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8B9BE" w14:textId="24A4A4C0" w:rsidR="00AE6754" w:rsidRDefault="00010CF7" w:rsidP="00B669E0">
      <w:pPr>
        <w:pStyle w:val="OZNPROJEKTUwskazaniedatylubwersjiprojektu"/>
      </w:pPr>
      <w:bookmarkStart w:id="0" w:name="_GoBack"/>
      <w:bookmarkEnd w:id="0"/>
      <w:r>
        <w:rPr>
          <w:u w:color="000000"/>
        </w:rPr>
        <w:t xml:space="preserve">Projekt </w:t>
      </w:r>
      <w:ins w:id="1" w:author="Kuryś Ewelina" w:date="2019-04-19T13:36:00Z">
        <w:r w:rsidR="00C23EA8">
          <w:rPr>
            <w:u w:color="000000"/>
          </w:rPr>
          <w:t>19</w:t>
        </w:r>
      </w:ins>
      <w:r w:rsidR="009708F6">
        <w:rPr>
          <w:u w:color="000000"/>
        </w:rPr>
        <w:t>.0</w:t>
      </w:r>
      <w:r w:rsidR="00286734">
        <w:rPr>
          <w:u w:color="000000"/>
        </w:rPr>
        <w:t>4</w:t>
      </w:r>
      <w:r w:rsidR="009708F6">
        <w:rPr>
          <w:u w:color="000000"/>
        </w:rPr>
        <w:t>.201</w:t>
      </w:r>
      <w:r w:rsidR="000053CC">
        <w:rPr>
          <w:u w:color="000000"/>
        </w:rPr>
        <w:t>9</w:t>
      </w:r>
      <w:r>
        <w:t xml:space="preserve"> </w:t>
      </w:r>
    </w:p>
    <w:p w14:paraId="01FA6374" w14:textId="77777777" w:rsidR="00AE6754" w:rsidRPr="00C3675A" w:rsidRDefault="00010CF7" w:rsidP="00B669E0">
      <w:pPr>
        <w:pStyle w:val="OZNRODZAKTUtznustawalubrozporzdzenieiorganwydajcy"/>
      </w:pPr>
      <w:r w:rsidRPr="00C3675A">
        <w:t>ROZPORZĄDZENIE</w:t>
      </w:r>
    </w:p>
    <w:p w14:paraId="7DC5F9CE" w14:textId="77777777" w:rsidR="00AE6754" w:rsidRPr="00EA10E1" w:rsidRDefault="00415A31" w:rsidP="00B669E0">
      <w:pPr>
        <w:pStyle w:val="OZNRODZAKTUtznustawalubrozporzdzenieiorganwydajcy"/>
        <w:rPr>
          <w:vertAlign w:val="superscript"/>
        </w:rPr>
      </w:pPr>
      <w:r>
        <w:t>MINISTRA ZDROWIA</w:t>
      </w:r>
      <w:r>
        <w:rPr>
          <w:rStyle w:val="Odwoanieprzypisudolnego"/>
        </w:rPr>
        <w:footnoteReference w:id="1"/>
      </w:r>
      <w:r w:rsidR="00EA10E1">
        <w:rPr>
          <w:vertAlign w:val="superscript"/>
        </w:rPr>
        <w:t>)</w:t>
      </w:r>
    </w:p>
    <w:p w14:paraId="2F0D5B89" w14:textId="77777777" w:rsidR="00AE6754" w:rsidRPr="00FD353F" w:rsidRDefault="00010CF7" w:rsidP="00B669E0">
      <w:pPr>
        <w:pStyle w:val="DATAAKTUdatauchwalenialubwydaniaaktu"/>
      </w:pPr>
      <w:r w:rsidRPr="00FD353F">
        <w:t xml:space="preserve">z dnia …………………….. </w:t>
      </w:r>
      <w:r w:rsidR="003107ED">
        <w:t xml:space="preserve">2019 </w:t>
      </w:r>
      <w:r w:rsidRPr="00FD353F">
        <w:t>r.</w:t>
      </w:r>
    </w:p>
    <w:p w14:paraId="2E7D5F60" w14:textId="77777777" w:rsidR="00AE6754" w:rsidRPr="00FD353F" w:rsidRDefault="00010CF7" w:rsidP="00B669E0">
      <w:pPr>
        <w:spacing w:line="357" w:lineRule="auto"/>
        <w:ind w:left="205" w:right="195"/>
        <w:jc w:val="center"/>
      </w:pPr>
      <w:r w:rsidRPr="00FD353F">
        <w:rPr>
          <w:b/>
        </w:rPr>
        <w:t>w sprawie ramowych procedur przyjmowania</w:t>
      </w:r>
      <w:r w:rsidR="00BF4FE2">
        <w:rPr>
          <w:b/>
        </w:rPr>
        <w:t>, obsługi zgłoszeń alarmowych i </w:t>
      </w:r>
      <w:r w:rsidRPr="00FD353F">
        <w:rPr>
          <w:b/>
        </w:rPr>
        <w:t>powiadomień o zdarzeniach oraz dysponowania zespoł</w:t>
      </w:r>
      <w:r w:rsidR="003107ED">
        <w:rPr>
          <w:b/>
        </w:rPr>
        <w:t>ami</w:t>
      </w:r>
      <w:r w:rsidRPr="00FD353F">
        <w:rPr>
          <w:b/>
        </w:rPr>
        <w:t xml:space="preserve"> ratownictwa medycznego przez dyspozytora medycznego</w:t>
      </w:r>
    </w:p>
    <w:p w14:paraId="1AC0C017" w14:textId="77777777" w:rsidR="00AE6754" w:rsidRPr="0062202E" w:rsidRDefault="00010CF7" w:rsidP="00B669E0">
      <w:pPr>
        <w:pStyle w:val="NIEARTTEKSTtekstnieartykuowanynppodstprawnarozplubpreambua"/>
      </w:pPr>
      <w:r w:rsidRPr="0062202E">
        <w:t>Na podstawie art. 27 ust. 5 ustawy z dnia 8 września 2006 r. o Państwowym Ratownictwie Medycznym (Dz. U. z 2017 r. poz. 2195, z późn. zm.</w:t>
      </w:r>
      <w:r w:rsidR="00415A31">
        <w:rPr>
          <w:rStyle w:val="Odwoanieprzypisudolnego"/>
        </w:rPr>
        <w:footnoteReference w:id="2"/>
      </w:r>
      <w:r w:rsidR="00EA10E1">
        <w:rPr>
          <w:vertAlign w:val="superscript"/>
        </w:rPr>
        <w:t>)</w:t>
      </w:r>
      <w:r w:rsidRPr="0062202E">
        <w:t>) zarządza się, co następuje:</w:t>
      </w:r>
    </w:p>
    <w:p w14:paraId="6F960081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1.</w:t>
      </w:r>
      <w:r w:rsidRPr="0062202E">
        <w:t xml:space="preserve"> 1. Rozporządzenie określa ramowe procedury przyjmowania i obsługi zgłoszeń alarmowych oraz powiadomień o zdarzeniach, a także dysponowania zespoł</w:t>
      </w:r>
      <w:r w:rsidR="003107ED">
        <w:t>ami</w:t>
      </w:r>
      <w:r w:rsidRPr="0062202E">
        <w:t xml:space="preserve"> ratownictwa medycznego, przez dyspozytora medycznego.</w:t>
      </w:r>
    </w:p>
    <w:p w14:paraId="689E4002" w14:textId="77777777" w:rsidR="00AE6754" w:rsidRPr="0062202E" w:rsidRDefault="00010CF7" w:rsidP="00B669E0">
      <w:pPr>
        <w:pStyle w:val="USTustnpkodeksu"/>
      </w:pPr>
      <w:r w:rsidRPr="0062202E">
        <w:t xml:space="preserve">2. </w:t>
      </w:r>
      <w:r w:rsidR="003107ED">
        <w:t>Ramowe procedury</w:t>
      </w:r>
      <w:r w:rsidRPr="0062202E">
        <w:t>, o których mowa w ust. 1, obejmują:</w:t>
      </w:r>
    </w:p>
    <w:p w14:paraId="1A0A8357" w14:textId="77777777" w:rsidR="006479B0" w:rsidRPr="0062202E" w:rsidRDefault="00010CF7" w:rsidP="00B669E0">
      <w:pPr>
        <w:pStyle w:val="PKTpunkt"/>
      </w:pPr>
      <w:r w:rsidRPr="0062202E">
        <w:t>1)</w:t>
      </w:r>
      <w:r w:rsidR="00C3675A">
        <w:tab/>
      </w:r>
      <w:r w:rsidRPr="0062202E">
        <w:t xml:space="preserve">odbiór zgłoszenia alarmowego lub powiadomienia o zdarzeniu; </w:t>
      </w:r>
    </w:p>
    <w:p w14:paraId="205D68B0" w14:textId="77777777" w:rsidR="00AE6754" w:rsidRPr="0062202E" w:rsidRDefault="00010CF7" w:rsidP="00B669E0">
      <w:pPr>
        <w:pStyle w:val="PKTpunkt"/>
      </w:pPr>
      <w:r w:rsidRPr="0062202E">
        <w:t>2)</w:t>
      </w:r>
      <w:r w:rsidR="00C3675A">
        <w:tab/>
      </w:r>
      <w:r w:rsidRPr="0062202E">
        <w:t>postępowani</w:t>
      </w:r>
      <w:r w:rsidR="003107ED">
        <w:t>e</w:t>
      </w:r>
      <w:r w:rsidRPr="0062202E">
        <w:t xml:space="preserve"> </w:t>
      </w:r>
      <w:r w:rsidR="003107ED">
        <w:t>w przypadku</w:t>
      </w:r>
      <w:r w:rsidRPr="0062202E">
        <w:t>:</w:t>
      </w:r>
    </w:p>
    <w:p w14:paraId="3A85F7BD" w14:textId="77777777" w:rsidR="00AE6754" w:rsidRPr="0062202E" w:rsidRDefault="00C3675A" w:rsidP="00B669E0">
      <w:pPr>
        <w:pStyle w:val="LITlitera"/>
      </w:pPr>
      <w:r>
        <w:t>a)</w:t>
      </w:r>
      <w:r>
        <w:tab/>
      </w:r>
      <w:r w:rsidR="00010CF7" w:rsidRPr="0062202E">
        <w:t>przyjmowania zgłoszenia wraz z nadaniem kodu pilności,</w:t>
      </w:r>
      <w:r w:rsidR="003107ED">
        <w:t xml:space="preserve"> o którym mowa w </w:t>
      </w:r>
      <w:r w:rsidR="003107ED" w:rsidRPr="0062202E">
        <w:t>§</w:t>
      </w:r>
      <w:r w:rsidR="003107ED">
        <w:t xml:space="preserve"> 4 ust. 2, </w:t>
      </w:r>
    </w:p>
    <w:p w14:paraId="407DD24B" w14:textId="77777777" w:rsidR="00AE6754" w:rsidRPr="0062202E" w:rsidRDefault="00C3675A" w:rsidP="00B669E0">
      <w:pPr>
        <w:pStyle w:val="LITlitera"/>
      </w:pPr>
      <w:r>
        <w:t>b)</w:t>
      </w:r>
      <w:r>
        <w:tab/>
      </w:r>
      <w:r w:rsidR="00010CF7" w:rsidRPr="0062202E">
        <w:t>odmowy przyjęcia zgłoszenia,</w:t>
      </w:r>
    </w:p>
    <w:p w14:paraId="35F96FC6" w14:textId="77777777" w:rsidR="00AE6754" w:rsidRPr="0062202E" w:rsidRDefault="00C3675A" w:rsidP="00B669E0">
      <w:pPr>
        <w:pStyle w:val="LITlitera"/>
      </w:pPr>
      <w:r>
        <w:t>c)</w:t>
      </w:r>
      <w:r>
        <w:tab/>
      </w:r>
      <w:r w:rsidR="00010CF7" w:rsidRPr="0062202E">
        <w:t>ponownego wezwania do wcześniej nieprzyjętego zgłoszenia,</w:t>
      </w:r>
    </w:p>
    <w:p w14:paraId="3D41C151" w14:textId="77777777" w:rsidR="00AE6754" w:rsidRPr="0062202E" w:rsidRDefault="00C3675A" w:rsidP="00B669E0">
      <w:pPr>
        <w:pStyle w:val="LITlitera"/>
      </w:pPr>
      <w:r>
        <w:t>d)</w:t>
      </w:r>
      <w:r>
        <w:tab/>
      </w:r>
      <w:r w:rsidR="00010CF7" w:rsidRPr="00D4336D">
        <w:t>utrzymania połączenia</w:t>
      </w:r>
      <w:r w:rsidR="003107ED" w:rsidRPr="00D4336D">
        <w:t xml:space="preserve"> telefonicznego</w:t>
      </w:r>
      <w:r w:rsidR="00010CF7" w:rsidRPr="0062202E">
        <w:t xml:space="preserve"> z osobą </w:t>
      </w:r>
      <w:r w:rsidR="00D4336D">
        <w:t>wzywającą</w:t>
      </w:r>
      <w:r w:rsidR="00D4336D" w:rsidRPr="0062202E">
        <w:t xml:space="preserve"> </w:t>
      </w:r>
      <w:r w:rsidR="00010CF7" w:rsidRPr="0062202E">
        <w:t xml:space="preserve">będącą na miejscu zdarzenia, </w:t>
      </w:r>
    </w:p>
    <w:p w14:paraId="1EA217B8" w14:textId="77777777" w:rsidR="00AE6754" w:rsidRPr="0062202E" w:rsidRDefault="00C3675A" w:rsidP="00B669E0">
      <w:pPr>
        <w:pStyle w:val="LITlitera"/>
      </w:pPr>
      <w:r>
        <w:t>e)</w:t>
      </w:r>
      <w:r>
        <w:tab/>
      </w:r>
      <w:r w:rsidR="00010CF7" w:rsidRPr="0062202E">
        <w:t xml:space="preserve">ponaglenia do </w:t>
      </w:r>
      <w:r w:rsidR="003107ED">
        <w:t xml:space="preserve">już </w:t>
      </w:r>
      <w:r w:rsidR="00010CF7" w:rsidRPr="0062202E">
        <w:t>przyjętego zgłoszenia;</w:t>
      </w:r>
    </w:p>
    <w:p w14:paraId="4B74B8C6" w14:textId="77777777" w:rsidR="006479B0" w:rsidRPr="0062202E" w:rsidRDefault="00010CF7" w:rsidP="00B669E0">
      <w:pPr>
        <w:pStyle w:val="PKTpunkt"/>
      </w:pPr>
      <w:r w:rsidRPr="0062202E">
        <w:t>3)</w:t>
      </w:r>
      <w:r w:rsidR="00C3675A">
        <w:tab/>
      </w:r>
      <w:r w:rsidRPr="0062202E">
        <w:t>dysponowani</w:t>
      </w:r>
      <w:r w:rsidR="003107ED">
        <w:t>e</w:t>
      </w:r>
      <w:r w:rsidRPr="0062202E">
        <w:t xml:space="preserve"> zespołów ratownictwa medycznego; </w:t>
      </w:r>
    </w:p>
    <w:p w14:paraId="57E14FFB" w14:textId="77777777" w:rsidR="00AE6754" w:rsidRPr="0062202E" w:rsidRDefault="00010CF7" w:rsidP="00B669E0">
      <w:pPr>
        <w:pStyle w:val="PKTpunkt"/>
      </w:pPr>
      <w:r w:rsidRPr="0062202E">
        <w:t>4)</w:t>
      </w:r>
      <w:r w:rsidR="00C3675A">
        <w:tab/>
      </w:r>
      <w:r w:rsidRPr="0062202E">
        <w:t>postępowani</w:t>
      </w:r>
      <w:r w:rsidR="003107ED">
        <w:t>e</w:t>
      </w:r>
      <w:r w:rsidRPr="0062202E">
        <w:t xml:space="preserve"> w przypadku:</w:t>
      </w:r>
    </w:p>
    <w:p w14:paraId="79C63808" w14:textId="77777777" w:rsidR="00AE6754" w:rsidRPr="0062202E" w:rsidRDefault="00C3675A" w:rsidP="00B669E0">
      <w:pPr>
        <w:pStyle w:val="LITlitera"/>
      </w:pPr>
      <w:r>
        <w:t>a)</w:t>
      </w:r>
      <w:r>
        <w:tab/>
      </w:r>
      <w:r w:rsidR="00010CF7" w:rsidRPr="0062202E">
        <w:t>przyjęcia zgłoszenia alarmowego lub powiadomienia o zdarzeniu spoza rejonu operacyjnego obsługiwanego przez daną dyspozytornie medyczną,</w:t>
      </w:r>
    </w:p>
    <w:p w14:paraId="446081AB" w14:textId="77777777" w:rsidR="00AE6754" w:rsidRPr="0062202E" w:rsidRDefault="00C3675A" w:rsidP="00B669E0">
      <w:pPr>
        <w:pStyle w:val="LITlitera"/>
      </w:pPr>
      <w:r>
        <w:t>b)</w:t>
      </w:r>
      <w:r>
        <w:tab/>
      </w:r>
      <w:r w:rsidR="00010CF7" w:rsidRPr="0062202E">
        <w:t>konieczności użycia zespołu ratownictwa medyczne</w:t>
      </w:r>
      <w:r w:rsidR="00FD353F" w:rsidRPr="0062202E">
        <w:t xml:space="preserve">go spoza rejonu operacyjnego, </w:t>
      </w:r>
    </w:p>
    <w:p w14:paraId="455B5337" w14:textId="77777777" w:rsidR="00AE6754" w:rsidRPr="0062202E" w:rsidRDefault="00C3675A" w:rsidP="00B669E0">
      <w:pPr>
        <w:pStyle w:val="LITlitera"/>
      </w:pPr>
      <w:r>
        <w:lastRenderedPageBreak/>
        <w:t>c)</w:t>
      </w:r>
      <w:r>
        <w:tab/>
      </w:r>
      <w:r w:rsidR="00010CF7" w:rsidRPr="0062202E">
        <w:t>uruchomienia mechanizmu zastępowalności dyspozytorni medycznych, o której mowa w art. 25a ust. 3 i 4 ustawy</w:t>
      </w:r>
      <w:r w:rsidR="00A419A9">
        <w:t xml:space="preserve"> </w:t>
      </w:r>
      <w:r w:rsidR="00A419A9" w:rsidRPr="0062202E">
        <w:t>z dnia 8 września 2006 r. o Państwowym Ratownictwie Medycznym, zwanej dalej „ustawą”</w:t>
      </w:r>
      <w:r w:rsidR="00010CF7" w:rsidRPr="0062202E">
        <w:t xml:space="preserve">, </w:t>
      </w:r>
    </w:p>
    <w:p w14:paraId="5B943381" w14:textId="77777777" w:rsidR="00AE6754" w:rsidRPr="0062202E" w:rsidRDefault="00C3675A" w:rsidP="00B669E0">
      <w:pPr>
        <w:pStyle w:val="LITlitera"/>
      </w:pPr>
      <w:r>
        <w:t>d)</w:t>
      </w:r>
      <w:r>
        <w:tab/>
      </w:r>
      <w:r w:rsidR="00010CF7" w:rsidRPr="0062202E">
        <w:t>wystąpienia zdarzenia z dużą liczbą poszkodowanych,</w:t>
      </w:r>
    </w:p>
    <w:p w14:paraId="5F88C37D" w14:textId="77777777" w:rsidR="00AE6754" w:rsidRPr="0062202E" w:rsidRDefault="00C3675A" w:rsidP="00B669E0">
      <w:pPr>
        <w:pStyle w:val="LITlitera"/>
      </w:pPr>
      <w:r>
        <w:t>e)</w:t>
      </w:r>
      <w:r>
        <w:tab/>
      </w:r>
      <w:r w:rsidR="00010CF7" w:rsidRPr="0062202E">
        <w:t>konieczności uruchomienia jednostek współpracujących z systemem</w:t>
      </w:r>
      <w:r w:rsidR="00A419A9">
        <w:t xml:space="preserve"> Państwowe Ratownictwo Medyczne, zwane dalej „systemem”</w:t>
      </w:r>
      <w:r w:rsidR="00010CF7" w:rsidRPr="0062202E">
        <w:t xml:space="preserve">, </w:t>
      </w:r>
      <w:r w:rsidR="00EA10E1">
        <w:t xml:space="preserve">o których mowa w art. 15 </w:t>
      </w:r>
      <w:r w:rsidR="00A419A9">
        <w:t xml:space="preserve">ust. 1 </w:t>
      </w:r>
      <w:r w:rsidR="00EA10E1">
        <w:t>ustawy.</w:t>
      </w:r>
    </w:p>
    <w:p w14:paraId="1CC07445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2.</w:t>
      </w:r>
      <w:r w:rsidRPr="0062202E">
        <w:t xml:space="preserve"> 1. Odbiór powiadomienia o zdarzeniu </w:t>
      </w:r>
      <w:r w:rsidR="008B0CF2">
        <w:t xml:space="preserve">przez dyspozytora medycznego przyjmującego </w:t>
      </w:r>
      <w:r w:rsidRPr="0062202E">
        <w:t>obejmuje:</w:t>
      </w:r>
      <w:r w:rsidRPr="0062202E">
        <w:rPr>
          <w:b/>
        </w:rPr>
        <w:t xml:space="preserve"> </w:t>
      </w:r>
    </w:p>
    <w:p w14:paraId="1E393716" w14:textId="77777777" w:rsidR="00AE6754" w:rsidRPr="0062202E" w:rsidRDefault="00C3675A" w:rsidP="00B669E0">
      <w:pPr>
        <w:pStyle w:val="PKTpunkt"/>
      </w:pPr>
      <w:r>
        <w:t>1)</w:t>
      </w:r>
      <w:r>
        <w:tab/>
      </w:r>
      <w:r w:rsidR="00010CF7" w:rsidRPr="0062202E">
        <w:t>podjęcie powiadomienia o zdarzeniu z podaniem kodu dyspozytora medycznego przyjmującego zdarzenie, zgodnie z kodem dyspozytora medycznego nadanym w Systemie Wspomagania Dowodzenia Państwowego Ratownic</w:t>
      </w:r>
      <w:r w:rsidR="00FD353F" w:rsidRPr="0062202E">
        <w:t>twa Medycznego,</w:t>
      </w:r>
      <w:r w:rsidR="00A419A9">
        <w:t xml:space="preserve"> zwanego dalej „SWD PRM”,</w:t>
      </w:r>
      <w:r w:rsidR="00FD353F" w:rsidRPr="0062202E">
        <w:t xml:space="preserve"> o którym mowa w </w:t>
      </w:r>
      <w:r w:rsidR="00010CF7" w:rsidRPr="0062202E">
        <w:t xml:space="preserve">art. 3 pkt 15 ustawy; </w:t>
      </w:r>
    </w:p>
    <w:p w14:paraId="14030D6E" w14:textId="77777777" w:rsidR="00AE6754" w:rsidRPr="0062202E" w:rsidRDefault="00C3675A" w:rsidP="00B669E0">
      <w:pPr>
        <w:pStyle w:val="PKTpunkt"/>
      </w:pPr>
      <w:r>
        <w:t>2)</w:t>
      </w:r>
      <w:r>
        <w:tab/>
      </w:r>
      <w:r w:rsidR="00010CF7" w:rsidRPr="0062202E">
        <w:t>przeprowadzenie w sposób spokojny i zdecydowany krótkiej rozmowy z osobą wzywającą</w:t>
      </w:r>
      <w:r w:rsidR="008B0CF2">
        <w:t xml:space="preserve"> </w:t>
      </w:r>
      <w:r w:rsidR="00010CF7" w:rsidRPr="0062202E">
        <w:t>, mającej na celu uzyskanie informacji o:</w:t>
      </w:r>
    </w:p>
    <w:p w14:paraId="5426DE8C" w14:textId="77777777" w:rsidR="00AE6754" w:rsidRPr="0062202E" w:rsidRDefault="00C3675A" w:rsidP="00B669E0">
      <w:pPr>
        <w:pStyle w:val="LITlitera"/>
      </w:pPr>
      <w:r>
        <w:t>a)</w:t>
      </w:r>
      <w:r>
        <w:tab/>
      </w:r>
      <w:r w:rsidR="00010CF7" w:rsidRPr="0062202E">
        <w:t>dokładnym adresie lub lokalizacji miejsca zdarzenia, w tym dodatkowych informacji umożliwiających szybkie dotarcie zespołu ratownictwa medycznego na miejsca zdarzenia,</w:t>
      </w:r>
    </w:p>
    <w:p w14:paraId="7234736D" w14:textId="77777777" w:rsidR="00AE6754" w:rsidRPr="0062202E" w:rsidRDefault="00C3675A" w:rsidP="00B669E0">
      <w:pPr>
        <w:pStyle w:val="LITlitera"/>
        <w:rPr>
          <w:strike/>
        </w:rPr>
      </w:pPr>
      <w:r>
        <w:t>b)</w:t>
      </w:r>
      <w:r>
        <w:tab/>
      </w:r>
      <w:r w:rsidR="00010CF7" w:rsidRPr="0062202E">
        <w:t xml:space="preserve">numerze telefonu osoby </w:t>
      </w:r>
      <w:r w:rsidR="00BA1C22" w:rsidRPr="0062202E">
        <w:t xml:space="preserve">wzywającej </w:t>
      </w:r>
      <w:r w:rsidR="00010CF7" w:rsidRPr="0062202E">
        <w:t xml:space="preserve">– jeżeli jest inny niż ten, z którego dzwoni osoba wzywająca lub w przypadku </w:t>
      </w:r>
      <w:r w:rsidR="00BA1C22" w:rsidRPr="0062202E">
        <w:t xml:space="preserve">braku możliwości jego ustalenia przez dyspozytora </w:t>
      </w:r>
      <w:r w:rsidR="00284180" w:rsidRPr="0062202E">
        <w:t>medycznego,</w:t>
      </w:r>
    </w:p>
    <w:p w14:paraId="613D233E" w14:textId="77777777" w:rsidR="00AE6754" w:rsidRPr="0062202E" w:rsidRDefault="00C3675A" w:rsidP="00B669E0">
      <w:pPr>
        <w:pStyle w:val="LITlitera"/>
      </w:pPr>
      <w:r>
        <w:t>c)</w:t>
      </w:r>
      <w:r>
        <w:tab/>
      </w:r>
      <w:r w:rsidR="00010CF7" w:rsidRPr="0062202E">
        <w:t>głównym powodzie wezwania,</w:t>
      </w:r>
    </w:p>
    <w:p w14:paraId="017DEB1A" w14:textId="77777777" w:rsidR="00AE6754" w:rsidRPr="0062202E" w:rsidRDefault="00C3675A" w:rsidP="00B669E0">
      <w:pPr>
        <w:pStyle w:val="LITlitera"/>
      </w:pPr>
      <w:r>
        <w:t>d)</w:t>
      </w:r>
      <w:r>
        <w:tab/>
      </w:r>
      <w:r w:rsidR="00010CF7" w:rsidRPr="0062202E">
        <w:t xml:space="preserve">stanie osoby, u której podejrzewa się stan nagłego zagrożenia zdrowotnego, w oparciu o </w:t>
      </w:r>
      <w:r w:rsidR="0098529B">
        <w:t xml:space="preserve">przeprowadzony </w:t>
      </w:r>
      <w:r w:rsidR="00010CF7" w:rsidRPr="0062202E">
        <w:t>wywiad medyczny,</w:t>
      </w:r>
      <w:r w:rsidR="0098529B">
        <w:t xml:space="preserve"> uwzględniający algorytm zbierania wywiadu medycznego, o którym mowa w art. 27 ust. 6 ustawy, zwany dalej „wywiadem medycznym”,</w:t>
      </w:r>
      <w:r w:rsidR="00010CF7" w:rsidRPr="0062202E">
        <w:t xml:space="preserve"> </w:t>
      </w:r>
    </w:p>
    <w:p w14:paraId="56B0F54C" w14:textId="77777777" w:rsidR="00AE6754" w:rsidRPr="0062202E" w:rsidRDefault="00C3675A" w:rsidP="00B669E0">
      <w:pPr>
        <w:pStyle w:val="LITlitera"/>
      </w:pPr>
      <w:r>
        <w:t>e)</w:t>
      </w:r>
      <w:r>
        <w:tab/>
      </w:r>
      <w:r w:rsidR="00010CF7" w:rsidRPr="0062202E">
        <w:t>liczbie osób, u których podejrzewa się stan nagłego zagrożenia zdrowotnego,</w:t>
      </w:r>
    </w:p>
    <w:p w14:paraId="5DBF4EEF" w14:textId="77777777" w:rsidR="00AE6754" w:rsidRPr="0062202E" w:rsidRDefault="00C3675A" w:rsidP="00B669E0">
      <w:pPr>
        <w:pStyle w:val="LITlitera"/>
      </w:pPr>
      <w:r>
        <w:t>f)</w:t>
      </w:r>
      <w:r>
        <w:tab/>
      </w:r>
      <w:r w:rsidR="00010CF7" w:rsidRPr="0062202E">
        <w:t>imieniu, nazwisku, wieku i płci osoby, u której podejrzewa się stan nagłego zagrożenia zdrowotnego, jeżeli jest to możliwe,</w:t>
      </w:r>
    </w:p>
    <w:p w14:paraId="0F440277" w14:textId="77777777" w:rsidR="00AE6754" w:rsidRPr="0062202E" w:rsidRDefault="00123F6B" w:rsidP="00B669E0">
      <w:pPr>
        <w:pStyle w:val="LITlitera"/>
      </w:pPr>
      <w:r>
        <w:t>g)</w:t>
      </w:r>
      <w:r>
        <w:tab/>
      </w:r>
      <w:r w:rsidR="00010CF7" w:rsidRPr="0062202E">
        <w:t>imieniu i nazwisku osoby wzywającej oraz jej stop</w:t>
      </w:r>
      <w:r w:rsidR="00FD353F" w:rsidRPr="0062202E">
        <w:t>niu pokrewieństwa w stosunku do </w:t>
      </w:r>
      <w:r w:rsidR="00010CF7" w:rsidRPr="0062202E">
        <w:t>osoby, której dotyczy wezwanie, jeżeli jest to możliwe,</w:t>
      </w:r>
    </w:p>
    <w:p w14:paraId="3F1F4854" w14:textId="77777777" w:rsidR="00AE6754" w:rsidRPr="0062202E" w:rsidRDefault="00123F6B" w:rsidP="00B669E0">
      <w:pPr>
        <w:pStyle w:val="LITlitera"/>
      </w:pPr>
      <w:r>
        <w:t>h)</w:t>
      </w:r>
      <w:r>
        <w:tab/>
      </w:r>
      <w:r w:rsidR="00010CF7" w:rsidRPr="0062202E">
        <w:t>informacji innych niż wymienione w lit. a-g, które mogą być istotne do obsługi zgłoszenia przez dyspozytora medycznego</w:t>
      </w:r>
      <w:r w:rsidR="00AB2CCF">
        <w:t xml:space="preserve"> </w:t>
      </w:r>
      <w:r w:rsidR="00010CF7" w:rsidRPr="0062202E">
        <w:t>lub zespół ratownictwa medycznego.</w:t>
      </w:r>
    </w:p>
    <w:p w14:paraId="2E2681BA" w14:textId="61C94821" w:rsidR="001777DD" w:rsidRPr="0062202E" w:rsidRDefault="00010CF7" w:rsidP="00B669E0">
      <w:pPr>
        <w:pStyle w:val="USTustnpkodeksu"/>
      </w:pPr>
      <w:r w:rsidRPr="0062202E">
        <w:lastRenderedPageBreak/>
        <w:t>2.</w:t>
      </w:r>
      <w:r w:rsidR="004828D9" w:rsidRPr="0062202E">
        <w:t xml:space="preserve"> W przypadku </w:t>
      </w:r>
      <w:r w:rsidR="00AB2CCF">
        <w:t>przerwania</w:t>
      </w:r>
      <w:r w:rsidR="00AB2CCF" w:rsidRPr="0062202E">
        <w:t xml:space="preserve"> </w:t>
      </w:r>
      <w:r w:rsidR="004828D9" w:rsidRPr="0062202E">
        <w:t>trwającego połączenia telefonicznego kierowanego na numer alarmowy 999</w:t>
      </w:r>
      <w:ins w:id="2" w:author="Karman Anna" w:date="2019-04-11T11:24:00Z">
        <w:del w:id="3" w:author="Kuryś Ewelina" w:date="2019-04-19T13:10:00Z">
          <w:r w:rsidR="00327F18" w:rsidDel="00B05105">
            <w:delText xml:space="preserve"> przed rozpoczęciem zbierania wywiadu medycznego</w:delText>
          </w:r>
        </w:del>
      </w:ins>
      <w:r w:rsidR="004828D9" w:rsidRPr="0062202E">
        <w:t xml:space="preserve">, dyspozytor medyczny przyjmujący </w:t>
      </w:r>
      <w:r w:rsidR="008B0CF2">
        <w:t>zgłoszenie</w:t>
      </w:r>
      <w:r w:rsidR="00AB2CCF">
        <w:t xml:space="preserve"> </w:t>
      </w:r>
      <w:r w:rsidR="004828D9" w:rsidRPr="0062202E">
        <w:t>podejmuje do trzech prób nawiązania połączenia</w:t>
      </w:r>
      <w:r w:rsidR="00AB2CCF">
        <w:t xml:space="preserve"> telefonicznego</w:t>
      </w:r>
      <w:r w:rsidR="004828D9" w:rsidRPr="0062202E">
        <w:t xml:space="preserve"> z</w:t>
      </w:r>
      <w:ins w:id="4" w:author="Karman Anna" w:date="2019-04-11T11:25:00Z">
        <w:r w:rsidR="00327F18">
          <w:t> </w:t>
        </w:r>
      </w:ins>
      <w:del w:id="5" w:author="Karman Anna" w:date="2019-04-11T11:25:00Z">
        <w:r w:rsidR="004828D9" w:rsidRPr="0062202E" w:rsidDel="00327F18">
          <w:delText xml:space="preserve"> </w:delText>
        </w:r>
      </w:del>
      <w:r w:rsidR="004828D9" w:rsidRPr="0062202E">
        <w:t>osobą wzywającą.</w:t>
      </w:r>
    </w:p>
    <w:p w14:paraId="164B93CA" w14:textId="77777777" w:rsidR="004828D9" w:rsidRDefault="004828D9" w:rsidP="00B669E0">
      <w:pPr>
        <w:pStyle w:val="USTustnpkodeksu"/>
        <w:rPr>
          <w:ins w:id="6" w:author="Kuryś Ewelina" w:date="2019-04-19T11:31:00Z"/>
        </w:rPr>
      </w:pPr>
      <w:r w:rsidRPr="0062202E">
        <w:t xml:space="preserve">3. W przypadku braku </w:t>
      </w:r>
      <w:ins w:id="7" w:author="Kuryś Ewelina" w:date="2019-04-19T12:08:00Z">
        <w:r w:rsidR="007303D9" w:rsidRPr="0062202E">
          <w:t xml:space="preserve">adresu lub lokalizacji miejsca zdarzenia </w:t>
        </w:r>
        <w:r w:rsidR="007303D9">
          <w:t xml:space="preserve">oraz braku </w:t>
        </w:r>
      </w:ins>
      <w:r w:rsidRPr="0062202E">
        <w:t>możliwości nawiąza</w:t>
      </w:r>
      <w:r w:rsidR="00FD353F" w:rsidRPr="0062202E">
        <w:t>nia połączenia</w:t>
      </w:r>
      <w:r w:rsidR="00AB2CCF">
        <w:t xml:space="preserve"> telefonicznego</w:t>
      </w:r>
      <w:r w:rsidR="00FD353F" w:rsidRPr="0062202E">
        <w:t>, o którym mowa w ust. </w:t>
      </w:r>
      <w:r w:rsidR="00151460" w:rsidRPr="0062202E">
        <w:t>2</w:t>
      </w:r>
      <w:r w:rsidR="00FD353F" w:rsidRPr="0062202E">
        <w:t>, </w:t>
      </w:r>
      <w:r w:rsidRPr="0062202E">
        <w:t>dyspozytor medyczny przyjmujący</w:t>
      </w:r>
      <w:r w:rsidR="00AB2CCF">
        <w:t xml:space="preserve"> </w:t>
      </w:r>
      <w:r w:rsidR="008B0CF2">
        <w:t>zgłoszenie</w:t>
      </w:r>
      <w:r w:rsidRPr="0062202E">
        <w:t xml:space="preserve"> </w:t>
      </w:r>
      <w:r w:rsidR="00151460" w:rsidRPr="0062202E">
        <w:t>traktuje zgłoszenie jako fałszywe.</w:t>
      </w:r>
    </w:p>
    <w:p w14:paraId="6C717057" w14:textId="4C4D3FCE" w:rsidR="0096667C" w:rsidRPr="0062202E" w:rsidRDefault="007303D9" w:rsidP="00B669E0">
      <w:pPr>
        <w:pStyle w:val="USTustnpkodeksu"/>
      </w:pPr>
      <w:ins w:id="8" w:author="Kuryś Ewelina" w:date="2019-04-19T12:09:00Z">
        <w:r>
          <w:t xml:space="preserve">4. </w:t>
        </w:r>
      </w:ins>
      <w:ins w:id="9" w:author="Kuryś Ewelina" w:date="2019-04-19T11:31:00Z">
        <w:r w:rsidR="0096667C" w:rsidRPr="0062202E">
          <w:t xml:space="preserve">W przypadku posiadania adresu lub lokalizacji miejsca zdarzenia, </w:t>
        </w:r>
      </w:ins>
      <w:ins w:id="10" w:author="Kuryś Ewelina" w:date="2019-04-19T13:11:00Z">
        <w:r w:rsidR="00B05105">
          <w:t xml:space="preserve">braku </w:t>
        </w:r>
      </w:ins>
      <w:ins w:id="11" w:author="Kuryś Ewelina" w:date="2019-04-19T11:31:00Z">
        <w:r w:rsidR="0096667C" w:rsidRPr="0062202E">
          <w:t>rodzaju zdarzenia lub zagrożenia oraz braku możliwości nawiązania p</w:t>
        </w:r>
        <w:r w:rsidR="0096667C">
          <w:t>ołączenia, o którym mowa w ust. </w:t>
        </w:r>
        <w:r w:rsidR="00E170AF">
          <w:t>2</w:t>
        </w:r>
        <w:r w:rsidR="0096667C">
          <w:t>, </w:t>
        </w:r>
        <w:r w:rsidR="0096667C" w:rsidRPr="0062202E">
          <w:t xml:space="preserve">dyspozytor medyczny przyjmujący </w:t>
        </w:r>
        <w:r w:rsidR="0096667C">
          <w:t>przyjmuje</w:t>
        </w:r>
      </w:ins>
      <w:ins w:id="12" w:author="Kuryś Ewelina" w:date="2019-04-19T13:12:00Z">
        <w:r w:rsidR="00E170AF">
          <w:t xml:space="preserve"> zgłoszenie</w:t>
        </w:r>
      </w:ins>
      <w:ins w:id="13" w:author="Kuryś Ewelina" w:date="2019-04-19T11:31:00Z">
        <w:r w:rsidR="0096667C" w:rsidRPr="0062202E">
          <w:t>.</w:t>
        </w:r>
      </w:ins>
    </w:p>
    <w:p w14:paraId="56EFB024" w14:textId="4A95AABD" w:rsidR="00AE6754" w:rsidRPr="0062202E" w:rsidRDefault="00E170AF" w:rsidP="00FD1F69">
      <w:pPr>
        <w:pStyle w:val="USTustnpkodeksu"/>
      </w:pPr>
      <w:ins w:id="14" w:author="Kuryś Ewelina" w:date="2019-04-19T13:12:00Z">
        <w:r>
          <w:t>5</w:t>
        </w:r>
      </w:ins>
      <w:del w:id="15" w:author="Kuryś Ewelina" w:date="2019-04-19T13:12:00Z">
        <w:r w:rsidR="00151460" w:rsidRPr="0062202E" w:rsidDel="00E170AF">
          <w:delText>4</w:delText>
        </w:r>
      </w:del>
      <w:r w:rsidR="004828D9" w:rsidRPr="0062202E">
        <w:t xml:space="preserve">. </w:t>
      </w:r>
      <w:r w:rsidR="00010CF7" w:rsidRPr="0062202E">
        <w:t xml:space="preserve">Odbiór zgłoszenia alarmowego </w:t>
      </w:r>
      <w:r w:rsidR="00AB2CCF">
        <w:t>przekazywanego</w:t>
      </w:r>
      <w:r w:rsidR="00AB2CCF" w:rsidRPr="0062202E">
        <w:t xml:space="preserve"> </w:t>
      </w:r>
      <w:r w:rsidR="00010CF7" w:rsidRPr="0062202E">
        <w:t>z centr</w:t>
      </w:r>
      <w:r w:rsidR="00FD353F" w:rsidRPr="0062202E">
        <w:t>um powiadamiania ratunkowego, o </w:t>
      </w:r>
      <w:r w:rsidR="00010CF7" w:rsidRPr="0062202E">
        <w:t xml:space="preserve">którym mowa w </w:t>
      </w:r>
      <w:r w:rsidR="00AB2CCF">
        <w:t xml:space="preserve">art. 3 ust. 2 </w:t>
      </w:r>
      <w:r w:rsidR="00010CF7" w:rsidRPr="0062202E">
        <w:t>ustaw</w:t>
      </w:r>
      <w:r w:rsidR="00AB2CCF">
        <w:t>y</w:t>
      </w:r>
      <w:r w:rsidR="00010CF7" w:rsidRPr="0062202E">
        <w:t xml:space="preserve"> z dnia 22 listopada 2013 r. o systemie powiadamiania ratunkowego (Dz. U. z 2018 r. poz. 867 i 1115)</w:t>
      </w:r>
      <w:r w:rsidR="00AB2CCF">
        <w:t>, zwanej dalej „ustawą o</w:t>
      </w:r>
      <w:ins w:id="16" w:author="Karman Anna" w:date="2019-04-11T11:25:00Z">
        <w:r w:rsidR="00327F18">
          <w:t> </w:t>
        </w:r>
      </w:ins>
      <w:del w:id="17" w:author="Karman Anna" w:date="2019-04-11T11:25:00Z">
        <w:r w:rsidR="00AB2CCF" w:rsidDel="00327F18">
          <w:delText xml:space="preserve"> </w:delText>
        </w:r>
      </w:del>
      <w:r w:rsidR="00AB2CCF">
        <w:t>systemie powiadamiania ratunkowego”</w:t>
      </w:r>
      <w:r w:rsidR="009B0947">
        <w:t xml:space="preserve">, przez dyspozytora medycznego przyjmującego </w:t>
      </w:r>
      <w:r w:rsidR="00010CF7" w:rsidRPr="0062202E">
        <w:t>obejmuje:</w:t>
      </w:r>
    </w:p>
    <w:p w14:paraId="44453CB4" w14:textId="77777777" w:rsidR="001777DD" w:rsidRPr="0062202E" w:rsidRDefault="00123F6B" w:rsidP="00B669E0">
      <w:pPr>
        <w:pStyle w:val="PKTpunkt"/>
      </w:pPr>
      <w:r>
        <w:t>1)</w:t>
      </w:r>
      <w:r>
        <w:tab/>
      </w:r>
      <w:r w:rsidR="00010CF7" w:rsidRPr="0062202E">
        <w:t>podjęcie zgłoszenia alarmowego z podaniem kodu dyspozytora medycznego przyjmującego , zgodnie z kodem d</w:t>
      </w:r>
      <w:r w:rsidR="00FD353F" w:rsidRPr="0062202E">
        <w:t>yspozytora medycznego nadanym w </w:t>
      </w:r>
      <w:r w:rsidR="00010CF7" w:rsidRPr="0062202E">
        <w:t>S</w:t>
      </w:r>
      <w:r w:rsidR="00AB2CCF">
        <w:t>WD PRM</w:t>
      </w:r>
      <w:r w:rsidR="00FD353F" w:rsidRPr="0062202E">
        <w:t>, o </w:t>
      </w:r>
      <w:r w:rsidR="00010CF7" w:rsidRPr="0062202E">
        <w:t xml:space="preserve">którym mowa w art. 3 pkt 15 ustawy; </w:t>
      </w:r>
    </w:p>
    <w:p w14:paraId="2F36A740" w14:textId="77777777" w:rsidR="001777DD" w:rsidRPr="0062202E" w:rsidRDefault="00123F6B" w:rsidP="00B669E0">
      <w:pPr>
        <w:pStyle w:val="PKTpunkt"/>
      </w:pPr>
      <w:r>
        <w:t>2)</w:t>
      </w:r>
      <w:r>
        <w:tab/>
      </w:r>
      <w:r w:rsidR="001777DD" w:rsidRPr="0062202E">
        <w:t xml:space="preserve">poinformowanie operatora numerów alarmowych, o którym mowa w art. 16 </w:t>
      </w:r>
      <w:r w:rsidR="00AB2CCF">
        <w:t xml:space="preserve">ust. 1 </w:t>
      </w:r>
      <w:r w:rsidR="001777DD" w:rsidRPr="0062202E">
        <w:t>ustawy o systemie powiadamiania ratunkowego,</w:t>
      </w:r>
      <w:r w:rsidR="00AB2CCF">
        <w:t xml:space="preserve"> zwanego dalej „operatorem”,</w:t>
      </w:r>
      <w:r w:rsidR="00EA10E1">
        <w:t xml:space="preserve"> o przejęciu obsługi zgłoszenia;</w:t>
      </w:r>
      <w:r w:rsidR="001777DD" w:rsidRPr="0062202E">
        <w:t xml:space="preserve"> </w:t>
      </w:r>
    </w:p>
    <w:p w14:paraId="5EBAFE44" w14:textId="77777777" w:rsidR="00AE6754" w:rsidRPr="0062202E" w:rsidRDefault="00123F6B" w:rsidP="00B669E0">
      <w:pPr>
        <w:pStyle w:val="PKTpunkt"/>
      </w:pPr>
      <w:r>
        <w:t>3)</w:t>
      </w:r>
      <w:r>
        <w:tab/>
      </w:r>
      <w:r w:rsidR="00010CF7" w:rsidRPr="0062202E">
        <w:t xml:space="preserve">weryfikację i potwierdzenie danych wprowadzonych do elektronicznego formularza </w:t>
      </w:r>
      <w:r w:rsidR="0083063A">
        <w:t xml:space="preserve">obsługi </w:t>
      </w:r>
      <w:r w:rsidR="00010CF7" w:rsidRPr="0062202E">
        <w:t>zgłoszenia przez operatora;</w:t>
      </w:r>
    </w:p>
    <w:p w14:paraId="46B96380" w14:textId="77777777" w:rsidR="00AE6754" w:rsidRPr="0062202E" w:rsidRDefault="00123F6B" w:rsidP="00B669E0">
      <w:pPr>
        <w:pStyle w:val="PKTpunkt"/>
      </w:pPr>
      <w:r>
        <w:t>4)</w:t>
      </w:r>
      <w:r>
        <w:tab/>
      </w:r>
      <w:r w:rsidR="00010CF7" w:rsidRPr="0062202E">
        <w:t>przeprowadzenie, w sposób spokojny i zdecydowany, krótkiej rozmowy z osobą wzywającą, mającej na celu uzyskanie informacji :</w:t>
      </w:r>
    </w:p>
    <w:p w14:paraId="512AF573" w14:textId="77777777" w:rsidR="00AE6754" w:rsidRPr="0062202E" w:rsidRDefault="00123F6B" w:rsidP="00B669E0">
      <w:pPr>
        <w:pStyle w:val="LITlitera"/>
      </w:pPr>
      <w:r>
        <w:t>a)</w:t>
      </w:r>
      <w:r>
        <w:tab/>
      </w:r>
      <w:r w:rsidR="009B0947">
        <w:t xml:space="preserve">o </w:t>
      </w:r>
      <w:r w:rsidR="00010CF7" w:rsidRPr="0062202E">
        <w:t>głównym powodzie wezwania,</w:t>
      </w:r>
    </w:p>
    <w:p w14:paraId="78170F58" w14:textId="77777777" w:rsidR="00AE6754" w:rsidRPr="0062202E" w:rsidRDefault="00123F6B" w:rsidP="00B669E0">
      <w:pPr>
        <w:pStyle w:val="LITlitera"/>
      </w:pPr>
      <w:r>
        <w:t>b)</w:t>
      </w:r>
      <w:r>
        <w:tab/>
      </w:r>
      <w:r w:rsidR="009B0947">
        <w:t xml:space="preserve">o </w:t>
      </w:r>
      <w:r w:rsidR="00010CF7" w:rsidRPr="0062202E">
        <w:t xml:space="preserve">stanie osoby, u której podejrzewa się stan nagłego zagrożenia zdrowotnego, w oparciu o </w:t>
      </w:r>
      <w:r w:rsidR="000F1C6E">
        <w:t xml:space="preserve">przeprowadzony </w:t>
      </w:r>
      <w:r w:rsidR="00010CF7" w:rsidRPr="0062202E">
        <w:t xml:space="preserve">wywiad medyczny, </w:t>
      </w:r>
    </w:p>
    <w:p w14:paraId="27B4A99E" w14:textId="77777777" w:rsidR="00AE6754" w:rsidRPr="0062202E" w:rsidRDefault="00123F6B" w:rsidP="00B669E0">
      <w:pPr>
        <w:pStyle w:val="LITlitera"/>
      </w:pPr>
      <w:r>
        <w:t>c)</w:t>
      </w:r>
      <w:r>
        <w:tab/>
      </w:r>
      <w:r w:rsidR="009B0947">
        <w:t xml:space="preserve">o </w:t>
      </w:r>
      <w:r w:rsidR="00010CF7" w:rsidRPr="0062202E">
        <w:t>liczbie osób, u których podejrzewa się stan nagłego zagrożenia zdrowotnego,</w:t>
      </w:r>
    </w:p>
    <w:p w14:paraId="58DBD59C" w14:textId="77777777" w:rsidR="00642136" w:rsidRPr="0062202E" w:rsidRDefault="00123F6B" w:rsidP="00B669E0">
      <w:pPr>
        <w:pStyle w:val="LITlitera"/>
      </w:pPr>
      <w:r>
        <w:t>d)</w:t>
      </w:r>
      <w:r>
        <w:tab/>
      </w:r>
      <w:r w:rsidR="009B0947">
        <w:t xml:space="preserve">o </w:t>
      </w:r>
      <w:r w:rsidR="00642136" w:rsidRPr="0062202E">
        <w:t>imieniu, nazwisku, wieku i płci osoby, u której podejrzewa się stan nagłego zagrożenia zdrowotnego, jeżeli jest to możliwe,</w:t>
      </w:r>
    </w:p>
    <w:p w14:paraId="049E98E4" w14:textId="77777777" w:rsidR="001777DD" w:rsidRPr="0062202E" w:rsidRDefault="00123F6B" w:rsidP="00B669E0">
      <w:pPr>
        <w:pStyle w:val="LITlitera"/>
      </w:pPr>
      <w:r>
        <w:t>e)</w:t>
      </w:r>
      <w:r>
        <w:tab/>
      </w:r>
      <w:r w:rsidR="00010CF7" w:rsidRPr="0062202E">
        <w:t>innych niż wymienione w lit. a-</w:t>
      </w:r>
      <w:r w:rsidR="00642136" w:rsidRPr="0062202E">
        <w:t>d</w:t>
      </w:r>
      <w:r w:rsidR="00010CF7" w:rsidRPr="0062202E">
        <w:t>, które mogą być istotne do obsługi zgłoszenia przez dyspozytora medycznego</w:t>
      </w:r>
      <w:r w:rsidR="000F1C6E">
        <w:t xml:space="preserve"> </w:t>
      </w:r>
      <w:r w:rsidR="00010CF7" w:rsidRPr="0062202E">
        <w:t xml:space="preserve">lub zespół ratownictwa medycznego. </w:t>
      </w:r>
    </w:p>
    <w:p w14:paraId="535C26CA" w14:textId="77777777" w:rsidR="001777DD" w:rsidRPr="00B669E0" w:rsidRDefault="00123F6B" w:rsidP="00B669E0">
      <w:pPr>
        <w:pStyle w:val="USTustnpkodeksu"/>
      </w:pPr>
      <w:r>
        <w:lastRenderedPageBreak/>
        <w:t xml:space="preserve">5. </w:t>
      </w:r>
      <w:r w:rsidR="00010CF7" w:rsidRPr="000A76F1">
        <w:t xml:space="preserve">W przypadku </w:t>
      </w:r>
      <w:r w:rsidR="000F1C6E">
        <w:t>przerwania</w:t>
      </w:r>
      <w:r w:rsidR="000F1C6E" w:rsidRPr="000A76F1">
        <w:t xml:space="preserve"> </w:t>
      </w:r>
      <w:r w:rsidR="00010CF7" w:rsidRPr="000A76F1">
        <w:t>trwającego połączen</w:t>
      </w:r>
      <w:r w:rsidR="0062202E" w:rsidRPr="000A76F1">
        <w:t xml:space="preserve">ia telefonicznego </w:t>
      </w:r>
      <w:r w:rsidR="000F1C6E">
        <w:t>przekazywanego</w:t>
      </w:r>
      <w:r w:rsidR="000F1C6E" w:rsidRPr="000A76F1">
        <w:t xml:space="preserve"> </w:t>
      </w:r>
      <w:r w:rsidR="0062202E" w:rsidRPr="000A76F1">
        <w:t>z </w:t>
      </w:r>
      <w:r w:rsidR="00010CF7" w:rsidRPr="00B669E0">
        <w:t>centrum powiadamiania ratunkowego, o którym mowa w ustawie o systemie powiadamiania ratunkowego, dyspozytor medyczny przyjmujący podejmuje</w:t>
      </w:r>
      <w:r w:rsidR="00DA6CA7" w:rsidRPr="00B669E0">
        <w:t xml:space="preserve"> do</w:t>
      </w:r>
      <w:r w:rsidR="00010CF7" w:rsidRPr="00B669E0">
        <w:t xml:space="preserve"> trz</w:t>
      </w:r>
      <w:r w:rsidR="00DA6CA7" w:rsidRPr="00B669E0">
        <w:t>ech</w:t>
      </w:r>
      <w:r w:rsidR="00010CF7" w:rsidRPr="00B669E0">
        <w:t xml:space="preserve"> prób nawiązania </w:t>
      </w:r>
      <w:r w:rsidR="00DA6CA7" w:rsidRPr="00B669E0">
        <w:t xml:space="preserve">połączenia </w:t>
      </w:r>
      <w:r w:rsidR="000F1C6E">
        <w:t xml:space="preserve">telefonicznego </w:t>
      </w:r>
      <w:r w:rsidR="00010CF7" w:rsidRPr="00B669E0">
        <w:t>z osobą wzywającą.</w:t>
      </w:r>
    </w:p>
    <w:p w14:paraId="1148E38F" w14:textId="77777777" w:rsidR="001777DD" w:rsidRPr="0062202E" w:rsidRDefault="00123F6B" w:rsidP="00B669E0">
      <w:pPr>
        <w:pStyle w:val="USTustnpkodeksu"/>
      </w:pPr>
      <w:r>
        <w:t>6.</w:t>
      </w:r>
      <w:r w:rsidR="001777DD" w:rsidRPr="0062202E">
        <w:t xml:space="preserve"> </w:t>
      </w:r>
      <w:r w:rsidR="00010CF7" w:rsidRPr="0062202E">
        <w:t xml:space="preserve">W przypadku posiadania adresu lub lokalizacji miejsca zdarzenia, </w:t>
      </w:r>
      <w:r w:rsidR="00FD353F" w:rsidRPr="0062202E">
        <w:t>rodzaju zdarzenia lub </w:t>
      </w:r>
      <w:r w:rsidR="00D54841" w:rsidRPr="0062202E">
        <w:t xml:space="preserve">zagrożenia według katalogu zdarzeń </w:t>
      </w:r>
      <w:r w:rsidR="00010CF7" w:rsidRPr="0062202E">
        <w:t>nadan</w:t>
      </w:r>
      <w:r w:rsidR="000F1C6E">
        <w:t>ych</w:t>
      </w:r>
      <w:r w:rsidR="00010CF7" w:rsidRPr="0062202E">
        <w:t xml:space="preserve"> przez operatora oraz braku możliwości nawiązania p</w:t>
      </w:r>
      <w:r w:rsidR="0062202E">
        <w:t>ołączenia, o którym mowa w ust. </w:t>
      </w:r>
      <w:r w:rsidR="00EF4469" w:rsidRPr="0062202E">
        <w:t>5</w:t>
      </w:r>
      <w:r w:rsidR="0062202E">
        <w:t>, </w:t>
      </w:r>
      <w:r w:rsidR="00010CF7" w:rsidRPr="0062202E">
        <w:t xml:space="preserve">dyspozytor medyczny przyjmujący </w:t>
      </w:r>
      <w:r w:rsidR="000F1C6E">
        <w:t>uznaje zgłoszenie za zasadne i je przyjmuje</w:t>
      </w:r>
      <w:r w:rsidR="00010CF7" w:rsidRPr="0062202E">
        <w:t xml:space="preserve">. </w:t>
      </w:r>
    </w:p>
    <w:p w14:paraId="344EA610" w14:textId="77777777" w:rsidR="00AE6754" w:rsidRPr="0062202E" w:rsidRDefault="00123F6B" w:rsidP="00B669E0">
      <w:pPr>
        <w:pStyle w:val="USTustnpkodeksu"/>
      </w:pPr>
      <w:r>
        <w:t xml:space="preserve">7. </w:t>
      </w:r>
      <w:r w:rsidR="00010CF7" w:rsidRPr="0062202E">
        <w:t>W przypadku otrzymania elektronicznego formularza obsługi zgłoszenia bez połączenia głosowego obejmującego zgłoszenie z Policji</w:t>
      </w:r>
      <w:r w:rsidR="00722094" w:rsidRPr="0062202E">
        <w:t xml:space="preserve"> </w:t>
      </w:r>
      <w:r w:rsidR="00065B21">
        <w:t>lub</w:t>
      </w:r>
      <w:r w:rsidR="00A34CF4">
        <w:t xml:space="preserve"> Państwowej</w:t>
      </w:r>
      <w:r w:rsidR="00010CF7" w:rsidRPr="0062202E">
        <w:t xml:space="preserve"> Straży Pożarnej, </w:t>
      </w:r>
      <w:r w:rsidR="004421F7">
        <w:t>dyspozytor medyczny przyjmujący</w:t>
      </w:r>
      <w:r w:rsidR="00010CF7" w:rsidRPr="0062202E">
        <w:t>:</w:t>
      </w:r>
    </w:p>
    <w:p w14:paraId="484587BB" w14:textId="77777777" w:rsidR="001777DD" w:rsidRPr="0062202E" w:rsidRDefault="00123F6B" w:rsidP="00B669E0">
      <w:pPr>
        <w:pStyle w:val="PKTpunkt"/>
      </w:pPr>
      <w:r>
        <w:t>1)</w:t>
      </w:r>
      <w:r>
        <w:tab/>
      </w:r>
      <w:r w:rsidR="00722094" w:rsidRPr="0062202E">
        <w:t xml:space="preserve">w razie konieczności </w:t>
      </w:r>
      <w:r w:rsidR="00010CF7" w:rsidRPr="0062202E">
        <w:t>podejmuje próbę nawiązania połączenia</w:t>
      </w:r>
      <w:r w:rsidR="000F1C6E">
        <w:t xml:space="preserve"> telefonicznego</w:t>
      </w:r>
      <w:r w:rsidR="00010CF7" w:rsidRPr="0062202E">
        <w:t xml:space="preserve"> z </w:t>
      </w:r>
      <w:r w:rsidR="00B1174D" w:rsidRPr="0062202E">
        <w:t>dyspozytorem służby</w:t>
      </w:r>
      <w:r w:rsidR="00065B21">
        <w:t xml:space="preserve"> Policji lub </w:t>
      </w:r>
      <w:r w:rsidR="000F1C6E">
        <w:t xml:space="preserve">Państwowej </w:t>
      </w:r>
      <w:r w:rsidR="00065B21">
        <w:t xml:space="preserve">Straży Pożarnej </w:t>
      </w:r>
      <w:r w:rsidR="00010CF7" w:rsidRPr="0062202E">
        <w:t xml:space="preserve">w celu weryfikacji zasadności zgłoszenia; </w:t>
      </w:r>
    </w:p>
    <w:p w14:paraId="2E74FB8F" w14:textId="77777777" w:rsidR="00EF0AFE" w:rsidRPr="0062202E" w:rsidRDefault="00123F6B" w:rsidP="00B669E0">
      <w:pPr>
        <w:pStyle w:val="PKTpunkt"/>
      </w:pPr>
      <w:r>
        <w:t>2)</w:t>
      </w:r>
      <w:r>
        <w:tab/>
      </w:r>
      <w:r w:rsidR="00010CF7" w:rsidRPr="0062202E">
        <w:t>w przypadku braku możliwości nawiązania połączenia</w:t>
      </w:r>
      <w:r w:rsidR="000F1C6E">
        <w:t xml:space="preserve"> telefonicznego</w:t>
      </w:r>
      <w:r w:rsidR="00EA10E1">
        <w:t>, o którym mowa w pkt</w:t>
      </w:r>
      <w:r w:rsidR="00EF0AFE" w:rsidRPr="0062202E">
        <w:t xml:space="preserve"> 1, </w:t>
      </w:r>
      <w:r w:rsidR="00010CF7" w:rsidRPr="0062202E">
        <w:t>uznaje zgłoszenie za zasadne i je przyjmuje.</w:t>
      </w:r>
      <w:del w:id="18" w:author="Klimasara Danuta" w:date="2019-04-09T16:18:00Z">
        <w:r w:rsidR="00010CF7" w:rsidRPr="0062202E" w:rsidDel="0058421F">
          <w:delText xml:space="preserve"> </w:delText>
        </w:r>
      </w:del>
    </w:p>
    <w:p w14:paraId="58E362A2" w14:textId="77777777" w:rsidR="00FD353F" w:rsidRPr="0062202E" w:rsidRDefault="00123F6B" w:rsidP="00B669E0">
      <w:pPr>
        <w:pStyle w:val="USTustnpkodeksu"/>
      </w:pPr>
      <w:r>
        <w:t>8.</w:t>
      </w:r>
      <w:r w:rsidR="00EF0AFE" w:rsidRPr="0062202E">
        <w:t xml:space="preserve"> </w:t>
      </w:r>
      <w:r w:rsidR="00722094" w:rsidRPr="0062202E">
        <w:t xml:space="preserve">W przypadku otrzymania elektronicznego formularza obsługi zgłoszenia bez połączenia głosowego obejmującego zgłoszenie z centrum powiadamiania ratunkowego dotyczącego zgłoszenia </w:t>
      </w:r>
      <w:r w:rsidR="000A76F1">
        <w:t>„</w:t>
      </w:r>
      <w:r w:rsidR="00722094" w:rsidRPr="0062202E">
        <w:t>eCall</w:t>
      </w:r>
      <w:r w:rsidR="000A76F1">
        <w:t>”</w:t>
      </w:r>
      <w:r w:rsidR="00722094" w:rsidRPr="0062202E">
        <w:t>, o którym mowa w art. 2 lit. h rozporządzen</w:t>
      </w:r>
      <w:r w:rsidR="00EF0AFE" w:rsidRPr="0062202E">
        <w:t>ia delegowanego Komisji (UE) nr </w:t>
      </w:r>
      <w:r w:rsidR="00722094" w:rsidRPr="0062202E">
        <w:t>305/2013 z dnia 26 listopada 2012 r. uzupełniającego dyrektywę Parlamentu Europejskiego i Rady 2010/40/UE w odniesieniu do zharmonizowanego zapewni</w:t>
      </w:r>
      <w:r w:rsidR="000F1C6E">
        <w:t>e</w:t>
      </w:r>
      <w:r w:rsidR="00722094" w:rsidRPr="0062202E">
        <w:t xml:space="preserve">nia </w:t>
      </w:r>
      <w:r w:rsidR="000F1C6E" w:rsidRPr="0062202E">
        <w:t>inter</w:t>
      </w:r>
      <w:r w:rsidR="000F1C6E">
        <w:t>operacyjne</w:t>
      </w:r>
      <w:r w:rsidR="000F1C6E" w:rsidRPr="0062202E">
        <w:t xml:space="preserve">j </w:t>
      </w:r>
      <w:r w:rsidR="00722094" w:rsidRPr="0062202E">
        <w:t xml:space="preserve">usługi „eCall” na terenie całej UE (Dz. Urz. UE L </w:t>
      </w:r>
      <w:r>
        <w:t xml:space="preserve">91 </w:t>
      </w:r>
      <w:r w:rsidR="00722094" w:rsidRPr="0062202E">
        <w:t xml:space="preserve">z </w:t>
      </w:r>
      <w:r>
        <w:t>3.04.</w:t>
      </w:r>
      <w:r w:rsidR="00722094" w:rsidRPr="0062202E">
        <w:t>2013, str. 1), dyspozytor medyczny przyjmujący</w:t>
      </w:r>
      <w:r w:rsidR="000F1C6E">
        <w:t xml:space="preserve"> </w:t>
      </w:r>
      <w:r w:rsidR="00722094" w:rsidRPr="0062202E">
        <w:t>uznaje zgłoszenie za zasadne i je przyjmuje</w:t>
      </w:r>
      <w:r w:rsidR="0062202E">
        <w:t>.</w:t>
      </w:r>
    </w:p>
    <w:p w14:paraId="264BB7D8" w14:textId="6AC3EA87" w:rsidR="00F93927" w:rsidRPr="0062202E" w:rsidRDefault="00123F6B" w:rsidP="00B669E0">
      <w:pPr>
        <w:pStyle w:val="USTustnpkodeksu"/>
      </w:pPr>
      <w:r>
        <w:t xml:space="preserve">9. </w:t>
      </w:r>
      <w:r w:rsidR="00F93927" w:rsidRPr="0062202E">
        <w:t>W przypadku otrzymania elektronicznego formularza obsługi zgłoszenia bez połączenia głosowego obejmującego zgłoszenie z centrum powiadamiania ratunkowego dotyczącego zgłoszenia</w:t>
      </w:r>
      <w:r w:rsidR="000F1C6E">
        <w:t xml:space="preserve"> w formie krótkiej wiadomości tekstowej</w:t>
      </w:r>
      <w:r w:rsidR="00F93927" w:rsidRPr="0062202E">
        <w:t xml:space="preserve"> </w:t>
      </w:r>
      <w:r w:rsidR="000F1C6E">
        <w:t>(</w:t>
      </w:r>
      <w:r w:rsidR="00F93927" w:rsidRPr="0062202E">
        <w:t>SMS</w:t>
      </w:r>
      <w:r w:rsidR="000F1C6E">
        <w:t>)</w:t>
      </w:r>
      <w:r w:rsidR="00F93927" w:rsidRPr="0062202E">
        <w:t xml:space="preserve">, o którym mowa w art. 20 </w:t>
      </w:r>
      <w:r w:rsidR="00314B42">
        <w:t xml:space="preserve">ust. 1 pkt 2 lit. b </w:t>
      </w:r>
      <w:r w:rsidR="00F93927" w:rsidRPr="0062202E">
        <w:t>ustawy o systemie powiadamiania ratunkowego, dyspozytor medy</w:t>
      </w:r>
      <w:r w:rsidR="00063C8B" w:rsidRPr="0062202E">
        <w:t>czny</w:t>
      </w:r>
      <w:r w:rsidR="00A24D32">
        <w:t xml:space="preserve"> przyjmujący, </w:t>
      </w:r>
      <w:r w:rsidR="00063C8B" w:rsidRPr="0062202E">
        <w:t>postępuje zgodnie z</w:t>
      </w:r>
      <w:r w:rsidR="00A24D32">
        <w:t xml:space="preserve"> </w:t>
      </w:r>
      <w:r w:rsidR="0017285A">
        <w:t>§ 2</w:t>
      </w:r>
      <w:r w:rsidR="00063C8B" w:rsidRPr="0062202E">
        <w:t xml:space="preserve"> ust. </w:t>
      </w:r>
      <w:ins w:id="19" w:author="Kuryś Ewelina" w:date="2019-04-19T13:15:00Z">
        <w:r w:rsidR="00E170AF">
          <w:t>5</w:t>
        </w:r>
      </w:ins>
      <w:del w:id="20" w:author="Kuryś Ewelina" w:date="2019-04-19T13:15:00Z">
        <w:r w:rsidR="00063C8B" w:rsidRPr="0062202E" w:rsidDel="00E170AF">
          <w:delText>4</w:delText>
        </w:r>
      </w:del>
      <w:r w:rsidR="005F51EA">
        <w:t xml:space="preserve"> pkt 3</w:t>
      </w:r>
      <w:r>
        <w:t xml:space="preserve"> i </w:t>
      </w:r>
      <w:r w:rsidR="005F51EA">
        <w:t>4,</w:t>
      </w:r>
      <w:r w:rsidR="005A417E" w:rsidRPr="0062202E">
        <w:t xml:space="preserve"> </w:t>
      </w:r>
      <w:r w:rsidR="00063C8B" w:rsidRPr="0062202E">
        <w:t>z </w:t>
      </w:r>
      <w:r w:rsidR="00F93927" w:rsidRPr="0062202E">
        <w:t xml:space="preserve">użyciem komunikatora </w:t>
      </w:r>
      <w:r w:rsidR="00A24D32">
        <w:t>SWD PRM.</w:t>
      </w:r>
    </w:p>
    <w:p w14:paraId="41D8AEE3" w14:textId="77777777" w:rsidR="00AE6754" w:rsidRPr="0062202E" w:rsidRDefault="00010CF7" w:rsidP="00314B42">
      <w:pPr>
        <w:pStyle w:val="ARTartustawynprozporzdzenia"/>
      </w:pPr>
      <w:r w:rsidRPr="0062202E">
        <w:rPr>
          <w:b/>
        </w:rPr>
        <w:t>§ 3.</w:t>
      </w:r>
      <w:r w:rsidR="00A24D32">
        <w:t>1</w:t>
      </w:r>
      <w:r w:rsidR="00186177">
        <w:t xml:space="preserve">. </w:t>
      </w:r>
      <w:r w:rsidRPr="0062202E">
        <w:t>Na podstawie przeprowadzonego wywiadu medycznego dyspozytor medyczny przyjmujący, podejmuje decyzję o:</w:t>
      </w:r>
    </w:p>
    <w:p w14:paraId="30BA1701" w14:textId="77777777" w:rsidR="00EF0AFE" w:rsidRPr="0062202E" w:rsidRDefault="00123F6B" w:rsidP="00B669E0">
      <w:pPr>
        <w:pStyle w:val="PKTpunkt"/>
      </w:pPr>
      <w:r>
        <w:t>1)</w:t>
      </w:r>
      <w:r>
        <w:tab/>
      </w:r>
      <w:r w:rsidR="00010CF7" w:rsidRPr="0062202E">
        <w:t>przyjęciu zgłoszenia – w przypadku, gdy podejrzewa stan nagłego zagrożenia zdrowotnego;</w:t>
      </w:r>
    </w:p>
    <w:p w14:paraId="6E114159" w14:textId="77777777" w:rsidR="00AE6754" w:rsidRPr="0062202E" w:rsidRDefault="00123F6B" w:rsidP="00B669E0">
      <w:pPr>
        <w:pStyle w:val="PKTpunkt"/>
      </w:pPr>
      <w:r>
        <w:lastRenderedPageBreak/>
        <w:t>2)</w:t>
      </w:r>
      <w:r>
        <w:tab/>
      </w:r>
      <w:r w:rsidR="00010CF7" w:rsidRPr="0062202E">
        <w:t>odmowie przyjęcia zgłoszenia – w przypadku, gdy stwierdza brak stanu nagłego zagrożenia zdrowotnego.</w:t>
      </w:r>
    </w:p>
    <w:p w14:paraId="2704F82F" w14:textId="77777777" w:rsidR="00AE6754" w:rsidRPr="0062202E" w:rsidRDefault="00A24D32" w:rsidP="00B669E0">
      <w:pPr>
        <w:pStyle w:val="USTustnpkodeksu"/>
      </w:pPr>
      <w:r>
        <w:t>2</w:t>
      </w:r>
      <w:r w:rsidR="005A677F">
        <w:t xml:space="preserve">. </w:t>
      </w:r>
      <w:r w:rsidR="00010CF7" w:rsidRPr="0062202E">
        <w:t xml:space="preserve">Przyjęcie zgłoszenia przez dyspozytora medycznego przyjmującego zdarzenie może nastąpić w każdym momencie przeprowadzanego wywiadu medycznego. </w:t>
      </w:r>
    </w:p>
    <w:p w14:paraId="04B1D881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4.</w:t>
      </w:r>
      <w:r w:rsidRPr="0062202E">
        <w:t xml:space="preserve"> 1. W przypadku przyjęcia zgłoszenia, dyspozytor medyczny przyjmujący:</w:t>
      </w:r>
    </w:p>
    <w:p w14:paraId="35CB6D88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 xml:space="preserve">informuje osobę </w:t>
      </w:r>
      <w:r w:rsidR="00EA181E" w:rsidRPr="0062202E">
        <w:t xml:space="preserve">wzywająca </w:t>
      </w:r>
      <w:r w:rsidR="00010CF7" w:rsidRPr="0062202E">
        <w:t>o przyjęciu zgłoszenia;</w:t>
      </w:r>
    </w:p>
    <w:p w14:paraId="5835DBBD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nadaje zgłoszeniu kod pilności, o którym mowa w ust. 2;</w:t>
      </w:r>
    </w:p>
    <w:p w14:paraId="253BB9A1" w14:textId="7777777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przekazuje zgłoszenie do obsługi właściwemu dyspozytorowi wysyłającemu;</w:t>
      </w:r>
    </w:p>
    <w:p w14:paraId="7F4D1267" w14:textId="77777777" w:rsidR="00AE6754" w:rsidRPr="0062202E" w:rsidRDefault="005A677F" w:rsidP="00B669E0">
      <w:pPr>
        <w:pStyle w:val="PKTpunkt"/>
      </w:pPr>
      <w:r>
        <w:t>4)</w:t>
      </w:r>
      <w:r>
        <w:tab/>
      </w:r>
      <w:r w:rsidR="00010CF7" w:rsidRPr="0062202E">
        <w:t>w razie konieczności, utrzymuje stały kontakt z osobą wzywającą, będącą na miejscu zdarzenia i przekazuje jej w sposób zrozumiały instrukcje dotyczące sposobu udzielania pierwszej pomocy osobie, u której podejrzewa się stan na</w:t>
      </w:r>
      <w:r w:rsidR="0062202E">
        <w:t>głego zagrożenia zdrowotnego do </w:t>
      </w:r>
      <w:r w:rsidR="00010CF7" w:rsidRPr="0062202E">
        <w:t>czasu przybycia zespołu ratownictwa medycznego na miejsce zdarzenia;</w:t>
      </w:r>
    </w:p>
    <w:p w14:paraId="4AC7ED1B" w14:textId="77777777" w:rsidR="00AE6754" w:rsidRPr="0062202E" w:rsidRDefault="005A677F" w:rsidP="00B669E0">
      <w:pPr>
        <w:pStyle w:val="PKTpunkt"/>
      </w:pPr>
      <w:r>
        <w:t>5)</w:t>
      </w:r>
      <w:r>
        <w:tab/>
      </w:r>
      <w:r w:rsidR="00010CF7" w:rsidRPr="0062202E">
        <w:t>informuje osobę wzywającą, że w przypadku zmiany stanu zdrowia osoby, u której podejrzewa się stan nagłego zagrożenia zdrowotnego lub wystąpienia u niej nowych, niepokojących objawów, należy ponownie skontaktować się z dyspozytorem medycznym.</w:t>
      </w:r>
    </w:p>
    <w:p w14:paraId="72E01007" w14:textId="77777777" w:rsidR="00AE6754" w:rsidRPr="0062202E" w:rsidRDefault="00010CF7" w:rsidP="00B669E0">
      <w:pPr>
        <w:pStyle w:val="USTustnpkodeksu"/>
      </w:pPr>
      <w:r w:rsidRPr="0062202E">
        <w:t xml:space="preserve">2. </w:t>
      </w:r>
      <w:r w:rsidR="005A677F">
        <w:t xml:space="preserve">Ustala się </w:t>
      </w:r>
      <w:r w:rsidRPr="0062202E">
        <w:t>następujące kody pilności:</w:t>
      </w:r>
    </w:p>
    <w:p w14:paraId="18D3D9FA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>KOD 1 – niezbędny natychmiastowy wyjazd ze</w:t>
      </w:r>
      <w:r w:rsidR="00FD353F" w:rsidRPr="0062202E">
        <w:t>społu ratownictwa medycznego, o </w:t>
      </w:r>
      <w:r w:rsidR="00010CF7" w:rsidRPr="0062202E">
        <w:t>najkrótszym przewidywanym czasie dotarcia na miejsce zdarzenia w związku ze stanem nagłego zagrożenia zdrowotnego</w:t>
      </w:r>
      <w:r w:rsidR="00A24D32">
        <w:t>,</w:t>
      </w:r>
      <w:r w:rsidR="00010CF7" w:rsidRPr="0062202E">
        <w:t xml:space="preserve"> wymagającym natychmiastowego podjęcia medycznych czynności ratunkowych;</w:t>
      </w:r>
    </w:p>
    <w:p w14:paraId="125E01FF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KOD 2 – niezbędny wyjazd zespołu ratownictwa medycznego do stanu nagłego zagrożenia zdrowotnego, wymagającego podjęcia medycznych czynności ratunkowych.</w:t>
      </w:r>
    </w:p>
    <w:p w14:paraId="3B7F53A0" w14:textId="77777777" w:rsidR="00AE6754" w:rsidRPr="0062202E" w:rsidRDefault="00186177" w:rsidP="00B669E0">
      <w:pPr>
        <w:pStyle w:val="USTustnpkodeksu"/>
      </w:pPr>
      <w:r>
        <w:t xml:space="preserve">3. </w:t>
      </w:r>
      <w:r w:rsidR="00010CF7" w:rsidRPr="0062202E">
        <w:t>W sytuacji, o której mowa w ust. 2 pkt 1, czas przyjęcia zgłoszenia</w:t>
      </w:r>
      <w:r w:rsidR="00A24D32">
        <w:t xml:space="preserve"> </w:t>
      </w:r>
      <w:r w:rsidR="00010CF7" w:rsidRPr="0062202E">
        <w:t>lub powiadomienia o zdarzeniu, obejmującego:</w:t>
      </w:r>
    </w:p>
    <w:p w14:paraId="1EB7FF9D" w14:textId="77777777" w:rsidR="00AE6754" w:rsidRPr="0062202E" w:rsidRDefault="00010CF7" w:rsidP="00B669E0">
      <w:pPr>
        <w:pStyle w:val="PKTpunkt"/>
      </w:pPr>
      <w:r w:rsidRPr="0062202E">
        <w:t>1)</w:t>
      </w:r>
      <w:r w:rsidR="005A677F">
        <w:tab/>
      </w:r>
      <w:r w:rsidR="00672B2D" w:rsidRPr="0062202E">
        <w:t xml:space="preserve">dokładny </w:t>
      </w:r>
      <w:r w:rsidRPr="0062202E">
        <w:t xml:space="preserve">adres </w:t>
      </w:r>
      <w:r w:rsidR="00672B2D" w:rsidRPr="0062202E">
        <w:t>lub lokalizację miejsca zdarzenia</w:t>
      </w:r>
      <w:r w:rsidRPr="0062202E">
        <w:t>,</w:t>
      </w:r>
    </w:p>
    <w:p w14:paraId="13D5DF63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powód wezwania,</w:t>
      </w:r>
    </w:p>
    <w:p w14:paraId="0EE79908" w14:textId="7777777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wiek poszkodowanego</w:t>
      </w:r>
    </w:p>
    <w:p w14:paraId="65E686FE" w14:textId="77777777" w:rsidR="00AE6754" w:rsidRPr="0062202E" w:rsidRDefault="00010CF7" w:rsidP="00B669E0">
      <w:pPr>
        <w:pStyle w:val="CZWSPPKTczwsplnapunktw"/>
      </w:pPr>
      <w:r w:rsidRPr="0062202E">
        <w:t>–</w:t>
      </w:r>
      <w:r w:rsidR="005A677F">
        <w:tab/>
      </w:r>
      <w:r w:rsidRPr="0062202E">
        <w:t>nie powinien być dłuższy niż 120 sekund, po którym powinno nastąpić przekazanie zgłoszenia do realizacji właściwemu zespołowi ratownictwa medycznego, a następnie uzupełnienie pozostałych danych, o których mowa w § 2.</w:t>
      </w:r>
    </w:p>
    <w:p w14:paraId="57D5BC3A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5.</w:t>
      </w:r>
      <w:r w:rsidRPr="0062202E">
        <w:t xml:space="preserve"> 1. W przypadku podjęcia decyzji o odmowie przyjęcia zgłoszenia, dyspozytor medyczny przyjmujący zdarzenie:</w:t>
      </w:r>
    </w:p>
    <w:p w14:paraId="3DA2E3DF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 xml:space="preserve">informuje osobę wzywającą o odmowie zadysponowania zespołu ratownictwa medycznego; </w:t>
      </w:r>
    </w:p>
    <w:p w14:paraId="2D0CC3F2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podaje przyczynę odmowy zadysponowania zespołu ratownictwa medycznego;</w:t>
      </w:r>
    </w:p>
    <w:p w14:paraId="5DC5DDE6" w14:textId="7777777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informuje osobę wzywającą o zaleceniach dotyczących dalszego postępowania;</w:t>
      </w:r>
    </w:p>
    <w:p w14:paraId="0ADEA93C" w14:textId="77777777" w:rsidR="00AE6754" w:rsidRPr="0062202E" w:rsidRDefault="005A677F" w:rsidP="00B669E0">
      <w:pPr>
        <w:pStyle w:val="PKTpunkt"/>
      </w:pPr>
      <w:r>
        <w:t>4)</w:t>
      </w:r>
      <w:r>
        <w:tab/>
      </w:r>
      <w:r w:rsidR="00010CF7" w:rsidRPr="0062202E">
        <w:t>informuje osobę wzywającą, że w przypadku gwałtownego pogorszenia stanu zdrowia osoby, której wezwanie dotyczy lub wystąpienia u niej nowych, niepokojących objawów, należy ponownie skontaktować się z dyspozytorem medycznym.</w:t>
      </w:r>
    </w:p>
    <w:p w14:paraId="1B0F0CC2" w14:textId="77777777" w:rsidR="00AE6754" w:rsidRPr="0062202E" w:rsidRDefault="00010CF7" w:rsidP="00B669E0">
      <w:pPr>
        <w:pStyle w:val="USTustnpkodeksu"/>
      </w:pPr>
      <w:r w:rsidRPr="0062202E">
        <w:t>2. W przypadku odebrania ponownego zgłoszenia</w:t>
      </w:r>
      <w:r w:rsidR="00FD353F" w:rsidRPr="0062202E">
        <w:t xml:space="preserve"> alarmowego lub powiadomienia o </w:t>
      </w:r>
      <w:r w:rsidRPr="0062202E">
        <w:t>zdarzeniu, dotyczącego osoby, której wcześniej odmówiono zadysponowania zespołu ratownictwa medycznego, dyspozytor medyczny przyjmujący zdarzenie ma obowiązek przeprowadzenia wywiadu medycznego i postępowania zgodnie z § 2.</w:t>
      </w:r>
    </w:p>
    <w:p w14:paraId="2B693D87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6.</w:t>
      </w:r>
      <w:r w:rsidRPr="0062202E">
        <w:t xml:space="preserve"> 1. W przypadku odebrania ponaglenia do już przyjętego zgłoszenia, dyspozytor medyczny przyjmujący zdarzenie:</w:t>
      </w:r>
    </w:p>
    <w:p w14:paraId="7F6A2FB8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>odnotowuje ponaglenie w prowadzonej dokumentacji medycznej;</w:t>
      </w:r>
    </w:p>
    <w:p w14:paraId="27B59138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jeżeli treść ponaglenia wskazuje na pogorszenie stanu zdrowia osoby w stanie nagłego zagrożenia zdrowotnego – dokonuje analizy przydzie</w:t>
      </w:r>
      <w:r w:rsidR="00FD353F" w:rsidRPr="0062202E">
        <w:t>lonego kodu pilności i je</w:t>
      </w:r>
      <w:r>
        <w:t>że</w:t>
      </w:r>
      <w:r w:rsidR="00FD353F" w:rsidRPr="0062202E">
        <w:t>li to </w:t>
      </w:r>
      <w:r w:rsidR="00010CF7" w:rsidRPr="0062202E">
        <w:t>konieczne dokonuje jego zmiany;</w:t>
      </w:r>
    </w:p>
    <w:p w14:paraId="7B90D00E" w14:textId="7777777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informuje właściwego dyspozytora medycznego wysyłającego o powodzie ponaglenia.</w:t>
      </w:r>
    </w:p>
    <w:p w14:paraId="7D8AAA8F" w14:textId="77777777" w:rsidR="00AE6754" w:rsidRPr="0062202E" w:rsidRDefault="00010CF7" w:rsidP="00B669E0">
      <w:pPr>
        <w:pStyle w:val="USTustnpkodeksu"/>
      </w:pPr>
      <w:r w:rsidRPr="0062202E">
        <w:t>2. W sytuacji, o której mowa w ust. 1 pkt 3, dyspozytor medyczny wysyłający informuje kierownika zespołu ratownictwa medycznego o ponagleniu.</w:t>
      </w:r>
    </w:p>
    <w:p w14:paraId="4BBE2B5B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 xml:space="preserve">§ 7. </w:t>
      </w:r>
      <w:r w:rsidRPr="0062202E">
        <w:t>1. Dyspozytor medyczny wysyłający uwzględniając:</w:t>
      </w:r>
    </w:p>
    <w:p w14:paraId="59922231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>powód wezwania,</w:t>
      </w:r>
    </w:p>
    <w:p w14:paraId="56368D5D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kod pilności</w:t>
      </w:r>
      <w:r w:rsidR="001113FF">
        <w:t xml:space="preserve"> </w:t>
      </w:r>
      <w:r w:rsidR="004B2688">
        <w:t>zdarzenia</w:t>
      </w:r>
      <w:r w:rsidR="00010CF7" w:rsidRPr="0062202E">
        <w:t>,</w:t>
      </w:r>
    </w:p>
    <w:p w14:paraId="05DA0148" w14:textId="7777777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liczbę osób, wobec których podejrzewa się stan nagłego zagrożenia zdrowotnego,</w:t>
      </w:r>
    </w:p>
    <w:p w14:paraId="176FC821" w14:textId="77777777" w:rsidR="00AE6754" w:rsidRPr="0062202E" w:rsidRDefault="005A677F" w:rsidP="00B669E0">
      <w:pPr>
        <w:pStyle w:val="PKTpunkt"/>
      </w:pPr>
      <w:r>
        <w:t>4)</w:t>
      </w:r>
      <w:r>
        <w:tab/>
      </w:r>
      <w:r w:rsidR="00010CF7" w:rsidRPr="0062202E">
        <w:t>najkrótszy możliwy czas dotarcia zespołu ratownictwa medycznego na miejsce zdarzenia,</w:t>
      </w:r>
    </w:p>
    <w:p w14:paraId="365D4A78" w14:textId="77777777" w:rsidR="00AE6754" w:rsidRPr="0062202E" w:rsidRDefault="005A677F" w:rsidP="00B669E0">
      <w:pPr>
        <w:pStyle w:val="PKTpunkt"/>
      </w:pPr>
      <w:r>
        <w:t>5)</w:t>
      </w:r>
      <w:r>
        <w:tab/>
      </w:r>
      <w:r w:rsidR="00010CF7" w:rsidRPr="0062202E">
        <w:t>najkrótszy czas transportu osoby będącej w stanie nagłego zagrożenia zdrow</w:t>
      </w:r>
      <w:r w:rsidR="00FD353F" w:rsidRPr="0062202E">
        <w:t>otnego z </w:t>
      </w:r>
      <w:r w:rsidR="00010CF7" w:rsidRPr="0062202E">
        <w:t>miejsca zdarzenia do właściwego podmiotu leczniczego</w:t>
      </w:r>
    </w:p>
    <w:p w14:paraId="33FEA514" w14:textId="77777777" w:rsidR="00AE6754" w:rsidRPr="0062202E" w:rsidRDefault="00010CF7" w:rsidP="00B669E0">
      <w:pPr>
        <w:pStyle w:val="CZWSPPKTczwsplnapunktw"/>
      </w:pPr>
      <w:r w:rsidRPr="0062202E">
        <w:t>–</w:t>
      </w:r>
      <w:r w:rsidR="005A677F">
        <w:tab/>
      </w:r>
      <w:r w:rsidRPr="0062202E">
        <w:t xml:space="preserve">decyduje o </w:t>
      </w:r>
      <w:r w:rsidR="00D965CA" w:rsidRPr="0062202E">
        <w:t xml:space="preserve">rodzaju i </w:t>
      </w:r>
      <w:r w:rsidRPr="0062202E">
        <w:t>liczbie zespołów ratownictwa medycznego do zadysponowania.</w:t>
      </w:r>
    </w:p>
    <w:p w14:paraId="4B0FAEAE" w14:textId="77777777" w:rsidR="00AE6754" w:rsidRPr="0062202E" w:rsidRDefault="00010CF7" w:rsidP="00B669E0">
      <w:pPr>
        <w:pStyle w:val="USTustnpkodeksu"/>
      </w:pPr>
      <w:r w:rsidRPr="0062202E">
        <w:t>2. Przyjmuje się następujące zasady obsługi zgłoszeń w zależności od nadanego im kodu pilności:</w:t>
      </w:r>
    </w:p>
    <w:p w14:paraId="33AD2ED1" w14:textId="77777777" w:rsidR="00AE6754" w:rsidRPr="0062202E" w:rsidRDefault="00010CF7" w:rsidP="00B669E0">
      <w:pPr>
        <w:pStyle w:val="PKTpunkt"/>
      </w:pPr>
      <w:r w:rsidRPr="0062202E">
        <w:t>1)</w:t>
      </w:r>
      <w:r w:rsidR="005A677F">
        <w:tab/>
      </w:r>
      <w:r w:rsidRPr="0062202E">
        <w:t>KOD 1:</w:t>
      </w:r>
    </w:p>
    <w:p w14:paraId="15E9C718" w14:textId="77777777" w:rsidR="00AE6754" w:rsidRPr="0062202E" w:rsidRDefault="005A677F" w:rsidP="00B669E0">
      <w:pPr>
        <w:pStyle w:val="LITlitera"/>
      </w:pPr>
      <w:r>
        <w:t>a)</w:t>
      </w:r>
      <w:r>
        <w:tab/>
      </w:r>
      <w:r w:rsidR="00010CF7" w:rsidRPr="0062202E">
        <w:t xml:space="preserve">czas zadysponowania zespołu ratownictwa medycznego przez dyspozytora medycznego wysyłającego wynosi nie dłużej niż </w:t>
      </w:r>
      <w:r w:rsidR="00D449C5" w:rsidRPr="0062202E">
        <w:t xml:space="preserve">30 </w:t>
      </w:r>
      <w:r w:rsidR="00010CF7" w:rsidRPr="0062202E">
        <w:t>sekund od momentu przyjęcia zgłoszenia przez dyspozytora medycznego przyjmującego,</w:t>
      </w:r>
    </w:p>
    <w:p w14:paraId="44879BEA" w14:textId="77777777" w:rsidR="00AE6754" w:rsidRPr="0062202E" w:rsidRDefault="005A677F" w:rsidP="00B669E0">
      <w:pPr>
        <w:pStyle w:val="LITlitera"/>
      </w:pPr>
      <w:r>
        <w:t>b)</w:t>
      </w:r>
      <w:r>
        <w:tab/>
      </w:r>
      <w:r w:rsidR="00010CF7" w:rsidRPr="0062202E">
        <w:t xml:space="preserve">czas wyjazdu zespołu ratownictwa medycznego do </w:t>
      </w:r>
      <w:r w:rsidR="001113FF">
        <w:t xml:space="preserve">miejsca </w:t>
      </w:r>
      <w:r w:rsidR="00010CF7" w:rsidRPr="0062202E">
        <w:t>zdarzenia wynosi nie dłużej niż 60 sekund od zadysponowania przez dyspozytora medycznego wysyłającego,</w:t>
      </w:r>
    </w:p>
    <w:p w14:paraId="217542B1" w14:textId="77777777" w:rsidR="00D449C5" w:rsidRPr="0062202E" w:rsidRDefault="005A677F" w:rsidP="00B669E0">
      <w:pPr>
        <w:pStyle w:val="LITlitera"/>
      </w:pPr>
      <w:r>
        <w:t>c)</w:t>
      </w:r>
      <w:r>
        <w:tab/>
      </w:r>
      <w:r w:rsidR="00010CF7" w:rsidRPr="0062202E">
        <w:t>obligatoryjne użycie przez zespół ratownictwa medy</w:t>
      </w:r>
      <w:r w:rsidR="00FD353F" w:rsidRPr="0062202E">
        <w:t>cznego sygnalizacji świetlnej i </w:t>
      </w:r>
      <w:r w:rsidR="00010CF7" w:rsidRPr="0062202E">
        <w:t xml:space="preserve">dźwiękowej w trakcie dojazdu na miejsce zdarzenia; </w:t>
      </w:r>
    </w:p>
    <w:p w14:paraId="2A8C3C3F" w14:textId="77777777" w:rsidR="00AE6754" w:rsidRPr="0062202E" w:rsidRDefault="00010CF7" w:rsidP="00B669E0">
      <w:pPr>
        <w:pStyle w:val="PKTpunkt"/>
      </w:pPr>
      <w:r w:rsidRPr="0062202E">
        <w:t>2)</w:t>
      </w:r>
      <w:r w:rsidR="005A677F">
        <w:tab/>
      </w:r>
      <w:r w:rsidRPr="0062202E">
        <w:t>KOD 2:</w:t>
      </w:r>
    </w:p>
    <w:p w14:paraId="60EFFC59" w14:textId="77777777" w:rsidR="00AE6754" w:rsidRPr="001113FF" w:rsidRDefault="001113FF">
      <w:pPr>
        <w:pStyle w:val="LITlitera"/>
      </w:pPr>
      <w:r>
        <w:t>a</w:t>
      </w:r>
      <w:r w:rsidR="005A677F" w:rsidRPr="001113FF">
        <w:t>)</w:t>
      </w:r>
      <w:r w:rsidR="005A677F" w:rsidRPr="001113FF">
        <w:tab/>
      </w:r>
      <w:r w:rsidR="00010CF7" w:rsidRPr="001113FF">
        <w:t xml:space="preserve">czas zadysponowania zespołu ratownictwa medycznego </w:t>
      </w:r>
      <w:r w:rsidR="007275B6">
        <w:t xml:space="preserve">przez </w:t>
      </w:r>
      <w:r w:rsidR="00010CF7" w:rsidRPr="001113FF">
        <w:t>dyspozytor</w:t>
      </w:r>
      <w:r w:rsidR="007275B6">
        <w:t>a</w:t>
      </w:r>
      <w:r w:rsidR="00010CF7" w:rsidRPr="001113FF">
        <w:t xml:space="preserve"> medyczn</w:t>
      </w:r>
      <w:r w:rsidR="007275B6">
        <w:t>ego</w:t>
      </w:r>
      <w:r w:rsidR="00010CF7" w:rsidRPr="001113FF">
        <w:t xml:space="preserve"> wysyłając</w:t>
      </w:r>
      <w:r w:rsidR="007275B6">
        <w:t>ego</w:t>
      </w:r>
      <w:r w:rsidR="00C57AEC" w:rsidRPr="001113FF">
        <w:t xml:space="preserve"> wynosi nie dłużej niż 90 sekund od momentu przyjęcia zgłoszenia przez dyspozytora medycznego przyjmującego</w:t>
      </w:r>
      <w:r w:rsidR="00010CF7" w:rsidRPr="001113FF">
        <w:t>,</w:t>
      </w:r>
    </w:p>
    <w:p w14:paraId="71B0DCC3" w14:textId="77777777" w:rsidR="00AE6754" w:rsidRPr="001113FF" w:rsidRDefault="001113FF">
      <w:pPr>
        <w:pStyle w:val="LITlitera"/>
      </w:pPr>
      <w:r>
        <w:t>b</w:t>
      </w:r>
      <w:r w:rsidR="005A677F" w:rsidRPr="001113FF">
        <w:t>)</w:t>
      </w:r>
      <w:r w:rsidR="005A677F" w:rsidRPr="001113FF">
        <w:tab/>
      </w:r>
      <w:r w:rsidR="00010CF7" w:rsidRPr="001113FF">
        <w:t xml:space="preserve">czas wyjazdu zespołu ratownictwa medycznego do </w:t>
      </w:r>
      <w:r w:rsidR="007275B6">
        <w:t xml:space="preserve">miejsca </w:t>
      </w:r>
      <w:r w:rsidR="00010CF7" w:rsidRPr="001113FF">
        <w:t>zdarzenia wynosi nie dłużej niż 1</w:t>
      </w:r>
      <w:r w:rsidR="004F6EC4" w:rsidRPr="001113FF">
        <w:t>8</w:t>
      </w:r>
      <w:r w:rsidR="00010CF7" w:rsidRPr="001113FF">
        <w:t>0 sekund od zadysponowania przez dyspozytora medycznego</w:t>
      </w:r>
      <w:r w:rsidR="003159FF" w:rsidRPr="001113FF">
        <w:t xml:space="preserve"> wysyłającego</w:t>
      </w:r>
      <w:r w:rsidR="00010CF7" w:rsidRPr="001113FF">
        <w:t>,</w:t>
      </w:r>
    </w:p>
    <w:p w14:paraId="29121D67" w14:textId="77777777" w:rsidR="00AE6754" w:rsidRPr="001113FF" w:rsidRDefault="001113FF">
      <w:pPr>
        <w:pStyle w:val="LITlitera"/>
      </w:pPr>
      <w:r>
        <w:t>c</w:t>
      </w:r>
      <w:r w:rsidR="005A677F" w:rsidRPr="001113FF">
        <w:t>)</w:t>
      </w:r>
      <w:r w:rsidR="005A677F" w:rsidRPr="001113FF">
        <w:tab/>
      </w:r>
      <w:r w:rsidR="00010CF7" w:rsidRPr="001113FF">
        <w:t>decyzję o użyciu przez zespół ratownictwa medy</w:t>
      </w:r>
      <w:r w:rsidR="00FD353F" w:rsidRPr="001113FF">
        <w:t>cznego sygnalizacji świetlnej i </w:t>
      </w:r>
      <w:r w:rsidR="00010CF7" w:rsidRPr="001113FF">
        <w:t>dźwiękowej w trakcie dojazdu na miejsce zdarzenia podejmuje dyspozytor medyczny wysyłający.</w:t>
      </w:r>
    </w:p>
    <w:p w14:paraId="36FEB5EF" w14:textId="77777777" w:rsidR="00AE6754" w:rsidRPr="0062202E" w:rsidRDefault="005A677F" w:rsidP="00B669E0">
      <w:pPr>
        <w:pStyle w:val="USTustnpkodeksu"/>
      </w:pPr>
      <w:r>
        <w:t xml:space="preserve">3. </w:t>
      </w:r>
      <w:r w:rsidR="00010CF7" w:rsidRPr="0062202E">
        <w:t>Dyspozytor medyczny wysyłający może odwołać zlecenie wyjazdu zespołu ratownictwa medycznego w przypadku konieczności jeg</w:t>
      </w:r>
      <w:r w:rsidR="00FD353F" w:rsidRPr="0062202E">
        <w:t>o zadysponowania do zdarzenia o </w:t>
      </w:r>
      <w:r w:rsidR="00010CF7" w:rsidRPr="0062202E">
        <w:t xml:space="preserve">wyższym priorytecie. </w:t>
      </w:r>
    </w:p>
    <w:p w14:paraId="64967088" w14:textId="77777777" w:rsidR="00857D9E" w:rsidRPr="0062202E" w:rsidRDefault="005A677F" w:rsidP="00857D9E">
      <w:pPr>
        <w:pStyle w:val="USTustnpkodeksu"/>
      </w:pPr>
      <w:r>
        <w:t xml:space="preserve">4. </w:t>
      </w:r>
      <w:r w:rsidR="00010CF7" w:rsidRPr="0062202E">
        <w:t>O zmianie decyzji, o której mowa w ust. 3, dyspozytor medyczny wysyłający powiadamia kierownika zespołu ratownictwa medycznego</w:t>
      </w:r>
      <w:r>
        <w:t xml:space="preserve">5. </w:t>
      </w:r>
      <w:r w:rsidR="00010CF7" w:rsidRPr="0062202E">
        <w:t>W przypadku zgłoszeń</w:t>
      </w:r>
      <w:r w:rsidR="0083063A">
        <w:t xml:space="preserve">, o których mowa w ust. 3 oraz </w:t>
      </w:r>
      <w:r w:rsidR="00010CF7" w:rsidRPr="0062202E">
        <w:t>przyjętych do realizacji i oczekujących na zadysponowanie zespołu ratownictwa medycznego, dyspozytor medyczny wysyłający:</w:t>
      </w:r>
    </w:p>
    <w:p w14:paraId="7A680205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 xml:space="preserve">może oddzwonić do osoby </w:t>
      </w:r>
      <w:r w:rsidR="00555647">
        <w:t>wzywającej</w:t>
      </w:r>
      <w:r w:rsidR="00555647" w:rsidRPr="0062202E">
        <w:t xml:space="preserve"> </w:t>
      </w:r>
      <w:r w:rsidR="00010CF7" w:rsidRPr="0062202E">
        <w:t xml:space="preserve">w celu weryfikacji stanu </w:t>
      </w:r>
      <w:r w:rsidR="007275B6">
        <w:t>osoby</w:t>
      </w:r>
      <w:r w:rsidR="00857D9E">
        <w:t>, której wezwanie dotyczy</w:t>
      </w:r>
      <w:r w:rsidR="00010CF7" w:rsidRPr="0062202E">
        <w:t>;</w:t>
      </w:r>
    </w:p>
    <w:p w14:paraId="03227A3F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dysponuje zespoły ratownictwa medycznego z uwzględnieniem:</w:t>
      </w:r>
    </w:p>
    <w:p w14:paraId="5CB88340" w14:textId="77777777" w:rsidR="00AE6754" w:rsidRPr="0062202E" w:rsidRDefault="005A677F" w:rsidP="00B669E0">
      <w:pPr>
        <w:pStyle w:val="LITlitera"/>
      </w:pPr>
      <w:r>
        <w:t>a)</w:t>
      </w:r>
      <w:r>
        <w:tab/>
      </w:r>
      <w:r w:rsidR="00010CF7" w:rsidRPr="0062202E">
        <w:t>kodu pilności,</w:t>
      </w:r>
    </w:p>
    <w:p w14:paraId="2D900937" w14:textId="77777777" w:rsidR="00AE6754" w:rsidRPr="0062202E" w:rsidRDefault="005A677F" w:rsidP="00B669E0">
      <w:pPr>
        <w:pStyle w:val="LITlitera"/>
      </w:pPr>
      <w:r>
        <w:t>b)</w:t>
      </w:r>
      <w:r>
        <w:tab/>
      </w:r>
      <w:r w:rsidR="00010CF7" w:rsidRPr="0062202E">
        <w:t>powodu wezwania,</w:t>
      </w:r>
    </w:p>
    <w:p w14:paraId="09BE6118" w14:textId="77777777" w:rsidR="00AE6754" w:rsidRPr="0062202E" w:rsidRDefault="005A677F" w:rsidP="00B669E0">
      <w:pPr>
        <w:pStyle w:val="LITlitera"/>
      </w:pPr>
      <w:r>
        <w:t>c)</w:t>
      </w:r>
      <w:r>
        <w:tab/>
      </w:r>
      <w:r w:rsidR="00010CF7" w:rsidRPr="0062202E">
        <w:t>zgłaszanych ponagleń,</w:t>
      </w:r>
    </w:p>
    <w:p w14:paraId="679F8E96" w14:textId="77777777" w:rsidR="00AE6754" w:rsidRPr="0062202E" w:rsidRDefault="005A677F" w:rsidP="00B669E0">
      <w:pPr>
        <w:pStyle w:val="LITlitera"/>
      </w:pPr>
      <w:r>
        <w:t>d)</w:t>
      </w:r>
      <w:r>
        <w:tab/>
      </w:r>
      <w:r w:rsidR="00010CF7" w:rsidRPr="0062202E">
        <w:t>przewidywanej dostępności zespołów ratownictwa medycznego,</w:t>
      </w:r>
    </w:p>
    <w:p w14:paraId="7E295693" w14:textId="1084365B" w:rsidR="00B05105" w:rsidRPr="0062202E" w:rsidRDefault="005A677F" w:rsidP="00B05105">
      <w:pPr>
        <w:pStyle w:val="LITlitera"/>
      </w:pPr>
      <w:r>
        <w:t>e)</w:t>
      </w:r>
      <w:r>
        <w:tab/>
      </w:r>
      <w:r w:rsidR="00010CF7" w:rsidRPr="0062202E">
        <w:t>przewidywanego czasu dotarcia zespołów ratownictwa medycznego na miejsce zdarzenia.</w:t>
      </w:r>
    </w:p>
    <w:p w14:paraId="547CF742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8.</w:t>
      </w:r>
      <w:r w:rsidRPr="0062202E">
        <w:t xml:space="preserve"> 1. Zadysponowanie lotniczego zespołu ratownictwa medycznego jest rozpatrywane w przypadku:</w:t>
      </w:r>
    </w:p>
    <w:p w14:paraId="59268840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 xml:space="preserve">stwierdzenia, że czas dotarcia zespołu ratownictwa medycznego innego niż lotniczy zespół ratownictwa medycznego na miejsce zdarzenia, jest dłuższy niż lotniczego zespołu ratownictwa medycznego; </w:t>
      </w:r>
    </w:p>
    <w:p w14:paraId="3645E0F5" w14:textId="77777777" w:rsidR="00D1380F" w:rsidRDefault="005A677F" w:rsidP="00B669E0">
      <w:pPr>
        <w:pStyle w:val="PKTpunkt"/>
      </w:pPr>
      <w:r>
        <w:t>2)</w:t>
      </w:r>
      <w:r>
        <w:tab/>
      </w:r>
      <w:r w:rsidR="00010CF7" w:rsidRPr="0062202E">
        <w:t>gdy czas transportu osoby w stanie nagłego zagrożenia</w:t>
      </w:r>
      <w:r w:rsidR="00FD353F" w:rsidRPr="0062202E">
        <w:t xml:space="preserve"> zdrowotnego drogą powietrzną z </w:t>
      </w:r>
      <w:r w:rsidR="00010CF7" w:rsidRPr="0062202E">
        <w:t>miejsca zdarzenia do</w:t>
      </w:r>
      <w:r w:rsidR="00D1380F">
        <w:t>:</w:t>
      </w:r>
      <w:r w:rsidR="00010CF7" w:rsidRPr="0062202E">
        <w:t xml:space="preserve"> </w:t>
      </w:r>
    </w:p>
    <w:p w14:paraId="31D3EB73" w14:textId="77777777" w:rsidR="00D1380F" w:rsidRDefault="00D1380F" w:rsidP="006A4C2F">
      <w:pPr>
        <w:pStyle w:val="LITlitera"/>
      </w:pPr>
      <w:r>
        <w:t xml:space="preserve">a) </w:t>
      </w:r>
      <w:r w:rsidR="00010CF7" w:rsidRPr="0062202E">
        <w:t xml:space="preserve">szpitalnego oddziału ratunkowego lub do szpitala wskazanego przez dyspozytora medycznego wysyłającego lub wojewódzkiego koordynatora ratownictwa medycznego </w:t>
      </w:r>
      <w:r w:rsidRPr="0062202E">
        <w:t>jest krótszy od czasu transportu zespołami ratownictwa medycznego innymi niż lotnicze zespoły ratownictwa medycznego i może przynieść korzyść w dalszym procesie leczenia</w:t>
      </w:r>
      <w:r>
        <w:t>,</w:t>
      </w:r>
    </w:p>
    <w:p w14:paraId="29FC6974" w14:textId="77777777" w:rsidR="00D1380F" w:rsidRDefault="00D1380F" w:rsidP="006A4C2F">
      <w:pPr>
        <w:pStyle w:val="LITlitera"/>
      </w:pPr>
      <w:r>
        <w:t xml:space="preserve">b) </w:t>
      </w:r>
      <w:r w:rsidR="00010CF7" w:rsidRPr="0062202E">
        <w:t>szpitala, w którym znajduje się centrum urazowe, centrum urazowe dla dzieci lub jednostka organizacyjna szpitala wyspecjalizowana w zakresie udzielania świadczeń zdrowotnych niezbędnych dla ratownictwa medycznego</w:t>
      </w:r>
      <w:r>
        <w:t>,</w:t>
      </w:r>
    </w:p>
    <w:p w14:paraId="53665657" w14:textId="77777777" w:rsidR="00AE6754" w:rsidRPr="0062202E" w:rsidRDefault="00010CF7">
      <w:pPr>
        <w:pStyle w:val="PKTpunkt"/>
      </w:pPr>
      <w:r w:rsidRPr="0062202E">
        <w:t xml:space="preserve"> </w:t>
      </w:r>
      <w:r w:rsidRPr="00D1380F">
        <w:t>jest</w:t>
      </w:r>
      <w:r w:rsidRPr="0062202E">
        <w:t xml:space="preserve"> krótszy od czasu transportu zespołami ratownictwa medycznego innymi niż lotnicze zespoły ratownictwa medycznego i może przynieść korzyść w dalszym procesie leczenia;</w:t>
      </w:r>
    </w:p>
    <w:p w14:paraId="180B2139" w14:textId="7777777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gdy w ocenie dyspozytora medycznego wysyłającego jest to niezbędne.</w:t>
      </w:r>
    </w:p>
    <w:p w14:paraId="7E064478" w14:textId="77777777" w:rsidR="00AE6754" w:rsidRPr="0062202E" w:rsidRDefault="005A677F" w:rsidP="00B669E0">
      <w:pPr>
        <w:pStyle w:val="USTustnpkodeksu"/>
      </w:pPr>
      <w:r>
        <w:t xml:space="preserve">2. </w:t>
      </w:r>
      <w:r w:rsidR="00010CF7" w:rsidRPr="0062202E">
        <w:t>W przypadku zadysponowania lotniczego zespołu ratownictwa medycznego dyspozytor medyczny wysyłający kontaktuje się bezpośrednio z wybranym lotniczym zespołem ratownictwa medycznego.</w:t>
      </w:r>
    </w:p>
    <w:p w14:paraId="517DBBB5" w14:textId="77777777" w:rsidR="00AE6754" w:rsidRPr="0062202E" w:rsidRDefault="005A677F" w:rsidP="00B669E0">
      <w:pPr>
        <w:pStyle w:val="USTustnpkodeksu"/>
      </w:pPr>
      <w:r>
        <w:t xml:space="preserve">3. </w:t>
      </w:r>
      <w:r w:rsidR="00010CF7" w:rsidRPr="0062202E">
        <w:t xml:space="preserve">Dyspozytor medyczny wysyłający kontaktuje </w:t>
      </w:r>
      <w:r w:rsidR="00FD353F" w:rsidRPr="0062202E">
        <w:t>się z dyspozytorem medycznym, o </w:t>
      </w:r>
      <w:r w:rsidR="00010CF7" w:rsidRPr="0062202E">
        <w:t>którym mowa w art. 26 ust. 1 pkt 1 ustawy, w przypadku:</w:t>
      </w:r>
    </w:p>
    <w:p w14:paraId="5F97025E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>konieczności zadysponowania większej liczby lotniczych zespołów ratownictwa medycznego;</w:t>
      </w:r>
    </w:p>
    <w:p w14:paraId="3F42B467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trudności z powiadomieniem wybranego lotniczego zespołu ratownictwa medycznego.</w:t>
      </w:r>
    </w:p>
    <w:p w14:paraId="7D0FAE9A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9.</w:t>
      </w:r>
      <w:r w:rsidRPr="0062202E">
        <w:t xml:space="preserve"> Podczas obsługi zdarzeń dyspozytor medyczny wysyłający:</w:t>
      </w:r>
    </w:p>
    <w:p w14:paraId="5DAA4C52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>utrzymuje kontakt z kierownikiem zespołu ratownic</w:t>
      </w:r>
      <w:r w:rsidR="00F70F56" w:rsidRPr="0062202E">
        <w:t>twa medycznego</w:t>
      </w:r>
      <w:r w:rsidR="00010CF7" w:rsidRPr="0062202E">
        <w:t>;</w:t>
      </w:r>
    </w:p>
    <w:p w14:paraId="693EC1B9" w14:textId="77777777" w:rsidR="00C92E08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 xml:space="preserve">na żądanie kierownika zespołu ratownictwa medycznego wskazuje szpitalny oddział ratunkowy lub właściwy ze względu na stan zdrowia osoby w stanie nagłego zagrożenia zdrowotnego szpital, w którym znajduje się centrum urazowe, centrum urazowe dla dzieci lub jednostka organizacyjna szpitala wyspecjalizowana w zakresie udzielania świadczeń zdrowotnych niezbędnych dla ratownictwa medycznego, do którego może </w:t>
      </w:r>
      <w:r w:rsidR="00CC6371">
        <w:t>być przetransportowana ta osoba;</w:t>
      </w:r>
    </w:p>
    <w:p w14:paraId="279AD18A" w14:textId="77777777" w:rsidR="00B576C5" w:rsidRPr="0062202E" w:rsidRDefault="005A677F" w:rsidP="00B669E0">
      <w:pPr>
        <w:pStyle w:val="PKTpunkt"/>
      </w:pPr>
      <w:r>
        <w:t>3)</w:t>
      </w:r>
      <w:r>
        <w:tab/>
      </w:r>
      <w:r w:rsidR="00C92E08" w:rsidRPr="0062202E">
        <w:t xml:space="preserve">na żądanie kierownika zespołu ratownictwa medycznego powiadamia </w:t>
      </w:r>
      <w:r w:rsidR="00B576C5" w:rsidRPr="0062202E">
        <w:t xml:space="preserve">docelowy szpitalny </w:t>
      </w:r>
      <w:r w:rsidR="00C92E08" w:rsidRPr="0062202E">
        <w:t xml:space="preserve">oddział ratunkowy lub właściwy ze względu na stan zdrowia osoby w stanie nagłego zagrożenia zdrowotnego szpital, w którym znajduje się centrum urazowe, centrum urazowe dla dzieci lub jednostka organizacyjna szpitala wyspecjalizowana w zakresie udzielania świadczeń zdrowotnych niezbędnych dla ratownictwa medycznego, </w:t>
      </w:r>
      <w:r w:rsidR="00FD353F" w:rsidRPr="0062202E">
        <w:t>o transporcie osoby w </w:t>
      </w:r>
      <w:r w:rsidR="00B576C5" w:rsidRPr="0062202E">
        <w:t>stanie nagłego zagrożenia zdrowotnego</w:t>
      </w:r>
      <w:r w:rsidR="00C92E08" w:rsidRPr="0062202E">
        <w:t>.</w:t>
      </w:r>
    </w:p>
    <w:p w14:paraId="79657438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10.</w:t>
      </w:r>
      <w:r w:rsidRPr="0062202E">
        <w:t xml:space="preserve"> 1. W przypadku odebrania połączenia</w:t>
      </w:r>
      <w:r w:rsidR="007275B6">
        <w:t xml:space="preserve"> telefonicznego</w:t>
      </w:r>
      <w:r w:rsidRPr="0062202E">
        <w:t xml:space="preserve"> dotyczącego zgłoszenia alarmowego lub powiadomienia o zdarzeniu </w:t>
      </w:r>
      <w:r w:rsidR="007275B6">
        <w:t>spoza</w:t>
      </w:r>
      <w:r w:rsidRPr="0062202E">
        <w:t xml:space="preserve"> rejonu operacyjnego niż obsługiwany przez daną dyspozytornię medyczną, dyspozytor medyczny przyjmujący zdarzenie stosuje procedury opisane w § 2 </w:t>
      </w:r>
      <w:r w:rsidR="00CB362B">
        <w:t>-</w:t>
      </w:r>
      <w:r w:rsidR="005A677F">
        <w:softHyphen/>
      </w:r>
      <w:r w:rsidRPr="0062202E">
        <w:t xml:space="preserve"> 4, </w:t>
      </w:r>
      <w:r w:rsidR="00E632D3" w:rsidRPr="0062202E">
        <w:t xml:space="preserve">z wyłączeniem § 4 ust. 1 pkt 3, </w:t>
      </w:r>
      <w:r w:rsidRPr="0062202E">
        <w:t>a następnie przekazuje zgłoszenie do właściwej dyspozytorni medycznej</w:t>
      </w:r>
      <w:r w:rsidR="00E632D3" w:rsidRPr="0062202E">
        <w:t>.</w:t>
      </w:r>
    </w:p>
    <w:p w14:paraId="4428876C" w14:textId="77777777" w:rsidR="00AE6754" w:rsidRPr="0062202E" w:rsidRDefault="00010CF7" w:rsidP="00B669E0">
      <w:pPr>
        <w:pStyle w:val="USTustnpkodeksu"/>
      </w:pPr>
      <w:r w:rsidRPr="0062202E">
        <w:t>2. W przypadku konieczności zadysponowania zespołu ratownictwa medycznego spoza rejonu operacyjnego obsługiwanego przez daną dyspozytornię medyczną, dyspozytor medyczny wysyłający:</w:t>
      </w:r>
    </w:p>
    <w:p w14:paraId="61E01678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>kontaktuje się z głównym dyspozytorem medycznym właściwej dyspozytorni medycznej, weryfikuje i potwierdza możliwość zadysponowania danego zespołu ratownictwa medycznego;</w:t>
      </w:r>
    </w:p>
    <w:p w14:paraId="6CCAEA6F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po uzyskaniu zgody na użycie zespołu ratownictwa medycznego spoza rejonu operacyjnego, dysponuje ten zespół do zdarzenia;</w:t>
      </w:r>
    </w:p>
    <w:p w14:paraId="3F90934B" w14:textId="7777777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przekazuje informację o zadysponowaniu zespołu ratownictwa medycznego spoza rejonu operacyjnego głównemu dyspozytorowi medycznemu, który powiadamia o tym fakcie wojewódzkiego koordynatora ratownictwa medycznego.</w:t>
      </w:r>
    </w:p>
    <w:p w14:paraId="286F7E89" w14:textId="77777777" w:rsidR="00AE6754" w:rsidRPr="0062202E" w:rsidRDefault="00010CF7" w:rsidP="00D1380F">
      <w:pPr>
        <w:pStyle w:val="ARTartustawynprozporzdzenia"/>
      </w:pPr>
      <w:r w:rsidRPr="0062202E">
        <w:rPr>
          <w:b/>
        </w:rPr>
        <w:t>§ 11.</w:t>
      </w:r>
      <w:r w:rsidRPr="0062202E">
        <w:t xml:space="preserve"> W przypadku wystąpienia zdarzenia z dużą liczbą poszkodowanych dyspozytor medyczny postępuje zgodnie z wojewódzkim planem działania systemu, o którym mowa w art. 21 ust. 1 ustawy.</w:t>
      </w:r>
    </w:p>
    <w:p w14:paraId="585622E3" w14:textId="77777777" w:rsidR="00AE6754" w:rsidRDefault="00010CF7" w:rsidP="00B669E0">
      <w:pPr>
        <w:pStyle w:val="ARTartustawynprozporzdzenia"/>
        <w:rPr>
          <w:ins w:id="21" w:author="Kuryś Ewelina" w:date="2019-04-19T13:04:00Z"/>
        </w:rPr>
      </w:pPr>
      <w:r w:rsidRPr="0062202E">
        <w:rPr>
          <w:b/>
        </w:rPr>
        <w:t>§ 1</w:t>
      </w:r>
      <w:r w:rsidR="00D1380F">
        <w:rPr>
          <w:b/>
        </w:rPr>
        <w:t>2</w:t>
      </w:r>
      <w:r w:rsidRPr="0062202E">
        <w:rPr>
          <w:b/>
        </w:rPr>
        <w:t>.</w:t>
      </w:r>
      <w:r w:rsidRPr="0062202E">
        <w:t xml:space="preserve"> </w:t>
      </w:r>
      <w:r w:rsidR="00D5137B" w:rsidRPr="0062202E">
        <w:t xml:space="preserve">1. </w:t>
      </w:r>
      <w:r w:rsidRPr="0062202E">
        <w:t>W przypadku braku dostępnego zespołu ratownictwa medycznego i konieczności zadysponowania zespołu ratownictwa medycznego, dyspozytor medyczny wysyłający może uruchomić jednostki współpracujące z systemem, o których mowa w art. 15</w:t>
      </w:r>
      <w:r w:rsidR="007275B6">
        <w:t xml:space="preserve"> ust. 1</w:t>
      </w:r>
      <w:r w:rsidRPr="0062202E">
        <w:t xml:space="preserve"> ustawy.</w:t>
      </w:r>
    </w:p>
    <w:p w14:paraId="5EC524E1" w14:textId="315C1A5D" w:rsidR="00B05105" w:rsidRPr="0062202E" w:rsidRDefault="00B05105" w:rsidP="00B669E0">
      <w:pPr>
        <w:pStyle w:val="ARTartustawynprozporzdzenia"/>
      </w:pPr>
      <w:ins w:id="22" w:author="Kuryś Ewelina" w:date="2019-04-19T13:04:00Z">
        <w:r>
          <w:t>2.</w:t>
        </w:r>
      </w:ins>
      <w:ins w:id="23" w:author="Kuryś Ewelina" w:date="2019-04-19T13:05:00Z">
        <w:r w:rsidRPr="00B05105">
          <w:t xml:space="preserve"> </w:t>
        </w:r>
        <w:r>
          <w:t>W przypadku, o którym mowa w</w:t>
        </w:r>
        <w:r w:rsidRPr="0062202E">
          <w:t xml:space="preserve"> §</w:t>
        </w:r>
        <w:r>
          <w:t xml:space="preserve"> 2 ust</w:t>
        </w:r>
      </w:ins>
      <w:ins w:id="24" w:author="Kuryś Ewelina" w:date="2019-04-19T13:06:00Z">
        <w:r>
          <w:t>.</w:t>
        </w:r>
      </w:ins>
      <w:ins w:id="25" w:author="Kuryś Ewelina" w:date="2019-04-19T13:05:00Z">
        <w:r>
          <w:t xml:space="preserve"> 4 dyspozytor medyczny wysyłający </w:t>
        </w:r>
      </w:ins>
      <w:ins w:id="26" w:author="Kuryś Ewelina" w:date="2019-04-19T13:06:00Z">
        <w:r>
          <w:t>uruchamia</w:t>
        </w:r>
      </w:ins>
      <w:ins w:id="27" w:author="Kuryś Ewelina" w:date="2019-04-19T13:05:00Z">
        <w:r>
          <w:t xml:space="preserve"> jednostki współpracujące z systemem</w:t>
        </w:r>
      </w:ins>
      <w:ins w:id="28" w:author="Kuryś Ewelina" w:date="2019-04-19T13:07:00Z">
        <w:r w:rsidRPr="0062202E">
          <w:t>, o których mowa w art. 15</w:t>
        </w:r>
        <w:r>
          <w:t xml:space="preserve"> ust. 1</w:t>
        </w:r>
        <w:r w:rsidRPr="0062202E">
          <w:t xml:space="preserve"> ustawy.</w:t>
        </w:r>
      </w:ins>
    </w:p>
    <w:p w14:paraId="7B85457D" w14:textId="34897518" w:rsidR="00D5137B" w:rsidRPr="0062202E" w:rsidRDefault="00B05105" w:rsidP="00B669E0">
      <w:pPr>
        <w:pStyle w:val="USTustnpkodeksu"/>
      </w:pPr>
      <w:ins w:id="29" w:author="Kuryś Ewelina" w:date="2019-04-19T13:04:00Z">
        <w:r>
          <w:t>3</w:t>
        </w:r>
      </w:ins>
      <w:del w:id="30" w:author="Kuryś Ewelina" w:date="2019-04-19T13:04:00Z">
        <w:r w:rsidR="00D5137B" w:rsidRPr="0062202E" w:rsidDel="00B05105">
          <w:delText>2</w:delText>
        </w:r>
      </w:del>
      <w:r w:rsidR="00D5137B" w:rsidRPr="0062202E">
        <w:t>. W przypadku uruchomienia do działań ratowniczych jednostki współpracujące</w:t>
      </w:r>
      <w:r w:rsidR="007275B6">
        <w:t>j</w:t>
      </w:r>
      <w:r w:rsidR="00D5137B" w:rsidRPr="0062202E">
        <w:t xml:space="preserve"> z system</w:t>
      </w:r>
      <w:r w:rsidR="00186177">
        <w:t>em</w:t>
      </w:r>
      <w:r w:rsidR="00D5137B" w:rsidRPr="0062202E">
        <w:t xml:space="preserve"> dyspozytor medyczny postępuje zgodnie z wojewódzkim planem działania systemu, o którym mowa w art. 21 ust. 1 ustawy.</w:t>
      </w:r>
    </w:p>
    <w:p w14:paraId="42C7C33F" w14:textId="77777777" w:rsidR="00AE6754" w:rsidRPr="0062202E" w:rsidRDefault="00010CF7" w:rsidP="00D1380F">
      <w:pPr>
        <w:pStyle w:val="ARTartustawynprozporzdzenia"/>
      </w:pPr>
      <w:r w:rsidRPr="0062202E">
        <w:rPr>
          <w:b/>
        </w:rPr>
        <w:t>§ 1</w:t>
      </w:r>
      <w:r w:rsidR="00D1380F">
        <w:rPr>
          <w:b/>
        </w:rPr>
        <w:t>3</w:t>
      </w:r>
      <w:r w:rsidRPr="0062202E">
        <w:rPr>
          <w:b/>
        </w:rPr>
        <w:t>.</w:t>
      </w:r>
      <w:r w:rsidRPr="0062202E">
        <w:t xml:space="preserve"> Dyspozytor medyczny, o którym mowa w art. 26 ust. 1 pkt 1 ustawy</w:t>
      </w:r>
      <w:r w:rsidR="00D1380F">
        <w:t xml:space="preserve"> </w:t>
      </w:r>
      <w:r w:rsidRPr="0062202E">
        <w:t>dysponuje lotniczy zesp</w:t>
      </w:r>
      <w:r w:rsidR="004923BA" w:rsidRPr="0062202E">
        <w:t>ó</w:t>
      </w:r>
      <w:r w:rsidRPr="0062202E">
        <w:t>ł ratownictwa medycznego, w sytuacji o której mowa w § 8 ust. 3;</w:t>
      </w:r>
    </w:p>
    <w:p w14:paraId="049A2507" w14:textId="77777777" w:rsidR="005F51EA" w:rsidRDefault="00010CF7" w:rsidP="00B669E0">
      <w:pPr>
        <w:pStyle w:val="ARTartustawynprozporzdzenia"/>
      </w:pPr>
      <w:r w:rsidRPr="0062202E">
        <w:rPr>
          <w:b/>
        </w:rPr>
        <w:t>§ 1</w:t>
      </w:r>
      <w:r w:rsidR="00D1380F">
        <w:rPr>
          <w:b/>
        </w:rPr>
        <w:t>4</w:t>
      </w:r>
      <w:r w:rsidRPr="0062202E">
        <w:rPr>
          <w:b/>
        </w:rPr>
        <w:t>.</w:t>
      </w:r>
      <w:r w:rsidRPr="0062202E">
        <w:t xml:space="preserve"> Do dnia 31 grudnia 2019 r. zadania dyspozyt</w:t>
      </w:r>
      <w:r w:rsidR="00FD353F" w:rsidRPr="0062202E">
        <w:t>ora głównego i jego zastępcy są </w:t>
      </w:r>
      <w:r w:rsidRPr="0062202E">
        <w:t>realizowane przez dyspozytora medycznego wskazanego przez kierownika podmiotu leczniczego zatrudniającego dyspoz</w:t>
      </w:r>
      <w:r w:rsidR="005F51EA" w:rsidRPr="0062202E">
        <w:t>ytorów medycznych.</w:t>
      </w:r>
    </w:p>
    <w:p w14:paraId="288B288E" w14:textId="77777777" w:rsidR="005F51EA" w:rsidRPr="0062202E" w:rsidRDefault="005F51EA" w:rsidP="00B669E0">
      <w:pPr>
        <w:pStyle w:val="ARTartustawynprozporzdzenia"/>
      </w:pPr>
      <w:r w:rsidRPr="0062202E">
        <w:rPr>
          <w:b/>
        </w:rPr>
        <w:t>§ 1</w:t>
      </w:r>
      <w:r w:rsidR="00D1380F">
        <w:rPr>
          <w:b/>
        </w:rPr>
        <w:t>5</w:t>
      </w:r>
      <w:r w:rsidRPr="0062202E">
        <w:rPr>
          <w:b/>
        </w:rPr>
        <w:t>.</w:t>
      </w:r>
      <w:r>
        <w:rPr>
          <w:b/>
        </w:rPr>
        <w:t xml:space="preserve"> </w:t>
      </w:r>
      <w:r>
        <w:t>Do dnia 31 grudnia 2020</w:t>
      </w:r>
      <w:r w:rsidRPr="0062202E">
        <w:t xml:space="preserve"> r.</w:t>
      </w:r>
      <w:r>
        <w:t xml:space="preserve"> dyspozytor medyczny </w:t>
      </w:r>
      <w:r w:rsidRPr="005F51EA">
        <w:t>przyjmujący</w:t>
      </w:r>
      <w:r w:rsidR="00235D54">
        <w:t xml:space="preserve"> </w:t>
      </w:r>
      <w:r>
        <w:t>w</w:t>
      </w:r>
      <w:r w:rsidRPr="005F51EA">
        <w:t xml:space="preserve"> przypadku otrzymania elektronicznego formularza obsługi zgłoszenia bez połączenia głosowego obejmującego zgłoszenie z centrum powiadamiania ratunkowego dotyczącego zgłoszenia </w:t>
      </w:r>
      <w:r w:rsidR="0038627A">
        <w:t>w formie krótkiej wiadomości tekstowej</w:t>
      </w:r>
      <w:r w:rsidR="0038627A" w:rsidRPr="0062202E">
        <w:t xml:space="preserve"> </w:t>
      </w:r>
      <w:r w:rsidR="0038627A">
        <w:t>(</w:t>
      </w:r>
      <w:r w:rsidRPr="005F51EA">
        <w:t>SMS</w:t>
      </w:r>
      <w:r w:rsidR="0038627A">
        <w:t>)</w:t>
      </w:r>
      <w:r w:rsidRPr="005F51EA">
        <w:t xml:space="preserve">, o którym mowa w art. 20 </w:t>
      </w:r>
      <w:r w:rsidR="007064F7">
        <w:t xml:space="preserve">ust. 1 pkt 2 lit. b </w:t>
      </w:r>
      <w:r w:rsidRPr="005F51EA">
        <w:t>ustawy o systemie powiadamiania ratunkowego, uznaje zgłoszenie za zasadne i je przyjmuje.</w:t>
      </w:r>
    </w:p>
    <w:p w14:paraId="7D9F8D19" w14:textId="77777777" w:rsidR="00AE6754" w:rsidRPr="0038627A" w:rsidRDefault="00010CF7" w:rsidP="00B669E0">
      <w:pPr>
        <w:pStyle w:val="ARTartustawynprozporzdzenia"/>
        <w:rPr>
          <w:vertAlign w:val="superscript"/>
        </w:rPr>
      </w:pPr>
      <w:r w:rsidRPr="0062202E">
        <w:rPr>
          <w:b/>
        </w:rPr>
        <w:t>§ 1</w:t>
      </w:r>
      <w:r w:rsidR="00D1380F">
        <w:rPr>
          <w:b/>
        </w:rPr>
        <w:t>6</w:t>
      </w:r>
      <w:r w:rsidRPr="0062202E">
        <w:rPr>
          <w:b/>
        </w:rPr>
        <w:t xml:space="preserve">. </w:t>
      </w:r>
      <w:r w:rsidRPr="0062202E">
        <w:t>Rozporządzenie wchodzi w życie z dniem</w:t>
      </w:r>
      <w:r w:rsidR="009763DA">
        <w:t xml:space="preserve"> następującym po dniu ogłoszenia</w:t>
      </w:r>
      <w:r w:rsidR="00FD353F" w:rsidRPr="0062202E">
        <w:t xml:space="preserve">,  z wyjątkiem § 2 ust. </w:t>
      </w:r>
      <w:r w:rsidR="00B669E0">
        <w:t>9</w:t>
      </w:r>
      <w:r w:rsidR="00F749C0">
        <w:t>,</w:t>
      </w:r>
      <w:r w:rsidR="00FD353F" w:rsidRPr="0062202E">
        <w:t xml:space="preserve"> który wchodzi w życie z dniem 1 stycznia 2021 r.</w:t>
      </w:r>
      <w:r w:rsidR="0038627A">
        <w:rPr>
          <w:rStyle w:val="Odwoanieprzypisudolnego"/>
        </w:rPr>
        <w:footnoteReference w:id="3"/>
      </w:r>
      <w:r w:rsidR="0038627A">
        <w:rPr>
          <w:vertAlign w:val="superscript"/>
        </w:rPr>
        <w:t>)</w:t>
      </w:r>
    </w:p>
    <w:p w14:paraId="6CF4FD27" w14:textId="77777777" w:rsidR="00CC6371" w:rsidRDefault="00CC6371" w:rsidP="00B669E0">
      <w:pPr>
        <w:pStyle w:val="NAZORGWYDnazwaorganuwydajcegoprojektowanyakt"/>
      </w:pPr>
    </w:p>
    <w:p w14:paraId="0DA0B1CA" w14:textId="77777777" w:rsidR="00AE6754" w:rsidRPr="00FD353F" w:rsidRDefault="00010CF7" w:rsidP="00B669E0">
      <w:pPr>
        <w:pStyle w:val="NAZORGWYDnazwaorganuwydajcegoprojektowanyakt"/>
      </w:pPr>
      <w:r w:rsidRPr="00FD353F">
        <w:t xml:space="preserve">MINISTER ZDROWIA </w:t>
      </w:r>
    </w:p>
    <w:p w14:paraId="68D14628" w14:textId="77777777" w:rsidR="00045480" w:rsidRDefault="00045480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3F7D5A14" w14:textId="77777777" w:rsidR="00AE6754" w:rsidRPr="00FD353F" w:rsidRDefault="00010CF7">
      <w:pPr>
        <w:spacing w:after="108" w:line="265" w:lineRule="auto"/>
        <w:ind w:left="519"/>
        <w:jc w:val="center"/>
      </w:pPr>
      <w:r w:rsidRPr="00FD353F">
        <w:rPr>
          <w:b/>
        </w:rPr>
        <w:t>Uzasadnienie</w:t>
      </w:r>
    </w:p>
    <w:p w14:paraId="46F57A2C" w14:textId="77777777" w:rsidR="00AE6754" w:rsidRPr="00FD353F" w:rsidRDefault="00010CF7" w:rsidP="00B669E0">
      <w:pPr>
        <w:spacing w:after="116"/>
        <w:ind w:left="-15" w:firstLine="510"/>
        <w:jc w:val="both"/>
      </w:pPr>
      <w:r w:rsidRPr="00FD353F">
        <w:t xml:space="preserve">Projekt rozporządzenia Ministra Zdrowia w sprawie ramowych procedur przyjmowania, obsługi zgłoszeń alarmowych i powiadomień o zdarzeniach oraz dysponowania </w:t>
      </w:r>
      <w:r w:rsidR="00B44773" w:rsidRPr="00FD353F">
        <w:t>zespoł</w:t>
      </w:r>
      <w:r w:rsidR="00B44773">
        <w:t xml:space="preserve">ami </w:t>
      </w:r>
      <w:r w:rsidRPr="00FD353F">
        <w:t>ratownictwa medycznego przez dyspozytora medycznego, zwany dalej „</w:t>
      </w:r>
      <w:r w:rsidR="00AD1F64" w:rsidRPr="00FD353F">
        <w:t xml:space="preserve">projektem </w:t>
      </w:r>
      <w:r w:rsidRPr="00FD353F">
        <w:t>rozporządzeni</w:t>
      </w:r>
      <w:r w:rsidR="00AD1F64" w:rsidRPr="00FD353F">
        <w:t>a</w:t>
      </w:r>
      <w:r w:rsidRPr="00FD353F">
        <w:t>”, stanowi wykonanie upoważnienia</w:t>
      </w:r>
      <w:r w:rsidR="00BF328D">
        <w:t xml:space="preserve"> ustawowego</w:t>
      </w:r>
      <w:r w:rsidRPr="00FD353F">
        <w:t xml:space="preserve"> dla ministra właściwego </w:t>
      </w:r>
      <w:r w:rsidR="00FD353F" w:rsidRPr="00FD353F">
        <w:t>do </w:t>
      </w:r>
      <w:r w:rsidRPr="00FD353F">
        <w:t>spraw zdrowia, zawartego w art. 27 ust. 5 ustawy z dnia 8 września 2006 r. o Państwowym Ratownictwie Medycznym (Dz. U. z 2017 r. poz. 2195, z późn. zm.), zwanej dalej „ustawą”.</w:t>
      </w:r>
    </w:p>
    <w:p w14:paraId="525CB9B5" w14:textId="77777777" w:rsidR="00AE6754" w:rsidRPr="00FD353F" w:rsidRDefault="00010CF7" w:rsidP="00B669E0">
      <w:pPr>
        <w:spacing w:after="116"/>
        <w:ind w:left="-15" w:firstLine="708"/>
        <w:jc w:val="both"/>
      </w:pPr>
      <w:r w:rsidRPr="00FD353F">
        <w:t xml:space="preserve">Projekt rozporządzenia określa ramowe procedury przyjmowania, obsługi zgłoszeń alarmowych i powiadomień o zdarzeniach oraz dysponowania zespołami ratownictwa medycznego przez dyspozytora medycznego. </w:t>
      </w:r>
      <w:r w:rsidR="00FC6E12" w:rsidRPr="00FD353F">
        <w:t xml:space="preserve">W chwili obecnej </w:t>
      </w:r>
      <w:r w:rsidR="00FD0402" w:rsidRPr="00FD353F">
        <w:t>brak jest przepisów regulujących</w:t>
      </w:r>
      <w:r w:rsidR="00FC6E12" w:rsidRPr="00FD353F">
        <w:t xml:space="preserve"> przedmiotowe kwestie z uwagi na wygaśnięcie</w:t>
      </w:r>
      <w:r w:rsidR="00B44773">
        <w:t xml:space="preserve"> z dniem 1 stycznia 2019 r.</w:t>
      </w:r>
      <w:r w:rsidR="00FC6E12" w:rsidRPr="00FD353F">
        <w:t xml:space="preserve"> </w:t>
      </w:r>
      <w:r w:rsidRPr="00FD353F">
        <w:t>rozporządzeni</w:t>
      </w:r>
      <w:r w:rsidR="00FC6E12" w:rsidRPr="00FD353F">
        <w:t>a</w:t>
      </w:r>
      <w:r w:rsidRPr="00FD353F">
        <w:t xml:space="preserve"> Ministra Zdrowia z dnia 10</w:t>
      </w:r>
      <w:r w:rsidR="00FC6E12" w:rsidRPr="00FD353F">
        <w:t> </w:t>
      </w:r>
      <w:r w:rsidRPr="00FD353F">
        <w:t>stycznia 2014 r. w sprawie ramowych procedur przyjmowania wezwań przez dyspozytora medycznego i dysponowania zespołami rato</w:t>
      </w:r>
      <w:r w:rsidR="00FD353F" w:rsidRPr="00FD353F">
        <w:t>wnictwa medycznego (Dz. U. poz. </w:t>
      </w:r>
      <w:r w:rsidRPr="00FD353F">
        <w:t>66)</w:t>
      </w:r>
      <w:r w:rsidR="00FC6E12" w:rsidRPr="00FD353F">
        <w:t xml:space="preserve">. </w:t>
      </w:r>
    </w:p>
    <w:p w14:paraId="4A4D38C8" w14:textId="77777777" w:rsidR="00AE6754" w:rsidRPr="00FD353F" w:rsidRDefault="00010CF7" w:rsidP="00B669E0">
      <w:pPr>
        <w:spacing w:after="116"/>
        <w:ind w:left="-15" w:firstLine="708"/>
        <w:jc w:val="both"/>
      </w:pPr>
      <w:r w:rsidRPr="00FD353F">
        <w:t>Dodatkowo warto podkreślić, iż dotychczas obowiązujące przepisy regulujące kwestie procedur przyjmowania wezwań przez dyspozytora medycznego i dysponowania zespołami ratownictwa medycznego obejmowały swoim zakresem jedynie przyjęcie zgłoszenia, przeprowadzenie wywiadu i ogólną procedurę zadys</w:t>
      </w:r>
      <w:r w:rsidR="00FD353F" w:rsidRPr="00FD353F">
        <w:t>ponowania zespołu, jednakże nie </w:t>
      </w:r>
      <w:r w:rsidRPr="00FD353F">
        <w:t xml:space="preserve">wyczerpywały czynności podejmowanych na stanowisku dyspozytora medycznego. </w:t>
      </w:r>
    </w:p>
    <w:p w14:paraId="0F883D4E" w14:textId="77777777" w:rsidR="00AE6754" w:rsidRPr="00FD353F" w:rsidRDefault="00010CF7" w:rsidP="00B669E0">
      <w:pPr>
        <w:spacing w:after="116"/>
        <w:ind w:left="-15" w:firstLine="708"/>
        <w:jc w:val="both"/>
      </w:pPr>
      <w:r w:rsidRPr="00FD353F">
        <w:t>Ponadto, w związku z wykonywaniem zadań przez dyspozytorów medycznych przy pomocy Systemu Wspomagania Dowodzenia Państwowego Ratownictwa Medycznego (SWD PRM) wprowadzonym na terenie całego kraju, zaszła potrzeba ujednolicenia sposobu przyjmowania zgłoszeń alarmowych i powiadomień o zdarzeniach, jak i dysponowania zespołami ratownictwa medycznego oraz kompleksowej obsługi zgłoszeń przez dyspozytora medycznego. Jednolite postępowanie dyspozytorów med</w:t>
      </w:r>
      <w:r w:rsidR="00FD353F" w:rsidRPr="00FD353F">
        <w:t>ycznych ma kluczowe znaczenie w </w:t>
      </w:r>
      <w:r w:rsidRPr="00FD353F">
        <w:t xml:space="preserve">momencie </w:t>
      </w:r>
      <w:r w:rsidR="00B44773" w:rsidRPr="00FD353F">
        <w:t>uruchomienia</w:t>
      </w:r>
      <w:r w:rsidR="00B44773">
        <w:t xml:space="preserve"> mechanizmu </w:t>
      </w:r>
      <w:r w:rsidRPr="00FD353F">
        <w:t>zastępowalności dyspozytorni medycznych</w:t>
      </w:r>
      <w:r w:rsidR="00B44773">
        <w:t xml:space="preserve"> przewidzianego w art.</w:t>
      </w:r>
      <w:r w:rsidR="006A4C2F">
        <w:t xml:space="preserve"> </w:t>
      </w:r>
      <w:r w:rsidR="00DB006C">
        <w:t>25a ust. 3 ustawy</w:t>
      </w:r>
      <w:r w:rsidRPr="00FD353F">
        <w:t xml:space="preserve">. </w:t>
      </w:r>
    </w:p>
    <w:p w14:paraId="78A49B58" w14:textId="77777777" w:rsidR="00AE6754" w:rsidRPr="00FD353F" w:rsidRDefault="00010CF7" w:rsidP="00FD353F">
      <w:pPr>
        <w:ind w:left="-15" w:firstLine="708"/>
      </w:pPr>
      <w:r w:rsidRPr="00FD353F">
        <w:t>Projektowane rozporządzenie ma na celu uregulowanie zagadnień dotyczących przede wszystkim:</w:t>
      </w:r>
    </w:p>
    <w:p w14:paraId="5DE88025" w14:textId="77777777" w:rsidR="00FC6E12" w:rsidRPr="00FD353F" w:rsidRDefault="00010CF7" w:rsidP="00B669E0">
      <w:pPr>
        <w:pStyle w:val="PKTpunkt"/>
      </w:pPr>
      <w:r w:rsidRPr="00FD353F">
        <w:t xml:space="preserve">1) odbioru zgłoszenia alarmowego lub powiadomienia o zdarzeniu; </w:t>
      </w:r>
    </w:p>
    <w:p w14:paraId="3B88EAFA" w14:textId="77777777" w:rsidR="00AE6754" w:rsidRPr="00FD353F" w:rsidRDefault="00010CF7" w:rsidP="00B669E0">
      <w:pPr>
        <w:pStyle w:val="PKTpunkt"/>
      </w:pPr>
      <w:r w:rsidRPr="00FD353F">
        <w:t>2) postępowania podczas:</w:t>
      </w:r>
    </w:p>
    <w:p w14:paraId="0EAB4301" w14:textId="77777777" w:rsidR="00AE6754" w:rsidRPr="00FD353F" w:rsidRDefault="00186177" w:rsidP="00B669E0">
      <w:pPr>
        <w:pStyle w:val="LITlitera"/>
      </w:pPr>
      <w:r>
        <w:t xml:space="preserve">a) </w:t>
      </w:r>
      <w:r w:rsidR="00010CF7" w:rsidRPr="00FD353F">
        <w:t xml:space="preserve">przyjmowania zgłoszenia </w:t>
      </w:r>
      <w:r w:rsidR="00A06228" w:rsidRPr="00FD353F">
        <w:t>w tym w pr</w:t>
      </w:r>
      <w:r w:rsidR="00FD353F" w:rsidRPr="00FD353F">
        <w:t>zypadku otrzymania zgłoszenia w </w:t>
      </w:r>
      <w:r w:rsidR="00A06228" w:rsidRPr="00FD353F">
        <w:t xml:space="preserve">formie bezgłosowej, </w:t>
      </w:r>
      <w:r w:rsidR="00010CF7" w:rsidRPr="00FD353F">
        <w:t>wraz z nadaniem kodu pilności,</w:t>
      </w:r>
    </w:p>
    <w:p w14:paraId="5B362A18" w14:textId="77777777" w:rsidR="00AE6754" w:rsidRPr="00FD353F" w:rsidRDefault="00186177" w:rsidP="00B669E0">
      <w:pPr>
        <w:pStyle w:val="LITlitera"/>
      </w:pPr>
      <w:r>
        <w:t xml:space="preserve">b) </w:t>
      </w:r>
      <w:r w:rsidR="00010CF7" w:rsidRPr="00FD353F">
        <w:t>odmowy przyjęcia zgłoszenia,</w:t>
      </w:r>
    </w:p>
    <w:p w14:paraId="47F9C56B" w14:textId="77777777" w:rsidR="00AE6754" w:rsidRPr="00FD353F" w:rsidRDefault="00186177" w:rsidP="00B669E0">
      <w:pPr>
        <w:pStyle w:val="LITlitera"/>
      </w:pPr>
      <w:r>
        <w:t xml:space="preserve">c) </w:t>
      </w:r>
      <w:r w:rsidR="00010CF7" w:rsidRPr="00FD353F">
        <w:t>ponownego wezwania do wcześniej nieprzyjętego zgłoszenia,</w:t>
      </w:r>
    </w:p>
    <w:p w14:paraId="54176686" w14:textId="77777777" w:rsidR="00AE6754" w:rsidRPr="00FD353F" w:rsidRDefault="00186177" w:rsidP="00B669E0">
      <w:pPr>
        <w:pStyle w:val="LITlitera"/>
      </w:pPr>
      <w:r>
        <w:t xml:space="preserve">d) </w:t>
      </w:r>
      <w:r w:rsidR="00010CF7" w:rsidRPr="00FD353F">
        <w:t xml:space="preserve">utrzymania połączenia z osobą zgłaszającą będącą na miejscu zdarzenia, </w:t>
      </w:r>
    </w:p>
    <w:p w14:paraId="20C4F58D" w14:textId="77777777" w:rsidR="00AE6754" w:rsidRPr="00FD353F" w:rsidRDefault="00186177" w:rsidP="00B669E0">
      <w:pPr>
        <w:pStyle w:val="LITlitera"/>
      </w:pPr>
      <w:r>
        <w:t xml:space="preserve">e) </w:t>
      </w:r>
      <w:r w:rsidR="00010CF7" w:rsidRPr="00FD353F">
        <w:t>ponaglenia do przyjętego zgłoszenia;</w:t>
      </w:r>
    </w:p>
    <w:p w14:paraId="3F0CF804" w14:textId="77777777" w:rsidR="00AE6754" w:rsidRPr="00FD353F" w:rsidRDefault="00186177" w:rsidP="00B669E0">
      <w:pPr>
        <w:pStyle w:val="PKTpunkt"/>
      </w:pPr>
      <w:r>
        <w:t xml:space="preserve">3) </w:t>
      </w:r>
      <w:r w:rsidR="00010CF7" w:rsidRPr="00FD353F">
        <w:t>dysponowania zespołów ratownictwa medycznego, w tym lotniczych zespołów ratownictwa medycznego;</w:t>
      </w:r>
    </w:p>
    <w:p w14:paraId="6F938A77" w14:textId="77777777" w:rsidR="00AE6754" w:rsidRPr="00FD353F" w:rsidRDefault="00186177" w:rsidP="00B669E0">
      <w:pPr>
        <w:pStyle w:val="PKTpunkt"/>
      </w:pPr>
      <w:r>
        <w:t xml:space="preserve">4) </w:t>
      </w:r>
      <w:r w:rsidR="00010CF7" w:rsidRPr="00FD353F">
        <w:t>postępowania w przypadku:</w:t>
      </w:r>
    </w:p>
    <w:p w14:paraId="0A33EF58" w14:textId="77777777" w:rsidR="00AE6754" w:rsidRPr="00FD353F" w:rsidRDefault="00186177" w:rsidP="00B669E0">
      <w:pPr>
        <w:pStyle w:val="LITlitera"/>
      </w:pPr>
      <w:r>
        <w:t xml:space="preserve">a) </w:t>
      </w:r>
      <w:r w:rsidR="00010CF7" w:rsidRPr="00FD353F">
        <w:t>przyjęcia zgłoszenia alarmowego lub powiadomienia o zdarzeniu spoza rejonu operacyjnego obsługiwanego przez daną dyspozytornie medyczną,</w:t>
      </w:r>
    </w:p>
    <w:p w14:paraId="0571BD0B" w14:textId="77777777" w:rsidR="00AE6754" w:rsidRPr="00FD353F" w:rsidRDefault="00186177" w:rsidP="00B669E0">
      <w:pPr>
        <w:pStyle w:val="LITlitera"/>
      </w:pPr>
      <w:r>
        <w:t xml:space="preserve">b) </w:t>
      </w:r>
      <w:r w:rsidR="00010CF7" w:rsidRPr="00FD353F">
        <w:t>konieczności użycia zespołu ratownictwa medycznego spoza rejonu operacyjnego danej dyspozytorni medycznej,</w:t>
      </w:r>
    </w:p>
    <w:p w14:paraId="776DF9B4" w14:textId="77777777" w:rsidR="00AE6754" w:rsidRPr="00FD353F" w:rsidRDefault="00186177" w:rsidP="00B669E0">
      <w:pPr>
        <w:pStyle w:val="LITlitera"/>
      </w:pPr>
      <w:r>
        <w:t xml:space="preserve">c) </w:t>
      </w:r>
      <w:r w:rsidR="00010CF7" w:rsidRPr="00FD353F">
        <w:t>uruchomienia mechanizmu zastępowalności dyspozytorni medycznych, o</w:t>
      </w:r>
      <w:r w:rsidR="00FC6E12" w:rsidRPr="00FD353F">
        <w:t> </w:t>
      </w:r>
      <w:r w:rsidR="00010CF7" w:rsidRPr="00FD353F">
        <w:t xml:space="preserve">której mowa w art. 25a ust. 3 i 4 ustawy, </w:t>
      </w:r>
    </w:p>
    <w:p w14:paraId="51115CC2" w14:textId="77777777" w:rsidR="00045480" w:rsidRDefault="00186177" w:rsidP="00B669E0">
      <w:pPr>
        <w:pStyle w:val="LITlitera"/>
      </w:pPr>
      <w:r>
        <w:t xml:space="preserve">d) </w:t>
      </w:r>
      <w:r w:rsidR="00010CF7" w:rsidRPr="00FD353F">
        <w:t>wystąpienia zdarzenia z dużą liczbą poszkodowanych,</w:t>
      </w:r>
    </w:p>
    <w:p w14:paraId="22206DBF" w14:textId="77777777" w:rsidR="0029512A" w:rsidRPr="00FD353F" w:rsidRDefault="00186177" w:rsidP="00B669E0">
      <w:pPr>
        <w:pStyle w:val="LITlitera"/>
      </w:pPr>
      <w:r>
        <w:t xml:space="preserve">e) </w:t>
      </w:r>
      <w:r w:rsidR="00010CF7" w:rsidRPr="00FD353F">
        <w:t>konieczności uruchomienia jednostek współpracujących z systemem, o</w:t>
      </w:r>
      <w:r w:rsidR="00FC6E12" w:rsidRPr="00FD353F">
        <w:t> </w:t>
      </w:r>
      <w:r w:rsidR="00010CF7" w:rsidRPr="00FD353F">
        <w:t>których mowa w art. 15 ustawy</w:t>
      </w:r>
      <w:r w:rsidR="0029512A" w:rsidRPr="00FD353F">
        <w:t>.</w:t>
      </w:r>
    </w:p>
    <w:p w14:paraId="511F081C" w14:textId="77777777" w:rsidR="004136AA" w:rsidRDefault="00F93927" w:rsidP="00B669E0">
      <w:pPr>
        <w:spacing w:after="145"/>
        <w:ind w:firstLine="699"/>
        <w:jc w:val="both"/>
      </w:pPr>
      <w:r w:rsidRPr="00FD353F">
        <w:t>Projekt</w:t>
      </w:r>
      <w:r w:rsidR="00AD1F64" w:rsidRPr="00FD353F">
        <w:t xml:space="preserve"> rozporządzenia wprowadza rozwiązania dotyczące obsługi zgłoszenia bezgłosowego, </w:t>
      </w:r>
      <w:r w:rsidR="0029512A" w:rsidRPr="00FD353F">
        <w:t xml:space="preserve">co wynika </w:t>
      </w:r>
      <w:r w:rsidRPr="00FD353F">
        <w:t>z</w:t>
      </w:r>
      <w:r w:rsidR="004136AA" w:rsidRPr="00FD353F">
        <w:t xml:space="preserve"> przepisów </w:t>
      </w:r>
      <w:r w:rsidR="00AD1F64" w:rsidRPr="00FD353F">
        <w:t>rozporządzenia delegowanego Komisji (UE) nr 305/2013 z dnia 26 listopada 2012 r. uzupełniającego dyrektywę Parlamentu Europejskiego i Rady 2010/40/UE w odniesieniu do zharmonizowanego zapewni</w:t>
      </w:r>
      <w:r w:rsidR="00B44773">
        <w:t>e</w:t>
      </w:r>
      <w:r w:rsidR="00AD1F64" w:rsidRPr="00FD353F">
        <w:t>nia inter</w:t>
      </w:r>
      <w:r w:rsidR="00B44773">
        <w:t>operacyjnej</w:t>
      </w:r>
      <w:r w:rsidR="00AD1F64" w:rsidRPr="00FD353F">
        <w:t xml:space="preserve"> usługi „eCall” na terenie całej UE (</w:t>
      </w:r>
      <w:r w:rsidR="00AA6F8F" w:rsidRPr="0062202E">
        <w:t xml:space="preserve">Dz. Urz. UE L </w:t>
      </w:r>
      <w:r w:rsidR="00AA6F8F">
        <w:t xml:space="preserve">91 </w:t>
      </w:r>
      <w:r w:rsidR="00AA6F8F" w:rsidRPr="0062202E">
        <w:t xml:space="preserve">z </w:t>
      </w:r>
      <w:r w:rsidR="00AA6F8F">
        <w:t>3.04.</w:t>
      </w:r>
      <w:r w:rsidR="00AA6F8F" w:rsidRPr="0062202E">
        <w:t>2013, str. 1</w:t>
      </w:r>
      <w:r w:rsidR="00AD1F64" w:rsidRPr="00FD353F">
        <w:t>)</w:t>
      </w:r>
      <w:r w:rsidRPr="00FD353F">
        <w:t xml:space="preserve">, </w:t>
      </w:r>
      <w:r w:rsidR="005A417E" w:rsidRPr="00FD353F">
        <w:t>a </w:t>
      </w:r>
      <w:r w:rsidRPr="00FD353F">
        <w:t>także przepisów ustawy z dnia 22 listopada 2013 r. o systemie powiadamiania ratunkowego</w:t>
      </w:r>
      <w:r w:rsidR="00AA6F8F">
        <w:t xml:space="preserve"> </w:t>
      </w:r>
      <w:r w:rsidR="00AA6F8F" w:rsidRPr="0062202E">
        <w:t>(Dz. U. z 2018 r. poz. 867</w:t>
      </w:r>
      <w:r w:rsidR="00B44773">
        <w:t>, z późn. zm.</w:t>
      </w:r>
      <w:r w:rsidR="00AA6F8F" w:rsidRPr="0062202E">
        <w:t>)</w:t>
      </w:r>
      <w:r w:rsidR="00AA6F8F">
        <w:t xml:space="preserve">. </w:t>
      </w:r>
    </w:p>
    <w:p w14:paraId="2E86FE34" w14:textId="77777777" w:rsidR="00045480" w:rsidRPr="00FD353F" w:rsidRDefault="00045480" w:rsidP="00B669E0">
      <w:pPr>
        <w:spacing w:after="145"/>
        <w:ind w:firstLine="699"/>
        <w:jc w:val="both"/>
      </w:pPr>
      <w:r>
        <w:t xml:space="preserve">Dodatkowo projekt reguluje sposób postępowania dyspozytora medycznego w przypadku otrzymania z centrum powiadamia ratunkowego zgłoszenia </w:t>
      </w:r>
      <w:r w:rsidR="0038627A">
        <w:t>w formie krótkiej wiadomości tekstowej</w:t>
      </w:r>
      <w:r w:rsidR="0038627A" w:rsidRPr="0062202E">
        <w:t xml:space="preserve"> </w:t>
      </w:r>
      <w:r w:rsidR="0038627A">
        <w:t>(</w:t>
      </w:r>
      <w:r>
        <w:t>SMS</w:t>
      </w:r>
      <w:r w:rsidR="0038627A">
        <w:t>)</w:t>
      </w:r>
      <w:r>
        <w:t xml:space="preserve">. Z uwagi na fakt, iż dyspozytor medyczny zobowiązany jest do przeprowadzenia wywiadu medycznego oraz brak stosownego narzędzia w SWD PRM, do dnia 31 grudnia 2020 r. zgłoszenia </w:t>
      </w:r>
      <w:r w:rsidR="0038627A">
        <w:t>w formie krótkiej wiadomości tekstowej</w:t>
      </w:r>
      <w:r w:rsidR="0038627A" w:rsidRPr="0062202E">
        <w:t xml:space="preserve"> </w:t>
      </w:r>
      <w:r w:rsidR="0038627A">
        <w:t>(</w:t>
      </w:r>
      <w:r>
        <w:t>SMS</w:t>
      </w:r>
      <w:r w:rsidR="0038627A">
        <w:t>)</w:t>
      </w:r>
      <w:r>
        <w:t xml:space="preserve"> każdorazowo będą traktowane jako zasadne. Natomiast od 1 stycznia 2021 r. obsługa zgłoszeń</w:t>
      </w:r>
      <w:r w:rsidR="0038627A">
        <w:t xml:space="preserve"> w formie krótkiej wiadomości tekstowej</w:t>
      </w:r>
      <w:r>
        <w:t xml:space="preserve"> </w:t>
      </w:r>
      <w:r w:rsidR="0038627A">
        <w:t>(</w:t>
      </w:r>
      <w:r>
        <w:t>SMS</w:t>
      </w:r>
      <w:r w:rsidR="0038627A">
        <w:t>)</w:t>
      </w:r>
      <w:r>
        <w:t xml:space="preserve"> będzie realizowana z wykorzystaniem funkcjonalności komunikatora SWD PRM, który umożliwi prowadzeni</w:t>
      </w:r>
      <w:r w:rsidR="00E67CD9">
        <w:t>e</w:t>
      </w:r>
      <w:r>
        <w:t xml:space="preserve"> korespondencji z osobą wzywającą, w celu przeprowadzenia wywiadu medycznego oraz określeni</w:t>
      </w:r>
      <w:r w:rsidR="00E67CD9">
        <w:t>e</w:t>
      </w:r>
      <w:r>
        <w:t xml:space="preserve"> zasadności lub braku zasadności zadysponowania zespołu ratownictwa medycznego.</w:t>
      </w:r>
    </w:p>
    <w:p w14:paraId="0BD2D72D" w14:textId="77777777" w:rsidR="004136AA" w:rsidRPr="00FD353F" w:rsidRDefault="00F93927" w:rsidP="00B669E0">
      <w:pPr>
        <w:spacing w:after="145"/>
        <w:ind w:firstLine="699"/>
        <w:jc w:val="both"/>
      </w:pPr>
      <w:r w:rsidRPr="00FD353F">
        <w:t>Projekt</w:t>
      </w:r>
      <w:r w:rsidR="00AD1F64" w:rsidRPr="00FD353F">
        <w:t xml:space="preserve"> rozporządzenia </w:t>
      </w:r>
      <w:r w:rsidR="002A4042" w:rsidRPr="00FD353F">
        <w:t>określa zarówno czas w jakim dyspozytor medyczny powinien</w:t>
      </w:r>
      <w:r w:rsidR="00AD1F64" w:rsidRPr="00FD353F">
        <w:t xml:space="preserve"> zadysponowa</w:t>
      </w:r>
      <w:r w:rsidR="002A4042" w:rsidRPr="00FD353F">
        <w:t>ć</w:t>
      </w:r>
      <w:r w:rsidR="00AD1F64" w:rsidRPr="00FD353F">
        <w:t xml:space="preserve"> zesp</w:t>
      </w:r>
      <w:r w:rsidR="002A4042" w:rsidRPr="00FD353F">
        <w:t>ó</w:t>
      </w:r>
      <w:r w:rsidR="00AD1F64" w:rsidRPr="00FD353F">
        <w:t>ł ratownictwa medycznego oraz</w:t>
      </w:r>
      <w:r w:rsidR="002A4042" w:rsidRPr="00FD353F">
        <w:t xml:space="preserve"> czas w jakim powinien nastąpić wyjazd zespołu ratownictwa medycznego do </w:t>
      </w:r>
      <w:r w:rsidR="00B44773">
        <w:t xml:space="preserve">miejsca </w:t>
      </w:r>
      <w:r w:rsidR="002A4042" w:rsidRPr="00FD353F">
        <w:t>zdarzenia, z uwzględnieniem nadanego</w:t>
      </w:r>
      <w:r w:rsidR="00B44773">
        <w:t xml:space="preserve"> mu</w:t>
      </w:r>
      <w:r w:rsidR="002A4042" w:rsidRPr="00FD353F">
        <w:t xml:space="preserve"> kod</w:t>
      </w:r>
      <w:r w:rsidR="00B44773">
        <w:t>u</w:t>
      </w:r>
      <w:r w:rsidR="002A4042" w:rsidRPr="00FD353F">
        <w:t xml:space="preserve"> pilności</w:t>
      </w:r>
      <w:r w:rsidR="00FD353F" w:rsidRPr="00FD353F">
        <w:t>. Ma t</w:t>
      </w:r>
      <w:r w:rsidR="00AD1F64" w:rsidRPr="00FD353F">
        <w:t>o zapewnić sprawne, a przede wszystkim szybkie dotarci</w:t>
      </w:r>
      <w:r w:rsidR="004136AA" w:rsidRPr="00FD353F">
        <w:t>e zespołu ratownictwa medycznego</w:t>
      </w:r>
      <w:r w:rsidR="00AD1F64" w:rsidRPr="00FD353F">
        <w:t xml:space="preserve"> na miejsce zdarzenia, co niewątpliwie wpłynie korzystnie na sytuacje osób</w:t>
      </w:r>
      <w:r w:rsidR="00FD353F" w:rsidRPr="00FD353F">
        <w:t>,  u </w:t>
      </w:r>
      <w:r w:rsidR="00AD1F64" w:rsidRPr="00FD353F">
        <w:t>których podejrzewa się stan nagłego zagrożenia zdrowotnego. W</w:t>
      </w:r>
      <w:r w:rsidRPr="00FD353F">
        <w:t xml:space="preserve">skazanie </w:t>
      </w:r>
      <w:r w:rsidR="00AD1F64" w:rsidRPr="00FD353F">
        <w:t>w projekcie rozporządzenia przedziałów czasowych nastąpiło w oparciu o</w:t>
      </w:r>
      <w:r w:rsidR="002A4042" w:rsidRPr="00FD353F">
        <w:t> </w:t>
      </w:r>
      <w:r w:rsidR="00AD1F64" w:rsidRPr="00FD353F">
        <w:t xml:space="preserve">docierające do Ministerstwa Zdrowia propozycje </w:t>
      </w:r>
      <w:r w:rsidRPr="00FD353F">
        <w:t>i</w:t>
      </w:r>
      <w:r w:rsidR="00AD1F64" w:rsidRPr="00FD353F">
        <w:t xml:space="preserve"> opinie w przedmiotowej sprawie, głównie od dysponentów zespołów ratownictwa medycznego oraz w wyniku </w:t>
      </w:r>
      <w:r w:rsidR="006C419D">
        <w:t>analizy danych z SWD PRM</w:t>
      </w:r>
      <w:r w:rsidR="00AD1F64" w:rsidRPr="00FD353F">
        <w:t xml:space="preserve">. </w:t>
      </w:r>
    </w:p>
    <w:p w14:paraId="32959B5C" w14:textId="77777777" w:rsidR="00AD1F64" w:rsidRPr="00FD353F" w:rsidRDefault="00AD1F64" w:rsidP="00B669E0">
      <w:pPr>
        <w:spacing w:after="145"/>
        <w:ind w:firstLine="699"/>
        <w:jc w:val="both"/>
      </w:pPr>
      <w:r w:rsidRPr="00FD353F">
        <w:t>Projekt rozporządzenia</w:t>
      </w:r>
      <w:r w:rsidR="0029512A" w:rsidRPr="00FD353F">
        <w:t xml:space="preserve"> </w:t>
      </w:r>
      <w:r w:rsidRPr="00FD353F">
        <w:t>przyznał także dyspozytorowi medycznemu prawo do</w:t>
      </w:r>
      <w:r w:rsidR="0029512A" w:rsidRPr="00FD353F">
        <w:t> </w:t>
      </w:r>
      <w:r w:rsidRPr="00FD353F">
        <w:t>decydowania o użyciu przez zespół ratownictwa medycznego sygnalizacji świetlej i</w:t>
      </w:r>
      <w:r w:rsidR="0029512A" w:rsidRPr="00FD353F">
        <w:t> </w:t>
      </w:r>
      <w:r w:rsidRPr="00FD353F">
        <w:t xml:space="preserve">dźwiękowej w trakcie dojazdu na miejsce zdarzenia. </w:t>
      </w:r>
      <w:r w:rsidR="004136AA" w:rsidRPr="00FD353F">
        <w:t>Istotnym w tej kwestii jest fakt, że zarówno podczas zbierania wywiadu</w:t>
      </w:r>
      <w:r w:rsidR="00B44773">
        <w:t xml:space="preserve"> medycznego</w:t>
      </w:r>
      <w:r w:rsidR="004136AA" w:rsidRPr="00FD353F">
        <w:t xml:space="preserve">, jak i przy okazji otrzymania ponaglenia do przyjętego już zgłoszenia, największą </w:t>
      </w:r>
      <w:r w:rsidR="002A4042" w:rsidRPr="00FD353F">
        <w:t xml:space="preserve">i najbardziej aktualną </w:t>
      </w:r>
      <w:r w:rsidR="004136AA" w:rsidRPr="00FD353F">
        <w:t>wiedzę o stanie osoby znajdującej się w stanie nagłego zagrożenia zdrowotnego posiada</w:t>
      </w:r>
      <w:r w:rsidRPr="00FD353F">
        <w:t xml:space="preserve"> dyspozytor medyczn</w:t>
      </w:r>
      <w:r w:rsidR="004136AA" w:rsidRPr="00FD353F">
        <w:t>y. Stanowi to podstawową</w:t>
      </w:r>
      <w:r w:rsidRPr="00FD353F">
        <w:t xml:space="preserve"> przesłankę przesądzającą o użyciu sygnalizacji świetlnej i dźwiękowej przez zespół ratownictwa medycznego</w:t>
      </w:r>
      <w:r w:rsidR="002A4042" w:rsidRPr="00FD353F">
        <w:t xml:space="preserve"> w trakcie dojazdu do miejsca zdarzenia</w:t>
      </w:r>
      <w:r w:rsidRPr="00FD353F">
        <w:t>.</w:t>
      </w:r>
    </w:p>
    <w:p w14:paraId="3075F33C" w14:textId="77777777" w:rsidR="00DB006C" w:rsidRDefault="00010CF7" w:rsidP="00DB006C">
      <w:pPr>
        <w:ind w:left="-17" w:firstLine="510"/>
        <w:jc w:val="both"/>
      </w:pPr>
      <w:r w:rsidRPr="00FD353F">
        <w:t>Rozporządzenie wejdzie w życie z dniem następującym po dniu ogłoszenia,</w:t>
      </w:r>
      <w:r w:rsidR="00DB006C">
        <w:t xml:space="preserve"> </w:t>
      </w:r>
      <w:r w:rsidRPr="00FD353F">
        <w:t>z uwagi na ważny interes państwa jakim jest zachowani</w:t>
      </w:r>
      <w:r w:rsidR="00FC6E12" w:rsidRPr="00FD353F">
        <w:t>e</w:t>
      </w:r>
      <w:r w:rsidRPr="00FD353F">
        <w:t xml:space="preserve"> ciągłości udzielania świadczeń przez dyspozytorów medycznych w oparciu o ramowe procedury</w:t>
      </w:r>
      <w:r w:rsidR="00DB006C">
        <w:t xml:space="preserve">. </w:t>
      </w:r>
      <w:r w:rsidR="00DB006C" w:rsidRPr="00FD353F">
        <w:t>Jednocześnie zasady demokratycznego państwa prawnego nie stoją temu na przeszkodzie.</w:t>
      </w:r>
    </w:p>
    <w:p w14:paraId="38012455" w14:textId="77777777" w:rsidR="00AE6754" w:rsidRPr="00FD353F" w:rsidRDefault="00DB006C" w:rsidP="00DB006C">
      <w:pPr>
        <w:ind w:left="-17" w:firstLine="510"/>
        <w:jc w:val="both"/>
      </w:pPr>
      <w:r>
        <w:t>Wyjątek stanowią przepisy dotyczące obsługi zgłoszeń w formie krótkiej</w:t>
      </w:r>
      <w:r w:rsidRPr="00FD353F">
        <w:t xml:space="preserve"> </w:t>
      </w:r>
      <w:r w:rsidRPr="00DB006C">
        <w:t>wiadomości tekstowej (SMS)</w:t>
      </w:r>
      <w:r>
        <w:t>, co związane jest z koniecznością wdrożenia w ramach SWD PRM w wersji 2.0. narzędzia umożliwiającego ich obsługę</w:t>
      </w:r>
    </w:p>
    <w:p w14:paraId="1EDB9B0F" w14:textId="77777777" w:rsidR="00AE6754" w:rsidRPr="00FD353F" w:rsidRDefault="00010CF7" w:rsidP="00B669E0">
      <w:pPr>
        <w:ind w:left="-17" w:firstLine="510"/>
        <w:jc w:val="both"/>
      </w:pPr>
      <w:r w:rsidRPr="00FD353F">
        <w:t>Projekt nie będzie miał wpływu na działalność mikroprzedsiębiorców oraz małych i</w:t>
      </w:r>
      <w:r w:rsidR="00FC6E12" w:rsidRPr="00FD353F">
        <w:t> </w:t>
      </w:r>
      <w:r w:rsidRPr="00FD353F">
        <w:t>średnich przedsiębiorców.</w:t>
      </w:r>
    </w:p>
    <w:p w14:paraId="69D8618B" w14:textId="77777777" w:rsidR="00AE6754" w:rsidRPr="00FD353F" w:rsidRDefault="00010CF7" w:rsidP="00B669E0">
      <w:pPr>
        <w:ind w:left="-17" w:firstLine="510"/>
        <w:jc w:val="both"/>
      </w:pPr>
      <w:r w:rsidRPr="00FD353F">
        <w:t>Projekt nie zawiera przepisów technicznych i w związku z tym nie podlega procedurze notyfikacji w rozumieniu przepisów rozporządzenia Rady Ministrów z dnia 23 grudnia 2002 r. w sprawie sposobu funkcjonowania krajowego systemu notyfikacji norm i aktów prawnych (Dz. U. poz. 2039 oraz z 2004 r. poz. 597).</w:t>
      </w:r>
    </w:p>
    <w:p w14:paraId="2D22FC32" w14:textId="77777777" w:rsidR="00FC6E12" w:rsidRPr="00FD353F" w:rsidRDefault="00010CF7" w:rsidP="00B669E0">
      <w:pPr>
        <w:ind w:firstLine="510"/>
        <w:jc w:val="both"/>
      </w:pPr>
      <w:r w:rsidRPr="00FD353F">
        <w:t>Projektowana regulacja</w:t>
      </w:r>
      <w:r w:rsidR="00C344CE">
        <w:t>, stosownie do stanowiska Ministra Spraw Zagranicznych wyrażona w piśmie z dnia 3 stycznia 2019 r., o znaku: DPUE.920</w:t>
      </w:r>
      <w:r w:rsidR="00EF64A4">
        <w:t>.</w:t>
      </w:r>
      <w:r w:rsidR="00C344CE">
        <w:t>1832.2018/3/MM,</w:t>
      </w:r>
      <w:r w:rsidRPr="00FD353F">
        <w:t xml:space="preserve"> nie jest </w:t>
      </w:r>
      <w:r w:rsidR="00C344CE">
        <w:t>sprzeczna z</w:t>
      </w:r>
      <w:r w:rsidRPr="00FD353F">
        <w:t xml:space="preserve"> prawem Unii Europejskiej.</w:t>
      </w:r>
    </w:p>
    <w:p w14:paraId="3231D6D1" w14:textId="77777777" w:rsidR="00AE6754" w:rsidRPr="00FD353F" w:rsidRDefault="00010CF7" w:rsidP="00B669E0">
      <w:pPr>
        <w:ind w:firstLine="510"/>
        <w:jc w:val="both"/>
      </w:pPr>
      <w:r w:rsidRPr="00FD353F">
        <w:t>Projekt rozporządzenia nie podlega obowiązkowi przedstawienia właściwym organom i</w:t>
      </w:r>
      <w:r w:rsidR="00C02999" w:rsidRPr="00FD353F">
        <w:t> </w:t>
      </w:r>
      <w:r w:rsidRPr="00FD353F">
        <w:t>instytucjom Unii Europejskiej, w tym Europejskiemu Bankowi Centralnemu, w celu uzyskania opinii, dokonania powiadomienia, konsultacji albo uzgodnienia.</w:t>
      </w:r>
    </w:p>
    <w:p w14:paraId="3D0AE2CC" w14:textId="77777777" w:rsidR="00AE6754" w:rsidRPr="00FD353F" w:rsidRDefault="00010CF7" w:rsidP="00B669E0">
      <w:pPr>
        <w:ind w:left="-15" w:firstLine="708"/>
        <w:jc w:val="both"/>
      </w:pPr>
      <w:r w:rsidRPr="00FD353F">
        <w:t>Nie istnieją alternatywne środki w stosunku do projektowanego rozporządzenia umożliwiające osiągniecie zamierzonego celu.</w:t>
      </w:r>
    </w:p>
    <w:sectPr w:rsidR="00AE6754" w:rsidRPr="00FD353F">
      <w:pgSz w:w="11906" w:h="16838"/>
      <w:pgMar w:top="1475" w:right="1417" w:bottom="1538" w:left="1417" w:header="708" w:footer="708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598430" w16cid:durableId="2005C254"/>
  <w16cid:commentId w16cid:paraId="68310E09" w16cid:durableId="2005C32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0C430" w14:textId="77777777" w:rsidR="00E02BEB" w:rsidRDefault="00E02BEB">
      <w:pPr>
        <w:spacing w:line="240" w:lineRule="auto"/>
      </w:pPr>
      <w:r>
        <w:separator/>
      </w:r>
    </w:p>
  </w:endnote>
  <w:endnote w:type="continuationSeparator" w:id="0">
    <w:p w14:paraId="48DA65F9" w14:textId="77777777" w:rsidR="00E02BEB" w:rsidRDefault="00E02B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BC29F0" w14:textId="77777777" w:rsidR="00E02BEB" w:rsidRDefault="00E02BEB">
      <w:pPr>
        <w:spacing w:after="30" w:line="239" w:lineRule="auto"/>
        <w:ind w:left="284" w:right="1" w:hanging="284"/>
      </w:pPr>
      <w:r>
        <w:separator/>
      </w:r>
    </w:p>
  </w:footnote>
  <w:footnote w:type="continuationSeparator" w:id="0">
    <w:p w14:paraId="2FD69073" w14:textId="77777777" w:rsidR="00E02BEB" w:rsidRDefault="00E02BEB">
      <w:pPr>
        <w:spacing w:after="30" w:line="239" w:lineRule="auto"/>
        <w:ind w:left="284" w:right="1" w:hanging="284"/>
      </w:pPr>
      <w:r>
        <w:continuationSeparator/>
      </w:r>
    </w:p>
  </w:footnote>
  <w:footnote w:id="1">
    <w:p w14:paraId="47C8D681" w14:textId="77777777" w:rsidR="00314B42" w:rsidRDefault="00314B42" w:rsidP="00415A3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15A31">
        <w:t>Minister Zdrowia kieruje działem administracji rządowej – zdrowie, na podstawie § 1 ust. 2 rozporządzenia Prezesa Rady Ministrów z dnia 10 stycznia 2018 r. w sprawie szczegóło</w:t>
      </w:r>
      <w:r>
        <w:t xml:space="preserve">wego zakresu działania Ministra </w:t>
      </w:r>
      <w:r w:rsidRPr="00415A31">
        <w:t>Zdrowia (Dz. U. poz. 95).</w:t>
      </w:r>
    </w:p>
  </w:footnote>
  <w:footnote w:id="2">
    <w:p w14:paraId="7ED9ED39" w14:textId="77777777" w:rsidR="00314B42" w:rsidRDefault="00314B42" w:rsidP="00415A3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15A31">
        <w:t xml:space="preserve">Zmiany tekstu jednolitego wymienionej ustawy zostały ogłoszone w Dz. U. z 2018 r. poz. 650, 1115, 1544, 1629 </w:t>
      </w:r>
      <w:r>
        <w:t xml:space="preserve">i 1669 oraz z 2019 r. poz. 15, </w:t>
      </w:r>
      <w:r w:rsidRPr="00415A31">
        <w:t>60</w:t>
      </w:r>
      <w:r>
        <w:t>, 235 i 399</w:t>
      </w:r>
      <w:r w:rsidRPr="00415A31">
        <w:t>.</w:t>
      </w:r>
    </w:p>
  </w:footnote>
  <w:footnote w:id="3">
    <w:p w14:paraId="096EA629" w14:textId="77777777" w:rsidR="00314B42" w:rsidRDefault="00314B42" w:rsidP="00D4336D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15A31">
        <w:t>Niniejsze rozporządzenie było poprzedzone rozporządzeniem Ministra Zdrow</w:t>
      </w:r>
      <w:r>
        <w:t>ia z dnia 10 stycznia 2014 r. w </w:t>
      </w:r>
      <w:r w:rsidRPr="00415A31">
        <w:t>sprawie ramowych procedur przyjmowania wezwań przez dyspozytora medycznego i dysponowania zespołami ratownictwa medycznego (Dz. U. poz. 66), które utraciło moc z dniem 1 stycznia 2019 r.</w:t>
      </w:r>
      <w:r>
        <w:t>,</w:t>
      </w:r>
      <w:r w:rsidRPr="00415A31">
        <w:t xml:space="preserve"> zgodnie z art.</w:t>
      </w:r>
      <w:r>
        <w:t xml:space="preserve"> 25 pkt 2</w:t>
      </w:r>
      <w:r w:rsidRPr="00415A31">
        <w:t xml:space="preserve"> ustawy z dnia 10 maja 2018 r. o zmianie ustawy o Państwowym Ratownictwie Medycznym oraz niektórych  innych ustaw (Dz. U. poz. 1115</w:t>
      </w:r>
      <w:r>
        <w:t>, 1942 i 2130</w:t>
      </w:r>
      <w:r w:rsidRPr="00415A31">
        <w:t>).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hybridMultilevel"/>
    <w:tmpl w:val="2CA88610"/>
    <w:lvl w:ilvl="0" w:tplc="FFFFFFFF">
      <w:start w:val="2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841D31"/>
    <w:multiLevelType w:val="hybridMultilevel"/>
    <w:tmpl w:val="45203794"/>
    <w:lvl w:ilvl="0" w:tplc="92485BA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F4DD30">
      <w:start w:val="3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9ED66E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1A4DDE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3C7C00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23138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66AA5E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5EF964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6CCC8C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4A239A"/>
    <w:multiLevelType w:val="hybridMultilevel"/>
    <w:tmpl w:val="0CE062DE"/>
    <w:lvl w:ilvl="0" w:tplc="765ACF68">
      <w:start w:val="5"/>
      <w:numFmt w:val="decimal"/>
      <w:lvlText w:val="%1."/>
      <w:lvlJc w:val="left"/>
      <w:pPr>
        <w:ind w:left="8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14DA1259"/>
    <w:multiLevelType w:val="hybridMultilevel"/>
    <w:tmpl w:val="174AE4BA"/>
    <w:lvl w:ilvl="0" w:tplc="6A64D924">
      <w:start w:val="2"/>
      <w:numFmt w:val="lowerLetter"/>
      <w:lvlText w:val="%1)"/>
      <w:lvlJc w:val="left"/>
      <w:pPr>
        <w:ind w:left="2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606068">
      <w:start w:val="1"/>
      <w:numFmt w:val="lowerLetter"/>
      <w:lvlText w:val="%2"/>
      <w:lvlJc w:val="left"/>
      <w:pPr>
        <w:ind w:left="2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70346C">
      <w:start w:val="1"/>
      <w:numFmt w:val="lowerRoman"/>
      <w:lvlText w:val="%3"/>
      <w:lvlJc w:val="left"/>
      <w:pPr>
        <w:ind w:left="3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46918C">
      <w:start w:val="1"/>
      <w:numFmt w:val="decimal"/>
      <w:lvlText w:val="%4"/>
      <w:lvlJc w:val="left"/>
      <w:pPr>
        <w:ind w:left="4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4A840">
      <w:start w:val="1"/>
      <w:numFmt w:val="lowerLetter"/>
      <w:lvlText w:val="%5"/>
      <w:lvlJc w:val="left"/>
      <w:pPr>
        <w:ind w:left="4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E406BE">
      <w:start w:val="1"/>
      <w:numFmt w:val="lowerRoman"/>
      <w:lvlText w:val="%6"/>
      <w:lvlJc w:val="left"/>
      <w:pPr>
        <w:ind w:left="5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9AF028">
      <w:start w:val="1"/>
      <w:numFmt w:val="decimal"/>
      <w:lvlText w:val="%7"/>
      <w:lvlJc w:val="left"/>
      <w:pPr>
        <w:ind w:left="6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8C9332">
      <w:start w:val="1"/>
      <w:numFmt w:val="lowerLetter"/>
      <w:lvlText w:val="%8"/>
      <w:lvlJc w:val="left"/>
      <w:pPr>
        <w:ind w:left="6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76BA52">
      <w:start w:val="1"/>
      <w:numFmt w:val="lowerRoman"/>
      <w:lvlText w:val="%9"/>
      <w:lvlJc w:val="left"/>
      <w:pPr>
        <w:ind w:left="7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050CA"/>
    <w:multiLevelType w:val="hybridMultilevel"/>
    <w:tmpl w:val="388844C0"/>
    <w:lvl w:ilvl="0" w:tplc="008A2482">
      <w:start w:val="1"/>
      <w:numFmt w:val="decimal"/>
      <w:lvlText w:val="%1)"/>
      <w:lvlJc w:val="left"/>
      <w:pPr>
        <w:ind w:left="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6219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CE26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3AC7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28E3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A63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EEB0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2E4F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7882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C826B6"/>
    <w:multiLevelType w:val="hybridMultilevel"/>
    <w:tmpl w:val="96FA840C"/>
    <w:lvl w:ilvl="0" w:tplc="57A6D972">
      <w:start w:val="1"/>
      <w:numFmt w:val="decimal"/>
      <w:lvlText w:val="%1)"/>
      <w:lvlJc w:val="left"/>
      <w:pPr>
        <w:ind w:left="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FC43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9895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CA3C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4AC5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0C68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9841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BE97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52FB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F32954"/>
    <w:multiLevelType w:val="hybridMultilevel"/>
    <w:tmpl w:val="6B180318"/>
    <w:lvl w:ilvl="0" w:tplc="FECCA2CE">
      <w:start w:val="1"/>
      <w:numFmt w:val="lowerLetter"/>
      <w:lvlText w:val="%1)"/>
      <w:lvlJc w:val="left"/>
      <w:pPr>
        <w:ind w:left="1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04EC32">
      <w:start w:val="1"/>
      <w:numFmt w:val="lowerLetter"/>
      <w:lvlText w:val="%2"/>
      <w:lvlJc w:val="left"/>
      <w:pPr>
        <w:ind w:left="2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F6A328">
      <w:start w:val="1"/>
      <w:numFmt w:val="lowerRoman"/>
      <w:lvlText w:val="%3"/>
      <w:lvlJc w:val="left"/>
      <w:pPr>
        <w:ind w:left="3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B44FFE">
      <w:start w:val="1"/>
      <w:numFmt w:val="decimal"/>
      <w:lvlText w:val="%4"/>
      <w:lvlJc w:val="left"/>
      <w:pPr>
        <w:ind w:left="4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C71AC">
      <w:start w:val="1"/>
      <w:numFmt w:val="lowerLetter"/>
      <w:lvlText w:val="%5"/>
      <w:lvlJc w:val="left"/>
      <w:pPr>
        <w:ind w:left="4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AE1E08">
      <w:start w:val="1"/>
      <w:numFmt w:val="lowerRoman"/>
      <w:lvlText w:val="%6"/>
      <w:lvlJc w:val="left"/>
      <w:pPr>
        <w:ind w:left="5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BE68D2">
      <w:start w:val="1"/>
      <w:numFmt w:val="decimal"/>
      <w:lvlText w:val="%7"/>
      <w:lvlJc w:val="left"/>
      <w:pPr>
        <w:ind w:left="6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1E5FF6">
      <w:start w:val="1"/>
      <w:numFmt w:val="lowerLetter"/>
      <w:lvlText w:val="%8"/>
      <w:lvlJc w:val="left"/>
      <w:pPr>
        <w:ind w:left="6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C29B10">
      <w:start w:val="1"/>
      <w:numFmt w:val="lowerRoman"/>
      <w:lvlText w:val="%9"/>
      <w:lvlJc w:val="left"/>
      <w:pPr>
        <w:ind w:left="7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D91772"/>
    <w:multiLevelType w:val="hybridMultilevel"/>
    <w:tmpl w:val="513273AE"/>
    <w:lvl w:ilvl="0" w:tplc="695C77C4">
      <w:start w:val="1"/>
      <w:numFmt w:val="lowerLetter"/>
      <w:lvlText w:val="%1)"/>
      <w:lvlJc w:val="left"/>
      <w:pPr>
        <w:ind w:left="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8C202">
      <w:start w:val="1"/>
      <w:numFmt w:val="lowerLetter"/>
      <w:lvlText w:val="%2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C8C63A">
      <w:start w:val="1"/>
      <w:numFmt w:val="lowerRoman"/>
      <w:lvlText w:val="%3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4ED338">
      <w:start w:val="1"/>
      <w:numFmt w:val="decimal"/>
      <w:lvlText w:val="%4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7804DE">
      <w:start w:val="1"/>
      <w:numFmt w:val="lowerLetter"/>
      <w:lvlText w:val="%5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880230">
      <w:start w:val="1"/>
      <w:numFmt w:val="lowerRoman"/>
      <w:lvlText w:val="%6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E870A4">
      <w:start w:val="1"/>
      <w:numFmt w:val="decimal"/>
      <w:lvlText w:val="%7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A2E0C0">
      <w:start w:val="1"/>
      <w:numFmt w:val="lowerLetter"/>
      <w:lvlText w:val="%8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A63032">
      <w:start w:val="1"/>
      <w:numFmt w:val="lowerRoman"/>
      <w:lvlText w:val="%9"/>
      <w:lvlJc w:val="left"/>
      <w:pPr>
        <w:ind w:left="6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23108C"/>
    <w:multiLevelType w:val="hybridMultilevel"/>
    <w:tmpl w:val="DFB83F06"/>
    <w:lvl w:ilvl="0" w:tplc="28A22CFE">
      <w:start w:val="1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0034AA">
      <w:start w:val="1"/>
      <w:numFmt w:val="lowerLetter"/>
      <w:lvlText w:val="%2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0CBDF8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7AFA80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6AA29E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F05694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86DE8C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3A5B78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3ADBB6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4F68A8"/>
    <w:multiLevelType w:val="hybridMultilevel"/>
    <w:tmpl w:val="97FE85D4"/>
    <w:lvl w:ilvl="0" w:tplc="A5400BD4">
      <w:start w:val="1"/>
      <w:numFmt w:val="decimal"/>
      <w:lvlText w:val="%1)"/>
      <w:lvlJc w:val="left"/>
      <w:pPr>
        <w:ind w:left="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6E9E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AC8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F2D5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24B1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9C5B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128E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125B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A858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452BE5"/>
    <w:multiLevelType w:val="hybridMultilevel"/>
    <w:tmpl w:val="642EA070"/>
    <w:lvl w:ilvl="0" w:tplc="7C9C0AB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6C9234">
      <w:start w:val="1"/>
      <w:numFmt w:val="decimal"/>
      <w:lvlText w:val="%2)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28F2F8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44ABDC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52517E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92CE14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749F1E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6A0312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6EAA6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4A747F"/>
    <w:multiLevelType w:val="hybridMultilevel"/>
    <w:tmpl w:val="EBB42030"/>
    <w:lvl w:ilvl="0" w:tplc="2B9EB956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EC50FA">
      <w:start w:val="1"/>
      <w:numFmt w:val="lowerLetter"/>
      <w:lvlText w:val="%2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22798">
      <w:start w:val="1"/>
      <w:numFmt w:val="lowerRoman"/>
      <w:lvlText w:val="%3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6E3DFA">
      <w:start w:val="1"/>
      <w:numFmt w:val="decimal"/>
      <w:lvlText w:val="%4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56341C">
      <w:start w:val="1"/>
      <w:numFmt w:val="lowerLetter"/>
      <w:lvlText w:val="%5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12F56A">
      <w:start w:val="1"/>
      <w:numFmt w:val="lowerRoman"/>
      <w:lvlText w:val="%6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B89D38">
      <w:start w:val="1"/>
      <w:numFmt w:val="decimal"/>
      <w:lvlText w:val="%7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9862D8">
      <w:start w:val="1"/>
      <w:numFmt w:val="lowerLetter"/>
      <w:lvlText w:val="%8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12AE9E">
      <w:start w:val="1"/>
      <w:numFmt w:val="lowerRoman"/>
      <w:lvlText w:val="%9"/>
      <w:lvlJc w:val="left"/>
      <w:pPr>
        <w:ind w:left="6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03215F"/>
    <w:multiLevelType w:val="hybridMultilevel"/>
    <w:tmpl w:val="CE309DFA"/>
    <w:lvl w:ilvl="0" w:tplc="F4F29B5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32A65A">
      <w:start w:val="1"/>
      <w:numFmt w:val="decimal"/>
      <w:lvlText w:val="%2)"/>
      <w:lvlJc w:val="left"/>
      <w:pPr>
        <w:ind w:left="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222C1C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CA3896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8092C4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9E53F6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961EA2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864C12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AA1796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F20ED7"/>
    <w:multiLevelType w:val="hybridMultilevel"/>
    <w:tmpl w:val="0DD8851A"/>
    <w:lvl w:ilvl="0" w:tplc="9EBC43D6">
      <w:start w:val="1"/>
      <w:numFmt w:val="lowerLetter"/>
      <w:lvlText w:val="%1)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60071C">
      <w:start w:val="1"/>
      <w:numFmt w:val="lowerLetter"/>
      <w:lvlText w:val="%2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AC2F8A">
      <w:start w:val="1"/>
      <w:numFmt w:val="lowerRoman"/>
      <w:lvlText w:val="%3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F87986">
      <w:start w:val="1"/>
      <w:numFmt w:val="decimal"/>
      <w:lvlText w:val="%4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AC8FF4">
      <w:start w:val="1"/>
      <w:numFmt w:val="lowerLetter"/>
      <w:lvlText w:val="%5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266820">
      <w:start w:val="1"/>
      <w:numFmt w:val="lowerRoman"/>
      <w:lvlText w:val="%6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A0E824">
      <w:start w:val="1"/>
      <w:numFmt w:val="decimal"/>
      <w:lvlText w:val="%7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6694E">
      <w:start w:val="1"/>
      <w:numFmt w:val="lowerLetter"/>
      <w:lvlText w:val="%8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46E9E2">
      <w:start w:val="1"/>
      <w:numFmt w:val="lowerRoman"/>
      <w:lvlText w:val="%9"/>
      <w:lvlJc w:val="left"/>
      <w:pPr>
        <w:ind w:left="6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D0D7CE4"/>
    <w:multiLevelType w:val="hybridMultilevel"/>
    <w:tmpl w:val="32A2EEEE"/>
    <w:lvl w:ilvl="0" w:tplc="B5CE52A2">
      <w:start w:val="1"/>
      <w:numFmt w:val="decimal"/>
      <w:lvlText w:val="%1)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FA3E24">
      <w:start w:val="1"/>
      <w:numFmt w:val="lowerLetter"/>
      <w:lvlText w:val="%2)"/>
      <w:lvlJc w:val="left"/>
      <w:pPr>
        <w:ind w:left="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127EBC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58E760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044A62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B0EC54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82809E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C4DD6C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9AF368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6AF18D6"/>
    <w:multiLevelType w:val="hybridMultilevel"/>
    <w:tmpl w:val="ED38002A"/>
    <w:lvl w:ilvl="0" w:tplc="B11AACDA">
      <w:start w:val="3"/>
      <w:numFmt w:val="decimal"/>
      <w:lvlText w:val="%1)"/>
      <w:lvlJc w:val="left"/>
      <w:pPr>
        <w:ind w:left="1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743646">
      <w:start w:val="1"/>
      <w:numFmt w:val="lowerLetter"/>
      <w:lvlText w:val="%2)"/>
      <w:lvlJc w:val="left"/>
      <w:pPr>
        <w:ind w:left="1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10B4CA">
      <w:start w:val="1"/>
      <w:numFmt w:val="lowerRoman"/>
      <w:lvlText w:val="%3"/>
      <w:lvlJc w:val="left"/>
      <w:pPr>
        <w:ind w:left="2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48D77C">
      <w:start w:val="1"/>
      <w:numFmt w:val="decimal"/>
      <w:lvlText w:val="%4"/>
      <w:lvlJc w:val="left"/>
      <w:pPr>
        <w:ind w:left="3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12727C">
      <w:start w:val="1"/>
      <w:numFmt w:val="lowerLetter"/>
      <w:lvlText w:val="%5"/>
      <w:lvlJc w:val="left"/>
      <w:pPr>
        <w:ind w:left="4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5EAA06">
      <w:start w:val="1"/>
      <w:numFmt w:val="lowerRoman"/>
      <w:lvlText w:val="%6"/>
      <w:lvlJc w:val="left"/>
      <w:pPr>
        <w:ind w:left="4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28F1B2">
      <w:start w:val="1"/>
      <w:numFmt w:val="decimal"/>
      <w:lvlText w:val="%7"/>
      <w:lvlJc w:val="left"/>
      <w:pPr>
        <w:ind w:left="5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26C182">
      <w:start w:val="1"/>
      <w:numFmt w:val="lowerLetter"/>
      <w:lvlText w:val="%8"/>
      <w:lvlJc w:val="left"/>
      <w:pPr>
        <w:ind w:left="6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4E728C">
      <w:start w:val="1"/>
      <w:numFmt w:val="lowerRoman"/>
      <w:lvlText w:val="%9"/>
      <w:lvlJc w:val="left"/>
      <w:pPr>
        <w:ind w:left="6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7050B90"/>
    <w:multiLevelType w:val="hybridMultilevel"/>
    <w:tmpl w:val="AB021660"/>
    <w:lvl w:ilvl="0" w:tplc="36968772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3B352914"/>
    <w:multiLevelType w:val="hybridMultilevel"/>
    <w:tmpl w:val="2556D948"/>
    <w:lvl w:ilvl="0" w:tplc="3F38CBE2">
      <w:start w:val="1"/>
      <w:numFmt w:val="decimal"/>
      <w:lvlText w:val="%1)"/>
      <w:lvlJc w:val="left"/>
      <w:pPr>
        <w:ind w:left="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AAA4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2AB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E234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86C6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0409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0AFF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3225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303C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8415DD"/>
    <w:multiLevelType w:val="hybridMultilevel"/>
    <w:tmpl w:val="F1306B28"/>
    <w:lvl w:ilvl="0" w:tplc="6AAE2AA6">
      <w:start w:val="1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A031BE">
      <w:start w:val="1"/>
      <w:numFmt w:val="lowerLetter"/>
      <w:lvlText w:val="%2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DABB22">
      <w:start w:val="1"/>
      <w:numFmt w:val="lowerRoman"/>
      <w:lvlText w:val="%3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0ECE9C">
      <w:start w:val="1"/>
      <w:numFmt w:val="decimal"/>
      <w:lvlText w:val="%4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78BD48">
      <w:start w:val="1"/>
      <w:numFmt w:val="lowerLetter"/>
      <w:lvlText w:val="%5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18193C">
      <w:start w:val="1"/>
      <w:numFmt w:val="lowerRoman"/>
      <w:lvlText w:val="%6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D0741A">
      <w:start w:val="1"/>
      <w:numFmt w:val="decimal"/>
      <w:lvlText w:val="%7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E442BC">
      <w:start w:val="1"/>
      <w:numFmt w:val="lowerLetter"/>
      <w:lvlText w:val="%8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FCAF20">
      <w:start w:val="1"/>
      <w:numFmt w:val="lowerRoman"/>
      <w:lvlText w:val="%9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30F63E5"/>
    <w:multiLevelType w:val="hybridMultilevel"/>
    <w:tmpl w:val="0F7450BA"/>
    <w:lvl w:ilvl="0" w:tplc="691001B4">
      <w:start w:val="1"/>
      <w:numFmt w:val="decimal"/>
      <w:lvlText w:val="%1)"/>
      <w:lvlJc w:val="left"/>
      <w:pPr>
        <w:ind w:left="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C211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ACF4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F0F9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4C0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F4F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C2F4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C6E3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149F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4327EC7"/>
    <w:multiLevelType w:val="hybridMultilevel"/>
    <w:tmpl w:val="D51C255A"/>
    <w:lvl w:ilvl="0" w:tplc="4642E87C">
      <w:start w:val="1"/>
      <w:numFmt w:val="lowerLetter"/>
      <w:lvlText w:val="%1)"/>
      <w:lvlJc w:val="left"/>
      <w:pPr>
        <w:ind w:left="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DA336C">
      <w:start w:val="1"/>
      <w:numFmt w:val="lowerLetter"/>
      <w:lvlText w:val="%2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9A60C0">
      <w:start w:val="1"/>
      <w:numFmt w:val="lowerRoman"/>
      <w:lvlText w:val="%3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08F696">
      <w:start w:val="1"/>
      <w:numFmt w:val="decimal"/>
      <w:lvlText w:val="%4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80E5D2">
      <w:start w:val="1"/>
      <w:numFmt w:val="lowerLetter"/>
      <w:lvlText w:val="%5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D654FA">
      <w:start w:val="1"/>
      <w:numFmt w:val="lowerRoman"/>
      <w:lvlText w:val="%6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7CFB92">
      <w:start w:val="1"/>
      <w:numFmt w:val="decimal"/>
      <w:lvlText w:val="%7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D6F338">
      <w:start w:val="1"/>
      <w:numFmt w:val="lowerLetter"/>
      <w:lvlText w:val="%8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F8D154">
      <w:start w:val="1"/>
      <w:numFmt w:val="lowerRoman"/>
      <w:lvlText w:val="%9"/>
      <w:lvlJc w:val="left"/>
      <w:pPr>
        <w:ind w:left="6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6BA0799"/>
    <w:multiLevelType w:val="hybridMultilevel"/>
    <w:tmpl w:val="3DCE74A0"/>
    <w:lvl w:ilvl="0" w:tplc="B4F80E90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64B040">
      <w:start w:val="2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227DD2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F03BBA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C4792C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3C8A86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BE03F6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8174E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DE57AA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6CC55DF"/>
    <w:multiLevelType w:val="hybridMultilevel"/>
    <w:tmpl w:val="15F83D92"/>
    <w:lvl w:ilvl="0" w:tplc="96920298">
      <w:start w:val="1"/>
      <w:numFmt w:val="decimal"/>
      <w:lvlText w:val="%1)"/>
      <w:lvlJc w:val="left"/>
      <w:pPr>
        <w:ind w:left="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5C2C66">
      <w:start w:val="1"/>
      <w:numFmt w:val="lowerLetter"/>
      <w:lvlText w:val="%2)"/>
      <w:lvlJc w:val="left"/>
      <w:pPr>
        <w:ind w:left="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5C5C36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58B0D6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2DA4C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70DBC8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AE8BA8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0E7A4C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EA87E0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7402B0"/>
    <w:multiLevelType w:val="hybridMultilevel"/>
    <w:tmpl w:val="55040FB4"/>
    <w:lvl w:ilvl="0" w:tplc="EFCE44D4">
      <w:start w:val="1"/>
      <w:numFmt w:val="decimal"/>
      <w:lvlText w:val="%1)"/>
      <w:lvlJc w:val="left"/>
      <w:pPr>
        <w:ind w:left="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14AA40">
      <w:start w:val="2"/>
      <w:numFmt w:val="decimal"/>
      <w:lvlText w:val="%2."/>
      <w:lvlJc w:val="left"/>
      <w:pPr>
        <w:ind w:left="824" w:hanging="144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AED390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341C5E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86C71C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A6B440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6E1628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EC6310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04753E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01D2769"/>
    <w:multiLevelType w:val="hybridMultilevel"/>
    <w:tmpl w:val="587CF2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877F50"/>
    <w:multiLevelType w:val="hybridMultilevel"/>
    <w:tmpl w:val="FCB0B92A"/>
    <w:lvl w:ilvl="0" w:tplc="31B8F0D2">
      <w:start w:val="3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5230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B624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7C92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CC97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46FD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2E4C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34FE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9EEC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D1D3FA1"/>
    <w:multiLevelType w:val="hybridMultilevel"/>
    <w:tmpl w:val="664C0FAA"/>
    <w:lvl w:ilvl="0" w:tplc="567E8E14">
      <w:start w:val="1"/>
      <w:numFmt w:val="lowerLetter"/>
      <w:lvlText w:val="%1)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8E22DE">
      <w:start w:val="1"/>
      <w:numFmt w:val="lowerLetter"/>
      <w:lvlText w:val="%2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DCBBC6">
      <w:start w:val="1"/>
      <w:numFmt w:val="lowerRoman"/>
      <w:lvlText w:val="%3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5E521E">
      <w:start w:val="1"/>
      <w:numFmt w:val="decimal"/>
      <w:lvlText w:val="%4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0A5B82">
      <w:start w:val="1"/>
      <w:numFmt w:val="lowerLetter"/>
      <w:lvlText w:val="%5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EE9AAC">
      <w:start w:val="1"/>
      <w:numFmt w:val="lowerRoman"/>
      <w:lvlText w:val="%6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D2DDB0">
      <w:start w:val="1"/>
      <w:numFmt w:val="decimal"/>
      <w:lvlText w:val="%7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CE2590">
      <w:start w:val="1"/>
      <w:numFmt w:val="lowerLetter"/>
      <w:lvlText w:val="%8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EA9270">
      <w:start w:val="1"/>
      <w:numFmt w:val="lowerRoman"/>
      <w:lvlText w:val="%9"/>
      <w:lvlJc w:val="left"/>
      <w:pPr>
        <w:ind w:left="6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3665D65"/>
    <w:multiLevelType w:val="hybridMultilevel"/>
    <w:tmpl w:val="54D84250"/>
    <w:lvl w:ilvl="0" w:tplc="74B4AA9A">
      <w:start w:val="1"/>
      <w:numFmt w:val="decimal"/>
      <w:lvlText w:val="%1)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020B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5452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0AE8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68F4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9820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0453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D61C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861E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D1F567F"/>
    <w:multiLevelType w:val="hybridMultilevel"/>
    <w:tmpl w:val="21BC7C8E"/>
    <w:lvl w:ilvl="0" w:tplc="F98ABD82">
      <w:start w:val="1"/>
      <w:numFmt w:val="decimal"/>
      <w:lvlText w:val="%1)"/>
      <w:lvlJc w:val="left"/>
      <w:pPr>
        <w:ind w:left="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8267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368C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10DB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A82D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504A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808F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80EF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9EE3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13"/>
  </w:num>
  <w:num w:numId="3">
    <w:abstractNumId w:val="8"/>
  </w:num>
  <w:num w:numId="4">
    <w:abstractNumId w:val="22"/>
  </w:num>
  <w:num w:numId="5">
    <w:abstractNumId w:val="1"/>
  </w:num>
  <w:num w:numId="6">
    <w:abstractNumId w:val="23"/>
  </w:num>
  <w:num w:numId="7">
    <w:abstractNumId w:val="10"/>
  </w:num>
  <w:num w:numId="8">
    <w:abstractNumId w:val="19"/>
  </w:num>
  <w:num w:numId="9">
    <w:abstractNumId w:val="18"/>
  </w:num>
  <w:num w:numId="10">
    <w:abstractNumId w:val="25"/>
  </w:num>
  <w:num w:numId="11">
    <w:abstractNumId w:val="27"/>
  </w:num>
  <w:num w:numId="12">
    <w:abstractNumId w:val="5"/>
  </w:num>
  <w:num w:numId="13">
    <w:abstractNumId w:val="28"/>
  </w:num>
  <w:num w:numId="14">
    <w:abstractNumId w:val="20"/>
  </w:num>
  <w:num w:numId="15">
    <w:abstractNumId w:val="7"/>
  </w:num>
  <w:num w:numId="16">
    <w:abstractNumId w:val="11"/>
  </w:num>
  <w:num w:numId="17">
    <w:abstractNumId w:val="14"/>
  </w:num>
  <w:num w:numId="18">
    <w:abstractNumId w:val="21"/>
  </w:num>
  <w:num w:numId="19">
    <w:abstractNumId w:val="17"/>
  </w:num>
  <w:num w:numId="20">
    <w:abstractNumId w:val="4"/>
  </w:num>
  <w:num w:numId="21">
    <w:abstractNumId w:val="9"/>
  </w:num>
  <w:num w:numId="22">
    <w:abstractNumId w:val="12"/>
  </w:num>
  <w:num w:numId="23">
    <w:abstractNumId w:val="6"/>
  </w:num>
  <w:num w:numId="24">
    <w:abstractNumId w:val="3"/>
  </w:num>
  <w:num w:numId="25">
    <w:abstractNumId w:val="15"/>
  </w:num>
  <w:num w:numId="26">
    <w:abstractNumId w:val="0"/>
  </w:num>
  <w:num w:numId="27">
    <w:abstractNumId w:val="16"/>
  </w:num>
  <w:num w:numId="28">
    <w:abstractNumId w:val="2"/>
  </w:num>
  <w:num w:numId="29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uryś Ewelina">
    <w15:presenceInfo w15:providerId="AD" w15:userId="S-1-5-21-1385659239-949102547-469644761-15634"/>
  </w15:person>
  <w15:person w15:author="Karman Anna">
    <w15:presenceInfo w15:providerId="AD" w15:userId="S-1-5-21-1385659239-949102547-469644761-18953"/>
  </w15:person>
  <w15:person w15:author="Klimasara Danuta">
    <w15:presenceInfo w15:providerId="AD" w15:userId="S-1-5-21-1385659239-949102547-469644761-189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trackRevisions/>
  <w:defaultTabStop w:val="39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754"/>
    <w:rsid w:val="000053CC"/>
    <w:rsid w:val="00010CF7"/>
    <w:rsid w:val="000164B3"/>
    <w:rsid w:val="00045480"/>
    <w:rsid w:val="00054A57"/>
    <w:rsid w:val="00061273"/>
    <w:rsid w:val="000637EE"/>
    <w:rsid w:val="00063C8B"/>
    <w:rsid w:val="00065B21"/>
    <w:rsid w:val="000A76F1"/>
    <w:rsid w:val="000C3816"/>
    <w:rsid w:val="000F1C6E"/>
    <w:rsid w:val="000F303B"/>
    <w:rsid w:val="001113FF"/>
    <w:rsid w:val="00123F6B"/>
    <w:rsid w:val="001340E7"/>
    <w:rsid w:val="00151460"/>
    <w:rsid w:val="00152369"/>
    <w:rsid w:val="001620C3"/>
    <w:rsid w:val="0017285A"/>
    <w:rsid w:val="001777DD"/>
    <w:rsid w:val="00185A0B"/>
    <w:rsid w:val="00186177"/>
    <w:rsid w:val="00191411"/>
    <w:rsid w:val="001E7FD5"/>
    <w:rsid w:val="00221B27"/>
    <w:rsid w:val="00235D54"/>
    <w:rsid w:val="002567E2"/>
    <w:rsid w:val="00262037"/>
    <w:rsid w:val="00284180"/>
    <w:rsid w:val="00286734"/>
    <w:rsid w:val="0029512A"/>
    <w:rsid w:val="002A4042"/>
    <w:rsid w:val="002E3538"/>
    <w:rsid w:val="00300681"/>
    <w:rsid w:val="003107ED"/>
    <w:rsid w:val="00314B42"/>
    <w:rsid w:val="003159FF"/>
    <w:rsid w:val="00327F18"/>
    <w:rsid w:val="0038627A"/>
    <w:rsid w:val="003B029D"/>
    <w:rsid w:val="004136AA"/>
    <w:rsid w:val="00415A31"/>
    <w:rsid w:val="004421F7"/>
    <w:rsid w:val="004828D9"/>
    <w:rsid w:val="004923BA"/>
    <w:rsid w:val="004B2688"/>
    <w:rsid w:val="004B5614"/>
    <w:rsid w:val="004F6EC4"/>
    <w:rsid w:val="004F7B45"/>
    <w:rsid w:val="00555647"/>
    <w:rsid w:val="0058421F"/>
    <w:rsid w:val="005A417E"/>
    <w:rsid w:val="005A677F"/>
    <w:rsid w:val="005B7D99"/>
    <w:rsid w:val="005F51EA"/>
    <w:rsid w:val="0061651E"/>
    <w:rsid w:val="0062202E"/>
    <w:rsid w:val="00625773"/>
    <w:rsid w:val="00642136"/>
    <w:rsid w:val="006479B0"/>
    <w:rsid w:val="00672B2D"/>
    <w:rsid w:val="00681EAA"/>
    <w:rsid w:val="006A4C2F"/>
    <w:rsid w:val="006C419D"/>
    <w:rsid w:val="006F76C2"/>
    <w:rsid w:val="007064F7"/>
    <w:rsid w:val="00722094"/>
    <w:rsid w:val="007275B6"/>
    <w:rsid w:val="007303D9"/>
    <w:rsid w:val="007416EA"/>
    <w:rsid w:val="0079178A"/>
    <w:rsid w:val="00796F42"/>
    <w:rsid w:val="007E24CA"/>
    <w:rsid w:val="00811006"/>
    <w:rsid w:val="0083063A"/>
    <w:rsid w:val="00842CE0"/>
    <w:rsid w:val="00843B34"/>
    <w:rsid w:val="00857D9E"/>
    <w:rsid w:val="008A1D02"/>
    <w:rsid w:val="008B0CF2"/>
    <w:rsid w:val="008D29E5"/>
    <w:rsid w:val="009376F6"/>
    <w:rsid w:val="0094065C"/>
    <w:rsid w:val="0095212B"/>
    <w:rsid w:val="00961840"/>
    <w:rsid w:val="0096667C"/>
    <w:rsid w:val="009708F6"/>
    <w:rsid w:val="009763DA"/>
    <w:rsid w:val="0098529B"/>
    <w:rsid w:val="009B0947"/>
    <w:rsid w:val="00A06228"/>
    <w:rsid w:val="00A117A9"/>
    <w:rsid w:val="00A176CC"/>
    <w:rsid w:val="00A24D32"/>
    <w:rsid w:val="00A34CF4"/>
    <w:rsid w:val="00A419A9"/>
    <w:rsid w:val="00A8542F"/>
    <w:rsid w:val="00A94F6C"/>
    <w:rsid w:val="00AA6F8F"/>
    <w:rsid w:val="00AB2CCF"/>
    <w:rsid w:val="00AD1F64"/>
    <w:rsid w:val="00AE6754"/>
    <w:rsid w:val="00B05105"/>
    <w:rsid w:val="00B1174D"/>
    <w:rsid w:val="00B44773"/>
    <w:rsid w:val="00B576C5"/>
    <w:rsid w:val="00B669E0"/>
    <w:rsid w:val="00BA1C22"/>
    <w:rsid w:val="00BA2D92"/>
    <w:rsid w:val="00BF328D"/>
    <w:rsid w:val="00BF4FE2"/>
    <w:rsid w:val="00C02999"/>
    <w:rsid w:val="00C23EA8"/>
    <w:rsid w:val="00C344CE"/>
    <w:rsid w:val="00C3675A"/>
    <w:rsid w:val="00C57AEC"/>
    <w:rsid w:val="00C92E08"/>
    <w:rsid w:val="00CB362B"/>
    <w:rsid w:val="00CC6371"/>
    <w:rsid w:val="00D1380F"/>
    <w:rsid w:val="00D204AC"/>
    <w:rsid w:val="00D4312D"/>
    <w:rsid w:val="00D4336D"/>
    <w:rsid w:val="00D449C5"/>
    <w:rsid w:val="00D5137B"/>
    <w:rsid w:val="00D54841"/>
    <w:rsid w:val="00D965CA"/>
    <w:rsid w:val="00DA5450"/>
    <w:rsid w:val="00DA6CA7"/>
    <w:rsid w:val="00DB006C"/>
    <w:rsid w:val="00DC489D"/>
    <w:rsid w:val="00E02BEB"/>
    <w:rsid w:val="00E170AF"/>
    <w:rsid w:val="00E17664"/>
    <w:rsid w:val="00E46C25"/>
    <w:rsid w:val="00E632D3"/>
    <w:rsid w:val="00E67CD9"/>
    <w:rsid w:val="00E853EE"/>
    <w:rsid w:val="00EA10E1"/>
    <w:rsid w:val="00EA181E"/>
    <w:rsid w:val="00EF0AFE"/>
    <w:rsid w:val="00EF4469"/>
    <w:rsid w:val="00EF64A4"/>
    <w:rsid w:val="00F16C78"/>
    <w:rsid w:val="00F70F56"/>
    <w:rsid w:val="00F749C0"/>
    <w:rsid w:val="00F912F6"/>
    <w:rsid w:val="00F93927"/>
    <w:rsid w:val="00FC6E12"/>
    <w:rsid w:val="00FD0402"/>
    <w:rsid w:val="00FD1F69"/>
    <w:rsid w:val="00FD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74720"/>
  <w15:docId w15:val="{094CB2F9-703E-4C65-B498-049B987CE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675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HAnsi" w:hAnsi="Times New Roman" w:cs="Arial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rsid w:val="00C3675A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30" w:line="307" w:lineRule="auto"/>
      <w:ind w:left="284" w:right="1" w:hanging="284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C3675A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C3675A"/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styleId="Odwoaniedokomentarza">
    <w:name w:val="annotation reference"/>
    <w:uiPriority w:val="99"/>
    <w:semiHidden/>
    <w:rsid w:val="00C36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3675A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C3675A"/>
    <w:rPr>
      <w:rFonts w:ascii="Times" w:eastAsia="Times New Roman" w:hAnsi="Times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1777DD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BEZWERSALIKW">
    <w:name w:val="_BEZ_WERSALIKÓW_"/>
    <w:uiPriority w:val="4"/>
    <w:qFormat/>
    <w:rsid w:val="00C3675A"/>
    <w:rPr>
      <w:caps/>
    </w:rPr>
  </w:style>
  <w:style w:type="character" w:customStyle="1" w:styleId="IDindeksdolny">
    <w:name w:val="_ID_ – indeks dolny"/>
    <w:uiPriority w:val="3"/>
    <w:qFormat/>
    <w:rsid w:val="00C3675A"/>
    <w:rPr>
      <w:b w:val="0"/>
      <w:i w:val="0"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C3675A"/>
    <w:rPr>
      <w:i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C3675A"/>
    <w:rPr>
      <w:b/>
      <w:vanish w:val="0"/>
      <w:spacing w:val="0"/>
      <w:vertAlign w:val="subscript"/>
    </w:rPr>
  </w:style>
  <w:style w:type="character" w:customStyle="1" w:styleId="IDPKindeksdolnyipogrugieniekursywa">
    <w:name w:val="_ID_P_K_ – indeks dolny i pogrugienie kursywa"/>
    <w:uiPriority w:val="3"/>
    <w:qFormat/>
    <w:rsid w:val="00C3675A"/>
    <w:rPr>
      <w:b/>
      <w:i/>
      <w:vanish w:val="0"/>
      <w:spacing w:val="0"/>
      <w:vertAlign w:val="subscript"/>
    </w:rPr>
  </w:style>
  <w:style w:type="character" w:customStyle="1" w:styleId="IGindeksgrny">
    <w:name w:val="_IG_ – indeks górny"/>
    <w:uiPriority w:val="2"/>
    <w:qFormat/>
    <w:rsid w:val="00C3675A"/>
    <w:rPr>
      <w:b w:val="0"/>
      <w:i w:val="0"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C3675A"/>
    <w:rPr>
      <w:i/>
      <w:vanish w:val="0"/>
      <w:spacing w:val="0"/>
      <w:vertAlign w:val="superscript"/>
    </w:rPr>
  </w:style>
  <w:style w:type="character" w:customStyle="1" w:styleId="IGPindeksgrnyipogrubienie">
    <w:name w:val="_IG_P_ – indeks górny i pogrubienie"/>
    <w:uiPriority w:val="2"/>
    <w:qFormat/>
    <w:rsid w:val="00C3675A"/>
    <w:rPr>
      <w:b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C3675A"/>
    <w:rPr>
      <w:b/>
      <w:i/>
      <w:vanish w:val="0"/>
      <w:spacing w:val="0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C3675A"/>
    <w:rPr>
      <w:b w:val="0"/>
      <w:i w:val="0"/>
      <w:vanish w:val="0"/>
      <w:spacing w:val="0"/>
      <w:position w:val="6"/>
      <w:vertAlign w:val="superscript"/>
    </w:rPr>
  </w:style>
  <w:style w:type="character" w:customStyle="1" w:styleId="IIGPindeksgrnyindeksugrnegoipogrubienie">
    <w:name w:val="_IIG_P_ – indeks górny indeksu górnego i pogrubienie"/>
    <w:uiPriority w:val="3"/>
    <w:qFormat/>
    <w:rsid w:val="00C3675A"/>
    <w:rPr>
      <w:b/>
      <w:vanish w:val="0"/>
      <w:spacing w:val="0"/>
      <w:position w:val="6"/>
      <w:vertAlign w:val="superscript"/>
    </w:rPr>
  </w:style>
  <w:style w:type="character" w:customStyle="1" w:styleId="Kkursywa">
    <w:name w:val="_K_ – kursywa"/>
    <w:uiPriority w:val="1"/>
    <w:qFormat/>
    <w:rsid w:val="00C3675A"/>
    <w:rPr>
      <w:i/>
    </w:rPr>
  </w:style>
  <w:style w:type="character" w:customStyle="1" w:styleId="Ppogrubienie">
    <w:name w:val="_P_ – pogrubienie"/>
    <w:uiPriority w:val="1"/>
    <w:qFormat/>
    <w:rsid w:val="00C3675A"/>
    <w:rPr>
      <w:b/>
    </w:rPr>
  </w:style>
  <w:style w:type="character" w:customStyle="1" w:styleId="PKpogrubieniekursywa">
    <w:name w:val="_P_K_ – pogrubienie kursywa"/>
    <w:uiPriority w:val="1"/>
    <w:qFormat/>
    <w:rsid w:val="00C3675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C3675A"/>
    <w:rPr>
      <w:vanish w:val="0"/>
      <w:color w:val="FF0000"/>
      <w:u w:val="single" w:color="FF0000"/>
    </w:rPr>
  </w:style>
  <w:style w:type="paragraph" w:customStyle="1" w:styleId="PKTpunkt">
    <w:name w:val="PKT – punkt"/>
    <w:qFormat/>
    <w:rsid w:val="00C367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paragraph" w:customStyle="1" w:styleId="LITlitera">
    <w:name w:val="LIT – litera"/>
    <w:basedOn w:val="PKTpunkt"/>
    <w:qFormat/>
    <w:rsid w:val="00C3675A"/>
    <w:pPr>
      <w:ind w:left="986" w:hanging="476"/>
    </w:pPr>
  </w:style>
  <w:style w:type="paragraph" w:customStyle="1" w:styleId="TIRtiret">
    <w:name w:val="TIR – tiret"/>
    <w:basedOn w:val="LITlitera"/>
    <w:uiPriority w:val="1"/>
    <w:qFormat/>
    <w:rsid w:val="00C3675A"/>
    <w:pPr>
      <w:ind w:left="1384" w:hanging="397"/>
    </w:pPr>
  </w:style>
  <w:style w:type="paragraph" w:customStyle="1" w:styleId="2TIRpodwjnytiret">
    <w:name w:val="2TIR – podwójny tiret"/>
    <w:basedOn w:val="TIRtiret"/>
    <w:uiPriority w:val="73"/>
    <w:qFormat/>
    <w:rsid w:val="00C3675A"/>
    <w:pPr>
      <w:ind w:left="1780"/>
    </w:pPr>
  </w:style>
  <w:style w:type="paragraph" w:customStyle="1" w:styleId="ARTartustawynprozporzdzenia">
    <w:name w:val="ART(§) – art. ustawy (§ np. rozporządzenia)"/>
    <w:qFormat/>
    <w:rsid w:val="00C367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styleId="Bezodstpw">
    <w:name w:val="No Spacing"/>
    <w:uiPriority w:val="99"/>
    <w:rsid w:val="00C3675A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USTustnpkodeksu">
    <w:name w:val="UST(§) – ust. (§ np. kodeksu)"/>
    <w:basedOn w:val="ARTartustawynprozporzdzenia"/>
    <w:qFormat/>
    <w:rsid w:val="00C3675A"/>
    <w:pPr>
      <w:spacing w:before="0"/>
    </w:pPr>
    <w:rPr>
      <w:bCs/>
    </w:r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C3675A"/>
    <w:pPr>
      <w:ind w:left="510" w:right="510" w:firstLine="0"/>
      <w:mirrorIndents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C3675A"/>
    <w:pPr>
      <w:ind w:left="987" w:firstLine="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C3675A"/>
    <w:pPr>
      <w:ind w:left="1780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C3675A"/>
    <w:pPr>
      <w:ind w:left="510" w:firstLine="0"/>
    </w:pPr>
    <w:rPr>
      <w:szCs w:val="24"/>
    </w:rPr>
  </w:style>
  <w:style w:type="paragraph" w:customStyle="1" w:styleId="ODNONIKtreodnonika">
    <w:name w:val="ODNOŚNIK – treść odnośnika"/>
    <w:uiPriority w:val="19"/>
    <w:qFormat/>
    <w:rsid w:val="00C3675A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</w:rPr>
  </w:style>
  <w:style w:type="paragraph" w:customStyle="1" w:styleId="PKTODNONIKApunktodnonika">
    <w:name w:val="PKT_ODNOŚNIKA – punkt odnośnika"/>
    <w:basedOn w:val="ODNONIKtreodnonika"/>
    <w:uiPriority w:val="19"/>
    <w:qFormat/>
    <w:rsid w:val="00C3675A"/>
    <w:pPr>
      <w:ind w:left="568"/>
    </w:p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C3675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C3675A"/>
    <w:pPr>
      <w:ind w:left="567" w:firstLine="0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C3675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C3675A"/>
    <w:pPr>
      <w:ind w:left="0" w:firstLine="0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C3675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C3675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C3675A"/>
    <w:pPr>
      <w:ind w:left="1191"/>
    </w:p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C3675A"/>
    <w:pPr>
      <w:ind w:left="0" w:firstLine="0"/>
    </w:p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C3675A"/>
    <w:pPr>
      <w:ind w:left="284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C3675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C3675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C3675A"/>
    <w:pPr>
      <w:ind w:left="-510" w:firstLine="0"/>
    </w:p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C3675A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</w:rPr>
  </w:style>
  <w:style w:type="paragraph" w:customStyle="1" w:styleId="DATAAKTUdatauchwalenialubwydaniaaktu">
    <w:name w:val="DATA_AKTU – data uchwalenia lub wydania aktu"/>
    <w:next w:val="Normalny"/>
    <w:uiPriority w:val="6"/>
    <w:qFormat/>
    <w:rsid w:val="00C3675A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</w:r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C3675A"/>
    <w:pPr>
      <w:ind w:left="-510"/>
    </w:pPr>
  </w:style>
  <w:style w:type="character" w:styleId="Hipercze">
    <w:name w:val="Hyperlink"/>
    <w:basedOn w:val="Domylnaczcionkaakapitu"/>
    <w:uiPriority w:val="99"/>
    <w:semiHidden/>
    <w:unhideWhenUsed/>
    <w:rsid w:val="00C3675A"/>
    <w:rPr>
      <w:color w:val="0000FF"/>
      <w:u w:val="single"/>
    </w:rPr>
  </w:style>
  <w:style w:type="paragraph" w:customStyle="1" w:styleId="WMATFIZCHEMwzrmatfizlubchem">
    <w:name w:val="W_MAT(FIZ|CHEM) – wzór mat. (fiz. lub chem.)"/>
    <w:uiPriority w:val="18"/>
    <w:qFormat/>
    <w:rsid w:val="00C3675A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C3675A"/>
    <w:pPr>
      <w:ind w:left="1304" w:hanging="794"/>
      <w:jc w:val="both"/>
    </w:pPr>
  </w:style>
  <w:style w:type="paragraph" w:styleId="Nagwek">
    <w:name w:val="header"/>
    <w:basedOn w:val="Normalny"/>
    <w:link w:val="NagwekZnak"/>
    <w:uiPriority w:val="99"/>
    <w:semiHidden/>
    <w:rsid w:val="00C3675A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C3675A"/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1Znak">
    <w:name w:val="Nagłówek 1 Znak"/>
    <w:link w:val="Nagwek1"/>
    <w:uiPriority w:val="99"/>
    <w:rsid w:val="00C3675A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C3675A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C3675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C3675A"/>
    <w:pPr>
      <w:ind w:left="0" w:right="4820"/>
      <w:jc w:val="left"/>
    </w:p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C3675A"/>
    <w:rPr>
      <w:bCs/>
    </w:rPr>
  </w:style>
  <w:style w:type="paragraph" w:customStyle="1" w:styleId="NOTATKILEGISLATORA">
    <w:name w:val="NOTATKI_LEGISLATORA"/>
    <w:basedOn w:val="Normalny"/>
    <w:uiPriority w:val="5"/>
    <w:qFormat/>
    <w:rsid w:val="00C3675A"/>
    <w:rPr>
      <w:rFonts w:eastAsia="Times New Roman"/>
      <w:b/>
      <w:i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C3675A"/>
    <w:pPr>
      <w:widowControl/>
      <w:autoSpaceDE/>
      <w:autoSpaceDN/>
      <w:adjustRightInd/>
      <w:spacing w:line="240" w:lineRule="auto"/>
      <w:ind w:left="283" w:hanging="170"/>
    </w:pPr>
    <w:rPr>
      <w:rFonts w:eastAsia="Times New Roman"/>
      <w:sz w:val="20"/>
    </w:rPr>
  </w:style>
  <w:style w:type="character" w:styleId="Odwoanieprzypisudolnego">
    <w:name w:val="footnote reference"/>
    <w:uiPriority w:val="99"/>
    <w:semiHidden/>
    <w:rsid w:val="00C3675A"/>
    <w:rPr>
      <w:rFonts w:cs="Times New Roman"/>
      <w:vertAlign w:val="superscript"/>
    </w:rPr>
  </w:style>
  <w:style w:type="paragraph" w:customStyle="1" w:styleId="OZNPARAFYADNOTACJE">
    <w:name w:val="OZN_PARAFY(ADNOTACJE)"/>
    <w:basedOn w:val="ODNONIKtreodnonika"/>
    <w:uiPriority w:val="26"/>
    <w:qFormat/>
    <w:rsid w:val="00C3675A"/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C3675A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C3675A"/>
    <w:pPr>
      <w:keepNext/>
    </w:pPr>
    <w:rPr>
      <w:b/>
      <w:u w:val="none"/>
    </w:r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C3675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C3675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C3675A"/>
    <w:pPr>
      <w:ind w:left="1588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C3675A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C3675A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</w:r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C3675A"/>
    <w:pPr>
      <w:ind w:left="510" w:firstLine="0"/>
    </w:pPr>
  </w:style>
  <w:style w:type="paragraph" w:styleId="Stopka">
    <w:name w:val="footer"/>
    <w:basedOn w:val="Normalny"/>
    <w:link w:val="StopkaZnak"/>
    <w:uiPriority w:val="99"/>
    <w:semiHidden/>
    <w:rsid w:val="00C3675A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C3675A"/>
    <w:rPr>
      <w:rFonts w:ascii="Times" w:eastAsia="Times New Roman" w:hAnsi="Times" w:cs="Times New Roman"/>
      <w:kern w:val="1"/>
      <w:sz w:val="24"/>
      <w:szCs w:val="24"/>
      <w:lang w:eastAsia="ar-SA"/>
    </w:rPr>
  </w:style>
  <w:style w:type="table" w:styleId="Tabela-Elegancki">
    <w:name w:val="Table Elegant"/>
    <w:basedOn w:val="Standardowy"/>
    <w:uiPriority w:val="99"/>
    <w:semiHidden/>
    <w:unhideWhenUsed/>
    <w:rsid w:val="00C3675A"/>
    <w:pPr>
      <w:widowControl w:val="0"/>
      <w:autoSpaceDE w:val="0"/>
      <w:autoSpaceDN w:val="0"/>
      <w:adjustRightInd w:val="0"/>
      <w:spacing w:after="0" w:line="360" w:lineRule="auto"/>
    </w:pPr>
    <w:rPr>
      <w:rFonts w:eastAsiaTheme="minorHAnsi"/>
      <w:lang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">
    <w:name w:val="Table Grid"/>
    <w:basedOn w:val="Standardowy"/>
    <w:uiPriority w:val="39"/>
    <w:rsid w:val="00C3675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zszablonu">
    <w:name w:val="TABELA 1 z szablonu"/>
    <w:basedOn w:val="Tabela-Siatka"/>
    <w:uiPriority w:val="99"/>
    <w:rsid w:val="00C3675A"/>
    <w:rPr>
      <w:rFonts w:ascii="Times" w:eastAsia="Times New Roman" w:hAnsi="Times" w:cs="Times New Roman"/>
      <w:sz w:val="20"/>
      <w:szCs w:val="20"/>
      <w:lang w:eastAsia="pl-PL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2zszablonu">
    <w:name w:val="TABELA 2 z szablonu"/>
    <w:basedOn w:val="Tabela-Elegancki"/>
    <w:uiPriority w:val="99"/>
    <w:rsid w:val="00C3675A"/>
    <w:pPr>
      <w:spacing w:line="240" w:lineRule="auto"/>
    </w:pPr>
    <w:rPr>
      <w:rFonts w:ascii="Times" w:eastAsia="Times New Roman" w:hAnsi="Times" w:cs="Times New Roman"/>
      <w:sz w:val="20"/>
      <w:szCs w:val="20"/>
      <w:lang w:eastAsia="pl-PL"/>
    </w:r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3zszablonu">
    <w:name w:val="TABELA 3 z szablonu"/>
    <w:basedOn w:val="TABELA2zszablonu"/>
    <w:uiPriority w:val="99"/>
    <w:rsid w:val="00C3675A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675A"/>
    <w:pPr>
      <w:spacing w:line="240" w:lineRule="auto"/>
    </w:pPr>
    <w:rPr>
      <w:rFonts w:eastAsia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675A"/>
    <w:rPr>
      <w:rFonts w:ascii="Times New Roman" w:eastAsia="Times New Roman" w:hAnsi="Times New Roman" w:cs="Arial"/>
      <w:sz w:val="20"/>
      <w:szCs w:val="20"/>
    </w:rPr>
  </w:style>
  <w:style w:type="character" w:styleId="Tekstzastpczy">
    <w:name w:val="Placeholder Text"/>
    <w:uiPriority w:val="99"/>
    <w:semiHidden/>
    <w:rsid w:val="00C3675A"/>
    <w:rPr>
      <w:color w:val="808080"/>
    </w:r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C3675A"/>
    <w:pPr>
      <w:ind w:left="-510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C3675A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</w:rPr>
  </w:style>
  <w:style w:type="paragraph" w:customStyle="1" w:styleId="TEKSTZacznikido">
    <w:name w:val="TEKST&quot;Załącznik(i) do ...&quot;"/>
    <w:uiPriority w:val="28"/>
    <w:qFormat/>
    <w:rsid w:val="00C3675A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C3675A"/>
    <w:pPr>
      <w:widowControl/>
      <w:suppressAutoHyphens/>
      <w:ind w:firstLine="510"/>
    </w:pPr>
    <w:rPr>
      <w:rFonts w:ascii="Times" w:eastAsia="Times New Roman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C3675A"/>
    <w:pPr>
      <w:widowControl/>
      <w:suppressAutoHyphens/>
      <w:jc w:val="center"/>
    </w:pPr>
    <w:rPr>
      <w:rFonts w:ascii="Times" w:eastAsia="Times New Roman" w:hAnsi="Times"/>
      <w:bCs/>
      <w:kern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C3675A"/>
    <w:rPr>
      <w:b/>
      <w:bCs/>
    </w:rPr>
  </w:style>
  <w:style w:type="character" w:customStyle="1" w:styleId="TematkomentarzaZnak">
    <w:name w:val="Temat komentarza Znak"/>
    <w:link w:val="Tematkomentarza"/>
    <w:rsid w:val="00C3675A"/>
    <w:rPr>
      <w:rFonts w:ascii="Times" w:eastAsia="Times New Roman" w:hAnsi="Times" w:cs="Times New Roman"/>
      <w:b/>
      <w:bCs/>
      <w:sz w:val="24"/>
      <w:szCs w:val="24"/>
    </w:rPr>
  </w:style>
  <w:style w:type="paragraph" w:customStyle="1" w:styleId="TYTDZOZNoznaczenietytuulubdziau">
    <w:name w:val="TYT(DZ)_OZN – oznaczenie tytułu lub działu"/>
    <w:next w:val="Normalny"/>
    <w:uiPriority w:val="9"/>
    <w:qFormat/>
    <w:rsid w:val="00C3675A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C3675A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</w:rPr>
  </w:style>
  <w:style w:type="paragraph" w:customStyle="1" w:styleId="TYTTABELItytutabeli">
    <w:name w:val="TYT_TABELI – tytuł tabeli"/>
    <w:basedOn w:val="TYTDZOZNoznaczenietytuulubdziau"/>
    <w:uiPriority w:val="22"/>
    <w:qFormat/>
    <w:rsid w:val="00C3675A"/>
    <w:rPr>
      <w:b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C3675A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C3675A"/>
    <w:pPr>
      <w:ind w:left="-51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C3675A"/>
    <w:pPr>
      <w:ind w:left="907"/>
    </w:pPr>
  </w:style>
  <w:style w:type="paragraph" w:customStyle="1" w:styleId="Z2TIRwPKTzmpodwtirwpktartykuempunktem">
    <w:name w:val="Z/2TIR_w_PKT – zm. podw. tir. w pkt artykułem (punktem)"/>
    <w:basedOn w:val="TIRtiret"/>
    <w:next w:val="Normalny"/>
    <w:uiPriority w:val="74"/>
    <w:qFormat/>
    <w:rsid w:val="00C3675A"/>
    <w:pPr>
      <w:ind w:left="2291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C3675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C3675A"/>
    <w:pPr>
      <w:ind w:left="1304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C3675A"/>
    <w:pPr>
      <w:spacing w:before="0"/>
      <w:ind w:left="510"/>
    </w:pPr>
  </w:style>
  <w:style w:type="paragraph" w:customStyle="1" w:styleId="ZCYTzmcytatunpprzysigiartykuempunktem">
    <w:name w:val="Z/CYT – zm. cytatu np. przysięgi artykułem (punktem)"/>
    <w:basedOn w:val="CYTcytatnpprzysigi"/>
    <w:next w:val="Normalny"/>
    <w:uiPriority w:val="37"/>
    <w:qFormat/>
    <w:rsid w:val="00C3675A"/>
    <w:pPr>
      <w:ind w:left="1021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C3675A"/>
    <w:pPr>
      <w:ind w:left="51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C3675A"/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Normalny"/>
    <w:uiPriority w:val="75"/>
    <w:qFormat/>
    <w:rsid w:val="00C3675A"/>
    <w:pPr>
      <w:ind w:left="1383" w:firstLine="0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Normalny"/>
    <w:uiPriority w:val="75"/>
    <w:qFormat/>
    <w:rsid w:val="00C3675A"/>
    <w:pPr>
      <w:ind w:left="1894" w:firstLine="0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C3675A"/>
    <w:pPr>
      <w:ind w:left="907" w:firstLine="0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C3675A"/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C3675A"/>
    <w:pPr>
      <w:spacing w:line="360" w:lineRule="auto"/>
      <w:ind w:left="907" w:hanging="397"/>
    </w:pPr>
    <w:rPr>
      <w:sz w:val="24"/>
    </w:r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C3675A"/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C3675A"/>
    <w:pPr>
      <w:ind w:left="510" w:firstLine="0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C3675A"/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C3675A"/>
    <w:pPr>
      <w:ind w:left="1021"/>
    </w:pPr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C3675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C3675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C3675A"/>
    <w:pPr>
      <w:ind w:left="1304"/>
    </w:pPr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C3675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Normalny"/>
    <w:uiPriority w:val="36"/>
    <w:qFormat/>
    <w:rsid w:val="00C3675A"/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Normalny"/>
    <w:uiPriority w:val="36"/>
    <w:qFormat/>
    <w:rsid w:val="00C3675A"/>
    <w:pPr>
      <w:ind w:left="1497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C3675A"/>
    <w:pPr>
      <w:ind w:left="510"/>
    </w:pPr>
    <w:rPr>
      <w:b w:val="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C3675A"/>
    <w:pPr>
      <w:ind w:firstLine="0"/>
    </w:pPr>
    <w:rPr>
      <w:rFonts w:ascii="Times New Roman" w:hAnsi="Times New Roman"/>
    </w:r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C3675A"/>
    <w:pPr>
      <w:ind w:left="1815"/>
    </w:pPr>
  </w:style>
  <w:style w:type="paragraph" w:customStyle="1" w:styleId="ZLITzmlitartykuempunktem">
    <w:name w:val="Z/LIT – zm. lit. artykułem (punktem)"/>
    <w:basedOn w:val="LITlitera"/>
    <w:uiPriority w:val="32"/>
    <w:qFormat/>
    <w:rsid w:val="00C3675A"/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C3675A"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C3675A"/>
    <w:pPr>
      <w:ind w:left="1497"/>
    </w:pPr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C3675A"/>
    <w:pPr>
      <w:ind w:left="1304"/>
    </w:p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C3675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C3675A"/>
    <w:pPr>
      <w:ind w:left="1701"/>
    </w:p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C3675A"/>
    <w:pPr>
      <w:ind w:left="510"/>
    </w:pPr>
  </w:style>
  <w:style w:type="paragraph" w:customStyle="1" w:styleId="ZPKTzmpktartykuempunktem">
    <w:name w:val="Z/PKT – zm. pkt artykułem (punktem)"/>
    <w:basedOn w:val="PKTpunkt"/>
    <w:uiPriority w:val="31"/>
    <w:qFormat/>
    <w:rsid w:val="00C3675A"/>
    <w:pPr>
      <w:ind w:left="1020"/>
    </w:pPr>
  </w:style>
  <w:style w:type="paragraph" w:customStyle="1" w:styleId="ZROZDZODDZOZNzmoznrozdzoddzartykuempunktem">
    <w:name w:val="Z/ROZDZ(ODDZ)_OZN – zm. ozn. rozdz. (oddz.) artykułem (punktem)"/>
    <w:next w:val="Normalny"/>
    <w:uiPriority w:val="29"/>
    <w:qFormat/>
    <w:rsid w:val="00C3675A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C3675A"/>
    <w:pPr>
      <w:spacing w:after="120"/>
      <w:ind w:left="510"/>
    </w:pPr>
    <w:rPr>
      <w:b w:val="0"/>
    </w:r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C3675A"/>
    <w:pPr>
      <w:ind w:left="1021"/>
    </w:p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C3675A"/>
    <w:pPr>
      <w:ind w:left="90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C3675A"/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C3675A"/>
    <w:pPr>
      <w:ind w:left="1894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Normalny"/>
    <w:uiPriority w:val="28"/>
    <w:qFormat/>
    <w:rsid w:val="00C3675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C3675A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C3675A"/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C3675A"/>
    <w:pPr>
      <w:ind w:left="510"/>
    </w:p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C3675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C3675A"/>
    <w:pPr>
      <w:ind w:left="3051"/>
    </w:p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C3675A"/>
    <w:pPr>
      <w:ind w:left="3561"/>
    </w:pPr>
    <w:rPr>
      <w:rFonts w:ascii="Times New Roman" w:hAnsi="Times New Roman"/>
      <w:lang w:val="en-US"/>
    </w:r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C3675A"/>
    <w:pPr>
      <w:ind w:left="2574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C3675A"/>
    <w:pPr>
      <w:ind w:left="2256"/>
    </w:pPr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C3675A"/>
    <w:pPr>
      <w:ind w:left="2290" w:hanging="510"/>
    </w:pPr>
    <w:rPr>
      <w:rFonts w:ascii="Times New Roman" w:hAnsi="Times New Roman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C3675A"/>
    <w:pPr>
      <w:ind w:left="1780" w:firstLine="510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C3675A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Normalny"/>
    <w:uiPriority w:val="61"/>
    <w:qFormat/>
    <w:rsid w:val="00C3675A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Normalny"/>
    <w:uiPriority w:val="90"/>
    <w:qFormat/>
    <w:rsid w:val="00C3675A"/>
    <w:pPr>
      <w:ind w:left="2291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C3675A"/>
    <w:pPr>
      <w:ind w:left="1780"/>
    </w:pPr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C3675A"/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C3675A"/>
    <w:pPr>
      <w:ind w:left="2654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C3675A"/>
    <w:pPr>
      <w:ind w:left="3164" w:firstLine="0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C3675A"/>
    <w:pPr>
      <w:ind w:left="2177"/>
    </w:p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C3675A"/>
    <w:pPr>
      <w:ind w:left="2767"/>
    </w:pPr>
    <w:rPr>
      <w:rFonts w:ascii="Times New Roman" w:hAnsi="Times New Roman"/>
    </w:r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C3675A"/>
    <w:pPr>
      <w:ind w:left="2291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C3675A"/>
    <w:pPr>
      <w:ind w:left="1780" w:firstLine="0"/>
    </w:pPr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C3675A"/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C3675A"/>
    <w:pPr>
      <w:ind w:left="2257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C3675A"/>
    <w:pPr>
      <w:ind w:left="2654"/>
    </w:p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C3675A"/>
    <w:pPr>
      <w:ind w:left="3164"/>
    </w:pPr>
    <w:rPr>
      <w:rFonts w:ascii="Times New Roman" w:hAnsi="Times New Roman"/>
      <w:lang w:val="en-US"/>
    </w:r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C3675A"/>
    <w:pPr>
      <w:ind w:left="2767" w:firstLine="0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C3675A"/>
    <w:pPr>
      <w:ind w:left="1383"/>
    </w:p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C3675A"/>
    <w:rPr>
      <w:rFonts w:ascii="Times New Roman" w:hAnsi="Times New Roman"/>
    </w:r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C3675A"/>
    <w:pPr>
      <w:ind w:left="1780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C3675A"/>
    <w:pPr>
      <w:ind w:left="2291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C3675A"/>
    <w:pPr>
      <w:ind w:left="2688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C3675A"/>
    <w:pPr>
      <w:ind w:left="3085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Normalny"/>
    <w:uiPriority w:val="45"/>
    <w:qFormat/>
    <w:rsid w:val="00C3675A"/>
    <w:pPr>
      <w:ind w:left="987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Normalny"/>
    <w:uiPriority w:val="54"/>
    <w:qFormat/>
    <w:rsid w:val="00C3675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Normalny"/>
    <w:uiPriority w:val="81"/>
    <w:qFormat/>
    <w:rsid w:val="00C3675A"/>
    <w:pPr>
      <w:ind w:left="1780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Normalny"/>
    <w:uiPriority w:val="45"/>
    <w:qFormat/>
    <w:rsid w:val="00C3675A"/>
    <w:pPr>
      <w:ind w:left="987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C3675A"/>
    <w:pPr>
      <w:ind w:left="1383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C3675A"/>
    <w:pPr>
      <w:ind w:left="1780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C3675A"/>
    <w:pPr>
      <w:ind w:left="2291" w:firstLine="0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C3675A"/>
    <w:pPr>
      <w:ind w:left="2177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C3675A"/>
    <w:pPr>
      <w:ind w:left="1780" w:firstLine="510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Normalny"/>
    <w:uiPriority w:val="53"/>
    <w:qFormat/>
    <w:rsid w:val="00C3675A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Normalny"/>
    <w:uiPriority w:val="62"/>
    <w:qFormat/>
    <w:rsid w:val="00C3675A"/>
    <w:pPr>
      <w:ind w:left="1383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C3675A"/>
    <w:pPr>
      <w:ind w:left="1780"/>
    </w:pPr>
  </w:style>
  <w:style w:type="paragraph" w:customStyle="1" w:styleId="ZLIT2TIRzmpodwtirliter">
    <w:name w:val="Z_LIT/2TIR – zm. podw. tir. literą"/>
    <w:basedOn w:val="TIRtiret"/>
    <w:uiPriority w:val="75"/>
    <w:qFormat/>
    <w:rsid w:val="00C3675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C3675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C3675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C3675A"/>
    <w:pPr>
      <w:ind w:left="2767"/>
    </w:pPr>
  </w:style>
  <w:style w:type="paragraph" w:customStyle="1" w:styleId="ZLITUSTzmustliter">
    <w:name w:val="Z_LIT/UST(§) – zm. ust. (§) literą"/>
    <w:basedOn w:val="USTustnpkodeksu"/>
    <w:uiPriority w:val="46"/>
    <w:qFormat/>
    <w:rsid w:val="00C3675A"/>
    <w:pPr>
      <w:ind w:left="987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C3675A"/>
    <w:rPr>
      <w:rFonts w:ascii="Times New Roman" w:hAnsi="Times New Roman"/>
    </w:r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C3675A"/>
    <w:pPr>
      <w:ind w:left="987"/>
    </w:pPr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C3675A"/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C3675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C3675A"/>
    <w:pPr>
      <w:ind w:left="2370" w:firstLine="0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C3675A"/>
    <w:pPr>
      <w:ind w:left="1383" w:firstLine="0"/>
    </w:pPr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C3675A"/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C3675A"/>
    <w:pPr>
      <w:ind w:left="1497"/>
    </w:pPr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C3675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C3675A"/>
    <w:pPr>
      <w:ind w:left="1463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C3675A"/>
    <w:pPr>
      <w:ind w:left="1973"/>
    </w:p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C3675A"/>
    <w:pPr>
      <w:ind w:firstLine="0"/>
    </w:pPr>
    <w:rPr>
      <w:rFonts w:ascii="Times New Roman" w:hAnsi="Times New Roman"/>
    </w:rPr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C3675A"/>
    <w:pPr>
      <w:ind w:left="987"/>
    </w:pPr>
  </w:style>
  <w:style w:type="paragraph" w:customStyle="1" w:styleId="ZLITLITzmlitliter">
    <w:name w:val="Z_LIT/LIT – zm. lit. literą"/>
    <w:basedOn w:val="LITlitera"/>
    <w:uiPriority w:val="48"/>
    <w:qFormat/>
    <w:rsid w:val="00C3675A"/>
    <w:pPr>
      <w:ind w:left="1463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C3675A"/>
    <w:pPr>
      <w:ind w:left="1973"/>
    </w:pPr>
  </w:style>
  <w:style w:type="paragraph" w:customStyle="1" w:styleId="ZLITPKTzmpktliter">
    <w:name w:val="Z_LIT/PKT – zm. pkt literą"/>
    <w:basedOn w:val="PKTpunkt"/>
    <w:uiPriority w:val="47"/>
    <w:qFormat/>
    <w:rsid w:val="00C3675A"/>
    <w:pPr>
      <w:ind w:left="1497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C3675A"/>
    <w:pPr>
      <w:ind w:left="1497"/>
    </w:pPr>
  </w:style>
  <w:style w:type="paragraph" w:customStyle="1" w:styleId="ZLITTIRzmtirliter">
    <w:name w:val="Z_LIT/TIR – zm. tir. literą"/>
    <w:basedOn w:val="TIRtiret"/>
    <w:uiPriority w:val="49"/>
    <w:qFormat/>
    <w:rsid w:val="00C3675A"/>
  </w:style>
  <w:style w:type="paragraph" w:customStyle="1" w:styleId="ZLITTIRwLITzmtirwlitliter">
    <w:name w:val="Z_LIT/TIR_w_LIT – zm. tir. w lit. literą"/>
    <w:basedOn w:val="TIRtiret"/>
    <w:uiPriority w:val="49"/>
    <w:qFormat/>
    <w:rsid w:val="00C3675A"/>
    <w:pPr>
      <w:ind w:left="1860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C3675A"/>
    <w:pPr>
      <w:ind w:left="2370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Normalny"/>
    <w:uiPriority w:val="44"/>
    <w:qFormat/>
    <w:rsid w:val="00C3675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C3675A"/>
    <w:pPr>
      <w:ind w:left="987"/>
    </w:pPr>
  </w:style>
  <w:style w:type="paragraph" w:customStyle="1" w:styleId="ZTIR2TIRzmpodwtirtiret">
    <w:name w:val="Z_TIR/2TIR – zm. podw. tir. tiret"/>
    <w:basedOn w:val="TIRtiret"/>
    <w:uiPriority w:val="78"/>
    <w:qFormat/>
    <w:rsid w:val="00C3675A"/>
    <w:pPr>
      <w:ind w:left="178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C3675A"/>
    <w:pPr>
      <w:ind w:left="2654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C3675A"/>
    <w:pPr>
      <w:ind w:left="3164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C3675A"/>
    <w:pPr>
      <w:ind w:left="2177"/>
    </w:pPr>
  </w:style>
  <w:style w:type="paragraph" w:customStyle="1" w:styleId="ZTIRPKTzmpkttiret">
    <w:name w:val="Z_TIR/PKT – zm. pkt tiret"/>
    <w:basedOn w:val="PKTpunkt"/>
    <w:uiPriority w:val="56"/>
    <w:qFormat/>
    <w:rsid w:val="00C3675A"/>
    <w:pPr>
      <w:ind w:left="1893"/>
    </w:pPr>
  </w:style>
  <w:style w:type="paragraph" w:customStyle="1" w:styleId="ZTIRARTzmarttiret">
    <w:name w:val="Z_TIR/ART(§) – zm. art. (§) tiret"/>
    <w:basedOn w:val="ZTIRPKTzmpkttiret"/>
    <w:uiPriority w:val="55"/>
    <w:qFormat/>
    <w:rsid w:val="00C3675A"/>
    <w:pPr>
      <w:ind w:left="1383" w:firstLine="510"/>
    </w:pPr>
    <w:rPr>
      <w:rFonts w:ascii="Times New Roman" w:hAnsi="Times New Roman"/>
    </w:rPr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C3675A"/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C3675A"/>
    <w:pPr>
      <w:ind w:left="2257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C3675A"/>
    <w:pPr>
      <w:ind w:left="2767" w:firstLine="0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C3675A"/>
    <w:pPr>
      <w:ind w:left="1780"/>
    </w:pPr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C3675A"/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C3675A"/>
    <w:pPr>
      <w:ind w:left="1860"/>
    </w:pPr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C3675A"/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C3675A"/>
    <w:pPr>
      <w:ind w:left="1860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C3675A"/>
    <w:pPr>
      <w:ind w:left="2257"/>
    </w:p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C3675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C3675A"/>
    <w:pPr>
      <w:ind w:left="2336" w:firstLine="0"/>
    </w:pPr>
  </w:style>
  <w:style w:type="paragraph" w:customStyle="1" w:styleId="ZTIRDZOZNzmozndziautiret">
    <w:name w:val="Z_TIR/DZ_OZN – zm. ozn. działu tiret"/>
    <w:basedOn w:val="ZLITTYTDZOZNzmozntytuudziauliter"/>
    <w:next w:val="Normalny"/>
    <w:uiPriority w:val="54"/>
    <w:qFormat/>
    <w:rsid w:val="00C3675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C3675A"/>
    <w:pPr>
      <w:ind w:left="1383"/>
    </w:pPr>
  </w:style>
  <w:style w:type="paragraph" w:customStyle="1" w:styleId="ZTIRLITzmlittiret">
    <w:name w:val="Z_TIR/LIT – zm. lit. tiret"/>
    <w:basedOn w:val="LITlitera"/>
    <w:uiPriority w:val="57"/>
    <w:qFormat/>
    <w:rsid w:val="00C3675A"/>
    <w:pPr>
      <w:ind w:left="1859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C3675A"/>
    <w:pPr>
      <w:ind w:left="2336"/>
    </w:p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C3675A"/>
    <w:pPr>
      <w:ind w:left="1894"/>
    </w:pPr>
  </w:style>
  <w:style w:type="paragraph" w:customStyle="1" w:styleId="ZTIRTIRzmtirtiret">
    <w:name w:val="Z_TIR/TIR – zm. tir. tiret"/>
    <w:basedOn w:val="TIRtiret"/>
    <w:uiPriority w:val="57"/>
    <w:qFormat/>
    <w:rsid w:val="00C3675A"/>
    <w:pPr>
      <w:ind w:left="1780"/>
    </w:pPr>
  </w:style>
  <w:style w:type="paragraph" w:customStyle="1" w:styleId="ZTIRUSTzmusttiret">
    <w:name w:val="Z_TIR/UST(§) – zm. ust. (§) tiret"/>
    <w:basedOn w:val="ZTIRARTzmarttiret"/>
    <w:uiPriority w:val="55"/>
    <w:qFormat/>
    <w:rsid w:val="00C3675A"/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C3675A"/>
  </w:style>
  <w:style w:type="paragraph" w:customStyle="1" w:styleId="ZZPKTzmianazmpkt">
    <w:name w:val="ZZ/PKT – zmiana zm. pkt"/>
    <w:basedOn w:val="ZPKTzmpktartykuempunktem"/>
    <w:uiPriority w:val="66"/>
    <w:qFormat/>
    <w:rsid w:val="00C3675A"/>
    <w:pPr>
      <w:ind w:left="2404"/>
    </w:pPr>
  </w:style>
  <w:style w:type="paragraph" w:customStyle="1" w:styleId="ZZLITzmianazmlit">
    <w:name w:val="ZZ/LIT – zmiana zm. lit."/>
    <w:basedOn w:val="ZZPKTzmianazmpkt"/>
    <w:uiPriority w:val="67"/>
    <w:qFormat/>
    <w:rsid w:val="00C3675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C3675A"/>
    <w:pPr>
      <w:ind w:left="2291" w:hanging="397"/>
    </w:pPr>
  </w:style>
  <w:style w:type="paragraph" w:customStyle="1" w:styleId="ZZCZWSP2TIRzmianazmczciwsppodwtir">
    <w:name w:val="ZZ/CZ_WSP_2TIR – zmiana zm. części wsp. podw. tir."/>
    <w:basedOn w:val="ZZTIRzmianazmtir"/>
    <w:next w:val="Normalny"/>
    <w:uiPriority w:val="94"/>
    <w:qFormat/>
    <w:rsid w:val="00C3675A"/>
    <w:pPr>
      <w:ind w:left="1894" w:firstLine="0"/>
    </w:pPr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C3675A"/>
    <w:pPr>
      <w:ind w:left="2291" w:hanging="397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C3675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C3675A"/>
    <w:pPr>
      <w:ind w:left="3164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C3675A"/>
    <w:pPr>
      <w:ind w:left="3674"/>
    </w:pPr>
  </w:style>
  <w:style w:type="paragraph" w:customStyle="1" w:styleId="ZZARTzmianazmart">
    <w:name w:val="ZZ/ART(§) – zmiana zm. art. (§)"/>
    <w:basedOn w:val="ZARTzmartartykuempunktem"/>
    <w:uiPriority w:val="65"/>
    <w:qFormat/>
    <w:rsid w:val="00C3675A"/>
    <w:pPr>
      <w:ind w:left="1894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C3675A"/>
    <w:pPr>
      <w:ind w:firstLine="0"/>
    </w:pPr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C3675A"/>
  </w:style>
  <w:style w:type="paragraph" w:customStyle="1" w:styleId="ZZCYTzmianazmcytatunpprzysigi">
    <w:name w:val="ZZ/CYT – zmiana zm. cytatu np. przysięgi"/>
    <w:basedOn w:val="ZZFRAGzmianazmfragmentunpzdania"/>
    <w:next w:val="Normalny"/>
    <w:uiPriority w:val="71"/>
    <w:qFormat/>
    <w:rsid w:val="00C3675A"/>
    <w:pPr>
      <w:ind w:left="2404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C3675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C3675A"/>
    <w:pPr>
      <w:ind w:left="3277" w:firstLine="0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C3675A"/>
    <w:pPr>
      <w:ind w:left="2291" w:firstLine="0"/>
    </w:pPr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C3675A"/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C3675A"/>
    <w:pPr>
      <w:ind w:left="2880"/>
    </w:pPr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C3675A"/>
    <w:pPr>
      <w:ind w:left="2404" w:firstLine="0"/>
    </w:pPr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C3675A"/>
  </w:style>
  <w:style w:type="paragraph" w:customStyle="1" w:styleId="ZZTIRwLITzmianazmtirwlit">
    <w:name w:val="ZZ/TIR_w_LIT – zmiana zm. tir. w lit."/>
    <w:basedOn w:val="ZZTIRzmianazmtir"/>
    <w:uiPriority w:val="67"/>
    <w:qFormat/>
    <w:rsid w:val="00C3675A"/>
    <w:pPr>
      <w:ind w:left="276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C3675A"/>
    <w:pPr>
      <w:ind w:left="2370" w:firstLine="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C3675A"/>
    <w:pPr>
      <w:ind w:left="3277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C3675A"/>
    <w:pPr>
      <w:ind w:left="2880" w:firstLine="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C3675A"/>
    <w:pPr>
      <w:spacing w:before="0"/>
      <w:ind w:left="1894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C3675A"/>
    <w:pPr>
      <w:ind w:left="3198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Normalny"/>
    <w:uiPriority w:val="64"/>
    <w:qFormat/>
    <w:rsid w:val="00C3675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C3675A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C3675A"/>
    <w:pPr>
      <w:ind w:left="240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C3675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C3675A"/>
    <w:pPr>
      <w:ind w:left="1894"/>
    </w:pPr>
  </w:style>
  <w:style w:type="paragraph" w:customStyle="1" w:styleId="ZZUSTzmianazmust">
    <w:name w:val="ZZ/UST(§) – zmiana zm. ust. (§)"/>
    <w:basedOn w:val="ZZARTzmianazmart"/>
    <w:uiPriority w:val="65"/>
    <w:qFormat/>
    <w:rsid w:val="00C3675A"/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C3675A"/>
    <w:pPr>
      <w:ind w:left="2404"/>
    </w:pPr>
  </w:style>
  <w:style w:type="character" w:customStyle="1" w:styleId="articletitle">
    <w:name w:val="articletitle"/>
    <w:basedOn w:val="Domylnaczcionkaakapitu"/>
    <w:rsid w:val="0083063A"/>
  </w:style>
  <w:style w:type="character" w:customStyle="1" w:styleId="footnote">
    <w:name w:val="footnote"/>
    <w:basedOn w:val="Domylnaczcionkaakapitu"/>
    <w:rsid w:val="0083063A"/>
  </w:style>
  <w:style w:type="character" w:customStyle="1" w:styleId="Bodytext2Italic">
    <w:name w:val="Body text (2) + Italic"/>
    <w:rsid w:val="002620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5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5469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53815">
              <w:marLeft w:val="0"/>
              <w:marRight w:val="0"/>
              <w:marTop w:val="0"/>
              <w:marBottom w:val="0"/>
              <w:divBdr>
                <w:top w:val="single" w:sz="6" w:space="0" w:color="BCBCBC"/>
                <w:left w:val="single" w:sz="6" w:space="0" w:color="BCBCBC"/>
                <w:bottom w:val="single" w:sz="6" w:space="0" w:color="BCBCBC"/>
                <w:right w:val="single" w:sz="6" w:space="0" w:color="BCBCBC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1D8C8-C314-4273-89DC-12D6CD5D3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3847</Words>
  <Characters>23084</Characters>
  <Application>Microsoft Office Word</Application>
  <DocSecurity>4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cp:lastModifiedBy>Perzyńska Ewa</cp:lastModifiedBy>
  <cp:revision>2</cp:revision>
  <cp:lastPrinted>2019-04-19T08:54:00Z</cp:lastPrinted>
  <dcterms:created xsi:type="dcterms:W3CDTF">2019-04-23T06:39:00Z</dcterms:created>
  <dcterms:modified xsi:type="dcterms:W3CDTF">2019-04-23T06:39:00Z</dcterms:modified>
</cp:coreProperties>
</file>