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ADF64" w14:textId="6CE4FFE7" w:rsidR="008D09DB" w:rsidRPr="00E83C1B" w:rsidRDefault="008D09DB" w:rsidP="008D09DB">
      <w:pPr>
        <w:pStyle w:val="OZNPROJEKTUwskazaniedatylubwersjiprojektu"/>
      </w:pPr>
      <w:r w:rsidRPr="00E83C1B">
        <w:t>Projekt z dnia</w:t>
      </w:r>
      <w:r w:rsidR="002C7DDB">
        <w:t xml:space="preserve"> </w:t>
      </w:r>
      <w:r w:rsidR="005437FD">
        <w:t>1</w:t>
      </w:r>
      <w:r w:rsidR="00FE7B7E">
        <w:t>6</w:t>
      </w:r>
      <w:r w:rsidR="005437FD">
        <w:t xml:space="preserve"> listopada</w:t>
      </w:r>
      <w:r w:rsidR="00B80A78">
        <w:t xml:space="preserve"> </w:t>
      </w:r>
      <w:r w:rsidR="00094BDA">
        <w:t>2022</w:t>
      </w:r>
      <w:r w:rsidRPr="00E83C1B">
        <w:t> r.</w:t>
      </w:r>
    </w:p>
    <w:p w14:paraId="6B98CE4D" w14:textId="77777777" w:rsidR="008D09DB" w:rsidRPr="00E83C1B" w:rsidRDefault="008D09DB" w:rsidP="008D09DB">
      <w:pPr>
        <w:pStyle w:val="OZNRODZAKTUtznustawalubrozporzdzenieiorganwydajcy"/>
      </w:pPr>
    </w:p>
    <w:p w14:paraId="602F4B0B" w14:textId="77777777" w:rsidR="008D09DB" w:rsidRPr="00E83C1B" w:rsidRDefault="008D09DB" w:rsidP="008D09DB">
      <w:pPr>
        <w:pStyle w:val="OZNRODZAKTUtznustawalubrozporzdzenieiorganwydajcy"/>
      </w:pPr>
      <w:r w:rsidRPr="00E83C1B">
        <w:t>USTAWA</w:t>
      </w:r>
    </w:p>
    <w:p w14:paraId="115ED491" w14:textId="77777777" w:rsidR="008D09DB" w:rsidRPr="00E83C1B" w:rsidRDefault="008D09DB" w:rsidP="008D09DB">
      <w:pPr>
        <w:pStyle w:val="DATAAKTUdatauchwalenialubwydaniaaktu"/>
      </w:pPr>
      <w:r w:rsidRPr="00E83C1B">
        <w:t>z dnia …………………………… r.</w:t>
      </w:r>
    </w:p>
    <w:p w14:paraId="7E0D83E8" w14:textId="77777777" w:rsidR="008D09DB" w:rsidRPr="00E83C1B" w:rsidRDefault="008D09DB" w:rsidP="008D09DB">
      <w:pPr>
        <w:pStyle w:val="TYTUAKTUprzedmiotregulacjiustawylubrozporzdzenia"/>
      </w:pPr>
      <w:r w:rsidRPr="00E83C1B">
        <w:t>o zmianie ustawy – Prawo budowlane oraz niektórych innych ustaw</w:t>
      </w:r>
      <w:r w:rsidRPr="001A3637">
        <w:rPr>
          <w:rStyle w:val="IGPindeksgrnyipogrubienie"/>
        </w:rPr>
        <w:footnoteReference w:id="1"/>
      </w:r>
      <w:bookmarkStart w:id="0" w:name="_Hlk95204138"/>
      <w:r w:rsidRPr="001A3637">
        <w:rPr>
          <w:rStyle w:val="IGPindeksgrnyipogrubienie"/>
        </w:rPr>
        <w:t>)</w:t>
      </w:r>
      <w:bookmarkEnd w:id="0"/>
    </w:p>
    <w:p w14:paraId="678A5530" w14:textId="2A190417" w:rsidR="008D09DB" w:rsidRPr="00E83C1B" w:rsidRDefault="008D09DB" w:rsidP="008D09DB">
      <w:pPr>
        <w:pStyle w:val="ARTartustawynprozporzdzenia"/>
      </w:pPr>
      <w:r w:rsidRPr="00E83C1B">
        <w:rPr>
          <w:rStyle w:val="Ppogrubienie"/>
        </w:rPr>
        <w:t>Art. 1.</w:t>
      </w:r>
      <w:r w:rsidRPr="00E83C1B">
        <w:t xml:space="preserve"> W ustawie z dnia 7 lipca 1994 r. </w:t>
      </w:r>
      <w:bookmarkStart w:id="1" w:name="_Hlk76562004"/>
      <w:r w:rsidRPr="00E83C1B">
        <w:t xml:space="preserve">– </w:t>
      </w:r>
      <w:bookmarkEnd w:id="1"/>
      <w:r w:rsidRPr="00E83C1B">
        <w:t>Prawo budowlane (</w:t>
      </w:r>
      <w:r w:rsidR="0063235E">
        <w:t>Dz. U.</w:t>
      </w:r>
      <w:r w:rsidRPr="00E83C1B">
        <w:t xml:space="preserve"> z 202</w:t>
      </w:r>
      <w:r w:rsidR="00161C69" w:rsidRPr="00E83C1B">
        <w:t>1</w:t>
      </w:r>
      <w:r w:rsidRPr="00E83C1B">
        <w:t> r.</w:t>
      </w:r>
      <w:r w:rsidR="0063235E">
        <w:t xml:space="preserve"> poz. </w:t>
      </w:r>
      <w:r w:rsidR="00161C69" w:rsidRPr="00E83C1B">
        <w:t>235</w:t>
      </w:r>
      <w:r w:rsidR="0063235E" w:rsidRPr="00E83C1B">
        <w:t>1</w:t>
      </w:r>
      <w:r w:rsidR="00C049F7">
        <w:t>, z późn. zm.</w:t>
      </w:r>
      <w:r w:rsidR="00C049F7">
        <w:rPr>
          <w:rStyle w:val="Odwoanieprzypisudolnego"/>
        </w:rPr>
        <w:footnoteReference w:id="2"/>
      </w:r>
      <w:r w:rsidR="00C049F7" w:rsidRPr="00C049F7">
        <w:rPr>
          <w:rStyle w:val="IGindeksgrny"/>
        </w:rPr>
        <w:t>)</w:t>
      </w:r>
      <w:r w:rsidRPr="00E83C1B">
        <w:t>) wprowadza się następujące zmiany:</w:t>
      </w:r>
    </w:p>
    <w:p w14:paraId="6E70E164" w14:textId="77777777" w:rsidR="00005702" w:rsidRDefault="00780F0F" w:rsidP="00A30F69">
      <w:pPr>
        <w:pStyle w:val="PKTpunkt"/>
      </w:pPr>
      <w:r w:rsidRPr="00780F0F">
        <w:t>1)</w:t>
      </w:r>
      <w:r w:rsidRPr="00780F0F">
        <w:tab/>
      </w:r>
      <w:r w:rsidR="008E156E" w:rsidRPr="00A30F69">
        <w:t>w</w:t>
      </w:r>
      <w:r w:rsidR="0063235E">
        <w:t xml:space="preserve"> art. </w:t>
      </w:r>
      <w:r w:rsidR="00777E27" w:rsidRPr="00A30F69">
        <w:t>3</w:t>
      </w:r>
      <w:r w:rsidR="00005702">
        <w:t>:</w:t>
      </w:r>
    </w:p>
    <w:p w14:paraId="2E3EFE54" w14:textId="46968BD9" w:rsidR="00005702" w:rsidRDefault="00005702" w:rsidP="005130E3">
      <w:pPr>
        <w:pStyle w:val="LITlitera"/>
      </w:pPr>
      <w:r>
        <w:t>a)</w:t>
      </w:r>
      <w:r w:rsidR="005130E3">
        <w:tab/>
      </w:r>
      <w:r w:rsidR="0062092D" w:rsidRPr="00A30F69">
        <w:t>po</w:t>
      </w:r>
      <w:r w:rsidR="0063235E">
        <w:t xml:space="preserve"> pkt </w:t>
      </w:r>
      <w:r>
        <w:t>5a dodaje się pkt 5b i 5c w brzmieniu:</w:t>
      </w:r>
    </w:p>
    <w:p w14:paraId="4653C4D1" w14:textId="5E040B8C" w:rsidR="00CB6930" w:rsidRDefault="00B50C9F" w:rsidP="005130E3">
      <w:pPr>
        <w:pStyle w:val="ZLITPKTzmpktliter"/>
      </w:pPr>
      <w:r>
        <w:t>,,</w:t>
      </w:r>
      <w:r w:rsidR="00005702">
        <w:t>5b)</w:t>
      </w:r>
      <w:r w:rsidR="005130E3">
        <w:tab/>
      </w:r>
      <w:r w:rsidR="00CB6930" w:rsidRPr="00CB6930">
        <w:t xml:space="preserve">przydomowym schronie – należy przez to rozumieć wolnostojącą budowlę ochronną o konstrukcji zamkniętej i hermetycznej, o powierzchni </w:t>
      </w:r>
      <w:r w:rsidR="008C529B">
        <w:t>użytkowej</w:t>
      </w:r>
      <w:r w:rsidR="008C529B" w:rsidRPr="00CB6930">
        <w:t xml:space="preserve"> </w:t>
      </w:r>
      <w:r w:rsidR="00CB6930" w:rsidRPr="00CB6930">
        <w:t>do 35</w:t>
      </w:r>
      <w:r w:rsidR="000C004D">
        <w:t xml:space="preserve"> </w:t>
      </w:r>
      <w:r w:rsidR="000C004D" w:rsidRPr="008D4FA5">
        <w:t>m</w:t>
      </w:r>
      <w:r w:rsidR="000C004D" w:rsidRPr="001F2D04">
        <w:rPr>
          <w:rStyle w:val="IGindeksgrny"/>
        </w:rPr>
        <w:t>2</w:t>
      </w:r>
      <w:r w:rsidR="00CB6930" w:rsidRPr="00CB6930">
        <w:t xml:space="preserve"> przeznaczoną do ochrony użytkowników budynku mieszkalnego </w:t>
      </w:r>
      <w:r w:rsidR="008C529B" w:rsidRPr="008C529B">
        <w:t xml:space="preserve">jednorodzinnego </w:t>
      </w:r>
      <w:r w:rsidR="00CB6930" w:rsidRPr="00CB6930">
        <w:t>przed skutkami założonych zagrożeń militarnych, ekstremalnych zjawisk pogodowych i skażeń, znajdującą się pod ziemią</w:t>
      </w:r>
      <w:r w:rsidR="000A0D39">
        <w:t xml:space="preserve"> lub </w:t>
      </w:r>
      <w:r w:rsidR="00CB6930" w:rsidRPr="00CB6930">
        <w:t>częściowo zagłębioną w gruncie</w:t>
      </w:r>
      <w:r w:rsidR="00CB6930">
        <w:t>;</w:t>
      </w:r>
    </w:p>
    <w:p w14:paraId="3102A81B" w14:textId="56432F01" w:rsidR="00005702" w:rsidRDefault="00CB6930" w:rsidP="005130E3">
      <w:pPr>
        <w:pStyle w:val="ZLITPKTzmpktliter"/>
      </w:pPr>
      <w:r>
        <w:t>5c)</w:t>
      </w:r>
      <w:r w:rsidR="005130E3">
        <w:tab/>
      </w:r>
      <w:r w:rsidRPr="00CB6930">
        <w:t xml:space="preserve">przydomowym ukryciu doraźnym – należy przez to rozumieć wolnostojącą budowlę ochronną o konstrukcji niehermetycznej, o powierzchni </w:t>
      </w:r>
      <w:r w:rsidR="008C529B">
        <w:t xml:space="preserve">użytkowej </w:t>
      </w:r>
      <w:r w:rsidRPr="00CB6930">
        <w:t xml:space="preserve">do 35 </w:t>
      </w:r>
      <w:r w:rsidR="000C004D" w:rsidRPr="008D4FA5">
        <w:t>m</w:t>
      </w:r>
      <w:r w:rsidR="000C004D" w:rsidRPr="001F2D04">
        <w:rPr>
          <w:rStyle w:val="IGindeksgrny"/>
        </w:rPr>
        <w:t>2</w:t>
      </w:r>
      <w:r w:rsidR="000C004D">
        <w:rPr>
          <w:rStyle w:val="IGindeksgrny"/>
        </w:rPr>
        <w:t xml:space="preserve"> </w:t>
      </w:r>
      <w:r w:rsidRPr="00CB6930">
        <w:t xml:space="preserve">przeznaczoną do ochrony użytkowników budynku mieszkalnego </w:t>
      </w:r>
      <w:r w:rsidR="008C529B">
        <w:t xml:space="preserve">jednorodzinnego </w:t>
      </w:r>
      <w:r w:rsidRPr="00CB6930">
        <w:t xml:space="preserve">przed skutkami założonych zagrożeń militarnych i </w:t>
      </w:r>
      <w:r w:rsidRPr="00CB6930">
        <w:lastRenderedPageBreak/>
        <w:t>ekstremalnych zjawisk pogodowych, znajdującą się pod ziemią</w:t>
      </w:r>
      <w:r w:rsidR="008C529B">
        <w:t xml:space="preserve"> lub</w:t>
      </w:r>
      <w:r w:rsidR="008C529B" w:rsidRPr="00CB6930">
        <w:t xml:space="preserve"> </w:t>
      </w:r>
      <w:r w:rsidRPr="00CB6930">
        <w:t>częściowo zagłębioną w gruncie</w:t>
      </w:r>
      <w:r>
        <w:t>;</w:t>
      </w:r>
      <w:r w:rsidR="005130E3" w:rsidRPr="008D4FA5">
        <w:t>”</w:t>
      </w:r>
      <w:r>
        <w:t>,</w:t>
      </w:r>
    </w:p>
    <w:p w14:paraId="01886C91" w14:textId="6A6F22C9" w:rsidR="00CD1889" w:rsidRPr="00A30F69" w:rsidRDefault="00CD1889" w:rsidP="005130E3">
      <w:pPr>
        <w:pStyle w:val="LITlitera"/>
      </w:pPr>
      <w:r>
        <w:t>b)</w:t>
      </w:r>
      <w:r w:rsidR="005130E3">
        <w:tab/>
      </w:r>
      <w:r>
        <w:t xml:space="preserve">po pkt </w:t>
      </w:r>
      <w:r w:rsidRPr="00A30F69">
        <w:t>23</w:t>
      </w:r>
      <w:r>
        <w:t> </w:t>
      </w:r>
      <w:r w:rsidRPr="00A30F69">
        <w:t>dodaje się</w:t>
      </w:r>
      <w:r>
        <w:t xml:space="preserve"> pkt </w:t>
      </w:r>
      <w:r w:rsidRPr="00A30F69">
        <w:t>24</w:t>
      </w:r>
      <w:r w:rsidRPr="00E83C1B">
        <w:t>–</w:t>
      </w:r>
      <w:r w:rsidRPr="00A30F69">
        <w:t>2</w:t>
      </w:r>
      <w:r w:rsidR="008966A7">
        <w:t>5</w:t>
      </w:r>
      <w:r>
        <w:t xml:space="preserve"> w </w:t>
      </w:r>
      <w:r w:rsidRPr="00A30F69">
        <w:t>brzmieniu:</w:t>
      </w:r>
    </w:p>
    <w:p w14:paraId="69B998FE" w14:textId="2A58AF98" w:rsidR="00CD1889" w:rsidRPr="00A92508" w:rsidRDefault="00CD1889" w:rsidP="005130E3">
      <w:pPr>
        <w:pStyle w:val="ZLITPKTzmpktliter"/>
      </w:pPr>
      <w:r w:rsidRPr="0049719C">
        <w:t>„</w:t>
      </w:r>
      <w:r>
        <w:t>24)</w:t>
      </w:r>
      <w:r>
        <w:tab/>
      </w:r>
      <w:r w:rsidRPr="00A92508">
        <w:t xml:space="preserve">ocenie technicznej – należy przez to rozumieć opracowanie </w:t>
      </w:r>
      <w:r>
        <w:t xml:space="preserve">zawierające </w:t>
      </w:r>
      <w:r w:rsidRPr="00A92508">
        <w:t>ocen</w:t>
      </w:r>
      <w:r>
        <w:t>ę</w:t>
      </w:r>
      <w:r w:rsidRPr="00A92508">
        <w:t xml:space="preserve"> określonych zdarzeń, zjawisk lub procesów</w:t>
      </w:r>
      <w:r>
        <w:t xml:space="preserve"> występujących w obiekcie budowlanym, z wyłączeniem</w:t>
      </w:r>
      <w:r w:rsidRPr="00A92508">
        <w:t xml:space="preserve"> przyczyn ich wystąpienia</w:t>
      </w:r>
      <w:r w:rsidR="00873997">
        <w:t>;</w:t>
      </w:r>
      <w:r w:rsidRPr="00A92508">
        <w:t xml:space="preserve"> </w:t>
      </w:r>
    </w:p>
    <w:p w14:paraId="14551425" w14:textId="0C6C2185" w:rsidR="00CD1889" w:rsidRPr="00A318CC" w:rsidRDefault="00CD1889" w:rsidP="005130E3">
      <w:pPr>
        <w:pStyle w:val="ZLITPKTzmpktliter"/>
      </w:pPr>
      <w:r w:rsidRPr="00A318CC">
        <w:t>2</w:t>
      </w:r>
      <w:r w:rsidR="008966A7">
        <w:t>5</w:t>
      </w:r>
      <w:r w:rsidRPr="00A318CC">
        <w:t>)</w:t>
      </w:r>
      <w:r>
        <w:tab/>
      </w:r>
      <w:r w:rsidRPr="008858D4">
        <w:t>ekspertyzie technicznej – należy przez to rozumieć opracowanie, którego celem</w:t>
      </w:r>
      <w:r>
        <w:t xml:space="preserve"> </w:t>
      </w:r>
      <w:r w:rsidRPr="008858D4">
        <w:t>jest ocena stanu technicznego obiektu budowlanego po zaistnieniu okoliczności, które wywołały powstanie w</w:t>
      </w:r>
      <w:r>
        <w:t xml:space="preserve"> tym </w:t>
      </w:r>
      <w:r w:rsidRPr="008858D4">
        <w:t xml:space="preserve">obiekcie uszkodzeń, </w:t>
      </w:r>
      <w:r>
        <w:t>w szczególności</w:t>
      </w:r>
      <w:r w:rsidRPr="008858D4">
        <w:t>: zarysowa</w:t>
      </w:r>
      <w:r>
        <w:t>ń</w:t>
      </w:r>
      <w:r w:rsidRPr="008858D4">
        <w:t>, pęknię</w:t>
      </w:r>
      <w:r>
        <w:t>ć</w:t>
      </w:r>
      <w:r w:rsidRPr="008858D4">
        <w:t>, ugię</w:t>
      </w:r>
      <w:r>
        <w:t>ć lub</w:t>
      </w:r>
      <w:r w:rsidRPr="008858D4">
        <w:t xml:space="preserve"> przemieszcz</w:t>
      </w:r>
      <w:r>
        <w:t>eń</w:t>
      </w:r>
      <w:r w:rsidRPr="008858D4">
        <w:t>; zawiera</w:t>
      </w:r>
      <w:r>
        <w:t>jące</w:t>
      </w:r>
      <w:r w:rsidRPr="008858D4">
        <w:t xml:space="preserve"> dokumentację i ocenę zdarzeń, zjawisk i</w:t>
      </w:r>
      <w:r>
        <w:t> </w:t>
      </w:r>
      <w:r w:rsidRPr="008858D4">
        <w:t xml:space="preserve">procesów, </w:t>
      </w:r>
      <w:r>
        <w:t>które</w:t>
      </w:r>
      <w:r w:rsidRPr="008858D4">
        <w:t xml:space="preserve"> miały miejsce podczas realizacji lub użytkowania obiektu, a</w:t>
      </w:r>
      <w:r>
        <w:t> </w:t>
      </w:r>
      <w:r w:rsidRPr="008858D4">
        <w:t>także inwentaryzację uszkodzeń oraz, w</w:t>
      </w:r>
      <w:r>
        <w:t> </w:t>
      </w:r>
      <w:r w:rsidRPr="008858D4">
        <w:t>zależności od potrzeb, badania specjalistyczne w</w:t>
      </w:r>
      <w:r>
        <w:t> </w:t>
      </w:r>
      <w:r w:rsidRPr="008858D4">
        <w:t>zakresie podłoża gruntowego, badania kontrolne zastosowanych materiałów i</w:t>
      </w:r>
      <w:r>
        <w:t> </w:t>
      </w:r>
      <w:r w:rsidRPr="008858D4">
        <w:t>niezbędne obliczenia statyczne</w:t>
      </w:r>
      <w:r>
        <w:t>,</w:t>
      </w:r>
      <w:r w:rsidRPr="008858D4">
        <w:t xml:space="preserve"> oraz formułuj</w:t>
      </w:r>
      <w:r>
        <w:t>ące</w:t>
      </w:r>
      <w:r w:rsidRPr="008858D4">
        <w:t xml:space="preserve"> wnioski określające główne przyczyny uszkodzeń i</w:t>
      </w:r>
      <w:r>
        <w:t> </w:t>
      </w:r>
      <w:r w:rsidRPr="008858D4">
        <w:t>zalecenia w</w:t>
      </w:r>
      <w:r>
        <w:t> </w:t>
      </w:r>
      <w:r w:rsidRPr="008858D4">
        <w:t>zakresie sposob</w:t>
      </w:r>
      <w:r>
        <w:t>u</w:t>
      </w:r>
      <w:r w:rsidRPr="008858D4">
        <w:t xml:space="preserve"> naprawy </w:t>
      </w:r>
      <w:r>
        <w:t>lub</w:t>
      </w:r>
      <w:r w:rsidRPr="008858D4">
        <w:t> propozycji wzmocnie</w:t>
      </w:r>
      <w:r>
        <w:t>nia</w:t>
      </w:r>
      <w:r w:rsidRPr="008858D4">
        <w:t xml:space="preserve"> uszkodzonych elementów.</w:t>
      </w:r>
      <w:bookmarkStart w:id="2" w:name="_Hlk115605893"/>
      <w:r w:rsidRPr="008D4FA5">
        <w:t>”</w:t>
      </w:r>
      <w:bookmarkEnd w:id="2"/>
      <w:r>
        <w:t>;</w:t>
      </w:r>
    </w:p>
    <w:p w14:paraId="6FADED5C" w14:textId="77777777" w:rsidR="008D4FA5" w:rsidRPr="008D4FA5" w:rsidRDefault="0062092D" w:rsidP="008D4FA5">
      <w:r>
        <w:t>2)</w:t>
      </w:r>
      <w:r w:rsidR="00466DD2">
        <w:tab/>
      </w:r>
      <w:r w:rsidR="008D4FA5">
        <w:t>p</w:t>
      </w:r>
      <w:r w:rsidR="008D4FA5" w:rsidRPr="008D4FA5">
        <w:t>o</w:t>
      </w:r>
      <w:r w:rsidR="0063235E">
        <w:t xml:space="preserve"> art. </w:t>
      </w:r>
      <w:r w:rsidR="00777E27" w:rsidRPr="008D4FA5">
        <w:t>7</w:t>
      </w:r>
      <w:r w:rsidR="00777E27">
        <w:t> </w:t>
      </w:r>
      <w:r w:rsidR="008D4FA5" w:rsidRPr="008D4FA5">
        <w:t>dodaj</w:t>
      </w:r>
      <w:r w:rsidR="0007177D">
        <w:t>e się</w:t>
      </w:r>
      <w:r w:rsidR="0063235E">
        <w:t xml:space="preserve"> art. </w:t>
      </w:r>
      <w:r w:rsidR="008D4FA5" w:rsidRPr="008D4FA5">
        <w:t>7a</w:t>
      </w:r>
      <w:r w:rsidR="00777E27" w:rsidRPr="008D4FA5">
        <w:t xml:space="preserve"> w</w:t>
      </w:r>
      <w:r w:rsidR="00777E27">
        <w:t> </w:t>
      </w:r>
      <w:r w:rsidR="0007177D">
        <w:t>brzmieniu</w:t>
      </w:r>
      <w:r w:rsidR="008D4FA5" w:rsidRPr="008D4FA5">
        <w:t>:</w:t>
      </w:r>
    </w:p>
    <w:p w14:paraId="7E77D50F" w14:textId="51DCBEAB" w:rsidR="00F96A85" w:rsidRDefault="008D4FA5" w:rsidP="0007177D">
      <w:pPr>
        <w:pStyle w:val="ZUSTzmustartykuempunktem"/>
      </w:pPr>
      <w:r w:rsidRPr="008D4FA5">
        <w:t>„Art. 7a. Minister właściwy do spraw budownictwa, planowania</w:t>
      </w:r>
      <w:r w:rsidR="00777E27" w:rsidRPr="008D4FA5">
        <w:t xml:space="preserve"> i</w:t>
      </w:r>
      <w:r w:rsidR="00777E27">
        <w:t> </w:t>
      </w:r>
      <w:r w:rsidRPr="008D4FA5">
        <w:t>zagospodarowania przestrzennego oraz mieszkalnictwa określi,</w:t>
      </w:r>
      <w:r w:rsidR="00777E27" w:rsidRPr="008D4FA5">
        <w:t xml:space="preserve"> w</w:t>
      </w:r>
      <w:r w:rsidR="00777E27">
        <w:t> </w:t>
      </w:r>
      <w:r w:rsidRPr="008D4FA5">
        <w:t>drodze rozporządzenia, warunki techniczne, jakim powinny odpowiadać przydomowe schrony</w:t>
      </w:r>
      <w:r w:rsidR="00777E27" w:rsidRPr="008D4FA5">
        <w:t xml:space="preserve"> i</w:t>
      </w:r>
      <w:r w:rsidR="00873997">
        <w:t> </w:t>
      </w:r>
      <w:r w:rsidRPr="008D4FA5">
        <w:t>ukrycia doraźne</w:t>
      </w:r>
      <w:r w:rsidR="00777E27" w:rsidRPr="008D4FA5">
        <w:t xml:space="preserve"> o</w:t>
      </w:r>
      <w:r w:rsidR="00777E27">
        <w:t> </w:t>
      </w:r>
      <w:r w:rsidRPr="008D4FA5">
        <w:t xml:space="preserve">powierzchni </w:t>
      </w:r>
      <w:r w:rsidR="008C529B">
        <w:t xml:space="preserve">użytkowej </w:t>
      </w:r>
      <w:r w:rsidRPr="008D4FA5">
        <w:t>do 35</w:t>
      </w:r>
      <w:r w:rsidR="000C004D">
        <w:t xml:space="preserve"> </w:t>
      </w:r>
      <w:r w:rsidRPr="008D4FA5">
        <w:t>m</w:t>
      </w:r>
      <w:r w:rsidRPr="001F2D04">
        <w:rPr>
          <w:rStyle w:val="IGindeksgrny"/>
        </w:rPr>
        <w:t>2</w:t>
      </w:r>
      <w:r w:rsidRPr="008D4FA5">
        <w:t xml:space="preserve"> oraz ich usytuowanie, biorąc pod uwagę wymagania,</w:t>
      </w:r>
      <w:r w:rsidR="00777E27" w:rsidRPr="008D4FA5">
        <w:t xml:space="preserve"> o</w:t>
      </w:r>
      <w:r w:rsidR="00777E27">
        <w:t> </w:t>
      </w:r>
      <w:r w:rsidR="0007177D">
        <w:t xml:space="preserve">których </w:t>
      </w:r>
      <w:r w:rsidRPr="008D4FA5">
        <w:t>mowa</w:t>
      </w:r>
      <w:r w:rsidR="0063235E" w:rsidRPr="008D4FA5">
        <w:t xml:space="preserve"> w</w:t>
      </w:r>
      <w:r w:rsidR="0063235E">
        <w:t> art. </w:t>
      </w:r>
      <w:r w:rsidR="0063235E" w:rsidRPr="008D4FA5">
        <w:t>5</w:t>
      </w:r>
      <w:r w:rsidR="0063235E">
        <w:t xml:space="preserve"> ust. </w:t>
      </w:r>
      <w:r w:rsidR="0063235E" w:rsidRPr="008D4FA5">
        <w:t>1</w:t>
      </w:r>
      <w:r w:rsidR="0063235E">
        <w:t xml:space="preserve"> pkt </w:t>
      </w:r>
      <w:r w:rsidR="0063235E" w:rsidRPr="008D4FA5">
        <w:t>1</w:t>
      </w:r>
      <w:r w:rsidR="0063235E">
        <w:t xml:space="preserve"> lit. </w:t>
      </w:r>
      <w:r w:rsidRPr="008D4FA5">
        <w:t>a</w:t>
      </w:r>
      <w:r w:rsidR="001D68EF">
        <w:softHyphen/>
      </w:r>
      <w:r w:rsidR="00001908">
        <w:softHyphen/>
      </w:r>
      <w:r w:rsidR="0063235E">
        <w:softHyphen/>
      </w:r>
      <w:bookmarkStart w:id="3" w:name="_Hlk118911613"/>
      <w:r w:rsidR="00504936" w:rsidRPr="00504936">
        <w:t>–</w:t>
      </w:r>
      <w:bookmarkEnd w:id="3"/>
      <w:r w:rsidRPr="008D4FA5">
        <w:t>d</w:t>
      </w:r>
      <w:r w:rsidR="00777E27" w:rsidRPr="008D4FA5">
        <w:t xml:space="preserve"> i</w:t>
      </w:r>
      <w:r w:rsidR="00777E27">
        <w:t> </w:t>
      </w:r>
      <w:r w:rsidRPr="008D4FA5">
        <w:t>f,</w:t>
      </w:r>
      <w:r w:rsidR="0063235E">
        <w:t xml:space="preserve"> pkt </w:t>
      </w:r>
      <w:r w:rsidR="0063235E" w:rsidRPr="008D4FA5">
        <w:t>2</w:t>
      </w:r>
      <w:r w:rsidR="00504936" w:rsidRPr="00504936">
        <w:t>–</w:t>
      </w:r>
      <w:r w:rsidR="0063235E" w:rsidRPr="008D4FA5">
        <w:t>3</w:t>
      </w:r>
      <w:r w:rsidR="0063235E">
        <w:t xml:space="preserve"> i </w:t>
      </w:r>
      <w:r w:rsidR="0063235E" w:rsidRPr="008D4FA5">
        <w:t>6</w:t>
      </w:r>
      <w:r w:rsidR="00BF7FA8" w:rsidRPr="00BF7FA8">
        <w:t>–</w:t>
      </w:r>
      <w:r w:rsidRPr="008D4FA5">
        <w:t>1</w:t>
      </w:r>
      <w:r w:rsidR="0063235E" w:rsidRPr="008D4FA5">
        <w:t>0</w:t>
      </w:r>
      <w:r w:rsidR="0063235E">
        <w:t xml:space="preserve"> oraz ust. </w:t>
      </w:r>
      <w:r w:rsidRPr="008D4FA5">
        <w:t>2</w:t>
      </w:r>
      <w:r w:rsidR="00777E27" w:rsidRPr="008D4FA5">
        <w:t>.”</w:t>
      </w:r>
      <w:r w:rsidR="00777E27">
        <w:t>;</w:t>
      </w:r>
    </w:p>
    <w:p w14:paraId="56359D5B" w14:textId="241A1F8A" w:rsidR="00780F0F" w:rsidRPr="00780F0F" w:rsidRDefault="00F96A85" w:rsidP="00780F0F">
      <w:pPr>
        <w:pStyle w:val="PKTpunkt"/>
      </w:pPr>
      <w:bookmarkStart w:id="4" w:name="_Hlk112660031"/>
      <w:r>
        <w:t>3)</w:t>
      </w:r>
      <w:r w:rsidR="0007177D">
        <w:tab/>
      </w:r>
      <w:r w:rsidR="00325098">
        <w:t xml:space="preserve">w </w:t>
      </w:r>
      <w:r w:rsidR="001D764B">
        <w:t>art. </w:t>
      </w:r>
      <w:r w:rsidR="00780F0F" w:rsidRPr="00780F0F">
        <w:t>9:</w:t>
      </w:r>
    </w:p>
    <w:p w14:paraId="26047A22" w14:textId="0350BB44" w:rsidR="0025014D" w:rsidRDefault="00D000F2" w:rsidP="0007177D">
      <w:pPr>
        <w:pStyle w:val="LITlitera"/>
      </w:pPr>
      <w:r>
        <w:t>a)</w:t>
      </w:r>
      <w:r w:rsidR="0007177D" w:rsidRPr="0007177D">
        <w:tab/>
      </w:r>
      <w:r w:rsidR="0025014D">
        <w:t>w ust. 3 pkt 5 otrzymuje brzmienie:</w:t>
      </w:r>
    </w:p>
    <w:p w14:paraId="70B7D9D2" w14:textId="089FCCB7" w:rsidR="0025014D" w:rsidRPr="0025014D" w:rsidRDefault="0025014D" w:rsidP="001D729F">
      <w:pPr>
        <w:pStyle w:val="ZLITPKTzmpktliter"/>
      </w:pPr>
      <w:r w:rsidRPr="0025014D">
        <w:t>„5)</w:t>
      </w:r>
      <w:r w:rsidRPr="0025014D">
        <w:tab/>
        <w:t>w przypadku odstępstwa od przepisów dotyczących bezpieczeństwa pożarowego:</w:t>
      </w:r>
    </w:p>
    <w:p w14:paraId="582C3151" w14:textId="77777777" w:rsidR="0025014D" w:rsidRPr="0025014D" w:rsidRDefault="0025014D" w:rsidP="001D729F">
      <w:pPr>
        <w:pStyle w:val="ZLITLITwPKTzmlitwpktliter"/>
      </w:pPr>
      <w:r w:rsidRPr="0025014D">
        <w:t>a)</w:t>
      </w:r>
      <w:r w:rsidRPr="0025014D">
        <w:tab/>
        <w:t>ekspertyzę z zakresu ochrony przeciwpożarowej, potwierdzającą spełnienie warunków, o których mowa w art. 6a ust. 1 ustawy z dnia 24 sierpnia 1991 r. o ochronie przeciwpożarowej, oraz</w:t>
      </w:r>
    </w:p>
    <w:p w14:paraId="4B2CE011" w14:textId="14529150" w:rsidR="0025014D" w:rsidRDefault="0025014D" w:rsidP="001D729F">
      <w:pPr>
        <w:pStyle w:val="ZLITLITwPKTzmlitwpktliter"/>
      </w:pPr>
      <w:r w:rsidRPr="0025014D">
        <w:t>b)</w:t>
      </w:r>
      <w:r w:rsidRPr="0025014D">
        <w:tab/>
        <w:t xml:space="preserve">postanowienie wyrażające zgodę na zastosowanie rozwiązań zamiennych w stosunku do wymagań ochrony przeciwpożarowej, o którym mowa w </w:t>
      </w:r>
      <w:r w:rsidRPr="0025014D">
        <w:lastRenderedPageBreak/>
        <w:t xml:space="preserve">art. 6a ust. 2 ustawy z dnia 24 sierpnia 1991 r. o ochronie przeciwpożarowej </w:t>
      </w:r>
      <w:r w:rsidR="00622D67">
        <w:t xml:space="preserve">(Dz. U. z 2022 r. poz. 2057) </w:t>
      </w:r>
      <w:r w:rsidR="00622D67" w:rsidRPr="00504936">
        <w:t>–</w:t>
      </w:r>
      <w:r w:rsidR="00622D67">
        <w:t xml:space="preserve"> </w:t>
      </w:r>
      <w:r w:rsidRPr="0025014D">
        <w:t>w przypadku obiektów budowlanych istotnych ze względu na konieczność zapewnienia ochrony życia, zdrowia, mienia lub środowiska przed pożarem, klęską żywiołową lub innym miejscowym zagrożeniem, o których mowa w przepisach wydanych na podstawie art. 6g ustawy z dnia 24 sierpnia 1991 r. o ochronie przeciwpożarowej;”,</w:t>
      </w:r>
    </w:p>
    <w:p w14:paraId="61E27E1A" w14:textId="4204258A" w:rsidR="00D000F2" w:rsidRDefault="0025014D" w:rsidP="0007177D">
      <w:pPr>
        <w:pStyle w:val="LITlitera"/>
      </w:pPr>
      <w:r>
        <w:t>b)</w:t>
      </w:r>
      <w:r>
        <w:tab/>
      </w:r>
      <w:r w:rsidR="00D000F2">
        <w:t>ust. 3a otrzymuje brzmienie:</w:t>
      </w:r>
    </w:p>
    <w:p w14:paraId="6A2D31B6" w14:textId="4953673A" w:rsidR="0017108E" w:rsidRDefault="0017108E" w:rsidP="0017108E">
      <w:pPr>
        <w:pStyle w:val="ZLITUSTzmustliter"/>
      </w:pPr>
      <w:r w:rsidRPr="008D4FA5">
        <w:t>„</w:t>
      </w:r>
      <w:r>
        <w:t xml:space="preserve">3a. </w:t>
      </w:r>
      <w:r w:rsidRPr="00D000F2">
        <w:t>Wniosek w</w:t>
      </w:r>
      <w:r>
        <w:t> </w:t>
      </w:r>
      <w:r w:rsidRPr="00D000F2">
        <w:t>sprawie upoważnienia do udzielenia zgody na odstępstwo składa się w</w:t>
      </w:r>
      <w:r>
        <w:t> fo</w:t>
      </w:r>
      <w:r w:rsidRPr="00D000F2">
        <w:t>rmie dokumentu elektronicznego za pośrednictwem adresu elektronicznego</w:t>
      </w:r>
      <w:r>
        <w:t xml:space="preserve"> udostępnionego </w:t>
      </w:r>
      <w:r w:rsidRPr="00642A27">
        <w:t xml:space="preserve">w Biuletynie Informacji Publicznej urzędu obsługującego: </w:t>
      </w:r>
    </w:p>
    <w:p w14:paraId="62D8F6D8" w14:textId="77777777" w:rsidR="0017108E" w:rsidRDefault="0017108E" w:rsidP="0017108E">
      <w:pPr>
        <w:pStyle w:val="ZLITPKTzmpktliter"/>
      </w:pPr>
      <w:r w:rsidRPr="00F73CE2">
        <w:t>1)</w:t>
      </w:r>
      <w:r>
        <w:tab/>
      </w:r>
      <w:r w:rsidRPr="00F73CE2">
        <w:t xml:space="preserve">ministra właściwego do spraw budownictwa, planowania i zagospodarowania przestrzennego oraz mieszkalnictwa </w:t>
      </w:r>
      <w:r w:rsidRPr="00BF7FA8">
        <w:t>–</w:t>
      </w:r>
      <w:r w:rsidRPr="00F73CE2">
        <w:t xml:space="preserve"> w przypadku wniosku dotyczącego budynków oraz związanych z nimi urządzeń; </w:t>
      </w:r>
    </w:p>
    <w:p w14:paraId="3882B39B" w14:textId="77777777" w:rsidR="0017108E" w:rsidRPr="00D722ED" w:rsidRDefault="0017108E" w:rsidP="0017108E">
      <w:pPr>
        <w:pStyle w:val="ZLITPKTzmpktliter"/>
      </w:pPr>
      <w:r>
        <w:t xml:space="preserve">2) </w:t>
      </w:r>
      <w:r w:rsidRPr="00D722ED">
        <w:t xml:space="preserve">właściwych ministrów </w:t>
      </w:r>
      <w:r w:rsidRPr="000951C9">
        <w:t>–</w:t>
      </w:r>
      <w:r w:rsidRPr="00D722ED">
        <w:t xml:space="preserve"> w przypadku wniosku dotyczącego obiektów budowlanych niewymienionych w art. 7 ust. 2 pkt 1.</w:t>
      </w:r>
      <w:r w:rsidRPr="008D4FA5">
        <w:t>”</w:t>
      </w:r>
      <w:r>
        <w:t>,</w:t>
      </w:r>
    </w:p>
    <w:p w14:paraId="093113CF" w14:textId="2B4E9042" w:rsidR="0017108E" w:rsidRDefault="0025014D" w:rsidP="0017108E">
      <w:pPr>
        <w:pStyle w:val="LITlitera"/>
      </w:pPr>
      <w:r>
        <w:t>c</w:t>
      </w:r>
      <w:r w:rsidR="0017108E" w:rsidRPr="00780F0F">
        <w:t>)</w:t>
      </w:r>
      <w:r w:rsidR="0017108E" w:rsidRPr="00780F0F">
        <w:tab/>
        <w:t>po</w:t>
      </w:r>
      <w:r w:rsidR="0017108E">
        <w:t xml:space="preserve"> ust. </w:t>
      </w:r>
      <w:r w:rsidR="0017108E" w:rsidRPr="00780F0F">
        <w:t>3a dodaje się</w:t>
      </w:r>
      <w:r w:rsidR="0017108E">
        <w:t xml:space="preserve"> ust. </w:t>
      </w:r>
      <w:r w:rsidR="0017108E" w:rsidRPr="00780F0F">
        <w:t>3aa w</w:t>
      </w:r>
      <w:r w:rsidR="0017108E">
        <w:t> </w:t>
      </w:r>
      <w:r w:rsidR="0017108E" w:rsidRPr="00780F0F">
        <w:t>brzmieniu:</w:t>
      </w:r>
    </w:p>
    <w:p w14:paraId="73BB53BD" w14:textId="1FABFD8E" w:rsidR="0017108E" w:rsidRDefault="0017108E" w:rsidP="0017108E">
      <w:pPr>
        <w:pStyle w:val="ZLITUSTzmustliter"/>
      </w:pPr>
      <w:r w:rsidRPr="00780F0F">
        <w:t>„3aa. Do wniosku w</w:t>
      </w:r>
      <w:r>
        <w:t> </w:t>
      </w:r>
      <w:r w:rsidRPr="00780F0F">
        <w:t>sprawie upoważnienia do udzielenia zgody na odstępstwo od przepisów techniczno</w:t>
      </w:r>
      <w:r>
        <w:softHyphen/>
      </w:r>
      <w:r>
        <w:softHyphen/>
      </w:r>
      <w:r>
        <w:noBreakHyphen/>
      </w:r>
      <w:r w:rsidRPr="00780F0F">
        <w:t>budowlanych należy dołączyć oryginał lub kopię opinii, ekspertyz, postanowień i</w:t>
      </w:r>
      <w:r>
        <w:t> </w:t>
      </w:r>
      <w:r w:rsidRPr="00780F0F">
        <w:t>innych dokumentów, o</w:t>
      </w:r>
      <w:r>
        <w:t> </w:t>
      </w:r>
      <w:r w:rsidRPr="00780F0F">
        <w:t>których mowa w</w:t>
      </w:r>
      <w:r>
        <w:t> ust. </w:t>
      </w:r>
      <w:r w:rsidRPr="00780F0F">
        <w:t>3</w:t>
      </w:r>
      <w:r>
        <w:t xml:space="preserve"> pkt </w:t>
      </w:r>
      <w:r w:rsidRPr="00780F0F">
        <w:t>1</w:t>
      </w:r>
      <w:r>
        <w:t>, 4</w:t>
      </w:r>
      <w:bookmarkStart w:id="5" w:name="_Hlk114479175"/>
      <w:r w:rsidRPr="00780F0F">
        <w:t>–</w:t>
      </w:r>
      <w:bookmarkEnd w:id="5"/>
      <w:r w:rsidRPr="00780F0F">
        <w:t>6.”</w:t>
      </w:r>
      <w:r>
        <w:t>;</w:t>
      </w:r>
    </w:p>
    <w:bookmarkEnd w:id="4"/>
    <w:p w14:paraId="3C8BAB19" w14:textId="77777777" w:rsidR="00780F0F" w:rsidRPr="00780F0F" w:rsidRDefault="005A4049" w:rsidP="00780F0F">
      <w:pPr>
        <w:pStyle w:val="PKTpunkt"/>
      </w:pPr>
      <w:r>
        <w:t>4</w:t>
      </w:r>
      <w:r w:rsidR="00780F0F" w:rsidRPr="00780F0F">
        <w:t>)</w:t>
      </w:r>
      <w:r w:rsidR="00780F0F" w:rsidRPr="00780F0F">
        <w:tab/>
        <w:t>po</w:t>
      </w:r>
      <w:r w:rsidR="0063235E">
        <w:t xml:space="preserve"> art. </w:t>
      </w:r>
      <w:r w:rsidR="0007177D">
        <w:t>10a dodaje się</w:t>
      </w:r>
      <w:r w:rsidR="0063235E">
        <w:t xml:space="preserve"> art. </w:t>
      </w:r>
      <w:r w:rsidR="0007177D">
        <w:t>10b</w:t>
      </w:r>
      <w:r w:rsidR="0063235E">
        <w:t xml:space="preserve"> i art. </w:t>
      </w:r>
      <w:r w:rsidR="0007177D">
        <w:t xml:space="preserve">10c </w:t>
      </w:r>
      <w:r w:rsidR="002C7DDB" w:rsidRPr="00780F0F">
        <w:t>w</w:t>
      </w:r>
      <w:r w:rsidR="002C7DDB">
        <w:t> </w:t>
      </w:r>
      <w:r w:rsidR="00780F0F" w:rsidRPr="00780F0F">
        <w:t>brzmieniu:</w:t>
      </w:r>
    </w:p>
    <w:p w14:paraId="552FA4AA" w14:textId="2F80CA98" w:rsidR="00780F0F" w:rsidRDefault="00780F0F" w:rsidP="00AD7A55">
      <w:pPr>
        <w:pStyle w:val="ZARTzmartartykuempunktem"/>
      </w:pPr>
      <w:r w:rsidRPr="00780F0F">
        <w:t>„</w:t>
      </w:r>
      <w:r w:rsidR="002C7DDB" w:rsidRPr="00AD7A55">
        <w:t xml:space="preserve">Art. </w:t>
      </w:r>
      <w:r w:rsidRPr="00AD7A55">
        <w:t>10b.</w:t>
      </w:r>
      <w:r w:rsidRPr="00780F0F">
        <w:t xml:space="preserve"> </w:t>
      </w:r>
      <w:r w:rsidR="004C2692">
        <w:t xml:space="preserve">1. </w:t>
      </w:r>
      <w:r w:rsidRPr="00780F0F">
        <w:t xml:space="preserve">Jeżeli strona postępowania </w:t>
      </w:r>
      <w:bookmarkStart w:id="6" w:name="_Hlk109753542"/>
      <w:r w:rsidR="001C6EBC">
        <w:t xml:space="preserve">wnosi odwołanie </w:t>
      </w:r>
      <w:r w:rsidRPr="00780F0F">
        <w:t xml:space="preserve">od decyzji </w:t>
      </w:r>
      <w:r w:rsidR="00743CB9">
        <w:t xml:space="preserve">lub </w:t>
      </w:r>
      <w:r w:rsidR="001C6EBC">
        <w:t xml:space="preserve">zażalenie na postanowienie </w:t>
      </w:r>
      <w:bookmarkEnd w:id="6"/>
      <w:r w:rsidR="00743CB9" w:rsidRPr="00780F0F">
        <w:t>wydan</w:t>
      </w:r>
      <w:r w:rsidR="001C6EBC">
        <w:t>e</w:t>
      </w:r>
      <w:r w:rsidR="00743CB9">
        <w:t xml:space="preserve"> </w:t>
      </w:r>
      <w:r w:rsidRPr="00780F0F">
        <w:t xml:space="preserve">na podstawie ustawy, do odwołania </w:t>
      </w:r>
      <w:r w:rsidR="00E00DE2">
        <w:t xml:space="preserve">lub zażalenia </w:t>
      </w:r>
      <w:r w:rsidRPr="00780F0F">
        <w:t>dołącza oświadczenie, że jest świadoma odpowiedzialności karnej za umyślne wprowadzenie organów wyższego stopnia</w:t>
      </w:r>
      <w:r w:rsidR="002C7DDB" w:rsidRPr="00780F0F">
        <w:t xml:space="preserve"> w</w:t>
      </w:r>
      <w:r w:rsidR="002C7DDB">
        <w:t> </w:t>
      </w:r>
      <w:r w:rsidRPr="00780F0F">
        <w:t>błąd co do faktów lub okoliczności mających znaczenie dla sprawy</w:t>
      </w:r>
      <w:r w:rsidR="00E37605">
        <w:t xml:space="preserve">, </w:t>
      </w:r>
      <w:r w:rsidR="00E37605" w:rsidRPr="00E37605">
        <w:t>złożone pod rygorem odpowiedzialności karnej za złożenie fałszywego oświadczenia wynikającej</w:t>
      </w:r>
      <w:r w:rsidR="0063235E" w:rsidRPr="00E37605">
        <w:t xml:space="preserve"> z</w:t>
      </w:r>
      <w:r w:rsidR="0063235E">
        <w:t> art. </w:t>
      </w:r>
      <w:r w:rsidR="0007177D">
        <w:t>23</w:t>
      </w:r>
      <w:r w:rsidR="0063235E">
        <w:t>3 § </w:t>
      </w:r>
      <w:r w:rsidR="00777E27">
        <w:t>6 </w:t>
      </w:r>
      <w:r w:rsidR="00E37605" w:rsidRPr="00E37605">
        <w:t>ustawy</w:t>
      </w:r>
      <w:r w:rsidR="00777E27" w:rsidRPr="00E37605">
        <w:t xml:space="preserve"> z</w:t>
      </w:r>
      <w:r w:rsidR="00777E27">
        <w:t> </w:t>
      </w:r>
      <w:r w:rsidR="00E37605" w:rsidRPr="00E37605">
        <w:t xml:space="preserve">dnia </w:t>
      </w:r>
      <w:r w:rsidR="00777E27" w:rsidRPr="00E37605">
        <w:t>6</w:t>
      </w:r>
      <w:r w:rsidR="00777E27">
        <w:t> </w:t>
      </w:r>
      <w:r w:rsidR="00E37605" w:rsidRPr="00E37605">
        <w:t>czerwca 199</w:t>
      </w:r>
      <w:r w:rsidR="00777E27" w:rsidRPr="00E37605">
        <w:t>7</w:t>
      </w:r>
      <w:r w:rsidR="00777E27">
        <w:t> </w:t>
      </w:r>
      <w:r w:rsidR="00E37605" w:rsidRPr="00E37605">
        <w:t xml:space="preserve">r. </w:t>
      </w:r>
      <w:r w:rsidR="00777E27" w:rsidRPr="00780F0F">
        <w:t>–</w:t>
      </w:r>
      <w:r w:rsidR="00E37605" w:rsidRPr="00E37605">
        <w:t xml:space="preserve"> Kodeks karny (</w:t>
      </w:r>
      <w:r w:rsidR="0063235E">
        <w:t>Dz. U.</w:t>
      </w:r>
      <w:r w:rsidR="00777E27" w:rsidRPr="00E37605">
        <w:t xml:space="preserve"> z</w:t>
      </w:r>
      <w:r w:rsidR="00777E27">
        <w:t> </w:t>
      </w:r>
      <w:r w:rsidR="0007177D" w:rsidRPr="00E37605">
        <w:t>202</w:t>
      </w:r>
      <w:r w:rsidR="00777E27">
        <w:t>2 </w:t>
      </w:r>
      <w:r w:rsidR="0007177D">
        <w:t>r.</w:t>
      </w:r>
      <w:r w:rsidR="0063235E">
        <w:t xml:space="preserve"> poz. </w:t>
      </w:r>
      <w:r w:rsidR="0007177D">
        <w:t>113</w:t>
      </w:r>
      <w:r w:rsidR="0063235E">
        <w:t>8</w:t>
      </w:r>
      <w:r w:rsidR="00622D67">
        <w:t>,</w:t>
      </w:r>
      <w:r w:rsidR="00044084">
        <w:t xml:space="preserve"> </w:t>
      </w:r>
      <w:r w:rsidR="0007177D">
        <w:t>1726</w:t>
      </w:r>
      <w:r w:rsidR="00044084">
        <w:t xml:space="preserve"> i 1855</w:t>
      </w:r>
      <w:r w:rsidR="00777E27">
        <w:t>);</w:t>
      </w:r>
      <w:r w:rsidR="00777E27" w:rsidRPr="00780F0F">
        <w:t xml:space="preserve"> </w:t>
      </w:r>
      <w:r w:rsidR="00777E27">
        <w:t>s</w:t>
      </w:r>
      <w:r w:rsidRPr="00780F0F">
        <w:t>kładający oświadczenie jest obowiązany do zawarcia</w:t>
      </w:r>
      <w:r w:rsidR="002C7DDB" w:rsidRPr="00780F0F">
        <w:t xml:space="preserve"> w</w:t>
      </w:r>
      <w:r w:rsidR="002C7DDB">
        <w:t> </w:t>
      </w:r>
      <w:r w:rsidRPr="00780F0F">
        <w:t>nim klauzuli</w:t>
      </w:r>
      <w:r w:rsidR="002C7DDB" w:rsidRPr="00780F0F">
        <w:t xml:space="preserve"> o</w:t>
      </w:r>
      <w:r w:rsidR="002C7DDB">
        <w:t> </w:t>
      </w:r>
      <w:r w:rsidRPr="00780F0F">
        <w:t>następującej treści: „Jestem świadomy(</w:t>
      </w:r>
      <w:r w:rsidR="0063235E">
        <w:noBreakHyphen/>
      </w:r>
      <w:r w:rsidRPr="00780F0F">
        <w:t>ma) odpowiedzialności karnej za złożenie fałszywego oświadczenia.”; klauzula ta zastępuje pouczenie organu</w:t>
      </w:r>
      <w:r w:rsidR="002C7DDB" w:rsidRPr="00780F0F">
        <w:t xml:space="preserve"> o</w:t>
      </w:r>
      <w:r w:rsidR="002C7DDB">
        <w:t> </w:t>
      </w:r>
      <w:r w:rsidRPr="00780F0F">
        <w:t xml:space="preserve">odpowiedzialności karnej za </w:t>
      </w:r>
      <w:r w:rsidR="0007177D">
        <w:t>składanie</w:t>
      </w:r>
      <w:r w:rsidRPr="00780F0F">
        <w:t xml:space="preserve"> fałszywych oświadczeń.</w:t>
      </w:r>
    </w:p>
    <w:p w14:paraId="7AE9023B" w14:textId="05915DEE" w:rsidR="004C2692" w:rsidRPr="00780F0F" w:rsidRDefault="004C2692" w:rsidP="00AD7A55">
      <w:pPr>
        <w:pStyle w:val="ZARTzmartartykuempunktem"/>
      </w:pPr>
      <w:r>
        <w:lastRenderedPageBreak/>
        <w:t xml:space="preserve">2. </w:t>
      </w:r>
      <w:r w:rsidRPr="004C2692">
        <w:t>W przypadku nie dołączenia oświadczenia</w:t>
      </w:r>
      <w:r w:rsidR="00722938">
        <w:t>,</w:t>
      </w:r>
      <w:r w:rsidRPr="004C2692">
        <w:t xml:space="preserve"> o którym mowa w ust. 1, stosuje się art. 64 § 2 Kodeksu postępowania administracyjnego, z tym że wezwanie wnoszącego do usunięcia braków nie powinno nastąpić później niż po upływie 14 dni od dnia wpływu odwołania lub zażalenia.</w:t>
      </w:r>
    </w:p>
    <w:p w14:paraId="1FCCEBA5" w14:textId="4637921B" w:rsidR="00780F0F" w:rsidRPr="00780F0F" w:rsidRDefault="00780F0F" w:rsidP="00AD7A55">
      <w:pPr>
        <w:pStyle w:val="ZARTzmartartykuempunktem"/>
      </w:pPr>
      <w:r w:rsidRPr="00AD7A55">
        <w:t>Art. 10c.</w:t>
      </w:r>
      <w:r w:rsidRPr="00780F0F">
        <w:t xml:space="preserve"> 1. Wnioski, zawiadomienia</w:t>
      </w:r>
      <w:r w:rsidR="002C7DDB" w:rsidRPr="00780F0F">
        <w:t xml:space="preserve"> i</w:t>
      </w:r>
      <w:r w:rsidR="002C7DDB">
        <w:t> </w:t>
      </w:r>
      <w:r w:rsidRPr="00780F0F">
        <w:t>zgłoszenia,</w:t>
      </w:r>
      <w:r w:rsidR="002C7DDB" w:rsidRPr="00780F0F">
        <w:t xml:space="preserve"> o</w:t>
      </w:r>
      <w:r w:rsidR="002C7DDB">
        <w:t> </w:t>
      </w:r>
      <w:r w:rsidRPr="00780F0F">
        <w:t>których mowa</w:t>
      </w:r>
      <w:r w:rsidR="0008477B" w:rsidRPr="00780F0F">
        <w:t xml:space="preserve"> w</w:t>
      </w:r>
      <w:r w:rsidR="0008477B">
        <w:t> </w:t>
      </w:r>
      <w:r w:rsidRPr="00780F0F">
        <w:t>ustawie, składa się wyłącznie</w:t>
      </w:r>
      <w:r w:rsidR="002C7DDB" w:rsidRPr="00780F0F">
        <w:t xml:space="preserve"> w</w:t>
      </w:r>
      <w:r w:rsidR="002C7DDB">
        <w:t> </w:t>
      </w:r>
      <w:r w:rsidRPr="00780F0F">
        <w:t>formie dokumentu elektronicznego opatrzonego kwalifikowanym podpisem elektronicznym, podpisem zaufanym albo podpisem osobistym.</w:t>
      </w:r>
    </w:p>
    <w:p w14:paraId="1378E346" w14:textId="0AB2E7C1" w:rsidR="00780F0F" w:rsidRPr="00780F0F" w:rsidRDefault="00780F0F" w:rsidP="00D84C6D">
      <w:pPr>
        <w:pStyle w:val="ZARTzmartartykuempunktem"/>
      </w:pPr>
      <w:r w:rsidRPr="00780F0F">
        <w:t>2. Załączniki do wniosków, zawiadomień</w:t>
      </w:r>
      <w:r w:rsidR="002C7DDB" w:rsidRPr="00780F0F">
        <w:t xml:space="preserve"> i</w:t>
      </w:r>
      <w:r w:rsidR="002C7DDB">
        <w:t> </w:t>
      </w:r>
      <w:r w:rsidRPr="00780F0F">
        <w:t>zgłoszeń,</w:t>
      </w:r>
      <w:r w:rsidR="002C7DDB" w:rsidRPr="00780F0F">
        <w:t xml:space="preserve"> w</w:t>
      </w:r>
      <w:r w:rsidR="002C7DDB">
        <w:t> </w:t>
      </w:r>
      <w:r w:rsidR="00D470A6">
        <w:t xml:space="preserve">tym </w:t>
      </w:r>
      <w:r w:rsidRPr="00780F0F">
        <w:t>pozwolenia, uzgodnienia</w:t>
      </w:r>
      <w:r w:rsidR="0008477B">
        <w:t xml:space="preserve"> i </w:t>
      </w:r>
      <w:r w:rsidRPr="00780F0F">
        <w:t xml:space="preserve">opinie, dołącza się </w:t>
      </w:r>
      <w:r w:rsidR="002C7DDB" w:rsidRPr="00780F0F">
        <w:t>w</w:t>
      </w:r>
      <w:r w:rsidR="002C7DDB">
        <w:t> </w:t>
      </w:r>
      <w:r w:rsidRPr="00780F0F">
        <w:t>formie dokumentu elektronicznego</w:t>
      </w:r>
      <w:r w:rsidR="00D470A6">
        <w:t>, kopii dokumentu elektronicznego</w:t>
      </w:r>
      <w:r w:rsidRPr="00780F0F">
        <w:t xml:space="preserve"> albo </w:t>
      </w:r>
      <w:r w:rsidR="00D470A6">
        <w:t>cyfrowego odwzorowania dokumentu</w:t>
      </w:r>
      <w:r w:rsidR="0008477B">
        <w:t xml:space="preserve"> w </w:t>
      </w:r>
      <w:r w:rsidR="00D470A6">
        <w:t>postaci papierowej zapewniającego jego czytelność,</w:t>
      </w:r>
      <w:r w:rsidR="0008477B">
        <w:t xml:space="preserve"> w </w:t>
      </w:r>
      <w:r w:rsidR="00D470A6">
        <w:t xml:space="preserve">szczególności zdjęcia </w:t>
      </w:r>
      <w:r w:rsidR="0064244E">
        <w:t>albo</w:t>
      </w:r>
      <w:r w:rsidR="00D470A6">
        <w:t xml:space="preserve"> skanu</w:t>
      </w:r>
      <w:r w:rsidRPr="00780F0F">
        <w:t>.</w:t>
      </w:r>
    </w:p>
    <w:p w14:paraId="03EA4052" w14:textId="77777777" w:rsidR="00A068E3" w:rsidRDefault="00780F0F" w:rsidP="00612A57">
      <w:pPr>
        <w:pStyle w:val="ZARTzmartartykuempunktem"/>
      </w:pPr>
      <w:r w:rsidRPr="00780F0F">
        <w:t xml:space="preserve">3. </w:t>
      </w:r>
      <w:r w:rsidR="00D470A6" w:rsidRPr="00D470A6">
        <w:t>Pełnomocnictwo, projekt budowlany</w:t>
      </w:r>
      <w:r w:rsidR="0008477B" w:rsidRPr="00D470A6">
        <w:t xml:space="preserve"> i</w:t>
      </w:r>
      <w:r w:rsidR="0008477B">
        <w:t> </w:t>
      </w:r>
      <w:r w:rsidR="00D470A6" w:rsidRPr="00D470A6">
        <w:t>oświadczenie</w:t>
      </w:r>
      <w:r w:rsidR="0008477B" w:rsidRPr="00D470A6">
        <w:t xml:space="preserve"> o</w:t>
      </w:r>
      <w:r w:rsidR="0008477B">
        <w:t> </w:t>
      </w:r>
      <w:r w:rsidR="00D470A6" w:rsidRPr="00D470A6">
        <w:t>posiadanym prawie do dysponowania nieruchomością na</w:t>
      </w:r>
      <w:r w:rsidR="0007177D">
        <w:t xml:space="preserve"> cele </w:t>
      </w:r>
      <w:r w:rsidR="00D470A6" w:rsidRPr="00D470A6">
        <w:t>budowlane,</w:t>
      </w:r>
      <w:r w:rsidR="0008477B" w:rsidRPr="00D470A6">
        <w:t xml:space="preserve"> o</w:t>
      </w:r>
      <w:r w:rsidR="0008477B">
        <w:t> </w:t>
      </w:r>
      <w:r w:rsidR="00D470A6" w:rsidRPr="00D470A6">
        <w:t>którym mowa</w:t>
      </w:r>
      <w:r w:rsidR="0063235E" w:rsidRPr="00D470A6">
        <w:t xml:space="preserve"> w</w:t>
      </w:r>
      <w:r w:rsidR="0063235E">
        <w:t> art. </w:t>
      </w:r>
      <w:r w:rsidR="00D470A6" w:rsidRPr="00D470A6">
        <w:t>3</w:t>
      </w:r>
      <w:r w:rsidR="0063235E" w:rsidRPr="00D470A6">
        <w:t>2</w:t>
      </w:r>
      <w:r w:rsidR="0063235E">
        <w:t xml:space="preserve"> ust. </w:t>
      </w:r>
      <w:r w:rsidR="0063235E" w:rsidRPr="00D470A6">
        <w:t>4</w:t>
      </w:r>
      <w:r w:rsidR="0063235E">
        <w:t xml:space="preserve"> pkt </w:t>
      </w:r>
      <w:r w:rsidR="0008477B" w:rsidRPr="00D470A6">
        <w:t>2</w:t>
      </w:r>
      <w:r w:rsidR="0008477B">
        <w:t> </w:t>
      </w:r>
      <w:r w:rsidR="00D470A6" w:rsidRPr="00D470A6">
        <w:t>ustawy, dołącza się wyłącznie</w:t>
      </w:r>
      <w:r w:rsidR="00D470A6">
        <w:t xml:space="preserve"> </w:t>
      </w:r>
      <w:r w:rsidR="002C7DDB" w:rsidRPr="00780F0F">
        <w:t>w</w:t>
      </w:r>
      <w:r w:rsidR="002C7DDB">
        <w:t> </w:t>
      </w:r>
      <w:r w:rsidR="0007177D">
        <w:t>formie dokumentu</w:t>
      </w:r>
      <w:r w:rsidRPr="00780F0F">
        <w:t xml:space="preserve"> elektronicznego</w:t>
      </w:r>
      <w:r w:rsidR="00612A57">
        <w:t>.</w:t>
      </w:r>
    </w:p>
    <w:p w14:paraId="1FB3AF1A" w14:textId="494BEC2F" w:rsidR="00612A57" w:rsidRDefault="00A068E3" w:rsidP="00612A57">
      <w:pPr>
        <w:pStyle w:val="ZARTzmartartykuempunktem"/>
      </w:pPr>
      <w:r>
        <w:t>4. Przepisów ust. 1-3 nie stosuje się do zamierzeń budowlanych lub robót budowlanych na terenach zamkniętych.</w:t>
      </w:r>
      <w:r w:rsidR="00612A57" w:rsidRPr="00780F0F">
        <w:t>”;</w:t>
      </w:r>
    </w:p>
    <w:p w14:paraId="008F85F7" w14:textId="77777777" w:rsidR="00924662" w:rsidRDefault="005A4049" w:rsidP="002C7DDB">
      <w:pPr>
        <w:pStyle w:val="PKTpunkt"/>
      </w:pPr>
      <w:r>
        <w:t>5</w:t>
      </w:r>
      <w:r w:rsidR="00E23D9E">
        <w:t>)</w:t>
      </w:r>
      <w:r w:rsidR="00E23D9E">
        <w:tab/>
      </w:r>
      <w:r w:rsidR="002D4441" w:rsidRPr="00E83C1B">
        <w:t>w</w:t>
      </w:r>
      <w:r w:rsidR="0063235E">
        <w:t xml:space="preserve"> art. </w:t>
      </w:r>
      <w:r w:rsidR="002D4441" w:rsidRPr="00E83C1B">
        <w:t>1</w:t>
      </w:r>
      <w:r w:rsidR="0063235E" w:rsidRPr="00E83C1B">
        <w:t>2</w:t>
      </w:r>
      <w:r w:rsidR="00924662">
        <w:t>:</w:t>
      </w:r>
    </w:p>
    <w:p w14:paraId="05595F8A" w14:textId="1DD695A4" w:rsidR="00A318CC" w:rsidRDefault="000F7353" w:rsidP="002C7DDB">
      <w:pPr>
        <w:pStyle w:val="ZPKTzmpktartykuempunktem"/>
      </w:pPr>
      <w:r w:rsidRPr="006D47CE">
        <w:t>a)</w:t>
      </w:r>
      <w:r w:rsidR="00784B48">
        <w:tab/>
      </w:r>
      <w:r w:rsidRPr="006D47CE">
        <w:t>w ust. 1 w pkt 5 kropkę zastępuje się średnikiem i dodaje się pkt 5a</w:t>
      </w:r>
      <w:r w:rsidRPr="006D47CE">
        <w:softHyphen/>
        <w:t xml:space="preserve"> i 5b w brzmieniu:</w:t>
      </w:r>
      <w:r w:rsidRPr="00E83C1B">
        <w:t xml:space="preserve"> </w:t>
      </w:r>
      <w:r w:rsidR="002D4441" w:rsidRPr="00E83C1B">
        <w:t>„</w:t>
      </w:r>
      <w:r w:rsidR="005464C2">
        <w:t>5a</w:t>
      </w:r>
      <w:r w:rsidR="002D4441" w:rsidRPr="00E83C1B">
        <w:t>)</w:t>
      </w:r>
      <w:r w:rsidR="002C7DDB">
        <w:tab/>
      </w:r>
      <w:r w:rsidR="002D4441" w:rsidRPr="00E83C1B">
        <w:t>wykonywanie rzeczoznawstwa budowlanego</w:t>
      </w:r>
      <w:r w:rsidR="00A318CC">
        <w:t>;</w:t>
      </w:r>
    </w:p>
    <w:p w14:paraId="5BA4E2CA" w14:textId="76FA9F7E" w:rsidR="000F7353" w:rsidRDefault="000F7353" w:rsidP="000F7353">
      <w:pPr>
        <w:pStyle w:val="ZLITPKTzmpktliter"/>
      </w:pPr>
      <w:r w:rsidRPr="00A318CC">
        <w:t>5b)</w:t>
      </w:r>
      <w:r>
        <w:tab/>
      </w:r>
      <w:r w:rsidRPr="00A318CC">
        <w:t>sporządzanie opracowań technicznych dotyczących obiektów budowlanych,</w:t>
      </w:r>
      <w:r>
        <w:t xml:space="preserve"> w szczególności</w:t>
      </w:r>
      <w:r w:rsidRPr="00A318CC">
        <w:t>:, ocen techniczn</w:t>
      </w:r>
      <w:r>
        <w:t>ych</w:t>
      </w:r>
      <w:r w:rsidRPr="00A318CC">
        <w:t>, i</w:t>
      </w:r>
      <w:r>
        <w:t> </w:t>
      </w:r>
      <w:r w:rsidRPr="00A318CC">
        <w:t>ekspertyz techniczn</w:t>
      </w:r>
      <w:r>
        <w:t>ych.</w:t>
      </w:r>
      <w:r w:rsidRPr="00A318CC">
        <w:t>”</w:t>
      </w:r>
      <w:r>
        <w:t>,</w:t>
      </w:r>
    </w:p>
    <w:p w14:paraId="5FD44A10" w14:textId="6E4CFCCD" w:rsidR="00DD2135" w:rsidRDefault="00924662" w:rsidP="00A30F69">
      <w:pPr>
        <w:pStyle w:val="LITlitera"/>
      </w:pPr>
      <w:r>
        <w:t>b)</w:t>
      </w:r>
      <w:r w:rsidR="00784B48">
        <w:tab/>
      </w:r>
      <w:r>
        <w:t>w ust.</w:t>
      </w:r>
      <w:r w:rsidR="009973B6">
        <w:t xml:space="preserve"> </w:t>
      </w:r>
      <w:r>
        <w:t xml:space="preserve">2 wyrazy </w:t>
      </w:r>
      <w:r w:rsidR="00E23EA1" w:rsidRPr="00E23EA1">
        <w:t>„</w:t>
      </w:r>
      <w:r w:rsidR="009973B6">
        <w:t>pkt 1-5</w:t>
      </w:r>
      <w:r w:rsidR="00E23EA1" w:rsidRPr="00E23EA1">
        <w:t>”</w:t>
      </w:r>
      <w:r w:rsidR="009973B6">
        <w:t xml:space="preserve"> zastępuje się wyrazami </w:t>
      </w:r>
      <w:r w:rsidR="00E23EA1" w:rsidRPr="00E23EA1">
        <w:t>„</w:t>
      </w:r>
      <w:r w:rsidR="009973B6">
        <w:t>pkt 1-5b</w:t>
      </w:r>
      <w:r w:rsidR="00E23EA1" w:rsidRPr="00E23EA1">
        <w:t>”</w:t>
      </w:r>
      <w:r w:rsidR="00DD2135">
        <w:t>,</w:t>
      </w:r>
    </w:p>
    <w:p w14:paraId="73CE958D" w14:textId="77777777" w:rsidR="00784B48" w:rsidRDefault="00DD2135" w:rsidP="00A30F69">
      <w:pPr>
        <w:pStyle w:val="LITlitera"/>
      </w:pPr>
      <w:r>
        <w:t>c)</w:t>
      </w:r>
      <w:r>
        <w:tab/>
      </w:r>
      <w:r w:rsidR="00784B48">
        <w:t>po ust. 5i dodaje się ust. 5j-5k w brzmieniu:</w:t>
      </w:r>
    </w:p>
    <w:p w14:paraId="0B3073C2" w14:textId="5FA9C535" w:rsidR="00784B48" w:rsidRPr="00784B48" w:rsidRDefault="00784B48" w:rsidP="00784B48">
      <w:pPr>
        <w:pStyle w:val="ZLITUSTzmustliter"/>
      </w:pPr>
      <w:r w:rsidRPr="00784B48">
        <w:t>„5j</w:t>
      </w:r>
      <w:r>
        <w:t>.</w:t>
      </w:r>
      <w:r w:rsidRPr="00784B48">
        <w:t xml:space="preserve">  Dane identyfikujące decyzję o nadaniu uprawnień do wykonywania rzeczoznawstwa budowlanego, dane dotyczące osoby, która nabyła te uprawnienia, dane identyfikujące decyzję o pozbawieniu uprawnień do wykonywania rzeczoznawstwa budowalnego oraz dane osoby, której pozbawiono tych uprawnień podlegają wpisowi do centralnego rejestru rzeczoznawców budowlanych.</w:t>
      </w:r>
    </w:p>
    <w:p w14:paraId="5CD58010" w14:textId="2F003BC4" w:rsidR="00784B48" w:rsidRPr="00784B48" w:rsidRDefault="00784B48" w:rsidP="00784B48">
      <w:pPr>
        <w:pStyle w:val="ZLITUSTzmustliter"/>
      </w:pPr>
      <w:r w:rsidRPr="00784B48">
        <w:t>5k</w:t>
      </w:r>
      <w:r>
        <w:t>.</w:t>
      </w:r>
      <w:r w:rsidRPr="00784B48">
        <w:t xml:space="preserve"> Niezwłocznie po dniu, w którym decyzja o nadaniu uprawnień do wykonywania rzeczoznawstwa budowlanego lub decyzja o pozbawieniu uprawnień do wykonywania rzeczoznawstwa budowalnego stała się ostateczna, Krajowa Komisja Kwalifikacyjna przekazuje G</w:t>
      </w:r>
      <w:r>
        <w:t xml:space="preserve">łównemu </w:t>
      </w:r>
      <w:r w:rsidRPr="00784B48">
        <w:t>I</w:t>
      </w:r>
      <w:r>
        <w:t xml:space="preserve">nspektorowi </w:t>
      </w:r>
      <w:r w:rsidRPr="00784B48">
        <w:t>N</w:t>
      </w:r>
      <w:r>
        <w:t xml:space="preserve">adzoru </w:t>
      </w:r>
      <w:r w:rsidRPr="00784B48">
        <w:t>B</w:t>
      </w:r>
      <w:r>
        <w:t>udowlanego</w:t>
      </w:r>
      <w:r w:rsidRPr="00784B48">
        <w:t xml:space="preserve"> dane, o których mowa w ust. 5j, za pomocą systemu </w:t>
      </w:r>
      <w:r>
        <w:t>e-CRUB</w:t>
      </w:r>
      <w:r w:rsidRPr="00784B48">
        <w:t xml:space="preserve">, przy </w:t>
      </w:r>
      <w:r w:rsidRPr="00784B48">
        <w:lastRenderedPageBreak/>
        <w:t>użyciu elektronicznego formularza, którego wzór został określony w przepisach wydanych na podstawie art. 88a ust. 6.</w:t>
      </w:r>
    </w:p>
    <w:p w14:paraId="7B3EF3C3" w14:textId="287E47CD" w:rsidR="00924662" w:rsidRPr="00A318CC" w:rsidRDefault="00784B48" w:rsidP="001D729F">
      <w:pPr>
        <w:pStyle w:val="ZLITUSTzmustliter"/>
      </w:pPr>
      <w:r w:rsidRPr="00784B48">
        <w:t>5l</w:t>
      </w:r>
      <w:r>
        <w:t>.</w:t>
      </w:r>
      <w:r w:rsidRPr="00784B48">
        <w:t xml:space="preserve"> W przypadku stwierdzenia nieprawidłowości danych, o których mowa w ust. 5j, przekazanych za pomocą systemu e-CRUB, Główny Inspektor Nadzoru Budowlanego wzywa właściwą krajową komisję kwalifikacyjną izby samorządu zawodowego do zweryfikowania tych danych, wskazując stwierdzone nieprawidłowości</w:t>
      </w:r>
      <w:r w:rsidR="00CB628D">
        <w:t>.</w:t>
      </w:r>
      <w:r w:rsidR="00CB628D" w:rsidRPr="00CB628D">
        <w:t>”</w:t>
      </w:r>
      <w:r w:rsidR="009973B6">
        <w:t>;</w:t>
      </w:r>
    </w:p>
    <w:p w14:paraId="0D7B2529" w14:textId="5B1E8E19" w:rsidR="00B136E5" w:rsidRDefault="0055046A" w:rsidP="00612A57">
      <w:pPr>
        <w:pStyle w:val="PKTpunkt"/>
      </w:pPr>
      <w:r>
        <w:t>6</w:t>
      </w:r>
      <w:r w:rsidR="00476571">
        <w:t>)</w:t>
      </w:r>
      <w:r w:rsidR="00612A57">
        <w:tab/>
      </w:r>
      <w:r w:rsidR="00476571">
        <w:t>w</w:t>
      </w:r>
      <w:r w:rsidR="0063235E">
        <w:t xml:space="preserve"> art. </w:t>
      </w:r>
      <w:r w:rsidR="00476571">
        <w:t>14</w:t>
      </w:r>
      <w:r w:rsidR="009973B6">
        <w:t>:</w:t>
      </w:r>
      <w:r w:rsidR="00D55F58">
        <w:t xml:space="preserve"> </w:t>
      </w:r>
    </w:p>
    <w:p w14:paraId="1B9ACC4D" w14:textId="13E5AA3E" w:rsidR="000F7353" w:rsidRDefault="000F7353" w:rsidP="000F7353">
      <w:pPr>
        <w:pStyle w:val="LITlitera"/>
      </w:pPr>
      <w:r>
        <w:t>a)</w:t>
      </w:r>
      <w:r w:rsidR="00AE4BE0">
        <w:tab/>
      </w:r>
      <w:r>
        <w:t>w ust. 3 w pkt 2:</w:t>
      </w:r>
    </w:p>
    <w:p w14:paraId="1C9C6D15" w14:textId="22FD4D89" w:rsidR="000F7353" w:rsidRDefault="00AE4BE0" w:rsidP="000F7353">
      <w:pPr>
        <w:pStyle w:val="TIRtiret"/>
      </w:pPr>
      <w:r>
        <w:t>–</w:t>
      </w:r>
      <w:r>
        <w:tab/>
      </w:r>
      <w:r w:rsidR="000F7353">
        <w:t>w lit. a dodaje się tiret trzecie w brzmieniu:</w:t>
      </w:r>
    </w:p>
    <w:p w14:paraId="001AFCE2" w14:textId="09C34B65" w:rsidR="00637C64" w:rsidRDefault="00637C64" w:rsidP="00AE4BE0">
      <w:pPr>
        <w:pStyle w:val="ZTIRTIRzmtirtiret"/>
      </w:pPr>
      <w:r>
        <w:t>,,</w:t>
      </w:r>
      <w:r w:rsidR="00F44A56" w:rsidRPr="00F44A56">
        <w:t>–</w:t>
      </w:r>
      <w:r w:rsidR="0063235E">
        <w:t xml:space="preserve"> </w:t>
      </w:r>
      <w:r w:rsidRPr="00637C64">
        <w:t>technikum</w:t>
      </w:r>
      <w:r w:rsidR="00777E27" w:rsidRPr="00637C64">
        <w:t xml:space="preserve"> w</w:t>
      </w:r>
      <w:r w:rsidR="00777E27">
        <w:t> </w:t>
      </w:r>
      <w:r w:rsidRPr="00637C64">
        <w:t>branży odpowiedniej dla danej specjalności</w:t>
      </w:r>
      <w:r w:rsidR="00C371F5" w:rsidRPr="00A318CC">
        <w:t>”</w:t>
      </w:r>
      <w:r w:rsidR="00C371F5">
        <w:t>,</w:t>
      </w:r>
    </w:p>
    <w:p w14:paraId="2FE1D3E3" w14:textId="555FA722" w:rsidR="000F7353" w:rsidRDefault="00AE4BE0" w:rsidP="000F7353">
      <w:pPr>
        <w:pStyle w:val="TIRtiret"/>
      </w:pPr>
      <w:r>
        <w:t>–</w:t>
      </w:r>
      <w:r>
        <w:tab/>
      </w:r>
      <w:r w:rsidR="000F7353" w:rsidRPr="00476571">
        <w:t>lit</w:t>
      </w:r>
      <w:r w:rsidR="000F7353">
        <w:t>.</w:t>
      </w:r>
      <w:r w:rsidR="000F7353" w:rsidRPr="00476571">
        <w:t xml:space="preserve"> </w:t>
      </w:r>
      <w:r w:rsidR="000F7353">
        <w:t>b otrzymuje brzmienie:</w:t>
      </w:r>
    </w:p>
    <w:p w14:paraId="6ABE1DB4" w14:textId="530F2643" w:rsidR="00476571" w:rsidRDefault="00612A57" w:rsidP="00AE4BE0">
      <w:pPr>
        <w:pStyle w:val="ZTIRLITzmlittiret"/>
      </w:pPr>
      <w:r w:rsidRPr="00E83C1B">
        <w:t>„</w:t>
      </w:r>
      <w:r w:rsidR="00476571" w:rsidRPr="00476571">
        <w:rPr>
          <w:lang w:eastAsia="en-US"/>
        </w:rPr>
        <w:t>b)</w:t>
      </w:r>
      <w:r w:rsidR="00AE4BE0">
        <w:tab/>
      </w:r>
      <w:r w:rsidR="00476571" w:rsidRPr="00476571">
        <w:rPr>
          <w:lang w:eastAsia="en-US"/>
        </w:rPr>
        <w:t>odbycia rocznej praktyki przy sporządzaniu projektów</w:t>
      </w:r>
      <w:r w:rsidR="0008477B" w:rsidRPr="00476571">
        <w:rPr>
          <w:lang w:eastAsia="en-US"/>
        </w:rPr>
        <w:t xml:space="preserve"> w</w:t>
      </w:r>
      <w:r w:rsidR="0008477B">
        <w:rPr>
          <w:lang w:eastAsia="en-US"/>
        </w:rPr>
        <w:t> </w:t>
      </w:r>
      <w:r w:rsidR="00476571" w:rsidRPr="00476571">
        <w:rPr>
          <w:lang w:eastAsia="en-US"/>
        </w:rPr>
        <w:t>przypadkach</w:t>
      </w:r>
      <w:r w:rsidR="002D0FC4">
        <w:t>,</w:t>
      </w:r>
      <w:r w:rsidR="0008477B" w:rsidRPr="00476571">
        <w:rPr>
          <w:lang w:eastAsia="en-US"/>
        </w:rPr>
        <w:t xml:space="preserve"> o</w:t>
      </w:r>
      <w:r w:rsidR="0008477B">
        <w:rPr>
          <w:lang w:eastAsia="en-US"/>
        </w:rPr>
        <w:t> </w:t>
      </w:r>
      <w:r w:rsidR="00476571" w:rsidRPr="00476571">
        <w:rPr>
          <w:lang w:eastAsia="en-US"/>
        </w:rPr>
        <w:t>których mowa</w:t>
      </w:r>
      <w:r w:rsidR="0063235E" w:rsidRPr="00476571">
        <w:rPr>
          <w:lang w:eastAsia="en-US"/>
        </w:rPr>
        <w:t xml:space="preserve"> w</w:t>
      </w:r>
      <w:r w:rsidR="0063235E">
        <w:rPr>
          <w:lang w:eastAsia="en-US"/>
        </w:rPr>
        <w:t> lit. </w:t>
      </w:r>
      <w:r w:rsidR="0008477B" w:rsidRPr="00476571">
        <w:rPr>
          <w:lang w:eastAsia="en-US"/>
        </w:rPr>
        <w:t>a</w:t>
      </w:r>
      <w:r w:rsidR="0008477B">
        <w:rPr>
          <w:lang w:eastAsia="en-US"/>
        </w:rPr>
        <w:t> </w:t>
      </w:r>
      <w:r w:rsidR="00476571" w:rsidRPr="00476571">
        <w:rPr>
          <w:lang w:eastAsia="en-US"/>
        </w:rPr>
        <w:t>tiret pierwsze</w:t>
      </w:r>
      <w:r w:rsidR="0008477B" w:rsidRPr="00476571">
        <w:rPr>
          <w:lang w:eastAsia="en-US"/>
        </w:rPr>
        <w:t xml:space="preserve"> i</w:t>
      </w:r>
      <w:r w:rsidR="0008477B">
        <w:rPr>
          <w:lang w:eastAsia="en-US"/>
        </w:rPr>
        <w:t> </w:t>
      </w:r>
      <w:r w:rsidR="00476571" w:rsidRPr="00476571">
        <w:rPr>
          <w:lang w:eastAsia="en-US"/>
        </w:rPr>
        <w:t>drugie,</w:t>
      </w:r>
      <w:r w:rsidR="001C7805" w:rsidRPr="00780F0F">
        <w:t>”</w:t>
      </w:r>
      <w:r w:rsidR="00660DBA">
        <w:t>,</w:t>
      </w:r>
    </w:p>
    <w:p w14:paraId="190D0475" w14:textId="59409A1A" w:rsidR="000F7353" w:rsidRDefault="00AE4BE0" w:rsidP="000F7353">
      <w:pPr>
        <w:pStyle w:val="TIRtiret"/>
      </w:pPr>
      <w:r>
        <w:t>–</w:t>
      </w:r>
      <w:r>
        <w:tab/>
      </w:r>
      <w:r w:rsidR="000F7353" w:rsidRPr="00476571">
        <w:t>lit</w:t>
      </w:r>
      <w:r w:rsidR="000F7353">
        <w:t>.</w:t>
      </w:r>
      <w:r w:rsidR="000F7353" w:rsidRPr="00476571">
        <w:t xml:space="preserve"> </w:t>
      </w:r>
      <w:r w:rsidR="000F7353">
        <w:t>c</w:t>
      </w:r>
      <w:r w:rsidR="000F7353" w:rsidRPr="00476571">
        <w:t xml:space="preserve"> otrzymuje brzmienie</w:t>
      </w:r>
      <w:r w:rsidR="000F7353">
        <w:t>:</w:t>
      </w:r>
    </w:p>
    <w:p w14:paraId="321F577E" w14:textId="18DEB87F" w:rsidR="00476571" w:rsidRDefault="00612A57" w:rsidP="00AE4BE0">
      <w:pPr>
        <w:pStyle w:val="ZTIRLITzmlittiret"/>
      </w:pPr>
      <w:r w:rsidRPr="00E83C1B">
        <w:t>„</w:t>
      </w:r>
      <w:r w:rsidR="00476571" w:rsidRPr="00476571">
        <w:t>c)</w:t>
      </w:r>
      <w:r w:rsidR="00AE4BE0">
        <w:tab/>
      </w:r>
      <w:r w:rsidR="00476571" w:rsidRPr="00476571">
        <w:t>odbycia rocznej praktyki na budowie</w:t>
      </w:r>
      <w:r w:rsidR="0008477B" w:rsidRPr="00476571">
        <w:t xml:space="preserve"> w</w:t>
      </w:r>
      <w:r w:rsidR="0008477B">
        <w:t> </w:t>
      </w:r>
      <w:r w:rsidR="00476571" w:rsidRPr="00476571">
        <w:t>przypadkach</w:t>
      </w:r>
      <w:r w:rsidR="002D0FC4">
        <w:t>,</w:t>
      </w:r>
      <w:r w:rsidR="0008477B" w:rsidRPr="00476571">
        <w:t xml:space="preserve"> o</w:t>
      </w:r>
      <w:r w:rsidR="0008477B">
        <w:t> </w:t>
      </w:r>
      <w:r w:rsidR="00476571" w:rsidRPr="00476571">
        <w:t>których mowa</w:t>
      </w:r>
      <w:r w:rsidR="0063235E" w:rsidRPr="00476571">
        <w:t xml:space="preserve"> w</w:t>
      </w:r>
      <w:r w:rsidR="0063235E">
        <w:t> lit. </w:t>
      </w:r>
      <w:r w:rsidR="0008477B" w:rsidRPr="00476571">
        <w:t>a</w:t>
      </w:r>
      <w:r w:rsidR="0008477B">
        <w:t> </w:t>
      </w:r>
      <w:r w:rsidR="00476571" w:rsidRPr="00476571">
        <w:t>tiret pierwsze</w:t>
      </w:r>
      <w:r w:rsidR="0008477B" w:rsidRPr="00476571">
        <w:t xml:space="preserve"> i</w:t>
      </w:r>
      <w:r w:rsidR="0008477B">
        <w:t> </w:t>
      </w:r>
      <w:r w:rsidR="00476571" w:rsidRPr="00476571">
        <w:t>drugie,</w:t>
      </w:r>
      <w:r w:rsidR="001C7805" w:rsidRPr="00780F0F">
        <w:t>”</w:t>
      </w:r>
    </w:p>
    <w:p w14:paraId="41C178A2" w14:textId="4A990BE3" w:rsidR="005B504A" w:rsidRDefault="00AE4BE0" w:rsidP="005B504A">
      <w:pPr>
        <w:pStyle w:val="TIRtiret"/>
      </w:pPr>
      <w:r>
        <w:t>–</w:t>
      </w:r>
      <w:r>
        <w:tab/>
      </w:r>
      <w:r w:rsidR="005B504A">
        <w:t>po lit. c dodaje się lit. d w brzmieniu:</w:t>
      </w:r>
    </w:p>
    <w:p w14:paraId="0EBFDF30" w14:textId="77AC495F" w:rsidR="007B79FB" w:rsidRPr="007B79FB" w:rsidRDefault="001C7805" w:rsidP="00AE4BE0">
      <w:pPr>
        <w:pStyle w:val="ZTIRLITzmlittiret"/>
      </w:pPr>
      <w:r w:rsidRPr="00E83C1B">
        <w:t>„</w:t>
      </w:r>
      <w:r w:rsidR="007B79FB" w:rsidRPr="007B79FB">
        <w:t>d)</w:t>
      </w:r>
      <w:r>
        <w:tab/>
      </w:r>
      <w:r w:rsidR="007B79FB" w:rsidRPr="007B79FB">
        <w:t xml:space="preserve">odbycia </w:t>
      </w:r>
      <w:r w:rsidR="007B79FB">
        <w:t>czteroletniej</w:t>
      </w:r>
      <w:r w:rsidR="007B79FB" w:rsidRPr="007B79FB">
        <w:t xml:space="preserve"> praktyki przy sporządzaniu projektów</w:t>
      </w:r>
      <w:r w:rsidR="007B79FB">
        <w:t xml:space="preserve"> oraz rocznej praktyki na budowie</w:t>
      </w:r>
      <w:r w:rsidR="0008477B" w:rsidRPr="007B79FB">
        <w:t xml:space="preserve"> w</w:t>
      </w:r>
      <w:r w:rsidR="0008477B">
        <w:t> </w:t>
      </w:r>
      <w:r w:rsidR="007B79FB" w:rsidRPr="007B79FB">
        <w:t>przypadkach</w:t>
      </w:r>
      <w:r w:rsidR="001B2B5E">
        <w:t>,</w:t>
      </w:r>
      <w:r w:rsidR="0008477B" w:rsidRPr="007B79FB">
        <w:t xml:space="preserve"> o</w:t>
      </w:r>
      <w:r w:rsidR="0008477B">
        <w:t> </w:t>
      </w:r>
      <w:r w:rsidR="007B79FB" w:rsidRPr="007B79FB">
        <w:t>których mowa</w:t>
      </w:r>
      <w:r w:rsidR="0063235E" w:rsidRPr="007B79FB">
        <w:t xml:space="preserve"> w</w:t>
      </w:r>
      <w:r w:rsidR="0063235E">
        <w:t> lit. </w:t>
      </w:r>
      <w:r w:rsidR="0008477B" w:rsidRPr="007B79FB">
        <w:t>a</w:t>
      </w:r>
      <w:r w:rsidR="0008477B">
        <w:t> </w:t>
      </w:r>
      <w:r w:rsidR="007B79FB" w:rsidRPr="007B79FB">
        <w:t>tiret trzecie,</w:t>
      </w:r>
      <w:r w:rsidRPr="00780F0F">
        <w:t>”</w:t>
      </w:r>
      <w:r w:rsidR="00660DBA">
        <w:t>,</w:t>
      </w:r>
    </w:p>
    <w:p w14:paraId="71E1FF70" w14:textId="6FC66701" w:rsidR="007B79FB" w:rsidRDefault="00B136E5" w:rsidP="00660DBA">
      <w:pPr>
        <w:pStyle w:val="LITlitera"/>
      </w:pPr>
      <w:r>
        <w:t>b)</w:t>
      </w:r>
      <w:r w:rsidR="001C7805">
        <w:tab/>
      </w:r>
      <w:r w:rsidR="000E4C02">
        <w:t>ust. 4b otrzymuje brzmienie:</w:t>
      </w:r>
    </w:p>
    <w:p w14:paraId="06116513" w14:textId="2E10F7EA" w:rsidR="001C7805" w:rsidRDefault="001C7805" w:rsidP="001C7805">
      <w:pPr>
        <w:pStyle w:val="ZLITUSTzmustliter"/>
      </w:pPr>
      <w:r w:rsidRPr="00E83C1B">
        <w:t>„</w:t>
      </w:r>
      <w:r w:rsidR="000E4C02" w:rsidRPr="000E4C02">
        <w:t>4b. Za równorzędną</w:t>
      </w:r>
      <w:r w:rsidR="0008477B" w:rsidRPr="000E4C02">
        <w:t xml:space="preserve"> z</w:t>
      </w:r>
      <w:r w:rsidR="0008477B">
        <w:t> </w:t>
      </w:r>
      <w:r w:rsidR="000E4C02" w:rsidRPr="000E4C02">
        <w:t>praktyką zawodową polegającą na bezpośrednim uczestnictwie</w:t>
      </w:r>
      <w:r w:rsidR="0008477B" w:rsidRPr="000E4C02">
        <w:t xml:space="preserve"> w</w:t>
      </w:r>
      <w:r w:rsidR="0008477B">
        <w:t> </w:t>
      </w:r>
      <w:r w:rsidR="000E4C02" w:rsidRPr="000E4C02">
        <w:t>pracach projektowych,</w:t>
      </w:r>
      <w:r w:rsidR="0008477B" w:rsidRPr="000E4C02">
        <w:t xml:space="preserve"> o</w:t>
      </w:r>
      <w:r w:rsidR="0008477B">
        <w:t> </w:t>
      </w:r>
      <w:r w:rsidR="000E4C02" w:rsidRPr="000E4C02">
        <w:t>której mowa</w:t>
      </w:r>
      <w:r w:rsidR="0063235E" w:rsidRPr="000E4C02">
        <w:t xml:space="preserve"> w</w:t>
      </w:r>
      <w:r w:rsidR="0063235E">
        <w:t> ust. </w:t>
      </w:r>
      <w:r w:rsidR="000E4C02" w:rsidRPr="000E4C02">
        <w:t xml:space="preserve">4, uznaje się odpowiednio roczną </w:t>
      </w:r>
      <w:r w:rsidR="00007C23">
        <w:t>praktykę</w:t>
      </w:r>
      <w:r w:rsidR="0026213D">
        <w:t>, o której mowa w ust. 3 pkt 2 lit. b</w:t>
      </w:r>
      <w:r w:rsidR="00007C23">
        <w:t xml:space="preserve"> </w:t>
      </w:r>
      <w:r w:rsidR="008F3055">
        <w:t>albo</w:t>
      </w:r>
      <w:r w:rsidR="000E4C02" w:rsidRPr="000E4C02">
        <w:t xml:space="preserve"> czteroletnią praktykę</w:t>
      </w:r>
      <w:r w:rsidR="0026213D">
        <w:t>, o której mowa w ust. 3 pkt 2 lit. d</w:t>
      </w:r>
      <w:r w:rsidR="000E4C02" w:rsidRPr="000E4C02">
        <w:t xml:space="preserve">, odbytą pod patronatem osoby posiadającej odpowiednie uprawnienia budowlane, zwanej dalej </w:t>
      </w:r>
      <w:r w:rsidR="006E2803" w:rsidRPr="00E83C1B">
        <w:t>„</w:t>
      </w:r>
      <w:r w:rsidR="000E4C02" w:rsidRPr="000E4C02">
        <w:t>patronem</w:t>
      </w:r>
      <w:r w:rsidR="006E2803" w:rsidRPr="00780F0F">
        <w:t>”</w:t>
      </w:r>
      <w:r w:rsidR="000E4C02" w:rsidRPr="000E4C02">
        <w:t xml:space="preserve">. Patronem może być osoba, która posiada co najmniej </w:t>
      </w:r>
      <w:r w:rsidR="0063235E" w:rsidRPr="000E4C02">
        <w:t>5</w:t>
      </w:r>
      <w:r w:rsidR="0063235E">
        <w:noBreakHyphen/>
      </w:r>
      <w:r w:rsidR="000E4C02" w:rsidRPr="000E4C02">
        <w:t>letnie doświadczenie zawodowe przy sporządzaniu projektów</w:t>
      </w:r>
      <w:r w:rsidR="0008477B" w:rsidRPr="000E4C02">
        <w:t xml:space="preserve"> w</w:t>
      </w:r>
      <w:r w:rsidR="0008477B">
        <w:t> </w:t>
      </w:r>
      <w:r w:rsidR="000E4C02" w:rsidRPr="000E4C02">
        <w:t>ramach posiadanych uprawnień budowlanych.</w:t>
      </w:r>
      <w:bookmarkStart w:id="7" w:name="_Hlk118911819"/>
      <w:r w:rsidRPr="00780F0F">
        <w:t>”</w:t>
      </w:r>
      <w:bookmarkEnd w:id="7"/>
      <w:r>
        <w:t>,</w:t>
      </w:r>
    </w:p>
    <w:p w14:paraId="645F4744" w14:textId="1E39D99B" w:rsidR="000E4C02" w:rsidRDefault="00A01D40" w:rsidP="001C7805">
      <w:pPr>
        <w:pStyle w:val="LITlitera"/>
      </w:pPr>
      <w:r>
        <w:t>c</w:t>
      </w:r>
      <w:r w:rsidR="00FB4769">
        <w:t>)</w:t>
      </w:r>
      <w:r w:rsidR="001C7805">
        <w:tab/>
      </w:r>
      <w:r w:rsidR="00FB4769">
        <w:t>po</w:t>
      </w:r>
      <w:r w:rsidR="0063235E">
        <w:t xml:space="preserve"> ust. </w:t>
      </w:r>
      <w:r w:rsidR="00FB4769">
        <w:t>4b dodaje się</w:t>
      </w:r>
      <w:r w:rsidR="0063235E">
        <w:t xml:space="preserve"> ust. </w:t>
      </w:r>
      <w:r w:rsidR="00FB4769">
        <w:t>4c</w:t>
      </w:r>
      <w:r w:rsidR="0008477B">
        <w:t xml:space="preserve"> w </w:t>
      </w:r>
      <w:r w:rsidR="00FB4769">
        <w:t>brzmieniu:</w:t>
      </w:r>
    </w:p>
    <w:p w14:paraId="363DF2D7" w14:textId="3854FD39" w:rsidR="00476571" w:rsidRPr="00E83C1B" w:rsidRDefault="006E2803" w:rsidP="00622D67">
      <w:pPr>
        <w:pStyle w:val="ZLITUSTzmustliter"/>
      </w:pPr>
      <w:r w:rsidRPr="00E83C1B">
        <w:t>„</w:t>
      </w:r>
      <w:r w:rsidR="00FB4769" w:rsidRPr="00FB4769">
        <w:t xml:space="preserve">4c. </w:t>
      </w:r>
      <w:r w:rsidR="003A7A2C" w:rsidRPr="003A7A2C">
        <w:t xml:space="preserve">Praktyka zawodowa polegająca na pełnieniu funkcji technicznej na budowie, w przypadku osób posiadających tytuł zawodowy technika albo dyplom zawodowy albo dyplom potwierdzający kwalifikacje zawodowe, w zawodzie </w:t>
      </w:r>
      <w:r w:rsidR="003A7A2C" w:rsidRPr="003A7A2C">
        <w:lastRenderedPageBreak/>
        <w:t>nauczanym na poziomie technika, odbywana pod patronatem osoby posiadającej odpowiednie uprawnienia budowlane, może zostać skrócona przez patrona do 3 lat. Patronem może być osoba, która posiada odpowiednie uprawnienia budowlane do kierowania bez ograniczeń oraz co najmniej 5 letnie doświadczenie zawodowe w ramach posiadanych uprawnień budowlanych</w:t>
      </w:r>
      <w:r w:rsidR="00622D67">
        <w:t>.</w:t>
      </w:r>
      <w:bookmarkStart w:id="8" w:name="_Hlk118911891"/>
      <w:r w:rsidR="00622D67" w:rsidRPr="00780F0F">
        <w:t>”</w:t>
      </w:r>
      <w:r w:rsidR="00622D67">
        <w:t>;</w:t>
      </w:r>
      <w:bookmarkEnd w:id="8"/>
    </w:p>
    <w:p w14:paraId="0199F49B" w14:textId="77777777" w:rsidR="007223CB" w:rsidRDefault="0055046A" w:rsidP="00902713">
      <w:pPr>
        <w:pStyle w:val="PKTpunkt"/>
        <w:ind w:left="0" w:firstLine="0"/>
      </w:pPr>
      <w:r>
        <w:t>7</w:t>
      </w:r>
      <w:r w:rsidR="00D64907" w:rsidRPr="00E83C1B">
        <w:t>)</w:t>
      </w:r>
      <w:r w:rsidR="00D64907" w:rsidRPr="00E83C1B">
        <w:tab/>
        <w:t>w</w:t>
      </w:r>
      <w:r w:rsidR="0063235E">
        <w:t xml:space="preserve"> art. </w:t>
      </w:r>
      <w:r w:rsidR="00D64907" w:rsidRPr="00E83C1B">
        <w:t>15a</w:t>
      </w:r>
      <w:r w:rsidR="007223CB">
        <w:t>:</w:t>
      </w:r>
    </w:p>
    <w:p w14:paraId="0A499143" w14:textId="77777777" w:rsidR="007223CB" w:rsidRPr="00D84C6D" w:rsidRDefault="007223CB" w:rsidP="00D84C6D">
      <w:pPr>
        <w:pStyle w:val="LITlitera"/>
      </w:pPr>
      <w:r w:rsidRPr="00D84C6D">
        <w:t>a)</w:t>
      </w:r>
      <w:r w:rsidR="00D84C6D">
        <w:tab/>
      </w:r>
      <w:r w:rsidRPr="00D84C6D">
        <w:t xml:space="preserve">ust. </w:t>
      </w:r>
      <w:r w:rsidR="002C7DDB" w:rsidRPr="00D84C6D">
        <w:t>3</w:t>
      </w:r>
      <w:r w:rsidR="002C7DDB">
        <w:t> </w:t>
      </w:r>
      <w:r w:rsidRPr="00D84C6D">
        <w:t>otrzymuje brzmienie:</w:t>
      </w:r>
    </w:p>
    <w:p w14:paraId="0FB074C3" w14:textId="57C45A4C" w:rsidR="00307E83" w:rsidRDefault="00167F90" w:rsidP="00E162D4">
      <w:pPr>
        <w:pStyle w:val="ZLITUSTzmustliter"/>
      </w:pPr>
      <w:r w:rsidRPr="00780F0F">
        <w:t>„</w:t>
      </w:r>
      <w:r w:rsidR="007223CB" w:rsidRPr="00D84C6D">
        <w:t>3. Uprawnienia budowlane</w:t>
      </w:r>
      <w:r w:rsidR="002C7DDB" w:rsidRPr="00D84C6D">
        <w:t xml:space="preserve"> w</w:t>
      </w:r>
      <w:r w:rsidR="002C7DDB">
        <w:t> </w:t>
      </w:r>
      <w:r w:rsidR="007223CB" w:rsidRPr="00D84C6D">
        <w:t>specjalności architektonicznej</w:t>
      </w:r>
      <w:r w:rsidR="002C7DDB" w:rsidRPr="00D84C6D">
        <w:t xml:space="preserve"> w</w:t>
      </w:r>
      <w:r w:rsidR="002C7DDB">
        <w:t> </w:t>
      </w:r>
      <w:r w:rsidR="007223CB" w:rsidRPr="00D84C6D">
        <w:t>ograniczonym zakresie uprawniają do projektowania lub kierowania robotami budowlanymi</w:t>
      </w:r>
      <w:r w:rsidR="00307E83">
        <w:t>:</w:t>
      </w:r>
    </w:p>
    <w:p w14:paraId="43567E99" w14:textId="346437F8" w:rsidR="007223CB" w:rsidRDefault="00AC75C3" w:rsidP="00622D67">
      <w:pPr>
        <w:pStyle w:val="ZLITPKTzmpktliter"/>
      </w:pPr>
      <w:r>
        <w:t>1</w:t>
      </w:r>
      <w:r w:rsidR="00307E83">
        <w:t>)</w:t>
      </w:r>
      <w:r w:rsidR="00622D67">
        <w:tab/>
      </w:r>
      <w:r w:rsidR="00307E83">
        <w:t>w przypadku osób posiadające tytuł</w:t>
      </w:r>
      <w:r w:rsidR="003A7A2C" w:rsidRPr="003B5EE0">
        <w:t xml:space="preserve"> zawodowy magistra inżyniera, magistra inżyniera architekta, inżyniera lub inżyniera architekta</w:t>
      </w:r>
      <w:r w:rsidR="00307E83">
        <w:t xml:space="preserve"> w </w:t>
      </w:r>
      <w:r w:rsidR="00307E83" w:rsidRPr="00D84C6D">
        <w:t>odniesieniu do architektury obiektu o</w:t>
      </w:r>
      <w:r w:rsidR="00307E83">
        <w:t> </w:t>
      </w:r>
      <w:r w:rsidR="00307E83" w:rsidRPr="00D84C6D">
        <w:t>kubaturze do 1000</w:t>
      </w:r>
      <w:r w:rsidR="00307E83">
        <w:t> </w:t>
      </w:r>
      <w:r w:rsidR="00307E83" w:rsidRPr="00D84C6D">
        <w:t>m</w:t>
      </w:r>
      <w:r w:rsidR="00307E83" w:rsidRPr="00AD7A55">
        <w:rPr>
          <w:rStyle w:val="IGindeksgrny"/>
        </w:rPr>
        <w:t>3</w:t>
      </w:r>
      <w:r w:rsidR="00B121C6">
        <w:t>,</w:t>
      </w:r>
    </w:p>
    <w:p w14:paraId="68453510" w14:textId="006603E5" w:rsidR="00AC75C3" w:rsidRDefault="00AC75C3" w:rsidP="00622D67">
      <w:pPr>
        <w:pStyle w:val="ZLITPKTzmpktliter"/>
      </w:pPr>
      <w:r>
        <w:t>2)</w:t>
      </w:r>
      <w:r w:rsidR="00622D67">
        <w:tab/>
      </w:r>
      <w:r>
        <w:t xml:space="preserve">w </w:t>
      </w:r>
      <w:r w:rsidR="007B79EC">
        <w:t>przypadku</w:t>
      </w:r>
      <w:r>
        <w:t xml:space="preserve"> </w:t>
      </w:r>
      <w:r w:rsidR="007B79EC">
        <w:t>osób</w:t>
      </w:r>
      <w:r>
        <w:t xml:space="preserve"> posiadających tytuł zawodowy technika albo dyplom zawodowy albo dyplom potwierdzający kwalifikacje zawodowe w zawodzie nauczanym na poziomie technika </w:t>
      </w:r>
      <w:r w:rsidRPr="00AC75C3">
        <w:t>w odniesieniu do architektury obiektu o kubaturze do 1000 m</w:t>
      </w:r>
      <w:r w:rsidRPr="00AC75C3">
        <w:rPr>
          <w:rStyle w:val="IGindeksgrny"/>
        </w:rPr>
        <w:t>3</w:t>
      </w:r>
      <w:r>
        <w:rPr>
          <w:rStyle w:val="IGindeksgrny"/>
        </w:rPr>
        <w:t xml:space="preserve"> </w:t>
      </w:r>
      <w:r w:rsidRPr="00AC75C3">
        <w:t>w zabudowie zagrodowej lub na terenie zabudowy zagrodowej.</w:t>
      </w:r>
      <w:r w:rsidR="00622D67" w:rsidRPr="00780F0F">
        <w:t>”</w:t>
      </w:r>
      <w:r w:rsidR="00622D67">
        <w:t>,</w:t>
      </w:r>
    </w:p>
    <w:p w14:paraId="68438EF4" w14:textId="77777777" w:rsidR="00FA52AA" w:rsidRPr="001E19F0" w:rsidRDefault="0007177D" w:rsidP="00526769">
      <w:pPr>
        <w:pStyle w:val="LITlitera"/>
      </w:pPr>
      <w:r>
        <w:t>b)</w:t>
      </w:r>
      <w:r>
        <w:tab/>
      </w:r>
      <w:r w:rsidR="0055046A">
        <w:t>po</w:t>
      </w:r>
      <w:r w:rsidR="0063235E">
        <w:t xml:space="preserve"> ust. </w:t>
      </w:r>
      <w:r w:rsidR="0055046A">
        <w:t>2</w:t>
      </w:r>
      <w:r w:rsidR="00777E27">
        <w:t>4 </w:t>
      </w:r>
      <w:r w:rsidR="00FA52AA" w:rsidRPr="001E19F0">
        <w:t>doda</w:t>
      </w:r>
      <w:r w:rsidR="0055046A">
        <w:t>je się</w:t>
      </w:r>
      <w:r w:rsidR="0063235E">
        <w:t xml:space="preserve"> ust. </w:t>
      </w:r>
      <w:r w:rsidR="00FA52AA" w:rsidRPr="001E19F0">
        <w:t>2</w:t>
      </w:r>
      <w:r w:rsidR="0063235E" w:rsidRPr="001E19F0">
        <w:t>5</w:t>
      </w:r>
      <w:r w:rsidR="0063235E">
        <w:t xml:space="preserve"> w </w:t>
      </w:r>
      <w:r w:rsidR="00FA52AA" w:rsidRPr="001E19F0">
        <w:t>brzmieniu</w:t>
      </w:r>
      <w:r w:rsidR="0055046A">
        <w:t>:</w:t>
      </w:r>
    </w:p>
    <w:p w14:paraId="02D02739" w14:textId="144E8128" w:rsidR="00FA52AA" w:rsidRPr="001E19F0" w:rsidRDefault="00FA52AA" w:rsidP="00526769">
      <w:pPr>
        <w:pStyle w:val="ZLITUSTzmustliter"/>
      </w:pPr>
      <w:r w:rsidRPr="001E19F0">
        <w:t xml:space="preserve">„25. Uprawnienia budowlane w odpowiedniej specjalności </w:t>
      </w:r>
      <w:r w:rsidR="00CE7B9B">
        <w:t>uprawniają</w:t>
      </w:r>
      <w:r w:rsidRPr="001E19F0">
        <w:t xml:space="preserve"> do sporządzania oceny technicznej</w:t>
      </w:r>
      <w:r w:rsidR="005437FD">
        <w:t xml:space="preserve"> </w:t>
      </w:r>
      <w:r w:rsidRPr="001E19F0">
        <w:t xml:space="preserve">w zakresie </w:t>
      </w:r>
      <w:r w:rsidR="00437FA4">
        <w:t>tej specjalności</w:t>
      </w:r>
      <w:r w:rsidRPr="001E19F0">
        <w:t>.”</w:t>
      </w:r>
      <w:r w:rsidR="00B121C6">
        <w:t>;</w:t>
      </w:r>
    </w:p>
    <w:p w14:paraId="067D5D7F" w14:textId="77777777" w:rsidR="00BC5713" w:rsidRPr="00E83C1B" w:rsidRDefault="0055046A" w:rsidP="00BC5713">
      <w:pPr>
        <w:pStyle w:val="PKTpunkt"/>
      </w:pPr>
      <w:r>
        <w:t>8</w:t>
      </w:r>
      <w:r w:rsidR="00BC5713" w:rsidRPr="00E83C1B">
        <w:t>)</w:t>
      </w:r>
      <w:r w:rsidR="00BC5713" w:rsidRPr="00E83C1B">
        <w:tab/>
        <w:t>po</w:t>
      </w:r>
      <w:r w:rsidR="0063235E">
        <w:t xml:space="preserve"> art. </w:t>
      </w:r>
      <w:r w:rsidR="00BC5713" w:rsidRPr="00E83C1B">
        <w:t>15a dodaje się</w:t>
      </w:r>
      <w:r w:rsidR="0063235E">
        <w:t xml:space="preserve"> art. </w:t>
      </w:r>
      <w:r w:rsidR="00BC5713" w:rsidRPr="00E83C1B">
        <w:t>15b</w:t>
      </w:r>
      <w:r w:rsidR="006C2718" w:rsidRPr="00E83C1B">
        <w:t xml:space="preserve"> w </w:t>
      </w:r>
      <w:r w:rsidR="00BC5713" w:rsidRPr="00E83C1B">
        <w:t>brzmieniu:</w:t>
      </w:r>
    </w:p>
    <w:p w14:paraId="127895ED" w14:textId="11032975" w:rsidR="00A318CC" w:rsidRPr="00A318CC" w:rsidRDefault="00BC5713" w:rsidP="00E00DE2">
      <w:pPr>
        <w:pStyle w:val="ZARTzmartartykuempunktem"/>
      </w:pPr>
      <w:bookmarkStart w:id="9" w:name="_Hlk89971045"/>
      <w:r w:rsidRPr="00E83C1B">
        <w:t>„</w:t>
      </w:r>
      <w:bookmarkEnd w:id="9"/>
      <w:r w:rsidR="00A318CC" w:rsidRPr="00A318CC">
        <w:t>Art. 15b. 1. Rzeczoznawca budowlany jest uprawniony</w:t>
      </w:r>
      <w:r w:rsidR="00E55A4E">
        <w:t>,</w:t>
      </w:r>
      <w:r w:rsidR="00A318CC" w:rsidRPr="00A318CC">
        <w:t xml:space="preserve"> w szczególności</w:t>
      </w:r>
      <w:r w:rsidR="00E55A4E">
        <w:t>,</w:t>
      </w:r>
      <w:r w:rsidR="00A318CC" w:rsidRPr="00A318CC">
        <w:t xml:space="preserve"> do:</w:t>
      </w:r>
    </w:p>
    <w:p w14:paraId="371C65D4" w14:textId="77777777" w:rsidR="00A318CC" w:rsidRPr="00A318CC" w:rsidRDefault="00A318CC" w:rsidP="00E00DE2">
      <w:pPr>
        <w:pStyle w:val="ZPKTzmpktartykuempunktem"/>
      </w:pPr>
      <w:r w:rsidRPr="00A318CC">
        <w:t>1)</w:t>
      </w:r>
      <w:r w:rsidRPr="00A318CC">
        <w:tab/>
        <w:t>sporządz</w:t>
      </w:r>
      <w:r w:rsidR="001052B1">
        <w:t>a</w:t>
      </w:r>
      <w:r w:rsidRPr="00A318CC">
        <w:t>nia ekspertyzy technicznej:</w:t>
      </w:r>
    </w:p>
    <w:p w14:paraId="577B3E35" w14:textId="1983D0BF" w:rsidR="00A318CC" w:rsidRPr="00A318CC" w:rsidRDefault="00E75B80" w:rsidP="00E00DE2">
      <w:pPr>
        <w:pStyle w:val="ZLITwPKTzmlitwpktartykuempunktem"/>
      </w:pPr>
      <w:r>
        <w:t>a)</w:t>
      </w:r>
      <w:r w:rsidR="00E00DE2">
        <w:tab/>
      </w:r>
      <w:r w:rsidR="00A318CC" w:rsidRPr="00A318CC">
        <w:t>przy robotach budowlanych związanych z realizacją obiektu budowlanego,</w:t>
      </w:r>
      <w:r w:rsidR="00777E27" w:rsidRPr="00A318CC">
        <w:t xml:space="preserve"> o</w:t>
      </w:r>
      <w:r w:rsidR="00777E27">
        <w:t> </w:t>
      </w:r>
      <w:r w:rsidR="00A318CC" w:rsidRPr="00A318CC">
        <w:t>który</w:t>
      </w:r>
      <w:r w:rsidR="00B40337">
        <w:t>m</w:t>
      </w:r>
      <w:r w:rsidR="00A318CC" w:rsidRPr="00A318CC">
        <w:t xml:space="preserve"> mowa</w:t>
      </w:r>
      <w:r w:rsidR="0063235E" w:rsidRPr="00A318CC">
        <w:t xml:space="preserve"> w</w:t>
      </w:r>
      <w:r w:rsidR="0063235E">
        <w:t> art. </w:t>
      </w:r>
      <w:r w:rsidR="00A318CC" w:rsidRPr="00A318CC">
        <w:t>2</w:t>
      </w:r>
      <w:r w:rsidR="0063235E" w:rsidRPr="00A318CC">
        <w:t>6</w:t>
      </w:r>
      <w:r w:rsidR="0063235E">
        <w:t xml:space="preserve"> pkt </w:t>
      </w:r>
      <w:r w:rsidR="0063235E" w:rsidRPr="00A318CC">
        <w:t>1</w:t>
      </w:r>
      <w:r w:rsidR="0063235E">
        <w:t xml:space="preserve"> oraz</w:t>
      </w:r>
      <w:r w:rsidR="0063235E" w:rsidRPr="00A318CC">
        <w:t xml:space="preserve"> w</w:t>
      </w:r>
      <w:r w:rsidR="0063235E">
        <w:t> art. </w:t>
      </w:r>
      <w:r w:rsidR="00A318CC" w:rsidRPr="00A318CC">
        <w:t>5</w:t>
      </w:r>
      <w:r w:rsidR="0063235E" w:rsidRPr="00A318CC">
        <w:t>0</w:t>
      </w:r>
      <w:r w:rsidR="0063235E">
        <w:t xml:space="preserve"> ust. </w:t>
      </w:r>
      <w:r w:rsidR="00A318CC" w:rsidRPr="00A318CC">
        <w:t>3,</w:t>
      </w:r>
    </w:p>
    <w:p w14:paraId="2E0E64A7" w14:textId="70EBF225" w:rsidR="00A318CC" w:rsidRPr="00A318CC" w:rsidRDefault="00E75B80" w:rsidP="00E00DE2">
      <w:pPr>
        <w:pStyle w:val="ZLITwPKTzmlitwpktartykuempunktem"/>
      </w:pPr>
      <w:r>
        <w:t>b)</w:t>
      </w:r>
      <w:r w:rsidR="00E00DE2">
        <w:tab/>
      </w:r>
      <w:r w:rsidR="00A318CC" w:rsidRPr="00A318CC">
        <w:t>w czasie użytkowania obiektu budowlanego</w:t>
      </w:r>
      <w:r w:rsidR="00777E27" w:rsidRPr="00A318CC">
        <w:t xml:space="preserve"> w</w:t>
      </w:r>
      <w:r w:rsidR="00777E27">
        <w:t> </w:t>
      </w:r>
      <w:r w:rsidR="00A318CC" w:rsidRPr="00A318CC">
        <w:t>przypadku</w:t>
      </w:r>
      <w:r w:rsidR="00E55A4E">
        <w:t>,</w:t>
      </w:r>
      <w:r w:rsidR="00777E27" w:rsidRPr="00A318CC">
        <w:t xml:space="preserve"> o</w:t>
      </w:r>
      <w:r w:rsidR="00777E27">
        <w:t> </w:t>
      </w:r>
      <w:r w:rsidR="00A318CC" w:rsidRPr="00A318CC">
        <w:t>którym mowa</w:t>
      </w:r>
      <w:r w:rsidR="0063235E" w:rsidRPr="00A318CC">
        <w:t xml:space="preserve"> w</w:t>
      </w:r>
      <w:r w:rsidR="0063235E">
        <w:t> art. </w:t>
      </w:r>
      <w:r w:rsidR="00A318CC" w:rsidRPr="00A318CC">
        <w:t>6</w:t>
      </w:r>
      <w:r w:rsidR="0063235E" w:rsidRPr="00A318CC">
        <w:t>2</w:t>
      </w:r>
      <w:r w:rsidR="0063235E">
        <w:t xml:space="preserve"> ust. </w:t>
      </w:r>
      <w:r w:rsidR="00A318CC" w:rsidRPr="00A318CC">
        <w:t>3,</w:t>
      </w:r>
    </w:p>
    <w:p w14:paraId="793815A2" w14:textId="77777777" w:rsidR="00A318CC" w:rsidRPr="00A318CC" w:rsidRDefault="00E75B80" w:rsidP="00E00DE2">
      <w:pPr>
        <w:pStyle w:val="ZLITwPKTzmlitwpktartykuempunktem"/>
      </w:pPr>
      <w:r>
        <w:t>c)</w:t>
      </w:r>
      <w:r w:rsidR="00E00DE2">
        <w:tab/>
      </w:r>
      <w:commentRangeStart w:id="10"/>
      <w:r w:rsidR="00A318CC" w:rsidRPr="00A318CC">
        <w:t>przy projektowaniu nadbudowy, rozbudowy, przebudowy oraz zmiany sposobu użytkowania obiektu budowlanego,</w:t>
      </w:r>
      <w:r w:rsidR="00777E27" w:rsidRPr="00A318CC">
        <w:t xml:space="preserve"> o</w:t>
      </w:r>
      <w:r w:rsidR="00777E27">
        <w:t> </w:t>
      </w:r>
      <w:r w:rsidR="00A318CC" w:rsidRPr="00A318CC">
        <w:t>której mowa</w:t>
      </w:r>
      <w:r w:rsidR="0063235E" w:rsidRPr="00A318CC">
        <w:t xml:space="preserve"> w</w:t>
      </w:r>
      <w:r w:rsidR="0063235E">
        <w:t> art. </w:t>
      </w:r>
      <w:r w:rsidR="00A318CC" w:rsidRPr="00A318CC">
        <w:t>7</w:t>
      </w:r>
      <w:r w:rsidR="0063235E" w:rsidRPr="00A318CC">
        <w:t>1</w:t>
      </w:r>
      <w:r w:rsidR="0063235E">
        <w:t xml:space="preserve"> ust. </w:t>
      </w:r>
      <w:r w:rsidR="00A318CC" w:rsidRPr="00A318CC">
        <w:t>2,</w:t>
      </w:r>
      <w:commentRangeEnd w:id="10"/>
      <w:r w:rsidR="00A61845">
        <w:rPr>
          <w:rStyle w:val="Odwoaniedokomentarza"/>
          <w:rFonts w:eastAsia="Times New Roman" w:cs="Times New Roman"/>
          <w:bCs w:val="0"/>
        </w:rPr>
        <w:commentReference w:id="10"/>
      </w:r>
    </w:p>
    <w:p w14:paraId="77A2E62D" w14:textId="77777777" w:rsidR="00A318CC" w:rsidRPr="00A318CC" w:rsidRDefault="00E75B80" w:rsidP="00E00DE2">
      <w:pPr>
        <w:pStyle w:val="ZLITwPKTzmlitwpktartykuempunktem"/>
      </w:pPr>
      <w:r>
        <w:t>d)</w:t>
      </w:r>
      <w:r w:rsidR="00E00DE2">
        <w:tab/>
      </w:r>
      <w:r w:rsidR="00A318CC" w:rsidRPr="00A318CC">
        <w:t>przy projektowaniu rozbiórek technicznie złożonych obiektów budowlanych,</w:t>
      </w:r>
    </w:p>
    <w:p w14:paraId="036E8DA9" w14:textId="673FDB73" w:rsidR="00E732D5" w:rsidRPr="00E732D5" w:rsidRDefault="003470AB" w:rsidP="00E00DE2">
      <w:pPr>
        <w:pStyle w:val="ZLITwPKTzmlitwpktartykuempunktem"/>
        <w:rPr>
          <w:rStyle w:val="IGindeksgrny"/>
        </w:rPr>
      </w:pPr>
      <w:r>
        <w:t>e)</w:t>
      </w:r>
      <w:r w:rsidR="00E00DE2">
        <w:tab/>
      </w:r>
      <w:r w:rsidR="00E732D5" w:rsidRPr="00E732D5">
        <w:t>w czasie użytkowania budynków o powierzchni zabudowy przekraczającej 2000 m</w:t>
      </w:r>
      <w:r w:rsidR="00E732D5" w:rsidRPr="00E732D5">
        <w:rPr>
          <w:rStyle w:val="IGindeksgrny"/>
        </w:rPr>
        <w:t>2</w:t>
      </w:r>
      <w:r w:rsidR="00E732D5" w:rsidRPr="00E732D5">
        <w:t xml:space="preserve"> oraz innych obiektów budowlanych o powierzchni dachu przekraczającej 1000 m</w:t>
      </w:r>
      <w:r w:rsidR="00E732D5" w:rsidRPr="00E732D5">
        <w:rPr>
          <w:rStyle w:val="IGindeksgrny"/>
        </w:rPr>
        <w:t>2</w:t>
      </w:r>
      <w:r w:rsidR="00E732D5" w:rsidRPr="00E732D5">
        <w:t>,</w:t>
      </w:r>
    </w:p>
    <w:p w14:paraId="2DA67E6B" w14:textId="1986373E" w:rsidR="00A318CC" w:rsidRPr="00A318CC" w:rsidRDefault="003470AB" w:rsidP="00E00DE2">
      <w:pPr>
        <w:pStyle w:val="ZLITwPKTzmlitwpktartykuempunktem"/>
      </w:pPr>
      <w:r>
        <w:lastRenderedPageBreak/>
        <w:t>f)</w:t>
      </w:r>
      <w:r w:rsidR="00E00DE2">
        <w:tab/>
      </w:r>
      <w:r w:rsidR="00A318CC" w:rsidRPr="00A318CC">
        <w:t>w przypadkach,</w:t>
      </w:r>
      <w:r w:rsidR="00777E27" w:rsidRPr="00A318CC">
        <w:t xml:space="preserve"> o</w:t>
      </w:r>
      <w:r w:rsidR="00777E27">
        <w:t> </w:t>
      </w:r>
      <w:r w:rsidR="00A318CC" w:rsidRPr="00A318CC">
        <w:t>który</w:t>
      </w:r>
      <w:r w:rsidR="00B40337">
        <w:t>ch</w:t>
      </w:r>
      <w:r w:rsidR="00A318CC" w:rsidRPr="00A318CC">
        <w:t xml:space="preserve"> mowa</w:t>
      </w:r>
      <w:r w:rsidR="0063235E" w:rsidRPr="00A318CC">
        <w:t xml:space="preserve"> w</w:t>
      </w:r>
      <w:r w:rsidR="0063235E">
        <w:t> art. </w:t>
      </w:r>
      <w:r w:rsidR="00A318CC" w:rsidRPr="00A318CC">
        <w:t>7</w:t>
      </w:r>
      <w:r w:rsidR="0063235E" w:rsidRPr="00A318CC">
        <w:t>8</w:t>
      </w:r>
      <w:r w:rsidR="0063235E">
        <w:t xml:space="preserve"> ust. </w:t>
      </w:r>
      <w:r w:rsidR="00A318CC" w:rsidRPr="00A318CC">
        <w:t>2</w:t>
      </w:r>
      <w:r w:rsidR="001052B1">
        <w:t>;</w:t>
      </w:r>
    </w:p>
    <w:p w14:paraId="674C9274" w14:textId="77777777" w:rsidR="00A318CC" w:rsidRPr="003470AB" w:rsidRDefault="00A318CC" w:rsidP="00E00DE2">
      <w:pPr>
        <w:pStyle w:val="ZPKTzmpktartykuempunktem"/>
      </w:pPr>
      <w:r w:rsidRPr="003470AB">
        <w:t>2)</w:t>
      </w:r>
      <w:r w:rsidR="00E00DE2">
        <w:tab/>
      </w:r>
      <w:r w:rsidRPr="003470AB">
        <w:t>udziału</w:t>
      </w:r>
      <w:r w:rsidR="00777E27" w:rsidRPr="003470AB">
        <w:t xml:space="preserve"> w</w:t>
      </w:r>
      <w:r w:rsidR="00777E27">
        <w:t> </w:t>
      </w:r>
      <w:r w:rsidRPr="003470AB">
        <w:t>pracy komisji,</w:t>
      </w:r>
      <w:r w:rsidR="00777E27" w:rsidRPr="003470AB">
        <w:t xml:space="preserve"> o</w:t>
      </w:r>
      <w:r w:rsidR="00777E27">
        <w:t> </w:t>
      </w:r>
      <w:r w:rsidRPr="003470AB">
        <w:t>której mowa</w:t>
      </w:r>
      <w:r w:rsidR="0063235E" w:rsidRPr="003470AB">
        <w:t xml:space="preserve"> w</w:t>
      </w:r>
      <w:r w:rsidR="0063235E">
        <w:t> art. </w:t>
      </w:r>
      <w:r w:rsidRPr="003470AB">
        <w:t>7</w:t>
      </w:r>
      <w:r w:rsidR="0063235E" w:rsidRPr="003470AB">
        <w:t>6</w:t>
      </w:r>
      <w:r w:rsidR="0063235E">
        <w:t xml:space="preserve"> ust. </w:t>
      </w:r>
      <w:r w:rsidRPr="003470AB">
        <w:t>1;</w:t>
      </w:r>
    </w:p>
    <w:p w14:paraId="07AC8840" w14:textId="77777777" w:rsidR="00D64907" w:rsidRPr="003470AB" w:rsidRDefault="00A318CC" w:rsidP="00E00DE2">
      <w:pPr>
        <w:pStyle w:val="ZPKTzmpktartykuempunktem"/>
      </w:pPr>
      <w:r w:rsidRPr="003470AB">
        <w:t>4)</w:t>
      </w:r>
      <w:r w:rsidRPr="003470AB">
        <w:tab/>
        <w:t>przeprowadzania kontroli okresowej, o której mowa</w:t>
      </w:r>
      <w:r w:rsidR="0063235E" w:rsidRPr="003470AB">
        <w:t xml:space="preserve"> w</w:t>
      </w:r>
      <w:r w:rsidR="0063235E">
        <w:t> art. </w:t>
      </w:r>
      <w:r w:rsidRPr="003470AB">
        <w:t>6</w:t>
      </w:r>
      <w:r w:rsidR="0063235E" w:rsidRPr="003470AB">
        <w:t>2</w:t>
      </w:r>
      <w:r w:rsidR="0063235E">
        <w:t xml:space="preserve"> ust. </w:t>
      </w:r>
      <w:r w:rsidR="0063235E" w:rsidRPr="003470AB">
        <w:t>1</w:t>
      </w:r>
      <w:r w:rsidR="0063235E">
        <w:t xml:space="preserve"> pkt </w:t>
      </w:r>
      <w:r w:rsidRPr="003470AB">
        <w:t>3.</w:t>
      </w:r>
      <w:bookmarkStart w:id="11" w:name="_Hlk109666758"/>
      <w:r w:rsidR="003949FA" w:rsidRPr="003470AB">
        <w:t>”</w:t>
      </w:r>
      <w:bookmarkEnd w:id="11"/>
      <w:r w:rsidR="003949FA" w:rsidRPr="003470AB">
        <w:t>;</w:t>
      </w:r>
    </w:p>
    <w:p w14:paraId="263855B2" w14:textId="4A9B80D5" w:rsidR="009D2A91" w:rsidRDefault="0055046A" w:rsidP="002A7683">
      <w:pPr>
        <w:pStyle w:val="PKTpunkt"/>
      </w:pPr>
      <w:r>
        <w:t>9</w:t>
      </w:r>
      <w:r w:rsidR="00526B98" w:rsidRPr="00E83C1B">
        <w:t>)</w:t>
      </w:r>
      <w:r w:rsidR="00526B98" w:rsidRPr="00E83C1B">
        <w:tab/>
      </w:r>
      <w:r w:rsidR="009D2A91">
        <w:t xml:space="preserve">w art. 22 w pkt 2 po wyrazie </w:t>
      </w:r>
      <w:r w:rsidR="009D2A91" w:rsidRPr="009D2A91">
        <w:t>„</w:t>
      </w:r>
      <w:r w:rsidR="009D2A91">
        <w:t>budowy</w:t>
      </w:r>
      <w:r w:rsidR="009D2A91" w:rsidRPr="009D2A91">
        <w:t>”</w:t>
      </w:r>
      <w:r w:rsidR="009D2A91">
        <w:t xml:space="preserve"> dodaje się wyrazy </w:t>
      </w:r>
      <w:r w:rsidR="009D2A91" w:rsidRPr="009D2A91">
        <w:t>„</w:t>
      </w:r>
      <w:r w:rsidR="009D2A91">
        <w:t>, w tym dokumentacji fotograficznej</w:t>
      </w:r>
      <w:r w:rsidR="009D2A91" w:rsidRPr="009D2A91">
        <w:t>”</w:t>
      </w:r>
      <w:r w:rsidR="009D2A91">
        <w:t>;</w:t>
      </w:r>
    </w:p>
    <w:p w14:paraId="00F3AAF0" w14:textId="2156F8A0" w:rsidR="005419FB" w:rsidRPr="00E83C1B" w:rsidRDefault="009D2A91" w:rsidP="002A7683">
      <w:pPr>
        <w:pStyle w:val="PKTpunkt"/>
      </w:pPr>
      <w:r>
        <w:t>10)</w:t>
      </w:r>
      <w:r>
        <w:tab/>
      </w:r>
      <w:r w:rsidR="008D09DB" w:rsidRPr="00E83C1B">
        <w:t>w</w:t>
      </w:r>
      <w:r w:rsidR="0063235E">
        <w:t xml:space="preserve"> art. </w:t>
      </w:r>
      <w:r w:rsidR="008D09DB" w:rsidRPr="00E83C1B">
        <w:t>29</w:t>
      </w:r>
      <w:r w:rsidR="005419FB" w:rsidRPr="00E83C1B">
        <w:t>:</w:t>
      </w:r>
    </w:p>
    <w:p w14:paraId="1EF168B2" w14:textId="77777777" w:rsidR="005419FB" w:rsidRPr="00E83C1B" w:rsidRDefault="005419FB" w:rsidP="005419FB">
      <w:pPr>
        <w:pStyle w:val="LITlitera"/>
      </w:pPr>
      <w:r w:rsidRPr="00E83C1B">
        <w:t>a)</w:t>
      </w:r>
      <w:r w:rsidRPr="00E83C1B">
        <w:tab/>
      </w:r>
      <w:r w:rsidR="008D09DB" w:rsidRPr="00E83C1B">
        <w:t>w</w:t>
      </w:r>
      <w:r w:rsidR="0063235E">
        <w:t xml:space="preserve"> ust. </w:t>
      </w:r>
      <w:r w:rsidR="008D09DB" w:rsidRPr="00E83C1B">
        <w:t>1</w:t>
      </w:r>
      <w:r w:rsidRPr="00E83C1B">
        <w:t>:</w:t>
      </w:r>
    </w:p>
    <w:p w14:paraId="2E4A2E49" w14:textId="77777777" w:rsidR="008D09DB" w:rsidRDefault="006C2718" w:rsidP="005419FB">
      <w:pPr>
        <w:pStyle w:val="TIRtiret"/>
      </w:pPr>
      <w:r w:rsidRPr="00E83C1B">
        <w:softHyphen/>
      </w:r>
      <w:r w:rsidR="009E0528" w:rsidRPr="00E83C1B">
        <w:softHyphen/>
      </w:r>
      <w:r w:rsidR="005464C2">
        <w:t>–</w:t>
      </w:r>
      <w:r w:rsidR="005419FB" w:rsidRPr="00E83C1B">
        <w:tab/>
      </w:r>
      <w:r w:rsidR="00A275D9">
        <w:t>po</w:t>
      </w:r>
      <w:r w:rsidR="0063235E">
        <w:t xml:space="preserve"> pkt </w:t>
      </w:r>
      <w:r w:rsidR="005419FB" w:rsidRPr="00E83C1B">
        <w:t>1a</w:t>
      </w:r>
      <w:r w:rsidR="00A275D9">
        <w:t xml:space="preserve"> dodaje się</w:t>
      </w:r>
      <w:r w:rsidR="0063235E">
        <w:t xml:space="preserve"> pkt </w:t>
      </w:r>
      <w:r w:rsidR="00A275D9">
        <w:t>1b</w:t>
      </w:r>
      <w:r w:rsidR="00777E27">
        <w:t xml:space="preserve"> w </w:t>
      </w:r>
      <w:r w:rsidR="00A275D9">
        <w:t>brzmieniu:</w:t>
      </w:r>
    </w:p>
    <w:p w14:paraId="6EDE7FA5" w14:textId="77777777" w:rsidR="00A275D9" w:rsidRDefault="00E00DE2" w:rsidP="001F0FB8">
      <w:pPr>
        <w:pStyle w:val="ZTIRPKTzmpkttiret"/>
      </w:pPr>
      <w:r w:rsidRPr="00E83C1B">
        <w:t>„</w:t>
      </w:r>
      <w:r w:rsidR="00A275D9">
        <w:t>1b)</w:t>
      </w:r>
      <w:r w:rsidR="009B6158">
        <w:tab/>
      </w:r>
      <w:bookmarkStart w:id="12" w:name="_Hlk109991839"/>
      <w:r w:rsidR="009C62E2">
        <w:t>w</w:t>
      </w:r>
      <w:r w:rsidR="009C62E2" w:rsidRPr="009C62E2">
        <w:t>olno stojących, nie więcej niż dwukondygnacyjnych budynków mieszkalnych jednorodzinnych</w:t>
      </w:r>
      <w:r w:rsidR="00777E27" w:rsidRPr="009C62E2">
        <w:t xml:space="preserve"> o</w:t>
      </w:r>
      <w:r w:rsidR="00777E27">
        <w:t> </w:t>
      </w:r>
      <w:r w:rsidR="009C62E2" w:rsidRPr="009C62E2">
        <w:t xml:space="preserve">powierzchni zabudowy </w:t>
      </w:r>
      <w:r w:rsidR="009C62E2">
        <w:t>powyżej</w:t>
      </w:r>
      <w:r w:rsidR="009C62E2" w:rsidRPr="009C62E2">
        <w:t xml:space="preserve"> 7</w:t>
      </w:r>
      <w:r w:rsidR="00777E27" w:rsidRPr="009C62E2">
        <w:t>0</w:t>
      </w:r>
      <w:r w:rsidR="00777E27">
        <w:t> </w:t>
      </w:r>
      <w:r w:rsidR="009C62E2" w:rsidRPr="009C62E2">
        <w:t>m</w:t>
      </w:r>
      <w:r w:rsidR="009C62E2" w:rsidRPr="00930E54">
        <w:rPr>
          <w:rStyle w:val="IGindeksgrny"/>
        </w:rPr>
        <w:t>2</w:t>
      </w:r>
      <w:r w:rsidR="009C62E2" w:rsidRPr="009C62E2">
        <w:t>, których obszar oddziaływania mieści się</w:t>
      </w:r>
      <w:r w:rsidR="00777E27" w:rsidRPr="009C62E2">
        <w:t xml:space="preserve"> w</w:t>
      </w:r>
      <w:r w:rsidR="00777E27">
        <w:t> </w:t>
      </w:r>
      <w:r w:rsidR="009C62E2" w:rsidRPr="009C62E2">
        <w:t>całości na działce lub działkach, na których zostały zaprojektowane,</w:t>
      </w:r>
      <w:r w:rsidR="00777E27" w:rsidRPr="009C62E2">
        <w:t xml:space="preserve"> a</w:t>
      </w:r>
      <w:r w:rsidR="00777E27">
        <w:t> </w:t>
      </w:r>
      <w:r w:rsidR="009C62E2" w:rsidRPr="009C62E2">
        <w:t>budowa jest prowadzona</w:t>
      </w:r>
      <w:r w:rsidR="00777E27" w:rsidRPr="009C62E2">
        <w:t xml:space="preserve"> w</w:t>
      </w:r>
      <w:r w:rsidR="00777E27">
        <w:t> </w:t>
      </w:r>
      <w:r w:rsidR="009C62E2" w:rsidRPr="009C62E2">
        <w:t>celu zaspokojenia własnych potrzeb mieszkaniowych inwestora</w:t>
      </w:r>
      <w:bookmarkEnd w:id="12"/>
      <w:r w:rsidR="009C62E2" w:rsidRPr="009C62E2">
        <w:t>;</w:t>
      </w:r>
      <w:r w:rsidR="00930E54" w:rsidRPr="003470AB">
        <w:t>”</w:t>
      </w:r>
      <w:r w:rsidR="009C62E2">
        <w:t>;</w:t>
      </w:r>
    </w:p>
    <w:p w14:paraId="68D3CC52" w14:textId="77777777" w:rsidR="00AA2366" w:rsidRPr="00AA2366" w:rsidRDefault="005464C2" w:rsidP="003B5EE0">
      <w:pPr>
        <w:pStyle w:val="TIRtiret"/>
      </w:pPr>
      <w:r>
        <w:t>–</w:t>
      </w:r>
      <w:r w:rsidR="00AA2366" w:rsidRPr="00AA2366">
        <w:tab/>
        <w:t xml:space="preserve">pkt </w:t>
      </w:r>
      <w:r w:rsidR="002C7DDB" w:rsidRPr="00AA2366">
        <w:t>2</w:t>
      </w:r>
      <w:r w:rsidR="002C7DDB">
        <w:t> </w:t>
      </w:r>
      <w:r w:rsidR="00AA2366" w:rsidRPr="003B5EE0">
        <w:t>otrzymuje</w:t>
      </w:r>
      <w:r w:rsidR="00AA2366" w:rsidRPr="00AA2366">
        <w:t xml:space="preserve"> brzmienie:</w:t>
      </w:r>
    </w:p>
    <w:p w14:paraId="20525343" w14:textId="77777777" w:rsidR="00AA2366" w:rsidRPr="00AA2366" w:rsidRDefault="00AA2366" w:rsidP="00AA2366">
      <w:pPr>
        <w:pStyle w:val="ZTIRPKTzmpkttiret"/>
      </w:pPr>
      <w:r w:rsidRPr="00AA2366">
        <w:t>„2)</w:t>
      </w:r>
      <w:r w:rsidR="009B6158">
        <w:tab/>
      </w:r>
      <w:r w:rsidRPr="00AA2366">
        <w:t>sieci:</w:t>
      </w:r>
    </w:p>
    <w:p w14:paraId="1150F348" w14:textId="77777777" w:rsidR="00AA2366" w:rsidRPr="00AA2366" w:rsidRDefault="00AA2366" w:rsidP="00AA2366">
      <w:pPr>
        <w:pStyle w:val="ZTIRLITwPKTzmlitwpkttiret"/>
      </w:pPr>
      <w:r w:rsidRPr="00AA2366">
        <w:t>a)</w:t>
      </w:r>
      <w:r w:rsidR="009B6158">
        <w:tab/>
      </w:r>
      <w:r w:rsidRPr="00AA2366">
        <w:t xml:space="preserve">elektroenergetycznych obejmujących napięcie znamionowe nie wyższe niż </w:t>
      </w:r>
      <w:r w:rsidR="002C7DDB" w:rsidRPr="00AA2366">
        <w:t>1</w:t>
      </w:r>
      <w:r w:rsidR="002C7DDB">
        <w:t> </w:t>
      </w:r>
      <w:r w:rsidRPr="00AA2366">
        <w:t>kV,</w:t>
      </w:r>
    </w:p>
    <w:p w14:paraId="6991BEA3" w14:textId="77777777" w:rsidR="00AA2366" w:rsidRPr="00AA2366" w:rsidRDefault="00AA2366" w:rsidP="00AA2366">
      <w:pPr>
        <w:pStyle w:val="ZTIRLITwPKTzmlitwpkttiret"/>
      </w:pPr>
      <w:r w:rsidRPr="00AA2366">
        <w:t>b)</w:t>
      </w:r>
      <w:r w:rsidR="009B6158">
        <w:tab/>
      </w:r>
      <w:r w:rsidRPr="00AA2366">
        <w:t>wodociągowych,</w:t>
      </w:r>
    </w:p>
    <w:p w14:paraId="174B56DF" w14:textId="77777777" w:rsidR="00AA2366" w:rsidRPr="00AA2366" w:rsidRDefault="00AA2366" w:rsidP="00AA2366">
      <w:pPr>
        <w:pStyle w:val="ZTIRLITwPKTzmlitwpkttiret"/>
      </w:pPr>
      <w:r w:rsidRPr="00AA2366">
        <w:t>c)</w:t>
      </w:r>
      <w:r w:rsidR="009B6158">
        <w:tab/>
      </w:r>
      <w:r w:rsidRPr="00AA2366">
        <w:t>kanalizacyjnych,</w:t>
      </w:r>
    </w:p>
    <w:p w14:paraId="405072D1" w14:textId="77777777" w:rsidR="00AA2366" w:rsidRPr="00AA2366" w:rsidRDefault="00AA2366" w:rsidP="00AA2366">
      <w:pPr>
        <w:pStyle w:val="ZTIRLITwPKTzmlitwpkttiret"/>
      </w:pPr>
      <w:r w:rsidRPr="00AA2366">
        <w:t>d)</w:t>
      </w:r>
      <w:r w:rsidR="009B6158">
        <w:tab/>
      </w:r>
      <w:r w:rsidRPr="00AA2366">
        <w:t>cieplnych,</w:t>
      </w:r>
    </w:p>
    <w:p w14:paraId="6951928A" w14:textId="77777777" w:rsidR="00AA2366" w:rsidRPr="00AA2366" w:rsidRDefault="00AA2366" w:rsidP="00AA2366">
      <w:pPr>
        <w:pStyle w:val="ZTIRLITwPKTzmlitwpkttiret"/>
      </w:pPr>
      <w:r w:rsidRPr="00AA2366">
        <w:t>e)</w:t>
      </w:r>
      <w:r w:rsidR="009B6158">
        <w:tab/>
      </w:r>
      <w:r w:rsidRPr="00AA2366">
        <w:t>gazowych</w:t>
      </w:r>
      <w:r w:rsidR="002C7DDB" w:rsidRPr="00AA2366">
        <w:t xml:space="preserve"> o</w:t>
      </w:r>
      <w:r w:rsidR="002C7DDB">
        <w:t> </w:t>
      </w:r>
      <w:r w:rsidRPr="00AA2366">
        <w:t>ciśnieniu roboczym nie wyższym niż 0,</w:t>
      </w:r>
      <w:r w:rsidR="002C7DDB" w:rsidRPr="00AA2366">
        <w:t>5</w:t>
      </w:r>
      <w:r w:rsidR="002C7DDB">
        <w:t> </w:t>
      </w:r>
      <w:r w:rsidRPr="00AA2366">
        <w:t>MPa</w:t>
      </w:r>
    </w:p>
    <w:p w14:paraId="796FB76F" w14:textId="77777777" w:rsidR="00AA2366" w:rsidRPr="00E83C1B" w:rsidRDefault="00AA2366" w:rsidP="00256F88">
      <w:pPr>
        <w:pStyle w:val="ZTIRCZWSPLITwPKTzmczciwsplitwpkttiret"/>
      </w:pPr>
      <w:r w:rsidRPr="00AA2366">
        <w:t>–</w:t>
      </w:r>
      <w:r w:rsidR="009B6158">
        <w:tab/>
      </w:r>
      <w:r w:rsidR="002C7DDB" w:rsidRPr="00AA2366">
        <w:t>z</w:t>
      </w:r>
      <w:r w:rsidR="002C7DDB">
        <w:t> </w:t>
      </w:r>
      <w:r w:rsidRPr="00AA2366">
        <w:t>zastrzeżeniem</w:t>
      </w:r>
      <w:r w:rsidR="0063235E">
        <w:t xml:space="preserve"> art. </w:t>
      </w:r>
      <w:r w:rsidRPr="00AA2366">
        <w:t>29a;”,</w:t>
      </w:r>
    </w:p>
    <w:p w14:paraId="4DDD0E77" w14:textId="77777777" w:rsidR="00C26BC3" w:rsidRPr="006B4C97" w:rsidRDefault="006C2718" w:rsidP="0071600C">
      <w:pPr>
        <w:pStyle w:val="TIRtiret"/>
      </w:pPr>
      <w:r w:rsidRPr="00E83C1B">
        <w:softHyphen/>
      </w:r>
      <w:r w:rsidR="009E0528" w:rsidRPr="00E83C1B">
        <w:softHyphen/>
      </w:r>
      <w:r w:rsidR="005464C2">
        <w:t>–</w:t>
      </w:r>
      <w:r w:rsidR="005419FB" w:rsidRPr="006B4C97">
        <w:tab/>
      </w:r>
      <w:r w:rsidR="00C26BC3" w:rsidRPr="006B4C97">
        <w:t>w</w:t>
      </w:r>
      <w:r w:rsidR="0063235E">
        <w:t xml:space="preserve"> pkt </w:t>
      </w:r>
      <w:r w:rsidR="002C7DDB" w:rsidRPr="006B4C97">
        <w:t>3</w:t>
      </w:r>
      <w:r w:rsidR="002C7DDB">
        <w:t> </w:t>
      </w:r>
      <w:r w:rsidR="00C26BC3" w:rsidRPr="006B4C97">
        <w:t xml:space="preserve">po wyrazach </w:t>
      </w:r>
      <w:r w:rsidR="00046A17" w:rsidRPr="00046A17">
        <w:t>„</w:t>
      </w:r>
      <w:r w:rsidR="00C26BC3" w:rsidRPr="006B4C97">
        <w:t>o powierzchni zabudowy do 3</w:t>
      </w:r>
      <w:r w:rsidR="002C7DDB" w:rsidRPr="006B4C97">
        <w:t>5</w:t>
      </w:r>
      <w:r w:rsidR="002C7DDB">
        <w:t> </w:t>
      </w:r>
      <w:r w:rsidR="00C26BC3" w:rsidRPr="006B4C97">
        <w:t>m</w:t>
      </w:r>
      <w:r w:rsidR="00C26BC3" w:rsidRPr="006B4C97">
        <w:rPr>
          <w:rStyle w:val="IGindeksgrny"/>
        </w:rPr>
        <w:t>2</w:t>
      </w:r>
      <w:r w:rsidR="00253A5C" w:rsidRPr="00E83C1B">
        <w:t>”</w:t>
      </w:r>
      <w:r w:rsidR="00C26BC3" w:rsidRPr="006B4C97">
        <w:t xml:space="preserve"> dodaje się wyrazy </w:t>
      </w:r>
      <w:r w:rsidR="00253A5C" w:rsidRPr="00E83C1B">
        <w:t>„</w:t>
      </w:r>
      <w:r w:rsidR="00C26BC3" w:rsidRPr="006B4C97">
        <w:t>wraz</w:t>
      </w:r>
      <w:r w:rsidR="002C7DDB" w:rsidRPr="006B4C97">
        <w:t xml:space="preserve"> z</w:t>
      </w:r>
      <w:r w:rsidR="002C7DDB">
        <w:t> </w:t>
      </w:r>
      <w:r w:rsidR="00C26BC3" w:rsidRPr="006B4C97">
        <w:t>instalacjami</w:t>
      </w:r>
      <w:r w:rsidR="002C7DDB" w:rsidRPr="006B4C97">
        <w:t xml:space="preserve"> i</w:t>
      </w:r>
      <w:r w:rsidR="002C7DDB">
        <w:t> </w:t>
      </w:r>
      <w:r w:rsidR="00C26BC3" w:rsidRPr="006B4C97">
        <w:t>przyłączami</w:t>
      </w:r>
      <w:r w:rsidR="00253A5C">
        <w:t xml:space="preserve"> oraz związanych</w:t>
      </w:r>
      <w:r w:rsidR="002C7DDB">
        <w:t xml:space="preserve"> z </w:t>
      </w:r>
      <w:r w:rsidR="00253A5C">
        <w:t>nimi sieciami</w:t>
      </w:r>
      <w:r w:rsidR="00253A5C" w:rsidRPr="00E83C1B">
        <w:t>”</w:t>
      </w:r>
      <w:r w:rsidR="00C26BC3" w:rsidRPr="006B4C97">
        <w:t>,</w:t>
      </w:r>
    </w:p>
    <w:p w14:paraId="3480CFDC" w14:textId="77777777" w:rsidR="0071600C" w:rsidRPr="00E83C1B" w:rsidRDefault="005464C2" w:rsidP="0071600C">
      <w:pPr>
        <w:pStyle w:val="TIRtiret"/>
      </w:pPr>
      <w:bookmarkStart w:id="13" w:name="_Hlk115606033"/>
      <w:r>
        <w:t>–</w:t>
      </w:r>
      <w:bookmarkEnd w:id="13"/>
      <w:r w:rsidR="00C26BC3">
        <w:tab/>
      </w:r>
      <w:r w:rsidR="0071600C" w:rsidRPr="00E83C1B">
        <w:t>pkt 2</w:t>
      </w:r>
      <w:r w:rsidR="006C2718" w:rsidRPr="00E83C1B">
        <w:t>0 </w:t>
      </w:r>
      <w:r w:rsidR="0071600C" w:rsidRPr="00E83C1B">
        <w:t>otrzymuje brzmienie:</w:t>
      </w:r>
    </w:p>
    <w:p w14:paraId="4CB30296" w14:textId="77777777" w:rsidR="0071600C" w:rsidRPr="00E83C1B" w:rsidRDefault="0071600C" w:rsidP="0071600C">
      <w:pPr>
        <w:pStyle w:val="ZTIRPKTzmpkttiret"/>
      </w:pPr>
      <w:bookmarkStart w:id="14" w:name="_Hlk95201204"/>
      <w:r w:rsidRPr="00E83C1B">
        <w:t>„</w:t>
      </w:r>
      <w:bookmarkEnd w:id="14"/>
      <w:r w:rsidRPr="00E83C1B">
        <w:t>20)</w:t>
      </w:r>
      <w:r w:rsidRPr="00E83C1B">
        <w:tab/>
        <w:t>boisk szkolnych oraz boisk, kortów</w:t>
      </w:r>
      <w:r w:rsidR="006C2718" w:rsidRPr="00E83C1B">
        <w:t xml:space="preserve"> i </w:t>
      </w:r>
      <w:r w:rsidRPr="00E83C1B">
        <w:t>bieżni służących uprawianiu sportu lub rekreacji;</w:t>
      </w:r>
      <w:r w:rsidR="00E93A96" w:rsidRPr="00E83C1B">
        <w:t>”,</w:t>
      </w:r>
    </w:p>
    <w:p w14:paraId="0A772244" w14:textId="77777777" w:rsidR="0071600C" w:rsidRPr="00E83C1B" w:rsidRDefault="006C2718" w:rsidP="0071600C">
      <w:pPr>
        <w:pStyle w:val="TIRtiret"/>
      </w:pPr>
      <w:r w:rsidRPr="00E83C1B">
        <w:softHyphen/>
      </w:r>
      <w:r w:rsidR="009E0528" w:rsidRPr="00E83C1B">
        <w:softHyphen/>
      </w:r>
      <w:r w:rsidR="005464C2">
        <w:t>–</w:t>
      </w:r>
      <w:r w:rsidR="0071600C" w:rsidRPr="00E83C1B">
        <w:tab/>
        <w:t>pkt 2</w:t>
      </w:r>
      <w:r w:rsidRPr="00E83C1B">
        <w:t>2 </w:t>
      </w:r>
      <w:r w:rsidR="0071600C" w:rsidRPr="00E83C1B">
        <w:t>otrzymuje brzmienie:</w:t>
      </w:r>
    </w:p>
    <w:p w14:paraId="176A4227" w14:textId="10EF3BA5" w:rsidR="0071600C" w:rsidRDefault="0071600C" w:rsidP="0071600C">
      <w:pPr>
        <w:pStyle w:val="ZTIRLITzmlittiret"/>
      </w:pPr>
      <w:bookmarkStart w:id="15" w:name="_Hlk89971764"/>
      <w:r w:rsidRPr="00E83C1B">
        <w:t>„</w:t>
      </w:r>
      <w:bookmarkEnd w:id="15"/>
      <w:r w:rsidRPr="00E83C1B">
        <w:t>22)</w:t>
      </w:r>
      <w:r w:rsidRPr="00E83C1B">
        <w:tab/>
        <w:t>zadaszonych</w:t>
      </w:r>
      <w:r w:rsidR="006C2718" w:rsidRPr="00E83C1B">
        <w:t xml:space="preserve"> i </w:t>
      </w:r>
      <w:r w:rsidRPr="00E83C1B">
        <w:t>niezadaszonych przydomowych tarasów naziemnych</w:t>
      </w:r>
      <w:r w:rsidR="006C2718" w:rsidRPr="00E83C1B">
        <w:t xml:space="preserve"> o </w:t>
      </w:r>
      <w:r w:rsidRPr="00E83C1B">
        <w:t>powierzchni zabudowy większej niż 3</w:t>
      </w:r>
      <w:r w:rsidR="006C2718" w:rsidRPr="00E83C1B">
        <w:t>5 </w:t>
      </w:r>
      <w:r w:rsidRPr="00E83C1B">
        <w:t>m</w:t>
      </w:r>
      <w:r w:rsidRPr="00E83C1B">
        <w:rPr>
          <w:rStyle w:val="IGindeksgrny"/>
        </w:rPr>
        <w:t>2</w:t>
      </w:r>
      <w:r w:rsidRPr="00E83C1B">
        <w:t>;</w:t>
      </w:r>
      <w:bookmarkStart w:id="16" w:name="_Hlk89971960"/>
      <w:r w:rsidR="00E93A96" w:rsidRPr="00E83C1B">
        <w:t>”</w:t>
      </w:r>
      <w:bookmarkEnd w:id="16"/>
      <w:r w:rsidR="00E93A96" w:rsidRPr="00E83C1B">
        <w:t>,</w:t>
      </w:r>
    </w:p>
    <w:p w14:paraId="44CFD1B4" w14:textId="5C653BFF" w:rsidR="00A068E3" w:rsidRDefault="00A068E3" w:rsidP="00A068E3">
      <w:pPr>
        <w:pStyle w:val="TIRtiret"/>
      </w:pPr>
      <w:r w:rsidRPr="00A068E3">
        <w:t>–</w:t>
      </w:r>
      <w:r w:rsidR="005437FD">
        <w:tab/>
      </w:r>
      <w:r>
        <w:t>pkt 25 otrzymuje brzmienie:</w:t>
      </w:r>
    </w:p>
    <w:p w14:paraId="726B4D18" w14:textId="0F14B89B" w:rsidR="00A068E3" w:rsidRPr="00E83C1B" w:rsidRDefault="00A068E3" w:rsidP="00C93E93">
      <w:pPr>
        <w:pStyle w:val="ZTIRLITzmlittiret"/>
      </w:pPr>
      <w:r w:rsidRPr="00A068E3">
        <w:t>„2</w:t>
      </w:r>
      <w:r>
        <w:t>5</w:t>
      </w:r>
      <w:r w:rsidRPr="00A068E3">
        <w:t>)</w:t>
      </w:r>
      <w:r>
        <w:t xml:space="preserve"> stacji ładowania, w rozumieniu art. 2 pkt 27 ustawy z dnia 11 stycznia 2018 r. o elektromobilności i paliwach alternatywnych </w:t>
      </w:r>
      <w:r w:rsidR="00C93E93">
        <w:t xml:space="preserve">(Dz. U. z 2022 r. poz. </w:t>
      </w:r>
      <w:r w:rsidR="00C93E93">
        <w:lastRenderedPageBreak/>
        <w:t>1083 i 1260), z wyłączeniem infrastruktury ładowania drogowego transportu publicznego w rozumieniu art. 2 pkt 3 tej ustawy, z zastrzeżeniem art. 29a;</w:t>
      </w:r>
      <w:r w:rsidR="00C93E93" w:rsidRPr="00C93E93">
        <w:t>”</w:t>
      </w:r>
      <w:r w:rsidR="00C93E93">
        <w:t>,</w:t>
      </w:r>
    </w:p>
    <w:p w14:paraId="62789587" w14:textId="77777777" w:rsidR="005419FB" w:rsidRPr="00E83C1B" w:rsidRDefault="006C2718" w:rsidP="0071600C">
      <w:pPr>
        <w:pStyle w:val="TIRtiret"/>
      </w:pPr>
      <w:r w:rsidRPr="00E83C1B">
        <w:softHyphen/>
      </w:r>
      <w:r w:rsidR="009E0528" w:rsidRPr="00E83C1B">
        <w:softHyphen/>
      </w:r>
      <w:r w:rsidR="005464C2">
        <w:t>–</w:t>
      </w:r>
      <w:r w:rsidR="0071600C" w:rsidRPr="00E83C1B">
        <w:tab/>
      </w:r>
      <w:r w:rsidR="005464C2">
        <w:t>w</w:t>
      </w:r>
      <w:r w:rsidR="0063235E">
        <w:t xml:space="preserve"> pkt </w:t>
      </w:r>
      <w:r w:rsidR="00F45FF7" w:rsidRPr="00E83C1B">
        <w:t>3</w:t>
      </w:r>
      <w:r w:rsidR="00F45FF7">
        <w:t>1</w:t>
      </w:r>
      <w:r w:rsidR="00F45FF7" w:rsidRPr="00E83C1B">
        <w:t> </w:t>
      </w:r>
      <w:r w:rsidR="00072BD5">
        <w:t>kropkę zastępuje się średnikiem</w:t>
      </w:r>
      <w:r w:rsidR="002C7DDB">
        <w:t xml:space="preserve"> i </w:t>
      </w:r>
      <w:r w:rsidR="005419FB" w:rsidRPr="00E83C1B">
        <w:t>dodaje się</w:t>
      </w:r>
      <w:r w:rsidR="0063235E">
        <w:t xml:space="preserve"> pkt </w:t>
      </w:r>
      <w:r w:rsidR="005419FB" w:rsidRPr="00E83C1B">
        <w:t>3</w:t>
      </w:r>
      <w:r w:rsidR="00E953B4">
        <w:t>2</w:t>
      </w:r>
      <w:r w:rsidR="00F32109" w:rsidRPr="00E83C1B">
        <w:t>–</w:t>
      </w:r>
      <w:r w:rsidR="00610501">
        <w:t>4</w:t>
      </w:r>
      <w:r w:rsidR="0063235E">
        <w:t>0 w </w:t>
      </w:r>
      <w:r w:rsidR="005419FB" w:rsidRPr="00E83C1B">
        <w:t>brzmieniu:</w:t>
      </w:r>
    </w:p>
    <w:p w14:paraId="470D4132" w14:textId="77777777" w:rsidR="005419FB" w:rsidRPr="00E83C1B" w:rsidRDefault="005419FB" w:rsidP="00E7039D">
      <w:pPr>
        <w:pStyle w:val="ZTIRPKTzmpkttiret"/>
      </w:pPr>
      <w:r w:rsidRPr="00E83C1B">
        <w:t>3</w:t>
      </w:r>
      <w:r w:rsidR="006F3685">
        <w:t>2</w:t>
      </w:r>
      <w:r w:rsidRPr="00E83C1B">
        <w:t>)</w:t>
      </w:r>
      <w:r w:rsidRPr="00E83C1B">
        <w:tab/>
        <w:t xml:space="preserve">kolumbarium </w:t>
      </w:r>
      <w:r w:rsidR="006C2718" w:rsidRPr="00E83C1B">
        <w:t>o </w:t>
      </w:r>
      <w:r w:rsidRPr="00E83C1B">
        <w:t>powierzchni zabudowy nie większej niż 1</w:t>
      </w:r>
      <w:r w:rsidR="006C2718" w:rsidRPr="00E83C1B">
        <w:t>5 </w:t>
      </w:r>
      <w:r w:rsidRPr="00E83C1B">
        <w:t>m</w:t>
      </w:r>
      <w:r w:rsidRPr="00E83C1B">
        <w:rPr>
          <w:rStyle w:val="IGindeksgrny"/>
        </w:rPr>
        <w:t>2</w:t>
      </w:r>
      <w:r w:rsidR="006C2718" w:rsidRPr="00E83C1B">
        <w:t xml:space="preserve"> i o </w:t>
      </w:r>
      <w:r w:rsidRPr="00E83C1B">
        <w:t xml:space="preserve">wysokości nie większej niż </w:t>
      </w:r>
      <w:r w:rsidR="006C2718" w:rsidRPr="00E83C1B">
        <w:t>3 </w:t>
      </w:r>
      <w:r w:rsidRPr="00E83C1B">
        <w:t>m</w:t>
      </w:r>
      <w:r w:rsidR="008652F2">
        <w:t xml:space="preserve"> </w:t>
      </w:r>
      <w:r w:rsidR="008652F2" w:rsidRPr="00E83C1B">
        <w:t>na terenie cmentarza</w:t>
      </w:r>
      <w:r w:rsidRPr="00E83C1B">
        <w:t>;</w:t>
      </w:r>
    </w:p>
    <w:p w14:paraId="628AFD3E" w14:textId="77777777" w:rsidR="005419FB" w:rsidRPr="00E83C1B" w:rsidRDefault="005419FB" w:rsidP="00E7039D">
      <w:pPr>
        <w:pStyle w:val="ZTIRPKTzmpkttiret"/>
      </w:pPr>
      <w:r w:rsidRPr="00E83C1B">
        <w:t>3</w:t>
      </w:r>
      <w:r w:rsidR="006F3685">
        <w:t>3</w:t>
      </w:r>
      <w:r w:rsidRPr="00E83C1B">
        <w:t>)</w:t>
      </w:r>
      <w:r w:rsidRPr="00E83C1B">
        <w:tab/>
        <w:t>przepustów</w:t>
      </w:r>
      <w:r w:rsidR="006C2718" w:rsidRPr="00E83C1B">
        <w:t xml:space="preserve"> o </w:t>
      </w:r>
      <w:r w:rsidRPr="00E83C1B">
        <w:t>długości nie większej niż 2</w:t>
      </w:r>
      <w:r w:rsidR="006C2718" w:rsidRPr="00E83C1B">
        <w:t>0 </w:t>
      </w:r>
      <w:r w:rsidRPr="00E83C1B">
        <w:t>m oraz</w:t>
      </w:r>
      <w:r w:rsidR="006C2718" w:rsidRPr="00E83C1B">
        <w:t xml:space="preserve"> o </w:t>
      </w:r>
      <w:r w:rsidRPr="00E83C1B">
        <w:t>przekroju wewnętrznym większym niż 0,8</w:t>
      </w:r>
      <w:r w:rsidR="006C2718" w:rsidRPr="00E83C1B">
        <w:t>5 </w:t>
      </w:r>
      <w:r w:rsidRPr="00E83C1B">
        <w:t>m</w:t>
      </w:r>
      <w:r w:rsidRPr="00E83C1B">
        <w:rPr>
          <w:rStyle w:val="IGindeksgrny"/>
        </w:rPr>
        <w:t>2</w:t>
      </w:r>
      <w:r w:rsidR="006C2718" w:rsidRPr="00E83C1B">
        <w:t xml:space="preserve"> i </w:t>
      </w:r>
      <w:r w:rsidRPr="00E83C1B">
        <w:t xml:space="preserve">nie większym niż </w:t>
      </w:r>
      <w:r w:rsidR="006C2718" w:rsidRPr="00E83C1B">
        <w:t>3 </w:t>
      </w:r>
      <w:r w:rsidRPr="00E83C1B">
        <w:t>m</w:t>
      </w:r>
      <w:r w:rsidRPr="00E83C1B">
        <w:rPr>
          <w:rStyle w:val="IGindeksgrny"/>
        </w:rPr>
        <w:t>2</w:t>
      </w:r>
      <w:r w:rsidRPr="00E83C1B">
        <w:t>;</w:t>
      </w:r>
    </w:p>
    <w:p w14:paraId="09222AD0" w14:textId="77777777" w:rsidR="005419FB" w:rsidRPr="00E83C1B" w:rsidRDefault="00A05257" w:rsidP="00E7039D">
      <w:pPr>
        <w:pStyle w:val="ZTIRPKTzmpkttiret"/>
      </w:pPr>
      <w:r w:rsidRPr="00E83C1B">
        <w:t>3</w:t>
      </w:r>
      <w:r w:rsidR="006F3685">
        <w:t>4</w:t>
      </w:r>
      <w:r w:rsidRPr="00E83C1B">
        <w:t>)</w:t>
      </w:r>
      <w:r w:rsidRPr="00E83C1B">
        <w:tab/>
        <w:t>kiosków</w:t>
      </w:r>
      <w:r w:rsidR="006C2718" w:rsidRPr="00E83C1B">
        <w:t xml:space="preserve"> i </w:t>
      </w:r>
      <w:r w:rsidRPr="00E83C1B">
        <w:t>pawilonów sprzedaży ulicznej</w:t>
      </w:r>
      <w:r w:rsidR="006C2718" w:rsidRPr="00E83C1B">
        <w:t xml:space="preserve"> o </w:t>
      </w:r>
      <w:r w:rsidRPr="00E83C1B">
        <w:t>powierzchni zabudowy nie większej niż 1</w:t>
      </w:r>
      <w:r w:rsidR="006C2718" w:rsidRPr="00E83C1B">
        <w:t>5 </w:t>
      </w:r>
      <w:r w:rsidRPr="00E83C1B">
        <w:t>m</w:t>
      </w:r>
      <w:r w:rsidRPr="00E83C1B">
        <w:rPr>
          <w:rStyle w:val="IGindeksgrny"/>
        </w:rPr>
        <w:t>2</w:t>
      </w:r>
      <w:r w:rsidRPr="00E83C1B">
        <w:t>;</w:t>
      </w:r>
    </w:p>
    <w:p w14:paraId="7ED127A1" w14:textId="77777777" w:rsidR="005419FB" w:rsidRPr="00E83C1B" w:rsidRDefault="00583913" w:rsidP="00E7039D">
      <w:pPr>
        <w:pStyle w:val="ZTIRPKTzmpkttiret"/>
      </w:pPr>
      <w:r w:rsidRPr="00E83C1B">
        <w:t>3</w:t>
      </w:r>
      <w:r w:rsidR="006F3685">
        <w:t>5</w:t>
      </w:r>
      <w:r w:rsidRPr="00E83C1B">
        <w:t>)</w:t>
      </w:r>
      <w:r w:rsidRPr="00E83C1B">
        <w:tab/>
        <w:t>wylotów do cieków naturalnych;</w:t>
      </w:r>
    </w:p>
    <w:p w14:paraId="38EA42ED" w14:textId="29DFF4C5" w:rsidR="00FC3A0C" w:rsidRPr="00E83C1B" w:rsidRDefault="00583913" w:rsidP="00E7039D">
      <w:pPr>
        <w:pStyle w:val="ZTIRPKTzmpkttiret"/>
      </w:pPr>
      <w:r w:rsidRPr="00E83C1B">
        <w:t>3</w:t>
      </w:r>
      <w:r w:rsidR="006F3685">
        <w:t>6</w:t>
      </w:r>
      <w:r w:rsidRPr="00E83C1B">
        <w:t>)</w:t>
      </w:r>
      <w:r w:rsidRPr="00E83C1B">
        <w:tab/>
      </w:r>
      <w:r w:rsidR="00BB52D1">
        <w:t xml:space="preserve">bezodpływowych </w:t>
      </w:r>
      <w:r w:rsidRPr="00E83C1B">
        <w:t>zbiorników na wody opadowe lub roztopowe</w:t>
      </w:r>
      <w:r w:rsidR="006C2718" w:rsidRPr="00E83C1B">
        <w:t xml:space="preserve"> o </w:t>
      </w:r>
      <w:r w:rsidRPr="00E83C1B">
        <w:t xml:space="preserve">pojemności większej niż </w:t>
      </w:r>
      <w:r w:rsidR="00451140">
        <w:t>5</w:t>
      </w:r>
      <w:r w:rsidR="00451140" w:rsidRPr="00E83C1B">
        <w:t> </w:t>
      </w:r>
      <w:r w:rsidRPr="00E83C1B">
        <w:t>m</w:t>
      </w:r>
      <w:r w:rsidRPr="00E83C1B">
        <w:rPr>
          <w:rStyle w:val="IGindeksgrny"/>
        </w:rPr>
        <w:t>3</w:t>
      </w:r>
      <w:r w:rsidR="006C2718" w:rsidRPr="00E83C1B">
        <w:t xml:space="preserve"> i </w:t>
      </w:r>
      <w:r w:rsidRPr="00E83C1B">
        <w:t xml:space="preserve">nie większej niż </w:t>
      </w:r>
      <w:r w:rsidR="00451140" w:rsidRPr="00E83C1B">
        <w:t>1</w:t>
      </w:r>
      <w:r w:rsidR="00451140">
        <w:t>5</w:t>
      </w:r>
      <w:r w:rsidR="00451140" w:rsidRPr="00E83C1B">
        <w:t> </w:t>
      </w:r>
      <w:r w:rsidRPr="00E83C1B">
        <w:t>m</w:t>
      </w:r>
      <w:r w:rsidRPr="00E83C1B">
        <w:rPr>
          <w:rStyle w:val="IGindeksgrny"/>
        </w:rPr>
        <w:t>3</w:t>
      </w:r>
      <w:r w:rsidR="00FC3A0C" w:rsidRPr="00E83C1B">
        <w:t>;</w:t>
      </w:r>
    </w:p>
    <w:p w14:paraId="0E164642" w14:textId="5FC47899" w:rsidR="00583913" w:rsidRDefault="00FC3A0C" w:rsidP="00E7039D">
      <w:pPr>
        <w:pStyle w:val="ZTIRPKTzmpkttiret"/>
      </w:pPr>
      <w:r w:rsidRPr="00E83C1B">
        <w:t>3</w:t>
      </w:r>
      <w:r w:rsidR="006F3685">
        <w:t>7</w:t>
      </w:r>
      <w:r w:rsidRPr="00E83C1B">
        <w:t>)</w:t>
      </w:r>
      <w:r w:rsidRPr="00E83C1B">
        <w:tab/>
        <w:t>wolno stojących obiektów budowlanych łączności oraz kontenerów telekomunikacyjnych</w:t>
      </w:r>
      <w:r w:rsidR="006C2718" w:rsidRPr="00E83C1B">
        <w:t xml:space="preserve"> o </w:t>
      </w:r>
      <w:r w:rsidRPr="00E83C1B">
        <w:t>powierzchni zabudowy do 35m</w:t>
      </w:r>
      <w:r w:rsidRPr="00E83C1B">
        <w:rPr>
          <w:rStyle w:val="IGindeksgrny"/>
        </w:rPr>
        <w:t>2</w:t>
      </w:r>
      <w:r w:rsidR="00C93E93">
        <w:t xml:space="preserve"> wraz z instalacjami i przyłączami oraz związanych z nimi sieciami</w:t>
      </w:r>
      <w:r w:rsidR="00C93E93" w:rsidRPr="00C93E93">
        <w:t>;</w:t>
      </w:r>
    </w:p>
    <w:p w14:paraId="07920262" w14:textId="17F4E363" w:rsidR="00DF66D0" w:rsidRDefault="00F2639B" w:rsidP="00DF66D0">
      <w:pPr>
        <w:pStyle w:val="ZTIRPKTzmpkttiret"/>
      </w:pPr>
      <w:r>
        <w:t>3</w:t>
      </w:r>
      <w:r w:rsidR="006F3685">
        <w:t>8</w:t>
      </w:r>
      <w:r>
        <w:t>)</w:t>
      </w:r>
      <w:r w:rsidR="009B6158">
        <w:tab/>
      </w:r>
      <w:r w:rsidR="00D84A41">
        <w:t xml:space="preserve">jednokondygnacyjnych </w:t>
      </w:r>
      <w:r w:rsidR="00DF66D0">
        <w:t>budynków</w:t>
      </w:r>
      <w:r w:rsidR="00DF66D0" w:rsidRPr="00DF66D0">
        <w:t xml:space="preserve"> gospodarczych</w:t>
      </w:r>
      <w:r w:rsidR="0008477B" w:rsidRPr="00DF66D0">
        <w:t xml:space="preserve"> </w:t>
      </w:r>
      <w:r w:rsidR="0008477B">
        <w:t>i </w:t>
      </w:r>
      <w:r w:rsidR="00DF66D0">
        <w:t>wiat</w:t>
      </w:r>
      <w:r w:rsidR="0008477B">
        <w:t xml:space="preserve"> o </w:t>
      </w:r>
      <w:r w:rsidR="00DF66D0">
        <w:t>prostej konstrukcji</w:t>
      </w:r>
      <w:r w:rsidR="005666F6">
        <w:t>,</w:t>
      </w:r>
      <w:r w:rsidR="00DF66D0">
        <w:t xml:space="preserve"> </w:t>
      </w:r>
      <w:r w:rsidR="00DF66D0" w:rsidRPr="00DF66D0">
        <w:t>związanych</w:t>
      </w:r>
      <w:r w:rsidR="0008477B" w:rsidRPr="00DF66D0">
        <w:t xml:space="preserve"> z</w:t>
      </w:r>
      <w:r w:rsidR="0008477B">
        <w:t> </w:t>
      </w:r>
      <w:r w:rsidR="00DF66D0" w:rsidRPr="00DF66D0">
        <w:t>produkcją rolną</w:t>
      </w:r>
      <w:r w:rsidR="0008477B" w:rsidRPr="00DF66D0">
        <w:t xml:space="preserve"> o</w:t>
      </w:r>
      <w:r w:rsidR="0008477B">
        <w:t> </w:t>
      </w:r>
      <w:r w:rsidR="00DF66D0" w:rsidRPr="00DF66D0">
        <w:t xml:space="preserve">powierzchni zabudowy do </w:t>
      </w:r>
      <w:r w:rsidR="00DF66D0">
        <w:t>30</w:t>
      </w:r>
      <w:r w:rsidR="0008477B">
        <w:t>0 </w:t>
      </w:r>
      <w:r w:rsidR="00DF66D0" w:rsidRPr="00DF66D0">
        <w:t>m</w:t>
      </w:r>
      <w:r w:rsidR="00DF66D0" w:rsidRPr="00525CF7">
        <w:rPr>
          <w:rStyle w:val="IGindeksgrny"/>
        </w:rPr>
        <w:t>2</w:t>
      </w:r>
      <w:r w:rsidR="00DF66D0" w:rsidRPr="00DF66D0">
        <w:t xml:space="preserve">, przy rozpiętości konstrukcji nie większej niż </w:t>
      </w:r>
      <w:r w:rsidR="0008477B">
        <w:t>6 </w:t>
      </w:r>
      <w:r w:rsidR="00DF66D0" w:rsidRPr="00DF66D0">
        <w:t>m</w:t>
      </w:r>
      <w:r w:rsidR="0008477B">
        <w:t xml:space="preserve"> i </w:t>
      </w:r>
      <w:r w:rsidR="00DF66D0">
        <w:t>wysokości nie większej niż 6</w:t>
      </w:r>
      <w:r w:rsidR="00B664D3">
        <w:t xml:space="preserve"> </w:t>
      </w:r>
      <w:r w:rsidR="00DF66D0">
        <w:t>m</w:t>
      </w:r>
      <w:r w:rsidR="00DF66D0" w:rsidRPr="00DF66D0">
        <w:t>, których obszar oddziaływania mieści się</w:t>
      </w:r>
      <w:r w:rsidR="0008477B" w:rsidRPr="00DF66D0">
        <w:t xml:space="preserve"> w</w:t>
      </w:r>
      <w:r w:rsidR="0008477B">
        <w:t> </w:t>
      </w:r>
      <w:r w:rsidR="00DF66D0" w:rsidRPr="00DF66D0">
        <w:t>całości na działce lub działkach, na</w:t>
      </w:r>
      <w:r w:rsidR="00DF66D0">
        <w:t xml:space="preserve"> których zostały zaprojektowane;</w:t>
      </w:r>
    </w:p>
    <w:p w14:paraId="07722A1E" w14:textId="77777777" w:rsidR="00EB51FB" w:rsidRDefault="006F3685" w:rsidP="00EB51FB">
      <w:pPr>
        <w:pStyle w:val="ZTIRPKTzmpkttiret"/>
      </w:pPr>
      <w:r>
        <w:t>39</w:t>
      </w:r>
      <w:r w:rsidR="00DF66D0">
        <w:t>)</w:t>
      </w:r>
      <w:r w:rsidR="009B6158">
        <w:tab/>
      </w:r>
      <w:r w:rsidR="00DF66D0" w:rsidRPr="00DF66D0">
        <w:t>masztów flagowych</w:t>
      </w:r>
      <w:r w:rsidR="0008477B" w:rsidRPr="00DF66D0">
        <w:t xml:space="preserve"> o</w:t>
      </w:r>
      <w:r w:rsidR="0008477B">
        <w:t> </w:t>
      </w:r>
      <w:r w:rsidR="00DF66D0" w:rsidRPr="00DF66D0">
        <w:t xml:space="preserve">wysokości od </w:t>
      </w:r>
      <w:r w:rsidR="0008477B" w:rsidRPr="00DF66D0">
        <w:t>3</w:t>
      </w:r>
      <w:r w:rsidR="0008477B">
        <w:t> </w:t>
      </w:r>
      <w:r w:rsidR="00DF66D0">
        <w:t>m</w:t>
      </w:r>
      <w:r w:rsidR="00DF66D0" w:rsidRPr="00DF66D0">
        <w:t xml:space="preserve"> do </w:t>
      </w:r>
      <w:r w:rsidR="0008477B" w:rsidRPr="00DF66D0">
        <w:t>7</w:t>
      </w:r>
      <w:r w:rsidR="0008477B">
        <w:t> </w:t>
      </w:r>
      <w:r w:rsidR="00DF66D0" w:rsidRPr="00DF66D0">
        <w:t>m posadowionych na gruncie</w:t>
      </w:r>
      <w:r w:rsidR="009C62E2">
        <w:t>;</w:t>
      </w:r>
    </w:p>
    <w:p w14:paraId="41C6836F" w14:textId="755C8E8C" w:rsidR="00EB51FB" w:rsidRPr="00EB51FB" w:rsidRDefault="00610501" w:rsidP="005D40A2">
      <w:pPr>
        <w:pStyle w:val="ZTIRPKTzmpkttiret"/>
      </w:pPr>
      <w:r>
        <w:t>4</w:t>
      </w:r>
      <w:r w:rsidR="006F3685">
        <w:t>0</w:t>
      </w:r>
      <w:r>
        <w:t>)</w:t>
      </w:r>
      <w:r w:rsidR="009B6158">
        <w:tab/>
      </w:r>
      <w:r w:rsidR="004A5043">
        <w:t>przydomowych schronów i ukryć doraźnych</w:t>
      </w:r>
      <w:r w:rsidR="00CC2FD8">
        <w:t>,</w:t>
      </w:r>
      <w:r w:rsidR="00CC2FD8" w:rsidRPr="00CC2FD8">
        <w:t xml:space="preserve"> których obszar oddziaływania mieści się w całości na działce lub działkach, na których zostały zaprojektowane</w:t>
      </w:r>
      <w:r w:rsidR="00EB51FB" w:rsidRPr="00EB51FB">
        <w:t>.”,</w:t>
      </w:r>
    </w:p>
    <w:p w14:paraId="77AD1E8D" w14:textId="77777777" w:rsidR="00F915DB" w:rsidRPr="00E83C1B" w:rsidRDefault="00290E21" w:rsidP="00290E21">
      <w:pPr>
        <w:pStyle w:val="LITlitera"/>
      </w:pPr>
      <w:r w:rsidRPr="00E83C1B">
        <w:t>b)</w:t>
      </w:r>
      <w:r w:rsidRPr="00E83C1B">
        <w:tab/>
        <w:t>w</w:t>
      </w:r>
      <w:r w:rsidR="0063235E">
        <w:t xml:space="preserve"> ust. </w:t>
      </w:r>
      <w:r w:rsidRPr="00E83C1B">
        <w:t>2</w:t>
      </w:r>
      <w:r w:rsidR="00F915DB" w:rsidRPr="00E83C1B">
        <w:t>:</w:t>
      </w:r>
    </w:p>
    <w:p w14:paraId="4779F046" w14:textId="77777777" w:rsidR="00F915DB" w:rsidRPr="00E83C1B" w:rsidRDefault="006C2718" w:rsidP="00F915DB">
      <w:pPr>
        <w:pStyle w:val="TIRtiret"/>
      </w:pPr>
      <w:r w:rsidRPr="00E83C1B">
        <w:softHyphen/>
      </w:r>
      <w:r w:rsidR="009E0528" w:rsidRPr="00E83C1B">
        <w:softHyphen/>
      </w:r>
      <w:r w:rsidR="005464C2">
        <w:t>–</w:t>
      </w:r>
      <w:r w:rsidR="003E384F" w:rsidRPr="00E83C1B">
        <w:tab/>
      </w:r>
      <w:r w:rsidR="00F915DB" w:rsidRPr="00E83C1B">
        <w:t>pkt 1</w:t>
      </w:r>
      <w:r w:rsidRPr="00E83C1B">
        <w:t>3 </w:t>
      </w:r>
      <w:r w:rsidR="00F915DB" w:rsidRPr="00E83C1B">
        <w:t>otrzymuje brzmienie:</w:t>
      </w:r>
    </w:p>
    <w:p w14:paraId="2C037A62" w14:textId="77777777" w:rsidR="00F915DB" w:rsidRPr="00E83C1B" w:rsidRDefault="003E384F" w:rsidP="00F915DB">
      <w:pPr>
        <w:pStyle w:val="ZTIRPKTzmpkttiret"/>
      </w:pPr>
      <w:r w:rsidRPr="00E83C1B">
        <w:t>„</w:t>
      </w:r>
      <w:r w:rsidR="00F915DB" w:rsidRPr="00E83C1B">
        <w:t>13)</w:t>
      </w:r>
      <w:r w:rsidR="00F915DB" w:rsidRPr="00E83C1B">
        <w:tab/>
        <w:t>basenów</w:t>
      </w:r>
      <w:r w:rsidR="006C2718" w:rsidRPr="00E83C1B">
        <w:t xml:space="preserve"> i </w:t>
      </w:r>
      <w:r w:rsidR="00F915DB" w:rsidRPr="00E83C1B">
        <w:t>oczek wodnych</w:t>
      </w:r>
      <w:r w:rsidR="006C2718" w:rsidRPr="00E83C1B">
        <w:t xml:space="preserve"> o </w:t>
      </w:r>
      <w:r w:rsidR="00F915DB" w:rsidRPr="00E83C1B">
        <w:t xml:space="preserve">powierzchni nie większej </w:t>
      </w:r>
      <w:r w:rsidR="009419BA">
        <w:t xml:space="preserve">niż </w:t>
      </w:r>
      <w:r w:rsidR="00F915DB" w:rsidRPr="00E83C1B">
        <w:t>5</w:t>
      </w:r>
      <w:r w:rsidR="006C2718" w:rsidRPr="00E83C1B">
        <w:t>0 </w:t>
      </w:r>
      <w:r w:rsidR="00F915DB" w:rsidRPr="00E83C1B">
        <w:t>m</w:t>
      </w:r>
      <w:r w:rsidR="00F915DB" w:rsidRPr="00E83C1B">
        <w:rPr>
          <w:rStyle w:val="IGindeksgrny"/>
        </w:rPr>
        <w:t>2</w:t>
      </w:r>
      <w:r w:rsidR="00F915DB" w:rsidRPr="00E83C1B">
        <w:t xml:space="preserve"> przy budynkach mieszkalnych oraz przy budynkach rekreacji indywidualnej;</w:t>
      </w:r>
      <w:bookmarkStart w:id="17" w:name="_Hlk109667069"/>
      <w:r w:rsidRPr="00E83C1B">
        <w:t>”</w:t>
      </w:r>
      <w:bookmarkEnd w:id="17"/>
      <w:r w:rsidRPr="00E83C1B">
        <w:t>,</w:t>
      </w:r>
    </w:p>
    <w:p w14:paraId="402A65D2" w14:textId="76102D41" w:rsidR="005666F6" w:rsidRDefault="006C2718" w:rsidP="005666F6">
      <w:pPr>
        <w:pStyle w:val="TIRtiret"/>
      </w:pPr>
      <w:r w:rsidRPr="00E83C1B">
        <w:softHyphen/>
      </w:r>
      <w:r w:rsidR="009E0528" w:rsidRPr="00E83C1B">
        <w:softHyphen/>
      </w:r>
      <w:r w:rsidR="005666F6" w:rsidRPr="005666F6">
        <w:t>–</w:t>
      </w:r>
      <w:r w:rsidR="005666F6" w:rsidRPr="005666F6">
        <w:tab/>
      </w:r>
      <w:r w:rsidR="005666F6">
        <w:t xml:space="preserve">w </w:t>
      </w:r>
      <w:r w:rsidR="005666F6" w:rsidRPr="005666F6">
        <w:t xml:space="preserve">pkt </w:t>
      </w:r>
      <w:r w:rsidR="005666F6">
        <w:t>27 po lit. c dodaje się lit. d w brzmieniu</w:t>
      </w:r>
      <w:r w:rsidR="005666F6" w:rsidRPr="005666F6">
        <w:t>:</w:t>
      </w:r>
    </w:p>
    <w:p w14:paraId="02CD5B2A" w14:textId="5A4EDBE4" w:rsidR="005666F6" w:rsidRDefault="005666F6" w:rsidP="005666F6">
      <w:pPr>
        <w:pStyle w:val="ZTIRLITzmlittiret"/>
      </w:pPr>
      <w:r w:rsidRPr="005666F6">
        <w:lastRenderedPageBreak/>
        <w:t>„</w:t>
      </w:r>
      <w:r>
        <w:t>d</w:t>
      </w:r>
      <w:r w:rsidRPr="005666F6">
        <w:t>)</w:t>
      </w:r>
      <w:r w:rsidRPr="005666F6">
        <w:tab/>
      </w:r>
      <w:r>
        <w:t>służących do ochrony terenów przyległych do pasa drogowego przed nadmiernym hałasem, których obszar oddziaływania nie wykracza poza ten pas drogowy;</w:t>
      </w:r>
      <w:r w:rsidRPr="005666F6">
        <w:t>”,</w:t>
      </w:r>
    </w:p>
    <w:p w14:paraId="1C7AC9FC" w14:textId="28C403AA" w:rsidR="00F915DB" w:rsidRPr="00E83C1B" w:rsidRDefault="005464C2" w:rsidP="00F915DB">
      <w:pPr>
        <w:pStyle w:val="TIRtiret"/>
      </w:pPr>
      <w:r>
        <w:t>–</w:t>
      </w:r>
      <w:r w:rsidR="00F915DB" w:rsidRPr="00E83C1B">
        <w:tab/>
        <w:t>pkt 3</w:t>
      </w:r>
      <w:r w:rsidR="006C2718" w:rsidRPr="00E83C1B">
        <w:t>1 </w:t>
      </w:r>
      <w:r w:rsidR="00F915DB" w:rsidRPr="00E83C1B">
        <w:t>otrzymuje brzmienie:</w:t>
      </w:r>
    </w:p>
    <w:p w14:paraId="2DA38DDB" w14:textId="77777777" w:rsidR="00F915DB" w:rsidRPr="00E83C1B" w:rsidRDefault="00F915DB" w:rsidP="00F915DB">
      <w:pPr>
        <w:pStyle w:val="ZTIRPKTzmpkttiret"/>
      </w:pPr>
      <w:bookmarkStart w:id="18" w:name="_Hlk89972150"/>
      <w:r w:rsidRPr="00E83C1B">
        <w:t>„</w:t>
      </w:r>
      <w:bookmarkEnd w:id="18"/>
      <w:r w:rsidRPr="00E83C1B">
        <w:t>31)</w:t>
      </w:r>
      <w:r w:rsidRPr="00E83C1B">
        <w:tab/>
        <w:t>zadaszonych</w:t>
      </w:r>
      <w:r w:rsidR="006C2718" w:rsidRPr="00E83C1B">
        <w:t xml:space="preserve"> i </w:t>
      </w:r>
      <w:r w:rsidRPr="00E83C1B">
        <w:t>niezadaszonych przydomowych tarasów naziemnych</w:t>
      </w:r>
      <w:r w:rsidR="006C2718" w:rsidRPr="00E83C1B">
        <w:t xml:space="preserve"> o </w:t>
      </w:r>
      <w:r w:rsidRPr="00E83C1B">
        <w:t>powierzchni zabudowy nie większej niż 3</w:t>
      </w:r>
      <w:r w:rsidR="006C2718" w:rsidRPr="00E83C1B">
        <w:t>5 </w:t>
      </w:r>
      <w:r w:rsidRPr="00E83C1B">
        <w:t>m</w:t>
      </w:r>
      <w:r w:rsidRPr="00E83C1B">
        <w:rPr>
          <w:rStyle w:val="IGindeksgrny"/>
        </w:rPr>
        <w:t>2</w:t>
      </w:r>
      <w:r w:rsidRPr="00E83C1B">
        <w:t>;</w:t>
      </w:r>
      <w:bookmarkStart w:id="19" w:name="_Hlk89972472"/>
      <w:r w:rsidRPr="00E83C1B">
        <w:t>”</w:t>
      </w:r>
      <w:bookmarkEnd w:id="19"/>
      <w:r w:rsidRPr="00E83C1B">
        <w:t>,</w:t>
      </w:r>
    </w:p>
    <w:p w14:paraId="7685E512" w14:textId="77777777" w:rsidR="00290E21" w:rsidRPr="00E83C1B" w:rsidRDefault="006C2718" w:rsidP="00F915DB">
      <w:pPr>
        <w:pStyle w:val="TIRtiret"/>
      </w:pPr>
      <w:r w:rsidRPr="00E83C1B">
        <w:softHyphen/>
      </w:r>
      <w:r w:rsidR="009E0528" w:rsidRPr="00E83C1B">
        <w:softHyphen/>
      </w:r>
      <w:r w:rsidR="005464C2">
        <w:t>–</w:t>
      </w:r>
      <w:r w:rsidR="00F915DB" w:rsidRPr="00E83C1B">
        <w:tab/>
      </w:r>
      <w:r w:rsidR="00072BD5">
        <w:t>w</w:t>
      </w:r>
      <w:r w:rsidR="0063235E">
        <w:t xml:space="preserve"> pkt </w:t>
      </w:r>
      <w:r w:rsidR="0023134C" w:rsidRPr="00E83C1B">
        <w:t>3</w:t>
      </w:r>
      <w:r w:rsidRPr="00E83C1B">
        <w:t>2 </w:t>
      </w:r>
      <w:r w:rsidR="00072BD5">
        <w:t>kropkę zastępuje się średnikiem</w:t>
      </w:r>
      <w:r w:rsidR="002C7DDB">
        <w:t xml:space="preserve"> i </w:t>
      </w:r>
      <w:r w:rsidR="00290E21" w:rsidRPr="00E83C1B">
        <w:t>dodaje się</w:t>
      </w:r>
      <w:r w:rsidR="0063235E">
        <w:t xml:space="preserve"> pkt </w:t>
      </w:r>
      <w:r w:rsidR="00290E21" w:rsidRPr="00E83C1B">
        <w:t>3</w:t>
      </w:r>
      <w:r w:rsidRPr="00E83C1B">
        <w:t>3</w:t>
      </w:r>
      <w:r w:rsidR="00F32109" w:rsidRPr="00E83C1B">
        <w:t>–</w:t>
      </w:r>
      <w:r w:rsidR="00D40484" w:rsidRPr="00E83C1B">
        <w:t>3</w:t>
      </w:r>
      <w:r w:rsidR="0063235E">
        <w:t>6 w </w:t>
      </w:r>
      <w:r w:rsidR="00290E21" w:rsidRPr="00E83C1B">
        <w:t>brzmieniu:</w:t>
      </w:r>
    </w:p>
    <w:p w14:paraId="09B1CD91" w14:textId="77777777" w:rsidR="002A7B4C" w:rsidRPr="00E83C1B" w:rsidRDefault="0023134C" w:rsidP="0023134C">
      <w:pPr>
        <w:pStyle w:val="ZTIRPKTzmpkttiret"/>
      </w:pPr>
      <w:r w:rsidRPr="00E83C1B">
        <w:t>„</w:t>
      </w:r>
      <w:r w:rsidR="00290E21" w:rsidRPr="00E83C1B">
        <w:t>33)</w:t>
      </w:r>
      <w:r w:rsidR="00290E21" w:rsidRPr="00E83C1B">
        <w:tab/>
        <w:t>obiekt</w:t>
      </w:r>
      <w:r w:rsidR="002A7B4C" w:rsidRPr="00E83C1B">
        <w:t>ów</w:t>
      </w:r>
      <w:r w:rsidR="00290E21" w:rsidRPr="00E83C1B">
        <w:t xml:space="preserve"> budowlan</w:t>
      </w:r>
      <w:r w:rsidR="00885824" w:rsidRPr="00E83C1B">
        <w:t>ych</w:t>
      </w:r>
      <w:r w:rsidR="00290E21" w:rsidRPr="00E83C1B">
        <w:t xml:space="preserve"> </w:t>
      </w:r>
      <w:r w:rsidR="00072BD5" w:rsidRPr="00E83C1B">
        <w:t xml:space="preserve">służących celom sportowym </w:t>
      </w:r>
      <w:r w:rsidR="00290E21" w:rsidRPr="00E83C1B">
        <w:t>przy obiektach,</w:t>
      </w:r>
      <w:r w:rsidR="006C2718" w:rsidRPr="00E83C1B">
        <w:t xml:space="preserve"> o </w:t>
      </w:r>
      <w:r w:rsidR="00290E21" w:rsidRPr="00E83C1B">
        <w:t>których mowa</w:t>
      </w:r>
      <w:r w:rsidR="0063235E" w:rsidRPr="00E83C1B">
        <w:t xml:space="preserve"> w</w:t>
      </w:r>
      <w:r w:rsidR="0063235E">
        <w:t> ust. </w:t>
      </w:r>
      <w:r w:rsidR="0063235E" w:rsidRPr="00E83C1B">
        <w:t>1</w:t>
      </w:r>
      <w:r w:rsidR="0063235E">
        <w:t xml:space="preserve"> pkt </w:t>
      </w:r>
      <w:r w:rsidR="00290E21" w:rsidRPr="00E83C1B">
        <w:t xml:space="preserve">20, </w:t>
      </w:r>
      <w:r w:rsidR="006C2718" w:rsidRPr="00E83C1B">
        <w:t>o </w:t>
      </w:r>
      <w:r w:rsidR="00290E21" w:rsidRPr="00E83C1B">
        <w:t>powierzchni zabudowy nie większej niż 2</w:t>
      </w:r>
      <w:r w:rsidR="006C2718" w:rsidRPr="00E83C1B">
        <w:t>5 </w:t>
      </w:r>
      <w:r w:rsidR="00290E21" w:rsidRPr="00E83C1B">
        <w:t>m</w:t>
      </w:r>
      <w:r w:rsidR="00290E21" w:rsidRPr="00E83C1B">
        <w:rPr>
          <w:rStyle w:val="IGindeksgrny"/>
        </w:rPr>
        <w:t>2</w:t>
      </w:r>
      <w:r w:rsidR="006C2718" w:rsidRPr="00E83C1B">
        <w:t xml:space="preserve"> i </w:t>
      </w:r>
      <w:r w:rsidR="00290E21" w:rsidRPr="00E83C1B">
        <w:t xml:space="preserve">wysokości nie większej niż </w:t>
      </w:r>
      <w:r w:rsidR="006C2718" w:rsidRPr="00E83C1B">
        <w:t>3 </w:t>
      </w:r>
      <w:r w:rsidR="00290E21" w:rsidRPr="00E83C1B">
        <w:t>m</w:t>
      </w:r>
      <w:r w:rsidR="002A7B4C" w:rsidRPr="00E83C1B">
        <w:t>:</w:t>
      </w:r>
    </w:p>
    <w:p w14:paraId="0527E80E" w14:textId="77777777" w:rsidR="002A7B4C" w:rsidRPr="00E83C1B" w:rsidRDefault="002A7B4C" w:rsidP="00885824">
      <w:pPr>
        <w:pStyle w:val="ZTIRLITwPKTzmlitwpkttiret"/>
      </w:pPr>
      <w:r w:rsidRPr="00E83C1B">
        <w:t>a)</w:t>
      </w:r>
      <w:r w:rsidRPr="00E83C1B">
        <w:tab/>
      </w:r>
      <w:r w:rsidR="00290E21" w:rsidRPr="00E83C1B">
        <w:t>szatni,</w:t>
      </w:r>
    </w:p>
    <w:p w14:paraId="66FE1349" w14:textId="77777777" w:rsidR="002A7B4C" w:rsidRPr="00E83C1B" w:rsidRDefault="002A7B4C" w:rsidP="00885824">
      <w:pPr>
        <w:pStyle w:val="ZTIRLITwPKTzmlitwpkttiret"/>
      </w:pPr>
      <w:r w:rsidRPr="00E83C1B">
        <w:t>b)</w:t>
      </w:r>
      <w:r w:rsidRPr="00E83C1B">
        <w:tab/>
        <w:t>zadaszeń ławek,</w:t>
      </w:r>
    </w:p>
    <w:p w14:paraId="3C36CC2F" w14:textId="77777777" w:rsidR="002A7B4C" w:rsidRPr="00E83C1B" w:rsidRDefault="002A7B4C" w:rsidP="00885824">
      <w:pPr>
        <w:pStyle w:val="ZTIRLITwPKTzmlitwpkttiret"/>
      </w:pPr>
      <w:r w:rsidRPr="00E83C1B">
        <w:t>c)</w:t>
      </w:r>
      <w:r w:rsidRPr="00E83C1B">
        <w:tab/>
        <w:t xml:space="preserve">trybun </w:t>
      </w:r>
    </w:p>
    <w:p w14:paraId="1D43F9CC" w14:textId="7FBBC711" w:rsidR="00290E21" w:rsidRPr="00E83C1B" w:rsidRDefault="006C2718" w:rsidP="00F915DB">
      <w:pPr>
        <w:pStyle w:val="ZTIRCZWSPTIRwLITzmczciwsptirwlittiret"/>
      </w:pPr>
      <w:r w:rsidRPr="00E83C1B">
        <w:softHyphen/>
      </w:r>
      <w:r w:rsidR="009E0528" w:rsidRPr="00E83C1B">
        <w:softHyphen/>
      </w:r>
      <w:r w:rsidR="00BD590F" w:rsidRPr="00BD590F">
        <w:t>–</w:t>
      </w:r>
      <w:r w:rsidR="004A1509" w:rsidRPr="00E83C1B">
        <w:tab/>
      </w:r>
      <w:r w:rsidR="00290E21" w:rsidRPr="00E83C1B">
        <w:t>przy czym łączna liczba wszystkich tych obiektów</w:t>
      </w:r>
      <w:r w:rsidR="00072BD5">
        <w:t xml:space="preserve"> budowlanych</w:t>
      </w:r>
      <w:r w:rsidR="00290E21" w:rsidRPr="00E83C1B">
        <w:t xml:space="preserve"> na działce nie może przekraczać pięciu na każde 1000</w:t>
      </w:r>
      <w:r w:rsidRPr="00E83C1B">
        <w:t>0 </w:t>
      </w:r>
      <w:r w:rsidR="00290E21" w:rsidRPr="00E83C1B">
        <w:t>m</w:t>
      </w:r>
      <w:r w:rsidR="00290E21" w:rsidRPr="00E83C1B">
        <w:rPr>
          <w:rStyle w:val="IGindeksgrny"/>
        </w:rPr>
        <w:t>2</w:t>
      </w:r>
      <w:r w:rsidR="00290E21" w:rsidRPr="00E83C1B">
        <w:t xml:space="preserve"> powierzchni</w:t>
      </w:r>
      <w:r w:rsidR="00514FFA">
        <w:t xml:space="preserve"> działki</w:t>
      </w:r>
      <w:r w:rsidR="00290E21" w:rsidRPr="00E83C1B">
        <w:t>;</w:t>
      </w:r>
    </w:p>
    <w:p w14:paraId="53D2CEF7" w14:textId="77777777" w:rsidR="004A1509" w:rsidRPr="00E83C1B" w:rsidRDefault="001A191F" w:rsidP="0023134C">
      <w:pPr>
        <w:pStyle w:val="ZTIRPKTzmpkttiret"/>
      </w:pPr>
      <w:r w:rsidRPr="00E83C1B">
        <w:t>34)</w:t>
      </w:r>
      <w:r w:rsidRPr="00E83C1B">
        <w:tab/>
      </w:r>
      <w:r w:rsidR="00F915DB" w:rsidRPr="00E83C1B">
        <w:t>położonych na terenie rodzinnych ogrodów działkowych:</w:t>
      </w:r>
    </w:p>
    <w:p w14:paraId="595ABAFC" w14:textId="77777777" w:rsidR="004A1509" w:rsidRPr="00E83C1B" w:rsidRDefault="004A1509" w:rsidP="004A1509">
      <w:pPr>
        <w:pStyle w:val="ZTIRLITwPKTzmlitwpkttiret"/>
      </w:pPr>
      <w:r w:rsidRPr="00E83C1B">
        <w:t>a)</w:t>
      </w:r>
      <w:r w:rsidRPr="00E83C1B">
        <w:tab/>
      </w:r>
      <w:r w:rsidR="00F915DB" w:rsidRPr="00E83C1B">
        <w:t>basenów</w:t>
      </w:r>
      <w:r w:rsidR="006C2718" w:rsidRPr="00E83C1B">
        <w:t xml:space="preserve"> o </w:t>
      </w:r>
      <w:r w:rsidR="00F915DB" w:rsidRPr="00E83C1B">
        <w:t>powierzchni nie większej niż 1</w:t>
      </w:r>
      <w:r w:rsidR="006C2718" w:rsidRPr="00E83C1B">
        <w:t>5 </w:t>
      </w:r>
      <w:r w:rsidR="00F915DB" w:rsidRPr="00E83C1B">
        <w:t>m</w:t>
      </w:r>
      <w:r w:rsidR="00F915DB" w:rsidRPr="00E83C1B">
        <w:rPr>
          <w:rStyle w:val="IGindeksgrny"/>
        </w:rPr>
        <w:t>2</w:t>
      </w:r>
      <w:r w:rsidRPr="00E83C1B">
        <w:t>,</w:t>
      </w:r>
    </w:p>
    <w:p w14:paraId="08C44CE9" w14:textId="77777777" w:rsidR="004A1509" w:rsidRPr="00E83C1B" w:rsidRDefault="004A1509" w:rsidP="004A1509">
      <w:pPr>
        <w:pStyle w:val="ZTIRLITwPKTzmlitwpkttiret"/>
      </w:pPr>
      <w:r w:rsidRPr="00E83C1B">
        <w:t>b)</w:t>
      </w:r>
      <w:r w:rsidRPr="00E83C1B">
        <w:tab/>
      </w:r>
      <w:r w:rsidR="00F915DB" w:rsidRPr="00E83C1B">
        <w:t>oczek wodnych</w:t>
      </w:r>
      <w:r w:rsidR="006C2718" w:rsidRPr="00E83C1B">
        <w:t xml:space="preserve"> o </w:t>
      </w:r>
      <w:r w:rsidR="00F915DB" w:rsidRPr="00E83C1B">
        <w:t>powierzchni nie większej niż 1</w:t>
      </w:r>
      <w:r w:rsidR="006C2718" w:rsidRPr="00E83C1B">
        <w:t>0 </w:t>
      </w:r>
      <w:r w:rsidR="00F915DB" w:rsidRPr="00E83C1B">
        <w:t>m</w:t>
      </w:r>
      <w:r w:rsidR="00F915DB" w:rsidRPr="00E83C1B">
        <w:rPr>
          <w:rStyle w:val="IGindeksgrny"/>
        </w:rPr>
        <w:t>2</w:t>
      </w:r>
    </w:p>
    <w:p w14:paraId="6DC747AE" w14:textId="77777777" w:rsidR="00F915DB" w:rsidRPr="00E83C1B" w:rsidRDefault="006C2718" w:rsidP="004A1509">
      <w:pPr>
        <w:pStyle w:val="ZTIRCZWSPTIRwLITzmczciwsptirwlittiret"/>
      </w:pPr>
      <w:r w:rsidRPr="00E83C1B">
        <w:softHyphen/>
      </w:r>
      <w:r w:rsidR="009E0528" w:rsidRPr="00E83C1B">
        <w:softHyphen/>
      </w:r>
      <w:r w:rsidR="00BD590F" w:rsidRPr="00BD590F">
        <w:t>–</w:t>
      </w:r>
      <w:r w:rsidR="002C7DDB">
        <w:t xml:space="preserve"> </w:t>
      </w:r>
      <w:r w:rsidR="002C7DDB" w:rsidRPr="00E83C1B">
        <w:t>o</w:t>
      </w:r>
      <w:r w:rsidR="002C7DDB">
        <w:t> </w:t>
      </w:r>
      <w:r w:rsidR="00F915DB" w:rsidRPr="00E83C1B">
        <w:t xml:space="preserve">głębokości nie większej niż </w:t>
      </w:r>
      <w:r w:rsidRPr="00E83C1B">
        <w:t>1 </w:t>
      </w:r>
      <w:r w:rsidR="00F915DB" w:rsidRPr="00E83C1B">
        <w:t>m;</w:t>
      </w:r>
    </w:p>
    <w:p w14:paraId="1115D187" w14:textId="5256C744" w:rsidR="00290E21" w:rsidRDefault="001A191F" w:rsidP="0023134C">
      <w:pPr>
        <w:pStyle w:val="ZTIRPKTzmpkttiret"/>
      </w:pPr>
      <w:r w:rsidRPr="00E83C1B">
        <w:t>3</w:t>
      </w:r>
      <w:r w:rsidR="00F915DB" w:rsidRPr="00E83C1B">
        <w:t>5</w:t>
      </w:r>
      <w:r w:rsidRPr="00E83C1B">
        <w:t>)</w:t>
      </w:r>
      <w:r w:rsidRPr="00E83C1B">
        <w:tab/>
      </w:r>
      <w:r w:rsidR="00BB52D1">
        <w:t xml:space="preserve">bezodpływowych </w:t>
      </w:r>
      <w:r w:rsidR="00290E21" w:rsidRPr="00E83C1B">
        <w:t>zbiorników na wody opadowe lub roztopowe</w:t>
      </w:r>
      <w:r w:rsidR="006C2718" w:rsidRPr="00E83C1B">
        <w:t xml:space="preserve"> o </w:t>
      </w:r>
      <w:r w:rsidR="00290E21" w:rsidRPr="00E83C1B">
        <w:t xml:space="preserve">pojemności nie większej niż </w:t>
      </w:r>
      <w:r w:rsidR="00451140">
        <w:t>5</w:t>
      </w:r>
      <w:r w:rsidR="00451140" w:rsidRPr="00E83C1B">
        <w:t> </w:t>
      </w:r>
      <w:r w:rsidR="00290E21" w:rsidRPr="00E83C1B">
        <w:t>m</w:t>
      </w:r>
      <w:r w:rsidR="00290E21" w:rsidRPr="00E83C1B">
        <w:rPr>
          <w:rStyle w:val="IGindeksgrny"/>
        </w:rPr>
        <w:t>3</w:t>
      </w:r>
      <w:r w:rsidR="00290E21" w:rsidRPr="00E83C1B">
        <w:t>;</w:t>
      </w:r>
    </w:p>
    <w:p w14:paraId="0D13F081" w14:textId="77777777" w:rsidR="00CC1A2B" w:rsidRDefault="00CC1A2B" w:rsidP="0023134C">
      <w:pPr>
        <w:pStyle w:val="ZTIRPKTzmpkttiret"/>
      </w:pPr>
      <w:r>
        <w:t>36)</w:t>
      </w:r>
      <w:r w:rsidR="00D40484">
        <w:tab/>
      </w:r>
      <w:r w:rsidRPr="00CC1A2B">
        <w:t>masztów flagowych</w:t>
      </w:r>
      <w:r w:rsidR="00777E27" w:rsidRPr="00CC1A2B">
        <w:t xml:space="preserve"> o</w:t>
      </w:r>
      <w:r w:rsidR="00777E27">
        <w:t> </w:t>
      </w:r>
      <w:r w:rsidRPr="00CC1A2B">
        <w:t xml:space="preserve">wysokości </w:t>
      </w:r>
      <w:r>
        <w:t xml:space="preserve">do </w:t>
      </w:r>
      <w:r w:rsidR="00777E27" w:rsidRPr="00CC1A2B">
        <w:t>3</w:t>
      </w:r>
      <w:r w:rsidR="00777E27">
        <w:t> </w:t>
      </w:r>
      <w:r w:rsidRPr="00CC1A2B">
        <w:t>m posadowionych na gruncie</w:t>
      </w:r>
      <w:r>
        <w:t>.</w:t>
      </w:r>
      <w:r w:rsidR="00D40484" w:rsidRPr="00E83C1B">
        <w:t>”</w:t>
      </w:r>
      <w:r>
        <w:t>,</w:t>
      </w:r>
    </w:p>
    <w:p w14:paraId="50FE2AC7" w14:textId="77777777" w:rsidR="003C4945" w:rsidRDefault="006A05E9" w:rsidP="00B56B75">
      <w:pPr>
        <w:pStyle w:val="LITlitera"/>
      </w:pPr>
      <w:r w:rsidRPr="00E83C1B">
        <w:t>c)</w:t>
      </w:r>
      <w:r w:rsidRPr="00E83C1B">
        <w:tab/>
      </w:r>
      <w:r w:rsidR="00B56B75" w:rsidRPr="00E83C1B">
        <w:t>w</w:t>
      </w:r>
      <w:r w:rsidR="0063235E">
        <w:t xml:space="preserve"> ust. </w:t>
      </w:r>
      <w:r w:rsidR="009E0528" w:rsidRPr="00E83C1B">
        <w:t>3</w:t>
      </w:r>
      <w:r w:rsidR="003C4945">
        <w:t>:</w:t>
      </w:r>
    </w:p>
    <w:p w14:paraId="41BBEAAF" w14:textId="77777777" w:rsidR="00573180" w:rsidRDefault="005464C2" w:rsidP="003C4945">
      <w:pPr>
        <w:pStyle w:val="TIRtiret"/>
      </w:pPr>
      <w:r>
        <w:t>–</w:t>
      </w:r>
      <w:r w:rsidR="003C4945">
        <w:tab/>
        <w:t>w</w:t>
      </w:r>
      <w:r w:rsidR="0063235E">
        <w:t xml:space="preserve"> pkt </w:t>
      </w:r>
      <w:r w:rsidR="002C7DDB">
        <w:t>1</w:t>
      </w:r>
      <w:r w:rsidR="00573180">
        <w:t>:</w:t>
      </w:r>
    </w:p>
    <w:p w14:paraId="612725F8" w14:textId="77777777" w:rsidR="003C4945" w:rsidRDefault="00573180" w:rsidP="00573180">
      <w:pPr>
        <w:pStyle w:val="2TIRpodwjnytiret"/>
      </w:pPr>
      <w:r w:rsidRPr="00573180">
        <w:t>– –</w:t>
      </w:r>
      <w:r>
        <w:tab/>
      </w:r>
      <w:r w:rsidR="003155C9">
        <w:t>po</w:t>
      </w:r>
      <w:r w:rsidR="0063235E">
        <w:t xml:space="preserve"> lit. </w:t>
      </w:r>
      <w:r w:rsidR="002C7DDB">
        <w:t>a </w:t>
      </w:r>
      <w:r w:rsidR="003155C9">
        <w:t>dodaje się</w:t>
      </w:r>
      <w:r w:rsidR="0063235E">
        <w:t xml:space="preserve"> lit. </w:t>
      </w:r>
      <w:r w:rsidR="003155C9">
        <w:t>aa</w:t>
      </w:r>
      <w:r w:rsidR="002C7DDB">
        <w:t xml:space="preserve"> w </w:t>
      </w:r>
      <w:r w:rsidR="003155C9">
        <w:t>brzmieniu:</w:t>
      </w:r>
    </w:p>
    <w:p w14:paraId="639FA7D7" w14:textId="77777777" w:rsidR="005B504A" w:rsidRDefault="005B504A" w:rsidP="005B504A">
      <w:pPr>
        <w:pStyle w:val="Z2TIRLITzmlitpodwjnymtiret"/>
      </w:pPr>
      <w:r w:rsidRPr="00046A17">
        <w:t>„</w:t>
      </w:r>
      <w:r w:rsidRPr="006B4C97">
        <w:t>aa)</w:t>
      </w:r>
      <w:r w:rsidRPr="006B4C97">
        <w:tab/>
      </w:r>
      <w:r w:rsidRPr="00526220">
        <w:t>przegród zewnętrznych oraz elementów konstrukcyjnych budynków polegającej na wykonaniu, powiększeniu lub zmniejszeniu okien lub drzwi, o</w:t>
      </w:r>
      <w:r>
        <w:t> </w:t>
      </w:r>
      <w:r w:rsidRPr="00526220">
        <w:t>ile nie prowadzi ona do zwiększenia obszaru oddziaływania obiektu poza działkę, na której budynek jest usytuowany</w:t>
      </w:r>
      <w:r w:rsidRPr="006B4C97">
        <w:t>,</w:t>
      </w:r>
      <w:r w:rsidRPr="00046A17">
        <w:t>”</w:t>
      </w:r>
      <w:r w:rsidRPr="006B4C97">
        <w:t>,</w:t>
      </w:r>
    </w:p>
    <w:p w14:paraId="3BEAB37B" w14:textId="09A87A0C" w:rsidR="00CB5E86" w:rsidRDefault="00CB5E86" w:rsidP="00F96DA3">
      <w:pPr>
        <w:pStyle w:val="ZTIRLITzmlittiret"/>
      </w:pPr>
      <w:r w:rsidRPr="00CB5E86">
        <w:t>– –</w:t>
      </w:r>
      <w:r w:rsidRPr="00CB5E86">
        <w:tab/>
      </w:r>
      <w:r>
        <w:t>w</w:t>
      </w:r>
      <w:r w:rsidR="0063235E">
        <w:t xml:space="preserve"> lit. </w:t>
      </w:r>
      <w:r>
        <w:t xml:space="preserve">f wyrazy </w:t>
      </w:r>
      <w:r w:rsidRPr="00046A17">
        <w:t>„</w:t>
      </w:r>
      <w:r>
        <w:t>(Dz.</w:t>
      </w:r>
      <w:r w:rsidR="006924E8">
        <w:t xml:space="preserve"> </w:t>
      </w:r>
      <w:r>
        <w:t>U. z 2021 r.</w:t>
      </w:r>
      <w:r w:rsidR="0063235E">
        <w:t xml:space="preserve"> poz. </w:t>
      </w:r>
      <w:r>
        <w:t>610, 109</w:t>
      </w:r>
      <w:r w:rsidR="0063235E">
        <w:t>3 i </w:t>
      </w:r>
      <w:r>
        <w:t>1873)</w:t>
      </w:r>
      <w:r w:rsidRPr="00D96B75">
        <w:t>”</w:t>
      </w:r>
      <w:r w:rsidR="007D7631">
        <w:t xml:space="preserve"> zastępuje się wyrazami </w:t>
      </w:r>
      <w:r w:rsidR="007D7631" w:rsidRPr="007D7631">
        <w:t>„(Dz.</w:t>
      </w:r>
      <w:r w:rsidR="008A367B">
        <w:t xml:space="preserve"> </w:t>
      </w:r>
      <w:r w:rsidR="007D7631" w:rsidRPr="007D7631">
        <w:t>U. z 202</w:t>
      </w:r>
      <w:r w:rsidR="007D7631">
        <w:t>2</w:t>
      </w:r>
      <w:r w:rsidR="007D7631" w:rsidRPr="007D7631">
        <w:t> r.</w:t>
      </w:r>
      <w:r w:rsidR="0063235E">
        <w:t xml:space="preserve"> poz. </w:t>
      </w:r>
      <w:r w:rsidR="007D7631">
        <w:t>137</w:t>
      </w:r>
      <w:r w:rsidR="0063235E">
        <w:t>8</w:t>
      </w:r>
      <w:r w:rsidR="005D12EB">
        <w:t>,</w:t>
      </w:r>
      <w:r w:rsidR="0063235E">
        <w:t> </w:t>
      </w:r>
      <w:r w:rsidR="007D7631">
        <w:t>1383</w:t>
      </w:r>
      <w:r w:rsidR="005D12EB">
        <w:t xml:space="preserve"> i 1566</w:t>
      </w:r>
      <w:r w:rsidR="007D7631" w:rsidRPr="007D7631">
        <w:t>)”</w:t>
      </w:r>
      <w:r>
        <w:t>,</w:t>
      </w:r>
    </w:p>
    <w:p w14:paraId="35F45CC9" w14:textId="77777777" w:rsidR="001A69D9" w:rsidRPr="00E83C1B" w:rsidRDefault="005464C2" w:rsidP="00F96DA3">
      <w:pPr>
        <w:pStyle w:val="TIRtiret"/>
      </w:pPr>
      <w:r>
        <w:t>–</w:t>
      </w:r>
      <w:r w:rsidR="003C4945">
        <w:tab/>
      </w:r>
      <w:r w:rsidR="009E0528" w:rsidRPr="00E83C1B">
        <w:t>w</w:t>
      </w:r>
      <w:r w:rsidR="0063235E">
        <w:t xml:space="preserve"> pkt </w:t>
      </w:r>
      <w:r w:rsidR="00B56B75" w:rsidRPr="00E83C1B">
        <w:t>3</w:t>
      </w:r>
      <w:r w:rsidR="001A69D9" w:rsidRPr="00E83C1B">
        <w:t>:</w:t>
      </w:r>
    </w:p>
    <w:p w14:paraId="740C3135" w14:textId="77777777" w:rsidR="00C934B4" w:rsidRDefault="006C2718" w:rsidP="008366DF">
      <w:pPr>
        <w:pStyle w:val="ZTIRLITzmlittiret"/>
      </w:pPr>
      <w:r w:rsidRPr="00E83C1B">
        <w:lastRenderedPageBreak/>
        <w:softHyphen/>
      </w:r>
      <w:r w:rsidR="009E0528" w:rsidRPr="00E83C1B">
        <w:softHyphen/>
      </w:r>
      <w:bookmarkStart w:id="20" w:name="_Hlk109557041"/>
      <w:r w:rsidR="005464C2">
        <w:t>– –</w:t>
      </w:r>
      <w:bookmarkEnd w:id="20"/>
      <w:r w:rsidR="001A69D9" w:rsidRPr="00E83C1B">
        <w:tab/>
      </w:r>
      <w:r w:rsidR="0063235E">
        <w:t>lit. </w:t>
      </w:r>
      <w:r w:rsidRPr="00E83C1B">
        <w:t>a </w:t>
      </w:r>
      <w:r w:rsidR="00C934B4">
        <w:t>otrzymuje brzmienie:</w:t>
      </w:r>
    </w:p>
    <w:p w14:paraId="5B991366" w14:textId="2D1006DE" w:rsidR="00C934B4" w:rsidRDefault="00C934B4" w:rsidP="007E3D14">
      <w:pPr>
        <w:pStyle w:val="Z2TIRLITzmlitpodwjnymtiret"/>
      </w:pPr>
      <w:r w:rsidRPr="00C934B4">
        <w:t>„</w:t>
      </w:r>
      <w:r>
        <w:t>a</w:t>
      </w:r>
      <w:r w:rsidRPr="00C934B4">
        <w:t>)</w:t>
      </w:r>
      <w:r w:rsidRPr="00C934B4">
        <w:tab/>
      </w:r>
      <w:r>
        <w:t xml:space="preserve">na obiektach budowlanych </w:t>
      </w:r>
      <w:r w:rsidR="007E3D14">
        <w:t>stanowiących albo niestanowiących całości techniczno-użytkowej urządzeń technicznych, w tym urządzeń klimatyzacyjnych i stacji bazowych telefonii komórkowej lub ich elementów, takich jak antenowe konstrukcje wsporcze i instalacje radiokomunikacyjne, a także związanego z tymi urządzeniami osprzętu i urządzeń zasilających, o wysokości powyżej 3 m,</w:t>
      </w:r>
      <w:r w:rsidRPr="00C934B4">
        <w:t>”,</w:t>
      </w:r>
    </w:p>
    <w:p w14:paraId="73412398" w14:textId="32F0C2F0" w:rsidR="009479FC" w:rsidRPr="009479FC" w:rsidRDefault="009479FC" w:rsidP="009479FC">
      <w:pPr>
        <w:pStyle w:val="2TIRpodwjnytiret"/>
      </w:pPr>
      <w:r w:rsidRPr="009479FC">
        <w:t>– – lit. e otrzymuje brzmienie:</w:t>
      </w:r>
    </w:p>
    <w:p w14:paraId="658F54A7" w14:textId="1F155D87" w:rsidR="009479FC" w:rsidRPr="00E83C1B" w:rsidRDefault="009479FC" w:rsidP="009479FC">
      <w:pPr>
        <w:pStyle w:val="Z2TIRLITzmlitpodwjnymtiret"/>
      </w:pPr>
      <w:r w:rsidRPr="009479FC">
        <w:t>„</w:t>
      </w:r>
      <w:r>
        <w:t>e</w:t>
      </w:r>
      <w:r w:rsidRPr="009479FC">
        <w:t>)</w:t>
      </w:r>
      <w:r w:rsidRPr="009479FC">
        <w:tab/>
      </w:r>
      <w:r>
        <w:t>mikroinstalacji biogazu rolniczego oraz mikroinstalacji do wytwarzania energii elektrycznej z biogazu rolniczego, o których mowa w art. 19 ust. 1 ustawy z dnia 20 lutego 2015 r. o odnawialnych źródłach energii</w:t>
      </w:r>
      <w:r w:rsidR="0081663A">
        <w:t>;</w:t>
      </w:r>
      <w:r w:rsidRPr="009479FC">
        <w:t>”,</w:t>
      </w:r>
    </w:p>
    <w:p w14:paraId="599AC4A9" w14:textId="77777777" w:rsidR="007D458C" w:rsidRPr="00E83C1B" w:rsidRDefault="006C2718" w:rsidP="007D458C">
      <w:pPr>
        <w:pStyle w:val="ZTIRLITzmlittiret"/>
      </w:pPr>
      <w:r w:rsidRPr="00E83C1B">
        <w:softHyphen/>
      </w:r>
      <w:r w:rsidR="009E0528" w:rsidRPr="00E83C1B">
        <w:softHyphen/>
      </w:r>
      <w:bookmarkStart w:id="21" w:name="_Hlk118885607"/>
      <w:r w:rsidR="007D458C">
        <w:t>– –</w:t>
      </w:r>
      <w:bookmarkEnd w:id="21"/>
      <w:r w:rsidR="007D458C" w:rsidRPr="00E83C1B">
        <w:tab/>
        <w:t>w</w:t>
      </w:r>
      <w:r w:rsidR="007D458C">
        <w:t xml:space="preserve"> lit. </w:t>
      </w:r>
      <w:r w:rsidR="007D458C" w:rsidRPr="00E83C1B">
        <w:t>e kropkę zastępuje się przecinkiem i dodaje się</w:t>
      </w:r>
      <w:r w:rsidR="007D458C">
        <w:t xml:space="preserve"> lit. </w:t>
      </w:r>
      <w:r w:rsidR="007D458C" w:rsidRPr="00E83C1B">
        <w:t>f w brzmieniu:</w:t>
      </w:r>
    </w:p>
    <w:p w14:paraId="4F6F7CC2" w14:textId="6B48A771" w:rsidR="009479FC" w:rsidRPr="00E83C1B" w:rsidRDefault="007D458C" w:rsidP="009479FC">
      <w:pPr>
        <w:pStyle w:val="Z2TIRLITzmlitpodwjnymtiret"/>
      </w:pPr>
      <w:bookmarkStart w:id="22" w:name="_Hlk89972786"/>
      <w:r w:rsidRPr="00E83C1B">
        <w:t>„</w:t>
      </w:r>
      <w:bookmarkEnd w:id="22"/>
      <w:r w:rsidRPr="00E83C1B">
        <w:t>f)</w:t>
      </w:r>
      <w:r w:rsidRPr="00E83C1B">
        <w:tab/>
        <w:t>na obiekcie budowlanym urządzeń technicznych wraz z masztami, służących do wytwarzania energii elektrycznej z energii wiatru na własne potrzeby lub w celu wprowadzenia do sieci, o mocy nie większej niż moc mikroinstalacji w rozumieniu</w:t>
      </w:r>
      <w:r>
        <w:t xml:space="preserve"> art. </w:t>
      </w:r>
      <w:r w:rsidRPr="00E83C1B">
        <w:t>2</w:t>
      </w:r>
      <w:r>
        <w:t xml:space="preserve"> pkt </w:t>
      </w:r>
      <w:r w:rsidRPr="00E83C1B">
        <w:t>19 ustawy z dnia 20 lutego 2015 r. o odnawialnych źródłach energii</w:t>
      </w:r>
      <w:r>
        <w:t>,</w:t>
      </w:r>
      <w:r w:rsidRPr="00E83C1B">
        <w:t xml:space="preserve"> oraz o łącznej wysokości większej niż 3 m i nie większej niż 12 m.</w:t>
      </w:r>
      <w:bookmarkStart w:id="23" w:name="_Hlk89972805"/>
      <w:r w:rsidRPr="00E83C1B">
        <w:t>”</w:t>
      </w:r>
      <w:bookmarkEnd w:id="23"/>
      <w:r w:rsidRPr="00E83C1B">
        <w:t>,</w:t>
      </w:r>
    </w:p>
    <w:p w14:paraId="51C2CD26" w14:textId="7BC30D80" w:rsidR="00701552" w:rsidRPr="00E83C1B" w:rsidRDefault="00C51BD6" w:rsidP="009479FC">
      <w:pPr>
        <w:pStyle w:val="LITlitera"/>
      </w:pPr>
      <w:r w:rsidRPr="00E83C1B">
        <w:t>d)</w:t>
      </w:r>
      <w:r w:rsidRPr="00E83C1B">
        <w:tab/>
      </w:r>
      <w:r w:rsidR="000A59DF" w:rsidRPr="00E83C1B">
        <w:t>w</w:t>
      </w:r>
      <w:r w:rsidR="0063235E">
        <w:t xml:space="preserve"> ust. </w:t>
      </w:r>
      <w:r w:rsidR="0063235E" w:rsidRPr="00E83C1B">
        <w:t>4</w:t>
      </w:r>
      <w:r w:rsidR="0063235E">
        <w:t xml:space="preserve"> w pkt </w:t>
      </w:r>
      <w:r w:rsidR="000A59DF" w:rsidRPr="00E83C1B">
        <w:t>3</w:t>
      </w:r>
      <w:r w:rsidR="00701552" w:rsidRPr="00E83C1B">
        <w:t>:</w:t>
      </w:r>
    </w:p>
    <w:p w14:paraId="6655BA1D" w14:textId="7004B891" w:rsidR="007E3D14" w:rsidRDefault="006C2718" w:rsidP="00701552">
      <w:pPr>
        <w:pStyle w:val="TIRtiret"/>
      </w:pPr>
      <w:r w:rsidRPr="00E83C1B">
        <w:softHyphen/>
      </w:r>
      <w:r w:rsidR="009E0528" w:rsidRPr="00E83C1B">
        <w:softHyphen/>
      </w:r>
      <w:r w:rsidR="005464C2">
        <w:t>–</w:t>
      </w:r>
      <w:r w:rsidR="00701552" w:rsidRPr="00E83C1B">
        <w:tab/>
      </w:r>
      <w:r w:rsidR="007E3D14">
        <w:t>lit. a otrzymuje brzmienie:</w:t>
      </w:r>
    </w:p>
    <w:p w14:paraId="07613494" w14:textId="4D88746B" w:rsidR="007E3D14" w:rsidRDefault="007E3D14" w:rsidP="007E3D14">
      <w:pPr>
        <w:pStyle w:val="ZTIRLITzmlittiret"/>
      </w:pPr>
      <w:r w:rsidRPr="007E3D14">
        <w:t>„a)</w:t>
      </w:r>
      <w:r w:rsidRPr="007E3D14">
        <w:tab/>
        <w:t xml:space="preserve">na obiektach budowlanych stanowiących albo niestanowiących całości techniczno-użytkowej urządzeń technicznych, w tym urządzeń klimatyzacyjnych i stacji bazowych telefonii komórkowej lub ich elementów, takich jak antenowe konstrukcje wsporcze i instalacje radiokomunikacyjne, a także związanego z tymi urządzeniami osprzętu i urządzeń zasilających, o wysokości </w:t>
      </w:r>
      <w:r>
        <w:t>nieprzekraczającej</w:t>
      </w:r>
      <w:r w:rsidRPr="007E3D14">
        <w:t xml:space="preserve"> 3</w:t>
      </w:r>
      <w:r>
        <w:t xml:space="preserve"> </w:t>
      </w:r>
      <w:r w:rsidRPr="007E3D14">
        <w:t>m,”,</w:t>
      </w:r>
    </w:p>
    <w:p w14:paraId="3C6935D9" w14:textId="6BC38375" w:rsidR="0079384F" w:rsidRPr="00E83C1B" w:rsidRDefault="0079384F" w:rsidP="00701552">
      <w:pPr>
        <w:pStyle w:val="TIRtiret"/>
      </w:pPr>
      <w:r w:rsidRPr="0079384F">
        <w:t>–</w:t>
      </w:r>
      <w:r w:rsidRPr="0079384F">
        <w:tab/>
        <w:t xml:space="preserve">w lit. </w:t>
      </w:r>
      <w:r>
        <w:t xml:space="preserve">c wyrazy </w:t>
      </w:r>
      <w:r w:rsidRPr="0079384F">
        <w:t>„</w:t>
      </w:r>
      <w:r>
        <w:t>o którym mowa w art. 56 ust. 1a</w:t>
      </w:r>
      <w:r w:rsidRPr="0079384F">
        <w:t xml:space="preserve">” zastępuje się </w:t>
      </w:r>
      <w:r>
        <w:t xml:space="preserve">wyrazami </w:t>
      </w:r>
      <w:r w:rsidRPr="0079384F">
        <w:t>„</w:t>
      </w:r>
      <w:r>
        <w:t xml:space="preserve">o zakończeniu instalowania tych </w:t>
      </w:r>
      <w:r w:rsidR="00C20ADB">
        <w:t>urządzeń i rozpoczęcia ich użytkowania, przy którym przekazuje się tym organom plan urządzenia fotowoltaicznego dla ekip ratowniczych</w:t>
      </w:r>
      <w:r w:rsidR="00C20ADB" w:rsidRPr="00C20ADB">
        <w:t>”</w:t>
      </w:r>
      <w:r w:rsidR="00C20ADB">
        <w:t>;</w:t>
      </w:r>
    </w:p>
    <w:p w14:paraId="29DB2814" w14:textId="77777777" w:rsidR="000A59DF" w:rsidRPr="00E83C1B" w:rsidRDefault="006C2718" w:rsidP="00701552">
      <w:pPr>
        <w:pStyle w:val="TIRtiret"/>
      </w:pPr>
      <w:r w:rsidRPr="00E83C1B">
        <w:softHyphen/>
      </w:r>
      <w:r w:rsidR="009E0528" w:rsidRPr="00E83C1B">
        <w:softHyphen/>
      </w:r>
      <w:r w:rsidR="005464C2">
        <w:t>–</w:t>
      </w:r>
      <w:r w:rsidR="00701552" w:rsidRPr="00E83C1B">
        <w:tab/>
      </w:r>
      <w:r w:rsidR="000A59DF" w:rsidRPr="00E83C1B">
        <w:t>w</w:t>
      </w:r>
      <w:r w:rsidR="0063235E">
        <w:t xml:space="preserve"> lit. </w:t>
      </w:r>
      <w:r w:rsidR="000A59DF" w:rsidRPr="00E83C1B">
        <w:t>d średnik zastępuje się przecinkiem</w:t>
      </w:r>
      <w:r w:rsidRPr="00E83C1B">
        <w:t xml:space="preserve"> i </w:t>
      </w:r>
      <w:r w:rsidR="000A59DF" w:rsidRPr="00E83C1B">
        <w:t>dodaje się</w:t>
      </w:r>
      <w:r w:rsidR="0063235E">
        <w:t xml:space="preserve"> lit. </w:t>
      </w:r>
      <w:r w:rsidR="000A59DF" w:rsidRPr="00E83C1B">
        <w:t>e</w:t>
      </w:r>
      <w:r w:rsidRPr="00E83C1B">
        <w:t xml:space="preserve"> i </w:t>
      </w:r>
      <w:r w:rsidR="000A59DF" w:rsidRPr="00E83C1B">
        <w:t>f</w:t>
      </w:r>
      <w:r w:rsidRPr="00E83C1B">
        <w:t xml:space="preserve"> w </w:t>
      </w:r>
      <w:r w:rsidR="000A59DF" w:rsidRPr="00E83C1B">
        <w:t>brzmieniu:</w:t>
      </w:r>
    </w:p>
    <w:p w14:paraId="579D4B86" w14:textId="77777777" w:rsidR="00C51BD6" w:rsidRPr="00E83C1B" w:rsidRDefault="008A1B65" w:rsidP="00701552">
      <w:pPr>
        <w:pStyle w:val="ZTIRLITzmlittiret"/>
      </w:pPr>
      <w:r w:rsidRPr="00E83C1B">
        <w:lastRenderedPageBreak/>
        <w:t>„</w:t>
      </w:r>
      <w:r w:rsidR="000A59DF" w:rsidRPr="00E83C1B">
        <w:t>e</w:t>
      </w:r>
      <w:r w:rsidR="00C51BD6" w:rsidRPr="00E83C1B">
        <w:t>)</w:t>
      </w:r>
      <w:r w:rsidR="00C51BD6" w:rsidRPr="00E83C1B">
        <w:tab/>
        <w:t>na obiekcie budowlanym urządzeń technicznych wraz</w:t>
      </w:r>
      <w:r w:rsidR="006C2718" w:rsidRPr="00E83C1B">
        <w:t xml:space="preserve"> z </w:t>
      </w:r>
      <w:r w:rsidR="00C51BD6" w:rsidRPr="00E83C1B">
        <w:t>masztami, służących do wytwarzania energii elektrycznej</w:t>
      </w:r>
      <w:r w:rsidR="006C2718" w:rsidRPr="00E83C1B">
        <w:t xml:space="preserve"> z </w:t>
      </w:r>
      <w:r w:rsidR="00C51BD6" w:rsidRPr="00E83C1B">
        <w:t>energii wiatru na własne potrzeby lub</w:t>
      </w:r>
      <w:r w:rsidR="006C2718" w:rsidRPr="00E83C1B">
        <w:t xml:space="preserve"> w </w:t>
      </w:r>
      <w:r w:rsidR="00C51BD6" w:rsidRPr="00E83C1B">
        <w:t>celu wprowadzenia do sieci,</w:t>
      </w:r>
      <w:r w:rsidR="006C2718" w:rsidRPr="00E83C1B">
        <w:t xml:space="preserve"> o </w:t>
      </w:r>
      <w:r w:rsidR="00C51BD6" w:rsidRPr="00E83C1B">
        <w:t>mocy nie większej niż moc mikroinstalacji</w:t>
      </w:r>
      <w:r w:rsidR="006C2718" w:rsidRPr="00E83C1B">
        <w:t xml:space="preserve"> w </w:t>
      </w:r>
      <w:r w:rsidR="00C51BD6" w:rsidRPr="00E83C1B">
        <w:t>rozumieniu</w:t>
      </w:r>
      <w:r w:rsidR="0063235E">
        <w:t xml:space="preserve"> art. </w:t>
      </w:r>
      <w:r w:rsidR="0063235E" w:rsidRPr="00E83C1B">
        <w:t>2</w:t>
      </w:r>
      <w:r w:rsidR="0063235E">
        <w:t xml:space="preserve"> pkt </w:t>
      </w:r>
      <w:r w:rsidR="00C51BD6" w:rsidRPr="00E83C1B">
        <w:t>1</w:t>
      </w:r>
      <w:r w:rsidR="006C2718" w:rsidRPr="00E83C1B">
        <w:t>9 </w:t>
      </w:r>
      <w:r w:rsidR="00C51BD6" w:rsidRPr="00E83C1B">
        <w:t>ustawy</w:t>
      </w:r>
      <w:r w:rsidR="006C2718" w:rsidRPr="00E83C1B">
        <w:t xml:space="preserve"> z </w:t>
      </w:r>
      <w:r w:rsidR="00C51BD6" w:rsidRPr="00E83C1B">
        <w:t>dnia 2</w:t>
      </w:r>
      <w:r w:rsidR="006C2718" w:rsidRPr="00E83C1B">
        <w:t>0 </w:t>
      </w:r>
      <w:r w:rsidR="00C51BD6" w:rsidRPr="00E83C1B">
        <w:t>lutego 201</w:t>
      </w:r>
      <w:r w:rsidR="006C2718" w:rsidRPr="00E83C1B">
        <w:t>5 </w:t>
      </w:r>
      <w:r w:rsidR="00C51BD6" w:rsidRPr="00E83C1B">
        <w:t>r.</w:t>
      </w:r>
      <w:r w:rsidR="006C2718" w:rsidRPr="00E83C1B">
        <w:t xml:space="preserve"> o </w:t>
      </w:r>
      <w:r w:rsidR="00C51BD6" w:rsidRPr="00E83C1B">
        <w:t>odnawialnych źródłach energii</w:t>
      </w:r>
      <w:r w:rsidR="00094A0E">
        <w:t>,</w:t>
      </w:r>
      <w:r w:rsidR="00C51BD6" w:rsidRPr="00E83C1B">
        <w:t xml:space="preserve"> oraz</w:t>
      </w:r>
      <w:r w:rsidR="006C2718" w:rsidRPr="00E83C1B">
        <w:t xml:space="preserve"> o </w:t>
      </w:r>
      <w:r w:rsidR="00C51BD6" w:rsidRPr="00E83C1B">
        <w:t xml:space="preserve">łącznej wysokości nie większej niż </w:t>
      </w:r>
      <w:r w:rsidR="006C2718" w:rsidRPr="00E83C1B">
        <w:t>3 </w:t>
      </w:r>
      <w:r w:rsidR="00C51BD6" w:rsidRPr="00E83C1B">
        <w:t>m,</w:t>
      </w:r>
    </w:p>
    <w:p w14:paraId="48673FBA" w14:textId="77777777" w:rsidR="00C51BD6" w:rsidRPr="00E83C1B" w:rsidRDefault="000A59DF" w:rsidP="00701552">
      <w:pPr>
        <w:pStyle w:val="ZTIRLITzmlittiret"/>
      </w:pPr>
      <w:r w:rsidRPr="00E83C1B">
        <w:t>f</w:t>
      </w:r>
      <w:r w:rsidR="00C51BD6" w:rsidRPr="00E83C1B">
        <w:t>)</w:t>
      </w:r>
      <w:r w:rsidR="00C51BD6" w:rsidRPr="00E83C1B">
        <w:tab/>
        <w:t>dodatkowych kabli</w:t>
      </w:r>
      <w:r w:rsidR="006C2718" w:rsidRPr="00E83C1B">
        <w:t xml:space="preserve"> w </w:t>
      </w:r>
      <w:r w:rsidR="00C51BD6" w:rsidRPr="00E83C1B">
        <w:t>obrębie sieci</w:t>
      </w:r>
      <w:r w:rsidR="006C2718" w:rsidRPr="00E83C1B">
        <w:t xml:space="preserve"> i </w:t>
      </w:r>
      <w:r w:rsidR="00C51BD6" w:rsidRPr="00E83C1B">
        <w:t>kanałów technologicznych,</w:t>
      </w:r>
      <w:r w:rsidR="006C2718" w:rsidRPr="00E83C1B">
        <w:t xml:space="preserve"> w </w:t>
      </w:r>
      <w:r w:rsidR="00C51BD6" w:rsidRPr="00E83C1B">
        <w:t>rozumieniu</w:t>
      </w:r>
      <w:r w:rsidR="0063235E">
        <w:t xml:space="preserve"> art. </w:t>
      </w:r>
      <w:r w:rsidR="0063235E" w:rsidRPr="00E83C1B">
        <w:t>4</w:t>
      </w:r>
      <w:r w:rsidR="0063235E">
        <w:t xml:space="preserve"> pkt </w:t>
      </w:r>
      <w:r w:rsidR="00C51BD6" w:rsidRPr="00E83C1B">
        <w:t>15a ustawy</w:t>
      </w:r>
      <w:r w:rsidR="006C2718" w:rsidRPr="00E83C1B">
        <w:t xml:space="preserve"> z </w:t>
      </w:r>
      <w:r w:rsidR="00C51BD6" w:rsidRPr="00E83C1B">
        <w:t>dnia 2</w:t>
      </w:r>
      <w:r w:rsidR="006C2718" w:rsidRPr="00E83C1B">
        <w:t>1 </w:t>
      </w:r>
      <w:r w:rsidR="00C51BD6" w:rsidRPr="00E83C1B">
        <w:t>marca 198</w:t>
      </w:r>
      <w:r w:rsidR="006C2718" w:rsidRPr="00E83C1B">
        <w:t>5 </w:t>
      </w:r>
      <w:r w:rsidR="00C51BD6" w:rsidRPr="00E83C1B">
        <w:t>r.</w:t>
      </w:r>
      <w:r w:rsidR="006C2718" w:rsidRPr="00E83C1B">
        <w:t xml:space="preserve"> o </w:t>
      </w:r>
      <w:r w:rsidR="00C51BD6" w:rsidRPr="00E83C1B">
        <w:t>drogach publicznych,</w:t>
      </w:r>
      <w:r w:rsidR="006C2718" w:rsidRPr="00E83C1B">
        <w:t xml:space="preserve"> w </w:t>
      </w:r>
      <w:r w:rsidR="00C51BD6" w:rsidRPr="00E83C1B">
        <w:t>pasie drogowym</w:t>
      </w:r>
      <w:r w:rsidR="00526769" w:rsidRPr="00E83C1B">
        <w:t>.”</w:t>
      </w:r>
      <w:r w:rsidR="00526769">
        <w:t>;</w:t>
      </w:r>
    </w:p>
    <w:p w14:paraId="3C049990" w14:textId="3D535D72" w:rsidR="00AA2366" w:rsidRPr="00F13716" w:rsidRDefault="001D729F" w:rsidP="002C7DDB">
      <w:pPr>
        <w:pStyle w:val="PKTpunkt"/>
      </w:pPr>
      <w:r>
        <w:t>11</w:t>
      </w:r>
      <w:r w:rsidR="00AA2366" w:rsidRPr="00F13716">
        <w:t>)</w:t>
      </w:r>
      <w:r w:rsidR="002C7DDB">
        <w:tab/>
      </w:r>
      <w:r w:rsidR="002C7DDB" w:rsidRPr="00F13716">
        <w:t>w</w:t>
      </w:r>
      <w:r w:rsidR="0063235E">
        <w:t xml:space="preserve"> art. </w:t>
      </w:r>
      <w:r w:rsidR="00AA2366" w:rsidRPr="00F13716">
        <w:t>29a</w:t>
      </w:r>
      <w:r w:rsidR="0063235E">
        <w:t xml:space="preserve"> ust. </w:t>
      </w:r>
      <w:r w:rsidR="002C7DDB" w:rsidRPr="00F13716">
        <w:t>1</w:t>
      </w:r>
      <w:r w:rsidR="002C7DDB">
        <w:t> </w:t>
      </w:r>
      <w:r w:rsidR="00AA2366" w:rsidRPr="00F13716">
        <w:t>otrzymuje brzmienie:</w:t>
      </w:r>
    </w:p>
    <w:p w14:paraId="1783FEBC" w14:textId="77777777" w:rsidR="00AA2366" w:rsidRPr="00AA2366" w:rsidRDefault="00AA2366" w:rsidP="000D290A">
      <w:pPr>
        <w:pStyle w:val="ZUSTzmustartykuempunktem"/>
      </w:pPr>
      <w:r w:rsidRPr="00AA2366">
        <w:t>„1. Budowa:</w:t>
      </w:r>
    </w:p>
    <w:p w14:paraId="3DD02878" w14:textId="5F1BCF08" w:rsidR="00AA2366" w:rsidRPr="00AA2366" w:rsidRDefault="0072225A" w:rsidP="005926E4">
      <w:pPr>
        <w:pStyle w:val="ZLITzmlitartykuempunktem"/>
      </w:pPr>
      <w:r>
        <w:t>1)</w:t>
      </w:r>
      <w:r w:rsidR="005464C2">
        <w:tab/>
      </w:r>
      <w:r w:rsidR="00AA2366" w:rsidRPr="00AA2366">
        <w:t xml:space="preserve">do </w:t>
      </w:r>
      <w:r w:rsidR="00FC4A4A">
        <w:t>100 </w:t>
      </w:r>
      <w:r w:rsidR="00AA2366" w:rsidRPr="00AA2366">
        <w:t>m krańcowych odcinków sieci,</w:t>
      </w:r>
      <w:r w:rsidR="002C7DDB" w:rsidRPr="00AA2366">
        <w:t xml:space="preserve"> o</w:t>
      </w:r>
      <w:r w:rsidR="002C7DDB">
        <w:t> </w:t>
      </w:r>
      <w:r w:rsidR="00AA2366" w:rsidRPr="00AA2366">
        <w:t>których mowa</w:t>
      </w:r>
      <w:r w:rsidR="0063235E" w:rsidRPr="00AA2366">
        <w:t xml:space="preserve"> w</w:t>
      </w:r>
      <w:r w:rsidR="0063235E">
        <w:t> art. </w:t>
      </w:r>
      <w:r w:rsidR="00AA2366" w:rsidRPr="00AA2366">
        <w:t>2</w:t>
      </w:r>
      <w:r w:rsidR="0063235E" w:rsidRPr="00AA2366">
        <w:t>9</w:t>
      </w:r>
      <w:r w:rsidR="0063235E">
        <w:t xml:space="preserve"> ust. </w:t>
      </w:r>
      <w:r w:rsidR="0063235E" w:rsidRPr="00AA2366">
        <w:t>1</w:t>
      </w:r>
      <w:r w:rsidR="0063235E">
        <w:t xml:space="preserve"> pkt </w:t>
      </w:r>
      <w:r w:rsidR="0063235E" w:rsidRPr="00AA2366">
        <w:t>2</w:t>
      </w:r>
      <w:r w:rsidR="0063235E">
        <w:t xml:space="preserve"> lub</w:t>
      </w:r>
    </w:p>
    <w:p w14:paraId="75AD69F1" w14:textId="0EFE0860" w:rsidR="00AA2366" w:rsidRPr="00AA2366" w:rsidRDefault="0072225A" w:rsidP="005926E4">
      <w:pPr>
        <w:pStyle w:val="ZLITzmlitartykuempunktem"/>
      </w:pPr>
      <w:r>
        <w:t>2)</w:t>
      </w:r>
      <w:r w:rsidR="005464C2">
        <w:tab/>
      </w:r>
      <w:r w:rsidR="00AA2366" w:rsidRPr="00AA2366">
        <w:t>przyłączy,</w:t>
      </w:r>
      <w:r w:rsidR="002C7DDB" w:rsidRPr="00AA2366">
        <w:t xml:space="preserve"> o</w:t>
      </w:r>
      <w:r w:rsidR="002C7DDB">
        <w:t> </w:t>
      </w:r>
      <w:r w:rsidR="00AA2366" w:rsidRPr="00AA2366">
        <w:t>których mowa</w:t>
      </w:r>
      <w:r w:rsidR="0063235E" w:rsidRPr="00AA2366">
        <w:t xml:space="preserve"> w</w:t>
      </w:r>
      <w:r w:rsidR="0063235E">
        <w:t> art. </w:t>
      </w:r>
      <w:r w:rsidR="00AA2366" w:rsidRPr="00AA2366">
        <w:t>2</w:t>
      </w:r>
      <w:r w:rsidR="0063235E" w:rsidRPr="00AA2366">
        <w:t>9</w:t>
      </w:r>
      <w:r w:rsidR="0063235E">
        <w:t xml:space="preserve"> ust. </w:t>
      </w:r>
      <w:r w:rsidR="0063235E" w:rsidRPr="00AA2366">
        <w:t>1</w:t>
      </w:r>
      <w:r w:rsidR="0063235E">
        <w:t xml:space="preserve"> pkt </w:t>
      </w:r>
      <w:r w:rsidR="00AA2366" w:rsidRPr="00AA2366">
        <w:t>23, lub</w:t>
      </w:r>
    </w:p>
    <w:p w14:paraId="18C64767" w14:textId="429404DF" w:rsidR="00AA2366" w:rsidRPr="00AA2366" w:rsidRDefault="0072225A" w:rsidP="005926E4">
      <w:pPr>
        <w:pStyle w:val="ZLITzmlitartykuempunktem"/>
      </w:pPr>
      <w:r>
        <w:t>3)</w:t>
      </w:r>
      <w:r w:rsidR="005464C2">
        <w:tab/>
      </w:r>
      <w:r w:rsidR="00AA2366" w:rsidRPr="00AA2366">
        <w:t>stacji ładowania,</w:t>
      </w:r>
      <w:r w:rsidR="002C7DDB" w:rsidRPr="00AA2366">
        <w:t xml:space="preserve"> o</w:t>
      </w:r>
      <w:r w:rsidR="002C7DDB">
        <w:t> </w:t>
      </w:r>
      <w:r w:rsidR="00AA2366" w:rsidRPr="00AA2366">
        <w:t>których mowa</w:t>
      </w:r>
      <w:r w:rsidR="0063235E" w:rsidRPr="00AA2366">
        <w:t xml:space="preserve"> w</w:t>
      </w:r>
      <w:r w:rsidR="0063235E">
        <w:t> art. </w:t>
      </w:r>
      <w:r w:rsidR="00AA2366" w:rsidRPr="00AA2366">
        <w:t>2</w:t>
      </w:r>
      <w:r w:rsidR="0063235E" w:rsidRPr="00AA2366">
        <w:t>9</w:t>
      </w:r>
      <w:r w:rsidR="0063235E">
        <w:t xml:space="preserve"> ust. </w:t>
      </w:r>
      <w:r w:rsidR="0063235E" w:rsidRPr="00AA2366">
        <w:t>1</w:t>
      </w:r>
      <w:r w:rsidR="0063235E">
        <w:t xml:space="preserve"> pkt </w:t>
      </w:r>
      <w:r w:rsidR="00AA2366" w:rsidRPr="00AA2366">
        <w:t>25</w:t>
      </w:r>
    </w:p>
    <w:p w14:paraId="09ADEFD8" w14:textId="77777777" w:rsidR="00AA2366" w:rsidRDefault="005464C2" w:rsidP="005926E4">
      <w:pPr>
        <w:pStyle w:val="ZCZWSPPKTzmczciwsppktartykuempunktem"/>
      </w:pPr>
      <w:r>
        <w:t>–</w:t>
      </w:r>
      <w:r w:rsidRPr="00AA2366">
        <w:t xml:space="preserve"> </w:t>
      </w:r>
      <w:r w:rsidR="00AA2366" w:rsidRPr="00AA2366">
        <w:t xml:space="preserve">wymaga sporządzenia planu sytuacyjnego na kopii aktualnej mapy zasadniczej lub mapy jednostkowej przyjętej do państwowego zasobu geodezyjnego </w:t>
      </w:r>
      <w:r w:rsidR="00723A1A" w:rsidRPr="00AA2366">
        <w:t>i</w:t>
      </w:r>
      <w:r w:rsidR="00723A1A">
        <w:t> </w:t>
      </w:r>
      <w:r w:rsidR="00AA2366" w:rsidRPr="00AA2366">
        <w:t>kartograficznego.”;</w:t>
      </w:r>
    </w:p>
    <w:p w14:paraId="70D6F880" w14:textId="52E80AA8" w:rsidR="008D09DB" w:rsidRPr="00E83C1B" w:rsidRDefault="001D729F" w:rsidP="008D09DB">
      <w:pPr>
        <w:pStyle w:val="PKTpunkt"/>
      </w:pPr>
      <w:r>
        <w:t>12</w:t>
      </w:r>
      <w:r w:rsidR="008D09DB" w:rsidRPr="00E83C1B">
        <w:t>)</w:t>
      </w:r>
      <w:r w:rsidR="008D09DB" w:rsidRPr="00E83C1B">
        <w:tab/>
        <w:t>w</w:t>
      </w:r>
      <w:r w:rsidR="0063235E">
        <w:t xml:space="preserve"> art. </w:t>
      </w:r>
      <w:r w:rsidR="008D09DB" w:rsidRPr="00E83C1B">
        <w:t>30:</w:t>
      </w:r>
    </w:p>
    <w:p w14:paraId="020827D6" w14:textId="77777777" w:rsidR="008D09DB" w:rsidRPr="00E83C1B" w:rsidRDefault="008D09DB" w:rsidP="008D09DB">
      <w:pPr>
        <w:pStyle w:val="LITlitera"/>
      </w:pPr>
      <w:r w:rsidRPr="00E83C1B">
        <w:t>a)</w:t>
      </w:r>
      <w:r w:rsidRPr="00E83C1B">
        <w:tab/>
      </w:r>
      <w:r w:rsidR="00EA67AE" w:rsidRPr="00E83C1B">
        <w:t>w</w:t>
      </w:r>
      <w:r w:rsidR="0063235E">
        <w:t xml:space="preserve"> ust. </w:t>
      </w:r>
      <w:r w:rsidRPr="00E83C1B">
        <w:t>2a:</w:t>
      </w:r>
    </w:p>
    <w:p w14:paraId="0DECEE6C" w14:textId="61E1CA14" w:rsidR="00531561" w:rsidRPr="00E83C1B" w:rsidRDefault="006C2718" w:rsidP="00531561">
      <w:pPr>
        <w:pStyle w:val="TIRtiret"/>
      </w:pPr>
      <w:r w:rsidRPr="00E83C1B">
        <w:softHyphen/>
      </w:r>
      <w:r w:rsidR="009E0528" w:rsidRPr="00E83C1B">
        <w:softHyphen/>
      </w:r>
      <w:r w:rsidR="005464C2">
        <w:t>–</w:t>
      </w:r>
      <w:r w:rsidR="008D09DB" w:rsidRPr="00E83C1B">
        <w:tab/>
      </w:r>
      <w:r w:rsidR="00531561" w:rsidRPr="00E83C1B">
        <w:t>po</w:t>
      </w:r>
      <w:r w:rsidR="0063235E">
        <w:t xml:space="preserve"> pkt </w:t>
      </w:r>
      <w:r w:rsidRPr="00E83C1B">
        <w:t>3 </w:t>
      </w:r>
      <w:r w:rsidR="00531561" w:rsidRPr="00E83C1B">
        <w:t>dodaje się</w:t>
      </w:r>
      <w:r w:rsidR="0063235E">
        <w:t xml:space="preserve"> pkt </w:t>
      </w:r>
      <w:r w:rsidR="00531561" w:rsidRPr="00E83C1B">
        <w:t>3a</w:t>
      </w:r>
      <w:r w:rsidR="00DB60E9">
        <w:t xml:space="preserve"> i </w:t>
      </w:r>
      <w:r w:rsidR="00F36315" w:rsidRPr="00E83C1B">
        <w:t>3</w:t>
      </w:r>
      <w:r w:rsidR="003872F2">
        <w:t>b</w:t>
      </w:r>
      <w:r w:rsidR="00D764DE">
        <w:t xml:space="preserve"> </w:t>
      </w:r>
      <w:r w:rsidRPr="00E83C1B">
        <w:t>w </w:t>
      </w:r>
      <w:r w:rsidR="00531561" w:rsidRPr="00E83C1B">
        <w:t>brzmieniu:</w:t>
      </w:r>
    </w:p>
    <w:p w14:paraId="5583691F" w14:textId="77777777" w:rsidR="00F36315" w:rsidRDefault="00531561" w:rsidP="00531561">
      <w:pPr>
        <w:pStyle w:val="ZTIRPKTzmpkttiret"/>
      </w:pPr>
      <w:r w:rsidRPr="00E83C1B">
        <w:t>„3</w:t>
      </w:r>
      <w:r w:rsidR="003872F2">
        <w:t>a</w:t>
      </w:r>
      <w:r w:rsidRPr="00E83C1B">
        <w:t>)</w:t>
      </w:r>
      <w:r w:rsidRPr="00E83C1B">
        <w:tab/>
        <w:t>projekt architektoniczno</w:t>
      </w:r>
      <w:r w:rsidR="00001908">
        <w:softHyphen/>
      </w:r>
      <w:r w:rsidR="0063235E">
        <w:softHyphen/>
      </w:r>
      <w:r w:rsidR="0063235E">
        <w:noBreakHyphen/>
      </w:r>
      <w:r w:rsidRPr="00E83C1B">
        <w:t xml:space="preserve">budowlany wykonany przez projektanta posiadającego </w:t>
      </w:r>
      <w:r w:rsidR="00732720">
        <w:t xml:space="preserve">odpowiednie </w:t>
      </w:r>
      <w:r w:rsidRPr="00E83C1B">
        <w:t>uprawnienia budowlane –</w:t>
      </w:r>
      <w:r w:rsidR="006C2718" w:rsidRPr="00E83C1B">
        <w:t xml:space="preserve"> w </w:t>
      </w:r>
      <w:r w:rsidRPr="00E83C1B">
        <w:t>przypadku instalowania,</w:t>
      </w:r>
      <w:r w:rsidR="006C2718" w:rsidRPr="00E83C1B">
        <w:t xml:space="preserve"> o </w:t>
      </w:r>
      <w:r w:rsidRPr="00E83C1B">
        <w:t>którym mowa</w:t>
      </w:r>
      <w:r w:rsidR="0063235E" w:rsidRPr="00E83C1B">
        <w:t xml:space="preserve"> w</w:t>
      </w:r>
      <w:r w:rsidR="0063235E">
        <w:t> art. </w:t>
      </w:r>
      <w:r w:rsidRPr="00E83C1B">
        <w:t>2</w:t>
      </w:r>
      <w:r w:rsidR="0063235E" w:rsidRPr="00E83C1B">
        <w:t>9</w:t>
      </w:r>
      <w:r w:rsidR="0063235E">
        <w:t xml:space="preserve"> ust. </w:t>
      </w:r>
      <w:r w:rsidR="0063235E" w:rsidRPr="00E83C1B">
        <w:t>3</w:t>
      </w:r>
      <w:r w:rsidR="0063235E">
        <w:t xml:space="preserve"> pkt </w:t>
      </w:r>
      <w:r w:rsidR="0063235E" w:rsidRPr="00E83C1B">
        <w:t>3</w:t>
      </w:r>
      <w:r w:rsidR="0063235E">
        <w:t xml:space="preserve"> lit. </w:t>
      </w:r>
      <w:r w:rsidRPr="00E83C1B">
        <w:t>f;</w:t>
      </w:r>
    </w:p>
    <w:p w14:paraId="2D64AA79" w14:textId="7A87314E" w:rsidR="00531561" w:rsidRPr="00E83C1B" w:rsidRDefault="00F36315" w:rsidP="00531561">
      <w:pPr>
        <w:pStyle w:val="ZTIRPKTzmpkttiret"/>
      </w:pPr>
      <w:r>
        <w:t>3</w:t>
      </w:r>
      <w:r w:rsidR="005D40A2">
        <w:t>b</w:t>
      </w:r>
      <w:r>
        <w:t>)</w:t>
      </w:r>
      <w:r w:rsidR="0093520F">
        <w:tab/>
      </w:r>
      <w:r w:rsidRPr="00F36315">
        <w:t>dokumentacj</w:t>
      </w:r>
      <w:r>
        <w:t>ę</w:t>
      </w:r>
      <w:r w:rsidRPr="00F36315">
        <w:t xml:space="preserve"> techniczn</w:t>
      </w:r>
      <w:r>
        <w:t xml:space="preserve">ą zawierającą </w:t>
      </w:r>
      <w:r w:rsidRPr="00F36315">
        <w:t>rozwiązania zapewniające nośność</w:t>
      </w:r>
      <w:r w:rsidR="0008477B" w:rsidRPr="00F36315">
        <w:t xml:space="preserve"> i</w:t>
      </w:r>
      <w:r w:rsidR="0008477B">
        <w:t> </w:t>
      </w:r>
      <w:r w:rsidRPr="00F36315">
        <w:t>stateczność konstrukcji, bezpieczeństwo ludzi</w:t>
      </w:r>
      <w:r w:rsidR="0008477B" w:rsidRPr="00F36315">
        <w:t xml:space="preserve"> i</w:t>
      </w:r>
      <w:r w:rsidR="0008477B">
        <w:t> </w:t>
      </w:r>
      <w:r w:rsidRPr="00F36315">
        <w:t>mieni</w:t>
      </w:r>
      <w:r>
        <w:t>a oraz bezpieczeństwo pożarowe, której z</w:t>
      </w:r>
      <w:r w:rsidRPr="00F36315">
        <w:t>akres</w:t>
      </w:r>
      <w:r w:rsidR="0008477B">
        <w:t xml:space="preserve"> </w:t>
      </w:r>
      <w:r w:rsidR="0008477B" w:rsidRPr="008F23DC">
        <w:t>i</w:t>
      </w:r>
      <w:r w:rsidR="0008477B">
        <w:t> </w:t>
      </w:r>
      <w:r w:rsidR="008F23DC" w:rsidRPr="008F23DC">
        <w:t>treść powinn</w:t>
      </w:r>
      <w:r w:rsidR="008F23DC">
        <w:t>a</w:t>
      </w:r>
      <w:r w:rsidR="008F23DC" w:rsidRPr="008F23DC">
        <w:t xml:space="preserve"> </w:t>
      </w:r>
      <w:r w:rsidR="008F23DC">
        <w:t>być</w:t>
      </w:r>
      <w:r w:rsidR="008F23DC" w:rsidRPr="008F23DC">
        <w:t xml:space="preserve"> dostosowan</w:t>
      </w:r>
      <w:r w:rsidR="008F23DC">
        <w:t>a</w:t>
      </w:r>
      <w:r w:rsidR="008F23DC" w:rsidRPr="008F23DC">
        <w:t xml:space="preserve"> do specyfiki</w:t>
      </w:r>
      <w:r w:rsidR="0008477B" w:rsidRPr="008F23DC">
        <w:t xml:space="preserve"> i</w:t>
      </w:r>
      <w:r w:rsidR="0008477B">
        <w:t> </w:t>
      </w:r>
      <w:r w:rsidR="008F23DC" w:rsidRPr="008F23DC">
        <w:t>charakteru obiektu</w:t>
      </w:r>
      <w:r w:rsidR="000D653A">
        <w:t xml:space="preserve"> oraz</w:t>
      </w:r>
      <w:r w:rsidR="008F23DC" w:rsidRPr="008F23DC">
        <w:t xml:space="preserve"> stopnia skomplikowania robót budowlanych</w:t>
      </w:r>
      <w:r w:rsidR="00094A0E">
        <w:t>,</w:t>
      </w:r>
      <w:r w:rsidR="008F23DC" w:rsidRPr="008F23DC">
        <w:t xml:space="preserve"> </w:t>
      </w:r>
      <w:r w:rsidR="000D653A">
        <w:t>wykonana przez projektanta</w:t>
      </w:r>
      <w:r w:rsidR="000D653A" w:rsidRPr="000D653A">
        <w:t xml:space="preserve"> posiadając</w:t>
      </w:r>
      <w:r w:rsidR="000D653A">
        <w:t>ego</w:t>
      </w:r>
      <w:r w:rsidR="000D653A" w:rsidRPr="000D653A">
        <w:t xml:space="preserve"> odpowiednie uprawnienia budowlane</w:t>
      </w:r>
      <w:r w:rsidR="000D653A">
        <w:t xml:space="preserve"> </w:t>
      </w:r>
      <w:r w:rsidR="00D764DE" w:rsidRPr="00E83C1B">
        <w:t>–</w:t>
      </w:r>
      <w:r w:rsidR="0008477B">
        <w:t xml:space="preserve"> </w:t>
      </w:r>
      <w:r w:rsidR="0008477B" w:rsidRPr="000D653A">
        <w:t>w</w:t>
      </w:r>
      <w:r w:rsidR="0008477B">
        <w:t> </w:t>
      </w:r>
      <w:r w:rsidR="000D653A" w:rsidRPr="000D653A">
        <w:t>przypadku budowy,</w:t>
      </w:r>
      <w:r w:rsidR="0008477B" w:rsidRPr="000D653A">
        <w:t xml:space="preserve"> o</w:t>
      </w:r>
      <w:r w:rsidR="0008477B">
        <w:t> </w:t>
      </w:r>
      <w:r w:rsidR="000D653A" w:rsidRPr="000D653A">
        <w:t>której mowa</w:t>
      </w:r>
      <w:r w:rsidR="0063235E" w:rsidRPr="000D653A">
        <w:t xml:space="preserve"> w</w:t>
      </w:r>
      <w:r w:rsidR="0063235E">
        <w:t> art. </w:t>
      </w:r>
      <w:r w:rsidR="000D653A" w:rsidRPr="000D653A">
        <w:t>2</w:t>
      </w:r>
      <w:r w:rsidR="0063235E" w:rsidRPr="000D653A">
        <w:t>9</w:t>
      </w:r>
      <w:r w:rsidR="0063235E">
        <w:t xml:space="preserve"> ust. </w:t>
      </w:r>
      <w:r w:rsidR="0063235E" w:rsidRPr="000D653A">
        <w:t>1</w:t>
      </w:r>
      <w:r w:rsidR="0063235E">
        <w:t xml:space="preserve"> pkt </w:t>
      </w:r>
      <w:r w:rsidR="000D653A" w:rsidRPr="000D653A">
        <w:t>3</w:t>
      </w:r>
      <w:r w:rsidR="003872F2">
        <w:t>8</w:t>
      </w:r>
      <w:r w:rsidR="0017182F">
        <w:t xml:space="preserve"> i pkt 40</w:t>
      </w:r>
      <w:r w:rsidR="000D653A">
        <w:t>;</w:t>
      </w:r>
      <w:r w:rsidR="00531561" w:rsidRPr="00E83C1B">
        <w:t>”,</w:t>
      </w:r>
    </w:p>
    <w:p w14:paraId="09ECA021" w14:textId="77777777" w:rsidR="00A87134" w:rsidRDefault="006C2718" w:rsidP="0006285E">
      <w:pPr>
        <w:pStyle w:val="TIRtiret"/>
      </w:pPr>
      <w:r w:rsidRPr="00E83C1B">
        <w:softHyphen/>
      </w:r>
      <w:r w:rsidR="009E0528" w:rsidRPr="00E83C1B">
        <w:softHyphen/>
      </w:r>
      <w:bookmarkStart w:id="24" w:name="_Hlk109557649"/>
      <w:r w:rsidR="005464C2">
        <w:t>–</w:t>
      </w:r>
      <w:bookmarkEnd w:id="24"/>
      <w:r w:rsidR="00531561" w:rsidRPr="00E83C1B">
        <w:tab/>
      </w:r>
      <w:r w:rsidR="0006285E">
        <w:t>w</w:t>
      </w:r>
      <w:r w:rsidR="0063235E">
        <w:t xml:space="preserve"> pkt </w:t>
      </w:r>
      <w:r w:rsidR="002C7DDB" w:rsidRPr="00E83C1B">
        <w:t>6</w:t>
      </w:r>
      <w:r w:rsidR="00A87134">
        <w:t>:</w:t>
      </w:r>
    </w:p>
    <w:p w14:paraId="55C7BFFE" w14:textId="77777777" w:rsidR="00F04887" w:rsidRDefault="00A87134" w:rsidP="00A87134">
      <w:pPr>
        <w:pStyle w:val="ZTIRPKTzmpkttiret"/>
      </w:pPr>
      <w:r>
        <w:t>– –</w:t>
      </w:r>
      <w:r>
        <w:tab/>
      </w:r>
      <w:r w:rsidR="00A306BA">
        <w:t xml:space="preserve">po wyrazie </w:t>
      </w:r>
      <w:r w:rsidRPr="00E83C1B">
        <w:t>„</w:t>
      </w:r>
      <w:r w:rsidR="0006285E">
        <w:t>1a</w:t>
      </w:r>
      <w:r w:rsidRPr="00E83C1B">
        <w:t>”</w:t>
      </w:r>
      <w:r w:rsidR="0006285E">
        <w:t xml:space="preserve"> </w:t>
      </w:r>
      <w:r w:rsidR="00A306BA">
        <w:t xml:space="preserve">dodaje </w:t>
      </w:r>
      <w:r w:rsidR="0006285E">
        <w:t>się wyraz</w:t>
      </w:r>
      <w:r w:rsidR="00A306BA">
        <w:t>y</w:t>
      </w:r>
      <w:r w:rsidR="0006285E">
        <w:t xml:space="preserve"> </w:t>
      </w:r>
      <w:r w:rsidRPr="00E83C1B">
        <w:t>„</w:t>
      </w:r>
      <w:r w:rsidR="0006285E">
        <w:t>i 1b</w:t>
      </w:r>
      <w:bookmarkStart w:id="25" w:name="_Hlk115606320"/>
      <w:r w:rsidRPr="00E83C1B">
        <w:t>”</w:t>
      </w:r>
      <w:bookmarkEnd w:id="25"/>
      <w:r>
        <w:t>,</w:t>
      </w:r>
    </w:p>
    <w:p w14:paraId="6B1D6157" w14:textId="463EA294" w:rsidR="00A87134" w:rsidRPr="00E83C1B" w:rsidRDefault="00A87134" w:rsidP="00A87134">
      <w:pPr>
        <w:pStyle w:val="ZTIRPKTzmpkttiret"/>
      </w:pPr>
      <w:r>
        <w:t>– –</w:t>
      </w:r>
      <w:r>
        <w:tab/>
      </w:r>
      <w:r w:rsidR="00514FFA">
        <w:t xml:space="preserve">skreśla się </w:t>
      </w:r>
      <w:r w:rsidR="00D31B04">
        <w:t xml:space="preserve">wyrazy </w:t>
      </w:r>
      <w:r w:rsidRPr="00E83C1B">
        <w:t>„</w:t>
      </w:r>
      <w:r>
        <w:t>(</w:t>
      </w:r>
      <w:r w:rsidR="00D31B04" w:rsidRPr="00D31B04">
        <w:t>Dz.U. z 2020 r. poz. 1444 i 1517 oraz z 2021 r. poz. 1023)</w:t>
      </w:r>
      <w:r w:rsidR="00681A1D" w:rsidRPr="00E83C1B">
        <w:t>”</w:t>
      </w:r>
      <w:r w:rsidR="00DE43D7">
        <w:t>,</w:t>
      </w:r>
      <w:r w:rsidR="00D31B04">
        <w:t xml:space="preserve"> </w:t>
      </w:r>
    </w:p>
    <w:p w14:paraId="612C404A" w14:textId="77777777" w:rsidR="008D09DB" w:rsidRPr="00E83C1B" w:rsidRDefault="006C2718" w:rsidP="008D09DB">
      <w:pPr>
        <w:pStyle w:val="TIRtiret"/>
      </w:pPr>
      <w:r w:rsidRPr="00E83C1B">
        <w:lastRenderedPageBreak/>
        <w:softHyphen/>
      </w:r>
      <w:r w:rsidR="009E0528" w:rsidRPr="00E83C1B">
        <w:softHyphen/>
      </w:r>
      <w:r w:rsidR="005464C2">
        <w:t>–</w:t>
      </w:r>
      <w:r w:rsidR="008D09DB" w:rsidRPr="00E83C1B">
        <w:tab/>
        <w:t xml:space="preserve">pkt </w:t>
      </w:r>
      <w:r w:rsidRPr="00E83C1B">
        <w:t>7 </w:t>
      </w:r>
      <w:r w:rsidR="008D09DB" w:rsidRPr="00E83C1B">
        <w:t>otrzymuje brzmienie:</w:t>
      </w:r>
    </w:p>
    <w:p w14:paraId="79AB301F" w14:textId="77777777" w:rsidR="008D09DB" w:rsidRDefault="00A43928" w:rsidP="008D09DB">
      <w:pPr>
        <w:pStyle w:val="ZTIRPKTzmpkttiret"/>
      </w:pPr>
      <w:bookmarkStart w:id="26" w:name="_Hlk109557434"/>
      <w:r w:rsidRPr="00E83C1B">
        <w:t>„</w:t>
      </w:r>
      <w:bookmarkEnd w:id="26"/>
      <w:r w:rsidR="008D09DB" w:rsidRPr="00E83C1B">
        <w:t>7)</w:t>
      </w:r>
      <w:r w:rsidR="008D09DB" w:rsidRPr="00E83C1B">
        <w:tab/>
        <w:t>oświadczenie inwestora, że:</w:t>
      </w:r>
    </w:p>
    <w:p w14:paraId="3761FBEA" w14:textId="77777777" w:rsidR="00A87134" w:rsidRDefault="00A87134" w:rsidP="00A87134">
      <w:pPr>
        <w:pStyle w:val="ZTIRLITwPKTzmlitwpkttiret"/>
      </w:pPr>
      <w:r>
        <w:t>a)</w:t>
      </w:r>
      <w:r>
        <w:tab/>
        <w:t>przyjmuje odpowiedzialność za kierowanie budową</w:t>
      </w:r>
      <w:r w:rsidR="00777E27">
        <w:t xml:space="preserve"> w </w:t>
      </w:r>
      <w:r>
        <w:t>przypadku nieustanowienia kierownika budowy,</w:t>
      </w:r>
      <w:r w:rsidR="00777E27">
        <w:t xml:space="preserve"> w </w:t>
      </w:r>
      <w:r>
        <w:t xml:space="preserve">przypadkach zgłoszenia, </w:t>
      </w:r>
      <w:r w:rsidR="00094A0E">
        <w:t>o </w:t>
      </w:r>
      <w:r>
        <w:t>którym mowa</w:t>
      </w:r>
      <w:r w:rsidR="0063235E">
        <w:t xml:space="preserve"> w art. </w:t>
      </w:r>
      <w:r>
        <w:t>29</w:t>
      </w:r>
      <w:r w:rsidR="00B442D2">
        <w:t>:</w:t>
      </w:r>
    </w:p>
    <w:p w14:paraId="450A1427" w14:textId="193EA90D" w:rsidR="00B442D2" w:rsidRDefault="00B442D2" w:rsidP="00B442D2">
      <w:pPr>
        <w:pStyle w:val="ZTIRTIRwPKTzmtirwpkttiret"/>
      </w:pPr>
      <w:bookmarkStart w:id="27" w:name="_Hlk109557783"/>
      <w:r>
        <w:t>–</w:t>
      </w:r>
      <w:bookmarkEnd w:id="27"/>
      <w:r>
        <w:tab/>
        <w:t xml:space="preserve">ust. </w:t>
      </w:r>
      <w:r w:rsidR="0063235E">
        <w:t>1 pkt </w:t>
      </w:r>
      <w:r>
        <w:t>1a oraz</w:t>
      </w:r>
      <w:r w:rsidR="0063235E">
        <w:t xml:space="preserve"> ust. 3 pkt 1 lit. </w:t>
      </w:r>
      <w:r w:rsidR="00777E27">
        <w:t>a</w:t>
      </w:r>
      <w:r w:rsidR="00DB60E9">
        <w:t>,</w:t>
      </w:r>
      <w:r w:rsidR="00777E27">
        <w:t> </w:t>
      </w:r>
      <w:r>
        <w:t>dotyczącego przebudowy budynku</w:t>
      </w:r>
      <w:r w:rsidR="00FF28B8">
        <w:t>,</w:t>
      </w:r>
      <w:r w:rsidR="00777E27">
        <w:t xml:space="preserve"> o </w:t>
      </w:r>
      <w:r w:rsidR="00FF28B8">
        <w:t>którym mowa</w:t>
      </w:r>
      <w:r w:rsidR="0063235E">
        <w:t xml:space="preserve"> w art. </w:t>
      </w:r>
      <w:r w:rsidR="00FF28B8">
        <w:t>2</w:t>
      </w:r>
      <w:r w:rsidR="0063235E">
        <w:t>9 ust. 1 pkt </w:t>
      </w:r>
      <w:r w:rsidR="00FF28B8">
        <w:t>1a</w:t>
      </w:r>
      <w:r>
        <w:t>,</w:t>
      </w:r>
    </w:p>
    <w:p w14:paraId="2EB3F556" w14:textId="77777777" w:rsidR="00B442D2" w:rsidRDefault="00B442D2" w:rsidP="00B442D2">
      <w:pPr>
        <w:pStyle w:val="ZTIRTIRwPKTzmtirwpkttiret"/>
      </w:pPr>
      <w:r>
        <w:t>–</w:t>
      </w:r>
      <w:r>
        <w:tab/>
        <w:t xml:space="preserve">ust. </w:t>
      </w:r>
      <w:r w:rsidR="0063235E">
        <w:t>1 pkt </w:t>
      </w:r>
      <w:r w:rsidR="00FB133A">
        <w:t>38</w:t>
      </w:r>
      <w:r>
        <w:t>,</w:t>
      </w:r>
    </w:p>
    <w:p w14:paraId="48D79D90" w14:textId="77777777" w:rsidR="008D09DB" w:rsidRPr="00E83C1B" w:rsidRDefault="008D09DB" w:rsidP="00FE0709">
      <w:pPr>
        <w:pStyle w:val="ZTIRLITwPKTzmlitwpkttiret"/>
      </w:pPr>
      <w:r w:rsidRPr="00E83C1B">
        <w:t>b)</w:t>
      </w:r>
      <w:r w:rsidRPr="00E83C1B">
        <w:tab/>
      </w:r>
      <w:r w:rsidR="00FE0709" w:rsidRPr="00E83C1B">
        <w:t>dokumentacja dołączona do zgłoszenia jest kompletna – w przypadkach zgłoszenia, o którym mowa</w:t>
      </w:r>
      <w:r w:rsidR="0063235E" w:rsidRPr="00E83C1B">
        <w:t xml:space="preserve"> w</w:t>
      </w:r>
      <w:r w:rsidR="0063235E">
        <w:t> art. </w:t>
      </w:r>
      <w:r w:rsidR="00FE0709" w:rsidRPr="00E83C1B">
        <w:t>2</w:t>
      </w:r>
      <w:r w:rsidR="0063235E" w:rsidRPr="00E83C1B">
        <w:t>9</w:t>
      </w:r>
      <w:r w:rsidR="0063235E">
        <w:t xml:space="preserve"> ust. </w:t>
      </w:r>
      <w:r w:rsidR="0063235E" w:rsidRPr="00E83C1B">
        <w:t>1</w:t>
      </w:r>
      <w:r w:rsidR="0063235E">
        <w:t xml:space="preserve"> pkt </w:t>
      </w:r>
      <w:r w:rsidR="00FE0709" w:rsidRPr="00E83C1B">
        <w:t>1</w:t>
      </w:r>
      <w:r w:rsidR="00FE0709">
        <w:t>a</w:t>
      </w:r>
      <w:r w:rsidR="00777E27">
        <w:t xml:space="preserve"> i </w:t>
      </w:r>
      <w:r w:rsidR="00FE0709">
        <w:t>1b oraz</w:t>
      </w:r>
      <w:r w:rsidR="0063235E">
        <w:t xml:space="preserve"> ust. </w:t>
      </w:r>
      <w:r w:rsidR="0063235E" w:rsidRPr="00E83C1B">
        <w:t>3</w:t>
      </w:r>
      <w:r w:rsidR="0063235E">
        <w:t xml:space="preserve"> pkt </w:t>
      </w:r>
      <w:r w:rsidR="0063235E" w:rsidRPr="00E83C1B">
        <w:t>1</w:t>
      </w:r>
      <w:r w:rsidR="0063235E">
        <w:t xml:space="preserve"> lit. </w:t>
      </w:r>
      <w:r w:rsidR="00777E27" w:rsidRPr="00E83C1B">
        <w:t>a</w:t>
      </w:r>
      <w:r w:rsidR="00777E27">
        <w:t> </w:t>
      </w:r>
      <w:r w:rsidR="00FE0709" w:rsidRPr="00E83C1B">
        <w:t>dotyczącego przebudowy budynku</w:t>
      </w:r>
      <w:r w:rsidR="00581716">
        <w:t>,</w:t>
      </w:r>
      <w:r w:rsidR="00777E27">
        <w:t xml:space="preserve"> o </w:t>
      </w:r>
      <w:r w:rsidR="00581716">
        <w:t>którym mowa</w:t>
      </w:r>
      <w:r w:rsidR="0063235E">
        <w:t xml:space="preserve"> w art. </w:t>
      </w:r>
      <w:r w:rsidR="00581716">
        <w:t>2</w:t>
      </w:r>
      <w:r w:rsidR="0063235E">
        <w:t>9 ust. 1 pkt </w:t>
      </w:r>
      <w:r w:rsidR="00581716">
        <w:t>1a</w:t>
      </w:r>
      <w:r w:rsidR="00777E27">
        <w:t xml:space="preserve"> i </w:t>
      </w:r>
      <w:r w:rsidR="00581716">
        <w:t>1b</w:t>
      </w:r>
      <w:r w:rsidR="00FE0709">
        <w:t>.</w:t>
      </w:r>
      <w:r w:rsidR="00FE0709" w:rsidRPr="00E83C1B">
        <w:t>”</w:t>
      </w:r>
      <w:r w:rsidR="00FE0709">
        <w:t>,</w:t>
      </w:r>
    </w:p>
    <w:p w14:paraId="12C4756E" w14:textId="77777777" w:rsidR="002A7683" w:rsidRPr="006B4C97" w:rsidRDefault="008D09DB" w:rsidP="002A7683">
      <w:pPr>
        <w:pStyle w:val="LITlitera"/>
      </w:pPr>
      <w:r w:rsidRPr="00E83C1B">
        <w:t>b</w:t>
      </w:r>
      <w:r w:rsidR="00531561" w:rsidRPr="00E83C1B">
        <w:t>)</w:t>
      </w:r>
      <w:r w:rsidR="00531561" w:rsidRPr="00E83C1B">
        <w:tab/>
      </w:r>
      <w:r w:rsidR="002A7683" w:rsidRPr="006B4C97">
        <w:t>po</w:t>
      </w:r>
      <w:r w:rsidR="0063235E">
        <w:t xml:space="preserve"> ust. </w:t>
      </w:r>
      <w:r w:rsidR="002A7683" w:rsidRPr="006B4C97">
        <w:t>2a dodaje się</w:t>
      </w:r>
      <w:r w:rsidR="0063235E">
        <w:t xml:space="preserve"> ust. </w:t>
      </w:r>
      <w:r w:rsidR="002A7683" w:rsidRPr="006B4C97">
        <w:t>2b</w:t>
      </w:r>
      <w:r w:rsidR="002C7DDB" w:rsidRPr="006B4C97">
        <w:t xml:space="preserve"> w</w:t>
      </w:r>
      <w:r w:rsidR="002C7DDB">
        <w:t> </w:t>
      </w:r>
      <w:r w:rsidR="002A7683" w:rsidRPr="006B4C97">
        <w:t>brzmieniu:</w:t>
      </w:r>
    </w:p>
    <w:p w14:paraId="15D9C7D1" w14:textId="1F5ECD92" w:rsidR="006D4C0B" w:rsidRPr="006B4C97" w:rsidRDefault="00EA67AE" w:rsidP="00A321FF">
      <w:pPr>
        <w:pStyle w:val="ZLITUSTzmustliter"/>
      </w:pPr>
      <w:r w:rsidRPr="006B4C97">
        <w:t>„2b.</w:t>
      </w:r>
      <w:r w:rsidR="002C7DDB" w:rsidRPr="006B4C97">
        <w:t xml:space="preserve"> W</w:t>
      </w:r>
      <w:r w:rsidR="002C7DDB">
        <w:t> </w:t>
      </w:r>
      <w:r w:rsidR="002A7683" w:rsidRPr="006B4C97">
        <w:t>przypadk</w:t>
      </w:r>
      <w:r w:rsidR="00DE42F2">
        <w:t>ach</w:t>
      </w:r>
      <w:r w:rsidR="00F566FA">
        <w:t>,</w:t>
      </w:r>
      <w:r w:rsidR="002C7DDB">
        <w:t xml:space="preserve"> </w:t>
      </w:r>
      <w:r w:rsidR="002C7DDB" w:rsidRPr="006B4C97">
        <w:t>o</w:t>
      </w:r>
      <w:r w:rsidR="002C7DDB">
        <w:t> </w:t>
      </w:r>
      <w:r w:rsidR="002A7683" w:rsidRPr="006B4C97">
        <w:t>których mowa</w:t>
      </w:r>
      <w:r w:rsidR="0063235E" w:rsidRPr="006B4C97">
        <w:t xml:space="preserve"> w</w:t>
      </w:r>
      <w:r w:rsidR="0063235E">
        <w:t> ust. </w:t>
      </w:r>
      <w:r w:rsidR="002A7683" w:rsidRPr="006B4C97">
        <w:t>2a</w:t>
      </w:r>
      <w:r w:rsidR="0063235E">
        <w:t xml:space="preserve"> pkt </w:t>
      </w:r>
      <w:r w:rsidR="0063235E" w:rsidRPr="006B4C97">
        <w:t>4</w:t>
      </w:r>
      <w:r w:rsidR="0063235E">
        <w:t xml:space="preserve"> i </w:t>
      </w:r>
      <w:r w:rsidR="002A7683" w:rsidRPr="006B4C97">
        <w:t>5</w:t>
      </w:r>
      <w:r w:rsidR="00F707BC">
        <w:t xml:space="preserve">, </w:t>
      </w:r>
      <w:r w:rsidR="00DE42F2">
        <w:t>zamiast projekt</w:t>
      </w:r>
      <w:r w:rsidR="003A2A57">
        <w:t>u</w:t>
      </w:r>
      <w:r w:rsidR="00DE42F2">
        <w:t xml:space="preserve"> </w:t>
      </w:r>
      <w:r w:rsidR="002A7683" w:rsidRPr="006B4C97">
        <w:t xml:space="preserve">zagospodarowania działki lub terenu inwestor może </w:t>
      </w:r>
      <w:r w:rsidR="005D40A2">
        <w:t>dołączyć</w:t>
      </w:r>
      <w:r w:rsidR="002A7683" w:rsidRPr="006B4C97">
        <w:t xml:space="preserve"> informację zawierającą indywidualny </w:t>
      </w:r>
      <w:r w:rsidR="005D12EB">
        <w:t>identyfikator</w:t>
      </w:r>
      <w:r w:rsidR="005D12EB" w:rsidRPr="006B4C97">
        <w:t xml:space="preserve"> </w:t>
      </w:r>
      <w:r w:rsidR="002A7683" w:rsidRPr="006B4C97">
        <w:t>projektu</w:t>
      </w:r>
      <w:r w:rsidR="007D37B1">
        <w:t xml:space="preserve"> </w:t>
      </w:r>
      <w:r w:rsidR="007D37B1" w:rsidRPr="006B4C97">
        <w:t>zagospodarowania działki lub terenu</w:t>
      </w:r>
      <w:r w:rsidR="002A7683" w:rsidRPr="006B4C97">
        <w:t xml:space="preserve">, jeżeli </w:t>
      </w:r>
      <w:r w:rsidR="00852F5F">
        <w:t>został</w:t>
      </w:r>
      <w:r w:rsidR="00852F5F" w:rsidRPr="006B4C97">
        <w:t xml:space="preserve"> </w:t>
      </w:r>
      <w:r w:rsidR="00F70579">
        <w:t xml:space="preserve">on </w:t>
      </w:r>
      <w:r w:rsidR="002A7683" w:rsidRPr="006B4C97">
        <w:t>zamieszczony</w:t>
      </w:r>
      <w:r w:rsidR="002C7DDB" w:rsidRPr="006B4C97">
        <w:t xml:space="preserve"> w</w:t>
      </w:r>
      <w:r w:rsidR="002C7DDB">
        <w:t> </w:t>
      </w:r>
      <w:r w:rsidR="002A7683" w:rsidRPr="006B4C97">
        <w:t>Bazie Projektów Budowlanych.</w:t>
      </w:r>
      <w:r w:rsidR="006E0F6D" w:rsidRPr="006B4C97">
        <w:t>”</w:t>
      </w:r>
      <w:r w:rsidR="002A7683" w:rsidRPr="006B4C97">
        <w:t>,</w:t>
      </w:r>
    </w:p>
    <w:p w14:paraId="67F1CE88" w14:textId="7754E912" w:rsidR="00F05B05" w:rsidRDefault="006D4C0B" w:rsidP="00D84C6D">
      <w:pPr>
        <w:pStyle w:val="LITlitera"/>
      </w:pPr>
      <w:r w:rsidRPr="006B4C97">
        <w:t>c)</w:t>
      </w:r>
      <w:r w:rsidRPr="006B4C97">
        <w:tab/>
      </w:r>
      <w:r w:rsidR="00F05B05">
        <w:t xml:space="preserve">w ust. 3 </w:t>
      </w:r>
      <w:r w:rsidR="00F05B05" w:rsidRPr="00F05B05">
        <w:t xml:space="preserve">wyrazy „o którym mowa w art. 56 ust. 1a” zastępuje się wyrazami „o zakończeniu instalowania </w:t>
      </w:r>
      <w:r w:rsidR="00DF5BE2">
        <w:t xml:space="preserve">mikroinstalacji biogazu rolniczego oraz </w:t>
      </w:r>
      <w:r w:rsidR="00DF5BE2" w:rsidRPr="00DF5BE2">
        <w:t>mikroinstalacji do wytwarzania energii elektrycznej z biogazu rolniczego</w:t>
      </w:r>
      <w:r w:rsidR="00DF5BE2">
        <w:t xml:space="preserve"> i rozpoczęciu ich użytkowania</w:t>
      </w:r>
      <w:r w:rsidR="00F05B05" w:rsidRPr="00F05B05">
        <w:t>”</w:t>
      </w:r>
      <w:r w:rsidR="00DF5BE2">
        <w:t>,</w:t>
      </w:r>
    </w:p>
    <w:p w14:paraId="5ED36202" w14:textId="0C37EDFA" w:rsidR="0093520F" w:rsidRDefault="00F05B05" w:rsidP="00D84C6D">
      <w:pPr>
        <w:pStyle w:val="LITlitera"/>
      </w:pPr>
      <w:r>
        <w:t>d)</w:t>
      </w:r>
      <w:r>
        <w:tab/>
      </w:r>
      <w:r w:rsidR="00C371F5">
        <w:t>ust. </w:t>
      </w:r>
      <w:r w:rsidR="00D84C6D" w:rsidRPr="00D84C6D">
        <w:t xml:space="preserve">4d </w:t>
      </w:r>
      <w:r w:rsidR="0093520F">
        <w:t>otrzymuje brzmienie:</w:t>
      </w:r>
    </w:p>
    <w:p w14:paraId="6E63D2B2" w14:textId="17BB0BE7" w:rsidR="00D84C6D" w:rsidRPr="00D84C6D" w:rsidRDefault="0093520F" w:rsidP="0093520F">
      <w:pPr>
        <w:pStyle w:val="ZLITUSTzmustliter"/>
      </w:pPr>
      <w:r w:rsidRPr="006B4C97">
        <w:t>„</w:t>
      </w:r>
      <w:r>
        <w:t xml:space="preserve">4d. </w:t>
      </w:r>
      <w:r w:rsidRPr="0093520F">
        <w:t>Zgłoszenia budowy lub wykonywania innych r</w:t>
      </w:r>
      <w:r>
        <w:t>obót budowlanych dokonuje się</w:t>
      </w:r>
      <w:r w:rsidR="00CD4D9E">
        <w:t xml:space="preserve"> w </w:t>
      </w:r>
      <w:r w:rsidRPr="0093520F">
        <w:t>formie dokumentu elektronicznego za pośrednictwem portalu e</w:t>
      </w:r>
      <w:r w:rsidR="00CD4D9E">
        <w:softHyphen/>
      </w:r>
      <w:r w:rsidR="00CD4D9E">
        <w:softHyphen/>
      </w:r>
      <w:r w:rsidR="001D68EF">
        <w:softHyphen/>
      </w:r>
      <w:r w:rsidR="00001908">
        <w:softHyphen/>
      </w:r>
      <w:r w:rsidR="0063235E">
        <w:softHyphen/>
      </w:r>
      <w:r w:rsidR="0063235E">
        <w:noBreakHyphen/>
      </w:r>
      <w:r w:rsidRPr="0093520F">
        <w:t>Budownictwo.</w:t>
      </w:r>
      <w:r w:rsidRPr="006B4C97">
        <w:t>”</w:t>
      </w:r>
      <w:r>
        <w:t>,</w:t>
      </w:r>
    </w:p>
    <w:p w14:paraId="0696ED0E" w14:textId="72B144F1" w:rsidR="00D84C6D" w:rsidRDefault="00F05B05" w:rsidP="0093520F">
      <w:pPr>
        <w:pStyle w:val="LITlitera"/>
      </w:pPr>
      <w:r>
        <w:t>e</w:t>
      </w:r>
      <w:r w:rsidR="00D84C6D" w:rsidRPr="00D84C6D">
        <w:t>)</w:t>
      </w:r>
      <w:r w:rsidR="00D84C6D" w:rsidRPr="00D84C6D">
        <w:tab/>
      </w:r>
      <w:r w:rsidR="0093520F">
        <w:t>uchyla się</w:t>
      </w:r>
      <w:r w:rsidR="0063235E">
        <w:t xml:space="preserve"> ust. </w:t>
      </w:r>
      <w:r w:rsidR="00D84C6D" w:rsidRPr="00D84C6D">
        <w:t>4e</w:t>
      </w:r>
      <w:r w:rsidR="0093520F">
        <w:t>,</w:t>
      </w:r>
    </w:p>
    <w:p w14:paraId="6710E543" w14:textId="01D565DB" w:rsidR="00820D9E" w:rsidRDefault="00F05B05" w:rsidP="00F96DA3">
      <w:pPr>
        <w:pStyle w:val="LITlitera"/>
      </w:pPr>
      <w:r>
        <w:t>f</w:t>
      </w:r>
      <w:r w:rsidR="00D84C6D">
        <w:t>)</w:t>
      </w:r>
      <w:r w:rsidR="00D84C6D">
        <w:tab/>
      </w:r>
      <w:r w:rsidR="00C371F5">
        <w:t>ust. </w:t>
      </w:r>
      <w:r w:rsidR="00180157">
        <w:t>4f</w:t>
      </w:r>
      <w:r w:rsidR="00820D9E">
        <w:t xml:space="preserve"> otrzymuje brzmienie:</w:t>
      </w:r>
    </w:p>
    <w:p w14:paraId="0E381781" w14:textId="3C7610F2" w:rsidR="00D60246" w:rsidRPr="006B4C97" w:rsidRDefault="00820D9E" w:rsidP="00186190">
      <w:pPr>
        <w:pStyle w:val="ZLITUSTzmustliter"/>
      </w:pPr>
      <w:r w:rsidRPr="00820D9E">
        <w:t>„</w:t>
      </w:r>
      <w:r w:rsidR="00DF702B">
        <w:t>4f</w:t>
      </w:r>
      <w:r>
        <w:t xml:space="preserve">. </w:t>
      </w:r>
      <w:r w:rsidRPr="00820D9E">
        <w:t xml:space="preserve">Formularz </w:t>
      </w:r>
      <w:r w:rsidR="00DF702B">
        <w:t>zgłoszenia</w:t>
      </w:r>
      <w:r w:rsidRPr="00820D9E">
        <w:t>,</w:t>
      </w:r>
      <w:r w:rsidR="00CD4D9E" w:rsidRPr="00820D9E">
        <w:t xml:space="preserve"> o</w:t>
      </w:r>
      <w:r w:rsidR="00CD4D9E">
        <w:t> </w:t>
      </w:r>
      <w:r w:rsidRPr="00820D9E">
        <w:t>którym mowa</w:t>
      </w:r>
      <w:r w:rsidR="0063235E" w:rsidRPr="00820D9E">
        <w:t xml:space="preserve"> w</w:t>
      </w:r>
      <w:r w:rsidR="0063235E">
        <w:t> ust. </w:t>
      </w:r>
      <w:r>
        <w:t>4d</w:t>
      </w:r>
      <w:r w:rsidRPr="00820D9E">
        <w:t xml:space="preserve">, jest udostępniany </w:t>
      </w:r>
      <w:r w:rsidR="00684616">
        <w:t>w</w:t>
      </w:r>
      <w:r w:rsidR="002064BF">
        <w:t> </w:t>
      </w:r>
      <w:r w:rsidR="00186190">
        <w:t>portalu e</w:t>
      </w:r>
      <w:r w:rsidR="00CD4D9E">
        <w:softHyphen/>
      </w:r>
      <w:r w:rsidR="00CD4D9E">
        <w:softHyphen/>
      </w:r>
      <w:r w:rsidR="001D68EF">
        <w:softHyphen/>
      </w:r>
      <w:r w:rsidR="00001908">
        <w:softHyphen/>
      </w:r>
      <w:r w:rsidR="0063235E">
        <w:softHyphen/>
      </w:r>
      <w:r w:rsidR="0063235E">
        <w:noBreakHyphen/>
      </w:r>
      <w:r w:rsidR="00186190">
        <w:t>Budownictwo.”,</w:t>
      </w:r>
    </w:p>
    <w:p w14:paraId="18EA7360" w14:textId="54E57564" w:rsidR="00F85B7E" w:rsidRDefault="00F05B05" w:rsidP="00531561">
      <w:pPr>
        <w:pStyle w:val="LITlitera"/>
      </w:pPr>
      <w:r>
        <w:t>g</w:t>
      </w:r>
      <w:r w:rsidR="00F85B7E">
        <w:t>)</w:t>
      </w:r>
      <w:r w:rsidR="002D547B">
        <w:tab/>
      </w:r>
      <w:r w:rsidR="00C371F5">
        <w:t>w</w:t>
      </w:r>
      <w:r w:rsidR="0063235E">
        <w:t xml:space="preserve"> ust. </w:t>
      </w:r>
      <w:r w:rsidR="00E12D04">
        <w:t xml:space="preserve">5j </w:t>
      </w:r>
      <w:r w:rsidR="00F85B7E" w:rsidRPr="00F85B7E">
        <w:t>po wyrazach „pkt 1a” dodaje się wyrazy „i 1b</w:t>
      </w:r>
      <w:r w:rsidR="002D547B">
        <w:t>”</w:t>
      </w:r>
      <w:r w:rsidR="00E12D04">
        <w:t>,</w:t>
      </w:r>
    </w:p>
    <w:p w14:paraId="7558F699" w14:textId="7D27A539" w:rsidR="008D09DB" w:rsidRPr="006B4C97" w:rsidRDefault="00F05B05" w:rsidP="008D09DB">
      <w:pPr>
        <w:pStyle w:val="LITlitera"/>
      </w:pPr>
      <w:r>
        <w:t>h</w:t>
      </w:r>
      <w:r w:rsidR="00D76E94" w:rsidRPr="006B4C97">
        <w:t>)</w:t>
      </w:r>
      <w:r w:rsidR="008D09DB" w:rsidRPr="006B4C97">
        <w:tab/>
        <w:t>po</w:t>
      </w:r>
      <w:r w:rsidR="0063235E">
        <w:t xml:space="preserve"> ust. </w:t>
      </w:r>
      <w:r w:rsidR="008D09DB" w:rsidRPr="006B4C97">
        <w:t>5j dodaje się</w:t>
      </w:r>
      <w:r w:rsidR="0063235E">
        <w:t xml:space="preserve"> ust. </w:t>
      </w:r>
      <w:r w:rsidR="008D09DB" w:rsidRPr="006B4C97">
        <w:t>5ja</w:t>
      </w:r>
      <w:r w:rsidR="00053196">
        <w:t xml:space="preserve"> </w:t>
      </w:r>
      <w:r w:rsidR="00001908">
        <w:softHyphen/>
      </w:r>
      <w:r w:rsidR="0063235E">
        <w:softHyphen/>
      </w:r>
      <w:r w:rsidR="00762CEC">
        <w:t xml:space="preserve">i </w:t>
      </w:r>
      <w:r w:rsidR="00541D6A">
        <w:t>5jb</w:t>
      </w:r>
      <w:r w:rsidR="006C2718" w:rsidRPr="006B4C97">
        <w:t xml:space="preserve"> w </w:t>
      </w:r>
      <w:r w:rsidR="008D09DB" w:rsidRPr="006B4C97">
        <w:t>brzmieniu:</w:t>
      </w:r>
    </w:p>
    <w:p w14:paraId="70F94BC8" w14:textId="3E862AFE" w:rsidR="00B91D6C" w:rsidRPr="00B91D6C" w:rsidRDefault="00B91D6C" w:rsidP="00B91D6C">
      <w:pPr>
        <w:pStyle w:val="ZLITUSTzmustliter"/>
      </w:pPr>
      <w:r w:rsidRPr="00B91D6C">
        <w:t>„5ja. Do zgłoszenia przebudowy,</w:t>
      </w:r>
      <w:r w:rsidR="00777E27" w:rsidRPr="00B91D6C">
        <w:t xml:space="preserve"> o</w:t>
      </w:r>
      <w:r w:rsidR="00777E27">
        <w:t> </w:t>
      </w:r>
      <w:r w:rsidRPr="00B91D6C">
        <w:t>której mowa</w:t>
      </w:r>
      <w:r w:rsidR="0063235E" w:rsidRPr="00B91D6C">
        <w:t xml:space="preserve"> w</w:t>
      </w:r>
      <w:r w:rsidR="0063235E">
        <w:t> art. </w:t>
      </w:r>
      <w:r w:rsidRPr="00B91D6C">
        <w:t>2</w:t>
      </w:r>
      <w:r w:rsidR="0063235E" w:rsidRPr="00B91D6C">
        <w:t>9</w:t>
      </w:r>
      <w:r w:rsidR="0063235E">
        <w:t xml:space="preserve"> ust. </w:t>
      </w:r>
      <w:r w:rsidR="0063235E" w:rsidRPr="00B91D6C">
        <w:t>3</w:t>
      </w:r>
      <w:r w:rsidR="0063235E">
        <w:t xml:space="preserve"> pkt </w:t>
      </w:r>
      <w:r w:rsidR="0063235E" w:rsidRPr="00B91D6C">
        <w:t>1</w:t>
      </w:r>
      <w:r w:rsidR="0063235E">
        <w:t xml:space="preserve"> lit. </w:t>
      </w:r>
      <w:r w:rsidRPr="00B91D6C">
        <w:t>a, dotyczącej budynku,</w:t>
      </w:r>
      <w:r w:rsidR="00777E27" w:rsidRPr="00B91D6C">
        <w:t xml:space="preserve"> o</w:t>
      </w:r>
      <w:r w:rsidR="00777E27">
        <w:t> </w:t>
      </w:r>
      <w:r w:rsidRPr="00B91D6C">
        <w:t>którym mowa</w:t>
      </w:r>
      <w:r w:rsidR="0063235E" w:rsidRPr="00B91D6C">
        <w:t xml:space="preserve"> w</w:t>
      </w:r>
      <w:r w:rsidR="0063235E">
        <w:t> art. </w:t>
      </w:r>
      <w:r w:rsidRPr="00B91D6C">
        <w:t>2</w:t>
      </w:r>
      <w:r w:rsidR="0063235E" w:rsidRPr="00B91D6C">
        <w:t>9</w:t>
      </w:r>
      <w:r w:rsidR="0063235E">
        <w:t xml:space="preserve"> ust. </w:t>
      </w:r>
      <w:r w:rsidR="0063235E" w:rsidRPr="00B91D6C">
        <w:t>1</w:t>
      </w:r>
      <w:r w:rsidR="0063235E">
        <w:t xml:space="preserve"> pkt </w:t>
      </w:r>
      <w:r w:rsidRPr="00B91D6C">
        <w:t>1a</w:t>
      </w:r>
      <w:r w:rsidR="00777E27">
        <w:t xml:space="preserve"> i </w:t>
      </w:r>
      <w:r w:rsidRPr="00B91D6C">
        <w:t>1b, przepisu</w:t>
      </w:r>
      <w:r w:rsidR="0063235E">
        <w:t xml:space="preserve"> ust. </w:t>
      </w:r>
      <w:r w:rsidRPr="00B91D6C">
        <w:t xml:space="preserve">4c </w:t>
      </w:r>
      <w:r w:rsidRPr="00B91D6C">
        <w:lastRenderedPageBreak/>
        <w:t>zdanie drugie,</w:t>
      </w:r>
      <w:r w:rsidR="0063235E">
        <w:t xml:space="preserve"> ust. </w:t>
      </w:r>
      <w:r w:rsidR="0063235E" w:rsidRPr="00B91D6C">
        <w:t>5</w:t>
      </w:r>
      <w:r w:rsidR="0063235E">
        <w:t xml:space="preserve"> zdanie</w:t>
      </w:r>
      <w:r w:rsidRPr="00B91D6C">
        <w:t xml:space="preserve"> drugie</w:t>
      </w:r>
      <w:r w:rsidR="00777E27" w:rsidRPr="00B91D6C">
        <w:t xml:space="preserve"> i</w:t>
      </w:r>
      <w:r w:rsidR="00777E27">
        <w:t> </w:t>
      </w:r>
      <w:r w:rsidRPr="00B91D6C">
        <w:t>trzecie,</w:t>
      </w:r>
      <w:r w:rsidR="0063235E">
        <w:t xml:space="preserve"> ust. </w:t>
      </w:r>
      <w:r w:rsidRPr="00B91D6C">
        <w:t>5aa,</w:t>
      </w:r>
      <w:r w:rsidR="0063235E">
        <w:t xml:space="preserve"> ust. </w:t>
      </w:r>
      <w:r w:rsidRPr="00B91D6C">
        <w:t>5c,</w:t>
      </w:r>
      <w:r w:rsidR="0063235E">
        <w:t xml:space="preserve"> ust. </w:t>
      </w:r>
      <w:r w:rsidRPr="00B91D6C">
        <w:t>5d</w:t>
      </w:r>
      <w:r w:rsidR="0063235E" w:rsidRPr="00B91D6C">
        <w:t xml:space="preserve"> i</w:t>
      </w:r>
      <w:r w:rsidR="0063235E">
        <w:t> ust. </w:t>
      </w:r>
      <w:r w:rsidRPr="00B91D6C">
        <w:t>6</w:t>
      </w:r>
      <w:r w:rsidR="00762CEC">
        <w:t xml:space="preserve"> i</w:t>
      </w:r>
      <w:r w:rsidR="006576E6">
        <w:t xml:space="preserve"> </w:t>
      </w:r>
      <w:r w:rsidR="00777E27" w:rsidRPr="00B91D6C">
        <w:t>7</w:t>
      </w:r>
      <w:r w:rsidR="00777E27">
        <w:t> </w:t>
      </w:r>
      <w:r w:rsidRPr="00B91D6C">
        <w:t>nie stosuje się.</w:t>
      </w:r>
    </w:p>
    <w:p w14:paraId="26DD2FC5" w14:textId="77777777" w:rsidR="00B91D6C" w:rsidRPr="00B91D6C" w:rsidRDefault="00B91D6C" w:rsidP="00B91D6C">
      <w:pPr>
        <w:pStyle w:val="ZLITUSTzmustliter"/>
      </w:pPr>
      <w:r w:rsidRPr="00B91D6C">
        <w:t>5jb. Przepis</w:t>
      </w:r>
      <w:r w:rsidR="0063235E">
        <w:t xml:space="preserve"> ust. </w:t>
      </w:r>
      <w:r w:rsidRPr="00B91D6C">
        <w:t xml:space="preserve">5j stosuje się, jeżeli inwestor dołączył dokumentację wymaganą do zgłoszenia: </w:t>
      </w:r>
    </w:p>
    <w:p w14:paraId="0E7E52A4" w14:textId="77777777" w:rsidR="00B91D6C" w:rsidRPr="00B91D6C" w:rsidRDefault="00B91D6C" w:rsidP="00B91D6C">
      <w:pPr>
        <w:pStyle w:val="ZLITLITzmlitliter"/>
      </w:pPr>
      <w:r w:rsidRPr="00B91D6C">
        <w:t>a)</w:t>
      </w:r>
      <w:r>
        <w:tab/>
      </w:r>
      <w:r w:rsidRPr="00B91D6C">
        <w:t>budowy obiektu,</w:t>
      </w:r>
      <w:r w:rsidR="00777E27" w:rsidRPr="00B91D6C">
        <w:t xml:space="preserve"> o</w:t>
      </w:r>
      <w:r w:rsidR="00777E27">
        <w:t> </w:t>
      </w:r>
      <w:r w:rsidRPr="00B91D6C">
        <w:t>którym mowa</w:t>
      </w:r>
      <w:r w:rsidR="0063235E" w:rsidRPr="00B91D6C">
        <w:t xml:space="preserve"> w</w:t>
      </w:r>
      <w:r w:rsidR="0063235E">
        <w:t> art. </w:t>
      </w:r>
      <w:r w:rsidRPr="00B91D6C">
        <w:t>2</w:t>
      </w:r>
      <w:r w:rsidR="0063235E" w:rsidRPr="00B91D6C">
        <w:t>9</w:t>
      </w:r>
      <w:r w:rsidR="0063235E">
        <w:t xml:space="preserve"> ust. </w:t>
      </w:r>
      <w:r w:rsidR="0063235E" w:rsidRPr="00B91D6C">
        <w:t>1</w:t>
      </w:r>
      <w:r w:rsidR="0063235E">
        <w:t xml:space="preserve"> pkt </w:t>
      </w:r>
      <w:r w:rsidRPr="00B91D6C">
        <w:t xml:space="preserve">1a lub 1b lub </w:t>
      </w:r>
    </w:p>
    <w:p w14:paraId="1F35084A" w14:textId="438BA91E" w:rsidR="00B91D6C" w:rsidRPr="00B91D6C" w:rsidRDefault="00B91D6C" w:rsidP="00B91D6C">
      <w:pPr>
        <w:pStyle w:val="ZLITLITzmlitliter"/>
      </w:pPr>
      <w:r w:rsidRPr="00B91D6C">
        <w:t>b)</w:t>
      </w:r>
      <w:r>
        <w:tab/>
      </w:r>
      <w:r w:rsidRPr="00B91D6C">
        <w:t>przebudowy,</w:t>
      </w:r>
      <w:r w:rsidR="00777E27" w:rsidRPr="00B91D6C">
        <w:t xml:space="preserve"> o</w:t>
      </w:r>
      <w:r w:rsidR="00777E27">
        <w:t> </w:t>
      </w:r>
      <w:r w:rsidRPr="00B91D6C">
        <w:t>której mowa</w:t>
      </w:r>
      <w:r w:rsidR="0063235E" w:rsidRPr="00B91D6C">
        <w:t xml:space="preserve"> w</w:t>
      </w:r>
      <w:r w:rsidR="0063235E">
        <w:t> art. </w:t>
      </w:r>
      <w:r w:rsidRPr="00B91D6C">
        <w:t>2</w:t>
      </w:r>
      <w:r w:rsidR="0063235E" w:rsidRPr="00B91D6C">
        <w:t>9</w:t>
      </w:r>
      <w:r w:rsidR="0063235E">
        <w:t xml:space="preserve"> ust. </w:t>
      </w:r>
      <w:r w:rsidR="0063235E" w:rsidRPr="00B91D6C">
        <w:t>3</w:t>
      </w:r>
      <w:r w:rsidR="0063235E">
        <w:t xml:space="preserve"> pkt </w:t>
      </w:r>
      <w:r w:rsidR="0063235E" w:rsidRPr="00B91D6C">
        <w:t>1</w:t>
      </w:r>
      <w:r w:rsidR="0063235E">
        <w:t xml:space="preserve"> lit. </w:t>
      </w:r>
      <w:r w:rsidRPr="00B91D6C">
        <w:t xml:space="preserve">a, dotyczącej budynku, </w:t>
      </w:r>
      <w:r w:rsidR="003A2A57" w:rsidRPr="00B91D6C">
        <w:t>o</w:t>
      </w:r>
      <w:r w:rsidR="003A2A57">
        <w:t> </w:t>
      </w:r>
      <w:r w:rsidRPr="00B91D6C">
        <w:t>którym mowa</w:t>
      </w:r>
      <w:r w:rsidR="0063235E" w:rsidRPr="00B91D6C">
        <w:t xml:space="preserve"> w</w:t>
      </w:r>
      <w:r w:rsidR="0063235E">
        <w:t> art. </w:t>
      </w:r>
      <w:r w:rsidRPr="00B91D6C">
        <w:t>2</w:t>
      </w:r>
      <w:r w:rsidR="0063235E" w:rsidRPr="00B91D6C">
        <w:t>9</w:t>
      </w:r>
      <w:r w:rsidR="0063235E">
        <w:t xml:space="preserve"> ust. </w:t>
      </w:r>
      <w:r w:rsidR="0063235E" w:rsidRPr="00B91D6C">
        <w:t>1</w:t>
      </w:r>
      <w:r w:rsidR="0063235E">
        <w:t xml:space="preserve"> pkt </w:t>
      </w:r>
      <w:r w:rsidRPr="00B91D6C">
        <w:t>1a</w:t>
      </w:r>
      <w:r w:rsidR="00001908">
        <w:softHyphen/>
      </w:r>
      <w:r w:rsidR="0063235E">
        <w:softHyphen/>
      </w:r>
      <w:r w:rsidR="006576E6">
        <w:t xml:space="preserve"> </w:t>
      </w:r>
      <w:r w:rsidR="00803AD4">
        <w:t xml:space="preserve">lub </w:t>
      </w:r>
      <w:r w:rsidRPr="00B91D6C">
        <w:t>1b</w:t>
      </w:r>
    </w:p>
    <w:p w14:paraId="508BC6E3" w14:textId="00CAE567" w:rsidR="001922AD" w:rsidRPr="006B4C97" w:rsidRDefault="00B704D9" w:rsidP="00B91D6C">
      <w:pPr>
        <w:pStyle w:val="ZLITUSTzmustliter"/>
        <w:ind w:firstLine="0"/>
      </w:pPr>
      <w:r w:rsidRPr="00B704D9">
        <w:t>–</w:t>
      </w:r>
      <w:r w:rsidR="0063235E">
        <w:t xml:space="preserve"> </w:t>
      </w:r>
      <w:r w:rsidR="00777E27" w:rsidRPr="00B91D6C">
        <w:t>a</w:t>
      </w:r>
      <w:r w:rsidR="00777E27">
        <w:t> </w:t>
      </w:r>
      <w:r w:rsidR="00B91D6C" w:rsidRPr="00B91D6C">
        <w:t>organ administracji architektoniczno</w:t>
      </w:r>
      <w:r w:rsidR="00001908">
        <w:softHyphen/>
      </w:r>
      <w:r w:rsidR="0063235E">
        <w:softHyphen/>
      </w:r>
      <w:r w:rsidR="0063235E">
        <w:noBreakHyphen/>
      </w:r>
      <w:r w:rsidR="00B91D6C" w:rsidRPr="00B91D6C">
        <w:t>budowlanej na podstawie przedłożonej dokumentacji ustalił, że planowany do realizacji obiekt spełnia wszystkie przesłanki obiektu,</w:t>
      </w:r>
      <w:r w:rsidR="00777E27" w:rsidRPr="00B91D6C">
        <w:t xml:space="preserve"> o</w:t>
      </w:r>
      <w:r w:rsidR="00777E27">
        <w:t> </w:t>
      </w:r>
      <w:r w:rsidR="00B91D6C" w:rsidRPr="00B91D6C">
        <w:t>którym mowa</w:t>
      </w:r>
      <w:r w:rsidR="0063235E" w:rsidRPr="00B91D6C">
        <w:t xml:space="preserve"> w</w:t>
      </w:r>
      <w:r w:rsidR="0063235E">
        <w:t> art. </w:t>
      </w:r>
      <w:r w:rsidR="00B91D6C" w:rsidRPr="00B91D6C">
        <w:t>2</w:t>
      </w:r>
      <w:r w:rsidR="0063235E" w:rsidRPr="00B91D6C">
        <w:t>9</w:t>
      </w:r>
      <w:r w:rsidR="0063235E">
        <w:t xml:space="preserve"> ust. </w:t>
      </w:r>
      <w:r w:rsidR="0063235E" w:rsidRPr="00B91D6C">
        <w:t>1</w:t>
      </w:r>
      <w:r w:rsidR="0063235E">
        <w:t xml:space="preserve"> pkt </w:t>
      </w:r>
      <w:r w:rsidR="00B91D6C" w:rsidRPr="00B91D6C">
        <w:t>1a lub 1b.”,</w:t>
      </w:r>
    </w:p>
    <w:p w14:paraId="1D59E1A9" w14:textId="4F3E8B81" w:rsidR="008D09DB" w:rsidRPr="006B4C97" w:rsidRDefault="00F05B05" w:rsidP="008D09DB">
      <w:pPr>
        <w:pStyle w:val="LITlitera"/>
      </w:pPr>
      <w:r>
        <w:t>i</w:t>
      </w:r>
      <w:r w:rsidR="008D09DB" w:rsidRPr="006B4C97">
        <w:t>)</w:t>
      </w:r>
      <w:r w:rsidR="008D09DB" w:rsidRPr="006B4C97">
        <w:tab/>
        <w:t>ust. 5k otrzymuje brzmienie:</w:t>
      </w:r>
    </w:p>
    <w:p w14:paraId="1C32D927" w14:textId="77777777" w:rsidR="008D09DB" w:rsidRDefault="00A925A7" w:rsidP="008D09DB">
      <w:pPr>
        <w:pStyle w:val="ZLITUSTzmustliter"/>
      </w:pPr>
      <w:r w:rsidRPr="006B4C97">
        <w:t>„</w:t>
      </w:r>
      <w:r w:rsidR="008D09DB" w:rsidRPr="006B4C97">
        <w:t>5k. Do budowy</w:t>
      </w:r>
      <w:r w:rsidR="00777E27">
        <w:t xml:space="preserve"> i </w:t>
      </w:r>
      <w:r w:rsidR="002F0222">
        <w:t xml:space="preserve">przebudowy </w:t>
      </w:r>
      <w:r w:rsidR="002F0222" w:rsidRPr="002F0222">
        <w:t>budynku</w:t>
      </w:r>
      <w:r w:rsidR="008D09DB" w:rsidRPr="006B4C97">
        <w:t>,</w:t>
      </w:r>
      <w:r w:rsidR="006C2718" w:rsidRPr="006B4C97">
        <w:t xml:space="preserve"> o </w:t>
      </w:r>
      <w:r w:rsidR="00FB45B3" w:rsidRPr="006B4C97">
        <w:t>któr</w:t>
      </w:r>
      <w:r w:rsidR="00FB45B3">
        <w:t>ym</w:t>
      </w:r>
      <w:r w:rsidR="00FB45B3" w:rsidRPr="006B4C97">
        <w:t xml:space="preserve"> </w:t>
      </w:r>
      <w:r w:rsidR="008D09DB" w:rsidRPr="006B4C97">
        <w:t>mowa</w:t>
      </w:r>
      <w:r w:rsidR="0063235E" w:rsidRPr="006B4C97">
        <w:t xml:space="preserve"> w</w:t>
      </w:r>
      <w:r w:rsidR="0063235E">
        <w:t> art. </w:t>
      </w:r>
      <w:r w:rsidR="008D09DB" w:rsidRPr="006B4C97">
        <w:t>2</w:t>
      </w:r>
      <w:r w:rsidR="0063235E" w:rsidRPr="006B4C97">
        <w:t>9</w:t>
      </w:r>
      <w:r w:rsidR="0063235E">
        <w:t xml:space="preserve"> ust. </w:t>
      </w:r>
      <w:r w:rsidR="0063235E" w:rsidRPr="006B4C97">
        <w:t>1</w:t>
      </w:r>
      <w:r w:rsidR="0063235E">
        <w:t xml:space="preserve"> pkt </w:t>
      </w:r>
      <w:r w:rsidR="008D09DB" w:rsidRPr="006B4C97">
        <w:t>1</w:t>
      </w:r>
      <w:r w:rsidR="002F0222">
        <w:t>a</w:t>
      </w:r>
      <w:r w:rsidR="00777E27">
        <w:t xml:space="preserve"> i </w:t>
      </w:r>
      <w:r w:rsidR="0047326F">
        <w:t>1b</w:t>
      </w:r>
      <w:r w:rsidR="008D09DB" w:rsidRPr="006B4C97">
        <w:t>,</w:t>
      </w:r>
      <w:r w:rsidR="006C2718" w:rsidRPr="006B4C97">
        <w:t xml:space="preserve"> </w:t>
      </w:r>
      <w:r w:rsidR="008D09DB" w:rsidRPr="006B4C97">
        <w:t>można przystąpić po doręczeniu zgłoszenia organowi administracji architektoniczno</w:t>
      </w:r>
      <w:r w:rsidR="00001908">
        <w:softHyphen/>
      </w:r>
      <w:r w:rsidR="0063235E">
        <w:softHyphen/>
      </w:r>
      <w:r w:rsidR="0063235E">
        <w:noBreakHyphen/>
      </w:r>
      <w:r w:rsidR="008D09DB" w:rsidRPr="006B4C97">
        <w:t>budowlanej.</w:t>
      </w:r>
      <w:bookmarkStart w:id="28" w:name="_Hlk89974457"/>
      <w:r w:rsidR="0096682F" w:rsidRPr="006B4C97">
        <w:t>”</w:t>
      </w:r>
      <w:bookmarkEnd w:id="28"/>
      <w:r w:rsidR="008D09DB" w:rsidRPr="006B4C97">
        <w:t>;</w:t>
      </w:r>
    </w:p>
    <w:p w14:paraId="65C16EF4" w14:textId="703C3BE3" w:rsidR="003D2AED" w:rsidRPr="006B4C97" w:rsidRDefault="001D729F" w:rsidP="006B6445">
      <w:pPr>
        <w:pStyle w:val="PKTpunkt"/>
      </w:pPr>
      <w:r>
        <w:t>13</w:t>
      </w:r>
      <w:r w:rsidR="008D09DB" w:rsidRPr="006B4C97">
        <w:t>)</w:t>
      </w:r>
      <w:r w:rsidR="008D09DB" w:rsidRPr="006B4C97">
        <w:tab/>
      </w:r>
      <w:r w:rsidR="006B6445" w:rsidRPr="006B4C97">
        <w:t>w</w:t>
      </w:r>
      <w:r w:rsidR="0063235E">
        <w:t xml:space="preserve"> art. </w:t>
      </w:r>
      <w:r w:rsidR="006B6445" w:rsidRPr="006B4C97">
        <w:t>30b</w:t>
      </w:r>
      <w:r w:rsidR="003D2AED" w:rsidRPr="006B4C97">
        <w:t>:</w:t>
      </w:r>
    </w:p>
    <w:p w14:paraId="48CA72E9" w14:textId="77777777" w:rsidR="003D2AED" w:rsidRPr="006B4C97" w:rsidRDefault="003D2AED" w:rsidP="003D2AED">
      <w:pPr>
        <w:pStyle w:val="LITlitera"/>
      </w:pPr>
      <w:r w:rsidRPr="006B4C97">
        <w:t>a)</w:t>
      </w:r>
      <w:r w:rsidRPr="006B4C97">
        <w:tab/>
        <w:t>po</w:t>
      </w:r>
      <w:r w:rsidR="0063235E">
        <w:t xml:space="preserve"> ust. </w:t>
      </w:r>
      <w:r w:rsidR="002C7DDB" w:rsidRPr="006B4C97">
        <w:t>2</w:t>
      </w:r>
      <w:r w:rsidR="002C7DDB">
        <w:t> </w:t>
      </w:r>
      <w:r w:rsidRPr="006B4C97">
        <w:t>dodaje się</w:t>
      </w:r>
      <w:r w:rsidR="0063235E">
        <w:t xml:space="preserve"> ust. </w:t>
      </w:r>
      <w:r w:rsidRPr="006B4C97">
        <w:t>2a</w:t>
      </w:r>
      <w:r w:rsidR="002C7DDB" w:rsidRPr="006B4C97">
        <w:t xml:space="preserve"> w</w:t>
      </w:r>
      <w:r w:rsidR="002C7DDB">
        <w:t> </w:t>
      </w:r>
      <w:r w:rsidRPr="006B4C97">
        <w:t>brzmieniu:</w:t>
      </w:r>
    </w:p>
    <w:p w14:paraId="19A7408B" w14:textId="77777777" w:rsidR="003D2AED" w:rsidRPr="006B4C97" w:rsidRDefault="003D2AED" w:rsidP="003D2AED">
      <w:pPr>
        <w:pStyle w:val="ZLITUSTzmustliter"/>
      </w:pPr>
      <w:r w:rsidRPr="006B4C97">
        <w:t>„2a.</w:t>
      </w:r>
      <w:r w:rsidR="00A16CF4">
        <w:t xml:space="preserve"> </w:t>
      </w:r>
      <w:r w:rsidRPr="006B4C97">
        <w:t>Do decyzji</w:t>
      </w:r>
      <w:r w:rsidR="002C7DDB" w:rsidRPr="006B4C97">
        <w:t xml:space="preserve"> o</w:t>
      </w:r>
      <w:r w:rsidR="002C7DDB">
        <w:t> </w:t>
      </w:r>
      <w:r w:rsidRPr="006B4C97">
        <w:t>pozwoleniu na rozbiórkę stosuje się odpowiednio</w:t>
      </w:r>
      <w:r w:rsidR="0063235E">
        <w:t xml:space="preserve"> art. </w:t>
      </w:r>
      <w:r w:rsidRPr="006B4C97">
        <w:t>3</w:t>
      </w:r>
      <w:r w:rsidR="0063235E" w:rsidRPr="006B4C97">
        <w:t>5</w:t>
      </w:r>
      <w:r w:rsidR="0063235E">
        <w:t xml:space="preserve"> ust. </w:t>
      </w:r>
      <w:r w:rsidRPr="006B4C97">
        <w:t>6</w:t>
      </w:r>
      <w:r w:rsidR="00842CB2" w:rsidRPr="00E83C1B">
        <w:t>–</w:t>
      </w:r>
      <w:r w:rsidRPr="006B4C97">
        <w:t>8.”,</w:t>
      </w:r>
    </w:p>
    <w:p w14:paraId="4063DD8D" w14:textId="77777777" w:rsidR="006B6445" w:rsidRPr="006B4C97" w:rsidRDefault="003D2AED" w:rsidP="003D2AED">
      <w:pPr>
        <w:pStyle w:val="LITlitera"/>
      </w:pPr>
      <w:r w:rsidRPr="006B4C97">
        <w:t>b)</w:t>
      </w:r>
      <w:r w:rsidRPr="006B4C97">
        <w:tab/>
      </w:r>
      <w:r w:rsidR="006B6445" w:rsidRPr="006B4C97">
        <w:t>po</w:t>
      </w:r>
      <w:r w:rsidR="0063235E">
        <w:t xml:space="preserve"> ust. </w:t>
      </w:r>
      <w:r w:rsidR="002C7DDB" w:rsidRPr="006B4C97">
        <w:t>3</w:t>
      </w:r>
      <w:r w:rsidR="002C7DDB">
        <w:t> </w:t>
      </w:r>
      <w:r w:rsidR="006B6445" w:rsidRPr="006B4C97">
        <w:t>dodaje się</w:t>
      </w:r>
      <w:r w:rsidR="0063235E">
        <w:t xml:space="preserve"> ust. </w:t>
      </w:r>
      <w:r w:rsidR="006B6445" w:rsidRPr="006B4C97">
        <w:t>3a</w:t>
      </w:r>
      <w:r w:rsidR="002C7DDB" w:rsidRPr="006B4C97">
        <w:t xml:space="preserve"> w</w:t>
      </w:r>
      <w:r w:rsidR="002C7DDB">
        <w:t> </w:t>
      </w:r>
      <w:r w:rsidR="006B6445" w:rsidRPr="006B4C97">
        <w:t>brzmieniu:</w:t>
      </w:r>
    </w:p>
    <w:p w14:paraId="523747E2" w14:textId="13010EC8" w:rsidR="00E82AC3" w:rsidRDefault="00EA67AE" w:rsidP="003D2AED">
      <w:pPr>
        <w:pStyle w:val="ZLITUSTzmustliter"/>
      </w:pPr>
      <w:r w:rsidRPr="006B4C97">
        <w:t>„3a.</w:t>
      </w:r>
      <w:r w:rsidR="002C7DDB" w:rsidRPr="006B4C97">
        <w:t xml:space="preserve"> W</w:t>
      </w:r>
      <w:r w:rsidR="002C7DDB">
        <w:t> </w:t>
      </w:r>
      <w:r w:rsidR="006B6445" w:rsidRPr="006B4C97">
        <w:t>przypadkach,</w:t>
      </w:r>
      <w:r w:rsidR="002C7DDB" w:rsidRPr="006B4C97">
        <w:t xml:space="preserve"> o</w:t>
      </w:r>
      <w:r w:rsidR="002C7DDB">
        <w:t> </w:t>
      </w:r>
      <w:r w:rsidR="006B6445" w:rsidRPr="006B4C97">
        <w:t>których mowa</w:t>
      </w:r>
      <w:r w:rsidR="0063235E" w:rsidRPr="006B4C97">
        <w:t xml:space="preserve"> w</w:t>
      </w:r>
      <w:r w:rsidR="0063235E">
        <w:t> ust. </w:t>
      </w:r>
      <w:r w:rsidR="0063235E" w:rsidRPr="006B4C97">
        <w:t>3</w:t>
      </w:r>
      <w:r w:rsidR="0063235E">
        <w:t xml:space="preserve"> pkt </w:t>
      </w:r>
      <w:r w:rsidR="006B6445" w:rsidRPr="006B4C97">
        <w:t xml:space="preserve">6, zamiast </w:t>
      </w:r>
      <w:r w:rsidR="003A2A57" w:rsidRPr="006B4C97">
        <w:t>projekt</w:t>
      </w:r>
      <w:r w:rsidR="003A2A57">
        <w:t xml:space="preserve">u </w:t>
      </w:r>
      <w:r w:rsidR="006B6445" w:rsidRPr="006B4C97">
        <w:t xml:space="preserve">rozbiórki inwestor może załączyć informację zawierającą indywidualny </w:t>
      </w:r>
      <w:r w:rsidR="00AF2C5E">
        <w:t>identyfikator</w:t>
      </w:r>
      <w:r w:rsidR="00AF2C5E" w:rsidRPr="006B4C97">
        <w:t xml:space="preserve"> </w:t>
      </w:r>
      <w:r w:rsidR="006B6445" w:rsidRPr="006B4C97">
        <w:t xml:space="preserve">projektu, jeżeli został </w:t>
      </w:r>
      <w:r w:rsidR="00551A1F">
        <w:t xml:space="preserve">on </w:t>
      </w:r>
      <w:r w:rsidR="006B6445" w:rsidRPr="006B4C97">
        <w:t>zamieszczony</w:t>
      </w:r>
      <w:r w:rsidR="002C7DDB" w:rsidRPr="006B4C97">
        <w:t xml:space="preserve"> w</w:t>
      </w:r>
      <w:r w:rsidR="002C7DDB">
        <w:t> </w:t>
      </w:r>
      <w:r w:rsidR="006B6445" w:rsidRPr="006B4C97">
        <w:t>Bazie Projektów Budowlanych.</w:t>
      </w:r>
      <w:r w:rsidRPr="006B4C97">
        <w:t>”</w:t>
      </w:r>
      <w:r w:rsidR="00E82AC3">
        <w:t>,</w:t>
      </w:r>
    </w:p>
    <w:p w14:paraId="2DCD84E4" w14:textId="77777777" w:rsidR="00E82AC3" w:rsidRDefault="00E82AC3" w:rsidP="00E82AC3">
      <w:pPr>
        <w:pStyle w:val="LITlitera"/>
      </w:pPr>
      <w:r>
        <w:t>c</w:t>
      </w:r>
      <w:r w:rsidRPr="00E82AC3">
        <w:t>)</w:t>
      </w:r>
      <w:r w:rsidRPr="00E82AC3">
        <w:tab/>
      </w:r>
      <w:r w:rsidR="00C371F5">
        <w:t>ust. </w:t>
      </w:r>
      <w:r w:rsidRPr="00E82AC3">
        <w:t>4 </w:t>
      </w:r>
      <w:r w:rsidR="00A16CF4">
        <w:t>otrzymuje brzmienie:</w:t>
      </w:r>
    </w:p>
    <w:p w14:paraId="406FE5DC" w14:textId="35D87F3A" w:rsidR="00A16CF4" w:rsidRDefault="00A16CF4" w:rsidP="00A16CF4">
      <w:pPr>
        <w:pStyle w:val="ZLITUSTzmustliter"/>
      </w:pPr>
      <w:r>
        <w:t>„4</w:t>
      </w:r>
      <w:r w:rsidRPr="00A16CF4">
        <w:t xml:space="preserve">. </w:t>
      </w:r>
      <w:r>
        <w:t>Wniosek</w:t>
      </w:r>
      <w:r w:rsidR="00CD4D9E">
        <w:t xml:space="preserve"> o </w:t>
      </w:r>
      <w:r>
        <w:t>pozwolenie na rozbiórkę składa</w:t>
      </w:r>
      <w:r w:rsidRPr="00A16CF4">
        <w:t xml:space="preserve"> się</w:t>
      </w:r>
      <w:r w:rsidR="00CD4D9E" w:rsidRPr="00A16CF4">
        <w:t xml:space="preserve"> w</w:t>
      </w:r>
      <w:r w:rsidR="00CD4D9E">
        <w:t> </w:t>
      </w:r>
      <w:r w:rsidRPr="00A16CF4">
        <w:t>formie dokumentu elektronicznego za pośrednictwem portalu e</w:t>
      </w:r>
      <w:r w:rsidR="00CD4D9E">
        <w:softHyphen/>
      </w:r>
      <w:r w:rsidR="00CD4D9E">
        <w:softHyphen/>
      </w:r>
      <w:r w:rsidR="001D68EF">
        <w:softHyphen/>
      </w:r>
      <w:r w:rsidR="00001908">
        <w:softHyphen/>
      </w:r>
      <w:r w:rsidR="0063235E">
        <w:softHyphen/>
      </w:r>
      <w:r w:rsidR="0063235E">
        <w:noBreakHyphen/>
      </w:r>
      <w:r w:rsidRPr="00A16CF4">
        <w:t>Budownictwo.”,</w:t>
      </w:r>
    </w:p>
    <w:p w14:paraId="1FD20A42" w14:textId="77777777" w:rsidR="00A16CF4" w:rsidRDefault="00E82AC3" w:rsidP="00E82AC3">
      <w:pPr>
        <w:pStyle w:val="LITlitera"/>
      </w:pPr>
      <w:r>
        <w:t>d)</w:t>
      </w:r>
      <w:r>
        <w:tab/>
      </w:r>
      <w:r w:rsidR="00A16CF4">
        <w:t>uchyla się</w:t>
      </w:r>
      <w:r w:rsidR="0063235E">
        <w:t xml:space="preserve"> ust. </w:t>
      </w:r>
      <w:r w:rsidRPr="00E82AC3">
        <w:t>5</w:t>
      </w:r>
      <w:r w:rsidR="001948DB">
        <w:t>,</w:t>
      </w:r>
    </w:p>
    <w:p w14:paraId="57E03794" w14:textId="77777777" w:rsidR="00A16CF4" w:rsidRDefault="00A16CF4" w:rsidP="00E82AC3">
      <w:pPr>
        <w:pStyle w:val="LITlitera"/>
      </w:pPr>
      <w:r>
        <w:t>e)</w:t>
      </w:r>
      <w:r>
        <w:tab/>
        <w:t xml:space="preserve">ust. </w:t>
      </w:r>
      <w:r w:rsidR="00CD4D9E">
        <w:t>6 </w:t>
      </w:r>
      <w:r>
        <w:t>otrzymuje brzmienie:</w:t>
      </w:r>
    </w:p>
    <w:p w14:paraId="4FC10C0C" w14:textId="661D3203" w:rsidR="00A16CF4" w:rsidRPr="006B4C97" w:rsidRDefault="00A16CF4" w:rsidP="00A16CF4">
      <w:pPr>
        <w:pStyle w:val="ZLITUSTzmustliter"/>
      </w:pPr>
      <w:r>
        <w:t>„6</w:t>
      </w:r>
      <w:r w:rsidRPr="00A16CF4">
        <w:t>. Formularz wniosku,</w:t>
      </w:r>
      <w:r w:rsidR="00CD4D9E" w:rsidRPr="00A16CF4">
        <w:t xml:space="preserve"> o</w:t>
      </w:r>
      <w:r w:rsidR="00CD4D9E">
        <w:t> </w:t>
      </w:r>
      <w:r w:rsidRPr="00A16CF4">
        <w:t>którym mowa</w:t>
      </w:r>
      <w:r w:rsidR="0063235E" w:rsidRPr="00A16CF4">
        <w:t xml:space="preserve"> w</w:t>
      </w:r>
      <w:r w:rsidR="0063235E">
        <w:t> ust. </w:t>
      </w:r>
      <w:r w:rsidRPr="00A16CF4">
        <w:t xml:space="preserve">4, jest udostępniany </w:t>
      </w:r>
      <w:r w:rsidR="00684616">
        <w:t>w</w:t>
      </w:r>
      <w:r w:rsidRPr="00A16CF4">
        <w:t xml:space="preserve"> portalu e</w:t>
      </w:r>
      <w:r w:rsidR="00CD4D9E">
        <w:softHyphen/>
      </w:r>
      <w:r w:rsidR="00CD4D9E">
        <w:softHyphen/>
      </w:r>
      <w:r w:rsidR="001D68EF">
        <w:softHyphen/>
      </w:r>
      <w:r w:rsidR="00001908">
        <w:softHyphen/>
      </w:r>
      <w:r w:rsidR="0063235E">
        <w:softHyphen/>
      </w:r>
      <w:r w:rsidR="0063235E">
        <w:noBreakHyphen/>
      </w:r>
      <w:r w:rsidRPr="00A16CF4">
        <w:t>Budownictwo.”</w:t>
      </w:r>
      <w:r>
        <w:t>;</w:t>
      </w:r>
    </w:p>
    <w:p w14:paraId="3BF7F5B0" w14:textId="096D3808" w:rsidR="00B37D93" w:rsidRDefault="001D729F" w:rsidP="00985885">
      <w:pPr>
        <w:pStyle w:val="PKTpunkt"/>
      </w:pPr>
      <w:r>
        <w:t>14</w:t>
      </w:r>
      <w:r w:rsidR="006B6445" w:rsidRPr="006B4C97">
        <w:t>)</w:t>
      </w:r>
      <w:r w:rsidR="006B6445" w:rsidRPr="006B4C97">
        <w:tab/>
      </w:r>
      <w:r w:rsidR="00B37D93" w:rsidRPr="00B37D93">
        <w:t>w</w:t>
      </w:r>
      <w:r w:rsidR="0063235E">
        <w:t xml:space="preserve"> art. </w:t>
      </w:r>
      <w:r w:rsidR="00B37D93" w:rsidRPr="00B37D93">
        <w:t>31:</w:t>
      </w:r>
    </w:p>
    <w:p w14:paraId="329925CC" w14:textId="77777777" w:rsidR="00EE04D8" w:rsidRDefault="00B37D93" w:rsidP="00B37D93">
      <w:pPr>
        <w:pStyle w:val="LITlitera"/>
      </w:pPr>
      <w:r>
        <w:t>a)</w:t>
      </w:r>
      <w:r>
        <w:tab/>
      </w:r>
      <w:r w:rsidR="00C371F5">
        <w:t>ust. </w:t>
      </w:r>
      <w:r w:rsidRPr="00B37D93">
        <w:t xml:space="preserve">1d </w:t>
      </w:r>
      <w:r w:rsidR="00EE04D8">
        <w:t>otrzymuje brzmienie:</w:t>
      </w:r>
    </w:p>
    <w:p w14:paraId="384BDA2D" w14:textId="3DF9DC72" w:rsidR="00EE04D8" w:rsidRPr="00EE04D8" w:rsidRDefault="00EE04D8" w:rsidP="00EE04D8">
      <w:pPr>
        <w:pStyle w:val="ZLITUSTzmustliter"/>
      </w:pPr>
      <w:r w:rsidRPr="00EE04D8">
        <w:t>„</w:t>
      </w:r>
      <w:r>
        <w:t>1d</w:t>
      </w:r>
      <w:r w:rsidRPr="00EE04D8">
        <w:t xml:space="preserve">. </w:t>
      </w:r>
      <w:r>
        <w:t>Zgłoszenia rozbiórki,</w:t>
      </w:r>
      <w:r w:rsidR="00CD4D9E">
        <w:t xml:space="preserve"> o </w:t>
      </w:r>
      <w:r>
        <w:t>której mowa</w:t>
      </w:r>
      <w:r w:rsidR="0063235E">
        <w:t xml:space="preserve"> w ust. </w:t>
      </w:r>
      <w:r>
        <w:t>1, dokonuje się</w:t>
      </w:r>
      <w:r w:rsidR="00CD4D9E">
        <w:t xml:space="preserve"> </w:t>
      </w:r>
      <w:r w:rsidR="00CD4D9E" w:rsidRPr="00EE04D8">
        <w:t>w</w:t>
      </w:r>
      <w:r w:rsidR="00CD4D9E">
        <w:t> </w:t>
      </w:r>
      <w:r w:rsidRPr="00EE04D8">
        <w:t>formie dokumentu elektronicznego za pośrednictwem portalu e</w:t>
      </w:r>
      <w:r w:rsidR="00CD4D9E">
        <w:softHyphen/>
      </w:r>
      <w:r w:rsidR="00CD4D9E">
        <w:softHyphen/>
      </w:r>
      <w:r w:rsidR="001D68EF">
        <w:softHyphen/>
      </w:r>
      <w:r w:rsidR="00001908">
        <w:softHyphen/>
      </w:r>
      <w:r w:rsidR="0063235E">
        <w:softHyphen/>
      </w:r>
      <w:r w:rsidR="0063235E">
        <w:noBreakHyphen/>
      </w:r>
      <w:r w:rsidRPr="00EE04D8">
        <w:t>Budownictwo.”,</w:t>
      </w:r>
    </w:p>
    <w:p w14:paraId="50FDCCBC" w14:textId="77777777" w:rsidR="00EE04D8" w:rsidRPr="00EE04D8" w:rsidRDefault="00AC7489" w:rsidP="00EE04D8">
      <w:pPr>
        <w:pStyle w:val="LITlitera"/>
      </w:pPr>
      <w:r>
        <w:lastRenderedPageBreak/>
        <w:t>b</w:t>
      </w:r>
      <w:r w:rsidR="00EE04D8" w:rsidRPr="00EE04D8">
        <w:t>)</w:t>
      </w:r>
      <w:r w:rsidR="00EE04D8" w:rsidRPr="00EE04D8">
        <w:tab/>
        <w:t>uchyla się</w:t>
      </w:r>
      <w:r w:rsidR="0063235E">
        <w:t xml:space="preserve"> ust. </w:t>
      </w:r>
      <w:r w:rsidR="00EE04D8">
        <w:t>1e</w:t>
      </w:r>
      <w:r w:rsidR="001948DB">
        <w:t>,</w:t>
      </w:r>
    </w:p>
    <w:p w14:paraId="33A420B7" w14:textId="77777777" w:rsidR="00EE04D8" w:rsidRPr="00EE04D8" w:rsidRDefault="00AC7489" w:rsidP="00EE04D8">
      <w:pPr>
        <w:pStyle w:val="LITlitera"/>
      </w:pPr>
      <w:r>
        <w:t>c</w:t>
      </w:r>
      <w:r w:rsidR="00EE04D8" w:rsidRPr="00EE04D8">
        <w:t>)</w:t>
      </w:r>
      <w:r w:rsidR="00EE04D8" w:rsidRPr="00EE04D8">
        <w:tab/>
        <w:t xml:space="preserve">ust. </w:t>
      </w:r>
      <w:r w:rsidR="00EE04D8">
        <w:t>1f</w:t>
      </w:r>
      <w:r w:rsidR="00EE04D8" w:rsidRPr="00EE04D8">
        <w:t xml:space="preserve"> otrzymuje brzmienie:</w:t>
      </w:r>
    </w:p>
    <w:p w14:paraId="3A87CCD8" w14:textId="09147911" w:rsidR="00B37D93" w:rsidRPr="00B37D93" w:rsidRDefault="00EE04D8" w:rsidP="00EE04D8">
      <w:pPr>
        <w:pStyle w:val="ZLITUSTzmustliter"/>
      </w:pPr>
      <w:r w:rsidRPr="00EE04D8">
        <w:t>„</w:t>
      </w:r>
      <w:r>
        <w:t>1f</w:t>
      </w:r>
      <w:r w:rsidRPr="00EE04D8">
        <w:t xml:space="preserve">. Formularz </w:t>
      </w:r>
      <w:r>
        <w:t>zgłoszenia rozbiórki</w:t>
      </w:r>
      <w:r w:rsidRPr="00EE04D8">
        <w:t>,</w:t>
      </w:r>
      <w:r w:rsidR="00CD4D9E" w:rsidRPr="00EE04D8">
        <w:t xml:space="preserve"> o</w:t>
      </w:r>
      <w:r w:rsidR="00CD4D9E">
        <w:t> </w:t>
      </w:r>
      <w:r w:rsidRPr="00EE04D8">
        <w:t>któr</w:t>
      </w:r>
      <w:r>
        <w:t>ej</w:t>
      </w:r>
      <w:r w:rsidRPr="00EE04D8">
        <w:t xml:space="preserve"> mowa</w:t>
      </w:r>
      <w:r w:rsidR="0063235E" w:rsidRPr="00EE04D8">
        <w:t xml:space="preserve"> w</w:t>
      </w:r>
      <w:r w:rsidR="0063235E">
        <w:t> ust. </w:t>
      </w:r>
      <w:r>
        <w:t>1</w:t>
      </w:r>
      <w:r w:rsidRPr="00EE04D8">
        <w:t xml:space="preserve">, jest udostępniany </w:t>
      </w:r>
      <w:r w:rsidR="00684616">
        <w:t>w</w:t>
      </w:r>
      <w:r w:rsidRPr="00EE04D8">
        <w:t xml:space="preserve"> portalu e</w:t>
      </w:r>
      <w:r w:rsidR="00CD4D9E">
        <w:softHyphen/>
      </w:r>
      <w:r w:rsidR="00CD4D9E">
        <w:softHyphen/>
      </w:r>
      <w:r w:rsidR="001D68EF">
        <w:softHyphen/>
      </w:r>
      <w:r w:rsidR="00001908">
        <w:softHyphen/>
      </w:r>
      <w:r w:rsidR="0063235E">
        <w:softHyphen/>
      </w:r>
      <w:r w:rsidR="0063235E">
        <w:noBreakHyphen/>
      </w:r>
      <w:r w:rsidRPr="00EE04D8">
        <w:t>Budownictwo.”;</w:t>
      </w:r>
    </w:p>
    <w:p w14:paraId="06CA556F" w14:textId="3811CBB5" w:rsidR="0030265E" w:rsidRPr="006B4C97" w:rsidRDefault="001D729F" w:rsidP="00985885">
      <w:pPr>
        <w:pStyle w:val="PKTpunkt"/>
      </w:pPr>
      <w:r>
        <w:t>15</w:t>
      </w:r>
      <w:r w:rsidR="00B37D93">
        <w:t>)</w:t>
      </w:r>
      <w:r w:rsidR="00B37D93">
        <w:tab/>
      </w:r>
      <w:r w:rsidR="0030265E" w:rsidRPr="006B4C97">
        <w:t>w</w:t>
      </w:r>
      <w:r w:rsidR="0063235E">
        <w:t xml:space="preserve"> art. </w:t>
      </w:r>
      <w:r w:rsidR="0030265E" w:rsidRPr="006B4C97">
        <w:t>3</w:t>
      </w:r>
      <w:r w:rsidR="002C7DDB" w:rsidRPr="006B4C97">
        <w:t>2</w:t>
      </w:r>
      <w:r w:rsidR="002C7DDB">
        <w:t> </w:t>
      </w:r>
      <w:r w:rsidR="0030265E" w:rsidRPr="006B4C97">
        <w:t>uchyla się</w:t>
      </w:r>
      <w:r w:rsidR="0063235E">
        <w:t xml:space="preserve"> ust. </w:t>
      </w:r>
      <w:r w:rsidR="0030265E" w:rsidRPr="006B4C97">
        <w:t>4b;</w:t>
      </w:r>
    </w:p>
    <w:p w14:paraId="1B3C4A6F" w14:textId="043FFEDD" w:rsidR="00192239" w:rsidRDefault="001D729F" w:rsidP="00985885">
      <w:pPr>
        <w:pStyle w:val="PKTpunkt"/>
      </w:pPr>
      <w:r>
        <w:t>16</w:t>
      </w:r>
      <w:r w:rsidR="0030265E" w:rsidRPr="006B4C97">
        <w:t>)</w:t>
      </w:r>
      <w:r w:rsidR="0030265E" w:rsidRPr="006B4C97">
        <w:tab/>
      </w:r>
      <w:r w:rsidR="00985885" w:rsidRPr="006B4C97">
        <w:t>w</w:t>
      </w:r>
      <w:r w:rsidR="0063235E">
        <w:t xml:space="preserve"> art. </w:t>
      </w:r>
      <w:r w:rsidR="00985885" w:rsidRPr="006B4C97">
        <w:t>33</w:t>
      </w:r>
      <w:r w:rsidR="00192239">
        <w:t>:</w:t>
      </w:r>
    </w:p>
    <w:p w14:paraId="4E673D92" w14:textId="77777777" w:rsidR="00D967C9" w:rsidRDefault="00192239" w:rsidP="00192239">
      <w:pPr>
        <w:pStyle w:val="LITlitera"/>
      </w:pPr>
      <w:r w:rsidRPr="00192239">
        <w:t>a)</w:t>
      </w:r>
      <w:r w:rsidRPr="00192239">
        <w:tab/>
        <w:t>w</w:t>
      </w:r>
      <w:r w:rsidR="0063235E">
        <w:t xml:space="preserve"> ust. </w:t>
      </w:r>
      <w:r w:rsidR="0063235E" w:rsidRPr="00192239">
        <w:t>2</w:t>
      </w:r>
      <w:r w:rsidR="00D967C9">
        <w:t>:</w:t>
      </w:r>
    </w:p>
    <w:p w14:paraId="73004642" w14:textId="33FEA092" w:rsidR="008F467E" w:rsidRDefault="0063235E" w:rsidP="008B75D8">
      <w:pPr>
        <w:pStyle w:val="TIRtiret"/>
      </w:pPr>
      <w:r>
        <w:t xml:space="preserve"> </w:t>
      </w:r>
      <w:r w:rsidR="008B75D8" w:rsidRPr="008B75D8">
        <w:t>–</w:t>
      </w:r>
      <w:r w:rsidR="008B75D8">
        <w:tab/>
      </w:r>
      <w:r>
        <w:t>pkt </w:t>
      </w:r>
      <w:r w:rsidR="00001908">
        <w:t>1 </w:t>
      </w:r>
      <w:r w:rsidR="008F467E">
        <w:t>otrzymuje brzmienie:</w:t>
      </w:r>
    </w:p>
    <w:p w14:paraId="6C944C2F" w14:textId="4A62C8F8" w:rsidR="008F467E" w:rsidRDefault="008F467E" w:rsidP="008B75D8">
      <w:pPr>
        <w:pStyle w:val="ZTIRPKTzmpkttiret"/>
      </w:pPr>
      <w:r w:rsidRPr="008F467E">
        <w:t>„</w:t>
      </w:r>
      <w:r>
        <w:t>1)</w:t>
      </w:r>
      <w:r>
        <w:tab/>
        <w:t>projekt zagospodarowania działki lub terenu oraz projekt architektoniczno</w:t>
      </w:r>
      <w:r w:rsidR="00001908">
        <w:softHyphen/>
      </w:r>
      <w:r w:rsidR="0063235E">
        <w:softHyphen/>
      </w:r>
      <w:r w:rsidR="0063235E">
        <w:noBreakHyphen/>
      </w:r>
      <w:r>
        <w:t>budowlany</w:t>
      </w:r>
      <w:r w:rsidR="00001908">
        <w:t xml:space="preserve"> w </w:t>
      </w:r>
      <w:r>
        <w:t xml:space="preserve">postaci elektronicznej </w:t>
      </w:r>
      <w:r w:rsidRPr="008F467E">
        <w:t>wraz</w:t>
      </w:r>
      <w:r w:rsidR="00001908" w:rsidRPr="008F467E">
        <w:t xml:space="preserve"> z</w:t>
      </w:r>
      <w:r w:rsidR="00001908">
        <w:t> </w:t>
      </w:r>
      <w:r w:rsidRPr="008F467E">
        <w:t>opiniami, uzgodnieniami, pozwoleniami</w:t>
      </w:r>
      <w:r w:rsidR="00001908" w:rsidRPr="008F467E">
        <w:t xml:space="preserve"> i</w:t>
      </w:r>
      <w:r w:rsidR="00001908">
        <w:t> </w:t>
      </w:r>
      <w:r w:rsidRPr="008F467E">
        <w:t>innymi dokumentami, których obowiązek dołączenia wynika</w:t>
      </w:r>
      <w:r w:rsidR="00001908" w:rsidRPr="008F467E">
        <w:t xml:space="preserve"> z</w:t>
      </w:r>
      <w:r w:rsidR="00001908">
        <w:t> </w:t>
      </w:r>
      <w:r w:rsidRPr="008F467E">
        <w:t>przepisów odrębnych ustaw, lub kopiami tych opinii, uzgodnień, pozwoleń</w:t>
      </w:r>
      <w:r w:rsidR="00001908" w:rsidRPr="008F467E">
        <w:t xml:space="preserve"> i</w:t>
      </w:r>
      <w:r w:rsidR="00001908">
        <w:t> </w:t>
      </w:r>
      <w:r w:rsidRPr="008F467E">
        <w:t>innych dokumentów;</w:t>
      </w:r>
      <w:r w:rsidRPr="00EE04D8">
        <w:t>”</w:t>
      </w:r>
      <w:r>
        <w:t>,</w:t>
      </w:r>
    </w:p>
    <w:p w14:paraId="4AC4BA52" w14:textId="5694F634" w:rsidR="008B75D8" w:rsidRPr="008F467E" w:rsidRDefault="008B75D8" w:rsidP="008859A1">
      <w:pPr>
        <w:pStyle w:val="TIRtiret"/>
      </w:pPr>
      <w:r w:rsidRPr="008B75D8">
        <w:t>–</w:t>
      </w:r>
      <w:r w:rsidRPr="008B75D8">
        <w:tab/>
      </w:r>
      <w:r>
        <w:t>uchyla się pkt 10,</w:t>
      </w:r>
    </w:p>
    <w:p w14:paraId="103B8ACF" w14:textId="77777777" w:rsidR="00192239" w:rsidRPr="00192239" w:rsidRDefault="00AC30FD" w:rsidP="00192239">
      <w:pPr>
        <w:pStyle w:val="LITlitera"/>
      </w:pPr>
      <w:r>
        <w:t>b</w:t>
      </w:r>
      <w:r w:rsidR="00192239">
        <w:t>)</w:t>
      </w:r>
      <w:r w:rsidR="00192239">
        <w:tab/>
      </w:r>
      <w:r w:rsidR="00192239" w:rsidRPr="00192239">
        <w:t>po</w:t>
      </w:r>
      <w:r w:rsidR="0063235E">
        <w:t xml:space="preserve"> ust. </w:t>
      </w:r>
      <w:r w:rsidR="00192239" w:rsidRPr="00192239">
        <w:t>2b dodaje się</w:t>
      </w:r>
      <w:r w:rsidR="0063235E">
        <w:t xml:space="preserve"> ust. </w:t>
      </w:r>
      <w:r w:rsidR="00192239" w:rsidRPr="00192239">
        <w:t>2ba</w:t>
      </w:r>
      <w:r w:rsidR="002C7DDB" w:rsidRPr="00192239">
        <w:t xml:space="preserve"> w</w:t>
      </w:r>
      <w:r w:rsidR="002C7DDB">
        <w:t> </w:t>
      </w:r>
      <w:r w:rsidR="00192239" w:rsidRPr="00192239">
        <w:t>brzmieniu:</w:t>
      </w:r>
    </w:p>
    <w:p w14:paraId="5748D1AF" w14:textId="0CE86920" w:rsidR="00192239" w:rsidRPr="00192239" w:rsidRDefault="00192239" w:rsidP="00192239">
      <w:pPr>
        <w:pStyle w:val="ZLITUSTzmustliter"/>
      </w:pPr>
      <w:r w:rsidRPr="00192239">
        <w:t>„2ba.</w:t>
      </w:r>
      <w:r w:rsidR="002C7DDB" w:rsidRPr="00192239">
        <w:t xml:space="preserve"> W</w:t>
      </w:r>
      <w:r w:rsidR="002C7DDB">
        <w:t> </w:t>
      </w:r>
      <w:r w:rsidRPr="00192239">
        <w:t>przypadkach,</w:t>
      </w:r>
      <w:r w:rsidR="002C7DDB" w:rsidRPr="00192239">
        <w:t xml:space="preserve"> o</w:t>
      </w:r>
      <w:r w:rsidR="002C7DDB">
        <w:t> </w:t>
      </w:r>
      <w:r w:rsidRPr="00192239">
        <w:t>których mowa</w:t>
      </w:r>
      <w:r w:rsidR="0063235E" w:rsidRPr="00192239">
        <w:t xml:space="preserve"> w</w:t>
      </w:r>
      <w:r w:rsidR="0063235E">
        <w:t> ust. </w:t>
      </w:r>
      <w:r w:rsidR="0063235E" w:rsidRPr="00192239">
        <w:t>2</w:t>
      </w:r>
      <w:r w:rsidR="0063235E">
        <w:t xml:space="preserve"> pkt </w:t>
      </w:r>
      <w:r w:rsidRPr="00192239">
        <w:t>1, zamiast projekt</w:t>
      </w:r>
      <w:r w:rsidR="0071599A">
        <w:t>u</w:t>
      </w:r>
      <w:r w:rsidRPr="00192239">
        <w:t xml:space="preserve"> zagospodarowania działki lub terenu oraz projekt</w:t>
      </w:r>
      <w:r w:rsidR="0071599A">
        <w:t>u</w:t>
      </w:r>
      <w:r w:rsidRPr="00192239">
        <w:t xml:space="preserve"> architektoniczno</w:t>
      </w:r>
      <w:r w:rsidR="00001908">
        <w:softHyphen/>
      </w:r>
      <w:r w:rsidR="0063235E">
        <w:softHyphen/>
      </w:r>
      <w:r w:rsidR="0063235E">
        <w:noBreakHyphen/>
      </w:r>
      <w:r w:rsidRPr="00192239">
        <w:t>budowlan</w:t>
      </w:r>
      <w:r w:rsidR="0071599A">
        <w:t>ego</w:t>
      </w:r>
      <w:r w:rsidRPr="00192239">
        <w:t xml:space="preserve"> inwestor może załączyć informację zawierającą indywidualne </w:t>
      </w:r>
      <w:r w:rsidR="00AF2C5E">
        <w:t>identyfikator</w:t>
      </w:r>
      <w:r w:rsidR="00E741BD">
        <w:t>y</w:t>
      </w:r>
      <w:r w:rsidR="00AF2C5E" w:rsidRPr="00192239">
        <w:t xml:space="preserve"> </w:t>
      </w:r>
      <w:r w:rsidRPr="00192239">
        <w:t xml:space="preserve">projektów, jeżeli zostały </w:t>
      </w:r>
      <w:r w:rsidR="0071599A">
        <w:t xml:space="preserve">one </w:t>
      </w:r>
      <w:r w:rsidRPr="00192239">
        <w:t>zamieszczone</w:t>
      </w:r>
      <w:r w:rsidR="002C7DDB" w:rsidRPr="00192239">
        <w:t xml:space="preserve"> w</w:t>
      </w:r>
      <w:r w:rsidR="002C7DDB">
        <w:t> </w:t>
      </w:r>
      <w:r w:rsidRPr="00192239">
        <w:t>Bazie Projektów Budowlanych</w:t>
      </w:r>
      <w:r w:rsidR="002E74D0" w:rsidRPr="00192239">
        <w:t>.”</w:t>
      </w:r>
      <w:r w:rsidR="002E74D0">
        <w:t>,</w:t>
      </w:r>
    </w:p>
    <w:p w14:paraId="1FA1000A" w14:textId="77777777" w:rsidR="001948DB" w:rsidRDefault="00AC30FD" w:rsidP="001948DB">
      <w:pPr>
        <w:pStyle w:val="LITlitera"/>
      </w:pPr>
      <w:r>
        <w:t>c</w:t>
      </w:r>
      <w:r w:rsidR="00192239" w:rsidRPr="00192239">
        <w:t>)</w:t>
      </w:r>
      <w:r w:rsidR="00192239" w:rsidRPr="00192239">
        <w:tab/>
      </w:r>
      <w:r w:rsidR="00C371F5">
        <w:t>ust. </w:t>
      </w:r>
      <w:r w:rsidRPr="00AC30FD">
        <w:t xml:space="preserve">2c </w:t>
      </w:r>
      <w:r w:rsidR="001948DB">
        <w:t>otrzymuje brzmienie:</w:t>
      </w:r>
    </w:p>
    <w:p w14:paraId="7E8B54D3" w14:textId="6913F653" w:rsidR="001948DB" w:rsidRPr="001948DB" w:rsidRDefault="001948DB" w:rsidP="001948DB">
      <w:pPr>
        <w:pStyle w:val="ZLITUSTzmustliter"/>
      </w:pPr>
      <w:r w:rsidRPr="001948DB">
        <w:t>„</w:t>
      </w:r>
      <w:r>
        <w:t>2c</w:t>
      </w:r>
      <w:r w:rsidRPr="001948DB">
        <w:t xml:space="preserve">. </w:t>
      </w:r>
      <w:r>
        <w:t>Wniosek</w:t>
      </w:r>
      <w:r w:rsidR="00CD4D9E">
        <w:t xml:space="preserve"> o </w:t>
      </w:r>
      <w:r>
        <w:t>pozwolenie na budowę składa</w:t>
      </w:r>
      <w:r w:rsidRPr="001948DB">
        <w:t xml:space="preserve"> się</w:t>
      </w:r>
      <w:r w:rsidR="00CD4D9E" w:rsidRPr="001948DB">
        <w:t xml:space="preserve"> w</w:t>
      </w:r>
      <w:r w:rsidR="00CD4D9E">
        <w:t> </w:t>
      </w:r>
      <w:r w:rsidRPr="001948DB">
        <w:t>formie dokumentu elektronicznego za pośrednictwem portalu e</w:t>
      </w:r>
      <w:r w:rsidR="00CD4D9E">
        <w:softHyphen/>
      </w:r>
      <w:r w:rsidR="00CD4D9E">
        <w:softHyphen/>
      </w:r>
      <w:r w:rsidR="001D68EF">
        <w:softHyphen/>
      </w:r>
      <w:r w:rsidR="00001908">
        <w:softHyphen/>
      </w:r>
      <w:r w:rsidR="0063235E">
        <w:softHyphen/>
      </w:r>
      <w:r w:rsidR="0063235E">
        <w:noBreakHyphen/>
      </w:r>
      <w:r w:rsidRPr="001948DB">
        <w:t>Budownictwo.”,</w:t>
      </w:r>
    </w:p>
    <w:p w14:paraId="424210A6" w14:textId="77777777" w:rsidR="001948DB" w:rsidRPr="001948DB" w:rsidRDefault="001948DB" w:rsidP="001948DB">
      <w:pPr>
        <w:pStyle w:val="LITlitera"/>
      </w:pPr>
      <w:r w:rsidRPr="001948DB">
        <w:t>d)</w:t>
      </w:r>
      <w:r w:rsidRPr="001948DB">
        <w:tab/>
        <w:t>uchyla się</w:t>
      </w:r>
      <w:r w:rsidR="0063235E">
        <w:t xml:space="preserve"> ust. </w:t>
      </w:r>
      <w:r>
        <w:t>2d,</w:t>
      </w:r>
    </w:p>
    <w:p w14:paraId="7B857CA7" w14:textId="77777777" w:rsidR="001948DB" w:rsidRPr="001948DB" w:rsidRDefault="001948DB" w:rsidP="001948DB">
      <w:pPr>
        <w:pStyle w:val="LITlitera"/>
      </w:pPr>
      <w:r w:rsidRPr="001948DB">
        <w:t>e)</w:t>
      </w:r>
      <w:r w:rsidRPr="001948DB">
        <w:tab/>
        <w:t xml:space="preserve">ust. </w:t>
      </w:r>
      <w:r>
        <w:t>2e</w:t>
      </w:r>
      <w:r w:rsidRPr="001948DB">
        <w:t xml:space="preserve"> otrzymuje brzmienie:</w:t>
      </w:r>
    </w:p>
    <w:p w14:paraId="4B0C1664" w14:textId="71752F7B" w:rsidR="001948DB" w:rsidRDefault="001948DB" w:rsidP="00AE5BFF">
      <w:pPr>
        <w:pStyle w:val="ZLITUSTzmustliter"/>
      </w:pPr>
      <w:r w:rsidRPr="001948DB">
        <w:t>„</w:t>
      </w:r>
      <w:r>
        <w:t>2e</w:t>
      </w:r>
      <w:r w:rsidRPr="001948DB">
        <w:t xml:space="preserve">. Formularz </w:t>
      </w:r>
      <w:r w:rsidR="00AE5BFF">
        <w:t>wniosku</w:t>
      </w:r>
      <w:r w:rsidRPr="001948DB">
        <w:t>,</w:t>
      </w:r>
      <w:r w:rsidR="00CD4D9E" w:rsidRPr="001948DB">
        <w:t xml:space="preserve"> o</w:t>
      </w:r>
      <w:r w:rsidR="00CD4D9E">
        <w:t> </w:t>
      </w:r>
      <w:r w:rsidR="00AE5BFF" w:rsidRPr="001948DB">
        <w:t>któ</w:t>
      </w:r>
      <w:r w:rsidR="00AE5BFF">
        <w:t>rym</w:t>
      </w:r>
      <w:r w:rsidR="00AE5BFF" w:rsidRPr="001948DB">
        <w:t xml:space="preserve"> </w:t>
      </w:r>
      <w:r w:rsidRPr="001948DB">
        <w:t>mowa</w:t>
      </w:r>
      <w:r w:rsidR="0063235E" w:rsidRPr="001948DB">
        <w:t xml:space="preserve"> w</w:t>
      </w:r>
      <w:r w:rsidR="0063235E">
        <w:t> ust. </w:t>
      </w:r>
      <w:r w:rsidR="00AE5BFF">
        <w:t>2c</w:t>
      </w:r>
      <w:r w:rsidRPr="001948DB">
        <w:t xml:space="preserve">, jest udostępniany </w:t>
      </w:r>
      <w:r w:rsidR="00684616">
        <w:t>w</w:t>
      </w:r>
      <w:r w:rsidRPr="001948DB">
        <w:t xml:space="preserve"> portalu e</w:t>
      </w:r>
      <w:r w:rsidR="00CD4D9E">
        <w:softHyphen/>
      </w:r>
      <w:r w:rsidR="00CD4D9E">
        <w:softHyphen/>
      </w:r>
      <w:r w:rsidR="001D68EF">
        <w:softHyphen/>
      </w:r>
      <w:r w:rsidR="00001908">
        <w:softHyphen/>
      </w:r>
      <w:r w:rsidR="0063235E">
        <w:softHyphen/>
      </w:r>
      <w:r w:rsidR="0063235E">
        <w:noBreakHyphen/>
      </w:r>
      <w:r w:rsidRPr="001948DB">
        <w:t>Budownictwo.”;</w:t>
      </w:r>
    </w:p>
    <w:p w14:paraId="29C3E0C2" w14:textId="6A74170F" w:rsidR="00831820" w:rsidRDefault="001D729F" w:rsidP="00831820">
      <w:pPr>
        <w:pStyle w:val="PKTpunkt"/>
      </w:pPr>
      <w:r>
        <w:t>17</w:t>
      </w:r>
      <w:r w:rsidR="00985885" w:rsidRPr="006B4C97">
        <w:t>)</w:t>
      </w:r>
      <w:r w:rsidR="00985885" w:rsidRPr="006B4C97">
        <w:tab/>
      </w:r>
      <w:r w:rsidR="008D09DB" w:rsidRPr="006B4C97">
        <w:t>w</w:t>
      </w:r>
      <w:r w:rsidR="0063235E">
        <w:t xml:space="preserve"> art. </w:t>
      </w:r>
      <w:r w:rsidR="008D09DB" w:rsidRPr="006B4C97">
        <w:t>3</w:t>
      </w:r>
      <w:r w:rsidR="006C2718" w:rsidRPr="006B4C97">
        <w:t>4</w:t>
      </w:r>
      <w:r w:rsidR="008D09DB" w:rsidRPr="006B4C97">
        <w:t>:</w:t>
      </w:r>
    </w:p>
    <w:p w14:paraId="32479A82" w14:textId="6413629E" w:rsidR="008F467E" w:rsidRDefault="008049DC" w:rsidP="003C4013">
      <w:pPr>
        <w:pStyle w:val="LITlitera"/>
      </w:pPr>
      <w:r>
        <w:t>a</w:t>
      </w:r>
      <w:r w:rsidR="003C4013" w:rsidRPr="006B4C97">
        <w:t>)</w:t>
      </w:r>
      <w:r w:rsidR="003C4013" w:rsidRPr="006B4C97">
        <w:tab/>
      </w:r>
      <w:r w:rsidR="001D68EF">
        <w:t>ust. </w:t>
      </w:r>
      <w:r w:rsidR="00F65743" w:rsidRPr="00F65743">
        <w:t xml:space="preserve">3f </w:t>
      </w:r>
      <w:r w:rsidR="008F467E">
        <w:t>otrzymuje brzmienie:</w:t>
      </w:r>
    </w:p>
    <w:p w14:paraId="7FFF28CA" w14:textId="77777777" w:rsidR="00F65743" w:rsidRDefault="008F467E" w:rsidP="008F467E">
      <w:pPr>
        <w:pStyle w:val="ZLITUSTzmustliter"/>
      </w:pPr>
      <w:r w:rsidRPr="008F467E">
        <w:t>„</w:t>
      </w:r>
      <w:r>
        <w:t xml:space="preserve">3f. </w:t>
      </w:r>
      <w:r w:rsidRPr="008F467E">
        <w:t>Projekt budowlany,</w:t>
      </w:r>
      <w:r w:rsidR="00001908" w:rsidRPr="008F467E">
        <w:t xml:space="preserve"> w</w:t>
      </w:r>
      <w:r w:rsidR="00001908">
        <w:t> </w:t>
      </w:r>
      <w:r w:rsidRPr="008F467E">
        <w:t>tym projekt zagospodarowania działki lub terenu, projekt architektoniczno</w:t>
      </w:r>
      <w:r w:rsidR="00001908">
        <w:softHyphen/>
      </w:r>
      <w:r w:rsidR="0063235E">
        <w:softHyphen/>
      </w:r>
      <w:r w:rsidR="0063235E">
        <w:noBreakHyphen/>
      </w:r>
      <w:r w:rsidRPr="008F467E">
        <w:t>budowlany oraz projekt tech</w:t>
      </w:r>
      <w:r>
        <w:t>niczny, sporządza się</w:t>
      </w:r>
      <w:r w:rsidR="00001908">
        <w:t xml:space="preserve"> w </w:t>
      </w:r>
      <w:r>
        <w:t xml:space="preserve">postaci </w:t>
      </w:r>
      <w:r w:rsidRPr="008F467E">
        <w:t>elektronicznej.”,</w:t>
      </w:r>
    </w:p>
    <w:p w14:paraId="7ACCDD18" w14:textId="56BB273B" w:rsidR="00694199" w:rsidRPr="006B4C97" w:rsidRDefault="008049DC" w:rsidP="003C4013">
      <w:pPr>
        <w:pStyle w:val="LITlitera"/>
      </w:pPr>
      <w:r>
        <w:t>b</w:t>
      </w:r>
      <w:r w:rsidR="00F65743">
        <w:t>)</w:t>
      </w:r>
      <w:r w:rsidR="00F65743">
        <w:tab/>
      </w:r>
      <w:r w:rsidR="00694199" w:rsidRPr="006B4C97">
        <w:t>uchyla się</w:t>
      </w:r>
      <w:r w:rsidR="0063235E">
        <w:t xml:space="preserve"> ust. </w:t>
      </w:r>
      <w:r w:rsidR="00694199" w:rsidRPr="006B4C97">
        <w:t>4</w:t>
      </w:r>
      <w:r w:rsidR="00842CB2" w:rsidRPr="00E83C1B">
        <w:t>–</w:t>
      </w:r>
      <w:r w:rsidR="00694199" w:rsidRPr="006B4C97">
        <w:t>5c,</w:t>
      </w:r>
    </w:p>
    <w:p w14:paraId="204ACA8C" w14:textId="64DCE87C" w:rsidR="00F65743" w:rsidRPr="006B4C97" w:rsidRDefault="008049DC" w:rsidP="003C4013">
      <w:pPr>
        <w:pStyle w:val="LITlitera"/>
      </w:pPr>
      <w:r>
        <w:t>c</w:t>
      </w:r>
      <w:r w:rsidR="00694199" w:rsidRPr="006B4C97">
        <w:t>)</w:t>
      </w:r>
      <w:r w:rsidR="00694199" w:rsidRPr="006B4C97">
        <w:tab/>
        <w:t>uchyla się</w:t>
      </w:r>
      <w:r w:rsidR="0063235E">
        <w:t xml:space="preserve"> ust. </w:t>
      </w:r>
      <w:r w:rsidR="0063235E" w:rsidRPr="006B4C97">
        <w:t>7</w:t>
      </w:r>
      <w:r w:rsidR="0063235E">
        <w:t xml:space="preserve"> i </w:t>
      </w:r>
      <w:r w:rsidR="00694199" w:rsidRPr="006B4C97">
        <w:t>8;</w:t>
      </w:r>
    </w:p>
    <w:p w14:paraId="704914D4" w14:textId="072869E1" w:rsidR="008B5561" w:rsidRPr="006B4C97" w:rsidRDefault="001D729F" w:rsidP="0058713F">
      <w:pPr>
        <w:pStyle w:val="PKTpunkt"/>
      </w:pPr>
      <w:r>
        <w:lastRenderedPageBreak/>
        <w:t>18</w:t>
      </w:r>
      <w:r w:rsidR="008D09DB" w:rsidRPr="006B4C97">
        <w:t>)</w:t>
      </w:r>
      <w:r w:rsidR="008D09DB" w:rsidRPr="006B4C97">
        <w:tab/>
      </w:r>
      <w:r w:rsidR="00D76E94" w:rsidRPr="006B4C97">
        <w:t>w</w:t>
      </w:r>
      <w:r w:rsidR="0063235E">
        <w:t xml:space="preserve"> art. </w:t>
      </w:r>
      <w:r w:rsidR="00D76E94" w:rsidRPr="006B4C97">
        <w:t>35</w:t>
      </w:r>
      <w:r w:rsidR="008B5561" w:rsidRPr="006B4C97">
        <w:t>:</w:t>
      </w:r>
    </w:p>
    <w:p w14:paraId="3EB0FD28" w14:textId="77777777" w:rsidR="0030265E" w:rsidRPr="006B4C97" w:rsidRDefault="00694199" w:rsidP="00694199">
      <w:pPr>
        <w:pStyle w:val="LITlitera"/>
      </w:pPr>
      <w:r w:rsidRPr="006B4C97">
        <w:t>a)</w:t>
      </w:r>
      <w:r w:rsidRPr="006B4C97">
        <w:tab/>
        <w:t>w</w:t>
      </w:r>
      <w:r w:rsidR="0063235E">
        <w:t xml:space="preserve"> ust. </w:t>
      </w:r>
      <w:r w:rsidRPr="006B4C97">
        <w:t>1</w:t>
      </w:r>
      <w:r w:rsidR="0030265E" w:rsidRPr="006B4C97">
        <w:t>:</w:t>
      </w:r>
    </w:p>
    <w:p w14:paraId="26ECAFFD" w14:textId="77777777" w:rsidR="0030265E" w:rsidRPr="006B4C97" w:rsidRDefault="002C7DDB" w:rsidP="0030265E">
      <w:pPr>
        <w:pStyle w:val="TIRtiret"/>
      </w:pPr>
      <w:r>
        <w:softHyphen/>
      </w:r>
      <w:r w:rsidR="00C22FCE">
        <w:softHyphen/>
      </w:r>
      <w:r w:rsidR="00481604">
        <w:softHyphen/>
      </w:r>
      <w:r w:rsidR="00087297">
        <w:softHyphen/>
      </w:r>
      <w:r w:rsidR="0008477B">
        <w:softHyphen/>
      </w:r>
      <w:r w:rsidR="001101E1">
        <w:softHyphen/>
      </w:r>
      <w:r w:rsidR="001D764B">
        <w:softHyphen/>
      </w:r>
      <w:r w:rsidR="00777E27">
        <w:softHyphen/>
      </w:r>
      <w:r w:rsidR="00777E27">
        <w:softHyphen/>
      </w:r>
      <w:r w:rsidR="00C371F5">
        <w:softHyphen/>
      </w:r>
      <w:r w:rsidR="00CD4D9E">
        <w:softHyphen/>
      </w:r>
      <w:r w:rsidR="00CD4D9E">
        <w:softHyphen/>
      </w:r>
      <w:r w:rsidR="001D68EF">
        <w:softHyphen/>
      </w:r>
      <w:r w:rsidR="00F236C2">
        <w:t>–</w:t>
      </w:r>
      <w:r w:rsidR="00F236C2">
        <w:tab/>
      </w:r>
      <w:r w:rsidR="0030265E" w:rsidRPr="006B4C97">
        <w:t xml:space="preserve">we wprowadzeniu do wyliczenia skreśla się wyrazy </w:t>
      </w:r>
      <w:bookmarkStart w:id="29" w:name="_Hlk95203345"/>
      <w:r w:rsidR="00E2298E" w:rsidRPr="006B4C97">
        <w:t>„</w:t>
      </w:r>
      <w:bookmarkEnd w:id="29"/>
      <w:r w:rsidR="0030265E" w:rsidRPr="006B4C97">
        <w:t xml:space="preserve">lub odrębnej decyzji </w:t>
      </w:r>
      <w:r w:rsidR="00DC7C8C" w:rsidRPr="006B4C97">
        <w:t>o</w:t>
      </w:r>
      <w:r w:rsidR="00DC7C8C">
        <w:t> </w:t>
      </w:r>
      <w:r w:rsidR="0030265E" w:rsidRPr="006B4C97">
        <w:t>zatwierdzeniu projektu zagospodarowania działki lub terenu oraz projektu architektoniczno</w:t>
      </w:r>
      <w:r w:rsidR="00001908">
        <w:softHyphen/>
      </w:r>
      <w:r w:rsidR="0063235E">
        <w:softHyphen/>
      </w:r>
      <w:r w:rsidR="0063235E">
        <w:noBreakHyphen/>
      </w:r>
      <w:r w:rsidR="0030265E" w:rsidRPr="006B4C97">
        <w:t>budowlanego</w:t>
      </w:r>
      <w:bookmarkStart w:id="30" w:name="_Hlk95203358"/>
      <w:r w:rsidR="00E2298E" w:rsidRPr="006B4C97">
        <w:t>”</w:t>
      </w:r>
      <w:bookmarkEnd w:id="30"/>
      <w:r w:rsidR="0030265E" w:rsidRPr="006B4C97">
        <w:t>,</w:t>
      </w:r>
    </w:p>
    <w:p w14:paraId="6128492F" w14:textId="77777777" w:rsidR="00694199" w:rsidRPr="006B4C97" w:rsidRDefault="002C7DDB" w:rsidP="00F96DA3">
      <w:pPr>
        <w:pStyle w:val="TIRtiret"/>
      </w:pPr>
      <w:r>
        <w:softHyphen/>
      </w:r>
      <w:r w:rsidR="00C22FCE">
        <w:softHyphen/>
      </w:r>
      <w:r w:rsidR="00481604">
        <w:softHyphen/>
      </w:r>
      <w:r w:rsidR="00087297">
        <w:softHyphen/>
      </w:r>
      <w:r w:rsidR="0008477B">
        <w:softHyphen/>
      </w:r>
      <w:r w:rsidR="001101E1">
        <w:softHyphen/>
      </w:r>
      <w:r w:rsidR="001D764B">
        <w:softHyphen/>
      </w:r>
      <w:r w:rsidR="00777E27">
        <w:softHyphen/>
      </w:r>
      <w:r w:rsidR="00777E27">
        <w:softHyphen/>
      </w:r>
      <w:r w:rsidR="00C371F5">
        <w:softHyphen/>
      </w:r>
      <w:r w:rsidR="00CD4D9E">
        <w:softHyphen/>
      </w:r>
      <w:r w:rsidR="00CD4D9E">
        <w:softHyphen/>
      </w:r>
      <w:r w:rsidR="001D68EF">
        <w:softHyphen/>
      </w:r>
      <w:r w:rsidR="00F236C2">
        <w:t>–</w:t>
      </w:r>
      <w:r w:rsidR="00F236C2">
        <w:tab/>
      </w:r>
      <w:r w:rsidR="00694199" w:rsidRPr="006B4C97">
        <w:t>w</w:t>
      </w:r>
      <w:r w:rsidR="0063235E">
        <w:t xml:space="preserve"> pkt </w:t>
      </w:r>
      <w:r w:rsidRPr="006B4C97">
        <w:t>2</w:t>
      </w:r>
      <w:r>
        <w:t> </w:t>
      </w:r>
      <w:r w:rsidR="00694199" w:rsidRPr="006B4C97">
        <w:t xml:space="preserve">skreśla się wyrazy </w:t>
      </w:r>
      <w:r w:rsidR="00E2298E" w:rsidRPr="006B4C97">
        <w:t>„</w:t>
      </w:r>
      <w:r w:rsidR="00694199" w:rsidRPr="006B4C97">
        <w:t>,</w:t>
      </w:r>
      <w:r w:rsidRPr="006B4C97">
        <w:t xml:space="preserve"> w</w:t>
      </w:r>
      <w:r>
        <w:t> </w:t>
      </w:r>
      <w:r w:rsidR="00694199" w:rsidRPr="006B4C97">
        <w:t>tym techniczno</w:t>
      </w:r>
      <w:r w:rsidR="00001908">
        <w:softHyphen/>
      </w:r>
      <w:r w:rsidR="0063235E">
        <w:softHyphen/>
      </w:r>
      <w:r w:rsidR="0063235E">
        <w:noBreakHyphen/>
      </w:r>
      <w:r w:rsidR="00694199" w:rsidRPr="006B4C97">
        <w:t>budowlanymi</w:t>
      </w:r>
      <w:r w:rsidR="00E2298E" w:rsidRPr="006B4C97">
        <w:t>”</w:t>
      </w:r>
      <w:r w:rsidR="00694199" w:rsidRPr="006B4C97">
        <w:t>,</w:t>
      </w:r>
    </w:p>
    <w:p w14:paraId="618C8CD4" w14:textId="77777777" w:rsidR="00694199" w:rsidRPr="006B4C97" w:rsidRDefault="00694199" w:rsidP="00694199">
      <w:pPr>
        <w:pStyle w:val="LITlitera"/>
      </w:pPr>
      <w:r w:rsidRPr="006B4C97">
        <w:t>b)</w:t>
      </w:r>
      <w:r w:rsidRPr="006B4C97">
        <w:tab/>
        <w:t>po</w:t>
      </w:r>
      <w:r w:rsidR="0063235E">
        <w:t xml:space="preserve"> ust. </w:t>
      </w:r>
      <w:r w:rsidR="002C7DDB" w:rsidRPr="006B4C97">
        <w:t>1</w:t>
      </w:r>
      <w:r w:rsidR="002C7DDB">
        <w:t> </w:t>
      </w:r>
      <w:r w:rsidRPr="006B4C97">
        <w:t>dodaje się</w:t>
      </w:r>
      <w:r w:rsidR="0063235E">
        <w:t xml:space="preserve"> ust. </w:t>
      </w:r>
      <w:r w:rsidRPr="006B4C97">
        <w:t>1a</w:t>
      </w:r>
      <w:r w:rsidR="002C7DDB" w:rsidRPr="006B4C97">
        <w:t xml:space="preserve"> w</w:t>
      </w:r>
      <w:r w:rsidR="002C7DDB">
        <w:t> </w:t>
      </w:r>
      <w:r w:rsidRPr="006B4C97">
        <w:t>brzmieniu:</w:t>
      </w:r>
    </w:p>
    <w:p w14:paraId="68038B69" w14:textId="77777777" w:rsidR="00694199" w:rsidRPr="006B4C97" w:rsidRDefault="00E2298E" w:rsidP="00694199">
      <w:pPr>
        <w:pStyle w:val="ZLITUSTzmustliter"/>
      </w:pPr>
      <w:r w:rsidRPr="006B4C97">
        <w:t>„</w:t>
      </w:r>
      <w:r w:rsidR="00694199" w:rsidRPr="006B4C97">
        <w:t>1a. Organ administracji architektoniczno</w:t>
      </w:r>
      <w:r w:rsidR="00001908">
        <w:softHyphen/>
      </w:r>
      <w:r w:rsidR="0063235E">
        <w:softHyphen/>
      </w:r>
      <w:r w:rsidR="0063235E">
        <w:noBreakHyphen/>
      </w:r>
      <w:r w:rsidR="00694199" w:rsidRPr="006B4C97">
        <w:t>budowlanej nie sprawdza zgodności projektu zagospodarowania działki lub terenu</w:t>
      </w:r>
      <w:r w:rsidR="002C7DDB" w:rsidRPr="006B4C97">
        <w:t xml:space="preserve"> z</w:t>
      </w:r>
      <w:r w:rsidR="002C7DDB">
        <w:t> </w:t>
      </w:r>
      <w:r w:rsidR="00694199" w:rsidRPr="006B4C97">
        <w:t>przepisami techniczno</w:t>
      </w:r>
      <w:r w:rsidR="00001908">
        <w:softHyphen/>
      </w:r>
      <w:r w:rsidR="0063235E">
        <w:softHyphen/>
      </w:r>
      <w:r w:rsidR="0063235E">
        <w:noBreakHyphen/>
      </w:r>
      <w:r w:rsidR="00694199" w:rsidRPr="006B4C97">
        <w:t>budowlanymi.</w:t>
      </w:r>
      <w:r w:rsidRPr="006B4C97">
        <w:t>”</w:t>
      </w:r>
      <w:r w:rsidR="00694199" w:rsidRPr="006B4C97">
        <w:t>,</w:t>
      </w:r>
    </w:p>
    <w:p w14:paraId="6B0838A6" w14:textId="1874FA32" w:rsidR="0030265E" w:rsidRPr="006B4C97" w:rsidRDefault="0030265E" w:rsidP="0030265E">
      <w:pPr>
        <w:pStyle w:val="LITlitera"/>
      </w:pPr>
      <w:r w:rsidRPr="006B4C97">
        <w:t>c)</w:t>
      </w:r>
      <w:r w:rsidRPr="006B4C97">
        <w:tab/>
        <w:t>w</w:t>
      </w:r>
      <w:r w:rsidR="0063235E">
        <w:t xml:space="preserve"> ust. </w:t>
      </w:r>
      <w:r w:rsidR="002C7DDB" w:rsidRPr="006B4C97">
        <w:t>5</w:t>
      </w:r>
      <w:r w:rsidR="002C7DDB">
        <w:t> </w:t>
      </w:r>
      <w:r w:rsidRPr="006B4C97">
        <w:t xml:space="preserve">skreśla się wyrazy </w:t>
      </w:r>
      <w:r w:rsidR="00E2298E" w:rsidRPr="006B4C97">
        <w:t>„</w:t>
      </w:r>
      <w:r w:rsidRPr="006B4C97">
        <w:t>zatwierdzenia projektu zagospodarowania działki lub terenu oraz projektu architektoniczno</w:t>
      </w:r>
      <w:r w:rsidR="0063235E">
        <w:noBreakHyphen/>
      </w:r>
      <w:r w:rsidRPr="006B4C97">
        <w:t>budowlanego i</w:t>
      </w:r>
      <w:r w:rsidR="00E2298E" w:rsidRPr="006B4C97">
        <w:t>”</w:t>
      </w:r>
      <w:r w:rsidRPr="006B4C97">
        <w:t>,</w:t>
      </w:r>
    </w:p>
    <w:p w14:paraId="35721BA9" w14:textId="77777777" w:rsidR="00D76E94" w:rsidRPr="006B4C97" w:rsidRDefault="0030265E" w:rsidP="00F96DA3">
      <w:pPr>
        <w:pStyle w:val="LITlitera"/>
      </w:pPr>
      <w:r w:rsidRPr="006B4C97">
        <w:t>d)</w:t>
      </w:r>
      <w:r w:rsidRPr="006B4C97">
        <w:tab/>
      </w:r>
      <w:r w:rsidR="00D76E94" w:rsidRPr="006B4C97">
        <w:t>w</w:t>
      </w:r>
      <w:r w:rsidR="0063235E">
        <w:t xml:space="preserve"> ust. </w:t>
      </w:r>
      <w:r w:rsidR="00D76E94" w:rsidRPr="006B4C97">
        <w:t>6:</w:t>
      </w:r>
    </w:p>
    <w:p w14:paraId="759BF6D6" w14:textId="77777777" w:rsidR="00D76E94" w:rsidRPr="006B4C97" w:rsidRDefault="005464C2" w:rsidP="00F96DA3">
      <w:pPr>
        <w:pStyle w:val="TIRtiret"/>
      </w:pPr>
      <w:r>
        <w:t>–</w:t>
      </w:r>
      <w:r w:rsidR="0030265E" w:rsidRPr="006B4C97">
        <w:tab/>
      </w:r>
      <w:r w:rsidR="00D76E94" w:rsidRPr="006B4C97">
        <w:t xml:space="preserve">pkt </w:t>
      </w:r>
      <w:r w:rsidR="002C7DDB" w:rsidRPr="006B4C97">
        <w:t>1</w:t>
      </w:r>
      <w:r w:rsidR="002C7DDB">
        <w:t> </w:t>
      </w:r>
      <w:r w:rsidR="00532AC7" w:rsidRPr="006B4C97">
        <w:t>otrzymuje brzmienie:</w:t>
      </w:r>
    </w:p>
    <w:p w14:paraId="7B5964C7" w14:textId="77777777" w:rsidR="00532AC7" w:rsidRPr="006B4C97" w:rsidRDefault="00E2298E" w:rsidP="00F96DA3">
      <w:pPr>
        <w:pStyle w:val="ZTIRPKTzmpkttiret"/>
      </w:pPr>
      <w:bookmarkStart w:id="31" w:name="_Hlk95203393"/>
      <w:r w:rsidRPr="006B4C97">
        <w:t>„</w:t>
      </w:r>
      <w:bookmarkEnd w:id="31"/>
      <w:r w:rsidR="00532AC7" w:rsidRPr="006B4C97">
        <w:t>1)</w:t>
      </w:r>
      <w:r w:rsidR="00532AC7" w:rsidRPr="006B4C97">
        <w:tab/>
        <w:t>w terminie:</w:t>
      </w:r>
    </w:p>
    <w:p w14:paraId="2F7C1C02" w14:textId="77777777" w:rsidR="00532AC7" w:rsidRPr="006B4C97" w:rsidRDefault="00532AC7" w:rsidP="00A70191">
      <w:pPr>
        <w:pStyle w:val="ZTIRLITwPKTzmlitwpkttiret"/>
      </w:pPr>
      <w:r w:rsidRPr="006B4C97">
        <w:t>a)</w:t>
      </w:r>
      <w:r w:rsidRPr="006B4C97">
        <w:tab/>
        <w:t>2</w:t>
      </w:r>
      <w:r w:rsidR="002C7DDB" w:rsidRPr="006B4C97">
        <w:t>1</w:t>
      </w:r>
      <w:r w:rsidR="002C7DDB">
        <w:t> </w:t>
      </w:r>
      <w:r w:rsidRPr="006B4C97">
        <w:t>dni od dnia złożenia wniosku</w:t>
      </w:r>
      <w:r w:rsidR="002C7DDB" w:rsidRPr="006B4C97">
        <w:t xml:space="preserve"> o</w:t>
      </w:r>
      <w:r w:rsidR="002C7DDB">
        <w:t> </w:t>
      </w:r>
      <w:r w:rsidRPr="006B4C97">
        <w:t xml:space="preserve">wydanie takiej decyzji </w:t>
      </w:r>
      <w:r w:rsidR="00842CB2" w:rsidRPr="00E83C1B">
        <w:t>–</w:t>
      </w:r>
      <w:r w:rsidRPr="006B4C97">
        <w:t xml:space="preserve"> jeżeli inwestor jest jedyną stroną postępowania,</w:t>
      </w:r>
    </w:p>
    <w:p w14:paraId="474B39FD" w14:textId="77777777" w:rsidR="00532AC7" w:rsidRPr="006B4C97" w:rsidRDefault="00532AC7" w:rsidP="00A70191">
      <w:pPr>
        <w:pStyle w:val="ZTIRLITwPKTzmlitwpkttiret"/>
      </w:pPr>
      <w:r w:rsidRPr="006B4C97">
        <w:t>b)</w:t>
      </w:r>
      <w:r w:rsidRPr="006B4C97">
        <w:tab/>
        <w:t>4</w:t>
      </w:r>
      <w:r w:rsidR="002C7DDB" w:rsidRPr="006B4C97">
        <w:t>5</w:t>
      </w:r>
      <w:r w:rsidR="002C7DDB">
        <w:t> </w:t>
      </w:r>
      <w:r w:rsidRPr="006B4C97">
        <w:t>dni od dnia złożenia wniosku</w:t>
      </w:r>
      <w:r w:rsidR="002C7DDB" w:rsidRPr="006B4C97">
        <w:t xml:space="preserve"> o</w:t>
      </w:r>
      <w:r w:rsidR="002C7DDB">
        <w:t> </w:t>
      </w:r>
      <w:r w:rsidRPr="006B4C97">
        <w:t xml:space="preserve">wydanie takiej decyzji </w:t>
      </w:r>
      <w:r w:rsidR="00842CB2" w:rsidRPr="00E83C1B">
        <w:t>–</w:t>
      </w:r>
      <w:r w:rsidRPr="006B4C97">
        <w:t xml:space="preserve"> jeżeli inwestor nie jest jedyną stroną postępowania,</w:t>
      </w:r>
      <w:r w:rsidR="00E2298E" w:rsidRPr="006B4C97">
        <w:t>”</w:t>
      </w:r>
      <w:r w:rsidRPr="006B4C97">
        <w:t>,</w:t>
      </w:r>
    </w:p>
    <w:p w14:paraId="2BFC80C5" w14:textId="77777777" w:rsidR="00D76E94" w:rsidRPr="00C7073C" w:rsidRDefault="005464C2" w:rsidP="00566754">
      <w:pPr>
        <w:pStyle w:val="TIRtiret"/>
      </w:pPr>
      <w:r w:rsidRPr="0071599A">
        <w:t>–</w:t>
      </w:r>
      <w:r w:rsidR="00E81B06" w:rsidRPr="00CA55E3">
        <w:tab/>
      </w:r>
      <w:r w:rsidR="00D76E94" w:rsidRPr="00210704">
        <w:t>uchyla się</w:t>
      </w:r>
      <w:r w:rsidR="0063235E">
        <w:t xml:space="preserve"> pkt </w:t>
      </w:r>
      <w:r w:rsidR="00D76E94" w:rsidRPr="00C7073C">
        <w:t>2;</w:t>
      </w:r>
    </w:p>
    <w:p w14:paraId="10E4C196" w14:textId="1B6E4352" w:rsidR="00DD24E8" w:rsidRPr="006B4C97" w:rsidRDefault="001D729F" w:rsidP="0058713F">
      <w:pPr>
        <w:pStyle w:val="PKTpunkt"/>
      </w:pPr>
      <w:r>
        <w:t>19</w:t>
      </w:r>
      <w:r w:rsidR="00D76E94" w:rsidRPr="006B4C97">
        <w:t>)</w:t>
      </w:r>
      <w:r w:rsidR="00D76E94" w:rsidRPr="006B4C97">
        <w:tab/>
      </w:r>
      <w:r w:rsidR="00DD24E8" w:rsidRPr="006B4C97">
        <w:t>w</w:t>
      </w:r>
      <w:r w:rsidR="0063235E">
        <w:t xml:space="preserve"> art. </w:t>
      </w:r>
      <w:r w:rsidR="00DD24E8" w:rsidRPr="006B4C97">
        <w:t>36</w:t>
      </w:r>
      <w:r w:rsidR="00AC33CC">
        <w:t>a</w:t>
      </w:r>
      <w:r w:rsidR="00DD24E8" w:rsidRPr="006B4C97">
        <w:t>:</w:t>
      </w:r>
    </w:p>
    <w:p w14:paraId="32E35DED" w14:textId="6D4F6CF4" w:rsidR="00DD24E8" w:rsidRPr="006B4C97" w:rsidRDefault="00DD24E8" w:rsidP="00DD24E8">
      <w:pPr>
        <w:pStyle w:val="LITlitera"/>
      </w:pPr>
      <w:r w:rsidRPr="006B4C97">
        <w:t>a)</w:t>
      </w:r>
      <w:r w:rsidRPr="006B4C97">
        <w:tab/>
      </w:r>
      <w:r w:rsidR="00CD44B9">
        <w:t>w</w:t>
      </w:r>
      <w:r w:rsidR="0063235E">
        <w:t xml:space="preserve"> ust. </w:t>
      </w:r>
      <w:r w:rsidR="0063235E" w:rsidRPr="006B4C97">
        <w:t>1</w:t>
      </w:r>
      <w:r w:rsidR="0063235E">
        <w:t xml:space="preserve"> i </w:t>
      </w:r>
      <w:r w:rsidR="002C7DDB" w:rsidRPr="006B4C97">
        <w:t>5</w:t>
      </w:r>
      <w:r w:rsidR="002C7DDB">
        <w:t> </w:t>
      </w:r>
      <w:r w:rsidRPr="006B4C97">
        <w:t xml:space="preserve">wyrazy </w:t>
      </w:r>
      <w:r w:rsidR="00E2298E" w:rsidRPr="006B4C97">
        <w:t>„</w:t>
      </w:r>
      <w:r w:rsidRPr="006B4C97">
        <w:t>od zatwierdzonego projektu zagospodarowania działki lub terenu oraz projektu architektoniczno</w:t>
      </w:r>
      <w:r w:rsidR="0063235E">
        <w:noBreakHyphen/>
      </w:r>
      <w:r w:rsidRPr="006B4C97">
        <w:t xml:space="preserve">budowlanego lub innych warunków decyzji </w:t>
      </w:r>
      <w:r w:rsidR="00CD44B9" w:rsidRPr="006B4C97">
        <w:t>o</w:t>
      </w:r>
      <w:r w:rsidR="00CD44B9">
        <w:t> </w:t>
      </w:r>
      <w:r w:rsidRPr="006B4C97">
        <w:t>pozwoleniu na budowę</w:t>
      </w:r>
      <w:bookmarkStart w:id="32" w:name="_Hlk95203448"/>
      <w:r w:rsidR="00E2298E" w:rsidRPr="006B4C97">
        <w:t>”</w:t>
      </w:r>
      <w:bookmarkEnd w:id="32"/>
      <w:r w:rsidRPr="006B4C97">
        <w:t xml:space="preserve"> zastępuje się wyrazami </w:t>
      </w:r>
      <w:r w:rsidR="00E2298E" w:rsidRPr="006B4C97">
        <w:t>„</w:t>
      </w:r>
      <w:r w:rsidRPr="006B4C97">
        <w:t>od projektu zagospodarowania działki lub terenu oraz projektu architektoniczno</w:t>
      </w:r>
      <w:r w:rsidR="0063235E">
        <w:noBreakHyphen/>
      </w:r>
      <w:r w:rsidRPr="006B4C97">
        <w:t>budowlanego załączonego do wniosku</w:t>
      </w:r>
      <w:r w:rsidR="002C7DDB" w:rsidRPr="006B4C97">
        <w:t xml:space="preserve"> o</w:t>
      </w:r>
      <w:r w:rsidR="002C7DDB">
        <w:t> </w:t>
      </w:r>
      <w:r w:rsidRPr="006B4C97">
        <w:t>pozwolenie na budowę lub warunków decyzji</w:t>
      </w:r>
      <w:r w:rsidR="002C7DDB" w:rsidRPr="006B4C97">
        <w:t xml:space="preserve"> o</w:t>
      </w:r>
      <w:r w:rsidR="002C7DDB">
        <w:t> </w:t>
      </w:r>
      <w:r w:rsidRPr="006B4C97">
        <w:t>pozwoleniu na budowę</w:t>
      </w:r>
      <w:r w:rsidR="00E2298E" w:rsidRPr="006B4C97">
        <w:t>”</w:t>
      </w:r>
      <w:r w:rsidRPr="006B4C97">
        <w:t>,</w:t>
      </w:r>
    </w:p>
    <w:p w14:paraId="57971D0C" w14:textId="77777777" w:rsidR="001D7300" w:rsidRDefault="00DD24E8" w:rsidP="00F96DA3">
      <w:pPr>
        <w:pStyle w:val="LITlitera"/>
      </w:pPr>
      <w:r w:rsidRPr="006B4C97">
        <w:t>b)</w:t>
      </w:r>
      <w:r w:rsidR="00815278" w:rsidRPr="006B4C97">
        <w:tab/>
      </w:r>
      <w:r w:rsidR="00C371F5">
        <w:t>ust. </w:t>
      </w:r>
      <w:r w:rsidR="001D7300" w:rsidRPr="006B7AF0">
        <w:t xml:space="preserve">1b </w:t>
      </w:r>
      <w:r w:rsidR="002305D7">
        <w:t>otrzymuje brzmienie:</w:t>
      </w:r>
    </w:p>
    <w:p w14:paraId="5B4227EE" w14:textId="261D847F" w:rsidR="002305D7" w:rsidRPr="002305D7" w:rsidRDefault="002305D7" w:rsidP="002305D7">
      <w:pPr>
        <w:pStyle w:val="ZLITUSTzmustliter"/>
      </w:pPr>
      <w:r>
        <w:t>„1b</w:t>
      </w:r>
      <w:r w:rsidRPr="002305D7">
        <w:t>. Wniosek</w:t>
      </w:r>
      <w:r w:rsidR="00CD4D9E" w:rsidRPr="002305D7">
        <w:t xml:space="preserve"> o</w:t>
      </w:r>
      <w:r w:rsidR="00CD4D9E">
        <w:t> </w:t>
      </w:r>
      <w:r>
        <w:t xml:space="preserve">zmianę </w:t>
      </w:r>
      <w:r w:rsidRPr="002305D7">
        <w:t>pozwoleni</w:t>
      </w:r>
      <w:r>
        <w:t>a</w:t>
      </w:r>
      <w:r w:rsidRPr="002305D7">
        <w:t xml:space="preserve"> na budowę składa się</w:t>
      </w:r>
      <w:r w:rsidR="00CD4D9E" w:rsidRPr="002305D7">
        <w:t xml:space="preserve"> w</w:t>
      </w:r>
      <w:r w:rsidR="00CD4D9E">
        <w:t> </w:t>
      </w:r>
      <w:r w:rsidRPr="002305D7">
        <w:t>formie dokumentu elektronicznego za pośrednictwem portalu e</w:t>
      </w:r>
      <w:r w:rsidR="0063235E">
        <w:noBreakHyphen/>
      </w:r>
      <w:r w:rsidRPr="002305D7">
        <w:t>Budownictwo.”,</w:t>
      </w:r>
    </w:p>
    <w:p w14:paraId="1402B5BF" w14:textId="77777777" w:rsidR="002305D7" w:rsidRPr="002305D7" w:rsidRDefault="002305D7" w:rsidP="002305D7">
      <w:pPr>
        <w:pStyle w:val="LITlitera"/>
      </w:pPr>
      <w:r>
        <w:t>c</w:t>
      </w:r>
      <w:r w:rsidRPr="002305D7">
        <w:t>)</w:t>
      </w:r>
      <w:r w:rsidRPr="002305D7">
        <w:tab/>
        <w:t>uchyla się</w:t>
      </w:r>
      <w:r w:rsidR="0063235E">
        <w:t xml:space="preserve"> ust. </w:t>
      </w:r>
      <w:r>
        <w:t>1c</w:t>
      </w:r>
      <w:r w:rsidRPr="002305D7">
        <w:t>,</w:t>
      </w:r>
    </w:p>
    <w:p w14:paraId="47032386" w14:textId="77777777" w:rsidR="002305D7" w:rsidRPr="002305D7" w:rsidRDefault="002305D7" w:rsidP="002305D7">
      <w:pPr>
        <w:pStyle w:val="LITlitera"/>
      </w:pPr>
      <w:r>
        <w:t>d</w:t>
      </w:r>
      <w:r w:rsidRPr="002305D7">
        <w:t>)</w:t>
      </w:r>
      <w:r w:rsidRPr="002305D7">
        <w:tab/>
        <w:t xml:space="preserve">ust. </w:t>
      </w:r>
      <w:r>
        <w:t>1d</w:t>
      </w:r>
      <w:r w:rsidRPr="002305D7">
        <w:t xml:space="preserve"> otrzymuje brzmienie:</w:t>
      </w:r>
    </w:p>
    <w:p w14:paraId="5E769BED" w14:textId="424F2268" w:rsidR="002305D7" w:rsidRPr="006B4C97" w:rsidRDefault="002305D7" w:rsidP="002305D7">
      <w:pPr>
        <w:pStyle w:val="ZLITUSTzmustliter"/>
      </w:pPr>
      <w:r w:rsidRPr="002305D7">
        <w:t>„</w:t>
      </w:r>
      <w:r>
        <w:t>1d</w:t>
      </w:r>
      <w:r w:rsidRPr="002305D7">
        <w:t>. Formularz wniosku,</w:t>
      </w:r>
      <w:r w:rsidR="00CD4D9E" w:rsidRPr="002305D7">
        <w:t xml:space="preserve"> o</w:t>
      </w:r>
      <w:r w:rsidR="00CD4D9E">
        <w:t> </w:t>
      </w:r>
      <w:r w:rsidRPr="002305D7">
        <w:t>którym mowa</w:t>
      </w:r>
      <w:r w:rsidR="0063235E" w:rsidRPr="002305D7">
        <w:t xml:space="preserve"> w</w:t>
      </w:r>
      <w:r w:rsidR="0063235E">
        <w:t> ust. </w:t>
      </w:r>
      <w:r>
        <w:t>1b</w:t>
      </w:r>
      <w:r w:rsidRPr="002305D7">
        <w:t xml:space="preserve">, jest udostępniany </w:t>
      </w:r>
      <w:r w:rsidR="00684616">
        <w:t>w</w:t>
      </w:r>
      <w:r w:rsidRPr="002305D7">
        <w:t xml:space="preserve"> portalu e</w:t>
      </w:r>
      <w:r w:rsidR="0063235E">
        <w:noBreakHyphen/>
      </w:r>
      <w:r w:rsidRPr="002305D7">
        <w:t>Budownictwo.”;</w:t>
      </w:r>
    </w:p>
    <w:p w14:paraId="0748C18C" w14:textId="45582093" w:rsidR="001D7300" w:rsidRDefault="002305D7" w:rsidP="00F96DA3">
      <w:pPr>
        <w:pStyle w:val="LITlitera"/>
      </w:pPr>
      <w:r>
        <w:lastRenderedPageBreak/>
        <w:t>e</w:t>
      </w:r>
      <w:r w:rsidR="001D7300">
        <w:t>)</w:t>
      </w:r>
      <w:r w:rsidR="001D7300">
        <w:tab/>
      </w:r>
      <w:r w:rsidR="001D7300" w:rsidRPr="001D7300">
        <w:t>w</w:t>
      </w:r>
      <w:r w:rsidR="0063235E">
        <w:t xml:space="preserve"> ust. </w:t>
      </w:r>
      <w:r w:rsidR="002C7DDB" w:rsidRPr="001D7300">
        <w:t>6</w:t>
      </w:r>
      <w:r w:rsidR="002C7DDB">
        <w:t> </w:t>
      </w:r>
      <w:r w:rsidR="001D7300" w:rsidRPr="001D7300">
        <w:t>wyrazy „od zatwierdzonego projektu zagospodarowania działki lub terenu lub projektu architektoniczno</w:t>
      </w:r>
      <w:r w:rsidR="0063235E">
        <w:noBreakHyphen/>
      </w:r>
      <w:r w:rsidR="001D7300" w:rsidRPr="001D7300">
        <w:t>budowlanego, lub innych warunków decyzji</w:t>
      </w:r>
      <w:r w:rsidR="002C7DDB" w:rsidRPr="001D7300">
        <w:t xml:space="preserve"> o</w:t>
      </w:r>
      <w:r w:rsidR="002C7DDB">
        <w:t> </w:t>
      </w:r>
      <w:r w:rsidR="001D7300" w:rsidRPr="001D7300">
        <w:t>pozwoleniu na budowę” zastępuje się wyrazami „od projektu zagospodarowania działki lub terenu oraz projektu architektoniczno</w:t>
      </w:r>
      <w:r w:rsidR="0063235E">
        <w:noBreakHyphen/>
      </w:r>
      <w:r w:rsidR="001D7300" w:rsidRPr="001D7300">
        <w:t>budowlanego załączonego do wniosku</w:t>
      </w:r>
      <w:r w:rsidR="002C7DDB" w:rsidRPr="001D7300">
        <w:t xml:space="preserve"> o</w:t>
      </w:r>
      <w:r w:rsidR="002C7DDB">
        <w:t> </w:t>
      </w:r>
      <w:r w:rsidR="001D7300" w:rsidRPr="001D7300">
        <w:t>pozwolenie na budowę lub warunków decyzji</w:t>
      </w:r>
      <w:r w:rsidR="002C7DDB" w:rsidRPr="001D7300">
        <w:t xml:space="preserve"> o</w:t>
      </w:r>
      <w:r w:rsidR="002C7DDB">
        <w:t> </w:t>
      </w:r>
      <w:r w:rsidR="001D7300" w:rsidRPr="001D7300">
        <w:t>pozwoleniu na budowę”;</w:t>
      </w:r>
    </w:p>
    <w:p w14:paraId="0D35C14C" w14:textId="1CAEC088" w:rsidR="00472C87" w:rsidRPr="00472C87" w:rsidRDefault="001D729F" w:rsidP="00472C87">
      <w:pPr>
        <w:pStyle w:val="PKTpunkt"/>
      </w:pPr>
      <w:r>
        <w:t>20</w:t>
      </w:r>
      <w:r w:rsidR="00DD24E8" w:rsidRPr="006B4C97">
        <w:t>)</w:t>
      </w:r>
      <w:r w:rsidR="00DD24E8" w:rsidRPr="006B4C97">
        <w:tab/>
      </w:r>
      <w:r w:rsidR="00472C87" w:rsidRPr="00472C87">
        <w:t>w</w:t>
      </w:r>
      <w:r w:rsidR="0063235E">
        <w:t xml:space="preserve"> art. </w:t>
      </w:r>
      <w:r w:rsidR="00472C87" w:rsidRPr="00472C87">
        <w:t>37a</w:t>
      </w:r>
      <w:r w:rsidR="00EE7600">
        <w:t>:</w:t>
      </w:r>
    </w:p>
    <w:p w14:paraId="6245453E" w14:textId="77777777" w:rsidR="00EA2C4E" w:rsidRDefault="00472C87" w:rsidP="00472C87">
      <w:pPr>
        <w:pStyle w:val="LITlitera"/>
      </w:pPr>
      <w:r w:rsidRPr="00472C87">
        <w:t>a)</w:t>
      </w:r>
      <w:r w:rsidRPr="00472C87">
        <w:tab/>
      </w:r>
      <w:r w:rsidR="00C371F5">
        <w:t>ust. </w:t>
      </w:r>
      <w:r w:rsidRPr="00472C87">
        <w:t xml:space="preserve">1a </w:t>
      </w:r>
      <w:r w:rsidR="00EA2C4E">
        <w:t>otrzymuje brzmienie:</w:t>
      </w:r>
    </w:p>
    <w:p w14:paraId="167E440D" w14:textId="6192A4CC" w:rsidR="00EA2C4E" w:rsidRPr="00EA2C4E" w:rsidRDefault="00EA2C4E" w:rsidP="00EA2C4E">
      <w:pPr>
        <w:pStyle w:val="ZLITUSTzmustliter"/>
      </w:pPr>
      <w:r w:rsidRPr="00EA2C4E">
        <w:t>„1</w:t>
      </w:r>
      <w:r>
        <w:t>a</w:t>
      </w:r>
      <w:r w:rsidRPr="00EA2C4E">
        <w:t>. Wniosek</w:t>
      </w:r>
      <w:r w:rsidR="00CD4D9E" w:rsidRPr="00EA2C4E">
        <w:t xml:space="preserve"> o</w:t>
      </w:r>
      <w:r w:rsidR="00CD4D9E">
        <w:t> </w:t>
      </w:r>
      <w:r>
        <w:t xml:space="preserve">wydanie pozwolenia na budowę tymczasowego obiektu budowlanego </w:t>
      </w:r>
      <w:r w:rsidRPr="00EA2C4E">
        <w:t>składa się</w:t>
      </w:r>
      <w:r w:rsidR="00CD4D9E" w:rsidRPr="00EA2C4E">
        <w:t xml:space="preserve"> w</w:t>
      </w:r>
      <w:r w:rsidR="00CD4D9E">
        <w:t> </w:t>
      </w:r>
      <w:r w:rsidRPr="00EA2C4E">
        <w:t>formie dokumentu elektronicznego za pośrednictwem portalu e</w:t>
      </w:r>
      <w:r w:rsidR="0063235E">
        <w:noBreakHyphen/>
      </w:r>
      <w:r w:rsidRPr="00EA2C4E">
        <w:t>Budownictwo.”,</w:t>
      </w:r>
    </w:p>
    <w:p w14:paraId="0505691D" w14:textId="77777777" w:rsidR="00EA2C4E" w:rsidRPr="00EA2C4E" w:rsidRDefault="00A70191" w:rsidP="00EA2C4E">
      <w:pPr>
        <w:pStyle w:val="LITlitera"/>
      </w:pPr>
      <w:r>
        <w:t>b</w:t>
      </w:r>
      <w:r w:rsidR="00EA2C4E" w:rsidRPr="00EA2C4E">
        <w:t>)</w:t>
      </w:r>
      <w:r w:rsidR="00EA2C4E" w:rsidRPr="00EA2C4E">
        <w:tab/>
        <w:t>uchyla się</w:t>
      </w:r>
      <w:r w:rsidR="0063235E">
        <w:t xml:space="preserve"> ust. </w:t>
      </w:r>
      <w:r w:rsidR="00EA2C4E" w:rsidRPr="00EA2C4E">
        <w:t>1</w:t>
      </w:r>
      <w:r w:rsidR="00EA2C4E">
        <w:t>b</w:t>
      </w:r>
      <w:r w:rsidR="00EA2C4E" w:rsidRPr="00EA2C4E">
        <w:t>,</w:t>
      </w:r>
    </w:p>
    <w:p w14:paraId="3B9E2E77" w14:textId="77777777" w:rsidR="00EA2C4E" w:rsidRPr="00EA2C4E" w:rsidRDefault="00A70191" w:rsidP="00EA2C4E">
      <w:pPr>
        <w:pStyle w:val="LITlitera"/>
      </w:pPr>
      <w:r>
        <w:t>c</w:t>
      </w:r>
      <w:r w:rsidR="00EA2C4E" w:rsidRPr="00EA2C4E">
        <w:t>)</w:t>
      </w:r>
      <w:r w:rsidR="00EA2C4E" w:rsidRPr="00EA2C4E">
        <w:tab/>
        <w:t>ust. 1</w:t>
      </w:r>
      <w:r w:rsidR="00EA2C4E">
        <w:t>c</w:t>
      </w:r>
      <w:r w:rsidR="00EA2C4E" w:rsidRPr="00EA2C4E">
        <w:t xml:space="preserve"> otrzymuje brzmienie:</w:t>
      </w:r>
    </w:p>
    <w:p w14:paraId="3E695629" w14:textId="65523773" w:rsidR="00472C87" w:rsidRPr="00472C87" w:rsidRDefault="00EA2C4E" w:rsidP="00EA2C4E">
      <w:pPr>
        <w:pStyle w:val="ZLITUSTzmustliter"/>
      </w:pPr>
      <w:r w:rsidRPr="00EA2C4E">
        <w:t>„</w:t>
      </w:r>
      <w:r w:rsidR="005666F6" w:rsidRPr="00EA2C4E">
        <w:t>1</w:t>
      </w:r>
      <w:r w:rsidR="005666F6">
        <w:t>c</w:t>
      </w:r>
      <w:r w:rsidRPr="00EA2C4E">
        <w:t>. Formularz wniosku,</w:t>
      </w:r>
      <w:r w:rsidR="00CD4D9E" w:rsidRPr="00EA2C4E">
        <w:t xml:space="preserve"> o</w:t>
      </w:r>
      <w:r w:rsidR="00CD4D9E">
        <w:t> </w:t>
      </w:r>
      <w:r w:rsidRPr="00EA2C4E">
        <w:t>którym mowa</w:t>
      </w:r>
      <w:r w:rsidR="0063235E" w:rsidRPr="00EA2C4E">
        <w:t xml:space="preserve"> w</w:t>
      </w:r>
      <w:r w:rsidR="0063235E">
        <w:t> ust. </w:t>
      </w:r>
      <w:r w:rsidRPr="00EA2C4E">
        <w:t>1</w:t>
      </w:r>
      <w:r>
        <w:t>a</w:t>
      </w:r>
      <w:r w:rsidRPr="00EA2C4E">
        <w:t xml:space="preserve">, jest udostępniany </w:t>
      </w:r>
      <w:r w:rsidR="00684616">
        <w:t>w</w:t>
      </w:r>
      <w:r w:rsidRPr="00EA2C4E">
        <w:t xml:space="preserve"> portalu e</w:t>
      </w:r>
      <w:r w:rsidR="0063235E">
        <w:noBreakHyphen/>
      </w:r>
      <w:r w:rsidRPr="00EA2C4E">
        <w:t>Budownictwo.”;</w:t>
      </w:r>
    </w:p>
    <w:p w14:paraId="6A1B2EF2" w14:textId="578B98C9" w:rsidR="00DD24E8" w:rsidRPr="006B4C97" w:rsidRDefault="001D729F" w:rsidP="0058713F">
      <w:pPr>
        <w:pStyle w:val="PKTpunkt"/>
      </w:pPr>
      <w:r>
        <w:t>21</w:t>
      </w:r>
      <w:r w:rsidR="00472C87">
        <w:t>)</w:t>
      </w:r>
      <w:r w:rsidR="00472C87">
        <w:tab/>
      </w:r>
      <w:r w:rsidR="0058713F" w:rsidRPr="006B4C97">
        <w:t>w</w:t>
      </w:r>
      <w:r w:rsidR="0063235E">
        <w:t xml:space="preserve"> art. </w:t>
      </w:r>
      <w:r w:rsidR="0058713F" w:rsidRPr="006B4C97">
        <w:t>38</w:t>
      </w:r>
      <w:r w:rsidR="00DD24E8" w:rsidRPr="006B4C97">
        <w:t>:</w:t>
      </w:r>
    </w:p>
    <w:p w14:paraId="2FE4E1C4" w14:textId="2810D879" w:rsidR="00DD24E8" w:rsidRPr="006B4C97" w:rsidRDefault="00DD24E8" w:rsidP="00DD24E8">
      <w:pPr>
        <w:pStyle w:val="LITlitera"/>
      </w:pPr>
      <w:r w:rsidRPr="006B4C97">
        <w:t>a)</w:t>
      </w:r>
      <w:r w:rsidRPr="006B4C97">
        <w:tab/>
      </w:r>
      <w:r w:rsidR="00947227">
        <w:t>w</w:t>
      </w:r>
      <w:r w:rsidR="0063235E">
        <w:t xml:space="preserve"> ust. </w:t>
      </w:r>
      <w:r w:rsidR="002C7DDB" w:rsidRPr="006B4C97">
        <w:t>2</w:t>
      </w:r>
      <w:r w:rsidR="002C7DDB">
        <w:t> </w:t>
      </w:r>
      <w:r w:rsidRPr="006B4C97">
        <w:t xml:space="preserve">wyrazy </w:t>
      </w:r>
      <w:r w:rsidR="00E2298E" w:rsidRPr="006B4C97">
        <w:t>„</w:t>
      </w:r>
      <w:r w:rsidRPr="006B4C97">
        <w:t>zatwierdzone projekty budowlane, projekty budowlane załączone do zgłoszenia</w:t>
      </w:r>
      <w:r w:rsidR="00E2298E" w:rsidRPr="006B4C97">
        <w:t>”</w:t>
      </w:r>
      <w:r w:rsidRPr="006B4C97">
        <w:t xml:space="preserve"> zastępuje się wyrazami </w:t>
      </w:r>
      <w:bookmarkStart w:id="33" w:name="_Hlk92962748"/>
      <w:r w:rsidR="00E2298E" w:rsidRPr="006B4C97">
        <w:t>„</w:t>
      </w:r>
      <w:r w:rsidRPr="006B4C97">
        <w:t>projekty zagospodarowania działki lub terenu lub projekty architektoniczno</w:t>
      </w:r>
      <w:r w:rsidR="0063235E">
        <w:noBreakHyphen/>
      </w:r>
      <w:r w:rsidRPr="006B4C97">
        <w:t xml:space="preserve">budowlane załączone do wniosku </w:t>
      </w:r>
      <w:r w:rsidR="00FE2603" w:rsidRPr="006B4C97">
        <w:t>o</w:t>
      </w:r>
      <w:r w:rsidR="00FE2603">
        <w:t> </w:t>
      </w:r>
      <w:r w:rsidRPr="006B4C97">
        <w:t>pozwolenie na budowę lub zg</w:t>
      </w:r>
      <w:bookmarkEnd w:id="33"/>
      <w:r w:rsidR="009419BA">
        <w:t>łoszenia</w:t>
      </w:r>
      <w:r w:rsidR="00E2298E" w:rsidRPr="006B4C97">
        <w:t>”</w:t>
      </w:r>
      <w:r w:rsidRPr="006B4C97">
        <w:t>,</w:t>
      </w:r>
    </w:p>
    <w:p w14:paraId="7AB5EC99" w14:textId="77777777" w:rsidR="00DD24E8" w:rsidRPr="006B4C97" w:rsidRDefault="00DD24E8" w:rsidP="00DD24E8">
      <w:pPr>
        <w:pStyle w:val="LITlitera"/>
      </w:pPr>
      <w:r w:rsidRPr="006B4C97">
        <w:t>b)</w:t>
      </w:r>
      <w:r w:rsidRPr="006B4C97">
        <w:tab/>
        <w:t>po</w:t>
      </w:r>
      <w:r w:rsidR="0063235E">
        <w:t xml:space="preserve"> ust. </w:t>
      </w:r>
      <w:r w:rsidR="002C7DDB" w:rsidRPr="006B4C97">
        <w:t>2</w:t>
      </w:r>
      <w:r w:rsidR="002C7DDB">
        <w:t> </w:t>
      </w:r>
      <w:r w:rsidRPr="006B4C97">
        <w:t>dodaje się</w:t>
      </w:r>
      <w:r w:rsidR="0063235E">
        <w:t xml:space="preserve"> ust. </w:t>
      </w:r>
      <w:r w:rsidRPr="006B4C97">
        <w:t>2a</w:t>
      </w:r>
      <w:r w:rsidR="002C7DDB" w:rsidRPr="006B4C97">
        <w:t xml:space="preserve"> w</w:t>
      </w:r>
      <w:r w:rsidR="002C7DDB">
        <w:t> </w:t>
      </w:r>
      <w:r w:rsidRPr="006B4C97">
        <w:t>brzmieniu:</w:t>
      </w:r>
    </w:p>
    <w:p w14:paraId="3042A5F7" w14:textId="2F9DFA08" w:rsidR="00DD24E8" w:rsidRPr="006B4C97" w:rsidRDefault="00DD24E8" w:rsidP="00F96DA3">
      <w:pPr>
        <w:pStyle w:val="ZLITUSTzmustliter"/>
      </w:pPr>
      <w:r w:rsidRPr="006B4C97">
        <w:t>„2a. Przepisu</w:t>
      </w:r>
      <w:r w:rsidR="0063235E">
        <w:t xml:space="preserve"> ust. </w:t>
      </w:r>
      <w:r w:rsidR="002C7DDB" w:rsidRPr="006B4C97">
        <w:t>2</w:t>
      </w:r>
      <w:r w:rsidR="002C7DDB">
        <w:t> </w:t>
      </w:r>
      <w:r w:rsidRPr="006B4C97">
        <w:t>nie stosuje się do projektów zagospodarowania działki lub terenu oraz projektów architektoniczno</w:t>
      </w:r>
      <w:r w:rsidR="0063235E">
        <w:noBreakHyphen/>
      </w:r>
      <w:r w:rsidRPr="006B4C97">
        <w:t>budowlanych zamieszczonych</w:t>
      </w:r>
      <w:r w:rsidR="002C7DDB" w:rsidRPr="006B4C97">
        <w:t xml:space="preserve"> w</w:t>
      </w:r>
      <w:r w:rsidR="002C7DDB">
        <w:t> </w:t>
      </w:r>
      <w:r w:rsidRPr="006B4C97">
        <w:t>Bazie Projektów Budowlanych.”,</w:t>
      </w:r>
    </w:p>
    <w:p w14:paraId="07E5BC4A" w14:textId="77777777" w:rsidR="00DD24E8" w:rsidRPr="006B4C97" w:rsidRDefault="00815278" w:rsidP="00DD24E8">
      <w:pPr>
        <w:pStyle w:val="LITlitera"/>
      </w:pPr>
      <w:r w:rsidRPr="006B4C97">
        <w:t>c</w:t>
      </w:r>
      <w:r w:rsidR="00DD24E8" w:rsidRPr="006B4C97">
        <w:t>)</w:t>
      </w:r>
      <w:r w:rsidR="00DD24E8" w:rsidRPr="006B4C97">
        <w:tab/>
        <w:t xml:space="preserve">ust. </w:t>
      </w:r>
      <w:r w:rsidR="002C7DDB" w:rsidRPr="006B4C97">
        <w:t>3</w:t>
      </w:r>
      <w:r w:rsidR="002C7DDB">
        <w:t> </w:t>
      </w:r>
      <w:r w:rsidR="00DD24E8" w:rsidRPr="006B4C97">
        <w:t>otrzymuje brzmienie:</w:t>
      </w:r>
    </w:p>
    <w:p w14:paraId="13752845" w14:textId="396A9BB1" w:rsidR="00DD24E8" w:rsidRPr="006B4C97" w:rsidRDefault="00DD24E8" w:rsidP="00313188">
      <w:pPr>
        <w:pStyle w:val="ZLITUSTzmustliter"/>
      </w:pPr>
      <w:bookmarkStart w:id="34" w:name="_Hlk118884851"/>
      <w:r w:rsidRPr="006B4C97">
        <w:t>„</w:t>
      </w:r>
      <w:bookmarkEnd w:id="34"/>
      <w:r w:rsidRPr="006B4C97">
        <w:t>3. Organ administracji architektoniczno</w:t>
      </w:r>
      <w:r w:rsidR="0063235E">
        <w:noBreakHyphen/>
      </w:r>
      <w:r w:rsidRPr="006B4C97">
        <w:t>budowlanej</w:t>
      </w:r>
      <w:r w:rsidR="002C7DDB" w:rsidRPr="006B4C97">
        <w:t xml:space="preserve"> w</w:t>
      </w:r>
      <w:r w:rsidR="002C7DDB">
        <w:t> </w:t>
      </w:r>
      <w:r w:rsidRPr="006B4C97">
        <w:t>decyzji</w:t>
      </w:r>
      <w:r w:rsidR="002C7DDB" w:rsidRPr="006B4C97">
        <w:t xml:space="preserve"> o</w:t>
      </w:r>
      <w:r w:rsidR="002C7DDB">
        <w:t> </w:t>
      </w:r>
      <w:r w:rsidRPr="006B4C97">
        <w:t>pozwoleniu na budowę obiektu budowlanego na terenie zamkniętym niezbędnym na cele obronności lub bezpieczeństwa państwa może wyrazić zgodę, aby projekty zagospodarowania działki lub terenu lub projekty architektoniczno</w:t>
      </w:r>
      <w:r w:rsidR="0063235E">
        <w:noBreakHyphen/>
      </w:r>
      <w:r w:rsidRPr="006B4C97">
        <w:t>budowlane załączone do wniosku</w:t>
      </w:r>
      <w:r w:rsidR="002C7DDB" w:rsidRPr="006B4C97">
        <w:t xml:space="preserve"> o</w:t>
      </w:r>
      <w:r w:rsidR="002C7DDB">
        <w:t> </w:t>
      </w:r>
      <w:r w:rsidRPr="006B4C97">
        <w:t>pozwolenie na budowę,</w:t>
      </w:r>
      <w:r w:rsidR="002C7DDB" w:rsidRPr="006B4C97">
        <w:t xml:space="preserve"> a</w:t>
      </w:r>
      <w:r w:rsidR="002C7DDB">
        <w:t> </w:t>
      </w:r>
      <w:r w:rsidRPr="006B4C97">
        <w:t>także inne dokumenty objęte pozwoleniem na budowę zawierające informacje niejawne</w:t>
      </w:r>
      <w:r w:rsidR="00CD44B9">
        <w:t>,</w:t>
      </w:r>
      <w:r w:rsidRPr="006B4C97">
        <w:t xml:space="preserve"> </w:t>
      </w:r>
      <w:r w:rsidR="001574F9">
        <w:t xml:space="preserve">były </w:t>
      </w:r>
      <w:r w:rsidRPr="006B4C97">
        <w:t>przechowywane przez użytkownika obiektu budowlanego.”;</w:t>
      </w:r>
    </w:p>
    <w:p w14:paraId="5F32C853" w14:textId="10B0DF79" w:rsidR="00A00297" w:rsidRDefault="002167DA" w:rsidP="008D09DB">
      <w:pPr>
        <w:pStyle w:val="PKTpunkt"/>
      </w:pPr>
      <w:r>
        <w:t>2</w:t>
      </w:r>
      <w:r w:rsidR="001D729F">
        <w:t>2</w:t>
      </w:r>
      <w:r w:rsidR="0058713F" w:rsidRPr="006B4C97">
        <w:t>)</w:t>
      </w:r>
      <w:r w:rsidR="0058713F" w:rsidRPr="006B4C97">
        <w:tab/>
      </w:r>
      <w:r w:rsidR="00A00297">
        <w:t xml:space="preserve">w art. 39 </w:t>
      </w:r>
      <w:r w:rsidR="00A068E3">
        <w:t>po ust. 3 dodaje się ust. 3a w brzmieniu:</w:t>
      </w:r>
    </w:p>
    <w:p w14:paraId="13236A5F" w14:textId="72FC5062" w:rsidR="00A00297" w:rsidRDefault="00A068E3" w:rsidP="00A068E3">
      <w:pPr>
        <w:pStyle w:val="ZUSTzmustartykuempunktem"/>
      </w:pPr>
      <w:r w:rsidRPr="00A068E3">
        <w:lastRenderedPageBreak/>
        <w:t>„</w:t>
      </w:r>
      <w:r>
        <w:t>3a. Uzgodnienia</w:t>
      </w:r>
      <w:r w:rsidR="00A00297" w:rsidRPr="00A00297">
        <w:t>, o który</w:t>
      </w:r>
      <w:r>
        <w:t>m</w:t>
      </w:r>
      <w:r w:rsidR="00A00297" w:rsidRPr="00A00297">
        <w:t xml:space="preserve"> mowa w ust. </w:t>
      </w:r>
      <w:r>
        <w:t>3</w:t>
      </w:r>
      <w:r w:rsidR="00A00297" w:rsidRPr="00A00297">
        <w:t xml:space="preserve">, </w:t>
      </w:r>
      <w:r>
        <w:t>dokonuje się</w:t>
      </w:r>
      <w:r w:rsidR="00A00297" w:rsidRPr="00A00297">
        <w:t xml:space="preserve"> za pośrednictwem System</w:t>
      </w:r>
      <w:r w:rsidR="00AF2C5E">
        <w:t>u</w:t>
      </w:r>
      <w:r w:rsidR="00A00297" w:rsidRPr="00A00297">
        <w:t xml:space="preserve"> do Obsługi Postępowań Administracyjnych w Budownictwie, o którym mowa w </w:t>
      </w:r>
      <w:r w:rsidR="00AF2C5E">
        <w:t>art. 79m</w:t>
      </w:r>
      <w:r w:rsidR="00A00297" w:rsidRPr="00A00297">
        <w:t>.</w:t>
      </w:r>
      <w:r w:rsidRPr="00A068E3">
        <w:t>”</w:t>
      </w:r>
      <w:r w:rsidR="00A00297" w:rsidRPr="00A00297">
        <w:t>;</w:t>
      </w:r>
    </w:p>
    <w:p w14:paraId="10969A30" w14:textId="1B1A58DC" w:rsidR="008D09DB" w:rsidRPr="006B4C97" w:rsidRDefault="00A00297" w:rsidP="008D09DB">
      <w:pPr>
        <w:pStyle w:val="PKTpunkt"/>
      </w:pPr>
      <w:r>
        <w:t>2</w:t>
      </w:r>
      <w:r w:rsidR="001D729F">
        <w:t>3</w:t>
      </w:r>
      <w:r>
        <w:t>)</w:t>
      </w:r>
      <w:r>
        <w:tab/>
      </w:r>
      <w:r w:rsidR="008D09DB" w:rsidRPr="006B4C97">
        <w:t>w</w:t>
      </w:r>
      <w:r w:rsidR="0063235E">
        <w:t xml:space="preserve"> art. </w:t>
      </w:r>
      <w:r w:rsidR="008D09DB" w:rsidRPr="006B4C97">
        <w:t>40:</w:t>
      </w:r>
    </w:p>
    <w:p w14:paraId="7CA5E2F9" w14:textId="77777777" w:rsidR="008D09DB" w:rsidRPr="006B4C97" w:rsidRDefault="008D09DB" w:rsidP="008D09DB">
      <w:pPr>
        <w:pStyle w:val="LITlitera"/>
      </w:pPr>
      <w:r w:rsidRPr="006B4C97">
        <w:t>a)</w:t>
      </w:r>
      <w:r w:rsidRPr="006B4C97">
        <w:tab/>
        <w:t>po</w:t>
      </w:r>
      <w:r w:rsidR="0063235E">
        <w:t xml:space="preserve"> ust. </w:t>
      </w:r>
      <w:r w:rsidRPr="006B4C97">
        <w:t>1a dodaje się</w:t>
      </w:r>
      <w:r w:rsidR="0063235E">
        <w:t xml:space="preserve"> ust. </w:t>
      </w:r>
      <w:r w:rsidRPr="006B4C97">
        <w:t>1b</w:t>
      </w:r>
      <w:r w:rsidR="006C2718" w:rsidRPr="006B4C97">
        <w:t xml:space="preserve"> i </w:t>
      </w:r>
      <w:r w:rsidRPr="006B4C97">
        <w:t>1c</w:t>
      </w:r>
      <w:r w:rsidR="006C2718" w:rsidRPr="006B4C97">
        <w:t xml:space="preserve"> w </w:t>
      </w:r>
      <w:r w:rsidRPr="006B4C97">
        <w:t>brzmieniu:</w:t>
      </w:r>
    </w:p>
    <w:p w14:paraId="03016BDD" w14:textId="77777777" w:rsidR="008D09DB" w:rsidRPr="006B4C97" w:rsidRDefault="00A925A7" w:rsidP="008D09DB">
      <w:pPr>
        <w:pStyle w:val="ZLITUSTzmustliter"/>
      </w:pPr>
      <w:r w:rsidRPr="006B4C97">
        <w:t>„</w:t>
      </w:r>
      <w:r w:rsidR="008D09DB" w:rsidRPr="006B4C97">
        <w:t>1b. Wniosek,</w:t>
      </w:r>
      <w:r w:rsidR="006C2718" w:rsidRPr="006B4C97">
        <w:t xml:space="preserve"> o </w:t>
      </w:r>
      <w:r w:rsidR="008D09DB" w:rsidRPr="006B4C97">
        <w:t>którym mowa</w:t>
      </w:r>
      <w:r w:rsidR="0063235E" w:rsidRPr="006B4C97">
        <w:t xml:space="preserve"> w</w:t>
      </w:r>
      <w:r w:rsidR="0063235E">
        <w:t> ust. </w:t>
      </w:r>
      <w:r w:rsidR="008D09DB" w:rsidRPr="006B4C97">
        <w:t>1, może dotyczyć przeniesienia decyzji</w:t>
      </w:r>
      <w:r w:rsidR="006C2718" w:rsidRPr="006B4C97">
        <w:t xml:space="preserve"> w </w:t>
      </w:r>
      <w:r w:rsidR="008D09DB" w:rsidRPr="006B4C97">
        <w:t xml:space="preserve">części, pod warunkiem, że </w:t>
      </w:r>
      <w:r w:rsidR="00C37A9F">
        <w:t xml:space="preserve">zarówno </w:t>
      </w:r>
      <w:r w:rsidR="008D09DB" w:rsidRPr="006B4C97">
        <w:t>przenoszona część decyzji</w:t>
      </w:r>
      <w:r w:rsidR="00C37A9F">
        <w:t>, jak</w:t>
      </w:r>
      <w:r w:rsidR="002C7DDB">
        <w:t xml:space="preserve"> i </w:t>
      </w:r>
      <w:r w:rsidR="008D09DB" w:rsidRPr="006B4C97">
        <w:t>część decyzji, która nie ma być przeniesiona, będą obejmowa</w:t>
      </w:r>
      <w:r w:rsidR="001574F9">
        <w:t>ć</w:t>
      </w:r>
      <w:r w:rsidR="008D09DB" w:rsidRPr="006B4C97">
        <w:t xml:space="preserve"> obiekty budowlane lub zespoły obiektów budowlanych wraz ze związanymi</w:t>
      </w:r>
      <w:r w:rsidR="006C2718" w:rsidRPr="006B4C97">
        <w:t xml:space="preserve"> z </w:t>
      </w:r>
      <w:r w:rsidR="008D09DB" w:rsidRPr="006B4C97">
        <w:t>nimi urządzeniami budowlanymi mogące samodzielnie funkcjonować zgodnie</w:t>
      </w:r>
      <w:r w:rsidR="006C2718" w:rsidRPr="006B4C97">
        <w:t xml:space="preserve"> z </w:t>
      </w:r>
      <w:r w:rsidR="008D09DB" w:rsidRPr="006B4C97">
        <w:t>przeznaczeniem.</w:t>
      </w:r>
    </w:p>
    <w:p w14:paraId="6893A512" w14:textId="77777777" w:rsidR="008D09DB" w:rsidRPr="006B4C97" w:rsidRDefault="008D09DB" w:rsidP="008D09DB">
      <w:pPr>
        <w:pStyle w:val="ZLITUSTzmustliter"/>
      </w:pPr>
      <w:r w:rsidRPr="006B4C97">
        <w:t>1c.</w:t>
      </w:r>
      <w:r w:rsidR="006C2718" w:rsidRPr="006B4C97">
        <w:t xml:space="preserve"> W </w:t>
      </w:r>
      <w:r w:rsidRPr="006B4C97">
        <w:t>przypadku gdy wniosek,</w:t>
      </w:r>
      <w:r w:rsidR="006C2718" w:rsidRPr="006B4C97">
        <w:t xml:space="preserve"> o </w:t>
      </w:r>
      <w:r w:rsidRPr="006B4C97">
        <w:t>którym mowa</w:t>
      </w:r>
      <w:r w:rsidR="0063235E" w:rsidRPr="006B4C97">
        <w:t xml:space="preserve"> w</w:t>
      </w:r>
      <w:r w:rsidR="0063235E">
        <w:t> ust. </w:t>
      </w:r>
      <w:r w:rsidRPr="006B4C97">
        <w:t>1, dotyczy przeniesienia decyzji</w:t>
      </w:r>
      <w:r w:rsidR="006C2718" w:rsidRPr="006B4C97">
        <w:t xml:space="preserve"> w </w:t>
      </w:r>
      <w:r w:rsidRPr="006B4C97">
        <w:t>części, nowy inwestor dołącza do wniosku również oświadczenie</w:t>
      </w:r>
      <w:r w:rsidR="006C2718" w:rsidRPr="006B4C97">
        <w:t xml:space="preserve"> o </w:t>
      </w:r>
      <w:r w:rsidRPr="006B4C97">
        <w:t>otrzymaniu od dotychczasowego inwestora projektu budowlanego lub kopii projektu sporządzonej</w:t>
      </w:r>
      <w:r w:rsidR="006C2718" w:rsidRPr="006B4C97">
        <w:t xml:space="preserve"> w </w:t>
      </w:r>
      <w:r w:rsidRPr="006B4C97">
        <w:t>formie pozwalającej na wykorzystanie zgodnie</w:t>
      </w:r>
      <w:r w:rsidR="006C2718" w:rsidRPr="006B4C97">
        <w:t xml:space="preserve"> z </w:t>
      </w:r>
      <w:r w:rsidRPr="006B4C97">
        <w:t>przeznaczeniem.</w:t>
      </w:r>
      <w:r w:rsidR="0096682F" w:rsidRPr="006B4C97">
        <w:t>”</w:t>
      </w:r>
      <w:r w:rsidRPr="006B4C97">
        <w:t>,</w:t>
      </w:r>
    </w:p>
    <w:p w14:paraId="03308EB1" w14:textId="77777777" w:rsidR="008D09DB" w:rsidRPr="006B4C97" w:rsidRDefault="008D09DB" w:rsidP="008D09DB">
      <w:pPr>
        <w:pStyle w:val="LITlitera"/>
      </w:pPr>
      <w:r w:rsidRPr="006B4C97">
        <w:t>b)</w:t>
      </w:r>
      <w:r w:rsidRPr="006B4C97">
        <w:tab/>
        <w:t>w</w:t>
      </w:r>
      <w:r w:rsidR="0063235E">
        <w:t xml:space="preserve"> ust. </w:t>
      </w:r>
      <w:r w:rsidR="006C2718" w:rsidRPr="006B4C97">
        <w:t>2 </w:t>
      </w:r>
      <w:r w:rsidRPr="006B4C97">
        <w:t xml:space="preserve">wyrazy </w:t>
      </w:r>
      <w:r w:rsidR="00A925A7" w:rsidRPr="006B4C97">
        <w:t>„</w:t>
      </w:r>
      <w:r w:rsidRPr="006B4C97">
        <w:t xml:space="preserve">ust. </w:t>
      </w:r>
      <w:r w:rsidR="0063235E" w:rsidRPr="006B4C97">
        <w:t>1</w:t>
      </w:r>
      <w:r w:rsidR="0063235E">
        <w:t xml:space="preserve"> i </w:t>
      </w:r>
      <w:r w:rsidRPr="006B4C97">
        <w:t>1a</w:t>
      </w:r>
      <w:r w:rsidR="0096682F" w:rsidRPr="006B4C97">
        <w:t>”</w:t>
      </w:r>
      <w:r w:rsidRPr="006B4C97">
        <w:t xml:space="preserve"> zastępuje się wyrazami </w:t>
      </w:r>
      <w:r w:rsidR="00A925A7" w:rsidRPr="006B4C97">
        <w:t>„</w:t>
      </w:r>
      <w:r w:rsidRPr="006B4C97">
        <w:t xml:space="preserve">ust. </w:t>
      </w:r>
      <w:r w:rsidR="009E0528" w:rsidRPr="006B4C97">
        <w:t>1</w:t>
      </w:r>
      <w:r w:rsidR="00842CB2" w:rsidRPr="00E83C1B">
        <w:t>–</w:t>
      </w:r>
      <w:r w:rsidRPr="006B4C97">
        <w:t>1c</w:t>
      </w:r>
      <w:r w:rsidR="0096682F" w:rsidRPr="006B4C97">
        <w:t>”</w:t>
      </w:r>
      <w:r w:rsidRPr="006B4C97">
        <w:t>,</w:t>
      </w:r>
    </w:p>
    <w:p w14:paraId="78DEDD09" w14:textId="77777777" w:rsidR="00FC33D8" w:rsidRDefault="008D09DB" w:rsidP="008D09DB">
      <w:pPr>
        <w:pStyle w:val="LITlitera"/>
      </w:pPr>
      <w:r w:rsidRPr="006B4C97">
        <w:t>c)</w:t>
      </w:r>
      <w:r w:rsidRPr="006B4C97">
        <w:tab/>
        <w:t>w</w:t>
      </w:r>
      <w:r w:rsidR="0063235E">
        <w:t xml:space="preserve"> ust. </w:t>
      </w:r>
      <w:r w:rsidR="006C2718" w:rsidRPr="006B4C97">
        <w:t>4 </w:t>
      </w:r>
      <w:r w:rsidRPr="006B4C97">
        <w:t xml:space="preserve">wyrazy </w:t>
      </w:r>
      <w:r w:rsidR="00A925A7" w:rsidRPr="006B4C97">
        <w:t>„</w:t>
      </w:r>
      <w:r w:rsidRPr="006B4C97">
        <w:t>ust. 1, 1a</w:t>
      </w:r>
      <w:r w:rsidR="0096682F" w:rsidRPr="006B4C97">
        <w:t>”</w:t>
      </w:r>
      <w:r w:rsidRPr="006B4C97">
        <w:t xml:space="preserve"> zastępuje się wyrazami </w:t>
      </w:r>
      <w:r w:rsidR="00A925A7" w:rsidRPr="006B4C97">
        <w:t>„</w:t>
      </w:r>
      <w:r w:rsidRPr="006B4C97">
        <w:t xml:space="preserve">ust. </w:t>
      </w:r>
      <w:r w:rsidR="009E0528" w:rsidRPr="006B4C97">
        <w:t>1</w:t>
      </w:r>
      <w:r w:rsidR="00842CB2" w:rsidRPr="00E83C1B">
        <w:t>–</w:t>
      </w:r>
      <w:r w:rsidRPr="006B4C97">
        <w:t>1c</w:t>
      </w:r>
      <w:r w:rsidR="0096682F" w:rsidRPr="006B4C97">
        <w:t>”</w:t>
      </w:r>
      <w:r w:rsidR="00FC33D8">
        <w:t>,</w:t>
      </w:r>
    </w:p>
    <w:p w14:paraId="18D2A014" w14:textId="77777777" w:rsidR="00FC33D8" w:rsidRPr="00FC33D8" w:rsidRDefault="00FC33D8" w:rsidP="00FC33D8">
      <w:pPr>
        <w:pStyle w:val="LITlitera"/>
      </w:pPr>
      <w:r>
        <w:t>d)</w:t>
      </w:r>
      <w:r>
        <w:tab/>
      </w:r>
      <w:r w:rsidRPr="00FC33D8">
        <w:t>w</w:t>
      </w:r>
      <w:r w:rsidR="0063235E">
        <w:t xml:space="preserve"> ust. </w:t>
      </w:r>
      <w:r w:rsidR="0063235E" w:rsidRPr="00FC33D8">
        <w:t>5</w:t>
      </w:r>
      <w:r w:rsidR="0063235E">
        <w:t xml:space="preserve"> w </w:t>
      </w:r>
      <w:r w:rsidRPr="00FC33D8">
        <w:t>części wspólnej skreśla się wyrazy „w postaci papierowej albo”,</w:t>
      </w:r>
    </w:p>
    <w:p w14:paraId="6353E8C5" w14:textId="77777777" w:rsidR="008D09DB" w:rsidRDefault="00FC33D8" w:rsidP="002730E2">
      <w:pPr>
        <w:pStyle w:val="LITlitera"/>
      </w:pPr>
      <w:r>
        <w:t>e</w:t>
      </w:r>
      <w:r w:rsidRPr="00FC33D8">
        <w:t>)</w:t>
      </w:r>
      <w:r w:rsidRPr="00FC33D8">
        <w:tab/>
      </w:r>
      <w:r w:rsidR="002730E2">
        <w:t>uchyla się</w:t>
      </w:r>
      <w:r w:rsidR="0063235E">
        <w:t xml:space="preserve"> ust. </w:t>
      </w:r>
      <w:r w:rsidR="002730E2">
        <w:t>6,</w:t>
      </w:r>
    </w:p>
    <w:p w14:paraId="2515AEAD" w14:textId="77777777" w:rsidR="002730E2" w:rsidRDefault="002730E2" w:rsidP="002730E2">
      <w:pPr>
        <w:pStyle w:val="LITlitera"/>
      </w:pPr>
      <w:r>
        <w:t>f)</w:t>
      </w:r>
      <w:r>
        <w:tab/>
        <w:t xml:space="preserve">ust. </w:t>
      </w:r>
      <w:r w:rsidR="00CD4D9E">
        <w:t>7 </w:t>
      </w:r>
      <w:r>
        <w:t>otrzymuje brzmienie:</w:t>
      </w:r>
    </w:p>
    <w:p w14:paraId="4BDAE5E8" w14:textId="298634D8" w:rsidR="002730E2" w:rsidRPr="006B4C97" w:rsidRDefault="002730E2" w:rsidP="002730E2">
      <w:pPr>
        <w:pStyle w:val="ZLITUSTzmustliter"/>
      </w:pPr>
      <w:r w:rsidRPr="002730E2">
        <w:t>„</w:t>
      </w:r>
      <w:r>
        <w:t>7</w:t>
      </w:r>
      <w:r w:rsidRPr="002730E2">
        <w:t>. Formularz</w:t>
      </w:r>
      <w:r>
        <w:t>e</w:t>
      </w:r>
      <w:r w:rsidRPr="002730E2">
        <w:t xml:space="preserve"> wniosk</w:t>
      </w:r>
      <w:r>
        <w:t>ów</w:t>
      </w:r>
      <w:r w:rsidRPr="002730E2">
        <w:t>,</w:t>
      </w:r>
      <w:r w:rsidR="00CD4D9E" w:rsidRPr="002730E2">
        <w:t xml:space="preserve"> o</w:t>
      </w:r>
      <w:r w:rsidR="00CD4D9E">
        <w:t> </w:t>
      </w:r>
      <w:r w:rsidRPr="002730E2">
        <w:t>który</w:t>
      </w:r>
      <w:r>
        <w:t>ch</w:t>
      </w:r>
      <w:r w:rsidRPr="002730E2">
        <w:t xml:space="preserve"> mowa</w:t>
      </w:r>
      <w:r w:rsidR="0063235E" w:rsidRPr="002730E2">
        <w:t xml:space="preserve"> w</w:t>
      </w:r>
      <w:r w:rsidR="0063235E">
        <w:t> ust. </w:t>
      </w:r>
      <w:r>
        <w:t>5</w:t>
      </w:r>
      <w:r w:rsidRPr="002730E2">
        <w:t xml:space="preserve">, </w:t>
      </w:r>
      <w:r>
        <w:t xml:space="preserve">są </w:t>
      </w:r>
      <w:r w:rsidRPr="002730E2">
        <w:t>udostępnian</w:t>
      </w:r>
      <w:r>
        <w:t>e</w:t>
      </w:r>
      <w:r w:rsidRPr="002730E2">
        <w:t xml:space="preserve"> </w:t>
      </w:r>
      <w:r w:rsidR="00684616">
        <w:t>w</w:t>
      </w:r>
      <w:r w:rsidRPr="002730E2">
        <w:t xml:space="preserve"> portalu e</w:t>
      </w:r>
      <w:r w:rsidR="0063235E">
        <w:noBreakHyphen/>
      </w:r>
      <w:r w:rsidRPr="002730E2">
        <w:t>Budownictwo.”;</w:t>
      </w:r>
    </w:p>
    <w:p w14:paraId="27B2E4ED" w14:textId="25464B85" w:rsidR="00C4316B" w:rsidRPr="00C4316B" w:rsidRDefault="002167DA" w:rsidP="00C4316B">
      <w:pPr>
        <w:pStyle w:val="PKTpunkt"/>
      </w:pPr>
      <w:r>
        <w:t>2</w:t>
      </w:r>
      <w:r w:rsidR="001D729F">
        <w:t>4</w:t>
      </w:r>
      <w:r w:rsidR="008D09DB" w:rsidRPr="006B4C97">
        <w:t>)</w:t>
      </w:r>
      <w:r w:rsidR="008D09DB" w:rsidRPr="006B4C97">
        <w:tab/>
      </w:r>
      <w:r w:rsidR="00C4316B" w:rsidRPr="00C4316B">
        <w:t>w</w:t>
      </w:r>
      <w:r w:rsidR="0063235E">
        <w:t xml:space="preserve"> art. </w:t>
      </w:r>
      <w:r w:rsidR="00C4316B" w:rsidRPr="00C4316B">
        <w:t>41:</w:t>
      </w:r>
    </w:p>
    <w:p w14:paraId="1505244D" w14:textId="77777777" w:rsidR="00C4316B" w:rsidRDefault="00C4316B" w:rsidP="00C4316B">
      <w:pPr>
        <w:pStyle w:val="LITlitera"/>
      </w:pPr>
      <w:r w:rsidRPr="00C4316B">
        <w:t>a)</w:t>
      </w:r>
      <w:r w:rsidRPr="00C4316B">
        <w:tab/>
      </w:r>
      <w:r w:rsidR="00C371F5">
        <w:t>ust. </w:t>
      </w:r>
      <w:r w:rsidRPr="00C4316B">
        <w:t xml:space="preserve">4b </w:t>
      </w:r>
      <w:r w:rsidR="00EE36C5">
        <w:t>otrzymuje brzmienie:</w:t>
      </w:r>
    </w:p>
    <w:p w14:paraId="014E6D67" w14:textId="6CE30D40" w:rsidR="00EE36C5" w:rsidRPr="00EE36C5" w:rsidRDefault="00EE36C5" w:rsidP="00EE36C5">
      <w:pPr>
        <w:pStyle w:val="ZLITUSTzmustliter"/>
      </w:pPr>
      <w:r w:rsidRPr="00EE36C5">
        <w:t>„</w:t>
      </w:r>
      <w:r>
        <w:t>4b</w:t>
      </w:r>
      <w:r w:rsidRPr="00EE36C5">
        <w:t xml:space="preserve">. </w:t>
      </w:r>
      <w:r>
        <w:t>Zawiadomienia organu nadzoru budowlanego</w:t>
      </w:r>
      <w:r w:rsidR="00CD4D9E">
        <w:t xml:space="preserve"> o </w:t>
      </w:r>
      <w:r>
        <w:t>zamierzonym terminie rozpoczęcia robót budowlanych dokonuje się</w:t>
      </w:r>
      <w:r w:rsidR="00CD4D9E" w:rsidRPr="00EE36C5">
        <w:t xml:space="preserve"> w</w:t>
      </w:r>
      <w:r w:rsidR="00CD4D9E">
        <w:t> </w:t>
      </w:r>
      <w:r w:rsidRPr="00EE36C5">
        <w:t>formie dokumentu elektronicznego za pośrednictwem portalu e</w:t>
      </w:r>
      <w:r w:rsidR="0063235E">
        <w:noBreakHyphen/>
      </w:r>
      <w:r w:rsidRPr="00EE36C5">
        <w:t>Budownictwo.”,</w:t>
      </w:r>
    </w:p>
    <w:p w14:paraId="38C7AA36" w14:textId="77777777" w:rsidR="00EE36C5" w:rsidRPr="00EE36C5" w:rsidRDefault="00EE36C5" w:rsidP="00EE36C5">
      <w:pPr>
        <w:pStyle w:val="LITlitera"/>
      </w:pPr>
      <w:r w:rsidRPr="00EE36C5">
        <w:t>b)</w:t>
      </w:r>
      <w:r w:rsidRPr="00EE36C5">
        <w:tab/>
        <w:t>uchyla się</w:t>
      </w:r>
      <w:r w:rsidR="0063235E">
        <w:t xml:space="preserve"> ust. </w:t>
      </w:r>
      <w:r>
        <w:t>4c</w:t>
      </w:r>
      <w:r w:rsidRPr="00EE36C5">
        <w:t>,</w:t>
      </w:r>
    </w:p>
    <w:p w14:paraId="5ED9B062" w14:textId="2F602EEC" w:rsidR="00EE36C5" w:rsidRPr="00EE36C5" w:rsidRDefault="00EE36C5" w:rsidP="00EE36C5">
      <w:pPr>
        <w:pStyle w:val="LITlitera"/>
      </w:pPr>
      <w:r w:rsidRPr="00EE36C5">
        <w:t>c)</w:t>
      </w:r>
      <w:r w:rsidRPr="00EE36C5">
        <w:tab/>
        <w:t xml:space="preserve">ust. </w:t>
      </w:r>
      <w:r w:rsidR="005666F6">
        <w:t>4d</w:t>
      </w:r>
      <w:r w:rsidR="005666F6" w:rsidRPr="00EE36C5">
        <w:t xml:space="preserve"> </w:t>
      </w:r>
      <w:r w:rsidRPr="00EE36C5">
        <w:t>otrzymuje brzmienie:</w:t>
      </w:r>
    </w:p>
    <w:p w14:paraId="605091F1" w14:textId="3139F860" w:rsidR="00EE36C5" w:rsidRDefault="00EE36C5" w:rsidP="00EE36C5">
      <w:pPr>
        <w:pStyle w:val="ZLITUSTzmustliter"/>
      </w:pPr>
      <w:r w:rsidRPr="00EE36C5">
        <w:t>„</w:t>
      </w:r>
      <w:r>
        <w:t>4</w:t>
      </w:r>
      <w:r w:rsidRPr="00EE36C5">
        <w:t xml:space="preserve">d. Formularz </w:t>
      </w:r>
      <w:r>
        <w:t>zawiadomienia</w:t>
      </w:r>
      <w:r w:rsidRPr="00EE36C5">
        <w:t>,</w:t>
      </w:r>
      <w:r w:rsidR="00CD4D9E" w:rsidRPr="00EE36C5">
        <w:t xml:space="preserve"> o</w:t>
      </w:r>
      <w:r w:rsidR="00CD4D9E">
        <w:t> </w:t>
      </w:r>
      <w:r w:rsidRPr="00EE36C5">
        <w:t>którym mowa</w:t>
      </w:r>
      <w:r w:rsidR="0063235E" w:rsidRPr="00EE36C5">
        <w:t xml:space="preserve"> w</w:t>
      </w:r>
      <w:r w:rsidR="0063235E">
        <w:t> ust. </w:t>
      </w:r>
      <w:r>
        <w:t>4b</w:t>
      </w:r>
      <w:r w:rsidRPr="00EE36C5">
        <w:t xml:space="preserve">, jest udostępniany </w:t>
      </w:r>
      <w:r w:rsidR="00684616">
        <w:t>w</w:t>
      </w:r>
      <w:r w:rsidRPr="00EE36C5">
        <w:t xml:space="preserve"> portalu e</w:t>
      </w:r>
      <w:r w:rsidR="0063235E">
        <w:noBreakHyphen/>
      </w:r>
      <w:r w:rsidRPr="00EE36C5">
        <w:t>Budownictwo.”;</w:t>
      </w:r>
    </w:p>
    <w:p w14:paraId="0DFBAB70" w14:textId="71442653" w:rsidR="005C6F4A" w:rsidRPr="006B4C97" w:rsidRDefault="002167DA" w:rsidP="008D09DB">
      <w:pPr>
        <w:pStyle w:val="PKTpunkt"/>
      </w:pPr>
      <w:r>
        <w:t>2</w:t>
      </w:r>
      <w:r w:rsidR="001D729F">
        <w:t>5</w:t>
      </w:r>
      <w:r w:rsidR="002C20E5">
        <w:t>)</w:t>
      </w:r>
      <w:r w:rsidR="00C4316B">
        <w:tab/>
      </w:r>
      <w:r w:rsidR="008D09DB" w:rsidRPr="006B4C97">
        <w:t>w</w:t>
      </w:r>
      <w:r w:rsidR="0063235E">
        <w:t xml:space="preserve"> art. </w:t>
      </w:r>
      <w:r w:rsidR="008D09DB" w:rsidRPr="006B4C97">
        <w:t>4</w:t>
      </w:r>
      <w:r w:rsidR="0063235E" w:rsidRPr="006B4C97">
        <w:t>2</w:t>
      </w:r>
      <w:r w:rsidR="0063235E">
        <w:t xml:space="preserve"> w ust. </w:t>
      </w:r>
      <w:r w:rsidR="008D09DB" w:rsidRPr="006B4C97">
        <w:t>1</w:t>
      </w:r>
      <w:r w:rsidR="005C6F4A" w:rsidRPr="006B4C97">
        <w:t>:</w:t>
      </w:r>
    </w:p>
    <w:p w14:paraId="0AEC95D9" w14:textId="77777777" w:rsidR="00A27455" w:rsidRPr="006B4C97" w:rsidRDefault="005C6F4A" w:rsidP="00132FED">
      <w:pPr>
        <w:pStyle w:val="LITlitera"/>
      </w:pPr>
      <w:r w:rsidRPr="006B4C97">
        <w:t>a)</w:t>
      </w:r>
      <w:r w:rsidRPr="006B4C97">
        <w:tab/>
        <w:t>w</w:t>
      </w:r>
      <w:r w:rsidR="0063235E">
        <w:t xml:space="preserve"> pkt </w:t>
      </w:r>
      <w:r w:rsidR="0063235E" w:rsidRPr="006B4C97">
        <w:t>1</w:t>
      </w:r>
      <w:r w:rsidR="0063235E">
        <w:t xml:space="preserve"> lit. </w:t>
      </w:r>
      <w:r w:rsidR="00A27455" w:rsidRPr="006B4C97">
        <w:t>d otrzymuje brzmienie:</w:t>
      </w:r>
    </w:p>
    <w:p w14:paraId="313D551D" w14:textId="77777777" w:rsidR="00A27455" w:rsidRPr="006B4C97" w:rsidRDefault="00A27455" w:rsidP="00132FED">
      <w:pPr>
        <w:pStyle w:val="ZLITLITzmlitliter"/>
      </w:pPr>
      <w:r w:rsidRPr="006B4C97">
        <w:lastRenderedPageBreak/>
        <w:t>„d)</w:t>
      </w:r>
      <w:r w:rsidRPr="006B4C97">
        <w:tab/>
        <w:t>instalowania, o którym mowa</w:t>
      </w:r>
      <w:r w:rsidR="0063235E" w:rsidRPr="006B4C97">
        <w:t xml:space="preserve"> w</w:t>
      </w:r>
      <w:r w:rsidR="0063235E">
        <w:t> art. </w:t>
      </w:r>
      <w:r w:rsidRPr="006B4C97">
        <w:t>2</w:t>
      </w:r>
      <w:r w:rsidR="0063235E" w:rsidRPr="006B4C97">
        <w:t>9</w:t>
      </w:r>
      <w:r w:rsidR="0063235E">
        <w:t xml:space="preserve"> ust. </w:t>
      </w:r>
      <w:r w:rsidR="0063235E" w:rsidRPr="006B4C97">
        <w:t>3</w:t>
      </w:r>
      <w:r w:rsidR="0063235E">
        <w:t xml:space="preserve"> pkt </w:t>
      </w:r>
      <w:r w:rsidR="0063235E" w:rsidRPr="006B4C97">
        <w:t>3</w:t>
      </w:r>
      <w:r w:rsidR="0063235E">
        <w:t xml:space="preserve"> lit. </w:t>
      </w:r>
      <w:r w:rsidRPr="006B4C97">
        <w:t>d i f;”,</w:t>
      </w:r>
    </w:p>
    <w:p w14:paraId="18F7049E" w14:textId="77777777" w:rsidR="007048DE" w:rsidRDefault="009D2C60" w:rsidP="00132FED">
      <w:pPr>
        <w:pStyle w:val="LITlitera"/>
      </w:pPr>
      <w:r w:rsidRPr="006B4C97">
        <w:t>b)</w:t>
      </w:r>
      <w:r w:rsidRPr="006B4C97">
        <w:tab/>
      </w:r>
      <w:r w:rsidR="008D09DB" w:rsidRPr="006B4C97">
        <w:t>w</w:t>
      </w:r>
      <w:r w:rsidR="0063235E">
        <w:t xml:space="preserve"> pkt </w:t>
      </w:r>
      <w:r w:rsidR="001D764B" w:rsidRPr="006B4C97">
        <w:t>2</w:t>
      </w:r>
      <w:r w:rsidR="007048DE">
        <w:t>:</w:t>
      </w:r>
    </w:p>
    <w:p w14:paraId="5778D506" w14:textId="761E49DA" w:rsidR="008D09DB" w:rsidRPr="006B4C97" w:rsidRDefault="00BB441C" w:rsidP="00132FED">
      <w:pPr>
        <w:pStyle w:val="TIRtiret"/>
      </w:pPr>
      <w:r w:rsidRPr="0071599A">
        <w:t>–</w:t>
      </w:r>
      <w:r w:rsidR="00132FED">
        <w:tab/>
      </w:r>
      <w:r w:rsidR="001D764B">
        <w:t>lit. </w:t>
      </w:r>
      <w:r w:rsidR="008D09DB" w:rsidRPr="006B4C97">
        <w:t>b</w:t>
      </w:r>
      <w:r w:rsidR="006C2718" w:rsidRPr="006B4C97">
        <w:t xml:space="preserve"> i </w:t>
      </w:r>
      <w:r w:rsidR="008D09DB" w:rsidRPr="006B4C97">
        <w:t>c otrzymują brzmienie:</w:t>
      </w:r>
    </w:p>
    <w:p w14:paraId="519126CA" w14:textId="77777777" w:rsidR="008D09DB" w:rsidRPr="006B4C97" w:rsidRDefault="00A925A7" w:rsidP="00132FED">
      <w:pPr>
        <w:pStyle w:val="ZTIRLITzmlittiret"/>
      </w:pPr>
      <w:r w:rsidRPr="006B4C97">
        <w:t>„</w:t>
      </w:r>
      <w:r w:rsidR="004104EF" w:rsidRPr="006B4C97">
        <w:t>b)</w:t>
      </w:r>
      <w:r w:rsidR="004104EF" w:rsidRPr="006B4C97">
        <w:tab/>
      </w:r>
      <w:r w:rsidR="008D09DB" w:rsidRPr="006B4C97">
        <w:t>budowy,</w:t>
      </w:r>
      <w:r w:rsidR="006C2718" w:rsidRPr="006B4C97">
        <w:t xml:space="preserve"> o </w:t>
      </w:r>
      <w:r w:rsidR="008D09DB" w:rsidRPr="006B4C97">
        <w:t>której mowa</w:t>
      </w:r>
      <w:r w:rsidR="0063235E" w:rsidRPr="006B4C97">
        <w:t xml:space="preserve"> w</w:t>
      </w:r>
      <w:r w:rsidR="0063235E">
        <w:t> art. </w:t>
      </w:r>
      <w:r w:rsidR="008D09DB" w:rsidRPr="006B4C97">
        <w:t>2</w:t>
      </w:r>
      <w:r w:rsidR="0063235E" w:rsidRPr="006B4C97">
        <w:t>9</w:t>
      </w:r>
      <w:r w:rsidR="0063235E">
        <w:t xml:space="preserve"> ust. </w:t>
      </w:r>
      <w:r w:rsidR="0063235E" w:rsidRPr="006B4C97">
        <w:t>1</w:t>
      </w:r>
      <w:r w:rsidR="0063235E">
        <w:t xml:space="preserve"> pkt </w:t>
      </w:r>
      <w:r w:rsidR="008D09DB" w:rsidRPr="006B4C97">
        <w:t>1,</w:t>
      </w:r>
      <w:r w:rsidR="00C37EA2">
        <w:t xml:space="preserve"> 1b,</w:t>
      </w:r>
      <w:r w:rsidR="00001908">
        <w:t xml:space="preserve"> </w:t>
      </w:r>
      <w:r w:rsidR="009E0528" w:rsidRPr="006B4C97">
        <w:t>2</w:t>
      </w:r>
      <w:r w:rsidR="00842CB2" w:rsidRPr="00E83C1B">
        <w:t>–</w:t>
      </w:r>
      <w:r w:rsidR="008D09DB" w:rsidRPr="006B4C97">
        <w:t>4, 9, 2</w:t>
      </w:r>
      <w:r w:rsidR="0063235E" w:rsidRPr="006B4C97">
        <w:t>7</w:t>
      </w:r>
      <w:r w:rsidR="0063235E">
        <w:t xml:space="preserve"> i </w:t>
      </w:r>
      <w:r w:rsidR="008D09DB" w:rsidRPr="006B4C97">
        <w:t>3</w:t>
      </w:r>
      <w:r w:rsidR="00001908" w:rsidRPr="006B4C97">
        <w:t>0</w:t>
      </w:r>
      <w:r w:rsidR="00C1737F">
        <w:t>,</w:t>
      </w:r>
      <w:r w:rsidR="00001908">
        <w:t xml:space="preserve"> oraz</w:t>
      </w:r>
      <w:r w:rsidR="008D09DB" w:rsidRPr="006B4C97">
        <w:t xml:space="preserve"> instalowania,</w:t>
      </w:r>
      <w:r w:rsidR="006C2718" w:rsidRPr="006B4C97">
        <w:t xml:space="preserve"> o </w:t>
      </w:r>
      <w:r w:rsidR="008D09DB" w:rsidRPr="006B4C97">
        <w:t>którym mowa</w:t>
      </w:r>
      <w:r w:rsidR="0063235E" w:rsidRPr="006B4C97">
        <w:t xml:space="preserve"> w</w:t>
      </w:r>
      <w:r w:rsidR="0063235E">
        <w:t> art. </w:t>
      </w:r>
      <w:r w:rsidR="008D09DB" w:rsidRPr="006B4C97">
        <w:t>2</w:t>
      </w:r>
      <w:r w:rsidR="0063235E" w:rsidRPr="006B4C97">
        <w:t>9</w:t>
      </w:r>
      <w:r w:rsidR="0063235E">
        <w:t xml:space="preserve"> ust. </w:t>
      </w:r>
      <w:r w:rsidR="0063235E" w:rsidRPr="006B4C97">
        <w:t>3</w:t>
      </w:r>
      <w:r w:rsidR="0063235E">
        <w:t xml:space="preserve"> pkt </w:t>
      </w:r>
      <w:r w:rsidR="0063235E" w:rsidRPr="006B4C97">
        <w:t>3</w:t>
      </w:r>
      <w:r w:rsidR="0063235E">
        <w:t xml:space="preserve"> lit. </w:t>
      </w:r>
      <w:r w:rsidR="008D09DB" w:rsidRPr="006B4C97">
        <w:t>d</w:t>
      </w:r>
      <w:r w:rsidR="006C2718" w:rsidRPr="006B4C97">
        <w:softHyphen/>
      </w:r>
      <w:r w:rsidR="009E0528" w:rsidRPr="006B4C97">
        <w:softHyphen/>
      </w:r>
      <w:r w:rsidR="00132FED" w:rsidRPr="00E83C1B">
        <w:t>–</w:t>
      </w:r>
      <w:r w:rsidR="009D2C60" w:rsidRPr="006B4C97">
        <w:t>f</w:t>
      </w:r>
      <w:r w:rsidR="008D09DB" w:rsidRPr="006B4C97">
        <w:t>,</w:t>
      </w:r>
    </w:p>
    <w:p w14:paraId="4889E488" w14:textId="1BE625C9" w:rsidR="008D09DB" w:rsidRDefault="008D09DB" w:rsidP="00132FED">
      <w:pPr>
        <w:pStyle w:val="ZTIRLITzmlittiret"/>
      </w:pPr>
      <w:r w:rsidRPr="006B4C97">
        <w:t>c)</w:t>
      </w:r>
      <w:r w:rsidRPr="006B4C97">
        <w:tab/>
        <w:t>przebudowy,</w:t>
      </w:r>
      <w:r w:rsidR="006C2718" w:rsidRPr="006B4C97">
        <w:t xml:space="preserve"> o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3</w:t>
      </w:r>
      <w:r w:rsidR="0063235E">
        <w:t xml:space="preserve"> pkt </w:t>
      </w:r>
      <w:r w:rsidR="0063235E" w:rsidRPr="006B4C97">
        <w:t>1</w:t>
      </w:r>
      <w:r w:rsidR="0063235E">
        <w:t xml:space="preserve"> lit. </w:t>
      </w:r>
      <w:r w:rsidRPr="006B4C97">
        <w:t>a,</w:t>
      </w:r>
      <w:r w:rsidR="006C2718" w:rsidRPr="006B4C97">
        <w:t xml:space="preserve"> z </w:t>
      </w:r>
      <w:r w:rsidRPr="006B4C97">
        <w:t>wyłączeniem przebudowy budynków</w:t>
      </w:r>
      <w:r w:rsidR="00C37EA2">
        <w:t>,</w:t>
      </w:r>
      <w:r w:rsidR="00777E27">
        <w:t xml:space="preserve"> o </w:t>
      </w:r>
      <w:r w:rsidR="00C37EA2">
        <w:t>których mowa</w:t>
      </w:r>
      <w:r w:rsidR="0063235E">
        <w:t xml:space="preserve"> w art. </w:t>
      </w:r>
      <w:r w:rsidR="00C37EA2">
        <w:t>2</w:t>
      </w:r>
      <w:r w:rsidR="0063235E">
        <w:t>9 ust. 1 pkt </w:t>
      </w:r>
      <w:r w:rsidR="00C37EA2">
        <w:t>1a</w:t>
      </w:r>
      <w:r w:rsidR="00E06C35" w:rsidRPr="006B4C97">
        <w:t>,”</w:t>
      </w:r>
      <w:r w:rsidR="00E06C35">
        <w:t>;</w:t>
      </w:r>
    </w:p>
    <w:p w14:paraId="359A0E45" w14:textId="4E15AE05" w:rsidR="00A65789" w:rsidRPr="006B4C97" w:rsidRDefault="002167DA" w:rsidP="00A65789">
      <w:pPr>
        <w:pStyle w:val="PKTpunkt"/>
      </w:pPr>
      <w:r>
        <w:t>2</w:t>
      </w:r>
      <w:r w:rsidR="001D729F">
        <w:t>6</w:t>
      </w:r>
      <w:r w:rsidR="008D09DB" w:rsidRPr="006B4C97">
        <w:t>)</w:t>
      </w:r>
      <w:r w:rsidR="008D09DB" w:rsidRPr="006B4C97">
        <w:tab/>
      </w:r>
      <w:r w:rsidR="00A65789" w:rsidRPr="006B4C97">
        <w:t>w</w:t>
      </w:r>
      <w:r w:rsidR="0063235E">
        <w:t xml:space="preserve"> art. </w:t>
      </w:r>
      <w:r w:rsidR="00A65789" w:rsidRPr="006B4C97">
        <w:t>4</w:t>
      </w:r>
      <w:r w:rsidR="0063235E" w:rsidRPr="006B4C97">
        <w:t>3</w:t>
      </w:r>
      <w:r w:rsidR="0063235E">
        <w:t> ust. </w:t>
      </w:r>
      <w:r w:rsidR="001D764B" w:rsidRPr="006B4C97">
        <w:t>1</w:t>
      </w:r>
      <w:r w:rsidR="00166C69">
        <w:t xml:space="preserve">aa </w:t>
      </w:r>
      <w:r w:rsidR="00A65789" w:rsidRPr="006B4C97">
        <w:t>otrzymuje brzmienie:</w:t>
      </w:r>
    </w:p>
    <w:p w14:paraId="7222324C" w14:textId="4FAFD05E" w:rsidR="00A65789" w:rsidRPr="006B4C97" w:rsidRDefault="00A65789" w:rsidP="00282A80">
      <w:pPr>
        <w:pStyle w:val="ZUSTzmustartykuempunktem"/>
      </w:pPr>
      <w:bookmarkStart w:id="35" w:name="_Hlk95203495"/>
      <w:commentRangeStart w:id="36"/>
      <w:commentRangeStart w:id="37"/>
      <w:r w:rsidRPr="006B4C97">
        <w:t>„</w:t>
      </w:r>
      <w:bookmarkEnd w:id="35"/>
      <w:r w:rsidR="00166C69">
        <w:t>1aa. Obowiązkowi geodezy</w:t>
      </w:r>
      <w:r w:rsidR="00166C69" w:rsidRPr="00166C69">
        <w:t>jnej inwentaryzacji powykonawczej,</w:t>
      </w:r>
      <w:r w:rsidR="00777E27" w:rsidRPr="00166C69">
        <w:t xml:space="preserve"> o</w:t>
      </w:r>
      <w:r w:rsidR="00777E27">
        <w:t> </w:t>
      </w:r>
      <w:r w:rsidR="00166C69" w:rsidRPr="00166C69">
        <w:t>której mowa</w:t>
      </w:r>
      <w:r w:rsidR="0063235E" w:rsidRPr="00166C69">
        <w:t xml:space="preserve"> w</w:t>
      </w:r>
      <w:r w:rsidR="0063235E">
        <w:t> ust. </w:t>
      </w:r>
      <w:r w:rsidR="00166C69" w:rsidRPr="00166C69">
        <w:t>1, podlegają budynki,</w:t>
      </w:r>
      <w:r w:rsidR="00777E27" w:rsidRPr="00166C69">
        <w:t xml:space="preserve"> o</w:t>
      </w:r>
      <w:r w:rsidR="00777E27">
        <w:t> </w:t>
      </w:r>
      <w:r w:rsidR="00166C69" w:rsidRPr="00166C69">
        <w:t>których mowa</w:t>
      </w:r>
      <w:r w:rsidR="0063235E" w:rsidRPr="00166C69">
        <w:t xml:space="preserve"> w</w:t>
      </w:r>
      <w:r w:rsidR="0063235E">
        <w:t> art. </w:t>
      </w:r>
      <w:r w:rsidR="00166C69">
        <w:t>2</w:t>
      </w:r>
      <w:r w:rsidR="0063235E">
        <w:t>9 ust. 1 pkt </w:t>
      </w:r>
      <w:r w:rsidR="00166C69">
        <w:t>1</w:t>
      </w:r>
      <w:r w:rsidR="0063235E">
        <w:t>6 lit. </w:t>
      </w:r>
      <w:r w:rsidR="00166C69">
        <w:t xml:space="preserve">b, </w:t>
      </w:r>
      <w:r w:rsidR="00166C69" w:rsidRPr="00166C69">
        <w:t>stacje ładowania,</w:t>
      </w:r>
      <w:r w:rsidR="00777E27" w:rsidRPr="00166C69">
        <w:t xml:space="preserve"> o</w:t>
      </w:r>
      <w:r w:rsidR="00777E27">
        <w:t> </w:t>
      </w:r>
      <w:r w:rsidR="00166C69" w:rsidRPr="00166C69">
        <w:t>których mowa</w:t>
      </w:r>
      <w:r w:rsidR="0063235E" w:rsidRPr="00166C69">
        <w:t xml:space="preserve"> w</w:t>
      </w:r>
      <w:r w:rsidR="0063235E">
        <w:t> art. </w:t>
      </w:r>
      <w:r w:rsidR="00166C69">
        <w:t>2</w:t>
      </w:r>
      <w:r w:rsidR="0063235E">
        <w:t>9 ust. 1 pkt </w:t>
      </w:r>
      <w:r w:rsidR="00166C69">
        <w:t>2</w:t>
      </w:r>
      <w:r w:rsidR="0063235E">
        <w:t>5</w:t>
      </w:r>
      <w:r w:rsidR="00E0538C">
        <w:t>,</w:t>
      </w:r>
      <w:r w:rsidR="0063235E">
        <w:t xml:space="preserve"> oraz</w:t>
      </w:r>
      <w:r w:rsidR="00166C69" w:rsidRPr="00166C69">
        <w:t xml:space="preserve"> obiekty budowlane,</w:t>
      </w:r>
      <w:r w:rsidR="00777E27" w:rsidRPr="00166C69">
        <w:t xml:space="preserve"> o</w:t>
      </w:r>
      <w:r w:rsidR="00777E27">
        <w:t> </w:t>
      </w:r>
      <w:r w:rsidR="00166C69" w:rsidRPr="00166C69">
        <w:t>których mowa</w:t>
      </w:r>
      <w:r w:rsidR="0063235E" w:rsidRPr="00166C69">
        <w:t xml:space="preserve"> w</w:t>
      </w:r>
      <w:r w:rsidR="0063235E">
        <w:t> art. </w:t>
      </w:r>
      <w:r w:rsidR="00166C69" w:rsidRPr="00166C69">
        <w:t>2</w:t>
      </w:r>
      <w:r w:rsidR="0063235E" w:rsidRPr="00166C69">
        <w:t>9</w:t>
      </w:r>
      <w:r w:rsidR="0063235E">
        <w:t xml:space="preserve"> ust. </w:t>
      </w:r>
      <w:r w:rsidR="0063235E" w:rsidRPr="00166C69">
        <w:t>1</w:t>
      </w:r>
      <w:r w:rsidR="0063235E">
        <w:t xml:space="preserve"> pkt </w:t>
      </w:r>
      <w:commentRangeStart w:id="38"/>
      <w:r w:rsidR="00166C69" w:rsidRPr="00166C69">
        <w:t>36</w:t>
      </w:r>
      <w:r w:rsidR="00777DE3">
        <w:t>-</w:t>
      </w:r>
      <w:r w:rsidR="00166C69" w:rsidRPr="00166C69">
        <w:t>3</w:t>
      </w:r>
      <w:r w:rsidR="0063235E" w:rsidRPr="00166C69">
        <w:t>8</w:t>
      </w:r>
      <w:commentRangeEnd w:id="38"/>
      <w:r w:rsidR="00777DE3">
        <w:rPr>
          <w:rStyle w:val="Odwoaniedokomentarza"/>
          <w:rFonts w:eastAsia="Times New Roman" w:cs="Times New Roman"/>
        </w:rPr>
        <w:commentReference w:id="38"/>
      </w:r>
      <w:r w:rsidR="002C346F">
        <w:t>,</w:t>
      </w:r>
      <w:r w:rsidR="0063235E">
        <w:t> </w:t>
      </w:r>
      <w:r w:rsidR="00166C69" w:rsidRPr="00166C69">
        <w:t>4</w:t>
      </w:r>
      <w:r w:rsidR="00001908" w:rsidRPr="00166C69">
        <w:t>0</w:t>
      </w:r>
      <w:r w:rsidR="00001908">
        <w:t xml:space="preserve"> </w:t>
      </w:r>
      <w:r w:rsidR="002C346F">
        <w:t xml:space="preserve">i </w:t>
      </w:r>
      <w:r w:rsidR="002C346F" w:rsidRPr="002C346F">
        <w:t xml:space="preserve">w ust. 2 pkt 35 </w:t>
      </w:r>
      <w:r w:rsidR="00001908">
        <w:t>oraz</w:t>
      </w:r>
      <w:r w:rsidR="0063235E" w:rsidRPr="00166C69">
        <w:t xml:space="preserve"> w</w:t>
      </w:r>
      <w:r w:rsidR="0063235E">
        <w:t> art. </w:t>
      </w:r>
      <w:r w:rsidR="00166C69" w:rsidRPr="00166C69">
        <w:t>29a</w:t>
      </w:r>
      <w:r w:rsidR="0063235E">
        <w:t xml:space="preserve"> ust. </w:t>
      </w:r>
      <w:r w:rsidR="0063235E" w:rsidRPr="00166C69">
        <w:t>1</w:t>
      </w:r>
      <w:r w:rsidR="0063235E">
        <w:t xml:space="preserve"> pkt </w:t>
      </w:r>
      <w:r w:rsidR="00166C69" w:rsidRPr="00166C69">
        <w:t>1.</w:t>
      </w:r>
      <w:r w:rsidR="00282A80" w:rsidRPr="007048DE">
        <w:t>”</w:t>
      </w:r>
      <w:r w:rsidR="00166C69" w:rsidRPr="00166C69">
        <w:t>;</w:t>
      </w:r>
      <w:commentRangeEnd w:id="36"/>
      <w:r w:rsidR="004B4130">
        <w:rPr>
          <w:rStyle w:val="Odwoaniedokomentarza"/>
          <w:rFonts w:eastAsia="Times New Roman" w:cs="Times New Roman"/>
        </w:rPr>
        <w:commentReference w:id="36"/>
      </w:r>
      <w:commentRangeEnd w:id="37"/>
      <w:r w:rsidR="00BF5043">
        <w:rPr>
          <w:rStyle w:val="Odwoaniedokomentarza"/>
          <w:rFonts w:eastAsia="Times New Roman" w:cs="Times New Roman"/>
        </w:rPr>
        <w:commentReference w:id="37"/>
      </w:r>
    </w:p>
    <w:p w14:paraId="24F08785" w14:textId="149BE4FA" w:rsidR="00066E3A" w:rsidRPr="006B4C97" w:rsidRDefault="002167DA" w:rsidP="00A65789">
      <w:pPr>
        <w:pStyle w:val="PKTpunkt"/>
      </w:pPr>
      <w:r>
        <w:t>2</w:t>
      </w:r>
      <w:r w:rsidR="001D729F">
        <w:t>7</w:t>
      </w:r>
      <w:r w:rsidR="00A65789" w:rsidRPr="006B4C97">
        <w:t>)</w:t>
      </w:r>
      <w:r w:rsidR="00A65789" w:rsidRPr="006B4C97">
        <w:tab/>
      </w:r>
      <w:r w:rsidR="008D09DB" w:rsidRPr="006B4C97">
        <w:t>w</w:t>
      </w:r>
      <w:r w:rsidR="0063235E">
        <w:t xml:space="preserve"> art. </w:t>
      </w:r>
      <w:r w:rsidR="008D09DB" w:rsidRPr="006B4C97">
        <w:t>45a</w:t>
      </w:r>
      <w:r w:rsidR="00066E3A" w:rsidRPr="006B4C97">
        <w:t>:</w:t>
      </w:r>
    </w:p>
    <w:p w14:paraId="3A8BC12C" w14:textId="335D48D2" w:rsidR="00066E3A" w:rsidRPr="006B4C97" w:rsidRDefault="00066E3A" w:rsidP="00066E3A">
      <w:pPr>
        <w:pStyle w:val="LITlitera"/>
      </w:pPr>
      <w:r w:rsidRPr="006B4C97">
        <w:t>a)</w:t>
      </w:r>
      <w:r w:rsidRPr="006B4C97">
        <w:tab/>
        <w:t>w</w:t>
      </w:r>
      <w:r w:rsidR="0063235E">
        <w:t xml:space="preserve"> ust. </w:t>
      </w:r>
      <w:r w:rsidR="0063235E" w:rsidRPr="006B4C97">
        <w:t>1</w:t>
      </w:r>
      <w:r w:rsidR="0063235E">
        <w:t xml:space="preserve"> w </w:t>
      </w:r>
      <w:r w:rsidRPr="006B4C97">
        <w:t xml:space="preserve">pkt </w:t>
      </w:r>
      <w:r w:rsidR="002C7DDB" w:rsidRPr="006B4C97">
        <w:t>2</w:t>
      </w:r>
      <w:r w:rsidR="002C7DDB">
        <w:t> </w:t>
      </w:r>
      <w:r w:rsidRPr="006B4C97">
        <w:t xml:space="preserve">wyrazy </w:t>
      </w:r>
      <w:r w:rsidR="00E2298E" w:rsidRPr="006B4C97">
        <w:t>„</w:t>
      </w:r>
      <w:r w:rsidRPr="006B4C97">
        <w:t>zatwierdzonego projektu budowlanego</w:t>
      </w:r>
      <w:r w:rsidR="00E2298E" w:rsidRPr="006B4C97">
        <w:t>”</w:t>
      </w:r>
      <w:r w:rsidRPr="006B4C97">
        <w:t xml:space="preserve"> zastępuje się wyrazami </w:t>
      </w:r>
      <w:r w:rsidR="00E2298E" w:rsidRPr="006B4C97">
        <w:t>„</w:t>
      </w:r>
      <w:r w:rsidRPr="006B4C97">
        <w:t>projektu zagospodarowania działki lub terenu lub projektu architektoniczno</w:t>
      </w:r>
      <w:r w:rsidR="0063235E">
        <w:noBreakHyphen/>
      </w:r>
      <w:r w:rsidRPr="006B4C97">
        <w:t>budowlanego załączonego do wniosku</w:t>
      </w:r>
      <w:r w:rsidR="002C7DDB" w:rsidRPr="006B4C97">
        <w:t xml:space="preserve"> o</w:t>
      </w:r>
      <w:r w:rsidR="002C7DDB">
        <w:t> </w:t>
      </w:r>
      <w:r w:rsidRPr="006B4C97">
        <w:t>pozwolenie na budowę</w:t>
      </w:r>
      <w:r w:rsidR="00E2298E" w:rsidRPr="006B4C97">
        <w:t>”</w:t>
      </w:r>
      <w:r w:rsidRPr="006B4C97">
        <w:t>,</w:t>
      </w:r>
    </w:p>
    <w:p w14:paraId="1E7E963E" w14:textId="77777777" w:rsidR="008D09DB" w:rsidRPr="006B4C97" w:rsidRDefault="00066E3A" w:rsidP="00F96DA3">
      <w:pPr>
        <w:pStyle w:val="LITlitera"/>
      </w:pPr>
      <w:r w:rsidRPr="006B4C97">
        <w:t>b)</w:t>
      </w:r>
      <w:r w:rsidRPr="006B4C97">
        <w:tab/>
      </w:r>
      <w:r w:rsidR="009E0528" w:rsidRPr="006B4C97">
        <w:t>w</w:t>
      </w:r>
      <w:r w:rsidR="0063235E">
        <w:t xml:space="preserve"> ust. </w:t>
      </w:r>
      <w:r w:rsidR="009E0528" w:rsidRPr="006B4C97">
        <w:t>3</w:t>
      </w:r>
      <w:r w:rsidR="009419BA">
        <w:t>a</w:t>
      </w:r>
      <w:r w:rsidR="0063235E">
        <w:t xml:space="preserve"> pkt </w:t>
      </w:r>
      <w:r w:rsidR="006C2718" w:rsidRPr="006B4C97">
        <w:t>1 </w:t>
      </w:r>
      <w:r w:rsidR="00F510D3" w:rsidRPr="006B4C97">
        <w:t>otrzymuje brzmienie</w:t>
      </w:r>
      <w:r w:rsidR="008D09DB" w:rsidRPr="006B4C97">
        <w:t>:</w:t>
      </w:r>
    </w:p>
    <w:p w14:paraId="79569985" w14:textId="77777777" w:rsidR="00235E0E" w:rsidRDefault="00A925A7" w:rsidP="00F96DA3">
      <w:pPr>
        <w:pStyle w:val="ZLITwPKTzmlitwpktartykuempunktem"/>
      </w:pPr>
      <w:r w:rsidRPr="006B4C97">
        <w:t>„</w:t>
      </w:r>
      <w:r w:rsidR="008D09DB" w:rsidRPr="006B4C97">
        <w:t>1)</w:t>
      </w:r>
      <w:r w:rsidR="008D09DB" w:rsidRPr="006B4C97">
        <w:tab/>
        <w:t>budowy, dla której nie ma obowiązku ustanowienia kierownika budowy,</w:t>
      </w:r>
      <w:r w:rsidR="006C2718" w:rsidRPr="006B4C97">
        <w:t xml:space="preserve"> z </w:t>
      </w:r>
      <w:r w:rsidR="008D09DB" w:rsidRPr="006B4C97">
        <w:t>wyłączeniem</w:t>
      </w:r>
      <w:r w:rsidR="00235E0E">
        <w:t>:</w:t>
      </w:r>
    </w:p>
    <w:p w14:paraId="0A4C6AB9" w14:textId="1CBF63CD" w:rsidR="00235E0E" w:rsidRDefault="00235E0E" w:rsidP="00235E0E">
      <w:pPr>
        <w:pStyle w:val="ZLITLITwPKTzmlitwpktliter"/>
      </w:pPr>
      <w:r>
        <w:t>a)</w:t>
      </w:r>
      <w:r>
        <w:tab/>
      </w:r>
      <w:r w:rsidR="008D09DB" w:rsidRPr="006B4C97">
        <w:t>budowy</w:t>
      </w:r>
      <w:r>
        <w:t>,</w:t>
      </w:r>
      <w:r w:rsidR="00777E27">
        <w:t xml:space="preserve"> o </w:t>
      </w:r>
      <w:r>
        <w:t>której mowa</w:t>
      </w:r>
      <w:r w:rsidR="0063235E">
        <w:t xml:space="preserve"> w art. </w:t>
      </w:r>
      <w:r>
        <w:t>2</w:t>
      </w:r>
      <w:r w:rsidR="00777E27">
        <w:t>9 </w:t>
      </w:r>
      <w:r>
        <w:t xml:space="preserve">ust </w:t>
      </w:r>
      <w:r w:rsidR="0063235E">
        <w:t>1 pkt </w:t>
      </w:r>
      <w:r>
        <w:t>1a</w:t>
      </w:r>
      <w:r w:rsidR="006C2718" w:rsidRPr="006B4C97">
        <w:t xml:space="preserve"> </w:t>
      </w:r>
      <w:r>
        <w:t xml:space="preserve">oraz </w:t>
      </w:r>
    </w:p>
    <w:p w14:paraId="30A6E1CC" w14:textId="348CF782" w:rsidR="00235E0E" w:rsidRDefault="00235E0E" w:rsidP="00235E0E">
      <w:pPr>
        <w:pStyle w:val="ZLITLITwPKTzmlitwpktliter"/>
      </w:pPr>
      <w:r>
        <w:t>b)</w:t>
      </w:r>
      <w:r>
        <w:tab/>
      </w:r>
      <w:bookmarkStart w:id="39" w:name="_Hlk86404908"/>
      <w:r w:rsidR="008D09DB" w:rsidRPr="006B4C97">
        <w:t>przebudowy</w:t>
      </w:r>
      <w:r>
        <w:t>,</w:t>
      </w:r>
      <w:r w:rsidR="00777E27">
        <w:t xml:space="preserve"> o </w:t>
      </w:r>
      <w:r>
        <w:t>której mowa</w:t>
      </w:r>
      <w:r w:rsidR="0063235E">
        <w:t xml:space="preserve"> w art. </w:t>
      </w:r>
      <w:r>
        <w:t>2</w:t>
      </w:r>
      <w:r w:rsidR="0063235E">
        <w:t>9 ust. 3 pkt 1 lit. </w:t>
      </w:r>
      <w:r>
        <w:t xml:space="preserve">a, </w:t>
      </w:r>
      <w:r w:rsidR="005250A9">
        <w:t>dotyczącej</w:t>
      </w:r>
      <w:r w:rsidR="005250A9" w:rsidRPr="006B4C97">
        <w:t xml:space="preserve"> budynku</w:t>
      </w:r>
      <w:r>
        <w:t>,</w:t>
      </w:r>
      <w:r w:rsidR="00777E27">
        <w:t xml:space="preserve"> o </w:t>
      </w:r>
      <w:r>
        <w:t>którym mowa</w:t>
      </w:r>
      <w:r w:rsidR="0063235E">
        <w:t xml:space="preserve"> w art. </w:t>
      </w:r>
      <w:r>
        <w:t>2</w:t>
      </w:r>
      <w:r w:rsidR="0063235E">
        <w:t>9 ust. 1 pkt 1</w:t>
      </w:r>
      <w:r>
        <w:t>a</w:t>
      </w:r>
    </w:p>
    <w:bookmarkEnd w:id="39"/>
    <w:p w14:paraId="0D31177E" w14:textId="75647C32" w:rsidR="008D09DB" w:rsidRDefault="000951B2" w:rsidP="00E071F4">
      <w:pPr>
        <w:pStyle w:val="ZCZWSPLITwPKTzmczciwsplitwpktartykuempunktem"/>
      </w:pPr>
      <w:r>
        <w:t xml:space="preserve">– </w:t>
      </w:r>
      <w:r w:rsidR="006C2718" w:rsidRPr="006B4C97">
        <w:t>w </w:t>
      </w:r>
      <w:r w:rsidR="008D09DB" w:rsidRPr="006B4C97">
        <w:t>przypadku której spełnienie obowiązku,</w:t>
      </w:r>
      <w:r w:rsidR="006C2718" w:rsidRPr="006B4C97">
        <w:t xml:space="preserve"> o </w:t>
      </w:r>
      <w:r w:rsidR="008D09DB" w:rsidRPr="006B4C97">
        <w:t>którym mowa</w:t>
      </w:r>
      <w:r w:rsidR="0063235E" w:rsidRPr="006B4C97">
        <w:t xml:space="preserve"> w</w:t>
      </w:r>
      <w:r w:rsidR="0063235E">
        <w:t> ust. </w:t>
      </w:r>
      <w:r w:rsidR="0063235E" w:rsidRPr="006B4C97">
        <w:t>1</w:t>
      </w:r>
      <w:r w:rsidR="0063235E">
        <w:t xml:space="preserve"> pkt </w:t>
      </w:r>
      <w:r w:rsidR="008D09DB" w:rsidRPr="006B4C97">
        <w:t>3, należy do inwestora</w:t>
      </w:r>
      <w:r w:rsidR="00EC7338" w:rsidRPr="006B4C97">
        <w:t>;”</w:t>
      </w:r>
      <w:r w:rsidR="00EC7338">
        <w:t>,</w:t>
      </w:r>
    </w:p>
    <w:p w14:paraId="2F5F0215" w14:textId="77777777" w:rsidR="00AC7ACF" w:rsidRDefault="00EC7338" w:rsidP="00EC7338">
      <w:pPr>
        <w:pStyle w:val="LITlitera"/>
      </w:pPr>
      <w:r>
        <w:t>c)</w:t>
      </w:r>
      <w:r>
        <w:tab/>
      </w:r>
      <w:r w:rsidR="00C371F5">
        <w:t>ust. </w:t>
      </w:r>
      <w:r w:rsidR="002C7DDB" w:rsidRPr="00EC7338">
        <w:t>5</w:t>
      </w:r>
      <w:r w:rsidR="002C7DDB">
        <w:t> </w:t>
      </w:r>
      <w:r w:rsidR="00AC7ACF">
        <w:t>otrzymuje brzmienie:</w:t>
      </w:r>
    </w:p>
    <w:p w14:paraId="6ADFBA24" w14:textId="5832768C" w:rsidR="00AC7ACF" w:rsidRPr="00AC7ACF" w:rsidRDefault="00AC7ACF" w:rsidP="00AC7ACF">
      <w:pPr>
        <w:pStyle w:val="ZLITUSTzmustliter"/>
      </w:pPr>
      <w:r w:rsidRPr="00AC7ACF">
        <w:t>„</w:t>
      </w:r>
      <w:r>
        <w:t>5</w:t>
      </w:r>
      <w:r w:rsidRPr="00AC7ACF">
        <w:t xml:space="preserve">. </w:t>
      </w:r>
      <w:r w:rsidR="00EE2B48">
        <w:t>Wniosek</w:t>
      </w:r>
      <w:r w:rsidR="00CD4D9E">
        <w:t xml:space="preserve"> o </w:t>
      </w:r>
      <w:r w:rsidR="00EE2B48">
        <w:t>wydanie decyzji</w:t>
      </w:r>
      <w:r w:rsidR="00CD4D9E">
        <w:t xml:space="preserve"> o </w:t>
      </w:r>
      <w:r w:rsidR="00EE2B48">
        <w:t>wyłączeniu stosowania przepisów</w:t>
      </w:r>
      <w:r w:rsidR="0063235E">
        <w:t xml:space="preserve"> ust. </w:t>
      </w:r>
      <w:r w:rsidR="00CD4D9E">
        <w:t>1 </w:t>
      </w:r>
      <w:r w:rsidR="00EE2B48">
        <w:t>składa</w:t>
      </w:r>
      <w:r w:rsidRPr="00AC7ACF">
        <w:t xml:space="preserve"> się</w:t>
      </w:r>
      <w:r w:rsidR="00CD4D9E" w:rsidRPr="00AC7ACF">
        <w:t xml:space="preserve"> w</w:t>
      </w:r>
      <w:r w:rsidR="00CD4D9E">
        <w:t> </w:t>
      </w:r>
      <w:r w:rsidRPr="00AC7ACF">
        <w:t>formie dokumentu elektronicznego za pośrednictwem portalu e</w:t>
      </w:r>
      <w:r w:rsidR="0063235E">
        <w:softHyphen/>
      </w:r>
      <w:r w:rsidR="0063235E">
        <w:noBreakHyphen/>
      </w:r>
      <w:r w:rsidRPr="00AC7ACF">
        <w:t>Budownictwo.”,</w:t>
      </w:r>
    </w:p>
    <w:p w14:paraId="23F4E11B" w14:textId="77777777" w:rsidR="00AC7ACF" w:rsidRPr="00AC7ACF" w:rsidRDefault="00065F9D" w:rsidP="00AC7ACF">
      <w:pPr>
        <w:pStyle w:val="LITlitera"/>
      </w:pPr>
      <w:r>
        <w:t>d</w:t>
      </w:r>
      <w:r w:rsidR="00AC7ACF" w:rsidRPr="00AC7ACF">
        <w:t>)</w:t>
      </w:r>
      <w:r w:rsidR="00AC7ACF" w:rsidRPr="00AC7ACF">
        <w:tab/>
        <w:t>uchyla się</w:t>
      </w:r>
      <w:r w:rsidR="0063235E">
        <w:t xml:space="preserve"> ust. </w:t>
      </w:r>
      <w:r w:rsidR="00AC7ACF">
        <w:t>6</w:t>
      </w:r>
      <w:r w:rsidR="00AC7ACF" w:rsidRPr="00AC7ACF">
        <w:t>,</w:t>
      </w:r>
    </w:p>
    <w:p w14:paraId="046C7D30" w14:textId="77777777" w:rsidR="00AC7ACF" w:rsidRPr="00AC7ACF" w:rsidRDefault="00065F9D" w:rsidP="00AC7ACF">
      <w:pPr>
        <w:pStyle w:val="LITlitera"/>
      </w:pPr>
      <w:r>
        <w:t>e</w:t>
      </w:r>
      <w:r w:rsidR="00AC7ACF" w:rsidRPr="00AC7ACF">
        <w:t>)</w:t>
      </w:r>
      <w:r w:rsidR="00AC7ACF" w:rsidRPr="00AC7ACF">
        <w:tab/>
        <w:t xml:space="preserve">ust. </w:t>
      </w:r>
      <w:r w:rsidR="00CD4D9E">
        <w:t>7 </w:t>
      </w:r>
      <w:r w:rsidR="00AC7ACF" w:rsidRPr="00AC7ACF">
        <w:t>otrzymuje brzmienie:</w:t>
      </w:r>
    </w:p>
    <w:p w14:paraId="510B4CA4" w14:textId="56844945" w:rsidR="00EC7338" w:rsidRPr="00EC7338" w:rsidRDefault="00AC7ACF" w:rsidP="00AC7ACF">
      <w:pPr>
        <w:pStyle w:val="ZLITUSTzmustliter"/>
      </w:pPr>
      <w:r w:rsidRPr="00AC7ACF">
        <w:t>„</w:t>
      </w:r>
      <w:r>
        <w:t>7</w:t>
      </w:r>
      <w:r w:rsidRPr="00AC7ACF">
        <w:t xml:space="preserve">. Formularz </w:t>
      </w:r>
      <w:r w:rsidR="00EE2B48">
        <w:t>wniosku</w:t>
      </w:r>
      <w:r w:rsidRPr="00AC7ACF">
        <w:t>,</w:t>
      </w:r>
      <w:r w:rsidR="00CD4D9E" w:rsidRPr="00AC7ACF">
        <w:t xml:space="preserve"> o</w:t>
      </w:r>
      <w:r w:rsidR="00CD4D9E">
        <w:t> </w:t>
      </w:r>
      <w:r w:rsidRPr="00AC7ACF">
        <w:t>którym mowa</w:t>
      </w:r>
      <w:r w:rsidR="0063235E" w:rsidRPr="00AC7ACF">
        <w:t xml:space="preserve"> w</w:t>
      </w:r>
      <w:r w:rsidR="0063235E">
        <w:t> ust. </w:t>
      </w:r>
      <w:r w:rsidR="00EE2B48">
        <w:t>5</w:t>
      </w:r>
      <w:r w:rsidRPr="00AC7ACF">
        <w:t xml:space="preserve">, jest udostępniany </w:t>
      </w:r>
      <w:r w:rsidR="00684616">
        <w:t>w</w:t>
      </w:r>
      <w:r w:rsidRPr="00AC7ACF">
        <w:t xml:space="preserve"> portalu e</w:t>
      </w:r>
      <w:r w:rsidR="0063235E">
        <w:noBreakHyphen/>
      </w:r>
      <w:r w:rsidRPr="00AC7ACF">
        <w:t>Budownictwo.”;</w:t>
      </w:r>
    </w:p>
    <w:p w14:paraId="3987FDE1" w14:textId="503EDBAB" w:rsidR="002176BF" w:rsidRPr="002176BF" w:rsidRDefault="002167DA" w:rsidP="002176BF">
      <w:pPr>
        <w:pStyle w:val="PKTpunkt"/>
      </w:pPr>
      <w:r>
        <w:t>2</w:t>
      </w:r>
      <w:r w:rsidR="001D729F">
        <w:t>8</w:t>
      </w:r>
      <w:r w:rsidR="008D09DB" w:rsidRPr="006B4C97">
        <w:t>)</w:t>
      </w:r>
      <w:r w:rsidR="008D09DB" w:rsidRPr="006B4C97">
        <w:tab/>
      </w:r>
      <w:r w:rsidR="002176BF" w:rsidRPr="002176BF">
        <w:t>w</w:t>
      </w:r>
      <w:r w:rsidR="0063235E">
        <w:t xml:space="preserve"> art. </w:t>
      </w:r>
      <w:r w:rsidR="002176BF" w:rsidRPr="002176BF">
        <w:t>47:</w:t>
      </w:r>
    </w:p>
    <w:p w14:paraId="31237376" w14:textId="77777777" w:rsidR="00BA290B" w:rsidRDefault="002176BF" w:rsidP="002176BF">
      <w:pPr>
        <w:pStyle w:val="LITlitera"/>
      </w:pPr>
      <w:r w:rsidRPr="002176BF">
        <w:lastRenderedPageBreak/>
        <w:t>a)</w:t>
      </w:r>
      <w:r w:rsidRPr="002176BF">
        <w:tab/>
      </w:r>
      <w:r w:rsidR="00C371F5">
        <w:t>ust. </w:t>
      </w:r>
      <w:r w:rsidRPr="002176BF">
        <w:t xml:space="preserve">2a </w:t>
      </w:r>
      <w:r w:rsidR="00BA290B">
        <w:t>otrzymuje brzmienie:</w:t>
      </w:r>
    </w:p>
    <w:p w14:paraId="38113DB9" w14:textId="60DF1476" w:rsidR="00BA290B" w:rsidRPr="00BA290B" w:rsidRDefault="00BA290B" w:rsidP="00BA290B">
      <w:pPr>
        <w:pStyle w:val="ZLITUSTzmustliter"/>
      </w:pPr>
      <w:r w:rsidRPr="00BA290B">
        <w:t>„</w:t>
      </w:r>
      <w:r>
        <w:t>2a</w:t>
      </w:r>
      <w:r w:rsidRPr="00BA290B">
        <w:t>. Wniosek</w:t>
      </w:r>
      <w:r w:rsidR="00CD4D9E" w:rsidRPr="00BA290B">
        <w:t xml:space="preserve"> o</w:t>
      </w:r>
      <w:r w:rsidR="00CD4D9E">
        <w:t> </w:t>
      </w:r>
      <w:r w:rsidRPr="00BA290B">
        <w:t>wydanie decyzji</w:t>
      </w:r>
      <w:r w:rsidR="00CD4D9E" w:rsidRPr="00BA290B">
        <w:t xml:space="preserve"> o</w:t>
      </w:r>
      <w:r w:rsidR="00CD4D9E">
        <w:t> </w:t>
      </w:r>
      <w:r>
        <w:t xml:space="preserve">niezbędności wejścia do sąsiedniego budynku, lokalu lub na teren sąsiedniej nieruchomości </w:t>
      </w:r>
      <w:r w:rsidRPr="00BA290B">
        <w:t>składa się</w:t>
      </w:r>
      <w:r w:rsidR="00CD4D9E" w:rsidRPr="00BA290B">
        <w:t xml:space="preserve"> w</w:t>
      </w:r>
      <w:r w:rsidR="00CD4D9E">
        <w:t> </w:t>
      </w:r>
      <w:r w:rsidRPr="00BA290B">
        <w:t>formie dokumentu elektronicznego za pośrednictwem portalu e</w:t>
      </w:r>
      <w:r w:rsidR="0063235E">
        <w:noBreakHyphen/>
      </w:r>
      <w:r w:rsidRPr="00BA290B">
        <w:t>Budownictwo.”,</w:t>
      </w:r>
    </w:p>
    <w:p w14:paraId="0879C378" w14:textId="77777777" w:rsidR="00BA290B" w:rsidRPr="00BA290B" w:rsidRDefault="00BA290B" w:rsidP="00BA290B">
      <w:pPr>
        <w:pStyle w:val="LITlitera"/>
      </w:pPr>
      <w:r w:rsidRPr="00BA290B">
        <w:t>b)</w:t>
      </w:r>
      <w:r w:rsidRPr="00BA290B">
        <w:tab/>
        <w:t>uchyla się</w:t>
      </w:r>
      <w:r w:rsidR="0063235E">
        <w:t xml:space="preserve"> ust. </w:t>
      </w:r>
      <w:r>
        <w:t>2b</w:t>
      </w:r>
      <w:r w:rsidRPr="00BA290B">
        <w:t>,</w:t>
      </w:r>
    </w:p>
    <w:p w14:paraId="424C7D3A" w14:textId="77777777" w:rsidR="00BA290B" w:rsidRPr="00BA290B" w:rsidRDefault="00BA290B" w:rsidP="00BA290B">
      <w:pPr>
        <w:pStyle w:val="LITlitera"/>
      </w:pPr>
      <w:r w:rsidRPr="00BA290B">
        <w:t>c)</w:t>
      </w:r>
      <w:r w:rsidRPr="00BA290B">
        <w:tab/>
        <w:t xml:space="preserve">ust. </w:t>
      </w:r>
      <w:r>
        <w:t>2c</w:t>
      </w:r>
      <w:r w:rsidRPr="00BA290B">
        <w:t xml:space="preserve"> otrzymuje brzmienie:</w:t>
      </w:r>
    </w:p>
    <w:p w14:paraId="0B6D017A" w14:textId="0B78397E" w:rsidR="002176BF" w:rsidRPr="002176BF" w:rsidRDefault="00BA290B" w:rsidP="00BA290B">
      <w:pPr>
        <w:pStyle w:val="ZLITUSTzmustliter"/>
      </w:pPr>
      <w:r w:rsidRPr="00BA290B">
        <w:t>„</w:t>
      </w:r>
      <w:r>
        <w:t>2c</w:t>
      </w:r>
      <w:r w:rsidRPr="00BA290B">
        <w:t>. Formularz wniosku,</w:t>
      </w:r>
      <w:r w:rsidR="00CD4D9E" w:rsidRPr="00BA290B">
        <w:t xml:space="preserve"> o</w:t>
      </w:r>
      <w:r w:rsidR="00CD4D9E">
        <w:t> </w:t>
      </w:r>
      <w:r w:rsidRPr="00BA290B">
        <w:t>którym mowa</w:t>
      </w:r>
      <w:r w:rsidR="0063235E" w:rsidRPr="00BA290B">
        <w:t xml:space="preserve"> w</w:t>
      </w:r>
      <w:r w:rsidR="0063235E">
        <w:t> ust. </w:t>
      </w:r>
      <w:r>
        <w:t>2a</w:t>
      </w:r>
      <w:r w:rsidRPr="00BA290B">
        <w:t xml:space="preserve">, jest udostępniany </w:t>
      </w:r>
      <w:r w:rsidR="00684616">
        <w:t>w</w:t>
      </w:r>
      <w:r w:rsidRPr="00BA290B">
        <w:t xml:space="preserve"> portalu e</w:t>
      </w:r>
      <w:r w:rsidR="0063235E">
        <w:noBreakHyphen/>
      </w:r>
      <w:r w:rsidRPr="00BA290B">
        <w:t>Budownictwo.”;</w:t>
      </w:r>
    </w:p>
    <w:p w14:paraId="6FDE4BE8" w14:textId="7DF3A279" w:rsidR="00B911E5" w:rsidRDefault="002167DA" w:rsidP="005515AB">
      <w:pPr>
        <w:pStyle w:val="PKTpunkt"/>
      </w:pPr>
      <w:r>
        <w:t>2</w:t>
      </w:r>
      <w:r w:rsidR="001D729F">
        <w:t>9</w:t>
      </w:r>
      <w:r w:rsidR="00B911E5">
        <w:t>)</w:t>
      </w:r>
      <w:r w:rsidR="005515AB">
        <w:tab/>
      </w:r>
      <w:r w:rsidR="00B911E5">
        <w:t>w</w:t>
      </w:r>
      <w:r w:rsidR="0063235E">
        <w:t xml:space="preserve"> art. </w:t>
      </w:r>
      <w:r w:rsidR="00B911E5">
        <w:t>49 uchyla się</w:t>
      </w:r>
      <w:r w:rsidR="0063235E">
        <w:t xml:space="preserve"> ust. </w:t>
      </w:r>
      <w:r w:rsidR="00B911E5">
        <w:t>5;</w:t>
      </w:r>
    </w:p>
    <w:p w14:paraId="3E12F207" w14:textId="7A7A5D33" w:rsidR="001E0EC1" w:rsidRPr="009E4EBD" w:rsidRDefault="001D729F" w:rsidP="005515AB">
      <w:pPr>
        <w:pStyle w:val="PKTpunkt"/>
      </w:pPr>
      <w:r>
        <w:t>30</w:t>
      </w:r>
      <w:r w:rsidR="00B911E5">
        <w:t>)</w:t>
      </w:r>
      <w:r w:rsidR="005515AB">
        <w:tab/>
      </w:r>
      <w:r w:rsidR="001E0EC1">
        <w:t>w</w:t>
      </w:r>
      <w:r w:rsidR="0063235E">
        <w:t xml:space="preserve"> art. </w:t>
      </w:r>
      <w:r w:rsidR="001E0EC1" w:rsidRPr="009E4EBD">
        <w:t>49g</w:t>
      </w:r>
      <w:r w:rsidR="0063235E" w:rsidRPr="009E4EBD">
        <w:t xml:space="preserve"> </w:t>
      </w:r>
      <w:r w:rsidR="0063235E">
        <w:t>w ust. </w:t>
      </w:r>
      <w:r w:rsidR="0063235E" w:rsidRPr="009E4EBD">
        <w:t>2</w:t>
      </w:r>
      <w:r w:rsidR="0063235E">
        <w:t xml:space="preserve"> pkt </w:t>
      </w:r>
      <w:r w:rsidR="00777E27" w:rsidRPr="009E4EBD">
        <w:t>3</w:t>
      </w:r>
      <w:r w:rsidR="00777E27">
        <w:t> </w:t>
      </w:r>
      <w:r w:rsidR="001E0EC1" w:rsidRPr="009E4EBD">
        <w:t>otrzymuje brzmienie:</w:t>
      </w:r>
    </w:p>
    <w:p w14:paraId="77DBBC00" w14:textId="26D974AD" w:rsidR="001E0EC1" w:rsidRPr="009E4EBD" w:rsidRDefault="001E0EC1" w:rsidP="001E0EC1">
      <w:pPr>
        <w:pStyle w:val="ZPKTzmpktartykuempunktem"/>
      </w:pPr>
      <w:r w:rsidRPr="009E4EBD">
        <w:t>„3)</w:t>
      </w:r>
      <w:r w:rsidR="005515AB">
        <w:tab/>
      </w:r>
      <w:r w:rsidRPr="009E4EBD">
        <w:t xml:space="preserve">ekspertyza techniczna </w:t>
      </w:r>
      <w:commentRangeStart w:id="40"/>
      <w:commentRangeEnd w:id="40"/>
      <w:r w:rsidR="004B4130">
        <w:rPr>
          <w:rStyle w:val="Odwoaniedokomentarza"/>
          <w:rFonts w:eastAsia="Times New Roman" w:cs="Times New Roman"/>
          <w:bCs w:val="0"/>
        </w:rPr>
        <w:commentReference w:id="40"/>
      </w:r>
      <w:r w:rsidRPr="009E4EBD">
        <w:t xml:space="preserve">wskazująca, czy stan techniczny obiektu budowlanego: </w:t>
      </w:r>
    </w:p>
    <w:p w14:paraId="43C83473" w14:textId="77777777" w:rsidR="001E0EC1" w:rsidRPr="009E4EBD" w:rsidRDefault="001E0EC1" w:rsidP="001E0EC1">
      <w:pPr>
        <w:pStyle w:val="ZLITwPKTzmlitwpktartykuempunktem"/>
      </w:pPr>
      <w:r>
        <w:t>a)</w:t>
      </w:r>
      <w:r>
        <w:tab/>
      </w:r>
      <w:r w:rsidRPr="009E4EBD">
        <w:t xml:space="preserve">nie stwarza zagrożenia dla życia lub zdrowia ludzi oraz </w:t>
      </w:r>
    </w:p>
    <w:p w14:paraId="729101B5" w14:textId="77777777" w:rsidR="005515AB" w:rsidRDefault="001E0EC1" w:rsidP="005515AB">
      <w:pPr>
        <w:pStyle w:val="ZLITwPKTzmlitwpktartykuempunktem"/>
      </w:pPr>
      <w:r>
        <w:t>b)</w:t>
      </w:r>
      <w:r>
        <w:tab/>
      </w:r>
      <w:r w:rsidRPr="009E4EBD">
        <w:t>pozwala na bezpieczne użytkowanie obiektu budowlanego zgodn</w:t>
      </w:r>
      <w:r>
        <w:t>i</w:t>
      </w:r>
      <w:r w:rsidRPr="009E4EBD">
        <w:t>e z</w:t>
      </w:r>
      <w:r>
        <w:t> </w:t>
      </w:r>
      <w:r w:rsidRPr="009E4EBD">
        <w:t>dotychczasowym lub zamierzonym sposobem użytkowania.”</w:t>
      </w:r>
      <w:r>
        <w:t>;</w:t>
      </w:r>
    </w:p>
    <w:p w14:paraId="3FFB661A" w14:textId="671B20E7" w:rsidR="00066E3A" w:rsidRPr="006B4C97" w:rsidRDefault="002167DA" w:rsidP="005515AB">
      <w:pPr>
        <w:pStyle w:val="PKTpunkt"/>
      </w:pPr>
      <w:r>
        <w:t>3</w:t>
      </w:r>
      <w:r w:rsidR="001D729F">
        <w:t>1</w:t>
      </w:r>
      <w:r w:rsidR="00E63D8C">
        <w:t>)</w:t>
      </w:r>
      <w:r w:rsidR="00E63D8C">
        <w:tab/>
      </w:r>
      <w:r w:rsidR="00066E3A" w:rsidRPr="006B4C97">
        <w:t>w</w:t>
      </w:r>
      <w:r w:rsidR="0063235E">
        <w:t xml:space="preserve"> art. </w:t>
      </w:r>
      <w:r w:rsidR="00066E3A" w:rsidRPr="006B4C97">
        <w:t>51:</w:t>
      </w:r>
    </w:p>
    <w:p w14:paraId="2A88DC46" w14:textId="2C70FC64" w:rsidR="00066E3A" w:rsidRPr="006B4C97" w:rsidRDefault="00066E3A" w:rsidP="00066E3A">
      <w:pPr>
        <w:pStyle w:val="LITlitera"/>
      </w:pPr>
      <w:r w:rsidRPr="006B4C97">
        <w:t>a)</w:t>
      </w:r>
      <w:r w:rsidRPr="006B4C97">
        <w:tab/>
        <w:t>w</w:t>
      </w:r>
      <w:r w:rsidR="0063235E">
        <w:t xml:space="preserve"> ust. </w:t>
      </w:r>
      <w:r w:rsidR="0063235E" w:rsidRPr="006B4C97">
        <w:t>1</w:t>
      </w:r>
      <w:r w:rsidR="0063235E">
        <w:t xml:space="preserve"> w pkt </w:t>
      </w:r>
      <w:r w:rsidR="002C7DDB" w:rsidRPr="006B4C97">
        <w:t>3</w:t>
      </w:r>
      <w:r w:rsidR="002C7DDB">
        <w:t> </w:t>
      </w:r>
      <w:r w:rsidRPr="006B4C97">
        <w:t xml:space="preserve">wyrazy </w:t>
      </w:r>
      <w:r w:rsidR="007453DB" w:rsidRPr="006B4C97">
        <w:t>„</w:t>
      </w:r>
      <w:r w:rsidRPr="006B4C97">
        <w:t>od zatwierdzonego projektu zagospodarowania działki lub terenu, projektu architektoniczno</w:t>
      </w:r>
      <w:r w:rsidR="0063235E">
        <w:noBreakHyphen/>
      </w:r>
      <w:r w:rsidRPr="006B4C97">
        <w:t xml:space="preserve">budowlanego lub innych warunków decyzji </w:t>
      </w:r>
      <w:r w:rsidR="00210704" w:rsidRPr="006B4C97">
        <w:t>o</w:t>
      </w:r>
      <w:r w:rsidR="00210704">
        <w:t> </w:t>
      </w:r>
      <w:r w:rsidRPr="006B4C97">
        <w:t>pozwoleniu na budowę</w:t>
      </w:r>
      <w:r w:rsidR="007453DB" w:rsidRPr="006B4C97">
        <w:t>”</w:t>
      </w:r>
      <w:r w:rsidRPr="006B4C97">
        <w:t xml:space="preserve"> zastępuje się wyrazami </w:t>
      </w:r>
      <w:r w:rsidR="007453DB" w:rsidRPr="006B4C97">
        <w:t>„</w:t>
      </w:r>
      <w:r w:rsidRPr="006B4C97">
        <w:t>od projektu zagospodarowania działki lub terenu oraz projektu architektoniczno</w:t>
      </w:r>
      <w:r w:rsidR="0063235E">
        <w:noBreakHyphen/>
      </w:r>
      <w:r w:rsidRPr="006B4C97">
        <w:t>budowlanego załączonego do wniosku</w:t>
      </w:r>
      <w:r w:rsidR="002C7DDB" w:rsidRPr="006B4C97">
        <w:t xml:space="preserve"> o</w:t>
      </w:r>
      <w:r w:rsidR="002C7DDB">
        <w:t> </w:t>
      </w:r>
      <w:r w:rsidRPr="006B4C97">
        <w:t>pozwolenie na budowę lub warunków decyzji</w:t>
      </w:r>
      <w:r w:rsidR="002C7DDB" w:rsidRPr="006B4C97">
        <w:t xml:space="preserve"> o</w:t>
      </w:r>
      <w:r w:rsidR="002C7DDB">
        <w:t> </w:t>
      </w:r>
      <w:r w:rsidRPr="006B4C97">
        <w:t>pozwoleniu na budowę</w:t>
      </w:r>
      <w:r w:rsidR="007453DB" w:rsidRPr="006B4C97">
        <w:t>”</w:t>
      </w:r>
      <w:r w:rsidRPr="006B4C97">
        <w:t>,</w:t>
      </w:r>
    </w:p>
    <w:p w14:paraId="5F772153" w14:textId="77777777" w:rsidR="00066E3A" w:rsidRPr="006B4C97" w:rsidRDefault="00066E3A" w:rsidP="00066E3A">
      <w:pPr>
        <w:pStyle w:val="LITlitera"/>
      </w:pPr>
      <w:r w:rsidRPr="006B4C97">
        <w:t>b)</w:t>
      </w:r>
      <w:r w:rsidRPr="006B4C97">
        <w:tab/>
        <w:t xml:space="preserve">ust. </w:t>
      </w:r>
      <w:r w:rsidR="002C7DDB" w:rsidRPr="006B4C97">
        <w:t>4</w:t>
      </w:r>
      <w:r w:rsidR="002C7DDB">
        <w:t> </w:t>
      </w:r>
      <w:r w:rsidRPr="006B4C97">
        <w:t>otrzymuje brzmienie:</w:t>
      </w:r>
    </w:p>
    <w:p w14:paraId="77B16123" w14:textId="77777777" w:rsidR="00962345" w:rsidRDefault="007453DB" w:rsidP="00F96DA3">
      <w:pPr>
        <w:pStyle w:val="ZLITUSTzmustliter"/>
      </w:pPr>
      <w:r w:rsidRPr="006B4C97">
        <w:t>„</w:t>
      </w:r>
      <w:r w:rsidR="00A37BF4">
        <w:t xml:space="preserve">4. </w:t>
      </w:r>
      <w:r w:rsidR="00066E3A" w:rsidRPr="006B4C97">
        <w:t>Po upływie terminu lub na wniosek inwestora organ nadzoru budowlanego sprawdza wykonanie obowiązku,</w:t>
      </w:r>
      <w:r w:rsidR="002C7DDB" w:rsidRPr="006B4C97">
        <w:t xml:space="preserve"> o</w:t>
      </w:r>
      <w:r w:rsidR="002C7DDB">
        <w:t> </w:t>
      </w:r>
      <w:r w:rsidR="00066E3A" w:rsidRPr="006B4C97">
        <w:t>którym mowa</w:t>
      </w:r>
      <w:r w:rsidR="0063235E" w:rsidRPr="006B4C97">
        <w:t xml:space="preserve"> w</w:t>
      </w:r>
      <w:r w:rsidR="0063235E">
        <w:t> ust. </w:t>
      </w:r>
      <w:r w:rsidR="0063235E" w:rsidRPr="006B4C97">
        <w:t>1</w:t>
      </w:r>
      <w:r w:rsidR="0063235E">
        <w:t xml:space="preserve"> pkt </w:t>
      </w:r>
      <w:r w:rsidR="00066E3A" w:rsidRPr="006B4C97">
        <w:t>3,</w:t>
      </w:r>
      <w:r w:rsidR="002C7DDB" w:rsidRPr="006B4C97">
        <w:t xml:space="preserve"> i</w:t>
      </w:r>
      <w:r w:rsidR="002C7DDB">
        <w:t> </w:t>
      </w:r>
      <w:r w:rsidR="00066E3A" w:rsidRPr="006B4C97">
        <w:t>wydaje decyzję</w:t>
      </w:r>
      <w:r w:rsidR="002C7DDB" w:rsidRPr="006B4C97">
        <w:t xml:space="preserve"> w</w:t>
      </w:r>
      <w:r w:rsidR="002C7DDB">
        <w:t> </w:t>
      </w:r>
      <w:r w:rsidR="00066E3A" w:rsidRPr="006B4C97">
        <w:t>sprawie pozwolenia na wznowienie robót budowlanych</w:t>
      </w:r>
      <w:r w:rsidR="00815278" w:rsidRPr="006B4C97">
        <w:t>, która jest wydawana</w:t>
      </w:r>
      <w:r w:rsidR="00066E3A" w:rsidRPr="006B4C97">
        <w:t xml:space="preserve"> </w:t>
      </w:r>
      <w:r w:rsidR="002906FB">
        <w:t>również</w:t>
      </w:r>
      <w:r w:rsidR="002C7DDB" w:rsidRPr="006B4C97">
        <w:t xml:space="preserve"> w</w:t>
      </w:r>
      <w:r w:rsidR="002C7DDB">
        <w:t> </w:t>
      </w:r>
      <w:r w:rsidR="00066E3A" w:rsidRPr="006B4C97">
        <w:t>przypadku zakończenia budowy.</w:t>
      </w:r>
      <w:r w:rsidRPr="006B4C97">
        <w:t>”</w:t>
      </w:r>
      <w:r w:rsidR="00962345">
        <w:t>,</w:t>
      </w:r>
    </w:p>
    <w:p w14:paraId="78465A52" w14:textId="4925D559" w:rsidR="00066E3A" w:rsidRPr="006B4C97" w:rsidRDefault="00962345" w:rsidP="005A1DFD">
      <w:pPr>
        <w:pStyle w:val="LITlitera"/>
      </w:pPr>
      <w:r>
        <w:t>c)</w:t>
      </w:r>
      <w:r w:rsidR="005A1DFD">
        <w:tab/>
      </w:r>
      <w:r>
        <w:t>uchyla się ust. 4c</w:t>
      </w:r>
      <w:r w:rsidR="005A1DFD">
        <w:t>;</w:t>
      </w:r>
    </w:p>
    <w:p w14:paraId="3E03EE94" w14:textId="7F5DD21B" w:rsidR="008D09DB" w:rsidRPr="006B4C97" w:rsidRDefault="00606BF9" w:rsidP="008D09DB">
      <w:pPr>
        <w:pStyle w:val="PKTpunkt"/>
      </w:pPr>
      <w:r>
        <w:t>3</w:t>
      </w:r>
      <w:r w:rsidR="001D729F">
        <w:t>2</w:t>
      </w:r>
      <w:r w:rsidR="002167DA">
        <w:t>)</w:t>
      </w:r>
      <w:r w:rsidR="00066E3A" w:rsidRPr="006B4C97">
        <w:tab/>
      </w:r>
      <w:r w:rsidR="008D09DB" w:rsidRPr="006B4C97">
        <w:t>po</w:t>
      </w:r>
      <w:r w:rsidR="0063235E">
        <w:t xml:space="preserve"> art. </w:t>
      </w:r>
      <w:r w:rsidR="008D09DB" w:rsidRPr="006B4C97">
        <w:t>5</w:t>
      </w:r>
      <w:r w:rsidR="006C2718" w:rsidRPr="006B4C97">
        <w:t>1 </w:t>
      </w:r>
      <w:r w:rsidR="008D09DB" w:rsidRPr="006B4C97">
        <w:t>dodaje się</w:t>
      </w:r>
      <w:r w:rsidR="0063235E">
        <w:t xml:space="preserve"> art. </w:t>
      </w:r>
      <w:r w:rsidR="008D09DB" w:rsidRPr="006B4C97">
        <w:t>51a</w:t>
      </w:r>
      <w:r w:rsidR="006C2718" w:rsidRPr="006B4C97">
        <w:t xml:space="preserve"> </w:t>
      </w:r>
      <w:r w:rsidR="00637F30">
        <w:t xml:space="preserve">i art. 51b </w:t>
      </w:r>
      <w:r w:rsidR="006C2718" w:rsidRPr="006B4C97">
        <w:t>w </w:t>
      </w:r>
      <w:r w:rsidR="008D09DB" w:rsidRPr="006B4C97">
        <w:t>brzmieniu:</w:t>
      </w:r>
    </w:p>
    <w:p w14:paraId="37E48818" w14:textId="67436EEE" w:rsidR="008D09DB" w:rsidRPr="006B4C97" w:rsidRDefault="008D09DB" w:rsidP="008D09DB">
      <w:pPr>
        <w:pStyle w:val="ZARTzmartartykuempunktem"/>
      </w:pPr>
      <w:r w:rsidRPr="006B4C97">
        <w:t>„Art. 51a. 1.</w:t>
      </w:r>
      <w:r w:rsidR="006C2718" w:rsidRPr="006B4C97">
        <w:t xml:space="preserve"> W </w:t>
      </w:r>
      <w:r w:rsidRPr="006B4C97">
        <w:t>przypadku stwierdzenia prowadzenia robót budowlanych</w:t>
      </w:r>
      <w:r w:rsidR="006C2718" w:rsidRPr="006B4C97">
        <w:t xml:space="preserve"> w </w:t>
      </w:r>
      <w:r w:rsidRPr="006B4C97">
        <w:t>sposób,</w:t>
      </w:r>
      <w:r w:rsidR="006C2718" w:rsidRPr="006B4C97">
        <w:t xml:space="preserve"> o </w:t>
      </w:r>
      <w:r w:rsidRPr="006B4C97">
        <w:t>którym mowa</w:t>
      </w:r>
      <w:r w:rsidR="0063235E" w:rsidRPr="006B4C97">
        <w:t xml:space="preserve"> w</w:t>
      </w:r>
      <w:r w:rsidR="0063235E">
        <w:t> art. </w:t>
      </w:r>
      <w:r w:rsidRPr="006B4C97">
        <w:t>5</w:t>
      </w:r>
      <w:r w:rsidR="0063235E" w:rsidRPr="006B4C97">
        <w:t>0</w:t>
      </w:r>
      <w:r w:rsidR="0063235E">
        <w:t xml:space="preserve"> ust. </w:t>
      </w:r>
      <w:r w:rsidR="0063235E" w:rsidRPr="006B4C97">
        <w:t>1</w:t>
      </w:r>
      <w:r w:rsidR="0063235E">
        <w:t xml:space="preserve"> pkt </w:t>
      </w:r>
      <w:r w:rsidRPr="006B4C97">
        <w:t>4, organ nadzoru budowlanego może pouczyć inwestora</w:t>
      </w:r>
      <w:r w:rsidR="006C2718" w:rsidRPr="006B4C97">
        <w:t xml:space="preserve"> o </w:t>
      </w:r>
      <w:r w:rsidRPr="006B4C97">
        <w:t>konieczności doprowadzenia robót budowlanych do stanu zgodnego</w:t>
      </w:r>
      <w:r w:rsidR="006C2718" w:rsidRPr="006B4C97">
        <w:t xml:space="preserve"> z </w:t>
      </w:r>
      <w:r w:rsidRPr="006B4C97">
        <w:t>ustaleniami</w:t>
      </w:r>
      <w:r w:rsidR="006C2718" w:rsidRPr="006B4C97">
        <w:t xml:space="preserve"> i </w:t>
      </w:r>
      <w:r w:rsidRPr="006B4C97">
        <w:t>warunkami określonymi</w:t>
      </w:r>
      <w:r w:rsidR="006C2718" w:rsidRPr="006B4C97">
        <w:t xml:space="preserve"> w </w:t>
      </w:r>
      <w:r w:rsidRPr="006B4C97">
        <w:t>decyzji</w:t>
      </w:r>
      <w:r w:rsidR="006C2718" w:rsidRPr="006B4C97">
        <w:t xml:space="preserve"> o </w:t>
      </w:r>
      <w:r w:rsidRPr="006B4C97">
        <w:t>pozwoleniu na budowę, projekcie zagospodarowania działki lub terenu lub projekcie architektoniczno</w:t>
      </w:r>
      <w:r w:rsidR="0063235E">
        <w:noBreakHyphen/>
      </w:r>
      <w:r w:rsidRPr="006B4C97">
        <w:t>budowlanym</w:t>
      </w:r>
      <w:r w:rsidR="00743CB9">
        <w:t xml:space="preserve"> lub</w:t>
      </w:r>
      <w:r w:rsidR="00777E27">
        <w:t xml:space="preserve"> w </w:t>
      </w:r>
      <w:r w:rsidR="00743CB9">
        <w:t>przepisach</w:t>
      </w:r>
      <w:r w:rsidRPr="006B4C97">
        <w:t>.</w:t>
      </w:r>
    </w:p>
    <w:p w14:paraId="5545E2E0" w14:textId="2CE7A7AB" w:rsidR="008D09DB" w:rsidRPr="006B4C97" w:rsidRDefault="008D09DB" w:rsidP="008D09DB">
      <w:pPr>
        <w:pStyle w:val="ZUSTzmustartykuempunktem"/>
      </w:pPr>
      <w:r w:rsidRPr="006B4C97">
        <w:lastRenderedPageBreak/>
        <w:t>2. Organ nadzoru budowlanego potwierdza pouczeni</w:t>
      </w:r>
      <w:r w:rsidR="00DE43D7">
        <w:t>e</w:t>
      </w:r>
      <w:r w:rsidRPr="006B4C97">
        <w:t xml:space="preserve"> wpisem</w:t>
      </w:r>
      <w:r w:rsidR="006C2718" w:rsidRPr="006B4C97">
        <w:t xml:space="preserve"> w </w:t>
      </w:r>
      <w:r w:rsidRPr="006B4C97">
        <w:t>protokole kontroli</w:t>
      </w:r>
      <w:r w:rsidR="006C2718" w:rsidRPr="006B4C97">
        <w:t xml:space="preserve"> i </w:t>
      </w:r>
      <w:r w:rsidRPr="006B4C97">
        <w:t>wpisem</w:t>
      </w:r>
      <w:r w:rsidR="006C2718" w:rsidRPr="006B4C97">
        <w:t xml:space="preserve"> w </w:t>
      </w:r>
      <w:r w:rsidRPr="006B4C97">
        <w:t>dzienniku budowy.</w:t>
      </w:r>
    </w:p>
    <w:p w14:paraId="01625D2F" w14:textId="77777777" w:rsidR="00896BCE" w:rsidRDefault="008D09DB" w:rsidP="008D09DB">
      <w:pPr>
        <w:pStyle w:val="ZUSTzmustartykuempunktem"/>
      </w:pPr>
      <w:r w:rsidRPr="006B4C97">
        <w:t>3. Organ nadzoru budowlanego po</w:t>
      </w:r>
      <w:r w:rsidR="00896BCE">
        <w:t>:</w:t>
      </w:r>
    </w:p>
    <w:p w14:paraId="6842CCE5" w14:textId="77777777" w:rsidR="00896BCE" w:rsidRDefault="00896BCE" w:rsidP="00896BCE">
      <w:pPr>
        <w:pStyle w:val="ZPKTzmpktartykuempunktem"/>
      </w:pPr>
      <w:r>
        <w:t>1)</w:t>
      </w:r>
      <w:r>
        <w:tab/>
      </w:r>
      <w:r w:rsidR="008D09DB" w:rsidRPr="006B4C97">
        <w:t>upływie 6</w:t>
      </w:r>
      <w:r w:rsidR="006C2718" w:rsidRPr="006B4C97">
        <w:t>0 </w:t>
      </w:r>
      <w:r w:rsidR="008D09DB" w:rsidRPr="006B4C97">
        <w:t>dni od dnia pouczenia</w:t>
      </w:r>
      <w:r>
        <w:t xml:space="preserve"> albo</w:t>
      </w:r>
    </w:p>
    <w:p w14:paraId="142B6077" w14:textId="77777777" w:rsidR="00896BCE" w:rsidRDefault="00896BCE" w:rsidP="00896BCE">
      <w:pPr>
        <w:pStyle w:val="ZPKTzmpktartykuempunktem"/>
      </w:pPr>
      <w:r>
        <w:t>2)</w:t>
      </w:r>
      <w:r>
        <w:tab/>
        <w:t>przed upływem 60 dni od dnia pouczenia, jeżeli wystąpi o to inwestor</w:t>
      </w:r>
    </w:p>
    <w:p w14:paraId="08828DC3" w14:textId="77777777" w:rsidR="00606BF9" w:rsidRDefault="00137FD8" w:rsidP="00606BF9">
      <w:pPr>
        <w:pStyle w:val="ZUSTzmustartykuempunktem"/>
      </w:pPr>
      <w:r w:rsidRPr="00E83C1B">
        <w:t>–</w:t>
      </w:r>
      <w:r w:rsidR="008D09DB" w:rsidRPr="006B4C97">
        <w:t xml:space="preserve"> sprawdza, czy roboty budowlane zostały doprowadzone do stanu zgodnego</w:t>
      </w:r>
      <w:r w:rsidR="006C2718" w:rsidRPr="006B4C97">
        <w:t xml:space="preserve"> z </w:t>
      </w:r>
      <w:r w:rsidR="008D09DB" w:rsidRPr="006B4C97">
        <w:t>ustaleniami</w:t>
      </w:r>
      <w:r w:rsidR="006C2718" w:rsidRPr="006B4C97">
        <w:t xml:space="preserve"> i </w:t>
      </w:r>
      <w:r w:rsidR="008D09DB" w:rsidRPr="006B4C97">
        <w:t>warunkami określonymi</w:t>
      </w:r>
      <w:r w:rsidR="006C2718" w:rsidRPr="006B4C97">
        <w:t xml:space="preserve"> w </w:t>
      </w:r>
      <w:r w:rsidR="008D09DB" w:rsidRPr="006B4C97">
        <w:t>decyzji</w:t>
      </w:r>
      <w:r w:rsidR="006C2718" w:rsidRPr="006B4C97">
        <w:t xml:space="preserve"> o </w:t>
      </w:r>
      <w:r w:rsidR="008D09DB" w:rsidRPr="006B4C97">
        <w:t>pozwoleniu na budowę, projekcie zagospodarowania działki lub terenu lub projekcie architektoniczno</w:t>
      </w:r>
      <w:r w:rsidR="0063235E">
        <w:noBreakHyphen/>
      </w:r>
      <w:r w:rsidR="008D09DB" w:rsidRPr="006B4C97">
        <w:t>budowlanym</w:t>
      </w:r>
      <w:r w:rsidR="006605AF">
        <w:t xml:space="preserve"> lub </w:t>
      </w:r>
      <w:r w:rsidR="00210704">
        <w:t>w </w:t>
      </w:r>
      <w:r w:rsidR="006605AF">
        <w:t>przepisach</w:t>
      </w:r>
      <w:r w:rsidR="008D09DB" w:rsidRPr="006B4C97">
        <w:t>.</w:t>
      </w:r>
    </w:p>
    <w:p w14:paraId="310D5B0A" w14:textId="1B14D02A" w:rsidR="00637F30" w:rsidRDefault="008D09DB" w:rsidP="00606BF9">
      <w:pPr>
        <w:pStyle w:val="ZUSTzmustartykuempunktem"/>
      </w:pPr>
      <w:r w:rsidRPr="006B4C97">
        <w:t>4.</w:t>
      </w:r>
      <w:r w:rsidR="006C2718" w:rsidRPr="006B4C97">
        <w:t xml:space="preserve"> W </w:t>
      </w:r>
      <w:r w:rsidRPr="006B4C97">
        <w:t>przypadku gdy roboty budowlane nie zostały do</w:t>
      </w:r>
      <w:r w:rsidR="00E96D49">
        <w:t>p</w:t>
      </w:r>
      <w:r w:rsidRPr="006B4C97">
        <w:t>rowadzone do stanu zgodnego</w:t>
      </w:r>
      <w:r w:rsidR="006C2718" w:rsidRPr="006B4C97">
        <w:t xml:space="preserve"> z </w:t>
      </w:r>
      <w:r w:rsidRPr="006B4C97">
        <w:t>ustaleniami</w:t>
      </w:r>
      <w:r w:rsidR="006C2718" w:rsidRPr="006B4C97">
        <w:t xml:space="preserve"> i </w:t>
      </w:r>
      <w:r w:rsidRPr="006B4C97">
        <w:t>warunkami określonymi</w:t>
      </w:r>
      <w:r w:rsidR="006C2718" w:rsidRPr="006B4C97">
        <w:t xml:space="preserve"> w </w:t>
      </w:r>
      <w:r w:rsidRPr="006B4C97">
        <w:t>decyzji</w:t>
      </w:r>
      <w:r w:rsidR="006C2718" w:rsidRPr="006B4C97">
        <w:t xml:space="preserve"> o </w:t>
      </w:r>
      <w:r w:rsidRPr="006B4C97">
        <w:t>pozwoleniu na budowę, projekcie zagospodarowania działki lub terenu lub projekcie architektoniczno</w:t>
      </w:r>
      <w:r w:rsidR="0063235E">
        <w:softHyphen/>
      </w:r>
      <w:r w:rsidR="0063235E">
        <w:noBreakHyphen/>
      </w:r>
      <w:r w:rsidRPr="006B4C97">
        <w:t>budowlanym</w:t>
      </w:r>
      <w:r w:rsidR="006605AF">
        <w:t xml:space="preserve"> lub</w:t>
      </w:r>
      <w:r w:rsidR="00777E27">
        <w:t xml:space="preserve"> w </w:t>
      </w:r>
      <w:r w:rsidR="006605AF">
        <w:t>przepisach</w:t>
      </w:r>
      <w:r w:rsidRPr="006B4C97">
        <w:t>, organ nadzoru budowlanego prowadzi postępowanie na podstawie</w:t>
      </w:r>
      <w:r w:rsidR="0063235E">
        <w:t xml:space="preserve"> art. </w:t>
      </w:r>
      <w:r w:rsidRPr="006B4C97">
        <w:t>5</w:t>
      </w:r>
      <w:r w:rsidR="009E0528" w:rsidRPr="006B4C97">
        <w:t>0</w:t>
      </w:r>
      <w:r w:rsidR="005464C2">
        <w:t>–</w:t>
      </w:r>
      <w:r w:rsidRPr="006B4C97">
        <w:t>51.</w:t>
      </w:r>
    </w:p>
    <w:p w14:paraId="67D35BFD" w14:textId="77777777" w:rsidR="00637F30" w:rsidRPr="00637F30" w:rsidRDefault="00637F30" w:rsidP="00637F30">
      <w:pPr>
        <w:pStyle w:val="ZUSTzmustartykuempunktem"/>
      </w:pPr>
      <w:r w:rsidRPr="00637F30">
        <w:t>Art. 51b. 1. Dokonanie istotnego odstąpienia od zatwierdzonych projektów, o których mowa w art. 51 ust. 1 pkt 3, jest niedopuszczalne. W przypadku dokonania takiego odstąpienia stosuje się art. 50-51a, z wyłączeniem art. 51 ust. 1 pkt 3.</w:t>
      </w:r>
    </w:p>
    <w:p w14:paraId="327CE808" w14:textId="77777777" w:rsidR="00637F30" w:rsidRPr="00637F30" w:rsidRDefault="00637F30" w:rsidP="00637F30">
      <w:pPr>
        <w:pStyle w:val="ZUSTzmustartykuempunktem"/>
      </w:pPr>
      <w:r w:rsidRPr="00637F30">
        <w:t>2. Przez istotne odstąpienie od zatwierdzonych projektów, o których mowa w art. 51 ust. 1 pkt 3, rozumie się odstąpienie w zakresie, o którym mowa w art. 36a ust. 5.</w:t>
      </w:r>
    </w:p>
    <w:p w14:paraId="7CDE3CB1" w14:textId="77777777" w:rsidR="00637F30" w:rsidRPr="00637F30" w:rsidRDefault="00637F30" w:rsidP="00637F30">
      <w:pPr>
        <w:pStyle w:val="ZUSTzmustartykuempunktem"/>
      </w:pPr>
      <w:r w:rsidRPr="00637F30">
        <w:t>3. Dokonanie nieistotnego odstąpienia od zatwierdzonych projektów, o których mowa w art. 51 ust. 1 pkt 3, jest dopuszczalne po dołączeniu do dokumentacji budowy odpowiednich informacji (rysunek i opis) dotyczących tego odstąpienia.”;</w:t>
      </w:r>
    </w:p>
    <w:p w14:paraId="593DFEE6" w14:textId="446B9915" w:rsidR="00803DBE" w:rsidRPr="00803DBE" w:rsidRDefault="002167DA" w:rsidP="00803DBE">
      <w:pPr>
        <w:pStyle w:val="PKTpunkt"/>
      </w:pPr>
      <w:r>
        <w:t>3</w:t>
      </w:r>
      <w:r w:rsidR="001D729F">
        <w:t>3</w:t>
      </w:r>
      <w:r w:rsidR="008D09DB" w:rsidRPr="006B4C97">
        <w:t>)</w:t>
      </w:r>
      <w:r w:rsidR="008D09DB" w:rsidRPr="006B4C97">
        <w:tab/>
      </w:r>
      <w:r w:rsidR="00803DBE" w:rsidRPr="00803DBE">
        <w:t>w</w:t>
      </w:r>
      <w:r w:rsidR="0063235E">
        <w:t xml:space="preserve"> art. </w:t>
      </w:r>
      <w:r w:rsidR="00803DBE" w:rsidRPr="00803DBE">
        <w:t>53a:</w:t>
      </w:r>
    </w:p>
    <w:p w14:paraId="3A68A867" w14:textId="77777777" w:rsidR="00F52492" w:rsidRPr="00F52492" w:rsidRDefault="00803DBE" w:rsidP="00F52492">
      <w:pPr>
        <w:pStyle w:val="LITlitera"/>
      </w:pPr>
      <w:r w:rsidRPr="00803DBE">
        <w:t>a)</w:t>
      </w:r>
      <w:r w:rsidRPr="00803DBE">
        <w:tab/>
      </w:r>
      <w:r w:rsidR="00C371F5">
        <w:t>ust. </w:t>
      </w:r>
      <w:r w:rsidR="002C7DDB" w:rsidRPr="00803DBE">
        <w:t>3</w:t>
      </w:r>
      <w:r w:rsidR="002C7DDB">
        <w:t> </w:t>
      </w:r>
      <w:r w:rsidR="00F52492" w:rsidRPr="00F52492">
        <w:t>otrzymuje brzmienie:</w:t>
      </w:r>
    </w:p>
    <w:p w14:paraId="5C115201" w14:textId="5527D42D" w:rsidR="00F52492" w:rsidRPr="00F52492" w:rsidRDefault="00F52492" w:rsidP="00F52492">
      <w:pPr>
        <w:pStyle w:val="ZLITUSTzmustliter"/>
      </w:pPr>
      <w:r w:rsidRPr="00F52492">
        <w:t>„</w:t>
      </w:r>
      <w:r>
        <w:t>3</w:t>
      </w:r>
      <w:r w:rsidRPr="00F52492">
        <w:t>. Wniosek</w:t>
      </w:r>
      <w:r w:rsidR="00CD4D9E" w:rsidRPr="00F52492">
        <w:t xml:space="preserve"> o</w:t>
      </w:r>
      <w:r w:rsidR="00CD4D9E">
        <w:t> </w:t>
      </w:r>
      <w:r>
        <w:t xml:space="preserve">wszczęcie uproszczonego postępowania legalizacyjnego </w:t>
      </w:r>
      <w:r w:rsidRPr="00F52492">
        <w:t>składa się</w:t>
      </w:r>
      <w:r w:rsidR="00CD4D9E" w:rsidRPr="00F52492">
        <w:t xml:space="preserve"> w</w:t>
      </w:r>
      <w:r w:rsidR="00CD4D9E">
        <w:t> </w:t>
      </w:r>
      <w:r w:rsidRPr="00F52492">
        <w:t>formie dokumentu elektronicznego za pośrednictwem portalu e</w:t>
      </w:r>
      <w:r w:rsidR="0063235E">
        <w:noBreakHyphen/>
      </w:r>
      <w:r w:rsidRPr="00F52492">
        <w:t>Budownictwo.”,</w:t>
      </w:r>
    </w:p>
    <w:p w14:paraId="1F83E15C" w14:textId="77777777" w:rsidR="00F52492" w:rsidRPr="00F52492" w:rsidRDefault="00F52492" w:rsidP="00F52492">
      <w:pPr>
        <w:pStyle w:val="LITlitera"/>
      </w:pPr>
      <w:r w:rsidRPr="00F52492">
        <w:t>b)</w:t>
      </w:r>
      <w:r w:rsidRPr="00F52492">
        <w:tab/>
        <w:t>uchyla się</w:t>
      </w:r>
      <w:r w:rsidR="0063235E">
        <w:t xml:space="preserve"> ust. </w:t>
      </w:r>
      <w:r>
        <w:t>4</w:t>
      </w:r>
      <w:r w:rsidRPr="00F52492">
        <w:t>,</w:t>
      </w:r>
    </w:p>
    <w:p w14:paraId="2169369A" w14:textId="77777777" w:rsidR="00F52492" w:rsidRPr="00F52492" w:rsidRDefault="00F52492" w:rsidP="00F52492">
      <w:pPr>
        <w:pStyle w:val="LITlitera"/>
      </w:pPr>
      <w:r w:rsidRPr="00F52492">
        <w:t>c)</w:t>
      </w:r>
      <w:r w:rsidRPr="00F52492">
        <w:tab/>
        <w:t xml:space="preserve">ust. </w:t>
      </w:r>
      <w:r w:rsidR="00CD4D9E">
        <w:t>5 </w:t>
      </w:r>
      <w:r w:rsidRPr="00F52492">
        <w:t>otrzymuje brzmienie:</w:t>
      </w:r>
    </w:p>
    <w:p w14:paraId="5C6083EA" w14:textId="602E5324" w:rsidR="00803DBE" w:rsidRPr="00803DBE" w:rsidRDefault="00F52492" w:rsidP="00F52492">
      <w:pPr>
        <w:pStyle w:val="ZLITUSTzmustliter"/>
      </w:pPr>
      <w:r w:rsidRPr="00F52492">
        <w:t>„</w:t>
      </w:r>
      <w:r w:rsidR="002E39FD">
        <w:t>5</w:t>
      </w:r>
      <w:r w:rsidRPr="00F52492">
        <w:t>. Formularz wniosku,</w:t>
      </w:r>
      <w:r w:rsidR="00CD4D9E" w:rsidRPr="00F52492">
        <w:t xml:space="preserve"> o</w:t>
      </w:r>
      <w:r w:rsidR="00CD4D9E">
        <w:t> </w:t>
      </w:r>
      <w:r w:rsidRPr="00F52492">
        <w:t>którym mowa</w:t>
      </w:r>
      <w:r w:rsidR="0063235E" w:rsidRPr="00F52492">
        <w:t xml:space="preserve"> w</w:t>
      </w:r>
      <w:r w:rsidR="0063235E">
        <w:t> ust. </w:t>
      </w:r>
      <w:r w:rsidR="00E75D7F">
        <w:t>3</w:t>
      </w:r>
      <w:r w:rsidRPr="00F52492">
        <w:t xml:space="preserve">, jest udostępniany </w:t>
      </w:r>
      <w:r w:rsidR="00684616">
        <w:t>w</w:t>
      </w:r>
      <w:r w:rsidRPr="00F52492">
        <w:t xml:space="preserve"> portalu e</w:t>
      </w:r>
      <w:r w:rsidR="0063235E">
        <w:noBreakHyphen/>
      </w:r>
      <w:r w:rsidRPr="00F52492">
        <w:t>Budownictwo.”;</w:t>
      </w:r>
    </w:p>
    <w:p w14:paraId="7DB19D44" w14:textId="1CF10B85" w:rsidR="008D09DB" w:rsidRPr="006B4C97" w:rsidRDefault="002167DA" w:rsidP="008D09DB">
      <w:pPr>
        <w:pStyle w:val="PKTpunkt"/>
      </w:pPr>
      <w:r>
        <w:t>3</w:t>
      </w:r>
      <w:r w:rsidR="001D729F">
        <w:t>4</w:t>
      </w:r>
      <w:r w:rsidR="00803DBE">
        <w:t>)</w:t>
      </w:r>
      <w:r w:rsidR="00803DBE">
        <w:tab/>
      </w:r>
      <w:r w:rsidR="006605AF" w:rsidRPr="006605AF">
        <w:t>w rozdziale 5</w:t>
      </w:r>
      <w:r w:rsidR="001C6EBC">
        <w:t>c</w:t>
      </w:r>
      <w:r w:rsidR="006605AF" w:rsidRPr="006605AF">
        <w:t xml:space="preserve"> </w:t>
      </w:r>
      <w:r w:rsidR="008D09DB" w:rsidRPr="006B4C97">
        <w:t>dodaje się</w:t>
      </w:r>
      <w:r w:rsidR="0063235E">
        <w:t xml:space="preserve"> art. </w:t>
      </w:r>
      <w:r w:rsidR="008D09DB" w:rsidRPr="006B4C97">
        <w:t>53b</w:t>
      </w:r>
      <w:r w:rsidR="00BD590F" w:rsidRPr="00BD590F">
        <w:t>–</w:t>
      </w:r>
      <w:r w:rsidR="008D09DB" w:rsidRPr="006B4C97">
        <w:t>53d</w:t>
      </w:r>
      <w:r w:rsidR="006C2718" w:rsidRPr="006B4C97">
        <w:t xml:space="preserve"> w </w:t>
      </w:r>
      <w:r w:rsidR="008D09DB" w:rsidRPr="006B4C97">
        <w:t>brzmieniu:</w:t>
      </w:r>
    </w:p>
    <w:p w14:paraId="21EB442C" w14:textId="77777777" w:rsidR="008D09DB" w:rsidRPr="006B4C97" w:rsidRDefault="00A925A7" w:rsidP="008D09DB">
      <w:pPr>
        <w:pStyle w:val="ZARTzmartartykuempunktem"/>
      </w:pPr>
      <w:r w:rsidRPr="006B4C97">
        <w:lastRenderedPageBreak/>
        <w:t>„</w:t>
      </w:r>
      <w:r w:rsidR="008D09DB" w:rsidRPr="006B4C97">
        <w:t>Art. 53b. Przepisów niniejszego rozdziału nie stosuje się do zakończenia innych robót budowlanych niż budowa obiektu budowlanego.</w:t>
      </w:r>
    </w:p>
    <w:p w14:paraId="59A3193C" w14:textId="77777777" w:rsidR="008D09DB" w:rsidRPr="006B4C97" w:rsidRDefault="008D09DB" w:rsidP="008D09DB">
      <w:pPr>
        <w:pStyle w:val="ZARTzmartartykuempunktem"/>
      </w:pPr>
      <w:r w:rsidRPr="006B4C97">
        <w:t>Art. 53c. 1. Do użytkowania:</w:t>
      </w:r>
    </w:p>
    <w:p w14:paraId="610BF70D" w14:textId="77777777" w:rsidR="008D09DB" w:rsidRPr="006B4C97" w:rsidRDefault="008D09DB" w:rsidP="008D09DB">
      <w:pPr>
        <w:pStyle w:val="ZPKTzmpktartykuempunktem"/>
      </w:pPr>
      <w:r w:rsidRPr="006B4C97">
        <w:t>1)</w:t>
      </w:r>
      <w:r w:rsidRPr="006B4C97">
        <w:tab/>
        <w:t>budynku mieszkalnego jednorodzinnego,</w:t>
      </w:r>
    </w:p>
    <w:p w14:paraId="231188EA" w14:textId="77777777" w:rsidR="008D09DB" w:rsidRPr="006B4C97" w:rsidRDefault="008D09DB" w:rsidP="008D09DB">
      <w:pPr>
        <w:pStyle w:val="ZPKTzmpktartykuempunktem"/>
      </w:pPr>
      <w:r w:rsidRPr="006B4C97">
        <w:t>2)</w:t>
      </w:r>
      <w:r w:rsidRPr="006B4C97">
        <w:tab/>
        <w:t>obiektu budowlanego zaliczanego do kategorii III</w:t>
      </w:r>
      <w:r w:rsidR="006C2718" w:rsidRPr="006B4C97">
        <w:t xml:space="preserve"> i </w:t>
      </w:r>
      <w:r w:rsidRPr="006B4C97">
        <w:t>budowanego na podstawie decyzji</w:t>
      </w:r>
      <w:r w:rsidR="006C2718" w:rsidRPr="006B4C97">
        <w:t xml:space="preserve"> o </w:t>
      </w:r>
      <w:r w:rsidRPr="006B4C97">
        <w:t>pozwoleniu na budowę</w:t>
      </w:r>
    </w:p>
    <w:p w14:paraId="72BE2EA7" w14:textId="77777777" w:rsidR="008D09DB" w:rsidRPr="006B4C97" w:rsidRDefault="00842CB2" w:rsidP="008D09DB">
      <w:pPr>
        <w:pStyle w:val="ZCZWSPPKTzmczciwsppktartykuempunktem"/>
      </w:pPr>
      <w:r w:rsidRPr="00E83C1B">
        <w:t>–</w:t>
      </w:r>
      <w:r w:rsidR="009E0528" w:rsidRPr="006B4C97">
        <w:t xml:space="preserve"> </w:t>
      </w:r>
      <w:r w:rsidR="008D09DB" w:rsidRPr="006B4C97">
        <w:t>można przystąpić</w:t>
      </w:r>
      <w:r w:rsidR="006C2718" w:rsidRPr="006B4C97">
        <w:t xml:space="preserve"> z </w:t>
      </w:r>
      <w:r w:rsidR="008D09DB" w:rsidRPr="006B4C97">
        <w:t>chwilą złożenia przez kierownika budowy oświadczenia</w:t>
      </w:r>
      <w:r w:rsidR="006C2718" w:rsidRPr="006B4C97">
        <w:t xml:space="preserve"> o </w:t>
      </w:r>
      <w:r w:rsidR="008D09DB" w:rsidRPr="006B4C97">
        <w:t>zakończeniu budowy</w:t>
      </w:r>
      <w:r w:rsidR="006C2718" w:rsidRPr="006B4C97">
        <w:t xml:space="preserve"> i </w:t>
      </w:r>
      <w:r w:rsidR="008D09DB" w:rsidRPr="006B4C97">
        <w:t>możliwości przystąpienia do użytkowania obiektu budowlanego.</w:t>
      </w:r>
    </w:p>
    <w:p w14:paraId="6E7B0523" w14:textId="71E69B48" w:rsidR="008D09DB" w:rsidRPr="006B4C97" w:rsidRDefault="008D09DB" w:rsidP="009E2D83">
      <w:pPr>
        <w:pStyle w:val="ZUSTzmustartykuempunktem"/>
      </w:pPr>
      <w:r w:rsidRPr="006B4C97">
        <w:t>2. Przed przystąpieniem do użytkowania obiektu budowlanego,</w:t>
      </w:r>
      <w:r w:rsidR="006C2718" w:rsidRPr="006B4C97">
        <w:t xml:space="preserve"> o </w:t>
      </w:r>
      <w:r w:rsidRPr="006B4C97">
        <w:t>którym mowa</w:t>
      </w:r>
      <w:r w:rsidR="0063235E" w:rsidRPr="006B4C97">
        <w:t xml:space="preserve"> w</w:t>
      </w:r>
      <w:r w:rsidR="0063235E">
        <w:t> ust. </w:t>
      </w:r>
      <w:r w:rsidRPr="006B4C97">
        <w:t>1, do dokumentacji budowy dołącza się</w:t>
      </w:r>
      <w:r w:rsidR="00271E53">
        <w:t xml:space="preserve"> </w:t>
      </w:r>
      <w:r w:rsidRPr="006B4C97">
        <w:t>dokumenty,</w:t>
      </w:r>
      <w:r w:rsidR="006C2718" w:rsidRPr="006B4C97">
        <w:t xml:space="preserve"> o </w:t>
      </w:r>
      <w:r w:rsidRPr="006B4C97">
        <w:t>których mow</w:t>
      </w:r>
      <w:r w:rsidR="00AC0F11" w:rsidRPr="006B4C97">
        <w:t>a</w:t>
      </w:r>
      <w:r w:rsidR="0063235E" w:rsidRPr="006B4C97">
        <w:t xml:space="preserve"> w</w:t>
      </w:r>
      <w:r w:rsidR="0063235E">
        <w:t> art. </w:t>
      </w:r>
      <w:r w:rsidR="00AC0F11" w:rsidRPr="006B4C97">
        <w:t>5</w:t>
      </w:r>
      <w:r w:rsidR="0063235E" w:rsidRPr="006B4C97">
        <w:t>7</w:t>
      </w:r>
      <w:r w:rsidR="0063235E">
        <w:t xml:space="preserve"> ust. </w:t>
      </w:r>
      <w:r w:rsidR="0063235E" w:rsidRPr="006B4C97">
        <w:t>1</w:t>
      </w:r>
      <w:r w:rsidR="0063235E">
        <w:t xml:space="preserve"> pkt </w:t>
      </w:r>
      <w:r w:rsidR="00AC0F11" w:rsidRPr="006B4C97">
        <w:t>1a</w:t>
      </w:r>
      <w:r w:rsidR="006C2718" w:rsidRPr="006B4C97">
        <w:t xml:space="preserve"> i </w:t>
      </w:r>
      <w:r w:rsidR="009E0528" w:rsidRPr="006B4C97">
        <w:t>4</w:t>
      </w:r>
      <w:r w:rsidR="00842CB2" w:rsidRPr="00E83C1B">
        <w:t>–</w:t>
      </w:r>
      <w:r w:rsidR="00AC0F11" w:rsidRPr="006B4C97">
        <w:t>6</w:t>
      </w:r>
      <w:r w:rsidR="00271E53">
        <w:t>.</w:t>
      </w:r>
    </w:p>
    <w:p w14:paraId="6D7B53AC" w14:textId="77777777" w:rsidR="008D09DB" w:rsidRPr="006B4C97" w:rsidRDefault="008D09DB" w:rsidP="00AC0F11">
      <w:pPr>
        <w:pStyle w:val="ZUSTzmustartykuempunktem"/>
      </w:pPr>
      <w:r w:rsidRPr="006B4C97">
        <w:t>3. Kierownik budowy może złożyć oświadczenie</w:t>
      </w:r>
      <w:r w:rsidR="006C2718" w:rsidRPr="006B4C97">
        <w:t xml:space="preserve"> o </w:t>
      </w:r>
      <w:r w:rsidRPr="006B4C97">
        <w:t>zakończeniu budowy</w:t>
      </w:r>
      <w:r w:rsidR="006C2718" w:rsidRPr="006B4C97">
        <w:t xml:space="preserve"> i </w:t>
      </w:r>
      <w:r w:rsidRPr="006B4C97">
        <w:t xml:space="preserve">możliwości przystąpienia do użytkowania obiektu budowlanego </w:t>
      </w:r>
      <w:r w:rsidR="00C56EC8" w:rsidRPr="006B4C97">
        <w:t>pod warunkiem, że</w:t>
      </w:r>
      <w:r w:rsidRPr="006B4C97">
        <w:t>:</w:t>
      </w:r>
    </w:p>
    <w:p w14:paraId="2F45D809" w14:textId="77777777" w:rsidR="008D09DB" w:rsidRPr="006B4C97" w:rsidRDefault="008D09DB" w:rsidP="008D09DB">
      <w:pPr>
        <w:pStyle w:val="ZPKTzmpktartykuempunktem"/>
      </w:pPr>
      <w:r w:rsidRPr="006B4C97">
        <w:t>1)</w:t>
      </w:r>
      <w:r w:rsidRPr="006B4C97">
        <w:tab/>
        <w:t>wszystkie roboty budowlane objęte projektem budowlanym zostały wykonane;</w:t>
      </w:r>
    </w:p>
    <w:p w14:paraId="257D9B87" w14:textId="77777777" w:rsidR="008D09DB" w:rsidRPr="006B4C97" w:rsidRDefault="008D09DB" w:rsidP="008D09DB">
      <w:pPr>
        <w:pStyle w:val="ZPKTzmpktartykuempunktem"/>
      </w:pPr>
      <w:r w:rsidRPr="006B4C97">
        <w:t>2)</w:t>
      </w:r>
      <w:r w:rsidRPr="006B4C97">
        <w:tab/>
        <w:t>wykonano nieobjęte projektem budowlanym przyłącza zapewniające użytkowanie obiektu budowlanego zgodnie</w:t>
      </w:r>
      <w:r w:rsidR="006C2718" w:rsidRPr="006B4C97">
        <w:t xml:space="preserve"> z </w:t>
      </w:r>
      <w:r w:rsidRPr="006B4C97">
        <w:t>przeznaczeniem;</w:t>
      </w:r>
    </w:p>
    <w:p w14:paraId="2981889A" w14:textId="7D688F1D" w:rsidR="008D09DB" w:rsidRPr="006B4C97" w:rsidRDefault="008D09DB" w:rsidP="009E2D83">
      <w:pPr>
        <w:pStyle w:val="ZPKTzmpktartykuempunktem"/>
      </w:pPr>
      <w:r w:rsidRPr="006B4C97">
        <w:t>3)</w:t>
      </w:r>
      <w:r w:rsidRPr="006B4C97">
        <w:tab/>
        <w:t>dołączono do dokumentacji budowy</w:t>
      </w:r>
      <w:r w:rsidR="00A41FEF">
        <w:t xml:space="preserve"> </w:t>
      </w:r>
      <w:r w:rsidRPr="006B4C97">
        <w:t>dokumenty,</w:t>
      </w:r>
      <w:r w:rsidR="006C2718" w:rsidRPr="006B4C97">
        <w:t xml:space="preserve"> o </w:t>
      </w:r>
      <w:r w:rsidRPr="006B4C97">
        <w:t>których mowa</w:t>
      </w:r>
      <w:r w:rsidR="0063235E" w:rsidRPr="006B4C97">
        <w:t xml:space="preserve"> w</w:t>
      </w:r>
      <w:r w:rsidR="0063235E">
        <w:t> art. </w:t>
      </w:r>
      <w:r w:rsidRPr="006B4C97">
        <w:t>5</w:t>
      </w:r>
      <w:r w:rsidR="0063235E" w:rsidRPr="006B4C97">
        <w:t>7</w:t>
      </w:r>
      <w:r w:rsidR="0063235E">
        <w:t xml:space="preserve"> ust. </w:t>
      </w:r>
      <w:r w:rsidR="0063235E" w:rsidRPr="006B4C97">
        <w:t>1</w:t>
      </w:r>
      <w:r w:rsidR="0063235E">
        <w:t xml:space="preserve"> pkt </w:t>
      </w:r>
      <w:r w:rsidRPr="006B4C97">
        <w:t>1a</w:t>
      </w:r>
      <w:r w:rsidR="006C2718" w:rsidRPr="006B4C97">
        <w:t xml:space="preserve"> i </w:t>
      </w:r>
      <w:r w:rsidR="009E0528" w:rsidRPr="006B4C97">
        <w:t>4</w:t>
      </w:r>
      <w:r w:rsidR="005464C2">
        <w:t>–</w:t>
      </w:r>
      <w:r w:rsidRPr="006B4C97">
        <w:t>6</w:t>
      </w:r>
      <w:r w:rsidR="00A41FEF">
        <w:t>.</w:t>
      </w:r>
    </w:p>
    <w:p w14:paraId="7A9647CE" w14:textId="77777777" w:rsidR="008D09DB" w:rsidRPr="006B4C97" w:rsidRDefault="008D09DB" w:rsidP="008D09DB">
      <w:pPr>
        <w:pStyle w:val="ZUSTzmustartykuempunktem"/>
      </w:pPr>
      <w:r w:rsidRPr="006B4C97">
        <w:t>4.</w:t>
      </w:r>
      <w:r w:rsidR="006C2718" w:rsidRPr="006B4C97">
        <w:t xml:space="preserve"> W </w:t>
      </w:r>
      <w:r w:rsidRPr="006B4C97">
        <w:t>oświadczeniu</w:t>
      </w:r>
      <w:r w:rsidR="006C2718" w:rsidRPr="006B4C97">
        <w:t xml:space="preserve"> o </w:t>
      </w:r>
      <w:r w:rsidRPr="006B4C97">
        <w:t>zakończeniu budowy</w:t>
      </w:r>
      <w:r w:rsidR="006C2718" w:rsidRPr="006B4C97">
        <w:t xml:space="preserve"> i </w:t>
      </w:r>
      <w:r w:rsidRPr="006B4C97">
        <w:t>możliwości przystąpienia do użytkowania obiektu budowlanego kierownik budowy ponadto oświadcza o:</w:t>
      </w:r>
    </w:p>
    <w:p w14:paraId="724D9162" w14:textId="77777777" w:rsidR="008D09DB" w:rsidRPr="006B4C97" w:rsidRDefault="008D09DB" w:rsidP="008D09DB">
      <w:pPr>
        <w:pStyle w:val="ZPKTzmpktartykuempunktem"/>
      </w:pPr>
      <w:r w:rsidRPr="006B4C97">
        <w:t>1)</w:t>
      </w:r>
      <w:r w:rsidRPr="006B4C97">
        <w:tab/>
        <w:t>zgodności wykonania obiektu budowlanego</w:t>
      </w:r>
      <w:r w:rsidR="006C2718" w:rsidRPr="006B4C97">
        <w:t xml:space="preserve"> z </w:t>
      </w:r>
      <w:r w:rsidRPr="006B4C97">
        <w:t xml:space="preserve">projektem budowlanym lub warunkami pozwolenia na budowę oraz </w:t>
      </w:r>
      <w:r w:rsidR="00B62F9E">
        <w:t xml:space="preserve">obwiązującymi </w:t>
      </w:r>
      <w:r w:rsidRPr="006B4C97">
        <w:t>przepisami;</w:t>
      </w:r>
    </w:p>
    <w:p w14:paraId="24CF5E01" w14:textId="77777777" w:rsidR="008D09DB" w:rsidRDefault="008D09DB" w:rsidP="008D09DB">
      <w:pPr>
        <w:pStyle w:val="ZPKTzmpktartykuempunktem"/>
      </w:pPr>
      <w:r w:rsidRPr="006B4C97">
        <w:t>2</w:t>
      </w:r>
      <w:r w:rsidR="004104EF" w:rsidRPr="006B4C97">
        <w:t>)</w:t>
      </w:r>
      <w:r w:rsidRPr="006B4C97">
        <w:tab/>
        <w:t>doprowadzeniu do należytego stanu</w:t>
      </w:r>
      <w:r w:rsidR="006C2718" w:rsidRPr="006B4C97">
        <w:t xml:space="preserve"> i </w:t>
      </w:r>
      <w:r w:rsidRPr="006B4C97">
        <w:t>porządku terenu budowy,</w:t>
      </w:r>
      <w:r w:rsidR="006C2718" w:rsidRPr="006B4C97">
        <w:t xml:space="preserve"> a </w:t>
      </w:r>
      <w:r w:rsidRPr="006B4C97">
        <w:t xml:space="preserve">także </w:t>
      </w:r>
      <w:r w:rsidR="005464C2">
        <w:t>–</w:t>
      </w:r>
      <w:r w:rsidR="005464C2" w:rsidRPr="006B4C97">
        <w:t xml:space="preserve"> </w:t>
      </w:r>
      <w:r w:rsidR="006C2718" w:rsidRPr="006B4C97">
        <w:t>w </w:t>
      </w:r>
      <w:r w:rsidRPr="006B4C97">
        <w:t xml:space="preserve">razie korzystania </w:t>
      </w:r>
      <w:r w:rsidR="005464C2">
        <w:t>–</w:t>
      </w:r>
      <w:r w:rsidR="005464C2" w:rsidRPr="006B4C97">
        <w:t xml:space="preserve"> </w:t>
      </w:r>
      <w:r w:rsidRPr="006B4C97">
        <w:t>drogi, ulicy, sąsiedniej nieruchomości, budynku lub lokalu.</w:t>
      </w:r>
    </w:p>
    <w:p w14:paraId="42561A84" w14:textId="77777777" w:rsidR="008D09DB" w:rsidRPr="006B4C97" w:rsidRDefault="008D09DB" w:rsidP="008D09DB">
      <w:pPr>
        <w:pStyle w:val="ZUSTzmustartykuempunktem"/>
      </w:pPr>
      <w:r w:rsidRPr="006B4C97">
        <w:t>5.</w:t>
      </w:r>
      <w:r w:rsidR="006C2718" w:rsidRPr="006B4C97">
        <w:t xml:space="preserve"> W </w:t>
      </w:r>
      <w:r w:rsidRPr="006B4C97">
        <w:t>przypadku zakończenia budowy budynku mieszkalnego jednorodzinnego</w:t>
      </w:r>
      <w:r w:rsidR="006C2718" w:rsidRPr="006B4C97">
        <w:t xml:space="preserve"> o </w:t>
      </w:r>
      <w:r w:rsidRPr="006B4C97">
        <w:t>powierzchni zabudowy do 7</w:t>
      </w:r>
      <w:r w:rsidR="006C2718" w:rsidRPr="006B4C97">
        <w:t>0 </w:t>
      </w:r>
      <w:r w:rsidRPr="006B4C97">
        <w:t>m</w:t>
      </w:r>
      <w:r w:rsidRPr="006B4C97">
        <w:rPr>
          <w:rStyle w:val="IGindeksgrny"/>
        </w:rPr>
        <w:t>2</w:t>
      </w:r>
      <w:r w:rsidRPr="006B4C97">
        <w:t>, dla którego nie ustanowiono kierownika budowy, obowiązki kierownika budowy,</w:t>
      </w:r>
      <w:r w:rsidR="006C2718" w:rsidRPr="006B4C97">
        <w:t xml:space="preserve"> o </w:t>
      </w:r>
      <w:r w:rsidRPr="006B4C97">
        <w:t>których mowa</w:t>
      </w:r>
      <w:r w:rsidR="0063235E" w:rsidRPr="006B4C97">
        <w:t xml:space="preserve"> w</w:t>
      </w:r>
      <w:r w:rsidR="0063235E">
        <w:t> ust. </w:t>
      </w:r>
      <w:r w:rsidRPr="006B4C97">
        <w:t xml:space="preserve">1, </w:t>
      </w:r>
      <w:r w:rsidR="0063235E" w:rsidRPr="006B4C97">
        <w:t>3</w:t>
      </w:r>
      <w:r w:rsidR="0063235E">
        <w:t xml:space="preserve"> i </w:t>
      </w:r>
      <w:r w:rsidRPr="006B4C97">
        <w:t>4, wykonuje inwestor.</w:t>
      </w:r>
    </w:p>
    <w:p w14:paraId="7C43FEBC" w14:textId="77777777" w:rsidR="008D09DB" w:rsidRPr="006B4C97" w:rsidRDefault="008D09DB" w:rsidP="008D09DB">
      <w:pPr>
        <w:pStyle w:val="ZARTzmartartykuempunktem"/>
      </w:pPr>
      <w:r w:rsidRPr="006B4C97">
        <w:t>Art. 53d. 1.</w:t>
      </w:r>
      <w:r w:rsidR="006C2718" w:rsidRPr="006B4C97">
        <w:t xml:space="preserve"> W </w:t>
      </w:r>
      <w:r w:rsidRPr="006B4C97">
        <w:t>terminie 1</w:t>
      </w:r>
      <w:r w:rsidR="006C2718" w:rsidRPr="006B4C97">
        <w:t>4 </w:t>
      </w:r>
      <w:r w:rsidRPr="006B4C97">
        <w:t>dni od dnia rozpoczęcia użytkowania obiektu budowlanego,</w:t>
      </w:r>
      <w:r w:rsidR="006C2718" w:rsidRPr="006B4C97">
        <w:t xml:space="preserve"> o </w:t>
      </w:r>
      <w:r w:rsidRPr="006B4C97">
        <w:t>którym mowa</w:t>
      </w:r>
      <w:r w:rsidR="0063235E" w:rsidRPr="006B4C97">
        <w:t xml:space="preserve"> w</w:t>
      </w:r>
      <w:r w:rsidR="0063235E">
        <w:t> art. </w:t>
      </w:r>
      <w:r w:rsidRPr="006B4C97">
        <w:t>53c</w:t>
      </w:r>
      <w:r w:rsidR="0063235E">
        <w:t xml:space="preserve"> ust. </w:t>
      </w:r>
      <w:r w:rsidRPr="006B4C97">
        <w:t>1, inwestor zawiadamia</w:t>
      </w:r>
      <w:r w:rsidR="006C2718" w:rsidRPr="006B4C97">
        <w:t xml:space="preserve"> o </w:t>
      </w:r>
      <w:r w:rsidRPr="006B4C97">
        <w:t>rozpoczęciu użytkowania obiektu budowlanego organ nadzoru budowlanego.</w:t>
      </w:r>
    </w:p>
    <w:p w14:paraId="579068C2" w14:textId="77777777" w:rsidR="008D09DB" w:rsidRPr="006B4C97" w:rsidRDefault="008D09DB" w:rsidP="008D09DB">
      <w:pPr>
        <w:pStyle w:val="ZUSTzmustartykuempunktem"/>
      </w:pPr>
      <w:r w:rsidRPr="006B4C97">
        <w:t>2. Do zawiadomienia</w:t>
      </w:r>
      <w:r w:rsidR="006C2718" w:rsidRPr="006B4C97">
        <w:t xml:space="preserve"> o </w:t>
      </w:r>
      <w:r w:rsidRPr="006B4C97">
        <w:t>rozpoczęciu użytkowania obiektu budowlanego dołącza się oświadczenie kierownika budowy</w:t>
      </w:r>
      <w:r w:rsidR="006C2718" w:rsidRPr="006B4C97">
        <w:t xml:space="preserve"> o </w:t>
      </w:r>
      <w:r w:rsidRPr="006B4C97">
        <w:t>zakończeniu budowy</w:t>
      </w:r>
      <w:r w:rsidR="006C2718" w:rsidRPr="006B4C97">
        <w:t xml:space="preserve"> i </w:t>
      </w:r>
      <w:r w:rsidRPr="006B4C97">
        <w:t>możliwości przystąpienia do użytkowania obiektu budowlanego.</w:t>
      </w:r>
    </w:p>
    <w:p w14:paraId="5A0FBB0F" w14:textId="24921AA2" w:rsidR="008D09DB" w:rsidRPr="006B4C97" w:rsidRDefault="008D09DB" w:rsidP="00167F90">
      <w:pPr>
        <w:pStyle w:val="ZUSTzmustartykuempunktem"/>
      </w:pPr>
      <w:r w:rsidRPr="006B4C97">
        <w:lastRenderedPageBreak/>
        <w:t>3. Zawiadomienia</w:t>
      </w:r>
      <w:r w:rsidR="006C2718" w:rsidRPr="006B4C97">
        <w:t xml:space="preserve"> o </w:t>
      </w:r>
      <w:r w:rsidRPr="006B4C97">
        <w:t>rozpoczęciu użytkowania obiektu budowlanego dokonuje się</w:t>
      </w:r>
      <w:r w:rsidR="00481604" w:rsidRPr="006B4C97">
        <w:t xml:space="preserve"> w</w:t>
      </w:r>
      <w:r w:rsidR="00481604">
        <w:t> </w:t>
      </w:r>
      <w:r w:rsidR="00167F90" w:rsidRPr="00167F90">
        <w:t>formie dokumentu elektronicznego za pośrednictwem portalu e</w:t>
      </w:r>
      <w:r w:rsidR="0063235E">
        <w:noBreakHyphen/>
      </w:r>
      <w:r w:rsidR="00167F90" w:rsidRPr="00167F90">
        <w:t>Budownictwo.</w:t>
      </w:r>
    </w:p>
    <w:p w14:paraId="067927A3" w14:textId="0DB69568" w:rsidR="008D09DB" w:rsidRPr="006B4C97" w:rsidRDefault="00DE43D7" w:rsidP="008D09DB">
      <w:pPr>
        <w:pStyle w:val="ZUSTzmustartykuempunktem"/>
      </w:pPr>
      <w:r>
        <w:t>4</w:t>
      </w:r>
      <w:r w:rsidR="008D09DB" w:rsidRPr="006B4C97">
        <w:t>. Formularz zawiadomienia</w:t>
      </w:r>
      <w:r w:rsidR="006F0EDE">
        <w:t>,</w:t>
      </w:r>
      <w:r w:rsidR="00481604">
        <w:t xml:space="preserve"> o </w:t>
      </w:r>
      <w:r w:rsidR="006F0EDE">
        <w:t>którym mowa</w:t>
      </w:r>
      <w:r w:rsidR="0063235E">
        <w:t xml:space="preserve"> w ust. </w:t>
      </w:r>
      <w:r w:rsidR="006F0EDE">
        <w:t>3,</w:t>
      </w:r>
      <w:r w:rsidR="006C2718" w:rsidRPr="006B4C97">
        <w:t xml:space="preserve"> w </w:t>
      </w:r>
      <w:r w:rsidR="008D09DB" w:rsidRPr="006B4C97">
        <w:t xml:space="preserve">formie dokumentu elektronicznego udostępnia </w:t>
      </w:r>
      <w:r w:rsidR="001E1ED5">
        <w:t xml:space="preserve">się </w:t>
      </w:r>
      <w:r w:rsidR="00684616">
        <w:t>w</w:t>
      </w:r>
      <w:r w:rsidR="008C41EB">
        <w:t xml:space="preserve"> portalu e</w:t>
      </w:r>
      <w:r w:rsidR="001D764B">
        <w:softHyphen/>
      </w:r>
      <w:r w:rsidR="00777E27">
        <w:softHyphen/>
      </w:r>
      <w:r w:rsidR="00777E27">
        <w:softHyphen/>
      </w:r>
      <w:r w:rsidR="00C371F5">
        <w:softHyphen/>
      </w:r>
      <w:r w:rsidR="00CD4D9E">
        <w:softHyphen/>
      </w:r>
      <w:r w:rsidR="00CD4D9E">
        <w:softHyphen/>
      </w:r>
      <w:r w:rsidR="001D68EF">
        <w:softHyphen/>
      </w:r>
      <w:r w:rsidR="00001908">
        <w:softHyphen/>
      </w:r>
      <w:r w:rsidR="0063235E">
        <w:softHyphen/>
      </w:r>
      <w:r w:rsidR="0063235E">
        <w:noBreakHyphen/>
      </w:r>
      <w:r w:rsidR="006D77C9">
        <w:t>Budownictwo</w:t>
      </w:r>
      <w:r w:rsidR="006F0EDE">
        <w:t>.</w:t>
      </w:r>
      <w:r w:rsidR="0096682F" w:rsidRPr="006B4C97">
        <w:t>”</w:t>
      </w:r>
      <w:r w:rsidR="008D09DB" w:rsidRPr="006B4C97">
        <w:t>;</w:t>
      </w:r>
    </w:p>
    <w:p w14:paraId="70F23B6E" w14:textId="35E128A7" w:rsidR="008D09DB" w:rsidRPr="006B4C97" w:rsidRDefault="002167DA" w:rsidP="008D09DB">
      <w:pPr>
        <w:pStyle w:val="PKTpunkt"/>
      </w:pPr>
      <w:r>
        <w:t>3</w:t>
      </w:r>
      <w:r w:rsidR="001D729F">
        <w:t>5</w:t>
      </w:r>
      <w:r w:rsidR="008D09DB" w:rsidRPr="006B4C97">
        <w:t>)</w:t>
      </w:r>
      <w:r w:rsidR="008D09DB" w:rsidRPr="006B4C97">
        <w:tab/>
        <w:t>w</w:t>
      </w:r>
      <w:r w:rsidR="0063235E">
        <w:t xml:space="preserve"> art. </w:t>
      </w:r>
      <w:r w:rsidR="008D09DB" w:rsidRPr="006B4C97">
        <w:t>54:</w:t>
      </w:r>
    </w:p>
    <w:p w14:paraId="17DED30A" w14:textId="77777777" w:rsidR="008D09DB" w:rsidRPr="006B4C97" w:rsidRDefault="008D09DB" w:rsidP="008D09DB">
      <w:pPr>
        <w:pStyle w:val="LITlitera"/>
      </w:pPr>
      <w:r w:rsidRPr="006B4C97">
        <w:t>a)</w:t>
      </w:r>
      <w:r w:rsidRPr="006B4C97">
        <w:tab/>
        <w:t xml:space="preserve">ust. </w:t>
      </w:r>
      <w:r w:rsidR="006C2718" w:rsidRPr="006B4C97">
        <w:t>1 </w:t>
      </w:r>
      <w:r w:rsidRPr="006B4C97">
        <w:t>otrzymuje brzmienie:</w:t>
      </w:r>
    </w:p>
    <w:p w14:paraId="5A52E5A5" w14:textId="77777777" w:rsidR="008D09DB" w:rsidRPr="00E83C1B" w:rsidRDefault="00A925A7" w:rsidP="008D09DB">
      <w:pPr>
        <w:pStyle w:val="ZLITUSTzmustliter"/>
      </w:pPr>
      <w:r w:rsidRPr="006B4C97">
        <w:t>„</w:t>
      </w:r>
      <w:r w:rsidR="008D09DB" w:rsidRPr="006B4C97">
        <w:t>1. Do użytkowania obiektu budowlanego, którego budo</w:t>
      </w:r>
      <w:r w:rsidR="008D09DB" w:rsidRPr="00E83C1B">
        <w:t>wa wymaga:</w:t>
      </w:r>
    </w:p>
    <w:p w14:paraId="3940E1EE" w14:textId="77777777" w:rsidR="008D09DB" w:rsidRPr="00E83C1B" w:rsidRDefault="008D09DB" w:rsidP="008D09DB">
      <w:pPr>
        <w:pStyle w:val="ZLITPKTzmpktliter"/>
      </w:pPr>
      <w:r w:rsidRPr="00E83C1B">
        <w:t>1)</w:t>
      </w:r>
      <w:r w:rsidRPr="00E83C1B">
        <w:tab/>
        <w:t>decyzji</w:t>
      </w:r>
      <w:r w:rsidR="006C2718" w:rsidRPr="00E83C1B">
        <w:t xml:space="preserve"> o </w:t>
      </w:r>
      <w:r w:rsidRPr="00E83C1B">
        <w:t>pozwoleniu na budowę,</w:t>
      </w:r>
    </w:p>
    <w:p w14:paraId="09282C06" w14:textId="77777777" w:rsidR="008D09DB" w:rsidRPr="00E83C1B" w:rsidRDefault="008D09DB" w:rsidP="008D09DB">
      <w:pPr>
        <w:pStyle w:val="ZLITPKTzmpktliter"/>
      </w:pPr>
      <w:r w:rsidRPr="00E83C1B">
        <w:t>2)</w:t>
      </w:r>
      <w:r w:rsidRPr="00E83C1B">
        <w:tab/>
        <w:t>zgłoszenia budowy,</w:t>
      </w:r>
      <w:r w:rsidR="006C2718" w:rsidRPr="00E83C1B">
        <w:t xml:space="preserve"> o </w:t>
      </w:r>
      <w:r w:rsidRPr="00E83C1B">
        <w:t>której mowa</w:t>
      </w:r>
      <w:r w:rsidR="0063235E" w:rsidRPr="00E83C1B">
        <w:t xml:space="preserve"> w</w:t>
      </w:r>
      <w:r w:rsidR="0063235E">
        <w:t> art. </w:t>
      </w:r>
      <w:r w:rsidRPr="00E83C1B">
        <w:t>2</w:t>
      </w:r>
      <w:r w:rsidR="0063235E" w:rsidRPr="00E83C1B">
        <w:t>9</w:t>
      </w:r>
      <w:r w:rsidR="0063235E">
        <w:t xml:space="preserve"> ust. </w:t>
      </w:r>
      <w:r w:rsidR="0063235E" w:rsidRPr="00E83C1B">
        <w:t>1</w:t>
      </w:r>
      <w:r w:rsidR="0063235E">
        <w:t xml:space="preserve"> pkt </w:t>
      </w:r>
      <w:r w:rsidRPr="00E83C1B">
        <w:t>2</w:t>
      </w:r>
    </w:p>
    <w:p w14:paraId="652D9D5F" w14:textId="77777777" w:rsidR="008D09DB" w:rsidRPr="00E83C1B" w:rsidRDefault="00717C44" w:rsidP="008D09DB">
      <w:pPr>
        <w:pStyle w:val="ZLITCZWSPPKTzmczciwsppktliter"/>
      </w:pPr>
      <w:bookmarkStart w:id="41" w:name="_Hlk118913120"/>
      <w:r w:rsidRPr="00E83C1B">
        <w:t>–</w:t>
      </w:r>
      <w:bookmarkEnd w:id="41"/>
      <w:r w:rsidR="009E0528" w:rsidRPr="00E83C1B">
        <w:t xml:space="preserve"> </w:t>
      </w:r>
      <w:r w:rsidR="008D09DB" w:rsidRPr="00E83C1B">
        <w:t>można przystąpić po zawiadomieniu organu nadzoru budowlanego</w:t>
      </w:r>
      <w:r w:rsidR="006C2718" w:rsidRPr="00E83C1B">
        <w:t xml:space="preserve"> o </w:t>
      </w:r>
      <w:r w:rsidR="008D09DB" w:rsidRPr="00E83C1B">
        <w:t>zakończeniu budowy, jeżeli organ ten,</w:t>
      </w:r>
      <w:r w:rsidR="006C2718" w:rsidRPr="00E83C1B">
        <w:t xml:space="preserve"> w </w:t>
      </w:r>
      <w:r w:rsidR="008D09DB" w:rsidRPr="00E83C1B">
        <w:t>terminie 1</w:t>
      </w:r>
      <w:r w:rsidR="006C2718" w:rsidRPr="00E83C1B">
        <w:t>4 </w:t>
      </w:r>
      <w:r w:rsidR="008D09DB" w:rsidRPr="00E83C1B">
        <w:t>dni od dnia doręczenia zawiadomienia, nie zgłosi sprzeciwu</w:t>
      </w:r>
      <w:r w:rsidR="006C2718" w:rsidRPr="00E83C1B">
        <w:t xml:space="preserve"> w </w:t>
      </w:r>
      <w:r w:rsidR="008D09DB" w:rsidRPr="00E83C1B">
        <w:t>drodze decyzji.</w:t>
      </w:r>
      <w:r w:rsidR="0096682F" w:rsidRPr="00E83C1B">
        <w:t>”</w:t>
      </w:r>
      <w:r w:rsidR="008D09DB" w:rsidRPr="00E83C1B">
        <w:t>,</w:t>
      </w:r>
    </w:p>
    <w:p w14:paraId="21FB3262" w14:textId="77777777" w:rsidR="008D09DB" w:rsidRPr="00E83C1B" w:rsidRDefault="008D09DB" w:rsidP="008D09DB">
      <w:pPr>
        <w:pStyle w:val="LITlitera"/>
      </w:pPr>
      <w:r w:rsidRPr="00E83C1B">
        <w:t>b)</w:t>
      </w:r>
      <w:r w:rsidRPr="00E83C1B">
        <w:tab/>
        <w:t>po</w:t>
      </w:r>
      <w:r w:rsidR="0063235E">
        <w:t xml:space="preserve"> ust. </w:t>
      </w:r>
      <w:r w:rsidR="006C2718" w:rsidRPr="00E83C1B">
        <w:t>1 </w:t>
      </w:r>
      <w:r w:rsidRPr="00E83C1B">
        <w:t>dodaje się</w:t>
      </w:r>
      <w:r w:rsidR="0063235E">
        <w:t xml:space="preserve"> ust. </w:t>
      </w:r>
      <w:r w:rsidRPr="00E83C1B">
        <w:t>1a</w:t>
      </w:r>
      <w:r w:rsidR="006C2718" w:rsidRPr="00E83C1B">
        <w:t xml:space="preserve"> i </w:t>
      </w:r>
      <w:r w:rsidRPr="00E83C1B">
        <w:t>1b</w:t>
      </w:r>
      <w:r w:rsidR="006C2718" w:rsidRPr="00E83C1B">
        <w:t xml:space="preserve"> w </w:t>
      </w:r>
      <w:r w:rsidRPr="00E83C1B">
        <w:t>brzmieniu:</w:t>
      </w:r>
    </w:p>
    <w:p w14:paraId="3CC8B085" w14:textId="77777777" w:rsidR="008D09DB" w:rsidRPr="00E83C1B" w:rsidRDefault="00A925A7" w:rsidP="008D09DB">
      <w:pPr>
        <w:pStyle w:val="ZLITUSTzmustliter"/>
      </w:pPr>
      <w:r w:rsidRPr="00E83C1B">
        <w:t>„</w:t>
      </w:r>
      <w:r w:rsidR="008D09DB" w:rsidRPr="00E83C1B">
        <w:t>1a. Przepisu</w:t>
      </w:r>
      <w:r w:rsidR="0063235E">
        <w:t xml:space="preserve"> ust. </w:t>
      </w:r>
      <w:r w:rsidR="006C2718" w:rsidRPr="00E83C1B">
        <w:t>1 </w:t>
      </w:r>
      <w:r w:rsidR="008D09DB" w:rsidRPr="00E83C1B">
        <w:t>nie stosuje się do przystąpienia do użytkowania obiektu budowlanego</w:t>
      </w:r>
      <w:r w:rsidR="006C2718" w:rsidRPr="00E83C1B">
        <w:t xml:space="preserve"> w </w:t>
      </w:r>
      <w:r w:rsidR="008D09DB" w:rsidRPr="00E83C1B">
        <w:t>przypadkach,</w:t>
      </w:r>
      <w:r w:rsidR="006C2718" w:rsidRPr="00E83C1B">
        <w:t xml:space="preserve"> o </w:t>
      </w:r>
      <w:r w:rsidR="008D09DB" w:rsidRPr="00E83C1B">
        <w:t>których mowa</w:t>
      </w:r>
      <w:r w:rsidR="0063235E" w:rsidRPr="00E83C1B">
        <w:t xml:space="preserve"> w</w:t>
      </w:r>
      <w:r w:rsidR="0063235E">
        <w:t> art. </w:t>
      </w:r>
      <w:r w:rsidR="008D09DB" w:rsidRPr="00E83C1B">
        <w:t>53c</w:t>
      </w:r>
      <w:r w:rsidR="0063235E">
        <w:t xml:space="preserve"> ust. </w:t>
      </w:r>
      <w:r w:rsidR="0063235E" w:rsidRPr="00E83C1B">
        <w:t>1</w:t>
      </w:r>
      <w:r w:rsidR="0063235E">
        <w:t xml:space="preserve"> i art. </w:t>
      </w:r>
      <w:r w:rsidR="008D09DB" w:rsidRPr="00E83C1B">
        <w:t>5</w:t>
      </w:r>
      <w:r w:rsidR="0063235E" w:rsidRPr="00E83C1B">
        <w:t>5</w:t>
      </w:r>
      <w:r w:rsidR="0063235E">
        <w:t xml:space="preserve"> ust. </w:t>
      </w:r>
      <w:r w:rsidR="0063235E" w:rsidRPr="00E83C1B">
        <w:t>1</w:t>
      </w:r>
      <w:r w:rsidR="0063235E">
        <w:t xml:space="preserve"> i </w:t>
      </w:r>
      <w:r w:rsidR="008D09DB" w:rsidRPr="00E83C1B">
        <w:t>2.</w:t>
      </w:r>
    </w:p>
    <w:p w14:paraId="7A28ACC3" w14:textId="77777777" w:rsidR="008D09DB" w:rsidRPr="00E83C1B" w:rsidRDefault="008D09DB" w:rsidP="008D09DB">
      <w:pPr>
        <w:pStyle w:val="ZLITUSTzmustliter"/>
      </w:pPr>
      <w:r w:rsidRPr="00E83C1B">
        <w:t>1b. Do zawiadomienia</w:t>
      </w:r>
      <w:r w:rsidR="006C2718" w:rsidRPr="00E83C1B">
        <w:t xml:space="preserve"> o </w:t>
      </w:r>
      <w:r w:rsidRPr="00E83C1B">
        <w:t>zakończeniu budowy obiektu budowlanego stosuje się</w:t>
      </w:r>
      <w:r w:rsidR="0063235E">
        <w:t xml:space="preserve"> art. </w:t>
      </w:r>
      <w:r w:rsidRPr="00E83C1B">
        <w:t>3</w:t>
      </w:r>
      <w:r w:rsidR="0063235E" w:rsidRPr="00E83C1B">
        <w:t>0</w:t>
      </w:r>
      <w:r w:rsidR="0063235E">
        <w:t xml:space="preserve"> ust. </w:t>
      </w:r>
      <w:r w:rsidRPr="00E83C1B">
        <w:t>6a.</w:t>
      </w:r>
      <w:r w:rsidR="0096682F" w:rsidRPr="00E83C1B">
        <w:t>”</w:t>
      </w:r>
      <w:r w:rsidRPr="00E83C1B">
        <w:t>;</w:t>
      </w:r>
    </w:p>
    <w:p w14:paraId="0578BBDD" w14:textId="785ECA4A" w:rsidR="008D09DB" w:rsidRPr="00E83C1B" w:rsidRDefault="002167DA" w:rsidP="008D09DB">
      <w:pPr>
        <w:pStyle w:val="PKTpunkt"/>
      </w:pPr>
      <w:r>
        <w:t>3</w:t>
      </w:r>
      <w:r w:rsidR="001D729F">
        <w:t>6</w:t>
      </w:r>
      <w:r w:rsidR="008D09DB" w:rsidRPr="00E83C1B">
        <w:t>)</w:t>
      </w:r>
      <w:r w:rsidR="008D09DB" w:rsidRPr="00E83C1B">
        <w:tab/>
        <w:t>w</w:t>
      </w:r>
      <w:r w:rsidR="0063235E">
        <w:t xml:space="preserve"> art. </w:t>
      </w:r>
      <w:r w:rsidR="008D09DB" w:rsidRPr="00E83C1B">
        <w:t>55:</w:t>
      </w:r>
    </w:p>
    <w:p w14:paraId="03CBCD0E" w14:textId="77777777" w:rsidR="008D09DB" w:rsidRPr="00E83C1B" w:rsidRDefault="008D09DB" w:rsidP="008D09DB">
      <w:pPr>
        <w:pStyle w:val="LITlitera"/>
      </w:pPr>
      <w:r w:rsidRPr="00E83C1B">
        <w:t>a)</w:t>
      </w:r>
      <w:r w:rsidRPr="00E83C1B">
        <w:tab/>
        <w:t>w</w:t>
      </w:r>
      <w:r w:rsidR="0063235E">
        <w:t xml:space="preserve"> ust. </w:t>
      </w:r>
      <w:r w:rsidR="006C2718" w:rsidRPr="00E83C1B">
        <w:t>1 </w:t>
      </w:r>
      <w:r w:rsidRPr="00E83C1B">
        <w:t>uchyla się</w:t>
      </w:r>
      <w:r w:rsidR="0063235E">
        <w:t xml:space="preserve"> pkt </w:t>
      </w:r>
      <w:r w:rsidR="0063235E" w:rsidRPr="00E83C1B">
        <w:t>1</w:t>
      </w:r>
      <w:r w:rsidR="0063235E">
        <w:t xml:space="preserve"> i </w:t>
      </w:r>
      <w:r w:rsidRPr="00E83C1B">
        <w:t>2,</w:t>
      </w:r>
    </w:p>
    <w:p w14:paraId="3C86354E" w14:textId="2740AE13" w:rsidR="00D76E94" w:rsidRPr="006B4C97" w:rsidRDefault="008D09DB" w:rsidP="008D09DB">
      <w:pPr>
        <w:pStyle w:val="LITlitera"/>
      </w:pPr>
      <w:r w:rsidRPr="00E83C1B">
        <w:t>b)</w:t>
      </w:r>
      <w:r w:rsidRPr="00E83C1B">
        <w:tab/>
      </w:r>
      <w:r w:rsidR="00D76E94" w:rsidRPr="006B4C97">
        <w:t>po</w:t>
      </w:r>
      <w:r w:rsidR="0063235E">
        <w:t xml:space="preserve"> ust. </w:t>
      </w:r>
      <w:r w:rsidR="00D76E94" w:rsidRPr="006B4C97">
        <w:t>1b dodaje się</w:t>
      </w:r>
      <w:r w:rsidR="0063235E">
        <w:t xml:space="preserve"> ust. </w:t>
      </w:r>
      <w:r w:rsidR="00D76E94" w:rsidRPr="006B4C97">
        <w:t>1c</w:t>
      </w:r>
      <w:r w:rsidR="002C7DDB" w:rsidRPr="006B4C97">
        <w:t xml:space="preserve"> </w:t>
      </w:r>
      <w:r w:rsidR="0081663A">
        <w:t xml:space="preserve">i 1d </w:t>
      </w:r>
      <w:r w:rsidR="002C7DDB" w:rsidRPr="006B4C97">
        <w:t>w</w:t>
      </w:r>
      <w:r w:rsidR="002C7DDB">
        <w:t> </w:t>
      </w:r>
      <w:r w:rsidR="00D76E94" w:rsidRPr="006B4C97">
        <w:t>brzmieniu:</w:t>
      </w:r>
    </w:p>
    <w:p w14:paraId="6C77FFF2" w14:textId="77777777" w:rsidR="0081663A" w:rsidRDefault="006F7DD7" w:rsidP="00F96DA3">
      <w:pPr>
        <w:pStyle w:val="ZLITUSTzmustliter"/>
      </w:pPr>
      <w:r w:rsidRPr="006B4C97">
        <w:t>„1c. Decyzja,</w:t>
      </w:r>
      <w:r w:rsidR="002C7DDB" w:rsidRPr="006B4C97">
        <w:t xml:space="preserve"> o</w:t>
      </w:r>
      <w:r w:rsidR="002C7DDB">
        <w:t> </w:t>
      </w:r>
      <w:r w:rsidRPr="006B4C97">
        <w:t>której mowa</w:t>
      </w:r>
      <w:r w:rsidR="0008477B" w:rsidRPr="006B4C97">
        <w:t xml:space="preserve"> w</w:t>
      </w:r>
      <w:r w:rsidR="0063235E">
        <w:t xml:space="preserve"> ust. </w:t>
      </w:r>
      <w:r w:rsidR="0063235E" w:rsidRPr="006B4C97">
        <w:t>1</w:t>
      </w:r>
      <w:r w:rsidR="0063235E">
        <w:t xml:space="preserve"> pkt </w:t>
      </w:r>
      <w:r w:rsidRPr="006B4C97">
        <w:t xml:space="preserve">3, może być wydana mimo niewykonania przyłączy zapewniających użytkowanie </w:t>
      </w:r>
      <w:r w:rsidR="00DB3DF3">
        <w:t>budynku mieszkalnego jednorodzinnego</w:t>
      </w:r>
      <w:r w:rsidR="00DB3DF3" w:rsidRPr="00DB3DF3">
        <w:t xml:space="preserve"> </w:t>
      </w:r>
      <w:r w:rsidR="00DB3DF3">
        <w:t>służącemu</w:t>
      </w:r>
      <w:r w:rsidR="00DB3DF3" w:rsidRPr="00DB3DF3">
        <w:t xml:space="preserve"> zaspokojeni</w:t>
      </w:r>
      <w:r w:rsidR="00DB3DF3">
        <w:t>u</w:t>
      </w:r>
      <w:r w:rsidR="00DB3DF3" w:rsidRPr="00DB3DF3">
        <w:t xml:space="preserve"> własnych potrzeb mieszkaniowych inwestora</w:t>
      </w:r>
      <w:r w:rsidR="00DB3DF3">
        <w:t xml:space="preserve"> </w:t>
      </w:r>
      <w:r w:rsidRPr="006B4C97">
        <w:t>zgodnie</w:t>
      </w:r>
      <w:r w:rsidR="002C7DDB" w:rsidRPr="006B4C97">
        <w:t xml:space="preserve"> z</w:t>
      </w:r>
      <w:r w:rsidR="002C7DDB">
        <w:t> </w:t>
      </w:r>
      <w:r w:rsidRPr="006B4C97">
        <w:t>przeznaczeniem, jeżeli brak przyłączy wynika</w:t>
      </w:r>
      <w:r w:rsidR="002C7DDB" w:rsidRPr="006B4C97">
        <w:t xml:space="preserve"> z</w:t>
      </w:r>
      <w:r w:rsidR="002C7DDB">
        <w:t> </w:t>
      </w:r>
      <w:r w:rsidRPr="006B4C97">
        <w:t>winy przedsiębiorstwa energetycznego</w:t>
      </w:r>
      <w:r w:rsidR="005E5973" w:rsidRPr="006B4C97">
        <w:t xml:space="preserve"> lub przedsiębiorstw</w:t>
      </w:r>
      <w:r w:rsidR="00E23D9E" w:rsidRPr="006B4C97">
        <w:t>a</w:t>
      </w:r>
      <w:r w:rsidR="005E5973" w:rsidRPr="006B4C97">
        <w:t xml:space="preserve"> wodociągowo</w:t>
      </w:r>
      <w:r w:rsidR="0063235E">
        <w:softHyphen/>
      </w:r>
      <w:r w:rsidR="0063235E">
        <w:noBreakHyphen/>
      </w:r>
      <w:r w:rsidR="005E5973" w:rsidRPr="006B4C97">
        <w:t>kanalizacyjne</w:t>
      </w:r>
      <w:r w:rsidR="00E23D9E" w:rsidRPr="006B4C97">
        <w:t>go</w:t>
      </w:r>
      <w:r w:rsidR="005E5973" w:rsidRPr="006B4C97">
        <w:t>, które wydało warunki przyłączenia do sieci</w:t>
      </w:r>
      <w:r w:rsidR="002800C6">
        <w:t xml:space="preserve">, </w:t>
      </w:r>
      <w:r w:rsidR="002800C6" w:rsidRPr="002800C6">
        <w:t>do czasu zapewnienia dostawy mediów, nie dłużej jednak niż 1</w:t>
      </w:r>
      <w:r w:rsidR="0008477B" w:rsidRPr="002800C6">
        <w:t>8</w:t>
      </w:r>
      <w:r w:rsidR="0008477B">
        <w:t> </w:t>
      </w:r>
      <w:r w:rsidR="002800C6" w:rsidRPr="002800C6">
        <w:t xml:space="preserve">miesięcy od dnia uzyskania </w:t>
      </w:r>
      <w:r w:rsidR="002800C6">
        <w:t>decyzji,</w:t>
      </w:r>
      <w:r w:rsidR="0008477B">
        <w:t xml:space="preserve"> o </w:t>
      </w:r>
      <w:r w:rsidR="002800C6">
        <w:t>której mowa</w:t>
      </w:r>
      <w:r w:rsidR="0008477B">
        <w:t xml:space="preserve"> w </w:t>
      </w:r>
      <w:r w:rsidR="00D84A41">
        <w:t>przypadku</w:t>
      </w:r>
      <w:r w:rsidR="0063235E">
        <w:t xml:space="preserve"> ust. 1 pkt </w:t>
      </w:r>
      <w:r w:rsidR="00D84A41">
        <w:t>3</w:t>
      </w:r>
      <w:r w:rsidR="0081663A">
        <w:t>.</w:t>
      </w:r>
    </w:p>
    <w:p w14:paraId="03B7B30D" w14:textId="00F3F9BA" w:rsidR="00D76E94" w:rsidRPr="006B4C97" w:rsidRDefault="0081663A" w:rsidP="00F96DA3">
      <w:pPr>
        <w:pStyle w:val="ZLITUSTzmustliter"/>
      </w:pPr>
      <w:r>
        <w:t>1d. Inwestor, w przypadku opisanym w ust. 1c, w odniesieniu do sieci kanalizacyjnej, do czasu przyłączenia do sieci kanalizacyjnej zobowiązany jest do zastosowania systemu indywidualnego lub innego właściwego systemu zapewniającego ten sam poziom ochrony środowiska jak w przypadku przyłączenia nieruchomości do tej sieci.</w:t>
      </w:r>
      <w:r w:rsidR="006F7DD7" w:rsidRPr="006B4C97">
        <w:t>”;</w:t>
      </w:r>
    </w:p>
    <w:p w14:paraId="395CB8AA" w14:textId="77777777" w:rsidR="008D09DB" w:rsidRPr="006B4C97" w:rsidRDefault="00D76E94" w:rsidP="008D09DB">
      <w:pPr>
        <w:pStyle w:val="LITlitera"/>
      </w:pPr>
      <w:r w:rsidRPr="006B4C97">
        <w:lastRenderedPageBreak/>
        <w:t>c)</w:t>
      </w:r>
      <w:r w:rsidRPr="006B4C97">
        <w:tab/>
      </w:r>
      <w:r w:rsidR="008D09DB" w:rsidRPr="006B4C97">
        <w:t xml:space="preserve">ust. </w:t>
      </w:r>
      <w:r w:rsidR="006C2718" w:rsidRPr="006B4C97">
        <w:t>2 </w:t>
      </w:r>
      <w:r w:rsidR="008D09DB" w:rsidRPr="006B4C97">
        <w:t>otrzymuje brzmienie:</w:t>
      </w:r>
    </w:p>
    <w:p w14:paraId="35251B6A" w14:textId="77777777" w:rsidR="008D09DB" w:rsidRPr="006B4C97" w:rsidRDefault="00A925A7" w:rsidP="008D09DB">
      <w:pPr>
        <w:pStyle w:val="ZLITUSTzmustliter"/>
      </w:pPr>
      <w:r w:rsidRPr="006B4C97">
        <w:t>„</w:t>
      </w:r>
      <w:r w:rsidR="008D09DB" w:rsidRPr="006B4C97">
        <w:t>2. Inwestor zamiast dokonania zawiadomienia</w:t>
      </w:r>
      <w:r w:rsidR="006C2718" w:rsidRPr="006B4C97">
        <w:t xml:space="preserve"> o </w:t>
      </w:r>
      <w:r w:rsidR="008D09DB" w:rsidRPr="006B4C97">
        <w:t>rozpoczęciu użytkowania obiektu budowlanego albo zawiadomienia</w:t>
      </w:r>
      <w:r w:rsidR="006C2718" w:rsidRPr="006B4C97">
        <w:t xml:space="preserve"> o </w:t>
      </w:r>
      <w:r w:rsidR="008D09DB" w:rsidRPr="006B4C97">
        <w:t>zakończeniu budowy obiektu budowlanego może wystąpić</w:t>
      </w:r>
      <w:r w:rsidR="006C2718" w:rsidRPr="006B4C97">
        <w:t xml:space="preserve"> z </w:t>
      </w:r>
      <w:r w:rsidR="008D09DB" w:rsidRPr="006B4C97">
        <w:t>wnioskiem</w:t>
      </w:r>
      <w:r w:rsidR="006C2718" w:rsidRPr="006B4C97">
        <w:t xml:space="preserve"> o </w:t>
      </w:r>
      <w:r w:rsidR="008D09DB" w:rsidRPr="006B4C97">
        <w:t>wydanie decyzji</w:t>
      </w:r>
      <w:r w:rsidR="006C2718" w:rsidRPr="006B4C97">
        <w:t xml:space="preserve"> o </w:t>
      </w:r>
      <w:r w:rsidR="008D09DB" w:rsidRPr="006B4C97">
        <w:t>pozwoleniu na użytkowanie.</w:t>
      </w:r>
      <w:r w:rsidR="0096682F" w:rsidRPr="006B4C97">
        <w:t>”</w:t>
      </w:r>
      <w:r w:rsidR="00D76E94" w:rsidRPr="006B4C97">
        <w:t>;</w:t>
      </w:r>
    </w:p>
    <w:p w14:paraId="599B20B4" w14:textId="3AD186D7" w:rsidR="009C4DC1" w:rsidRDefault="002167DA" w:rsidP="008D09DB">
      <w:pPr>
        <w:pStyle w:val="PKTpunkt"/>
      </w:pPr>
      <w:r>
        <w:t>3</w:t>
      </w:r>
      <w:r w:rsidR="001D729F">
        <w:t>7</w:t>
      </w:r>
      <w:r w:rsidR="008D09DB" w:rsidRPr="006B4C97">
        <w:t>)</w:t>
      </w:r>
      <w:r w:rsidR="008D09DB" w:rsidRPr="006B4C97">
        <w:tab/>
        <w:t>w</w:t>
      </w:r>
      <w:r w:rsidR="0063235E">
        <w:t xml:space="preserve"> art. </w:t>
      </w:r>
      <w:r w:rsidR="008D09DB" w:rsidRPr="006B4C97">
        <w:t>5</w:t>
      </w:r>
      <w:r w:rsidR="006C2718" w:rsidRPr="006B4C97">
        <w:t>6</w:t>
      </w:r>
      <w:r w:rsidR="009C4DC1">
        <w:t>:</w:t>
      </w:r>
      <w:r w:rsidR="006C2718" w:rsidRPr="006B4C97">
        <w:t> </w:t>
      </w:r>
    </w:p>
    <w:p w14:paraId="1C4757D4" w14:textId="77777777" w:rsidR="009C4DC1" w:rsidRDefault="009C4DC1" w:rsidP="009C4DC1">
      <w:pPr>
        <w:pStyle w:val="LITlitera"/>
      </w:pPr>
      <w:r>
        <w:t>a)</w:t>
      </w:r>
      <w:r>
        <w:tab/>
        <w:t>ust. 1:</w:t>
      </w:r>
    </w:p>
    <w:p w14:paraId="3109A48A" w14:textId="7C8C53F9" w:rsidR="009C4DC1" w:rsidRDefault="009C4DC1" w:rsidP="009C4DC1">
      <w:pPr>
        <w:pStyle w:val="TIRtiret"/>
      </w:pPr>
      <w:r w:rsidRPr="009C4DC1">
        <w:t>–</w:t>
      </w:r>
      <w:r>
        <w:tab/>
        <w:t xml:space="preserve">wprowadzenie do wyliczenia otrzymuje brzmienie: </w:t>
      </w:r>
    </w:p>
    <w:p w14:paraId="6B60B1D9" w14:textId="60080213" w:rsidR="009C4DC1" w:rsidRDefault="009C4DC1" w:rsidP="009C4DC1">
      <w:pPr>
        <w:pStyle w:val="ZTIRFRAGMzmnpwprdowyliczeniatiret"/>
      </w:pPr>
      <w:r w:rsidRPr="009C4DC1">
        <w:t>„W przypadku obiektu budowlanego, którego budowa wymaga decyzji o pozwoleniu na budowę, albo zgłoszenia budowy, o której mowa w art. 29 ust. 1 pkt 2, przed zawiadomieniem o zakończeniu jego budowy lub złożeniem wniosku o udzielenie pozwolenia na jego użytkowanie, inwestor jest obowiązany zawiadomić, zgodnie z właściwością wynikającą z przepisów szczególnych, organy:”</w:t>
      </w:r>
      <w:r>
        <w:t>,</w:t>
      </w:r>
    </w:p>
    <w:p w14:paraId="15A4DFF2" w14:textId="7D46FC9C" w:rsidR="009C4DC1" w:rsidRPr="009C4DC1" w:rsidRDefault="009C4DC1" w:rsidP="009C4DC1">
      <w:pPr>
        <w:pStyle w:val="TIRtiret"/>
      </w:pPr>
      <w:r w:rsidRPr="009C4DC1">
        <w:t>–</w:t>
      </w:r>
      <w:r>
        <w:tab/>
        <w:t>pkt 4 otrzymuje brzmienie:</w:t>
      </w:r>
    </w:p>
    <w:p w14:paraId="06E063C1" w14:textId="5DC25C66" w:rsidR="009C4DC1" w:rsidRPr="009C4DC1" w:rsidRDefault="009C4DC1" w:rsidP="009C4DC1">
      <w:pPr>
        <w:pStyle w:val="ZTIRPKTzmpkttiret"/>
      </w:pPr>
      <w:r w:rsidRPr="009C4DC1">
        <w:t>„4)</w:t>
      </w:r>
      <w:r w:rsidRPr="009C4DC1">
        <w:tab/>
        <w:t>Państwowej Straży Pożarnej, jeżeli projekt zagospodarowania działki lub terenu, projekt architektoniczno-budowlany lub projekt techniczny wymagał uzgodnienia pod względem ochrony przeciwpożarowej”</w:t>
      </w:r>
      <w:r>
        <w:t>,</w:t>
      </w:r>
    </w:p>
    <w:p w14:paraId="1174A3CD" w14:textId="7C8CF451" w:rsidR="009C4DC1" w:rsidRDefault="009C4DC1" w:rsidP="009C4DC1">
      <w:pPr>
        <w:pStyle w:val="LITlitera"/>
      </w:pPr>
      <w:r w:rsidRPr="009C4DC1">
        <w:t>b)</w:t>
      </w:r>
      <w:r w:rsidRPr="009C4DC1">
        <w:tab/>
        <w:t>uchyla się ust. 1a</w:t>
      </w:r>
      <w:r>
        <w:t>,</w:t>
      </w:r>
    </w:p>
    <w:p w14:paraId="42BCA2B9" w14:textId="2CFF91C7" w:rsidR="009C4DC1" w:rsidRPr="009C4DC1" w:rsidRDefault="009C4DC1" w:rsidP="009C4DC1">
      <w:pPr>
        <w:pStyle w:val="LITlitera"/>
      </w:pPr>
      <w:r>
        <w:t>c)</w:t>
      </w:r>
      <w:r>
        <w:tab/>
        <w:t xml:space="preserve">po ust. 1a dodaje się </w:t>
      </w:r>
      <w:r w:rsidRPr="009C4DC1">
        <w:t>ust. 1b w brzmieniu:</w:t>
      </w:r>
    </w:p>
    <w:p w14:paraId="256D9789" w14:textId="2852B729" w:rsidR="009C4DC1" w:rsidRDefault="009C4DC1" w:rsidP="009C4DC1">
      <w:pPr>
        <w:pStyle w:val="ZLITUSTzmustliter"/>
      </w:pPr>
      <w:r w:rsidRPr="009C4DC1">
        <w:t>„1b. Przepisów ust. 1 nie stosuje się w przypadku zakończenia budowy budynku mieszkalnego jednorodzinnego.”;</w:t>
      </w:r>
    </w:p>
    <w:p w14:paraId="3CADF1DE" w14:textId="052D0594" w:rsidR="00645C1E" w:rsidRPr="006B4C97" w:rsidRDefault="002167DA" w:rsidP="008D09DB">
      <w:pPr>
        <w:pStyle w:val="PKTpunkt"/>
      </w:pPr>
      <w:r>
        <w:t>3</w:t>
      </w:r>
      <w:r w:rsidR="001D729F">
        <w:t>8</w:t>
      </w:r>
      <w:r w:rsidR="008D09DB" w:rsidRPr="006B4C97">
        <w:t>)</w:t>
      </w:r>
      <w:r w:rsidR="008D09DB" w:rsidRPr="006B4C97">
        <w:tab/>
        <w:t>w</w:t>
      </w:r>
      <w:r w:rsidR="0063235E">
        <w:t xml:space="preserve"> art. </w:t>
      </w:r>
      <w:r w:rsidR="008D09DB" w:rsidRPr="006B4C97">
        <w:t>5</w:t>
      </w:r>
      <w:r w:rsidR="006C2718" w:rsidRPr="006B4C97">
        <w:t>7</w:t>
      </w:r>
      <w:r w:rsidR="00645C1E" w:rsidRPr="006B4C97">
        <w:t>:</w:t>
      </w:r>
    </w:p>
    <w:p w14:paraId="78249DD9" w14:textId="77777777" w:rsidR="00645C1E" w:rsidRPr="006B4C97" w:rsidRDefault="00645C1E" w:rsidP="00645C1E">
      <w:pPr>
        <w:pStyle w:val="LITlitera"/>
      </w:pPr>
      <w:r w:rsidRPr="006B4C97">
        <w:t>a)</w:t>
      </w:r>
      <w:r w:rsidRPr="006B4C97">
        <w:tab/>
        <w:t>w</w:t>
      </w:r>
      <w:r w:rsidR="0063235E">
        <w:t xml:space="preserve"> ust. </w:t>
      </w:r>
      <w:r w:rsidR="0063235E" w:rsidRPr="006B4C97">
        <w:t>1</w:t>
      </w:r>
      <w:r w:rsidR="0063235E">
        <w:t xml:space="preserve"> pkt </w:t>
      </w:r>
      <w:r w:rsidRPr="006B4C97">
        <w:t>1a otrzymuje brzmienie:</w:t>
      </w:r>
    </w:p>
    <w:p w14:paraId="2FC8839F" w14:textId="47B03FDD" w:rsidR="00645C1E" w:rsidRPr="006B4C97" w:rsidRDefault="00EA67AE" w:rsidP="00645C1E">
      <w:pPr>
        <w:pStyle w:val="ZLITPKTzmpktliter"/>
      </w:pPr>
      <w:r w:rsidRPr="006B4C97">
        <w:t>„</w:t>
      </w:r>
      <w:r w:rsidR="00645C1E" w:rsidRPr="006B4C97">
        <w:t>1a)</w:t>
      </w:r>
      <w:r w:rsidR="00645C1E" w:rsidRPr="006B4C97">
        <w:tab/>
        <w:t>projekt techniczny,</w:t>
      </w:r>
      <w:r w:rsidR="002C7DDB" w:rsidRPr="006B4C97">
        <w:t xml:space="preserve"> z</w:t>
      </w:r>
      <w:r w:rsidR="002C7DDB">
        <w:t> </w:t>
      </w:r>
      <w:r w:rsidR="00645C1E" w:rsidRPr="006B4C97">
        <w:t>uwzględnieniem zmian,</w:t>
      </w:r>
      <w:r w:rsidR="002C7DDB" w:rsidRPr="006B4C97">
        <w:t xml:space="preserve"> o</w:t>
      </w:r>
      <w:r w:rsidR="002C7DDB">
        <w:t> </w:t>
      </w:r>
      <w:r w:rsidR="00645C1E" w:rsidRPr="006B4C97">
        <w:t>których mowa</w:t>
      </w:r>
      <w:r w:rsidR="0063235E" w:rsidRPr="006B4C97">
        <w:t xml:space="preserve"> w</w:t>
      </w:r>
      <w:r w:rsidR="0063235E">
        <w:t> art. </w:t>
      </w:r>
      <w:r w:rsidR="00645C1E" w:rsidRPr="006B4C97">
        <w:t>36b</w:t>
      </w:r>
      <w:r w:rsidR="0063235E">
        <w:t xml:space="preserve"> ust. </w:t>
      </w:r>
      <w:r w:rsidR="00645C1E" w:rsidRPr="006B4C97">
        <w:t xml:space="preserve">2, albo indywidualny </w:t>
      </w:r>
      <w:r w:rsidR="00606BF9">
        <w:t>identyfikator</w:t>
      </w:r>
      <w:r w:rsidR="00606BF9" w:rsidRPr="006B4C97">
        <w:t xml:space="preserve"> </w:t>
      </w:r>
      <w:r w:rsidR="00645C1E" w:rsidRPr="006B4C97">
        <w:t xml:space="preserve">projektu, jeżeli został </w:t>
      </w:r>
      <w:r w:rsidR="00C72B24">
        <w:t xml:space="preserve">on </w:t>
      </w:r>
      <w:r w:rsidR="00645C1E" w:rsidRPr="006B4C97">
        <w:t>zamieszczony</w:t>
      </w:r>
      <w:r w:rsidR="002C7DDB" w:rsidRPr="006B4C97">
        <w:t xml:space="preserve"> w</w:t>
      </w:r>
      <w:r w:rsidR="002C7DDB">
        <w:t> </w:t>
      </w:r>
      <w:r w:rsidR="00645C1E" w:rsidRPr="006B4C97">
        <w:t>Bazie Projektów Budowlanych</w:t>
      </w:r>
      <w:r w:rsidR="00F766BF">
        <w:t>;</w:t>
      </w:r>
      <w:r w:rsidRPr="006B4C97">
        <w:t>”</w:t>
      </w:r>
      <w:r w:rsidR="00645C1E" w:rsidRPr="006B4C97">
        <w:t>,</w:t>
      </w:r>
    </w:p>
    <w:p w14:paraId="3A6E32EB" w14:textId="77777777" w:rsidR="00815278" w:rsidRDefault="00645C1E" w:rsidP="00645C1E">
      <w:pPr>
        <w:pStyle w:val="LITlitera"/>
      </w:pPr>
      <w:r w:rsidRPr="006B4C97">
        <w:t>b)</w:t>
      </w:r>
      <w:r w:rsidRPr="006B4C97">
        <w:tab/>
      </w:r>
      <w:r w:rsidR="008D09DB" w:rsidRPr="006B4C97">
        <w:t>uchyla się</w:t>
      </w:r>
      <w:r w:rsidR="0063235E">
        <w:t xml:space="preserve"> ust. </w:t>
      </w:r>
      <w:r w:rsidR="008D09DB" w:rsidRPr="006B4C97">
        <w:t>1b</w:t>
      </w:r>
      <w:r w:rsidR="006C2718" w:rsidRPr="006B4C97">
        <w:t xml:space="preserve"> i </w:t>
      </w:r>
      <w:r w:rsidR="008D09DB" w:rsidRPr="006B4C97">
        <w:t>1ba</w:t>
      </w:r>
      <w:r w:rsidR="00815278" w:rsidRPr="006B4C97">
        <w:t>,</w:t>
      </w:r>
    </w:p>
    <w:p w14:paraId="30A43824" w14:textId="77777777" w:rsidR="000C5D39" w:rsidRDefault="000C5D39" w:rsidP="00645C1E">
      <w:pPr>
        <w:pStyle w:val="LITlitera"/>
      </w:pPr>
      <w:r>
        <w:t>c)</w:t>
      </w:r>
      <w:r w:rsidR="0016198C">
        <w:tab/>
      </w:r>
      <w:r>
        <w:t>dodaje się</w:t>
      </w:r>
      <w:r w:rsidR="0063235E">
        <w:t xml:space="preserve"> ust. </w:t>
      </w:r>
      <w:r>
        <w:t>1bb</w:t>
      </w:r>
      <w:r w:rsidR="0008477B">
        <w:t xml:space="preserve"> w </w:t>
      </w:r>
      <w:r>
        <w:t>brzmieniu:</w:t>
      </w:r>
    </w:p>
    <w:p w14:paraId="270A7D98" w14:textId="45FB3CA9" w:rsidR="000C5D39" w:rsidRPr="006B4C97" w:rsidRDefault="0016198C" w:rsidP="0016198C">
      <w:pPr>
        <w:pStyle w:val="ZLITUSTzmustliter"/>
      </w:pPr>
      <w:r w:rsidRPr="006B4C97">
        <w:t>„</w:t>
      </w:r>
      <w:r w:rsidR="000C5D39">
        <w:t>1bb.</w:t>
      </w:r>
      <w:r w:rsidR="0008477B">
        <w:t xml:space="preserve"> </w:t>
      </w:r>
      <w:r w:rsidR="0008477B" w:rsidRPr="000C5D39">
        <w:t>W</w:t>
      </w:r>
      <w:r w:rsidR="0008477B">
        <w:t> </w:t>
      </w:r>
      <w:r w:rsidR="000C5D39" w:rsidRPr="000C5D39">
        <w:t>przypadku zawiadomienia</w:t>
      </w:r>
      <w:r w:rsidR="0008477B" w:rsidRPr="000C5D39">
        <w:t xml:space="preserve"> o</w:t>
      </w:r>
      <w:r w:rsidR="0008477B">
        <w:t> </w:t>
      </w:r>
      <w:r w:rsidR="000C5D39" w:rsidRPr="000C5D39">
        <w:t xml:space="preserve">zakończeniu budowy </w:t>
      </w:r>
      <w:r w:rsidR="000C5D39">
        <w:t>obiektów budowlanych</w:t>
      </w:r>
      <w:r w:rsidR="000C5D39" w:rsidRPr="000C5D39">
        <w:t>,</w:t>
      </w:r>
      <w:r w:rsidR="0008477B" w:rsidRPr="000C5D39">
        <w:t xml:space="preserve"> o</w:t>
      </w:r>
      <w:r w:rsidR="0008477B">
        <w:t> </w:t>
      </w:r>
      <w:r w:rsidR="000C5D39" w:rsidRPr="000C5D39">
        <w:t>który</w:t>
      </w:r>
      <w:r w:rsidR="000C5D39">
        <w:t>ch</w:t>
      </w:r>
      <w:r w:rsidR="000C5D39" w:rsidRPr="000C5D39">
        <w:t xml:space="preserve"> mowa</w:t>
      </w:r>
      <w:r w:rsidR="0063235E" w:rsidRPr="000C5D39">
        <w:t xml:space="preserve"> w</w:t>
      </w:r>
      <w:r w:rsidR="0063235E">
        <w:t> art. </w:t>
      </w:r>
      <w:r w:rsidR="000C5D39">
        <w:t>2</w:t>
      </w:r>
      <w:r w:rsidR="0063235E">
        <w:t>9 ust. 1 pkt </w:t>
      </w:r>
      <w:r w:rsidR="00FB133A">
        <w:t>38</w:t>
      </w:r>
      <w:r w:rsidR="000C5D39">
        <w:t xml:space="preserve">, </w:t>
      </w:r>
      <w:r w:rsidR="000C5D39" w:rsidRPr="000C5D39">
        <w:t>oświadczenie kierownika budowy lub inwestora</w:t>
      </w:r>
      <w:r w:rsidR="0008477B" w:rsidRPr="000C5D39">
        <w:t xml:space="preserve"> </w:t>
      </w:r>
      <w:r w:rsidR="0008477B">
        <w:t>w </w:t>
      </w:r>
      <w:r w:rsidR="000C5D39">
        <w:t xml:space="preserve">przypadku nieustanowienia kierownika budowy, </w:t>
      </w:r>
      <w:r w:rsidR="000C5D39" w:rsidRPr="000C5D39">
        <w:t xml:space="preserve">że roboty </w:t>
      </w:r>
      <w:r w:rsidR="000C5D39">
        <w:lastRenderedPageBreak/>
        <w:t xml:space="preserve">budowlane </w:t>
      </w:r>
      <w:r w:rsidR="000C5D39" w:rsidRPr="000C5D39">
        <w:t>zostały zrealizowane zgodnie</w:t>
      </w:r>
      <w:r w:rsidR="0008477B" w:rsidRPr="000C5D39">
        <w:t xml:space="preserve"> z</w:t>
      </w:r>
      <w:r w:rsidR="0008477B">
        <w:t> </w:t>
      </w:r>
      <w:r w:rsidR="000C5D39" w:rsidRPr="000C5D39">
        <w:t>dokumentacją techniczn</w:t>
      </w:r>
      <w:r w:rsidR="000C5D39">
        <w:t>ą,</w:t>
      </w:r>
      <w:r w:rsidR="0008477B">
        <w:t xml:space="preserve"> o </w:t>
      </w:r>
      <w:r w:rsidR="000C5D39">
        <w:t>której mowa</w:t>
      </w:r>
      <w:r w:rsidR="0063235E">
        <w:t xml:space="preserve"> w art. </w:t>
      </w:r>
      <w:r w:rsidR="000C5D39">
        <w:t>3</w:t>
      </w:r>
      <w:r w:rsidR="0063235E">
        <w:t>0 ust. </w:t>
      </w:r>
      <w:r w:rsidR="00964649">
        <w:t>2a</w:t>
      </w:r>
      <w:r w:rsidR="0063235E">
        <w:t xml:space="preserve"> pkt </w:t>
      </w:r>
      <w:r w:rsidR="00964649">
        <w:t>3c</w:t>
      </w:r>
      <w:r w:rsidR="00C72B24">
        <w:t>,</w:t>
      </w:r>
      <w:r w:rsidR="00964649">
        <w:t xml:space="preserve"> oraz </w:t>
      </w:r>
      <w:r w:rsidR="000C5D39" w:rsidRPr="000C5D39">
        <w:t>zasadami wiedzy technicznej</w:t>
      </w:r>
      <w:r w:rsidR="00EA2BD2" w:rsidRPr="000C5D39">
        <w:t>.</w:t>
      </w:r>
      <w:r w:rsidR="00EA2BD2" w:rsidRPr="006B4C97">
        <w:t>”</w:t>
      </w:r>
      <w:r w:rsidR="00EA2BD2">
        <w:t>,</w:t>
      </w:r>
    </w:p>
    <w:p w14:paraId="49542C30" w14:textId="58305129" w:rsidR="00896BCE" w:rsidRPr="00896BCE" w:rsidRDefault="00964649" w:rsidP="00896BCE">
      <w:pPr>
        <w:pStyle w:val="LITlitera"/>
      </w:pPr>
      <w:r>
        <w:t>d</w:t>
      </w:r>
      <w:r w:rsidR="00815278" w:rsidRPr="006B4C97">
        <w:t>)</w:t>
      </w:r>
      <w:r w:rsidR="00815278" w:rsidRPr="006B4C97">
        <w:tab/>
      </w:r>
      <w:r w:rsidR="00896BCE" w:rsidRPr="00896BCE">
        <w:t>w ust. 2 zdanie pierwsze otrzymuje brzmienie</w:t>
      </w:r>
      <w:r w:rsidR="0037604A">
        <w:t>:</w:t>
      </w:r>
    </w:p>
    <w:p w14:paraId="20132EA1" w14:textId="3FEDCD11" w:rsidR="00896BCE" w:rsidRDefault="00896BCE" w:rsidP="00606616">
      <w:pPr>
        <w:pStyle w:val="ZLITFRAGzmlitfragmentunpzdanialiter"/>
      </w:pPr>
      <w:r w:rsidRPr="00896BCE">
        <w:t xml:space="preserve">„W razie zmian nieodstępujących w sposób istotny od projektu zagospodarowania działki lub terenu oraz projektu architektoniczno-budowlanego załączonego do wniosku o pozwolenie na budowę lub warunków decyzji o pozwoleniu na budowę, dokonanych podczas wykonywania robót, do zawiadomienia, o którym mowa w ust. 1, inwestor dołącza kopie rysunków wchodzących w skład tego projektu zagospodarowania działki lub terenu lub projektu architektoniczno-budowlanego, z naniesionymi zmianami, a w razie potrzeby </w:t>
      </w:r>
      <w:r w:rsidR="00606BF9" w:rsidRPr="00E83C1B">
        <w:t>–</w:t>
      </w:r>
      <w:r w:rsidRPr="00896BCE">
        <w:t xml:space="preserve"> uzupełniający opis tych zmian.</w:t>
      </w:r>
      <w:r w:rsidR="00606616" w:rsidRPr="00606616">
        <w:t>”</w:t>
      </w:r>
      <w:r w:rsidRPr="00896BCE">
        <w:t>,</w:t>
      </w:r>
    </w:p>
    <w:p w14:paraId="035AD024" w14:textId="278F2EA8" w:rsidR="007245C5" w:rsidRDefault="00964649" w:rsidP="00952E3F">
      <w:pPr>
        <w:pStyle w:val="LITlitera"/>
      </w:pPr>
      <w:r>
        <w:t>e</w:t>
      </w:r>
      <w:r w:rsidR="00952E3F" w:rsidRPr="00952E3F">
        <w:t>)</w:t>
      </w:r>
      <w:r w:rsidR="00952E3F" w:rsidRPr="00952E3F">
        <w:tab/>
      </w:r>
      <w:r w:rsidR="007245C5">
        <w:t>ust. 3 otrzymuje brzmienie:</w:t>
      </w:r>
    </w:p>
    <w:p w14:paraId="3AFDAA37" w14:textId="7E9C4CDD" w:rsidR="007245C5" w:rsidRDefault="007245C5" w:rsidP="007245C5">
      <w:pPr>
        <w:pStyle w:val="ZLITUSTzmustliter"/>
      </w:pPr>
      <w:r w:rsidRPr="007245C5">
        <w:t>„3.</w:t>
      </w:r>
      <w:r w:rsidR="00606BF9">
        <w:t xml:space="preserve"> </w:t>
      </w:r>
      <w:r w:rsidRPr="007245C5">
        <w:t>Inwestor jest obowiązany dołączyć do zawiadomienia o zakończeniu budowy lub do wniosku o pozwolenie na użytkowanie, oświadczenia o braku sprzeciwu lub uwag ze strony organów wymienionych w art. 56.”</w:t>
      </w:r>
      <w:r w:rsidR="00300865">
        <w:t>,</w:t>
      </w:r>
    </w:p>
    <w:p w14:paraId="65EDBB57" w14:textId="1485AA24" w:rsidR="00952E3F" w:rsidRDefault="007245C5" w:rsidP="00952E3F">
      <w:pPr>
        <w:pStyle w:val="LITlitera"/>
      </w:pPr>
      <w:r>
        <w:t>f)</w:t>
      </w:r>
      <w:r>
        <w:tab/>
      </w:r>
      <w:r w:rsidR="00C371F5">
        <w:t>ust. </w:t>
      </w:r>
      <w:r w:rsidR="00952E3F" w:rsidRPr="00952E3F">
        <w:t xml:space="preserve">3a </w:t>
      </w:r>
      <w:r w:rsidR="009A7D65">
        <w:t>otrzymuje brzmienie:</w:t>
      </w:r>
    </w:p>
    <w:p w14:paraId="6C38E1A7" w14:textId="3AD4A830" w:rsidR="009A7D65" w:rsidRPr="00BA290B" w:rsidRDefault="009A7D65" w:rsidP="009A7D65">
      <w:pPr>
        <w:pStyle w:val="ZLITUSTzmustliter"/>
      </w:pPr>
      <w:r w:rsidRPr="00BA290B">
        <w:t>„</w:t>
      </w:r>
      <w:r>
        <w:t>3a</w:t>
      </w:r>
      <w:r w:rsidRPr="00BA290B">
        <w:t xml:space="preserve">. </w:t>
      </w:r>
      <w:r>
        <w:t>Zawiadomieni</w:t>
      </w:r>
      <w:r w:rsidR="00FE3556">
        <w:t>e</w:t>
      </w:r>
      <w:r w:rsidR="00CD4D9E">
        <w:t xml:space="preserve"> o </w:t>
      </w:r>
      <w:r>
        <w:t>zakończeniu budowy oraz wniosek</w:t>
      </w:r>
      <w:r w:rsidR="00CD4D9E">
        <w:t xml:space="preserve"> o </w:t>
      </w:r>
      <w:r>
        <w:t xml:space="preserve">pozwolenie na użytkowanie </w:t>
      </w:r>
      <w:r w:rsidRPr="00BA290B">
        <w:t>składa się</w:t>
      </w:r>
      <w:r w:rsidR="00CD4D9E" w:rsidRPr="00BA290B">
        <w:t xml:space="preserve"> w</w:t>
      </w:r>
      <w:r w:rsidR="00CD4D9E">
        <w:t> </w:t>
      </w:r>
      <w:r w:rsidRPr="00BA290B">
        <w:t>formie dokumentu elektronicznego za pośrednictwem portalu e</w:t>
      </w:r>
      <w:r w:rsidR="0063235E">
        <w:noBreakHyphen/>
      </w:r>
      <w:r w:rsidRPr="00BA290B">
        <w:t>Budownictwo.”,</w:t>
      </w:r>
    </w:p>
    <w:p w14:paraId="5D35B6D5" w14:textId="0F93D7FD" w:rsidR="009A7D65" w:rsidRPr="00BA290B" w:rsidRDefault="007245C5" w:rsidP="009A7D65">
      <w:pPr>
        <w:pStyle w:val="LITlitera"/>
      </w:pPr>
      <w:r>
        <w:t>g)</w:t>
      </w:r>
      <w:r w:rsidR="009A7D65" w:rsidRPr="00BA290B">
        <w:tab/>
        <w:t>uchyla się</w:t>
      </w:r>
      <w:r w:rsidR="0063235E">
        <w:t xml:space="preserve"> ust. </w:t>
      </w:r>
      <w:r w:rsidR="009A7D65">
        <w:t>3b</w:t>
      </w:r>
      <w:r w:rsidR="009A7D65" w:rsidRPr="00BA290B">
        <w:t>,</w:t>
      </w:r>
    </w:p>
    <w:p w14:paraId="70B3EA42" w14:textId="0545EBE2" w:rsidR="009A7D65" w:rsidRPr="00BA290B" w:rsidRDefault="007245C5" w:rsidP="009A7D65">
      <w:pPr>
        <w:pStyle w:val="LITlitera"/>
      </w:pPr>
      <w:r>
        <w:t>h</w:t>
      </w:r>
      <w:r w:rsidR="009A7D65" w:rsidRPr="00BA290B">
        <w:t>)</w:t>
      </w:r>
      <w:r w:rsidR="009A7D65" w:rsidRPr="00BA290B">
        <w:tab/>
        <w:t xml:space="preserve">ust. </w:t>
      </w:r>
      <w:r w:rsidR="009A7D65">
        <w:t>3c</w:t>
      </w:r>
      <w:r w:rsidR="009A7D65" w:rsidRPr="00BA290B">
        <w:t xml:space="preserve"> otrzymuje brzmienie:</w:t>
      </w:r>
    </w:p>
    <w:p w14:paraId="1ABC640C" w14:textId="4856ED03" w:rsidR="00B55A3D" w:rsidRDefault="009A7D65" w:rsidP="00382060">
      <w:pPr>
        <w:pStyle w:val="ZLITUSTzmustliter"/>
      </w:pPr>
      <w:bookmarkStart w:id="42" w:name="_Hlk118898835"/>
      <w:r w:rsidRPr="00BA290B">
        <w:t>„</w:t>
      </w:r>
      <w:bookmarkEnd w:id="42"/>
      <w:r>
        <w:t>3c</w:t>
      </w:r>
      <w:r w:rsidRPr="00BA290B">
        <w:t xml:space="preserve">. Formularz </w:t>
      </w:r>
      <w:r>
        <w:t xml:space="preserve">zawiadomienia oraz formularz </w:t>
      </w:r>
      <w:r w:rsidRPr="00BA290B">
        <w:t>wniosku,</w:t>
      </w:r>
      <w:r w:rsidR="00CD4D9E" w:rsidRPr="00BA290B">
        <w:t xml:space="preserve"> o</w:t>
      </w:r>
      <w:r w:rsidR="00CD4D9E">
        <w:t> </w:t>
      </w:r>
      <w:r w:rsidRPr="00BA290B">
        <w:t>który</w:t>
      </w:r>
      <w:r>
        <w:t>ch</w:t>
      </w:r>
      <w:r w:rsidRPr="00BA290B">
        <w:t xml:space="preserve"> mowa</w:t>
      </w:r>
      <w:r w:rsidR="0063235E" w:rsidRPr="00BA290B">
        <w:t xml:space="preserve"> w</w:t>
      </w:r>
      <w:r w:rsidR="0063235E">
        <w:t> ust. </w:t>
      </w:r>
      <w:r>
        <w:t>3a</w:t>
      </w:r>
      <w:r w:rsidRPr="00BA290B">
        <w:t xml:space="preserve">, </w:t>
      </w:r>
      <w:r>
        <w:t>są udostępniane</w:t>
      </w:r>
      <w:r w:rsidRPr="00BA290B">
        <w:t xml:space="preserve"> </w:t>
      </w:r>
      <w:r w:rsidR="00684616">
        <w:t>w</w:t>
      </w:r>
      <w:r w:rsidRPr="00BA290B">
        <w:t xml:space="preserve"> portalu e</w:t>
      </w:r>
      <w:r w:rsidR="00CD4D9E">
        <w:softHyphen/>
      </w:r>
      <w:r w:rsidR="00CD4D9E">
        <w:softHyphen/>
      </w:r>
      <w:r w:rsidR="001D68EF">
        <w:softHyphen/>
      </w:r>
      <w:r w:rsidR="00001908">
        <w:softHyphen/>
      </w:r>
      <w:r w:rsidR="0063235E">
        <w:softHyphen/>
      </w:r>
      <w:r w:rsidR="0063235E">
        <w:noBreakHyphen/>
      </w:r>
      <w:r w:rsidRPr="00BA290B">
        <w:t>Budownictwo.”</w:t>
      </w:r>
      <w:r w:rsidR="00B55A3D">
        <w:t>,</w:t>
      </w:r>
    </w:p>
    <w:p w14:paraId="6B9B5390" w14:textId="77777777" w:rsidR="00B55A3D" w:rsidRDefault="00B55A3D" w:rsidP="00B55A3D">
      <w:pPr>
        <w:pStyle w:val="LITlitera"/>
      </w:pPr>
      <w:r>
        <w:t>i)</w:t>
      </w:r>
      <w:r>
        <w:tab/>
        <w:t>ust. 8 otrzymuje brzmienie:</w:t>
      </w:r>
    </w:p>
    <w:p w14:paraId="74943C57" w14:textId="55A51D42" w:rsidR="00B55A3D" w:rsidRPr="00B55A3D" w:rsidRDefault="00B55A3D" w:rsidP="00B55A3D">
      <w:pPr>
        <w:pStyle w:val="ZLITUSTzmustliter"/>
      </w:pPr>
      <w:r w:rsidRPr="00B55A3D">
        <w:t>„</w:t>
      </w:r>
      <w:r>
        <w:t xml:space="preserve">8. </w:t>
      </w:r>
      <w:r w:rsidRPr="00B55A3D">
        <w:t xml:space="preserve">Po zakończeniu postępowania w sprawie zawiadomienia o zakończeniu budowy obiektu budowlanego albo udzieleniu pozwolenia na użytkowanie, organ nadzoru budowlanego zwraca bezzwłocznie inwestorowi dokumenty, o których mowa w ust. 1 pkt 4 i 5, dziennik budowy prowadzony w postaci papierowej oraz projekt techniczny </w:t>
      </w:r>
      <w:r w:rsidR="00C4633E">
        <w:t xml:space="preserve">sporządzony </w:t>
      </w:r>
      <w:r w:rsidRPr="00B55A3D">
        <w:t>w postaci papierowej, jeżeli dokumenty te były dołączone w oryginale do zawiadomienia o zakończeniu budowy obiektu budowlanego albo wniosku o udzielenie pozwolenia na użytkowanie.”;</w:t>
      </w:r>
    </w:p>
    <w:p w14:paraId="3E752D91" w14:textId="2D541923" w:rsidR="00F524F5" w:rsidRDefault="002167DA" w:rsidP="00167F90">
      <w:pPr>
        <w:pStyle w:val="PKTpunkt"/>
      </w:pPr>
      <w:r>
        <w:t>3</w:t>
      </w:r>
      <w:r w:rsidR="001D729F">
        <w:t>9</w:t>
      </w:r>
      <w:r w:rsidR="008D09DB" w:rsidRPr="006B4C97">
        <w:t>)</w:t>
      </w:r>
      <w:r w:rsidR="008D09DB" w:rsidRPr="006B4C97">
        <w:tab/>
      </w:r>
      <w:r w:rsidR="00F524F5">
        <w:t>w</w:t>
      </w:r>
      <w:r w:rsidR="0063235E">
        <w:t xml:space="preserve"> art. </w:t>
      </w:r>
      <w:r w:rsidR="00F524F5">
        <w:t>59:</w:t>
      </w:r>
    </w:p>
    <w:p w14:paraId="3061DEC1" w14:textId="77777777" w:rsidR="00F524F5" w:rsidRDefault="00F524F5" w:rsidP="00F524F5">
      <w:pPr>
        <w:pStyle w:val="LITlitera"/>
      </w:pPr>
      <w:r>
        <w:t>a)</w:t>
      </w:r>
      <w:r>
        <w:tab/>
        <w:t>uchyla się</w:t>
      </w:r>
      <w:r w:rsidR="0063235E">
        <w:t xml:space="preserve"> ust. </w:t>
      </w:r>
      <w:r>
        <w:t>6a,</w:t>
      </w:r>
    </w:p>
    <w:p w14:paraId="35AB6C1A" w14:textId="77777777" w:rsidR="00F524F5" w:rsidRDefault="00F524F5" w:rsidP="00F524F5">
      <w:pPr>
        <w:pStyle w:val="LITlitera"/>
      </w:pPr>
      <w:r>
        <w:lastRenderedPageBreak/>
        <w:t>b)</w:t>
      </w:r>
      <w:r>
        <w:tab/>
        <w:t>w</w:t>
      </w:r>
      <w:r w:rsidR="0063235E">
        <w:t xml:space="preserve"> ust. </w:t>
      </w:r>
      <w:r w:rsidR="001D764B">
        <w:t>7 </w:t>
      </w:r>
      <w:r>
        <w:t xml:space="preserve">skreśla się wyrazy </w:t>
      </w:r>
      <w:r w:rsidRPr="006B4C97">
        <w:t>„</w:t>
      </w:r>
      <w:r>
        <w:t>,</w:t>
      </w:r>
      <w:r w:rsidR="001D764B">
        <w:t xml:space="preserve"> a w </w:t>
      </w:r>
      <w:r>
        <w:t>przypadku inwestycji KZN – inwestor</w:t>
      </w:r>
      <w:r w:rsidR="001D764B">
        <w:t xml:space="preserve"> i </w:t>
      </w:r>
      <w:r>
        <w:t>Prezes Krajowego Zasobu Nieruchomości</w:t>
      </w:r>
      <w:r w:rsidRPr="00E83C1B">
        <w:t>”</w:t>
      </w:r>
      <w:r w:rsidRPr="00952E3F">
        <w:t>;</w:t>
      </w:r>
    </w:p>
    <w:p w14:paraId="0C5F010F" w14:textId="44FCBD95" w:rsidR="009E2513" w:rsidRDefault="001D729F" w:rsidP="00167F90">
      <w:pPr>
        <w:pStyle w:val="PKTpunkt"/>
      </w:pPr>
      <w:r>
        <w:t>40</w:t>
      </w:r>
      <w:r w:rsidR="00F524F5">
        <w:t>)</w:t>
      </w:r>
      <w:r w:rsidR="00F524F5">
        <w:tab/>
      </w:r>
      <w:r w:rsidR="008D09DB" w:rsidRPr="006B4C97">
        <w:t>w</w:t>
      </w:r>
      <w:r w:rsidR="0063235E">
        <w:t xml:space="preserve"> art. </w:t>
      </w:r>
      <w:r w:rsidR="008D09DB" w:rsidRPr="006B4C97">
        <w:t>59i</w:t>
      </w:r>
      <w:r w:rsidR="009E2513">
        <w:t>:</w:t>
      </w:r>
    </w:p>
    <w:p w14:paraId="33B8473C" w14:textId="52A74373" w:rsidR="009E2513" w:rsidRDefault="009E2513" w:rsidP="005515AB">
      <w:pPr>
        <w:pStyle w:val="LITlitera"/>
      </w:pPr>
      <w:r>
        <w:t>a)</w:t>
      </w:r>
      <w:r w:rsidR="005515AB">
        <w:tab/>
      </w:r>
      <w:r w:rsidR="00D0699A">
        <w:t xml:space="preserve">w ust. </w:t>
      </w:r>
      <w:r w:rsidR="008D09DB" w:rsidRPr="006B4C97">
        <w:t>1</w:t>
      </w:r>
      <w:r w:rsidR="003D1787">
        <w:t xml:space="preserve">, </w:t>
      </w:r>
      <w:r w:rsidR="0063235E">
        <w:t>5 i </w:t>
      </w:r>
      <w:r w:rsidR="00777E27">
        <w:t>6 </w:t>
      </w:r>
      <w:r>
        <w:t xml:space="preserve">po wyrazach </w:t>
      </w:r>
      <w:r w:rsidR="009D0A09" w:rsidRPr="006B4C97">
        <w:t>„</w:t>
      </w:r>
      <w:r w:rsidR="00777E27" w:rsidRPr="009E2513">
        <w:t>z</w:t>
      </w:r>
      <w:r w:rsidR="00777E27">
        <w:t> </w:t>
      </w:r>
      <w:r w:rsidRPr="009E2513">
        <w:t>naruszeniem przepisów</w:t>
      </w:r>
      <w:r w:rsidR="009D0A09" w:rsidRPr="00E83C1B">
        <w:t>”</w:t>
      </w:r>
      <w:r>
        <w:t>,</w:t>
      </w:r>
    </w:p>
    <w:p w14:paraId="3F9197C6" w14:textId="75D3741B" w:rsidR="009E2513" w:rsidRDefault="009E2513" w:rsidP="005515AB">
      <w:pPr>
        <w:pStyle w:val="LITlitera"/>
      </w:pPr>
      <w:r>
        <w:t>b)</w:t>
      </w:r>
      <w:r w:rsidR="005515AB">
        <w:tab/>
      </w:r>
      <w:r w:rsidR="00D0699A">
        <w:t xml:space="preserve">w ust. </w:t>
      </w:r>
      <w:r w:rsidR="00777E27" w:rsidRPr="006B4C97">
        <w:t>3</w:t>
      </w:r>
      <w:r w:rsidR="00777E27">
        <w:t> </w:t>
      </w:r>
      <w:r>
        <w:t xml:space="preserve">po wyrazach </w:t>
      </w:r>
      <w:r w:rsidR="009D0A09" w:rsidRPr="006B4C97">
        <w:t>„</w:t>
      </w:r>
      <w:r w:rsidRPr="009E2513">
        <w:t>użytkowany</w:t>
      </w:r>
      <w:r w:rsidR="00777E27" w:rsidRPr="009E2513">
        <w:t xml:space="preserve"> z</w:t>
      </w:r>
      <w:r w:rsidR="00777E27">
        <w:t> </w:t>
      </w:r>
      <w:r w:rsidRPr="009E2513">
        <w:t>naruszeniem</w:t>
      </w:r>
      <w:r w:rsidR="009D0A09" w:rsidRPr="00E83C1B">
        <w:t>”</w:t>
      </w:r>
      <w:r>
        <w:t>,</w:t>
      </w:r>
    </w:p>
    <w:p w14:paraId="4F784BA3" w14:textId="6DB46823" w:rsidR="008D09DB" w:rsidRDefault="00D0699A" w:rsidP="005515AB">
      <w:pPr>
        <w:pStyle w:val="CZWSPLITczwsplnaliter"/>
      </w:pPr>
      <w:r w:rsidRPr="00D0699A">
        <w:t>–</w:t>
      </w:r>
      <w:r>
        <w:t xml:space="preserve"> </w:t>
      </w:r>
      <w:r w:rsidR="008D09DB" w:rsidRPr="006B4C97">
        <w:t xml:space="preserve">dodaje się wyrazy </w:t>
      </w:r>
      <w:r w:rsidR="00A925A7" w:rsidRPr="006B4C97">
        <w:t>„</w:t>
      </w:r>
      <w:r w:rsidR="008D09DB" w:rsidRPr="006B4C97">
        <w:t>art. 53c,</w:t>
      </w:r>
      <w:r w:rsidR="0096682F" w:rsidRPr="006B4C97">
        <w:t>”</w:t>
      </w:r>
      <w:r w:rsidR="008D09DB" w:rsidRPr="006B4C97">
        <w:t>;</w:t>
      </w:r>
    </w:p>
    <w:p w14:paraId="54FA9BB5" w14:textId="132ED713" w:rsidR="00BA076A" w:rsidRDefault="002167DA" w:rsidP="008D09DB">
      <w:pPr>
        <w:pStyle w:val="PKTpunkt"/>
      </w:pPr>
      <w:r>
        <w:t>4</w:t>
      </w:r>
      <w:r w:rsidR="001D729F">
        <w:t>1</w:t>
      </w:r>
      <w:r w:rsidR="00910207">
        <w:t>)</w:t>
      </w:r>
      <w:r w:rsidR="00675EEE">
        <w:tab/>
      </w:r>
      <w:r w:rsidR="00BA076A">
        <w:t>w</w:t>
      </w:r>
      <w:r w:rsidR="0063235E">
        <w:t xml:space="preserve"> art. </w:t>
      </w:r>
      <w:r w:rsidR="00BA076A">
        <w:t>62:</w:t>
      </w:r>
    </w:p>
    <w:p w14:paraId="2D345362" w14:textId="77777777" w:rsidR="00BA076A" w:rsidRDefault="00BA076A" w:rsidP="00675EEE">
      <w:pPr>
        <w:pStyle w:val="LITlitera"/>
      </w:pPr>
      <w:r>
        <w:t>a)</w:t>
      </w:r>
      <w:r w:rsidR="00675EEE">
        <w:tab/>
      </w:r>
      <w:r>
        <w:t xml:space="preserve">ust. </w:t>
      </w:r>
      <w:r w:rsidR="002C7DDB">
        <w:t>4 </w:t>
      </w:r>
      <w:r>
        <w:t>otrzymuje brzmienie:</w:t>
      </w:r>
    </w:p>
    <w:p w14:paraId="4B6FAE44" w14:textId="77777777" w:rsidR="00BA076A" w:rsidRPr="00BA076A" w:rsidRDefault="00717C44" w:rsidP="006B6CE5">
      <w:pPr>
        <w:pStyle w:val="ZLITUSTzmustliter"/>
      </w:pPr>
      <w:bookmarkStart w:id="43" w:name="mip61692330"/>
      <w:bookmarkEnd w:id="43"/>
      <w:commentRangeStart w:id="44"/>
      <w:r w:rsidRPr="006B4C97">
        <w:t>„</w:t>
      </w:r>
      <w:commentRangeStart w:id="45"/>
      <w:r w:rsidR="00BA076A" w:rsidRPr="00BA076A">
        <w:t>4. Kontrole,</w:t>
      </w:r>
      <w:r w:rsidR="002C7DDB" w:rsidRPr="00BA076A">
        <w:t xml:space="preserve"> o</w:t>
      </w:r>
      <w:r w:rsidR="002C7DDB">
        <w:t> </w:t>
      </w:r>
      <w:r w:rsidR="00BA076A" w:rsidRPr="00BA076A">
        <w:t>których mowa</w:t>
      </w:r>
      <w:r w:rsidR="0063235E" w:rsidRPr="00BA076A">
        <w:t xml:space="preserve"> w</w:t>
      </w:r>
      <w:r w:rsidR="0063235E">
        <w:t> ust. </w:t>
      </w:r>
      <w:r w:rsidR="00BA076A" w:rsidRPr="00BA076A">
        <w:t>1,</w:t>
      </w:r>
      <w:r w:rsidR="002C7DDB" w:rsidRPr="00BA076A">
        <w:t xml:space="preserve"> </w:t>
      </w:r>
      <w:r w:rsidR="00BA076A" w:rsidRPr="00BA076A">
        <w:t>przeprowadzają osoby posiadające uprawnienia budowlane</w:t>
      </w:r>
      <w:r w:rsidR="002C7DDB" w:rsidRPr="00BA076A">
        <w:t xml:space="preserve"> w</w:t>
      </w:r>
      <w:r w:rsidR="002C7DDB">
        <w:t> </w:t>
      </w:r>
      <w:r w:rsidR="00BA076A" w:rsidRPr="00BA076A">
        <w:t>odpowiedniej specjalności</w:t>
      </w:r>
      <w:r w:rsidR="003D37D9">
        <w:t>,</w:t>
      </w:r>
      <w:r w:rsidR="003D37D9" w:rsidRPr="003D37D9">
        <w:t xml:space="preserve"> </w:t>
      </w:r>
      <w:r w:rsidR="003D37D9" w:rsidRPr="00BA076A">
        <w:t>z</w:t>
      </w:r>
      <w:r w:rsidR="003D37D9">
        <w:t> </w:t>
      </w:r>
      <w:r w:rsidR="003D37D9" w:rsidRPr="00BA076A">
        <w:t>zastrzeżeniem</w:t>
      </w:r>
      <w:r w:rsidR="0063235E">
        <w:t xml:space="preserve"> ust. </w:t>
      </w:r>
      <w:r w:rsidR="003D37D9" w:rsidRPr="00BA076A">
        <w:t>5</w:t>
      </w:r>
      <w:r w:rsidR="003D37D9" w:rsidRPr="00E83C1B">
        <w:t>–</w:t>
      </w:r>
      <w:r w:rsidR="003D37D9" w:rsidRPr="00BA076A">
        <w:t>6</w:t>
      </w:r>
      <w:r w:rsidR="003D37D9">
        <w:t>b</w:t>
      </w:r>
      <w:r w:rsidR="00BA076A" w:rsidRPr="00BA076A">
        <w:t>.</w:t>
      </w:r>
      <w:r w:rsidRPr="006B4C97">
        <w:t>”</w:t>
      </w:r>
      <w:r>
        <w:t>,</w:t>
      </w:r>
      <w:commentRangeEnd w:id="45"/>
      <w:r w:rsidR="004B4130">
        <w:rPr>
          <w:rStyle w:val="Odwoaniedokomentarza"/>
          <w:rFonts w:eastAsia="Times New Roman" w:cs="Times New Roman"/>
          <w:bCs w:val="0"/>
        </w:rPr>
        <w:commentReference w:id="45"/>
      </w:r>
    </w:p>
    <w:p w14:paraId="167D547A" w14:textId="77777777" w:rsidR="00BA076A" w:rsidRDefault="00BA076A" w:rsidP="006B6CE5">
      <w:pPr>
        <w:pStyle w:val="LITlitera"/>
      </w:pPr>
      <w:r>
        <w:t>b)</w:t>
      </w:r>
      <w:r w:rsidR="00675EEE">
        <w:tab/>
      </w:r>
      <w:r w:rsidR="007759BA">
        <w:t>po</w:t>
      </w:r>
      <w:r w:rsidR="0063235E">
        <w:t xml:space="preserve"> ust. </w:t>
      </w:r>
      <w:r w:rsidR="007759BA">
        <w:t xml:space="preserve">6a </w:t>
      </w:r>
      <w:r>
        <w:t>dodaje się</w:t>
      </w:r>
      <w:r w:rsidR="0063235E">
        <w:t xml:space="preserve"> ust. </w:t>
      </w:r>
      <w:r>
        <w:t>6b</w:t>
      </w:r>
      <w:r w:rsidR="002C7DDB">
        <w:t xml:space="preserve"> w </w:t>
      </w:r>
      <w:r>
        <w:t>brzmieniu:</w:t>
      </w:r>
    </w:p>
    <w:p w14:paraId="611E83C4" w14:textId="34AD40FD" w:rsidR="007759BA" w:rsidRPr="006B4C97" w:rsidRDefault="00717C44" w:rsidP="006B6CE5">
      <w:pPr>
        <w:pStyle w:val="ZLITUSTzmustliter"/>
      </w:pPr>
      <w:r w:rsidRPr="006B4C97">
        <w:t>„</w:t>
      </w:r>
      <w:r w:rsidR="007759BA">
        <w:t>6b. Kontrolę,</w:t>
      </w:r>
      <w:r w:rsidR="002C7DDB">
        <w:t xml:space="preserve"> o </w:t>
      </w:r>
      <w:r w:rsidR="007759BA">
        <w:t>której mowa</w:t>
      </w:r>
      <w:r w:rsidR="0063235E">
        <w:t xml:space="preserve"> w ust. 1 pkt </w:t>
      </w:r>
      <w:r w:rsidR="007759BA">
        <w:t>3,</w:t>
      </w:r>
      <w:r w:rsidR="00F766BF">
        <w:t xml:space="preserve"> </w:t>
      </w:r>
      <w:r w:rsidR="007759BA">
        <w:t>przeprowadza</w:t>
      </w:r>
      <w:r w:rsidR="00F766BF">
        <w:t>ją</w:t>
      </w:r>
      <w:r w:rsidR="00601982">
        <w:t xml:space="preserve"> rzeczoznawcy budowlani</w:t>
      </w:r>
      <w:r w:rsidR="007759BA">
        <w:t xml:space="preserve"> lub osoby posiadające odpowiednie uprawnienia budowlane bez ograniczeń przez okres co najmniej </w:t>
      </w:r>
      <w:r w:rsidR="00FC58F8">
        <w:t>8 </w:t>
      </w:r>
      <w:r w:rsidR="007759BA">
        <w:t>lat.</w:t>
      </w:r>
      <w:r w:rsidRPr="006B4C97">
        <w:t>”</w:t>
      </w:r>
      <w:r w:rsidR="007759BA">
        <w:t>;</w:t>
      </w:r>
      <w:commentRangeEnd w:id="44"/>
      <w:r w:rsidR="004B4130">
        <w:rPr>
          <w:rStyle w:val="Odwoaniedokomentarza"/>
          <w:rFonts w:eastAsia="Times New Roman" w:cs="Times New Roman"/>
          <w:bCs w:val="0"/>
        </w:rPr>
        <w:commentReference w:id="44"/>
      </w:r>
    </w:p>
    <w:p w14:paraId="6AB1DFED" w14:textId="4EABA7A6" w:rsidR="008D09DB" w:rsidRPr="006B4C97" w:rsidRDefault="002167DA" w:rsidP="008D09DB">
      <w:pPr>
        <w:pStyle w:val="PKTpunkt"/>
      </w:pPr>
      <w:r>
        <w:t>4</w:t>
      </w:r>
      <w:r w:rsidR="001D729F">
        <w:t>2</w:t>
      </w:r>
      <w:r w:rsidR="008D09DB" w:rsidRPr="006B4C97">
        <w:t>)</w:t>
      </w:r>
      <w:r w:rsidR="008D09DB" w:rsidRPr="006B4C97">
        <w:tab/>
        <w:t>w</w:t>
      </w:r>
      <w:r w:rsidR="0063235E">
        <w:t xml:space="preserve"> art. </w:t>
      </w:r>
      <w:r w:rsidR="008D09DB" w:rsidRPr="006B4C97">
        <w:t>6</w:t>
      </w:r>
      <w:r w:rsidR="0063235E" w:rsidRPr="006B4C97">
        <w:t>6</w:t>
      </w:r>
      <w:r w:rsidR="0063235E">
        <w:t xml:space="preserve"> ust. </w:t>
      </w:r>
      <w:r w:rsidR="006C2718" w:rsidRPr="006B4C97">
        <w:t>2 </w:t>
      </w:r>
      <w:r w:rsidR="008D09DB" w:rsidRPr="006B4C97">
        <w:t>otrzymuje brzmienie:</w:t>
      </w:r>
    </w:p>
    <w:p w14:paraId="44E86C40" w14:textId="26C1FB0E" w:rsidR="002800C6" w:rsidRDefault="008D09DB" w:rsidP="008D09DB">
      <w:pPr>
        <w:pStyle w:val="ZUSTzmustartykuempunktem"/>
      </w:pPr>
      <w:r w:rsidRPr="006B4C97">
        <w:t>„2.</w:t>
      </w:r>
      <w:r w:rsidR="006C2718" w:rsidRPr="006B4C97">
        <w:t xml:space="preserve"> W </w:t>
      </w:r>
      <w:r w:rsidRPr="006B4C97">
        <w:t>przypadkach,</w:t>
      </w:r>
      <w:r w:rsidR="006C2718" w:rsidRPr="006B4C97">
        <w:t xml:space="preserve"> o </w:t>
      </w:r>
      <w:r w:rsidRPr="006B4C97">
        <w:t>których mowa</w:t>
      </w:r>
      <w:r w:rsidR="0063235E" w:rsidRPr="006B4C97">
        <w:t xml:space="preserve"> w</w:t>
      </w:r>
      <w:r w:rsidR="0063235E">
        <w:t> ust. </w:t>
      </w:r>
      <w:r w:rsidRPr="006B4C97">
        <w:t>1</w:t>
      </w:r>
      <w:r w:rsidR="00705CDE">
        <w:t xml:space="preserve"> pkt 1-3</w:t>
      </w:r>
      <w:r w:rsidRPr="006B4C97">
        <w:t>, organ nadzoru budowlanego może</w:t>
      </w:r>
      <w:r w:rsidR="006C2718" w:rsidRPr="006B4C97">
        <w:t xml:space="preserve"> w </w:t>
      </w:r>
      <w:r w:rsidRPr="006B4C97">
        <w:t>każdym czasie zakazać użytkowania obiektu budowlanego lub jego części do czasu usunięcia stwierdzonych nieprawidłowości. Decyzja</w:t>
      </w:r>
      <w:r w:rsidR="006C2718" w:rsidRPr="006B4C97">
        <w:t xml:space="preserve"> o </w:t>
      </w:r>
      <w:r w:rsidRPr="006B4C97">
        <w:t>zakazie użytkowania obiektu</w:t>
      </w:r>
      <w:r w:rsidR="00F766BF">
        <w:t xml:space="preserve"> budowlanego lub jego części</w:t>
      </w:r>
      <w:r w:rsidRPr="006B4C97">
        <w:t>, jeżeli występują okoliczności,</w:t>
      </w:r>
      <w:r w:rsidR="006C2718" w:rsidRPr="006B4C97">
        <w:t xml:space="preserve"> o </w:t>
      </w:r>
      <w:r w:rsidRPr="006B4C97">
        <w:t>których mowa</w:t>
      </w:r>
      <w:r w:rsidR="0063235E" w:rsidRPr="006B4C97">
        <w:t xml:space="preserve"> w</w:t>
      </w:r>
      <w:r w:rsidR="0063235E">
        <w:t> ust. </w:t>
      </w:r>
      <w:r w:rsidR="0063235E" w:rsidRPr="006B4C97">
        <w:t>1</w:t>
      </w:r>
      <w:r w:rsidR="0063235E">
        <w:t xml:space="preserve"> pkt </w:t>
      </w:r>
      <w:r w:rsidR="0063235E" w:rsidRPr="006B4C97">
        <w:t>1</w:t>
      </w:r>
      <w:r w:rsidR="0063235E">
        <w:t xml:space="preserve"> i </w:t>
      </w:r>
      <w:r w:rsidRPr="006B4C97">
        <w:t>2, podlega natychmiastowemu wykonaniu</w:t>
      </w:r>
      <w:r w:rsidR="006C2718" w:rsidRPr="006B4C97">
        <w:t xml:space="preserve"> i </w:t>
      </w:r>
      <w:r w:rsidRPr="006B4C97">
        <w:t>może być ogłoszona ustnie</w:t>
      </w:r>
      <w:r w:rsidR="004E007D" w:rsidRPr="006B4C97">
        <w:t>.”</w:t>
      </w:r>
      <w:r w:rsidR="004E007D">
        <w:t>;</w:t>
      </w:r>
    </w:p>
    <w:p w14:paraId="238DB555" w14:textId="2F824DEA" w:rsidR="002800C6" w:rsidRDefault="002167DA" w:rsidP="0016198C">
      <w:pPr>
        <w:pStyle w:val="PKTpunkt"/>
      </w:pPr>
      <w:r>
        <w:t>4</w:t>
      </w:r>
      <w:r w:rsidR="001D729F">
        <w:t>3</w:t>
      </w:r>
      <w:r w:rsidR="002800C6">
        <w:t>)</w:t>
      </w:r>
      <w:r w:rsidR="0016198C">
        <w:tab/>
      </w:r>
      <w:r w:rsidR="002800C6">
        <w:t>po</w:t>
      </w:r>
      <w:r w:rsidR="0063235E">
        <w:t xml:space="preserve"> art. </w:t>
      </w:r>
      <w:r w:rsidR="002800C6">
        <w:t>6</w:t>
      </w:r>
      <w:r w:rsidR="0008477B">
        <w:t>9 </w:t>
      </w:r>
      <w:r w:rsidR="002800C6">
        <w:t>dodaje się</w:t>
      </w:r>
      <w:r w:rsidR="0063235E">
        <w:t xml:space="preserve"> art. </w:t>
      </w:r>
      <w:r w:rsidR="002800C6">
        <w:t>69a</w:t>
      </w:r>
      <w:r w:rsidR="0008477B">
        <w:t xml:space="preserve"> w </w:t>
      </w:r>
      <w:r w:rsidR="002800C6">
        <w:t>brzmieniu:</w:t>
      </w:r>
    </w:p>
    <w:p w14:paraId="0E724ECE" w14:textId="7A08DF23" w:rsidR="002800C6" w:rsidRPr="002800C6" w:rsidRDefault="002800C6" w:rsidP="0016198C">
      <w:pPr>
        <w:pStyle w:val="ZARTzmartartykuempunktem"/>
      </w:pPr>
      <w:r w:rsidRPr="002800C6">
        <w:t>„Art. 69a. 1. Jeżeli</w:t>
      </w:r>
      <w:r w:rsidR="0008477B" w:rsidRPr="002800C6">
        <w:t xml:space="preserve"> w</w:t>
      </w:r>
      <w:r w:rsidR="0008477B">
        <w:t> </w:t>
      </w:r>
      <w:r w:rsidRPr="002800C6">
        <w:t>przypadkach,</w:t>
      </w:r>
      <w:r w:rsidR="0008477B" w:rsidRPr="002800C6">
        <w:t xml:space="preserve"> o</w:t>
      </w:r>
      <w:r w:rsidR="0008477B">
        <w:t> </w:t>
      </w:r>
      <w:r w:rsidRPr="002800C6">
        <w:t>których mowa</w:t>
      </w:r>
      <w:r w:rsidR="0063235E" w:rsidRPr="002800C6">
        <w:t xml:space="preserve"> w</w:t>
      </w:r>
      <w:r w:rsidR="0063235E">
        <w:t> art. </w:t>
      </w:r>
      <w:r w:rsidRPr="002800C6">
        <w:t>6</w:t>
      </w:r>
      <w:r w:rsidR="0008477B" w:rsidRPr="002800C6">
        <w:t>6</w:t>
      </w:r>
      <w:r w:rsidRPr="002800C6">
        <w:t>–6</w:t>
      </w:r>
      <w:r w:rsidR="0008477B" w:rsidRPr="002800C6">
        <w:t>9</w:t>
      </w:r>
      <w:r w:rsidR="003D37D9">
        <w:t>,</w:t>
      </w:r>
      <w:r w:rsidR="0008477B">
        <w:t> </w:t>
      </w:r>
      <w:r w:rsidRPr="002800C6">
        <w:t xml:space="preserve">nie jest możliwe ustalenie właściciela lub zarządcy obiektu budowlanego </w:t>
      </w:r>
      <w:r w:rsidR="00A17C22" w:rsidRPr="002800C6">
        <w:t>–</w:t>
      </w:r>
      <w:r w:rsidR="00A17C22">
        <w:t xml:space="preserve"> </w:t>
      </w:r>
      <w:r w:rsidR="00110FB7">
        <w:t>obowiązki</w:t>
      </w:r>
      <w:r w:rsidRPr="002800C6">
        <w:t xml:space="preserve"> </w:t>
      </w:r>
      <w:r w:rsidR="003D37D9">
        <w:t xml:space="preserve">są </w:t>
      </w:r>
      <w:r w:rsidR="00602CF5">
        <w:t>nakładane na gminę</w:t>
      </w:r>
      <w:r w:rsidRPr="002800C6">
        <w:t xml:space="preserve">, na koszt właściwego wojewody. </w:t>
      </w:r>
    </w:p>
    <w:p w14:paraId="02EBF83D" w14:textId="77777777" w:rsidR="001340E1" w:rsidRDefault="00FE3556" w:rsidP="00FE3556">
      <w:pPr>
        <w:pStyle w:val="ZARTzmartartykuempunktem"/>
      </w:pPr>
      <w:r>
        <w:t>2</w:t>
      </w:r>
      <w:r w:rsidR="002800C6" w:rsidRPr="002800C6">
        <w:t>. Zadania,</w:t>
      </w:r>
      <w:r w:rsidR="0008477B" w:rsidRPr="002800C6">
        <w:t xml:space="preserve"> o</w:t>
      </w:r>
      <w:r w:rsidR="0008477B">
        <w:t> </w:t>
      </w:r>
      <w:r w:rsidR="002800C6" w:rsidRPr="002800C6">
        <w:t>których mowa</w:t>
      </w:r>
      <w:r w:rsidR="0063235E" w:rsidRPr="002800C6">
        <w:t xml:space="preserve"> w</w:t>
      </w:r>
      <w:r w:rsidR="0063235E">
        <w:t> ust. </w:t>
      </w:r>
      <w:r w:rsidR="002800C6" w:rsidRPr="002800C6">
        <w:t>1, są wykonywane przez gminę jako zadania zlecone</w:t>
      </w:r>
      <w:r w:rsidR="0008477B" w:rsidRPr="002800C6">
        <w:t xml:space="preserve"> z</w:t>
      </w:r>
      <w:r w:rsidR="0008477B">
        <w:t> </w:t>
      </w:r>
      <w:r w:rsidR="002800C6" w:rsidRPr="002800C6">
        <w:t>zakresu administracji rządowej.</w:t>
      </w:r>
    </w:p>
    <w:p w14:paraId="5FEB0B5A" w14:textId="5BE5BC3E" w:rsidR="002800C6" w:rsidRDefault="001340E1" w:rsidP="00FE3556">
      <w:pPr>
        <w:pStyle w:val="ZARTzmartartykuempunktem"/>
      </w:pPr>
      <w:r>
        <w:t xml:space="preserve">3. Koszty, o których mowa w ust. 1 </w:t>
      </w:r>
      <w:r w:rsidRPr="001340E1">
        <w:t>podlegają ściągnięciu w trybie przepisów o</w:t>
      </w:r>
      <w:r w:rsidR="00C34062">
        <w:t> </w:t>
      </w:r>
      <w:r w:rsidRPr="001340E1">
        <w:t>postępowaniu egzekucyjnym w administracji.</w:t>
      </w:r>
      <w:r>
        <w:t xml:space="preserve"> Organem egzekucyjnym jest wojewoda.</w:t>
      </w:r>
      <w:r w:rsidR="002800C6" w:rsidRPr="002800C6">
        <w:t>”</w:t>
      </w:r>
      <w:r w:rsidR="002800C6">
        <w:t>;</w:t>
      </w:r>
    </w:p>
    <w:p w14:paraId="571F6A10" w14:textId="0939E75F" w:rsidR="00D25B89" w:rsidRDefault="002167DA" w:rsidP="008D09DB">
      <w:pPr>
        <w:pStyle w:val="PKTpunkt"/>
      </w:pPr>
      <w:r>
        <w:t>4</w:t>
      </w:r>
      <w:r w:rsidR="001D729F">
        <w:t>4</w:t>
      </w:r>
      <w:r w:rsidR="008D09DB" w:rsidRPr="006B4C97">
        <w:t>)</w:t>
      </w:r>
      <w:r w:rsidR="008D09DB" w:rsidRPr="006B4C97">
        <w:tab/>
        <w:t>w</w:t>
      </w:r>
      <w:r w:rsidR="0063235E">
        <w:t xml:space="preserve"> art. </w:t>
      </w:r>
      <w:r w:rsidR="008D09DB" w:rsidRPr="006B4C97">
        <w:t>7</w:t>
      </w:r>
      <w:r w:rsidR="009E0528" w:rsidRPr="006B4C97">
        <w:t>1</w:t>
      </w:r>
      <w:r w:rsidR="00D25B89">
        <w:t>:</w:t>
      </w:r>
    </w:p>
    <w:p w14:paraId="6B34D701" w14:textId="77777777" w:rsidR="009E4EBD" w:rsidRPr="009E4EBD" w:rsidRDefault="00D25B89" w:rsidP="005843A8">
      <w:pPr>
        <w:pStyle w:val="LITlitera"/>
      </w:pPr>
      <w:r>
        <w:t>a)</w:t>
      </w:r>
      <w:r>
        <w:tab/>
      </w:r>
      <w:r w:rsidR="009E4EBD">
        <w:t>w</w:t>
      </w:r>
      <w:r w:rsidR="0063235E">
        <w:t xml:space="preserve"> ust. </w:t>
      </w:r>
      <w:r w:rsidR="0063235E" w:rsidRPr="009E4EBD">
        <w:t>2</w:t>
      </w:r>
      <w:r w:rsidR="0063235E">
        <w:t xml:space="preserve"> pkt </w:t>
      </w:r>
      <w:r w:rsidR="00777E27" w:rsidRPr="009E4EBD">
        <w:t>5</w:t>
      </w:r>
      <w:r w:rsidR="00777E27">
        <w:t> </w:t>
      </w:r>
      <w:r w:rsidR="009E4EBD" w:rsidRPr="009E4EBD">
        <w:t>otrzymuje brzmienie:</w:t>
      </w:r>
    </w:p>
    <w:p w14:paraId="6529307B" w14:textId="77777777" w:rsidR="009E4EBD" w:rsidRPr="009E4EBD" w:rsidRDefault="009E4EBD" w:rsidP="00663617">
      <w:pPr>
        <w:pStyle w:val="ZLITPKTzmpktliter"/>
      </w:pPr>
      <w:r w:rsidRPr="009E4EBD">
        <w:t>„5)</w:t>
      </w:r>
      <w:r w:rsidR="00DC48DE">
        <w:tab/>
      </w:r>
      <w:commentRangeStart w:id="46"/>
      <w:r w:rsidRPr="009E4EBD">
        <w:t>w przypadku zmiany sposobu użytkowania,</w:t>
      </w:r>
      <w:r w:rsidR="00777E27" w:rsidRPr="009E4EBD">
        <w:t xml:space="preserve"> o</w:t>
      </w:r>
      <w:r w:rsidR="00777E27">
        <w:t> </w:t>
      </w:r>
      <w:r w:rsidRPr="009E4EBD">
        <w:t>której mowa</w:t>
      </w:r>
      <w:r w:rsidR="0063235E" w:rsidRPr="009E4EBD">
        <w:t xml:space="preserve"> w</w:t>
      </w:r>
      <w:r w:rsidR="0063235E">
        <w:t> ust. </w:t>
      </w:r>
      <w:r w:rsidR="0063235E" w:rsidRPr="009E4EBD">
        <w:t>1</w:t>
      </w:r>
      <w:r w:rsidR="0063235E">
        <w:t xml:space="preserve"> pkt </w:t>
      </w:r>
      <w:r w:rsidR="00777E27" w:rsidRPr="009E4EBD">
        <w:t>2</w:t>
      </w:r>
      <w:r w:rsidR="00777E27">
        <w:t> </w:t>
      </w:r>
      <w:r w:rsidRPr="009E4EBD">
        <w:t xml:space="preserve">– ekspertyzę techniczną wykonaną przez rzeczoznawcę budowlanego </w:t>
      </w:r>
      <w:r w:rsidRPr="009E4EBD">
        <w:lastRenderedPageBreak/>
        <w:t>posiadającego odpowiednie uprawnienia budowlane lub kopię takiej ekspertyzy</w:t>
      </w:r>
      <w:r w:rsidR="006F4262" w:rsidRPr="009E4EBD">
        <w:t>;”</w:t>
      </w:r>
      <w:r w:rsidR="006F4262">
        <w:t>,</w:t>
      </w:r>
      <w:commentRangeEnd w:id="46"/>
      <w:r w:rsidR="004B4130">
        <w:rPr>
          <w:rStyle w:val="Odwoaniedokomentarza"/>
          <w:rFonts w:eastAsia="Times New Roman" w:cs="Times New Roman"/>
          <w:bCs w:val="0"/>
        </w:rPr>
        <w:commentReference w:id="46"/>
      </w:r>
    </w:p>
    <w:p w14:paraId="7835C6E8" w14:textId="77777777" w:rsidR="008D09DB" w:rsidRPr="006B4C97" w:rsidRDefault="009E4EBD" w:rsidP="00D25B89">
      <w:pPr>
        <w:pStyle w:val="LITlitera"/>
      </w:pPr>
      <w:r>
        <w:t>b)</w:t>
      </w:r>
      <w:r w:rsidR="00FD24D5">
        <w:tab/>
      </w:r>
      <w:r w:rsidR="009E0528" w:rsidRPr="006B4C97">
        <w:t>ust. </w:t>
      </w:r>
      <w:r w:rsidR="008D09DB" w:rsidRPr="006B4C97">
        <w:t>2a otrzymuje brzmienie:</w:t>
      </w:r>
    </w:p>
    <w:p w14:paraId="421CA585" w14:textId="77777777" w:rsidR="00D25B89" w:rsidRDefault="008D09DB" w:rsidP="00D25B89">
      <w:pPr>
        <w:pStyle w:val="ZLITUSTzmustliter"/>
      </w:pPr>
      <w:commentRangeStart w:id="47"/>
      <w:r w:rsidRPr="006B4C97">
        <w:t>„2</w:t>
      </w:r>
      <w:r w:rsidR="009419BA">
        <w:t>a</w:t>
      </w:r>
      <w:r w:rsidRPr="006B4C97">
        <w:t>.</w:t>
      </w:r>
      <w:r w:rsidR="006C2718" w:rsidRPr="006B4C97">
        <w:t xml:space="preserve"> W </w:t>
      </w:r>
      <w:r w:rsidRPr="006B4C97">
        <w:t>przypadku zmiany sposobu użytkowania obiektu budowlanego lub jego części, polegającej na podjęciu lub zaniechaniu</w:t>
      </w:r>
      <w:r w:rsidR="006C2718" w:rsidRPr="006B4C97">
        <w:t xml:space="preserve"> w </w:t>
      </w:r>
      <w:r w:rsidRPr="006B4C97">
        <w:t>obiekcie budowlanym lub jego części działalności zmieniającej warunki bezpieczeństwa pożarowego</w:t>
      </w:r>
      <w:r w:rsidR="00F766BF">
        <w:t>,</w:t>
      </w:r>
      <w:r w:rsidR="009E0528" w:rsidRPr="006B4C97">
        <w:t xml:space="preserve"> </w:t>
      </w:r>
      <w:r w:rsidRPr="006B4C97">
        <w:t>do zgłoszenia,</w:t>
      </w:r>
      <w:r w:rsidR="006C2718" w:rsidRPr="006B4C97">
        <w:t xml:space="preserve"> o </w:t>
      </w:r>
      <w:r w:rsidRPr="006B4C97">
        <w:t>którym mowa</w:t>
      </w:r>
      <w:r w:rsidR="0063235E" w:rsidRPr="006B4C97">
        <w:t xml:space="preserve"> w</w:t>
      </w:r>
      <w:r w:rsidR="0063235E">
        <w:t> ust. </w:t>
      </w:r>
      <w:r w:rsidRPr="006B4C97">
        <w:t>2, należy dołączyć ekspertyzę rzeczoznawcy do spraw zabezpieczeń przeciwpożarowych, jeżeli obowiązek jej dołączenia wynika</w:t>
      </w:r>
      <w:r w:rsidR="006C2718" w:rsidRPr="006B4C97">
        <w:t xml:space="preserve"> z </w:t>
      </w:r>
      <w:r w:rsidRPr="006B4C97">
        <w:t>przepisów</w:t>
      </w:r>
      <w:r w:rsidR="006C2718" w:rsidRPr="006B4C97">
        <w:t xml:space="preserve"> o </w:t>
      </w:r>
      <w:r w:rsidRPr="006B4C97">
        <w:t>ochronie przeciwpożarowej.”</w:t>
      </w:r>
      <w:r w:rsidR="00D25B89">
        <w:t>,</w:t>
      </w:r>
      <w:commentRangeEnd w:id="47"/>
      <w:r w:rsidR="003A7A2C">
        <w:rPr>
          <w:rStyle w:val="Odwoaniedokomentarza"/>
          <w:rFonts w:eastAsia="Times New Roman" w:cs="Times New Roman"/>
          <w:bCs w:val="0"/>
        </w:rPr>
        <w:commentReference w:id="47"/>
      </w:r>
    </w:p>
    <w:p w14:paraId="6006C73E" w14:textId="77777777" w:rsidR="00A17C22" w:rsidRPr="00A17C22" w:rsidRDefault="009E4EBD" w:rsidP="00A17C22">
      <w:pPr>
        <w:pStyle w:val="LITlitera"/>
      </w:pPr>
      <w:r>
        <w:t>c</w:t>
      </w:r>
      <w:r w:rsidR="00D25B89">
        <w:t>)</w:t>
      </w:r>
      <w:r w:rsidR="00D25B89" w:rsidRPr="00D25B89">
        <w:tab/>
      </w:r>
      <w:r w:rsidR="00C371F5">
        <w:t>ust. </w:t>
      </w:r>
      <w:r w:rsidR="00D25B89" w:rsidRPr="00D25B89">
        <w:t xml:space="preserve">2b </w:t>
      </w:r>
      <w:r w:rsidR="00A17C22" w:rsidRPr="00A17C22">
        <w:t>otrzymuje brzmienie:</w:t>
      </w:r>
    </w:p>
    <w:p w14:paraId="7F166CE3" w14:textId="2A486735" w:rsidR="00A17C22" w:rsidRPr="00A17C22" w:rsidRDefault="00A17C22" w:rsidP="00A17C22">
      <w:pPr>
        <w:pStyle w:val="ZLITUSTzmustliter"/>
      </w:pPr>
      <w:r w:rsidRPr="00A17C22">
        <w:t>„</w:t>
      </w:r>
      <w:r>
        <w:t>2b</w:t>
      </w:r>
      <w:r w:rsidRPr="00A17C22">
        <w:t xml:space="preserve">. </w:t>
      </w:r>
      <w:r>
        <w:t>Zgłoszenia zmiany sposobu użytkowania obiektu budowlanego lub jego części dokonuje się</w:t>
      </w:r>
      <w:r w:rsidR="00CD4D9E" w:rsidRPr="00A17C22">
        <w:t xml:space="preserve"> w</w:t>
      </w:r>
      <w:r w:rsidR="00CD4D9E">
        <w:t> </w:t>
      </w:r>
      <w:r w:rsidRPr="00A17C22">
        <w:t>formie dokumentu elektronicznego za pośrednictwem portalu e</w:t>
      </w:r>
      <w:r w:rsidR="0063235E">
        <w:noBreakHyphen/>
      </w:r>
      <w:r w:rsidRPr="00A17C22">
        <w:t>Budownictwo.”,</w:t>
      </w:r>
    </w:p>
    <w:p w14:paraId="1A5C38BA" w14:textId="77777777" w:rsidR="00A17C22" w:rsidRPr="00A17C22" w:rsidRDefault="00A17C22" w:rsidP="00A17C22">
      <w:pPr>
        <w:pStyle w:val="LITlitera"/>
      </w:pPr>
      <w:r>
        <w:t>d</w:t>
      </w:r>
      <w:r w:rsidRPr="00A17C22">
        <w:t>)</w:t>
      </w:r>
      <w:r w:rsidRPr="00A17C22">
        <w:tab/>
        <w:t>uchyla się</w:t>
      </w:r>
      <w:r w:rsidR="0063235E">
        <w:t xml:space="preserve"> ust. </w:t>
      </w:r>
      <w:r>
        <w:t>2c</w:t>
      </w:r>
      <w:r w:rsidRPr="00A17C22">
        <w:t>,</w:t>
      </w:r>
    </w:p>
    <w:p w14:paraId="5EF8FF93" w14:textId="77777777" w:rsidR="00A17C22" w:rsidRPr="00A17C22" w:rsidRDefault="006F4262" w:rsidP="00A17C22">
      <w:pPr>
        <w:pStyle w:val="LITlitera"/>
      </w:pPr>
      <w:r>
        <w:t>e</w:t>
      </w:r>
      <w:r w:rsidR="00A17C22" w:rsidRPr="00A17C22">
        <w:t>)</w:t>
      </w:r>
      <w:r w:rsidR="00A17C22" w:rsidRPr="00A17C22">
        <w:tab/>
        <w:t xml:space="preserve">ust. </w:t>
      </w:r>
      <w:r w:rsidR="00A17C22">
        <w:t>2d</w:t>
      </w:r>
      <w:r w:rsidR="00A17C22" w:rsidRPr="00A17C22">
        <w:t xml:space="preserve"> otrzymuje brzmienie:</w:t>
      </w:r>
    </w:p>
    <w:p w14:paraId="11719999" w14:textId="47113EC3" w:rsidR="00A17C22" w:rsidRPr="00D25B89" w:rsidRDefault="00A17C22" w:rsidP="00A17C22">
      <w:pPr>
        <w:pStyle w:val="ZLITUSTzmustliter"/>
      </w:pPr>
      <w:r w:rsidRPr="00A17C22">
        <w:t>„</w:t>
      </w:r>
      <w:r>
        <w:t>2d</w:t>
      </w:r>
      <w:r w:rsidRPr="00A17C22">
        <w:t xml:space="preserve">. Formularz </w:t>
      </w:r>
      <w:r>
        <w:t>zgłoszenia</w:t>
      </w:r>
      <w:r w:rsidRPr="00A17C22">
        <w:t>,</w:t>
      </w:r>
      <w:r w:rsidR="00CD4D9E" w:rsidRPr="00A17C22">
        <w:t xml:space="preserve"> o</w:t>
      </w:r>
      <w:r w:rsidR="00CD4D9E">
        <w:t> </w:t>
      </w:r>
      <w:r w:rsidRPr="00A17C22">
        <w:t>który</w:t>
      </w:r>
      <w:r>
        <w:t>m</w:t>
      </w:r>
      <w:r w:rsidRPr="00A17C22">
        <w:t xml:space="preserve"> mowa</w:t>
      </w:r>
      <w:r w:rsidR="0063235E" w:rsidRPr="00A17C22">
        <w:t xml:space="preserve"> w</w:t>
      </w:r>
      <w:r w:rsidR="0063235E">
        <w:t> ust. </w:t>
      </w:r>
      <w:r>
        <w:t>2b</w:t>
      </w:r>
      <w:r w:rsidRPr="00A17C22">
        <w:t xml:space="preserve">, </w:t>
      </w:r>
      <w:r>
        <w:t>jest udostępniany</w:t>
      </w:r>
      <w:r w:rsidRPr="00A17C22">
        <w:t xml:space="preserve"> </w:t>
      </w:r>
      <w:r w:rsidR="00684616">
        <w:t>w</w:t>
      </w:r>
      <w:r w:rsidR="00C34062">
        <w:t> </w:t>
      </w:r>
      <w:r w:rsidRPr="00A17C22">
        <w:t>portalu e</w:t>
      </w:r>
      <w:r w:rsidR="0063235E">
        <w:noBreakHyphen/>
      </w:r>
      <w:r w:rsidRPr="00A17C22">
        <w:t>Budownictwo.”;</w:t>
      </w:r>
    </w:p>
    <w:p w14:paraId="4E1E4B56" w14:textId="4D2E8E49" w:rsidR="00FA52AA" w:rsidRPr="001E19F0" w:rsidRDefault="002167DA" w:rsidP="005515AB">
      <w:pPr>
        <w:pStyle w:val="PKTpunkt"/>
      </w:pPr>
      <w:r w:rsidRPr="001E19F0">
        <w:t>4</w:t>
      </w:r>
      <w:r w:rsidR="001D729F">
        <w:t>5</w:t>
      </w:r>
      <w:r w:rsidR="00B911E5">
        <w:t>)</w:t>
      </w:r>
      <w:r w:rsidR="005515AB">
        <w:tab/>
      </w:r>
      <w:r w:rsidR="00FA52AA" w:rsidRPr="001E19F0">
        <w:t>w</w:t>
      </w:r>
      <w:r w:rsidR="0063235E">
        <w:t xml:space="preserve"> art. </w:t>
      </w:r>
      <w:r w:rsidR="00FA52AA" w:rsidRPr="001E19F0">
        <w:t>79a</w:t>
      </w:r>
      <w:r w:rsidR="0063235E" w:rsidRPr="001E19F0">
        <w:t xml:space="preserve"> w</w:t>
      </w:r>
      <w:r w:rsidR="0063235E">
        <w:t> ust. </w:t>
      </w:r>
      <w:r w:rsidR="00777E27" w:rsidRPr="001E19F0">
        <w:t>1</w:t>
      </w:r>
      <w:r w:rsidR="00777E27">
        <w:t> </w:t>
      </w:r>
      <w:r w:rsidR="00FA52AA" w:rsidRPr="001E19F0">
        <w:t>po</w:t>
      </w:r>
      <w:r w:rsidR="0063235E">
        <w:t xml:space="preserve"> pkt </w:t>
      </w:r>
      <w:r w:rsidR="00FA52AA" w:rsidRPr="001E19F0">
        <w:t>1</w:t>
      </w:r>
      <w:r w:rsidR="00777E27" w:rsidRPr="001E19F0">
        <w:t>5</w:t>
      </w:r>
      <w:r w:rsidR="00777E27">
        <w:t> </w:t>
      </w:r>
      <w:r w:rsidR="00FA52AA" w:rsidRPr="001E19F0">
        <w:t>dodaje się</w:t>
      </w:r>
      <w:r w:rsidR="0063235E">
        <w:t xml:space="preserve"> pkt </w:t>
      </w:r>
      <w:r w:rsidR="00FA52AA" w:rsidRPr="001E19F0">
        <w:t>15a</w:t>
      </w:r>
      <w:r w:rsidR="00777E27" w:rsidRPr="001E19F0">
        <w:t xml:space="preserve"> w</w:t>
      </w:r>
      <w:r w:rsidR="00777E27">
        <w:t> </w:t>
      </w:r>
      <w:r w:rsidR="00FA52AA" w:rsidRPr="001E19F0">
        <w:t>brzmieniu:</w:t>
      </w:r>
    </w:p>
    <w:p w14:paraId="7B3D0A64" w14:textId="77777777" w:rsidR="00FA52AA" w:rsidRPr="001E19F0" w:rsidRDefault="005515AB" w:rsidP="005515AB">
      <w:pPr>
        <w:pStyle w:val="ZPKTzmpktartykuempunktem"/>
      </w:pPr>
      <w:r w:rsidRPr="005515AB">
        <w:t>„</w:t>
      </w:r>
      <w:r w:rsidR="00FA52AA" w:rsidRPr="001E19F0">
        <w:t>15a)</w:t>
      </w:r>
      <w:r w:rsidR="006F4262">
        <w:tab/>
      </w:r>
      <w:r w:rsidR="00FA52AA" w:rsidRPr="001E19F0">
        <w:t>zawiadomienia</w:t>
      </w:r>
      <w:r w:rsidR="00777E27" w:rsidRPr="001E19F0">
        <w:t xml:space="preserve"> o</w:t>
      </w:r>
      <w:r w:rsidR="00777E27">
        <w:t> </w:t>
      </w:r>
      <w:r w:rsidR="00FA52AA" w:rsidRPr="001E19F0">
        <w:t>rozpoczęciu użytkowania obiektu budowlanego;</w:t>
      </w:r>
      <w:r w:rsidRPr="00E83C1B">
        <w:t>”</w:t>
      </w:r>
      <w:r w:rsidR="00FA52AA" w:rsidRPr="001E19F0">
        <w:t>;</w:t>
      </w:r>
    </w:p>
    <w:p w14:paraId="0EDBA3D6" w14:textId="6512FB9C" w:rsidR="00ED7CE2" w:rsidRPr="00ED7CE2" w:rsidRDefault="002167DA" w:rsidP="00ED7CE2">
      <w:pPr>
        <w:pStyle w:val="PKTpunkt"/>
      </w:pPr>
      <w:r>
        <w:t>4</w:t>
      </w:r>
      <w:r w:rsidR="001D729F">
        <w:t>6</w:t>
      </w:r>
      <w:r w:rsidR="008D09DB" w:rsidRPr="006B4C97">
        <w:t>)</w:t>
      </w:r>
      <w:r w:rsidR="008D09DB" w:rsidRPr="006B4C97">
        <w:tab/>
      </w:r>
      <w:r w:rsidR="00ED7CE2" w:rsidRPr="00ED7CE2">
        <w:t>po rozdziale 7a dodaje się rozdział 7b w brzmieniu:</w:t>
      </w:r>
    </w:p>
    <w:p w14:paraId="3061B643" w14:textId="3EC16764" w:rsidR="00D40A07" w:rsidRPr="00D40A07" w:rsidRDefault="00D40A07" w:rsidP="00D40A07">
      <w:pPr>
        <w:pStyle w:val="ZTIRROZDZODDZOZNzmoznrozdzoddztiret"/>
      </w:pPr>
      <w:r w:rsidRPr="00D40A07">
        <w:t>„Rozdział 7b</w:t>
      </w:r>
    </w:p>
    <w:p w14:paraId="2F99F465" w14:textId="77777777" w:rsidR="00D40A07" w:rsidRPr="00D40A07" w:rsidRDefault="00D40A07" w:rsidP="00D40A07">
      <w:pPr>
        <w:pStyle w:val="ZTIRROZDZODDZPRZEDMzmprzedmrozdzoddztiret"/>
      </w:pPr>
      <w:r w:rsidRPr="00D40A07">
        <w:t>System do Obsługi Postępowań Administracyjnych</w:t>
      </w:r>
      <w:r w:rsidR="002C7DDB" w:rsidRPr="00D40A07">
        <w:t xml:space="preserve"> w</w:t>
      </w:r>
      <w:r w:rsidR="002C7DDB">
        <w:t> </w:t>
      </w:r>
      <w:r w:rsidRPr="00D40A07">
        <w:t>Budownictwie</w:t>
      </w:r>
    </w:p>
    <w:p w14:paraId="4041882E" w14:textId="245B4A5F" w:rsidR="00776970" w:rsidRDefault="00D40A07" w:rsidP="00D40A07">
      <w:pPr>
        <w:pStyle w:val="ZARTzmartartykuempunktem"/>
      </w:pPr>
      <w:bookmarkStart w:id="48" w:name="_Hlk118897452"/>
      <w:r w:rsidRPr="00D40A07">
        <w:t xml:space="preserve">Art. </w:t>
      </w:r>
      <w:r w:rsidR="00ED7CE2" w:rsidRPr="00D40A07">
        <w:t>79</w:t>
      </w:r>
      <w:r w:rsidR="00ED7CE2">
        <w:t>l</w:t>
      </w:r>
      <w:r w:rsidRPr="00D40A07">
        <w:t xml:space="preserve">. </w:t>
      </w:r>
      <w:r w:rsidR="00776970">
        <w:t>Główny Inspektor Nadzoru Budowlanego prowadzi System do Obsługi Postępowań Administracyjnych</w:t>
      </w:r>
      <w:r w:rsidR="00CD4D9E">
        <w:t xml:space="preserve"> w </w:t>
      </w:r>
      <w:r w:rsidR="00776970">
        <w:t>Budownictwie, będący systemem teleinformatycznym</w:t>
      </w:r>
      <w:r w:rsidR="00CD4D9E">
        <w:t xml:space="preserve"> w </w:t>
      </w:r>
      <w:r w:rsidR="00776970">
        <w:t>rozumieniu</w:t>
      </w:r>
      <w:r w:rsidR="0063235E">
        <w:t xml:space="preserve"> art. 3 pkt </w:t>
      </w:r>
      <w:r w:rsidR="00CD4D9E">
        <w:t>3 </w:t>
      </w:r>
      <w:r w:rsidR="00776970">
        <w:t>ustawy</w:t>
      </w:r>
      <w:r w:rsidR="00CD4D9E">
        <w:t xml:space="preserve"> z </w:t>
      </w:r>
      <w:r w:rsidR="00776970">
        <w:t>dnia 1</w:t>
      </w:r>
      <w:r w:rsidR="00CD4D9E">
        <w:t>7 </w:t>
      </w:r>
      <w:r w:rsidR="00776970">
        <w:t xml:space="preserve">lutego </w:t>
      </w:r>
      <w:r w:rsidR="004F00DD">
        <w:t>200</w:t>
      </w:r>
      <w:r w:rsidR="00CD4D9E">
        <w:t>5 </w:t>
      </w:r>
      <w:r w:rsidR="004F00DD">
        <w:t>r.</w:t>
      </w:r>
      <w:r w:rsidR="00CD4D9E">
        <w:t xml:space="preserve"> o </w:t>
      </w:r>
      <w:r w:rsidR="004F00DD">
        <w:t xml:space="preserve">informatyzacji działalności podmiotów realizujących zadania publiczne, zwany dalej </w:t>
      </w:r>
      <w:r w:rsidR="004F00DD" w:rsidRPr="00D40A07">
        <w:t>„systemem SOPAB</w:t>
      </w:r>
      <w:r w:rsidR="004F00DD" w:rsidRPr="00E83C1B">
        <w:t>”</w:t>
      </w:r>
      <w:r w:rsidR="004F00DD">
        <w:t>.</w:t>
      </w:r>
    </w:p>
    <w:p w14:paraId="1BD56BED" w14:textId="7A220449" w:rsidR="00ED7CE2" w:rsidRDefault="00ED7CE2" w:rsidP="00ED7CE2">
      <w:pPr>
        <w:pStyle w:val="ZARTzmartartykuempunktem"/>
      </w:pPr>
      <w:r w:rsidRPr="00ED7CE2">
        <w:t>Art. 79</w:t>
      </w:r>
      <w:r>
        <w:t>m</w:t>
      </w:r>
      <w:r w:rsidRPr="00ED7CE2">
        <w:t xml:space="preserve">. Postępowania administracyjne w zakresie procesu inwestycyjno-budowlanego prowadzi się za pośrednictwem systemu SOPAB lub systemów dziedzinowych zintegrowanych z </w:t>
      </w:r>
      <w:r w:rsidR="00606BF9">
        <w:t xml:space="preserve">systemem </w:t>
      </w:r>
      <w:r w:rsidRPr="00ED7CE2">
        <w:t xml:space="preserve">SOPAB.  </w:t>
      </w:r>
    </w:p>
    <w:p w14:paraId="0753B4E9" w14:textId="4859CE53" w:rsidR="00ED7CE2" w:rsidRDefault="00ED7CE2" w:rsidP="00ED7CE2">
      <w:pPr>
        <w:pStyle w:val="ZARTzmartartykuempunktem"/>
      </w:pPr>
      <w:r w:rsidRPr="00ED7CE2">
        <w:t>Art. 79</w:t>
      </w:r>
      <w:r>
        <w:t>n</w:t>
      </w:r>
      <w:r w:rsidRPr="00ED7CE2">
        <w:t xml:space="preserve">. </w:t>
      </w:r>
      <w:r>
        <w:t xml:space="preserve">1. </w:t>
      </w:r>
      <w:r w:rsidRPr="00ED7CE2">
        <w:t>Organom administracji architektoniczno</w:t>
      </w:r>
      <w:r>
        <w:t>-</w:t>
      </w:r>
      <w:r w:rsidRPr="00ED7CE2">
        <w:t xml:space="preserve">budowlanej i nadzoru budowlanego prowadzącym postępowania administracyjne w zakresie procesu </w:t>
      </w:r>
      <w:r w:rsidRPr="00ED7CE2">
        <w:lastRenderedPageBreak/>
        <w:t>inwestycyjno-budowlanego zapewnia się dostęp do systemu SOPAB</w:t>
      </w:r>
      <w:r>
        <w:t xml:space="preserve"> </w:t>
      </w:r>
      <w:r w:rsidRPr="00ED7CE2">
        <w:t>o charakterze stałym.</w:t>
      </w:r>
    </w:p>
    <w:p w14:paraId="362210F5" w14:textId="63355040" w:rsidR="00ED7CE2" w:rsidRPr="00ED7CE2" w:rsidRDefault="00ED7CE2" w:rsidP="00ED7CE2">
      <w:pPr>
        <w:pStyle w:val="ZARTzmartartykuempunktem"/>
      </w:pPr>
      <w:r>
        <w:t xml:space="preserve">2. </w:t>
      </w:r>
      <w:r w:rsidRPr="00ED7CE2">
        <w:t>Organom administracji publicznej prowadzącym postępowania administracyjne w zakresie procesu inwestycyjno-budowlanego</w:t>
      </w:r>
      <w:r>
        <w:t>, innym niż wymienione w ust. 1,</w:t>
      </w:r>
      <w:r w:rsidRPr="00ED7CE2">
        <w:t xml:space="preserve"> zapewnia się dostęp do systemu SOPAB</w:t>
      </w:r>
      <w:r>
        <w:t xml:space="preserve"> </w:t>
      </w:r>
      <w:r w:rsidRPr="00ED7CE2">
        <w:t xml:space="preserve">zgodnie z ich właściwością </w:t>
      </w:r>
      <w:r>
        <w:t>miejscową i rzeczową</w:t>
      </w:r>
      <w:r w:rsidRPr="00ED7CE2">
        <w:t>.</w:t>
      </w:r>
    </w:p>
    <w:p w14:paraId="336675B1" w14:textId="565C44CB" w:rsidR="00ED7CE2" w:rsidRDefault="00ED7CE2" w:rsidP="000903A1">
      <w:pPr>
        <w:pStyle w:val="ZARTzmartartykuempunktem"/>
      </w:pPr>
      <w:r>
        <w:t>3. Innym p</w:t>
      </w:r>
      <w:r w:rsidRPr="00ED7CE2">
        <w:t>odmiotom uczestniczącym w procesie inwestycyjno-budowlanym</w:t>
      </w:r>
      <w:r w:rsidR="000B5446">
        <w:t>, niewymienionym w ust. 1 i 2,</w:t>
      </w:r>
      <w:r w:rsidRPr="00ED7CE2">
        <w:t xml:space="preserve"> zapewnia się dostęp do systemu SOPAB</w:t>
      </w:r>
      <w:r>
        <w:t xml:space="preserve"> </w:t>
      </w:r>
      <w:r w:rsidRPr="00ED7CE2">
        <w:t>zgodnie z ich właściwością miejscową i rzeczową.</w:t>
      </w:r>
    </w:p>
    <w:p w14:paraId="764FB38E" w14:textId="647917CC" w:rsidR="00ED7CE2" w:rsidRDefault="00ED7CE2" w:rsidP="00ED7CE2">
      <w:pPr>
        <w:pStyle w:val="ZARTzmartartykuempunktem"/>
      </w:pPr>
      <w:r w:rsidRPr="00ED7CE2">
        <w:t>Art. 79</w:t>
      </w:r>
      <w:r w:rsidR="000903A1">
        <w:t>o</w:t>
      </w:r>
      <w:r w:rsidRPr="00ED7CE2">
        <w:t>.</w:t>
      </w:r>
      <w:r w:rsidR="000903A1">
        <w:t xml:space="preserve"> 1.</w:t>
      </w:r>
      <w:r w:rsidRPr="00ED7CE2">
        <w:t xml:space="preserve"> Główny Inspektor Nadzoru Budowlanego jest administratorem danych przetwarzanych w systemie SOPAB oraz odpowiada za jego </w:t>
      </w:r>
      <w:r w:rsidR="000903A1" w:rsidRPr="00ED7CE2">
        <w:t>utrzymanie</w:t>
      </w:r>
      <w:r w:rsidRPr="00ED7CE2">
        <w:t xml:space="preserve"> i rozwój.</w:t>
      </w:r>
    </w:p>
    <w:p w14:paraId="6AA84C2A" w14:textId="70CFC283" w:rsidR="00ED7CE2" w:rsidRDefault="000903A1" w:rsidP="000903A1">
      <w:pPr>
        <w:pStyle w:val="ZARTzmartartykuempunktem"/>
      </w:pPr>
      <w:r>
        <w:t>2. O</w:t>
      </w:r>
      <w:r w:rsidR="00ED7CE2" w:rsidRPr="00ED7CE2">
        <w:t xml:space="preserve">rgany administracji architektoniczno-budowlanej </w:t>
      </w:r>
      <w:r>
        <w:t>i</w:t>
      </w:r>
      <w:r w:rsidR="00ED7CE2" w:rsidRPr="00ED7CE2">
        <w:t xml:space="preserve"> nadzoru budowlanego, ustalając cele i sposoby przetwarzania, są współadministratorami danych przetwarzanych w systemie SOPAB.</w:t>
      </w:r>
    </w:p>
    <w:p w14:paraId="3D9B8A9D" w14:textId="42C3DBCF" w:rsidR="000903A1" w:rsidRPr="000903A1" w:rsidRDefault="000903A1" w:rsidP="000903A1">
      <w:pPr>
        <w:pStyle w:val="ZARTzmartartykuempunktem"/>
      </w:pPr>
      <w:r w:rsidRPr="000903A1">
        <w:t>Art. 79</w:t>
      </w:r>
      <w:r>
        <w:t>p</w:t>
      </w:r>
      <w:r w:rsidRPr="000903A1">
        <w:t xml:space="preserve">. W </w:t>
      </w:r>
      <w:r>
        <w:t>s</w:t>
      </w:r>
      <w:r w:rsidRPr="000903A1">
        <w:t xml:space="preserve">ystemie </w:t>
      </w:r>
      <w:r>
        <w:t xml:space="preserve">SOPAB </w:t>
      </w:r>
      <w:r w:rsidRPr="000903A1">
        <w:t>prowadzi się Bazę Projektów Budowlanych.</w:t>
      </w:r>
    </w:p>
    <w:p w14:paraId="1321813B" w14:textId="642FC297" w:rsidR="000903A1" w:rsidRPr="000903A1" w:rsidRDefault="000903A1" w:rsidP="000903A1">
      <w:pPr>
        <w:pStyle w:val="ZARTzmartartykuempunktem"/>
      </w:pPr>
      <w:r w:rsidRPr="000903A1">
        <w:t>Art. 79</w:t>
      </w:r>
      <w:r>
        <w:t>r</w:t>
      </w:r>
      <w:r w:rsidRPr="000903A1">
        <w:t>. W Bazie Projektów Budowlanych gromadzi się projekty budowlane, w tym projekty zagospodarowania działki lub terenu, projekty architektoniczno- budowlane i projekty techniczne, sporządzone w postaci elektronicznej, zamieszczone przez użytkowników kont, a także wszystkie wymagane przez prawo załączniki projektów, oraz załączniki wniosków, zgłoszeń i zawiadomień wpływających w ramach procesu inwestycyjno-budowlanego, które podlegają obowiązkowi archiwizacyjnemu.</w:t>
      </w:r>
    </w:p>
    <w:p w14:paraId="56BAD480" w14:textId="05893945" w:rsidR="000B5446" w:rsidRPr="000B5446" w:rsidRDefault="000B5446" w:rsidP="000B5446">
      <w:pPr>
        <w:pStyle w:val="ZARTzmartartykuempunktem"/>
      </w:pPr>
      <w:r w:rsidRPr="000B5446">
        <w:t>Art. 79</w:t>
      </w:r>
      <w:r>
        <w:t>s</w:t>
      </w:r>
      <w:r w:rsidRPr="000B5446">
        <w:t xml:space="preserve">. 1. Użytkownik </w:t>
      </w:r>
      <w:r>
        <w:t>portalu e-Budownictwo</w:t>
      </w:r>
      <w:r w:rsidRPr="000B5446">
        <w:t xml:space="preserve"> za pomocą swojego konta może zamieścić</w:t>
      </w:r>
      <w:r>
        <w:t xml:space="preserve"> </w:t>
      </w:r>
      <w:r w:rsidRPr="000B5446">
        <w:t>pliki, o których mowa w art. 79</w:t>
      </w:r>
      <w:r>
        <w:t>r</w:t>
      </w:r>
      <w:r w:rsidRPr="000B5446">
        <w:t>, w Bazie Projektów Budowlanych.</w:t>
      </w:r>
    </w:p>
    <w:p w14:paraId="58770632" w14:textId="7E1133BE" w:rsidR="000B5446" w:rsidRPr="000B5446" w:rsidRDefault="000B5446" w:rsidP="000B5446">
      <w:pPr>
        <w:pStyle w:val="ZARTzmartartykuempunktem"/>
      </w:pPr>
      <w:r w:rsidRPr="000B5446">
        <w:t xml:space="preserve">2. Użytkownik konta ma dostęp do plików zamieszczonych przez siebie w Bazie Projektów Budowlanych. </w:t>
      </w:r>
    </w:p>
    <w:p w14:paraId="693581E1" w14:textId="7FA2F31A" w:rsidR="000B5446" w:rsidRPr="000B5446" w:rsidRDefault="000B5446" w:rsidP="000B5446">
      <w:pPr>
        <w:pStyle w:val="ZARTzmartartykuempunktem"/>
      </w:pPr>
      <w:r>
        <w:t>3</w:t>
      </w:r>
      <w:r w:rsidRPr="000B5446">
        <w:t>. Użytkownik konta ma możliwość udostępnienia dokumentów i plików, o których mowa w art. 79</w:t>
      </w:r>
      <w:r>
        <w:t>r</w:t>
      </w:r>
      <w:r w:rsidRPr="000B5446">
        <w:t xml:space="preserve">, wskazanemu użytkownikowi konta w portalu e-Budownictwo.  </w:t>
      </w:r>
    </w:p>
    <w:p w14:paraId="44C48D26" w14:textId="14CAB5C4" w:rsidR="000B5446" w:rsidRPr="000B5446" w:rsidRDefault="000B5446" w:rsidP="000B5446">
      <w:pPr>
        <w:pStyle w:val="ZARTzmartartykuempunktem"/>
      </w:pPr>
      <w:r>
        <w:t>4</w:t>
      </w:r>
      <w:r w:rsidRPr="000B5446">
        <w:t xml:space="preserve">. </w:t>
      </w:r>
      <w:r>
        <w:t xml:space="preserve">Portal e-Budownictwo </w:t>
      </w:r>
      <w:r w:rsidRPr="000B5446">
        <w:t>uniemożliwia dokonywanie zmian przez użytkowników kont w dokumentach i plikach, o których mowa w art. 79</w:t>
      </w:r>
      <w:r>
        <w:t>r</w:t>
      </w:r>
      <w:r w:rsidRPr="000B5446">
        <w:t xml:space="preserve"> zamieszczonych w Bazie Projektów Budowlanych, które zostały złożone do organów.</w:t>
      </w:r>
    </w:p>
    <w:p w14:paraId="4367C0AC" w14:textId="5BDC547C" w:rsidR="000B5446" w:rsidRPr="000B5446" w:rsidRDefault="000B5446" w:rsidP="000B5446">
      <w:pPr>
        <w:pStyle w:val="ZARTzmartartykuempunktem"/>
      </w:pPr>
      <w:r>
        <w:t>6</w:t>
      </w:r>
      <w:r w:rsidRPr="000B5446">
        <w:t>. Dokumenty robocze oraz pliki, o których mowa w art. 79</w:t>
      </w:r>
      <w:r>
        <w:t>r</w:t>
      </w:r>
      <w:r w:rsidRPr="000B5446">
        <w:t xml:space="preserve">, które nie zostały złożone do organów mogą podlegać automatycznemu usuwaniu. </w:t>
      </w:r>
    </w:p>
    <w:p w14:paraId="37AD9818" w14:textId="1FB18A04" w:rsidR="000B5446" w:rsidRDefault="000B5446" w:rsidP="000B5446">
      <w:pPr>
        <w:pStyle w:val="ZARTzmartartykuempunktem"/>
      </w:pPr>
      <w:r w:rsidRPr="000B5446">
        <w:t>Art. 79</w:t>
      </w:r>
      <w:r>
        <w:t>t</w:t>
      </w:r>
      <w:r w:rsidRPr="000B5446">
        <w:t>. Plikom zamieszczanym w Bazie Projektów Budowlanych system SOPAB przydziela unikalny identyfikator.</w:t>
      </w:r>
    </w:p>
    <w:p w14:paraId="34943560" w14:textId="773BF7C2" w:rsidR="000B5446" w:rsidRDefault="000B5446" w:rsidP="000B5446">
      <w:pPr>
        <w:pStyle w:val="ZARTzmartartykuempunktem"/>
      </w:pPr>
      <w:r w:rsidRPr="000B5446">
        <w:t>Art. 79</w:t>
      </w:r>
      <w:r>
        <w:t>u</w:t>
      </w:r>
      <w:r w:rsidRPr="000B5446">
        <w:t xml:space="preserve">. </w:t>
      </w:r>
      <w:r>
        <w:t xml:space="preserve">1. </w:t>
      </w:r>
      <w:r w:rsidRPr="000B5446">
        <w:t>Organy administracji architektoniczno</w:t>
      </w:r>
      <w:r>
        <w:t>-</w:t>
      </w:r>
      <w:r w:rsidRPr="000B5446">
        <w:t>budowlanej i nadzoru budowlanego</w:t>
      </w:r>
      <w:r>
        <w:t xml:space="preserve"> </w:t>
      </w:r>
      <w:r w:rsidRPr="000B5446">
        <w:t>mają dostęp do Bazy Projektów Budowlany</w:t>
      </w:r>
      <w:r>
        <w:t>ch.</w:t>
      </w:r>
    </w:p>
    <w:p w14:paraId="4B9EC9FF" w14:textId="0C06FFDA" w:rsidR="000B5446" w:rsidRPr="000B5446" w:rsidRDefault="000B5446" w:rsidP="000B5446">
      <w:pPr>
        <w:pStyle w:val="ZARTzmartartykuempunktem"/>
      </w:pPr>
      <w:r>
        <w:t xml:space="preserve">2. </w:t>
      </w:r>
      <w:r w:rsidRPr="000B5446">
        <w:t xml:space="preserve">Organy administracji publicznej prowadzące postępowania administracyjne w zakresie procesu inwestycyjno-budowlanego, </w:t>
      </w:r>
      <w:r>
        <w:t xml:space="preserve">inne niż wymienione w ust. 1, </w:t>
      </w:r>
      <w:r w:rsidRPr="000B5446">
        <w:t>mają dostęp do Bazy Projektów Budowlanych zgodnie z ich właściwością miejscową i rzeczową</w:t>
      </w:r>
      <w:r>
        <w:t xml:space="preserve"> </w:t>
      </w:r>
    </w:p>
    <w:p w14:paraId="7C1FE1DF" w14:textId="6EF70E00" w:rsidR="000903A1" w:rsidRPr="00ED7CE2" w:rsidRDefault="000B5446" w:rsidP="00E644AA">
      <w:pPr>
        <w:pStyle w:val="ZARTzmartartykuempunktem"/>
      </w:pPr>
      <w:r>
        <w:t xml:space="preserve">3. </w:t>
      </w:r>
      <w:r w:rsidRPr="000B5446">
        <w:t xml:space="preserve">Inne podmioty uczestniczące w procesie inwestycyjno-budowlanym, </w:t>
      </w:r>
      <w:r>
        <w:t xml:space="preserve">niewymienione w ust. 1 i 2, mają </w:t>
      </w:r>
      <w:r w:rsidRPr="000B5446">
        <w:t>dostęp do Bazy Projektów Budowlanych zgodnie z ich właściwością miejscową i rzeczową.</w:t>
      </w:r>
    </w:p>
    <w:p w14:paraId="5ACE5808" w14:textId="70BA130C" w:rsidR="00ED7CE2" w:rsidRDefault="00ED7CE2" w:rsidP="00E644AA">
      <w:pPr>
        <w:pStyle w:val="ZARTzmartartykuempunktem"/>
      </w:pPr>
      <w:r w:rsidRPr="00ED7CE2">
        <w:t>Art. 79</w:t>
      </w:r>
      <w:r w:rsidR="00E644AA">
        <w:t>v</w:t>
      </w:r>
      <w:r w:rsidRPr="00ED7CE2">
        <w:t>. Minister właściwy do spraw budownictwa, planowania i zagospodarowania przestrzennego oraz mieszkalnictwa określi, w drodze rozporządzenia, zasady korzystania z systemu SOPAB, w tym sposoby administrowania kontami użytkowników, identyfikacji, uwierzytelniania i autoryzacji wykorzystywane w systemie SOBAP, mając na względzie zapewnienie nieusuwalności, przejrzystości i bezpieczeństwa gromadzonych danych.</w:t>
      </w:r>
      <w:r w:rsidR="00E644AA" w:rsidRPr="00E644AA">
        <w:t>”</w:t>
      </w:r>
      <w:r w:rsidR="00E644AA">
        <w:t>;</w:t>
      </w:r>
    </w:p>
    <w:bookmarkEnd w:id="48"/>
    <w:p w14:paraId="49FA4354" w14:textId="3457A8E7" w:rsidR="00CB4FC6" w:rsidRPr="006B4C97" w:rsidRDefault="001D729F" w:rsidP="008D09DB">
      <w:pPr>
        <w:pStyle w:val="PKTpunkt"/>
      </w:pPr>
      <w:r>
        <w:t>47</w:t>
      </w:r>
      <w:r w:rsidR="007A7D50" w:rsidRPr="006B4C97">
        <w:t>)</w:t>
      </w:r>
      <w:r w:rsidR="007A7D50" w:rsidRPr="006B4C97">
        <w:tab/>
      </w:r>
      <w:r w:rsidR="00CB4FC6" w:rsidRPr="006B4C97">
        <w:t>w</w:t>
      </w:r>
      <w:r w:rsidR="0063235E">
        <w:t xml:space="preserve"> art. </w:t>
      </w:r>
      <w:r w:rsidR="00CB4FC6" w:rsidRPr="006B4C97">
        <w:t>81:</w:t>
      </w:r>
    </w:p>
    <w:p w14:paraId="20F5C88E" w14:textId="77777777" w:rsidR="00CB4FC6" w:rsidRPr="006B4C97" w:rsidRDefault="00CB4FC6" w:rsidP="00CB4FC6">
      <w:pPr>
        <w:pStyle w:val="LITlitera"/>
      </w:pPr>
      <w:r w:rsidRPr="006B4C97">
        <w:t>a)</w:t>
      </w:r>
      <w:r w:rsidRPr="006B4C97">
        <w:tab/>
        <w:t>w</w:t>
      </w:r>
      <w:r w:rsidR="0063235E">
        <w:t xml:space="preserve"> ust. </w:t>
      </w:r>
      <w:r w:rsidRPr="006B4C97">
        <w:t>1:</w:t>
      </w:r>
    </w:p>
    <w:p w14:paraId="101BBDAA" w14:textId="77777777" w:rsidR="00CB4FC6" w:rsidRPr="006B4C97" w:rsidRDefault="00181421" w:rsidP="00CB4FC6">
      <w:pPr>
        <w:pStyle w:val="TIRtiret"/>
      </w:pPr>
      <w:r>
        <w:t>–</w:t>
      </w:r>
      <w:r w:rsidR="00CB4FC6" w:rsidRPr="006B4C97">
        <w:tab/>
        <w:t>wprowadzenie do wyliczenia otrzymuje brzmienie:</w:t>
      </w:r>
    </w:p>
    <w:p w14:paraId="1347E094" w14:textId="28E5AE38" w:rsidR="00CB4FC6" w:rsidRPr="006B4C97" w:rsidRDefault="00CB4FC6" w:rsidP="00CB4FC6">
      <w:pPr>
        <w:pStyle w:val="ZTIRCZWSPPKTzmczciwsppkttiret"/>
      </w:pPr>
      <w:r w:rsidRPr="006B4C97">
        <w:t>„Do podstawowych obowiązków organów administracji architektoniczno</w:t>
      </w:r>
      <w:r w:rsidR="0063235E">
        <w:softHyphen/>
      </w:r>
      <w:r w:rsidR="0063235E">
        <w:noBreakHyphen/>
      </w:r>
      <w:r w:rsidRPr="006B4C97">
        <w:t>budowlanej należy,</w:t>
      </w:r>
      <w:r w:rsidR="002C7DDB" w:rsidRPr="006B4C97">
        <w:t xml:space="preserve"> w</w:t>
      </w:r>
      <w:r w:rsidR="002C7DDB">
        <w:t> </w:t>
      </w:r>
      <w:r w:rsidRPr="006B4C97">
        <w:t>zakresie określonym</w:t>
      </w:r>
      <w:r w:rsidR="002C7DDB" w:rsidRPr="006B4C97">
        <w:t xml:space="preserve"> w</w:t>
      </w:r>
      <w:r w:rsidR="002C7DDB">
        <w:t> </w:t>
      </w:r>
      <w:r w:rsidRPr="006B4C97">
        <w:t>ustawie:</w:t>
      </w:r>
      <w:bookmarkStart w:id="49" w:name="_Hlk95203601"/>
      <w:r w:rsidR="00233BED" w:rsidRPr="006B4C97">
        <w:t>”</w:t>
      </w:r>
      <w:bookmarkEnd w:id="49"/>
      <w:r w:rsidRPr="006B4C97">
        <w:t>,</w:t>
      </w:r>
    </w:p>
    <w:p w14:paraId="477F3B9F" w14:textId="77777777" w:rsidR="00CB4FC6" w:rsidRPr="006B4C97" w:rsidRDefault="00181421" w:rsidP="00CB4FC6">
      <w:pPr>
        <w:pStyle w:val="TIRtiret"/>
      </w:pPr>
      <w:r>
        <w:t>–</w:t>
      </w:r>
      <w:r w:rsidR="00CB4FC6" w:rsidRPr="006B4C97">
        <w:tab/>
        <w:t>w</w:t>
      </w:r>
      <w:r w:rsidR="0063235E">
        <w:t xml:space="preserve"> pkt </w:t>
      </w:r>
      <w:r w:rsidR="00CB4FC6" w:rsidRPr="006B4C97">
        <w:t>1:</w:t>
      </w:r>
    </w:p>
    <w:p w14:paraId="771F22E4" w14:textId="77777777" w:rsidR="00CB4FC6" w:rsidRPr="006B4C97" w:rsidRDefault="00181421" w:rsidP="00CB4FC6">
      <w:pPr>
        <w:pStyle w:val="2TIRpodwjnytiret"/>
      </w:pPr>
      <w:r>
        <w:t>– –</w:t>
      </w:r>
      <w:r w:rsidR="00CB4FC6" w:rsidRPr="006B4C97">
        <w:tab/>
        <w:t xml:space="preserve">we wprowadzeniu do wyliczenia wyraz </w:t>
      </w:r>
      <w:r w:rsidR="007453DB" w:rsidRPr="006B4C97">
        <w:t>„</w:t>
      </w:r>
      <w:r w:rsidR="00CB4FC6" w:rsidRPr="006B4C97">
        <w:t>przestrzeganiem</w:t>
      </w:r>
      <w:r w:rsidR="007453DB" w:rsidRPr="006B4C97">
        <w:t>”</w:t>
      </w:r>
      <w:r w:rsidR="00CB4FC6" w:rsidRPr="006B4C97">
        <w:t xml:space="preserve"> zastępuje się wyrazem </w:t>
      </w:r>
      <w:r w:rsidR="00233BED" w:rsidRPr="006B4C97">
        <w:t>„</w:t>
      </w:r>
      <w:r w:rsidR="00CB4FC6" w:rsidRPr="006B4C97">
        <w:t>stosowaniem</w:t>
      </w:r>
      <w:r w:rsidR="00233BED" w:rsidRPr="006B4C97">
        <w:t>”</w:t>
      </w:r>
      <w:r w:rsidR="00CB4FC6" w:rsidRPr="006B4C97">
        <w:t>,</w:t>
      </w:r>
    </w:p>
    <w:p w14:paraId="0141F846" w14:textId="09DD7B4D" w:rsidR="00CB4FC6" w:rsidRPr="006B4C97" w:rsidRDefault="00181421" w:rsidP="00D967C9">
      <w:pPr>
        <w:pStyle w:val="2TIRpodwjnytiret"/>
      </w:pPr>
      <w:r>
        <w:t>– –</w:t>
      </w:r>
      <w:r w:rsidR="00CB4FC6" w:rsidRPr="006B4C97">
        <w:tab/>
        <w:t>uchyla się</w:t>
      </w:r>
      <w:r w:rsidR="0063235E">
        <w:t xml:space="preserve"> lit. </w:t>
      </w:r>
      <w:r w:rsidR="00CB4FC6" w:rsidRPr="006B4C97">
        <w:t>b</w:t>
      </w:r>
      <w:r w:rsidR="00294CDE">
        <w:t>-</w:t>
      </w:r>
      <w:r w:rsidR="00C77E90">
        <w:t>e</w:t>
      </w:r>
      <w:r w:rsidR="00CB4FC6" w:rsidRPr="006B4C97">
        <w:t>,</w:t>
      </w:r>
    </w:p>
    <w:p w14:paraId="5ADE3E6A" w14:textId="77777777" w:rsidR="00233BED" w:rsidRPr="006B4C97" w:rsidRDefault="00181421" w:rsidP="00233BED">
      <w:pPr>
        <w:pStyle w:val="TIRtiret"/>
      </w:pPr>
      <w:r>
        <w:t>–</w:t>
      </w:r>
      <w:r w:rsidR="00233BED" w:rsidRPr="006B4C97">
        <w:tab/>
        <w:t>uchyla się</w:t>
      </w:r>
      <w:r w:rsidR="0063235E">
        <w:t xml:space="preserve"> pkt </w:t>
      </w:r>
      <w:r w:rsidR="00233BED" w:rsidRPr="006B4C97">
        <w:t>2</w:t>
      </w:r>
      <w:r w:rsidR="00BD590F" w:rsidRPr="00BD590F">
        <w:t>–</w:t>
      </w:r>
      <w:r w:rsidR="00233BED" w:rsidRPr="006B4C97">
        <w:t>2b,</w:t>
      </w:r>
    </w:p>
    <w:p w14:paraId="1B0D5010" w14:textId="77777777" w:rsidR="003155C9" w:rsidRPr="006B4C97" w:rsidRDefault="00CB4FC6" w:rsidP="00CB4FC6">
      <w:pPr>
        <w:pStyle w:val="LITlitera"/>
      </w:pPr>
      <w:r w:rsidRPr="006B4C97">
        <w:t>b)</w:t>
      </w:r>
      <w:r w:rsidRPr="006B4C97">
        <w:tab/>
      </w:r>
      <w:r w:rsidR="003155C9" w:rsidRPr="006B4C97">
        <w:t>po</w:t>
      </w:r>
      <w:r w:rsidR="0063235E">
        <w:t xml:space="preserve"> ust. </w:t>
      </w:r>
      <w:r w:rsidR="002C7DDB" w:rsidRPr="006B4C97">
        <w:t>1</w:t>
      </w:r>
      <w:r w:rsidR="002C7DDB">
        <w:t> </w:t>
      </w:r>
      <w:r w:rsidR="003155C9" w:rsidRPr="006B4C97">
        <w:t>dodaje się</w:t>
      </w:r>
      <w:r w:rsidR="0063235E">
        <w:t xml:space="preserve"> ust. </w:t>
      </w:r>
      <w:r w:rsidR="003155C9" w:rsidRPr="006B4C97">
        <w:t>1a</w:t>
      </w:r>
      <w:r w:rsidR="002C7DDB" w:rsidRPr="006B4C97">
        <w:t xml:space="preserve"> w</w:t>
      </w:r>
      <w:r w:rsidR="002C7DDB">
        <w:t> </w:t>
      </w:r>
      <w:r w:rsidR="003155C9" w:rsidRPr="006B4C97">
        <w:t>brzmieniu:</w:t>
      </w:r>
    </w:p>
    <w:p w14:paraId="68C535CD" w14:textId="2D6658DF" w:rsidR="003155C9" w:rsidRPr="006B4C97" w:rsidRDefault="007453DB" w:rsidP="00F96DA3">
      <w:pPr>
        <w:pStyle w:val="ZLITUSTzmustliter"/>
      </w:pPr>
      <w:r w:rsidRPr="006B4C97">
        <w:t>„</w:t>
      </w:r>
      <w:r w:rsidR="003155C9" w:rsidRPr="006B4C97">
        <w:t>1a. Organy administracji architektoniczno</w:t>
      </w:r>
      <w:r w:rsidR="0063235E">
        <w:noBreakHyphen/>
      </w:r>
      <w:r w:rsidR="003155C9" w:rsidRPr="006B4C97">
        <w:t xml:space="preserve">budowlanej </w:t>
      </w:r>
      <w:r w:rsidR="00E4135F">
        <w:t xml:space="preserve">nie </w:t>
      </w:r>
      <w:r w:rsidR="003155C9" w:rsidRPr="006B4C97">
        <w:t>kontrol</w:t>
      </w:r>
      <w:r w:rsidR="00B86362">
        <w:t>ują</w:t>
      </w:r>
      <w:r w:rsidR="003155C9" w:rsidRPr="006B4C97">
        <w:t xml:space="preserve"> zgodności projektu zagospodarowania działki lub terenu</w:t>
      </w:r>
      <w:r w:rsidR="002C7DDB" w:rsidRPr="006B4C97">
        <w:t xml:space="preserve"> z</w:t>
      </w:r>
      <w:r w:rsidR="002C7DDB">
        <w:t> </w:t>
      </w:r>
      <w:r w:rsidR="003155C9" w:rsidRPr="006B4C97">
        <w:t>przepisami techniczno</w:t>
      </w:r>
      <w:r w:rsidR="0063235E">
        <w:softHyphen/>
      </w:r>
      <w:r w:rsidR="0063235E">
        <w:noBreakHyphen/>
      </w:r>
      <w:r w:rsidR="003155C9" w:rsidRPr="006B4C97">
        <w:t>budowlanymi.</w:t>
      </w:r>
      <w:r w:rsidRPr="006B4C97">
        <w:t>”</w:t>
      </w:r>
      <w:r w:rsidR="003155C9" w:rsidRPr="006B4C97">
        <w:t>,</w:t>
      </w:r>
    </w:p>
    <w:p w14:paraId="70ADD7F4" w14:textId="77777777" w:rsidR="00CB4FC6" w:rsidRDefault="003155C9" w:rsidP="00CB4FC6">
      <w:pPr>
        <w:pStyle w:val="LITlitera"/>
      </w:pPr>
      <w:r w:rsidRPr="006B4C97">
        <w:t>c)</w:t>
      </w:r>
      <w:r w:rsidRPr="006B4C97">
        <w:tab/>
      </w:r>
      <w:r w:rsidR="00CB4FC6" w:rsidRPr="006B4C97">
        <w:t>uchyla się</w:t>
      </w:r>
      <w:r w:rsidR="0063235E">
        <w:t xml:space="preserve"> ust. </w:t>
      </w:r>
      <w:r w:rsidR="00777E27" w:rsidRPr="006B4C97">
        <w:t>2</w:t>
      </w:r>
      <w:r w:rsidR="006F4262">
        <w:t>,</w:t>
      </w:r>
    </w:p>
    <w:p w14:paraId="72B3142B" w14:textId="005AE382" w:rsidR="00294CDE" w:rsidRPr="00294CDE" w:rsidRDefault="00057D06" w:rsidP="001D729F">
      <w:pPr>
        <w:pStyle w:val="LITlitera"/>
      </w:pPr>
      <w:r>
        <w:t>d)</w:t>
      </w:r>
      <w:r w:rsidR="005515AB">
        <w:tab/>
      </w:r>
      <w:r w:rsidR="00294CDE">
        <w:t xml:space="preserve">w ust. 3 </w:t>
      </w:r>
      <w:r w:rsidR="00294CDE" w:rsidRPr="00294CDE">
        <w:t>we wprowadzeniu do wyliczenia skreśla się wyrazy „</w:t>
      </w:r>
      <w:r w:rsidR="00CB665E">
        <w:t>i</w:t>
      </w:r>
      <w:r w:rsidR="00294CDE" w:rsidRPr="00294CDE">
        <w:t xml:space="preserve"> organy nadzoru budowlanego”,</w:t>
      </w:r>
    </w:p>
    <w:p w14:paraId="39D5AFE0" w14:textId="15A01314" w:rsidR="00294CDE" w:rsidRPr="00E761A2" w:rsidRDefault="00294CDE" w:rsidP="00E761A2">
      <w:pPr>
        <w:pStyle w:val="LITlitera"/>
      </w:pPr>
      <w:r>
        <w:t>e)</w:t>
      </w:r>
      <w:r w:rsidR="00CC2A13">
        <w:tab/>
      </w:r>
      <w:r w:rsidRPr="00294CDE">
        <w:t xml:space="preserve">w ust. 3a </w:t>
      </w:r>
      <w:r>
        <w:t>po wyrazach</w:t>
      </w:r>
      <w:r w:rsidRPr="00294CDE">
        <w:t xml:space="preserve"> „</w:t>
      </w:r>
      <w:r w:rsidR="00CC2A13">
        <w:t xml:space="preserve">uprawnienia budowlane </w:t>
      </w:r>
      <w:r w:rsidRPr="00294CDE">
        <w:t xml:space="preserve">” </w:t>
      </w:r>
      <w:r w:rsidR="00CC2A13">
        <w:t xml:space="preserve">dodaje się wyrazy </w:t>
      </w:r>
      <w:r w:rsidRPr="00294CDE">
        <w:t xml:space="preserve"> „</w:t>
      </w:r>
      <w:r w:rsidR="00CC2A13">
        <w:t xml:space="preserve">oraz </w:t>
      </w:r>
      <w:r w:rsidR="00CC2A13" w:rsidRPr="00CC2A13">
        <w:t>rejestru rzeczoznawców budowlanych</w:t>
      </w:r>
      <w:r w:rsidRPr="00294CDE">
        <w:t>”,</w:t>
      </w:r>
    </w:p>
    <w:p w14:paraId="0AD104EC" w14:textId="50B88752" w:rsidR="00CC2A13" w:rsidRPr="00CC2A13" w:rsidRDefault="00CC2A13" w:rsidP="001D729F">
      <w:pPr>
        <w:pStyle w:val="LITlitera"/>
      </w:pPr>
      <w:r>
        <w:t>f</w:t>
      </w:r>
      <w:r w:rsidR="005515AB">
        <w:t>)</w:t>
      </w:r>
      <w:r w:rsidR="005515AB">
        <w:tab/>
      </w:r>
      <w:r w:rsidR="00057D06" w:rsidRPr="00057D06">
        <w:t>w ust 3b</w:t>
      </w:r>
      <w:r>
        <w:t xml:space="preserve"> </w:t>
      </w:r>
      <w:r w:rsidRPr="00CC2A13">
        <w:t xml:space="preserve">skreśla się wyrazy </w:t>
      </w:r>
      <w:bookmarkStart w:id="50" w:name="_Hlk118971408"/>
      <w:r w:rsidRPr="00CC2A13">
        <w:t>„oraz organy nadzoru budowlanego”</w:t>
      </w:r>
      <w:bookmarkEnd w:id="50"/>
      <w:r w:rsidR="001200FC">
        <w:t>,</w:t>
      </w:r>
    </w:p>
    <w:p w14:paraId="110F2BE9" w14:textId="7B40B4D2" w:rsidR="00E65E8B" w:rsidRPr="00057D06" w:rsidRDefault="001200FC" w:rsidP="005515AB">
      <w:pPr>
        <w:pStyle w:val="LITlitera"/>
      </w:pPr>
      <w:r>
        <w:t>g)</w:t>
      </w:r>
      <w:r>
        <w:tab/>
        <w:t xml:space="preserve">w ust. 4 skreśla się wyrazy </w:t>
      </w:r>
      <w:r w:rsidRPr="001200FC">
        <w:t>„</w:t>
      </w:r>
      <w:r w:rsidR="00CB665E">
        <w:t>i</w:t>
      </w:r>
      <w:r w:rsidRPr="001200FC">
        <w:t xml:space="preserve"> organy nadzoru budowlanego”</w:t>
      </w:r>
      <w:r>
        <w:t>;</w:t>
      </w:r>
    </w:p>
    <w:p w14:paraId="4E9B8A44" w14:textId="4D4F22FF" w:rsidR="008D09DB" w:rsidRPr="006B4C97" w:rsidRDefault="001D729F" w:rsidP="008D09DB">
      <w:pPr>
        <w:pStyle w:val="PKTpunkt"/>
      </w:pPr>
      <w:r>
        <w:t>4</w:t>
      </w:r>
      <w:r w:rsidR="00E761A2">
        <w:t>8</w:t>
      </w:r>
      <w:r w:rsidR="00AD037D" w:rsidRPr="006B4C97">
        <w:t>)</w:t>
      </w:r>
      <w:r w:rsidR="00AD037D" w:rsidRPr="006B4C97">
        <w:tab/>
      </w:r>
      <w:r w:rsidR="008D09DB" w:rsidRPr="006B4C97">
        <w:t>w</w:t>
      </w:r>
      <w:r w:rsidR="0063235E">
        <w:t xml:space="preserve"> art. </w:t>
      </w:r>
      <w:r w:rsidR="008D09DB" w:rsidRPr="006B4C97">
        <w:t>82:</w:t>
      </w:r>
    </w:p>
    <w:p w14:paraId="401434A2" w14:textId="40FB04E8" w:rsidR="008D09DB" w:rsidRPr="006B4C97" w:rsidRDefault="008D09DB" w:rsidP="008D09DB">
      <w:pPr>
        <w:pStyle w:val="LITlitera"/>
      </w:pPr>
      <w:r w:rsidRPr="006B4C97">
        <w:t>a)</w:t>
      </w:r>
      <w:r w:rsidRPr="006B4C97">
        <w:tab/>
        <w:t>w</w:t>
      </w:r>
      <w:r w:rsidR="0063235E">
        <w:t xml:space="preserve"> ust. </w:t>
      </w:r>
      <w:r w:rsidR="0063235E" w:rsidRPr="006B4C97">
        <w:t>3</w:t>
      </w:r>
      <w:r w:rsidR="0063235E">
        <w:t xml:space="preserve"> w pkt </w:t>
      </w:r>
      <w:r w:rsidR="006C2718" w:rsidRPr="006B4C97">
        <w:t>2 </w:t>
      </w:r>
      <w:r w:rsidRPr="006B4C97">
        <w:t xml:space="preserve">po wyrazach </w:t>
      </w:r>
      <w:r w:rsidR="00A925A7" w:rsidRPr="006B4C97">
        <w:t>„</w:t>
      </w:r>
      <w:r w:rsidRPr="006B4C97">
        <w:t>urządzeń melioracji wodnych</w:t>
      </w:r>
      <w:r w:rsidR="0096682F" w:rsidRPr="006B4C97">
        <w:t>”</w:t>
      </w:r>
      <w:r w:rsidRPr="006B4C97">
        <w:t xml:space="preserve"> dodaje się wyrazy </w:t>
      </w:r>
      <w:r w:rsidR="00A925A7" w:rsidRPr="006B4C97">
        <w:t>„</w:t>
      </w:r>
      <w:r w:rsidR="00635660" w:rsidRPr="006B4C97">
        <w:t>i</w:t>
      </w:r>
      <w:r w:rsidR="00635660">
        <w:t> </w:t>
      </w:r>
      <w:r w:rsidRPr="006B4C97">
        <w:t>pomostów</w:t>
      </w:r>
      <w:r w:rsidR="0088435E" w:rsidRPr="006B4C97">
        <w:t>”</w:t>
      </w:r>
      <w:r w:rsidR="0088435E">
        <w:t>,</w:t>
      </w:r>
    </w:p>
    <w:p w14:paraId="62341433" w14:textId="77777777" w:rsidR="008D09DB" w:rsidRPr="006B4C97" w:rsidRDefault="008D09DB" w:rsidP="008D09DB">
      <w:pPr>
        <w:pStyle w:val="LITlitera"/>
      </w:pPr>
      <w:r w:rsidRPr="006B4C97">
        <w:t>b)</w:t>
      </w:r>
      <w:r w:rsidRPr="006B4C97">
        <w:tab/>
        <w:t>po</w:t>
      </w:r>
      <w:r w:rsidR="0063235E">
        <w:t xml:space="preserve"> ust. </w:t>
      </w:r>
      <w:r w:rsidR="006C2718" w:rsidRPr="006B4C97">
        <w:t>4 </w:t>
      </w:r>
      <w:r w:rsidRPr="006B4C97">
        <w:t>dodaje się</w:t>
      </w:r>
      <w:r w:rsidR="0063235E">
        <w:t xml:space="preserve"> ust. </w:t>
      </w:r>
      <w:r w:rsidR="0063235E" w:rsidRPr="006B4C97">
        <w:t>5</w:t>
      </w:r>
      <w:r w:rsidR="0063235E">
        <w:t xml:space="preserve"> w </w:t>
      </w:r>
      <w:r w:rsidRPr="006B4C97">
        <w:t>brzmieniu:</w:t>
      </w:r>
    </w:p>
    <w:p w14:paraId="02F7D135" w14:textId="0072FD4C" w:rsidR="008D09DB" w:rsidRPr="006B4C97" w:rsidRDefault="00A925A7" w:rsidP="008D09DB">
      <w:pPr>
        <w:pStyle w:val="ZLITUSTzmustliter"/>
      </w:pPr>
      <w:r w:rsidRPr="006B4C97">
        <w:t>„</w:t>
      </w:r>
      <w:r w:rsidR="008D09DB" w:rsidRPr="006B4C97">
        <w:t>5.</w:t>
      </w:r>
      <w:r w:rsidR="006C2718" w:rsidRPr="006B4C97">
        <w:t xml:space="preserve"> W </w:t>
      </w:r>
      <w:r w:rsidR="008D09DB" w:rsidRPr="006B4C97">
        <w:t>przypadku zamierzenia budowlanego obejmującego obiekty budowlane lub roboty budowlane, których część, ze względu na miejsce ich położenia lub wykonywania</w:t>
      </w:r>
      <w:r w:rsidR="00DE51EC">
        <w:t>,</w:t>
      </w:r>
      <w:r w:rsidR="008D09DB" w:rsidRPr="006B4C97">
        <w:t xml:space="preserve"> należy do właściwości rzeczowej wojewody, właściwy jest starosta, jeżeli większa część </w:t>
      </w:r>
      <w:r w:rsidR="00D02BB7">
        <w:t xml:space="preserve">terenu przeznaczonego do realizacji </w:t>
      </w:r>
      <w:r w:rsidR="008D09DB" w:rsidRPr="006B4C97">
        <w:t>zamierzenia należy do jego właściwości. Przepisu nie stosuje się do zamierzeń obejmujących obiekty budowlane lub roboty budowlane na terenach zamkniętych.</w:t>
      </w:r>
      <w:r w:rsidR="0096682F" w:rsidRPr="006B4C97">
        <w:t>”</w:t>
      </w:r>
      <w:r w:rsidR="008D09DB" w:rsidRPr="006B4C97">
        <w:t>;</w:t>
      </w:r>
    </w:p>
    <w:p w14:paraId="78218836" w14:textId="5DB8101E" w:rsidR="00060C14" w:rsidRPr="006B4C97" w:rsidRDefault="00E761A2" w:rsidP="008D09DB">
      <w:pPr>
        <w:pStyle w:val="PKTpunkt"/>
      </w:pPr>
      <w:r>
        <w:t>49</w:t>
      </w:r>
      <w:r w:rsidR="008D09DB" w:rsidRPr="006B4C97">
        <w:t>)</w:t>
      </w:r>
      <w:r w:rsidR="008D09DB" w:rsidRPr="006B4C97">
        <w:tab/>
        <w:t>w</w:t>
      </w:r>
      <w:r w:rsidR="0063235E">
        <w:t xml:space="preserve"> art. </w:t>
      </w:r>
      <w:r w:rsidR="008D09DB" w:rsidRPr="006B4C97">
        <w:t>82b</w:t>
      </w:r>
      <w:r w:rsidR="00060C14" w:rsidRPr="006B4C97">
        <w:t>:</w:t>
      </w:r>
    </w:p>
    <w:p w14:paraId="39737508" w14:textId="77777777" w:rsidR="00083613" w:rsidRPr="006B4C97" w:rsidRDefault="00060C14" w:rsidP="00060C14">
      <w:pPr>
        <w:pStyle w:val="LITlitera"/>
      </w:pPr>
      <w:r w:rsidRPr="006B4C97">
        <w:t>a)</w:t>
      </w:r>
      <w:r w:rsidRPr="006B4C97">
        <w:tab/>
      </w:r>
      <w:r w:rsidR="009E0528" w:rsidRPr="006B4C97">
        <w:t>w</w:t>
      </w:r>
      <w:r w:rsidR="0063235E">
        <w:t xml:space="preserve"> ust. </w:t>
      </w:r>
      <w:r w:rsidR="006C2718" w:rsidRPr="006B4C97">
        <w:t>1</w:t>
      </w:r>
      <w:r w:rsidR="00083613" w:rsidRPr="006B4C97">
        <w:t>:</w:t>
      </w:r>
    </w:p>
    <w:p w14:paraId="1D5D9697" w14:textId="77777777" w:rsidR="00083613" w:rsidRPr="006B4C97" w:rsidRDefault="00181421" w:rsidP="00083613">
      <w:pPr>
        <w:pStyle w:val="TIRtiret"/>
      </w:pPr>
      <w:r>
        <w:t>–</w:t>
      </w:r>
      <w:r w:rsidR="00083613" w:rsidRPr="006B4C97">
        <w:tab/>
        <w:t xml:space="preserve">pkt </w:t>
      </w:r>
      <w:r w:rsidR="0063235E" w:rsidRPr="006B4C97">
        <w:t>1</w:t>
      </w:r>
      <w:r w:rsidR="0063235E">
        <w:t xml:space="preserve"> i </w:t>
      </w:r>
      <w:r w:rsidR="00083613" w:rsidRPr="006B4C97">
        <w:t xml:space="preserve">1a </w:t>
      </w:r>
      <w:r w:rsidR="002C2590" w:rsidRPr="006B4C97">
        <w:t>otrzymuj</w:t>
      </w:r>
      <w:r w:rsidR="002C2590">
        <w:t>ą</w:t>
      </w:r>
      <w:r w:rsidR="002C2590" w:rsidRPr="006B4C97">
        <w:t xml:space="preserve"> </w:t>
      </w:r>
      <w:r w:rsidR="00083613" w:rsidRPr="006B4C97">
        <w:t>brzmienie</w:t>
      </w:r>
    </w:p>
    <w:p w14:paraId="2A66DACD" w14:textId="77777777" w:rsidR="00083613" w:rsidRPr="006B4C97" w:rsidRDefault="00083613" w:rsidP="00083613">
      <w:pPr>
        <w:pStyle w:val="ZTIRPKTzmpkttiret"/>
      </w:pPr>
      <w:r w:rsidRPr="006B4C97">
        <w:t>„1)</w:t>
      </w:r>
      <w:r w:rsidRPr="006B4C97">
        <w:tab/>
        <w:t>prowadzą rejestr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 decyzji</w:t>
      </w:r>
      <w:r w:rsidR="002C7DDB" w:rsidRPr="006B4C97">
        <w:t xml:space="preserve"> o</w:t>
      </w:r>
      <w:r w:rsidR="002C7DDB">
        <w:t> </w:t>
      </w:r>
      <w:r w:rsidRPr="006B4C97">
        <w:t>pozwoleniu na rozbiórkę oraz rejestr zgłoszeń budowy,</w:t>
      </w:r>
      <w:r w:rsidR="002C7DDB" w:rsidRPr="006B4C97">
        <w:t xml:space="preserve"> o</w:t>
      </w:r>
      <w:r w:rsidR="002C7DDB">
        <w:t>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1</w:t>
      </w:r>
      <w:r w:rsidR="0063235E">
        <w:t xml:space="preserve"> pkt </w:t>
      </w:r>
      <w:r w:rsidRPr="006B4C97">
        <w:t>1</w:t>
      </w:r>
      <w:r w:rsidR="00717C44" w:rsidRPr="00E83C1B">
        <w:t>–</w:t>
      </w:r>
      <w:r w:rsidRPr="006B4C97">
        <w:t>3,</w:t>
      </w:r>
      <w:r w:rsidR="002C7DDB" w:rsidRPr="006B4C97">
        <w:t xml:space="preserve"> a</w:t>
      </w:r>
      <w:r w:rsidR="002C7DDB">
        <w:t> </w:t>
      </w:r>
      <w:r w:rsidRPr="006B4C97">
        <w:t>także przekazują organ</w:t>
      </w:r>
      <w:r w:rsidR="00824E7D">
        <w:t>owi</w:t>
      </w:r>
      <w:r w:rsidRPr="006B4C97">
        <w:t xml:space="preserve"> wyższego stopnia oraz Główne</w:t>
      </w:r>
      <w:r w:rsidR="00B86362">
        <w:t>mu</w:t>
      </w:r>
      <w:r w:rsidRPr="006B4C97">
        <w:t xml:space="preserve"> Inspektor</w:t>
      </w:r>
      <w:r w:rsidR="00B86362">
        <w:t>owi</w:t>
      </w:r>
      <w:r w:rsidRPr="006B4C97">
        <w:t xml:space="preserve"> Nadzoru Budowlanego wprowadzone do nich dane;</w:t>
      </w:r>
    </w:p>
    <w:p w14:paraId="46E4A9F0" w14:textId="77777777" w:rsidR="00083613" w:rsidRPr="006B4C97" w:rsidRDefault="00083613" w:rsidP="00083613">
      <w:pPr>
        <w:pStyle w:val="ZTIRPKTzmpkttiret"/>
      </w:pPr>
      <w:r w:rsidRPr="006B4C97">
        <w:t>1a)</w:t>
      </w:r>
      <w:r w:rsidRPr="006B4C97">
        <w:tab/>
        <w:t>prowadzą odrębny rejestr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 decyzji</w:t>
      </w:r>
      <w:r w:rsidR="002C7DDB" w:rsidRPr="006B4C97">
        <w:t xml:space="preserve"> o</w:t>
      </w:r>
      <w:r w:rsidR="002C7DDB">
        <w:t> </w:t>
      </w:r>
      <w:r w:rsidRPr="006B4C97">
        <w:t>pozwoleniu na rozbiórkę oraz rejestr zgłoszeń budowy,</w:t>
      </w:r>
      <w:r w:rsidR="002C7DDB" w:rsidRPr="006B4C97">
        <w:t xml:space="preserve"> o</w:t>
      </w:r>
      <w:r w:rsidR="002C7DDB">
        <w:t>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1</w:t>
      </w:r>
      <w:r w:rsidR="0063235E">
        <w:t xml:space="preserve"> pkt </w:t>
      </w:r>
      <w:r w:rsidRPr="006B4C97">
        <w:t>1</w:t>
      </w:r>
      <w:r w:rsidR="00717C44" w:rsidRPr="00E83C1B">
        <w:t>–</w:t>
      </w:r>
      <w:r w:rsidRPr="006B4C97">
        <w:t>3, dotyczący terenów zamkniętych;</w:t>
      </w:r>
      <w:bookmarkStart w:id="51" w:name="_Hlk95203641"/>
      <w:r w:rsidRPr="006B4C97">
        <w:t>”</w:t>
      </w:r>
      <w:bookmarkEnd w:id="51"/>
      <w:r w:rsidRPr="006B4C97">
        <w:t>,</w:t>
      </w:r>
    </w:p>
    <w:p w14:paraId="4D583042" w14:textId="77777777" w:rsidR="00815278" w:rsidRPr="006B4C97" w:rsidRDefault="00181421" w:rsidP="00083613">
      <w:pPr>
        <w:pStyle w:val="TIRtiret"/>
      </w:pPr>
      <w:r>
        <w:t>–</w:t>
      </w:r>
      <w:r w:rsidR="00083613" w:rsidRPr="006B4C97">
        <w:tab/>
      </w:r>
      <w:r w:rsidR="00815278" w:rsidRPr="006B4C97">
        <w:t>w</w:t>
      </w:r>
      <w:r w:rsidR="0063235E">
        <w:t xml:space="preserve"> pkt </w:t>
      </w:r>
      <w:r w:rsidR="00815278" w:rsidRPr="006B4C97">
        <w:t>2:</w:t>
      </w:r>
    </w:p>
    <w:p w14:paraId="4B40262C" w14:textId="77777777" w:rsidR="00815278" w:rsidRPr="006B4C97" w:rsidRDefault="00181421" w:rsidP="004D7B37">
      <w:pPr>
        <w:pStyle w:val="ZTIRLITzmlittiret"/>
      </w:pPr>
      <w:r>
        <w:t>– –</w:t>
      </w:r>
      <w:r w:rsidR="00815278" w:rsidRPr="006B4C97">
        <w:tab/>
        <w:t>w</w:t>
      </w:r>
      <w:r w:rsidR="0063235E">
        <w:t xml:space="preserve"> lit. </w:t>
      </w:r>
      <w:r w:rsidR="002C7DDB" w:rsidRPr="006B4C97">
        <w:t>a</w:t>
      </w:r>
      <w:r w:rsidR="002C7DDB">
        <w:t> </w:t>
      </w:r>
      <w:r w:rsidR="00815278" w:rsidRPr="006B4C97">
        <w:t xml:space="preserve">skreśla się wyraz </w:t>
      </w:r>
      <w:r w:rsidR="007453DB" w:rsidRPr="006B4C97">
        <w:t>„</w:t>
      </w:r>
      <w:r w:rsidR="00815278" w:rsidRPr="006B4C97">
        <w:t>zatwierdzonym</w:t>
      </w:r>
      <w:r w:rsidR="007453DB" w:rsidRPr="006B4C97">
        <w:t>”</w:t>
      </w:r>
      <w:r w:rsidR="00815278" w:rsidRPr="006B4C97">
        <w:t>,</w:t>
      </w:r>
    </w:p>
    <w:p w14:paraId="770549C9" w14:textId="77777777" w:rsidR="00815278" w:rsidRPr="006B4C97" w:rsidRDefault="00181421" w:rsidP="004D7B37">
      <w:pPr>
        <w:pStyle w:val="ZTIRLITzmlittiret"/>
      </w:pPr>
      <w:r>
        <w:t>– –</w:t>
      </w:r>
      <w:r w:rsidR="00815278" w:rsidRPr="006B4C97">
        <w:tab/>
        <w:t>uchyla się</w:t>
      </w:r>
      <w:r w:rsidR="0063235E">
        <w:t xml:space="preserve"> lit. </w:t>
      </w:r>
      <w:r w:rsidR="00815278" w:rsidRPr="006B4C97">
        <w:t>b,</w:t>
      </w:r>
    </w:p>
    <w:p w14:paraId="20ECA220" w14:textId="77777777" w:rsidR="008D09DB" w:rsidRPr="006B4C97" w:rsidRDefault="00181421" w:rsidP="00083613">
      <w:pPr>
        <w:pStyle w:val="TIRtiret"/>
      </w:pPr>
      <w:r>
        <w:t>–</w:t>
      </w:r>
      <w:r w:rsidR="00815278" w:rsidRPr="006B4C97">
        <w:tab/>
      </w:r>
      <w:r w:rsidR="008D09DB" w:rsidRPr="006B4C97">
        <w:t>po</w:t>
      </w:r>
      <w:r w:rsidR="0063235E">
        <w:t xml:space="preserve"> pkt </w:t>
      </w:r>
      <w:r w:rsidR="006C2718" w:rsidRPr="006B4C97">
        <w:t>2 </w:t>
      </w:r>
      <w:r w:rsidR="008D09DB" w:rsidRPr="006B4C97">
        <w:t>dodaje się</w:t>
      </w:r>
      <w:r w:rsidR="0063235E">
        <w:t xml:space="preserve"> pkt </w:t>
      </w:r>
      <w:r w:rsidR="008D09DB" w:rsidRPr="006B4C97">
        <w:t>2a</w:t>
      </w:r>
      <w:r w:rsidR="006C2718" w:rsidRPr="006B4C97">
        <w:t xml:space="preserve"> w </w:t>
      </w:r>
      <w:r w:rsidR="008D09DB" w:rsidRPr="006B4C97">
        <w:t>brzmieniu:</w:t>
      </w:r>
    </w:p>
    <w:p w14:paraId="31147413" w14:textId="77777777" w:rsidR="008D09DB" w:rsidRPr="006B4C97" w:rsidRDefault="00A925A7" w:rsidP="00083613">
      <w:pPr>
        <w:pStyle w:val="ZTIRPKTzmpkttiret"/>
      </w:pPr>
      <w:r w:rsidRPr="006B4C97">
        <w:t>„</w:t>
      </w:r>
      <w:r w:rsidR="008D09DB" w:rsidRPr="006B4C97">
        <w:t>2a)</w:t>
      </w:r>
      <w:r w:rsidR="008D09DB" w:rsidRPr="006B4C97">
        <w:tab/>
      </w:r>
      <w:r w:rsidR="009419BA">
        <w:t xml:space="preserve">przekazują </w:t>
      </w:r>
      <w:r w:rsidR="008D09DB" w:rsidRPr="006B4C97">
        <w:t>bezzwłocznie właściwemu wojewodzie</w:t>
      </w:r>
      <w:r w:rsidR="006C2718" w:rsidRPr="006B4C97">
        <w:t xml:space="preserve"> i </w:t>
      </w:r>
      <w:r w:rsidR="008D09DB" w:rsidRPr="006B4C97">
        <w:t>wojewódzkiemu inspektorowi nadzoru budowlanego decyzje, do których zastosowanie ma</w:t>
      </w:r>
      <w:r w:rsidR="0063235E">
        <w:t xml:space="preserve"> art. </w:t>
      </w:r>
      <w:r w:rsidR="008D09DB" w:rsidRPr="006B4C97">
        <w:t>8</w:t>
      </w:r>
      <w:r w:rsidR="0063235E" w:rsidRPr="006B4C97">
        <w:t>2</w:t>
      </w:r>
      <w:r w:rsidR="0063235E">
        <w:t xml:space="preserve"> ust. </w:t>
      </w:r>
      <w:r w:rsidR="008D09DB" w:rsidRPr="006B4C97">
        <w:t>5;</w:t>
      </w:r>
      <w:r w:rsidR="0096682F" w:rsidRPr="006B4C97">
        <w:t>”</w:t>
      </w:r>
      <w:r w:rsidR="00060C14" w:rsidRPr="006B4C97">
        <w:t>,</w:t>
      </w:r>
    </w:p>
    <w:p w14:paraId="78B5DD8F" w14:textId="77777777" w:rsidR="00060C14" w:rsidRPr="006B4C97" w:rsidRDefault="00060C14" w:rsidP="00060C14">
      <w:pPr>
        <w:pStyle w:val="LITlitera"/>
      </w:pPr>
      <w:r w:rsidRPr="006B4C97">
        <w:t>b)</w:t>
      </w:r>
      <w:r w:rsidRPr="006B4C97">
        <w:tab/>
        <w:t>po</w:t>
      </w:r>
      <w:r w:rsidR="0063235E">
        <w:t xml:space="preserve"> ust. </w:t>
      </w:r>
      <w:r w:rsidR="002C7DDB" w:rsidRPr="006B4C97">
        <w:t>1</w:t>
      </w:r>
      <w:r w:rsidR="002C7DDB">
        <w:t> </w:t>
      </w:r>
      <w:r w:rsidRPr="006B4C97">
        <w:t>dodaje się</w:t>
      </w:r>
      <w:r w:rsidR="0063235E">
        <w:t xml:space="preserve"> ust. </w:t>
      </w:r>
      <w:r w:rsidRPr="006B4C97">
        <w:t>1a</w:t>
      </w:r>
      <w:r w:rsidR="002C7DDB" w:rsidRPr="006B4C97">
        <w:t xml:space="preserve"> w</w:t>
      </w:r>
      <w:r w:rsidR="002C7DDB">
        <w:t> </w:t>
      </w:r>
      <w:r w:rsidRPr="006B4C97">
        <w:t>brzmieniu:</w:t>
      </w:r>
    </w:p>
    <w:p w14:paraId="74019CEC" w14:textId="459624C7" w:rsidR="00060C14" w:rsidRPr="006B4C97" w:rsidRDefault="00EA67AE" w:rsidP="00060C14">
      <w:pPr>
        <w:pStyle w:val="ZLITUSTzmustliter"/>
      </w:pPr>
      <w:bookmarkStart w:id="52" w:name="_Hlk118922214"/>
      <w:r w:rsidRPr="006B4C97">
        <w:t>„</w:t>
      </w:r>
      <w:bookmarkEnd w:id="52"/>
      <w:r w:rsidR="00060C14" w:rsidRPr="006B4C97">
        <w:t>1a. Przepis</w:t>
      </w:r>
      <w:r w:rsidR="00635660">
        <w:t>u</w:t>
      </w:r>
      <w:r w:rsidR="0063235E">
        <w:t xml:space="preserve"> ust. </w:t>
      </w:r>
      <w:r w:rsidR="0063235E" w:rsidRPr="006B4C97">
        <w:t>1</w:t>
      </w:r>
      <w:r w:rsidR="0063235E">
        <w:t xml:space="preserve"> pkt </w:t>
      </w:r>
      <w:r w:rsidR="0063235E" w:rsidRPr="006B4C97">
        <w:t>2</w:t>
      </w:r>
      <w:r w:rsidR="0063235E">
        <w:t xml:space="preserve"> lit. </w:t>
      </w:r>
      <w:r w:rsidR="002C7DDB" w:rsidRPr="006B4C97">
        <w:t>a</w:t>
      </w:r>
      <w:r w:rsidR="00060C14" w:rsidRPr="006B4C97">
        <w:t xml:space="preserve"> nie stosuje się</w:t>
      </w:r>
      <w:r w:rsidR="002C7DDB" w:rsidRPr="006B4C97">
        <w:t xml:space="preserve"> w</w:t>
      </w:r>
      <w:r w:rsidR="002C7DDB">
        <w:t> </w:t>
      </w:r>
      <w:r w:rsidR="00060C14" w:rsidRPr="006B4C97">
        <w:t>zakresie obowiązku przekazania projektu zagospodarowania działki lub terenu oraz projektu architektoniczno</w:t>
      </w:r>
      <w:r w:rsidR="0063235E">
        <w:noBreakHyphen/>
      </w:r>
      <w:r w:rsidR="00060C14" w:rsidRPr="006B4C97">
        <w:t>budowlan</w:t>
      </w:r>
      <w:r w:rsidR="00635660">
        <w:t>ego</w:t>
      </w:r>
      <w:r w:rsidR="00060C14" w:rsidRPr="006B4C97">
        <w:t xml:space="preserve">, jeżeli zostały </w:t>
      </w:r>
      <w:r w:rsidR="00635660">
        <w:t xml:space="preserve">one </w:t>
      </w:r>
      <w:r w:rsidR="00060C14" w:rsidRPr="006B4C97">
        <w:t>zamieszczone</w:t>
      </w:r>
      <w:r w:rsidR="002C7DDB" w:rsidRPr="006B4C97">
        <w:t xml:space="preserve"> w</w:t>
      </w:r>
      <w:r w:rsidR="002C7DDB">
        <w:t> </w:t>
      </w:r>
      <w:r w:rsidR="00060C14" w:rsidRPr="006B4C97">
        <w:t>Bazie Projektów Budowlanych.</w:t>
      </w:r>
      <w:r w:rsidRPr="006B4C97">
        <w:t>”</w:t>
      </w:r>
      <w:r w:rsidR="00D33ADC" w:rsidRPr="006B4C97">
        <w:t>,</w:t>
      </w:r>
    </w:p>
    <w:p w14:paraId="5BC26F9D" w14:textId="3BB8782E" w:rsidR="00C32684" w:rsidRDefault="00D33ADC" w:rsidP="00C32684">
      <w:pPr>
        <w:pStyle w:val="LITlitera"/>
      </w:pPr>
      <w:r w:rsidRPr="006B4C97">
        <w:t>c)</w:t>
      </w:r>
      <w:r w:rsidRPr="006B4C97">
        <w:tab/>
      </w:r>
      <w:r w:rsidR="00C32684">
        <w:t xml:space="preserve">w ust. 2 po wyrazach </w:t>
      </w:r>
      <w:r w:rsidR="00C32684" w:rsidRPr="006B4C97">
        <w:t>„</w:t>
      </w:r>
      <w:r w:rsidR="00C32684">
        <w:t>formie elektronicznej</w:t>
      </w:r>
      <w:r w:rsidR="00C32684" w:rsidRPr="006B4C97">
        <w:t>”</w:t>
      </w:r>
      <w:r w:rsidR="00C32684">
        <w:t xml:space="preserve"> dodaje się wyrazy </w:t>
      </w:r>
      <w:r w:rsidR="00C32684" w:rsidRPr="006B4C97">
        <w:t>„</w:t>
      </w:r>
      <w:r w:rsidR="00C32684" w:rsidRPr="00C32684">
        <w:t>za pośrednictwem Systemu do Obsługi Postępowań Administracyjnych w Budownictwie lub systemów z nim zintegrowanych</w:t>
      </w:r>
      <w:r w:rsidR="00C32684" w:rsidRPr="006B4C97">
        <w:t>”</w:t>
      </w:r>
      <w:r w:rsidR="00C32684">
        <w:t>,</w:t>
      </w:r>
    </w:p>
    <w:p w14:paraId="7CEE122D" w14:textId="4C35A6D2" w:rsidR="00D33ADC" w:rsidRPr="006B4C97" w:rsidRDefault="00C32684" w:rsidP="00D33ADC">
      <w:pPr>
        <w:pStyle w:val="LITlitera"/>
      </w:pPr>
      <w:r>
        <w:t>d)</w:t>
      </w:r>
      <w:r>
        <w:tab/>
      </w:r>
      <w:r w:rsidR="00D33ADC" w:rsidRPr="006B4C97">
        <w:t>w</w:t>
      </w:r>
      <w:r w:rsidR="0063235E">
        <w:t xml:space="preserve"> ust. </w:t>
      </w:r>
      <w:r w:rsidR="00D33ADC" w:rsidRPr="006B4C97">
        <w:t>3a:</w:t>
      </w:r>
    </w:p>
    <w:p w14:paraId="543C3FB5" w14:textId="77777777" w:rsidR="00D33ADC" w:rsidRPr="006B4C97" w:rsidRDefault="002644DF" w:rsidP="00D33ADC">
      <w:pPr>
        <w:pStyle w:val="TIRtiret"/>
      </w:pPr>
      <w:r>
        <w:t>–</w:t>
      </w:r>
      <w:r w:rsidR="00D33ADC" w:rsidRPr="006B4C97">
        <w:tab/>
        <w:t>wprowadzenie do wyliczenia otrzymuje brzmienie:</w:t>
      </w:r>
    </w:p>
    <w:p w14:paraId="2664EA3B" w14:textId="77777777" w:rsidR="00D33ADC" w:rsidRPr="006B4C97" w:rsidRDefault="00D33ADC" w:rsidP="00D33ADC">
      <w:pPr>
        <w:pStyle w:val="ZTIRCZWSPPKTzmczciwsppkttiret"/>
      </w:pPr>
      <w:r w:rsidRPr="006B4C97">
        <w:t>„W rejestrze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 oraz decyzji</w:t>
      </w:r>
      <w:r w:rsidR="002C7DDB" w:rsidRPr="006B4C97">
        <w:t xml:space="preserve"> o</w:t>
      </w:r>
      <w:r w:rsidR="002C7DDB">
        <w:t> </w:t>
      </w:r>
      <w:r w:rsidRPr="006B4C97">
        <w:t>pozwoleniu na rozbiórkę zamieszcza się następujące dane:”,</w:t>
      </w:r>
    </w:p>
    <w:p w14:paraId="087AAD5B" w14:textId="77777777" w:rsidR="00D33ADC" w:rsidRPr="006B4C97" w:rsidRDefault="002C7DDB" w:rsidP="00D33ADC">
      <w:pPr>
        <w:pStyle w:val="TIRtiret"/>
      </w:pPr>
      <w:r>
        <w:softHyphen/>
      </w:r>
      <w:r w:rsidR="00C22FCE">
        <w:softHyphen/>
      </w:r>
      <w:r w:rsidR="002C2590" w:rsidRPr="002C2590">
        <w:t>–</w:t>
      </w:r>
      <w:r w:rsidR="00D33ADC" w:rsidRPr="006B4C97">
        <w:tab/>
        <w:t>w</w:t>
      </w:r>
      <w:r w:rsidR="0063235E">
        <w:t xml:space="preserve"> pkt </w:t>
      </w:r>
      <w:r w:rsidRPr="006B4C97">
        <w:t>1</w:t>
      </w:r>
      <w:r>
        <w:t> </w:t>
      </w:r>
      <w:r w:rsidR="00D33ADC" w:rsidRPr="006B4C97">
        <w:t>wprowadzenie do wyliczenia otrzymuje brzmienie:</w:t>
      </w:r>
    </w:p>
    <w:p w14:paraId="65594051" w14:textId="77777777" w:rsidR="00D33ADC" w:rsidRPr="006B4C97" w:rsidRDefault="00D33ADC" w:rsidP="00D33ADC">
      <w:pPr>
        <w:pStyle w:val="ZTIRCZWSPPKTzmczciwsppkttiret"/>
      </w:pPr>
      <w:r w:rsidRPr="006B4C97">
        <w:t>„w zakresie dotyczącym wniosków</w:t>
      </w:r>
      <w:r w:rsidR="002C7DDB" w:rsidRPr="006B4C97">
        <w:t xml:space="preserve"> o</w:t>
      </w:r>
      <w:r w:rsidR="002C7DDB">
        <w:t> </w:t>
      </w:r>
      <w:r w:rsidRPr="006B4C97">
        <w:t>pozwolenie na budowę</w:t>
      </w:r>
      <w:r w:rsidR="002C7DDB" w:rsidRPr="006B4C97">
        <w:t xml:space="preserve"> i</w:t>
      </w:r>
      <w:r w:rsidR="002C7DDB">
        <w:t> </w:t>
      </w:r>
      <w:r w:rsidRPr="006B4C97">
        <w:t>wniosków</w:t>
      </w:r>
      <w:r w:rsidR="002C7DDB" w:rsidRPr="006B4C97">
        <w:t xml:space="preserve"> o</w:t>
      </w:r>
      <w:r w:rsidR="002C7DDB">
        <w:t> </w:t>
      </w:r>
      <w:r w:rsidRPr="006B4C97">
        <w:t>pozwolenie na rozbiórkę:”,</w:t>
      </w:r>
    </w:p>
    <w:p w14:paraId="2C054F79" w14:textId="77777777" w:rsidR="00D33ADC" w:rsidRPr="006B4C97" w:rsidRDefault="002C7DDB" w:rsidP="00D33ADC">
      <w:pPr>
        <w:pStyle w:val="TIRtiret"/>
      </w:pPr>
      <w:r>
        <w:softHyphen/>
      </w:r>
      <w:r w:rsidR="00C22FCE">
        <w:softHyphen/>
      </w:r>
      <w:r w:rsidR="002C2590" w:rsidRPr="002C2590">
        <w:t>–</w:t>
      </w:r>
      <w:r w:rsidR="00D33ADC" w:rsidRPr="006B4C97">
        <w:tab/>
        <w:t>w</w:t>
      </w:r>
      <w:r w:rsidR="0063235E">
        <w:t xml:space="preserve"> pkt </w:t>
      </w:r>
      <w:r w:rsidR="00D33ADC" w:rsidRPr="006B4C97">
        <w:t>2:</w:t>
      </w:r>
    </w:p>
    <w:p w14:paraId="62C6ABF2" w14:textId="77777777" w:rsidR="00D33ADC" w:rsidRPr="006B4C97" w:rsidRDefault="002C7DDB" w:rsidP="00D33ADC">
      <w:pPr>
        <w:pStyle w:val="2TIRpodwjnytiret"/>
      </w:pPr>
      <w:r>
        <w:softHyphen/>
      </w:r>
      <w:r w:rsidR="00C22FCE">
        <w:softHyphen/>
      </w:r>
      <w:r w:rsidR="002C2590" w:rsidRPr="002C2590">
        <w:t>– –</w:t>
      </w:r>
      <w:r w:rsidR="00D33ADC" w:rsidRPr="006B4C97">
        <w:tab/>
        <w:t>wprowadzenie do wyliczenia otrzymuje brzmienie:</w:t>
      </w:r>
    </w:p>
    <w:p w14:paraId="7ABF5EB1" w14:textId="77777777" w:rsidR="00D33ADC" w:rsidRPr="006B4C97" w:rsidRDefault="00D33ADC" w:rsidP="00D33ADC">
      <w:pPr>
        <w:pStyle w:val="CZWSP2TIRczwsplnapodwjnychtiret"/>
      </w:pPr>
      <w:r w:rsidRPr="006B4C97">
        <w:t>„w zakresie dotyczącym decyzji</w:t>
      </w:r>
      <w:r w:rsidR="002C7DDB" w:rsidRPr="006B4C97">
        <w:t xml:space="preserve"> o</w:t>
      </w:r>
      <w:r w:rsidR="002C7DDB">
        <w:t> </w:t>
      </w:r>
      <w:r w:rsidRPr="006B4C97">
        <w:t>pozwoleniu na budowę</w:t>
      </w:r>
      <w:r w:rsidR="002C7DDB" w:rsidRPr="006B4C97">
        <w:t xml:space="preserve"> i</w:t>
      </w:r>
      <w:r w:rsidR="002C7DDB">
        <w:t> </w:t>
      </w:r>
      <w:r w:rsidRPr="006B4C97">
        <w:t>decyzji</w:t>
      </w:r>
      <w:r w:rsidR="002C7DDB" w:rsidRPr="006B4C97">
        <w:t xml:space="preserve"> o</w:t>
      </w:r>
      <w:r w:rsidR="002C7DDB">
        <w:t> </w:t>
      </w:r>
      <w:r w:rsidRPr="006B4C97">
        <w:t>pozwoleniu na rozbiórkę:”,</w:t>
      </w:r>
    </w:p>
    <w:p w14:paraId="1AA0AF34" w14:textId="77777777" w:rsidR="00D33ADC" w:rsidRPr="006B4C97" w:rsidRDefault="002C7DDB" w:rsidP="00D33ADC">
      <w:pPr>
        <w:pStyle w:val="2TIRpodwjnytiret"/>
      </w:pPr>
      <w:r>
        <w:softHyphen/>
      </w:r>
      <w:r w:rsidR="00C22FCE">
        <w:softHyphen/>
      </w:r>
      <w:r w:rsidR="002C2590" w:rsidRPr="002C2590">
        <w:t>–</w:t>
      </w:r>
      <w:r w:rsidR="002C2590">
        <w:t xml:space="preserve"> </w:t>
      </w:r>
      <w:r w:rsidR="002C2590" w:rsidRPr="002C2590">
        <w:t>–</w:t>
      </w:r>
      <w:r w:rsidR="00D33ADC" w:rsidRPr="006B4C97">
        <w:tab/>
        <w:t>w</w:t>
      </w:r>
      <w:r w:rsidR="0063235E">
        <w:t xml:space="preserve"> lit. </w:t>
      </w:r>
      <w:r w:rsidR="00D33ADC" w:rsidRPr="006B4C97">
        <w:t>h po wyrazach „pozwolenia na budowę” dodaje się wyrazy „</w:t>
      </w:r>
      <w:r w:rsidR="000F3F94" w:rsidRPr="006B4C97">
        <w:t>i</w:t>
      </w:r>
      <w:r w:rsidR="000F3F94">
        <w:t> </w:t>
      </w:r>
      <w:r w:rsidR="00D33ADC" w:rsidRPr="006B4C97">
        <w:t>pozwolenia na rozbiórkę”</w:t>
      </w:r>
      <w:r w:rsidR="001C7833" w:rsidRPr="006B4C97">
        <w:t>,</w:t>
      </w:r>
    </w:p>
    <w:p w14:paraId="216E1DF5" w14:textId="45D730B0" w:rsidR="001C7833" w:rsidRPr="006B4C97" w:rsidRDefault="00C32684" w:rsidP="001C7833">
      <w:pPr>
        <w:pStyle w:val="LITlitera"/>
      </w:pPr>
      <w:r>
        <w:t>e</w:t>
      </w:r>
      <w:r w:rsidR="001C7833" w:rsidRPr="006B4C97">
        <w:t>)</w:t>
      </w:r>
      <w:r w:rsidR="001C7833" w:rsidRPr="006B4C97">
        <w:tab/>
        <w:t xml:space="preserve">ust. </w:t>
      </w:r>
      <w:r w:rsidR="002C7DDB" w:rsidRPr="006B4C97">
        <w:t>6</w:t>
      </w:r>
      <w:r w:rsidR="002C7DDB">
        <w:t> </w:t>
      </w:r>
      <w:r w:rsidR="001C7833" w:rsidRPr="006B4C97">
        <w:t>otrzymuje brzmienie:</w:t>
      </w:r>
    </w:p>
    <w:p w14:paraId="187FFF19" w14:textId="77777777" w:rsidR="001C7833" w:rsidRPr="006B4C97" w:rsidRDefault="001C7833" w:rsidP="001C7833">
      <w:pPr>
        <w:pStyle w:val="ZLITUSTzmustliter"/>
      </w:pPr>
      <w:r w:rsidRPr="006B4C97">
        <w:t>„6. Rejestry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w:t>
      </w:r>
      <w:r w:rsidR="00824E7D">
        <w:t>,</w:t>
      </w:r>
      <w:r w:rsidRPr="006B4C97">
        <w:t xml:space="preserve"> decyzji</w:t>
      </w:r>
      <w:r w:rsidR="002C7DDB" w:rsidRPr="006B4C97">
        <w:t xml:space="preserve"> o</w:t>
      </w:r>
      <w:r w:rsidR="002C7DDB">
        <w:t> </w:t>
      </w:r>
      <w:r w:rsidRPr="006B4C97">
        <w:t>pozwoleniu na rozbiórkę oraz zgłoszeń dotyczących budowy,</w:t>
      </w:r>
      <w:r w:rsidR="002C7DDB" w:rsidRPr="006B4C97">
        <w:t xml:space="preserve"> o</w:t>
      </w:r>
      <w:r w:rsidR="002C7DDB">
        <w:t>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1</w:t>
      </w:r>
      <w:r w:rsidR="0063235E">
        <w:t xml:space="preserve"> pkt </w:t>
      </w:r>
      <w:r w:rsidRPr="006B4C97">
        <w:t>1</w:t>
      </w:r>
      <w:r w:rsidR="00717C44" w:rsidRPr="00E83C1B">
        <w:t>–</w:t>
      </w:r>
      <w:r w:rsidRPr="006B4C97">
        <w:t>3, są prowadzone</w:t>
      </w:r>
      <w:r w:rsidR="002C7DDB" w:rsidRPr="006B4C97">
        <w:t xml:space="preserve"> w</w:t>
      </w:r>
      <w:r w:rsidR="002C7DDB">
        <w:t> </w:t>
      </w:r>
      <w:r w:rsidRPr="006B4C97">
        <w:t xml:space="preserve">sposób uniemożliwiający zmianę </w:t>
      </w:r>
      <w:r w:rsidR="000F3F94">
        <w:t xml:space="preserve">lub usunięcie </w:t>
      </w:r>
      <w:r w:rsidRPr="006B4C97">
        <w:t>dokonanych wpisów.”,</w:t>
      </w:r>
    </w:p>
    <w:p w14:paraId="016A1350" w14:textId="18E14FD0" w:rsidR="001C7833" w:rsidRPr="006B4C97" w:rsidRDefault="00C32684" w:rsidP="001C7833">
      <w:pPr>
        <w:pStyle w:val="LITlitera"/>
      </w:pPr>
      <w:r>
        <w:t>f</w:t>
      </w:r>
      <w:r w:rsidR="001C7833" w:rsidRPr="006B4C97">
        <w:t>)</w:t>
      </w:r>
      <w:r w:rsidR="001C7833" w:rsidRPr="006B4C97">
        <w:tab/>
        <w:t xml:space="preserve">ust. </w:t>
      </w:r>
      <w:r w:rsidR="002C7DDB" w:rsidRPr="006B4C97">
        <w:t>8</w:t>
      </w:r>
      <w:r w:rsidR="002C7DDB">
        <w:t> </w:t>
      </w:r>
      <w:r w:rsidR="001C7833" w:rsidRPr="006B4C97">
        <w:t>otrzymuje brzmienie:</w:t>
      </w:r>
    </w:p>
    <w:p w14:paraId="5D73A480" w14:textId="4A4555D2" w:rsidR="001C7833" w:rsidRPr="00DA357E" w:rsidRDefault="001C7833" w:rsidP="00DA357E">
      <w:pPr>
        <w:pStyle w:val="ZLITUSTzmustliter"/>
      </w:pPr>
      <w:r w:rsidRPr="006B4C97">
        <w:t>„8. Minister właściwy do spraw budownictwa, planowania</w:t>
      </w:r>
      <w:r w:rsidR="002C7DDB" w:rsidRPr="006B4C97">
        <w:t xml:space="preserve"> i</w:t>
      </w:r>
      <w:r w:rsidR="002C7DDB">
        <w:t> </w:t>
      </w:r>
      <w:r w:rsidRPr="006B4C97">
        <w:t>zagospodarowania przestrzennego oraz mieszkalnictwa określi,</w:t>
      </w:r>
      <w:r w:rsidR="002C7DDB" w:rsidRPr="006B4C97">
        <w:t xml:space="preserve"> w</w:t>
      </w:r>
      <w:r w:rsidR="002C7DDB">
        <w:t> </w:t>
      </w:r>
      <w:r w:rsidRPr="006B4C97">
        <w:t>drodze rozporządzenia, sposób prowadzenia rejestru wniosków</w:t>
      </w:r>
      <w:r w:rsidR="002C7DDB" w:rsidRPr="006B4C97">
        <w:t xml:space="preserve"> o</w:t>
      </w:r>
      <w:r w:rsidR="002C7DDB">
        <w:t> </w:t>
      </w:r>
      <w:r w:rsidRPr="006B4C97">
        <w:t>pozwolenie na budowę, wniosków</w:t>
      </w:r>
      <w:r w:rsidR="002C7DDB" w:rsidRPr="006B4C97">
        <w:t xml:space="preserve"> o</w:t>
      </w:r>
      <w:r w:rsidR="002C7DDB">
        <w:t> </w:t>
      </w:r>
      <w:r w:rsidRPr="006B4C97">
        <w:t>pozwolenie na rozbiórkę, decyzji</w:t>
      </w:r>
      <w:r w:rsidR="002C7DDB" w:rsidRPr="006B4C97">
        <w:t xml:space="preserve"> o</w:t>
      </w:r>
      <w:r w:rsidR="002C7DDB">
        <w:t> </w:t>
      </w:r>
      <w:r w:rsidRPr="006B4C97">
        <w:t>pozwoleniu na budowę</w:t>
      </w:r>
      <w:r w:rsidR="00824E7D">
        <w:t>,</w:t>
      </w:r>
      <w:r w:rsidRPr="006B4C97">
        <w:t xml:space="preserve"> decyzji</w:t>
      </w:r>
      <w:r w:rsidR="002C7DDB" w:rsidRPr="006B4C97">
        <w:t xml:space="preserve"> o</w:t>
      </w:r>
      <w:r w:rsidR="002C7DDB">
        <w:t> </w:t>
      </w:r>
      <w:r w:rsidRPr="006B4C97">
        <w:t>pozwoleniu na rozbiórkę oraz zgłoszeń dotyczących budowy,</w:t>
      </w:r>
      <w:r w:rsidR="002C7DDB" w:rsidRPr="006B4C97">
        <w:t xml:space="preserve"> o</w:t>
      </w:r>
      <w:r w:rsidR="002C7DDB">
        <w:t> </w:t>
      </w:r>
      <w:r w:rsidRPr="006B4C97">
        <w:t>której mowa</w:t>
      </w:r>
      <w:r w:rsidR="0063235E" w:rsidRPr="006B4C97">
        <w:t xml:space="preserve"> w</w:t>
      </w:r>
      <w:r w:rsidR="0063235E">
        <w:t> art. </w:t>
      </w:r>
      <w:r w:rsidRPr="006B4C97">
        <w:t>2</w:t>
      </w:r>
      <w:r w:rsidR="0063235E" w:rsidRPr="006B4C97">
        <w:t>9</w:t>
      </w:r>
      <w:r w:rsidR="0063235E">
        <w:t xml:space="preserve"> ust. </w:t>
      </w:r>
      <w:r w:rsidR="0063235E" w:rsidRPr="006B4C97">
        <w:t>1</w:t>
      </w:r>
      <w:r w:rsidR="0063235E">
        <w:t xml:space="preserve"> pkt </w:t>
      </w:r>
      <w:r w:rsidRPr="006B4C97">
        <w:t>1</w:t>
      </w:r>
      <w:r w:rsidR="00717C44" w:rsidRPr="00E83C1B">
        <w:t>–</w:t>
      </w:r>
      <w:r w:rsidRPr="006B4C97">
        <w:t xml:space="preserve">3, </w:t>
      </w:r>
      <w:r w:rsidR="00824E7D">
        <w:t xml:space="preserve">mając na względzie </w:t>
      </w:r>
      <w:r w:rsidRPr="006B4C97">
        <w:t>konieczność zapewnienia spójności</w:t>
      </w:r>
      <w:r w:rsidR="00DE3834">
        <w:t>,</w:t>
      </w:r>
      <w:r w:rsidR="002C7DDB" w:rsidRPr="006B4C97">
        <w:t xml:space="preserve"> </w:t>
      </w:r>
      <w:r w:rsidRPr="006B4C97">
        <w:t xml:space="preserve">kompletności </w:t>
      </w:r>
      <w:r w:rsidR="00DE3834">
        <w:t xml:space="preserve">i bezpieczeństwa </w:t>
      </w:r>
      <w:r w:rsidRPr="006B4C97">
        <w:t>danych</w:t>
      </w:r>
      <w:r w:rsidR="002C7DDB" w:rsidRPr="006B4C97">
        <w:t xml:space="preserve"> i</w:t>
      </w:r>
      <w:r w:rsidR="002C7DDB">
        <w:t> </w:t>
      </w:r>
      <w:r w:rsidRPr="006B4C97">
        <w:t>informacji podlegających wpisowi do rejestru.”;</w:t>
      </w:r>
    </w:p>
    <w:p w14:paraId="387AA46F" w14:textId="032E5FCB" w:rsidR="008D09DB" w:rsidRPr="006B4C97" w:rsidRDefault="00E761A2" w:rsidP="008D09DB">
      <w:pPr>
        <w:pStyle w:val="PKTpunkt"/>
      </w:pPr>
      <w:r>
        <w:t>50</w:t>
      </w:r>
      <w:r w:rsidR="008D09DB" w:rsidRPr="006B4C97">
        <w:t>)</w:t>
      </w:r>
      <w:r w:rsidR="008D09DB" w:rsidRPr="006B4C97">
        <w:tab/>
        <w:t>w</w:t>
      </w:r>
      <w:r w:rsidR="0063235E">
        <w:t xml:space="preserve"> art. </w:t>
      </w:r>
      <w:r w:rsidR="008D09DB" w:rsidRPr="006B4C97">
        <w:t>83:</w:t>
      </w:r>
    </w:p>
    <w:p w14:paraId="540304C6" w14:textId="77777777" w:rsidR="008D09DB" w:rsidRPr="006B4C97" w:rsidRDefault="004104EF" w:rsidP="008D09DB">
      <w:pPr>
        <w:pStyle w:val="LITlitera"/>
      </w:pPr>
      <w:r w:rsidRPr="006B4C97">
        <w:t>a)</w:t>
      </w:r>
      <w:r w:rsidR="008D09DB" w:rsidRPr="006B4C97">
        <w:tab/>
        <w:t xml:space="preserve">ust. </w:t>
      </w:r>
      <w:r w:rsidR="006C2718" w:rsidRPr="006B4C97">
        <w:t>1 </w:t>
      </w:r>
      <w:r w:rsidR="008D09DB" w:rsidRPr="006B4C97">
        <w:t>otrzymuje brzmienie:</w:t>
      </w:r>
    </w:p>
    <w:p w14:paraId="12DB0097" w14:textId="77777777" w:rsidR="008D09DB" w:rsidRPr="006B4C97" w:rsidRDefault="00A925A7" w:rsidP="008D09DB">
      <w:pPr>
        <w:pStyle w:val="ZLITUSTzmustliter"/>
      </w:pPr>
      <w:r w:rsidRPr="006B4C97">
        <w:t>„</w:t>
      </w:r>
      <w:r w:rsidR="008D09DB" w:rsidRPr="006B4C97">
        <w:t>1. Organem nadzoru budowlanego pierwszej instancji jest powiatowy inspektor nadzoru budowlanego.</w:t>
      </w:r>
      <w:r w:rsidR="0096682F" w:rsidRPr="006B4C97">
        <w:t>”</w:t>
      </w:r>
      <w:r w:rsidR="008D09DB" w:rsidRPr="006B4C97">
        <w:t>,</w:t>
      </w:r>
    </w:p>
    <w:p w14:paraId="76B26077" w14:textId="77777777" w:rsidR="008D09DB" w:rsidRPr="006B4C97" w:rsidRDefault="004104EF" w:rsidP="008D09DB">
      <w:pPr>
        <w:pStyle w:val="LITlitera"/>
      </w:pPr>
      <w:r w:rsidRPr="006B4C97">
        <w:t>b)</w:t>
      </w:r>
      <w:r w:rsidR="008D09DB" w:rsidRPr="006B4C97">
        <w:tab/>
        <w:t xml:space="preserve">ust. </w:t>
      </w:r>
      <w:r w:rsidR="006C2718" w:rsidRPr="006B4C97">
        <w:t>3 </w:t>
      </w:r>
      <w:r w:rsidR="008D09DB" w:rsidRPr="006B4C97">
        <w:t>otrzymuje brzmienie:</w:t>
      </w:r>
    </w:p>
    <w:p w14:paraId="342BBD9A" w14:textId="77777777" w:rsidR="008D09DB" w:rsidRPr="006B4C97" w:rsidRDefault="00A925A7" w:rsidP="008D09DB">
      <w:pPr>
        <w:pStyle w:val="ZLITUSTzmustliter"/>
      </w:pPr>
      <w:r w:rsidRPr="006B4C97">
        <w:t>„</w:t>
      </w:r>
      <w:r w:rsidR="008D09DB" w:rsidRPr="006B4C97">
        <w:t>3. Wojewódzki inspektor nadzoru budowlanego jest organem pierwszej instancji</w:t>
      </w:r>
      <w:r w:rsidR="006C2718" w:rsidRPr="006B4C97">
        <w:t xml:space="preserve"> w </w:t>
      </w:r>
      <w:r w:rsidR="008D09DB" w:rsidRPr="006B4C97">
        <w:t>sprawach,</w:t>
      </w:r>
      <w:r w:rsidR="006C2718" w:rsidRPr="006B4C97">
        <w:t xml:space="preserve"> o </w:t>
      </w:r>
      <w:r w:rsidR="008D09DB" w:rsidRPr="006B4C97">
        <w:t>których mowa</w:t>
      </w:r>
      <w:r w:rsidR="0063235E" w:rsidRPr="006B4C97">
        <w:t xml:space="preserve"> w</w:t>
      </w:r>
      <w:r w:rsidR="0063235E">
        <w:t> art. </w:t>
      </w:r>
      <w:r w:rsidR="008D09DB" w:rsidRPr="006B4C97">
        <w:t>8</w:t>
      </w:r>
      <w:r w:rsidR="0063235E" w:rsidRPr="006B4C97">
        <w:t>2</w:t>
      </w:r>
      <w:r w:rsidR="0063235E">
        <w:t xml:space="preserve"> ust. </w:t>
      </w:r>
      <w:r w:rsidR="0063235E" w:rsidRPr="006B4C97">
        <w:t>3</w:t>
      </w:r>
      <w:r w:rsidR="0063235E">
        <w:t xml:space="preserve"> i </w:t>
      </w:r>
      <w:r w:rsidR="008D09DB" w:rsidRPr="006B4C97">
        <w:t>4.</w:t>
      </w:r>
      <w:r w:rsidR="0096682F" w:rsidRPr="006B4C97">
        <w:t>”</w:t>
      </w:r>
      <w:r w:rsidR="008D09DB" w:rsidRPr="006B4C97">
        <w:t>,</w:t>
      </w:r>
    </w:p>
    <w:p w14:paraId="0D1586E7" w14:textId="77777777" w:rsidR="008D09DB" w:rsidRPr="006B4C97" w:rsidRDefault="008D09DB" w:rsidP="008D09DB">
      <w:pPr>
        <w:pStyle w:val="LITlitera"/>
      </w:pPr>
      <w:r w:rsidRPr="006B4C97">
        <w:t>c)</w:t>
      </w:r>
      <w:r w:rsidRPr="006B4C97">
        <w:tab/>
        <w:t>po</w:t>
      </w:r>
      <w:r w:rsidR="0063235E">
        <w:t xml:space="preserve"> ust. </w:t>
      </w:r>
      <w:r w:rsidR="006C2718" w:rsidRPr="006B4C97">
        <w:t>3 </w:t>
      </w:r>
      <w:r w:rsidRPr="006B4C97">
        <w:t>dodaje się</w:t>
      </w:r>
      <w:r w:rsidR="0063235E">
        <w:t xml:space="preserve"> ust. </w:t>
      </w:r>
      <w:r w:rsidR="0063235E" w:rsidRPr="006B4C97">
        <w:t>4</w:t>
      </w:r>
      <w:r w:rsidR="0063235E">
        <w:t xml:space="preserve"> i </w:t>
      </w:r>
      <w:r w:rsidR="0063235E" w:rsidRPr="006B4C97">
        <w:t>5</w:t>
      </w:r>
      <w:r w:rsidR="0063235E">
        <w:t xml:space="preserve"> w </w:t>
      </w:r>
      <w:r w:rsidRPr="006B4C97">
        <w:t>brzmieniu:</w:t>
      </w:r>
    </w:p>
    <w:p w14:paraId="0DE50A1D" w14:textId="77777777" w:rsidR="008D09DB" w:rsidRPr="006B4C97" w:rsidRDefault="00A925A7" w:rsidP="008D09DB">
      <w:pPr>
        <w:pStyle w:val="ZLITUSTzmustliter"/>
      </w:pPr>
      <w:r w:rsidRPr="006B4C97">
        <w:t>„</w:t>
      </w:r>
      <w:r w:rsidR="008D09DB" w:rsidRPr="006B4C97">
        <w:t>4.</w:t>
      </w:r>
      <w:r w:rsidR="006C2718" w:rsidRPr="006B4C97">
        <w:t xml:space="preserve"> W </w:t>
      </w:r>
      <w:r w:rsidR="008D09DB" w:rsidRPr="006B4C97">
        <w:t>sprawach,</w:t>
      </w:r>
      <w:r w:rsidR="006C2718" w:rsidRPr="006B4C97">
        <w:t xml:space="preserve"> o </w:t>
      </w:r>
      <w:r w:rsidR="008D09DB" w:rsidRPr="006B4C97">
        <w:t>których mowa</w:t>
      </w:r>
      <w:r w:rsidR="0063235E" w:rsidRPr="006B4C97">
        <w:t xml:space="preserve"> w</w:t>
      </w:r>
      <w:r w:rsidR="0063235E">
        <w:t> art. </w:t>
      </w:r>
      <w:r w:rsidR="008D09DB" w:rsidRPr="006B4C97">
        <w:t>8</w:t>
      </w:r>
      <w:r w:rsidR="0063235E" w:rsidRPr="006B4C97">
        <w:t>2</w:t>
      </w:r>
      <w:r w:rsidR="0063235E">
        <w:t xml:space="preserve"> ust. </w:t>
      </w:r>
      <w:r w:rsidR="008D09DB" w:rsidRPr="006B4C97">
        <w:t>5, organem właściwym do przyjęcia zawiadomienia,</w:t>
      </w:r>
      <w:r w:rsidR="006C2718" w:rsidRPr="006B4C97">
        <w:t xml:space="preserve"> o </w:t>
      </w:r>
      <w:r w:rsidR="008D09DB" w:rsidRPr="006B4C97">
        <w:t>którym mowa</w:t>
      </w:r>
      <w:r w:rsidR="0063235E" w:rsidRPr="006B4C97">
        <w:t xml:space="preserve"> w</w:t>
      </w:r>
      <w:r w:rsidR="0063235E">
        <w:t> art. </w:t>
      </w:r>
      <w:r w:rsidR="008D09DB" w:rsidRPr="006B4C97">
        <w:t>4</w:t>
      </w:r>
      <w:r w:rsidR="0063235E" w:rsidRPr="006B4C97">
        <w:t>1</w:t>
      </w:r>
      <w:r w:rsidR="0063235E">
        <w:t xml:space="preserve"> ust. </w:t>
      </w:r>
      <w:r w:rsidR="008D09DB" w:rsidRPr="006B4C97">
        <w:t>4, jest wojewódzki inspektor nadzoru budowlanego</w:t>
      </w:r>
      <w:r w:rsidR="006C2718" w:rsidRPr="006B4C97">
        <w:t xml:space="preserve"> i </w:t>
      </w:r>
      <w:r w:rsidR="008D09DB" w:rsidRPr="006B4C97">
        <w:t>powiatowy inspektor nadzoru budowlanego.</w:t>
      </w:r>
    </w:p>
    <w:p w14:paraId="26C1A4DF" w14:textId="3E379306" w:rsidR="008D09DB" w:rsidRDefault="008D09DB" w:rsidP="008D09DB">
      <w:pPr>
        <w:pStyle w:val="ZLITUSTzmustliter"/>
      </w:pPr>
      <w:r w:rsidRPr="006B4C97">
        <w:t>5.</w:t>
      </w:r>
      <w:r w:rsidR="006C2718" w:rsidRPr="006B4C97">
        <w:t xml:space="preserve"> W </w:t>
      </w:r>
      <w:r w:rsidRPr="006B4C97">
        <w:t>sprawach,</w:t>
      </w:r>
      <w:r w:rsidR="006C2718" w:rsidRPr="006B4C97">
        <w:t xml:space="preserve"> o </w:t>
      </w:r>
      <w:r w:rsidRPr="006B4C97">
        <w:t>których mowa</w:t>
      </w:r>
      <w:r w:rsidR="0063235E" w:rsidRPr="006B4C97">
        <w:t xml:space="preserve"> w</w:t>
      </w:r>
      <w:r w:rsidR="0063235E">
        <w:t> art. </w:t>
      </w:r>
      <w:r w:rsidRPr="006B4C97">
        <w:t>54,</w:t>
      </w:r>
      <w:r w:rsidR="0063235E">
        <w:t xml:space="preserve"> art. </w:t>
      </w:r>
      <w:r w:rsidRPr="006B4C97">
        <w:t>5</w:t>
      </w:r>
      <w:r w:rsidR="0063235E" w:rsidRPr="006B4C97">
        <w:t>5</w:t>
      </w:r>
      <w:r w:rsidR="0063235E">
        <w:t xml:space="preserve"> i art. </w:t>
      </w:r>
      <w:r w:rsidRPr="006B4C97">
        <w:t>59f,</w:t>
      </w:r>
      <w:r w:rsidR="006C2718" w:rsidRPr="006B4C97">
        <w:t xml:space="preserve"> w </w:t>
      </w:r>
      <w:r w:rsidRPr="006B4C97">
        <w:t xml:space="preserve">przypadku zamierzenia budowlanego obejmującego obiekty budowlane lub roboty budowlane, których część, ze względu na miejsce ich położenia lub wykonywania, należy do właściwości rzeczowej wojewódzkiego inspektora nadzoru budowlanego, właściwy jest powiatowy inspektor nadzoru budowlanego, jeżeli większa część </w:t>
      </w:r>
      <w:r w:rsidR="00D02BB7">
        <w:t xml:space="preserve">terenu przeznaczonego do realizacji </w:t>
      </w:r>
      <w:r w:rsidRPr="006B4C97">
        <w:t>zamierzenia należy do jego właściwości. Przepisu nie stosuje się do zamierzeń obejmujących obiekty budowlane lub roboty budowlane na terenach zamkniętych.</w:t>
      </w:r>
      <w:r w:rsidR="0096682F" w:rsidRPr="006B4C97">
        <w:t>”</w:t>
      </w:r>
      <w:r w:rsidRPr="006B4C97">
        <w:t>;</w:t>
      </w:r>
    </w:p>
    <w:p w14:paraId="6DDECA89" w14:textId="3FD5CA45" w:rsidR="00DB3DF3" w:rsidRDefault="00E761A2" w:rsidP="005B6A8B">
      <w:pPr>
        <w:pStyle w:val="PKTpunkt"/>
      </w:pPr>
      <w:r>
        <w:t>51</w:t>
      </w:r>
      <w:r w:rsidR="00964649">
        <w:t>)</w:t>
      </w:r>
      <w:r w:rsidR="005B6A8B">
        <w:tab/>
      </w:r>
      <w:r w:rsidR="00964649">
        <w:t>po</w:t>
      </w:r>
      <w:r w:rsidR="0063235E">
        <w:t xml:space="preserve"> art. </w:t>
      </w:r>
      <w:r w:rsidR="00964649">
        <w:t>8</w:t>
      </w:r>
      <w:r w:rsidR="0008477B">
        <w:t>3</w:t>
      </w:r>
      <w:r w:rsidR="0063235E">
        <w:t>a</w:t>
      </w:r>
      <w:r w:rsidR="0008477B">
        <w:t> </w:t>
      </w:r>
      <w:r w:rsidR="00964649">
        <w:t>dodaje się</w:t>
      </w:r>
      <w:r w:rsidR="0063235E">
        <w:t xml:space="preserve"> art. </w:t>
      </w:r>
      <w:r w:rsidR="00964649">
        <w:t>83b</w:t>
      </w:r>
      <w:r w:rsidR="0008477B">
        <w:t xml:space="preserve"> w </w:t>
      </w:r>
      <w:r w:rsidR="00964649">
        <w:t>brzmieniu:</w:t>
      </w:r>
    </w:p>
    <w:p w14:paraId="266ECBF1" w14:textId="77777777" w:rsidR="00BA1C3B" w:rsidRPr="00BA1C3B" w:rsidRDefault="00BA1C3B" w:rsidP="00BA1C3B">
      <w:pPr>
        <w:pStyle w:val="ZARTzmartartykuempunktem"/>
      </w:pPr>
      <w:r w:rsidRPr="005B6A8B">
        <w:t>„</w:t>
      </w:r>
      <w:r w:rsidRPr="00BA1C3B">
        <w:t>Art. 83b. 1. Wojewódzki inspektor nadzoru budowlanego może dokonać kontroli robót budowlanych, w stosunku do których organem pierwszej instancji jest powiatowy inspektor nadzoru budowlanego, związanych z wyrobem budowlanym, którego próbkę pobiera do badań na terenie budowy na podstawie art. 16 ust. 2a ustawy z dnia 16 kwietnia 2004 r. o wyrobach budowlanych, w zakresie zgodności z art. 10.</w:t>
      </w:r>
    </w:p>
    <w:p w14:paraId="6602C0FF" w14:textId="248DC5CA" w:rsidR="005B6A8B" w:rsidRPr="006B4C97" w:rsidRDefault="005B6A8B" w:rsidP="00C34062">
      <w:pPr>
        <w:pStyle w:val="ZUSTzmustartykuempunktem"/>
      </w:pPr>
      <w:r w:rsidRPr="005B6A8B">
        <w:t xml:space="preserve">2. </w:t>
      </w:r>
      <w:r w:rsidR="00106C70">
        <w:t>P</w:t>
      </w:r>
      <w:r w:rsidRPr="005B6A8B">
        <w:t>rotokół</w:t>
      </w:r>
      <w:r w:rsidR="0008477B" w:rsidRPr="005B6A8B">
        <w:t xml:space="preserve"> z</w:t>
      </w:r>
      <w:r w:rsidR="0008477B">
        <w:t> </w:t>
      </w:r>
      <w:r w:rsidRPr="005B6A8B">
        <w:t>kontroli wraz ze zgromadzonymi dowodami wojewódzki inspektor nadzoru budowlanego przekazuje powiatowemu inspektorowi nadzoru budowlanego</w:t>
      </w:r>
      <w:r w:rsidR="0008477B" w:rsidRPr="005B6A8B">
        <w:t xml:space="preserve"> w</w:t>
      </w:r>
      <w:r w:rsidR="0008477B">
        <w:t> </w:t>
      </w:r>
      <w:r w:rsidRPr="005B6A8B">
        <w:t>terminie 1</w:t>
      </w:r>
      <w:r w:rsidR="0008477B" w:rsidRPr="005B6A8B">
        <w:t>4</w:t>
      </w:r>
      <w:r w:rsidR="0008477B">
        <w:t> </w:t>
      </w:r>
      <w:r w:rsidRPr="005B6A8B">
        <w:t>dni od dnia podpisania protokołu.”;</w:t>
      </w:r>
    </w:p>
    <w:p w14:paraId="12B2D101" w14:textId="5FE86FCF" w:rsidR="00AD037D" w:rsidRPr="006B4C97" w:rsidRDefault="00E761A2" w:rsidP="008D09DB">
      <w:pPr>
        <w:pStyle w:val="PKTpunkt"/>
      </w:pPr>
      <w:r>
        <w:t>52</w:t>
      </w:r>
      <w:r w:rsidR="008D09DB" w:rsidRPr="006B4C97">
        <w:t>)</w:t>
      </w:r>
      <w:r w:rsidR="008D09DB" w:rsidRPr="006B4C97">
        <w:tab/>
        <w:t>w</w:t>
      </w:r>
      <w:r w:rsidR="0063235E">
        <w:t xml:space="preserve"> art. </w:t>
      </w:r>
      <w:r w:rsidR="008D09DB" w:rsidRPr="006B4C97">
        <w:t>8</w:t>
      </w:r>
      <w:r w:rsidR="009E0528" w:rsidRPr="006B4C97">
        <w:t>4</w:t>
      </w:r>
      <w:r w:rsidR="00AD037D" w:rsidRPr="006B4C97">
        <w:t>:</w:t>
      </w:r>
    </w:p>
    <w:p w14:paraId="7108C916" w14:textId="77777777" w:rsidR="00AD037D" w:rsidRPr="006B4C97" w:rsidRDefault="00AD037D" w:rsidP="00AD037D">
      <w:pPr>
        <w:pStyle w:val="LITlitera"/>
      </w:pPr>
      <w:r w:rsidRPr="006B4C97">
        <w:t>a)</w:t>
      </w:r>
      <w:r w:rsidRPr="006B4C97">
        <w:tab/>
        <w:t>w</w:t>
      </w:r>
      <w:r w:rsidR="0063235E">
        <w:t xml:space="preserve"> ust. </w:t>
      </w:r>
      <w:r w:rsidR="0063235E" w:rsidRPr="006B4C97">
        <w:t>1</w:t>
      </w:r>
      <w:r w:rsidR="0063235E">
        <w:t xml:space="preserve"> pkt </w:t>
      </w:r>
      <w:r w:rsidR="002C7DDB" w:rsidRPr="006B4C97">
        <w:t>1</w:t>
      </w:r>
      <w:r w:rsidR="002C7DDB">
        <w:t> </w:t>
      </w:r>
      <w:r w:rsidRPr="006B4C97">
        <w:t>otrzymuje brzmienie:</w:t>
      </w:r>
    </w:p>
    <w:p w14:paraId="791733E5" w14:textId="206FC6E0" w:rsidR="00AD037D" w:rsidRPr="006B4C97" w:rsidRDefault="00AD037D" w:rsidP="00AD037D">
      <w:pPr>
        <w:pStyle w:val="ZLITPKTzmpktliter"/>
      </w:pPr>
      <w:r w:rsidRPr="006B4C97">
        <w:t>„1)</w:t>
      </w:r>
      <w:r w:rsidRPr="006B4C97">
        <w:tab/>
        <w:t>kontrola stosowania przepisów prawa budowlanego:</w:t>
      </w:r>
    </w:p>
    <w:p w14:paraId="0A2ECF68" w14:textId="77777777" w:rsidR="00AD037D" w:rsidRPr="006B4C97" w:rsidRDefault="00AD037D" w:rsidP="00AD037D">
      <w:pPr>
        <w:pStyle w:val="ZLITLITwPKTzmlitwpktliter"/>
      </w:pPr>
      <w:r w:rsidRPr="006B4C97">
        <w:t>a)</w:t>
      </w:r>
      <w:r w:rsidRPr="006B4C97">
        <w:tab/>
        <w:t>kontrola zgodności wykonywania robót budowlanych</w:t>
      </w:r>
      <w:r w:rsidR="002C7DDB" w:rsidRPr="006B4C97">
        <w:t xml:space="preserve"> z</w:t>
      </w:r>
      <w:r w:rsidR="002C7DDB">
        <w:t> </w:t>
      </w:r>
      <w:r w:rsidRPr="006B4C97">
        <w:t>przepisami prawa budowlanego, projektem budowlanym lub warunkami określonymi</w:t>
      </w:r>
      <w:r w:rsidR="002C7DDB" w:rsidRPr="006B4C97">
        <w:t xml:space="preserve"> w</w:t>
      </w:r>
      <w:r w:rsidR="002C7DDB">
        <w:t> </w:t>
      </w:r>
      <w:r w:rsidRPr="006B4C97">
        <w:t>decyzji</w:t>
      </w:r>
      <w:r w:rsidR="002C7DDB" w:rsidRPr="006B4C97">
        <w:t xml:space="preserve"> o</w:t>
      </w:r>
      <w:r w:rsidR="002C7DDB">
        <w:t> </w:t>
      </w:r>
      <w:r w:rsidRPr="006B4C97">
        <w:t>pozwoleniu na budowę,</w:t>
      </w:r>
      <w:r w:rsidR="002C7DDB" w:rsidRPr="006B4C97">
        <w:t xml:space="preserve"> a</w:t>
      </w:r>
      <w:r w:rsidR="002C7DDB">
        <w:t> </w:t>
      </w:r>
      <w:r w:rsidRPr="006B4C97">
        <w:t>także zgodności</w:t>
      </w:r>
      <w:r w:rsidR="002C7DDB" w:rsidRPr="006B4C97">
        <w:t xml:space="preserve"> z</w:t>
      </w:r>
      <w:r w:rsidR="002C7DDB">
        <w:t> </w:t>
      </w:r>
      <w:r w:rsidRPr="006B4C97">
        <w:t>miejscowym planem zagospodarowania przestrzennego oraz wymaganiami ochrony środowiska,</w:t>
      </w:r>
    </w:p>
    <w:p w14:paraId="40D77BF5" w14:textId="101E85B5" w:rsidR="00AD037D" w:rsidRDefault="00AD037D" w:rsidP="00AD037D">
      <w:pPr>
        <w:pStyle w:val="ZLITLITwPKTzmlitwpktliter"/>
      </w:pPr>
      <w:r w:rsidRPr="006B4C97">
        <w:t>b)</w:t>
      </w:r>
      <w:r w:rsidRPr="006B4C97">
        <w:tab/>
        <w:t xml:space="preserve">sprawdzanie posiadania przez osoby </w:t>
      </w:r>
      <w:r w:rsidR="00B430C1">
        <w:t xml:space="preserve">wykonujące </w:t>
      </w:r>
      <w:r w:rsidRPr="006B4C97">
        <w:t>samodzielne funkcje techniczne</w:t>
      </w:r>
      <w:r w:rsidR="002C7DDB" w:rsidRPr="006B4C97">
        <w:t xml:space="preserve"> w</w:t>
      </w:r>
      <w:r w:rsidR="002C7DDB">
        <w:t> </w:t>
      </w:r>
      <w:r w:rsidRPr="006B4C97">
        <w:t>budownictwie uprawnień do pełnienia tych funkcji</w:t>
      </w:r>
      <w:r w:rsidR="00B430C1">
        <w:t xml:space="preserve">, </w:t>
      </w:r>
      <w:r w:rsidR="00B430C1" w:rsidRPr="00B430C1">
        <w:t xml:space="preserve">posiadania przez te osoby właściwych uprawnień do pełnienia tych funkcji oraz </w:t>
      </w:r>
      <w:r w:rsidRPr="006B4C97">
        <w:t>właściwego wykonywania tych funkcji,</w:t>
      </w:r>
    </w:p>
    <w:p w14:paraId="25BB422B" w14:textId="77777777" w:rsidR="006A34B0" w:rsidRPr="006B4C97" w:rsidRDefault="006A34B0" w:rsidP="00AD037D">
      <w:pPr>
        <w:pStyle w:val="ZLITLITwPKTzmlitwpktliter"/>
      </w:pPr>
      <w:r w:rsidRPr="006A34B0">
        <w:t>c)</w:t>
      </w:r>
      <w:r w:rsidR="006D36BF">
        <w:tab/>
      </w:r>
      <w:r w:rsidRPr="006A34B0">
        <w:t>spełnienia wymogu,</w:t>
      </w:r>
      <w:r w:rsidR="00777E27" w:rsidRPr="006A34B0">
        <w:t xml:space="preserve"> o</w:t>
      </w:r>
      <w:r w:rsidR="00777E27">
        <w:t> </w:t>
      </w:r>
      <w:r w:rsidRPr="006A34B0">
        <w:t>którym mowa</w:t>
      </w:r>
      <w:r w:rsidR="0063235E" w:rsidRPr="006A34B0">
        <w:t xml:space="preserve"> w</w:t>
      </w:r>
      <w:r w:rsidR="0063235E">
        <w:t> art. </w:t>
      </w:r>
      <w:r w:rsidRPr="006A34B0">
        <w:t>1</w:t>
      </w:r>
      <w:r w:rsidR="0063235E" w:rsidRPr="006A34B0">
        <w:t>2</w:t>
      </w:r>
      <w:r w:rsidR="0063235E">
        <w:t xml:space="preserve"> ust. </w:t>
      </w:r>
      <w:r w:rsidRPr="006A34B0">
        <w:t>7,</w:t>
      </w:r>
      <w:r w:rsidR="00777E27" w:rsidRPr="006A34B0">
        <w:t xml:space="preserve"> w</w:t>
      </w:r>
      <w:r w:rsidR="00777E27">
        <w:t> </w:t>
      </w:r>
      <w:r w:rsidRPr="006A34B0">
        <w:t>przypadku osób wykonujących samodzielne funkcje techniczne</w:t>
      </w:r>
      <w:r w:rsidR="00777E27" w:rsidRPr="006A34B0">
        <w:t xml:space="preserve"> w</w:t>
      </w:r>
      <w:r w:rsidR="00777E27">
        <w:t> </w:t>
      </w:r>
      <w:r w:rsidRPr="006A34B0">
        <w:t>budownictwie</w:t>
      </w:r>
      <w:r w:rsidR="006D36BF">
        <w:t>,</w:t>
      </w:r>
    </w:p>
    <w:p w14:paraId="1BD6711E" w14:textId="522DB3A4" w:rsidR="00B430C1" w:rsidRPr="006B4C97" w:rsidRDefault="006A34B0" w:rsidP="00B430C1">
      <w:pPr>
        <w:pStyle w:val="ZLITLITwPKTzmlitwpktliter"/>
      </w:pPr>
      <w:r>
        <w:t>d)</w:t>
      </w:r>
      <w:r w:rsidR="00AD037D" w:rsidRPr="006B4C97">
        <w:tab/>
        <w:t>sprawdzanie wyrobów stosowanych przy wykonywaniu robót budowlanych</w:t>
      </w:r>
      <w:r w:rsidR="00D35F37" w:rsidRPr="006B4C97">
        <w:t>,</w:t>
      </w:r>
      <w:r w:rsidR="002C7DDB" w:rsidRPr="006B4C97">
        <w:t xml:space="preserve"> w</w:t>
      </w:r>
      <w:r w:rsidR="002C7DDB">
        <w:t> </w:t>
      </w:r>
      <w:r w:rsidR="00D35F37" w:rsidRPr="006B4C97">
        <w:t>szczególności wyrobów budowlanych</w:t>
      </w:r>
      <w:r w:rsidR="00D35F37">
        <w:t>,</w:t>
      </w:r>
      <w:r w:rsidR="002C7DDB" w:rsidRPr="006B4C97">
        <w:t xml:space="preserve"> w</w:t>
      </w:r>
      <w:r w:rsidR="002C7DDB">
        <w:t> </w:t>
      </w:r>
      <w:r w:rsidR="00AD037D" w:rsidRPr="006B4C97">
        <w:t>zakresie zgodności</w:t>
      </w:r>
      <w:r w:rsidR="0063235E" w:rsidRPr="006B4C97">
        <w:t xml:space="preserve"> z</w:t>
      </w:r>
      <w:r w:rsidR="0063235E">
        <w:t> art. </w:t>
      </w:r>
      <w:r w:rsidR="00AD037D" w:rsidRPr="006B4C97">
        <w:t>10</w:t>
      </w:r>
      <w:r w:rsidR="0063235E">
        <w:t>;</w:t>
      </w:r>
      <w:r w:rsidR="0063235E" w:rsidRPr="006B4C97">
        <w:t>”,</w:t>
      </w:r>
    </w:p>
    <w:p w14:paraId="68AAF813" w14:textId="77777777" w:rsidR="00AD037D" w:rsidRPr="006B4C97" w:rsidRDefault="00AD037D" w:rsidP="00AD037D">
      <w:pPr>
        <w:pStyle w:val="LITlitera"/>
      </w:pPr>
      <w:r w:rsidRPr="006B4C97">
        <w:t>b)</w:t>
      </w:r>
      <w:r w:rsidRPr="006B4C97">
        <w:tab/>
        <w:t>po</w:t>
      </w:r>
      <w:r w:rsidR="0063235E">
        <w:t xml:space="preserve"> ust. </w:t>
      </w:r>
      <w:r w:rsidR="002C7DDB" w:rsidRPr="006B4C97">
        <w:t>1</w:t>
      </w:r>
      <w:r w:rsidR="002C7DDB">
        <w:t> </w:t>
      </w:r>
      <w:r w:rsidRPr="006B4C97">
        <w:t>dodaje się</w:t>
      </w:r>
      <w:r w:rsidR="0063235E">
        <w:t xml:space="preserve"> ust. </w:t>
      </w:r>
      <w:r w:rsidRPr="006B4C97">
        <w:t>1a</w:t>
      </w:r>
      <w:r w:rsidR="004B5ED8" w:rsidRPr="00E83C1B">
        <w:t>–</w:t>
      </w:r>
      <w:r w:rsidR="004B5ED8">
        <w:t>1c</w:t>
      </w:r>
      <w:r w:rsidR="002C7DDB" w:rsidRPr="006B4C97">
        <w:t xml:space="preserve"> w</w:t>
      </w:r>
      <w:r w:rsidR="002C7DDB">
        <w:t> </w:t>
      </w:r>
      <w:r w:rsidRPr="006B4C97">
        <w:t>brzmieniu:</w:t>
      </w:r>
    </w:p>
    <w:p w14:paraId="01FBF11C" w14:textId="77777777" w:rsidR="004B5ED8" w:rsidRDefault="00AD037D" w:rsidP="00AD037D">
      <w:pPr>
        <w:pStyle w:val="ZLITUSTzmustliter"/>
      </w:pPr>
      <w:r w:rsidRPr="006B4C97">
        <w:t>„1</w:t>
      </w:r>
      <w:r w:rsidR="00717C44">
        <w:t>a</w:t>
      </w:r>
      <w:r w:rsidRPr="006B4C97">
        <w:t>. Organy nadzoru budowlanego przy wykonywaniu obowiązków określonych przepisami prawa budowlanego mogą dokonywać czynności kontrolnych. Protokolarne ustalenia dokonane</w:t>
      </w:r>
      <w:r w:rsidR="002C7DDB" w:rsidRPr="006B4C97">
        <w:t xml:space="preserve"> w</w:t>
      </w:r>
      <w:r w:rsidR="002C7DDB">
        <w:t> </w:t>
      </w:r>
      <w:r w:rsidRPr="006B4C97">
        <w:t>toku tych czynności stanowią podstawę do wydania decyzji oraz podejmowania innych środków przewidzianych</w:t>
      </w:r>
      <w:r w:rsidR="002C7DDB" w:rsidRPr="006B4C97">
        <w:t xml:space="preserve"> w</w:t>
      </w:r>
      <w:r w:rsidR="002C7DDB">
        <w:t> </w:t>
      </w:r>
      <w:r w:rsidRPr="006B4C97">
        <w:t>przepisach prawa budowlanego.</w:t>
      </w:r>
    </w:p>
    <w:p w14:paraId="395D6A7B" w14:textId="26C0E6BE" w:rsidR="004B5ED8" w:rsidRPr="004B5ED8" w:rsidRDefault="004B5ED8" w:rsidP="004B5ED8">
      <w:pPr>
        <w:pStyle w:val="ZLITUSTzmustliter"/>
      </w:pPr>
      <w:r w:rsidRPr="004B5ED8">
        <w:t>1b.</w:t>
      </w:r>
      <w:r w:rsidR="00CD4D9E" w:rsidRPr="004B5ED8">
        <w:t xml:space="preserve"> W</w:t>
      </w:r>
      <w:r w:rsidR="00CD4D9E">
        <w:t> </w:t>
      </w:r>
      <w:r w:rsidRPr="004B5ED8">
        <w:t xml:space="preserve">stosunku do osób lub uprawnień budowlanych wpisanych do centralnego rejestru osób posiadających uprawnienia budowlane </w:t>
      </w:r>
      <w:r w:rsidR="00BD1CFF" w:rsidRPr="00BD1CFF">
        <w:t>oraz rejestru rzeczoznawców budowlanych</w:t>
      </w:r>
      <w:r w:rsidR="00BD1CFF">
        <w:t xml:space="preserve"> </w:t>
      </w:r>
      <w:r w:rsidRPr="004B5ED8">
        <w:t>kontroli,</w:t>
      </w:r>
      <w:r w:rsidR="00CD4D9E" w:rsidRPr="004B5ED8">
        <w:t xml:space="preserve"> o</w:t>
      </w:r>
      <w:r w:rsidR="00CD4D9E">
        <w:t> </w:t>
      </w:r>
      <w:r w:rsidRPr="004B5ED8">
        <w:t>której mowa</w:t>
      </w:r>
      <w:r w:rsidR="0063235E" w:rsidRPr="004B5ED8">
        <w:t xml:space="preserve"> w</w:t>
      </w:r>
      <w:r w:rsidR="0063235E">
        <w:t> ust. </w:t>
      </w:r>
      <w:r w:rsidR="0063235E" w:rsidRPr="004B5ED8">
        <w:t>1</w:t>
      </w:r>
      <w:r w:rsidR="0063235E">
        <w:t xml:space="preserve"> pkt </w:t>
      </w:r>
      <w:r w:rsidR="0063235E" w:rsidRPr="004B5ED8">
        <w:t>1</w:t>
      </w:r>
      <w:r w:rsidR="0063235E">
        <w:t xml:space="preserve"> lit. </w:t>
      </w:r>
      <w:r w:rsidRPr="004B5ED8">
        <w:t>b</w:t>
      </w:r>
      <w:r w:rsidR="00CD4D9E" w:rsidRPr="004B5ED8">
        <w:t xml:space="preserve"> i</w:t>
      </w:r>
      <w:r w:rsidR="00CD4D9E">
        <w:t> </w:t>
      </w:r>
      <w:r w:rsidRPr="004B5ED8">
        <w:t>c, dokonuje się na podstawie danych zawartych</w:t>
      </w:r>
      <w:r w:rsidR="00CD4D9E" w:rsidRPr="004B5ED8">
        <w:t xml:space="preserve"> w</w:t>
      </w:r>
      <w:r w:rsidR="00CD4D9E">
        <w:t> </w:t>
      </w:r>
      <w:r w:rsidRPr="004B5ED8">
        <w:t>systemie e‑CRUB.</w:t>
      </w:r>
    </w:p>
    <w:p w14:paraId="4FCACA13" w14:textId="77777777" w:rsidR="004B5ED8" w:rsidRDefault="004B5ED8" w:rsidP="004B5ED8">
      <w:pPr>
        <w:pStyle w:val="ZLITUSTzmustliter"/>
      </w:pPr>
      <w:r w:rsidRPr="004B5ED8">
        <w:t>1c.</w:t>
      </w:r>
      <w:r w:rsidR="00CD4D9E" w:rsidRPr="004B5ED8">
        <w:t xml:space="preserve"> W</w:t>
      </w:r>
      <w:r w:rsidR="00CD4D9E">
        <w:t> </w:t>
      </w:r>
      <w:r w:rsidRPr="004B5ED8">
        <w:t>przypadku awarii lub przerwy</w:t>
      </w:r>
      <w:r w:rsidR="00CD4D9E" w:rsidRPr="004B5ED8">
        <w:t xml:space="preserve"> w</w:t>
      </w:r>
      <w:r w:rsidR="00CD4D9E">
        <w:t> </w:t>
      </w:r>
      <w:r w:rsidRPr="004B5ED8">
        <w:t>działaniu systemu e‑CRUB uniemożliwiającej przeprowadzenie kontroli,</w:t>
      </w:r>
      <w:r w:rsidR="00CD4D9E" w:rsidRPr="004B5ED8">
        <w:t xml:space="preserve"> o</w:t>
      </w:r>
      <w:r w:rsidR="00CD4D9E">
        <w:t> </w:t>
      </w:r>
      <w:r w:rsidRPr="004B5ED8">
        <w:t>której mowa</w:t>
      </w:r>
      <w:r w:rsidR="0063235E" w:rsidRPr="004B5ED8">
        <w:t xml:space="preserve"> w</w:t>
      </w:r>
      <w:r w:rsidR="0063235E">
        <w:t> ust. </w:t>
      </w:r>
      <w:r w:rsidR="0063235E" w:rsidRPr="004B5ED8">
        <w:t>1</w:t>
      </w:r>
      <w:r w:rsidR="0063235E">
        <w:t xml:space="preserve"> pkt </w:t>
      </w:r>
      <w:r w:rsidR="0063235E" w:rsidRPr="004B5ED8">
        <w:t>1</w:t>
      </w:r>
      <w:r w:rsidR="0063235E">
        <w:t xml:space="preserve"> lit. </w:t>
      </w:r>
      <w:r w:rsidRPr="004B5ED8">
        <w:t>b</w:t>
      </w:r>
      <w:r w:rsidR="00CD4D9E" w:rsidRPr="004B5ED8">
        <w:t xml:space="preserve"> i</w:t>
      </w:r>
      <w:r w:rsidR="00CD4D9E">
        <w:t> </w:t>
      </w:r>
      <w:r w:rsidRPr="004B5ED8">
        <w:t>c, organy nadzoru budowlanego mogą żądać od osób wykonujących samodzielne funkcje techniczne</w:t>
      </w:r>
      <w:r w:rsidR="00CD4D9E" w:rsidRPr="004B5ED8">
        <w:t xml:space="preserve"> w</w:t>
      </w:r>
      <w:r w:rsidR="00CD4D9E">
        <w:t> </w:t>
      </w:r>
      <w:r w:rsidRPr="004B5ED8">
        <w:t>budownictwie przedłożenia kopii uprawnień budowlanych lub kopii zaświadczenia,</w:t>
      </w:r>
      <w:r w:rsidR="00CD4D9E" w:rsidRPr="004B5ED8">
        <w:t xml:space="preserve"> o</w:t>
      </w:r>
      <w:r w:rsidR="00CD4D9E">
        <w:t> </w:t>
      </w:r>
      <w:r w:rsidRPr="004B5ED8">
        <w:t>którym mowa</w:t>
      </w:r>
      <w:r w:rsidR="0063235E" w:rsidRPr="004B5ED8">
        <w:t xml:space="preserve"> w</w:t>
      </w:r>
      <w:r w:rsidR="0063235E">
        <w:t> art. </w:t>
      </w:r>
      <w:r w:rsidRPr="004B5ED8">
        <w:t>1</w:t>
      </w:r>
      <w:r w:rsidR="0063235E" w:rsidRPr="004B5ED8">
        <w:t>2</w:t>
      </w:r>
      <w:r w:rsidR="0063235E">
        <w:t xml:space="preserve"> ust. </w:t>
      </w:r>
      <w:r w:rsidRPr="004B5ED8">
        <w:t>7.</w:t>
      </w:r>
      <w:bookmarkStart w:id="53" w:name="_Hlk118921998"/>
      <w:r w:rsidRPr="004B5ED8">
        <w:t>”</w:t>
      </w:r>
      <w:bookmarkEnd w:id="53"/>
      <w:r>
        <w:t>,</w:t>
      </w:r>
    </w:p>
    <w:p w14:paraId="31B72022" w14:textId="77777777" w:rsidR="008D09DB" w:rsidRPr="006B4C97" w:rsidRDefault="00AD037D" w:rsidP="00AD037D">
      <w:pPr>
        <w:pStyle w:val="LITlitera"/>
      </w:pPr>
      <w:r w:rsidRPr="006B4C97">
        <w:t>c)</w:t>
      </w:r>
      <w:r w:rsidRPr="006B4C97">
        <w:tab/>
      </w:r>
      <w:r w:rsidR="009E0528" w:rsidRPr="006B4C97">
        <w:t>w</w:t>
      </w:r>
      <w:r w:rsidR="0063235E">
        <w:t xml:space="preserve"> ust. </w:t>
      </w:r>
      <w:r w:rsidR="006C2718" w:rsidRPr="006B4C97">
        <w:t>2 </w:t>
      </w:r>
      <w:r w:rsidR="008D09DB" w:rsidRPr="006B4C97">
        <w:t>po</w:t>
      </w:r>
      <w:r w:rsidR="0063235E">
        <w:t xml:space="preserve"> pkt </w:t>
      </w:r>
      <w:r w:rsidR="006C2718" w:rsidRPr="006B4C97">
        <w:t>1 </w:t>
      </w:r>
      <w:r w:rsidR="008D09DB" w:rsidRPr="006B4C97">
        <w:t>dodaje się</w:t>
      </w:r>
      <w:r w:rsidR="0063235E">
        <w:t xml:space="preserve"> pkt </w:t>
      </w:r>
      <w:r w:rsidR="008D09DB" w:rsidRPr="006B4C97">
        <w:t>1a</w:t>
      </w:r>
      <w:r w:rsidR="006C2718" w:rsidRPr="006B4C97">
        <w:t xml:space="preserve"> w </w:t>
      </w:r>
      <w:r w:rsidR="008D09DB" w:rsidRPr="006B4C97">
        <w:t>brzmieniu:</w:t>
      </w:r>
    </w:p>
    <w:p w14:paraId="59587B09" w14:textId="77777777" w:rsidR="00BB1772" w:rsidRDefault="00A925A7" w:rsidP="00AD037D">
      <w:pPr>
        <w:pStyle w:val="ZLITPKTzmpktliter"/>
      </w:pPr>
      <w:bookmarkStart w:id="54" w:name="_Hlk112864656"/>
      <w:r w:rsidRPr="006B4C97">
        <w:t>„</w:t>
      </w:r>
      <w:bookmarkEnd w:id="54"/>
      <w:r w:rsidR="008D09DB" w:rsidRPr="006B4C97">
        <w:t>1a)</w:t>
      </w:r>
      <w:r w:rsidR="008D09DB" w:rsidRPr="006B4C97">
        <w:tab/>
        <w:t>bezzwłoczn</w:t>
      </w:r>
      <w:r w:rsidR="009419BA">
        <w:t>ego</w:t>
      </w:r>
      <w:r w:rsidR="008D09DB" w:rsidRPr="006B4C97">
        <w:t xml:space="preserve"> prze</w:t>
      </w:r>
      <w:r w:rsidR="009419BA">
        <w:t>kazywania</w:t>
      </w:r>
      <w:r w:rsidR="008D09DB" w:rsidRPr="006B4C97">
        <w:t xml:space="preserve"> właściwemu wojewodzie</w:t>
      </w:r>
      <w:r w:rsidR="006C2718" w:rsidRPr="006B4C97">
        <w:t xml:space="preserve"> i </w:t>
      </w:r>
      <w:r w:rsidR="008D09DB" w:rsidRPr="006B4C97">
        <w:t>wojewódzkiemu inspektorowi nadzoru budowlanego decyzj</w:t>
      </w:r>
      <w:r w:rsidR="00A3465D">
        <w:t>i</w:t>
      </w:r>
      <w:r w:rsidR="008D09DB" w:rsidRPr="006B4C97">
        <w:t xml:space="preserve">, do których </w:t>
      </w:r>
      <w:r w:rsidR="00D35F37">
        <w:t xml:space="preserve">ma </w:t>
      </w:r>
      <w:r w:rsidR="008D09DB" w:rsidRPr="006B4C97">
        <w:t>zastosowanie</w:t>
      </w:r>
      <w:r w:rsidR="0063235E">
        <w:t xml:space="preserve"> art. </w:t>
      </w:r>
      <w:r w:rsidR="008D09DB" w:rsidRPr="006B4C97">
        <w:t>8</w:t>
      </w:r>
      <w:r w:rsidR="0063235E" w:rsidRPr="006B4C97">
        <w:t>3</w:t>
      </w:r>
      <w:r w:rsidR="0063235E">
        <w:t xml:space="preserve"> ust. </w:t>
      </w:r>
      <w:r w:rsidR="008D09DB" w:rsidRPr="006B4C97">
        <w:t>4;</w:t>
      </w:r>
      <w:r w:rsidR="0096682F" w:rsidRPr="006B4C97">
        <w:t>”</w:t>
      </w:r>
      <w:r w:rsidR="00766498">
        <w:t>;</w:t>
      </w:r>
    </w:p>
    <w:p w14:paraId="3274FB6F" w14:textId="6457A404" w:rsidR="009F3ED4" w:rsidRDefault="00E761A2" w:rsidP="008D09DB">
      <w:pPr>
        <w:pStyle w:val="PKTpunkt"/>
      </w:pPr>
      <w:r>
        <w:t>53</w:t>
      </w:r>
      <w:r w:rsidR="008D09DB" w:rsidRPr="006B4C97">
        <w:t>)</w:t>
      </w:r>
      <w:r w:rsidR="008D09DB" w:rsidRPr="006B4C97">
        <w:tab/>
      </w:r>
      <w:r w:rsidR="009F3ED4" w:rsidRPr="006B4C97">
        <w:t>w</w:t>
      </w:r>
      <w:r w:rsidR="0063235E">
        <w:t xml:space="preserve"> art. </w:t>
      </w:r>
      <w:r w:rsidR="009F3ED4" w:rsidRPr="006B4C97">
        <w:t>84a uchyla się</w:t>
      </w:r>
      <w:r w:rsidR="0063235E">
        <w:t xml:space="preserve"> ust. </w:t>
      </w:r>
      <w:r w:rsidR="009F3ED4" w:rsidRPr="006B4C97">
        <w:t>1;</w:t>
      </w:r>
    </w:p>
    <w:p w14:paraId="45303EC9" w14:textId="0D2F9FE9" w:rsidR="00C32684" w:rsidRDefault="00107497" w:rsidP="00C32684">
      <w:pPr>
        <w:pStyle w:val="PKTpunkt"/>
      </w:pPr>
      <w:r>
        <w:t>5</w:t>
      </w:r>
      <w:r w:rsidR="00E761A2">
        <w:t>4</w:t>
      </w:r>
      <w:r w:rsidR="00C32684">
        <w:t>)</w:t>
      </w:r>
      <w:r w:rsidR="00C32684">
        <w:tab/>
        <w:t>po art. 84ab dodaje się art. 84ac w brzmieniu:</w:t>
      </w:r>
    </w:p>
    <w:p w14:paraId="4569CB45" w14:textId="57892519" w:rsidR="00C32684" w:rsidRDefault="00C32684" w:rsidP="00C32684">
      <w:pPr>
        <w:pStyle w:val="ZARTzmartartykuempunktem"/>
      </w:pPr>
      <w:r w:rsidRPr="006B4C97">
        <w:t>„</w:t>
      </w:r>
      <w:r>
        <w:t xml:space="preserve">Art. 84ac. 1. </w:t>
      </w:r>
      <w:r w:rsidRPr="00C32684">
        <w:t>G</w:t>
      </w:r>
      <w:r>
        <w:t xml:space="preserve">łówny </w:t>
      </w:r>
      <w:r w:rsidRPr="00C32684">
        <w:t>I</w:t>
      </w:r>
      <w:r>
        <w:t xml:space="preserve">nspektor </w:t>
      </w:r>
      <w:r w:rsidRPr="00C32684">
        <w:t>N</w:t>
      </w:r>
      <w:r>
        <w:t xml:space="preserve">adzoru </w:t>
      </w:r>
      <w:r w:rsidRPr="00C32684">
        <w:t>B</w:t>
      </w:r>
      <w:r>
        <w:t>udowlanego</w:t>
      </w:r>
      <w:r w:rsidRPr="00C32684">
        <w:t xml:space="preserve"> jest uprawniony do przetwarzania wszelkich danych</w:t>
      </w:r>
      <w:r>
        <w:t>,</w:t>
      </w:r>
      <w:r w:rsidRPr="00C32684">
        <w:t xml:space="preserve"> w tym danych osobowych</w:t>
      </w:r>
      <w:r>
        <w:t>,</w:t>
      </w:r>
      <w:r w:rsidRPr="00C32684">
        <w:t xml:space="preserve"> niezbędnych do wykonywania obowiązków ustawowych lub zadań realizowanych w interesie publicznym lub w ramach sprawowania władzy publicznej powierzonej administratorowi z uwzględnieniem podstaw prawnych w oparciu o przepisy </w:t>
      </w:r>
      <w:r>
        <w:t>r</w:t>
      </w:r>
      <w:r w:rsidRPr="00C32684">
        <w:t>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w:t>
      </w:r>
      <w:r>
        <w:t>.</w:t>
      </w:r>
    </w:p>
    <w:p w14:paraId="07E88485" w14:textId="77777777" w:rsidR="00C32684" w:rsidRDefault="00C32684" w:rsidP="00C32684">
      <w:pPr>
        <w:pStyle w:val="ZUSTzmustartykuempunktem"/>
      </w:pPr>
      <w:r>
        <w:t>2. O</w:t>
      </w:r>
      <w:r w:rsidRPr="00C32684">
        <w:t>rgany administracji architektoniczno-budowlanej i nadzoru budowlanego będące administratorami lub współadministratorami danych osobowych uprawnione są do</w:t>
      </w:r>
      <w:r>
        <w:t>:</w:t>
      </w:r>
    </w:p>
    <w:p w14:paraId="03B7D2E3" w14:textId="0014B5CD" w:rsidR="00C32684" w:rsidRDefault="00C32684" w:rsidP="00C32684">
      <w:pPr>
        <w:pStyle w:val="ZPKTzmpktartykuempunktem"/>
      </w:pPr>
      <w:r>
        <w:t>1)</w:t>
      </w:r>
      <w:r>
        <w:tab/>
      </w:r>
      <w:r w:rsidRPr="00C32684">
        <w:t>przetwarzania wszelkich</w:t>
      </w:r>
      <w:r>
        <w:t>,</w:t>
      </w:r>
      <w:r w:rsidRPr="00C32684">
        <w:t xml:space="preserve"> w tym danych osobowych</w:t>
      </w:r>
      <w:r>
        <w:t>,</w:t>
      </w:r>
      <w:r w:rsidRPr="00C32684">
        <w:t xml:space="preserve"> dla celów realizacji zadań ustawowych w systemach teleinformatycznych lub oprogramowaniu (aplikacjach) innych administratorów w oparciu o mechanizm udostępniania danych osobowych pomiędzy administratorami lub transferu danych opartemu na współadministrowaniu lub w relacji administrator - podmiot przetwarzający</w:t>
      </w:r>
      <w:r>
        <w:t>;</w:t>
      </w:r>
    </w:p>
    <w:p w14:paraId="30DF63D0" w14:textId="77777777" w:rsidR="00C32684" w:rsidRPr="00C32684" w:rsidRDefault="00C32684" w:rsidP="00C32684">
      <w:pPr>
        <w:pStyle w:val="ZPKTzmpktartykuempunktem"/>
      </w:pPr>
      <w:r>
        <w:t>2)</w:t>
      </w:r>
      <w:r>
        <w:tab/>
      </w:r>
      <w:r w:rsidRPr="00C32684">
        <w:t>ustalania zasad funkcjonowania procesu zarządzania użytkownikami w systemach teleinformatycznych lub oprogramowaniu (aplikacjach) w tym w ramach integracji z innymi systemami teleinformatycznymi lub oprogramowaniem (aplikacjami) z uwzględnieniem zasady celowości, w szczególności danych niezbędnych do tworzenia i zarządzania kontami uprawnionych użytkowników oraz zakresu danych niezbędnych do realizacji zadań ustawowych.</w:t>
      </w:r>
    </w:p>
    <w:p w14:paraId="775B544C" w14:textId="6EB9B497" w:rsidR="00C32684" w:rsidRDefault="00C32684" w:rsidP="00C32684">
      <w:pPr>
        <w:pStyle w:val="ZUSTzmustartykuempunktem"/>
      </w:pPr>
      <w:r w:rsidRPr="00C32684">
        <w:t xml:space="preserve">3. Źródłem danych o których jest mowa w </w:t>
      </w:r>
      <w:r>
        <w:t>ust. 2 pkt 2</w:t>
      </w:r>
      <w:r w:rsidRPr="00C32684">
        <w:t xml:space="preserve"> są administratorzy lub współadministratorzy lub podmioty przetwarzające dane osobowe niezbędne do zapewnienia prawidłowego i efektywnego procesu zarządzania użytkownikami w systemach teleinformatycznych lub oprogramowaniu (aplikacjach).</w:t>
      </w:r>
      <w:r w:rsidRPr="004B5ED8">
        <w:t>”</w:t>
      </w:r>
      <w:r>
        <w:t>;</w:t>
      </w:r>
    </w:p>
    <w:p w14:paraId="4CDEB222" w14:textId="655484F7" w:rsidR="008D2268" w:rsidRDefault="00107497" w:rsidP="00A13E76">
      <w:pPr>
        <w:pStyle w:val="PKTpunkt"/>
      </w:pPr>
      <w:r>
        <w:t>5</w:t>
      </w:r>
      <w:r w:rsidR="00E761A2">
        <w:t>5</w:t>
      </w:r>
      <w:r w:rsidR="00A13E76">
        <w:t>)</w:t>
      </w:r>
      <w:r w:rsidR="00B27747">
        <w:tab/>
      </w:r>
      <w:r w:rsidR="002C7DDB">
        <w:t>w</w:t>
      </w:r>
      <w:r w:rsidR="0063235E">
        <w:t xml:space="preserve"> art. </w:t>
      </w:r>
      <w:r w:rsidR="00A13E76">
        <w:t>88a</w:t>
      </w:r>
      <w:r w:rsidR="008E5004">
        <w:t xml:space="preserve"> w</w:t>
      </w:r>
      <w:r w:rsidR="008D2268">
        <w:t>:</w:t>
      </w:r>
    </w:p>
    <w:p w14:paraId="16648FE8" w14:textId="77777777" w:rsidR="00A13E76" w:rsidRPr="00A13E76" w:rsidRDefault="008D2268" w:rsidP="008D2268">
      <w:pPr>
        <w:pStyle w:val="LITlitera"/>
      </w:pPr>
      <w:r>
        <w:t>a)</w:t>
      </w:r>
      <w:r>
        <w:tab/>
      </w:r>
      <w:r w:rsidR="00C22FCE">
        <w:t>ust. </w:t>
      </w:r>
      <w:r w:rsidR="0063235E">
        <w:t>1 w pkt </w:t>
      </w:r>
      <w:r w:rsidR="0063235E" w:rsidRPr="00A13E76">
        <w:t>3</w:t>
      </w:r>
      <w:r w:rsidR="0063235E">
        <w:t xml:space="preserve"> w lit. </w:t>
      </w:r>
      <w:r w:rsidR="00A13E76" w:rsidRPr="00A13E76">
        <w:t>c kropkę zastępuje się przecinkiem</w:t>
      </w:r>
      <w:r w:rsidR="002C7DDB" w:rsidRPr="00A13E76">
        <w:t xml:space="preserve"> i</w:t>
      </w:r>
      <w:r w:rsidR="002C7DDB">
        <w:t> </w:t>
      </w:r>
      <w:r w:rsidR="00A13E76" w:rsidRPr="00A13E76">
        <w:t>dodaje się</w:t>
      </w:r>
      <w:r w:rsidR="0063235E">
        <w:t xml:space="preserve"> lit. </w:t>
      </w:r>
      <w:r w:rsidR="00A13E76" w:rsidRPr="00A13E76">
        <w:t>d</w:t>
      </w:r>
      <w:r w:rsidR="002C7DDB" w:rsidRPr="00A13E76">
        <w:t xml:space="preserve"> w</w:t>
      </w:r>
      <w:r w:rsidR="002C7DDB">
        <w:t> </w:t>
      </w:r>
      <w:r w:rsidR="00A13E76" w:rsidRPr="00A13E76">
        <w:t>brzmieniu:</w:t>
      </w:r>
    </w:p>
    <w:p w14:paraId="2AF16AAF" w14:textId="77777777" w:rsidR="00A13E76" w:rsidRDefault="00A13E76" w:rsidP="006D76FC">
      <w:pPr>
        <w:pStyle w:val="ZLITwPKTzmlitwpktartykuempunktem"/>
      </w:pPr>
      <w:r w:rsidRPr="00A13E76">
        <w:t>„d)</w:t>
      </w:r>
      <w:r w:rsidR="0063235E">
        <w:tab/>
      </w:r>
      <w:r w:rsidRPr="00A13E76">
        <w:t>rzeczoznawców budowlanych</w:t>
      </w:r>
      <w:r w:rsidR="00167F90">
        <w:t>.</w:t>
      </w:r>
      <w:r w:rsidRPr="00A13E76">
        <w:t>”</w:t>
      </w:r>
      <w:r w:rsidR="008D2268">
        <w:t>,</w:t>
      </w:r>
    </w:p>
    <w:p w14:paraId="2865ABA2" w14:textId="77777777" w:rsidR="002D6C1E" w:rsidRDefault="008D2268" w:rsidP="008D2268">
      <w:pPr>
        <w:pStyle w:val="LITlitera"/>
      </w:pPr>
      <w:r>
        <w:t>b)</w:t>
      </w:r>
      <w:r>
        <w:tab/>
      </w:r>
      <w:r w:rsidR="00C22FCE">
        <w:t>ust. </w:t>
      </w:r>
      <w:r w:rsidR="00087297">
        <w:t>2</w:t>
      </w:r>
      <w:r w:rsidR="002D6C1E">
        <w:t>:</w:t>
      </w:r>
    </w:p>
    <w:p w14:paraId="37FF2BCE" w14:textId="309569A1" w:rsidR="0091578C" w:rsidRDefault="00087297" w:rsidP="00FE2854">
      <w:pPr>
        <w:pStyle w:val="TIRtiret"/>
      </w:pPr>
      <w:r>
        <w:t> </w:t>
      </w:r>
      <w:r w:rsidR="002D6C1E" w:rsidRPr="002D6C1E">
        <w:t>–</w:t>
      </w:r>
      <w:r w:rsidR="00D2732B">
        <w:tab/>
      </w:r>
      <w:r w:rsidR="0091578C">
        <w:t xml:space="preserve">w pkt 8 po wyrazach </w:t>
      </w:r>
      <w:r w:rsidR="0091578C" w:rsidRPr="0091578C">
        <w:t>„uprawnienia budowlane”</w:t>
      </w:r>
      <w:r w:rsidR="0091578C">
        <w:t xml:space="preserve"> dodaje się wyrazy</w:t>
      </w:r>
      <w:r w:rsidR="0091578C" w:rsidRPr="0091578C">
        <w:t xml:space="preserve"> „oraz w centralnym rejestrze rzeczoznawców budowlanych”</w:t>
      </w:r>
      <w:r w:rsidR="00D2732B">
        <w:t>,</w:t>
      </w:r>
    </w:p>
    <w:p w14:paraId="0A968648" w14:textId="5A1A1B99" w:rsidR="008D2268" w:rsidRDefault="0091578C" w:rsidP="00FE2854">
      <w:pPr>
        <w:pStyle w:val="TIRtiret"/>
      </w:pPr>
      <w:r w:rsidRPr="0091578C">
        <w:t>–</w:t>
      </w:r>
      <w:r>
        <w:tab/>
      </w:r>
      <w:r w:rsidR="008D2268">
        <w:t>po</w:t>
      </w:r>
      <w:r w:rsidR="0063235E">
        <w:t xml:space="preserve"> pkt </w:t>
      </w:r>
      <w:r w:rsidR="008D2268">
        <w:t>8a dodaje się</w:t>
      </w:r>
      <w:r w:rsidR="0063235E">
        <w:t xml:space="preserve"> pkt </w:t>
      </w:r>
      <w:r w:rsidR="008D2268">
        <w:t>8b</w:t>
      </w:r>
      <w:r w:rsidR="00C22FCE">
        <w:t xml:space="preserve"> w </w:t>
      </w:r>
      <w:r w:rsidR="008D2268">
        <w:t>brzmieniu:</w:t>
      </w:r>
    </w:p>
    <w:p w14:paraId="4BAA2F4E" w14:textId="41DE8509" w:rsidR="008D2268" w:rsidRDefault="008D2268" w:rsidP="0091578C">
      <w:pPr>
        <w:pStyle w:val="ZTIRPKTzmpkttiret"/>
      </w:pPr>
      <w:r>
        <w:t>„8b)</w:t>
      </w:r>
      <w:r>
        <w:tab/>
        <w:t>zakres rzeczoznawstwa budowlanego –</w:t>
      </w:r>
      <w:r w:rsidR="00C22FCE">
        <w:t xml:space="preserve"> w </w:t>
      </w:r>
      <w:r>
        <w:t>centralnym rejestrze rzeczoznawców budowlanych</w:t>
      </w:r>
      <w:r w:rsidR="008E5004">
        <w:t>;</w:t>
      </w:r>
      <w:r>
        <w:t>”</w:t>
      </w:r>
      <w:r w:rsidR="00DA122E">
        <w:t>,</w:t>
      </w:r>
    </w:p>
    <w:p w14:paraId="072B2855" w14:textId="10693E78" w:rsidR="00DA122E" w:rsidRDefault="00DA122E" w:rsidP="009E2D83">
      <w:pPr>
        <w:pStyle w:val="TIRtiret"/>
      </w:pPr>
      <w:r w:rsidRPr="00DA122E">
        <w:t>–</w:t>
      </w:r>
      <w:r w:rsidRPr="00DA122E">
        <w:tab/>
        <w:t>po pkt </w:t>
      </w:r>
      <w:r>
        <w:t>9</w:t>
      </w:r>
      <w:r w:rsidRPr="00DA122E">
        <w:t xml:space="preserve"> dodaje się pkt </w:t>
      </w:r>
      <w:r>
        <w:t>9a i 9b</w:t>
      </w:r>
      <w:r w:rsidRPr="00DA122E">
        <w:t xml:space="preserve"> w brzmieniu:</w:t>
      </w:r>
    </w:p>
    <w:p w14:paraId="709511D9" w14:textId="27AA4C05" w:rsidR="00DA122E" w:rsidRPr="00DA122E" w:rsidRDefault="00DA122E" w:rsidP="00DA122E">
      <w:pPr>
        <w:pStyle w:val="ZTIRPKTzmpkttiret"/>
      </w:pPr>
      <w:r w:rsidRPr="00DA122E">
        <w:t>„9a) określony w decyzji o nadaniu uprawnień do wykonywania rzeczoznawstwa budowlanego czas wykonywania rzeczoznawstwa - w centralnym rejestrze rzeczoznawców budowlanych;</w:t>
      </w:r>
    </w:p>
    <w:p w14:paraId="680349E9" w14:textId="32E312D9" w:rsidR="00DA122E" w:rsidRDefault="00DA122E" w:rsidP="00DA122E">
      <w:pPr>
        <w:pStyle w:val="ZTIRPKTzmpkttiret"/>
      </w:pPr>
      <w:r w:rsidRPr="00DA122E">
        <w:t>9b) dane identyfikujące decyzję o pozbawieniu uprawnień do wykonywania rzeczoznawstwa budowlanego - w centralnym rejestrze rzeczoznawców budowlanych;”</w:t>
      </w:r>
      <w:r w:rsidR="00D2732B">
        <w:t>,</w:t>
      </w:r>
    </w:p>
    <w:p w14:paraId="4C56E24D" w14:textId="0393F052" w:rsidR="00D2732B" w:rsidRDefault="00D2732B" w:rsidP="00D2732B">
      <w:pPr>
        <w:pStyle w:val="TIRtiret"/>
      </w:pPr>
      <w:r w:rsidRPr="00D2732B">
        <w:t> –</w:t>
      </w:r>
      <w:r w:rsidRPr="00D2732B">
        <w:tab/>
        <w:t xml:space="preserve">w pkt </w:t>
      </w:r>
      <w:r>
        <w:t>15</w:t>
      </w:r>
      <w:r w:rsidRPr="00D2732B">
        <w:t xml:space="preserve"> po wyrazach „uprawnienia budowlane” dodaje się wyrazy „oraz w centralnym rejestrze rzeczoznawców budowlanych”</w:t>
      </w:r>
      <w:r w:rsidR="00B833CA">
        <w:t>,</w:t>
      </w:r>
    </w:p>
    <w:p w14:paraId="5D7734C2" w14:textId="78487F04" w:rsidR="00B833CA" w:rsidRDefault="00B833CA" w:rsidP="00B833CA">
      <w:pPr>
        <w:pStyle w:val="LITlitera"/>
      </w:pPr>
      <w:r>
        <w:t>c)</w:t>
      </w:r>
      <w:r>
        <w:tab/>
        <w:t xml:space="preserve"> po ust. 4 dodaje się ust. 4a w brzmieniu:</w:t>
      </w:r>
    </w:p>
    <w:p w14:paraId="5F988109" w14:textId="50B2405E" w:rsidR="00B833CA" w:rsidRPr="00B833CA" w:rsidRDefault="00B833CA" w:rsidP="00FE2854">
      <w:pPr>
        <w:pStyle w:val="ZLITUSTzmustliter"/>
      </w:pPr>
      <w:r w:rsidRPr="00B833CA">
        <w:t>„4a.</w:t>
      </w:r>
      <w:r w:rsidR="00FE2854">
        <w:t xml:space="preserve"> </w:t>
      </w:r>
      <w:r w:rsidRPr="00B833CA">
        <w:t>Zakres danych identyfikujących decyzję o pozbawieniu uprawnień do wykonywania rzeczoznawstwa budowlanego obejmuje następujące dane:</w:t>
      </w:r>
    </w:p>
    <w:p w14:paraId="789B21CA" w14:textId="77777777" w:rsidR="00B833CA" w:rsidRPr="00B833CA" w:rsidRDefault="00B833CA" w:rsidP="00FE2854">
      <w:pPr>
        <w:pStyle w:val="ZLITPKTzmpktliter"/>
      </w:pPr>
      <w:r w:rsidRPr="00B833CA">
        <w:t>1)</w:t>
      </w:r>
      <w:r w:rsidRPr="00B833CA">
        <w:tab/>
        <w:t>numer, datę i miejsce wydania decyzji</w:t>
      </w:r>
    </w:p>
    <w:p w14:paraId="726C3552" w14:textId="77777777" w:rsidR="00B833CA" w:rsidRPr="00B833CA" w:rsidRDefault="00B833CA" w:rsidP="00FE2854">
      <w:pPr>
        <w:pStyle w:val="ZLITPKTzmpktliter"/>
      </w:pPr>
      <w:r w:rsidRPr="00B833CA">
        <w:t>2)</w:t>
      </w:r>
      <w:r w:rsidRPr="00B833CA">
        <w:tab/>
        <w:t>wskazanie organu wydającego decyzję</w:t>
      </w:r>
    </w:p>
    <w:p w14:paraId="103DAC2D" w14:textId="2F49E1E2" w:rsidR="00B833CA" w:rsidRDefault="00B833CA" w:rsidP="00B833CA">
      <w:pPr>
        <w:pStyle w:val="ZLITPKTzmpktliter"/>
      </w:pPr>
      <w:r w:rsidRPr="00B833CA">
        <w:t>3)</w:t>
      </w:r>
      <w:r w:rsidRPr="00B833CA">
        <w:tab/>
        <w:t>przyczynę pozbawienia tytułu rzeczoznawcy budowlanego.”</w:t>
      </w:r>
      <w:r>
        <w:t>,</w:t>
      </w:r>
    </w:p>
    <w:p w14:paraId="406B5F10" w14:textId="7935B471" w:rsidR="00FE2854" w:rsidRDefault="00FE2854" w:rsidP="00FE2854">
      <w:pPr>
        <w:pStyle w:val="LITlitera"/>
      </w:pPr>
      <w:r>
        <w:t>d)</w:t>
      </w:r>
      <w:r>
        <w:tab/>
        <w:t>w ust. 5a:</w:t>
      </w:r>
    </w:p>
    <w:p w14:paraId="6CC8E61C" w14:textId="21082FC9" w:rsidR="00FE2854" w:rsidRDefault="00FE2854" w:rsidP="00FE2854">
      <w:pPr>
        <w:pStyle w:val="TIRtiret"/>
      </w:pPr>
      <w:r w:rsidRPr="00FE2854">
        <w:t>–</w:t>
      </w:r>
      <w:r w:rsidRPr="00FE2854">
        <w:tab/>
        <w:t>w</w:t>
      </w:r>
      <w:r>
        <w:t>e wprowadzeniu do wyliczenia</w:t>
      </w:r>
      <w:r w:rsidRPr="00FE2854">
        <w:t xml:space="preserve"> po wyrazach „uprawnienia budowlane” dodaje się wyrazy „oraz w centralnym rejestrze rzeczoznawców budowlanych”,</w:t>
      </w:r>
    </w:p>
    <w:p w14:paraId="5A3AE2E4" w14:textId="77777777" w:rsidR="00FE2854" w:rsidRDefault="00FE2854" w:rsidP="00FE2854">
      <w:pPr>
        <w:pStyle w:val="TIRtiret"/>
      </w:pPr>
      <w:r w:rsidRPr="00FE2854">
        <w:t>–</w:t>
      </w:r>
      <w:r w:rsidRPr="00FE2854">
        <w:tab/>
        <w:t xml:space="preserve">pkt </w:t>
      </w:r>
      <w:r>
        <w:t>5 otrzymuje brzmienie:</w:t>
      </w:r>
    </w:p>
    <w:p w14:paraId="3A6ADCA0" w14:textId="399C82CC" w:rsidR="00FE2854" w:rsidRDefault="00FE2854" w:rsidP="00FE2854">
      <w:pPr>
        <w:pStyle w:val="ZTIRPKTzmpkttiret"/>
      </w:pPr>
      <w:r w:rsidRPr="00FE2854">
        <w:t>„</w:t>
      </w:r>
      <w:r>
        <w:t>5)</w:t>
      </w:r>
      <w:r>
        <w:tab/>
      </w:r>
      <w:r w:rsidRPr="00FE2854">
        <w:t xml:space="preserve">pkt 8, </w:t>
      </w:r>
      <w:r>
        <w:t xml:space="preserve">8b, </w:t>
      </w:r>
      <w:r w:rsidRPr="00FE2854">
        <w:t>9</w:t>
      </w:r>
      <w:r>
        <w:t>,</w:t>
      </w:r>
      <w:r w:rsidRPr="00FE2854">
        <w:t xml:space="preserve"> 9a i 15”</w:t>
      </w:r>
      <w:r>
        <w:t>,</w:t>
      </w:r>
    </w:p>
    <w:p w14:paraId="46D4D0B5" w14:textId="10A28AEE" w:rsidR="00763D4B" w:rsidRDefault="00FE2854" w:rsidP="00FE2854">
      <w:pPr>
        <w:pStyle w:val="LITlitera"/>
      </w:pPr>
      <w:r>
        <w:t>e)</w:t>
      </w:r>
      <w:r>
        <w:tab/>
        <w:t>w ust. 5</w:t>
      </w:r>
      <w:r w:rsidR="00671A33">
        <w:t>b</w:t>
      </w:r>
      <w:r>
        <w:t xml:space="preserve"> </w:t>
      </w:r>
      <w:r w:rsidRPr="00FE2854">
        <w:t>po wyrazach „uprawnienia budowlane” dodaje się wyrazy „oraz w centralnym rejestrze rzeczoznawców budowlanych”</w:t>
      </w:r>
      <w:r w:rsidR="00763D4B">
        <w:t>,</w:t>
      </w:r>
    </w:p>
    <w:p w14:paraId="5040F52B" w14:textId="759C2750" w:rsidR="00763D4B" w:rsidRDefault="00763D4B" w:rsidP="00FE2854">
      <w:pPr>
        <w:pStyle w:val="LITlitera"/>
      </w:pPr>
      <w:r>
        <w:t>f)</w:t>
      </w:r>
      <w:r>
        <w:tab/>
        <w:t>ust. 6 otrzymuje brzmienie:</w:t>
      </w:r>
    </w:p>
    <w:p w14:paraId="029D0C3F" w14:textId="594A4305" w:rsidR="00763D4B" w:rsidRDefault="00763D4B" w:rsidP="009E2D83">
      <w:pPr>
        <w:pStyle w:val="ZLITUSTzmustliter"/>
      </w:pPr>
      <w:r w:rsidRPr="00763D4B">
        <w:t>„6. Minister właściwy do spraw budownictwa, planowania i zagospodarowania przestrzennego oraz mieszkalnictwa określi, w drodze rozporządzenia:</w:t>
      </w:r>
    </w:p>
    <w:p w14:paraId="2E130F3D" w14:textId="5FDFCB36" w:rsidR="00763D4B" w:rsidRPr="00763D4B" w:rsidRDefault="00763D4B" w:rsidP="009E2D83">
      <w:pPr>
        <w:pStyle w:val="ZLITPKTzmpktliter"/>
      </w:pPr>
      <w:r w:rsidRPr="00763D4B">
        <w:t>1)</w:t>
      </w:r>
      <w:r>
        <w:tab/>
      </w:r>
      <w:r w:rsidRPr="00763D4B">
        <w:t>szczegółowy sposób prowadzenia systemu e-CRUB, w tym przyporządkowania danych, o których mowa w ust. 2,4 i 4a, do zbiorów danych gromadzonych w rejestrach, o których mowa w ust. 1 pkt 3,</w:t>
      </w:r>
    </w:p>
    <w:p w14:paraId="2C3C6A08" w14:textId="0296A45C" w:rsidR="00763D4B" w:rsidRPr="00763D4B" w:rsidRDefault="00763D4B" w:rsidP="009E2D83">
      <w:pPr>
        <w:pStyle w:val="ZLITPKTzmpktliter"/>
      </w:pPr>
      <w:r w:rsidRPr="00763D4B">
        <w:t>2)</w:t>
      </w:r>
      <w:r>
        <w:tab/>
      </w:r>
      <w:r w:rsidRPr="00763D4B">
        <w:t>wzory formularzy do przekazywania danych identyfikujących uprawnienia budowlane lub uznane kwalifikacje zawodowe oraz danych dotyczących osoby, która nabyła te uprawnienia lub kwalifikacje,</w:t>
      </w:r>
    </w:p>
    <w:p w14:paraId="24BC8AB3" w14:textId="473DBFAF" w:rsidR="00763D4B" w:rsidRPr="00763D4B" w:rsidRDefault="00763D4B" w:rsidP="009E2D83">
      <w:pPr>
        <w:pStyle w:val="ZLITPKTzmpktliter"/>
      </w:pPr>
      <w:r w:rsidRPr="00763D4B">
        <w:t>3)</w:t>
      </w:r>
      <w:r>
        <w:tab/>
      </w:r>
      <w:r w:rsidRPr="00763D4B">
        <w:t>wzory formularzy do przekazywania danych identyfikujących decyzję o ukaraniu z tytułu odpowiedzialności zawodowej w budownictwie oraz danych dotyczących osoby ukaranej</w:t>
      </w:r>
      <w:r>
        <w:t>,</w:t>
      </w:r>
    </w:p>
    <w:p w14:paraId="7021CE0A" w14:textId="26EF7165" w:rsidR="00763D4B" w:rsidRPr="00763D4B" w:rsidRDefault="00763D4B" w:rsidP="009E2D83">
      <w:pPr>
        <w:pStyle w:val="ZLITPKTzmpktliter"/>
      </w:pPr>
      <w:r w:rsidRPr="00763D4B">
        <w:t>4)</w:t>
      </w:r>
      <w:r>
        <w:tab/>
      </w:r>
      <w:r w:rsidRPr="00763D4B">
        <w:t>wzory formularzy do przekazywania danych identyfikujących decyzję o nadaniu uprawnień do wykonywania rzeczoznawstwa budowlanego, danych dotyczących osoby, która nabyła te uprawnienia, danych identyfikujące decyzję o pozbawieniu uprawnień do wykonywania rzeczoznawstwa budowlanego oraz danych dotyczących osoby, której pozbawiono tych uprawnień</w:t>
      </w:r>
    </w:p>
    <w:p w14:paraId="4459AA86" w14:textId="18CBB066" w:rsidR="009208FC" w:rsidRDefault="00763D4B" w:rsidP="009E2D83">
      <w:pPr>
        <w:pStyle w:val="ZLITCZWSPLITzmczciwsplitliter"/>
      </w:pPr>
      <w:r w:rsidRPr="00763D4B">
        <w:t>- mając na względzie dane i informacje podlegające wpisowi do rejestrów oraz publikacji na stronie podmiotowej Biuletynu Informacji Publicznej urzędu obsługującego Głównego Inspektora Nadzoru Budowlanego, a także konieczność zapewnienia bezpieczeństwa i przejrzystości gromadzonych danych.</w:t>
      </w:r>
      <w:r w:rsidR="00C1789F" w:rsidRPr="00C1789F">
        <w:t>”</w:t>
      </w:r>
      <w:r w:rsidR="00C1789F">
        <w:t>;</w:t>
      </w:r>
    </w:p>
    <w:p w14:paraId="5AE5912F" w14:textId="0ECBE37E" w:rsidR="002064EC" w:rsidRPr="002064EC" w:rsidRDefault="00107497">
      <w:pPr>
        <w:pStyle w:val="PKTpunkt"/>
      </w:pPr>
      <w:r>
        <w:t>5</w:t>
      </w:r>
      <w:r w:rsidR="00E761A2">
        <w:t>6</w:t>
      </w:r>
      <w:r w:rsidR="002064EC" w:rsidRPr="002064EC">
        <w:t>)</w:t>
      </w:r>
      <w:r w:rsidR="0063235E">
        <w:tab/>
      </w:r>
      <w:r w:rsidR="002064EC" w:rsidRPr="002064EC">
        <w:t>art. 91a otrzymuje brzmienie:</w:t>
      </w:r>
    </w:p>
    <w:p w14:paraId="33FFADB6" w14:textId="77777777" w:rsidR="00835D20" w:rsidRDefault="002064EC" w:rsidP="00835D20">
      <w:pPr>
        <w:pStyle w:val="ZARTzmartartykuempunktem"/>
      </w:pPr>
      <w:r w:rsidRPr="002064EC">
        <w:t>„Art. 91a. Kto wbrew przepisowi</w:t>
      </w:r>
      <w:r w:rsidR="0063235E">
        <w:t xml:space="preserve"> art. </w:t>
      </w:r>
      <w:r w:rsidRPr="002064EC">
        <w:t>6</w:t>
      </w:r>
      <w:r w:rsidR="002C7DDB" w:rsidRPr="002064EC">
        <w:t>1</w:t>
      </w:r>
      <w:r w:rsidR="002C7DDB">
        <w:t> </w:t>
      </w:r>
      <w:r w:rsidRPr="002064EC">
        <w:t xml:space="preserve">nie spełnia obowiązków: </w:t>
      </w:r>
    </w:p>
    <w:p w14:paraId="72B7FFB2" w14:textId="77777777" w:rsidR="00835D20" w:rsidRDefault="002064EC" w:rsidP="00835D20">
      <w:pPr>
        <w:pStyle w:val="ZPKTzmpktartykuempunktem"/>
      </w:pPr>
      <w:r w:rsidRPr="002064EC">
        <w:t>1)</w:t>
      </w:r>
      <w:r w:rsidR="00835D20">
        <w:tab/>
      </w:r>
      <w:r w:rsidRPr="002064EC">
        <w:t>utrzymania obiektu budowlanego</w:t>
      </w:r>
      <w:r w:rsidR="002C7DDB" w:rsidRPr="002064EC">
        <w:t xml:space="preserve"> w</w:t>
      </w:r>
      <w:r w:rsidR="002C7DDB">
        <w:t> </w:t>
      </w:r>
      <w:r w:rsidRPr="002064EC">
        <w:t xml:space="preserve">należytym stanie technicznym, </w:t>
      </w:r>
    </w:p>
    <w:p w14:paraId="17D9550A" w14:textId="77777777" w:rsidR="00835D20" w:rsidRDefault="002064EC" w:rsidP="00835D20">
      <w:pPr>
        <w:pStyle w:val="ZPKTzmpktartykuempunktem"/>
      </w:pPr>
      <w:r w:rsidRPr="002064EC">
        <w:t>2)</w:t>
      </w:r>
      <w:r w:rsidR="00835D20">
        <w:tab/>
      </w:r>
      <w:r w:rsidRPr="002064EC">
        <w:t>użytkowania obiektu</w:t>
      </w:r>
      <w:r w:rsidR="002C7DDB" w:rsidRPr="002064EC">
        <w:t xml:space="preserve"> w</w:t>
      </w:r>
      <w:r w:rsidR="002C7DDB">
        <w:t> </w:t>
      </w:r>
      <w:r w:rsidRPr="002064EC">
        <w:t>sposób zgodny</w:t>
      </w:r>
      <w:r w:rsidR="002C7DDB" w:rsidRPr="002064EC">
        <w:t xml:space="preserve"> z</w:t>
      </w:r>
      <w:r w:rsidR="002C7DDB">
        <w:t> </w:t>
      </w:r>
      <w:r w:rsidRPr="002064EC">
        <w:t>jego przeznaczeniem</w:t>
      </w:r>
      <w:r w:rsidR="002C7DDB" w:rsidRPr="002064EC">
        <w:t xml:space="preserve"> i</w:t>
      </w:r>
      <w:r w:rsidR="002C7DDB">
        <w:t> </w:t>
      </w:r>
      <w:r w:rsidRPr="002064EC">
        <w:t xml:space="preserve">wymaganiami ochrony środowiska, </w:t>
      </w:r>
    </w:p>
    <w:p w14:paraId="07A02067" w14:textId="77777777" w:rsidR="00835D20" w:rsidRDefault="002064EC" w:rsidP="00835D20">
      <w:pPr>
        <w:pStyle w:val="ZPKTzmpktartykuempunktem"/>
      </w:pPr>
      <w:r w:rsidRPr="002064EC">
        <w:t>3)</w:t>
      </w:r>
      <w:r w:rsidR="00835D20">
        <w:tab/>
      </w:r>
      <w:r w:rsidRPr="002064EC">
        <w:t>zapewnienia bezpiecznego użytkowania obiektu budowlanego</w:t>
      </w:r>
    </w:p>
    <w:p w14:paraId="2507B2A3" w14:textId="60FA335A" w:rsidR="002064EC" w:rsidRPr="002064EC" w:rsidRDefault="00AA4E94" w:rsidP="00D90B52">
      <w:pPr>
        <w:pStyle w:val="ZCZWSPPKTzmczciwsppktartykuempunktem"/>
      </w:pPr>
      <w:r w:rsidRPr="00AA4E94">
        <w:t>–</w:t>
      </w:r>
      <w:r w:rsidR="00A84201">
        <w:t xml:space="preserve"> </w:t>
      </w:r>
      <w:r w:rsidR="002064EC" w:rsidRPr="002064EC">
        <w:t>podlega grzywnie nie mniejszej niż 10</w:t>
      </w:r>
      <w:r w:rsidR="002C7DDB" w:rsidRPr="002064EC">
        <w:t>0</w:t>
      </w:r>
      <w:r w:rsidR="002C7DDB">
        <w:t> </w:t>
      </w:r>
      <w:r w:rsidR="002064EC" w:rsidRPr="002064EC">
        <w:t>stawek dziennych, karze ograniczenia wolności albo</w:t>
      </w:r>
      <w:r w:rsidR="002064EC">
        <w:t xml:space="preserve"> pozbawienia wolności do roku</w:t>
      </w:r>
      <w:r w:rsidR="008E5004">
        <w:t>.</w:t>
      </w:r>
      <w:r w:rsidR="008E5004" w:rsidRPr="008E5004">
        <w:t>”</w:t>
      </w:r>
      <w:r w:rsidR="002064EC">
        <w:t>;</w:t>
      </w:r>
    </w:p>
    <w:p w14:paraId="32A5F613" w14:textId="46B88C13" w:rsidR="008D09DB" w:rsidRPr="006B4C97" w:rsidRDefault="0055034F" w:rsidP="008D09DB">
      <w:pPr>
        <w:pStyle w:val="PKTpunkt"/>
      </w:pPr>
      <w:r>
        <w:t>5</w:t>
      </w:r>
      <w:r w:rsidR="00E761A2">
        <w:t>7</w:t>
      </w:r>
      <w:r w:rsidR="00EC7E39" w:rsidRPr="006B4C97">
        <w:tab/>
      </w:r>
      <w:r w:rsidR="008D09DB" w:rsidRPr="006B4C97">
        <w:t>w</w:t>
      </w:r>
      <w:r w:rsidR="0063235E">
        <w:t xml:space="preserve"> art. </w:t>
      </w:r>
      <w:r w:rsidR="008D09DB" w:rsidRPr="006B4C97">
        <w:t>93:</w:t>
      </w:r>
    </w:p>
    <w:p w14:paraId="23DDFF96" w14:textId="77777777" w:rsidR="00815278" w:rsidRPr="006B4C97" w:rsidRDefault="008D09DB" w:rsidP="008D09DB">
      <w:pPr>
        <w:pStyle w:val="LITlitera"/>
      </w:pPr>
      <w:r w:rsidRPr="006B4C97">
        <w:t>a)</w:t>
      </w:r>
      <w:r w:rsidRPr="006B4C97">
        <w:tab/>
      </w:r>
      <w:r w:rsidR="00815278" w:rsidRPr="006B4C97">
        <w:t>w</w:t>
      </w:r>
      <w:r w:rsidR="0063235E">
        <w:t xml:space="preserve"> pkt </w:t>
      </w:r>
      <w:r w:rsidR="002C7DDB" w:rsidRPr="006B4C97">
        <w:t>6</w:t>
      </w:r>
      <w:r w:rsidR="002C7DDB">
        <w:t> </w:t>
      </w:r>
      <w:r w:rsidR="00815278" w:rsidRPr="006B4C97">
        <w:t xml:space="preserve">skreśla się wyraz </w:t>
      </w:r>
      <w:r w:rsidR="00396625" w:rsidRPr="006B4C97">
        <w:t>„</w:t>
      </w:r>
      <w:r w:rsidR="00815278" w:rsidRPr="006B4C97">
        <w:t>zatwierdzonego</w:t>
      </w:r>
      <w:r w:rsidR="00396625" w:rsidRPr="006B4C97">
        <w:t>”</w:t>
      </w:r>
      <w:r w:rsidR="00815278" w:rsidRPr="006B4C97">
        <w:t>,</w:t>
      </w:r>
    </w:p>
    <w:p w14:paraId="16A2D850" w14:textId="77777777" w:rsidR="008D09DB" w:rsidRPr="006B4C97" w:rsidRDefault="00815278" w:rsidP="008D09DB">
      <w:pPr>
        <w:pStyle w:val="LITlitera"/>
      </w:pPr>
      <w:r w:rsidRPr="006B4C97">
        <w:t>b)</w:t>
      </w:r>
      <w:r w:rsidRPr="006B4C97">
        <w:tab/>
      </w:r>
      <w:r w:rsidR="008D09DB" w:rsidRPr="006B4C97">
        <w:t>po</w:t>
      </w:r>
      <w:r w:rsidR="0063235E">
        <w:t xml:space="preserve"> pkt </w:t>
      </w:r>
      <w:r w:rsidR="00174C55">
        <w:t>6</w:t>
      </w:r>
      <w:r w:rsidR="00174C55" w:rsidRPr="006B4C97">
        <w:t> </w:t>
      </w:r>
      <w:r w:rsidR="008D09DB" w:rsidRPr="006B4C97">
        <w:t>dodaje się</w:t>
      </w:r>
      <w:r w:rsidR="0063235E">
        <w:t xml:space="preserve"> pkt </w:t>
      </w:r>
      <w:r w:rsidR="00174C55">
        <w:t>6</w:t>
      </w:r>
      <w:r w:rsidR="00174C55" w:rsidRPr="006B4C97">
        <w:t xml:space="preserve">a </w:t>
      </w:r>
      <w:r w:rsidR="006C2718" w:rsidRPr="006B4C97">
        <w:t>w </w:t>
      </w:r>
      <w:r w:rsidR="008D09DB" w:rsidRPr="006B4C97">
        <w:t>brzmieniu:</w:t>
      </w:r>
    </w:p>
    <w:p w14:paraId="00513F19" w14:textId="77777777" w:rsidR="008D09DB" w:rsidRPr="006B4C97" w:rsidRDefault="00A925A7" w:rsidP="008D09DB">
      <w:pPr>
        <w:pStyle w:val="ZLITPKTzmpktliter"/>
      </w:pPr>
      <w:bookmarkStart w:id="55" w:name="_Hlk95203685"/>
      <w:r w:rsidRPr="006B4C97">
        <w:t>„</w:t>
      </w:r>
      <w:bookmarkEnd w:id="55"/>
      <w:r w:rsidR="00174C55">
        <w:t>6</w:t>
      </w:r>
      <w:r w:rsidR="00174C55" w:rsidRPr="006B4C97">
        <w:t>a</w:t>
      </w:r>
      <w:r w:rsidR="008D09DB" w:rsidRPr="006B4C97">
        <w:t>)</w:t>
      </w:r>
      <w:r w:rsidR="008D09DB" w:rsidRPr="006B4C97">
        <w:tab/>
        <w:t>wbrew obowiązkowi,</w:t>
      </w:r>
      <w:r w:rsidR="006C2718" w:rsidRPr="006B4C97">
        <w:t xml:space="preserve"> o </w:t>
      </w:r>
      <w:r w:rsidR="008D09DB" w:rsidRPr="006B4C97">
        <w:t>którym mowa</w:t>
      </w:r>
      <w:r w:rsidR="0063235E" w:rsidRPr="006B4C97">
        <w:t xml:space="preserve"> w</w:t>
      </w:r>
      <w:r w:rsidR="0063235E">
        <w:t> art. </w:t>
      </w:r>
      <w:r w:rsidR="008D09DB" w:rsidRPr="006B4C97">
        <w:t>53d</w:t>
      </w:r>
      <w:r w:rsidR="0063235E">
        <w:t xml:space="preserve"> ust. </w:t>
      </w:r>
      <w:r w:rsidR="008D09DB" w:rsidRPr="006B4C97">
        <w:t>1, nie zawiadamia</w:t>
      </w:r>
      <w:r w:rsidR="006C2718" w:rsidRPr="006B4C97">
        <w:t xml:space="preserve"> o </w:t>
      </w:r>
      <w:r w:rsidR="008D09DB" w:rsidRPr="006B4C97">
        <w:t>rozpoczęciu użytkowania obiektu budowlanego,</w:t>
      </w:r>
      <w:r w:rsidR="0096682F" w:rsidRPr="006B4C97">
        <w:t>”</w:t>
      </w:r>
      <w:r w:rsidR="008D09DB" w:rsidRPr="006B4C97">
        <w:t>,</w:t>
      </w:r>
    </w:p>
    <w:p w14:paraId="47EE40E1" w14:textId="77777777" w:rsidR="008D09DB" w:rsidRPr="006B4C97" w:rsidRDefault="00815278" w:rsidP="008D09DB">
      <w:pPr>
        <w:pStyle w:val="LITlitera"/>
      </w:pPr>
      <w:r w:rsidRPr="006B4C97">
        <w:t>c</w:t>
      </w:r>
      <w:r w:rsidR="008D09DB" w:rsidRPr="006B4C97">
        <w:t>)</w:t>
      </w:r>
      <w:r w:rsidR="008D09DB" w:rsidRPr="006B4C97">
        <w:tab/>
        <w:t>uchyla się</w:t>
      </w:r>
      <w:r w:rsidR="0063235E">
        <w:t xml:space="preserve"> pkt </w:t>
      </w:r>
      <w:r w:rsidR="008D09DB" w:rsidRPr="006B4C97">
        <w:t>14;</w:t>
      </w:r>
    </w:p>
    <w:p w14:paraId="1A3BC452" w14:textId="44C8132E" w:rsidR="00E76085" w:rsidRPr="006B4C97" w:rsidRDefault="0055034F" w:rsidP="008D09DB">
      <w:pPr>
        <w:pStyle w:val="PKTpunkt"/>
      </w:pPr>
      <w:r>
        <w:t>5</w:t>
      </w:r>
      <w:r w:rsidR="00E761A2">
        <w:t>8</w:t>
      </w:r>
      <w:r w:rsidR="008D09DB" w:rsidRPr="006B4C97">
        <w:t>)</w:t>
      </w:r>
      <w:r w:rsidR="008D09DB" w:rsidRPr="006B4C97">
        <w:tab/>
        <w:t>w</w:t>
      </w:r>
      <w:r w:rsidR="0063235E">
        <w:t xml:space="preserve"> art. </w:t>
      </w:r>
      <w:r w:rsidR="008D09DB" w:rsidRPr="006B4C97">
        <w:t>96</w:t>
      </w:r>
      <w:r w:rsidR="00E76085" w:rsidRPr="006B4C97">
        <w:t>:</w:t>
      </w:r>
    </w:p>
    <w:p w14:paraId="01E731B8" w14:textId="77777777" w:rsidR="008D09DB" w:rsidRPr="006B4C97" w:rsidRDefault="00E76085" w:rsidP="00E76085">
      <w:pPr>
        <w:pStyle w:val="LITlitera"/>
      </w:pPr>
      <w:r w:rsidRPr="006B4C97">
        <w:t>a)</w:t>
      </w:r>
      <w:r w:rsidRPr="006B4C97">
        <w:tab/>
      </w:r>
      <w:r w:rsidR="008D09DB" w:rsidRPr="006B4C97">
        <w:t>w</w:t>
      </w:r>
      <w:r w:rsidR="0063235E">
        <w:t xml:space="preserve"> ust. </w:t>
      </w:r>
      <w:r w:rsidR="006C2718" w:rsidRPr="006B4C97">
        <w:t>1 </w:t>
      </w:r>
      <w:r w:rsidR="008D09DB" w:rsidRPr="006B4C97">
        <w:t>po</w:t>
      </w:r>
      <w:r w:rsidR="0063235E">
        <w:t xml:space="preserve"> pkt </w:t>
      </w:r>
      <w:r w:rsidR="006C2718" w:rsidRPr="006B4C97">
        <w:t>2 </w:t>
      </w:r>
      <w:r w:rsidR="008D09DB" w:rsidRPr="006B4C97">
        <w:t>dodaje się</w:t>
      </w:r>
      <w:r w:rsidR="0063235E">
        <w:t xml:space="preserve"> pkt </w:t>
      </w:r>
      <w:r w:rsidR="008D09DB" w:rsidRPr="006B4C97">
        <w:t>2a</w:t>
      </w:r>
      <w:r w:rsidR="006C2718" w:rsidRPr="006B4C97">
        <w:t xml:space="preserve"> w </w:t>
      </w:r>
      <w:r w:rsidR="008D09DB" w:rsidRPr="006B4C97">
        <w:t>brzmieniu:</w:t>
      </w:r>
    </w:p>
    <w:p w14:paraId="1D6B0E9A" w14:textId="77777777" w:rsidR="008D09DB" w:rsidRPr="006B4C97" w:rsidRDefault="00A925A7" w:rsidP="00E76085">
      <w:pPr>
        <w:pStyle w:val="ZLITPKTzmpktliter"/>
      </w:pPr>
      <w:r w:rsidRPr="006B4C97">
        <w:t>„</w:t>
      </w:r>
      <w:r w:rsidR="008D09DB" w:rsidRPr="006B4C97">
        <w:t>2a)</w:t>
      </w:r>
      <w:r w:rsidR="008D09DB" w:rsidRPr="006B4C97">
        <w:tab/>
        <w:t>zakazem wykonywania samodzielnej funkcji technicznej</w:t>
      </w:r>
      <w:r w:rsidR="006C2718" w:rsidRPr="006B4C97">
        <w:t xml:space="preserve"> w </w:t>
      </w:r>
      <w:r w:rsidR="008D09DB" w:rsidRPr="006B4C97">
        <w:t xml:space="preserve">budownictwie na okres od </w:t>
      </w:r>
      <w:r w:rsidR="006C2718" w:rsidRPr="006B4C97">
        <w:t>1 </w:t>
      </w:r>
      <w:r w:rsidR="008D09DB" w:rsidRPr="006B4C97">
        <w:t xml:space="preserve">miesiąca do </w:t>
      </w:r>
      <w:r w:rsidR="006C2718" w:rsidRPr="006B4C97">
        <w:t>6 </w:t>
      </w:r>
      <w:r w:rsidR="008D09DB" w:rsidRPr="006B4C97">
        <w:t>miesięcy;”</w:t>
      </w:r>
      <w:r w:rsidR="00E76085" w:rsidRPr="006B4C97">
        <w:t>,</w:t>
      </w:r>
    </w:p>
    <w:p w14:paraId="2F1BEA9D" w14:textId="77777777" w:rsidR="00E76085" w:rsidRPr="006B4C97" w:rsidRDefault="00E76085" w:rsidP="00E76085">
      <w:pPr>
        <w:pStyle w:val="LITlitera"/>
      </w:pPr>
      <w:r w:rsidRPr="006B4C97">
        <w:t>b)</w:t>
      </w:r>
      <w:r w:rsidRPr="006B4C97">
        <w:tab/>
        <w:t>po</w:t>
      </w:r>
      <w:r w:rsidR="0063235E">
        <w:t xml:space="preserve"> ust. </w:t>
      </w:r>
      <w:r w:rsidR="006C2718" w:rsidRPr="006B4C97">
        <w:t>1 </w:t>
      </w:r>
      <w:r w:rsidRPr="006B4C97">
        <w:t>dodaje się</w:t>
      </w:r>
      <w:r w:rsidR="0063235E">
        <w:t xml:space="preserve"> ust. </w:t>
      </w:r>
      <w:r w:rsidRPr="006B4C97">
        <w:t>1a</w:t>
      </w:r>
      <w:r w:rsidR="006C2718" w:rsidRPr="006B4C97">
        <w:t xml:space="preserve"> w </w:t>
      </w:r>
      <w:r w:rsidRPr="006B4C97">
        <w:t>brzmieniu:</w:t>
      </w:r>
    </w:p>
    <w:p w14:paraId="5D044A25" w14:textId="30E296E9" w:rsidR="00D410EE" w:rsidRPr="00D410EE" w:rsidRDefault="00A925A7" w:rsidP="00D410EE">
      <w:pPr>
        <w:pStyle w:val="ZLITUSTzmustliter"/>
      </w:pPr>
      <w:r w:rsidRPr="006B4C97">
        <w:t>„</w:t>
      </w:r>
      <w:r w:rsidR="00E76085" w:rsidRPr="006B4C97">
        <w:t>1a.</w:t>
      </w:r>
      <w:r w:rsidR="006C2718" w:rsidRPr="006B4C97">
        <w:t xml:space="preserve"> W </w:t>
      </w:r>
      <w:r w:rsidR="00856786" w:rsidRPr="006B4C97">
        <w:t>przypadkach złożenia oświadczenia</w:t>
      </w:r>
      <w:r w:rsidR="006C2718" w:rsidRPr="006B4C97">
        <w:t xml:space="preserve"> o </w:t>
      </w:r>
      <w:r w:rsidR="00856786" w:rsidRPr="006B4C97">
        <w:t>zakończeniu budowy</w:t>
      </w:r>
      <w:r w:rsidR="006C2718" w:rsidRPr="006B4C97">
        <w:t xml:space="preserve"> i </w:t>
      </w:r>
      <w:r w:rsidR="00856786" w:rsidRPr="006B4C97">
        <w:t>możliwości przystąpienia do użytkowania obiektu budowlanego mimo niespełnienia warunków określonych</w:t>
      </w:r>
      <w:r w:rsidR="0063235E" w:rsidRPr="006B4C97">
        <w:t xml:space="preserve"> w</w:t>
      </w:r>
      <w:r w:rsidR="0063235E">
        <w:t> art. </w:t>
      </w:r>
      <w:r w:rsidR="00856786" w:rsidRPr="006B4C97">
        <w:t>53c</w:t>
      </w:r>
      <w:r w:rsidR="0063235E">
        <w:t xml:space="preserve"> ust. </w:t>
      </w:r>
      <w:r w:rsidR="00CD4D9E" w:rsidRPr="006B4C97">
        <w:t>3</w:t>
      </w:r>
      <w:r w:rsidR="00D02BB7">
        <w:t xml:space="preserve"> </w:t>
      </w:r>
      <w:r w:rsidR="00856786" w:rsidRPr="006B4C97">
        <w:t>orzeka się karę</w:t>
      </w:r>
      <w:r w:rsidR="009B7A53">
        <w:t>,</w:t>
      </w:r>
      <w:r w:rsidR="00CD4D9E">
        <w:t xml:space="preserve"> o </w:t>
      </w:r>
      <w:r w:rsidR="009B7A53">
        <w:t>której mowa</w:t>
      </w:r>
      <w:r w:rsidR="00777E27">
        <w:t xml:space="preserve"> w </w:t>
      </w:r>
      <w:r w:rsidR="009B7A53">
        <w:t>ust.</w:t>
      </w:r>
      <w:r w:rsidR="0063235E">
        <w:t>1 pkt 2 i </w:t>
      </w:r>
      <w:r w:rsidR="00777E27">
        <w:t>3 </w:t>
      </w:r>
      <w:r w:rsidR="009B7A53">
        <w:t>ustawy.</w:t>
      </w:r>
      <w:r w:rsidR="007C66B8" w:rsidRPr="006B4C97">
        <w:t>”</w:t>
      </w:r>
      <w:r w:rsidR="007C66B8">
        <w:t>;</w:t>
      </w:r>
    </w:p>
    <w:p w14:paraId="089D67BA" w14:textId="41C8791B" w:rsidR="008D09DB" w:rsidRPr="006B4C97" w:rsidRDefault="0055034F" w:rsidP="008D09DB">
      <w:pPr>
        <w:pStyle w:val="PKTpunkt"/>
      </w:pPr>
      <w:r>
        <w:t>5</w:t>
      </w:r>
      <w:r w:rsidR="00E761A2">
        <w:t>9</w:t>
      </w:r>
      <w:r w:rsidR="008D09DB" w:rsidRPr="006B4C97">
        <w:t>)</w:t>
      </w:r>
      <w:r w:rsidR="008D09DB" w:rsidRPr="006B4C97">
        <w:tab/>
        <w:t>w</w:t>
      </w:r>
      <w:r w:rsidR="0063235E">
        <w:t xml:space="preserve"> art. </w:t>
      </w:r>
      <w:r w:rsidR="008D09DB" w:rsidRPr="006B4C97">
        <w:t>9</w:t>
      </w:r>
      <w:r w:rsidR="006C2718" w:rsidRPr="006B4C97">
        <w:t>7 </w:t>
      </w:r>
      <w:r w:rsidR="008D09DB" w:rsidRPr="006B4C97">
        <w:t>po</w:t>
      </w:r>
      <w:r w:rsidR="0063235E">
        <w:t xml:space="preserve"> ust. </w:t>
      </w:r>
      <w:r w:rsidR="006C2718" w:rsidRPr="006B4C97">
        <w:t>1 </w:t>
      </w:r>
      <w:r w:rsidR="008D09DB" w:rsidRPr="006B4C97">
        <w:t>dodaje się</w:t>
      </w:r>
      <w:r w:rsidR="0063235E">
        <w:t xml:space="preserve"> ust. </w:t>
      </w:r>
      <w:r w:rsidR="008D09DB" w:rsidRPr="006B4C97">
        <w:t>1a</w:t>
      </w:r>
      <w:r w:rsidR="006C2718" w:rsidRPr="006B4C97">
        <w:t xml:space="preserve"> i </w:t>
      </w:r>
      <w:r w:rsidR="008D09DB" w:rsidRPr="006B4C97">
        <w:t>1b</w:t>
      </w:r>
      <w:r w:rsidR="006C2718" w:rsidRPr="006B4C97">
        <w:t xml:space="preserve"> w </w:t>
      </w:r>
      <w:r w:rsidR="008D09DB" w:rsidRPr="006B4C97">
        <w:t>brzmieniu:</w:t>
      </w:r>
    </w:p>
    <w:p w14:paraId="19A10ED5" w14:textId="77777777" w:rsidR="008D09DB" w:rsidRPr="006B4C97" w:rsidRDefault="00A925A7" w:rsidP="008D09DB">
      <w:pPr>
        <w:pStyle w:val="ZUSTzmustartykuempunktem"/>
      </w:pPr>
      <w:r w:rsidRPr="006B4C97">
        <w:t>„</w:t>
      </w:r>
      <w:r w:rsidR="008D09DB" w:rsidRPr="006B4C97">
        <w:t xml:space="preserve">1a. </w:t>
      </w:r>
      <w:bookmarkStart w:id="56" w:name="_Hlk86391544"/>
      <w:r w:rsidR="008D09DB" w:rsidRPr="006B4C97">
        <w:t>Wniosek,</w:t>
      </w:r>
      <w:r w:rsidR="006C2718" w:rsidRPr="006B4C97">
        <w:t xml:space="preserve"> o </w:t>
      </w:r>
      <w:r w:rsidR="008D09DB" w:rsidRPr="006B4C97">
        <w:t>którym mowa</w:t>
      </w:r>
      <w:r w:rsidR="0063235E" w:rsidRPr="006B4C97">
        <w:t xml:space="preserve"> w</w:t>
      </w:r>
      <w:r w:rsidR="0063235E">
        <w:t> ust. </w:t>
      </w:r>
      <w:r w:rsidR="008D09DB" w:rsidRPr="006B4C97">
        <w:t>1, wszczyna postępowanie</w:t>
      </w:r>
      <w:r w:rsidR="006C2718" w:rsidRPr="006B4C97">
        <w:t xml:space="preserve"> w </w:t>
      </w:r>
      <w:r w:rsidR="008D09DB" w:rsidRPr="006B4C97">
        <w:t>sprawie odpowiedzialności zawodowej</w:t>
      </w:r>
      <w:r w:rsidR="006C2718" w:rsidRPr="006B4C97">
        <w:t xml:space="preserve"> w </w:t>
      </w:r>
      <w:r w:rsidR="008D09DB" w:rsidRPr="006B4C97">
        <w:t>budownictwie.</w:t>
      </w:r>
    </w:p>
    <w:bookmarkEnd w:id="56"/>
    <w:p w14:paraId="52C2C710" w14:textId="77777777" w:rsidR="008D09DB" w:rsidRPr="006B4C97" w:rsidRDefault="008D09DB" w:rsidP="008D09DB">
      <w:pPr>
        <w:pStyle w:val="ZUSTzmustartykuempunktem"/>
      </w:pPr>
      <w:r w:rsidRPr="006B4C97">
        <w:t>1b.</w:t>
      </w:r>
      <w:r w:rsidRPr="006B4C97">
        <w:tab/>
        <w:t>Organ nadzoru budowlanego</w:t>
      </w:r>
      <w:r w:rsidR="006C2718" w:rsidRPr="006B4C97">
        <w:t xml:space="preserve"> w </w:t>
      </w:r>
      <w:r w:rsidRPr="006B4C97">
        <w:t>postępowaniu</w:t>
      </w:r>
      <w:r w:rsidR="006C2718" w:rsidRPr="006B4C97">
        <w:t xml:space="preserve"> w </w:t>
      </w:r>
      <w:bookmarkStart w:id="57" w:name="_Hlk89774628"/>
      <w:r w:rsidRPr="006B4C97">
        <w:t>sprawie odpowiedzialności zawodowej</w:t>
      </w:r>
      <w:r w:rsidR="006C2718" w:rsidRPr="006B4C97">
        <w:t xml:space="preserve"> w </w:t>
      </w:r>
      <w:r w:rsidRPr="006B4C97">
        <w:t>budownictwie, wszczętym na jego wniosek, występuje na prawach strony.</w:t>
      </w:r>
      <w:r w:rsidR="0096682F" w:rsidRPr="006B4C97">
        <w:t>”</w:t>
      </w:r>
      <w:r w:rsidRPr="006B4C97">
        <w:t>;</w:t>
      </w:r>
    </w:p>
    <w:bookmarkEnd w:id="57"/>
    <w:p w14:paraId="155B87CF" w14:textId="03DFE7E3" w:rsidR="008D09DB" w:rsidRPr="006B4C97" w:rsidRDefault="00E761A2" w:rsidP="008D09DB">
      <w:pPr>
        <w:pStyle w:val="PKTpunkt"/>
      </w:pPr>
      <w:r>
        <w:t>60</w:t>
      </w:r>
      <w:r w:rsidR="008D09DB" w:rsidRPr="006B4C97">
        <w:t>)</w:t>
      </w:r>
      <w:r w:rsidR="008D09DB" w:rsidRPr="006B4C97">
        <w:tab/>
        <w:t>art. 100 otrzymuje brzmienie:</w:t>
      </w:r>
    </w:p>
    <w:p w14:paraId="7375BF40" w14:textId="77777777" w:rsidR="008D09DB" w:rsidRPr="006B4C97" w:rsidRDefault="008D09DB" w:rsidP="008D09DB">
      <w:pPr>
        <w:pStyle w:val="ZARTzmartartykuempunktem"/>
      </w:pPr>
      <w:r w:rsidRPr="006B4C97">
        <w:t>„Art. 100. Nie można wszcząć postępowania</w:t>
      </w:r>
      <w:r w:rsidR="006C2718" w:rsidRPr="006B4C97">
        <w:t xml:space="preserve"> z </w:t>
      </w:r>
      <w:r w:rsidRPr="006B4C97">
        <w:t>tytułu odpowiedzialności zawodowej</w:t>
      </w:r>
      <w:r w:rsidR="006C2718" w:rsidRPr="006B4C97">
        <w:t xml:space="preserve"> w </w:t>
      </w:r>
      <w:r w:rsidRPr="006B4C97">
        <w:t xml:space="preserve">budownictwie po upływie </w:t>
      </w:r>
      <w:r w:rsidR="006C2718" w:rsidRPr="006B4C97">
        <w:t>3 </w:t>
      </w:r>
      <w:r w:rsidRPr="006B4C97">
        <w:t>lat od dnia powzięcia przez organ nadzoru budowlanego wiadomości</w:t>
      </w:r>
      <w:r w:rsidR="006C2718" w:rsidRPr="006B4C97">
        <w:t xml:space="preserve"> o </w:t>
      </w:r>
      <w:r w:rsidRPr="006B4C97">
        <w:t>popełnieniu czynu powodującego tę odpowiedzialność</w:t>
      </w:r>
      <w:r w:rsidR="006C2718" w:rsidRPr="006B4C97">
        <w:t xml:space="preserve"> i </w:t>
      </w:r>
      <w:r w:rsidRPr="006B4C97">
        <w:t>po upływie 1</w:t>
      </w:r>
      <w:r w:rsidR="006C2718" w:rsidRPr="006B4C97">
        <w:t>0 </w:t>
      </w:r>
      <w:r w:rsidRPr="006B4C97">
        <w:t>lat od popełnienia czynu.”</w:t>
      </w:r>
      <w:r w:rsidR="00E032A1" w:rsidRPr="006B4C97">
        <w:t>.</w:t>
      </w:r>
    </w:p>
    <w:p w14:paraId="0736FD27" w14:textId="77777777" w:rsidR="008D09DB" w:rsidRPr="006B4C97" w:rsidRDefault="008D09DB" w:rsidP="008D09DB">
      <w:pPr>
        <w:pStyle w:val="ARTartustawynprozporzdzenia"/>
      </w:pPr>
      <w:r w:rsidRPr="006B4C97">
        <w:rPr>
          <w:rStyle w:val="Ppogrubienie"/>
        </w:rPr>
        <w:t>Art. 2.</w:t>
      </w:r>
      <w:r w:rsidR="006C2718" w:rsidRPr="006B4C97">
        <w:t xml:space="preserve"> W </w:t>
      </w:r>
      <w:bookmarkStart w:id="58" w:name="_Hlk86392939"/>
      <w:bookmarkStart w:id="59" w:name="_Hlk89775329"/>
      <w:r w:rsidRPr="006B4C97">
        <w:t>ustawie</w:t>
      </w:r>
      <w:r w:rsidR="006C2718" w:rsidRPr="006B4C97">
        <w:t xml:space="preserve"> z </w:t>
      </w:r>
      <w:r w:rsidRPr="006B4C97">
        <w:t>dnia 1</w:t>
      </w:r>
      <w:r w:rsidR="006C2718" w:rsidRPr="006B4C97">
        <w:t>7 </w:t>
      </w:r>
      <w:r w:rsidRPr="006B4C97">
        <w:t>listopada 196</w:t>
      </w:r>
      <w:r w:rsidR="006C2718" w:rsidRPr="006B4C97">
        <w:t>4 </w:t>
      </w:r>
      <w:r w:rsidRPr="006B4C97">
        <w:t xml:space="preserve">r. </w:t>
      </w:r>
      <w:r w:rsidR="00717C44" w:rsidRPr="00E83C1B">
        <w:t>–</w:t>
      </w:r>
      <w:r w:rsidR="009E0528" w:rsidRPr="006B4C97">
        <w:t xml:space="preserve"> </w:t>
      </w:r>
      <w:r w:rsidRPr="006B4C97">
        <w:t xml:space="preserve">Kodeks postępowania cywilnego </w:t>
      </w:r>
      <w:bookmarkEnd w:id="58"/>
      <w:r w:rsidRPr="006B4C97">
        <w:t>(</w:t>
      </w:r>
      <w:r w:rsidR="0063235E">
        <w:t>Dz. U.</w:t>
      </w:r>
      <w:r w:rsidR="006C2718" w:rsidRPr="006B4C97">
        <w:t xml:space="preserve"> z </w:t>
      </w:r>
      <w:r w:rsidRPr="006B4C97">
        <w:t>202</w:t>
      </w:r>
      <w:r w:rsidR="006C2718" w:rsidRPr="006B4C97">
        <w:t>1 </w:t>
      </w:r>
      <w:r w:rsidRPr="006B4C97">
        <w:t>r.</w:t>
      </w:r>
      <w:r w:rsidR="0063235E">
        <w:t xml:space="preserve"> poz. </w:t>
      </w:r>
      <w:r w:rsidRPr="006B4C97">
        <w:t>1805</w:t>
      </w:r>
      <w:r w:rsidR="00B935E1">
        <w:t>,</w:t>
      </w:r>
      <w:r w:rsidR="002C7DDB">
        <w:t xml:space="preserve"> z </w:t>
      </w:r>
      <w:r w:rsidR="00B935E1">
        <w:t>późn. zm.</w:t>
      </w:r>
      <w:r w:rsidR="00B935E1">
        <w:rPr>
          <w:rStyle w:val="Odwoanieprzypisudolnego"/>
        </w:rPr>
        <w:footnoteReference w:id="3"/>
      </w:r>
      <w:r w:rsidR="00B935E1" w:rsidRPr="00E83C1B">
        <w:rPr>
          <w:rStyle w:val="IGindeksgrny"/>
        </w:rPr>
        <w:t>)</w:t>
      </w:r>
      <w:r w:rsidRPr="006B4C97">
        <w:t>)</w:t>
      </w:r>
      <w:bookmarkEnd w:id="59"/>
      <w:r w:rsidR="0063235E" w:rsidRPr="006B4C97">
        <w:t xml:space="preserve"> w</w:t>
      </w:r>
      <w:r w:rsidR="0063235E">
        <w:t> art. </w:t>
      </w:r>
      <w:r w:rsidRPr="006B4C97">
        <w:t>1013</w:t>
      </w:r>
      <w:r w:rsidRPr="006B4C97">
        <w:rPr>
          <w:rStyle w:val="IGindeksgrny"/>
        </w:rPr>
        <w:t>1</w:t>
      </w:r>
      <w:r w:rsidR="0063235E">
        <w:t xml:space="preserve"> § </w:t>
      </w:r>
      <w:r w:rsidR="006C2718" w:rsidRPr="006B4C97">
        <w:t>1 </w:t>
      </w:r>
      <w:r w:rsidRPr="006B4C97">
        <w:t>otrzymuje brzmienie:</w:t>
      </w:r>
    </w:p>
    <w:p w14:paraId="639A813B" w14:textId="7FC43298" w:rsidR="008D09DB" w:rsidRPr="006B4C97" w:rsidRDefault="00A925A7" w:rsidP="008D09DB">
      <w:pPr>
        <w:pStyle w:val="ZUSTzmustartykuempunktem"/>
      </w:pPr>
      <w:r w:rsidRPr="006B4C97">
        <w:t>„</w:t>
      </w:r>
      <w:r w:rsidR="008D09DB" w:rsidRPr="006B4C97">
        <w:t>§ 1. Przepisy niniejszego działu stosuje się do egzekucji</w:t>
      </w:r>
      <w:r w:rsidR="006C2718" w:rsidRPr="006B4C97">
        <w:t xml:space="preserve"> z </w:t>
      </w:r>
      <w:r w:rsidR="008D09DB" w:rsidRPr="006B4C97">
        <w:t>niezabudowanej nieruchomości gruntowej oraz nieruchomości zabudowanej budynkiem mieszkalnym lub użytkowym, jeżeli</w:t>
      </w:r>
      <w:r w:rsidR="006C2718" w:rsidRPr="006B4C97">
        <w:t xml:space="preserve"> w </w:t>
      </w:r>
      <w:r w:rsidR="008D09DB" w:rsidRPr="006B4C97">
        <w:t>chwili złożenia wniosku</w:t>
      </w:r>
      <w:r w:rsidR="006C2718" w:rsidRPr="006B4C97">
        <w:t xml:space="preserve"> o </w:t>
      </w:r>
      <w:r w:rsidR="008D09DB" w:rsidRPr="006B4C97">
        <w:t>wszczęcie egzekucji nie wykonano obowiązku,</w:t>
      </w:r>
      <w:r w:rsidR="006C2718" w:rsidRPr="006B4C97">
        <w:t xml:space="preserve"> o </w:t>
      </w:r>
      <w:r w:rsidR="008D09DB" w:rsidRPr="006B4C97">
        <w:t>którym mowa</w:t>
      </w:r>
      <w:r w:rsidR="0063235E" w:rsidRPr="006B4C97">
        <w:t xml:space="preserve"> w</w:t>
      </w:r>
      <w:r w:rsidR="0063235E">
        <w:t> art. </w:t>
      </w:r>
      <w:r w:rsidR="008D09DB" w:rsidRPr="006B4C97">
        <w:t xml:space="preserve">53c </w:t>
      </w:r>
      <w:r w:rsidR="00CA1A62">
        <w:t xml:space="preserve">ust. 1 </w:t>
      </w:r>
      <w:r w:rsidR="008D09DB" w:rsidRPr="006B4C97">
        <w:t>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717C44" w:rsidRPr="00E83C1B">
        <w:t>–</w:t>
      </w:r>
      <w:r w:rsidR="009E0528" w:rsidRPr="006B4C97">
        <w:t xml:space="preserve"> </w:t>
      </w:r>
      <w:r w:rsidR="008D09DB" w:rsidRPr="006B4C97">
        <w:t>Prawo budowlane</w:t>
      </w:r>
      <w:r w:rsidR="00DE3834">
        <w:t xml:space="preserve"> (</w:t>
      </w:r>
      <w:r w:rsidR="00DE3834" w:rsidRPr="00DE3834">
        <w:t>Dz. U. z 2021 r. poz. 2351 oraz z 2022 r. poz. 88, 1557, 1768, i 1783</w:t>
      </w:r>
      <w:r w:rsidR="00341D11">
        <w:t>,</w:t>
      </w:r>
      <w:r w:rsidR="00DE3834" w:rsidRPr="00DE3834">
        <w:t xml:space="preserve"> 1846</w:t>
      </w:r>
      <w:r w:rsidR="00341D11">
        <w:t xml:space="preserve"> i 2206</w:t>
      </w:r>
      <w:r w:rsidR="00DE3834" w:rsidRPr="00DE3834">
        <w:t>)</w:t>
      </w:r>
      <w:r w:rsidR="008D09DB" w:rsidRPr="006B4C97">
        <w:t>, nie dokonano zawiadomienia</w:t>
      </w:r>
      <w:r w:rsidR="006C2718" w:rsidRPr="006B4C97">
        <w:t xml:space="preserve"> o </w:t>
      </w:r>
      <w:r w:rsidR="008D09DB" w:rsidRPr="006B4C97">
        <w:t>zakończeniu budowy albo nie wystąpiono</w:t>
      </w:r>
      <w:r w:rsidR="006C2718" w:rsidRPr="006B4C97">
        <w:t xml:space="preserve"> z </w:t>
      </w:r>
      <w:r w:rsidR="008D09DB" w:rsidRPr="006B4C97">
        <w:t>wnioskiem</w:t>
      </w:r>
      <w:r w:rsidR="006C2718" w:rsidRPr="006B4C97">
        <w:t xml:space="preserve"> o </w:t>
      </w:r>
      <w:r w:rsidR="008D09DB" w:rsidRPr="006B4C97">
        <w:t>udzielenie zezwolenia na użytkowanie</w:t>
      </w:r>
      <w:r w:rsidR="006C2718" w:rsidRPr="006B4C97">
        <w:t xml:space="preserve"> w </w:t>
      </w:r>
      <w:r w:rsidR="008D09DB" w:rsidRPr="006B4C97">
        <w:t>rozumieniu przepisów prawa budowlanego.</w:t>
      </w:r>
      <w:r w:rsidR="0096682F" w:rsidRPr="006B4C97">
        <w:t>”</w:t>
      </w:r>
      <w:r w:rsidR="008D09DB" w:rsidRPr="006B4C97">
        <w:t>.</w:t>
      </w:r>
    </w:p>
    <w:p w14:paraId="395C99E3" w14:textId="24D5FC23" w:rsidR="005D3FC1" w:rsidRPr="005D3FC1" w:rsidRDefault="008D09DB" w:rsidP="00DF102A">
      <w:pPr>
        <w:pStyle w:val="ARTartustawynprozporzdzenia"/>
      </w:pPr>
      <w:r w:rsidRPr="006B4C97">
        <w:rPr>
          <w:rStyle w:val="Ppogrubienie"/>
        </w:rPr>
        <w:t>Art. 3.</w:t>
      </w:r>
      <w:r w:rsidR="002C7DDB" w:rsidRPr="006B4C97">
        <w:t xml:space="preserve"> </w:t>
      </w:r>
      <w:r w:rsidR="002C7DDB" w:rsidRPr="005D3FC1">
        <w:t>W</w:t>
      </w:r>
      <w:r w:rsidR="002C7DDB">
        <w:t> </w:t>
      </w:r>
      <w:r w:rsidR="005D3FC1" w:rsidRPr="005D3FC1">
        <w:t>ustawie</w:t>
      </w:r>
      <w:r w:rsidR="002C7DDB" w:rsidRPr="005D3FC1">
        <w:t xml:space="preserve"> z</w:t>
      </w:r>
      <w:r w:rsidR="002C7DDB">
        <w:t> </w:t>
      </w:r>
      <w:r w:rsidR="005D3FC1" w:rsidRPr="005D3FC1">
        <w:t>dnia 2</w:t>
      </w:r>
      <w:r w:rsidR="002C7DDB" w:rsidRPr="005D3FC1">
        <w:t>1</w:t>
      </w:r>
      <w:r w:rsidR="002C7DDB">
        <w:t> </w:t>
      </w:r>
      <w:r w:rsidR="005D3FC1" w:rsidRPr="005D3FC1">
        <w:t>marca 198</w:t>
      </w:r>
      <w:r w:rsidR="002C7DDB" w:rsidRPr="005D3FC1">
        <w:t>5</w:t>
      </w:r>
      <w:r w:rsidR="002C7DDB">
        <w:t> </w:t>
      </w:r>
      <w:r w:rsidR="005D3FC1" w:rsidRPr="005D3FC1">
        <w:t>r.</w:t>
      </w:r>
      <w:r w:rsidR="002C7DDB" w:rsidRPr="005D3FC1">
        <w:t xml:space="preserve"> o</w:t>
      </w:r>
      <w:r w:rsidR="002C7DDB">
        <w:t> </w:t>
      </w:r>
      <w:r w:rsidR="005D3FC1" w:rsidRPr="005D3FC1">
        <w:t xml:space="preserve">drogach publicznych </w:t>
      </w:r>
      <w:bookmarkStart w:id="60" w:name="_Hlk109753685"/>
      <w:r w:rsidR="005D3FC1" w:rsidRPr="005D3FC1">
        <w:t>(</w:t>
      </w:r>
      <w:r w:rsidR="0063235E">
        <w:t>Dz. U.</w:t>
      </w:r>
      <w:r w:rsidR="002C7DDB" w:rsidRPr="005D3FC1">
        <w:t xml:space="preserve"> z</w:t>
      </w:r>
      <w:r w:rsidR="002C7DDB">
        <w:t> </w:t>
      </w:r>
      <w:r w:rsidR="005D3FC1" w:rsidRPr="005D3FC1">
        <w:t>202</w:t>
      </w:r>
      <w:r w:rsidR="00343AC9">
        <w:t>2</w:t>
      </w:r>
      <w:r w:rsidR="002C7DDB">
        <w:t> </w:t>
      </w:r>
      <w:r w:rsidR="005D3FC1" w:rsidRPr="005D3FC1">
        <w:t>r.</w:t>
      </w:r>
      <w:r w:rsidR="0063235E">
        <w:t xml:space="preserve"> poz. </w:t>
      </w:r>
      <w:r w:rsidR="00343AC9">
        <w:t>1693, 1768</w:t>
      </w:r>
      <w:r w:rsidR="00C903EA">
        <w:t>,</w:t>
      </w:r>
      <w:r w:rsidR="00343AC9">
        <w:t xml:space="preserve"> 1783</w:t>
      </w:r>
      <w:bookmarkEnd w:id="60"/>
      <w:r w:rsidR="00C903EA">
        <w:t xml:space="preserve"> i 2185</w:t>
      </w:r>
      <w:r w:rsidR="005D3FC1" w:rsidRPr="005D3FC1">
        <w:t>) wprowadza się następujące zmiany:</w:t>
      </w:r>
    </w:p>
    <w:p w14:paraId="3088710F" w14:textId="00B8E4E8" w:rsidR="00A84201" w:rsidRPr="00A84201" w:rsidRDefault="005D3FC1" w:rsidP="00A84201">
      <w:pPr>
        <w:pStyle w:val="PKTpunkt"/>
      </w:pPr>
      <w:r w:rsidRPr="005D3FC1">
        <w:t>1)</w:t>
      </w:r>
      <w:r w:rsidRPr="005D3FC1">
        <w:tab/>
      </w:r>
      <w:r w:rsidR="00A84201">
        <w:t xml:space="preserve">w art. 13 w ust. 3 w pkt 1 w lit. a po wyrazach </w:t>
      </w:r>
      <w:r w:rsidR="00A84201" w:rsidRPr="00A84201">
        <w:t>„</w:t>
      </w:r>
      <w:r w:rsidR="00A84201">
        <w:t>służ</w:t>
      </w:r>
      <w:r w:rsidR="00343AC9">
        <w:t>b</w:t>
      </w:r>
      <w:r w:rsidR="00A84201">
        <w:t xml:space="preserve"> ratowniczych</w:t>
      </w:r>
      <w:r w:rsidR="00A84201" w:rsidRPr="00A84201">
        <w:t>”</w:t>
      </w:r>
      <w:r w:rsidR="00A84201">
        <w:t xml:space="preserve"> dodaje się wyrazy </w:t>
      </w:r>
      <w:r w:rsidR="00A84201" w:rsidRPr="00A84201">
        <w:t>„</w:t>
      </w:r>
      <w:r w:rsidR="00A84201">
        <w:t>organów nadzoru budowlanego</w:t>
      </w:r>
      <w:r w:rsidR="00A84201" w:rsidRPr="00A84201">
        <w:t>”</w:t>
      </w:r>
      <w:r w:rsidR="00700294">
        <w:t>;</w:t>
      </w:r>
    </w:p>
    <w:p w14:paraId="7D660CE2" w14:textId="77777777" w:rsidR="005D3FC1" w:rsidRPr="005D3FC1" w:rsidRDefault="00A84201" w:rsidP="00DF102A">
      <w:pPr>
        <w:pStyle w:val="PKTpunkt"/>
      </w:pPr>
      <w:r>
        <w:t>2)</w:t>
      </w:r>
      <w:r>
        <w:tab/>
      </w:r>
      <w:r w:rsidR="005D3FC1" w:rsidRPr="005D3FC1">
        <w:t>w</w:t>
      </w:r>
      <w:r w:rsidR="0063235E">
        <w:t xml:space="preserve"> art. </w:t>
      </w:r>
      <w:r w:rsidR="005D3FC1" w:rsidRPr="005D3FC1">
        <w:t>2</w:t>
      </w:r>
      <w:r w:rsidR="002C7DDB" w:rsidRPr="005D3FC1">
        <w:t>9</w:t>
      </w:r>
      <w:r w:rsidR="002C7DDB">
        <w:t> </w:t>
      </w:r>
      <w:r w:rsidR="005D3FC1" w:rsidRPr="005D3FC1">
        <w:t>po</w:t>
      </w:r>
      <w:r w:rsidR="0063235E">
        <w:t xml:space="preserve"> ust. </w:t>
      </w:r>
      <w:r w:rsidR="002C7DDB" w:rsidRPr="005D3FC1">
        <w:t>1</w:t>
      </w:r>
      <w:r w:rsidR="002C7DDB">
        <w:t> </w:t>
      </w:r>
      <w:r w:rsidR="005D3FC1" w:rsidRPr="005D3FC1">
        <w:t>dodaje</w:t>
      </w:r>
      <w:r w:rsidR="0063235E">
        <w:t xml:space="preserve"> ust. </w:t>
      </w:r>
      <w:r w:rsidR="005D3FC1" w:rsidRPr="005D3FC1">
        <w:t>1a</w:t>
      </w:r>
      <w:r w:rsidR="002C7DDB" w:rsidRPr="005D3FC1">
        <w:t xml:space="preserve"> w</w:t>
      </w:r>
      <w:r w:rsidR="002C7DDB">
        <w:t> </w:t>
      </w:r>
      <w:r w:rsidR="005D3FC1" w:rsidRPr="005D3FC1">
        <w:t>brzmieniu:</w:t>
      </w:r>
    </w:p>
    <w:p w14:paraId="4F094265" w14:textId="062F29EC" w:rsidR="005D3FC1" w:rsidRPr="005D3FC1" w:rsidRDefault="00167F90" w:rsidP="00DF102A">
      <w:pPr>
        <w:pStyle w:val="ZUSTzmustartykuempunktem"/>
      </w:pPr>
      <w:r w:rsidRPr="006B4C97">
        <w:t>„</w:t>
      </w:r>
      <w:r w:rsidR="005D3FC1" w:rsidRPr="005D3FC1">
        <w:t>1a. Wniosek</w:t>
      </w:r>
      <w:r w:rsidR="002C7DDB" w:rsidRPr="005D3FC1">
        <w:t xml:space="preserve"> o</w:t>
      </w:r>
      <w:r w:rsidR="002C7DDB">
        <w:t> </w:t>
      </w:r>
      <w:r w:rsidR="005D3FC1" w:rsidRPr="005D3FC1">
        <w:t>wydanie zezwolenia,</w:t>
      </w:r>
      <w:r w:rsidR="002C7DDB" w:rsidRPr="005D3FC1">
        <w:t xml:space="preserve"> o</w:t>
      </w:r>
      <w:r w:rsidR="002C7DDB">
        <w:t> </w:t>
      </w:r>
      <w:r w:rsidR="005D3FC1" w:rsidRPr="005D3FC1">
        <w:t>którym mowa</w:t>
      </w:r>
      <w:r w:rsidR="0063235E" w:rsidRPr="005D3FC1">
        <w:t xml:space="preserve"> w</w:t>
      </w:r>
      <w:r w:rsidR="0063235E">
        <w:t> ust. </w:t>
      </w:r>
      <w:r w:rsidR="005D3FC1" w:rsidRPr="005D3FC1">
        <w:t>1, składa się</w:t>
      </w:r>
      <w:r w:rsidR="002C7DDB" w:rsidRPr="005D3FC1">
        <w:t xml:space="preserve"> w</w:t>
      </w:r>
      <w:r w:rsidR="002C7DDB">
        <w:t> </w:t>
      </w:r>
      <w:r w:rsidR="00700294" w:rsidRPr="00700294">
        <w:t>formie dokumentu elektronicznego</w:t>
      </w:r>
      <w:r w:rsidR="005D3FC1" w:rsidRPr="005D3FC1">
        <w:t xml:space="preserve">; obsługa wniosku odbywa się za pośrednictwem </w:t>
      </w:r>
      <w:r w:rsidR="00CA43B3">
        <w:t>systemów</w:t>
      </w:r>
      <w:r w:rsidR="005D3FC1" w:rsidRPr="005D3FC1">
        <w:t>,</w:t>
      </w:r>
      <w:r w:rsidR="002C7DDB" w:rsidRPr="005D3FC1">
        <w:t xml:space="preserve"> o</w:t>
      </w:r>
      <w:r w:rsidR="002C7DDB">
        <w:t> </w:t>
      </w:r>
      <w:r w:rsidR="00CA43B3" w:rsidRPr="005D3FC1">
        <w:t>który</w:t>
      </w:r>
      <w:r w:rsidR="00CA43B3">
        <w:t>ch</w:t>
      </w:r>
      <w:r w:rsidR="00CA43B3" w:rsidRPr="005D3FC1">
        <w:t xml:space="preserve"> </w:t>
      </w:r>
      <w:r w:rsidR="005D3FC1" w:rsidRPr="005D3FC1">
        <w:t>mowa</w:t>
      </w:r>
      <w:r w:rsidR="002C7DDB" w:rsidRPr="005D3FC1">
        <w:t xml:space="preserve"> w</w:t>
      </w:r>
      <w:r w:rsidR="002C7DDB">
        <w:t> </w:t>
      </w:r>
      <w:r w:rsidR="00B2246A">
        <w:t xml:space="preserve">art. </w:t>
      </w:r>
      <w:r w:rsidR="00C903EA">
        <w:t xml:space="preserve">79m </w:t>
      </w:r>
      <w:r w:rsidR="005D3FC1" w:rsidRPr="005D3FC1">
        <w:t>ustawy</w:t>
      </w:r>
      <w:r w:rsidR="002C7DDB" w:rsidRPr="005D3FC1">
        <w:t xml:space="preserve"> z</w:t>
      </w:r>
      <w:r w:rsidR="002C7DDB">
        <w:t> </w:t>
      </w:r>
      <w:r w:rsidR="005D3FC1" w:rsidRPr="005D3FC1">
        <w:t xml:space="preserve">dnia </w:t>
      </w:r>
      <w:r w:rsidR="002C7DDB" w:rsidRPr="005D3FC1">
        <w:t>7</w:t>
      </w:r>
      <w:r w:rsidR="002C7DDB">
        <w:t> </w:t>
      </w:r>
      <w:r w:rsidR="005D3FC1" w:rsidRPr="005D3FC1">
        <w:t>lipca 199</w:t>
      </w:r>
      <w:r w:rsidR="002C7DDB" w:rsidRPr="005D3FC1">
        <w:t>4</w:t>
      </w:r>
      <w:r w:rsidR="002C7DDB">
        <w:t> </w:t>
      </w:r>
      <w:r w:rsidR="005D3FC1" w:rsidRPr="005D3FC1">
        <w:t xml:space="preserve">r. </w:t>
      </w:r>
      <w:r w:rsidR="008E5004" w:rsidRPr="008E5004">
        <w:t>–</w:t>
      </w:r>
      <w:r w:rsidR="005D3FC1" w:rsidRPr="005D3FC1">
        <w:t xml:space="preserve"> Prawo budowlane.</w:t>
      </w:r>
      <w:r w:rsidR="00996D37" w:rsidRPr="00996D37">
        <w:t>”</w:t>
      </w:r>
      <w:r w:rsidR="005D3FC1" w:rsidRPr="005D3FC1">
        <w:t>;</w:t>
      </w:r>
    </w:p>
    <w:p w14:paraId="3145061E" w14:textId="77777777" w:rsidR="005D3FC1" w:rsidRPr="005D3FC1" w:rsidRDefault="00A84201" w:rsidP="000F396A">
      <w:pPr>
        <w:pStyle w:val="PKTpunkt"/>
      </w:pPr>
      <w:r>
        <w:t>3</w:t>
      </w:r>
      <w:r w:rsidR="005D3FC1" w:rsidRPr="005D3FC1">
        <w:t>)</w:t>
      </w:r>
      <w:r w:rsidR="005D3FC1" w:rsidRPr="005D3FC1">
        <w:tab/>
        <w:t>w</w:t>
      </w:r>
      <w:r w:rsidR="0063235E">
        <w:t xml:space="preserve"> art. </w:t>
      </w:r>
      <w:r w:rsidR="005D3FC1" w:rsidRPr="005D3FC1">
        <w:t>4</w:t>
      </w:r>
      <w:r w:rsidR="002C7DDB" w:rsidRPr="005D3FC1">
        <w:t>2</w:t>
      </w:r>
      <w:r w:rsidR="002C7DDB">
        <w:t> </w:t>
      </w:r>
      <w:r w:rsidR="005D3FC1" w:rsidRPr="005D3FC1">
        <w:t>po</w:t>
      </w:r>
      <w:r w:rsidR="0063235E">
        <w:t xml:space="preserve"> ust. </w:t>
      </w:r>
      <w:r w:rsidR="002C7DDB" w:rsidRPr="005D3FC1">
        <w:t>4</w:t>
      </w:r>
      <w:r w:rsidR="002C7DDB">
        <w:t> </w:t>
      </w:r>
      <w:r w:rsidR="005D3FC1" w:rsidRPr="005D3FC1">
        <w:t>dodaje się</w:t>
      </w:r>
      <w:r w:rsidR="0063235E">
        <w:t xml:space="preserve"> ust. </w:t>
      </w:r>
      <w:r w:rsidR="005D3FC1" w:rsidRPr="005D3FC1">
        <w:t>4a</w:t>
      </w:r>
      <w:r w:rsidR="002C7DDB" w:rsidRPr="005D3FC1">
        <w:t xml:space="preserve"> w</w:t>
      </w:r>
      <w:r w:rsidR="002C7DDB">
        <w:t> </w:t>
      </w:r>
      <w:r w:rsidR="005D3FC1" w:rsidRPr="005D3FC1">
        <w:t>brzmieniu:</w:t>
      </w:r>
    </w:p>
    <w:p w14:paraId="4008762E" w14:textId="4A1782AA" w:rsidR="005D3FC1" w:rsidRPr="005D3FC1" w:rsidRDefault="00167F90" w:rsidP="000F396A">
      <w:pPr>
        <w:pStyle w:val="ZUSTzmustartykuempunktem"/>
      </w:pPr>
      <w:r w:rsidRPr="006B4C97">
        <w:t>„</w:t>
      </w:r>
      <w:r w:rsidR="005D3FC1" w:rsidRPr="005D3FC1">
        <w:t>4a. Wnioski</w:t>
      </w:r>
      <w:r w:rsidR="002C7DDB" w:rsidRPr="005D3FC1">
        <w:t xml:space="preserve"> o</w:t>
      </w:r>
      <w:r w:rsidR="002C7DDB">
        <w:t> </w:t>
      </w:r>
      <w:r w:rsidR="005D3FC1" w:rsidRPr="005D3FC1">
        <w:t>wydanie zgód,</w:t>
      </w:r>
      <w:r w:rsidR="002C7DDB" w:rsidRPr="005D3FC1">
        <w:t xml:space="preserve"> o</w:t>
      </w:r>
      <w:r w:rsidR="002C7DDB">
        <w:t> </w:t>
      </w:r>
      <w:r w:rsidR="005D3FC1" w:rsidRPr="005D3FC1">
        <w:t>których mowa</w:t>
      </w:r>
      <w:r w:rsidR="0063235E" w:rsidRPr="005D3FC1">
        <w:t xml:space="preserve"> w</w:t>
      </w:r>
      <w:r w:rsidR="0063235E">
        <w:t> ust. </w:t>
      </w:r>
      <w:r w:rsidR="0063235E" w:rsidRPr="005D3FC1">
        <w:t>2</w:t>
      </w:r>
      <w:r w:rsidR="0063235E">
        <w:t xml:space="preserve"> i </w:t>
      </w:r>
      <w:r w:rsidR="005D3FC1" w:rsidRPr="005D3FC1">
        <w:t>4, składa się</w:t>
      </w:r>
      <w:r w:rsidR="002C7DDB" w:rsidRPr="005D3FC1">
        <w:t xml:space="preserve"> w</w:t>
      </w:r>
      <w:r w:rsidR="002C7DDB">
        <w:t> </w:t>
      </w:r>
      <w:r w:rsidR="00700294" w:rsidRPr="00700294">
        <w:t>formie dokumentu elektronicznego</w:t>
      </w:r>
      <w:r w:rsidR="005D3FC1" w:rsidRPr="005D3FC1">
        <w:t xml:space="preserve">; obsługa wniosków odbywa się za pośrednictwem </w:t>
      </w:r>
      <w:r w:rsidR="003A2291">
        <w:t>systemów</w:t>
      </w:r>
      <w:r w:rsidR="005D3FC1" w:rsidRPr="005D3FC1">
        <w:t>,</w:t>
      </w:r>
      <w:r w:rsidR="002C7DDB" w:rsidRPr="005D3FC1">
        <w:t xml:space="preserve"> o</w:t>
      </w:r>
      <w:r w:rsidR="002C7DDB">
        <w:t> </w:t>
      </w:r>
      <w:r w:rsidR="005D3FC1" w:rsidRPr="005D3FC1">
        <w:t>któr</w:t>
      </w:r>
      <w:r w:rsidR="0047224F">
        <w:t>ych</w:t>
      </w:r>
      <w:r w:rsidR="005D3FC1" w:rsidRPr="005D3FC1">
        <w:t xml:space="preserve"> mowa</w:t>
      </w:r>
      <w:r w:rsidR="002C7DDB" w:rsidRPr="005D3FC1">
        <w:t xml:space="preserve"> w</w:t>
      </w:r>
      <w:r w:rsidR="00B2246A" w:rsidRPr="00B2246A">
        <w:t xml:space="preserve"> art. </w:t>
      </w:r>
      <w:r w:rsidR="00C903EA" w:rsidRPr="00B2246A">
        <w:t>79</w:t>
      </w:r>
      <w:r w:rsidR="00C903EA">
        <w:t>m</w:t>
      </w:r>
      <w:r w:rsidR="00C903EA" w:rsidRPr="00B2246A">
        <w:t xml:space="preserve"> </w:t>
      </w:r>
      <w:r w:rsidR="005D3FC1" w:rsidRPr="005D3FC1">
        <w:t>ustawy</w:t>
      </w:r>
      <w:r w:rsidR="002C7DDB" w:rsidRPr="005D3FC1">
        <w:t xml:space="preserve"> z</w:t>
      </w:r>
      <w:r w:rsidR="002C7DDB">
        <w:t> </w:t>
      </w:r>
      <w:r w:rsidR="005D3FC1" w:rsidRPr="005D3FC1">
        <w:t xml:space="preserve">dnia </w:t>
      </w:r>
      <w:r w:rsidR="002C7DDB" w:rsidRPr="005D3FC1">
        <w:t>7</w:t>
      </w:r>
      <w:r w:rsidR="002C7DDB">
        <w:t> </w:t>
      </w:r>
      <w:r w:rsidR="005D3FC1" w:rsidRPr="005D3FC1">
        <w:t>lipca 199</w:t>
      </w:r>
      <w:r w:rsidR="002C7DDB" w:rsidRPr="005D3FC1">
        <w:t>4</w:t>
      </w:r>
      <w:r w:rsidR="002C7DDB">
        <w:t> </w:t>
      </w:r>
      <w:r w:rsidR="005D3FC1" w:rsidRPr="005D3FC1">
        <w:t xml:space="preserve">r. </w:t>
      </w:r>
      <w:r w:rsidR="008E5004" w:rsidRPr="008E5004">
        <w:t>–</w:t>
      </w:r>
      <w:r w:rsidR="005D3FC1" w:rsidRPr="005D3FC1">
        <w:t xml:space="preserve"> Prawo budowlane.</w:t>
      </w:r>
      <w:r w:rsidR="00996D37" w:rsidRPr="00996D37">
        <w:t>”</w:t>
      </w:r>
      <w:r w:rsidR="005D3FC1" w:rsidRPr="005D3FC1">
        <w:t>;</w:t>
      </w:r>
    </w:p>
    <w:p w14:paraId="1FAA8EEA" w14:textId="77777777" w:rsidR="005D3FC1" w:rsidRPr="005D3FC1" w:rsidRDefault="00A84201" w:rsidP="00996D37">
      <w:pPr>
        <w:pStyle w:val="PKTpunkt"/>
      </w:pPr>
      <w:r>
        <w:t>4</w:t>
      </w:r>
      <w:r w:rsidR="005D3FC1" w:rsidRPr="005D3FC1">
        <w:t>)</w:t>
      </w:r>
      <w:r w:rsidR="005D3FC1" w:rsidRPr="005D3FC1">
        <w:tab/>
        <w:t>w</w:t>
      </w:r>
      <w:r w:rsidR="0063235E">
        <w:t xml:space="preserve"> art. </w:t>
      </w:r>
      <w:r w:rsidR="005D3FC1" w:rsidRPr="005D3FC1">
        <w:t>4</w:t>
      </w:r>
      <w:r w:rsidR="00481604" w:rsidRPr="005D3FC1">
        <w:t>3</w:t>
      </w:r>
      <w:r w:rsidR="00481604">
        <w:t> </w:t>
      </w:r>
      <w:r w:rsidR="005D3FC1" w:rsidRPr="005D3FC1">
        <w:t>po</w:t>
      </w:r>
      <w:r w:rsidR="0063235E">
        <w:t xml:space="preserve"> ust. </w:t>
      </w:r>
      <w:r w:rsidR="002C7DDB" w:rsidRPr="005D3FC1">
        <w:t>2</w:t>
      </w:r>
      <w:r w:rsidR="00996D37">
        <w:t>a</w:t>
      </w:r>
      <w:r w:rsidR="002C7DDB">
        <w:t> </w:t>
      </w:r>
      <w:r w:rsidR="005D3FC1" w:rsidRPr="005D3FC1">
        <w:t>dodaje się</w:t>
      </w:r>
      <w:r w:rsidR="0063235E">
        <w:t xml:space="preserve"> ust. </w:t>
      </w:r>
      <w:r w:rsidR="00996D37" w:rsidRPr="005D3FC1">
        <w:t>2</w:t>
      </w:r>
      <w:r w:rsidR="00996D37">
        <w:t>b</w:t>
      </w:r>
      <w:r w:rsidR="00996D37" w:rsidRPr="005D3FC1">
        <w:t xml:space="preserve"> </w:t>
      </w:r>
      <w:r w:rsidR="002C7DDB" w:rsidRPr="005D3FC1">
        <w:t>w</w:t>
      </w:r>
      <w:r w:rsidR="002C7DDB">
        <w:t> </w:t>
      </w:r>
      <w:r w:rsidR="005D3FC1" w:rsidRPr="005D3FC1">
        <w:t>brzmieniu:</w:t>
      </w:r>
    </w:p>
    <w:p w14:paraId="6D39766E" w14:textId="0308233E" w:rsidR="005D3FC1" w:rsidRPr="005D3FC1" w:rsidRDefault="00167F90" w:rsidP="00996D37">
      <w:pPr>
        <w:pStyle w:val="ZUSTzmustartykuempunktem"/>
      </w:pPr>
      <w:r w:rsidRPr="006B4C97">
        <w:t>„</w:t>
      </w:r>
      <w:r w:rsidR="00996D37" w:rsidRPr="005D3FC1">
        <w:t>2</w:t>
      </w:r>
      <w:r w:rsidR="00996D37">
        <w:t>b</w:t>
      </w:r>
      <w:r w:rsidR="005D3FC1" w:rsidRPr="005D3FC1">
        <w:t>. Wniosek</w:t>
      </w:r>
      <w:r w:rsidR="002C7DDB" w:rsidRPr="005D3FC1">
        <w:t xml:space="preserve"> o</w:t>
      </w:r>
      <w:r w:rsidR="002C7DDB">
        <w:t> </w:t>
      </w:r>
      <w:r w:rsidR="005D3FC1" w:rsidRPr="005D3FC1">
        <w:t>wydanie zgody,</w:t>
      </w:r>
      <w:r w:rsidR="002C7DDB" w:rsidRPr="005D3FC1">
        <w:t xml:space="preserve"> o</w:t>
      </w:r>
      <w:r w:rsidR="002C7DDB">
        <w:t> </w:t>
      </w:r>
      <w:r w:rsidR="005D3FC1" w:rsidRPr="005D3FC1">
        <w:t>której mowa</w:t>
      </w:r>
      <w:r w:rsidR="0063235E" w:rsidRPr="005D3FC1">
        <w:t xml:space="preserve"> w</w:t>
      </w:r>
      <w:r w:rsidR="0063235E">
        <w:t> ust. </w:t>
      </w:r>
      <w:r w:rsidR="002C7DDB" w:rsidRPr="005D3FC1">
        <w:t>2</w:t>
      </w:r>
      <w:r w:rsidR="00AE317D">
        <w:t>,</w:t>
      </w:r>
      <w:r w:rsidR="002C7DDB">
        <w:t> </w:t>
      </w:r>
      <w:r w:rsidR="005D3FC1" w:rsidRPr="005D3FC1">
        <w:t>składa się</w:t>
      </w:r>
      <w:r w:rsidR="002C7DDB" w:rsidRPr="005D3FC1">
        <w:t xml:space="preserve"> w</w:t>
      </w:r>
      <w:r w:rsidR="002C7DDB">
        <w:t> </w:t>
      </w:r>
      <w:r w:rsidR="00700294" w:rsidRPr="00700294">
        <w:t>formie dokumentu elektronicznego</w:t>
      </w:r>
      <w:r w:rsidR="005D3FC1" w:rsidRPr="005D3FC1">
        <w:t xml:space="preserve">; obsługa wniosku odbywa się za pośrednictwem </w:t>
      </w:r>
      <w:r w:rsidR="0047224F">
        <w:t>systemów</w:t>
      </w:r>
      <w:r w:rsidR="005D3FC1" w:rsidRPr="005D3FC1">
        <w:t>,</w:t>
      </w:r>
      <w:r w:rsidR="002C7DDB" w:rsidRPr="005D3FC1">
        <w:t xml:space="preserve"> o</w:t>
      </w:r>
      <w:r w:rsidR="002C7DDB">
        <w:t> </w:t>
      </w:r>
      <w:r w:rsidR="0047224F" w:rsidRPr="005D3FC1">
        <w:t>który</w:t>
      </w:r>
      <w:r w:rsidR="0047224F">
        <w:t>ch</w:t>
      </w:r>
      <w:r w:rsidR="0047224F" w:rsidRPr="005D3FC1">
        <w:t xml:space="preserve"> </w:t>
      </w:r>
      <w:r w:rsidR="005D3FC1" w:rsidRPr="005D3FC1">
        <w:t>mowa</w:t>
      </w:r>
      <w:r w:rsidR="002C7DDB" w:rsidRPr="005D3FC1">
        <w:t xml:space="preserve"> </w:t>
      </w:r>
      <w:r w:rsidR="00B2246A" w:rsidRPr="00B2246A">
        <w:t xml:space="preserve">w art. </w:t>
      </w:r>
      <w:r w:rsidR="00C903EA" w:rsidRPr="00B2246A">
        <w:t>79</w:t>
      </w:r>
      <w:r w:rsidR="00C903EA">
        <w:t>m</w:t>
      </w:r>
      <w:r w:rsidR="00C903EA" w:rsidRPr="00B2246A">
        <w:t xml:space="preserve"> </w:t>
      </w:r>
      <w:r w:rsidR="005D3FC1" w:rsidRPr="005D3FC1">
        <w:t>ustawy</w:t>
      </w:r>
      <w:r w:rsidR="002C7DDB" w:rsidRPr="005D3FC1">
        <w:t xml:space="preserve"> z</w:t>
      </w:r>
      <w:r w:rsidR="002C7DDB">
        <w:t> </w:t>
      </w:r>
      <w:r w:rsidR="005D3FC1" w:rsidRPr="005D3FC1">
        <w:t xml:space="preserve">dnia </w:t>
      </w:r>
      <w:r w:rsidR="002C7DDB" w:rsidRPr="005D3FC1">
        <w:t>7</w:t>
      </w:r>
      <w:r w:rsidR="002C7DDB">
        <w:t> </w:t>
      </w:r>
      <w:r w:rsidR="005D3FC1" w:rsidRPr="005D3FC1">
        <w:t>lipca 199</w:t>
      </w:r>
      <w:r w:rsidR="002C7DDB" w:rsidRPr="005D3FC1">
        <w:t>4</w:t>
      </w:r>
      <w:r w:rsidR="002C7DDB">
        <w:t> </w:t>
      </w:r>
      <w:r w:rsidR="005D3FC1" w:rsidRPr="005D3FC1">
        <w:t>r</w:t>
      </w:r>
      <w:r w:rsidR="003E69E7" w:rsidRPr="005D3FC1">
        <w:t xml:space="preserve">. </w:t>
      </w:r>
      <w:r w:rsidR="008E5004" w:rsidRPr="008E5004">
        <w:t>–</w:t>
      </w:r>
      <w:r w:rsidR="003E69E7" w:rsidRPr="005D3FC1">
        <w:t xml:space="preserve"> </w:t>
      </w:r>
      <w:r w:rsidR="005D3FC1" w:rsidRPr="005D3FC1">
        <w:t>Prawo budowlane.</w:t>
      </w:r>
      <w:r w:rsidR="00996D37" w:rsidRPr="00996D37">
        <w:t>”</w:t>
      </w:r>
      <w:r w:rsidR="00996D37">
        <w:t>.</w:t>
      </w:r>
    </w:p>
    <w:p w14:paraId="5081487B" w14:textId="4B62A1D6" w:rsidR="00991064" w:rsidRDefault="00991064" w:rsidP="00991064">
      <w:pPr>
        <w:pStyle w:val="ARTartustawynprozporzdzenia"/>
      </w:pPr>
      <w:commentRangeStart w:id="61"/>
      <w:commentRangeStart w:id="62"/>
      <w:r w:rsidRPr="003E69E7">
        <w:rPr>
          <w:rStyle w:val="Ppogrubienie"/>
        </w:rPr>
        <w:t xml:space="preserve">Art. </w:t>
      </w:r>
      <w:r w:rsidR="00741F59">
        <w:rPr>
          <w:rStyle w:val="Ppogrubienie"/>
        </w:rPr>
        <w:t>4</w:t>
      </w:r>
      <w:r w:rsidRPr="003E69E7">
        <w:rPr>
          <w:rStyle w:val="Ppogrubienie"/>
        </w:rPr>
        <w:t>.</w:t>
      </w:r>
      <w:r w:rsidRPr="003E69E7">
        <w:t xml:space="preserve"> W</w:t>
      </w:r>
      <w:r>
        <w:t> </w:t>
      </w:r>
      <w:r w:rsidRPr="009C1F99">
        <w:t>ustawie z</w:t>
      </w:r>
      <w:r>
        <w:t> </w:t>
      </w:r>
      <w:r w:rsidRPr="009C1F99">
        <w:t>dnia 17</w:t>
      </w:r>
      <w:r>
        <w:t> </w:t>
      </w:r>
      <w:r w:rsidRPr="009C1F99">
        <w:t>maja 1989</w:t>
      </w:r>
      <w:r>
        <w:t> </w:t>
      </w:r>
      <w:r w:rsidRPr="009C1F99">
        <w:t>r. – Prawo geodezyjne i</w:t>
      </w:r>
      <w:r>
        <w:t> </w:t>
      </w:r>
      <w:r w:rsidRPr="009C1F99">
        <w:t>kartograficzne (</w:t>
      </w:r>
      <w:r w:rsidR="0063235E">
        <w:t>Dz. U.</w:t>
      </w:r>
      <w:r w:rsidRPr="009C1F99">
        <w:t xml:space="preserve"> z</w:t>
      </w:r>
      <w:r>
        <w:t> </w:t>
      </w:r>
      <w:r w:rsidRPr="009C1F99">
        <w:t>2021</w:t>
      </w:r>
      <w:r>
        <w:t> </w:t>
      </w:r>
      <w:r w:rsidRPr="009C1F99">
        <w:t>r.</w:t>
      </w:r>
      <w:r w:rsidR="0063235E">
        <w:t xml:space="preserve"> poz. </w:t>
      </w:r>
      <w:r w:rsidRPr="009C1F99">
        <w:t>1990</w:t>
      </w:r>
      <w:r w:rsidR="00343AC9">
        <w:t xml:space="preserve"> oraz z 2022 r. poz. 1846</w:t>
      </w:r>
      <w:r w:rsidR="00C903EA">
        <w:t xml:space="preserve"> i 2185</w:t>
      </w:r>
      <w:r w:rsidRPr="009C1F99">
        <w:t>) wprowadza się następujące zmiany</w:t>
      </w:r>
      <w:r w:rsidRPr="00E83C1B">
        <w:t>:</w:t>
      </w:r>
      <w:commentRangeEnd w:id="61"/>
      <w:r w:rsidR="003A7A2C">
        <w:rPr>
          <w:rStyle w:val="Odwoaniedokomentarza"/>
          <w:rFonts w:eastAsia="Times New Roman" w:cs="Times New Roman"/>
        </w:rPr>
        <w:commentReference w:id="61"/>
      </w:r>
      <w:commentRangeEnd w:id="62"/>
      <w:r w:rsidR="00977D6E">
        <w:rPr>
          <w:rStyle w:val="Odwoaniedokomentarza"/>
          <w:rFonts w:eastAsia="Times New Roman" w:cs="Times New Roman"/>
        </w:rPr>
        <w:commentReference w:id="62"/>
      </w:r>
    </w:p>
    <w:p w14:paraId="0AC66D87" w14:textId="77777777" w:rsidR="00991064" w:rsidRDefault="00991064" w:rsidP="00991064">
      <w:pPr>
        <w:pStyle w:val="PKTpunkt"/>
      </w:pPr>
      <w:r>
        <w:t>1)</w:t>
      </w:r>
      <w:r>
        <w:tab/>
        <w:t>w</w:t>
      </w:r>
      <w:r w:rsidR="0063235E">
        <w:t xml:space="preserve"> art. </w:t>
      </w:r>
      <w:r w:rsidRPr="00C47A5F">
        <w:t>1</w:t>
      </w:r>
      <w:r w:rsidR="0063235E" w:rsidRPr="00C47A5F">
        <w:t>2</w:t>
      </w:r>
      <w:r w:rsidR="0063235E">
        <w:t xml:space="preserve"> ust. </w:t>
      </w:r>
      <w:r w:rsidRPr="00C47A5F">
        <w:t>2d</w:t>
      </w:r>
      <w:r>
        <w:t xml:space="preserve"> otrzymuje brzmienie:</w:t>
      </w:r>
    </w:p>
    <w:p w14:paraId="79649B85" w14:textId="6A3CB2C0" w:rsidR="00991064" w:rsidRDefault="00991064" w:rsidP="00991064">
      <w:pPr>
        <w:pStyle w:val="ZUSTzmustartykuempunktem"/>
      </w:pPr>
      <w:r w:rsidRPr="009C1F99">
        <w:t>„</w:t>
      </w:r>
      <w:r>
        <w:t xml:space="preserve">2d. </w:t>
      </w:r>
      <w:r w:rsidRPr="00C47A5F">
        <w:t>Wydłużenie, o</w:t>
      </w:r>
      <w:r>
        <w:t> </w:t>
      </w:r>
      <w:r w:rsidRPr="00C47A5F">
        <w:t>którym mowa</w:t>
      </w:r>
      <w:r w:rsidR="0063235E" w:rsidRPr="00C47A5F">
        <w:t xml:space="preserve"> w</w:t>
      </w:r>
      <w:r w:rsidR="0063235E">
        <w:t> ust. </w:t>
      </w:r>
      <w:r w:rsidRPr="00C47A5F">
        <w:t>2c</w:t>
      </w:r>
      <w:r w:rsidR="0063235E">
        <w:t xml:space="preserve"> pkt </w:t>
      </w:r>
      <w:r w:rsidRPr="00C47A5F">
        <w:t>2, nie może być dłuższe niż rok, licząc od dnia dokonania przez wykonawcę prac geodezyjnych uzupełnienia zgłoszenia tych prac. Za dzień dokonania uzupełnienia zgłoszenia prac rozumie się dzień złożenia do organu Służby Geodezyjnej i</w:t>
      </w:r>
      <w:r>
        <w:t> </w:t>
      </w:r>
      <w:r w:rsidRPr="00C47A5F">
        <w:t>Kartograficznej uzupełnienia zgłoszenia prac przez wykonawcę prac geodezyjnych lub dzień nadania uzupełnienia zgłoszenia prac w</w:t>
      </w:r>
      <w:r>
        <w:t> </w:t>
      </w:r>
      <w:r w:rsidRPr="00C47A5F">
        <w:t>polskiej placówce pocztowej operatora pocztowego w</w:t>
      </w:r>
      <w:r>
        <w:t> </w:t>
      </w:r>
      <w:r w:rsidRPr="00C47A5F">
        <w:t>rozumieniu ustawy z</w:t>
      </w:r>
      <w:r>
        <w:t> </w:t>
      </w:r>
      <w:r w:rsidRPr="00C47A5F">
        <w:t>dnia 23</w:t>
      </w:r>
      <w:r>
        <w:t> </w:t>
      </w:r>
      <w:r w:rsidRPr="00C47A5F">
        <w:t>listopada 2012</w:t>
      </w:r>
      <w:r>
        <w:t> </w:t>
      </w:r>
      <w:r w:rsidRPr="00C47A5F">
        <w:t xml:space="preserve">r. </w:t>
      </w:r>
      <w:r w:rsidRPr="009C1F99">
        <w:t>–</w:t>
      </w:r>
      <w:r>
        <w:t xml:space="preserve"> </w:t>
      </w:r>
      <w:r w:rsidRPr="00C47A5F">
        <w:t xml:space="preserve">Prawo pocztowe </w:t>
      </w:r>
      <w:r>
        <w:t>(</w:t>
      </w:r>
      <w:r w:rsidRPr="009761F0">
        <w:t>Dz.U. z</w:t>
      </w:r>
      <w:r>
        <w:t> </w:t>
      </w:r>
      <w:r w:rsidRPr="009761F0">
        <w:t>2022</w:t>
      </w:r>
      <w:r>
        <w:t> </w:t>
      </w:r>
      <w:r w:rsidRPr="009761F0">
        <w:t>r.</w:t>
      </w:r>
      <w:r w:rsidR="0063235E">
        <w:t xml:space="preserve"> poz. </w:t>
      </w:r>
      <w:r w:rsidRPr="009761F0">
        <w:t>896</w:t>
      </w:r>
      <w:r w:rsidR="00CB0536">
        <w:t>,</w:t>
      </w:r>
      <w:r w:rsidR="000F2B44">
        <w:t xml:space="preserve"> 1933</w:t>
      </w:r>
      <w:r w:rsidR="00CB0536">
        <w:t xml:space="preserve"> i 2042</w:t>
      </w:r>
      <w:r>
        <w:t xml:space="preserve">) </w:t>
      </w:r>
      <w:r w:rsidRPr="00C47A5F">
        <w:t>lub w</w:t>
      </w:r>
      <w:r>
        <w:t> </w:t>
      </w:r>
      <w:r w:rsidRPr="00C47A5F">
        <w:t>placówce podmiotu zajmującego się doręczaniem korespondencji na terenie Unii Europejskiej.</w:t>
      </w:r>
      <w:r w:rsidRPr="009C1F99">
        <w:t>”</w:t>
      </w:r>
      <w:r>
        <w:t>;</w:t>
      </w:r>
    </w:p>
    <w:p w14:paraId="23AF4876" w14:textId="77777777" w:rsidR="00991064" w:rsidRDefault="00991064" w:rsidP="00991064">
      <w:pPr>
        <w:pStyle w:val="PKTpunkt"/>
      </w:pPr>
      <w:r>
        <w:t>2</w:t>
      </w:r>
      <w:r w:rsidRPr="00780F0F">
        <w:t>)</w:t>
      </w:r>
      <w:r w:rsidRPr="00780F0F">
        <w:tab/>
      </w:r>
      <w:r w:rsidRPr="00A30F69">
        <w:t>w</w:t>
      </w:r>
      <w:r w:rsidR="0063235E">
        <w:t xml:space="preserve"> art. </w:t>
      </w:r>
      <w:r>
        <w:t>28b:</w:t>
      </w:r>
    </w:p>
    <w:p w14:paraId="167B962F" w14:textId="2FDF5829" w:rsidR="00991064" w:rsidRPr="009C1F99" w:rsidRDefault="00991064" w:rsidP="00991064">
      <w:pPr>
        <w:pStyle w:val="LITlitera"/>
      </w:pPr>
      <w:r>
        <w:t>a)</w:t>
      </w:r>
      <w:r>
        <w:tab/>
        <w:t>w</w:t>
      </w:r>
      <w:r w:rsidR="0063235E">
        <w:t xml:space="preserve"> ust. </w:t>
      </w:r>
      <w:r>
        <w:t xml:space="preserve">1 po wyrazach </w:t>
      </w:r>
      <w:r w:rsidRPr="009C1F99">
        <w:t>„</w:t>
      </w:r>
      <w:r w:rsidR="00B521E4" w:rsidRPr="00B521E4">
        <w:t>koordynuje się na</w:t>
      </w:r>
      <w:r>
        <w:t xml:space="preserve">” dodaje się wyrazy </w:t>
      </w:r>
      <w:r w:rsidRPr="009C1F99">
        <w:t>„</w:t>
      </w:r>
      <w:r w:rsidR="00B521E4" w:rsidRPr="00B521E4">
        <w:t xml:space="preserve">przeprowadzanych </w:t>
      </w:r>
      <w:r w:rsidRPr="001311D8">
        <w:t>za</w:t>
      </w:r>
      <w:r>
        <w:t xml:space="preserve"> </w:t>
      </w:r>
      <w:r w:rsidRPr="001311D8">
        <w:t>pomocą śro</w:t>
      </w:r>
      <w:r>
        <w:t>dków komunikacji elektronicznej</w:t>
      </w:r>
      <w:r w:rsidRPr="009C1F99">
        <w:t>”</w:t>
      </w:r>
      <w:r>
        <w:t>,</w:t>
      </w:r>
    </w:p>
    <w:p w14:paraId="67D4E99C" w14:textId="2443F969" w:rsidR="00FE3D21" w:rsidRDefault="00991064" w:rsidP="00991064">
      <w:pPr>
        <w:pStyle w:val="LITlitera"/>
      </w:pPr>
      <w:r>
        <w:t>b)</w:t>
      </w:r>
      <w:r>
        <w:tab/>
      </w:r>
      <w:r w:rsidR="00FE3D21">
        <w:t>ust. 2 otrzymuje brzmienie:</w:t>
      </w:r>
    </w:p>
    <w:p w14:paraId="38794932" w14:textId="13DA408F" w:rsidR="00FE3D21" w:rsidRPr="00FE3D21" w:rsidRDefault="00FE3D21" w:rsidP="00C32684">
      <w:pPr>
        <w:pStyle w:val="ZLITUSTzmustliter"/>
      </w:pPr>
      <w:r w:rsidRPr="00FE3D21">
        <w:t>„2. Przepisu ust. 1 nie stosuje się do:</w:t>
      </w:r>
    </w:p>
    <w:p w14:paraId="4DFF73C9" w14:textId="5E01DE2E" w:rsidR="00FE3D21" w:rsidRPr="00FE3D21" w:rsidRDefault="00FE3D21" w:rsidP="00C32684">
      <w:pPr>
        <w:pStyle w:val="ZLITPKTzmpktliter"/>
      </w:pPr>
      <w:r w:rsidRPr="00FE3D21">
        <w:t>1)</w:t>
      </w:r>
      <w:r w:rsidR="00732073">
        <w:tab/>
      </w:r>
      <w:r w:rsidRPr="00FE3D21">
        <w:t>przyłączy naziemnych i nadziemnych oraz przyłączy sytuowanych wyłącznie w granicach działki</w:t>
      </w:r>
      <w:r>
        <w:t xml:space="preserve"> </w:t>
      </w:r>
      <w:r w:rsidRPr="00FE3D21">
        <w:t>budowlanej;</w:t>
      </w:r>
    </w:p>
    <w:p w14:paraId="5EC3E990" w14:textId="0D1510C2" w:rsidR="00FE3D21" w:rsidRDefault="00FE3D21" w:rsidP="00C32684">
      <w:pPr>
        <w:pStyle w:val="ZLITPKTzmpktliter"/>
      </w:pPr>
      <w:r w:rsidRPr="00FE3D21">
        <w:t>2)</w:t>
      </w:r>
      <w:r w:rsidR="00732073">
        <w:tab/>
      </w:r>
      <w:r w:rsidRPr="00FE3D21">
        <w:t>sieci uzbrojenia terenu sytuowanych wyłącznie w granicach działki budowlanej.”,</w:t>
      </w:r>
    </w:p>
    <w:p w14:paraId="14FAA6A1" w14:textId="5845FB7F" w:rsidR="00FE3D21" w:rsidRDefault="00FE3D21" w:rsidP="00991064">
      <w:pPr>
        <w:pStyle w:val="LITlitera"/>
      </w:pPr>
      <w:r>
        <w:t>c)</w:t>
      </w:r>
      <w:r>
        <w:tab/>
        <w:t>po ust. 2 dodaje się ust. 2a w brzmieniu:</w:t>
      </w:r>
    </w:p>
    <w:p w14:paraId="26B799BD" w14:textId="12FB4D6A" w:rsidR="00FE3D21" w:rsidRDefault="00FE3D21" w:rsidP="00C32684">
      <w:pPr>
        <w:pStyle w:val="ZLITUSTzmustliter"/>
      </w:pPr>
      <w:r w:rsidRPr="009C1F99">
        <w:t>„</w:t>
      </w:r>
      <w:r w:rsidRPr="00FE3D21">
        <w:t>2a. Wniosek o skoordynowanie usytuowania projektowanej sieci uzbrojenia terenu składa się w formie dokumentu elektronicznego.</w:t>
      </w:r>
      <w:r w:rsidRPr="009C1F99">
        <w:t>”,</w:t>
      </w:r>
    </w:p>
    <w:p w14:paraId="1E3D4F36" w14:textId="32E614C2" w:rsidR="00991064" w:rsidRPr="009C1F99" w:rsidRDefault="00FE3D21" w:rsidP="00991064">
      <w:pPr>
        <w:pStyle w:val="LITlitera"/>
      </w:pPr>
      <w:r>
        <w:t>d)</w:t>
      </w:r>
      <w:r>
        <w:tab/>
      </w:r>
      <w:r w:rsidR="00991064" w:rsidRPr="009C1F99">
        <w:t>w</w:t>
      </w:r>
      <w:r w:rsidR="0063235E">
        <w:t xml:space="preserve"> ust. </w:t>
      </w:r>
      <w:r w:rsidR="00991064" w:rsidRPr="009C1F99">
        <w:t>3</w:t>
      </w:r>
      <w:r w:rsidR="00991064">
        <w:t> </w:t>
      </w:r>
      <w:r w:rsidR="00991064" w:rsidRPr="009C1F99">
        <w:t>wprowadzenie do</w:t>
      </w:r>
      <w:r w:rsidR="00991064">
        <w:t xml:space="preserve"> </w:t>
      </w:r>
      <w:r w:rsidR="00991064" w:rsidRPr="009C1F99">
        <w:t>wyliczenia otrzymuje brzmienie:</w:t>
      </w:r>
    </w:p>
    <w:p w14:paraId="31147EB2" w14:textId="6271C3DE" w:rsidR="00991064" w:rsidRDefault="00991064" w:rsidP="00991064">
      <w:pPr>
        <w:pStyle w:val="ZLITUSTzmustliter"/>
      </w:pPr>
      <w:r w:rsidRPr="009C1F99">
        <w:t>„</w:t>
      </w:r>
      <w:r w:rsidR="00732073" w:rsidRPr="00732073">
        <w:t>3. Po otrzymaniu od inwestora lub projektanta wniosku, o którym mowa w ust. 2a, wraz z propozycją usytuowania projektowanej sieci uzbrojenia terenu przedstawioną na planie sytuacyjnym w postaci elektronicznej, starosta w ciągu 5 dni roboczych od dnia otrzymania opłaty, o której mowa w art. 40b ust. 1 pkt 6, wyznacza termin zakończenia narady koordynacyjnej, o czym zawiadamia:</w:t>
      </w:r>
      <w:r w:rsidRPr="009C1F99">
        <w:t>”,</w:t>
      </w:r>
    </w:p>
    <w:p w14:paraId="6B39F7C6" w14:textId="2FB76823" w:rsidR="00FE3D21" w:rsidRPr="00FE3D21" w:rsidRDefault="00732073" w:rsidP="00FE3D21">
      <w:pPr>
        <w:pStyle w:val="LITlitera"/>
      </w:pPr>
      <w:r>
        <w:t>e</w:t>
      </w:r>
      <w:r w:rsidR="00FE3D21">
        <w:t>)</w:t>
      </w:r>
      <w:r w:rsidR="00FE3D21">
        <w:tab/>
      </w:r>
      <w:r w:rsidR="00FE3D21" w:rsidRPr="00FE3D21">
        <w:t xml:space="preserve">po ust. 3 dodaje się ust. </w:t>
      </w:r>
      <w:r w:rsidR="00FE3D21">
        <w:t>3</w:t>
      </w:r>
      <w:r w:rsidR="00FE3D21" w:rsidRPr="00FE3D21">
        <w:t xml:space="preserve">a </w:t>
      </w:r>
      <w:r w:rsidR="00B521E4">
        <w:t xml:space="preserve">i 3b </w:t>
      </w:r>
      <w:r w:rsidR="00FE3D21" w:rsidRPr="00FE3D21">
        <w:t>w brzmieniu:</w:t>
      </w:r>
    </w:p>
    <w:p w14:paraId="78E2CF8B" w14:textId="77777777" w:rsidR="00B521E4" w:rsidRDefault="00FE3D21" w:rsidP="00732073">
      <w:pPr>
        <w:pStyle w:val="ZLITUSTzmustliter"/>
      </w:pPr>
      <w:r w:rsidRPr="00FE3D21">
        <w:t>„3a. Plan sytuacyjny, o którym mowa w ust. 3, sporządza się na kopii aktualnej mapy zasadniczej lub kopii aktualnej mapy do celów projektowych. Do planu dołącza się, w obowiązującym układzie współrzędnych geodezyjnych, propozycję usytuowania projektowanych sieci uzbrojenia terenu w postaci wektorowych danych przestrzennych w formacie uzgodnionym ze starostą albo wykaz współrzędnych punktów projektowanej sieci uzbrojenia terenu w postaci pliku tekstowego.</w:t>
      </w:r>
    </w:p>
    <w:p w14:paraId="5BB67DE2" w14:textId="4ED40082" w:rsidR="00FE3D21" w:rsidRPr="009C1F99" w:rsidRDefault="00B521E4" w:rsidP="00B521E4">
      <w:pPr>
        <w:pStyle w:val="ZLITUSTzmustliter"/>
      </w:pPr>
      <w:r w:rsidRPr="00B521E4">
        <w:t>3b. Jeżeli złożony wniosek</w:t>
      </w:r>
      <w:r>
        <w:t>, o którym mowa w ust. 2</w:t>
      </w:r>
      <w:r w:rsidR="002C346F">
        <w:t>a</w:t>
      </w:r>
      <w:r>
        <w:t>,</w:t>
      </w:r>
      <w:r w:rsidRPr="00B521E4">
        <w:t xml:space="preserve"> zawiera braki formalne organ wzywa do ich usunięcia. Przepisy art. 64 Kodeksu postępowania administracyjnego stosuje się odpowiednio.</w:t>
      </w:r>
      <w:r w:rsidR="00FE3D21" w:rsidRPr="00FE3D21">
        <w:t>”,</w:t>
      </w:r>
    </w:p>
    <w:p w14:paraId="7A4D2F5A" w14:textId="4174029A" w:rsidR="00991064" w:rsidRPr="009C1F99" w:rsidRDefault="00732073" w:rsidP="00991064">
      <w:pPr>
        <w:pStyle w:val="LITlitera"/>
      </w:pPr>
      <w:r>
        <w:t>f</w:t>
      </w:r>
      <w:r w:rsidR="00991064">
        <w:t>)</w:t>
      </w:r>
      <w:r w:rsidR="00991064">
        <w:tab/>
      </w:r>
      <w:r w:rsidR="00991064" w:rsidRPr="009C1F99">
        <w:t>uchyla się</w:t>
      </w:r>
      <w:r w:rsidR="0063235E">
        <w:t xml:space="preserve"> ust. </w:t>
      </w:r>
      <w:r w:rsidR="0063235E" w:rsidRPr="009C1F99">
        <w:t>4</w:t>
      </w:r>
      <w:r w:rsidR="0063235E">
        <w:t xml:space="preserve"> i </w:t>
      </w:r>
      <w:r w:rsidR="00991064">
        <w:t>5,</w:t>
      </w:r>
    </w:p>
    <w:p w14:paraId="7E1E94D7" w14:textId="1A949774" w:rsidR="00991064" w:rsidRPr="009C1F99" w:rsidRDefault="00732073" w:rsidP="00991064">
      <w:pPr>
        <w:pStyle w:val="LITlitera"/>
      </w:pPr>
      <w:r>
        <w:t>g</w:t>
      </w:r>
      <w:r w:rsidR="00991064">
        <w:t>)</w:t>
      </w:r>
      <w:r w:rsidR="00991064">
        <w:tab/>
      </w:r>
      <w:r w:rsidR="00991064" w:rsidRPr="009C1F99">
        <w:t>ust. 5</w:t>
      </w:r>
      <w:r w:rsidR="00991064">
        <w:t>a</w:t>
      </w:r>
      <w:r w:rsidR="00991064" w:rsidRPr="009C1F99">
        <w:t xml:space="preserve"> i</w:t>
      </w:r>
      <w:r w:rsidR="00991064">
        <w:t> </w:t>
      </w:r>
      <w:r w:rsidR="00991064" w:rsidRPr="009C1F99">
        <w:t>6</w:t>
      </w:r>
      <w:r w:rsidR="00991064">
        <w:t> </w:t>
      </w:r>
      <w:r w:rsidR="00991064" w:rsidRPr="009C1F99">
        <w:t>otrzymują</w:t>
      </w:r>
      <w:r w:rsidR="00991064">
        <w:t xml:space="preserve"> </w:t>
      </w:r>
      <w:r w:rsidR="00991064" w:rsidRPr="009C1F99">
        <w:t>brzmienie</w:t>
      </w:r>
      <w:r w:rsidR="00991064">
        <w:t>:</w:t>
      </w:r>
    </w:p>
    <w:p w14:paraId="7640F3C3" w14:textId="7F1730A2" w:rsidR="00991064" w:rsidRPr="009C1F99" w:rsidRDefault="00991064" w:rsidP="00991064">
      <w:pPr>
        <w:pStyle w:val="ZLITUSTzmustliter"/>
      </w:pPr>
      <w:r w:rsidRPr="009C1F99">
        <w:t>„5</w:t>
      </w:r>
      <w:r>
        <w:t>a</w:t>
      </w:r>
      <w:r w:rsidRPr="009C1F99">
        <w:t xml:space="preserve">. </w:t>
      </w:r>
      <w:r>
        <w:t>Starosta wyznacza t</w:t>
      </w:r>
      <w:r w:rsidRPr="009C1F99">
        <w:t>ermin zakończenia narady koordynacyjnej</w:t>
      </w:r>
      <w:r>
        <w:t>, który</w:t>
      </w:r>
      <w:r w:rsidRPr="009C1F99">
        <w:t xml:space="preserve"> nie może być dłuższy niż 14</w:t>
      </w:r>
      <w:r>
        <w:t> </w:t>
      </w:r>
      <w:r w:rsidRPr="009C1F99">
        <w:t>dni roboczych od dnia dokonania zawiadomienia podmiotów, o</w:t>
      </w:r>
      <w:r>
        <w:t> </w:t>
      </w:r>
      <w:r w:rsidRPr="009C1F99">
        <w:t>których mowa</w:t>
      </w:r>
      <w:r w:rsidR="0063235E" w:rsidRPr="009C1F99">
        <w:t xml:space="preserve"> w</w:t>
      </w:r>
      <w:r w:rsidR="0063235E">
        <w:t> ust. </w:t>
      </w:r>
      <w:r w:rsidRPr="009C1F99">
        <w:t>3.</w:t>
      </w:r>
    </w:p>
    <w:p w14:paraId="34D48331" w14:textId="41DC1FC6" w:rsidR="00991064" w:rsidRDefault="00991064" w:rsidP="00991064">
      <w:pPr>
        <w:pStyle w:val="ZLITUSTzmustliter"/>
      </w:pPr>
      <w:r w:rsidRPr="009C1F99">
        <w:t xml:space="preserve">6. </w:t>
      </w:r>
      <w:r w:rsidRPr="000D6FEE">
        <w:t>Wraz z</w:t>
      </w:r>
      <w:r>
        <w:t> </w:t>
      </w:r>
      <w:r w:rsidRPr="000D6FEE">
        <w:t>zawiadomieniem o</w:t>
      </w:r>
      <w:r>
        <w:t> </w:t>
      </w:r>
      <w:r w:rsidRPr="000D6FEE">
        <w:t>naradzie koordynacyjnej starosta przekazuje kopię planu sytuacyjnego, o</w:t>
      </w:r>
      <w:r>
        <w:t> </w:t>
      </w:r>
      <w:r w:rsidRPr="000D6FEE">
        <w:t>którym mowa</w:t>
      </w:r>
      <w:r w:rsidR="0063235E" w:rsidRPr="000D6FEE">
        <w:t xml:space="preserve"> w</w:t>
      </w:r>
      <w:r w:rsidR="0063235E">
        <w:t> ust. </w:t>
      </w:r>
      <w:r w:rsidRPr="000D6FEE">
        <w:t>3</w:t>
      </w:r>
      <w:r>
        <w:t>.</w:t>
      </w:r>
      <w:r w:rsidRPr="009C1F99">
        <w:t>”,</w:t>
      </w:r>
    </w:p>
    <w:p w14:paraId="640DF24A" w14:textId="3B6AB348" w:rsidR="00732073" w:rsidRPr="00732073" w:rsidRDefault="00732073" w:rsidP="00732073">
      <w:pPr>
        <w:pStyle w:val="LITlitera"/>
      </w:pPr>
      <w:r>
        <w:t>h</w:t>
      </w:r>
      <w:r w:rsidRPr="00732073">
        <w:t>)</w:t>
      </w:r>
      <w:r w:rsidRPr="00732073">
        <w:tab/>
        <w:t xml:space="preserve">ust. </w:t>
      </w:r>
      <w:r>
        <w:t>7</w:t>
      </w:r>
      <w:r w:rsidRPr="00732073">
        <w:t xml:space="preserve"> </w:t>
      </w:r>
      <w:r>
        <w:t xml:space="preserve">otrzymuje </w:t>
      </w:r>
      <w:r w:rsidRPr="00732073">
        <w:t>brzmieni</w:t>
      </w:r>
      <w:r>
        <w:t>e</w:t>
      </w:r>
      <w:r w:rsidRPr="00732073">
        <w:t>:</w:t>
      </w:r>
    </w:p>
    <w:p w14:paraId="34BBC061" w14:textId="2FD05523" w:rsidR="00732073" w:rsidRPr="009C1F99" w:rsidRDefault="00732073" w:rsidP="00991064">
      <w:pPr>
        <w:pStyle w:val="ZLITUSTzmustliter"/>
      </w:pPr>
      <w:r w:rsidRPr="00732073">
        <w:t>„7. Na wniosek inwestora lub projektanta sieci uzbrojenia terenu, podmiotu władającego siecią uzbrojenia</w:t>
      </w:r>
      <w:r>
        <w:t xml:space="preserve"> </w:t>
      </w:r>
      <w:r w:rsidRPr="00732073">
        <w:t>terenu lub wójta (burmistrza, prezydenta miasta), uzasadniony w szczególności potrzebą wyeliminowania</w:t>
      </w:r>
      <w:r>
        <w:t xml:space="preserve"> </w:t>
      </w:r>
      <w:r w:rsidRPr="00732073">
        <w:t>zagrożeń wynikających z możliwej kolizji między sytuowanymi na tym samym terenie sieciami uzbrojenia</w:t>
      </w:r>
      <w:r>
        <w:t xml:space="preserve"> </w:t>
      </w:r>
      <w:r w:rsidRPr="00732073">
        <w:t>terenu, przedmiotem narady koordynacyjnej może być sytuowanie projektowanych sieci uzbrojenia terenu na</w:t>
      </w:r>
      <w:r>
        <w:t xml:space="preserve"> </w:t>
      </w:r>
      <w:r w:rsidRPr="00732073">
        <w:t>obszarach innych niż wymienione w ust. 1 lub sytuowanie przyłączy naziemnych i nadziemnych oraz przyłączy</w:t>
      </w:r>
      <w:r>
        <w:t xml:space="preserve"> </w:t>
      </w:r>
      <w:r w:rsidRPr="00732073">
        <w:t>sytuowanych wyłącznie w granicach działki budowlanej.”,</w:t>
      </w:r>
    </w:p>
    <w:p w14:paraId="57B9B24F" w14:textId="5182F7E2" w:rsidR="00991064" w:rsidRPr="009C1F99" w:rsidRDefault="00732073" w:rsidP="00991064">
      <w:pPr>
        <w:pStyle w:val="LITlitera"/>
      </w:pPr>
      <w:r>
        <w:t>i</w:t>
      </w:r>
      <w:r w:rsidR="00991064">
        <w:t>)</w:t>
      </w:r>
      <w:r w:rsidR="00991064">
        <w:tab/>
      </w:r>
      <w:r w:rsidR="00991064" w:rsidRPr="009C1F99">
        <w:t>w</w:t>
      </w:r>
      <w:r w:rsidR="0063235E">
        <w:t xml:space="preserve"> ust. </w:t>
      </w:r>
      <w:r w:rsidR="00991064" w:rsidRPr="009C1F99">
        <w:t>9:</w:t>
      </w:r>
    </w:p>
    <w:p w14:paraId="09FA73CB" w14:textId="77777777" w:rsidR="00991064" w:rsidRPr="009C1F99" w:rsidRDefault="00991064" w:rsidP="00991064">
      <w:pPr>
        <w:pStyle w:val="TIRtiret"/>
      </w:pPr>
      <w:r w:rsidRPr="00991064">
        <w:sym w:font="Symbol" w:char="F02D"/>
      </w:r>
      <w:r>
        <w:tab/>
      </w:r>
      <w:r w:rsidRPr="009C1F99">
        <w:t>pkt 1</w:t>
      </w:r>
      <w:r>
        <w:t> </w:t>
      </w:r>
      <w:r w:rsidRPr="009C1F99">
        <w:t>otrzymuje brzmienie:</w:t>
      </w:r>
    </w:p>
    <w:p w14:paraId="6838E638" w14:textId="77777777" w:rsidR="00991064" w:rsidRPr="009C1F99" w:rsidRDefault="00991064" w:rsidP="00991064">
      <w:pPr>
        <w:pStyle w:val="ZTIRPKTzmpkttiret"/>
      </w:pPr>
      <w:r w:rsidRPr="009C1F99">
        <w:t>„1)</w:t>
      </w:r>
      <w:r>
        <w:tab/>
      </w:r>
      <w:r w:rsidRPr="009C1F99">
        <w:t>termin zakończenia narady oraz znak sprawy zgodny z</w:t>
      </w:r>
      <w:r>
        <w:t> </w:t>
      </w:r>
      <w:r w:rsidRPr="009C1F99">
        <w:t>instrukcją kancelaryjną;”,</w:t>
      </w:r>
    </w:p>
    <w:p w14:paraId="69E4EA60" w14:textId="77777777" w:rsidR="00991064" w:rsidRPr="009C1F99" w:rsidRDefault="00991064" w:rsidP="00991064">
      <w:pPr>
        <w:pStyle w:val="TIRtiret"/>
      </w:pPr>
      <w:r w:rsidRPr="00991064">
        <w:sym w:font="Symbol" w:char="F02D"/>
      </w:r>
      <w:r>
        <w:tab/>
      </w:r>
      <w:r w:rsidRPr="009C1F99">
        <w:t>pkt 9</w:t>
      </w:r>
      <w:r>
        <w:t> </w:t>
      </w:r>
      <w:r w:rsidRPr="009C1F99">
        <w:t>otrzymuje brzmienie:</w:t>
      </w:r>
    </w:p>
    <w:p w14:paraId="0E0064A2" w14:textId="77777777" w:rsidR="00991064" w:rsidRDefault="00991064" w:rsidP="00991064">
      <w:pPr>
        <w:pStyle w:val="ZTIRPKTzmpkttiret"/>
      </w:pPr>
      <w:r w:rsidRPr="009C1F99">
        <w:t>„9)</w:t>
      </w:r>
      <w:r>
        <w:tab/>
      </w:r>
      <w:r w:rsidRPr="009C1F99">
        <w:t>podpis przewodniczącego.”,</w:t>
      </w:r>
    </w:p>
    <w:p w14:paraId="402142B7" w14:textId="286C8287" w:rsidR="00991064" w:rsidRPr="009C1F99" w:rsidRDefault="00732073" w:rsidP="00991064">
      <w:pPr>
        <w:pStyle w:val="LITlitera"/>
      </w:pPr>
      <w:r>
        <w:t>j</w:t>
      </w:r>
      <w:r w:rsidR="00991064">
        <w:t>)</w:t>
      </w:r>
      <w:r w:rsidR="00991064">
        <w:tab/>
        <w:t>p</w:t>
      </w:r>
      <w:r w:rsidR="00991064" w:rsidRPr="009C1F99">
        <w:t>o</w:t>
      </w:r>
      <w:r w:rsidR="0063235E">
        <w:t xml:space="preserve"> ust. </w:t>
      </w:r>
      <w:r w:rsidR="00991064" w:rsidRPr="009C1F99">
        <w:t>9</w:t>
      </w:r>
      <w:r w:rsidR="00991064">
        <w:t> </w:t>
      </w:r>
      <w:r w:rsidR="00991064" w:rsidRPr="009C1F99">
        <w:t>dodaje się</w:t>
      </w:r>
      <w:r w:rsidR="0063235E">
        <w:t xml:space="preserve"> ust. </w:t>
      </w:r>
      <w:r w:rsidR="00991064" w:rsidRPr="009C1F99">
        <w:t>9a</w:t>
      </w:r>
      <w:r w:rsidR="00B521E4">
        <w:t>-</w:t>
      </w:r>
      <w:r w:rsidR="003A6CB0" w:rsidRPr="009C1F99">
        <w:t>9</w:t>
      </w:r>
      <w:r w:rsidR="003A6CB0">
        <w:t>c</w:t>
      </w:r>
      <w:r w:rsidR="003A6CB0" w:rsidRPr="009C1F99">
        <w:t xml:space="preserve"> </w:t>
      </w:r>
      <w:r w:rsidR="00991064" w:rsidRPr="009C1F99">
        <w:t>w</w:t>
      </w:r>
      <w:r w:rsidR="00991064">
        <w:t> </w:t>
      </w:r>
      <w:r w:rsidR="00991064" w:rsidRPr="009C1F99">
        <w:t>brzmieniu:</w:t>
      </w:r>
    </w:p>
    <w:p w14:paraId="5709323B" w14:textId="77777777" w:rsidR="00305A8B" w:rsidRDefault="00991064" w:rsidP="00991064">
      <w:pPr>
        <w:pStyle w:val="ZLITUSTzmustliter"/>
      </w:pPr>
      <w:r w:rsidRPr="009C1F99">
        <w:t>„</w:t>
      </w:r>
      <w:r w:rsidR="00305A8B">
        <w:t>9a.</w:t>
      </w:r>
      <w:r w:rsidR="00305A8B" w:rsidRPr="00305A8B">
        <w:t xml:space="preserve"> Integralną częś</w:t>
      </w:r>
      <w:r w:rsidR="00305A8B">
        <w:t>ć</w:t>
      </w:r>
      <w:r w:rsidR="00305A8B" w:rsidRPr="00305A8B">
        <w:t xml:space="preserve"> protokołu </w:t>
      </w:r>
      <w:r w:rsidR="00305A8B">
        <w:t xml:space="preserve">z narady koordynacyjnej </w:t>
      </w:r>
      <w:r w:rsidR="00305A8B" w:rsidRPr="00305A8B">
        <w:t>stanowi plan sytuacyjny, o którym mowa w ust. 3</w:t>
      </w:r>
      <w:r w:rsidR="00305A8B">
        <w:t xml:space="preserve">, </w:t>
      </w:r>
      <w:r w:rsidR="003015B4">
        <w:t xml:space="preserve">uwzględniający zastrzeżenia uczestników narady </w:t>
      </w:r>
      <w:r w:rsidR="00FE32AE">
        <w:t xml:space="preserve">koordynacyjnej </w:t>
      </w:r>
      <w:r w:rsidR="00200CA9">
        <w:t>przyjęte</w:t>
      </w:r>
      <w:r w:rsidR="003015B4">
        <w:t xml:space="preserve"> przez wnioskodawcę w toku</w:t>
      </w:r>
      <w:r w:rsidR="00FE32AE">
        <w:t xml:space="preserve"> tej</w:t>
      </w:r>
      <w:r w:rsidR="003015B4">
        <w:t xml:space="preserve"> narady</w:t>
      </w:r>
      <w:r w:rsidR="00305A8B" w:rsidRPr="00305A8B">
        <w:t>.</w:t>
      </w:r>
    </w:p>
    <w:p w14:paraId="16D8F3C7" w14:textId="6767D956" w:rsidR="00991064" w:rsidRPr="009C1F99" w:rsidRDefault="00991064" w:rsidP="00991064">
      <w:pPr>
        <w:pStyle w:val="ZLITUSTzmustliter"/>
      </w:pPr>
      <w:r w:rsidRPr="009C1F99">
        <w:t>9</w:t>
      </w:r>
      <w:r w:rsidR="00305A8B">
        <w:t>b</w:t>
      </w:r>
      <w:r w:rsidRPr="009C1F99">
        <w:t>.</w:t>
      </w:r>
      <w:r w:rsidDel="008A04B1">
        <w:t xml:space="preserve"> </w:t>
      </w:r>
      <w:r w:rsidRPr="009C1F99">
        <w:t>Rezultaty narady koordynacyjnej utrwalone w</w:t>
      </w:r>
      <w:r>
        <w:t> </w:t>
      </w:r>
      <w:r w:rsidRPr="009C1F99">
        <w:t>protokole, o</w:t>
      </w:r>
      <w:r>
        <w:t> </w:t>
      </w:r>
      <w:r w:rsidRPr="009C1F99">
        <w:t>którym mowa</w:t>
      </w:r>
      <w:r w:rsidR="0063235E" w:rsidRPr="009C1F99">
        <w:t xml:space="preserve"> w</w:t>
      </w:r>
      <w:r w:rsidR="0063235E">
        <w:t> ust. </w:t>
      </w:r>
      <w:r w:rsidRPr="009C1F99">
        <w:t>9</w:t>
      </w:r>
      <w:r>
        <w:t>, </w:t>
      </w:r>
      <w:r w:rsidRPr="009C1F99">
        <w:t xml:space="preserve">zachowują ważność </w:t>
      </w:r>
      <w:r w:rsidR="00F639D7">
        <w:t>przez</w:t>
      </w:r>
      <w:r w:rsidRPr="009C1F99">
        <w:t xml:space="preserve"> 36</w:t>
      </w:r>
      <w:r>
        <w:t> </w:t>
      </w:r>
      <w:r w:rsidRPr="009C1F99">
        <w:t>miesięcy od dnia zakończenia narady, chyba że inwestor lub projektant przekaże</w:t>
      </w:r>
      <w:r>
        <w:t xml:space="preserve"> staro</w:t>
      </w:r>
      <w:r w:rsidR="00F639D7">
        <w:t>ście</w:t>
      </w:r>
      <w:r w:rsidRPr="009C1F99">
        <w:t xml:space="preserve"> informacj</w:t>
      </w:r>
      <w:r>
        <w:t>ę</w:t>
      </w:r>
      <w:r w:rsidRPr="009C1F99">
        <w:t xml:space="preserve"> o</w:t>
      </w:r>
      <w:r>
        <w:t> </w:t>
      </w:r>
      <w:r w:rsidRPr="009C1F99">
        <w:t>konieczności wydłużenia tego terminu.</w:t>
      </w:r>
    </w:p>
    <w:p w14:paraId="1C0CD3D1" w14:textId="6B4DAE1A" w:rsidR="00991064" w:rsidRPr="009C1F99" w:rsidRDefault="00305A8B" w:rsidP="00991064">
      <w:pPr>
        <w:pStyle w:val="ZLITUSTzmustliter"/>
      </w:pPr>
      <w:r w:rsidRPr="009C1F99">
        <w:t>9</w:t>
      </w:r>
      <w:r>
        <w:t>c</w:t>
      </w:r>
      <w:r w:rsidR="00991064" w:rsidRPr="009C1F99">
        <w:t>.</w:t>
      </w:r>
      <w:r w:rsidR="00991064">
        <w:t xml:space="preserve"> P</w:t>
      </w:r>
      <w:r w:rsidR="00991064" w:rsidRPr="009C1F99">
        <w:t>o upływie termin</w:t>
      </w:r>
      <w:r w:rsidR="00991064">
        <w:t>u</w:t>
      </w:r>
      <w:r w:rsidR="00991064" w:rsidRPr="009C1F99">
        <w:t>, o</w:t>
      </w:r>
      <w:r w:rsidR="00991064">
        <w:t> </w:t>
      </w:r>
      <w:r w:rsidR="00991064" w:rsidRPr="009C1F99">
        <w:t>który</w:t>
      </w:r>
      <w:r w:rsidR="00991064">
        <w:t>m</w:t>
      </w:r>
      <w:r w:rsidR="00991064" w:rsidRPr="009C1F99">
        <w:t xml:space="preserve"> mowa</w:t>
      </w:r>
      <w:r w:rsidR="0063235E" w:rsidRPr="009C1F99">
        <w:t xml:space="preserve"> w</w:t>
      </w:r>
      <w:r w:rsidR="0063235E">
        <w:t> ust. </w:t>
      </w:r>
      <w:r w:rsidR="00991064" w:rsidRPr="009C1F99">
        <w:t>9</w:t>
      </w:r>
      <w:r w:rsidR="001E518C">
        <w:t>b</w:t>
      </w:r>
      <w:r w:rsidR="00F639D7">
        <w:t>,</w:t>
      </w:r>
      <w:r w:rsidR="00991064">
        <w:t xml:space="preserve"> lub</w:t>
      </w:r>
      <w:r w:rsidR="00991064" w:rsidRPr="009C1F99">
        <w:t xml:space="preserve"> </w:t>
      </w:r>
      <w:r w:rsidR="00991064">
        <w:t>w </w:t>
      </w:r>
      <w:r w:rsidR="00991064" w:rsidRPr="009C1F99">
        <w:t>przypadku uzyskani</w:t>
      </w:r>
      <w:r w:rsidR="00991064">
        <w:t>a</w:t>
      </w:r>
      <w:r w:rsidR="00991064" w:rsidRPr="009C1F99">
        <w:t xml:space="preserve"> od inwestora informacji o</w:t>
      </w:r>
      <w:r w:rsidR="00991064">
        <w:t> </w:t>
      </w:r>
      <w:r w:rsidR="00F639D7">
        <w:t>niezrealizowaniu</w:t>
      </w:r>
      <w:r w:rsidR="00991064" w:rsidRPr="009C1F99">
        <w:t xml:space="preserve"> projektowanych sieci uzbrojenia terenu</w:t>
      </w:r>
      <w:r w:rsidR="00991064">
        <w:t xml:space="preserve">, których usytuowanie </w:t>
      </w:r>
      <w:r w:rsidR="00844E1E">
        <w:t xml:space="preserve">było przedmiotem narady </w:t>
      </w:r>
      <w:r w:rsidR="00991064">
        <w:t>koordynacyjnej, dane dotyczące projektowanych sieci zawarte w zbior</w:t>
      </w:r>
      <w:r w:rsidR="00277CAC">
        <w:t>ze</w:t>
      </w:r>
      <w:r w:rsidR="00991064">
        <w:t xml:space="preserve"> danych, o który</w:t>
      </w:r>
      <w:r w:rsidR="00277CAC">
        <w:t>m</w:t>
      </w:r>
      <w:r w:rsidR="00991064">
        <w:t xml:space="preserve"> mowa</w:t>
      </w:r>
      <w:r w:rsidR="0063235E">
        <w:t xml:space="preserve"> w art. 4 ust. </w:t>
      </w:r>
      <w:r w:rsidR="00991064">
        <w:t>1a</w:t>
      </w:r>
      <w:r w:rsidR="00A16337">
        <w:t xml:space="preserve"> pkt 3</w:t>
      </w:r>
      <w:r w:rsidR="00991064">
        <w:t>, podlegają archiwizacji.”,</w:t>
      </w:r>
    </w:p>
    <w:p w14:paraId="3326A715" w14:textId="65D83E52" w:rsidR="00991064" w:rsidRPr="009C1F99" w:rsidRDefault="00732073" w:rsidP="00991064">
      <w:pPr>
        <w:pStyle w:val="LITlitera"/>
      </w:pPr>
      <w:r>
        <w:t>k</w:t>
      </w:r>
      <w:r w:rsidR="00991064">
        <w:t>)</w:t>
      </w:r>
      <w:r w:rsidR="00991064">
        <w:tab/>
      </w:r>
      <w:r w:rsidR="00991064" w:rsidRPr="009C1F99">
        <w:t>uchyla się</w:t>
      </w:r>
      <w:r w:rsidR="0063235E">
        <w:t xml:space="preserve"> ust. </w:t>
      </w:r>
      <w:r w:rsidR="00991064" w:rsidRPr="009C1F99">
        <w:t>10</w:t>
      </w:r>
      <w:r w:rsidR="00991064">
        <w:t>,</w:t>
      </w:r>
    </w:p>
    <w:p w14:paraId="6CE4A645" w14:textId="33DBC25B" w:rsidR="00991064" w:rsidRPr="009C1F99" w:rsidRDefault="00732073" w:rsidP="00991064">
      <w:pPr>
        <w:pStyle w:val="LITlitera"/>
      </w:pPr>
      <w:r>
        <w:t>l</w:t>
      </w:r>
      <w:r w:rsidR="00991064">
        <w:t>)</w:t>
      </w:r>
      <w:r w:rsidR="00991064">
        <w:tab/>
      </w:r>
      <w:r w:rsidR="00991064" w:rsidRPr="009C1F99">
        <w:t>ust. 11</w:t>
      </w:r>
      <w:r w:rsidR="00991064">
        <w:t> </w:t>
      </w:r>
      <w:r w:rsidR="00991064" w:rsidRPr="009C1F99">
        <w:t>otrzymuje</w:t>
      </w:r>
      <w:r w:rsidR="00991064">
        <w:t xml:space="preserve"> </w:t>
      </w:r>
      <w:r w:rsidR="00991064" w:rsidRPr="009C1F99">
        <w:t>brzmienie</w:t>
      </w:r>
      <w:r w:rsidR="00991064">
        <w:t>:</w:t>
      </w:r>
    </w:p>
    <w:p w14:paraId="1ACB9683" w14:textId="77777777" w:rsidR="00991064" w:rsidRPr="009C1F99" w:rsidRDefault="00991064" w:rsidP="00991064">
      <w:pPr>
        <w:pStyle w:val="ZLITUSTzmustliter"/>
      </w:pPr>
      <w:r w:rsidRPr="009C1F99">
        <w:t>„11. Protokół z</w:t>
      </w:r>
      <w:r>
        <w:t> </w:t>
      </w:r>
      <w:r w:rsidRPr="009C1F99">
        <w:t xml:space="preserve">narady koordynacyjnej </w:t>
      </w:r>
      <w:r w:rsidR="00FE32AE">
        <w:t xml:space="preserve">wraz z planem sytuacyjnym, o którym mowa w ust. 9a, </w:t>
      </w:r>
      <w:r w:rsidRPr="009C1F99">
        <w:t>w</w:t>
      </w:r>
      <w:r>
        <w:t> </w:t>
      </w:r>
      <w:r w:rsidRPr="009C1F99">
        <w:t xml:space="preserve">formie dokumentu elektronicznego udostępnia się wszystkim uczestnikom narady </w:t>
      </w:r>
      <w:r>
        <w:t xml:space="preserve">koordynacyjnej </w:t>
      </w:r>
      <w:r w:rsidRPr="009C1F99">
        <w:t>najpóźniej w</w:t>
      </w:r>
      <w:r>
        <w:t> </w:t>
      </w:r>
      <w:r w:rsidRPr="009C1F99">
        <w:t>następnym dniu roboczym po dniu</w:t>
      </w:r>
      <w:r>
        <w:t xml:space="preserve"> jej</w:t>
      </w:r>
      <w:r w:rsidRPr="009C1F99">
        <w:t xml:space="preserve"> zakończenia.”;</w:t>
      </w:r>
    </w:p>
    <w:p w14:paraId="0F59D35E" w14:textId="77777777" w:rsidR="00991064" w:rsidRPr="009C1F99" w:rsidRDefault="00A16337" w:rsidP="00991064">
      <w:pPr>
        <w:pStyle w:val="PKTpunkt"/>
      </w:pPr>
      <w:r>
        <w:t>3</w:t>
      </w:r>
      <w:r w:rsidR="00991064">
        <w:t>)</w:t>
      </w:r>
      <w:r w:rsidR="00991064">
        <w:tab/>
        <w:t>a</w:t>
      </w:r>
      <w:r w:rsidR="00991064" w:rsidRPr="009C1F99">
        <w:t>rt. 28ba otrzymuje brzmienie</w:t>
      </w:r>
      <w:r w:rsidR="00991064">
        <w:t>:</w:t>
      </w:r>
    </w:p>
    <w:p w14:paraId="040E8456" w14:textId="10BBEC7C" w:rsidR="00991064" w:rsidRPr="009C1F99" w:rsidRDefault="00991064" w:rsidP="00991064">
      <w:pPr>
        <w:pStyle w:val="ZUSTzmustartykuempunktem"/>
      </w:pPr>
      <w:r w:rsidRPr="009C1F99">
        <w:t xml:space="preserve">„Art. 28ba. 1. </w:t>
      </w:r>
      <w:r w:rsidR="009A00CE">
        <w:t>U</w:t>
      </w:r>
      <w:r w:rsidRPr="009C1F99">
        <w:t xml:space="preserve">czestnicy narady koordynacyjnej </w:t>
      </w:r>
      <w:r>
        <w:t xml:space="preserve">mają prawo przekazać </w:t>
      </w:r>
      <w:r w:rsidRPr="009C1F99">
        <w:t>opinie do usytuowania projektowanej sieci uzbrojenia terenu przedstawione</w:t>
      </w:r>
      <w:r>
        <w:t>go</w:t>
      </w:r>
      <w:r w:rsidRPr="009C1F99">
        <w:t xml:space="preserve"> w</w:t>
      </w:r>
      <w:r>
        <w:t> </w:t>
      </w:r>
      <w:r w:rsidRPr="009C1F99">
        <w:t>planie sytuacyjnym, o</w:t>
      </w:r>
      <w:r>
        <w:t> </w:t>
      </w:r>
      <w:r w:rsidRPr="009C1F99">
        <w:t>którym mowa</w:t>
      </w:r>
      <w:r w:rsidR="0063235E" w:rsidRPr="009C1F99">
        <w:t xml:space="preserve"> w</w:t>
      </w:r>
      <w:r w:rsidR="0063235E">
        <w:t> art. </w:t>
      </w:r>
      <w:r w:rsidRPr="009C1F99">
        <w:t>28b</w:t>
      </w:r>
      <w:r w:rsidR="0063235E">
        <w:t xml:space="preserve"> ust. </w:t>
      </w:r>
      <w:r w:rsidRPr="009C1F99">
        <w:t>3</w:t>
      </w:r>
      <w:r w:rsidR="009A00CE">
        <w:t>,</w:t>
      </w:r>
      <w:r w:rsidR="009A00CE" w:rsidRPr="009A00CE">
        <w:t xml:space="preserve"> </w:t>
      </w:r>
      <w:r w:rsidR="009A00CE">
        <w:t>w</w:t>
      </w:r>
      <w:r w:rsidR="009A00CE" w:rsidRPr="009A00CE">
        <w:t xml:space="preserve"> terminie 5 dni roboczych od dnia otrzymania zawiadomienia, o którym mowa w a</w:t>
      </w:r>
      <w:r w:rsidR="009A00CE">
        <w:t>rt. 28b ust. 3</w:t>
      </w:r>
      <w:r>
        <w:t>.</w:t>
      </w:r>
    </w:p>
    <w:p w14:paraId="3BF779C9" w14:textId="77777777" w:rsidR="00991064" w:rsidRPr="009C1F99" w:rsidRDefault="00991064" w:rsidP="00991064">
      <w:pPr>
        <w:pStyle w:val="ZUSTzmustartykuempunktem"/>
      </w:pPr>
      <w:r w:rsidRPr="009C1F99">
        <w:t>2.</w:t>
      </w:r>
      <w:r>
        <w:t xml:space="preserve"> Brak wyrażenia </w:t>
      </w:r>
      <w:r w:rsidRPr="009C1F99">
        <w:t>opinii</w:t>
      </w:r>
      <w:r>
        <w:t>, o której mowa</w:t>
      </w:r>
      <w:r w:rsidR="0063235E">
        <w:t xml:space="preserve"> w ust. </w:t>
      </w:r>
      <w:r>
        <w:t>1,</w:t>
      </w:r>
      <w:r w:rsidRPr="009C1F99">
        <w:t xml:space="preserve"> przez podmiot należycie zawiadomiony </w:t>
      </w:r>
      <w:r>
        <w:t xml:space="preserve">o naradzie koordynacyjnej, oznacza brak </w:t>
      </w:r>
      <w:r w:rsidRPr="00243C56">
        <w:t xml:space="preserve">zastrzeżeń do </w:t>
      </w:r>
      <w:r>
        <w:t xml:space="preserve">przedłożonego </w:t>
      </w:r>
      <w:r w:rsidRPr="00243C56">
        <w:t>usytuowania projektowanej</w:t>
      </w:r>
      <w:r>
        <w:t xml:space="preserve"> </w:t>
      </w:r>
      <w:r w:rsidRPr="00243C56">
        <w:t>sieci uzbrojenia terenu</w:t>
      </w:r>
      <w:r>
        <w:t>.</w:t>
      </w:r>
    </w:p>
    <w:p w14:paraId="2007E3BF" w14:textId="77777777" w:rsidR="00991064" w:rsidRPr="009C1F99" w:rsidRDefault="00991064" w:rsidP="00991064">
      <w:pPr>
        <w:pStyle w:val="ZUSTzmustartykuempunktem"/>
      </w:pPr>
      <w:r w:rsidRPr="009C1F99">
        <w:t>3.</w:t>
      </w:r>
      <w:r w:rsidR="00CD4D9E">
        <w:t xml:space="preserve"> </w:t>
      </w:r>
      <w:r w:rsidR="00CD4D9E" w:rsidRPr="009C1F99">
        <w:t>W</w:t>
      </w:r>
      <w:r w:rsidR="00CD4D9E">
        <w:t> </w:t>
      </w:r>
      <w:r w:rsidRPr="009C1F99">
        <w:t>przypadku gdy uczestnicy narady koordynacyjnej nie wniosą zastrzeżeń do usytuowania projektowanej sieci uzbrojenia terenu, naradę koordynacyjną uznaje się za zakończoną.</w:t>
      </w:r>
    </w:p>
    <w:p w14:paraId="69B8D40D" w14:textId="4287B3EE" w:rsidR="00991064" w:rsidRPr="009C1F99" w:rsidRDefault="00991064" w:rsidP="00991064">
      <w:pPr>
        <w:pStyle w:val="ZUSTzmustartykuempunktem"/>
      </w:pPr>
      <w:r w:rsidRPr="009C1F99">
        <w:t>4.</w:t>
      </w:r>
      <w:r>
        <w:t xml:space="preserve"> </w:t>
      </w:r>
      <w:r w:rsidRPr="009C1F99">
        <w:t>W</w:t>
      </w:r>
      <w:r>
        <w:t> </w:t>
      </w:r>
      <w:r w:rsidRPr="009C1F99">
        <w:t>przypadku gdy uczestnicy narady koordynacyjnej wniosą zastrzeże</w:t>
      </w:r>
      <w:r>
        <w:t>n</w:t>
      </w:r>
      <w:r w:rsidRPr="009C1F99">
        <w:t>ia do usytuowania projektowanej sieci uzbrojenia terenu, wnioskodawca w</w:t>
      </w:r>
      <w:r>
        <w:t> </w:t>
      </w:r>
      <w:r w:rsidRPr="009C1F99">
        <w:t>ciągu 5</w:t>
      </w:r>
      <w:r>
        <w:t> </w:t>
      </w:r>
      <w:r w:rsidRPr="009C1F99">
        <w:t>dni roboczych</w:t>
      </w:r>
      <w:r>
        <w:t xml:space="preserve"> od dnia ich otrzymania</w:t>
      </w:r>
      <w:r w:rsidRPr="009C1F99">
        <w:t xml:space="preserve"> przedstawi</w:t>
      </w:r>
      <w:r w:rsidR="00AA6399">
        <w:t>a</w:t>
      </w:r>
      <w:r w:rsidRPr="009C1F99">
        <w:t xml:space="preserve"> propozycję usytuowania projektowanych sieci uzbrojenia terenu na planie sytuacyjnym</w:t>
      </w:r>
      <w:r w:rsidRPr="000661C7">
        <w:t>,</w:t>
      </w:r>
      <w:r w:rsidRPr="009C1F99">
        <w:t xml:space="preserve"> uwzgl</w:t>
      </w:r>
      <w:r w:rsidR="00844E1E">
        <w:t>ę</w:t>
      </w:r>
      <w:r w:rsidRPr="009C1F99">
        <w:t xml:space="preserve">dniającą </w:t>
      </w:r>
      <w:r>
        <w:t xml:space="preserve">zgłoszone </w:t>
      </w:r>
      <w:r w:rsidRPr="009C1F99">
        <w:t xml:space="preserve">zastrzeżenia </w:t>
      </w:r>
      <w:r w:rsidR="00AA6399">
        <w:t>albo</w:t>
      </w:r>
      <w:r w:rsidR="00A0324D">
        <w:t xml:space="preserve">, w przypadku </w:t>
      </w:r>
      <w:r w:rsidR="00A0324D" w:rsidRPr="00AA6399">
        <w:t xml:space="preserve">braku uwzględnienia </w:t>
      </w:r>
      <w:r w:rsidR="00A0324D">
        <w:t xml:space="preserve">zgłoszonych </w:t>
      </w:r>
      <w:r w:rsidR="00A0324D" w:rsidRPr="00AA6399">
        <w:t>zastrzeżeń</w:t>
      </w:r>
      <w:r w:rsidR="00A0324D">
        <w:t>,</w:t>
      </w:r>
      <w:r w:rsidRPr="009C1F99">
        <w:t xml:space="preserve"> wniosk</w:t>
      </w:r>
      <w:r w:rsidR="00AA6399">
        <w:t>uje</w:t>
      </w:r>
      <w:r w:rsidRPr="009C1F99">
        <w:t xml:space="preserve"> o</w:t>
      </w:r>
      <w:r>
        <w:t> </w:t>
      </w:r>
      <w:r w:rsidRPr="009C1F99">
        <w:t>zakończenie narady koordynacyjnej.</w:t>
      </w:r>
    </w:p>
    <w:p w14:paraId="72ABE35E" w14:textId="6489A8D8" w:rsidR="00991064" w:rsidRPr="009C1F99" w:rsidRDefault="00991064" w:rsidP="00991064">
      <w:pPr>
        <w:pStyle w:val="ZUSTzmustartykuempunktem"/>
      </w:pPr>
      <w:r w:rsidRPr="009C1F99">
        <w:t>5.</w:t>
      </w:r>
      <w:r>
        <w:t xml:space="preserve"> </w:t>
      </w:r>
      <w:r w:rsidR="009A00CE">
        <w:t>U</w:t>
      </w:r>
      <w:r w:rsidRPr="009C1F99">
        <w:t>czestnicy narady koordynacyjnej mogą wnieść zastrzeżenia do</w:t>
      </w:r>
      <w:r>
        <w:t xml:space="preserve"> propozycji</w:t>
      </w:r>
      <w:r w:rsidR="009A00CE">
        <w:t>,</w:t>
      </w:r>
      <w:r w:rsidR="009A00CE" w:rsidRPr="009A00CE">
        <w:t xml:space="preserve"> </w:t>
      </w:r>
      <w:r w:rsidR="009A00CE">
        <w:t>o</w:t>
      </w:r>
      <w:r w:rsidR="00C34062">
        <w:t> </w:t>
      </w:r>
      <w:r w:rsidR="009A00CE">
        <w:t xml:space="preserve">której mowa w ust. 4, w </w:t>
      </w:r>
      <w:r w:rsidR="009A00CE" w:rsidRPr="009A00CE">
        <w:t>terminie 4 dni roboczych od dnia otrzymania propozycji usytuowania projektowanych sieci uzbrojenia terenu, o której mowa w ust. 4</w:t>
      </w:r>
      <w:r w:rsidRPr="009C1F99">
        <w:t>.</w:t>
      </w:r>
    </w:p>
    <w:p w14:paraId="473E7586" w14:textId="5A3ABD3C" w:rsidR="00991064" w:rsidRPr="009C1F99" w:rsidRDefault="00991064" w:rsidP="00991064">
      <w:pPr>
        <w:pStyle w:val="ZUSTzmustartykuempunktem"/>
      </w:pPr>
      <w:r w:rsidRPr="009C1F99">
        <w:t>6.</w:t>
      </w:r>
      <w:r w:rsidDel="00C13A48">
        <w:t xml:space="preserve"> </w:t>
      </w:r>
      <w:r w:rsidRPr="009C1F99">
        <w:t>W</w:t>
      </w:r>
      <w:r>
        <w:t> </w:t>
      </w:r>
      <w:r w:rsidRPr="009C1F99">
        <w:t xml:space="preserve">przypadku </w:t>
      </w:r>
      <w:r>
        <w:t>zgłoszenia przez</w:t>
      </w:r>
      <w:r w:rsidRPr="009C1F99">
        <w:t xml:space="preserve"> uczestni</w:t>
      </w:r>
      <w:r>
        <w:t>ków</w:t>
      </w:r>
      <w:r w:rsidRPr="009C1F99">
        <w:t xml:space="preserve"> narady koordynacyjnej zastrzeże</w:t>
      </w:r>
      <w:r>
        <w:t>ń</w:t>
      </w:r>
      <w:r w:rsidRPr="009C1F99">
        <w:t>, o</w:t>
      </w:r>
      <w:r>
        <w:t> </w:t>
      </w:r>
      <w:r w:rsidRPr="009C1F99">
        <w:t>których mowa</w:t>
      </w:r>
      <w:r w:rsidR="0063235E" w:rsidRPr="009C1F99">
        <w:t xml:space="preserve"> w</w:t>
      </w:r>
      <w:r w:rsidR="0063235E">
        <w:t> ust. </w:t>
      </w:r>
      <w:r w:rsidRPr="009C1F99">
        <w:t>5</w:t>
      </w:r>
      <w:r w:rsidR="009A00CE">
        <w:t>,</w:t>
      </w:r>
      <w:r>
        <w:t> </w:t>
      </w:r>
      <w:r w:rsidRPr="009C1F99">
        <w:t>co do usytuowania projektowanej sieci uzbrojenia terenu, wnioskodawca może wystąpić z</w:t>
      </w:r>
      <w:r>
        <w:t> </w:t>
      </w:r>
      <w:r w:rsidRPr="009C1F99">
        <w:t>wnioskiem o</w:t>
      </w:r>
      <w:r>
        <w:t> </w:t>
      </w:r>
      <w:r w:rsidRPr="009C1F99">
        <w:t>przeprowadzenie dodatkowej narady</w:t>
      </w:r>
      <w:r>
        <w:t xml:space="preserve"> koordynacyjnej,</w:t>
      </w:r>
      <w:r w:rsidRPr="009C1F99">
        <w:t xml:space="preserve"> za którą nie pobiera się opłaty.</w:t>
      </w:r>
    </w:p>
    <w:p w14:paraId="422F7091" w14:textId="06A7401C" w:rsidR="00991064" w:rsidRDefault="00991064" w:rsidP="00991064">
      <w:pPr>
        <w:pStyle w:val="ZUSTzmustartykuempunktem"/>
      </w:pPr>
      <w:r w:rsidRPr="009C1F99">
        <w:t>7.</w:t>
      </w:r>
      <w:r>
        <w:t xml:space="preserve"> </w:t>
      </w:r>
      <w:r w:rsidR="00AA6399" w:rsidRPr="00AA6399">
        <w:t>Do przeprowadzenia dodatkowej narady koordynacyjnej przepisy ust. 1 i 2 oraz art. 28b ust</w:t>
      </w:r>
      <w:r w:rsidR="00A0324D">
        <w:t>.</w:t>
      </w:r>
      <w:r w:rsidR="00AA6399" w:rsidRPr="00AA6399">
        <w:t xml:space="preserve"> </w:t>
      </w:r>
      <w:r w:rsidR="00732073">
        <w:t xml:space="preserve">2a, </w:t>
      </w:r>
      <w:r w:rsidR="00AA6399" w:rsidRPr="00AA6399">
        <w:t>3</w:t>
      </w:r>
      <w:r w:rsidR="00DB1462">
        <w:t>,</w:t>
      </w:r>
      <w:r w:rsidR="00AA6399" w:rsidRPr="00AA6399">
        <w:t xml:space="preserve"> </w:t>
      </w:r>
      <w:r w:rsidR="00732073">
        <w:t xml:space="preserve">3a, </w:t>
      </w:r>
      <w:r w:rsidR="00AA6399" w:rsidRPr="00AA6399">
        <w:t>5a</w:t>
      </w:r>
      <w:r w:rsidR="00200CA9">
        <w:t>,</w:t>
      </w:r>
      <w:r w:rsidR="00DB1462">
        <w:t xml:space="preserve"> 6</w:t>
      </w:r>
      <w:r w:rsidR="00200CA9">
        <w:t>, 8, 9, 9a</w:t>
      </w:r>
      <w:r w:rsidR="003B44EF" w:rsidRPr="003B44EF">
        <w:t>–</w:t>
      </w:r>
      <w:r w:rsidR="003B44EF">
        <w:softHyphen/>
      </w:r>
      <w:r w:rsidR="003B44EF">
        <w:softHyphen/>
      </w:r>
      <w:r w:rsidR="003B44EF">
        <w:softHyphen/>
      </w:r>
      <w:r w:rsidR="00200CA9">
        <w:t>9c i 11</w:t>
      </w:r>
      <w:r w:rsidR="00DB1462">
        <w:t xml:space="preserve"> </w:t>
      </w:r>
      <w:r w:rsidR="00AA6399" w:rsidRPr="00AA6399">
        <w:t>stosuje się</w:t>
      </w:r>
      <w:r w:rsidRPr="009C1F99">
        <w:t>.</w:t>
      </w:r>
    </w:p>
    <w:p w14:paraId="30FE512E" w14:textId="77777777" w:rsidR="00AA6399" w:rsidRPr="009C1F99" w:rsidRDefault="000A22CB" w:rsidP="00991064">
      <w:pPr>
        <w:pStyle w:val="ZUSTzmustartykuempunktem"/>
      </w:pPr>
      <w:r>
        <w:t>8</w:t>
      </w:r>
      <w:r w:rsidR="00AA6399">
        <w:t xml:space="preserve">. </w:t>
      </w:r>
      <w:r w:rsidR="00AA6399">
        <w:tab/>
      </w:r>
      <w:r w:rsidR="00AA6399" w:rsidRPr="00AA6399">
        <w:t>Do zawiadomienia o terminie dodatkowej narady koordynacyjnej starosta załącza dokument określający treść zastrzeżeń, o których mowa w ust. 6</w:t>
      </w:r>
      <w:r w:rsidR="00AA6399">
        <w:t>.</w:t>
      </w:r>
    </w:p>
    <w:p w14:paraId="277D17C5" w14:textId="101F5D75" w:rsidR="00991064" w:rsidRPr="009C1F99" w:rsidRDefault="00AA6399" w:rsidP="00991064">
      <w:pPr>
        <w:pStyle w:val="ZUSTzmustartykuempunktem"/>
      </w:pPr>
      <w:r>
        <w:t>9</w:t>
      </w:r>
      <w:r w:rsidR="00991064" w:rsidRPr="009C1F99">
        <w:t>.</w:t>
      </w:r>
      <w:r w:rsidR="00991064">
        <w:t xml:space="preserve"> </w:t>
      </w:r>
      <w:r w:rsidR="00991064" w:rsidRPr="009C1F99">
        <w:t>Dodatkowa narada, o</w:t>
      </w:r>
      <w:r w:rsidR="00991064">
        <w:t> </w:t>
      </w:r>
      <w:r w:rsidR="00991064" w:rsidRPr="009C1F99">
        <w:t>której mowa</w:t>
      </w:r>
      <w:r w:rsidR="0063235E" w:rsidRPr="009C1F99">
        <w:t xml:space="preserve"> w</w:t>
      </w:r>
      <w:r w:rsidR="0063235E">
        <w:t> ust. </w:t>
      </w:r>
      <w:r w:rsidR="00991064" w:rsidRPr="009C1F99">
        <w:t>6</w:t>
      </w:r>
      <w:r w:rsidR="00844E1E">
        <w:t xml:space="preserve">, </w:t>
      </w:r>
      <w:r w:rsidR="00991064" w:rsidRPr="009C1F99">
        <w:t>może być przeprowadzona tylko raz dla każdego złożonego wniosku o</w:t>
      </w:r>
      <w:r w:rsidR="00991064">
        <w:t> </w:t>
      </w:r>
      <w:r w:rsidR="00991064" w:rsidRPr="009C1F99">
        <w:t>skoordynowanie usytuowania projektowanej sieci uzbrojenia terenu.</w:t>
      </w:r>
      <w:r w:rsidR="00DB1462" w:rsidRPr="00DB1462">
        <w:t xml:space="preserve"> W przypadku zgłoszenia przez uczestników </w:t>
      </w:r>
      <w:r w:rsidR="00DB1462">
        <w:t xml:space="preserve">dodatkowej </w:t>
      </w:r>
      <w:r w:rsidR="00DB1462" w:rsidRPr="00DB1462">
        <w:t>narady koordynacyjnej</w:t>
      </w:r>
      <w:r w:rsidR="003B44EF">
        <w:t>,</w:t>
      </w:r>
      <w:r w:rsidR="00DB1462" w:rsidRPr="00DB1462">
        <w:t xml:space="preserve"> zastrzeżeń do przedstawionego usytuowania projektowanej sieci uzbrojenia terenu</w:t>
      </w:r>
      <w:r w:rsidR="00DB1462">
        <w:t xml:space="preserve"> </w:t>
      </w:r>
      <w:r w:rsidR="00904AAA" w:rsidRPr="00904AAA">
        <w:t xml:space="preserve">naradę koordynacyjną uznaje się za </w:t>
      </w:r>
      <w:r w:rsidR="00CB533F">
        <w:t>zakończoną</w:t>
      </w:r>
      <w:r w:rsidR="00904AAA" w:rsidRPr="00904AAA">
        <w:t>.</w:t>
      </w:r>
      <w:r w:rsidR="00991064">
        <w:t>”;</w:t>
      </w:r>
    </w:p>
    <w:p w14:paraId="53D95661" w14:textId="77777777" w:rsidR="002C346F" w:rsidRDefault="005D059A" w:rsidP="00991064">
      <w:pPr>
        <w:pStyle w:val="PKTpunkt"/>
      </w:pPr>
      <w:r>
        <w:t>4</w:t>
      </w:r>
      <w:r w:rsidR="00991064">
        <w:t>)</w:t>
      </w:r>
      <w:r w:rsidR="00991064">
        <w:tab/>
        <w:t>w</w:t>
      </w:r>
      <w:r w:rsidR="0063235E">
        <w:t xml:space="preserve"> art. </w:t>
      </w:r>
      <w:r w:rsidR="00991064" w:rsidRPr="009C1F99">
        <w:t>28bb</w:t>
      </w:r>
      <w:r w:rsidR="002C346F">
        <w:t>:</w:t>
      </w:r>
    </w:p>
    <w:p w14:paraId="0505B40A" w14:textId="120FB6A9" w:rsidR="00991064" w:rsidRDefault="002C346F" w:rsidP="00C32684">
      <w:pPr>
        <w:pStyle w:val="LITlitera"/>
      </w:pPr>
      <w:r>
        <w:t>a)</w:t>
      </w:r>
      <w:r>
        <w:tab/>
      </w:r>
      <w:r w:rsidR="0063235E" w:rsidRPr="009C1F99">
        <w:t>w</w:t>
      </w:r>
      <w:r w:rsidR="0063235E">
        <w:t> ust. </w:t>
      </w:r>
      <w:r w:rsidR="0063235E" w:rsidRPr="009C1F99">
        <w:t>1</w:t>
      </w:r>
      <w:r w:rsidR="003B44EF" w:rsidRPr="003B44EF">
        <w:t>–</w:t>
      </w:r>
      <w:r>
        <w:t>2 </w:t>
      </w:r>
      <w:r w:rsidR="00991064" w:rsidRPr="009C1F99">
        <w:t>skreśla się</w:t>
      </w:r>
      <w:r w:rsidR="00991064">
        <w:t xml:space="preserve"> </w:t>
      </w:r>
      <w:r w:rsidR="00991064" w:rsidRPr="009C1F99">
        <w:t>wyrazy „oraz</w:t>
      </w:r>
      <w:r w:rsidR="0063235E">
        <w:t xml:space="preserve"> art. </w:t>
      </w:r>
      <w:r w:rsidR="00991064" w:rsidRPr="009C1F99">
        <w:t>28ba</w:t>
      </w:r>
      <w:r w:rsidR="0063235E">
        <w:t xml:space="preserve"> ust. </w:t>
      </w:r>
      <w:r w:rsidR="0063235E" w:rsidRPr="009C1F99">
        <w:t>2</w:t>
      </w:r>
      <w:r w:rsidR="0063235E">
        <w:t xml:space="preserve"> i </w:t>
      </w:r>
      <w:r w:rsidR="00991064" w:rsidRPr="009C1F99">
        <w:t>5”</w:t>
      </w:r>
      <w:r>
        <w:t>,</w:t>
      </w:r>
    </w:p>
    <w:p w14:paraId="0B358D3E" w14:textId="7C32FCCA" w:rsidR="002C346F" w:rsidRPr="002C346F" w:rsidRDefault="002C346F" w:rsidP="00C32684">
      <w:pPr>
        <w:pStyle w:val="LITlitera"/>
      </w:pPr>
      <w:r>
        <w:t>b)</w:t>
      </w:r>
      <w:r>
        <w:tab/>
      </w:r>
      <w:r w:rsidRPr="002C346F">
        <w:t>uchyla się ust.</w:t>
      </w:r>
      <w:r>
        <w:t xml:space="preserve"> </w:t>
      </w:r>
      <w:r w:rsidRPr="002C346F">
        <w:t>3;</w:t>
      </w:r>
    </w:p>
    <w:p w14:paraId="46D8A472" w14:textId="77777777" w:rsidR="00991064" w:rsidRPr="008A04B1" w:rsidRDefault="00A16337" w:rsidP="00991064">
      <w:pPr>
        <w:pStyle w:val="PKTpunkt"/>
      </w:pPr>
      <w:r>
        <w:t>5</w:t>
      </w:r>
      <w:r w:rsidR="00991064">
        <w:t>)</w:t>
      </w:r>
      <w:r w:rsidR="00991064">
        <w:tab/>
        <w:t>w załączniku do ustawy</w:t>
      </w:r>
      <w:r w:rsidR="0063235E">
        <w:t xml:space="preserve"> ust. </w:t>
      </w:r>
      <w:r w:rsidR="00991064" w:rsidRPr="008A04B1">
        <w:t>1</w:t>
      </w:r>
      <w:r w:rsidR="00CD4D9E" w:rsidRPr="008A04B1">
        <w:t>4</w:t>
      </w:r>
      <w:r w:rsidR="00CD4D9E">
        <w:t> </w:t>
      </w:r>
      <w:r w:rsidR="00991064" w:rsidRPr="008A04B1">
        <w:t>otrzymuje brzmienie:</w:t>
      </w:r>
    </w:p>
    <w:p w14:paraId="002987D4" w14:textId="7FDF31E7" w:rsidR="00991064" w:rsidRDefault="00991064" w:rsidP="00991064">
      <w:pPr>
        <w:pStyle w:val="ZCZWSPPKTzmczciwsppktartykuempunktem"/>
      </w:pPr>
      <w:r w:rsidRPr="008A04B1">
        <w:t>„14. Opłata za wysłanie materiałów zasobu pod wskazany adres jest równa opłacie za przesyłkę poleconą zgodnie</w:t>
      </w:r>
      <w:r w:rsidR="00CD4D9E" w:rsidRPr="008A04B1">
        <w:t xml:space="preserve"> z</w:t>
      </w:r>
      <w:r w:rsidR="00CD4D9E">
        <w:t> </w:t>
      </w:r>
      <w:r w:rsidRPr="008A04B1">
        <w:t>obowiązującym</w:t>
      </w:r>
      <w:r w:rsidR="00CD4D9E" w:rsidRPr="008A04B1">
        <w:t xml:space="preserve"> w</w:t>
      </w:r>
      <w:r w:rsidR="00CD4D9E">
        <w:t> </w:t>
      </w:r>
      <w:r w:rsidRPr="008A04B1">
        <w:t xml:space="preserve">dniu wystawienia Dokumentu Obliczenia Opłaty cennikiem usług </w:t>
      </w:r>
      <w:r w:rsidR="00BF5043">
        <w:t>pocztowych</w:t>
      </w:r>
      <w:r w:rsidR="00BF5043" w:rsidRPr="008A04B1">
        <w:t xml:space="preserve"> </w:t>
      </w:r>
      <w:r w:rsidRPr="008A04B1">
        <w:t>ogłoszonym przez polską placówkę pocztową operatora pocztowego</w:t>
      </w:r>
      <w:r w:rsidR="00CD4D9E" w:rsidRPr="008A04B1">
        <w:t xml:space="preserve"> w</w:t>
      </w:r>
      <w:r w:rsidR="00CD4D9E">
        <w:t> </w:t>
      </w:r>
      <w:r w:rsidRPr="008A04B1">
        <w:t>rozumieniu ustawy</w:t>
      </w:r>
      <w:r w:rsidR="00CD4D9E" w:rsidRPr="008A04B1">
        <w:t xml:space="preserve"> z</w:t>
      </w:r>
      <w:r w:rsidR="00CD4D9E">
        <w:t> </w:t>
      </w:r>
      <w:r w:rsidRPr="008A04B1">
        <w:t>dnia 2</w:t>
      </w:r>
      <w:r w:rsidR="00CD4D9E" w:rsidRPr="008A04B1">
        <w:t>3</w:t>
      </w:r>
      <w:r w:rsidR="00CD4D9E">
        <w:t> </w:t>
      </w:r>
      <w:r w:rsidRPr="008A04B1">
        <w:t>listopada 201</w:t>
      </w:r>
      <w:r w:rsidR="00CD4D9E" w:rsidRPr="008A04B1">
        <w:t>2</w:t>
      </w:r>
      <w:r w:rsidR="00CD4D9E">
        <w:t> </w:t>
      </w:r>
      <w:r w:rsidRPr="008A04B1">
        <w:t xml:space="preserve">r. </w:t>
      </w:r>
      <w:r w:rsidRPr="009C1F99">
        <w:t>–</w:t>
      </w:r>
      <w:r w:rsidR="00311525">
        <w:t xml:space="preserve"> </w:t>
      </w:r>
      <w:r w:rsidRPr="008A04B1">
        <w:t>Prawo pocztowe lub placówkę podmiotu zajmującego się doręczaniem korespondencji na terenie Unii Europejskiej.”</w:t>
      </w:r>
      <w:r>
        <w:t>.</w:t>
      </w:r>
    </w:p>
    <w:p w14:paraId="2A531802" w14:textId="5468512D" w:rsidR="003E69E7" w:rsidRDefault="004D665F" w:rsidP="003E69E7">
      <w:pPr>
        <w:pStyle w:val="ARTartustawynprozporzdzenia"/>
      </w:pPr>
      <w:r w:rsidRPr="003E69E7">
        <w:rPr>
          <w:rStyle w:val="Ppogrubienie"/>
        </w:rPr>
        <w:t xml:space="preserve">Art. </w:t>
      </w:r>
      <w:r w:rsidR="002167DA">
        <w:rPr>
          <w:rStyle w:val="Ppogrubienie"/>
        </w:rPr>
        <w:t>5</w:t>
      </w:r>
      <w:r w:rsidRPr="003E69E7">
        <w:rPr>
          <w:rStyle w:val="Ppogrubienie"/>
        </w:rPr>
        <w:t>.</w:t>
      </w:r>
      <w:r w:rsidRPr="003E69E7">
        <w:t xml:space="preserve"> W</w:t>
      </w:r>
      <w:r>
        <w:t> </w:t>
      </w:r>
      <w:r w:rsidR="003E69E7" w:rsidRPr="003E69E7">
        <w:t>ustawie</w:t>
      </w:r>
      <w:r w:rsidR="00481604" w:rsidRPr="003E69E7">
        <w:t xml:space="preserve"> z</w:t>
      </w:r>
      <w:r w:rsidR="00481604">
        <w:t> </w:t>
      </w:r>
      <w:r w:rsidR="003E69E7" w:rsidRPr="003E69E7">
        <w:t>dnia 2</w:t>
      </w:r>
      <w:r w:rsidR="00481604" w:rsidRPr="003E69E7">
        <w:t>4</w:t>
      </w:r>
      <w:r w:rsidR="00481604">
        <w:t> </w:t>
      </w:r>
      <w:r w:rsidR="003E69E7" w:rsidRPr="003E69E7">
        <w:t>sierpnia 199</w:t>
      </w:r>
      <w:r w:rsidR="00481604" w:rsidRPr="003E69E7">
        <w:t>1</w:t>
      </w:r>
      <w:r w:rsidR="00481604">
        <w:t> </w:t>
      </w:r>
      <w:r w:rsidR="003E69E7" w:rsidRPr="003E69E7">
        <w:t>r.</w:t>
      </w:r>
      <w:r w:rsidR="00481604" w:rsidRPr="003E69E7">
        <w:t xml:space="preserve"> o</w:t>
      </w:r>
      <w:r w:rsidR="00481604">
        <w:t> </w:t>
      </w:r>
      <w:r w:rsidR="003E69E7" w:rsidRPr="003E69E7">
        <w:t xml:space="preserve">ochronie przeciwpożarowej </w:t>
      </w:r>
      <w:bookmarkStart w:id="63" w:name="_Hlk109753762"/>
      <w:r w:rsidR="003E69E7" w:rsidRPr="003E69E7">
        <w:t>(</w:t>
      </w:r>
      <w:r w:rsidR="0063235E">
        <w:t>Dz. U.</w:t>
      </w:r>
      <w:r w:rsidR="00481604" w:rsidRPr="003E69E7">
        <w:t xml:space="preserve"> z</w:t>
      </w:r>
      <w:r w:rsidR="00481604">
        <w:t> </w:t>
      </w:r>
      <w:r w:rsidR="00CB0536">
        <w:t>2022 r. poz. 2057</w:t>
      </w:r>
      <w:r w:rsidR="003E69E7" w:rsidRPr="003E69E7">
        <w:t>)</w:t>
      </w:r>
      <w:bookmarkEnd w:id="63"/>
      <w:r w:rsidR="003E69E7">
        <w:t xml:space="preserve"> wprowadza się następujące zmiany:</w:t>
      </w:r>
    </w:p>
    <w:p w14:paraId="50CCDA12" w14:textId="77777777" w:rsidR="009015D3" w:rsidRDefault="003E69E7" w:rsidP="003E69E7">
      <w:pPr>
        <w:pStyle w:val="PKTpunkt"/>
      </w:pPr>
      <w:r>
        <w:t>1)</w:t>
      </w:r>
      <w:r>
        <w:tab/>
      </w:r>
      <w:r w:rsidR="009015D3">
        <w:t>w</w:t>
      </w:r>
      <w:r w:rsidR="0063235E">
        <w:t xml:space="preserve"> art. </w:t>
      </w:r>
      <w:r w:rsidR="009015D3">
        <w:t xml:space="preserve">6: </w:t>
      </w:r>
    </w:p>
    <w:p w14:paraId="26CD6877" w14:textId="77777777" w:rsidR="00070032" w:rsidRPr="00070032" w:rsidRDefault="009015D3" w:rsidP="00070032">
      <w:pPr>
        <w:pStyle w:val="LITlitera"/>
      </w:pPr>
      <w:r>
        <w:t>a)</w:t>
      </w:r>
      <w:r>
        <w:tab/>
      </w:r>
      <w:r w:rsidR="00070032" w:rsidRPr="00070032">
        <w:t>po ust. 6 dodaje się ust. 6a i 6b w brzmieniu:</w:t>
      </w:r>
    </w:p>
    <w:p w14:paraId="312D7160" w14:textId="6FE611BE" w:rsidR="00070032" w:rsidRPr="00070032" w:rsidRDefault="00070032" w:rsidP="00070032">
      <w:pPr>
        <w:pStyle w:val="ZLITUSTzmustliter"/>
      </w:pPr>
      <w:r w:rsidRPr="00070032">
        <w:t>„6a. Zawiadomienia, o którym mowa w ust. 6, dokonuje się w formie dokumentu elektronicznego.</w:t>
      </w:r>
    </w:p>
    <w:p w14:paraId="3763490A" w14:textId="77777777" w:rsidR="00070032" w:rsidRPr="00070032" w:rsidRDefault="00070032" w:rsidP="00070032">
      <w:pPr>
        <w:pStyle w:val="ZLITUSTzmustliter"/>
      </w:pPr>
      <w:r w:rsidRPr="00070032">
        <w:t xml:space="preserve">6b. </w:t>
      </w:r>
      <w:r w:rsidRPr="00070032">
        <w:tab/>
        <w:t>Zajmując stanowisko, o którym mowa w ust. 6 komendant powiatowy (miejski) Państwowej Straży Pożarnej, wnosi sprzeciw lub uwagi w przypadku stwierdzenia:</w:t>
      </w:r>
    </w:p>
    <w:p w14:paraId="76F5E450" w14:textId="77777777" w:rsidR="00070032" w:rsidRPr="00070032" w:rsidRDefault="00070032" w:rsidP="00070032">
      <w:pPr>
        <w:pStyle w:val="ZLITPKTzmpktliter"/>
      </w:pPr>
      <w:r w:rsidRPr="00070032">
        <w:t>1)</w:t>
      </w:r>
      <w:r w:rsidRPr="00070032">
        <w:tab/>
        <w:t>niezakończenia robót budowlanych dotyczących rozwiązań mających wpływ na bezpieczeństwo pożarowe obiektu budowlanego,</w:t>
      </w:r>
    </w:p>
    <w:p w14:paraId="5244CF8A" w14:textId="77777777" w:rsidR="00070032" w:rsidRPr="00070032" w:rsidRDefault="00070032" w:rsidP="00070032">
      <w:pPr>
        <w:pStyle w:val="ZLITPKTzmpktliter"/>
      </w:pPr>
      <w:r w:rsidRPr="00070032">
        <w:t>2)</w:t>
      </w:r>
      <w:r w:rsidRPr="00070032">
        <w:tab/>
        <w:t>wykonania obiektu budowlanego niezgodnie z projektem zagospodarowania działki lub terenu, projektem architektoniczno-budowlanym lub projektem technicznym lub braku wymaganego uzgodnienia tych projektów pod względem zgodności z wymaganiami ochrony przeciwpożarowej,</w:t>
      </w:r>
    </w:p>
    <w:p w14:paraId="34DAD25A" w14:textId="77777777" w:rsidR="00070032" w:rsidRPr="00070032" w:rsidRDefault="00070032" w:rsidP="00070032">
      <w:pPr>
        <w:pStyle w:val="ZLITPKTzmpktliter"/>
      </w:pPr>
      <w:r w:rsidRPr="00070032">
        <w:t>3)</w:t>
      </w:r>
      <w:r w:rsidRPr="00070032">
        <w:tab/>
        <w:t>wykonania urządzenia przeciwpożarowego w sposób niezgodny z projektem urządzenia przeciwpożarowego, lub w przypadku braku projektu urządzenia przeciwpożarowego lub braku jego uzgodnienia pod względem zgodności z wymaganiami ochrony przeciwpożarowej,</w:t>
      </w:r>
    </w:p>
    <w:p w14:paraId="49C48BC7" w14:textId="77777777" w:rsidR="00070032" w:rsidRPr="00070032" w:rsidRDefault="00070032" w:rsidP="00C049F7">
      <w:pPr>
        <w:pStyle w:val="ZLITPKTzmpktliter"/>
      </w:pPr>
      <w:r w:rsidRPr="00070032">
        <w:t>4)</w:t>
      </w:r>
      <w:r w:rsidRPr="00070032">
        <w:tab/>
        <w:t>nieprawidłowego funkcjonowania urządzeń przeciwpożarowych, innych technicznych środków zabezpieczenia przeciwpożarowego, urządzeń użytkowych lub technologicznych, oraz ich współdziałania i oddziaływania na siebie,</w:t>
      </w:r>
    </w:p>
    <w:p w14:paraId="14333D45" w14:textId="6843A087" w:rsidR="00070032" w:rsidRPr="00070032" w:rsidRDefault="00070032" w:rsidP="00C049F7">
      <w:pPr>
        <w:pStyle w:val="ZLITPKTzmpktliter"/>
      </w:pPr>
      <w:r w:rsidRPr="00070032">
        <w:t>5)</w:t>
      </w:r>
      <w:r w:rsidRPr="00070032">
        <w:tab/>
        <w:t xml:space="preserve">zastosowania wyrobów budowlanych mających wpływ na bezpieczeństwo pożarowe z naruszeniem przepisów art. 7 ustawy lub art. 10 ustawy z dnia 7 lipca 1994 r. </w:t>
      </w:r>
      <w:r w:rsidR="00CB0536" w:rsidRPr="008E5004">
        <w:t>–</w:t>
      </w:r>
      <w:r w:rsidRPr="00070032">
        <w:t xml:space="preserve"> Prawo budowlane</w:t>
      </w:r>
    </w:p>
    <w:p w14:paraId="75B42904" w14:textId="05725AA6" w:rsidR="00070032" w:rsidRDefault="00CB0536" w:rsidP="00C049F7">
      <w:pPr>
        <w:pStyle w:val="ZCZWSPLITwPKTzmczciwsplitwpktartykuempunktem"/>
      </w:pPr>
      <w:r w:rsidRPr="008E5004">
        <w:t>–</w:t>
      </w:r>
      <w:r w:rsidR="00070032" w:rsidRPr="00070032">
        <w:t xml:space="preserve"> biorąc pod uwagę charakter niezgodności i ich wpływ na bezpieczeństwo pożarowe obiektu budowlanego.</w:t>
      </w:r>
      <w:r w:rsidR="00070032">
        <w:t xml:space="preserve"> </w:t>
      </w:r>
      <w:r w:rsidR="00070032" w:rsidRPr="00070032">
        <w:t>Sprzeciw wnosi się także w przypadku stwierdzenia występowania rozwiązań niezgodnych z wymaganiami ochrony przeciwpożarowej, mających istotny wpływ na stan bezpieczeństwa pożarowego obiektu budowlanego, w szczególności mogących powodować zagrożenie życia ludzi.</w:t>
      </w:r>
    </w:p>
    <w:p w14:paraId="6FAF1043" w14:textId="77777777" w:rsidR="003E69E7" w:rsidRDefault="009015D3" w:rsidP="009015D3">
      <w:pPr>
        <w:pStyle w:val="LITlitera"/>
      </w:pPr>
      <w:r>
        <w:t>b</w:t>
      </w:r>
      <w:r w:rsidR="003E69E7">
        <w:t>)</w:t>
      </w:r>
      <w:r w:rsidR="003E69E7">
        <w:tab/>
        <w:t>po</w:t>
      </w:r>
      <w:r w:rsidR="0063235E">
        <w:t xml:space="preserve"> ust. </w:t>
      </w:r>
      <w:r w:rsidR="00481604">
        <w:t>7 </w:t>
      </w:r>
      <w:r w:rsidR="003E69E7">
        <w:t>dodaje się</w:t>
      </w:r>
      <w:r w:rsidR="0063235E">
        <w:t xml:space="preserve"> ust. </w:t>
      </w:r>
      <w:r w:rsidR="003E69E7">
        <w:t>7a</w:t>
      </w:r>
      <w:r w:rsidR="00481604">
        <w:t xml:space="preserve"> w </w:t>
      </w:r>
      <w:r w:rsidR="003E69E7">
        <w:t>brzmieniu:</w:t>
      </w:r>
    </w:p>
    <w:p w14:paraId="2A0FDFF0" w14:textId="747CB330" w:rsidR="003E69E7" w:rsidRDefault="00D00187" w:rsidP="009015D3">
      <w:pPr>
        <w:pStyle w:val="ZLITUSTzmustliter"/>
      </w:pPr>
      <w:r w:rsidRPr="00D00187">
        <w:t>„</w:t>
      </w:r>
      <w:r w:rsidR="003E69E7">
        <w:t xml:space="preserve">7a. </w:t>
      </w:r>
      <w:bookmarkStart w:id="64" w:name="_Hlk107250908"/>
      <w:r w:rsidR="003E69E7">
        <w:t>Zawiadomienia</w:t>
      </w:r>
      <w:r>
        <w:t xml:space="preserve"> organów administracji architektoniczno</w:t>
      </w:r>
      <w:r w:rsidR="0063235E">
        <w:noBreakHyphen/>
      </w:r>
      <w:r>
        <w:t>budowlanej</w:t>
      </w:r>
      <w:r w:rsidR="00481604">
        <w:t xml:space="preserve"> i </w:t>
      </w:r>
      <w:r>
        <w:t>nadzoru budowlanego</w:t>
      </w:r>
      <w:r w:rsidR="003E69E7">
        <w:t>,</w:t>
      </w:r>
      <w:r w:rsidR="00481604">
        <w:t xml:space="preserve"> o </w:t>
      </w:r>
      <w:r w:rsidR="003E69E7">
        <w:t>którym mowa</w:t>
      </w:r>
      <w:r w:rsidR="0063235E">
        <w:t xml:space="preserve"> w ust. </w:t>
      </w:r>
      <w:r w:rsidR="003E69E7">
        <w:t>7, dokonuje się za</w:t>
      </w:r>
      <w:r w:rsidR="003E69E7" w:rsidRPr="003E69E7">
        <w:t xml:space="preserve"> pośrednictwem </w:t>
      </w:r>
      <w:r w:rsidR="0047224F">
        <w:t>systemów</w:t>
      </w:r>
      <w:r w:rsidR="003E69E7" w:rsidRPr="003E69E7">
        <w:t>,</w:t>
      </w:r>
      <w:r w:rsidR="00481604" w:rsidRPr="003E69E7">
        <w:t xml:space="preserve"> o</w:t>
      </w:r>
      <w:r w:rsidR="00481604">
        <w:t> </w:t>
      </w:r>
      <w:r w:rsidR="0047224F" w:rsidRPr="003E69E7">
        <w:t>który</w:t>
      </w:r>
      <w:r w:rsidR="0047224F">
        <w:t>ch</w:t>
      </w:r>
      <w:r w:rsidR="0047224F" w:rsidRPr="003E69E7">
        <w:t xml:space="preserve"> </w:t>
      </w:r>
      <w:r w:rsidR="003E69E7" w:rsidRPr="003E69E7">
        <w:t>mowa</w:t>
      </w:r>
      <w:r w:rsidR="00481604" w:rsidRPr="003E69E7">
        <w:t xml:space="preserve"> </w:t>
      </w:r>
      <w:r w:rsidR="00311525">
        <w:t xml:space="preserve">w art. </w:t>
      </w:r>
      <w:r w:rsidR="00CB0536">
        <w:t xml:space="preserve">79m </w:t>
      </w:r>
      <w:r w:rsidR="003E69E7" w:rsidRPr="003E69E7">
        <w:t>ustawy</w:t>
      </w:r>
      <w:r w:rsidR="00481604" w:rsidRPr="003E69E7">
        <w:t xml:space="preserve"> z</w:t>
      </w:r>
      <w:r w:rsidR="00481604">
        <w:t> </w:t>
      </w:r>
      <w:r w:rsidR="003E69E7" w:rsidRPr="003E69E7">
        <w:t xml:space="preserve">dnia </w:t>
      </w:r>
      <w:r w:rsidR="00481604" w:rsidRPr="003E69E7">
        <w:t>7</w:t>
      </w:r>
      <w:r w:rsidR="00481604">
        <w:t> </w:t>
      </w:r>
      <w:r w:rsidR="003E69E7" w:rsidRPr="003E69E7">
        <w:t>lipca 199</w:t>
      </w:r>
      <w:r w:rsidR="00481604" w:rsidRPr="003E69E7">
        <w:t>4</w:t>
      </w:r>
      <w:r w:rsidR="00481604">
        <w:t> </w:t>
      </w:r>
      <w:r w:rsidR="003E69E7" w:rsidRPr="003E69E7">
        <w:t xml:space="preserve">r. </w:t>
      </w:r>
      <w:bookmarkStart w:id="65" w:name="_Hlk118915706"/>
      <w:r w:rsidR="008E5004" w:rsidRPr="008E5004">
        <w:t>–</w:t>
      </w:r>
      <w:bookmarkEnd w:id="65"/>
      <w:r w:rsidR="003E69E7" w:rsidRPr="003E69E7">
        <w:t xml:space="preserve"> Prawo budowlane</w:t>
      </w:r>
      <w:r w:rsidR="00304E7D" w:rsidRPr="003E69E7">
        <w:t>.</w:t>
      </w:r>
      <w:bookmarkEnd w:id="64"/>
      <w:r w:rsidRPr="00D00187">
        <w:t>”</w:t>
      </w:r>
      <w:r w:rsidR="009015D3">
        <w:t>;</w:t>
      </w:r>
    </w:p>
    <w:p w14:paraId="08E70214" w14:textId="04E0B28C" w:rsidR="007F23C6" w:rsidRDefault="007F23C6" w:rsidP="009015D3">
      <w:pPr>
        <w:pStyle w:val="PKTpunkt"/>
      </w:pPr>
      <w:r>
        <w:t>2)</w:t>
      </w:r>
      <w:r>
        <w:tab/>
        <w:t xml:space="preserve">w art. 6a w ust. 2 po wyrazach </w:t>
      </w:r>
      <w:r w:rsidRPr="007F23C6">
        <w:t>„</w:t>
      </w:r>
      <w:r>
        <w:t>ekspertyzą techniczną</w:t>
      </w:r>
      <w:r w:rsidRPr="007F23C6">
        <w:t>”</w:t>
      </w:r>
      <w:r>
        <w:t xml:space="preserve"> dodaje się wyrazy </w:t>
      </w:r>
      <w:r w:rsidRPr="007F23C6">
        <w:t>„</w:t>
      </w:r>
      <w:r>
        <w:t>rzeczoznawcy do spraw zabezpieczeń przeciwpożarowych</w:t>
      </w:r>
      <w:r w:rsidRPr="007F23C6">
        <w:t>”</w:t>
      </w:r>
      <w:r>
        <w:t>,</w:t>
      </w:r>
    </w:p>
    <w:p w14:paraId="59256B02" w14:textId="22754BBB" w:rsidR="00986588" w:rsidRDefault="00986588" w:rsidP="009015D3">
      <w:pPr>
        <w:pStyle w:val="PKTpunkt"/>
      </w:pPr>
      <w:r>
        <w:t>3</w:t>
      </w:r>
      <w:r w:rsidR="00F041F3">
        <w:t>)</w:t>
      </w:r>
      <w:r w:rsidR="00F041F3">
        <w:tab/>
        <w:t>w</w:t>
      </w:r>
      <w:r w:rsidR="0063235E">
        <w:t xml:space="preserve"> art. </w:t>
      </w:r>
      <w:r w:rsidR="00F041F3">
        <w:t>6e</w:t>
      </w:r>
      <w:r>
        <w:t>:</w:t>
      </w:r>
    </w:p>
    <w:p w14:paraId="0B8710CF" w14:textId="3628E81E" w:rsidR="00986588" w:rsidRDefault="00986588" w:rsidP="00986588">
      <w:pPr>
        <w:pStyle w:val="LITlitera"/>
      </w:pPr>
      <w:r>
        <w:t>a)</w:t>
      </w:r>
      <w:r>
        <w:tab/>
      </w:r>
      <w:r w:rsidRPr="00986588">
        <w:t>w</w:t>
      </w:r>
      <w:r w:rsidR="0063235E">
        <w:t xml:space="preserve"> ust. </w:t>
      </w:r>
      <w:r w:rsidR="00481604">
        <w:t>3 </w:t>
      </w:r>
      <w:r w:rsidRPr="00986588">
        <w:t>kropkę zastępuje się średnikiem</w:t>
      </w:r>
      <w:r w:rsidR="00481604" w:rsidRPr="00986588">
        <w:t xml:space="preserve"> i</w:t>
      </w:r>
      <w:r w:rsidR="00481604">
        <w:t> </w:t>
      </w:r>
      <w:r w:rsidRPr="00986588">
        <w:t xml:space="preserve">dodaje </w:t>
      </w:r>
      <w:r w:rsidR="005F30EC">
        <w:t xml:space="preserve">się </w:t>
      </w:r>
      <w:r w:rsidRPr="00986588">
        <w:t xml:space="preserve">wyrazy </w:t>
      </w:r>
      <w:r w:rsidR="00D00187" w:rsidRPr="00D00187">
        <w:t>„</w:t>
      </w:r>
      <w:r>
        <w:t>informację przekazuje</w:t>
      </w:r>
      <w:r w:rsidRPr="00986588">
        <w:t xml:space="preserve"> się za pośrednictwem </w:t>
      </w:r>
      <w:r w:rsidR="0047224F">
        <w:t>systemów</w:t>
      </w:r>
      <w:r w:rsidRPr="00986588">
        <w:t>,</w:t>
      </w:r>
      <w:r w:rsidR="00481604" w:rsidRPr="00986588">
        <w:t xml:space="preserve"> o</w:t>
      </w:r>
      <w:r w:rsidR="00481604">
        <w:t> </w:t>
      </w:r>
      <w:r w:rsidR="0047224F" w:rsidRPr="00986588">
        <w:t>który</w:t>
      </w:r>
      <w:r w:rsidR="0047224F">
        <w:t>ch</w:t>
      </w:r>
      <w:r w:rsidR="0047224F" w:rsidRPr="00986588">
        <w:t xml:space="preserve"> </w:t>
      </w:r>
      <w:r w:rsidRPr="00986588">
        <w:t>mowa</w:t>
      </w:r>
      <w:r w:rsidR="00481604" w:rsidRPr="00986588">
        <w:t xml:space="preserve"> w</w:t>
      </w:r>
      <w:r w:rsidR="00311525">
        <w:t xml:space="preserve"> art. </w:t>
      </w:r>
      <w:r w:rsidR="00CB0536">
        <w:t xml:space="preserve">79m </w:t>
      </w:r>
      <w:r w:rsidRPr="00986588">
        <w:t>ustawy</w:t>
      </w:r>
      <w:r w:rsidR="00481604" w:rsidRPr="00986588">
        <w:t xml:space="preserve"> z</w:t>
      </w:r>
      <w:r w:rsidR="00481604">
        <w:t> </w:t>
      </w:r>
      <w:r w:rsidRPr="00986588">
        <w:t xml:space="preserve">dnia </w:t>
      </w:r>
      <w:r w:rsidR="00481604" w:rsidRPr="00986588">
        <w:t>7</w:t>
      </w:r>
      <w:r w:rsidR="00481604">
        <w:t> </w:t>
      </w:r>
      <w:r w:rsidRPr="00986588">
        <w:t>lipca 199</w:t>
      </w:r>
      <w:r w:rsidR="00481604" w:rsidRPr="00986588">
        <w:t>4</w:t>
      </w:r>
      <w:r w:rsidR="00481604">
        <w:t> </w:t>
      </w:r>
      <w:r w:rsidRPr="00986588">
        <w:t xml:space="preserve">r. </w:t>
      </w:r>
      <w:r w:rsidR="008E5004" w:rsidRPr="008E5004">
        <w:t>–</w:t>
      </w:r>
      <w:r w:rsidRPr="00986588">
        <w:t xml:space="preserve"> Prawo budowlane.</w:t>
      </w:r>
      <w:r w:rsidR="00D00187" w:rsidRPr="00D00187">
        <w:t>”</w:t>
      </w:r>
      <w:r>
        <w:t>,</w:t>
      </w:r>
    </w:p>
    <w:p w14:paraId="579C89F3" w14:textId="77777777" w:rsidR="00F041F3" w:rsidRDefault="00986588" w:rsidP="00986588">
      <w:pPr>
        <w:pStyle w:val="LITlitera"/>
      </w:pPr>
      <w:r>
        <w:t>b)</w:t>
      </w:r>
      <w:r>
        <w:tab/>
      </w:r>
      <w:r w:rsidR="00F041F3">
        <w:t>w</w:t>
      </w:r>
      <w:r w:rsidR="0063235E">
        <w:t xml:space="preserve"> ust. </w:t>
      </w:r>
      <w:r w:rsidR="00481604">
        <w:t>5 </w:t>
      </w:r>
      <w:r w:rsidR="00F041F3">
        <w:t>uchyla się</w:t>
      </w:r>
      <w:r w:rsidR="0063235E">
        <w:t xml:space="preserve"> pkt </w:t>
      </w:r>
      <w:r w:rsidR="00F041F3">
        <w:t>1;</w:t>
      </w:r>
    </w:p>
    <w:p w14:paraId="2B650453" w14:textId="77777777" w:rsidR="00986588" w:rsidRDefault="00986588" w:rsidP="00986588">
      <w:pPr>
        <w:pStyle w:val="LITlitera"/>
        <w:ind w:left="0" w:firstLine="0"/>
      </w:pPr>
      <w:r>
        <w:t>4)</w:t>
      </w:r>
      <w:r>
        <w:tab/>
        <w:t>w</w:t>
      </w:r>
      <w:r w:rsidR="0063235E">
        <w:t xml:space="preserve"> art. </w:t>
      </w:r>
      <w:r>
        <w:t>6f:</w:t>
      </w:r>
    </w:p>
    <w:p w14:paraId="5D639DD8" w14:textId="77777777" w:rsidR="00986588" w:rsidRDefault="00986588" w:rsidP="00986588">
      <w:pPr>
        <w:pStyle w:val="LITlitera"/>
      </w:pPr>
      <w:r>
        <w:t>a)</w:t>
      </w:r>
      <w:r>
        <w:tab/>
        <w:t>w</w:t>
      </w:r>
      <w:r w:rsidR="0063235E">
        <w:t xml:space="preserve"> ust. </w:t>
      </w:r>
      <w:r w:rsidR="00481604">
        <w:t>1 </w:t>
      </w:r>
      <w:r>
        <w:t>uchyla się</w:t>
      </w:r>
      <w:r w:rsidR="0063235E">
        <w:t xml:space="preserve"> pkt </w:t>
      </w:r>
      <w:r>
        <w:t>1,</w:t>
      </w:r>
    </w:p>
    <w:p w14:paraId="51AB626D" w14:textId="77777777" w:rsidR="00986588" w:rsidRDefault="00986588" w:rsidP="00986588">
      <w:pPr>
        <w:pStyle w:val="LITlitera"/>
      </w:pPr>
      <w:r>
        <w:t>b)</w:t>
      </w:r>
      <w:r>
        <w:tab/>
        <w:t>uchyla się</w:t>
      </w:r>
      <w:r w:rsidR="0063235E">
        <w:t xml:space="preserve"> ust. </w:t>
      </w:r>
      <w:r>
        <w:t>3,</w:t>
      </w:r>
    </w:p>
    <w:p w14:paraId="36EBCC36" w14:textId="51460E5D" w:rsidR="00986588" w:rsidRDefault="00986588" w:rsidP="00986588">
      <w:pPr>
        <w:pStyle w:val="LITlitera"/>
      </w:pPr>
      <w:r>
        <w:t>c)</w:t>
      </w:r>
      <w:r>
        <w:tab/>
        <w:t xml:space="preserve">w ust </w:t>
      </w:r>
      <w:r w:rsidR="00481604">
        <w:t>4 </w:t>
      </w:r>
      <w:r>
        <w:t xml:space="preserve">wyrazy </w:t>
      </w:r>
      <w:r w:rsidR="003E605A" w:rsidRPr="003E605A">
        <w:t>„</w:t>
      </w:r>
      <w:r w:rsidR="0063235E">
        <w:t>1</w:t>
      </w:r>
      <w:r w:rsidR="00200082" w:rsidRPr="00200082">
        <w:t>–</w:t>
      </w:r>
      <w:r>
        <w:t>3</w:t>
      </w:r>
      <w:r w:rsidR="003E605A" w:rsidRPr="003E605A">
        <w:t>”</w:t>
      </w:r>
      <w:r>
        <w:t xml:space="preserve"> zastępuje się wyrazami </w:t>
      </w:r>
      <w:r w:rsidR="003E605A" w:rsidRPr="003E605A">
        <w:t>„</w:t>
      </w:r>
      <w:r w:rsidR="0063235E">
        <w:t>1 i </w:t>
      </w:r>
      <w:r>
        <w:t>2</w:t>
      </w:r>
      <w:r w:rsidR="00CB0536" w:rsidRPr="003E605A">
        <w:t>”</w:t>
      </w:r>
      <w:r w:rsidR="00CB0536">
        <w:t>.</w:t>
      </w:r>
    </w:p>
    <w:p w14:paraId="5F7F424A" w14:textId="526672D5" w:rsidR="008D09DB" w:rsidRPr="006B4C97" w:rsidRDefault="005F39B8" w:rsidP="008D09DB">
      <w:pPr>
        <w:pStyle w:val="ARTartustawynprozporzdzenia"/>
      </w:pPr>
      <w:r w:rsidRPr="005F39B8">
        <w:rPr>
          <w:rStyle w:val="Ppogrubienie"/>
        </w:rPr>
        <w:t xml:space="preserve">Art. </w:t>
      </w:r>
      <w:r w:rsidR="002167DA">
        <w:rPr>
          <w:rStyle w:val="Ppogrubienie"/>
        </w:rPr>
        <w:t>6</w:t>
      </w:r>
      <w:r w:rsidRPr="005F39B8">
        <w:rPr>
          <w:rStyle w:val="Ppogrubienie"/>
        </w:rPr>
        <w:t>.</w:t>
      </w:r>
      <w:r>
        <w:t xml:space="preserve"> </w:t>
      </w:r>
      <w:r w:rsidR="006C2718" w:rsidRPr="006B4C97">
        <w:t>W </w:t>
      </w:r>
      <w:bookmarkStart w:id="66" w:name="_Hlk86392961"/>
      <w:bookmarkStart w:id="67" w:name="_Hlk89775373"/>
      <w:r w:rsidR="008D09DB" w:rsidRPr="006B4C97">
        <w:t>ustawie</w:t>
      </w:r>
      <w:r w:rsidR="006C2718" w:rsidRPr="006B4C97">
        <w:t xml:space="preserve"> z </w:t>
      </w:r>
      <w:r w:rsidR="008D09DB" w:rsidRPr="006B4C97">
        <w:t>dnia 2</w:t>
      </w:r>
      <w:r w:rsidR="006C2718" w:rsidRPr="006B4C97">
        <w:t>4 </w:t>
      </w:r>
      <w:r w:rsidR="008D09DB" w:rsidRPr="006B4C97">
        <w:t>czerwca 199</w:t>
      </w:r>
      <w:r w:rsidR="006C2718" w:rsidRPr="006B4C97">
        <w:t>4 </w:t>
      </w:r>
      <w:r w:rsidR="008D09DB" w:rsidRPr="006B4C97">
        <w:t>r.</w:t>
      </w:r>
      <w:r w:rsidR="006C2718" w:rsidRPr="006B4C97">
        <w:t xml:space="preserve"> o </w:t>
      </w:r>
      <w:r w:rsidR="008D09DB" w:rsidRPr="006B4C97">
        <w:t xml:space="preserve">własności lokali </w:t>
      </w:r>
      <w:bookmarkEnd w:id="66"/>
      <w:r w:rsidR="008D09DB" w:rsidRPr="006B4C97">
        <w:t>(</w:t>
      </w:r>
      <w:r w:rsidR="0063235E">
        <w:t>Dz. U.</w:t>
      </w:r>
      <w:r w:rsidR="006C2718" w:rsidRPr="006B4C97">
        <w:t xml:space="preserve"> z </w:t>
      </w:r>
      <w:r w:rsidR="008D09DB" w:rsidRPr="006B4C97">
        <w:t>202</w:t>
      </w:r>
      <w:r w:rsidR="006C2718" w:rsidRPr="006B4C97">
        <w:t>1 </w:t>
      </w:r>
      <w:r w:rsidR="008D09DB" w:rsidRPr="006B4C97">
        <w:t>r.</w:t>
      </w:r>
      <w:r w:rsidR="0063235E">
        <w:t xml:space="preserve"> poz. </w:t>
      </w:r>
      <w:r w:rsidR="008D09DB" w:rsidRPr="006B4C97">
        <w:t>1048)</w:t>
      </w:r>
      <w:bookmarkEnd w:id="67"/>
      <w:r w:rsidR="0063235E" w:rsidRPr="006B4C97">
        <w:t xml:space="preserve"> w</w:t>
      </w:r>
      <w:r w:rsidR="0063235E">
        <w:t> art. </w:t>
      </w:r>
      <w:r w:rsidR="0063235E" w:rsidRPr="006B4C97">
        <w:t>2</w:t>
      </w:r>
      <w:r w:rsidR="0063235E">
        <w:t xml:space="preserve"> ust. </w:t>
      </w:r>
      <w:r w:rsidR="008D09DB" w:rsidRPr="006B4C97">
        <w:t>1a otrzymuje brzmienie:</w:t>
      </w:r>
    </w:p>
    <w:p w14:paraId="301EF3DD" w14:textId="77777777" w:rsidR="008D09DB" w:rsidRDefault="00A925A7" w:rsidP="00264842">
      <w:pPr>
        <w:pStyle w:val="ZARTzmartartykuempunktem"/>
      </w:pPr>
      <w:r w:rsidRPr="006B4C97">
        <w:t>„</w:t>
      </w:r>
      <w:r w:rsidR="008D09DB" w:rsidRPr="006B4C97">
        <w:t>1a. Ustanowienie odrębnej własności samodzielnego lokalu następuje zgodnie</w:t>
      </w:r>
      <w:r w:rsidR="006C2718" w:rsidRPr="006B4C97">
        <w:t xml:space="preserve"> z </w:t>
      </w:r>
      <w:r w:rsidR="008D09DB" w:rsidRPr="006B4C97">
        <w:t>ustaleniami miejscowego planu zagospodarowania przestrzennego albo treścią decyzji</w:t>
      </w:r>
      <w:r w:rsidR="006C2718" w:rsidRPr="006B4C97">
        <w:t xml:space="preserve"> o </w:t>
      </w:r>
      <w:r w:rsidR="008D09DB" w:rsidRPr="006B4C97">
        <w:t>warunkach zabudowy</w:t>
      </w:r>
      <w:r w:rsidR="006C2718" w:rsidRPr="006B4C97">
        <w:t xml:space="preserve"> i </w:t>
      </w:r>
      <w:r w:rsidR="008D09DB" w:rsidRPr="006B4C97">
        <w:t>zagospodarowania terenu albo uchwały</w:t>
      </w:r>
      <w:r w:rsidR="006C2718" w:rsidRPr="006B4C97">
        <w:t xml:space="preserve"> o </w:t>
      </w:r>
      <w:r w:rsidR="008D09DB" w:rsidRPr="006B4C97">
        <w:t>ustaleniu lokalizacji inwestycji mieszkaniowej oraz zgodnie</w:t>
      </w:r>
      <w:r w:rsidR="006C2718" w:rsidRPr="006B4C97">
        <w:t xml:space="preserve"> z </w:t>
      </w:r>
      <w:r w:rsidR="008D09DB" w:rsidRPr="006B4C97">
        <w:t>pozwoleniem na budowę albo skutecznie dokonanym zgłoszeniem</w:t>
      </w:r>
      <w:r w:rsidR="006C2718" w:rsidRPr="006B4C97">
        <w:t xml:space="preserve"> i </w:t>
      </w:r>
      <w:r w:rsidR="008D09DB" w:rsidRPr="006B4C97">
        <w:t>zgodnie</w:t>
      </w:r>
      <w:r w:rsidR="006C2718" w:rsidRPr="006B4C97">
        <w:t xml:space="preserve"> z </w:t>
      </w:r>
      <w:r w:rsidR="008D09DB" w:rsidRPr="006B4C97">
        <w:t>pozwoleniem na użytkowanie, jeżeli takie pozwolenie jest wymagane, albo skutecznie dokonanym zawiadomieniem</w:t>
      </w:r>
      <w:r w:rsidR="006C2718" w:rsidRPr="006B4C97">
        <w:t xml:space="preserve"> o </w:t>
      </w:r>
      <w:r w:rsidR="008D09DB" w:rsidRPr="006B4C97">
        <w:t>zakończeniu budowy, jeżeli takie zawiadomienie jest wymagane.</w:t>
      </w:r>
      <w:r w:rsidR="0096682F" w:rsidRPr="006B4C97">
        <w:t>”.</w:t>
      </w:r>
    </w:p>
    <w:p w14:paraId="391B2948" w14:textId="2850F004" w:rsidR="00CA1A62" w:rsidRDefault="00216187" w:rsidP="00264842">
      <w:pPr>
        <w:pStyle w:val="ARTartustawynprozporzdzenia"/>
      </w:pPr>
      <w:r w:rsidRPr="006B4C97">
        <w:rPr>
          <w:rStyle w:val="Ppogrubienie"/>
        </w:rPr>
        <w:t>Art. </w:t>
      </w:r>
      <w:r w:rsidR="002167DA">
        <w:rPr>
          <w:rStyle w:val="Ppogrubienie"/>
        </w:rPr>
        <w:t>7</w:t>
      </w:r>
      <w:r w:rsidRPr="006B4C97">
        <w:rPr>
          <w:rStyle w:val="Ppogrubienie"/>
        </w:rPr>
        <w:t>.</w:t>
      </w:r>
      <w:r w:rsidR="002C7DDB" w:rsidRPr="006B4C97">
        <w:rPr>
          <w:rStyle w:val="Ppogrubienie"/>
        </w:rPr>
        <w:t xml:space="preserve"> </w:t>
      </w:r>
      <w:r w:rsidR="002C7DDB" w:rsidRPr="00264842">
        <w:t>W</w:t>
      </w:r>
      <w:r w:rsidR="002C7DDB">
        <w:rPr>
          <w:rStyle w:val="Ppogrubienie"/>
        </w:rPr>
        <w:t> </w:t>
      </w:r>
      <w:r w:rsidR="00264842" w:rsidRPr="00264842">
        <w:t>ustawie</w:t>
      </w:r>
      <w:r w:rsidR="002C7DDB" w:rsidRPr="00264842">
        <w:t xml:space="preserve"> z</w:t>
      </w:r>
      <w:r w:rsidR="002C7DDB">
        <w:t> </w:t>
      </w:r>
      <w:r w:rsidR="00264842" w:rsidRPr="00264842">
        <w:t xml:space="preserve">dnia </w:t>
      </w:r>
      <w:r w:rsidR="002C7DDB" w:rsidRPr="00264842">
        <w:t>3</w:t>
      </w:r>
      <w:r w:rsidR="002C7DDB">
        <w:t> </w:t>
      </w:r>
      <w:r w:rsidR="00264842" w:rsidRPr="00264842">
        <w:t>lutego 199</w:t>
      </w:r>
      <w:r w:rsidR="002C7DDB" w:rsidRPr="00264842">
        <w:t>5</w:t>
      </w:r>
      <w:r w:rsidR="002C7DDB">
        <w:t> </w:t>
      </w:r>
      <w:r w:rsidR="00264842" w:rsidRPr="00264842">
        <w:t>r.</w:t>
      </w:r>
      <w:r w:rsidR="002C7DDB" w:rsidRPr="00264842">
        <w:t xml:space="preserve"> o</w:t>
      </w:r>
      <w:r w:rsidR="002C7DDB">
        <w:t> </w:t>
      </w:r>
      <w:r w:rsidR="00264842" w:rsidRPr="00264842">
        <w:t>ochronie gruntów rolnych</w:t>
      </w:r>
      <w:r w:rsidR="002C7DDB" w:rsidRPr="00264842">
        <w:t xml:space="preserve"> i</w:t>
      </w:r>
      <w:r w:rsidR="002C7DDB">
        <w:t> </w:t>
      </w:r>
      <w:r w:rsidR="00264842" w:rsidRPr="00264842">
        <w:t xml:space="preserve">leśnych </w:t>
      </w:r>
      <w:bookmarkStart w:id="68" w:name="_Hlk109753845"/>
      <w:r w:rsidR="00264842" w:rsidRPr="00264842">
        <w:t>(</w:t>
      </w:r>
      <w:r w:rsidR="0063235E">
        <w:t>Dz. U.</w:t>
      </w:r>
      <w:r w:rsidR="002C7DDB" w:rsidRPr="00264842">
        <w:t xml:space="preserve"> z</w:t>
      </w:r>
      <w:r w:rsidR="002C7DDB">
        <w:t> </w:t>
      </w:r>
      <w:r w:rsidR="00264842" w:rsidRPr="00264842">
        <w:t>202</w:t>
      </w:r>
      <w:r w:rsidR="002C7DDB" w:rsidRPr="00264842">
        <w:t>1</w:t>
      </w:r>
      <w:r w:rsidR="002C7DDB">
        <w:t> </w:t>
      </w:r>
      <w:r w:rsidR="00264842" w:rsidRPr="00264842">
        <w:t>r.</w:t>
      </w:r>
      <w:r w:rsidR="0063235E">
        <w:t xml:space="preserve"> poz. </w:t>
      </w:r>
      <w:r w:rsidR="00264842" w:rsidRPr="00264842">
        <w:t>132</w:t>
      </w:r>
      <w:r w:rsidR="0063235E" w:rsidRPr="00264842">
        <w:t>6</w:t>
      </w:r>
      <w:r w:rsidR="0063235E">
        <w:t xml:space="preserve"> i </w:t>
      </w:r>
      <w:r w:rsidR="00AE317D">
        <w:t>2163</w:t>
      </w:r>
      <w:r w:rsidR="00264842" w:rsidRPr="00264842">
        <w:t>)</w:t>
      </w:r>
      <w:bookmarkEnd w:id="68"/>
      <w:r w:rsidR="0063235E" w:rsidRPr="00264842">
        <w:t xml:space="preserve"> </w:t>
      </w:r>
      <w:r w:rsidR="00CA1A62">
        <w:t>wprowadza się następujące zmiany:</w:t>
      </w:r>
    </w:p>
    <w:p w14:paraId="22B80B60" w14:textId="219E094F" w:rsidR="00CA1A62" w:rsidRDefault="00CA1A62" w:rsidP="00CA1A62">
      <w:pPr>
        <w:pStyle w:val="PKTpunkt"/>
      </w:pPr>
      <w:r>
        <w:t>1)</w:t>
      </w:r>
      <w:r>
        <w:tab/>
        <w:t xml:space="preserve">w art. 11 </w:t>
      </w:r>
      <w:r w:rsidR="00A82558">
        <w:t xml:space="preserve">po </w:t>
      </w:r>
      <w:r>
        <w:t>ust. 4a doda</w:t>
      </w:r>
      <w:r w:rsidR="00CB0536">
        <w:t>je się</w:t>
      </w:r>
      <w:r>
        <w:t xml:space="preserve"> ust. 4b-4d w brzmieniu:</w:t>
      </w:r>
    </w:p>
    <w:p w14:paraId="554CB27D" w14:textId="01CC9372" w:rsidR="00CA1A62" w:rsidRPr="00CA1A62" w:rsidRDefault="00CA1A62" w:rsidP="00CA1A62">
      <w:pPr>
        <w:pStyle w:val="ZUSTzmustartykuempunktem"/>
      </w:pPr>
      <w:r w:rsidRPr="00CA1A62">
        <w:t>„4b. Wnioski o wydanie decyzji, o których mowa w ust 1 i 2, obejmują całe zamierzenie budowlane realizowane na podstawie przepisów ustawy z dnia 7 lipca 1994 r. – Prawo budowlane, cały obszar objęty robotą górniczą lub pracą geologiczną, realizowaną na podstawie przepisów ustawy z dnia 9 czerwca 2011 r. – Prawo geologiczne i górnicze.</w:t>
      </w:r>
    </w:p>
    <w:p w14:paraId="7A68447E" w14:textId="77777777" w:rsidR="00CA1A62" w:rsidRPr="00CA1A62" w:rsidRDefault="00CA1A62" w:rsidP="00CA1A62">
      <w:pPr>
        <w:pStyle w:val="ZUSTzmustartykuempunktem"/>
      </w:pPr>
      <w:r w:rsidRPr="00CA1A62">
        <w:t>4c. Do wniosków o wydanie decyzji, o których mowa w ust 1 i 2, dołącza się:</w:t>
      </w:r>
    </w:p>
    <w:p w14:paraId="0D1882DF" w14:textId="46D7D445" w:rsidR="00CA1A62" w:rsidRPr="00CA1A62" w:rsidRDefault="00CA1A62" w:rsidP="00CA1A62">
      <w:pPr>
        <w:pStyle w:val="ZPKTzmpktartykuempunktem"/>
      </w:pPr>
      <w:r w:rsidRPr="00CA1A62">
        <w:t>1)</w:t>
      </w:r>
      <w:r>
        <w:tab/>
      </w:r>
      <w:r w:rsidRPr="00CA1A62">
        <w:t xml:space="preserve">w przypadku inwestycji realizowanych na podstawie przepisów ustawy z dnia 7 lipca 1994 r. – Prawo budowlane </w:t>
      </w:r>
      <w:r w:rsidR="00CB0536" w:rsidRPr="008E5004">
        <w:t>–</w:t>
      </w:r>
      <w:r w:rsidR="00CB0536">
        <w:t xml:space="preserve"> </w:t>
      </w:r>
      <w:r w:rsidRPr="00CA1A62">
        <w:t>projekt zagospodarowania działki lub terenu albo plan sytuacyjny, w rozumieniu ustawy z dnia 7 lipca 1994 r. – Prawo budowlane lub w przypadku gdy nie jest sporządzany projekt zagospodarowania działki lub terenu albo plan sytuacyjny, szkic zagospodarowania działki lub terenu, obejmujący określenie granic działki lub terenu, usytuowanie, obrys i układy istniejących i projektowanych obiektów budowlanych, w tym sieci uzbrojenia terenu, oraz urządzeń budowlanych sytuowanych poza obiektami budowlanymi, układ komunikacyjny i układ zieleni, ze wskazaniem charakterystycznych elementów, wymiarów, rzędnych i wzajemnych odległości obiektów, w nawiązaniu do istniejącej i projektowanej zabudowy terenów sąsiednich, informację o obszarze oddziaływania obiektu;</w:t>
      </w:r>
    </w:p>
    <w:p w14:paraId="00616A79" w14:textId="60F73A39" w:rsidR="00CA1A62" w:rsidRPr="00CA1A62" w:rsidRDefault="00CA1A62" w:rsidP="00CA1A62">
      <w:pPr>
        <w:pStyle w:val="ZPKTzmpktartykuempunktem"/>
      </w:pPr>
      <w:r w:rsidRPr="00CA1A62">
        <w:t>2)</w:t>
      </w:r>
      <w:r>
        <w:tab/>
      </w:r>
      <w:r w:rsidRPr="00CA1A62">
        <w:t xml:space="preserve">w przypadku inwestycji realizowanych na podstawie przepisów ustawy z dnia 9 czerwca 2011 r. </w:t>
      </w:r>
      <w:r w:rsidR="00CB0536" w:rsidRPr="008E5004">
        <w:t>–</w:t>
      </w:r>
      <w:r w:rsidRPr="00CA1A62">
        <w:t xml:space="preserve"> Prawo geologiczne i górnicze – załącznik graficzny ze wskazanym obszarem objętym robotą górniczą lub pracą geologiczną;</w:t>
      </w:r>
    </w:p>
    <w:p w14:paraId="343E660B" w14:textId="1C87C2C2" w:rsidR="00CA1A62" w:rsidRPr="00CA1A62" w:rsidRDefault="00CA1A62" w:rsidP="00CA1A62">
      <w:pPr>
        <w:pStyle w:val="ZPKTzmpktartykuempunktem"/>
      </w:pPr>
      <w:r w:rsidRPr="00CA1A62">
        <w:t>3)</w:t>
      </w:r>
      <w:r>
        <w:tab/>
      </w:r>
      <w:r w:rsidRPr="00CA1A62">
        <w:t>wypis i wyrys z miejscowego planu zagospodarowania przestrzennego lub w przypadku jego braku decyzję o warunkach zabudowy i zagospodarowania terenu;</w:t>
      </w:r>
    </w:p>
    <w:p w14:paraId="35265485" w14:textId="0CE5D460" w:rsidR="00CA1A62" w:rsidRDefault="00CA1A62" w:rsidP="00CA1A62">
      <w:pPr>
        <w:pStyle w:val="ZPKTzmpktartykuempunktem"/>
      </w:pPr>
      <w:r w:rsidRPr="00CA1A62">
        <w:t>4)</w:t>
      </w:r>
      <w:r>
        <w:tab/>
      </w:r>
      <w:r w:rsidRPr="00CA1A62">
        <w:t>dokument stwierdzający tytuł prawny do nieruchomości lub informację o numerze księgi wieczystej, jeżeli została założona.</w:t>
      </w:r>
    </w:p>
    <w:p w14:paraId="141CCCFD" w14:textId="5C2D7F95" w:rsidR="00CA1A62" w:rsidRDefault="00CA1A62" w:rsidP="00AE317D">
      <w:pPr>
        <w:pStyle w:val="ZUSTzmustartykuempunktem"/>
      </w:pPr>
      <w:r w:rsidRPr="00264842">
        <w:t>4</w:t>
      </w:r>
      <w:r>
        <w:t>d</w:t>
      </w:r>
      <w:r w:rsidR="00264842" w:rsidRPr="00264842">
        <w:t>. Wnioski</w:t>
      </w:r>
      <w:r w:rsidR="002C7DDB" w:rsidRPr="00264842">
        <w:t xml:space="preserve"> o</w:t>
      </w:r>
      <w:r w:rsidR="002C7DDB">
        <w:t> </w:t>
      </w:r>
      <w:r w:rsidR="00264842" w:rsidRPr="00AE317D">
        <w:t>wydanie</w:t>
      </w:r>
      <w:r w:rsidR="00264842" w:rsidRPr="00264842">
        <w:t xml:space="preserve"> decyzji,</w:t>
      </w:r>
      <w:r w:rsidR="002C7DDB" w:rsidRPr="00264842">
        <w:t xml:space="preserve"> o</w:t>
      </w:r>
      <w:r w:rsidR="002C7DDB">
        <w:t> </w:t>
      </w:r>
      <w:r w:rsidR="00264842" w:rsidRPr="00264842">
        <w:t>których mowa</w:t>
      </w:r>
      <w:r w:rsidR="002C7DDB" w:rsidRPr="00264842">
        <w:t xml:space="preserve"> w</w:t>
      </w:r>
      <w:r w:rsidR="002C7DDB">
        <w:t> </w:t>
      </w:r>
      <w:r w:rsidR="00264842" w:rsidRPr="00264842">
        <w:t xml:space="preserve">ust </w:t>
      </w:r>
      <w:r w:rsidR="0063235E" w:rsidRPr="00264842">
        <w:t>1</w:t>
      </w:r>
      <w:r w:rsidR="0063235E">
        <w:t xml:space="preserve"> i </w:t>
      </w:r>
      <w:r w:rsidR="00264842" w:rsidRPr="00264842">
        <w:t>2, składa się</w:t>
      </w:r>
      <w:r w:rsidR="002C7DDB" w:rsidRPr="00264842">
        <w:t xml:space="preserve"> w</w:t>
      </w:r>
      <w:r w:rsidR="002C7DDB">
        <w:t> </w:t>
      </w:r>
      <w:r w:rsidR="00E644EB">
        <w:t>formie dokumentu elektronicznego</w:t>
      </w:r>
      <w:r w:rsidR="00264842" w:rsidRPr="00264842">
        <w:t xml:space="preserve">; obsługa wniosków odbywa się za pośrednictwem </w:t>
      </w:r>
      <w:r w:rsidR="0047224F">
        <w:t>systemów</w:t>
      </w:r>
      <w:r w:rsidR="00264842" w:rsidRPr="00264842">
        <w:t>,</w:t>
      </w:r>
      <w:r w:rsidR="002C7DDB" w:rsidRPr="00264842">
        <w:t xml:space="preserve"> o</w:t>
      </w:r>
      <w:r w:rsidR="002C7DDB">
        <w:t> </w:t>
      </w:r>
      <w:r w:rsidR="0047224F" w:rsidRPr="00264842">
        <w:t>który</w:t>
      </w:r>
      <w:r w:rsidR="0047224F">
        <w:t>ch</w:t>
      </w:r>
      <w:r w:rsidR="0047224F" w:rsidRPr="00264842">
        <w:t xml:space="preserve"> </w:t>
      </w:r>
      <w:r w:rsidR="00264842" w:rsidRPr="00264842">
        <w:t>mowa</w:t>
      </w:r>
      <w:r w:rsidR="002C7DDB" w:rsidRPr="00264842">
        <w:t xml:space="preserve"> w</w:t>
      </w:r>
      <w:r w:rsidR="00311525">
        <w:t xml:space="preserve"> art. </w:t>
      </w:r>
      <w:r w:rsidR="00CB0536">
        <w:t>79m</w:t>
      </w:r>
      <w:r w:rsidR="00CB0536" w:rsidRPr="00264842">
        <w:t xml:space="preserve"> </w:t>
      </w:r>
      <w:r w:rsidR="00264842" w:rsidRPr="00264842">
        <w:t>ustawy</w:t>
      </w:r>
      <w:r w:rsidR="002C7DDB" w:rsidRPr="00264842">
        <w:t xml:space="preserve"> z</w:t>
      </w:r>
      <w:r w:rsidR="002C7DDB">
        <w:t> </w:t>
      </w:r>
      <w:r w:rsidR="00264842" w:rsidRPr="00264842">
        <w:t xml:space="preserve">dnia </w:t>
      </w:r>
      <w:r w:rsidR="002C7DDB" w:rsidRPr="00264842">
        <w:t>7</w:t>
      </w:r>
      <w:r w:rsidR="002C7DDB">
        <w:t> </w:t>
      </w:r>
      <w:r w:rsidR="00264842" w:rsidRPr="00264842">
        <w:t>lipca 199</w:t>
      </w:r>
      <w:r w:rsidR="002C7DDB" w:rsidRPr="00264842">
        <w:t>4</w:t>
      </w:r>
      <w:r w:rsidR="002C7DDB">
        <w:t> </w:t>
      </w:r>
      <w:r w:rsidR="00264842" w:rsidRPr="00264842">
        <w:t xml:space="preserve">r. </w:t>
      </w:r>
      <w:r w:rsidR="008E5004" w:rsidRPr="008E5004">
        <w:t>–</w:t>
      </w:r>
      <w:r w:rsidR="00264842" w:rsidRPr="00264842">
        <w:t xml:space="preserve"> Prawo budowlane</w:t>
      </w:r>
      <w:r w:rsidR="00563497" w:rsidRPr="00264842">
        <w:t>.</w:t>
      </w:r>
      <w:r w:rsidR="00563497" w:rsidRPr="00AE317D">
        <w:t>”</w:t>
      </w:r>
      <w:r>
        <w:t>;</w:t>
      </w:r>
    </w:p>
    <w:p w14:paraId="619DA992" w14:textId="7973CC11" w:rsidR="00CA1A62" w:rsidRPr="00CA1A62" w:rsidRDefault="00CA1A62" w:rsidP="00CA1A62">
      <w:pPr>
        <w:pStyle w:val="PKTpunkt"/>
      </w:pPr>
      <w:r>
        <w:t>2)</w:t>
      </w:r>
      <w:r>
        <w:tab/>
      </w:r>
      <w:r w:rsidRPr="00CA1A62">
        <w:t>w art. 12 po ust. 4 doda</w:t>
      </w:r>
      <w:r>
        <w:t>je się</w:t>
      </w:r>
      <w:r w:rsidRPr="00CA1A62">
        <w:t xml:space="preserve"> ust. 4a w brzmieniu:</w:t>
      </w:r>
    </w:p>
    <w:p w14:paraId="787F2545" w14:textId="62B2F2D9" w:rsidR="00CA1A62" w:rsidRDefault="00CA1A62" w:rsidP="00CA1A62">
      <w:pPr>
        <w:pStyle w:val="ZUSTzmustartykuempunktem"/>
      </w:pPr>
      <w:r w:rsidRPr="00CA1A62">
        <w:t>„4a. Organ, który wydał decyzję zezwalającą na wyłączenie gruntów z produkcji, w przypadku zbycia gruntów jest obowiązany do przeniesienia tej decyzji na rzecz nabywcy. O wysokości opłat i terminach ich uiszczenia właściwy organ powiadamia nabywcę oraz właściwego marszałka województwa w terminie 14 dni od dnia powzięcia informacji o fakcie zbycia gruntów.”</w:t>
      </w:r>
      <w:r w:rsidR="00A82558">
        <w:t>;</w:t>
      </w:r>
    </w:p>
    <w:p w14:paraId="4CCB30B2" w14:textId="2BEA43F1" w:rsidR="00A82558" w:rsidRPr="00A82558" w:rsidRDefault="00A82558" w:rsidP="00A82558">
      <w:pPr>
        <w:pStyle w:val="PKTpunkt"/>
      </w:pPr>
      <w:r>
        <w:t>3)</w:t>
      </w:r>
      <w:r>
        <w:tab/>
      </w:r>
      <w:r w:rsidRPr="00A82558">
        <w:t>w art. 27 w ust. 1 po pkt 5 dod</w:t>
      </w:r>
      <w:r>
        <w:t>aje się</w:t>
      </w:r>
      <w:r w:rsidRPr="00A82558">
        <w:t xml:space="preserve"> pkt 6 w brzmieniu:</w:t>
      </w:r>
    </w:p>
    <w:p w14:paraId="3BFAE3CA" w14:textId="4A03F4F3" w:rsidR="00264842" w:rsidRPr="00264842" w:rsidRDefault="00A82558" w:rsidP="00AC1363">
      <w:pPr>
        <w:pStyle w:val="ZPKTzmpktartykuempunktem"/>
      </w:pPr>
      <w:r w:rsidRPr="00A82558">
        <w:t>„6)</w:t>
      </w:r>
      <w:r w:rsidR="008B08AA">
        <w:tab/>
      </w:r>
      <w:r w:rsidRPr="00A82558">
        <w:t>faktycznego wyłączenia gruntów z produkcji zgodnie z przepisami niniejszej ustawy.”.</w:t>
      </w:r>
    </w:p>
    <w:p w14:paraId="230191F4" w14:textId="58844F51" w:rsidR="00264842" w:rsidRPr="00264842" w:rsidRDefault="00264842" w:rsidP="00563497">
      <w:pPr>
        <w:pStyle w:val="ARTartustawynprozporzdzenia"/>
      </w:pPr>
      <w:r w:rsidRPr="00FC70CF">
        <w:rPr>
          <w:rStyle w:val="Ppogrubienie"/>
        </w:rPr>
        <w:t xml:space="preserve">Art. </w:t>
      </w:r>
      <w:r w:rsidR="002167DA">
        <w:rPr>
          <w:rStyle w:val="Ppogrubienie"/>
        </w:rPr>
        <w:t>8</w:t>
      </w:r>
      <w:r w:rsidRPr="00FC70CF">
        <w:rPr>
          <w:rStyle w:val="Ppogrubienie"/>
        </w:rPr>
        <w:t>.</w:t>
      </w:r>
      <w:r w:rsidR="002C7DDB" w:rsidRPr="00264842">
        <w:t xml:space="preserve"> W</w:t>
      </w:r>
      <w:r w:rsidR="002C7DDB">
        <w:t> </w:t>
      </w:r>
      <w:r w:rsidRPr="00264842">
        <w:t>ustawie</w:t>
      </w:r>
      <w:r w:rsidR="002C7DDB" w:rsidRPr="00264842">
        <w:t xml:space="preserve"> z</w:t>
      </w:r>
      <w:r w:rsidR="002C7DDB">
        <w:t> </w:t>
      </w:r>
      <w:r w:rsidRPr="00264842">
        <w:t>dnia 1</w:t>
      </w:r>
      <w:r w:rsidR="002C7DDB" w:rsidRPr="00264842">
        <w:t>0</w:t>
      </w:r>
      <w:r w:rsidR="002C7DDB">
        <w:t> </w:t>
      </w:r>
      <w:r w:rsidRPr="00264842">
        <w:t>kwietnia 199</w:t>
      </w:r>
      <w:r w:rsidR="002C7DDB" w:rsidRPr="00264842">
        <w:t>7</w:t>
      </w:r>
      <w:r w:rsidR="002C7DDB">
        <w:t> </w:t>
      </w:r>
      <w:r w:rsidRPr="00264842">
        <w:t>r</w:t>
      </w:r>
      <w:r w:rsidR="006B4879" w:rsidRPr="00264842">
        <w:t xml:space="preserve">. </w:t>
      </w:r>
      <w:r w:rsidR="008E5004" w:rsidRPr="008E5004">
        <w:t>–</w:t>
      </w:r>
      <w:r w:rsidR="00C22FCE">
        <w:t xml:space="preserve"> </w:t>
      </w:r>
      <w:r w:rsidRPr="00264842">
        <w:t xml:space="preserve">Prawo energetyczne </w:t>
      </w:r>
      <w:bookmarkStart w:id="69" w:name="_Hlk109753879"/>
      <w:r w:rsidRPr="00264842">
        <w:t>(</w:t>
      </w:r>
      <w:r w:rsidR="0063235E">
        <w:t>Dz. U.</w:t>
      </w:r>
      <w:r w:rsidR="002C7DDB" w:rsidRPr="00264842">
        <w:t xml:space="preserve"> z</w:t>
      </w:r>
      <w:r w:rsidR="002C7DDB">
        <w:t> </w:t>
      </w:r>
      <w:r w:rsidR="003606E1" w:rsidRPr="00264842">
        <w:t>202</w:t>
      </w:r>
      <w:r w:rsidR="003606E1">
        <w:t>2 </w:t>
      </w:r>
      <w:r w:rsidRPr="00264842">
        <w:t>r.</w:t>
      </w:r>
      <w:r w:rsidR="0063235E">
        <w:t xml:space="preserve"> poz. </w:t>
      </w:r>
      <w:r w:rsidR="003606E1">
        <w:t>138</w:t>
      </w:r>
      <w:r w:rsidR="0063235E">
        <w:t>5</w:t>
      </w:r>
      <w:r w:rsidR="00CB0536">
        <w:t>,</w:t>
      </w:r>
      <w:r w:rsidR="0063235E">
        <w:t> </w:t>
      </w:r>
      <w:r w:rsidR="003D66A0">
        <w:t>1723</w:t>
      </w:r>
      <w:r w:rsidR="00CB0536">
        <w:t xml:space="preserve"> i 2127</w:t>
      </w:r>
      <w:r w:rsidRPr="00264842">
        <w:t>)</w:t>
      </w:r>
      <w:bookmarkEnd w:id="69"/>
      <w:r w:rsidR="0063235E" w:rsidRPr="00264842">
        <w:t xml:space="preserve"> w</w:t>
      </w:r>
      <w:r w:rsidR="0063235E">
        <w:t> art. </w:t>
      </w:r>
      <w:r w:rsidRPr="00264842">
        <w:t xml:space="preserve">7a </w:t>
      </w:r>
      <w:r w:rsidR="00563497">
        <w:t>po</w:t>
      </w:r>
      <w:r w:rsidR="0063235E">
        <w:t xml:space="preserve"> ust. </w:t>
      </w:r>
      <w:r w:rsidR="00563497">
        <w:t>3a dodaje się</w:t>
      </w:r>
      <w:r w:rsidR="0063235E">
        <w:t xml:space="preserve"> ust. </w:t>
      </w:r>
      <w:r w:rsidR="00563497">
        <w:t>3b</w:t>
      </w:r>
      <w:r w:rsidR="00481604">
        <w:t xml:space="preserve"> w </w:t>
      </w:r>
      <w:r w:rsidR="00563497">
        <w:t xml:space="preserve">brzmieniu: </w:t>
      </w:r>
    </w:p>
    <w:p w14:paraId="0E4901C1" w14:textId="76A8C388" w:rsidR="00264842" w:rsidRPr="00264842" w:rsidRDefault="00167F90" w:rsidP="00FC70CF">
      <w:pPr>
        <w:pStyle w:val="ZUSTzmustartykuempunktem"/>
      </w:pPr>
      <w:r w:rsidRPr="006B4C97">
        <w:t>„</w:t>
      </w:r>
      <w:r w:rsidR="00563497" w:rsidRPr="00264842">
        <w:t>3</w:t>
      </w:r>
      <w:r w:rsidR="00563497">
        <w:t>b</w:t>
      </w:r>
      <w:r w:rsidR="00264842" w:rsidRPr="00264842">
        <w:t>. Wnioski</w:t>
      </w:r>
      <w:r w:rsidR="002C7DDB" w:rsidRPr="00264842">
        <w:t xml:space="preserve"> o</w:t>
      </w:r>
      <w:r w:rsidR="002C7DDB">
        <w:t> </w:t>
      </w:r>
      <w:r w:rsidR="00264842" w:rsidRPr="00264842">
        <w:t>wydanie zgody,</w:t>
      </w:r>
      <w:r w:rsidR="002C7DDB" w:rsidRPr="00264842">
        <w:t xml:space="preserve"> o</w:t>
      </w:r>
      <w:r w:rsidR="002C7DDB">
        <w:t> </w:t>
      </w:r>
      <w:r w:rsidR="00264842" w:rsidRPr="00264842">
        <w:t>której mowa</w:t>
      </w:r>
      <w:r w:rsidR="0063235E" w:rsidRPr="00264842">
        <w:t xml:space="preserve"> w</w:t>
      </w:r>
      <w:r w:rsidR="0063235E">
        <w:t> ust. </w:t>
      </w:r>
      <w:r w:rsidR="00264842" w:rsidRPr="00264842">
        <w:t>3, składa się</w:t>
      </w:r>
      <w:r w:rsidR="002C7DDB" w:rsidRPr="00264842">
        <w:t xml:space="preserve"> w</w:t>
      </w:r>
      <w:r w:rsidR="002C7DDB">
        <w:t> </w:t>
      </w:r>
      <w:r w:rsidR="00E644EB" w:rsidRPr="00E644EB">
        <w:t>formie dokumentu elektronicznego</w:t>
      </w:r>
      <w:r w:rsidR="00264842" w:rsidRPr="00264842">
        <w:t xml:space="preserve">; obsługa wniosków odbywa się za pośrednictwem </w:t>
      </w:r>
      <w:r w:rsidR="0047224F">
        <w:t>systemów</w:t>
      </w:r>
      <w:r w:rsidR="00264842" w:rsidRPr="00264842">
        <w:t>,</w:t>
      </w:r>
      <w:r w:rsidR="002C7DDB" w:rsidRPr="00264842">
        <w:t xml:space="preserve"> o</w:t>
      </w:r>
      <w:r w:rsidR="002C7DDB">
        <w:t> </w:t>
      </w:r>
      <w:r w:rsidR="0047224F" w:rsidRPr="00264842">
        <w:t>który</w:t>
      </w:r>
      <w:r w:rsidR="0047224F">
        <w:t>ch</w:t>
      </w:r>
      <w:r w:rsidR="0047224F" w:rsidRPr="00264842">
        <w:t xml:space="preserve"> </w:t>
      </w:r>
      <w:r w:rsidR="00264842" w:rsidRPr="00264842">
        <w:t>mowa</w:t>
      </w:r>
      <w:r w:rsidR="002C7DDB" w:rsidRPr="00264842">
        <w:t xml:space="preserve"> w</w:t>
      </w:r>
      <w:r w:rsidR="002C7DDB">
        <w:t> </w:t>
      </w:r>
      <w:r w:rsidR="00B92234">
        <w:t xml:space="preserve">art. </w:t>
      </w:r>
      <w:r w:rsidR="00CB0536">
        <w:t>79m</w:t>
      </w:r>
      <w:r w:rsidR="00CB0536" w:rsidRPr="00264842">
        <w:t xml:space="preserve"> </w:t>
      </w:r>
      <w:r w:rsidR="00264842" w:rsidRPr="00264842">
        <w:t>ustawy</w:t>
      </w:r>
      <w:r w:rsidR="002C7DDB" w:rsidRPr="00264842">
        <w:t xml:space="preserve"> z</w:t>
      </w:r>
      <w:r w:rsidR="002C7DDB">
        <w:t> </w:t>
      </w:r>
      <w:r w:rsidR="00264842" w:rsidRPr="00264842">
        <w:t xml:space="preserve">dnia </w:t>
      </w:r>
      <w:r w:rsidR="002C7DDB" w:rsidRPr="00264842">
        <w:t>7</w:t>
      </w:r>
      <w:r w:rsidR="002C7DDB">
        <w:t> </w:t>
      </w:r>
      <w:r w:rsidR="00264842" w:rsidRPr="00264842">
        <w:t>lipca 199</w:t>
      </w:r>
      <w:r w:rsidR="002C7DDB" w:rsidRPr="00264842">
        <w:t>4</w:t>
      </w:r>
      <w:r w:rsidR="002C7DDB">
        <w:t> </w:t>
      </w:r>
      <w:r w:rsidR="00264842" w:rsidRPr="00264842">
        <w:t xml:space="preserve">r. </w:t>
      </w:r>
      <w:r w:rsidR="00C9380C">
        <w:t xml:space="preserve">– </w:t>
      </w:r>
      <w:r w:rsidR="00264842" w:rsidRPr="00264842">
        <w:t>Prawo budowlane</w:t>
      </w:r>
      <w:r w:rsidR="00563497" w:rsidRPr="00264842">
        <w:t>.</w:t>
      </w:r>
      <w:r w:rsidR="00A954D3" w:rsidRPr="00A954D3">
        <w:t>”</w:t>
      </w:r>
      <w:r w:rsidR="00563497">
        <w:t>.</w:t>
      </w:r>
    </w:p>
    <w:p w14:paraId="21D500DD" w14:textId="684CCD22" w:rsidR="00216187" w:rsidRPr="006B4C97" w:rsidRDefault="00FC70CF" w:rsidP="00216187">
      <w:pPr>
        <w:pStyle w:val="ARTartustawynprozporzdzenia"/>
      </w:pPr>
      <w:r w:rsidRPr="00FC70CF">
        <w:rPr>
          <w:rStyle w:val="Ppogrubienie"/>
        </w:rPr>
        <w:t xml:space="preserve">Art. </w:t>
      </w:r>
      <w:r w:rsidR="002167DA">
        <w:rPr>
          <w:rStyle w:val="Ppogrubienie"/>
        </w:rPr>
        <w:t>9</w:t>
      </w:r>
      <w:r w:rsidRPr="00FC70CF">
        <w:rPr>
          <w:rStyle w:val="Ppogrubienie"/>
        </w:rPr>
        <w:t>.</w:t>
      </w:r>
      <w:r>
        <w:t xml:space="preserve"> </w:t>
      </w:r>
      <w:r w:rsidR="00216187" w:rsidRPr="006B4C97">
        <w:t>W</w:t>
      </w:r>
      <w:r w:rsidR="00216187" w:rsidRPr="006B4C97">
        <w:rPr>
          <w:rStyle w:val="Ppogrubienie"/>
        </w:rPr>
        <w:t> </w:t>
      </w:r>
      <w:r w:rsidR="00216187" w:rsidRPr="006B4C97">
        <w:t xml:space="preserve">ustawie z dnia </w:t>
      </w:r>
      <w:r w:rsidR="00216187">
        <w:t>1</w:t>
      </w:r>
      <w:r w:rsidR="002C7DDB">
        <w:t>5 </w:t>
      </w:r>
      <w:r w:rsidR="00216187">
        <w:t>grudnia 200</w:t>
      </w:r>
      <w:r w:rsidR="002C7DDB">
        <w:t>0 </w:t>
      </w:r>
      <w:r w:rsidR="00216187">
        <w:t>r.</w:t>
      </w:r>
      <w:r w:rsidR="002C7DDB">
        <w:t xml:space="preserve"> </w:t>
      </w:r>
      <w:r w:rsidR="002C7DDB" w:rsidRPr="00C15102">
        <w:t>o</w:t>
      </w:r>
      <w:r w:rsidR="002C7DDB">
        <w:t> </w:t>
      </w:r>
      <w:r w:rsidR="00C15102" w:rsidRPr="00C15102">
        <w:t>samorządach zawodowych architektów oraz inżynierów budownictwa</w:t>
      </w:r>
      <w:r w:rsidR="00C15102">
        <w:t xml:space="preserve"> </w:t>
      </w:r>
      <w:r w:rsidR="00216187" w:rsidRPr="006B4C97">
        <w:t>(</w:t>
      </w:r>
      <w:r w:rsidR="0063235E">
        <w:t>Dz. U.</w:t>
      </w:r>
      <w:r w:rsidR="00216187" w:rsidRPr="006B4C97">
        <w:t xml:space="preserve"> z 20</w:t>
      </w:r>
      <w:r w:rsidR="00C15102">
        <w:t>19</w:t>
      </w:r>
      <w:r w:rsidR="00216187" w:rsidRPr="006B4C97">
        <w:t> r.</w:t>
      </w:r>
      <w:r w:rsidR="0063235E">
        <w:t xml:space="preserve"> poz. </w:t>
      </w:r>
      <w:r w:rsidR="00C15102">
        <w:t>111</w:t>
      </w:r>
      <w:r w:rsidR="0063235E">
        <w:t>7 oraz</w:t>
      </w:r>
      <w:r w:rsidR="00CD4D9E">
        <w:t xml:space="preserve"> z </w:t>
      </w:r>
      <w:r w:rsidR="003D66A0">
        <w:t>202</w:t>
      </w:r>
      <w:r w:rsidR="00CD4D9E">
        <w:t>2 </w:t>
      </w:r>
      <w:r w:rsidR="003D66A0">
        <w:t>r.</w:t>
      </w:r>
      <w:r w:rsidR="0063235E">
        <w:t xml:space="preserve"> poz. </w:t>
      </w:r>
      <w:r w:rsidR="003D66A0">
        <w:t>1557</w:t>
      </w:r>
      <w:r w:rsidR="00216187" w:rsidRPr="006B4C97">
        <w:t>) wprowadza się następujące zmiany:</w:t>
      </w:r>
    </w:p>
    <w:p w14:paraId="038ED729" w14:textId="77777777" w:rsidR="00C15102" w:rsidRPr="00C15102" w:rsidRDefault="00C15102" w:rsidP="000D290A">
      <w:pPr>
        <w:pStyle w:val="PKTpunkt"/>
      </w:pPr>
      <w:r>
        <w:t>1)</w:t>
      </w:r>
      <w:r w:rsidR="00216769">
        <w:tab/>
      </w:r>
      <w:r>
        <w:t xml:space="preserve">art. </w:t>
      </w:r>
      <w:r w:rsidR="0063235E">
        <w:t>8 pkt </w:t>
      </w:r>
      <w:r w:rsidR="002C7DDB" w:rsidRPr="00C15102">
        <w:t>4</w:t>
      </w:r>
      <w:r w:rsidR="002C7DDB">
        <w:t> </w:t>
      </w:r>
      <w:r>
        <w:t>otrzymuje brzmienie:</w:t>
      </w:r>
      <w:r w:rsidRPr="00C15102">
        <w:t xml:space="preserve"> </w:t>
      </w:r>
    </w:p>
    <w:p w14:paraId="19E0EE34" w14:textId="77777777" w:rsidR="00216187" w:rsidRPr="003B5EE0" w:rsidRDefault="008B1574" w:rsidP="003B5EE0">
      <w:pPr>
        <w:pStyle w:val="ZPKTzmpktartykuempunktem"/>
      </w:pPr>
      <w:r w:rsidRPr="006B4C97">
        <w:t>„</w:t>
      </w:r>
      <w:r w:rsidR="00C15102" w:rsidRPr="003B5EE0">
        <w:t>4)</w:t>
      </w:r>
      <w:r w:rsidR="003B5EE0">
        <w:tab/>
      </w:r>
      <w:r w:rsidR="00C15102" w:rsidRPr="003B5EE0">
        <w:t>nadawanie</w:t>
      </w:r>
      <w:r w:rsidR="002C7DDB" w:rsidRPr="003B5EE0">
        <w:t xml:space="preserve"> i</w:t>
      </w:r>
      <w:r w:rsidR="002C7DDB">
        <w:t> </w:t>
      </w:r>
      <w:r w:rsidR="00C15102" w:rsidRPr="003B5EE0">
        <w:t>pozbawianie uprawnień budowlanych</w:t>
      </w:r>
      <w:r w:rsidR="002C7DDB" w:rsidRPr="003B5EE0">
        <w:t xml:space="preserve"> w</w:t>
      </w:r>
      <w:r w:rsidR="002C7DDB">
        <w:t> </w:t>
      </w:r>
      <w:r w:rsidR="00C15102" w:rsidRPr="003B5EE0">
        <w:t>specjalnościach,</w:t>
      </w:r>
      <w:r w:rsidR="002C7DDB" w:rsidRPr="003B5EE0">
        <w:t xml:space="preserve"> o</w:t>
      </w:r>
      <w:r w:rsidR="002C7DDB">
        <w:t> </w:t>
      </w:r>
      <w:r w:rsidR="00C15102" w:rsidRPr="003B5EE0">
        <w:t>których mowa</w:t>
      </w:r>
      <w:r w:rsidR="002C7DDB" w:rsidRPr="003B5EE0">
        <w:t xml:space="preserve"> w</w:t>
      </w:r>
      <w:r w:rsidR="002C7DDB">
        <w:t> </w:t>
      </w:r>
      <w:hyperlink r:id="rId13" w:anchor="/document/16796118?unitId=art(14)ust(1)&amp;cm=DOCUMENT" w:history="1">
        <w:r w:rsidR="00C15102" w:rsidRPr="003B5EE0">
          <w:t>art. 1</w:t>
        </w:r>
        <w:r w:rsidR="0063235E" w:rsidRPr="003B5EE0">
          <w:t>4</w:t>
        </w:r>
        <w:r w:rsidR="0063235E">
          <w:t xml:space="preserve"> ust. </w:t>
        </w:r>
        <w:r w:rsidR="00C15102" w:rsidRPr="003B5EE0">
          <w:t>1</w:t>
        </w:r>
      </w:hyperlink>
      <w:r w:rsidR="00C15102" w:rsidRPr="003B5EE0">
        <w:t xml:space="preserve"> ustawy </w:t>
      </w:r>
      <w:r>
        <w:t>–</w:t>
      </w:r>
      <w:r w:rsidRPr="003B5EE0">
        <w:t xml:space="preserve"> </w:t>
      </w:r>
      <w:r w:rsidR="00C15102" w:rsidRPr="003B5EE0">
        <w:t xml:space="preserve">Prawo budowlane, zwanych dalej </w:t>
      </w:r>
      <w:r w:rsidRPr="006B4C97">
        <w:t>„</w:t>
      </w:r>
      <w:r w:rsidR="00C15102" w:rsidRPr="003B5EE0">
        <w:t>uprawnieniami budowlanymi</w:t>
      </w:r>
      <w:r w:rsidRPr="006B4C97">
        <w:t>”</w:t>
      </w:r>
      <w:r w:rsidR="00C15102" w:rsidRPr="003B5EE0">
        <w:t>, uznawanie kwalifikacji zawodowych oraz nadawanie</w:t>
      </w:r>
      <w:r w:rsidR="002C7DDB" w:rsidRPr="003B5EE0">
        <w:t xml:space="preserve"> i</w:t>
      </w:r>
      <w:r w:rsidR="002C7DDB">
        <w:t> </w:t>
      </w:r>
      <w:r w:rsidR="00C15102" w:rsidRPr="003B5EE0">
        <w:t>pozbawianie uprawnie</w:t>
      </w:r>
      <w:r w:rsidR="006E5AFE">
        <w:t>ń</w:t>
      </w:r>
      <w:r w:rsidR="00C15102" w:rsidRPr="003B5EE0">
        <w:t xml:space="preserve"> do wykonywania rzeczoznawstwa budowlanego;</w:t>
      </w:r>
      <w:r w:rsidRPr="006B4C97">
        <w:t>”</w:t>
      </w:r>
      <w:r w:rsidR="00C15102" w:rsidRPr="003B5EE0">
        <w:t>;</w:t>
      </w:r>
    </w:p>
    <w:p w14:paraId="651EFE1B" w14:textId="77777777" w:rsidR="00C15102" w:rsidRDefault="00C15102" w:rsidP="00643CDD">
      <w:pPr>
        <w:pStyle w:val="PKTpunkt"/>
      </w:pPr>
      <w:r>
        <w:t>2)</w:t>
      </w:r>
      <w:r w:rsidR="00216769">
        <w:tab/>
      </w:r>
      <w:r>
        <w:t>art. 8b otrzymuje brzmienie:</w:t>
      </w:r>
    </w:p>
    <w:p w14:paraId="71073B01" w14:textId="77777777" w:rsidR="00C15102" w:rsidRPr="00C15102" w:rsidRDefault="008B1574" w:rsidP="00781C40">
      <w:pPr>
        <w:pStyle w:val="ZUSTzmustartykuempunktem"/>
      </w:pPr>
      <w:r w:rsidRPr="006B4C97">
        <w:t>„</w:t>
      </w:r>
      <w:r w:rsidR="00DB0C05">
        <w:t xml:space="preserve">Art. </w:t>
      </w:r>
      <w:r w:rsidR="00C15102">
        <w:t xml:space="preserve">8b. </w:t>
      </w:r>
      <w:r w:rsidR="00C15102" w:rsidRPr="00C15102">
        <w:t>1. </w:t>
      </w:r>
      <w:r w:rsidR="00C15102">
        <w:t>R</w:t>
      </w:r>
      <w:r w:rsidR="00C15102" w:rsidRPr="00C15102">
        <w:t>zeczoznaw</w:t>
      </w:r>
      <w:r w:rsidR="001315C8">
        <w:t>cą</w:t>
      </w:r>
      <w:r w:rsidR="00C15102" w:rsidRPr="00C15102">
        <w:t xml:space="preserve"> budowlan</w:t>
      </w:r>
      <w:r w:rsidR="00C15102">
        <w:t xml:space="preserve">ym </w:t>
      </w:r>
      <w:r w:rsidR="00C15102" w:rsidRPr="00C15102">
        <w:t>może być osob</w:t>
      </w:r>
      <w:r w:rsidR="001315C8">
        <w:t>a</w:t>
      </w:r>
      <w:r w:rsidR="00C15102" w:rsidRPr="00C15102">
        <w:t>, która:</w:t>
      </w:r>
    </w:p>
    <w:p w14:paraId="3D6F9677" w14:textId="77777777" w:rsidR="00C15102" w:rsidRPr="003B5EE0" w:rsidRDefault="00C15102" w:rsidP="00781C40">
      <w:pPr>
        <w:pStyle w:val="ZPKTzmpktartykuempunktem"/>
      </w:pPr>
      <w:r w:rsidRPr="003B5EE0">
        <w:t>1)</w:t>
      </w:r>
      <w:r w:rsidR="008B1574">
        <w:tab/>
      </w:r>
      <w:r w:rsidRPr="003B5EE0">
        <w:t>korzysta</w:t>
      </w:r>
      <w:r w:rsidR="002C7DDB" w:rsidRPr="003B5EE0">
        <w:t xml:space="preserve"> w</w:t>
      </w:r>
      <w:r w:rsidR="002C7DDB">
        <w:t> </w:t>
      </w:r>
      <w:r w:rsidRPr="003B5EE0">
        <w:t>pełni</w:t>
      </w:r>
      <w:r w:rsidR="002C7DDB" w:rsidRPr="003B5EE0">
        <w:t xml:space="preserve"> z</w:t>
      </w:r>
      <w:r w:rsidR="002C7DDB">
        <w:t> </w:t>
      </w:r>
      <w:r w:rsidRPr="003B5EE0">
        <w:t>praw publicznych;</w:t>
      </w:r>
    </w:p>
    <w:p w14:paraId="7CEC2BDE" w14:textId="45B2CB0E" w:rsidR="00C15102" w:rsidRPr="003B5EE0" w:rsidRDefault="00C15102" w:rsidP="00781C40">
      <w:pPr>
        <w:pStyle w:val="ZPKTzmpktartykuempunktem"/>
      </w:pPr>
      <w:r w:rsidRPr="003B5EE0">
        <w:t>2)</w:t>
      </w:r>
      <w:r w:rsidR="008B1574">
        <w:tab/>
      </w:r>
      <w:r w:rsidRPr="003B5EE0">
        <w:t>posiada:</w:t>
      </w:r>
    </w:p>
    <w:p w14:paraId="0B5BDF49" w14:textId="33AB9A90" w:rsidR="00C15102" w:rsidRDefault="00C15102" w:rsidP="00781C40">
      <w:pPr>
        <w:pStyle w:val="ZLITwPKTzmlitwpktartykuempunktem"/>
      </w:pPr>
      <w:r w:rsidRPr="003B5EE0">
        <w:t>a)</w:t>
      </w:r>
      <w:r w:rsidR="008B1574">
        <w:tab/>
      </w:r>
      <w:r w:rsidRPr="003B5EE0">
        <w:t>tytuł zawodowy magistra inżyniera, magistra inżyniera architekta, inżyniera lub inżyniera architekta,</w:t>
      </w:r>
    </w:p>
    <w:p w14:paraId="59554D6B" w14:textId="2AC0A362" w:rsidR="00F81D1A" w:rsidRPr="003B5EE0" w:rsidRDefault="00F81D1A" w:rsidP="00781C40">
      <w:pPr>
        <w:pStyle w:val="ZLITwPKTzmlitwpktartykuempunktem"/>
      </w:pPr>
      <w:r>
        <w:t>b)</w:t>
      </w:r>
      <w:r w:rsidR="00CB0536">
        <w:tab/>
      </w:r>
      <w:r w:rsidRPr="00F81D1A">
        <w:t>uprawnienia budowlane bez ograniczeń</w:t>
      </w:r>
      <w:r w:rsidR="007B79EC">
        <w:t>,</w:t>
      </w:r>
    </w:p>
    <w:p w14:paraId="5E919BE8" w14:textId="1CF22FC3" w:rsidR="00C15102" w:rsidRPr="003B5EE0" w:rsidRDefault="00F81D1A" w:rsidP="00781C40">
      <w:pPr>
        <w:pStyle w:val="ZLITwPKTzmlitwpktartykuempunktem"/>
      </w:pPr>
      <w:r>
        <w:t>c</w:t>
      </w:r>
      <w:r w:rsidR="00C15102" w:rsidRPr="003B5EE0">
        <w:t>)</w:t>
      </w:r>
      <w:r w:rsidR="008B1574">
        <w:tab/>
      </w:r>
      <w:r w:rsidR="001315C8" w:rsidRPr="003B5EE0">
        <w:t>co najmniej</w:t>
      </w:r>
      <w:r w:rsidR="003A7A2C">
        <w:t>8</w:t>
      </w:r>
      <w:r w:rsidR="002C7DDB">
        <w:t> </w:t>
      </w:r>
      <w:r w:rsidR="001315C8" w:rsidRPr="003B5EE0">
        <w:t>lat doświadczenia</w:t>
      </w:r>
      <w:r w:rsidR="002C7DDB" w:rsidRPr="003B5EE0">
        <w:t xml:space="preserve"> w</w:t>
      </w:r>
      <w:r w:rsidR="002C7DDB">
        <w:t> </w:t>
      </w:r>
      <w:r w:rsidR="001315C8" w:rsidRPr="003B5EE0">
        <w:t xml:space="preserve">zakresie objętym rzeczoznawstwem od dnia uzyskania </w:t>
      </w:r>
      <w:r w:rsidR="00C15102" w:rsidRPr="003B5EE0">
        <w:t>uprawnie</w:t>
      </w:r>
      <w:r w:rsidR="001315C8" w:rsidRPr="003B5EE0">
        <w:t>ń</w:t>
      </w:r>
      <w:r w:rsidR="00C15102" w:rsidRPr="003B5EE0">
        <w:t xml:space="preserve"> budowlan</w:t>
      </w:r>
      <w:r w:rsidR="001315C8" w:rsidRPr="003B5EE0">
        <w:t>ych</w:t>
      </w:r>
      <w:r w:rsidR="00C15102" w:rsidRPr="003B5EE0">
        <w:t xml:space="preserve"> bez ograniczeń,</w:t>
      </w:r>
    </w:p>
    <w:p w14:paraId="1316E974" w14:textId="4A7D22A1" w:rsidR="00C15102" w:rsidRPr="003B5EE0" w:rsidRDefault="00F81D1A" w:rsidP="00781C40">
      <w:pPr>
        <w:pStyle w:val="ZLITwPKTzmlitwpktartykuempunktem"/>
      </w:pPr>
      <w:r>
        <w:t>d</w:t>
      </w:r>
      <w:r w:rsidR="00C15102" w:rsidRPr="003B5EE0">
        <w:t>)</w:t>
      </w:r>
      <w:r w:rsidR="008B1574">
        <w:tab/>
      </w:r>
      <w:r w:rsidR="00C15102" w:rsidRPr="003B5EE0">
        <w:t>znacz</w:t>
      </w:r>
      <w:r w:rsidR="001315C8" w:rsidRPr="003B5EE0">
        <w:t>ny</w:t>
      </w:r>
      <w:r w:rsidR="00C15102" w:rsidRPr="003B5EE0">
        <w:t xml:space="preserve"> dorobek praktyczny</w:t>
      </w:r>
      <w:r w:rsidR="002C7DDB" w:rsidRPr="003B5EE0">
        <w:t xml:space="preserve"> w</w:t>
      </w:r>
      <w:r w:rsidR="002C7DDB">
        <w:t> </w:t>
      </w:r>
      <w:r w:rsidR="00C15102" w:rsidRPr="003B5EE0">
        <w:t>zakresie objętym rzeczoznawstwem</w:t>
      </w:r>
      <w:r w:rsidR="00CB0536">
        <w:t>.</w:t>
      </w:r>
    </w:p>
    <w:p w14:paraId="7106B645" w14:textId="77777777" w:rsidR="00C15102" w:rsidRPr="003B5EE0" w:rsidRDefault="00C15102" w:rsidP="00781C40">
      <w:pPr>
        <w:pStyle w:val="ZPKTzmpktartykuempunktem"/>
      </w:pPr>
      <w:r w:rsidRPr="003B5EE0">
        <w:t>3)</w:t>
      </w:r>
      <w:r w:rsidR="008B1574">
        <w:tab/>
      </w:r>
      <w:r w:rsidRPr="003B5EE0">
        <w:t>jest członkiem właściwej izby samorządu zawodowego.</w:t>
      </w:r>
    </w:p>
    <w:p w14:paraId="298B5893" w14:textId="77777777" w:rsidR="00C15102" w:rsidRPr="00C15102" w:rsidRDefault="00C15102" w:rsidP="00781C40">
      <w:pPr>
        <w:pStyle w:val="ZUSTzmustartykuempunktem"/>
      </w:pPr>
      <w:r w:rsidRPr="00C15102">
        <w:t>2. Właściwy organ samorządu zawodowego, na wniosek zainteresowanego, orzeka,</w:t>
      </w:r>
      <w:r w:rsidR="002C7DDB" w:rsidRPr="00C15102">
        <w:t xml:space="preserve"> w</w:t>
      </w:r>
      <w:r w:rsidR="002C7DDB">
        <w:t> </w:t>
      </w:r>
      <w:r w:rsidRPr="00C15102">
        <w:t>drodze decyzji,</w:t>
      </w:r>
      <w:r w:rsidR="002C7DDB" w:rsidRPr="00C15102">
        <w:t xml:space="preserve"> o</w:t>
      </w:r>
      <w:r w:rsidR="002C7DDB">
        <w:t> </w:t>
      </w:r>
      <w:r w:rsidRPr="00C15102">
        <w:t xml:space="preserve">nadaniu </w:t>
      </w:r>
      <w:r w:rsidR="00E77AA5">
        <w:t>tytułu</w:t>
      </w:r>
      <w:r w:rsidR="00D12F6E">
        <w:t xml:space="preserve"> </w:t>
      </w:r>
      <w:r w:rsidRPr="00C15102">
        <w:t>rzeczoznawcy budowlanego</w:t>
      </w:r>
      <w:r w:rsidR="00F842BA">
        <w:t xml:space="preserve"> na okres </w:t>
      </w:r>
      <w:r w:rsidR="002C7DDB">
        <w:t>5 </w:t>
      </w:r>
      <w:r w:rsidR="00F842BA">
        <w:t>lat</w:t>
      </w:r>
      <w:r w:rsidRPr="00C15102">
        <w:t>, określając zakres rzeczoznawstwa.</w:t>
      </w:r>
    </w:p>
    <w:p w14:paraId="460A24ED" w14:textId="55D2AB8C" w:rsidR="00E77AA5" w:rsidRPr="00E77AA5" w:rsidRDefault="00F862FF" w:rsidP="00781C40">
      <w:pPr>
        <w:pStyle w:val="ZUSTzmustartykuempunktem"/>
      </w:pPr>
      <w:commentRangeStart w:id="70"/>
      <w:commentRangeEnd w:id="70"/>
      <w:r>
        <w:rPr>
          <w:rStyle w:val="Odwoaniedokomentarza"/>
          <w:rFonts w:eastAsia="Times New Roman" w:cs="Times New Roman"/>
        </w:rPr>
        <w:commentReference w:id="70"/>
      </w:r>
      <w:commentRangeStart w:id="71"/>
      <w:r w:rsidR="00644BEA">
        <w:t>3</w:t>
      </w:r>
      <w:commentRangeEnd w:id="71"/>
      <w:r w:rsidR="00644BEA">
        <w:rPr>
          <w:rStyle w:val="Odwoaniedokomentarza"/>
          <w:rFonts w:eastAsia="Times New Roman" w:cs="Times New Roman"/>
        </w:rPr>
        <w:commentReference w:id="71"/>
      </w:r>
      <w:r w:rsidR="00E77AA5">
        <w:t xml:space="preserve">. </w:t>
      </w:r>
      <w:r w:rsidR="00E77AA5" w:rsidRPr="00E77AA5">
        <w:t>Właściwy organ samorządu zawodowego orzeka,</w:t>
      </w:r>
      <w:r w:rsidR="002C7DDB" w:rsidRPr="00E77AA5">
        <w:t xml:space="preserve"> w</w:t>
      </w:r>
      <w:r w:rsidR="002C7DDB">
        <w:t> </w:t>
      </w:r>
      <w:r w:rsidR="00E77AA5" w:rsidRPr="00E77AA5">
        <w:t>drodze decyzji,</w:t>
      </w:r>
      <w:r w:rsidR="002C7DDB" w:rsidRPr="00E77AA5">
        <w:t xml:space="preserve"> o</w:t>
      </w:r>
      <w:r w:rsidR="002C7DDB">
        <w:t> </w:t>
      </w:r>
      <w:r w:rsidR="00E77AA5" w:rsidRPr="00E77AA5">
        <w:t>pozbawieniu tytułu rzeczoznawcy budowlanego na wniosek rzeczoznawcy lub</w:t>
      </w:r>
      <w:r w:rsidR="002C7DDB" w:rsidRPr="00E77AA5">
        <w:t xml:space="preserve"> w</w:t>
      </w:r>
      <w:r w:rsidR="002C7DDB">
        <w:t> </w:t>
      </w:r>
      <w:r w:rsidR="006E5AFE">
        <w:t>przypadku</w:t>
      </w:r>
      <w:r w:rsidR="00E77AA5" w:rsidRPr="00E77AA5">
        <w:t>:</w:t>
      </w:r>
    </w:p>
    <w:p w14:paraId="0E37704B" w14:textId="77777777" w:rsidR="00E77AA5" w:rsidRPr="004B2A4F" w:rsidRDefault="00E77AA5" w:rsidP="00781C40">
      <w:pPr>
        <w:pStyle w:val="ZPKTzmpktartykuempunktem"/>
      </w:pPr>
      <w:r w:rsidRPr="004B2A4F">
        <w:t>1)</w:t>
      </w:r>
      <w:r w:rsidR="008B1574">
        <w:tab/>
      </w:r>
      <w:r w:rsidRPr="004B2A4F">
        <w:t>pozbawienia praw publicznych;</w:t>
      </w:r>
    </w:p>
    <w:p w14:paraId="7FDB98B3" w14:textId="77777777" w:rsidR="00E77AA5" w:rsidRPr="004B2A4F" w:rsidRDefault="00E77AA5" w:rsidP="00781C40">
      <w:pPr>
        <w:pStyle w:val="ZPKTzmpktartykuempunktem"/>
      </w:pPr>
      <w:r w:rsidRPr="004B2A4F">
        <w:t>2)</w:t>
      </w:r>
      <w:r w:rsidR="008B1574">
        <w:tab/>
      </w:r>
      <w:r w:rsidRPr="004B2A4F">
        <w:t>ukarania</w:t>
      </w:r>
      <w:r w:rsidR="002C7DDB" w:rsidRPr="004B2A4F">
        <w:t xml:space="preserve"> z</w:t>
      </w:r>
      <w:r w:rsidR="002C7DDB">
        <w:t> </w:t>
      </w:r>
      <w:r w:rsidRPr="004B2A4F">
        <w:t>tytułu odpowiedzialności zawodowej</w:t>
      </w:r>
      <w:r w:rsidR="002C7DDB">
        <w:t xml:space="preserve"> w </w:t>
      </w:r>
      <w:r w:rsidR="00445018">
        <w:t>budownictwie</w:t>
      </w:r>
      <w:r w:rsidRPr="004B2A4F">
        <w:t>;</w:t>
      </w:r>
    </w:p>
    <w:p w14:paraId="267E18B8" w14:textId="77777777" w:rsidR="00E77AA5" w:rsidRPr="004B2A4F" w:rsidRDefault="00E77AA5" w:rsidP="00781C40">
      <w:pPr>
        <w:pStyle w:val="ZPKTzmpktartykuempunktem"/>
      </w:pPr>
      <w:r w:rsidRPr="004B2A4F">
        <w:t>3)</w:t>
      </w:r>
      <w:r w:rsidR="008B1574">
        <w:tab/>
      </w:r>
      <w:r w:rsidRPr="004B2A4F">
        <w:t>nienależytego wykonywania czynności rzeczoznawcy budowlanego.</w:t>
      </w:r>
    </w:p>
    <w:p w14:paraId="2EA04164" w14:textId="77777777" w:rsidR="00E77AA5" w:rsidRPr="00E77AA5" w:rsidRDefault="00F842BA" w:rsidP="00781C40">
      <w:pPr>
        <w:pStyle w:val="ZUSTzmustartykuempunktem"/>
      </w:pPr>
      <w:commentRangeStart w:id="72"/>
      <w:r>
        <w:t>6</w:t>
      </w:r>
      <w:r w:rsidR="00E77AA5" w:rsidRPr="00E77AA5">
        <w:t>. Skreślenie</w:t>
      </w:r>
      <w:r w:rsidR="002C7DDB" w:rsidRPr="00E77AA5">
        <w:t xml:space="preserve"> </w:t>
      </w:r>
      <w:r w:rsidR="002C7DDB">
        <w:t>z </w:t>
      </w:r>
      <w:r>
        <w:t xml:space="preserve">centralnego rejestru </w:t>
      </w:r>
      <w:r w:rsidR="00E77AA5" w:rsidRPr="00E77AA5">
        <w:t>rzeczoznawców budowlanych następuje:</w:t>
      </w:r>
    </w:p>
    <w:p w14:paraId="54F95A24" w14:textId="77777777" w:rsidR="00E77AA5" w:rsidRPr="004B2A4F" w:rsidRDefault="00E77AA5" w:rsidP="00781C40">
      <w:pPr>
        <w:pStyle w:val="ZPKTzmpktartykuempunktem"/>
      </w:pPr>
      <w:r w:rsidRPr="004B2A4F">
        <w:t>1)</w:t>
      </w:r>
      <w:r w:rsidR="008B1574">
        <w:tab/>
      </w:r>
      <w:r w:rsidRPr="004B2A4F">
        <w:t>na podstawie ostatecznej decyzji</w:t>
      </w:r>
      <w:r w:rsidR="002C7DDB" w:rsidRPr="004B2A4F">
        <w:t xml:space="preserve"> o</w:t>
      </w:r>
      <w:r w:rsidR="002C7DDB">
        <w:t> </w:t>
      </w:r>
      <w:r w:rsidRPr="004B2A4F">
        <w:t>pozbawieniu tytułu rzeczoznawcy budowlanego;</w:t>
      </w:r>
    </w:p>
    <w:p w14:paraId="7D03F57C" w14:textId="77777777" w:rsidR="00E77AA5" w:rsidRDefault="00E77AA5" w:rsidP="00781C40">
      <w:pPr>
        <w:pStyle w:val="ZPKTzmpktartykuempunktem"/>
      </w:pPr>
      <w:r w:rsidRPr="004B2A4F">
        <w:t>2)</w:t>
      </w:r>
      <w:r w:rsidR="008B1574">
        <w:tab/>
      </w:r>
      <w:r w:rsidRPr="004B2A4F">
        <w:t xml:space="preserve">w </w:t>
      </w:r>
      <w:r w:rsidR="00217C19">
        <w:t>przypadku</w:t>
      </w:r>
      <w:r w:rsidRPr="004B2A4F">
        <w:t xml:space="preserve"> śmierci rzeczoznawcy.</w:t>
      </w:r>
      <w:r w:rsidR="008B1574" w:rsidRPr="006B4C97">
        <w:t>”</w:t>
      </w:r>
      <w:r w:rsidR="002B7C7D">
        <w:t>;</w:t>
      </w:r>
      <w:commentRangeEnd w:id="72"/>
      <w:r w:rsidR="00644BEA">
        <w:rPr>
          <w:rStyle w:val="Odwoaniedokomentarza"/>
          <w:rFonts w:eastAsia="Times New Roman" w:cs="Times New Roman"/>
          <w:bCs w:val="0"/>
        </w:rPr>
        <w:commentReference w:id="72"/>
      </w:r>
    </w:p>
    <w:p w14:paraId="1BED9128" w14:textId="77777777" w:rsidR="00FB764D" w:rsidRPr="004B2A4F" w:rsidRDefault="00FB764D" w:rsidP="00721498">
      <w:pPr>
        <w:pStyle w:val="PKTpunkt"/>
      </w:pPr>
      <w:r>
        <w:t>3)</w:t>
      </w:r>
      <w:r w:rsidR="002B7C7D">
        <w:tab/>
      </w:r>
      <w:r>
        <w:t>uchyla się</w:t>
      </w:r>
      <w:r w:rsidR="0063235E">
        <w:t xml:space="preserve"> art. </w:t>
      </w:r>
      <w:r>
        <w:t>8c</w:t>
      </w:r>
      <w:r w:rsidR="002B7C7D">
        <w:t>.</w:t>
      </w:r>
    </w:p>
    <w:p w14:paraId="03E66FCB" w14:textId="4BED2BC6" w:rsidR="008D09DB" w:rsidRPr="006B4C97" w:rsidRDefault="008D09DB" w:rsidP="008D09DB">
      <w:pPr>
        <w:pStyle w:val="ARTartustawynprozporzdzenia"/>
      </w:pPr>
      <w:bookmarkStart w:id="73" w:name="_Hlk40860017"/>
      <w:r w:rsidRPr="006B4C97">
        <w:rPr>
          <w:rStyle w:val="Ppogrubienie"/>
        </w:rPr>
        <w:t>Art. </w:t>
      </w:r>
      <w:r w:rsidR="002167DA">
        <w:rPr>
          <w:rStyle w:val="Ppogrubienie"/>
        </w:rPr>
        <w:t>10</w:t>
      </w:r>
      <w:r w:rsidRPr="006B4C97">
        <w:rPr>
          <w:rStyle w:val="Ppogrubienie"/>
        </w:rPr>
        <w:t xml:space="preserve">. </w:t>
      </w:r>
      <w:r w:rsidRPr="006B4C97">
        <w:t>W</w:t>
      </w:r>
      <w:r w:rsidRPr="006B4C97">
        <w:rPr>
          <w:rStyle w:val="Ppogrubienie"/>
        </w:rPr>
        <w:t> </w:t>
      </w:r>
      <w:bookmarkStart w:id="74" w:name="_Hlk89775527"/>
      <w:bookmarkStart w:id="75" w:name="_Hlk76622853"/>
      <w:bookmarkStart w:id="76" w:name="_Hlk71194237"/>
      <w:r w:rsidRPr="006B4C97">
        <w:t>ustawie</w:t>
      </w:r>
      <w:r w:rsidR="006C2718" w:rsidRPr="006B4C97">
        <w:t xml:space="preserve"> z </w:t>
      </w:r>
      <w:r w:rsidRPr="006B4C97">
        <w:t>dnia 2</w:t>
      </w:r>
      <w:r w:rsidR="006C2718" w:rsidRPr="006B4C97">
        <w:t>7 </w:t>
      </w:r>
      <w:r w:rsidRPr="006B4C97">
        <w:t>marca 200</w:t>
      </w:r>
      <w:r w:rsidR="006C2718" w:rsidRPr="006B4C97">
        <w:t>3 </w:t>
      </w:r>
      <w:r w:rsidRPr="006B4C97">
        <w:t>r.</w:t>
      </w:r>
      <w:r w:rsidR="006C2718" w:rsidRPr="006B4C97">
        <w:t xml:space="preserve"> o </w:t>
      </w:r>
      <w:r w:rsidRPr="006B4C97">
        <w:t>planowaniu</w:t>
      </w:r>
      <w:r w:rsidR="006C2718" w:rsidRPr="006B4C97">
        <w:t xml:space="preserve"> i </w:t>
      </w:r>
      <w:r w:rsidRPr="006B4C97">
        <w:t>zagospodarowaniu przestrzennym (</w:t>
      </w:r>
      <w:r w:rsidR="0063235E">
        <w:t>Dz. U.</w:t>
      </w:r>
      <w:r w:rsidR="006C2718" w:rsidRPr="006B4C97">
        <w:t xml:space="preserve"> z </w:t>
      </w:r>
      <w:r w:rsidRPr="006B4C97">
        <w:t>202</w:t>
      </w:r>
      <w:r w:rsidR="007452E8">
        <w:t>2</w:t>
      </w:r>
      <w:r w:rsidR="006C2718" w:rsidRPr="006B4C97">
        <w:t> </w:t>
      </w:r>
      <w:r w:rsidRPr="006B4C97">
        <w:t>r.</w:t>
      </w:r>
      <w:r w:rsidR="0063235E">
        <w:t xml:space="preserve"> poz. </w:t>
      </w:r>
      <w:r w:rsidR="007452E8">
        <w:t>503</w:t>
      </w:r>
      <w:r w:rsidR="00CB0536">
        <w:t>,</w:t>
      </w:r>
      <w:r w:rsidR="00984F1F">
        <w:t xml:space="preserve"> 1846</w:t>
      </w:r>
      <w:r w:rsidR="00CB0536">
        <w:t xml:space="preserve"> i 2185</w:t>
      </w:r>
      <w:r w:rsidRPr="006B4C97">
        <w:t xml:space="preserve">) </w:t>
      </w:r>
      <w:bookmarkEnd w:id="74"/>
      <w:r w:rsidRPr="006B4C97">
        <w:t>wprowadza się następujące zmiany:</w:t>
      </w:r>
    </w:p>
    <w:p w14:paraId="3A5B846E" w14:textId="77777777" w:rsidR="00AC28C2" w:rsidRPr="00AC28C2" w:rsidRDefault="00AC28C2" w:rsidP="00C13A48">
      <w:pPr>
        <w:pStyle w:val="PKTpunkt"/>
      </w:pPr>
      <w:r w:rsidRPr="00AC28C2">
        <w:t>1)</w:t>
      </w:r>
      <w:r w:rsidR="00C13A48">
        <w:tab/>
      </w:r>
      <w:r w:rsidRPr="00AC28C2">
        <w:t>w</w:t>
      </w:r>
      <w:r w:rsidR="0063235E">
        <w:t xml:space="preserve"> art. </w:t>
      </w:r>
      <w:r w:rsidRPr="00AC28C2">
        <w:t>1</w:t>
      </w:r>
      <w:r w:rsidR="00777E27" w:rsidRPr="00AC28C2">
        <w:t>5</w:t>
      </w:r>
      <w:r w:rsidR="00777E27">
        <w:t> </w:t>
      </w:r>
      <w:r w:rsidR="00A361FE">
        <w:t>po</w:t>
      </w:r>
      <w:r w:rsidR="0063235E">
        <w:t xml:space="preserve"> ust. </w:t>
      </w:r>
      <w:r w:rsidR="00777E27">
        <w:t>4 </w:t>
      </w:r>
      <w:r w:rsidRPr="00AC28C2">
        <w:t>dodaje się</w:t>
      </w:r>
      <w:r w:rsidR="0063235E">
        <w:t xml:space="preserve"> ust. </w:t>
      </w:r>
      <w:r w:rsidR="0063235E" w:rsidRPr="00AC28C2">
        <w:t>5</w:t>
      </w:r>
      <w:r w:rsidR="0063235E">
        <w:t xml:space="preserve"> w </w:t>
      </w:r>
      <w:r w:rsidRPr="00AC28C2">
        <w:t>brzmieniu:</w:t>
      </w:r>
    </w:p>
    <w:p w14:paraId="63F446F3" w14:textId="6D89F99B" w:rsidR="00AC28C2" w:rsidRPr="00AC28C2" w:rsidRDefault="00AC28C2" w:rsidP="00C13A48">
      <w:pPr>
        <w:pStyle w:val="ZARTzmartartykuempunktem"/>
      </w:pPr>
      <w:bookmarkStart w:id="77" w:name="_Hlk112864927"/>
      <w:r w:rsidRPr="00AC28C2">
        <w:t>„</w:t>
      </w:r>
      <w:bookmarkEnd w:id="77"/>
      <w:r w:rsidRPr="00AC28C2">
        <w:t>5. Plan miejscowy przewidujący możliwość lokalizacji budynków mieszkalnych jednorodzinnych lub budynków mieszkalnych</w:t>
      </w:r>
      <w:r w:rsidR="00777E27" w:rsidRPr="00AC28C2">
        <w:t xml:space="preserve"> w</w:t>
      </w:r>
      <w:r w:rsidR="00777E27">
        <w:t> </w:t>
      </w:r>
      <w:r w:rsidRPr="00AC28C2">
        <w:t xml:space="preserve">zabudowie zagrodowej umożliwia również lokalizację </w:t>
      </w:r>
      <w:r w:rsidR="00825BFF">
        <w:t xml:space="preserve">przydomowych schronów i ukryć doraźnych o których mowa w </w:t>
      </w:r>
      <w:r w:rsidR="0063235E">
        <w:t>art. </w:t>
      </w:r>
      <w:r w:rsidRPr="00AC28C2">
        <w:t>2</w:t>
      </w:r>
      <w:r w:rsidR="0063235E" w:rsidRPr="00AC28C2">
        <w:t>9</w:t>
      </w:r>
      <w:r w:rsidR="0063235E">
        <w:t xml:space="preserve"> ust. </w:t>
      </w:r>
      <w:r w:rsidR="000168AC">
        <w:t>1</w:t>
      </w:r>
      <w:r w:rsidR="0063235E">
        <w:t xml:space="preserve"> pkt </w:t>
      </w:r>
      <w:r w:rsidRPr="00AC28C2">
        <w:t>4</w:t>
      </w:r>
      <w:r w:rsidR="00777E27">
        <w:t>0 </w:t>
      </w:r>
      <w:r w:rsidRPr="00AC28C2">
        <w:t>ustawy</w:t>
      </w:r>
      <w:r w:rsidR="00777E27" w:rsidRPr="00AC28C2">
        <w:t xml:space="preserve"> z</w:t>
      </w:r>
      <w:r w:rsidR="00777E27">
        <w:t> </w:t>
      </w:r>
      <w:r w:rsidRPr="00AC28C2">
        <w:t xml:space="preserve">dnia </w:t>
      </w:r>
      <w:r w:rsidR="00777E27" w:rsidRPr="00AC28C2">
        <w:t>7</w:t>
      </w:r>
      <w:r w:rsidR="00777E27">
        <w:t> </w:t>
      </w:r>
      <w:r w:rsidRPr="00AC28C2">
        <w:t>lipca 199</w:t>
      </w:r>
      <w:r w:rsidR="00777E27" w:rsidRPr="00AC28C2">
        <w:t>4</w:t>
      </w:r>
      <w:r w:rsidR="00777E27">
        <w:t> </w:t>
      </w:r>
      <w:r w:rsidRPr="00AC28C2">
        <w:t xml:space="preserve">r. </w:t>
      </w:r>
      <w:r w:rsidR="00984F1F" w:rsidRPr="00984F1F">
        <w:t>–</w:t>
      </w:r>
      <w:r w:rsidR="0063235E">
        <w:t xml:space="preserve"> </w:t>
      </w:r>
      <w:r w:rsidRPr="00AC28C2">
        <w:t>Prawo budowlane (</w:t>
      </w:r>
      <w:r w:rsidR="0063235E">
        <w:t>Dz. U.</w:t>
      </w:r>
      <w:r w:rsidRPr="00AC28C2">
        <w:t xml:space="preserve"> z 2021 r.</w:t>
      </w:r>
      <w:r w:rsidR="0063235E">
        <w:t xml:space="preserve"> poz. </w:t>
      </w:r>
      <w:r w:rsidRPr="00AC28C2">
        <w:t>235</w:t>
      </w:r>
      <w:r w:rsidR="0063235E" w:rsidRPr="00AC28C2">
        <w:t>1</w:t>
      </w:r>
      <w:r w:rsidR="0063235E">
        <w:t xml:space="preserve"> oraz</w:t>
      </w:r>
      <w:r w:rsidRPr="00AC28C2">
        <w:t xml:space="preserve"> z 2022 r.</w:t>
      </w:r>
      <w:r w:rsidR="0063235E">
        <w:t xml:space="preserve"> poz. </w:t>
      </w:r>
      <w:r w:rsidRPr="00AC28C2">
        <w:t>8</w:t>
      </w:r>
      <w:r w:rsidR="00C371F5" w:rsidRPr="00AC28C2">
        <w:t>8</w:t>
      </w:r>
      <w:r w:rsidR="00CD4D9E">
        <w:t xml:space="preserve">, </w:t>
      </w:r>
      <w:r w:rsidRPr="00AC28C2">
        <w:t>1557</w:t>
      </w:r>
      <w:r w:rsidR="00CD4D9E">
        <w:t>, 176</w:t>
      </w:r>
      <w:r w:rsidR="0063235E">
        <w:t>8</w:t>
      </w:r>
      <w:r w:rsidR="00984F1F">
        <w:t xml:space="preserve">, </w:t>
      </w:r>
      <w:r w:rsidR="00CD4D9E">
        <w:t>1783</w:t>
      </w:r>
      <w:r w:rsidR="00984F1F">
        <w:t xml:space="preserve"> i 1846</w:t>
      </w:r>
      <w:r w:rsidRPr="00AC28C2">
        <w:t>).”</w:t>
      </w:r>
      <w:r w:rsidR="00CD4D9E">
        <w:t>;</w:t>
      </w:r>
    </w:p>
    <w:p w14:paraId="2D52D40F" w14:textId="69431C7D" w:rsidR="00AC28C2" w:rsidRPr="00AC28C2" w:rsidRDefault="00AC28C2" w:rsidP="008B08AA">
      <w:pPr>
        <w:pStyle w:val="PKTpunkt"/>
      </w:pPr>
      <w:r w:rsidRPr="00AC28C2">
        <w:t>2)</w:t>
      </w:r>
      <w:r w:rsidR="004129B2">
        <w:tab/>
      </w:r>
      <w:commentRangeStart w:id="78"/>
      <w:r w:rsidR="0063235E" w:rsidRPr="00AC28C2">
        <w:t>w</w:t>
      </w:r>
      <w:r w:rsidR="0063235E">
        <w:t> art. </w:t>
      </w:r>
      <w:r w:rsidRPr="00AC28C2">
        <w:t>5</w:t>
      </w:r>
      <w:r w:rsidR="0063235E" w:rsidRPr="00AC28C2">
        <w:t>0</w:t>
      </w:r>
      <w:r w:rsidR="0063235E">
        <w:t xml:space="preserve"> ust. </w:t>
      </w:r>
      <w:r w:rsidRPr="00AC28C2">
        <w:t>2a otrzymuje brzmienie:</w:t>
      </w:r>
      <w:commentRangeEnd w:id="78"/>
      <w:r w:rsidR="008B08AA">
        <w:rPr>
          <w:rStyle w:val="Odwoaniedokomentarza"/>
          <w:rFonts w:eastAsia="Times New Roman" w:cs="Times New Roman"/>
          <w:bCs w:val="0"/>
        </w:rPr>
        <w:commentReference w:id="78"/>
      </w:r>
    </w:p>
    <w:p w14:paraId="5D9E1FFC" w14:textId="77777777" w:rsidR="00AC28C2" w:rsidRPr="006B4C97" w:rsidRDefault="00C13A48" w:rsidP="00AC28C2">
      <w:pPr>
        <w:pStyle w:val="ZUSTzmustartykuempunktem"/>
      </w:pPr>
      <w:r w:rsidRPr="00AC28C2">
        <w:t>„</w:t>
      </w:r>
      <w:r w:rsidR="00AC28C2" w:rsidRPr="00AC28C2">
        <w:t>2a.</w:t>
      </w:r>
      <w:r w:rsidR="00777E27" w:rsidRPr="00AC28C2">
        <w:t xml:space="preserve"> W</w:t>
      </w:r>
      <w:r w:rsidR="00777E27">
        <w:t> </w:t>
      </w:r>
      <w:r w:rsidR="00AC28C2" w:rsidRPr="00AC28C2">
        <w:t>przypadku braku miejscowego planu zagospodarowania przestrzennego budowa sieci,</w:t>
      </w:r>
      <w:r w:rsidR="00777E27" w:rsidRPr="00AC28C2">
        <w:t xml:space="preserve"> o</w:t>
      </w:r>
      <w:r w:rsidR="00777E27">
        <w:t> </w:t>
      </w:r>
      <w:r w:rsidR="00AC28C2" w:rsidRPr="00AC28C2">
        <w:t>których mowa</w:t>
      </w:r>
      <w:r w:rsidR="0063235E" w:rsidRPr="00AC28C2">
        <w:t xml:space="preserve"> w</w:t>
      </w:r>
      <w:r w:rsidR="0063235E">
        <w:t> art. </w:t>
      </w:r>
      <w:r w:rsidR="00AC28C2" w:rsidRPr="00AC28C2">
        <w:t>2</w:t>
      </w:r>
      <w:r w:rsidR="0063235E" w:rsidRPr="00AC28C2">
        <w:t>9</w:t>
      </w:r>
      <w:r w:rsidR="0063235E">
        <w:t xml:space="preserve"> ust. </w:t>
      </w:r>
      <w:r w:rsidR="0063235E" w:rsidRPr="00AC28C2">
        <w:t>1</w:t>
      </w:r>
      <w:r w:rsidR="0063235E">
        <w:t xml:space="preserve"> pkt </w:t>
      </w:r>
      <w:r w:rsidR="00777E27" w:rsidRPr="00AC28C2">
        <w:t>2</w:t>
      </w:r>
      <w:r w:rsidR="00777E27">
        <w:t> </w:t>
      </w:r>
      <w:r w:rsidR="00AC28C2" w:rsidRPr="00AC28C2">
        <w:t>ustawy</w:t>
      </w:r>
      <w:r w:rsidR="00777E27" w:rsidRPr="00AC28C2">
        <w:t xml:space="preserve"> z</w:t>
      </w:r>
      <w:r w:rsidR="00777E27">
        <w:t> </w:t>
      </w:r>
      <w:r w:rsidR="00AC28C2" w:rsidRPr="00AC28C2">
        <w:t xml:space="preserve">dnia </w:t>
      </w:r>
      <w:r w:rsidR="00777E27" w:rsidRPr="00AC28C2">
        <w:t>7</w:t>
      </w:r>
      <w:r w:rsidR="00777E27">
        <w:t> </w:t>
      </w:r>
      <w:r w:rsidR="00AC28C2" w:rsidRPr="00AC28C2">
        <w:t>lipca 199</w:t>
      </w:r>
      <w:r w:rsidR="00777E27" w:rsidRPr="00AC28C2">
        <w:t>4</w:t>
      </w:r>
      <w:r w:rsidR="00777E27">
        <w:t> </w:t>
      </w:r>
      <w:r w:rsidR="00AC28C2" w:rsidRPr="00AC28C2">
        <w:t>r. – Prawo budowlane, wymaga uzyskania decyzji</w:t>
      </w:r>
      <w:r w:rsidR="00777E27" w:rsidRPr="00AC28C2">
        <w:t xml:space="preserve"> o</w:t>
      </w:r>
      <w:r w:rsidR="00777E27">
        <w:t> </w:t>
      </w:r>
      <w:r w:rsidR="00AC28C2" w:rsidRPr="00AC28C2">
        <w:t>ustaleniu lokalizacji inwestycji celu publicznego.”</w:t>
      </w:r>
      <w:r w:rsidR="00CD4D9E">
        <w:t>;</w:t>
      </w:r>
    </w:p>
    <w:p w14:paraId="163DECE7" w14:textId="77777777" w:rsidR="009D5C5B" w:rsidRDefault="00A361FE" w:rsidP="008D09DB">
      <w:pPr>
        <w:pStyle w:val="PKTpunkt"/>
      </w:pPr>
      <w:r>
        <w:t>3</w:t>
      </w:r>
      <w:r w:rsidR="008D09DB" w:rsidRPr="006B4C97">
        <w:t>)</w:t>
      </w:r>
      <w:r w:rsidR="008D09DB" w:rsidRPr="006B4C97">
        <w:tab/>
        <w:t>w</w:t>
      </w:r>
      <w:r w:rsidR="0063235E">
        <w:t xml:space="preserve"> art. </w:t>
      </w:r>
      <w:r w:rsidR="009D5C5B">
        <w:t>5</w:t>
      </w:r>
      <w:r w:rsidR="0063235E">
        <w:t>2 w ust. 2 w pkt </w:t>
      </w:r>
      <w:r w:rsidR="00777E27">
        <w:t>1 </w:t>
      </w:r>
      <w:r w:rsidR="009D5C5B">
        <w:t>uchyla się</w:t>
      </w:r>
      <w:r w:rsidR="0063235E">
        <w:t xml:space="preserve"> lit. </w:t>
      </w:r>
      <w:r w:rsidR="009D5C5B">
        <w:t>b;</w:t>
      </w:r>
    </w:p>
    <w:p w14:paraId="60B6120A" w14:textId="77777777" w:rsidR="005A47F6" w:rsidRDefault="005A47F6" w:rsidP="008D09DB">
      <w:pPr>
        <w:pStyle w:val="PKTpunkt"/>
      </w:pPr>
      <w:r>
        <w:t>4)</w:t>
      </w:r>
      <w:r>
        <w:tab/>
      </w:r>
      <w:r w:rsidRPr="005A47F6">
        <w:t>w</w:t>
      </w:r>
      <w:r w:rsidR="0063235E">
        <w:t xml:space="preserve"> art. </w:t>
      </w:r>
      <w:r w:rsidRPr="005A47F6">
        <w:t>5</w:t>
      </w:r>
      <w:r w:rsidR="0063235E" w:rsidRPr="005A47F6">
        <w:t>9</w:t>
      </w:r>
      <w:r w:rsidR="0063235E">
        <w:t xml:space="preserve"> ust. </w:t>
      </w:r>
      <w:r w:rsidRPr="005A47F6">
        <w:t>2a otrzymuje brzmienie:</w:t>
      </w:r>
    </w:p>
    <w:p w14:paraId="43DEE558" w14:textId="77777777" w:rsidR="005A47F6" w:rsidRDefault="005A47F6" w:rsidP="005A47F6">
      <w:pPr>
        <w:pStyle w:val="ZUSTzmustartykuempunktem"/>
      </w:pPr>
      <w:r w:rsidRPr="005A47F6">
        <w:t>„2a.</w:t>
      </w:r>
      <w:r w:rsidR="00CD4D9E" w:rsidRPr="005A47F6">
        <w:t xml:space="preserve"> W</w:t>
      </w:r>
      <w:r w:rsidR="00CD4D9E">
        <w:t> </w:t>
      </w:r>
      <w:r w:rsidRPr="005A47F6">
        <w:t>przypadku braku miejscowego planu zagospodarowania przestrzennego budowa obiektów budowlanych,</w:t>
      </w:r>
      <w:r w:rsidR="00CD4D9E" w:rsidRPr="005A47F6">
        <w:t xml:space="preserve"> o</w:t>
      </w:r>
      <w:r w:rsidR="00CD4D9E">
        <w:t> </w:t>
      </w:r>
      <w:r w:rsidRPr="005A47F6">
        <w:t>których mowa</w:t>
      </w:r>
      <w:r w:rsidR="0063235E" w:rsidRPr="005A47F6">
        <w:t xml:space="preserve"> w</w:t>
      </w:r>
      <w:r w:rsidR="0063235E">
        <w:t> art. </w:t>
      </w:r>
      <w:r w:rsidRPr="005A47F6">
        <w:t>2</w:t>
      </w:r>
      <w:r w:rsidR="0063235E" w:rsidRPr="005A47F6">
        <w:t>9</w:t>
      </w:r>
      <w:r w:rsidR="0063235E">
        <w:t xml:space="preserve"> ust. </w:t>
      </w:r>
      <w:r w:rsidR="0063235E" w:rsidRPr="005A47F6">
        <w:t>1</w:t>
      </w:r>
      <w:r w:rsidR="0063235E">
        <w:t xml:space="preserve"> pkt </w:t>
      </w:r>
      <w:r w:rsidRPr="005A47F6">
        <w:t>1</w:t>
      </w:r>
      <w:r w:rsidRPr="00AC28C2">
        <w:t>–</w:t>
      </w:r>
      <w:r w:rsidRPr="005A47F6">
        <w:t>1b, 3, 1</w:t>
      </w:r>
      <w:r w:rsidR="0063235E" w:rsidRPr="005A47F6">
        <w:t>6</w:t>
      </w:r>
      <w:r w:rsidR="0063235E">
        <w:t xml:space="preserve"> lit. </w:t>
      </w:r>
      <w:r w:rsidRPr="005A47F6">
        <w:t>b</w:t>
      </w:r>
      <w:r w:rsidR="0063235E" w:rsidRPr="005A47F6">
        <w:t xml:space="preserve"> i</w:t>
      </w:r>
      <w:r w:rsidR="0063235E">
        <w:t> pkt </w:t>
      </w:r>
      <w:r w:rsidR="00FB133A">
        <w:t>3</w:t>
      </w:r>
      <w:r w:rsidR="00CD4D9E">
        <w:t>8 </w:t>
      </w:r>
      <w:r w:rsidRPr="005A47F6">
        <w:t>ustawy</w:t>
      </w:r>
      <w:r w:rsidR="00CD4D9E" w:rsidRPr="005A47F6">
        <w:t xml:space="preserve"> z</w:t>
      </w:r>
      <w:r w:rsidR="00CD4D9E">
        <w:t> </w:t>
      </w:r>
      <w:r w:rsidRPr="005A47F6">
        <w:t xml:space="preserve">dnia </w:t>
      </w:r>
      <w:r w:rsidR="00CD4D9E" w:rsidRPr="005A47F6">
        <w:t>7</w:t>
      </w:r>
      <w:r w:rsidR="00CD4D9E">
        <w:t> </w:t>
      </w:r>
      <w:r w:rsidRPr="005A47F6">
        <w:t>lipca 199</w:t>
      </w:r>
      <w:r w:rsidR="00CD4D9E" w:rsidRPr="005A47F6">
        <w:t>4</w:t>
      </w:r>
      <w:r w:rsidR="00CD4D9E">
        <w:t> </w:t>
      </w:r>
      <w:r w:rsidRPr="005A47F6">
        <w:t xml:space="preserve">r. </w:t>
      </w:r>
      <w:r w:rsidRPr="00AC28C2">
        <w:t>–</w:t>
      </w:r>
      <w:r w:rsidRPr="005A47F6">
        <w:t xml:space="preserve"> Prawo budowlane, wymaga uzyskania decyzji</w:t>
      </w:r>
      <w:r w:rsidR="00CD4D9E" w:rsidRPr="005A47F6">
        <w:t xml:space="preserve"> o</w:t>
      </w:r>
      <w:r w:rsidR="00CD4D9E">
        <w:t> </w:t>
      </w:r>
      <w:r w:rsidRPr="005A47F6">
        <w:t>warunkach zabudowy</w:t>
      </w:r>
      <w:r w:rsidR="00CD4D9E" w:rsidRPr="005A47F6">
        <w:t xml:space="preserve"> i</w:t>
      </w:r>
      <w:r w:rsidR="00CD4D9E">
        <w:t> </w:t>
      </w:r>
      <w:r w:rsidRPr="005A47F6">
        <w:t>zagospodarowania terenu.”;</w:t>
      </w:r>
    </w:p>
    <w:p w14:paraId="59114765" w14:textId="59FBC79F" w:rsidR="008D09DB" w:rsidRDefault="008259DA" w:rsidP="008D09DB">
      <w:pPr>
        <w:pStyle w:val="PKTpunkt"/>
      </w:pPr>
      <w:r>
        <w:t>5</w:t>
      </w:r>
      <w:r w:rsidR="009D5C5B">
        <w:t>)</w:t>
      </w:r>
      <w:r w:rsidR="00C13A48">
        <w:tab/>
      </w:r>
      <w:r w:rsidR="00EE3C9F">
        <w:t>w</w:t>
      </w:r>
      <w:r w:rsidR="0063235E">
        <w:t xml:space="preserve"> art. </w:t>
      </w:r>
      <w:r w:rsidR="00EE3C9F">
        <w:t>64a</w:t>
      </w:r>
      <w:r w:rsidR="0063235E">
        <w:t xml:space="preserve"> ust. </w:t>
      </w:r>
      <w:r w:rsidR="00777E27">
        <w:t>1 </w:t>
      </w:r>
      <w:r w:rsidR="008D09DB" w:rsidRPr="006B4C97">
        <w:t xml:space="preserve">wyrazy </w:t>
      </w:r>
      <w:r w:rsidR="00A925A7" w:rsidRPr="006B4C97">
        <w:t>„</w:t>
      </w:r>
      <w:r w:rsidR="008D09DB" w:rsidRPr="006B4C97">
        <w:t>obiektu budowlanego,</w:t>
      </w:r>
      <w:r w:rsidR="006C2718" w:rsidRPr="006B4C97">
        <w:t xml:space="preserve"> o </w:t>
      </w:r>
      <w:r w:rsidR="008D09DB" w:rsidRPr="006B4C97">
        <w:t>którym mowa</w:t>
      </w:r>
      <w:r w:rsidR="0063235E" w:rsidRPr="006B4C97">
        <w:t xml:space="preserve"> w</w:t>
      </w:r>
      <w:r w:rsidR="0063235E">
        <w:t> art. </w:t>
      </w:r>
      <w:r w:rsidR="008D09DB" w:rsidRPr="006B4C97">
        <w:t>2</w:t>
      </w:r>
      <w:r w:rsidR="0063235E" w:rsidRPr="006B4C97">
        <w:t>9</w:t>
      </w:r>
      <w:r w:rsidR="0063235E">
        <w:t xml:space="preserve"> ust. </w:t>
      </w:r>
      <w:r w:rsidR="0063235E" w:rsidRPr="006B4C97">
        <w:t>1</w:t>
      </w:r>
      <w:r w:rsidR="0063235E">
        <w:t xml:space="preserve"> pkt </w:t>
      </w:r>
      <w:r w:rsidR="008D09DB" w:rsidRPr="006B4C97">
        <w:t>1a 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r. – Prawo budowlane</w:t>
      </w:r>
      <w:r w:rsidR="00A925A7" w:rsidRPr="006B4C97">
        <w:t>”</w:t>
      </w:r>
      <w:r w:rsidR="008D09DB" w:rsidRPr="006B4C97">
        <w:t xml:space="preserve"> zastępuje się wyrazami </w:t>
      </w:r>
      <w:bookmarkStart w:id="79" w:name="_Hlk89974234"/>
      <w:r w:rsidR="00A925A7" w:rsidRPr="006B4C97">
        <w:t>„</w:t>
      </w:r>
      <w:bookmarkEnd w:id="79"/>
      <w:r w:rsidR="004B550E" w:rsidRPr="006B4C97">
        <w:t>budynk</w:t>
      </w:r>
      <w:r w:rsidR="004B550E">
        <w:t>ów</w:t>
      </w:r>
      <w:r w:rsidR="004B550E" w:rsidRPr="006B4C97">
        <w:t xml:space="preserve"> mieszkaln</w:t>
      </w:r>
      <w:r w:rsidR="004B550E">
        <w:t>ych</w:t>
      </w:r>
      <w:r w:rsidR="004B550E" w:rsidRPr="006B4C97">
        <w:t xml:space="preserve"> jednorodzinn</w:t>
      </w:r>
      <w:r w:rsidR="004B550E">
        <w:t>ych</w:t>
      </w:r>
      <w:r w:rsidR="00427EE0">
        <w:t>,</w:t>
      </w:r>
      <w:r w:rsidR="00777E27" w:rsidRPr="006B4C97">
        <w:t xml:space="preserve"> </w:t>
      </w:r>
      <w:r w:rsidR="00777E27">
        <w:t>o </w:t>
      </w:r>
      <w:r w:rsidR="004B550E">
        <w:t>których mowa</w:t>
      </w:r>
      <w:r w:rsidR="0063235E">
        <w:t xml:space="preserve"> w art. </w:t>
      </w:r>
      <w:r w:rsidR="004B550E">
        <w:t>2</w:t>
      </w:r>
      <w:r w:rsidR="0063235E">
        <w:t>9 ust. 1 pkt </w:t>
      </w:r>
      <w:r w:rsidR="004B550E">
        <w:t>1a</w:t>
      </w:r>
      <w:r w:rsidR="00777E27">
        <w:t xml:space="preserve"> i </w:t>
      </w:r>
      <w:r w:rsidR="004B550E">
        <w:t>1b</w:t>
      </w:r>
      <w:r w:rsidR="00F36315" w:rsidRPr="00F36315">
        <w:t>ustawy</w:t>
      </w:r>
      <w:r w:rsidR="0008477B" w:rsidRPr="00F36315">
        <w:t xml:space="preserve"> z</w:t>
      </w:r>
      <w:r w:rsidR="0008477B">
        <w:t> </w:t>
      </w:r>
      <w:r w:rsidR="00F36315" w:rsidRPr="00F36315">
        <w:t xml:space="preserve">dnia </w:t>
      </w:r>
      <w:r w:rsidR="0008477B" w:rsidRPr="00F36315">
        <w:t>7</w:t>
      </w:r>
      <w:r w:rsidR="0008477B">
        <w:t> </w:t>
      </w:r>
      <w:r w:rsidR="00F36315" w:rsidRPr="00F36315">
        <w:t>lipca 199</w:t>
      </w:r>
      <w:r w:rsidR="0008477B" w:rsidRPr="00F36315">
        <w:t>4</w:t>
      </w:r>
      <w:r w:rsidR="0008477B">
        <w:t> </w:t>
      </w:r>
      <w:r w:rsidR="00F36315" w:rsidRPr="00F36315">
        <w:t>r. – Prawo budowlane</w:t>
      </w:r>
      <w:r w:rsidR="00A91DC6" w:rsidRPr="0040442D">
        <w:t>”</w:t>
      </w:r>
      <w:r w:rsidR="00D55134">
        <w:t>;</w:t>
      </w:r>
    </w:p>
    <w:p w14:paraId="06ECD326" w14:textId="77777777" w:rsidR="00D55134" w:rsidRDefault="008259DA" w:rsidP="00D55134">
      <w:pPr>
        <w:pStyle w:val="PKTpunkt"/>
      </w:pPr>
      <w:r>
        <w:t>6</w:t>
      </w:r>
      <w:r w:rsidR="00D55134">
        <w:t>)</w:t>
      </w:r>
      <w:r w:rsidR="00D55134">
        <w:tab/>
        <w:t>w</w:t>
      </w:r>
      <w:r w:rsidR="0063235E">
        <w:t xml:space="preserve"> art. </w:t>
      </w:r>
      <w:r w:rsidR="00D55134">
        <w:t>64b:</w:t>
      </w:r>
    </w:p>
    <w:p w14:paraId="466D0A08" w14:textId="77777777" w:rsidR="00D55134" w:rsidRPr="00D55134" w:rsidRDefault="00D55134" w:rsidP="00D55134">
      <w:pPr>
        <w:pStyle w:val="LITlitera"/>
      </w:pPr>
      <w:r>
        <w:t>a)</w:t>
      </w:r>
      <w:r>
        <w:tab/>
      </w:r>
      <w:r w:rsidRPr="00D55134">
        <w:t>w</w:t>
      </w:r>
      <w:r w:rsidR="0063235E">
        <w:t xml:space="preserve"> ust. </w:t>
      </w:r>
      <w:r w:rsidR="002C7DDB" w:rsidRPr="00D55134">
        <w:t>1</w:t>
      </w:r>
      <w:r w:rsidR="002C7DDB">
        <w:t> </w:t>
      </w:r>
      <w:r w:rsidRPr="00D55134">
        <w:t>uchyla się</w:t>
      </w:r>
      <w:r w:rsidR="0063235E">
        <w:t xml:space="preserve"> pkt </w:t>
      </w:r>
      <w:r w:rsidRPr="00D55134">
        <w:t>1</w:t>
      </w:r>
      <w:r w:rsidR="0040442D">
        <w:t>,</w:t>
      </w:r>
    </w:p>
    <w:p w14:paraId="6026BBB5" w14:textId="77777777" w:rsidR="00D55134" w:rsidRPr="00D55134" w:rsidRDefault="00D55134" w:rsidP="00D55134">
      <w:pPr>
        <w:pStyle w:val="LITlitera"/>
      </w:pPr>
      <w:r>
        <w:t>b</w:t>
      </w:r>
      <w:r w:rsidRPr="00D55134">
        <w:t>)</w:t>
      </w:r>
      <w:r w:rsidRPr="00D55134">
        <w:tab/>
        <w:t>po</w:t>
      </w:r>
      <w:r w:rsidR="0063235E">
        <w:t xml:space="preserve"> ust. </w:t>
      </w:r>
      <w:r w:rsidR="002C7DDB" w:rsidRPr="00D55134">
        <w:t>1</w:t>
      </w:r>
      <w:r w:rsidR="002C7DDB">
        <w:t> </w:t>
      </w:r>
      <w:r w:rsidRPr="00D55134">
        <w:t>dodaje się</w:t>
      </w:r>
      <w:r w:rsidR="0063235E">
        <w:t xml:space="preserve"> ust. </w:t>
      </w:r>
      <w:r w:rsidRPr="00D55134">
        <w:t>1a</w:t>
      </w:r>
      <w:r w:rsidR="002C7DDB" w:rsidRPr="00D55134">
        <w:t xml:space="preserve"> w</w:t>
      </w:r>
      <w:r w:rsidR="002C7DDB">
        <w:t> </w:t>
      </w:r>
      <w:r w:rsidRPr="00D55134">
        <w:t>brzmieniu:</w:t>
      </w:r>
    </w:p>
    <w:p w14:paraId="48FBF0AF" w14:textId="1B48893A" w:rsidR="00D55134" w:rsidRPr="00D55134" w:rsidRDefault="00A03A72" w:rsidP="00D55134">
      <w:pPr>
        <w:pStyle w:val="ZLITUSTzmustliter"/>
      </w:pPr>
      <w:r w:rsidRPr="006B4C97">
        <w:t>„</w:t>
      </w:r>
      <w:r w:rsidR="00D55134" w:rsidRPr="00D55134">
        <w:t>1a. Obsługa wniosków,</w:t>
      </w:r>
      <w:r w:rsidR="002C7DDB" w:rsidRPr="00D55134">
        <w:t xml:space="preserve"> o</w:t>
      </w:r>
      <w:r w:rsidR="002C7DDB">
        <w:t> </w:t>
      </w:r>
      <w:r w:rsidR="00D55134" w:rsidRPr="00D55134">
        <w:t>których mowa</w:t>
      </w:r>
      <w:r w:rsidR="0063235E" w:rsidRPr="00D55134">
        <w:t xml:space="preserve"> w</w:t>
      </w:r>
      <w:r w:rsidR="0063235E">
        <w:t> ust. </w:t>
      </w:r>
      <w:r w:rsidR="00D55134" w:rsidRPr="00D55134">
        <w:t xml:space="preserve">1, odbywa się za pośrednictwem </w:t>
      </w:r>
      <w:r w:rsidR="0047224F">
        <w:t>systemów</w:t>
      </w:r>
      <w:r w:rsidR="00D55134" w:rsidRPr="00D55134">
        <w:t>,</w:t>
      </w:r>
      <w:r w:rsidR="002C7DDB" w:rsidRPr="00D55134">
        <w:t xml:space="preserve"> o</w:t>
      </w:r>
      <w:r w:rsidR="002C7DDB">
        <w:t> </w:t>
      </w:r>
      <w:r w:rsidR="0047224F" w:rsidRPr="00D55134">
        <w:t>który</w:t>
      </w:r>
      <w:r w:rsidR="0047224F">
        <w:t>ch</w:t>
      </w:r>
      <w:r w:rsidR="0047224F" w:rsidRPr="00D55134">
        <w:t xml:space="preserve"> </w:t>
      </w:r>
      <w:r w:rsidR="00D55134" w:rsidRPr="00D55134">
        <w:t>mowa</w:t>
      </w:r>
      <w:r w:rsidR="002C7DDB" w:rsidRPr="00D55134">
        <w:t xml:space="preserve"> w</w:t>
      </w:r>
      <w:r w:rsidR="00B92234">
        <w:t xml:space="preserve"> art. </w:t>
      </w:r>
      <w:r w:rsidR="0047224F">
        <w:t xml:space="preserve">79m </w:t>
      </w:r>
      <w:r w:rsidR="00D55134" w:rsidRPr="00D55134">
        <w:t>ustawy</w:t>
      </w:r>
      <w:r w:rsidR="002C7DDB" w:rsidRPr="00D55134">
        <w:t xml:space="preserve"> z</w:t>
      </w:r>
      <w:r w:rsidR="002C7DDB">
        <w:t> </w:t>
      </w:r>
      <w:r w:rsidR="00D55134" w:rsidRPr="00D55134">
        <w:t xml:space="preserve">dnia </w:t>
      </w:r>
      <w:r w:rsidR="002C7DDB" w:rsidRPr="00D55134">
        <w:t>7</w:t>
      </w:r>
      <w:r w:rsidR="002C7DDB">
        <w:t> </w:t>
      </w:r>
      <w:r w:rsidR="00D55134" w:rsidRPr="00D55134">
        <w:t>lipca 199</w:t>
      </w:r>
      <w:r w:rsidR="002C7DDB" w:rsidRPr="00D55134">
        <w:t>4</w:t>
      </w:r>
      <w:r w:rsidR="002C7DDB">
        <w:t> </w:t>
      </w:r>
      <w:r w:rsidR="00D55134" w:rsidRPr="00D55134">
        <w:t xml:space="preserve">r. </w:t>
      </w:r>
      <w:r w:rsidR="008E5004" w:rsidRPr="008E5004">
        <w:t>–</w:t>
      </w:r>
      <w:r w:rsidR="00B92234">
        <w:t xml:space="preserve"> </w:t>
      </w:r>
      <w:r w:rsidR="00D55134" w:rsidRPr="00D55134">
        <w:t>Prawo budowlane</w:t>
      </w:r>
      <w:r w:rsidR="0040442D" w:rsidRPr="00D55134">
        <w:t>.</w:t>
      </w:r>
      <w:r w:rsidR="0040442D" w:rsidRPr="0040442D">
        <w:t>”</w:t>
      </w:r>
      <w:r w:rsidR="0040442D">
        <w:t>,</w:t>
      </w:r>
    </w:p>
    <w:p w14:paraId="4BDBF205" w14:textId="48C52D24" w:rsidR="0047224F" w:rsidRPr="00D55134" w:rsidRDefault="00D55134">
      <w:pPr>
        <w:pStyle w:val="LITlitera"/>
      </w:pPr>
      <w:r>
        <w:t>c</w:t>
      </w:r>
      <w:r w:rsidRPr="00D55134">
        <w:t>)</w:t>
      </w:r>
      <w:r w:rsidRPr="00D55134">
        <w:tab/>
        <w:t xml:space="preserve">ust. </w:t>
      </w:r>
      <w:r w:rsidR="002C7DDB" w:rsidRPr="00D55134">
        <w:t>2</w:t>
      </w:r>
      <w:r w:rsidR="002C7DDB">
        <w:t> </w:t>
      </w:r>
      <w:r w:rsidRPr="00D55134">
        <w:t>otrzymuje brzmienie:</w:t>
      </w:r>
    </w:p>
    <w:bookmarkEnd w:id="73"/>
    <w:bookmarkEnd w:id="75"/>
    <w:bookmarkEnd w:id="76"/>
    <w:p w14:paraId="0F4BA468" w14:textId="77777777" w:rsidR="006569EF" w:rsidRPr="006569EF" w:rsidRDefault="006569EF">
      <w:pPr>
        <w:pStyle w:val="ZLITUSTzmustliter"/>
      </w:pPr>
      <w:commentRangeStart w:id="80"/>
      <w:r w:rsidRPr="006569EF">
        <w:t>„2. Minister właściwy do spraw budownictwa, planowania i zagospodarowania przestrzennego oraz mieszkalnictwa określi, w drodze rozporządzenia, wzór formularza wniosku o ustalenie lokalizacji inwestycji celu publicznego albo warunków zabudowy w  formie dokumentu elektronicznego w rozumieniu ustawy z dnia 17 lutego 2005 r. o informatyzacji działalności podmiotów realizujących zadania publiczne (Dz. U. z 2021 r. poz. 2070 oraz z 2022 r. poz. 1087), mając na względzie łatwość stosowania formularza oraz zapewnienie przejrzystości danych zamieszczanych w formularzu.”.</w:t>
      </w:r>
      <w:commentRangeEnd w:id="80"/>
      <w:r w:rsidR="00D93079">
        <w:rPr>
          <w:rStyle w:val="Odwoaniedokomentarza"/>
          <w:rFonts w:eastAsia="Times New Roman" w:cs="Times New Roman"/>
          <w:bCs w:val="0"/>
        </w:rPr>
        <w:commentReference w:id="80"/>
      </w:r>
    </w:p>
    <w:p w14:paraId="56F8D78A" w14:textId="25692564" w:rsidR="00AC1363" w:rsidRDefault="0009474F" w:rsidP="00AC1363">
      <w:pPr>
        <w:pStyle w:val="ARTartustawynprozporzdzenia"/>
      </w:pPr>
      <w:r w:rsidRPr="0009474F">
        <w:rPr>
          <w:rStyle w:val="Ppogrubienie"/>
        </w:rPr>
        <w:t xml:space="preserve">Art. </w:t>
      </w:r>
      <w:r w:rsidR="002167DA">
        <w:rPr>
          <w:rStyle w:val="Ppogrubienie"/>
        </w:rPr>
        <w:t>11</w:t>
      </w:r>
      <w:r w:rsidRPr="0009474F">
        <w:rPr>
          <w:rStyle w:val="Ppogrubienie"/>
        </w:rPr>
        <w:t>.</w:t>
      </w:r>
      <w:r w:rsidR="002C7DDB" w:rsidRPr="0009474F">
        <w:t xml:space="preserve"> W</w:t>
      </w:r>
      <w:r w:rsidR="002C7DDB">
        <w:t> </w:t>
      </w:r>
      <w:r w:rsidRPr="0009474F">
        <w:t>ustawie</w:t>
      </w:r>
      <w:r w:rsidR="002C7DDB" w:rsidRPr="0009474F">
        <w:t xml:space="preserve"> z</w:t>
      </w:r>
      <w:r w:rsidR="002C7DDB">
        <w:t> </w:t>
      </w:r>
      <w:r w:rsidRPr="0009474F">
        <w:t>dnia 2</w:t>
      </w:r>
      <w:r w:rsidR="002C7DDB" w:rsidRPr="0009474F">
        <w:t>3</w:t>
      </w:r>
      <w:r w:rsidR="002C7DDB">
        <w:t> </w:t>
      </w:r>
      <w:r w:rsidRPr="0009474F">
        <w:t>lipca 200</w:t>
      </w:r>
      <w:r w:rsidR="002C7DDB" w:rsidRPr="0009474F">
        <w:t>3</w:t>
      </w:r>
      <w:r w:rsidR="002C7DDB">
        <w:t> </w:t>
      </w:r>
      <w:r w:rsidRPr="0009474F">
        <w:t>r.</w:t>
      </w:r>
      <w:r w:rsidR="002C7DDB" w:rsidRPr="0009474F">
        <w:t xml:space="preserve"> o</w:t>
      </w:r>
      <w:r w:rsidR="002C7DDB">
        <w:t> </w:t>
      </w:r>
      <w:r w:rsidRPr="0009474F">
        <w:t>ochronie zabytków</w:t>
      </w:r>
      <w:r w:rsidR="002C7DDB" w:rsidRPr="0009474F">
        <w:t xml:space="preserve"> i</w:t>
      </w:r>
      <w:r w:rsidR="002C7DDB">
        <w:t> </w:t>
      </w:r>
      <w:r w:rsidRPr="0009474F">
        <w:t xml:space="preserve">opiece nad zabytkami </w:t>
      </w:r>
      <w:bookmarkStart w:id="81" w:name="_Hlk109754072"/>
      <w:r w:rsidRPr="0009474F">
        <w:t>(</w:t>
      </w:r>
      <w:r w:rsidR="0063235E">
        <w:t>Dz. U.</w:t>
      </w:r>
      <w:r w:rsidR="002C7DDB" w:rsidRPr="0009474F">
        <w:t xml:space="preserve"> z</w:t>
      </w:r>
      <w:r w:rsidR="002C7DDB">
        <w:t> </w:t>
      </w:r>
      <w:r w:rsidRPr="0009474F">
        <w:t>202</w:t>
      </w:r>
      <w:r w:rsidR="002C7DDB" w:rsidRPr="0009474F">
        <w:t>2</w:t>
      </w:r>
      <w:r w:rsidR="002C7DDB">
        <w:t> </w:t>
      </w:r>
      <w:r w:rsidRPr="0009474F">
        <w:t>r.</w:t>
      </w:r>
      <w:r w:rsidR="0063235E">
        <w:t xml:space="preserve"> poz. </w:t>
      </w:r>
      <w:r w:rsidRPr="0009474F">
        <w:t xml:space="preserve">840) </w:t>
      </w:r>
      <w:bookmarkEnd w:id="81"/>
      <w:r w:rsidR="00AC1363" w:rsidRPr="00AC1363">
        <w:t>w art. 36 po ust. 6 dodaje się ust. 6a w brzmieniu:</w:t>
      </w:r>
      <w:r w:rsidR="00AC1363" w:rsidRPr="0009474F" w:rsidDel="00AC1363">
        <w:t xml:space="preserve"> </w:t>
      </w:r>
    </w:p>
    <w:p w14:paraId="6203DD4F" w14:textId="40788E7C" w:rsidR="0009474F" w:rsidRPr="0009474F" w:rsidRDefault="00A03A72" w:rsidP="00AC1363">
      <w:pPr>
        <w:pStyle w:val="ZUSTzmustartykuempunktem"/>
      </w:pPr>
      <w:r w:rsidRPr="006B4C97">
        <w:t>„</w:t>
      </w:r>
      <w:r w:rsidR="0009474F" w:rsidRPr="0009474F">
        <w:t>6a. Wnioski</w:t>
      </w:r>
      <w:r w:rsidR="002C7DDB" w:rsidRPr="0009474F">
        <w:t xml:space="preserve"> o</w:t>
      </w:r>
      <w:r w:rsidR="002C7DDB">
        <w:t> </w:t>
      </w:r>
      <w:r w:rsidR="0009474F" w:rsidRPr="0009474F">
        <w:t>wydanie pozwoleń,</w:t>
      </w:r>
      <w:r w:rsidR="002C7DDB" w:rsidRPr="0009474F">
        <w:t xml:space="preserve"> o</w:t>
      </w:r>
      <w:r w:rsidR="002C7DDB">
        <w:t> </w:t>
      </w:r>
      <w:r w:rsidR="0009474F" w:rsidRPr="0009474F">
        <w:t>których mowa</w:t>
      </w:r>
      <w:r w:rsidR="0063235E" w:rsidRPr="0009474F">
        <w:t xml:space="preserve"> w</w:t>
      </w:r>
      <w:r w:rsidR="0063235E">
        <w:t> ust. </w:t>
      </w:r>
      <w:r w:rsidR="0009474F" w:rsidRPr="0009474F">
        <w:t>1</w:t>
      </w:r>
      <w:r w:rsidR="00901DD0">
        <w:t xml:space="preserve"> pkt 1</w:t>
      </w:r>
      <w:r w:rsidR="00764B3D">
        <w:t>,</w:t>
      </w:r>
      <w:r w:rsidR="00C34062">
        <w:t xml:space="preserve"> </w:t>
      </w:r>
      <w:r w:rsidR="00901DD0">
        <w:t xml:space="preserve">w zakresie robót budowlanych przy zabytku wpisanym do rejestru, </w:t>
      </w:r>
      <w:r w:rsidR="00764B3D">
        <w:t xml:space="preserve">oraz </w:t>
      </w:r>
      <w:r w:rsidR="00700294">
        <w:t xml:space="preserve">pkt </w:t>
      </w:r>
      <w:r w:rsidR="00901DD0">
        <w:t>2</w:t>
      </w:r>
      <w:r w:rsidR="0009474F" w:rsidRPr="0009474F">
        <w:t>, składa się</w:t>
      </w:r>
      <w:r w:rsidR="002C7DDB" w:rsidRPr="0009474F">
        <w:t xml:space="preserve"> w</w:t>
      </w:r>
      <w:r w:rsidR="002C7DDB">
        <w:t> </w:t>
      </w:r>
      <w:r w:rsidR="00700294" w:rsidRPr="00700294">
        <w:t>formie dokumentu elektronicznego</w:t>
      </w:r>
      <w:r w:rsidR="0009474F" w:rsidRPr="0009474F">
        <w:t xml:space="preserve">; obsługa wniosków odbywa się za pośrednictwem </w:t>
      </w:r>
      <w:r w:rsidR="001872A9">
        <w:t>systemów</w:t>
      </w:r>
      <w:r w:rsidR="0009474F" w:rsidRPr="0009474F">
        <w:t>,</w:t>
      </w:r>
      <w:r w:rsidR="002C7DDB" w:rsidRPr="0009474F">
        <w:t xml:space="preserve"> o</w:t>
      </w:r>
      <w:r w:rsidR="002C7DDB">
        <w:t> </w:t>
      </w:r>
      <w:r w:rsidR="001872A9" w:rsidRPr="0009474F">
        <w:t>który</w:t>
      </w:r>
      <w:r w:rsidR="001872A9">
        <w:t>ch</w:t>
      </w:r>
      <w:r w:rsidR="001872A9" w:rsidRPr="0009474F">
        <w:t xml:space="preserve"> </w:t>
      </w:r>
      <w:r w:rsidR="0009474F" w:rsidRPr="0009474F">
        <w:t>mowa</w:t>
      </w:r>
      <w:r w:rsidR="002C7DDB" w:rsidRPr="0009474F">
        <w:t xml:space="preserve"> w</w:t>
      </w:r>
      <w:r w:rsidR="002C7DDB">
        <w:t> </w:t>
      </w:r>
      <w:r w:rsidR="00847084">
        <w:t>art. 79</w:t>
      </w:r>
      <w:r w:rsidR="008B08AA">
        <w:t>m</w:t>
      </w:r>
      <w:r w:rsidR="00847084">
        <w:t xml:space="preserve"> </w:t>
      </w:r>
      <w:r w:rsidR="0009474F" w:rsidRPr="0009474F">
        <w:t>ustawy</w:t>
      </w:r>
      <w:r w:rsidR="002C7DDB" w:rsidRPr="0009474F">
        <w:t xml:space="preserve"> z</w:t>
      </w:r>
      <w:r w:rsidR="002C7DDB">
        <w:t> </w:t>
      </w:r>
      <w:r w:rsidR="0009474F" w:rsidRPr="0009474F">
        <w:t xml:space="preserve">dnia </w:t>
      </w:r>
      <w:r w:rsidR="002C7DDB" w:rsidRPr="0009474F">
        <w:t>7</w:t>
      </w:r>
      <w:r w:rsidR="002C7DDB">
        <w:t> </w:t>
      </w:r>
      <w:r w:rsidR="0009474F" w:rsidRPr="0009474F">
        <w:t>lipca 199</w:t>
      </w:r>
      <w:r w:rsidR="002C7DDB" w:rsidRPr="0009474F">
        <w:t>4</w:t>
      </w:r>
      <w:r w:rsidR="002C7DDB">
        <w:t> </w:t>
      </w:r>
      <w:r w:rsidR="0009474F" w:rsidRPr="0009474F">
        <w:t xml:space="preserve">r. </w:t>
      </w:r>
      <w:r w:rsidR="008E5004" w:rsidRPr="008E5004">
        <w:t>–</w:t>
      </w:r>
      <w:r w:rsidR="00C22FCE">
        <w:t xml:space="preserve"> </w:t>
      </w:r>
      <w:r w:rsidR="0009474F" w:rsidRPr="0009474F">
        <w:t>Prawo budowlane</w:t>
      </w:r>
      <w:r w:rsidR="00FA6204" w:rsidRPr="0009474F">
        <w:t>.</w:t>
      </w:r>
      <w:r w:rsidR="00E4565F" w:rsidRPr="00E4565F">
        <w:t>”</w:t>
      </w:r>
      <w:r w:rsidR="00FA6204">
        <w:t>.</w:t>
      </w:r>
    </w:p>
    <w:p w14:paraId="494E11F7" w14:textId="6BFF052F" w:rsidR="00764D74" w:rsidRDefault="00764D74" w:rsidP="00764D74">
      <w:pPr>
        <w:pStyle w:val="ARTartustawynprozporzdzenia"/>
      </w:pPr>
      <w:r w:rsidRPr="00A42E86">
        <w:rPr>
          <w:rStyle w:val="Ppogrubienie"/>
        </w:rPr>
        <w:t xml:space="preserve">Art. </w:t>
      </w:r>
      <w:r w:rsidR="002167DA">
        <w:rPr>
          <w:rStyle w:val="Ppogrubienie"/>
        </w:rPr>
        <w:t>12</w:t>
      </w:r>
      <w:r w:rsidRPr="00A42E86">
        <w:rPr>
          <w:rStyle w:val="Ppogrubienie"/>
        </w:rPr>
        <w:t>.</w:t>
      </w:r>
      <w:r>
        <w:t xml:space="preserve"> W ustawie </w:t>
      </w:r>
      <w:r w:rsidRPr="00A67017">
        <w:t>z</w:t>
      </w:r>
      <w:r>
        <w:t> </w:t>
      </w:r>
      <w:r w:rsidRPr="00A67017">
        <w:t>dnia 16</w:t>
      </w:r>
      <w:r>
        <w:t> </w:t>
      </w:r>
      <w:r w:rsidRPr="00A67017">
        <w:t>kwietnia 2004</w:t>
      </w:r>
      <w:r>
        <w:t> </w:t>
      </w:r>
      <w:r w:rsidRPr="00A67017">
        <w:t>r. o</w:t>
      </w:r>
      <w:r>
        <w:t> </w:t>
      </w:r>
      <w:r w:rsidRPr="00A67017">
        <w:t xml:space="preserve">wyrobach budowlanych </w:t>
      </w:r>
      <w:bookmarkStart w:id="82" w:name="_Hlk109754111"/>
      <w:r w:rsidRPr="00A67017">
        <w:t>(</w:t>
      </w:r>
      <w:r w:rsidR="0063235E">
        <w:t>Dz. U.</w:t>
      </w:r>
      <w:r w:rsidRPr="00A67017">
        <w:t xml:space="preserve"> z</w:t>
      </w:r>
      <w:r>
        <w:t> </w:t>
      </w:r>
      <w:r w:rsidRPr="00A67017">
        <w:t>2021</w:t>
      </w:r>
      <w:r>
        <w:t> </w:t>
      </w:r>
      <w:r w:rsidRPr="00A67017">
        <w:t>r.</w:t>
      </w:r>
      <w:r w:rsidR="0063235E">
        <w:t xml:space="preserve"> poz. </w:t>
      </w:r>
      <w:r w:rsidRPr="00A67017">
        <w:t>1213)</w:t>
      </w:r>
      <w:bookmarkEnd w:id="82"/>
      <w:r w:rsidR="0063235E">
        <w:t xml:space="preserve"> w art. </w:t>
      </w:r>
      <w:r>
        <w:t>16 po</w:t>
      </w:r>
      <w:r w:rsidR="0063235E">
        <w:t xml:space="preserve"> ust. </w:t>
      </w:r>
      <w:r>
        <w:t>2</w:t>
      </w:r>
      <w:r w:rsidR="000812A4">
        <w:t>a</w:t>
      </w:r>
      <w:r>
        <w:t> dodaje się</w:t>
      </w:r>
      <w:r w:rsidR="0063235E">
        <w:t xml:space="preserve"> ust. </w:t>
      </w:r>
      <w:r>
        <w:t>2</w:t>
      </w:r>
      <w:r w:rsidR="000812A4">
        <w:t>b</w:t>
      </w:r>
      <w:r>
        <w:t xml:space="preserve"> w brzmieniu:</w:t>
      </w:r>
    </w:p>
    <w:p w14:paraId="53140AA5" w14:textId="77777777" w:rsidR="00764D74" w:rsidRDefault="00764D74" w:rsidP="00764D74">
      <w:pPr>
        <w:pStyle w:val="ZARTzmartartykuempunktem"/>
      </w:pPr>
      <w:r w:rsidRPr="006B4C97">
        <w:t>„</w:t>
      </w:r>
      <w:r>
        <w:t xml:space="preserve">2b. </w:t>
      </w:r>
      <w:r w:rsidRPr="00B47EE6">
        <w:t>Właściwy organ</w:t>
      </w:r>
      <w:r>
        <w:t xml:space="preserve"> informuje o </w:t>
      </w:r>
      <w:r w:rsidRPr="009923FA">
        <w:t>pobra</w:t>
      </w:r>
      <w:r>
        <w:t>niu na podstawie</w:t>
      </w:r>
      <w:r w:rsidR="0063235E">
        <w:t xml:space="preserve"> ust. </w:t>
      </w:r>
      <w:r>
        <w:t>2a</w:t>
      </w:r>
      <w:r w:rsidRPr="009923FA">
        <w:t xml:space="preserve"> próbki wyrobu budowlanego</w:t>
      </w:r>
      <w:r>
        <w:t xml:space="preserve">, w terminie 7 dni od dnia pobrania tej próbki, </w:t>
      </w:r>
      <w:r w:rsidRPr="00D952E1">
        <w:t>producent</w:t>
      </w:r>
      <w:r>
        <w:t>a</w:t>
      </w:r>
      <w:r w:rsidRPr="00D952E1">
        <w:t xml:space="preserve"> lub importer</w:t>
      </w:r>
      <w:r>
        <w:t>a</w:t>
      </w:r>
      <w:r w:rsidRPr="00D952E1">
        <w:t xml:space="preserve"> wyrobu, mające</w:t>
      </w:r>
      <w:r>
        <w:t>go</w:t>
      </w:r>
      <w:r w:rsidRPr="00D952E1">
        <w:t xml:space="preserve"> siedzibę na terytorium Rzeczypospolitej Polskiej</w:t>
      </w:r>
      <w:r>
        <w:t>.</w:t>
      </w:r>
      <w:r w:rsidRPr="003F1727">
        <w:t>”</w:t>
      </w:r>
      <w:r>
        <w:t>.</w:t>
      </w:r>
    </w:p>
    <w:p w14:paraId="42E93495" w14:textId="3176C99F" w:rsidR="00FA6204" w:rsidRPr="00FA6204" w:rsidRDefault="00FA6204" w:rsidP="00FA6204">
      <w:pPr>
        <w:pStyle w:val="ARTartustawynprozporzdzenia"/>
      </w:pPr>
      <w:r w:rsidRPr="00FA6204">
        <w:rPr>
          <w:rStyle w:val="Ppogrubienie"/>
        </w:rPr>
        <w:t xml:space="preserve">Art. </w:t>
      </w:r>
      <w:r w:rsidR="002167DA">
        <w:rPr>
          <w:rStyle w:val="Ppogrubienie"/>
        </w:rPr>
        <w:t>13</w:t>
      </w:r>
      <w:r w:rsidRPr="00FA6204">
        <w:rPr>
          <w:rStyle w:val="Ppogrubienie"/>
        </w:rPr>
        <w:t>.</w:t>
      </w:r>
      <w:r w:rsidR="002C7DDB" w:rsidRPr="00FA6204">
        <w:t xml:space="preserve"> W</w:t>
      </w:r>
      <w:r w:rsidR="002C7DDB">
        <w:t> </w:t>
      </w:r>
      <w:r w:rsidRPr="00FA6204">
        <w:t>ustawie</w:t>
      </w:r>
      <w:r w:rsidR="002C7DDB" w:rsidRPr="00FA6204">
        <w:t xml:space="preserve"> z</w:t>
      </w:r>
      <w:r w:rsidR="002C7DDB">
        <w:t> </w:t>
      </w:r>
      <w:r w:rsidRPr="00FA6204">
        <w:t>dnia 1</w:t>
      </w:r>
      <w:r w:rsidR="002C7DDB" w:rsidRPr="00FA6204">
        <w:t>6</w:t>
      </w:r>
      <w:r w:rsidR="002C7DDB">
        <w:t> </w:t>
      </w:r>
      <w:r w:rsidRPr="00FA6204">
        <w:t>kwietnia 200</w:t>
      </w:r>
      <w:r w:rsidR="002C7DDB" w:rsidRPr="00FA6204">
        <w:t>4</w:t>
      </w:r>
      <w:r w:rsidR="002C7DDB">
        <w:t> </w:t>
      </w:r>
      <w:r w:rsidRPr="00FA6204">
        <w:t>r.</w:t>
      </w:r>
      <w:r w:rsidR="002C7DDB" w:rsidRPr="00FA6204">
        <w:t xml:space="preserve"> o</w:t>
      </w:r>
      <w:r w:rsidR="002C7DDB">
        <w:t> </w:t>
      </w:r>
      <w:r w:rsidRPr="00FA6204">
        <w:t>ochronie przyrody (</w:t>
      </w:r>
      <w:r w:rsidR="0063235E">
        <w:t>Dz. U.</w:t>
      </w:r>
      <w:r w:rsidR="002C7DDB" w:rsidRPr="00FA6204">
        <w:t xml:space="preserve"> z</w:t>
      </w:r>
      <w:r w:rsidR="002C7DDB">
        <w:t> </w:t>
      </w:r>
      <w:r w:rsidRPr="00FA6204">
        <w:t>202</w:t>
      </w:r>
      <w:r w:rsidR="002C7DDB" w:rsidRPr="00FA6204">
        <w:t>2</w:t>
      </w:r>
      <w:r w:rsidR="002C7DDB">
        <w:t> </w:t>
      </w:r>
      <w:r w:rsidRPr="00FA6204">
        <w:t>r.</w:t>
      </w:r>
      <w:r w:rsidR="0063235E">
        <w:t xml:space="preserve"> poz. </w:t>
      </w:r>
      <w:r w:rsidRPr="00FA6204">
        <w:t>916</w:t>
      </w:r>
      <w:r w:rsidR="008B08AA">
        <w:t>,</w:t>
      </w:r>
      <w:r w:rsidR="00764B3D">
        <w:t xml:space="preserve"> 1726</w:t>
      </w:r>
      <w:r w:rsidR="008B08AA">
        <w:t xml:space="preserve"> i 2185</w:t>
      </w:r>
      <w:r w:rsidRPr="00FA6204">
        <w:t>)</w:t>
      </w:r>
      <w:r w:rsidR="0063235E" w:rsidRPr="00FA6204">
        <w:t xml:space="preserve"> w</w:t>
      </w:r>
      <w:r w:rsidR="0063235E">
        <w:t> art. </w:t>
      </w:r>
      <w:r w:rsidRPr="00FA6204">
        <w:t>1</w:t>
      </w:r>
      <w:r w:rsidR="002C7DDB" w:rsidRPr="00FA6204">
        <w:t>5</w:t>
      </w:r>
      <w:r w:rsidR="002C7DDB">
        <w:t> </w:t>
      </w:r>
      <w:r w:rsidRPr="00FA6204">
        <w:t>po</w:t>
      </w:r>
      <w:r w:rsidR="0063235E">
        <w:t xml:space="preserve"> ust. </w:t>
      </w:r>
      <w:r w:rsidR="00265866">
        <w:t>7 </w:t>
      </w:r>
      <w:r w:rsidRPr="00FA6204">
        <w:t>dodaje się</w:t>
      </w:r>
      <w:r w:rsidR="0063235E">
        <w:t xml:space="preserve"> ust. </w:t>
      </w:r>
      <w:r w:rsidR="009366CA">
        <w:t>7</w:t>
      </w:r>
      <w:r w:rsidR="009366CA" w:rsidRPr="00FA6204">
        <w:t xml:space="preserve">a </w:t>
      </w:r>
      <w:r w:rsidR="002C7DDB" w:rsidRPr="00FA6204">
        <w:t>w</w:t>
      </w:r>
      <w:r w:rsidR="002C7DDB">
        <w:t> </w:t>
      </w:r>
      <w:r w:rsidRPr="00FA6204">
        <w:t>brzmieniu:</w:t>
      </w:r>
    </w:p>
    <w:p w14:paraId="07930D67" w14:textId="0D1476B1" w:rsidR="00FA6204" w:rsidRPr="00FA6204" w:rsidRDefault="00A03A72" w:rsidP="00FA6204">
      <w:pPr>
        <w:pStyle w:val="ZARTzmartartykuempunktem"/>
      </w:pPr>
      <w:r w:rsidRPr="006B4C97">
        <w:t>„</w:t>
      </w:r>
      <w:r w:rsidR="009366CA">
        <w:t>7</w:t>
      </w:r>
      <w:r w:rsidR="009366CA" w:rsidRPr="00FA6204">
        <w:t>a</w:t>
      </w:r>
      <w:r w:rsidR="00FA6204" w:rsidRPr="00FA6204">
        <w:t>. Wnioski</w:t>
      </w:r>
      <w:r w:rsidR="002C7DDB" w:rsidRPr="00FA6204">
        <w:t xml:space="preserve"> o</w:t>
      </w:r>
      <w:r w:rsidR="002C7DDB">
        <w:t> </w:t>
      </w:r>
      <w:r w:rsidR="00FA6204" w:rsidRPr="00FA6204">
        <w:t>wydanie zezwolenia</w:t>
      </w:r>
      <w:r w:rsidR="00265866">
        <w:t xml:space="preserve"> na odstępstwo od zakazów,</w:t>
      </w:r>
      <w:r w:rsidR="00481604">
        <w:t xml:space="preserve"> o </w:t>
      </w:r>
      <w:r w:rsidR="00265866">
        <w:t>których mowa</w:t>
      </w:r>
      <w:r w:rsidR="0063235E">
        <w:t xml:space="preserve"> w ust. 1 pkt </w:t>
      </w:r>
      <w:r w:rsidR="00CD4D9E">
        <w:t>1</w:t>
      </w:r>
      <w:r w:rsidR="00FA6204" w:rsidRPr="00FA6204">
        <w:t>,</w:t>
      </w:r>
      <w:r w:rsidR="002C7DDB" w:rsidRPr="00FA6204">
        <w:t xml:space="preserve"> </w:t>
      </w:r>
      <w:r w:rsidR="00FA6204" w:rsidRPr="00FA6204">
        <w:t>składa się</w:t>
      </w:r>
      <w:r w:rsidR="002C7DDB" w:rsidRPr="00FA6204">
        <w:t xml:space="preserve"> w</w:t>
      </w:r>
      <w:r w:rsidR="002C7DDB">
        <w:t> </w:t>
      </w:r>
      <w:r w:rsidR="00700294" w:rsidRPr="00700294">
        <w:t>formie dokumentu elektronicznego</w:t>
      </w:r>
      <w:r w:rsidR="00FA6204" w:rsidRPr="00FA6204">
        <w:t xml:space="preserve">; obsługa wniosków odbywa się za pośrednictwem </w:t>
      </w:r>
      <w:r w:rsidR="001872A9">
        <w:t>systemów</w:t>
      </w:r>
      <w:r w:rsidR="00FA6204" w:rsidRPr="00FA6204">
        <w:t>,</w:t>
      </w:r>
      <w:r w:rsidR="002C7DDB" w:rsidRPr="00FA6204">
        <w:t xml:space="preserve"> o</w:t>
      </w:r>
      <w:r w:rsidR="002C7DDB">
        <w:t> </w:t>
      </w:r>
      <w:r w:rsidR="00FA6204" w:rsidRPr="00FA6204">
        <w:t>który</w:t>
      </w:r>
      <w:r w:rsidR="001872A9">
        <w:t>ch</w:t>
      </w:r>
      <w:r w:rsidR="00FA6204" w:rsidRPr="00FA6204">
        <w:t xml:space="preserve"> mowa</w:t>
      </w:r>
      <w:r w:rsidR="002C7DDB" w:rsidRPr="00FA6204">
        <w:t xml:space="preserve"> w</w:t>
      </w:r>
      <w:r w:rsidR="002C7DDB">
        <w:t> </w:t>
      </w:r>
      <w:r w:rsidR="00847084">
        <w:t xml:space="preserve">art. </w:t>
      </w:r>
      <w:r w:rsidR="008B08AA">
        <w:t xml:space="preserve">79m </w:t>
      </w:r>
      <w:r w:rsidR="00FA6204" w:rsidRPr="00FA6204">
        <w:t>ustawy</w:t>
      </w:r>
      <w:r w:rsidR="002C7DDB" w:rsidRPr="00FA6204">
        <w:t xml:space="preserve"> z</w:t>
      </w:r>
      <w:r w:rsidR="002C7DDB">
        <w:t> </w:t>
      </w:r>
      <w:r w:rsidR="00FA6204" w:rsidRPr="00FA6204">
        <w:t xml:space="preserve">dnia </w:t>
      </w:r>
      <w:r w:rsidR="002C7DDB" w:rsidRPr="00FA6204">
        <w:t>7</w:t>
      </w:r>
      <w:r w:rsidR="002C7DDB">
        <w:t> </w:t>
      </w:r>
      <w:r w:rsidR="00FA6204" w:rsidRPr="00FA6204">
        <w:t>lipca 199</w:t>
      </w:r>
      <w:r w:rsidR="002C7DDB" w:rsidRPr="00FA6204">
        <w:t>4</w:t>
      </w:r>
      <w:r w:rsidR="002C7DDB">
        <w:t> </w:t>
      </w:r>
      <w:r w:rsidR="00FA6204" w:rsidRPr="00FA6204">
        <w:t>r</w:t>
      </w:r>
      <w:r w:rsidR="00C2404D" w:rsidRPr="00FA6204">
        <w:t xml:space="preserve">. </w:t>
      </w:r>
      <w:r w:rsidR="008E5004" w:rsidRPr="008E5004">
        <w:t>–</w:t>
      </w:r>
      <w:r w:rsidR="00C2404D" w:rsidRPr="00FA6204">
        <w:t xml:space="preserve"> </w:t>
      </w:r>
      <w:r w:rsidR="00FA6204" w:rsidRPr="00FA6204">
        <w:t>Prawo budowlane.</w:t>
      </w:r>
      <w:r w:rsidR="003F1727" w:rsidRPr="003F1727">
        <w:t>”</w:t>
      </w:r>
      <w:r w:rsidR="00FA6204" w:rsidRPr="00FA6204">
        <w:t>.</w:t>
      </w:r>
    </w:p>
    <w:p w14:paraId="2F75D0A8" w14:textId="651A0B56" w:rsidR="00D447F9" w:rsidRPr="00D447F9" w:rsidRDefault="00D447F9" w:rsidP="00D447F9">
      <w:pPr>
        <w:pStyle w:val="ARTartustawynprozporzdzenia"/>
      </w:pPr>
      <w:r w:rsidRPr="00D447F9">
        <w:rPr>
          <w:rStyle w:val="Ppogrubienie"/>
        </w:rPr>
        <w:t xml:space="preserve">Art. </w:t>
      </w:r>
      <w:r w:rsidR="002167DA">
        <w:rPr>
          <w:rStyle w:val="Ppogrubienie"/>
        </w:rPr>
        <w:t>14</w:t>
      </w:r>
      <w:r w:rsidRPr="00D447F9">
        <w:rPr>
          <w:rStyle w:val="Ppogrubienie"/>
        </w:rPr>
        <w:t>.</w:t>
      </w:r>
      <w:r w:rsidRPr="00D447F9">
        <w:t xml:space="preserve"> W ustawie z dnia 3 października 2008 r. o udostępnianiu informacji o środowisku i jego ochronie, udziale społeczeństwa w ochronie środowiska oraz o ocenach oddziaływania na środowisko </w:t>
      </w:r>
      <w:bookmarkStart w:id="83" w:name="_Hlk109754129"/>
      <w:r w:rsidRPr="00D447F9">
        <w:t>(</w:t>
      </w:r>
      <w:r w:rsidR="0063235E">
        <w:t>Dz. U.</w:t>
      </w:r>
      <w:r w:rsidRPr="00D447F9">
        <w:t xml:space="preserve"> z 2022 r.</w:t>
      </w:r>
      <w:r w:rsidR="0063235E">
        <w:t xml:space="preserve"> poz. </w:t>
      </w:r>
      <w:r w:rsidRPr="00D447F9">
        <w:t>1029</w:t>
      </w:r>
      <w:r w:rsidR="00EC0597">
        <w:t>, 126</w:t>
      </w:r>
      <w:r w:rsidR="0063235E">
        <w:t>0</w:t>
      </w:r>
      <w:r w:rsidR="00764B3D">
        <w:t xml:space="preserve">, </w:t>
      </w:r>
      <w:r w:rsidR="00EC0597">
        <w:t>1261</w:t>
      </w:r>
      <w:r w:rsidR="00764B3D">
        <w:t>, 1783</w:t>
      </w:r>
      <w:r w:rsidR="008B08AA">
        <w:t>,</w:t>
      </w:r>
      <w:r w:rsidR="00764B3D">
        <w:t xml:space="preserve"> 1846</w:t>
      </w:r>
      <w:r w:rsidR="008B08AA">
        <w:t xml:space="preserve"> i 2185</w:t>
      </w:r>
      <w:r w:rsidRPr="00D447F9">
        <w:t>)</w:t>
      </w:r>
      <w:bookmarkEnd w:id="83"/>
      <w:r w:rsidR="0063235E" w:rsidRPr="00D447F9">
        <w:t xml:space="preserve"> w</w:t>
      </w:r>
      <w:r w:rsidR="0063235E">
        <w:t> art. </w:t>
      </w:r>
      <w:r w:rsidRPr="00D447F9">
        <w:t>73 dodaje się</w:t>
      </w:r>
      <w:r w:rsidR="0063235E">
        <w:t xml:space="preserve"> ust. </w:t>
      </w:r>
      <w:r w:rsidR="00AC1363">
        <w:t>5</w:t>
      </w:r>
      <w:r w:rsidR="00AC1363" w:rsidRPr="00D447F9">
        <w:t xml:space="preserve"> </w:t>
      </w:r>
      <w:r w:rsidRPr="00D447F9">
        <w:t>w brzmieniu:</w:t>
      </w:r>
    </w:p>
    <w:p w14:paraId="5F67CD73" w14:textId="4B333895" w:rsidR="00AC1363" w:rsidRDefault="00AC1363" w:rsidP="00AD74D1">
      <w:pPr>
        <w:pStyle w:val="ZUSTzmustartykuempunktem"/>
      </w:pPr>
      <w:r w:rsidRPr="00AC1363">
        <w:t>„5. Obsługa wniosku o wydanie decyzji o środowiskowych uwarunkowaniach w formie, o której mowa w ust. 1a pkt 2</w:t>
      </w:r>
      <w:r>
        <w:t>,</w:t>
      </w:r>
      <w:r w:rsidRPr="00AC1363">
        <w:t xml:space="preserve"> odbywa się za pośrednictwem Systemu do Obsługi Postępowań Administracyjnych w Budownictwie, o którym mowa w art. 79</w:t>
      </w:r>
      <w:r w:rsidR="008B08AA">
        <w:t>m</w:t>
      </w:r>
      <w:r w:rsidRPr="00AC1363">
        <w:t xml:space="preserve"> ustawy z dnia 7 lipca 1994 r. – Prawo budowlane.”.</w:t>
      </w:r>
    </w:p>
    <w:p w14:paraId="084F3914" w14:textId="75EF4A5C" w:rsidR="008D09DB" w:rsidRPr="006B4C97" w:rsidRDefault="008D09DB" w:rsidP="008D09DB">
      <w:pPr>
        <w:pStyle w:val="ARTartustawynprozporzdzenia"/>
      </w:pPr>
      <w:r w:rsidRPr="006B4C97">
        <w:rPr>
          <w:rStyle w:val="Ppogrubienie"/>
        </w:rPr>
        <w:t xml:space="preserve">Art. </w:t>
      </w:r>
      <w:r w:rsidR="002167DA">
        <w:rPr>
          <w:rStyle w:val="Ppogrubienie"/>
        </w:rPr>
        <w:t>15</w:t>
      </w:r>
      <w:r w:rsidRPr="006B4C97">
        <w:rPr>
          <w:rStyle w:val="Ppogrubienie"/>
        </w:rPr>
        <w:t>.</w:t>
      </w:r>
      <w:r w:rsidR="006C2718" w:rsidRPr="006B4C97">
        <w:t xml:space="preserve"> W </w:t>
      </w:r>
      <w:bookmarkStart w:id="84" w:name="_Hlk86392980"/>
      <w:bookmarkStart w:id="85" w:name="_Hlk89775549"/>
      <w:r w:rsidRPr="006B4C97">
        <w:t>ustawie</w:t>
      </w:r>
      <w:r w:rsidR="006C2718" w:rsidRPr="006B4C97">
        <w:t xml:space="preserve"> z </w:t>
      </w:r>
      <w:r w:rsidRPr="006B4C97">
        <w:t>dnia 1</w:t>
      </w:r>
      <w:r w:rsidR="006C2718" w:rsidRPr="006B4C97">
        <w:t>9 </w:t>
      </w:r>
      <w:r w:rsidRPr="006B4C97">
        <w:t>czerwca 200</w:t>
      </w:r>
      <w:r w:rsidR="006C2718" w:rsidRPr="006B4C97">
        <w:t>9 </w:t>
      </w:r>
      <w:r w:rsidRPr="006B4C97">
        <w:t>r.</w:t>
      </w:r>
      <w:r w:rsidR="006C2718" w:rsidRPr="006B4C97">
        <w:t xml:space="preserve"> o </w:t>
      </w:r>
      <w:r w:rsidRPr="006B4C97">
        <w:t>pomocy państwa</w:t>
      </w:r>
      <w:r w:rsidR="006C2718" w:rsidRPr="006B4C97">
        <w:t xml:space="preserve"> w </w:t>
      </w:r>
      <w:r w:rsidRPr="006B4C97">
        <w:t xml:space="preserve">spłacie niektórych kredytów mieszkaniowych udzielonych osobom, które utraciły pracę </w:t>
      </w:r>
      <w:bookmarkEnd w:id="84"/>
      <w:r w:rsidRPr="006B4C97">
        <w:t>(</w:t>
      </w:r>
      <w:r w:rsidR="0063235E">
        <w:t>Dz. U.</w:t>
      </w:r>
      <w:r w:rsidR="006C2718" w:rsidRPr="006B4C97">
        <w:t xml:space="preserve"> z </w:t>
      </w:r>
      <w:r w:rsidRPr="006B4C97">
        <w:t>201</w:t>
      </w:r>
      <w:r w:rsidR="006C2718" w:rsidRPr="006B4C97">
        <w:t>6 </w:t>
      </w:r>
      <w:r w:rsidRPr="006B4C97">
        <w:t>r.</w:t>
      </w:r>
      <w:r w:rsidR="0063235E">
        <w:t xml:space="preserve"> poz. </w:t>
      </w:r>
      <w:r w:rsidRPr="006B4C97">
        <w:t>734)</w:t>
      </w:r>
      <w:bookmarkEnd w:id="85"/>
      <w:r w:rsidR="0063235E" w:rsidRPr="006B4C97">
        <w:t xml:space="preserve"> w</w:t>
      </w:r>
      <w:r w:rsidR="0063235E">
        <w:t> art. </w:t>
      </w:r>
      <w:r w:rsidR="0063235E" w:rsidRPr="006B4C97">
        <w:t>2</w:t>
      </w:r>
      <w:r w:rsidR="0063235E">
        <w:t xml:space="preserve"> w ust. </w:t>
      </w:r>
      <w:r w:rsidR="0063235E" w:rsidRPr="006B4C97">
        <w:t>2</w:t>
      </w:r>
      <w:r w:rsidR="0063235E">
        <w:t xml:space="preserve"> pkt </w:t>
      </w:r>
      <w:r w:rsidR="006C2718" w:rsidRPr="006B4C97">
        <w:t>1 </w:t>
      </w:r>
      <w:r w:rsidRPr="006B4C97">
        <w:t>otrzymuje brzmienie:</w:t>
      </w:r>
    </w:p>
    <w:p w14:paraId="624D70A8" w14:textId="2AE02C0F" w:rsidR="008D09DB" w:rsidRDefault="00A925A7" w:rsidP="008D09DB">
      <w:pPr>
        <w:pStyle w:val="ZPKTzmpktartykuempunktem"/>
      </w:pPr>
      <w:r w:rsidRPr="006B4C97">
        <w:t>„</w:t>
      </w:r>
      <w:r w:rsidR="008D09DB" w:rsidRPr="006B4C97">
        <w:t>1)</w:t>
      </w:r>
      <w:r w:rsidR="008D09DB" w:rsidRPr="006B4C97">
        <w:tab/>
        <w:t xml:space="preserve">budowę domu jednorodzinnego, jeżeli przed </w:t>
      </w:r>
      <w:r w:rsidR="00217C19">
        <w:t xml:space="preserve">dniem </w:t>
      </w:r>
      <w:r w:rsidR="008D09DB" w:rsidRPr="006B4C97">
        <w:t>złożeni</w:t>
      </w:r>
      <w:r w:rsidR="00217C19">
        <w:t>a</w:t>
      </w:r>
      <w:r w:rsidR="008D09DB" w:rsidRPr="006B4C97">
        <w:t xml:space="preserve"> wniosku</w:t>
      </w:r>
      <w:r w:rsidR="006C2718" w:rsidRPr="006B4C97">
        <w:t xml:space="preserve"> o </w:t>
      </w:r>
      <w:r w:rsidR="008D09DB" w:rsidRPr="006B4C97">
        <w:t>pomoc obiekt ten oddano do użytkowania na podstawie</w:t>
      </w:r>
      <w:r w:rsidR="0063235E">
        <w:t xml:space="preserve"> art. </w:t>
      </w:r>
      <w:r w:rsidR="008D09DB" w:rsidRPr="006B4C97">
        <w:t>53c 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D821E3" w:rsidRPr="00D821E3">
        <w:t>–</w:t>
      </w:r>
      <w:r w:rsidR="009E0528" w:rsidRPr="006B4C97">
        <w:t xml:space="preserve"> </w:t>
      </w:r>
      <w:r w:rsidR="008D09DB" w:rsidRPr="006B4C97">
        <w:t>Prawo budowlane, właściwy organ nie zgłosił</w:t>
      </w:r>
      <w:r w:rsidR="006C2718" w:rsidRPr="006B4C97">
        <w:t xml:space="preserve"> w </w:t>
      </w:r>
      <w:r w:rsidR="008D09DB" w:rsidRPr="006B4C97">
        <w:t>terminie sprzeciwu</w:t>
      </w:r>
      <w:r w:rsidR="006C2718" w:rsidRPr="006B4C97">
        <w:t xml:space="preserve"> w </w:t>
      </w:r>
      <w:r w:rsidR="008D09DB" w:rsidRPr="006B4C97">
        <w:t>związku</w:t>
      </w:r>
      <w:r w:rsidR="006C2718" w:rsidRPr="006B4C97">
        <w:t xml:space="preserve"> z </w:t>
      </w:r>
      <w:r w:rsidR="008D09DB" w:rsidRPr="006B4C97">
        <w:t>zawiadomieniem</w:t>
      </w:r>
      <w:r w:rsidR="006C2718" w:rsidRPr="006B4C97">
        <w:t xml:space="preserve"> o </w:t>
      </w:r>
      <w:r w:rsidR="008D09DB" w:rsidRPr="006B4C97">
        <w:t>zakończeniu budowy albo została wydana ostateczna decyzja</w:t>
      </w:r>
      <w:r w:rsidR="006C2718" w:rsidRPr="006B4C97">
        <w:t xml:space="preserve"> o </w:t>
      </w:r>
      <w:r w:rsidR="008D09DB" w:rsidRPr="006B4C97">
        <w:t>pozwoleniu na użytkowanie obiektu budowlanego,</w:t>
      </w:r>
      <w:r w:rsidR="0096682F" w:rsidRPr="006B4C97">
        <w:t>”</w:t>
      </w:r>
      <w:r w:rsidR="008D09DB" w:rsidRPr="006B4C97">
        <w:t>.</w:t>
      </w:r>
    </w:p>
    <w:p w14:paraId="035E02C7" w14:textId="725DCA8A" w:rsidR="008172BF" w:rsidRPr="008172BF" w:rsidRDefault="008172BF" w:rsidP="008172BF">
      <w:pPr>
        <w:pStyle w:val="ARTartustawynprozporzdzenia"/>
      </w:pPr>
      <w:r w:rsidRPr="008172BF">
        <w:rPr>
          <w:rStyle w:val="Ppogrubienie"/>
        </w:rPr>
        <w:t xml:space="preserve">Art. </w:t>
      </w:r>
      <w:r w:rsidR="002167DA" w:rsidRPr="008172BF">
        <w:rPr>
          <w:rStyle w:val="Ppogrubienie"/>
        </w:rPr>
        <w:t>1</w:t>
      </w:r>
      <w:r w:rsidR="0055034F">
        <w:rPr>
          <w:rStyle w:val="Ppogrubienie"/>
        </w:rPr>
        <w:t>6</w:t>
      </w:r>
      <w:r w:rsidRPr="008172BF">
        <w:rPr>
          <w:rStyle w:val="Ppogrubienie"/>
        </w:rPr>
        <w:t>.</w:t>
      </w:r>
      <w:r>
        <w:t xml:space="preserve"> </w:t>
      </w:r>
      <w:r w:rsidRPr="008172BF">
        <w:t>W ustawie z dnia 21 października 2016 r. o umowie koncesji na roboty budowlane lub usługi (Dz. U. z 2021 r. poz. 541 oraz z 2022 r. poz. 1726) w art. 69 w ust. 1 w</w:t>
      </w:r>
      <w:r w:rsidR="00C34062">
        <w:t> </w:t>
      </w:r>
      <w:r w:rsidRPr="008172BF">
        <w:t>pkt 10 kropkę zastępuje się średnikiem i dodaje się pkt 11</w:t>
      </w:r>
      <w:r>
        <w:t>–</w:t>
      </w:r>
      <w:r w:rsidRPr="008172BF">
        <w:t xml:space="preserve">20 w brzmieniu: </w:t>
      </w:r>
    </w:p>
    <w:p w14:paraId="489D2DC9" w14:textId="77777777" w:rsidR="008172BF" w:rsidRPr="008172BF" w:rsidRDefault="008172BF" w:rsidP="008172BF">
      <w:pPr>
        <w:pStyle w:val="ZPKTzmpktartykuempunktem"/>
      </w:pPr>
      <w:r w:rsidRPr="008172BF">
        <w:t xml:space="preserve">„11) 2026 r. – 200 000 zł; </w:t>
      </w:r>
    </w:p>
    <w:p w14:paraId="50F25947" w14:textId="77777777" w:rsidR="008172BF" w:rsidRPr="008172BF" w:rsidRDefault="008172BF" w:rsidP="008172BF">
      <w:pPr>
        <w:pStyle w:val="ZPKTzmpktartykuempunktem"/>
      </w:pPr>
      <w:r w:rsidRPr="008172BF">
        <w:t xml:space="preserve">12) 2027 r. – 200 000 zł; </w:t>
      </w:r>
    </w:p>
    <w:p w14:paraId="7C57C9C9" w14:textId="77777777" w:rsidR="008172BF" w:rsidRPr="008172BF" w:rsidRDefault="008172BF" w:rsidP="008172BF">
      <w:pPr>
        <w:pStyle w:val="ZPKTzmpktartykuempunktem"/>
      </w:pPr>
      <w:r w:rsidRPr="008172BF">
        <w:t xml:space="preserve">13) 2028 r. – 200 000 zł; </w:t>
      </w:r>
    </w:p>
    <w:p w14:paraId="4EE531C9" w14:textId="77777777" w:rsidR="008172BF" w:rsidRPr="008172BF" w:rsidRDefault="008172BF" w:rsidP="008172BF">
      <w:pPr>
        <w:pStyle w:val="ZPKTzmpktartykuempunktem"/>
      </w:pPr>
      <w:r w:rsidRPr="008172BF">
        <w:t xml:space="preserve">14) 2029 r. – 200 000 zł; </w:t>
      </w:r>
    </w:p>
    <w:p w14:paraId="49B3B8F8" w14:textId="77777777" w:rsidR="008172BF" w:rsidRPr="008172BF" w:rsidRDefault="008172BF" w:rsidP="008172BF">
      <w:pPr>
        <w:pStyle w:val="ZPKTzmpktartykuempunktem"/>
      </w:pPr>
      <w:r w:rsidRPr="008172BF">
        <w:t xml:space="preserve">15) 2030 r. – 200 000 zł; </w:t>
      </w:r>
    </w:p>
    <w:p w14:paraId="0ECBF0D7" w14:textId="77777777" w:rsidR="008172BF" w:rsidRPr="008172BF" w:rsidRDefault="008172BF" w:rsidP="008172BF">
      <w:pPr>
        <w:pStyle w:val="ZPKTzmpktartykuempunktem"/>
      </w:pPr>
      <w:r w:rsidRPr="008172BF">
        <w:t xml:space="preserve">16) 2031 r. – 200 000 zł; </w:t>
      </w:r>
    </w:p>
    <w:p w14:paraId="40E32D6A" w14:textId="77777777" w:rsidR="008172BF" w:rsidRPr="008172BF" w:rsidRDefault="008172BF" w:rsidP="008172BF">
      <w:pPr>
        <w:pStyle w:val="ZPKTzmpktartykuempunktem"/>
      </w:pPr>
      <w:r w:rsidRPr="008172BF">
        <w:t xml:space="preserve">17) 2032 r. – 200 000 zł; </w:t>
      </w:r>
    </w:p>
    <w:p w14:paraId="66521605" w14:textId="77777777" w:rsidR="008172BF" w:rsidRPr="008172BF" w:rsidRDefault="008172BF" w:rsidP="008172BF">
      <w:pPr>
        <w:pStyle w:val="ZPKTzmpktartykuempunktem"/>
      </w:pPr>
      <w:r w:rsidRPr="008172BF">
        <w:t xml:space="preserve">18) 2033 r. – 200 000 zł; </w:t>
      </w:r>
    </w:p>
    <w:p w14:paraId="7623A7D6" w14:textId="77777777" w:rsidR="008172BF" w:rsidRPr="008172BF" w:rsidRDefault="008172BF" w:rsidP="008172BF">
      <w:pPr>
        <w:pStyle w:val="ZPKTzmpktartykuempunktem"/>
      </w:pPr>
      <w:r w:rsidRPr="008172BF">
        <w:t xml:space="preserve">19) 2034 r. – 200 000 zł; </w:t>
      </w:r>
    </w:p>
    <w:p w14:paraId="7507028E" w14:textId="50EABDC5" w:rsidR="008172BF" w:rsidRPr="006B4C97" w:rsidRDefault="008172BF" w:rsidP="008172BF">
      <w:pPr>
        <w:pStyle w:val="ZPKTzmpktartykuempunktem"/>
      </w:pPr>
      <w:r w:rsidRPr="008172BF">
        <w:t>20) 2035 r. – 200 000 zł.”.</w:t>
      </w:r>
      <w:r>
        <w:t xml:space="preserve"> </w:t>
      </w:r>
    </w:p>
    <w:p w14:paraId="2CCFFA71" w14:textId="7E84BD9E" w:rsidR="008D09DB" w:rsidRPr="006B4C97" w:rsidRDefault="00263518" w:rsidP="008D09DB">
      <w:pPr>
        <w:pStyle w:val="ARTartustawynprozporzdzenia"/>
      </w:pPr>
      <w:r w:rsidRPr="00AD74D1" w:rsidDel="00263518">
        <w:rPr>
          <w:rStyle w:val="Ppogrubienie"/>
        </w:rPr>
        <w:t xml:space="preserve"> </w:t>
      </w:r>
      <w:r w:rsidR="008D09DB" w:rsidRPr="006B4C97">
        <w:rPr>
          <w:rStyle w:val="Ppogrubienie"/>
        </w:rPr>
        <w:t xml:space="preserve">Art. </w:t>
      </w:r>
      <w:r w:rsidR="002167DA">
        <w:rPr>
          <w:rStyle w:val="Ppogrubienie"/>
        </w:rPr>
        <w:t>1</w:t>
      </w:r>
      <w:r w:rsidR="0055034F">
        <w:rPr>
          <w:rStyle w:val="Ppogrubienie"/>
        </w:rPr>
        <w:t>7</w:t>
      </w:r>
      <w:r w:rsidR="008D09DB" w:rsidRPr="006B4C97">
        <w:rPr>
          <w:rStyle w:val="Ppogrubienie"/>
        </w:rPr>
        <w:t>.</w:t>
      </w:r>
      <w:r w:rsidR="006C2718" w:rsidRPr="006B4C97">
        <w:t xml:space="preserve"> W </w:t>
      </w:r>
      <w:bookmarkStart w:id="86" w:name="_Hlk86393012"/>
      <w:bookmarkStart w:id="87" w:name="_Hlk89775584"/>
      <w:r w:rsidR="008D09DB" w:rsidRPr="006B4C97">
        <w:t>ustawie</w:t>
      </w:r>
      <w:r w:rsidR="006C2718" w:rsidRPr="006B4C97">
        <w:t xml:space="preserve"> z </w:t>
      </w:r>
      <w:r w:rsidR="008D09DB" w:rsidRPr="006B4C97">
        <w:t>dnia 2</w:t>
      </w:r>
      <w:r w:rsidR="006C2718" w:rsidRPr="006B4C97">
        <w:t>0 </w:t>
      </w:r>
      <w:r w:rsidR="008D09DB" w:rsidRPr="006B4C97">
        <w:t>lipca 201</w:t>
      </w:r>
      <w:r w:rsidR="006C2718" w:rsidRPr="006B4C97">
        <w:t>8 </w:t>
      </w:r>
      <w:r w:rsidR="008D09DB" w:rsidRPr="006B4C97">
        <w:t>r.</w:t>
      </w:r>
      <w:r w:rsidR="006C2718" w:rsidRPr="006B4C97">
        <w:t xml:space="preserve"> o </w:t>
      </w:r>
      <w:r w:rsidR="008D09DB" w:rsidRPr="006B4C97">
        <w:t>pomocy państwa</w:t>
      </w:r>
      <w:r w:rsidR="006C2718" w:rsidRPr="006B4C97">
        <w:t xml:space="preserve"> w </w:t>
      </w:r>
      <w:r w:rsidR="008D09DB" w:rsidRPr="006B4C97">
        <w:t>ponoszeniu wydatków mieszkaniowych</w:t>
      </w:r>
      <w:r w:rsidR="006C2718" w:rsidRPr="006B4C97">
        <w:t xml:space="preserve"> w </w:t>
      </w:r>
      <w:r w:rsidR="008D09DB" w:rsidRPr="006B4C97">
        <w:t xml:space="preserve">pierwszych latach najmu mieszkania </w:t>
      </w:r>
      <w:bookmarkEnd w:id="86"/>
      <w:r w:rsidR="008D09DB" w:rsidRPr="006B4C97">
        <w:t>(</w:t>
      </w:r>
      <w:r w:rsidR="0063235E">
        <w:t>Dz. U.</w:t>
      </w:r>
      <w:r w:rsidR="006C2718" w:rsidRPr="006B4C97">
        <w:t xml:space="preserve"> z </w:t>
      </w:r>
      <w:r w:rsidR="008D09DB" w:rsidRPr="006B4C97">
        <w:t>202</w:t>
      </w:r>
      <w:r w:rsidR="00B935E1">
        <w:t>1</w:t>
      </w:r>
      <w:r w:rsidR="006C2718" w:rsidRPr="006B4C97">
        <w:t> </w:t>
      </w:r>
      <w:r w:rsidR="008D09DB" w:rsidRPr="006B4C97">
        <w:t>r.</w:t>
      </w:r>
      <w:r w:rsidR="0063235E">
        <w:t xml:space="preserve"> poz. </w:t>
      </w:r>
      <w:r w:rsidR="00B935E1">
        <w:t>2158</w:t>
      </w:r>
      <w:r w:rsidR="002C7148">
        <w:t xml:space="preserve"> oraz z 2022 r. poz. 1561</w:t>
      </w:r>
      <w:r w:rsidR="008D09DB" w:rsidRPr="006B4C97">
        <w:t>)</w:t>
      </w:r>
      <w:bookmarkEnd w:id="87"/>
      <w:r w:rsidR="0063235E" w:rsidRPr="006B4C97">
        <w:t xml:space="preserve"> w</w:t>
      </w:r>
      <w:r w:rsidR="0063235E">
        <w:t> art. </w:t>
      </w:r>
      <w:r w:rsidR="0063235E" w:rsidRPr="006B4C97">
        <w:t>6</w:t>
      </w:r>
      <w:r w:rsidR="0063235E">
        <w:t xml:space="preserve"> w ust. </w:t>
      </w:r>
      <w:r w:rsidR="0063235E" w:rsidRPr="006B4C97">
        <w:t>2</w:t>
      </w:r>
      <w:r w:rsidR="0063235E">
        <w:t xml:space="preserve"> pkt </w:t>
      </w:r>
      <w:r w:rsidR="006C2718" w:rsidRPr="006B4C97">
        <w:t>1 </w:t>
      </w:r>
      <w:r w:rsidR="008D09DB" w:rsidRPr="006B4C97">
        <w:t>otrzymuje brzmienie:</w:t>
      </w:r>
    </w:p>
    <w:p w14:paraId="41C78FBA" w14:textId="456B56E7" w:rsidR="008D09DB" w:rsidRDefault="00A925A7" w:rsidP="00A925A7">
      <w:pPr>
        <w:pStyle w:val="ZPKTzmpktartykuempunktem"/>
      </w:pPr>
      <w:r w:rsidRPr="006B4C97">
        <w:t>„</w:t>
      </w:r>
      <w:r w:rsidR="00C3556A" w:rsidRPr="006B4C97">
        <w:t>1)</w:t>
      </w:r>
      <w:r w:rsidR="008D09DB" w:rsidRPr="006B4C97">
        <w:tab/>
        <w:t>dzień,</w:t>
      </w:r>
      <w:r w:rsidR="006C2718" w:rsidRPr="006B4C97">
        <w:t xml:space="preserve"> w </w:t>
      </w:r>
      <w:r w:rsidR="008D09DB" w:rsidRPr="006B4C97">
        <w:t xml:space="preserve">którym można przystąpić do użytkowania budynku mieszkalnego, którego dotyczyła inwestycja mieszkaniowa </w:t>
      </w:r>
      <w:r w:rsidR="00D821E3" w:rsidRPr="00D821E3">
        <w:t>–</w:t>
      </w:r>
      <w:r w:rsidR="009E0528" w:rsidRPr="006B4C97">
        <w:t xml:space="preserve"> </w:t>
      </w:r>
      <w:r w:rsidR="006C2718" w:rsidRPr="006B4C97">
        <w:t>w </w:t>
      </w:r>
      <w:r w:rsidR="008D09DB" w:rsidRPr="006B4C97">
        <w:t>przypadku inwestycji mieszkaniowej,</w:t>
      </w:r>
      <w:r w:rsidR="006C2718" w:rsidRPr="006B4C97">
        <w:t xml:space="preserve"> z </w:t>
      </w:r>
      <w:r w:rsidR="008D09DB" w:rsidRPr="006B4C97">
        <w:t>którą jest związany obowiązek</w:t>
      </w:r>
      <w:r w:rsidR="00A3181D">
        <w:t xml:space="preserve"> złożenia oświadczenia</w:t>
      </w:r>
      <w:r w:rsidR="008D09DB" w:rsidRPr="006B4C97">
        <w:t>,</w:t>
      </w:r>
      <w:r w:rsidR="006C2718" w:rsidRPr="006B4C97">
        <w:t xml:space="preserve"> o </w:t>
      </w:r>
      <w:r w:rsidR="008D09DB" w:rsidRPr="006B4C97">
        <w:t>którym mowa</w:t>
      </w:r>
      <w:r w:rsidR="0063235E" w:rsidRPr="006B4C97">
        <w:t xml:space="preserve"> w</w:t>
      </w:r>
      <w:r w:rsidR="0063235E">
        <w:t> art. </w:t>
      </w:r>
      <w:r w:rsidR="008D09DB" w:rsidRPr="006B4C97">
        <w:t>53c 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8B1574">
        <w:t>–</w:t>
      </w:r>
      <w:r w:rsidR="008B1574" w:rsidRPr="006B4C97">
        <w:t xml:space="preserve"> </w:t>
      </w:r>
      <w:r w:rsidR="008D09DB" w:rsidRPr="006B4C97">
        <w:t>Prawo budowlane (</w:t>
      </w:r>
      <w:r w:rsidR="0063235E">
        <w:t>Dz. U.</w:t>
      </w:r>
      <w:r w:rsidR="006C2718" w:rsidRPr="006B4C97">
        <w:t xml:space="preserve"> z </w:t>
      </w:r>
      <w:r w:rsidR="008D09DB" w:rsidRPr="006B4C97">
        <w:t>20</w:t>
      </w:r>
      <w:r w:rsidR="007452E8">
        <w:t>21</w:t>
      </w:r>
      <w:r w:rsidR="006C2718" w:rsidRPr="006B4C97">
        <w:t> </w:t>
      </w:r>
      <w:r w:rsidR="008D09DB" w:rsidRPr="006B4C97">
        <w:t>r.</w:t>
      </w:r>
      <w:r w:rsidR="0063235E">
        <w:t xml:space="preserve"> poz. </w:t>
      </w:r>
      <w:r w:rsidR="007452E8">
        <w:t>235</w:t>
      </w:r>
      <w:r w:rsidR="0063235E">
        <w:t>1 oraz</w:t>
      </w:r>
      <w:r w:rsidR="002C7DDB">
        <w:t xml:space="preserve"> z </w:t>
      </w:r>
      <w:r w:rsidR="007452E8">
        <w:t>202</w:t>
      </w:r>
      <w:r w:rsidR="002C7DDB">
        <w:t>2 </w:t>
      </w:r>
      <w:r w:rsidR="007452E8">
        <w:t>r.</w:t>
      </w:r>
      <w:r w:rsidR="0063235E">
        <w:t xml:space="preserve"> poz. </w:t>
      </w:r>
      <w:r w:rsidR="007452E8">
        <w:t>8</w:t>
      </w:r>
      <w:r w:rsidR="0063235E">
        <w:t>8</w:t>
      </w:r>
      <w:r w:rsidR="00A27995">
        <w:t xml:space="preserve">, </w:t>
      </w:r>
      <w:r w:rsidR="00A27995" w:rsidRPr="00AC28C2">
        <w:t>1557</w:t>
      </w:r>
      <w:r w:rsidR="00A27995">
        <w:t>, 1768</w:t>
      </w:r>
      <w:r w:rsidR="002C7148">
        <w:t xml:space="preserve">, </w:t>
      </w:r>
      <w:r w:rsidR="00A27995">
        <w:t>1783</w:t>
      </w:r>
      <w:r w:rsidR="00C02450">
        <w:t>,</w:t>
      </w:r>
      <w:r w:rsidR="002C7148">
        <w:t xml:space="preserve"> 1846</w:t>
      </w:r>
      <w:r w:rsidR="00C02450">
        <w:t xml:space="preserve"> i 2206</w:t>
      </w:r>
      <w:r w:rsidR="008D09DB" w:rsidRPr="006B4C97">
        <w:t xml:space="preserve">), </w:t>
      </w:r>
      <w:r w:rsidR="00A3181D">
        <w:t xml:space="preserve">obowiązek </w:t>
      </w:r>
      <w:r w:rsidR="008D09DB" w:rsidRPr="006B4C97">
        <w:t>zawiadomienia,</w:t>
      </w:r>
      <w:r w:rsidR="006C2718" w:rsidRPr="006B4C97">
        <w:t xml:space="preserve"> o </w:t>
      </w:r>
      <w:r w:rsidR="008D09DB" w:rsidRPr="006B4C97">
        <w:t>którym mowa</w:t>
      </w:r>
      <w:r w:rsidR="0063235E" w:rsidRPr="006B4C97">
        <w:t xml:space="preserve"> w</w:t>
      </w:r>
      <w:r w:rsidR="0063235E">
        <w:t> art. </w:t>
      </w:r>
      <w:r w:rsidR="008D09DB" w:rsidRPr="006B4C97">
        <w:t>5</w:t>
      </w:r>
      <w:r w:rsidR="0063235E" w:rsidRPr="006B4C97">
        <w:t>4</w:t>
      </w:r>
      <w:r w:rsidR="0063235E">
        <w:t xml:space="preserve"> ust. </w:t>
      </w:r>
      <w:r w:rsidR="006C2718" w:rsidRPr="006B4C97">
        <w:t>1 </w:t>
      </w:r>
      <w:r w:rsidR="008D09DB" w:rsidRPr="006B4C97">
        <w:t>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D821E3" w:rsidRPr="00D821E3">
        <w:t>–</w:t>
      </w:r>
      <w:r w:rsidR="009E0528" w:rsidRPr="006B4C97">
        <w:t xml:space="preserve"> </w:t>
      </w:r>
      <w:r w:rsidR="008D09DB" w:rsidRPr="006B4C97">
        <w:t>Prawo budowlane, lub obowiązek uzyskania decyzji</w:t>
      </w:r>
      <w:r w:rsidR="006C2718" w:rsidRPr="006B4C97">
        <w:t xml:space="preserve"> o </w:t>
      </w:r>
      <w:r w:rsidR="008D09DB" w:rsidRPr="006B4C97">
        <w:t>pozwoleniu na użytkowanie,</w:t>
      </w:r>
      <w:r w:rsidR="006C2718" w:rsidRPr="006B4C97">
        <w:t xml:space="preserve"> o </w:t>
      </w:r>
      <w:r w:rsidR="008D09DB" w:rsidRPr="006B4C97">
        <w:t>którym mowa</w:t>
      </w:r>
      <w:r w:rsidR="0063235E" w:rsidRPr="006B4C97">
        <w:t xml:space="preserve"> w</w:t>
      </w:r>
      <w:r w:rsidR="0063235E">
        <w:t> art. </w:t>
      </w:r>
      <w:r w:rsidR="008D09DB" w:rsidRPr="006B4C97">
        <w:t>5</w:t>
      </w:r>
      <w:r w:rsidR="006C2718" w:rsidRPr="006B4C97">
        <w:t>5 </w:t>
      </w:r>
      <w:r w:rsidR="008D09DB" w:rsidRPr="006B4C97">
        <w:t>ustawy</w:t>
      </w:r>
      <w:r w:rsidR="006C2718" w:rsidRPr="006B4C97">
        <w:t xml:space="preserve"> z </w:t>
      </w:r>
      <w:r w:rsidR="008D09DB" w:rsidRPr="006B4C97">
        <w:t xml:space="preserve">dnia </w:t>
      </w:r>
      <w:r w:rsidR="006C2718" w:rsidRPr="006B4C97">
        <w:t>7 </w:t>
      </w:r>
      <w:r w:rsidR="008D09DB" w:rsidRPr="006B4C97">
        <w:t>lipca 199</w:t>
      </w:r>
      <w:r w:rsidR="006C2718" w:rsidRPr="006B4C97">
        <w:t>4 </w:t>
      </w:r>
      <w:r w:rsidR="008D09DB" w:rsidRPr="006B4C97">
        <w:t xml:space="preserve">r. </w:t>
      </w:r>
      <w:r w:rsidR="00D821E3" w:rsidRPr="00D821E3">
        <w:t>–</w:t>
      </w:r>
      <w:r w:rsidR="009E0528" w:rsidRPr="006B4C97">
        <w:t xml:space="preserve"> </w:t>
      </w:r>
      <w:r w:rsidR="008D09DB" w:rsidRPr="006B4C97">
        <w:t>Prawo budowlane;</w:t>
      </w:r>
      <w:bookmarkStart w:id="88" w:name="_Hlk109558913"/>
      <w:r w:rsidR="0096682F" w:rsidRPr="006B4C97">
        <w:t>”</w:t>
      </w:r>
      <w:bookmarkEnd w:id="88"/>
      <w:r w:rsidR="008D09DB" w:rsidRPr="006B4C97">
        <w:t>.</w:t>
      </w:r>
    </w:p>
    <w:p w14:paraId="495ED363" w14:textId="27BF5C49" w:rsidR="000A0D39" w:rsidRDefault="00901DD0" w:rsidP="00B61071">
      <w:pPr>
        <w:pStyle w:val="ARTartustawynprozporzdzenia"/>
      </w:pPr>
      <w:r w:rsidRPr="00901DD0">
        <w:rPr>
          <w:rStyle w:val="Ppogrubienie"/>
        </w:rPr>
        <w:t xml:space="preserve">Art. </w:t>
      </w:r>
      <w:r w:rsidR="002167DA">
        <w:rPr>
          <w:rStyle w:val="Ppogrubienie"/>
        </w:rPr>
        <w:t>1</w:t>
      </w:r>
      <w:r w:rsidR="0055034F">
        <w:rPr>
          <w:rStyle w:val="Ppogrubienie"/>
        </w:rPr>
        <w:t>8</w:t>
      </w:r>
      <w:r w:rsidRPr="00901DD0">
        <w:rPr>
          <w:rStyle w:val="Ppogrubienie"/>
        </w:rPr>
        <w:t>.</w:t>
      </w:r>
      <w:r w:rsidRPr="00901DD0">
        <w:t xml:space="preserve"> </w:t>
      </w:r>
      <w:r w:rsidR="000A0D39">
        <w:t xml:space="preserve">W ustawie z dnia 20 marca 2020 r. </w:t>
      </w:r>
      <w:r w:rsidR="000A0D39" w:rsidRPr="000A0D39">
        <w:t>o szczególnych rozwiązaniach związanych z zapobieganiem, przeciwdziałaniem i zwalczaniem COVID-19, innych chorób zakaźnych oraz wywołanych nimi sytuacji kryzysowych</w:t>
      </w:r>
      <w:r w:rsidR="000A0D39">
        <w:t xml:space="preserve"> </w:t>
      </w:r>
      <w:r w:rsidR="007F7D21">
        <w:t>(Dz. U. z 2021 r. poz. 2095</w:t>
      </w:r>
      <w:r w:rsidR="00B61071">
        <w:t>, z późn. zm.</w:t>
      </w:r>
      <w:r w:rsidR="002167DA">
        <w:rPr>
          <w:rStyle w:val="Odwoanieprzypisudolnego"/>
        </w:rPr>
        <w:footnoteReference w:id="4"/>
      </w:r>
      <w:r w:rsidR="00B61071">
        <w:rPr>
          <w:rStyle w:val="IGindeksgrny"/>
        </w:rPr>
        <w:t>)</w:t>
      </w:r>
      <w:r w:rsidR="00B61071">
        <w:t xml:space="preserve">) </w:t>
      </w:r>
      <w:r w:rsidR="000A0D39">
        <w:t>uchyla się</w:t>
      </w:r>
      <w:r w:rsidR="00B61071">
        <w:t xml:space="preserve"> </w:t>
      </w:r>
      <w:r w:rsidR="000A0D39">
        <w:t xml:space="preserve">art. </w:t>
      </w:r>
      <w:r w:rsidR="00263518">
        <w:t>31zy</w:t>
      </w:r>
      <w:r w:rsidR="00263518">
        <w:rPr>
          <w:rStyle w:val="IGindeksgrny"/>
        </w:rPr>
        <w:t>1</w:t>
      </w:r>
      <w:r w:rsidR="00F84F14">
        <w:t xml:space="preserve">. </w:t>
      </w:r>
    </w:p>
    <w:p w14:paraId="1FE1A1C6" w14:textId="44C9A4E1" w:rsidR="00901DD0" w:rsidRPr="00901DD0" w:rsidRDefault="005729E6" w:rsidP="00C34062">
      <w:pPr>
        <w:pStyle w:val="ARTartustawynprozporzdzenia"/>
      </w:pPr>
      <w:r w:rsidRPr="00901DD0">
        <w:rPr>
          <w:rStyle w:val="Ppogrubienie"/>
        </w:rPr>
        <w:t xml:space="preserve">Art. </w:t>
      </w:r>
      <w:r w:rsidR="0055034F">
        <w:rPr>
          <w:rStyle w:val="Ppogrubienie"/>
        </w:rPr>
        <w:t>19</w:t>
      </w:r>
      <w:r w:rsidR="000A0D39">
        <w:t xml:space="preserve">. </w:t>
      </w:r>
      <w:r w:rsidR="00901DD0" w:rsidRPr="00901DD0">
        <w:t xml:space="preserve">W ustawie z dnia </w:t>
      </w:r>
      <w:r w:rsidR="00901DD0">
        <w:t>20 maja 2021</w:t>
      </w:r>
      <w:r w:rsidR="00901DD0" w:rsidRPr="00901DD0">
        <w:t xml:space="preserve"> r. o ochronie praw nabywcy lokalu mieszkalnego lub domu jednorodzinnego oraz Deweloperskim Funduszu Gwarancyjnym</w:t>
      </w:r>
      <w:r w:rsidR="00901DD0">
        <w:t xml:space="preserve"> (Dz. U. poz. 1177) w art. 41 ust. 1 otrzymuje brzmienie:</w:t>
      </w:r>
    </w:p>
    <w:p w14:paraId="2E07DC2F" w14:textId="77777777" w:rsidR="00901DD0" w:rsidRPr="00901DD0" w:rsidRDefault="00901DD0" w:rsidP="00901DD0">
      <w:pPr>
        <w:pStyle w:val="ZUSTzmustartykuempunktem"/>
      </w:pPr>
      <w:r w:rsidRPr="00901DD0">
        <w:t>„1. Przeniesienie na nabywcę praw wynikających z umowy deweloperskiej albo umowy, o której mowa w art. 2 ust. 1 pkt 2, 3 lub 5,</w:t>
      </w:r>
      <w:r>
        <w:t xml:space="preserve"> jest poprzedzone </w:t>
      </w:r>
      <w:r w:rsidRPr="00901DD0">
        <w:t>odbiorem przez nabywcę lokalu mieszkalnego albo domu jednorodzinnego, który następuje po:</w:t>
      </w:r>
    </w:p>
    <w:p w14:paraId="7E96B3D6" w14:textId="2F02460F" w:rsidR="00901DD0" w:rsidRPr="00901DD0" w:rsidRDefault="00901DD0" w:rsidP="00901DD0">
      <w:pPr>
        <w:pStyle w:val="ZPKTzmpktartykuempunktem"/>
      </w:pPr>
      <w:r w:rsidRPr="00901DD0">
        <w:t>1)</w:t>
      </w:r>
      <w:r w:rsidRPr="00901DD0">
        <w:tab/>
        <w:t xml:space="preserve">spełnieniu obowiązku, o którym mowa w art. 53c </w:t>
      </w:r>
      <w:r w:rsidR="00263518">
        <w:t xml:space="preserve">ust. 1 </w:t>
      </w:r>
      <w:r w:rsidRPr="00901DD0">
        <w:t xml:space="preserve">ustawy z dnia 7 lipca 1994 r. – Prawo budowlane oraz zawiadomieniu o zakończeniu budowy domu jednorodzinnego przy braku sprzeciwu ze strony właściwego organu, albo; </w:t>
      </w:r>
    </w:p>
    <w:p w14:paraId="767E24DB" w14:textId="77777777" w:rsidR="00901DD0" w:rsidRDefault="00901DD0" w:rsidP="00901DD0">
      <w:pPr>
        <w:pStyle w:val="ZPKTzmpktartykuempunktem"/>
      </w:pPr>
      <w:r w:rsidRPr="00901DD0">
        <w:t>2)</w:t>
      </w:r>
      <w:r w:rsidRPr="00901DD0">
        <w:tab/>
        <w:t>na podstawie decyzji o pozwoleniu na użytkowanie.”.</w:t>
      </w:r>
    </w:p>
    <w:p w14:paraId="6058D92C" w14:textId="41FFFB8C" w:rsidR="000D34D3" w:rsidRPr="000D34D3" w:rsidRDefault="000D34D3" w:rsidP="000D34D3">
      <w:pPr>
        <w:pStyle w:val="ARTartustawynprozporzdzenia"/>
      </w:pPr>
      <w:r w:rsidRPr="000D34D3">
        <w:rPr>
          <w:rStyle w:val="Ppogrubienie"/>
        </w:rPr>
        <w:t xml:space="preserve">Art. </w:t>
      </w:r>
      <w:r w:rsidR="002167DA">
        <w:rPr>
          <w:rStyle w:val="Ppogrubienie"/>
        </w:rPr>
        <w:t>2</w:t>
      </w:r>
      <w:r w:rsidR="0055034F">
        <w:rPr>
          <w:rStyle w:val="Ppogrubienie"/>
        </w:rPr>
        <w:t>0</w:t>
      </w:r>
      <w:r w:rsidRPr="000D34D3">
        <w:rPr>
          <w:rStyle w:val="Ppogrubienie"/>
        </w:rPr>
        <w:t xml:space="preserve">. </w:t>
      </w:r>
      <w:r w:rsidRPr="000D34D3">
        <w:t xml:space="preserve">W ustawie z dnia </w:t>
      </w:r>
      <w:r w:rsidR="0008477B">
        <w:t>7 </w:t>
      </w:r>
      <w:r w:rsidR="00026207">
        <w:t>lipca</w:t>
      </w:r>
      <w:r w:rsidRPr="000D34D3">
        <w:t xml:space="preserve"> 2022 r. o zmianie ustawy </w:t>
      </w:r>
      <w:r w:rsidR="009923BA" w:rsidRPr="00150542">
        <w:t>–</w:t>
      </w:r>
      <w:r w:rsidR="009923BA">
        <w:t xml:space="preserve"> </w:t>
      </w:r>
      <w:r w:rsidRPr="000D34D3">
        <w:t>Prawo budowlane oraz niektórych innych ustaw (</w:t>
      </w:r>
      <w:r w:rsidR="0063235E">
        <w:t>Dz. U. poz. </w:t>
      </w:r>
      <w:r w:rsidR="0035135F">
        <w:t>1557</w:t>
      </w:r>
      <w:r w:rsidRPr="000D34D3">
        <w:t>) wprowadza się następujące zmiany:</w:t>
      </w:r>
    </w:p>
    <w:p w14:paraId="41AB4BAF" w14:textId="2669B501" w:rsidR="004728B4" w:rsidRDefault="000D34D3" w:rsidP="00663617">
      <w:pPr>
        <w:pStyle w:val="PKTpunkt"/>
      </w:pPr>
      <w:r w:rsidRPr="000D34D3">
        <w:t>1)</w:t>
      </w:r>
      <w:r w:rsidRPr="000D34D3">
        <w:tab/>
      </w:r>
      <w:r w:rsidR="006605AF" w:rsidRPr="006605AF">
        <w:t>w</w:t>
      </w:r>
      <w:r w:rsidR="0063235E">
        <w:t xml:space="preserve"> art. </w:t>
      </w:r>
      <w:r w:rsidR="0063235E" w:rsidRPr="006605AF">
        <w:t>1</w:t>
      </w:r>
      <w:r w:rsidR="004728B4">
        <w:t>:</w:t>
      </w:r>
    </w:p>
    <w:p w14:paraId="4051AFBF" w14:textId="649A5DF2" w:rsidR="004728B4" w:rsidRDefault="004728B4" w:rsidP="009E2D83">
      <w:pPr>
        <w:pStyle w:val="LITlitera"/>
      </w:pPr>
      <w:r>
        <w:t>a)</w:t>
      </w:r>
      <w:r>
        <w:tab/>
        <w:t xml:space="preserve">w pkt 1 w zmienianym art. 3 pkt 13 po wyrazach </w:t>
      </w:r>
      <w:bookmarkStart w:id="90" w:name="_Hlk118973937"/>
      <w:r w:rsidRPr="004728B4">
        <w:t>„</w:t>
      </w:r>
      <w:bookmarkEnd w:id="90"/>
      <w:r>
        <w:t>protokoły odbiorów częściowych i końcowych,</w:t>
      </w:r>
      <w:r w:rsidRPr="004728B4">
        <w:t>”</w:t>
      </w:r>
      <w:r>
        <w:t xml:space="preserve"> dodaje się wyrazy </w:t>
      </w:r>
      <w:r w:rsidRPr="004728B4">
        <w:t>„</w:t>
      </w:r>
      <w:r>
        <w:t>dokumentacja fotograficzna,</w:t>
      </w:r>
      <w:r w:rsidRPr="004728B4">
        <w:t>”</w:t>
      </w:r>
      <w:r>
        <w:t>,</w:t>
      </w:r>
    </w:p>
    <w:p w14:paraId="1D5A311D" w14:textId="44C5EDBE" w:rsidR="000A3896" w:rsidRDefault="004728B4" w:rsidP="009E2D83">
      <w:pPr>
        <w:pStyle w:val="LITlitera"/>
      </w:pPr>
      <w:r>
        <w:t>b)</w:t>
      </w:r>
      <w:r>
        <w:tab/>
      </w:r>
      <w:r w:rsidR="0063235E">
        <w:t>w pkt </w:t>
      </w:r>
      <w:r w:rsidR="006605AF" w:rsidRPr="006605AF">
        <w:t>2</w:t>
      </w:r>
      <w:r w:rsidR="00777E27" w:rsidRPr="006605AF">
        <w:t>1</w:t>
      </w:r>
      <w:r w:rsidR="000A3896">
        <w:t>:</w:t>
      </w:r>
    </w:p>
    <w:p w14:paraId="2EDC6D17" w14:textId="2FC95697" w:rsidR="000A3896" w:rsidRDefault="004728B4" w:rsidP="009E2D83">
      <w:pPr>
        <w:pStyle w:val="TIRtiret"/>
      </w:pPr>
      <w:r w:rsidRPr="004728B4">
        <w:t>–</w:t>
      </w:r>
      <w:r w:rsidR="000A3896">
        <w:tab/>
        <w:t>w dodawanym art. 47a dodaje się ust. 3 w brzmieniu:</w:t>
      </w:r>
    </w:p>
    <w:p w14:paraId="0BF398A5" w14:textId="68B48F28" w:rsidR="000A3896" w:rsidRDefault="000A3896" w:rsidP="009E2D83">
      <w:pPr>
        <w:pStyle w:val="ZTIRLITzmlittiret"/>
      </w:pPr>
      <w:r w:rsidRPr="000A3896">
        <w:t>„</w:t>
      </w:r>
      <w:r>
        <w:t>3. Przez wpis rozumie się również dodanie dokumentacji fotograficznej.</w:t>
      </w:r>
      <w:r w:rsidRPr="000A3896">
        <w:t>”</w:t>
      </w:r>
      <w:r>
        <w:t>,</w:t>
      </w:r>
    </w:p>
    <w:p w14:paraId="4B905150" w14:textId="0BD97772" w:rsidR="006605AF" w:rsidRPr="006605AF" w:rsidRDefault="004728B4" w:rsidP="009E2D83">
      <w:pPr>
        <w:pStyle w:val="TIRtiret"/>
      </w:pPr>
      <w:r w:rsidRPr="004728B4">
        <w:t>–</w:t>
      </w:r>
      <w:r w:rsidR="000A3896">
        <w:tab/>
      </w:r>
      <w:r w:rsidR="006605AF" w:rsidRPr="006605AF">
        <w:t>dodawany</w:t>
      </w:r>
      <w:r w:rsidR="0063235E">
        <w:t xml:space="preserve"> art. </w:t>
      </w:r>
      <w:r w:rsidR="006605AF" w:rsidRPr="006605AF">
        <w:t>47v otrzymuje brzmienie:</w:t>
      </w:r>
    </w:p>
    <w:p w14:paraId="7A8C4C37" w14:textId="77777777" w:rsidR="006605AF" w:rsidRPr="006605AF" w:rsidRDefault="006605AF" w:rsidP="009E2D83">
      <w:pPr>
        <w:pStyle w:val="ZTIRUSTzmusttiret"/>
      </w:pPr>
      <w:r w:rsidRPr="006605AF">
        <w:t>„Art. 47v. Dziennik budowy</w:t>
      </w:r>
      <w:r w:rsidR="00777E27" w:rsidRPr="006605AF">
        <w:t xml:space="preserve"> w</w:t>
      </w:r>
      <w:r w:rsidR="00777E27">
        <w:t> </w:t>
      </w:r>
      <w:r w:rsidRPr="006605AF">
        <w:t>postaci papierowej wydaje się do dnia 3</w:t>
      </w:r>
      <w:r w:rsidR="00777E27" w:rsidRPr="006605AF">
        <w:t>1</w:t>
      </w:r>
      <w:r w:rsidR="00777E27">
        <w:t> </w:t>
      </w:r>
      <w:r w:rsidRPr="006605AF">
        <w:t>maja 202</w:t>
      </w:r>
      <w:r w:rsidR="00777E27" w:rsidRPr="006605AF">
        <w:t>3</w:t>
      </w:r>
      <w:r w:rsidR="00777E27">
        <w:t> </w:t>
      </w:r>
      <w:r w:rsidRPr="006605AF">
        <w:t>r.,</w:t>
      </w:r>
      <w:r w:rsidR="00777E27" w:rsidRPr="006605AF">
        <w:t xml:space="preserve"> z</w:t>
      </w:r>
      <w:r w:rsidR="00777E27">
        <w:t> </w:t>
      </w:r>
      <w:r w:rsidRPr="006605AF">
        <w:t>wyjątkiem dziennika budowy dotyczącego:</w:t>
      </w:r>
    </w:p>
    <w:p w14:paraId="7354D83B" w14:textId="77777777" w:rsidR="006605AF" w:rsidRPr="006605AF" w:rsidRDefault="006605AF" w:rsidP="009E2D83">
      <w:pPr>
        <w:pStyle w:val="ZTIRLITzmlittiret"/>
      </w:pPr>
      <w:r w:rsidRPr="006605AF">
        <w:t>1)</w:t>
      </w:r>
      <w:r w:rsidRPr="006605AF">
        <w:tab/>
        <w:t xml:space="preserve">budynków mieszkalnych jednorodzinnych, </w:t>
      </w:r>
      <w:r>
        <w:t xml:space="preserve">dla </w:t>
      </w:r>
      <w:r w:rsidRPr="006605AF">
        <w:t>który</w:t>
      </w:r>
      <w:r>
        <w:t>ch</w:t>
      </w:r>
      <w:r w:rsidRPr="006605AF">
        <w:t xml:space="preserve"> </w:t>
      </w:r>
      <w:r>
        <w:t xml:space="preserve">dziennik budowy </w:t>
      </w:r>
      <w:r w:rsidRPr="006605AF">
        <w:t>wydaje się do dnia 3</w:t>
      </w:r>
      <w:r w:rsidR="00777E27" w:rsidRPr="006605AF">
        <w:t>1</w:t>
      </w:r>
      <w:r w:rsidR="00777E27">
        <w:t> </w:t>
      </w:r>
      <w:r w:rsidRPr="006605AF">
        <w:t>maja 202</w:t>
      </w:r>
      <w:r w:rsidR="00777E27" w:rsidRPr="006605AF">
        <w:t>6</w:t>
      </w:r>
      <w:r w:rsidR="00777E27">
        <w:t> </w:t>
      </w:r>
      <w:r w:rsidRPr="006605AF">
        <w:t>r.;</w:t>
      </w:r>
    </w:p>
    <w:p w14:paraId="18F85230" w14:textId="783E73A7" w:rsidR="006605AF" w:rsidRPr="006605AF" w:rsidRDefault="006605AF" w:rsidP="009E2D83">
      <w:pPr>
        <w:pStyle w:val="ZTIRLITzmlittiret"/>
      </w:pPr>
      <w:r w:rsidRPr="006605AF">
        <w:t>2)</w:t>
      </w:r>
      <w:r w:rsidRPr="006605AF">
        <w:tab/>
        <w:t>robót budowlanych na terenach zamkniętych.</w:t>
      </w:r>
      <w:r w:rsidR="00663617" w:rsidRPr="006B4C97">
        <w:t>”</w:t>
      </w:r>
      <w:r w:rsidR="00663617">
        <w:t>;</w:t>
      </w:r>
    </w:p>
    <w:p w14:paraId="0975AD91" w14:textId="77777777" w:rsidR="000D34D3" w:rsidRPr="000D34D3" w:rsidRDefault="000D34D3" w:rsidP="000D34D3">
      <w:pPr>
        <w:pStyle w:val="PKTpunkt"/>
      </w:pPr>
      <w:r w:rsidRPr="000D34D3">
        <w:t>2)</w:t>
      </w:r>
      <w:r w:rsidRPr="000D34D3">
        <w:tab/>
        <w:t>w</w:t>
      </w:r>
      <w:r w:rsidR="0063235E">
        <w:t xml:space="preserve"> art. </w:t>
      </w:r>
      <w:r w:rsidRPr="000D34D3">
        <w:t>6</w:t>
      </w:r>
      <w:r w:rsidRPr="000D34D3">
        <w:rPr>
          <w:rStyle w:val="Ppogrubienie"/>
        </w:rPr>
        <w:t> </w:t>
      </w:r>
      <w:r w:rsidRPr="000D34D3">
        <w:t>wprowadza się następujące zmiany:</w:t>
      </w:r>
    </w:p>
    <w:p w14:paraId="02905B03" w14:textId="77777777" w:rsidR="000D34D3" w:rsidRPr="000D34D3" w:rsidRDefault="000D34D3" w:rsidP="000D34D3">
      <w:pPr>
        <w:pStyle w:val="LITlitera"/>
      </w:pPr>
      <w:r w:rsidRPr="000D34D3">
        <w:t>a)</w:t>
      </w:r>
      <w:r w:rsidRPr="000D34D3">
        <w:tab/>
        <w:t>uchyla się</w:t>
      </w:r>
      <w:r w:rsidR="0063235E">
        <w:t xml:space="preserve"> ust. </w:t>
      </w:r>
      <w:r w:rsidRPr="000D34D3">
        <w:t>2,</w:t>
      </w:r>
    </w:p>
    <w:p w14:paraId="77003291" w14:textId="77777777" w:rsidR="000D34D3" w:rsidRPr="000D34D3" w:rsidRDefault="000D34D3" w:rsidP="000D34D3">
      <w:pPr>
        <w:pStyle w:val="LITlitera"/>
      </w:pPr>
      <w:r w:rsidRPr="000D34D3">
        <w:t>b)</w:t>
      </w:r>
      <w:r w:rsidRPr="000D34D3">
        <w:tab/>
        <w:t>ust. 3 otrzymuje brzmienie:</w:t>
      </w:r>
    </w:p>
    <w:p w14:paraId="5DA0D286" w14:textId="231DA13E" w:rsidR="000D34D3" w:rsidRDefault="000D34D3" w:rsidP="00E137A2">
      <w:pPr>
        <w:pStyle w:val="ZUSTzmustartykuempunktem"/>
      </w:pPr>
      <w:r w:rsidRPr="000D34D3">
        <w:t>„3. Właściciel lub zarządca obiektu budowlanego, który założył książkę obiektu budowlanego, o której mowa</w:t>
      </w:r>
      <w:r w:rsidR="0063235E" w:rsidRPr="000D34D3">
        <w:t xml:space="preserve"> w</w:t>
      </w:r>
      <w:r w:rsidR="0063235E">
        <w:t> ust. </w:t>
      </w:r>
      <w:r w:rsidRPr="000D34D3">
        <w:t xml:space="preserve">1, zakłada do dnia 31 maja 2023 r. dla tego obiektu książkę obiektu budowlanego w systemie </w:t>
      </w:r>
      <w:r w:rsidR="00026207">
        <w:t>Cyfrowa</w:t>
      </w:r>
      <w:r w:rsidR="00026207" w:rsidRPr="000D34D3">
        <w:t xml:space="preserve"> </w:t>
      </w:r>
      <w:r w:rsidRPr="000D34D3">
        <w:t>Książka Obiektu Budowlanego. Książkę obiektu budowlanego w postaci papierowej właściciel lub zarządca zamyka wpisem i przechowuje zgodnie</w:t>
      </w:r>
      <w:r w:rsidR="0063235E" w:rsidRPr="000D34D3">
        <w:t xml:space="preserve"> z</w:t>
      </w:r>
      <w:r w:rsidR="0063235E">
        <w:t> art. </w:t>
      </w:r>
      <w:r w:rsidRPr="000D34D3">
        <w:t>63 ustawy zmienianej</w:t>
      </w:r>
      <w:r w:rsidR="0063235E" w:rsidRPr="000D34D3">
        <w:t xml:space="preserve"> w</w:t>
      </w:r>
      <w:r w:rsidR="0063235E">
        <w:t> ust. </w:t>
      </w:r>
      <w:r w:rsidRPr="000D34D3">
        <w:t>1.</w:t>
      </w:r>
      <w:r w:rsidR="00737766" w:rsidRPr="00737766">
        <w:t>”</w:t>
      </w:r>
      <w:r w:rsidRPr="000D34D3">
        <w:t>.</w:t>
      </w:r>
    </w:p>
    <w:p w14:paraId="00F14225" w14:textId="0EE7C183" w:rsidR="002A46AD" w:rsidRPr="002A46AD" w:rsidRDefault="002A46AD" w:rsidP="002A46AD">
      <w:pPr>
        <w:pStyle w:val="ARTartustawynprozporzdzenia"/>
      </w:pPr>
      <w:r w:rsidRPr="002A46AD">
        <w:rPr>
          <w:rStyle w:val="Ppogrubienie"/>
        </w:rPr>
        <w:t xml:space="preserve">Art. </w:t>
      </w:r>
      <w:r w:rsidR="002167DA">
        <w:rPr>
          <w:rStyle w:val="Ppogrubienie"/>
        </w:rPr>
        <w:t>2</w:t>
      </w:r>
      <w:r w:rsidR="0055034F">
        <w:rPr>
          <w:rStyle w:val="Ppogrubienie"/>
        </w:rPr>
        <w:t>1</w:t>
      </w:r>
      <w:r w:rsidRPr="002A46AD">
        <w:rPr>
          <w:rStyle w:val="Ppogrubienie"/>
        </w:rPr>
        <w:t xml:space="preserve">. </w:t>
      </w:r>
      <w:r w:rsidRPr="002A46AD">
        <w:t xml:space="preserve">1. Do zamówień publicznych dotyczących usług </w:t>
      </w:r>
      <w:bookmarkStart w:id="91" w:name="_Hlk115435534"/>
      <w:r w:rsidRPr="002A46AD">
        <w:t xml:space="preserve">projektowania lub robót budowlanych związanych z budową pawilonu Rzeczypospolitej Polskiej </w:t>
      </w:r>
      <w:bookmarkEnd w:id="91"/>
      <w:r w:rsidRPr="002A46AD">
        <w:t xml:space="preserve">na </w:t>
      </w:r>
      <w:bookmarkStart w:id="92" w:name="_Hlk115435458"/>
      <w:r w:rsidRPr="002A46AD">
        <w:t>Wystawę Światową Expo 2025 Osaka, Kansai</w:t>
      </w:r>
      <w:bookmarkEnd w:id="92"/>
      <w:r w:rsidRPr="002A46AD">
        <w:t xml:space="preserve"> oraz sprawowaniem nadzoru inwestorskiego nad jego budową, a także dotyczących usług lub dostaw związanych z wyposażeniem tego pawilonu, nie stosuje się przepisów </w:t>
      </w:r>
      <w:bookmarkStart w:id="93" w:name="_Hlk115435910"/>
      <w:r w:rsidRPr="002A46AD">
        <w:t>ustawy z dnia 11 września 2019 r. – Prawo zamówień publicznych (Dz. U. z 2022 r. poz. 1710, 1812</w:t>
      </w:r>
      <w:r w:rsidR="00C02450">
        <w:t>,</w:t>
      </w:r>
      <w:r w:rsidRPr="002A46AD">
        <w:t xml:space="preserve"> 1933</w:t>
      </w:r>
      <w:r w:rsidR="00C02450">
        <w:t xml:space="preserve"> i 2185</w:t>
      </w:r>
      <w:r w:rsidRPr="002A46AD">
        <w:t>)</w:t>
      </w:r>
      <w:bookmarkEnd w:id="93"/>
      <w:r w:rsidRPr="002A46AD">
        <w:t xml:space="preserve">. </w:t>
      </w:r>
    </w:p>
    <w:p w14:paraId="42834043" w14:textId="72382B28" w:rsidR="002A46AD" w:rsidRPr="002A46AD" w:rsidRDefault="002A46AD" w:rsidP="002A46AD">
      <w:pPr>
        <w:pStyle w:val="USTustnpkodeksu"/>
      </w:pPr>
      <w:r w:rsidRPr="002A46AD">
        <w:t>2. Zamówień, o których mowa w ust. 1, udziela się w sposób zapewniający najlepszą jakość robót budowlanych, dostaw oraz usług, uzasadnioną charakterem tych zamówień, w</w:t>
      </w:r>
      <w:r w:rsidR="00C34062">
        <w:t> </w:t>
      </w:r>
      <w:r w:rsidRPr="002A46AD">
        <w:t>ramach środków, które mogą być przeznaczone na ich realizację oraz w sposób przejrzysty, zapewniający zachowanie uczciwej konkurencji i równe traktowanie wykonawców.</w:t>
      </w:r>
    </w:p>
    <w:p w14:paraId="352B5123" w14:textId="23C8FCFA" w:rsidR="002A46AD" w:rsidRPr="002A46AD" w:rsidRDefault="002A46AD" w:rsidP="002A46AD">
      <w:pPr>
        <w:pStyle w:val="USTustnpkodeksu"/>
      </w:pPr>
      <w:r w:rsidRPr="002A46AD">
        <w:t>3. Zamawiający, w terminie 7 dni od dnia udzielenia zamówienia</w:t>
      </w:r>
      <w:r w:rsidR="00EA48D9">
        <w:t>,</w:t>
      </w:r>
      <w:r w:rsidRPr="002A46AD">
        <w:t xml:space="preserve"> zamieszcza w Biuletynie Zamówień Publicznych informację o udzieleniu tego zamówienia, w której podaje: </w:t>
      </w:r>
    </w:p>
    <w:p w14:paraId="59D47046" w14:textId="7595612D" w:rsidR="002A46AD" w:rsidRPr="002A46AD" w:rsidRDefault="002A46AD" w:rsidP="002A46AD">
      <w:pPr>
        <w:pStyle w:val="PKTpunkt"/>
      </w:pPr>
      <w:r w:rsidRPr="002A46AD">
        <w:t>1)</w:t>
      </w:r>
      <w:r w:rsidR="00C34062">
        <w:tab/>
      </w:r>
      <w:r w:rsidRPr="002A46AD">
        <w:t xml:space="preserve">nazwę i adres siedziby zamawiającego; </w:t>
      </w:r>
    </w:p>
    <w:p w14:paraId="45E40EFC" w14:textId="2516C11C" w:rsidR="002A46AD" w:rsidRPr="002A46AD" w:rsidRDefault="002A46AD" w:rsidP="002A46AD">
      <w:pPr>
        <w:pStyle w:val="PKTpunkt"/>
      </w:pPr>
      <w:r w:rsidRPr="002A46AD">
        <w:t>2)</w:t>
      </w:r>
      <w:r w:rsidR="00C34062">
        <w:tab/>
        <w:t>d</w:t>
      </w:r>
      <w:r w:rsidRPr="002A46AD">
        <w:t xml:space="preserve">atę i miejsce zawarcia umowy lub informację o zawarciu umowy drogą elektroniczną; </w:t>
      </w:r>
    </w:p>
    <w:p w14:paraId="591FC66B" w14:textId="31F51A82" w:rsidR="002A46AD" w:rsidRPr="002A46AD" w:rsidRDefault="002A46AD" w:rsidP="002A46AD">
      <w:pPr>
        <w:pStyle w:val="PKTpunkt"/>
      </w:pPr>
      <w:r w:rsidRPr="002A46AD">
        <w:t>3)</w:t>
      </w:r>
      <w:r>
        <w:tab/>
      </w:r>
      <w:r w:rsidRPr="002A46AD">
        <w:t xml:space="preserve">opis przedmiotu umowy, z wyszczególnieniem odpowiednio zakresu robót budowlanych, usług, ilości rzeczy lub innych dóbr; </w:t>
      </w:r>
    </w:p>
    <w:p w14:paraId="330BCDCA" w14:textId="5D7059CD" w:rsidR="002A46AD" w:rsidRPr="002A46AD" w:rsidRDefault="002A46AD" w:rsidP="002A46AD">
      <w:pPr>
        <w:pStyle w:val="PKTpunkt"/>
      </w:pPr>
      <w:r w:rsidRPr="002A46AD">
        <w:t>4)</w:t>
      </w:r>
      <w:r>
        <w:tab/>
      </w:r>
      <w:r w:rsidRPr="002A46AD">
        <w:t xml:space="preserve">cenę albo cenę maksymalną, jeżeli cena nie jest znana w chwili zamieszczenia ogłoszenia; </w:t>
      </w:r>
    </w:p>
    <w:p w14:paraId="42BF9D64" w14:textId="5C564CCA" w:rsidR="002A46AD" w:rsidRPr="002A46AD" w:rsidRDefault="002A46AD" w:rsidP="002A46AD">
      <w:pPr>
        <w:pStyle w:val="PKTpunkt"/>
      </w:pPr>
      <w:r w:rsidRPr="002A46AD">
        <w:t>5)</w:t>
      </w:r>
      <w:r>
        <w:tab/>
      </w:r>
      <w:r w:rsidRPr="002A46AD">
        <w:t>nazwę podmiotu albo imię i nazwisko osoby, z którymi została zawarta umowa.</w:t>
      </w:r>
    </w:p>
    <w:p w14:paraId="7DB9342B" w14:textId="79767BE9" w:rsidR="008D09DB" w:rsidRDefault="008D09DB" w:rsidP="008D09DB">
      <w:pPr>
        <w:pStyle w:val="ARTartustawynprozporzdzenia"/>
      </w:pPr>
      <w:r w:rsidRPr="006B4C97">
        <w:rPr>
          <w:rStyle w:val="Ppogrubienie"/>
        </w:rPr>
        <w:t xml:space="preserve">Art. </w:t>
      </w:r>
      <w:r w:rsidR="002167DA">
        <w:rPr>
          <w:rStyle w:val="Ppogrubienie"/>
        </w:rPr>
        <w:t>2</w:t>
      </w:r>
      <w:r w:rsidR="0055034F">
        <w:rPr>
          <w:rStyle w:val="Ppogrubienie"/>
        </w:rPr>
        <w:t>2</w:t>
      </w:r>
      <w:r w:rsidRPr="006B4C97">
        <w:rPr>
          <w:rStyle w:val="Ppogrubienie"/>
        </w:rPr>
        <w:t>.</w:t>
      </w:r>
      <w:r w:rsidRPr="006B4C97">
        <w:t xml:space="preserve"> </w:t>
      </w:r>
      <w:r w:rsidR="008F5628" w:rsidRPr="008F5628">
        <w:t xml:space="preserve">Do wniosków w sprawach regulowanych ustawami zmienianymi </w:t>
      </w:r>
      <w:bookmarkStart w:id="94" w:name="_Hlk118918952"/>
      <w:r w:rsidR="008F5628" w:rsidRPr="008F5628">
        <w:t>w art. 1, art. 3 pkt 2</w:t>
      </w:r>
      <w:r w:rsidR="00EA48D9">
        <w:t>–</w:t>
      </w:r>
      <w:r w:rsidR="008F5628" w:rsidRPr="008F5628">
        <w:t>4, art. 5</w:t>
      </w:r>
      <w:r w:rsidR="00FD7EAA">
        <w:t xml:space="preserve"> pkt 1</w:t>
      </w:r>
      <w:r w:rsidR="009B43C2">
        <w:t xml:space="preserve"> oraz</w:t>
      </w:r>
      <w:r w:rsidR="00FD7EAA">
        <w:t xml:space="preserve"> pkt 3 i 4</w:t>
      </w:r>
      <w:r w:rsidR="008F5628" w:rsidRPr="008F5628">
        <w:t>, art. </w:t>
      </w:r>
      <w:r w:rsidR="0055034F">
        <w:t>7</w:t>
      </w:r>
      <w:r w:rsidR="00FD7EAA">
        <w:t xml:space="preserve"> pkt 1</w:t>
      </w:r>
      <w:r w:rsidR="008F5628" w:rsidRPr="008F5628">
        <w:t>, art. </w:t>
      </w:r>
      <w:r w:rsidR="0055034F">
        <w:t>8</w:t>
      </w:r>
      <w:r w:rsidR="008F5628" w:rsidRPr="008F5628">
        <w:t xml:space="preserve">, </w:t>
      </w:r>
      <w:r w:rsidR="0055034F">
        <w:t xml:space="preserve">art. 9, </w:t>
      </w:r>
      <w:commentRangeStart w:id="95"/>
      <w:r w:rsidR="00A25D59">
        <w:t>art. 10</w:t>
      </w:r>
      <w:r w:rsidR="00FD7EAA">
        <w:t xml:space="preserve"> pkt 3 i 6</w:t>
      </w:r>
      <w:r w:rsidR="00A25D59">
        <w:t xml:space="preserve">, </w:t>
      </w:r>
      <w:commentRangeEnd w:id="95"/>
      <w:r w:rsidR="00A25D59">
        <w:rPr>
          <w:rStyle w:val="Odwoaniedokomentarza"/>
          <w:rFonts w:eastAsia="Times New Roman" w:cs="Times New Roman"/>
        </w:rPr>
        <w:commentReference w:id="95"/>
      </w:r>
      <w:r w:rsidR="008F5628" w:rsidRPr="008F5628">
        <w:t>art. 11, art. </w:t>
      </w:r>
      <w:r w:rsidR="0055034F" w:rsidRPr="008F5628">
        <w:t>1</w:t>
      </w:r>
      <w:r w:rsidR="0055034F">
        <w:t>3</w:t>
      </w:r>
      <w:r w:rsidR="001D286E">
        <w:t xml:space="preserve"> i</w:t>
      </w:r>
      <w:r w:rsidR="001D286E" w:rsidRPr="008F5628">
        <w:t xml:space="preserve"> </w:t>
      </w:r>
      <w:r w:rsidR="008F5628" w:rsidRPr="008F5628">
        <w:t>art. 14</w:t>
      </w:r>
      <w:r w:rsidR="0055034F">
        <w:t xml:space="preserve"> </w:t>
      </w:r>
      <w:bookmarkEnd w:id="94"/>
      <w:r w:rsidR="008F5628" w:rsidRPr="008F5628">
        <w:t>złożonych przed dniem wejścia w życie niniejszej ustawy, stosuje się przepisy ustaw zmienianych odpowiednio w art. 1, art. 3 pkt 2</w:t>
      </w:r>
      <w:r w:rsidR="00EA48D9">
        <w:t>–</w:t>
      </w:r>
      <w:r w:rsidR="008F5628" w:rsidRPr="008F5628">
        <w:t xml:space="preserve">4, </w:t>
      </w:r>
      <w:r w:rsidR="00FD7EAA" w:rsidRPr="008F5628">
        <w:t>art. 5</w:t>
      </w:r>
      <w:r w:rsidR="00FD7EAA">
        <w:t xml:space="preserve"> pkt 1 </w:t>
      </w:r>
      <w:r w:rsidR="009B43C2">
        <w:t>oraz</w:t>
      </w:r>
      <w:r w:rsidR="00FD7EAA">
        <w:t xml:space="preserve"> pkt 3 i 4</w:t>
      </w:r>
      <w:r w:rsidR="00FD7EAA" w:rsidRPr="008F5628">
        <w:t>, art. </w:t>
      </w:r>
      <w:r w:rsidR="00FD7EAA">
        <w:t>7 pkt 1</w:t>
      </w:r>
      <w:r w:rsidR="00FD7EAA" w:rsidRPr="008F5628">
        <w:t>, art. </w:t>
      </w:r>
      <w:r w:rsidR="00FD7EAA">
        <w:t>8</w:t>
      </w:r>
      <w:r w:rsidR="00FD7EAA" w:rsidRPr="008F5628">
        <w:t xml:space="preserve">, </w:t>
      </w:r>
      <w:r w:rsidR="00FD7EAA">
        <w:t xml:space="preserve">art. 9, </w:t>
      </w:r>
      <w:commentRangeStart w:id="96"/>
      <w:r w:rsidR="00FD7EAA">
        <w:t xml:space="preserve">art. 10 pkt 3 i 6, </w:t>
      </w:r>
      <w:commentRangeEnd w:id="96"/>
      <w:r w:rsidR="00FD7EAA" w:rsidRPr="00FD7EAA">
        <w:rPr>
          <w:rStyle w:val="Odwoaniedokomentarza"/>
        </w:rPr>
        <w:commentReference w:id="96"/>
      </w:r>
      <w:r w:rsidR="00FD7EAA" w:rsidRPr="008F5628">
        <w:t>art. 11, art. 1</w:t>
      </w:r>
      <w:r w:rsidR="00FD7EAA">
        <w:t>3 i</w:t>
      </w:r>
      <w:r w:rsidR="00FD7EAA" w:rsidRPr="008F5628">
        <w:t xml:space="preserve"> art. 14</w:t>
      </w:r>
      <w:r w:rsidR="00FD7EAA">
        <w:t xml:space="preserve"> </w:t>
      </w:r>
      <w:r w:rsidR="008F5628" w:rsidRPr="008F5628">
        <w:t>w brzmieniu dotychczasowym.</w:t>
      </w:r>
    </w:p>
    <w:p w14:paraId="45135F7D" w14:textId="7C756CA0" w:rsidR="00DF36BA" w:rsidRDefault="00E23D9E" w:rsidP="00DF36BA">
      <w:pPr>
        <w:pStyle w:val="ARTartustawynprozporzdzenia"/>
      </w:pPr>
      <w:r w:rsidRPr="00502F5D">
        <w:rPr>
          <w:rStyle w:val="Ppogrubienie"/>
        </w:rPr>
        <w:t xml:space="preserve">Art. </w:t>
      </w:r>
      <w:r w:rsidR="002167DA">
        <w:rPr>
          <w:rStyle w:val="Ppogrubienie"/>
        </w:rPr>
        <w:t>2</w:t>
      </w:r>
      <w:r w:rsidR="0055034F">
        <w:rPr>
          <w:rStyle w:val="Ppogrubienie"/>
        </w:rPr>
        <w:t>3</w:t>
      </w:r>
      <w:r w:rsidRPr="00502F5D">
        <w:rPr>
          <w:rStyle w:val="Ppogrubienie"/>
        </w:rPr>
        <w:t>.</w:t>
      </w:r>
      <w:r w:rsidRPr="006B4C97">
        <w:rPr>
          <w:rStyle w:val="Ppogrubienie"/>
          <w:b w:val="0"/>
        </w:rPr>
        <w:t xml:space="preserve"> </w:t>
      </w:r>
      <w:r w:rsidR="00DF36BA">
        <w:t xml:space="preserve">1. </w:t>
      </w:r>
      <w:r w:rsidR="00DF36BA" w:rsidRPr="008E685A">
        <w:t>Do</w:t>
      </w:r>
      <w:r w:rsidR="00DF36BA">
        <w:t xml:space="preserve"> wniosków</w:t>
      </w:r>
      <w:r w:rsidR="00777E27">
        <w:t xml:space="preserve"> </w:t>
      </w:r>
      <w:r w:rsidR="00777E27" w:rsidRPr="008E685A">
        <w:t>o</w:t>
      </w:r>
      <w:r w:rsidR="00777E27">
        <w:t> </w:t>
      </w:r>
      <w:r w:rsidR="00DF36BA" w:rsidRPr="008E685A">
        <w:t xml:space="preserve">skoordynowanie usytuowania projektowanej sieci uzbrojenia terenu </w:t>
      </w:r>
      <w:r w:rsidR="00DF36BA">
        <w:t>złożonych</w:t>
      </w:r>
      <w:r w:rsidR="00DF36BA" w:rsidRPr="008E685A">
        <w:t xml:space="preserve"> </w:t>
      </w:r>
      <w:r w:rsidR="00DF36BA">
        <w:t>p</w:t>
      </w:r>
      <w:r w:rsidR="00DF36BA" w:rsidRPr="008E685A">
        <w:t>rzed dniem wejścia</w:t>
      </w:r>
      <w:r w:rsidR="00777E27">
        <w:t xml:space="preserve"> </w:t>
      </w:r>
      <w:r w:rsidR="00777E27" w:rsidRPr="008E685A">
        <w:t>w</w:t>
      </w:r>
      <w:r w:rsidR="00777E27">
        <w:t> </w:t>
      </w:r>
      <w:r w:rsidR="00DF36BA" w:rsidRPr="008E685A">
        <w:t xml:space="preserve">życie </w:t>
      </w:r>
      <w:r w:rsidR="00BF5043">
        <w:t xml:space="preserve">przepisów art. 4 pkt 2-4 </w:t>
      </w:r>
      <w:r w:rsidR="00DF36BA" w:rsidRPr="008E685A">
        <w:t>niniejszej ustawy stosuje się przepisy dotychczasowe</w:t>
      </w:r>
      <w:r w:rsidR="00DF36BA">
        <w:t xml:space="preserve">. </w:t>
      </w:r>
    </w:p>
    <w:p w14:paraId="134320A5" w14:textId="5CBD8DAD" w:rsidR="00DF36BA" w:rsidRDefault="00DF36BA" w:rsidP="005729E6">
      <w:pPr>
        <w:pStyle w:val="USTustnpkodeksu"/>
      </w:pPr>
      <w:r>
        <w:t>2. Narady koordynacyjne rozpoczęte</w:t>
      </w:r>
      <w:r w:rsidR="00777E27">
        <w:t xml:space="preserve"> i </w:t>
      </w:r>
      <w:r>
        <w:t>niezakończone p</w:t>
      </w:r>
      <w:r w:rsidRPr="008E685A">
        <w:t>rzed dniem wejścia</w:t>
      </w:r>
      <w:r w:rsidR="00777E27">
        <w:t xml:space="preserve"> </w:t>
      </w:r>
      <w:r w:rsidR="00777E27" w:rsidRPr="008E685A">
        <w:t>w</w:t>
      </w:r>
      <w:r w:rsidR="00777E27">
        <w:t> </w:t>
      </w:r>
      <w:r w:rsidRPr="008E685A">
        <w:t>życie</w:t>
      </w:r>
      <w:r w:rsidR="00BF5043" w:rsidRPr="00BF5043">
        <w:t xml:space="preserve"> przepisów art. 4 pkt 2-4</w:t>
      </w:r>
      <w:r w:rsidRPr="008E685A">
        <w:t xml:space="preserve"> niniejszej ustawy </w:t>
      </w:r>
      <w:r>
        <w:t xml:space="preserve">prowadzi się na podstawie </w:t>
      </w:r>
      <w:r w:rsidRPr="008E685A">
        <w:t>przepis</w:t>
      </w:r>
      <w:r>
        <w:t>ów</w:t>
      </w:r>
      <w:r w:rsidRPr="008E685A">
        <w:t xml:space="preserve"> dotychczasow</w:t>
      </w:r>
      <w:r>
        <w:t xml:space="preserve">ych. </w:t>
      </w:r>
    </w:p>
    <w:p w14:paraId="11481271" w14:textId="046D9D53" w:rsidR="00DF36BA" w:rsidRDefault="00DF36BA" w:rsidP="005729E6">
      <w:pPr>
        <w:pStyle w:val="USTustnpkodeksu"/>
      </w:pPr>
      <w:r>
        <w:t>3.</w:t>
      </w:r>
      <w:r w:rsidR="003459FC">
        <w:t xml:space="preserve"> </w:t>
      </w:r>
      <w:r w:rsidR="003459FC" w:rsidRPr="003459FC">
        <w:t>W przypadku narad koordynacyjnych zakończonych przed dniem wejścia w życie</w:t>
      </w:r>
      <w:r w:rsidR="00BF5043" w:rsidRPr="00BF5043">
        <w:t xml:space="preserve"> przepisów art. 4 pkt 2-4 </w:t>
      </w:r>
      <w:r w:rsidR="003459FC" w:rsidRPr="003459FC">
        <w:t>niniejszej ustawy terminy określone w art. 28b ust. 9</w:t>
      </w:r>
      <w:r w:rsidR="00900FFF">
        <w:t>b</w:t>
      </w:r>
      <w:r w:rsidR="003459FC" w:rsidRPr="003459FC">
        <w:t xml:space="preserve"> i 9</w:t>
      </w:r>
      <w:r w:rsidR="00900FFF">
        <w:t>c</w:t>
      </w:r>
      <w:r w:rsidR="003459FC" w:rsidRPr="003459FC">
        <w:t xml:space="preserve"> ustawy zmienianej w art. </w:t>
      </w:r>
      <w:r w:rsidR="003459FC">
        <w:t>4</w:t>
      </w:r>
      <w:r w:rsidR="003459FC" w:rsidRPr="003459FC">
        <w:t xml:space="preserve"> rozpoczynają bieg od dnia wejścia w życie </w:t>
      </w:r>
      <w:r w:rsidR="00BF5043" w:rsidRPr="00BF5043">
        <w:t xml:space="preserve">przepisów art. 4 pkt 2-4 </w:t>
      </w:r>
      <w:r w:rsidR="003459FC" w:rsidRPr="003459FC">
        <w:t>niniejszej ustawy.</w:t>
      </w:r>
    </w:p>
    <w:p w14:paraId="14F82AE2" w14:textId="0DFCB3DF" w:rsidR="00E23D9E" w:rsidRDefault="00DF36BA" w:rsidP="001A0C5A">
      <w:pPr>
        <w:pStyle w:val="ARTartustawynprozporzdzenia"/>
        <w:rPr>
          <w:rStyle w:val="Ppogrubienie"/>
          <w:b w:val="0"/>
        </w:rPr>
      </w:pPr>
      <w:r w:rsidRPr="00C13A48">
        <w:rPr>
          <w:rStyle w:val="Ppogrubienie"/>
        </w:rPr>
        <w:t xml:space="preserve">Art. </w:t>
      </w:r>
      <w:r w:rsidR="002167DA">
        <w:rPr>
          <w:rStyle w:val="Ppogrubienie"/>
        </w:rPr>
        <w:t>2</w:t>
      </w:r>
      <w:r w:rsidR="0055034F">
        <w:rPr>
          <w:rStyle w:val="Ppogrubienie"/>
        </w:rPr>
        <w:t>4</w:t>
      </w:r>
      <w:r w:rsidRPr="00C13A48">
        <w:rPr>
          <w:rStyle w:val="Ppogrubienie"/>
        </w:rPr>
        <w:t>.</w:t>
      </w:r>
      <w:r>
        <w:t xml:space="preserve"> </w:t>
      </w:r>
      <w:r w:rsidR="00E23D9E" w:rsidRPr="002962C7">
        <w:t>Przepis</w:t>
      </w:r>
      <w:r w:rsidR="008B1574">
        <w:t>ów</w:t>
      </w:r>
      <w:r w:rsidR="0063235E">
        <w:rPr>
          <w:rStyle w:val="Ppogrubienie"/>
          <w:b w:val="0"/>
        </w:rPr>
        <w:t xml:space="preserve"> art. </w:t>
      </w:r>
      <w:r w:rsidR="00E23D9E" w:rsidRPr="006B4C97">
        <w:rPr>
          <w:rStyle w:val="Ppogrubienie"/>
          <w:b w:val="0"/>
        </w:rPr>
        <w:t>10b</w:t>
      </w:r>
      <w:r w:rsidR="0063235E" w:rsidRPr="006B4C97">
        <w:rPr>
          <w:rStyle w:val="Ppogrubienie"/>
          <w:b w:val="0"/>
        </w:rPr>
        <w:t xml:space="preserve"> </w:t>
      </w:r>
      <w:r w:rsidR="00E23D9E" w:rsidRPr="006B4C97">
        <w:rPr>
          <w:rStyle w:val="Ppogrubienie"/>
          <w:b w:val="0"/>
        </w:rPr>
        <w:t>ustawy zmienianej</w:t>
      </w:r>
      <w:r w:rsidR="0063235E" w:rsidRPr="006B4C97">
        <w:rPr>
          <w:rStyle w:val="Ppogrubienie"/>
          <w:b w:val="0"/>
        </w:rPr>
        <w:t xml:space="preserve"> w</w:t>
      </w:r>
      <w:r w:rsidR="0063235E">
        <w:rPr>
          <w:rStyle w:val="Ppogrubienie"/>
          <w:b w:val="0"/>
        </w:rPr>
        <w:t> art. </w:t>
      </w:r>
      <w:r w:rsidR="002C7DDB" w:rsidRPr="006B4C97">
        <w:rPr>
          <w:rStyle w:val="Ppogrubienie"/>
          <w:b w:val="0"/>
        </w:rPr>
        <w:t>1</w:t>
      </w:r>
      <w:r w:rsidR="002C7DDB">
        <w:rPr>
          <w:rStyle w:val="Ppogrubienie"/>
          <w:b w:val="0"/>
        </w:rPr>
        <w:t> </w:t>
      </w:r>
      <w:bookmarkStart w:id="97" w:name="_Hlk95204412"/>
      <w:r w:rsidR="00E23D9E" w:rsidRPr="006B4C97">
        <w:rPr>
          <w:rStyle w:val="Ppogrubienie"/>
          <w:b w:val="0"/>
        </w:rPr>
        <w:t xml:space="preserve">nie stosuje się do </w:t>
      </w:r>
      <w:r w:rsidR="0061241D" w:rsidRPr="006B4C97">
        <w:rPr>
          <w:rStyle w:val="Ppogrubienie"/>
          <w:b w:val="0"/>
        </w:rPr>
        <w:t xml:space="preserve">odwołań </w:t>
      </w:r>
      <w:r w:rsidR="007362F2" w:rsidRPr="001A0C5A">
        <w:t>od decyzji oraz zażaleń na postanowienia</w:t>
      </w:r>
      <w:r w:rsidR="007362F2">
        <w:rPr>
          <w:rStyle w:val="Ppogrubienie"/>
        </w:rPr>
        <w:t xml:space="preserve"> </w:t>
      </w:r>
      <w:r w:rsidR="0061241D" w:rsidRPr="006B4C97">
        <w:rPr>
          <w:rStyle w:val="Ppogrubienie"/>
          <w:b w:val="0"/>
        </w:rPr>
        <w:t xml:space="preserve">wydanych przed dniem wejścia </w:t>
      </w:r>
      <w:r w:rsidR="00D459CA">
        <w:t>w życie</w:t>
      </w:r>
      <w:r w:rsidR="00D459CA" w:rsidRPr="001A0C5A">
        <w:t xml:space="preserve"> </w:t>
      </w:r>
      <w:r w:rsidR="0061241D" w:rsidRPr="006B4C97">
        <w:rPr>
          <w:rStyle w:val="Ppogrubienie"/>
          <w:b w:val="0"/>
        </w:rPr>
        <w:t>niniejszej ustawy.</w:t>
      </w:r>
    </w:p>
    <w:p w14:paraId="048CB20D" w14:textId="3065F2B8" w:rsidR="000633AF" w:rsidRDefault="000633AF" w:rsidP="000633AF">
      <w:pPr>
        <w:pStyle w:val="ARTartustawynprozporzdzenia"/>
      </w:pPr>
      <w:r>
        <w:rPr>
          <w:rStyle w:val="Ppogrubienie"/>
        </w:rPr>
        <w:t xml:space="preserve">Art. 25. </w:t>
      </w:r>
      <w:r w:rsidRPr="000633AF">
        <w:t>1.</w:t>
      </w:r>
      <w:r>
        <w:rPr>
          <w:rStyle w:val="Ppogrubienie"/>
        </w:rPr>
        <w:t xml:space="preserve"> </w:t>
      </w:r>
      <w:r w:rsidRPr="000633AF">
        <w:t>W przypadku wniosków, zawiadomień i zgłoszeń</w:t>
      </w:r>
      <w:r>
        <w:t>,</w:t>
      </w:r>
      <w:r w:rsidRPr="000633AF">
        <w:t xml:space="preserve"> o których mowa w ustawie</w:t>
      </w:r>
      <w:r>
        <w:t xml:space="preserve"> zmienianej w art. 1</w:t>
      </w:r>
      <w:r w:rsidRPr="000633AF">
        <w:t xml:space="preserve">, złożonych </w:t>
      </w:r>
      <w:r>
        <w:t xml:space="preserve">po dniu wejścia w życie niniejszej ustawy </w:t>
      </w:r>
      <w:r w:rsidRPr="000633AF">
        <w:t xml:space="preserve">w </w:t>
      </w:r>
      <w:r w:rsidR="00E84541">
        <w:t>postaci</w:t>
      </w:r>
      <w:r w:rsidRPr="000633AF">
        <w:t xml:space="preserve"> papierowej właściwy organ wzywa wnoszącego do złożenia tych dokumentów za pośrednictwem portalu e</w:t>
      </w:r>
      <w:r>
        <w:t>-</w:t>
      </w:r>
      <w:r w:rsidRPr="000633AF">
        <w:t xml:space="preserve">Budownictwo. </w:t>
      </w:r>
    </w:p>
    <w:p w14:paraId="48CFD48E" w14:textId="574952C1" w:rsidR="000633AF" w:rsidRPr="000633AF" w:rsidRDefault="000633AF" w:rsidP="000633AF">
      <w:pPr>
        <w:pStyle w:val="USTustnpkodeksu"/>
      </w:pPr>
      <w:r>
        <w:t xml:space="preserve">2. </w:t>
      </w:r>
      <w:r w:rsidRPr="000633AF">
        <w:t>Wezwanie</w:t>
      </w:r>
      <w:r>
        <w:t>, o którym mowa w ust. 1,</w:t>
      </w:r>
      <w:r w:rsidRPr="000633AF">
        <w:t xml:space="preserve"> nie powinno nastąpić później niż po upływie 14 dni od dnia wpływu wniosku, zawiadomienia lub zgłoszenia do właściwego organu. Jednocześnie właściwy organ informuje wnoszącego, że  wniosek, zawiadomienie i zgłoszenie  złożon</w:t>
      </w:r>
      <w:r w:rsidR="00E84541">
        <w:t>e</w:t>
      </w:r>
      <w:r w:rsidRPr="000633AF">
        <w:t xml:space="preserve"> w </w:t>
      </w:r>
      <w:r w:rsidR="00E84541">
        <w:t>postaci</w:t>
      </w:r>
      <w:r w:rsidRPr="000633AF">
        <w:t xml:space="preserve"> papierowej pozostawia się bez rozpoznania.</w:t>
      </w:r>
    </w:p>
    <w:bookmarkEnd w:id="97"/>
    <w:p w14:paraId="0F91CB90" w14:textId="20332399" w:rsidR="006333C6" w:rsidRPr="006333C6" w:rsidRDefault="006333C6" w:rsidP="006333C6">
      <w:pPr>
        <w:pStyle w:val="ARTartustawynprozporzdzenia"/>
      </w:pPr>
      <w:r w:rsidRPr="006333C6">
        <w:rPr>
          <w:rStyle w:val="Ppogrubienie"/>
        </w:rPr>
        <w:t xml:space="preserve">Art. </w:t>
      </w:r>
      <w:r w:rsidR="002167DA">
        <w:rPr>
          <w:rStyle w:val="Ppogrubienie"/>
        </w:rPr>
        <w:t>2</w:t>
      </w:r>
      <w:r w:rsidR="000633AF">
        <w:rPr>
          <w:rStyle w:val="Ppogrubienie"/>
        </w:rPr>
        <w:t>6</w:t>
      </w:r>
      <w:r w:rsidRPr="006333C6">
        <w:rPr>
          <w:rStyle w:val="Ppogrubienie"/>
        </w:rPr>
        <w:t xml:space="preserve">. </w:t>
      </w:r>
      <w:r w:rsidRPr="006333C6">
        <w:t>Przepisu</w:t>
      </w:r>
      <w:r w:rsidR="0063235E">
        <w:t xml:space="preserve"> art. </w:t>
      </w:r>
      <w:r w:rsidRPr="006333C6">
        <w:t>1</w:t>
      </w:r>
      <w:r w:rsidR="0063235E" w:rsidRPr="006333C6">
        <w:t>6</w:t>
      </w:r>
      <w:r w:rsidR="0063235E">
        <w:t xml:space="preserve"> ust. </w:t>
      </w:r>
      <w:r w:rsidRPr="006333C6">
        <w:t>2b ustawy zmienianej</w:t>
      </w:r>
      <w:r w:rsidR="0063235E" w:rsidRPr="006333C6">
        <w:t xml:space="preserve"> w</w:t>
      </w:r>
      <w:r w:rsidR="0063235E">
        <w:t> art. </w:t>
      </w:r>
      <w:r w:rsidR="0055034F">
        <w:t>12 </w:t>
      </w:r>
      <w:r w:rsidRPr="006333C6">
        <w:t>nie stosuje się</w:t>
      </w:r>
      <w:r w:rsidR="001101E1" w:rsidRPr="006333C6">
        <w:t xml:space="preserve"> w</w:t>
      </w:r>
      <w:r w:rsidR="001101E1">
        <w:t> </w:t>
      </w:r>
      <w:r w:rsidRPr="006333C6">
        <w:t>przypadku próbek wyrobów budowlanych pobranych przed dniem wejścia</w:t>
      </w:r>
      <w:r w:rsidR="001101E1" w:rsidRPr="006333C6">
        <w:t xml:space="preserve"> w</w:t>
      </w:r>
      <w:r w:rsidR="001101E1">
        <w:t> </w:t>
      </w:r>
      <w:r w:rsidRPr="006333C6">
        <w:t>życie niniejszej ustawy.</w:t>
      </w:r>
    </w:p>
    <w:p w14:paraId="673B1446" w14:textId="697EEB1E" w:rsidR="008D09DB" w:rsidRDefault="008D09DB" w:rsidP="008D09DB">
      <w:pPr>
        <w:pStyle w:val="ARTartustawynprozporzdzenia"/>
      </w:pPr>
      <w:r w:rsidRPr="006B4C97">
        <w:rPr>
          <w:rStyle w:val="Ppogrubienie"/>
        </w:rPr>
        <w:t xml:space="preserve">Art. </w:t>
      </w:r>
      <w:r w:rsidR="002167DA">
        <w:rPr>
          <w:rStyle w:val="Ppogrubienie"/>
        </w:rPr>
        <w:t>2</w:t>
      </w:r>
      <w:r w:rsidR="000633AF">
        <w:rPr>
          <w:rStyle w:val="Ppogrubienie"/>
        </w:rPr>
        <w:t>7</w:t>
      </w:r>
      <w:r w:rsidRPr="006B4C97">
        <w:rPr>
          <w:rStyle w:val="Ppogrubienie"/>
        </w:rPr>
        <w:t>.</w:t>
      </w:r>
      <w:r w:rsidR="006C2718" w:rsidRPr="006B4C97">
        <w:t xml:space="preserve"> W </w:t>
      </w:r>
      <w:r w:rsidRPr="006B4C97">
        <w:t>stosunku do czynów powodujących odpowiedzialność zawodową</w:t>
      </w:r>
      <w:r w:rsidR="006C2718" w:rsidRPr="006B4C97">
        <w:t xml:space="preserve"> w </w:t>
      </w:r>
      <w:r w:rsidRPr="006B4C97">
        <w:t>budownictwie, popełnionych przed dniem wejścia</w:t>
      </w:r>
      <w:r w:rsidR="006C2718" w:rsidRPr="006B4C97">
        <w:t xml:space="preserve"> w </w:t>
      </w:r>
      <w:r w:rsidRPr="006B4C97">
        <w:t>życie niniejszej ustawy, stosuje się przepisy</w:t>
      </w:r>
      <w:r w:rsidR="0063235E">
        <w:t xml:space="preserve"> art. </w:t>
      </w:r>
      <w:r w:rsidRPr="006B4C97">
        <w:t>9</w:t>
      </w:r>
      <w:r w:rsidR="0063235E" w:rsidRPr="006B4C97">
        <w:t>6</w:t>
      </w:r>
      <w:r w:rsidR="0063235E">
        <w:t xml:space="preserve"> i art. </w:t>
      </w:r>
      <w:r w:rsidRPr="006B4C97">
        <w:t>10</w:t>
      </w:r>
      <w:r w:rsidR="006C2718" w:rsidRPr="006B4C97">
        <w:t>0 </w:t>
      </w:r>
      <w:r w:rsidRPr="006B4C97">
        <w:t>ustawy zmienianej</w:t>
      </w:r>
      <w:r w:rsidR="0063235E" w:rsidRPr="006B4C97">
        <w:t xml:space="preserve"> w</w:t>
      </w:r>
      <w:r w:rsidR="0063235E">
        <w:t> art. </w:t>
      </w:r>
      <w:r w:rsidR="0063235E" w:rsidRPr="006B4C97">
        <w:t>1</w:t>
      </w:r>
      <w:r w:rsidR="0063235E">
        <w:t xml:space="preserve"> w </w:t>
      </w:r>
      <w:r w:rsidRPr="006B4C97">
        <w:t>brzmieniu dotychczasowym.</w:t>
      </w:r>
    </w:p>
    <w:p w14:paraId="6085ADC6" w14:textId="610D5AEF" w:rsidR="00FD1428" w:rsidRDefault="00691386" w:rsidP="00FD1428">
      <w:pPr>
        <w:pStyle w:val="ARTartustawynprozporzdzenia"/>
      </w:pPr>
      <w:r w:rsidRPr="00643CDD">
        <w:rPr>
          <w:rStyle w:val="Ppogrubienie"/>
        </w:rPr>
        <w:t xml:space="preserve">Art. </w:t>
      </w:r>
      <w:r w:rsidR="002167DA">
        <w:rPr>
          <w:rStyle w:val="Ppogrubienie"/>
        </w:rPr>
        <w:t>2</w:t>
      </w:r>
      <w:r w:rsidR="000633AF">
        <w:rPr>
          <w:rStyle w:val="Ppogrubienie"/>
        </w:rPr>
        <w:t>8</w:t>
      </w:r>
      <w:r>
        <w:t xml:space="preserve">. </w:t>
      </w:r>
      <w:r w:rsidR="00FD1428">
        <w:t xml:space="preserve">1. Osoby, które </w:t>
      </w:r>
      <w:r w:rsidR="005729E6">
        <w:t xml:space="preserve">posiadają </w:t>
      </w:r>
      <w:r w:rsidR="00FD1428">
        <w:t xml:space="preserve">tytuł rzeczoznawcy budowlanego </w:t>
      </w:r>
      <w:r w:rsidR="009B0841">
        <w:t>na podstawie przepisów obowiązujących przed dniem wejścia</w:t>
      </w:r>
      <w:r w:rsidR="002C7DDB">
        <w:t xml:space="preserve"> w </w:t>
      </w:r>
      <w:r w:rsidR="009B0841">
        <w:t>życie</w:t>
      </w:r>
      <w:r w:rsidR="009B0841" w:rsidRPr="009B0841">
        <w:t xml:space="preserve"> </w:t>
      </w:r>
      <w:r w:rsidR="00685EF9">
        <w:t xml:space="preserve">niniejszej </w:t>
      </w:r>
      <w:r w:rsidR="009B0841">
        <w:t>u</w:t>
      </w:r>
      <w:r w:rsidR="009B0841" w:rsidRPr="009B0841">
        <w:t>staw</w:t>
      </w:r>
      <w:r w:rsidR="009B0841">
        <w:t>y</w:t>
      </w:r>
      <w:r w:rsidR="002C7DDB" w:rsidRPr="009B0841">
        <w:t xml:space="preserve"> </w:t>
      </w:r>
      <w:r w:rsidR="00FD1428">
        <w:t>uznaje się za rzeczoznawców budowlanych</w:t>
      </w:r>
      <w:r w:rsidR="002C7DDB">
        <w:t xml:space="preserve"> </w:t>
      </w:r>
      <w:r w:rsidR="002C7DDB" w:rsidRPr="00FD1428">
        <w:t>w</w:t>
      </w:r>
      <w:r w:rsidR="002C7DDB">
        <w:t> </w:t>
      </w:r>
      <w:r w:rsidR="00FD1428" w:rsidRPr="00FD1428">
        <w:t xml:space="preserve">rozumieniu </w:t>
      </w:r>
      <w:r w:rsidR="009B0841">
        <w:t xml:space="preserve">przepisów niniejszej </w:t>
      </w:r>
      <w:r w:rsidR="00FD1428" w:rsidRPr="00FD1428">
        <w:t>ustawy</w:t>
      </w:r>
      <w:r w:rsidR="002C7DDB" w:rsidRPr="00FD1428">
        <w:t xml:space="preserve"> i</w:t>
      </w:r>
      <w:r w:rsidR="002C7DDB">
        <w:t> </w:t>
      </w:r>
      <w:r w:rsidR="00FD1428" w:rsidRPr="00FD1428">
        <w:t xml:space="preserve">wpisuje się </w:t>
      </w:r>
      <w:r w:rsidR="00FD1428">
        <w:t>do centralnego rejestru</w:t>
      </w:r>
      <w:r w:rsidR="00FD1428" w:rsidRPr="00FD1428">
        <w:t xml:space="preserve"> rzeczoznawców budowlanych prowadzon</w:t>
      </w:r>
      <w:r w:rsidR="00FD1428">
        <w:t xml:space="preserve">ego </w:t>
      </w:r>
      <w:r w:rsidR="00FD1428" w:rsidRPr="00FD1428">
        <w:t>na podstawie</w:t>
      </w:r>
      <w:r w:rsidR="0063235E">
        <w:t xml:space="preserve"> art. </w:t>
      </w:r>
      <w:r w:rsidR="00FD1428">
        <w:t>88a</w:t>
      </w:r>
      <w:r w:rsidR="0063235E">
        <w:t xml:space="preserve"> ust. 1 pkt </w:t>
      </w:r>
      <w:r w:rsidR="002C7DDB">
        <w:t>3 </w:t>
      </w:r>
      <w:r w:rsidR="00FD1428" w:rsidRPr="00FD1428">
        <w:t>ustawy z dnia 7 lipca 1994 r. – Prawo budowlane</w:t>
      </w:r>
      <w:r w:rsidR="00FD1428">
        <w:t>.</w:t>
      </w:r>
    </w:p>
    <w:p w14:paraId="036877CC" w14:textId="33D5FFC0" w:rsidR="0066759B" w:rsidRDefault="00FD1428" w:rsidP="006F7FBE">
      <w:pPr>
        <w:pStyle w:val="USTustnpkodeksu"/>
      </w:pPr>
      <w:r>
        <w:t xml:space="preserve">2. Tytuł </w:t>
      </w:r>
      <w:r w:rsidR="0066759B" w:rsidRPr="0066759B">
        <w:t>rzeczoznawcy budowlanego</w:t>
      </w:r>
      <w:r>
        <w:t xml:space="preserve"> uzyskany</w:t>
      </w:r>
      <w:r w:rsidR="0066759B" w:rsidRPr="0066759B">
        <w:t xml:space="preserve"> na podstawie ustawy zmienianej</w:t>
      </w:r>
      <w:r w:rsidR="0063235E" w:rsidRPr="0066759B">
        <w:t xml:space="preserve"> w</w:t>
      </w:r>
      <w:r w:rsidR="0063235E">
        <w:t> art. </w:t>
      </w:r>
      <w:r w:rsidR="009B43C2">
        <w:t xml:space="preserve">9 </w:t>
      </w:r>
      <w:r w:rsidR="0063235E">
        <w:t>w </w:t>
      </w:r>
      <w:r w:rsidR="0066759B" w:rsidRPr="0066759B">
        <w:t xml:space="preserve">brzmieniu dotychczasowym </w:t>
      </w:r>
      <w:r>
        <w:t>zachowuje ważność na okres wskazany</w:t>
      </w:r>
      <w:r w:rsidR="0078781D">
        <w:t>m</w:t>
      </w:r>
      <w:r w:rsidR="002C7DDB">
        <w:t xml:space="preserve"> w </w:t>
      </w:r>
      <w:r>
        <w:t>decyzji</w:t>
      </w:r>
      <w:r w:rsidR="002C7DDB">
        <w:t xml:space="preserve"> o </w:t>
      </w:r>
      <w:r w:rsidR="00010030">
        <w:t>jego nadaniu</w:t>
      </w:r>
      <w:r w:rsidR="0066759B" w:rsidRPr="0066759B">
        <w:t>.</w:t>
      </w:r>
    </w:p>
    <w:p w14:paraId="59C8920B" w14:textId="6209D52E" w:rsidR="00365606" w:rsidRPr="006B4C97" w:rsidRDefault="00365606" w:rsidP="00365606">
      <w:pPr>
        <w:pStyle w:val="USTustnpkodeksu"/>
      </w:pPr>
      <w:r>
        <w:t xml:space="preserve">3. </w:t>
      </w:r>
      <w:r w:rsidRPr="00365606">
        <w:t>Krajowa Izba Architektów oraz Krajowa Izba Inżynierów Budownictwa</w:t>
      </w:r>
      <w:r>
        <w:t xml:space="preserve"> przekażą</w:t>
      </w:r>
      <w:r w:rsidR="00995A1D">
        <w:t xml:space="preserve">, w postaci elektronicznej, </w:t>
      </w:r>
      <w:r>
        <w:t>Głównemu Inspektorowi Nadzoru Budowlanego listy rzeczoznawców budowlanych, prowadzone na podstawie</w:t>
      </w:r>
      <w:r w:rsidR="0063235E">
        <w:t xml:space="preserve"> art. </w:t>
      </w:r>
      <w:r>
        <w:t>8c</w:t>
      </w:r>
      <w:r w:rsidR="0063235E">
        <w:t xml:space="preserve"> ust. </w:t>
      </w:r>
      <w:r w:rsidR="0008477B">
        <w:t>1 </w:t>
      </w:r>
      <w:r>
        <w:t>ustawy</w:t>
      </w:r>
      <w:r w:rsidR="0008477B">
        <w:t xml:space="preserve"> </w:t>
      </w:r>
      <w:r w:rsidR="0008477B" w:rsidRPr="00365606">
        <w:t>z</w:t>
      </w:r>
      <w:r w:rsidR="0008477B">
        <w:t> </w:t>
      </w:r>
      <w:r w:rsidRPr="00365606">
        <w:t>dnia 1</w:t>
      </w:r>
      <w:r w:rsidR="0008477B" w:rsidRPr="00365606">
        <w:t>5</w:t>
      </w:r>
      <w:r w:rsidR="0008477B">
        <w:t> </w:t>
      </w:r>
      <w:r w:rsidRPr="00365606">
        <w:t>grudnia 200</w:t>
      </w:r>
      <w:r w:rsidR="0008477B" w:rsidRPr="00365606">
        <w:t>0</w:t>
      </w:r>
      <w:r w:rsidR="0008477B">
        <w:t> </w:t>
      </w:r>
      <w:r w:rsidRPr="00365606">
        <w:t>r.</w:t>
      </w:r>
      <w:r w:rsidR="0008477B">
        <w:t xml:space="preserve"> </w:t>
      </w:r>
      <w:r w:rsidR="0008477B" w:rsidRPr="00365606">
        <w:t>o</w:t>
      </w:r>
      <w:r w:rsidR="0008477B">
        <w:t> </w:t>
      </w:r>
      <w:r w:rsidRPr="00365606">
        <w:t>samorządach zawodowych architektów oraz inżynierów budownictwa</w:t>
      </w:r>
      <w:r>
        <w:t>,</w:t>
      </w:r>
      <w:r w:rsidR="0008477B">
        <w:t xml:space="preserve"> w </w:t>
      </w:r>
      <w:r>
        <w:t>terminie 6</w:t>
      </w:r>
      <w:r w:rsidR="0008477B">
        <w:t>0 </w:t>
      </w:r>
      <w:r>
        <w:t>dni od dnia wejścia</w:t>
      </w:r>
      <w:r w:rsidR="0008477B">
        <w:t xml:space="preserve"> w </w:t>
      </w:r>
      <w:r>
        <w:t>życie niniejszej ustawy.</w:t>
      </w:r>
    </w:p>
    <w:p w14:paraId="7E978E07" w14:textId="4BEC0A1E" w:rsidR="003618C5" w:rsidRPr="003618C5" w:rsidRDefault="003618C5" w:rsidP="003618C5">
      <w:pPr>
        <w:pStyle w:val="ARTartustawynprozporzdzenia"/>
      </w:pPr>
      <w:bookmarkStart w:id="98" w:name="_Hlk95204671"/>
      <w:r w:rsidRPr="003618C5">
        <w:rPr>
          <w:rStyle w:val="Ppogrubienie"/>
        </w:rPr>
        <w:t xml:space="preserve">Art. </w:t>
      </w:r>
      <w:r w:rsidR="002167DA">
        <w:rPr>
          <w:rStyle w:val="Ppogrubienie"/>
        </w:rPr>
        <w:t>2</w:t>
      </w:r>
      <w:r w:rsidR="000633AF">
        <w:rPr>
          <w:rStyle w:val="Ppogrubienie"/>
        </w:rPr>
        <w:t>9.</w:t>
      </w:r>
      <w:r w:rsidRPr="003618C5">
        <w:t xml:space="preserve"> Minister właściwy do spraw budownictwa, planowania</w:t>
      </w:r>
      <w:r w:rsidR="00777E27" w:rsidRPr="003618C5">
        <w:t xml:space="preserve"> i</w:t>
      </w:r>
      <w:r w:rsidR="00777E27">
        <w:t> </w:t>
      </w:r>
      <w:r w:rsidRPr="003618C5">
        <w:t>zagospodarowania przestrzennego oraz mieszkalnictwa ogłasza</w:t>
      </w:r>
      <w:r w:rsidR="00777E27" w:rsidRPr="003618C5">
        <w:t xml:space="preserve"> w</w:t>
      </w:r>
      <w:r w:rsidR="00777E27">
        <w:t> </w:t>
      </w:r>
      <w:r w:rsidRPr="003618C5">
        <w:t xml:space="preserve">Dzienniku </w:t>
      </w:r>
      <w:r w:rsidR="00B66222">
        <w:t xml:space="preserve">Urzędowym Rzeczypospolitej Polskiej </w:t>
      </w:r>
      <w:r w:rsidR="00B66222" w:rsidRPr="000D34D3">
        <w:t>„</w:t>
      </w:r>
      <w:r w:rsidR="00B66222">
        <w:t>Monitor Polski</w:t>
      </w:r>
      <w:r w:rsidR="00B66222" w:rsidRPr="006B4C97">
        <w:t>”</w:t>
      </w:r>
      <w:r w:rsidR="00B66222">
        <w:t xml:space="preserve"> </w:t>
      </w:r>
      <w:r w:rsidRPr="003618C5">
        <w:t xml:space="preserve">oraz na stronie podmiotowej Biuletynu Informacji Publicznej urzędu </w:t>
      </w:r>
      <w:r w:rsidR="00B66222">
        <w:t xml:space="preserve">go </w:t>
      </w:r>
      <w:r w:rsidRPr="003618C5">
        <w:t>obsługującego komunikat</w:t>
      </w:r>
      <w:r w:rsidR="009C71E2">
        <w:t>y</w:t>
      </w:r>
      <w:r w:rsidRPr="003618C5">
        <w:t xml:space="preserve"> określając</w:t>
      </w:r>
      <w:r w:rsidR="009C71E2">
        <w:t>e</w:t>
      </w:r>
      <w:r w:rsidRPr="003618C5">
        <w:t xml:space="preserve"> dzień wdrożenia rozwiązań technicznych umożliwiających</w:t>
      </w:r>
      <w:r>
        <w:t xml:space="preserve"> prowadzenie Systemu do Obsługi Postępowań Administracyjnych </w:t>
      </w:r>
      <w:r w:rsidR="008D2BA3">
        <w:t>w </w:t>
      </w:r>
      <w:r>
        <w:t>Budownictwie,</w:t>
      </w:r>
      <w:r w:rsidR="00777E27">
        <w:t xml:space="preserve"> o </w:t>
      </w:r>
      <w:r>
        <w:t>którym mowa</w:t>
      </w:r>
      <w:r w:rsidR="0063235E">
        <w:t xml:space="preserve"> w art. </w:t>
      </w:r>
      <w:r w:rsidR="0055034F">
        <w:t xml:space="preserve">79m </w:t>
      </w:r>
      <w:r>
        <w:t>ustawy zmienianej</w:t>
      </w:r>
      <w:r w:rsidR="0063235E">
        <w:t xml:space="preserve"> w art. </w:t>
      </w:r>
      <w:r>
        <w:t xml:space="preserve">1, </w:t>
      </w:r>
      <w:r w:rsidR="00777E27">
        <w:t>w </w:t>
      </w:r>
      <w:r>
        <w:t xml:space="preserve">organach, </w:t>
      </w:r>
      <w:r w:rsidR="008D2BA3">
        <w:t>o </w:t>
      </w:r>
      <w:r>
        <w:t>których mowa</w:t>
      </w:r>
      <w:r w:rsidR="0063235E">
        <w:t xml:space="preserve"> w art. </w:t>
      </w:r>
      <w:r w:rsidR="0055034F">
        <w:t xml:space="preserve">79n </w:t>
      </w:r>
      <w:r w:rsidR="0063235E">
        <w:t>ust. </w:t>
      </w:r>
      <w:r w:rsidR="0055034F">
        <w:t xml:space="preserve">2 </w:t>
      </w:r>
      <w:r>
        <w:t>ustawy zmienianej</w:t>
      </w:r>
      <w:r w:rsidR="0063235E">
        <w:t xml:space="preserve"> w art. </w:t>
      </w:r>
      <w:r>
        <w:t>1.</w:t>
      </w:r>
    </w:p>
    <w:p w14:paraId="1730A12D" w14:textId="149EEDDC" w:rsidR="003618C5" w:rsidRPr="003618C5" w:rsidRDefault="003618C5" w:rsidP="003618C5">
      <w:pPr>
        <w:pStyle w:val="ARTartustawynprozporzdzenia"/>
      </w:pPr>
      <w:r w:rsidRPr="003618C5">
        <w:rPr>
          <w:rStyle w:val="Ppogrubienie"/>
        </w:rPr>
        <w:t xml:space="preserve">Art. </w:t>
      </w:r>
      <w:r w:rsidR="000633AF">
        <w:rPr>
          <w:rStyle w:val="Ppogrubienie"/>
        </w:rPr>
        <w:t>30</w:t>
      </w:r>
      <w:r w:rsidRPr="003618C5">
        <w:rPr>
          <w:rStyle w:val="Ppogrubienie"/>
        </w:rPr>
        <w:t>.</w:t>
      </w:r>
      <w:r w:rsidRPr="003618C5">
        <w:t xml:space="preserve"> Komunikat</w:t>
      </w:r>
      <w:r w:rsidR="005E7173">
        <w:t>y</w:t>
      </w:r>
      <w:r w:rsidRPr="003618C5">
        <w:t>,</w:t>
      </w:r>
      <w:r w:rsidR="00777E27" w:rsidRPr="003618C5">
        <w:t xml:space="preserve"> o</w:t>
      </w:r>
      <w:r w:rsidR="00777E27">
        <w:t> </w:t>
      </w:r>
      <w:r w:rsidRPr="003618C5">
        <w:t>który</w:t>
      </w:r>
      <w:r w:rsidR="005E7173">
        <w:t>ch</w:t>
      </w:r>
      <w:r w:rsidRPr="003618C5">
        <w:t xml:space="preserve"> mowa</w:t>
      </w:r>
      <w:r w:rsidR="0063235E" w:rsidRPr="003618C5">
        <w:t xml:space="preserve"> w</w:t>
      </w:r>
      <w:r w:rsidR="0063235E">
        <w:t> art. </w:t>
      </w:r>
      <w:r w:rsidR="0055034F">
        <w:t>2</w:t>
      </w:r>
      <w:r w:rsidR="000633AF">
        <w:t>9</w:t>
      </w:r>
      <w:r w:rsidRPr="003618C5">
        <w:t>, ogłasza się</w:t>
      </w:r>
      <w:r w:rsidR="00777E27" w:rsidRPr="003618C5">
        <w:t xml:space="preserve"> w</w:t>
      </w:r>
      <w:r w:rsidR="00777E27">
        <w:t> </w:t>
      </w:r>
      <w:r w:rsidRPr="003618C5">
        <w:t xml:space="preserve">terminie co najmniej </w:t>
      </w:r>
      <w:r w:rsidR="009B43C2">
        <w:t>90 dni</w:t>
      </w:r>
      <w:r w:rsidRPr="003618C5">
        <w:t xml:space="preserve"> przed dniem wdrożenia rozwiązań technicznych określonych</w:t>
      </w:r>
      <w:r w:rsidR="00777E27" w:rsidRPr="003618C5">
        <w:t xml:space="preserve"> w</w:t>
      </w:r>
      <w:r w:rsidR="00777E27">
        <w:t> </w:t>
      </w:r>
      <w:r w:rsidR="00370726">
        <w:t>tym</w:t>
      </w:r>
      <w:r w:rsidRPr="003618C5">
        <w:t xml:space="preserve"> komunikacie.</w:t>
      </w:r>
    </w:p>
    <w:p w14:paraId="26DFFE96" w14:textId="1CC4B87C" w:rsidR="00010C2B" w:rsidRDefault="003B0C65" w:rsidP="00C22FCE">
      <w:pPr>
        <w:pStyle w:val="ARTartustawynprozporzdzenia"/>
      </w:pPr>
      <w:r w:rsidRPr="006B4C97">
        <w:rPr>
          <w:rStyle w:val="Ppogrubienie"/>
        </w:rPr>
        <w:t xml:space="preserve">Art. </w:t>
      </w:r>
      <w:r w:rsidR="002167DA">
        <w:rPr>
          <w:rStyle w:val="Ppogrubienie"/>
        </w:rPr>
        <w:t>3</w:t>
      </w:r>
      <w:r w:rsidR="000633AF">
        <w:rPr>
          <w:rStyle w:val="Ppogrubienie"/>
        </w:rPr>
        <w:t>1</w:t>
      </w:r>
      <w:r w:rsidRPr="006B4C97">
        <w:rPr>
          <w:rStyle w:val="Ppogrubienie"/>
        </w:rPr>
        <w:t>.</w:t>
      </w:r>
      <w:r w:rsidRPr="006B4C97">
        <w:t xml:space="preserve"> </w:t>
      </w:r>
      <w:r w:rsidR="00010C2B" w:rsidRPr="006B4C97">
        <w:t>Dotychczasowe przepisy wykonawcze wydane na podstawi</w:t>
      </w:r>
      <w:r w:rsidR="00010C2B">
        <w:t>e:</w:t>
      </w:r>
    </w:p>
    <w:p w14:paraId="7DE4FDB5" w14:textId="15620E56" w:rsidR="00010C2B" w:rsidRDefault="00010C2B" w:rsidP="00301F7D">
      <w:pPr>
        <w:pStyle w:val="PKTpunkt"/>
      </w:pPr>
      <w:r>
        <w:t>1)</w:t>
      </w:r>
      <w:r>
        <w:tab/>
      </w:r>
      <w:r w:rsidRPr="0055034F">
        <w:t xml:space="preserve">art. 82b ust. 8 ustawy zmienianej w art. 1 zachowują moc do dnia wejścia w życie przepisów wykonawczych wydanych na podstawie art. 82b ust. 8 ustawy zmienianej w art. 1 w brzmieniu nadanym niniejszą ustawą, </w:t>
      </w:r>
    </w:p>
    <w:p w14:paraId="308853F0" w14:textId="41471DED" w:rsidR="00010C2B" w:rsidRDefault="00010C2B" w:rsidP="00301F7D">
      <w:pPr>
        <w:pStyle w:val="PKTpunkt"/>
      </w:pPr>
      <w:r>
        <w:t>2)</w:t>
      </w:r>
      <w:r>
        <w:tab/>
      </w:r>
      <w:r w:rsidRPr="008F5628">
        <w:t xml:space="preserve">art. 64b ust. 2 ustawy zmienianej w art. </w:t>
      </w:r>
      <w:r w:rsidRPr="00010C2B">
        <w:t>10 zachowują moc do dnia wejścia w życie przepisów wykonawczych wydanych na podstawie art. 64b ust. 2 ustawy zmienianej w art. 10 w brzmieniu nadanym niniejszą ustawą</w:t>
      </w:r>
    </w:p>
    <w:p w14:paraId="3FA3EDED" w14:textId="6FF996CE" w:rsidR="00C22FCE" w:rsidRDefault="00301F7D" w:rsidP="00301F7D">
      <w:pPr>
        <w:pStyle w:val="ZCZWSPPKTzmczciwsppktartykuempunktem"/>
        <w:ind w:left="0"/>
      </w:pPr>
      <w:r>
        <w:t xml:space="preserve">– </w:t>
      </w:r>
      <w:r w:rsidR="00010C2B" w:rsidRPr="0055034F">
        <w:t>jednak nie dłużej niż przez 18 miesięcy od dnia wejścia w życie niniejszej ustawy</w:t>
      </w:r>
      <w:r w:rsidR="00010C2B">
        <w:t>.</w:t>
      </w:r>
    </w:p>
    <w:bookmarkEnd w:id="98"/>
    <w:p w14:paraId="2D21DF78" w14:textId="3410E46A" w:rsidR="006D2A77" w:rsidRPr="006D2A77" w:rsidRDefault="006D2A77" w:rsidP="006D2A77">
      <w:pPr>
        <w:pStyle w:val="ARTartustawynprozporzdzenia"/>
      </w:pPr>
      <w:r w:rsidRPr="006D2A77">
        <w:rPr>
          <w:rStyle w:val="Ppogrubienie"/>
        </w:rPr>
        <w:t xml:space="preserve">Art. </w:t>
      </w:r>
      <w:r w:rsidR="002167DA">
        <w:rPr>
          <w:rStyle w:val="Ppogrubienie"/>
        </w:rPr>
        <w:t>3</w:t>
      </w:r>
      <w:r w:rsidR="000633AF">
        <w:rPr>
          <w:rStyle w:val="Ppogrubienie"/>
        </w:rPr>
        <w:t>2</w:t>
      </w:r>
      <w:r w:rsidRPr="006D2A77">
        <w:rPr>
          <w:rStyle w:val="Ppogrubienie"/>
        </w:rPr>
        <w:t>.</w:t>
      </w:r>
      <w:r w:rsidRPr="006D2A77">
        <w:t xml:space="preserve"> 1. Maksymalny limit wydatków</w:t>
      </w:r>
      <w:r w:rsidR="001D764B" w:rsidRPr="006D2A77">
        <w:t xml:space="preserve"> z</w:t>
      </w:r>
      <w:r w:rsidR="001D764B">
        <w:t> </w:t>
      </w:r>
      <w:r w:rsidRPr="006D2A77">
        <w:t>budżetu państwa przeznaczonych na wykonywanie zadań ministra właściwego do spraw budownictwa, planowania</w:t>
      </w:r>
      <w:r w:rsidR="001D764B" w:rsidRPr="006D2A77">
        <w:t xml:space="preserve"> i</w:t>
      </w:r>
      <w:r w:rsidR="001D764B">
        <w:t> </w:t>
      </w:r>
      <w:r w:rsidRPr="006D2A77">
        <w:t>zagospodarowania przestrzennego oraz mieszkalnictwa</w:t>
      </w:r>
      <w:r>
        <w:t xml:space="preserve"> </w:t>
      </w:r>
      <w:r w:rsidRPr="006D2A77">
        <w:t>wynikających</w:t>
      </w:r>
      <w:r w:rsidR="001D764B" w:rsidRPr="006D2A77">
        <w:t xml:space="preserve"> z</w:t>
      </w:r>
      <w:r w:rsidR="001D764B">
        <w:t> </w:t>
      </w:r>
      <w:r w:rsidRPr="006D2A77">
        <w:t>niniejszej ustawy wynosi w:</w:t>
      </w:r>
    </w:p>
    <w:p w14:paraId="0786C900" w14:textId="239AE1E2" w:rsidR="006D2A77" w:rsidRDefault="006D2A77" w:rsidP="006D2A77">
      <w:pPr>
        <w:pStyle w:val="PKTpunkt"/>
      </w:pPr>
      <w:r w:rsidRPr="006D2A77">
        <w:t>1)</w:t>
      </w:r>
      <w:r>
        <w:tab/>
        <w:t>202</w:t>
      </w:r>
      <w:r w:rsidR="001D764B">
        <w:t>3 </w:t>
      </w:r>
      <w:r>
        <w:t xml:space="preserve">r. </w:t>
      </w:r>
      <w:bookmarkStart w:id="99" w:name="_Hlk118918164"/>
      <w:r w:rsidR="00E62004">
        <w:t xml:space="preserve">– </w:t>
      </w:r>
      <w:bookmarkEnd w:id="99"/>
      <w:r w:rsidR="007D137F">
        <w:t>440 000</w:t>
      </w:r>
      <w:r>
        <w:t>,0</w:t>
      </w:r>
      <w:r w:rsidR="001D764B">
        <w:t>0 </w:t>
      </w:r>
      <w:r>
        <w:t>zł;</w:t>
      </w:r>
    </w:p>
    <w:p w14:paraId="58D9C6A3" w14:textId="793F2BB3" w:rsidR="006D2A77" w:rsidRDefault="006D2A77" w:rsidP="006D2A77">
      <w:pPr>
        <w:pStyle w:val="PKTpunkt"/>
      </w:pPr>
      <w:r>
        <w:t>2)</w:t>
      </w:r>
      <w:r>
        <w:tab/>
        <w:t>202</w:t>
      </w:r>
      <w:r w:rsidR="001D764B">
        <w:t>4 </w:t>
      </w:r>
      <w:r>
        <w:t xml:space="preserve">r. </w:t>
      </w:r>
      <w:r w:rsidR="00E62004">
        <w:t xml:space="preserve">– </w:t>
      </w:r>
      <w:r w:rsidR="007D137F">
        <w:t>1 510 000</w:t>
      </w:r>
      <w:r>
        <w:t>,0</w:t>
      </w:r>
      <w:r w:rsidR="001D764B">
        <w:t>0 </w:t>
      </w:r>
      <w:r>
        <w:t>zł;</w:t>
      </w:r>
    </w:p>
    <w:p w14:paraId="35A6398D" w14:textId="6EA3EED6" w:rsidR="006D2A77" w:rsidRDefault="006D2A77" w:rsidP="006D2A77">
      <w:pPr>
        <w:pStyle w:val="PKTpunkt"/>
      </w:pPr>
      <w:r>
        <w:t>3)</w:t>
      </w:r>
      <w:r>
        <w:tab/>
        <w:t>202</w:t>
      </w:r>
      <w:r w:rsidR="001D764B">
        <w:t>5 </w:t>
      </w:r>
      <w:r>
        <w:t xml:space="preserve">r. </w:t>
      </w:r>
      <w:r w:rsidR="00E62004">
        <w:t xml:space="preserve">– </w:t>
      </w:r>
      <w:r w:rsidR="007D137F">
        <w:t>3 050</w:t>
      </w:r>
      <w:r w:rsidR="00F139C7">
        <w:t> </w:t>
      </w:r>
      <w:r w:rsidRPr="006D2A77">
        <w:t>000,0</w:t>
      </w:r>
      <w:r w:rsidR="001D764B" w:rsidRPr="006D2A77">
        <w:t>0</w:t>
      </w:r>
      <w:r w:rsidR="001D764B">
        <w:t> </w:t>
      </w:r>
      <w:r w:rsidRPr="006D2A77">
        <w:t>zł;</w:t>
      </w:r>
    </w:p>
    <w:p w14:paraId="44FAA400" w14:textId="1F411CA3" w:rsidR="006D2A77" w:rsidRDefault="006D2A77" w:rsidP="006D2A77">
      <w:pPr>
        <w:pStyle w:val="PKTpunkt"/>
      </w:pPr>
      <w:r>
        <w:t>4)</w:t>
      </w:r>
      <w:r>
        <w:tab/>
        <w:t>202</w:t>
      </w:r>
      <w:r w:rsidR="001D764B">
        <w:t>6 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5E725C4E" w14:textId="4A1CA05C" w:rsidR="006D2A77" w:rsidRDefault="006D2A77" w:rsidP="006D2A77">
      <w:pPr>
        <w:pStyle w:val="PKTpunkt"/>
      </w:pPr>
      <w:r>
        <w:t>5)</w:t>
      </w:r>
      <w:r>
        <w:tab/>
        <w:t>202</w:t>
      </w:r>
      <w:r w:rsidR="001D764B">
        <w:t>7 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644C010A" w14:textId="5E29D610" w:rsidR="006D2A77" w:rsidRDefault="006D2A77" w:rsidP="006D2A77">
      <w:pPr>
        <w:pStyle w:val="PKTpunkt"/>
      </w:pPr>
      <w:r>
        <w:t>6)</w:t>
      </w:r>
      <w:r>
        <w:tab/>
        <w:t>202</w:t>
      </w:r>
      <w:r w:rsidR="001D764B">
        <w:t>8 </w:t>
      </w:r>
      <w:r>
        <w:t xml:space="preserve">r. </w:t>
      </w:r>
      <w:r w:rsidR="00E62004">
        <w:t>–</w:t>
      </w:r>
      <w:r w:rsidR="007D137F">
        <w:t xml:space="preserve"> 3</w:t>
      </w:r>
      <w:r w:rsidR="00E62004">
        <w:t xml:space="preserve"> </w:t>
      </w:r>
      <w:r w:rsidR="007D137F" w:rsidRPr="007D137F">
        <w:t>050</w:t>
      </w:r>
      <w:r w:rsidR="007D137F">
        <w:t xml:space="preserve"> </w:t>
      </w:r>
      <w:r w:rsidRPr="006D2A77">
        <w:t>000,0</w:t>
      </w:r>
      <w:r w:rsidR="001D764B" w:rsidRPr="006D2A77">
        <w:t>0</w:t>
      </w:r>
      <w:r w:rsidR="001D764B">
        <w:t> </w:t>
      </w:r>
      <w:r w:rsidRPr="006D2A77">
        <w:t>zł;</w:t>
      </w:r>
    </w:p>
    <w:p w14:paraId="52D0BB44" w14:textId="370DD794" w:rsidR="006D2A77" w:rsidRDefault="006D2A77" w:rsidP="006D2A77">
      <w:pPr>
        <w:pStyle w:val="PKTpunkt"/>
      </w:pPr>
      <w:r>
        <w:t>7)</w:t>
      </w:r>
      <w:r>
        <w:tab/>
        <w:t>202</w:t>
      </w:r>
      <w:r w:rsidR="001D764B">
        <w:t>9 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2CAD095B" w14:textId="7D112327" w:rsidR="006D2A77" w:rsidRDefault="006D2A77" w:rsidP="006D2A77">
      <w:pPr>
        <w:pStyle w:val="PKTpunkt"/>
      </w:pPr>
      <w:r>
        <w:t>8)</w:t>
      </w:r>
      <w:r>
        <w:tab/>
        <w:t>203</w:t>
      </w:r>
      <w:r w:rsidR="001D764B">
        <w:t>0 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054C9FE2" w14:textId="30D566A7" w:rsidR="006D2A77" w:rsidRDefault="006D2A77" w:rsidP="006D2A77">
      <w:pPr>
        <w:pStyle w:val="PKTpunkt"/>
      </w:pPr>
      <w:r>
        <w:t>9)</w:t>
      </w:r>
      <w:r>
        <w:tab/>
        <w:t>203</w:t>
      </w:r>
      <w:r w:rsidR="001D764B">
        <w:t>1 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p>
    <w:p w14:paraId="679E60F0" w14:textId="25A75099" w:rsidR="006D2A77" w:rsidRPr="006D2A77" w:rsidRDefault="006D2A77" w:rsidP="006D2A77">
      <w:pPr>
        <w:pStyle w:val="PKTpunkt"/>
      </w:pPr>
      <w:r>
        <w:t>10)</w:t>
      </w:r>
      <w:r>
        <w:tab/>
        <w:t>203</w:t>
      </w:r>
      <w:r w:rsidR="001D764B">
        <w:t>2 </w:t>
      </w:r>
      <w:r>
        <w:t xml:space="preserve">r. </w:t>
      </w:r>
      <w:r w:rsidR="00E62004">
        <w:t xml:space="preserve">– </w:t>
      </w:r>
      <w:r w:rsidR="007D137F">
        <w:t>3 </w:t>
      </w:r>
      <w:r w:rsidR="007D137F" w:rsidRPr="007D137F">
        <w:t>050</w:t>
      </w:r>
      <w:r w:rsidR="00F139C7">
        <w:t> </w:t>
      </w:r>
      <w:r w:rsidRPr="006D2A77">
        <w:t>000,0</w:t>
      </w:r>
      <w:r w:rsidR="001D764B" w:rsidRPr="006D2A77">
        <w:t>0</w:t>
      </w:r>
      <w:r w:rsidR="001D764B">
        <w:t> </w:t>
      </w:r>
      <w:r w:rsidRPr="006D2A77">
        <w:t>zł</w:t>
      </w:r>
      <w:r>
        <w:t>.</w:t>
      </w:r>
    </w:p>
    <w:p w14:paraId="41F9CE19" w14:textId="77777777" w:rsidR="006D2A77" w:rsidRPr="006D2A77" w:rsidRDefault="006D2A77" w:rsidP="006D2A77">
      <w:pPr>
        <w:pStyle w:val="USTustnpkodeksu"/>
      </w:pPr>
      <w:r w:rsidRPr="006D2A77">
        <w:t>2. Minister właściwy do spraw budownictwa, planowania</w:t>
      </w:r>
      <w:r w:rsidR="001D764B" w:rsidRPr="006D2A77">
        <w:t xml:space="preserve"> i</w:t>
      </w:r>
      <w:r w:rsidR="001D764B">
        <w:t> </w:t>
      </w:r>
      <w:r w:rsidRPr="006D2A77">
        <w:t>zagospodarowania przestrzennego oraz mieszkalnictwa</w:t>
      </w:r>
      <w:r w:rsidRPr="006D2A77" w:rsidDel="006D2A77">
        <w:t xml:space="preserve"> </w:t>
      </w:r>
      <w:r w:rsidRPr="006D2A77">
        <w:t>monitoruje wykorzystanie limitu wydatków,</w:t>
      </w:r>
      <w:r w:rsidR="001D764B" w:rsidRPr="006D2A77">
        <w:t xml:space="preserve"> o</w:t>
      </w:r>
      <w:r w:rsidR="001D764B">
        <w:t> </w:t>
      </w:r>
      <w:r w:rsidRPr="006D2A77">
        <w:t>którym mowa</w:t>
      </w:r>
      <w:r w:rsidR="0063235E" w:rsidRPr="006D2A77">
        <w:t xml:space="preserve"> w</w:t>
      </w:r>
      <w:r w:rsidR="0063235E">
        <w:t> ust. </w:t>
      </w:r>
      <w:r w:rsidRPr="006D2A77">
        <w:t>1, oraz wdraża mechanizm korygujący,</w:t>
      </w:r>
      <w:r w:rsidR="001D764B" w:rsidRPr="006D2A77">
        <w:t xml:space="preserve"> o</w:t>
      </w:r>
      <w:r w:rsidR="001D764B">
        <w:t> </w:t>
      </w:r>
      <w:r w:rsidRPr="006D2A77">
        <w:t>którym mowa</w:t>
      </w:r>
      <w:r w:rsidR="0063235E" w:rsidRPr="006D2A77">
        <w:t xml:space="preserve"> w</w:t>
      </w:r>
      <w:r w:rsidR="0063235E">
        <w:t> ust. </w:t>
      </w:r>
      <w:r w:rsidRPr="006D2A77">
        <w:t>3.</w:t>
      </w:r>
    </w:p>
    <w:p w14:paraId="2764790A" w14:textId="77777777" w:rsidR="006D2A77" w:rsidRPr="006D2A77" w:rsidRDefault="006D2A77" w:rsidP="006D2A77">
      <w:pPr>
        <w:pStyle w:val="USTustnpkodeksu"/>
      </w:pPr>
      <w:r w:rsidRPr="006D2A77">
        <w:t>3.</w:t>
      </w:r>
      <w:r w:rsidR="001D764B" w:rsidRPr="006D2A77">
        <w:t xml:space="preserve"> W</w:t>
      </w:r>
      <w:r w:rsidR="001D764B">
        <w:t> </w:t>
      </w:r>
      <w:r w:rsidRPr="006D2A77">
        <w:t>przypadku przekroczenia lub zagrożenia przekroczenia przyjętego na dany rok budżetowy maksymalnego limitu wydatków określonego</w:t>
      </w:r>
      <w:r w:rsidR="0063235E" w:rsidRPr="006D2A77">
        <w:t xml:space="preserve"> w</w:t>
      </w:r>
      <w:r w:rsidR="0063235E">
        <w:t> ust. </w:t>
      </w:r>
      <w:r w:rsidR="0063235E" w:rsidRPr="006D2A77">
        <w:t>1</w:t>
      </w:r>
      <w:r w:rsidR="0063235E">
        <w:t xml:space="preserve"> oraz</w:t>
      </w:r>
      <w:r w:rsidR="001D764B" w:rsidRPr="006D2A77">
        <w:t xml:space="preserve"> w</w:t>
      </w:r>
      <w:r w:rsidR="001D764B">
        <w:t> </w:t>
      </w:r>
      <w:r w:rsidRPr="006D2A77">
        <w:t>przypadku gdy wielkość wydatków po pierwszym półroczu danego roku budżetowego wyniesie więcej niż 65% limitu wydatków przewidzianych na dany rok, dysponent środków stosuje mechanizm korygujący polegający na obniżeniu kosztów realizacji zadań,</w:t>
      </w:r>
      <w:r w:rsidR="001D764B" w:rsidRPr="006D2A77">
        <w:t xml:space="preserve"> o</w:t>
      </w:r>
      <w:r w:rsidR="001D764B">
        <w:t> </w:t>
      </w:r>
      <w:r w:rsidRPr="006D2A77">
        <w:t>których mowa</w:t>
      </w:r>
      <w:r w:rsidR="0063235E" w:rsidRPr="006D2A77">
        <w:t xml:space="preserve"> w</w:t>
      </w:r>
      <w:r w:rsidR="0063235E">
        <w:t> ust. </w:t>
      </w:r>
      <w:r w:rsidRPr="006D2A77">
        <w:t>1.</w:t>
      </w:r>
    </w:p>
    <w:p w14:paraId="548433F2" w14:textId="77777777" w:rsidR="006D2A77" w:rsidRPr="006D2A77" w:rsidRDefault="006D2A77" w:rsidP="006D2A77">
      <w:pPr>
        <w:pStyle w:val="USTustnpkodeksu"/>
      </w:pPr>
      <w:r w:rsidRPr="006D2A77">
        <w:t>4.</w:t>
      </w:r>
      <w:r w:rsidR="001D764B" w:rsidRPr="006D2A77">
        <w:t xml:space="preserve"> W</w:t>
      </w:r>
      <w:r w:rsidR="001D764B">
        <w:t> </w:t>
      </w:r>
      <w:r w:rsidRPr="006D2A77">
        <w:t>przypadku gdy wielkość wydatków</w:t>
      </w:r>
      <w:r w:rsidR="001D764B" w:rsidRPr="006D2A77">
        <w:t xml:space="preserve"> w</w:t>
      </w:r>
      <w:r w:rsidR="001D764B">
        <w:t> </w:t>
      </w:r>
      <w:r w:rsidRPr="006D2A77">
        <w:t>poszczególnych miesiącach jest zgodna</w:t>
      </w:r>
      <w:r w:rsidR="001D764B" w:rsidRPr="006D2A77">
        <w:t xml:space="preserve"> z</w:t>
      </w:r>
      <w:r w:rsidR="001D764B">
        <w:t> </w:t>
      </w:r>
      <w:r w:rsidRPr="006D2A77">
        <w:t>planem finansowym, przepisu</w:t>
      </w:r>
      <w:r w:rsidR="0063235E">
        <w:t xml:space="preserve"> ust. </w:t>
      </w:r>
      <w:r w:rsidR="001D764B" w:rsidRPr="006D2A77">
        <w:t>3</w:t>
      </w:r>
      <w:r w:rsidR="001D764B">
        <w:t> </w:t>
      </w:r>
      <w:r w:rsidRPr="006D2A77">
        <w:t>nie stosuje się.</w:t>
      </w:r>
    </w:p>
    <w:p w14:paraId="6EC9B768" w14:textId="08E3F7A6" w:rsidR="00981148" w:rsidRDefault="008D09DB" w:rsidP="00B470AC">
      <w:pPr>
        <w:pStyle w:val="ARTartustawynprozporzdzenia"/>
      </w:pPr>
      <w:bookmarkStart w:id="100" w:name="_Hlk112660729"/>
      <w:r w:rsidRPr="006B4C97">
        <w:rPr>
          <w:rStyle w:val="Ppogrubienie"/>
        </w:rPr>
        <w:t xml:space="preserve">Art. </w:t>
      </w:r>
      <w:r w:rsidR="002167DA">
        <w:rPr>
          <w:rStyle w:val="Ppogrubienie"/>
        </w:rPr>
        <w:t>33</w:t>
      </w:r>
      <w:r w:rsidRPr="006B4C97">
        <w:rPr>
          <w:rStyle w:val="Ppogrubienie"/>
        </w:rPr>
        <w:t>.</w:t>
      </w:r>
      <w:r w:rsidRPr="006B4C97">
        <w:t xml:space="preserve"> Ustawa wchodzi w życie</w:t>
      </w:r>
      <w:r w:rsidR="00481604" w:rsidRPr="006B4C97">
        <w:t xml:space="preserve"> </w:t>
      </w:r>
      <w:r w:rsidR="00481604">
        <w:t>z </w:t>
      </w:r>
      <w:r w:rsidR="00626074">
        <w:t xml:space="preserve">dniem </w:t>
      </w:r>
      <w:r w:rsidR="00481604">
        <w:t>1 </w:t>
      </w:r>
      <w:r w:rsidR="0089627C">
        <w:t>stycznia 202</w:t>
      </w:r>
      <w:r w:rsidR="00481604">
        <w:t>3 </w:t>
      </w:r>
      <w:r w:rsidR="0089627C">
        <w:t>r.</w:t>
      </w:r>
      <w:r w:rsidRPr="006B4C97">
        <w:t>,</w:t>
      </w:r>
      <w:r w:rsidR="002C7DDB" w:rsidRPr="006B4C97">
        <w:t xml:space="preserve"> z</w:t>
      </w:r>
      <w:r w:rsidR="002C7DDB">
        <w:t> </w:t>
      </w:r>
      <w:r w:rsidR="006D2036">
        <w:t>wyjątkiem</w:t>
      </w:r>
      <w:r w:rsidR="00981148">
        <w:t>:</w:t>
      </w:r>
    </w:p>
    <w:p w14:paraId="6BD5F66D" w14:textId="77777777" w:rsidR="00C26025" w:rsidRDefault="00981148" w:rsidP="00C26025">
      <w:pPr>
        <w:pStyle w:val="PKTpunkt"/>
      </w:pPr>
      <w:r>
        <w:t>1)</w:t>
      </w:r>
      <w:r>
        <w:tab/>
      </w:r>
      <w:r w:rsidR="00C26025">
        <w:t>art. 1 pkt 2, który wchodzi w życie po upływie 9 miesięcy od dnia ogłoszenia;</w:t>
      </w:r>
    </w:p>
    <w:p w14:paraId="4744953C" w14:textId="04F95C7B" w:rsidR="00797A4F" w:rsidRDefault="00797A4F" w:rsidP="00797A4F">
      <w:pPr>
        <w:pStyle w:val="PKTpunkt"/>
      </w:pPr>
      <w:r>
        <w:t>2)</w:t>
      </w:r>
      <w:r>
        <w:tab/>
        <w:t>art. 1 pkt 4 w zakresie dodawanego art. 10c, pkt 1</w:t>
      </w:r>
      <w:r w:rsidR="001767F0">
        <w:t>2</w:t>
      </w:r>
      <w:r>
        <w:t xml:space="preserve"> lit. b oraz lit. d-f, pkt 1</w:t>
      </w:r>
      <w:r w:rsidR="001767F0">
        <w:t>3</w:t>
      </w:r>
      <w:r>
        <w:t xml:space="preserve"> lit. b-e, pkt 1</w:t>
      </w:r>
      <w:r w:rsidR="001767F0">
        <w:t>4</w:t>
      </w:r>
      <w:r>
        <w:t>, pkt 1</w:t>
      </w:r>
      <w:r w:rsidR="001767F0">
        <w:t>6</w:t>
      </w:r>
      <w:r>
        <w:t>, pkt 1</w:t>
      </w:r>
      <w:r w:rsidR="001767F0">
        <w:t>7</w:t>
      </w:r>
      <w:r>
        <w:t>, pkt 1</w:t>
      </w:r>
      <w:r w:rsidR="001767F0">
        <w:t>9</w:t>
      </w:r>
      <w:r>
        <w:t xml:space="preserve"> lit. b-d, pkt </w:t>
      </w:r>
      <w:r w:rsidR="001767F0">
        <w:t>20</w:t>
      </w:r>
      <w:r>
        <w:t>, pkt 2</w:t>
      </w:r>
      <w:r w:rsidR="001767F0">
        <w:t>1</w:t>
      </w:r>
      <w:r>
        <w:t xml:space="preserve"> lit. b, pkt 2</w:t>
      </w:r>
      <w:r w:rsidR="001767F0">
        <w:t>3</w:t>
      </w:r>
      <w:r>
        <w:t xml:space="preserve"> lit. d-f, pkt 2</w:t>
      </w:r>
      <w:r w:rsidR="001767F0">
        <w:t>4</w:t>
      </w:r>
      <w:r>
        <w:t>, pkt 2</w:t>
      </w:r>
      <w:r w:rsidR="001767F0">
        <w:t>7</w:t>
      </w:r>
      <w:r>
        <w:t xml:space="preserve"> lit. c-e, pkt 2</w:t>
      </w:r>
      <w:r w:rsidR="001767F0">
        <w:t>8</w:t>
      </w:r>
      <w:r>
        <w:t>, pkt 3</w:t>
      </w:r>
      <w:r w:rsidR="001767F0">
        <w:t>3</w:t>
      </w:r>
      <w:r>
        <w:t>, pkt 3</w:t>
      </w:r>
      <w:r w:rsidR="001767F0">
        <w:t>8</w:t>
      </w:r>
      <w:r>
        <w:t xml:space="preserve"> lit. f-h, pkt 4</w:t>
      </w:r>
      <w:r w:rsidR="001767F0">
        <w:t>4</w:t>
      </w:r>
      <w:r>
        <w:t xml:space="preserve"> lit. c-e, pkt 4</w:t>
      </w:r>
      <w:r w:rsidR="001767F0">
        <w:t>6</w:t>
      </w:r>
      <w:r w:rsidR="000633AF">
        <w:t xml:space="preserve"> oraz art. 25</w:t>
      </w:r>
      <w:r>
        <w:t>, które wchodzą w życie z dniem 30 czerwca 2023 r.;</w:t>
      </w:r>
    </w:p>
    <w:p w14:paraId="2E44E374" w14:textId="7CBC4251" w:rsidR="00797A4F" w:rsidRDefault="006D766A" w:rsidP="00CD44C3">
      <w:pPr>
        <w:pStyle w:val="PKTpunkt"/>
      </w:pPr>
      <w:r>
        <w:t>3)</w:t>
      </w:r>
      <w:r>
        <w:tab/>
        <w:t xml:space="preserve">art. 4 pkt 2-4, które wchodzą w życie </w:t>
      </w:r>
      <w:r w:rsidRPr="00BF5043">
        <w:t xml:space="preserve">po upływie </w:t>
      </w:r>
      <w:r>
        <w:t>6</w:t>
      </w:r>
      <w:r w:rsidRPr="00BF5043">
        <w:t xml:space="preserve"> miesięcy od dnia ogłoszeni</w:t>
      </w:r>
      <w:r>
        <w:t>a;</w:t>
      </w:r>
    </w:p>
    <w:p w14:paraId="330E1B0A" w14:textId="2DB12ACB" w:rsidR="00A00A23" w:rsidRDefault="006D766A" w:rsidP="00C26025">
      <w:pPr>
        <w:pStyle w:val="PKTpunkt"/>
      </w:pPr>
      <w:r>
        <w:t>4)</w:t>
      </w:r>
      <w:r>
        <w:tab/>
      </w:r>
      <w:r w:rsidR="00C26025" w:rsidRPr="00C26025">
        <w:t>art. 20 pkt 1, który wchodzi w życie z dniem 27 stycznia 2023 r.;</w:t>
      </w:r>
    </w:p>
    <w:p w14:paraId="3F3E4472" w14:textId="7E1AB68B" w:rsidR="00797A4F" w:rsidRDefault="006D766A" w:rsidP="006D766A">
      <w:pPr>
        <w:pStyle w:val="PKTpunkt"/>
      </w:pPr>
      <w:r>
        <w:t>5)</w:t>
      </w:r>
      <w:r>
        <w:tab/>
      </w:r>
      <w:r w:rsidR="00797A4F" w:rsidRPr="00F5536B">
        <w:t>art. 3 pkt 2</w:t>
      </w:r>
      <w:r w:rsidR="00797A4F" w:rsidRPr="0021048D">
        <w:t>–</w:t>
      </w:r>
      <w:r w:rsidR="00797A4F" w:rsidRPr="00F5536B">
        <w:t xml:space="preserve">4, </w:t>
      </w:r>
      <w:r w:rsidR="00797A4F" w:rsidRPr="00AA46B7">
        <w:t>art. 5</w:t>
      </w:r>
      <w:r w:rsidR="00797A4F">
        <w:t xml:space="preserve"> pkt 1 lit. a w zakresie dodawanego ust. 6a oraz lit. b</w:t>
      </w:r>
      <w:r w:rsidR="00797A4F" w:rsidRPr="00AA46B7">
        <w:t xml:space="preserve">, </w:t>
      </w:r>
      <w:r w:rsidR="00797A4F">
        <w:t xml:space="preserve">pkt 3 i 4, </w:t>
      </w:r>
      <w:commentRangeStart w:id="101"/>
      <w:r w:rsidR="00797A4F" w:rsidRPr="00AA46B7">
        <w:t>art. 7</w:t>
      </w:r>
      <w:commentRangeEnd w:id="101"/>
      <w:r w:rsidR="00797A4F" w:rsidRPr="00797A4F">
        <w:rPr>
          <w:rStyle w:val="Odwoaniedokomentarza"/>
        </w:rPr>
        <w:commentReference w:id="101"/>
      </w:r>
      <w:r w:rsidR="00797A4F">
        <w:t xml:space="preserve"> pkt 1 w zakresie dodawanego ust. 4d</w:t>
      </w:r>
      <w:r w:rsidR="00797A4F" w:rsidRPr="00AA46B7">
        <w:t>, art. 8, art. 10</w:t>
      </w:r>
      <w:r w:rsidR="00797A4F">
        <w:t xml:space="preserve"> pkt 3 i 6</w:t>
      </w:r>
      <w:r w:rsidR="00797A4F" w:rsidRPr="00AA46B7">
        <w:t>, art. 11, art. 13</w:t>
      </w:r>
      <w:r w:rsidR="00797A4F">
        <w:t xml:space="preserve">, </w:t>
      </w:r>
      <w:r w:rsidR="00797A4F" w:rsidRPr="00AA46B7">
        <w:t>art. 14</w:t>
      </w:r>
      <w:r w:rsidR="00797A4F">
        <w:t xml:space="preserve"> i art. 30 pkt 2</w:t>
      </w:r>
      <w:r w:rsidR="00797A4F" w:rsidRPr="0005258E">
        <w:t xml:space="preserve">, które wchodzą w życie z dniem wdrożenia odpowiednich rozwiązań technicznych umożliwiających </w:t>
      </w:r>
      <w:r w:rsidR="001872A9" w:rsidRPr="00231718">
        <w:t>wskazanym w komunikacie organom i podmiotom prowadzenie postępowań za pośrednictwem</w:t>
      </w:r>
      <w:r w:rsidR="001872A9">
        <w:t xml:space="preserve"> </w:t>
      </w:r>
      <w:r w:rsidR="00797A4F" w:rsidRPr="0005258E">
        <w:t>Systemu do Obsługi Postępowań Administracyjnych w Budownictwie, określonych w komunikatach, o których mowa w art. </w:t>
      </w:r>
      <w:r w:rsidR="00797A4F">
        <w:t>28</w:t>
      </w:r>
      <w:r w:rsidR="00797A4F" w:rsidRPr="0005258E">
        <w:t>.</w:t>
      </w:r>
    </w:p>
    <w:p w14:paraId="24456443" w14:textId="38249EA9" w:rsidR="00981148" w:rsidRDefault="00981148" w:rsidP="009E2D83">
      <w:pPr>
        <w:pStyle w:val="PKTpunkt"/>
        <w:ind w:left="0" w:firstLine="0"/>
      </w:pPr>
    </w:p>
    <w:p w14:paraId="15241DBB" w14:textId="1B37D2B8" w:rsidR="00A66B7B" w:rsidRPr="00A66B7B" w:rsidRDefault="00A66B7B" w:rsidP="00A66B7B">
      <w:pPr>
        <w:pStyle w:val="PKTpunkt"/>
      </w:pPr>
    </w:p>
    <w:bookmarkEnd w:id="100"/>
    <w:p w14:paraId="25955C09" w14:textId="7B0AEB58" w:rsidR="00B75599" w:rsidRDefault="00B75599" w:rsidP="00A66B7B">
      <w:pPr>
        <w:pStyle w:val="PKTpunkt"/>
        <w:ind w:left="0" w:firstLine="0"/>
      </w:pPr>
    </w:p>
    <w:p w14:paraId="059CC479" w14:textId="77777777" w:rsidR="00190784" w:rsidRDefault="00190784" w:rsidP="00190784">
      <w:pPr>
        <w:pStyle w:val="OZNPARAFYADNOTACJE"/>
      </w:pPr>
    </w:p>
    <w:p w14:paraId="7BE76C69" w14:textId="05F43B8A" w:rsidR="00190784" w:rsidRPr="00F636EC" w:rsidRDefault="00190784" w:rsidP="00190784">
      <w:pPr>
        <w:pStyle w:val="OZNPARAFYADNOTACJE"/>
      </w:pPr>
      <w:r w:rsidRPr="00F636EC">
        <w:t>ZA ZGODNOŚĆ POD WZGLĘDEM PRAWNYM,</w:t>
      </w:r>
    </w:p>
    <w:p w14:paraId="7836FAAB" w14:textId="77777777" w:rsidR="00190784" w:rsidRPr="00F636EC" w:rsidRDefault="00190784" w:rsidP="00190784">
      <w:pPr>
        <w:pStyle w:val="OZNPARAFYADNOTACJE"/>
      </w:pPr>
      <w:r w:rsidRPr="00F636EC">
        <w:t xml:space="preserve">LEGISLACYJNYM I REDAKCYJNYM </w:t>
      </w:r>
    </w:p>
    <w:p w14:paraId="703B5C24" w14:textId="55853BED" w:rsidR="00190784" w:rsidRPr="002F187F" w:rsidRDefault="00BD0B62" w:rsidP="00190784">
      <w:pPr>
        <w:pStyle w:val="OZNPARAFYADNOTACJE"/>
      </w:pPr>
      <w:r>
        <w:t>Danuta Pływaczewska</w:t>
      </w:r>
    </w:p>
    <w:p w14:paraId="304AD22E" w14:textId="4EEFCAC2" w:rsidR="00190784" w:rsidRPr="002F187F" w:rsidRDefault="00190784" w:rsidP="00190784">
      <w:pPr>
        <w:pStyle w:val="OZNPARAFYADNOTACJE"/>
      </w:pPr>
      <w:r w:rsidRPr="002F187F">
        <w:t>Dyrektor Departamentu Prawnego</w:t>
      </w:r>
    </w:p>
    <w:p w14:paraId="416E075A" w14:textId="0A78A44B" w:rsidR="00190784" w:rsidRDefault="00190784" w:rsidP="00190784">
      <w:pPr>
        <w:pStyle w:val="OZNPARAFYADNOTACJE"/>
      </w:pPr>
      <w:r w:rsidRPr="002F187F">
        <w:t xml:space="preserve">w </w:t>
      </w:r>
      <w:r w:rsidR="00BD0B62">
        <w:t>Głównym Urzędzie Nadzoru Budowlanego</w:t>
      </w:r>
    </w:p>
    <w:p w14:paraId="351CDCF7" w14:textId="77777777" w:rsidR="00190784" w:rsidRPr="00157489" w:rsidRDefault="00190784" w:rsidP="00190784">
      <w:pPr>
        <w:pStyle w:val="OZNPARAFYADNOTACJE"/>
      </w:pPr>
      <w:r w:rsidRPr="00F636EC">
        <w:t>/podpisano elektronicznie/</w:t>
      </w:r>
    </w:p>
    <w:p w14:paraId="6CF38E92" w14:textId="77777777" w:rsidR="00190784" w:rsidRPr="006B4C97" w:rsidRDefault="00190784" w:rsidP="00A66B7B">
      <w:pPr>
        <w:pStyle w:val="PKTpunkt"/>
        <w:ind w:left="0" w:firstLine="0"/>
      </w:pPr>
    </w:p>
    <w:sectPr w:rsidR="00190784" w:rsidRPr="006B4C97" w:rsidSect="001A7F15">
      <w:headerReference w:type="default" r:id="rId14"/>
      <w:footnotePr>
        <w:numRestart w:val="eachSect"/>
      </w:footnotePr>
      <w:pgSz w:w="11906" w:h="16838"/>
      <w:pgMar w:top="1560" w:right="1434" w:bottom="1560" w:left="1418" w:header="709" w:footer="709" w:gutter="0"/>
      <w:cols w:space="708"/>
      <w:titlePg/>
      <w:docGrid w:linePitch="25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0" w:author="Laska-Sikorska Katarzyna" w:date="2022-11-08T13:30:00Z" w:initials="LSK">
    <w:p w14:paraId="75E8E1E8" w14:textId="77777777" w:rsidR="004C2692" w:rsidRDefault="004C2692" w:rsidP="00A00297">
      <w:pPr>
        <w:pStyle w:val="Tekstkomentarza"/>
      </w:pPr>
      <w:r>
        <w:rPr>
          <w:rStyle w:val="Odwoaniedokomentarza"/>
        </w:rPr>
        <w:annotationRef/>
      </w:r>
      <w:r>
        <w:t>Do sprawdzenia z uwagami</w:t>
      </w:r>
    </w:p>
  </w:comment>
  <w:comment w:id="38" w:author="Adamska Aneta" w:date="2022-11-15T11:34:00Z" w:initials="AA">
    <w:p w14:paraId="721B88F7" w14:textId="77777777" w:rsidR="00777DE3" w:rsidRDefault="00777DE3" w:rsidP="008F1973">
      <w:pPr>
        <w:pStyle w:val="Tekstkomentarza"/>
      </w:pPr>
      <w:r>
        <w:rPr>
          <w:rStyle w:val="Odwoaniedokomentarza"/>
        </w:rPr>
        <w:annotationRef/>
      </w:r>
      <w:r>
        <w:t>W związku ze zmianą, którą naniósł GUNB do art. 29 ust. 1 pkt 37 i uwzględnienie w nich sieci i przyłączy - obiekty te również powinny podlegać inwentaryzacji</w:t>
      </w:r>
    </w:p>
  </w:comment>
  <w:comment w:id="36" w:author="Laska-Sikorska Katarzyna" w:date="2022-11-08T13:43:00Z" w:initials="LSK">
    <w:p w14:paraId="1D240B7E" w14:textId="49579CF9" w:rsidR="004C2692" w:rsidRDefault="004C2692" w:rsidP="00A00297">
      <w:pPr>
        <w:pStyle w:val="Tekstkomentarza"/>
      </w:pPr>
      <w:r>
        <w:rPr>
          <w:rStyle w:val="Odwoaniedokomentarza"/>
        </w:rPr>
        <w:annotationRef/>
      </w:r>
      <w:r>
        <w:t xml:space="preserve">DAB-IX do weryfikacji </w:t>
      </w:r>
    </w:p>
  </w:comment>
  <w:comment w:id="37" w:author="Adamska Aneta" w:date="2022-11-09T08:47:00Z" w:initials="AA">
    <w:p w14:paraId="7D9DEDDF" w14:textId="77777777" w:rsidR="004C2692" w:rsidRDefault="004C2692" w:rsidP="00A00297">
      <w:pPr>
        <w:pStyle w:val="Tekstkomentarza"/>
      </w:pPr>
      <w:r>
        <w:rPr>
          <w:rStyle w:val="Odwoaniedokomentarza"/>
        </w:rPr>
        <w:annotationRef/>
      </w:r>
      <w:r>
        <w:t>Naniosłam uwzględnioną przez nas zmianę, ale nie jestem w stawnie zweryfikować przepisu bo nie wiem jakie zmiany w zakresie budowlanym zaszły w art.. 29-29a ustawy Prawo budowlane bo nie są naniesione na projekt</w:t>
      </w:r>
    </w:p>
  </w:comment>
  <w:comment w:id="40" w:author="Laska-Sikorska Katarzyna" w:date="2022-11-08T13:47:00Z" w:initials="LSK">
    <w:p w14:paraId="49F3649F" w14:textId="46C15F24" w:rsidR="004C2692" w:rsidRDefault="004C2692" w:rsidP="00A00297">
      <w:pPr>
        <w:pStyle w:val="Tekstkomentarza"/>
      </w:pPr>
      <w:r>
        <w:rPr>
          <w:rStyle w:val="Odwoaniedokomentarza"/>
        </w:rPr>
        <w:annotationRef/>
      </w:r>
      <w:r>
        <w:t>Do weryfikacji</w:t>
      </w:r>
    </w:p>
  </w:comment>
  <w:comment w:id="45" w:author="Laska-Sikorska Katarzyna" w:date="2022-11-08T13:49:00Z" w:initials="LSK">
    <w:p w14:paraId="646AC39E" w14:textId="77777777" w:rsidR="004C2692" w:rsidRDefault="004C2692" w:rsidP="00A00297">
      <w:pPr>
        <w:pStyle w:val="Tekstkomentarza"/>
      </w:pPr>
      <w:r>
        <w:rPr>
          <w:rStyle w:val="Odwoaniedokomentarza"/>
        </w:rPr>
        <w:annotationRef/>
      </w:r>
      <w:r>
        <w:t>Do weryfikacji</w:t>
      </w:r>
    </w:p>
  </w:comment>
  <w:comment w:id="44" w:author="Laska-Sikorska Katarzyna" w:date="2022-11-08T13:51:00Z" w:initials="LSK">
    <w:p w14:paraId="03E75288" w14:textId="77777777" w:rsidR="004C2692" w:rsidRDefault="004C2692" w:rsidP="00A00297">
      <w:pPr>
        <w:pStyle w:val="Tekstkomentarza"/>
      </w:pPr>
      <w:r>
        <w:rPr>
          <w:rStyle w:val="Odwoaniedokomentarza"/>
        </w:rPr>
        <w:annotationRef/>
      </w:r>
      <w:r>
        <w:t>Do wefikacji</w:t>
      </w:r>
    </w:p>
  </w:comment>
  <w:comment w:id="46" w:author="Laska-Sikorska Katarzyna" w:date="2022-11-08T13:53:00Z" w:initials="LSK">
    <w:p w14:paraId="3F08F6A6" w14:textId="77777777" w:rsidR="004C2692" w:rsidRDefault="004C2692" w:rsidP="00A00297">
      <w:pPr>
        <w:pStyle w:val="Tekstkomentarza"/>
      </w:pPr>
      <w:r>
        <w:rPr>
          <w:rStyle w:val="Odwoaniedokomentarza"/>
        </w:rPr>
        <w:annotationRef/>
      </w:r>
      <w:r>
        <w:t>Do potwierdzenia</w:t>
      </w:r>
    </w:p>
  </w:comment>
  <w:comment w:id="47" w:author="Laska-Sikorska Katarzyna" w:date="2022-11-08T13:54:00Z" w:initials="LSK">
    <w:p w14:paraId="2A7638DB" w14:textId="77777777" w:rsidR="004C2692" w:rsidRDefault="004C2692" w:rsidP="00A00297">
      <w:pPr>
        <w:pStyle w:val="Tekstkomentarza"/>
      </w:pPr>
      <w:r>
        <w:rPr>
          <w:rStyle w:val="Odwoaniedokomentarza"/>
        </w:rPr>
        <w:annotationRef/>
      </w:r>
      <w:r>
        <w:t>Do potwierdzenia</w:t>
      </w:r>
    </w:p>
  </w:comment>
  <w:comment w:id="61" w:author="Laska-Sikorska Katarzyna" w:date="2022-11-08T13:56:00Z" w:initials="LSK">
    <w:p w14:paraId="578F9B8D" w14:textId="77777777" w:rsidR="004C2692" w:rsidRDefault="004C2692" w:rsidP="00A00297">
      <w:pPr>
        <w:pStyle w:val="Tekstkomentarza"/>
      </w:pPr>
      <w:r>
        <w:rPr>
          <w:rStyle w:val="Odwoaniedokomentarza"/>
        </w:rPr>
        <w:annotationRef/>
      </w:r>
      <w:r>
        <w:t>DAB-IX</w:t>
      </w:r>
    </w:p>
  </w:comment>
  <w:comment w:id="62" w:author="Adamska Aneta" w:date="2022-11-09T08:59:00Z" w:initials="AA">
    <w:p w14:paraId="2983C51C" w14:textId="77777777" w:rsidR="004C2692" w:rsidRDefault="004C2692" w:rsidP="00A00297">
      <w:pPr>
        <w:pStyle w:val="Tekstkomentarza"/>
      </w:pPr>
      <w:r>
        <w:rPr>
          <w:rStyle w:val="Odwoaniedokomentarza"/>
        </w:rPr>
        <w:annotationRef/>
      </w:r>
      <w:r>
        <w:t>poprawiono</w:t>
      </w:r>
    </w:p>
  </w:comment>
  <w:comment w:id="70" w:author="Ewelina Grabowska" w:date="2022-11-10T13:21:00Z" w:initials="EG">
    <w:p w14:paraId="7F423736" w14:textId="0B186993" w:rsidR="00F862FF" w:rsidRDefault="00F862FF">
      <w:pPr>
        <w:pStyle w:val="Tekstkomentarza"/>
      </w:pPr>
      <w:r>
        <w:rPr>
          <w:rStyle w:val="Odwoaniedokomentarza"/>
        </w:rPr>
        <w:annotationRef/>
      </w:r>
      <w:r>
        <w:t>Skreślone z uwagi na to, że procedura będzie analogiczna jak przy uprawnieniach budowlanych. Zmiany w art. 12 - dodatkowe.</w:t>
      </w:r>
    </w:p>
  </w:comment>
  <w:comment w:id="71" w:author="Ewelina Grabowska" w:date="2022-11-10T13:23:00Z" w:initials="EG">
    <w:p w14:paraId="3940895A" w14:textId="19993C98" w:rsidR="00644BEA" w:rsidRDefault="00644BEA">
      <w:pPr>
        <w:pStyle w:val="Tekstkomentarza"/>
      </w:pPr>
      <w:r>
        <w:rPr>
          <w:rStyle w:val="Odwoaniedokomentarza"/>
        </w:rPr>
        <w:annotationRef/>
      </w:r>
      <w:r>
        <w:t>Uzasadnienie jak wyżej</w:t>
      </w:r>
    </w:p>
  </w:comment>
  <w:comment w:id="72" w:author="Ewelina Grabowska" w:date="2022-11-10T13:24:00Z" w:initials="EG">
    <w:p w14:paraId="6A3F3F22" w14:textId="5B0B4571" w:rsidR="00644BEA" w:rsidRPr="00644BEA" w:rsidRDefault="00644BEA" w:rsidP="00644BEA">
      <w:r>
        <w:rPr>
          <w:rStyle w:val="Odwoaniedokomentarza"/>
        </w:rPr>
        <w:annotationRef/>
      </w:r>
      <w:r w:rsidRPr="00644BEA">
        <w:t xml:space="preserve">Przepis </w:t>
      </w:r>
      <w:r>
        <w:t>a</w:t>
      </w:r>
      <w:r w:rsidRPr="00644BEA">
        <w:t xml:space="preserve">rt. </w:t>
      </w:r>
      <w:r>
        <w:t>8b ust. 2</w:t>
      </w:r>
      <w:r w:rsidRPr="00644BEA">
        <w:t xml:space="preserve"> przewiduje nadawanie tytułu rzeczoznawcy budowlanego przez właściwy organ samorządu zawodowego w drodze decyzji na okres 5 lat.</w:t>
      </w:r>
    </w:p>
    <w:p w14:paraId="1765F03E" w14:textId="3EAD39DD" w:rsidR="00644BEA" w:rsidRPr="00644BEA" w:rsidRDefault="00644BEA" w:rsidP="00644BEA">
      <w:r w:rsidRPr="00644BEA">
        <w:t xml:space="preserve">Zaproponowany ust. 6 </w:t>
      </w:r>
      <w:r>
        <w:t xml:space="preserve">w art. 8b </w:t>
      </w:r>
      <w:r w:rsidRPr="00644BEA">
        <w:t xml:space="preserve">reguluje skreślenie z centralnego rejestru. Przepis mówi jednak wyłącznie o skreśleniu w związku z pozbawieniem tytułu rzeczoznawcy budowlanego (przesłanki określone w ust. </w:t>
      </w:r>
      <w:r>
        <w:t>3</w:t>
      </w:r>
      <w:r w:rsidRPr="00644BEA">
        <w:t>), bądź w związku ze śmiercią rzeczoznawcy, natomiast nie przewiduje sytuacji skreślenia z centralnego rejestru rzeczoznawców, po upływie 5 lat od daty wydania decyzji.</w:t>
      </w:r>
    </w:p>
    <w:p w14:paraId="3CBE3BC9" w14:textId="77777777" w:rsidR="00644BEA" w:rsidRPr="00644BEA" w:rsidRDefault="00644BEA" w:rsidP="00644BEA">
      <w:r w:rsidRPr="00644BEA">
        <w:t>W związku z tym pojawia się wątpliwość co do dalszego bytu prawnego decyzji po upływie 5 lat - a więc aktualności wpisu do centralnego rejestru, a co za tym idzie udostępniania przez GUNB danych rzeczoznawcy z centralnego rejestru po upływie tego czasu.</w:t>
      </w:r>
    </w:p>
    <w:p w14:paraId="69086FE0" w14:textId="77777777" w:rsidR="00644BEA" w:rsidRPr="00644BEA" w:rsidRDefault="00644BEA" w:rsidP="00644BEA">
      <w:r w:rsidRPr="00644BEA">
        <w:t xml:space="preserve">Projekt ustawy nie zawiera przepisów przejściowych regulujących postępowanie </w:t>
      </w:r>
      <w:r w:rsidRPr="00644BEA">
        <w:br/>
        <w:t>w sprawach wszczętych, dotyczących wpisów na listy rzeczoznawców budowlanych prowadzonych przez izby, przed dniem wejścia w życie znowelizowanych przepisów.</w:t>
      </w:r>
    </w:p>
    <w:p w14:paraId="4F993F14" w14:textId="4515C25C" w:rsidR="00644BEA" w:rsidRDefault="00644BEA">
      <w:pPr>
        <w:pStyle w:val="Tekstkomentarza"/>
      </w:pPr>
    </w:p>
  </w:comment>
  <w:comment w:id="78" w:author="Ewelina Grabowska [2]" w:date="2022-11-09T19:57:00Z" w:initials="EG">
    <w:p w14:paraId="651EB4ED" w14:textId="0225C94C" w:rsidR="004C2692" w:rsidRDefault="004C2692">
      <w:pPr>
        <w:pStyle w:val="Tekstkomentarza"/>
      </w:pPr>
      <w:r>
        <w:rPr>
          <w:rStyle w:val="Odwoaniedokomentarza"/>
        </w:rPr>
        <w:annotationRef/>
      </w:r>
      <w:r>
        <w:t xml:space="preserve">tutaj powinna być jeszcze zmiana w art. 51 polegająca na dodaniu ust. 1a - zgodnie z pkt 67 zestawienia uwag z opiniowania. </w:t>
      </w:r>
    </w:p>
  </w:comment>
  <w:comment w:id="80" w:author="Laska-Sikorska Katarzyna" w:date="2022-11-08T14:40:00Z" w:initials="LSK">
    <w:p w14:paraId="0DAC340F" w14:textId="34B3D9F7" w:rsidR="004C2692" w:rsidRDefault="004C2692" w:rsidP="00A00297">
      <w:pPr>
        <w:pStyle w:val="Tekstkomentarza"/>
      </w:pPr>
      <w:r>
        <w:rPr>
          <w:rStyle w:val="Odwoaniedokomentarza"/>
        </w:rPr>
        <w:annotationRef/>
      </w:r>
      <w:r>
        <w:t xml:space="preserve">Uwaga DPR- mój mail z 4 października do GUNB </w:t>
      </w:r>
    </w:p>
  </w:comment>
  <w:comment w:id="95" w:author="Laska-Sikorska Katarzyna" w:date="2022-11-08T14:18:00Z" w:initials="LSK">
    <w:p w14:paraId="7705EFAB" w14:textId="5A7A23B1" w:rsidR="004C2692" w:rsidRDefault="004C2692" w:rsidP="00A00297">
      <w:pPr>
        <w:pStyle w:val="Tekstkomentarza"/>
      </w:pPr>
      <w:r>
        <w:rPr>
          <w:rStyle w:val="Odwoaniedokomentarza"/>
        </w:rPr>
        <w:annotationRef/>
      </w:r>
      <w:r>
        <w:t>Do weryfikacji</w:t>
      </w:r>
    </w:p>
  </w:comment>
  <w:comment w:id="96" w:author="Laska-Sikorska Katarzyna" w:date="2022-11-08T14:18:00Z" w:initials="LSK">
    <w:p w14:paraId="1FA1F184" w14:textId="77777777" w:rsidR="004C2692" w:rsidRDefault="004C2692" w:rsidP="00FD7EAA">
      <w:pPr>
        <w:pStyle w:val="Tekstkomentarza"/>
      </w:pPr>
      <w:r>
        <w:rPr>
          <w:rStyle w:val="Odwoaniedokomentarza"/>
        </w:rPr>
        <w:annotationRef/>
      </w:r>
      <w:r>
        <w:t>Do weryfikacji</w:t>
      </w:r>
    </w:p>
  </w:comment>
  <w:comment w:id="101" w:author="Ewelina Grabowska" w:date="2022-11-09T15:30:00Z" w:initials="EG">
    <w:p w14:paraId="0DB95FE6" w14:textId="77777777" w:rsidR="004C2692" w:rsidRDefault="004C2692" w:rsidP="00797A4F">
      <w:pPr>
        <w:pStyle w:val="Tekstkomentarza"/>
      </w:pPr>
      <w:r>
        <w:rPr>
          <w:rStyle w:val="Odwoaniedokomentarza"/>
        </w:rPr>
        <w:annotationRef/>
      </w:r>
      <w:r w:rsidRPr="00AA46B7">
        <w:t>Zweryfikować</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5E8E1E8" w15:done="0"/>
  <w15:commentEx w15:paraId="721B88F7" w15:done="0"/>
  <w15:commentEx w15:paraId="1D240B7E" w15:done="0"/>
  <w15:commentEx w15:paraId="7D9DEDDF" w15:paraIdParent="1D240B7E" w15:done="0"/>
  <w15:commentEx w15:paraId="49F3649F" w15:done="0"/>
  <w15:commentEx w15:paraId="646AC39E" w15:done="0"/>
  <w15:commentEx w15:paraId="03E75288" w15:done="0"/>
  <w15:commentEx w15:paraId="3F08F6A6" w15:done="0"/>
  <w15:commentEx w15:paraId="2A7638DB" w15:done="0"/>
  <w15:commentEx w15:paraId="578F9B8D" w15:done="0"/>
  <w15:commentEx w15:paraId="2983C51C" w15:paraIdParent="578F9B8D" w15:done="0"/>
  <w15:commentEx w15:paraId="7F423736" w15:done="0"/>
  <w15:commentEx w15:paraId="3940895A" w15:done="0"/>
  <w15:commentEx w15:paraId="4F993F14" w15:done="0"/>
  <w15:commentEx w15:paraId="651EB4ED" w15:done="0"/>
  <w15:commentEx w15:paraId="0DAC340F" w15:done="0"/>
  <w15:commentEx w15:paraId="7705EFAB" w15:done="0"/>
  <w15:commentEx w15:paraId="1FA1F184" w15:done="0"/>
  <w15:commentEx w15:paraId="0DB95FE6"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14D85B" w16cex:dateUtc="2022-11-08T12:30:00Z"/>
  <w16cex:commentExtensible w16cex:durableId="271DF7C3" w16cex:dateUtc="2022-11-15T10:34:00Z"/>
  <w16cex:commentExtensible w16cex:durableId="2714DB8D" w16cex:dateUtc="2022-11-08T12:43:00Z"/>
  <w16cex:commentExtensible w16cex:durableId="2715E7B7" w16cex:dateUtc="2022-11-09T07:47:00Z"/>
  <w16cex:commentExtensible w16cex:durableId="2714DC6D" w16cex:dateUtc="2022-11-08T12:47:00Z"/>
  <w16cex:commentExtensible w16cex:durableId="2714DD03" w16cex:dateUtc="2022-11-08T12:49:00Z"/>
  <w16cex:commentExtensible w16cex:durableId="2714DD4C" w16cex:dateUtc="2022-11-08T12:51:00Z"/>
  <w16cex:commentExtensible w16cex:durableId="2714DDCE" w16cex:dateUtc="2022-11-08T12:53:00Z"/>
  <w16cex:commentExtensible w16cex:durableId="2714DE1C" w16cex:dateUtc="2022-11-08T12:54:00Z"/>
  <w16cex:commentExtensible w16cex:durableId="2714DE73" w16cex:dateUtc="2022-11-08T12:56:00Z"/>
  <w16cex:commentExtensible w16cex:durableId="2715EA68" w16cex:dateUtc="2022-11-09T07:59:00Z"/>
  <w16cex:commentExtensible w16cex:durableId="271684AC" w16cex:dateUtc="2022-11-09T18:57:00Z"/>
  <w16cex:commentExtensible w16cex:durableId="2714E8DB" w16cex:dateUtc="2022-11-08T13:40:00Z"/>
  <w16cex:commentExtensible w16cex:durableId="2714E3AF" w16cex:dateUtc="2022-11-08T13:18:00Z"/>
  <w16cex:commentExtensible w16cex:durableId="271687DC" w16cex:dateUtc="2022-11-08T13: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5E8E1E8" w16cid:durableId="2714D85B"/>
  <w16cid:commentId w16cid:paraId="721B88F7" w16cid:durableId="271DF7C3"/>
  <w16cid:commentId w16cid:paraId="1D240B7E" w16cid:durableId="2714DB8D"/>
  <w16cid:commentId w16cid:paraId="7D9DEDDF" w16cid:durableId="2715E7B7"/>
  <w16cid:commentId w16cid:paraId="49F3649F" w16cid:durableId="2714DC6D"/>
  <w16cid:commentId w16cid:paraId="646AC39E" w16cid:durableId="2714DD03"/>
  <w16cid:commentId w16cid:paraId="03E75288" w16cid:durableId="2714DD4C"/>
  <w16cid:commentId w16cid:paraId="3F08F6A6" w16cid:durableId="2714DDCE"/>
  <w16cid:commentId w16cid:paraId="2A7638DB" w16cid:durableId="2714DE1C"/>
  <w16cid:commentId w16cid:paraId="578F9B8D" w16cid:durableId="2714DE73"/>
  <w16cid:commentId w16cid:paraId="2983C51C" w16cid:durableId="2715EA68"/>
  <w16cid:commentId w16cid:paraId="7F423736" w16cid:durableId="27177967"/>
  <w16cid:commentId w16cid:paraId="3940895A" w16cid:durableId="271779DD"/>
  <w16cid:commentId w16cid:paraId="4F993F14" w16cid:durableId="27177A20"/>
  <w16cid:commentId w16cid:paraId="651EB4ED" w16cid:durableId="271684AC"/>
  <w16cid:commentId w16cid:paraId="0DAC340F" w16cid:durableId="2714E8DB"/>
  <w16cid:commentId w16cid:paraId="7705EFAB" w16cid:durableId="2714E3AF"/>
  <w16cid:commentId w16cid:paraId="1FA1F184" w16cid:durableId="271687DC"/>
  <w16cid:commentId w16cid:paraId="0DB95FE6" w16cid:durableId="27168F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8A1D2" w14:textId="77777777" w:rsidR="0057607F" w:rsidRDefault="0057607F">
      <w:r>
        <w:separator/>
      </w:r>
    </w:p>
  </w:endnote>
  <w:endnote w:type="continuationSeparator" w:id="0">
    <w:p w14:paraId="17DAF6AA" w14:textId="77777777" w:rsidR="0057607F" w:rsidRDefault="005760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EB6AC5" w14:textId="77777777" w:rsidR="0057607F" w:rsidRDefault="0057607F">
      <w:r>
        <w:separator/>
      </w:r>
    </w:p>
  </w:footnote>
  <w:footnote w:type="continuationSeparator" w:id="0">
    <w:p w14:paraId="47A7A4F8" w14:textId="77777777" w:rsidR="0057607F" w:rsidRDefault="0057607F">
      <w:r>
        <w:continuationSeparator/>
      </w:r>
    </w:p>
  </w:footnote>
  <w:footnote w:id="1">
    <w:p w14:paraId="3E49222E" w14:textId="392866CC" w:rsidR="004C2692" w:rsidRDefault="004C2692" w:rsidP="008172BF">
      <w:pPr>
        <w:pStyle w:val="ODNONIKtreodnonika"/>
      </w:pPr>
      <w:r>
        <w:rPr>
          <w:rStyle w:val="Odwoanieprzypisudolnego"/>
        </w:rPr>
        <w:footnoteRef/>
      </w:r>
      <w:r w:rsidRPr="00537707">
        <w:rPr>
          <w:rStyle w:val="IGindeksgrny"/>
        </w:rPr>
        <w:t>)</w:t>
      </w:r>
      <w:r>
        <w:t xml:space="preserve"> </w:t>
      </w:r>
      <w:r>
        <w:tab/>
      </w:r>
      <w:r w:rsidRPr="00780F0F">
        <w:t>Niniejszą ustawą zmienia się ustawy: ustawę z</w:t>
      </w:r>
      <w:r>
        <w:t> </w:t>
      </w:r>
      <w:r w:rsidRPr="00780F0F">
        <w:t>dnia 17</w:t>
      </w:r>
      <w:r>
        <w:t> </w:t>
      </w:r>
      <w:r w:rsidRPr="00780F0F">
        <w:t>listopada 1964</w:t>
      </w:r>
      <w:r>
        <w:t> </w:t>
      </w:r>
      <w:r w:rsidRPr="00780F0F">
        <w:t>r. – Kodeks postępowania cywilnego, ustawę z</w:t>
      </w:r>
      <w:r>
        <w:t> </w:t>
      </w:r>
      <w:r w:rsidRPr="00780F0F">
        <w:t>dnia 21</w:t>
      </w:r>
      <w:r>
        <w:t> </w:t>
      </w:r>
      <w:r w:rsidRPr="00780F0F">
        <w:t>marca 1985</w:t>
      </w:r>
      <w:r>
        <w:t> </w:t>
      </w:r>
      <w:r w:rsidRPr="00780F0F">
        <w:t>r. o</w:t>
      </w:r>
      <w:r>
        <w:t> </w:t>
      </w:r>
      <w:r w:rsidRPr="00780F0F">
        <w:t xml:space="preserve">drogach publicznych, </w:t>
      </w:r>
      <w:r>
        <w:t xml:space="preserve">ustawę z dnia 17 maja 1989 r. – Prawo geodezyjne i kartograficzne, ustawę z dnia 24 sierpnia 1991 r. o ochronie przeciwpożarowej, </w:t>
      </w:r>
      <w:r w:rsidRPr="00780F0F">
        <w:t>ustawę z</w:t>
      </w:r>
      <w:r>
        <w:t> </w:t>
      </w:r>
      <w:r w:rsidRPr="00780F0F">
        <w:t>dnia 24</w:t>
      </w:r>
      <w:r>
        <w:t> </w:t>
      </w:r>
      <w:r w:rsidRPr="00780F0F">
        <w:t>czerwca 1994</w:t>
      </w:r>
      <w:r>
        <w:t> </w:t>
      </w:r>
      <w:r w:rsidRPr="00780F0F">
        <w:t>r. o</w:t>
      </w:r>
      <w:r>
        <w:t> </w:t>
      </w:r>
      <w:r w:rsidRPr="00780F0F">
        <w:t>własności lokali, ustawę z</w:t>
      </w:r>
      <w:r>
        <w:t> </w:t>
      </w:r>
      <w:r w:rsidRPr="00780F0F">
        <w:t>dnia 3</w:t>
      </w:r>
      <w:r>
        <w:t> </w:t>
      </w:r>
      <w:r w:rsidRPr="00780F0F">
        <w:t>lutego 1995</w:t>
      </w:r>
      <w:r>
        <w:t> </w:t>
      </w:r>
      <w:r w:rsidRPr="00780F0F">
        <w:t>r. o</w:t>
      </w:r>
      <w:r>
        <w:t> </w:t>
      </w:r>
      <w:r w:rsidRPr="00780F0F">
        <w:t>ochronie gruntów rolnych i</w:t>
      </w:r>
      <w:r>
        <w:t> </w:t>
      </w:r>
      <w:r w:rsidRPr="00780F0F">
        <w:t>leśnych, ustawę z</w:t>
      </w:r>
      <w:r>
        <w:t> </w:t>
      </w:r>
      <w:r w:rsidRPr="00780F0F">
        <w:t>dnia 10</w:t>
      </w:r>
      <w:r>
        <w:t> </w:t>
      </w:r>
      <w:r w:rsidRPr="00780F0F">
        <w:t>kwietnia 1997</w:t>
      </w:r>
      <w:r>
        <w:t> </w:t>
      </w:r>
      <w:r w:rsidRPr="00780F0F">
        <w:t>r. – Prawo energetyczne, ustawę z</w:t>
      </w:r>
      <w:r>
        <w:t> </w:t>
      </w:r>
      <w:r w:rsidRPr="00780F0F">
        <w:t>dnia 15</w:t>
      </w:r>
      <w:r>
        <w:t> </w:t>
      </w:r>
      <w:r w:rsidRPr="00780F0F">
        <w:t>grudnia 2000</w:t>
      </w:r>
      <w:r>
        <w:t> </w:t>
      </w:r>
      <w:r w:rsidRPr="00780F0F">
        <w:t>r. o</w:t>
      </w:r>
      <w:r>
        <w:t> </w:t>
      </w:r>
      <w:r w:rsidRPr="00780F0F">
        <w:t>samorządach zawodowych architektów oraz inżynierów budownictwa, ustawę z</w:t>
      </w:r>
      <w:r>
        <w:t> </w:t>
      </w:r>
      <w:r w:rsidRPr="00780F0F">
        <w:t>dnia 27</w:t>
      </w:r>
      <w:r>
        <w:t> </w:t>
      </w:r>
      <w:r w:rsidRPr="00780F0F">
        <w:t>marca 2003</w:t>
      </w:r>
      <w:r>
        <w:t> </w:t>
      </w:r>
      <w:r w:rsidRPr="00780F0F">
        <w:t>r. o</w:t>
      </w:r>
      <w:r>
        <w:t> </w:t>
      </w:r>
      <w:r w:rsidRPr="00780F0F">
        <w:t>planowaniu i</w:t>
      </w:r>
      <w:r>
        <w:t> </w:t>
      </w:r>
      <w:r w:rsidRPr="00780F0F">
        <w:t>zagospodarowaniu przestrzennym, ustawę z</w:t>
      </w:r>
      <w:r>
        <w:t> </w:t>
      </w:r>
      <w:r w:rsidRPr="00780F0F">
        <w:t>dnia 23</w:t>
      </w:r>
      <w:r>
        <w:t> </w:t>
      </w:r>
      <w:r w:rsidRPr="00780F0F">
        <w:t>lipca 2003</w:t>
      </w:r>
      <w:r>
        <w:t> </w:t>
      </w:r>
      <w:r w:rsidRPr="00780F0F">
        <w:t>r. o</w:t>
      </w:r>
      <w:r>
        <w:t> </w:t>
      </w:r>
      <w:r w:rsidRPr="00780F0F">
        <w:t>ochronie zabytków i</w:t>
      </w:r>
      <w:r>
        <w:t> </w:t>
      </w:r>
      <w:r w:rsidRPr="00780F0F">
        <w:t xml:space="preserve">opiece nad zabytkami, </w:t>
      </w:r>
      <w:r w:rsidRPr="00031DE3">
        <w:t>ustaw</w:t>
      </w:r>
      <w:r>
        <w:t>ę</w:t>
      </w:r>
      <w:r w:rsidRPr="00031DE3">
        <w:t xml:space="preserve"> z</w:t>
      </w:r>
      <w:r>
        <w:t> </w:t>
      </w:r>
      <w:r w:rsidRPr="00031DE3">
        <w:t>dnia 16</w:t>
      </w:r>
      <w:r>
        <w:t> </w:t>
      </w:r>
      <w:r w:rsidRPr="00031DE3">
        <w:t>kwietnia 2004</w:t>
      </w:r>
      <w:r>
        <w:t> </w:t>
      </w:r>
      <w:r w:rsidRPr="00031DE3">
        <w:t>r. o</w:t>
      </w:r>
      <w:r>
        <w:t> </w:t>
      </w:r>
      <w:r w:rsidRPr="00031DE3">
        <w:t>wyrobach budowlanych</w:t>
      </w:r>
      <w:r>
        <w:t>,</w:t>
      </w:r>
      <w:r w:rsidRPr="00780F0F">
        <w:t xml:space="preserve"> ustawę z</w:t>
      </w:r>
      <w:r>
        <w:t> </w:t>
      </w:r>
      <w:r w:rsidRPr="00780F0F">
        <w:t>dnia 16</w:t>
      </w:r>
      <w:r>
        <w:t> </w:t>
      </w:r>
      <w:r w:rsidRPr="00780F0F">
        <w:t>kwietnia 2004</w:t>
      </w:r>
      <w:r>
        <w:t> </w:t>
      </w:r>
      <w:r w:rsidRPr="00780F0F">
        <w:t>r. o</w:t>
      </w:r>
      <w:r>
        <w:t> </w:t>
      </w:r>
      <w:r w:rsidRPr="00780F0F">
        <w:t>ochronie przyrody, ustawę z</w:t>
      </w:r>
      <w:r>
        <w:t> </w:t>
      </w:r>
      <w:r w:rsidRPr="00780F0F">
        <w:t>dnia 3</w:t>
      </w:r>
      <w:r>
        <w:t> </w:t>
      </w:r>
      <w:r w:rsidRPr="00780F0F">
        <w:t>października 2008</w:t>
      </w:r>
      <w:r>
        <w:t> </w:t>
      </w:r>
      <w:r w:rsidRPr="00780F0F">
        <w:t>r. o</w:t>
      </w:r>
      <w:r>
        <w:t> </w:t>
      </w:r>
      <w:r w:rsidRPr="00780F0F">
        <w:t>udostępnianiu informacji o</w:t>
      </w:r>
      <w:r>
        <w:t> </w:t>
      </w:r>
      <w:r w:rsidRPr="00780F0F">
        <w:t>środowisku i</w:t>
      </w:r>
      <w:r>
        <w:t> </w:t>
      </w:r>
      <w:r w:rsidRPr="00780F0F">
        <w:t>jego ochronie, udziale społeczeństwa w</w:t>
      </w:r>
      <w:r>
        <w:t> </w:t>
      </w:r>
      <w:r w:rsidRPr="00780F0F">
        <w:t>ochronie środowiska oraz o</w:t>
      </w:r>
      <w:r>
        <w:t> </w:t>
      </w:r>
      <w:r w:rsidRPr="00780F0F">
        <w:t>ocenach oddziaływania na środowisko, ustawę z</w:t>
      </w:r>
      <w:r>
        <w:t> </w:t>
      </w:r>
      <w:r w:rsidRPr="00780F0F">
        <w:t>dnia 19</w:t>
      </w:r>
      <w:r>
        <w:t> </w:t>
      </w:r>
      <w:r w:rsidRPr="00780F0F">
        <w:t>czerwca 2009</w:t>
      </w:r>
      <w:r>
        <w:t> </w:t>
      </w:r>
      <w:r w:rsidRPr="00780F0F">
        <w:t>r. o</w:t>
      </w:r>
      <w:r>
        <w:t> </w:t>
      </w:r>
      <w:r w:rsidRPr="00780F0F">
        <w:t>pomocy państwa w</w:t>
      </w:r>
      <w:r>
        <w:t> </w:t>
      </w:r>
      <w:r w:rsidRPr="00780F0F">
        <w:t>spłacie niektórych kredytów mieszkaniowych udzielonych osobom, które utraciły pracę,</w:t>
      </w:r>
      <w:r>
        <w:t xml:space="preserve"> ustawę </w:t>
      </w:r>
      <w:r w:rsidRPr="008172BF">
        <w:t>z dnia 21 października 2016 r.</w:t>
      </w:r>
      <w:r>
        <w:t xml:space="preserve"> </w:t>
      </w:r>
      <w:r w:rsidRPr="008172BF">
        <w:t>o umowie koncesji na roboty budowlane lub usługi</w:t>
      </w:r>
      <w:r>
        <w:t>,</w:t>
      </w:r>
      <w:r w:rsidRPr="00780F0F">
        <w:t xml:space="preserve"> ustawę z</w:t>
      </w:r>
      <w:r>
        <w:t> </w:t>
      </w:r>
      <w:r w:rsidRPr="00780F0F">
        <w:t>dnia 20</w:t>
      </w:r>
      <w:r>
        <w:t> </w:t>
      </w:r>
      <w:r w:rsidRPr="00780F0F">
        <w:t>lipca 2018</w:t>
      </w:r>
      <w:r>
        <w:t> </w:t>
      </w:r>
      <w:r w:rsidRPr="00780F0F">
        <w:t>r. o</w:t>
      </w:r>
      <w:r>
        <w:t> </w:t>
      </w:r>
      <w:r w:rsidRPr="00780F0F">
        <w:t>pomocy państwa w</w:t>
      </w:r>
      <w:r>
        <w:t> </w:t>
      </w:r>
      <w:r w:rsidRPr="00780F0F">
        <w:t>ponoszeniu wydatków mieszkaniowych w</w:t>
      </w:r>
      <w:r>
        <w:t> </w:t>
      </w:r>
      <w:r w:rsidRPr="00780F0F">
        <w:t>pierwszych latach najmu mieszkania</w:t>
      </w:r>
      <w:r>
        <w:t xml:space="preserve">, ustawę z dnia 20 marca 2020 r. o szczególnych rozwiązaniach związanych z zapobieganiem, przeciwdziałaniem i zwalczaniem COVID-19, innych chorób zakaźnych oraz wywołanych nimi sytuacji kryzysowych, ustawę z dnia 20 maja 2021 </w:t>
      </w:r>
      <w:r w:rsidRPr="00B80A78">
        <w:t>r.</w:t>
      </w:r>
      <w:r>
        <w:t xml:space="preserve"> </w:t>
      </w:r>
      <w:r w:rsidRPr="00B80A78">
        <w:t>o ochronie praw nabywcy lokalu mieszkalnego lub domu jednorodzinnego oraz Deweloperskim Funduszu Gwarancyjnym</w:t>
      </w:r>
      <w:r>
        <w:t xml:space="preserve"> </w:t>
      </w:r>
      <w:r w:rsidRPr="00780F0F">
        <w:t>oraz ustawę z</w:t>
      </w:r>
      <w:r>
        <w:t> </w:t>
      </w:r>
      <w:r w:rsidRPr="00780F0F">
        <w:t xml:space="preserve">dnia </w:t>
      </w:r>
      <w:r>
        <w:t>7 lipca</w:t>
      </w:r>
      <w:r w:rsidRPr="00780F0F">
        <w:t xml:space="preserve"> 2022</w:t>
      </w:r>
      <w:r>
        <w:t> </w:t>
      </w:r>
      <w:r w:rsidRPr="00780F0F">
        <w:t>r. o</w:t>
      </w:r>
      <w:r>
        <w:t> </w:t>
      </w:r>
      <w:r w:rsidRPr="00780F0F">
        <w:t xml:space="preserve">zmianie ustawy </w:t>
      </w:r>
      <w:r w:rsidRPr="00214443">
        <w:t>–</w:t>
      </w:r>
      <w:r>
        <w:t xml:space="preserve"> </w:t>
      </w:r>
      <w:r w:rsidRPr="00780F0F">
        <w:t>Prawo budowlane oraz niektórych innych ustaw.</w:t>
      </w:r>
    </w:p>
  </w:footnote>
  <w:footnote w:id="2">
    <w:p w14:paraId="7400F3C3" w14:textId="442EA8EB" w:rsidR="004C2692" w:rsidRDefault="004C2692" w:rsidP="00C049F7">
      <w:pPr>
        <w:pStyle w:val="ODNONIKtreodnonika"/>
      </w:pPr>
      <w:r>
        <w:rPr>
          <w:rStyle w:val="Odwoanieprzypisudolnego"/>
        </w:rPr>
        <w:footnoteRef/>
      </w:r>
      <w:r w:rsidRPr="00C049F7">
        <w:rPr>
          <w:rStyle w:val="IGindeksgrny"/>
        </w:rPr>
        <w:t>)</w:t>
      </w:r>
      <w:r>
        <w:tab/>
      </w:r>
      <w:r w:rsidRPr="002167DA">
        <w:t>Zmiany tekstu jednolitego wymienionej ustawy zostały ogłoszone w Dz. U.</w:t>
      </w:r>
      <w:r>
        <w:t xml:space="preserve"> z 2022 r. poz. 88, 1557, 1768, 1783, 1846 i 2206.</w:t>
      </w:r>
    </w:p>
  </w:footnote>
  <w:footnote w:id="3">
    <w:p w14:paraId="16B10F1D" w14:textId="5DFC6DBC" w:rsidR="004C2692" w:rsidRDefault="004C2692" w:rsidP="00451C2D">
      <w:pPr>
        <w:pStyle w:val="ODNONIKtreodnonika"/>
      </w:pPr>
      <w:r>
        <w:rPr>
          <w:rStyle w:val="Odwoanieprzypisudolnego"/>
        </w:rPr>
        <w:footnoteRef/>
      </w:r>
      <w:r w:rsidRPr="00E83C1B">
        <w:rPr>
          <w:rStyle w:val="IGindeksgrny"/>
        </w:rPr>
        <w:t>)</w:t>
      </w:r>
      <w:r>
        <w:tab/>
      </w:r>
      <w:r w:rsidRPr="00451C2D">
        <w:t>Zmiany tekstu jednolitego wymienionej ustawy zostały ogłoszone w</w:t>
      </w:r>
      <w:r>
        <w:t> Dz. U.</w:t>
      </w:r>
      <w:r w:rsidRPr="00451C2D">
        <w:t xml:space="preserve"> z</w:t>
      </w:r>
      <w:r>
        <w:t> </w:t>
      </w:r>
      <w:r w:rsidRPr="00451C2D">
        <w:t>2021</w:t>
      </w:r>
      <w:r>
        <w:t> </w:t>
      </w:r>
      <w:r w:rsidRPr="00451C2D">
        <w:t>r.</w:t>
      </w:r>
      <w:r>
        <w:t xml:space="preserve"> poz. </w:t>
      </w:r>
      <w:r w:rsidRPr="00451C2D">
        <w:t>1981, 2052, 2262, 2270, 2289, 2328</w:t>
      </w:r>
      <w:r>
        <w:t xml:space="preserve"> i </w:t>
      </w:r>
      <w:r w:rsidRPr="00451C2D">
        <w:t>2459</w:t>
      </w:r>
      <w:r>
        <w:t xml:space="preserve"> oraz</w:t>
      </w:r>
      <w:r w:rsidRPr="00451C2D">
        <w:t xml:space="preserve"> z</w:t>
      </w:r>
      <w:r>
        <w:t> </w:t>
      </w:r>
      <w:r w:rsidRPr="00451C2D">
        <w:t>2022</w:t>
      </w:r>
      <w:r>
        <w:t> </w:t>
      </w:r>
      <w:r w:rsidRPr="00451C2D">
        <w:t>r.</w:t>
      </w:r>
      <w:r>
        <w:t xml:space="preserve"> poz. </w:t>
      </w:r>
      <w:r w:rsidRPr="00451C2D">
        <w:t>1, 366,</w:t>
      </w:r>
      <w:r w:rsidRPr="006D2036">
        <w:t xml:space="preserve"> 480</w:t>
      </w:r>
      <w:r w:rsidRPr="00451C2D">
        <w:t>, 830</w:t>
      </w:r>
      <w:r>
        <w:t>,</w:t>
      </w:r>
      <w:r w:rsidRPr="00451C2D">
        <w:t xml:space="preserve"> 974</w:t>
      </w:r>
      <w:r>
        <w:t>, 1098, 1301, 1371, 1692, 1855, 2140 i 2180</w:t>
      </w:r>
      <w:r w:rsidRPr="00451C2D">
        <w:t>.</w:t>
      </w:r>
    </w:p>
  </w:footnote>
  <w:footnote w:id="4">
    <w:p w14:paraId="0A9D45AA" w14:textId="380AB17E" w:rsidR="004C2692" w:rsidRDefault="004C2692" w:rsidP="00C02450">
      <w:pPr>
        <w:pStyle w:val="ODNONIKtreodnonika"/>
      </w:pPr>
      <w:r w:rsidRPr="002167DA">
        <w:rPr>
          <w:rStyle w:val="IGindeksgrny"/>
        </w:rPr>
        <w:footnoteRef/>
      </w:r>
      <w:r w:rsidRPr="002167DA">
        <w:rPr>
          <w:rStyle w:val="IGindeksgrny"/>
        </w:rPr>
        <w:t>)</w:t>
      </w:r>
      <w:r>
        <w:tab/>
      </w:r>
      <w:bookmarkStart w:id="89" w:name="_Hlk118910976"/>
      <w:r w:rsidRPr="002167DA">
        <w:t>Zmiany tekstu jednolitego wymienionej ustawy zostały ogłoszone w Dz. U. z 2021 r. poz. 2120, 2133, 2262, 2269, 2317, 2368 i 2459 oraz z 2022 r. poz. 202, 218, 655, 830, 1301, 1370, 1488, 1561, 1723, 1768</w:t>
      </w:r>
      <w:r>
        <w:t>,</w:t>
      </w:r>
      <w:r w:rsidRPr="002167DA">
        <w:t xml:space="preserve"> 1783</w:t>
      </w:r>
      <w:r>
        <w:t xml:space="preserve"> i 2185</w:t>
      </w:r>
      <w:r w:rsidRPr="002167DA">
        <w:t>.</w:t>
      </w:r>
      <w:bookmarkEnd w:id="89"/>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0EB58" w14:textId="77777777" w:rsidR="004C2692" w:rsidRPr="00B371CC" w:rsidRDefault="004C2692" w:rsidP="00B371CC">
    <w:pPr>
      <w:pStyle w:val="Nagwek"/>
      <w:jc w:val="center"/>
    </w:pPr>
    <w:r>
      <w:t xml:space="preserve">– </w:t>
    </w:r>
    <w:r>
      <w:fldChar w:fldCharType="begin"/>
    </w:r>
    <w:r>
      <w:instrText xml:space="preserve"> PAGE  \* MERGEFORMAT </w:instrText>
    </w:r>
    <w:r>
      <w:fldChar w:fldCharType="separate"/>
    </w:r>
    <w:r>
      <w:rPr>
        <w:noProof/>
      </w:rPr>
      <w:t>44</w:t>
    </w:r>
    <w:r>
      <w:rPr>
        <w:noProof/>
      </w:rPr>
      <w:fldChar w:fldCharType="end"/>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F5C64E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AB2115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19DA1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6AE938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E1EA672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E98CBE2"/>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6C0EA6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5D6A80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DD9AEDC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5C67428"/>
    <w:lvl w:ilvl="0">
      <w:start w:val="1"/>
      <w:numFmt w:val="bullet"/>
      <w:lvlText w:val=""/>
      <w:lvlJc w:val="left"/>
      <w:pPr>
        <w:tabs>
          <w:tab w:val="num" w:pos="360"/>
        </w:tabs>
        <w:ind w:left="360" w:hanging="360"/>
      </w:pPr>
      <w:rPr>
        <w:rFonts w:ascii="Symbol" w:hAnsi="Symbol" w:hint="default"/>
      </w:rPr>
    </w:lvl>
  </w:abstractNum>
  <w:num w:numId="1" w16cid:durableId="1246954463">
    <w:abstractNumId w:val="8"/>
  </w:num>
  <w:num w:numId="2" w16cid:durableId="1588886358">
    <w:abstractNumId w:val="3"/>
  </w:num>
  <w:num w:numId="3" w16cid:durableId="638651386">
    <w:abstractNumId w:val="2"/>
  </w:num>
  <w:num w:numId="4" w16cid:durableId="557938531">
    <w:abstractNumId w:val="1"/>
  </w:num>
  <w:num w:numId="5" w16cid:durableId="255599769">
    <w:abstractNumId w:val="0"/>
  </w:num>
  <w:num w:numId="6" w16cid:durableId="3283496">
    <w:abstractNumId w:val="9"/>
  </w:num>
  <w:num w:numId="7" w16cid:durableId="19746331">
    <w:abstractNumId w:val="7"/>
  </w:num>
  <w:num w:numId="8" w16cid:durableId="1890023766">
    <w:abstractNumId w:val="6"/>
  </w:num>
  <w:num w:numId="9" w16cid:durableId="1231846865">
    <w:abstractNumId w:val="5"/>
  </w:num>
  <w:num w:numId="10" w16cid:durableId="1835756233">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Laska-Sikorska Katarzyna">
    <w15:presenceInfo w15:providerId="AD" w15:userId="S::katarzyna.laska-sikorska@mrit.gov.pl::2816ce9d-aa64-44df-8ef1-3791ec397b00"/>
  </w15:person>
  <w15:person w15:author="Adamska Aneta">
    <w15:presenceInfo w15:providerId="AD" w15:userId="S::aneta.adamska@mrit.gov.pl::12132b04-29b9-48b5-a5c3-f17b613f2984"/>
  </w15:person>
  <w15:person w15:author="Ewelina Grabowska">
    <w15:presenceInfo w15:providerId="AD" w15:userId="S-1-5-21-1594186567-1236541648-320618023-2985"/>
  </w15:person>
  <w15:person w15:author="Ewelina Grabowska [2]">
    <w15:presenceInfo w15:providerId="None" w15:userId="Ewelina Grabows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ocumentProtection w:formatting="1" w:enforcement="1"/>
  <w:styleLockTheme/>
  <w:styleLockQFSet/>
  <w:defaultTabStop w:val="170"/>
  <w:hyphenationZone w:val="425"/>
  <w:drawingGridHorizontalSpacing w:val="187"/>
  <w:displayHorizontalDrawingGridEvery w:val="0"/>
  <w:displayVerticalDrawingGridEvery w:val="0"/>
  <w:noPunctuationKerning/>
  <w:characterSpacingControl w:val="doNotCompres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9DB"/>
    <w:rsid w:val="0000020B"/>
    <w:rsid w:val="000012DA"/>
    <w:rsid w:val="00001908"/>
    <w:rsid w:val="0000246E"/>
    <w:rsid w:val="00003862"/>
    <w:rsid w:val="00005702"/>
    <w:rsid w:val="00005CCA"/>
    <w:rsid w:val="000065A0"/>
    <w:rsid w:val="00006C25"/>
    <w:rsid w:val="0000787E"/>
    <w:rsid w:val="00007C23"/>
    <w:rsid w:val="00010030"/>
    <w:rsid w:val="00010C2B"/>
    <w:rsid w:val="0001103F"/>
    <w:rsid w:val="00012A35"/>
    <w:rsid w:val="00015862"/>
    <w:rsid w:val="00016099"/>
    <w:rsid w:val="000168AC"/>
    <w:rsid w:val="00017DC2"/>
    <w:rsid w:val="00020CD0"/>
    <w:rsid w:val="00021522"/>
    <w:rsid w:val="000217F4"/>
    <w:rsid w:val="00021DBE"/>
    <w:rsid w:val="00022CEF"/>
    <w:rsid w:val="00023471"/>
    <w:rsid w:val="00023F13"/>
    <w:rsid w:val="0002456C"/>
    <w:rsid w:val="0002543C"/>
    <w:rsid w:val="00026207"/>
    <w:rsid w:val="00030634"/>
    <w:rsid w:val="0003064F"/>
    <w:rsid w:val="000319C1"/>
    <w:rsid w:val="00031A8B"/>
    <w:rsid w:val="00031BCA"/>
    <w:rsid w:val="00031D37"/>
    <w:rsid w:val="00032C5B"/>
    <w:rsid w:val="000330FA"/>
    <w:rsid w:val="0003362F"/>
    <w:rsid w:val="00033F83"/>
    <w:rsid w:val="00036752"/>
    <w:rsid w:val="000367DD"/>
    <w:rsid w:val="00036B63"/>
    <w:rsid w:val="0003712F"/>
    <w:rsid w:val="00037358"/>
    <w:rsid w:val="00037E1A"/>
    <w:rsid w:val="000404A0"/>
    <w:rsid w:val="000407CC"/>
    <w:rsid w:val="00041DD5"/>
    <w:rsid w:val="00043374"/>
    <w:rsid w:val="00043495"/>
    <w:rsid w:val="00044084"/>
    <w:rsid w:val="000451F8"/>
    <w:rsid w:val="00046A17"/>
    <w:rsid w:val="00046A75"/>
    <w:rsid w:val="00047312"/>
    <w:rsid w:val="00047BC2"/>
    <w:rsid w:val="000508BD"/>
    <w:rsid w:val="000517AB"/>
    <w:rsid w:val="000521E3"/>
    <w:rsid w:val="000522A0"/>
    <w:rsid w:val="0005258E"/>
    <w:rsid w:val="00053196"/>
    <w:rsid w:val="0005339C"/>
    <w:rsid w:val="00053621"/>
    <w:rsid w:val="00053F0D"/>
    <w:rsid w:val="00054AA4"/>
    <w:rsid w:val="00054E57"/>
    <w:rsid w:val="0005571B"/>
    <w:rsid w:val="00056D77"/>
    <w:rsid w:val="00057AB3"/>
    <w:rsid w:val="00057D06"/>
    <w:rsid w:val="00060076"/>
    <w:rsid w:val="00060432"/>
    <w:rsid w:val="0006096E"/>
    <w:rsid w:val="00060C14"/>
    <w:rsid w:val="00060CA3"/>
    <w:rsid w:val="00060D87"/>
    <w:rsid w:val="000615A5"/>
    <w:rsid w:val="00062350"/>
    <w:rsid w:val="0006285E"/>
    <w:rsid w:val="000633AF"/>
    <w:rsid w:val="00064482"/>
    <w:rsid w:val="00064E4C"/>
    <w:rsid w:val="00065F9D"/>
    <w:rsid w:val="00066901"/>
    <w:rsid w:val="00066E3A"/>
    <w:rsid w:val="00070032"/>
    <w:rsid w:val="0007177D"/>
    <w:rsid w:val="00071BEE"/>
    <w:rsid w:val="00072BD5"/>
    <w:rsid w:val="000736CD"/>
    <w:rsid w:val="000736EF"/>
    <w:rsid w:val="000746A1"/>
    <w:rsid w:val="0007533B"/>
    <w:rsid w:val="00075444"/>
    <w:rsid w:val="0007545D"/>
    <w:rsid w:val="000760BF"/>
    <w:rsid w:val="0007613E"/>
    <w:rsid w:val="00076BFC"/>
    <w:rsid w:val="0007763C"/>
    <w:rsid w:val="00077BF7"/>
    <w:rsid w:val="0008059E"/>
    <w:rsid w:val="000812A4"/>
    <w:rsid w:val="000814A7"/>
    <w:rsid w:val="0008271A"/>
    <w:rsid w:val="00082E8C"/>
    <w:rsid w:val="00083613"/>
    <w:rsid w:val="0008407A"/>
    <w:rsid w:val="0008477B"/>
    <w:rsid w:val="000849FD"/>
    <w:rsid w:val="0008557B"/>
    <w:rsid w:val="0008561C"/>
    <w:rsid w:val="00085CE7"/>
    <w:rsid w:val="00087297"/>
    <w:rsid w:val="00087B04"/>
    <w:rsid w:val="000903A1"/>
    <w:rsid w:val="000906EE"/>
    <w:rsid w:val="00091BA2"/>
    <w:rsid w:val="00091E66"/>
    <w:rsid w:val="00093164"/>
    <w:rsid w:val="000939E7"/>
    <w:rsid w:val="00093AAD"/>
    <w:rsid w:val="00093C7B"/>
    <w:rsid w:val="000942C0"/>
    <w:rsid w:val="000944EF"/>
    <w:rsid w:val="000945A8"/>
    <w:rsid w:val="00094661"/>
    <w:rsid w:val="0009474F"/>
    <w:rsid w:val="00094A0E"/>
    <w:rsid w:val="00094BDA"/>
    <w:rsid w:val="000950D3"/>
    <w:rsid w:val="000951B2"/>
    <w:rsid w:val="000951C9"/>
    <w:rsid w:val="000955C0"/>
    <w:rsid w:val="00095B05"/>
    <w:rsid w:val="0009732D"/>
    <w:rsid w:val="00097375"/>
    <w:rsid w:val="000973F0"/>
    <w:rsid w:val="00097F80"/>
    <w:rsid w:val="000A0D39"/>
    <w:rsid w:val="000A1296"/>
    <w:rsid w:val="000A1811"/>
    <w:rsid w:val="000A1C27"/>
    <w:rsid w:val="000A1DAD"/>
    <w:rsid w:val="000A1F77"/>
    <w:rsid w:val="000A22CB"/>
    <w:rsid w:val="000A2649"/>
    <w:rsid w:val="000A323B"/>
    <w:rsid w:val="000A3896"/>
    <w:rsid w:val="000A59DF"/>
    <w:rsid w:val="000A7472"/>
    <w:rsid w:val="000A79F3"/>
    <w:rsid w:val="000B1B1D"/>
    <w:rsid w:val="000B2090"/>
    <w:rsid w:val="000B26FD"/>
    <w:rsid w:val="000B298D"/>
    <w:rsid w:val="000B3CD1"/>
    <w:rsid w:val="000B52DB"/>
    <w:rsid w:val="000B5446"/>
    <w:rsid w:val="000B5B2D"/>
    <w:rsid w:val="000B5DCE"/>
    <w:rsid w:val="000B7569"/>
    <w:rsid w:val="000C004D"/>
    <w:rsid w:val="000C05BA"/>
    <w:rsid w:val="000C0E8F"/>
    <w:rsid w:val="000C3B00"/>
    <w:rsid w:val="000C4BC4"/>
    <w:rsid w:val="000C4E12"/>
    <w:rsid w:val="000C5D39"/>
    <w:rsid w:val="000C698A"/>
    <w:rsid w:val="000C7329"/>
    <w:rsid w:val="000D0110"/>
    <w:rsid w:val="000D1A4F"/>
    <w:rsid w:val="000D1BE3"/>
    <w:rsid w:val="000D2468"/>
    <w:rsid w:val="000D290A"/>
    <w:rsid w:val="000D318A"/>
    <w:rsid w:val="000D34D3"/>
    <w:rsid w:val="000D39BB"/>
    <w:rsid w:val="000D3B1F"/>
    <w:rsid w:val="000D588F"/>
    <w:rsid w:val="000D6173"/>
    <w:rsid w:val="000D653A"/>
    <w:rsid w:val="000D6D7F"/>
    <w:rsid w:val="000D6F83"/>
    <w:rsid w:val="000D73ED"/>
    <w:rsid w:val="000E0F11"/>
    <w:rsid w:val="000E25CC"/>
    <w:rsid w:val="000E29B0"/>
    <w:rsid w:val="000E3694"/>
    <w:rsid w:val="000E390F"/>
    <w:rsid w:val="000E489B"/>
    <w:rsid w:val="000E490F"/>
    <w:rsid w:val="000E4C02"/>
    <w:rsid w:val="000E51EF"/>
    <w:rsid w:val="000E6241"/>
    <w:rsid w:val="000E68FB"/>
    <w:rsid w:val="000F1912"/>
    <w:rsid w:val="000F1BC2"/>
    <w:rsid w:val="000F20EC"/>
    <w:rsid w:val="000F25C5"/>
    <w:rsid w:val="000F26AF"/>
    <w:rsid w:val="000F2A6E"/>
    <w:rsid w:val="000F2B44"/>
    <w:rsid w:val="000F2BE3"/>
    <w:rsid w:val="000F396A"/>
    <w:rsid w:val="000F3CAA"/>
    <w:rsid w:val="000F3D0D"/>
    <w:rsid w:val="000F3F94"/>
    <w:rsid w:val="000F572E"/>
    <w:rsid w:val="000F6ED4"/>
    <w:rsid w:val="000F7353"/>
    <w:rsid w:val="000F7A6E"/>
    <w:rsid w:val="0010071A"/>
    <w:rsid w:val="00102CD1"/>
    <w:rsid w:val="0010419B"/>
    <w:rsid w:val="001042BA"/>
    <w:rsid w:val="001052B1"/>
    <w:rsid w:val="00106C70"/>
    <w:rsid w:val="00106D03"/>
    <w:rsid w:val="00107497"/>
    <w:rsid w:val="001101E1"/>
    <w:rsid w:val="00110465"/>
    <w:rsid w:val="00110628"/>
    <w:rsid w:val="00110749"/>
    <w:rsid w:val="00110830"/>
    <w:rsid w:val="00110FB7"/>
    <w:rsid w:val="0011145B"/>
    <w:rsid w:val="001120BB"/>
    <w:rsid w:val="0011245A"/>
    <w:rsid w:val="00112A87"/>
    <w:rsid w:val="00113B6F"/>
    <w:rsid w:val="0011493E"/>
    <w:rsid w:val="00114EFA"/>
    <w:rsid w:val="00115B72"/>
    <w:rsid w:val="00115E09"/>
    <w:rsid w:val="001176D8"/>
    <w:rsid w:val="001200FC"/>
    <w:rsid w:val="001209EC"/>
    <w:rsid w:val="00120A9E"/>
    <w:rsid w:val="00120ED1"/>
    <w:rsid w:val="00121B48"/>
    <w:rsid w:val="00122BFC"/>
    <w:rsid w:val="001231CE"/>
    <w:rsid w:val="00125A9C"/>
    <w:rsid w:val="001270A2"/>
    <w:rsid w:val="0012757F"/>
    <w:rsid w:val="001278ED"/>
    <w:rsid w:val="001306FB"/>
    <w:rsid w:val="00131237"/>
    <w:rsid w:val="001315C8"/>
    <w:rsid w:val="001325B4"/>
    <w:rsid w:val="001329AC"/>
    <w:rsid w:val="00132FED"/>
    <w:rsid w:val="001340E1"/>
    <w:rsid w:val="00134CA0"/>
    <w:rsid w:val="001376D1"/>
    <w:rsid w:val="00137FD8"/>
    <w:rsid w:val="001401F5"/>
    <w:rsid w:val="0014026F"/>
    <w:rsid w:val="0014158C"/>
    <w:rsid w:val="00142704"/>
    <w:rsid w:val="00144134"/>
    <w:rsid w:val="001463C2"/>
    <w:rsid w:val="00146621"/>
    <w:rsid w:val="00147061"/>
    <w:rsid w:val="00147A47"/>
    <w:rsid w:val="00147AA1"/>
    <w:rsid w:val="00147BF4"/>
    <w:rsid w:val="00150542"/>
    <w:rsid w:val="001520CF"/>
    <w:rsid w:val="0015667C"/>
    <w:rsid w:val="00157110"/>
    <w:rsid w:val="0015742A"/>
    <w:rsid w:val="001574F9"/>
    <w:rsid w:val="00157DA1"/>
    <w:rsid w:val="0016198C"/>
    <w:rsid w:val="00161C69"/>
    <w:rsid w:val="00161FE7"/>
    <w:rsid w:val="001621B9"/>
    <w:rsid w:val="00162440"/>
    <w:rsid w:val="001624FF"/>
    <w:rsid w:val="00163147"/>
    <w:rsid w:val="00164C57"/>
    <w:rsid w:val="00164C9D"/>
    <w:rsid w:val="00166C69"/>
    <w:rsid w:val="001675D0"/>
    <w:rsid w:val="00167F90"/>
    <w:rsid w:val="0017108E"/>
    <w:rsid w:val="00171628"/>
    <w:rsid w:val="0017182F"/>
    <w:rsid w:val="001719D8"/>
    <w:rsid w:val="001725F5"/>
    <w:rsid w:val="00172F7A"/>
    <w:rsid w:val="00173150"/>
    <w:rsid w:val="00173390"/>
    <w:rsid w:val="001736F0"/>
    <w:rsid w:val="00173BB3"/>
    <w:rsid w:val="00173F2B"/>
    <w:rsid w:val="001740D0"/>
    <w:rsid w:val="00174C55"/>
    <w:rsid w:val="00174F2C"/>
    <w:rsid w:val="00175192"/>
    <w:rsid w:val="00176122"/>
    <w:rsid w:val="001767F0"/>
    <w:rsid w:val="00180157"/>
    <w:rsid w:val="00180BC4"/>
    <w:rsid w:val="00180F2A"/>
    <w:rsid w:val="00181421"/>
    <w:rsid w:val="00181A54"/>
    <w:rsid w:val="001822EA"/>
    <w:rsid w:val="00184B91"/>
    <w:rsid w:val="00184D4A"/>
    <w:rsid w:val="0018564E"/>
    <w:rsid w:val="001856BC"/>
    <w:rsid w:val="00186190"/>
    <w:rsid w:val="001861E9"/>
    <w:rsid w:val="00186EC1"/>
    <w:rsid w:val="001872A9"/>
    <w:rsid w:val="00187CED"/>
    <w:rsid w:val="001902CF"/>
    <w:rsid w:val="00190784"/>
    <w:rsid w:val="001915CC"/>
    <w:rsid w:val="00191E1F"/>
    <w:rsid w:val="00192138"/>
    <w:rsid w:val="00192239"/>
    <w:rsid w:val="001922AD"/>
    <w:rsid w:val="00193CEB"/>
    <w:rsid w:val="0019473B"/>
    <w:rsid w:val="001948DB"/>
    <w:rsid w:val="001952B1"/>
    <w:rsid w:val="00195553"/>
    <w:rsid w:val="001959D3"/>
    <w:rsid w:val="00196E39"/>
    <w:rsid w:val="00197649"/>
    <w:rsid w:val="001A01FB"/>
    <w:rsid w:val="001A0C5A"/>
    <w:rsid w:val="001A10E9"/>
    <w:rsid w:val="001A183D"/>
    <w:rsid w:val="001A191F"/>
    <w:rsid w:val="001A261C"/>
    <w:rsid w:val="001A2903"/>
    <w:rsid w:val="001A2B65"/>
    <w:rsid w:val="001A3637"/>
    <w:rsid w:val="001A36B2"/>
    <w:rsid w:val="001A3CD3"/>
    <w:rsid w:val="001A4650"/>
    <w:rsid w:val="001A5BEF"/>
    <w:rsid w:val="001A6538"/>
    <w:rsid w:val="001A69D9"/>
    <w:rsid w:val="001A7F15"/>
    <w:rsid w:val="001B00F8"/>
    <w:rsid w:val="001B0143"/>
    <w:rsid w:val="001B2B5E"/>
    <w:rsid w:val="001B3393"/>
    <w:rsid w:val="001B342E"/>
    <w:rsid w:val="001B4828"/>
    <w:rsid w:val="001B69F3"/>
    <w:rsid w:val="001C0247"/>
    <w:rsid w:val="001C1832"/>
    <w:rsid w:val="001C188C"/>
    <w:rsid w:val="001C33D5"/>
    <w:rsid w:val="001C436A"/>
    <w:rsid w:val="001C51B0"/>
    <w:rsid w:val="001C5B8F"/>
    <w:rsid w:val="001C5DE3"/>
    <w:rsid w:val="001C631B"/>
    <w:rsid w:val="001C6EBC"/>
    <w:rsid w:val="001C7805"/>
    <w:rsid w:val="001C7833"/>
    <w:rsid w:val="001D1783"/>
    <w:rsid w:val="001D2020"/>
    <w:rsid w:val="001D286E"/>
    <w:rsid w:val="001D44B4"/>
    <w:rsid w:val="001D45A7"/>
    <w:rsid w:val="001D534F"/>
    <w:rsid w:val="001D53CD"/>
    <w:rsid w:val="001D5541"/>
    <w:rsid w:val="001D55A3"/>
    <w:rsid w:val="001D59BA"/>
    <w:rsid w:val="001D5AF5"/>
    <w:rsid w:val="001D68EF"/>
    <w:rsid w:val="001D729F"/>
    <w:rsid w:val="001D7300"/>
    <w:rsid w:val="001D7506"/>
    <w:rsid w:val="001D764B"/>
    <w:rsid w:val="001E00C9"/>
    <w:rsid w:val="001E0EC1"/>
    <w:rsid w:val="001E1ABE"/>
    <w:rsid w:val="001E1E73"/>
    <w:rsid w:val="001E1ED5"/>
    <w:rsid w:val="001E1F74"/>
    <w:rsid w:val="001E3EEA"/>
    <w:rsid w:val="001E40F5"/>
    <w:rsid w:val="001E4E0C"/>
    <w:rsid w:val="001E518C"/>
    <w:rsid w:val="001E526D"/>
    <w:rsid w:val="001E5655"/>
    <w:rsid w:val="001E6A91"/>
    <w:rsid w:val="001E6D5A"/>
    <w:rsid w:val="001E7050"/>
    <w:rsid w:val="001F0FB8"/>
    <w:rsid w:val="001F1832"/>
    <w:rsid w:val="001F2101"/>
    <w:rsid w:val="001F220F"/>
    <w:rsid w:val="001F25B3"/>
    <w:rsid w:val="001F2D04"/>
    <w:rsid w:val="001F5569"/>
    <w:rsid w:val="001F6616"/>
    <w:rsid w:val="001F7AD8"/>
    <w:rsid w:val="00200082"/>
    <w:rsid w:val="0020021B"/>
    <w:rsid w:val="00200CA9"/>
    <w:rsid w:val="00202BD4"/>
    <w:rsid w:val="002032D2"/>
    <w:rsid w:val="002033AD"/>
    <w:rsid w:val="0020347F"/>
    <w:rsid w:val="00203EC1"/>
    <w:rsid w:val="00204A97"/>
    <w:rsid w:val="00204FF6"/>
    <w:rsid w:val="002064BF"/>
    <w:rsid w:val="002064EC"/>
    <w:rsid w:val="002074FE"/>
    <w:rsid w:val="0021048D"/>
    <w:rsid w:val="00210704"/>
    <w:rsid w:val="002114EF"/>
    <w:rsid w:val="00212A2F"/>
    <w:rsid w:val="00212D69"/>
    <w:rsid w:val="002134E0"/>
    <w:rsid w:val="00214443"/>
    <w:rsid w:val="00214F4F"/>
    <w:rsid w:val="0021604D"/>
    <w:rsid w:val="00216187"/>
    <w:rsid w:val="00216370"/>
    <w:rsid w:val="002166AD"/>
    <w:rsid w:val="00216769"/>
    <w:rsid w:val="002167DA"/>
    <w:rsid w:val="002176BF"/>
    <w:rsid w:val="00217871"/>
    <w:rsid w:val="00217C19"/>
    <w:rsid w:val="00221ED8"/>
    <w:rsid w:val="00222829"/>
    <w:rsid w:val="002231EA"/>
    <w:rsid w:val="002236A2"/>
    <w:rsid w:val="00223FDF"/>
    <w:rsid w:val="00225EF3"/>
    <w:rsid w:val="002279C0"/>
    <w:rsid w:val="002305D7"/>
    <w:rsid w:val="0023134C"/>
    <w:rsid w:val="002332B9"/>
    <w:rsid w:val="00233BED"/>
    <w:rsid w:val="00235E0E"/>
    <w:rsid w:val="0023727E"/>
    <w:rsid w:val="00241145"/>
    <w:rsid w:val="00242081"/>
    <w:rsid w:val="00243777"/>
    <w:rsid w:val="0024387D"/>
    <w:rsid w:val="002441CD"/>
    <w:rsid w:val="00244879"/>
    <w:rsid w:val="00244975"/>
    <w:rsid w:val="00244D5B"/>
    <w:rsid w:val="002461A9"/>
    <w:rsid w:val="002462DC"/>
    <w:rsid w:val="0025014D"/>
    <w:rsid w:val="002501A3"/>
    <w:rsid w:val="0025166C"/>
    <w:rsid w:val="002525F1"/>
    <w:rsid w:val="00253793"/>
    <w:rsid w:val="00253A5C"/>
    <w:rsid w:val="00254D06"/>
    <w:rsid w:val="002555D4"/>
    <w:rsid w:val="00256F88"/>
    <w:rsid w:val="00257014"/>
    <w:rsid w:val="00261A16"/>
    <w:rsid w:val="0026213D"/>
    <w:rsid w:val="002622AA"/>
    <w:rsid w:val="00263518"/>
    <w:rsid w:val="00263522"/>
    <w:rsid w:val="00263579"/>
    <w:rsid w:val="002644DF"/>
    <w:rsid w:val="0026475D"/>
    <w:rsid w:val="00264842"/>
    <w:rsid w:val="00264EC6"/>
    <w:rsid w:val="00265866"/>
    <w:rsid w:val="00266E98"/>
    <w:rsid w:val="00271013"/>
    <w:rsid w:val="002716D9"/>
    <w:rsid w:val="00271E53"/>
    <w:rsid w:val="002730E2"/>
    <w:rsid w:val="00273511"/>
    <w:rsid w:val="00273FE4"/>
    <w:rsid w:val="00275A63"/>
    <w:rsid w:val="002765B4"/>
    <w:rsid w:val="00276A94"/>
    <w:rsid w:val="002775A6"/>
    <w:rsid w:val="002775BE"/>
    <w:rsid w:val="00277C81"/>
    <w:rsid w:val="00277CAC"/>
    <w:rsid w:val="002800C6"/>
    <w:rsid w:val="00282A80"/>
    <w:rsid w:val="00283243"/>
    <w:rsid w:val="002833AB"/>
    <w:rsid w:val="00284285"/>
    <w:rsid w:val="002846CF"/>
    <w:rsid w:val="00284F17"/>
    <w:rsid w:val="002906FB"/>
    <w:rsid w:val="00290E21"/>
    <w:rsid w:val="0029405D"/>
    <w:rsid w:val="00294CDE"/>
    <w:rsid w:val="00294FA6"/>
    <w:rsid w:val="00295A6F"/>
    <w:rsid w:val="0029619D"/>
    <w:rsid w:val="002962C7"/>
    <w:rsid w:val="00296B9D"/>
    <w:rsid w:val="002972C3"/>
    <w:rsid w:val="0029791C"/>
    <w:rsid w:val="002A1D2B"/>
    <w:rsid w:val="002A20C4"/>
    <w:rsid w:val="002A215A"/>
    <w:rsid w:val="002A46AD"/>
    <w:rsid w:val="002A570F"/>
    <w:rsid w:val="002A7292"/>
    <w:rsid w:val="002A7358"/>
    <w:rsid w:val="002A7683"/>
    <w:rsid w:val="002A7902"/>
    <w:rsid w:val="002A7B4C"/>
    <w:rsid w:val="002B00AE"/>
    <w:rsid w:val="002B05AF"/>
    <w:rsid w:val="002B0B48"/>
    <w:rsid w:val="002B0F6B"/>
    <w:rsid w:val="002B1B9D"/>
    <w:rsid w:val="002B1BC5"/>
    <w:rsid w:val="002B21A2"/>
    <w:rsid w:val="002B23B8"/>
    <w:rsid w:val="002B25D3"/>
    <w:rsid w:val="002B4429"/>
    <w:rsid w:val="002B4787"/>
    <w:rsid w:val="002B57D0"/>
    <w:rsid w:val="002B68A6"/>
    <w:rsid w:val="002B73E6"/>
    <w:rsid w:val="002B7C7D"/>
    <w:rsid w:val="002B7FAF"/>
    <w:rsid w:val="002C090F"/>
    <w:rsid w:val="002C0CCF"/>
    <w:rsid w:val="002C127B"/>
    <w:rsid w:val="002C1B9A"/>
    <w:rsid w:val="002C1DE5"/>
    <w:rsid w:val="002C20E5"/>
    <w:rsid w:val="002C2590"/>
    <w:rsid w:val="002C346F"/>
    <w:rsid w:val="002C43A0"/>
    <w:rsid w:val="002C7148"/>
    <w:rsid w:val="002C790F"/>
    <w:rsid w:val="002C7AEA"/>
    <w:rsid w:val="002C7DDB"/>
    <w:rsid w:val="002D04D0"/>
    <w:rsid w:val="002D05A6"/>
    <w:rsid w:val="002D0C4F"/>
    <w:rsid w:val="002D0FC4"/>
    <w:rsid w:val="002D1364"/>
    <w:rsid w:val="002D237F"/>
    <w:rsid w:val="002D2E20"/>
    <w:rsid w:val="002D2ECE"/>
    <w:rsid w:val="002D3B9B"/>
    <w:rsid w:val="002D3C88"/>
    <w:rsid w:val="002D4441"/>
    <w:rsid w:val="002D4D30"/>
    <w:rsid w:val="002D5000"/>
    <w:rsid w:val="002D547B"/>
    <w:rsid w:val="002D5895"/>
    <w:rsid w:val="002D598D"/>
    <w:rsid w:val="002D5BC4"/>
    <w:rsid w:val="002D6C1E"/>
    <w:rsid w:val="002D6DF0"/>
    <w:rsid w:val="002D7188"/>
    <w:rsid w:val="002D7974"/>
    <w:rsid w:val="002E1DE3"/>
    <w:rsid w:val="002E2864"/>
    <w:rsid w:val="002E2AB6"/>
    <w:rsid w:val="002E2F82"/>
    <w:rsid w:val="002E39FD"/>
    <w:rsid w:val="002E3F34"/>
    <w:rsid w:val="002E447B"/>
    <w:rsid w:val="002E4D64"/>
    <w:rsid w:val="002E5F79"/>
    <w:rsid w:val="002E64FA"/>
    <w:rsid w:val="002E74D0"/>
    <w:rsid w:val="002F0222"/>
    <w:rsid w:val="002F0A00"/>
    <w:rsid w:val="002F0A37"/>
    <w:rsid w:val="002F0CFA"/>
    <w:rsid w:val="002F144A"/>
    <w:rsid w:val="002F324A"/>
    <w:rsid w:val="002F596E"/>
    <w:rsid w:val="002F669F"/>
    <w:rsid w:val="002F773A"/>
    <w:rsid w:val="0030071E"/>
    <w:rsid w:val="00300865"/>
    <w:rsid w:val="00300B18"/>
    <w:rsid w:val="003015B4"/>
    <w:rsid w:val="00301C97"/>
    <w:rsid w:val="00301F7D"/>
    <w:rsid w:val="0030265E"/>
    <w:rsid w:val="00303DE8"/>
    <w:rsid w:val="00304E7D"/>
    <w:rsid w:val="00305A8B"/>
    <w:rsid w:val="00307E83"/>
    <w:rsid w:val="0031004C"/>
    <w:rsid w:val="003105F6"/>
    <w:rsid w:val="00311297"/>
    <w:rsid w:val="003113BE"/>
    <w:rsid w:val="00311525"/>
    <w:rsid w:val="00311D80"/>
    <w:rsid w:val="003122CA"/>
    <w:rsid w:val="00313188"/>
    <w:rsid w:val="003139C1"/>
    <w:rsid w:val="003148FD"/>
    <w:rsid w:val="00314F89"/>
    <w:rsid w:val="00315584"/>
    <w:rsid w:val="003155C9"/>
    <w:rsid w:val="00315F71"/>
    <w:rsid w:val="00316849"/>
    <w:rsid w:val="00317885"/>
    <w:rsid w:val="0032078A"/>
    <w:rsid w:val="0032091A"/>
    <w:rsid w:val="00321080"/>
    <w:rsid w:val="00322D45"/>
    <w:rsid w:val="00324FF9"/>
    <w:rsid w:val="00325062"/>
    <w:rsid w:val="00325098"/>
    <w:rsid w:val="0032569A"/>
    <w:rsid w:val="00325A1F"/>
    <w:rsid w:val="003264EB"/>
    <w:rsid w:val="003268F9"/>
    <w:rsid w:val="00327D61"/>
    <w:rsid w:val="00330B71"/>
    <w:rsid w:val="00330BAF"/>
    <w:rsid w:val="00331DE3"/>
    <w:rsid w:val="003324B1"/>
    <w:rsid w:val="0033356E"/>
    <w:rsid w:val="003337A0"/>
    <w:rsid w:val="00334E3A"/>
    <w:rsid w:val="003361DD"/>
    <w:rsid w:val="0033675E"/>
    <w:rsid w:val="00340DF0"/>
    <w:rsid w:val="00341A6A"/>
    <w:rsid w:val="00341D11"/>
    <w:rsid w:val="0034286F"/>
    <w:rsid w:val="00342A35"/>
    <w:rsid w:val="00342AEB"/>
    <w:rsid w:val="00343344"/>
    <w:rsid w:val="0034336C"/>
    <w:rsid w:val="00343630"/>
    <w:rsid w:val="00343AC9"/>
    <w:rsid w:val="003459FB"/>
    <w:rsid w:val="003459FC"/>
    <w:rsid w:val="00345B9C"/>
    <w:rsid w:val="003466FD"/>
    <w:rsid w:val="003470AB"/>
    <w:rsid w:val="0035082D"/>
    <w:rsid w:val="00350D9A"/>
    <w:rsid w:val="0035135F"/>
    <w:rsid w:val="0035262B"/>
    <w:rsid w:val="003529EC"/>
    <w:rsid w:val="00352DAE"/>
    <w:rsid w:val="00354EB9"/>
    <w:rsid w:val="003602AE"/>
    <w:rsid w:val="003606E1"/>
    <w:rsid w:val="00360929"/>
    <w:rsid w:val="00360A1C"/>
    <w:rsid w:val="003618C5"/>
    <w:rsid w:val="00362C99"/>
    <w:rsid w:val="00363938"/>
    <w:rsid w:val="003647D5"/>
    <w:rsid w:val="00365606"/>
    <w:rsid w:val="003663F3"/>
    <w:rsid w:val="003674B0"/>
    <w:rsid w:val="00370726"/>
    <w:rsid w:val="00372206"/>
    <w:rsid w:val="003741B0"/>
    <w:rsid w:val="00374EAD"/>
    <w:rsid w:val="0037604A"/>
    <w:rsid w:val="003762E8"/>
    <w:rsid w:val="0037727C"/>
    <w:rsid w:val="00377E70"/>
    <w:rsid w:val="00380904"/>
    <w:rsid w:val="00382060"/>
    <w:rsid w:val="003823EE"/>
    <w:rsid w:val="00382960"/>
    <w:rsid w:val="003837EB"/>
    <w:rsid w:val="003846F7"/>
    <w:rsid w:val="003851ED"/>
    <w:rsid w:val="00385B39"/>
    <w:rsid w:val="00386262"/>
    <w:rsid w:val="00386785"/>
    <w:rsid w:val="00386A3B"/>
    <w:rsid w:val="00386EF7"/>
    <w:rsid w:val="003872F2"/>
    <w:rsid w:val="003874B1"/>
    <w:rsid w:val="00390E35"/>
    <w:rsid w:val="00390E89"/>
    <w:rsid w:val="00391B1A"/>
    <w:rsid w:val="00393B93"/>
    <w:rsid w:val="00394423"/>
    <w:rsid w:val="00394493"/>
    <w:rsid w:val="003949FA"/>
    <w:rsid w:val="00396625"/>
    <w:rsid w:val="00396942"/>
    <w:rsid w:val="00396B49"/>
    <w:rsid w:val="00396E3E"/>
    <w:rsid w:val="00396F2E"/>
    <w:rsid w:val="003A1B1A"/>
    <w:rsid w:val="003A2291"/>
    <w:rsid w:val="003A2A57"/>
    <w:rsid w:val="003A306E"/>
    <w:rsid w:val="003A4656"/>
    <w:rsid w:val="003A5840"/>
    <w:rsid w:val="003A60DC"/>
    <w:rsid w:val="003A6A46"/>
    <w:rsid w:val="003A6CB0"/>
    <w:rsid w:val="003A7668"/>
    <w:rsid w:val="003A78BD"/>
    <w:rsid w:val="003A7A2C"/>
    <w:rsid w:val="003A7A63"/>
    <w:rsid w:val="003B000C"/>
    <w:rsid w:val="003B0C65"/>
    <w:rsid w:val="003B0F1D"/>
    <w:rsid w:val="003B14C0"/>
    <w:rsid w:val="003B1785"/>
    <w:rsid w:val="003B1834"/>
    <w:rsid w:val="003B19B6"/>
    <w:rsid w:val="003B1AB9"/>
    <w:rsid w:val="003B2F3F"/>
    <w:rsid w:val="003B2FB4"/>
    <w:rsid w:val="003B333A"/>
    <w:rsid w:val="003B34B4"/>
    <w:rsid w:val="003B44EF"/>
    <w:rsid w:val="003B485B"/>
    <w:rsid w:val="003B4913"/>
    <w:rsid w:val="003B4A57"/>
    <w:rsid w:val="003B5EE0"/>
    <w:rsid w:val="003B6331"/>
    <w:rsid w:val="003B6DE1"/>
    <w:rsid w:val="003B7B72"/>
    <w:rsid w:val="003C0AD9"/>
    <w:rsid w:val="003C0ED0"/>
    <w:rsid w:val="003C1D49"/>
    <w:rsid w:val="003C24A3"/>
    <w:rsid w:val="003C2CAF"/>
    <w:rsid w:val="003C35C4"/>
    <w:rsid w:val="003C4013"/>
    <w:rsid w:val="003C4945"/>
    <w:rsid w:val="003C6341"/>
    <w:rsid w:val="003C649C"/>
    <w:rsid w:val="003C69D6"/>
    <w:rsid w:val="003C7EAE"/>
    <w:rsid w:val="003D0A54"/>
    <w:rsid w:val="003D0C47"/>
    <w:rsid w:val="003D12C2"/>
    <w:rsid w:val="003D14FE"/>
    <w:rsid w:val="003D174D"/>
    <w:rsid w:val="003D1787"/>
    <w:rsid w:val="003D2AED"/>
    <w:rsid w:val="003D31B9"/>
    <w:rsid w:val="003D32B5"/>
    <w:rsid w:val="003D37D9"/>
    <w:rsid w:val="003D3867"/>
    <w:rsid w:val="003D5C6D"/>
    <w:rsid w:val="003D658F"/>
    <w:rsid w:val="003D66A0"/>
    <w:rsid w:val="003E0D1A"/>
    <w:rsid w:val="003E2543"/>
    <w:rsid w:val="003E281B"/>
    <w:rsid w:val="003E2949"/>
    <w:rsid w:val="003E2D64"/>
    <w:rsid w:val="003E2DA3"/>
    <w:rsid w:val="003E36B0"/>
    <w:rsid w:val="003E384F"/>
    <w:rsid w:val="003E426C"/>
    <w:rsid w:val="003E4A39"/>
    <w:rsid w:val="003E605A"/>
    <w:rsid w:val="003E69E7"/>
    <w:rsid w:val="003E6AA0"/>
    <w:rsid w:val="003F020D"/>
    <w:rsid w:val="003F03D9"/>
    <w:rsid w:val="003F1727"/>
    <w:rsid w:val="003F1EA9"/>
    <w:rsid w:val="003F2FBE"/>
    <w:rsid w:val="003F318D"/>
    <w:rsid w:val="003F3674"/>
    <w:rsid w:val="003F4D5F"/>
    <w:rsid w:val="003F5BAE"/>
    <w:rsid w:val="003F6ED7"/>
    <w:rsid w:val="003F7850"/>
    <w:rsid w:val="003F7E28"/>
    <w:rsid w:val="004007B4"/>
    <w:rsid w:val="00400D8A"/>
    <w:rsid w:val="004013DE"/>
    <w:rsid w:val="00401B6E"/>
    <w:rsid w:val="00401C84"/>
    <w:rsid w:val="00403210"/>
    <w:rsid w:val="004034E7"/>
    <w:rsid w:val="004035BB"/>
    <w:rsid w:val="004035EB"/>
    <w:rsid w:val="004042D3"/>
    <w:rsid w:val="0040442D"/>
    <w:rsid w:val="00407332"/>
    <w:rsid w:val="00407466"/>
    <w:rsid w:val="00407828"/>
    <w:rsid w:val="004104EF"/>
    <w:rsid w:val="00410EC1"/>
    <w:rsid w:val="004128B7"/>
    <w:rsid w:val="004129B2"/>
    <w:rsid w:val="0041382E"/>
    <w:rsid w:val="00413D8E"/>
    <w:rsid w:val="004140F2"/>
    <w:rsid w:val="0041422A"/>
    <w:rsid w:val="004155BA"/>
    <w:rsid w:val="00417512"/>
    <w:rsid w:val="00417B22"/>
    <w:rsid w:val="00421085"/>
    <w:rsid w:val="004210A5"/>
    <w:rsid w:val="0042465E"/>
    <w:rsid w:val="00424DF7"/>
    <w:rsid w:val="00425BA3"/>
    <w:rsid w:val="00426E22"/>
    <w:rsid w:val="00426F4E"/>
    <w:rsid w:val="00427EE0"/>
    <w:rsid w:val="00430C8A"/>
    <w:rsid w:val="00430D70"/>
    <w:rsid w:val="00432B76"/>
    <w:rsid w:val="00434D01"/>
    <w:rsid w:val="00435D26"/>
    <w:rsid w:val="00437FA4"/>
    <w:rsid w:val="0044017D"/>
    <w:rsid w:val="00440C99"/>
    <w:rsid w:val="0044175C"/>
    <w:rsid w:val="00441DCE"/>
    <w:rsid w:val="0044444E"/>
    <w:rsid w:val="00445018"/>
    <w:rsid w:val="00445F4D"/>
    <w:rsid w:val="0044600A"/>
    <w:rsid w:val="00446EEC"/>
    <w:rsid w:val="004504C0"/>
    <w:rsid w:val="00451140"/>
    <w:rsid w:val="00451341"/>
    <w:rsid w:val="00451C2D"/>
    <w:rsid w:val="00453B30"/>
    <w:rsid w:val="004550FB"/>
    <w:rsid w:val="004575BA"/>
    <w:rsid w:val="0046111A"/>
    <w:rsid w:val="00462946"/>
    <w:rsid w:val="00463C93"/>
    <w:rsid w:val="00463F43"/>
    <w:rsid w:val="00464768"/>
    <w:rsid w:val="0046497C"/>
    <w:rsid w:val="00464B94"/>
    <w:rsid w:val="004653A8"/>
    <w:rsid w:val="00465A0B"/>
    <w:rsid w:val="00466DD2"/>
    <w:rsid w:val="00467FB9"/>
    <w:rsid w:val="0047077C"/>
    <w:rsid w:val="00470B05"/>
    <w:rsid w:val="0047207C"/>
    <w:rsid w:val="0047224F"/>
    <w:rsid w:val="004728B4"/>
    <w:rsid w:val="00472C87"/>
    <w:rsid w:val="00472CD6"/>
    <w:rsid w:val="0047326F"/>
    <w:rsid w:val="00473F6B"/>
    <w:rsid w:val="00474E3C"/>
    <w:rsid w:val="00476571"/>
    <w:rsid w:val="00476B66"/>
    <w:rsid w:val="00476B9D"/>
    <w:rsid w:val="00477111"/>
    <w:rsid w:val="00477303"/>
    <w:rsid w:val="00480A58"/>
    <w:rsid w:val="00481604"/>
    <w:rsid w:val="00482151"/>
    <w:rsid w:val="00482D84"/>
    <w:rsid w:val="00484127"/>
    <w:rsid w:val="00485FAD"/>
    <w:rsid w:val="00486B47"/>
    <w:rsid w:val="00487AED"/>
    <w:rsid w:val="00491616"/>
    <w:rsid w:val="00491B4C"/>
    <w:rsid w:val="00491EDF"/>
    <w:rsid w:val="00492A3F"/>
    <w:rsid w:val="00493D8B"/>
    <w:rsid w:val="00493F7D"/>
    <w:rsid w:val="00494F62"/>
    <w:rsid w:val="0049719C"/>
    <w:rsid w:val="00497328"/>
    <w:rsid w:val="004A05D1"/>
    <w:rsid w:val="004A1509"/>
    <w:rsid w:val="004A2001"/>
    <w:rsid w:val="004A26F3"/>
    <w:rsid w:val="004A275B"/>
    <w:rsid w:val="004A3590"/>
    <w:rsid w:val="004A5043"/>
    <w:rsid w:val="004A67B5"/>
    <w:rsid w:val="004A6B70"/>
    <w:rsid w:val="004B00A7"/>
    <w:rsid w:val="004B0AA4"/>
    <w:rsid w:val="004B1027"/>
    <w:rsid w:val="004B2081"/>
    <w:rsid w:val="004B23AB"/>
    <w:rsid w:val="004B25E2"/>
    <w:rsid w:val="004B2A4F"/>
    <w:rsid w:val="004B34D7"/>
    <w:rsid w:val="004B4130"/>
    <w:rsid w:val="004B4353"/>
    <w:rsid w:val="004B4917"/>
    <w:rsid w:val="004B5037"/>
    <w:rsid w:val="004B550E"/>
    <w:rsid w:val="004B5B2F"/>
    <w:rsid w:val="004B5ED8"/>
    <w:rsid w:val="004B614D"/>
    <w:rsid w:val="004B626A"/>
    <w:rsid w:val="004B6564"/>
    <w:rsid w:val="004B660E"/>
    <w:rsid w:val="004B7209"/>
    <w:rsid w:val="004B7608"/>
    <w:rsid w:val="004C05BD"/>
    <w:rsid w:val="004C2692"/>
    <w:rsid w:val="004C3B06"/>
    <w:rsid w:val="004C3F97"/>
    <w:rsid w:val="004C5DAE"/>
    <w:rsid w:val="004C61C0"/>
    <w:rsid w:val="004C7EE7"/>
    <w:rsid w:val="004D0FAD"/>
    <w:rsid w:val="004D1A90"/>
    <w:rsid w:val="004D2DEE"/>
    <w:rsid w:val="004D2E1F"/>
    <w:rsid w:val="004D3518"/>
    <w:rsid w:val="004D3915"/>
    <w:rsid w:val="004D6334"/>
    <w:rsid w:val="004D665F"/>
    <w:rsid w:val="004D6B72"/>
    <w:rsid w:val="004D7ACD"/>
    <w:rsid w:val="004D7B37"/>
    <w:rsid w:val="004D7FD9"/>
    <w:rsid w:val="004E007D"/>
    <w:rsid w:val="004E0734"/>
    <w:rsid w:val="004E0AE1"/>
    <w:rsid w:val="004E1324"/>
    <w:rsid w:val="004E19A5"/>
    <w:rsid w:val="004E1D48"/>
    <w:rsid w:val="004E1E9C"/>
    <w:rsid w:val="004E23EC"/>
    <w:rsid w:val="004E24D2"/>
    <w:rsid w:val="004E29BC"/>
    <w:rsid w:val="004E37E5"/>
    <w:rsid w:val="004E3FDB"/>
    <w:rsid w:val="004E5056"/>
    <w:rsid w:val="004E57BB"/>
    <w:rsid w:val="004E5A40"/>
    <w:rsid w:val="004E6D4E"/>
    <w:rsid w:val="004E79E8"/>
    <w:rsid w:val="004F00DD"/>
    <w:rsid w:val="004F04EC"/>
    <w:rsid w:val="004F1313"/>
    <w:rsid w:val="004F1F4A"/>
    <w:rsid w:val="004F296D"/>
    <w:rsid w:val="004F326F"/>
    <w:rsid w:val="004F508B"/>
    <w:rsid w:val="004F68FC"/>
    <w:rsid w:val="004F695F"/>
    <w:rsid w:val="004F6CA4"/>
    <w:rsid w:val="004F6D52"/>
    <w:rsid w:val="00500752"/>
    <w:rsid w:val="005009DC"/>
    <w:rsid w:val="00501A50"/>
    <w:rsid w:val="0050222D"/>
    <w:rsid w:val="00502F5D"/>
    <w:rsid w:val="00503AF3"/>
    <w:rsid w:val="00503F80"/>
    <w:rsid w:val="00504936"/>
    <w:rsid w:val="00504DEE"/>
    <w:rsid w:val="00505F23"/>
    <w:rsid w:val="00506071"/>
    <w:rsid w:val="0050696D"/>
    <w:rsid w:val="00506CD9"/>
    <w:rsid w:val="005071B7"/>
    <w:rsid w:val="0051094B"/>
    <w:rsid w:val="005110D7"/>
    <w:rsid w:val="005114A3"/>
    <w:rsid w:val="00511D99"/>
    <w:rsid w:val="005128D3"/>
    <w:rsid w:val="005130E3"/>
    <w:rsid w:val="00513F07"/>
    <w:rsid w:val="005147E8"/>
    <w:rsid w:val="00514FFA"/>
    <w:rsid w:val="005158F2"/>
    <w:rsid w:val="0051619C"/>
    <w:rsid w:val="00516226"/>
    <w:rsid w:val="00516734"/>
    <w:rsid w:val="00516906"/>
    <w:rsid w:val="005203F8"/>
    <w:rsid w:val="00520824"/>
    <w:rsid w:val="005226FA"/>
    <w:rsid w:val="005229CC"/>
    <w:rsid w:val="005250A9"/>
    <w:rsid w:val="00525575"/>
    <w:rsid w:val="00525CF7"/>
    <w:rsid w:val="00526220"/>
    <w:rsid w:val="00526769"/>
    <w:rsid w:val="00526B98"/>
    <w:rsid w:val="00526DFC"/>
    <w:rsid w:val="00526F43"/>
    <w:rsid w:val="005271A5"/>
    <w:rsid w:val="0052721A"/>
    <w:rsid w:val="00527651"/>
    <w:rsid w:val="00531561"/>
    <w:rsid w:val="00532AC7"/>
    <w:rsid w:val="00533070"/>
    <w:rsid w:val="005344E1"/>
    <w:rsid w:val="0053508B"/>
    <w:rsid w:val="00536066"/>
    <w:rsid w:val="005363AB"/>
    <w:rsid w:val="0054112D"/>
    <w:rsid w:val="005419FB"/>
    <w:rsid w:val="00541D6A"/>
    <w:rsid w:val="00542502"/>
    <w:rsid w:val="005437FD"/>
    <w:rsid w:val="00544EF4"/>
    <w:rsid w:val="00545CB3"/>
    <w:rsid w:val="00545E53"/>
    <w:rsid w:val="005464C2"/>
    <w:rsid w:val="005479D9"/>
    <w:rsid w:val="0055034F"/>
    <w:rsid w:val="0055046A"/>
    <w:rsid w:val="005515AB"/>
    <w:rsid w:val="00551A1F"/>
    <w:rsid w:val="00554562"/>
    <w:rsid w:val="00554A3E"/>
    <w:rsid w:val="00554B71"/>
    <w:rsid w:val="00555322"/>
    <w:rsid w:val="00555DA6"/>
    <w:rsid w:val="00556816"/>
    <w:rsid w:val="00556DAE"/>
    <w:rsid w:val="005572BD"/>
    <w:rsid w:val="005577F8"/>
    <w:rsid w:val="00557A12"/>
    <w:rsid w:val="00560AC7"/>
    <w:rsid w:val="00561AFB"/>
    <w:rsid w:val="00561FA8"/>
    <w:rsid w:val="00563353"/>
    <w:rsid w:val="00563497"/>
    <w:rsid w:val="005635ED"/>
    <w:rsid w:val="00563767"/>
    <w:rsid w:val="00563FCA"/>
    <w:rsid w:val="00565253"/>
    <w:rsid w:val="005666F6"/>
    <w:rsid w:val="00566754"/>
    <w:rsid w:val="0056737F"/>
    <w:rsid w:val="00570191"/>
    <w:rsid w:val="00570570"/>
    <w:rsid w:val="00570615"/>
    <w:rsid w:val="00571382"/>
    <w:rsid w:val="00571966"/>
    <w:rsid w:val="00571F03"/>
    <w:rsid w:val="00572512"/>
    <w:rsid w:val="005729E6"/>
    <w:rsid w:val="0057313E"/>
    <w:rsid w:val="00573180"/>
    <w:rsid w:val="00573EE6"/>
    <w:rsid w:val="00573EE7"/>
    <w:rsid w:val="00574350"/>
    <w:rsid w:val="00575199"/>
    <w:rsid w:val="0057547F"/>
    <w:rsid w:val="005754EE"/>
    <w:rsid w:val="0057607F"/>
    <w:rsid w:val="0057617E"/>
    <w:rsid w:val="00576497"/>
    <w:rsid w:val="005779D8"/>
    <w:rsid w:val="00577B5B"/>
    <w:rsid w:val="00580849"/>
    <w:rsid w:val="00580F88"/>
    <w:rsid w:val="00581716"/>
    <w:rsid w:val="005832CB"/>
    <w:rsid w:val="005835E7"/>
    <w:rsid w:val="00583784"/>
    <w:rsid w:val="00583913"/>
    <w:rsid w:val="0058397F"/>
    <w:rsid w:val="00583BF8"/>
    <w:rsid w:val="00583C4E"/>
    <w:rsid w:val="005843A8"/>
    <w:rsid w:val="005858C9"/>
    <w:rsid w:val="00585F33"/>
    <w:rsid w:val="0058713F"/>
    <w:rsid w:val="00590698"/>
    <w:rsid w:val="00590A39"/>
    <w:rsid w:val="00591124"/>
    <w:rsid w:val="005913B1"/>
    <w:rsid w:val="005926E4"/>
    <w:rsid w:val="00593873"/>
    <w:rsid w:val="0059391C"/>
    <w:rsid w:val="00597024"/>
    <w:rsid w:val="005A0257"/>
    <w:rsid w:val="005A0274"/>
    <w:rsid w:val="005A095C"/>
    <w:rsid w:val="005A1DFD"/>
    <w:rsid w:val="005A2520"/>
    <w:rsid w:val="005A2859"/>
    <w:rsid w:val="005A3126"/>
    <w:rsid w:val="005A32DE"/>
    <w:rsid w:val="005A3563"/>
    <w:rsid w:val="005A35F3"/>
    <w:rsid w:val="005A4049"/>
    <w:rsid w:val="005A47F6"/>
    <w:rsid w:val="005A669D"/>
    <w:rsid w:val="005A676E"/>
    <w:rsid w:val="005A75D8"/>
    <w:rsid w:val="005B022A"/>
    <w:rsid w:val="005B43BA"/>
    <w:rsid w:val="005B504A"/>
    <w:rsid w:val="005B57C5"/>
    <w:rsid w:val="005B5F84"/>
    <w:rsid w:val="005B6469"/>
    <w:rsid w:val="005B69DF"/>
    <w:rsid w:val="005B6A8B"/>
    <w:rsid w:val="005B713E"/>
    <w:rsid w:val="005C03B6"/>
    <w:rsid w:val="005C04C5"/>
    <w:rsid w:val="005C348E"/>
    <w:rsid w:val="005C4675"/>
    <w:rsid w:val="005C527C"/>
    <w:rsid w:val="005C59FE"/>
    <w:rsid w:val="005C68E1"/>
    <w:rsid w:val="005C6F4A"/>
    <w:rsid w:val="005C72A2"/>
    <w:rsid w:val="005C7BF0"/>
    <w:rsid w:val="005D059A"/>
    <w:rsid w:val="005D12EB"/>
    <w:rsid w:val="005D19DF"/>
    <w:rsid w:val="005D3763"/>
    <w:rsid w:val="005D3FC1"/>
    <w:rsid w:val="005D40A2"/>
    <w:rsid w:val="005D4408"/>
    <w:rsid w:val="005D489C"/>
    <w:rsid w:val="005D55E1"/>
    <w:rsid w:val="005D5C94"/>
    <w:rsid w:val="005D66DC"/>
    <w:rsid w:val="005D7F2B"/>
    <w:rsid w:val="005E19F7"/>
    <w:rsid w:val="005E3245"/>
    <w:rsid w:val="005E4F04"/>
    <w:rsid w:val="005E519D"/>
    <w:rsid w:val="005E579D"/>
    <w:rsid w:val="005E5973"/>
    <w:rsid w:val="005E62C2"/>
    <w:rsid w:val="005E6C71"/>
    <w:rsid w:val="005E7173"/>
    <w:rsid w:val="005E76C7"/>
    <w:rsid w:val="005F094E"/>
    <w:rsid w:val="005F0963"/>
    <w:rsid w:val="005F23AA"/>
    <w:rsid w:val="005F2824"/>
    <w:rsid w:val="005F2EBA"/>
    <w:rsid w:val="005F3054"/>
    <w:rsid w:val="005F30EC"/>
    <w:rsid w:val="005F35ED"/>
    <w:rsid w:val="005F39B8"/>
    <w:rsid w:val="005F5C6B"/>
    <w:rsid w:val="005F7812"/>
    <w:rsid w:val="005F7A88"/>
    <w:rsid w:val="0060194B"/>
    <w:rsid w:val="00601982"/>
    <w:rsid w:val="00602CF5"/>
    <w:rsid w:val="0060300B"/>
    <w:rsid w:val="00603A1A"/>
    <w:rsid w:val="006046D5"/>
    <w:rsid w:val="00605448"/>
    <w:rsid w:val="00605E27"/>
    <w:rsid w:val="00606616"/>
    <w:rsid w:val="00606BF9"/>
    <w:rsid w:val="00606C3D"/>
    <w:rsid w:val="00607A93"/>
    <w:rsid w:val="00610501"/>
    <w:rsid w:val="00610C08"/>
    <w:rsid w:val="00611516"/>
    <w:rsid w:val="00611F74"/>
    <w:rsid w:val="0061241D"/>
    <w:rsid w:val="00612A57"/>
    <w:rsid w:val="006130ED"/>
    <w:rsid w:val="00615772"/>
    <w:rsid w:val="00615941"/>
    <w:rsid w:val="006159B8"/>
    <w:rsid w:val="00616183"/>
    <w:rsid w:val="0062092D"/>
    <w:rsid w:val="00621256"/>
    <w:rsid w:val="00621FCC"/>
    <w:rsid w:val="00622D67"/>
    <w:rsid w:val="00622D7A"/>
    <w:rsid w:val="00622E4B"/>
    <w:rsid w:val="00623999"/>
    <w:rsid w:val="00626074"/>
    <w:rsid w:val="00631E0C"/>
    <w:rsid w:val="0063235E"/>
    <w:rsid w:val="006333C6"/>
    <w:rsid w:val="006333DA"/>
    <w:rsid w:val="00635134"/>
    <w:rsid w:val="00635660"/>
    <w:rsid w:val="006356E2"/>
    <w:rsid w:val="00637C64"/>
    <w:rsid w:val="00637EEC"/>
    <w:rsid w:val="00637F30"/>
    <w:rsid w:val="006407BD"/>
    <w:rsid w:val="0064244E"/>
    <w:rsid w:val="00642A27"/>
    <w:rsid w:val="00642A65"/>
    <w:rsid w:val="00643CDD"/>
    <w:rsid w:val="00644BEA"/>
    <w:rsid w:val="00644E7F"/>
    <w:rsid w:val="00645C1E"/>
    <w:rsid w:val="00645CA7"/>
    <w:rsid w:val="00645DCE"/>
    <w:rsid w:val="0064605D"/>
    <w:rsid w:val="006465AC"/>
    <w:rsid w:val="006465BF"/>
    <w:rsid w:val="006466D6"/>
    <w:rsid w:val="00647AEC"/>
    <w:rsid w:val="006503B4"/>
    <w:rsid w:val="00650743"/>
    <w:rsid w:val="00650A3C"/>
    <w:rsid w:val="00652A9F"/>
    <w:rsid w:val="00653992"/>
    <w:rsid w:val="00653B22"/>
    <w:rsid w:val="00655CC2"/>
    <w:rsid w:val="006569EF"/>
    <w:rsid w:val="006576E6"/>
    <w:rsid w:val="00657809"/>
    <w:rsid w:val="00657BF4"/>
    <w:rsid w:val="006603FB"/>
    <w:rsid w:val="006605AF"/>
    <w:rsid w:val="006608DF"/>
    <w:rsid w:val="00660DBA"/>
    <w:rsid w:val="0066175F"/>
    <w:rsid w:val="006623AC"/>
    <w:rsid w:val="00663617"/>
    <w:rsid w:val="00667222"/>
    <w:rsid w:val="0066759B"/>
    <w:rsid w:val="006678AF"/>
    <w:rsid w:val="006701EF"/>
    <w:rsid w:val="00671A33"/>
    <w:rsid w:val="00672310"/>
    <w:rsid w:val="00673BA5"/>
    <w:rsid w:val="006755F6"/>
    <w:rsid w:val="00675EEE"/>
    <w:rsid w:val="00676C4F"/>
    <w:rsid w:val="00680058"/>
    <w:rsid w:val="00681A1D"/>
    <w:rsid w:val="00681F96"/>
    <w:rsid w:val="00681F9F"/>
    <w:rsid w:val="00682D5B"/>
    <w:rsid w:val="00683CC9"/>
    <w:rsid w:val="006840EA"/>
    <w:rsid w:val="006844E2"/>
    <w:rsid w:val="00684616"/>
    <w:rsid w:val="0068524E"/>
    <w:rsid w:val="00685267"/>
    <w:rsid w:val="006856BA"/>
    <w:rsid w:val="00685EF9"/>
    <w:rsid w:val="006872AE"/>
    <w:rsid w:val="00690082"/>
    <w:rsid w:val="00690252"/>
    <w:rsid w:val="00691386"/>
    <w:rsid w:val="00691A69"/>
    <w:rsid w:val="00691FD5"/>
    <w:rsid w:val="0069223E"/>
    <w:rsid w:val="006924E8"/>
    <w:rsid w:val="00693AB3"/>
    <w:rsid w:val="00694199"/>
    <w:rsid w:val="006946BB"/>
    <w:rsid w:val="006969FA"/>
    <w:rsid w:val="00697045"/>
    <w:rsid w:val="006977DD"/>
    <w:rsid w:val="006A01DA"/>
    <w:rsid w:val="006A05E9"/>
    <w:rsid w:val="006A1DDA"/>
    <w:rsid w:val="006A3407"/>
    <w:rsid w:val="006A34B0"/>
    <w:rsid w:val="006A35D5"/>
    <w:rsid w:val="006A3AD9"/>
    <w:rsid w:val="006A5035"/>
    <w:rsid w:val="006A5535"/>
    <w:rsid w:val="006A565D"/>
    <w:rsid w:val="006A748A"/>
    <w:rsid w:val="006B09D2"/>
    <w:rsid w:val="006B2018"/>
    <w:rsid w:val="006B24D9"/>
    <w:rsid w:val="006B4322"/>
    <w:rsid w:val="006B4879"/>
    <w:rsid w:val="006B4C97"/>
    <w:rsid w:val="006B594B"/>
    <w:rsid w:val="006B6445"/>
    <w:rsid w:val="006B6CE5"/>
    <w:rsid w:val="006B7828"/>
    <w:rsid w:val="006B7996"/>
    <w:rsid w:val="006B7AF0"/>
    <w:rsid w:val="006C0977"/>
    <w:rsid w:val="006C2718"/>
    <w:rsid w:val="006C2CDB"/>
    <w:rsid w:val="006C31B3"/>
    <w:rsid w:val="006C419E"/>
    <w:rsid w:val="006C4A31"/>
    <w:rsid w:val="006C5AC2"/>
    <w:rsid w:val="006C6AFB"/>
    <w:rsid w:val="006C6BB4"/>
    <w:rsid w:val="006D0511"/>
    <w:rsid w:val="006D0CD2"/>
    <w:rsid w:val="006D1F44"/>
    <w:rsid w:val="006D2036"/>
    <w:rsid w:val="006D2735"/>
    <w:rsid w:val="006D2A77"/>
    <w:rsid w:val="006D36BF"/>
    <w:rsid w:val="006D38D3"/>
    <w:rsid w:val="006D45B2"/>
    <w:rsid w:val="006D4728"/>
    <w:rsid w:val="006D47E6"/>
    <w:rsid w:val="006D4C0B"/>
    <w:rsid w:val="006D6462"/>
    <w:rsid w:val="006D6473"/>
    <w:rsid w:val="006D766A"/>
    <w:rsid w:val="006D76FC"/>
    <w:rsid w:val="006D77C9"/>
    <w:rsid w:val="006E0328"/>
    <w:rsid w:val="006E0CC2"/>
    <w:rsid w:val="006E0F6D"/>
    <w:rsid w:val="006E0FCC"/>
    <w:rsid w:val="006E1E96"/>
    <w:rsid w:val="006E2803"/>
    <w:rsid w:val="006E357B"/>
    <w:rsid w:val="006E4A69"/>
    <w:rsid w:val="006E5AFE"/>
    <w:rsid w:val="006E5C37"/>
    <w:rsid w:val="006E5E21"/>
    <w:rsid w:val="006E6913"/>
    <w:rsid w:val="006F0EDE"/>
    <w:rsid w:val="006F2648"/>
    <w:rsid w:val="006F2F10"/>
    <w:rsid w:val="006F33DE"/>
    <w:rsid w:val="006F3685"/>
    <w:rsid w:val="006F4262"/>
    <w:rsid w:val="006F482B"/>
    <w:rsid w:val="006F6311"/>
    <w:rsid w:val="006F6460"/>
    <w:rsid w:val="006F755F"/>
    <w:rsid w:val="006F7A51"/>
    <w:rsid w:val="006F7DD7"/>
    <w:rsid w:val="006F7FBE"/>
    <w:rsid w:val="00700294"/>
    <w:rsid w:val="00701552"/>
    <w:rsid w:val="00701952"/>
    <w:rsid w:val="00701A32"/>
    <w:rsid w:val="00701F4D"/>
    <w:rsid w:val="00702556"/>
    <w:rsid w:val="0070277E"/>
    <w:rsid w:val="00703A9E"/>
    <w:rsid w:val="00704156"/>
    <w:rsid w:val="007048DE"/>
    <w:rsid w:val="00704A50"/>
    <w:rsid w:val="00705CDE"/>
    <w:rsid w:val="007069FC"/>
    <w:rsid w:val="00706D00"/>
    <w:rsid w:val="00707114"/>
    <w:rsid w:val="007108FB"/>
    <w:rsid w:val="00711221"/>
    <w:rsid w:val="00711754"/>
    <w:rsid w:val="00712675"/>
    <w:rsid w:val="00713808"/>
    <w:rsid w:val="00713B0F"/>
    <w:rsid w:val="007144E8"/>
    <w:rsid w:val="00714C33"/>
    <w:rsid w:val="007151B6"/>
    <w:rsid w:val="0071520D"/>
    <w:rsid w:val="0071599A"/>
    <w:rsid w:val="00715EDB"/>
    <w:rsid w:val="0071600C"/>
    <w:rsid w:val="007160D5"/>
    <w:rsid w:val="007163FB"/>
    <w:rsid w:val="007178D3"/>
    <w:rsid w:val="00717C2E"/>
    <w:rsid w:val="00717C44"/>
    <w:rsid w:val="007204FA"/>
    <w:rsid w:val="00720FC4"/>
    <w:rsid w:val="007213B3"/>
    <w:rsid w:val="00721498"/>
    <w:rsid w:val="0072225A"/>
    <w:rsid w:val="007223CB"/>
    <w:rsid w:val="00722938"/>
    <w:rsid w:val="00723A1A"/>
    <w:rsid w:val="007241A4"/>
    <w:rsid w:val="0072457F"/>
    <w:rsid w:val="007245C5"/>
    <w:rsid w:val="00725406"/>
    <w:rsid w:val="0072621B"/>
    <w:rsid w:val="0072772D"/>
    <w:rsid w:val="00730555"/>
    <w:rsid w:val="007312CC"/>
    <w:rsid w:val="00732073"/>
    <w:rsid w:val="007321B6"/>
    <w:rsid w:val="00732720"/>
    <w:rsid w:val="00734342"/>
    <w:rsid w:val="00735B36"/>
    <w:rsid w:val="007362F2"/>
    <w:rsid w:val="00736A64"/>
    <w:rsid w:val="00737302"/>
    <w:rsid w:val="00737766"/>
    <w:rsid w:val="00737DB4"/>
    <w:rsid w:val="00737F6A"/>
    <w:rsid w:val="007410B6"/>
    <w:rsid w:val="007417BB"/>
    <w:rsid w:val="00741F59"/>
    <w:rsid w:val="007426A0"/>
    <w:rsid w:val="00743CB9"/>
    <w:rsid w:val="00744C6F"/>
    <w:rsid w:val="007452E8"/>
    <w:rsid w:val="007453DB"/>
    <w:rsid w:val="007457F6"/>
    <w:rsid w:val="00745ABB"/>
    <w:rsid w:val="00746E38"/>
    <w:rsid w:val="00747094"/>
    <w:rsid w:val="007471B2"/>
    <w:rsid w:val="00747CD5"/>
    <w:rsid w:val="00747DE1"/>
    <w:rsid w:val="007510CA"/>
    <w:rsid w:val="00751A25"/>
    <w:rsid w:val="00751C5B"/>
    <w:rsid w:val="00753B51"/>
    <w:rsid w:val="0075437F"/>
    <w:rsid w:val="00754E76"/>
    <w:rsid w:val="0075660E"/>
    <w:rsid w:val="00756629"/>
    <w:rsid w:val="00756A87"/>
    <w:rsid w:val="00756D63"/>
    <w:rsid w:val="007575D2"/>
    <w:rsid w:val="007576AE"/>
    <w:rsid w:val="00757B4F"/>
    <w:rsid w:val="00757B6A"/>
    <w:rsid w:val="00760A18"/>
    <w:rsid w:val="007610E0"/>
    <w:rsid w:val="007621AA"/>
    <w:rsid w:val="0076260A"/>
    <w:rsid w:val="00762B5D"/>
    <w:rsid w:val="00762CEC"/>
    <w:rsid w:val="0076372D"/>
    <w:rsid w:val="00763D4B"/>
    <w:rsid w:val="00764255"/>
    <w:rsid w:val="007642A7"/>
    <w:rsid w:val="00764988"/>
    <w:rsid w:val="00764A67"/>
    <w:rsid w:val="00764B3D"/>
    <w:rsid w:val="00764D74"/>
    <w:rsid w:val="0076551E"/>
    <w:rsid w:val="00766272"/>
    <w:rsid w:val="00766498"/>
    <w:rsid w:val="00766781"/>
    <w:rsid w:val="00770F6B"/>
    <w:rsid w:val="00771883"/>
    <w:rsid w:val="007720D9"/>
    <w:rsid w:val="007720FC"/>
    <w:rsid w:val="0077298E"/>
    <w:rsid w:val="00774608"/>
    <w:rsid w:val="007759BA"/>
    <w:rsid w:val="007767F5"/>
    <w:rsid w:val="00776970"/>
    <w:rsid w:val="00776DC2"/>
    <w:rsid w:val="00777318"/>
    <w:rsid w:val="0077792C"/>
    <w:rsid w:val="00777DE3"/>
    <w:rsid w:val="00777E27"/>
    <w:rsid w:val="00780122"/>
    <w:rsid w:val="00780F0F"/>
    <w:rsid w:val="00781C40"/>
    <w:rsid w:val="00781CD4"/>
    <w:rsid w:val="0078214B"/>
    <w:rsid w:val="00782AE6"/>
    <w:rsid w:val="007838FB"/>
    <w:rsid w:val="00783B77"/>
    <w:rsid w:val="00783D3D"/>
    <w:rsid w:val="00783ED6"/>
    <w:rsid w:val="0078498A"/>
    <w:rsid w:val="00784B48"/>
    <w:rsid w:val="0078512F"/>
    <w:rsid w:val="007856F4"/>
    <w:rsid w:val="00787296"/>
    <w:rsid w:val="0078781D"/>
    <w:rsid w:val="0078789A"/>
    <w:rsid w:val="007878FE"/>
    <w:rsid w:val="00790F00"/>
    <w:rsid w:val="00792207"/>
    <w:rsid w:val="00792B64"/>
    <w:rsid w:val="00792E29"/>
    <w:rsid w:val="0079379A"/>
    <w:rsid w:val="0079384F"/>
    <w:rsid w:val="00794953"/>
    <w:rsid w:val="0079632B"/>
    <w:rsid w:val="0079636A"/>
    <w:rsid w:val="007974E2"/>
    <w:rsid w:val="00797A4F"/>
    <w:rsid w:val="007A15A3"/>
    <w:rsid w:val="007A1F2F"/>
    <w:rsid w:val="007A2A5C"/>
    <w:rsid w:val="007A374B"/>
    <w:rsid w:val="007A5150"/>
    <w:rsid w:val="007A5373"/>
    <w:rsid w:val="007A671F"/>
    <w:rsid w:val="007A789F"/>
    <w:rsid w:val="007A7D50"/>
    <w:rsid w:val="007B0286"/>
    <w:rsid w:val="007B16A4"/>
    <w:rsid w:val="007B20C9"/>
    <w:rsid w:val="007B2BA6"/>
    <w:rsid w:val="007B2CFC"/>
    <w:rsid w:val="007B302E"/>
    <w:rsid w:val="007B4628"/>
    <w:rsid w:val="007B4C89"/>
    <w:rsid w:val="007B54C2"/>
    <w:rsid w:val="007B6968"/>
    <w:rsid w:val="007B75BC"/>
    <w:rsid w:val="007B79EC"/>
    <w:rsid w:val="007B79FB"/>
    <w:rsid w:val="007C0BD6"/>
    <w:rsid w:val="007C151C"/>
    <w:rsid w:val="007C3806"/>
    <w:rsid w:val="007C456E"/>
    <w:rsid w:val="007C5BB7"/>
    <w:rsid w:val="007C66B8"/>
    <w:rsid w:val="007C7307"/>
    <w:rsid w:val="007D037D"/>
    <w:rsid w:val="007D07D5"/>
    <w:rsid w:val="007D137F"/>
    <w:rsid w:val="007D1C64"/>
    <w:rsid w:val="007D1F75"/>
    <w:rsid w:val="007D2065"/>
    <w:rsid w:val="007D2328"/>
    <w:rsid w:val="007D32DD"/>
    <w:rsid w:val="007D37B1"/>
    <w:rsid w:val="007D458C"/>
    <w:rsid w:val="007D4C65"/>
    <w:rsid w:val="007D6DCE"/>
    <w:rsid w:val="007D72C4"/>
    <w:rsid w:val="007D73AB"/>
    <w:rsid w:val="007D7631"/>
    <w:rsid w:val="007E0753"/>
    <w:rsid w:val="007E2CFE"/>
    <w:rsid w:val="007E3D14"/>
    <w:rsid w:val="007E49FE"/>
    <w:rsid w:val="007E5421"/>
    <w:rsid w:val="007E59C9"/>
    <w:rsid w:val="007F0072"/>
    <w:rsid w:val="007F1784"/>
    <w:rsid w:val="007F1ABB"/>
    <w:rsid w:val="007F23C6"/>
    <w:rsid w:val="007F2E47"/>
    <w:rsid w:val="007F2EB6"/>
    <w:rsid w:val="007F419D"/>
    <w:rsid w:val="007F4B03"/>
    <w:rsid w:val="007F54C3"/>
    <w:rsid w:val="007F59CB"/>
    <w:rsid w:val="007F6F96"/>
    <w:rsid w:val="007F7D21"/>
    <w:rsid w:val="008005DC"/>
    <w:rsid w:val="0080151D"/>
    <w:rsid w:val="008016AD"/>
    <w:rsid w:val="0080281B"/>
    <w:rsid w:val="00802949"/>
    <w:rsid w:val="0080301E"/>
    <w:rsid w:val="0080365F"/>
    <w:rsid w:val="00803AD4"/>
    <w:rsid w:val="00803DBE"/>
    <w:rsid w:val="00804520"/>
    <w:rsid w:val="00804673"/>
    <w:rsid w:val="008049DC"/>
    <w:rsid w:val="00806B4C"/>
    <w:rsid w:val="00807311"/>
    <w:rsid w:val="008104E1"/>
    <w:rsid w:val="00811420"/>
    <w:rsid w:val="00812375"/>
    <w:rsid w:val="00812BE5"/>
    <w:rsid w:val="008140E7"/>
    <w:rsid w:val="00814DE6"/>
    <w:rsid w:val="00815278"/>
    <w:rsid w:val="0081663A"/>
    <w:rsid w:val="00816AD4"/>
    <w:rsid w:val="008172BF"/>
    <w:rsid w:val="00817429"/>
    <w:rsid w:val="00820D9E"/>
    <w:rsid w:val="00821514"/>
    <w:rsid w:val="00821E35"/>
    <w:rsid w:val="008220DA"/>
    <w:rsid w:val="00822DDB"/>
    <w:rsid w:val="00823584"/>
    <w:rsid w:val="00823BD7"/>
    <w:rsid w:val="00824591"/>
    <w:rsid w:val="00824AED"/>
    <w:rsid w:val="00824E7D"/>
    <w:rsid w:val="008259DA"/>
    <w:rsid w:val="00825BFF"/>
    <w:rsid w:val="0082607B"/>
    <w:rsid w:val="00826A12"/>
    <w:rsid w:val="00827820"/>
    <w:rsid w:val="00831820"/>
    <w:rsid w:val="00831B8B"/>
    <w:rsid w:val="00831DA9"/>
    <w:rsid w:val="00831F7C"/>
    <w:rsid w:val="00832220"/>
    <w:rsid w:val="0083405D"/>
    <w:rsid w:val="008347FB"/>
    <w:rsid w:val="00834BCD"/>
    <w:rsid w:val="008352D4"/>
    <w:rsid w:val="00835D20"/>
    <w:rsid w:val="008366DF"/>
    <w:rsid w:val="00836DB9"/>
    <w:rsid w:val="008371BF"/>
    <w:rsid w:val="00837807"/>
    <w:rsid w:val="00837C67"/>
    <w:rsid w:val="00840F52"/>
    <w:rsid w:val="008415B0"/>
    <w:rsid w:val="00842028"/>
    <w:rsid w:val="00842AA6"/>
    <w:rsid w:val="00842CB2"/>
    <w:rsid w:val="008432F9"/>
    <w:rsid w:val="008436B8"/>
    <w:rsid w:val="00844E1E"/>
    <w:rsid w:val="008460B6"/>
    <w:rsid w:val="008464C7"/>
    <w:rsid w:val="00847084"/>
    <w:rsid w:val="00847DF1"/>
    <w:rsid w:val="00847E7E"/>
    <w:rsid w:val="0085010F"/>
    <w:rsid w:val="00850C9D"/>
    <w:rsid w:val="00852B59"/>
    <w:rsid w:val="00852F5F"/>
    <w:rsid w:val="00853132"/>
    <w:rsid w:val="00853580"/>
    <w:rsid w:val="00856272"/>
    <w:rsid w:val="008563FF"/>
    <w:rsid w:val="00856786"/>
    <w:rsid w:val="0086018B"/>
    <w:rsid w:val="008611DD"/>
    <w:rsid w:val="008620DE"/>
    <w:rsid w:val="00862D83"/>
    <w:rsid w:val="008652F2"/>
    <w:rsid w:val="00865BD2"/>
    <w:rsid w:val="00866867"/>
    <w:rsid w:val="008702B6"/>
    <w:rsid w:val="0087031D"/>
    <w:rsid w:val="0087188E"/>
    <w:rsid w:val="00872257"/>
    <w:rsid w:val="00872966"/>
    <w:rsid w:val="00872975"/>
    <w:rsid w:val="00872DF0"/>
    <w:rsid w:val="00873997"/>
    <w:rsid w:val="00874A4B"/>
    <w:rsid w:val="008753E6"/>
    <w:rsid w:val="0087569B"/>
    <w:rsid w:val="00875815"/>
    <w:rsid w:val="0087738C"/>
    <w:rsid w:val="008802AF"/>
    <w:rsid w:val="0088086A"/>
    <w:rsid w:val="00880B1A"/>
    <w:rsid w:val="00881926"/>
    <w:rsid w:val="0088318F"/>
    <w:rsid w:val="0088331D"/>
    <w:rsid w:val="0088435E"/>
    <w:rsid w:val="008852B0"/>
    <w:rsid w:val="00885780"/>
    <w:rsid w:val="00885824"/>
    <w:rsid w:val="008859A1"/>
    <w:rsid w:val="00885AE7"/>
    <w:rsid w:val="00886B60"/>
    <w:rsid w:val="00887889"/>
    <w:rsid w:val="0088792F"/>
    <w:rsid w:val="00887F7D"/>
    <w:rsid w:val="008902DC"/>
    <w:rsid w:val="00890C61"/>
    <w:rsid w:val="00891FFD"/>
    <w:rsid w:val="008920FF"/>
    <w:rsid w:val="00892352"/>
    <w:rsid w:val="008926E8"/>
    <w:rsid w:val="00893AAD"/>
    <w:rsid w:val="00894A17"/>
    <w:rsid w:val="00894F19"/>
    <w:rsid w:val="0089627C"/>
    <w:rsid w:val="008966A7"/>
    <w:rsid w:val="00896A10"/>
    <w:rsid w:val="00896BCE"/>
    <w:rsid w:val="008971B5"/>
    <w:rsid w:val="00897D09"/>
    <w:rsid w:val="008A04B1"/>
    <w:rsid w:val="008A1B65"/>
    <w:rsid w:val="008A30FE"/>
    <w:rsid w:val="008A367B"/>
    <w:rsid w:val="008A5D26"/>
    <w:rsid w:val="008A6B13"/>
    <w:rsid w:val="008A6ECB"/>
    <w:rsid w:val="008B08AA"/>
    <w:rsid w:val="008B0BF9"/>
    <w:rsid w:val="008B1574"/>
    <w:rsid w:val="008B1E25"/>
    <w:rsid w:val="008B2866"/>
    <w:rsid w:val="008B30C4"/>
    <w:rsid w:val="008B3859"/>
    <w:rsid w:val="008B436D"/>
    <w:rsid w:val="008B45E6"/>
    <w:rsid w:val="008B4E49"/>
    <w:rsid w:val="008B5561"/>
    <w:rsid w:val="008B5F77"/>
    <w:rsid w:val="008B75D8"/>
    <w:rsid w:val="008B7712"/>
    <w:rsid w:val="008B7B26"/>
    <w:rsid w:val="008C02F3"/>
    <w:rsid w:val="008C1CD5"/>
    <w:rsid w:val="008C2365"/>
    <w:rsid w:val="008C2CB3"/>
    <w:rsid w:val="008C3524"/>
    <w:rsid w:val="008C3A5B"/>
    <w:rsid w:val="008C4061"/>
    <w:rsid w:val="008C41EB"/>
    <w:rsid w:val="008C4229"/>
    <w:rsid w:val="008C529B"/>
    <w:rsid w:val="008C5BDB"/>
    <w:rsid w:val="008C5BE0"/>
    <w:rsid w:val="008C7233"/>
    <w:rsid w:val="008C7304"/>
    <w:rsid w:val="008C7D0C"/>
    <w:rsid w:val="008D09DB"/>
    <w:rsid w:val="008D0ABB"/>
    <w:rsid w:val="008D184D"/>
    <w:rsid w:val="008D201F"/>
    <w:rsid w:val="008D2268"/>
    <w:rsid w:val="008D2434"/>
    <w:rsid w:val="008D2BA3"/>
    <w:rsid w:val="008D4FA5"/>
    <w:rsid w:val="008E078D"/>
    <w:rsid w:val="008E156E"/>
    <w:rsid w:val="008E171D"/>
    <w:rsid w:val="008E2785"/>
    <w:rsid w:val="008E5004"/>
    <w:rsid w:val="008E78A3"/>
    <w:rsid w:val="008F0654"/>
    <w:rsid w:val="008F06CB"/>
    <w:rsid w:val="008F23DC"/>
    <w:rsid w:val="008F2E83"/>
    <w:rsid w:val="008F3055"/>
    <w:rsid w:val="008F38C6"/>
    <w:rsid w:val="008F3F9A"/>
    <w:rsid w:val="008F467E"/>
    <w:rsid w:val="008F5628"/>
    <w:rsid w:val="008F612A"/>
    <w:rsid w:val="00900FFF"/>
    <w:rsid w:val="009015D3"/>
    <w:rsid w:val="00901DD0"/>
    <w:rsid w:val="00902713"/>
    <w:rsid w:val="0090293D"/>
    <w:rsid w:val="009034DE"/>
    <w:rsid w:val="0090414F"/>
    <w:rsid w:val="00904AAA"/>
    <w:rsid w:val="00905396"/>
    <w:rsid w:val="0090605D"/>
    <w:rsid w:val="00906419"/>
    <w:rsid w:val="009068AF"/>
    <w:rsid w:val="0090696E"/>
    <w:rsid w:val="00907840"/>
    <w:rsid w:val="00910207"/>
    <w:rsid w:val="009115D2"/>
    <w:rsid w:val="00911FB2"/>
    <w:rsid w:val="00912889"/>
    <w:rsid w:val="00912CBC"/>
    <w:rsid w:val="00913A42"/>
    <w:rsid w:val="00914167"/>
    <w:rsid w:val="009143DB"/>
    <w:rsid w:val="00915065"/>
    <w:rsid w:val="0091578C"/>
    <w:rsid w:val="00916CDE"/>
    <w:rsid w:val="00916F5A"/>
    <w:rsid w:val="00917CE5"/>
    <w:rsid w:val="009208FC"/>
    <w:rsid w:val="009217C0"/>
    <w:rsid w:val="00923B59"/>
    <w:rsid w:val="00924662"/>
    <w:rsid w:val="00925241"/>
    <w:rsid w:val="009254C1"/>
    <w:rsid w:val="00925701"/>
    <w:rsid w:val="00925BCE"/>
    <w:rsid w:val="00925CEC"/>
    <w:rsid w:val="00926112"/>
    <w:rsid w:val="00926684"/>
    <w:rsid w:val="00926A3F"/>
    <w:rsid w:val="0092794E"/>
    <w:rsid w:val="009305E7"/>
    <w:rsid w:val="009306B3"/>
    <w:rsid w:val="00930D30"/>
    <w:rsid w:val="00930E54"/>
    <w:rsid w:val="00931364"/>
    <w:rsid w:val="00931B64"/>
    <w:rsid w:val="009332A2"/>
    <w:rsid w:val="00933B14"/>
    <w:rsid w:val="0093520F"/>
    <w:rsid w:val="009356FD"/>
    <w:rsid w:val="009366CA"/>
    <w:rsid w:val="00936F22"/>
    <w:rsid w:val="00937598"/>
    <w:rsid w:val="0093790B"/>
    <w:rsid w:val="00937F34"/>
    <w:rsid w:val="009419BA"/>
    <w:rsid w:val="009428EB"/>
    <w:rsid w:val="00943217"/>
    <w:rsid w:val="00943751"/>
    <w:rsid w:val="009438D8"/>
    <w:rsid w:val="00946DD0"/>
    <w:rsid w:val="00947227"/>
    <w:rsid w:val="009479FC"/>
    <w:rsid w:val="009509E6"/>
    <w:rsid w:val="00950F17"/>
    <w:rsid w:val="00952018"/>
    <w:rsid w:val="00952800"/>
    <w:rsid w:val="00952E3F"/>
    <w:rsid w:val="0095300D"/>
    <w:rsid w:val="00953A90"/>
    <w:rsid w:val="009543D0"/>
    <w:rsid w:val="00954F16"/>
    <w:rsid w:val="00956812"/>
    <w:rsid w:val="0095719A"/>
    <w:rsid w:val="00960E23"/>
    <w:rsid w:val="00962345"/>
    <w:rsid w:val="009623E9"/>
    <w:rsid w:val="00962EF7"/>
    <w:rsid w:val="00963EEB"/>
    <w:rsid w:val="00964649"/>
    <w:rsid w:val="009648BC"/>
    <w:rsid w:val="00964C2F"/>
    <w:rsid w:val="009653E8"/>
    <w:rsid w:val="00965F88"/>
    <w:rsid w:val="0096682F"/>
    <w:rsid w:val="00970848"/>
    <w:rsid w:val="00970F0F"/>
    <w:rsid w:val="009718AA"/>
    <w:rsid w:val="0097207C"/>
    <w:rsid w:val="009738BB"/>
    <w:rsid w:val="009742A7"/>
    <w:rsid w:val="009742BF"/>
    <w:rsid w:val="00977466"/>
    <w:rsid w:val="00977998"/>
    <w:rsid w:val="00977AD9"/>
    <w:rsid w:val="00977D6E"/>
    <w:rsid w:val="00981148"/>
    <w:rsid w:val="009830CF"/>
    <w:rsid w:val="00983511"/>
    <w:rsid w:val="009847F4"/>
    <w:rsid w:val="00984E03"/>
    <w:rsid w:val="00984EC3"/>
    <w:rsid w:val="00984F1F"/>
    <w:rsid w:val="00985885"/>
    <w:rsid w:val="0098601C"/>
    <w:rsid w:val="00986588"/>
    <w:rsid w:val="0098701D"/>
    <w:rsid w:val="00987E85"/>
    <w:rsid w:val="00991064"/>
    <w:rsid w:val="009923BA"/>
    <w:rsid w:val="00994608"/>
    <w:rsid w:val="00995A1D"/>
    <w:rsid w:val="00996D37"/>
    <w:rsid w:val="009973B6"/>
    <w:rsid w:val="009A00CE"/>
    <w:rsid w:val="009A0D12"/>
    <w:rsid w:val="009A10E7"/>
    <w:rsid w:val="009A1107"/>
    <w:rsid w:val="009A1987"/>
    <w:rsid w:val="009A2BEE"/>
    <w:rsid w:val="009A2E35"/>
    <w:rsid w:val="009A3991"/>
    <w:rsid w:val="009A4D2E"/>
    <w:rsid w:val="009A5289"/>
    <w:rsid w:val="009A6ECD"/>
    <w:rsid w:val="009A7A53"/>
    <w:rsid w:val="009A7D65"/>
    <w:rsid w:val="009B0402"/>
    <w:rsid w:val="009B0841"/>
    <w:rsid w:val="009B0A90"/>
    <w:rsid w:val="009B0B75"/>
    <w:rsid w:val="009B16DF"/>
    <w:rsid w:val="009B24FE"/>
    <w:rsid w:val="009B27A9"/>
    <w:rsid w:val="009B31E3"/>
    <w:rsid w:val="009B43C2"/>
    <w:rsid w:val="009B4CB2"/>
    <w:rsid w:val="009B4D3F"/>
    <w:rsid w:val="009B5044"/>
    <w:rsid w:val="009B6158"/>
    <w:rsid w:val="009B6701"/>
    <w:rsid w:val="009B6BA0"/>
    <w:rsid w:val="009B6EF7"/>
    <w:rsid w:val="009B7000"/>
    <w:rsid w:val="009B739C"/>
    <w:rsid w:val="009B795E"/>
    <w:rsid w:val="009B7A53"/>
    <w:rsid w:val="009C04EC"/>
    <w:rsid w:val="009C2139"/>
    <w:rsid w:val="009C328C"/>
    <w:rsid w:val="009C4444"/>
    <w:rsid w:val="009C4DC1"/>
    <w:rsid w:val="009C5E57"/>
    <w:rsid w:val="009C62E2"/>
    <w:rsid w:val="009C6648"/>
    <w:rsid w:val="009C6676"/>
    <w:rsid w:val="009C71E2"/>
    <w:rsid w:val="009C77BD"/>
    <w:rsid w:val="009C79AD"/>
    <w:rsid w:val="009C7CA6"/>
    <w:rsid w:val="009C7E6F"/>
    <w:rsid w:val="009D0A09"/>
    <w:rsid w:val="009D2A91"/>
    <w:rsid w:val="009D2C60"/>
    <w:rsid w:val="009D30B6"/>
    <w:rsid w:val="009D3316"/>
    <w:rsid w:val="009D4C16"/>
    <w:rsid w:val="009D526A"/>
    <w:rsid w:val="009D55AA"/>
    <w:rsid w:val="009D5C5B"/>
    <w:rsid w:val="009D76D3"/>
    <w:rsid w:val="009D7C83"/>
    <w:rsid w:val="009E002D"/>
    <w:rsid w:val="009E0528"/>
    <w:rsid w:val="009E0626"/>
    <w:rsid w:val="009E2513"/>
    <w:rsid w:val="009E2D83"/>
    <w:rsid w:val="009E3CAE"/>
    <w:rsid w:val="009E3E77"/>
    <w:rsid w:val="009E3FAB"/>
    <w:rsid w:val="009E4EBD"/>
    <w:rsid w:val="009E5B3F"/>
    <w:rsid w:val="009E7AC7"/>
    <w:rsid w:val="009E7D90"/>
    <w:rsid w:val="009F1885"/>
    <w:rsid w:val="009F1AB0"/>
    <w:rsid w:val="009F1FFF"/>
    <w:rsid w:val="009F271D"/>
    <w:rsid w:val="009F3013"/>
    <w:rsid w:val="009F30C1"/>
    <w:rsid w:val="009F3ED4"/>
    <w:rsid w:val="009F4D4F"/>
    <w:rsid w:val="009F501D"/>
    <w:rsid w:val="009F5C7E"/>
    <w:rsid w:val="00A00297"/>
    <w:rsid w:val="00A00A23"/>
    <w:rsid w:val="00A00DB9"/>
    <w:rsid w:val="00A013E8"/>
    <w:rsid w:val="00A01D40"/>
    <w:rsid w:val="00A0324D"/>
    <w:rsid w:val="00A039D5"/>
    <w:rsid w:val="00A03A72"/>
    <w:rsid w:val="00A046AD"/>
    <w:rsid w:val="00A05257"/>
    <w:rsid w:val="00A068E3"/>
    <w:rsid w:val="00A074DA"/>
    <w:rsid w:val="00A079C1"/>
    <w:rsid w:val="00A1062E"/>
    <w:rsid w:val="00A10F2B"/>
    <w:rsid w:val="00A119C0"/>
    <w:rsid w:val="00A11FE6"/>
    <w:rsid w:val="00A12520"/>
    <w:rsid w:val="00A130FD"/>
    <w:rsid w:val="00A13346"/>
    <w:rsid w:val="00A1364C"/>
    <w:rsid w:val="00A13D6D"/>
    <w:rsid w:val="00A13E76"/>
    <w:rsid w:val="00A14769"/>
    <w:rsid w:val="00A15104"/>
    <w:rsid w:val="00A16151"/>
    <w:rsid w:val="00A16337"/>
    <w:rsid w:val="00A1697C"/>
    <w:rsid w:val="00A16CF4"/>
    <w:rsid w:val="00A16EC6"/>
    <w:rsid w:val="00A17C06"/>
    <w:rsid w:val="00A17C22"/>
    <w:rsid w:val="00A2126E"/>
    <w:rsid w:val="00A21706"/>
    <w:rsid w:val="00A24C90"/>
    <w:rsid w:val="00A24FCC"/>
    <w:rsid w:val="00A25D59"/>
    <w:rsid w:val="00A266B4"/>
    <w:rsid w:val="00A26A90"/>
    <w:rsid w:val="00A26B27"/>
    <w:rsid w:val="00A2735D"/>
    <w:rsid w:val="00A27455"/>
    <w:rsid w:val="00A275D9"/>
    <w:rsid w:val="00A27995"/>
    <w:rsid w:val="00A306BA"/>
    <w:rsid w:val="00A30E4F"/>
    <w:rsid w:val="00A30F69"/>
    <w:rsid w:val="00A3181D"/>
    <w:rsid w:val="00A318CC"/>
    <w:rsid w:val="00A31B2A"/>
    <w:rsid w:val="00A321FF"/>
    <w:rsid w:val="00A32253"/>
    <w:rsid w:val="00A32F15"/>
    <w:rsid w:val="00A3310E"/>
    <w:rsid w:val="00A331CE"/>
    <w:rsid w:val="00A333A0"/>
    <w:rsid w:val="00A3465D"/>
    <w:rsid w:val="00A361FE"/>
    <w:rsid w:val="00A37BF4"/>
    <w:rsid w:val="00A37E70"/>
    <w:rsid w:val="00A41FEF"/>
    <w:rsid w:val="00A4368D"/>
    <w:rsid w:val="00A437E1"/>
    <w:rsid w:val="00A43928"/>
    <w:rsid w:val="00A43AE2"/>
    <w:rsid w:val="00A44341"/>
    <w:rsid w:val="00A4563D"/>
    <w:rsid w:val="00A45C02"/>
    <w:rsid w:val="00A4685E"/>
    <w:rsid w:val="00A47483"/>
    <w:rsid w:val="00A50CD4"/>
    <w:rsid w:val="00A51191"/>
    <w:rsid w:val="00A51F60"/>
    <w:rsid w:val="00A54EEB"/>
    <w:rsid w:val="00A56D62"/>
    <w:rsid w:val="00A56F07"/>
    <w:rsid w:val="00A5762C"/>
    <w:rsid w:val="00A600FC"/>
    <w:rsid w:val="00A60248"/>
    <w:rsid w:val="00A60BCA"/>
    <w:rsid w:val="00A61845"/>
    <w:rsid w:val="00A618D6"/>
    <w:rsid w:val="00A61A70"/>
    <w:rsid w:val="00A622B7"/>
    <w:rsid w:val="00A63557"/>
    <w:rsid w:val="00A638DA"/>
    <w:rsid w:val="00A639A7"/>
    <w:rsid w:val="00A64141"/>
    <w:rsid w:val="00A64156"/>
    <w:rsid w:val="00A6452E"/>
    <w:rsid w:val="00A65789"/>
    <w:rsid w:val="00A65B41"/>
    <w:rsid w:val="00A65E00"/>
    <w:rsid w:val="00A660B4"/>
    <w:rsid w:val="00A66A78"/>
    <w:rsid w:val="00A66B7B"/>
    <w:rsid w:val="00A70191"/>
    <w:rsid w:val="00A70799"/>
    <w:rsid w:val="00A73B23"/>
    <w:rsid w:val="00A7436E"/>
    <w:rsid w:val="00A74E96"/>
    <w:rsid w:val="00A75A8E"/>
    <w:rsid w:val="00A76397"/>
    <w:rsid w:val="00A7764E"/>
    <w:rsid w:val="00A80458"/>
    <w:rsid w:val="00A817AB"/>
    <w:rsid w:val="00A824DD"/>
    <w:rsid w:val="00A82558"/>
    <w:rsid w:val="00A82E84"/>
    <w:rsid w:val="00A83676"/>
    <w:rsid w:val="00A83B7B"/>
    <w:rsid w:val="00A84201"/>
    <w:rsid w:val="00A84220"/>
    <w:rsid w:val="00A84274"/>
    <w:rsid w:val="00A850F3"/>
    <w:rsid w:val="00A864E3"/>
    <w:rsid w:val="00A86C5E"/>
    <w:rsid w:val="00A86D51"/>
    <w:rsid w:val="00A8708A"/>
    <w:rsid w:val="00A87134"/>
    <w:rsid w:val="00A91DC6"/>
    <w:rsid w:val="00A92508"/>
    <w:rsid w:val="00A925A7"/>
    <w:rsid w:val="00A94574"/>
    <w:rsid w:val="00A94D7D"/>
    <w:rsid w:val="00A954D3"/>
    <w:rsid w:val="00A957D8"/>
    <w:rsid w:val="00A95936"/>
    <w:rsid w:val="00A96265"/>
    <w:rsid w:val="00A9690C"/>
    <w:rsid w:val="00A97084"/>
    <w:rsid w:val="00A97F44"/>
    <w:rsid w:val="00AA0820"/>
    <w:rsid w:val="00AA1C2C"/>
    <w:rsid w:val="00AA2071"/>
    <w:rsid w:val="00AA217A"/>
    <w:rsid w:val="00AA2366"/>
    <w:rsid w:val="00AA2C2A"/>
    <w:rsid w:val="00AA35F6"/>
    <w:rsid w:val="00AA46B7"/>
    <w:rsid w:val="00AA4936"/>
    <w:rsid w:val="00AA4C6B"/>
    <w:rsid w:val="00AA4E94"/>
    <w:rsid w:val="00AA6399"/>
    <w:rsid w:val="00AA667C"/>
    <w:rsid w:val="00AA6E91"/>
    <w:rsid w:val="00AA7054"/>
    <w:rsid w:val="00AA73D1"/>
    <w:rsid w:val="00AA7439"/>
    <w:rsid w:val="00AB047E"/>
    <w:rsid w:val="00AB064A"/>
    <w:rsid w:val="00AB0B0A"/>
    <w:rsid w:val="00AB0BB7"/>
    <w:rsid w:val="00AB0C32"/>
    <w:rsid w:val="00AB205B"/>
    <w:rsid w:val="00AB22C6"/>
    <w:rsid w:val="00AB2ACB"/>
    <w:rsid w:val="00AB2AD0"/>
    <w:rsid w:val="00AB30A3"/>
    <w:rsid w:val="00AB3E4D"/>
    <w:rsid w:val="00AB628A"/>
    <w:rsid w:val="00AB63B9"/>
    <w:rsid w:val="00AB67FC"/>
    <w:rsid w:val="00AB6E39"/>
    <w:rsid w:val="00AB6F0F"/>
    <w:rsid w:val="00AB7531"/>
    <w:rsid w:val="00AB7E0B"/>
    <w:rsid w:val="00AC0079"/>
    <w:rsid w:val="00AC00F2"/>
    <w:rsid w:val="00AC0F11"/>
    <w:rsid w:val="00AC1363"/>
    <w:rsid w:val="00AC28C2"/>
    <w:rsid w:val="00AC30FD"/>
    <w:rsid w:val="00AC31B5"/>
    <w:rsid w:val="00AC33CC"/>
    <w:rsid w:val="00AC4EA1"/>
    <w:rsid w:val="00AC5381"/>
    <w:rsid w:val="00AC5920"/>
    <w:rsid w:val="00AC7489"/>
    <w:rsid w:val="00AC75C3"/>
    <w:rsid w:val="00AC7ACF"/>
    <w:rsid w:val="00AC7C2B"/>
    <w:rsid w:val="00AD037D"/>
    <w:rsid w:val="00AD08DA"/>
    <w:rsid w:val="00AD0E65"/>
    <w:rsid w:val="00AD164C"/>
    <w:rsid w:val="00AD1BAC"/>
    <w:rsid w:val="00AD23C3"/>
    <w:rsid w:val="00AD292D"/>
    <w:rsid w:val="00AD2BF2"/>
    <w:rsid w:val="00AD32DA"/>
    <w:rsid w:val="00AD3B67"/>
    <w:rsid w:val="00AD4E90"/>
    <w:rsid w:val="00AD5422"/>
    <w:rsid w:val="00AD58D2"/>
    <w:rsid w:val="00AD6AE6"/>
    <w:rsid w:val="00AD6EC1"/>
    <w:rsid w:val="00AD6FB4"/>
    <w:rsid w:val="00AD7467"/>
    <w:rsid w:val="00AD74D1"/>
    <w:rsid w:val="00AD76B9"/>
    <w:rsid w:val="00AD7A55"/>
    <w:rsid w:val="00AE084A"/>
    <w:rsid w:val="00AE1039"/>
    <w:rsid w:val="00AE190A"/>
    <w:rsid w:val="00AE2762"/>
    <w:rsid w:val="00AE317D"/>
    <w:rsid w:val="00AE3E0E"/>
    <w:rsid w:val="00AE4179"/>
    <w:rsid w:val="00AE4425"/>
    <w:rsid w:val="00AE489B"/>
    <w:rsid w:val="00AE4B39"/>
    <w:rsid w:val="00AE4BE0"/>
    <w:rsid w:val="00AE4C37"/>
    <w:rsid w:val="00AE4FBE"/>
    <w:rsid w:val="00AE5BFF"/>
    <w:rsid w:val="00AE5F03"/>
    <w:rsid w:val="00AE650F"/>
    <w:rsid w:val="00AE6555"/>
    <w:rsid w:val="00AE7D16"/>
    <w:rsid w:val="00AF00D9"/>
    <w:rsid w:val="00AF047F"/>
    <w:rsid w:val="00AF0D38"/>
    <w:rsid w:val="00AF1302"/>
    <w:rsid w:val="00AF1340"/>
    <w:rsid w:val="00AF21E5"/>
    <w:rsid w:val="00AF2C5E"/>
    <w:rsid w:val="00AF2C9A"/>
    <w:rsid w:val="00AF3F11"/>
    <w:rsid w:val="00AF4004"/>
    <w:rsid w:val="00AF4CAA"/>
    <w:rsid w:val="00AF571A"/>
    <w:rsid w:val="00AF5918"/>
    <w:rsid w:val="00AF60A0"/>
    <w:rsid w:val="00AF67FC"/>
    <w:rsid w:val="00AF7B30"/>
    <w:rsid w:val="00AF7D6B"/>
    <w:rsid w:val="00AF7DF5"/>
    <w:rsid w:val="00B006E5"/>
    <w:rsid w:val="00B015B5"/>
    <w:rsid w:val="00B01729"/>
    <w:rsid w:val="00B024C2"/>
    <w:rsid w:val="00B025EF"/>
    <w:rsid w:val="00B03B6A"/>
    <w:rsid w:val="00B03BDE"/>
    <w:rsid w:val="00B04E60"/>
    <w:rsid w:val="00B065E4"/>
    <w:rsid w:val="00B06C84"/>
    <w:rsid w:val="00B070C7"/>
    <w:rsid w:val="00B07700"/>
    <w:rsid w:val="00B121C6"/>
    <w:rsid w:val="00B136E5"/>
    <w:rsid w:val="00B13921"/>
    <w:rsid w:val="00B1471B"/>
    <w:rsid w:val="00B1528C"/>
    <w:rsid w:val="00B16ACD"/>
    <w:rsid w:val="00B20D48"/>
    <w:rsid w:val="00B21487"/>
    <w:rsid w:val="00B21E31"/>
    <w:rsid w:val="00B2246A"/>
    <w:rsid w:val="00B232D1"/>
    <w:rsid w:val="00B249C7"/>
    <w:rsid w:val="00B24DB5"/>
    <w:rsid w:val="00B26846"/>
    <w:rsid w:val="00B27223"/>
    <w:rsid w:val="00B27747"/>
    <w:rsid w:val="00B305D7"/>
    <w:rsid w:val="00B30D43"/>
    <w:rsid w:val="00B31822"/>
    <w:rsid w:val="00B31F9E"/>
    <w:rsid w:val="00B321F5"/>
    <w:rsid w:val="00B3268F"/>
    <w:rsid w:val="00B32969"/>
    <w:rsid w:val="00B32C2C"/>
    <w:rsid w:val="00B33A1A"/>
    <w:rsid w:val="00B33E6C"/>
    <w:rsid w:val="00B34B94"/>
    <w:rsid w:val="00B3609D"/>
    <w:rsid w:val="00B36E3B"/>
    <w:rsid w:val="00B371CC"/>
    <w:rsid w:val="00B37D93"/>
    <w:rsid w:val="00B40337"/>
    <w:rsid w:val="00B41CD9"/>
    <w:rsid w:val="00B427E6"/>
    <w:rsid w:val="00B428A6"/>
    <w:rsid w:val="00B430C1"/>
    <w:rsid w:val="00B4361B"/>
    <w:rsid w:val="00B43E1F"/>
    <w:rsid w:val="00B442D2"/>
    <w:rsid w:val="00B45426"/>
    <w:rsid w:val="00B45FBC"/>
    <w:rsid w:val="00B46383"/>
    <w:rsid w:val="00B46450"/>
    <w:rsid w:val="00B470AC"/>
    <w:rsid w:val="00B47407"/>
    <w:rsid w:val="00B50719"/>
    <w:rsid w:val="00B50C9F"/>
    <w:rsid w:val="00B51A7D"/>
    <w:rsid w:val="00B51F2E"/>
    <w:rsid w:val="00B521E4"/>
    <w:rsid w:val="00B527DD"/>
    <w:rsid w:val="00B535C2"/>
    <w:rsid w:val="00B55295"/>
    <w:rsid w:val="00B55544"/>
    <w:rsid w:val="00B558A5"/>
    <w:rsid w:val="00B55A3D"/>
    <w:rsid w:val="00B56B75"/>
    <w:rsid w:val="00B575B1"/>
    <w:rsid w:val="00B606CD"/>
    <w:rsid w:val="00B61071"/>
    <w:rsid w:val="00B6163B"/>
    <w:rsid w:val="00B62F57"/>
    <w:rsid w:val="00B62F9E"/>
    <w:rsid w:val="00B640F2"/>
    <w:rsid w:val="00B642FC"/>
    <w:rsid w:val="00B64A41"/>
    <w:rsid w:val="00B64D26"/>
    <w:rsid w:val="00B64FBB"/>
    <w:rsid w:val="00B66222"/>
    <w:rsid w:val="00B664D3"/>
    <w:rsid w:val="00B6722D"/>
    <w:rsid w:val="00B70089"/>
    <w:rsid w:val="00B7013D"/>
    <w:rsid w:val="00B704D9"/>
    <w:rsid w:val="00B70DFE"/>
    <w:rsid w:val="00B70E22"/>
    <w:rsid w:val="00B75548"/>
    <w:rsid w:val="00B75599"/>
    <w:rsid w:val="00B7604D"/>
    <w:rsid w:val="00B77326"/>
    <w:rsid w:val="00B774CB"/>
    <w:rsid w:val="00B80402"/>
    <w:rsid w:val="00B80A78"/>
    <w:rsid w:val="00B80B9A"/>
    <w:rsid w:val="00B825D5"/>
    <w:rsid w:val="00B830B7"/>
    <w:rsid w:val="00B83236"/>
    <w:rsid w:val="00B8337E"/>
    <w:rsid w:val="00B833CA"/>
    <w:rsid w:val="00B848EA"/>
    <w:rsid w:val="00B84B2B"/>
    <w:rsid w:val="00B8533D"/>
    <w:rsid w:val="00B86362"/>
    <w:rsid w:val="00B87DE2"/>
    <w:rsid w:val="00B90500"/>
    <w:rsid w:val="00B911E5"/>
    <w:rsid w:val="00B9176C"/>
    <w:rsid w:val="00B91D6C"/>
    <w:rsid w:val="00B92234"/>
    <w:rsid w:val="00B9236C"/>
    <w:rsid w:val="00B923D4"/>
    <w:rsid w:val="00B92CE5"/>
    <w:rsid w:val="00B93024"/>
    <w:rsid w:val="00B935A4"/>
    <w:rsid w:val="00B935E1"/>
    <w:rsid w:val="00B94574"/>
    <w:rsid w:val="00B94905"/>
    <w:rsid w:val="00B94D94"/>
    <w:rsid w:val="00B9573C"/>
    <w:rsid w:val="00B967B6"/>
    <w:rsid w:val="00BA076A"/>
    <w:rsid w:val="00BA1B9D"/>
    <w:rsid w:val="00BA1C3B"/>
    <w:rsid w:val="00BA2360"/>
    <w:rsid w:val="00BA290B"/>
    <w:rsid w:val="00BA561A"/>
    <w:rsid w:val="00BA689A"/>
    <w:rsid w:val="00BA6ACB"/>
    <w:rsid w:val="00BA727F"/>
    <w:rsid w:val="00BA7952"/>
    <w:rsid w:val="00BB0DC6"/>
    <w:rsid w:val="00BB143D"/>
    <w:rsid w:val="00BB15E4"/>
    <w:rsid w:val="00BB1772"/>
    <w:rsid w:val="00BB1E19"/>
    <w:rsid w:val="00BB21D1"/>
    <w:rsid w:val="00BB2339"/>
    <w:rsid w:val="00BB32F2"/>
    <w:rsid w:val="00BB3C46"/>
    <w:rsid w:val="00BB4338"/>
    <w:rsid w:val="00BB441C"/>
    <w:rsid w:val="00BB50FB"/>
    <w:rsid w:val="00BB52D1"/>
    <w:rsid w:val="00BB6C0E"/>
    <w:rsid w:val="00BB747D"/>
    <w:rsid w:val="00BB7B38"/>
    <w:rsid w:val="00BC017F"/>
    <w:rsid w:val="00BC11E5"/>
    <w:rsid w:val="00BC24D7"/>
    <w:rsid w:val="00BC2E23"/>
    <w:rsid w:val="00BC4BC6"/>
    <w:rsid w:val="00BC52FD"/>
    <w:rsid w:val="00BC5713"/>
    <w:rsid w:val="00BC6C0F"/>
    <w:rsid w:val="00BC6E62"/>
    <w:rsid w:val="00BC7443"/>
    <w:rsid w:val="00BD0648"/>
    <w:rsid w:val="00BD0B62"/>
    <w:rsid w:val="00BD1040"/>
    <w:rsid w:val="00BD185D"/>
    <w:rsid w:val="00BD18E0"/>
    <w:rsid w:val="00BD1CFF"/>
    <w:rsid w:val="00BD1F7C"/>
    <w:rsid w:val="00BD34AA"/>
    <w:rsid w:val="00BD3F9C"/>
    <w:rsid w:val="00BD3FBB"/>
    <w:rsid w:val="00BD49BA"/>
    <w:rsid w:val="00BD5230"/>
    <w:rsid w:val="00BD590F"/>
    <w:rsid w:val="00BD6451"/>
    <w:rsid w:val="00BE0442"/>
    <w:rsid w:val="00BE045D"/>
    <w:rsid w:val="00BE06E4"/>
    <w:rsid w:val="00BE0952"/>
    <w:rsid w:val="00BE0C44"/>
    <w:rsid w:val="00BE1733"/>
    <w:rsid w:val="00BE1B69"/>
    <w:rsid w:val="00BE1B8B"/>
    <w:rsid w:val="00BE2A18"/>
    <w:rsid w:val="00BE2C01"/>
    <w:rsid w:val="00BE3107"/>
    <w:rsid w:val="00BE41EC"/>
    <w:rsid w:val="00BE46A8"/>
    <w:rsid w:val="00BE56FB"/>
    <w:rsid w:val="00BE705F"/>
    <w:rsid w:val="00BE725F"/>
    <w:rsid w:val="00BE7D3C"/>
    <w:rsid w:val="00BF02E4"/>
    <w:rsid w:val="00BF0695"/>
    <w:rsid w:val="00BF3AD2"/>
    <w:rsid w:val="00BF3DDE"/>
    <w:rsid w:val="00BF3F56"/>
    <w:rsid w:val="00BF4BB5"/>
    <w:rsid w:val="00BF5043"/>
    <w:rsid w:val="00BF6589"/>
    <w:rsid w:val="00BF6F7F"/>
    <w:rsid w:val="00BF7FA8"/>
    <w:rsid w:val="00C004A1"/>
    <w:rsid w:val="00C00647"/>
    <w:rsid w:val="00C02450"/>
    <w:rsid w:val="00C02764"/>
    <w:rsid w:val="00C047AF"/>
    <w:rsid w:val="00C049F7"/>
    <w:rsid w:val="00C04CEF"/>
    <w:rsid w:val="00C06268"/>
    <w:rsid w:val="00C0662F"/>
    <w:rsid w:val="00C07ABA"/>
    <w:rsid w:val="00C07BE5"/>
    <w:rsid w:val="00C10D65"/>
    <w:rsid w:val="00C11573"/>
    <w:rsid w:val="00C11943"/>
    <w:rsid w:val="00C1200C"/>
    <w:rsid w:val="00C12387"/>
    <w:rsid w:val="00C12712"/>
    <w:rsid w:val="00C12E96"/>
    <w:rsid w:val="00C135C8"/>
    <w:rsid w:val="00C1366A"/>
    <w:rsid w:val="00C13A48"/>
    <w:rsid w:val="00C14313"/>
    <w:rsid w:val="00C14763"/>
    <w:rsid w:val="00C14963"/>
    <w:rsid w:val="00C15102"/>
    <w:rsid w:val="00C16141"/>
    <w:rsid w:val="00C1737F"/>
    <w:rsid w:val="00C1789F"/>
    <w:rsid w:val="00C179EB"/>
    <w:rsid w:val="00C20ADB"/>
    <w:rsid w:val="00C22FCE"/>
    <w:rsid w:val="00C2363F"/>
    <w:rsid w:val="00C236C8"/>
    <w:rsid w:val="00C2404D"/>
    <w:rsid w:val="00C241DE"/>
    <w:rsid w:val="00C26025"/>
    <w:rsid w:val="00C260B1"/>
    <w:rsid w:val="00C26BC3"/>
    <w:rsid w:val="00C26E56"/>
    <w:rsid w:val="00C27F11"/>
    <w:rsid w:val="00C31197"/>
    <w:rsid w:val="00C31406"/>
    <w:rsid w:val="00C32684"/>
    <w:rsid w:val="00C32B16"/>
    <w:rsid w:val="00C34062"/>
    <w:rsid w:val="00C3556A"/>
    <w:rsid w:val="00C37194"/>
    <w:rsid w:val="00C371F5"/>
    <w:rsid w:val="00C37A9F"/>
    <w:rsid w:val="00C37EA2"/>
    <w:rsid w:val="00C40159"/>
    <w:rsid w:val="00C40271"/>
    <w:rsid w:val="00C40637"/>
    <w:rsid w:val="00C40F6C"/>
    <w:rsid w:val="00C41298"/>
    <w:rsid w:val="00C42C39"/>
    <w:rsid w:val="00C4316B"/>
    <w:rsid w:val="00C43186"/>
    <w:rsid w:val="00C44426"/>
    <w:rsid w:val="00C445C7"/>
    <w:rsid w:val="00C445F3"/>
    <w:rsid w:val="00C451F4"/>
    <w:rsid w:val="00C45EB1"/>
    <w:rsid w:val="00C45F80"/>
    <w:rsid w:val="00C4633E"/>
    <w:rsid w:val="00C50472"/>
    <w:rsid w:val="00C51BD6"/>
    <w:rsid w:val="00C5237F"/>
    <w:rsid w:val="00C54A3A"/>
    <w:rsid w:val="00C55566"/>
    <w:rsid w:val="00C56018"/>
    <w:rsid w:val="00C5641D"/>
    <w:rsid w:val="00C56448"/>
    <w:rsid w:val="00C56EC8"/>
    <w:rsid w:val="00C62254"/>
    <w:rsid w:val="00C6262B"/>
    <w:rsid w:val="00C63461"/>
    <w:rsid w:val="00C6385C"/>
    <w:rsid w:val="00C64D89"/>
    <w:rsid w:val="00C6577D"/>
    <w:rsid w:val="00C6636E"/>
    <w:rsid w:val="00C667BE"/>
    <w:rsid w:val="00C6766B"/>
    <w:rsid w:val="00C7073C"/>
    <w:rsid w:val="00C71539"/>
    <w:rsid w:val="00C72223"/>
    <w:rsid w:val="00C72B24"/>
    <w:rsid w:val="00C74B6E"/>
    <w:rsid w:val="00C76417"/>
    <w:rsid w:val="00C76954"/>
    <w:rsid w:val="00C76B03"/>
    <w:rsid w:val="00C7726F"/>
    <w:rsid w:val="00C77D69"/>
    <w:rsid w:val="00C77E90"/>
    <w:rsid w:val="00C823DA"/>
    <w:rsid w:val="00C8259F"/>
    <w:rsid w:val="00C82746"/>
    <w:rsid w:val="00C82A20"/>
    <w:rsid w:val="00C8312F"/>
    <w:rsid w:val="00C840E5"/>
    <w:rsid w:val="00C8454E"/>
    <w:rsid w:val="00C84AEC"/>
    <w:rsid w:val="00C84C47"/>
    <w:rsid w:val="00C858A4"/>
    <w:rsid w:val="00C85E84"/>
    <w:rsid w:val="00C86AFA"/>
    <w:rsid w:val="00C87837"/>
    <w:rsid w:val="00C903EA"/>
    <w:rsid w:val="00C91144"/>
    <w:rsid w:val="00C91A06"/>
    <w:rsid w:val="00C92B92"/>
    <w:rsid w:val="00C933AE"/>
    <w:rsid w:val="00C934B4"/>
    <w:rsid w:val="00C9380C"/>
    <w:rsid w:val="00C93E93"/>
    <w:rsid w:val="00C94994"/>
    <w:rsid w:val="00C94A29"/>
    <w:rsid w:val="00C96B10"/>
    <w:rsid w:val="00C96BDA"/>
    <w:rsid w:val="00CA1A62"/>
    <w:rsid w:val="00CA298D"/>
    <w:rsid w:val="00CA43B3"/>
    <w:rsid w:val="00CA55E3"/>
    <w:rsid w:val="00CA6210"/>
    <w:rsid w:val="00CA79DC"/>
    <w:rsid w:val="00CB0536"/>
    <w:rsid w:val="00CB0F69"/>
    <w:rsid w:val="00CB18D0"/>
    <w:rsid w:val="00CB1C8A"/>
    <w:rsid w:val="00CB22CC"/>
    <w:rsid w:val="00CB24F5"/>
    <w:rsid w:val="00CB2516"/>
    <w:rsid w:val="00CB2663"/>
    <w:rsid w:val="00CB2FFA"/>
    <w:rsid w:val="00CB3BBE"/>
    <w:rsid w:val="00CB4FC6"/>
    <w:rsid w:val="00CB533F"/>
    <w:rsid w:val="00CB59E9"/>
    <w:rsid w:val="00CB5E86"/>
    <w:rsid w:val="00CB628D"/>
    <w:rsid w:val="00CB665E"/>
    <w:rsid w:val="00CB6930"/>
    <w:rsid w:val="00CB7383"/>
    <w:rsid w:val="00CB77A0"/>
    <w:rsid w:val="00CC0D6A"/>
    <w:rsid w:val="00CC1A2B"/>
    <w:rsid w:val="00CC1C44"/>
    <w:rsid w:val="00CC2A13"/>
    <w:rsid w:val="00CC2FD8"/>
    <w:rsid w:val="00CC3831"/>
    <w:rsid w:val="00CC3E3D"/>
    <w:rsid w:val="00CC519B"/>
    <w:rsid w:val="00CD0DA3"/>
    <w:rsid w:val="00CD12C1"/>
    <w:rsid w:val="00CD1889"/>
    <w:rsid w:val="00CD214E"/>
    <w:rsid w:val="00CD3297"/>
    <w:rsid w:val="00CD44B9"/>
    <w:rsid w:val="00CD44C3"/>
    <w:rsid w:val="00CD46FA"/>
    <w:rsid w:val="00CD4865"/>
    <w:rsid w:val="00CD4D9E"/>
    <w:rsid w:val="00CD5973"/>
    <w:rsid w:val="00CE0127"/>
    <w:rsid w:val="00CE0FC9"/>
    <w:rsid w:val="00CE1ED7"/>
    <w:rsid w:val="00CE2358"/>
    <w:rsid w:val="00CE27A8"/>
    <w:rsid w:val="00CE2B87"/>
    <w:rsid w:val="00CE2C71"/>
    <w:rsid w:val="00CE31A6"/>
    <w:rsid w:val="00CE3BB2"/>
    <w:rsid w:val="00CE47B9"/>
    <w:rsid w:val="00CE498A"/>
    <w:rsid w:val="00CE4BE6"/>
    <w:rsid w:val="00CE5002"/>
    <w:rsid w:val="00CE54DA"/>
    <w:rsid w:val="00CE7B9B"/>
    <w:rsid w:val="00CF09AA"/>
    <w:rsid w:val="00CF1079"/>
    <w:rsid w:val="00CF1376"/>
    <w:rsid w:val="00CF4813"/>
    <w:rsid w:val="00CF51D9"/>
    <w:rsid w:val="00CF5233"/>
    <w:rsid w:val="00CF5FB5"/>
    <w:rsid w:val="00D000F2"/>
    <w:rsid w:val="00D00187"/>
    <w:rsid w:val="00D029B8"/>
    <w:rsid w:val="00D02B7F"/>
    <w:rsid w:val="00D02BB7"/>
    <w:rsid w:val="00D02F60"/>
    <w:rsid w:val="00D03615"/>
    <w:rsid w:val="00D0464E"/>
    <w:rsid w:val="00D04A96"/>
    <w:rsid w:val="00D04FC4"/>
    <w:rsid w:val="00D0699A"/>
    <w:rsid w:val="00D07A7B"/>
    <w:rsid w:val="00D10E06"/>
    <w:rsid w:val="00D12F6E"/>
    <w:rsid w:val="00D1413A"/>
    <w:rsid w:val="00D145C2"/>
    <w:rsid w:val="00D15197"/>
    <w:rsid w:val="00D16820"/>
    <w:rsid w:val="00D169C8"/>
    <w:rsid w:val="00D16C56"/>
    <w:rsid w:val="00D176CE"/>
    <w:rsid w:val="00D1793F"/>
    <w:rsid w:val="00D20043"/>
    <w:rsid w:val="00D200BF"/>
    <w:rsid w:val="00D22AF5"/>
    <w:rsid w:val="00D230CF"/>
    <w:rsid w:val="00D235EA"/>
    <w:rsid w:val="00D247A9"/>
    <w:rsid w:val="00D2542F"/>
    <w:rsid w:val="00D25B89"/>
    <w:rsid w:val="00D26668"/>
    <w:rsid w:val="00D2732B"/>
    <w:rsid w:val="00D30046"/>
    <w:rsid w:val="00D31B04"/>
    <w:rsid w:val="00D32721"/>
    <w:rsid w:val="00D328DC"/>
    <w:rsid w:val="00D32CC2"/>
    <w:rsid w:val="00D33387"/>
    <w:rsid w:val="00D33ADC"/>
    <w:rsid w:val="00D33D91"/>
    <w:rsid w:val="00D35F37"/>
    <w:rsid w:val="00D36078"/>
    <w:rsid w:val="00D378F6"/>
    <w:rsid w:val="00D4019C"/>
    <w:rsid w:val="00D40245"/>
    <w:rsid w:val="00D402FB"/>
    <w:rsid w:val="00D4033B"/>
    <w:rsid w:val="00D40484"/>
    <w:rsid w:val="00D40A07"/>
    <w:rsid w:val="00D410EE"/>
    <w:rsid w:val="00D413B6"/>
    <w:rsid w:val="00D41B2E"/>
    <w:rsid w:val="00D434ED"/>
    <w:rsid w:val="00D43872"/>
    <w:rsid w:val="00D43AD1"/>
    <w:rsid w:val="00D43BDB"/>
    <w:rsid w:val="00D447F9"/>
    <w:rsid w:val="00D456A7"/>
    <w:rsid w:val="00D459CA"/>
    <w:rsid w:val="00D470A6"/>
    <w:rsid w:val="00D47D7A"/>
    <w:rsid w:val="00D50569"/>
    <w:rsid w:val="00D50ABD"/>
    <w:rsid w:val="00D5420F"/>
    <w:rsid w:val="00D55134"/>
    <w:rsid w:val="00D55290"/>
    <w:rsid w:val="00D55F58"/>
    <w:rsid w:val="00D57791"/>
    <w:rsid w:val="00D57E09"/>
    <w:rsid w:val="00D60246"/>
    <w:rsid w:val="00D6046A"/>
    <w:rsid w:val="00D60A1C"/>
    <w:rsid w:val="00D61411"/>
    <w:rsid w:val="00D62870"/>
    <w:rsid w:val="00D63FA8"/>
    <w:rsid w:val="00D647E8"/>
    <w:rsid w:val="00D64907"/>
    <w:rsid w:val="00D64B30"/>
    <w:rsid w:val="00D650FB"/>
    <w:rsid w:val="00D654F3"/>
    <w:rsid w:val="00D655D9"/>
    <w:rsid w:val="00D65872"/>
    <w:rsid w:val="00D676F3"/>
    <w:rsid w:val="00D70EB7"/>
    <w:rsid w:val="00D70EF5"/>
    <w:rsid w:val="00D71024"/>
    <w:rsid w:val="00D7163E"/>
    <w:rsid w:val="00D717D0"/>
    <w:rsid w:val="00D71A25"/>
    <w:rsid w:val="00D71FCF"/>
    <w:rsid w:val="00D722ED"/>
    <w:rsid w:val="00D72956"/>
    <w:rsid w:val="00D72A54"/>
    <w:rsid w:val="00D72CC1"/>
    <w:rsid w:val="00D764DE"/>
    <w:rsid w:val="00D768F2"/>
    <w:rsid w:val="00D76E94"/>
    <w:rsid w:val="00D76EC9"/>
    <w:rsid w:val="00D80E7D"/>
    <w:rsid w:val="00D81397"/>
    <w:rsid w:val="00D81EC8"/>
    <w:rsid w:val="00D821E3"/>
    <w:rsid w:val="00D848B9"/>
    <w:rsid w:val="00D84A41"/>
    <w:rsid w:val="00D84C6D"/>
    <w:rsid w:val="00D859CF"/>
    <w:rsid w:val="00D860A3"/>
    <w:rsid w:val="00D87AD5"/>
    <w:rsid w:val="00D90B52"/>
    <w:rsid w:val="00D90E69"/>
    <w:rsid w:val="00D91368"/>
    <w:rsid w:val="00D9198B"/>
    <w:rsid w:val="00D93079"/>
    <w:rsid w:val="00D93106"/>
    <w:rsid w:val="00D9322B"/>
    <w:rsid w:val="00D933E9"/>
    <w:rsid w:val="00D9505D"/>
    <w:rsid w:val="00D953D0"/>
    <w:rsid w:val="00D959F5"/>
    <w:rsid w:val="00D967C9"/>
    <w:rsid w:val="00D96884"/>
    <w:rsid w:val="00D96B75"/>
    <w:rsid w:val="00D970C9"/>
    <w:rsid w:val="00DA122E"/>
    <w:rsid w:val="00DA162E"/>
    <w:rsid w:val="00DA357E"/>
    <w:rsid w:val="00DA3A17"/>
    <w:rsid w:val="00DA3FDD"/>
    <w:rsid w:val="00DA5BA7"/>
    <w:rsid w:val="00DA62AA"/>
    <w:rsid w:val="00DA7017"/>
    <w:rsid w:val="00DA7028"/>
    <w:rsid w:val="00DB0C05"/>
    <w:rsid w:val="00DB1462"/>
    <w:rsid w:val="00DB1AD2"/>
    <w:rsid w:val="00DB1D19"/>
    <w:rsid w:val="00DB1EF1"/>
    <w:rsid w:val="00DB2B58"/>
    <w:rsid w:val="00DB3A06"/>
    <w:rsid w:val="00DB3DF3"/>
    <w:rsid w:val="00DB5206"/>
    <w:rsid w:val="00DB534B"/>
    <w:rsid w:val="00DB60E9"/>
    <w:rsid w:val="00DB6276"/>
    <w:rsid w:val="00DB63F5"/>
    <w:rsid w:val="00DB7CB3"/>
    <w:rsid w:val="00DC03D7"/>
    <w:rsid w:val="00DC07A0"/>
    <w:rsid w:val="00DC0A07"/>
    <w:rsid w:val="00DC1B8F"/>
    <w:rsid w:val="00DC1C6B"/>
    <w:rsid w:val="00DC2C2E"/>
    <w:rsid w:val="00DC48DE"/>
    <w:rsid w:val="00DC4AF0"/>
    <w:rsid w:val="00DC621C"/>
    <w:rsid w:val="00DC72F9"/>
    <w:rsid w:val="00DC784C"/>
    <w:rsid w:val="00DC7886"/>
    <w:rsid w:val="00DC7C8C"/>
    <w:rsid w:val="00DD0CF2"/>
    <w:rsid w:val="00DD1291"/>
    <w:rsid w:val="00DD2135"/>
    <w:rsid w:val="00DD24E8"/>
    <w:rsid w:val="00DD5219"/>
    <w:rsid w:val="00DD7664"/>
    <w:rsid w:val="00DE0960"/>
    <w:rsid w:val="00DE1048"/>
    <w:rsid w:val="00DE1554"/>
    <w:rsid w:val="00DE1DEA"/>
    <w:rsid w:val="00DE2901"/>
    <w:rsid w:val="00DE3601"/>
    <w:rsid w:val="00DE3834"/>
    <w:rsid w:val="00DE42F2"/>
    <w:rsid w:val="00DE43D7"/>
    <w:rsid w:val="00DE4BD3"/>
    <w:rsid w:val="00DE51EC"/>
    <w:rsid w:val="00DE590F"/>
    <w:rsid w:val="00DE6007"/>
    <w:rsid w:val="00DE71F3"/>
    <w:rsid w:val="00DE72BF"/>
    <w:rsid w:val="00DE7DC1"/>
    <w:rsid w:val="00DF00AE"/>
    <w:rsid w:val="00DF102A"/>
    <w:rsid w:val="00DF2EE5"/>
    <w:rsid w:val="00DF36BA"/>
    <w:rsid w:val="00DF3F7E"/>
    <w:rsid w:val="00DF56E0"/>
    <w:rsid w:val="00DF5BE2"/>
    <w:rsid w:val="00DF66D0"/>
    <w:rsid w:val="00DF700E"/>
    <w:rsid w:val="00DF702B"/>
    <w:rsid w:val="00DF7648"/>
    <w:rsid w:val="00E001B5"/>
    <w:rsid w:val="00E0040C"/>
    <w:rsid w:val="00E00DE2"/>
    <w:rsid w:val="00E00E29"/>
    <w:rsid w:val="00E016F0"/>
    <w:rsid w:val="00E01E96"/>
    <w:rsid w:val="00E02BAB"/>
    <w:rsid w:val="00E032A1"/>
    <w:rsid w:val="00E04CEB"/>
    <w:rsid w:val="00E0538C"/>
    <w:rsid w:val="00E0582F"/>
    <w:rsid w:val="00E060BC"/>
    <w:rsid w:val="00E06C35"/>
    <w:rsid w:val="00E071F4"/>
    <w:rsid w:val="00E10098"/>
    <w:rsid w:val="00E10734"/>
    <w:rsid w:val="00E11420"/>
    <w:rsid w:val="00E11894"/>
    <w:rsid w:val="00E12D04"/>
    <w:rsid w:val="00E13061"/>
    <w:rsid w:val="00E132FB"/>
    <w:rsid w:val="00E137A2"/>
    <w:rsid w:val="00E14B24"/>
    <w:rsid w:val="00E15282"/>
    <w:rsid w:val="00E162D4"/>
    <w:rsid w:val="00E16DEE"/>
    <w:rsid w:val="00E170B7"/>
    <w:rsid w:val="00E1745D"/>
    <w:rsid w:val="00E177DD"/>
    <w:rsid w:val="00E20900"/>
    <w:rsid w:val="00E20C7F"/>
    <w:rsid w:val="00E22556"/>
    <w:rsid w:val="00E2298E"/>
    <w:rsid w:val="00E2396E"/>
    <w:rsid w:val="00E23B79"/>
    <w:rsid w:val="00E23D9E"/>
    <w:rsid w:val="00E23EA1"/>
    <w:rsid w:val="00E24728"/>
    <w:rsid w:val="00E2545E"/>
    <w:rsid w:val="00E26370"/>
    <w:rsid w:val="00E276AC"/>
    <w:rsid w:val="00E317D1"/>
    <w:rsid w:val="00E3221F"/>
    <w:rsid w:val="00E34349"/>
    <w:rsid w:val="00E34A35"/>
    <w:rsid w:val="00E355BD"/>
    <w:rsid w:val="00E37605"/>
    <w:rsid w:val="00E37C2F"/>
    <w:rsid w:val="00E40005"/>
    <w:rsid w:val="00E4135F"/>
    <w:rsid w:val="00E41C28"/>
    <w:rsid w:val="00E42E49"/>
    <w:rsid w:val="00E44A4A"/>
    <w:rsid w:val="00E450F2"/>
    <w:rsid w:val="00E4565F"/>
    <w:rsid w:val="00E458C2"/>
    <w:rsid w:val="00E46308"/>
    <w:rsid w:val="00E470D6"/>
    <w:rsid w:val="00E478C1"/>
    <w:rsid w:val="00E51E17"/>
    <w:rsid w:val="00E52DAB"/>
    <w:rsid w:val="00E5306F"/>
    <w:rsid w:val="00E539B0"/>
    <w:rsid w:val="00E55994"/>
    <w:rsid w:val="00E55A4E"/>
    <w:rsid w:val="00E55A6E"/>
    <w:rsid w:val="00E601B7"/>
    <w:rsid w:val="00E60606"/>
    <w:rsid w:val="00E60B9C"/>
    <w:rsid w:val="00E60C66"/>
    <w:rsid w:val="00E6164D"/>
    <w:rsid w:val="00E618C9"/>
    <w:rsid w:val="00E62004"/>
    <w:rsid w:val="00E62774"/>
    <w:rsid w:val="00E6307C"/>
    <w:rsid w:val="00E636FA"/>
    <w:rsid w:val="00E63D8C"/>
    <w:rsid w:val="00E644AA"/>
    <w:rsid w:val="00E644EB"/>
    <w:rsid w:val="00E651F4"/>
    <w:rsid w:val="00E65E8B"/>
    <w:rsid w:val="00E65EF6"/>
    <w:rsid w:val="00E66C50"/>
    <w:rsid w:val="00E6782A"/>
    <w:rsid w:val="00E679D3"/>
    <w:rsid w:val="00E7039D"/>
    <w:rsid w:val="00E71208"/>
    <w:rsid w:val="00E71444"/>
    <w:rsid w:val="00E71C91"/>
    <w:rsid w:val="00E720A1"/>
    <w:rsid w:val="00E732D5"/>
    <w:rsid w:val="00E741BD"/>
    <w:rsid w:val="00E748BE"/>
    <w:rsid w:val="00E752ED"/>
    <w:rsid w:val="00E755FF"/>
    <w:rsid w:val="00E75B80"/>
    <w:rsid w:val="00E75D7F"/>
    <w:rsid w:val="00E75DDA"/>
    <w:rsid w:val="00E76085"/>
    <w:rsid w:val="00E761A2"/>
    <w:rsid w:val="00E773E8"/>
    <w:rsid w:val="00E77AA5"/>
    <w:rsid w:val="00E81B06"/>
    <w:rsid w:val="00E82AC3"/>
    <w:rsid w:val="00E83ADD"/>
    <w:rsid w:val="00E83C1B"/>
    <w:rsid w:val="00E842B6"/>
    <w:rsid w:val="00E84541"/>
    <w:rsid w:val="00E84F38"/>
    <w:rsid w:val="00E8518C"/>
    <w:rsid w:val="00E85623"/>
    <w:rsid w:val="00E87441"/>
    <w:rsid w:val="00E90340"/>
    <w:rsid w:val="00E90C6C"/>
    <w:rsid w:val="00E91FAE"/>
    <w:rsid w:val="00E93A96"/>
    <w:rsid w:val="00E93EBB"/>
    <w:rsid w:val="00E953B4"/>
    <w:rsid w:val="00E96CED"/>
    <w:rsid w:val="00E96D49"/>
    <w:rsid w:val="00E96E3F"/>
    <w:rsid w:val="00EA2539"/>
    <w:rsid w:val="00EA270C"/>
    <w:rsid w:val="00EA281A"/>
    <w:rsid w:val="00EA2BD2"/>
    <w:rsid w:val="00EA2C4E"/>
    <w:rsid w:val="00EA48D9"/>
    <w:rsid w:val="00EA4974"/>
    <w:rsid w:val="00EA532E"/>
    <w:rsid w:val="00EA6604"/>
    <w:rsid w:val="00EA67AE"/>
    <w:rsid w:val="00EB06D9"/>
    <w:rsid w:val="00EB1122"/>
    <w:rsid w:val="00EB192B"/>
    <w:rsid w:val="00EB19ED"/>
    <w:rsid w:val="00EB1CAB"/>
    <w:rsid w:val="00EB22C9"/>
    <w:rsid w:val="00EB33D4"/>
    <w:rsid w:val="00EB4D55"/>
    <w:rsid w:val="00EB51FB"/>
    <w:rsid w:val="00EB6FB6"/>
    <w:rsid w:val="00EC0597"/>
    <w:rsid w:val="00EC0F5A"/>
    <w:rsid w:val="00EC2E54"/>
    <w:rsid w:val="00EC4265"/>
    <w:rsid w:val="00EC4CEB"/>
    <w:rsid w:val="00EC5886"/>
    <w:rsid w:val="00EC659E"/>
    <w:rsid w:val="00EC66C0"/>
    <w:rsid w:val="00EC7338"/>
    <w:rsid w:val="00EC7E39"/>
    <w:rsid w:val="00ED17E9"/>
    <w:rsid w:val="00ED2072"/>
    <w:rsid w:val="00ED2286"/>
    <w:rsid w:val="00ED2AE0"/>
    <w:rsid w:val="00ED3699"/>
    <w:rsid w:val="00ED5553"/>
    <w:rsid w:val="00ED5E36"/>
    <w:rsid w:val="00ED6961"/>
    <w:rsid w:val="00ED7CE2"/>
    <w:rsid w:val="00EE0461"/>
    <w:rsid w:val="00EE04D8"/>
    <w:rsid w:val="00EE0CEB"/>
    <w:rsid w:val="00EE2B48"/>
    <w:rsid w:val="00EE30CE"/>
    <w:rsid w:val="00EE3400"/>
    <w:rsid w:val="00EE36C5"/>
    <w:rsid w:val="00EE3C9F"/>
    <w:rsid w:val="00EE59B0"/>
    <w:rsid w:val="00EE714D"/>
    <w:rsid w:val="00EE7600"/>
    <w:rsid w:val="00EE7C2D"/>
    <w:rsid w:val="00EF00AE"/>
    <w:rsid w:val="00EF00F6"/>
    <w:rsid w:val="00EF0B96"/>
    <w:rsid w:val="00EF2546"/>
    <w:rsid w:val="00EF2ABB"/>
    <w:rsid w:val="00EF316A"/>
    <w:rsid w:val="00EF3486"/>
    <w:rsid w:val="00EF4481"/>
    <w:rsid w:val="00EF47AF"/>
    <w:rsid w:val="00EF53B6"/>
    <w:rsid w:val="00EF5D71"/>
    <w:rsid w:val="00EF6966"/>
    <w:rsid w:val="00F00B73"/>
    <w:rsid w:val="00F03874"/>
    <w:rsid w:val="00F03E9A"/>
    <w:rsid w:val="00F041F3"/>
    <w:rsid w:val="00F046B9"/>
    <w:rsid w:val="00F04887"/>
    <w:rsid w:val="00F05760"/>
    <w:rsid w:val="00F05B05"/>
    <w:rsid w:val="00F115CA"/>
    <w:rsid w:val="00F120DB"/>
    <w:rsid w:val="00F13716"/>
    <w:rsid w:val="00F139C7"/>
    <w:rsid w:val="00F14817"/>
    <w:rsid w:val="00F14E1A"/>
    <w:rsid w:val="00F14EBA"/>
    <w:rsid w:val="00F1510F"/>
    <w:rsid w:val="00F1533A"/>
    <w:rsid w:val="00F15B73"/>
    <w:rsid w:val="00F15E5A"/>
    <w:rsid w:val="00F16943"/>
    <w:rsid w:val="00F16B77"/>
    <w:rsid w:val="00F17590"/>
    <w:rsid w:val="00F17F0A"/>
    <w:rsid w:val="00F20FD0"/>
    <w:rsid w:val="00F2365B"/>
    <w:rsid w:val="00F236C2"/>
    <w:rsid w:val="00F23FF5"/>
    <w:rsid w:val="00F2639B"/>
    <w:rsid w:val="00F2668F"/>
    <w:rsid w:val="00F26FE5"/>
    <w:rsid w:val="00F2742F"/>
    <w:rsid w:val="00F2753B"/>
    <w:rsid w:val="00F3036B"/>
    <w:rsid w:val="00F31A67"/>
    <w:rsid w:val="00F32109"/>
    <w:rsid w:val="00F33F8B"/>
    <w:rsid w:val="00F33FCD"/>
    <w:rsid w:val="00F340B2"/>
    <w:rsid w:val="00F36315"/>
    <w:rsid w:val="00F36509"/>
    <w:rsid w:val="00F41DFD"/>
    <w:rsid w:val="00F43390"/>
    <w:rsid w:val="00F43C8E"/>
    <w:rsid w:val="00F443B2"/>
    <w:rsid w:val="00F44A56"/>
    <w:rsid w:val="00F44D39"/>
    <w:rsid w:val="00F458D8"/>
    <w:rsid w:val="00F45FF7"/>
    <w:rsid w:val="00F50237"/>
    <w:rsid w:val="00F50FDB"/>
    <w:rsid w:val="00F510D3"/>
    <w:rsid w:val="00F52492"/>
    <w:rsid w:val="00F524F5"/>
    <w:rsid w:val="00F52BB0"/>
    <w:rsid w:val="00F52C7B"/>
    <w:rsid w:val="00F53596"/>
    <w:rsid w:val="00F5536B"/>
    <w:rsid w:val="00F55BA8"/>
    <w:rsid w:val="00F55BBA"/>
    <w:rsid w:val="00F55DB1"/>
    <w:rsid w:val="00F55F09"/>
    <w:rsid w:val="00F566FA"/>
    <w:rsid w:val="00F56ACA"/>
    <w:rsid w:val="00F572D6"/>
    <w:rsid w:val="00F600FE"/>
    <w:rsid w:val="00F620FA"/>
    <w:rsid w:val="00F62E4D"/>
    <w:rsid w:val="00F633E0"/>
    <w:rsid w:val="00F639D7"/>
    <w:rsid w:val="00F65743"/>
    <w:rsid w:val="00F66B34"/>
    <w:rsid w:val="00F675B9"/>
    <w:rsid w:val="00F67680"/>
    <w:rsid w:val="00F70579"/>
    <w:rsid w:val="00F707BC"/>
    <w:rsid w:val="00F711C9"/>
    <w:rsid w:val="00F73CE2"/>
    <w:rsid w:val="00F73ECD"/>
    <w:rsid w:val="00F74C59"/>
    <w:rsid w:val="00F75C3A"/>
    <w:rsid w:val="00F76204"/>
    <w:rsid w:val="00F766BF"/>
    <w:rsid w:val="00F76D58"/>
    <w:rsid w:val="00F76FAA"/>
    <w:rsid w:val="00F81D1A"/>
    <w:rsid w:val="00F82E30"/>
    <w:rsid w:val="00F831CB"/>
    <w:rsid w:val="00F842BA"/>
    <w:rsid w:val="00F848A3"/>
    <w:rsid w:val="00F848F2"/>
    <w:rsid w:val="00F84ACF"/>
    <w:rsid w:val="00F84F14"/>
    <w:rsid w:val="00F8553C"/>
    <w:rsid w:val="00F85742"/>
    <w:rsid w:val="00F85B7E"/>
    <w:rsid w:val="00F85BF8"/>
    <w:rsid w:val="00F860D7"/>
    <w:rsid w:val="00F862FF"/>
    <w:rsid w:val="00F866E4"/>
    <w:rsid w:val="00F86719"/>
    <w:rsid w:val="00F871CE"/>
    <w:rsid w:val="00F87598"/>
    <w:rsid w:val="00F87802"/>
    <w:rsid w:val="00F9122B"/>
    <w:rsid w:val="00F915DB"/>
    <w:rsid w:val="00F92449"/>
    <w:rsid w:val="00F92575"/>
    <w:rsid w:val="00F92C0A"/>
    <w:rsid w:val="00F9415B"/>
    <w:rsid w:val="00F94303"/>
    <w:rsid w:val="00F96114"/>
    <w:rsid w:val="00F96434"/>
    <w:rsid w:val="00F9696D"/>
    <w:rsid w:val="00F96A85"/>
    <w:rsid w:val="00F96DA3"/>
    <w:rsid w:val="00F970C1"/>
    <w:rsid w:val="00FA13C2"/>
    <w:rsid w:val="00FA290F"/>
    <w:rsid w:val="00FA52AA"/>
    <w:rsid w:val="00FA6204"/>
    <w:rsid w:val="00FA7F91"/>
    <w:rsid w:val="00FB121C"/>
    <w:rsid w:val="00FB133A"/>
    <w:rsid w:val="00FB1CDD"/>
    <w:rsid w:val="00FB1FBF"/>
    <w:rsid w:val="00FB2706"/>
    <w:rsid w:val="00FB2C2F"/>
    <w:rsid w:val="00FB305C"/>
    <w:rsid w:val="00FB45B3"/>
    <w:rsid w:val="00FB4769"/>
    <w:rsid w:val="00FB5F12"/>
    <w:rsid w:val="00FB7287"/>
    <w:rsid w:val="00FB764D"/>
    <w:rsid w:val="00FC10F9"/>
    <w:rsid w:val="00FC1DC8"/>
    <w:rsid w:val="00FC2E3D"/>
    <w:rsid w:val="00FC33D8"/>
    <w:rsid w:val="00FC3A0C"/>
    <w:rsid w:val="00FC3B67"/>
    <w:rsid w:val="00FC3BDE"/>
    <w:rsid w:val="00FC3C8C"/>
    <w:rsid w:val="00FC4A4A"/>
    <w:rsid w:val="00FC4EBD"/>
    <w:rsid w:val="00FC58F8"/>
    <w:rsid w:val="00FC70CF"/>
    <w:rsid w:val="00FD055D"/>
    <w:rsid w:val="00FD1428"/>
    <w:rsid w:val="00FD14CE"/>
    <w:rsid w:val="00FD1DBE"/>
    <w:rsid w:val="00FD24D5"/>
    <w:rsid w:val="00FD25A7"/>
    <w:rsid w:val="00FD27B6"/>
    <w:rsid w:val="00FD3689"/>
    <w:rsid w:val="00FD42A3"/>
    <w:rsid w:val="00FD5056"/>
    <w:rsid w:val="00FD5B85"/>
    <w:rsid w:val="00FD7468"/>
    <w:rsid w:val="00FD7CE0"/>
    <w:rsid w:val="00FD7EAA"/>
    <w:rsid w:val="00FE0709"/>
    <w:rsid w:val="00FE07C5"/>
    <w:rsid w:val="00FE0B3B"/>
    <w:rsid w:val="00FE0BF1"/>
    <w:rsid w:val="00FE0E7B"/>
    <w:rsid w:val="00FE1BE2"/>
    <w:rsid w:val="00FE2603"/>
    <w:rsid w:val="00FE2854"/>
    <w:rsid w:val="00FE32AE"/>
    <w:rsid w:val="00FE3556"/>
    <w:rsid w:val="00FE3D21"/>
    <w:rsid w:val="00FE3F00"/>
    <w:rsid w:val="00FE47CF"/>
    <w:rsid w:val="00FE5051"/>
    <w:rsid w:val="00FE52F0"/>
    <w:rsid w:val="00FE65C5"/>
    <w:rsid w:val="00FE67D6"/>
    <w:rsid w:val="00FE730A"/>
    <w:rsid w:val="00FE7B7E"/>
    <w:rsid w:val="00FF043F"/>
    <w:rsid w:val="00FF06AE"/>
    <w:rsid w:val="00FF1453"/>
    <w:rsid w:val="00FF1DD7"/>
    <w:rsid w:val="00FF1FF3"/>
    <w:rsid w:val="00FF28B8"/>
    <w:rsid w:val="00FF2F22"/>
    <w:rsid w:val="00FF4453"/>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7D84D54"/>
  <w15:docId w15:val="{9734A1A3-3023-43AD-9CCF-9A49F0F1C4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New Roman" w:hAnsi="Times" w:cs="Times New Roman"/>
        <w:sz w:val="24"/>
        <w:szCs w:val="24"/>
        <w:lang w:val="pl-PL" w:eastAsia="pl-PL" w:bidi="ar-SA"/>
      </w:rPr>
    </w:rPrDefault>
    <w:pPrDefault>
      <w:pPr>
        <w:spacing w:line="360" w:lineRule="auto"/>
      </w:pPr>
    </w:pPrDefault>
  </w:docDefaults>
  <w:latentStyles w:defLockedState="0" w:defUIPriority="99" w:defSemiHidden="0" w:defUnhideWhenUsed="0" w:defQFormat="0" w:count="376">
    <w:lsdException w:name="Normal" w:uiPriority="0" w:qFormat="1"/>
    <w:lsdException w:name="heading 1" w:uiPriority="0"/>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locked="1"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lsdException w:name="List 2" w:semiHidden="1"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lsdException w:name="Date" w:semiHidden="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0" w:unhideWhenUsed="1"/>
    <w:lsdException w:name="annotation subject" w:semiHidden="1" w:uiPriority="0" w:unhideWhenUsed="1"/>
    <w:lsdException w:name="No List" w:semiHidden="1" w:unhideWhenUsed="1"/>
    <w:lsdException w:name="Outline List 1" w:locked="1" w:semiHidden="1" w:uiPriority="0" w:unhideWhenUsed="1"/>
    <w:lsdException w:name="Outline List 2" w:locked="1" w:semiHidden="1" w:uiPriority="0" w:unhideWhenUsed="1"/>
    <w:lsdException w:name="Outline List 3" w:semiHidden="1" w:uiPriority="0" w:unhideWhenUsed="1"/>
    <w:lsdException w:name="Table Simple 1" w:locked="1" w:semiHidden="1" w:uiPriority="0" w:unhideWhenUsed="1"/>
    <w:lsdException w:name="Table Simple 2" w:locked="1" w:semiHidden="1" w:uiPriority="0" w:unhideWhenUsed="1"/>
    <w:lsdException w:name="Table Simple 3" w:locked="1" w:semiHidden="1" w:uiPriority="0" w:unhideWhenUsed="1"/>
    <w:lsdException w:name="Table Classic 1" w:locked="1" w:semiHidden="1" w:uiPriority="0" w:unhideWhenUsed="1"/>
    <w:lsdException w:name="Table Classic 2" w:locked="1" w:semiHidden="1" w:uiPriority="0" w:unhideWhenUsed="1"/>
    <w:lsdException w:name="Table Classic 3" w:locked="1" w:semiHidden="1" w:uiPriority="0" w:unhideWhenUsed="1"/>
    <w:lsdException w:name="Table Classic 4" w:locked="1" w:semiHidden="1" w:uiPriority="0" w:unhideWhenUsed="1"/>
    <w:lsdException w:name="Table Colorful 1" w:locked="1" w:semiHidden="1" w:uiPriority="0" w:unhideWhenUsed="1"/>
    <w:lsdException w:name="Table Colorful 2" w:locked="1" w:semiHidden="1" w:uiPriority="0" w:unhideWhenUsed="1"/>
    <w:lsdException w:name="Table Colorful 3" w:locked="1" w:semiHidden="1" w:uiPriority="0" w:unhideWhenUsed="1"/>
    <w:lsdException w:name="Table Columns 1" w:locked="1" w:semiHidden="1" w:uiPriority="0" w:unhideWhenUsed="1"/>
    <w:lsdException w:name="Table Columns 2" w:locked="1" w:semiHidden="1" w:uiPriority="0" w:unhideWhenUsed="1"/>
    <w:lsdException w:name="Table Columns 3" w:locked="1" w:semiHidden="1" w:uiPriority="0" w:unhideWhenUsed="1"/>
    <w:lsdException w:name="Table Columns 4" w:locked="1" w:semiHidden="1" w:uiPriority="0" w:unhideWhenUsed="1"/>
    <w:lsdException w:name="Table Columns 5" w:locked="1" w:semiHidden="1" w:uiPriority="0" w:unhideWhenUsed="1"/>
    <w:lsdException w:name="Table Grid 1" w:locked="1" w:semiHidden="1" w:uiPriority="0" w:unhideWhenUsed="1"/>
    <w:lsdException w:name="Table Grid 2" w:locked="1" w:semiHidden="1" w:uiPriority="0" w:unhideWhenUsed="1"/>
    <w:lsdException w:name="Table Grid 3" w:locked="1" w:semiHidden="1" w:uiPriority="0" w:unhideWhenUsed="1"/>
    <w:lsdException w:name="Table Grid 4" w:locked="1" w:semiHidden="1" w:uiPriority="0" w:unhideWhenUsed="1"/>
    <w:lsdException w:name="Table Grid 5" w:locked="1" w:semiHidden="1" w:uiPriority="0" w:unhideWhenUsed="1"/>
    <w:lsdException w:name="Table Grid 6" w:locked="1" w:semiHidden="1" w:uiPriority="0" w:unhideWhenUsed="1"/>
    <w:lsdException w:name="Table Grid 7" w:locked="1" w:semiHidden="1" w:uiPriority="0" w:unhideWhenUsed="1"/>
    <w:lsdException w:name="Table Grid 8" w:locked="1" w:semiHidden="1" w:uiPriority="0" w:unhideWhenUsed="1"/>
    <w:lsdException w:name="Table List 1" w:locked="1" w:semiHidden="1" w:uiPriority="0" w:unhideWhenUsed="1"/>
    <w:lsdException w:name="Table List 2" w:locked="1" w:semiHidden="1" w:uiPriority="0" w:unhideWhenUsed="1"/>
    <w:lsdException w:name="Table List 3" w:locked="1" w:semiHidden="1" w:uiPriority="0" w:unhideWhenUsed="1"/>
    <w:lsdException w:name="Table List 4" w:locked="1" w:semiHidden="1" w:uiPriority="0" w:unhideWhenUsed="1"/>
    <w:lsdException w:name="Table List 5" w:locked="1" w:semiHidden="1" w:uiPriority="0" w:unhideWhenUsed="1"/>
    <w:lsdException w:name="Table List 6" w:locked="1" w:semiHidden="1" w:uiPriority="0" w:unhideWhenUsed="1"/>
    <w:lsdException w:name="Table List 7" w:locked="1" w:semiHidden="1" w:uiPriority="0" w:unhideWhenUsed="1"/>
    <w:lsdException w:name="Table List 8" w:locked="1" w:semiHidden="1" w:uiPriority="0" w:unhideWhenUsed="1"/>
    <w:lsdException w:name="Table 3D effects 1" w:locked="1" w:semiHidden="1" w:uiPriority="0" w:unhideWhenUsed="1"/>
    <w:lsdException w:name="Table 3D effects 2" w:locked="1" w:semiHidden="1" w:uiPriority="0" w:unhideWhenUsed="1"/>
    <w:lsdException w:name="Table 3D effects 3" w:locked="1" w:semiHidden="1" w:uiPriority="0" w:unhideWhenUsed="1"/>
    <w:lsdException w:name="Table Contemporary" w:locked="1" w:semiHidden="1" w:uiPriority="0" w:unhideWhenUsed="1"/>
    <w:lsdException w:name="Table Elegant" w:locked="1" w:semiHidden="1" w:uiPriority="0" w:unhideWhenUsed="1"/>
    <w:lsdException w:name="Table Professional" w:locked="1" w:semiHidden="1" w:uiPriority="0" w:unhideWhenUsed="1"/>
    <w:lsdException w:name="Table Subtle 1" w:locked="1" w:semiHidden="1" w:uiPriority="0" w:unhideWhenUsed="1"/>
    <w:lsdException w:name="Table Subtle 2" w:locked="1" w:semiHidden="1" w:uiPriority="0" w:unhideWhenUsed="1"/>
    <w:lsdException w:name="Table Web 1" w:locked="1" w:semiHidden="1" w:uiPriority="0" w:unhideWhenUsed="1"/>
    <w:lsdException w:name="Table Web 2" w:locked="1" w:semiHidden="1" w:uiPriority="0"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4D4F"/>
    <w:pPr>
      <w:widowControl w:val="0"/>
      <w:autoSpaceDE w:val="0"/>
      <w:autoSpaceDN w:val="0"/>
      <w:adjustRightInd w:val="0"/>
    </w:pPr>
    <w:rPr>
      <w:rFonts w:ascii="Times New Roman" w:eastAsiaTheme="minorEastAsia" w:hAnsi="Times New Roman" w:cs="Arial"/>
      <w:szCs w:val="20"/>
    </w:rPr>
  </w:style>
  <w:style w:type="paragraph" w:styleId="Nagwek1">
    <w:name w:val="heading 1"/>
    <w:basedOn w:val="Normalny"/>
    <w:next w:val="Normalny"/>
    <w:link w:val="Nagwek1Znak"/>
    <w:uiPriority w:val="99"/>
    <w:semiHidden/>
    <w:rsid w:val="001E1E73"/>
    <w:pPr>
      <w:keepNext/>
      <w:keepLines/>
      <w:suppressAutoHyphens/>
      <w:autoSpaceDE/>
      <w:autoSpaceDN/>
      <w:adjustRightInd/>
      <w:spacing w:before="480"/>
      <w:outlineLvl w:val="0"/>
    </w:pPr>
    <w:rPr>
      <w:rFonts w:asciiTheme="majorHAnsi" w:eastAsiaTheme="majorEastAsia" w:hAnsiTheme="majorHAnsi" w:cstheme="majorBidi"/>
      <w:b/>
      <w:bCs/>
      <w:color w:val="365F91" w:themeColor="accent1" w:themeShade="BF"/>
      <w:kern w:val="1"/>
      <w:sz w:val="28"/>
      <w:szCs w:val="28"/>
      <w:lang w:eastAsia="ar-SA"/>
    </w:rPr>
  </w:style>
  <w:style w:type="paragraph" w:styleId="Nagwek2">
    <w:name w:val="heading 2"/>
    <w:basedOn w:val="Normalny"/>
    <w:next w:val="Normalny"/>
    <w:link w:val="Nagwek2Znak"/>
    <w:uiPriority w:val="99"/>
    <w:semiHidden/>
    <w:unhideWhenUsed/>
    <w:qFormat/>
    <w:rsid w:val="0021618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LITwPKTzmlitwpktartykuempunktem">
    <w:name w:val="Z/LIT_w_PKT – zm. lit. w pkt artykułem (punktem)"/>
    <w:basedOn w:val="LITlitera"/>
    <w:uiPriority w:val="32"/>
    <w:qFormat/>
    <w:rsid w:val="006A748A"/>
    <w:pPr>
      <w:ind w:left="1497"/>
    </w:pPr>
  </w:style>
  <w:style w:type="paragraph" w:customStyle="1" w:styleId="ZTIRwPKTzmtirwpktartykuempunktem">
    <w:name w:val="Z/TIR_w_PKT – zm. tir. w pkt artykułem (punktem)"/>
    <w:basedOn w:val="TIRtiret"/>
    <w:uiPriority w:val="33"/>
    <w:qFormat/>
    <w:rsid w:val="006A748A"/>
    <w:pPr>
      <w:ind w:left="1894"/>
    </w:pPr>
  </w:style>
  <w:style w:type="paragraph" w:customStyle="1" w:styleId="ZCZWSPLITwPKTzmczciwsplitwpktartykuempunktem">
    <w:name w:val="Z/CZ_WSP_LIT_w_PKT – zm. części wsp. lit. w pkt artykułem (punktem)"/>
    <w:basedOn w:val="CZWSPLITczwsplnaliter"/>
    <w:next w:val="ZARTzmartartykuempunktem"/>
    <w:uiPriority w:val="35"/>
    <w:qFormat/>
    <w:rsid w:val="006A748A"/>
    <w:pPr>
      <w:ind w:left="1021"/>
    </w:pPr>
  </w:style>
  <w:style w:type="paragraph" w:customStyle="1" w:styleId="2TIRpodwjnytiret">
    <w:name w:val="2TIR – podwójny tiret"/>
    <w:basedOn w:val="TIRtiret"/>
    <w:uiPriority w:val="73"/>
    <w:qFormat/>
    <w:rsid w:val="006A748A"/>
    <w:pPr>
      <w:ind w:left="1780"/>
    </w:pPr>
  </w:style>
  <w:style w:type="character" w:styleId="Odwoanieprzypisudolnego">
    <w:name w:val="footnote reference"/>
    <w:uiPriority w:val="99"/>
    <w:semiHidden/>
    <w:rsid w:val="004C3F97"/>
    <w:rPr>
      <w:rFonts w:cs="Times New Roman"/>
      <w:vertAlign w:val="superscript"/>
    </w:rPr>
  </w:style>
  <w:style w:type="paragraph" w:styleId="Nagwek">
    <w:name w:val="header"/>
    <w:basedOn w:val="Normalny"/>
    <w:link w:val="Nagwek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NagwekZnak">
    <w:name w:val="Nagłówek Znak"/>
    <w:link w:val="Nagwek"/>
    <w:uiPriority w:val="99"/>
    <w:semiHidden/>
    <w:rsid w:val="00060076"/>
    <w:rPr>
      <w:rFonts w:eastAsiaTheme="minorEastAsia" w:cs="Arial"/>
      <w:kern w:val="1"/>
      <w:sz w:val="20"/>
      <w:szCs w:val="20"/>
      <w:lang w:eastAsia="ar-SA"/>
    </w:rPr>
  </w:style>
  <w:style w:type="paragraph" w:styleId="Stopka">
    <w:name w:val="footer"/>
    <w:basedOn w:val="Normalny"/>
    <w:link w:val="StopkaZnak"/>
    <w:uiPriority w:val="99"/>
    <w:semiHidden/>
    <w:rsid w:val="004C3F97"/>
    <w:pPr>
      <w:tabs>
        <w:tab w:val="center" w:pos="4536"/>
        <w:tab w:val="right" w:pos="9072"/>
      </w:tabs>
      <w:suppressAutoHyphens/>
      <w:autoSpaceDE/>
      <w:autoSpaceDN/>
      <w:adjustRightInd/>
    </w:pPr>
    <w:rPr>
      <w:rFonts w:ascii="Times" w:eastAsia="Times New Roman" w:hAnsi="Times" w:cs="Times New Roman"/>
      <w:kern w:val="1"/>
      <w:szCs w:val="24"/>
      <w:lang w:eastAsia="ar-SA"/>
    </w:rPr>
  </w:style>
  <w:style w:type="character" w:customStyle="1" w:styleId="StopkaZnak">
    <w:name w:val="Stopka Znak"/>
    <w:link w:val="Stopka"/>
    <w:uiPriority w:val="99"/>
    <w:semiHidden/>
    <w:rsid w:val="00060076"/>
    <w:rPr>
      <w:rFonts w:eastAsiaTheme="minorEastAsia" w:cs="Arial"/>
      <w:kern w:val="1"/>
      <w:sz w:val="20"/>
      <w:szCs w:val="20"/>
      <w:lang w:eastAsia="ar-SA"/>
    </w:rPr>
  </w:style>
  <w:style w:type="paragraph" w:styleId="Tekstdymka">
    <w:name w:val="Balloon Text"/>
    <w:basedOn w:val="Normalny"/>
    <w:link w:val="TekstdymkaZnak"/>
    <w:uiPriority w:val="99"/>
    <w:semiHidden/>
    <w:rsid w:val="004C3F97"/>
    <w:pPr>
      <w:suppressAutoHyphens/>
      <w:autoSpaceDE/>
      <w:autoSpaceDN/>
      <w:adjustRightInd/>
    </w:pPr>
    <w:rPr>
      <w:rFonts w:ascii="Tahoma" w:eastAsia="Times New Roman" w:hAnsi="Tahoma" w:cs="Tahoma"/>
      <w:kern w:val="1"/>
      <w:szCs w:val="16"/>
      <w:lang w:eastAsia="ar-SA"/>
    </w:rPr>
  </w:style>
  <w:style w:type="character" w:customStyle="1" w:styleId="TekstdymkaZnak">
    <w:name w:val="Tekst dymka Znak"/>
    <w:link w:val="Tekstdymka"/>
    <w:uiPriority w:val="99"/>
    <w:semiHidden/>
    <w:rsid w:val="004C3F97"/>
    <w:rPr>
      <w:rFonts w:ascii="Tahoma" w:eastAsiaTheme="minorEastAsia" w:hAnsi="Tahoma" w:cs="Tahoma"/>
      <w:kern w:val="1"/>
      <w:sz w:val="16"/>
      <w:szCs w:val="16"/>
      <w:lang w:eastAsia="ar-SA"/>
    </w:rPr>
  </w:style>
  <w:style w:type="paragraph" w:customStyle="1" w:styleId="ARTartustawynprozporzdzenia">
    <w:name w:val="ART(§) – art. ustawy (§ np. rozporządzenia)"/>
    <w:uiPriority w:val="11"/>
    <w:qFormat/>
    <w:rsid w:val="006A748A"/>
    <w:pPr>
      <w:suppressAutoHyphens/>
      <w:autoSpaceDE w:val="0"/>
      <w:autoSpaceDN w:val="0"/>
      <w:adjustRightInd w:val="0"/>
      <w:spacing w:before="120"/>
      <w:ind w:firstLine="510"/>
      <w:jc w:val="both"/>
    </w:pPr>
    <w:rPr>
      <w:rFonts w:eastAsiaTheme="minorEastAsia" w:cs="Arial"/>
      <w:szCs w:val="20"/>
    </w:rPr>
  </w:style>
  <w:style w:type="paragraph" w:customStyle="1" w:styleId="ZCZWSPTIRwPKTzmczciwsptirwpktartykuempunktem">
    <w:name w:val="Z/CZ_WSP_TIR_w_PKT – zm. części wsp. tir. w pkt artykułem (punktem)"/>
    <w:basedOn w:val="CZWSPTIRczwsplnatiret"/>
    <w:next w:val="ZPKTzmpktartykuempunktem"/>
    <w:uiPriority w:val="36"/>
    <w:qFormat/>
    <w:rsid w:val="006A748A"/>
    <w:pPr>
      <w:ind w:left="1497"/>
    </w:pPr>
  </w:style>
  <w:style w:type="paragraph" w:customStyle="1" w:styleId="ZTIRwLITzmtirwlitartykuempunktem">
    <w:name w:val="Z/TIR_w_LIT – zm. tir. w lit. artykułem (punktem)"/>
    <w:basedOn w:val="TIRtiret"/>
    <w:uiPriority w:val="33"/>
    <w:qFormat/>
    <w:rsid w:val="006A748A"/>
  </w:style>
  <w:style w:type="paragraph" w:customStyle="1" w:styleId="ZCZWSPTIRwLITzmczciwsptirwlitartykuempunktem">
    <w:name w:val="Z/CZ_WSP_TIR_w_LIT – zm. części wsp. tir. w lit. artykułem (punktem)"/>
    <w:basedOn w:val="CZWSPTIRczwsplnatiret"/>
    <w:next w:val="ZLITzmlitartykuempunktem"/>
    <w:uiPriority w:val="36"/>
    <w:qFormat/>
    <w:rsid w:val="006A748A"/>
  </w:style>
  <w:style w:type="character" w:customStyle="1" w:styleId="Nagwek1Znak">
    <w:name w:val="Nagłówek 1 Znak"/>
    <w:basedOn w:val="Domylnaczcionkaakapitu"/>
    <w:link w:val="Nagwek1"/>
    <w:uiPriority w:val="99"/>
    <w:semiHidden/>
    <w:rsid w:val="004504C0"/>
    <w:rPr>
      <w:rFonts w:asciiTheme="majorHAnsi" w:eastAsiaTheme="majorEastAsia" w:hAnsiTheme="majorHAnsi" w:cstheme="majorBidi"/>
      <w:b/>
      <w:bCs/>
      <w:color w:val="365F91" w:themeColor="accent1" w:themeShade="BF"/>
      <w:kern w:val="1"/>
      <w:sz w:val="28"/>
      <w:szCs w:val="28"/>
      <w:lang w:eastAsia="ar-SA"/>
    </w:rPr>
  </w:style>
  <w:style w:type="paragraph" w:styleId="Bezodstpw">
    <w:name w:val="No Spacing"/>
    <w:uiPriority w:val="99"/>
    <w:semiHidden/>
    <w:rsid w:val="004C3F97"/>
    <w:pPr>
      <w:widowControl w:val="0"/>
      <w:suppressAutoHyphens/>
    </w:pPr>
    <w:rPr>
      <w:kern w:val="1"/>
      <w:lang w:eastAsia="ar-SA"/>
    </w:rPr>
  </w:style>
  <w:style w:type="paragraph" w:customStyle="1" w:styleId="ZPKTzmpktartykuempunktem">
    <w:name w:val="Z/PKT – zm. pkt artykułem (punktem)"/>
    <w:basedOn w:val="PKTpunkt"/>
    <w:uiPriority w:val="31"/>
    <w:qFormat/>
    <w:rsid w:val="006A748A"/>
    <w:pPr>
      <w:ind w:left="1020"/>
    </w:pPr>
  </w:style>
  <w:style w:type="paragraph" w:customStyle="1" w:styleId="ZARTzmartartykuempunktem">
    <w:name w:val="Z/ART(§) – zm. art. (§) artykułem (punktem)"/>
    <w:basedOn w:val="ARTartustawynprozporzdzenia"/>
    <w:uiPriority w:val="30"/>
    <w:qFormat/>
    <w:rsid w:val="006A748A"/>
    <w:pPr>
      <w:spacing w:before="0"/>
      <w:ind w:left="510"/>
    </w:pPr>
  </w:style>
  <w:style w:type="paragraph" w:customStyle="1" w:styleId="DATAAKTUdatauchwalenialubwydaniaaktu">
    <w:name w:val="DATA_AKTU – data uchwalenia lub wydania aktu"/>
    <w:next w:val="TYTUAKTUprzedmiotregulacjiustawylubrozporzdzenia"/>
    <w:uiPriority w:val="6"/>
    <w:qFormat/>
    <w:rsid w:val="006A748A"/>
    <w:pPr>
      <w:keepNext/>
      <w:suppressAutoHyphens/>
      <w:spacing w:before="120" w:after="120"/>
      <w:jc w:val="center"/>
    </w:pPr>
    <w:rPr>
      <w:rFonts w:eastAsiaTheme="minorEastAsia" w:cs="Arial"/>
      <w:bCs/>
    </w:rPr>
  </w:style>
  <w:style w:type="paragraph" w:customStyle="1" w:styleId="TYTUAKTUprzedmiotregulacjiustawylubrozporzdzenia">
    <w:name w:val="TYTUŁ_AKTU – przedmiot regulacji ustawy lub rozporządzenia"/>
    <w:next w:val="ARTartustawynprozporzdzenia"/>
    <w:uiPriority w:val="6"/>
    <w:qFormat/>
    <w:rsid w:val="006A748A"/>
    <w:pPr>
      <w:keepNext/>
      <w:suppressAutoHyphens/>
      <w:spacing w:before="120" w:after="360"/>
      <w:jc w:val="center"/>
    </w:pPr>
    <w:rPr>
      <w:rFonts w:eastAsiaTheme="minorEastAsia" w:cs="Arial"/>
      <w:b/>
      <w:bCs/>
    </w:rPr>
  </w:style>
  <w:style w:type="paragraph" w:customStyle="1" w:styleId="CZKSIGAoznaczenieiprzedmiotczcilubksigi">
    <w:name w:val="CZĘŚĆ(KSIĘGA) – oznaczenie i przedmiot części lub księgi"/>
    <w:next w:val="ARTartustawynprozporzdzenia"/>
    <w:uiPriority w:val="8"/>
    <w:qFormat/>
    <w:rsid w:val="006A748A"/>
    <w:pPr>
      <w:keepNext/>
      <w:suppressAutoHyphens/>
      <w:spacing w:before="120"/>
      <w:jc w:val="center"/>
    </w:pPr>
    <w:rPr>
      <w:b/>
      <w:bCs/>
      <w:caps/>
      <w:kern w:val="24"/>
    </w:rPr>
  </w:style>
  <w:style w:type="paragraph" w:customStyle="1" w:styleId="NIEARTTEKSTtekstnieartykuowanynppodstprawnarozplubpreambua">
    <w:name w:val="NIEART_TEKST – tekst nieartykułowany (np. podst. prawna rozp. lub preambuła)"/>
    <w:basedOn w:val="ARTartustawynprozporzdzenia"/>
    <w:next w:val="ARTartustawynprozporzdzenia"/>
    <w:uiPriority w:val="7"/>
    <w:qFormat/>
    <w:rsid w:val="006A748A"/>
    <w:rPr>
      <w:bCs/>
    </w:rPr>
  </w:style>
  <w:style w:type="paragraph" w:customStyle="1" w:styleId="OZNRODZAKTUtznustawalubrozporzdzenieiorganwydajcy">
    <w:name w:val="OZN_RODZ_AKTU – tzn. ustawa lub rozporządzenie i organ wydający"/>
    <w:next w:val="DATAAKTUdatauchwalenialubwydaniaaktu"/>
    <w:uiPriority w:val="5"/>
    <w:qFormat/>
    <w:rsid w:val="006A748A"/>
    <w:pPr>
      <w:keepNext/>
      <w:suppressAutoHyphens/>
      <w:spacing w:after="120"/>
      <w:jc w:val="center"/>
    </w:pPr>
    <w:rPr>
      <w:b/>
      <w:bCs/>
      <w:caps/>
      <w:spacing w:val="54"/>
      <w:kern w:val="24"/>
    </w:rPr>
  </w:style>
  <w:style w:type="paragraph" w:customStyle="1" w:styleId="USTustnpkodeksu">
    <w:name w:val="UST(§) – ust. (§ np. kodeksu)"/>
    <w:basedOn w:val="ARTartustawynprozporzdzenia"/>
    <w:uiPriority w:val="12"/>
    <w:qFormat/>
    <w:rsid w:val="006A748A"/>
    <w:pPr>
      <w:spacing w:before="0"/>
    </w:pPr>
    <w:rPr>
      <w:bCs/>
    </w:rPr>
  </w:style>
  <w:style w:type="paragraph" w:customStyle="1" w:styleId="PKTpunkt">
    <w:name w:val="PKT – punkt"/>
    <w:uiPriority w:val="13"/>
    <w:qFormat/>
    <w:rsid w:val="005147E8"/>
    <w:pPr>
      <w:ind w:left="510" w:hanging="510"/>
      <w:jc w:val="both"/>
    </w:pPr>
    <w:rPr>
      <w:rFonts w:eastAsiaTheme="minorEastAsia" w:cs="Arial"/>
      <w:bCs/>
      <w:szCs w:val="20"/>
    </w:rPr>
  </w:style>
  <w:style w:type="paragraph" w:customStyle="1" w:styleId="CZWSPPKTczwsplnapunktw">
    <w:name w:val="CZ_WSP_PKT – część wspólna punktów"/>
    <w:basedOn w:val="PKTpunkt"/>
    <w:next w:val="USTustnpkodeksu"/>
    <w:uiPriority w:val="16"/>
    <w:qFormat/>
    <w:rsid w:val="006A748A"/>
    <w:pPr>
      <w:ind w:left="0" w:firstLine="0"/>
    </w:pPr>
  </w:style>
  <w:style w:type="paragraph" w:customStyle="1" w:styleId="LITlitera">
    <w:name w:val="LIT – litera"/>
    <w:basedOn w:val="PKTpunkt"/>
    <w:uiPriority w:val="14"/>
    <w:qFormat/>
    <w:rsid w:val="005147E8"/>
    <w:pPr>
      <w:ind w:left="986" w:hanging="476"/>
    </w:pPr>
  </w:style>
  <w:style w:type="paragraph" w:customStyle="1" w:styleId="CZWSPLITczwsplnaliter">
    <w:name w:val="CZ_WSP_LIT – część wspólna liter"/>
    <w:basedOn w:val="LITlitera"/>
    <w:next w:val="USTustnpkodeksu"/>
    <w:uiPriority w:val="17"/>
    <w:qFormat/>
    <w:rsid w:val="006A748A"/>
    <w:pPr>
      <w:ind w:left="510" w:firstLine="0"/>
    </w:pPr>
    <w:rPr>
      <w:szCs w:val="24"/>
    </w:rPr>
  </w:style>
  <w:style w:type="paragraph" w:customStyle="1" w:styleId="TIRtiret">
    <w:name w:val="TIR – tiret"/>
    <w:basedOn w:val="LITlitera"/>
    <w:uiPriority w:val="15"/>
    <w:qFormat/>
    <w:rsid w:val="005147E8"/>
    <w:pPr>
      <w:ind w:left="1384" w:hanging="397"/>
    </w:pPr>
  </w:style>
  <w:style w:type="paragraph" w:customStyle="1" w:styleId="CZWSPTIRczwsplnatiret">
    <w:name w:val="CZ_WSP_TIR – część wspólna tiret"/>
    <w:basedOn w:val="TIRtiret"/>
    <w:next w:val="USTustnpkodeksu"/>
    <w:uiPriority w:val="17"/>
    <w:qFormat/>
    <w:rsid w:val="006A748A"/>
    <w:pPr>
      <w:ind w:left="987" w:firstLine="0"/>
    </w:pPr>
  </w:style>
  <w:style w:type="paragraph" w:customStyle="1" w:styleId="CYTcytatnpprzysigi">
    <w:name w:val="CYT – cytat np. przysięgi"/>
    <w:basedOn w:val="USTustnpkodeksu"/>
    <w:next w:val="USTustnpkodeksu"/>
    <w:uiPriority w:val="18"/>
    <w:qFormat/>
    <w:rsid w:val="006A748A"/>
    <w:pPr>
      <w:ind w:left="510" w:right="510" w:firstLine="0"/>
      <w:mirrorIndents/>
    </w:pPr>
  </w:style>
  <w:style w:type="paragraph" w:customStyle="1" w:styleId="ROZDZODDZPRZEDMprzedmiotregulacjirozdziauluboddziau">
    <w:name w:val="ROZDZ(ODDZ)_PRZEDM – przedmiot regulacji rozdziału lub oddziału"/>
    <w:next w:val="ARTartustawynprozporzdzenia"/>
    <w:uiPriority w:val="10"/>
    <w:qFormat/>
    <w:rsid w:val="006A748A"/>
    <w:pPr>
      <w:keepNext/>
      <w:suppressAutoHyphens/>
      <w:spacing w:before="120"/>
      <w:jc w:val="center"/>
    </w:pPr>
    <w:rPr>
      <w:rFonts w:eastAsiaTheme="minorEastAsia"/>
      <w:b/>
      <w:bCs/>
    </w:rPr>
  </w:style>
  <w:style w:type="paragraph" w:customStyle="1" w:styleId="ZLITzmlitartykuempunktem">
    <w:name w:val="Z/LIT – zm. lit. artykułem (punktem)"/>
    <w:basedOn w:val="LITlitera"/>
    <w:uiPriority w:val="32"/>
    <w:qFormat/>
    <w:rsid w:val="006A748A"/>
  </w:style>
  <w:style w:type="paragraph" w:customStyle="1" w:styleId="ZLITCZWSPTIRwLITzmczciwsptirwlitliter">
    <w:name w:val="Z_LIT/CZ_WSP_TIR_w_LIT – zm. części wsp. tir. w lit. literą"/>
    <w:basedOn w:val="CZWSPTIRczwsplnatiret"/>
    <w:next w:val="LITlitera"/>
    <w:uiPriority w:val="51"/>
    <w:qFormat/>
    <w:rsid w:val="006A748A"/>
    <w:pPr>
      <w:ind w:left="1463"/>
    </w:pPr>
  </w:style>
  <w:style w:type="paragraph" w:customStyle="1" w:styleId="ZLITTIRwLITzmtirwlitliter">
    <w:name w:val="Z_LIT/TIR_w_LIT – zm. tir. w lit. literą"/>
    <w:basedOn w:val="TIRtiret"/>
    <w:uiPriority w:val="49"/>
    <w:qFormat/>
    <w:rsid w:val="006A748A"/>
    <w:pPr>
      <w:ind w:left="1860"/>
    </w:pPr>
  </w:style>
  <w:style w:type="paragraph" w:customStyle="1" w:styleId="TYTDZOZNoznaczenietytuulubdziau">
    <w:name w:val="TYT(DZ)_OZN – oznaczenie tytułu lub działu"/>
    <w:next w:val="Normalny"/>
    <w:uiPriority w:val="9"/>
    <w:qFormat/>
    <w:rsid w:val="006A748A"/>
    <w:pPr>
      <w:keepNext/>
      <w:spacing w:before="120"/>
      <w:jc w:val="center"/>
    </w:pPr>
    <w:rPr>
      <w:rFonts w:eastAsiaTheme="minorEastAsia" w:cs="Arial"/>
      <w:bCs/>
      <w:caps/>
      <w:kern w:val="24"/>
    </w:rPr>
  </w:style>
  <w:style w:type="paragraph" w:customStyle="1" w:styleId="ZWMATFIZCHEMzmwzorumatfizlubchemartykuempunktem">
    <w:name w:val="Z/W_MAT(FIZ|CHEM) – zm. wzoru mat. (fiz. lub chem.) artykułem (punktem)"/>
    <w:basedOn w:val="WMATFIZCHEMwzrmatfizlubchem"/>
    <w:uiPriority w:val="38"/>
    <w:qFormat/>
    <w:rsid w:val="001270A2"/>
    <w:pPr>
      <w:ind w:left="510"/>
    </w:pPr>
  </w:style>
  <w:style w:type="paragraph" w:customStyle="1" w:styleId="ZTYTDZOZNzmozntytuudziauartykuempunktem">
    <w:name w:val="Z/TYT(DZ)_OZN – zm. ozn. tytułu (działu) artykułem (punktem)"/>
    <w:basedOn w:val="TYTDZOZNoznaczenietytuulubdziau"/>
    <w:next w:val="ZTYTDZPRZEDMzmprzedmtytuulubdziauartykuempunktem"/>
    <w:uiPriority w:val="28"/>
    <w:qFormat/>
    <w:rsid w:val="006A748A"/>
    <w:pPr>
      <w:spacing w:before="0"/>
      <w:ind w:left="510"/>
    </w:pPr>
  </w:style>
  <w:style w:type="paragraph" w:customStyle="1" w:styleId="ZTYTDZPRZEDMzmprzedmtytuulubdziauartykuempunktem">
    <w:name w:val="Z/TYT(DZ)_PRZEDM – zm. przedm. tytułu lub działu artykułem (punktem)"/>
    <w:next w:val="ZARTzmartartykuempunktem"/>
    <w:uiPriority w:val="28"/>
    <w:qFormat/>
    <w:rsid w:val="006A748A"/>
    <w:pPr>
      <w:keepNext/>
      <w:suppressAutoHyphens/>
      <w:ind w:left="510"/>
      <w:jc w:val="center"/>
    </w:pPr>
    <w:rPr>
      <w:szCs w:val="26"/>
    </w:rPr>
  </w:style>
  <w:style w:type="paragraph" w:customStyle="1" w:styleId="ZTIRzmtirartykuempunktem">
    <w:name w:val="Z/TIR – zm. tir. artykułem (punktem)"/>
    <w:basedOn w:val="TIRtiret"/>
    <w:next w:val="PKTpunkt"/>
    <w:uiPriority w:val="33"/>
    <w:qFormat/>
    <w:rsid w:val="006A748A"/>
    <w:pPr>
      <w:ind w:left="907"/>
    </w:pPr>
  </w:style>
  <w:style w:type="paragraph" w:customStyle="1" w:styleId="ZCZWSPPKTzmczciwsppktartykuempunktem">
    <w:name w:val="Z/CZ_WSP_PKT – zm. części wsp. pkt artykułem (punktem)"/>
    <w:basedOn w:val="CZWSPPKTczwsplnapunktw"/>
    <w:next w:val="ZARTzmartartykuempunktem"/>
    <w:uiPriority w:val="34"/>
    <w:qFormat/>
    <w:rsid w:val="006A748A"/>
    <w:pPr>
      <w:ind w:left="510"/>
    </w:pPr>
  </w:style>
  <w:style w:type="paragraph" w:customStyle="1" w:styleId="ZZLITzmianazmlit">
    <w:name w:val="ZZ/LIT – zmiana zm. lit."/>
    <w:basedOn w:val="ZZPKTzmianazmpkt"/>
    <w:uiPriority w:val="67"/>
    <w:qFormat/>
    <w:rsid w:val="006A748A"/>
    <w:pPr>
      <w:ind w:left="2370" w:hanging="476"/>
    </w:pPr>
  </w:style>
  <w:style w:type="paragraph" w:customStyle="1" w:styleId="ZZTIRzmianazmtir">
    <w:name w:val="ZZ/TIR – zmiana zm. tir."/>
    <w:basedOn w:val="ZZLITzmianazmlit"/>
    <w:uiPriority w:val="67"/>
    <w:qFormat/>
    <w:rsid w:val="006A748A"/>
    <w:pPr>
      <w:ind w:left="2291" w:hanging="397"/>
    </w:pPr>
  </w:style>
  <w:style w:type="paragraph" w:customStyle="1" w:styleId="ZROZDZODDZOZNzmoznrozdzoddzartykuempunktem">
    <w:name w:val="Z/ROZDZ(ODDZ)_OZN – zm. ozn. rozdz. (oddz.) artykułem (punktem)"/>
    <w:next w:val="ZROZDZODDZPRZEDMzmprzedmrozdzoddzartykuempunktem"/>
    <w:uiPriority w:val="29"/>
    <w:qFormat/>
    <w:rsid w:val="006A748A"/>
    <w:pPr>
      <w:keepNext/>
      <w:suppressAutoHyphens/>
      <w:ind w:left="510"/>
      <w:jc w:val="center"/>
    </w:pPr>
    <w:rPr>
      <w:rFonts w:eastAsiaTheme="minorEastAsia" w:cs="Arial"/>
      <w:bCs/>
      <w:kern w:val="24"/>
    </w:rPr>
  </w:style>
  <w:style w:type="paragraph" w:customStyle="1" w:styleId="ZLITUSTzmustliter">
    <w:name w:val="Z_LIT/UST(§) – zm. ust. (§) literą"/>
    <w:basedOn w:val="USTustnpkodeksu"/>
    <w:uiPriority w:val="46"/>
    <w:qFormat/>
    <w:rsid w:val="006A748A"/>
    <w:pPr>
      <w:ind w:left="987"/>
    </w:pPr>
  </w:style>
  <w:style w:type="paragraph" w:customStyle="1" w:styleId="ZLITPKTzmpktliter">
    <w:name w:val="Z_LIT/PKT – zm. pkt literą"/>
    <w:basedOn w:val="PKTpunkt"/>
    <w:uiPriority w:val="47"/>
    <w:qFormat/>
    <w:rsid w:val="006A748A"/>
    <w:pPr>
      <w:ind w:left="1497"/>
    </w:pPr>
  </w:style>
  <w:style w:type="paragraph" w:customStyle="1" w:styleId="ZZCZWSPPKTzmianazmczciwsppkt">
    <w:name w:val="ZZ/CZ_WSP_PKT – zmiana. zm. części wsp. pkt"/>
    <w:basedOn w:val="ZZARTzmianazmart"/>
    <w:next w:val="ZPKTzmpktartykuempunktem"/>
    <w:uiPriority w:val="68"/>
    <w:qFormat/>
    <w:rsid w:val="006A748A"/>
    <w:pPr>
      <w:ind w:firstLine="0"/>
    </w:pPr>
  </w:style>
  <w:style w:type="paragraph" w:customStyle="1" w:styleId="ZLITLITzmlitliter">
    <w:name w:val="Z_LIT/LIT – zm. lit. literą"/>
    <w:basedOn w:val="LITlitera"/>
    <w:uiPriority w:val="48"/>
    <w:qFormat/>
    <w:rsid w:val="006A748A"/>
    <w:pPr>
      <w:ind w:left="1463"/>
    </w:pPr>
  </w:style>
  <w:style w:type="paragraph" w:customStyle="1" w:styleId="ZLITCZWSPPKTzmczciwsppktliter">
    <w:name w:val="Z_LIT/CZ_WSP_PKT – zm. części wsp. pkt literą"/>
    <w:basedOn w:val="CZWSPLITczwsplnaliter"/>
    <w:next w:val="LITlitera"/>
    <w:uiPriority w:val="50"/>
    <w:qFormat/>
    <w:rsid w:val="006A748A"/>
    <w:pPr>
      <w:ind w:left="987"/>
    </w:pPr>
  </w:style>
  <w:style w:type="paragraph" w:customStyle="1" w:styleId="ZLITTIRzmtirliter">
    <w:name w:val="Z_LIT/TIR – zm. tir. literą"/>
    <w:basedOn w:val="TIRtiret"/>
    <w:uiPriority w:val="49"/>
    <w:qFormat/>
    <w:rsid w:val="006A748A"/>
  </w:style>
  <w:style w:type="paragraph" w:customStyle="1" w:styleId="ZZCZWSPLITwPKTzmianazmczciwsplitwpkt">
    <w:name w:val="ZZ/CZ_WSP_LIT_w_PKT – zmiana zm. części wsp. lit. w pkt"/>
    <w:basedOn w:val="ZZLITwPKTzmianazmlitwpkt"/>
    <w:uiPriority w:val="69"/>
    <w:qFormat/>
    <w:rsid w:val="006A748A"/>
    <w:pPr>
      <w:ind w:left="2404" w:firstLine="0"/>
    </w:pPr>
  </w:style>
  <w:style w:type="paragraph" w:customStyle="1" w:styleId="ZLITLITwPKTzmlitwpktliter">
    <w:name w:val="Z_LIT/LIT_w_PKT – zm. lit. w pkt literą"/>
    <w:basedOn w:val="LITlitera"/>
    <w:uiPriority w:val="48"/>
    <w:qFormat/>
    <w:rsid w:val="006A748A"/>
    <w:pPr>
      <w:ind w:left="1973"/>
    </w:pPr>
  </w:style>
  <w:style w:type="paragraph" w:customStyle="1" w:styleId="ZLITCZWSPLITwPKTzmczciwsplitwpktliter">
    <w:name w:val="Z_LIT/CZ_WSP_LIT_w_PKT – zm. części wsp. lit. w pkt literą"/>
    <w:basedOn w:val="CZWSPLITczwsplnaliter"/>
    <w:next w:val="LITlitera"/>
    <w:uiPriority w:val="51"/>
    <w:qFormat/>
    <w:rsid w:val="006A748A"/>
    <w:pPr>
      <w:ind w:left="1497"/>
    </w:pPr>
  </w:style>
  <w:style w:type="paragraph" w:customStyle="1" w:styleId="ZLITTIRwPKTzmtirwpktliter">
    <w:name w:val="Z_LIT/TIR_w_PKT – zm. tir. w pkt literą"/>
    <w:basedOn w:val="TIRtiret"/>
    <w:uiPriority w:val="49"/>
    <w:qFormat/>
    <w:rsid w:val="006A748A"/>
    <w:pPr>
      <w:ind w:left="2370"/>
    </w:pPr>
  </w:style>
  <w:style w:type="paragraph" w:customStyle="1" w:styleId="ZLITCZWSPTIRwPKTzmczciwsptirwpktliter">
    <w:name w:val="Z_LIT/CZ_WSP_TIR_w_PKT – zm. części wsp. tir. w pkt literą"/>
    <w:basedOn w:val="CZWSPTIRczwsplnatiret"/>
    <w:next w:val="LITlitera"/>
    <w:uiPriority w:val="51"/>
    <w:qFormat/>
    <w:rsid w:val="006A748A"/>
    <w:pPr>
      <w:ind w:left="1973"/>
    </w:pPr>
  </w:style>
  <w:style w:type="paragraph" w:styleId="Tekstprzypisudolnego">
    <w:name w:val="footnote text"/>
    <w:basedOn w:val="Normalny"/>
    <w:link w:val="TekstprzypisudolnegoZnak"/>
    <w:uiPriority w:val="99"/>
    <w:semiHidden/>
    <w:qFormat/>
    <w:locked/>
    <w:rsid w:val="00295A6F"/>
    <w:rPr>
      <w:rFonts w:ascii="Times" w:eastAsia="Times New Roman" w:hAnsi="Times" w:cs="Times New Roman"/>
      <w:szCs w:val="24"/>
    </w:rPr>
  </w:style>
  <w:style w:type="character" w:customStyle="1" w:styleId="TekstprzypisudolnegoZnak">
    <w:name w:val="Tekst przypisu dolnego Znak"/>
    <w:basedOn w:val="Domylnaczcionkaakapitu"/>
    <w:link w:val="Tekstprzypisudolnego"/>
    <w:uiPriority w:val="99"/>
    <w:semiHidden/>
    <w:rsid w:val="006E0FCC"/>
    <w:rPr>
      <w:sz w:val="20"/>
    </w:rPr>
  </w:style>
  <w:style w:type="paragraph" w:customStyle="1" w:styleId="ZTIRLITzmlittiret">
    <w:name w:val="Z_TIR/LIT – zm. lit. tiret"/>
    <w:basedOn w:val="LITlitera"/>
    <w:uiPriority w:val="57"/>
    <w:qFormat/>
    <w:rsid w:val="006A748A"/>
    <w:pPr>
      <w:ind w:left="1859"/>
    </w:pPr>
  </w:style>
  <w:style w:type="paragraph" w:customStyle="1" w:styleId="ZTIRCZWSPPKTzmczciwsppkttiret">
    <w:name w:val="Z_TIR/CZ_WSP_PKT – zm. części wsp. pkt tiret"/>
    <w:basedOn w:val="CZWSPLITczwsplnaliter"/>
    <w:next w:val="TIRtiret"/>
    <w:uiPriority w:val="58"/>
    <w:qFormat/>
    <w:rsid w:val="006A748A"/>
    <w:pPr>
      <w:ind w:left="1383"/>
    </w:pPr>
  </w:style>
  <w:style w:type="paragraph" w:customStyle="1" w:styleId="ZTIRTIRzmtirtiret">
    <w:name w:val="Z_TIR/TIR – zm. tir. tiret"/>
    <w:basedOn w:val="TIRtiret"/>
    <w:uiPriority w:val="57"/>
    <w:qFormat/>
    <w:rsid w:val="006A748A"/>
    <w:pPr>
      <w:ind w:left="1780"/>
    </w:pPr>
  </w:style>
  <w:style w:type="paragraph" w:customStyle="1" w:styleId="ZZCZWSPTIRwPKTzmianazmczciwsptirwpkt">
    <w:name w:val="ZZ/CZ_WSP_TIR_w_PKT – zmiana zm. części wsp. tir. w pkt"/>
    <w:basedOn w:val="ZZTIRwPKTzmianazmtirwpkt"/>
    <w:uiPriority w:val="70"/>
    <w:qFormat/>
    <w:rsid w:val="006A748A"/>
    <w:pPr>
      <w:ind w:left="2880" w:firstLine="0"/>
    </w:pPr>
  </w:style>
  <w:style w:type="paragraph" w:customStyle="1" w:styleId="ZZTIRwLITzmianazmtirwlit">
    <w:name w:val="ZZ/TIR_w_LIT – zmiana zm. tir. w lit."/>
    <w:basedOn w:val="ZZTIRzmianazmtir"/>
    <w:uiPriority w:val="67"/>
    <w:qFormat/>
    <w:rsid w:val="006A748A"/>
    <w:pPr>
      <w:ind w:left="2767"/>
    </w:pPr>
  </w:style>
  <w:style w:type="paragraph" w:customStyle="1" w:styleId="ZTIRTIRwLITzmtirwlittiret">
    <w:name w:val="Z_TIR/TIR_w_LIT – zm. tir. w lit. tiret"/>
    <w:basedOn w:val="TIRtiret"/>
    <w:uiPriority w:val="57"/>
    <w:qFormat/>
    <w:rsid w:val="006A748A"/>
    <w:pPr>
      <w:ind w:left="2257"/>
    </w:pPr>
  </w:style>
  <w:style w:type="paragraph" w:customStyle="1" w:styleId="ZTIRCZWSPTIRwLITzmczciwsptirwlittiret">
    <w:name w:val="Z_TIR/CZ_WSP_TIR_w_LIT – zm. części wsp. tir. w lit. tiret"/>
    <w:basedOn w:val="CZWSPTIRczwsplnatiret"/>
    <w:next w:val="TIRtiret"/>
    <w:uiPriority w:val="60"/>
    <w:qFormat/>
    <w:rsid w:val="006A748A"/>
    <w:pPr>
      <w:ind w:left="1860"/>
    </w:pPr>
  </w:style>
  <w:style w:type="paragraph" w:customStyle="1" w:styleId="CZWSP2TIRczwsplnapodwjnychtiret">
    <w:name w:val="CZ_WSP_2TIR – część wspólna podwójnych tiret"/>
    <w:basedOn w:val="CZWSPTIRczwsplnatiret"/>
    <w:next w:val="TIRtiret"/>
    <w:uiPriority w:val="73"/>
    <w:qFormat/>
    <w:rsid w:val="006A748A"/>
    <w:pPr>
      <w:ind w:left="1780"/>
    </w:pPr>
  </w:style>
  <w:style w:type="paragraph" w:customStyle="1" w:styleId="Z2TIRzmpodwtirartykuempunktem">
    <w:name w:val="Z/2TIR – zm. podw. tir. artykułem (punktem)"/>
    <w:basedOn w:val="TIRtiret"/>
    <w:uiPriority w:val="73"/>
    <w:qFormat/>
    <w:rsid w:val="006A748A"/>
    <w:pPr>
      <w:ind w:left="907"/>
    </w:pPr>
  </w:style>
  <w:style w:type="paragraph" w:customStyle="1" w:styleId="ZZCZWSPTIRwLITzmianazmczciwsptirwlit">
    <w:name w:val="ZZ/CZ_WSP_TIR_w_LIT – zmiana zm. części wsp. tir. w lit."/>
    <w:basedOn w:val="ZZTIRwLITzmianazmtirwlit"/>
    <w:uiPriority w:val="70"/>
    <w:qFormat/>
    <w:rsid w:val="006A748A"/>
    <w:pPr>
      <w:ind w:left="2370" w:firstLine="0"/>
    </w:pPr>
  </w:style>
  <w:style w:type="paragraph" w:customStyle="1" w:styleId="ZLIT2TIRzmpodwtirliter">
    <w:name w:val="Z_LIT/2TIR – zm. podw. tir. literą"/>
    <w:basedOn w:val="TIRtiret"/>
    <w:uiPriority w:val="75"/>
    <w:qFormat/>
    <w:rsid w:val="006A748A"/>
  </w:style>
  <w:style w:type="paragraph" w:customStyle="1" w:styleId="ZTIR2TIRzmpodwtirtiret">
    <w:name w:val="Z_TIR/2TIR – zm. podw. tir. tiret"/>
    <w:basedOn w:val="TIRtiret"/>
    <w:uiPriority w:val="78"/>
    <w:qFormat/>
    <w:rsid w:val="006A748A"/>
    <w:pPr>
      <w:ind w:left="1780"/>
    </w:pPr>
  </w:style>
  <w:style w:type="paragraph" w:customStyle="1" w:styleId="Z2TIRCZWSPLITzmczciwsplitpodwjnymtiret">
    <w:name w:val="Z_2TIR/CZ_WSP_LIT – zm. części wsp. lit. podwójnym tiret"/>
    <w:basedOn w:val="CZWSPTIRczwsplnatiret"/>
    <w:next w:val="2TIRpodwjnytiret"/>
    <w:uiPriority w:val="87"/>
    <w:qFormat/>
    <w:rsid w:val="006A748A"/>
    <w:pPr>
      <w:ind w:left="1780"/>
    </w:pPr>
  </w:style>
  <w:style w:type="paragraph" w:customStyle="1" w:styleId="Z2TIRwPKTzmpodwtirwpktartykuempunktem">
    <w:name w:val="Z/2TIR_w_PKT – zm. podw. tir. w pkt artykułem (punktem)"/>
    <w:basedOn w:val="TIRtiret"/>
    <w:next w:val="ZPKTzmpktartykuempunktem"/>
    <w:uiPriority w:val="74"/>
    <w:qFormat/>
    <w:rsid w:val="006A748A"/>
    <w:pPr>
      <w:ind w:left="2291"/>
    </w:pPr>
  </w:style>
  <w:style w:type="paragraph" w:customStyle="1" w:styleId="ZTIRPKTzmpkttiret">
    <w:name w:val="Z_TIR/PKT – zm. pkt tiret"/>
    <w:basedOn w:val="PKTpunkt"/>
    <w:uiPriority w:val="56"/>
    <w:qFormat/>
    <w:rsid w:val="006A748A"/>
    <w:pPr>
      <w:ind w:left="1893"/>
    </w:pPr>
  </w:style>
  <w:style w:type="paragraph" w:customStyle="1" w:styleId="ZTIRLITwPKTzmlitwpkttiret">
    <w:name w:val="Z_TIR/LIT_w_PKT – zm. lit. w pkt tiret"/>
    <w:basedOn w:val="LITlitera"/>
    <w:uiPriority w:val="57"/>
    <w:qFormat/>
    <w:rsid w:val="006A748A"/>
    <w:pPr>
      <w:ind w:left="2336"/>
    </w:pPr>
  </w:style>
  <w:style w:type="paragraph" w:customStyle="1" w:styleId="ZTIRCZWSPLITwPKTzmczciwsplitwpkttiret">
    <w:name w:val="Z_TIR/CZ_WSP_LIT_w_PKT – zm. części wsp. lit. w pkt tiret"/>
    <w:basedOn w:val="CZWSPLITczwsplnaliter"/>
    <w:uiPriority w:val="59"/>
    <w:qFormat/>
    <w:rsid w:val="006A748A"/>
    <w:pPr>
      <w:ind w:left="1860"/>
    </w:pPr>
  </w:style>
  <w:style w:type="paragraph" w:customStyle="1" w:styleId="ZTIR2TIRwLITzmpodwtirwlittiret">
    <w:name w:val="Z_TIR/2TIR_w_LIT – zm. podw. tir. w lit. tiret"/>
    <w:basedOn w:val="TIRtiret"/>
    <w:uiPriority w:val="79"/>
    <w:qFormat/>
    <w:rsid w:val="006A748A"/>
    <w:pPr>
      <w:ind w:left="2654"/>
    </w:pPr>
  </w:style>
  <w:style w:type="paragraph" w:customStyle="1" w:styleId="ZTIRCZWSP2TIRwLITzmczciwsppodwtirwlittiret">
    <w:name w:val="Z_TIR/CZ_WSP_2TIR_w_LIT – zm. części wsp. podw. tir. w lit. tiret"/>
    <w:basedOn w:val="CZWSPTIRczwsplnatiret"/>
    <w:next w:val="TIRtiret"/>
    <w:uiPriority w:val="80"/>
    <w:qFormat/>
    <w:rsid w:val="006A748A"/>
    <w:pPr>
      <w:ind w:left="2257"/>
    </w:pPr>
  </w:style>
  <w:style w:type="paragraph" w:customStyle="1" w:styleId="ZTIR2TIRwTIRzmpodwtirwtirtiret">
    <w:name w:val="Z_TIR/2TIR_w_TIR – zm. podw. tir. w tir. tiret"/>
    <w:basedOn w:val="TIRtiret"/>
    <w:uiPriority w:val="78"/>
    <w:qFormat/>
    <w:rsid w:val="006A748A"/>
    <w:pPr>
      <w:ind w:left="2177"/>
    </w:pPr>
  </w:style>
  <w:style w:type="paragraph" w:customStyle="1" w:styleId="ZTIRCZWSP2TIRwTIRzmczciwsppodwtirwtirtiret">
    <w:name w:val="Z_TIR/CZ_WSP_2TIR_w_TIR – zm. części wsp. podw. tir. w tir. tiret"/>
    <w:basedOn w:val="CZWSPTIRczwsplnatiret"/>
    <w:uiPriority w:val="79"/>
    <w:qFormat/>
    <w:rsid w:val="006A748A"/>
    <w:pPr>
      <w:ind w:left="1780"/>
    </w:pPr>
  </w:style>
  <w:style w:type="paragraph" w:customStyle="1" w:styleId="Z2TIRLITzmlitpodwjnymtiret">
    <w:name w:val="Z_2TIR/LIT – zm. lit. podwójnym tiret"/>
    <w:basedOn w:val="LITlitera"/>
    <w:uiPriority w:val="84"/>
    <w:qFormat/>
    <w:rsid w:val="006A748A"/>
    <w:pPr>
      <w:ind w:left="2256"/>
    </w:pPr>
  </w:style>
  <w:style w:type="paragraph" w:customStyle="1" w:styleId="ZZ2TIRwTIRzmianazmpodwtirwtir">
    <w:name w:val="ZZ/2TIR_w_TIR – zmiana zm. podw. tir. w tir."/>
    <w:basedOn w:val="ZZCZWSP2TIRzmianazmczciwsppodwtir"/>
    <w:uiPriority w:val="93"/>
    <w:qFormat/>
    <w:rsid w:val="006A748A"/>
    <w:pPr>
      <w:ind w:left="2688" w:hanging="397"/>
    </w:pPr>
  </w:style>
  <w:style w:type="paragraph" w:customStyle="1" w:styleId="ZZ2TIRwLITzmianazmpodwtirwlit">
    <w:name w:val="ZZ/2TIR_w_LIT – zmiana zm. podw. tir. w lit."/>
    <w:basedOn w:val="ZZ2TIRwTIRzmianazmpodwtirwtir"/>
    <w:uiPriority w:val="94"/>
    <w:qFormat/>
    <w:rsid w:val="006A748A"/>
    <w:pPr>
      <w:ind w:left="3164"/>
    </w:pPr>
  </w:style>
  <w:style w:type="paragraph" w:customStyle="1" w:styleId="Z2TIRTIRwLITzmtirwlitpodwjnymtiret">
    <w:name w:val="Z_2TIR/TIR_w_LIT – zm. tir. w lit. podwójnym tiret"/>
    <w:basedOn w:val="TIRtiret"/>
    <w:uiPriority w:val="84"/>
    <w:qFormat/>
    <w:rsid w:val="006A748A"/>
    <w:pPr>
      <w:ind w:left="2654"/>
    </w:pPr>
  </w:style>
  <w:style w:type="paragraph" w:customStyle="1" w:styleId="Z2TIRCZWSPTIRwLITzmczciwsptirwlitpodwjnymtiret">
    <w:name w:val="Z_2TIR/CZ_WSP_TIR_w_LIT – zm. części wsp. tir. w lit. podwójnym tiret"/>
    <w:basedOn w:val="CZWSPTIRczwsplnatiret"/>
    <w:next w:val="2TIRpodwjnytiret"/>
    <w:uiPriority w:val="87"/>
    <w:qFormat/>
    <w:rsid w:val="006A748A"/>
    <w:pPr>
      <w:ind w:left="2257"/>
    </w:pPr>
  </w:style>
  <w:style w:type="paragraph" w:customStyle="1" w:styleId="ZZ2TIRwPKTzmianazmpodwtirwpkt">
    <w:name w:val="ZZ/2TIR_w_PKT – zmiana zm. podw. tir. w pkt"/>
    <w:basedOn w:val="ZZ2TIRwLITzmianazmpodwtirwlit"/>
    <w:uiPriority w:val="94"/>
    <w:qFormat/>
    <w:rsid w:val="006A748A"/>
    <w:pPr>
      <w:ind w:left="3674"/>
    </w:pPr>
  </w:style>
  <w:style w:type="paragraph" w:customStyle="1" w:styleId="ZZCZWSP2TIRwTIRzmianazmczciwsppodwtirwtir">
    <w:name w:val="ZZ/CZ_WSP_2TIR_w_TIR – zmiana zm. części wsp. podw. tir. w tir."/>
    <w:basedOn w:val="ZZ2TIRwLITzmianazmpodwtirwlit"/>
    <w:uiPriority w:val="94"/>
    <w:qFormat/>
    <w:rsid w:val="006A748A"/>
    <w:pPr>
      <w:ind w:left="2291" w:firstLine="0"/>
    </w:pPr>
  </w:style>
  <w:style w:type="paragraph" w:customStyle="1" w:styleId="Z2TIR2TIRwTIRzmpodwtirwtirpodwjnymtiret">
    <w:name w:val="Z_2TIR/2TIR_w_TIR – zm. podw. tir. w tir. podwójnym tiret"/>
    <w:basedOn w:val="TIRtiret"/>
    <w:uiPriority w:val="85"/>
    <w:qFormat/>
    <w:rsid w:val="006A748A"/>
    <w:pPr>
      <w:ind w:left="2574"/>
    </w:pPr>
  </w:style>
  <w:style w:type="paragraph" w:customStyle="1" w:styleId="Z2TIRCZWSP2TIRwTIRzmczciwsppodwtirwtiretpodwjnymtiret">
    <w:name w:val="Z_2TIR/CZ_WSP_2TIR_w_TIR – zm. części wsp. podw. tir. w tiret podwójnym tiret"/>
    <w:basedOn w:val="CZWSPTIRczwsplnatiret"/>
    <w:next w:val="2TIRpodwjnytiret"/>
    <w:uiPriority w:val="88"/>
    <w:qFormat/>
    <w:rsid w:val="006A748A"/>
    <w:pPr>
      <w:ind w:left="2177"/>
    </w:pPr>
  </w:style>
  <w:style w:type="paragraph" w:customStyle="1" w:styleId="Z2TIR2TIRwLITzmpodwtirwlitpodwjnymtiret">
    <w:name w:val="Z_2TIR/2TIR_w_LIT – zm. podw. tir. w lit. podwójnym tiret"/>
    <w:basedOn w:val="TIRtiret"/>
    <w:uiPriority w:val="86"/>
    <w:qFormat/>
    <w:rsid w:val="006A748A"/>
    <w:pPr>
      <w:ind w:left="3051"/>
    </w:pPr>
  </w:style>
  <w:style w:type="paragraph" w:customStyle="1" w:styleId="Z2TIRCZWSP2TIRwLITzmczciwsppodwtirwlitpodwjnymtiret">
    <w:name w:val="Z_2TIR/CZ_WSP_2TIR_w_LIT – zm. części wsp. podw. tir. w lit. podwójnym tiret"/>
    <w:basedOn w:val="CZWSPTIRczwsplnatiret"/>
    <w:next w:val="2TIRpodwjnytiret"/>
    <w:uiPriority w:val="89"/>
    <w:qFormat/>
    <w:rsid w:val="006A748A"/>
    <w:pPr>
      <w:ind w:left="2654"/>
    </w:pPr>
  </w:style>
  <w:style w:type="paragraph" w:customStyle="1" w:styleId="ZCZCIKSIGIzmozniprzedmczciksigiartykuempunktem">
    <w:name w:val="Z/CZĘŚCI(KSIĘGI) – zm. ozn. i przedm. części (księgi) artykułem (punktem)"/>
    <w:basedOn w:val="CZKSIGAoznaczenieiprzedmiotczcilubksigi"/>
    <w:uiPriority w:val="28"/>
    <w:qFormat/>
    <w:rsid w:val="006A748A"/>
    <w:pPr>
      <w:ind w:left="510"/>
    </w:pPr>
    <w:rPr>
      <w:b w:val="0"/>
    </w:rPr>
  </w:style>
  <w:style w:type="paragraph" w:customStyle="1" w:styleId="ZROZDZODDZPRZEDMzmprzedmrozdzoddzartykuempunktem">
    <w:name w:val="Z/ROZDZ(ODDZ)_PRZEDM – zm. przedm. rozdz. (oddz.) artykułem (punktem)"/>
    <w:basedOn w:val="ROZDZODDZPRZEDMprzedmiotregulacjirozdziauluboddziau"/>
    <w:next w:val="ZARTzmartartykuempunktem"/>
    <w:uiPriority w:val="29"/>
    <w:qFormat/>
    <w:rsid w:val="00BB7B38"/>
    <w:pPr>
      <w:spacing w:after="120"/>
      <w:ind w:left="510"/>
    </w:pPr>
    <w:rPr>
      <w:b w:val="0"/>
    </w:rPr>
  </w:style>
  <w:style w:type="character" w:styleId="Odwoaniedokomentarza">
    <w:name w:val="annotation reference"/>
    <w:basedOn w:val="Domylnaczcionkaakapitu"/>
    <w:uiPriority w:val="99"/>
    <w:semiHidden/>
    <w:rsid w:val="00023F13"/>
    <w:rPr>
      <w:sz w:val="16"/>
      <w:szCs w:val="16"/>
    </w:rPr>
  </w:style>
  <w:style w:type="paragraph" w:styleId="Tekstkomentarza">
    <w:name w:val="annotation text"/>
    <w:basedOn w:val="Normalny"/>
    <w:link w:val="TekstkomentarzaZnak"/>
    <w:uiPriority w:val="99"/>
    <w:rsid w:val="00023F13"/>
    <w:rPr>
      <w:rFonts w:ascii="Times" w:eastAsia="Times New Roman" w:hAnsi="Times" w:cs="Times New Roman"/>
      <w:szCs w:val="24"/>
    </w:rPr>
  </w:style>
  <w:style w:type="character" w:customStyle="1" w:styleId="TekstkomentarzaZnak">
    <w:name w:val="Tekst komentarza Znak"/>
    <w:basedOn w:val="Domylnaczcionkaakapitu"/>
    <w:link w:val="Tekstkomentarza"/>
    <w:uiPriority w:val="99"/>
    <w:semiHidden/>
    <w:rsid w:val="004504C0"/>
    <w:rPr>
      <w:sz w:val="20"/>
    </w:rPr>
  </w:style>
  <w:style w:type="paragraph" w:styleId="Tematkomentarza">
    <w:name w:val="annotation subject"/>
    <w:basedOn w:val="Tekstkomentarza"/>
    <w:next w:val="Tekstkomentarza"/>
    <w:link w:val="TematkomentarzaZnak"/>
    <w:uiPriority w:val="99"/>
    <w:semiHidden/>
    <w:rsid w:val="00023F13"/>
    <w:rPr>
      <w:b/>
      <w:bCs/>
    </w:rPr>
  </w:style>
  <w:style w:type="character" w:customStyle="1" w:styleId="TematkomentarzaZnak">
    <w:name w:val="Temat komentarza Znak"/>
    <w:basedOn w:val="TekstkomentarzaZnak"/>
    <w:link w:val="Tematkomentarza"/>
    <w:uiPriority w:val="99"/>
    <w:semiHidden/>
    <w:rsid w:val="004504C0"/>
    <w:rPr>
      <w:b/>
      <w:bCs/>
      <w:sz w:val="20"/>
    </w:rPr>
  </w:style>
  <w:style w:type="paragraph" w:customStyle="1" w:styleId="ZZARTzmianazmart">
    <w:name w:val="ZZ/ART(§) – zmiana zm. art. (§)"/>
    <w:basedOn w:val="ZARTzmartartykuempunktem"/>
    <w:uiPriority w:val="65"/>
    <w:qFormat/>
    <w:rsid w:val="006A748A"/>
    <w:pPr>
      <w:ind w:left="1894"/>
    </w:pPr>
  </w:style>
  <w:style w:type="paragraph" w:customStyle="1" w:styleId="ZZPKTzmianazmpkt">
    <w:name w:val="ZZ/PKT – zmiana zm. pkt"/>
    <w:basedOn w:val="ZPKTzmpktartykuempunktem"/>
    <w:uiPriority w:val="66"/>
    <w:qFormat/>
    <w:rsid w:val="006A748A"/>
    <w:pPr>
      <w:ind w:left="2404"/>
    </w:pPr>
  </w:style>
  <w:style w:type="paragraph" w:customStyle="1" w:styleId="ZZLITwPKTzmianazmlitwpkt">
    <w:name w:val="ZZ/LIT_w_PKT – zmiana zm. lit. w pkt"/>
    <w:basedOn w:val="ZLITwPKTzmlitwpktartykuempunktem"/>
    <w:uiPriority w:val="67"/>
    <w:qFormat/>
    <w:rsid w:val="006A748A"/>
    <w:pPr>
      <w:ind w:left="2880"/>
    </w:pPr>
  </w:style>
  <w:style w:type="paragraph" w:customStyle="1" w:styleId="ZZTIRwPKTzmianazmtirwpkt">
    <w:name w:val="ZZ/TIR_w_PKT – zmiana zm. tir. w pkt"/>
    <w:basedOn w:val="ZTIRwPKTzmtirwpktartykuempunktem"/>
    <w:uiPriority w:val="67"/>
    <w:qFormat/>
    <w:rsid w:val="006A748A"/>
    <w:pPr>
      <w:ind w:left="3277"/>
    </w:pPr>
  </w:style>
  <w:style w:type="paragraph" w:customStyle="1" w:styleId="ZZWMATFIZCHEMzmwzorumatfizlubchem">
    <w:name w:val="ZZ/W_MAT(FIZ|CHEM) – zm. wzoru mat. (fiz. lub chem.)"/>
    <w:basedOn w:val="ZWMATFIZCHEMzmwzorumatfizlubchemartykuempunktem"/>
    <w:uiPriority w:val="71"/>
    <w:qFormat/>
    <w:rsid w:val="001270A2"/>
    <w:pPr>
      <w:ind w:left="2404"/>
    </w:pPr>
  </w:style>
  <w:style w:type="paragraph" w:customStyle="1" w:styleId="ODNONIKtreodnonika">
    <w:name w:val="ODNOŚNIK – treść odnośnika"/>
    <w:uiPriority w:val="19"/>
    <w:qFormat/>
    <w:rsid w:val="006A748A"/>
    <w:pPr>
      <w:spacing w:line="240" w:lineRule="auto"/>
      <w:ind w:left="284" w:hanging="284"/>
      <w:jc w:val="both"/>
    </w:pPr>
    <w:rPr>
      <w:rFonts w:ascii="Times New Roman" w:eastAsiaTheme="minorEastAsia" w:hAnsi="Times New Roman" w:cs="Arial"/>
      <w:sz w:val="20"/>
      <w:szCs w:val="20"/>
    </w:rPr>
  </w:style>
  <w:style w:type="paragraph" w:customStyle="1" w:styleId="ZFRAGzmfragmentunpzdaniaartykuempunktem">
    <w:name w:val="Z/FRAG – zm. fragmentu (np. zdania) artykułem (punktem)"/>
    <w:basedOn w:val="ZARTzmartartykuempunktem"/>
    <w:next w:val="PKTpunkt"/>
    <w:uiPriority w:val="36"/>
    <w:qFormat/>
    <w:rsid w:val="006A748A"/>
    <w:pPr>
      <w:ind w:firstLine="0"/>
    </w:pPr>
    <w:rPr>
      <w:rFonts w:ascii="Times New Roman" w:hAnsi="Times New Roman"/>
    </w:rPr>
  </w:style>
  <w:style w:type="paragraph" w:customStyle="1" w:styleId="ZLITFRAGzmlitfragmentunpzdanialiter">
    <w:name w:val="Z_LIT/FRAG – zm. lit. fragmentu (np. zdania) literą"/>
    <w:basedOn w:val="ZLITUSTzmustliter"/>
    <w:next w:val="LITlitera"/>
    <w:uiPriority w:val="52"/>
    <w:qFormat/>
    <w:rsid w:val="006A748A"/>
    <w:pPr>
      <w:ind w:firstLine="0"/>
    </w:pPr>
    <w:rPr>
      <w:rFonts w:ascii="Times New Roman" w:hAnsi="Times New Roman"/>
    </w:rPr>
  </w:style>
  <w:style w:type="paragraph" w:customStyle="1" w:styleId="ZTIRFRAGMzmnpwprdowyliczeniatiret">
    <w:name w:val="Z_TIR/FRAGM – zm. np. wpr. do wyliczenia tiret"/>
    <w:basedOn w:val="ZTIRCZWSPPKTzmczciwsppkttiret"/>
    <w:next w:val="TIRtiret"/>
    <w:uiPriority w:val="60"/>
    <w:qFormat/>
    <w:rsid w:val="006A748A"/>
    <w:rPr>
      <w:rFonts w:ascii="Times New Roman" w:hAnsi="Times New Roman"/>
    </w:rPr>
  </w:style>
  <w:style w:type="paragraph" w:customStyle="1" w:styleId="ZTIRTIRwPKTzmtirwpkttiret">
    <w:name w:val="Z_TIR/TIR_w_PKT – zm. tir. w pkt tiret"/>
    <w:basedOn w:val="ZTIRTIRwLITzmtirwlittiret"/>
    <w:uiPriority w:val="57"/>
    <w:qFormat/>
    <w:rsid w:val="006A748A"/>
    <w:pPr>
      <w:ind w:left="2733"/>
    </w:pPr>
  </w:style>
  <w:style w:type="paragraph" w:customStyle="1" w:styleId="ZTIRCZWSPTIRwPKTzmczciwsptirtiret">
    <w:name w:val="Z_TIR/CZ_WSP_TIR_w_PKT – zm. części wsp. tir. tiret"/>
    <w:basedOn w:val="ZTIRTIRwPKTzmtirwpkttiret"/>
    <w:next w:val="TIRtiret"/>
    <w:uiPriority w:val="60"/>
    <w:qFormat/>
    <w:rsid w:val="006A748A"/>
    <w:pPr>
      <w:ind w:left="2336" w:firstLine="0"/>
    </w:pPr>
  </w:style>
  <w:style w:type="paragraph" w:customStyle="1" w:styleId="SKARNsankcjakarnawszczeglnociwKodeksiekarnym">
    <w:name w:val="S_KARN – sankcja karna w szczególności w Kodeksie karnym"/>
    <w:basedOn w:val="USTustnpkodeksu"/>
    <w:next w:val="ARTartustawynprozporzdzenia"/>
    <w:uiPriority w:val="18"/>
    <w:qFormat/>
    <w:rsid w:val="006A748A"/>
    <w:pPr>
      <w:ind w:left="510" w:firstLine="0"/>
    </w:pPr>
  </w:style>
  <w:style w:type="paragraph" w:customStyle="1" w:styleId="ROZDZODDZOZNoznaczenierozdziauluboddziau">
    <w:name w:val="ROZDZ(ODDZ)_OZN – oznaczenie rozdziału lub oddziału"/>
    <w:next w:val="ARTartustawynprozporzdzenia"/>
    <w:uiPriority w:val="10"/>
    <w:qFormat/>
    <w:rsid w:val="006A748A"/>
    <w:pPr>
      <w:keepNext/>
      <w:suppressAutoHyphens/>
      <w:spacing w:before="120"/>
      <w:jc w:val="center"/>
    </w:pPr>
    <w:rPr>
      <w:rFonts w:eastAsiaTheme="minorEastAsia" w:cs="Arial"/>
      <w:bCs/>
      <w:kern w:val="24"/>
    </w:rPr>
  </w:style>
  <w:style w:type="paragraph" w:customStyle="1" w:styleId="Z2TIR2TIRzmpodwtirpodwjnymtiret">
    <w:name w:val="Z_2TIR/2TIR – zm. podw. tir. podwójnym tiret"/>
    <w:basedOn w:val="TIRtiret"/>
    <w:uiPriority w:val="85"/>
    <w:qFormat/>
    <w:rsid w:val="006A748A"/>
    <w:pPr>
      <w:ind w:left="2177"/>
    </w:pPr>
  </w:style>
  <w:style w:type="paragraph" w:customStyle="1" w:styleId="Z2TIRTIRzmtirpodwjnymtiret">
    <w:name w:val="Z_2TIR/TIR – zm. tir. podwójnym tiret"/>
    <w:basedOn w:val="TIRtiret"/>
    <w:uiPriority w:val="84"/>
    <w:qFormat/>
    <w:rsid w:val="006A748A"/>
    <w:pPr>
      <w:ind w:left="2177"/>
    </w:pPr>
  </w:style>
  <w:style w:type="paragraph" w:customStyle="1" w:styleId="ZSKARNzmsankcjikarnejwszczeglnociwKodeksiekarnym">
    <w:name w:val="Z/S_KARN – zm. sankcji karnej w szczególności w Kodeksie karnym"/>
    <w:basedOn w:val="SKARNsankcjakarnawszczeglnociwKodeksiekarnym"/>
    <w:next w:val="PKTpunkt"/>
    <w:uiPriority w:val="37"/>
    <w:qFormat/>
    <w:rsid w:val="006A748A"/>
    <w:pPr>
      <w:ind w:left="1021"/>
    </w:pPr>
  </w:style>
  <w:style w:type="paragraph" w:customStyle="1" w:styleId="ZLITSKARNzmsankcjikarnejliter">
    <w:name w:val="Z_LIT/S_KARN – zm. sankcji karnej literą"/>
    <w:basedOn w:val="ZSKARNzmsankcjikarnejwszczeglnociwKodeksiekarnym"/>
    <w:uiPriority w:val="53"/>
    <w:qFormat/>
    <w:rsid w:val="006A748A"/>
    <w:pPr>
      <w:ind w:left="1497"/>
    </w:pPr>
  </w:style>
  <w:style w:type="paragraph" w:customStyle="1" w:styleId="ZCYTzmcytatunpprzysigiartykuempunktem">
    <w:name w:val="Z/CYT – zm. cytatu np. przysięgi artykułem (punktem)"/>
    <w:basedOn w:val="CYTcytatnpprzysigi"/>
    <w:next w:val="ZUSTzmustartykuempunktem"/>
    <w:uiPriority w:val="37"/>
    <w:qFormat/>
    <w:rsid w:val="006A748A"/>
    <w:pPr>
      <w:ind w:left="1021"/>
    </w:pPr>
  </w:style>
  <w:style w:type="paragraph" w:customStyle="1" w:styleId="ZCZWSP2TIRwPKTzmczciwsppodwtirwpktartykuempunktem">
    <w:name w:val="Z/CZ_WSP_2TIR_w_PKT – zm. części wsp. podw. tir. w pkt artykułem (punktem)"/>
    <w:basedOn w:val="Z2TIRwPKTzmpodwtirwpktartykuempunktem"/>
    <w:next w:val="ZZUSTzmianazmust"/>
    <w:uiPriority w:val="75"/>
    <w:qFormat/>
    <w:rsid w:val="006A748A"/>
    <w:pPr>
      <w:ind w:left="1894" w:firstLine="0"/>
    </w:pPr>
  </w:style>
  <w:style w:type="paragraph" w:customStyle="1" w:styleId="Z2TIRwLITzmpodwtirwlitartykuempunktem">
    <w:name w:val="Z/2TIR_w_LIT – zm. podw. tir. w lit. artykułem (punktem)"/>
    <w:basedOn w:val="Z2TIRwPKTzmpodwtirwpktartykuempunktem"/>
    <w:uiPriority w:val="74"/>
    <w:qFormat/>
    <w:rsid w:val="006A748A"/>
    <w:pPr>
      <w:ind w:left="1780"/>
    </w:pPr>
  </w:style>
  <w:style w:type="paragraph" w:customStyle="1" w:styleId="Z2TIRwTIRzmpodwtirwtirartykuempunktem">
    <w:name w:val="Z/2TIR_w_TIR – zm. podw. tir. w tir. artykułem (punktem)"/>
    <w:basedOn w:val="Z2TIRwLITzmpodwtirwlitartykuempunktem"/>
    <w:uiPriority w:val="73"/>
    <w:qFormat/>
    <w:rsid w:val="006A748A"/>
    <w:pPr>
      <w:ind w:left="1304"/>
    </w:pPr>
  </w:style>
  <w:style w:type="paragraph" w:customStyle="1" w:styleId="ZCZWSP2TIRwTIRzmczciwsppodwtirwtirartykuempunktem">
    <w:name w:val="Z/CZ_WSP_2TIR_w_TIR – zm. części wsp. podw. tir. w tir. artykułem (punktem)"/>
    <w:basedOn w:val="Z2TIRwTIRzmpodwtirwtirartykuempunktem"/>
    <w:next w:val="PKTpunkt"/>
    <w:uiPriority w:val="74"/>
    <w:qFormat/>
    <w:rsid w:val="006A748A"/>
    <w:pPr>
      <w:ind w:left="907" w:firstLine="0"/>
    </w:pPr>
  </w:style>
  <w:style w:type="paragraph" w:customStyle="1" w:styleId="ZCZWSP2TIRwLITzmczciwsppodwtirwlitartykuempunktem">
    <w:name w:val="Z/CZ_WSP_2TIR_w_LIT – zm. części wsp. podw. tir. w lit. artykułem (punktem)"/>
    <w:basedOn w:val="Z2TIRwLITzmpodwtirwlitartykuempunktem"/>
    <w:next w:val="ZZUSTzmianazmust"/>
    <w:uiPriority w:val="75"/>
    <w:qFormat/>
    <w:rsid w:val="006A748A"/>
    <w:pPr>
      <w:ind w:left="1383" w:firstLine="0"/>
    </w:pPr>
  </w:style>
  <w:style w:type="paragraph" w:customStyle="1" w:styleId="ZZCZWSP2TIRzmianazmczciwsppodwtir">
    <w:name w:val="ZZ/CZ_WSP_2TIR – zmiana zm. części wsp. podw. tir."/>
    <w:basedOn w:val="ZZTIRzmianazmtir"/>
    <w:next w:val="ZZUSTzmianazmust"/>
    <w:uiPriority w:val="94"/>
    <w:qFormat/>
    <w:rsid w:val="006A748A"/>
    <w:pPr>
      <w:ind w:left="1894" w:firstLine="0"/>
    </w:pPr>
  </w:style>
  <w:style w:type="paragraph" w:customStyle="1" w:styleId="PKTODNONIKApunktodnonika">
    <w:name w:val="PKT_ODNOŚNIKA – punkt odnośnika"/>
    <w:basedOn w:val="ODNONIKtreodnonika"/>
    <w:uiPriority w:val="19"/>
    <w:qFormat/>
    <w:rsid w:val="006A748A"/>
    <w:pPr>
      <w:ind w:left="568"/>
    </w:pPr>
  </w:style>
  <w:style w:type="paragraph" w:customStyle="1" w:styleId="ZODNONIKAzmtekstuodnonikaartykuempunktem">
    <w:name w:val="Z/ODNOŚNIKA – zm. tekstu odnośnika artykułem (punktem)"/>
    <w:basedOn w:val="ODNONIKtreodnonika"/>
    <w:uiPriority w:val="39"/>
    <w:qFormat/>
    <w:rsid w:val="006A748A"/>
    <w:pPr>
      <w:spacing w:line="360" w:lineRule="auto"/>
      <w:ind w:left="907" w:hanging="397"/>
    </w:pPr>
    <w:rPr>
      <w:sz w:val="24"/>
    </w:rPr>
  </w:style>
  <w:style w:type="paragraph" w:customStyle="1" w:styleId="ZPKTwODNONIKUzmpktwzmienianymodnonikuartykuempunktem">
    <w:name w:val="Z/PKT_w_ODNOŚNIKU – zm. pkt w zmienianym odnośniku artykułem (punktem)"/>
    <w:basedOn w:val="ZODNONIKAzmtekstuodnonikaartykuempunktem"/>
    <w:uiPriority w:val="39"/>
    <w:qFormat/>
    <w:rsid w:val="006A748A"/>
    <w:pPr>
      <w:ind w:left="1304"/>
    </w:pPr>
  </w:style>
  <w:style w:type="paragraph" w:customStyle="1" w:styleId="ZPKTODNONIKAzmpktodnonikaartykuempunktem">
    <w:name w:val="Z/PKT_ODNOŚNIKA – zm. pkt odnośnika artykułem (punktem)"/>
    <w:basedOn w:val="ZODNONIKAzmtekstuodnonikaartykuempunktem"/>
    <w:uiPriority w:val="39"/>
    <w:qFormat/>
    <w:rsid w:val="006A748A"/>
  </w:style>
  <w:style w:type="paragraph" w:customStyle="1" w:styleId="ZLIT2TIRwTIRzmpodwtirwtirliter">
    <w:name w:val="Z_LIT/2TIR_w_TIR – zm. podw. tir. w tir. literą"/>
    <w:basedOn w:val="ZLIT2TIRzmpodwtirliter"/>
    <w:uiPriority w:val="75"/>
    <w:qFormat/>
    <w:rsid w:val="006A748A"/>
    <w:pPr>
      <w:ind w:left="1780"/>
    </w:pPr>
  </w:style>
  <w:style w:type="paragraph" w:customStyle="1" w:styleId="ZLIT2TIRwLITzmpodwtirwlitliter">
    <w:name w:val="Z_LIT/2TIR_w_LIT – zm. podw. tir. w lit. literą"/>
    <w:basedOn w:val="ZLIT2TIRwTIRzmpodwtirwtirliter"/>
    <w:uiPriority w:val="76"/>
    <w:qFormat/>
    <w:rsid w:val="006A748A"/>
    <w:pPr>
      <w:ind w:left="2257"/>
    </w:pPr>
  </w:style>
  <w:style w:type="paragraph" w:customStyle="1" w:styleId="ZLIT2TIRwPKTzmpodwtirwpktliter">
    <w:name w:val="Z_LIT/2TIR_w_PKT – zm. podw. tir. w pkt literą"/>
    <w:basedOn w:val="ZLIT2TIRwLITzmpodwtirwlitliter"/>
    <w:uiPriority w:val="76"/>
    <w:qFormat/>
    <w:rsid w:val="006A748A"/>
    <w:pPr>
      <w:ind w:left="2767"/>
    </w:pPr>
  </w:style>
  <w:style w:type="paragraph" w:customStyle="1" w:styleId="ZLITCZWSP2TIRwTIRzmczciwsppodwtirwtirliter">
    <w:name w:val="Z_LIT/CZ_WSP_2TIR_w_TIR – zm. części wsp. podw. tir. w tir. literą"/>
    <w:basedOn w:val="ZLIT2TIRwTIRzmpodwtirwtirliter"/>
    <w:next w:val="LITlitera"/>
    <w:uiPriority w:val="76"/>
    <w:qFormat/>
    <w:rsid w:val="006A748A"/>
    <w:pPr>
      <w:ind w:left="1383" w:firstLine="0"/>
    </w:pPr>
  </w:style>
  <w:style w:type="paragraph" w:customStyle="1" w:styleId="ZLITCZWSP2TIRwLITzmczciwsppodwtirwlitliter">
    <w:name w:val="Z_LIT/CZ_WSP_2TIR_w_LIT – zm. części wsp. podw. tir. w lit. literą"/>
    <w:basedOn w:val="ZLIT2TIRwLITzmpodwtirwlitliter"/>
    <w:next w:val="LITlitera"/>
    <w:uiPriority w:val="77"/>
    <w:qFormat/>
    <w:rsid w:val="006A748A"/>
    <w:pPr>
      <w:ind w:left="1860" w:firstLine="0"/>
    </w:pPr>
  </w:style>
  <w:style w:type="paragraph" w:customStyle="1" w:styleId="ZLITCZWSP2TIRwPKTzmczciwsppodwtirwpktliter">
    <w:name w:val="Z_LIT/CZ_WSP_2TIR_w_PKT – zm. części wsp. podw. tir. w pkt literą"/>
    <w:basedOn w:val="ZLIT2TIRwPKTzmpodwtirwpktliter"/>
    <w:next w:val="LITlitera"/>
    <w:uiPriority w:val="77"/>
    <w:qFormat/>
    <w:rsid w:val="006A748A"/>
    <w:pPr>
      <w:ind w:left="2370" w:firstLine="0"/>
    </w:pPr>
  </w:style>
  <w:style w:type="paragraph" w:customStyle="1" w:styleId="ZTIR2TIRwPKTzmpodwtirwpkttiret">
    <w:name w:val="Z_TIR/2TIR_w_PKT – zm. podw. tir. w pkt tiret"/>
    <w:basedOn w:val="ZTIR2TIRwLITzmpodwtirwlittiret"/>
    <w:uiPriority w:val="79"/>
    <w:qFormat/>
    <w:rsid w:val="006A748A"/>
    <w:pPr>
      <w:ind w:left="3164"/>
    </w:pPr>
  </w:style>
  <w:style w:type="paragraph" w:customStyle="1" w:styleId="ZTIRCZWSP2TIRwPKTzmczciwsppodwtirwpkttiret">
    <w:name w:val="Z_TIR/CZ_WSP_2TIR_w_PKT – zm. części wsp. podw. tir. w pkt tiret"/>
    <w:basedOn w:val="ZTIR2TIRwPKTzmpodwtirwpkttiret"/>
    <w:next w:val="TIRtiret"/>
    <w:uiPriority w:val="80"/>
    <w:qFormat/>
    <w:rsid w:val="006A748A"/>
    <w:pPr>
      <w:ind w:left="2767" w:firstLine="0"/>
    </w:pPr>
  </w:style>
  <w:style w:type="paragraph" w:customStyle="1" w:styleId="ZZCZWSP2TIRwLITzmianazmczciwsppodwtirwlit">
    <w:name w:val="ZZ/CZ_WSP_2TIR_w_LIT – zmiana zm. części wsp. podw. tir. w lit."/>
    <w:basedOn w:val="ZZ2TIRwLITzmianazmpodwtirwlit"/>
    <w:uiPriority w:val="95"/>
    <w:qFormat/>
    <w:rsid w:val="006A748A"/>
    <w:pPr>
      <w:ind w:left="2767"/>
    </w:pPr>
  </w:style>
  <w:style w:type="paragraph" w:customStyle="1" w:styleId="ZZCZWSP2TIRwPKTzmianazmczciwsppodwtirwpkt">
    <w:name w:val="ZZ/CZ_WSP_2TIR_w_PKT – zmiana zm. części wsp. podw. tir. w pkt"/>
    <w:basedOn w:val="ZZ2TIRwLITzmianazmpodwtirwlit"/>
    <w:uiPriority w:val="95"/>
    <w:qFormat/>
    <w:rsid w:val="006A748A"/>
    <w:pPr>
      <w:ind w:left="3277" w:firstLine="0"/>
    </w:pPr>
  </w:style>
  <w:style w:type="paragraph" w:customStyle="1" w:styleId="ZCZWSP2TIRzmczciwsplnejpodwtirartykuempunktem">
    <w:name w:val="Z/CZ_WSP_2TIR – zm. części wspólnej podw. tir. artykułem (punktem)"/>
    <w:basedOn w:val="ZCZWSPPKTzmczciwsppktartykuempunktem"/>
    <w:next w:val="PKTpunkt"/>
    <w:uiPriority w:val="74"/>
    <w:qFormat/>
    <w:rsid w:val="006A748A"/>
  </w:style>
  <w:style w:type="paragraph" w:customStyle="1" w:styleId="ZLITCZWSP2TIRzmczciwsppodwtirliter">
    <w:name w:val="Z_LIT/CZ_WSP_2TIR – zm. części wsp. podw. tir. literą"/>
    <w:basedOn w:val="ZLITCZWSPPKTzmczciwsppktliter"/>
    <w:next w:val="LITlitera"/>
    <w:uiPriority w:val="76"/>
    <w:qFormat/>
    <w:rsid w:val="006A748A"/>
  </w:style>
  <w:style w:type="paragraph" w:customStyle="1" w:styleId="ZTIRCZWSP2TIRzmczciwsppodwtirtiret">
    <w:name w:val="Z_TIR/CZ_WSP_2TIR – zm. części wsp. podw. tir. tiret"/>
    <w:basedOn w:val="ZLITCZWSP2TIRzmczciwsppodwtirliter"/>
    <w:next w:val="TIRtiret"/>
    <w:uiPriority w:val="79"/>
    <w:qFormat/>
    <w:rsid w:val="006A748A"/>
  </w:style>
  <w:style w:type="paragraph" w:customStyle="1" w:styleId="ZZ2TIRzmianazmpodwtir">
    <w:name w:val="ZZ/2TIR – zmiana zm. podw. tir."/>
    <w:basedOn w:val="ZZCZWSP2TIRzmianazmczciwsppodwtir"/>
    <w:uiPriority w:val="93"/>
    <w:qFormat/>
    <w:rsid w:val="006A748A"/>
    <w:pPr>
      <w:ind w:left="2291" w:hanging="397"/>
    </w:pPr>
  </w:style>
  <w:style w:type="paragraph" w:customStyle="1" w:styleId="ZCZWSPLITzmczciwsplitartykuempunktem">
    <w:name w:val="Z/CZ_WSP_LIT – zm. części wsp. lit. artykułem (punktem)"/>
    <w:basedOn w:val="ZCZWSPPKTzmczciwsppktartykuempunktem"/>
    <w:next w:val="PKTpunkt"/>
    <w:uiPriority w:val="35"/>
    <w:qFormat/>
    <w:rsid w:val="006A748A"/>
  </w:style>
  <w:style w:type="paragraph" w:customStyle="1" w:styleId="ZCZWSPTIRzmczciwsptirartykuempunktem">
    <w:name w:val="Z/CZ_WSP_TIR – zm. części wsp. tir. artykułem (punktem)"/>
    <w:basedOn w:val="ZCZWSPPKTzmczciwsppktartykuempunktem"/>
    <w:next w:val="PKTpunkt"/>
    <w:uiPriority w:val="35"/>
    <w:qFormat/>
    <w:rsid w:val="006A748A"/>
  </w:style>
  <w:style w:type="paragraph" w:customStyle="1" w:styleId="ZLITCZWSPLITzmczciwsplitliter">
    <w:name w:val="Z_LIT/CZ_WSP_LIT – zm. części wsp. lit. literą"/>
    <w:basedOn w:val="ZLITCZWSPPKTzmczciwsppktliter"/>
    <w:next w:val="LITlitera"/>
    <w:uiPriority w:val="51"/>
    <w:qFormat/>
    <w:rsid w:val="006A748A"/>
  </w:style>
  <w:style w:type="paragraph" w:customStyle="1" w:styleId="ZLITCZWSPTIRzmczciwsptirliter">
    <w:name w:val="Z_LIT/CZ_WSP_TIR – zm. części wsp. tir. literą"/>
    <w:basedOn w:val="ZLITCZWSPPKTzmczciwsppktliter"/>
    <w:next w:val="LITlitera"/>
    <w:uiPriority w:val="51"/>
    <w:qFormat/>
    <w:rsid w:val="006A748A"/>
  </w:style>
  <w:style w:type="paragraph" w:customStyle="1" w:styleId="ZTIRCZWSPLITzmczciwsplittiret">
    <w:name w:val="Z_TIR/CZ_WSP_LIT – zm. części wsp. lit. tiret"/>
    <w:basedOn w:val="ZTIRCZWSPPKTzmczciwsppkttiret"/>
    <w:next w:val="TIRtiret"/>
    <w:uiPriority w:val="59"/>
    <w:qFormat/>
    <w:rsid w:val="006A748A"/>
  </w:style>
  <w:style w:type="paragraph" w:customStyle="1" w:styleId="ZTIRCZWSPTIRzmczciwsptirtiret">
    <w:name w:val="Z_TIR/CZ_WSP_TIR – zm. części wsp. tir. tiret"/>
    <w:basedOn w:val="ZTIRCZWSPPKTzmczciwsppkttiret"/>
    <w:next w:val="TIRtiret"/>
    <w:uiPriority w:val="60"/>
    <w:qFormat/>
    <w:rsid w:val="006A748A"/>
  </w:style>
  <w:style w:type="paragraph" w:customStyle="1" w:styleId="ZZCZWSPLITzmianazmczciwsplit">
    <w:name w:val="ZZ/CZ_WSP_LIT – zmiana. zm. części wsp. lit."/>
    <w:basedOn w:val="ZZCZWSPPKTzmianazmczciwsppkt"/>
    <w:uiPriority w:val="69"/>
    <w:qFormat/>
    <w:rsid w:val="006A748A"/>
  </w:style>
  <w:style w:type="paragraph" w:customStyle="1" w:styleId="ZZCZWSPTIRzmianazmczciwsptir">
    <w:name w:val="ZZ/CZ_WSP_TIR – zmiana. zm. części wsp. tir."/>
    <w:basedOn w:val="ZZCZWSPPKTzmianazmczciwsppkt"/>
    <w:uiPriority w:val="69"/>
    <w:qFormat/>
    <w:rsid w:val="006A748A"/>
  </w:style>
  <w:style w:type="paragraph" w:customStyle="1" w:styleId="Z2TIRCZWSPTIRzmczciwsptirpodwjnymtiret">
    <w:name w:val="Z_2TIR/CZ_WSP_TIR – zm. części wsp. tir. podwójnym tiret"/>
    <w:basedOn w:val="Z2TIRCZWSPLITzmczciwsplitpodwjnymtiret"/>
    <w:next w:val="2TIRpodwjnytiret"/>
    <w:uiPriority w:val="87"/>
    <w:qFormat/>
    <w:rsid w:val="006A748A"/>
  </w:style>
  <w:style w:type="paragraph" w:customStyle="1" w:styleId="Z2TIRCZWSP2TIRzmczciwsppodwtirpodwjnymtiret">
    <w:name w:val="Z_2TIR/CZ_WSP_2TIR – zm. części wsp. podw. tir. podwójnym tiret"/>
    <w:basedOn w:val="Z2TIRCZWSPLITzmczciwsplitpodwjnymtiret"/>
    <w:next w:val="2TIRpodwjnytiret"/>
    <w:uiPriority w:val="88"/>
    <w:qFormat/>
    <w:rsid w:val="006A748A"/>
  </w:style>
  <w:style w:type="paragraph" w:customStyle="1" w:styleId="ZUSTzmustartykuempunktem">
    <w:name w:val="Z/UST(§) – zm. ust. (§) artykułem (punktem)"/>
    <w:basedOn w:val="ZARTzmartartykuempunktem"/>
    <w:uiPriority w:val="30"/>
    <w:qFormat/>
    <w:rsid w:val="006A748A"/>
  </w:style>
  <w:style w:type="paragraph" w:customStyle="1" w:styleId="ZZUSTzmianazmust">
    <w:name w:val="ZZ/UST(§) – zmiana zm. ust. (§)"/>
    <w:basedOn w:val="ZZARTzmianazmart"/>
    <w:uiPriority w:val="65"/>
    <w:qFormat/>
    <w:rsid w:val="006A748A"/>
  </w:style>
  <w:style w:type="paragraph" w:customStyle="1" w:styleId="TYTDZPRZEDMprzedmiotregulacjitytuulubdziau">
    <w:name w:val="TYT(DZ)_PRZEDM – przedmiot regulacji tytułu lub działu"/>
    <w:next w:val="ARTartustawynprozporzdzenia"/>
    <w:uiPriority w:val="9"/>
    <w:qFormat/>
    <w:rsid w:val="006A748A"/>
    <w:pPr>
      <w:keepNext/>
      <w:suppressAutoHyphens/>
      <w:spacing w:before="120"/>
      <w:jc w:val="center"/>
    </w:pPr>
    <w:rPr>
      <w:b/>
      <w:szCs w:val="26"/>
    </w:rPr>
  </w:style>
  <w:style w:type="paragraph" w:customStyle="1" w:styleId="ZNIEARTTEKSTzmtekstunieartykuowanego">
    <w:name w:val="Z/NIEART_TEKST – zm. tekstu nieartykułowanego"/>
    <w:basedOn w:val="NIEARTTEKSTtekstnieartykuowanynppodstprawnarozplubpreambua"/>
    <w:uiPriority w:val="37"/>
    <w:qFormat/>
    <w:rsid w:val="006A748A"/>
    <w:pPr>
      <w:ind w:left="510"/>
    </w:pPr>
  </w:style>
  <w:style w:type="paragraph" w:customStyle="1" w:styleId="ZZCZCIKSIGIzmianazmozniprzedmczciksigiartykuempunktem">
    <w:name w:val="ZZ/CZĘŚCI(KSIĘGI) – zmiana zm. ozn. i przedm. części (księgi) artykułem (punktem)"/>
    <w:basedOn w:val="ZCZCIKSIGIzmozniprzedmczciksigiartykuempunktem"/>
    <w:next w:val="ZZARTzmianazmart"/>
    <w:uiPriority w:val="63"/>
    <w:qFormat/>
    <w:rsid w:val="006A748A"/>
    <w:pPr>
      <w:spacing w:before="0"/>
      <w:ind w:left="1894"/>
    </w:pPr>
  </w:style>
  <w:style w:type="paragraph" w:customStyle="1" w:styleId="ZZTYTDZOZNzmianazmozntytuudziauartykuempunktem">
    <w:name w:val="ZZ/TYT(DZ)_OZN – zmiana zm. ozn. tytułu (działu) artykułem (punktem)"/>
    <w:basedOn w:val="ZTYTDZOZNzmozntytuudziauartykuempunktem"/>
    <w:next w:val="ZZARTzmianazmart"/>
    <w:uiPriority w:val="63"/>
    <w:qFormat/>
    <w:rsid w:val="006A748A"/>
    <w:pPr>
      <w:ind w:left="1894"/>
    </w:pPr>
  </w:style>
  <w:style w:type="paragraph" w:customStyle="1" w:styleId="ZZTYTDZPRZEDMzmianazmprzedmtytuulubdziauartykuempunktem">
    <w:name w:val="ZZ/TYT(DZ)_PRZEDM – zmiana zm. przedm. tytułu lub działu artykułem (punktem)"/>
    <w:basedOn w:val="ZTYTDZPRZEDMzmprzedmtytuulubdziauartykuempunktem"/>
    <w:next w:val="ZZARTzmianazmart"/>
    <w:uiPriority w:val="63"/>
    <w:qFormat/>
    <w:rsid w:val="006A748A"/>
    <w:pPr>
      <w:ind w:left="1894"/>
    </w:pPr>
  </w:style>
  <w:style w:type="paragraph" w:customStyle="1" w:styleId="ZZROZDZODDZOZNzmianazmoznrozdzoddzartykuempunktem">
    <w:name w:val="ZZ/ROZDZ(ODDZ)_OZN – zmiana zm. ozn. rozdz. (oddz.) artykułem (punktem)"/>
    <w:basedOn w:val="ZROZDZODDZOZNzmoznrozdzoddzartykuempunktem"/>
    <w:next w:val="ZZROZDZODDZPRZEDMzmianazmprzedmrozdzoddzartykuempunktem"/>
    <w:uiPriority w:val="64"/>
    <w:qFormat/>
    <w:rsid w:val="006A748A"/>
    <w:pPr>
      <w:ind w:left="1894"/>
    </w:pPr>
  </w:style>
  <w:style w:type="paragraph" w:customStyle="1" w:styleId="ZZROZDZODDZPRZEDMzmianazmprzedmrozdzoddzartykuempunktem">
    <w:name w:val="ZZ/ROZDZ(ODDZ)_PRZEDM – zmiana zm. przedm. rozdz. (oddz.) artykułem (punktem)"/>
    <w:basedOn w:val="ZROZDZODDZPRZEDMzmprzedmrozdzoddzartykuempunktem"/>
    <w:next w:val="ZZARTzmianazmart"/>
    <w:uiPriority w:val="64"/>
    <w:qFormat/>
    <w:rsid w:val="006A748A"/>
    <w:pPr>
      <w:ind w:left="1894"/>
    </w:pPr>
  </w:style>
  <w:style w:type="paragraph" w:customStyle="1" w:styleId="P1wTABELIpoziom1numeracjiwtabeli">
    <w:name w:val="P1_w_TABELI – poziom 1 numeracji w tabeli"/>
    <w:basedOn w:val="PKTpunkt"/>
    <w:uiPriority w:val="24"/>
    <w:qFormat/>
    <w:rsid w:val="006A748A"/>
    <w:pPr>
      <w:ind w:left="397" w:hanging="397"/>
    </w:pPr>
    <w:rPr>
      <w:kern w:val="24"/>
    </w:rPr>
  </w:style>
  <w:style w:type="paragraph" w:customStyle="1" w:styleId="CZWSPP1wTABELIczwsppoziomu1numeracjiwtabeli">
    <w:name w:val="CZ_WSP_P1_w_TABELI – część wsp. poziomu 1 numeracji w tabeli"/>
    <w:basedOn w:val="P1wTABELIpoziom1numeracjiwtabeli"/>
    <w:next w:val="Normalny"/>
    <w:uiPriority w:val="25"/>
    <w:qFormat/>
    <w:rsid w:val="006A748A"/>
    <w:pPr>
      <w:ind w:left="0" w:firstLine="0"/>
    </w:pPr>
  </w:style>
  <w:style w:type="paragraph" w:customStyle="1" w:styleId="P2wTABELIpoziom2numeracjiwtabeli">
    <w:name w:val="P2_w_TABELI – poziom 2 numeracji w tabeli"/>
    <w:basedOn w:val="P1wTABELIpoziom1numeracjiwtabeli"/>
    <w:uiPriority w:val="24"/>
    <w:qFormat/>
    <w:rsid w:val="006A748A"/>
    <w:pPr>
      <w:ind w:left="794"/>
    </w:pPr>
  </w:style>
  <w:style w:type="paragraph" w:customStyle="1" w:styleId="P3wTABELIpoziom3numeracjiwtabeli">
    <w:name w:val="P3_w_TABELI – poziom 3 numeracji w tabeli"/>
    <w:basedOn w:val="P2wTABELIpoziom2numeracjiwtabeli"/>
    <w:uiPriority w:val="24"/>
    <w:qFormat/>
    <w:rsid w:val="006A748A"/>
    <w:pPr>
      <w:ind w:left="1191"/>
    </w:pPr>
  </w:style>
  <w:style w:type="paragraph" w:customStyle="1" w:styleId="CZWSPP2wTABELIczwsppoziomu2numeracjiwtabeli">
    <w:name w:val="CZ_WSP_P2_w_TABELI – część wsp. poziomu 2 numeracji w tabeli"/>
    <w:basedOn w:val="CZWSPP1wTABELIczwsppoziomu1numeracjiwtabeli"/>
    <w:next w:val="Normalny"/>
    <w:uiPriority w:val="25"/>
    <w:qFormat/>
    <w:rsid w:val="006A748A"/>
    <w:pPr>
      <w:ind w:left="397"/>
    </w:pPr>
  </w:style>
  <w:style w:type="paragraph" w:customStyle="1" w:styleId="CZWSPP3wTABELIczwsppoziomu3numeracjiwtabeli">
    <w:name w:val="CZ_WSP_P3_w_TABELI – część wsp. poziomu 3 numeracji w tabeli"/>
    <w:basedOn w:val="CZWSPP2wTABELIczwsppoziomu2numeracjiwtabeli"/>
    <w:uiPriority w:val="25"/>
    <w:qFormat/>
    <w:rsid w:val="006A748A"/>
    <w:pPr>
      <w:ind w:left="794"/>
    </w:pPr>
  </w:style>
  <w:style w:type="paragraph" w:customStyle="1" w:styleId="CZWSPP4wTABELIczwsppoziomu4numeracjiwtabeli">
    <w:name w:val="CZ_WSP_P4_w_TABELI – część wsp. poziomu 4 numeracji w tabeli"/>
    <w:basedOn w:val="CZWSPP3wTABELIczwsppoziomu3numeracjiwtabeli"/>
    <w:uiPriority w:val="25"/>
    <w:qFormat/>
    <w:rsid w:val="006A748A"/>
    <w:pPr>
      <w:ind w:left="1191"/>
    </w:pPr>
  </w:style>
  <w:style w:type="paragraph" w:customStyle="1" w:styleId="P4wTABELIpoziom4numeracjiwtabeli">
    <w:name w:val="P4_w_TABELI – poziom 4 numeracji w tabeli"/>
    <w:basedOn w:val="P3wTABELIpoziom3numeracjiwtabeli"/>
    <w:uiPriority w:val="24"/>
    <w:qFormat/>
    <w:rsid w:val="006A748A"/>
    <w:pPr>
      <w:ind w:left="1588"/>
    </w:pPr>
  </w:style>
  <w:style w:type="paragraph" w:customStyle="1" w:styleId="TYTTABELItytutabeli">
    <w:name w:val="TYT_TABELI – tytuł tabeli"/>
    <w:basedOn w:val="TYTDZOZNoznaczenietytuulubdziau"/>
    <w:uiPriority w:val="22"/>
    <w:qFormat/>
    <w:rsid w:val="006A748A"/>
    <w:rPr>
      <w:b/>
    </w:rPr>
  </w:style>
  <w:style w:type="paragraph" w:customStyle="1" w:styleId="OZNPROJEKTUwskazaniedatylubwersjiprojektu">
    <w:name w:val="OZN_PROJEKTU – wskazanie daty lub wersji projektu"/>
    <w:next w:val="OZNRODZAKTUtznustawalubrozporzdzenieiorganwydajcy"/>
    <w:uiPriority w:val="5"/>
    <w:qFormat/>
    <w:rsid w:val="006A748A"/>
    <w:pPr>
      <w:jc w:val="right"/>
    </w:pPr>
    <w:rPr>
      <w:rFonts w:ascii="Times New Roman" w:eastAsiaTheme="minorEastAsia" w:hAnsi="Times New Roman" w:cs="Arial"/>
      <w:szCs w:val="20"/>
      <w:u w:val="single"/>
    </w:rPr>
  </w:style>
  <w:style w:type="paragraph" w:customStyle="1" w:styleId="NAZORGWYDnazwaorganuwydajcegoprojektowanyakt">
    <w:name w:val="NAZ_ORG_WYD – nazwa organu wydającego projektowany akt"/>
    <w:basedOn w:val="OZNRODZAKTUtznustawalubrozporzdzenieiorganwydajcy"/>
    <w:uiPriority w:val="27"/>
    <w:qFormat/>
    <w:rsid w:val="006A748A"/>
    <w:pPr>
      <w:ind w:left="4820"/>
    </w:pPr>
    <w:rPr>
      <w:spacing w:val="0"/>
    </w:rPr>
  </w:style>
  <w:style w:type="paragraph" w:customStyle="1" w:styleId="NAZORGWPOROZUMIENIUnazwaorganuwporozumieniuzktrymaktjestwydawany">
    <w:name w:val="NAZ_ORG_W_POROZUMIENIU – nazwa organu w porozumieniu z którym akt jest wydawany"/>
    <w:basedOn w:val="NAZORGWYDnazwaorganuwydajcegoprojektowanyakt"/>
    <w:uiPriority w:val="28"/>
    <w:qFormat/>
    <w:rsid w:val="006A748A"/>
    <w:pPr>
      <w:ind w:left="0" w:right="4820"/>
      <w:jc w:val="left"/>
    </w:pPr>
  </w:style>
  <w:style w:type="paragraph" w:customStyle="1" w:styleId="TEKSTwporozumieniu">
    <w:name w:val="TEKST&quot;w porozumieniu:&quot;"/>
    <w:next w:val="NAZORGWPOROZUMIENIUnazwaorganuwporozumieniuzktrymaktjestwydawany"/>
    <w:uiPriority w:val="27"/>
    <w:qFormat/>
    <w:rsid w:val="006A748A"/>
    <w:rPr>
      <w:rFonts w:ascii="Times New Roman" w:eastAsiaTheme="minorEastAsia" w:hAnsi="Times New Roman" w:cs="Arial"/>
      <w:b/>
      <w:szCs w:val="20"/>
    </w:rPr>
  </w:style>
  <w:style w:type="paragraph" w:customStyle="1" w:styleId="CZWSPPKTODNONIKAczwsppunkwodnonika">
    <w:name w:val="CZ_WSP_PKT_ODNOŚNIKA – część wsp. punków odnośnika"/>
    <w:basedOn w:val="PKTODNONIKApunktodnonika"/>
    <w:uiPriority w:val="21"/>
    <w:qFormat/>
    <w:rsid w:val="006A748A"/>
    <w:pPr>
      <w:ind w:left="284" w:firstLine="0"/>
    </w:pPr>
  </w:style>
  <w:style w:type="paragraph" w:customStyle="1" w:styleId="ZCZWSPPKTODNONIKAzmczciwsppktodnonikaartykuempunktem">
    <w:name w:val="Z/CZ_WSP_PKT_ODNOŚNIKA – zm. części wsp. pkt odnośnika artykułem (punktem)"/>
    <w:basedOn w:val="ZPKTODNONIKAzmpktodnonikaartykuempunktem"/>
    <w:next w:val="PKTpunkt"/>
    <w:uiPriority w:val="41"/>
    <w:qFormat/>
    <w:rsid w:val="006A748A"/>
    <w:pPr>
      <w:ind w:left="510" w:firstLine="0"/>
    </w:pPr>
  </w:style>
  <w:style w:type="paragraph" w:customStyle="1" w:styleId="NOTATKILEGISLATORA">
    <w:name w:val="NOTATKI_LEGISLATORA"/>
    <w:basedOn w:val="Normalny"/>
    <w:uiPriority w:val="5"/>
    <w:qFormat/>
    <w:rsid w:val="006A748A"/>
    <w:rPr>
      <w:b/>
      <w:i/>
    </w:rPr>
  </w:style>
  <w:style w:type="paragraph" w:customStyle="1" w:styleId="OZNZACZNIKAwskazanienrzacznika">
    <w:name w:val="OZN_ZAŁĄCZNIKA – wskazanie nr załącznika"/>
    <w:basedOn w:val="OZNPROJEKTUwskazaniedatylubwersjiprojektu"/>
    <w:uiPriority w:val="28"/>
    <w:qFormat/>
    <w:rsid w:val="006A748A"/>
    <w:pPr>
      <w:keepNext/>
    </w:pPr>
    <w:rPr>
      <w:b/>
      <w:u w:val="none"/>
    </w:rPr>
  </w:style>
  <w:style w:type="paragraph" w:customStyle="1" w:styleId="OZNPARAFYADNOTACJE">
    <w:name w:val="OZN_PARAFY(ADNOTACJE)"/>
    <w:basedOn w:val="ODNONIKtreodnonika"/>
    <w:uiPriority w:val="26"/>
    <w:qFormat/>
    <w:rsid w:val="006A748A"/>
  </w:style>
  <w:style w:type="paragraph" w:customStyle="1" w:styleId="TEKSTZacznikido">
    <w:name w:val="TEKST&quot;Załącznik(i) do ...&quot;"/>
    <w:uiPriority w:val="28"/>
    <w:qFormat/>
    <w:rsid w:val="00A56F07"/>
    <w:pPr>
      <w:keepNext/>
      <w:spacing w:after="240" w:line="240" w:lineRule="auto"/>
      <w:ind w:left="5670"/>
      <w:contextualSpacing/>
    </w:pPr>
    <w:rPr>
      <w:rFonts w:ascii="Times New Roman" w:eastAsiaTheme="minorEastAsia" w:hAnsi="Times New Roman" w:cs="Arial"/>
      <w:szCs w:val="20"/>
    </w:rPr>
  </w:style>
  <w:style w:type="paragraph" w:customStyle="1" w:styleId="LITODNONIKAliteraodnonika">
    <w:name w:val="LIT_ODNOŚNIKA – litera odnośnika"/>
    <w:basedOn w:val="PKTODNONIKApunktodnonika"/>
    <w:uiPriority w:val="20"/>
    <w:qFormat/>
    <w:rsid w:val="006A748A"/>
    <w:pPr>
      <w:ind w:left="851"/>
    </w:pPr>
  </w:style>
  <w:style w:type="paragraph" w:customStyle="1" w:styleId="CZWSPLITODNONIKAczwspliterodnonika">
    <w:name w:val="CZ_WSP_LIT_ODNOŚNIKA – część wsp. liter odnośnika"/>
    <w:basedOn w:val="LITODNONIKAliteraodnonika"/>
    <w:uiPriority w:val="22"/>
    <w:qFormat/>
    <w:rsid w:val="006A748A"/>
    <w:pPr>
      <w:ind w:left="567" w:firstLine="0"/>
    </w:pPr>
  </w:style>
  <w:style w:type="paragraph" w:customStyle="1" w:styleId="PKTOTJpunktobwieszczeniatekstujednolitegonp1">
    <w:name w:val="PKT_OTJ – punkt obwieszczenia tekstu jednolitego np. &quot;1.&quot;"/>
    <w:basedOn w:val="ARTartustawynprozporzdzenia"/>
    <w:uiPriority w:val="98"/>
    <w:semiHidden/>
    <w:qFormat/>
    <w:rsid w:val="006A748A"/>
    <w:pPr>
      <w:ind w:left="-510"/>
    </w:pPr>
  </w:style>
  <w:style w:type="paragraph" w:customStyle="1" w:styleId="PPKTOTJpodpunktwobwieszczeniutekstujednolitegonp1">
    <w:name w:val="PPKT_OTJ – podpunkt w obwieszczeniu tekstu jednolitego np. &quot;1)&quot;"/>
    <w:basedOn w:val="PKTOTJpunktobwieszczeniatekstujednolitegonp1"/>
    <w:uiPriority w:val="98"/>
    <w:semiHidden/>
    <w:qFormat/>
    <w:rsid w:val="006A748A"/>
    <w:pPr>
      <w:ind w:left="0" w:hanging="510"/>
    </w:pPr>
  </w:style>
  <w:style w:type="paragraph" w:customStyle="1" w:styleId="CZWSPPPKTOTJczwsppodpunktwwobwieszczeniutekstujednolitego">
    <w:name w:val="CZ_WSP_PPKT_OTJ – część wsp. podpunktów w obwieszczeniu tekstu jednolitego"/>
    <w:basedOn w:val="PPKTOTJpodpunktwobwieszczeniutekstujednolitegonp1"/>
    <w:uiPriority w:val="99"/>
    <w:semiHidden/>
    <w:qFormat/>
    <w:rsid w:val="006A748A"/>
    <w:pPr>
      <w:ind w:left="-510" w:firstLine="0"/>
    </w:pPr>
  </w:style>
  <w:style w:type="paragraph" w:customStyle="1" w:styleId="TEKSTOBWIESZCZENIENAZWAORGANUWYDAJCEGOOTJ">
    <w:name w:val="TEKST&quot;OBWIESZCZENIE&quot;(NAZWA_ORGANU_WYDAJĄCEGO_OTJ)"/>
    <w:basedOn w:val="OZNRODZAKTUtznustawalubrozporzdzenieiorganwydajcy"/>
    <w:uiPriority w:val="96"/>
    <w:semiHidden/>
    <w:qFormat/>
    <w:rsid w:val="00ED2AE0"/>
    <w:pPr>
      <w:ind w:left="-510"/>
    </w:pPr>
  </w:style>
  <w:style w:type="paragraph" w:customStyle="1" w:styleId="DATAOTJdatawydaniaobwieszczeniatekstujednolitego">
    <w:name w:val="DATA_OTJ – data wydania obwieszczenia tekstu jednolitego"/>
    <w:basedOn w:val="DATAAKTUdatauchwalenialubwydaniaaktu"/>
    <w:uiPriority w:val="97"/>
    <w:semiHidden/>
    <w:qFormat/>
    <w:rsid w:val="006A748A"/>
    <w:pPr>
      <w:ind w:left="-510"/>
    </w:pPr>
  </w:style>
  <w:style w:type="paragraph" w:customStyle="1" w:styleId="TYTUOTJprzedmiotobwieszczeniatekstujednolitego">
    <w:name w:val="TYTUŁ_OTJ – przedmiot obwieszczenia tekstu jednolitego"/>
    <w:basedOn w:val="TYTUAKTUprzedmiotregulacjiustawylubrozporzdzenia"/>
    <w:uiPriority w:val="97"/>
    <w:semiHidden/>
    <w:qFormat/>
    <w:rsid w:val="006A748A"/>
    <w:pPr>
      <w:ind w:left="-510"/>
    </w:pPr>
  </w:style>
  <w:style w:type="paragraph" w:customStyle="1" w:styleId="ZLITODNONIKAzmlitodnonikaartykuempunktem">
    <w:name w:val="Z/LIT_ODNOŚNIKA – zm. lit. odnośnika artykułem (punktem)"/>
    <w:basedOn w:val="ZPKTODNONIKAzmpktodnonikaartykuempunktem"/>
    <w:next w:val="PKTpunkt"/>
    <w:uiPriority w:val="40"/>
    <w:qFormat/>
    <w:rsid w:val="006A748A"/>
  </w:style>
  <w:style w:type="paragraph" w:customStyle="1" w:styleId="ZLITwPKTODNONIKAzmlitwpktodnonikaartykuempunktem">
    <w:name w:val="Z/LIT_w_PKT_ODNOŚNIKA – zm. lit. w pkt odnośnika artykułem (punktem)"/>
    <w:basedOn w:val="ZLITODNONIKAzmlitodnonikaartykuempunktem"/>
    <w:uiPriority w:val="40"/>
    <w:qFormat/>
    <w:rsid w:val="006A748A"/>
    <w:pPr>
      <w:ind w:left="1304"/>
    </w:pPr>
  </w:style>
  <w:style w:type="paragraph" w:customStyle="1" w:styleId="ZLITwPKTwODNONIKUzmlitwpktwzmienianymodnonikuartykuempunktem">
    <w:name w:val="Z/LIT_w_PKT_w_ODNOŚNIKU – zm. lit. w pkt w zmienianym odnośniku artykułem (punktem)"/>
    <w:basedOn w:val="ZPKTwODNONIKUzmpktwzmienianymodnonikuartykuempunktem"/>
    <w:uiPriority w:val="40"/>
    <w:qFormat/>
    <w:rsid w:val="006A748A"/>
    <w:pPr>
      <w:ind w:left="1701"/>
    </w:pPr>
  </w:style>
  <w:style w:type="paragraph" w:customStyle="1" w:styleId="ZCZWSPLITODNONIKAzmczciwsplitodnonikaartykuempunktem">
    <w:name w:val="Z/CZ_WSP_LIT_ODNOŚNIKA – zm. części wsp. lit odnośnika artykułem (punktem)"/>
    <w:basedOn w:val="ZCZWSPPKTODNONIKAzmczciwsppktodnonikaartykuempunktem"/>
    <w:next w:val="PKTpunkt"/>
    <w:uiPriority w:val="42"/>
    <w:qFormat/>
    <w:rsid w:val="006A748A"/>
  </w:style>
  <w:style w:type="paragraph" w:customStyle="1" w:styleId="ZCZWSPLITwPKTODNONIKAzmczciwsplitwpktodnonikaartykuempunktem">
    <w:name w:val="Z/CZ_WSP_LIT_w_PKT_ODNOŚNIKA – zm. części wsp. lit. w pkt odnośnika artykułem (punktem)"/>
    <w:basedOn w:val="ZCZWSPLITODNONIKAzmczciwsplitodnonikaartykuempunktem"/>
    <w:uiPriority w:val="42"/>
    <w:qFormat/>
    <w:rsid w:val="006A748A"/>
    <w:pPr>
      <w:ind w:left="907"/>
    </w:pPr>
  </w:style>
  <w:style w:type="paragraph" w:customStyle="1" w:styleId="ZCZWSPPKTwODNONIKUzmczciwsppktwzmienianymodnonikuartykuempunktem">
    <w:name w:val="Z/CZ_WSP_PKT_w_ODNOŚNIKU – zm. części wsp. pkt w zmienianym odnośniku artykułem (punktem)"/>
    <w:basedOn w:val="ZCZWSPPKTODNONIKAzmczciwsppktodnonikaartykuempunktem"/>
    <w:uiPriority w:val="41"/>
    <w:qFormat/>
    <w:rsid w:val="006A748A"/>
    <w:pPr>
      <w:ind w:left="907"/>
    </w:pPr>
  </w:style>
  <w:style w:type="paragraph" w:customStyle="1" w:styleId="ZCZWSPLITwPKTwODNONIKUzmczciwsplitwpktwzmienianymodnonikuartykuempunktem">
    <w:name w:val="Z/CZ_WSP_LIT_w_PKT_w_ODNOŚNIKU – zm. części wsp. lit. w pkt w zmienianym odnośniku artykułem (punktem)"/>
    <w:basedOn w:val="ZCZWSPPKTwODNONIKUzmczciwsppktwzmienianymodnonikuartykuempunktem"/>
    <w:uiPriority w:val="42"/>
    <w:qFormat/>
    <w:rsid w:val="006A748A"/>
    <w:pPr>
      <w:ind w:left="1304"/>
    </w:pPr>
  </w:style>
  <w:style w:type="paragraph" w:customStyle="1" w:styleId="ZDANIENASTNOWYWIERSZnpzddrugienowywierszwust">
    <w:name w:val="ZDANIE_NAST_NOWY_WIERSZ – np. zd. drugie (nowy wiersz) w ust."/>
    <w:basedOn w:val="CZWSPPKTczwsplnapunktw"/>
    <w:next w:val="USTustnpkodeksu"/>
    <w:uiPriority w:val="17"/>
    <w:qFormat/>
    <w:rsid w:val="006A748A"/>
  </w:style>
  <w:style w:type="paragraph" w:customStyle="1" w:styleId="ZZFRAGzmianazmfragmentunpzdania">
    <w:name w:val="ZZ/FRAG – zmiana zm. fragmentu (np. zdania)"/>
    <w:basedOn w:val="ZZCZWSPPKTzmianazmczciwsppkt"/>
    <w:uiPriority w:val="70"/>
    <w:qFormat/>
    <w:rsid w:val="006A748A"/>
  </w:style>
  <w:style w:type="paragraph" w:customStyle="1" w:styleId="Z2TIRPKTzmpktpodwjnymtiret">
    <w:name w:val="Z_2TIR/PKT – zm. pkt podwójnym tiret"/>
    <w:basedOn w:val="Z2TIRLITzmlitpodwjnymtiret"/>
    <w:uiPriority w:val="83"/>
    <w:qFormat/>
    <w:rsid w:val="006A748A"/>
    <w:pPr>
      <w:ind w:left="2290" w:hanging="510"/>
    </w:pPr>
    <w:rPr>
      <w:rFonts w:ascii="Times New Roman" w:hAnsi="Times New Roman"/>
    </w:rPr>
  </w:style>
  <w:style w:type="paragraph" w:customStyle="1" w:styleId="Z2TIRLITwPKTzmlitwpktpodwjnymtiret">
    <w:name w:val="Z_2TIR/LIT_w_PKT – zm. lit. w pkt podwójnym tiret"/>
    <w:basedOn w:val="Z2TIRLITzmlitpodwjnymtiret"/>
    <w:uiPriority w:val="84"/>
    <w:qFormat/>
    <w:rsid w:val="006A748A"/>
    <w:pPr>
      <w:ind w:left="2767"/>
    </w:pPr>
    <w:rPr>
      <w:rFonts w:ascii="Times New Roman" w:hAnsi="Times New Roman"/>
    </w:rPr>
  </w:style>
  <w:style w:type="paragraph" w:customStyle="1" w:styleId="Z2TIRTIRwPKTzmtirwpktpodwjnymtiret">
    <w:name w:val="Z_2TIR/TIR_w_PKT – zm. tir. w pkt podwójnym tiret"/>
    <w:basedOn w:val="Z2TIRTIRwLITzmtirwlitpodwjnymtiret"/>
    <w:uiPriority w:val="84"/>
    <w:qFormat/>
    <w:rsid w:val="006A748A"/>
    <w:pPr>
      <w:ind w:left="3164"/>
    </w:pPr>
    <w:rPr>
      <w:rFonts w:ascii="Times New Roman" w:hAnsi="Times New Roman"/>
      <w:lang w:val="en-US"/>
    </w:rPr>
  </w:style>
  <w:style w:type="paragraph" w:customStyle="1" w:styleId="Z2TIR2TIRwPKTzmpodwtirwpktpodwjnymtiret">
    <w:name w:val="Z_2TIR/2TIR_w_PKT – zm. podw. tir. w pkt podwójnym tiret"/>
    <w:basedOn w:val="Z2TIR2TIRwLITzmpodwtirwlitpodwjnymtiret"/>
    <w:uiPriority w:val="86"/>
    <w:qFormat/>
    <w:rsid w:val="006A748A"/>
    <w:pPr>
      <w:ind w:left="3561"/>
    </w:pPr>
    <w:rPr>
      <w:rFonts w:ascii="Times New Roman" w:hAnsi="Times New Roman"/>
      <w:lang w:val="en-US"/>
    </w:rPr>
  </w:style>
  <w:style w:type="paragraph" w:customStyle="1" w:styleId="Z2TIRARTzmartpodwjnymtiret">
    <w:name w:val="Z_2TIR/ART(§) – zm. art. (§) podwójnym tiret"/>
    <w:basedOn w:val="Z2TIRPKTzmpktpodwjnymtiret"/>
    <w:uiPriority w:val="82"/>
    <w:qFormat/>
    <w:rsid w:val="006A748A"/>
    <w:pPr>
      <w:ind w:left="1780" w:firstLine="510"/>
    </w:pPr>
  </w:style>
  <w:style w:type="paragraph" w:customStyle="1" w:styleId="Z2TIRUSTzmustpodwjnymtiret">
    <w:name w:val="Z_2TIR/UST(§) – zm. ust. (§) podwójnym tiret"/>
    <w:basedOn w:val="Z2TIRPKTzmpktpodwjnymtiret"/>
    <w:uiPriority w:val="82"/>
    <w:qFormat/>
    <w:rsid w:val="006A748A"/>
    <w:pPr>
      <w:ind w:left="1780" w:firstLine="510"/>
    </w:pPr>
  </w:style>
  <w:style w:type="paragraph" w:customStyle="1" w:styleId="Z2TIRCZWSP2TIRwPKTzmczciwsppodwtirwpktpodwjnymtiret">
    <w:name w:val="Z_2TIR/CZ_WSP_2TIR_w_PKT – zm. części wsp. podw. tir. w pkt podwójnym tiret"/>
    <w:basedOn w:val="Z2TIR2TIRwPKTzmpodwtirwpktpodwjnymtiret"/>
    <w:uiPriority w:val="89"/>
    <w:qFormat/>
    <w:rsid w:val="006A748A"/>
    <w:pPr>
      <w:ind w:left="3164" w:firstLine="0"/>
    </w:pPr>
  </w:style>
  <w:style w:type="paragraph" w:customStyle="1" w:styleId="Z2TIRCZWSPPKTzmczciwsppktpodwjnymtiret">
    <w:name w:val="Z_2TIR/CZ_WSP_PKT – zm. części wsp. pkt podwójnym tiret"/>
    <w:basedOn w:val="Z2TIRPKTzmpktpodwjnymtiret"/>
    <w:uiPriority w:val="86"/>
    <w:qFormat/>
    <w:rsid w:val="006A748A"/>
    <w:pPr>
      <w:ind w:left="1780" w:firstLine="0"/>
    </w:pPr>
  </w:style>
  <w:style w:type="paragraph" w:customStyle="1" w:styleId="Z2TIRCZWSPLITwPKTzmczciwsplitwpktpodwjnymtiret">
    <w:name w:val="Z_2TIR/CZ_WSP_LIT_w_PKT – zm. części wsp. lit. w pkt podwójnym tiret"/>
    <w:basedOn w:val="Z2TIRLITwPKTzmlitwpktpodwjnymtiret"/>
    <w:uiPriority w:val="87"/>
    <w:qFormat/>
    <w:rsid w:val="006A748A"/>
    <w:pPr>
      <w:ind w:left="2291" w:firstLine="0"/>
    </w:pPr>
  </w:style>
  <w:style w:type="paragraph" w:customStyle="1" w:styleId="Z2TIRCZWSPTIRwPKTzmczciwsptirwpktpodwjnymtiret">
    <w:name w:val="Z_2TIR/CZ_WSP_TIR_w_PKT – zm. części wsp. tir. w pkt podwójnym tiret"/>
    <w:basedOn w:val="Z2TIRTIRwPKTzmtirwpktpodwjnymtiret"/>
    <w:uiPriority w:val="87"/>
    <w:qFormat/>
    <w:rsid w:val="006A748A"/>
    <w:pPr>
      <w:ind w:left="2767" w:firstLine="0"/>
    </w:pPr>
  </w:style>
  <w:style w:type="paragraph" w:customStyle="1" w:styleId="ZLITARTzmartliter">
    <w:name w:val="Z_LIT/ART(§) – zm. art. (§) literą"/>
    <w:basedOn w:val="ZLITUSTzmustliter"/>
    <w:uiPriority w:val="46"/>
    <w:qFormat/>
    <w:rsid w:val="006A748A"/>
    <w:rPr>
      <w:rFonts w:ascii="Times New Roman" w:hAnsi="Times New Roman"/>
    </w:rPr>
  </w:style>
  <w:style w:type="paragraph" w:customStyle="1" w:styleId="ZTIRARTzmarttiret">
    <w:name w:val="Z_TIR/ART(§) – zm. art. (§) tiret"/>
    <w:basedOn w:val="ZTIRPKTzmpkttiret"/>
    <w:uiPriority w:val="55"/>
    <w:qFormat/>
    <w:rsid w:val="006A748A"/>
    <w:pPr>
      <w:ind w:left="1383" w:firstLine="510"/>
    </w:pPr>
    <w:rPr>
      <w:rFonts w:ascii="Times New Roman" w:hAnsi="Times New Roman"/>
    </w:rPr>
  </w:style>
  <w:style w:type="paragraph" w:customStyle="1" w:styleId="ZTIRUSTzmusttiret">
    <w:name w:val="Z_TIR/UST(§) – zm. ust. (§) tiret"/>
    <w:basedOn w:val="ZTIRARTzmarttiret"/>
    <w:uiPriority w:val="55"/>
    <w:qFormat/>
    <w:rsid w:val="006A748A"/>
  </w:style>
  <w:style w:type="paragraph" w:customStyle="1" w:styleId="ZLITKSIGIzmozniprzedmksigiliter">
    <w:name w:val="Z_LIT/KSIĘGI – zm. ozn. i przedm. księgi literą"/>
    <w:basedOn w:val="ZCZCIKSIGIzmozniprzedmczciksigiartykuempunktem"/>
    <w:uiPriority w:val="44"/>
    <w:qFormat/>
    <w:rsid w:val="006A748A"/>
    <w:pPr>
      <w:ind w:left="987"/>
    </w:pPr>
  </w:style>
  <w:style w:type="paragraph" w:customStyle="1" w:styleId="ZLITTYTDZOZNzmozntytuudziauliter">
    <w:name w:val="Z_LIT/TYT(DZ)_OZN – zm. ozn. tytułu (działu) literą"/>
    <w:basedOn w:val="ZTYTDZOZNzmozntytuudziauartykuempunktem"/>
    <w:next w:val="ZLITTYTDZPRZEDMzmprzedmtytuudziauliter"/>
    <w:uiPriority w:val="44"/>
    <w:qFormat/>
    <w:rsid w:val="006A748A"/>
    <w:pPr>
      <w:ind w:left="987"/>
    </w:pPr>
  </w:style>
  <w:style w:type="paragraph" w:customStyle="1" w:styleId="ZLITTYTDZPRZEDMzmprzedmtytuudziauliter">
    <w:name w:val="Z_LIT/TYT(DZ)_PRZEDM – zm. przedm. tytułu (działu) literą"/>
    <w:basedOn w:val="ZTYTDZPRZEDMzmprzedmtytuulubdziauartykuempunktem"/>
    <w:uiPriority w:val="44"/>
    <w:qFormat/>
    <w:rsid w:val="006A748A"/>
    <w:pPr>
      <w:ind w:left="987"/>
    </w:pPr>
  </w:style>
  <w:style w:type="paragraph" w:customStyle="1" w:styleId="ZLITROZDZODDZOZNzmoznrozdzoddzliter">
    <w:name w:val="Z_LIT/ROZDZ(ODDZ)_OZN – zm. ozn. rozdz. (oddz.) literą"/>
    <w:basedOn w:val="ZROZDZODDZOZNzmoznrozdzoddzartykuempunktem"/>
    <w:next w:val="ZLITROZDZODDZPRZEDMzmprzedmrozdzoddzliter"/>
    <w:uiPriority w:val="45"/>
    <w:qFormat/>
    <w:rsid w:val="006A748A"/>
    <w:pPr>
      <w:ind w:left="987"/>
    </w:pPr>
  </w:style>
  <w:style w:type="paragraph" w:customStyle="1" w:styleId="ZLITROZDZODDZPRZEDMzmprzedmrozdzoddzliter">
    <w:name w:val="Z_LIT/ROZDZ(ODDZ)_PRZEDM – zm. przedm. rozdz. (oddz.) literą"/>
    <w:basedOn w:val="ZROZDZODDZPRZEDMzmprzedmrozdzoddzartykuempunktem"/>
    <w:next w:val="ZLITARTzmartliter"/>
    <w:uiPriority w:val="45"/>
    <w:qFormat/>
    <w:rsid w:val="006A748A"/>
    <w:pPr>
      <w:ind w:left="987"/>
    </w:pPr>
  </w:style>
  <w:style w:type="paragraph" w:customStyle="1" w:styleId="ZTIRDZOZNzmozndziautiret">
    <w:name w:val="Z_TIR/DZ_OZN – zm. ozn. działu tiret"/>
    <w:basedOn w:val="ZLITTYTDZOZNzmozntytuudziauliter"/>
    <w:next w:val="ZTIRDZPRZEDMzmprzedmdziautiret"/>
    <w:uiPriority w:val="54"/>
    <w:qFormat/>
    <w:rsid w:val="006A748A"/>
    <w:pPr>
      <w:ind w:left="1383"/>
    </w:pPr>
  </w:style>
  <w:style w:type="paragraph" w:customStyle="1" w:styleId="ZTIRDZPRZEDMzmprzedmdziautiret">
    <w:name w:val="Z_TIR/DZ_PRZEDM – zm. przedm. działu tiret"/>
    <w:basedOn w:val="ZLITTYTDZPRZEDMzmprzedmtytuudziauliter"/>
    <w:uiPriority w:val="54"/>
    <w:qFormat/>
    <w:rsid w:val="006A748A"/>
    <w:pPr>
      <w:ind w:left="1383"/>
    </w:pPr>
  </w:style>
  <w:style w:type="paragraph" w:customStyle="1" w:styleId="ZTIRROZDZODDZOZNzmoznrozdzoddztiret">
    <w:name w:val="Z_TIR/ROZDZ(ODDZ)_OZN – zm. ozn. rozdz. (oddz.) tiret"/>
    <w:basedOn w:val="ZLITROZDZODDZOZNzmoznrozdzoddzliter"/>
    <w:next w:val="ZTIRROZDZODDZPRZEDMzmprzedmrozdzoddztiret"/>
    <w:uiPriority w:val="54"/>
    <w:qFormat/>
    <w:rsid w:val="006A748A"/>
    <w:pPr>
      <w:ind w:left="1383"/>
    </w:pPr>
  </w:style>
  <w:style w:type="paragraph" w:customStyle="1" w:styleId="ZTIRROZDZODDZPRZEDMzmprzedmrozdzoddztiret">
    <w:name w:val="Z_TIR/ROZDZ(ODDZ)_PRZEDM – zm. przedm. rozdz. (oddz.) tiret"/>
    <w:basedOn w:val="ZLITROZDZODDZPRZEDMzmprzedmrozdzoddzliter"/>
    <w:uiPriority w:val="54"/>
    <w:qFormat/>
    <w:rsid w:val="006A748A"/>
    <w:pPr>
      <w:ind w:left="1383"/>
    </w:pPr>
  </w:style>
  <w:style w:type="paragraph" w:customStyle="1" w:styleId="Z2TIRROZDZODDZOZNzmoznrozdzoddzpodwjnymtiret">
    <w:name w:val="Z_2TIR/ROZDZ(ODDZ)_OZN – zm. ozn. rozdz. (oddz.) podwójnym tiret"/>
    <w:basedOn w:val="ZTIRROZDZODDZOZNzmoznrozdzoddztiret"/>
    <w:next w:val="Z2TIRROZDZODDZPRZEDMzmprzedmrozdzoddzpodwjnymtiret"/>
    <w:uiPriority w:val="81"/>
    <w:qFormat/>
    <w:rsid w:val="006A748A"/>
    <w:pPr>
      <w:ind w:left="1780"/>
    </w:pPr>
  </w:style>
  <w:style w:type="paragraph" w:customStyle="1" w:styleId="Z2TIRROZDZODDZPRZEDMzmprzedmrozdzoddzpodwjnymtiret">
    <w:name w:val="Z_2TIR/ROZDZ(ODDZ)_PRZEDM – zm. przedm. rozdz. (oddz.) podwójnym tiret"/>
    <w:basedOn w:val="ZTIRROZDZODDZPRZEDMzmprzedmrozdzoddztiret"/>
    <w:next w:val="Z2TIRARTzmartpodwjnymtiret"/>
    <w:uiPriority w:val="81"/>
    <w:qFormat/>
    <w:rsid w:val="006A748A"/>
    <w:pPr>
      <w:ind w:left="1780"/>
    </w:pPr>
  </w:style>
  <w:style w:type="character" w:customStyle="1" w:styleId="IGindeksgrny">
    <w:name w:val="_IG_ – indeks górny"/>
    <w:basedOn w:val="Domylnaczcionkaakapitu"/>
    <w:uiPriority w:val="2"/>
    <w:qFormat/>
    <w:rsid w:val="00A12520"/>
    <w:rPr>
      <w:b w:val="0"/>
      <w:i w:val="0"/>
      <w:vanish w:val="0"/>
      <w:spacing w:val="0"/>
      <w:vertAlign w:val="superscript"/>
    </w:rPr>
  </w:style>
  <w:style w:type="character" w:customStyle="1" w:styleId="IDindeksdolny">
    <w:name w:val="_ID_ – indeks dolny"/>
    <w:basedOn w:val="Domylnaczcionkaakapitu"/>
    <w:uiPriority w:val="3"/>
    <w:qFormat/>
    <w:rsid w:val="00591124"/>
    <w:rPr>
      <w:b w:val="0"/>
      <w:i w:val="0"/>
      <w:vanish w:val="0"/>
      <w:spacing w:val="0"/>
      <w:vertAlign w:val="subscript"/>
    </w:rPr>
  </w:style>
  <w:style w:type="character" w:customStyle="1" w:styleId="IDPindeksdolnyipogrubienie">
    <w:name w:val="_ID_P_ – indeks dolny i pogrubienie"/>
    <w:basedOn w:val="Domylnaczcionkaakapitu"/>
    <w:uiPriority w:val="3"/>
    <w:qFormat/>
    <w:rsid w:val="00591124"/>
    <w:rPr>
      <w:b/>
      <w:vanish w:val="0"/>
      <w:spacing w:val="0"/>
      <w:vertAlign w:val="subscript"/>
    </w:rPr>
  </w:style>
  <w:style w:type="character" w:customStyle="1" w:styleId="IDKindeksdolnyikursywa">
    <w:name w:val="_ID_K_ – indeks dolny i kursywa"/>
    <w:basedOn w:val="Domylnaczcionkaakapitu"/>
    <w:uiPriority w:val="3"/>
    <w:qFormat/>
    <w:rsid w:val="00591124"/>
    <w:rPr>
      <w:i/>
      <w:vanish w:val="0"/>
      <w:spacing w:val="0"/>
      <w:vertAlign w:val="subscript"/>
    </w:rPr>
  </w:style>
  <w:style w:type="character" w:customStyle="1" w:styleId="IGPindeksgrnyipogrubienie">
    <w:name w:val="_IG_P_ – indeks górny i pogrubienie"/>
    <w:basedOn w:val="Domylnaczcionkaakapitu"/>
    <w:uiPriority w:val="2"/>
    <w:qFormat/>
    <w:rsid w:val="00A12520"/>
    <w:rPr>
      <w:b/>
      <w:vanish w:val="0"/>
      <w:spacing w:val="0"/>
      <w:vertAlign w:val="superscript"/>
    </w:rPr>
  </w:style>
  <w:style w:type="character" w:customStyle="1" w:styleId="IGKindeksgrnyikursywa">
    <w:name w:val="_IG_K_ – indeks górny i kursywa"/>
    <w:basedOn w:val="Domylnaczcionkaakapitu"/>
    <w:uiPriority w:val="2"/>
    <w:qFormat/>
    <w:rsid w:val="00A12520"/>
    <w:rPr>
      <w:i/>
      <w:vanish w:val="0"/>
      <w:spacing w:val="0"/>
      <w:vertAlign w:val="superscript"/>
    </w:rPr>
  </w:style>
  <w:style w:type="character" w:customStyle="1" w:styleId="IGPKindeksgrnyipogrubieniekursywa">
    <w:name w:val="_IG_P_K_ – indeks górny i pogrubienie kursywa"/>
    <w:basedOn w:val="Domylnaczcionkaakapitu"/>
    <w:uiPriority w:val="2"/>
    <w:qFormat/>
    <w:rsid w:val="00591124"/>
    <w:rPr>
      <w:b/>
      <w:i/>
      <w:vanish w:val="0"/>
      <w:spacing w:val="0"/>
      <w:vertAlign w:val="superscript"/>
    </w:rPr>
  </w:style>
  <w:style w:type="character" w:customStyle="1" w:styleId="IDPKindeksdolnyipogrugieniekursywa">
    <w:name w:val="_ID_P_K_ – indeks dolny i pogrugienie kursywa"/>
    <w:basedOn w:val="Domylnaczcionkaakapitu"/>
    <w:uiPriority w:val="3"/>
    <w:qFormat/>
    <w:rsid w:val="00591124"/>
    <w:rPr>
      <w:b/>
      <w:i/>
      <w:vanish w:val="0"/>
      <w:spacing w:val="0"/>
      <w:vertAlign w:val="subscript"/>
    </w:rPr>
  </w:style>
  <w:style w:type="character" w:customStyle="1" w:styleId="Ppogrubienie">
    <w:name w:val="_P_ – pogrubienie"/>
    <w:basedOn w:val="Domylnaczcionkaakapitu"/>
    <w:uiPriority w:val="1"/>
    <w:qFormat/>
    <w:rsid w:val="006A748A"/>
    <w:rPr>
      <w:b/>
    </w:rPr>
  </w:style>
  <w:style w:type="character" w:customStyle="1" w:styleId="Kkursywa">
    <w:name w:val="_K_ – kursywa"/>
    <w:basedOn w:val="Domylnaczcionkaakapitu"/>
    <w:uiPriority w:val="1"/>
    <w:qFormat/>
    <w:rsid w:val="006A748A"/>
    <w:rPr>
      <w:i/>
    </w:rPr>
  </w:style>
  <w:style w:type="character" w:customStyle="1" w:styleId="PKpogrubieniekursywa">
    <w:name w:val="_P_K_ – pogrubienie kursywa"/>
    <w:basedOn w:val="Domylnaczcionkaakapitu"/>
    <w:uiPriority w:val="1"/>
    <w:qFormat/>
    <w:rsid w:val="006A748A"/>
    <w:rPr>
      <w:b/>
      <w:i/>
    </w:rPr>
  </w:style>
  <w:style w:type="character" w:customStyle="1" w:styleId="TEKSTOZNACZONYWDOKUMENCIERDOWYMJAKOUKRYTY">
    <w:name w:val="_TEKST_OZNACZONY_W_DOKUMENCIE_ŹRÓDŁOWYM_JAKO_UKRYTY_"/>
    <w:basedOn w:val="Domylnaczcionkaakapitu"/>
    <w:uiPriority w:val="4"/>
    <w:unhideWhenUsed/>
    <w:qFormat/>
    <w:rsid w:val="009D55AA"/>
    <w:rPr>
      <w:vanish w:val="0"/>
      <w:color w:val="FF0000"/>
      <w:u w:val="single" w:color="FF0000"/>
    </w:rPr>
  </w:style>
  <w:style w:type="character" w:customStyle="1" w:styleId="BEZWERSALIKW">
    <w:name w:val="_BEZ_WERSALIKÓW_"/>
    <w:basedOn w:val="Domylnaczcionkaakapitu"/>
    <w:uiPriority w:val="4"/>
    <w:qFormat/>
    <w:rsid w:val="00390E89"/>
    <w:rPr>
      <w:caps/>
    </w:rPr>
  </w:style>
  <w:style w:type="character" w:customStyle="1" w:styleId="IIGPindeksgrnyindeksugrnegoipogrubienie">
    <w:name w:val="_IIG_P_ – indeks górny indeksu górnego i pogrubienie"/>
    <w:basedOn w:val="Domylnaczcionkaakapitu"/>
    <w:uiPriority w:val="3"/>
    <w:qFormat/>
    <w:rsid w:val="00A12520"/>
    <w:rPr>
      <w:b/>
      <w:vanish w:val="0"/>
      <w:spacing w:val="0"/>
      <w:position w:val="6"/>
      <w:vertAlign w:val="superscript"/>
    </w:rPr>
  </w:style>
  <w:style w:type="character" w:customStyle="1" w:styleId="IIGindeksgrnyindeksugrnego">
    <w:name w:val="_IIG_ – indeks górny indeksu górnego"/>
    <w:basedOn w:val="IIGPindeksgrnyindeksugrnegoipogrubienie"/>
    <w:uiPriority w:val="3"/>
    <w:qFormat/>
    <w:rsid w:val="003602AE"/>
    <w:rPr>
      <w:b w:val="0"/>
      <w:i w:val="0"/>
      <w:vanish w:val="0"/>
      <w:spacing w:val="0"/>
      <w:position w:val="6"/>
      <w:vertAlign w:val="superscript"/>
    </w:rPr>
  </w:style>
  <w:style w:type="paragraph" w:customStyle="1" w:styleId="ODNONIKSPECtreodnonikadoodnonika">
    <w:name w:val="ODNOŚNIK_SPEC – treść odnośnika do odnośnika"/>
    <w:basedOn w:val="Normalny"/>
    <w:uiPriority w:val="19"/>
    <w:qFormat/>
    <w:rsid w:val="00263522"/>
    <w:pPr>
      <w:widowControl/>
      <w:autoSpaceDE/>
      <w:autoSpaceDN/>
      <w:adjustRightInd/>
      <w:spacing w:line="240" w:lineRule="auto"/>
      <w:ind w:left="283" w:hanging="170"/>
    </w:pPr>
    <w:rPr>
      <w:sz w:val="20"/>
    </w:rPr>
  </w:style>
  <w:style w:type="paragraph" w:customStyle="1" w:styleId="TEKSTwTABELItekstzwcitympierwwierszem">
    <w:name w:val="TEKST_w_TABELI – tekst z wciętym pierw. wierszem"/>
    <w:basedOn w:val="Normalny"/>
    <w:uiPriority w:val="23"/>
    <w:qFormat/>
    <w:rsid w:val="007A789F"/>
    <w:pPr>
      <w:widowControl/>
      <w:suppressAutoHyphens/>
      <w:ind w:firstLine="510"/>
    </w:pPr>
    <w:rPr>
      <w:rFonts w:ascii="Times" w:hAnsi="Times"/>
      <w:bCs/>
      <w:kern w:val="24"/>
    </w:rPr>
  </w:style>
  <w:style w:type="paragraph" w:customStyle="1" w:styleId="TEKSTwTABELIWYRODKOWANYtekstwyrodkowanywpoziomie">
    <w:name w:val="TEKST_w_TABELI_WYŚRODKOWANY – tekst wyśrodkowany w poziomie"/>
    <w:basedOn w:val="Normalny"/>
    <w:uiPriority w:val="23"/>
    <w:qFormat/>
    <w:rsid w:val="007A789F"/>
    <w:pPr>
      <w:widowControl/>
      <w:suppressAutoHyphens/>
      <w:jc w:val="center"/>
    </w:pPr>
    <w:rPr>
      <w:rFonts w:ascii="Times" w:hAnsi="Times"/>
      <w:bCs/>
      <w:kern w:val="24"/>
    </w:rPr>
  </w:style>
  <w:style w:type="paragraph" w:customStyle="1" w:styleId="ZTIRSKARNzmsankcjikarnejtiret">
    <w:name w:val="Z_TIR/S_KARN – zm. sankcji karnej tiret"/>
    <w:basedOn w:val="ZLITSKARNzmsankcjikarnejliter"/>
    <w:next w:val="ZTIRARTzmarttiret"/>
    <w:uiPriority w:val="61"/>
    <w:qFormat/>
    <w:rsid w:val="001270A2"/>
    <w:pPr>
      <w:ind w:left="1894"/>
    </w:pPr>
  </w:style>
  <w:style w:type="paragraph" w:customStyle="1" w:styleId="ZZSKARNzmianazmsankcjikarnej">
    <w:name w:val="ZZ/S_KARN – zmiana zm. sankcji karnej"/>
    <w:basedOn w:val="ZZFRAGzmianazmfragmentunpzdania"/>
    <w:uiPriority w:val="71"/>
    <w:qFormat/>
    <w:rsid w:val="001270A2"/>
    <w:pPr>
      <w:ind w:left="2404"/>
    </w:pPr>
  </w:style>
  <w:style w:type="paragraph" w:customStyle="1" w:styleId="Z2TIRSKARNzmianasankcjikarnejpodwjnymtiret">
    <w:name w:val="Z_2TIR/S_KARN – zmiana sankcji karnej podwójnym tiret"/>
    <w:basedOn w:val="Z2TIRARTzmartpodwjnymtiret"/>
    <w:next w:val="Z2TIRARTzmartpodwjnymtiret"/>
    <w:uiPriority w:val="90"/>
    <w:qFormat/>
    <w:rsid w:val="001270A2"/>
    <w:pPr>
      <w:ind w:left="2291" w:firstLine="0"/>
    </w:pPr>
  </w:style>
  <w:style w:type="paragraph" w:customStyle="1" w:styleId="WMATFIZCHEMwzrmatfizlubchem">
    <w:name w:val="W_MAT(FIZ|CHEM) – wzór mat. (fiz. lub chem.)"/>
    <w:uiPriority w:val="18"/>
    <w:qFormat/>
    <w:rsid w:val="001270A2"/>
    <w:pPr>
      <w:jc w:val="center"/>
    </w:pPr>
    <w:rPr>
      <w:rFonts w:ascii="Times New Roman" w:eastAsiaTheme="minorEastAsia" w:hAnsi="Times New Roman" w:cs="Arial"/>
      <w:szCs w:val="20"/>
    </w:rPr>
  </w:style>
  <w:style w:type="paragraph" w:customStyle="1" w:styleId="LEGWMATFIZCHEMlegendawzorumatfizlubchem">
    <w:name w:val="LEG_W_MAT(FIZ|CHEM) – legenda wzoru mat. (fiz. lub chem.)"/>
    <w:basedOn w:val="WMATFIZCHEMwzrmatfizlubchem"/>
    <w:uiPriority w:val="19"/>
    <w:qFormat/>
    <w:rsid w:val="001270A2"/>
    <w:pPr>
      <w:ind w:left="1304" w:hanging="794"/>
      <w:jc w:val="both"/>
    </w:pPr>
  </w:style>
  <w:style w:type="paragraph" w:customStyle="1" w:styleId="ZLEGWMATFIZCHEMzmlegendywzorumatfizlubchemartykuempunktem">
    <w:name w:val="Z/LEG_W_MAT(FIZ|CHEM) – zm. legendy wzoru mat. (fiz. lub chem.) artykułem (punktem)"/>
    <w:basedOn w:val="LEGWMATFIZCHEMlegendawzorumatfizlubchem"/>
    <w:uiPriority w:val="39"/>
    <w:qFormat/>
    <w:rsid w:val="001270A2"/>
    <w:pPr>
      <w:ind w:left="1815"/>
    </w:pPr>
  </w:style>
  <w:style w:type="paragraph" w:customStyle="1" w:styleId="ZZLEGWMATFIZCHEMzmlegendywzorumatfizlubchem">
    <w:name w:val="ZZ/LEG_W_MAT(FIZ|CHEM) – zm. legendy wzoru mat. (fiz. lub chem.)"/>
    <w:basedOn w:val="ZLEGWMATFIZCHEMzmlegendywzorumatfizlubchemartykuempunktem"/>
    <w:uiPriority w:val="72"/>
    <w:qFormat/>
    <w:rsid w:val="001270A2"/>
    <w:pPr>
      <w:ind w:left="3198"/>
    </w:pPr>
  </w:style>
  <w:style w:type="paragraph" w:customStyle="1" w:styleId="ZLITLEGWMATFIZCHEMzmlegendywzorumatfizlubchemliter">
    <w:name w:val="Z_LIT/LEG_W_MAT(FIZ|CHEM) – zm. legendy wzoru mat. (fiz. lub chem.) literą"/>
    <w:basedOn w:val="ZLEGWMATFIZCHEMzmlegendywzorumatfizlubchemartykuempunktem"/>
    <w:uiPriority w:val="54"/>
    <w:qFormat/>
    <w:rsid w:val="007575D2"/>
    <w:pPr>
      <w:ind w:left="2291"/>
    </w:pPr>
  </w:style>
  <w:style w:type="paragraph" w:customStyle="1" w:styleId="ZLITWMATFIZCHEMzmwzorumatfizlubchemliter">
    <w:name w:val="Z_LIT/W_MAT(FIZ|CHEM) – zm. wzoru mat. (fiz. lub chem.) literą"/>
    <w:basedOn w:val="ZWMATFIZCHEMzmwzorumatfizlubchemartykuempunktem"/>
    <w:next w:val="ZLITUSTzmustliter"/>
    <w:uiPriority w:val="53"/>
    <w:qFormat/>
    <w:rsid w:val="007575D2"/>
    <w:pPr>
      <w:ind w:left="987"/>
    </w:pPr>
  </w:style>
  <w:style w:type="paragraph" w:customStyle="1" w:styleId="ZTIRWMATFIZCHEMzmwzorumatfizlubchemtiret">
    <w:name w:val="Z_TIR/W_MAT(FIZ|CHEM) – zm. wzoru mat. (fiz. lub chem.) tiret"/>
    <w:basedOn w:val="ZLITWMATFIZCHEMzmwzorumatfizlubchemliter"/>
    <w:next w:val="ZTIRUSTzmusttiret"/>
    <w:uiPriority w:val="62"/>
    <w:qFormat/>
    <w:rsid w:val="007575D2"/>
    <w:pPr>
      <w:ind w:left="1383"/>
    </w:pPr>
  </w:style>
  <w:style w:type="paragraph" w:customStyle="1" w:styleId="ZTIRLEGWMATFIZCHEMzmlegendywzorumatfizlubchemtiret">
    <w:name w:val="Z_TIR/LEG_W_MAT(FIZ|CHEM) – zm. legendy wzoru mat. (fiz. lub chem.) tiret"/>
    <w:basedOn w:val="ZLITLEGWMATFIZCHEMzmlegendywzorumatfizlubchemliter"/>
    <w:uiPriority w:val="63"/>
    <w:qFormat/>
    <w:rsid w:val="007575D2"/>
    <w:pPr>
      <w:ind w:left="2688"/>
    </w:pPr>
  </w:style>
  <w:style w:type="paragraph" w:customStyle="1" w:styleId="Z2TIRWMATFIZCHEMzmwzorumatfizlubchempodwjnymtiret">
    <w:name w:val="Z_2TIR/W_MAT(FIZ|CHEM) – zm. wzoru mat. (fiz. lub chem.) podwójnym tiret"/>
    <w:basedOn w:val="ZTIRWMATFIZCHEMzmwzorumatfizlubchemtiret"/>
    <w:next w:val="Z2TIRUSTzmustpodwjnymtiret"/>
    <w:uiPriority w:val="91"/>
    <w:qFormat/>
    <w:rsid w:val="007575D2"/>
    <w:pPr>
      <w:ind w:left="1780"/>
    </w:pPr>
  </w:style>
  <w:style w:type="paragraph" w:customStyle="1" w:styleId="Z2TIRLEGWMATFIZCHEMzmlegendywzorumatfizlubchempodwjnymtiret">
    <w:name w:val="Z_2TIR/LEG_W_MAT(FIZ|CHEM) – zm. legendy wzoru mat. (fiz. lub chem.) podwójnym tiret"/>
    <w:basedOn w:val="ZTIRLEGWMATFIZCHEMzmlegendywzorumatfizlubchemtiret"/>
    <w:uiPriority w:val="92"/>
    <w:qFormat/>
    <w:rsid w:val="00A65B41"/>
    <w:pPr>
      <w:ind w:left="3085"/>
    </w:pPr>
  </w:style>
  <w:style w:type="paragraph" w:customStyle="1" w:styleId="ZLITCYTzmcytatunpprzysigiliter">
    <w:name w:val="Z_LIT/CYT – zm. cytatu np. przysięgi literą"/>
    <w:basedOn w:val="ZCYTzmcytatunpprzysigiartykuempunktem"/>
    <w:uiPriority w:val="53"/>
    <w:qFormat/>
    <w:rsid w:val="002D4D30"/>
    <w:pPr>
      <w:ind w:left="1497"/>
    </w:pPr>
  </w:style>
  <w:style w:type="paragraph" w:customStyle="1" w:styleId="ZTIRCYTzmcytatunpprzysigitiret">
    <w:name w:val="Z_TIR/CYT – zm. cytatu np. przysięgi tiret"/>
    <w:basedOn w:val="ZLITCYTzmcytatunpprzysigiliter"/>
    <w:next w:val="ZTIRUSTzmusttiret"/>
    <w:uiPriority w:val="61"/>
    <w:qFormat/>
    <w:rsid w:val="002D4D30"/>
    <w:pPr>
      <w:ind w:left="1894"/>
    </w:pPr>
  </w:style>
  <w:style w:type="paragraph" w:customStyle="1" w:styleId="Z2TIRCYTzmcytatunpprzysigipodwjnymtiret">
    <w:name w:val="Z_2TIR/CYT – zm. cytatu np. przysięgi podwójnym tiret"/>
    <w:basedOn w:val="ZTIRCYTzmcytatunpprzysigitiret"/>
    <w:next w:val="Z2TIRUSTzmustpodwjnymtiret"/>
    <w:uiPriority w:val="90"/>
    <w:qFormat/>
    <w:rsid w:val="00A65B41"/>
    <w:pPr>
      <w:ind w:left="2291"/>
    </w:pPr>
  </w:style>
  <w:style w:type="paragraph" w:customStyle="1" w:styleId="ZZCYTzmianazmcytatunpprzysigi">
    <w:name w:val="ZZ/CYT – zmiana zm. cytatu np. przysięgi"/>
    <w:basedOn w:val="ZZFRAGzmianazmfragmentunpzdania"/>
    <w:next w:val="ZZUSTzmianazmust"/>
    <w:uiPriority w:val="71"/>
    <w:qFormat/>
    <w:rsid w:val="00A65B41"/>
    <w:pPr>
      <w:ind w:left="2404"/>
    </w:pPr>
  </w:style>
  <w:style w:type="paragraph" w:customStyle="1" w:styleId="Z2TIRFRAGMzmnpwprdowyliczeniapodwjnymtiret">
    <w:name w:val="Z_2TIR/FRAGM – zm. np. wpr. do wyliczenia podwójnym tiret"/>
    <w:basedOn w:val="ZTIRFRAGMzmnpwprdowyliczeniatiret"/>
    <w:next w:val="2TIRpodwjnytiret"/>
    <w:uiPriority w:val="89"/>
    <w:qFormat/>
    <w:rsid w:val="00A824DD"/>
    <w:pPr>
      <w:ind w:left="1780"/>
    </w:pPr>
  </w:style>
  <w:style w:type="table" w:styleId="Tabela-Siatka">
    <w:name w:val="Table Grid"/>
    <w:basedOn w:val="Standardowy"/>
    <w:locked/>
    <w:rsid w:val="001952B1"/>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Elegancki">
    <w:name w:val="Table Elegant"/>
    <w:basedOn w:val="Standardowy"/>
    <w:locked/>
    <w:rsid w:val="001952B1"/>
    <w:pPr>
      <w:widowControl w:val="0"/>
      <w:autoSpaceDE w:val="0"/>
      <w:autoSpaceDN w:val="0"/>
      <w:adjustRightInd w:val="0"/>
      <w:jc w:val="both"/>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TABELA2zszablonu">
    <w:name w:val="TABELA 2 z szablonu"/>
    <w:basedOn w:val="Tabela-Elegancki"/>
    <w:uiPriority w:val="99"/>
    <w:rsid w:val="000319C1"/>
    <w:pPr>
      <w:spacing w:line="240" w:lineRule="auto"/>
      <w:jc w:val="left"/>
    </w:pPr>
    <w:tblPr>
      <w:jc w:val="center"/>
      <w:tblBorders>
        <w:top w:val="single" w:sz="12" w:space="0" w:color="000000"/>
        <w:left w:val="single" w:sz="12" w:space="0" w:color="000000"/>
        <w:bottom w:val="single" w:sz="12" w:space="0" w:color="000000"/>
        <w:right w:val="single" w:sz="12" w:space="0" w:color="000000"/>
        <w:insideH w:val="none" w:sz="0" w:space="0" w:color="auto"/>
        <w:insideV w:val="none" w:sz="0" w:space="0" w:color="auto"/>
      </w:tblBorders>
    </w:tblPr>
    <w:trPr>
      <w:jc w:val="center"/>
    </w:tr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style>
  <w:style w:type="table" w:customStyle="1" w:styleId="TABELA1zszablonu">
    <w:name w:val="TABELA 1 z szablonu"/>
    <w:basedOn w:val="Tabela-Siatka"/>
    <w:uiPriority w:val="99"/>
    <w:rsid w:val="001329AC"/>
    <w:tblPr>
      <w:jc w:val="center"/>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Pr>
    <w:trPr>
      <w:jc w:val="center"/>
    </w:trPr>
  </w:style>
  <w:style w:type="table" w:customStyle="1" w:styleId="TABELA3zszablonu">
    <w:name w:val="TABELA 3 z szablonu"/>
    <w:basedOn w:val="TABELA2zszablonu"/>
    <w:uiPriority w:val="99"/>
    <w:rsid w:val="001329AC"/>
    <w:tblPr/>
    <w:tcPr>
      <w:shd w:val="clear" w:color="auto" w:fill="auto"/>
    </w:tcPr>
    <w:tblStylePr w:type="firstRow">
      <w:rPr>
        <w:caps/>
        <w:color w:val="auto"/>
      </w:rPr>
      <w:tblPr/>
      <w:tcPr>
        <w:tcBorders>
          <w:top w:val="single" w:sz="12" w:space="0" w:color="000000"/>
          <w:left w:val="single" w:sz="12" w:space="0" w:color="000000"/>
          <w:bottom w:val="single" w:sz="12" w:space="0" w:color="000000"/>
          <w:right w:val="single" w:sz="12" w:space="0" w:color="000000"/>
          <w:insideH w:val="nil"/>
          <w:insideV w:val="single" w:sz="6" w:space="0" w:color="000000"/>
          <w:tl2br w:val="nil"/>
          <w:tr2bl w:val="nil"/>
        </w:tcBorders>
        <w:shd w:val="clear" w:color="auto" w:fill="auto"/>
      </w:tcPr>
    </w:tblStylePr>
    <w:tblStylePr w:type="firstCo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tblStylePr w:type="nwCell">
      <w:tblPr/>
      <w:tcPr>
        <w:tcBorders>
          <w:top w:val="single" w:sz="12" w:space="0" w:color="auto"/>
          <w:left w:val="single" w:sz="12" w:space="0" w:color="auto"/>
          <w:bottom w:val="single" w:sz="12" w:space="0" w:color="auto"/>
          <w:right w:val="single" w:sz="12" w:space="0" w:color="auto"/>
          <w:insideH w:val="nil"/>
          <w:insideV w:val="nil"/>
          <w:tl2br w:val="nil"/>
          <w:tr2bl w:val="nil"/>
        </w:tcBorders>
        <w:shd w:val="clear" w:color="auto" w:fill="auto"/>
      </w:tcPr>
    </w:tblStylePr>
  </w:style>
  <w:style w:type="character" w:styleId="Tekstzastpczy">
    <w:name w:val="Placeholder Text"/>
    <w:basedOn w:val="Domylnaczcionkaakapitu"/>
    <w:uiPriority w:val="99"/>
    <w:semiHidden/>
    <w:rsid w:val="00341A6A"/>
    <w:rPr>
      <w:color w:val="808080"/>
    </w:rPr>
  </w:style>
  <w:style w:type="paragraph" w:styleId="Poprawka">
    <w:name w:val="Revision"/>
    <w:hidden/>
    <w:uiPriority w:val="99"/>
    <w:semiHidden/>
    <w:rsid w:val="00F566FA"/>
    <w:pPr>
      <w:spacing w:line="240" w:lineRule="auto"/>
    </w:pPr>
    <w:rPr>
      <w:rFonts w:ascii="Times New Roman" w:eastAsiaTheme="minorEastAsia" w:hAnsi="Times New Roman" w:cs="Arial"/>
      <w:szCs w:val="20"/>
    </w:rPr>
  </w:style>
  <w:style w:type="character" w:customStyle="1" w:styleId="Nagwek2Znak">
    <w:name w:val="Nagłówek 2 Znak"/>
    <w:basedOn w:val="Domylnaczcionkaakapitu"/>
    <w:link w:val="Nagwek2"/>
    <w:uiPriority w:val="99"/>
    <w:semiHidden/>
    <w:rsid w:val="00216187"/>
    <w:rPr>
      <w:rFonts w:asciiTheme="majorHAnsi" w:eastAsiaTheme="majorEastAsia" w:hAnsiTheme="majorHAnsi" w:cstheme="majorBidi"/>
      <w:b/>
      <w:bCs/>
      <w:color w:val="4F81BD" w:themeColor="accent1"/>
      <w:sz w:val="26"/>
      <w:szCs w:val="26"/>
    </w:rPr>
  </w:style>
  <w:style w:type="character" w:styleId="Hipercze">
    <w:name w:val="Hyperlink"/>
    <w:basedOn w:val="Domylnaczcionkaakapitu"/>
    <w:uiPriority w:val="99"/>
    <w:unhideWhenUsed/>
    <w:rsid w:val="00A618D6"/>
    <w:rPr>
      <w:color w:val="0000FF"/>
      <w:u w:val="single"/>
    </w:rPr>
  </w:style>
  <w:style w:type="character" w:styleId="Uwydatnienie">
    <w:name w:val="Emphasis"/>
    <w:basedOn w:val="Domylnaczcionkaakapitu"/>
    <w:uiPriority w:val="20"/>
    <w:qFormat/>
    <w:rsid w:val="007223CB"/>
    <w:rPr>
      <w:i/>
      <w:iCs/>
    </w:rPr>
  </w:style>
  <w:style w:type="paragraph" w:styleId="Akapitzlist">
    <w:name w:val="List Paragraph"/>
    <w:basedOn w:val="Normalny"/>
    <w:uiPriority w:val="34"/>
    <w:qFormat/>
    <w:rsid w:val="00916CDE"/>
    <w:pPr>
      <w:widowControl/>
      <w:autoSpaceDE/>
      <w:autoSpaceDN/>
      <w:adjustRightInd/>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Nierozpoznanawzmianka1">
    <w:name w:val="Nierozpoznana wzmianka1"/>
    <w:basedOn w:val="Domylnaczcionkaakapitu"/>
    <w:uiPriority w:val="99"/>
    <w:semiHidden/>
    <w:unhideWhenUsed/>
    <w:rsid w:val="00E376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3060301">
      <w:bodyDiv w:val="1"/>
      <w:marLeft w:val="0"/>
      <w:marRight w:val="0"/>
      <w:marTop w:val="0"/>
      <w:marBottom w:val="0"/>
      <w:divBdr>
        <w:top w:val="none" w:sz="0" w:space="0" w:color="auto"/>
        <w:left w:val="none" w:sz="0" w:space="0" w:color="auto"/>
        <w:bottom w:val="none" w:sz="0" w:space="0" w:color="auto"/>
        <w:right w:val="none" w:sz="0" w:space="0" w:color="auto"/>
      </w:divBdr>
    </w:div>
    <w:div w:id="326903105">
      <w:bodyDiv w:val="1"/>
      <w:marLeft w:val="0"/>
      <w:marRight w:val="0"/>
      <w:marTop w:val="0"/>
      <w:marBottom w:val="0"/>
      <w:divBdr>
        <w:top w:val="none" w:sz="0" w:space="0" w:color="auto"/>
        <w:left w:val="none" w:sz="0" w:space="0" w:color="auto"/>
        <w:bottom w:val="none" w:sz="0" w:space="0" w:color="auto"/>
        <w:right w:val="none" w:sz="0" w:space="0" w:color="auto"/>
      </w:divBdr>
      <w:divsChild>
        <w:div w:id="1444302057">
          <w:marLeft w:val="0"/>
          <w:marRight w:val="0"/>
          <w:marTop w:val="0"/>
          <w:marBottom w:val="0"/>
          <w:divBdr>
            <w:top w:val="none" w:sz="0" w:space="0" w:color="auto"/>
            <w:left w:val="none" w:sz="0" w:space="0" w:color="auto"/>
            <w:bottom w:val="none" w:sz="0" w:space="0" w:color="auto"/>
            <w:right w:val="none" w:sz="0" w:space="0" w:color="auto"/>
          </w:divBdr>
        </w:div>
      </w:divsChild>
    </w:div>
    <w:div w:id="389349680">
      <w:bodyDiv w:val="1"/>
      <w:marLeft w:val="0"/>
      <w:marRight w:val="0"/>
      <w:marTop w:val="0"/>
      <w:marBottom w:val="0"/>
      <w:divBdr>
        <w:top w:val="none" w:sz="0" w:space="0" w:color="auto"/>
        <w:left w:val="none" w:sz="0" w:space="0" w:color="auto"/>
        <w:bottom w:val="none" w:sz="0" w:space="0" w:color="auto"/>
        <w:right w:val="none" w:sz="0" w:space="0" w:color="auto"/>
      </w:divBdr>
      <w:divsChild>
        <w:div w:id="1219634247">
          <w:marLeft w:val="0"/>
          <w:marRight w:val="0"/>
          <w:marTop w:val="0"/>
          <w:marBottom w:val="0"/>
          <w:divBdr>
            <w:top w:val="none" w:sz="0" w:space="0" w:color="auto"/>
            <w:left w:val="none" w:sz="0" w:space="0" w:color="auto"/>
            <w:bottom w:val="none" w:sz="0" w:space="0" w:color="auto"/>
            <w:right w:val="none" w:sz="0" w:space="0" w:color="auto"/>
          </w:divBdr>
        </w:div>
        <w:div w:id="1240360981">
          <w:marLeft w:val="0"/>
          <w:marRight w:val="0"/>
          <w:marTop w:val="0"/>
          <w:marBottom w:val="0"/>
          <w:divBdr>
            <w:top w:val="none" w:sz="0" w:space="0" w:color="auto"/>
            <w:left w:val="none" w:sz="0" w:space="0" w:color="auto"/>
            <w:bottom w:val="none" w:sz="0" w:space="0" w:color="auto"/>
            <w:right w:val="none" w:sz="0" w:space="0" w:color="auto"/>
          </w:divBdr>
        </w:div>
      </w:divsChild>
    </w:div>
    <w:div w:id="406266872">
      <w:bodyDiv w:val="1"/>
      <w:marLeft w:val="0"/>
      <w:marRight w:val="0"/>
      <w:marTop w:val="0"/>
      <w:marBottom w:val="0"/>
      <w:divBdr>
        <w:top w:val="none" w:sz="0" w:space="0" w:color="auto"/>
        <w:left w:val="none" w:sz="0" w:space="0" w:color="auto"/>
        <w:bottom w:val="none" w:sz="0" w:space="0" w:color="auto"/>
        <w:right w:val="none" w:sz="0" w:space="0" w:color="auto"/>
      </w:divBdr>
    </w:div>
    <w:div w:id="452214037">
      <w:bodyDiv w:val="1"/>
      <w:marLeft w:val="0"/>
      <w:marRight w:val="0"/>
      <w:marTop w:val="0"/>
      <w:marBottom w:val="0"/>
      <w:divBdr>
        <w:top w:val="none" w:sz="0" w:space="0" w:color="auto"/>
        <w:left w:val="none" w:sz="0" w:space="0" w:color="auto"/>
        <w:bottom w:val="none" w:sz="0" w:space="0" w:color="auto"/>
        <w:right w:val="none" w:sz="0" w:space="0" w:color="auto"/>
      </w:divBdr>
    </w:div>
    <w:div w:id="516891819">
      <w:bodyDiv w:val="1"/>
      <w:marLeft w:val="0"/>
      <w:marRight w:val="0"/>
      <w:marTop w:val="0"/>
      <w:marBottom w:val="0"/>
      <w:divBdr>
        <w:top w:val="none" w:sz="0" w:space="0" w:color="auto"/>
        <w:left w:val="none" w:sz="0" w:space="0" w:color="auto"/>
        <w:bottom w:val="none" w:sz="0" w:space="0" w:color="auto"/>
        <w:right w:val="none" w:sz="0" w:space="0" w:color="auto"/>
      </w:divBdr>
    </w:div>
    <w:div w:id="602151975">
      <w:bodyDiv w:val="1"/>
      <w:marLeft w:val="0"/>
      <w:marRight w:val="0"/>
      <w:marTop w:val="0"/>
      <w:marBottom w:val="0"/>
      <w:divBdr>
        <w:top w:val="none" w:sz="0" w:space="0" w:color="auto"/>
        <w:left w:val="none" w:sz="0" w:space="0" w:color="auto"/>
        <w:bottom w:val="none" w:sz="0" w:space="0" w:color="auto"/>
        <w:right w:val="none" w:sz="0" w:space="0" w:color="auto"/>
      </w:divBdr>
      <w:divsChild>
        <w:div w:id="1734810340">
          <w:marLeft w:val="0"/>
          <w:marRight w:val="0"/>
          <w:marTop w:val="0"/>
          <w:marBottom w:val="0"/>
          <w:divBdr>
            <w:top w:val="none" w:sz="0" w:space="0" w:color="auto"/>
            <w:left w:val="none" w:sz="0" w:space="0" w:color="auto"/>
            <w:bottom w:val="none" w:sz="0" w:space="0" w:color="auto"/>
            <w:right w:val="none" w:sz="0" w:space="0" w:color="auto"/>
          </w:divBdr>
          <w:divsChild>
            <w:div w:id="1645043143">
              <w:marLeft w:val="0"/>
              <w:marRight w:val="0"/>
              <w:marTop w:val="0"/>
              <w:marBottom w:val="0"/>
              <w:divBdr>
                <w:top w:val="none" w:sz="0" w:space="0" w:color="auto"/>
                <w:left w:val="none" w:sz="0" w:space="0" w:color="auto"/>
                <w:bottom w:val="none" w:sz="0" w:space="0" w:color="auto"/>
                <w:right w:val="none" w:sz="0" w:space="0" w:color="auto"/>
              </w:divBdr>
            </w:div>
            <w:div w:id="1998997160">
              <w:marLeft w:val="0"/>
              <w:marRight w:val="0"/>
              <w:marTop w:val="0"/>
              <w:marBottom w:val="0"/>
              <w:divBdr>
                <w:top w:val="none" w:sz="0" w:space="0" w:color="auto"/>
                <w:left w:val="none" w:sz="0" w:space="0" w:color="auto"/>
                <w:bottom w:val="none" w:sz="0" w:space="0" w:color="auto"/>
                <w:right w:val="none" w:sz="0" w:space="0" w:color="auto"/>
              </w:divBdr>
              <w:divsChild>
                <w:div w:id="1243025305">
                  <w:marLeft w:val="0"/>
                  <w:marRight w:val="0"/>
                  <w:marTop w:val="0"/>
                  <w:marBottom w:val="0"/>
                  <w:divBdr>
                    <w:top w:val="none" w:sz="0" w:space="0" w:color="auto"/>
                    <w:left w:val="none" w:sz="0" w:space="0" w:color="auto"/>
                    <w:bottom w:val="none" w:sz="0" w:space="0" w:color="auto"/>
                    <w:right w:val="none" w:sz="0" w:space="0" w:color="auto"/>
                  </w:divBdr>
                </w:div>
              </w:divsChild>
            </w:div>
            <w:div w:id="487676533">
              <w:marLeft w:val="0"/>
              <w:marRight w:val="0"/>
              <w:marTop w:val="0"/>
              <w:marBottom w:val="0"/>
              <w:divBdr>
                <w:top w:val="none" w:sz="0" w:space="0" w:color="auto"/>
                <w:left w:val="none" w:sz="0" w:space="0" w:color="auto"/>
                <w:bottom w:val="none" w:sz="0" w:space="0" w:color="auto"/>
                <w:right w:val="none" w:sz="0" w:space="0" w:color="auto"/>
              </w:divBdr>
              <w:divsChild>
                <w:div w:id="653146278">
                  <w:marLeft w:val="0"/>
                  <w:marRight w:val="0"/>
                  <w:marTop w:val="0"/>
                  <w:marBottom w:val="0"/>
                  <w:divBdr>
                    <w:top w:val="none" w:sz="0" w:space="0" w:color="auto"/>
                    <w:left w:val="none" w:sz="0" w:space="0" w:color="auto"/>
                    <w:bottom w:val="none" w:sz="0" w:space="0" w:color="auto"/>
                    <w:right w:val="none" w:sz="0" w:space="0" w:color="auto"/>
                  </w:divBdr>
                </w:div>
                <w:div w:id="905991930">
                  <w:marLeft w:val="0"/>
                  <w:marRight w:val="0"/>
                  <w:marTop w:val="0"/>
                  <w:marBottom w:val="0"/>
                  <w:divBdr>
                    <w:top w:val="none" w:sz="0" w:space="0" w:color="auto"/>
                    <w:left w:val="none" w:sz="0" w:space="0" w:color="auto"/>
                    <w:bottom w:val="none" w:sz="0" w:space="0" w:color="auto"/>
                    <w:right w:val="none" w:sz="0" w:space="0" w:color="auto"/>
                  </w:divBdr>
                  <w:divsChild>
                    <w:div w:id="1448545165">
                      <w:marLeft w:val="0"/>
                      <w:marRight w:val="0"/>
                      <w:marTop w:val="0"/>
                      <w:marBottom w:val="0"/>
                      <w:divBdr>
                        <w:top w:val="none" w:sz="0" w:space="0" w:color="auto"/>
                        <w:left w:val="none" w:sz="0" w:space="0" w:color="auto"/>
                        <w:bottom w:val="none" w:sz="0" w:space="0" w:color="auto"/>
                        <w:right w:val="none" w:sz="0" w:space="0" w:color="auto"/>
                      </w:divBdr>
                    </w:div>
                  </w:divsChild>
                </w:div>
                <w:div w:id="1169056267">
                  <w:marLeft w:val="0"/>
                  <w:marRight w:val="0"/>
                  <w:marTop w:val="0"/>
                  <w:marBottom w:val="0"/>
                  <w:divBdr>
                    <w:top w:val="none" w:sz="0" w:space="0" w:color="auto"/>
                    <w:left w:val="none" w:sz="0" w:space="0" w:color="auto"/>
                    <w:bottom w:val="none" w:sz="0" w:space="0" w:color="auto"/>
                    <w:right w:val="none" w:sz="0" w:space="0" w:color="auto"/>
                  </w:divBdr>
                  <w:divsChild>
                    <w:div w:id="1250000186">
                      <w:marLeft w:val="0"/>
                      <w:marRight w:val="0"/>
                      <w:marTop w:val="0"/>
                      <w:marBottom w:val="0"/>
                      <w:divBdr>
                        <w:top w:val="none" w:sz="0" w:space="0" w:color="auto"/>
                        <w:left w:val="none" w:sz="0" w:space="0" w:color="auto"/>
                        <w:bottom w:val="none" w:sz="0" w:space="0" w:color="auto"/>
                        <w:right w:val="none" w:sz="0" w:space="0" w:color="auto"/>
                      </w:divBdr>
                    </w:div>
                  </w:divsChild>
                </w:div>
                <w:div w:id="1856110926">
                  <w:marLeft w:val="0"/>
                  <w:marRight w:val="0"/>
                  <w:marTop w:val="0"/>
                  <w:marBottom w:val="0"/>
                  <w:divBdr>
                    <w:top w:val="none" w:sz="0" w:space="0" w:color="auto"/>
                    <w:left w:val="none" w:sz="0" w:space="0" w:color="auto"/>
                    <w:bottom w:val="none" w:sz="0" w:space="0" w:color="auto"/>
                    <w:right w:val="none" w:sz="0" w:space="0" w:color="auto"/>
                  </w:divBdr>
                  <w:divsChild>
                    <w:div w:id="1884125012">
                      <w:marLeft w:val="0"/>
                      <w:marRight w:val="0"/>
                      <w:marTop w:val="0"/>
                      <w:marBottom w:val="0"/>
                      <w:divBdr>
                        <w:top w:val="none" w:sz="0" w:space="0" w:color="auto"/>
                        <w:left w:val="none" w:sz="0" w:space="0" w:color="auto"/>
                        <w:bottom w:val="none" w:sz="0" w:space="0" w:color="auto"/>
                        <w:right w:val="none" w:sz="0" w:space="0" w:color="auto"/>
                      </w:divBdr>
                    </w:div>
                  </w:divsChild>
                </w:div>
                <w:div w:id="868418634">
                  <w:marLeft w:val="0"/>
                  <w:marRight w:val="0"/>
                  <w:marTop w:val="0"/>
                  <w:marBottom w:val="0"/>
                  <w:divBdr>
                    <w:top w:val="none" w:sz="0" w:space="0" w:color="auto"/>
                    <w:left w:val="none" w:sz="0" w:space="0" w:color="auto"/>
                    <w:bottom w:val="none" w:sz="0" w:space="0" w:color="auto"/>
                    <w:right w:val="none" w:sz="0" w:space="0" w:color="auto"/>
                  </w:divBdr>
                  <w:divsChild>
                    <w:div w:id="3229022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0294094">
              <w:marLeft w:val="0"/>
              <w:marRight w:val="0"/>
              <w:marTop w:val="0"/>
              <w:marBottom w:val="0"/>
              <w:divBdr>
                <w:top w:val="none" w:sz="0" w:space="0" w:color="auto"/>
                <w:left w:val="none" w:sz="0" w:space="0" w:color="auto"/>
                <w:bottom w:val="none" w:sz="0" w:space="0" w:color="auto"/>
                <w:right w:val="none" w:sz="0" w:space="0" w:color="auto"/>
              </w:divBdr>
              <w:divsChild>
                <w:div w:id="1296830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4586608">
          <w:marLeft w:val="0"/>
          <w:marRight w:val="0"/>
          <w:marTop w:val="0"/>
          <w:marBottom w:val="0"/>
          <w:divBdr>
            <w:top w:val="none" w:sz="0" w:space="0" w:color="auto"/>
            <w:left w:val="none" w:sz="0" w:space="0" w:color="auto"/>
            <w:bottom w:val="none" w:sz="0" w:space="0" w:color="auto"/>
            <w:right w:val="none" w:sz="0" w:space="0" w:color="auto"/>
          </w:divBdr>
          <w:divsChild>
            <w:div w:id="575407535">
              <w:marLeft w:val="0"/>
              <w:marRight w:val="0"/>
              <w:marTop w:val="0"/>
              <w:marBottom w:val="0"/>
              <w:divBdr>
                <w:top w:val="none" w:sz="0" w:space="0" w:color="auto"/>
                <w:left w:val="none" w:sz="0" w:space="0" w:color="auto"/>
                <w:bottom w:val="none" w:sz="0" w:space="0" w:color="auto"/>
                <w:right w:val="none" w:sz="0" w:space="0" w:color="auto"/>
              </w:divBdr>
            </w:div>
          </w:divsChild>
        </w:div>
        <w:div w:id="1944343655">
          <w:marLeft w:val="0"/>
          <w:marRight w:val="0"/>
          <w:marTop w:val="0"/>
          <w:marBottom w:val="0"/>
          <w:divBdr>
            <w:top w:val="none" w:sz="0" w:space="0" w:color="auto"/>
            <w:left w:val="none" w:sz="0" w:space="0" w:color="auto"/>
            <w:bottom w:val="none" w:sz="0" w:space="0" w:color="auto"/>
            <w:right w:val="none" w:sz="0" w:space="0" w:color="auto"/>
          </w:divBdr>
          <w:divsChild>
            <w:div w:id="1778863462">
              <w:marLeft w:val="0"/>
              <w:marRight w:val="0"/>
              <w:marTop w:val="0"/>
              <w:marBottom w:val="0"/>
              <w:divBdr>
                <w:top w:val="none" w:sz="0" w:space="0" w:color="auto"/>
                <w:left w:val="none" w:sz="0" w:space="0" w:color="auto"/>
                <w:bottom w:val="none" w:sz="0" w:space="0" w:color="auto"/>
                <w:right w:val="none" w:sz="0" w:space="0" w:color="auto"/>
              </w:divBdr>
            </w:div>
          </w:divsChild>
        </w:div>
        <w:div w:id="504824767">
          <w:marLeft w:val="0"/>
          <w:marRight w:val="0"/>
          <w:marTop w:val="0"/>
          <w:marBottom w:val="0"/>
          <w:divBdr>
            <w:top w:val="none" w:sz="0" w:space="0" w:color="auto"/>
            <w:left w:val="none" w:sz="0" w:space="0" w:color="auto"/>
            <w:bottom w:val="none" w:sz="0" w:space="0" w:color="auto"/>
            <w:right w:val="none" w:sz="0" w:space="0" w:color="auto"/>
          </w:divBdr>
          <w:divsChild>
            <w:div w:id="267978650">
              <w:marLeft w:val="0"/>
              <w:marRight w:val="0"/>
              <w:marTop w:val="0"/>
              <w:marBottom w:val="0"/>
              <w:divBdr>
                <w:top w:val="none" w:sz="0" w:space="0" w:color="auto"/>
                <w:left w:val="none" w:sz="0" w:space="0" w:color="auto"/>
                <w:bottom w:val="none" w:sz="0" w:space="0" w:color="auto"/>
                <w:right w:val="none" w:sz="0" w:space="0" w:color="auto"/>
              </w:divBdr>
            </w:div>
            <w:div w:id="748696260">
              <w:marLeft w:val="0"/>
              <w:marRight w:val="0"/>
              <w:marTop w:val="0"/>
              <w:marBottom w:val="0"/>
              <w:divBdr>
                <w:top w:val="none" w:sz="0" w:space="0" w:color="auto"/>
                <w:left w:val="none" w:sz="0" w:space="0" w:color="auto"/>
                <w:bottom w:val="none" w:sz="0" w:space="0" w:color="auto"/>
                <w:right w:val="none" w:sz="0" w:space="0" w:color="auto"/>
              </w:divBdr>
              <w:divsChild>
                <w:div w:id="494077994">
                  <w:marLeft w:val="0"/>
                  <w:marRight w:val="0"/>
                  <w:marTop w:val="0"/>
                  <w:marBottom w:val="0"/>
                  <w:divBdr>
                    <w:top w:val="none" w:sz="0" w:space="0" w:color="auto"/>
                    <w:left w:val="none" w:sz="0" w:space="0" w:color="auto"/>
                    <w:bottom w:val="none" w:sz="0" w:space="0" w:color="auto"/>
                    <w:right w:val="none" w:sz="0" w:space="0" w:color="auto"/>
                  </w:divBdr>
                </w:div>
              </w:divsChild>
            </w:div>
            <w:div w:id="667565031">
              <w:marLeft w:val="0"/>
              <w:marRight w:val="0"/>
              <w:marTop w:val="0"/>
              <w:marBottom w:val="0"/>
              <w:divBdr>
                <w:top w:val="none" w:sz="0" w:space="0" w:color="auto"/>
                <w:left w:val="none" w:sz="0" w:space="0" w:color="auto"/>
                <w:bottom w:val="none" w:sz="0" w:space="0" w:color="auto"/>
                <w:right w:val="none" w:sz="0" w:space="0" w:color="auto"/>
              </w:divBdr>
              <w:divsChild>
                <w:div w:id="517625920">
                  <w:marLeft w:val="0"/>
                  <w:marRight w:val="0"/>
                  <w:marTop w:val="0"/>
                  <w:marBottom w:val="0"/>
                  <w:divBdr>
                    <w:top w:val="none" w:sz="0" w:space="0" w:color="auto"/>
                    <w:left w:val="none" w:sz="0" w:space="0" w:color="auto"/>
                    <w:bottom w:val="none" w:sz="0" w:space="0" w:color="auto"/>
                    <w:right w:val="none" w:sz="0" w:space="0" w:color="auto"/>
                  </w:divBdr>
                </w:div>
              </w:divsChild>
            </w:div>
            <w:div w:id="1902980507">
              <w:marLeft w:val="0"/>
              <w:marRight w:val="0"/>
              <w:marTop w:val="0"/>
              <w:marBottom w:val="0"/>
              <w:divBdr>
                <w:top w:val="none" w:sz="0" w:space="0" w:color="auto"/>
                <w:left w:val="none" w:sz="0" w:space="0" w:color="auto"/>
                <w:bottom w:val="none" w:sz="0" w:space="0" w:color="auto"/>
                <w:right w:val="none" w:sz="0" w:space="0" w:color="auto"/>
              </w:divBdr>
              <w:divsChild>
                <w:div w:id="8296358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5070550">
          <w:marLeft w:val="0"/>
          <w:marRight w:val="0"/>
          <w:marTop w:val="0"/>
          <w:marBottom w:val="0"/>
          <w:divBdr>
            <w:top w:val="none" w:sz="0" w:space="0" w:color="auto"/>
            <w:left w:val="none" w:sz="0" w:space="0" w:color="auto"/>
            <w:bottom w:val="none" w:sz="0" w:space="0" w:color="auto"/>
            <w:right w:val="none" w:sz="0" w:space="0" w:color="auto"/>
          </w:divBdr>
          <w:divsChild>
            <w:div w:id="1139881527">
              <w:marLeft w:val="0"/>
              <w:marRight w:val="0"/>
              <w:marTop w:val="0"/>
              <w:marBottom w:val="0"/>
              <w:divBdr>
                <w:top w:val="none" w:sz="0" w:space="0" w:color="auto"/>
                <w:left w:val="none" w:sz="0" w:space="0" w:color="auto"/>
                <w:bottom w:val="none" w:sz="0" w:space="0" w:color="auto"/>
                <w:right w:val="none" w:sz="0" w:space="0" w:color="auto"/>
              </w:divBdr>
            </w:div>
            <w:div w:id="1452749212">
              <w:marLeft w:val="0"/>
              <w:marRight w:val="0"/>
              <w:marTop w:val="0"/>
              <w:marBottom w:val="0"/>
              <w:divBdr>
                <w:top w:val="none" w:sz="0" w:space="0" w:color="auto"/>
                <w:left w:val="none" w:sz="0" w:space="0" w:color="auto"/>
                <w:bottom w:val="none" w:sz="0" w:space="0" w:color="auto"/>
                <w:right w:val="none" w:sz="0" w:space="0" w:color="auto"/>
              </w:divBdr>
              <w:divsChild>
                <w:div w:id="1957983980">
                  <w:marLeft w:val="0"/>
                  <w:marRight w:val="0"/>
                  <w:marTop w:val="0"/>
                  <w:marBottom w:val="0"/>
                  <w:divBdr>
                    <w:top w:val="none" w:sz="0" w:space="0" w:color="auto"/>
                    <w:left w:val="none" w:sz="0" w:space="0" w:color="auto"/>
                    <w:bottom w:val="none" w:sz="0" w:space="0" w:color="auto"/>
                    <w:right w:val="none" w:sz="0" w:space="0" w:color="auto"/>
                  </w:divBdr>
                </w:div>
              </w:divsChild>
            </w:div>
            <w:div w:id="640965785">
              <w:marLeft w:val="0"/>
              <w:marRight w:val="0"/>
              <w:marTop w:val="0"/>
              <w:marBottom w:val="0"/>
              <w:divBdr>
                <w:top w:val="none" w:sz="0" w:space="0" w:color="auto"/>
                <w:left w:val="none" w:sz="0" w:space="0" w:color="auto"/>
                <w:bottom w:val="none" w:sz="0" w:space="0" w:color="auto"/>
                <w:right w:val="none" w:sz="0" w:space="0" w:color="auto"/>
              </w:divBdr>
              <w:divsChild>
                <w:div w:id="838345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7562363">
      <w:bodyDiv w:val="1"/>
      <w:marLeft w:val="0"/>
      <w:marRight w:val="0"/>
      <w:marTop w:val="0"/>
      <w:marBottom w:val="0"/>
      <w:divBdr>
        <w:top w:val="none" w:sz="0" w:space="0" w:color="auto"/>
        <w:left w:val="none" w:sz="0" w:space="0" w:color="auto"/>
        <w:bottom w:val="none" w:sz="0" w:space="0" w:color="auto"/>
        <w:right w:val="none" w:sz="0" w:space="0" w:color="auto"/>
      </w:divBdr>
      <w:divsChild>
        <w:div w:id="1781802711">
          <w:marLeft w:val="0"/>
          <w:marRight w:val="0"/>
          <w:marTop w:val="0"/>
          <w:marBottom w:val="0"/>
          <w:divBdr>
            <w:top w:val="none" w:sz="0" w:space="0" w:color="auto"/>
            <w:left w:val="none" w:sz="0" w:space="0" w:color="auto"/>
            <w:bottom w:val="none" w:sz="0" w:space="0" w:color="auto"/>
            <w:right w:val="none" w:sz="0" w:space="0" w:color="auto"/>
          </w:divBdr>
          <w:divsChild>
            <w:div w:id="1618609639">
              <w:marLeft w:val="0"/>
              <w:marRight w:val="0"/>
              <w:marTop w:val="0"/>
              <w:marBottom w:val="0"/>
              <w:divBdr>
                <w:top w:val="none" w:sz="0" w:space="0" w:color="auto"/>
                <w:left w:val="none" w:sz="0" w:space="0" w:color="auto"/>
                <w:bottom w:val="none" w:sz="0" w:space="0" w:color="auto"/>
                <w:right w:val="none" w:sz="0" w:space="0" w:color="auto"/>
              </w:divBdr>
            </w:div>
          </w:divsChild>
        </w:div>
        <w:div w:id="668601806">
          <w:marLeft w:val="0"/>
          <w:marRight w:val="0"/>
          <w:marTop w:val="0"/>
          <w:marBottom w:val="0"/>
          <w:divBdr>
            <w:top w:val="none" w:sz="0" w:space="0" w:color="auto"/>
            <w:left w:val="none" w:sz="0" w:space="0" w:color="auto"/>
            <w:bottom w:val="none" w:sz="0" w:space="0" w:color="auto"/>
            <w:right w:val="none" w:sz="0" w:space="0" w:color="auto"/>
          </w:divBdr>
          <w:divsChild>
            <w:div w:id="525296518">
              <w:marLeft w:val="0"/>
              <w:marRight w:val="0"/>
              <w:marTop w:val="0"/>
              <w:marBottom w:val="0"/>
              <w:divBdr>
                <w:top w:val="none" w:sz="0" w:space="0" w:color="auto"/>
                <w:left w:val="none" w:sz="0" w:space="0" w:color="auto"/>
                <w:bottom w:val="none" w:sz="0" w:space="0" w:color="auto"/>
                <w:right w:val="none" w:sz="0" w:space="0" w:color="auto"/>
              </w:divBdr>
            </w:div>
          </w:divsChild>
        </w:div>
        <w:div w:id="1240674697">
          <w:marLeft w:val="0"/>
          <w:marRight w:val="0"/>
          <w:marTop w:val="0"/>
          <w:marBottom w:val="0"/>
          <w:divBdr>
            <w:top w:val="none" w:sz="0" w:space="0" w:color="auto"/>
            <w:left w:val="none" w:sz="0" w:space="0" w:color="auto"/>
            <w:bottom w:val="none" w:sz="0" w:space="0" w:color="auto"/>
            <w:right w:val="none" w:sz="0" w:space="0" w:color="auto"/>
          </w:divBdr>
          <w:divsChild>
            <w:div w:id="752243780">
              <w:marLeft w:val="0"/>
              <w:marRight w:val="0"/>
              <w:marTop w:val="0"/>
              <w:marBottom w:val="0"/>
              <w:divBdr>
                <w:top w:val="none" w:sz="0" w:space="0" w:color="auto"/>
                <w:left w:val="none" w:sz="0" w:space="0" w:color="auto"/>
                <w:bottom w:val="none" w:sz="0" w:space="0" w:color="auto"/>
                <w:right w:val="none" w:sz="0" w:space="0" w:color="auto"/>
              </w:divBdr>
            </w:div>
          </w:divsChild>
        </w:div>
        <w:div w:id="376664763">
          <w:marLeft w:val="0"/>
          <w:marRight w:val="0"/>
          <w:marTop w:val="0"/>
          <w:marBottom w:val="0"/>
          <w:divBdr>
            <w:top w:val="none" w:sz="0" w:space="0" w:color="auto"/>
            <w:left w:val="none" w:sz="0" w:space="0" w:color="auto"/>
            <w:bottom w:val="none" w:sz="0" w:space="0" w:color="auto"/>
            <w:right w:val="none" w:sz="0" w:space="0" w:color="auto"/>
          </w:divBdr>
          <w:divsChild>
            <w:div w:id="191007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687212">
      <w:bodyDiv w:val="1"/>
      <w:marLeft w:val="0"/>
      <w:marRight w:val="0"/>
      <w:marTop w:val="0"/>
      <w:marBottom w:val="0"/>
      <w:divBdr>
        <w:top w:val="none" w:sz="0" w:space="0" w:color="auto"/>
        <w:left w:val="none" w:sz="0" w:space="0" w:color="auto"/>
        <w:bottom w:val="none" w:sz="0" w:space="0" w:color="auto"/>
        <w:right w:val="none" w:sz="0" w:space="0" w:color="auto"/>
      </w:divBdr>
    </w:div>
    <w:div w:id="832143241">
      <w:bodyDiv w:val="1"/>
      <w:marLeft w:val="0"/>
      <w:marRight w:val="0"/>
      <w:marTop w:val="0"/>
      <w:marBottom w:val="0"/>
      <w:divBdr>
        <w:top w:val="none" w:sz="0" w:space="0" w:color="auto"/>
        <w:left w:val="none" w:sz="0" w:space="0" w:color="auto"/>
        <w:bottom w:val="none" w:sz="0" w:space="0" w:color="auto"/>
        <w:right w:val="none" w:sz="0" w:space="0" w:color="auto"/>
      </w:divBdr>
    </w:div>
    <w:div w:id="925649775">
      <w:bodyDiv w:val="1"/>
      <w:marLeft w:val="0"/>
      <w:marRight w:val="0"/>
      <w:marTop w:val="0"/>
      <w:marBottom w:val="0"/>
      <w:divBdr>
        <w:top w:val="none" w:sz="0" w:space="0" w:color="auto"/>
        <w:left w:val="none" w:sz="0" w:space="0" w:color="auto"/>
        <w:bottom w:val="none" w:sz="0" w:space="0" w:color="auto"/>
        <w:right w:val="none" w:sz="0" w:space="0" w:color="auto"/>
      </w:divBdr>
    </w:div>
    <w:div w:id="975254726">
      <w:bodyDiv w:val="1"/>
      <w:marLeft w:val="0"/>
      <w:marRight w:val="0"/>
      <w:marTop w:val="0"/>
      <w:marBottom w:val="0"/>
      <w:divBdr>
        <w:top w:val="none" w:sz="0" w:space="0" w:color="auto"/>
        <w:left w:val="none" w:sz="0" w:space="0" w:color="auto"/>
        <w:bottom w:val="none" w:sz="0" w:space="0" w:color="auto"/>
        <w:right w:val="none" w:sz="0" w:space="0" w:color="auto"/>
      </w:divBdr>
    </w:div>
    <w:div w:id="988900717">
      <w:bodyDiv w:val="1"/>
      <w:marLeft w:val="0"/>
      <w:marRight w:val="0"/>
      <w:marTop w:val="0"/>
      <w:marBottom w:val="0"/>
      <w:divBdr>
        <w:top w:val="none" w:sz="0" w:space="0" w:color="auto"/>
        <w:left w:val="none" w:sz="0" w:space="0" w:color="auto"/>
        <w:bottom w:val="none" w:sz="0" w:space="0" w:color="auto"/>
        <w:right w:val="none" w:sz="0" w:space="0" w:color="auto"/>
      </w:divBdr>
    </w:div>
    <w:div w:id="1147093299">
      <w:bodyDiv w:val="1"/>
      <w:marLeft w:val="0"/>
      <w:marRight w:val="0"/>
      <w:marTop w:val="0"/>
      <w:marBottom w:val="0"/>
      <w:divBdr>
        <w:top w:val="none" w:sz="0" w:space="0" w:color="auto"/>
        <w:left w:val="none" w:sz="0" w:space="0" w:color="auto"/>
        <w:bottom w:val="none" w:sz="0" w:space="0" w:color="auto"/>
        <w:right w:val="none" w:sz="0" w:space="0" w:color="auto"/>
      </w:divBdr>
    </w:div>
    <w:div w:id="1261600121">
      <w:bodyDiv w:val="1"/>
      <w:marLeft w:val="0"/>
      <w:marRight w:val="0"/>
      <w:marTop w:val="0"/>
      <w:marBottom w:val="0"/>
      <w:divBdr>
        <w:top w:val="none" w:sz="0" w:space="0" w:color="auto"/>
        <w:left w:val="none" w:sz="0" w:space="0" w:color="auto"/>
        <w:bottom w:val="none" w:sz="0" w:space="0" w:color="auto"/>
        <w:right w:val="none" w:sz="0" w:space="0" w:color="auto"/>
      </w:divBdr>
      <w:divsChild>
        <w:div w:id="1844391661">
          <w:marLeft w:val="0"/>
          <w:marRight w:val="0"/>
          <w:marTop w:val="0"/>
          <w:marBottom w:val="0"/>
          <w:divBdr>
            <w:top w:val="none" w:sz="0" w:space="0" w:color="auto"/>
            <w:left w:val="none" w:sz="0" w:space="0" w:color="auto"/>
            <w:bottom w:val="none" w:sz="0" w:space="0" w:color="auto"/>
            <w:right w:val="none" w:sz="0" w:space="0" w:color="auto"/>
          </w:divBdr>
          <w:divsChild>
            <w:div w:id="547883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7132270">
      <w:bodyDiv w:val="1"/>
      <w:marLeft w:val="0"/>
      <w:marRight w:val="0"/>
      <w:marTop w:val="0"/>
      <w:marBottom w:val="0"/>
      <w:divBdr>
        <w:top w:val="none" w:sz="0" w:space="0" w:color="auto"/>
        <w:left w:val="none" w:sz="0" w:space="0" w:color="auto"/>
        <w:bottom w:val="none" w:sz="0" w:space="0" w:color="auto"/>
        <w:right w:val="none" w:sz="0" w:space="0" w:color="auto"/>
      </w:divBdr>
    </w:div>
    <w:div w:id="1383597700">
      <w:bodyDiv w:val="1"/>
      <w:marLeft w:val="0"/>
      <w:marRight w:val="0"/>
      <w:marTop w:val="0"/>
      <w:marBottom w:val="0"/>
      <w:divBdr>
        <w:top w:val="none" w:sz="0" w:space="0" w:color="auto"/>
        <w:left w:val="none" w:sz="0" w:space="0" w:color="auto"/>
        <w:bottom w:val="none" w:sz="0" w:space="0" w:color="auto"/>
        <w:right w:val="none" w:sz="0" w:space="0" w:color="auto"/>
      </w:divBdr>
      <w:divsChild>
        <w:div w:id="154491559">
          <w:marLeft w:val="0"/>
          <w:marRight w:val="0"/>
          <w:marTop w:val="0"/>
          <w:marBottom w:val="0"/>
          <w:divBdr>
            <w:top w:val="none" w:sz="0" w:space="0" w:color="auto"/>
            <w:left w:val="none" w:sz="0" w:space="0" w:color="auto"/>
            <w:bottom w:val="none" w:sz="0" w:space="0" w:color="auto"/>
            <w:right w:val="none" w:sz="0" w:space="0" w:color="auto"/>
          </w:divBdr>
          <w:divsChild>
            <w:div w:id="311175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4639059">
      <w:bodyDiv w:val="1"/>
      <w:marLeft w:val="0"/>
      <w:marRight w:val="0"/>
      <w:marTop w:val="0"/>
      <w:marBottom w:val="0"/>
      <w:divBdr>
        <w:top w:val="none" w:sz="0" w:space="0" w:color="auto"/>
        <w:left w:val="none" w:sz="0" w:space="0" w:color="auto"/>
        <w:bottom w:val="none" w:sz="0" w:space="0" w:color="auto"/>
        <w:right w:val="none" w:sz="0" w:space="0" w:color="auto"/>
      </w:divBdr>
    </w:div>
    <w:div w:id="1524055009">
      <w:bodyDiv w:val="1"/>
      <w:marLeft w:val="0"/>
      <w:marRight w:val="0"/>
      <w:marTop w:val="0"/>
      <w:marBottom w:val="0"/>
      <w:divBdr>
        <w:top w:val="none" w:sz="0" w:space="0" w:color="auto"/>
        <w:left w:val="none" w:sz="0" w:space="0" w:color="auto"/>
        <w:bottom w:val="none" w:sz="0" w:space="0" w:color="auto"/>
        <w:right w:val="none" w:sz="0" w:space="0" w:color="auto"/>
      </w:divBdr>
      <w:divsChild>
        <w:div w:id="831260952">
          <w:marLeft w:val="0"/>
          <w:marRight w:val="0"/>
          <w:marTop w:val="0"/>
          <w:marBottom w:val="0"/>
          <w:divBdr>
            <w:top w:val="none" w:sz="0" w:space="0" w:color="auto"/>
            <w:left w:val="none" w:sz="0" w:space="0" w:color="auto"/>
            <w:bottom w:val="none" w:sz="0" w:space="0" w:color="auto"/>
            <w:right w:val="none" w:sz="0" w:space="0" w:color="auto"/>
          </w:divBdr>
        </w:div>
        <w:div w:id="1386292849">
          <w:marLeft w:val="0"/>
          <w:marRight w:val="0"/>
          <w:marTop w:val="0"/>
          <w:marBottom w:val="0"/>
          <w:divBdr>
            <w:top w:val="none" w:sz="0" w:space="0" w:color="auto"/>
            <w:left w:val="none" w:sz="0" w:space="0" w:color="auto"/>
            <w:bottom w:val="none" w:sz="0" w:space="0" w:color="auto"/>
            <w:right w:val="none" w:sz="0" w:space="0" w:color="auto"/>
          </w:divBdr>
          <w:divsChild>
            <w:div w:id="2036692254">
              <w:marLeft w:val="0"/>
              <w:marRight w:val="0"/>
              <w:marTop w:val="0"/>
              <w:marBottom w:val="0"/>
              <w:divBdr>
                <w:top w:val="none" w:sz="0" w:space="0" w:color="auto"/>
                <w:left w:val="none" w:sz="0" w:space="0" w:color="auto"/>
                <w:bottom w:val="none" w:sz="0" w:space="0" w:color="auto"/>
                <w:right w:val="none" w:sz="0" w:space="0" w:color="auto"/>
              </w:divBdr>
            </w:div>
            <w:div w:id="1150172989">
              <w:marLeft w:val="0"/>
              <w:marRight w:val="0"/>
              <w:marTop w:val="0"/>
              <w:marBottom w:val="0"/>
              <w:divBdr>
                <w:top w:val="none" w:sz="0" w:space="0" w:color="auto"/>
                <w:left w:val="none" w:sz="0" w:space="0" w:color="auto"/>
                <w:bottom w:val="none" w:sz="0" w:space="0" w:color="auto"/>
                <w:right w:val="none" w:sz="0" w:space="0" w:color="auto"/>
              </w:divBdr>
              <w:divsChild>
                <w:div w:id="994181892">
                  <w:marLeft w:val="0"/>
                  <w:marRight w:val="0"/>
                  <w:marTop w:val="0"/>
                  <w:marBottom w:val="0"/>
                  <w:divBdr>
                    <w:top w:val="none" w:sz="0" w:space="0" w:color="auto"/>
                    <w:left w:val="none" w:sz="0" w:space="0" w:color="auto"/>
                    <w:bottom w:val="none" w:sz="0" w:space="0" w:color="auto"/>
                    <w:right w:val="none" w:sz="0" w:space="0" w:color="auto"/>
                  </w:divBdr>
                </w:div>
                <w:div w:id="1215577981">
                  <w:marLeft w:val="0"/>
                  <w:marRight w:val="0"/>
                  <w:marTop w:val="0"/>
                  <w:marBottom w:val="0"/>
                  <w:divBdr>
                    <w:top w:val="none" w:sz="0" w:space="0" w:color="auto"/>
                    <w:left w:val="none" w:sz="0" w:space="0" w:color="auto"/>
                    <w:bottom w:val="none" w:sz="0" w:space="0" w:color="auto"/>
                    <w:right w:val="none" w:sz="0" w:space="0" w:color="auto"/>
                  </w:divBdr>
                  <w:divsChild>
                    <w:div w:id="1241989003">
                      <w:marLeft w:val="0"/>
                      <w:marRight w:val="0"/>
                      <w:marTop w:val="0"/>
                      <w:marBottom w:val="0"/>
                      <w:divBdr>
                        <w:top w:val="none" w:sz="0" w:space="0" w:color="auto"/>
                        <w:left w:val="none" w:sz="0" w:space="0" w:color="auto"/>
                        <w:bottom w:val="none" w:sz="0" w:space="0" w:color="auto"/>
                        <w:right w:val="none" w:sz="0" w:space="0" w:color="auto"/>
                      </w:divBdr>
                    </w:div>
                  </w:divsChild>
                </w:div>
                <w:div w:id="1217551925">
                  <w:marLeft w:val="0"/>
                  <w:marRight w:val="0"/>
                  <w:marTop w:val="0"/>
                  <w:marBottom w:val="0"/>
                  <w:divBdr>
                    <w:top w:val="none" w:sz="0" w:space="0" w:color="auto"/>
                    <w:left w:val="none" w:sz="0" w:space="0" w:color="auto"/>
                    <w:bottom w:val="none" w:sz="0" w:space="0" w:color="auto"/>
                    <w:right w:val="none" w:sz="0" w:space="0" w:color="auto"/>
                  </w:divBdr>
                  <w:divsChild>
                    <w:div w:id="900747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063507">
              <w:marLeft w:val="0"/>
              <w:marRight w:val="0"/>
              <w:marTop w:val="0"/>
              <w:marBottom w:val="0"/>
              <w:divBdr>
                <w:top w:val="none" w:sz="0" w:space="0" w:color="auto"/>
                <w:left w:val="none" w:sz="0" w:space="0" w:color="auto"/>
                <w:bottom w:val="none" w:sz="0" w:space="0" w:color="auto"/>
                <w:right w:val="none" w:sz="0" w:space="0" w:color="auto"/>
              </w:divBdr>
              <w:divsChild>
                <w:div w:id="371924780">
                  <w:marLeft w:val="0"/>
                  <w:marRight w:val="0"/>
                  <w:marTop w:val="0"/>
                  <w:marBottom w:val="0"/>
                  <w:divBdr>
                    <w:top w:val="none" w:sz="0" w:space="0" w:color="auto"/>
                    <w:left w:val="none" w:sz="0" w:space="0" w:color="auto"/>
                    <w:bottom w:val="none" w:sz="0" w:space="0" w:color="auto"/>
                    <w:right w:val="none" w:sz="0" w:space="0" w:color="auto"/>
                  </w:divBdr>
                </w:div>
              </w:divsChild>
            </w:div>
            <w:div w:id="1232694415">
              <w:marLeft w:val="0"/>
              <w:marRight w:val="0"/>
              <w:marTop w:val="0"/>
              <w:marBottom w:val="0"/>
              <w:divBdr>
                <w:top w:val="none" w:sz="0" w:space="0" w:color="auto"/>
                <w:left w:val="none" w:sz="0" w:space="0" w:color="auto"/>
                <w:bottom w:val="none" w:sz="0" w:space="0" w:color="auto"/>
                <w:right w:val="none" w:sz="0" w:space="0" w:color="auto"/>
              </w:divBdr>
              <w:divsChild>
                <w:div w:id="1895047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7181301">
          <w:marLeft w:val="0"/>
          <w:marRight w:val="0"/>
          <w:marTop w:val="0"/>
          <w:marBottom w:val="0"/>
          <w:divBdr>
            <w:top w:val="none" w:sz="0" w:space="0" w:color="auto"/>
            <w:left w:val="none" w:sz="0" w:space="0" w:color="auto"/>
            <w:bottom w:val="none" w:sz="0" w:space="0" w:color="auto"/>
            <w:right w:val="none" w:sz="0" w:space="0" w:color="auto"/>
          </w:divBdr>
          <w:divsChild>
            <w:div w:id="1082414945">
              <w:marLeft w:val="0"/>
              <w:marRight w:val="0"/>
              <w:marTop w:val="0"/>
              <w:marBottom w:val="0"/>
              <w:divBdr>
                <w:top w:val="none" w:sz="0" w:space="0" w:color="auto"/>
                <w:left w:val="none" w:sz="0" w:space="0" w:color="auto"/>
                <w:bottom w:val="none" w:sz="0" w:space="0" w:color="auto"/>
                <w:right w:val="none" w:sz="0" w:space="0" w:color="auto"/>
              </w:divBdr>
            </w:div>
            <w:div w:id="1035039402">
              <w:marLeft w:val="0"/>
              <w:marRight w:val="0"/>
              <w:marTop w:val="0"/>
              <w:marBottom w:val="0"/>
              <w:divBdr>
                <w:top w:val="none" w:sz="0" w:space="0" w:color="auto"/>
                <w:left w:val="none" w:sz="0" w:space="0" w:color="auto"/>
                <w:bottom w:val="none" w:sz="0" w:space="0" w:color="auto"/>
                <w:right w:val="none" w:sz="0" w:space="0" w:color="auto"/>
              </w:divBdr>
              <w:divsChild>
                <w:div w:id="1184855367">
                  <w:marLeft w:val="0"/>
                  <w:marRight w:val="0"/>
                  <w:marTop w:val="0"/>
                  <w:marBottom w:val="0"/>
                  <w:divBdr>
                    <w:top w:val="none" w:sz="0" w:space="0" w:color="auto"/>
                    <w:left w:val="none" w:sz="0" w:space="0" w:color="auto"/>
                    <w:bottom w:val="none" w:sz="0" w:space="0" w:color="auto"/>
                    <w:right w:val="none" w:sz="0" w:space="0" w:color="auto"/>
                  </w:divBdr>
                </w:div>
              </w:divsChild>
            </w:div>
            <w:div w:id="572665445">
              <w:marLeft w:val="0"/>
              <w:marRight w:val="0"/>
              <w:marTop w:val="0"/>
              <w:marBottom w:val="0"/>
              <w:divBdr>
                <w:top w:val="none" w:sz="0" w:space="0" w:color="auto"/>
                <w:left w:val="none" w:sz="0" w:space="0" w:color="auto"/>
                <w:bottom w:val="none" w:sz="0" w:space="0" w:color="auto"/>
                <w:right w:val="none" w:sz="0" w:space="0" w:color="auto"/>
              </w:divBdr>
              <w:divsChild>
                <w:div w:id="428896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3203084">
          <w:marLeft w:val="0"/>
          <w:marRight w:val="0"/>
          <w:marTop w:val="0"/>
          <w:marBottom w:val="0"/>
          <w:divBdr>
            <w:top w:val="none" w:sz="0" w:space="0" w:color="auto"/>
            <w:left w:val="none" w:sz="0" w:space="0" w:color="auto"/>
            <w:bottom w:val="none" w:sz="0" w:space="0" w:color="auto"/>
            <w:right w:val="none" w:sz="0" w:space="0" w:color="auto"/>
          </w:divBdr>
          <w:divsChild>
            <w:div w:id="1932470586">
              <w:marLeft w:val="0"/>
              <w:marRight w:val="0"/>
              <w:marTop w:val="0"/>
              <w:marBottom w:val="0"/>
              <w:divBdr>
                <w:top w:val="none" w:sz="0" w:space="0" w:color="auto"/>
                <w:left w:val="none" w:sz="0" w:space="0" w:color="auto"/>
                <w:bottom w:val="none" w:sz="0" w:space="0" w:color="auto"/>
                <w:right w:val="none" w:sz="0" w:space="0" w:color="auto"/>
              </w:divBdr>
            </w:div>
            <w:div w:id="1382629165">
              <w:marLeft w:val="0"/>
              <w:marRight w:val="0"/>
              <w:marTop w:val="0"/>
              <w:marBottom w:val="0"/>
              <w:divBdr>
                <w:top w:val="none" w:sz="0" w:space="0" w:color="auto"/>
                <w:left w:val="none" w:sz="0" w:space="0" w:color="auto"/>
                <w:bottom w:val="none" w:sz="0" w:space="0" w:color="auto"/>
                <w:right w:val="none" w:sz="0" w:space="0" w:color="auto"/>
              </w:divBdr>
              <w:divsChild>
                <w:div w:id="532965281">
                  <w:marLeft w:val="0"/>
                  <w:marRight w:val="0"/>
                  <w:marTop w:val="0"/>
                  <w:marBottom w:val="0"/>
                  <w:divBdr>
                    <w:top w:val="none" w:sz="0" w:space="0" w:color="auto"/>
                    <w:left w:val="none" w:sz="0" w:space="0" w:color="auto"/>
                    <w:bottom w:val="none" w:sz="0" w:space="0" w:color="auto"/>
                    <w:right w:val="none" w:sz="0" w:space="0" w:color="auto"/>
                  </w:divBdr>
                </w:div>
                <w:div w:id="1479345204">
                  <w:marLeft w:val="0"/>
                  <w:marRight w:val="0"/>
                  <w:marTop w:val="0"/>
                  <w:marBottom w:val="0"/>
                  <w:divBdr>
                    <w:top w:val="none" w:sz="0" w:space="0" w:color="auto"/>
                    <w:left w:val="none" w:sz="0" w:space="0" w:color="auto"/>
                    <w:bottom w:val="none" w:sz="0" w:space="0" w:color="auto"/>
                    <w:right w:val="none" w:sz="0" w:space="0" w:color="auto"/>
                  </w:divBdr>
                  <w:divsChild>
                    <w:div w:id="84189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5022086">
      <w:bodyDiv w:val="1"/>
      <w:marLeft w:val="0"/>
      <w:marRight w:val="0"/>
      <w:marTop w:val="0"/>
      <w:marBottom w:val="0"/>
      <w:divBdr>
        <w:top w:val="none" w:sz="0" w:space="0" w:color="auto"/>
        <w:left w:val="none" w:sz="0" w:space="0" w:color="auto"/>
        <w:bottom w:val="none" w:sz="0" w:space="0" w:color="auto"/>
        <w:right w:val="none" w:sz="0" w:space="0" w:color="auto"/>
      </w:divBdr>
    </w:div>
    <w:div w:id="1680934567">
      <w:bodyDiv w:val="1"/>
      <w:marLeft w:val="0"/>
      <w:marRight w:val="0"/>
      <w:marTop w:val="0"/>
      <w:marBottom w:val="0"/>
      <w:divBdr>
        <w:top w:val="none" w:sz="0" w:space="0" w:color="auto"/>
        <w:left w:val="none" w:sz="0" w:space="0" w:color="auto"/>
        <w:bottom w:val="none" w:sz="0" w:space="0" w:color="auto"/>
        <w:right w:val="none" w:sz="0" w:space="0" w:color="auto"/>
      </w:divBdr>
      <w:divsChild>
        <w:div w:id="975647323">
          <w:marLeft w:val="0"/>
          <w:marRight w:val="0"/>
          <w:marTop w:val="0"/>
          <w:marBottom w:val="0"/>
          <w:divBdr>
            <w:top w:val="none" w:sz="0" w:space="0" w:color="auto"/>
            <w:left w:val="none" w:sz="0" w:space="0" w:color="auto"/>
            <w:bottom w:val="none" w:sz="0" w:space="0" w:color="auto"/>
            <w:right w:val="none" w:sz="0" w:space="0" w:color="auto"/>
          </w:divBdr>
          <w:divsChild>
            <w:div w:id="276370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1278763">
      <w:bodyDiv w:val="1"/>
      <w:marLeft w:val="0"/>
      <w:marRight w:val="0"/>
      <w:marTop w:val="0"/>
      <w:marBottom w:val="0"/>
      <w:divBdr>
        <w:top w:val="none" w:sz="0" w:space="0" w:color="auto"/>
        <w:left w:val="none" w:sz="0" w:space="0" w:color="auto"/>
        <w:bottom w:val="none" w:sz="0" w:space="0" w:color="auto"/>
        <w:right w:val="none" w:sz="0" w:space="0" w:color="auto"/>
      </w:divBdr>
      <w:divsChild>
        <w:div w:id="1382485476">
          <w:marLeft w:val="0"/>
          <w:marRight w:val="0"/>
          <w:marTop w:val="0"/>
          <w:marBottom w:val="0"/>
          <w:divBdr>
            <w:top w:val="none" w:sz="0" w:space="0" w:color="auto"/>
            <w:left w:val="none" w:sz="0" w:space="0" w:color="auto"/>
            <w:bottom w:val="none" w:sz="0" w:space="0" w:color="auto"/>
            <w:right w:val="none" w:sz="0" w:space="0" w:color="auto"/>
          </w:divBdr>
        </w:div>
      </w:divsChild>
    </w:div>
    <w:div w:id="1724712061">
      <w:bodyDiv w:val="1"/>
      <w:marLeft w:val="0"/>
      <w:marRight w:val="0"/>
      <w:marTop w:val="0"/>
      <w:marBottom w:val="0"/>
      <w:divBdr>
        <w:top w:val="none" w:sz="0" w:space="0" w:color="auto"/>
        <w:left w:val="none" w:sz="0" w:space="0" w:color="auto"/>
        <w:bottom w:val="none" w:sz="0" w:space="0" w:color="auto"/>
        <w:right w:val="none" w:sz="0" w:space="0" w:color="auto"/>
      </w:divBdr>
    </w:div>
    <w:div w:id="1748066565">
      <w:bodyDiv w:val="1"/>
      <w:marLeft w:val="0"/>
      <w:marRight w:val="0"/>
      <w:marTop w:val="0"/>
      <w:marBottom w:val="0"/>
      <w:divBdr>
        <w:top w:val="none" w:sz="0" w:space="0" w:color="auto"/>
        <w:left w:val="none" w:sz="0" w:space="0" w:color="auto"/>
        <w:bottom w:val="none" w:sz="0" w:space="0" w:color="auto"/>
        <w:right w:val="none" w:sz="0" w:space="0" w:color="auto"/>
      </w:divBdr>
    </w:div>
    <w:div w:id="1797678512">
      <w:bodyDiv w:val="1"/>
      <w:marLeft w:val="0"/>
      <w:marRight w:val="0"/>
      <w:marTop w:val="0"/>
      <w:marBottom w:val="0"/>
      <w:divBdr>
        <w:top w:val="none" w:sz="0" w:space="0" w:color="auto"/>
        <w:left w:val="none" w:sz="0" w:space="0" w:color="auto"/>
        <w:bottom w:val="none" w:sz="0" w:space="0" w:color="auto"/>
        <w:right w:val="none" w:sz="0" w:space="0" w:color="auto"/>
      </w:divBdr>
    </w:div>
    <w:div w:id="1930693270">
      <w:bodyDiv w:val="1"/>
      <w:marLeft w:val="0"/>
      <w:marRight w:val="0"/>
      <w:marTop w:val="0"/>
      <w:marBottom w:val="0"/>
      <w:divBdr>
        <w:top w:val="none" w:sz="0" w:space="0" w:color="auto"/>
        <w:left w:val="none" w:sz="0" w:space="0" w:color="auto"/>
        <w:bottom w:val="none" w:sz="0" w:space="0" w:color="auto"/>
        <w:right w:val="none" w:sz="0" w:space="0" w:color="auto"/>
      </w:divBdr>
    </w:div>
    <w:div w:id="2093089614">
      <w:bodyDiv w:val="1"/>
      <w:marLeft w:val="0"/>
      <w:marRight w:val="0"/>
      <w:marTop w:val="0"/>
      <w:marBottom w:val="0"/>
      <w:divBdr>
        <w:top w:val="none" w:sz="0" w:space="0" w:color="auto"/>
        <w:left w:val="none" w:sz="0" w:space="0" w:color="auto"/>
        <w:bottom w:val="none" w:sz="0" w:space="0" w:color="auto"/>
        <w:right w:val="none" w:sz="0" w:space="0" w:color="auto"/>
      </w:divBdr>
      <w:divsChild>
        <w:div w:id="1029061429">
          <w:marLeft w:val="0"/>
          <w:marRight w:val="0"/>
          <w:marTop w:val="0"/>
          <w:marBottom w:val="0"/>
          <w:divBdr>
            <w:top w:val="none" w:sz="0" w:space="0" w:color="auto"/>
            <w:left w:val="none" w:sz="0" w:space="0" w:color="auto"/>
            <w:bottom w:val="none" w:sz="0" w:space="0" w:color="auto"/>
            <w:right w:val="none" w:sz="0" w:space="0" w:color="auto"/>
          </w:divBdr>
        </w:div>
      </w:divsChild>
    </w:div>
    <w:div w:id="2109235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sip.lex.pl/" TargetMode="External"/><Relationship Id="rId3" Type="http://schemas.openxmlformats.org/officeDocument/2006/relationships/numbering" Target="numbering.xml"/><Relationship Id="rId7" Type="http://schemas.openxmlformats.org/officeDocument/2006/relationships/footnotes" Target="footnotes.xml"/><Relationship Id="rId12" Type="http://schemas.microsoft.com/office/2018/08/relationships/commentsExtensible" Target="commentsExtensible.xml"/><Relationship Id="rId17" Type="http://schemas.openxmlformats.org/officeDocument/2006/relationships/theme" Target="theme/theme1.xml"/><Relationship Id="rId2" Type="http://schemas.openxmlformats.org/officeDocument/2006/relationships/customXml" Target="../customXml/item2.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6/09/relationships/commentsIds" Target="commentsIds.xml"/><Relationship Id="rId5" Type="http://schemas.openxmlformats.org/officeDocument/2006/relationships/settings" Target="settings.xml"/><Relationship Id="rId15" Type="http://schemas.openxmlformats.org/officeDocument/2006/relationships/fontTable" Target="fontTable.xml"/><Relationship Id="rId10"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comments" Target="comment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Data\Microsoft\szablony\Szablon%20aktu%20prawnego%204_0.dotm"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 wydania aktu&gt;</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94D3A85-3645-4CF8-8D42-D8300D4F3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aktu prawnego 4_0.dotm</Template>
  <TotalTime>1</TotalTime>
  <Pages>27</Pages>
  <Words>14328</Words>
  <Characters>85968</Characters>
  <Application>Microsoft Office Word</Application>
  <DocSecurity>0</DocSecurity>
  <Lines>716</Lines>
  <Paragraphs>200</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Akt prawny</vt:lpstr>
      <vt:lpstr>p r o j e k t</vt:lpstr>
    </vt:vector>
  </TitlesOfParts>
  <Company>&lt;nazwa organu&gt;</Company>
  <LinksUpToDate>false</LinksUpToDate>
  <CharactersWithSpaces>100096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Akt prawny</dc:title>
  <dc:creator>Ewelina Grabowska</dc:creator>
  <cp:lastModifiedBy>Herman Anna</cp:lastModifiedBy>
  <cp:revision>2</cp:revision>
  <cp:lastPrinted>2022-11-10T11:34:00Z</cp:lastPrinted>
  <dcterms:created xsi:type="dcterms:W3CDTF">2022-11-18T09:26:00Z</dcterms:created>
  <dcterms:modified xsi:type="dcterms:W3CDTF">2022-11-18T09:26:00Z</dcterms:modified>
  <cp:category>000</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ata wydania obwieszczenia">
    <vt:lpwstr>&lt;data wydania obwieszczenia&gt;</vt:lpwstr>
  </property>
  <property fmtid="{D5CDD505-2E9C-101B-9397-08002B2CF9AE}" pid="3" name="Data ogłoszenia">
    <vt:lpwstr>&lt;data ogłoszenia&gt;</vt:lpwstr>
  </property>
</Properties>
</file>