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2B91C" w14:textId="5AE6E3ED" w:rsidR="001D6AF8" w:rsidRPr="003F2C4A" w:rsidRDefault="005E0828" w:rsidP="00E128D0">
      <w:pPr>
        <w:pStyle w:val="Akapitzlist"/>
        <w:keepNext/>
        <w:spacing w:after="1200"/>
        <w:ind w:left="360"/>
        <w:rPr>
          <w:rFonts w:cs="Arial"/>
          <w:iCs/>
        </w:rPr>
      </w:pPr>
      <w:bookmarkStart w:id="0" w:name="_GoBack"/>
      <w:bookmarkEnd w:id="0"/>
      <w:r>
        <w:t>MRiRW/PSWPR 2023–2027/</w:t>
      </w:r>
      <w:r w:rsidR="0010278A" w:rsidRPr="00A2554B">
        <w:t>4</w:t>
      </w:r>
      <w:r w:rsidRPr="00A2554B">
        <w:t>(</w:t>
      </w:r>
      <w:ins w:id="1" w:author="Owczarczyk Michał" w:date="2024-08-30T14:53:00Z">
        <w:r w:rsidR="00D70720">
          <w:t>2</w:t>
        </w:r>
      </w:ins>
      <w:r w:rsidRPr="00A2554B">
        <w:t>)</w:t>
      </w:r>
    </w:p>
    <w:p w14:paraId="05F40C0A" w14:textId="77777777" w:rsidR="001D6AF8" w:rsidRPr="001D6AF8" w:rsidRDefault="003527AA" w:rsidP="001D6AF8">
      <w:pPr>
        <w:keepNext/>
        <w:spacing w:before="1200" w:after="360"/>
        <w:jc w:val="center"/>
        <w:rPr>
          <w:rFonts w:ascii="Times New Roman" w:hAnsi="Times New Roman"/>
          <w:bCs/>
          <w:caps/>
          <w:kern w:val="24"/>
        </w:rPr>
      </w:pPr>
      <w:r w:rsidRPr="003527AA">
        <w:rPr>
          <w:rFonts w:ascii="Times New Roman" w:hAnsi="Times New Roman"/>
          <w:bCs/>
          <w:caps/>
          <w:noProof/>
          <w:kern w:val="24"/>
        </w:rPr>
        <w:drawing>
          <wp:inline distT="0" distB="0" distL="0" distR="0" wp14:anchorId="29E57929" wp14:editId="6365DF80">
            <wp:extent cx="3781425" cy="1371600"/>
            <wp:effectExtent l="0" t="0" r="0" b="0"/>
            <wp:docPr id="1" name="Obraz 1" descr="U:\Departament Komunikacji i Promocji\NOWA IDENTYFIKACJA WIZUALNA MRiRW\POBIERZ_ZNAK\ORGAN\PNG\01_znak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partament Komunikacji i Promocji\NOWA IDENTYFIKACJA WIZUALNA MRiRW\POBIERZ_ZNAK\ORGAN\PNG\01_znak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E9D31" w14:textId="77777777" w:rsidR="001D6AF8" w:rsidRDefault="00921C93" w:rsidP="001D6AF8">
      <w:pPr>
        <w:keepNext/>
        <w:suppressAutoHyphens/>
        <w:spacing w:before="1200" w:after="36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Wytyczne</w:t>
      </w:r>
      <w:r w:rsidR="00796D0F">
        <w:rPr>
          <w:rFonts w:cs="Arial"/>
          <w:b/>
          <w:bCs/>
        </w:rPr>
        <w:t xml:space="preserve"> </w:t>
      </w:r>
      <w:sdt>
        <w:sdtPr>
          <w:rPr>
            <w:rFonts w:cs="Arial"/>
            <w:b/>
          </w:rPr>
          <w:id w:val="1237286792"/>
          <w:placeholder>
            <w:docPart w:val="A4DF3BCA9A73445B92E36A2A165423CB"/>
          </w:placeholder>
        </w:sdtPr>
        <w:sdtEndPr/>
        <w:sdtContent>
          <w:sdt>
            <w:sdtPr>
              <w:rPr>
                <w:rFonts w:cs="Arial"/>
                <w:b/>
              </w:rPr>
              <w:id w:val="1309363330"/>
              <w:placeholder>
                <w:docPart w:val="ED59C2CF262B43DD95148C6F8AFF302A"/>
              </w:placeholder>
            </w:sdtPr>
            <w:sdtEndPr/>
            <w:sdtContent>
              <w:r w:rsidR="0010278A">
                <w:rPr>
                  <w:rFonts w:cs="Arial"/>
                  <w:b/>
                  <w:bCs/>
                </w:rPr>
                <w:t xml:space="preserve">w zakresie zasad </w:t>
              </w:r>
              <w:r w:rsidR="0010278A" w:rsidRPr="00471050">
                <w:rPr>
                  <w:rFonts w:cs="Arial"/>
                  <w:b/>
                  <w:bCs/>
                </w:rPr>
                <w:t xml:space="preserve">ustalania kwoty </w:t>
              </w:r>
              <w:r w:rsidR="0010278A">
                <w:rPr>
                  <w:rFonts w:cs="Arial"/>
                  <w:b/>
                  <w:bCs/>
                </w:rPr>
                <w:t xml:space="preserve">dostępnych </w:t>
              </w:r>
              <w:r w:rsidR="0010278A" w:rsidRPr="00471050">
                <w:rPr>
                  <w:rFonts w:cs="Arial"/>
                  <w:b/>
                  <w:bCs/>
                </w:rPr>
                <w:t xml:space="preserve">środków </w:t>
              </w:r>
              <w:r w:rsidR="0010278A">
                <w:rPr>
                  <w:rFonts w:cs="Arial"/>
                  <w:b/>
                  <w:bCs/>
                </w:rPr>
                <w:t xml:space="preserve">w ramach niektórych interwencji </w:t>
              </w:r>
              <w:r w:rsidR="0010278A" w:rsidRPr="00471050">
                <w:rPr>
                  <w:rFonts w:cs="Arial"/>
                  <w:b/>
                  <w:bCs/>
                </w:rPr>
                <w:t>Planu Strategicznego dla Wspólnej Polityki Rolnej na</w:t>
              </w:r>
              <w:r w:rsidR="00072685">
                <w:rPr>
                  <w:rFonts w:cs="Arial"/>
                  <w:b/>
                  <w:bCs/>
                </w:rPr>
                <w:t> </w:t>
              </w:r>
              <w:r w:rsidR="0010278A" w:rsidRPr="00471050">
                <w:rPr>
                  <w:rFonts w:cs="Arial"/>
                  <w:b/>
                  <w:bCs/>
                </w:rPr>
                <w:t xml:space="preserve">lata </w:t>
              </w:r>
              <w:r w:rsidR="006F44C1">
                <w:rPr>
                  <w:rFonts w:cs="Arial"/>
                  <w:b/>
                  <w:bCs/>
                </w:rPr>
                <w:t>2023</w:t>
              </w:r>
              <w:r w:rsidR="006F44C1" w:rsidRPr="007C55BB">
                <w:rPr>
                  <w:rFonts w:eastAsia="Arial Nova"/>
                </w:rPr>
                <w:t>–</w:t>
              </w:r>
              <w:r w:rsidR="0010278A" w:rsidRPr="00471050">
                <w:rPr>
                  <w:rFonts w:cs="Arial"/>
                  <w:b/>
                  <w:bCs/>
                </w:rPr>
                <w:t>2027</w:t>
              </w:r>
            </w:sdtContent>
          </w:sdt>
        </w:sdtContent>
      </w:sdt>
    </w:p>
    <w:p w14:paraId="5A615E87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64745973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5E988D02" w14:textId="77777777" w:rsidR="004F2F48" w:rsidRDefault="00D70720" w:rsidP="002A5E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cs="Arial"/>
          <w:bCs/>
          <w:kern w:val="24"/>
        </w:rPr>
      </w:pPr>
      <w:r>
        <w:rPr>
          <w:rFonts w:cs="Arial"/>
          <w:bCs/>
          <w:kern w:val="24"/>
        </w:rPr>
        <w:t>(projekt)</w:t>
      </w:r>
    </w:p>
    <w:p w14:paraId="1D6665B6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7C58C4BD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74808DC1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02CB1223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43838748" w14:textId="77777777" w:rsidR="004F2F48" w:rsidRDefault="004F2F48" w:rsidP="004F2F48">
      <w:pPr>
        <w:spacing w:after="0"/>
        <w:ind w:right="707"/>
        <w:rPr>
          <w:rFonts w:cs="Arial"/>
          <w:b/>
        </w:rPr>
      </w:pPr>
    </w:p>
    <w:p w14:paraId="27E9A256" w14:textId="77777777" w:rsidR="004F2F48" w:rsidRDefault="004F2F48" w:rsidP="004F2F48">
      <w:pPr>
        <w:spacing w:after="0" w:line="276" w:lineRule="auto"/>
        <w:ind w:left="4760" w:firstLine="170"/>
        <w:textAlignment w:val="baseline"/>
        <w:rPr>
          <w:rFonts w:cs="Segoe UI"/>
        </w:rPr>
      </w:pPr>
      <w:r>
        <w:rPr>
          <w:rFonts w:cs="Segoe UI"/>
        </w:rPr>
        <w:t>Minister Rolnictwa i Rozwoju Wsi</w:t>
      </w:r>
    </w:p>
    <w:p w14:paraId="49058B2B" w14:textId="77777777" w:rsidR="004F2F48" w:rsidRPr="006C4DA7" w:rsidRDefault="004F2F48" w:rsidP="004F2F48">
      <w:pPr>
        <w:spacing w:after="0" w:line="276" w:lineRule="auto"/>
        <w:ind w:left="4760" w:firstLine="170"/>
        <w:textAlignment w:val="baseline"/>
        <w:rPr>
          <w:rFonts w:cs="Segoe UI"/>
        </w:rPr>
      </w:pPr>
    </w:p>
    <w:tbl>
      <w:tblPr>
        <w:tblStyle w:val="Tabela-Siatka"/>
        <w:tblW w:w="457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4F2F48" w:rsidRPr="006C4DA7" w14:paraId="6FB1E8BE" w14:textId="77777777" w:rsidTr="004F2F48">
        <w:trPr>
          <w:trHeight w:val="315"/>
          <w:jc w:val="right"/>
        </w:trPr>
        <w:tc>
          <w:tcPr>
            <w:tcW w:w="4570" w:type="dxa"/>
          </w:tcPr>
          <w:p w14:paraId="74B8C6DC" w14:textId="77777777" w:rsidR="004F2F48" w:rsidRPr="006C4DA7" w:rsidRDefault="004F2F48" w:rsidP="0010278A">
            <w:pPr>
              <w:keepNext/>
              <w:spacing w:before="100" w:beforeAutospacing="1" w:after="100" w:afterAutospacing="1" w:line="276" w:lineRule="auto"/>
              <w:ind w:left="323"/>
              <w:rPr>
                <w:rFonts w:cs="Arial"/>
              </w:rPr>
            </w:pPr>
            <w:bookmarkStart w:id="2" w:name="ezdPracownikNazwa"/>
            <w:r w:rsidRPr="006C4DA7">
              <w:rPr>
                <w:rFonts w:cs="Arial"/>
              </w:rPr>
              <w:t>$</w:t>
            </w:r>
            <w:r w:rsidRPr="006C4DA7">
              <w:rPr>
                <w:rFonts w:cs="Arial"/>
                <w:color w:val="808080" w:themeColor="background1" w:themeShade="80"/>
              </w:rPr>
              <w:t>imię nazwisko</w:t>
            </w:r>
            <w:bookmarkEnd w:id="2"/>
          </w:p>
        </w:tc>
      </w:tr>
      <w:tr w:rsidR="004F2F48" w:rsidRPr="006C4DA7" w14:paraId="44EE15FD" w14:textId="77777777" w:rsidTr="004F2F48">
        <w:trPr>
          <w:trHeight w:val="315"/>
          <w:jc w:val="right"/>
        </w:trPr>
        <w:tc>
          <w:tcPr>
            <w:tcW w:w="4570" w:type="dxa"/>
          </w:tcPr>
          <w:p w14:paraId="173AC6EC" w14:textId="77777777" w:rsidR="004F2F48" w:rsidRPr="006C4DA7" w:rsidRDefault="004F2F48" w:rsidP="004F2F48">
            <w:pPr>
              <w:keepNext/>
              <w:spacing w:before="100" w:beforeAutospacing="1" w:after="100" w:afterAutospacing="1" w:line="276" w:lineRule="auto"/>
              <w:rPr>
                <w:rFonts w:cs="Arial"/>
              </w:rPr>
            </w:pPr>
          </w:p>
        </w:tc>
      </w:tr>
      <w:tr w:rsidR="004F2F48" w:rsidRPr="006C4DA7" w14:paraId="15048B09" w14:textId="77777777" w:rsidTr="004F2F48">
        <w:trPr>
          <w:trHeight w:val="330"/>
          <w:jc w:val="right"/>
        </w:trPr>
        <w:tc>
          <w:tcPr>
            <w:tcW w:w="4570" w:type="dxa"/>
          </w:tcPr>
          <w:p w14:paraId="7CCE64F8" w14:textId="77777777" w:rsidR="004F2F48" w:rsidRPr="006C4DA7" w:rsidRDefault="004F2F48" w:rsidP="0010278A">
            <w:pPr>
              <w:spacing w:before="100" w:beforeAutospacing="1" w:after="100" w:afterAutospacing="1" w:line="276" w:lineRule="auto"/>
              <w:ind w:left="323"/>
              <w:rPr>
                <w:rFonts w:cs="Arial"/>
              </w:rPr>
            </w:pPr>
            <w:r w:rsidRPr="006C4DA7">
              <w:rPr>
                <w:rFonts w:cs="Arial"/>
              </w:rPr>
              <w:t>/podpisano elektronicznie/</w:t>
            </w:r>
          </w:p>
        </w:tc>
      </w:tr>
    </w:tbl>
    <w:p w14:paraId="6A56A55E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191303D5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0986BF73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116B53AE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5D75F6D4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118AFAD6" w14:textId="77777777" w:rsid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1BC592BA" w14:textId="77777777" w:rsidR="004F2F48" w:rsidRP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="Arial"/>
          <w:bdr w:val="nil"/>
        </w:rPr>
      </w:pPr>
    </w:p>
    <w:p w14:paraId="059A98C7" w14:textId="77777777" w:rsidR="00666693" w:rsidRPr="004F2F48" w:rsidRDefault="004F2F48" w:rsidP="004F2F4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eastAsia="Calibri" w:cs="Arial"/>
          <w:bdr w:val="nil"/>
        </w:rPr>
      </w:pPr>
      <w:r w:rsidRPr="004F2F48">
        <w:rPr>
          <w:rFonts w:eastAsia="Calibri" w:cs="Arial"/>
          <w:bdr w:val="nil"/>
        </w:rPr>
        <w:t xml:space="preserve">Warszawa, </w:t>
      </w:r>
      <w:bookmarkStart w:id="3" w:name="ezdDataPodpisu"/>
      <w:r w:rsidRPr="004F2F48">
        <w:rPr>
          <w:rFonts w:eastAsia="Calibri" w:cs="Arial"/>
          <w:bdr w:val="nil"/>
        </w:rPr>
        <w:t>$</w:t>
      </w:r>
      <w:r w:rsidRPr="004F2F48">
        <w:rPr>
          <w:rFonts w:eastAsia="Calibri" w:cs="Arial"/>
          <w:color w:val="808080" w:themeColor="background1" w:themeShade="80"/>
          <w:bdr w:val="nil"/>
        </w:rPr>
        <w:t>data podpisu</w:t>
      </w:r>
      <w:bookmarkEnd w:id="3"/>
      <w:r w:rsidRPr="004F2F48">
        <w:rPr>
          <w:rFonts w:eastAsia="Calibri" w:cs="Arial"/>
          <w:bdr w:val="nil"/>
        </w:rPr>
        <w:t xml:space="preserve"> r.</w:t>
      </w:r>
      <w:r w:rsidR="00666693">
        <w:rPr>
          <w:rFonts w:ascii="Times New Roman" w:hAnsi="Times New Roman"/>
          <w:bCs/>
        </w:rPr>
        <w:br w:type="page"/>
      </w:r>
    </w:p>
    <w:p w14:paraId="16E3CE68" w14:textId="77777777" w:rsidR="000952A5" w:rsidRPr="000952A5" w:rsidRDefault="000952A5" w:rsidP="000952A5">
      <w:pPr>
        <w:rPr>
          <w:b/>
          <w:bCs/>
          <w:sz w:val="28"/>
          <w:szCs w:val="28"/>
        </w:rPr>
      </w:pPr>
      <w:r w:rsidRPr="000952A5">
        <w:rPr>
          <w:b/>
          <w:bCs/>
          <w:sz w:val="28"/>
          <w:szCs w:val="28"/>
        </w:rPr>
        <w:lastRenderedPageBreak/>
        <w:t>Podstawa prawna</w:t>
      </w:r>
    </w:p>
    <w:p w14:paraId="3C722387" w14:textId="14571FEA" w:rsidR="006320F2" w:rsidRDefault="008D7C10" w:rsidP="00B742FA">
      <w:pPr>
        <w:spacing w:before="240"/>
        <w:rPr>
          <w:rFonts w:cs="Arial"/>
          <w:bCs/>
        </w:rPr>
      </w:pPr>
      <w:r>
        <w:rPr>
          <w:rFonts w:cs="Arial"/>
          <w:bCs/>
        </w:rPr>
        <w:t>W</w:t>
      </w:r>
      <w:r w:rsidR="00FD479A" w:rsidRPr="00FD479A">
        <w:rPr>
          <w:rFonts w:cs="Arial"/>
          <w:bCs/>
        </w:rPr>
        <w:t xml:space="preserve">ytyczne zostały wydane na podstawie </w:t>
      </w:r>
      <w:sdt>
        <w:sdtPr>
          <w:rPr>
            <w:rFonts w:cs="Arial"/>
          </w:rPr>
          <w:id w:val="379292083"/>
          <w:placeholder>
            <w:docPart w:val="F1C75C7197814C258BB04948C3B860CF"/>
          </w:placeholder>
        </w:sdtPr>
        <w:sdtEndPr/>
        <w:sdtContent>
          <w:r w:rsidR="00D36828">
            <w:rPr>
              <w:rFonts w:cs="Arial"/>
            </w:rPr>
            <w:t>art. 6 ust. 2 pkt 3</w:t>
          </w:r>
        </w:sdtContent>
      </w:sdt>
      <w:r w:rsidR="00FD479A" w:rsidRPr="00FD479A">
        <w:rPr>
          <w:rFonts w:cs="Arial"/>
          <w:bCs/>
        </w:rPr>
        <w:t xml:space="preserve"> </w:t>
      </w:r>
      <w:r w:rsidR="000A27BD" w:rsidRPr="000A27BD">
        <w:rPr>
          <w:rFonts w:cs="Arial"/>
          <w:bCs/>
        </w:rPr>
        <w:t xml:space="preserve">ustawy z dnia </w:t>
      </w:r>
      <w:sdt>
        <w:sdtPr>
          <w:rPr>
            <w:rFonts w:cs="Arial"/>
          </w:rPr>
          <w:id w:val="10582337"/>
          <w:placeholder>
            <w:docPart w:val="7AB1A48457F04C089E4B0891378B0705"/>
          </w:placeholder>
        </w:sdtPr>
        <w:sdtEndPr/>
        <w:sdtContent>
          <w:r w:rsidR="00CA49EF">
            <w:rPr>
              <w:rFonts w:cs="Arial"/>
            </w:rPr>
            <w:t xml:space="preserve">8 lutego 2023 r. </w:t>
          </w:r>
        </w:sdtContent>
      </w:sdt>
      <w:r w:rsidR="000A27BD" w:rsidRPr="000A27BD">
        <w:rPr>
          <w:rFonts w:cs="Arial"/>
          <w:bCs/>
        </w:rPr>
        <w:t xml:space="preserve">o </w:t>
      </w:r>
      <w:r w:rsidR="006B1600">
        <w:rPr>
          <w:rFonts w:cs="Arial"/>
          <w:bCs/>
        </w:rPr>
        <w:t>Planie</w:t>
      </w:r>
      <w:r w:rsidR="000A27BD" w:rsidRPr="000A27BD">
        <w:rPr>
          <w:rFonts w:cs="Arial"/>
          <w:bCs/>
        </w:rPr>
        <w:t xml:space="preserve"> </w:t>
      </w:r>
      <w:r w:rsidR="006B1600">
        <w:rPr>
          <w:rFonts w:cs="Arial"/>
          <w:bCs/>
        </w:rPr>
        <w:t xml:space="preserve">Strategicznym dla </w:t>
      </w:r>
      <w:r w:rsidR="00992C87">
        <w:rPr>
          <w:rFonts w:cs="Arial"/>
          <w:bCs/>
        </w:rPr>
        <w:t>W</w:t>
      </w:r>
      <w:r w:rsidR="006B1600">
        <w:rPr>
          <w:rFonts w:cs="Arial"/>
          <w:bCs/>
        </w:rPr>
        <w:t xml:space="preserve">spólnej </w:t>
      </w:r>
      <w:r w:rsidR="00992C87">
        <w:rPr>
          <w:rFonts w:cs="Arial"/>
          <w:bCs/>
        </w:rPr>
        <w:t>P</w:t>
      </w:r>
      <w:r w:rsidR="006B1600">
        <w:rPr>
          <w:rFonts w:cs="Arial"/>
          <w:bCs/>
        </w:rPr>
        <w:t xml:space="preserve">olityki </w:t>
      </w:r>
      <w:r w:rsidR="00992C87">
        <w:rPr>
          <w:rFonts w:cs="Arial"/>
          <w:bCs/>
        </w:rPr>
        <w:t>R</w:t>
      </w:r>
      <w:r w:rsidR="006B1600">
        <w:rPr>
          <w:rFonts w:cs="Arial"/>
          <w:bCs/>
        </w:rPr>
        <w:t>olnej</w:t>
      </w:r>
      <w:r w:rsidR="006F44C1">
        <w:rPr>
          <w:rFonts w:cs="Arial"/>
          <w:bCs/>
        </w:rPr>
        <w:t xml:space="preserve"> na lata 2023</w:t>
      </w:r>
      <w:r w:rsidR="006F44C1" w:rsidRPr="007C55BB">
        <w:rPr>
          <w:rFonts w:eastAsia="Arial Nova"/>
        </w:rPr>
        <w:t>–</w:t>
      </w:r>
      <w:r w:rsidR="00992C87">
        <w:rPr>
          <w:rFonts w:cs="Arial"/>
          <w:bCs/>
        </w:rPr>
        <w:t>2027</w:t>
      </w:r>
      <w:r w:rsidR="00904D08">
        <w:rPr>
          <w:rFonts w:cs="Arial"/>
          <w:bCs/>
        </w:rPr>
        <w:br/>
      </w:r>
      <w:r w:rsidR="000A27BD" w:rsidRPr="000A27BD">
        <w:rPr>
          <w:rFonts w:cs="Arial"/>
          <w:bCs/>
        </w:rPr>
        <w:t>(Dz. U.</w:t>
      </w:r>
      <w:r w:rsidR="00CE03B8">
        <w:rPr>
          <w:rFonts w:cs="Arial"/>
          <w:bCs/>
        </w:rPr>
        <w:t xml:space="preserve"> z 2024 r.</w:t>
      </w:r>
      <w:r w:rsidR="000A27BD" w:rsidRPr="000A27BD">
        <w:rPr>
          <w:rFonts w:cs="Arial"/>
          <w:bCs/>
        </w:rPr>
        <w:t xml:space="preserve"> poz.</w:t>
      </w:r>
      <w:r w:rsidR="00B06C3A">
        <w:rPr>
          <w:rFonts w:cs="Arial"/>
          <w:bCs/>
        </w:rPr>
        <w:t xml:space="preserve"> </w:t>
      </w:r>
      <w:r w:rsidR="006603BA">
        <w:rPr>
          <w:rFonts w:cs="Arial"/>
          <w:bCs/>
        </w:rPr>
        <w:t>261</w:t>
      </w:r>
      <w:r w:rsidR="00BA3FB8">
        <w:rPr>
          <w:rFonts w:cs="Arial"/>
          <w:bCs/>
        </w:rPr>
        <w:t xml:space="preserve"> i</w:t>
      </w:r>
      <w:r w:rsidR="006603BA">
        <w:rPr>
          <w:rFonts w:cs="Arial"/>
          <w:bCs/>
        </w:rPr>
        <w:t xml:space="preserve"> 885</w:t>
      </w:r>
      <w:r w:rsidR="000A27BD" w:rsidRPr="000A27BD">
        <w:rPr>
          <w:rFonts w:cs="Arial"/>
          <w:bCs/>
        </w:rPr>
        <w:t>)</w:t>
      </w:r>
      <w:r w:rsidR="000A27BD">
        <w:rPr>
          <w:rFonts w:cs="Arial"/>
          <w:bCs/>
        </w:rPr>
        <w:t>.</w:t>
      </w:r>
    </w:p>
    <w:p w14:paraId="01C9D148" w14:textId="77777777" w:rsidR="00A81013" w:rsidRPr="000952A5" w:rsidRDefault="00A81013" w:rsidP="00A8101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Obowiązywanie wytycznych</w:t>
      </w:r>
    </w:p>
    <w:p w14:paraId="366E6576" w14:textId="222E5F8D" w:rsidR="00A81013" w:rsidRDefault="00A81013" w:rsidP="00A81013">
      <w:pPr>
        <w:spacing w:before="240"/>
        <w:rPr>
          <w:rFonts w:cs="Arial"/>
          <w:bCs/>
        </w:rPr>
      </w:pPr>
      <w:r>
        <w:rPr>
          <w:rFonts w:cs="Arial"/>
          <w:bCs/>
        </w:rPr>
        <w:t xml:space="preserve">Niniejsze wytyczne obowiązują od dnia </w:t>
      </w:r>
      <w:r w:rsidR="000E0AB8">
        <w:rPr>
          <w:rFonts w:cs="Arial"/>
          <w:bCs/>
        </w:rPr>
        <w:t>………….</w:t>
      </w:r>
      <w:r>
        <w:rPr>
          <w:rFonts w:cs="Arial"/>
          <w:bCs/>
        </w:rPr>
        <w:t xml:space="preserve"> r.</w:t>
      </w:r>
    </w:p>
    <w:p w14:paraId="44374373" w14:textId="77777777" w:rsidR="006F3959" w:rsidRDefault="006F3959" w:rsidP="008F7A4A">
      <w:pPr>
        <w:spacing w:before="240"/>
        <w:rPr>
          <w:rFonts w:cs="Arial"/>
          <w:bCs/>
        </w:rPr>
      </w:pPr>
    </w:p>
    <w:p w14:paraId="17236C9F" w14:textId="77777777" w:rsidR="00A81013" w:rsidRDefault="00A81013" w:rsidP="008F7A4A">
      <w:pPr>
        <w:spacing w:before="240"/>
        <w:rPr>
          <w:rFonts w:cs="Arial"/>
          <w:bCs/>
        </w:rPr>
        <w:sectPr w:rsidR="00A81013" w:rsidSect="00CA5A2E"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Times New Roman"/>
          <w:color w:val="auto"/>
          <w:sz w:val="24"/>
          <w:szCs w:val="24"/>
        </w:rPr>
        <w:id w:val="1307591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0ABB12" w14:textId="77777777" w:rsidR="009B1E97" w:rsidRPr="00376823" w:rsidRDefault="009B1E97" w:rsidP="007C330A">
          <w:pPr>
            <w:pStyle w:val="Nagwekspisutreci"/>
            <w:rPr>
              <w:rFonts w:ascii="Arial" w:hAnsi="Arial" w:cs="Arial"/>
              <w:color w:val="000000" w:themeColor="text1"/>
            </w:rPr>
          </w:pPr>
          <w:r w:rsidRPr="00376823">
            <w:rPr>
              <w:rFonts w:ascii="Arial" w:hAnsi="Arial" w:cs="Arial"/>
              <w:color w:val="000000" w:themeColor="text1"/>
            </w:rPr>
            <w:t>Spis treści</w:t>
          </w:r>
        </w:p>
        <w:p w14:paraId="47B77AEE" w14:textId="733A9617" w:rsidR="007B4C2F" w:rsidRDefault="009B1E97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502548" w:history="1">
            <w:r w:rsidR="007B4C2F" w:rsidRPr="00D95027">
              <w:rPr>
                <w:rStyle w:val="Hipercze"/>
                <w:noProof/>
              </w:rPr>
              <w:t>I. Słownik pojęć</w:t>
            </w:r>
            <w:r w:rsidR="007B4C2F">
              <w:rPr>
                <w:noProof/>
                <w:webHidden/>
              </w:rPr>
              <w:tab/>
            </w:r>
            <w:r w:rsidR="007B4C2F">
              <w:rPr>
                <w:noProof/>
                <w:webHidden/>
              </w:rPr>
              <w:fldChar w:fldCharType="begin"/>
            </w:r>
            <w:r w:rsidR="007B4C2F">
              <w:rPr>
                <w:noProof/>
                <w:webHidden/>
              </w:rPr>
              <w:instrText xml:space="preserve"> PAGEREF _Toc173502548 \h </w:instrText>
            </w:r>
            <w:r w:rsidR="007B4C2F">
              <w:rPr>
                <w:noProof/>
                <w:webHidden/>
              </w:rPr>
            </w:r>
            <w:r w:rsidR="007B4C2F">
              <w:rPr>
                <w:noProof/>
                <w:webHidden/>
              </w:rPr>
              <w:fldChar w:fldCharType="separate"/>
            </w:r>
            <w:r w:rsidR="002A7C10">
              <w:rPr>
                <w:noProof/>
                <w:webHidden/>
              </w:rPr>
              <w:t>4</w:t>
            </w:r>
            <w:r w:rsidR="007B4C2F">
              <w:rPr>
                <w:noProof/>
                <w:webHidden/>
              </w:rPr>
              <w:fldChar w:fldCharType="end"/>
            </w:r>
          </w:hyperlink>
        </w:p>
        <w:p w14:paraId="64F3CAAF" w14:textId="77777777" w:rsidR="007B4C2F" w:rsidRDefault="00793F3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502549" w:history="1">
            <w:r w:rsidR="007B4C2F" w:rsidRPr="00D95027">
              <w:rPr>
                <w:rStyle w:val="Hipercze"/>
                <w:noProof/>
              </w:rPr>
              <w:t>II. Wykaz skrótów</w:t>
            </w:r>
            <w:r w:rsidR="007B4C2F">
              <w:rPr>
                <w:noProof/>
                <w:webHidden/>
              </w:rPr>
              <w:tab/>
            </w:r>
            <w:r w:rsidR="007B4C2F">
              <w:rPr>
                <w:noProof/>
                <w:webHidden/>
              </w:rPr>
              <w:fldChar w:fldCharType="begin"/>
            </w:r>
            <w:r w:rsidR="007B4C2F">
              <w:rPr>
                <w:noProof/>
                <w:webHidden/>
              </w:rPr>
              <w:instrText xml:space="preserve"> PAGEREF _Toc173502549 \h </w:instrText>
            </w:r>
            <w:r w:rsidR="007B4C2F">
              <w:rPr>
                <w:noProof/>
                <w:webHidden/>
              </w:rPr>
            </w:r>
            <w:r w:rsidR="007B4C2F">
              <w:rPr>
                <w:noProof/>
                <w:webHidden/>
              </w:rPr>
              <w:fldChar w:fldCharType="separate"/>
            </w:r>
            <w:r w:rsidR="002A7C10">
              <w:rPr>
                <w:noProof/>
                <w:webHidden/>
              </w:rPr>
              <w:t>4</w:t>
            </w:r>
            <w:r w:rsidR="007B4C2F">
              <w:rPr>
                <w:noProof/>
                <w:webHidden/>
              </w:rPr>
              <w:fldChar w:fldCharType="end"/>
            </w:r>
          </w:hyperlink>
        </w:p>
        <w:p w14:paraId="77B38DB0" w14:textId="77777777" w:rsidR="007B4C2F" w:rsidRDefault="00793F3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502550" w:history="1">
            <w:r w:rsidR="007B4C2F" w:rsidRPr="00D95027">
              <w:rPr>
                <w:rStyle w:val="Hipercze"/>
                <w:noProof/>
              </w:rPr>
              <w:t>III. Informacje ogólne</w:t>
            </w:r>
            <w:r w:rsidR="007B4C2F">
              <w:rPr>
                <w:noProof/>
                <w:webHidden/>
              </w:rPr>
              <w:tab/>
            </w:r>
            <w:r w:rsidR="007B4C2F">
              <w:rPr>
                <w:noProof/>
                <w:webHidden/>
              </w:rPr>
              <w:fldChar w:fldCharType="begin"/>
            </w:r>
            <w:r w:rsidR="007B4C2F">
              <w:rPr>
                <w:noProof/>
                <w:webHidden/>
              </w:rPr>
              <w:instrText xml:space="preserve"> PAGEREF _Toc173502550 \h </w:instrText>
            </w:r>
            <w:r w:rsidR="007B4C2F">
              <w:rPr>
                <w:noProof/>
                <w:webHidden/>
              </w:rPr>
            </w:r>
            <w:r w:rsidR="007B4C2F">
              <w:rPr>
                <w:noProof/>
                <w:webHidden/>
              </w:rPr>
              <w:fldChar w:fldCharType="separate"/>
            </w:r>
            <w:r w:rsidR="002A7C10">
              <w:rPr>
                <w:noProof/>
                <w:webHidden/>
              </w:rPr>
              <w:t>5</w:t>
            </w:r>
            <w:r w:rsidR="007B4C2F">
              <w:rPr>
                <w:noProof/>
                <w:webHidden/>
              </w:rPr>
              <w:fldChar w:fldCharType="end"/>
            </w:r>
          </w:hyperlink>
        </w:p>
        <w:p w14:paraId="3E4F8B47" w14:textId="77777777" w:rsidR="007B4C2F" w:rsidRDefault="00793F32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502551" w:history="1">
            <w:r w:rsidR="007B4C2F" w:rsidRPr="00D95027">
              <w:rPr>
                <w:rStyle w:val="Hipercze"/>
                <w:noProof/>
              </w:rPr>
              <w:t>IV. Ustalanie kwoty środków dostępnych w ramach naboru</w:t>
            </w:r>
            <w:r w:rsidR="007B4C2F">
              <w:rPr>
                <w:noProof/>
                <w:webHidden/>
              </w:rPr>
              <w:tab/>
            </w:r>
            <w:r w:rsidR="007B4C2F">
              <w:rPr>
                <w:noProof/>
                <w:webHidden/>
              </w:rPr>
              <w:fldChar w:fldCharType="begin"/>
            </w:r>
            <w:r w:rsidR="007B4C2F">
              <w:rPr>
                <w:noProof/>
                <w:webHidden/>
              </w:rPr>
              <w:instrText xml:space="preserve"> PAGEREF _Toc173502551 \h </w:instrText>
            </w:r>
            <w:r w:rsidR="007B4C2F">
              <w:rPr>
                <w:noProof/>
                <w:webHidden/>
              </w:rPr>
            </w:r>
            <w:r w:rsidR="007B4C2F">
              <w:rPr>
                <w:noProof/>
                <w:webHidden/>
              </w:rPr>
              <w:fldChar w:fldCharType="separate"/>
            </w:r>
            <w:r w:rsidR="002A7C10">
              <w:rPr>
                <w:noProof/>
                <w:webHidden/>
              </w:rPr>
              <w:t>6</w:t>
            </w:r>
            <w:r w:rsidR="007B4C2F">
              <w:rPr>
                <w:noProof/>
                <w:webHidden/>
              </w:rPr>
              <w:fldChar w:fldCharType="end"/>
            </w:r>
          </w:hyperlink>
        </w:p>
        <w:p w14:paraId="0C9F03D4" w14:textId="77777777" w:rsidR="009B1E97" w:rsidRDefault="009B1E97">
          <w:r>
            <w:rPr>
              <w:b/>
              <w:bCs/>
            </w:rPr>
            <w:fldChar w:fldCharType="end"/>
          </w:r>
        </w:p>
      </w:sdtContent>
    </w:sdt>
    <w:p w14:paraId="4B62981C" w14:textId="77777777" w:rsidR="00E53A60" w:rsidRPr="00C65B8A" w:rsidRDefault="00E53A60" w:rsidP="009C7F89">
      <w:pPr>
        <w:spacing w:before="120"/>
        <w:rPr>
          <w:rFonts w:cs="Arial"/>
          <w:bCs/>
        </w:rPr>
      </w:pPr>
    </w:p>
    <w:p w14:paraId="20723793" w14:textId="77777777" w:rsidR="00FA0D55" w:rsidRPr="00C65B8A" w:rsidRDefault="00FA0D55" w:rsidP="009C7F89">
      <w:pPr>
        <w:spacing w:before="120"/>
        <w:rPr>
          <w:rFonts w:cs="Arial"/>
          <w:bCs/>
        </w:rPr>
      </w:pPr>
    </w:p>
    <w:p w14:paraId="58CACE3B" w14:textId="77777777" w:rsidR="00B33D39" w:rsidRDefault="00B33D39" w:rsidP="007C330A">
      <w:pPr>
        <w:pStyle w:val="Nagwek1"/>
      </w:pPr>
      <w:r>
        <w:br w:type="page"/>
      </w:r>
    </w:p>
    <w:p w14:paraId="77568060" w14:textId="77777777" w:rsidR="008F1885" w:rsidRPr="00D70720" w:rsidRDefault="008F1885" w:rsidP="00D70720">
      <w:pPr>
        <w:pStyle w:val="Nagwek1"/>
      </w:pPr>
      <w:bookmarkStart w:id="4" w:name="_Toc121899491"/>
      <w:bookmarkStart w:id="5" w:name="_Toc121983336"/>
      <w:bookmarkStart w:id="6" w:name="_Toc130806722"/>
      <w:bookmarkStart w:id="7" w:name="_Toc173502548"/>
      <w:r w:rsidRPr="00D70720">
        <w:lastRenderedPageBreak/>
        <w:t>I. Słownik pojęć</w:t>
      </w:r>
      <w:bookmarkEnd w:id="4"/>
      <w:bookmarkEnd w:id="5"/>
      <w:bookmarkEnd w:id="6"/>
      <w:bookmarkEnd w:id="7"/>
    </w:p>
    <w:p w14:paraId="4C87E600" w14:textId="77777777" w:rsidR="00814885" w:rsidRDefault="008F1885">
      <w:r w:rsidRPr="0079300D">
        <w:rPr>
          <w:b/>
        </w:rPr>
        <w:t>beneficjent</w:t>
      </w:r>
      <w:r w:rsidRPr="0079300D">
        <w:t xml:space="preserve"> – podmiot, któremu przyznano pomoc</w:t>
      </w:r>
    </w:p>
    <w:p w14:paraId="74E556AD" w14:textId="77777777" w:rsidR="0053316B" w:rsidRPr="0079300D" w:rsidRDefault="0053316B">
      <w:r w:rsidRPr="005320AC">
        <w:rPr>
          <w:b/>
        </w:rPr>
        <w:t>nabór</w:t>
      </w:r>
      <w:r>
        <w:t xml:space="preserve"> – nabór wniosków o przyznanie pomocy</w:t>
      </w:r>
    </w:p>
    <w:p w14:paraId="1D3B2DD3" w14:textId="66F12248" w:rsidR="008F1885" w:rsidRDefault="008F1885">
      <w:r w:rsidRPr="0079300D">
        <w:rPr>
          <w:b/>
        </w:rPr>
        <w:t>regulamin naboru wniosków</w:t>
      </w:r>
      <w:r w:rsidRPr="0079300D">
        <w:t xml:space="preserve"> – </w:t>
      </w:r>
      <w:r w:rsidR="001918AF" w:rsidRPr="001918AF">
        <w:t>regulamin naboru wniosków o przyznanie pomocy, o</w:t>
      </w:r>
      <w:r w:rsidR="00641074">
        <w:t> </w:t>
      </w:r>
      <w:r w:rsidR="001918AF" w:rsidRPr="001918AF">
        <w:t xml:space="preserve">którym mowa w </w:t>
      </w:r>
      <w:del w:id="8" w:author="Owczarczyk Michał" w:date="2024-08-30T14:53:00Z">
        <w:r w:rsidRPr="0079300D">
          <w:delText>ustawie</w:delText>
        </w:r>
      </w:del>
      <w:ins w:id="9" w:author="Owczarczyk Michał" w:date="2024-08-30T14:53:00Z">
        <w:r w:rsidR="001918AF" w:rsidRPr="001918AF">
          <w:t>art. 86 ustawy</w:t>
        </w:r>
      </w:ins>
      <w:r w:rsidR="001918AF" w:rsidRPr="001918AF">
        <w:t xml:space="preserve"> PS WPR</w:t>
      </w:r>
      <w:ins w:id="10" w:author="Owczarczyk Michał" w:date="2024-08-30T14:53:00Z">
        <w:r w:rsidR="001918AF" w:rsidRPr="001918AF">
          <w:t xml:space="preserve"> oraz w art. 19a ustawy o RLKS</w:t>
        </w:r>
      </w:ins>
    </w:p>
    <w:p w14:paraId="0259BE9D" w14:textId="77777777" w:rsidR="00DC224D" w:rsidRDefault="00641074" w:rsidP="00DC224D">
      <w:pPr>
        <w:rPr>
          <w:ins w:id="11" w:author="Owczarczyk Michał" w:date="2024-08-30T14:53:00Z"/>
        </w:rPr>
      </w:pPr>
      <w:ins w:id="12" w:author="Owczarczyk Michał" w:date="2024-08-30T14:53:00Z">
        <w:r w:rsidRPr="00BD5E4E">
          <w:rPr>
            <w:b/>
          </w:rPr>
          <w:t>umowa ramowa</w:t>
        </w:r>
        <w:r w:rsidRPr="008123E8">
          <w:t xml:space="preserve"> – </w:t>
        </w:r>
        <w:r w:rsidR="00DC224D">
          <w:t>umowa o warunkach i sposobie realizacji strategii rozwoju</w:t>
        </w:r>
      </w:ins>
    </w:p>
    <w:p w14:paraId="47F24109" w14:textId="77777777" w:rsidR="00DC224D" w:rsidRDefault="00DC224D" w:rsidP="00DC224D">
      <w:pPr>
        <w:rPr>
          <w:ins w:id="13" w:author="Owczarczyk Michał" w:date="2024-08-30T14:53:00Z"/>
        </w:rPr>
      </w:pPr>
      <w:ins w:id="14" w:author="Owczarczyk Michał" w:date="2024-08-30T14:53:00Z">
        <w:r>
          <w:t>lokalnego kierowanego przez społeczność zawierana między zarządem województwa</w:t>
        </w:r>
      </w:ins>
    </w:p>
    <w:p w14:paraId="33B5D25C" w14:textId="77777777" w:rsidR="00DC224D" w:rsidRDefault="00DC224D" w:rsidP="00DC224D">
      <w:pPr>
        <w:rPr>
          <w:ins w:id="15" w:author="Owczarczyk Michał" w:date="2024-08-30T14:53:00Z"/>
        </w:rPr>
      </w:pPr>
      <w:ins w:id="16" w:author="Owczarczyk Michał" w:date="2024-08-30T14:53:00Z">
        <w:r>
          <w:t>i LGD, której LSR została wybrana do finansowania w okresie programowania 2023 –</w:t>
        </w:r>
      </w:ins>
    </w:p>
    <w:p w14:paraId="6153E6F7" w14:textId="1820F686" w:rsidR="00641074" w:rsidRDefault="00DC224D" w:rsidP="00DC224D">
      <w:pPr>
        <w:rPr>
          <w:ins w:id="17" w:author="Owczarczyk Michał" w:date="2024-08-30T14:53:00Z"/>
        </w:rPr>
      </w:pPr>
      <w:ins w:id="18" w:author="Owczarczyk Michał" w:date="2024-08-30T14:53:00Z">
        <w:r>
          <w:t>2027</w:t>
        </w:r>
      </w:ins>
    </w:p>
    <w:p w14:paraId="6AD07FDF" w14:textId="77777777" w:rsidR="00904D08" w:rsidRDefault="00904D08" w:rsidP="00904D08">
      <w:r w:rsidRPr="00471050">
        <w:rPr>
          <w:b/>
        </w:rPr>
        <w:t>wytyczne</w:t>
      </w:r>
      <w:r w:rsidRPr="00471050">
        <w:t xml:space="preserve"> </w:t>
      </w:r>
      <w:r>
        <w:rPr>
          <w:b/>
        </w:rPr>
        <w:t xml:space="preserve">w zakresie </w:t>
      </w:r>
      <w:r w:rsidRPr="00471050">
        <w:rPr>
          <w:b/>
        </w:rPr>
        <w:t>podziału środków</w:t>
      </w:r>
      <w:r w:rsidRPr="001D7658">
        <w:t xml:space="preserve"> </w:t>
      </w:r>
      <w:r w:rsidR="001D7658" w:rsidRPr="0079300D">
        <w:t>–</w:t>
      </w:r>
      <w:r w:rsidRPr="00471050">
        <w:rPr>
          <w:b/>
        </w:rPr>
        <w:t xml:space="preserve"> </w:t>
      </w:r>
      <w:r w:rsidRPr="008401FC">
        <w:t>wytyczne w zakresie podziału środków dostępnych w ramach niektórych interwencji</w:t>
      </w:r>
      <w:r>
        <w:t xml:space="preserve"> </w:t>
      </w:r>
      <w:r w:rsidRPr="00471050">
        <w:t>Planu Strategicznego dla Wspólnej Po</w:t>
      </w:r>
      <w:r w:rsidR="00072685">
        <w:t>lityki Rolnej na lata 2023</w:t>
      </w:r>
      <w:r w:rsidR="006F44C1" w:rsidRPr="007C55BB">
        <w:rPr>
          <w:rFonts w:eastAsia="Arial Nova"/>
        </w:rPr>
        <w:t>–</w:t>
      </w:r>
      <w:r w:rsidR="00072685">
        <w:t>2027</w:t>
      </w:r>
    </w:p>
    <w:p w14:paraId="5BC68EAA" w14:textId="77777777" w:rsidR="008F1885" w:rsidRDefault="008F1885" w:rsidP="00D70720">
      <w:pPr>
        <w:pStyle w:val="Nagwek1"/>
      </w:pPr>
      <w:bookmarkStart w:id="19" w:name="_II_Wykaz_skrótów"/>
      <w:bookmarkStart w:id="20" w:name="_Toc121899492"/>
      <w:bookmarkStart w:id="21" w:name="_Toc121983337"/>
      <w:bookmarkStart w:id="22" w:name="_Toc130806723"/>
      <w:bookmarkStart w:id="23" w:name="_Toc173502549"/>
      <w:bookmarkEnd w:id="19"/>
      <w:r w:rsidRPr="0079300D">
        <w:t>II. Wykaz skrótów</w:t>
      </w:r>
      <w:bookmarkEnd w:id="20"/>
      <w:bookmarkEnd w:id="21"/>
      <w:bookmarkEnd w:id="22"/>
      <w:bookmarkEnd w:id="23"/>
    </w:p>
    <w:p w14:paraId="6B5BE4F3" w14:textId="77777777" w:rsidR="008F1885" w:rsidRPr="0079300D" w:rsidRDefault="008F1885">
      <w:r w:rsidRPr="0079300D">
        <w:rPr>
          <w:b/>
        </w:rPr>
        <w:t>ARiMR</w:t>
      </w:r>
      <w:r w:rsidRPr="0079300D">
        <w:t xml:space="preserve"> – Agencja Restrukturyzacji i Modernizacji Rolnictwa</w:t>
      </w:r>
    </w:p>
    <w:p w14:paraId="3F6B2C46" w14:textId="77777777" w:rsidR="008F1885" w:rsidRPr="0079300D" w:rsidRDefault="008F1885">
      <w:pPr>
        <w:rPr>
          <w:rFonts w:eastAsia="Arial Nova"/>
        </w:rPr>
      </w:pPr>
      <w:r w:rsidRPr="0079300D">
        <w:rPr>
          <w:rFonts w:eastAsia="Arial Nova"/>
          <w:b/>
        </w:rPr>
        <w:t>EFRROW</w:t>
      </w:r>
      <w:r w:rsidRPr="0079300D">
        <w:rPr>
          <w:rFonts w:eastAsia="Arial Nova"/>
        </w:rPr>
        <w:t xml:space="preserve"> – Europejski Fundusz Rolny na rzecz Rozwoju Obszarów Wiejskich</w:t>
      </w:r>
    </w:p>
    <w:p w14:paraId="0D8E45C9" w14:textId="77777777" w:rsidR="00641074" w:rsidRDefault="00641074" w:rsidP="00641074">
      <w:pPr>
        <w:rPr>
          <w:ins w:id="24" w:author="Owczarczyk Michał" w:date="2024-08-30T14:53:00Z"/>
        </w:rPr>
      </w:pPr>
      <w:ins w:id="25" w:author="Owczarczyk Michał" w:date="2024-08-30T14:53:00Z">
        <w:r w:rsidRPr="006603BA">
          <w:rPr>
            <w:b/>
          </w:rPr>
          <w:t>JSFP</w:t>
        </w:r>
        <w:r>
          <w:t xml:space="preserve"> – jednostka sektora finansów publicznych</w:t>
        </w:r>
      </w:ins>
    </w:p>
    <w:p w14:paraId="2617E705" w14:textId="77777777" w:rsidR="00DC224D" w:rsidRDefault="00DC224D" w:rsidP="00641074">
      <w:pPr>
        <w:rPr>
          <w:ins w:id="26" w:author="Owczarczyk Michał" w:date="2024-08-30T14:53:00Z"/>
        </w:rPr>
      </w:pPr>
      <w:ins w:id="27" w:author="Owczarczyk Michał" w:date="2024-08-30T14:53:00Z">
        <w:r>
          <w:t>LGD – lokalna grupa działania, o której mowa w art. 4 ustawy o RLKS</w:t>
        </w:r>
      </w:ins>
    </w:p>
    <w:p w14:paraId="7E066ABA" w14:textId="77777777" w:rsidR="00DC224D" w:rsidRDefault="00DC224D" w:rsidP="00641074">
      <w:pPr>
        <w:rPr>
          <w:ins w:id="28" w:author="Owczarczyk Michał" w:date="2024-08-30T14:53:00Z"/>
        </w:rPr>
      </w:pPr>
      <w:ins w:id="29" w:author="Owczarczyk Michał" w:date="2024-08-30T14:53:00Z">
        <w:r>
          <w:t xml:space="preserve">LSR – </w:t>
        </w:r>
        <w:r w:rsidRPr="00DC224D">
          <w:t>strategia rozwoju lokalnego kierowanego przez społeczność</w:t>
        </w:r>
        <w:r>
          <w:t>, o której mowa w ustawie o RLKS</w:t>
        </w:r>
      </w:ins>
    </w:p>
    <w:p w14:paraId="57395F73" w14:textId="77777777" w:rsidR="007C55BB" w:rsidRDefault="008F1885">
      <w:r w:rsidRPr="00042804">
        <w:rPr>
          <w:rFonts w:eastAsia="Arial Nova"/>
          <w:b/>
        </w:rPr>
        <w:t>PS WPR</w:t>
      </w:r>
      <w:r w:rsidRPr="007C55BB">
        <w:rPr>
          <w:rFonts w:eastAsia="Arial Nova"/>
        </w:rPr>
        <w:t xml:space="preserve"> – Plan Strategiczny dla Wspólnej Polityki Rolnej na lata 2023</w:t>
      </w:r>
      <w:r w:rsidR="003114FD" w:rsidRPr="007C55BB">
        <w:rPr>
          <w:rFonts w:eastAsia="Arial Nova"/>
        </w:rPr>
        <w:t>–</w:t>
      </w:r>
      <w:r w:rsidRPr="007C55BB">
        <w:rPr>
          <w:rFonts w:eastAsia="Arial Nova"/>
        </w:rPr>
        <w:t>2027</w:t>
      </w:r>
    </w:p>
    <w:p w14:paraId="4F0F9E9C" w14:textId="77777777" w:rsidR="00DD6FE4" w:rsidRDefault="00DD6FE4" w:rsidP="00DD6FE4">
      <w:pPr>
        <w:rPr>
          <w:shd w:val="clear" w:color="auto" w:fill="FFFFFF"/>
        </w:rPr>
      </w:pPr>
      <w:r w:rsidRPr="00C0177C">
        <w:rPr>
          <w:b/>
        </w:rPr>
        <w:t xml:space="preserve">rozporządzenie </w:t>
      </w:r>
      <w:r w:rsidRPr="00E128D0">
        <w:rPr>
          <w:b/>
        </w:rPr>
        <w:t>2021/211</w:t>
      </w:r>
      <w:r>
        <w:rPr>
          <w:b/>
        </w:rPr>
        <w:t>6</w:t>
      </w:r>
      <w:r w:rsidRPr="00E128D0">
        <w:t xml:space="preserve"> </w:t>
      </w:r>
      <w:r w:rsidRPr="00042804">
        <w:t>–</w:t>
      </w:r>
      <w:r w:rsidRPr="00E128D0">
        <w:t xml:space="preserve"> </w:t>
      </w:r>
      <w:r w:rsidRPr="00471050">
        <w:t>rozporządzenie Parlamentu Europejskiego i Rady (UE) 2021/2116 z dnia 2 grudnia 2021 r. w sprawie finansowania wspólnej polityki rolnej, zarządzania nią i monitorowania jej oraz uchylenia rozporządzenia (UE) nr 1306/2013</w:t>
      </w:r>
    </w:p>
    <w:p w14:paraId="2544ACBA" w14:textId="77777777" w:rsidR="00DD6FE4" w:rsidRDefault="00DD6FE4" w:rsidP="00DD6FE4">
      <w:r w:rsidRPr="0079300D">
        <w:rPr>
          <w:b/>
          <w:bCs/>
        </w:rPr>
        <w:t>rozporządzenie</w:t>
      </w:r>
      <w:r w:rsidRPr="0079300D">
        <w:rPr>
          <w:b/>
        </w:rPr>
        <w:t xml:space="preserve"> 2022/127</w:t>
      </w:r>
      <w:r w:rsidRPr="0079300D">
        <w:t xml:space="preserve"> – rozporządzenie delegowane Komisji (UE) 2022/127 z dnia 7 grudnia 2021 r. uzupełniające rozporządzenie Parlamentu Europejskiego i Rady (UE) 2021/2116 o przepisy dotyczące agencji płatniczych i innych organów, zarządzania finansami, rozliczania rachunków, zabezpieczeń oraz stosowania euro</w:t>
      </w:r>
    </w:p>
    <w:p w14:paraId="56A31E2E" w14:textId="77777777" w:rsidR="003A7983" w:rsidRDefault="003A7983" w:rsidP="003A7983">
      <w:pPr>
        <w:rPr>
          <w:b/>
          <w:bCs/>
        </w:rPr>
      </w:pPr>
      <w:r w:rsidRPr="0079300D">
        <w:rPr>
          <w:rFonts w:eastAsia="Arial Nova"/>
          <w:b/>
        </w:rPr>
        <w:lastRenderedPageBreak/>
        <w:t>SW</w:t>
      </w:r>
      <w:r w:rsidRPr="0079300D">
        <w:rPr>
          <w:rFonts w:eastAsia="Arial Nova"/>
        </w:rPr>
        <w:t xml:space="preserve"> – samorząd województwa</w:t>
      </w:r>
      <w:r>
        <w:rPr>
          <w:rFonts w:eastAsia="Arial Nova"/>
        </w:rPr>
        <w:t xml:space="preserve"> </w:t>
      </w:r>
      <w:r w:rsidRPr="009B4447">
        <w:rPr>
          <w:rFonts w:eastAsia="Arial Nova"/>
        </w:rPr>
        <w:t xml:space="preserve">reprezentowany przez </w:t>
      </w:r>
      <w:r>
        <w:rPr>
          <w:rFonts w:eastAsia="Arial Nova"/>
        </w:rPr>
        <w:t>z</w:t>
      </w:r>
      <w:r w:rsidRPr="009B4447">
        <w:rPr>
          <w:rFonts w:eastAsia="Arial Nova"/>
        </w:rPr>
        <w:t xml:space="preserve">arząd </w:t>
      </w:r>
      <w:r>
        <w:rPr>
          <w:rFonts w:eastAsia="Arial Nova"/>
        </w:rPr>
        <w:t>w</w:t>
      </w:r>
      <w:r w:rsidRPr="009B4447">
        <w:rPr>
          <w:rFonts w:eastAsia="Arial Nova"/>
        </w:rPr>
        <w:t>ojewództwa</w:t>
      </w:r>
    </w:p>
    <w:p w14:paraId="4AC9B6E8" w14:textId="77777777" w:rsidR="007C55BB" w:rsidRDefault="007C55BB">
      <w:r w:rsidRPr="0079300D">
        <w:rPr>
          <w:b/>
        </w:rPr>
        <w:t>ustawa PS WPR</w:t>
      </w:r>
      <w:r w:rsidRPr="0079300D">
        <w:t xml:space="preserve"> – ustawa z dnia </w:t>
      </w:r>
      <w:r>
        <w:t>8 lutego 2023 r.</w:t>
      </w:r>
      <w:r w:rsidRPr="0079300D">
        <w:t xml:space="preserve"> </w:t>
      </w:r>
      <w:r w:rsidRPr="00992C87">
        <w:t>o Planie Strategicznym dla Wspólnej Polityki Rolnej na lata 2023–2027</w:t>
      </w:r>
    </w:p>
    <w:p w14:paraId="377AC736" w14:textId="53A5FF3A" w:rsidR="003A7983" w:rsidRDefault="003A7983" w:rsidP="003A7983">
      <w:pPr>
        <w:rPr>
          <w:ins w:id="30" w:author="Owczarczyk Michał" w:date="2024-08-30T14:53:00Z"/>
        </w:rPr>
      </w:pPr>
      <w:ins w:id="31" w:author="Owczarczyk Michał" w:date="2024-08-30T14:53:00Z">
        <w:r w:rsidRPr="00C83F95">
          <w:rPr>
            <w:b/>
          </w:rPr>
          <w:t xml:space="preserve">ustawa o RLKS </w:t>
        </w:r>
        <w:r w:rsidRPr="0079300D">
          <w:t>–</w:t>
        </w:r>
        <w:r>
          <w:t xml:space="preserve"> ustawa </w:t>
        </w:r>
        <w:r w:rsidR="00912221">
          <w:t xml:space="preserve">z dnia 20 lutego 2015 r. </w:t>
        </w:r>
        <w:r>
          <w:t xml:space="preserve">o rozwoju lokalnym z udziałem lokalnej społeczności </w:t>
        </w:r>
      </w:ins>
    </w:p>
    <w:p w14:paraId="7C392FCA" w14:textId="77777777" w:rsidR="00A40870" w:rsidRDefault="008F1885" w:rsidP="00933D47">
      <w:pPr>
        <w:pStyle w:val="Nagwek1"/>
      </w:pPr>
      <w:bookmarkStart w:id="32" w:name="_Toc121899493"/>
      <w:bookmarkStart w:id="33" w:name="_Toc121983338"/>
      <w:bookmarkStart w:id="34" w:name="_Toc130806724"/>
      <w:bookmarkStart w:id="35" w:name="_Toc173502550"/>
      <w:r w:rsidRPr="0079300D">
        <w:t xml:space="preserve">III. </w:t>
      </w:r>
      <w:bookmarkEnd w:id="32"/>
      <w:bookmarkEnd w:id="33"/>
      <w:r w:rsidR="00904D08">
        <w:t>Informacje ogólne</w:t>
      </w:r>
      <w:bookmarkEnd w:id="34"/>
      <w:bookmarkEnd w:id="35"/>
    </w:p>
    <w:p w14:paraId="38EB5C08" w14:textId="15988909" w:rsidR="00FA1259" w:rsidRDefault="00904D08" w:rsidP="007A5E46">
      <w:pPr>
        <w:pStyle w:val="Akapitzlist"/>
        <w:numPr>
          <w:ilvl w:val="0"/>
          <w:numId w:val="5"/>
        </w:numPr>
        <w:rPr>
          <w:ins w:id="36" w:author="Owczarczyk Michał" w:date="2024-08-30T14:53:00Z"/>
        </w:rPr>
      </w:pPr>
      <w:r w:rsidRPr="007C71FB">
        <w:t xml:space="preserve">Niniejsze wytyczne zostały </w:t>
      </w:r>
      <w:r>
        <w:t>wydane</w:t>
      </w:r>
      <w:ins w:id="37" w:author="Owczarczyk Michał" w:date="2024-08-30T14:53:00Z">
        <w:r w:rsidR="00980465">
          <w:t>:</w:t>
        </w:r>
      </w:ins>
    </w:p>
    <w:p w14:paraId="38367E4A" w14:textId="5D1056AC" w:rsidR="00FA1259" w:rsidRDefault="00980465" w:rsidP="002A5EB2">
      <w:pPr>
        <w:pStyle w:val="Akapitzlist"/>
        <w:numPr>
          <w:ilvl w:val="0"/>
          <w:numId w:val="12"/>
        </w:numPr>
      </w:pPr>
      <w:r w:rsidRPr="00980465">
        <w:t xml:space="preserve">w celu właściwego ustalania </w:t>
      </w:r>
      <w:ins w:id="38" w:author="Owczarczyk Michał" w:date="2024-08-30T14:53:00Z">
        <w:r w:rsidRPr="00980465">
          <w:t>kwot</w:t>
        </w:r>
      </w:ins>
      <w:r w:rsidRPr="00980465">
        <w:t xml:space="preserve"> dostępnych środków</w:t>
      </w:r>
      <w:ins w:id="39" w:author="Owczarczyk Michał" w:date="2024-08-30T14:53:00Z">
        <w:r w:rsidRPr="00980465">
          <w:t>, dla potrzeb sporządzania regulaminów naborów</w:t>
        </w:r>
      </w:ins>
      <w:r w:rsidRPr="00980465">
        <w:t xml:space="preserve"> wniosków</w:t>
      </w:r>
      <w:ins w:id="40" w:author="Owczarczyk Michał" w:date="2024-08-30T14:53:00Z">
        <w:r w:rsidR="00933D47">
          <w:t>;</w:t>
        </w:r>
      </w:ins>
    </w:p>
    <w:p w14:paraId="1D97BF7E" w14:textId="242075BF" w:rsidR="00980465" w:rsidRDefault="00980465" w:rsidP="00933D47">
      <w:pPr>
        <w:pStyle w:val="Akapitzlist"/>
        <w:numPr>
          <w:ilvl w:val="0"/>
          <w:numId w:val="12"/>
        </w:numPr>
        <w:rPr>
          <w:ins w:id="41" w:author="Owczarczyk Michał" w:date="2024-08-30T14:53:00Z"/>
        </w:rPr>
      </w:pPr>
      <w:ins w:id="42" w:author="Owczarczyk Michał" w:date="2024-08-30T14:53:00Z">
        <w:r w:rsidRPr="00980465">
          <w:t>na potrzeby sporządzenia dokumentów, o których mowa w art. 21 ust. 5 pkt 1</w:t>
        </w:r>
        <w:r w:rsidR="009E7D4F">
          <w:t xml:space="preserve"> i </w:t>
        </w:r>
        <w:r w:rsidRPr="00980465">
          <w:t>2 ustawy o RLKS</w:t>
        </w:r>
        <w:r>
          <w:t xml:space="preserve"> (dotyczy interwencji I.13.1)</w:t>
        </w:r>
        <w:r w:rsidR="00933D47">
          <w:t>;</w:t>
        </w:r>
      </w:ins>
    </w:p>
    <w:p w14:paraId="6199F9BF" w14:textId="77777777" w:rsidR="00904D08" w:rsidRDefault="007E22D7" w:rsidP="00933D47">
      <w:pPr>
        <w:pStyle w:val="Akapitzlist"/>
        <w:numPr>
          <w:ilvl w:val="0"/>
          <w:numId w:val="12"/>
        </w:numPr>
        <w:rPr>
          <w:ins w:id="43" w:author="Owczarczyk Michał" w:date="2024-08-30T14:53:00Z"/>
        </w:rPr>
      </w:pPr>
      <w:ins w:id="44" w:author="Owczarczyk Michał" w:date="2024-08-30T14:53:00Z">
        <w:r>
          <w:t xml:space="preserve">dla potrzeb art. 23 ust. 4 ustawy o RLKS, w zakresie ustalania </w:t>
        </w:r>
        <w:r w:rsidR="00FA1259">
          <w:t>dostępn</w:t>
        </w:r>
        <w:r>
          <w:t>ych do zakontraktowania środków</w:t>
        </w:r>
        <w:r w:rsidR="00980465">
          <w:t xml:space="preserve"> (dotyczy interwencji I.13.1)</w:t>
        </w:r>
        <w:r w:rsidR="00FA1259">
          <w:t>.</w:t>
        </w:r>
      </w:ins>
    </w:p>
    <w:p w14:paraId="6B0EFE55" w14:textId="77777777" w:rsidR="00904D08" w:rsidRDefault="00980465" w:rsidP="007A5E46">
      <w:pPr>
        <w:pStyle w:val="Akapitzlist"/>
        <w:numPr>
          <w:ilvl w:val="0"/>
          <w:numId w:val="5"/>
        </w:numPr>
      </w:pPr>
      <w:ins w:id="45" w:author="Owczarczyk Michał" w:date="2024-08-30T14:53:00Z">
        <w:r>
          <w:t>W</w:t>
        </w:r>
        <w:r w:rsidR="00904D08">
          <w:t>ytyczne</w:t>
        </w:r>
      </w:ins>
      <w:r w:rsidR="00904D08">
        <w:t xml:space="preserve"> mają zastosowanie do </w:t>
      </w:r>
      <w:r w:rsidR="00904D08" w:rsidRPr="007C71FB">
        <w:t>interwencji</w:t>
      </w:r>
      <w:r w:rsidR="00904D08">
        <w:t>:</w:t>
      </w:r>
    </w:p>
    <w:p w14:paraId="393FFCF0" w14:textId="6745CB9F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jc w:val="left"/>
        <w:rPr>
          <w:rFonts w:eastAsia="Arial Nova"/>
        </w:rPr>
      </w:pPr>
      <w:r w:rsidRPr="0081637E">
        <w:rPr>
          <w:rFonts w:eastAsia="Arial Nova"/>
        </w:rPr>
        <w:t>I.10.1.1 – Inwestycje w gospodarstwach rolnych zwiększające konkurencyjność (dotacje);</w:t>
      </w:r>
    </w:p>
    <w:p w14:paraId="66D758FA" w14:textId="7C5212EC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I.10.2 – Inwestycje w gospodarstwach rolnych w zakresie OZE i poprawy efektywności energetyczne</w:t>
      </w:r>
      <w:r>
        <w:rPr>
          <w:rFonts w:eastAsia="Arial Nova"/>
        </w:rPr>
        <w:t>j</w:t>
      </w:r>
      <w:r w:rsidRPr="0081637E">
        <w:rPr>
          <w:rFonts w:eastAsia="Arial Nova"/>
        </w:rPr>
        <w:t>;</w:t>
      </w:r>
    </w:p>
    <w:p w14:paraId="6E7D6E32" w14:textId="664F19C5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I.10.3 – Inwestycje zapobiegające rozprzestrzenianiu się ASF;</w:t>
      </w:r>
    </w:p>
    <w:p w14:paraId="5CF96C46" w14:textId="39D21C33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I.10.4 – Inwestycje przyczyniające się do ochrony środowiska i klimatu;</w:t>
      </w:r>
    </w:p>
    <w:p w14:paraId="67BB99DC" w14:textId="2A80ECE4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I.10.5 – Rozwój małych gospodarstw</w:t>
      </w:r>
      <w:r>
        <w:rPr>
          <w:rFonts w:eastAsia="Arial Nova"/>
        </w:rPr>
        <w:t>;</w:t>
      </w:r>
    </w:p>
    <w:p w14:paraId="230A845C" w14:textId="4685A9A3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I.10.6.1 – Rozwój współpracy w ramach łańcucha wartości (dotacja) – w gospodarstwie;</w:t>
      </w:r>
    </w:p>
    <w:p w14:paraId="6584856D" w14:textId="785EC0B7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I.10.7.1 – Rozwój współpracy w ramach łańcucha wartości (dotacja) – poza gospodarstwem;</w:t>
      </w:r>
    </w:p>
    <w:p w14:paraId="27FF95CB" w14:textId="2B8FA072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I.10.8 – Scalanie gruntów wraz z zagospodarowaniem poscaleniowym;</w:t>
      </w:r>
    </w:p>
    <w:p w14:paraId="13225581" w14:textId="6EE73508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I.10.10 – Infrastruktura na obszarach wiejskich oraz wdrożenie koncepcji inteligentnych wsi;</w:t>
      </w:r>
    </w:p>
    <w:p w14:paraId="2736F7A7" w14:textId="5DD53C08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I.10.15 – Inwestycje poprawiające dobrostan bydła i świń;</w:t>
      </w:r>
    </w:p>
    <w:p w14:paraId="02C78795" w14:textId="592E4D02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I.11 – Premie dla młodych rolników;</w:t>
      </w:r>
    </w:p>
    <w:p w14:paraId="3BA8FE4D" w14:textId="5DEC8FE1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</w:t>
      </w:r>
      <w:ins w:id="46" w:author="Owczarczyk Michał" w:date="2024-08-30T14:53:00Z">
        <w:r w:rsidR="001918AF">
          <w:rPr>
            <w:rFonts w:eastAsia="Arial Nova"/>
          </w:rPr>
          <w:t>.</w:t>
        </w:r>
      </w:ins>
      <w:r w:rsidRPr="0081637E">
        <w:rPr>
          <w:rFonts w:eastAsia="Arial Nova"/>
        </w:rPr>
        <w:t>12.2 – Dofinansowanie Funduszy Wzajemnościowych;</w:t>
      </w:r>
    </w:p>
    <w:p w14:paraId="5D309907" w14:textId="34BCFC3E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lastRenderedPageBreak/>
        <w:t>I.13.1 – LEADER/Rozwój Lokalny Kierowany przez Społeczność (RLKS</w:t>
      </w:r>
      <w:ins w:id="47" w:author="Owczarczyk Michał" w:date="2024-08-30T14:53:00Z">
        <w:r w:rsidRPr="0081637E">
          <w:rPr>
            <w:rFonts w:eastAsia="Arial Nova"/>
          </w:rPr>
          <w:t>)</w:t>
        </w:r>
        <w:r w:rsidR="000746B6">
          <w:rPr>
            <w:rFonts w:eastAsia="Arial Nova"/>
          </w:rPr>
          <w:t xml:space="preserve"> - dla komponentu</w:t>
        </w:r>
        <w:r w:rsidR="000746B6" w:rsidRPr="000746B6">
          <w:rPr>
            <w:rFonts w:eastAsia="Arial Nova"/>
          </w:rPr>
          <w:t xml:space="preserve"> Wdrażanie LSR</w:t>
        </w:r>
        <w:r w:rsidRPr="0081637E">
          <w:rPr>
            <w:rFonts w:eastAsia="Arial Nova"/>
          </w:rPr>
          <w:t>;</w:t>
        </w:r>
      </w:ins>
    </w:p>
    <w:p w14:paraId="2C6B9635" w14:textId="5C05FAC4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I.13.3 – Promowanie, informowanie i marketing dotyczący żywności wytwarzanej w ramach systemów jakości żywności;</w:t>
      </w:r>
    </w:p>
    <w:p w14:paraId="366E41FA" w14:textId="4ADFC1E3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 xml:space="preserve">I.13.4 – Rozwój współpracy producentów w ramach systemów jakości żywności; </w:t>
      </w:r>
    </w:p>
    <w:p w14:paraId="3EE5DBAD" w14:textId="1903352E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I.13.5 – Współpraca Grup Operacyjnych EPI;</w:t>
      </w:r>
    </w:p>
    <w:p w14:paraId="13295D1C" w14:textId="47D2CFC7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I.14.1 – Doskonalenie zawodowe rolników;</w:t>
      </w:r>
    </w:p>
    <w:p w14:paraId="34E5A5CF" w14:textId="2E6EBFC1" w:rsidR="000F3C13" w:rsidRPr="0081637E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I.14.2 – Kompleksowe doradztwo rolnicze;</w:t>
      </w:r>
    </w:p>
    <w:p w14:paraId="6916B73C" w14:textId="48D0A63E" w:rsidR="000F3C13" w:rsidRDefault="000F3C13" w:rsidP="002A5EB2">
      <w:pPr>
        <w:pStyle w:val="Akapitzlist"/>
        <w:numPr>
          <w:ilvl w:val="0"/>
          <w:numId w:val="13"/>
        </w:numPr>
        <w:ind w:left="851" w:hanging="502"/>
        <w:rPr>
          <w:rFonts w:eastAsia="Arial Nova"/>
        </w:rPr>
      </w:pPr>
      <w:r w:rsidRPr="0081637E">
        <w:rPr>
          <w:rFonts w:eastAsia="Arial Nova"/>
        </w:rPr>
        <w:t>I.14.3 – Doskonalenie zawodowe kadr doradczych;</w:t>
      </w:r>
    </w:p>
    <w:p w14:paraId="27806C1D" w14:textId="35EE3DCB" w:rsidR="00B10178" w:rsidRDefault="000F3C13" w:rsidP="002A5EB2">
      <w:pPr>
        <w:pStyle w:val="Akapitzlist"/>
        <w:numPr>
          <w:ilvl w:val="0"/>
          <w:numId w:val="13"/>
        </w:numPr>
        <w:spacing w:after="240"/>
        <w:ind w:left="851" w:hanging="502"/>
        <w:rPr>
          <w:rFonts w:eastAsia="Arial Nova"/>
        </w:rPr>
      </w:pPr>
      <w:r w:rsidRPr="000F3C13">
        <w:rPr>
          <w:rFonts w:eastAsia="Arial Nova"/>
        </w:rPr>
        <w:t>I.14.4 – Wsparcie gospodarstw demonstracyjnych.</w:t>
      </w:r>
    </w:p>
    <w:p w14:paraId="0B1AD4ED" w14:textId="77777777" w:rsidR="00904D08" w:rsidRDefault="00904D08" w:rsidP="00FB513E">
      <w:pPr>
        <w:pStyle w:val="Akapitzlist"/>
        <w:numPr>
          <w:ilvl w:val="0"/>
          <w:numId w:val="5"/>
        </w:numPr>
        <w:ind w:left="357" w:hanging="357"/>
        <w:rPr>
          <w:del w:id="48" w:author="Owczarczyk Michał" w:date="2024-08-30T14:53:00Z"/>
        </w:rPr>
      </w:pPr>
      <w:del w:id="49" w:author="Owczarczyk Michał" w:date="2024-08-30T14:53:00Z">
        <w:r>
          <w:delText>Niniejsze wytyczne nie dotyczą ustalania kwoty dostępnych środ</w:delText>
        </w:r>
        <w:r w:rsidR="006F44C1">
          <w:delText>ków w ramach interwencji I.13.1</w:delText>
        </w:r>
        <w:r w:rsidR="00126440">
          <w:delText xml:space="preserve"> </w:delText>
        </w:r>
        <w:r w:rsidR="00B709A7" w:rsidRPr="00B709A7">
          <w:delText xml:space="preserve">możliwej do wskazania w regulaminie naboru wniosków </w:delText>
        </w:r>
        <w:r>
          <w:delText>dla naborów</w:delText>
        </w:r>
        <w:r w:rsidR="00B709A7">
          <w:delText xml:space="preserve"> </w:delText>
        </w:r>
        <w:r>
          <w:delText>ogłaszanych przez</w:delText>
        </w:r>
        <w:r w:rsidR="00EB1819">
          <w:delText xml:space="preserve"> lokalne grupy działania</w:delText>
        </w:r>
        <w:r>
          <w:delText>.</w:delText>
        </w:r>
      </w:del>
    </w:p>
    <w:p w14:paraId="1F673F66" w14:textId="77777777" w:rsidR="00FB513E" w:rsidRDefault="00FB513E" w:rsidP="00FB513E">
      <w:pPr>
        <w:rPr>
          <w:del w:id="50" w:author="Owczarczyk Michał" w:date="2024-08-30T14:53:00Z"/>
        </w:rPr>
      </w:pPr>
    </w:p>
    <w:p w14:paraId="56F7E17A" w14:textId="77777777" w:rsidR="00FB513E" w:rsidRPr="007C71FB" w:rsidRDefault="00FB513E" w:rsidP="00FB513E">
      <w:pPr>
        <w:rPr>
          <w:del w:id="51" w:author="Owczarczyk Michał" w:date="2024-08-30T14:53:00Z"/>
        </w:rPr>
      </w:pPr>
    </w:p>
    <w:p w14:paraId="3CD5643B" w14:textId="6410498A" w:rsidR="00756616" w:rsidRDefault="00FB513E" w:rsidP="007C330A">
      <w:pPr>
        <w:pStyle w:val="Nagwek1"/>
      </w:pPr>
      <w:bookmarkStart w:id="52" w:name="_Toc130806725"/>
      <w:bookmarkStart w:id="53" w:name="_Toc173502551"/>
      <w:r>
        <w:t>I</w:t>
      </w:r>
      <w:r w:rsidR="00756616">
        <w:t>V.</w:t>
      </w:r>
      <w:r w:rsidR="00756616" w:rsidRPr="00FF1C5A">
        <w:t xml:space="preserve"> </w:t>
      </w:r>
      <w:r w:rsidR="000F3C13" w:rsidRPr="000F3C13">
        <w:t>Ustalanie kwoty środków dostępnych w</w:t>
      </w:r>
      <w:r w:rsidR="00006E53">
        <w:t xml:space="preserve"> ramach naboru</w:t>
      </w:r>
      <w:bookmarkEnd w:id="52"/>
      <w:bookmarkEnd w:id="53"/>
    </w:p>
    <w:p w14:paraId="7E91F2B6" w14:textId="77777777" w:rsidR="000F3C13" w:rsidRDefault="000F3C13" w:rsidP="007A5E46">
      <w:pPr>
        <w:pStyle w:val="Akapitzlist"/>
        <w:numPr>
          <w:ilvl w:val="0"/>
          <w:numId w:val="3"/>
        </w:numPr>
        <w:ind w:left="357" w:hanging="357"/>
        <w:rPr>
          <w:del w:id="54" w:author="Owczarczyk Michał" w:date="2024-08-30T14:53:00Z"/>
          <w:rFonts w:eastAsia="Arial Nova"/>
        </w:rPr>
      </w:pPr>
      <w:del w:id="55" w:author="Owczarczyk Michał" w:date="2024-08-30T14:53:00Z">
        <w:r w:rsidRPr="000F3C13">
          <w:rPr>
            <w:rFonts w:eastAsia="Arial Nova"/>
          </w:rPr>
          <w:delText>Kwot</w:delText>
        </w:r>
        <w:r w:rsidR="00072685">
          <w:rPr>
            <w:rFonts w:eastAsia="Arial Nova"/>
          </w:rPr>
          <w:delText xml:space="preserve">ę dostępnych środków w złotych </w:delText>
        </w:r>
        <w:r w:rsidRPr="000F3C13">
          <w:rPr>
            <w:rFonts w:eastAsia="Arial Nova"/>
          </w:rPr>
          <w:delText>ustala się przy zastosowaniu następującego algorytmu:</w:delText>
        </w:r>
      </w:del>
    </w:p>
    <w:p w14:paraId="6173062C" w14:textId="401937D0" w:rsidR="007F0512" w:rsidRDefault="0096759F" w:rsidP="00F90042">
      <w:pPr>
        <w:pStyle w:val="Akapitzlist"/>
        <w:numPr>
          <w:ilvl w:val="0"/>
          <w:numId w:val="3"/>
        </w:numPr>
        <w:ind w:left="357" w:hanging="357"/>
        <w:rPr>
          <w:ins w:id="56" w:author="Owczarczyk Michał" w:date="2024-08-30T14:53:00Z"/>
          <w:rFonts w:eastAsia="Arial Nova"/>
        </w:rPr>
      </w:pPr>
      <w:del w:id="57" w:author="Owczarczyk Michał" w:date="2024-08-30T14:53:00Z">
        <w:r>
          <w:rPr>
            <w:rFonts w:eastAsia="Arial Nova"/>
          </w:rPr>
          <w:delText>w</w:delText>
        </w:r>
        <w:r w:rsidRPr="0096759F">
          <w:rPr>
            <w:rFonts w:eastAsia="Arial Nova"/>
          </w:rPr>
          <w:delText xml:space="preserve"> przypadku </w:delText>
        </w:r>
      </w:del>
      <w:ins w:id="58" w:author="Owczarczyk Michał" w:date="2024-08-30T14:53:00Z">
        <w:r w:rsidR="007F0512">
          <w:rPr>
            <w:rFonts w:eastAsia="Arial Nova"/>
          </w:rPr>
          <w:t>Pomoc jest przyznawana do wysokości kwot określonych w regulaminie naboru wniosków, z tym, że w przypadku pomocy przyznawanej JSFP w ramach interwencji I.13.1 kwotą pomniejszającą środki określone w regulaminie jest kwota pomocy podzielona przez 0,75.</w:t>
        </w:r>
        <w:r w:rsidR="00AA47F6">
          <w:rPr>
            <w:rFonts w:eastAsia="Arial Nova"/>
          </w:rPr>
          <w:t xml:space="preserve"> </w:t>
        </w:r>
        <w:r w:rsidR="00AA47F6" w:rsidRPr="00F90042">
          <w:rPr>
            <w:rFonts w:eastAsia="Arial Nova"/>
          </w:rPr>
          <w:t>Bez uszczerbku dla zdania pierwszego w ramach interwencji I.13.1 komponent Wdrażanie LSR pomoc jest przyznawana do wysokości środków przewidzianych w umowie ramowej.</w:t>
        </w:r>
      </w:ins>
    </w:p>
    <w:p w14:paraId="3C8F5586" w14:textId="712EBFAF" w:rsidR="000F3C13" w:rsidRDefault="00E9001C" w:rsidP="007A5E46">
      <w:pPr>
        <w:pStyle w:val="Akapitzlist"/>
        <w:numPr>
          <w:ilvl w:val="0"/>
          <w:numId w:val="3"/>
        </w:numPr>
        <w:ind w:left="357" w:hanging="357"/>
        <w:rPr>
          <w:ins w:id="59" w:author="Owczarczyk Michał" w:date="2024-08-30T14:53:00Z"/>
          <w:rFonts w:eastAsia="Arial Nova"/>
        </w:rPr>
      </w:pPr>
      <w:ins w:id="60" w:author="Owczarczyk Michał" w:date="2024-08-30T14:53:00Z">
        <w:r>
          <w:t>Najwyższą k</w:t>
        </w:r>
        <w:r w:rsidR="000F3C13" w:rsidRPr="000F3C13">
          <w:t>wot</w:t>
        </w:r>
        <w:r w:rsidR="00072685">
          <w:t>ę środków</w:t>
        </w:r>
        <w:r>
          <w:t>, którą można uwzględnić w regulaminie naboru wniosków,</w:t>
        </w:r>
        <w:r w:rsidR="00072685">
          <w:rPr>
            <w:rFonts w:eastAsia="Arial Nova"/>
          </w:rPr>
          <w:t xml:space="preserve"> </w:t>
        </w:r>
        <w:r w:rsidR="000F3C13" w:rsidRPr="000F3C13">
          <w:rPr>
            <w:rFonts w:eastAsia="Arial Nova"/>
          </w:rPr>
          <w:t>ustala się przy zastosowaniu następując</w:t>
        </w:r>
        <w:r w:rsidR="00C7661C">
          <w:rPr>
            <w:rFonts w:eastAsia="Arial Nova"/>
          </w:rPr>
          <w:t>ych</w:t>
        </w:r>
        <w:r w:rsidR="000F3C13" w:rsidRPr="000F3C13">
          <w:rPr>
            <w:rFonts w:eastAsia="Arial Nova"/>
          </w:rPr>
          <w:t xml:space="preserve"> algorytm</w:t>
        </w:r>
        <w:r w:rsidR="00C7661C">
          <w:rPr>
            <w:rFonts w:eastAsia="Arial Nova"/>
          </w:rPr>
          <w:t>ów</w:t>
        </w:r>
        <w:r w:rsidR="000F3C13" w:rsidRPr="000F3C13">
          <w:rPr>
            <w:rFonts w:eastAsia="Arial Nova"/>
          </w:rPr>
          <w:t>:</w:t>
        </w:r>
      </w:ins>
    </w:p>
    <w:p w14:paraId="61D0C866" w14:textId="77777777" w:rsidR="001D7658" w:rsidRPr="00F75D02" w:rsidRDefault="0096759F" w:rsidP="009F3F75">
      <w:pPr>
        <w:pStyle w:val="Akapitzlist"/>
        <w:numPr>
          <w:ilvl w:val="0"/>
          <w:numId w:val="4"/>
        </w:numPr>
        <w:rPr>
          <w:rFonts w:eastAsia="Arial Nova"/>
        </w:rPr>
      </w:pPr>
      <w:ins w:id="61" w:author="Owczarczyk Michał" w:date="2024-08-30T14:53:00Z">
        <w:r w:rsidRPr="009F3F75">
          <w:rPr>
            <w:rFonts w:eastAsia="Arial Nova"/>
          </w:rPr>
          <w:t xml:space="preserve">w przypadku </w:t>
        </w:r>
        <w:r w:rsidR="00006E53" w:rsidRPr="00F90042">
          <w:rPr>
            <w:rFonts w:eastAsia="Arial Nova"/>
          </w:rPr>
          <w:t xml:space="preserve">interwencji </w:t>
        </w:r>
      </w:ins>
      <w:r w:rsidRPr="009F3F75">
        <w:rPr>
          <w:rFonts w:eastAsia="Arial Nova"/>
        </w:rPr>
        <w:t>I.10.10</w:t>
      </w:r>
      <w:r w:rsidR="001D7658" w:rsidRPr="00F75D02">
        <w:rPr>
          <w:rFonts w:eastAsia="Arial Nova"/>
        </w:rPr>
        <w:t>:</w:t>
      </w:r>
    </w:p>
    <w:p w14:paraId="21A4DF47" w14:textId="74D64A2F" w:rsidR="0096759F" w:rsidRDefault="00EE03EC" w:rsidP="001D7658">
      <w:pPr>
        <w:pStyle w:val="Akapitzlist"/>
        <w:rPr>
          <w:rFonts w:eastAsia="Arial Nova"/>
        </w:rPr>
      </w:pPr>
      <w:ins w:id="62" w:author="Owczarczyk Michał" w:date="2024-08-30T14:53:00Z">
        <w:r>
          <w:rPr>
            <w:rFonts w:eastAsia="Arial Nova"/>
          </w:rPr>
          <w:t>L</w:t>
        </w:r>
        <w:r w:rsidR="00A47D67">
          <w:rPr>
            <w:rFonts w:eastAsia="Arial Nova"/>
          </w:rPr>
          <w:t>pln</w:t>
        </w:r>
      </w:ins>
      <w:r>
        <w:rPr>
          <w:rFonts w:eastAsia="Arial Nova"/>
        </w:rPr>
        <w:t>=[(A-ZP+O)*K-P]/</w:t>
      </w:r>
      <w:r w:rsidR="0096759F" w:rsidRPr="0096759F">
        <w:rPr>
          <w:rFonts w:eastAsia="Arial Nova"/>
        </w:rPr>
        <w:t>0</w:t>
      </w:r>
      <w:r>
        <w:rPr>
          <w:rFonts w:eastAsia="Arial Nova"/>
        </w:rPr>
        <w:t>,</w:t>
      </w:r>
      <w:r w:rsidR="0096759F" w:rsidRPr="0096759F">
        <w:rPr>
          <w:rFonts w:eastAsia="Arial Nova"/>
        </w:rPr>
        <w:t>55*</w:t>
      </w:r>
      <w:r>
        <w:rPr>
          <w:rFonts w:eastAsia="Arial Nova"/>
        </w:rPr>
        <w:t>0</w:t>
      </w:r>
      <w:r w:rsidR="0096759F" w:rsidRPr="0096759F">
        <w:rPr>
          <w:rFonts w:eastAsia="Arial Nova"/>
        </w:rPr>
        <w:t>,75</w:t>
      </w:r>
      <w:ins w:id="63" w:author="Owczarczyk Michał" w:date="2024-08-30T14:53:00Z">
        <w:r w:rsidR="0052181B">
          <w:rPr>
            <w:rFonts w:eastAsia="Arial Nova"/>
          </w:rPr>
          <w:t>;</w:t>
        </w:r>
      </w:ins>
    </w:p>
    <w:p w14:paraId="4D1661B0" w14:textId="40834815" w:rsidR="001D7658" w:rsidRDefault="0096759F" w:rsidP="007A5E46">
      <w:pPr>
        <w:pStyle w:val="Akapitzlist"/>
        <w:numPr>
          <w:ilvl w:val="0"/>
          <w:numId w:val="4"/>
        </w:numPr>
        <w:rPr>
          <w:ins w:id="64" w:author="Owczarczyk Michał" w:date="2024-08-30T14:53:00Z"/>
          <w:rFonts w:eastAsia="Arial Nova"/>
        </w:rPr>
      </w:pPr>
      <w:ins w:id="65" w:author="Owczarczyk Michał" w:date="2024-08-30T14:53:00Z">
        <w:r>
          <w:rPr>
            <w:rFonts w:eastAsia="Arial Nova"/>
          </w:rPr>
          <w:t>w</w:t>
        </w:r>
        <w:r w:rsidRPr="0096759F">
          <w:rPr>
            <w:rFonts w:eastAsia="Arial Nova"/>
          </w:rPr>
          <w:t xml:space="preserve"> przypadk</w:t>
        </w:r>
        <w:r w:rsidR="00550842">
          <w:rPr>
            <w:rFonts w:eastAsia="Arial Nova"/>
          </w:rPr>
          <w:t>u</w:t>
        </w:r>
        <w:r w:rsidRPr="0096759F">
          <w:rPr>
            <w:rFonts w:eastAsia="Arial Nova"/>
          </w:rPr>
          <w:t xml:space="preserve"> </w:t>
        </w:r>
        <w:r w:rsidR="00006E53" w:rsidRPr="00F90042">
          <w:rPr>
            <w:rFonts w:eastAsia="Arial Nova"/>
          </w:rPr>
          <w:t xml:space="preserve">interwencji </w:t>
        </w:r>
        <w:r w:rsidR="00A47D67">
          <w:rPr>
            <w:rFonts w:eastAsia="Arial Nova"/>
          </w:rPr>
          <w:t>I.13.1</w:t>
        </w:r>
        <w:r w:rsidR="001D7658">
          <w:rPr>
            <w:rFonts w:eastAsia="Arial Nova"/>
          </w:rPr>
          <w:t>:</w:t>
        </w:r>
      </w:ins>
    </w:p>
    <w:p w14:paraId="6EAE6DEF" w14:textId="77777777" w:rsidR="00A47D67" w:rsidRDefault="00A47D67" w:rsidP="00A47D67">
      <w:pPr>
        <w:pStyle w:val="Akapitzlist"/>
        <w:rPr>
          <w:ins w:id="66" w:author="Owczarczyk Michał" w:date="2024-08-30T14:53:00Z"/>
          <w:rFonts w:eastAsia="Arial Nova"/>
        </w:rPr>
      </w:pPr>
      <w:ins w:id="67" w:author="Owczarczyk Michał" w:date="2024-08-30T14:53:00Z">
        <w:r w:rsidRPr="00A47D67">
          <w:rPr>
            <w:rFonts w:eastAsia="Arial Nova"/>
          </w:rPr>
          <w:t>L</w:t>
        </w:r>
        <w:r>
          <w:rPr>
            <w:rFonts w:eastAsia="Arial Nova"/>
          </w:rPr>
          <w:t>eur=[(A-ZP+O)</w:t>
        </w:r>
        <w:r w:rsidRPr="00A47D67">
          <w:rPr>
            <w:rFonts w:eastAsia="Arial Nova"/>
          </w:rPr>
          <w:t>-</w:t>
        </w:r>
        <w:r>
          <w:rPr>
            <w:rFonts w:eastAsia="Arial Nova"/>
          </w:rPr>
          <w:t>(</w:t>
        </w:r>
        <w:r w:rsidRPr="00A47D67">
          <w:rPr>
            <w:rFonts w:eastAsia="Arial Nova"/>
          </w:rPr>
          <w:t>P</w:t>
        </w:r>
        <w:r w:rsidR="0082028B">
          <w:rPr>
            <w:rFonts w:eastAsia="Arial Nova"/>
          </w:rPr>
          <w:t>/</w:t>
        </w:r>
        <w:r>
          <w:rPr>
            <w:rFonts w:eastAsia="Arial Nova"/>
          </w:rPr>
          <w:t>K)</w:t>
        </w:r>
        <w:r w:rsidRPr="00A47D67">
          <w:rPr>
            <w:rFonts w:eastAsia="Arial Nova"/>
          </w:rPr>
          <w:t>]/0,55</w:t>
        </w:r>
        <w:r w:rsidR="0052181B">
          <w:rPr>
            <w:rFonts w:eastAsia="Arial Nova"/>
          </w:rPr>
          <w:t>;</w:t>
        </w:r>
      </w:ins>
    </w:p>
    <w:p w14:paraId="34BC513A" w14:textId="77777777" w:rsidR="00A47D67" w:rsidRDefault="00A47D67" w:rsidP="007A5E46">
      <w:pPr>
        <w:pStyle w:val="Akapitzlist"/>
        <w:numPr>
          <w:ilvl w:val="0"/>
          <w:numId w:val="4"/>
        </w:numPr>
        <w:rPr>
          <w:rFonts w:eastAsia="Arial Nova"/>
        </w:rPr>
      </w:pPr>
      <w:ins w:id="68" w:author="Owczarczyk Michał" w:date="2024-08-30T14:53:00Z">
        <w:r>
          <w:rPr>
            <w:rFonts w:eastAsia="Arial Nova"/>
          </w:rPr>
          <w:t>w przypadku</w:t>
        </w:r>
      </w:ins>
      <w:r>
        <w:rPr>
          <w:rFonts w:eastAsia="Arial Nova"/>
        </w:rPr>
        <w:t xml:space="preserve"> pozostałych interwencji:</w:t>
      </w:r>
    </w:p>
    <w:p w14:paraId="3784EB06" w14:textId="24E087FB" w:rsidR="0096759F" w:rsidRPr="0096759F" w:rsidRDefault="00EE03EC" w:rsidP="001D7658">
      <w:pPr>
        <w:pStyle w:val="Akapitzlist"/>
        <w:rPr>
          <w:rFonts w:eastAsia="Arial Nova"/>
        </w:rPr>
      </w:pPr>
      <w:ins w:id="69" w:author="Owczarczyk Michał" w:date="2024-08-30T14:53:00Z">
        <w:r>
          <w:rPr>
            <w:rFonts w:eastAsia="Arial Nova"/>
          </w:rPr>
          <w:t>L</w:t>
        </w:r>
        <w:r w:rsidR="00A47D67">
          <w:rPr>
            <w:rFonts w:eastAsia="Arial Nova"/>
          </w:rPr>
          <w:t>pln</w:t>
        </w:r>
      </w:ins>
      <w:r>
        <w:rPr>
          <w:rFonts w:eastAsia="Arial Nova"/>
        </w:rPr>
        <w:t>=[(A-ZP+O)*K-P]/</w:t>
      </w:r>
      <w:r w:rsidR="0096759F" w:rsidRPr="0096759F">
        <w:rPr>
          <w:rFonts w:eastAsia="Arial Nova"/>
        </w:rPr>
        <w:t>0</w:t>
      </w:r>
      <w:r>
        <w:rPr>
          <w:rFonts w:eastAsia="Arial Nova"/>
        </w:rPr>
        <w:t>,</w:t>
      </w:r>
      <w:r w:rsidR="0096759F" w:rsidRPr="0096759F">
        <w:rPr>
          <w:rFonts w:eastAsia="Arial Nova"/>
        </w:rPr>
        <w:t>55</w:t>
      </w:r>
      <w:ins w:id="70" w:author="Owczarczyk Michał" w:date="2024-08-30T14:53:00Z">
        <w:r w:rsidR="0052181B">
          <w:rPr>
            <w:rFonts w:eastAsia="Arial Nova"/>
          </w:rPr>
          <w:t>,</w:t>
        </w:r>
      </w:ins>
    </w:p>
    <w:p w14:paraId="01390D91" w14:textId="77777777" w:rsidR="0096759F" w:rsidRPr="00514708" w:rsidRDefault="0096759F" w:rsidP="00557B1B">
      <w:pPr>
        <w:ind w:firstLine="426"/>
      </w:pPr>
      <w:r w:rsidRPr="00514708">
        <w:t>gdzie:</w:t>
      </w:r>
    </w:p>
    <w:p w14:paraId="04CA12A0" w14:textId="37403819" w:rsidR="00AC35AC" w:rsidRDefault="0096759F" w:rsidP="00557B1B">
      <w:pPr>
        <w:ind w:firstLine="426"/>
      </w:pPr>
      <w:ins w:id="71" w:author="Owczarczyk Michał" w:date="2024-08-30T14:53:00Z">
        <w:r w:rsidRPr="00AC35AC">
          <w:rPr>
            <w:b/>
          </w:rPr>
          <w:t>L</w:t>
        </w:r>
        <w:r w:rsidR="00A47D67">
          <w:rPr>
            <w:b/>
          </w:rPr>
          <w:t>pln</w:t>
        </w:r>
      </w:ins>
      <w:r w:rsidRPr="00514708">
        <w:t xml:space="preserve"> – kwota </w:t>
      </w:r>
      <w:r w:rsidRPr="00072685">
        <w:t>dostępnych</w:t>
      </w:r>
      <w:r>
        <w:t xml:space="preserve"> </w:t>
      </w:r>
      <w:r w:rsidRPr="00514708">
        <w:t>środków</w:t>
      </w:r>
      <w:r w:rsidRPr="00072685">
        <w:t xml:space="preserve"> </w:t>
      </w:r>
      <w:r w:rsidR="00AC35AC">
        <w:t>w złotych</w:t>
      </w:r>
    </w:p>
    <w:p w14:paraId="57393846" w14:textId="77777777" w:rsidR="00A47D67" w:rsidRDefault="00A47D67" w:rsidP="00A47D67">
      <w:pPr>
        <w:ind w:firstLine="426"/>
        <w:rPr>
          <w:ins w:id="72" w:author="Owczarczyk Michał" w:date="2024-08-30T14:53:00Z"/>
        </w:rPr>
      </w:pPr>
      <w:ins w:id="73" w:author="Owczarczyk Michał" w:date="2024-08-30T14:53:00Z">
        <w:r w:rsidRPr="00AC35AC">
          <w:rPr>
            <w:b/>
          </w:rPr>
          <w:t>L</w:t>
        </w:r>
        <w:r>
          <w:rPr>
            <w:b/>
          </w:rPr>
          <w:t>eur</w:t>
        </w:r>
        <w:r w:rsidRPr="00514708">
          <w:t xml:space="preserve"> – kwota </w:t>
        </w:r>
        <w:r w:rsidRPr="00072685">
          <w:t>dostępnych</w:t>
        </w:r>
        <w:r>
          <w:t xml:space="preserve"> </w:t>
        </w:r>
        <w:r w:rsidRPr="00514708">
          <w:t>środków</w:t>
        </w:r>
        <w:r w:rsidRPr="00072685">
          <w:t xml:space="preserve"> </w:t>
        </w:r>
        <w:r>
          <w:t>w euro</w:t>
        </w:r>
      </w:ins>
    </w:p>
    <w:p w14:paraId="4930CAF3" w14:textId="1B4ACD5B" w:rsidR="00E9001C" w:rsidRDefault="0096759F" w:rsidP="00731E9B">
      <w:pPr>
        <w:ind w:left="426"/>
        <w:rPr>
          <w:ins w:id="74" w:author="Owczarczyk Michał" w:date="2024-08-30T14:53:00Z"/>
        </w:rPr>
      </w:pPr>
      <w:r w:rsidRPr="00AC35AC">
        <w:rPr>
          <w:b/>
        </w:rPr>
        <w:t>A</w:t>
      </w:r>
      <w:r w:rsidRPr="00072685">
        <w:t xml:space="preserve"> – alokacja EFRROW w euro określona w PS WPR</w:t>
      </w:r>
      <w:r w:rsidR="00D46899">
        <w:t xml:space="preserve"> właściwa dla danej interwencji, a w przypadku</w:t>
      </w:r>
      <w:ins w:id="75" w:author="Owczarczyk Michał" w:date="2024-08-30T14:53:00Z">
        <w:r w:rsidR="00E9001C">
          <w:t>:</w:t>
        </w:r>
        <w:r w:rsidR="00D46899">
          <w:t xml:space="preserve"> </w:t>
        </w:r>
      </w:ins>
    </w:p>
    <w:p w14:paraId="6FE6ADFB" w14:textId="77777777" w:rsidR="00E9001C" w:rsidRDefault="00D46899" w:rsidP="002A5EB2">
      <w:pPr>
        <w:pStyle w:val="Akapitzlist"/>
        <w:numPr>
          <w:ilvl w:val="0"/>
          <w:numId w:val="7"/>
        </w:numPr>
        <w:ind w:left="1077" w:hanging="357"/>
      </w:pPr>
      <w:r>
        <w:lastRenderedPageBreak/>
        <w:t>interwencji, w której środki podzielone zostały w</w:t>
      </w:r>
      <w:r w:rsidR="0053316B">
        <w:t> </w:t>
      </w:r>
      <w:r>
        <w:t>wytycznych w zakresie podziału środków – odpowiednia alokacja EFRROW w</w:t>
      </w:r>
      <w:r w:rsidR="0053316B">
        <w:t> </w:t>
      </w:r>
      <w:r>
        <w:t>euro określona</w:t>
      </w:r>
      <w:r w:rsidR="0096759F" w:rsidRPr="00072685">
        <w:t xml:space="preserve"> w wytyczn</w:t>
      </w:r>
      <w:r w:rsidR="006F1C8B">
        <w:t>ych</w:t>
      </w:r>
      <w:r w:rsidR="0096759F" w:rsidRPr="00072685">
        <w:t xml:space="preserve"> w</w:t>
      </w:r>
      <w:r w:rsidR="00AC35AC">
        <w:t> </w:t>
      </w:r>
      <w:r w:rsidR="0096759F" w:rsidRPr="00072685">
        <w:t>zakresie podziału środków</w:t>
      </w:r>
      <w:r>
        <w:t xml:space="preserve"> właściwa dla danego województwa, modułu</w:t>
      </w:r>
      <w:r w:rsidR="0053316B">
        <w:t xml:space="preserve"> albo</w:t>
      </w:r>
      <w:r>
        <w:t xml:space="preserve"> obszaru</w:t>
      </w:r>
      <w:r w:rsidR="007F0512">
        <w:t>,</w:t>
      </w:r>
      <w:ins w:id="76" w:author="Owczarczyk Michał" w:date="2024-08-30T14:53:00Z">
        <w:r w:rsidR="00D247D3">
          <w:t xml:space="preserve"> </w:t>
        </w:r>
      </w:ins>
    </w:p>
    <w:p w14:paraId="7FAD70FD" w14:textId="77777777" w:rsidR="0096759F" w:rsidRPr="00072685" w:rsidRDefault="00006E53" w:rsidP="00A764D0">
      <w:pPr>
        <w:pStyle w:val="Akapitzlist"/>
        <w:numPr>
          <w:ilvl w:val="0"/>
          <w:numId w:val="7"/>
        </w:numPr>
        <w:ind w:left="1077" w:hanging="357"/>
        <w:rPr>
          <w:ins w:id="77" w:author="Owczarczyk Michał" w:date="2024-08-30T14:53:00Z"/>
        </w:rPr>
      </w:pPr>
      <w:ins w:id="78" w:author="Owczarczyk Michał" w:date="2024-08-30T14:53:00Z">
        <w:r w:rsidRPr="00F90042">
          <w:rPr>
            <w:rFonts w:eastAsia="Arial Nova"/>
          </w:rPr>
          <w:t xml:space="preserve">interwencji </w:t>
        </w:r>
        <w:r w:rsidR="00E9001C">
          <w:t xml:space="preserve">I.13.1 - </w:t>
        </w:r>
        <w:r w:rsidR="00D247D3">
          <w:t xml:space="preserve">alokacja EFRROW </w:t>
        </w:r>
        <w:r w:rsidR="00D247D3" w:rsidRPr="00D247D3">
          <w:t>przeznaczona w umowie ramowej na komponent Wdrażanie LSR</w:t>
        </w:r>
        <w:r w:rsidR="00D247D3">
          <w:t>,</w:t>
        </w:r>
      </w:ins>
    </w:p>
    <w:p w14:paraId="3BD48F06" w14:textId="77777777" w:rsidR="0096759F" w:rsidRPr="00072685" w:rsidRDefault="0096759F" w:rsidP="00731E9B">
      <w:pPr>
        <w:ind w:left="426"/>
      </w:pPr>
      <w:r w:rsidRPr="00AC35AC">
        <w:rPr>
          <w:b/>
        </w:rPr>
        <w:t>ZP</w:t>
      </w:r>
      <w:r w:rsidRPr="00072685">
        <w:t xml:space="preserve"> – zrealizowane płatności EFRROW w złotych, przeliczone na euro zgodnie z</w:t>
      </w:r>
      <w:r w:rsidR="00731E9B">
        <w:t> </w:t>
      </w:r>
      <w:r w:rsidRPr="00072685">
        <w:t>art. 12 ust 2 rozporządzenia nr 2022/127,</w:t>
      </w:r>
    </w:p>
    <w:p w14:paraId="647FAF6C" w14:textId="77777777" w:rsidR="0096759F" w:rsidRPr="004A1ED0" w:rsidRDefault="0096759F" w:rsidP="00731E9B">
      <w:pPr>
        <w:ind w:left="426"/>
      </w:pPr>
      <w:r w:rsidRPr="00AC35AC">
        <w:rPr>
          <w:b/>
        </w:rPr>
        <w:t>O</w:t>
      </w:r>
      <w:r w:rsidRPr="00072685">
        <w:t xml:space="preserve"> – środki EFRROW odzyskane od beneficjentów, o których mowa w art. 57 </w:t>
      </w:r>
      <w:r w:rsidRPr="004A1ED0">
        <w:t>rozporządzenia nr 2021/2116 w złotych, przeliczone na euro zgodnie z</w:t>
      </w:r>
      <w:r w:rsidR="00AC35AC" w:rsidRPr="004A1ED0">
        <w:t> </w:t>
      </w:r>
      <w:r w:rsidRPr="004A1ED0">
        <w:t>art. 12 ust</w:t>
      </w:r>
      <w:r w:rsidR="00755947">
        <w:t>. </w:t>
      </w:r>
      <w:r w:rsidRPr="004A1ED0">
        <w:t>2 rozporządzenia nr 2022/127,</w:t>
      </w:r>
    </w:p>
    <w:p w14:paraId="11799EB3" w14:textId="77777777" w:rsidR="0096759F" w:rsidRPr="004A1ED0" w:rsidRDefault="0096759F" w:rsidP="00731E9B">
      <w:pPr>
        <w:ind w:left="426"/>
      </w:pPr>
      <w:r w:rsidRPr="004A1ED0">
        <w:rPr>
          <w:b/>
        </w:rPr>
        <w:t>K</w:t>
      </w:r>
      <w:r w:rsidRPr="004A1ED0">
        <w:t xml:space="preserve"> – kurs euro, </w:t>
      </w:r>
      <w:r w:rsidR="004A1ED0" w:rsidRPr="004A1ED0">
        <w:t xml:space="preserve">kurs walutowy ustalony przez Europejski Bank Centralny, z przedostatniego dnia miesiąca </w:t>
      </w:r>
      <w:r w:rsidR="00E534BD" w:rsidRPr="004A1ED0">
        <w:t>poprzedzającego</w:t>
      </w:r>
      <w:r w:rsidR="004A1ED0" w:rsidRPr="004A1ED0">
        <w:t xml:space="preserve"> </w:t>
      </w:r>
      <w:r w:rsidR="004A1ED0">
        <w:t>miesiąc, w którym</w:t>
      </w:r>
      <w:r w:rsidR="004A1ED0" w:rsidRPr="004A1ED0">
        <w:t xml:space="preserve"> określ</w:t>
      </w:r>
      <w:r w:rsidR="004A1ED0">
        <w:t>a</w:t>
      </w:r>
      <w:r w:rsidR="004A1ED0" w:rsidRPr="004A1ED0">
        <w:t>n</w:t>
      </w:r>
      <w:r w:rsidR="004A1ED0">
        <w:t>a jest</w:t>
      </w:r>
      <w:r w:rsidR="004A1ED0" w:rsidRPr="004A1ED0">
        <w:t xml:space="preserve"> kwot</w:t>
      </w:r>
      <w:r w:rsidR="004A1ED0">
        <w:t>a</w:t>
      </w:r>
      <w:r w:rsidR="004A1ED0" w:rsidRPr="004A1ED0">
        <w:t xml:space="preserve"> dostępnych środków EFRROW,</w:t>
      </w:r>
    </w:p>
    <w:p w14:paraId="01C9F20D" w14:textId="77777777" w:rsidR="0096759F" w:rsidRPr="00AC35AC" w:rsidRDefault="0096759F" w:rsidP="00557B1B">
      <w:pPr>
        <w:ind w:firstLine="426"/>
      </w:pPr>
      <w:r w:rsidRPr="004A1ED0">
        <w:rPr>
          <w:b/>
        </w:rPr>
        <w:t>P</w:t>
      </w:r>
      <w:r w:rsidRPr="004A1ED0">
        <w:t xml:space="preserve"> – kwota zablokowanych środków</w:t>
      </w:r>
      <w:r w:rsidRPr="00AC35AC">
        <w:t xml:space="preserve"> EFRROW w złotych, która obejmuje:</w:t>
      </w:r>
    </w:p>
    <w:p w14:paraId="3B5798F7" w14:textId="77777777" w:rsidR="0096759F" w:rsidRDefault="0096759F" w:rsidP="002A5EB2">
      <w:pPr>
        <w:pStyle w:val="Akapitzlist"/>
        <w:numPr>
          <w:ilvl w:val="0"/>
          <w:numId w:val="14"/>
        </w:numPr>
        <w:ind w:left="1077" w:hanging="357"/>
      </w:pPr>
      <w:r>
        <w:t xml:space="preserve">w </w:t>
      </w:r>
      <w:r w:rsidRPr="0096759F">
        <w:t>przypadku</w:t>
      </w:r>
      <w:r>
        <w:t xml:space="preserve"> trwających naborów albo </w:t>
      </w:r>
      <w:r w:rsidR="00A620E9">
        <w:t>naborów już zakończonych, ale </w:t>
      </w:r>
      <w:r w:rsidR="004B0C27">
        <w:t>w </w:t>
      </w:r>
      <w:r>
        <w:t>ramach których nie rozpoczęto jeszcze</w:t>
      </w:r>
      <w:r w:rsidR="0053316B">
        <w:t xml:space="preserve"> przyznawania pomocy</w:t>
      </w:r>
      <w:r w:rsidR="00A620E9">
        <w:t>, a </w:t>
      </w:r>
      <w:r>
        <w:t>łączna kwota wynikająca ze złożonych wniosków o przyznanie pomocy przekracza kwotę przeznaczoną na dany nabór – łączną kwotę środków EFRROW przeznaczoną na nabór,</w:t>
      </w:r>
    </w:p>
    <w:p w14:paraId="2A941712" w14:textId="77777777" w:rsidR="00C37D5D" w:rsidRDefault="00C37D5D" w:rsidP="008303B8">
      <w:pPr>
        <w:pStyle w:val="Akapitzlist"/>
        <w:numPr>
          <w:ilvl w:val="0"/>
          <w:numId w:val="14"/>
        </w:numPr>
        <w:ind w:left="1077" w:hanging="357"/>
        <w:rPr>
          <w:ins w:id="79" w:author="Owczarczyk Michał" w:date="2024-08-30T14:53:00Z"/>
        </w:rPr>
      </w:pPr>
      <w:ins w:id="80" w:author="Owczarczyk Michał" w:date="2024-08-30T14:53:00Z">
        <w:r>
          <w:t xml:space="preserve">w przypadku trwających naborów w ramach </w:t>
        </w:r>
        <w:r w:rsidR="00006E53" w:rsidRPr="00F90042">
          <w:rPr>
            <w:rFonts w:eastAsia="Arial Nova"/>
          </w:rPr>
          <w:t xml:space="preserve">interwencji </w:t>
        </w:r>
        <w:r>
          <w:t>I.13.1 w zakresie projektów grantowych – mniejszą z kwot: środków EFRROW wynikających ze złożonych wniosków o przyznanie pomocy lub środków EFRROW przeznaczonych na nabór,</w:t>
        </w:r>
      </w:ins>
    </w:p>
    <w:p w14:paraId="0E45E821" w14:textId="77777777" w:rsidR="0096759F" w:rsidRDefault="0096759F" w:rsidP="002A5EB2">
      <w:pPr>
        <w:pStyle w:val="Akapitzlist"/>
        <w:numPr>
          <w:ilvl w:val="0"/>
          <w:numId w:val="14"/>
        </w:numPr>
        <w:ind w:left="1077" w:hanging="357"/>
      </w:pPr>
      <w:r>
        <w:t xml:space="preserve">w przypadku </w:t>
      </w:r>
      <w:r w:rsidRPr="0096759F">
        <w:t>naborów już</w:t>
      </w:r>
      <w:r>
        <w:t xml:space="preserve"> zakończonych, w ramach których łączna kwota wynikająca ze złożonych wniosków o przyznanie pomocy nie przekracza kwoty przeznaczonej na nabór – łączną kwotę środków EFRROW wynikających ze złożonych wniosków o przyznanie pomocy,</w:t>
      </w:r>
    </w:p>
    <w:p w14:paraId="2AE7049E" w14:textId="294468E3" w:rsidR="00D247D3" w:rsidRDefault="0096759F" w:rsidP="002A5EB2">
      <w:pPr>
        <w:pStyle w:val="Akapitzlist"/>
        <w:numPr>
          <w:ilvl w:val="0"/>
          <w:numId w:val="14"/>
        </w:numPr>
        <w:ind w:left="1077" w:hanging="357"/>
      </w:pPr>
      <w:r>
        <w:t>w przypadku naborów</w:t>
      </w:r>
      <w:r w:rsidR="004B0C27">
        <w:t xml:space="preserve"> zakończonych</w:t>
      </w:r>
      <w:r>
        <w:t xml:space="preserve">, w ramach których rozpoczęto już </w:t>
      </w:r>
      <w:r w:rsidR="0053316B">
        <w:t>przyznawanie pomocy</w:t>
      </w:r>
      <w:r>
        <w:t xml:space="preserve"> </w:t>
      </w:r>
      <w:r w:rsidR="0053316B">
        <w:t>–</w:t>
      </w:r>
      <w:r>
        <w:t xml:space="preserve"> łączną kwotę środków EFRROW </w:t>
      </w:r>
      <w:r w:rsidR="00EB1819">
        <w:t xml:space="preserve">pozostającą do wypłaty </w:t>
      </w:r>
      <w:r>
        <w:t>wynikającą z</w:t>
      </w:r>
      <w:r w:rsidR="00072685">
        <w:t> </w:t>
      </w:r>
      <w:r w:rsidR="009A535B">
        <w:t xml:space="preserve">zawartych </w:t>
      </w:r>
      <w:r>
        <w:t xml:space="preserve">umów, powiększoną o łączną kwotę środków EFRROW </w:t>
      </w:r>
      <w:r w:rsidR="005026D4">
        <w:t xml:space="preserve">wynikającą z </w:t>
      </w:r>
      <w:r>
        <w:t>wniosków o</w:t>
      </w:r>
      <w:r w:rsidR="00072685">
        <w:t> </w:t>
      </w:r>
      <w:r>
        <w:t xml:space="preserve">przyznanie pomocy </w:t>
      </w:r>
      <w:r>
        <w:lastRenderedPageBreak/>
        <w:t>pozostających do rozpatrzenia, nie wyższą jednak niż kwotę otrzymaną poprzez pomniejszenie kwoty środków EFRROW przeznaczonych na dany nabór, o kwotę płatności EFRROW zrealizowanych na rzecz beneficjentów, którzy otrzy</w:t>
      </w:r>
      <w:r w:rsidR="00EE03EC">
        <w:t>mali pomoc w ramach tego naboru</w:t>
      </w:r>
      <w:ins w:id="81" w:author="Owczarczyk Michał" w:date="2024-08-30T14:53:00Z">
        <w:r w:rsidR="00C95BEC">
          <w:t>,</w:t>
        </w:r>
      </w:ins>
    </w:p>
    <w:p w14:paraId="7D6B0ECC" w14:textId="77777777" w:rsidR="0096759F" w:rsidRPr="0096759F" w:rsidRDefault="004B0C27" w:rsidP="007A5E46">
      <w:pPr>
        <w:pStyle w:val="Akapitzlist"/>
        <w:numPr>
          <w:ilvl w:val="0"/>
          <w:numId w:val="3"/>
        </w:numPr>
        <w:ind w:left="357" w:hanging="357"/>
        <w:rPr>
          <w:del w:id="82" w:author="Owczarczyk Michał" w:date="2024-08-30T14:53:00Z"/>
          <w:rFonts w:eastAsia="Arial Nova"/>
        </w:rPr>
      </w:pPr>
      <w:del w:id="83" w:author="Owczarczyk Michał" w:date="2024-08-30T14:53:00Z">
        <w:r>
          <w:rPr>
            <w:rFonts w:eastAsia="Arial Nova"/>
          </w:rPr>
          <w:delText>Kwota o</w:delText>
        </w:r>
        <w:r w:rsidR="0096759F" w:rsidRPr="0096759F">
          <w:rPr>
            <w:rFonts w:eastAsia="Arial Nova"/>
          </w:rPr>
          <w:delText xml:space="preserve">trzymana w sposób </w:delText>
        </w:r>
        <w:r>
          <w:rPr>
            <w:rFonts w:eastAsia="Arial Nova"/>
          </w:rPr>
          <w:delText xml:space="preserve">opisany w ust. 1 </w:delText>
        </w:r>
        <w:r w:rsidR="0096759F" w:rsidRPr="0096759F">
          <w:rPr>
            <w:rFonts w:eastAsia="Arial Nova"/>
          </w:rPr>
          <w:delText xml:space="preserve">stanowi najwyższą kwotę środków publicznych </w:delText>
        </w:r>
        <w:r w:rsidR="00B709A7" w:rsidRPr="0096759F">
          <w:rPr>
            <w:rFonts w:eastAsia="Arial Nova"/>
          </w:rPr>
          <w:delText xml:space="preserve">możliwą </w:delText>
        </w:r>
        <w:r w:rsidR="0096759F" w:rsidRPr="0096759F">
          <w:rPr>
            <w:rFonts w:eastAsia="Arial Nova"/>
          </w:rPr>
          <w:delText>do wskazania w regulaminie naboru wniosków.</w:delText>
        </w:r>
      </w:del>
    </w:p>
    <w:p w14:paraId="0F23A013" w14:textId="77777777" w:rsidR="0096759F" w:rsidRPr="0096759F" w:rsidRDefault="0096759F" w:rsidP="007A5E46">
      <w:pPr>
        <w:pStyle w:val="Akapitzlist"/>
        <w:numPr>
          <w:ilvl w:val="0"/>
          <w:numId w:val="3"/>
        </w:numPr>
        <w:ind w:left="357" w:hanging="357"/>
        <w:rPr>
          <w:del w:id="84" w:author="Owczarczyk Michał" w:date="2024-08-30T14:53:00Z"/>
          <w:rFonts w:eastAsia="Arial Nova"/>
        </w:rPr>
      </w:pPr>
      <w:del w:id="85" w:author="Owczarczyk Michał" w:date="2024-08-30T14:53:00Z">
        <w:r w:rsidRPr="0096759F">
          <w:rPr>
            <w:rFonts w:eastAsia="Arial Nova"/>
          </w:rPr>
          <w:delText xml:space="preserve">W przypadku </w:delText>
        </w:r>
        <w:r w:rsidR="00B709A7">
          <w:rPr>
            <w:rFonts w:eastAsia="Arial Nova"/>
          </w:rPr>
          <w:delText>naborów ogłaszanych</w:delText>
        </w:r>
        <w:r w:rsidRPr="0096759F">
          <w:rPr>
            <w:rFonts w:eastAsia="Arial Nova"/>
          </w:rPr>
          <w:delText xml:space="preserve"> przez ARiMR, kwota przeznaczona na</w:delText>
        </w:r>
        <w:r w:rsidR="00072685">
          <w:rPr>
            <w:rFonts w:eastAsia="Arial Nova"/>
          </w:rPr>
          <w:delText> </w:delText>
        </w:r>
        <w:r w:rsidRPr="0096759F">
          <w:rPr>
            <w:rFonts w:eastAsia="Arial Nova"/>
          </w:rPr>
          <w:delText>przyznanie pomocy w ramach naboru, która zostanie określona w regulaminie naboru wniosków, a także zmiana wysokości tej kwoty, podlega uzgodnieniu i</w:delText>
        </w:r>
        <w:r w:rsidR="0053316B">
          <w:rPr>
            <w:rFonts w:eastAsia="Arial Nova"/>
          </w:rPr>
          <w:delText> </w:delText>
        </w:r>
        <w:r w:rsidRPr="0096759F">
          <w:rPr>
            <w:rFonts w:eastAsia="Arial Nova"/>
          </w:rPr>
          <w:delText>akceptacji przez instytucję zarządzającą PS WPR.</w:delText>
        </w:r>
      </w:del>
    </w:p>
    <w:p w14:paraId="5E66A5BA" w14:textId="77777777" w:rsidR="00D247D3" w:rsidRPr="00D247D3" w:rsidRDefault="00D247D3" w:rsidP="00A764D0">
      <w:pPr>
        <w:pStyle w:val="Akapitzlist"/>
        <w:numPr>
          <w:ilvl w:val="0"/>
          <w:numId w:val="14"/>
        </w:numPr>
        <w:ind w:left="1077" w:hanging="357"/>
        <w:rPr>
          <w:ins w:id="86" w:author="Owczarczyk Michał" w:date="2024-08-30T14:53:00Z"/>
        </w:rPr>
      </w:pPr>
      <w:ins w:id="87" w:author="Owczarczyk Michał" w:date="2024-08-30T14:53:00Z">
        <w:r w:rsidRPr="00D247D3">
          <w:t xml:space="preserve">wartość stanowiącą sumę odwołań (złożonych </w:t>
        </w:r>
        <w:r>
          <w:t>i nierozstrzygniętych)</w:t>
        </w:r>
        <w:r w:rsidR="00007226">
          <w:t xml:space="preserve"> w przypadku </w:t>
        </w:r>
        <w:r w:rsidR="00006E53" w:rsidRPr="00F90042">
          <w:rPr>
            <w:rFonts w:eastAsia="Arial Nova"/>
          </w:rPr>
          <w:t xml:space="preserve">interwencji </w:t>
        </w:r>
        <w:r w:rsidR="00007226">
          <w:t>I.13.1</w:t>
        </w:r>
        <w:r w:rsidR="00980465">
          <w:t>,</w:t>
        </w:r>
        <w:r w:rsidR="00A611F5" w:rsidRPr="00A611F5">
          <w:t xml:space="preserve"> </w:t>
        </w:r>
        <w:r w:rsidR="00980465">
          <w:t>j</w:t>
        </w:r>
        <w:r w:rsidR="00A611F5">
          <w:t xml:space="preserve">eśli w </w:t>
        </w:r>
        <w:r w:rsidR="00A611F5" w:rsidRPr="00A611F5">
          <w:t xml:space="preserve">wyniku uwzględnienia przez sąd administracyjny skargi na odmowę przyznania pomocy – SW ustali, że spełnione są pozostałe warunki przyznania pomocy na operację, a kryteria wyboru operacji są spełnione w takim stopniu, że pomoc powinna zostać przyznana – a zostały wyczerpane środki w ramach limitu wskazanego </w:t>
        </w:r>
        <w:r w:rsidR="00980465">
          <w:t>w ogłoszeniu o naborze wniosków</w:t>
        </w:r>
        <w:r w:rsidR="00A611F5">
          <w:t>.</w:t>
        </w:r>
      </w:ins>
    </w:p>
    <w:p w14:paraId="22F0C29D" w14:textId="58E1E119" w:rsidR="003442C2" w:rsidRDefault="003442C2" w:rsidP="00EF3F4C">
      <w:pPr>
        <w:pStyle w:val="Akapitzlist"/>
        <w:numPr>
          <w:ilvl w:val="0"/>
          <w:numId w:val="3"/>
        </w:numPr>
        <w:ind w:left="426" w:hanging="426"/>
        <w:rPr>
          <w:ins w:id="88" w:author="Owczarczyk Michał" w:date="2024-08-30T14:53:00Z"/>
          <w:rFonts w:eastAsia="Arial Nova"/>
        </w:rPr>
      </w:pPr>
      <w:r>
        <w:rPr>
          <w:rFonts w:eastAsia="Arial Nova"/>
        </w:rPr>
        <w:t>W przypadku naborów ogłaszanych przez SW</w:t>
      </w:r>
      <w:ins w:id="89" w:author="Owczarczyk Michał" w:date="2024-08-30T14:53:00Z">
        <w:r>
          <w:rPr>
            <w:rFonts w:eastAsia="Arial Nova"/>
          </w:rPr>
          <w:t xml:space="preserve"> </w:t>
        </w:r>
        <w:r w:rsidR="00A31042">
          <w:rPr>
            <w:rFonts w:eastAsia="Arial Nova"/>
          </w:rPr>
          <w:t xml:space="preserve">dla projektów grantowych </w:t>
        </w:r>
        <w:r w:rsidR="002D439F">
          <w:rPr>
            <w:rFonts w:eastAsia="Arial Nova"/>
          </w:rPr>
          <w:t xml:space="preserve">w ramach interwencji I.13.1, </w:t>
        </w:r>
        <w:r>
          <w:rPr>
            <w:rFonts w:eastAsia="Arial Nova"/>
          </w:rPr>
          <w:t xml:space="preserve">w komponencie Wdrażanie LSR, maksymalna kwota możliwa do ujęcia w regulaminie naboru </w:t>
        </w:r>
        <w:r w:rsidR="00F660C3">
          <w:rPr>
            <w:rFonts w:eastAsia="Arial Nova"/>
          </w:rPr>
          <w:t xml:space="preserve">wniosków </w:t>
        </w:r>
        <w:r>
          <w:rPr>
            <w:rFonts w:eastAsia="Arial Nova"/>
          </w:rPr>
          <w:t xml:space="preserve">stanowi sumę kwot </w:t>
        </w:r>
        <w:r w:rsidR="00A31042">
          <w:rPr>
            <w:rFonts w:eastAsia="Arial Nova"/>
          </w:rPr>
          <w:t xml:space="preserve">dostępnych </w:t>
        </w:r>
        <w:r>
          <w:rPr>
            <w:rFonts w:eastAsia="Arial Nova"/>
          </w:rPr>
          <w:t xml:space="preserve">dla poszczególnych LSR </w:t>
        </w:r>
        <w:r w:rsidR="00007226">
          <w:rPr>
            <w:rFonts w:eastAsia="Arial Nova"/>
          </w:rPr>
          <w:t xml:space="preserve">w danym województwie, </w:t>
        </w:r>
        <w:r>
          <w:rPr>
            <w:rFonts w:eastAsia="Arial Nova"/>
          </w:rPr>
          <w:t xml:space="preserve">obliczonych zgodnie z </w:t>
        </w:r>
        <w:r w:rsidR="00F660C3">
          <w:rPr>
            <w:rFonts w:eastAsia="Arial Nova"/>
          </w:rPr>
          <w:t>ust.</w:t>
        </w:r>
        <w:r>
          <w:rPr>
            <w:rFonts w:eastAsia="Arial Nova"/>
          </w:rPr>
          <w:t xml:space="preserve"> </w:t>
        </w:r>
        <w:r w:rsidR="002D439F">
          <w:rPr>
            <w:rFonts w:eastAsia="Arial Nova"/>
          </w:rPr>
          <w:t>2</w:t>
        </w:r>
        <w:r>
          <w:rPr>
            <w:rFonts w:eastAsia="Arial Nova"/>
          </w:rPr>
          <w:t xml:space="preserve"> </w:t>
        </w:r>
        <w:r w:rsidR="00A31042">
          <w:rPr>
            <w:rFonts w:eastAsia="Arial Nova"/>
          </w:rPr>
          <w:t>pkt</w:t>
        </w:r>
        <w:r>
          <w:rPr>
            <w:rFonts w:eastAsia="Arial Nova"/>
          </w:rPr>
          <w:t xml:space="preserve"> </w:t>
        </w:r>
        <w:r w:rsidR="00A31042">
          <w:rPr>
            <w:rFonts w:eastAsia="Arial Nova"/>
          </w:rPr>
          <w:t>2</w:t>
        </w:r>
        <w:r>
          <w:rPr>
            <w:rFonts w:eastAsia="Arial Nova"/>
          </w:rPr>
          <w:t xml:space="preserve"> niniejszego rozdziału. </w:t>
        </w:r>
      </w:ins>
    </w:p>
    <w:p w14:paraId="0966C60C" w14:textId="77777777" w:rsidR="000F362F" w:rsidRDefault="0074399E" w:rsidP="00EF3F4C">
      <w:pPr>
        <w:pStyle w:val="Akapitzlist"/>
        <w:numPr>
          <w:ilvl w:val="0"/>
          <w:numId w:val="3"/>
        </w:numPr>
        <w:ind w:left="426" w:hanging="426"/>
        <w:rPr>
          <w:ins w:id="90" w:author="Owczarczyk Michał" w:date="2024-08-30T14:53:00Z"/>
          <w:rFonts w:eastAsia="Arial Nova"/>
        </w:rPr>
      </w:pPr>
      <w:ins w:id="91" w:author="Owczarczyk Michał" w:date="2024-08-30T14:53:00Z">
        <w:r>
          <w:rPr>
            <w:rFonts w:eastAsia="Arial Nova"/>
          </w:rPr>
          <w:t xml:space="preserve">W przypadku naborów </w:t>
        </w:r>
        <w:r w:rsidR="00A31042">
          <w:rPr>
            <w:rFonts w:eastAsia="Arial Nova"/>
          </w:rPr>
          <w:t xml:space="preserve">ogłaszanych przez LGD </w:t>
        </w:r>
        <w:r w:rsidR="002D439F">
          <w:rPr>
            <w:rFonts w:eastAsia="Arial Nova"/>
          </w:rPr>
          <w:t xml:space="preserve">w ramach interwencji I.13.1, </w:t>
        </w:r>
        <w:r>
          <w:rPr>
            <w:rFonts w:eastAsia="Arial Nova"/>
          </w:rPr>
          <w:t>w komponencie Wdrażanie LSR</w:t>
        </w:r>
        <w:r w:rsidR="00FE2600">
          <w:rPr>
            <w:rFonts w:eastAsia="Arial Nova"/>
          </w:rPr>
          <w:t>, kwotę dostępnych środków należy obliczać uwzględniając zablokowane środki (element „P” algorytmu)</w:t>
        </w:r>
        <w:r w:rsidR="00EF07D8">
          <w:rPr>
            <w:rFonts w:eastAsia="Arial Nova"/>
          </w:rPr>
          <w:t>,</w:t>
        </w:r>
        <w:r w:rsidR="00FE2600">
          <w:rPr>
            <w:rFonts w:eastAsia="Arial Nova"/>
          </w:rPr>
          <w:t xml:space="preserve"> zarówno z tytułu </w:t>
        </w:r>
        <w:r w:rsidR="000F362F">
          <w:rPr>
            <w:rFonts w:eastAsia="Arial Nova"/>
          </w:rPr>
          <w:t xml:space="preserve">wcześniejszych naborów ogłoszonych przez tą LGD, </w:t>
        </w:r>
        <w:r w:rsidR="000F362F" w:rsidRPr="00F90042">
          <w:rPr>
            <w:rFonts w:eastAsia="Arial Nova"/>
          </w:rPr>
          <w:t xml:space="preserve">jak również naborów ogłoszonych przez </w:t>
        </w:r>
        <w:r w:rsidR="00FE2600" w:rsidRPr="00F90042">
          <w:rPr>
            <w:rFonts w:eastAsia="Arial Nova"/>
          </w:rPr>
          <w:t xml:space="preserve">SW </w:t>
        </w:r>
        <w:r w:rsidR="000F362F" w:rsidRPr="00F90042">
          <w:rPr>
            <w:rFonts w:eastAsia="Arial Nova"/>
          </w:rPr>
          <w:t>dla projektów grantowych – w zakresie</w:t>
        </w:r>
        <w:r w:rsidR="00EF07D8">
          <w:rPr>
            <w:rFonts w:eastAsia="Arial Nova"/>
          </w:rPr>
          <w:t>,</w:t>
        </w:r>
        <w:r w:rsidR="000F362F" w:rsidRPr="00F90042">
          <w:rPr>
            <w:rFonts w:eastAsia="Arial Nova"/>
          </w:rPr>
          <w:t xml:space="preserve"> w jakim dotyczą one danej LSR</w:t>
        </w:r>
        <w:r w:rsidR="00FE2600">
          <w:rPr>
            <w:rFonts w:eastAsia="Arial Nova"/>
          </w:rPr>
          <w:t>.</w:t>
        </w:r>
      </w:ins>
    </w:p>
    <w:p w14:paraId="46C87900" w14:textId="1B3D6212" w:rsidR="007950B1" w:rsidRDefault="000F362F" w:rsidP="00EF3F4C">
      <w:pPr>
        <w:pStyle w:val="Akapitzlist"/>
        <w:numPr>
          <w:ilvl w:val="0"/>
          <w:numId w:val="3"/>
        </w:numPr>
        <w:ind w:left="426" w:hanging="426"/>
        <w:rPr>
          <w:ins w:id="92" w:author="Owczarczyk Michał" w:date="2024-08-30T14:53:00Z"/>
          <w:rFonts w:eastAsia="Arial Nova"/>
        </w:rPr>
      </w:pPr>
      <w:ins w:id="93" w:author="Owczarczyk Michał" w:date="2024-08-30T14:53:00Z">
        <w:r>
          <w:rPr>
            <w:rFonts w:eastAsia="Arial Nova"/>
          </w:rPr>
          <w:t>Ustalając kwotę dostępnych środków możliwych do u</w:t>
        </w:r>
        <w:r w:rsidR="00BA3FB8">
          <w:rPr>
            <w:rFonts w:eastAsia="Arial Nova"/>
          </w:rPr>
          <w:t>względnienia</w:t>
        </w:r>
        <w:r>
          <w:rPr>
            <w:rFonts w:eastAsia="Arial Nova"/>
          </w:rPr>
          <w:t xml:space="preserve"> w regulaminie naboru</w:t>
        </w:r>
        <w:r w:rsidR="00F660C3">
          <w:rPr>
            <w:rFonts w:eastAsia="Arial Nova"/>
          </w:rPr>
          <w:t xml:space="preserve"> wniosków</w:t>
        </w:r>
        <w:r>
          <w:rPr>
            <w:rFonts w:eastAsia="Arial Nova"/>
          </w:rPr>
          <w:t>, SW oraz LGD powinny</w:t>
        </w:r>
        <w:r w:rsidR="00EF07D8">
          <w:rPr>
            <w:rFonts w:eastAsia="Arial Nova"/>
          </w:rPr>
          <w:t xml:space="preserve"> </w:t>
        </w:r>
        <w:r>
          <w:rPr>
            <w:rFonts w:eastAsia="Arial Nova"/>
          </w:rPr>
          <w:t xml:space="preserve">brać pod uwagę szacunkowe alokacje środków na przedsięwzięcia, o których </w:t>
        </w:r>
      </w:ins>
      <w:r>
        <w:rPr>
          <w:rFonts w:eastAsia="Arial Nova"/>
        </w:rPr>
        <w:t>mowa w</w:t>
      </w:r>
      <w:ins w:id="94" w:author="Owczarczyk Michał" w:date="2024-08-30T14:53:00Z">
        <w:r>
          <w:rPr>
            <w:rFonts w:eastAsia="Arial Nova"/>
          </w:rPr>
          <w:t xml:space="preserve"> załączniku 1 do LSR.</w:t>
        </w:r>
      </w:ins>
    </w:p>
    <w:p w14:paraId="13D6C926" w14:textId="77777777" w:rsidR="0074399E" w:rsidRDefault="007950B1" w:rsidP="006A58BE">
      <w:pPr>
        <w:pStyle w:val="Akapitzlist"/>
        <w:numPr>
          <w:ilvl w:val="0"/>
          <w:numId w:val="3"/>
        </w:numPr>
        <w:ind w:left="426" w:hanging="426"/>
        <w:rPr>
          <w:ins w:id="95" w:author="Owczarczyk Michał" w:date="2024-08-30T14:53:00Z"/>
          <w:rFonts w:eastAsia="Arial Nova"/>
        </w:rPr>
      </w:pPr>
      <w:ins w:id="96" w:author="Owczarczyk Michał" w:date="2024-08-30T14:53:00Z">
        <w:r>
          <w:rPr>
            <w:rFonts w:eastAsia="Arial Nova"/>
          </w:rPr>
          <w:t>SW</w:t>
        </w:r>
        <w:r w:rsidR="00EF07D8">
          <w:rPr>
            <w:rFonts w:eastAsia="Arial Nova"/>
          </w:rPr>
          <w:t>,</w:t>
        </w:r>
        <w:r>
          <w:rPr>
            <w:rFonts w:eastAsia="Arial Nova"/>
          </w:rPr>
          <w:t xml:space="preserve"> w uzgodnieniu z LGD</w:t>
        </w:r>
        <w:r w:rsidR="00EF07D8">
          <w:rPr>
            <w:rFonts w:eastAsia="Arial Nova"/>
          </w:rPr>
          <w:t>,</w:t>
        </w:r>
        <w:r>
          <w:rPr>
            <w:rFonts w:eastAsia="Arial Nova"/>
          </w:rPr>
          <w:t xml:space="preserve"> może</w:t>
        </w:r>
        <w:r w:rsidR="000F362F">
          <w:rPr>
            <w:rFonts w:eastAsia="Arial Nova"/>
          </w:rPr>
          <w:t xml:space="preserve"> </w:t>
        </w:r>
        <w:r w:rsidR="006A58BE">
          <w:rPr>
            <w:rFonts w:eastAsia="Arial Nova"/>
          </w:rPr>
          <w:t xml:space="preserve">zdecydować o uwzględnieniu w elemencie „P” algorytmu także </w:t>
        </w:r>
        <w:r w:rsidR="006A58BE" w:rsidRPr="006A58BE">
          <w:rPr>
            <w:rFonts w:eastAsia="Arial Nova"/>
          </w:rPr>
          <w:t xml:space="preserve">kwot zablokowanych środków EFRROW </w:t>
        </w:r>
        <w:r w:rsidR="006A58BE">
          <w:rPr>
            <w:rFonts w:eastAsia="Arial Nova"/>
          </w:rPr>
          <w:t>z tytułu protestów.</w:t>
        </w:r>
      </w:ins>
    </w:p>
    <w:p w14:paraId="31EF699B" w14:textId="441AEA23" w:rsidR="007F0512" w:rsidRPr="00A764D0" w:rsidRDefault="007F0512" w:rsidP="007F0512">
      <w:pPr>
        <w:pStyle w:val="Akapitzlist"/>
        <w:numPr>
          <w:ilvl w:val="0"/>
          <w:numId w:val="3"/>
        </w:numPr>
        <w:ind w:left="426" w:hanging="426"/>
        <w:rPr>
          <w:ins w:id="97" w:author="Owczarczyk Michał" w:date="2024-08-30T14:53:00Z"/>
        </w:rPr>
      </w:pPr>
      <w:ins w:id="98" w:author="Owczarczyk Michał" w:date="2024-08-30T14:53:00Z">
        <w:r>
          <w:t xml:space="preserve">W ramach </w:t>
        </w:r>
        <w:r w:rsidR="00006E53" w:rsidRPr="00F90042">
          <w:rPr>
            <w:rFonts w:eastAsia="Arial Nova"/>
          </w:rPr>
          <w:t xml:space="preserve">interwencji </w:t>
        </w:r>
        <w:r>
          <w:t>I.13.1</w:t>
        </w:r>
        <w:r w:rsidR="002D439F">
          <w:t>, w</w:t>
        </w:r>
        <w:r>
          <w:t xml:space="preserve"> komponen</w:t>
        </w:r>
        <w:r w:rsidR="002D439F">
          <w:t>cie</w:t>
        </w:r>
        <w:r>
          <w:t xml:space="preserve"> Wdrażanie LSR, d</w:t>
        </w:r>
        <w:r w:rsidR="004809D8">
          <w:t xml:space="preserve">la </w:t>
        </w:r>
        <w:r w:rsidR="004809D8" w:rsidRPr="00A764D0">
          <w:rPr>
            <w:rFonts w:eastAsia="Arial Nova"/>
          </w:rPr>
          <w:t>potrzeb</w:t>
        </w:r>
        <w:r>
          <w:rPr>
            <w:rFonts w:eastAsia="Arial Nova"/>
          </w:rPr>
          <w:t>:</w:t>
        </w:r>
      </w:ins>
    </w:p>
    <w:p w14:paraId="48B33EFE" w14:textId="2094DDC6" w:rsidR="004809D8" w:rsidRDefault="004809D8" w:rsidP="00A764D0">
      <w:pPr>
        <w:pStyle w:val="Akapitzlist"/>
        <w:numPr>
          <w:ilvl w:val="0"/>
          <w:numId w:val="15"/>
        </w:numPr>
        <w:ind w:left="1077" w:hanging="357"/>
        <w:rPr>
          <w:ins w:id="99" w:author="Owczarczyk Michał" w:date="2024-08-30T14:53:00Z"/>
        </w:rPr>
      </w:pPr>
      <w:ins w:id="100" w:author="Owczarczyk Michał" w:date="2024-08-30T14:53:00Z">
        <w:r>
          <w:t xml:space="preserve">przygotowania dokumentów, o których mowa </w:t>
        </w:r>
        <w:r w:rsidRPr="004809D8">
          <w:t xml:space="preserve">w art. 21 </w:t>
        </w:r>
      </w:ins>
      <w:r w:rsidRPr="004809D8">
        <w:t>ust.</w:t>
      </w:r>
      <w:ins w:id="101" w:author="Owczarczyk Michał" w:date="2024-08-30T14:53:00Z">
        <w:r w:rsidRPr="004809D8">
          <w:t xml:space="preserve"> 5 pkt 1</w:t>
        </w:r>
        <w:r w:rsidR="009E7D4F">
          <w:t xml:space="preserve"> i </w:t>
        </w:r>
        <w:r w:rsidRPr="004809D8">
          <w:t>2 ustawy o RLKS</w:t>
        </w:r>
        <w:r>
          <w:t>,</w:t>
        </w:r>
      </w:ins>
    </w:p>
    <w:p w14:paraId="1F846E64" w14:textId="77777777" w:rsidR="007F0512" w:rsidRDefault="004809D8" w:rsidP="007F0512">
      <w:pPr>
        <w:pStyle w:val="Akapitzlist"/>
        <w:numPr>
          <w:ilvl w:val="0"/>
          <w:numId w:val="15"/>
        </w:numPr>
        <w:ind w:left="1077" w:hanging="357"/>
        <w:rPr>
          <w:ins w:id="102" w:author="Owczarczyk Michał" w:date="2024-08-30T14:53:00Z"/>
        </w:rPr>
      </w:pPr>
      <w:ins w:id="103" w:author="Owczarczyk Michał" w:date="2024-08-30T14:53:00Z">
        <w:r w:rsidRPr="00A764D0">
          <w:t>stwierdzenia dostępności środków do zakontraktowania i przyznawania pomocy zgodnie z art. 23 ust. 4 ustawy o RLKS</w:t>
        </w:r>
      </w:ins>
    </w:p>
    <w:p w14:paraId="368BBD2F" w14:textId="73EA3EE0" w:rsidR="007C27D7" w:rsidRPr="00A764D0" w:rsidRDefault="007F0512" w:rsidP="002A5EB2">
      <w:pPr>
        <w:ind w:left="426"/>
      </w:pPr>
      <w:ins w:id="104" w:author="Owczarczyk Michał" w:date="2024-08-30T14:53:00Z">
        <w:r>
          <w:lastRenderedPageBreak/>
          <w:t>- LGD i</w:t>
        </w:r>
        <w:r w:rsidR="004809D8" w:rsidRPr="00A764D0">
          <w:t xml:space="preserve"> SW dokonuj</w:t>
        </w:r>
        <w:r>
          <w:t>ą</w:t>
        </w:r>
        <w:r w:rsidR="004809D8" w:rsidRPr="00A764D0">
          <w:t xml:space="preserve"> przeliczenia na PLN limitu określonego w EUR w regulaminie naboru wniosków, przy użyciu </w:t>
        </w:r>
        <w:r w:rsidR="00E34295" w:rsidRPr="00A764D0">
          <w:t>kursu walutowego ustalonego przez Europejski Bank Centralny, dla przedostatniego dnia miesiąca poprzedzającego miesiąc, w którym dokonywane</w:t>
        </w:r>
      </w:ins>
      <w:r w:rsidR="00E34295" w:rsidRPr="00A764D0">
        <w:t xml:space="preserve"> jest </w:t>
      </w:r>
      <w:ins w:id="105" w:author="Owczarczyk Michał" w:date="2024-08-30T14:53:00Z">
        <w:r w:rsidR="00E34295" w:rsidRPr="00A764D0">
          <w:t xml:space="preserve">przeliczenie. </w:t>
        </w:r>
      </w:ins>
    </w:p>
    <w:sectPr w:rsidR="007C27D7" w:rsidRPr="00A764D0" w:rsidSect="00C736FE">
      <w:headerReference w:type="default" r:id="rId14"/>
      <w:headerReference w:type="first" r:id="rId15"/>
      <w:pgSz w:w="11906" w:h="16838" w:code="9"/>
      <w:pgMar w:top="1417" w:right="1417" w:bottom="1417" w:left="141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A64F5" w14:textId="77777777" w:rsidR="00793F32" w:rsidRDefault="00793F32">
      <w:r>
        <w:separator/>
      </w:r>
    </w:p>
    <w:p w14:paraId="6E7FE2E4" w14:textId="77777777" w:rsidR="00793F32" w:rsidRDefault="00793F32"/>
    <w:p w14:paraId="3B304781" w14:textId="77777777" w:rsidR="00793F32" w:rsidRDefault="00793F32" w:rsidP="008E1B26"/>
  </w:endnote>
  <w:endnote w:type="continuationSeparator" w:id="0">
    <w:p w14:paraId="51BD4E8C" w14:textId="77777777" w:rsidR="00793F32" w:rsidRDefault="00793F32">
      <w:r>
        <w:continuationSeparator/>
      </w:r>
    </w:p>
    <w:p w14:paraId="667B2B72" w14:textId="77777777" w:rsidR="00793F32" w:rsidRDefault="00793F32"/>
    <w:p w14:paraId="1E3EA569" w14:textId="77777777" w:rsidR="00793F32" w:rsidRDefault="00793F32" w:rsidP="008E1B26"/>
  </w:endnote>
  <w:endnote w:type="continuationNotice" w:id="1">
    <w:p w14:paraId="46750B20" w14:textId="77777777" w:rsidR="00793F32" w:rsidRDefault="00793F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36546" w14:textId="77777777" w:rsidR="0096759F" w:rsidRDefault="0096759F" w:rsidP="008F188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3110DAA" w14:textId="77777777" w:rsidR="0096759F" w:rsidRDefault="0096759F">
    <w:pPr>
      <w:pStyle w:val="Stopka"/>
    </w:pPr>
  </w:p>
  <w:p w14:paraId="5046076D" w14:textId="77777777" w:rsidR="0096759F" w:rsidRDefault="0096759F"/>
  <w:p w14:paraId="2997C42E" w14:textId="77777777" w:rsidR="0096759F" w:rsidRDefault="0096759F"/>
  <w:p w14:paraId="3E4DDB8C" w14:textId="77777777" w:rsidR="0096759F" w:rsidRDefault="0096759F"/>
  <w:p w14:paraId="4BEC6499" w14:textId="77777777" w:rsidR="0096759F" w:rsidRDefault="0096759F" w:rsidP="008E1B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848256"/>
      <w:docPartObj>
        <w:docPartGallery w:val="Page Numbers (Bottom of Page)"/>
        <w:docPartUnique/>
      </w:docPartObj>
    </w:sdtPr>
    <w:sdtEndPr/>
    <w:sdtContent>
      <w:p w14:paraId="04E3F21C" w14:textId="19AA8DF4" w:rsidR="0096759F" w:rsidRDefault="009675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140">
          <w:rPr>
            <w:noProof/>
          </w:rPr>
          <w:t>9</w:t>
        </w:r>
        <w:r>
          <w:fldChar w:fldCharType="end"/>
        </w:r>
      </w:p>
    </w:sdtContent>
  </w:sdt>
  <w:p w14:paraId="37CBC888" w14:textId="77777777" w:rsidR="0096759F" w:rsidRDefault="0096759F" w:rsidP="0066669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0D898" w14:textId="77777777" w:rsidR="0096759F" w:rsidRDefault="0096759F" w:rsidP="00CA5A2E">
    <w:pPr>
      <w:pStyle w:val="Stopka"/>
    </w:pPr>
  </w:p>
  <w:p w14:paraId="5BE23694" w14:textId="77777777" w:rsidR="0096759F" w:rsidRDefault="0096759F" w:rsidP="00984B33">
    <w:pPr>
      <w:pStyle w:val="Stopka"/>
      <w:tabs>
        <w:tab w:val="clear" w:pos="9072"/>
        <w:tab w:val="left" w:pos="4963"/>
        <w:tab w:val="left" w:pos="5672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07C29" w14:textId="77777777" w:rsidR="00793F32" w:rsidRDefault="00793F32">
      <w:r>
        <w:separator/>
      </w:r>
    </w:p>
    <w:p w14:paraId="69080C61" w14:textId="77777777" w:rsidR="00793F32" w:rsidRDefault="00793F32"/>
    <w:p w14:paraId="74CFDD1F" w14:textId="77777777" w:rsidR="00793F32" w:rsidRDefault="00793F32" w:rsidP="008E1B26"/>
  </w:footnote>
  <w:footnote w:type="continuationSeparator" w:id="0">
    <w:p w14:paraId="1D3B35CF" w14:textId="77777777" w:rsidR="00793F32" w:rsidRDefault="00793F32">
      <w:r>
        <w:continuationSeparator/>
      </w:r>
    </w:p>
    <w:p w14:paraId="038C182D" w14:textId="77777777" w:rsidR="00793F32" w:rsidRDefault="00793F32"/>
    <w:p w14:paraId="30881EE3" w14:textId="77777777" w:rsidR="00793F32" w:rsidRDefault="00793F32" w:rsidP="008E1B26"/>
  </w:footnote>
  <w:footnote w:type="continuationNotice" w:id="1">
    <w:p w14:paraId="66E2C681" w14:textId="77777777" w:rsidR="00793F32" w:rsidRDefault="00793F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4C00E" w14:textId="77777777" w:rsidR="008C0E96" w:rsidRDefault="008C0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A4593" w14:textId="77777777" w:rsidR="0096759F" w:rsidRDefault="00967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B4454" w14:textId="77777777" w:rsidR="0096759F" w:rsidRPr="006F3959" w:rsidRDefault="0096759F" w:rsidP="006F3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7BB"/>
    <w:multiLevelType w:val="hybridMultilevel"/>
    <w:tmpl w:val="BFEA1C52"/>
    <w:lvl w:ilvl="0" w:tplc="314446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515B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493EA9"/>
    <w:multiLevelType w:val="hybridMultilevel"/>
    <w:tmpl w:val="007A8EDE"/>
    <w:lvl w:ilvl="0" w:tplc="B66034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D20F6"/>
    <w:multiLevelType w:val="multilevel"/>
    <w:tmpl w:val="0415001D"/>
    <w:name w:val="a.22222222222222223223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4466DF"/>
    <w:multiLevelType w:val="multilevel"/>
    <w:tmpl w:val="DA0227AC"/>
    <w:name w:val="a.222222222222222232232222222222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B7052BC"/>
    <w:multiLevelType w:val="multilevel"/>
    <w:tmpl w:val="0415001D"/>
    <w:name w:val="a.222222222222222232232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CD0E9C"/>
    <w:multiLevelType w:val="hybridMultilevel"/>
    <w:tmpl w:val="B5ECB9D8"/>
    <w:lvl w:ilvl="0" w:tplc="E9064ABC">
      <w:start w:val="3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555E5FAC">
      <w:start w:val="3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B6172"/>
    <w:multiLevelType w:val="hybridMultilevel"/>
    <w:tmpl w:val="2E3E7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C82F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7410F"/>
    <w:multiLevelType w:val="hybridMultilevel"/>
    <w:tmpl w:val="21147B38"/>
    <w:lvl w:ilvl="0" w:tplc="E9064AB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D3EA2"/>
    <w:multiLevelType w:val="hybridMultilevel"/>
    <w:tmpl w:val="1BBC84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05C5927"/>
    <w:multiLevelType w:val="hybridMultilevel"/>
    <w:tmpl w:val="0A2817FC"/>
    <w:lvl w:ilvl="0" w:tplc="83C23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50C53"/>
    <w:multiLevelType w:val="hybridMultilevel"/>
    <w:tmpl w:val="E0F48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52C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0B6737F"/>
    <w:multiLevelType w:val="hybridMultilevel"/>
    <w:tmpl w:val="4212F96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404376"/>
    <w:multiLevelType w:val="hybridMultilevel"/>
    <w:tmpl w:val="2DEE5E08"/>
    <w:lvl w:ilvl="0" w:tplc="B66034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17B88"/>
    <w:multiLevelType w:val="hybridMultilevel"/>
    <w:tmpl w:val="C090E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C82F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37C78"/>
    <w:multiLevelType w:val="hybridMultilevel"/>
    <w:tmpl w:val="B2D40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350FA"/>
    <w:multiLevelType w:val="multilevel"/>
    <w:tmpl w:val="7C02E014"/>
    <w:name w:val="a.2222222222222222322322222222222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8"/>
  </w:num>
  <w:num w:numId="5">
    <w:abstractNumId w:val="14"/>
  </w:num>
  <w:num w:numId="6">
    <w:abstractNumId w:val="2"/>
  </w:num>
  <w:num w:numId="7">
    <w:abstractNumId w:val="3"/>
  </w:num>
  <w:num w:numId="8">
    <w:abstractNumId w:val="16"/>
  </w:num>
  <w:num w:numId="9">
    <w:abstractNumId w:val="9"/>
  </w:num>
  <w:num w:numId="10">
    <w:abstractNumId w:val="7"/>
  </w:num>
  <w:num w:numId="11">
    <w:abstractNumId w:val="10"/>
  </w:num>
  <w:num w:numId="12">
    <w:abstractNumId w:val="15"/>
  </w:num>
  <w:num w:numId="13">
    <w:abstractNumId w:val="17"/>
  </w:num>
  <w:num w:numId="14">
    <w:abstractNumId w:val="0"/>
  </w:num>
  <w:num w:numId="15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wczarczyk Michał">
    <w15:presenceInfo w15:providerId="None" w15:userId="Owczarczyk Micha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88"/>
    <w:rsid w:val="00000C5E"/>
    <w:rsid w:val="00001F88"/>
    <w:rsid w:val="00002981"/>
    <w:rsid w:val="000037B5"/>
    <w:rsid w:val="000039F3"/>
    <w:rsid w:val="000055CA"/>
    <w:rsid w:val="00006E53"/>
    <w:rsid w:val="00007226"/>
    <w:rsid w:val="00010454"/>
    <w:rsid w:val="00011B19"/>
    <w:rsid w:val="00011EB4"/>
    <w:rsid w:val="00015BD2"/>
    <w:rsid w:val="00016049"/>
    <w:rsid w:val="000227D5"/>
    <w:rsid w:val="00022D4A"/>
    <w:rsid w:val="00024E92"/>
    <w:rsid w:val="00025EC2"/>
    <w:rsid w:val="00027923"/>
    <w:rsid w:val="0003020A"/>
    <w:rsid w:val="000302FF"/>
    <w:rsid w:val="00032096"/>
    <w:rsid w:val="00036305"/>
    <w:rsid w:val="000370F9"/>
    <w:rsid w:val="00040B83"/>
    <w:rsid w:val="00042804"/>
    <w:rsid w:val="00042BC1"/>
    <w:rsid w:val="00043ADF"/>
    <w:rsid w:val="000455D0"/>
    <w:rsid w:val="00045EDC"/>
    <w:rsid w:val="00051173"/>
    <w:rsid w:val="000539BE"/>
    <w:rsid w:val="00054953"/>
    <w:rsid w:val="00061C04"/>
    <w:rsid w:val="000628EA"/>
    <w:rsid w:val="000645B4"/>
    <w:rsid w:val="0006528F"/>
    <w:rsid w:val="00066EC7"/>
    <w:rsid w:val="00070870"/>
    <w:rsid w:val="00072685"/>
    <w:rsid w:val="00074184"/>
    <w:rsid w:val="00074403"/>
    <w:rsid w:val="000746B6"/>
    <w:rsid w:val="000756B7"/>
    <w:rsid w:val="00075942"/>
    <w:rsid w:val="00076E50"/>
    <w:rsid w:val="000810E7"/>
    <w:rsid w:val="0008146E"/>
    <w:rsid w:val="000831AC"/>
    <w:rsid w:val="00084C9B"/>
    <w:rsid w:val="000857D3"/>
    <w:rsid w:val="000915A1"/>
    <w:rsid w:val="00092F44"/>
    <w:rsid w:val="000936B7"/>
    <w:rsid w:val="00094CCB"/>
    <w:rsid w:val="000952A5"/>
    <w:rsid w:val="00095FC1"/>
    <w:rsid w:val="00096A38"/>
    <w:rsid w:val="00097851"/>
    <w:rsid w:val="000A060A"/>
    <w:rsid w:val="000A1146"/>
    <w:rsid w:val="000A1233"/>
    <w:rsid w:val="000A14D1"/>
    <w:rsid w:val="000A27BD"/>
    <w:rsid w:val="000A3B21"/>
    <w:rsid w:val="000A5162"/>
    <w:rsid w:val="000A5379"/>
    <w:rsid w:val="000A6BB2"/>
    <w:rsid w:val="000B15DE"/>
    <w:rsid w:val="000B18D3"/>
    <w:rsid w:val="000B2C5B"/>
    <w:rsid w:val="000B2F03"/>
    <w:rsid w:val="000B37E8"/>
    <w:rsid w:val="000B3A7A"/>
    <w:rsid w:val="000B428E"/>
    <w:rsid w:val="000B720D"/>
    <w:rsid w:val="000C1ED9"/>
    <w:rsid w:val="000C2AFF"/>
    <w:rsid w:val="000C3725"/>
    <w:rsid w:val="000C4178"/>
    <w:rsid w:val="000C4F16"/>
    <w:rsid w:val="000C618A"/>
    <w:rsid w:val="000C70BA"/>
    <w:rsid w:val="000C722D"/>
    <w:rsid w:val="000C79A3"/>
    <w:rsid w:val="000D0EA5"/>
    <w:rsid w:val="000D2AC6"/>
    <w:rsid w:val="000D2C30"/>
    <w:rsid w:val="000D50DE"/>
    <w:rsid w:val="000E00D9"/>
    <w:rsid w:val="000E0791"/>
    <w:rsid w:val="000E0AB8"/>
    <w:rsid w:val="000E1123"/>
    <w:rsid w:val="000E33BA"/>
    <w:rsid w:val="000E6E26"/>
    <w:rsid w:val="000E7162"/>
    <w:rsid w:val="000F1228"/>
    <w:rsid w:val="000F362F"/>
    <w:rsid w:val="000F3C13"/>
    <w:rsid w:val="000F4169"/>
    <w:rsid w:val="000F6033"/>
    <w:rsid w:val="00100215"/>
    <w:rsid w:val="00100851"/>
    <w:rsid w:val="00100CD7"/>
    <w:rsid w:val="00100F88"/>
    <w:rsid w:val="0010178F"/>
    <w:rsid w:val="00101B53"/>
    <w:rsid w:val="00102387"/>
    <w:rsid w:val="0010278A"/>
    <w:rsid w:val="001036F4"/>
    <w:rsid w:val="00103C70"/>
    <w:rsid w:val="00105B45"/>
    <w:rsid w:val="001062F2"/>
    <w:rsid w:val="00106FC5"/>
    <w:rsid w:val="00107A2E"/>
    <w:rsid w:val="00111118"/>
    <w:rsid w:val="00111783"/>
    <w:rsid w:val="001121D5"/>
    <w:rsid w:val="001149BA"/>
    <w:rsid w:val="00115B33"/>
    <w:rsid w:val="001164D9"/>
    <w:rsid w:val="00117774"/>
    <w:rsid w:val="00120A58"/>
    <w:rsid w:val="00121914"/>
    <w:rsid w:val="00122E9B"/>
    <w:rsid w:val="001245FC"/>
    <w:rsid w:val="0012542C"/>
    <w:rsid w:val="001255F4"/>
    <w:rsid w:val="001257C4"/>
    <w:rsid w:val="00126440"/>
    <w:rsid w:val="00127C8D"/>
    <w:rsid w:val="00132BCF"/>
    <w:rsid w:val="00133785"/>
    <w:rsid w:val="001343B2"/>
    <w:rsid w:val="00135A3D"/>
    <w:rsid w:val="00135C54"/>
    <w:rsid w:val="00136FB2"/>
    <w:rsid w:val="001421EA"/>
    <w:rsid w:val="001426F7"/>
    <w:rsid w:val="00143012"/>
    <w:rsid w:val="0014513B"/>
    <w:rsid w:val="00145BF2"/>
    <w:rsid w:val="00147FB1"/>
    <w:rsid w:val="001510F9"/>
    <w:rsid w:val="00153B45"/>
    <w:rsid w:val="001542D4"/>
    <w:rsid w:val="00156F02"/>
    <w:rsid w:val="001611DA"/>
    <w:rsid w:val="00161BBE"/>
    <w:rsid w:val="001622F9"/>
    <w:rsid w:val="001627F0"/>
    <w:rsid w:val="00164FAA"/>
    <w:rsid w:val="00166AE4"/>
    <w:rsid w:val="001711E0"/>
    <w:rsid w:val="00171B22"/>
    <w:rsid w:val="001723F9"/>
    <w:rsid w:val="001742FB"/>
    <w:rsid w:val="001747FA"/>
    <w:rsid w:val="001751CD"/>
    <w:rsid w:val="0017631E"/>
    <w:rsid w:val="00177D1F"/>
    <w:rsid w:val="00177D85"/>
    <w:rsid w:val="001813F3"/>
    <w:rsid w:val="001814AF"/>
    <w:rsid w:val="00183F6B"/>
    <w:rsid w:val="0018714C"/>
    <w:rsid w:val="001878AB"/>
    <w:rsid w:val="0019021F"/>
    <w:rsid w:val="00190727"/>
    <w:rsid w:val="00190744"/>
    <w:rsid w:val="00190DBE"/>
    <w:rsid w:val="001918AF"/>
    <w:rsid w:val="001927BE"/>
    <w:rsid w:val="00192D54"/>
    <w:rsid w:val="00193A5B"/>
    <w:rsid w:val="001A037D"/>
    <w:rsid w:val="001A0497"/>
    <w:rsid w:val="001A2958"/>
    <w:rsid w:val="001A2DBB"/>
    <w:rsid w:val="001A5E3D"/>
    <w:rsid w:val="001A5E59"/>
    <w:rsid w:val="001A74A1"/>
    <w:rsid w:val="001B38A7"/>
    <w:rsid w:val="001B5085"/>
    <w:rsid w:val="001B74F5"/>
    <w:rsid w:val="001B7A1F"/>
    <w:rsid w:val="001C03F3"/>
    <w:rsid w:val="001C0DB1"/>
    <w:rsid w:val="001C176C"/>
    <w:rsid w:val="001C2AB2"/>
    <w:rsid w:val="001C3032"/>
    <w:rsid w:val="001C60D5"/>
    <w:rsid w:val="001C650A"/>
    <w:rsid w:val="001D03DF"/>
    <w:rsid w:val="001D03E3"/>
    <w:rsid w:val="001D0DA0"/>
    <w:rsid w:val="001D3925"/>
    <w:rsid w:val="001D5AA0"/>
    <w:rsid w:val="001D6235"/>
    <w:rsid w:val="001D6AF8"/>
    <w:rsid w:val="001D7658"/>
    <w:rsid w:val="001D7A5E"/>
    <w:rsid w:val="001E0E32"/>
    <w:rsid w:val="001E1706"/>
    <w:rsid w:val="001E25A1"/>
    <w:rsid w:val="001E2AEC"/>
    <w:rsid w:val="001E2ED1"/>
    <w:rsid w:val="001E3050"/>
    <w:rsid w:val="001E47EF"/>
    <w:rsid w:val="001E671F"/>
    <w:rsid w:val="001E7C23"/>
    <w:rsid w:val="001F23D4"/>
    <w:rsid w:val="00201A26"/>
    <w:rsid w:val="00202DDE"/>
    <w:rsid w:val="0020452E"/>
    <w:rsid w:val="002051A8"/>
    <w:rsid w:val="00206359"/>
    <w:rsid w:val="00206D55"/>
    <w:rsid w:val="0021010F"/>
    <w:rsid w:val="0021089C"/>
    <w:rsid w:val="00211622"/>
    <w:rsid w:val="00211CC1"/>
    <w:rsid w:val="00212781"/>
    <w:rsid w:val="0021372F"/>
    <w:rsid w:val="002176C7"/>
    <w:rsid w:val="00221364"/>
    <w:rsid w:val="00223F07"/>
    <w:rsid w:val="0022427F"/>
    <w:rsid w:val="00224977"/>
    <w:rsid w:val="00227825"/>
    <w:rsid w:val="0023099F"/>
    <w:rsid w:val="00232508"/>
    <w:rsid w:val="00235DF3"/>
    <w:rsid w:val="002410F7"/>
    <w:rsid w:val="002411AB"/>
    <w:rsid w:val="00242ECF"/>
    <w:rsid w:val="00243BB4"/>
    <w:rsid w:val="002460FB"/>
    <w:rsid w:val="00246D14"/>
    <w:rsid w:val="002476AF"/>
    <w:rsid w:val="002509E6"/>
    <w:rsid w:val="00250BD8"/>
    <w:rsid w:val="00251DA4"/>
    <w:rsid w:val="00252809"/>
    <w:rsid w:val="00253796"/>
    <w:rsid w:val="0025680C"/>
    <w:rsid w:val="00257349"/>
    <w:rsid w:val="00260627"/>
    <w:rsid w:val="0026132E"/>
    <w:rsid w:val="00262703"/>
    <w:rsid w:val="0026380A"/>
    <w:rsid w:val="00263882"/>
    <w:rsid w:val="00263F3B"/>
    <w:rsid w:val="0026514A"/>
    <w:rsid w:val="00265156"/>
    <w:rsid w:val="0026646E"/>
    <w:rsid w:val="0026693D"/>
    <w:rsid w:val="002670EC"/>
    <w:rsid w:val="00271FA0"/>
    <w:rsid w:val="00271FBB"/>
    <w:rsid w:val="00276189"/>
    <w:rsid w:val="00276488"/>
    <w:rsid w:val="00284E2F"/>
    <w:rsid w:val="00286124"/>
    <w:rsid w:val="00286D12"/>
    <w:rsid w:val="002918CB"/>
    <w:rsid w:val="0029195C"/>
    <w:rsid w:val="00291B5B"/>
    <w:rsid w:val="00293F3B"/>
    <w:rsid w:val="0029500B"/>
    <w:rsid w:val="002A2A32"/>
    <w:rsid w:val="002A3A97"/>
    <w:rsid w:val="002A4193"/>
    <w:rsid w:val="002A5EB2"/>
    <w:rsid w:val="002A7C10"/>
    <w:rsid w:val="002B3C42"/>
    <w:rsid w:val="002B4947"/>
    <w:rsid w:val="002B5B3D"/>
    <w:rsid w:val="002B79AF"/>
    <w:rsid w:val="002C0B0B"/>
    <w:rsid w:val="002C0FA3"/>
    <w:rsid w:val="002C379A"/>
    <w:rsid w:val="002C58C8"/>
    <w:rsid w:val="002C64CA"/>
    <w:rsid w:val="002C7C6D"/>
    <w:rsid w:val="002D2730"/>
    <w:rsid w:val="002D314E"/>
    <w:rsid w:val="002D439F"/>
    <w:rsid w:val="002D5C68"/>
    <w:rsid w:val="002D628B"/>
    <w:rsid w:val="002F1380"/>
    <w:rsid w:val="002F474F"/>
    <w:rsid w:val="002F4BB2"/>
    <w:rsid w:val="002F5141"/>
    <w:rsid w:val="002F66BD"/>
    <w:rsid w:val="002F6A52"/>
    <w:rsid w:val="002F764C"/>
    <w:rsid w:val="002F77CE"/>
    <w:rsid w:val="00301CEB"/>
    <w:rsid w:val="00304E05"/>
    <w:rsid w:val="003051AB"/>
    <w:rsid w:val="003062C7"/>
    <w:rsid w:val="00307201"/>
    <w:rsid w:val="003114FD"/>
    <w:rsid w:val="00311670"/>
    <w:rsid w:val="00312767"/>
    <w:rsid w:val="0032052D"/>
    <w:rsid w:val="00324053"/>
    <w:rsid w:val="00325E49"/>
    <w:rsid w:val="00327E5E"/>
    <w:rsid w:val="00330586"/>
    <w:rsid w:val="00331435"/>
    <w:rsid w:val="00337759"/>
    <w:rsid w:val="0034245A"/>
    <w:rsid w:val="00342FD7"/>
    <w:rsid w:val="003442C2"/>
    <w:rsid w:val="00344830"/>
    <w:rsid w:val="003525FF"/>
    <w:rsid w:val="003527AA"/>
    <w:rsid w:val="003536EC"/>
    <w:rsid w:val="00354925"/>
    <w:rsid w:val="00356A74"/>
    <w:rsid w:val="00360241"/>
    <w:rsid w:val="00363C9B"/>
    <w:rsid w:val="00365353"/>
    <w:rsid w:val="00366CDB"/>
    <w:rsid w:val="00370F70"/>
    <w:rsid w:val="003730D9"/>
    <w:rsid w:val="00373D02"/>
    <w:rsid w:val="00375AB6"/>
    <w:rsid w:val="00375E51"/>
    <w:rsid w:val="00376823"/>
    <w:rsid w:val="003778E3"/>
    <w:rsid w:val="00377AF8"/>
    <w:rsid w:val="00377C40"/>
    <w:rsid w:val="003803F9"/>
    <w:rsid w:val="0038076D"/>
    <w:rsid w:val="00381248"/>
    <w:rsid w:val="00381FB7"/>
    <w:rsid w:val="00382CC6"/>
    <w:rsid w:val="00385DF3"/>
    <w:rsid w:val="0039135E"/>
    <w:rsid w:val="00391A1B"/>
    <w:rsid w:val="0039213A"/>
    <w:rsid w:val="00393424"/>
    <w:rsid w:val="00393F26"/>
    <w:rsid w:val="00395AEC"/>
    <w:rsid w:val="00395E8A"/>
    <w:rsid w:val="003A0CA5"/>
    <w:rsid w:val="003A465D"/>
    <w:rsid w:val="003A4811"/>
    <w:rsid w:val="003A7983"/>
    <w:rsid w:val="003B11CE"/>
    <w:rsid w:val="003B18B1"/>
    <w:rsid w:val="003B315B"/>
    <w:rsid w:val="003B3B8E"/>
    <w:rsid w:val="003B4464"/>
    <w:rsid w:val="003B60F9"/>
    <w:rsid w:val="003B6327"/>
    <w:rsid w:val="003C01B3"/>
    <w:rsid w:val="003C0936"/>
    <w:rsid w:val="003C23FC"/>
    <w:rsid w:val="003C3441"/>
    <w:rsid w:val="003C3EA3"/>
    <w:rsid w:val="003D052E"/>
    <w:rsid w:val="003D1EE6"/>
    <w:rsid w:val="003D58B9"/>
    <w:rsid w:val="003E3698"/>
    <w:rsid w:val="003E3924"/>
    <w:rsid w:val="003E4F2D"/>
    <w:rsid w:val="003E5C40"/>
    <w:rsid w:val="003E70F3"/>
    <w:rsid w:val="003F2C4A"/>
    <w:rsid w:val="003F4F3B"/>
    <w:rsid w:val="003F7837"/>
    <w:rsid w:val="00400C72"/>
    <w:rsid w:val="00401FC8"/>
    <w:rsid w:val="00402F5F"/>
    <w:rsid w:val="00402F8A"/>
    <w:rsid w:val="004057BE"/>
    <w:rsid w:val="00412993"/>
    <w:rsid w:val="0041437E"/>
    <w:rsid w:val="004153AF"/>
    <w:rsid w:val="004200A6"/>
    <w:rsid w:val="00422B64"/>
    <w:rsid w:val="004248A6"/>
    <w:rsid w:val="00426450"/>
    <w:rsid w:val="00426EB5"/>
    <w:rsid w:val="00427A5C"/>
    <w:rsid w:val="0043140C"/>
    <w:rsid w:val="00431E9B"/>
    <w:rsid w:val="00432BA3"/>
    <w:rsid w:val="00433804"/>
    <w:rsid w:val="00433A24"/>
    <w:rsid w:val="004369EF"/>
    <w:rsid w:val="0044024F"/>
    <w:rsid w:val="00443254"/>
    <w:rsid w:val="004466C0"/>
    <w:rsid w:val="00447DF8"/>
    <w:rsid w:val="0045139D"/>
    <w:rsid w:val="00457694"/>
    <w:rsid w:val="0045786A"/>
    <w:rsid w:val="00461CDD"/>
    <w:rsid w:val="00461D5D"/>
    <w:rsid w:val="004638BD"/>
    <w:rsid w:val="004655CE"/>
    <w:rsid w:val="004659EE"/>
    <w:rsid w:val="00465E7A"/>
    <w:rsid w:val="00466708"/>
    <w:rsid w:val="004667B9"/>
    <w:rsid w:val="004676FA"/>
    <w:rsid w:val="00467B5A"/>
    <w:rsid w:val="00471831"/>
    <w:rsid w:val="00473052"/>
    <w:rsid w:val="00475E9B"/>
    <w:rsid w:val="00475EF5"/>
    <w:rsid w:val="00477D42"/>
    <w:rsid w:val="004809D8"/>
    <w:rsid w:val="0048176D"/>
    <w:rsid w:val="00481A6D"/>
    <w:rsid w:val="00482F05"/>
    <w:rsid w:val="00483E95"/>
    <w:rsid w:val="00484B96"/>
    <w:rsid w:val="00486409"/>
    <w:rsid w:val="0049482B"/>
    <w:rsid w:val="00495B84"/>
    <w:rsid w:val="004A070B"/>
    <w:rsid w:val="004A1ED0"/>
    <w:rsid w:val="004A5917"/>
    <w:rsid w:val="004B0C27"/>
    <w:rsid w:val="004B0D82"/>
    <w:rsid w:val="004B5C8B"/>
    <w:rsid w:val="004B6C7C"/>
    <w:rsid w:val="004C3E6E"/>
    <w:rsid w:val="004C454D"/>
    <w:rsid w:val="004C614E"/>
    <w:rsid w:val="004C641C"/>
    <w:rsid w:val="004C7612"/>
    <w:rsid w:val="004C77B3"/>
    <w:rsid w:val="004C7EEC"/>
    <w:rsid w:val="004D0452"/>
    <w:rsid w:val="004D0A6F"/>
    <w:rsid w:val="004D0B81"/>
    <w:rsid w:val="004D1EC1"/>
    <w:rsid w:val="004D549D"/>
    <w:rsid w:val="004D5C08"/>
    <w:rsid w:val="004D71E2"/>
    <w:rsid w:val="004E322D"/>
    <w:rsid w:val="004E5247"/>
    <w:rsid w:val="004E57E3"/>
    <w:rsid w:val="004E6045"/>
    <w:rsid w:val="004E670E"/>
    <w:rsid w:val="004E68BF"/>
    <w:rsid w:val="004F09AD"/>
    <w:rsid w:val="004F27F0"/>
    <w:rsid w:val="004F2F48"/>
    <w:rsid w:val="004F32FB"/>
    <w:rsid w:val="004F433D"/>
    <w:rsid w:val="004F4B04"/>
    <w:rsid w:val="004F4D68"/>
    <w:rsid w:val="004F5791"/>
    <w:rsid w:val="00500396"/>
    <w:rsid w:val="00501FA6"/>
    <w:rsid w:val="005026D4"/>
    <w:rsid w:val="005030FA"/>
    <w:rsid w:val="00503C2A"/>
    <w:rsid w:val="00503C99"/>
    <w:rsid w:val="00504DA1"/>
    <w:rsid w:val="00506B83"/>
    <w:rsid w:val="0050727A"/>
    <w:rsid w:val="005106D0"/>
    <w:rsid w:val="0051205E"/>
    <w:rsid w:val="00512CE6"/>
    <w:rsid w:val="00513519"/>
    <w:rsid w:val="00514008"/>
    <w:rsid w:val="00514386"/>
    <w:rsid w:val="00515FDB"/>
    <w:rsid w:val="00517141"/>
    <w:rsid w:val="00517948"/>
    <w:rsid w:val="00517C33"/>
    <w:rsid w:val="00521174"/>
    <w:rsid w:val="0052181B"/>
    <w:rsid w:val="00523B4A"/>
    <w:rsid w:val="0053316B"/>
    <w:rsid w:val="00533942"/>
    <w:rsid w:val="00536243"/>
    <w:rsid w:val="005439B6"/>
    <w:rsid w:val="00544C67"/>
    <w:rsid w:val="005450FC"/>
    <w:rsid w:val="00545777"/>
    <w:rsid w:val="005462A2"/>
    <w:rsid w:val="005462B7"/>
    <w:rsid w:val="0055002F"/>
    <w:rsid w:val="00550842"/>
    <w:rsid w:val="00552A20"/>
    <w:rsid w:val="00552F34"/>
    <w:rsid w:val="005534CD"/>
    <w:rsid w:val="0055679B"/>
    <w:rsid w:val="00557B1B"/>
    <w:rsid w:val="00562841"/>
    <w:rsid w:val="00562AF9"/>
    <w:rsid w:val="00566066"/>
    <w:rsid w:val="005662EE"/>
    <w:rsid w:val="00566FF7"/>
    <w:rsid w:val="005670B9"/>
    <w:rsid w:val="005677F7"/>
    <w:rsid w:val="00570E3C"/>
    <w:rsid w:val="005719F1"/>
    <w:rsid w:val="00576C68"/>
    <w:rsid w:val="00577B91"/>
    <w:rsid w:val="0058050C"/>
    <w:rsid w:val="00582174"/>
    <w:rsid w:val="00582414"/>
    <w:rsid w:val="005832F1"/>
    <w:rsid w:val="0058440E"/>
    <w:rsid w:val="005863F7"/>
    <w:rsid w:val="005904B4"/>
    <w:rsid w:val="00590C2B"/>
    <w:rsid w:val="005951EB"/>
    <w:rsid w:val="00597C9C"/>
    <w:rsid w:val="005A0FC2"/>
    <w:rsid w:val="005A2910"/>
    <w:rsid w:val="005A7BAD"/>
    <w:rsid w:val="005B15C4"/>
    <w:rsid w:val="005B35C8"/>
    <w:rsid w:val="005B4D50"/>
    <w:rsid w:val="005B5224"/>
    <w:rsid w:val="005B7469"/>
    <w:rsid w:val="005C19B6"/>
    <w:rsid w:val="005C33F2"/>
    <w:rsid w:val="005C7506"/>
    <w:rsid w:val="005D0A3F"/>
    <w:rsid w:val="005D1B76"/>
    <w:rsid w:val="005D23BA"/>
    <w:rsid w:val="005D3703"/>
    <w:rsid w:val="005D3F6E"/>
    <w:rsid w:val="005E0828"/>
    <w:rsid w:val="005E33BA"/>
    <w:rsid w:val="005E3E6F"/>
    <w:rsid w:val="005E4780"/>
    <w:rsid w:val="005E4B69"/>
    <w:rsid w:val="005E7929"/>
    <w:rsid w:val="005F373E"/>
    <w:rsid w:val="005F37B2"/>
    <w:rsid w:val="005F3FF9"/>
    <w:rsid w:val="005F5808"/>
    <w:rsid w:val="005F68D0"/>
    <w:rsid w:val="005F6FFB"/>
    <w:rsid w:val="006008CF"/>
    <w:rsid w:val="006014E8"/>
    <w:rsid w:val="00601643"/>
    <w:rsid w:val="00603E0C"/>
    <w:rsid w:val="00604C5F"/>
    <w:rsid w:val="0060502E"/>
    <w:rsid w:val="0060571D"/>
    <w:rsid w:val="00611C88"/>
    <w:rsid w:val="0061297C"/>
    <w:rsid w:val="00615096"/>
    <w:rsid w:val="006163A2"/>
    <w:rsid w:val="00620AD2"/>
    <w:rsid w:val="00620D4C"/>
    <w:rsid w:val="00621079"/>
    <w:rsid w:val="00621E60"/>
    <w:rsid w:val="0062308A"/>
    <w:rsid w:val="00624F15"/>
    <w:rsid w:val="00625D86"/>
    <w:rsid w:val="0062626D"/>
    <w:rsid w:val="0063129E"/>
    <w:rsid w:val="00631302"/>
    <w:rsid w:val="006320F2"/>
    <w:rsid w:val="00632682"/>
    <w:rsid w:val="006334C5"/>
    <w:rsid w:val="00633B97"/>
    <w:rsid w:val="0063404B"/>
    <w:rsid w:val="00635976"/>
    <w:rsid w:val="006375CB"/>
    <w:rsid w:val="00640657"/>
    <w:rsid w:val="00641074"/>
    <w:rsid w:val="006411B8"/>
    <w:rsid w:val="006411BD"/>
    <w:rsid w:val="00641BE6"/>
    <w:rsid w:val="00641CCF"/>
    <w:rsid w:val="00642426"/>
    <w:rsid w:val="006426B2"/>
    <w:rsid w:val="006437CA"/>
    <w:rsid w:val="00647AAA"/>
    <w:rsid w:val="00652989"/>
    <w:rsid w:val="00652F7E"/>
    <w:rsid w:val="006537AF"/>
    <w:rsid w:val="00653C37"/>
    <w:rsid w:val="00653DF5"/>
    <w:rsid w:val="006603BA"/>
    <w:rsid w:val="00660B27"/>
    <w:rsid w:val="00662150"/>
    <w:rsid w:val="00663B6A"/>
    <w:rsid w:val="00666693"/>
    <w:rsid w:val="006670F6"/>
    <w:rsid w:val="006676A7"/>
    <w:rsid w:val="006677C1"/>
    <w:rsid w:val="006714FB"/>
    <w:rsid w:val="00673C43"/>
    <w:rsid w:val="00681C5D"/>
    <w:rsid w:val="00683802"/>
    <w:rsid w:val="0068526C"/>
    <w:rsid w:val="00685783"/>
    <w:rsid w:val="0068620F"/>
    <w:rsid w:val="006941DA"/>
    <w:rsid w:val="0069642C"/>
    <w:rsid w:val="006A050E"/>
    <w:rsid w:val="006A0DA0"/>
    <w:rsid w:val="006A1A5C"/>
    <w:rsid w:val="006A2B76"/>
    <w:rsid w:val="006A34FE"/>
    <w:rsid w:val="006A58BE"/>
    <w:rsid w:val="006A6D70"/>
    <w:rsid w:val="006B1600"/>
    <w:rsid w:val="006B1F14"/>
    <w:rsid w:val="006B2921"/>
    <w:rsid w:val="006B57A7"/>
    <w:rsid w:val="006B589E"/>
    <w:rsid w:val="006C1B64"/>
    <w:rsid w:val="006C5531"/>
    <w:rsid w:val="006C692E"/>
    <w:rsid w:val="006D149F"/>
    <w:rsid w:val="006D18C8"/>
    <w:rsid w:val="006D1C84"/>
    <w:rsid w:val="006D41B0"/>
    <w:rsid w:val="006D51F2"/>
    <w:rsid w:val="006D5226"/>
    <w:rsid w:val="006D6F60"/>
    <w:rsid w:val="006D73EA"/>
    <w:rsid w:val="006E13F7"/>
    <w:rsid w:val="006E2AFF"/>
    <w:rsid w:val="006E394A"/>
    <w:rsid w:val="006F08B2"/>
    <w:rsid w:val="006F0E70"/>
    <w:rsid w:val="006F16F2"/>
    <w:rsid w:val="006F1A4C"/>
    <w:rsid w:val="006F1C8B"/>
    <w:rsid w:val="006F2D7A"/>
    <w:rsid w:val="006F3959"/>
    <w:rsid w:val="006F42B1"/>
    <w:rsid w:val="006F44BE"/>
    <w:rsid w:val="006F44C1"/>
    <w:rsid w:val="006F4D11"/>
    <w:rsid w:val="006F678B"/>
    <w:rsid w:val="006F6952"/>
    <w:rsid w:val="00700065"/>
    <w:rsid w:val="0070274B"/>
    <w:rsid w:val="00703599"/>
    <w:rsid w:val="00703D8D"/>
    <w:rsid w:val="00704954"/>
    <w:rsid w:val="007049DD"/>
    <w:rsid w:val="00706309"/>
    <w:rsid w:val="0070644C"/>
    <w:rsid w:val="00706E98"/>
    <w:rsid w:val="00711472"/>
    <w:rsid w:val="0071202A"/>
    <w:rsid w:val="0071519E"/>
    <w:rsid w:val="007159BE"/>
    <w:rsid w:val="007159F3"/>
    <w:rsid w:val="007175FE"/>
    <w:rsid w:val="00717E2D"/>
    <w:rsid w:val="007205DF"/>
    <w:rsid w:val="007237AB"/>
    <w:rsid w:val="007237C5"/>
    <w:rsid w:val="0072430F"/>
    <w:rsid w:val="00724541"/>
    <w:rsid w:val="007269EE"/>
    <w:rsid w:val="00731257"/>
    <w:rsid w:val="00731E9B"/>
    <w:rsid w:val="00733884"/>
    <w:rsid w:val="00733E2A"/>
    <w:rsid w:val="0073510A"/>
    <w:rsid w:val="0073603C"/>
    <w:rsid w:val="0073626C"/>
    <w:rsid w:val="00736B45"/>
    <w:rsid w:val="0073741E"/>
    <w:rsid w:val="0074309D"/>
    <w:rsid w:val="0074399E"/>
    <w:rsid w:val="007447A7"/>
    <w:rsid w:val="0074533C"/>
    <w:rsid w:val="00747D7B"/>
    <w:rsid w:val="00750EAE"/>
    <w:rsid w:val="00752B11"/>
    <w:rsid w:val="00752FD5"/>
    <w:rsid w:val="00753B00"/>
    <w:rsid w:val="007546BA"/>
    <w:rsid w:val="00755947"/>
    <w:rsid w:val="00756616"/>
    <w:rsid w:val="007602EE"/>
    <w:rsid w:val="007624CF"/>
    <w:rsid w:val="007632F7"/>
    <w:rsid w:val="00764F73"/>
    <w:rsid w:val="007650B8"/>
    <w:rsid w:val="007663B2"/>
    <w:rsid w:val="007665ED"/>
    <w:rsid w:val="007678C0"/>
    <w:rsid w:val="00770150"/>
    <w:rsid w:val="007709B5"/>
    <w:rsid w:val="00770C0D"/>
    <w:rsid w:val="00771240"/>
    <w:rsid w:val="00773E30"/>
    <w:rsid w:val="00774343"/>
    <w:rsid w:val="00774D20"/>
    <w:rsid w:val="0077649F"/>
    <w:rsid w:val="00780529"/>
    <w:rsid w:val="0078074C"/>
    <w:rsid w:val="007809B9"/>
    <w:rsid w:val="00782EC6"/>
    <w:rsid w:val="00793BA6"/>
    <w:rsid w:val="00793F32"/>
    <w:rsid w:val="007943C9"/>
    <w:rsid w:val="007950B1"/>
    <w:rsid w:val="00795753"/>
    <w:rsid w:val="00796D0F"/>
    <w:rsid w:val="007A0D5D"/>
    <w:rsid w:val="007A1D1C"/>
    <w:rsid w:val="007A4793"/>
    <w:rsid w:val="007A5E46"/>
    <w:rsid w:val="007A78BB"/>
    <w:rsid w:val="007B036A"/>
    <w:rsid w:val="007B1477"/>
    <w:rsid w:val="007B4C2F"/>
    <w:rsid w:val="007C0331"/>
    <w:rsid w:val="007C193C"/>
    <w:rsid w:val="007C1A7D"/>
    <w:rsid w:val="007C27D7"/>
    <w:rsid w:val="007C2F2A"/>
    <w:rsid w:val="007C330A"/>
    <w:rsid w:val="007C47EA"/>
    <w:rsid w:val="007C533C"/>
    <w:rsid w:val="007C55BB"/>
    <w:rsid w:val="007C6429"/>
    <w:rsid w:val="007C69C4"/>
    <w:rsid w:val="007C766D"/>
    <w:rsid w:val="007C7D80"/>
    <w:rsid w:val="007D00D3"/>
    <w:rsid w:val="007D0A1D"/>
    <w:rsid w:val="007D3141"/>
    <w:rsid w:val="007D512E"/>
    <w:rsid w:val="007D52B0"/>
    <w:rsid w:val="007D7AEB"/>
    <w:rsid w:val="007D7D35"/>
    <w:rsid w:val="007E1EFD"/>
    <w:rsid w:val="007E2126"/>
    <w:rsid w:val="007E22D7"/>
    <w:rsid w:val="007E2C22"/>
    <w:rsid w:val="007E6A66"/>
    <w:rsid w:val="007F0512"/>
    <w:rsid w:val="007F12E8"/>
    <w:rsid w:val="007F6567"/>
    <w:rsid w:val="00801195"/>
    <w:rsid w:val="008015FD"/>
    <w:rsid w:val="00802DAC"/>
    <w:rsid w:val="008041DE"/>
    <w:rsid w:val="008041FA"/>
    <w:rsid w:val="00804E1E"/>
    <w:rsid w:val="00806353"/>
    <w:rsid w:val="008067D0"/>
    <w:rsid w:val="0081195A"/>
    <w:rsid w:val="008123E8"/>
    <w:rsid w:val="008134CA"/>
    <w:rsid w:val="00814885"/>
    <w:rsid w:val="0081637E"/>
    <w:rsid w:val="00817E5A"/>
    <w:rsid w:val="0082028B"/>
    <w:rsid w:val="0082080D"/>
    <w:rsid w:val="00824682"/>
    <w:rsid w:val="00825CD3"/>
    <w:rsid w:val="008302B4"/>
    <w:rsid w:val="008303B8"/>
    <w:rsid w:val="00832F54"/>
    <w:rsid w:val="0083317E"/>
    <w:rsid w:val="00833A2F"/>
    <w:rsid w:val="00835481"/>
    <w:rsid w:val="008371C7"/>
    <w:rsid w:val="00837259"/>
    <w:rsid w:val="00840284"/>
    <w:rsid w:val="00841C04"/>
    <w:rsid w:val="008441C0"/>
    <w:rsid w:val="008448D1"/>
    <w:rsid w:val="00847F79"/>
    <w:rsid w:val="00850B2D"/>
    <w:rsid w:val="008520F7"/>
    <w:rsid w:val="008545E3"/>
    <w:rsid w:val="00857206"/>
    <w:rsid w:val="00860FE2"/>
    <w:rsid w:val="00863F3D"/>
    <w:rsid w:val="00873548"/>
    <w:rsid w:val="00873C43"/>
    <w:rsid w:val="00874A78"/>
    <w:rsid w:val="00875497"/>
    <w:rsid w:val="00875F4F"/>
    <w:rsid w:val="0087749C"/>
    <w:rsid w:val="00886AF5"/>
    <w:rsid w:val="00887DA8"/>
    <w:rsid w:val="008902A8"/>
    <w:rsid w:val="0089108A"/>
    <w:rsid w:val="008915EC"/>
    <w:rsid w:val="00894412"/>
    <w:rsid w:val="00894927"/>
    <w:rsid w:val="00896496"/>
    <w:rsid w:val="00897953"/>
    <w:rsid w:val="00897F9E"/>
    <w:rsid w:val="008A0422"/>
    <w:rsid w:val="008A108A"/>
    <w:rsid w:val="008A24E0"/>
    <w:rsid w:val="008A2CAF"/>
    <w:rsid w:val="008A40A3"/>
    <w:rsid w:val="008A7342"/>
    <w:rsid w:val="008A7A6B"/>
    <w:rsid w:val="008B271E"/>
    <w:rsid w:val="008B2FE0"/>
    <w:rsid w:val="008B3A8D"/>
    <w:rsid w:val="008B4005"/>
    <w:rsid w:val="008B47E2"/>
    <w:rsid w:val="008B52BD"/>
    <w:rsid w:val="008B57D2"/>
    <w:rsid w:val="008B5BA8"/>
    <w:rsid w:val="008C09F2"/>
    <w:rsid w:val="008C0E96"/>
    <w:rsid w:val="008C1B0F"/>
    <w:rsid w:val="008C3D6F"/>
    <w:rsid w:val="008C4701"/>
    <w:rsid w:val="008C4F44"/>
    <w:rsid w:val="008C7318"/>
    <w:rsid w:val="008C73E8"/>
    <w:rsid w:val="008C7BC6"/>
    <w:rsid w:val="008D07DC"/>
    <w:rsid w:val="008D1813"/>
    <w:rsid w:val="008D2858"/>
    <w:rsid w:val="008D2933"/>
    <w:rsid w:val="008D2A15"/>
    <w:rsid w:val="008D2CDF"/>
    <w:rsid w:val="008D5BAB"/>
    <w:rsid w:val="008D650D"/>
    <w:rsid w:val="008D7C10"/>
    <w:rsid w:val="008E0E1A"/>
    <w:rsid w:val="008E183D"/>
    <w:rsid w:val="008E1B26"/>
    <w:rsid w:val="008E201B"/>
    <w:rsid w:val="008E2311"/>
    <w:rsid w:val="008E2383"/>
    <w:rsid w:val="008E4096"/>
    <w:rsid w:val="008E4AC0"/>
    <w:rsid w:val="008E58C0"/>
    <w:rsid w:val="008E66A8"/>
    <w:rsid w:val="008E7E15"/>
    <w:rsid w:val="008F1885"/>
    <w:rsid w:val="008F3022"/>
    <w:rsid w:val="008F49D6"/>
    <w:rsid w:val="008F4BC5"/>
    <w:rsid w:val="008F533B"/>
    <w:rsid w:val="008F59E9"/>
    <w:rsid w:val="008F7A35"/>
    <w:rsid w:val="008F7A4A"/>
    <w:rsid w:val="00902CA2"/>
    <w:rsid w:val="00904077"/>
    <w:rsid w:val="00904506"/>
    <w:rsid w:val="009048B9"/>
    <w:rsid w:val="00904D08"/>
    <w:rsid w:val="0091044E"/>
    <w:rsid w:val="00912221"/>
    <w:rsid w:val="0091236C"/>
    <w:rsid w:val="00913711"/>
    <w:rsid w:val="0091451F"/>
    <w:rsid w:val="00915E13"/>
    <w:rsid w:val="009216B8"/>
    <w:rsid w:val="0092174C"/>
    <w:rsid w:val="00921773"/>
    <w:rsid w:val="00921C93"/>
    <w:rsid w:val="00921F59"/>
    <w:rsid w:val="0092370E"/>
    <w:rsid w:val="00926831"/>
    <w:rsid w:val="0092691F"/>
    <w:rsid w:val="00926D07"/>
    <w:rsid w:val="009271C0"/>
    <w:rsid w:val="00933988"/>
    <w:rsid w:val="00933D47"/>
    <w:rsid w:val="0093535B"/>
    <w:rsid w:val="00937346"/>
    <w:rsid w:val="00937B05"/>
    <w:rsid w:val="00944DD2"/>
    <w:rsid w:val="0095035A"/>
    <w:rsid w:val="00950EA2"/>
    <w:rsid w:val="00950EAF"/>
    <w:rsid w:val="009515CE"/>
    <w:rsid w:val="00951B23"/>
    <w:rsid w:val="009537D9"/>
    <w:rsid w:val="00954053"/>
    <w:rsid w:val="00954AC0"/>
    <w:rsid w:val="00954C98"/>
    <w:rsid w:val="00955D3C"/>
    <w:rsid w:val="00957276"/>
    <w:rsid w:val="0096020C"/>
    <w:rsid w:val="00963E0A"/>
    <w:rsid w:val="0096759F"/>
    <w:rsid w:val="009678E0"/>
    <w:rsid w:val="00971ACB"/>
    <w:rsid w:val="00971CA2"/>
    <w:rsid w:val="00972E4E"/>
    <w:rsid w:val="00973472"/>
    <w:rsid w:val="00974B0A"/>
    <w:rsid w:val="00976808"/>
    <w:rsid w:val="00980459"/>
    <w:rsid w:val="00980465"/>
    <w:rsid w:val="009821D2"/>
    <w:rsid w:val="00983C75"/>
    <w:rsid w:val="00984373"/>
    <w:rsid w:val="00984B33"/>
    <w:rsid w:val="009857EE"/>
    <w:rsid w:val="00987A33"/>
    <w:rsid w:val="00987ED5"/>
    <w:rsid w:val="0099194A"/>
    <w:rsid w:val="00991E04"/>
    <w:rsid w:val="00992C87"/>
    <w:rsid w:val="00994162"/>
    <w:rsid w:val="0099583A"/>
    <w:rsid w:val="009966D4"/>
    <w:rsid w:val="00997250"/>
    <w:rsid w:val="009A0E32"/>
    <w:rsid w:val="009A4B38"/>
    <w:rsid w:val="009A512B"/>
    <w:rsid w:val="009A535B"/>
    <w:rsid w:val="009A6F02"/>
    <w:rsid w:val="009A7BFF"/>
    <w:rsid w:val="009B1B15"/>
    <w:rsid w:val="009B1E97"/>
    <w:rsid w:val="009B3281"/>
    <w:rsid w:val="009B4447"/>
    <w:rsid w:val="009B6D73"/>
    <w:rsid w:val="009B6E16"/>
    <w:rsid w:val="009B70D4"/>
    <w:rsid w:val="009B769D"/>
    <w:rsid w:val="009C0F2D"/>
    <w:rsid w:val="009C11F1"/>
    <w:rsid w:val="009C236C"/>
    <w:rsid w:val="009C3654"/>
    <w:rsid w:val="009C3AA9"/>
    <w:rsid w:val="009C40E4"/>
    <w:rsid w:val="009C6BDB"/>
    <w:rsid w:val="009C74AF"/>
    <w:rsid w:val="009C79B3"/>
    <w:rsid w:val="009C7F89"/>
    <w:rsid w:val="009D156E"/>
    <w:rsid w:val="009D4352"/>
    <w:rsid w:val="009D4ED5"/>
    <w:rsid w:val="009D572F"/>
    <w:rsid w:val="009D7B18"/>
    <w:rsid w:val="009D7EBA"/>
    <w:rsid w:val="009D7F20"/>
    <w:rsid w:val="009E10EB"/>
    <w:rsid w:val="009E332E"/>
    <w:rsid w:val="009E6DE9"/>
    <w:rsid w:val="009E7D4F"/>
    <w:rsid w:val="009F0FBE"/>
    <w:rsid w:val="009F3452"/>
    <w:rsid w:val="009F3D8C"/>
    <w:rsid w:val="009F3F75"/>
    <w:rsid w:val="009F4283"/>
    <w:rsid w:val="009F6060"/>
    <w:rsid w:val="009F644B"/>
    <w:rsid w:val="009F6C2B"/>
    <w:rsid w:val="009F7AF4"/>
    <w:rsid w:val="00A002F6"/>
    <w:rsid w:val="00A00DC1"/>
    <w:rsid w:val="00A0179F"/>
    <w:rsid w:val="00A0219A"/>
    <w:rsid w:val="00A02C27"/>
    <w:rsid w:val="00A0338D"/>
    <w:rsid w:val="00A040E2"/>
    <w:rsid w:val="00A15CDB"/>
    <w:rsid w:val="00A2554B"/>
    <w:rsid w:val="00A25E0F"/>
    <w:rsid w:val="00A261F9"/>
    <w:rsid w:val="00A27E15"/>
    <w:rsid w:val="00A31042"/>
    <w:rsid w:val="00A310FE"/>
    <w:rsid w:val="00A318A1"/>
    <w:rsid w:val="00A35000"/>
    <w:rsid w:val="00A363C6"/>
    <w:rsid w:val="00A36C2A"/>
    <w:rsid w:val="00A37083"/>
    <w:rsid w:val="00A37B7D"/>
    <w:rsid w:val="00A40870"/>
    <w:rsid w:val="00A434C6"/>
    <w:rsid w:val="00A478E5"/>
    <w:rsid w:val="00A47D67"/>
    <w:rsid w:val="00A47E17"/>
    <w:rsid w:val="00A47F34"/>
    <w:rsid w:val="00A50A58"/>
    <w:rsid w:val="00A520B9"/>
    <w:rsid w:val="00A52745"/>
    <w:rsid w:val="00A529D0"/>
    <w:rsid w:val="00A5432B"/>
    <w:rsid w:val="00A56D1E"/>
    <w:rsid w:val="00A5769F"/>
    <w:rsid w:val="00A57823"/>
    <w:rsid w:val="00A60D40"/>
    <w:rsid w:val="00A611F5"/>
    <w:rsid w:val="00A615CD"/>
    <w:rsid w:val="00A620E9"/>
    <w:rsid w:val="00A63C20"/>
    <w:rsid w:val="00A64F1A"/>
    <w:rsid w:val="00A66905"/>
    <w:rsid w:val="00A72FB9"/>
    <w:rsid w:val="00A73235"/>
    <w:rsid w:val="00A73F37"/>
    <w:rsid w:val="00A741C7"/>
    <w:rsid w:val="00A74287"/>
    <w:rsid w:val="00A75052"/>
    <w:rsid w:val="00A76092"/>
    <w:rsid w:val="00A764D0"/>
    <w:rsid w:val="00A81013"/>
    <w:rsid w:val="00A8261C"/>
    <w:rsid w:val="00A8282F"/>
    <w:rsid w:val="00A8283D"/>
    <w:rsid w:val="00A86D4D"/>
    <w:rsid w:val="00A926FF"/>
    <w:rsid w:val="00A92943"/>
    <w:rsid w:val="00A9318B"/>
    <w:rsid w:val="00AA088A"/>
    <w:rsid w:val="00AA3A64"/>
    <w:rsid w:val="00AA46C5"/>
    <w:rsid w:val="00AA46CA"/>
    <w:rsid w:val="00AA47F6"/>
    <w:rsid w:val="00AA768D"/>
    <w:rsid w:val="00AB1E94"/>
    <w:rsid w:val="00AB7531"/>
    <w:rsid w:val="00AB7E8D"/>
    <w:rsid w:val="00AC11D6"/>
    <w:rsid w:val="00AC1ACA"/>
    <w:rsid w:val="00AC26D7"/>
    <w:rsid w:val="00AC35AC"/>
    <w:rsid w:val="00AC691A"/>
    <w:rsid w:val="00AC6A98"/>
    <w:rsid w:val="00AC6B33"/>
    <w:rsid w:val="00AD15C4"/>
    <w:rsid w:val="00AD15F1"/>
    <w:rsid w:val="00AD1B71"/>
    <w:rsid w:val="00AD2032"/>
    <w:rsid w:val="00AD2CE0"/>
    <w:rsid w:val="00AD2FE8"/>
    <w:rsid w:val="00AD36E3"/>
    <w:rsid w:val="00AD3F32"/>
    <w:rsid w:val="00AD4071"/>
    <w:rsid w:val="00AD443C"/>
    <w:rsid w:val="00AD55EA"/>
    <w:rsid w:val="00AD5690"/>
    <w:rsid w:val="00AD6794"/>
    <w:rsid w:val="00AD6CDD"/>
    <w:rsid w:val="00AD7451"/>
    <w:rsid w:val="00AD77C4"/>
    <w:rsid w:val="00AE1037"/>
    <w:rsid w:val="00AE3209"/>
    <w:rsid w:val="00AE5653"/>
    <w:rsid w:val="00AE5662"/>
    <w:rsid w:val="00AE71D3"/>
    <w:rsid w:val="00AE73ED"/>
    <w:rsid w:val="00AF1788"/>
    <w:rsid w:val="00AF2AD5"/>
    <w:rsid w:val="00AF47DB"/>
    <w:rsid w:val="00AF6748"/>
    <w:rsid w:val="00AF6AFB"/>
    <w:rsid w:val="00B029F8"/>
    <w:rsid w:val="00B042D6"/>
    <w:rsid w:val="00B05819"/>
    <w:rsid w:val="00B06C3A"/>
    <w:rsid w:val="00B10178"/>
    <w:rsid w:val="00B20302"/>
    <w:rsid w:val="00B20B37"/>
    <w:rsid w:val="00B22AAA"/>
    <w:rsid w:val="00B24372"/>
    <w:rsid w:val="00B31B2B"/>
    <w:rsid w:val="00B32E95"/>
    <w:rsid w:val="00B33D39"/>
    <w:rsid w:val="00B3677E"/>
    <w:rsid w:val="00B36997"/>
    <w:rsid w:val="00B43137"/>
    <w:rsid w:val="00B43290"/>
    <w:rsid w:val="00B43302"/>
    <w:rsid w:val="00B451F7"/>
    <w:rsid w:val="00B452E3"/>
    <w:rsid w:val="00B45B2A"/>
    <w:rsid w:val="00B46FDE"/>
    <w:rsid w:val="00B47D5B"/>
    <w:rsid w:val="00B50200"/>
    <w:rsid w:val="00B51831"/>
    <w:rsid w:val="00B56D6A"/>
    <w:rsid w:val="00B57A6A"/>
    <w:rsid w:val="00B62B2E"/>
    <w:rsid w:val="00B63562"/>
    <w:rsid w:val="00B64034"/>
    <w:rsid w:val="00B64BD5"/>
    <w:rsid w:val="00B656E2"/>
    <w:rsid w:val="00B656FE"/>
    <w:rsid w:val="00B679BD"/>
    <w:rsid w:val="00B67DEF"/>
    <w:rsid w:val="00B709A7"/>
    <w:rsid w:val="00B72B09"/>
    <w:rsid w:val="00B73068"/>
    <w:rsid w:val="00B73C41"/>
    <w:rsid w:val="00B742FA"/>
    <w:rsid w:val="00B80F75"/>
    <w:rsid w:val="00B8135A"/>
    <w:rsid w:val="00B81B6C"/>
    <w:rsid w:val="00B8273A"/>
    <w:rsid w:val="00B83751"/>
    <w:rsid w:val="00B844BB"/>
    <w:rsid w:val="00B86324"/>
    <w:rsid w:val="00B90536"/>
    <w:rsid w:val="00B91A60"/>
    <w:rsid w:val="00B93366"/>
    <w:rsid w:val="00B938EF"/>
    <w:rsid w:val="00B939E4"/>
    <w:rsid w:val="00B93A3F"/>
    <w:rsid w:val="00B96530"/>
    <w:rsid w:val="00BA38A6"/>
    <w:rsid w:val="00BA3FB8"/>
    <w:rsid w:val="00BA66FB"/>
    <w:rsid w:val="00BA6C14"/>
    <w:rsid w:val="00BA7B8F"/>
    <w:rsid w:val="00BB0E2F"/>
    <w:rsid w:val="00BB170B"/>
    <w:rsid w:val="00BB1C58"/>
    <w:rsid w:val="00BB1DF2"/>
    <w:rsid w:val="00BB21FD"/>
    <w:rsid w:val="00BB47B4"/>
    <w:rsid w:val="00BB75AD"/>
    <w:rsid w:val="00BC3232"/>
    <w:rsid w:val="00BC5C3C"/>
    <w:rsid w:val="00BC73A7"/>
    <w:rsid w:val="00BC7FCE"/>
    <w:rsid w:val="00BD0992"/>
    <w:rsid w:val="00BD1F3D"/>
    <w:rsid w:val="00BD2053"/>
    <w:rsid w:val="00BD3B59"/>
    <w:rsid w:val="00BD4BCD"/>
    <w:rsid w:val="00BD4CEC"/>
    <w:rsid w:val="00BD51C2"/>
    <w:rsid w:val="00BD5E4E"/>
    <w:rsid w:val="00BD6137"/>
    <w:rsid w:val="00BD6EF2"/>
    <w:rsid w:val="00BE03AF"/>
    <w:rsid w:val="00BE3166"/>
    <w:rsid w:val="00BE4276"/>
    <w:rsid w:val="00BE474B"/>
    <w:rsid w:val="00BE5803"/>
    <w:rsid w:val="00BE67A2"/>
    <w:rsid w:val="00BF38FD"/>
    <w:rsid w:val="00BF41EA"/>
    <w:rsid w:val="00BF4765"/>
    <w:rsid w:val="00BF52DF"/>
    <w:rsid w:val="00BF5F1A"/>
    <w:rsid w:val="00BF66AF"/>
    <w:rsid w:val="00BF7EF0"/>
    <w:rsid w:val="00C00180"/>
    <w:rsid w:val="00C0177C"/>
    <w:rsid w:val="00C01AFD"/>
    <w:rsid w:val="00C03349"/>
    <w:rsid w:val="00C04D33"/>
    <w:rsid w:val="00C05AA9"/>
    <w:rsid w:val="00C05EB0"/>
    <w:rsid w:val="00C071D0"/>
    <w:rsid w:val="00C1238C"/>
    <w:rsid w:val="00C134CF"/>
    <w:rsid w:val="00C16786"/>
    <w:rsid w:val="00C17DF2"/>
    <w:rsid w:val="00C25850"/>
    <w:rsid w:val="00C2623A"/>
    <w:rsid w:val="00C278A3"/>
    <w:rsid w:val="00C27991"/>
    <w:rsid w:val="00C30B46"/>
    <w:rsid w:val="00C32728"/>
    <w:rsid w:val="00C34B77"/>
    <w:rsid w:val="00C350C1"/>
    <w:rsid w:val="00C356D5"/>
    <w:rsid w:val="00C37798"/>
    <w:rsid w:val="00C37D5D"/>
    <w:rsid w:val="00C402CA"/>
    <w:rsid w:val="00C43150"/>
    <w:rsid w:val="00C44071"/>
    <w:rsid w:val="00C447C4"/>
    <w:rsid w:val="00C44FF6"/>
    <w:rsid w:val="00C55E15"/>
    <w:rsid w:val="00C575A9"/>
    <w:rsid w:val="00C57EC7"/>
    <w:rsid w:val="00C61241"/>
    <w:rsid w:val="00C641C2"/>
    <w:rsid w:val="00C6528D"/>
    <w:rsid w:val="00C6548B"/>
    <w:rsid w:val="00C65B8A"/>
    <w:rsid w:val="00C660AC"/>
    <w:rsid w:val="00C714E9"/>
    <w:rsid w:val="00C736FE"/>
    <w:rsid w:val="00C74654"/>
    <w:rsid w:val="00C75249"/>
    <w:rsid w:val="00C75960"/>
    <w:rsid w:val="00C7661C"/>
    <w:rsid w:val="00C76659"/>
    <w:rsid w:val="00C80D1D"/>
    <w:rsid w:val="00C8155B"/>
    <w:rsid w:val="00C84B02"/>
    <w:rsid w:val="00C91E44"/>
    <w:rsid w:val="00C93194"/>
    <w:rsid w:val="00C9392E"/>
    <w:rsid w:val="00C95B5A"/>
    <w:rsid w:val="00C95BEC"/>
    <w:rsid w:val="00C96C0A"/>
    <w:rsid w:val="00C96C5F"/>
    <w:rsid w:val="00CA1B2E"/>
    <w:rsid w:val="00CA37E3"/>
    <w:rsid w:val="00CA49EF"/>
    <w:rsid w:val="00CA5A2E"/>
    <w:rsid w:val="00CA749F"/>
    <w:rsid w:val="00CB06E7"/>
    <w:rsid w:val="00CB0FFC"/>
    <w:rsid w:val="00CB7187"/>
    <w:rsid w:val="00CB749A"/>
    <w:rsid w:val="00CC1007"/>
    <w:rsid w:val="00CC184D"/>
    <w:rsid w:val="00CC5A1F"/>
    <w:rsid w:val="00CC7C94"/>
    <w:rsid w:val="00CD0AB9"/>
    <w:rsid w:val="00CD10C3"/>
    <w:rsid w:val="00CD5516"/>
    <w:rsid w:val="00CD7482"/>
    <w:rsid w:val="00CD75B7"/>
    <w:rsid w:val="00CD7C46"/>
    <w:rsid w:val="00CE03B8"/>
    <w:rsid w:val="00CE3787"/>
    <w:rsid w:val="00CE4217"/>
    <w:rsid w:val="00CE5276"/>
    <w:rsid w:val="00CE600F"/>
    <w:rsid w:val="00CE6E34"/>
    <w:rsid w:val="00CE7258"/>
    <w:rsid w:val="00CE7AE8"/>
    <w:rsid w:val="00CF0431"/>
    <w:rsid w:val="00CF08E7"/>
    <w:rsid w:val="00CF22E0"/>
    <w:rsid w:val="00CF22F6"/>
    <w:rsid w:val="00CF24DC"/>
    <w:rsid w:val="00CF374C"/>
    <w:rsid w:val="00CF4796"/>
    <w:rsid w:val="00CF6DFE"/>
    <w:rsid w:val="00CF74B9"/>
    <w:rsid w:val="00D007E4"/>
    <w:rsid w:val="00D03B6C"/>
    <w:rsid w:val="00D04E04"/>
    <w:rsid w:val="00D065D1"/>
    <w:rsid w:val="00D06899"/>
    <w:rsid w:val="00D10140"/>
    <w:rsid w:val="00D11F25"/>
    <w:rsid w:val="00D13640"/>
    <w:rsid w:val="00D14043"/>
    <w:rsid w:val="00D14AA1"/>
    <w:rsid w:val="00D15642"/>
    <w:rsid w:val="00D15720"/>
    <w:rsid w:val="00D16B5C"/>
    <w:rsid w:val="00D172CD"/>
    <w:rsid w:val="00D20D20"/>
    <w:rsid w:val="00D2445F"/>
    <w:rsid w:val="00D247D3"/>
    <w:rsid w:val="00D24863"/>
    <w:rsid w:val="00D254C9"/>
    <w:rsid w:val="00D30212"/>
    <w:rsid w:val="00D30D28"/>
    <w:rsid w:val="00D314A3"/>
    <w:rsid w:val="00D316B8"/>
    <w:rsid w:val="00D32BAE"/>
    <w:rsid w:val="00D33647"/>
    <w:rsid w:val="00D36828"/>
    <w:rsid w:val="00D37581"/>
    <w:rsid w:val="00D3778A"/>
    <w:rsid w:val="00D37C5A"/>
    <w:rsid w:val="00D42845"/>
    <w:rsid w:val="00D4385A"/>
    <w:rsid w:val="00D43F09"/>
    <w:rsid w:val="00D446A9"/>
    <w:rsid w:val="00D44B9C"/>
    <w:rsid w:val="00D46899"/>
    <w:rsid w:val="00D46C03"/>
    <w:rsid w:val="00D46CF6"/>
    <w:rsid w:val="00D5083E"/>
    <w:rsid w:val="00D508F0"/>
    <w:rsid w:val="00D51B16"/>
    <w:rsid w:val="00D5370A"/>
    <w:rsid w:val="00D53B87"/>
    <w:rsid w:val="00D54B28"/>
    <w:rsid w:val="00D54F69"/>
    <w:rsid w:val="00D561FE"/>
    <w:rsid w:val="00D60F73"/>
    <w:rsid w:val="00D647F5"/>
    <w:rsid w:val="00D6550F"/>
    <w:rsid w:val="00D67E72"/>
    <w:rsid w:val="00D7000D"/>
    <w:rsid w:val="00D70720"/>
    <w:rsid w:val="00D72A10"/>
    <w:rsid w:val="00D72BDE"/>
    <w:rsid w:val="00D74093"/>
    <w:rsid w:val="00D746CD"/>
    <w:rsid w:val="00D75B50"/>
    <w:rsid w:val="00D77E90"/>
    <w:rsid w:val="00D77F73"/>
    <w:rsid w:val="00D8129C"/>
    <w:rsid w:val="00D83461"/>
    <w:rsid w:val="00D838F5"/>
    <w:rsid w:val="00D83B3D"/>
    <w:rsid w:val="00D83DB7"/>
    <w:rsid w:val="00D85E58"/>
    <w:rsid w:val="00D9081B"/>
    <w:rsid w:val="00D909E2"/>
    <w:rsid w:val="00D9285F"/>
    <w:rsid w:val="00D9298B"/>
    <w:rsid w:val="00D92C6C"/>
    <w:rsid w:val="00D940DD"/>
    <w:rsid w:val="00D9461B"/>
    <w:rsid w:val="00D9688B"/>
    <w:rsid w:val="00D96D4A"/>
    <w:rsid w:val="00D97B5D"/>
    <w:rsid w:val="00DA0A1D"/>
    <w:rsid w:val="00DA1005"/>
    <w:rsid w:val="00DA1187"/>
    <w:rsid w:val="00DA1C48"/>
    <w:rsid w:val="00DA23DD"/>
    <w:rsid w:val="00DA51EC"/>
    <w:rsid w:val="00DA67B8"/>
    <w:rsid w:val="00DA7319"/>
    <w:rsid w:val="00DB5E77"/>
    <w:rsid w:val="00DB6BBF"/>
    <w:rsid w:val="00DB7941"/>
    <w:rsid w:val="00DB7F5E"/>
    <w:rsid w:val="00DC0CB1"/>
    <w:rsid w:val="00DC224D"/>
    <w:rsid w:val="00DC242A"/>
    <w:rsid w:val="00DC26E9"/>
    <w:rsid w:val="00DC40CF"/>
    <w:rsid w:val="00DC4400"/>
    <w:rsid w:val="00DC4D0B"/>
    <w:rsid w:val="00DC523B"/>
    <w:rsid w:val="00DC568F"/>
    <w:rsid w:val="00DC647A"/>
    <w:rsid w:val="00DC73AD"/>
    <w:rsid w:val="00DD0041"/>
    <w:rsid w:val="00DD084C"/>
    <w:rsid w:val="00DD0D8C"/>
    <w:rsid w:val="00DD175D"/>
    <w:rsid w:val="00DD4D6E"/>
    <w:rsid w:val="00DD607C"/>
    <w:rsid w:val="00DD6FE4"/>
    <w:rsid w:val="00DD7CCC"/>
    <w:rsid w:val="00DE09D8"/>
    <w:rsid w:val="00DE0DF4"/>
    <w:rsid w:val="00DE0E08"/>
    <w:rsid w:val="00DE1161"/>
    <w:rsid w:val="00DE212B"/>
    <w:rsid w:val="00DE5207"/>
    <w:rsid w:val="00DE5521"/>
    <w:rsid w:val="00DE68DF"/>
    <w:rsid w:val="00DF0E24"/>
    <w:rsid w:val="00DF0FD4"/>
    <w:rsid w:val="00DF1737"/>
    <w:rsid w:val="00DF2A19"/>
    <w:rsid w:val="00DF2CD4"/>
    <w:rsid w:val="00DF33D2"/>
    <w:rsid w:val="00DF5A44"/>
    <w:rsid w:val="00DF6540"/>
    <w:rsid w:val="00DF75C5"/>
    <w:rsid w:val="00E02805"/>
    <w:rsid w:val="00E041EF"/>
    <w:rsid w:val="00E05384"/>
    <w:rsid w:val="00E054F1"/>
    <w:rsid w:val="00E05BA5"/>
    <w:rsid w:val="00E0628F"/>
    <w:rsid w:val="00E102F1"/>
    <w:rsid w:val="00E12284"/>
    <w:rsid w:val="00E1277E"/>
    <w:rsid w:val="00E128D0"/>
    <w:rsid w:val="00E159DF"/>
    <w:rsid w:val="00E17ABB"/>
    <w:rsid w:val="00E20AD4"/>
    <w:rsid w:val="00E21CEE"/>
    <w:rsid w:val="00E24616"/>
    <w:rsid w:val="00E2479B"/>
    <w:rsid w:val="00E24E8E"/>
    <w:rsid w:val="00E301F6"/>
    <w:rsid w:val="00E313B2"/>
    <w:rsid w:val="00E329E4"/>
    <w:rsid w:val="00E32BAB"/>
    <w:rsid w:val="00E33BE9"/>
    <w:rsid w:val="00E33F24"/>
    <w:rsid w:val="00E34295"/>
    <w:rsid w:val="00E361AE"/>
    <w:rsid w:val="00E3625A"/>
    <w:rsid w:val="00E36AB9"/>
    <w:rsid w:val="00E40BB9"/>
    <w:rsid w:val="00E44104"/>
    <w:rsid w:val="00E4453F"/>
    <w:rsid w:val="00E44908"/>
    <w:rsid w:val="00E4681C"/>
    <w:rsid w:val="00E5063E"/>
    <w:rsid w:val="00E51C2C"/>
    <w:rsid w:val="00E52247"/>
    <w:rsid w:val="00E534BD"/>
    <w:rsid w:val="00E53A60"/>
    <w:rsid w:val="00E54606"/>
    <w:rsid w:val="00E54657"/>
    <w:rsid w:val="00E55771"/>
    <w:rsid w:val="00E6441B"/>
    <w:rsid w:val="00E658C2"/>
    <w:rsid w:val="00E674A5"/>
    <w:rsid w:val="00E71F13"/>
    <w:rsid w:val="00E7211E"/>
    <w:rsid w:val="00E72168"/>
    <w:rsid w:val="00E7227F"/>
    <w:rsid w:val="00E81032"/>
    <w:rsid w:val="00E843E3"/>
    <w:rsid w:val="00E84A3B"/>
    <w:rsid w:val="00E85382"/>
    <w:rsid w:val="00E9001C"/>
    <w:rsid w:val="00E92AA3"/>
    <w:rsid w:val="00E93BEA"/>
    <w:rsid w:val="00E93D89"/>
    <w:rsid w:val="00E9444D"/>
    <w:rsid w:val="00E94BFA"/>
    <w:rsid w:val="00E95454"/>
    <w:rsid w:val="00E97465"/>
    <w:rsid w:val="00EA16B7"/>
    <w:rsid w:val="00EA615D"/>
    <w:rsid w:val="00EA66C2"/>
    <w:rsid w:val="00EB1819"/>
    <w:rsid w:val="00EB2BB0"/>
    <w:rsid w:val="00EB7969"/>
    <w:rsid w:val="00EC2ED6"/>
    <w:rsid w:val="00EC5BCE"/>
    <w:rsid w:val="00EC6176"/>
    <w:rsid w:val="00EC66F9"/>
    <w:rsid w:val="00EC7AB4"/>
    <w:rsid w:val="00ED0EA4"/>
    <w:rsid w:val="00ED152A"/>
    <w:rsid w:val="00ED1FD7"/>
    <w:rsid w:val="00ED5C70"/>
    <w:rsid w:val="00ED66DC"/>
    <w:rsid w:val="00ED745A"/>
    <w:rsid w:val="00ED752D"/>
    <w:rsid w:val="00ED76EC"/>
    <w:rsid w:val="00EE03EC"/>
    <w:rsid w:val="00EE2C4A"/>
    <w:rsid w:val="00EE32FB"/>
    <w:rsid w:val="00EE6419"/>
    <w:rsid w:val="00EF061C"/>
    <w:rsid w:val="00EF07D8"/>
    <w:rsid w:val="00EF2172"/>
    <w:rsid w:val="00EF2409"/>
    <w:rsid w:val="00EF3F4C"/>
    <w:rsid w:val="00EF4C11"/>
    <w:rsid w:val="00EF6B52"/>
    <w:rsid w:val="00F00E16"/>
    <w:rsid w:val="00F013D3"/>
    <w:rsid w:val="00F02605"/>
    <w:rsid w:val="00F03DA6"/>
    <w:rsid w:val="00F03DED"/>
    <w:rsid w:val="00F044AC"/>
    <w:rsid w:val="00F0624F"/>
    <w:rsid w:val="00F07104"/>
    <w:rsid w:val="00F1466B"/>
    <w:rsid w:val="00F15559"/>
    <w:rsid w:val="00F20AAF"/>
    <w:rsid w:val="00F23365"/>
    <w:rsid w:val="00F24E4C"/>
    <w:rsid w:val="00F26500"/>
    <w:rsid w:val="00F27D7D"/>
    <w:rsid w:val="00F30B00"/>
    <w:rsid w:val="00F312AC"/>
    <w:rsid w:val="00F315D1"/>
    <w:rsid w:val="00F3221A"/>
    <w:rsid w:val="00F32627"/>
    <w:rsid w:val="00F32F9A"/>
    <w:rsid w:val="00F330B4"/>
    <w:rsid w:val="00F35996"/>
    <w:rsid w:val="00F40E3D"/>
    <w:rsid w:val="00F43C53"/>
    <w:rsid w:val="00F44E9F"/>
    <w:rsid w:val="00F45416"/>
    <w:rsid w:val="00F468D7"/>
    <w:rsid w:val="00F46E12"/>
    <w:rsid w:val="00F47207"/>
    <w:rsid w:val="00F517C8"/>
    <w:rsid w:val="00F51C59"/>
    <w:rsid w:val="00F52A7C"/>
    <w:rsid w:val="00F52DA7"/>
    <w:rsid w:val="00F5559F"/>
    <w:rsid w:val="00F6146F"/>
    <w:rsid w:val="00F617EA"/>
    <w:rsid w:val="00F660C3"/>
    <w:rsid w:val="00F71267"/>
    <w:rsid w:val="00F75D02"/>
    <w:rsid w:val="00F80EFF"/>
    <w:rsid w:val="00F83202"/>
    <w:rsid w:val="00F8373A"/>
    <w:rsid w:val="00F84010"/>
    <w:rsid w:val="00F84D12"/>
    <w:rsid w:val="00F90042"/>
    <w:rsid w:val="00F90908"/>
    <w:rsid w:val="00F909D2"/>
    <w:rsid w:val="00F91727"/>
    <w:rsid w:val="00F93838"/>
    <w:rsid w:val="00F93AA1"/>
    <w:rsid w:val="00F943D0"/>
    <w:rsid w:val="00F960B4"/>
    <w:rsid w:val="00F964B3"/>
    <w:rsid w:val="00F96C77"/>
    <w:rsid w:val="00F97E87"/>
    <w:rsid w:val="00FA0832"/>
    <w:rsid w:val="00FA0AB9"/>
    <w:rsid w:val="00FA0D55"/>
    <w:rsid w:val="00FA1259"/>
    <w:rsid w:val="00FA18BE"/>
    <w:rsid w:val="00FA3BDC"/>
    <w:rsid w:val="00FA483F"/>
    <w:rsid w:val="00FA4AD5"/>
    <w:rsid w:val="00FA5A3B"/>
    <w:rsid w:val="00FA6331"/>
    <w:rsid w:val="00FB0C59"/>
    <w:rsid w:val="00FB12E3"/>
    <w:rsid w:val="00FB2085"/>
    <w:rsid w:val="00FB24C4"/>
    <w:rsid w:val="00FB2960"/>
    <w:rsid w:val="00FB4876"/>
    <w:rsid w:val="00FB513E"/>
    <w:rsid w:val="00FB61BD"/>
    <w:rsid w:val="00FB7A47"/>
    <w:rsid w:val="00FC0F57"/>
    <w:rsid w:val="00FC20CA"/>
    <w:rsid w:val="00FC39DF"/>
    <w:rsid w:val="00FC42EF"/>
    <w:rsid w:val="00FC44C6"/>
    <w:rsid w:val="00FC71E1"/>
    <w:rsid w:val="00FD0059"/>
    <w:rsid w:val="00FD1FD0"/>
    <w:rsid w:val="00FD22A9"/>
    <w:rsid w:val="00FD2F3C"/>
    <w:rsid w:val="00FD32F8"/>
    <w:rsid w:val="00FD3989"/>
    <w:rsid w:val="00FD479A"/>
    <w:rsid w:val="00FD7781"/>
    <w:rsid w:val="00FE11E5"/>
    <w:rsid w:val="00FE232E"/>
    <w:rsid w:val="00FE2600"/>
    <w:rsid w:val="00FE4E6C"/>
    <w:rsid w:val="00FE5579"/>
    <w:rsid w:val="00FE7C9E"/>
    <w:rsid w:val="00FF003A"/>
    <w:rsid w:val="00FF0826"/>
    <w:rsid w:val="00FF13D6"/>
    <w:rsid w:val="00FF3018"/>
    <w:rsid w:val="00FF3D6B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91DB35"/>
  <w15:docId w15:val="{0A82B759-CAAB-429E-9753-EFEF8E7F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42ECF"/>
    <w:pPr>
      <w:spacing w:after="120" w:line="360" w:lineRule="auto"/>
      <w:jc w:val="both"/>
    </w:pPr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D70720"/>
    <w:pPr>
      <w:keepNext/>
      <w:keepLines/>
      <w:spacing w:before="240"/>
      <w:outlineLvl w:val="0"/>
    </w:pPr>
    <w:rPr>
      <w:rFonts w:eastAsia="Arial Nova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467B5A"/>
    <w:pPr>
      <w:keepNext/>
      <w:keepLines/>
      <w:spacing w:before="240"/>
      <w:outlineLvl w:val="1"/>
    </w:pPr>
    <w:rPr>
      <w:rFonts w:eastAsia="Arial Nova" w:cstheme="majorBidi"/>
      <w:b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211622"/>
    <w:pPr>
      <w:keepNext/>
      <w:keepLines/>
      <w:spacing w:before="2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70720"/>
    <w:rPr>
      <w:rFonts w:ascii="Arial" w:eastAsia="Arial Nova" w:hAnsi="Arial" w:cstheme="majorBidi"/>
      <w:b/>
      <w:bCs/>
      <w:sz w:val="32"/>
      <w:szCs w:val="28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67B5A"/>
    <w:rPr>
      <w:rFonts w:ascii="Arial" w:eastAsia="Arial Nova" w:hAnsi="Arial" w:cstheme="majorBidi"/>
      <w:b/>
      <w:sz w:val="28"/>
      <w:szCs w:val="26"/>
    </w:rPr>
  </w:style>
  <w:style w:type="character" w:customStyle="1" w:styleId="Nagwek3Znak">
    <w:name w:val="Nagłówek 3 Znak"/>
    <w:basedOn w:val="Domylnaczcionkaakapitu"/>
    <w:link w:val="Nagwek3"/>
    <w:rsid w:val="00211622"/>
    <w:rPr>
      <w:rFonts w:ascii="Arial" w:eastAsiaTheme="majorEastAsia" w:hAnsi="Arial" w:cstheme="majorBidi"/>
      <w:b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A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AF8"/>
    <w:rPr>
      <w:rFonts w:ascii="Arial" w:hAnsi="Arial"/>
      <w:lang w:eastAsia="pl-PL"/>
    </w:rPr>
  </w:style>
  <w:style w:type="character" w:styleId="Odwoanieprzypisudolnego">
    <w:name w:val="footnote reference"/>
    <w:uiPriority w:val="99"/>
    <w:semiHidden/>
    <w:rsid w:val="001D6AF8"/>
    <w:rPr>
      <w:rFonts w:cs="Times New Roman"/>
      <w:vertAlign w:val="superscript"/>
    </w:rPr>
  </w:style>
  <w:style w:type="numbering" w:customStyle="1" w:styleId="Styl2">
    <w:name w:val="Styl2"/>
    <w:uiPriority w:val="99"/>
    <w:rsid w:val="001D6AF8"/>
    <w:pPr>
      <w:numPr>
        <w:numId w:val="1"/>
      </w:numPr>
    </w:pPr>
  </w:style>
  <w:style w:type="paragraph" w:styleId="Spistreci1">
    <w:name w:val="toc 1"/>
    <w:aliases w:val="Spis treści dla wytycznych"/>
    <w:basedOn w:val="Normalny"/>
    <w:next w:val="Normalny"/>
    <w:autoRedefine/>
    <w:uiPriority w:val="39"/>
    <w:unhideWhenUsed/>
    <w:qFormat/>
    <w:rsid w:val="00F315D1"/>
    <w:pPr>
      <w:tabs>
        <w:tab w:val="right" w:leader="dot" w:pos="9062"/>
      </w:tabs>
      <w:spacing w:before="120"/>
    </w:pPr>
  </w:style>
  <w:style w:type="paragraph" w:styleId="Spistreci2">
    <w:name w:val="toc 2"/>
    <w:basedOn w:val="Normalny"/>
    <w:next w:val="Normalny"/>
    <w:autoRedefine/>
    <w:uiPriority w:val="39"/>
    <w:unhideWhenUsed/>
    <w:rsid w:val="007C330A"/>
    <w:pPr>
      <w:tabs>
        <w:tab w:val="right" w:leader="dot" w:pos="9062"/>
      </w:tabs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7C330A"/>
    <w:pPr>
      <w:tabs>
        <w:tab w:val="right" w:leader="dot" w:pos="9062"/>
      </w:tabs>
      <w:spacing w:before="120"/>
      <w:ind w:left="482"/>
    </w:pPr>
  </w:style>
  <w:style w:type="paragraph" w:customStyle="1" w:styleId="DATAAKTUdatauchwalenialubwydaniaaktu">
    <w:name w:val="DATA_AKTU – data uchwalenia lub wydania aktu"/>
    <w:next w:val="Normalny"/>
    <w:uiPriority w:val="6"/>
    <w:rsid w:val="00D3778A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DE1161"/>
    <w:pPr>
      <w:keepNext/>
      <w:jc w:val="right"/>
    </w:pPr>
    <w:rPr>
      <w:rFonts w:ascii="Times New Roman" w:eastAsiaTheme="minorEastAsia" w:hAnsi="Times New Roman" w:cs="Arial"/>
      <w:b/>
      <w:szCs w:val="20"/>
    </w:rPr>
  </w:style>
  <w:style w:type="paragraph" w:customStyle="1" w:styleId="TEKSTZacznikido">
    <w:name w:val="TEKST&quot;Załącznik(i) do ...&quot;"/>
    <w:uiPriority w:val="28"/>
    <w:qFormat/>
    <w:rsid w:val="00DE1161"/>
    <w:pPr>
      <w:keepNext/>
      <w:spacing w:after="240"/>
      <w:ind w:left="5670"/>
      <w:contextualSpacing/>
    </w:pPr>
    <w:rPr>
      <w:rFonts w:eastAsiaTheme="minorEastAsia" w:cs="Arial"/>
      <w:sz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190744"/>
    <w:rPr>
      <w:rFonts w:ascii="Arial" w:hAnsi="Arial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1E97"/>
    <w:pPr>
      <w:spacing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rsid w:val="00753B00"/>
    <w:rPr>
      <w:rFonts w:ascii="Arial" w:hAnsi="Arial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8F1885"/>
    <w:pPr>
      <w:suppressAutoHyphens/>
      <w:autoSpaceDE w:val="0"/>
      <w:autoSpaceDN w:val="0"/>
      <w:adjustRightInd w:val="0"/>
      <w:spacing w:after="0"/>
      <w:ind w:firstLine="510"/>
    </w:pPr>
    <w:rPr>
      <w:rFonts w:ascii="Times" w:eastAsiaTheme="minorEastAsia" w:hAnsi="Times" w:cs="Arial"/>
      <w:bCs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F1885"/>
    <w:pPr>
      <w:spacing w:after="0" w:line="240" w:lineRule="auto"/>
      <w:jc w:val="left"/>
    </w:pPr>
    <w:rPr>
      <w:rFonts w:ascii="Calibri" w:eastAsiaTheme="minorHAnsi" w:hAnsi="Calibri" w:cs="Consolas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F1885"/>
    <w:rPr>
      <w:rFonts w:ascii="Calibri" w:eastAsiaTheme="minorHAnsi" w:hAnsi="Calibri" w:cs="Consolas"/>
      <w:sz w:val="24"/>
      <w:szCs w:val="21"/>
    </w:rPr>
  </w:style>
  <w:style w:type="paragraph" w:customStyle="1" w:styleId="ARTartustawynprozporzdzenia">
    <w:name w:val="ART(§) – art. ustawy (§ np. rozporządzenia)"/>
    <w:qFormat/>
    <w:rsid w:val="00825CD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825CD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3677E"/>
    <w:pPr>
      <w:ind w:left="987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514386"/>
    <w:pPr>
      <w:ind w:left="1020"/>
    </w:pPr>
  </w:style>
  <w:style w:type="paragraph" w:styleId="Tekstprzypisukocowego">
    <w:name w:val="endnote text"/>
    <w:basedOn w:val="Normalny"/>
    <w:link w:val="TekstprzypisukocowegoZnak"/>
    <w:semiHidden/>
    <w:unhideWhenUsed/>
    <w:rsid w:val="00B518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51831"/>
    <w:rPr>
      <w:rFonts w:ascii="Arial" w:hAnsi="Arial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B51831"/>
    <w:rPr>
      <w:vertAlign w:val="superscript"/>
    </w:rPr>
  </w:style>
  <w:style w:type="paragraph" w:customStyle="1" w:styleId="Default">
    <w:name w:val="Default"/>
    <w:rsid w:val="004D0B8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</w:rPr>
  </w:style>
  <w:style w:type="paragraph" w:customStyle="1" w:styleId="ZLITPKTzmpktliter">
    <w:name w:val="Z_LIT/PKT – zm. pkt literą"/>
    <w:basedOn w:val="PKTpunkt"/>
    <w:uiPriority w:val="47"/>
    <w:qFormat/>
    <w:rsid w:val="009678E0"/>
    <w:pPr>
      <w:ind w:left="1497"/>
    </w:pPr>
  </w:style>
  <w:style w:type="paragraph" w:customStyle="1" w:styleId="ZLITCZWSPPKTzmczciwsppktliter">
    <w:name w:val="Z_LIT/CZ_WSP_PKT – zm. części wsp. pkt literą"/>
    <w:basedOn w:val="Normalny"/>
    <w:next w:val="Normalny"/>
    <w:uiPriority w:val="50"/>
    <w:qFormat/>
    <w:rsid w:val="009678E0"/>
    <w:pPr>
      <w:spacing w:after="0"/>
      <w:ind w:left="987"/>
    </w:pPr>
    <w:rPr>
      <w:rFonts w:ascii="Times" w:eastAsiaTheme="minorEastAsia" w:hAnsi="Times" w:cs="Arial"/>
      <w:bCs/>
    </w:rPr>
  </w:style>
  <w:style w:type="character" w:customStyle="1" w:styleId="Ppogrubienie">
    <w:name w:val="_P_ – pogrubienie"/>
    <w:basedOn w:val="Domylnaczcionkaakapitu"/>
    <w:uiPriority w:val="1"/>
    <w:qFormat/>
    <w:rsid w:val="0092691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643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78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8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341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4049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9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C75C7197814C258BB04948C3B860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E8D723-A5DB-4FC6-B28F-0A182371032B}"/>
      </w:docPartPr>
      <w:docPartBody>
        <w:p w:rsidR="00886E26" w:rsidRDefault="004878E0" w:rsidP="004878E0">
          <w:pPr>
            <w:pStyle w:val="F1C75C7197814C258BB04948C3B860CF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7AB1A48457F04C089E4B0891378B07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403394-1FDF-4A5D-B521-AA4FE02973D1}"/>
      </w:docPartPr>
      <w:docPartBody>
        <w:p w:rsidR="00886E26" w:rsidRDefault="004878E0" w:rsidP="004878E0">
          <w:pPr>
            <w:pStyle w:val="7AB1A48457F04C089E4B0891378B0705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A4DF3BCA9A73445B92E36A2A165423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70E857-BFC1-4EB2-BB70-671822E2C8B1}"/>
      </w:docPartPr>
      <w:docPartBody>
        <w:p w:rsidR="003371DD" w:rsidRDefault="00797D57" w:rsidP="00797D57">
          <w:pPr>
            <w:pStyle w:val="A4DF3BCA9A73445B92E36A2A165423CB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ED59C2CF262B43DD95148C6F8AFF30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C6A904-B8C4-412A-9EAE-6551060184EA}"/>
      </w:docPartPr>
      <w:docPartBody>
        <w:p w:rsidR="00BD2013" w:rsidRDefault="00BD2013" w:rsidP="00BD2013">
          <w:pPr>
            <w:pStyle w:val="ED59C2CF262B43DD95148C6F8AFF302A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8E0"/>
    <w:rsid w:val="00034013"/>
    <w:rsid w:val="000561AA"/>
    <w:rsid w:val="000602A6"/>
    <w:rsid w:val="000678DE"/>
    <w:rsid w:val="00074403"/>
    <w:rsid w:val="000854E4"/>
    <w:rsid w:val="00087991"/>
    <w:rsid w:val="000923C5"/>
    <w:rsid w:val="00094872"/>
    <w:rsid w:val="000C2C82"/>
    <w:rsid w:val="000C618D"/>
    <w:rsid w:val="000D5A9D"/>
    <w:rsid w:val="00102082"/>
    <w:rsid w:val="00105799"/>
    <w:rsid w:val="00116C91"/>
    <w:rsid w:val="00116F63"/>
    <w:rsid w:val="0012228F"/>
    <w:rsid w:val="00123ED3"/>
    <w:rsid w:val="00171AB7"/>
    <w:rsid w:val="00180FEE"/>
    <w:rsid w:val="001866E6"/>
    <w:rsid w:val="00186F8F"/>
    <w:rsid w:val="001973B3"/>
    <w:rsid w:val="001A686C"/>
    <w:rsid w:val="001B4D07"/>
    <w:rsid w:val="001B6631"/>
    <w:rsid w:val="001C2B53"/>
    <w:rsid w:val="001F008D"/>
    <w:rsid w:val="00200A4B"/>
    <w:rsid w:val="00205CFF"/>
    <w:rsid w:val="00210173"/>
    <w:rsid w:val="00240992"/>
    <w:rsid w:val="002466B8"/>
    <w:rsid w:val="00273879"/>
    <w:rsid w:val="0028094C"/>
    <w:rsid w:val="002809A1"/>
    <w:rsid w:val="002A3485"/>
    <w:rsid w:val="002B0B1C"/>
    <w:rsid w:val="002B0F6F"/>
    <w:rsid w:val="002B1E1F"/>
    <w:rsid w:val="002B349F"/>
    <w:rsid w:val="002C31B8"/>
    <w:rsid w:val="002D29B4"/>
    <w:rsid w:val="002E0C1D"/>
    <w:rsid w:val="002E29DA"/>
    <w:rsid w:val="002F13E2"/>
    <w:rsid w:val="002F6DAB"/>
    <w:rsid w:val="003371DD"/>
    <w:rsid w:val="00337DD3"/>
    <w:rsid w:val="00354132"/>
    <w:rsid w:val="00355EEA"/>
    <w:rsid w:val="003639CB"/>
    <w:rsid w:val="00377615"/>
    <w:rsid w:val="00387436"/>
    <w:rsid w:val="00387D65"/>
    <w:rsid w:val="003A0517"/>
    <w:rsid w:val="003A509F"/>
    <w:rsid w:val="003B16B5"/>
    <w:rsid w:val="003B4C48"/>
    <w:rsid w:val="003B6327"/>
    <w:rsid w:val="003B7E98"/>
    <w:rsid w:val="003C516A"/>
    <w:rsid w:val="003D0F87"/>
    <w:rsid w:val="003D3145"/>
    <w:rsid w:val="003E00DB"/>
    <w:rsid w:val="0042503B"/>
    <w:rsid w:val="0044465B"/>
    <w:rsid w:val="00444A26"/>
    <w:rsid w:val="004579C8"/>
    <w:rsid w:val="004647A6"/>
    <w:rsid w:val="00465FAF"/>
    <w:rsid w:val="00472886"/>
    <w:rsid w:val="00482280"/>
    <w:rsid w:val="004878E0"/>
    <w:rsid w:val="00493DE0"/>
    <w:rsid w:val="004A0D68"/>
    <w:rsid w:val="004B7227"/>
    <w:rsid w:val="004C25AD"/>
    <w:rsid w:val="004E0681"/>
    <w:rsid w:val="004F0AF3"/>
    <w:rsid w:val="00502A5A"/>
    <w:rsid w:val="00510F88"/>
    <w:rsid w:val="00523256"/>
    <w:rsid w:val="00536EE8"/>
    <w:rsid w:val="00566D8E"/>
    <w:rsid w:val="005755DC"/>
    <w:rsid w:val="00590322"/>
    <w:rsid w:val="005A467E"/>
    <w:rsid w:val="005D7DD7"/>
    <w:rsid w:val="00622507"/>
    <w:rsid w:val="00624E07"/>
    <w:rsid w:val="00631302"/>
    <w:rsid w:val="00635559"/>
    <w:rsid w:val="00647DD7"/>
    <w:rsid w:val="00656EEA"/>
    <w:rsid w:val="0066005E"/>
    <w:rsid w:val="00676422"/>
    <w:rsid w:val="00695CA2"/>
    <w:rsid w:val="006D767E"/>
    <w:rsid w:val="007323E9"/>
    <w:rsid w:val="0073259E"/>
    <w:rsid w:val="0074507B"/>
    <w:rsid w:val="007526F0"/>
    <w:rsid w:val="00763918"/>
    <w:rsid w:val="00770047"/>
    <w:rsid w:val="00775873"/>
    <w:rsid w:val="0078269A"/>
    <w:rsid w:val="00797D57"/>
    <w:rsid w:val="007A43CE"/>
    <w:rsid w:val="007B4E49"/>
    <w:rsid w:val="007C39A9"/>
    <w:rsid w:val="007D7900"/>
    <w:rsid w:val="007E52EE"/>
    <w:rsid w:val="0081521E"/>
    <w:rsid w:val="008253D0"/>
    <w:rsid w:val="00831DA9"/>
    <w:rsid w:val="00836FCD"/>
    <w:rsid w:val="00840ED5"/>
    <w:rsid w:val="00886E26"/>
    <w:rsid w:val="008A5B5C"/>
    <w:rsid w:val="008B2E88"/>
    <w:rsid w:val="008C4E8B"/>
    <w:rsid w:val="008C66BA"/>
    <w:rsid w:val="008D1C09"/>
    <w:rsid w:val="008E5F01"/>
    <w:rsid w:val="008E7DB3"/>
    <w:rsid w:val="00915BE0"/>
    <w:rsid w:val="009428AB"/>
    <w:rsid w:val="00964944"/>
    <w:rsid w:val="00973471"/>
    <w:rsid w:val="009923CA"/>
    <w:rsid w:val="00995A85"/>
    <w:rsid w:val="009B0594"/>
    <w:rsid w:val="009D3F38"/>
    <w:rsid w:val="009F634B"/>
    <w:rsid w:val="00A10A92"/>
    <w:rsid w:val="00A233B6"/>
    <w:rsid w:val="00A33680"/>
    <w:rsid w:val="00A33B1D"/>
    <w:rsid w:val="00A35FF1"/>
    <w:rsid w:val="00A56BCD"/>
    <w:rsid w:val="00AB1531"/>
    <w:rsid w:val="00AD7436"/>
    <w:rsid w:val="00AE3133"/>
    <w:rsid w:val="00AE4827"/>
    <w:rsid w:val="00AF131F"/>
    <w:rsid w:val="00B017C0"/>
    <w:rsid w:val="00B24372"/>
    <w:rsid w:val="00B45B2A"/>
    <w:rsid w:val="00B569B1"/>
    <w:rsid w:val="00B700BA"/>
    <w:rsid w:val="00B723AD"/>
    <w:rsid w:val="00B95394"/>
    <w:rsid w:val="00BD2013"/>
    <w:rsid w:val="00C33856"/>
    <w:rsid w:val="00C84400"/>
    <w:rsid w:val="00C84870"/>
    <w:rsid w:val="00CE45BA"/>
    <w:rsid w:val="00CF1FC8"/>
    <w:rsid w:val="00CF77F8"/>
    <w:rsid w:val="00D337A1"/>
    <w:rsid w:val="00D33B35"/>
    <w:rsid w:val="00D667A2"/>
    <w:rsid w:val="00D76A7B"/>
    <w:rsid w:val="00DA13AC"/>
    <w:rsid w:val="00DA5E24"/>
    <w:rsid w:val="00DC035D"/>
    <w:rsid w:val="00E23134"/>
    <w:rsid w:val="00E243AD"/>
    <w:rsid w:val="00E24C2B"/>
    <w:rsid w:val="00E50CF3"/>
    <w:rsid w:val="00E538F5"/>
    <w:rsid w:val="00E54D2E"/>
    <w:rsid w:val="00E619D9"/>
    <w:rsid w:val="00E835CB"/>
    <w:rsid w:val="00E92BAE"/>
    <w:rsid w:val="00EA133E"/>
    <w:rsid w:val="00EC1D10"/>
    <w:rsid w:val="00EC3625"/>
    <w:rsid w:val="00EC6614"/>
    <w:rsid w:val="00F00766"/>
    <w:rsid w:val="00F03188"/>
    <w:rsid w:val="00F31349"/>
    <w:rsid w:val="00F335A5"/>
    <w:rsid w:val="00F54FBC"/>
    <w:rsid w:val="00F61BA2"/>
    <w:rsid w:val="00F64C96"/>
    <w:rsid w:val="00F92325"/>
    <w:rsid w:val="00F94480"/>
    <w:rsid w:val="00FA04CD"/>
    <w:rsid w:val="00FA2E59"/>
    <w:rsid w:val="00FA588D"/>
    <w:rsid w:val="00FD4047"/>
    <w:rsid w:val="00FD4DB1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013"/>
    <w:rPr>
      <w:color w:val="808080"/>
    </w:rPr>
  </w:style>
  <w:style w:type="paragraph" w:customStyle="1" w:styleId="F1C75C7197814C258BB04948C3B860CF">
    <w:name w:val="F1C75C7197814C258BB04948C3B860CF"/>
    <w:rsid w:val="004878E0"/>
  </w:style>
  <w:style w:type="paragraph" w:customStyle="1" w:styleId="7AB1A48457F04C089E4B0891378B0705">
    <w:name w:val="7AB1A48457F04C089E4B0891378B0705"/>
    <w:rsid w:val="004878E0"/>
  </w:style>
  <w:style w:type="paragraph" w:customStyle="1" w:styleId="A4DF3BCA9A73445B92E36A2A165423CB">
    <w:name w:val="A4DF3BCA9A73445B92E36A2A165423CB"/>
    <w:rsid w:val="00797D57"/>
  </w:style>
  <w:style w:type="paragraph" w:customStyle="1" w:styleId="ED59C2CF262B43DD95148C6F8AFF302A">
    <w:name w:val="ED59C2CF262B43DD95148C6F8AFF302A"/>
    <w:rsid w:val="00BD2013"/>
  </w:style>
  <w:style w:type="paragraph" w:customStyle="1" w:styleId="77EE11230BC64F5483F1F22AC7F00383">
    <w:name w:val="77EE11230BC64F5483F1F22AC7F00383"/>
  </w:style>
  <w:style w:type="paragraph" w:customStyle="1" w:styleId="6B5C4D04EE344346A78ECD1FE0C1C434">
    <w:name w:val="6B5C4D04EE344346A78ECD1FE0C1C434"/>
  </w:style>
  <w:style w:type="paragraph" w:customStyle="1" w:styleId="40F122613F0B498EB5D19B7BDD54DF2E">
    <w:name w:val="40F122613F0B498EB5D19B7BDD54DF2E"/>
  </w:style>
  <w:style w:type="paragraph" w:customStyle="1" w:styleId="D0BB7D14AF654B98B08367A71CB00094">
    <w:name w:val="D0BB7D14AF654B98B08367A71CB000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46D7-7AF6-4D46-BFA0-1A2C1070CF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DCBF67-2F94-4249-9C00-520A5CB3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1523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2021-2027</vt:lpstr>
    </vt:vector>
  </TitlesOfParts>
  <Company>MRR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2021-2027</dc:title>
  <dc:subject/>
  <dc:creator>Soon</dc:creator>
  <cp:keywords/>
  <dc:description/>
  <cp:lastModifiedBy>Owczarczyk Michał</cp:lastModifiedBy>
  <cp:revision>2</cp:revision>
  <cp:lastPrinted>2024-08-02T12:19:00Z</cp:lastPrinted>
  <dcterms:created xsi:type="dcterms:W3CDTF">2024-09-05T06:09:00Z</dcterms:created>
  <dcterms:modified xsi:type="dcterms:W3CDTF">2024-09-05T06:09:00Z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e10fdcfa-35f5-4920-9ccd-1f456869fb39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4" name="bjDocumentLabelXML-0">
    <vt:lpwstr>ames.com/2008/01/sie/internal/label"&gt;&lt;element uid="e3529ac4-ce9c-4660-aa85-64853fbeee80" value="" /&gt;&lt;/sisl&gt;</vt:lpwstr>
  </property>
  <property fmtid="{D5CDD505-2E9C-101B-9397-08002B2CF9AE}" pid="5" name="bjDocumentSecurityLabel">
    <vt:lpwstr>Klasyfikacja: OGÓLNA</vt:lpwstr>
  </property>
  <property fmtid="{D5CDD505-2E9C-101B-9397-08002B2CF9AE}" pid="6" name="bjClsUserRVM">
    <vt:lpwstr>[]</vt:lpwstr>
  </property>
  <property fmtid="{D5CDD505-2E9C-101B-9397-08002B2CF9AE}" pid="7" name="bjSaver">
    <vt:lpwstr>PAA/pyxFupBY0RLKXG1i9PN9qd4zs7ef</vt:lpwstr>
  </property>
</Properties>
</file>