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6480" w14:textId="31CC1CCD" w:rsidR="002600D6" w:rsidRPr="002600D6" w:rsidRDefault="002600D6" w:rsidP="002600D6">
      <w:pPr>
        <w:spacing w:after="0" w:line="240" w:lineRule="auto"/>
        <w:ind w:right="-290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Załącznik nr </w:t>
      </w:r>
      <w:r w:rsidR="00FA35A1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1.</w:t>
      </w:r>
      <w:r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  <w:r w:rsidR="00C536DC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Pr="002600D6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 xml:space="preserve"> do Formularza ofertowego o spełnianiu warunków udziału w postępowaniu 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ZG.2</w:t>
      </w:r>
      <w:r w:rsidR="009E21A4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215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</w:t>
      </w:r>
      <w:r w:rsidR="001212E7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  <w:r w:rsidR="00365195" w:rsidRPr="00365195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.202</w:t>
      </w:r>
      <w:r w:rsidR="001212E7">
        <w:rPr>
          <w:rFonts w:ascii="Cambria" w:eastAsia="Times New Roman" w:hAnsi="Cambria" w:cs="Verdana"/>
          <w:b/>
          <w:bCs/>
          <w:sz w:val="18"/>
          <w:szCs w:val="18"/>
          <w:lang w:eastAsia="pl-PL"/>
        </w:rPr>
        <w:t>2</w:t>
      </w:r>
    </w:p>
    <w:p w14:paraId="11D84963" w14:textId="77777777" w:rsidR="002600D6" w:rsidRPr="002600D6" w:rsidRDefault="002600D6" w:rsidP="002600D6">
      <w:pPr>
        <w:tabs>
          <w:tab w:val="left" w:pos="4068"/>
        </w:tabs>
        <w:spacing w:before="120" w:after="0" w:line="240" w:lineRule="auto"/>
        <w:jc w:val="center"/>
        <w:rPr>
          <w:rFonts w:ascii="Cambria" w:eastAsia="Times New Roman" w:hAnsi="Cambria" w:cs="Verdana"/>
          <w:b/>
          <w:bCs/>
          <w:sz w:val="18"/>
          <w:szCs w:val="18"/>
          <w:lang w:eastAsia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5830"/>
      </w:tblGrid>
      <w:tr w:rsidR="002600D6" w:rsidRPr="002600D6" w14:paraId="138B3639" w14:textId="77777777" w:rsidTr="005F71C8">
        <w:trPr>
          <w:trHeight w:val="1094"/>
        </w:trPr>
        <w:tc>
          <w:tcPr>
            <w:tcW w:w="3420" w:type="dxa"/>
          </w:tcPr>
          <w:p w14:paraId="318407FF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3133A1D9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</w:pPr>
          </w:p>
          <w:p w14:paraId="24D4BE00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sz w:val="16"/>
                <w:szCs w:val="16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i/>
                <w:iCs/>
                <w:sz w:val="16"/>
                <w:szCs w:val="16"/>
                <w:lang w:eastAsia="pl-PL"/>
              </w:rPr>
              <w:t>(pieczęć Wykonawcy/Wykonawców)</w:t>
            </w:r>
          </w:p>
        </w:tc>
        <w:tc>
          <w:tcPr>
            <w:tcW w:w="5830" w:type="dxa"/>
            <w:shd w:val="clear" w:color="auto" w:fill="B3B3B3"/>
            <w:vAlign w:val="center"/>
          </w:tcPr>
          <w:p w14:paraId="1089DA5F" w14:textId="77777777" w:rsidR="002600D6" w:rsidRPr="002600D6" w:rsidRDefault="002600D6" w:rsidP="002600D6">
            <w:pPr>
              <w:spacing w:before="120" w:after="0" w:line="288" w:lineRule="auto"/>
              <w:jc w:val="center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lang w:eastAsia="pl-PL"/>
              </w:rPr>
              <w:t>WYKAZ POTENCJAŁU TECHNICZNEGO</w:t>
            </w:r>
          </w:p>
        </w:tc>
      </w:tr>
    </w:tbl>
    <w:p w14:paraId="5EABD5AA" w14:textId="77777777" w:rsidR="002600D6" w:rsidRPr="002600D6" w:rsidRDefault="002600D6" w:rsidP="002600D6">
      <w:pPr>
        <w:tabs>
          <w:tab w:val="left" w:leader="dot" w:pos="9072"/>
        </w:tabs>
        <w:spacing w:before="120" w:after="0" w:line="288" w:lineRule="auto"/>
        <w:jc w:val="both"/>
        <w:rPr>
          <w:rFonts w:ascii="Cambria" w:eastAsia="Times New Roman" w:hAnsi="Cambria" w:cs="Verdana"/>
          <w:b/>
          <w:bCs/>
          <w:lang w:eastAsia="pl-PL"/>
        </w:rPr>
      </w:pPr>
      <w:r w:rsidRPr="002600D6">
        <w:rPr>
          <w:rFonts w:ascii="Cambria" w:eastAsia="Times New Roman" w:hAnsi="Cambria" w:cs="Verdana"/>
          <w:b/>
          <w:bCs/>
          <w:lang w:eastAsia="pl-PL"/>
        </w:rPr>
        <w:t>Pełne dan</w:t>
      </w:r>
      <w:r w:rsidR="00A14365">
        <w:rPr>
          <w:rFonts w:ascii="Cambria" w:eastAsia="Times New Roman" w:hAnsi="Cambria" w:cs="Verdana"/>
          <w:b/>
          <w:bCs/>
          <w:lang w:eastAsia="pl-PL"/>
        </w:rPr>
        <w:t>e adresowe Wykonawcy</w:t>
      </w:r>
      <w:r w:rsidRPr="002600D6">
        <w:rPr>
          <w:rFonts w:ascii="Cambria" w:eastAsia="Times New Roman" w:hAnsi="Cambria" w:cs="Verdana"/>
          <w:b/>
          <w:bCs/>
          <w:lang w:eastAsia="pl-PL"/>
        </w:rPr>
        <w:t>:</w:t>
      </w:r>
    </w:p>
    <w:p w14:paraId="0130B400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Nazwa (firma) ........................................................................................................................................................................,</w:t>
      </w:r>
    </w:p>
    <w:p w14:paraId="4476244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Siedziba .....................................................................................................................................................................................,</w:t>
      </w:r>
    </w:p>
    <w:p w14:paraId="035AFEE2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Nr telefonu/nr faksu ...........................................................................................................................................................,</w:t>
      </w:r>
    </w:p>
    <w:p w14:paraId="54F0D46E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..........................................................................................................................................................................................,</w:t>
      </w:r>
    </w:p>
    <w:p w14:paraId="36125FDF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  <w:r w:rsidRPr="002600D6">
        <w:rPr>
          <w:rFonts w:ascii="Cambria" w:eastAsia="Times New Roman" w:hAnsi="Cambria" w:cs="Verdana"/>
          <w:lang w:eastAsia="pl-PL"/>
        </w:rPr>
        <w:t>Adres do korespondencji ...................................................................................................................................................,</w:t>
      </w:r>
    </w:p>
    <w:p w14:paraId="79F4B4A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r w:rsidRPr="002600D6">
        <w:rPr>
          <w:rFonts w:ascii="Cambria" w:eastAsia="Times New Roman" w:hAnsi="Cambria" w:cs="Verdana"/>
          <w:lang w:eastAsia="pl-PL"/>
        </w:rPr>
        <w:t xml:space="preserve">Nr NIP ..................................................................... </w:t>
      </w:r>
      <w:proofErr w:type="spellStart"/>
      <w:r w:rsidRPr="002600D6">
        <w:rPr>
          <w:rFonts w:ascii="Cambria" w:eastAsia="Times New Roman" w:hAnsi="Cambria" w:cs="Verdana"/>
          <w:lang w:val="de-DE" w:eastAsia="pl-PL"/>
        </w:rPr>
        <w:t>Nr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 xml:space="preserve"> REGON ...........................................................................................,</w:t>
      </w:r>
    </w:p>
    <w:p w14:paraId="3BC3E8FA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lang w:val="de-DE" w:eastAsia="pl-PL"/>
        </w:rPr>
      </w:pPr>
      <w:proofErr w:type="spellStart"/>
      <w:r w:rsidRPr="002600D6">
        <w:rPr>
          <w:rFonts w:ascii="Cambria" w:eastAsia="Times New Roman" w:hAnsi="Cambria" w:cs="Verdana"/>
          <w:lang w:val="de-DE" w:eastAsia="pl-PL"/>
        </w:rPr>
        <w:t>e-mail</w:t>
      </w:r>
      <w:proofErr w:type="spellEnd"/>
      <w:r w:rsidRPr="002600D6">
        <w:rPr>
          <w:rFonts w:ascii="Cambria" w:eastAsia="Times New Roman" w:hAnsi="Cambria" w:cs="Verdana"/>
          <w:lang w:val="de-DE" w:eastAsia="pl-PL"/>
        </w:rPr>
        <w:t>: ........................................................................................................................................................................................</w:t>
      </w:r>
    </w:p>
    <w:p w14:paraId="65CD852D" w14:textId="77777777" w:rsidR="002600D6" w:rsidRPr="002600D6" w:rsidRDefault="002600D6" w:rsidP="002600D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Verdana"/>
          <w:sz w:val="20"/>
          <w:szCs w:val="20"/>
          <w:lang w:val="de-DE" w:eastAsia="pl-PL"/>
        </w:rPr>
      </w:pPr>
    </w:p>
    <w:p w14:paraId="187AFEB2" w14:textId="25EF337F" w:rsidR="002600D6" w:rsidRPr="00575CF6" w:rsidRDefault="006E2EC8" w:rsidP="001212E7">
      <w:pPr>
        <w:spacing w:before="120" w:after="0" w:line="240" w:lineRule="auto"/>
        <w:jc w:val="both"/>
        <w:rPr>
          <w:rFonts w:ascii="Cambria" w:eastAsia="Times New Roman" w:hAnsi="Cambria" w:cs="Verdana"/>
          <w:b/>
          <w:sz w:val="20"/>
          <w:szCs w:val="20"/>
          <w:lang w:eastAsia="pl-PL"/>
        </w:rPr>
      </w:pPr>
      <w:r w:rsidRPr="006F7D41">
        <w:rPr>
          <w:rFonts w:ascii="Cambria" w:eastAsia="Times New Roman" w:hAnsi="Cambria" w:cs="Verdana"/>
          <w:b/>
          <w:sz w:val="20"/>
          <w:szCs w:val="20"/>
          <w:lang w:eastAsia="pl-PL"/>
        </w:rPr>
        <w:t>Nawiązując do ogłoszenia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 w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pos</w:t>
      </w:r>
      <w:r>
        <w:rPr>
          <w:rFonts w:ascii="Cambria" w:eastAsia="Times New Roman" w:hAnsi="Cambria" w:cs="Verdana"/>
          <w:sz w:val="20"/>
          <w:szCs w:val="20"/>
          <w:lang w:eastAsia="pl-PL"/>
        </w:rPr>
        <w:t xml:space="preserve">tępowaniu o udzielenie zamówienia 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 xml:space="preserve"> prowadzonym przez Skarb Państwa – Państwowe Gospodarstwo Leśne – Lasy Państwowe Nadleśnictwo </w:t>
      </w:r>
      <w:r w:rsidR="007C2507">
        <w:rPr>
          <w:rFonts w:ascii="Cambria" w:eastAsia="Times New Roman" w:hAnsi="Cambria" w:cs="Verdana"/>
          <w:sz w:val="20"/>
          <w:szCs w:val="20"/>
          <w:lang w:eastAsia="pl-PL"/>
        </w:rPr>
        <w:t>Sarnaki</w:t>
      </w:r>
      <w:r w:rsidR="002600D6" w:rsidRPr="002600D6">
        <w:rPr>
          <w:rFonts w:ascii="Cambria" w:eastAsia="Times New Roman" w:hAnsi="Cambria" w:cs="Verdana"/>
          <w:sz w:val="20"/>
          <w:szCs w:val="20"/>
          <w:lang w:eastAsia="pl-PL"/>
        </w:rPr>
        <w:t>, na wyko</w:t>
      </w:r>
      <w:r w:rsidR="00365195">
        <w:rPr>
          <w:rFonts w:ascii="Cambria" w:eastAsia="Times New Roman" w:hAnsi="Cambria" w:cs="Verdana"/>
          <w:sz w:val="20"/>
          <w:szCs w:val="20"/>
          <w:lang w:eastAsia="pl-PL"/>
        </w:rPr>
        <w:t xml:space="preserve">nanie usługi </w:t>
      </w:r>
      <w:r w:rsidR="007C2507">
        <w:rPr>
          <w:rFonts w:ascii="Cambria" w:eastAsia="Times New Roman" w:hAnsi="Cambria" w:cs="Verdana"/>
          <w:sz w:val="20"/>
          <w:szCs w:val="20"/>
          <w:lang w:eastAsia="pl-PL"/>
        </w:rPr>
        <w:br/>
      </w:r>
      <w:r w:rsidR="00365195">
        <w:rPr>
          <w:rFonts w:ascii="Cambria" w:eastAsia="Times New Roman" w:hAnsi="Cambria" w:cs="Verdana"/>
          <w:sz w:val="20"/>
          <w:szCs w:val="20"/>
          <w:lang w:eastAsia="pl-PL"/>
        </w:rPr>
        <w:t>pn</w:t>
      </w:r>
      <w:r w:rsidR="00365195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. </w:t>
      </w:r>
      <w:r w:rsidR="00365195" w:rsidRPr="00374D86">
        <w:rPr>
          <w:rFonts w:ascii="Cambria" w:eastAsia="Times New Roman" w:hAnsi="Cambria" w:cs="Verdana"/>
          <w:sz w:val="20"/>
          <w:szCs w:val="20"/>
          <w:lang w:eastAsia="pl-PL"/>
        </w:rPr>
        <w:t>„</w:t>
      </w:r>
      <w:r w:rsidR="001212E7" w:rsidRPr="001212E7">
        <w:rPr>
          <w:rFonts w:ascii="Cambria" w:eastAsia="Times New Roman" w:hAnsi="Cambria" w:cs="Verdana"/>
          <w:b/>
          <w:sz w:val="20"/>
          <w:szCs w:val="20"/>
          <w:lang w:eastAsia="pl-PL"/>
        </w:rPr>
        <w:t>Usługa polegająca na wycince drzew i krzewów wraz z uprzątnięciem pozostałości drzewnych na potrzeby inwestycji drogowej pn. Budowa drogi S19 na odcinku Malewice – Chlebczyn.”</w:t>
      </w:r>
      <w:r w:rsidR="00365195">
        <w:rPr>
          <w:rFonts w:ascii="Cambria" w:eastAsia="Times New Roman" w:hAnsi="Cambria" w:cs="Verdana"/>
          <w:b/>
          <w:sz w:val="20"/>
          <w:szCs w:val="20"/>
          <w:lang w:eastAsia="pl-PL"/>
        </w:rPr>
        <w:t xml:space="preserve">- </w:t>
      </w:r>
      <w:r w:rsidR="002600D6" w:rsidRPr="007C2507">
        <w:rPr>
          <w:rFonts w:ascii="Cambria" w:eastAsia="Times New Roman" w:hAnsi="Cambria" w:cs="Verdana"/>
          <w:sz w:val="20"/>
          <w:szCs w:val="20"/>
          <w:lang w:eastAsia="pl-PL"/>
        </w:rPr>
        <w:t>przedstawiamy wykaz potencjału technicznego:</w:t>
      </w:r>
    </w:p>
    <w:p w14:paraId="4189A2FE" w14:textId="77777777"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b/>
          <w:bCs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3543"/>
      </w:tblGrid>
      <w:tr w:rsidR="006E4BC1" w:rsidRPr="002600D6" w14:paraId="3CD071CA" w14:textId="77777777" w:rsidTr="006E4BC1">
        <w:trPr>
          <w:tblHeader/>
        </w:trPr>
        <w:tc>
          <w:tcPr>
            <w:tcW w:w="5524" w:type="dxa"/>
          </w:tcPr>
          <w:p w14:paraId="583ECA2E" w14:textId="77777777" w:rsidR="006E4BC1" w:rsidRPr="002600D6" w:rsidRDefault="006E4BC1" w:rsidP="002600D6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Wymagany przez Zamawiającego potencjał techniczny</w:t>
            </w:r>
          </w:p>
        </w:tc>
        <w:tc>
          <w:tcPr>
            <w:tcW w:w="3543" w:type="dxa"/>
          </w:tcPr>
          <w:p w14:paraId="7BDF33BA" w14:textId="77777777" w:rsidR="006E4BC1" w:rsidRPr="002600D6" w:rsidRDefault="006E4BC1" w:rsidP="00A829BD">
            <w:pPr>
              <w:keepLines/>
              <w:spacing w:before="120" w:after="0" w:line="240" w:lineRule="auto"/>
              <w:jc w:val="center"/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</w:pPr>
            <w:r w:rsidRPr="002600D6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Potencjał technicz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ny, którym dysponuje Wykonawca, opis urządzenia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(</w:t>
            </w:r>
            <w:r w:rsid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 xml:space="preserve">np. </w:t>
            </w:r>
            <w:r w:rsidR="00A829BD" w:rsidRPr="00A829BD">
              <w:rPr>
                <w:rFonts w:ascii="Cambria" w:eastAsia="Times New Roman" w:hAnsi="Cambria" w:cs="Verdana"/>
                <w:b/>
                <w:bCs/>
                <w:sz w:val="18"/>
                <w:szCs w:val="14"/>
                <w:lang w:eastAsia="pl-PL"/>
              </w:rPr>
              <w:t>marka, model, numer seryjny)</w:t>
            </w:r>
          </w:p>
        </w:tc>
      </w:tr>
      <w:tr w:rsidR="006E4BC1" w:rsidRPr="002600D6" w14:paraId="76529C4B" w14:textId="77777777" w:rsidTr="006E4BC1">
        <w:tc>
          <w:tcPr>
            <w:tcW w:w="5524" w:type="dxa"/>
          </w:tcPr>
          <w:p w14:paraId="23AA18BE" w14:textId="77777777" w:rsidR="009E6DE3" w:rsidRPr="009E6DE3" w:rsidRDefault="006E4BC1" w:rsidP="009E6DE3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 w:rsidRPr="006E4BC1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pil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arki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 ilości co najmniej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- 3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14:paraId="4F83FA01" w14:textId="77777777" w:rsidR="009E6DE3" w:rsidRPr="009E6DE3" w:rsidRDefault="005F71C8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ind w:left="589" w:hanging="229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    maszyna</w:t>
            </w:r>
            <w:r w:rsidR="009E6DE3" w:rsidRP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w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ielooperacyjna</w:t>
            </w:r>
            <w:r w:rsidR="009E6DE3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typu harwester</w:t>
            </w: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- 1 </w:t>
            </w:r>
            <w:proofErr w:type="spellStart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  <w:p w14:paraId="151ACF0F" w14:textId="730C9E70" w:rsidR="006E4BC1" w:rsidRPr="0001185C" w:rsidRDefault="0001185C" w:rsidP="0001185C">
            <w:pPr>
              <w:pStyle w:val="Akapitzlist"/>
              <w:numPr>
                <w:ilvl w:val="0"/>
                <w:numId w:val="2"/>
              </w:numPr>
              <w:spacing w:before="120" w:after="0" w:line="720" w:lineRule="auto"/>
              <w:jc w:val="both"/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maszyny </w:t>
            </w:r>
            <w:r w:rsidRPr="0001185C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do zrywki nasiębiernej w ilości co 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najmniej - </w:t>
            </w:r>
            <w:r w:rsidR="007D7215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1</w:t>
            </w:r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="005F71C8">
              <w:rPr>
                <w:rFonts w:ascii="Cambria" w:eastAsia="Times New Roman" w:hAnsi="Cambria" w:cs="Verdana"/>
                <w:bCs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543" w:type="dxa"/>
          </w:tcPr>
          <w:p w14:paraId="40862BFF" w14:textId="77777777" w:rsidR="006E4BC1" w:rsidRPr="002600D6" w:rsidRDefault="006E4BC1" w:rsidP="006E4BC1">
            <w:pPr>
              <w:spacing w:before="120" w:after="0" w:line="720" w:lineRule="auto"/>
              <w:jc w:val="both"/>
              <w:rPr>
                <w:rFonts w:ascii="Cambria" w:eastAsia="Times New Roman" w:hAnsi="Cambria" w:cs="Verdana"/>
                <w:b/>
                <w:bCs/>
                <w:lang w:eastAsia="pl-PL"/>
              </w:rPr>
            </w:pPr>
          </w:p>
        </w:tc>
      </w:tr>
    </w:tbl>
    <w:p w14:paraId="5A42CE19" w14:textId="77777777" w:rsidR="002600D6" w:rsidRPr="002600D6" w:rsidRDefault="002600D6" w:rsidP="002600D6">
      <w:pPr>
        <w:spacing w:before="120" w:after="0" w:line="240" w:lineRule="auto"/>
        <w:jc w:val="both"/>
        <w:rPr>
          <w:rFonts w:ascii="Cambria" w:eastAsia="Times New Roman" w:hAnsi="Cambria" w:cs="Verdana"/>
          <w:lang w:eastAsia="pl-PL"/>
        </w:rPr>
      </w:pPr>
    </w:p>
    <w:p w14:paraId="4FE981CD" w14:textId="77777777" w:rsid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</w:p>
    <w:p w14:paraId="4C2584D1" w14:textId="0D942A2F" w:rsidR="002600D6" w:rsidRPr="002600D6" w:rsidRDefault="002600D6" w:rsidP="002600D6">
      <w:pPr>
        <w:spacing w:before="120" w:after="0" w:line="288" w:lineRule="auto"/>
        <w:rPr>
          <w:rFonts w:ascii="Cambria" w:eastAsia="Times New Roman" w:hAnsi="Cambria" w:cs="Verdana"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_________________</w:t>
      </w:r>
      <w:r w:rsidR="00983EE7">
        <w:rPr>
          <w:rFonts w:ascii="Cambria" w:eastAsia="Times New Roman" w:hAnsi="Cambria" w:cs="Verdana"/>
          <w:sz w:val="20"/>
          <w:szCs w:val="20"/>
          <w:lang w:eastAsia="pl-PL"/>
        </w:rPr>
        <w:t xml:space="preserve">_______________ dnia __. </w:t>
      </w:r>
      <w:r w:rsidR="001212E7">
        <w:rPr>
          <w:rFonts w:ascii="Cambria" w:eastAsia="Times New Roman" w:hAnsi="Cambria" w:cs="Verdana"/>
          <w:sz w:val="20"/>
          <w:szCs w:val="20"/>
          <w:lang w:eastAsia="pl-PL"/>
        </w:rPr>
        <w:t>02</w:t>
      </w:r>
      <w:r w:rsidR="00983EE7">
        <w:rPr>
          <w:rFonts w:ascii="Cambria" w:eastAsia="Times New Roman" w:hAnsi="Cambria" w:cs="Verdana"/>
          <w:sz w:val="20"/>
          <w:szCs w:val="20"/>
          <w:lang w:eastAsia="pl-PL"/>
        </w:rPr>
        <w:t>.202</w:t>
      </w:r>
      <w:r w:rsidR="001212E7">
        <w:rPr>
          <w:rFonts w:ascii="Cambria" w:eastAsia="Times New Roman" w:hAnsi="Cambria" w:cs="Verdana"/>
          <w:sz w:val="20"/>
          <w:szCs w:val="20"/>
          <w:lang w:eastAsia="pl-PL"/>
        </w:rPr>
        <w:t>4</w:t>
      </w:r>
      <w:r w:rsidRPr="002600D6">
        <w:rPr>
          <w:rFonts w:ascii="Cambria" w:eastAsia="Times New Roman" w:hAnsi="Cambria" w:cs="Verdana"/>
          <w:sz w:val="20"/>
          <w:szCs w:val="20"/>
          <w:lang w:eastAsia="pl-PL"/>
        </w:rPr>
        <w:t> r</w:t>
      </w:r>
      <w:r w:rsidR="00D80B77">
        <w:rPr>
          <w:rFonts w:ascii="Cambria" w:eastAsia="Times New Roman" w:hAnsi="Cambria" w:cs="Verdana"/>
          <w:sz w:val="20"/>
          <w:szCs w:val="20"/>
          <w:lang w:eastAsia="pl-PL"/>
        </w:rPr>
        <w:t>.</w:t>
      </w:r>
    </w:p>
    <w:p w14:paraId="56651C9E" w14:textId="77777777" w:rsidR="002600D6" w:rsidRPr="002600D6" w:rsidRDefault="002600D6" w:rsidP="002600D6">
      <w:pPr>
        <w:spacing w:after="0" w:line="288" w:lineRule="auto"/>
        <w:ind w:firstLine="709"/>
        <w:jc w:val="both"/>
        <w:rPr>
          <w:rFonts w:ascii="Cambria" w:eastAsia="Times New Roman" w:hAnsi="Cambria" w:cs="Verdana"/>
          <w:i/>
          <w:iCs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(miejscowość)</w:t>
      </w:r>
    </w:p>
    <w:p w14:paraId="0007B950" w14:textId="77777777" w:rsidR="002600D6" w:rsidRPr="002600D6" w:rsidRDefault="002600D6" w:rsidP="002600D6">
      <w:pPr>
        <w:spacing w:before="120" w:after="0" w:line="288" w:lineRule="auto"/>
        <w:ind w:left="3960" w:right="-290"/>
        <w:jc w:val="center"/>
        <w:rPr>
          <w:rFonts w:ascii="Cambria" w:eastAsia="Times New Roman" w:hAnsi="Cambria" w:cs="Verdana"/>
          <w:i/>
          <w:iCs/>
          <w:sz w:val="20"/>
          <w:szCs w:val="20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20"/>
          <w:szCs w:val="20"/>
          <w:lang w:eastAsia="pl-PL"/>
        </w:rPr>
        <w:t>__________________________________________________________________</w:t>
      </w:r>
    </w:p>
    <w:p w14:paraId="435CD25B" w14:textId="77777777" w:rsidR="002600D6" w:rsidRPr="002600D6" w:rsidRDefault="002600D6" w:rsidP="002600D6">
      <w:pPr>
        <w:spacing w:after="0" w:line="240" w:lineRule="auto"/>
        <w:ind w:left="3960" w:right="-290"/>
        <w:jc w:val="center"/>
        <w:rPr>
          <w:rFonts w:ascii="Cambria" w:eastAsia="Times New Roman" w:hAnsi="Cambria" w:cs="Verdana"/>
          <w:sz w:val="16"/>
          <w:szCs w:val="16"/>
          <w:lang w:eastAsia="pl-PL"/>
        </w:rPr>
      </w:pPr>
      <w:r w:rsidRPr="002600D6">
        <w:rPr>
          <w:rFonts w:ascii="Cambria" w:eastAsia="Times New Roman" w:hAnsi="Cambria" w:cs="Verdana"/>
          <w:i/>
          <w:iCs/>
          <w:sz w:val="16"/>
          <w:szCs w:val="16"/>
          <w:lang w:eastAsia="pl-PL"/>
        </w:rPr>
        <w:t>(podpis upełnomocnionego przedstawiciela Wykonawcy/Wykonawców)</w:t>
      </w:r>
    </w:p>
    <w:p w14:paraId="5AFED1EA" w14:textId="77777777" w:rsidR="005F71C8" w:rsidRPr="002600D6" w:rsidRDefault="005F71C8" w:rsidP="002600D6"/>
    <w:sectPr w:rsidR="005F71C8" w:rsidRPr="00260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C18FF"/>
    <w:multiLevelType w:val="hybridMultilevel"/>
    <w:tmpl w:val="5352C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E7016"/>
    <w:multiLevelType w:val="hybridMultilevel"/>
    <w:tmpl w:val="BA247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30935">
    <w:abstractNumId w:val="0"/>
  </w:num>
  <w:num w:numId="2" w16cid:durableId="1619020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D6"/>
    <w:rsid w:val="0001185C"/>
    <w:rsid w:val="001212E7"/>
    <w:rsid w:val="002600D6"/>
    <w:rsid w:val="0035055A"/>
    <w:rsid w:val="00365195"/>
    <w:rsid w:val="00575CF6"/>
    <w:rsid w:val="005F71C8"/>
    <w:rsid w:val="006E2EC8"/>
    <w:rsid w:val="006E4BC1"/>
    <w:rsid w:val="006F7D41"/>
    <w:rsid w:val="007C2507"/>
    <w:rsid w:val="007D7215"/>
    <w:rsid w:val="0085613E"/>
    <w:rsid w:val="0086493A"/>
    <w:rsid w:val="00983EE7"/>
    <w:rsid w:val="009E21A4"/>
    <w:rsid w:val="009E6DE3"/>
    <w:rsid w:val="00A14365"/>
    <w:rsid w:val="00A829BD"/>
    <w:rsid w:val="00B740A4"/>
    <w:rsid w:val="00C536DC"/>
    <w:rsid w:val="00D115B8"/>
    <w:rsid w:val="00D80B77"/>
    <w:rsid w:val="00EF164D"/>
    <w:rsid w:val="00FA35A1"/>
    <w:rsid w:val="00FB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2427"/>
  <w15:chartTrackingRefBased/>
  <w15:docId w15:val="{0FC56FEB-23BE-4C04-8668-C1320A0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Joanna Grzesiewicz</cp:lastModifiedBy>
  <cp:revision>2</cp:revision>
  <cp:lastPrinted>2024-01-23T07:14:00Z</cp:lastPrinted>
  <dcterms:created xsi:type="dcterms:W3CDTF">2024-01-24T08:33:00Z</dcterms:created>
  <dcterms:modified xsi:type="dcterms:W3CDTF">2024-01-24T08:33:00Z</dcterms:modified>
</cp:coreProperties>
</file>