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7A54BC" w14:textId="7ADB37D8" w:rsidR="00CB14F5" w:rsidRPr="00433679" w:rsidRDefault="1D45D8DE" w:rsidP="00433679">
      <w:pPr>
        <w:spacing w:before="60" w:after="60"/>
        <w:contextualSpacing/>
        <w:outlineLvl w:val="0"/>
        <w:rPr>
          <w:rFonts w:asciiTheme="minorHAnsi" w:eastAsia="Times New Roman" w:hAnsiTheme="minorHAnsi" w:cstheme="minorHAnsi"/>
          <w:b/>
          <w:bCs/>
          <w:color w:val="C00000"/>
          <w:sz w:val="28"/>
          <w:szCs w:val="28"/>
        </w:rPr>
      </w:pPr>
      <w:bookmarkStart w:id="0" w:name="_Toc38447557"/>
      <w:bookmarkStart w:id="1" w:name="_Toc52745883"/>
      <w:bookmarkStart w:id="2" w:name="_Toc52653804"/>
      <w:bookmarkStart w:id="3" w:name="_Toc70340572"/>
      <w:bookmarkStart w:id="4" w:name="_Hlk68036618"/>
      <w:r w:rsidRPr="00433679">
        <w:rPr>
          <w:rFonts w:asciiTheme="minorHAnsi" w:eastAsia="Times New Roman" w:hAnsiTheme="minorHAnsi" w:cstheme="minorHAnsi"/>
          <w:b/>
          <w:bCs/>
          <w:color w:val="C00000"/>
          <w:sz w:val="28"/>
          <w:szCs w:val="28"/>
        </w:rPr>
        <w:t>Załącznik nr 8 do Regulaminu – wzór Umowy</w:t>
      </w:r>
      <w:bookmarkEnd w:id="0"/>
      <w:bookmarkEnd w:id="1"/>
      <w:bookmarkEnd w:id="2"/>
      <w:bookmarkEnd w:id="3"/>
    </w:p>
    <w:p w14:paraId="58116220" w14:textId="77777777" w:rsidR="00CB14F5" w:rsidRPr="00433679" w:rsidRDefault="00CB14F5" w:rsidP="00433679">
      <w:pPr>
        <w:spacing w:before="60" w:after="60"/>
        <w:rPr>
          <w:rFonts w:asciiTheme="minorHAnsi" w:hAnsiTheme="minorHAnsi" w:cstheme="minorHAnsi"/>
          <w:color w:val="000000" w:themeColor="text1"/>
        </w:rPr>
      </w:pPr>
    </w:p>
    <w:p w14:paraId="2DEE3773" w14:textId="77777777" w:rsidR="00CB14F5" w:rsidRPr="00433679" w:rsidRDefault="00CB14F5" w:rsidP="00433679">
      <w:pPr>
        <w:spacing w:before="60" w:after="60"/>
        <w:jc w:val="both"/>
        <w:rPr>
          <w:rFonts w:asciiTheme="minorHAnsi" w:hAnsiTheme="minorHAnsi" w:cstheme="minorHAnsi"/>
          <w:color w:val="000000" w:themeColor="text1"/>
        </w:rPr>
      </w:pPr>
      <w:r w:rsidRPr="00433679">
        <w:rPr>
          <w:rFonts w:asciiTheme="minorHAnsi" w:hAnsiTheme="minorHAnsi" w:cstheme="minorHAnsi"/>
          <w:color w:val="000000" w:themeColor="text1"/>
        </w:rPr>
        <w:t>[jeśli Wykonawca został dopuszczony do zawarcia Umowy w więcej niż jednym Strumieniu, Umowa jest zawierana odrębnie na każdy ze Strumieni. Wskazanie Strumienia następuje w art. 3 §2 Umowy]</w:t>
      </w:r>
    </w:p>
    <w:p w14:paraId="26D1F7BE" w14:textId="77777777" w:rsidR="00CB14F5" w:rsidRPr="00433679" w:rsidRDefault="00CB14F5" w:rsidP="00433679">
      <w:pPr>
        <w:spacing w:before="60" w:after="60"/>
        <w:contextualSpacing/>
        <w:rPr>
          <w:rFonts w:asciiTheme="minorHAnsi" w:hAnsiTheme="minorHAnsi" w:cstheme="minorHAnsi"/>
          <w:color w:val="000000" w:themeColor="text1"/>
        </w:rPr>
      </w:pPr>
    </w:p>
    <w:p w14:paraId="6019FA01" w14:textId="77777777" w:rsidR="00CB14F5" w:rsidRPr="00433679" w:rsidRDefault="00CB14F5" w:rsidP="00433679">
      <w:pPr>
        <w:pStyle w:val="Tytu"/>
        <w:spacing w:before="60" w:after="60" w:line="259" w:lineRule="auto"/>
        <w:jc w:val="center"/>
        <w:rPr>
          <w:rFonts w:asciiTheme="minorHAnsi" w:hAnsiTheme="minorHAnsi" w:cstheme="minorHAnsi"/>
          <w:b/>
          <w:color w:val="000000" w:themeColor="text1"/>
          <w:sz w:val="22"/>
          <w:szCs w:val="22"/>
        </w:rPr>
      </w:pPr>
      <w:r w:rsidRPr="00433679">
        <w:rPr>
          <w:rFonts w:asciiTheme="minorHAnsi" w:hAnsiTheme="minorHAnsi" w:cstheme="minorHAnsi"/>
          <w:b/>
          <w:color w:val="000000" w:themeColor="text1"/>
          <w:sz w:val="22"/>
          <w:szCs w:val="22"/>
        </w:rPr>
        <w:t xml:space="preserve">UMOWA </w:t>
      </w:r>
    </w:p>
    <w:p w14:paraId="5F98EB3A" w14:textId="096A8812" w:rsidR="00CB14F5" w:rsidRPr="00433679" w:rsidRDefault="00CB14F5" w:rsidP="00433679">
      <w:pPr>
        <w:pStyle w:val="Tytu"/>
        <w:spacing w:before="60" w:after="60" w:line="259" w:lineRule="auto"/>
        <w:jc w:val="center"/>
        <w:rPr>
          <w:rFonts w:asciiTheme="minorHAnsi" w:hAnsiTheme="minorHAnsi" w:cstheme="minorHAnsi"/>
          <w:b/>
          <w:color w:val="000000" w:themeColor="text1"/>
          <w:sz w:val="22"/>
          <w:szCs w:val="22"/>
        </w:rPr>
      </w:pPr>
      <w:r w:rsidRPr="00433679">
        <w:rPr>
          <w:rFonts w:asciiTheme="minorHAnsi" w:hAnsiTheme="minorHAnsi" w:cstheme="minorHAnsi"/>
          <w:b/>
          <w:color w:val="000000" w:themeColor="text1"/>
          <w:sz w:val="22"/>
          <w:szCs w:val="22"/>
        </w:rPr>
        <w:t xml:space="preserve">NA REALIZACJĘ PRZEDMIOTU ZAMÓWIENIA PRZEDKOMERCYJNEGO W RAMACH PRZEDSIĘWZIĘCIA </w:t>
      </w:r>
      <w:r w:rsidRPr="00433679">
        <w:rPr>
          <w:rFonts w:asciiTheme="minorHAnsi" w:hAnsiTheme="minorHAnsi" w:cstheme="minorHAnsi"/>
          <w:b/>
          <w:color w:val="000000" w:themeColor="text1"/>
          <w:sz w:val="22"/>
          <w:szCs w:val="22"/>
        </w:rPr>
        <w:br/>
        <w:t>„</w:t>
      </w:r>
      <w:r w:rsidR="000D34E2" w:rsidRPr="00433679">
        <w:rPr>
          <w:rFonts w:asciiTheme="minorHAnsi" w:hAnsiTheme="minorHAnsi" w:cstheme="minorHAnsi"/>
          <w:b/>
          <w:color w:val="000000" w:themeColor="text1"/>
          <w:sz w:val="22"/>
          <w:szCs w:val="22"/>
        </w:rPr>
        <w:t>Magazynowanie energii elektrycznej</w:t>
      </w:r>
      <w:r w:rsidRPr="00433679">
        <w:rPr>
          <w:rFonts w:asciiTheme="minorHAnsi" w:hAnsiTheme="minorHAnsi" w:cstheme="minorHAnsi"/>
          <w:b/>
          <w:color w:val="000000" w:themeColor="text1"/>
          <w:sz w:val="22"/>
          <w:szCs w:val="22"/>
        </w:rPr>
        <w:t>”</w:t>
      </w:r>
    </w:p>
    <w:p w14:paraId="0884FB5F" w14:textId="77777777" w:rsidR="00CB14F5" w:rsidRPr="00433679" w:rsidRDefault="00CB14F5" w:rsidP="00433679">
      <w:pPr>
        <w:spacing w:before="60" w:after="60"/>
        <w:contextualSpacing/>
        <w:jc w:val="center"/>
        <w:rPr>
          <w:rFonts w:asciiTheme="minorHAnsi" w:hAnsiTheme="minorHAnsi" w:cstheme="minorHAnsi"/>
          <w:i/>
          <w:color w:val="000000" w:themeColor="text1"/>
        </w:rPr>
      </w:pPr>
      <w:r w:rsidRPr="00433679">
        <w:rPr>
          <w:rFonts w:asciiTheme="minorHAnsi" w:hAnsiTheme="minorHAnsi" w:cstheme="minorHAnsi"/>
          <w:i/>
          <w:color w:val="000000" w:themeColor="text1"/>
        </w:rPr>
        <w:t>/WZÓR/</w:t>
      </w:r>
    </w:p>
    <w:p w14:paraId="70AC232E" w14:textId="77777777" w:rsidR="00CB14F5" w:rsidRPr="00433679" w:rsidRDefault="00CB14F5" w:rsidP="00433679">
      <w:pPr>
        <w:spacing w:before="60" w:after="60"/>
        <w:contextualSpacing/>
        <w:jc w:val="center"/>
        <w:rPr>
          <w:rFonts w:asciiTheme="minorHAnsi" w:hAnsiTheme="minorHAnsi" w:cstheme="minorHAnsi"/>
          <w:color w:val="000000" w:themeColor="text1"/>
        </w:rPr>
      </w:pPr>
    </w:p>
    <w:p w14:paraId="16CE9A58" w14:textId="77777777" w:rsidR="00CB14F5" w:rsidRPr="00433679" w:rsidRDefault="00CB14F5" w:rsidP="00433679">
      <w:pPr>
        <w:widowControl w:val="0"/>
        <w:autoSpaceDE w:val="0"/>
        <w:autoSpaceDN w:val="0"/>
        <w:adjustRightInd w:val="0"/>
        <w:spacing w:before="60" w:after="60"/>
        <w:contextualSpacing/>
        <w:jc w:val="both"/>
        <w:rPr>
          <w:rFonts w:asciiTheme="minorHAnsi" w:eastAsia="Times New Roman" w:hAnsiTheme="minorHAnsi" w:cstheme="minorHAnsi"/>
          <w:color w:val="000000" w:themeColor="text1"/>
          <w:lang w:eastAsia="pl-PL"/>
        </w:rPr>
      </w:pPr>
      <w:r w:rsidRPr="00433679">
        <w:rPr>
          <w:rFonts w:asciiTheme="minorHAnsi" w:eastAsia="Times New Roman" w:hAnsiTheme="minorHAnsi" w:cstheme="minorHAnsi"/>
          <w:color w:val="000000" w:themeColor="text1"/>
          <w:lang w:eastAsia="pl-PL"/>
        </w:rPr>
        <w:t xml:space="preserve">zawarta dnia </w:t>
      </w:r>
      <w:r w:rsidRPr="00433679">
        <w:rPr>
          <w:rFonts w:asciiTheme="minorHAnsi" w:eastAsia="SimSun" w:hAnsiTheme="minorHAnsi" w:cstheme="minorHAnsi"/>
          <w:color w:val="000000" w:themeColor="text1"/>
          <w:lang w:eastAsia="en-GB" w:bidi="ar-AE"/>
        </w:rPr>
        <w:t xml:space="preserve">[___] </w:t>
      </w:r>
      <w:r w:rsidRPr="00433679">
        <w:rPr>
          <w:rFonts w:asciiTheme="minorHAnsi" w:eastAsia="Times New Roman" w:hAnsiTheme="minorHAnsi" w:cstheme="minorHAnsi"/>
          <w:color w:val="000000" w:themeColor="text1"/>
          <w:lang w:eastAsia="pl-PL"/>
        </w:rPr>
        <w:t>w Warszawie, pomiędzy:</w:t>
      </w:r>
    </w:p>
    <w:p w14:paraId="0F03D48C" w14:textId="77777777" w:rsidR="00CB14F5" w:rsidRPr="00433679" w:rsidRDefault="00CB14F5" w:rsidP="00433679">
      <w:pPr>
        <w:widowControl w:val="0"/>
        <w:autoSpaceDE w:val="0"/>
        <w:autoSpaceDN w:val="0"/>
        <w:adjustRightInd w:val="0"/>
        <w:spacing w:before="60" w:after="60"/>
        <w:contextualSpacing/>
        <w:jc w:val="both"/>
        <w:rPr>
          <w:rFonts w:asciiTheme="minorHAnsi" w:eastAsia="Times New Roman" w:hAnsiTheme="minorHAnsi" w:cstheme="minorHAnsi"/>
          <w:b/>
          <w:color w:val="000000" w:themeColor="text1"/>
          <w:lang w:eastAsia="pl-PL"/>
        </w:rPr>
      </w:pPr>
    </w:p>
    <w:p w14:paraId="20FDC9A4" w14:textId="77777777" w:rsidR="00CB14F5" w:rsidRPr="00433679" w:rsidRDefault="00CB14F5" w:rsidP="00433679">
      <w:pPr>
        <w:widowControl w:val="0"/>
        <w:autoSpaceDE w:val="0"/>
        <w:autoSpaceDN w:val="0"/>
        <w:adjustRightInd w:val="0"/>
        <w:spacing w:before="60" w:after="60"/>
        <w:contextualSpacing/>
        <w:jc w:val="both"/>
        <w:rPr>
          <w:rFonts w:asciiTheme="minorHAnsi" w:eastAsia="Times New Roman" w:hAnsiTheme="minorHAnsi" w:cstheme="minorHAnsi"/>
          <w:color w:val="000000" w:themeColor="text1"/>
          <w:lang w:eastAsia="pl-PL"/>
        </w:rPr>
      </w:pPr>
      <w:r w:rsidRPr="00433679">
        <w:rPr>
          <w:rFonts w:asciiTheme="minorHAnsi" w:eastAsia="Times New Roman" w:hAnsiTheme="minorHAnsi" w:cstheme="minorHAnsi"/>
          <w:b/>
          <w:bCs/>
          <w:color w:val="000000" w:themeColor="text1"/>
          <w:lang w:eastAsia="pl-PL"/>
        </w:rPr>
        <w:t>Narodowym Centrum Badań i Rozwoju</w:t>
      </w:r>
      <w:r w:rsidRPr="00433679">
        <w:rPr>
          <w:rFonts w:asciiTheme="minorHAnsi" w:eastAsia="Times New Roman" w:hAnsiTheme="minorHAnsi" w:cstheme="minorHAnsi"/>
          <w:color w:val="000000" w:themeColor="text1"/>
          <w:lang w:eastAsia="pl-PL"/>
        </w:rPr>
        <w:t xml:space="preserve"> z siedzibą w Warszawie (00–695), przy ul. Nowogrodzkiej 47a, działającym na podstawie ustawy z dnia 30 kwietnia 2010 r. o Narodowym Centrum Badań i Rozwoju (Dz. U. z 2020 r., poz. 1861 ze zm.), REGON 141032404, NIP 701-007-37-77, zwanym dalej „</w:t>
      </w:r>
      <w:r w:rsidRPr="00433679">
        <w:rPr>
          <w:rFonts w:asciiTheme="minorHAnsi" w:eastAsia="Times New Roman" w:hAnsiTheme="minorHAnsi" w:cstheme="minorHAnsi"/>
          <w:b/>
          <w:bCs/>
          <w:color w:val="000000" w:themeColor="text1"/>
          <w:lang w:eastAsia="pl-PL"/>
        </w:rPr>
        <w:t>NCBR</w:t>
      </w:r>
      <w:r w:rsidRPr="00433679">
        <w:rPr>
          <w:rFonts w:asciiTheme="minorHAnsi" w:eastAsia="Times New Roman" w:hAnsiTheme="minorHAnsi" w:cstheme="minorHAnsi"/>
          <w:color w:val="000000" w:themeColor="text1"/>
          <w:lang w:eastAsia="pl-PL"/>
        </w:rPr>
        <w:t>” lub „</w:t>
      </w:r>
      <w:r w:rsidRPr="00433679">
        <w:rPr>
          <w:rFonts w:asciiTheme="minorHAnsi" w:eastAsia="Times New Roman" w:hAnsiTheme="minorHAnsi" w:cstheme="minorHAnsi"/>
          <w:b/>
          <w:bCs/>
          <w:color w:val="000000" w:themeColor="text1"/>
          <w:lang w:eastAsia="pl-PL"/>
        </w:rPr>
        <w:t>Zamawiającym</w:t>
      </w:r>
      <w:r w:rsidRPr="00433679">
        <w:rPr>
          <w:rFonts w:asciiTheme="minorHAnsi" w:eastAsia="Times New Roman" w:hAnsiTheme="minorHAnsi" w:cstheme="minorHAnsi"/>
          <w:color w:val="000000" w:themeColor="text1"/>
          <w:lang w:eastAsia="pl-PL"/>
        </w:rPr>
        <w:t>”, reprezentowanym przez:</w:t>
      </w:r>
    </w:p>
    <w:p w14:paraId="432D56B2" w14:textId="77777777" w:rsidR="00CB14F5" w:rsidRPr="00433679" w:rsidRDefault="00CB14F5" w:rsidP="00433679">
      <w:pPr>
        <w:widowControl w:val="0"/>
        <w:autoSpaceDE w:val="0"/>
        <w:autoSpaceDN w:val="0"/>
        <w:adjustRightInd w:val="0"/>
        <w:spacing w:before="60" w:after="60"/>
        <w:contextualSpacing/>
        <w:jc w:val="both"/>
        <w:rPr>
          <w:rFonts w:asciiTheme="minorHAnsi" w:eastAsia="SimSun" w:hAnsiTheme="minorHAnsi" w:cstheme="minorHAnsi"/>
          <w:color w:val="000000" w:themeColor="text1"/>
          <w:lang w:eastAsia="en-GB" w:bidi="ar-AE"/>
        </w:rPr>
      </w:pPr>
      <w:r w:rsidRPr="00433679">
        <w:rPr>
          <w:rFonts w:asciiTheme="minorHAnsi" w:hAnsiTheme="minorHAnsi" w:cstheme="minorHAnsi"/>
          <w:color w:val="000000" w:themeColor="text1"/>
        </w:rPr>
        <w:t>[___]</w:t>
      </w:r>
    </w:p>
    <w:p w14:paraId="3D63B465" w14:textId="77777777" w:rsidR="00CB14F5" w:rsidRPr="00433679" w:rsidRDefault="00CB14F5" w:rsidP="00433679">
      <w:pPr>
        <w:widowControl w:val="0"/>
        <w:autoSpaceDE w:val="0"/>
        <w:autoSpaceDN w:val="0"/>
        <w:adjustRightInd w:val="0"/>
        <w:spacing w:before="60" w:after="60"/>
        <w:contextualSpacing/>
        <w:jc w:val="center"/>
        <w:rPr>
          <w:rFonts w:asciiTheme="minorHAnsi" w:eastAsia="SimSun" w:hAnsiTheme="minorHAnsi" w:cstheme="minorHAnsi"/>
          <w:color w:val="000000" w:themeColor="text1"/>
          <w:lang w:eastAsia="en-GB" w:bidi="ar-AE"/>
        </w:rPr>
      </w:pPr>
    </w:p>
    <w:p w14:paraId="350C5657" w14:textId="77777777" w:rsidR="00CB14F5" w:rsidRPr="00433679" w:rsidRDefault="00CB14F5" w:rsidP="00433679">
      <w:pPr>
        <w:widowControl w:val="0"/>
        <w:autoSpaceDE w:val="0"/>
        <w:autoSpaceDN w:val="0"/>
        <w:adjustRightInd w:val="0"/>
        <w:spacing w:before="60" w:after="60"/>
        <w:contextualSpacing/>
        <w:jc w:val="center"/>
        <w:rPr>
          <w:rFonts w:asciiTheme="minorHAnsi" w:eastAsia="Times New Roman" w:hAnsiTheme="minorHAnsi" w:cstheme="minorHAnsi"/>
          <w:color w:val="000000" w:themeColor="text1"/>
          <w:lang w:eastAsia="pl-PL"/>
        </w:rPr>
      </w:pPr>
      <w:r w:rsidRPr="00433679">
        <w:rPr>
          <w:rFonts w:asciiTheme="minorHAnsi" w:eastAsia="Times New Roman" w:hAnsiTheme="minorHAnsi" w:cstheme="minorHAnsi"/>
          <w:color w:val="000000" w:themeColor="text1"/>
          <w:lang w:eastAsia="pl-PL"/>
        </w:rPr>
        <w:t>a</w:t>
      </w:r>
    </w:p>
    <w:p w14:paraId="355924AB" w14:textId="77777777" w:rsidR="00CB14F5" w:rsidRPr="00433679" w:rsidRDefault="00CB14F5" w:rsidP="00433679">
      <w:pPr>
        <w:widowControl w:val="0"/>
        <w:autoSpaceDE w:val="0"/>
        <w:autoSpaceDN w:val="0"/>
        <w:adjustRightInd w:val="0"/>
        <w:spacing w:before="60" w:after="60"/>
        <w:contextualSpacing/>
        <w:jc w:val="both"/>
        <w:rPr>
          <w:rFonts w:asciiTheme="minorHAnsi" w:eastAsia="Times New Roman" w:hAnsiTheme="minorHAnsi" w:cstheme="minorHAnsi"/>
          <w:color w:val="000000" w:themeColor="text1"/>
          <w:lang w:eastAsia="pl-PL"/>
        </w:rPr>
      </w:pPr>
      <w:r w:rsidRPr="00433679">
        <w:rPr>
          <w:rFonts w:asciiTheme="minorHAnsi" w:eastAsia="SimSun" w:hAnsiTheme="minorHAnsi" w:cstheme="minorHAnsi"/>
          <w:color w:val="000000" w:themeColor="text1"/>
          <w:lang w:eastAsia="en-GB" w:bidi="ar-AE"/>
        </w:rPr>
        <w:t xml:space="preserve">[___] </w:t>
      </w:r>
      <w:r w:rsidRPr="00433679">
        <w:rPr>
          <w:rFonts w:asciiTheme="minorHAnsi" w:eastAsia="Times New Roman" w:hAnsiTheme="minorHAnsi" w:cstheme="minorHAnsi"/>
          <w:color w:val="000000" w:themeColor="text1"/>
          <w:lang w:eastAsia="pl-PL"/>
        </w:rPr>
        <w:t xml:space="preserve">z siedzibą w </w:t>
      </w:r>
      <w:r w:rsidRPr="00433679">
        <w:rPr>
          <w:rFonts w:asciiTheme="minorHAnsi" w:eastAsia="SimSun" w:hAnsiTheme="minorHAnsi" w:cstheme="minorHAnsi"/>
          <w:color w:val="000000" w:themeColor="text1"/>
          <w:lang w:eastAsia="en-GB" w:bidi="ar-AE"/>
        </w:rPr>
        <w:t>[___]</w:t>
      </w:r>
      <w:r w:rsidRPr="00433679">
        <w:rPr>
          <w:rFonts w:asciiTheme="minorHAnsi" w:eastAsia="Times New Roman" w:hAnsiTheme="minorHAnsi" w:cstheme="minorHAnsi"/>
          <w:color w:val="000000" w:themeColor="text1"/>
          <w:lang w:eastAsia="pl-PL"/>
        </w:rPr>
        <w:t xml:space="preserve">, przy ul. </w:t>
      </w:r>
      <w:r w:rsidRPr="00433679">
        <w:rPr>
          <w:rFonts w:asciiTheme="minorHAnsi" w:eastAsia="SimSun" w:hAnsiTheme="minorHAnsi" w:cstheme="minorHAnsi"/>
          <w:color w:val="000000" w:themeColor="text1"/>
          <w:lang w:eastAsia="en-GB" w:bidi="ar-AE"/>
        </w:rPr>
        <w:t>[___]</w:t>
      </w:r>
      <w:r w:rsidRPr="00433679">
        <w:rPr>
          <w:rFonts w:asciiTheme="minorHAnsi" w:eastAsia="Times New Roman" w:hAnsiTheme="minorHAnsi" w:cstheme="minorHAnsi"/>
          <w:color w:val="000000" w:themeColor="text1"/>
          <w:lang w:eastAsia="pl-PL"/>
        </w:rPr>
        <w:t xml:space="preserve">, wpisanym do rejestru </w:t>
      </w:r>
      <w:r w:rsidRPr="00433679">
        <w:rPr>
          <w:rFonts w:asciiTheme="minorHAnsi" w:eastAsia="SimSun" w:hAnsiTheme="minorHAnsi" w:cstheme="minorHAnsi"/>
          <w:color w:val="000000" w:themeColor="text1"/>
          <w:lang w:eastAsia="en-GB" w:bidi="ar-AE"/>
        </w:rPr>
        <w:t>[___]</w:t>
      </w:r>
      <w:r w:rsidRPr="00433679">
        <w:rPr>
          <w:rFonts w:asciiTheme="minorHAnsi" w:eastAsia="Times New Roman" w:hAnsiTheme="minorHAnsi" w:cstheme="minorHAnsi"/>
          <w:color w:val="000000" w:themeColor="text1"/>
          <w:lang w:eastAsia="pl-PL"/>
        </w:rPr>
        <w:t xml:space="preserve">, o numerze identyfikacji podatkowej </w:t>
      </w:r>
      <w:r w:rsidRPr="00433679">
        <w:rPr>
          <w:rFonts w:asciiTheme="minorHAnsi" w:eastAsia="SimSun" w:hAnsiTheme="minorHAnsi" w:cstheme="minorHAnsi"/>
          <w:color w:val="000000" w:themeColor="text1"/>
          <w:lang w:eastAsia="en-GB" w:bidi="ar-AE"/>
        </w:rPr>
        <w:t>[___]</w:t>
      </w:r>
      <w:r w:rsidRPr="00433679">
        <w:rPr>
          <w:rFonts w:asciiTheme="minorHAnsi" w:eastAsia="Times New Roman" w:hAnsiTheme="minorHAnsi" w:cstheme="minorHAnsi"/>
          <w:color w:val="000000" w:themeColor="text1"/>
          <w:lang w:eastAsia="pl-PL"/>
        </w:rPr>
        <w:t>, zwanym dalej (</w:t>
      </w:r>
      <w:r w:rsidRPr="00433679">
        <w:rPr>
          <w:rFonts w:asciiTheme="minorHAnsi" w:eastAsia="Times New Roman" w:hAnsiTheme="minorHAnsi" w:cstheme="minorHAnsi"/>
          <w:i/>
          <w:color w:val="000000" w:themeColor="text1"/>
          <w:lang w:eastAsia="pl-PL"/>
        </w:rPr>
        <w:t>ewentualnie</w:t>
      </w:r>
      <w:r w:rsidRPr="00433679">
        <w:rPr>
          <w:rFonts w:asciiTheme="minorHAnsi" w:eastAsia="Times New Roman" w:hAnsiTheme="minorHAnsi" w:cstheme="minorHAnsi"/>
          <w:color w:val="000000" w:themeColor="text1"/>
          <w:lang w:eastAsia="pl-PL"/>
        </w:rPr>
        <w:t xml:space="preserve"> </w:t>
      </w:r>
      <w:r w:rsidRPr="00433679">
        <w:rPr>
          <w:rFonts w:asciiTheme="minorHAnsi" w:eastAsia="Times New Roman" w:hAnsiTheme="minorHAnsi" w:cstheme="minorHAnsi"/>
          <w:i/>
          <w:color w:val="000000" w:themeColor="text1"/>
          <w:lang w:eastAsia="pl-PL"/>
        </w:rPr>
        <w:t>– zwanymi dalej łącznie</w:t>
      </w:r>
      <w:r w:rsidRPr="00433679">
        <w:rPr>
          <w:rFonts w:asciiTheme="minorHAnsi" w:eastAsia="Times New Roman" w:hAnsiTheme="minorHAnsi" w:cstheme="minorHAnsi"/>
          <w:color w:val="000000" w:themeColor="text1"/>
          <w:lang w:eastAsia="pl-PL"/>
        </w:rPr>
        <w:t>) „</w:t>
      </w:r>
      <w:r w:rsidRPr="00433679">
        <w:rPr>
          <w:rFonts w:asciiTheme="minorHAnsi" w:eastAsia="Times New Roman" w:hAnsiTheme="minorHAnsi" w:cstheme="minorHAnsi"/>
          <w:b/>
          <w:color w:val="000000" w:themeColor="text1"/>
          <w:lang w:eastAsia="pl-PL"/>
        </w:rPr>
        <w:t>Wykonawcą</w:t>
      </w:r>
      <w:r w:rsidRPr="00433679">
        <w:rPr>
          <w:rFonts w:asciiTheme="minorHAnsi" w:eastAsia="Times New Roman" w:hAnsiTheme="minorHAnsi" w:cstheme="minorHAnsi"/>
          <w:color w:val="000000" w:themeColor="text1"/>
          <w:lang w:eastAsia="pl-PL"/>
        </w:rPr>
        <w:t xml:space="preserve">”, reprezentowanym przez: </w:t>
      </w:r>
    </w:p>
    <w:p w14:paraId="37E07E87" w14:textId="77777777" w:rsidR="00CB14F5" w:rsidRPr="00433679" w:rsidRDefault="00CB14F5" w:rsidP="00433679">
      <w:pPr>
        <w:widowControl w:val="0"/>
        <w:autoSpaceDE w:val="0"/>
        <w:autoSpaceDN w:val="0"/>
        <w:adjustRightInd w:val="0"/>
        <w:spacing w:before="60" w:after="60"/>
        <w:contextualSpacing/>
        <w:jc w:val="both"/>
        <w:rPr>
          <w:rFonts w:asciiTheme="minorHAnsi" w:eastAsia="Times New Roman" w:hAnsiTheme="minorHAnsi" w:cstheme="minorHAnsi"/>
          <w:color w:val="000000" w:themeColor="text1"/>
          <w:lang w:eastAsia="pl-PL"/>
        </w:rPr>
      </w:pPr>
      <w:r w:rsidRPr="00433679">
        <w:rPr>
          <w:rFonts w:asciiTheme="minorHAnsi" w:eastAsia="Times New Roman" w:hAnsiTheme="minorHAnsi" w:cstheme="minorHAnsi"/>
          <w:color w:val="000000" w:themeColor="text1"/>
          <w:lang w:eastAsia="pl-PL"/>
        </w:rPr>
        <w:t>NCBR oraz Wykonawca są łącznie zwani „</w:t>
      </w:r>
      <w:r w:rsidRPr="00433679">
        <w:rPr>
          <w:rFonts w:asciiTheme="minorHAnsi" w:eastAsia="Times New Roman" w:hAnsiTheme="minorHAnsi" w:cstheme="minorHAnsi"/>
          <w:b/>
          <w:color w:val="000000" w:themeColor="text1"/>
          <w:lang w:eastAsia="pl-PL"/>
        </w:rPr>
        <w:t>Stronami</w:t>
      </w:r>
      <w:r w:rsidRPr="00433679">
        <w:rPr>
          <w:rFonts w:asciiTheme="minorHAnsi" w:eastAsia="Times New Roman" w:hAnsiTheme="minorHAnsi" w:cstheme="minorHAnsi"/>
          <w:color w:val="000000" w:themeColor="text1"/>
          <w:lang w:eastAsia="pl-PL"/>
        </w:rPr>
        <w:t>”, zaś każdy z osobna „</w:t>
      </w:r>
      <w:r w:rsidRPr="00433679">
        <w:rPr>
          <w:rFonts w:asciiTheme="minorHAnsi" w:eastAsia="Times New Roman" w:hAnsiTheme="minorHAnsi" w:cstheme="minorHAnsi"/>
          <w:b/>
          <w:color w:val="000000" w:themeColor="text1"/>
          <w:lang w:eastAsia="pl-PL"/>
        </w:rPr>
        <w:t>Stroną</w:t>
      </w:r>
      <w:r w:rsidRPr="00433679">
        <w:rPr>
          <w:rFonts w:asciiTheme="minorHAnsi" w:eastAsia="Times New Roman" w:hAnsiTheme="minorHAnsi" w:cstheme="minorHAnsi"/>
          <w:color w:val="000000" w:themeColor="text1"/>
          <w:lang w:eastAsia="pl-PL"/>
        </w:rPr>
        <w:t>”.</w:t>
      </w:r>
    </w:p>
    <w:p w14:paraId="3A62C2AE" w14:textId="77777777" w:rsidR="00CB14F5" w:rsidRPr="00433679" w:rsidRDefault="00CB14F5" w:rsidP="00433679">
      <w:pPr>
        <w:spacing w:before="60" w:after="60"/>
        <w:contextualSpacing/>
        <w:jc w:val="both"/>
        <w:rPr>
          <w:rFonts w:asciiTheme="minorHAnsi" w:eastAsia="SimSun" w:hAnsiTheme="minorHAnsi" w:cstheme="minorHAnsi"/>
          <w:b/>
          <w:i/>
          <w:color w:val="000000" w:themeColor="text1"/>
          <w:lang w:eastAsia="en-GB" w:bidi="ar-AE"/>
        </w:rPr>
      </w:pPr>
      <w:r w:rsidRPr="00433679">
        <w:rPr>
          <w:rFonts w:asciiTheme="minorHAnsi" w:eastAsia="SimSun" w:hAnsiTheme="minorHAnsi" w:cstheme="minorHAnsi"/>
          <w:b/>
          <w:i/>
          <w:color w:val="000000" w:themeColor="text1"/>
          <w:lang w:eastAsia="en-GB" w:bidi="ar-AE"/>
        </w:rPr>
        <w:t>ZWAŻYWSZY, ŻE:</w:t>
      </w:r>
    </w:p>
    <w:p w14:paraId="79D36B8B" w14:textId="5431947A" w:rsidR="00CB14F5" w:rsidRPr="00433679" w:rsidRDefault="00CB14F5" w:rsidP="00433679">
      <w:pPr>
        <w:widowControl w:val="0"/>
        <w:numPr>
          <w:ilvl w:val="0"/>
          <w:numId w:val="10"/>
        </w:numPr>
        <w:autoSpaceDE w:val="0"/>
        <w:autoSpaceDN w:val="0"/>
        <w:adjustRightInd w:val="0"/>
        <w:spacing w:before="60" w:after="60"/>
        <w:ind w:left="709" w:hanging="709"/>
        <w:contextualSpacing/>
        <w:jc w:val="both"/>
        <w:rPr>
          <w:rFonts w:asciiTheme="minorHAnsi" w:eastAsia="SimSun" w:hAnsiTheme="minorHAnsi" w:cstheme="minorHAnsi"/>
          <w:i/>
          <w:color w:val="000000" w:themeColor="text1"/>
          <w:lang w:eastAsia="en-GB" w:bidi="ar-AE"/>
        </w:rPr>
      </w:pPr>
      <w:r w:rsidRPr="00433679">
        <w:rPr>
          <w:rFonts w:asciiTheme="minorHAnsi" w:eastAsia="SimSun" w:hAnsiTheme="minorHAnsi" w:cstheme="minorHAnsi"/>
          <w:i/>
          <w:color w:val="000000" w:themeColor="text1"/>
          <w:lang w:eastAsia="en-GB" w:bidi="ar-AE"/>
        </w:rPr>
        <w:t xml:space="preserve">NCBR jest agencją wykonawczą w rozumieniu ustawy z dnia 27 sierpnia 2009 r. o finansach publicznych (j.t. Dz. U. z </w:t>
      </w:r>
      <w:r w:rsidR="000D34E2" w:rsidRPr="00433679">
        <w:rPr>
          <w:rFonts w:asciiTheme="minorHAnsi" w:eastAsia="SimSun" w:hAnsiTheme="minorHAnsi" w:cstheme="minorHAnsi"/>
          <w:i/>
          <w:color w:val="000000" w:themeColor="text1"/>
          <w:lang w:eastAsia="en-GB" w:bidi="ar-AE"/>
        </w:rPr>
        <w:t xml:space="preserve">2020 </w:t>
      </w:r>
      <w:r w:rsidRPr="00433679">
        <w:rPr>
          <w:rFonts w:asciiTheme="minorHAnsi" w:eastAsia="SimSun" w:hAnsiTheme="minorHAnsi" w:cstheme="minorHAnsi"/>
          <w:i/>
          <w:color w:val="000000" w:themeColor="text1"/>
          <w:lang w:eastAsia="en-GB" w:bidi="ar-AE"/>
        </w:rPr>
        <w:t xml:space="preserve">r., poz. </w:t>
      </w:r>
      <w:r w:rsidR="000D34E2" w:rsidRPr="00433679">
        <w:rPr>
          <w:rFonts w:asciiTheme="minorHAnsi" w:eastAsia="SimSun" w:hAnsiTheme="minorHAnsi" w:cstheme="minorHAnsi"/>
          <w:i/>
          <w:color w:val="000000" w:themeColor="text1"/>
          <w:lang w:eastAsia="en-GB" w:bidi="ar-AE"/>
        </w:rPr>
        <w:t>1861</w:t>
      </w:r>
      <w:r w:rsidR="00C85277" w:rsidRPr="00433679">
        <w:rPr>
          <w:rFonts w:asciiTheme="minorHAnsi" w:eastAsia="SimSun" w:hAnsiTheme="minorHAnsi" w:cstheme="minorHAnsi"/>
          <w:i/>
          <w:color w:val="000000" w:themeColor="text1"/>
          <w:lang w:eastAsia="en-GB" w:bidi="ar-AE"/>
        </w:rPr>
        <w:t xml:space="preserve"> </w:t>
      </w:r>
      <w:r w:rsidRPr="00433679">
        <w:rPr>
          <w:rFonts w:asciiTheme="minorHAnsi" w:eastAsia="SimSun" w:hAnsiTheme="minorHAnsi" w:cstheme="minorHAnsi"/>
          <w:i/>
          <w:color w:val="000000" w:themeColor="text1"/>
          <w:lang w:eastAsia="en-GB" w:bidi="ar-AE"/>
        </w:rPr>
        <w:t>ze zm.), powołaną do realizacji zadań z zakresu polityki naukowej, naukowo-technicznej i innowacyjnej państwa;</w:t>
      </w:r>
    </w:p>
    <w:p w14:paraId="3ED1A7A3" w14:textId="79F91E3B" w:rsidR="00CB14F5" w:rsidRPr="00433679" w:rsidRDefault="00CB14F5" w:rsidP="00433679">
      <w:pPr>
        <w:widowControl w:val="0"/>
        <w:numPr>
          <w:ilvl w:val="0"/>
          <w:numId w:val="10"/>
        </w:numPr>
        <w:autoSpaceDE w:val="0"/>
        <w:autoSpaceDN w:val="0"/>
        <w:adjustRightInd w:val="0"/>
        <w:spacing w:before="60" w:after="60"/>
        <w:ind w:left="709" w:hanging="709"/>
        <w:contextualSpacing/>
        <w:jc w:val="both"/>
        <w:rPr>
          <w:rFonts w:asciiTheme="minorHAnsi" w:eastAsia="SimSun" w:hAnsiTheme="minorHAnsi" w:cstheme="minorHAnsi"/>
          <w:i/>
          <w:iCs/>
          <w:color w:val="000000" w:themeColor="text1"/>
          <w:lang w:eastAsia="en-GB" w:bidi="ar-AE"/>
        </w:rPr>
      </w:pPr>
      <w:r w:rsidRPr="00433679">
        <w:rPr>
          <w:rFonts w:asciiTheme="minorHAnsi" w:eastAsia="SimSun" w:hAnsiTheme="minorHAnsi" w:cstheme="minorHAnsi"/>
          <w:i/>
          <w:iCs/>
          <w:color w:val="000000" w:themeColor="text1"/>
          <w:lang w:eastAsia="en-GB" w:bidi="ar-AE"/>
        </w:rPr>
        <w:t xml:space="preserve">Zamierzeniem NCBR jest opracowanie Rozwiązania na określony przez NCBR problem badawczy w zakresie </w:t>
      </w:r>
      <w:r w:rsidR="000D34E2" w:rsidRPr="00433679">
        <w:rPr>
          <w:rFonts w:asciiTheme="minorHAnsi" w:eastAsia="SimSun" w:hAnsiTheme="minorHAnsi" w:cstheme="minorHAnsi"/>
          <w:i/>
          <w:iCs/>
          <w:color w:val="000000" w:themeColor="text1"/>
          <w:lang w:eastAsia="en-GB" w:bidi="ar-AE"/>
        </w:rPr>
        <w:t>magazynowania energii</w:t>
      </w:r>
      <w:r w:rsidR="00235E8B" w:rsidRPr="00433679">
        <w:rPr>
          <w:rFonts w:asciiTheme="minorHAnsi" w:eastAsia="SimSun" w:hAnsiTheme="minorHAnsi" w:cstheme="minorHAnsi"/>
          <w:i/>
          <w:iCs/>
          <w:color w:val="000000" w:themeColor="text1"/>
          <w:lang w:eastAsia="en-GB" w:bidi="ar-AE"/>
        </w:rPr>
        <w:t xml:space="preserve"> elektrycznej</w:t>
      </w:r>
      <w:r w:rsidRPr="00433679">
        <w:rPr>
          <w:rFonts w:asciiTheme="minorHAnsi" w:eastAsia="SimSun" w:hAnsiTheme="minorHAnsi" w:cstheme="minorHAnsi"/>
          <w:i/>
          <w:iCs/>
          <w:color w:val="000000" w:themeColor="text1"/>
          <w:lang w:eastAsia="en-GB" w:bidi="ar-AE"/>
        </w:rPr>
        <w:t>, zdefiniowany w postaci Wymagań Obligatoryjnych, Wymagań Konkursowych</w:t>
      </w:r>
      <w:r w:rsidR="004C3836" w:rsidRPr="00433679">
        <w:rPr>
          <w:rFonts w:asciiTheme="minorHAnsi" w:eastAsia="SimSun" w:hAnsiTheme="minorHAnsi" w:cstheme="minorHAnsi"/>
          <w:i/>
          <w:iCs/>
          <w:color w:val="000000" w:themeColor="text1"/>
          <w:lang w:eastAsia="en-GB" w:bidi="ar-AE"/>
        </w:rPr>
        <w:t xml:space="preserve"> i</w:t>
      </w:r>
      <w:r w:rsidRPr="00433679">
        <w:rPr>
          <w:rFonts w:asciiTheme="minorHAnsi" w:eastAsia="SimSun" w:hAnsiTheme="minorHAnsi" w:cstheme="minorHAnsi"/>
          <w:i/>
          <w:iCs/>
          <w:color w:val="000000" w:themeColor="text1"/>
          <w:lang w:eastAsia="en-GB" w:bidi="ar-AE"/>
        </w:rPr>
        <w:t xml:space="preserve"> Wymagań Jakościowych;</w:t>
      </w:r>
    </w:p>
    <w:p w14:paraId="0C18E0AD" w14:textId="77777777" w:rsidR="00CB14F5" w:rsidRPr="00433679" w:rsidRDefault="00CB14F5" w:rsidP="00433679">
      <w:pPr>
        <w:widowControl w:val="0"/>
        <w:autoSpaceDE w:val="0"/>
        <w:autoSpaceDN w:val="0"/>
        <w:adjustRightInd w:val="0"/>
        <w:spacing w:before="60" w:after="60"/>
        <w:ind w:left="709"/>
        <w:contextualSpacing/>
        <w:jc w:val="both"/>
        <w:rPr>
          <w:rFonts w:asciiTheme="minorHAnsi" w:eastAsia="SimSun" w:hAnsiTheme="minorHAnsi" w:cstheme="minorHAnsi"/>
          <w:i/>
          <w:color w:val="000000" w:themeColor="text1"/>
          <w:lang w:eastAsia="en-GB" w:bidi="ar-AE"/>
        </w:rPr>
      </w:pPr>
    </w:p>
    <w:p w14:paraId="316FF2C3" w14:textId="77777777" w:rsidR="00CB14F5" w:rsidRPr="00433679" w:rsidRDefault="00CB14F5" w:rsidP="00433679">
      <w:pPr>
        <w:spacing w:before="60" w:after="60"/>
        <w:contextualSpacing/>
        <w:jc w:val="both"/>
        <w:rPr>
          <w:rFonts w:asciiTheme="minorHAnsi" w:eastAsia="SimSun" w:hAnsiTheme="minorHAnsi" w:cstheme="minorHAnsi"/>
          <w:i/>
          <w:iCs/>
          <w:color w:val="000000" w:themeColor="text1"/>
          <w:lang w:eastAsia="en-GB" w:bidi="ar-AE"/>
        </w:rPr>
      </w:pPr>
      <w:r w:rsidRPr="00433679">
        <w:rPr>
          <w:rFonts w:asciiTheme="minorHAnsi" w:eastAsia="SimSun" w:hAnsiTheme="minorHAnsi" w:cstheme="minorHAnsi"/>
          <w:i/>
          <w:iCs/>
          <w:color w:val="000000" w:themeColor="text1"/>
          <w:lang w:eastAsia="en-GB" w:bidi="ar-AE"/>
        </w:rPr>
        <w:t>Strony uzgodniły, co następuje:</w:t>
      </w:r>
    </w:p>
    <w:p w14:paraId="2EC0F93C" w14:textId="77777777" w:rsidR="00CB14F5" w:rsidRPr="00433679" w:rsidRDefault="00CB14F5" w:rsidP="00433679">
      <w:pPr>
        <w:spacing w:before="60" w:after="60"/>
        <w:jc w:val="both"/>
        <w:rPr>
          <w:rFonts w:asciiTheme="minorHAnsi" w:eastAsia="SimSun" w:hAnsiTheme="minorHAnsi" w:cstheme="minorHAnsi"/>
          <w:i/>
          <w:iCs/>
          <w:color w:val="000000" w:themeColor="text1"/>
          <w:lang w:eastAsia="en-GB" w:bidi="ar-AE"/>
        </w:rPr>
      </w:pPr>
    </w:p>
    <w:sdt>
      <w:sdtPr>
        <w:rPr>
          <w:rFonts w:asciiTheme="minorHAnsi" w:hAnsiTheme="minorHAnsi" w:cstheme="minorHAnsi"/>
          <w:color w:val="000000" w:themeColor="text1"/>
          <w:shd w:val="clear" w:color="auto" w:fill="E6E6E6"/>
        </w:rPr>
        <w:id w:val="1502002782"/>
        <w:docPartObj>
          <w:docPartGallery w:val="Table of Contents"/>
          <w:docPartUnique/>
        </w:docPartObj>
      </w:sdtPr>
      <w:sdtEndPr>
        <w:rPr>
          <w:bCs/>
          <w:sz w:val="20"/>
          <w:szCs w:val="20"/>
        </w:rPr>
      </w:sdtEndPr>
      <w:sdtContent>
        <w:p w14:paraId="014BAA66" w14:textId="77777777" w:rsidR="00C85277" w:rsidRPr="00433679" w:rsidRDefault="00CB14F5" w:rsidP="00433679">
          <w:pPr>
            <w:pStyle w:val="Spistreci1"/>
            <w:tabs>
              <w:tab w:val="right" w:leader="dot" w:pos="8636"/>
            </w:tabs>
            <w:spacing w:before="60" w:after="60"/>
            <w:rPr>
              <w:rFonts w:asciiTheme="minorHAnsi" w:hAnsiTheme="minorHAnsi" w:cstheme="minorHAnsi"/>
              <w:noProof/>
            </w:rPr>
          </w:pPr>
          <w:r w:rsidRPr="00433679">
            <w:rPr>
              <w:rFonts w:asciiTheme="minorHAnsi" w:hAnsiTheme="minorHAnsi" w:cstheme="minorHAnsi"/>
              <w:color w:val="000000" w:themeColor="text1"/>
              <w:sz w:val="20"/>
            </w:rPr>
            <w:t>SPIS TREŚCI</w:t>
          </w:r>
          <w:r w:rsidRPr="00433679">
            <w:rPr>
              <w:rFonts w:asciiTheme="minorHAnsi" w:hAnsiTheme="minorHAnsi" w:cstheme="minorHAnsi"/>
              <w:color w:val="000000" w:themeColor="text1"/>
              <w:sz w:val="20"/>
              <w:shd w:val="clear" w:color="auto" w:fill="E6E6E6"/>
            </w:rPr>
            <w:fldChar w:fldCharType="begin"/>
          </w:r>
          <w:r w:rsidRPr="00433679">
            <w:rPr>
              <w:rFonts w:asciiTheme="minorHAnsi" w:hAnsiTheme="minorHAnsi" w:cstheme="minorHAnsi"/>
              <w:color w:val="000000" w:themeColor="text1"/>
              <w:sz w:val="20"/>
              <w:szCs w:val="20"/>
            </w:rPr>
            <w:instrText xml:space="preserve"> TOC \o "1-3" \h \z \u </w:instrText>
          </w:r>
          <w:r w:rsidRPr="00433679">
            <w:rPr>
              <w:rFonts w:asciiTheme="minorHAnsi" w:hAnsiTheme="minorHAnsi" w:cstheme="minorHAnsi"/>
              <w:color w:val="000000" w:themeColor="text1"/>
              <w:sz w:val="20"/>
              <w:shd w:val="clear" w:color="auto" w:fill="E6E6E6"/>
            </w:rPr>
            <w:fldChar w:fldCharType="separate"/>
          </w:r>
        </w:p>
        <w:p w14:paraId="54674484" w14:textId="3D814387" w:rsidR="00C85277" w:rsidRPr="00433679" w:rsidRDefault="00404237" w:rsidP="00433679">
          <w:pPr>
            <w:pStyle w:val="Spistreci1"/>
            <w:tabs>
              <w:tab w:val="left" w:pos="1320"/>
              <w:tab w:val="right" w:leader="dot" w:pos="8636"/>
            </w:tabs>
            <w:rPr>
              <w:rFonts w:asciiTheme="minorHAnsi" w:eastAsiaTheme="minorEastAsia" w:hAnsiTheme="minorHAnsi" w:cstheme="minorHAnsi"/>
              <w:noProof/>
              <w:lang w:eastAsia="pl-PL"/>
            </w:rPr>
          </w:pPr>
          <w:hyperlink w:anchor="_Toc70340573" w:history="1">
            <w:r w:rsidR="00C85277" w:rsidRPr="00433679">
              <w:rPr>
                <w:rStyle w:val="Hipercze"/>
                <w:rFonts w:asciiTheme="minorHAnsi" w:hAnsiTheme="minorHAnsi" w:cstheme="minorHAnsi"/>
                <w:noProof/>
              </w:rPr>
              <w:t>ROZDZIAŁ I.</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POSTANOWIENIA OGÓLNE</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_Toc70340573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3</w:t>
            </w:r>
            <w:r w:rsidR="00C85277" w:rsidRPr="00433679">
              <w:rPr>
                <w:rFonts w:asciiTheme="minorHAnsi" w:hAnsiTheme="minorHAnsi" w:cstheme="minorHAnsi"/>
                <w:noProof/>
                <w:webHidden/>
              </w:rPr>
              <w:fldChar w:fldCharType="end"/>
            </w:r>
          </w:hyperlink>
        </w:p>
        <w:p w14:paraId="18BC5DBD" w14:textId="418858FE" w:rsidR="00C85277" w:rsidRPr="00433679" w:rsidRDefault="00404237" w:rsidP="00433679">
          <w:pPr>
            <w:pStyle w:val="Spistreci2"/>
            <w:spacing w:line="259" w:lineRule="auto"/>
            <w:rPr>
              <w:rFonts w:asciiTheme="minorHAnsi" w:eastAsiaTheme="minorEastAsia" w:hAnsiTheme="minorHAnsi" w:cstheme="minorHAnsi"/>
              <w:noProof/>
              <w:lang w:eastAsia="pl-PL"/>
            </w:rPr>
          </w:pPr>
          <w:hyperlink w:anchor="_Toc70340574" w:history="1">
            <w:r w:rsidR="00C85277" w:rsidRPr="00433679">
              <w:rPr>
                <w:rStyle w:val="Hipercze"/>
                <w:rFonts w:asciiTheme="minorHAnsi" w:hAnsiTheme="minorHAnsi" w:cstheme="minorHAnsi"/>
                <w:noProof/>
              </w:rPr>
              <w:t>ART. 1.</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[PRZEDMIOT UMOWY]</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_Toc70340574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3</w:t>
            </w:r>
            <w:r w:rsidR="00C85277" w:rsidRPr="00433679">
              <w:rPr>
                <w:rFonts w:asciiTheme="minorHAnsi" w:hAnsiTheme="minorHAnsi" w:cstheme="minorHAnsi"/>
                <w:noProof/>
                <w:webHidden/>
              </w:rPr>
              <w:fldChar w:fldCharType="end"/>
            </w:r>
          </w:hyperlink>
        </w:p>
        <w:p w14:paraId="0D64D0B6" w14:textId="0A3095F4" w:rsidR="00C85277" w:rsidRPr="00433679" w:rsidRDefault="00404237" w:rsidP="00433679">
          <w:pPr>
            <w:pStyle w:val="Spistreci2"/>
            <w:spacing w:line="259" w:lineRule="auto"/>
            <w:rPr>
              <w:rFonts w:asciiTheme="minorHAnsi" w:eastAsiaTheme="minorEastAsia" w:hAnsiTheme="minorHAnsi" w:cstheme="minorHAnsi"/>
              <w:noProof/>
              <w:lang w:eastAsia="pl-PL"/>
            </w:rPr>
          </w:pPr>
          <w:hyperlink w:anchor="_Toc70340575" w:history="1">
            <w:r w:rsidR="00C85277" w:rsidRPr="00433679">
              <w:rPr>
                <w:rStyle w:val="Hipercze"/>
                <w:rFonts w:asciiTheme="minorHAnsi" w:hAnsiTheme="minorHAnsi" w:cstheme="minorHAnsi"/>
                <w:noProof/>
              </w:rPr>
              <w:t>ART. 2.</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[PODSTAWOWE UWARUNKOWANIA REALIZACJI UMOWY]</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_Toc70340575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4</w:t>
            </w:r>
            <w:r w:rsidR="00C85277" w:rsidRPr="00433679">
              <w:rPr>
                <w:rFonts w:asciiTheme="minorHAnsi" w:hAnsiTheme="minorHAnsi" w:cstheme="minorHAnsi"/>
                <w:noProof/>
                <w:webHidden/>
              </w:rPr>
              <w:fldChar w:fldCharType="end"/>
            </w:r>
          </w:hyperlink>
        </w:p>
        <w:p w14:paraId="6FA7A0AB" w14:textId="3A05FEF4" w:rsidR="00C85277" w:rsidRPr="00433679" w:rsidRDefault="00404237" w:rsidP="00433679">
          <w:pPr>
            <w:pStyle w:val="Spistreci2"/>
            <w:spacing w:line="259" w:lineRule="auto"/>
            <w:rPr>
              <w:rFonts w:asciiTheme="minorHAnsi" w:eastAsiaTheme="minorEastAsia" w:hAnsiTheme="minorHAnsi" w:cstheme="minorHAnsi"/>
              <w:noProof/>
              <w:lang w:eastAsia="pl-PL"/>
            </w:rPr>
          </w:pPr>
          <w:hyperlink w:anchor="_Toc70340576" w:history="1">
            <w:r w:rsidR="00C85277" w:rsidRPr="00433679">
              <w:rPr>
                <w:rStyle w:val="Hipercze"/>
                <w:rFonts w:asciiTheme="minorHAnsi" w:hAnsiTheme="minorHAnsi" w:cstheme="minorHAnsi"/>
                <w:noProof/>
              </w:rPr>
              <w:t>ART. 3.</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[OKREŚLENIE STRUMIENIA]</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_Toc70340576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5</w:t>
            </w:r>
            <w:r w:rsidR="00C85277" w:rsidRPr="00433679">
              <w:rPr>
                <w:rFonts w:asciiTheme="minorHAnsi" w:hAnsiTheme="minorHAnsi" w:cstheme="minorHAnsi"/>
                <w:noProof/>
                <w:webHidden/>
              </w:rPr>
              <w:fldChar w:fldCharType="end"/>
            </w:r>
          </w:hyperlink>
        </w:p>
        <w:p w14:paraId="0CCBB610" w14:textId="4EB2C4F7" w:rsidR="00C85277" w:rsidRPr="00433679" w:rsidRDefault="00404237" w:rsidP="00433679">
          <w:pPr>
            <w:pStyle w:val="Spistreci1"/>
            <w:tabs>
              <w:tab w:val="left" w:pos="1320"/>
              <w:tab w:val="right" w:leader="dot" w:pos="8636"/>
            </w:tabs>
            <w:rPr>
              <w:rFonts w:asciiTheme="minorHAnsi" w:eastAsiaTheme="minorEastAsia" w:hAnsiTheme="minorHAnsi" w:cstheme="minorHAnsi"/>
              <w:noProof/>
              <w:lang w:eastAsia="pl-PL"/>
            </w:rPr>
          </w:pPr>
          <w:hyperlink w:anchor="_Toc70340577" w:history="1">
            <w:r w:rsidR="00C85277" w:rsidRPr="00433679">
              <w:rPr>
                <w:rStyle w:val="Hipercze"/>
                <w:rFonts w:asciiTheme="minorHAnsi" w:hAnsiTheme="minorHAnsi" w:cstheme="minorHAnsi"/>
                <w:noProof/>
              </w:rPr>
              <w:t>ROZDZIAŁ II.</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ZOBOWIĄZANIA OGÓLNE STRON I ZAPEWNIENIA</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_Toc70340577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6</w:t>
            </w:r>
            <w:r w:rsidR="00C85277" w:rsidRPr="00433679">
              <w:rPr>
                <w:rFonts w:asciiTheme="minorHAnsi" w:hAnsiTheme="minorHAnsi" w:cstheme="minorHAnsi"/>
                <w:noProof/>
                <w:webHidden/>
              </w:rPr>
              <w:fldChar w:fldCharType="end"/>
            </w:r>
          </w:hyperlink>
        </w:p>
        <w:p w14:paraId="7E1433B0" w14:textId="7872601F" w:rsidR="00C85277" w:rsidRPr="00433679" w:rsidRDefault="00404237" w:rsidP="00433679">
          <w:pPr>
            <w:pStyle w:val="Spistreci2"/>
            <w:spacing w:line="259" w:lineRule="auto"/>
            <w:rPr>
              <w:rFonts w:asciiTheme="minorHAnsi" w:eastAsiaTheme="minorEastAsia" w:hAnsiTheme="minorHAnsi" w:cstheme="minorHAnsi"/>
              <w:noProof/>
              <w:lang w:eastAsia="pl-PL"/>
            </w:rPr>
          </w:pPr>
          <w:hyperlink w:anchor="_Toc70340578" w:history="1">
            <w:r w:rsidR="00C85277" w:rsidRPr="00433679">
              <w:rPr>
                <w:rStyle w:val="Hipercze"/>
                <w:rFonts w:asciiTheme="minorHAnsi" w:hAnsiTheme="minorHAnsi" w:cstheme="minorHAnsi"/>
                <w:noProof/>
              </w:rPr>
              <w:t>ART. 4.</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[ZOBOWIĄZANIA I ZAPEWNIENIA STRON]</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_Toc70340578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6</w:t>
            </w:r>
            <w:r w:rsidR="00C85277" w:rsidRPr="00433679">
              <w:rPr>
                <w:rFonts w:asciiTheme="minorHAnsi" w:hAnsiTheme="minorHAnsi" w:cstheme="minorHAnsi"/>
                <w:noProof/>
                <w:webHidden/>
              </w:rPr>
              <w:fldChar w:fldCharType="end"/>
            </w:r>
          </w:hyperlink>
        </w:p>
        <w:p w14:paraId="680FE9C3" w14:textId="2845992D" w:rsidR="00C85277" w:rsidRPr="00433679" w:rsidRDefault="00404237" w:rsidP="00433679">
          <w:pPr>
            <w:pStyle w:val="Spistreci2"/>
            <w:spacing w:line="259" w:lineRule="auto"/>
            <w:rPr>
              <w:rFonts w:asciiTheme="minorHAnsi" w:eastAsiaTheme="minorEastAsia" w:hAnsiTheme="minorHAnsi" w:cstheme="minorHAnsi"/>
              <w:noProof/>
              <w:lang w:eastAsia="pl-PL"/>
            </w:rPr>
          </w:pPr>
          <w:hyperlink w:anchor="_Toc70340579" w:history="1">
            <w:r w:rsidR="00C85277" w:rsidRPr="00433679">
              <w:rPr>
                <w:rStyle w:val="Hipercze"/>
                <w:rFonts w:asciiTheme="minorHAnsi" w:hAnsiTheme="minorHAnsi" w:cstheme="minorHAnsi"/>
                <w:noProof/>
              </w:rPr>
              <w:t>ART. 5.</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[ZOBOWIĄZANIA I ZAPEWNIENIA NCBR]</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_Toc70340579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6</w:t>
            </w:r>
            <w:r w:rsidR="00C85277" w:rsidRPr="00433679">
              <w:rPr>
                <w:rFonts w:asciiTheme="minorHAnsi" w:hAnsiTheme="minorHAnsi" w:cstheme="minorHAnsi"/>
                <w:noProof/>
                <w:webHidden/>
              </w:rPr>
              <w:fldChar w:fldCharType="end"/>
            </w:r>
          </w:hyperlink>
        </w:p>
        <w:p w14:paraId="4587BD60" w14:textId="0E530588" w:rsidR="00C85277" w:rsidRPr="00433679" w:rsidRDefault="00404237" w:rsidP="00433679">
          <w:pPr>
            <w:pStyle w:val="Spistreci2"/>
            <w:spacing w:line="259" w:lineRule="auto"/>
            <w:rPr>
              <w:rFonts w:asciiTheme="minorHAnsi" w:eastAsiaTheme="minorEastAsia" w:hAnsiTheme="minorHAnsi" w:cstheme="minorHAnsi"/>
              <w:noProof/>
              <w:lang w:eastAsia="pl-PL"/>
            </w:rPr>
          </w:pPr>
          <w:hyperlink w:anchor="_Toc70340580" w:history="1">
            <w:r w:rsidR="00C85277" w:rsidRPr="00433679">
              <w:rPr>
                <w:rStyle w:val="Hipercze"/>
                <w:rFonts w:asciiTheme="minorHAnsi" w:hAnsiTheme="minorHAnsi" w:cstheme="minorHAnsi"/>
                <w:noProof/>
              </w:rPr>
              <w:t>ART. 6.</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[ZOBOWIĄZANIA I ZAPEWNIENIA WYKONAWCY]</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_Toc70340580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6</w:t>
            </w:r>
            <w:r w:rsidR="00C85277" w:rsidRPr="00433679">
              <w:rPr>
                <w:rFonts w:asciiTheme="minorHAnsi" w:hAnsiTheme="minorHAnsi" w:cstheme="minorHAnsi"/>
                <w:noProof/>
                <w:webHidden/>
              </w:rPr>
              <w:fldChar w:fldCharType="end"/>
            </w:r>
          </w:hyperlink>
        </w:p>
        <w:p w14:paraId="0378D60F" w14:textId="55879246" w:rsidR="00C85277" w:rsidRPr="00433679" w:rsidRDefault="00404237" w:rsidP="00433679">
          <w:pPr>
            <w:pStyle w:val="Spistreci1"/>
            <w:tabs>
              <w:tab w:val="left" w:pos="1540"/>
              <w:tab w:val="right" w:leader="dot" w:pos="8636"/>
            </w:tabs>
            <w:rPr>
              <w:rFonts w:asciiTheme="minorHAnsi" w:eastAsiaTheme="minorEastAsia" w:hAnsiTheme="minorHAnsi" w:cstheme="minorHAnsi"/>
              <w:noProof/>
              <w:lang w:eastAsia="pl-PL"/>
            </w:rPr>
          </w:pPr>
          <w:hyperlink w:anchor="_Toc70340581" w:history="1">
            <w:r w:rsidR="00C85277" w:rsidRPr="00433679">
              <w:rPr>
                <w:rStyle w:val="Hipercze"/>
                <w:rFonts w:asciiTheme="minorHAnsi" w:hAnsiTheme="minorHAnsi" w:cstheme="minorHAnsi"/>
                <w:noProof/>
              </w:rPr>
              <w:t>ROZDZIAŁ III.</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GŁÓWNE ZAŁOŻENIA REALIZACJI PRAC B+R</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_Toc70340581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9</w:t>
            </w:r>
            <w:r w:rsidR="00C85277" w:rsidRPr="00433679">
              <w:rPr>
                <w:rFonts w:asciiTheme="minorHAnsi" w:hAnsiTheme="minorHAnsi" w:cstheme="minorHAnsi"/>
                <w:noProof/>
                <w:webHidden/>
              </w:rPr>
              <w:fldChar w:fldCharType="end"/>
            </w:r>
          </w:hyperlink>
        </w:p>
        <w:p w14:paraId="4DB8AA2E" w14:textId="49341A54" w:rsidR="00C85277" w:rsidRPr="00433679" w:rsidRDefault="00404237" w:rsidP="00433679">
          <w:pPr>
            <w:pStyle w:val="Spistreci2"/>
            <w:spacing w:line="259" w:lineRule="auto"/>
            <w:rPr>
              <w:rFonts w:asciiTheme="minorHAnsi" w:eastAsiaTheme="minorEastAsia" w:hAnsiTheme="minorHAnsi" w:cstheme="minorHAnsi"/>
              <w:noProof/>
              <w:lang w:eastAsia="pl-PL"/>
            </w:rPr>
          </w:pPr>
          <w:hyperlink w:anchor="_Toc70340582" w:history="1">
            <w:r w:rsidR="00C85277" w:rsidRPr="00433679">
              <w:rPr>
                <w:rStyle w:val="Hipercze"/>
                <w:rFonts w:asciiTheme="minorHAnsi" w:hAnsiTheme="minorHAnsi" w:cstheme="minorHAnsi"/>
                <w:noProof/>
              </w:rPr>
              <w:t>ART. 7.</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[ETAPY REALIZACJI UMOWY]</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_Toc70340582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9</w:t>
            </w:r>
            <w:r w:rsidR="00C85277" w:rsidRPr="00433679">
              <w:rPr>
                <w:rFonts w:asciiTheme="minorHAnsi" w:hAnsiTheme="minorHAnsi" w:cstheme="minorHAnsi"/>
                <w:noProof/>
                <w:webHidden/>
              </w:rPr>
              <w:fldChar w:fldCharType="end"/>
            </w:r>
          </w:hyperlink>
        </w:p>
        <w:p w14:paraId="40659169" w14:textId="76A54F08" w:rsidR="00C85277" w:rsidRPr="00433679" w:rsidRDefault="00404237" w:rsidP="00433679">
          <w:pPr>
            <w:pStyle w:val="Spistreci2"/>
            <w:spacing w:line="259" w:lineRule="auto"/>
            <w:rPr>
              <w:rFonts w:asciiTheme="minorHAnsi" w:eastAsiaTheme="minorEastAsia" w:hAnsiTheme="minorHAnsi" w:cstheme="minorHAnsi"/>
              <w:noProof/>
              <w:lang w:eastAsia="pl-PL"/>
            </w:rPr>
          </w:pPr>
          <w:hyperlink w:anchor="_Toc70340583" w:history="1">
            <w:r w:rsidR="00C85277" w:rsidRPr="00433679">
              <w:rPr>
                <w:rStyle w:val="Hipercze"/>
                <w:rFonts w:asciiTheme="minorHAnsi" w:hAnsiTheme="minorHAnsi" w:cstheme="minorHAnsi"/>
                <w:noProof/>
              </w:rPr>
              <w:t>ART. 8.</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[OGÓLNY PRZEBIEG PRZEDSIĘWZIĘCIA OD ETAPU I DO ETAPU II]</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_Toc70340583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10</w:t>
            </w:r>
            <w:r w:rsidR="00C85277" w:rsidRPr="00433679">
              <w:rPr>
                <w:rFonts w:asciiTheme="minorHAnsi" w:hAnsiTheme="minorHAnsi" w:cstheme="minorHAnsi"/>
                <w:noProof/>
                <w:webHidden/>
              </w:rPr>
              <w:fldChar w:fldCharType="end"/>
            </w:r>
          </w:hyperlink>
        </w:p>
        <w:p w14:paraId="138835CD" w14:textId="2AAF0793" w:rsidR="00C85277" w:rsidRPr="00433679" w:rsidRDefault="00404237" w:rsidP="00433679">
          <w:pPr>
            <w:pStyle w:val="Spistreci2"/>
            <w:spacing w:line="259" w:lineRule="auto"/>
            <w:rPr>
              <w:rFonts w:asciiTheme="minorHAnsi" w:eastAsiaTheme="minorEastAsia" w:hAnsiTheme="minorHAnsi" w:cstheme="minorHAnsi"/>
              <w:noProof/>
              <w:lang w:eastAsia="pl-PL"/>
            </w:rPr>
          </w:pPr>
          <w:hyperlink w:anchor="_Toc70340584" w:history="1">
            <w:r w:rsidR="00C85277" w:rsidRPr="00433679">
              <w:rPr>
                <w:rStyle w:val="Hipercze"/>
                <w:rFonts w:asciiTheme="minorHAnsi" w:hAnsiTheme="minorHAnsi" w:cstheme="minorHAnsi"/>
                <w:noProof/>
              </w:rPr>
              <w:t>ART. 9.</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[PODWYKONAWCY]</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_Toc70340584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12</w:t>
            </w:r>
            <w:r w:rsidR="00C85277" w:rsidRPr="00433679">
              <w:rPr>
                <w:rFonts w:asciiTheme="minorHAnsi" w:hAnsiTheme="minorHAnsi" w:cstheme="minorHAnsi"/>
                <w:noProof/>
                <w:webHidden/>
              </w:rPr>
              <w:fldChar w:fldCharType="end"/>
            </w:r>
          </w:hyperlink>
        </w:p>
        <w:p w14:paraId="6B84A5FA" w14:textId="3CCCF975" w:rsidR="00C85277" w:rsidRPr="00433679" w:rsidRDefault="00404237" w:rsidP="00433679">
          <w:pPr>
            <w:pStyle w:val="Spistreci1"/>
            <w:tabs>
              <w:tab w:val="left" w:pos="1540"/>
              <w:tab w:val="right" w:leader="dot" w:pos="8636"/>
            </w:tabs>
            <w:rPr>
              <w:rFonts w:asciiTheme="minorHAnsi" w:eastAsiaTheme="minorEastAsia" w:hAnsiTheme="minorHAnsi" w:cstheme="minorHAnsi"/>
              <w:noProof/>
              <w:lang w:eastAsia="pl-PL"/>
            </w:rPr>
          </w:pPr>
          <w:hyperlink w:anchor="_Toc70340585" w:history="1">
            <w:r w:rsidR="00C85277" w:rsidRPr="00433679">
              <w:rPr>
                <w:rStyle w:val="Hipercze"/>
                <w:rFonts w:asciiTheme="minorHAnsi" w:hAnsiTheme="minorHAnsi" w:cstheme="minorHAnsi"/>
                <w:noProof/>
              </w:rPr>
              <w:t>ROZDZIAŁ IV.</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PRZEBIEG ETAPÓW REALIZACJI UMOWY</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_Toc70340585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13</w:t>
            </w:r>
            <w:r w:rsidR="00C85277" w:rsidRPr="00433679">
              <w:rPr>
                <w:rFonts w:asciiTheme="minorHAnsi" w:hAnsiTheme="minorHAnsi" w:cstheme="minorHAnsi"/>
                <w:noProof/>
                <w:webHidden/>
              </w:rPr>
              <w:fldChar w:fldCharType="end"/>
            </w:r>
          </w:hyperlink>
        </w:p>
        <w:p w14:paraId="5AE063FA" w14:textId="2E699575" w:rsidR="00C85277" w:rsidRPr="00433679" w:rsidRDefault="00404237" w:rsidP="00433679">
          <w:pPr>
            <w:pStyle w:val="Spistreci2"/>
            <w:spacing w:line="259" w:lineRule="auto"/>
            <w:rPr>
              <w:rFonts w:asciiTheme="minorHAnsi" w:eastAsiaTheme="minorEastAsia" w:hAnsiTheme="minorHAnsi" w:cstheme="minorHAnsi"/>
              <w:noProof/>
              <w:lang w:eastAsia="pl-PL"/>
            </w:rPr>
          </w:pPr>
          <w:hyperlink w:anchor="_Toc70340586" w:history="1">
            <w:r w:rsidR="00C85277" w:rsidRPr="00433679">
              <w:rPr>
                <w:rStyle w:val="Hipercze"/>
                <w:rFonts w:asciiTheme="minorHAnsi" w:hAnsiTheme="minorHAnsi" w:cstheme="minorHAnsi"/>
                <w:noProof/>
              </w:rPr>
              <w:t>ART. 10.</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[OGÓLNE ZASADY DOTYCZĄCE WYKONANIA ETAPÓW UMOWY]</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_Toc70340586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13</w:t>
            </w:r>
            <w:r w:rsidR="00C85277" w:rsidRPr="00433679">
              <w:rPr>
                <w:rFonts w:asciiTheme="minorHAnsi" w:hAnsiTheme="minorHAnsi" w:cstheme="minorHAnsi"/>
                <w:noProof/>
                <w:webHidden/>
              </w:rPr>
              <w:fldChar w:fldCharType="end"/>
            </w:r>
          </w:hyperlink>
        </w:p>
        <w:p w14:paraId="6D6846E8" w14:textId="6A9AAE55" w:rsidR="00C85277" w:rsidRPr="00433679" w:rsidRDefault="00404237" w:rsidP="00433679">
          <w:pPr>
            <w:pStyle w:val="Spistreci2"/>
            <w:spacing w:line="259" w:lineRule="auto"/>
            <w:rPr>
              <w:rFonts w:asciiTheme="minorHAnsi" w:eastAsiaTheme="minorEastAsia" w:hAnsiTheme="minorHAnsi" w:cstheme="minorHAnsi"/>
              <w:noProof/>
              <w:lang w:eastAsia="pl-PL"/>
            </w:rPr>
          </w:pPr>
          <w:hyperlink w:anchor="_Toc70340587" w:history="1">
            <w:r w:rsidR="00C85277" w:rsidRPr="00433679">
              <w:rPr>
                <w:rStyle w:val="Hipercze"/>
                <w:rFonts w:asciiTheme="minorHAnsi" w:hAnsiTheme="minorHAnsi" w:cstheme="minorHAnsi"/>
                <w:bCs/>
                <w:noProof/>
              </w:rPr>
              <w:t>ART. 11.</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[OGÓLNE ZASADY SELEKCJI W RAMACH ETAPU I OCENY KOŃCOWEJ]</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_Toc70340587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15</w:t>
            </w:r>
            <w:r w:rsidR="00C85277" w:rsidRPr="00433679">
              <w:rPr>
                <w:rFonts w:asciiTheme="minorHAnsi" w:hAnsiTheme="minorHAnsi" w:cstheme="minorHAnsi"/>
                <w:noProof/>
                <w:webHidden/>
              </w:rPr>
              <w:fldChar w:fldCharType="end"/>
            </w:r>
          </w:hyperlink>
        </w:p>
        <w:p w14:paraId="5475315C" w14:textId="16388B2F" w:rsidR="00C85277" w:rsidRPr="00433679" w:rsidRDefault="00404237" w:rsidP="00433679">
          <w:pPr>
            <w:pStyle w:val="Spistreci2"/>
            <w:spacing w:line="259" w:lineRule="auto"/>
            <w:rPr>
              <w:rFonts w:asciiTheme="minorHAnsi" w:eastAsiaTheme="minorEastAsia" w:hAnsiTheme="minorHAnsi" w:cstheme="minorHAnsi"/>
              <w:noProof/>
              <w:lang w:eastAsia="pl-PL"/>
            </w:rPr>
          </w:pPr>
          <w:hyperlink w:anchor="_Toc70340588" w:history="1">
            <w:r w:rsidR="00C85277" w:rsidRPr="00433679">
              <w:rPr>
                <w:rStyle w:val="Hipercze"/>
                <w:rFonts w:asciiTheme="minorHAnsi" w:hAnsiTheme="minorHAnsi" w:cstheme="minorHAnsi"/>
                <w:noProof/>
              </w:rPr>
              <w:t>ART. 12.</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[LISTA RANKINGOWA]</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_Toc70340588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18</w:t>
            </w:r>
            <w:r w:rsidR="00C85277" w:rsidRPr="00433679">
              <w:rPr>
                <w:rFonts w:asciiTheme="minorHAnsi" w:hAnsiTheme="minorHAnsi" w:cstheme="minorHAnsi"/>
                <w:noProof/>
                <w:webHidden/>
              </w:rPr>
              <w:fldChar w:fldCharType="end"/>
            </w:r>
          </w:hyperlink>
        </w:p>
        <w:p w14:paraId="2EF372A9" w14:textId="411B3174" w:rsidR="00C85277" w:rsidRPr="00433679" w:rsidRDefault="00404237" w:rsidP="00433679">
          <w:pPr>
            <w:pStyle w:val="Spistreci2"/>
            <w:spacing w:line="259" w:lineRule="auto"/>
            <w:rPr>
              <w:rFonts w:asciiTheme="minorHAnsi" w:eastAsiaTheme="minorEastAsia" w:hAnsiTheme="minorHAnsi" w:cstheme="minorHAnsi"/>
              <w:noProof/>
              <w:lang w:eastAsia="pl-PL"/>
            </w:rPr>
          </w:pPr>
          <w:hyperlink w:anchor="_Toc70340589" w:history="1">
            <w:r w:rsidR="00C85277" w:rsidRPr="00433679">
              <w:rPr>
                <w:rStyle w:val="Hipercze"/>
                <w:rFonts w:asciiTheme="minorHAnsi" w:hAnsiTheme="minorHAnsi" w:cstheme="minorHAnsi"/>
                <w:noProof/>
              </w:rPr>
              <w:t>ART. 13.</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[ZASADY DORĘCZANIA WYNIKÓW PRAC ETAPÓW, DOKUMENTACJI B+R I INNYCH DOKUMENTÓW]</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_Toc70340589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20</w:t>
            </w:r>
            <w:r w:rsidR="00C85277" w:rsidRPr="00433679">
              <w:rPr>
                <w:rFonts w:asciiTheme="minorHAnsi" w:hAnsiTheme="minorHAnsi" w:cstheme="minorHAnsi"/>
                <w:noProof/>
                <w:webHidden/>
              </w:rPr>
              <w:fldChar w:fldCharType="end"/>
            </w:r>
          </w:hyperlink>
        </w:p>
        <w:p w14:paraId="4C8287DF" w14:textId="361BAB47" w:rsidR="00C85277" w:rsidRPr="00433679" w:rsidRDefault="00404237" w:rsidP="00433679">
          <w:pPr>
            <w:pStyle w:val="Spistreci2"/>
            <w:spacing w:line="259" w:lineRule="auto"/>
            <w:rPr>
              <w:rFonts w:asciiTheme="minorHAnsi" w:eastAsiaTheme="minorEastAsia" w:hAnsiTheme="minorHAnsi" w:cstheme="minorHAnsi"/>
              <w:noProof/>
              <w:lang w:eastAsia="pl-PL"/>
            </w:rPr>
          </w:pPr>
          <w:hyperlink w:anchor="_Toc70340590" w:history="1">
            <w:r w:rsidR="00C85277" w:rsidRPr="00433679">
              <w:rPr>
                <w:rStyle w:val="Hipercze"/>
                <w:rFonts w:asciiTheme="minorHAnsi" w:hAnsiTheme="minorHAnsi" w:cstheme="minorHAnsi"/>
                <w:noProof/>
              </w:rPr>
              <w:t>ART. 14.</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[ETAP I]</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_Toc70340590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21</w:t>
            </w:r>
            <w:r w:rsidR="00C85277" w:rsidRPr="00433679">
              <w:rPr>
                <w:rFonts w:asciiTheme="minorHAnsi" w:hAnsiTheme="minorHAnsi" w:cstheme="minorHAnsi"/>
                <w:noProof/>
                <w:webHidden/>
              </w:rPr>
              <w:fldChar w:fldCharType="end"/>
            </w:r>
          </w:hyperlink>
        </w:p>
        <w:p w14:paraId="46A364FB" w14:textId="3B44D0A8" w:rsidR="00C85277" w:rsidRPr="00433679" w:rsidRDefault="00404237" w:rsidP="00433679">
          <w:pPr>
            <w:pStyle w:val="Spistreci2"/>
            <w:spacing w:line="259" w:lineRule="auto"/>
            <w:rPr>
              <w:rFonts w:asciiTheme="minorHAnsi" w:eastAsiaTheme="minorEastAsia" w:hAnsiTheme="minorHAnsi" w:cstheme="minorHAnsi"/>
              <w:noProof/>
              <w:lang w:eastAsia="pl-PL"/>
            </w:rPr>
          </w:pPr>
          <w:hyperlink w:anchor="_Toc70340591" w:history="1">
            <w:r w:rsidR="00C85277" w:rsidRPr="00433679">
              <w:rPr>
                <w:rStyle w:val="Hipercze"/>
                <w:rFonts w:asciiTheme="minorHAnsi" w:hAnsiTheme="minorHAnsi" w:cstheme="minorHAnsi"/>
                <w:noProof/>
              </w:rPr>
              <w:t>ART. 15.</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[ETAP II]</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_Toc70340591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22</w:t>
            </w:r>
            <w:r w:rsidR="00C85277" w:rsidRPr="00433679">
              <w:rPr>
                <w:rFonts w:asciiTheme="minorHAnsi" w:hAnsiTheme="minorHAnsi" w:cstheme="minorHAnsi"/>
                <w:noProof/>
                <w:webHidden/>
              </w:rPr>
              <w:fldChar w:fldCharType="end"/>
            </w:r>
          </w:hyperlink>
        </w:p>
        <w:p w14:paraId="0565CB67" w14:textId="2D7BEAC7" w:rsidR="00C85277" w:rsidRPr="00433679" w:rsidRDefault="00404237" w:rsidP="00433679">
          <w:pPr>
            <w:pStyle w:val="Spistreci2"/>
            <w:spacing w:line="259" w:lineRule="auto"/>
            <w:rPr>
              <w:rFonts w:asciiTheme="minorHAnsi" w:eastAsiaTheme="minorEastAsia" w:hAnsiTheme="minorHAnsi" w:cstheme="minorHAnsi"/>
              <w:noProof/>
              <w:lang w:eastAsia="pl-PL"/>
            </w:rPr>
          </w:pPr>
          <w:hyperlink w:anchor="_Toc70340592" w:history="1">
            <w:r w:rsidR="00C85277" w:rsidRPr="00433679">
              <w:rPr>
                <w:rStyle w:val="Hipercze"/>
                <w:rFonts w:asciiTheme="minorHAnsi" w:hAnsiTheme="minorHAnsi" w:cstheme="minorHAnsi"/>
                <w:noProof/>
              </w:rPr>
              <w:t>ART. 16.</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[TESTY PROTOTYPÓW I OCENA DEMONSTRATORA]</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_Toc70340592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22</w:t>
            </w:r>
            <w:r w:rsidR="00C85277" w:rsidRPr="00433679">
              <w:rPr>
                <w:rFonts w:asciiTheme="minorHAnsi" w:hAnsiTheme="minorHAnsi" w:cstheme="minorHAnsi"/>
                <w:noProof/>
                <w:webHidden/>
              </w:rPr>
              <w:fldChar w:fldCharType="end"/>
            </w:r>
          </w:hyperlink>
        </w:p>
        <w:p w14:paraId="2D38D635" w14:textId="21E39F96" w:rsidR="00C85277" w:rsidRPr="00433679" w:rsidRDefault="00404237" w:rsidP="00433679">
          <w:pPr>
            <w:pStyle w:val="Spistreci2"/>
            <w:spacing w:line="259" w:lineRule="auto"/>
            <w:rPr>
              <w:rFonts w:asciiTheme="minorHAnsi" w:eastAsiaTheme="minorEastAsia" w:hAnsiTheme="minorHAnsi" w:cstheme="minorHAnsi"/>
              <w:noProof/>
              <w:lang w:eastAsia="pl-PL"/>
            </w:rPr>
          </w:pPr>
          <w:hyperlink w:anchor="_Toc70340593" w:history="1">
            <w:r w:rsidR="00C85277" w:rsidRPr="00433679">
              <w:rPr>
                <w:rStyle w:val="Hipercze"/>
                <w:rFonts w:asciiTheme="minorHAnsi" w:hAnsiTheme="minorHAnsi" w:cstheme="minorHAnsi"/>
                <w:noProof/>
              </w:rPr>
              <w:t>ART. 17.</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[SKUTKI OPÓŹNIEŃ]</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_Toc70340593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23</w:t>
            </w:r>
            <w:r w:rsidR="00C85277" w:rsidRPr="00433679">
              <w:rPr>
                <w:rFonts w:asciiTheme="minorHAnsi" w:hAnsiTheme="minorHAnsi" w:cstheme="minorHAnsi"/>
                <w:noProof/>
                <w:webHidden/>
              </w:rPr>
              <w:fldChar w:fldCharType="end"/>
            </w:r>
          </w:hyperlink>
        </w:p>
        <w:p w14:paraId="787E7409" w14:textId="1EA3C2A1" w:rsidR="00C85277" w:rsidRPr="00433679" w:rsidRDefault="00404237" w:rsidP="00433679">
          <w:pPr>
            <w:pStyle w:val="Spistreci1"/>
            <w:tabs>
              <w:tab w:val="left" w:pos="1320"/>
              <w:tab w:val="right" w:leader="dot" w:pos="8636"/>
            </w:tabs>
            <w:rPr>
              <w:rFonts w:asciiTheme="minorHAnsi" w:eastAsiaTheme="minorEastAsia" w:hAnsiTheme="minorHAnsi" w:cstheme="minorHAnsi"/>
              <w:noProof/>
              <w:lang w:eastAsia="pl-PL"/>
            </w:rPr>
          </w:pPr>
          <w:hyperlink w:anchor="_Toc70340594" w:history="1">
            <w:r w:rsidR="00C85277" w:rsidRPr="00433679">
              <w:rPr>
                <w:rStyle w:val="Hipercze"/>
                <w:rFonts w:asciiTheme="minorHAnsi" w:hAnsiTheme="minorHAnsi" w:cstheme="minorHAnsi"/>
                <w:noProof/>
              </w:rPr>
              <w:t>ROZDZIAŁ V.</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DEMONSTRACJA ROZWIĄZANIA</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_Toc70340594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23</w:t>
            </w:r>
            <w:r w:rsidR="00C85277" w:rsidRPr="00433679">
              <w:rPr>
                <w:rFonts w:asciiTheme="minorHAnsi" w:hAnsiTheme="minorHAnsi" w:cstheme="minorHAnsi"/>
                <w:noProof/>
                <w:webHidden/>
              </w:rPr>
              <w:fldChar w:fldCharType="end"/>
            </w:r>
          </w:hyperlink>
        </w:p>
        <w:p w14:paraId="263673BC" w14:textId="03B202D2" w:rsidR="00C85277" w:rsidRPr="00433679" w:rsidRDefault="00404237" w:rsidP="00433679">
          <w:pPr>
            <w:pStyle w:val="Spistreci2"/>
            <w:spacing w:line="259" w:lineRule="auto"/>
            <w:rPr>
              <w:rFonts w:asciiTheme="minorHAnsi" w:eastAsiaTheme="minorEastAsia" w:hAnsiTheme="minorHAnsi" w:cstheme="minorHAnsi"/>
              <w:noProof/>
              <w:lang w:eastAsia="pl-PL"/>
            </w:rPr>
          </w:pPr>
          <w:hyperlink w:anchor="_Toc70340595" w:history="1">
            <w:r w:rsidR="00C85277" w:rsidRPr="00433679">
              <w:rPr>
                <w:rStyle w:val="Hipercze"/>
                <w:rFonts w:asciiTheme="minorHAnsi" w:hAnsiTheme="minorHAnsi" w:cstheme="minorHAnsi"/>
                <w:noProof/>
              </w:rPr>
              <w:t>ART. 18.</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[PROTOTYPY I DEMONSTRATOR W STRUMIENIU BATERIA]*</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_Toc70340595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23</w:t>
            </w:r>
            <w:r w:rsidR="00C85277" w:rsidRPr="00433679">
              <w:rPr>
                <w:rFonts w:asciiTheme="minorHAnsi" w:hAnsiTheme="minorHAnsi" w:cstheme="minorHAnsi"/>
                <w:noProof/>
                <w:webHidden/>
              </w:rPr>
              <w:fldChar w:fldCharType="end"/>
            </w:r>
          </w:hyperlink>
        </w:p>
        <w:p w14:paraId="1202AD85" w14:textId="0EE06EBA" w:rsidR="00C85277" w:rsidRPr="00433679" w:rsidRDefault="00404237" w:rsidP="00433679">
          <w:pPr>
            <w:pStyle w:val="Spistreci2"/>
            <w:spacing w:line="259" w:lineRule="auto"/>
            <w:rPr>
              <w:rFonts w:asciiTheme="minorHAnsi" w:eastAsiaTheme="minorEastAsia" w:hAnsiTheme="minorHAnsi" w:cstheme="minorHAnsi"/>
              <w:noProof/>
              <w:lang w:eastAsia="pl-PL"/>
            </w:rPr>
          </w:pPr>
          <w:hyperlink w:anchor="_Toc70340596" w:history="1">
            <w:r w:rsidR="00C85277" w:rsidRPr="00433679">
              <w:rPr>
                <w:rStyle w:val="Hipercze"/>
                <w:rFonts w:asciiTheme="minorHAnsi" w:hAnsiTheme="minorHAnsi" w:cstheme="minorHAnsi"/>
                <w:noProof/>
              </w:rPr>
              <w:t>ART. 19.</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[PROTOTYP I DEMONSTRATOR W STRUMIENIU SYSTEM]</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_Toc70340596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25</w:t>
            </w:r>
            <w:r w:rsidR="00C85277" w:rsidRPr="00433679">
              <w:rPr>
                <w:rFonts w:asciiTheme="minorHAnsi" w:hAnsiTheme="minorHAnsi" w:cstheme="minorHAnsi"/>
                <w:noProof/>
                <w:webHidden/>
              </w:rPr>
              <w:fldChar w:fldCharType="end"/>
            </w:r>
          </w:hyperlink>
        </w:p>
        <w:p w14:paraId="0BC77FF7" w14:textId="10F70103" w:rsidR="00C85277" w:rsidRPr="00433679" w:rsidRDefault="00404237" w:rsidP="00433679">
          <w:pPr>
            <w:pStyle w:val="Spistreci2"/>
            <w:spacing w:line="259" w:lineRule="auto"/>
            <w:rPr>
              <w:rFonts w:asciiTheme="minorHAnsi" w:eastAsiaTheme="minorEastAsia" w:hAnsiTheme="minorHAnsi" w:cstheme="minorHAnsi"/>
              <w:noProof/>
              <w:lang w:eastAsia="pl-PL"/>
            </w:rPr>
          </w:pPr>
          <w:hyperlink w:anchor="_Toc70340597" w:history="1">
            <w:r w:rsidR="00C85277" w:rsidRPr="00433679">
              <w:rPr>
                <w:rStyle w:val="Hipercze"/>
                <w:rFonts w:asciiTheme="minorHAnsi" w:hAnsiTheme="minorHAnsi" w:cstheme="minorHAnsi"/>
                <w:noProof/>
              </w:rPr>
              <w:t>ART. 20.</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[PARTNER STRATEGICZNY]</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_Toc70340597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27</w:t>
            </w:r>
            <w:r w:rsidR="00C85277" w:rsidRPr="00433679">
              <w:rPr>
                <w:rFonts w:asciiTheme="minorHAnsi" w:hAnsiTheme="minorHAnsi" w:cstheme="minorHAnsi"/>
                <w:noProof/>
                <w:webHidden/>
              </w:rPr>
              <w:fldChar w:fldCharType="end"/>
            </w:r>
          </w:hyperlink>
        </w:p>
        <w:p w14:paraId="7F84E67E" w14:textId="5CEBB84F" w:rsidR="00C85277" w:rsidRPr="00433679" w:rsidRDefault="00404237" w:rsidP="00433679">
          <w:pPr>
            <w:pStyle w:val="Spistreci2"/>
            <w:spacing w:line="259" w:lineRule="auto"/>
            <w:rPr>
              <w:rFonts w:asciiTheme="minorHAnsi" w:eastAsiaTheme="minorEastAsia" w:hAnsiTheme="minorHAnsi" w:cstheme="minorHAnsi"/>
              <w:noProof/>
              <w:lang w:eastAsia="pl-PL"/>
            </w:rPr>
          </w:pPr>
          <w:hyperlink w:anchor="_Toc70340598" w:history="1">
            <w:r w:rsidR="00C85277" w:rsidRPr="00433679">
              <w:rPr>
                <w:rStyle w:val="Hipercze"/>
                <w:rFonts w:asciiTheme="minorHAnsi" w:hAnsiTheme="minorHAnsi" w:cstheme="minorHAnsi"/>
                <w:noProof/>
              </w:rPr>
              <w:t>ART. 21.</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[ZOBOWIĄZANIA WYKONAWCY ZWIĄZANE Z DEMONSTRATOREM PO ZAKOŃCZENIU PRAC B+R]</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_Toc70340598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28</w:t>
            </w:r>
            <w:r w:rsidR="00C85277" w:rsidRPr="00433679">
              <w:rPr>
                <w:rFonts w:asciiTheme="minorHAnsi" w:hAnsiTheme="minorHAnsi" w:cstheme="minorHAnsi"/>
                <w:noProof/>
                <w:webHidden/>
              </w:rPr>
              <w:fldChar w:fldCharType="end"/>
            </w:r>
          </w:hyperlink>
        </w:p>
        <w:p w14:paraId="288B5FB8" w14:textId="74E88D08" w:rsidR="00C85277" w:rsidRPr="00433679" w:rsidRDefault="00404237" w:rsidP="00433679">
          <w:pPr>
            <w:pStyle w:val="Spistreci1"/>
            <w:tabs>
              <w:tab w:val="left" w:pos="1540"/>
              <w:tab w:val="right" w:leader="dot" w:pos="8636"/>
            </w:tabs>
            <w:rPr>
              <w:rFonts w:asciiTheme="minorHAnsi" w:eastAsiaTheme="minorEastAsia" w:hAnsiTheme="minorHAnsi" w:cstheme="minorHAnsi"/>
              <w:noProof/>
              <w:lang w:eastAsia="pl-PL"/>
            </w:rPr>
          </w:pPr>
          <w:hyperlink w:anchor="_Toc70340599" w:history="1">
            <w:r w:rsidR="00C85277" w:rsidRPr="00433679">
              <w:rPr>
                <w:rStyle w:val="Hipercze"/>
                <w:rFonts w:asciiTheme="minorHAnsi" w:hAnsiTheme="minorHAnsi" w:cstheme="minorHAnsi"/>
                <w:noProof/>
              </w:rPr>
              <w:t>ROZDZIAŁ VI.</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ODBIORY ETAPÓW, WYNAGRODZENIE, ZALICZKI, ZABEZPIECZENIE WYKONANIA UMOWY</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_Toc70340599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29</w:t>
            </w:r>
            <w:r w:rsidR="00C85277" w:rsidRPr="00433679">
              <w:rPr>
                <w:rFonts w:asciiTheme="minorHAnsi" w:hAnsiTheme="minorHAnsi" w:cstheme="minorHAnsi"/>
                <w:noProof/>
                <w:webHidden/>
              </w:rPr>
              <w:fldChar w:fldCharType="end"/>
            </w:r>
          </w:hyperlink>
        </w:p>
        <w:p w14:paraId="05E3D7B6" w14:textId="696916AA" w:rsidR="00C85277" w:rsidRPr="00433679" w:rsidRDefault="00404237" w:rsidP="00433679">
          <w:pPr>
            <w:pStyle w:val="Spistreci2"/>
            <w:spacing w:line="259" w:lineRule="auto"/>
            <w:rPr>
              <w:rFonts w:asciiTheme="minorHAnsi" w:eastAsiaTheme="minorEastAsia" w:hAnsiTheme="minorHAnsi" w:cstheme="minorHAnsi"/>
              <w:noProof/>
              <w:lang w:eastAsia="pl-PL"/>
            </w:rPr>
          </w:pPr>
          <w:hyperlink w:anchor="_Toc70340600" w:history="1">
            <w:r w:rsidR="00C85277" w:rsidRPr="00433679">
              <w:rPr>
                <w:rStyle w:val="Hipercze"/>
                <w:rFonts w:asciiTheme="minorHAnsi" w:hAnsiTheme="minorHAnsi" w:cstheme="minorHAnsi"/>
                <w:noProof/>
              </w:rPr>
              <w:t>ART. 22.</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[ODBIORY ETAPU]</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_Toc70340600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29</w:t>
            </w:r>
            <w:r w:rsidR="00C85277" w:rsidRPr="00433679">
              <w:rPr>
                <w:rFonts w:asciiTheme="minorHAnsi" w:hAnsiTheme="minorHAnsi" w:cstheme="minorHAnsi"/>
                <w:noProof/>
                <w:webHidden/>
              </w:rPr>
              <w:fldChar w:fldCharType="end"/>
            </w:r>
          </w:hyperlink>
        </w:p>
        <w:p w14:paraId="10D707A2" w14:textId="269709AA" w:rsidR="00C85277" w:rsidRPr="00433679" w:rsidRDefault="00404237" w:rsidP="00433679">
          <w:pPr>
            <w:pStyle w:val="Spistreci2"/>
            <w:spacing w:line="259" w:lineRule="auto"/>
            <w:rPr>
              <w:rFonts w:asciiTheme="minorHAnsi" w:eastAsiaTheme="minorEastAsia" w:hAnsiTheme="minorHAnsi" w:cstheme="minorHAnsi"/>
              <w:noProof/>
              <w:lang w:eastAsia="pl-PL"/>
            </w:rPr>
          </w:pPr>
          <w:hyperlink w:anchor="_Toc70340601" w:history="1">
            <w:r w:rsidR="00C85277" w:rsidRPr="00433679">
              <w:rPr>
                <w:rStyle w:val="Hipercze"/>
                <w:rFonts w:asciiTheme="minorHAnsi" w:hAnsiTheme="minorHAnsi" w:cstheme="minorHAnsi"/>
                <w:noProof/>
              </w:rPr>
              <w:t>ART. 23.</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[WYNAGRODZENIE WYKONAWCY]</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_Toc70340601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30</w:t>
            </w:r>
            <w:r w:rsidR="00C85277" w:rsidRPr="00433679">
              <w:rPr>
                <w:rFonts w:asciiTheme="minorHAnsi" w:hAnsiTheme="minorHAnsi" w:cstheme="minorHAnsi"/>
                <w:noProof/>
                <w:webHidden/>
              </w:rPr>
              <w:fldChar w:fldCharType="end"/>
            </w:r>
          </w:hyperlink>
        </w:p>
        <w:p w14:paraId="244C9344" w14:textId="5A5F2820" w:rsidR="00C85277" w:rsidRPr="00433679" w:rsidRDefault="00404237" w:rsidP="00433679">
          <w:pPr>
            <w:pStyle w:val="Spistreci2"/>
            <w:spacing w:line="259" w:lineRule="auto"/>
            <w:rPr>
              <w:rFonts w:asciiTheme="minorHAnsi" w:eastAsiaTheme="minorEastAsia" w:hAnsiTheme="minorHAnsi" w:cstheme="minorHAnsi"/>
              <w:noProof/>
              <w:lang w:eastAsia="pl-PL"/>
            </w:rPr>
          </w:pPr>
          <w:hyperlink w:anchor="_Toc70340602" w:history="1">
            <w:r w:rsidR="00C85277" w:rsidRPr="00433679">
              <w:rPr>
                <w:rStyle w:val="Hipercze"/>
                <w:rFonts w:asciiTheme="minorHAnsi" w:hAnsiTheme="minorHAnsi" w:cstheme="minorHAnsi"/>
                <w:noProof/>
              </w:rPr>
              <w:t>ART. 24.</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[ZALICZKI]</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_Toc70340602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33</w:t>
            </w:r>
            <w:r w:rsidR="00C85277" w:rsidRPr="00433679">
              <w:rPr>
                <w:rFonts w:asciiTheme="minorHAnsi" w:hAnsiTheme="minorHAnsi" w:cstheme="minorHAnsi"/>
                <w:noProof/>
                <w:webHidden/>
              </w:rPr>
              <w:fldChar w:fldCharType="end"/>
            </w:r>
          </w:hyperlink>
        </w:p>
        <w:p w14:paraId="28BA6122" w14:textId="22EAF3E4" w:rsidR="00C85277" w:rsidRPr="00433679" w:rsidRDefault="00404237" w:rsidP="00433679">
          <w:pPr>
            <w:pStyle w:val="Spistreci2"/>
            <w:spacing w:line="259" w:lineRule="auto"/>
            <w:rPr>
              <w:rFonts w:asciiTheme="minorHAnsi" w:eastAsiaTheme="minorEastAsia" w:hAnsiTheme="minorHAnsi" w:cstheme="minorHAnsi"/>
              <w:noProof/>
              <w:lang w:eastAsia="pl-PL"/>
            </w:rPr>
          </w:pPr>
          <w:hyperlink w:anchor="_Toc70340603" w:history="1">
            <w:r w:rsidR="00C85277" w:rsidRPr="00433679">
              <w:rPr>
                <w:rStyle w:val="Hipercze"/>
                <w:rFonts w:asciiTheme="minorHAnsi" w:hAnsiTheme="minorHAnsi" w:cstheme="minorHAnsi"/>
                <w:noProof/>
              </w:rPr>
              <w:t>ART. 25.</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[DOKUMENTACJA DOTYCZĄCA WYNAGRODZENIA]</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_Toc70340603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35</w:t>
            </w:r>
            <w:r w:rsidR="00C85277" w:rsidRPr="00433679">
              <w:rPr>
                <w:rFonts w:asciiTheme="minorHAnsi" w:hAnsiTheme="minorHAnsi" w:cstheme="minorHAnsi"/>
                <w:noProof/>
                <w:webHidden/>
              </w:rPr>
              <w:fldChar w:fldCharType="end"/>
            </w:r>
          </w:hyperlink>
        </w:p>
        <w:p w14:paraId="112D2F7E" w14:textId="42A48FF8" w:rsidR="00C85277" w:rsidRPr="00433679" w:rsidRDefault="00404237" w:rsidP="00433679">
          <w:pPr>
            <w:pStyle w:val="Spistreci2"/>
            <w:spacing w:line="259" w:lineRule="auto"/>
            <w:rPr>
              <w:rFonts w:asciiTheme="minorHAnsi" w:eastAsiaTheme="minorEastAsia" w:hAnsiTheme="minorHAnsi" w:cstheme="minorHAnsi"/>
              <w:noProof/>
              <w:lang w:eastAsia="pl-PL"/>
            </w:rPr>
          </w:pPr>
          <w:hyperlink w:anchor="_Toc70340604" w:history="1">
            <w:r w:rsidR="00C85277" w:rsidRPr="00433679">
              <w:rPr>
                <w:rStyle w:val="Hipercze"/>
                <w:rFonts w:asciiTheme="minorHAnsi" w:hAnsiTheme="minorHAnsi" w:cstheme="minorHAnsi"/>
                <w:noProof/>
              </w:rPr>
              <w:t>ART. 26.</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[ZABEZPIECZENIE NALEŻYTEGO WYKONANIA UMOWY]</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_Toc70340604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35</w:t>
            </w:r>
            <w:r w:rsidR="00C85277" w:rsidRPr="00433679">
              <w:rPr>
                <w:rFonts w:asciiTheme="minorHAnsi" w:hAnsiTheme="minorHAnsi" w:cstheme="minorHAnsi"/>
                <w:noProof/>
                <w:webHidden/>
              </w:rPr>
              <w:fldChar w:fldCharType="end"/>
            </w:r>
          </w:hyperlink>
        </w:p>
        <w:p w14:paraId="0D83BBF5" w14:textId="7346E2B2" w:rsidR="00C85277" w:rsidRPr="00433679" w:rsidRDefault="00404237" w:rsidP="00433679">
          <w:pPr>
            <w:pStyle w:val="Spistreci1"/>
            <w:tabs>
              <w:tab w:val="left" w:pos="1540"/>
              <w:tab w:val="right" w:leader="dot" w:pos="8636"/>
            </w:tabs>
            <w:rPr>
              <w:rFonts w:asciiTheme="minorHAnsi" w:eastAsiaTheme="minorEastAsia" w:hAnsiTheme="minorHAnsi" w:cstheme="minorHAnsi"/>
              <w:noProof/>
              <w:lang w:eastAsia="pl-PL"/>
            </w:rPr>
          </w:pPr>
          <w:hyperlink w:anchor="_Toc70340605" w:history="1">
            <w:r w:rsidR="00C85277" w:rsidRPr="00433679">
              <w:rPr>
                <w:rStyle w:val="Hipercze"/>
                <w:rFonts w:asciiTheme="minorHAnsi" w:hAnsiTheme="minorHAnsi" w:cstheme="minorHAnsi"/>
                <w:noProof/>
              </w:rPr>
              <w:t>ROZDZIAŁ VII.</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PRAWA DO WŁASNOŚCI INTELEKTUALNEJ I KOMERCJALIZACJA ROZWIĄZANIA</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_Toc70340605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37</w:t>
            </w:r>
            <w:r w:rsidR="00C85277" w:rsidRPr="00433679">
              <w:rPr>
                <w:rFonts w:asciiTheme="minorHAnsi" w:hAnsiTheme="minorHAnsi" w:cstheme="minorHAnsi"/>
                <w:noProof/>
                <w:webHidden/>
              </w:rPr>
              <w:fldChar w:fldCharType="end"/>
            </w:r>
          </w:hyperlink>
        </w:p>
        <w:p w14:paraId="11CE6EEA" w14:textId="6EAE5FD9" w:rsidR="00C85277" w:rsidRPr="00433679" w:rsidRDefault="00404237" w:rsidP="00433679">
          <w:pPr>
            <w:pStyle w:val="Spistreci2"/>
            <w:spacing w:line="259" w:lineRule="auto"/>
            <w:rPr>
              <w:rFonts w:asciiTheme="minorHAnsi" w:eastAsiaTheme="minorEastAsia" w:hAnsiTheme="minorHAnsi" w:cstheme="minorHAnsi"/>
              <w:noProof/>
              <w:lang w:eastAsia="pl-PL"/>
            </w:rPr>
          </w:pPr>
          <w:hyperlink w:anchor="_Toc70340606" w:history="1">
            <w:r w:rsidR="00C85277" w:rsidRPr="00433679">
              <w:rPr>
                <w:rStyle w:val="Hipercze"/>
                <w:rFonts w:asciiTheme="minorHAnsi" w:hAnsiTheme="minorHAnsi" w:cstheme="minorHAnsi"/>
                <w:noProof/>
              </w:rPr>
              <w:t>ART. 27.</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[POSTANOWIENIA OGÓLNE]</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_Toc70340606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37</w:t>
            </w:r>
            <w:r w:rsidR="00C85277" w:rsidRPr="00433679">
              <w:rPr>
                <w:rFonts w:asciiTheme="minorHAnsi" w:hAnsiTheme="minorHAnsi" w:cstheme="minorHAnsi"/>
                <w:noProof/>
                <w:webHidden/>
              </w:rPr>
              <w:fldChar w:fldCharType="end"/>
            </w:r>
          </w:hyperlink>
        </w:p>
        <w:p w14:paraId="3781B05E" w14:textId="5B5F90FA" w:rsidR="00C85277" w:rsidRPr="00433679" w:rsidRDefault="00404237" w:rsidP="00433679">
          <w:pPr>
            <w:pStyle w:val="Spistreci2"/>
            <w:spacing w:line="259" w:lineRule="auto"/>
            <w:rPr>
              <w:rFonts w:asciiTheme="minorHAnsi" w:eastAsiaTheme="minorEastAsia" w:hAnsiTheme="minorHAnsi" w:cstheme="minorHAnsi"/>
              <w:noProof/>
              <w:lang w:eastAsia="pl-PL"/>
            </w:rPr>
          </w:pPr>
          <w:hyperlink w:anchor="_Toc70340607" w:history="1">
            <w:r w:rsidR="00C85277" w:rsidRPr="00433679">
              <w:rPr>
                <w:rStyle w:val="Hipercze"/>
                <w:rFonts w:asciiTheme="minorHAnsi" w:hAnsiTheme="minorHAnsi" w:cstheme="minorHAnsi"/>
                <w:noProof/>
              </w:rPr>
              <w:t>ART. 28.</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[WARIANT A]</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_Toc70340607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39</w:t>
            </w:r>
            <w:r w:rsidR="00C85277" w:rsidRPr="00433679">
              <w:rPr>
                <w:rFonts w:asciiTheme="minorHAnsi" w:hAnsiTheme="minorHAnsi" w:cstheme="minorHAnsi"/>
                <w:noProof/>
                <w:webHidden/>
              </w:rPr>
              <w:fldChar w:fldCharType="end"/>
            </w:r>
          </w:hyperlink>
        </w:p>
        <w:p w14:paraId="0557EA2E" w14:textId="1D66330B" w:rsidR="00C85277" w:rsidRPr="00433679" w:rsidRDefault="00404237" w:rsidP="00433679">
          <w:pPr>
            <w:pStyle w:val="Spistreci2"/>
            <w:spacing w:line="259" w:lineRule="auto"/>
            <w:rPr>
              <w:rFonts w:asciiTheme="minorHAnsi" w:eastAsiaTheme="minorEastAsia" w:hAnsiTheme="minorHAnsi" w:cstheme="minorHAnsi"/>
              <w:noProof/>
              <w:lang w:eastAsia="pl-PL"/>
            </w:rPr>
          </w:pPr>
          <w:hyperlink w:anchor="_Toc70340608" w:history="1">
            <w:r w:rsidR="00C85277" w:rsidRPr="00433679">
              <w:rPr>
                <w:rStyle w:val="Hipercze"/>
                <w:rFonts w:asciiTheme="minorHAnsi" w:hAnsiTheme="minorHAnsi" w:cstheme="minorHAnsi"/>
                <w:noProof/>
              </w:rPr>
              <w:t>ART. 29.</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[WARIANT B]*</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_Toc70340608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50</w:t>
            </w:r>
            <w:r w:rsidR="00C85277" w:rsidRPr="00433679">
              <w:rPr>
                <w:rFonts w:asciiTheme="minorHAnsi" w:hAnsiTheme="minorHAnsi" w:cstheme="minorHAnsi"/>
                <w:noProof/>
                <w:webHidden/>
              </w:rPr>
              <w:fldChar w:fldCharType="end"/>
            </w:r>
          </w:hyperlink>
        </w:p>
        <w:p w14:paraId="18BFACFF" w14:textId="4418EA40" w:rsidR="00C85277" w:rsidRPr="00433679" w:rsidRDefault="00404237" w:rsidP="00433679">
          <w:pPr>
            <w:pStyle w:val="Spistreci1"/>
            <w:tabs>
              <w:tab w:val="left" w:pos="1540"/>
              <w:tab w:val="right" w:leader="dot" w:pos="8636"/>
            </w:tabs>
            <w:rPr>
              <w:rFonts w:asciiTheme="minorHAnsi" w:eastAsiaTheme="minorEastAsia" w:hAnsiTheme="minorHAnsi" w:cstheme="minorHAnsi"/>
              <w:noProof/>
              <w:lang w:eastAsia="pl-PL"/>
            </w:rPr>
          </w:pPr>
          <w:hyperlink w:anchor="_Toc70340609" w:history="1">
            <w:r w:rsidR="00C85277" w:rsidRPr="00433679">
              <w:rPr>
                <w:rStyle w:val="Hipercze"/>
                <w:rFonts w:asciiTheme="minorHAnsi" w:hAnsiTheme="minorHAnsi" w:cstheme="minorHAnsi"/>
                <w:noProof/>
              </w:rPr>
              <w:t>ROZDZIAŁ VIII.</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ZARZĄDZANIE I NADZÓR NAD WYKONANIEM UMOWY</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_Toc70340609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54</w:t>
            </w:r>
            <w:r w:rsidR="00C85277" w:rsidRPr="00433679">
              <w:rPr>
                <w:rFonts w:asciiTheme="minorHAnsi" w:hAnsiTheme="minorHAnsi" w:cstheme="minorHAnsi"/>
                <w:noProof/>
                <w:webHidden/>
              </w:rPr>
              <w:fldChar w:fldCharType="end"/>
            </w:r>
          </w:hyperlink>
        </w:p>
        <w:p w14:paraId="0C5C74A7" w14:textId="107C2E35" w:rsidR="00C85277" w:rsidRPr="00433679" w:rsidRDefault="00404237" w:rsidP="00433679">
          <w:pPr>
            <w:pStyle w:val="Spistreci2"/>
            <w:spacing w:line="259" w:lineRule="auto"/>
            <w:rPr>
              <w:rFonts w:asciiTheme="minorHAnsi" w:eastAsiaTheme="minorEastAsia" w:hAnsiTheme="minorHAnsi" w:cstheme="minorHAnsi"/>
              <w:noProof/>
              <w:lang w:eastAsia="pl-PL"/>
            </w:rPr>
          </w:pPr>
          <w:hyperlink w:anchor="_Toc70340610" w:history="1">
            <w:r w:rsidR="00C85277" w:rsidRPr="00433679">
              <w:rPr>
                <w:rStyle w:val="Hipercze"/>
                <w:rFonts w:asciiTheme="minorHAnsi" w:hAnsiTheme="minorHAnsi" w:cstheme="minorHAnsi"/>
                <w:noProof/>
              </w:rPr>
              <w:t>ART. 30.</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[MENADŻEROWIE PRZEDSIĘWZIĘCIA]</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_Toc70340610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54</w:t>
            </w:r>
            <w:r w:rsidR="00C85277" w:rsidRPr="00433679">
              <w:rPr>
                <w:rFonts w:asciiTheme="minorHAnsi" w:hAnsiTheme="minorHAnsi" w:cstheme="minorHAnsi"/>
                <w:noProof/>
                <w:webHidden/>
              </w:rPr>
              <w:fldChar w:fldCharType="end"/>
            </w:r>
          </w:hyperlink>
        </w:p>
        <w:p w14:paraId="51F3DF1E" w14:textId="5C7E61FB" w:rsidR="00C85277" w:rsidRPr="00433679" w:rsidRDefault="00404237" w:rsidP="00433679">
          <w:pPr>
            <w:pStyle w:val="Spistreci2"/>
            <w:spacing w:line="259" w:lineRule="auto"/>
            <w:rPr>
              <w:rFonts w:asciiTheme="minorHAnsi" w:eastAsiaTheme="minorEastAsia" w:hAnsiTheme="minorHAnsi" w:cstheme="minorHAnsi"/>
              <w:noProof/>
              <w:lang w:eastAsia="pl-PL"/>
            </w:rPr>
          </w:pPr>
          <w:hyperlink w:anchor="_Toc70340611" w:history="1">
            <w:r w:rsidR="00C85277" w:rsidRPr="00433679">
              <w:rPr>
                <w:rStyle w:val="Hipercze"/>
                <w:rFonts w:asciiTheme="minorHAnsi" w:hAnsiTheme="minorHAnsi" w:cstheme="minorHAnsi"/>
                <w:noProof/>
              </w:rPr>
              <w:t>ART. 31.</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[ZEBRANIE UCZESTNIKÓW PRZEDSIĘWZIĘCIA]</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_Toc70340611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54</w:t>
            </w:r>
            <w:r w:rsidR="00C85277" w:rsidRPr="00433679">
              <w:rPr>
                <w:rFonts w:asciiTheme="minorHAnsi" w:hAnsiTheme="minorHAnsi" w:cstheme="minorHAnsi"/>
                <w:noProof/>
                <w:webHidden/>
              </w:rPr>
              <w:fldChar w:fldCharType="end"/>
            </w:r>
          </w:hyperlink>
        </w:p>
        <w:p w14:paraId="13C3616F" w14:textId="17784F00" w:rsidR="00C85277" w:rsidRPr="00433679" w:rsidRDefault="00404237" w:rsidP="00433679">
          <w:pPr>
            <w:pStyle w:val="Spistreci2"/>
            <w:spacing w:line="259" w:lineRule="auto"/>
            <w:rPr>
              <w:rFonts w:asciiTheme="minorHAnsi" w:eastAsiaTheme="minorEastAsia" w:hAnsiTheme="minorHAnsi" w:cstheme="minorHAnsi"/>
              <w:noProof/>
              <w:lang w:eastAsia="pl-PL"/>
            </w:rPr>
          </w:pPr>
          <w:hyperlink w:anchor="_Toc70340612" w:history="1">
            <w:r w:rsidR="00C85277" w:rsidRPr="00433679">
              <w:rPr>
                <w:rStyle w:val="Hipercze"/>
                <w:rFonts w:asciiTheme="minorHAnsi" w:hAnsiTheme="minorHAnsi" w:cstheme="minorHAnsi"/>
                <w:noProof/>
              </w:rPr>
              <w:t>ART. 32.</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[RAPORTOWANIE POSTĘPÓW, HARMONOGRAM PRAC]</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_Toc70340612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54</w:t>
            </w:r>
            <w:r w:rsidR="00C85277" w:rsidRPr="00433679">
              <w:rPr>
                <w:rFonts w:asciiTheme="minorHAnsi" w:hAnsiTheme="minorHAnsi" w:cstheme="minorHAnsi"/>
                <w:noProof/>
                <w:webHidden/>
              </w:rPr>
              <w:fldChar w:fldCharType="end"/>
            </w:r>
          </w:hyperlink>
        </w:p>
        <w:p w14:paraId="497DA981" w14:textId="2F88779B" w:rsidR="00C85277" w:rsidRPr="00433679" w:rsidRDefault="00404237" w:rsidP="00433679">
          <w:pPr>
            <w:pStyle w:val="Spistreci2"/>
            <w:spacing w:line="259" w:lineRule="auto"/>
            <w:rPr>
              <w:rFonts w:asciiTheme="minorHAnsi" w:eastAsiaTheme="minorEastAsia" w:hAnsiTheme="minorHAnsi" w:cstheme="minorHAnsi"/>
              <w:noProof/>
              <w:lang w:eastAsia="pl-PL"/>
            </w:rPr>
          </w:pPr>
          <w:hyperlink w:anchor="_Toc70340613" w:history="1">
            <w:r w:rsidR="00C85277" w:rsidRPr="00433679">
              <w:rPr>
                <w:rStyle w:val="Hipercze"/>
                <w:rFonts w:asciiTheme="minorHAnsi" w:hAnsiTheme="minorHAnsi" w:cstheme="minorHAnsi"/>
                <w:noProof/>
              </w:rPr>
              <w:t>ART. 33.</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[KONTROLA]</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_Toc70340613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55</w:t>
            </w:r>
            <w:r w:rsidR="00C85277" w:rsidRPr="00433679">
              <w:rPr>
                <w:rFonts w:asciiTheme="minorHAnsi" w:hAnsiTheme="minorHAnsi" w:cstheme="minorHAnsi"/>
                <w:noProof/>
                <w:webHidden/>
              </w:rPr>
              <w:fldChar w:fldCharType="end"/>
            </w:r>
          </w:hyperlink>
        </w:p>
        <w:p w14:paraId="74DC8CF5" w14:textId="49FB78C8" w:rsidR="00C85277" w:rsidRPr="00433679" w:rsidRDefault="00404237" w:rsidP="00433679">
          <w:pPr>
            <w:pStyle w:val="Spistreci1"/>
            <w:tabs>
              <w:tab w:val="left" w:pos="1540"/>
              <w:tab w:val="right" w:leader="dot" w:pos="8636"/>
            </w:tabs>
            <w:rPr>
              <w:rFonts w:asciiTheme="minorHAnsi" w:eastAsiaTheme="minorEastAsia" w:hAnsiTheme="minorHAnsi" w:cstheme="minorHAnsi"/>
              <w:noProof/>
              <w:lang w:eastAsia="pl-PL"/>
            </w:rPr>
          </w:pPr>
          <w:hyperlink w:anchor="_Toc70340614" w:history="1">
            <w:r w:rsidR="00C85277" w:rsidRPr="00433679">
              <w:rPr>
                <w:rStyle w:val="Hipercze"/>
                <w:rFonts w:asciiTheme="minorHAnsi" w:hAnsiTheme="minorHAnsi" w:cstheme="minorHAnsi"/>
                <w:noProof/>
              </w:rPr>
              <w:t>ROZDZIAŁ IX.</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OBOWIĄZEK ZACHOWANIA POUFNOŚCI I DANE OSOBOWE</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_Toc70340614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55</w:t>
            </w:r>
            <w:r w:rsidR="00C85277" w:rsidRPr="00433679">
              <w:rPr>
                <w:rFonts w:asciiTheme="minorHAnsi" w:hAnsiTheme="minorHAnsi" w:cstheme="minorHAnsi"/>
                <w:noProof/>
                <w:webHidden/>
              </w:rPr>
              <w:fldChar w:fldCharType="end"/>
            </w:r>
          </w:hyperlink>
        </w:p>
        <w:p w14:paraId="4C187DB4" w14:textId="001CFDEE" w:rsidR="00C85277" w:rsidRPr="00433679" w:rsidRDefault="00404237" w:rsidP="00433679">
          <w:pPr>
            <w:pStyle w:val="Spistreci2"/>
            <w:spacing w:line="259" w:lineRule="auto"/>
            <w:rPr>
              <w:rFonts w:asciiTheme="minorHAnsi" w:eastAsiaTheme="minorEastAsia" w:hAnsiTheme="minorHAnsi" w:cstheme="minorHAnsi"/>
              <w:noProof/>
              <w:lang w:eastAsia="pl-PL"/>
            </w:rPr>
          </w:pPr>
          <w:hyperlink w:anchor="_Toc70340615" w:history="1">
            <w:r w:rsidR="00C85277" w:rsidRPr="00433679">
              <w:rPr>
                <w:rStyle w:val="Hipercze"/>
                <w:rFonts w:asciiTheme="minorHAnsi" w:hAnsiTheme="minorHAnsi" w:cstheme="minorHAnsi"/>
                <w:noProof/>
              </w:rPr>
              <w:t>ART. 34.</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[POUFNOŚĆ]</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_Toc70340615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55</w:t>
            </w:r>
            <w:r w:rsidR="00C85277" w:rsidRPr="00433679">
              <w:rPr>
                <w:rFonts w:asciiTheme="minorHAnsi" w:hAnsiTheme="minorHAnsi" w:cstheme="minorHAnsi"/>
                <w:noProof/>
                <w:webHidden/>
              </w:rPr>
              <w:fldChar w:fldCharType="end"/>
            </w:r>
          </w:hyperlink>
        </w:p>
        <w:p w14:paraId="629B2F0A" w14:textId="10AA4272" w:rsidR="00C85277" w:rsidRPr="00433679" w:rsidRDefault="00404237" w:rsidP="00433679">
          <w:pPr>
            <w:pStyle w:val="Spistreci1"/>
            <w:tabs>
              <w:tab w:val="left" w:pos="1320"/>
              <w:tab w:val="right" w:leader="dot" w:pos="8636"/>
            </w:tabs>
            <w:rPr>
              <w:rFonts w:asciiTheme="minorHAnsi" w:eastAsiaTheme="minorEastAsia" w:hAnsiTheme="minorHAnsi" w:cstheme="minorHAnsi"/>
              <w:noProof/>
              <w:lang w:eastAsia="pl-PL"/>
            </w:rPr>
          </w:pPr>
          <w:hyperlink w:anchor="_Toc70340616" w:history="1">
            <w:r w:rsidR="00C85277" w:rsidRPr="00433679">
              <w:rPr>
                <w:rStyle w:val="Hipercze"/>
                <w:rFonts w:asciiTheme="minorHAnsi" w:hAnsiTheme="minorHAnsi" w:cstheme="minorHAnsi"/>
                <w:noProof/>
              </w:rPr>
              <w:t>ROZDZIAŁ X.</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PRZENIESIENIE PRAW LUB OBOWIĄZKÓW</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_Toc70340616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57</w:t>
            </w:r>
            <w:r w:rsidR="00C85277" w:rsidRPr="00433679">
              <w:rPr>
                <w:rFonts w:asciiTheme="minorHAnsi" w:hAnsiTheme="minorHAnsi" w:cstheme="minorHAnsi"/>
                <w:noProof/>
                <w:webHidden/>
              </w:rPr>
              <w:fldChar w:fldCharType="end"/>
            </w:r>
          </w:hyperlink>
        </w:p>
        <w:p w14:paraId="76688BDD" w14:textId="14CE671C" w:rsidR="00C85277" w:rsidRPr="00433679" w:rsidRDefault="00404237" w:rsidP="00433679">
          <w:pPr>
            <w:pStyle w:val="Spistreci2"/>
            <w:spacing w:line="259" w:lineRule="auto"/>
            <w:rPr>
              <w:rFonts w:asciiTheme="minorHAnsi" w:eastAsiaTheme="minorEastAsia" w:hAnsiTheme="minorHAnsi" w:cstheme="minorHAnsi"/>
              <w:noProof/>
              <w:lang w:eastAsia="pl-PL"/>
            </w:rPr>
          </w:pPr>
          <w:hyperlink w:anchor="_Toc70340617" w:history="1">
            <w:r w:rsidR="00C85277" w:rsidRPr="00433679">
              <w:rPr>
                <w:rStyle w:val="Hipercze"/>
                <w:rFonts w:asciiTheme="minorHAnsi" w:hAnsiTheme="minorHAnsi" w:cstheme="minorHAnsi"/>
                <w:noProof/>
              </w:rPr>
              <w:t>ART. 35.</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[PRZENIESIENIE PRAW LUB OBOWIĄZKÓW]</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_Toc70340617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57</w:t>
            </w:r>
            <w:r w:rsidR="00C85277" w:rsidRPr="00433679">
              <w:rPr>
                <w:rFonts w:asciiTheme="minorHAnsi" w:hAnsiTheme="minorHAnsi" w:cstheme="minorHAnsi"/>
                <w:noProof/>
                <w:webHidden/>
              </w:rPr>
              <w:fldChar w:fldCharType="end"/>
            </w:r>
          </w:hyperlink>
        </w:p>
        <w:p w14:paraId="23CA9972" w14:textId="72564DB4" w:rsidR="00C85277" w:rsidRPr="00433679" w:rsidRDefault="00404237" w:rsidP="00433679">
          <w:pPr>
            <w:pStyle w:val="Spistreci1"/>
            <w:tabs>
              <w:tab w:val="left" w:pos="1540"/>
              <w:tab w:val="right" w:leader="dot" w:pos="8636"/>
            </w:tabs>
            <w:rPr>
              <w:rFonts w:asciiTheme="minorHAnsi" w:eastAsiaTheme="minorEastAsia" w:hAnsiTheme="minorHAnsi" w:cstheme="minorHAnsi"/>
              <w:noProof/>
              <w:lang w:eastAsia="pl-PL"/>
            </w:rPr>
          </w:pPr>
          <w:hyperlink w:anchor="_Toc70340618" w:history="1">
            <w:r w:rsidR="00C85277" w:rsidRPr="00433679">
              <w:rPr>
                <w:rStyle w:val="Hipercze"/>
                <w:rFonts w:asciiTheme="minorHAnsi" w:hAnsiTheme="minorHAnsi" w:cstheme="minorHAnsi"/>
                <w:noProof/>
              </w:rPr>
              <w:t>ROZDZIAŁ XI.</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WYGAŚNIĘCIE, ODSTĄPIENIE I WYPOWIEDZENIE UMOWY</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_Toc70340618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57</w:t>
            </w:r>
            <w:r w:rsidR="00C85277" w:rsidRPr="00433679">
              <w:rPr>
                <w:rFonts w:asciiTheme="minorHAnsi" w:hAnsiTheme="minorHAnsi" w:cstheme="minorHAnsi"/>
                <w:noProof/>
                <w:webHidden/>
              </w:rPr>
              <w:fldChar w:fldCharType="end"/>
            </w:r>
          </w:hyperlink>
        </w:p>
        <w:p w14:paraId="2E6D5D24" w14:textId="51590B8A" w:rsidR="00C85277" w:rsidRPr="00433679" w:rsidRDefault="00404237" w:rsidP="00433679">
          <w:pPr>
            <w:pStyle w:val="Spistreci2"/>
            <w:spacing w:line="259" w:lineRule="auto"/>
            <w:rPr>
              <w:rFonts w:asciiTheme="minorHAnsi" w:eastAsiaTheme="minorEastAsia" w:hAnsiTheme="minorHAnsi" w:cstheme="minorHAnsi"/>
              <w:noProof/>
              <w:lang w:eastAsia="pl-PL"/>
            </w:rPr>
          </w:pPr>
          <w:hyperlink w:anchor="_Toc70340619" w:history="1">
            <w:r w:rsidR="00C85277" w:rsidRPr="00433679">
              <w:rPr>
                <w:rStyle w:val="Hipercze"/>
                <w:rFonts w:asciiTheme="minorHAnsi" w:hAnsiTheme="minorHAnsi" w:cstheme="minorHAnsi"/>
                <w:noProof/>
              </w:rPr>
              <w:t>ART. 36.</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[WYGAŚNIĘCIE UMOWY]</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_Toc70340619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57</w:t>
            </w:r>
            <w:r w:rsidR="00C85277" w:rsidRPr="00433679">
              <w:rPr>
                <w:rFonts w:asciiTheme="minorHAnsi" w:hAnsiTheme="minorHAnsi" w:cstheme="minorHAnsi"/>
                <w:noProof/>
                <w:webHidden/>
              </w:rPr>
              <w:fldChar w:fldCharType="end"/>
            </w:r>
          </w:hyperlink>
        </w:p>
        <w:p w14:paraId="349B06CB" w14:textId="377A990D" w:rsidR="00C85277" w:rsidRPr="00433679" w:rsidRDefault="00404237" w:rsidP="00433679">
          <w:pPr>
            <w:pStyle w:val="Spistreci2"/>
            <w:spacing w:line="259" w:lineRule="auto"/>
            <w:rPr>
              <w:rFonts w:asciiTheme="minorHAnsi" w:eastAsiaTheme="minorEastAsia" w:hAnsiTheme="minorHAnsi" w:cstheme="minorHAnsi"/>
              <w:noProof/>
              <w:lang w:eastAsia="pl-PL"/>
            </w:rPr>
          </w:pPr>
          <w:hyperlink w:anchor="_Toc70340620" w:history="1">
            <w:r w:rsidR="00C85277" w:rsidRPr="00433679">
              <w:rPr>
                <w:rStyle w:val="Hipercze"/>
                <w:rFonts w:asciiTheme="minorHAnsi" w:hAnsiTheme="minorHAnsi" w:cstheme="minorHAnsi"/>
                <w:noProof/>
              </w:rPr>
              <w:t>ART. 37.</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[WYPOWIEDZENIE UMOWY]</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_Toc70340620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58</w:t>
            </w:r>
            <w:r w:rsidR="00C85277" w:rsidRPr="00433679">
              <w:rPr>
                <w:rFonts w:asciiTheme="minorHAnsi" w:hAnsiTheme="minorHAnsi" w:cstheme="minorHAnsi"/>
                <w:noProof/>
                <w:webHidden/>
              </w:rPr>
              <w:fldChar w:fldCharType="end"/>
            </w:r>
          </w:hyperlink>
        </w:p>
        <w:p w14:paraId="3A6075FC" w14:textId="1A548E65" w:rsidR="00C85277" w:rsidRPr="00433679" w:rsidRDefault="00404237" w:rsidP="00433679">
          <w:pPr>
            <w:pStyle w:val="Spistreci2"/>
            <w:spacing w:line="259" w:lineRule="auto"/>
            <w:rPr>
              <w:rFonts w:asciiTheme="minorHAnsi" w:eastAsiaTheme="minorEastAsia" w:hAnsiTheme="minorHAnsi" w:cstheme="minorHAnsi"/>
              <w:noProof/>
              <w:lang w:eastAsia="pl-PL"/>
            </w:rPr>
          </w:pPr>
          <w:hyperlink w:anchor="_Toc70340621" w:history="1">
            <w:r w:rsidR="00C85277" w:rsidRPr="00433679">
              <w:rPr>
                <w:rStyle w:val="Hipercze"/>
                <w:rFonts w:asciiTheme="minorHAnsi" w:hAnsiTheme="minorHAnsi" w:cstheme="minorHAnsi"/>
                <w:noProof/>
              </w:rPr>
              <w:t>ART. 38.</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[ODSTĄPIENIE OD UMOWY]</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_Toc70340621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60</w:t>
            </w:r>
            <w:r w:rsidR="00C85277" w:rsidRPr="00433679">
              <w:rPr>
                <w:rFonts w:asciiTheme="minorHAnsi" w:hAnsiTheme="minorHAnsi" w:cstheme="minorHAnsi"/>
                <w:noProof/>
                <w:webHidden/>
              </w:rPr>
              <w:fldChar w:fldCharType="end"/>
            </w:r>
          </w:hyperlink>
        </w:p>
        <w:p w14:paraId="219B0F07" w14:textId="551E10D2" w:rsidR="00C85277" w:rsidRPr="00433679" w:rsidRDefault="00404237" w:rsidP="00433679">
          <w:pPr>
            <w:pStyle w:val="Spistreci1"/>
            <w:tabs>
              <w:tab w:val="left" w:pos="1540"/>
              <w:tab w:val="right" w:leader="dot" w:pos="8636"/>
            </w:tabs>
            <w:rPr>
              <w:rFonts w:asciiTheme="minorHAnsi" w:eastAsiaTheme="minorEastAsia" w:hAnsiTheme="minorHAnsi" w:cstheme="minorHAnsi"/>
              <w:noProof/>
              <w:lang w:eastAsia="pl-PL"/>
            </w:rPr>
          </w:pPr>
          <w:hyperlink w:anchor="_Toc70340622" w:history="1">
            <w:r w:rsidR="00C85277" w:rsidRPr="00433679">
              <w:rPr>
                <w:rStyle w:val="Hipercze"/>
                <w:rFonts w:asciiTheme="minorHAnsi" w:hAnsiTheme="minorHAnsi" w:cstheme="minorHAnsi"/>
                <w:noProof/>
              </w:rPr>
              <w:t>ROZDZIAŁ XII.</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ODPOWIEDZIALNOŚĆ STRON I KARY UMOWNE</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_Toc70340622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61</w:t>
            </w:r>
            <w:r w:rsidR="00C85277" w:rsidRPr="00433679">
              <w:rPr>
                <w:rFonts w:asciiTheme="minorHAnsi" w:hAnsiTheme="minorHAnsi" w:cstheme="minorHAnsi"/>
                <w:noProof/>
                <w:webHidden/>
              </w:rPr>
              <w:fldChar w:fldCharType="end"/>
            </w:r>
          </w:hyperlink>
        </w:p>
        <w:p w14:paraId="549C4826" w14:textId="551374C0" w:rsidR="00C85277" w:rsidRPr="00433679" w:rsidRDefault="00404237" w:rsidP="00433679">
          <w:pPr>
            <w:pStyle w:val="Spistreci2"/>
            <w:spacing w:line="259" w:lineRule="auto"/>
            <w:rPr>
              <w:rFonts w:asciiTheme="minorHAnsi" w:eastAsiaTheme="minorEastAsia" w:hAnsiTheme="minorHAnsi" w:cstheme="minorHAnsi"/>
              <w:noProof/>
              <w:lang w:eastAsia="pl-PL"/>
            </w:rPr>
          </w:pPr>
          <w:hyperlink w:anchor="_Toc70340623" w:history="1">
            <w:r w:rsidR="00C85277" w:rsidRPr="00433679">
              <w:rPr>
                <w:rStyle w:val="Hipercze"/>
                <w:rFonts w:asciiTheme="minorHAnsi" w:eastAsia="Times New Roman" w:hAnsiTheme="minorHAnsi" w:cstheme="minorHAnsi"/>
                <w:noProof/>
              </w:rPr>
              <w:t>ART. 39.</w:t>
            </w:r>
            <w:r w:rsidR="00C85277" w:rsidRPr="00433679">
              <w:rPr>
                <w:rFonts w:asciiTheme="minorHAnsi" w:eastAsiaTheme="minorEastAsia" w:hAnsiTheme="minorHAnsi" w:cstheme="minorHAnsi"/>
                <w:noProof/>
                <w:lang w:eastAsia="pl-PL"/>
              </w:rPr>
              <w:tab/>
            </w:r>
            <w:r w:rsidR="00C85277" w:rsidRPr="00433679">
              <w:rPr>
                <w:rStyle w:val="Hipercze"/>
                <w:rFonts w:asciiTheme="minorHAnsi" w:eastAsia="Times New Roman" w:hAnsiTheme="minorHAnsi" w:cstheme="minorHAnsi"/>
                <w:noProof/>
              </w:rPr>
              <w:t>[</w:t>
            </w:r>
            <w:r w:rsidR="00C85277" w:rsidRPr="00433679">
              <w:rPr>
                <w:rStyle w:val="Hipercze"/>
                <w:rFonts w:asciiTheme="minorHAnsi" w:hAnsiTheme="minorHAnsi" w:cstheme="minorHAnsi"/>
                <w:noProof/>
              </w:rPr>
              <w:t>OGÓLNA</w:t>
            </w:r>
            <w:r w:rsidR="00C85277" w:rsidRPr="00433679">
              <w:rPr>
                <w:rStyle w:val="Hipercze"/>
                <w:rFonts w:asciiTheme="minorHAnsi" w:eastAsia="Times New Roman" w:hAnsiTheme="minorHAnsi" w:cstheme="minorHAnsi"/>
                <w:noProof/>
              </w:rPr>
              <w:t xml:space="preserve"> ODPOWIEDZIALNOŚĆ KONTRAKTOWA STRON I KARY UMOWNE]</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_Toc70340623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61</w:t>
            </w:r>
            <w:r w:rsidR="00C85277" w:rsidRPr="00433679">
              <w:rPr>
                <w:rFonts w:asciiTheme="minorHAnsi" w:hAnsiTheme="minorHAnsi" w:cstheme="minorHAnsi"/>
                <w:noProof/>
                <w:webHidden/>
              </w:rPr>
              <w:fldChar w:fldCharType="end"/>
            </w:r>
          </w:hyperlink>
        </w:p>
        <w:p w14:paraId="0A88B406" w14:textId="1A385E1B" w:rsidR="00C85277" w:rsidRPr="00433679" w:rsidRDefault="00404237" w:rsidP="00433679">
          <w:pPr>
            <w:pStyle w:val="Spistreci2"/>
            <w:spacing w:line="259" w:lineRule="auto"/>
            <w:rPr>
              <w:rFonts w:asciiTheme="minorHAnsi" w:eastAsiaTheme="minorEastAsia" w:hAnsiTheme="minorHAnsi" w:cstheme="minorHAnsi"/>
              <w:noProof/>
              <w:lang w:eastAsia="pl-PL"/>
            </w:rPr>
          </w:pPr>
          <w:hyperlink w:anchor="_Toc70340624" w:history="1">
            <w:r w:rsidR="00C85277" w:rsidRPr="00433679">
              <w:rPr>
                <w:rStyle w:val="Hipercze"/>
                <w:rFonts w:asciiTheme="minorHAnsi" w:hAnsiTheme="minorHAnsi" w:cstheme="minorHAnsi"/>
                <w:noProof/>
              </w:rPr>
              <w:t>ART. 40.</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[RĘKOJMIA ZA WADY I GWARANCJA]</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_Toc70340624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63</w:t>
            </w:r>
            <w:r w:rsidR="00C85277" w:rsidRPr="00433679">
              <w:rPr>
                <w:rFonts w:asciiTheme="minorHAnsi" w:hAnsiTheme="minorHAnsi" w:cstheme="minorHAnsi"/>
                <w:noProof/>
                <w:webHidden/>
              </w:rPr>
              <w:fldChar w:fldCharType="end"/>
            </w:r>
          </w:hyperlink>
        </w:p>
        <w:p w14:paraId="396EF1F8" w14:textId="0481FAA9" w:rsidR="00C85277" w:rsidRPr="00433679" w:rsidRDefault="00404237" w:rsidP="00433679">
          <w:pPr>
            <w:pStyle w:val="Spistreci1"/>
            <w:tabs>
              <w:tab w:val="left" w:pos="1540"/>
              <w:tab w:val="right" w:leader="dot" w:pos="8636"/>
            </w:tabs>
            <w:rPr>
              <w:rFonts w:asciiTheme="minorHAnsi" w:eastAsiaTheme="minorEastAsia" w:hAnsiTheme="minorHAnsi" w:cstheme="minorHAnsi"/>
              <w:noProof/>
              <w:lang w:eastAsia="pl-PL"/>
            </w:rPr>
          </w:pPr>
          <w:hyperlink w:anchor="_Toc70340625" w:history="1">
            <w:r w:rsidR="00C85277" w:rsidRPr="00433679">
              <w:rPr>
                <w:rStyle w:val="Hipercze"/>
                <w:rFonts w:asciiTheme="minorHAnsi" w:hAnsiTheme="minorHAnsi" w:cstheme="minorHAnsi"/>
                <w:noProof/>
              </w:rPr>
              <w:t>ROZDZIAŁ XIII.</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ZMIANY UMOWY</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_Toc70340625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63</w:t>
            </w:r>
            <w:r w:rsidR="00C85277" w:rsidRPr="00433679">
              <w:rPr>
                <w:rFonts w:asciiTheme="minorHAnsi" w:hAnsiTheme="minorHAnsi" w:cstheme="minorHAnsi"/>
                <w:noProof/>
                <w:webHidden/>
              </w:rPr>
              <w:fldChar w:fldCharType="end"/>
            </w:r>
          </w:hyperlink>
        </w:p>
        <w:p w14:paraId="70457BE0" w14:textId="32340D21" w:rsidR="00C85277" w:rsidRPr="00433679" w:rsidRDefault="00404237" w:rsidP="00433679">
          <w:pPr>
            <w:pStyle w:val="Spistreci2"/>
            <w:spacing w:line="259" w:lineRule="auto"/>
            <w:rPr>
              <w:rFonts w:asciiTheme="minorHAnsi" w:eastAsiaTheme="minorEastAsia" w:hAnsiTheme="minorHAnsi" w:cstheme="minorHAnsi"/>
              <w:noProof/>
              <w:lang w:eastAsia="pl-PL"/>
            </w:rPr>
          </w:pPr>
          <w:hyperlink w:anchor="_Toc70340626" w:history="1">
            <w:r w:rsidR="00C85277" w:rsidRPr="00433679">
              <w:rPr>
                <w:rStyle w:val="Hipercze"/>
                <w:rFonts w:asciiTheme="minorHAnsi" w:hAnsiTheme="minorHAnsi" w:cstheme="minorHAnsi"/>
                <w:noProof/>
              </w:rPr>
              <w:t>ART. 41.</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[ZMIANA UMOWY]</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_Toc70340626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63</w:t>
            </w:r>
            <w:r w:rsidR="00C85277" w:rsidRPr="00433679">
              <w:rPr>
                <w:rFonts w:asciiTheme="minorHAnsi" w:hAnsiTheme="minorHAnsi" w:cstheme="minorHAnsi"/>
                <w:noProof/>
                <w:webHidden/>
              </w:rPr>
              <w:fldChar w:fldCharType="end"/>
            </w:r>
          </w:hyperlink>
        </w:p>
        <w:p w14:paraId="34AE36D6" w14:textId="24B7BD22" w:rsidR="00C85277" w:rsidRPr="00433679" w:rsidRDefault="00404237" w:rsidP="00433679">
          <w:pPr>
            <w:pStyle w:val="Spistreci1"/>
            <w:tabs>
              <w:tab w:val="left" w:pos="1540"/>
              <w:tab w:val="right" w:leader="dot" w:pos="8636"/>
            </w:tabs>
            <w:rPr>
              <w:rFonts w:asciiTheme="minorHAnsi" w:eastAsiaTheme="minorEastAsia" w:hAnsiTheme="minorHAnsi" w:cstheme="minorHAnsi"/>
              <w:noProof/>
              <w:lang w:eastAsia="pl-PL"/>
            </w:rPr>
          </w:pPr>
          <w:hyperlink w:anchor="_Toc70340627" w:history="1">
            <w:r w:rsidR="00C85277" w:rsidRPr="00433679">
              <w:rPr>
                <w:rStyle w:val="Hipercze"/>
                <w:rFonts w:asciiTheme="minorHAnsi" w:hAnsiTheme="minorHAnsi" w:cstheme="minorHAnsi"/>
                <w:noProof/>
              </w:rPr>
              <w:t>ROZDZIAŁ XIV.</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POSTANOWIENIA KOŃCOWE</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_Toc70340627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67</w:t>
            </w:r>
            <w:r w:rsidR="00C85277" w:rsidRPr="00433679">
              <w:rPr>
                <w:rFonts w:asciiTheme="minorHAnsi" w:hAnsiTheme="minorHAnsi" w:cstheme="minorHAnsi"/>
                <w:noProof/>
                <w:webHidden/>
              </w:rPr>
              <w:fldChar w:fldCharType="end"/>
            </w:r>
          </w:hyperlink>
        </w:p>
        <w:p w14:paraId="1A7A9054" w14:textId="10FCEF5A" w:rsidR="00C85277" w:rsidRPr="00433679" w:rsidRDefault="00404237" w:rsidP="00433679">
          <w:pPr>
            <w:pStyle w:val="Spistreci2"/>
            <w:spacing w:line="259" w:lineRule="auto"/>
            <w:rPr>
              <w:rFonts w:asciiTheme="minorHAnsi" w:eastAsiaTheme="minorEastAsia" w:hAnsiTheme="minorHAnsi" w:cstheme="minorHAnsi"/>
              <w:noProof/>
              <w:lang w:eastAsia="pl-PL"/>
            </w:rPr>
          </w:pPr>
          <w:hyperlink w:anchor="_Toc70340628" w:history="1">
            <w:r w:rsidR="00C85277" w:rsidRPr="00433679">
              <w:rPr>
                <w:rStyle w:val="Hipercze"/>
                <w:rFonts w:asciiTheme="minorHAnsi" w:hAnsiTheme="minorHAnsi" w:cstheme="minorHAnsi"/>
                <w:noProof/>
              </w:rPr>
              <w:t>ART. 42.</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[KOMUNIKACJA STRON]</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_Toc70340628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67</w:t>
            </w:r>
            <w:r w:rsidR="00C85277" w:rsidRPr="00433679">
              <w:rPr>
                <w:rFonts w:asciiTheme="minorHAnsi" w:hAnsiTheme="minorHAnsi" w:cstheme="minorHAnsi"/>
                <w:noProof/>
                <w:webHidden/>
              </w:rPr>
              <w:fldChar w:fldCharType="end"/>
            </w:r>
          </w:hyperlink>
        </w:p>
        <w:p w14:paraId="6AFF9F29" w14:textId="45695577" w:rsidR="00C85277" w:rsidRPr="00433679" w:rsidRDefault="00404237" w:rsidP="00433679">
          <w:pPr>
            <w:pStyle w:val="Spistreci2"/>
            <w:spacing w:line="259" w:lineRule="auto"/>
            <w:rPr>
              <w:rFonts w:asciiTheme="minorHAnsi" w:eastAsiaTheme="minorEastAsia" w:hAnsiTheme="minorHAnsi" w:cstheme="minorHAnsi"/>
              <w:noProof/>
              <w:lang w:eastAsia="pl-PL"/>
            </w:rPr>
          </w:pPr>
          <w:hyperlink w:anchor="_Toc70340629" w:history="1">
            <w:r w:rsidR="00C85277" w:rsidRPr="00433679">
              <w:rPr>
                <w:rStyle w:val="Hipercze"/>
                <w:rFonts w:asciiTheme="minorHAnsi" w:hAnsiTheme="minorHAnsi" w:cstheme="minorHAnsi"/>
                <w:noProof/>
              </w:rPr>
              <w:t>ART. 43.</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[ROZWIĄZYWANIE SPORÓW]</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_Toc70340629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67</w:t>
            </w:r>
            <w:r w:rsidR="00C85277" w:rsidRPr="00433679">
              <w:rPr>
                <w:rFonts w:asciiTheme="minorHAnsi" w:hAnsiTheme="minorHAnsi" w:cstheme="minorHAnsi"/>
                <w:noProof/>
                <w:webHidden/>
              </w:rPr>
              <w:fldChar w:fldCharType="end"/>
            </w:r>
          </w:hyperlink>
        </w:p>
        <w:p w14:paraId="6B89CE05" w14:textId="06CA8B32" w:rsidR="00C85277" w:rsidRPr="00433679" w:rsidRDefault="00404237" w:rsidP="00433679">
          <w:pPr>
            <w:pStyle w:val="Spistreci2"/>
            <w:spacing w:line="259" w:lineRule="auto"/>
            <w:rPr>
              <w:rFonts w:asciiTheme="minorHAnsi" w:eastAsiaTheme="minorEastAsia" w:hAnsiTheme="minorHAnsi" w:cstheme="minorHAnsi"/>
              <w:noProof/>
              <w:lang w:eastAsia="pl-PL"/>
            </w:rPr>
          </w:pPr>
          <w:hyperlink w:anchor="_Toc70340630" w:history="1">
            <w:r w:rsidR="00C85277" w:rsidRPr="00433679">
              <w:rPr>
                <w:rStyle w:val="Hipercze"/>
                <w:rFonts w:asciiTheme="minorHAnsi" w:hAnsiTheme="minorHAnsi" w:cstheme="minorHAnsi"/>
                <w:noProof/>
              </w:rPr>
              <w:t>ART. 44.</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[KLAUZULA SALWATORYJNA]</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_Toc70340630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67</w:t>
            </w:r>
            <w:r w:rsidR="00C85277" w:rsidRPr="00433679">
              <w:rPr>
                <w:rFonts w:asciiTheme="minorHAnsi" w:hAnsiTheme="minorHAnsi" w:cstheme="minorHAnsi"/>
                <w:noProof/>
                <w:webHidden/>
              </w:rPr>
              <w:fldChar w:fldCharType="end"/>
            </w:r>
          </w:hyperlink>
        </w:p>
        <w:p w14:paraId="20B185D6" w14:textId="51D09AF7" w:rsidR="00C85277" w:rsidRPr="00433679" w:rsidRDefault="00404237" w:rsidP="00433679">
          <w:pPr>
            <w:pStyle w:val="Spistreci2"/>
            <w:spacing w:line="259" w:lineRule="auto"/>
            <w:rPr>
              <w:rFonts w:asciiTheme="minorHAnsi" w:eastAsiaTheme="minorEastAsia" w:hAnsiTheme="minorHAnsi" w:cstheme="minorHAnsi"/>
              <w:noProof/>
              <w:lang w:eastAsia="pl-PL"/>
            </w:rPr>
          </w:pPr>
          <w:hyperlink w:anchor="_Toc70340631" w:history="1">
            <w:r w:rsidR="00C85277" w:rsidRPr="00433679">
              <w:rPr>
                <w:rStyle w:val="Hipercze"/>
                <w:rFonts w:asciiTheme="minorHAnsi" w:hAnsiTheme="minorHAnsi" w:cstheme="minorHAnsi"/>
                <w:noProof/>
              </w:rPr>
              <w:t>ART. 45.</w:t>
            </w:r>
            <w:r w:rsidR="00C85277" w:rsidRPr="00433679">
              <w:rPr>
                <w:rFonts w:asciiTheme="minorHAnsi" w:eastAsiaTheme="minorEastAsia" w:hAnsiTheme="minorHAnsi" w:cstheme="minorHAnsi"/>
                <w:noProof/>
                <w:lang w:eastAsia="pl-PL"/>
              </w:rPr>
              <w:tab/>
            </w:r>
            <w:r w:rsidR="00C85277" w:rsidRPr="00433679">
              <w:rPr>
                <w:rStyle w:val="Hipercze"/>
                <w:rFonts w:asciiTheme="minorHAnsi" w:hAnsiTheme="minorHAnsi" w:cstheme="minorHAnsi"/>
                <w:noProof/>
              </w:rPr>
              <w:t>[POSTANOWIENIA KOŃCOWE]</w:t>
            </w:r>
            <w:r w:rsidR="00C85277" w:rsidRPr="00433679">
              <w:rPr>
                <w:rFonts w:asciiTheme="minorHAnsi" w:hAnsiTheme="minorHAnsi" w:cstheme="minorHAnsi"/>
                <w:noProof/>
                <w:webHidden/>
              </w:rPr>
              <w:tab/>
            </w:r>
            <w:r w:rsidR="00C85277" w:rsidRPr="00433679">
              <w:rPr>
                <w:rFonts w:asciiTheme="minorHAnsi" w:hAnsiTheme="minorHAnsi" w:cstheme="minorHAnsi"/>
                <w:noProof/>
                <w:webHidden/>
              </w:rPr>
              <w:fldChar w:fldCharType="begin"/>
            </w:r>
            <w:r w:rsidR="00C85277" w:rsidRPr="00433679">
              <w:rPr>
                <w:rFonts w:asciiTheme="minorHAnsi" w:hAnsiTheme="minorHAnsi" w:cstheme="minorHAnsi"/>
                <w:noProof/>
                <w:webHidden/>
              </w:rPr>
              <w:instrText xml:space="preserve"> PAGEREF _Toc70340631 \h </w:instrText>
            </w:r>
            <w:r w:rsidR="00C85277" w:rsidRPr="00433679">
              <w:rPr>
                <w:rFonts w:asciiTheme="minorHAnsi" w:hAnsiTheme="minorHAnsi" w:cstheme="minorHAnsi"/>
                <w:noProof/>
                <w:webHidden/>
              </w:rPr>
            </w:r>
            <w:r w:rsidR="00C85277" w:rsidRPr="00433679">
              <w:rPr>
                <w:rFonts w:asciiTheme="minorHAnsi" w:hAnsiTheme="minorHAnsi" w:cstheme="minorHAnsi"/>
                <w:noProof/>
                <w:webHidden/>
              </w:rPr>
              <w:fldChar w:fldCharType="separate"/>
            </w:r>
            <w:r w:rsidR="00974177">
              <w:rPr>
                <w:rFonts w:asciiTheme="minorHAnsi" w:hAnsiTheme="minorHAnsi" w:cstheme="minorHAnsi"/>
                <w:noProof/>
                <w:webHidden/>
              </w:rPr>
              <w:t>68</w:t>
            </w:r>
            <w:r w:rsidR="00C85277" w:rsidRPr="00433679">
              <w:rPr>
                <w:rFonts w:asciiTheme="minorHAnsi" w:hAnsiTheme="minorHAnsi" w:cstheme="minorHAnsi"/>
                <w:noProof/>
                <w:webHidden/>
              </w:rPr>
              <w:fldChar w:fldCharType="end"/>
            </w:r>
          </w:hyperlink>
        </w:p>
        <w:p w14:paraId="30ECBEAA" w14:textId="77777777" w:rsidR="00CB14F5" w:rsidRPr="00433679" w:rsidRDefault="00CB14F5" w:rsidP="00433679">
          <w:pPr>
            <w:pStyle w:val="Spistreci2"/>
            <w:spacing w:before="60" w:after="60" w:line="259" w:lineRule="auto"/>
            <w:contextualSpacing/>
            <w:rPr>
              <w:rFonts w:asciiTheme="minorHAnsi" w:hAnsiTheme="minorHAnsi" w:cstheme="minorHAnsi"/>
              <w:bCs/>
              <w:color w:val="000000" w:themeColor="text1"/>
              <w:sz w:val="20"/>
              <w:szCs w:val="20"/>
            </w:rPr>
          </w:pPr>
          <w:r w:rsidRPr="00433679">
            <w:rPr>
              <w:rFonts w:asciiTheme="minorHAnsi" w:hAnsiTheme="minorHAnsi" w:cstheme="minorHAnsi"/>
              <w:bCs/>
              <w:color w:val="000000" w:themeColor="text1"/>
              <w:sz w:val="20"/>
              <w:szCs w:val="20"/>
              <w:shd w:val="clear" w:color="auto" w:fill="E6E6E6"/>
            </w:rPr>
            <w:fldChar w:fldCharType="end"/>
          </w:r>
        </w:p>
      </w:sdtContent>
    </w:sdt>
    <w:p w14:paraId="19A095C0" w14:textId="77777777" w:rsidR="00CB14F5" w:rsidRPr="00433679" w:rsidRDefault="00CB14F5" w:rsidP="00433679">
      <w:pPr>
        <w:pStyle w:val="Nagwek1"/>
      </w:pPr>
      <w:bookmarkStart w:id="5" w:name="_Toc504994928"/>
      <w:bookmarkStart w:id="6" w:name="_Toc511371180"/>
      <w:bookmarkStart w:id="7" w:name="_Toc52745884"/>
      <w:bookmarkStart w:id="8" w:name="_Toc70340573"/>
      <w:r w:rsidRPr="00433679">
        <w:t>POSTANOWIENIA OGÓLNE</w:t>
      </w:r>
      <w:bookmarkEnd w:id="5"/>
      <w:bookmarkEnd w:id="6"/>
      <w:bookmarkEnd w:id="7"/>
      <w:bookmarkEnd w:id="8"/>
    </w:p>
    <w:p w14:paraId="7DDB5F12" w14:textId="77777777" w:rsidR="00CB14F5" w:rsidRPr="00433679" w:rsidRDefault="00CB14F5" w:rsidP="00433679">
      <w:pPr>
        <w:pStyle w:val="Nagwek2"/>
      </w:pPr>
      <w:bookmarkStart w:id="9" w:name="_Ref479973885"/>
      <w:bookmarkStart w:id="10" w:name="_Toc504994929"/>
      <w:bookmarkStart w:id="11" w:name="_Toc511371181"/>
      <w:bookmarkStart w:id="12" w:name="_Toc52745885"/>
      <w:bookmarkStart w:id="13" w:name="_Toc70340574"/>
      <w:r w:rsidRPr="00433679">
        <w:t>[PRZEDMIOT UMOWY]</w:t>
      </w:r>
      <w:bookmarkEnd w:id="9"/>
      <w:bookmarkEnd w:id="10"/>
      <w:bookmarkEnd w:id="11"/>
      <w:bookmarkEnd w:id="12"/>
      <w:bookmarkEnd w:id="13"/>
    </w:p>
    <w:p w14:paraId="684292E1" w14:textId="77777777" w:rsidR="00CB14F5" w:rsidRPr="00433679" w:rsidRDefault="00CB14F5" w:rsidP="00433679">
      <w:pPr>
        <w:pStyle w:val="Akapitzlist"/>
        <w:numPr>
          <w:ilvl w:val="0"/>
          <w:numId w:val="76"/>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Głównym przedmiotem Umowy jest:</w:t>
      </w:r>
    </w:p>
    <w:p w14:paraId="5D09B02E" w14:textId="177CFD97" w:rsidR="00CB14F5" w:rsidRPr="00433679" w:rsidRDefault="00CB14F5" w:rsidP="00433679">
      <w:pPr>
        <w:pStyle w:val="Akapitzlist"/>
        <w:numPr>
          <w:ilvl w:val="0"/>
          <w:numId w:val="9"/>
        </w:numPr>
        <w:spacing w:before="60" w:after="60"/>
        <w:ind w:left="567" w:hanging="426"/>
        <w:jc w:val="both"/>
        <w:rPr>
          <w:rFonts w:asciiTheme="minorHAnsi" w:hAnsiTheme="minorHAnsi" w:cstheme="minorHAnsi"/>
          <w:color w:val="000000" w:themeColor="text1"/>
        </w:rPr>
      </w:pPr>
      <w:bookmarkStart w:id="14" w:name="_Ref493680750"/>
      <w:r w:rsidRPr="00433679">
        <w:rPr>
          <w:rFonts w:asciiTheme="minorHAnsi" w:hAnsiTheme="minorHAnsi" w:cstheme="minorHAnsi"/>
          <w:color w:val="000000" w:themeColor="text1"/>
        </w:rPr>
        <w:t xml:space="preserve">zobowiązanie Wykonawcy do przeprowadzenia za wynagrodzeniem usług badawczo-rozwojowych w postaci Prac B+R w toku realizacji: Etapu I i Etapu II Przedsięwzięcia, zmierzających na zasadach określonych w Umowie, z uwzględnieniem postanowień Wniosku, Załączników nr 1 i nr 2 do Regulaminu oraz Harmonogramu Przedsięwzięcia, do opracowania z należytą starannością </w:t>
      </w:r>
      <w:r w:rsidRPr="00433679">
        <w:rPr>
          <w:rFonts w:asciiTheme="minorHAnsi" w:eastAsia="SimSun" w:hAnsiTheme="minorHAnsi" w:cstheme="minorHAnsi"/>
          <w:color w:val="000000" w:themeColor="text1"/>
          <w:lang w:eastAsia="en-GB" w:bidi="ar-AE"/>
        </w:rPr>
        <w:t xml:space="preserve">Rozwiązania, w zakresie Strumienia wskazanego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_Ref52658703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3</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_Ref54798562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§2</w:t>
      </w:r>
      <w:r w:rsidRPr="00433679">
        <w:rPr>
          <w:rFonts w:asciiTheme="minorHAnsi" w:hAnsiTheme="minorHAnsi" w:cstheme="minorHAnsi"/>
          <w:color w:val="000000" w:themeColor="text1"/>
          <w:shd w:val="clear" w:color="auto" w:fill="E6E6E6"/>
        </w:rPr>
        <w:fldChar w:fldCharType="end"/>
      </w:r>
      <w:r w:rsidRPr="00433679">
        <w:rPr>
          <w:rFonts w:asciiTheme="minorHAnsi" w:eastAsia="SimSun" w:hAnsiTheme="minorHAnsi" w:cstheme="minorHAnsi"/>
          <w:color w:val="000000" w:themeColor="text1"/>
          <w:lang w:eastAsia="en-GB" w:bidi="ar-AE"/>
        </w:rPr>
        <w:t>;</w:t>
      </w:r>
    </w:p>
    <w:p w14:paraId="57B8CADF" w14:textId="05158CA0" w:rsidR="00CB14F5" w:rsidRPr="00433679" w:rsidRDefault="00CB14F5" w:rsidP="00433679">
      <w:pPr>
        <w:pStyle w:val="Akapitzlist"/>
        <w:numPr>
          <w:ilvl w:val="0"/>
          <w:numId w:val="9"/>
        </w:numPr>
        <w:spacing w:before="60" w:after="60"/>
        <w:ind w:left="567"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wykonanie przez Wykonawcę Wyników Prac Etapu I </w:t>
      </w:r>
      <w:r w:rsidR="003E4AC0" w:rsidRPr="00433679">
        <w:rPr>
          <w:rFonts w:asciiTheme="minorHAnsi" w:hAnsiTheme="minorHAnsi" w:cstheme="minorHAnsi"/>
          <w:color w:val="000000" w:themeColor="text1"/>
        </w:rPr>
        <w:t xml:space="preserve">oraz </w:t>
      </w:r>
      <w:r w:rsidRPr="00433679">
        <w:rPr>
          <w:rFonts w:asciiTheme="minorHAnsi" w:hAnsiTheme="minorHAnsi" w:cstheme="minorHAnsi"/>
          <w:color w:val="000000" w:themeColor="text1"/>
        </w:rPr>
        <w:t>Wyników Prac Etapu II</w:t>
      </w:r>
      <w:r w:rsidRPr="00433679">
        <w:rPr>
          <w:rFonts w:asciiTheme="minorHAnsi" w:eastAsia="SimSun" w:hAnsiTheme="minorHAnsi" w:cstheme="minorHAnsi"/>
          <w:color w:val="000000" w:themeColor="text1"/>
          <w:lang w:eastAsia="en-GB" w:bidi="ar-AE"/>
        </w:rPr>
        <w:t xml:space="preserve">, w zakresie Strumienia wskazanego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_Ref52658703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3</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_Ref54798562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§2</w:t>
      </w:r>
      <w:r w:rsidRPr="00433679">
        <w:rPr>
          <w:rFonts w:asciiTheme="minorHAnsi" w:hAnsiTheme="minorHAnsi" w:cstheme="minorHAnsi"/>
          <w:color w:val="000000" w:themeColor="text1"/>
          <w:shd w:val="clear" w:color="auto" w:fill="E6E6E6"/>
        </w:rPr>
        <w:fldChar w:fldCharType="end"/>
      </w:r>
      <w:r w:rsidRPr="00433679">
        <w:rPr>
          <w:rFonts w:asciiTheme="minorHAnsi" w:eastAsia="SimSun" w:hAnsiTheme="minorHAnsi" w:cstheme="minorHAnsi"/>
          <w:color w:val="000000" w:themeColor="text1"/>
          <w:lang w:eastAsia="en-GB" w:bidi="ar-AE"/>
        </w:rPr>
        <w:t>;</w:t>
      </w:r>
    </w:p>
    <w:p w14:paraId="674BB802" w14:textId="30AED4B2" w:rsidR="00CB14F5" w:rsidRPr="00433679" w:rsidRDefault="00CB14F5" w:rsidP="00433679">
      <w:pPr>
        <w:pStyle w:val="Akapitzlist"/>
        <w:numPr>
          <w:ilvl w:val="0"/>
          <w:numId w:val="9"/>
        </w:numPr>
        <w:spacing w:before="60" w:after="60"/>
        <w:ind w:left="567"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zobowiązanie NCBR do zapłaty wynagrodzenia za realizację Prac B+R zgodnie z Umową, w toku Etapu I oraz Etapu II, </w:t>
      </w:r>
      <w:r w:rsidRPr="00433679">
        <w:rPr>
          <w:rFonts w:asciiTheme="minorHAnsi" w:eastAsia="SimSun" w:hAnsiTheme="minorHAnsi" w:cstheme="minorHAnsi"/>
          <w:color w:val="000000" w:themeColor="text1"/>
          <w:lang w:eastAsia="en-GB" w:bidi="ar-AE"/>
        </w:rPr>
        <w:t xml:space="preserve">w zakresie Strumienia wskazanego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_Ref52658703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3</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_Ref54798562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§2</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w:t>
      </w:r>
    </w:p>
    <w:p w14:paraId="5EDF0D40" w14:textId="77777777" w:rsidR="00CB14F5" w:rsidRPr="00433679" w:rsidRDefault="00CB14F5" w:rsidP="00433679">
      <w:pPr>
        <w:pStyle w:val="Akapitzlist"/>
        <w:numPr>
          <w:ilvl w:val="0"/>
          <w:numId w:val="76"/>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Umowa poza usługami badawczo-rozwojowymi przewiduje świadczenia poboczne, pomocnicze wobec głównego przedmiotu Umowy, obejmujące w szczególności:</w:t>
      </w:r>
    </w:p>
    <w:p w14:paraId="0B04C1D4" w14:textId="25668DB7" w:rsidR="00E72B90" w:rsidRPr="00433679" w:rsidRDefault="00E72B90" w:rsidP="00433679">
      <w:pPr>
        <w:pStyle w:val="Akapitzlist"/>
        <w:numPr>
          <w:ilvl w:val="0"/>
          <w:numId w:val="77"/>
        </w:numPr>
        <w:spacing w:before="60" w:after="60"/>
        <w:ind w:left="567"/>
        <w:jc w:val="both"/>
        <w:rPr>
          <w:rFonts w:asciiTheme="minorHAnsi" w:hAnsiTheme="minorHAnsi" w:cstheme="minorHAnsi"/>
          <w:color w:val="000000" w:themeColor="text1"/>
        </w:rPr>
      </w:pPr>
      <w:bookmarkStart w:id="15" w:name="_Hlk57337086"/>
      <w:r w:rsidRPr="00433679">
        <w:rPr>
          <w:rFonts w:asciiTheme="minorHAnsi" w:hAnsiTheme="minorHAnsi" w:cstheme="minorHAnsi"/>
          <w:color w:val="000000" w:themeColor="text1"/>
        </w:rPr>
        <w:t>wyprodukowanie przez Wykonawcę Prototypu lub Prototypów, w liczbie i zgodnie z Załącznikiem nr 4 do Regulaminu,</w:t>
      </w:r>
    </w:p>
    <w:p w14:paraId="2E0C3900" w14:textId="4E30E826" w:rsidR="00CB14F5" w:rsidRPr="00433679" w:rsidRDefault="00CB14F5" w:rsidP="00433679">
      <w:pPr>
        <w:pStyle w:val="Akapitzlist"/>
        <w:numPr>
          <w:ilvl w:val="0"/>
          <w:numId w:val="77"/>
        </w:numPr>
        <w:spacing w:before="60" w:after="60"/>
        <w:ind w:left="567"/>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przeprowadzenie Prac B+R mających na celu przeniesienie Rozwiązania do skali 1:1 w </w:t>
      </w:r>
      <w:bookmarkStart w:id="16" w:name="_Hlk57337042"/>
      <w:r w:rsidRPr="00433679">
        <w:rPr>
          <w:rFonts w:asciiTheme="minorHAnsi" w:hAnsiTheme="minorHAnsi" w:cstheme="minorHAnsi"/>
          <w:color w:val="000000" w:themeColor="text1"/>
        </w:rPr>
        <w:t xml:space="preserve">postaci </w:t>
      </w:r>
      <w:r w:rsidR="00E72B90" w:rsidRPr="00433679">
        <w:rPr>
          <w:rFonts w:asciiTheme="minorHAnsi" w:hAnsiTheme="minorHAnsi" w:cstheme="minorHAnsi"/>
          <w:color w:val="000000" w:themeColor="text1"/>
        </w:rPr>
        <w:t xml:space="preserve">stworzenia </w:t>
      </w:r>
      <w:r w:rsidRPr="00433679">
        <w:rPr>
          <w:rFonts w:asciiTheme="minorHAnsi" w:hAnsiTheme="minorHAnsi" w:cstheme="minorHAnsi"/>
          <w:color w:val="000000" w:themeColor="text1"/>
        </w:rPr>
        <w:t>przez Wykonawcę Demonstratora</w:t>
      </w:r>
      <w:bookmarkEnd w:id="15"/>
      <w:r w:rsidRPr="00433679">
        <w:rPr>
          <w:rFonts w:asciiTheme="minorHAnsi" w:hAnsiTheme="minorHAnsi" w:cstheme="minorHAnsi"/>
          <w:color w:val="000000" w:themeColor="text1"/>
        </w:rPr>
        <w:t>, a także wykonanie usług demonstracji technologicznej, testów i oceny w zakresie określony</w:t>
      </w:r>
      <w:r w:rsidR="00C2457B" w:rsidRPr="00433679">
        <w:rPr>
          <w:rFonts w:asciiTheme="minorHAnsi" w:hAnsiTheme="minorHAnsi" w:cstheme="minorHAnsi"/>
          <w:color w:val="000000" w:themeColor="text1"/>
        </w:rPr>
        <w:t>mi w Załączniku nr 4 do Regulaminu oraz w Umowie (</w:t>
      </w:r>
      <w:r w:rsidR="00C2457B" w:rsidRPr="00433679">
        <w:rPr>
          <w:rFonts w:asciiTheme="minorHAnsi" w:hAnsiTheme="minorHAnsi" w:cstheme="minorHAnsi"/>
          <w:color w:val="000000" w:themeColor="text1"/>
          <w:shd w:val="clear" w:color="auto" w:fill="E6E6E6"/>
        </w:rPr>
        <w:fldChar w:fldCharType="begin"/>
      </w:r>
      <w:r w:rsidR="00C2457B" w:rsidRPr="00433679">
        <w:rPr>
          <w:rFonts w:asciiTheme="minorHAnsi" w:hAnsiTheme="minorHAnsi" w:cstheme="minorHAnsi"/>
          <w:color w:val="000000" w:themeColor="text1"/>
        </w:rPr>
        <w:instrText xml:space="preserve"> REF _Ref52748402 \r \h  \* MERGEFORMAT </w:instrText>
      </w:r>
      <w:r w:rsidR="00C2457B" w:rsidRPr="00433679">
        <w:rPr>
          <w:rFonts w:asciiTheme="minorHAnsi" w:hAnsiTheme="minorHAnsi" w:cstheme="minorHAnsi"/>
          <w:color w:val="000000" w:themeColor="text1"/>
          <w:shd w:val="clear" w:color="auto" w:fill="E6E6E6"/>
        </w:rPr>
      </w:r>
      <w:r w:rsidR="00C2457B"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 xml:space="preserve">ROZDZIAŁ V. </w:t>
      </w:r>
      <w:r w:rsidR="00C2457B" w:rsidRPr="00433679">
        <w:rPr>
          <w:rFonts w:asciiTheme="minorHAnsi" w:hAnsiTheme="minorHAnsi" w:cstheme="minorHAnsi"/>
          <w:color w:val="000000" w:themeColor="text1"/>
          <w:shd w:val="clear" w:color="auto" w:fill="E6E6E6"/>
        </w:rPr>
        <w:fldChar w:fldCharType="end"/>
      </w:r>
      <w:r w:rsidR="00C2457B" w:rsidRPr="00433679">
        <w:rPr>
          <w:rFonts w:asciiTheme="minorHAnsi" w:hAnsiTheme="minorHAnsi" w:cstheme="minorHAnsi"/>
          <w:color w:val="000000" w:themeColor="text1"/>
        </w:rPr>
        <w:t>)</w:t>
      </w:r>
      <w:r w:rsidRPr="00433679">
        <w:rPr>
          <w:rFonts w:asciiTheme="minorHAnsi" w:hAnsiTheme="minorHAnsi" w:cstheme="minorHAnsi"/>
          <w:color w:val="000000" w:themeColor="text1"/>
        </w:rPr>
        <w:t>;</w:t>
      </w:r>
      <w:bookmarkEnd w:id="16"/>
    </w:p>
    <w:p w14:paraId="25F38C4B" w14:textId="77777777" w:rsidR="00CB14F5" w:rsidRPr="00433679" w:rsidRDefault="00CB14F5" w:rsidP="00433679">
      <w:pPr>
        <w:pStyle w:val="Akapitzlist"/>
        <w:numPr>
          <w:ilvl w:val="0"/>
          <w:numId w:val="77"/>
        </w:numPr>
        <w:spacing w:before="60" w:after="60"/>
        <w:ind w:left="567"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uprawnienie NCBR przez Wykonawcę do korzystania z praw do Wyników Prac B+R poprzez:</w:t>
      </w:r>
    </w:p>
    <w:p w14:paraId="0B59E42E" w14:textId="77777777" w:rsidR="00CB14F5" w:rsidRPr="00433679" w:rsidRDefault="00CB14F5" w:rsidP="00433679">
      <w:pPr>
        <w:pStyle w:val="Akapitzlist"/>
        <w:numPr>
          <w:ilvl w:val="1"/>
          <w:numId w:val="77"/>
        </w:numPr>
        <w:spacing w:before="60" w:after="60"/>
        <w:ind w:left="993"/>
        <w:jc w:val="both"/>
        <w:rPr>
          <w:rFonts w:asciiTheme="minorHAnsi" w:hAnsiTheme="minorHAnsi" w:cstheme="minorHAnsi"/>
          <w:color w:val="000000" w:themeColor="text1"/>
        </w:rPr>
      </w:pPr>
      <w:r w:rsidRPr="00433679">
        <w:rPr>
          <w:rFonts w:asciiTheme="minorHAnsi" w:hAnsiTheme="minorHAnsi" w:cstheme="minorHAnsi"/>
          <w:color w:val="000000" w:themeColor="text1"/>
        </w:rPr>
        <w:lastRenderedPageBreak/>
        <w:t>uprawnienie NCBR do udziału w Przychodzie z Komercjalizacji Wyników Prac B+R i Przychodzie z Komercjalizacji Technologii Zależnych,</w:t>
      </w:r>
    </w:p>
    <w:p w14:paraId="12935E67" w14:textId="4746A8BA" w:rsidR="00CB14F5" w:rsidRPr="00433679" w:rsidRDefault="00CB14F5" w:rsidP="00433679">
      <w:pPr>
        <w:pStyle w:val="Akapitzlist"/>
        <w:numPr>
          <w:ilvl w:val="1"/>
          <w:numId w:val="77"/>
        </w:numPr>
        <w:spacing w:before="60" w:after="60"/>
        <w:ind w:left="993"/>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udzielenia NCBR niewyłącznej licencji określonej w </w:t>
      </w:r>
      <w:r w:rsidR="00FD3F4A" w:rsidRPr="00433679">
        <w:rPr>
          <w:rFonts w:asciiTheme="minorHAnsi" w:hAnsiTheme="minorHAnsi" w:cstheme="minorHAnsi"/>
          <w:color w:val="000000" w:themeColor="text1"/>
          <w:shd w:val="clear" w:color="auto" w:fill="E6E6E6"/>
        </w:rPr>
        <w:fldChar w:fldCharType="begin"/>
      </w:r>
      <w:r w:rsidR="00FD3F4A" w:rsidRPr="00433679">
        <w:rPr>
          <w:rFonts w:asciiTheme="minorHAnsi" w:hAnsiTheme="minorHAnsi" w:cstheme="minorHAnsi"/>
          <w:color w:val="000000" w:themeColor="text1"/>
        </w:rPr>
        <w:instrText xml:space="preserve"> REF _Ref70326879 \n \h </w:instrText>
      </w:r>
      <w:r w:rsidR="0090300A" w:rsidRPr="00433679">
        <w:rPr>
          <w:rFonts w:asciiTheme="minorHAnsi" w:hAnsiTheme="minorHAnsi" w:cstheme="minorHAnsi"/>
          <w:color w:val="000000" w:themeColor="text1"/>
          <w:shd w:val="clear" w:color="auto" w:fill="E6E6E6"/>
        </w:rPr>
        <w:instrText xml:space="preserve"> \* MERGEFORMAT </w:instrText>
      </w:r>
      <w:r w:rsidR="00FD3F4A" w:rsidRPr="00433679">
        <w:rPr>
          <w:rFonts w:asciiTheme="minorHAnsi" w:hAnsiTheme="minorHAnsi" w:cstheme="minorHAnsi"/>
          <w:color w:val="000000" w:themeColor="text1"/>
          <w:shd w:val="clear" w:color="auto" w:fill="E6E6E6"/>
        </w:rPr>
      </w:r>
      <w:r w:rsidR="00FD3F4A"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28</w:t>
      </w:r>
      <w:r w:rsidR="00FD3F4A"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t>
      </w:r>
    </w:p>
    <w:p w14:paraId="3A9956E8" w14:textId="7EEDB325" w:rsidR="00CB14F5" w:rsidRPr="00433679" w:rsidRDefault="00CB14F5" w:rsidP="00433679">
      <w:pPr>
        <w:pStyle w:val="Akapitzlist"/>
        <w:numPr>
          <w:ilvl w:val="1"/>
          <w:numId w:val="77"/>
        </w:numPr>
        <w:spacing w:before="60" w:after="60"/>
        <w:ind w:left="993"/>
        <w:jc w:val="both"/>
        <w:rPr>
          <w:rFonts w:asciiTheme="minorHAnsi" w:hAnsiTheme="minorHAnsi" w:cstheme="minorHAnsi"/>
          <w:color w:val="000000" w:themeColor="text1"/>
        </w:rPr>
      </w:pPr>
      <w:r w:rsidRPr="00433679">
        <w:rPr>
          <w:rFonts w:asciiTheme="minorHAnsi" w:hAnsiTheme="minorHAnsi" w:cstheme="minorHAnsi"/>
          <w:color w:val="000000" w:themeColor="text1"/>
        </w:rPr>
        <w:t>realizację pozostałych zobowiązań dotyczących własności intelektualnej, określonych w Umowie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_Ref493844374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 xml:space="preserve">ROZDZIAŁ VII. </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w:t>
      </w:r>
    </w:p>
    <w:p w14:paraId="6C4A333A" w14:textId="77777777" w:rsidR="00CB14F5" w:rsidRPr="00433679" w:rsidRDefault="00CB14F5" w:rsidP="00433679">
      <w:pPr>
        <w:pStyle w:val="Nagwek2"/>
      </w:pPr>
      <w:bookmarkStart w:id="17" w:name="_Toc504994930"/>
      <w:bookmarkStart w:id="18" w:name="_Toc511371182"/>
      <w:bookmarkStart w:id="19" w:name="_Ref52658697"/>
      <w:bookmarkStart w:id="20" w:name="_Ref52799611"/>
      <w:bookmarkStart w:id="21" w:name="_Toc52745886"/>
      <w:bookmarkStart w:id="22" w:name="_Toc70340575"/>
      <w:bookmarkEnd w:id="14"/>
      <w:r w:rsidRPr="00433679">
        <w:t>[PODSTAWOWE UWARUNKOWANIA REALIZACJI UMOWY]</w:t>
      </w:r>
      <w:bookmarkEnd w:id="17"/>
      <w:bookmarkEnd w:id="18"/>
      <w:bookmarkEnd w:id="19"/>
      <w:bookmarkEnd w:id="20"/>
      <w:bookmarkEnd w:id="21"/>
      <w:bookmarkEnd w:id="22"/>
    </w:p>
    <w:p w14:paraId="026A46BC" w14:textId="77777777" w:rsidR="00CB14F5" w:rsidRPr="00433679" w:rsidRDefault="00CB14F5" w:rsidP="00433679">
      <w:pPr>
        <w:pStyle w:val="Akapitzlist"/>
        <w:numPr>
          <w:ilvl w:val="0"/>
          <w:numId w:val="36"/>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Pojęcia stosowane w Umowie, które zostały zapisane wielką literą, zostały zdefiniowane w Załączniku nr 7 do Regulaminu. Gdy są używane w Umowie, mają znaczenie nadane im we wskazanym dokumencie.</w:t>
      </w:r>
    </w:p>
    <w:p w14:paraId="42285C75" w14:textId="26644CD9" w:rsidR="00CB14F5" w:rsidRPr="00433679" w:rsidRDefault="00CB14F5" w:rsidP="00433679">
      <w:pPr>
        <w:pStyle w:val="Akapitzlist"/>
        <w:numPr>
          <w:ilvl w:val="0"/>
          <w:numId w:val="36"/>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Integralną częścią Umowy są jej Załączniki, wskazane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_Ref52697128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45</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_Ref52697130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§3</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Umowy, a w szczególności Regulamin. W razie rozbieżności pomiędzy treścią Umowy a jej Załączników, pierwszeństwo mają postanowienia Umowy, a następnie Regulaminu.</w:t>
      </w:r>
    </w:p>
    <w:p w14:paraId="216FDD42" w14:textId="77777777" w:rsidR="00CB14F5" w:rsidRPr="00433679" w:rsidRDefault="00CB14F5" w:rsidP="00433679">
      <w:pPr>
        <w:pStyle w:val="Akapitzlist"/>
        <w:numPr>
          <w:ilvl w:val="0"/>
          <w:numId w:val="36"/>
        </w:numPr>
        <w:spacing w:before="60" w:after="60"/>
        <w:ind w:left="426" w:hanging="426"/>
        <w:jc w:val="both"/>
        <w:rPr>
          <w:rFonts w:asciiTheme="minorHAnsi" w:eastAsiaTheme="minorEastAsia" w:hAnsiTheme="minorHAnsi" w:cstheme="minorHAnsi"/>
          <w:color w:val="000000" w:themeColor="text1"/>
        </w:rPr>
      </w:pPr>
      <w:r w:rsidRPr="00433679">
        <w:rPr>
          <w:rFonts w:asciiTheme="minorHAnsi" w:hAnsiTheme="minorHAnsi" w:cstheme="minorHAnsi"/>
          <w:color w:val="000000" w:themeColor="text1"/>
        </w:rPr>
        <w:t>Celem Umowy jest w jak najdalej idącym stopniu przyczynienie się do realizacji celów określonych w Rozdziale I pkt 1.1 Regulaminu. W razie wątpliwości co do interpretacji postanowień Umowy, w pierwszej kolejności należy dokonać ich interpretacji w kontekście wskazanych celów.</w:t>
      </w:r>
    </w:p>
    <w:p w14:paraId="5B87F4E8" w14:textId="77777777" w:rsidR="00CB14F5" w:rsidRPr="00433679" w:rsidRDefault="00CB14F5" w:rsidP="00433679">
      <w:pPr>
        <w:pStyle w:val="Akapitzlist"/>
        <w:numPr>
          <w:ilvl w:val="0"/>
          <w:numId w:val="36"/>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Podstawowe założenia Przedsięwzięcia oraz zawierającej się w nim współpracy pomiędzy Stronami zostały określone w Rozdziale I pkt 1.5 Regulaminu. W razie rozbieżności pomiędzy wskazanymi założeniami a szczegółowymi postanowieniami Umowy, pierwszeństwo mają postanowienia Umowy.</w:t>
      </w:r>
    </w:p>
    <w:p w14:paraId="09CB5083" w14:textId="730AA561" w:rsidR="00CB14F5" w:rsidRPr="00433679" w:rsidRDefault="00CB14F5" w:rsidP="00433679">
      <w:pPr>
        <w:pStyle w:val="Akapitzlist"/>
        <w:numPr>
          <w:ilvl w:val="0"/>
          <w:numId w:val="36"/>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Współpraca i świadczenia Stron podzielone są na Etapy, przy czym w ramach Etapu I następuje konkurencja pomiędzy Wykonawcą i Konkurentami Wykonawcy w ramach poszczególnych Strumieni. W ramach Przedsięwzięcia przewidywane jest po Etapie </w:t>
      </w:r>
      <w:r w:rsidR="00255ED3" w:rsidRPr="00433679">
        <w:rPr>
          <w:rFonts w:asciiTheme="minorHAnsi" w:hAnsiTheme="minorHAnsi" w:cstheme="minorHAnsi"/>
          <w:color w:val="000000" w:themeColor="text1"/>
        </w:rPr>
        <w:t xml:space="preserve">I </w:t>
      </w:r>
      <w:r w:rsidRPr="00433679">
        <w:rPr>
          <w:rFonts w:asciiTheme="minorHAnsi" w:hAnsiTheme="minorHAnsi" w:cstheme="minorHAnsi"/>
          <w:color w:val="000000" w:themeColor="text1"/>
        </w:rPr>
        <w:t>dokonywanie oceny prac Uczestników Postępowania, w tym Wykonawcy, oraz zmniejszanie liczby Uczestników Przedsięwzięcia, w drodze Selekcji, zgodnie z Wymaganiami określonymi w Załączniku nr 1 do Regulaminu oraz Kryteriami określonymi w Załączniku nr 5 do Regulaminu. Wskutek Selekcji część umów albo – potencjalnie – wszystkie umowy z Uczestnikami Przedsięwzięcia, w tym ewentualnie Umowa z Wykonawcą, po Etapie I prowadzenia Prac B+R może, z zastrzeżeniem szczegółowych jej postanowień, wygasnąć. NCBR zastrzega sobie prawo do zakończenia Przedsięwzięcia w danym Strumieniu (wypowiedzenia Umowy w ramach wypowiedzenia umów ze wszystkimi Uczestnikami Przedsięwzięcia) w ramach Selekcji Etapu I, z zastrzeżeniem</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zobowiązania NCBR do zapłaty wynagrodzenia za wykonane Prace B+R, zgodnie z Umową.</w:t>
      </w:r>
      <w:bookmarkStart w:id="23" w:name="_Hlk52697847"/>
      <w:bookmarkEnd w:id="23"/>
    </w:p>
    <w:p w14:paraId="57DC581A" w14:textId="77777777" w:rsidR="00CB14F5" w:rsidRPr="00433679" w:rsidRDefault="00CB14F5" w:rsidP="00433679">
      <w:pPr>
        <w:pStyle w:val="Akapitzlist"/>
        <w:numPr>
          <w:ilvl w:val="0"/>
          <w:numId w:val="36"/>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 przypadku, gdy Wykonawcą są podmioty działające wspólnie np. w ramach konsorcjum, odpowiadają one względem NCBR solidarnie, a postanowienia dotyczące Wykonawcy mają odpowiednie zastosowanie do wszystkich podmiotów występujących wspólnie. </w:t>
      </w:r>
    </w:p>
    <w:p w14:paraId="3B2CC539" w14:textId="77777777" w:rsidR="00CB14F5" w:rsidRPr="00433679" w:rsidRDefault="00CB14F5" w:rsidP="00433679">
      <w:pPr>
        <w:pStyle w:val="Akapitzlist"/>
        <w:numPr>
          <w:ilvl w:val="0"/>
          <w:numId w:val="36"/>
        </w:numPr>
        <w:spacing w:before="60" w:after="60"/>
        <w:ind w:left="426" w:hanging="426"/>
        <w:jc w:val="both"/>
        <w:rPr>
          <w:rFonts w:asciiTheme="minorHAnsi" w:hAnsiTheme="minorHAnsi" w:cstheme="minorHAnsi"/>
          <w:color w:val="000000" w:themeColor="text1"/>
        </w:rPr>
      </w:pPr>
      <w:bookmarkStart w:id="24" w:name="_Hlk512532224"/>
      <w:r w:rsidRPr="00433679">
        <w:rPr>
          <w:rFonts w:asciiTheme="minorHAnsi" w:hAnsiTheme="minorHAnsi" w:cstheme="minorHAnsi"/>
          <w:color w:val="000000" w:themeColor="text1"/>
        </w:rPr>
        <w:t>NCBR w ramach wykonywania Umowy może wyznaczać biegłych (ekspertów) innych niż Zespół Oceniający lub instytucje posiadające odpowiednie przygotowanie specjalistyczne, do zasięgania ich opinii</w:t>
      </w:r>
      <w:bookmarkEnd w:id="24"/>
      <w:r w:rsidRPr="00433679">
        <w:rPr>
          <w:rFonts w:asciiTheme="minorHAnsi" w:hAnsiTheme="minorHAnsi" w:cstheme="minorHAnsi"/>
          <w:color w:val="000000" w:themeColor="text1"/>
        </w:rPr>
        <w:t>.</w:t>
      </w:r>
    </w:p>
    <w:p w14:paraId="3F96E523" w14:textId="1988C025" w:rsidR="00CB14F5" w:rsidRPr="00433679" w:rsidRDefault="00CB14F5" w:rsidP="00433679">
      <w:pPr>
        <w:pStyle w:val="Akapitzlist"/>
        <w:numPr>
          <w:ilvl w:val="0"/>
          <w:numId w:val="36"/>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Z zastrzeżeniem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_Ref512575368 \r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42</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 6 i 7, czynności NCBR są prowadzone w języku polskim, przy czym NCBR może dokonywać czynności w języku angielskim, pod warunkiem zapewnienia ich tłumaczenia na język polski. W przypadku rozbieżności pomiędzy wersjami językowymi, wersja polska jest wiążąca.</w:t>
      </w:r>
    </w:p>
    <w:p w14:paraId="1AE149DB" w14:textId="69933E7D" w:rsidR="00CB14F5" w:rsidRPr="00433679" w:rsidRDefault="00CB14F5" w:rsidP="00433679">
      <w:pPr>
        <w:pStyle w:val="Akapitzlist"/>
        <w:numPr>
          <w:ilvl w:val="0"/>
          <w:numId w:val="36"/>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Postanowienia dotyczące </w:t>
      </w:r>
      <w:r w:rsidR="009E35F2" w:rsidRPr="00433679">
        <w:rPr>
          <w:rFonts w:asciiTheme="minorHAnsi" w:hAnsiTheme="minorHAnsi" w:cstheme="minorHAnsi"/>
          <w:color w:val="000000" w:themeColor="text1"/>
        </w:rPr>
        <w:t>Nieruchomości Demonstracyjnej</w:t>
      </w:r>
      <w:r w:rsidRPr="00433679">
        <w:rPr>
          <w:rFonts w:asciiTheme="minorHAnsi" w:hAnsiTheme="minorHAnsi" w:cstheme="minorHAnsi"/>
          <w:color w:val="000000" w:themeColor="text1"/>
        </w:rPr>
        <w:t xml:space="preserve">, na której ma być </w:t>
      </w:r>
      <w:r w:rsidR="00FC0010" w:rsidRPr="00433679">
        <w:rPr>
          <w:rFonts w:asciiTheme="minorHAnsi" w:hAnsiTheme="minorHAnsi" w:cstheme="minorHAnsi"/>
          <w:color w:val="000000" w:themeColor="text1"/>
        </w:rPr>
        <w:t xml:space="preserve">zainstalowany </w:t>
      </w:r>
      <w:r w:rsidRPr="00433679">
        <w:rPr>
          <w:rFonts w:asciiTheme="minorHAnsi" w:hAnsiTheme="minorHAnsi" w:cstheme="minorHAnsi"/>
          <w:color w:val="000000" w:themeColor="text1"/>
        </w:rPr>
        <w:t>Demonstrator</w:t>
      </w:r>
      <w:r w:rsidR="00FC0010" w:rsidRPr="00433679">
        <w:rPr>
          <w:rFonts w:asciiTheme="minorHAnsi" w:hAnsiTheme="minorHAnsi" w:cstheme="minorHAnsi"/>
          <w:color w:val="000000" w:themeColor="text1"/>
        </w:rPr>
        <w:t xml:space="preserve"> </w:t>
      </w:r>
      <w:r w:rsidR="00FB354D" w:rsidRPr="00433679">
        <w:rPr>
          <w:rFonts w:asciiTheme="minorHAnsi" w:hAnsiTheme="minorHAnsi" w:cstheme="minorHAnsi"/>
          <w:color w:val="000000" w:themeColor="text1"/>
        </w:rPr>
        <w:t>Systemu</w:t>
      </w:r>
      <w:r w:rsidRPr="00433679">
        <w:rPr>
          <w:rFonts w:asciiTheme="minorHAnsi" w:hAnsiTheme="minorHAnsi" w:cstheme="minorHAnsi"/>
          <w:color w:val="000000" w:themeColor="text1"/>
        </w:rPr>
        <w:t xml:space="preserve">, jak </w:t>
      </w:r>
      <w:r w:rsidR="00FE5515" w:rsidRPr="00433679">
        <w:rPr>
          <w:rFonts w:asciiTheme="minorHAnsi" w:hAnsiTheme="minorHAnsi" w:cstheme="minorHAnsi"/>
          <w:color w:val="000000" w:themeColor="text1"/>
        </w:rPr>
        <w:t xml:space="preserve">również postanowienia dotyczące </w:t>
      </w:r>
      <w:r w:rsidR="00FB354D" w:rsidRPr="00433679">
        <w:rPr>
          <w:rFonts w:asciiTheme="minorHAnsi" w:hAnsiTheme="minorHAnsi" w:cstheme="minorHAnsi"/>
          <w:color w:val="000000" w:themeColor="text1"/>
        </w:rPr>
        <w:t>Prototyp</w:t>
      </w:r>
      <w:r w:rsidR="00FE5515" w:rsidRPr="00433679">
        <w:rPr>
          <w:rFonts w:asciiTheme="minorHAnsi" w:hAnsiTheme="minorHAnsi" w:cstheme="minorHAnsi"/>
          <w:color w:val="000000" w:themeColor="text1"/>
        </w:rPr>
        <w:t xml:space="preserve">ów Ogniw </w:t>
      </w:r>
      <w:r w:rsidR="00FB354D" w:rsidRPr="00433679">
        <w:rPr>
          <w:rFonts w:asciiTheme="minorHAnsi" w:hAnsiTheme="minorHAnsi" w:cstheme="minorHAnsi"/>
          <w:color w:val="000000" w:themeColor="text1"/>
        </w:rPr>
        <w:t xml:space="preserve">oraz </w:t>
      </w:r>
      <w:r w:rsidRPr="00433679">
        <w:rPr>
          <w:rFonts w:asciiTheme="minorHAnsi" w:hAnsiTheme="minorHAnsi" w:cstheme="minorHAnsi"/>
          <w:color w:val="000000" w:themeColor="text1"/>
        </w:rPr>
        <w:t xml:space="preserve">Demonstratora </w:t>
      </w:r>
      <w:r w:rsidR="00FB354D" w:rsidRPr="00433679">
        <w:rPr>
          <w:rFonts w:asciiTheme="minorHAnsi" w:hAnsiTheme="minorHAnsi" w:cstheme="minorHAnsi"/>
          <w:color w:val="000000" w:themeColor="text1"/>
        </w:rPr>
        <w:t xml:space="preserve">Baterii oraz Prototypu Systemu oraz Demonstratora Systemu </w:t>
      </w:r>
      <w:r w:rsidRPr="00433679">
        <w:rPr>
          <w:rFonts w:asciiTheme="minorHAnsi" w:hAnsiTheme="minorHAnsi" w:cstheme="minorHAnsi"/>
          <w:color w:val="000000" w:themeColor="text1"/>
        </w:rPr>
        <w:t xml:space="preserve">zostały określone w </w:t>
      </w:r>
      <w:r w:rsidR="009E35F2" w:rsidRPr="00433679">
        <w:rPr>
          <w:rFonts w:asciiTheme="minorHAnsi" w:hAnsiTheme="minorHAnsi" w:cstheme="minorHAnsi"/>
          <w:color w:val="000000" w:themeColor="text1"/>
        </w:rPr>
        <w:t xml:space="preserve">Załącznikach nr 1, nr 2 i nr 4 do Regulaminu oraz w </w:t>
      </w:r>
      <w:r w:rsidRPr="00433679">
        <w:rPr>
          <w:rFonts w:asciiTheme="minorHAnsi" w:hAnsiTheme="minorHAnsi" w:cstheme="minorHAnsi"/>
          <w:color w:val="000000" w:themeColor="text1"/>
        </w:rPr>
        <w:t>Umowie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_Ref52748402 \r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 xml:space="preserve">ROZDZIAŁ V. </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Umowa określa również prawa i obowiązki Wykonawcy względem Partnera Strategicznego NCBR.</w:t>
      </w:r>
      <w:r w:rsidR="002B211D" w:rsidRPr="00433679">
        <w:rPr>
          <w:rFonts w:asciiTheme="minorHAnsi" w:hAnsiTheme="minorHAnsi" w:cstheme="minorHAnsi"/>
          <w:color w:val="000000" w:themeColor="text1"/>
        </w:rPr>
        <w:t xml:space="preserve"> W przypadku i </w:t>
      </w:r>
      <w:r w:rsidR="002B211D" w:rsidRPr="00433679">
        <w:rPr>
          <w:rFonts w:asciiTheme="minorHAnsi" w:hAnsiTheme="minorHAnsi" w:cstheme="minorHAnsi"/>
          <w:color w:val="000000" w:themeColor="text1"/>
        </w:rPr>
        <w:lastRenderedPageBreak/>
        <w:t>na warunkach określonych dojdzie do wykorzystania Demonstratora Baterii w Demonstratorze Systemu.</w:t>
      </w:r>
    </w:p>
    <w:p w14:paraId="4FDB1DBD" w14:textId="77777777" w:rsidR="00CB14F5" w:rsidRPr="00433679" w:rsidRDefault="00CB14F5" w:rsidP="00433679">
      <w:pPr>
        <w:pStyle w:val="Akapitzlist"/>
        <w:numPr>
          <w:ilvl w:val="0"/>
          <w:numId w:val="36"/>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Ze względu na to, że działania NCBR w ramach niniejszego postępowania o udzielenie zamówienia są finansowane ze środków Programu Operacyjnego Inteligentny Rozwój i że artykuł 70 rozporządzenia Parlamentu Europejskiego i Rady (UE) nr 1303/2013 z dn. 17 grudnia 2013 r. (Dz.U. L 347 z dn. 20.12.2013 r., s. 320 i n. ze zm.) wprowadza zasadę, aby operacje otrzymujące wsparcie ze środków pochodzących z budżetu Unii Europejskiej były prowadzone na obszarze objętym programem, tj. terytorium Rzeczypospolitej Polskiej, Strony przyjmują, że Prace B+R wykonywane w ramach Umowy B+R oraz wszelkie prace lub roboty budowlane związane z wykonaniem i testami Demonstratora, zostaną wykonane na terytorium Rzeczypospolitej Polskiej. </w:t>
      </w:r>
    </w:p>
    <w:p w14:paraId="2410CAEE" w14:textId="254A9B34" w:rsidR="00CB14F5" w:rsidRPr="00433679" w:rsidRDefault="00CB14F5" w:rsidP="00433679">
      <w:pPr>
        <w:pStyle w:val="Akapitzlist"/>
        <w:numPr>
          <w:ilvl w:val="0"/>
          <w:numId w:val="36"/>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b/>
          <w:bCs/>
          <w:i/>
          <w:iCs/>
          <w:color w:val="000000" w:themeColor="text1"/>
        </w:rPr>
        <w:t>[Wariant B</w:t>
      </w:r>
      <w:r w:rsidRPr="00433679">
        <w:rPr>
          <w:rFonts w:asciiTheme="minorHAnsi" w:hAnsiTheme="minorHAnsi" w:cstheme="minorHAnsi"/>
          <w:i/>
          <w:iCs/>
          <w:color w:val="000000" w:themeColor="text1"/>
        </w:rPr>
        <w:t xml:space="preserve">] W ramach postępowania Wykonawca wystąpił o modyfikację podziału korzyści z Przedsięwzięcia pomiędzy Wykonawcę a NCBR w taki sposób, że zapewni on NCBR wyższy minimalny próg udziału w Przychodach z Komercjalizacji Wyników Prac B+R i Przychodach z Komercjalizacji Technologii Zależnych, dodatkowe zobowiązania w zakresie przekazywania NCBR udziału w Przychodzie Komercjalizacji Wyników Prac B+R i Komercjalizacji Technologii Zależnych do </w:t>
      </w:r>
      <w:r w:rsidR="00FC0010" w:rsidRPr="00433679">
        <w:rPr>
          <w:rFonts w:asciiTheme="minorHAnsi" w:hAnsiTheme="minorHAnsi" w:cstheme="minorHAnsi"/>
          <w:i/>
          <w:iCs/>
          <w:color w:val="000000" w:themeColor="text1"/>
        </w:rPr>
        <w:t>maksymalnej</w:t>
      </w:r>
      <w:r w:rsidRPr="00433679">
        <w:rPr>
          <w:rFonts w:asciiTheme="minorHAnsi" w:hAnsiTheme="minorHAnsi" w:cstheme="minorHAnsi"/>
          <w:i/>
          <w:iCs/>
          <w:color w:val="000000" w:themeColor="text1"/>
        </w:rPr>
        <w:t xml:space="preserve"> wysokości 105% wartości łącznego wynagrodzenia Wykonawcy uzyskanego w ramach Umowy</w:t>
      </w:r>
      <w:r w:rsidR="00004AA4" w:rsidRPr="00433679">
        <w:rPr>
          <w:rFonts w:asciiTheme="minorHAnsi" w:hAnsiTheme="minorHAnsi" w:cstheme="minorHAnsi"/>
          <w:i/>
          <w:iCs/>
          <w:color w:val="000000" w:themeColor="text1"/>
        </w:rPr>
        <w:t xml:space="preserve">, a jeśli NCBR dokonał Odbioru Wyników Prac Etapu II: następnie pomniejszonego o wartość brutto kosztów wytworzenia Demonstratora (tj. </w:t>
      </w:r>
      <w:r w:rsidR="00A60695" w:rsidRPr="00433679">
        <w:rPr>
          <w:rFonts w:asciiTheme="minorHAnsi" w:hAnsiTheme="minorHAnsi" w:cstheme="minorHAnsi"/>
          <w:i/>
          <w:iCs/>
          <w:color w:val="000000" w:themeColor="text1"/>
        </w:rPr>
        <w:t xml:space="preserve">wartość jego składowych i kosztów </w:t>
      </w:r>
      <w:r w:rsidR="00734D13" w:rsidRPr="00433679">
        <w:rPr>
          <w:rFonts w:asciiTheme="minorHAnsi" w:hAnsiTheme="minorHAnsi" w:cstheme="minorHAnsi"/>
          <w:i/>
          <w:iCs/>
          <w:color w:val="000000" w:themeColor="text1"/>
        </w:rPr>
        <w:t>robocizny w zakresie ich integracji</w:t>
      </w:r>
      <w:r w:rsidR="00004AA4" w:rsidRPr="00433679">
        <w:rPr>
          <w:rFonts w:asciiTheme="minorHAnsi" w:hAnsiTheme="minorHAnsi" w:cstheme="minorHAnsi"/>
          <w:i/>
          <w:iCs/>
          <w:color w:val="000000" w:themeColor="text1"/>
        </w:rPr>
        <w:t xml:space="preserve">, z pominięciem wartości prac badawczo-rozwojowych) określoną w Harmonogramie </w:t>
      </w:r>
      <w:r w:rsidR="000D697E" w:rsidRPr="00433679">
        <w:rPr>
          <w:rFonts w:asciiTheme="minorHAnsi" w:hAnsiTheme="minorHAnsi" w:cstheme="minorHAnsi"/>
          <w:i/>
          <w:iCs/>
          <w:color w:val="000000" w:themeColor="text1"/>
        </w:rPr>
        <w:t>Prac</w:t>
      </w:r>
      <w:r w:rsidR="00D72DAD" w:rsidRPr="00DB5CA2">
        <w:rPr>
          <w:rFonts w:asciiTheme="minorHAnsi" w:hAnsiTheme="minorHAnsi"/>
          <w:i/>
          <w:iCs/>
          <w:color w:val="000000" w:themeColor="text1"/>
        </w:rPr>
        <w:t xml:space="preserve">, </w:t>
      </w:r>
      <w:r w:rsidR="00D72DAD">
        <w:rPr>
          <w:rFonts w:asciiTheme="minorHAnsi" w:hAnsiTheme="minorHAnsi"/>
          <w:i/>
          <w:iCs/>
          <w:color w:val="000000" w:themeColor="text1"/>
        </w:rPr>
        <w:t xml:space="preserve">przy czym takie pomniejszenie nie przekroczy </w:t>
      </w:r>
      <w:del w:id="25" w:author="Autor">
        <w:r w:rsidR="00D72DAD" w:rsidDel="00404237">
          <w:rPr>
            <w:rFonts w:asciiTheme="minorHAnsi" w:hAnsiTheme="minorHAnsi"/>
            <w:i/>
            <w:iCs/>
            <w:color w:val="000000" w:themeColor="text1"/>
          </w:rPr>
          <w:delText>50</w:delText>
        </w:r>
      </w:del>
      <w:ins w:id="26" w:author="Autor">
        <w:r w:rsidR="00404237">
          <w:rPr>
            <w:rFonts w:asciiTheme="minorHAnsi" w:hAnsiTheme="minorHAnsi"/>
            <w:i/>
            <w:iCs/>
            <w:color w:val="000000" w:themeColor="text1"/>
          </w:rPr>
          <w:t>60</w:t>
        </w:r>
      </w:ins>
      <w:r w:rsidR="00D72DAD">
        <w:rPr>
          <w:rFonts w:asciiTheme="minorHAnsi" w:hAnsiTheme="minorHAnsi"/>
          <w:i/>
          <w:iCs/>
          <w:color w:val="000000" w:themeColor="text1"/>
        </w:rPr>
        <w:t>% wartości wynagrodzenia brutto Wykonawcy za Etap II</w:t>
      </w:r>
      <w:r w:rsidRPr="00433679">
        <w:rPr>
          <w:rFonts w:asciiTheme="minorHAnsi" w:hAnsiTheme="minorHAnsi" w:cstheme="minorHAnsi"/>
          <w:i/>
          <w:iCs/>
          <w:color w:val="000000" w:themeColor="text1"/>
        </w:rPr>
        <w:t xml:space="preserve"> („Kapitał Zwrotu Docelowego”), powiększonego o odsetki ustawowe wskazane w art. 359 §2 Ustawy k.c.,</w:t>
      </w:r>
      <w:r w:rsidR="009D405D" w:rsidRPr="00433679">
        <w:rPr>
          <w:rFonts w:asciiTheme="minorHAnsi" w:hAnsiTheme="minorHAnsi" w:cstheme="minorHAnsi"/>
          <w:i/>
          <w:iCs/>
          <w:color w:val="000000" w:themeColor="text1"/>
        </w:rPr>
        <w:t xml:space="preserve"> </w:t>
      </w:r>
      <w:r w:rsidRPr="00433679">
        <w:rPr>
          <w:rFonts w:asciiTheme="minorHAnsi" w:hAnsiTheme="minorHAnsi" w:cstheme="minorHAnsi"/>
          <w:i/>
          <w:iCs/>
          <w:color w:val="000000" w:themeColor="text1"/>
        </w:rPr>
        <w:t>oraz zobowiązanie do podjęcia dodatkowych działań określonych w Planie Komercjalizacji, w zamian za</w:t>
      </w:r>
      <w:r w:rsidR="009D405D" w:rsidRPr="00433679">
        <w:rPr>
          <w:rFonts w:asciiTheme="minorHAnsi" w:hAnsiTheme="minorHAnsi" w:cstheme="minorHAnsi"/>
          <w:i/>
          <w:iCs/>
          <w:color w:val="000000" w:themeColor="text1"/>
        </w:rPr>
        <w:t xml:space="preserve"> </w:t>
      </w:r>
      <w:r w:rsidRPr="00433679">
        <w:rPr>
          <w:rFonts w:asciiTheme="minorHAnsi" w:hAnsiTheme="minorHAnsi" w:cstheme="minorHAnsi"/>
          <w:i/>
          <w:iCs/>
          <w:color w:val="000000" w:themeColor="text1"/>
        </w:rPr>
        <w:t>zaniechanie</w:t>
      </w:r>
      <w:r w:rsidR="009D405D" w:rsidRPr="00433679">
        <w:rPr>
          <w:rFonts w:asciiTheme="minorHAnsi" w:hAnsiTheme="minorHAnsi" w:cstheme="minorHAnsi"/>
          <w:i/>
          <w:iCs/>
          <w:color w:val="000000" w:themeColor="text1"/>
        </w:rPr>
        <w:t xml:space="preserve"> </w:t>
      </w:r>
      <w:r w:rsidRPr="00433679">
        <w:rPr>
          <w:rFonts w:asciiTheme="minorHAnsi" w:hAnsiTheme="minorHAnsi" w:cstheme="minorHAnsi"/>
          <w:i/>
          <w:iCs/>
          <w:color w:val="000000" w:themeColor="text1"/>
        </w:rPr>
        <w:t>udzielenia NCBR licencji do korzystania z Rozwiązania z prawem do udzielania sublicencji. NCBR dokonał w Postępowaniu pozytywnej oceny Planu Komercjalizacji, przez co Umowa jest realizowana w ramach Wariantu B.</w:t>
      </w:r>
      <w:r w:rsidRPr="00433679">
        <w:rPr>
          <w:rFonts w:asciiTheme="minorHAnsi" w:hAnsiTheme="minorHAnsi" w:cstheme="minorHAnsi"/>
          <w:color w:val="000000" w:themeColor="text1"/>
        </w:rPr>
        <w:t>*</w:t>
      </w:r>
    </w:p>
    <w:p w14:paraId="1A1CDB1B" w14:textId="08BFE80C" w:rsidR="00CB14F5" w:rsidRPr="00433679" w:rsidRDefault="00CB14F5" w:rsidP="00433679">
      <w:pPr>
        <w:pStyle w:val="Nagwek2"/>
      </w:pPr>
      <w:bookmarkStart w:id="27" w:name="_Toc479963789"/>
      <w:bookmarkStart w:id="28" w:name="_Toc504994931"/>
      <w:bookmarkStart w:id="29" w:name="_Toc511371183"/>
      <w:bookmarkStart w:id="30" w:name="_Ref52658703"/>
      <w:bookmarkStart w:id="31" w:name="_Toc52745887"/>
      <w:bookmarkStart w:id="32" w:name="_Ref70331596"/>
      <w:bookmarkStart w:id="33" w:name="_Toc70340576"/>
      <w:r w:rsidRPr="00433679">
        <w:t>[OKREŚLENIE STRUMIENIA]</w:t>
      </w:r>
      <w:bookmarkEnd w:id="27"/>
      <w:bookmarkEnd w:id="28"/>
      <w:bookmarkEnd w:id="29"/>
      <w:bookmarkEnd w:id="30"/>
      <w:bookmarkEnd w:id="31"/>
      <w:bookmarkEnd w:id="32"/>
      <w:bookmarkEnd w:id="33"/>
    </w:p>
    <w:p w14:paraId="7EC49A8F" w14:textId="77777777" w:rsidR="002B211D" w:rsidRPr="00433679" w:rsidRDefault="00CB14F5" w:rsidP="00433679">
      <w:pPr>
        <w:pStyle w:val="Akapitzlist"/>
        <w:numPr>
          <w:ilvl w:val="0"/>
          <w:numId w:val="35"/>
        </w:numPr>
        <w:spacing w:before="60" w:after="60"/>
        <w:ind w:left="426" w:hanging="426"/>
        <w:jc w:val="both"/>
        <w:rPr>
          <w:rFonts w:asciiTheme="minorHAnsi" w:hAnsiTheme="minorHAnsi" w:cstheme="minorHAnsi"/>
          <w:color w:val="000000" w:themeColor="text1"/>
        </w:rPr>
      </w:pPr>
      <w:bookmarkStart w:id="34" w:name="_Ref70331597"/>
      <w:r w:rsidRPr="00433679">
        <w:rPr>
          <w:rFonts w:asciiTheme="minorHAnsi" w:hAnsiTheme="minorHAnsi" w:cstheme="minorHAnsi"/>
          <w:color w:val="000000" w:themeColor="text1"/>
        </w:rPr>
        <w:t>Przedsięwzięcie jest podzielone na części określone jako</w:t>
      </w:r>
      <w:r w:rsidR="002B211D" w:rsidRPr="00433679">
        <w:rPr>
          <w:rFonts w:asciiTheme="minorHAnsi" w:hAnsiTheme="minorHAnsi" w:cstheme="minorHAnsi"/>
          <w:color w:val="000000" w:themeColor="text1"/>
        </w:rPr>
        <w:t>:</w:t>
      </w:r>
      <w:bookmarkEnd w:id="34"/>
    </w:p>
    <w:p w14:paraId="371F8B04" w14:textId="6D7C05E7" w:rsidR="002B211D" w:rsidRPr="00433679" w:rsidRDefault="00CB14F5" w:rsidP="00433679">
      <w:pPr>
        <w:pStyle w:val="Akapitzlist"/>
        <w:numPr>
          <w:ilvl w:val="1"/>
          <w:numId w:val="35"/>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Strumień </w:t>
      </w:r>
      <w:r w:rsidR="00722285" w:rsidRPr="00433679">
        <w:rPr>
          <w:rFonts w:asciiTheme="minorHAnsi" w:hAnsiTheme="minorHAnsi" w:cstheme="minorHAnsi"/>
          <w:color w:val="000000" w:themeColor="text1"/>
        </w:rPr>
        <w:t>„Bateria”</w:t>
      </w:r>
      <w:r w:rsidR="002B211D" w:rsidRPr="00433679">
        <w:rPr>
          <w:rFonts w:asciiTheme="minorHAnsi" w:hAnsiTheme="minorHAnsi" w:cstheme="minorHAnsi"/>
          <w:color w:val="000000" w:themeColor="text1"/>
        </w:rPr>
        <w:t>, na który składa się opracowanie przez Wykonawcę</w:t>
      </w:r>
      <w:r w:rsidR="00621077" w:rsidRPr="00433679">
        <w:rPr>
          <w:rFonts w:asciiTheme="minorHAnsi" w:hAnsiTheme="minorHAnsi" w:cstheme="minorHAnsi"/>
          <w:color w:val="000000" w:themeColor="text1"/>
        </w:rPr>
        <w:t>,</w:t>
      </w:r>
      <w:r w:rsidR="002B211D" w:rsidRPr="00433679">
        <w:rPr>
          <w:rFonts w:asciiTheme="minorHAnsi" w:hAnsiTheme="minorHAnsi" w:cstheme="minorHAnsi"/>
          <w:color w:val="000000" w:themeColor="text1"/>
        </w:rPr>
        <w:t xml:space="preserve"> </w:t>
      </w:r>
      <w:r w:rsidR="00621077" w:rsidRPr="00433679">
        <w:rPr>
          <w:rFonts w:asciiTheme="minorHAnsi" w:hAnsiTheme="minorHAnsi" w:cstheme="minorHAnsi"/>
          <w:color w:val="000000" w:themeColor="text1"/>
        </w:rPr>
        <w:t xml:space="preserve">zgodnie z Załącznikiem nr 4 do Regulaminu i Umową, </w:t>
      </w:r>
      <w:r w:rsidR="002B211D" w:rsidRPr="00433679">
        <w:rPr>
          <w:rFonts w:asciiTheme="minorHAnsi" w:hAnsiTheme="minorHAnsi" w:cstheme="minorHAnsi"/>
          <w:color w:val="000000" w:themeColor="text1"/>
        </w:rPr>
        <w:t>Technologii Ogniw galwanicznych wraz ze stworzeniem Prototyp</w:t>
      </w:r>
      <w:r w:rsidR="00FE5515" w:rsidRPr="00433679">
        <w:rPr>
          <w:rFonts w:asciiTheme="minorHAnsi" w:hAnsiTheme="minorHAnsi" w:cstheme="minorHAnsi"/>
          <w:color w:val="000000" w:themeColor="text1"/>
        </w:rPr>
        <w:t>ów Ogniw</w:t>
      </w:r>
      <w:r w:rsidR="002B211D" w:rsidRPr="00433679">
        <w:rPr>
          <w:rFonts w:asciiTheme="minorHAnsi" w:hAnsiTheme="minorHAnsi" w:cstheme="minorHAnsi"/>
          <w:color w:val="000000" w:themeColor="text1"/>
        </w:rPr>
        <w:t xml:space="preserve"> oraz Demonstratora Baterii, o cechach odpowiadających Załącznikowi nr 1 do Regulaminu oraz uszczegółowionych we Wniosku, na warunkach określonych w Umowie, </w:t>
      </w:r>
    </w:p>
    <w:p w14:paraId="77679FBF" w14:textId="102A8F8D" w:rsidR="002B211D" w:rsidRPr="00433679" w:rsidRDefault="00FC0010" w:rsidP="00433679">
      <w:pPr>
        <w:pStyle w:val="Akapitzlist"/>
        <w:numPr>
          <w:ilvl w:val="1"/>
          <w:numId w:val="35"/>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Strumień „System”</w:t>
      </w:r>
      <w:r w:rsidR="002B211D" w:rsidRPr="00433679">
        <w:rPr>
          <w:rFonts w:asciiTheme="minorHAnsi" w:hAnsiTheme="minorHAnsi" w:cstheme="minorHAnsi"/>
          <w:color w:val="000000" w:themeColor="text1"/>
        </w:rPr>
        <w:t>, na który składa się opracowanie przez Wykonawcę</w:t>
      </w:r>
      <w:r w:rsidR="00621077" w:rsidRPr="00433679">
        <w:rPr>
          <w:rFonts w:asciiTheme="minorHAnsi" w:hAnsiTheme="minorHAnsi" w:cstheme="minorHAnsi"/>
          <w:color w:val="000000" w:themeColor="text1"/>
        </w:rPr>
        <w:t>, zgodnie z Załącznikiem nr 4 do Regulaminu i Umową,</w:t>
      </w:r>
      <w:r w:rsidR="002B211D" w:rsidRPr="00433679">
        <w:rPr>
          <w:rFonts w:asciiTheme="minorHAnsi" w:hAnsiTheme="minorHAnsi" w:cstheme="minorHAnsi"/>
          <w:color w:val="000000" w:themeColor="text1"/>
        </w:rPr>
        <w:t xml:space="preserve"> Systemu Magazynowania Energii wraz ze stworzeniem Prototypu Systemu oraz Demonstratora Systemu, o cechach odpowiadających Załącznikowi nr 1 do Regulaminu oraz uszczegółowionych we Wniosku, na warunkach określonych w Umowie.</w:t>
      </w:r>
    </w:p>
    <w:p w14:paraId="600E6117" w14:textId="5870B89F" w:rsidR="00CB14F5" w:rsidRPr="00433679" w:rsidRDefault="00CB14F5" w:rsidP="00433679">
      <w:pPr>
        <w:spacing w:before="60" w:after="60"/>
        <w:ind w:left="491"/>
        <w:jc w:val="both"/>
        <w:rPr>
          <w:rFonts w:asciiTheme="minorHAnsi" w:hAnsiTheme="minorHAnsi" w:cstheme="minorHAnsi"/>
          <w:color w:val="000000" w:themeColor="text1"/>
        </w:rPr>
      </w:pPr>
      <w:r w:rsidRPr="00433679">
        <w:rPr>
          <w:rFonts w:asciiTheme="minorHAnsi" w:hAnsiTheme="minorHAnsi" w:cstheme="minorHAnsi"/>
          <w:color w:val="000000" w:themeColor="text1"/>
        </w:rPr>
        <w:t>Z zastrzeżeniem wyraźnie odmiennych postanowień Umowy, realizacja Przedsięwzięcia w poszczególnych Strumieniach, w tym prowadzenie prac przez Uczestników Przedsięwzięcia, ocena przedstawionych przez nich Wyników Prac Etapu i związana z tym Selekcja, realizacja Harmonogramu, rozstrzygnięcia w przedmiocie dopuszczenia Uczestników Przedsięwzięcia do kolejnych Etapów, następuje odrębnie w ramach każdego Strumienia.</w:t>
      </w:r>
    </w:p>
    <w:p w14:paraId="22AF97BC" w14:textId="49FEF375" w:rsidR="00CB14F5" w:rsidRPr="00433679" w:rsidRDefault="00CB14F5" w:rsidP="00433679">
      <w:pPr>
        <w:pStyle w:val="Akapitzlist"/>
        <w:numPr>
          <w:ilvl w:val="0"/>
          <w:numId w:val="35"/>
        </w:numPr>
        <w:spacing w:before="60" w:after="60"/>
        <w:ind w:left="426" w:hanging="426"/>
        <w:jc w:val="both"/>
        <w:rPr>
          <w:rFonts w:asciiTheme="minorHAnsi" w:hAnsiTheme="minorHAnsi" w:cstheme="minorHAnsi"/>
          <w:i/>
          <w:iCs/>
          <w:color w:val="000000" w:themeColor="text1"/>
        </w:rPr>
      </w:pPr>
      <w:bookmarkStart w:id="35" w:name="_Ref52658708"/>
      <w:r w:rsidRPr="00433679">
        <w:rPr>
          <w:rFonts w:asciiTheme="minorHAnsi" w:hAnsiTheme="minorHAnsi" w:cstheme="minorHAnsi"/>
          <w:i/>
          <w:iCs/>
          <w:color w:val="000000" w:themeColor="text1"/>
        </w:rPr>
        <w:t>Wskutek oceny Wniosku Wykonawcy w ramach Postępowania, Umowa dotyczy opracowania Rozwiązania, w tym Wykonawca konkuruje z Konkurentami Wykonawcy</w:t>
      </w:r>
      <w:r w:rsidR="00755F78" w:rsidRPr="00433679">
        <w:rPr>
          <w:rFonts w:asciiTheme="minorHAnsi" w:hAnsiTheme="minorHAnsi" w:cstheme="minorHAnsi"/>
          <w:i/>
          <w:iCs/>
          <w:color w:val="000000" w:themeColor="text1"/>
        </w:rPr>
        <w:t>,</w:t>
      </w:r>
      <w:r w:rsidRPr="00433679">
        <w:rPr>
          <w:rFonts w:asciiTheme="minorHAnsi" w:hAnsiTheme="minorHAnsi" w:cstheme="minorHAnsi"/>
          <w:i/>
          <w:iCs/>
          <w:color w:val="000000" w:themeColor="text1"/>
        </w:rPr>
        <w:t xml:space="preserve"> w zakresie Strumienia </w:t>
      </w:r>
      <w:r w:rsidR="00722285" w:rsidRPr="00433679">
        <w:rPr>
          <w:rFonts w:asciiTheme="minorHAnsi" w:hAnsiTheme="minorHAnsi" w:cstheme="minorHAnsi"/>
          <w:i/>
          <w:iCs/>
          <w:color w:val="000000" w:themeColor="text1"/>
        </w:rPr>
        <w:t>„Bateria”</w:t>
      </w:r>
      <w:r w:rsidRPr="00433679">
        <w:rPr>
          <w:rFonts w:asciiTheme="minorHAnsi" w:hAnsiTheme="minorHAnsi" w:cstheme="minorHAnsi"/>
          <w:i/>
          <w:iCs/>
          <w:color w:val="000000" w:themeColor="text1"/>
        </w:rPr>
        <w:t xml:space="preserve">/Strumienia </w:t>
      </w:r>
      <w:r w:rsidR="00722285" w:rsidRPr="00433679">
        <w:rPr>
          <w:rFonts w:asciiTheme="minorHAnsi" w:hAnsiTheme="minorHAnsi" w:cstheme="minorHAnsi"/>
          <w:i/>
          <w:iCs/>
          <w:color w:val="000000" w:themeColor="text1"/>
        </w:rPr>
        <w:t>„System”</w:t>
      </w:r>
      <w:r w:rsidRPr="00433679">
        <w:rPr>
          <w:rFonts w:asciiTheme="minorHAnsi" w:hAnsiTheme="minorHAnsi" w:cstheme="minorHAnsi"/>
          <w:i/>
          <w:iCs/>
          <w:color w:val="000000" w:themeColor="text1"/>
        </w:rPr>
        <w:t>*.</w:t>
      </w:r>
      <w:bookmarkStart w:id="36" w:name="_Ref54798562"/>
      <w:bookmarkEnd w:id="35"/>
      <w:bookmarkEnd w:id="36"/>
    </w:p>
    <w:p w14:paraId="455CBBBF" w14:textId="4FAAFC97" w:rsidR="00CB14F5" w:rsidRPr="00433679" w:rsidRDefault="00CB14F5" w:rsidP="00433679">
      <w:pPr>
        <w:pStyle w:val="Akapitzlist"/>
        <w:numPr>
          <w:ilvl w:val="0"/>
          <w:numId w:val="35"/>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lastRenderedPageBreak/>
        <w:t xml:space="preserve">Strony wykonują określone Umową prawa i obowiązki odpowiednio dla zakresu wyznaczonego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_Ref52658703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3</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_Ref54798562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§2</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w:t>
      </w:r>
    </w:p>
    <w:p w14:paraId="06F9A41B" w14:textId="77777777" w:rsidR="00CB14F5" w:rsidRPr="00433679" w:rsidRDefault="00CB14F5" w:rsidP="00433679">
      <w:pPr>
        <w:pStyle w:val="Nagwek1"/>
      </w:pPr>
      <w:bookmarkStart w:id="37" w:name="_Toc504994933"/>
      <w:bookmarkStart w:id="38" w:name="_Ref511635791"/>
      <w:bookmarkStart w:id="39" w:name="_Toc511371185"/>
      <w:bookmarkStart w:id="40" w:name="_Toc52745888"/>
      <w:bookmarkStart w:id="41" w:name="_Toc70340577"/>
      <w:r w:rsidRPr="00433679">
        <w:t>ZOBOWIĄZANIA OGÓLNE STRON I ZAPEWNIENIA</w:t>
      </w:r>
      <w:bookmarkEnd w:id="37"/>
      <w:bookmarkEnd w:id="38"/>
      <w:bookmarkEnd w:id="39"/>
      <w:bookmarkEnd w:id="40"/>
      <w:bookmarkEnd w:id="41"/>
    </w:p>
    <w:p w14:paraId="1323AC19" w14:textId="77777777" w:rsidR="00CB14F5" w:rsidRPr="00433679" w:rsidRDefault="00CB14F5" w:rsidP="00433679">
      <w:pPr>
        <w:pStyle w:val="Nagwek2"/>
      </w:pPr>
      <w:bookmarkStart w:id="42" w:name="_Ref479914602"/>
      <w:bookmarkStart w:id="43" w:name="_Toc504994934"/>
      <w:bookmarkStart w:id="44" w:name="_Toc511371186"/>
      <w:bookmarkStart w:id="45" w:name="_Toc52745889"/>
      <w:bookmarkStart w:id="46" w:name="_Toc70340578"/>
      <w:r w:rsidRPr="00433679">
        <w:t>[ZOBOWIĄZANIA I ZAPEWNIENIA STRON]</w:t>
      </w:r>
      <w:bookmarkEnd w:id="42"/>
      <w:bookmarkEnd w:id="43"/>
      <w:bookmarkEnd w:id="44"/>
      <w:bookmarkEnd w:id="45"/>
      <w:bookmarkEnd w:id="46"/>
    </w:p>
    <w:p w14:paraId="10FA61A7" w14:textId="77777777" w:rsidR="00CB14F5" w:rsidRPr="00433679" w:rsidRDefault="00CB14F5" w:rsidP="00433679">
      <w:pPr>
        <w:pStyle w:val="Akapitzlist"/>
        <w:numPr>
          <w:ilvl w:val="0"/>
          <w:numId w:val="3"/>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Każda ze Stron zobowiązuje się:</w:t>
      </w:r>
    </w:p>
    <w:p w14:paraId="7080F651" w14:textId="77777777" w:rsidR="00CB14F5" w:rsidRPr="00433679" w:rsidRDefault="00CB14F5" w:rsidP="00433679">
      <w:pPr>
        <w:pStyle w:val="Akapitzlist"/>
        <w:numPr>
          <w:ilvl w:val="1"/>
          <w:numId w:val="3"/>
        </w:numPr>
        <w:spacing w:before="60" w:after="60"/>
        <w:ind w:left="851" w:hanging="425"/>
        <w:jc w:val="both"/>
        <w:rPr>
          <w:rFonts w:asciiTheme="minorHAnsi" w:hAnsiTheme="minorHAnsi" w:cstheme="minorHAnsi"/>
          <w:color w:val="000000" w:themeColor="text1"/>
        </w:rPr>
      </w:pPr>
      <w:r w:rsidRPr="00433679">
        <w:rPr>
          <w:rFonts w:asciiTheme="minorHAnsi" w:hAnsiTheme="minorHAnsi" w:cstheme="minorHAnsi"/>
          <w:color w:val="000000" w:themeColor="text1"/>
        </w:rPr>
        <w:t>współpracować z drugą Stroną w celu wykonywania Umowy;</w:t>
      </w:r>
    </w:p>
    <w:p w14:paraId="1E76798A" w14:textId="77777777" w:rsidR="00CB14F5" w:rsidRPr="00433679" w:rsidRDefault="00CB14F5" w:rsidP="00433679">
      <w:pPr>
        <w:pStyle w:val="Akapitzlist"/>
        <w:numPr>
          <w:ilvl w:val="1"/>
          <w:numId w:val="3"/>
        </w:numPr>
        <w:spacing w:before="60" w:after="60"/>
        <w:ind w:left="851" w:hanging="425"/>
        <w:jc w:val="both"/>
        <w:rPr>
          <w:rFonts w:asciiTheme="minorHAnsi" w:hAnsiTheme="minorHAnsi" w:cstheme="minorHAnsi"/>
          <w:color w:val="000000" w:themeColor="text1"/>
        </w:rPr>
      </w:pPr>
      <w:r w:rsidRPr="00433679">
        <w:rPr>
          <w:rFonts w:asciiTheme="minorHAnsi" w:hAnsiTheme="minorHAnsi" w:cstheme="minorHAnsi"/>
          <w:color w:val="000000" w:themeColor="text1"/>
        </w:rPr>
        <w:t>współdziałać w zakresie realizacji Umowy zgodnie z Harmonogramem Przedsięwzięcia określonym w Załączniku nr 4 do Regulaminu, a w szczególności zobowiązuje się do terminowego dokonywania czynności związanych z Odbiorami;</w:t>
      </w:r>
    </w:p>
    <w:p w14:paraId="42215D34" w14:textId="77777777" w:rsidR="00CB14F5" w:rsidRPr="00433679" w:rsidRDefault="00CB14F5" w:rsidP="00433679">
      <w:pPr>
        <w:pStyle w:val="Akapitzlist"/>
        <w:numPr>
          <w:ilvl w:val="1"/>
          <w:numId w:val="3"/>
        </w:numPr>
        <w:spacing w:before="60" w:after="60"/>
        <w:ind w:left="851" w:hanging="425"/>
        <w:jc w:val="both"/>
        <w:rPr>
          <w:rFonts w:asciiTheme="minorHAnsi" w:hAnsiTheme="minorHAnsi" w:cstheme="minorHAnsi"/>
          <w:color w:val="000000" w:themeColor="text1"/>
        </w:rPr>
      </w:pPr>
      <w:r w:rsidRPr="00433679">
        <w:rPr>
          <w:rFonts w:asciiTheme="minorHAnsi" w:hAnsiTheme="minorHAnsi" w:cstheme="minorHAnsi"/>
          <w:color w:val="000000" w:themeColor="text1"/>
        </w:rPr>
        <w:t>wykonać wszelkie czynności warunkujące pełne wywiązanie się przez nią ze zobowiązań wynikających z Umowy;</w:t>
      </w:r>
    </w:p>
    <w:p w14:paraId="150164F7" w14:textId="77777777" w:rsidR="00CB14F5" w:rsidRPr="00433679" w:rsidRDefault="00CB14F5" w:rsidP="00433679">
      <w:pPr>
        <w:pStyle w:val="Akapitzlist"/>
        <w:numPr>
          <w:ilvl w:val="1"/>
          <w:numId w:val="3"/>
        </w:numPr>
        <w:spacing w:before="60" w:after="60"/>
        <w:ind w:left="851" w:hanging="425"/>
        <w:jc w:val="both"/>
        <w:rPr>
          <w:rFonts w:asciiTheme="minorHAnsi" w:hAnsiTheme="minorHAnsi" w:cstheme="minorHAnsi"/>
          <w:color w:val="000000" w:themeColor="text1"/>
        </w:rPr>
      </w:pPr>
      <w:r w:rsidRPr="00433679">
        <w:rPr>
          <w:rFonts w:asciiTheme="minorHAnsi" w:hAnsiTheme="minorHAnsi" w:cstheme="minorHAnsi"/>
          <w:color w:val="000000" w:themeColor="text1"/>
        </w:rPr>
        <w:t>wykonywać wszelkie obowiązki wynikające z Umowy w dobrej wierze, z zachowaniem należytej staranności wymaganej w stosunkach tego rodzaju i bez jakiejkolwiek zwłoki.</w:t>
      </w:r>
    </w:p>
    <w:p w14:paraId="718B1FBC" w14:textId="77777777" w:rsidR="00CB14F5" w:rsidRPr="00433679" w:rsidRDefault="00CB14F5" w:rsidP="00433679">
      <w:pPr>
        <w:pStyle w:val="Akapitzlist"/>
        <w:numPr>
          <w:ilvl w:val="0"/>
          <w:numId w:val="3"/>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Wykonawca przyjmuje do wiadomości i wyraża zgodę na to, by czynności związane z oceną czynności Wykonawcy, pomiary, testy i inne czynności wymagające wiedzy specjalistycznej dokonywane były w imieniu NCBR przez podmioty wskazane przez NCBR, które posiadają odpowiednie przygotowanie zawodowe.</w:t>
      </w:r>
    </w:p>
    <w:p w14:paraId="102ED088" w14:textId="77777777" w:rsidR="00CB14F5" w:rsidRPr="00433679" w:rsidRDefault="00CB14F5" w:rsidP="00433679">
      <w:pPr>
        <w:pStyle w:val="Nagwek2"/>
      </w:pPr>
      <w:bookmarkStart w:id="47" w:name="_Ref479914685"/>
      <w:bookmarkStart w:id="48" w:name="_Ref479982143"/>
      <w:bookmarkStart w:id="49" w:name="_Toc504994935"/>
      <w:bookmarkStart w:id="50" w:name="_Toc511371187"/>
      <w:bookmarkStart w:id="51" w:name="_Toc52745890"/>
      <w:bookmarkStart w:id="52" w:name="_Toc70340579"/>
      <w:r w:rsidRPr="00433679">
        <w:t>[ZOBOWIĄZANIA I ZAPEWNIENIA NCBR]</w:t>
      </w:r>
      <w:bookmarkEnd w:id="47"/>
      <w:bookmarkEnd w:id="48"/>
      <w:bookmarkEnd w:id="49"/>
      <w:bookmarkEnd w:id="50"/>
      <w:bookmarkEnd w:id="51"/>
      <w:bookmarkEnd w:id="52"/>
    </w:p>
    <w:p w14:paraId="55A15693" w14:textId="77777777" w:rsidR="00CB14F5" w:rsidRPr="00433679" w:rsidRDefault="00CB14F5" w:rsidP="00433679">
      <w:pPr>
        <w:spacing w:before="60" w:after="60"/>
        <w:contextualSpacing/>
        <w:rPr>
          <w:rFonts w:asciiTheme="minorHAnsi" w:hAnsiTheme="minorHAnsi" w:cstheme="minorHAnsi"/>
          <w:color w:val="000000" w:themeColor="text1"/>
        </w:rPr>
      </w:pPr>
      <w:bookmarkStart w:id="53" w:name="_Ref479982145"/>
      <w:r w:rsidRPr="00433679">
        <w:rPr>
          <w:rFonts w:asciiTheme="minorHAnsi" w:hAnsiTheme="minorHAnsi" w:cstheme="minorHAnsi"/>
          <w:color w:val="000000" w:themeColor="text1"/>
        </w:rPr>
        <w:t>NCBR zobowiązuje się, że w przypadku zaistnienia opisanych Umową przesłanek:</w:t>
      </w:r>
      <w:bookmarkEnd w:id="53"/>
    </w:p>
    <w:p w14:paraId="298319B3" w14:textId="1C7FA066" w:rsidR="00CB14F5" w:rsidRPr="00433679" w:rsidRDefault="00CB14F5" w:rsidP="00433679">
      <w:pPr>
        <w:pStyle w:val="Akapitzlist"/>
        <w:numPr>
          <w:ilvl w:val="0"/>
          <w:numId w:val="5"/>
        </w:numPr>
        <w:spacing w:before="60" w:after="60"/>
        <w:jc w:val="both"/>
        <w:rPr>
          <w:rFonts w:asciiTheme="minorHAnsi" w:hAnsiTheme="minorHAnsi" w:cstheme="minorHAnsi"/>
          <w:color w:val="000000" w:themeColor="text1"/>
        </w:rPr>
      </w:pPr>
      <w:bookmarkStart w:id="54" w:name="_Ref479931745"/>
      <w:bookmarkStart w:id="55" w:name="_Ref479914606"/>
      <w:r w:rsidRPr="00433679">
        <w:rPr>
          <w:rFonts w:asciiTheme="minorHAnsi" w:hAnsiTheme="minorHAnsi" w:cstheme="minorHAnsi"/>
          <w:color w:val="000000" w:themeColor="text1"/>
        </w:rPr>
        <w:t xml:space="preserve">uiści wynagrodzenie Wykonawcy zgodnie z Umową, za realizację Prac B+R i przygotowanie Wyników Prac Etapu w: Etapie I i Etapie II, przy spełnieniu warunków i przesłanek określonych w Umowie oraz w Regulaminie stanowiącym Załącznik nr 1 do Umowy, w zakresie określonym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_Ref52658703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3</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_Ref54798562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§2</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w:t>
      </w:r>
      <w:bookmarkEnd w:id="54"/>
    </w:p>
    <w:p w14:paraId="257DA8C4" w14:textId="77777777" w:rsidR="00CB14F5" w:rsidRPr="00433679" w:rsidRDefault="00CB14F5" w:rsidP="00433679">
      <w:pPr>
        <w:pStyle w:val="Akapitzlist"/>
        <w:numPr>
          <w:ilvl w:val="0"/>
          <w:numId w:val="5"/>
        </w:numPr>
        <w:spacing w:before="60" w:after="60"/>
        <w:jc w:val="both"/>
        <w:rPr>
          <w:rFonts w:asciiTheme="minorHAnsi" w:hAnsiTheme="minorHAnsi" w:cstheme="minorHAnsi"/>
          <w:color w:val="000000" w:themeColor="text1"/>
        </w:rPr>
      </w:pPr>
      <w:r w:rsidRPr="00433679">
        <w:rPr>
          <w:rFonts w:asciiTheme="minorHAnsi" w:hAnsiTheme="minorHAnsi" w:cstheme="minorHAnsi"/>
          <w:color w:val="000000" w:themeColor="text1"/>
        </w:rPr>
        <w:t>wykona inne swoje zobowiązania, szczegółowo opisane w dalszych postanowieniach Umowy.</w:t>
      </w:r>
    </w:p>
    <w:p w14:paraId="4A3018CE" w14:textId="77777777" w:rsidR="00CB14F5" w:rsidRPr="00433679" w:rsidRDefault="00CB14F5" w:rsidP="00433679">
      <w:pPr>
        <w:pStyle w:val="Nagwek2"/>
      </w:pPr>
      <w:bookmarkStart w:id="56" w:name="_Ref479914715"/>
      <w:bookmarkStart w:id="57" w:name="_Toc499643666"/>
      <w:bookmarkStart w:id="58" w:name="_Toc511371188"/>
      <w:bookmarkStart w:id="59" w:name="_Toc52745891"/>
      <w:bookmarkStart w:id="60" w:name="_Toc70340580"/>
      <w:bookmarkEnd w:id="55"/>
      <w:r w:rsidRPr="00433679">
        <w:t>[ZOBOWIĄZANIA I ZAPEWNIENIA WYKONAWCY]</w:t>
      </w:r>
      <w:bookmarkEnd w:id="56"/>
      <w:bookmarkEnd w:id="57"/>
      <w:bookmarkEnd w:id="58"/>
      <w:bookmarkEnd w:id="59"/>
      <w:bookmarkEnd w:id="60"/>
    </w:p>
    <w:p w14:paraId="23461254" w14:textId="77777777" w:rsidR="00CB14F5" w:rsidRPr="00433679" w:rsidRDefault="00CB14F5" w:rsidP="00433679">
      <w:pPr>
        <w:pStyle w:val="Akapitzlist"/>
        <w:numPr>
          <w:ilvl w:val="0"/>
          <w:numId w:val="4"/>
        </w:numPr>
        <w:spacing w:before="60" w:after="60"/>
        <w:ind w:left="426" w:hanging="426"/>
        <w:rPr>
          <w:rFonts w:asciiTheme="minorHAnsi" w:hAnsiTheme="minorHAnsi" w:cstheme="minorHAnsi"/>
          <w:color w:val="000000" w:themeColor="text1"/>
        </w:rPr>
      </w:pPr>
      <w:r w:rsidRPr="00433679">
        <w:rPr>
          <w:rFonts w:asciiTheme="minorHAnsi" w:hAnsiTheme="minorHAnsi" w:cstheme="minorHAnsi"/>
          <w:color w:val="000000" w:themeColor="text1"/>
        </w:rPr>
        <w:t>Wykonawca zobowiązuje się, że:</w:t>
      </w:r>
    </w:p>
    <w:p w14:paraId="5239E9DF" w14:textId="6055A286" w:rsidR="00CB14F5" w:rsidRPr="00433679" w:rsidRDefault="00CB14F5" w:rsidP="00433679">
      <w:pPr>
        <w:pStyle w:val="Akapitzlist"/>
        <w:numPr>
          <w:ilvl w:val="1"/>
          <w:numId w:val="4"/>
        </w:numPr>
        <w:spacing w:before="60" w:after="60"/>
        <w:ind w:left="851" w:hanging="425"/>
        <w:jc w:val="both"/>
        <w:rPr>
          <w:rFonts w:asciiTheme="minorHAnsi" w:hAnsiTheme="minorHAnsi" w:cstheme="minorHAnsi"/>
          <w:color w:val="000000" w:themeColor="text1"/>
        </w:rPr>
      </w:pPr>
      <w:bookmarkStart w:id="61" w:name="_Ref493680713"/>
      <w:r w:rsidRPr="00433679">
        <w:rPr>
          <w:rFonts w:asciiTheme="minorHAnsi" w:hAnsiTheme="minorHAnsi" w:cstheme="minorHAnsi"/>
          <w:color w:val="000000" w:themeColor="text1"/>
        </w:rPr>
        <w:t xml:space="preserve">przeprowadzi Prace B+R w zakresie Strumienia określonego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_Ref52658703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3</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_Ref54798562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§2</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zgodnie z Wymaganiami określonymi Umową oraz Wnioskiem Wykonawcy i Załącznikiem nr 1 </w:t>
      </w:r>
      <w:r w:rsidR="00ED7108" w:rsidRPr="00433679">
        <w:rPr>
          <w:rFonts w:asciiTheme="minorHAnsi" w:hAnsiTheme="minorHAnsi" w:cstheme="minorHAnsi"/>
          <w:color w:val="000000" w:themeColor="text1"/>
        </w:rPr>
        <w:t xml:space="preserve">oraz nr 4 </w:t>
      </w:r>
      <w:r w:rsidRPr="00433679">
        <w:rPr>
          <w:rFonts w:asciiTheme="minorHAnsi" w:hAnsiTheme="minorHAnsi" w:cstheme="minorHAnsi"/>
          <w:color w:val="000000" w:themeColor="text1"/>
        </w:rPr>
        <w:t xml:space="preserve">do Regulaminu; </w:t>
      </w:r>
    </w:p>
    <w:p w14:paraId="12CDE32F" w14:textId="55922EA4" w:rsidR="00CB14F5" w:rsidRPr="00433679" w:rsidRDefault="00CB14F5" w:rsidP="00433679">
      <w:pPr>
        <w:pStyle w:val="Akapitzlist"/>
        <w:numPr>
          <w:ilvl w:val="1"/>
          <w:numId w:val="4"/>
        </w:numPr>
        <w:spacing w:before="60" w:after="60"/>
        <w:ind w:left="851" w:hanging="425"/>
        <w:jc w:val="both"/>
        <w:rPr>
          <w:rFonts w:asciiTheme="minorHAnsi" w:hAnsiTheme="minorHAnsi" w:cstheme="minorHAnsi"/>
          <w:color w:val="000000" w:themeColor="text1"/>
        </w:rPr>
      </w:pPr>
      <w:r w:rsidRPr="00433679">
        <w:rPr>
          <w:rFonts w:asciiTheme="minorHAnsi" w:hAnsiTheme="minorHAnsi" w:cstheme="minorHAnsi"/>
          <w:color w:val="000000" w:themeColor="text1"/>
        </w:rPr>
        <w:t>stworzy Wynik Prac Etapu I</w:t>
      </w:r>
      <w:r w:rsidR="00C31508" w:rsidRPr="00433679">
        <w:rPr>
          <w:rFonts w:asciiTheme="minorHAnsi" w:hAnsiTheme="minorHAnsi" w:cstheme="minorHAnsi"/>
          <w:color w:val="000000" w:themeColor="text1"/>
        </w:rPr>
        <w:t xml:space="preserve"> oraz</w:t>
      </w:r>
      <w:r w:rsidRPr="00433679">
        <w:rPr>
          <w:rFonts w:asciiTheme="minorHAnsi" w:hAnsiTheme="minorHAnsi" w:cstheme="minorHAnsi"/>
          <w:color w:val="000000" w:themeColor="text1"/>
        </w:rPr>
        <w:t xml:space="preserve"> Wynik Prac Etapu II, w zakresie Strumienia określonego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_Ref52658703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3</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_Ref54798562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§2</w:t>
      </w:r>
      <w:r w:rsidRPr="00433679">
        <w:rPr>
          <w:rFonts w:asciiTheme="minorHAnsi" w:hAnsiTheme="minorHAnsi" w:cstheme="minorHAnsi"/>
          <w:color w:val="000000" w:themeColor="text1"/>
          <w:shd w:val="clear" w:color="auto" w:fill="E6E6E6"/>
        </w:rPr>
        <w:fldChar w:fldCharType="end"/>
      </w:r>
      <w:bookmarkEnd w:id="61"/>
      <w:r w:rsidRPr="00433679">
        <w:rPr>
          <w:rFonts w:asciiTheme="minorHAnsi" w:hAnsiTheme="minorHAnsi" w:cstheme="minorHAnsi"/>
          <w:color w:val="000000" w:themeColor="text1"/>
        </w:rPr>
        <w:t>, z zastrzeżeniem postanowień dot. wcześniejszego rozwiązania Umowy;</w:t>
      </w:r>
    </w:p>
    <w:p w14:paraId="7F914D60" w14:textId="77777777" w:rsidR="00CB14F5" w:rsidRPr="00433679" w:rsidRDefault="00CB14F5" w:rsidP="00433679">
      <w:pPr>
        <w:pStyle w:val="Akapitzlist"/>
        <w:numPr>
          <w:ilvl w:val="1"/>
          <w:numId w:val="4"/>
        </w:numPr>
        <w:spacing w:before="60" w:after="60"/>
        <w:ind w:left="851" w:hanging="425"/>
        <w:jc w:val="both"/>
        <w:rPr>
          <w:rFonts w:asciiTheme="minorHAnsi" w:hAnsiTheme="minorHAnsi" w:cstheme="minorHAnsi"/>
          <w:color w:val="000000" w:themeColor="text1"/>
        </w:rPr>
      </w:pPr>
      <w:r w:rsidRPr="00433679">
        <w:rPr>
          <w:rFonts w:asciiTheme="minorHAnsi" w:hAnsiTheme="minorHAnsi" w:cstheme="minorHAnsi"/>
          <w:color w:val="000000" w:themeColor="text1"/>
        </w:rPr>
        <w:t>będzie przekazywał NCBR Udział w Przychodach z Komercjalizacji Wyników Prac B+R oraz Udział w Przychodach z Komercjalizacji Technologii Zależnych na zasadach określonych w Umowie;</w:t>
      </w:r>
    </w:p>
    <w:p w14:paraId="04524AC6" w14:textId="77777777" w:rsidR="00CB14F5" w:rsidRPr="00433679" w:rsidRDefault="00CB14F5" w:rsidP="00433679">
      <w:pPr>
        <w:pStyle w:val="Akapitzlist"/>
        <w:numPr>
          <w:ilvl w:val="1"/>
          <w:numId w:val="4"/>
        </w:numPr>
        <w:spacing w:before="60" w:after="60"/>
        <w:ind w:left="851" w:hanging="425"/>
        <w:jc w:val="both"/>
        <w:rPr>
          <w:rFonts w:asciiTheme="minorHAnsi" w:hAnsiTheme="minorHAnsi" w:cstheme="minorHAnsi"/>
          <w:color w:val="000000" w:themeColor="text1"/>
        </w:rPr>
      </w:pPr>
      <w:r w:rsidRPr="00433679">
        <w:rPr>
          <w:rFonts w:asciiTheme="minorHAnsi" w:hAnsiTheme="minorHAnsi" w:cstheme="minorHAnsi"/>
          <w:color w:val="000000" w:themeColor="text1"/>
        </w:rPr>
        <w:t>udzieli NCBR na zasadach określonych Umową, chyba, że Umowa jest realizowana w ramach Wariantu B:</w:t>
      </w:r>
    </w:p>
    <w:p w14:paraId="640B3ACF" w14:textId="6FEF07B4" w:rsidR="00CB14F5" w:rsidRPr="00433679" w:rsidRDefault="00CB14F5" w:rsidP="00433679">
      <w:pPr>
        <w:pStyle w:val="Akapitzlist"/>
        <w:numPr>
          <w:ilvl w:val="1"/>
          <w:numId w:val="39"/>
        </w:numPr>
        <w:spacing w:before="60" w:after="60"/>
        <w:ind w:left="1276" w:hanging="567"/>
        <w:jc w:val="both"/>
        <w:rPr>
          <w:rFonts w:asciiTheme="minorHAnsi" w:hAnsiTheme="minorHAnsi" w:cstheme="minorHAnsi"/>
          <w:color w:val="000000" w:themeColor="text1"/>
        </w:rPr>
      </w:pPr>
      <w:r w:rsidRPr="00433679">
        <w:rPr>
          <w:rFonts w:asciiTheme="minorHAnsi" w:hAnsiTheme="minorHAnsi" w:cstheme="minorHAnsi"/>
          <w:color w:val="000000" w:themeColor="text1"/>
        </w:rPr>
        <w:t>prawa do korzystania z praw do Wyników Prac B+R, z wyłączeniem Background IP – w zakresie określonym w Umowie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_Ref493844374 \r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 xml:space="preserve">ROZDZIAŁ VII. </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t>
      </w:r>
    </w:p>
    <w:p w14:paraId="1DDC0FD6" w14:textId="77777777" w:rsidR="00CB14F5" w:rsidRPr="00433679" w:rsidRDefault="00CB14F5" w:rsidP="00433679">
      <w:pPr>
        <w:pStyle w:val="Akapitzlist"/>
        <w:numPr>
          <w:ilvl w:val="1"/>
          <w:numId w:val="39"/>
        </w:numPr>
        <w:spacing w:before="60" w:after="60"/>
        <w:ind w:left="1276" w:hanging="567"/>
        <w:jc w:val="both"/>
        <w:rPr>
          <w:rFonts w:asciiTheme="minorHAnsi" w:hAnsiTheme="minorHAnsi" w:cstheme="minorHAnsi"/>
          <w:color w:val="000000" w:themeColor="text1"/>
        </w:rPr>
      </w:pPr>
      <w:r w:rsidRPr="00433679">
        <w:rPr>
          <w:rFonts w:asciiTheme="minorHAnsi" w:hAnsiTheme="minorHAnsi" w:cstheme="minorHAnsi"/>
          <w:color w:val="000000" w:themeColor="text1"/>
        </w:rPr>
        <w:t>prawa do korzystania z Dokumentacji B+R;</w:t>
      </w:r>
    </w:p>
    <w:p w14:paraId="1E584927" w14:textId="77777777" w:rsidR="00CB14F5" w:rsidRPr="00433679" w:rsidRDefault="00CB14F5" w:rsidP="00433679">
      <w:pPr>
        <w:pStyle w:val="Akapitzlist"/>
        <w:numPr>
          <w:ilvl w:val="1"/>
          <w:numId w:val="4"/>
        </w:numPr>
        <w:spacing w:before="60" w:after="60"/>
        <w:ind w:left="851" w:hanging="425"/>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wykona inne swoje zobowiązania, szczegółowo opisane w dalszych postanowieniach Umowy; </w:t>
      </w:r>
    </w:p>
    <w:p w14:paraId="3BFB30CA" w14:textId="77777777" w:rsidR="00CB14F5" w:rsidRPr="00433679" w:rsidRDefault="00CB14F5" w:rsidP="00433679">
      <w:pPr>
        <w:pStyle w:val="Akapitzlist"/>
        <w:numPr>
          <w:ilvl w:val="1"/>
          <w:numId w:val="4"/>
        </w:numPr>
        <w:spacing w:before="60" w:after="60"/>
        <w:ind w:left="851" w:hanging="425"/>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 przypadku zaistnienia Zdarzenia Nadzwyczajnego niezwłocznie, lecz w terminie nie dłuższym niż 5 Dni Roboczych od powzięcia wiadomości o Zdarzeniu Nadzwyczajnym, zawiadomi NCBR o takim zdarzeniu, przedstawiając wszelkie informacje niezbędne dla oceny wpływu ryzyka związanego ze Zdarzeniem Nadzwyczajnym na wykonanie przez niego Umowy. Niezależnie od obowiązku zawiadomienia NCBR, Wykonawca zobowiązuje się, że </w:t>
      </w:r>
      <w:r w:rsidRPr="00433679">
        <w:rPr>
          <w:rFonts w:asciiTheme="minorHAnsi" w:hAnsiTheme="minorHAnsi" w:cstheme="minorHAnsi"/>
          <w:color w:val="000000" w:themeColor="text1"/>
        </w:rPr>
        <w:lastRenderedPageBreak/>
        <w:t>podejmie natychmiast wszelkie niezbędne czynności zmierzające do usunięcia negatywnych skutków Zdarzenia Nadzwyczajnego dla wykonania przez niego Umowy.</w:t>
      </w:r>
    </w:p>
    <w:p w14:paraId="2E8B8422" w14:textId="77777777" w:rsidR="00CB14F5" w:rsidRPr="00433679" w:rsidRDefault="00CB14F5" w:rsidP="00433679">
      <w:pPr>
        <w:pStyle w:val="Akapitzlist"/>
        <w:numPr>
          <w:ilvl w:val="0"/>
          <w:numId w:val="4"/>
        </w:numPr>
        <w:spacing w:before="60" w:after="60"/>
        <w:ind w:left="426" w:hanging="426"/>
        <w:rPr>
          <w:rFonts w:asciiTheme="minorHAnsi" w:hAnsiTheme="minorHAnsi" w:cstheme="minorHAnsi"/>
          <w:color w:val="000000" w:themeColor="text1"/>
        </w:rPr>
      </w:pPr>
      <w:bookmarkStart w:id="62" w:name="_Ref494427531"/>
      <w:r w:rsidRPr="00433679">
        <w:rPr>
          <w:rFonts w:asciiTheme="minorHAnsi" w:hAnsiTheme="minorHAnsi" w:cstheme="minorHAnsi"/>
          <w:color w:val="000000" w:themeColor="text1"/>
        </w:rPr>
        <w:t>Wykonawca zapewnia i gwarantuje, że:</w:t>
      </w:r>
      <w:bookmarkEnd w:id="62"/>
    </w:p>
    <w:p w14:paraId="3958E285" w14:textId="655533E1" w:rsidR="00CB14F5" w:rsidRPr="00433679" w:rsidRDefault="00CB14F5" w:rsidP="00433679">
      <w:pPr>
        <w:pStyle w:val="Akapitzlist"/>
        <w:numPr>
          <w:ilvl w:val="1"/>
          <w:numId w:val="4"/>
        </w:numPr>
        <w:spacing w:before="60" w:after="60"/>
        <w:ind w:left="851" w:hanging="425"/>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przyjmuje do wiadomości, że jest jednym z Uczestników Przedsięwzięcia, a Przedsięwzięcie przewiduje w każdym Strumieniu Selekcję. Wykonawca przyjmuje do wiadomości, że wskutek Selekcji Umowa, w zależności od przebiegu jej realizacji, osiągnięć Wykonawcy oraz osiągnięć Konkurentów Wykonawcy w ramach Strumienia określonego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_Ref52658703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3</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_Ref54798562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§2</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może wygasnąć</w:t>
      </w:r>
      <w:r w:rsidR="00ED7108" w:rsidRPr="00433679">
        <w:rPr>
          <w:rFonts w:asciiTheme="minorHAnsi" w:hAnsiTheme="minorHAnsi" w:cstheme="minorHAnsi"/>
          <w:color w:val="000000" w:themeColor="text1"/>
        </w:rPr>
        <w:t xml:space="preserve"> zgodnie z zasadami określonymi w Umowie</w:t>
      </w:r>
      <w:r w:rsidRPr="00433679">
        <w:rPr>
          <w:rFonts w:asciiTheme="minorHAnsi" w:hAnsiTheme="minorHAnsi" w:cstheme="minorHAnsi"/>
          <w:color w:val="000000" w:themeColor="text1"/>
        </w:rPr>
        <w:t xml:space="preserve">, po wykonaniu przez Wykonawcę czynności w ramach Etapu I. Wykonawca ponosi wyłączne ryzyko związane z tym, że Rozwiązania przedstawione przez Konkurentów Wykonawcy w ramach danego Strumienia osiągną lepszy rezultat w ramach Selekcji; </w:t>
      </w:r>
    </w:p>
    <w:p w14:paraId="21F6DDD0" w14:textId="6A2FDD57" w:rsidR="00CB14F5" w:rsidRPr="00433679" w:rsidRDefault="00CB14F5" w:rsidP="00433679">
      <w:pPr>
        <w:pStyle w:val="Akapitzlist"/>
        <w:numPr>
          <w:ilvl w:val="1"/>
          <w:numId w:val="4"/>
        </w:numPr>
        <w:spacing w:before="60" w:after="60"/>
        <w:ind w:left="851" w:hanging="425"/>
        <w:jc w:val="both"/>
        <w:rPr>
          <w:rFonts w:asciiTheme="minorHAnsi" w:hAnsiTheme="minorHAnsi" w:cstheme="minorHAnsi"/>
          <w:color w:val="000000" w:themeColor="text1"/>
        </w:rPr>
      </w:pPr>
      <w:r w:rsidRPr="00433679">
        <w:rPr>
          <w:rFonts w:asciiTheme="minorHAnsi" w:hAnsiTheme="minorHAnsi" w:cstheme="minorHAnsi"/>
          <w:color w:val="000000" w:themeColor="text1"/>
        </w:rPr>
        <w:t>przyjmuje do wiadomości, że NCBR ma prawo do zakończenia Przedsięwzięcia (wypowiedzenia Umowy wraz z wypowiedzeniem umów ze wszystkimi Uczestnikami Przedsięwzięcia w danym Strumieniu) w ramach Selekcji Etapu I, z zastrzeżeniem zobowiązania NCBR do zapłaty wynagrodzenia za wykonane Prace B+R, zgodnie z Umową;</w:t>
      </w:r>
    </w:p>
    <w:p w14:paraId="16A831B5" w14:textId="62959B60" w:rsidR="00CB14F5" w:rsidRPr="00433679" w:rsidRDefault="00CB14F5" w:rsidP="00433679">
      <w:pPr>
        <w:pStyle w:val="Akapitzlist"/>
        <w:numPr>
          <w:ilvl w:val="1"/>
          <w:numId w:val="4"/>
        </w:numPr>
        <w:spacing w:before="60" w:after="60"/>
        <w:ind w:left="851" w:hanging="425"/>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przyjmuje do wiadomości, że liczba Uczestników Przedsięwzięcia w danym Strumieniu na kolejnych Etapach może wzrosnąć względem liczby wskazanej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_Ref479927963 \r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7</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_Ref52730665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§3</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w przypadku zwiększenia przez NCBR ogólnego budżetu Przedsięwzięcia zgodnie z Rozdziałem X Regulaminu;</w:t>
      </w:r>
    </w:p>
    <w:p w14:paraId="673C3D52" w14:textId="6C4F4C5D" w:rsidR="00C31508" w:rsidRPr="00433679" w:rsidRDefault="00C31508" w:rsidP="00433679">
      <w:pPr>
        <w:pStyle w:val="Akapitzlist"/>
        <w:numPr>
          <w:ilvl w:val="1"/>
          <w:numId w:val="4"/>
        </w:numPr>
        <w:spacing w:before="60" w:after="60"/>
        <w:ind w:left="851" w:hanging="425"/>
        <w:jc w:val="both"/>
        <w:rPr>
          <w:rFonts w:asciiTheme="minorHAnsi" w:hAnsiTheme="minorHAnsi" w:cstheme="minorHAnsi"/>
          <w:color w:val="000000" w:themeColor="text1"/>
        </w:rPr>
      </w:pPr>
      <w:r w:rsidRPr="00433679">
        <w:rPr>
          <w:rFonts w:asciiTheme="minorHAnsi" w:hAnsiTheme="minorHAnsi" w:cstheme="minorHAnsi"/>
          <w:color w:val="000000" w:themeColor="text1"/>
        </w:rPr>
        <w:t>przyjmuje do wiadomości, że Uczestnik Przedsięwzięcia tworzący Demonstrator Baterii ma obowiązek przekazać go do eksploatacji podmiotowi wskazanemu przez NCBR, przy czym może to by</w:t>
      </w:r>
      <w:r w:rsidR="3F9A7846" w:rsidRPr="00433679">
        <w:rPr>
          <w:rFonts w:asciiTheme="minorHAnsi" w:hAnsiTheme="minorHAnsi" w:cstheme="minorHAnsi"/>
          <w:color w:val="000000" w:themeColor="text1"/>
        </w:rPr>
        <w:t>ć</w:t>
      </w:r>
      <w:r w:rsidRPr="00433679">
        <w:rPr>
          <w:rFonts w:asciiTheme="minorHAnsi" w:hAnsiTheme="minorHAnsi" w:cstheme="minorHAnsi"/>
          <w:color w:val="000000" w:themeColor="text1"/>
        </w:rPr>
        <w:t xml:space="preserve"> Uczestnik Przedsięwzięcia tworzący Demonstrator Systemu, o ile drugi ze wskazanych Uczestników Przedsięwzięcia wyrazi zgodę na skorzystanie przez NCBR z prawa opcji dotyczącej integracji Demonstratorów Rozwiązań, na warunkach określonych w Umowie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_Ref52748402 \r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 xml:space="preserve">ROZDZIAŁ V. </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dotyczących m.in. rozdziału odpowiedzialności takich Uczestników Przedsięwzięcia względem NCBR,</w:t>
      </w:r>
      <w:r w:rsidR="00B352B8" w:rsidRPr="00433679">
        <w:rPr>
          <w:rFonts w:asciiTheme="minorHAnsi" w:hAnsiTheme="minorHAnsi" w:cstheme="minorHAnsi"/>
          <w:color w:val="000000" w:themeColor="text1"/>
        </w:rPr>
        <w:t xml:space="preserve"> przy czym wskazany mechanizm </w:t>
      </w:r>
      <w:r w:rsidR="00755F78" w:rsidRPr="00433679">
        <w:rPr>
          <w:rFonts w:asciiTheme="minorHAnsi" w:hAnsiTheme="minorHAnsi" w:cstheme="minorHAnsi"/>
          <w:color w:val="000000" w:themeColor="text1"/>
        </w:rPr>
        <w:t>ulega modyfikacji</w:t>
      </w:r>
      <w:r w:rsidR="00B352B8" w:rsidRPr="00433679">
        <w:rPr>
          <w:rFonts w:asciiTheme="minorHAnsi" w:hAnsiTheme="minorHAnsi" w:cstheme="minorHAnsi"/>
          <w:color w:val="000000" w:themeColor="text1"/>
        </w:rPr>
        <w:t xml:space="preserve">, jeśli </w:t>
      </w:r>
      <w:r w:rsidR="00755F78" w:rsidRPr="00433679">
        <w:rPr>
          <w:rFonts w:asciiTheme="minorHAnsi" w:hAnsiTheme="minorHAnsi" w:cstheme="minorHAnsi"/>
          <w:color w:val="000000" w:themeColor="text1"/>
        </w:rPr>
        <w:t xml:space="preserve">oba </w:t>
      </w:r>
      <w:r w:rsidR="00B352B8" w:rsidRPr="00433679">
        <w:rPr>
          <w:rFonts w:asciiTheme="minorHAnsi" w:hAnsiTheme="minorHAnsi" w:cstheme="minorHAnsi"/>
          <w:color w:val="000000" w:themeColor="text1"/>
        </w:rPr>
        <w:t>Demonstratory w obu Strumieniach opracowuje jeden Uczestnik Przedsięwzięcia,</w:t>
      </w:r>
    </w:p>
    <w:p w14:paraId="392DF2EE" w14:textId="7472D63E" w:rsidR="00ED7108" w:rsidRPr="00433679" w:rsidRDefault="00ED7108" w:rsidP="00433679">
      <w:pPr>
        <w:pStyle w:val="Akapitzlist"/>
        <w:numPr>
          <w:ilvl w:val="1"/>
          <w:numId w:val="4"/>
        </w:numPr>
        <w:spacing w:before="60" w:after="60"/>
        <w:ind w:left="851"/>
        <w:jc w:val="both"/>
        <w:rPr>
          <w:rFonts w:asciiTheme="minorHAnsi" w:hAnsiTheme="minorHAnsi" w:cstheme="minorHAnsi"/>
          <w:color w:val="000000" w:themeColor="text1"/>
        </w:rPr>
      </w:pPr>
      <w:bookmarkStart w:id="63" w:name="_Ref496275916"/>
      <w:r w:rsidRPr="00433679">
        <w:rPr>
          <w:rFonts w:asciiTheme="minorHAnsi" w:hAnsiTheme="minorHAnsi" w:cstheme="minorHAnsi"/>
          <w:color w:val="000000" w:themeColor="text1"/>
        </w:rPr>
        <w:t>nie wszedł i nie wejdzie w jakiekolwiek porozumienie, w szczególności w formie pisemnej lub ustnej, mające na celu zakłócenie konkurencji w danym Strumieniu Przedsięwzięcia, a w szczególności ustalenie oferowanego wynagrodzenia lub warunków oferowanych NCBR w danym Strumieniu Przedsięwzięci</w:t>
      </w:r>
      <w:r w:rsidR="00162225" w:rsidRPr="00433679">
        <w:rPr>
          <w:rFonts w:asciiTheme="minorHAnsi" w:hAnsiTheme="minorHAnsi" w:cstheme="minorHAnsi"/>
          <w:color w:val="000000" w:themeColor="text1"/>
        </w:rPr>
        <w:t>a. Zobowiązanie wskazane w poprzednim zdaniu nie stanowi jakiejkolwiek przeszkody dla nawiązywania wszelkich porozumień pomiędzy Uczestnikami Przedsięwzięcia uczestniczącymi w różnych Strumieniach, o ile jest to uzasadnione celem realizacji Umowy,</w:t>
      </w:r>
    </w:p>
    <w:p w14:paraId="48703DF4" w14:textId="69355508" w:rsidR="00CB14F5" w:rsidRPr="00433679" w:rsidRDefault="00CB14F5" w:rsidP="00433679">
      <w:pPr>
        <w:pStyle w:val="Akapitzlist"/>
        <w:numPr>
          <w:ilvl w:val="1"/>
          <w:numId w:val="4"/>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wynagrodzenie uzyskiwane od NCBR w ramach Umowy pokrywa wszelkie jego roszczenia względem NCBR związane z jej wykonaniem, w tym wszelkie należności publiczno-prawne oraz koszty, których nie przewidział w chwili przystępowania do Postępowania. Wszelkie koszty, których Wykonawca nie jest w stanie sfinansować z wynagrodzenia, pokryje we własnym zakresie i nie będzie żądał od NCBR podwyższenia wynagrodzenia w żadnym zakresie, chyba że w Umowie wyraźnie zastrzeżono odmiennie;</w:t>
      </w:r>
    </w:p>
    <w:p w14:paraId="15058B77" w14:textId="3BE8C824" w:rsidR="00CB14F5" w:rsidRPr="00433679" w:rsidRDefault="00CB14F5" w:rsidP="00433679">
      <w:pPr>
        <w:pStyle w:val="Akapitzlist"/>
        <w:numPr>
          <w:ilvl w:val="1"/>
          <w:numId w:val="4"/>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nie będzie finansował czynności objętych Harmonogramem </w:t>
      </w:r>
      <w:r w:rsidR="000D697E" w:rsidRPr="00433679">
        <w:rPr>
          <w:rFonts w:asciiTheme="minorHAnsi" w:hAnsiTheme="minorHAnsi" w:cstheme="minorHAnsi"/>
          <w:color w:val="000000" w:themeColor="text1"/>
        </w:rPr>
        <w:t>Prac</w:t>
      </w:r>
      <w:r w:rsidRPr="00433679">
        <w:rPr>
          <w:rFonts w:asciiTheme="minorHAnsi" w:hAnsiTheme="minorHAnsi" w:cstheme="minorHAnsi"/>
          <w:color w:val="000000" w:themeColor="text1"/>
        </w:rPr>
        <w:t xml:space="preserve"> wykonanych w ramach obowiązywania Umowy ze środków pochodzących z budżetu Unii Europejskiej lub ze środków publicznych z innych tytułów niż niniejsza Umowa oraz oświadcza, że w kosztach Prac B+R prowadzonych w ramach Etapu I</w:t>
      </w:r>
      <w:r w:rsidR="0028390F" w:rsidRPr="00433679">
        <w:rPr>
          <w:rFonts w:asciiTheme="minorHAnsi" w:hAnsiTheme="minorHAnsi" w:cstheme="minorHAnsi"/>
          <w:color w:val="000000" w:themeColor="text1"/>
        </w:rPr>
        <w:t xml:space="preserve"> i</w:t>
      </w:r>
      <w:r w:rsidRPr="00433679">
        <w:rPr>
          <w:rFonts w:asciiTheme="minorHAnsi" w:hAnsiTheme="minorHAnsi" w:cstheme="minorHAnsi"/>
          <w:color w:val="000000" w:themeColor="text1"/>
        </w:rPr>
        <w:t xml:space="preserve"> Etapu II nie uwzględni Prac B+R, na które uzyskał wcześniej dofinansowanie lub na których dofinansowanie ubiega się, a które to dofinansowanie pochodzi ze środków publicznych lub z budżetu Unii Europejskiej, bez uprzedniej zgody NCBR (wyrażonej w formie pisemnej pod rygorem nieważności), przy czym obowiązywać będzie zasada, że:</w:t>
      </w:r>
      <w:bookmarkStart w:id="64" w:name="_Hlk497406464"/>
      <w:bookmarkEnd w:id="64"/>
    </w:p>
    <w:p w14:paraId="10C41532" w14:textId="77777777" w:rsidR="00CB14F5" w:rsidRPr="00433679" w:rsidRDefault="00CB14F5" w:rsidP="00433679">
      <w:pPr>
        <w:pStyle w:val="Akapitzlist"/>
        <w:numPr>
          <w:ilvl w:val="0"/>
          <w:numId w:val="40"/>
        </w:numPr>
        <w:spacing w:before="60" w:after="60"/>
        <w:ind w:left="1134"/>
        <w:jc w:val="both"/>
        <w:rPr>
          <w:rFonts w:asciiTheme="minorHAnsi" w:hAnsiTheme="minorHAnsi" w:cstheme="minorHAnsi"/>
          <w:color w:val="000000" w:themeColor="text1"/>
        </w:rPr>
      </w:pPr>
      <w:r w:rsidRPr="00433679">
        <w:rPr>
          <w:rFonts w:asciiTheme="minorHAnsi" w:hAnsiTheme="minorHAnsi" w:cstheme="minorHAnsi"/>
          <w:color w:val="000000" w:themeColor="text1"/>
        </w:rPr>
        <w:lastRenderedPageBreak/>
        <w:t>wyniki prac sfinansowanych ze źródeł, o których mowa w zdaniu poprzednim mogą być wykorzystane dla potrzeb osiągnięcia celu Przedsięwzięcia, jednakże Wykonawca zrezygnuje z wynagrodzenia Prac B+R w zakresie, w jakim zostały sfinansowane z innych źródeł pochodzących ze środków publicznych lub budżetu Unii Europejskiej,</w:t>
      </w:r>
    </w:p>
    <w:p w14:paraId="4D6DE526" w14:textId="77777777" w:rsidR="00CB14F5" w:rsidRPr="00433679" w:rsidRDefault="00CB14F5" w:rsidP="00433679">
      <w:pPr>
        <w:pStyle w:val="Akapitzlist"/>
        <w:numPr>
          <w:ilvl w:val="0"/>
          <w:numId w:val="40"/>
        </w:numPr>
        <w:spacing w:before="60" w:after="60"/>
        <w:ind w:left="1134"/>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jeżeli rozwój produktu będzie wymagał adaptacji prac sfinansowanych ze źródeł, </w:t>
      </w:r>
      <w:r w:rsidRPr="00433679">
        <w:rPr>
          <w:rFonts w:asciiTheme="minorHAnsi" w:hAnsiTheme="minorHAnsi" w:cstheme="minorHAnsi"/>
          <w:color w:val="000000" w:themeColor="text1"/>
        </w:rPr>
        <w:br/>
        <w:t xml:space="preserve">o których mowa powyżej, a Wykonawca na odpowiednim etapie wykaże sposób </w:t>
      </w:r>
      <w:r w:rsidRPr="00433679">
        <w:rPr>
          <w:rFonts w:asciiTheme="minorHAnsi" w:hAnsiTheme="minorHAnsi" w:cstheme="minorHAnsi"/>
          <w:color w:val="000000" w:themeColor="text1"/>
        </w:rPr>
        <w:br/>
        <w:t>i koszty takiej adaptacji, wynagrodzeniem mogą być objęte wyłącznie koszty tej adaptacji, które zostaną przez Wykonawcę wyodrębnione w dokumentacji księgowej;</w:t>
      </w:r>
      <w:bookmarkEnd w:id="63"/>
    </w:p>
    <w:p w14:paraId="0BFCAF4F" w14:textId="049A2A16" w:rsidR="00CB14F5" w:rsidRPr="00433679" w:rsidRDefault="00CB14F5" w:rsidP="00433679">
      <w:pPr>
        <w:pStyle w:val="Akapitzlist"/>
        <w:numPr>
          <w:ilvl w:val="1"/>
          <w:numId w:val="4"/>
        </w:numPr>
        <w:spacing w:before="60" w:after="60"/>
        <w:ind w:left="851" w:hanging="425"/>
        <w:jc w:val="both"/>
        <w:rPr>
          <w:rFonts w:asciiTheme="minorHAnsi" w:hAnsiTheme="minorHAnsi" w:cstheme="minorHAnsi"/>
          <w:color w:val="000000" w:themeColor="text1"/>
        </w:rPr>
      </w:pPr>
      <w:bookmarkStart w:id="65" w:name="_Ref52699068"/>
      <w:r w:rsidRPr="00433679">
        <w:rPr>
          <w:rFonts w:asciiTheme="minorHAnsi" w:hAnsiTheme="minorHAnsi" w:cstheme="minorHAnsi"/>
          <w:color w:val="000000" w:themeColor="text1"/>
        </w:rPr>
        <w:t xml:space="preserve">każdy przejaw Wyników Prac B+R utrwali w postaci Dokumentacji B+R zgodnie z </w:t>
      </w:r>
      <w:r w:rsidR="005845CE" w:rsidRPr="00433679">
        <w:rPr>
          <w:rFonts w:asciiTheme="minorHAnsi" w:hAnsiTheme="minorHAnsi" w:cstheme="minorHAnsi"/>
          <w:color w:val="000000" w:themeColor="text1"/>
          <w:shd w:val="clear" w:color="auto" w:fill="E6E6E6"/>
        </w:rPr>
        <w:fldChar w:fldCharType="begin"/>
      </w:r>
      <w:r w:rsidR="005845CE" w:rsidRPr="00433679">
        <w:rPr>
          <w:rFonts w:asciiTheme="minorHAnsi" w:hAnsiTheme="minorHAnsi" w:cstheme="minorHAnsi"/>
          <w:color w:val="000000" w:themeColor="text1"/>
        </w:rPr>
        <w:instrText xml:space="preserve"> REF _Ref69139558 \n \h </w:instrText>
      </w:r>
      <w:r w:rsidR="0090300A" w:rsidRPr="00433679">
        <w:rPr>
          <w:rFonts w:asciiTheme="minorHAnsi" w:hAnsiTheme="minorHAnsi" w:cstheme="minorHAnsi"/>
          <w:color w:val="000000" w:themeColor="text1"/>
          <w:shd w:val="clear" w:color="auto" w:fill="E6E6E6"/>
        </w:rPr>
        <w:instrText xml:space="preserve"> \* MERGEFORMAT </w:instrText>
      </w:r>
      <w:r w:rsidR="005845CE" w:rsidRPr="00433679">
        <w:rPr>
          <w:rFonts w:asciiTheme="minorHAnsi" w:hAnsiTheme="minorHAnsi" w:cstheme="minorHAnsi"/>
          <w:color w:val="000000" w:themeColor="text1"/>
          <w:shd w:val="clear" w:color="auto" w:fill="E6E6E6"/>
        </w:rPr>
      </w:r>
      <w:r w:rsidR="005845CE"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27</w:t>
      </w:r>
      <w:r w:rsidR="005845CE" w:rsidRPr="00433679">
        <w:rPr>
          <w:rFonts w:asciiTheme="minorHAnsi" w:hAnsiTheme="minorHAnsi" w:cstheme="minorHAnsi"/>
          <w:color w:val="000000" w:themeColor="text1"/>
          <w:shd w:val="clear" w:color="auto" w:fill="E6E6E6"/>
        </w:rPr>
        <w:fldChar w:fldCharType="end"/>
      </w:r>
      <w:r w:rsidR="005845CE" w:rsidRPr="00433679">
        <w:rPr>
          <w:rFonts w:asciiTheme="minorHAnsi" w:hAnsiTheme="minorHAnsi" w:cstheme="minorHAnsi"/>
          <w:color w:val="000000" w:themeColor="text1"/>
          <w:shd w:val="clear" w:color="auto" w:fill="E6E6E6"/>
        </w:rPr>
        <w:t xml:space="preserve"> </w:t>
      </w:r>
      <w:r w:rsidR="005845CE" w:rsidRPr="00433679">
        <w:rPr>
          <w:rFonts w:asciiTheme="minorHAnsi" w:hAnsiTheme="minorHAnsi" w:cstheme="minorHAnsi"/>
          <w:color w:val="000000" w:themeColor="text1"/>
          <w:shd w:val="clear" w:color="auto" w:fill="E6E6E6"/>
        </w:rPr>
        <w:fldChar w:fldCharType="begin"/>
      </w:r>
      <w:r w:rsidR="005845CE" w:rsidRPr="00433679">
        <w:rPr>
          <w:rFonts w:asciiTheme="minorHAnsi" w:hAnsiTheme="minorHAnsi" w:cstheme="minorHAnsi"/>
          <w:color w:val="000000" w:themeColor="text1"/>
          <w:shd w:val="clear" w:color="auto" w:fill="E6E6E6"/>
        </w:rPr>
        <w:instrText xml:space="preserve"> REF _Ref69139563 \n \h </w:instrText>
      </w:r>
      <w:r w:rsidR="0090300A" w:rsidRPr="00433679">
        <w:rPr>
          <w:rFonts w:asciiTheme="minorHAnsi" w:hAnsiTheme="minorHAnsi" w:cstheme="minorHAnsi"/>
          <w:color w:val="000000" w:themeColor="text1"/>
          <w:shd w:val="clear" w:color="auto" w:fill="E6E6E6"/>
        </w:rPr>
        <w:instrText xml:space="preserve"> \* MERGEFORMAT </w:instrText>
      </w:r>
      <w:r w:rsidR="005845CE" w:rsidRPr="00433679">
        <w:rPr>
          <w:rFonts w:asciiTheme="minorHAnsi" w:hAnsiTheme="minorHAnsi" w:cstheme="minorHAnsi"/>
          <w:color w:val="000000" w:themeColor="text1"/>
          <w:shd w:val="clear" w:color="auto" w:fill="E6E6E6"/>
        </w:rPr>
      </w:r>
      <w:r w:rsidR="005845CE"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shd w:val="clear" w:color="auto" w:fill="E6E6E6"/>
        </w:rPr>
        <w:t>§6</w:t>
      </w:r>
      <w:r w:rsidR="005845CE"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niezależnie od tego czy dany element Dokumentacji B+R jest przekazywany NCBR w ramach Wyników Prac Etapu;</w:t>
      </w:r>
      <w:bookmarkEnd w:id="65"/>
      <w:r w:rsidRPr="00433679">
        <w:rPr>
          <w:rFonts w:asciiTheme="minorHAnsi" w:hAnsiTheme="minorHAnsi" w:cstheme="minorHAnsi"/>
          <w:color w:val="000000" w:themeColor="text1"/>
        </w:rPr>
        <w:t xml:space="preserve"> </w:t>
      </w:r>
    </w:p>
    <w:p w14:paraId="77DE2EA1" w14:textId="1F751753" w:rsidR="00CB14F5" w:rsidRPr="00433679" w:rsidRDefault="00CB14F5" w:rsidP="00433679">
      <w:pPr>
        <w:pStyle w:val="Akapitzlist"/>
        <w:numPr>
          <w:ilvl w:val="1"/>
          <w:numId w:val="4"/>
        </w:numPr>
        <w:spacing w:before="60" w:after="60"/>
        <w:ind w:left="851" w:hanging="425"/>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będzie wykonywał Prace B+R, w tym przygotowanie Wyników Prac Etapu, dokumentacji, o której mowa w pkt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_Ref52699068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8)</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oraz opracowanie i </w:t>
      </w:r>
      <w:r w:rsidR="005F7AD3" w:rsidRPr="00433679">
        <w:rPr>
          <w:rFonts w:asciiTheme="minorHAnsi" w:hAnsiTheme="minorHAnsi" w:cstheme="minorHAnsi"/>
          <w:color w:val="000000" w:themeColor="text1"/>
        </w:rPr>
        <w:t xml:space="preserve">stworzenie </w:t>
      </w:r>
      <w:r w:rsidR="00641F1B" w:rsidRPr="00433679">
        <w:rPr>
          <w:rFonts w:asciiTheme="minorHAnsi" w:hAnsiTheme="minorHAnsi" w:cstheme="minorHAnsi"/>
          <w:color w:val="000000" w:themeColor="text1"/>
        </w:rPr>
        <w:t xml:space="preserve">Prototypu i </w:t>
      </w:r>
      <w:r w:rsidRPr="00433679">
        <w:rPr>
          <w:rFonts w:asciiTheme="minorHAnsi" w:hAnsiTheme="minorHAnsi" w:cstheme="minorHAnsi"/>
          <w:color w:val="000000" w:themeColor="text1"/>
        </w:rPr>
        <w:t>Demonstratora, z uwzględnieniem postanowień Umowy i jej Załączników oraz przepisami powszechnie obowiązującego prawa;</w:t>
      </w:r>
    </w:p>
    <w:p w14:paraId="21AFDAE4" w14:textId="6F32733C" w:rsidR="00CB14F5" w:rsidRPr="00433679" w:rsidRDefault="00CB14F5" w:rsidP="00433679">
      <w:pPr>
        <w:pStyle w:val="Akapitzlist"/>
        <w:numPr>
          <w:ilvl w:val="1"/>
          <w:numId w:val="4"/>
        </w:numPr>
        <w:spacing w:before="60" w:after="60"/>
        <w:ind w:left="851" w:hanging="425"/>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posiada wszelkie zdolności i warunki techniczne niezbędne dla prawidłowego wykonania Umowy, w tym potrzebne do </w:t>
      </w:r>
      <w:r w:rsidR="00D7474E" w:rsidRPr="00433679">
        <w:rPr>
          <w:rFonts w:asciiTheme="minorHAnsi" w:hAnsiTheme="minorHAnsi" w:cstheme="minorHAnsi"/>
          <w:color w:val="000000" w:themeColor="text1"/>
        </w:rPr>
        <w:t xml:space="preserve">stworzenia Prototypu oraz </w:t>
      </w:r>
      <w:r w:rsidR="00162225" w:rsidRPr="00433679">
        <w:rPr>
          <w:rFonts w:asciiTheme="minorHAnsi" w:hAnsiTheme="minorHAnsi" w:cstheme="minorHAnsi"/>
          <w:color w:val="000000" w:themeColor="text1"/>
        </w:rPr>
        <w:t xml:space="preserve">stworzenia i instalacji </w:t>
      </w:r>
      <w:r w:rsidRPr="00433679">
        <w:rPr>
          <w:rFonts w:asciiTheme="minorHAnsi" w:hAnsiTheme="minorHAnsi" w:cstheme="minorHAnsi"/>
          <w:color w:val="000000" w:themeColor="text1"/>
        </w:rPr>
        <w:t>Demonstratora na warunkach określonych w Regulaminie i w Załącznikach nr 1 i nr 4 do Regulaminu;</w:t>
      </w:r>
    </w:p>
    <w:p w14:paraId="4531AA74" w14:textId="77777777" w:rsidR="00CB14F5" w:rsidRPr="00433679" w:rsidRDefault="00CB14F5" w:rsidP="00433679">
      <w:pPr>
        <w:pStyle w:val="Akapitzlist"/>
        <w:numPr>
          <w:ilvl w:val="1"/>
          <w:numId w:val="4"/>
        </w:numPr>
        <w:spacing w:before="60" w:after="60"/>
        <w:ind w:left="851" w:hanging="425"/>
        <w:jc w:val="both"/>
        <w:rPr>
          <w:rFonts w:asciiTheme="minorHAnsi" w:hAnsiTheme="minorHAnsi" w:cstheme="minorHAnsi"/>
          <w:color w:val="000000" w:themeColor="text1"/>
        </w:rPr>
      </w:pPr>
      <w:r w:rsidRPr="00433679">
        <w:rPr>
          <w:rFonts w:asciiTheme="minorHAnsi" w:hAnsiTheme="minorHAnsi" w:cstheme="minorHAnsi"/>
          <w:color w:val="000000" w:themeColor="text1"/>
        </w:rPr>
        <w:t>wszelkie informacje i oświadczenia złożone przy zawarciu Umowy są prawdziwe, kompletne i rzetelne, w szczególności, w sposób obiektywny oraz prawidłowy przedstawiają jego sytuację finansową;</w:t>
      </w:r>
    </w:p>
    <w:p w14:paraId="1D64F8D0" w14:textId="77777777" w:rsidR="00CB14F5" w:rsidRPr="00433679" w:rsidRDefault="00CB14F5" w:rsidP="00433679">
      <w:pPr>
        <w:pStyle w:val="Akapitzlist"/>
        <w:numPr>
          <w:ilvl w:val="1"/>
          <w:numId w:val="4"/>
        </w:numPr>
        <w:spacing w:before="60" w:after="60"/>
        <w:ind w:left="851" w:hanging="425"/>
        <w:jc w:val="both"/>
        <w:rPr>
          <w:rFonts w:asciiTheme="minorHAnsi" w:hAnsiTheme="minorHAnsi" w:cstheme="minorHAnsi"/>
          <w:color w:val="000000" w:themeColor="text1"/>
        </w:rPr>
      </w:pPr>
      <w:r w:rsidRPr="00433679">
        <w:rPr>
          <w:rFonts w:asciiTheme="minorHAnsi" w:hAnsiTheme="minorHAnsi" w:cstheme="minorHAnsi"/>
          <w:color w:val="000000" w:themeColor="text1"/>
        </w:rPr>
        <w:t>z chwilą zawarcia i wejścia w życie Umowy nie będą zachodziły inne okoliczności, które mogą przeszkodzić prawidłowemu i terminowemu wykonaniu Umowy;</w:t>
      </w:r>
    </w:p>
    <w:p w14:paraId="45AA00C7" w14:textId="77777777" w:rsidR="00CB14F5" w:rsidRPr="00433679" w:rsidRDefault="00CB14F5" w:rsidP="00433679">
      <w:pPr>
        <w:pStyle w:val="Akapitzlist"/>
        <w:numPr>
          <w:ilvl w:val="1"/>
          <w:numId w:val="4"/>
        </w:numPr>
        <w:spacing w:before="60" w:after="60"/>
        <w:ind w:left="851" w:hanging="425"/>
        <w:jc w:val="both"/>
        <w:rPr>
          <w:rFonts w:asciiTheme="minorHAnsi" w:hAnsiTheme="minorHAnsi" w:cstheme="minorHAnsi"/>
          <w:color w:val="000000" w:themeColor="text1"/>
        </w:rPr>
      </w:pPr>
      <w:r w:rsidRPr="00433679">
        <w:rPr>
          <w:rFonts w:asciiTheme="minorHAnsi" w:hAnsiTheme="minorHAnsi" w:cstheme="minorHAnsi"/>
          <w:color w:val="000000" w:themeColor="text1"/>
        </w:rPr>
        <w:t>postanowienia Umowy nie pozostają w sprzeczności z jakąkolwiek inną umową, której jest stroną i nie prowadzą do niewykonania lub nienależytego wykonania postanowień takiej umowy;</w:t>
      </w:r>
    </w:p>
    <w:p w14:paraId="25ECBB7F" w14:textId="77777777" w:rsidR="00CB14F5" w:rsidRPr="00433679" w:rsidRDefault="00CB14F5" w:rsidP="00433679">
      <w:pPr>
        <w:pStyle w:val="Akapitzlist"/>
        <w:numPr>
          <w:ilvl w:val="1"/>
          <w:numId w:val="4"/>
        </w:numPr>
        <w:spacing w:before="60" w:after="60"/>
        <w:ind w:left="851" w:hanging="425"/>
        <w:jc w:val="both"/>
        <w:rPr>
          <w:rFonts w:asciiTheme="minorHAnsi" w:hAnsiTheme="minorHAnsi" w:cstheme="minorHAnsi"/>
          <w:color w:val="000000" w:themeColor="text1"/>
        </w:rPr>
      </w:pPr>
      <w:r w:rsidRPr="00433679">
        <w:rPr>
          <w:rFonts w:asciiTheme="minorHAnsi" w:hAnsiTheme="minorHAnsi" w:cstheme="minorHAnsi"/>
          <w:color w:val="000000" w:themeColor="text1"/>
        </w:rPr>
        <w:t>zostały pozyskane zgody jego organów korporacyjnych oraz wszelkie inne wymagane zgody – jeżeli dotyczy;</w:t>
      </w:r>
    </w:p>
    <w:p w14:paraId="05E1AB84" w14:textId="011845D0" w:rsidR="00CB14F5" w:rsidRPr="00433679" w:rsidRDefault="00CB14F5" w:rsidP="00433679">
      <w:pPr>
        <w:pStyle w:val="Akapitzlist"/>
        <w:numPr>
          <w:ilvl w:val="1"/>
          <w:numId w:val="4"/>
        </w:numPr>
        <w:spacing w:before="60" w:after="60"/>
        <w:ind w:left="851" w:hanging="425"/>
        <w:jc w:val="both"/>
        <w:rPr>
          <w:rFonts w:asciiTheme="minorHAnsi" w:hAnsiTheme="minorHAnsi" w:cstheme="minorHAnsi"/>
          <w:color w:val="000000" w:themeColor="text1"/>
        </w:rPr>
      </w:pPr>
      <w:r w:rsidRPr="00433679">
        <w:rPr>
          <w:rFonts w:asciiTheme="minorHAnsi" w:hAnsiTheme="minorHAnsi" w:cstheme="minorHAnsi"/>
          <w:color w:val="000000" w:themeColor="text1"/>
        </w:rPr>
        <w:t>przez cały czas trwania Umowy zapewni (na podstawie wybranej przez siebie podstawy prawnej współpracy, w szczególności umowy o pracę, umowy zlecenia, itp.)</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niezbędną dla jej wykonania liczbę osób, z których doświadczenia, wiedzy i umiejętności Wykonawca będzie korzystał (Zespół Projektowy skierowany do realizacji Przedsięwzięcia);</w:t>
      </w:r>
    </w:p>
    <w:p w14:paraId="3D7D9928" w14:textId="0064E9FF" w:rsidR="00CB14F5" w:rsidRPr="00433679" w:rsidRDefault="00CB14F5" w:rsidP="00433679">
      <w:pPr>
        <w:pStyle w:val="Akapitzlist"/>
        <w:numPr>
          <w:ilvl w:val="1"/>
          <w:numId w:val="4"/>
        </w:numPr>
        <w:spacing w:before="60" w:after="60"/>
        <w:ind w:left="851" w:hanging="425"/>
        <w:jc w:val="both"/>
        <w:rPr>
          <w:rFonts w:asciiTheme="minorHAnsi" w:hAnsiTheme="minorHAnsi" w:cstheme="minorHAnsi"/>
          <w:color w:val="000000" w:themeColor="text1"/>
          <w:lang w:eastAsia="pl-PL"/>
        </w:rPr>
      </w:pPr>
      <w:r w:rsidRPr="00433679">
        <w:rPr>
          <w:rFonts w:asciiTheme="minorHAnsi" w:hAnsiTheme="minorHAnsi" w:cstheme="minorHAnsi"/>
          <w:color w:val="000000" w:themeColor="text1"/>
        </w:rPr>
        <w:t>wyraża zgodę na przeprowadzenie kontroli oraz podda się kontrolom wskazanym w Umowie oraz umożliwi NCBR weryfikację prowadzonych Prac B+R zgodnie z Umową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_Ref505921280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 xml:space="preserve">ROZDZIAŁ VIII. </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w:t>
      </w:r>
    </w:p>
    <w:p w14:paraId="166961D6" w14:textId="1C39EF58" w:rsidR="00CB14F5" w:rsidRPr="00433679" w:rsidRDefault="00CB14F5" w:rsidP="00433679">
      <w:pPr>
        <w:pStyle w:val="Akapitzlist"/>
        <w:numPr>
          <w:ilvl w:val="1"/>
          <w:numId w:val="4"/>
        </w:numPr>
        <w:spacing w:before="60" w:after="60"/>
        <w:ind w:left="851" w:hanging="425"/>
        <w:jc w:val="both"/>
        <w:rPr>
          <w:rFonts w:asciiTheme="minorHAnsi" w:hAnsiTheme="minorHAnsi" w:cstheme="minorHAnsi"/>
          <w:color w:val="000000" w:themeColor="text1"/>
        </w:rPr>
      </w:pPr>
      <w:bookmarkStart w:id="66" w:name="_Ref511826812"/>
      <w:r w:rsidRPr="00433679">
        <w:rPr>
          <w:rFonts w:asciiTheme="minorHAnsi" w:hAnsiTheme="minorHAnsi" w:cstheme="minorHAnsi"/>
          <w:color w:val="000000" w:themeColor="text1"/>
        </w:rPr>
        <w:t xml:space="preserve">przyjmuje do wiadomości, że istnieje możliwość zaistnienia okoliczności, o której mowa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_Ref508810285 \r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41</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których konsekwencją może być obniżenie poziomu finansowania Przedsięwzięcia, oraz konieczność dokonania stosownej zmiany Umowy, której zobowiązuje się dokonać, na pisemne (pod rygorem nieważności) wezwanie NCBR do zmiany Umowy, z zastrzeżeniem uprawnienia Wykonawcy do wypowiedzenia Umowy, zgodnie z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_Ref493846761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37</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_Ref511826850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§5</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Umowy;</w:t>
      </w:r>
      <w:bookmarkEnd w:id="66"/>
    </w:p>
    <w:p w14:paraId="63DAFB19" w14:textId="77777777" w:rsidR="00CB14F5" w:rsidRPr="00433679" w:rsidRDefault="00CB14F5" w:rsidP="00433679">
      <w:pPr>
        <w:pStyle w:val="Akapitzlist"/>
        <w:numPr>
          <w:ilvl w:val="1"/>
          <w:numId w:val="4"/>
        </w:numPr>
        <w:spacing w:before="60" w:after="60"/>
        <w:ind w:left="851" w:hanging="425"/>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wszelkie oświadczenia Wykonawcy złożone we Wniosku oraz w związku </w:t>
      </w:r>
      <w:r w:rsidRPr="00433679">
        <w:rPr>
          <w:rFonts w:asciiTheme="minorHAnsi" w:hAnsiTheme="minorHAnsi" w:cstheme="minorHAnsi"/>
          <w:color w:val="000000" w:themeColor="text1"/>
        </w:rPr>
        <w:br/>
        <w:t>z przeprowadzeniem Postępowania są prawdziwe oraz potwierdza ich prawdziwość także na moment zawarcia Umowy oraz czas jej realizacji;</w:t>
      </w:r>
    </w:p>
    <w:p w14:paraId="62DFDC4D" w14:textId="0CC7D256" w:rsidR="00CB14F5" w:rsidRPr="00433679" w:rsidRDefault="00CB14F5" w:rsidP="00433679">
      <w:pPr>
        <w:pStyle w:val="Akapitzlist"/>
        <w:numPr>
          <w:ilvl w:val="1"/>
          <w:numId w:val="4"/>
        </w:numPr>
        <w:spacing w:before="60" w:after="60"/>
        <w:ind w:left="851" w:hanging="425"/>
        <w:jc w:val="both"/>
        <w:rPr>
          <w:rFonts w:asciiTheme="minorHAnsi" w:hAnsiTheme="minorHAnsi" w:cstheme="minorHAnsi"/>
          <w:color w:val="000000" w:themeColor="text1"/>
        </w:rPr>
      </w:pPr>
      <w:bookmarkStart w:id="67" w:name="_Ref52699466"/>
      <w:r w:rsidRPr="00433679">
        <w:rPr>
          <w:rFonts w:asciiTheme="minorHAnsi" w:hAnsiTheme="minorHAnsi" w:cstheme="minorHAnsi"/>
          <w:color w:val="000000" w:themeColor="text1"/>
        </w:rPr>
        <w:t>Wykonawca, zespół pracowników, współpracowników lub Podwykonawców Wykonawcy, stanowiący Zespół Projektowy Wykonawcy</w:t>
      </w:r>
      <w:r w:rsidRPr="00433679" w:rsidDel="007651FF">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skierowany do realizacji Przedsięwzięcia, ani też poszczególni jego członkowie, wykonujący czynności w ramach Umowy, w tym prowadzący Prace B+R, nie będzie wykonywał (nie będą wykonywali) jakichkolwiek czynności w ramach umowy zawartej pomiędzy NCBR a Konkurentem Wykonawcy, bez uprzedniej zgody NCBR.</w:t>
      </w:r>
      <w:r w:rsidR="00162225" w:rsidRPr="00433679">
        <w:rPr>
          <w:rFonts w:asciiTheme="minorHAnsi" w:hAnsiTheme="minorHAnsi" w:cstheme="minorHAnsi"/>
          <w:color w:val="000000" w:themeColor="text1"/>
        </w:rPr>
        <w:t xml:space="preserve"> </w:t>
      </w:r>
      <w:r w:rsidR="00162225" w:rsidRPr="00433679">
        <w:rPr>
          <w:rFonts w:asciiTheme="minorHAnsi" w:hAnsiTheme="minorHAnsi" w:cstheme="minorHAnsi"/>
          <w:color w:val="000000" w:themeColor="text1"/>
        </w:rPr>
        <w:lastRenderedPageBreak/>
        <w:t>Zobowiązanie wskazane w poprzednim zdaniu nie stanowi jakiejkolwiek przeszkody dla podejmowania przez wskazane podmioty czynności w wyniku porozumień pomiędzy Uczestnikami Przedsięwzięcia uczestniczącymi w różnych Strumieniach, o ile jest to uzasadnione celem realizacji Umowy. W innych przypadkach</w:t>
      </w:r>
      <w:r w:rsidRPr="00433679">
        <w:rPr>
          <w:rFonts w:asciiTheme="minorHAnsi" w:hAnsiTheme="minorHAnsi" w:cstheme="minorHAnsi"/>
          <w:color w:val="000000" w:themeColor="text1"/>
        </w:rPr>
        <w:t xml:space="preserve"> NCBR nie odmówi udzielenia zgody, jeśli wedle oceny NCBR działanie opisane w tym punkcie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_Ref52699466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19)</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nie wpłynie na realizację celu Umowy i naruszenie konkurencyjności pomiędzy Uczestnikami Przedsięwzięcia;</w:t>
      </w:r>
      <w:bookmarkEnd w:id="67"/>
      <w:r w:rsidRPr="00433679">
        <w:rPr>
          <w:rFonts w:asciiTheme="minorHAnsi" w:hAnsiTheme="minorHAnsi" w:cstheme="minorHAnsi"/>
          <w:color w:val="000000" w:themeColor="text1"/>
        </w:rPr>
        <w:t xml:space="preserve"> </w:t>
      </w:r>
    </w:p>
    <w:p w14:paraId="4113573B" w14:textId="7F072918" w:rsidR="00CB14F5" w:rsidRPr="00433679" w:rsidRDefault="00CB14F5" w:rsidP="00433679">
      <w:pPr>
        <w:pStyle w:val="Akapitzlist"/>
        <w:numPr>
          <w:ilvl w:val="1"/>
          <w:numId w:val="4"/>
        </w:numPr>
        <w:spacing w:before="60" w:after="60"/>
        <w:ind w:left="851" w:hanging="425"/>
        <w:jc w:val="both"/>
        <w:rPr>
          <w:rFonts w:asciiTheme="minorHAnsi" w:hAnsiTheme="minorHAnsi" w:cstheme="minorHAnsi"/>
          <w:color w:val="000000" w:themeColor="text1"/>
        </w:rPr>
      </w:pPr>
      <w:bookmarkStart w:id="68" w:name="_Ref52699549"/>
      <w:r w:rsidRPr="00433679">
        <w:rPr>
          <w:rFonts w:asciiTheme="minorHAnsi" w:hAnsiTheme="minorHAnsi" w:cstheme="minorHAnsi"/>
          <w:color w:val="000000" w:themeColor="text1"/>
        </w:rPr>
        <w:t xml:space="preserve">Wykonawca nie będzie korzystał z wyników prac wykonanych lub wykonywanych przez jakikolwiek podmiot w związku z umową zawartą pomiędzy NCBR a Konkurentem Wykonawcy w </w:t>
      </w:r>
      <w:r w:rsidR="00162225" w:rsidRPr="00433679">
        <w:rPr>
          <w:rFonts w:asciiTheme="minorHAnsi" w:hAnsiTheme="minorHAnsi" w:cstheme="minorHAnsi"/>
          <w:color w:val="000000" w:themeColor="text1"/>
        </w:rPr>
        <w:t>danym Strumieniu Przedsięwzięcia</w:t>
      </w:r>
      <w:r w:rsidRPr="00433679">
        <w:rPr>
          <w:rFonts w:asciiTheme="minorHAnsi" w:hAnsiTheme="minorHAnsi" w:cstheme="minorHAnsi"/>
          <w:color w:val="000000" w:themeColor="text1"/>
        </w:rPr>
        <w:t xml:space="preserve">, przy czym niniejsze zobowiązanie nie ma zastosowania do korzystania z wyników prac Konkurenta Wykonawcy względem którego odpowiednia umowa uprzednio wygasła wskutek dokonanej Selekcji, bez uprzedniej zgody NCBR. </w:t>
      </w:r>
      <w:r w:rsidR="00162225" w:rsidRPr="00433679">
        <w:rPr>
          <w:rFonts w:asciiTheme="minorHAnsi" w:hAnsiTheme="minorHAnsi" w:cstheme="minorHAnsi"/>
          <w:color w:val="000000" w:themeColor="text1"/>
        </w:rPr>
        <w:t xml:space="preserve">Zobowiązanie wskazane w poprzednim zdaniu nie stanowi jakiejkolwiek przeszkody dla korzystania przez Wykonawcę z wyników prac innych podmiotów w wyniku porozumień pomiędzy Uczestnikami Przedsięwzięcia uczestniczącymi w różnych Strumieniach, o ile jest to uzasadnione celem realizacji Umowy. W innych przypadkach </w:t>
      </w:r>
      <w:r w:rsidRPr="00433679">
        <w:rPr>
          <w:rFonts w:asciiTheme="minorHAnsi" w:hAnsiTheme="minorHAnsi" w:cstheme="minorHAnsi"/>
          <w:color w:val="000000" w:themeColor="text1"/>
        </w:rPr>
        <w:t xml:space="preserve">NCBR nie odmówi udzielenia zgody, jeśli wedle oceny NCBR działanie opisane w tym punkcie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_Ref52699549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20)</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nie wpłynie na realizację celu Umowy i naruszenie konkurencyjności pomiędzy Uczestnikami Przedsięwzięcia;</w:t>
      </w:r>
      <w:bookmarkEnd w:id="68"/>
    </w:p>
    <w:p w14:paraId="1E06436F" w14:textId="5186A742" w:rsidR="00CB14F5" w:rsidRPr="00433679" w:rsidRDefault="00CB14F5" w:rsidP="00433679">
      <w:pPr>
        <w:pStyle w:val="Akapitzlist"/>
        <w:numPr>
          <w:ilvl w:val="1"/>
          <w:numId w:val="4"/>
        </w:numPr>
        <w:spacing w:before="60" w:after="60"/>
        <w:ind w:left="851" w:hanging="425"/>
        <w:jc w:val="both"/>
        <w:rPr>
          <w:rFonts w:asciiTheme="minorHAnsi" w:hAnsiTheme="minorHAnsi" w:cstheme="minorHAnsi"/>
          <w:color w:val="000000" w:themeColor="text1"/>
        </w:rPr>
      </w:pPr>
      <w:r w:rsidRPr="00433679">
        <w:rPr>
          <w:rFonts w:asciiTheme="minorHAnsi" w:hAnsiTheme="minorHAnsi" w:cstheme="minorHAnsi"/>
          <w:color w:val="000000" w:themeColor="text1"/>
        </w:rPr>
        <w:t>Wykonawca zapewni pełną poufność czynności wykonywanych w ramach realizacji Umowy, w tym prowadzenia Prac B+R, przynajmniej w takim stopniu, by uniemożliwić Konkurentom Wykonawcy dostęp do ich przebiegu i wyników</w:t>
      </w:r>
      <w:r w:rsidR="00352665" w:rsidRPr="00433679">
        <w:rPr>
          <w:rFonts w:asciiTheme="minorHAnsi" w:hAnsiTheme="minorHAnsi" w:cstheme="minorHAnsi"/>
          <w:color w:val="000000" w:themeColor="text1"/>
        </w:rPr>
        <w:t>. Zobowiązanie wskazane w poprzednim zdaniu nie stanowi jakiejkolwiek przeszkody dla udostępniania przez Wykonawcę informacji w ramach porozumień pomiędzy Uczestnikami Przedsięwzięcia uczestniczącymi w różnych Strumieniach, o ile jest to uzasadnione celem realizacji Umowy</w:t>
      </w:r>
      <w:r w:rsidRPr="00433679">
        <w:rPr>
          <w:rFonts w:asciiTheme="minorHAnsi" w:hAnsiTheme="minorHAnsi" w:cstheme="minorHAnsi"/>
          <w:color w:val="000000" w:themeColor="text1"/>
        </w:rPr>
        <w:t>;</w:t>
      </w:r>
    </w:p>
    <w:p w14:paraId="00DB4EBE" w14:textId="0CBF1F79" w:rsidR="00CB14F5" w:rsidRPr="00433679" w:rsidRDefault="00CB14F5" w:rsidP="00433679">
      <w:pPr>
        <w:pStyle w:val="Akapitzlist"/>
        <w:numPr>
          <w:ilvl w:val="1"/>
          <w:numId w:val="4"/>
        </w:numPr>
        <w:spacing w:before="60" w:after="60"/>
        <w:ind w:left="851" w:hanging="425"/>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 przypadku, jeśli Wykonawca uczestniczy w realizacji </w:t>
      </w:r>
      <w:r w:rsidR="005F7AD3" w:rsidRPr="00433679">
        <w:rPr>
          <w:rFonts w:asciiTheme="minorHAnsi" w:hAnsiTheme="minorHAnsi" w:cstheme="minorHAnsi"/>
          <w:color w:val="000000" w:themeColor="text1"/>
        </w:rPr>
        <w:t>obu</w:t>
      </w:r>
      <w:r w:rsidRPr="00433679">
        <w:rPr>
          <w:rFonts w:asciiTheme="minorHAnsi" w:hAnsiTheme="minorHAnsi" w:cstheme="minorHAnsi"/>
          <w:color w:val="000000" w:themeColor="text1"/>
        </w:rPr>
        <w:t xml:space="preserve"> Strumieni w ramach Przedsięwzięcia, </w:t>
      </w:r>
      <w:r w:rsidR="00162225" w:rsidRPr="00433679">
        <w:rPr>
          <w:rFonts w:asciiTheme="minorHAnsi" w:hAnsiTheme="minorHAnsi" w:cstheme="minorHAnsi"/>
          <w:color w:val="000000" w:themeColor="text1"/>
        </w:rPr>
        <w:t>Wykonawca zobowiązany jest zapewnić realizację wszystkich obowiązków w ramach odrębnych Strumieniu jak również integrację stworzonych Rozwiązań</w:t>
      </w:r>
      <w:r w:rsidRPr="00433679">
        <w:rPr>
          <w:rFonts w:asciiTheme="minorHAnsi" w:hAnsiTheme="minorHAnsi" w:cstheme="minorHAnsi"/>
          <w:color w:val="000000" w:themeColor="text1"/>
        </w:rPr>
        <w:t>.</w:t>
      </w:r>
    </w:p>
    <w:p w14:paraId="59C8582D" w14:textId="77777777" w:rsidR="00CB14F5" w:rsidRPr="00433679" w:rsidRDefault="00CB14F5" w:rsidP="00433679">
      <w:pPr>
        <w:pStyle w:val="Nagwek1"/>
      </w:pPr>
      <w:bookmarkStart w:id="69" w:name="_Toc504994941"/>
      <w:bookmarkStart w:id="70" w:name="_Toc511371189"/>
      <w:bookmarkStart w:id="71" w:name="_Toc52745892"/>
      <w:bookmarkStart w:id="72" w:name="_Toc70340581"/>
      <w:r w:rsidRPr="00433679">
        <w:t xml:space="preserve">GŁÓWNE ZAŁOŻENIA </w:t>
      </w:r>
      <w:bookmarkEnd w:id="69"/>
      <w:bookmarkEnd w:id="70"/>
      <w:r w:rsidRPr="00433679">
        <w:t>REALIZACJI PRAC B+R</w:t>
      </w:r>
      <w:bookmarkEnd w:id="71"/>
      <w:bookmarkEnd w:id="72"/>
    </w:p>
    <w:p w14:paraId="6A3DC524" w14:textId="77777777" w:rsidR="00CB14F5" w:rsidRPr="00433679" w:rsidRDefault="00CB14F5" w:rsidP="00433679">
      <w:pPr>
        <w:pStyle w:val="Nagwek2"/>
      </w:pPr>
      <w:bookmarkStart w:id="73" w:name="_Ref479927963"/>
      <w:bookmarkStart w:id="74" w:name="_Toc504994942"/>
      <w:bookmarkStart w:id="75" w:name="_Toc511371190"/>
      <w:bookmarkStart w:id="76" w:name="_Toc52745893"/>
      <w:bookmarkStart w:id="77" w:name="_Toc70340582"/>
      <w:r w:rsidRPr="00433679">
        <w:t>[ETAPY REALIZACJI UMOWY]</w:t>
      </w:r>
      <w:bookmarkEnd w:id="73"/>
      <w:bookmarkEnd w:id="74"/>
      <w:bookmarkEnd w:id="75"/>
      <w:bookmarkEnd w:id="76"/>
      <w:bookmarkEnd w:id="77"/>
    </w:p>
    <w:p w14:paraId="2834222E" w14:textId="77777777" w:rsidR="00CB14F5" w:rsidRPr="00433679" w:rsidRDefault="00CB14F5" w:rsidP="00433679">
      <w:pPr>
        <w:pStyle w:val="Akapitzlist"/>
        <w:numPr>
          <w:ilvl w:val="0"/>
          <w:numId w:val="11"/>
        </w:numPr>
        <w:spacing w:before="60" w:after="60"/>
        <w:ind w:left="426" w:hanging="426"/>
        <w:jc w:val="both"/>
        <w:rPr>
          <w:rFonts w:asciiTheme="minorHAnsi" w:hAnsiTheme="minorHAnsi" w:cstheme="minorHAnsi"/>
          <w:color w:val="000000" w:themeColor="text1"/>
        </w:rPr>
      </w:pPr>
      <w:bookmarkStart w:id="78" w:name="_Ref479927950"/>
      <w:r w:rsidRPr="00433679">
        <w:rPr>
          <w:rFonts w:asciiTheme="minorHAnsi" w:hAnsiTheme="minorHAnsi" w:cstheme="minorHAnsi"/>
          <w:color w:val="000000" w:themeColor="text1"/>
        </w:rPr>
        <w:t>Zawarcie Umowy zostało poprzedzone Postępowaniem.</w:t>
      </w:r>
    </w:p>
    <w:p w14:paraId="73100584" w14:textId="77777777" w:rsidR="00CB14F5" w:rsidRPr="00433679" w:rsidRDefault="00CB14F5" w:rsidP="00433679">
      <w:pPr>
        <w:pStyle w:val="Akapitzlist"/>
        <w:numPr>
          <w:ilvl w:val="0"/>
          <w:numId w:val="11"/>
        </w:numPr>
        <w:spacing w:before="60" w:after="60"/>
        <w:ind w:left="426" w:hanging="426"/>
        <w:jc w:val="both"/>
        <w:rPr>
          <w:rFonts w:asciiTheme="minorHAnsi" w:hAnsiTheme="minorHAnsi" w:cstheme="minorHAnsi"/>
          <w:color w:val="000000" w:themeColor="text1"/>
        </w:rPr>
      </w:pPr>
      <w:bookmarkStart w:id="79" w:name="_Ref495943102"/>
      <w:r w:rsidRPr="00433679">
        <w:rPr>
          <w:rFonts w:asciiTheme="minorHAnsi" w:hAnsiTheme="minorHAnsi" w:cstheme="minorHAnsi"/>
          <w:color w:val="000000" w:themeColor="text1"/>
        </w:rPr>
        <w:t>Wykonanie Umowy dzieli się na trzy następujące po sobie Etapy odpowiadające procesowi badawczo-rozwojowemu:</w:t>
      </w:r>
      <w:bookmarkEnd w:id="78"/>
      <w:bookmarkEnd w:id="79"/>
    </w:p>
    <w:p w14:paraId="48B08BBE" w14:textId="21036FB8" w:rsidR="00CB14F5" w:rsidRPr="00433679" w:rsidRDefault="00CB14F5" w:rsidP="00433679">
      <w:pPr>
        <w:pStyle w:val="Akapitzlist"/>
        <w:numPr>
          <w:ilvl w:val="0"/>
          <w:numId w:val="12"/>
        </w:numPr>
        <w:spacing w:before="60" w:after="60"/>
        <w:jc w:val="both"/>
        <w:rPr>
          <w:rFonts w:asciiTheme="minorHAnsi" w:hAnsiTheme="minorHAnsi" w:cstheme="minorHAnsi"/>
          <w:color w:val="000000" w:themeColor="text1"/>
        </w:rPr>
      </w:pPr>
      <w:bookmarkStart w:id="80" w:name="_Ref495943109"/>
      <w:bookmarkStart w:id="81" w:name="_Ref494996219"/>
      <w:bookmarkStart w:id="82" w:name="_Ref479927988"/>
      <w:r w:rsidRPr="00433679">
        <w:rPr>
          <w:rFonts w:asciiTheme="minorHAnsi" w:hAnsiTheme="minorHAnsi" w:cstheme="minorHAnsi"/>
          <w:color w:val="000000" w:themeColor="text1"/>
        </w:rPr>
        <w:t>Etap I – czyli pierwszą część Umowy, polegającą na</w:t>
      </w:r>
      <w:bookmarkStart w:id="83" w:name="_Ref495943137"/>
      <w:bookmarkEnd w:id="80"/>
      <w:r w:rsidRPr="00433679">
        <w:rPr>
          <w:rFonts w:asciiTheme="minorHAnsi" w:hAnsiTheme="minorHAnsi" w:cstheme="minorHAnsi"/>
          <w:color w:val="000000" w:themeColor="text1"/>
        </w:rPr>
        <w:t xml:space="preserve"> opracowaniu przez Wykonawcę Wyniku Prac Etapu I w zakresie określonym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_Ref52658703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3</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_Ref54798562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§2</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i realizacji innych czynności, wskazanych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_Ref495937616 \r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14</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i Załączniku nr 4 do Regulaminu</w:t>
      </w:r>
      <w:r w:rsidR="00EE2B40" w:rsidRPr="00433679">
        <w:rPr>
          <w:rFonts w:asciiTheme="minorHAnsi" w:hAnsiTheme="minorHAnsi" w:cstheme="minorHAnsi"/>
          <w:color w:val="000000" w:themeColor="text1"/>
        </w:rPr>
        <w:t>, w tym Prototypu</w:t>
      </w:r>
      <w:r w:rsidRPr="00433679">
        <w:rPr>
          <w:rFonts w:asciiTheme="minorHAnsi" w:hAnsiTheme="minorHAnsi" w:cstheme="minorHAnsi"/>
          <w:color w:val="000000" w:themeColor="text1"/>
        </w:rPr>
        <w:t xml:space="preserve">; </w:t>
      </w:r>
    </w:p>
    <w:p w14:paraId="3B2B4ADA" w14:textId="077014AE" w:rsidR="00CB14F5" w:rsidRPr="00433679" w:rsidRDefault="00CB14F5" w:rsidP="00433679">
      <w:pPr>
        <w:pStyle w:val="Akapitzlist"/>
        <w:numPr>
          <w:ilvl w:val="0"/>
          <w:numId w:val="12"/>
        </w:numPr>
        <w:spacing w:before="60" w:after="60"/>
        <w:jc w:val="both"/>
        <w:rPr>
          <w:rFonts w:asciiTheme="minorHAnsi" w:hAnsiTheme="minorHAnsi" w:cstheme="minorHAnsi"/>
          <w:color w:val="000000" w:themeColor="text1"/>
        </w:rPr>
      </w:pPr>
      <w:bookmarkStart w:id="84" w:name="_Ref494996209"/>
      <w:bookmarkStart w:id="85" w:name="_Ref479927928"/>
      <w:bookmarkEnd w:id="81"/>
      <w:bookmarkEnd w:id="82"/>
      <w:bookmarkEnd w:id="83"/>
      <w:r w:rsidRPr="00433679">
        <w:rPr>
          <w:rFonts w:asciiTheme="minorHAnsi" w:hAnsiTheme="minorHAnsi" w:cstheme="minorHAnsi"/>
          <w:color w:val="000000" w:themeColor="text1"/>
        </w:rPr>
        <w:t xml:space="preserve">Etap II – czyli </w:t>
      </w:r>
      <w:r w:rsidR="00EE2B40" w:rsidRPr="00433679">
        <w:rPr>
          <w:rFonts w:asciiTheme="minorHAnsi" w:hAnsiTheme="minorHAnsi" w:cstheme="minorHAnsi"/>
          <w:color w:val="000000" w:themeColor="text1"/>
        </w:rPr>
        <w:t>drugą</w:t>
      </w:r>
      <w:r w:rsidRPr="00433679">
        <w:rPr>
          <w:rFonts w:asciiTheme="minorHAnsi" w:hAnsiTheme="minorHAnsi" w:cstheme="minorHAnsi"/>
          <w:color w:val="000000" w:themeColor="text1"/>
        </w:rPr>
        <w:t xml:space="preserve"> część Umowy, polegającą na opracowaniu Wyniku Prac Etapu II w zakresie określonym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_Ref52658703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3</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_Ref54798562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§2</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w szczególności na przeprowadzeniu Prac B+R mających na celu przeniesienie Rozwiązania do skali 1:1 i stworzenia przez Wykonawcę w oparciu o to Rozwiązanie Demonstratora, a także</w:t>
      </w:r>
      <w:bookmarkEnd w:id="84"/>
      <w:r w:rsidRPr="00433679">
        <w:rPr>
          <w:rFonts w:asciiTheme="minorHAnsi" w:hAnsiTheme="minorHAnsi" w:cstheme="minorHAnsi"/>
          <w:color w:val="000000" w:themeColor="text1"/>
        </w:rPr>
        <w:t xml:space="preserve"> realizacji innych czynności, wskazanych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_Ref511132482 \r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15</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i Załączniku nr 4 do Regulaminu. </w:t>
      </w:r>
    </w:p>
    <w:p w14:paraId="06E36517" w14:textId="77777777" w:rsidR="00CB14F5" w:rsidRPr="00433679" w:rsidRDefault="00CB14F5" w:rsidP="00433679">
      <w:pPr>
        <w:pStyle w:val="Akapitzlist"/>
        <w:numPr>
          <w:ilvl w:val="0"/>
          <w:numId w:val="11"/>
        </w:numPr>
        <w:spacing w:before="60" w:after="60"/>
        <w:ind w:left="426" w:hanging="426"/>
        <w:jc w:val="both"/>
        <w:rPr>
          <w:rFonts w:asciiTheme="minorHAnsi" w:hAnsiTheme="minorHAnsi" w:cstheme="minorHAnsi"/>
          <w:color w:val="000000" w:themeColor="text1"/>
        </w:rPr>
      </w:pPr>
      <w:bookmarkStart w:id="86" w:name="_Ref52730665"/>
      <w:bookmarkEnd w:id="85"/>
      <w:r w:rsidRPr="00433679">
        <w:rPr>
          <w:rFonts w:asciiTheme="minorHAnsi" w:hAnsiTheme="minorHAnsi" w:cstheme="minorHAnsi"/>
          <w:color w:val="000000" w:themeColor="text1"/>
        </w:rPr>
        <w:t>Z zastrzeżeniem postanowień dot. zwiększenia przez NCBR budżetu Przedsięwzięcia zgodnie z rozdziałem X Regulaminu, do udziału w:</w:t>
      </w:r>
    </w:p>
    <w:p w14:paraId="5CA9D94D" w14:textId="2FFEB37F" w:rsidR="00CB14F5" w:rsidRPr="00433679" w:rsidRDefault="00CB14F5" w:rsidP="00433679">
      <w:pPr>
        <w:pStyle w:val="Akapitzlist"/>
        <w:numPr>
          <w:ilvl w:val="1"/>
          <w:numId w:val="11"/>
        </w:numPr>
        <w:spacing w:before="60" w:after="60"/>
        <w:ind w:left="709"/>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 Etapie I może być dopuszczonych w każdym Strumieniu nie więcej niż </w:t>
      </w:r>
      <w:r w:rsidR="00EE2B40" w:rsidRPr="00433679">
        <w:rPr>
          <w:rFonts w:asciiTheme="minorHAnsi" w:hAnsiTheme="minorHAnsi" w:cstheme="minorHAnsi"/>
          <w:color w:val="000000" w:themeColor="text1"/>
        </w:rPr>
        <w:t>2</w:t>
      </w:r>
      <w:r w:rsidR="00162225"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Uczestników Przedsięwzięcia,</w:t>
      </w:r>
    </w:p>
    <w:p w14:paraId="23C82182" w14:textId="7CD6554B" w:rsidR="00CB14F5" w:rsidRPr="00433679" w:rsidRDefault="00CB14F5" w:rsidP="00433679">
      <w:pPr>
        <w:pStyle w:val="Akapitzlist"/>
        <w:numPr>
          <w:ilvl w:val="1"/>
          <w:numId w:val="11"/>
        </w:numPr>
        <w:spacing w:before="60" w:after="60"/>
        <w:ind w:left="709"/>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Etapie II </w:t>
      </w:r>
      <w:r w:rsidR="00162225" w:rsidRPr="00433679">
        <w:rPr>
          <w:rFonts w:asciiTheme="minorHAnsi" w:hAnsiTheme="minorHAnsi" w:cstheme="minorHAnsi"/>
          <w:color w:val="000000" w:themeColor="text1"/>
        </w:rPr>
        <w:t xml:space="preserve">może być dopuszczonych w każdym Strumieniu nie więcej niż </w:t>
      </w:r>
      <w:r w:rsidR="00EE2B40" w:rsidRPr="00433679">
        <w:rPr>
          <w:rFonts w:asciiTheme="minorHAnsi" w:hAnsiTheme="minorHAnsi" w:cstheme="minorHAnsi"/>
          <w:color w:val="000000" w:themeColor="text1"/>
        </w:rPr>
        <w:t>1</w:t>
      </w:r>
      <w:r w:rsidR="00162225" w:rsidRPr="00433679">
        <w:rPr>
          <w:rFonts w:asciiTheme="minorHAnsi" w:hAnsiTheme="minorHAnsi" w:cstheme="minorHAnsi"/>
          <w:color w:val="000000" w:themeColor="text1"/>
        </w:rPr>
        <w:t xml:space="preserve"> Uczestnik Przedsięwzięcia</w:t>
      </w:r>
      <w:r w:rsidRPr="00433679">
        <w:rPr>
          <w:rFonts w:asciiTheme="minorHAnsi" w:hAnsiTheme="minorHAnsi" w:cstheme="minorHAnsi"/>
          <w:color w:val="000000" w:themeColor="text1"/>
        </w:rPr>
        <w:t>.</w:t>
      </w:r>
      <w:bookmarkEnd w:id="86"/>
    </w:p>
    <w:p w14:paraId="4FBA2C9A" w14:textId="7EEB8A19" w:rsidR="00CB14F5" w:rsidRPr="00433679" w:rsidRDefault="00CB14F5" w:rsidP="00433679">
      <w:pPr>
        <w:pStyle w:val="Akapitzlist"/>
        <w:numPr>
          <w:ilvl w:val="0"/>
          <w:numId w:val="11"/>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W pozostałym zakresie opis Etapu I i Etapu II określono w dalszych postanowieniach Umowy i jej Załącznikach</w:t>
      </w:r>
      <w:r w:rsidR="006279F7" w:rsidRPr="00433679">
        <w:rPr>
          <w:rFonts w:asciiTheme="minorHAnsi" w:hAnsiTheme="minorHAnsi" w:cstheme="minorHAnsi"/>
          <w:color w:val="000000" w:themeColor="text1"/>
        </w:rPr>
        <w:t>, a w szczególności w Załączniku nr 4</w:t>
      </w:r>
      <w:r w:rsidR="00A33BCE" w:rsidRPr="00433679">
        <w:rPr>
          <w:rFonts w:asciiTheme="minorHAnsi" w:hAnsiTheme="minorHAnsi" w:cstheme="minorHAnsi"/>
          <w:color w:val="000000" w:themeColor="text1"/>
        </w:rPr>
        <w:t xml:space="preserve"> do Regulaminu</w:t>
      </w:r>
      <w:r w:rsidRPr="00433679">
        <w:rPr>
          <w:rFonts w:asciiTheme="minorHAnsi" w:hAnsiTheme="minorHAnsi" w:cstheme="minorHAnsi"/>
          <w:color w:val="000000" w:themeColor="text1"/>
        </w:rPr>
        <w:t>.</w:t>
      </w:r>
    </w:p>
    <w:p w14:paraId="2BDDB7E4" w14:textId="16648CB9" w:rsidR="00CB14F5" w:rsidRPr="00433679" w:rsidRDefault="00CB14F5" w:rsidP="00433679">
      <w:pPr>
        <w:pStyle w:val="Nagwek2"/>
      </w:pPr>
      <w:bookmarkStart w:id="87" w:name="_Ref479912773"/>
      <w:bookmarkStart w:id="88" w:name="_Ref479947439"/>
      <w:bookmarkStart w:id="89" w:name="_Toc504994943"/>
      <w:bookmarkStart w:id="90" w:name="_Toc511371191"/>
      <w:bookmarkStart w:id="91" w:name="_Toc52745894"/>
      <w:bookmarkStart w:id="92" w:name="_Toc70340583"/>
      <w:r w:rsidRPr="00433679">
        <w:lastRenderedPageBreak/>
        <w:t>[</w:t>
      </w:r>
      <w:bookmarkEnd w:id="87"/>
      <w:r w:rsidRPr="00433679">
        <w:t>OGÓLNY PRZEBIEG PRZEDSIĘWZIĘCIA OD ETAPU I DO ETAPU II]</w:t>
      </w:r>
      <w:bookmarkEnd w:id="88"/>
      <w:bookmarkEnd w:id="89"/>
      <w:bookmarkEnd w:id="90"/>
      <w:bookmarkEnd w:id="91"/>
      <w:bookmarkEnd w:id="92"/>
    </w:p>
    <w:p w14:paraId="73E4788C" w14:textId="77777777" w:rsidR="00CB14F5" w:rsidRPr="00433679" w:rsidRDefault="00CB14F5" w:rsidP="00433679">
      <w:pPr>
        <w:pStyle w:val="Akapitzlist"/>
        <w:numPr>
          <w:ilvl w:val="0"/>
          <w:numId w:val="13"/>
        </w:numPr>
        <w:spacing w:before="60" w:after="60"/>
        <w:ind w:left="426" w:hanging="426"/>
        <w:jc w:val="both"/>
        <w:rPr>
          <w:rFonts w:asciiTheme="minorHAnsi" w:hAnsiTheme="minorHAnsi" w:cstheme="minorHAnsi"/>
          <w:color w:val="000000" w:themeColor="text1"/>
        </w:rPr>
      </w:pPr>
      <w:bookmarkStart w:id="93" w:name="_Ref479946373"/>
      <w:r w:rsidRPr="00433679">
        <w:rPr>
          <w:rFonts w:asciiTheme="minorHAnsi" w:hAnsiTheme="minorHAnsi" w:cstheme="minorHAnsi"/>
          <w:color w:val="000000" w:themeColor="text1"/>
        </w:rPr>
        <w:t xml:space="preserve">Harmonogram Przedsięwzięcia i wymagania co do Wyników Prac Etapów są zawarte w Załączniku nr 4 do Regulaminu. </w:t>
      </w:r>
    </w:p>
    <w:p w14:paraId="1EF18115" w14:textId="47F2A15C" w:rsidR="00CB14F5" w:rsidRPr="00433679" w:rsidRDefault="00CB14F5" w:rsidP="00433679">
      <w:pPr>
        <w:pStyle w:val="Akapitzlist"/>
        <w:numPr>
          <w:ilvl w:val="0"/>
          <w:numId w:val="13"/>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 zakresie określonym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_Ref52658703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3</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_Ref54798562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§2</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Wykonawca rozpoczyna prace w ramach Etapu I niezwłocznie po zawarciu Umowy i zakończy je nie później niż w ostatnim dniu przewidzianym w Harmonogramie dla Terminu Doręczenia Wyników Prac Etapu I w zakresie odpowiednim dla danego Strumienia wskazanego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_Ref52658703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3</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_Ref54798562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§2</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przy czym wskazany termin w ramach danego Strumienia jest dochowany, jeśli przed jego upływem Wykonawca dostarczy NCBR, w celu przeprowadzenia Selekcji Etapu I, Wynik Prac Etapu I dla danego Strumienia.</w:t>
      </w:r>
      <w:r w:rsidR="00225338" w:rsidRPr="00433679">
        <w:rPr>
          <w:rFonts w:asciiTheme="minorHAnsi" w:hAnsiTheme="minorHAnsi" w:cstheme="minorHAnsi"/>
          <w:color w:val="000000" w:themeColor="text1"/>
        </w:rPr>
        <w:t xml:space="preserve"> Załącznik nr 4 do Regulaminu przewiduje w ramach Etapu I termin</w:t>
      </w:r>
      <w:r w:rsidR="00FA3BF1" w:rsidRPr="00433679">
        <w:rPr>
          <w:rFonts w:asciiTheme="minorHAnsi" w:hAnsiTheme="minorHAnsi" w:cstheme="minorHAnsi"/>
          <w:color w:val="000000" w:themeColor="text1"/>
        </w:rPr>
        <w:t>y</w:t>
      </w:r>
      <w:r w:rsidR="00225338" w:rsidRPr="00433679">
        <w:rPr>
          <w:rFonts w:asciiTheme="minorHAnsi" w:hAnsiTheme="minorHAnsi" w:cstheme="minorHAnsi"/>
          <w:color w:val="000000" w:themeColor="text1"/>
        </w:rPr>
        <w:t xml:space="preserve"> pośredni</w:t>
      </w:r>
      <w:r w:rsidR="00FA3BF1" w:rsidRPr="00433679">
        <w:rPr>
          <w:rFonts w:asciiTheme="minorHAnsi" w:hAnsiTheme="minorHAnsi" w:cstheme="minorHAnsi"/>
          <w:color w:val="000000" w:themeColor="text1"/>
        </w:rPr>
        <w:t>e</w:t>
      </w:r>
      <w:r w:rsidR="00225338" w:rsidRPr="00433679">
        <w:rPr>
          <w:rFonts w:asciiTheme="minorHAnsi" w:hAnsiTheme="minorHAnsi" w:cstheme="minorHAnsi"/>
          <w:color w:val="000000" w:themeColor="text1"/>
        </w:rPr>
        <w:t xml:space="preserve">, poprzedzający Termin Doręczenia Wyników Prac Etapu I, na przedstawienie </w:t>
      </w:r>
      <w:r w:rsidR="00FA3BF1" w:rsidRPr="00433679">
        <w:rPr>
          <w:rFonts w:asciiTheme="minorHAnsi" w:hAnsiTheme="minorHAnsi" w:cstheme="minorHAnsi"/>
          <w:color w:val="000000" w:themeColor="text1"/>
        </w:rPr>
        <w:t>określonych elementó</w:t>
      </w:r>
      <w:r w:rsidR="0090300A" w:rsidRPr="00433679">
        <w:rPr>
          <w:rFonts w:asciiTheme="minorHAnsi" w:hAnsiTheme="minorHAnsi" w:cstheme="minorHAnsi"/>
          <w:color w:val="000000" w:themeColor="text1"/>
        </w:rPr>
        <w:t>w</w:t>
      </w:r>
      <w:r w:rsidR="00FA3BF1" w:rsidRPr="00433679">
        <w:rPr>
          <w:rFonts w:asciiTheme="minorHAnsi" w:hAnsiTheme="minorHAnsi" w:cstheme="minorHAnsi"/>
          <w:color w:val="000000" w:themeColor="text1"/>
        </w:rPr>
        <w:t xml:space="preserve"> Wyników Prac Etapu I</w:t>
      </w:r>
      <w:r w:rsidR="00225338" w:rsidRPr="00433679">
        <w:rPr>
          <w:rFonts w:asciiTheme="minorHAnsi" w:hAnsiTheme="minorHAnsi" w:cstheme="minorHAnsi"/>
          <w:color w:val="000000" w:themeColor="text1"/>
        </w:rPr>
        <w:t>, zgodnie z załącznikiem nr 4.</w:t>
      </w:r>
    </w:p>
    <w:p w14:paraId="31F1BD99" w14:textId="3B113CE9" w:rsidR="00CB14F5" w:rsidRPr="00433679" w:rsidRDefault="00CB14F5" w:rsidP="00433679">
      <w:pPr>
        <w:pStyle w:val="Akapitzlist"/>
        <w:numPr>
          <w:ilvl w:val="0"/>
          <w:numId w:val="13"/>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Po zakończeniu przez Uczestników Przedsięwzięcia Prac B+R w Etapie I w danym Strumieniu, nie później niż w terminach wskazanych w Harmonogramie Przedsięwzięcia, z zastrzeżeniem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_Ref479947439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8</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_Ref52703593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§6</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_Ref52703598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§11</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NCBR rozpoczyna Selekcję Etapu I w ramach każdego Strumienia, w tym podejmuje następujące działania:</w:t>
      </w:r>
    </w:p>
    <w:p w14:paraId="22036E8D" w14:textId="77777777" w:rsidR="00CB14F5" w:rsidRPr="00433679" w:rsidRDefault="00CB14F5" w:rsidP="00433679">
      <w:pPr>
        <w:pStyle w:val="Akapitzlist"/>
        <w:numPr>
          <w:ilvl w:val="1"/>
          <w:numId w:val="15"/>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przeprowadza z pomocą pracowników NCBR i Zespołu Oceniającego ocenę Wyników Prac Etapu I zgodnie z Umową i Załącznikiem nr 5 do Regulaminu,</w:t>
      </w:r>
    </w:p>
    <w:p w14:paraId="78B4D423" w14:textId="77777777" w:rsidR="00CB14F5" w:rsidRPr="00433679" w:rsidRDefault="00CB14F5" w:rsidP="00433679">
      <w:pPr>
        <w:pStyle w:val="Akapitzlist"/>
        <w:numPr>
          <w:ilvl w:val="1"/>
          <w:numId w:val="15"/>
        </w:numPr>
        <w:spacing w:before="60" w:after="60"/>
        <w:ind w:left="851"/>
        <w:jc w:val="both"/>
        <w:rPr>
          <w:rFonts w:asciiTheme="minorHAnsi" w:eastAsiaTheme="minorEastAsia" w:hAnsiTheme="minorHAnsi" w:cstheme="minorHAnsi"/>
          <w:color w:val="000000" w:themeColor="text1"/>
        </w:rPr>
      </w:pPr>
      <w:r w:rsidRPr="00433679">
        <w:rPr>
          <w:rFonts w:asciiTheme="minorHAnsi" w:hAnsiTheme="minorHAnsi" w:cstheme="minorHAnsi"/>
          <w:color w:val="000000" w:themeColor="text1"/>
        </w:rPr>
        <w:t>może zorganizować spotkania Uczestników Przedsięwzięcia z Zespołem Oceniającym;</w:t>
      </w:r>
    </w:p>
    <w:p w14:paraId="4C3B3667" w14:textId="77777777" w:rsidR="00CB14F5" w:rsidRPr="00433679" w:rsidRDefault="00CB14F5" w:rsidP="00433679">
      <w:pPr>
        <w:spacing w:before="60" w:after="60"/>
        <w:ind w:left="491"/>
        <w:jc w:val="both"/>
        <w:rPr>
          <w:rFonts w:asciiTheme="minorHAnsi" w:hAnsiTheme="minorHAnsi" w:cstheme="minorHAnsi"/>
          <w:color w:val="000000" w:themeColor="text1"/>
        </w:rPr>
      </w:pPr>
      <w:r w:rsidRPr="00433679">
        <w:rPr>
          <w:rFonts w:asciiTheme="minorHAnsi" w:hAnsiTheme="minorHAnsi" w:cstheme="minorHAnsi"/>
          <w:color w:val="000000" w:themeColor="text1"/>
        </w:rPr>
        <w:t>przy czym NCBR jest uprawnione do określenia kolejności ww. czynności lub ich dokonywania równolegle,</w:t>
      </w:r>
    </w:p>
    <w:p w14:paraId="16A2F8A5" w14:textId="77777777" w:rsidR="00CB14F5" w:rsidRPr="00433679" w:rsidRDefault="00CB14F5" w:rsidP="00433679">
      <w:pPr>
        <w:pStyle w:val="Akapitzlist"/>
        <w:numPr>
          <w:ilvl w:val="1"/>
          <w:numId w:val="15"/>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przekazuje każdemu Uczestnikowi Przedsięwzięcia Raport z Oceny stworzonych przez niego Wyników Prac Etapu I w danym Strumieniu i przekazuje ewentualne zastrzeżenia Uczestnika Przedsięwzięcia Zespołowi Oceniającemu;</w:t>
      </w:r>
    </w:p>
    <w:p w14:paraId="052982A6" w14:textId="5A8DFD41" w:rsidR="00CB14F5" w:rsidRPr="00433679" w:rsidRDefault="00CB14F5" w:rsidP="00433679">
      <w:pPr>
        <w:pStyle w:val="Akapitzlist"/>
        <w:numPr>
          <w:ilvl w:val="1"/>
          <w:numId w:val="15"/>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publikuje Listę Rankingową dla danego Strumienia i dokonuje doręczenia Uczestnikom Przedsięwzięcia dopuszczonym do kolejnego Etapu w danym Strumieniu Wyników Pozytywnych z </w:t>
      </w:r>
      <w:r w:rsidR="007234B7" w:rsidRPr="00433679">
        <w:rPr>
          <w:rFonts w:asciiTheme="minorHAnsi" w:hAnsiTheme="minorHAnsi" w:cstheme="minorHAnsi"/>
          <w:color w:val="000000" w:themeColor="text1"/>
        </w:rPr>
        <w:t>Dopuszczeniem do Etapu II</w:t>
      </w:r>
      <w:r w:rsidRPr="00433679">
        <w:rPr>
          <w:rFonts w:asciiTheme="minorHAnsi" w:hAnsiTheme="minorHAnsi" w:cstheme="minorHAnsi"/>
          <w:color w:val="000000" w:themeColor="text1"/>
        </w:rPr>
        <w:t xml:space="preserve">, zaś pozostałym Uczestnikom Przedsięwzięcia – Wyników Pozytywnych albo Wyników Negatywnych w danym Strumieniu; </w:t>
      </w:r>
    </w:p>
    <w:p w14:paraId="2485D054" w14:textId="77777777" w:rsidR="00CB14F5" w:rsidRPr="00433679" w:rsidRDefault="00CB14F5" w:rsidP="00433679">
      <w:pPr>
        <w:pStyle w:val="Akapitzlist"/>
        <w:numPr>
          <w:ilvl w:val="1"/>
          <w:numId w:val="15"/>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dokonuje Odbioru Wyników Prac Etapu I, o ile zostały spełnione przesłanki Odbioru.</w:t>
      </w:r>
    </w:p>
    <w:bookmarkEnd w:id="93"/>
    <w:p w14:paraId="2BCBD5C1" w14:textId="5948DD36" w:rsidR="00CB14F5" w:rsidRPr="00433679" w:rsidRDefault="00CB14F5" w:rsidP="00433679">
      <w:pPr>
        <w:pStyle w:val="Akapitzlist"/>
        <w:numPr>
          <w:ilvl w:val="0"/>
          <w:numId w:val="13"/>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Z zastrzeżeniem zdania kolejnego, Wykonawca rozpoczyna prace w ramach Etapu II niezwłocznie po terminie i pod warunkiem uzyskania w ramach Selekcji Etapu </w:t>
      </w:r>
      <w:r w:rsidR="00225338" w:rsidRPr="00433679">
        <w:rPr>
          <w:rFonts w:asciiTheme="minorHAnsi" w:hAnsiTheme="minorHAnsi" w:cstheme="minorHAnsi"/>
          <w:color w:val="000000" w:themeColor="text1"/>
        </w:rPr>
        <w:t xml:space="preserve">I </w:t>
      </w:r>
      <w:r w:rsidRPr="00433679">
        <w:rPr>
          <w:rFonts w:asciiTheme="minorHAnsi" w:hAnsiTheme="minorHAnsi" w:cstheme="minorHAnsi"/>
          <w:color w:val="000000" w:themeColor="text1"/>
        </w:rPr>
        <w:t xml:space="preserve">Wyniku Pozytywnego z Dopuszczeniem do </w:t>
      </w:r>
      <w:r w:rsidR="007234B7" w:rsidRPr="00433679">
        <w:rPr>
          <w:rFonts w:asciiTheme="minorHAnsi" w:hAnsiTheme="minorHAnsi" w:cstheme="minorHAnsi"/>
          <w:color w:val="000000" w:themeColor="text1"/>
        </w:rPr>
        <w:t>Etapu II</w:t>
      </w:r>
      <w:r w:rsidRPr="00433679">
        <w:rPr>
          <w:rFonts w:asciiTheme="minorHAnsi" w:hAnsiTheme="minorHAnsi" w:cstheme="minorHAnsi"/>
          <w:color w:val="000000" w:themeColor="text1"/>
        </w:rPr>
        <w:t xml:space="preserve"> w danym Strumieniu (publikacji Listy Rankingowej na Stronie internetowej NCBR), i zakończy je nie później niż w ostatnim dniu przewidzianym w Harmonogramie dla Terminu Doręczenia Wyników Prac Etapu II dla danego Strumienia, przy czym wskazany termin jest dochowany, jeśli przed jego upływem Wykonawca przedstawi NCBR do testów końcowych i w celu dokonania Oceny Końcowej Demonstrator i pozostałe elementy Wyniku Prac Etapu II. Postanowienia Załącznika nr 4 do Regulaminu określają szczególne elementy Wyniku Prac Etapu II, które Wykonawca jest zobowiązany przedstawić NCBR przed lub po Terminie Doręczenia Wyników Prac Etapu II, w terminie i na zasadach wskazanych w tym Załączniku.</w:t>
      </w:r>
    </w:p>
    <w:p w14:paraId="45D422AE" w14:textId="2C905F80" w:rsidR="00CB14F5" w:rsidRPr="00433679" w:rsidRDefault="00CB14F5" w:rsidP="00433679">
      <w:pPr>
        <w:pStyle w:val="Akapitzlist"/>
        <w:numPr>
          <w:ilvl w:val="0"/>
          <w:numId w:val="13"/>
        </w:numPr>
        <w:spacing w:before="60" w:after="60"/>
        <w:ind w:left="426" w:hanging="426"/>
        <w:jc w:val="both"/>
        <w:rPr>
          <w:rFonts w:asciiTheme="minorHAnsi" w:hAnsiTheme="minorHAnsi" w:cstheme="minorHAnsi"/>
          <w:color w:val="000000" w:themeColor="text1"/>
        </w:rPr>
      </w:pPr>
      <w:bookmarkStart w:id="94" w:name="_Ref52728767"/>
      <w:r w:rsidRPr="00433679">
        <w:rPr>
          <w:rFonts w:asciiTheme="minorHAnsi" w:hAnsiTheme="minorHAnsi" w:cstheme="minorHAnsi"/>
          <w:color w:val="000000" w:themeColor="text1"/>
        </w:rPr>
        <w:t>Po zakończeniu przez Uczestników Przedsięwzięcia</w:t>
      </w:r>
      <w:r w:rsidRPr="00433679" w:rsidDel="00B46157">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 xml:space="preserve">Prac B+R w Etapie II w danym Strumieniu, nie później niż w terminach wskazanych w Harmonogramie Przedsięwzięcia, z zastrzeżeniem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_Ref479947439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8</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_Ref52703593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§6</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_Ref52703598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§11</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NCBR rozpoczyna Ocenę Końcową w ramach każdego Strumienia, w tym podejmuje następujące działania:</w:t>
      </w:r>
      <w:bookmarkEnd w:id="94"/>
    </w:p>
    <w:p w14:paraId="764357AE" w14:textId="150A436E" w:rsidR="00CB14F5" w:rsidRPr="00433679" w:rsidRDefault="00CB14F5" w:rsidP="00433679">
      <w:pPr>
        <w:pStyle w:val="Akapitzlist"/>
        <w:numPr>
          <w:ilvl w:val="1"/>
          <w:numId w:val="13"/>
        </w:numPr>
        <w:spacing w:before="60" w:after="60"/>
        <w:ind w:left="851"/>
        <w:jc w:val="both"/>
        <w:rPr>
          <w:rFonts w:asciiTheme="minorHAnsi" w:hAnsiTheme="minorHAnsi" w:cstheme="minorHAnsi"/>
          <w:color w:val="000000" w:themeColor="text1"/>
        </w:rPr>
      </w:pPr>
      <w:bookmarkStart w:id="95" w:name="_Ref479947542"/>
      <w:r w:rsidRPr="00433679">
        <w:rPr>
          <w:rFonts w:asciiTheme="minorHAnsi" w:hAnsiTheme="minorHAnsi" w:cstheme="minorHAnsi"/>
          <w:color w:val="000000" w:themeColor="text1"/>
        </w:rPr>
        <w:t>przeprowadza z pomocą pracowników NCBR i Zespołu Oceniającego ocenę Wyników Prac Etapu II, zgodnie z Umową i Załącznikiem nr 5 do Regulaminu,</w:t>
      </w:r>
    </w:p>
    <w:p w14:paraId="1087B2B0" w14:textId="45C985B0" w:rsidR="00CB14F5" w:rsidRPr="00433679" w:rsidRDefault="00CB14F5" w:rsidP="00433679">
      <w:pPr>
        <w:pStyle w:val="Akapitzlist"/>
        <w:numPr>
          <w:ilvl w:val="1"/>
          <w:numId w:val="13"/>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organizuje testy </w:t>
      </w:r>
      <w:r w:rsidR="00225338" w:rsidRPr="00433679">
        <w:rPr>
          <w:rFonts w:asciiTheme="minorHAnsi" w:hAnsiTheme="minorHAnsi" w:cstheme="minorHAnsi"/>
          <w:color w:val="000000" w:themeColor="text1"/>
        </w:rPr>
        <w:t xml:space="preserve">końcowe </w:t>
      </w:r>
      <w:r w:rsidRPr="00433679">
        <w:rPr>
          <w:rFonts w:asciiTheme="minorHAnsi" w:hAnsiTheme="minorHAnsi" w:cstheme="minorHAnsi"/>
          <w:color w:val="000000" w:themeColor="text1"/>
        </w:rPr>
        <w:t>Wyników Prac Etapu II, zgodnie z Załącznikiem nr 4 do Regulaminu;</w:t>
      </w:r>
    </w:p>
    <w:p w14:paraId="40DEC2CF" w14:textId="77777777" w:rsidR="00CB14F5" w:rsidRPr="00433679" w:rsidRDefault="00CB14F5" w:rsidP="00433679">
      <w:pPr>
        <w:pStyle w:val="Akapitzlist"/>
        <w:numPr>
          <w:ilvl w:val="1"/>
          <w:numId w:val="13"/>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lastRenderedPageBreak/>
        <w:t>może zorganizować spotkania Uczestników Przedsięwzięcia z Zespołem Oceniającym;</w:t>
      </w:r>
    </w:p>
    <w:p w14:paraId="3CE453DE" w14:textId="77777777" w:rsidR="00CB14F5" w:rsidRPr="00433679" w:rsidRDefault="00CB14F5" w:rsidP="00433679">
      <w:pPr>
        <w:spacing w:before="60" w:after="60"/>
        <w:ind w:left="491"/>
        <w:jc w:val="both"/>
        <w:rPr>
          <w:rFonts w:asciiTheme="minorHAnsi" w:hAnsiTheme="minorHAnsi" w:cstheme="minorHAnsi"/>
          <w:color w:val="000000" w:themeColor="text1"/>
        </w:rPr>
      </w:pPr>
      <w:r w:rsidRPr="00433679">
        <w:rPr>
          <w:rFonts w:asciiTheme="minorHAnsi" w:hAnsiTheme="minorHAnsi" w:cstheme="minorHAnsi"/>
          <w:color w:val="000000" w:themeColor="text1"/>
        </w:rPr>
        <w:t>przy czym NCBR jest uprawnione do określenia kolejności ww. czynności lub ich dokonywania równolegle,</w:t>
      </w:r>
    </w:p>
    <w:p w14:paraId="1E724F3B" w14:textId="77777777" w:rsidR="00CB14F5" w:rsidRPr="00433679" w:rsidRDefault="00CB14F5" w:rsidP="00433679">
      <w:pPr>
        <w:pStyle w:val="Akapitzlist"/>
        <w:numPr>
          <w:ilvl w:val="1"/>
          <w:numId w:val="13"/>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przekazuje każdemu Uczestnikowi Przedsięwzięcia Raport z Oceny stworzonych przez niego Wyników Prac Etapu w danym Strumieniu i przekazuje ewentualne zastrzeżenia Uczestnika Przedsięwzięcia Zespołowi Oceniającemu;</w:t>
      </w:r>
    </w:p>
    <w:p w14:paraId="22564D46" w14:textId="3B1A701D" w:rsidR="00CB14F5" w:rsidRPr="00433679" w:rsidRDefault="00CB14F5" w:rsidP="00433679">
      <w:pPr>
        <w:pStyle w:val="Akapitzlist"/>
        <w:numPr>
          <w:ilvl w:val="1"/>
          <w:numId w:val="13"/>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publikuje </w:t>
      </w:r>
      <w:r w:rsidR="005F7AD3" w:rsidRPr="00433679">
        <w:rPr>
          <w:rFonts w:asciiTheme="minorHAnsi" w:hAnsiTheme="minorHAnsi" w:cstheme="minorHAnsi"/>
          <w:color w:val="000000" w:themeColor="text1"/>
        </w:rPr>
        <w:t xml:space="preserve">rozstrzygnięcie Zespołu Oceniającego (a jeśli w Etapie II jest więcej niż jeden Uczestnik Przedsięwzięcia: </w:t>
      </w:r>
      <w:r w:rsidRPr="00433679">
        <w:rPr>
          <w:rFonts w:asciiTheme="minorHAnsi" w:hAnsiTheme="minorHAnsi" w:cstheme="minorHAnsi"/>
          <w:color w:val="000000" w:themeColor="text1"/>
        </w:rPr>
        <w:t>Listę Rankingową</w:t>
      </w:r>
      <w:r w:rsidR="005F7AD3" w:rsidRPr="00433679">
        <w:rPr>
          <w:rFonts w:asciiTheme="minorHAnsi" w:hAnsiTheme="minorHAnsi" w:cstheme="minorHAnsi"/>
          <w:color w:val="000000" w:themeColor="text1"/>
        </w:rPr>
        <w:t>)</w:t>
      </w:r>
      <w:r w:rsidRPr="00433679">
        <w:rPr>
          <w:rFonts w:asciiTheme="minorHAnsi" w:hAnsiTheme="minorHAnsi" w:cstheme="minorHAnsi"/>
          <w:color w:val="000000" w:themeColor="text1"/>
        </w:rPr>
        <w:t xml:space="preserve"> dla danego Strumienia i dokonuje doręczenia Uczestnikom Przedsięwzięcia Wyników Pozytywnych Końcowych albo końcowych Wyników Negatywnych;</w:t>
      </w:r>
    </w:p>
    <w:p w14:paraId="63DF2ACD" w14:textId="64895E57" w:rsidR="00CB14F5" w:rsidRPr="00433679" w:rsidRDefault="00CB14F5" w:rsidP="00433679">
      <w:pPr>
        <w:pStyle w:val="Akapitzlist"/>
        <w:numPr>
          <w:ilvl w:val="1"/>
          <w:numId w:val="13"/>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dokonuje Odbioru Wyników Prac Etapu II, o ile zostały spełnione przesłanki Odbioru.</w:t>
      </w:r>
    </w:p>
    <w:p w14:paraId="0379F968" w14:textId="4AE3E9C1" w:rsidR="00CB14F5" w:rsidRPr="00433679" w:rsidRDefault="00CB14F5" w:rsidP="00433679">
      <w:pPr>
        <w:pStyle w:val="Akapitzlist"/>
        <w:numPr>
          <w:ilvl w:val="0"/>
          <w:numId w:val="13"/>
        </w:numPr>
        <w:spacing w:before="60" w:after="60"/>
        <w:ind w:left="426" w:hanging="426"/>
        <w:jc w:val="both"/>
        <w:rPr>
          <w:rFonts w:asciiTheme="minorHAnsi" w:hAnsiTheme="minorHAnsi" w:cstheme="minorHAnsi"/>
          <w:color w:val="000000" w:themeColor="text1"/>
        </w:rPr>
      </w:pPr>
      <w:bookmarkStart w:id="96" w:name="_Ref52703593"/>
      <w:bookmarkStart w:id="97" w:name="_Ref511380580"/>
      <w:bookmarkStart w:id="98" w:name="_Ref493951206"/>
      <w:bookmarkEnd w:id="95"/>
      <w:r w:rsidRPr="00433679">
        <w:rPr>
          <w:rFonts w:asciiTheme="minorHAnsi" w:hAnsiTheme="minorHAnsi" w:cstheme="minorHAnsi"/>
          <w:color w:val="000000" w:themeColor="text1"/>
        </w:rPr>
        <w:t xml:space="preserve">Wykonawca jest uprawniony do zgłoszenia Wyniku Prac Etapu II przed terminem wskazanym w Harmonogramie Przedsięwzięcia, za uprzednim 7-dniowym powiadomieniem NCBR w formie pisemnej </w:t>
      </w:r>
      <w:bookmarkStart w:id="99" w:name="_Hlk57338394"/>
      <w:r w:rsidRPr="00433679">
        <w:rPr>
          <w:rFonts w:asciiTheme="minorHAnsi" w:hAnsiTheme="minorHAnsi" w:cstheme="minorHAnsi"/>
          <w:color w:val="000000" w:themeColor="text1"/>
        </w:rPr>
        <w:t xml:space="preserve">lub elektronicznej </w:t>
      </w:r>
      <w:bookmarkEnd w:id="99"/>
      <w:r w:rsidRPr="00433679">
        <w:rPr>
          <w:rFonts w:asciiTheme="minorHAnsi" w:hAnsiTheme="minorHAnsi" w:cstheme="minorHAnsi"/>
          <w:color w:val="000000" w:themeColor="text1"/>
        </w:rPr>
        <w:t xml:space="preserve">pod rygorem nieważności. W takim wypadku czynności wskazane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_Ref479947439 \r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8</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_Ref52728767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§5</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NCBR może podjąć niezwłocznie.</w:t>
      </w:r>
      <w:bookmarkEnd w:id="96"/>
    </w:p>
    <w:p w14:paraId="7961B2B7" w14:textId="77777777" w:rsidR="00CB14F5" w:rsidRPr="00433679" w:rsidRDefault="00CB14F5" w:rsidP="00433679">
      <w:pPr>
        <w:pStyle w:val="Akapitzlist"/>
        <w:numPr>
          <w:ilvl w:val="0"/>
          <w:numId w:val="13"/>
        </w:numPr>
        <w:spacing w:before="60" w:after="60"/>
        <w:ind w:left="426" w:hanging="426"/>
        <w:jc w:val="both"/>
        <w:rPr>
          <w:rFonts w:asciiTheme="minorHAnsi" w:hAnsiTheme="minorHAnsi" w:cstheme="minorHAnsi"/>
          <w:color w:val="000000" w:themeColor="text1"/>
        </w:rPr>
      </w:pPr>
      <w:bookmarkStart w:id="100" w:name="_Ref52729830"/>
      <w:r w:rsidRPr="00433679">
        <w:rPr>
          <w:rFonts w:asciiTheme="minorHAnsi" w:hAnsiTheme="minorHAnsi" w:cstheme="minorHAnsi"/>
          <w:color w:val="000000" w:themeColor="text1"/>
        </w:rPr>
        <w:t>W trakcie Przedsięwzięcia, NCBR jest uprawnione do jednostronnej zmiany każdego z terminów wskazanych w Harmonogramie Przedsięwzięcia w zakresie danego Strumienia, z zastrzeżeniem, że:</w:t>
      </w:r>
      <w:bookmarkEnd w:id="97"/>
      <w:bookmarkEnd w:id="100"/>
    </w:p>
    <w:p w14:paraId="34120F91" w14:textId="281A606E" w:rsidR="00CB14F5" w:rsidRPr="00433679" w:rsidRDefault="00CB14F5" w:rsidP="00433679">
      <w:pPr>
        <w:pStyle w:val="Akapitzlist"/>
        <w:numPr>
          <w:ilvl w:val="1"/>
          <w:numId w:val="13"/>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NCBR nie dokona skrócenia terminu na przeprowadzenie Prac B+R w ramach danego Etapu, z zastrzeżeniem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_Ref52729399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§8</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oraz</w:t>
      </w:r>
    </w:p>
    <w:p w14:paraId="33EBF588" w14:textId="2151D736" w:rsidR="00CB14F5" w:rsidRPr="00433679" w:rsidRDefault="00CB14F5" w:rsidP="00433679">
      <w:pPr>
        <w:pStyle w:val="Akapitzlist"/>
        <w:numPr>
          <w:ilvl w:val="1"/>
          <w:numId w:val="13"/>
        </w:numPr>
        <w:spacing w:before="60" w:after="60"/>
        <w:ind w:left="851"/>
        <w:jc w:val="both"/>
        <w:rPr>
          <w:rFonts w:asciiTheme="minorHAnsi" w:hAnsiTheme="minorHAnsi" w:cstheme="minorHAnsi"/>
          <w:color w:val="000000" w:themeColor="text1"/>
        </w:rPr>
      </w:pPr>
      <w:bookmarkStart w:id="101" w:name="_Hlk511661070"/>
      <w:r w:rsidRPr="00433679">
        <w:rPr>
          <w:rFonts w:asciiTheme="minorHAnsi" w:hAnsiTheme="minorHAnsi" w:cstheme="minorHAnsi"/>
          <w:color w:val="000000" w:themeColor="text1"/>
        </w:rPr>
        <w:t>zmiana zostanie dokonana względem wszystkich Uczestników Przedsięwzięcia uczestniczących w danym Etapie w ramach danego Strumienia oraz</w:t>
      </w:r>
    </w:p>
    <w:p w14:paraId="7E3743A9" w14:textId="77777777" w:rsidR="00CB14F5" w:rsidRPr="00433679" w:rsidRDefault="00CB14F5" w:rsidP="00433679">
      <w:pPr>
        <w:pStyle w:val="Akapitzlist"/>
        <w:numPr>
          <w:ilvl w:val="1"/>
          <w:numId w:val="13"/>
        </w:numPr>
        <w:spacing w:before="60" w:after="60"/>
        <w:ind w:left="851"/>
        <w:jc w:val="both"/>
        <w:rPr>
          <w:rFonts w:asciiTheme="minorHAnsi" w:hAnsiTheme="minorHAnsi" w:cstheme="minorHAnsi"/>
          <w:color w:val="000000" w:themeColor="text1"/>
        </w:rPr>
      </w:pPr>
      <w:bookmarkStart w:id="102" w:name="_Ref511380582"/>
      <w:bookmarkEnd w:id="101"/>
      <w:r w:rsidRPr="00433679">
        <w:rPr>
          <w:rFonts w:asciiTheme="minorHAnsi" w:hAnsiTheme="minorHAnsi" w:cstheme="minorHAnsi"/>
          <w:color w:val="000000" w:themeColor="text1"/>
        </w:rPr>
        <w:t>z uprawnienia, o którym mowa w niniejszym paragrafie, NCBR może skorzystać względem każdego z terminów, nie później jednak niż na 3 Dni Robocze przed jego upływem, oraz</w:t>
      </w:r>
    </w:p>
    <w:p w14:paraId="292BA1C2" w14:textId="632C807B" w:rsidR="00CB14F5" w:rsidRPr="00433679" w:rsidRDefault="00CB14F5" w:rsidP="00433679">
      <w:pPr>
        <w:pStyle w:val="Akapitzlist"/>
        <w:numPr>
          <w:ilvl w:val="1"/>
          <w:numId w:val="13"/>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NCBR jest zobowiązane niezwłocznie umieścić informację o zmianie terminów wynikających z Harmonogramu Przedsięwzięcia na Stronie internetowej oraz wysłać do Wykonawcy informację o dokonanej zmianie na adres poczty elektronicznej wskazany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_Ref511380535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42</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w:t>
      </w:r>
    </w:p>
    <w:p w14:paraId="09E95098" w14:textId="77777777" w:rsidR="00CB14F5" w:rsidRPr="00433679" w:rsidRDefault="00CB14F5" w:rsidP="00433679">
      <w:pPr>
        <w:pStyle w:val="Akapitzlist"/>
        <w:numPr>
          <w:ilvl w:val="1"/>
          <w:numId w:val="13"/>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zmiana Harmonogramu Przedsięwzięcia z zachowaniem opisanych w pkt 1)-4) zasad nie wymaga sporządzenia aneksu do Umowy.</w:t>
      </w:r>
    </w:p>
    <w:p w14:paraId="56C584C6" w14:textId="77777777" w:rsidR="00CB14F5" w:rsidRPr="00433679" w:rsidRDefault="00CB14F5" w:rsidP="00433679">
      <w:pPr>
        <w:pStyle w:val="Akapitzlist"/>
        <w:numPr>
          <w:ilvl w:val="0"/>
          <w:numId w:val="13"/>
        </w:numPr>
        <w:spacing w:before="60" w:after="60"/>
        <w:ind w:left="426" w:hanging="426"/>
        <w:jc w:val="both"/>
        <w:rPr>
          <w:rFonts w:asciiTheme="minorHAnsi" w:hAnsiTheme="minorHAnsi" w:cstheme="minorHAnsi"/>
          <w:color w:val="000000" w:themeColor="text1"/>
        </w:rPr>
      </w:pPr>
      <w:bookmarkStart w:id="103" w:name="_Ref52729399"/>
      <w:bookmarkStart w:id="104" w:name="_Ref513451538"/>
      <w:r w:rsidRPr="00433679">
        <w:rPr>
          <w:rFonts w:asciiTheme="minorHAnsi" w:hAnsiTheme="minorHAnsi" w:cstheme="minorHAnsi"/>
          <w:color w:val="000000" w:themeColor="text1"/>
        </w:rPr>
        <w:t>Jeśli względem pierwotnie opublikowanego w Postępowaniu Harmonogramu nastąpiło opóźnienie zawarcia Umów o co najmniej 30 dni, NCBR jest uprawniony do jednostronnego skrócenia czasu określonego dla Terminu na Doręczenie Wyników Prac Etapu I w zakresie danego Strumienia o 30 dni. Jeśli względem pierwotnie opublikowanego w Postępowaniu Harmonogramu nastąpiło opóźnienie zawarcia Umów o co najmniej 60 dni, NCBR jest uprawniony do jednostronnego skrócenia w zakresie danego Strumienia czasu określonego dla Terminu na Doręczenie Wyników Prac Etapu I o 30 dni i Terminu na Doręczenie Wyników Prac Etapu II o 30 dni.</w:t>
      </w:r>
    </w:p>
    <w:p w14:paraId="72838A8D" w14:textId="3F39FFC1" w:rsidR="00CB14F5" w:rsidRPr="00433679" w:rsidRDefault="00CB14F5" w:rsidP="00433679">
      <w:pPr>
        <w:pStyle w:val="Akapitzlist"/>
        <w:numPr>
          <w:ilvl w:val="0"/>
          <w:numId w:val="13"/>
        </w:numPr>
        <w:spacing w:before="60" w:after="60"/>
        <w:ind w:left="426" w:hanging="426"/>
        <w:jc w:val="both"/>
        <w:rPr>
          <w:rFonts w:asciiTheme="minorHAnsi" w:hAnsiTheme="minorHAnsi" w:cstheme="minorHAnsi"/>
          <w:color w:val="000000" w:themeColor="text1"/>
        </w:rPr>
      </w:pPr>
      <w:bookmarkStart w:id="105" w:name="_Ref52729742"/>
      <w:bookmarkEnd w:id="103"/>
      <w:r w:rsidRPr="00433679">
        <w:rPr>
          <w:rFonts w:asciiTheme="minorHAnsi" w:hAnsiTheme="minorHAnsi" w:cstheme="minorHAnsi"/>
          <w:color w:val="000000" w:themeColor="text1"/>
        </w:rPr>
        <w:t>W przypadku niedochowania przez Uczestnika Przedsięwzięcia terminu dostarczenia w ramach danego Etapu do NCBR Wyników Prac Etapu, niezależnie od innych postanowień Umowy, NCBR jest uprawnione do odstąpienia od Umowy, po be</w:t>
      </w:r>
      <w:r w:rsidR="00020A04" w:rsidRPr="00433679">
        <w:rPr>
          <w:rFonts w:asciiTheme="minorHAnsi" w:hAnsiTheme="minorHAnsi" w:cstheme="minorHAnsi"/>
          <w:color w:val="000000" w:themeColor="text1"/>
        </w:rPr>
        <w:t>z</w:t>
      </w:r>
      <w:r w:rsidRPr="00433679">
        <w:rPr>
          <w:rFonts w:asciiTheme="minorHAnsi" w:hAnsiTheme="minorHAnsi" w:cstheme="minorHAnsi"/>
          <w:color w:val="000000" w:themeColor="text1"/>
        </w:rPr>
        <w:t xml:space="preserve">skutecznym upływie dodatkowego terminu </w:t>
      </w:r>
      <w:r w:rsidR="00020A04" w:rsidRPr="00433679">
        <w:rPr>
          <w:rFonts w:asciiTheme="minorHAnsi" w:hAnsiTheme="minorHAnsi" w:cstheme="minorHAnsi"/>
          <w:color w:val="000000" w:themeColor="text1"/>
        </w:rPr>
        <w:t>7</w:t>
      </w:r>
      <w:r w:rsidRPr="00433679">
        <w:rPr>
          <w:rFonts w:asciiTheme="minorHAnsi" w:hAnsiTheme="minorHAnsi" w:cstheme="minorHAnsi"/>
          <w:color w:val="000000" w:themeColor="text1"/>
        </w:rPr>
        <w:t xml:space="preserve"> dni, liczonego od dnia wezwania Wykonawcy do </w:t>
      </w:r>
      <w:r w:rsidR="00020A04" w:rsidRPr="00433679">
        <w:rPr>
          <w:rFonts w:asciiTheme="minorHAnsi" w:hAnsiTheme="minorHAnsi" w:cstheme="minorHAnsi"/>
          <w:color w:val="000000" w:themeColor="text1"/>
        </w:rPr>
        <w:t>dostarczenia</w:t>
      </w:r>
      <w:r w:rsidRPr="00433679">
        <w:rPr>
          <w:rFonts w:asciiTheme="minorHAnsi" w:hAnsiTheme="minorHAnsi" w:cstheme="minorHAnsi"/>
          <w:color w:val="000000" w:themeColor="text1"/>
        </w:rPr>
        <w:t xml:space="preserve"> w ramach danego Etapu Wyników Prac Etapu,</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 xml:space="preserve">w terminie 90 dni od dnia upływu terminu na dostarczenie Wyników Prac danego Etapu, chyba że NCBR, na wniosek złożony w formie pisemnej lub elektronicznej Uczestnika Przedsięwzięcia złożony przed upływem terminu dostarczenia w ramach danego Etapu do NCBR Wyników Prac Etapu, uzasadniony przyczynami związanymi z przebiegiem procesu Prac B+R, których nie można było przewidzieć wcześniej, ale nie wynikających z okoliczności Siły Wyższej, dokonał przedłużenia terminu na wykonanie Etapu. Przedłużenie terminu, dokonane na </w:t>
      </w:r>
      <w:r w:rsidRPr="00433679">
        <w:rPr>
          <w:rFonts w:asciiTheme="minorHAnsi" w:hAnsiTheme="minorHAnsi" w:cstheme="minorHAnsi"/>
          <w:color w:val="000000" w:themeColor="text1"/>
        </w:rPr>
        <w:lastRenderedPageBreak/>
        <w:t xml:space="preserve">podstawie Umowy zawartej z którymkolwiek Uczestnikiem Przedsięwzięcia w danym Strumieniu, skuteczne wobec jednego Uczestnika Przedsięwzięcia, skuteczne jest wobec wszystkich Uczestników Przedsięwzięcia w tym samym Strumieniu, w tym wobec Wykonawcy, przy czym NCBR zawiadomi Wykonawcę (i pozostałych Uczestników Przedsięwzięcia) o jakimkolwiek przedłużeniu terminu niezwłocznie, lecz nie później niż w terminie 7 Dni Roboczych od powzięcia decyzji o przedłużeniu terminu oraz nie później niż na 7 Dni Roboczych przed upływem Terminu Doręczenia Wyników Prac Etapu. NCBR może przedłużyć termin wykonania prac w ramach danego Etapu maksymalnie o: w przypadku Etapu I – łącznie o 30 Dni Roboczych, w przypadku Etapu II – łącznie o 90 Dni Roboczych. NCBR nie może przedłużyć terminu, o którym mowa w niniejszym paragrafie, jeśli przedłużenie takie skutkowałby wykroczeniem przez termin zapłaty wynagrodzenia za Etap II poza dzień 31 grudnia 2023 r. </w:t>
      </w:r>
      <w:bookmarkEnd w:id="98"/>
      <w:bookmarkEnd w:id="102"/>
      <w:bookmarkEnd w:id="104"/>
      <w:bookmarkEnd w:id="105"/>
    </w:p>
    <w:p w14:paraId="3B672F45" w14:textId="64388754" w:rsidR="00CB14F5" w:rsidRPr="00433679" w:rsidRDefault="00CB14F5" w:rsidP="00433679">
      <w:pPr>
        <w:pStyle w:val="Akapitzlist"/>
        <w:numPr>
          <w:ilvl w:val="0"/>
          <w:numId w:val="13"/>
        </w:numPr>
        <w:spacing w:before="60" w:after="60"/>
        <w:ind w:left="426" w:hanging="426"/>
        <w:jc w:val="both"/>
        <w:rPr>
          <w:rFonts w:asciiTheme="minorHAnsi" w:hAnsiTheme="minorHAnsi" w:cstheme="minorHAnsi"/>
          <w:color w:val="000000" w:themeColor="text1"/>
        </w:rPr>
      </w:pPr>
      <w:bookmarkStart w:id="106" w:name="_Ref508802324"/>
      <w:r w:rsidRPr="00433679">
        <w:rPr>
          <w:rFonts w:asciiTheme="minorHAnsi" w:hAnsiTheme="minorHAnsi" w:cstheme="minorHAnsi"/>
          <w:color w:val="000000" w:themeColor="text1"/>
        </w:rPr>
        <w:t xml:space="preserve">W przypadku, gdy wniosek Uczestnika Przedsięwzięcia, o którym mowa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_Ref479947439 \r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8</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_Ref52729742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§9</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dotyczący przedłużenia terminu na wykonanie Etapu, uzasadniony jest zaistnieniem okoliczności Siły Wyższej, co zostanie odpowiednio uzasadnione przez Uczestnika Przedsięwzięcia, NCBR jest zobowiązany, na uzasadniony wniosek Uczestnika Przedsięwzięcia, do przedłużenia terminu na wykonanie Etapu o termin istnienia przeszkody, przy czym termin prac w ramach danego Etapu można przedłużyć maksymalnie o: w przypadku Etapu I – łącznie o 30 Dni Roboczych, w przypadku Etapu II – łącznie o 90 Dni Roboczych. W pozostałym zakresie postanowienia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_Ref479947439 \r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8</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_Ref52729742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§9</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stosuje się odpowiednio.</w:t>
      </w:r>
      <w:bookmarkEnd w:id="106"/>
      <w:r w:rsidRPr="00433679">
        <w:rPr>
          <w:rFonts w:asciiTheme="minorHAnsi" w:hAnsiTheme="minorHAnsi" w:cstheme="minorHAnsi"/>
          <w:color w:val="000000" w:themeColor="text1"/>
        </w:rPr>
        <w:t xml:space="preserve"> Przedłużenie terminu, dokonane na podstawie umowy zawartej z którymkolwiek Uczestnikiem Przedsięwzięcia, skuteczne wobec jednego Uczestnika Przedsięwzięcia w danym Strumieniu skuteczne jest wobec wszystkich Uczestników Przedsięwzięcia w tym samym Strumieniu, w tym wobec Wykonawcy, przy czym NCBR zawiadomi Wykonawcę (i pozostałych Uczestników Przedsięwzięcia) o jakimkolwiek przedłużeniu terminu niezwłocznie, lecz nie później niż w terminie 7 Dni Roboczych od powzięcia decyzji o przedłużeniu terminu oraz nie później niż na 7 Dni Roboczych przed upływem Terminu Doręczenia Wyników Prac Etapu.</w:t>
      </w:r>
    </w:p>
    <w:p w14:paraId="008D4136" w14:textId="77777777" w:rsidR="00CB14F5" w:rsidRPr="00433679" w:rsidRDefault="00CB14F5" w:rsidP="00433679">
      <w:pPr>
        <w:pStyle w:val="Akapitzlist"/>
        <w:numPr>
          <w:ilvl w:val="0"/>
          <w:numId w:val="13"/>
        </w:numPr>
        <w:spacing w:before="60" w:after="60"/>
        <w:ind w:left="426" w:hanging="426"/>
        <w:jc w:val="both"/>
        <w:rPr>
          <w:rFonts w:asciiTheme="minorHAnsi" w:hAnsiTheme="minorHAnsi" w:cstheme="minorHAnsi"/>
          <w:color w:val="000000" w:themeColor="text1"/>
        </w:rPr>
      </w:pPr>
      <w:bookmarkStart w:id="107" w:name="_Ref52703598"/>
      <w:r w:rsidRPr="00433679">
        <w:rPr>
          <w:rFonts w:asciiTheme="minorHAnsi" w:hAnsiTheme="minorHAnsi" w:cstheme="minorHAnsi"/>
          <w:color w:val="000000" w:themeColor="text1"/>
        </w:rPr>
        <w:t>W każdym innym obiektywnie uzasadnionym przypadku, gdy przebieg realizacji Umowy wskazuje na wysokie prawdopodobieństwo nieosiągnięcia określonych w Harmonogramie Przedsięwzięcia terminów, NCBR może, także na wniosek Uczestnika Przedsięwzięcia, przedłużyć terminy określone w Harmonogramie Przedsięwzięcia. Przedłużenie terminu skuteczne wobec jednego Uczestnika Przedsięwzięcia w danym Strumieniu jest skuteczne wobec wszystkich Uczestników Przedsięwzięcia w tym samym Strumieniu, przy czym NCBR zawiadomi wszystkich Uczestników Przedsięwzięcia o jakimkolwiek przedłużeniu terminu niezwłocznie, lecz nie później niż w terminie 7 Dni Roboczych od powzięcia decyzji o przedłużeniu terminu oraz nie później niż na 3 Dni Robocze przed upływem terminu na dokonanie danej czynności.</w:t>
      </w:r>
      <w:bookmarkEnd w:id="107"/>
    </w:p>
    <w:p w14:paraId="460B719C" w14:textId="65B21B58" w:rsidR="00CB14F5" w:rsidRPr="00433679" w:rsidRDefault="00CB14F5" w:rsidP="00433679">
      <w:pPr>
        <w:pStyle w:val="Akapitzlist"/>
        <w:numPr>
          <w:ilvl w:val="0"/>
          <w:numId w:val="13"/>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Postanowienia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_Ref479947439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8</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_Ref52729830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§7</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_Ref52703598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§11</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zastosowane ze względu na okoliczności związane z danym Strumieniem, mają skutek ograniczony wyłącznie do tego Strumienia.</w:t>
      </w:r>
    </w:p>
    <w:p w14:paraId="1779934C" w14:textId="77777777" w:rsidR="00CB14F5" w:rsidRPr="00433679" w:rsidRDefault="00CB14F5" w:rsidP="00433679">
      <w:pPr>
        <w:pStyle w:val="Nagwek2"/>
      </w:pPr>
      <w:bookmarkStart w:id="108" w:name="_Ref493844594"/>
      <w:bookmarkStart w:id="109" w:name="_Ref493846990"/>
      <w:bookmarkStart w:id="110" w:name="_Toc504994945"/>
      <w:bookmarkStart w:id="111" w:name="_Toc511371192"/>
      <w:bookmarkStart w:id="112" w:name="_Toc52745895"/>
      <w:bookmarkStart w:id="113" w:name="_Toc70340584"/>
      <w:r w:rsidRPr="00433679">
        <w:t>[PODWYKONAWCY]</w:t>
      </w:r>
      <w:bookmarkEnd w:id="108"/>
      <w:bookmarkEnd w:id="109"/>
      <w:bookmarkEnd w:id="110"/>
      <w:bookmarkEnd w:id="111"/>
      <w:bookmarkEnd w:id="112"/>
      <w:bookmarkEnd w:id="113"/>
    </w:p>
    <w:p w14:paraId="6766136C" w14:textId="6F95B11B" w:rsidR="00CB14F5" w:rsidRPr="00433679" w:rsidRDefault="00CB14F5" w:rsidP="00433679">
      <w:pPr>
        <w:pStyle w:val="Akapitzlist"/>
        <w:numPr>
          <w:ilvl w:val="0"/>
          <w:numId w:val="38"/>
        </w:numPr>
        <w:spacing w:before="60" w:after="60"/>
        <w:ind w:left="426" w:hanging="426"/>
        <w:jc w:val="both"/>
        <w:rPr>
          <w:rFonts w:asciiTheme="minorHAnsi" w:hAnsiTheme="minorHAnsi" w:cstheme="minorHAnsi"/>
          <w:color w:val="000000" w:themeColor="text1"/>
        </w:rPr>
      </w:pPr>
      <w:bookmarkStart w:id="114" w:name="_Hlk57697736"/>
      <w:r w:rsidRPr="00433679">
        <w:rPr>
          <w:rFonts w:asciiTheme="minorHAnsi" w:hAnsiTheme="minorHAnsi" w:cstheme="minorHAnsi"/>
          <w:color w:val="000000" w:themeColor="text1"/>
        </w:rPr>
        <w:t xml:space="preserve">Z zastrzeżeniem dalszych postanowień tego artykułu, </w:t>
      </w:r>
      <w:bookmarkEnd w:id="114"/>
      <w:r w:rsidRPr="00433679">
        <w:rPr>
          <w:rFonts w:asciiTheme="minorHAnsi" w:hAnsiTheme="minorHAnsi" w:cstheme="minorHAnsi"/>
          <w:color w:val="000000" w:themeColor="text1"/>
        </w:rPr>
        <w:t xml:space="preserve">NCBR dopuszcza wykonanie przez Wykonawcę przedmiotu Umowy z udziałem Podwykonawców, oraz nie zastrzega obowiązku osobistego wykonania przez Wykonawcę kluczowych części Umowy, pod warunkiem, że umowa z Podwykonawcą zostanie zawarta w formie pisemnej </w:t>
      </w:r>
      <w:r w:rsidR="005F7AD3" w:rsidRPr="00433679">
        <w:rPr>
          <w:rFonts w:asciiTheme="minorHAnsi" w:hAnsiTheme="minorHAnsi" w:cstheme="minorHAnsi"/>
          <w:color w:val="000000" w:themeColor="text1"/>
        </w:rPr>
        <w:t xml:space="preserve">lub formie elektronicznej opatrzonej kwalifikowanym podpisem elektroniczny </w:t>
      </w:r>
      <w:r w:rsidRPr="00433679">
        <w:rPr>
          <w:rFonts w:asciiTheme="minorHAnsi" w:hAnsiTheme="minorHAnsi" w:cstheme="minorHAnsi"/>
          <w:color w:val="000000" w:themeColor="text1"/>
        </w:rPr>
        <w:t>(pod rygorem nieważności) oraz:</w:t>
      </w:r>
    </w:p>
    <w:p w14:paraId="5204135D" w14:textId="5188B7A6" w:rsidR="00CB14F5" w:rsidRPr="00433679" w:rsidRDefault="00CB14F5" w:rsidP="00433679">
      <w:pPr>
        <w:pStyle w:val="Akapitzlist"/>
        <w:numPr>
          <w:ilvl w:val="0"/>
          <w:numId w:val="44"/>
        </w:numPr>
        <w:spacing w:before="60" w:after="60"/>
        <w:jc w:val="both"/>
        <w:rPr>
          <w:rFonts w:asciiTheme="minorHAnsi" w:hAnsiTheme="minorHAnsi" w:cstheme="minorHAnsi"/>
          <w:color w:val="000000" w:themeColor="text1"/>
        </w:rPr>
      </w:pPr>
      <w:r w:rsidRPr="00433679">
        <w:rPr>
          <w:rFonts w:asciiTheme="minorHAnsi" w:hAnsiTheme="minorHAnsi" w:cstheme="minorHAnsi"/>
          <w:color w:val="000000" w:themeColor="text1"/>
        </w:rPr>
        <w:t>będzie zobowiązywać Podwykonawcę do zachowania poufności informacji na warunkach tożsamych do tych określonych w Umowie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_Ref494891351 \r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 xml:space="preserve">ROZDZIAŁ IX. </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w:t>
      </w:r>
    </w:p>
    <w:p w14:paraId="14BC8DBE" w14:textId="2628D5AD" w:rsidR="00F165C2" w:rsidRPr="00433679" w:rsidRDefault="00CB14F5" w:rsidP="00433679">
      <w:pPr>
        <w:pStyle w:val="Akapitzlist"/>
        <w:numPr>
          <w:ilvl w:val="0"/>
          <w:numId w:val="44"/>
        </w:numPr>
        <w:spacing w:before="60" w:after="60"/>
        <w:jc w:val="both"/>
        <w:rPr>
          <w:rFonts w:asciiTheme="minorHAnsi" w:hAnsiTheme="minorHAnsi" w:cstheme="minorHAnsi"/>
          <w:color w:val="000000" w:themeColor="text1"/>
        </w:rPr>
      </w:pPr>
      <w:r w:rsidRPr="00433679">
        <w:rPr>
          <w:rFonts w:asciiTheme="minorHAnsi" w:hAnsiTheme="minorHAnsi" w:cstheme="minorHAnsi"/>
          <w:color w:val="000000" w:themeColor="text1"/>
        </w:rPr>
        <w:t>będzie zawierać postanowienia zobowiązujące Podwykonawcę do nabycia od wszystkich członków personelu Podwykonawcy (niezależenie od podstawy zatrudnienia) całości wytworzonego przez nich Foreground IP w zakresie nie węższym niż wskazany w</w:t>
      </w:r>
      <w:r w:rsidR="00F165C2" w:rsidRPr="00433679">
        <w:rPr>
          <w:rFonts w:asciiTheme="minorHAnsi" w:hAnsiTheme="minorHAnsi" w:cstheme="minorHAnsi"/>
          <w:color w:val="000000" w:themeColor="text1"/>
        </w:rPr>
        <w:t xml:space="preserve"> </w:t>
      </w:r>
      <w:r w:rsidR="00F165C2" w:rsidRPr="00433679">
        <w:rPr>
          <w:rFonts w:asciiTheme="minorHAnsi" w:hAnsiTheme="minorHAnsi" w:cstheme="minorHAnsi"/>
          <w:color w:val="000000" w:themeColor="text1"/>
          <w:shd w:val="clear" w:color="auto" w:fill="E6E6E6"/>
        </w:rPr>
        <w:fldChar w:fldCharType="begin"/>
      </w:r>
      <w:r w:rsidR="00F165C2" w:rsidRPr="00433679">
        <w:rPr>
          <w:rFonts w:asciiTheme="minorHAnsi" w:hAnsiTheme="minorHAnsi" w:cstheme="minorHAnsi"/>
          <w:color w:val="000000" w:themeColor="text1"/>
        </w:rPr>
        <w:instrText xml:space="preserve"> REF _Ref70329525 \n \h </w:instrText>
      </w:r>
      <w:r w:rsidR="00F165C2" w:rsidRPr="00433679">
        <w:rPr>
          <w:rFonts w:asciiTheme="minorHAnsi" w:hAnsiTheme="minorHAnsi" w:cstheme="minorHAnsi"/>
          <w:color w:val="000000" w:themeColor="text1"/>
          <w:shd w:val="clear" w:color="auto" w:fill="E6E6E6"/>
        </w:rPr>
        <w:instrText xml:space="preserve"> \* MERGEFORMAT </w:instrText>
      </w:r>
      <w:r w:rsidR="00F165C2" w:rsidRPr="00433679">
        <w:rPr>
          <w:rFonts w:asciiTheme="minorHAnsi" w:hAnsiTheme="minorHAnsi" w:cstheme="minorHAnsi"/>
          <w:color w:val="000000" w:themeColor="text1"/>
          <w:shd w:val="clear" w:color="auto" w:fill="E6E6E6"/>
        </w:rPr>
      </w:r>
      <w:r w:rsidR="00F165C2"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28</w:t>
      </w:r>
      <w:r w:rsidR="00F165C2" w:rsidRPr="00433679">
        <w:rPr>
          <w:rFonts w:asciiTheme="minorHAnsi" w:hAnsiTheme="minorHAnsi" w:cstheme="minorHAnsi"/>
          <w:color w:val="000000" w:themeColor="text1"/>
          <w:shd w:val="clear" w:color="auto" w:fill="E6E6E6"/>
        </w:rPr>
        <w:fldChar w:fldCharType="end"/>
      </w:r>
      <w:r w:rsidR="00F165C2" w:rsidRPr="00433679">
        <w:rPr>
          <w:rFonts w:asciiTheme="minorHAnsi" w:hAnsiTheme="minorHAnsi" w:cstheme="minorHAnsi"/>
          <w:color w:val="000000" w:themeColor="text1"/>
          <w:shd w:val="clear" w:color="auto" w:fill="E6E6E6"/>
        </w:rPr>
        <w:t xml:space="preserve"> </w:t>
      </w:r>
      <w:r w:rsidR="00F165C2" w:rsidRPr="00433679">
        <w:rPr>
          <w:rFonts w:asciiTheme="minorHAnsi" w:hAnsiTheme="minorHAnsi" w:cstheme="minorHAnsi"/>
          <w:color w:val="000000" w:themeColor="text1"/>
          <w:shd w:val="clear" w:color="auto" w:fill="E6E6E6"/>
        </w:rPr>
        <w:fldChar w:fldCharType="begin"/>
      </w:r>
      <w:r w:rsidR="00F165C2" w:rsidRPr="00433679">
        <w:rPr>
          <w:rFonts w:asciiTheme="minorHAnsi" w:hAnsiTheme="minorHAnsi" w:cstheme="minorHAnsi"/>
          <w:color w:val="000000" w:themeColor="text1"/>
          <w:shd w:val="clear" w:color="auto" w:fill="E6E6E6"/>
        </w:rPr>
        <w:instrText xml:space="preserve"> REF _Ref69109617 \n \h  \* MERGEFORMAT </w:instrText>
      </w:r>
      <w:r w:rsidR="00F165C2" w:rsidRPr="00433679">
        <w:rPr>
          <w:rFonts w:asciiTheme="minorHAnsi" w:hAnsiTheme="minorHAnsi" w:cstheme="minorHAnsi"/>
          <w:color w:val="000000" w:themeColor="text1"/>
          <w:shd w:val="clear" w:color="auto" w:fill="E6E6E6"/>
        </w:rPr>
      </w:r>
      <w:r w:rsidR="00F165C2"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shd w:val="clear" w:color="auto" w:fill="E6E6E6"/>
        </w:rPr>
        <w:t>§21</w:t>
      </w:r>
      <w:r w:rsidR="00F165C2" w:rsidRPr="00433679">
        <w:rPr>
          <w:rFonts w:asciiTheme="minorHAnsi" w:hAnsiTheme="minorHAnsi" w:cstheme="minorHAnsi"/>
          <w:color w:val="000000" w:themeColor="text1"/>
          <w:shd w:val="clear" w:color="auto" w:fill="E6E6E6"/>
        </w:rPr>
        <w:fldChar w:fldCharType="end"/>
      </w:r>
      <w:r w:rsidR="00F165C2" w:rsidRPr="00433679">
        <w:rPr>
          <w:rFonts w:asciiTheme="minorHAnsi" w:hAnsiTheme="minorHAnsi" w:cstheme="minorHAnsi"/>
          <w:color w:val="000000" w:themeColor="text1"/>
          <w:shd w:val="clear" w:color="auto" w:fill="E6E6E6"/>
        </w:rPr>
        <w:t xml:space="preserve"> </w:t>
      </w:r>
      <w:r w:rsidR="00F165C2" w:rsidRPr="00433679">
        <w:rPr>
          <w:rFonts w:asciiTheme="minorHAnsi" w:hAnsiTheme="minorHAnsi" w:cstheme="minorHAnsi"/>
          <w:color w:val="000000" w:themeColor="text1"/>
          <w:shd w:val="clear" w:color="auto" w:fill="E6E6E6"/>
        </w:rPr>
        <w:lastRenderedPageBreak/>
        <w:t xml:space="preserve">w zw. z </w:t>
      </w:r>
      <w:r w:rsidR="00F165C2" w:rsidRPr="00433679">
        <w:rPr>
          <w:rFonts w:asciiTheme="minorHAnsi" w:hAnsiTheme="minorHAnsi" w:cstheme="minorHAnsi"/>
          <w:color w:val="000000" w:themeColor="text1"/>
          <w:shd w:val="clear" w:color="auto" w:fill="E6E6E6"/>
        </w:rPr>
        <w:fldChar w:fldCharType="begin"/>
      </w:r>
      <w:r w:rsidR="00F165C2" w:rsidRPr="00433679">
        <w:rPr>
          <w:rFonts w:asciiTheme="minorHAnsi" w:hAnsiTheme="minorHAnsi" w:cstheme="minorHAnsi"/>
          <w:color w:val="000000" w:themeColor="text1"/>
          <w:shd w:val="clear" w:color="auto" w:fill="E6E6E6"/>
        </w:rPr>
        <w:instrText xml:space="preserve"> REF _Ref69078052 \n \h  \* MERGEFORMAT </w:instrText>
      </w:r>
      <w:r w:rsidR="00F165C2" w:rsidRPr="00433679">
        <w:rPr>
          <w:rFonts w:asciiTheme="minorHAnsi" w:hAnsiTheme="minorHAnsi" w:cstheme="minorHAnsi"/>
          <w:color w:val="000000" w:themeColor="text1"/>
          <w:shd w:val="clear" w:color="auto" w:fill="E6E6E6"/>
        </w:rPr>
      </w:r>
      <w:r w:rsidR="00F165C2"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shd w:val="clear" w:color="auto" w:fill="E6E6E6"/>
        </w:rPr>
        <w:t>§17</w:t>
      </w:r>
      <w:r w:rsidR="00F165C2" w:rsidRPr="00433679">
        <w:rPr>
          <w:rFonts w:asciiTheme="minorHAnsi" w:hAnsiTheme="minorHAnsi" w:cstheme="minorHAnsi"/>
          <w:color w:val="000000" w:themeColor="text1"/>
          <w:shd w:val="clear" w:color="auto" w:fill="E6E6E6"/>
        </w:rPr>
        <w:fldChar w:fldCharType="end"/>
      </w:r>
      <w:r w:rsidR="00F165C2" w:rsidRPr="00433679">
        <w:rPr>
          <w:rFonts w:asciiTheme="minorHAnsi" w:hAnsiTheme="minorHAnsi" w:cstheme="minorHAnsi"/>
          <w:color w:val="000000" w:themeColor="text1"/>
          <w:shd w:val="clear" w:color="auto" w:fill="E6E6E6"/>
        </w:rPr>
        <w:t xml:space="preserve"> </w:t>
      </w:r>
      <w:r w:rsidR="00F165C2" w:rsidRPr="00433679">
        <w:rPr>
          <w:rFonts w:asciiTheme="minorHAnsi" w:hAnsiTheme="minorHAnsi" w:cstheme="minorHAnsi"/>
          <w:color w:val="000000" w:themeColor="text1"/>
        </w:rPr>
        <w:t>o ile umowa z Podwykonawcą będzie obejmowała swoim przedmiotem wytworzenie praw własności intelektualnej;</w:t>
      </w:r>
    </w:p>
    <w:p w14:paraId="03E3E54C" w14:textId="029AA511" w:rsidR="00CB14F5" w:rsidRPr="00433679" w:rsidRDefault="00CB14F5" w:rsidP="00433679">
      <w:pPr>
        <w:pStyle w:val="Akapitzlist"/>
        <w:numPr>
          <w:ilvl w:val="0"/>
          <w:numId w:val="44"/>
        </w:numPr>
        <w:spacing w:before="60" w:after="60"/>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będzie zawierać postanowienia przewidujące zobowiązanie do przeniesienia na Wykonawcę całości Foreground IP w zakresie nie węższym niż wskazany w </w:t>
      </w:r>
      <w:r w:rsidR="00243FE0" w:rsidRPr="00433679">
        <w:rPr>
          <w:rFonts w:asciiTheme="minorHAnsi" w:hAnsiTheme="minorHAnsi" w:cstheme="minorHAnsi"/>
          <w:color w:val="000000" w:themeColor="text1"/>
          <w:shd w:val="clear" w:color="auto" w:fill="E6E6E6"/>
        </w:rPr>
        <w:fldChar w:fldCharType="begin"/>
      </w:r>
      <w:r w:rsidR="00243FE0" w:rsidRPr="00433679">
        <w:rPr>
          <w:rFonts w:asciiTheme="minorHAnsi" w:hAnsiTheme="minorHAnsi" w:cstheme="minorHAnsi"/>
          <w:color w:val="000000" w:themeColor="text1"/>
        </w:rPr>
        <w:instrText xml:space="preserve"> REF _Ref70329525 \n \h </w:instrText>
      </w:r>
      <w:r w:rsidR="0090300A" w:rsidRPr="00433679">
        <w:rPr>
          <w:rFonts w:asciiTheme="minorHAnsi" w:hAnsiTheme="minorHAnsi" w:cstheme="minorHAnsi"/>
          <w:color w:val="000000" w:themeColor="text1"/>
          <w:shd w:val="clear" w:color="auto" w:fill="E6E6E6"/>
        </w:rPr>
        <w:instrText xml:space="preserve"> \* MERGEFORMAT </w:instrText>
      </w:r>
      <w:r w:rsidR="00243FE0" w:rsidRPr="00433679">
        <w:rPr>
          <w:rFonts w:asciiTheme="minorHAnsi" w:hAnsiTheme="minorHAnsi" w:cstheme="minorHAnsi"/>
          <w:color w:val="000000" w:themeColor="text1"/>
          <w:shd w:val="clear" w:color="auto" w:fill="E6E6E6"/>
        </w:rPr>
      </w:r>
      <w:r w:rsidR="00243FE0"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28</w:t>
      </w:r>
      <w:r w:rsidR="00243FE0" w:rsidRPr="00433679">
        <w:rPr>
          <w:rFonts w:asciiTheme="minorHAnsi" w:hAnsiTheme="minorHAnsi" w:cstheme="minorHAnsi"/>
          <w:color w:val="000000" w:themeColor="text1"/>
          <w:shd w:val="clear" w:color="auto" w:fill="E6E6E6"/>
        </w:rPr>
        <w:fldChar w:fldCharType="end"/>
      </w:r>
      <w:r w:rsidR="00243FE0" w:rsidRPr="00433679">
        <w:rPr>
          <w:rFonts w:asciiTheme="minorHAnsi" w:hAnsiTheme="minorHAnsi" w:cstheme="minorHAnsi"/>
          <w:color w:val="000000" w:themeColor="text1"/>
          <w:shd w:val="clear" w:color="auto" w:fill="E6E6E6"/>
        </w:rPr>
        <w:t xml:space="preserve"> </w:t>
      </w:r>
      <w:r w:rsidR="00243FE0" w:rsidRPr="00433679">
        <w:rPr>
          <w:rFonts w:asciiTheme="minorHAnsi" w:hAnsiTheme="minorHAnsi" w:cstheme="minorHAnsi"/>
          <w:color w:val="000000" w:themeColor="text1"/>
          <w:shd w:val="clear" w:color="auto" w:fill="E6E6E6"/>
        </w:rPr>
        <w:fldChar w:fldCharType="begin"/>
      </w:r>
      <w:r w:rsidR="00243FE0" w:rsidRPr="00433679">
        <w:rPr>
          <w:rFonts w:asciiTheme="minorHAnsi" w:hAnsiTheme="minorHAnsi" w:cstheme="minorHAnsi"/>
          <w:color w:val="000000" w:themeColor="text1"/>
          <w:shd w:val="clear" w:color="auto" w:fill="E6E6E6"/>
        </w:rPr>
        <w:instrText xml:space="preserve"> REF _Ref69109617 \n \h </w:instrText>
      </w:r>
      <w:r w:rsidR="0090300A" w:rsidRPr="00433679">
        <w:rPr>
          <w:rFonts w:asciiTheme="minorHAnsi" w:hAnsiTheme="minorHAnsi" w:cstheme="minorHAnsi"/>
          <w:color w:val="000000" w:themeColor="text1"/>
          <w:shd w:val="clear" w:color="auto" w:fill="E6E6E6"/>
        </w:rPr>
        <w:instrText xml:space="preserve"> \* MERGEFORMAT </w:instrText>
      </w:r>
      <w:r w:rsidR="00243FE0" w:rsidRPr="00433679">
        <w:rPr>
          <w:rFonts w:asciiTheme="minorHAnsi" w:hAnsiTheme="minorHAnsi" w:cstheme="minorHAnsi"/>
          <w:color w:val="000000" w:themeColor="text1"/>
          <w:shd w:val="clear" w:color="auto" w:fill="E6E6E6"/>
        </w:rPr>
      </w:r>
      <w:r w:rsidR="00243FE0"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shd w:val="clear" w:color="auto" w:fill="E6E6E6"/>
        </w:rPr>
        <w:t>§21</w:t>
      </w:r>
      <w:r w:rsidR="00243FE0" w:rsidRPr="00433679">
        <w:rPr>
          <w:rFonts w:asciiTheme="minorHAnsi" w:hAnsiTheme="minorHAnsi" w:cstheme="minorHAnsi"/>
          <w:color w:val="000000" w:themeColor="text1"/>
          <w:shd w:val="clear" w:color="auto" w:fill="E6E6E6"/>
        </w:rPr>
        <w:fldChar w:fldCharType="end"/>
      </w:r>
      <w:r w:rsidR="00243FE0" w:rsidRPr="00433679">
        <w:rPr>
          <w:rFonts w:asciiTheme="minorHAnsi" w:hAnsiTheme="minorHAnsi" w:cstheme="minorHAnsi"/>
          <w:color w:val="000000" w:themeColor="text1"/>
          <w:shd w:val="clear" w:color="auto" w:fill="E6E6E6"/>
        </w:rPr>
        <w:t xml:space="preserve"> w zw. z </w:t>
      </w:r>
      <w:r w:rsidR="00243FE0" w:rsidRPr="00433679">
        <w:rPr>
          <w:rFonts w:asciiTheme="minorHAnsi" w:hAnsiTheme="minorHAnsi" w:cstheme="minorHAnsi"/>
          <w:color w:val="000000" w:themeColor="text1"/>
          <w:shd w:val="clear" w:color="auto" w:fill="E6E6E6"/>
        </w:rPr>
        <w:fldChar w:fldCharType="begin"/>
      </w:r>
      <w:r w:rsidR="00243FE0" w:rsidRPr="00433679">
        <w:rPr>
          <w:rFonts w:asciiTheme="minorHAnsi" w:hAnsiTheme="minorHAnsi" w:cstheme="minorHAnsi"/>
          <w:color w:val="000000" w:themeColor="text1"/>
          <w:shd w:val="clear" w:color="auto" w:fill="E6E6E6"/>
        </w:rPr>
        <w:instrText xml:space="preserve"> REF _Ref69078052 \n \h </w:instrText>
      </w:r>
      <w:r w:rsidR="0090300A" w:rsidRPr="00433679">
        <w:rPr>
          <w:rFonts w:asciiTheme="minorHAnsi" w:hAnsiTheme="minorHAnsi" w:cstheme="minorHAnsi"/>
          <w:color w:val="000000" w:themeColor="text1"/>
          <w:shd w:val="clear" w:color="auto" w:fill="E6E6E6"/>
        </w:rPr>
        <w:instrText xml:space="preserve"> \* MERGEFORMAT </w:instrText>
      </w:r>
      <w:r w:rsidR="00243FE0" w:rsidRPr="00433679">
        <w:rPr>
          <w:rFonts w:asciiTheme="minorHAnsi" w:hAnsiTheme="minorHAnsi" w:cstheme="minorHAnsi"/>
          <w:color w:val="000000" w:themeColor="text1"/>
          <w:shd w:val="clear" w:color="auto" w:fill="E6E6E6"/>
        </w:rPr>
      </w:r>
      <w:r w:rsidR="00243FE0"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shd w:val="clear" w:color="auto" w:fill="E6E6E6"/>
        </w:rPr>
        <w:t>§17</w:t>
      </w:r>
      <w:r w:rsidR="00243FE0"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w:t>
      </w:r>
    </w:p>
    <w:p w14:paraId="651751B5" w14:textId="77777777" w:rsidR="00CB14F5" w:rsidRPr="00433679" w:rsidRDefault="00CB14F5" w:rsidP="00433679">
      <w:pPr>
        <w:pStyle w:val="Akapitzlist"/>
        <w:numPr>
          <w:ilvl w:val="0"/>
          <w:numId w:val="44"/>
        </w:numPr>
        <w:spacing w:before="60" w:after="60"/>
        <w:jc w:val="both"/>
        <w:rPr>
          <w:rFonts w:asciiTheme="minorHAnsi" w:hAnsiTheme="minorHAnsi" w:cstheme="minorHAnsi"/>
          <w:color w:val="000000" w:themeColor="text1"/>
        </w:rPr>
      </w:pPr>
      <w:r w:rsidRPr="00433679">
        <w:rPr>
          <w:rFonts w:asciiTheme="minorHAnsi" w:hAnsiTheme="minorHAnsi" w:cstheme="minorHAnsi"/>
          <w:color w:val="000000" w:themeColor="text1"/>
        </w:rPr>
        <w:t>Większość Prac B+R będzie wykonana samodzielnie przez Wykonawcę;</w:t>
      </w:r>
    </w:p>
    <w:p w14:paraId="4AA67069" w14:textId="286F8A1C" w:rsidR="00CB14F5" w:rsidRPr="00433679" w:rsidRDefault="00CB14F5" w:rsidP="00433679">
      <w:pPr>
        <w:pStyle w:val="Akapitzlist"/>
        <w:numPr>
          <w:ilvl w:val="0"/>
          <w:numId w:val="44"/>
        </w:numPr>
        <w:spacing w:before="60" w:after="60"/>
        <w:jc w:val="both"/>
        <w:rPr>
          <w:rFonts w:asciiTheme="minorHAnsi" w:hAnsiTheme="minorHAnsi" w:cstheme="minorHAnsi"/>
          <w:color w:val="000000" w:themeColor="text1"/>
        </w:rPr>
      </w:pPr>
      <w:bookmarkStart w:id="115" w:name="_Hlk57698455"/>
      <w:r w:rsidRPr="00433679">
        <w:rPr>
          <w:rFonts w:asciiTheme="minorHAnsi" w:hAnsiTheme="minorHAnsi" w:cstheme="minorHAnsi"/>
          <w:color w:val="000000" w:themeColor="text1"/>
        </w:rPr>
        <w:t xml:space="preserve">na każde żądanie NCBR przekaże mu w terminie 7 dni od otrzymania żądania i w formie wskazanej przez NCBR listę </w:t>
      </w:r>
      <w:r w:rsidR="428B388A" w:rsidRPr="00433679">
        <w:rPr>
          <w:rFonts w:asciiTheme="minorHAnsi" w:hAnsiTheme="minorHAnsi" w:cstheme="minorHAnsi"/>
          <w:color w:val="000000" w:themeColor="text1"/>
        </w:rPr>
        <w:t>Podwykonawców,</w:t>
      </w:r>
      <w:r w:rsidRPr="00433679">
        <w:rPr>
          <w:rFonts w:asciiTheme="minorHAnsi" w:hAnsiTheme="minorHAnsi" w:cstheme="minorHAnsi"/>
          <w:color w:val="000000" w:themeColor="text1"/>
        </w:rPr>
        <w:t xml:space="preserve"> z których pomocy korzystał i korzysta na potrzeby realizacji Umowy</w:t>
      </w:r>
      <w:bookmarkEnd w:id="115"/>
      <w:r w:rsidRPr="00433679">
        <w:rPr>
          <w:rFonts w:asciiTheme="minorHAnsi" w:hAnsiTheme="minorHAnsi" w:cstheme="minorHAnsi"/>
          <w:color w:val="000000" w:themeColor="text1"/>
        </w:rPr>
        <w:t>.</w:t>
      </w:r>
    </w:p>
    <w:p w14:paraId="6E3335F2" w14:textId="5FB5509D" w:rsidR="00CB14F5" w:rsidRPr="00433679" w:rsidRDefault="00CB14F5" w:rsidP="00433679">
      <w:pPr>
        <w:pStyle w:val="Akapitzlist"/>
        <w:numPr>
          <w:ilvl w:val="0"/>
          <w:numId w:val="38"/>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Wykonawca zobowiązany jest zapewnić, że Podwykonawcy nie będą korzystać z dalszych podwykonawców</w:t>
      </w:r>
      <w:bookmarkStart w:id="116" w:name="_Hlk42698560"/>
      <w:r w:rsidRPr="00433679">
        <w:rPr>
          <w:rFonts w:asciiTheme="minorHAnsi" w:hAnsiTheme="minorHAnsi" w:cstheme="minorHAnsi"/>
          <w:color w:val="000000" w:themeColor="text1"/>
        </w:rPr>
        <w:t xml:space="preserve"> w zakresie wykonywania Prac B+R</w:t>
      </w:r>
      <w:bookmarkEnd w:id="116"/>
      <w:r w:rsidRPr="00433679">
        <w:rPr>
          <w:rFonts w:asciiTheme="minorHAnsi" w:hAnsiTheme="minorHAnsi" w:cstheme="minorHAnsi"/>
          <w:color w:val="000000" w:themeColor="text1"/>
        </w:rPr>
        <w:t>. Dla uniknięcia wątpliwości powyższe zobowiązanie nie dotyczy</w:t>
      </w:r>
      <w:r w:rsidR="00020A04" w:rsidRPr="00433679">
        <w:rPr>
          <w:rFonts w:asciiTheme="minorHAnsi" w:hAnsiTheme="minorHAnsi" w:cstheme="minorHAnsi"/>
          <w:color w:val="000000" w:themeColor="text1"/>
        </w:rPr>
        <w:t xml:space="preserve"> czynności nie stanowiących prac badawczo-rozwojowych, a w szczególności czynności instalacyjnych, montażowych i podobnych.</w:t>
      </w:r>
      <w:r w:rsidR="005F7AD3" w:rsidRPr="00433679">
        <w:rPr>
          <w:rFonts w:asciiTheme="minorHAnsi" w:hAnsiTheme="minorHAnsi" w:cstheme="minorHAnsi"/>
          <w:color w:val="000000" w:themeColor="text1"/>
        </w:rPr>
        <w:t xml:space="preserve"> </w:t>
      </w:r>
    </w:p>
    <w:p w14:paraId="3DA981E5" w14:textId="77777777" w:rsidR="00CB14F5" w:rsidRPr="00433679" w:rsidRDefault="00CB14F5" w:rsidP="00433679">
      <w:pPr>
        <w:pStyle w:val="Akapitzlist"/>
        <w:numPr>
          <w:ilvl w:val="0"/>
          <w:numId w:val="38"/>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Wykonawca ponosi wobec NCBR pełną odpowiedzialność za wszelkie prace, których wykonanie powierzył Podwykonawcom. Wykonawca ponosi pełną odpowiedzialność za dokonywanie w terminie wszelkich rozliczeń finansowych z Podwykonawcami.</w:t>
      </w:r>
    </w:p>
    <w:p w14:paraId="2AE90722" w14:textId="77777777" w:rsidR="00CB14F5" w:rsidRPr="00433679" w:rsidRDefault="00CB14F5" w:rsidP="00433679">
      <w:pPr>
        <w:pStyle w:val="Akapitzlist"/>
        <w:numPr>
          <w:ilvl w:val="0"/>
          <w:numId w:val="38"/>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Realizacja przedmiotu umowy przy udziale Podwykonawców nie zwalnia Wykonawcy z odpowiedzialności za wykonanie obowiązków umownych. Wykonawca odpowiada za działania i zaniechania Podwykonawców jak za własne.</w:t>
      </w:r>
    </w:p>
    <w:p w14:paraId="48C36E21" w14:textId="77777777" w:rsidR="00CB14F5" w:rsidRPr="00433679" w:rsidRDefault="00CB14F5" w:rsidP="00433679">
      <w:pPr>
        <w:pStyle w:val="Akapitzlist"/>
        <w:numPr>
          <w:ilvl w:val="0"/>
          <w:numId w:val="38"/>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Podwykonawca, który udostępnił swoje zasoby na potrzeby wykazania, że Wykonawca spełnia warunki udziału lub Kryteria Oceny Wniosków będzie zobowiązany do osobistego wykonania prac, w zakresie których udostępnił doświadczenie. Jeżeli udostępnienie doświadczenia obejmowało doświadczenie członków Zespołu Projektowego Podwykonawca zapewni, że osoby te wezmą udział w wykonaniu Umowy w sposób odpowiedni do udostępnionego doświadczenia.</w:t>
      </w:r>
    </w:p>
    <w:p w14:paraId="0C64CC78" w14:textId="017E6786" w:rsidR="00CB14F5" w:rsidRPr="00433679" w:rsidRDefault="00CB14F5" w:rsidP="00433679">
      <w:pPr>
        <w:pStyle w:val="Akapitzlist"/>
        <w:numPr>
          <w:ilvl w:val="0"/>
          <w:numId w:val="38"/>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Podwykonawca, który udostępnił swoje zasoby na potrzeby wykazania, że Wykonawca spełnia warunki udziału lub Kryteria Oceny Wniosków w zakresie zasobów technicznych lub technologicznych Podwykonawca zobowiązany jest do rzeczywistego wykorzystania tych zasobów w celu wykonania Umowy. </w:t>
      </w:r>
    </w:p>
    <w:p w14:paraId="2A7F7C82" w14:textId="77777777" w:rsidR="005F7AD3" w:rsidRPr="00433679" w:rsidRDefault="005F7AD3" w:rsidP="00433679">
      <w:pPr>
        <w:pStyle w:val="Akapitzlist"/>
        <w:numPr>
          <w:ilvl w:val="0"/>
          <w:numId w:val="38"/>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 celu usunięcia wątpliwości Strony wskazują, że </w:t>
      </w:r>
      <w:r w:rsidRPr="00433679">
        <w:rPr>
          <w:rStyle w:val="normaltextrun"/>
          <w:rFonts w:asciiTheme="minorHAnsi" w:hAnsiTheme="minorHAnsi" w:cstheme="minorHAnsi"/>
        </w:rPr>
        <w:t xml:space="preserve">na potrzeby Przedsięwzięcia nie uznaje się za Podwykonawców dostawców urządzeń i usług nie będących wynikiem ani częścią Prac B+R ani </w:t>
      </w:r>
      <w:r w:rsidRPr="00433679">
        <w:rPr>
          <w:rFonts w:asciiTheme="minorHAnsi" w:hAnsiTheme="minorHAnsi" w:cstheme="minorHAnsi"/>
          <w:color w:val="000000" w:themeColor="text1"/>
        </w:rPr>
        <w:t>podmioty, których współpraca z Wykonawcą ogranicza się do udzielenia Wykonawcy licencji na Background IP.</w:t>
      </w:r>
    </w:p>
    <w:p w14:paraId="1204E154" w14:textId="4391359F" w:rsidR="00CB14F5" w:rsidRPr="00433679" w:rsidRDefault="00CB14F5" w:rsidP="00433679">
      <w:pPr>
        <w:pStyle w:val="Akapitzlist"/>
        <w:numPr>
          <w:ilvl w:val="0"/>
          <w:numId w:val="38"/>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Wykonawca przedstawi NCBR kopię umowy zawartej z podwykonawcą lub aneksu do takiej umowy niezwłocznie po zawarciu Umowy, a następnie w razie zmian w tym zakresie – w terminie 7 dni od jej zawarcia lub zmiany oraz wyszczególni w Harmonogramie </w:t>
      </w:r>
      <w:r w:rsidR="007D3389" w:rsidRPr="00433679">
        <w:rPr>
          <w:rFonts w:asciiTheme="minorHAnsi" w:hAnsiTheme="minorHAnsi" w:cstheme="minorHAnsi"/>
          <w:color w:val="000000" w:themeColor="text1"/>
        </w:rPr>
        <w:t>Prac</w:t>
      </w:r>
      <w:r w:rsidRPr="00433679">
        <w:rPr>
          <w:rFonts w:asciiTheme="minorHAnsi" w:hAnsiTheme="minorHAnsi" w:cstheme="minorHAnsi"/>
          <w:color w:val="000000" w:themeColor="text1"/>
        </w:rPr>
        <w:t xml:space="preserve"> zakres prac realizowanych przez podwykonawców.</w:t>
      </w:r>
    </w:p>
    <w:p w14:paraId="6044FCCD" w14:textId="77777777" w:rsidR="00CB14F5" w:rsidRPr="00433679" w:rsidRDefault="00CB14F5" w:rsidP="00433679">
      <w:pPr>
        <w:spacing w:before="60" w:after="60"/>
        <w:contextualSpacing/>
        <w:jc w:val="both"/>
        <w:rPr>
          <w:rFonts w:asciiTheme="minorHAnsi" w:hAnsiTheme="minorHAnsi" w:cstheme="minorHAnsi"/>
          <w:color w:val="000000" w:themeColor="text1"/>
        </w:rPr>
      </w:pPr>
    </w:p>
    <w:p w14:paraId="7A4A4F2C" w14:textId="77777777" w:rsidR="00CB14F5" w:rsidRPr="00433679" w:rsidRDefault="00CB14F5" w:rsidP="00433679">
      <w:pPr>
        <w:pStyle w:val="Nagwek1"/>
      </w:pPr>
      <w:bookmarkStart w:id="117" w:name="_Ref493867942"/>
      <w:bookmarkStart w:id="118" w:name="_Toc504994946"/>
      <w:bookmarkStart w:id="119" w:name="_Ref511386192"/>
      <w:bookmarkStart w:id="120" w:name="_Toc511371193"/>
      <w:bookmarkStart w:id="121" w:name="_Toc52745896"/>
      <w:bookmarkStart w:id="122" w:name="_Toc70340585"/>
      <w:r w:rsidRPr="00433679">
        <w:t xml:space="preserve">PRZEBIEG </w:t>
      </w:r>
      <w:bookmarkEnd w:id="117"/>
      <w:bookmarkEnd w:id="118"/>
      <w:r w:rsidRPr="00433679">
        <w:t>ETAPÓW REALIZACJI UMOWY</w:t>
      </w:r>
      <w:bookmarkEnd w:id="119"/>
      <w:bookmarkEnd w:id="120"/>
      <w:bookmarkEnd w:id="121"/>
      <w:bookmarkEnd w:id="122"/>
    </w:p>
    <w:p w14:paraId="0FCC32FD" w14:textId="77777777" w:rsidR="00CB14F5" w:rsidRPr="00433679" w:rsidRDefault="00CB14F5" w:rsidP="00433679">
      <w:pPr>
        <w:pStyle w:val="Nagwek2"/>
      </w:pPr>
      <w:bookmarkStart w:id="123" w:name="_Ref493944799"/>
      <w:bookmarkStart w:id="124" w:name="_Ref493946741"/>
      <w:bookmarkStart w:id="125" w:name="_Toc504994947"/>
      <w:bookmarkStart w:id="126" w:name="_Toc511371194"/>
      <w:bookmarkStart w:id="127" w:name="_Toc52745897"/>
      <w:bookmarkStart w:id="128" w:name="_Toc70340586"/>
      <w:r w:rsidRPr="00433679">
        <w:t>[OGÓLNE ZASADY DOTYCZĄCE WYKONANIA ETAPÓW UMOWY]</w:t>
      </w:r>
      <w:bookmarkEnd w:id="123"/>
      <w:bookmarkEnd w:id="124"/>
      <w:bookmarkEnd w:id="125"/>
      <w:bookmarkEnd w:id="126"/>
      <w:bookmarkEnd w:id="127"/>
      <w:bookmarkEnd w:id="128"/>
    </w:p>
    <w:p w14:paraId="76B66AE0" w14:textId="6028A446" w:rsidR="00CB14F5" w:rsidRPr="00433679" w:rsidRDefault="00CB14F5" w:rsidP="00433679">
      <w:pPr>
        <w:pStyle w:val="Akapitzlist"/>
        <w:numPr>
          <w:ilvl w:val="0"/>
          <w:numId w:val="19"/>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 ramach Etapów Wykonawca wykonuje Prace B+R zmierzające do opracowania Rozwiązania, </w:t>
      </w:r>
      <w:r w:rsidR="00626DDB" w:rsidRPr="00433679">
        <w:rPr>
          <w:rFonts w:asciiTheme="minorHAnsi" w:hAnsiTheme="minorHAnsi" w:cstheme="minorHAnsi"/>
          <w:color w:val="000000" w:themeColor="text1"/>
        </w:rPr>
        <w:t xml:space="preserve">stworzenia Prototypu, </w:t>
      </w:r>
      <w:r w:rsidRPr="00433679">
        <w:rPr>
          <w:rFonts w:asciiTheme="minorHAnsi" w:hAnsiTheme="minorHAnsi" w:cstheme="minorHAnsi"/>
          <w:color w:val="000000" w:themeColor="text1"/>
        </w:rPr>
        <w:t xml:space="preserve">przeniesienia Rozwiązania do skali 1:1 oraz do stworzenia Demonstratora w ramach danego Strumienia, w kolejności ustalonej zgodnie z </w:t>
      </w:r>
      <w:r w:rsidR="00353131" w:rsidRPr="00433679">
        <w:rPr>
          <w:rFonts w:asciiTheme="minorHAnsi" w:hAnsiTheme="minorHAnsi" w:cstheme="minorHAnsi"/>
          <w:color w:val="000000" w:themeColor="text1"/>
          <w:shd w:val="clear" w:color="auto" w:fill="E6E6E6"/>
        </w:rPr>
        <w:fldChar w:fldCharType="begin"/>
      </w:r>
      <w:r w:rsidR="00353131" w:rsidRPr="00433679">
        <w:rPr>
          <w:rFonts w:asciiTheme="minorHAnsi" w:hAnsiTheme="minorHAnsi" w:cstheme="minorHAnsi"/>
          <w:color w:val="000000" w:themeColor="text1"/>
        </w:rPr>
        <w:instrText xml:space="preserve"> REF _Ref479927963 \n \h </w:instrText>
      </w:r>
      <w:r w:rsidR="00433679">
        <w:rPr>
          <w:rFonts w:asciiTheme="minorHAnsi" w:hAnsiTheme="minorHAnsi" w:cstheme="minorHAnsi"/>
          <w:color w:val="000000" w:themeColor="text1"/>
          <w:shd w:val="clear" w:color="auto" w:fill="E6E6E6"/>
        </w:rPr>
        <w:instrText xml:space="preserve"> \* MERGEFORMAT </w:instrText>
      </w:r>
      <w:r w:rsidR="00353131" w:rsidRPr="00433679">
        <w:rPr>
          <w:rFonts w:asciiTheme="minorHAnsi" w:hAnsiTheme="minorHAnsi" w:cstheme="minorHAnsi"/>
          <w:color w:val="000000" w:themeColor="text1"/>
          <w:shd w:val="clear" w:color="auto" w:fill="E6E6E6"/>
        </w:rPr>
      </w:r>
      <w:r w:rsidR="00353131"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7</w:t>
      </w:r>
      <w:r w:rsidR="00353131" w:rsidRPr="00433679">
        <w:rPr>
          <w:rFonts w:asciiTheme="minorHAnsi" w:hAnsiTheme="minorHAnsi" w:cstheme="minorHAnsi"/>
          <w:color w:val="000000" w:themeColor="text1"/>
          <w:shd w:val="clear" w:color="auto" w:fill="E6E6E6"/>
        </w:rPr>
        <w:fldChar w:fldCharType="end"/>
      </w:r>
      <w:r w:rsidR="00353131" w:rsidRPr="00433679">
        <w:rPr>
          <w:rFonts w:asciiTheme="minorHAnsi" w:hAnsiTheme="minorHAnsi" w:cstheme="minorHAnsi"/>
          <w:color w:val="000000" w:themeColor="text1"/>
          <w:shd w:val="clear" w:color="auto" w:fill="E6E6E6"/>
        </w:rPr>
        <w:t xml:space="preserve"> i </w:t>
      </w:r>
      <w:r w:rsidR="00353131" w:rsidRPr="00433679">
        <w:rPr>
          <w:rFonts w:asciiTheme="minorHAnsi" w:hAnsiTheme="minorHAnsi" w:cstheme="minorHAnsi"/>
          <w:color w:val="000000" w:themeColor="text1"/>
          <w:shd w:val="clear" w:color="auto" w:fill="E6E6E6"/>
        </w:rPr>
        <w:fldChar w:fldCharType="begin"/>
      </w:r>
      <w:r w:rsidR="00353131" w:rsidRPr="00433679">
        <w:rPr>
          <w:rFonts w:asciiTheme="minorHAnsi" w:hAnsiTheme="minorHAnsi" w:cstheme="minorHAnsi"/>
          <w:color w:val="000000" w:themeColor="text1"/>
          <w:shd w:val="clear" w:color="auto" w:fill="E6E6E6"/>
        </w:rPr>
        <w:instrText xml:space="preserve"> REF _Ref479947439 \n \h </w:instrText>
      </w:r>
      <w:r w:rsidR="00433679">
        <w:rPr>
          <w:rFonts w:asciiTheme="minorHAnsi" w:hAnsiTheme="minorHAnsi" w:cstheme="minorHAnsi"/>
          <w:color w:val="000000" w:themeColor="text1"/>
          <w:shd w:val="clear" w:color="auto" w:fill="E6E6E6"/>
        </w:rPr>
        <w:instrText xml:space="preserve"> \* MERGEFORMAT </w:instrText>
      </w:r>
      <w:r w:rsidR="00353131" w:rsidRPr="00433679">
        <w:rPr>
          <w:rFonts w:asciiTheme="minorHAnsi" w:hAnsiTheme="minorHAnsi" w:cstheme="minorHAnsi"/>
          <w:color w:val="000000" w:themeColor="text1"/>
          <w:shd w:val="clear" w:color="auto" w:fill="E6E6E6"/>
        </w:rPr>
      </w:r>
      <w:r w:rsidR="00353131"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shd w:val="clear" w:color="auto" w:fill="E6E6E6"/>
        </w:rPr>
        <w:t>ART. 8</w:t>
      </w:r>
      <w:r w:rsidR="00353131"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w:t>
      </w:r>
    </w:p>
    <w:p w14:paraId="4F2F020B" w14:textId="71BAA06D" w:rsidR="00CB14F5" w:rsidRPr="00433679" w:rsidRDefault="00CB14F5" w:rsidP="00433679">
      <w:pPr>
        <w:pStyle w:val="Akapitzlist"/>
        <w:numPr>
          <w:ilvl w:val="0"/>
          <w:numId w:val="19"/>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Wykonawca jest zobowiązany w ramach Rozwiązania wchodzącego w zakres danego Strumienia utrzymać Wymagania Obligatoryjne, Wymagania Konkursowe</w:t>
      </w:r>
      <w:r w:rsidR="00626DDB" w:rsidRPr="00433679">
        <w:rPr>
          <w:rFonts w:asciiTheme="minorHAnsi" w:hAnsiTheme="minorHAnsi" w:cstheme="minorHAnsi"/>
          <w:color w:val="000000" w:themeColor="text1"/>
        </w:rPr>
        <w:t xml:space="preserve"> i</w:t>
      </w:r>
      <w:r w:rsidRPr="00433679">
        <w:rPr>
          <w:rFonts w:asciiTheme="minorHAnsi" w:hAnsiTheme="minorHAnsi" w:cstheme="minorHAnsi"/>
          <w:color w:val="000000" w:themeColor="text1"/>
        </w:rPr>
        <w:t xml:space="preserve"> Wymagania Jakościowe na poziomie nie gorszym niż podane we Wniosku w zakresie danego Strumienia i w ramach kolejno przedstawianych Wyników Prac Etapu i Postąpień, z zastrzeżeniem paragrafu kolejnego. Z zastrzeżeniem paragrafu kolejnego, Strony przyjmują, że Wynik Prac Etapu dotknięty naruszeniem </w:t>
      </w:r>
      <w:r w:rsidRPr="00433679">
        <w:rPr>
          <w:rFonts w:asciiTheme="minorHAnsi" w:hAnsiTheme="minorHAnsi" w:cstheme="minorHAnsi"/>
          <w:color w:val="000000" w:themeColor="text1"/>
        </w:rPr>
        <w:lastRenderedPageBreak/>
        <w:t>w postaci niezgodności Wyniku Prac Etapu ze zdaniem pierwszym oznacza niewykonanie przedmiotu Umowy w zakresie danego Wyniku Prac Etapu.</w:t>
      </w:r>
    </w:p>
    <w:p w14:paraId="596E44C6" w14:textId="77777777" w:rsidR="00CB14F5" w:rsidRPr="00433679" w:rsidRDefault="00CB14F5" w:rsidP="00433679">
      <w:pPr>
        <w:pStyle w:val="Akapitzlist"/>
        <w:numPr>
          <w:ilvl w:val="0"/>
          <w:numId w:val="19"/>
        </w:numPr>
        <w:spacing w:before="60" w:after="60"/>
        <w:ind w:left="426" w:hanging="426"/>
        <w:jc w:val="both"/>
        <w:rPr>
          <w:rFonts w:asciiTheme="minorHAnsi" w:hAnsiTheme="minorHAnsi" w:cstheme="minorHAnsi"/>
          <w:color w:val="000000" w:themeColor="text1"/>
        </w:rPr>
      </w:pPr>
      <w:bookmarkStart w:id="129" w:name="_Ref54791691"/>
      <w:bookmarkStart w:id="130" w:name="_Ref53698513"/>
      <w:r w:rsidRPr="00433679">
        <w:rPr>
          <w:rFonts w:asciiTheme="minorHAnsi" w:hAnsiTheme="minorHAnsi" w:cstheme="minorHAnsi"/>
          <w:color w:val="000000" w:themeColor="text1"/>
        </w:rPr>
        <w:t>[</w:t>
      </w:r>
      <w:r w:rsidRPr="00433679">
        <w:rPr>
          <w:rFonts w:asciiTheme="minorHAnsi" w:hAnsiTheme="minorHAnsi" w:cstheme="minorHAnsi"/>
          <w:b/>
          <w:bCs/>
          <w:color w:val="000000" w:themeColor="text1"/>
        </w:rPr>
        <w:t>Zakres dopuszczalnej tolerancji</w:t>
      </w:r>
      <w:r w:rsidRPr="00433679">
        <w:rPr>
          <w:rFonts w:asciiTheme="minorHAnsi" w:hAnsiTheme="minorHAnsi" w:cstheme="minorHAnsi"/>
          <w:color w:val="000000" w:themeColor="text1"/>
        </w:rPr>
        <w:t>] W ramach współdzielenia ryzyka badawczego, Strony dopuszczają w ramach Umowy jako dozwolone następujące odstępstwa:</w:t>
      </w:r>
      <w:bookmarkEnd w:id="129"/>
    </w:p>
    <w:p w14:paraId="76514588" w14:textId="3EF433F1" w:rsidR="00CB14F5" w:rsidRPr="00433679" w:rsidRDefault="005F7AD3" w:rsidP="00433679">
      <w:pPr>
        <w:pStyle w:val="Akapitzlist"/>
        <w:numPr>
          <w:ilvl w:val="1"/>
          <w:numId w:val="19"/>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T</w:t>
      </w:r>
      <w:r w:rsidR="00CB14F5" w:rsidRPr="00433679">
        <w:rPr>
          <w:rFonts w:asciiTheme="minorHAnsi" w:hAnsiTheme="minorHAnsi" w:cstheme="minorHAnsi"/>
          <w:color w:val="000000" w:themeColor="text1"/>
        </w:rPr>
        <w:t xml:space="preserve">olerancję </w:t>
      </w:r>
      <w:r w:rsidRPr="00433679">
        <w:rPr>
          <w:rFonts w:asciiTheme="minorHAnsi" w:hAnsiTheme="minorHAnsi" w:cstheme="minorHAnsi"/>
          <w:color w:val="000000" w:themeColor="text1"/>
        </w:rPr>
        <w:t>Technologiczną</w:t>
      </w:r>
      <w:r w:rsidR="00CB14F5" w:rsidRPr="00433679">
        <w:rPr>
          <w:rFonts w:asciiTheme="minorHAnsi" w:hAnsiTheme="minorHAnsi" w:cstheme="minorHAnsi"/>
          <w:color w:val="000000" w:themeColor="text1"/>
        </w:rPr>
        <w:t xml:space="preserve"> dla określonych parametrów Wymagań wskazanych w Załączniku nr 1 do Regulaminu i w granicach im w tym Załączniku przypisanych, w której ramach Wynik Prac Etapu jest uznawany za w pełni zgodny z Umową,</w:t>
      </w:r>
    </w:p>
    <w:p w14:paraId="26E557F0" w14:textId="2ABA50ED" w:rsidR="00CB14F5" w:rsidRPr="00433679" w:rsidRDefault="00CB14F5" w:rsidP="00433679">
      <w:pPr>
        <w:pStyle w:val="Akapitzlist"/>
        <w:numPr>
          <w:ilvl w:val="1"/>
          <w:numId w:val="19"/>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Granicę Błędu </w:t>
      </w:r>
      <w:r w:rsidR="005F7AD3" w:rsidRPr="00433679">
        <w:rPr>
          <w:rFonts w:asciiTheme="minorHAnsi" w:hAnsiTheme="minorHAnsi" w:cstheme="minorHAnsi"/>
          <w:color w:val="000000" w:themeColor="text1"/>
        </w:rPr>
        <w:t>nie przekraczającą 20% (Granica Błędu)</w:t>
      </w:r>
      <w:r w:rsidR="00626DDB" w:rsidRPr="00433679">
        <w:rPr>
          <w:rFonts w:asciiTheme="minorHAnsi" w:hAnsiTheme="minorHAnsi" w:cstheme="minorHAnsi"/>
          <w:color w:val="000000" w:themeColor="text1"/>
        </w:rPr>
        <w:t xml:space="preserve"> względem wartości podanych przez Wykonawcę we Wniosku</w:t>
      </w:r>
      <w:r w:rsidR="005F7AD3" w:rsidRPr="00433679">
        <w:rPr>
          <w:rFonts w:asciiTheme="minorHAnsi" w:hAnsiTheme="minorHAnsi" w:cstheme="minorHAnsi"/>
          <w:color w:val="000000" w:themeColor="text1"/>
        </w:rPr>
        <w:t>, przy czym możliwość zastosowania Granicy Błędu i szczegółowy jej poziom dla określonego parametru zostanie określony w Załączniku nr 1 do Regulaminu</w:t>
      </w:r>
      <w:r w:rsidRPr="00433679">
        <w:rPr>
          <w:rFonts w:asciiTheme="minorHAnsi" w:hAnsiTheme="minorHAnsi" w:cstheme="minorHAnsi"/>
          <w:color w:val="000000" w:themeColor="text1"/>
        </w:rPr>
        <w:t xml:space="preserve">, ze skutkami określonymi w dalszych postanowieniach Umowy. Strony przyjmują, że Wynik Prac Etapu dotknięty naruszeniem w postaci przekroczenia w zakresie dowolnego parametru dozwolonej dla niego Granicy Błędu oznacza (z zastrzeżeniem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_Ref58838413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§8</w:t>
      </w:r>
      <w:r w:rsidRPr="00433679">
        <w:rPr>
          <w:rFonts w:asciiTheme="minorHAnsi" w:hAnsiTheme="minorHAnsi" w:cstheme="minorHAnsi"/>
          <w:color w:val="000000" w:themeColor="text1"/>
          <w:shd w:val="clear" w:color="auto" w:fill="E6E6E6"/>
        </w:rPr>
        <w:fldChar w:fldCharType="end"/>
      </w:r>
      <w:r w:rsidR="00020A04" w:rsidRPr="00433679">
        <w:rPr>
          <w:rFonts w:asciiTheme="minorHAnsi" w:hAnsiTheme="minorHAnsi" w:cstheme="minorHAnsi"/>
          <w:color w:val="000000" w:themeColor="text1"/>
          <w:shd w:val="clear" w:color="auto" w:fill="E6E6E6"/>
        </w:rPr>
        <w:t>-</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_Ref58838417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§10</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niewykonanie przedmiotu Umowy w zakresie danego Wyniku Prac Etapu i skutkuje Wynikiem Negatywnym dla takiego Wyniku Prac Etapu.</w:t>
      </w:r>
      <w:bookmarkEnd w:id="130"/>
    </w:p>
    <w:p w14:paraId="476B4A75" w14:textId="77777777" w:rsidR="00CB14F5" w:rsidRPr="00433679" w:rsidRDefault="00CB14F5" w:rsidP="00433679">
      <w:pPr>
        <w:pStyle w:val="Akapitzlist"/>
        <w:numPr>
          <w:ilvl w:val="0"/>
          <w:numId w:val="19"/>
        </w:numPr>
        <w:spacing w:before="60" w:after="60"/>
        <w:ind w:left="426" w:hanging="426"/>
        <w:jc w:val="both"/>
        <w:rPr>
          <w:rFonts w:asciiTheme="minorHAnsi" w:hAnsiTheme="minorHAnsi" w:cstheme="minorHAnsi"/>
          <w:color w:val="000000" w:themeColor="text1"/>
        </w:rPr>
      </w:pPr>
      <w:bookmarkStart w:id="131" w:name="_Hlk64019369"/>
      <w:r w:rsidRPr="00433679">
        <w:rPr>
          <w:rFonts w:asciiTheme="minorHAnsi" w:hAnsiTheme="minorHAnsi" w:cstheme="minorHAnsi"/>
          <w:color w:val="000000" w:themeColor="text1"/>
        </w:rPr>
        <w:t>Wykonawca w ramach Przedsięwzięcia nie może dokonać obniżenia podanej we Wniosku wartości przyznawanego NCBR przez Wykonawcę udziału w Przychodzie z Komercjalizacji Wyników Prac B+R oraz udziału w Przychodzie z Komercjalizacji Technologii Zależnych.</w:t>
      </w:r>
    </w:p>
    <w:p w14:paraId="7A145426" w14:textId="1A413853" w:rsidR="00CB14F5" w:rsidRPr="00433679" w:rsidRDefault="00CB14F5" w:rsidP="00433679">
      <w:pPr>
        <w:pStyle w:val="Akapitzlist"/>
        <w:numPr>
          <w:ilvl w:val="0"/>
          <w:numId w:val="19"/>
        </w:numPr>
        <w:spacing w:before="60" w:after="60"/>
        <w:ind w:left="426" w:hanging="426"/>
        <w:jc w:val="both"/>
        <w:rPr>
          <w:rFonts w:asciiTheme="minorHAnsi" w:hAnsiTheme="minorHAnsi" w:cstheme="minorHAnsi"/>
          <w:color w:val="000000" w:themeColor="text1"/>
        </w:rPr>
      </w:pPr>
      <w:bookmarkStart w:id="132" w:name="_Ref59569498"/>
      <w:bookmarkEnd w:id="131"/>
      <w:r w:rsidRPr="00433679">
        <w:rPr>
          <w:rFonts w:asciiTheme="minorHAnsi" w:hAnsiTheme="minorHAnsi" w:cstheme="minorHAnsi"/>
          <w:color w:val="000000" w:themeColor="text1"/>
        </w:rPr>
        <w:t>Wykonawca doręcza NCBR Wyniki Prac danego Etapu w terminach wskazanych w Harmonogramie Przedsięwzięcia, zgodnie z Umową. W ramach Wyniku Prac Etapu Wykonawca dokonuje aktualizacji Oferty, poprzez uzupełnienie treści przekazanej uprzednio NCBR we Wniosku i wcześniejszych Wynikach Prac Etapu</w:t>
      </w:r>
      <w:r w:rsidRPr="00433679">
        <w:rPr>
          <w:rFonts w:asciiTheme="minorHAnsi" w:eastAsia="Calibri" w:hAnsiTheme="minorHAnsi" w:cstheme="minorHAnsi"/>
          <w:color w:val="000000" w:themeColor="text1"/>
        </w:rPr>
        <w:t xml:space="preserve"> w części „D” i kolejnych</w:t>
      </w:r>
      <w:r w:rsidRPr="00433679">
        <w:rPr>
          <w:rFonts w:asciiTheme="minorHAnsi" w:hAnsiTheme="minorHAnsi" w:cstheme="minorHAnsi"/>
          <w:color w:val="000000" w:themeColor="text1"/>
        </w:rPr>
        <w:t xml:space="preserve">, pozostawiając jednocześnie ich dotychczasową treść lub wskazuje, że w danym zakresie nie wprowadził zmian. </w:t>
      </w:r>
      <w:bookmarkStart w:id="133" w:name="_Hlk59569303"/>
      <w:r w:rsidRPr="00433679">
        <w:rPr>
          <w:rFonts w:asciiTheme="minorHAnsi" w:hAnsiTheme="minorHAnsi" w:cstheme="minorHAnsi"/>
          <w:color w:val="000000" w:themeColor="text1"/>
        </w:rPr>
        <w:t>Aktualizacja Oferty nie może prowadzić do:</w:t>
      </w:r>
      <w:bookmarkEnd w:id="132"/>
    </w:p>
    <w:p w14:paraId="78ED3A5A" w14:textId="77777777" w:rsidR="00CB14F5" w:rsidRPr="00433679" w:rsidRDefault="00CB14F5" w:rsidP="00433679">
      <w:pPr>
        <w:pStyle w:val="Akapitzlist"/>
        <w:numPr>
          <w:ilvl w:val="1"/>
          <w:numId w:val="19"/>
        </w:numPr>
        <w:spacing w:before="60" w:after="60"/>
        <w:ind w:left="993"/>
        <w:jc w:val="both"/>
        <w:rPr>
          <w:rFonts w:asciiTheme="minorHAnsi" w:hAnsiTheme="minorHAnsi" w:cstheme="minorHAnsi"/>
          <w:color w:val="000000" w:themeColor="text1"/>
        </w:rPr>
      </w:pPr>
      <w:r w:rsidRPr="00433679">
        <w:rPr>
          <w:rFonts w:asciiTheme="minorHAnsi" w:hAnsiTheme="minorHAnsi" w:cstheme="minorHAnsi"/>
          <w:color w:val="000000" w:themeColor="text1"/>
        </w:rPr>
        <w:t>braku spełniania przez Wynik Prac Etapu Wymagania Obligatoryjnego,</w:t>
      </w:r>
    </w:p>
    <w:p w14:paraId="3FE474F9" w14:textId="3A2845F5" w:rsidR="00CB14F5" w:rsidRPr="00433679" w:rsidRDefault="00CB14F5" w:rsidP="00433679">
      <w:pPr>
        <w:pStyle w:val="Akapitzlist"/>
        <w:numPr>
          <w:ilvl w:val="1"/>
          <w:numId w:val="19"/>
        </w:numPr>
        <w:spacing w:before="60" w:after="60"/>
        <w:ind w:left="993"/>
        <w:jc w:val="both"/>
        <w:rPr>
          <w:rFonts w:asciiTheme="minorHAnsi" w:hAnsiTheme="minorHAnsi" w:cstheme="minorHAnsi"/>
          <w:color w:val="000000" w:themeColor="text1"/>
        </w:rPr>
      </w:pPr>
      <w:r w:rsidRPr="00433679">
        <w:rPr>
          <w:rFonts w:asciiTheme="minorHAnsi" w:hAnsiTheme="minorHAnsi" w:cstheme="minorHAnsi"/>
          <w:color w:val="000000" w:themeColor="text1"/>
        </w:rPr>
        <w:t>pogorszenia parametrów Wymagania Konkursowego</w:t>
      </w:r>
      <w:r w:rsidR="00CC7DE3" w:rsidRPr="00433679">
        <w:rPr>
          <w:rFonts w:asciiTheme="minorHAnsi" w:hAnsiTheme="minorHAnsi" w:cstheme="minorHAnsi"/>
          <w:color w:val="000000" w:themeColor="text1"/>
        </w:rPr>
        <w:t xml:space="preserve"> lub</w:t>
      </w:r>
      <w:r w:rsidRPr="00433679">
        <w:rPr>
          <w:rFonts w:asciiTheme="minorHAnsi" w:hAnsiTheme="minorHAnsi" w:cstheme="minorHAnsi"/>
          <w:color w:val="000000" w:themeColor="text1"/>
        </w:rPr>
        <w:t xml:space="preserve"> Jakościowego, rozumianych jako podstawa do wyliczenia punktów dla tego zakresu gorsza niż wskazana we Wniosku,</w:t>
      </w:r>
    </w:p>
    <w:p w14:paraId="3A684C0D" w14:textId="4EA4DC63" w:rsidR="00CB14F5" w:rsidRPr="00433679" w:rsidRDefault="00CB14F5" w:rsidP="00433679">
      <w:pPr>
        <w:pStyle w:val="Akapitzlist"/>
        <w:numPr>
          <w:ilvl w:val="1"/>
          <w:numId w:val="19"/>
        </w:numPr>
        <w:spacing w:before="60" w:after="60"/>
        <w:ind w:left="993"/>
        <w:jc w:val="both"/>
        <w:rPr>
          <w:rFonts w:asciiTheme="minorHAnsi" w:hAnsiTheme="minorHAnsi" w:cstheme="minorHAnsi"/>
          <w:color w:val="000000" w:themeColor="text1"/>
        </w:rPr>
      </w:pPr>
      <w:r w:rsidRPr="00433679">
        <w:rPr>
          <w:rFonts w:asciiTheme="minorHAnsi" w:hAnsiTheme="minorHAnsi" w:cstheme="minorHAnsi"/>
          <w:color w:val="000000" w:themeColor="text1"/>
        </w:rPr>
        <w:t>zmiany podstawowych założeń koncepcji przedstawionych we Wniosku</w:t>
      </w:r>
      <w:bookmarkEnd w:id="133"/>
      <w:r w:rsidRPr="00433679">
        <w:rPr>
          <w:rFonts w:asciiTheme="minorHAnsi" w:hAnsiTheme="minorHAnsi" w:cstheme="minorHAnsi"/>
          <w:color w:val="000000" w:themeColor="text1"/>
        </w:rPr>
        <w:t>.</w:t>
      </w:r>
    </w:p>
    <w:p w14:paraId="4E3A4F29" w14:textId="2E7C4D8E" w:rsidR="00CB14F5" w:rsidRPr="00433679" w:rsidRDefault="00CB14F5" w:rsidP="00433679">
      <w:pPr>
        <w:pStyle w:val="Akapitzlist"/>
        <w:numPr>
          <w:ilvl w:val="0"/>
          <w:numId w:val="19"/>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 ramach zakończenia Etapu I, następuje w ramach każdego Strumienia Selekcja Uczestników Przedsięwzięcia, w celu wyłonienia najlepszych Wyników Prac Etapu, poprzez zestawienie Wyników Prac Etapu Wykonawcy i Konkurentów Wykonawcy z Wymaganiami Umowy i sobą nawzajem. </w:t>
      </w:r>
    </w:p>
    <w:p w14:paraId="2D14BD01" w14:textId="15FCC98D" w:rsidR="00CB14F5" w:rsidRPr="00433679" w:rsidRDefault="00CB14F5" w:rsidP="00433679">
      <w:pPr>
        <w:pStyle w:val="Akapitzlist"/>
        <w:numPr>
          <w:ilvl w:val="0"/>
          <w:numId w:val="19"/>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Wykonawca, na potrzeby Selekcji Etapu I, może wraz z Wynikiem Prac danego Etapu przedstawić w ramach zaktualizowanej Oferty Postąpienie, zawierające polepszenie z perspektywy NCBR parametrów w ramach Wymagań Obligatoryjnych, Wymagań Konkursowych, Wymagań Jakościowych, wynagrodzenia za realizację następnych Etapów, przyznawanego NCBR udziału w Przychodzie z Komercjalizacji Wyników Prac B+R lub Przychodzie z Komercjalizacji Technologii Zależnych, względem odpowiednich danych wskazanych we Wniosku. </w:t>
      </w:r>
    </w:p>
    <w:p w14:paraId="0FA391AE" w14:textId="05FA0777" w:rsidR="00CB14F5" w:rsidRPr="00433679" w:rsidRDefault="00CB14F5" w:rsidP="00433679">
      <w:pPr>
        <w:pStyle w:val="Akapitzlist"/>
        <w:numPr>
          <w:ilvl w:val="0"/>
          <w:numId w:val="19"/>
        </w:numPr>
        <w:spacing w:before="60" w:after="60"/>
        <w:ind w:left="426" w:hanging="426"/>
        <w:jc w:val="both"/>
        <w:rPr>
          <w:rFonts w:asciiTheme="minorHAnsi" w:hAnsiTheme="minorHAnsi" w:cstheme="minorHAnsi"/>
          <w:color w:val="000000" w:themeColor="text1"/>
        </w:rPr>
      </w:pPr>
      <w:bookmarkStart w:id="134" w:name="_Ref58838413"/>
      <w:bookmarkStart w:id="135" w:name="_Ref58832314"/>
      <w:bookmarkStart w:id="136" w:name="_Ref58840965"/>
      <w:r w:rsidRPr="00433679">
        <w:rPr>
          <w:rFonts w:asciiTheme="minorHAnsi" w:hAnsiTheme="minorHAnsi" w:cstheme="minorHAnsi"/>
          <w:color w:val="000000" w:themeColor="text1"/>
        </w:rPr>
        <w:t>[</w:t>
      </w:r>
      <w:r w:rsidRPr="00433679">
        <w:rPr>
          <w:rFonts w:asciiTheme="minorHAnsi" w:hAnsiTheme="minorHAnsi" w:cstheme="minorHAnsi"/>
          <w:b/>
          <w:bCs/>
          <w:color w:val="000000" w:themeColor="text1"/>
        </w:rPr>
        <w:t>Dodatkowa ocena zgodności Prac B+R ze sztuką</w:t>
      </w:r>
      <w:r w:rsidRPr="00433679">
        <w:rPr>
          <w:rFonts w:asciiTheme="minorHAnsi" w:hAnsiTheme="minorHAnsi" w:cstheme="minorHAnsi"/>
          <w:color w:val="000000" w:themeColor="text1"/>
        </w:rPr>
        <w:t xml:space="preserve">] Jeśli Wykonawcy nie udało się zrealizować Wyniku Prac Etapu lub części Prac B+R zgodnie z Wnioskiem i wymogami Umowy (pomimo dopuszczalnych przez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_Ref493944799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10</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_Ref54791691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§3</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t>
      </w:r>
      <w:r w:rsidR="009B6F6B" w:rsidRPr="00433679">
        <w:rPr>
          <w:rFonts w:asciiTheme="minorHAnsi" w:hAnsiTheme="minorHAnsi" w:cstheme="minorHAnsi"/>
          <w:color w:val="000000" w:themeColor="text1"/>
        </w:rPr>
        <w:t>Tolerancji Technologicznej</w:t>
      </w:r>
      <w:r w:rsidRPr="00433679">
        <w:rPr>
          <w:rFonts w:asciiTheme="minorHAnsi" w:hAnsiTheme="minorHAnsi" w:cstheme="minorHAnsi"/>
          <w:color w:val="000000" w:themeColor="text1"/>
        </w:rPr>
        <w:t xml:space="preserve"> oraz Granicy Błędu) w wyniku okoliczności:</w:t>
      </w:r>
      <w:bookmarkEnd w:id="134"/>
    </w:p>
    <w:p w14:paraId="11186A2D" w14:textId="77777777" w:rsidR="00CB14F5" w:rsidRPr="00433679" w:rsidRDefault="00CB14F5" w:rsidP="00433679">
      <w:pPr>
        <w:pStyle w:val="Akapitzlist"/>
        <w:numPr>
          <w:ilvl w:val="1"/>
          <w:numId w:val="19"/>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których z zachowaniem należytej staranności oczekiwanej od podmiotu prowadzącego usługi badawczo-rozwojowe Wykonawca nie mógł w momencie przygotowania Wniosku przewidzieć lub </w:t>
      </w:r>
    </w:p>
    <w:p w14:paraId="70ADE908" w14:textId="77777777" w:rsidR="00CB14F5" w:rsidRPr="00433679" w:rsidRDefault="00CB14F5" w:rsidP="00433679">
      <w:pPr>
        <w:pStyle w:val="Akapitzlist"/>
        <w:numPr>
          <w:ilvl w:val="1"/>
          <w:numId w:val="19"/>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które są bezpośrednio związane ze stanem wiedzy lub techniki ustalonym przez Wykonawcę w wyniku Prac B+R i których przewidzenie w momencie przygotowania Wniosku nie było możliwe zgodnie z ustalonym w ramach danej dziedziny stanem wiedzy i techniki,</w:t>
      </w:r>
    </w:p>
    <w:p w14:paraId="5AD1C9F2" w14:textId="77777777" w:rsidR="00CB14F5" w:rsidRPr="00433679" w:rsidRDefault="00CB14F5" w:rsidP="00433679">
      <w:pPr>
        <w:spacing w:before="60" w:after="60"/>
        <w:ind w:left="491"/>
        <w:jc w:val="both"/>
        <w:rPr>
          <w:rFonts w:asciiTheme="minorHAnsi" w:hAnsiTheme="minorHAnsi" w:cstheme="minorHAnsi"/>
          <w:color w:val="000000" w:themeColor="text1"/>
        </w:rPr>
      </w:pPr>
      <w:r w:rsidRPr="00433679">
        <w:rPr>
          <w:rFonts w:asciiTheme="minorHAnsi" w:hAnsiTheme="minorHAnsi" w:cstheme="minorHAnsi"/>
          <w:color w:val="000000" w:themeColor="text1"/>
        </w:rPr>
        <w:lastRenderedPageBreak/>
        <w:t>może wystąpić do NCBR z wnioskiem o dokonanie dodatkowej oceny zgodności Prac B+R ze sztuką w celu dokonania Odbioru Etapu z Uwagami pomimo podstaw do przyznania Wyniku Negatywnego, zgodnie z poniższymi zasadami.</w:t>
      </w:r>
    </w:p>
    <w:bookmarkEnd w:id="135"/>
    <w:p w14:paraId="3D3D3470" w14:textId="6DAAFE41" w:rsidR="00CB14F5" w:rsidRPr="00433679" w:rsidRDefault="00CB14F5" w:rsidP="00433679">
      <w:pPr>
        <w:pStyle w:val="Akapitzlist"/>
        <w:numPr>
          <w:ilvl w:val="0"/>
          <w:numId w:val="19"/>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Wniosek Wykonawcy wskazany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_Ref58838413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§8</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zawiera uzasadnienie opisujące szczegółowo okoliczności, na podstawie których Wykonawca występuje z wnioskiem o dokonanie oceny zgodności Prac B+R ze sztuką.</w:t>
      </w:r>
    </w:p>
    <w:p w14:paraId="70117943" w14:textId="3C533E0B" w:rsidR="00CB14F5" w:rsidRPr="00433679" w:rsidRDefault="00CB14F5" w:rsidP="00433679">
      <w:pPr>
        <w:pStyle w:val="Akapitzlist"/>
        <w:numPr>
          <w:ilvl w:val="0"/>
          <w:numId w:val="19"/>
        </w:numPr>
        <w:spacing w:before="60" w:after="60"/>
        <w:ind w:left="426" w:hanging="426"/>
        <w:jc w:val="both"/>
        <w:rPr>
          <w:rFonts w:asciiTheme="minorHAnsi" w:hAnsiTheme="minorHAnsi" w:cstheme="minorHAnsi"/>
          <w:color w:val="000000" w:themeColor="text1"/>
        </w:rPr>
      </w:pPr>
      <w:bookmarkStart w:id="137" w:name="_Ref58838417"/>
      <w:r w:rsidRPr="00433679">
        <w:rPr>
          <w:rFonts w:asciiTheme="minorHAnsi" w:hAnsiTheme="minorHAnsi" w:cstheme="minorHAnsi"/>
          <w:color w:val="000000" w:themeColor="text1"/>
        </w:rPr>
        <w:t xml:space="preserve">NCBR przeprowadzając ocenę Wyniku Prac Etapu w ramach Selekcji, ocenia okoliczności wskazane przez Wykonawcę we wniosku wskazanym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_Ref58838413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§8</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oraz dokonuje analizy realizacji prac w zakresie określonym w Harmonogramie </w:t>
      </w:r>
      <w:r w:rsidR="007D3389" w:rsidRPr="00433679">
        <w:rPr>
          <w:rFonts w:asciiTheme="minorHAnsi" w:hAnsiTheme="minorHAnsi" w:cstheme="minorHAnsi"/>
          <w:color w:val="000000" w:themeColor="text1"/>
        </w:rPr>
        <w:t>Prac</w:t>
      </w:r>
      <w:r w:rsidRPr="00433679">
        <w:rPr>
          <w:rFonts w:asciiTheme="minorHAnsi" w:hAnsiTheme="minorHAnsi" w:cstheme="minorHAnsi"/>
          <w:color w:val="000000" w:themeColor="text1"/>
        </w:rPr>
        <w:t>, w szczególności poprzez ocenę sposobu realizacji Kamieni Milowych. Jeśli NCBR – wedle własnej oceny ustali, że:</w:t>
      </w:r>
      <w:bookmarkEnd w:id="137"/>
    </w:p>
    <w:p w14:paraId="6965F19A" w14:textId="77777777" w:rsidR="00CB14F5" w:rsidRPr="00433679" w:rsidRDefault="00CB14F5" w:rsidP="00433679">
      <w:pPr>
        <w:pStyle w:val="Akapitzlist"/>
        <w:numPr>
          <w:ilvl w:val="1"/>
          <w:numId w:val="19"/>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w ocenie NCBR okoliczności wskazane przez Wykonawcę zaistniały w rzeczywistości oraz</w:t>
      </w:r>
    </w:p>
    <w:p w14:paraId="06F2A14D" w14:textId="77777777" w:rsidR="00CB14F5" w:rsidRPr="00433679" w:rsidRDefault="00CB14F5" w:rsidP="00433679">
      <w:pPr>
        <w:pStyle w:val="Akapitzlist"/>
        <w:numPr>
          <w:ilvl w:val="1"/>
          <w:numId w:val="19"/>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Prace B+R prowadzone przez Wykonawcę były prowadzone w całości lub w części zgodnie ze sztuką i z należytą starannością,</w:t>
      </w:r>
    </w:p>
    <w:p w14:paraId="2522C038" w14:textId="01A999FB" w:rsidR="00CB14F5" w:rsidRPr="00433679" w:rsidRDefault="00CB14F5" w:rsidP="00433679">
      <w:pPr>
        <w:spacing w:before="60" w:after="60"/>
        <w:ind w:left="491"/>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NCBR może – na zasadach określonych w Umowie – w ramach współdzielenia ryzyka badawczego pomimo przyznania Wykonawcy Wyniku Negatywnego za dany Etap i częściowego niewykonania Umowy, podjąć decyzję o dokonaniu Odbioru Etapu z Uwagami zgodnie z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_Ref52735442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22</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_Ref58842120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§7</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t>
      </w:r>
      <w:bookmarkEnd w:id="136"/>
    </w:p>
    <w:p w14:paraId="27BAB1C0" w14:textId="1B8E9C4A" w:rsidR="00CB14F5" w:rsidRPr="00433679" w:rsidRDefault="00CB14F5" w:rsidP="00433679">
      <w:pPr>
        <w:pStyle w:val="Nagwek2"/>
        <w:rPr>
          <w:rFonts w:eastAsiaTheme="minorEastAsia"/>
          <w:bCs/>
          <w:szCs w:val="24"/>
        </w:rPr>
      </w:pPr>
      <w:bookmarkStart w:id="138" w:name="_Ref493306264"/>
      <w:bookmarkStart w:id="139" w:name="_Ref496524717"/>
      <w:bookmarkStart w:id="140" w:name="_Toc499643673"/>
      <w:bookmarkStart w:id="141" w:name="_Toc511371195"/>
      <w:bookmarkStart w:id="142" w:name="_Toc52745898"/>
      <w:bookmarkStart w:id="143" w:name="_Toc70340587"/>
      <w:bookmarkStart w:id="144" w:name="_Ref479950189"/>
      <w:r w:rsidRPr="00433679">
        <w:t>[OGÓLNE ZASADY SELEKCJI W RAMACH ETAPU I OCENY KOŃCOWEJ]</w:t>
      </w:r>
      <w:bookmarkEnd w:id="138"/>
      <w:bookmarkEnd w:id="139"/>
      <w:bookmarkEnd w:id="140"/>
      <w:bookmarkEnd w:id="141"/>
      <w:bookmarkEnd w:id="142"/>
      <w:bookmarkEnd w:id="143"/>
    </w:p>
    <w:p w14:paraId="38F392FF" w14:textId="3412CB3E" w:rsidR="00CB14F5" w:rsidRPr="00433679" w:rsidRDefault="00CB14F5" w:rsidP="00433679">
      <w:pPr>
        <w:pStyle w:val="Akapitzlist"/>
        <w:numPr>
          <w:ilvl w:val="0"/>
          <w:numId w:val="30"/>
        </w:numPr>
        <w:spacing w:before="60" w:after="60"/>
        <w:ind w:left="426" w:hanging="426"/>
        <w:jc w:val="both"/>
        <w:rPr>
          <w:rFonts w:asciiTheme="minorHAnsi" w:hAnsiTheme="minorHAnsi" w:cstheme="minorHAnsi"/>
          <w:color w:val="000000" w:themeColor="text1"/>
        </w:rPr>
      </w:pPr>
      <w:bookmarkStart w:id="145" w:name="_Hlk494990231"/>
      <w:r w:rsidRPr="00433679">
        <w:rPr>
          <w:rFonts w:asciiTheme="minorHAnsi" w:hAnsiTheme="minorHAnsi" w:cstheme="minorHAnsi"/>
          <w:color w:val="000000" w:themeColor="text1"/>
        </w:rPr>
        <w:t>Selekcja i Ocena Końcowa są dokonywane odrębnie dla każdego Strumienia, na szczegółowych zasadach i z uwzględnieniem Wymagań określonych w Załączniku nr 1 do Regulaminu oraz zasad oceny i Kryteriów określonych w Załącznik</w:t>
      </w:r>
      <w:r w:rsidR="00E93122" w:rsidRPr="00433679">
        <w:rPr>
          <w:rFonts w:asciiTheme="minorHAnsi" w:hAnsiTheme="minorHAnsi" w:cstheme="minorHAnsi"/>
          <w:color w:val="000000" w:themeColor="text1"/>
        </w:rPr>
        <w:t>ach nr 4 i</w:t>
      </w:r>
      <w:r w:rsidRPr="00433679">
        <w:rPr>
          <w:rFonts w:asciiTheme="minorHAnsi" w:hAnsiTheme="minorHAnsi" w:cstheme="minorHAnsi"/>
          <w:color w:val="000000" w:themeColor="text1"/>
        </w:rPr>
        <w:t xml:space="preserve"> nr 5 do Regulaminu.</w:t>
      </w:r>
    </w:p>
    <w:p w14:paraId="735B2543" w14:textId="090E5671" w:rsidR="00CB14F5" w:rsidRPr="00433679" w:rsidRDefault="00CB14F5" w:rsidP="00433679">
      <w:pPr>
        <w:pStyle w:val="Akapitzlist"/>
        <w:numPr>
          <w:ilvl w:val="0"/>
          <w:numId w:val="30"/>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W ramach oceny Uczestników Przedsięwzięcia i przygotowania Listy Rankingowej</w:t>
      </w:r>
      <w:r w:rsidR="000B5F38" w:rsidRPr="00433679">
        <w:rPr>
          <w:rFonts w:asciiTheme="minorHAnsi" w:hAnsiTheme="minorHAnsi" w:cstheme="minorHAnsi"/>
          <w:color w:val="000000" w:themeColor="text1"/>
        </w:rPr>
        <w:t xml:space="preserve"> albo rozstrzygnięcia Zespołu Oceniającego</w:t>
      </w:r>
      <w:r w:rsidRPr="00433679">
        <w:rPr>
          <w:rFonts w:asciiTheme="minorHAnsi" w:hAnsiTheme="minorHAnsi" w:cstheme="minorHAnsi"/>
          <w:color w:val="000000" w:themeColor="text1"/>
        </w:rPr>
        <w:t>, w ramach każdego Etapu, Zespół Oceniający stosuje poniższe zasady ogólne, uszczegółowione w Załącznik</w:t>
      </w:r>
      <w:r w:rsidR="000B5F38" w:rsidRPr="00433679">
        <w:rPr>
          <w:rFonts w:asciiTheme="minorHAnsi" w:hAnsiTheme="minorHAnsi" w:cstheme="minorHAnsi"/>
          <w:color w:val="000000" w:themeColor="text1"/>
        </w:rPr>
        <w:t>ach</w:t>
      </w:r>
      <w:r w:rsidRPr="00433679">
        <w:rPr>
          <w:rFonts w:asciiTheme="minorHAnsi" w:hAnsiTheme="minorHAnsi" w:cstheme="minorHAnsi"/>
          <w:color w:val="000000" w:themeColor="text1"/>
        </w:rPr>
        <w:t xml:space="preserve"> </w:t>
      </w:r>
      <w:r w:rsidR="000B5F38" w:rsidRPr="00433679">
        <w:rPr>
          <w:rFonts w:asciiTheme="minorHAnsi" w:hAnsiTheme="minorHAnsi" w:cstheme="minorHAnsi"/>
          <w:color w:val="000000" w:themeColor="text1"/>
        </w:rPr>
        <w:t xml:space="preserve">nr 4 i </w:t>
      </w:r>
      <w:r w:rsidRPr="00433679">
        <w:rPr>
          <w:rFonts w:asciiTheme="minorHAnsi" w:hAnsiTheme="minorHAnsi" w:cstheme="minorHAnsi"/>
          <w:color w:val="000000" w:themeColor="text1"/>
        </w:rPr>
        <w:t>nr 5 do Regulaminu.</w:t>
      </w:r>
    </w:p>
    <w:p w14:paraId="0AB1795F" w14:textId="77777777" w:rsidR="00CB14F5" w:rsidRPr="00433679" w:rsidRDefault="00CB14F5" w:rsidP="00433679">
      <w:pPr>
        <w:pStyle w:val="Akapitzlist"/>
        <w:numPr>
          <w:ilvl w:val="0"/>
          <w:numId w:val="30"/>
        </w:numPr>
        <w:spacing w:before="60" w:after="60"/>
        <w:ind w:left="426" w:hanging="426"/>
        <w:jc w:val="both"/>
        <w:rPr>
          <w:rFonts w:asciiTheme="minorHAnsi" w:hAnsiTheme="minorHAnsi" w:cstheme="minorHAnsi"/>
          <w:color w:val="000000" w:themeColor="text1"/>
        </w:rPr>
      </w:pPr>
      <w:bookmarkStart w:id="146" w:name="_Ref54784681"/>
      <w:bookmarkEnd w:id="145"/>
      <w:r w:rsidRPr="00433679">
        <w:rPr>
          <w:rFonts w:asciiTheme="minorHAnsi" w:hAnsiTheme="minorHAnsi" w:cstheme="minorHAnsi"/>
          <w:color w:val="000000" w:themeColor="text1"/>
        </w:rPr>
        <w:t>Zespół Oceniający dokonuje oceny Wyników Prac Etapu Uczestników Przedsięwzięcia w ramach Selekcji w czterech obszarach:</w:t>
      </w:r>
      <w:bookmarkEnd w:id="146"/>
    </w:p>
    <w:p w14:paraId="5589F911" w14:textId="77777777" w:rsidR="00CB14F5" w:rsidRPr="00433679" w:rsidRDefault="00CB14F5" w:rsidP="00433679">
      <w:pPr>
        <w:pStyle w:val="Akapitzlist"/>
        <w:numPr>
          <w:ilvl w:val="0"/>
          <w:numId w:val="31"/>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pod względem formalnym, </w:t>
      </w:r>
    </w:p>
    <w:p w14:paraId="2924ECED" w14:textId="77777777" w:rsidR="00CB14F5" w:rsidRPr="00433679" w:rsidRDefault="00CB14F5" w:rsidP="00433679">
      <w:pPr>
        <w:pStyle w:val="Akapitzlist"/>
        <w:numPr>
          <w:ilvl w:val="0"/>
          <w:numId w:val="31"/>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oceny spełnienia przez Wyniki Prac Etapu Wymagań Obligatoryjnych,</w:t>
      </w:r>
    </w:p>
    <w:p w14:paraId="08A1FB38" w14:textId="77777777" w:rsidR="00CB14F5" w:rsidRPr="00433679" w:rsidRDefault="00CB14F5" w:rsidP="00433679">
      <w:pPr>
        <w:pStyle w:val="Akapitzlist"/>
        <w:numPr>
          <w:ilvl w:val="0"/>
          <w:numId w:val="31"/>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weryfikacji Wyników Prac Etapu zgodnie z Załącznikiem nr 4 do Regulaminu, </w:t>
      </w:r>
    </w:p>
    <w:p w14:paraId="492F52E2" w14:textId="5F73C768" w:rsidR="00CB14F5" w:rsidRPr="00433679" w:rsidRDefault="00CB14F5" w:rsidP="00433679">
      <w:pPr>
        <w:pStyle w:val="Akapitzlist"/>
        <w:numPr>
          <w:ilvl w:val="0"/>
          <w:numId w:val="31"/>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pod względem merytorycznym w zakresie Wymagań Konkursowych</w:t>
      </w:r>
      <w:r w:rsidR="000B5F38" w:rsidRPr="00433679">
        <w:rPr>
          <w:rFonts w:asciiTheme="minorHAnsi" w:hAnsiTheme="minorHAnsi" w:cstheme="minorHAnsi"/>
          <w:color w:val="000000" w:themeColor="text1"/>
        </w:rPr>
        <w:t xml:space="preserve"> i</w:t>
      </w:r>
      <w:r w:rsidRPr="00433679">
        <w:rPr>
          <w:rFonts w:asciiTheme="minorHAnsi" w:hAnsiTheme="minorHAnsi" w:cstheme="minorHAnsi"/>
          <w:color w:val="000000" w:themeColor="text1"/>
        </w:rPr>
        <w:t xml:space="preserve"> Wymagań Jakościowych.</w:t>
      </w:r>
    </w:p>
    <w:p w14:paraId="378B8324" w14:textId="1D8E2B8A" w:rsidR="00CB14F5" w:rsidRPr="00433679" w:rsidRDefault="00CB14F5" w:rsidP="00433679">
      <w:pPr>
        <w:pStyle w:val="Akapitzlist"/>
        <w:numPr>
          <w:ilvl w:val="0"/>
          <w:numId w:val="30"/>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NCBR ma swobodę w zakresie ustalenia kolejności oceny wskazanej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_Ref54784681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§3</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lub podjęcia decyzji o prowadzeniu tej oceny równolegle, zarówno w przypadku Wykonawcy jak i innych Uczestników Przedsięwzięcia.</w:t>
      </w:r>
    </w:p>
    <w:p w14:paraId="7E32CA26" w14:textId="77777777" w:rsidR="00CB14F5" w:rsidRPr="00433679" w:rsidRDefault="00CB14F5" w:rsidP="00433679">
      <w:pPr>
        <w:pStyle w:val="Akapitzlist"/>
        <w:numPr>
          <w:ilvl w:val="0"/>
          <w:numId w:val="30"/>
        </w:numPr>
        <w:spacing w:before="60" w:after="60"/>
        <w:ind w:left="426" w:hanging="426"/>
        <w:jc w:val="both"/>
        <w:rPr>
          <w:rFonts w:asciiTheme="minorHAnsi" w:hAnsiTheme="minorHAnsi" w:cstheme="minorHAnsi"/>
          <w:color w:val="000000" w:themeColor="text1"/>
        </w:rPr>
      </w:pPr>
      <w:bookmarkStart w:id="147" w:name="_Ref511200675"/>
      <w:bookmarkStart w:id="148" w:name="_Ref496524722"/>
      <w:r w:rsidRPr="00433679">
        <w:rPr>
          <w:rFonts w:asciiTheme="minorHAnsi" w:hAnsiTheme="minorHAnsi" w:cstheme="minorHAnsi"/>
          <w:color w:val="000000" w:themeColor="text1"/>
        </w:rPr>
        <w:t>Ocena formalna polega na weryfikacji, czy Wynik Prac Etapu Uczestnika Przedsięwzięcia (Wymagania Formalne):</w:t>
      </w:r>
      <w:bookmarkEnd w:id="147"/>
    </w:p>
    <w:p w14:paraId="7D821E58" w14:textId="77777777" w:rsidR="00CB14F5" w:rsidRPr="00433679" w:rsidRDefault="00CB14F5" w:rsidP="00433679">
      <w:pPr>
        <w:pStyle w:val="Akapitzlist"/>
        <w:numPr>
          <w:ilvl w:val="1"/>
          <w:numId w:val="59"/>
        </w:numPr>
        <w:spacing w:before="60" w:after="60"/>
        <w:ind w:left="709"/>
        <w:jc w:val="both"/>
        <w:rPr>
          <w:rFonts w:asciiTheme="minorHAnsi" w:hAnsiTheme="minorHAnsi" w:cstheme="minorHAnsi"/>
          <w:color w:val="000000" w:themeColor="text1"/>
        </w:rPr>
      </w:pPr>
      <w:r w:rsidRPr="00433679">
        <w:rPr>
          <w:rFonts w:asciiTheme="minorHAnsi" w:hAnsiTheme="minorHAnsi" w:cstheme="minorHAnsi"/>
          <w:color w:val="000000" w:themeColor="text1"/>
        </w:rPr>
        <w:t>został przekazany w terminie;</w:t>
      </w:r>
    </w:p>
    <w:p w14:paraId="03D310A1" w14:textId="77777777" w:rsidR="00CB14F5" w:rsidRPr="00433679" w:rsidRDefault="00CB14F5" w:rsidP="00433679">
      <w:pPr>
        <w:pStyle w:val="Akapitzlist"/>
        <w:numPr>
          <w:ilvl w:val="1"/>
          <w:numId w:val="59"/>
        </w:numPr>
        <w:spacing w:before="60" w:after="60"/>
        <w:ind w:left="709"/>
        <w:jc w:val="both"/>
        <w:rPr>
          <w:rFonts w:asciiTheme="minorHAnsi" w:hAnsiTheme="minorHAnsi" w:cstheme="minorHAnsi"/>
          <w:color w:val="000000" w:themeColor="text1"/>
        </w:rPr>
      </w:pPr>
      <w:bookmarkStart w:id="149" w:name="_Ref511202390"/>
      <w:r w:rsidRPr="00433679">
        <w:rPr>
          <w:rFonts w:asciiTheme="minorHAnsi" w:hAnsiTheme="minorHAnsi" w:cstheme="minorHAnsi"/>
          <w:color w:val="000000" w:themeColor="text1"/>
        </w:rPr>
        <w:t>został przekazany w formie określonej w Załączniku nr 4 do Regulaminu oraz w sposób zgodny z Umową;</w:t>
      </w:r>
      <w:bookmarkEnd w:id="149"/>
    </w:p>
    <w:p w14:paraId="5331B14D" w14:textId="77777777" w:rsidR="00CB14F5" w:rsidRPr="00433679" w:rsidRDefault="00CB14F5" w:rsidP="00433679">
      <w:pPr>
        <w:pStyle w:val="Akapitzlist"/>
        <w:numPr>
          <w:ilvl w:val="1"/>
          <w:numId w:val="59"/>
        </w:numPr>
        <w:spacing w:before="60" w:after="60"/>
        <w:ind w:left="709"/>
        <w:jc w:val="both"/>
        <w:rPr>
          <w:rFonts w:asciiTheme="minorHAnsi" w:hAnsiTheme="minorHAnsi" w:cstheme="minorHAnsi"/>
          <w:color w:val="000000" w:themeColor="text1"/>
        </w:rPr>
      </w:pPr>
      <w:bookmarkStart w:id="150" w:name="_Ref511202392"/>
      <w:r w:rsidRPr="00433679">
        <w:rPr>
          <w:rFonts w:asciiTheme="minorHAnsi" w:hAnsiTheme="minorHAnsi" w:cstheme="minorHAnsi"/>
          <w:color w:val="000000" w:themeColor="text1"/>
        </w:rPr>
        <w:t>zawiera zakres określony w Załączniku nr 4 do Regulaminu;</w:t>
      </w:r>
    </w:p>
    <w:p w14:paraId="346BB562" w14:textId="333A1AE3" w:rsidR="00CB14F5" w:rsidRPr="00433679" w:rsidRDefault="00CB14F5" w:rsidP="00433679">
      <w:pPr>
        <w:pStyle w:val="Akapitzlist"/>
        <w:numPr>
          <w:ilvl w:val="1"/>
          <w:numId w:val="59"/>
        </w:numPr>
        <w:spacing w:before="60" w:after="60"/>
        <w:ind w:left="709"/>
        <w:jc w:val="both"/>
        <w:rPr>
          <w:rFonts w:asciiTheme="minorHAnsi" w:hAnsiTheme="minorHAnsi" w:cstheme="minorHAnsi"/>
          <w:color w:val="000000" w:themeColor="text1"/>
        </w:rPr>
      </w:pPr>
      <w:bookmarkStart w:id="151" w:name="_Hlk59569353"/>
      <w:bookmarkStart w:id="152" w:name="_Ref59569512"/>
      <w:r w:rsidRPr="00433679">
        <w:rPr>
          <w:rFonts w:asciiTheme="minorHAnsi" w:hAnsiTheme="minorHAnsi" w:cstheme="minorHAnsi"/>
          <w:color w:val="000000" w:themeColor="text1"/>
        </w:rPr>
        <w:t>nie zawiera zmian Oferty w ramach jej aktualizacji, które są niedozwolone zgodnie z</w:t>
      </w:r>
      <w:bookmarkEnd w:id="151"/>
      <w:r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_Ref493944799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10</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_Ref59569498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§5</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w:t>
      </w:r>
      <w:bookmarkEnd w:id="152"/>
      <w:r w:rsidRPr="00433679">
        <w:rPr>
          <w:rFonts w:asciiTheme="minorHAnsi" w:hAnsiTheme="minorHAnsi" w:cstheme="minorHAnsi"/>
          <w:color w:val="000000" w:themeColor="text1"/>
        </w:rPr>
        <w:t xml:space="preserve"> </w:t>
      </w:r>
      <w:bookmarkEnd w:id="150"/>
    </w:p>
    <w:p w14:paraId="231A4559" w14:textId="77777777" w:rsidR="00CB14F5" w:rsidRPr="00433679" w:rsidRDefault="00CB14F5" w:rsidP="00433679">
      <w:pPr>
        <w:pStyle w:val="Akapitzlist"/>
        <w:numPr>
          <w:ilvl w:val="0"/>
          <w:numId w:val="30"/>
        </w:numPr>
        <w:spacing w:before="60" w:after="60"/>
        <w:ind w:left="426" w:hanging="426"/>
        <w:jc w:val="both"/>
        <w:rPr>
          <w:rFonts w:asciiTheme="minorHAnsi" w:hAnsiTheme="minorHAnsi" w:cstheme="minorHAnsi"/>
          <w:color w:val="000000" w:themeColor="text1"/>
        </w:rPr>
      </w:pPr>
      <w:bookmarkStart w:id="153" w:name="_Ref511202742"/>
      <w:r w:rsidRPr="00433679">
        <w:rPr>
          <w:rFonts w:asciiTheme="minorHAnsi" w:hAnsiTheme="minorHAnsi" w:cstheme="minorHAnsi"/>
          <w:color w:val="000000" w:themeColor="text1"/>
        </w:rPr>
        <w:t>Przy ocenie formalnej Wyników Prac Etapu Zespół Oceniający może korzystać z pomocy pracowników i współpracowników NCBR.</w:t>
      </w:r>
    </w:p>
    <w:p w14:paraId="41E32B84" w14:textId="5A2A0218" w:rsidR="00CB14F5" w:rsidRPr="00433679" w:rsidRDefault="00CB14F5" w:rsidP="00433679">
      <w:pPr>
        <w:pStyle w:val="Akapitzlist"/>
        <w:numPr>
          <w:ilvl w:val="0"/>
          <w:numId w:val="30"/>
        </w:numPr>
        <w:spacing w:before="60" w:after="60"/>
        <w:ind w:left="426" w:hanging="426"/>
        <w:jc w:val="both"/>
        <w:rPr>
          <w:rFonts w:asciiTheme="minorHAnsi" w:hAnsiTheme="minorHAnsi" w:cstheme="minorHAnsi"/>
          <w:color w:val="000000" w:themeColor="text1"/>
        </w:rPr>
      </w:pPr>
      <w:bookmarkStart w:id="154" w:name="_Ref511658431"/>
      <w:r w:rsidRPr="00433679">
        <w:rPr>
          <w:rFonts w:asciiTheme="minorHAnsi" w:hAnsiTheme="minorHAnsi" w:cstheme="minorHAnsi"/>
          <w:color w:val="000000" w:themeColor="text1"/>
        </w:rPr>
        <w:t xml:space="preserve">W razie stwierdzenia braków w zakresie warunków formalnych w Wynikach Prac Etapu </w:t>
      </w:r>
      <w:r w:rsidRPr="00433679">
        <w:rPr>
          <w:rFonts w:asciiTheme="minorHAnsi" w:hAnsiTheme="minorHAnsi" w:cstheme="minorHAnsi"/>
          <w:color w:val="000000" w:themeColor="text1"/>
        </w:rPr>
        <w:br/>
        <w:t xml:space="preserve">w zakresie wskazanym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_Ref511200675 \r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§5</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pkt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_Ref511202390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2)</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lub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_Ref511202392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3)</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lub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_Ref59569512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4)</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NCBR wzywa Uczestnika Przedsięwzięcia do uzupełnienia lub poprawienia Wyników Prac Etapu w terminie 7 dni, pod rygorem przyznania Uczestnikowi Przedsięwzięcia w ramach oceny formalnej Wyniku Negatywnego.</w:t>
      </w:r>
      <w:bookmarkEnd w:id="153"/>
      <w:bookmarkEnd w:id="154"/>
    </w:p>
    <w:p w14:paraId="43094C08" w14:textId="77777777" w:rsidR="00CB14F5" w:rsidRPr="00433679" w:rsidRDefault="00CB14F5" w:rsidP="00433679">
      <w:pPr>
        <w:pStyle w:val="Akapitzlist"/>
        <w:numPr>
          <w:ilvl w:val="0"/>
          <w:numId w:val="30"/>
        </w:numPr>
        <w:spacing w:before="60" w:after="60"/>
        <w:ind w:left="426" w:hanging="426"/>
        <w:jc w:val="both"/>
        <w:rPr>
          <w:rFonts w:asciiTheme="minorHAnsi" w:hAnsiTheme="minorHAnsi" w:cstheme="minorHAnsi"/>
          <w:color w:val="000000" w:themeColor="text1"/>
        </w:rPr>
      </w:pPr>
      <w:bookmarkStart w:id="155" w:name="_Ref52732970"/>
      <w:r w:rsidRPr="00433679">
        <w:rPr>
          <w:rFonts w:asciiTheme="minorHAnsi" w:hAnsiTheme="minorHAnsi" w:cstheme="minorHAnsi"/>
          <w:color w:val="000000" w:themeColor="text1"/>
        </w:rPr>
        <w:lastRenderedPageBreak/>
        <w:t>Przyznanie Wyniku Negatywnego w ramach Listy Rankingowej w zakresie oceny formalnej w ramach Selekcji następuje w razie:</w:t>
      </w:r>
      <w:bookmarkEnd w:id="155"/>
    </w:p>
    <w:p w14:paraId="56B6AA05" w14:textId="2FD320B9" w:rsidR="00CB14F5" w:rsidRPr="00433679" w:rsidRDefault="00CB14F5" w:rsidP="00433679">
      <w:pPr>
        <w:pStyle w:val="Akapitzlist"/>
        <w:numPr>
          <w:ilvl w:val="0"/>
          <w:numId w:val="67"/>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nieprzekazania w Terminie Doręczenia Wyników Prac danego Etapu albo przekazania Wyników Prac Etapu po tym terminie, wyznaczonym Umową, z zastrzeżeniem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_Ref54795613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§10</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lub</w:t>
      </w:r>
    </w:p>
    <w:p w14:paraId="38A556DC" w14:textId="47F6FC92" w:rsidR="00CB14F5" w:rsidRPr="00433679" w:rsidRDefault="00CB14F5" w:rsidP="00433679">
      <w:pPr>
        <w:pStyle w:val="Akapitzlist"/>
        <w:numPr>
          <w:ilvl w:val="0"/>
          <w:numId w:val="67"/>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bezskutecznego upływu terminu na uzupełnienie lub poprawienie Wyników Prac Etapu zgodnie z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_Ref511658431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§7</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w:t>
      </w:r>
    </w:p>
    <w:p w14:paraId="3A0215FB" w14:textId="77777777" w:rsidR="00CB14F5" w:rsidRPr="00433679" w:rsidRDefault="00CB14F5" w:rsidP="00433679">
      <w:pPr>
        <w:pStyle w:val="Akapitzlist"/>
        <w:numPr>
          <w:ilvl w:val="0"/>
          <w:numId w:val="30"/>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 przypadku stwierdzenia, że Wyniki Prac Etapu spełniają Wymagania formalne, są one poddawane ocenie w pozostałym zakresie. </w:t>
      </w:r>
    </w:p>
    <w:p w14:paraId="7D1212C6" w14:textId="77777777" w:rsidR="00CB14F5" w:rsidRPr="00433679" w:rsidRDefault="00CB14F5" w:rsidP="00433679">
      <w:pPr>
        <w:pStyle w:val="Akapitzlist"/>
        <w:numPr>
          <w:ilvl w:val="0"/>
          <w:numId w:val="30"/>
        </w:numPr>
        <w:spacing w:before="60" w:after="60"/>
        <w:ind w:left="426" w:hanging="426"/>
        <w:jc w:val="both"/>
        <w:rPr>
          <w:rFonts w:asciiTheme="minorHAnsi" w:hAnsiTheme="minorHAnsi" w:cstheme="minorHAnsi"/>
          <w:color w:val="000000" w:themeColor="text1"/>
        </w:rPr>
      </w:pPr>
      <w:bookmarkStart w:id="156" w:name="_Ref54795613"/>
      <w:r w:rsidRPr="00433679">
        <w:rPr>
          <w:rFonts w:asciiTheme="minorHAnsi" w:hAnsiTheme="minorHAnsi" w:cstheme="minorHAnsi"/>
          <w:color w:val="000000" w:themeColor="text1"/>
        </w:rPr>
        <w:t>W uzasadnionych przypadkach, gdy przekazanie Wyników Prac Etapu po Terminie Doręczenia Wyników Prac danego Etapu przez danego Uczestnika Przedsięwzięcia następuje wskutek okoliczności za które Uczestnik Przedsięwzięcia nie ponosi odpowiedzialności i których nie mógł racjonalnie przewidzieć, NCBR może odstąpić od przyznania mu Wyniku Negatywnego w ramach oceny formalnej, chyba że zachodzą inne niż uchybienie terminowi bezwzględne przyczyny do przyznania Wyniku Negatywnego zgodnie z niniejszym artykułem.</w:t>
      </w:r>
      <w:bookmarkEnd w:id="156"/>
    </w:p>
    <w:p w14:paraId="396738E8" w14:textId="28FB7638" w:rsidR="00CB14F5" w:rsidRPr="00433679" w:rsidRDefault="00CB14F5" w:rsidP="00433679">
      <w:pPr>
        <w:pStyle w:val="Akapitzlist"/>
        <w:numPr>
          <w:ilvl w:val="0"/>
          <w:numId w:val="30"/>
        </w:numPr>
        <w:spacing w:before="60" w:after="60"/>
        <w:ind w:left="426" w:hanging="426"/>
        <w:jc w:val="both"/>
        <w:rPr>
          <w:rFonts w:asciiTheme="minorHAnsi" w:hAnsiTheme="minorHAnsi" w:cstheme="minorHAnsi"/>
          <w:color w:val="000000" w:themeColor="text1"/>
        </w:rPr>
      </w:pPr>
      <w:bookmarkStart w:id="157" w:name="_Ref511203300"/>
      <w:r w:rsidRPr="00433679">
        <w:rPr>
          <w:rFonts w:asciiTheme="minorHAnsi" w:hAnsiTheme="minorHAnsi" w:cstheme="minorHAnsi"/>
          <w:color w:val="000000" w:themeColor="text1"/>
        </w:rPr>
        <w:t xml:space="preserve">Zespół Oceniający weryfikuje, czy Wyniki Prac Etapu danego Uczestnika Przedsięwzięcia spełniają Wymagania Obligatoryjne i czy nie zachodzą przesłanki przyznania Wyniku Negatywnego zgodnie z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_Ref493944799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10</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_Ref54791691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§3</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W przypadku oceny pozytywnej, Wynik Prac Etapu jest poddawany ocenie w pozostałym zakresie. W przypadku oceny negatywnej, Uczestnikowi Przedsięwzięcia przyznaje się w ramach Listy Rankingowej Wynik Negatywny.</w:t>
      </w:r>
    </w:p>
    <w:p w14:paraId="47FEE33D" w14:textId="66F7467E" w:rsidR="00CB14F5" w:rsidRPr="00433679" w:rsidRDefault="00CB14F5" w:rsidP="00433679">
      <w:pPr>
        <w:pStyle w:val="Akapitzlist"/>
        <w:numPr>
          <w:ilvl w:val="0"/>
          <w:numId w:val="30"/>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W ramach dalszej oceny merytorycznej w ramach Selekcji Etapu I Wyniki Prac Etapu oceniane są zgodnie z Wymaganiami Konkursowymi</w:t>
      </w:r>
      <w:r w:rsidR="004C3836" w:rsidRPr="00433679">
        <w:rPr>
          <w:rFonts w:asciiTheme="minorHAnsi" w:hAnsiTheme="minorHAnsi" w:cstheme="minorHAnsi"/>
          <w:color w:val="000000" w:themeColor="text1"/>
        </w:rPr>
        <w:t xml:space="preserve"> i</w:t>
      </w:r>
      <w:r w:rsidRPr="00433679">
        <w:rPr>
          <w:rFonts w:asciiTheme="minorHAnsi" w:hAnsiTheme="minorHAnsi" w:cstheme="minorHAnsi"/>
          <w:color w:val="000000" w:themeColor="text1"/>
        </w:rPr>
        <w:t xml:space="preserve"> Wymaganiami Jakościowymi. Szczegółowe zasady dot. przyznawania punktów za Kryteria Selekcji zawiera Załącznik nr 5 do Regulaminu. Ocena merytoryczna jest ustalana przez Zespół Oceniający na podstawie informacji zawartych w Wynikach Prac określonych dla danego Etapu w ramach danego Strumienia, wskazanych w Załączniku nr 4 do Regulaminu oraz uzyskanych przez Zespół Oceniający w ramach ewentualnych spotkań z Uczestnikami Przedsięwzięcia. </w:t>
      </w:r>
      <w:bookmarkStart w:id="158" w:name="_Ref511658500"/>
      <w:bookmarkEnd w:id="157"/>
      <w:bookmarkEnd w:id="158"/>
    </w:p>
    <w:p w14:paraId="18607587" w14:textId="77777777" w:rsidR="00CB14F5" w:rsidRPr="00433679" w:rsidRDefault="00CB14F5" w:rsidP="00433679">
      <w:pPr>
        <w:pStyle w:val="Akapitzlist"/>
        <w:numPr>
          <w:ilvl w:val="0"/>
          <w:numId w:val="30"/>
        </w:numPr>
        <w:spacing w:before="60" w:after="60"/>
        <w:ind w:left="426" w:hanging="426"/>
        <w:jc w:val="both"/>
        <w:rPr>
          <w:rFonts w:asciiTheme="minorHAnsi" w:hAnsiTheme="minorHAnsi" w:cstheme="minorHAnsi"/>
          <w:color w:val="000000" w:themeColor="text1"/>
        </w:rPr>
      </w:pPr>
      <w:bookmarkStart w:id="159" w:name="_Ref511205709"/>
      <w:r w:rsidRPr="00433679">
        <w:rPr>
          <w:rFonts w:asciiTheme="minorHAnsi" w:hAnsiTheme="minorHAnsi" w:cstheme="minorHAnsi"/>
          <w:color w:val="000000" w:themeColor="text1"/>
        </w:rPr>
        <w:t xml:space="preserve">NCBR przed zakończeniem oceny w ramach Selekcji może wedle swojego uznania zorganizować spotkania Zespołu Oceniającego z Uczestnikami Przedsięwzięcia w ramach danego Strumienia. W razie podjęcia przez Zespół Oceniający </w:t>
      </w:r>
      <w:bookmarkStart w:id="160" w:name="_Hlk57699057"/>
      <w:r w:rsidRPr="00433679">
        <w:rPr>
          <w:rFonts w:asciiTheme="minorHAnsi" w:hAnsiTheme="minorHAnsi" w:cstheme="minorHAnsi"/>
          <w:color w:val="000000" w:themeColor="text1"/>
        </w:rPr>
        <w:t>decyzji</w:t>
      </w:r>
      <w:bookmarkEnd w:id="160"/>
      <w:r w:rsidRPr="00433679">
        <w:rPr>
          <w:rFonts w:asciiTheme="minorHAnsi" w:hAnsiTheme="minorHAnsi" w:cstheme="minorHAnsi"/>
          <w:color w:val="000000" w:themeColor="text1"/>
        </w:rPr>
        <w:t xml:space="preserve"> o przeprowadzeniu spotkań, są one prowadzone z każdym Uczestnikiem Przedsięwzięcia w ramach danego Strumienia, w celu umożliwienia mu wyjaśnienia informacji zawartych w Wynikach Prac Etapu, na następujących zasadach:</w:t>
      </w:r>
      <w:bookmarkEnd w:id="159"/>
    </w:p>
    <w:p w14:paraId="478971C4" w14:textId="77777777" w:rsidR="00CB14F5" w:rsidRPr="00433679" w:rsidRDefault="00CB14F5" w:rsidP="00433679">
      <w:pPr>
        <w:pStyle w:val="Akapitzlist"/>
        <w:numPr>
          <w:ilvl w:val="1"/>
          <w:numId w:val="58"/>
        </w:numPr>
        <w:spacing w:before="60" w:after="60"/>
        <w:ind w:left="709"/>
        <w:jc w:val="both"/>
        <w:rPr>
          <w:rFonts w:asciiTheme="minorHAnsi" w:hAnsiTheme="minorHAnsi" w:cstheme="minorHAnsi"/>
          <w:color w:val="000000" w:themeColor="text1"/>
        </w:rPr>
      </w:pPr>
      <w:r w:rsidRPr="00433679">
        <w:rPr>
          <w:rFonts w:asciiTheme="minorHAnsi" w:hAnsiTheme="minorHAnsi" w:cstheme="minorHAnsi"/>
          <w:color w:val="000000" w:themeColor="text1"/>
        </w:rPr>
        <w:t>terminy spotkania wyznacza NCBR, za co najmniej 3-dniowym zawiadomieniem przekazanym Uczestnikowi Przedsięwzięcia w formie elektronicznej. Doręczenie zawiadomienia uznaje się za skuteczne z chwilą wysłania go na adres wskazany przez Uczestnika Przedsięwzięcia w Umowie. Na uzasadnioną prośbę Uczestnika Przedsięwzięcia, Zespół Oceniający może przełożyć termin spotkania, nie więcej jednak niż o 5 dni;</w:t>
      </w:r>
    </w:p>
    <w:p w14:paraId="7EDE4F1B" w14:textId="77777777" w:rsidR="00CB14F5" w:rsidRPr="00433679" w:rsidRDefault="00CB14F5" w:rsidP="00433679">
      <w:pPr>
        <w:pStyle w:val="Akapitzlist"/>
        <w:numPr>
          <w:ilvl w:val="1"/>
          <w:numId w:val="58"/>
        </w:numPr>
        <w:spacing w:before="60" w:after="60"/>
        <w:ind w:left="709"/>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posiedzenie jest niejawne, przy czym w prezentacji Uczestnika Przedsięwzięcia mogą wziąć udział jego przedstawiciele, pracownicy i współpracownicy, wskazani pisemnie przez Uczestnika Przedsięwzięcia przed spotkaniem, przy czym liczba osób wskazanych przez Uczestnika Przedsięwzięcia nie może być większa niż pięć osób. W spotkaniu mogą uczestniczyć również inne osoby, wskazane przez NCBR, pod warunkiem zobowiązania ich do zachowania poufności. </w:t>
      </w:r>
      <w:bookmarkStart w:id="161" w:name="_Hlk511203405"/>
      <w:r w:rsidRPr="00433679">
        <w:rPr>
          <w:rFonts w:asciiTheme="minorHAnsi" w:hAnsiTheme="minorHAnsi" w:cstheme="minorHAnsi"/>
          <w:color w:val="000000" w:themeColor="text1"/>
        </w:rPr>
        <w:t>Uczestnik Przedsięwzięcia jest uprawniony do zastrzeżenia informacji przedstawianych w ramach prezentacji i dyskusji jako tajemnicy przedsiębiorstwa, na podstawie uzasadnionego wniosku zgłoszonego do protokołu wraz ze wskazaniem informacji podlegających zastrzeżeniu;</w:t>
      </w:r>
      <w:bookmarkEnd w:id="161"/>
    </w:p>
    <w:p w14:paraId="318DB605" w14:textId="77777777" w:rsidR="00CB14F5" w:rsidRPr="00433679" w:rsidRDefault="00CB14F5" w:rsidP="00433679">
      <w:pPr>
        <w:pStyle w:val="Akapitzlist"/>
        <w:numPr>
          <w:ilvl w:val="1"/>
          <w:numId w:val="58"/>
        </w:numPr>
        <w:spacing w:before="60" w:after="60"/>
        <w:ind w:left="709"/>
        <w:jc w:val="both"/>
        <w:rPr>
          <w:rFonts w:asciiTheme="minorHAnsi" w:hAnsiTheme="minorHAnsi" w:cstheme="minorHAnsi"/>
          <w:color w:val="000000" w:themeColor="text1"/>
        </w:rPr>
      </w:pPr>
      <w:r w:rsidRPr="00433679">
        <w:rPr>
          <w:rFonts w:asciiTheme="minorHAnsi" w:hAnsiTheme="minorHAnsi" w:cstheme="minorHAnsi"/>
          <w:color w:val="000000" w:themeColor="text1"/>
        </w:rPr>
        <w:t>spotkanie jest prowadzone, w tym w zakresie udzielania i odbierania głosu, przez wyznaczonego przez NCBR członka Zespołu Oceniającego;</w:t>
      </w:r>
    </w:p>
    <w:p w14:paraId="248CB75C" w14:textId="77777777" w:rsidR="00CB14F5" w:rsidRPr="00433679" w:rsidRDefault="00CB14F5" w:rsidP="00433679">
      <w:pPr>
        <w:pStyle w:val="Akapitzlist"/>
        <w:numPr>
          <w:ilvl w:val="1"/>
          <w:numId w:val="58"/>
        </w:numPr>
        <w:spacing w:before="60" w:after="60"/>
        <w:ind w:left="709"/>
        <w:jc w:val="both"/>
        <w:rPr>
          <w:rFonts w:asciiTheme="minorHAnsi" w:hAnsiTheme="minorHAnsi" w:cstheme="minorHAnsi"/>
          <w:color w:val="000000" w:themeColor="text1"/>
        </w:rPr>
      </w:pPr>
      <w:r w:rsidRPr="00433679">
        <w:rPr>
          <w:rFonts w:asciiTheme="minorHAnsi" w:hAnsiTheme="minorHAnsi" w:cstheme="minorHAnsi"/>
          <w:color w:val="000000" w:themeColor="text1"/>
        </w:rPr>
        <w:lastRenderedPageBreak/>
        <w:t>spotkanie składa się z dwóch części: prezentacji Wyników Prac Etapu przez Uczestnika Przedsięwzięcia oraz dyskusji z udziałem Zespołu Oceniającego. Spotkanie i dyskusja odbywają się w języku polskim, przy czym Zespół Oceniający jest uprawniony do podjęcia decyzji o prowadzeniu części lub całości spotkania w języku angielskim;</w:t>
      </w:r>
    </w:p>
    <w:p w14:paraId="4562FA38" w14:textId="77777777" w:rsidR="00CB14F5" w:rsidRPr="00433679" w:rsidRDefault="00CB14F5" w:rsidP="00433679">
      <w:pPr>
        <w:pStyle w:val="Akapitzlist"/>
        <w:numPr>
          <w:ilvl w:val="1"/>
          <w:numId w:val="58"/>
        </w:numPr>
        <w:spacing w:before="60" w:after="60"/>
        <w:ind w:left="709"/>
        <w:jc w:val="both"/>
        <w:rPr>
          <w:rFonts w:asciiTheme="minorHAnsi" w:hAnsiTheme="minorHAnsi" w:cstheme="minorHAnsi"/>
          <w:color w:val="000000" w:themeColor="text1"/>
        </w:rPr>
      </w:pPr>
      <w:r w:rsidRPr="00433679">
        <w:rPr>
          <w:rFonts w:asciiTheme="minorHAnsi" w:hAnsiTheme="minorHAnsi" w:cstheme="minorHAnsi"/>
          <w:color w:val="000000" w:themeColor="text1"/>
        </w:rPr>
        <w:t>w ramach prezentacji Uczestnik Przedsięwzięcia wyjaśnia informacje zawarte w Wynikach Prac Etapu oraz przedstawia poczynione postępy i ulepszenia w stosunku do przyjętych założeń. Po przedstawieniu przez Uczestnika Przedsięwzięcia wyjaśnień, Zespół Oceniający może przeprowadzić dyskusję z Uczestnikiem Przedsięwzięcia;</w:t>
      </w:r>
    </w:p>
    <w:p w14:paraId="01262039" w14:textId="77777777" w:rsidR="00CB14F5" w:rsidRPr="00433679" w:rsidRDefault="00CB14F5" w:rsidP="00433679">
      <w:pPr>
        <w:pStyle w:val="Akapitzlist"/>
        <w:numPr>
          <w:ilvl w:val="1"/>
          <w:numId w:val="58"/>
        </w:numPr>
        <w:spacing w:before="60" w:after="60"/>
        <w:ind w:left="709"/>
        <w:jc w:val="both"/>
        <w:rPr>
          <w:rFonts w:asciiTheme="minorHAnsi" w:hAnsiTheme="minorHAnsi" w:cstheme="minorHAnsi"/>
          <w:color w:val="000000" w:themeColor="text1"/>
        </w:rPr>
      </w:pPr>
      <w:bookmarkStart w:id="162" w:name="_Ref511205711"/>
      <w:r w:rsidRPr="00433679">
        <w:rPr>
          <w:rFonts w:asciiTheme="minorHAnsi" w:hAnsiTheme="minorHAnsi" w:cstheme="minorHAnsi"/>
          <w:color w:val="000000" w:themeColor="text1"/>
        </w:rPr>
        <w:t>z zastrzeżeniem zdania kolejnego, Zespół Oceniający w trakcie spotkania z Uczestnikiem Przedsięwzięcia może wskazywać Uczestnikowi Przedsięwzięcia zagadnienia, które:</w:t>
      </w:r>
      <w:bookmarkEnd w:id="162"/>
    </w:p>
    <w:p w14:paraId="2EAED112" w14:textId="77777777" w:rsidR="00CB14F5" w:rsidRPr="00433679" w:rsidRDefault="00CB14F5" w:rsidP="00433679">
      <w:pPr>
        <w:pStyle w:val="Akapitzlist"/>
        <w:numPr>
          <w:ilvl w:val="2"/>
          <w:numId w:val="58"/>
        </w:numPr>
        <w:spacing w:before="60" w:after="60"/>
        <w:ind w:left="1134" w:hanging="425"/>
        <w:jc w:val="both"/>
        <w:rPr>
          <w:rFonts w:asciiTheme="minorHAnsi" w:hAnsiTheme="minorHAnsi" w:cstheme="minorHAnsi"/>
          <w:color w:val="000000" w:themeColor="text1"/>
        </w:rPr>
      </w:pPr>
      <w:bookmarkStart w:id="163" w:name="_Ref511205739"/>
      <w:r w:rsidRPr="00433679">
        <w:rPr>
          <w:rFonts w:asciiTheme="minorHAnsi" w:hAnsiTheme="minorHAnsi" w:cstheme="minorHAnsi"/>
          <w:color w:val="000000" w:themeColor="text1"/>
        </w:rPr>
        <w:t xml:space="preserve">muszą być przez niego wyjaśnione lub uzupełnione ze względu na niekompletność informacji, lub </w:t>
      </w:r>
      <w:bookmarkEnd w:id="163"/>
    </w:p>
    <w:p w14:paraId="03977962" w14:textId="77777777" w:rsidR="00CB14F5" w:rsidRPr="00433679" w:rsidRDefault="00CB14F5" w:rsidP="00433679">
      <w:pPr>
        <w:pStyle w:val="Akapitzlist"/>
        <w:numPr>
          <w:ilvl w:val="2"/>
          <w:numId w:val="58"/>
        </w:numPr>
        <w:spacing w:before="60" w:after="60"/>
        <w:ind w:left="1134" w:hanging="425"/>
        <w:jc w:val="both"/>
        <w:rPr>
          <w:rFonts w:asciiTheme="minorHAnsi" w:hAnsiTheme="minorHAnsi" w:cstheme="minorHAnsi"/>
          <w:color w:val="000000" w:themeColor="text1"/>
        </w:rPr>
      </w:pPr>
      <w:bookmarkStart w:id="164" w:name="_Ref511205820"/>
      <w:r w:rsidRPr="00433679">
        <w:rPr>
          <w:rFonts w:asciiTheme="minorHAnsi" w:hAnsiTheme="minorHAnsi" w:cstheme="minorHAnsi"/>
          <w:color w:val="000000" w:themeColor="text1"/>
        </w:rPr>
        <w:t xml:space="preserve">mogą być przez Uczestnika Przedsięwzięcia ewentualnie ulepszone na dalszych Etapach Przedsięwzięcia, przy czym przekazywane przez Zespół Oceniający uwagi lub sugestie nie mogą zawierać informacji zastrzeżonych przez innych Uczestników Przedsięwzięcia jako informacje stanowiące tajemnicę przedsiębiorstwa innego Uczestnika </w:t>
      </w:r>
      <w:bookmarkEnd w:id="164"/>
      <w:r w:rsidRPr="00433679">
        <w:rPr>
          <w:rFonts w:asciiTheme="minorHAnsi" w:hAnsiTheme="minorHAnsi" w:cstheme="minorHAnsi"/>
          <w:color w:val="000000" w:themeColor="text1"/>
        </w:rPr>
        <w:t>Przedsięwzięcia;</w:t>
      </w:r>
    </w:p>
    <w:p w14:paraId="65185B69" w14:textId="77777777" w:rsidR="00CB14F5" w:rsidRPr="00433679" w:rsidRDefault="00CB14F5" w:rsidP="00433679">
      <w:pPr>
        <w:pStyle w:val="Akapitzlist"/>
        <w:numPr>
          <w:ilvl w:val="1"/>
          <w:numId w:val="58"/>
        </w:numPr>
        <w:spacing w:before="60" w:after="60"/>
        <w:ind w:left="709"/>
        <w:jc w:val="both"/>
        <w:rPr>
          <w:rFonts w:asciiTheme="minorHAnsi" w:hAnsiTheme="minorHAnsi" w:cstheme="minorHAnsi"/>
          <w:color w:val="000000" w:themeColor="text1"/>
        </w:rPr>
      </w:pPr>
      <w:r w:rsidRPr="00433679">
        <w:rPr>
          <w:rFonts w:asciiTheme="minorHAnsi" w:hAnsiTheme="minorHAnsi" w:cstheme="minorHAnsi"/>
          <w:color w:val="000000" w:themeColor="text1"/>
        </w:rPr>
        <w:t>w przypadku niestawiennictwa Uczestnika Przedsięwzięcia w wyznaczonym terminie nie wyznacza się dodatkowego terminu spotkania, zaś ocena merytoryczna Wyniku Prac Etapu jest dokonywana wyłącznie na podstawie jego treści;</w:t>
      </w:r>
    </w:p>
    <w:p w14:paraId="7277B32E" w14:textId="77777777" w:rsidR="00CB14F5" w:rsidRPr="00433679" w:rsidRDefault="00CB14F5" w:rsidP="00433679">
      <w:pPr>
        <w:pStyle w:val="Akapitzlist"/>
        <w:numPr>
          <w:ilvl w:val="1"/>
          <w:numId w:val="58"/>
        </w:numPr>
        <w:spacing w:before="60" w:after="60"/>
        <w:ind w:left="709"/>
        <w:jc w:val="both"/>
        <w:rPr>
          <w:rFonts w:asciiTheme="minorHAnsi" w:hAnsiTheme="minorHAnsi" w:cstheme="minorHAnsi"/>
          <w:color w:val="000000" w:themeColor="text1"/>
        </w:rPr>
      </w:pPr>
      <w:r w:rsidRPr="00433679">
        <w:rPr>
          <w:rFonts w:asciiTheme="minorHAnsi" w:hAnsiTheme="minorHAnsi" w:cstheme="minorHAnsi"/>
          <w:color w:val="000000" w:themeColor="text1"/>
        </w:rPr>
        <w:t>NCBR jest uprawnione do nagrywania spotkania w formie rejestracji obrazu i dźwięku wyłącznie dla celów dowodowych i administracyjnych oraz związanych z obsługą Przedsięwzięcia.</w:t>
      </w:r>
    </w:p>
    <w:bookmarkEnd w:id="148"/>
    <w:p w14:paraId="7521E0BF" w14:textId="77777777" w:rsidR="00CB14F5" w:rsidRPr="00433679" w:rsidRDefault="00CB14F5" w:rsidP="00433679">
      <w:pPr>
        <w:pStyle w:val="Akapitzlist"/>
        <w:numPr>
          <w:ilvl w:val="0"/>
          <w:numId w:val="30"/>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Ocena Końcowa polega na:</w:t>
      </w:r>
    </w:p>
    <w:p w14:paraId="2FB7F51A" w14:textId="1A87D6E4" w:rsidR="00CB14F5" w:rsidRPr="00433679" w:rsidRDefault="00CB14F5" w:rsidP="00433679">
      <w:pPr>
        <w:pStyle w:val="Akapitzlist"/>
        <w:numPr>
          <w:ilvl w:val="1"/>
          <w:numId w:val="30"/>
        </w:numPr>
        <w:spacing w:before="60" w:after="60"/>
        <w:ind w:left="709" w:hanging="425"/>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ocenie formalnej Wyniku Prac Etapu II, do której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_Ref511200675 \r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§5</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_Ref52732970 \r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§8</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stosuje się odpowiednio,</w:t>
      </w:r>
    </w:p>
    <w:p w14:paraId="3F42A7B5" w14:textId="235C16C6" w:rsidR="00CB14F5" w:rsidRPr="00433679" w:rsidRDefault="00CB14F5" w:rsidP="00433679">
      <w:pPr>
        <w:pStyle w:val="Akapitzlist"/>
        <w:numPr>
          <w:ilvl w:val="1"/>
          <w:numId w:val="30"/>
        </w:numPr>
        <w:spacing w:before="60" w:after="60"/>
        <w:ind w:left="709" w:hanging="425"/>
        <w:jc w:val="both"/>
        <w:rPr>
          <w:rFonts w:asciiTheme="minorHAnsi" w:hAnsiTheme="minorHAnsi" w:cstheme="minorHAnsi"/>
          <w:color w:val="000000" w:themeColor="text1"/>
        </w:rPr>
      </w:pPr>
      <w:r w:rsidRPr="00433679">
        <w:rPr>
          <w:rFonts w:asciiTheme="minorHAnsi" w:hAnsiTheme="minorHAnsi" w:cstheme="minorHAnsi"/>
          <w:color w:val="000000" w:themeColor="text1"/>
        </w:rPr>
        <w:t>ocenie, czy Wynik Prac Etapu II spełnia Wymagania Obligatoryjne,</w:t>
      </w:r>
    </w:p>
    <w:p w14:paraId="7B28AC9B" w14:textId="0E3DEA95" w:rsidR="00CB14F5" w:rsidRPr="00433679" w:rsidRDefault="00CB14F5" w:rsidP="00433679">
      <w:pPr>
        <w:pStyle w:val="Akapitzlist"/>
        <w:numPr>
          <w:ilvl w:val="1"/>
          <w:numId w:val="30"/>
        </w:numPr>
        <w:spacing w:before="60" w:after="60"/>
        <w:ind w:left="709" w:hanging="425"/>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ocenie czy nie zachodzą przesłanki przyznania Wyniku Negatywnego zgodnie z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_Ref493944799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10</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_Ref54791691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§3</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w:t>
      </w:r>
    </w:p>
    <w:p w14:paraId="6272BF0D" w14:textId="271210C8" w:rsidR="00CB14F5" w:rsidRPr="00433679" w:rsidRDefault="00CB14F5" w:rsidP="00433679">
      <w:pPr>
        <w:pStyle w:val="Akapitzlist"/>
        <w:numPr>
          <w:ilvl w:val="1"/>
          <w:numId w:val="30"/>
        </w:numPr>
        <w:spacing w:before="60" w:after="60"/>
        <w:ind w:left="709" w:hanging="425"/>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przeprowadzeniu testów Demonstratora, zgodnie z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_Ref494282176 \r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16</w:t>
      </w:r>
      <w:r w:rsidRPr="00433679">
        <w:rPr>
          <w:rFonts w:asciiTheme="minorHAnsi" w:hAnsiTheme="minorHAnsi" w:cstheme="minorHAnsi"/>
          <w:color w:val="000000" w:themeColor="text1"/>
          <w:shd w:val="clear" w:color="auto" w:fill="E6E6E6"/>
        </w:rPr>
        <w:fldChar w:fldCharType="end"/>
      </w:r>
      <w:r w:rsidR="005849AE" w:rsidRPr="00433679">
        <w:rPr>
          <w:rFonts w:asciiTheme="minorHAnsi" w:hAnsiTheme="minorHAnsi" w:cstheme="minorHAnsi"/>
          <w:color w:val="000000" w:themeColor="text1"/>
        </w:rPr>
        <w:t xml:space="preserve"> i Załącznikiem nr 4 do Regulaminu, </w:t>
      </w:r>
    </w:p>
    <w:p w14:paraId="67184297" w14:textId="77777777" w:rsidR="00CB14F5" w:rsidRPr="00433679" w:rsidRDefault="00CB14F5" w:rsidP="00433679">
      <w:pPr>
        <w:pStyle w:val="Akapitzlist"/>
        <w:numPr>
          <w:ilvl w:val="1"/>
          <w:numId w:val="30"/>
        </w:numPr>
        <w:spacing w:before="60" w:after="60"/>
        <w:ind w:left="709" w:hanging="425"/>
        <w:jc w:val="both"/>
        <w:rPr>
          <w:rFonts w:asciiTheme="minorHAnsi" w:hAnsiTheme="minorHAnsi" w:cstheme="minorHAnsi"/>
          <w:color w:val="000000" w:themeColor="text1"/>
        </w:rPr>
      </w:pPr>
      <w:r w:rsidRPr="00433679">
        <w:rPr>
          <w:rFonts w:asciiTheme="minorHAnsi" w:hAnsiTheme="minorHAnsi" w:cstheme="minorHAnsi"/>
          <w:color w:val="000000" w:themeColor="text1"/>
        </w:rPr>
        <w:t>potwierdzeniu albo zaprzeczeniu, że Demonstrator pomyślnie przeszedł testy zgodnie z Załącznikiem nr 4 do Regulaminu.</w:t>
      </w:r>
    </w:p>
    <w:p w14:paraId="28BF9823" w14:textId="2758716A" w:rsidR="00CB14F5" w:rsidRPr="00433679" w:rsidRDefault="00CB14F5" w:rsidP="00433679">
      <w:pPr>
        <w:pStyle w:val="Akapitzlist"/>
        <w:numPr>
          <w:ilvl w:val="0"/>
          <w:numId w:val="30"/>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Zespół Oceniający po zakończeniu oceny każdego Wyniku Prac Etapu i przed sporządzeniem Listy Rankingowej </w:t>
      </w:r>
      <w:r w:rsidR="000B5F38" w:rsidRPr="00433679">
        <w:rPr>
          <w:rFonts w:asciiTheme="minorHAnsi" w:hAnsiTheme="minorHAnsi" w:cstheme="minorHAnsi"/>
          <w:color w:val="000000" w:themeColor="text1"/>
        </w:rPr>
        <w:t xml:space="preserve">albo rozstrzygnięcia Zespołu Oceniającego </w:t>
      </w:r>
      <w:r w:rsidRPr="00433679">
        <w:rPr>
          <w:rFonts w:asciiTheme="minorHAnsi" w:hAnsiTheme="minorHAnsi" w:cstheme="minorHAnsi"/>
          <w:color w:val="000000" w:themeColor="text1"/>
        </w:rPr>
        <w:t>w ramach danego Strumienia sporządza Raport z Oceny Wyników Prac Etapu danego Uczestnika Przedsięwzięcia w ramach danego Strumienia. W ramach Raportu z Oceny w ramach Selekcji I Zespół Oceniający w szczególności określa czy i w jakim stopniu Wyniki Prac Etapu danego Wykonawcy osiągają Wymagania Obligatoryjne, Wymagania Konkursowe</w:t>
      </w:r>
      <w:r w:rsidR="004C3836" w:rsidRPr="00433679">
        <w:rPr>
          <w:rFonts w:asciiTheme="minorHAnsi" w:hAnsiTheme="minorHAnsi" w:cstheme="minorHAnsi"/>
          <w:color w:val="000000" w:themeColor="text1"/>
        </w:rPr>
        <w:t xml:space="preserve"> i</w:t>
      </w:r>
      <w:r w:rsidRPr="00433679">
        <w:rPr>
          <w:rFonts w:asciiTheme="minorHAnsi" w:hAnsiTheme="minorHAnsi" w:cstheme="minorHAnsi"/>
          <w:color w:val="000000" w:themeColor="text1"/>
        </w:rPr>
        <w:t xml:space="preserve"> Wymagania Jakościowe określone we Wniosku i Postąpieniach poprzedzających dany Etap. W ramach Raportu z Oceny w ramach Oceny Końcowej Zespół Oceniający określa w szczególności czy Demonstrator pomyślnie przeszedł przez testy.</w:t>
      </w:r>
    </w:p>
    <w:p w14:paraId="593C452A" w14:textId="6FB96805" w:rsidR="00CB14F5" w:rsidRPr="00433679" w:rsidRDefault="00CB14F5" w:rsidP="00433679">
      <w:pPr>
        <w:pStyle w:val="Akapitzlist"/>
        <w:numPr>
          <w:ilvl w:val="0"/>
          <w:numId w:val="30"/>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Raport z Oceny, przed opublikowaniem Listy Rankingowej </w:t>
      </w:r>
      <w:r w:rsidR="000B5F38" w:rsidRPr="00433679">
        <w:rPr>
          <w:rFonts w:asciiTheme="minorHAnsi" w:hAnsiTheme="minorHAnsi" w:cstheme="minorHAnsi"/>
          <w:color w:val="000000" w:themeColor="text1"/>
        </w:rPr>
        <w:t xml:space="preserve">albo rozstrzygnięcia Zespołu Oceniającego </w:t>
      </w:r>
      <w:r w:rsidRPr="00433679">
        <w:rPr>
          <w:rFonts w:asciiTheme="minorHAnsi" w:hAnsiTheme="minorHAnsi" w:cstheme="minorHAnsi"/>
          <w:color w:val="000000" w:themeColor="text1"/>
        </w:rPr>
        <w:t>dla danego Strumienia, jest przekazywany w formie elektronicznej wyłącznie temu Uczestnikowi Przedsięwzięcia, którego Wyników Prac Etapu dotyczy Raport z Oceny. Uczestnik Przedsięwzięcia w terminie 5 Dni Roboczych od otrzymania Raportu z Oceny, jest uprawniony do wniesienia do NCBR zastrzeżeń do Raportu z Oceny, wyłącznie w zakresie:</w:t>
      </w:r>
    </w:p>
    <w:p w14:paraId="78363CEA" w14:textId="77777777" w:rsidR="00CB14F5" w:rsidRPr="00433679" w:rsidRDefault="00CB14F5" w:rsidP="00433679">
      <w:pPr>
        <w:pStyle w:val="Akapitzlist"/>
        <w:numPr>
          <w:ilvl w:val="0"/>
          <w:numId w:val="68"/>
        </w:numPr>
        <w:spacing w:before="60" w:after="60"/>
        <w:ind w:left="709"/>
        <w:jc w:val="both"/>
        <w:rPr>
          <w:rFonts w:asciiTheme="minorHAnsi" w:hAnsiTheme="minorHAnsi" w:cstheme="minorHAnsi"/>
          <w:color w:val="000000" w:themeColor="text1"/>
        </w:rPr>
      </w:pPr>
      <w:r w:rsidRPr="00433679">
        <w:rPr>
          <w:rFonts w:asciiTheme="minorHAnsi" w:hAnsiTheme="minorHAnsi" w:cstheme="minorHAnsi"/>
          <w:color w:val="000000" w:themeColor="text1"/>
        </w:rPr>
        <w:t>oceny formalnej Wyników Prac Etapu,</w:t>
      </w:r>
    </w:p>
    <w:p w14:paraId="53CBC2FC" w14:textId="77777777" w:rsidR="00CB14F5" w:rsidRPr="00433679" w:rsidRDefault="00CB14F5" w:rsidP="00433679">
      <w:pPr>
        <w:pStyle w:val="Akapitzlist"/>
        <w:numPr>
          <w:ilvl w:val="0"/>
          <w:numId w:val="68"/>
        </w:numPr>
        <w:spacing w:before="60" w:after="60"/>
        <w:ind w:left="709"/>
        <w:jc w:val="both"/>
        <w:rPr>
          <w:rFonts w:asciiTheme="minorHAnsi" w:hAnsiTheme="minorHAnsi" w:cstheme="minorHAnsi"/>
          <w:color w:val="000000" w:themeColor="text1"/>
        </w:rPr>
      </w:pPr>
      <w:r w:rsidRPr="00433679">
        <w:rPr>
          <w:rFonts w:asciiTheme="minorHAnsi" w:hAnsiTheme="minorHAnsi" w:cstheme="minorHAnsi"/>
          <w:color w:val="000000" w:themeColor="text1"/>
        </w:rPr>
        <w:t>spełniania przez Wyniki Prac Etapu w ramach danego Strumienia Wymagań Obligatoryjnych,</w:t>
      </w:r>
    </w:p>
    <w:p w14:paraId="4B041FA1" w14:textId="77777777" w:rsidR="00CB14F5" w:rsidRPr="00433679" w:rsidRDefault="00CB14F5" w:rsidP="00433679">
      <w:pPr>
        <w:pStyle w:val="Akapitzlist"/>
        <w:numPr>
          <w:ilvl w:val="0"/>
          <w:numId w:val="68"/>
        </w:numPr>
        <w:spacing w:before="60" w:after="60"/>
        <w:ind w:left="709"/>
        <w:jc w:val="both"/>
        <w:rPr>
          <w:rFonts w:asciiTheme="minorHAnsi" w:hAnsiTheme="minorHAnsi" w:cstheme="minorHAnsi"/>
          <w:color w:val="000000" w:themeColor="text1"/>
        </w:rPr>
      </w:pPr>
      <w:r w:rsidRPr="00433679">
        <w:rPr>
          <w:rFonts w:asciiTheme="minorHAnsi" w:hAnsiTheme="minorHAnsi" w:cstheme="minorHAnsi"/>
          <w:color w:val="000000" w:themeColor="text1"/>
        </w:rPr>
        <w:t>omyłek pisarskich i rachunkowych,</w:t>
      </w:r>
    </w:p>
    <w:p w14:paraId="783E3468" w14:textId="77777777" w:rsidR="00CB14F5" w:rsidRPr="00433679" w:rsidRDefault="00CB14F5" w:rsidP="00433679">
      <w:pPr>
        <w:pStyle w:val="Akapitzlist"/>
        <w:numPr>
          <w:ilvl w:val="0"/>
          <w:numId w:val="68"/>
        </w:numPr>
        <w:spacing w:before="60" w:after="60"/>
        <w:ind w:left="709"/>
        <w:jc w:val="both"/>
        <w:rPr>
          <w:rFonts w:asciiTheme="minorHAnsi" w:hAnsiTheme="minorHAnsi" w:cstheme="minorHAnsi"/>
          <w:color w:val="000000" w:themeColor="text1"/>
        </w:rPr>
      </w:pPr>
      <w:r w:rsidRPr="00433679">
        <w:rPr>
          <w:rFonts w:asciiTheme="minorHAnsi" w:hAnsiTheme="minorHAnsi" w:cstheme="minorHAnsi"/>
          <w:color w:val="000000" w:themeColor="text1"/>
        </w:rPr>
        <w:t>ustaleń oczywiście sprzecznych z powszechnym stanem wiedzy w zakresie określonej dziedziny nauki,</w:t>
      </w:r>
    </w:p>
    <w:p w14:paraId="056D8095" w14:textId="77777777" w:rsidR="00CB14F5" w:rsidRPr="00433679" w:rsidRDefault="00CB14F5" w:rsidP="00433679">
      <w:pPr>
        <w:pStyle w:val="Akapitzlist"/>
        <w:numPr>
          <w:ilvl w:val="0"/>
          <w:numId w:val="68"/>
        </w:numPr>
        <w:spacing w:before="60" w:after="60"/>
        <w:ind w:left="709"/>
        <w:jc w:val="both"/>
        <w:rPr>
          <w:rFonts w:asciiTheme="minorHAnsi" w:hAnsiTheme="minorHAnsi" w:cstheme="minorHAnsi"/>
          <w:color w:val="000000" w:themeColor="text1"/>
        </w:rPr>
      </w:pPr>
      <w:r w:rsidRPr="00433679">
        <w:rPr>
          <w:rFonts w:asciiTheme="minorHAnsi" w:hAnsiTheme="minorHAnsi" w:cstheme="minorHAnsi"/>
          <w:color w:val="000000" w:themeColor="text1"/>
        </w:rPr>
        <w:lastRenderedPageBreak/>
        <w:t xml:space="preserve">naruszeń procedury przyznawania punktów w ramach oceny merytorycznej, przy czym Uczestnik Przedsięwzięcia w ramach zastrzeżeń nie może kwestionować przypisania liczby punktów za poszczególne Kryteria. </w:t>
      </w:r>
    </w:p>
    <w:p w14:paraId="54EA7EE9" w14:textId="77777777" w:rsidR="00CB14F5" w:rsidRPr="00433679" w:rsidRDefault="00CB14F5" w:rsidP="00433679">
      <w:pPr>
        <w:pStyle w:val="Akapitzlist"/>
        <w:numPr>
          <w:ilvl w:val="0"/>
          <w:numId w:val="30"/>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W razie wpływu zastrzeżeń Uczestników Przedsięwzięcia, NCBR przekazuje zastrzeżenia Zespołowi Oceniającemu. Zespół Oceniający może dokonać zmian w Raportach z Oceny, z uwzględnieniem zasad dotyczących oceny merytorycznej Wyników Prac Etapu.</w:t>
      </w:r>
    </w:p>
    <w:p w14:paraId="4313A5FB" w14:textId="61ED2C09" w:rsidR="00CB14F5" w:rsidRPr="00433679" w:rsidRDefault="00CB14F5" w:rsidP="00433679">
      <w:pPr>
        <w:pStyle w:val="Akapitzlist"/>
        <w:numPr>
          <w:ilvl w:val="0"/>
          <w:numId w:val="30"/>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Po bezskutecznym upływie terminu na wniesienie zastrzeżeń przez Uczestników Przedsięwzięcia albo zmianach Raportów z Oceny, Zespół Oceniający na podstawie ostatecznych Raportów z Oceny sporządza Listę Rankingową</w:t>
      </w:r>
      <w:r w:rsidR="000B5F38" w:rsidRPr="00433679">
        <w:rPr>
          <w:rFonts w:asciiTheme="minorHAnsi" w:hAnsiTheme="minorHAnsi" w:cstheme="minorHAnsi"/>
          <w:color w:val="000000" w:themeColor="text1"/>
        </w:rPr>
        <w:t xml:space="preserve"> albo rozstrzygnięcie Zespołu Oceniającego</w:t>
      </w:r>
      <w:r w:rsidRPr="00433679">
        <w:rPr>
          <w:rFonts w:asciiTheme="minorHAnsi" w:hAnsiTheme="minorHAnsi" w:cstheme="minorHAnsi"/>
          <w:color w:val="000000" w:themeColor="text1"/>
        </w:rPr>
        <w:t>.</w:t>
      </w:r>
    </w:p>
    <w:p w14:paraId="63D37941" w14:textId="77777777" w:rsidR="00CB14F5" w:rsidRPr="00433679" w:rsidRDefault="00CB14F5" w:rsidP="00433679">
      <w:pPr>
        <w:pStyle w:val="Akapitzlist"/>
        <w:numPr>
          <w:ilvl w:val="0"/>
          <w:numId w:val="30"/>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NCBR może zdecydować, że jeśli w wyniku oceny Wymagań Formalnych albo oceny Wymagań Obligatoryjnych zostanie ustalone, że Wyniki Prac Etapu uzyskał Wynik Negatywny, to wedle wyboru NCBR:</w:t>
      </w:r>
    </w:p>
    <w:p w14:paraId="42DFA21B" w14:textId="77777777" w:rsidR="00CB14F5" w:rsidRPr="00433679" w:rsidRDefault="00CB14F5" w:rsidP="00433679">
      <w:pPr>
        <w:pStyle w:val="Akapitzlist"/>
        <w:numPr>
          <w:ilvl w:val="1"/>
          <w:numId w:val="30"/>
        </w:numPr>
        <w:spacing w:before="60" w:after="60"/>
        <w:ind w:left="993"/>
        <w:jc w:val="both"/>
        <w:rPr>
          <w:rFonts w:asciiTheme="minorHAnsi" w:hAnsiTheme="minorHAnsi" w:cstheme="minorHAnsi"/>
          <w:color w:val="000000" w:themeColor="text1"/>
        </w:rPr>
      </w:pPr>
      <w:r w:rsidRPr="00433679">
        <w:rPr>
          <w:rFonts w:asciiTheme="minorHAnsi" w:hAnsiTheme="minorHAnsi" w:cstheme="minorHAnsi"/>
          <w:color w:val="000000" w:themeColor="text1"/>
        </w:rPr>
        <w:t>Wynik Prac Etapu nie jest poddawany lub wstrzymuje się jego dalszą ocenę przez pryzmat pozostałych kryteriów,</w:t>
      </w:r>
    </w:p>
    <w:p w14:paraId="185ACA71" w14:textId="77777777" w:rsidR="00CB14F5" w:rsidRPr="00433679" w:rsidRDefault="00CB14F5" w:rsidP="00433679">
      <w:pPr>
        <w:pStyle w:val="Akapitzlist"/>
        <w:numPr>
          <w:ilvl w:val="1"/>
          <w:numId w:val="30"/>
        </w:numPr>
        <w:spacing w:before="60" w:after="60"/>
        <w:ind w:left="993"/>
        <w:jc w:val="both"/>
        <w:rPr>
          <w:rFonts w:asciiTheme="minorHAnsi" w:hAnsiTheme="minorHAnsi" w:cstheme="minorHAnsi"/>
          <w:color w:val="000000" w:themeColor="text1"/>
        </w:rPr>
      </w:pPr>
      <w:r w:rsidRPr="00433679">
        <w:rPr>
          <w:rFonts w:asciiTheme="minorHAnsi" w:hAnsiTheme="minorHAnsi" w:cstheme="minorHAnsi"/>
          <w:color w:val="000000" w:themeColor="text1"/>
        </w:rPr>
        <w:t>Wynik Prac Etapu poddaje się dalszej ocenie przez pryzmat pozostałych kryteriów.</w:t>
      </w:r>
    </w:p>
    <w:p w14:paraId="6E15025A" w14:textId="4135A5FD" w:rsidR="00CB14F5" w:rsidRPr="00433679" w:rsidRDefault="00CB14F5" w:rsidP="00433679">
      <w:pPr>
        <w:pStyle w:val="Akapitzlist"/>
        <w:numPr>
          <w:ilvl w:val="0"/>
          <w:numId w:val="30"/>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Jeśli Wynik Prac Etapu zawiera nieracjonalne parametry dotyczące części lub całości Wymagań Konkursowych</w:t>
      </w:r>
      <w:r w:rsidR="000B5F38"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lub Wymagań Jakościowych, NCBR może przyznać takim Wynikom Prac Etapu Wynik Negatywny. Przed przyznaniem Wyniku Negatywnego może zwrócić się do Wykonawcy z żądaniem przedstawienia dodatkowych wyjaśnień, w szczególności w zakresie przyjętych założeń lub wyliczeń dotyczących danego parametru Wymagania Konkursowego</w:t>
      </w:r>
      <w:r w:rsidR="004C3836"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lub Wymagania Jakościowego. Za nieracjonalne parametry dotyczące części lub całości Wymagań Konkursowych lub Wymagań Jakościowych w rozumieniu tego ustępu uznaje się takie wartości lub charakterystyki zawarte przez Wykonawcę w Wynikach Prac Etapu, które:</w:t>
      </w:r>
    </w:p>
    <w:p w14:paraId="37082477" w14:textId="77777777" w:rsidR="00CB14F5" w:rsidRPr="00433679" w:rsidRDefault="00CB14F5" w:rsidP="00433679">
      <w:pPr>
        <w:pStyle w:val="Akapitzlist"/>
        <w:numPr>
          <w:ilvl w:val="1"/>
          <w:numId w:val="30"/>
        </w:numPr>
        <w:spacing w:before="60" w:after="60"/>
        <w:ind w:left="1134" w:hanging="425"/>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prowadzą do uzyskania przez Wykonawcę o 30% więcej lub mniej punktów w ramach danego Kryterium wskazanego w Załączniku nr 5 do Regulaminu względem średniej liczby punktów uzyskanych w ramach danego Kryterium przez Konkurentów Wykonawcy, którzy uzyskali punkty w tym Kryterium, oraz </w:t>
      </w:r>
    </w:p>
    <w:p w14:paraId="4E6BC71D" w14:textId="77777777" w:rsidR="00CB14F5" w:rsidRPr="00433679" w:rsidRDefault="00CB14F5" w:rsidP="00433679">
      <w:pPr>
        <w:pStyle w:val="Akapitzlist"/>
        <w:numPr>
          <w:ilvl w:val="1"/>
          <w:numId w:val="30"/>
        </w:numPr>
        <w:spacing w:before="60" w:after="60"/>
        <w:ind w:left="1134" w:hanging="425"/>
        <w:jc w:val="both"/>
        <w:rPr>
          <w:rFonts w:asciiTheme="minorHAnsi" w:hAnsiTheme="minorHAnsi" w:cstheme="minorHAnsi"/>
          <w:color w:val="000000" w:themeColor="text1"/>
        </w:rPr>
      </w:pPr>
      <w:r w:rsidRPr="00433679">
        <w:rPr>
          <w:rFonts w:asciiTheme="minorHAnsi" w:hAnsiTheme="minorHAnsi" w:cstheme="minorHAnsi"/>
          <w:color w:val="000000" w:themeColor="text1"/>
        </w:rPr>
        <w:t>wskazane odstępstwo parametru od parametrów przedstawianych przez Konkurentów Wykonawcy nie ma oparcia w stanie wiedzy lub techniki lub nie stanowi zachowania jakiego można oczekiwać po racjonalnym uczestniku obrotu działającym zgodnie z zasadami konkurencji, oraz</w:t>
      </w:r>
    </w:p>
    <w:p w14:paraId="17C2943B" w14:textId="77777777" w:rsidR="00CB14F5" w:rsidRPr="00433679" w:rsidRDefault="00CB14F5" w:rsidP="00433679">
      <w:pPr>
        <w:pStyle w:val="Akapitzlist"/>
        <w:numPr>
          <w:ilvl w:val="1"/>
          <w:numId w:val="30"/>
        </w:numPr>
        <w:spacing w:before="60" w:after="60"/>
        <w:ind w:left="1134" w:hanging="425"/>
        <w:jc w:val="both"/>
        <w:rPr>
          <w:rFonts w:asciiTheme="minorHAnsi" w:hAnsiTheme="minorHAnsi" w:cstheme="minorHAnsi"/>
          <w:color w:val="000000" w:themeColor="text1"/>
        </w:rPr>
      </w:pPr>
      <w:r w:rsidRPr="00433679">
        <w:rPr>
          <w:rFonts w:asciiTheme="minorHAnsi" w:hAnsiTheme="minorHAnsi" w:cstheme="minorHAnsi"/>
          <w:color w:val="000000" w:themeColor="text1"/>
        </w:rPr>
        <w:t>nie ma oparcia w treści Wyniku Prac Etapu Wykonawcy.</w:t>
      </w:r>
    </w:p>
    <w:p w14:paraId="02F83C53" w14:textId="77777777" w:rsidR="00CB14F5" w:rsidRPr="00433679" w:rsidRDefault="00CB14F5" w:rsidP="00433679">
      <w:pPr>
        <w:pStyle w:val="Nagwek2"/>
      </w:pPr>
      <w:bookmarkStart w:id="165" w:name="_Ref53694815"/>
      <w:bookmarkStart w:id="166" w:name="_Toc52745899"/>
      <w:bookmarkStart w:id="167" w:name="_Toc70340588"/>
      <w:r w:rsidRPr="00433679">
        <w:t>[LISTA RANKINGOWA]</w:t>
      </w:r>
      <w:bookmarkEnd w:id="165"/>
      <w:bookmarkEnd w:id="166"/>
      <w:bookmarkEnd w:id="167"/>
    </w:p>
    <w:p w14:paraId="09923D5A" w14:textId="2625F94E" w:rsidR="00CB14F5" w:rsidRPr="00433679" w:rsidRDefault="00CB14F5" w:rsidP="00433679">
      <w:pPr>
        <w:pStyle w:val="Akapitzlist"/>
        <w:numPr>
          <w:ilvl w:val="0"/>
          <w:numId w:val="66"/>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Przyznanie Uczestnikowi Przedsięwzięcia Wyniku Pozytywnego z Dopuszczeniem do Etapu</w:t>
      </w:r>
      <w:r w:rsidR="007234B7" w:rsidRPr="00433679">
        <w:rPr>
          <w:rFonts w:asciiTheme="minorHAnsi" w:hAnsiTheme="minorHAnsi" w:cstheme="minorHAnsi"/>
          <w:color w:val="000000" w:themeColor="text1"/>
        </w:rPr>
        <w:t xml:space="preserve"> II</w:t>
      </w:r>
      <w:r w:rsidRPr="00433679">
        <w:rPr>
          <w:rFonts w:asciiTheme="minorHAnsi" w:hAnsiTheme="minorHAnsi" w:cstheme="minorHAnsi"/>
          <w:color w:val="000000" w:themeColor="text1"/>
        </w:rPr>
        <w:t>, Wyniku Pozytywnego albo Wyniku Negatywnego po Etapie I w ramach danego Strumienia następuje w ramach Listy Rankingowej, sporządzonej na koniec danego Etapu przez Zespół Oceniający w ramach Selekcji. Przyznanie Uczestnikowi Przedsięwzięcia Wyniku Pozytywnego Końcowego albo Wyniku Negatywnego w ramach Oceny Końcowej następuje na podstawie rozstrzygnięcia Zespołu Oceniającego w ramach danego Strumienia</w:t>
      </w:r>
      <w:r w:rsidR="000B5F38" w:rsidRPr="00433679">
        <w:rPr>
          <w:rFonts w:asciiTheme="minorHAnsi" w:hAnsiTheme="minorHAnsi" w:cstheme="minorHAnsi"/>
          <w:color w:val="000000" w:themeColor="text1"/>
        </w:rPr>
        <w:t>, chyba że w Etapie II uczestniczy więcej niż jeden Uczestnik Przedsięwzięcia, w którym to przypadku sporządza się Listę Rankingową. Do rozstrzygnięcia Zespołu Oceniającego postanowienia dot. Listy Rankingowej mają odpowiednie zastosowanie</w:t>
      </w:r>
      <w:r w:rsidRPr="00433679">
        <w:rPr>
          <w:rFonts w:asciiTheme="minorHAnsi" w:hAnsiTheme="minorHAnsi" w:cstheme="minorHAnsi"/>
          <w:color w:val="000000" w:themeColor="text1"/>
        </w:rPr>
        <w:t xml:space="preserve">. </w:t>
      </w:r>
    </w:p>
    <w:p w14:paraId="4A484CB9" w14:textId="437D65FD" w:rsidR="00CB14F5" w:rsidRPr="00433679" w:rsidRDefault="00CB14F5" w:rsidP="00433679">
      <w:pPr>
        <w:pStyle w:val="Akapitzlist"/>
        <w:numPr>
          <w:ilvl w:val="0"/>
          <w:numId w:val="66"/>
        </w:numPr>
        <w:spacing w:before="60" w:after="60"/>
        <w:ind w:left="426" w:hanging="426"/>
        <w:jc w:val="both"/>
        <w:rPr>
          <w:rFonts w:asciiTheme="minorHAnsi" w:hAnsiTheme="minorHAnsi" w:cstheme="minorHAnsi"/>
          <w:color w:val="000000" w:themeColor="text1"/>
        </w:rPr>
      </w:pPr>
      <w:bookmarkStart w:id="168" w:name="_Ref39005091"/>
      <w:bookmarkStart w:id="169" w:name="_Ref53694817"/>
      <w:r w:rsidRPr="00433679">
        <w:rPr>
          <w:rFonts w:asciiTheme="minorHAnsi" w:hAnsiTheme="minorHAnsi" w:cstheme="minorHAnsi"/>
          <w:color w:val="000000" w:themeColor="text1"/>
        </w:rPr>
        <w:t xml:space="preserve">Z zastrzeżeniem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_Ref53694315 \r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§9</w:t>
      </w:r>
      <w:r w:rsidRPr="00433679">
        <w:rPr>
          <w:rFonts w:asciiTheme="minorHAnsi" w:hAnsiTheme="minorHAnsi" w:cstheme="minorHAnsi"/>
          <w:color w:val="000000" w:themeColor="text1"/>
          <w:shd w:val="clear" w:color="auto" w:fill="E6E6E6"/>
        </w:rPr>
        <w:fldChar w:fldCharType="end"/>
      </w:r>
      <w:r w:rsidR="000B5F38" w:rsidRPr="00433679">
        <w:rPr>
          <w:rFonts w:asciiTheme="minorHAnsi" w:hAnsiTheme="minorHAnsi" w:cstheme="minorHAnsi"/>
          <w:color w:val="000000" w:themeColor="text1"/>
        </w:rPr>
        <w:t xml:space="preserve"> i szczególnych przypadków określonych w Załącznikach nr 4 i nr 5 do Regulaminu,</w:t>
      </w:r>
      <w:r w:rsidRPr="00433679">
        <w:rPr>
          <w:rFonts w:asciiTheme="minorHAnsi" w:hAnsiTheme="minorHAnsi" w:cstheme="minorHAnsi"/>
          <w:color w:val="000000" w:themeColor="text1"/>
        </w:rPr>
        <w:t xml:space="preserve"> Zespół Oceniający przyznaje</w:t>
      </w:r>
      <w:bookmarkStart w:id="170" w:name="_Ref493944801"/>
      <w:bookmarkEnd w:id="168"/>
      <w:r w:rsidRPr="00433679">
        <w:rPr>
          <w:rFonts w:asciiTheme="minorHAnsi" w:hAnsiTheme="minorHAnsi" w:cstheme="minorHAnsi"/>
          <w:color w:val="000000" w:themeColor="text1"/>
        </w:rPr>
        <w:t xml:space="preserve"> w ramach Selekcji Etapu I w ramach danego Strumienia:</w:t>
      </w:r>
      <w:bookmarkEnd w:id="169"/>
    </w:p>
    <w:p w14:paraId="52B43824" w14:textId="77777777" w:rsidR="00CB14F5" w:rsidRPr="00433679" w:rsidRDefault="00CB14F5" w:rsidP="00433679">
      <w:pPr>
        <w:pStyle w:val="Akapitzlist"/>
        <w:numPr>
          <w:ilvl w:val="1"/>
          <w:numId w:val="66"/>
        </w:numPr>
        <w:spacing w:before="60" w:after="60"/>
        <w:ind w:left="709"/>
        <w:jc w:val="both"/>
        <w:rPr>
          <w:rFonts w:asciiTheme="minorHAnsi" w:hAnsiTheme="minorHAnsi" w:cstheme="minorHAnsi"/>
          <w:color w:val="000000" w:themeColor="text1"/>
        </w:rPr>
      </w:pPr>
      <w:bookmarkStart w:id="171" w:name="_Ref54789803"/>
      <w:bookmarkStart w:id="172" w:name="_Ref53694819"/>
      <w:r w:rsidRPr="00433679">
        <w:rPr>
          <w:rFonts w:asciiTheme="minorHAnsi" w:hAnsiTheme="minorHAnsi" w:cstheme="minorHAnsi"/>
          <w:color w:val="000000" w:themeColor="text1"/>
        </w:rPr>
        <w:t>Wyniki Pozytywne Uczestnikom Przedsięwzięcia, których Wyniki Prac Etapu:</w:t>
      </w:r>
      <w:bookmarkEnd w:id="171"/>
    </w:p>
    <w:p w14:paraId="66DA9557" w14:textId="77777777" w:rsidR="00CB14F5" w:rsidRPr="00433679" w:rsidRDefault="00CB14F5" w:rsidP="00433679">
      <w:pPr>
        <w:pStyle w:val="Akapitzlist"/>
        <w:numPr>
          <w:ilvl w:val="2"/>
          <w:numId w:val="66"/>
        </w:numPr>
        <w:spacing w:before="60" w:after="60"/>
        <w:ind w:left="709" w:hanging="283"/>
        <w:jc w:val="both"/>
        <w:rPr>
          <w:rFonts w:asciiTheme="minorHAnsi" w:hAnsiTheme="minorHAnsi" w:cstheme="minorHAnsi"/>
          <w:color w:val="000000" w:themeColor="text1"/>
        </w:rPr>
      </w:pPr>
      <w:r w:rsidRPr="00433679">
        <w:rPr>
          <w:rFonts w:asciiTheme="minorHAnsi" w:hAnsiTheme="minorHAnsi" w:cstheme="minorHAnsi"/>
          <w:color w:val="000000" w:themeColor="text1"/>
        </w:rPr>
        <w:t>przeszły pozytywnie ocenę Wymagań Formalnych,</w:t>
      </w:r>
    </w:p>
    <w:p w14:paraId="6AA029C2" w14:textId="1460CE10" w:rsidR="00CB14F5" w:rsidRPr="00433679" w:rsidRDefault="00CB14F5" w:rsidP="00433679">
      <w:pPr>
        <w:pStyle w:val="Akapitzlist"/>
        <w:numPr>
          <w:ilvl w:val="2"/>
          <w:numId w:val="66"/>
        </w:numPr>
        <w:spacing w:before="60" w:after="60"/>
        <w:ind w:left="709" w:hanging="283"/>
        <w:jc w:val="both"/>
        <w:rPr>
          <w:rFonts w:asciiTheme="minorHAnsi" w:hAnsiTheme="minorHAnsi" w:cstheme="minorHAnsi"/>
          <w:color w:val="000000" w:themeColor="text1"/>
        </w:rPr>
      </w:pPr>
      <w:r w:rsidRPr="00433679">
        <w:rPr>
          <w:rFonts w:asciiTheme="minorHAnsi" w:hAnsiTheme="minorHAnsi" w:cstheme="minorHAnsi"/>
          <w:color w:val="000000" w:themeColor="text1"/>
        </w:rPr>
        <w:lastRenderedPageBreak/>
        <w:t xml:space="preserve">spełniają Wymagania Obligatoryjne określone w Załączniku nr 1 do Regulaminu, z zastrzeżeniem postanowień dotyczących dopuszczalnej przez Umowę i Załącznik nr 1 </w:t>
      </w:r>
      <w:r w:rsidR="003C34CC" w:rsidRPr="00433679">
        <w:rPr>
          <w:rFonts w:asciiTheme="minorHAnsi" w:hAnsiTheme="minorHAnsi" w:cstheme="minorHAnsi"/>
          <w:color w:val="000000" w:themeColor="text1"/>
        </w:rPr>
        <w:t>Tolerancji Technologicznej</w:t>
      </w:r>
      <w:r w:rsidRPr="00433679">
        <w:rPr>
          <w:rFonts w:asciiTheme="minorHAnsi" w:hAnsiTheme="minorHAnsi" w:cstheme="minorHAnsi"/>
          <w:color w:val="000000" w:themeColor="text1"/>
        </w:rPr>
        <w:t xml:space="preserve"> i Granicy Błędu, oraz </w:t>
      </w:r>
    </w:p>
    <w:p w14:paraId="1D6EDAAF" w14:textId="6ADE1485" w:rsidR="00CB14F5" w:rsidRPr="00433679" w:rsidRDefault="00CB14F5" w:rsidP="00433679">
      <w:pPr>
        <w:pStyle w:val="Akapitzlist"/>
        <w:numPr>
          <w:ilvl w:val="2"/>
          <w:numId w:val="66"/>
        </w:numPr>
        <w:spacing w:before="60" w:after="60"/>
        <w:ind w:left="709" w:hanging="283"/>
        <w:jc w:val="both"/>
        <w:rPr>
          <w:rFonts w:asciiTheme="minorHAnsi" w:hAnsiTheme="minorHAnsi" w:cstheme="minorHAnsi"/>
          <w:color w:val="000000" w:themeColor="text1"/>
        </w:rPr>
      </w:pPr>
      <w:r w:rsidRPr="00433679">
        <w:rPr>
          <w:rFonts w:asciiTheme="minorHAnsi" w:hAnsiTheme="minorHAnsi" w:cstheme="minorHAnsi"/>
          <w:color w:val="000000" w:themeColor="text1"/>
        </w:rPr>
        <w:t>odpowiadają co najmniej warunkom dotyczącym Wymagań Obligatoryjnych</w:t>
      </w:r>
      <w:r w:rsidR="004C3836" w:rsidRPr="00433679">
        <w:rPr>
          <w:rFonts w:asciiTheme="minorHAnsi" w:hAnsiTheme="minorHAnsi" w:cstheme="minorHAnsi"/>
          <w:color w:val="000000" w:themeColor="text1"/>
        </w:rPr>
        <w:t xml:space="preserve"> i</w:t>
      </w:r>
      <w:r w:rsidRPr="00433679">
        <w:rPr>
          <w:rFonts w:asciiTheme="minorHAnsi" w:hAnsiTheme="minorHAnsi" w:cstheme="minorHAnsi"/>
          <w:color w:val="000000" w:themeColor="text1"/>
        </w:rPr>
        <w:t xml:space="preserve"> Wymagań Jakościowych wskazanym we Wniosku i ewentualnym Postąpieniu, z zastrzeżeniem postanowień dotyczących dopuszczalnej przez Umowę i Załącznik nr 1</w:t>
      </w:r>
      <w:r w:rsidR="00C45721" w:rsidRPr="00433679">
        <w:rPr>
          <w:rFonts w:asciiTheme="minorHAnsi" w:hAnsiTheme="minorHAnsi" w:cstheme="minorHAnsi"/>
          <w:color w:val="000000" w:themeColor="text1"/>
        </w:rPr>
        <w:t xml:space="preserve"> do Regulaminu</w:t>
      </w:r>
      <w:r w:rsidRPr="00433679">
        <w:rPr>
          <w:rFonts w:asciiTheme="minorHAnsi" w:hAnsiTheme="minorHAnsi" w:cstheme="minorHAnsi"/>
          <w:color w:val="000000" w:themeColor="text1"/>
        </w:rPr>
        <w:t xml:space="preserve"> </w:t>
      </w:r>
      <w:r w:rsidR="00C45721" w:rsidRPr="00433679">
        <w:rPr>
          <w:rFonts w:asciiTheme="minorHAnsi" w:hAnsiTheme="minorHAnsi" w:cstheme="minorHAnsi"/>
          <w:color w:val="000000" w:themeColor="text1"/>
        </w:rPr>
        <w:t xml:space="preserve">Tolerancji Technologicznej </w:t>
      </w:r>
      <w:r w:rsidRPr="00433679">
        <w:rPr>
          <w:rFonts w:asciiTheme="minorHAnsi" w:hAnsiTheme="minorHAnsi" w:cstheme="minorHAnsi"/>
          <w:color w:val="000000" w:themeColor="text1"/>
        </w:rPr>
        <w:t>i Granicy Błędu,</w:t>
      </w:r>
    </w:p>
    <w:p w14:paraId="40C831EF" w14:textId="7FF13D63" w:rsidR="00CB14F5" w:rsidRPr="00433679" w:rsidRDefault="00CB14F5" w:rsidP="00433679">
      <w:pPr>
        <w:pStyle w:val="Akapitzlist"/>
        <w:numPr>
          <w:ilvl w:val="1"/>
          <w:numId w:val="66"/>
        </w:numPr>
        <w:spacing w:before="60" w:after="60"/>
        <w:ind w:left="709"/>
        <w:jc w:val="both"/>
        <w:rPr>
          <w:rFonts w:asciiTheme="minorHAnsi" w:hAnsiTheme="minorHAnsi" w:cstheme="minorHAnsi"/>
          <w:color w:val="000000" w:themeColor="text1"/>
        </w:rPr>
      </w:pPr>
      <w:bookmarkStart w:id="173" w:name="_Ref54817911"/>
      <w:r w:rsidRPr="00433679">
        <w:rPr>
          <w:rFonts w:asciiTheme="minorHAnsi" w:hAnsiTheme="minorHAnsi" w:cstheme="minorHAnsi"/>
          <w:color w:val="000000" w:themeColor="text1"/>
        </w:rPr>
        <w:t xml:space="preserve">Wyniki Pozytywne z Dopuszczeniem do Etapu </w:t>
      </w:r>
      <w:r w:rsidR="007234B7" w:rsidRPr="00433679">
        <w:rPr>
          <w:rFonts w:asciiTheme="minorHAnsi" w:hAnsiTheme="minorHAnsi" w:cstheme="minorHAnsi"/>
          <w:color w:val="000000" w:themeColor="text1"/>
        </w:rPr>
        <w:t xml:space="preserve">II </w:t>
      </w:r>
      <w:r w:rsidRPr="00433679">
        <w:rPr>
          <w:rFonts w:asciiTheme="minorHAnsi" w:hAnsiTheme="minorHAnsi" w:cstheme="minorHAnsi"/>
          <w:color w:val="000000" w:themeColor="text1"/>
        </w:rPr>
        <w:t xml:space="preserve">Uczestnikom Przedsięwzięcia, którzy spełniają Wymagania wskazane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_Ref53694817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§2</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pkt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_Ref54789803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1)</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oraz uzyskali kolejno najwyższe wyniki w ramach oceny merytorycznej Wyników Prac Etapu w ramach danego Strumienia, w liczbie nie większej dla danego Etapu i Strumienia niż wskazana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_Ref479927963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7</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_Ref52730665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§3</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w:t>
      </w:r>
      <w:bookmarkEnd w:id="172"/>
      <w:r w:rsidRPr="00433679">
        <w:rPr>
          <w:rFonts w:asciiTheme="minorHAnsi" w:hAnsiTheme="minorHAnsi" w:cstheme="minorHAnsi"/>
          <w:color w:val="000000" w:themeColor="text1"/>
        </w:rPr>
        <w:t xml:space="preserve"> z zastrzeżeniem postanowień rozdziału X Regulaminu, dopuszczających zwiększenie budżetu Przedsięwzięcia przez NCBR,</w:t>
      </w:r>
      <w:bookmarkEnd w:id="173"/>
    </w:p>
    <w:p w14:paraId="5B3066CE" w14:textId="02A30D61" w:rsidR="00CB14F5" w:rsidRPr="00433679" w:rsidRDefault="00CB14F5" w:rsidP="00433679">
      <w:pPr>
        <w:pStyle w:val="Akapitzlist"/>
        <w:numPr>
          <w:ilvl w:val="1"/>
          <w:numId w:val="66"/>
        </w:numPr>
        <w:spacing w:before="60" w:after="60"/>
        <w:ind w:left="709"/>
        <w:jc w:val="both"/>
        <w:rPr>
          <w:rFonts w:asciiTheme="minorHAnsi" w:hAnsiTheme="minorHAnsi" w:cstheme="minorHAnsi"/>
          <w:color w:val="000000" w:themeColor="text1"/>
        </w:rPr>
      </w:pPr>
      <w:r w:rsidRPr="00433679">
        <w:rPr>
          <w:rFonts w:asciiTheme="minorHAnsi" w:hAnsiTheme="minorHAnsi" w:cstheme="minorHAnsi"/>
          <w:color w:val="000000" w:themeColor="text1"/>
        </w:rPr>
        <w:t>Wyniki Negatywne innym Uczestnikom Przedsięwzięcia niż wskazani w punktach poprzedzających tego paragrafu (w tym negatywnie ocenionym w ramach oceny formalnej i negatywnej oceny spełniania przez Wynik Prac Etapu Wymagań Obligatoryjnych)</w:t>
      </w:r>
      <w:r w:rsidR="000B5F38" w:rsidRPr="00433679">
        <w:rPr>
          <w:rFonts w:asciiTheme="minorHAnsi" w:hAnsiTheme="minorHAnsi" w:cstheme="minorHAnsi"/>
          <w:color w:val="000000" w:themeColor="text1"/>
        </w:rPr>
        <w:t xml:space="preserve"> lub w przypadkach wyraźnie wskazanych w Załączniku nr 5 do Regulaminu</w:t>
      </w:r>
      <w:r w:rsidRPr="00433679">
        <w:rPr>
          <w:rFonts w:asciiTheme="minorHAnsi" w:hAnsiTheme="minorHAnsi" w:cstheme="minorHAnsi"/>
          <w:color w:val="000000" w:themeColor="text1"/>
        </w:rPr>
        <w:t>.</w:t>
      </w:r>
      <w:bookmarkEnd w:id="170"/>
    </w:p>
    <w:p w14:paraId="6AE4C387" w14:textId="12C29E7C" w:rsidR="00CB14F5" w:rsidRPr="00433679" w:rsidRDefault="00CB14F5" w:rsidP="00433679">
      <w:pPr>
        <w:pStyle w:val="Akapitzlist"/>
        <w:numPr>
          <w:ilvl w:val="0"/>
          <w:numId w:val="66"/>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Uszeregowanie Uczestników Przedsięwzięcia w ramach Listy Rankingowej w ramach Selekcji Etapu I w ramach danego Strumienia i przyznanie Wyników Pozytywnych z Dopuszczeniem do Etapu</w:t>
      </w:r>
      <w:r w:rsidR="007234B7" w:rsidRPr="00433679">
        <w:rPr>
          <w:rFonts w:asciiTheme="minorHAnsi" w:hAnsiTheme="minorHAnsi" w:cstheme="minorHAnsi"/>
          <w:color w:val="000000" w:themeColor="text1"/>
        </w:rPr>
        <w:t xml:space="preserve"> II</w:t>
      </w:r>
      <w:r w:rsidRPr="00433679">
        <w:rPr>
          <w:rFonts w:asciiTheme="minorHAnsi" w:hAnsiTheme="minorHAnsi" w:cstheme="minorHAnsi"/>
          <w:color w:val="000000" w:themeColor="text1"/>
        </w:rPr>
        <w:t>, Wyników Pozytywnych, albo Wyników Negatywnych przez Zespół Oceniający, w zakresie danego Etapu, następuje na podstawie łącznego wyniku punktów przyznawanych Uczestnikowi Przedsięwzięcia w ramach oceny merytorycznej, uzyskanego przez danego Uczestnika Przedsięwzięcia za wszystkie kryteria oceny przypisane do danego Etapu w danym Strumieniu. Uszeregowanie następuje od Uczestnika Przedsięwzięcia z najwyższym wynikiem punktowym, do Uczestnika Przedsięwzięcia z najniższym wynikiem punktowym.</w:t>
      </w:r>
    </w:p>
    <w:p w14:paraId="79EE1C76" w14:textId="0FD158AF" w:rsidR="00CB14F5" w:rsidRPr="00433679" w:rsidRDefault="00CB14F5" w:rsidP="00433679">
      <w:pPr>
        <w:pStyle w:val="Akapitzlist"/>
        <w:numPr>
          <w:ilvl w:val="0"/>
          <w:numId w:val="66"/>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Jeżeli w ramach oceny merytorycznej w ramach Selekcji Etapu I w danym Strumieniu dwóch Uczestników Przedsięwzięcia uzyskało identyczny wynik w ramach oceny merytorycznej, to przypisuje im się w ramach Listy Rankingowej </w:t>
      </w:r>
      <w:r w:rsidR="000B5F38" w:rsidRPr="00433679">
        <w:rPr>
          <w:rFonts w:asciiTheme="minorHAnsi" w:hAnsiTheme="minorHAnsi" w:cstheme="minorHAnsi"/>
          <w:color w:val="000000" w:themeColor="text1"/>
        </w:rPr>
        <w:t>kolejne miejsca, zgodnie z zasadami określonymi w Załączniku nr 5 do Regulaminu.</w:t>
      </w:r>
    </w:p>
    <w:p w14:paraId="3EC6C770" w14:textId="1D7AE7A9" w:rsidR="00CB14F5" w:rsidRPr="00433679" w:rsidRDefault="00CB14F5" w:rsidP="00433679">
      <w:pPr>
        <w:pStyle w:val="Akapitzlist"/>
        <w:numPr>
          <w:ilvl w:val="0"/>
          <w:numId w:val="66"/>
        </w:numPr>
        <w:spacing w:before="60" w:after="60"/>
        <w:ind w:left="426" w:hanging="426"/>
        <w:jc w:val="both"/>
        <w:rPr>
          <w:rFonts w:asciiTheme="minorHAnsi" w:hAnsiTheme="minorHAnsi" w:cstheme="minorHAnsi"/>
          <w:color w:val="000000" w:themeColor="text1"/>
        </w:rPr>
      </w:pPr>
      <w:bookmarkStart w:id="174" w:name="_Ref54789794"/>
      <w:r w:rsidRPr="00433679">
        <w:rPr>
          <w:rFonts w:asciiTheme="minorHAnsi" w:hAnsiTheme="minorHAnsi" w:cstheme="minorHAnsi"/>
          <w:color w:val="000000" w:themeColor="text1"/>
        </w:rPr>
        <w:t>Zespół Oceniający przyznaje w ramach Oceny Końcowej w ramach danego Strumienia</w:t>
      </w:r>
      <w:r w:rsidR="00292FC1" w:rsidRPr="00433679">
        <w:rPr>
          <w:rFonts w:asciiTheme="minorHAnsi" w:hAnsiTheme="minorHAnsi" w:cstheme="minorHAnsi"/>
          <w:color w:val="000000" w:themeColor="text1"/>
        </w:rPr>
        <w:t xml:space="preserve"> z zastrzeżeniem wyraźnie odmiennych postanowień Załączników nr 4 i nr 5 do Regulaminu</w:t>
      </w:r>
      <w:r w:rsidRPr="00433679">
        <w:rPr>
          <w:rFonts w:asciiTheme="minorHAnsi" w:hAnsiTheme="minorHAnsi" w:cstheme="minorHAnsi"/>
          <w:color w:val="000000" w:themeColor="text1"/>
        </w:rPr>
        <w:t>:</w:t>
      </w:r>
      <w:bookmarkEnd w:id="174"/>
    </w:p>
    <w:p w14:paraId="6ADDF52B" w14:textId="765D229B" w:rsidR="00CB14F5" w:rsidRPr="00433679" w:rsidRDefault="00CB14F5" w:rsidP="00433679">
      <w:pPr>
        <w:pStyle w:val="Akapitzlist"/>
        <w:numPr>
          <w:ilvl w:val="1"/>
          <w:numId w:val="66"/>
        </w:numPr>
        <w:spacing w:before="60" w:after="60"/>
        <w:ind w:left="709"/>
        <w:jc w:val="both"/>
        <w:rPr>
          <w:rFonts w:asciiTheme="minorHAnsi" w:hAnsiTheme="minorHAnsi" w:cstheme="minorHAnsi"/>
          <w:color w:val="000000" w:themeColor="text1"/>
        </w:rPr>
      </w:pPr>
      <w:bookmarkStart w:id="175" w:name="_Ref54797683"/>
      <w:r w:rsidRPr="00433679">
        <w:rPr>
          <w:rFonts w:asciiTheme="minorHAnsi" w:hAnsiTheme="minorHAnsi" w:cstheme="minorHAnsi"/>
          <w:color w:val="000000" w:themeColor="text1"/>
        </w:rPr>
        <w:t>Wynik Pozytywny Uczestnikom Przedsięwzięcia, których Wyniki Prac Etapu II:</w:t>
      </w:r>
      <w:bookmarkEnd w:id="175"/>
    </w:p>
    <w:p w14:paraId="60135886" w14:textId="0CF4A78B" w:rsidR="00CB14F5" w:rsidRPr="00433679" w:rsidRDefault="00CB14F5" w:rsidP="00433679">
      <w:pPr>
        <w:pStyle w:val="Akapitzlist"/>
        <w:numPr>
          <w:ilvl w:val="2"/>
          <w:numId w:val="66"/>
        </w:numPr>
        <w:spacing w:before="60" w:after="60"/>
        <w:ind w:left="709" w:hanging="283"/>
        <w:jc w:val="both"/>
        <w:rPr>
          <w:rFonts w:asciiTheme="minorHAnsi" w:hAnsiTheme="minorHAnsi" w:cstheme="minorHAnsi"/>
          <w:color w:val="000000" w:themeColor="text1"/>
        </w:rPr>
      </w:pPr>
      <w:r w:rsidRPr="00433679">
        <w:rPr>
          <w:rFonts w:asciiTheme="minorHAnsi" w:hAnsiTheme="minorHAnsi" w:cstheme="minorHAnsi"/>
          <w:color w:val="000000" w:themeColor="text1"/>
        </w:rPr>
        <w:t>przeszły pozytywnie ocenę Wymagań Formalnych oraz</w:t>
      </w:r>
    </w:p>
    <w:p w14:paraId="6137E7B7" w14:textId="1B51A665" w:rsidR="00CB14F5" w:rsidRPr="00433679" w:rsidRDefault="00CB14F5" w:rsidP="00433679">
      <w:pPr>
        <w:pStyle w:val="Akapitzlist"/>
        <w:numPr>
          <w:ilvl w:val="2"/>
          <w:numId w:val="66"/>
        </w:numPr>
        <w:spacing w:before="60" w:after="60"/>
        <w:ind w:left="709" w:hanging="283"/>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spełniają Wymagania Obligatoryjne określone w Załączniku nr 1 do Regulaminie, z zastrzeżeniem postanowień dotyczących dopuszczalnej przez Umowę i Załącznik nr 1 </w:t>
      </w:r>
      <w:r w:rsidR="00292FC1" w:rsidRPr="00433679">
        <w:rPr>
          <w:rFonts w:asciiTheme="minorHAnsi" w:hAnsiTheme="minorHAnsi" w:cstheme="minorHAnsi"/>
          <w:color w:val="000000" w:themeColor="text1"/>
        </w:rPr>
        <w:t xml:space="preserve">Tolerancji Technologicznej </w:t>
      </w:r>
      <w:r w:rsidRPr="00433679">
        <w:rPr>
          <w:rFonts w:asciiTheme="minorHAnsi" w:hAnsiTheme="minorHAnsi" w:cstheme="minorHAnsi"/>
          <w:color w:val="000000" w:themeColor="text1"/>
        </w:rPr>
        <w:t>i Granicy Błędu,</w:t>
      </w:r>
    </w:p>
    <w:p w14:paraId="38C14BEB" w14:textId="026969A9" w:rsidR="00CB14F5" w:rsidRPr="00433679" w:rsidRDefault="00CB14F5" w:rsidP="00433679">
      <w:pPr>
        <w:pStyle w:val="Akapitzlist"/>
        <w:numPr>
          <w:ilvl w:val="1"/>
          <w:numId w:val="66"/>
        </w:numPr>
        <w:spacing w:before="60" w:after="60"/>
        <w:ind w:left="709"/>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Wyniki Pozytywne Końcowe Uczestnikom Przedsięwzięcia, którzy spełniają Wymagania wskazane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_Ref54789794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§5</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pkt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_Ref54797683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1)</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oraz ich Wynik Prac Etapu II przeszedł pomyślnie testy zgodnie z Załącznikiem nr 4 do Regulaminu, </w:t>
      </w:r>
    </w:p>
    <w:p w14:paraId="6A8A5A8C" w14:textId="02B0700A" w:rsidR="00CB14F5" w:rsidRPr="00433679" w:rsidRDefault="00CB14F5" w:rsidP="00433679">
      <w:pPr>
        <w:pStyle w:val="Akapitzlist"/>
        <w:numPr>
          <w:ilvl w:val="1"/>
          <w:numId w:val="66"/>
        </w:numPr>
        <w:spacing w:before="60" w:after="60"/>
        <w:ind w:left="709"/>
        <w:jc w:val="both"/>
        <w:rPr>
          <w:rFonts w:asciiTheme="minorHAnsi" w:hAnsiTheme="minorHAnsi" w:cstheme="minorHAnsi"/>
          <w:color w:val="000000" w:themeColor="text1"/>
        </w:rPr>
      </w:pPr>
      <w:r w:rsidRPr="00433679">
        <w:rPr>
          <w:rFonts w:asciiTheme="minorHAnsi" w:hAnsiTheme="minorHAnsi" w:cstheme="minorHAnsi"/>
          <w:color w:val="000000" w:themeColor="text1"/>
        </w:rPr>
        <w:t>Wyniki Negatywne innym Uczestnikom Przedsięwzięcia niż wskazani w punktach poprzedzających (w tym negatywnie ocenionym w ramach oceny formalnej i negatywnej oceny spełniania przez Wynik Prac Etapu II Wymagań Obligatoryjnych)</w:t>
      </w:r>
      <w:r w:rsidR="005422CF" w:rsidRPr="00433679">
        <w:rPr>
          <w:rFonts w:asciiTheme="minorHAnsi" w:hAnsiTheme="minorHAnsi" w:cstheme="minorHAnsi"/>
          <w:color w:val="000000" w:themeColor="text1"/>
        </w:rPr>
        <w:t xml:space="preserve"> lub w przypadkach wyraźnie wskazanych w Załączniku nr 5 do Regulaminu</w:t>
      </w:r>
      <w:r w:rsidRPr="00433679">
        <w:rPr>
          <w:rFonts w:asciiTheme="minorHAnsi" w:hAnsiTheme="minorHAnsi" w:cstheme="minorHAnsi"/>
          <w:color w:val="000000" w:themeColor="text1"/>
        </w:rPr>
        <w:t>.</w:t>
      </w:r>
    </w:p>
    <w:p w14:paraId="58C0A771" w14:textId="74197BA1" w:rsidR="00CB14F5" w:rsidRPr="00433679" w:rsidRDefault="00CB14F5" w:rsidP="00433679">
      <w:pPr>
        <w:pStyle w:val="Akapitzlist"/>
        <w:numPr>
          <w:ilvl w:val="0"/>
          <w:numId w:val="66"/>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Lista Rankingowa </w:t>
      </w:r>
      <w:r w:rsidR="005422CF" w:rsidRPr="00433679">
        <w:rPr>
          <w:rFonts w:asciiTheme="minorHAnsi" w:hAnsiTheme="minorHAnsi" w:cstheme="minorHAnsi"/>
          <w:color w:val="000000" w:themeColor="text1"/>
        </w:rPr>
        <w:t xml:space="preserve">albo rozstrzygnięcie Zespołu Oceniającego </w:t>
      </w:r>
      <w:r w:rsidRPr="00433679">
        <w:rPr>
          <w:rFonts w:asciiTheme="minorHAnsi" w:hAnsiTheme="minorHAnsi" w:cstheme="minorHAnsi"/>
          <w:color w:val="000000" w:themeColor="text1"/>
        </w:rPr>
        <w:t>wyszczególnia:</w:t>
      </w:r>
    </w:p>
    <w:p w14:paraId="71E47A2E" w14:textId="77777777" w:rsidR="00CB14F5" w:rsidRPr="00433679" w:rsidRDefault="00CB14F5" w:rsidP="00433679">
      <w:pPr>
        <w:pStyle w:val="Akapitzlist"/>
        <w:numPr>
          <w:ilvl w:val="0"/>
          <w:numId w:val="69"/>
        </w:numPr>
        <w:spacing w:before="60" w:after="60"/>
        <w:ind w:left="709"/>
        <w:jc w:val="both"/>
        <w:rPr>
          <w:rFonts w:asciiTheme="minorHAnsi" w:hAnsiTheme="minorHAnsi" w:cstheme="minorHAnsi"/>
          <w:color w:val="000000" w:themeColor="text1"/>
        </w:rPr>
      </w:pPr>
      <w:r w:rsidRPr="00433679">
        <w:rPr>
          <w:rFonts w:asciiTheme="minorHAnsi" w:hAnsiTheme="minorHAnsi" w:cstheme="minorHAnsi"/>
          <w:color w:val="000000" w:themeColor="text1"/>
        </w:rPr>
        <w:t>Strumień i Etap którego dotyczy;</w:t>
      </w:r>
    </w:p>
    <w:p w14:paraId="653038A2" w14:textId="77777777" w:rsidR="00CB14F5" w:rsidRPr="00433679" w:rsidRDefault="00CB14F5" w:rsidP="00433679">
      <w:pPr>
        <w:pStyle w:val="Akapitzlist"/>
        <w:numPr>
          <w:ilvl w:val="0"/>
          <w:numId w:val="69"/>
        </w:numPr>
        <w:spacing w:before="60" w:after="60"/>
        <w:ind w:left="709"/>
        <w:jc w:val="both"/>
        <w:rPr>
          <w:rFonts w:asciiTheme="minorHAnsi" w:hAnsiTheme="minorHAnsi" w:cstheme="minorHAnsi"/>
          <w:color w:val="000000" w:themeColor="text1"/>
        </w:rPr>
      </w:pPr>
      <w:r w:rsidRPr="00433679">
        <w:rPr>
          <w:rFonts w:asciiTheme="minorHAnsi" w:hAnsiTheme="minorHAnsi" w:cstheme="minorHAnsi"/>
          <w:color w:val="000000" w:themeColor="text1"/>
        </w:rPr>
        <w:t>nazwy Uczestników Przedsięwzięcia i Rozwiązań;</w:t>
      </w:r>
    </w:p>
    <w:p w14:paraId="05F99DDC" w14:textId="682688CF" w:rsidR="00CB14F5" w:rsidRPr="00433679" w:rsidRDefault="00CB14F5" w:rsidP="00433679">
      <w:pPr>
        <w:pStyle w:val="Akapitzlist"/>
        <w:numPr>
          <w:ilvl w:val="0"/>
          <w:numId w:val="69"/>
        </w:numPr>
        <w:spacing w:before="60" w:after="60"/>
        <w:ind w:left="709"/>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Wynik Pozytywny z </w:t>
      </w:r>
      <w:r w:rsidR="007234B7" w:rsidRPr="00433679">
        <w:rPr>
          <w:rFonts w:asciiTheme="minorHAnsi" w:hAnsiTheme="minorHAnsi" w:cstheme="minorHAnsi"/>
          <w:color w:val="000000" w:themeColor="text1"/>
        </w:rPr>
        <w:t>Dopuszczeniem do Etapu II</w:t>
      </w:r>
      <w:r w:rsidRPr="00433679">
        <w:rPr>
          <w:rFonts w:asciiTheme="minorHAnsi" w:hAnsiTheme="minorHAnsi" w:cstheme="minorHAnsi"/>
          <w:color w:val="000000" w:themeColor="text1"/>
        </w:rPr>
        <w:t>, Wynik Pozytywny, Wynik Pozytywny Końcowy albo Wynik Negatywny, ze wskazaniem w zakresie Wyniku Negatywnego na którym etapie oceny go przyznano;</w:t>
      </w:r>
    </w:p>
    <w:p w14:paraId="5429AFD3" w14:textId="77777777" w:rsidR="00CB14F5" w:rsidRPr="00433679" w:rsidRDefault="00CB14F5" w:rsidP="00433679">
      <w:pPr>
        <w:pStyle w:val="Akapitzlist"/>
        <w:numPr>
          <w:ilvl w:val="0"/>
          <w:numId w:val="69"/>
        </w:numPr>
        <w:spacing w:before="60" w:after="60"/>
        <w:ind w:left="709"/>
        <w:jc w:val="both"/>
        <w:rPr>
          <w:rFonts w:asciiTheme="minorHAnsi" w:hAnsiTheme="minorHAnsi" w:cstheme="minorHAnsi"/>
          <w:color w:val="000000" w:themeColor="text1"/>
        </w:rPr>
      </w:pPr>
      <w:r w:rsidRPr="00433679">
        <w:rPr>
          <w:rFonts w:asciiTheme="minorHAnsi" w:hAnsiTheme="minorHAnsi" w:cstheme="minorHAnsi"/>
          <w:color w:val="000000" w:themeColor="text1"/>
        </w:rPr>
        <w:lastRenderedPageBreak/>
        <w:t>jeśli Wynik Prac Etapu Uczestnika Przedsięwzięcia był przedmiotem oceny merytorycznej: łączny wynik punktowy oraz jego wyjaśnienie z rozbiciem na poszczególne Kryteria.</w:t>
      </w:r>
    </w:p>
    <w:p w14:paraId="5E4B269D" w14:textId="71731241" w:rsidR="00CB14F5" w:rsidRPr="00433679" w:rsidRDefault="00CB14F5" w:rsidP="00433679">
      <w:pPr>
        <w:pStyle w:val="Akapitzlist"/>
        <w:numPr>
          <w:ilvl w:val="0"/>
          <w:numId w:val="66"/>
        </w:numPr>
        <w:spacing w:before="60" w:after="60"/>
        <w:ind w:left="426" w:hanging="426"/>
        <w:jc w:val="both"/>
        <w:rPr>
          <w:rFonts w:asciiTheme="minorHAnsi" w:hAnsiTheme="minorHAnsi" w:cstheme="minorHAnsi"/>
          <w:color w:val="000000" w:themeColor="text1"/>
        </w:rPr>
      </w:pPr>
      <w:bookmarkStart w:id="176" w:name="_Ref511982198"/>
      <w:r w:rsidRPr="00433679">
        <w:rPr>
          <w:rFonts w:asciiTheme="minorHAnsi" w:hAnsiTheme="minorHAnsi" w:cstheme="minorHAnsi"/>
          <w:color w:val="000000" w:themeColor="text1"/>
        </w:rPr>
        <w:t>Po sporządzeniu Listy Rankingowej</w:t>
      </w:r>
      <w:r w:rsidR="005422CF" w:rsidRPr="00433679">
        <w:rPr>
          <w:rFonts w:asciiTheme="minorHAnsi" w:hAnsiTheme="minorHAnsi" w:cstheme="minorHAnsi"/>
          <w:color w:val="000000" w:themeColor="text1"/>
        </w:rPr>
        <w:t xml:space="preserve"> albo rozstrzygnięcia Zespołu Oceniającego</w:t>
      </w:r>
      <w:r w:rsidRPr="00433679">
        <w:rPr>
          <w:rFonts w:asciiTheme="minorHAnsi" w:hAnsiTheme="minorHAnsi" w:cstheme="minorHAnsi"/>
          <w:color w:val="000000" w:themeColor="text1"/>
        </w:rPr>
        <w:t>, Zespół Oceniający przedstawia ją do wiadomości NCBR</w:t>
      </w:r>
      <w:bookmarkEnd w:id="176"/>
      <w:r w:rsidRPr="00433679">
        <w:rPr>
          <w:rFonts w:asciiTheme="minorHAnsi" w:hAnsiTheme="minorHAnsi" w:cstheme="minorHAnsi"/>
          <w:color w:val="000000" w:themeColor="text1"/>
        </w:rPr>
        <w:t>.</w:t>
      </w:r>
    </w:p>
    <w:p w14:paraId="041543A2" w14:textId="736CF697" w:rsidR="00CB14F5" w:rsidRPr="00433679" w:rsidRDefault="00CB14F5" w:rsidP="00433679">
      <w:pPr>
        <w:pStyle w:val="Akapitzlist"/>
        <w:numPr>
          <w:ilvl w:val="0"/>
          <w:numId w:val="66"/>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Po uzyskaniu Listy Rankingowej </w:t>
      </w:r>
      <w:r w:rsidR="00CE65DB" w:rsidRPr="00433679">
        <w:rPr>
          <w:rFonts w:asciiTheme="minorHAnsi" w:hAnsiTheme="minorHAnsi" w:cstheme="minorHAnsi"/>
          <w:color w:val="000000" w:themeColor="text1"/>
        </w:rPr>
        <w:t xml:space="preserve">albo rozstrzygnięcia Zespołu Oceniającego </w:t>
      </w:r>
      <w:r w:rsidRPr="00433679">
        <w:rPr>
          <w:rFonts w:asciiTheme="minorHAnsi" w:hAnsiTheme="minorHAnsi" w:cstheme="minorHAnsi"/>
          <w:color w:val="000000" w:themeColor="text1"/>
        </w:rPr>
        <w:t xml:space="preserve">od Zespołu Oceniającego, NCBR publikuje Listę Rankingową </w:t>
      </w:r>
      <w:r w:rsidR="00CE65DB" w:rsidRPr="00433679">
        <w:rPr>
          <w:rFonts w:asciiTheme="minorHAnsi" w:hAnsiTheme="minorHAnsi" w:cstheme="minorHAnsi"/>
          <w:color w:val="000000" w:themeColor="text1"/>
        </w:rPr>
        <w:t xml:space="preserve">albo rozstrzygnięcia Zespołu Oceniającego </w:t>
      </w:r>
      <w:r w:rsidRPr="00433679">
        <w:rPr>
          <w:rFonts w:asciiTheme="minorHAnsi" w:hAnsiTheme="minorHAnsi" w:cstheme="minorHAnsi"/>
          <w:color w:val="000000" w:themeColor="text1"/>
        </w:rPr>
        <w:t>na Stronie internetowej oraz przesyła Uczestnikom Przedsięwzięcia elektroniczne powiadomienie o publikacji Listy Rankingowej. Powiadomienie przesyłane przez NCBR nie wpływa na skuteczność publikacji Listy Rankingowej</w:t>
      </w:r>
      <w:r w:rsidR="005422CF" w:rsidRPr="00433679">
        <w:rPr>
          <w:rFonts w:asciiTheme="minorHAnsi" w:hAnsiTheme="minorHAnsi" w:cstheme="minorHAnsi"/>
          <w:color w:val="000000" w:themeColor="text1"/>
        </w:rPr>
        <w:t xml:space="preserve"> albo rozstrzygnięcia Zespołu Oceniającego</w:t>
      </w:r>
      <w:r w:rsidRPr="00433679">
        <w:rPr>
          <w:rFonts w:asciiTheme="minorHAnsi" w:hAnsiTheme="minorHAnsi" w:cstheme="minorHAnsi"/>
          <w:color w:val="000000" w:themeColor="text1"/>
        </w:rPr>
        <w:t xml:space="preserve">. Następnie NCBR wysyła Uczestnikom Przedsięwzięcia odpowiednio Wyniki Pozytywne z </w:t>
      </w:r>
      <w:r w:rsidR="007234B7" w:rsidRPr="00433679">
        <w:rPr>
          <w:rFonts w:asciiTheme="minorHAnsi" w:hAnsiTheme="minorHAnsi" w:cstheme="minorHAnsi"/>
          <w:color w:val="000000" w:themeColor="text1"/>
        </w:rPr>
        <w:t>Dopuszczeniem do Etapu II</w:t>
      </w:r>
      <w:r w:rsidRPr="00433679">
        <w:rPr>
          <w:rFonts w:asciiTheme="minorHAnsi" w:hAnsiTheme="minorHAnsi" w:cstheme="minorHAnsi"/>
          <w:color w:val="000000" w:themeColor="text1"/>
        </w:rPr>
        <w:t>, Wyniki Pozytywne, Wyniki Pozytywne Końcowe albo Wyniki Negatywne, w formie pisemnej. Wysłanie i doręczenie pism, o których mowa w zdaniu poprzedzającym, nie wpływa na skuteczność publikacji Listy Rankingowej.</w:t>
      </w:r>
    </w:p>
    <w:p w14:paraId="3ED05539" w14:textId="5DA094B6" w:rsidR="00CB14F5" w:rsidRPr="00433679" w:rsidRDefault="00CB14F5" w:rsidP="00433679">
      <w:pPr>
        <w:pStyle w:val="Akapitzlist"/>
        <w:numPr>
          <w:ilvl w:val="0"/>
          <w:numId w:val="66"/>
        </w:numPr>
        <w:spacing w:before="60" w:after="60"/>
        <w:ind w:left="426" w:hanging="426"/>
        <w:jc w:val="both"/>
        <w:rPr>
          <w:rFonts w:asciiTheme="minorHAnsi" w:hAnsiTheme="minorHAnsi" w:cstheme="minorHAnsi"/>
          <w:color w:val="000000" w:themeColor="text1"/>
        </w:rPr>
      </w:pPr>
      <w:bookmarkStart w:id="177" w:name="_Ref53694315"/>
      <w:r w:rsidRPr="00433679">
        <w:rPr>
          <w:rFonts w:asciiTheme="minorHAnsi" w:hAnsiTheme="minorHAnsi" w:cstheme="minorHAnsi"/>
          <w:color w:val="000000" w:themeColor="text1"/>
        </w:rPr>
        <w:t>[</w:t>
      </w:r>
      <w:r w:rsidRPr="00433679">
        <w:rPr>
          <w:rFonts w:asciiTheme="minorHAnsi" w:hAnsiTheme="minorHAnsi" w:cstheme="minorHAnsi"/>
          <w:b/>
          <w:color w:val="000000" w:themeColor="text1"/>
        </w:rPr>
        <w:t>Dzika karta</w:t>
      </w:r>
      <w:r w:rsidRPr="00433679">
        <w:rPr>
          <w:rFonts w:asciiTheme="minorHAnsi" w:hAnsiTheme="minorHAnsi" w:cstheme="minorHAnsi"/>
          <w:color w:val="000000" w:themeColor="text1"/>
        </w:rPr>
        <w:t xml:space="preserve">] Zespół Oceniający na etapie przygotowania Listy Rankingowej weryfikuje wartość zobowiązań NCBR w ramach Przedsięwzięcia względem wszystkich </w:t>
      </w:r>
      <w:bookmarkStart w:id="178" w:name="_Hlk57700064"/>
      <w:r w:rsidRPr="00433679">
        <w:rPr>
          <w:rFonts w:asciiTheme="minorHAnsi" w:hAnsiTheme="minorHAnsi" w:cstheme="minorHAnsi"/>
          <w:color w:val="000000" w:themeColor="text1"/>
        </w:rPr>
        <w:t>Uczestników Przedsięwzięcia</w:t>
      </w:r>
      <w:bookmarkEnd w:id="178"/>
      <w:r w:rsidR="001C36E4" w:rsidRPr="00433679">
        <w:rPr>
          <w:rFonts w:asciiTheme="minorHAnsi" w:hAnsiTheme="minorHAnsi" w:cstheme="minorHAnsi"/>
          <w:color w:val="000000" w:themeColor="text1"/>
        </w:rPr>
        <w:t xml:space="preserve"> we wszystkich Strumieniach</w:t>
      </w:r>
      <w:r w:rsidRPr="00433679">
        <w:rPr>
          <w:rFonts w:asciiTheme="minorHAnsi" w:hAnsiTheme="minorHAnsi" w:cstheme="minorHAnsi"/>
          <w:color w:val="000000" w:themeColor="text1"/>
        </w:rPr>
        <w:t>. Jeśli:</w:t>
      </w:r>
    </w:p>
    <w:p w14:paraId="59624E76" w14:textId="77777777" w:rsidR="00CB14F5" w:rsidRPr="00433679" w:rsidRDefault="00CB14F5" w:rsidP="00433679">
      <w:pPr>
        <w:pStyle w:val="Akapitzlist"/>
        <w:numPr>
          <w:ilvl w:val="1"/>
          <w:numId w:val="66"/>
        </w:numPr>
        <w:spacing w:before="60" w:after="60"/>
        <w:ind w:left="851"/>
        <w:jc w:val="both"/>
        <w:rPr>
          <w:rFonts w:asciiTheme="minorHAnsi" w:hAnsiTheme="minorHAnsi" w:cstheme="minorHAnsi"/>
          <w:color w:val="000000" w:themeColor="text1"/>
        </w:rPr>
      </w:pPr>
      <w:bookmarkStart w:id="179" w:name="_Ref53695159"/>
      <w:r w:rsidRPr="00433679">
        <w:rPr>
          <w:rFonts w:asciiTheme="minorHAnsi" w:hAnsiTheme="minorHAnsi" w:cstheme="minorHAnsi"/>
          <w:color w:val="000000" w:themeColor="text1"/>
        </w:rPr>
        <w:t>w ramach</w:t>
      </w:r>
      <w:bookmarkEnd w:id="177"/>
      <w:r w:rsidRPr="00433679">
        <w:rPr>
          <w:rFonts w:asciiTheme="minorHAnsi" w:hAnsiTheme="minorHAnsi" w:cstheme="minorHAnsi"/>
          <w:color w:val="000000" w:themeColor="text1"/>
        </w:rPr>
        <w:t xml:space="preserve"> wszystkich umów zawartych przez NCBR z Uczestnikami Przedsięwzięcia (w tym Umowy z Wykonawcą) różnica pomiędzy:</w:t>
      </w:r>
      <w:bookmarkEnd w:id="179"/>
    </w:p>
    <w:p w14:paraId="2B68EE25" w14:textId="760CB10E" w:rsidR="00CB14F5" w:rsidRPr="00433679" w:rsidRDefault="00CB14F5" w:rsidP="00433679">
      <w:pPr>
        <w:pStyle w:val="Akapitzlist"/>
        <w:numPr>
          <w:ilvl w:val="2"/>
          <w:numId w:val="66"/>
        </w:numPr>
        <w:spacing w:before="60" w:after="60"/>
        <w:ind w:left="1418" w:hanging="284"/>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sumą wynagrodzenia (i) dotychczas wypłaconego i (ii) wymagalnego w ramach tych umów oraz (iii) maksymalnego wynagrodzenia, do którego wypłaty NCBR może być zobowiązany w kolejnych Etapach względem Uczestników Przedsięwzięcia wskazanych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_Ref53694815 \r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12</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_Ref53694817 \r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§2</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pkt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_Ref53694819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1)</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oraz </w:t>
      </w:r>
    </w:p>
    <w:p w14:paraId="7384BCC8" w14:textId="77777777" w:rsidR="00CB14F5" w:rsidRPr="00433679" w:rsidRDefault="00CB14F5" w:rsidP="00433679">
      <w:pPr>
        <w:pStyle w:val="Akapitzlist"/>
        <w:numPr>
          <w:ilvl w:val="2"/>
          <w:numId w:val="66"/>
        </w:numPr>
        <w:spacing w:before="60" w:after="60"/>
        <w:ind w:left="1418" w:hanging="284"/>
        <w:jc w:val="both"/>
        <w:rPr>
          <w:rFonts w:asciiTheme="minorHAnsi" w:hAnsiTheme="minorHAnsi" w:cstheme="minorHAnsi"/>
          <w:color w:val="000000" w:themeColor="text1"/>
        </w:rPr>
      </w:pPr>
      <w:r w:rsidRPr="00433679">
        <w:rPr>
          <w:rFonts w:asciiTheme="minorHAnsi" w:hAnsiTheme="minorHAnsi" w:cstheme="minorHAnsi"/>
          <w:color w:val="000000" w:themeColor="text1"/>
        </w:rPr>
        <w:t>maksymalną Alokacją określoną zgodnie z Rozdziałem X Regulaminu,</w:t>
      </w:r>
    </w:p>
    <w:p w14:paraId="464B3F77" w14:textId="2E6742F6" w:rsidR="00CB14F5" w:rsidRPr="00433679" w:rsidRDefault="00CB14F5" w:rsidP="00433679">
      <w:pPr>
        <w:spacing w:before="60" w:after="60"/>
        <w:ind w:left="1134"/>
        <w:jc w:val="both"/>
        <w:rPr>
          <w:rFonts w:asciiTheme="minorHAnsi" w:hAnsiTheme="minorHAnsi" w:cstheme="minorHAnsi"/>
          <w:color w:val="000000" w:themeColor="text1"/>
        </w:rPr>
      </w:pPr>
      <w:r w:rsidRPr="00433679">
        <w:rPr>
          <w:rFonts w:asciiTheme="minorHAnsi" w:hAnsiTheme="minorHAnsi" w:cstheme="minorHAnsi"/>
          <w:color w:val="000000" w:themeColor="text1"/>
        </w:rPr>
        <w:t>jest większa od „0” oraz</w:t>
      </w:r>
    </w:p>
    <w:p w14:paraId="4FCE86FB" w14:textId="499AC5E4" w:rsidR="00CB14F5" w:rsidRPr="00433679" w:rsidRDefault="00CB14F5" w:rsidP="00433679">
      <w:pPr>
        <w:pStyle w:val="Akapitzlist"/>
        <w:numPr>
          <w:ilvl w:val="1"/>
          <w:numId w:val="66"/>
        </w:numPr>
        <w:spacing w:before="60" w:after="60"/>
        <w:ind w:left="851"/>
        <w:jc w:val="both"/>
        <w:rPr>
          <w:rFonts w:asciiTheme="minorHAnsi" w:hAnsiTheme="minorHAnsi" w:cstheme="minorHAnsi"/>
          <w:color w:val="000000" w:themeColor="text1"/>
        </w:rPr>
      </w:pPr>
      <w:bookmarkStart w:id="180" w:name="_Ref53695187"/>
      <w:r w:rsidRPr="00433679">
        <w:rPr>
          <w:rFonts w:asciiTheme="minorHAnsi" w:hAnsiTheme="minorHAnsi" w:cstheme="minorHAnsi"/>
          <w:color w:val="000000" w:themeColor="text1"/>
        </w:rPr>
        <w:t xml:space="preserve">wartość maksymalnego zobowiązania, do którego wypłaty NCBR może być zobowiązany w kolejnych Etapach względem kolejnego w ramach projektu Listy Rankingowej Uczestnika Przedsięwzięcia w dowolnym Strumieniu jest mniejsza lub równa różnicy wskazanej w pkt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_Ref53695159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1)</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oraz</w:t>
      </w:r>
      <w:bookmarkEnd w:id="180"/>
      <w:r w:rsidRPr="00433679">
        <w:rPr>
          <w:rFonts w:asciiTheme="minorHAnsi" w:hAnsiTheme="minorHAnsi" w:cstheme="minorHAnsi"/>
          <w:color w:val="000000" w:themeColor="text1"/>
        </w:rPr>
        <w:t xml:space="preserve"> </w:t>
      </w:r>
    </w:p>
    <w:p w14:paraId="411D215A" w14:textId="7DE57D02" w:rsidR="00CB14F5" w:rsidRPr="00433679" w:rsidRDefault="00CB14F5" w:rsidP="00433679">
      <w:pPr>
        <w:pStyle w:val="Akapitzlist"/>
        <w:numPr>
          <w:ilvl w:val="1"/>
          <w:numId w:val="66"/>
        </w:numPr>
        <w:spacing w:before="60" w:after="60"/>
        <w:ind w:left="851"/>
        <w:jc w:val="both"/>
        <w:rPr>
          <w:rFonts w:asciiTheme="minorHAnsi" w:hAnsiTheme="minorHAnsi" w:cstheme="minorHAnsi"/>
          <w:color w:val="000000" w:themeColor="text1"/>
        </w:rPr>
      </w:pPr>
      <w:bookmarkStart w:id="181" w:name="_Ref53696240"/>
      <w:r w:rsidRPr="00433679">
        <w:rPr>
          <w:rFonts w:asciiTheme="minorHAnsi" w:hAnsiTheme="minorHAnsi" w:cstheme="minorHAnsi"/>
          <w:color w:val="000000" w:themeColor="text1"/>
        </w:rPr>
        <w:t xml:space="preserve">Wynik Prac Etapu Wykonawcy wskazanego w pkt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_Ref53695187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2)</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uzyskał pozytywną ocenę formalną i ocenę Wymagań Obligatoryjnych,</w:t>
      </w:r>
      <w:bookmarkEnd w:id="181"/>
    </w:p>
    <w:p w14:paraId="15954F31" w14:textId="060FDA99" w:rsidR="00CB14F5" w:rsidRPr="00433679" w:rsidRDefault="00CB14F5" w:rsidP="00433679">
      <w:pPr>
        <w:spacing w:before="60" w:after="60"/>
        <w:ind w:left="491"/>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to Zespół Oceniający zawiadamia o takich okolicznościach NCBR przed przekazaniem NCBR Listy Rankingowej. NCBR jest uprawnione wedle swojego wyboru do jednostronnego zwiększenia limitu Uczestników Przedsięwzięcia w ramach określonego przez NCBR Strumienia ponad limity określone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_Ref479927963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7</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_Ref52730665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§3</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względem jednego lub większej liczby Uczestników Przedsięwzięcia spełniających Wymagania wskazane w pkt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_Ref53695187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2)</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i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_Ref53696240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3)</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NCBR wskazuje Zespołowi Oceniającemu czy i w jakim zakresie korzysta z uprawnienia określonego tym paragrafem, a Zespół Oceniający wskazuje tą okoliczność w projekcie Listy Rankingowej.</w:t>
      </w:r>
    </w:p>
    <w:p w14:paraId="0B024AC9" w14:textId="77777777" w:rsidR="00CB14F5" w:rsidRPr="00433679" w:rsidRDefault="00CB14F5" w:rsidP="00433679">
      <w:pPr>
        <w:pStyle w:val="Nagwek2"/>
      </w:pPr>
      <w:bookmarkStart w:id="182" w:name="_Ref494990580"/>
      <w:bookmarkStart w:id="183" w:name="_Toc499643674"/>
      <w:bookmarkStart w:id="184" w:name="_Toc511371198"/>
      <w:bookmarkStart w:id="185" w:name="_Toc52745900"/>
      <w:bookmarkStart w:id="186" w:name="_Toc70340589"/>
      <w:bookmarkEnd w:id="144"/>
      <w:r w:rsidRPr="00433679">
        <w:t>[ZASADY DORĘCZANIA WYNIKÓW PRAC ETAPÓW, DOKUMENTACJI B+R I INNYCH DOKUMENTÓW]</w:t>
      </w:r>
      <w:bookmarkEnd w:id="182"/>
      <w:bookmarkEnd w:id="183"/>
      <w:bookmarkEnd w:id="184"/>
      <w:bookmarkEnd w:id="185"/>
      <w:bookmarkEnd w:id="186"/>
    </w:p>
    <w:p w14:paraId="71FBB983" w14:textId="77777777" w:rsidR="00CB14F5" w:rsidRPr="00433679" w:rsidRDefault="00CB14F5" w:rsidP="00433679">
      <w:pPr>
        <w:pStyle w:val="Akapitzlist"/>
        <w:spacing w:before="60" w:after="60"/>
        <w:ind w:left="426"/>
        <w:jc w:val="both"/>
        <w:rPr>
          <w:rFonts w:asciiTheme="minorHAnsi" w:hAnsiTheme="minorHAnsi" w:cstheme="minorHAnsi"/>
          <w:color w:val="000000" w:themeColor="text1"/>
        </w:rPr>
      </w:pPr>
    </w:p>
    <w:p w14:paraId="6108D524" w14:textId="77777777" w:rsidR="00CB14F5" w:rsidRPr="00433679" w:rsidRDefault="00CB14F5" w:rsidP="00433679">
      <w:pPr>
        <w:pStyle w:val="Akapitzlist"/>
        <w:numPr>
          <w:ilvl w:val="6"/>
          <w:numId w:val="17"/>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Poniższe zasady dotyczą każdego przypadku dostarczania do NCBR Wyników Prac danego Etapu w ramach danego Strumienia („</w:t>
      </w:r>
      <w:r w:rsidRPr="00433679">
        <w:rPr>
          <w:rFonts w:asciiTheme="minorHAnsi" w:hAnsiTheme="minorHAnsi" w:cstheme="minorHAnsi"/>
          <w:b/>
          <w:color w:val="000000" w:themeColor="text1"/>
        </w:rPr>
        <w:t>Doręczania w Etapach</w:t>
      </w:r>
      <w:r w:rsidRPr="00433679">
        <w:rPr>
          <w:rFonts w:asciiTheme="minorHAnsi" w:hAnsiTheme="minorHAnsi" w:cstheme="minorHAnsi"/>
          <w:color w:val="000000" w:themeColor="text1"/>
        </w:rPr>
        <w:t>”).</w:t>
      </w:r>
      <w:bookmarkStart w:id="187" w:name="_Ref494990587"/>
    </w:p>
    <w:p w14:paraId="2AE5BE57" w14:textId="77777777" w:rsidR="00CB14F5" w:rsidRPr="00433679" w:rsidRDefault="00CB14F5" w:rsidP="00433679">
      <w:pPr>
        <w:pStyle w:val="Akapitzlist"/>
        <w:numPr>
          <w:ilvl w:val="6"/>
          <w:numId w:val="17"/>
        </w:numPr>
        <w:spacing w:before="60" w:after="60"/>
        <w:ind w:left="426" w:hanging="426"/>
        <w:jc w:val="both"/>
        <w:rPr>
          <w:rFonts w:asciiTheme="minorHAnsi" w:hAnsiTheme="minorHAnsi" w:cstheme="minorHAnsi"/>
          <w:color w:val="000000" w:themeColor="text1"/>
        </w:rPr>
      </w:pPr>
      <w:bookmarkStart w:id="188" w:name="_Ref511133669"/>
      <w:r w:rsidRPr="00433679">
        <w:rPr>
          <w:rFonts w:asciiTheme="minorHAnsi" w:hAnsiTheme="minorHAnsi" w:cstheme="minorHAnsi"/>
          <w:color w:val="000000" w:themeColor="text1"/>
        </w:rPr>
        <w:t xml:space="preserve">Z zastrzeżeniem paragrafu kolejnego, Wyniki Prac Etapu i ewentualnie inną Dokumentację B+R, z wyłączeniem Demonstratora i innych elementów Wyników Prac Etapu, dla których w Załączniku nr 4 do Regulaminu zastrzeżono inną formę przekazania, należy składać w wersji elektronicznej poprzez umieszczenie na dedykowanej platformie przechowywania plików w wersji </w:t>
      </w:r>
      <w:r w:rsidRPr="00433679">
        <w:rPr>
          <w:rFonts w:asciiTheme="minorHAnsi" w:hAnsiTheme="minorHAnsi" w:cstheme="minorHAnsi"/>
          <w:color w:val="000000" w:themeColor="text1"/>
        </w:rPr>
        <w:lastRenderedPageBreak/>
        <w:t>elektronicznej, przygotowanej przez NCBR, w formie oddzielnych plików w formacie pdf (chyba że Umowa jednoznacznie przewiduje dla danego elementu odmienny format pliku), której możliwość modyfikacji zostanie zablokowana po upływie terminu oraz w wersji pisemnej (w tym w formie wydruków dokumentów o charakterze projektowym) poprzez osobiste doręczenie do siedziby Zamawiającego w Kancelarii ogólnej, w zamkniętej kopercie opatrzonej danymi Wykonawcy, w tym nazwą, adresem siedziby i adresem korespondencyjnym, telefonem kontaktowym oraz numerem Umowy (dokumentacja) lub nadanie listem poleconym za zwrotnym potwierdzeniem odbioru lub przesyłką kurierską (przy czym w dwóch ostatnich przypadkach znaczenie ma data nadania listu/przesyłki), przed upływem Terminu Doręczenia Wyników Prac Etapu.</w:t>
      </w:r>
      <w:bookmarkEnd w:id="187"/>
      <w:bookmarkEnd w:id="188"/>
      <w:r w:rsidRPr="00433679">
        <w:rPr>
          <w:rFonts w:asciiTheme="minorHAnsi" w:hAnsiTheme="minorHAnsi" w:cstheme="minorHAnsi"/>
          <w:color w:val="000000" w:themeColor="text1"/>
        </w:rPr>
        <w:t xml:space="preserve"> NCBR jest uprawnione do zmiany sposobu Doręczeń, za zawiadomieniem wynoszącym co najmniej 20 Dni Roboczych, w drodze przyjęcia zasad składania Wyników Prac Etapu jak w przypadku Wniosku. </w:t>
      </w:r>
    </w:p>
    <w:p w14:paraId="4AC3D789" w14:textId="5B876C6D" w:rsidR="00CB14F5" w:rsidRPr="00433679" w:rsidRDefault="00BE2B73" w:rsidP="00433679">
      <w:pPr>
        <w:pStyle w:val="Akapitzlist"/>
        <w:numPr>
          <w:ilvl w:val="6"/>
          <w:numId w:val="17"/>
        </w:numPr>
        <w:spacing w:before="60" w:after="60"/>
        <w:ind w:left="426" w:hanging="426"/>
        <w:jc w:val="both"/>
        <w:rPr>
          <w:rFonts w:asciiTheme="minorHAnsi" w:hAnsiTheme="minorHAnsi" w:cstheme="minorHAnsi"/>
          <w:color w:val="000000" w:themeColor="text1"/>
        </w:rPr>
      </w:pPr>
      <w:bookmarkStart w:id="189" w:name="_Ref496262435"/>
      <w:r w:rsidRPr="00433679">
        <w:rPr>
          <w:rFonts w:asciiTheme="minorHAnsi" w:hAnsiTheme="minorHAnsi" w:cstheme="minorHAnsi"/>
          <w:color w:val="000000" w:themeColor="text1"/>
        </w:rPr>
        <w:t xml:space="preserve">Prototyp i </w:t>
      </w:r>
      <w:r w:rsidR="00CB14F5" w:rsidRPr="00433679">
        <w:rPr>
          <w:rFonts w:asciiTheme="minorHAnsi" w:hAnsiTheme="minorHAnsi" w:cstheme="minorHAnsi"/>
          <w:color w:val="000000" w:themeColor="text1"/>
        </w:rPr>
        <w:t xml:space="preserve">Demonstrator </w:t>
      </w:r>
      <w:r w:rsidRPr="00433679">
        <w:rPr>
          <w:rFonts w:asciiTheme="minorHAnsi" w:hAnsiTheme="minorHAnsi" w:cstheme="minorHAnsi"/>
          <w:color w:val="000000" w:themeColor="text1"/>
        </w:rPr>
        <w:t xml:space="preserve">muszą </w:t>
      </w:r>
      <w:r w:rsidR="00CB14F5" w:rsidRPr="00433679">
        <w:rPr>
          <w:rFonts w:asciiTheme="minorHAnsi" w:hAnsiTheme="minorHAnsi" w:cstheme="minorHAnsi"/>
          <w:color w:val="000000" w:themeColor="text1"/>
        </w:rPr>
        <w:t xml:space="preserve">zostać </w:t>
      </w:r>
      <w:r w:rsidR="00C63C63" w:rsidRPr="00433679">
        <w:rPr>
          <w:rFonts w:asciiTheme="minorHAnsi" w:hAnsiTheme="minorHAnsi" w:cstheme="minorHAnsi"/>
          <w:color w:val="000000" w:themeColor="text1"/>
        </w:rPr>
        <w:t xml:space="preserve">stworzony </w:t>
      </w:r>
      <w:r w:rsidR="00CB14F5" w:rsidRPr="00433679">
        <w:rPr>
          <w:rFonts w:asciiTheme="minorHAnsi" w:hAnsiTheme="minorHAnsi" w:cstheme="minorHAnsi"/>
          <w:color w:val="000000" w:themeColor="text1"/>
        </w:rPr>
        <w:t xml:space="preserve">przez Wykonawcę </w:t>
      </w:r>
      <w:r w:rsidR="00D74F3D" w:rsidRPr="00433679">
        <w:rPr>
          <w:rFonts w:asciiTheme="minorHAnsi" w:hAnsiTheme="minorHAnsi" w:cstheme="minorHAnsi"/>
          <w:color w:val="000000" w:themeColor="text1"/>
        </w:rPr>
        <w:t xml:space="preserve">i udostępniony NCBR do testów lub oceny </w:t>
      </w:r>
      <w:r w:rsidR="007A721E" w:rsidRPr="00433679">
        <w:rPr>
          <w:rFonts w:asciiTheme="minorHAnsi" w:hAnsiTheme="minorHAnsi" w:cstheme="minorHAnsi"/>
          <w:color w:val="000000" w:themeColor="text1"/>
        </w:rPr>
        <w:t xml:space="preserve">w lokalizacjach i na warunkach określonych </w:t>
      </w:r>
      <w:r w:rsidR="00CB14F5" w:rsidRPr="00433679">
        <w:rPr>
          <w:rFonts w:asciiTheme="minorHAnsi" w:hAnsiTheme="minorHAnsi" w:cstheme="minorHAnsi"/>
          <w:color w:val="000000" w:themeColor="text1"/>
        </w:rPr>
        <w:t>zgodnie z</w:t>
      </w:r>
      <w:r w:rsidR="00B17560" w:rsidRPr="00433679">
        <w:rPr>
          <w:rFonts w:asciiTheme="minorHAnsi" w:hAnsiTheme="minorHAnsi" w:cstheme="minorHAnsi"/>
          <w:color w:val="000000" w:themeColor="text1"/>
        </w:rPr>
        <w:t xml:space="preserve"> Załącznikiem nr 1 i nr 4 do Regulaminu oraz postanowieniami Umowy (</w:t>
      </w:r>
      <w:r w:rsidR="00B17560" w:rsidRPr="00433679">
        <w:rPr>
          <w:rFonts w:asciiTheme="minorHAnsi" w:hAnsiTheme="minorHAnsi" w:cstheme="minorHAnsi"/>
          <w:color w:val="000000" w:themeColor="text1"/>
        </w:rPr>
        <w:fldChar w:fldCharType="begin"/>
      </w:r>
      <w:r w:rsidR="00B17560" w:rsidRPr="00433679">
        <w:rPr>
          <w:rFonts w:asciiTheme="minorHAnsi" w:hAnsiTheme="minorHAnsi" w:cstheme="minorHAnsi"/>
          <w:color w:val="000000" w:themeColor="text1"/>
        </w:rPr>
        <w:instrText xml:space="preserve"> REF _Ref52746367 \n \h </w:instrText>
      </w:r>
      <w:r w:rsidRPr="00433679">
        <w:rPr>
          <w:rFonts w:asciiTheme="minorHAnsi" w:hAnsiTheme="minorHAnsi" w:cstheme="minorHAnsi"/>
          <w:color w:val="000000" w:themeColor="text1"/>
        </w:rPr>
        <w:instrText xml:space="preserve"> \* MERGEFORMAT </w:instrText>
      </w:r>
      <w:r w:rsidR="00B17560" w:rsidRPr="00433679">
        <w:rPr>
          <w:rFonts w:asciiTheme="minorHAnsi" w:hAnsiTheme="minorHAnsi" w:cstheme="minorHAnsi"/>
          <w:color w:val="000000" w:themeColor="text1"/>
        </w:rPr>
      </w:r>
      <w:r w:rsidR="00B17560" w:rsidRPr="00433679">
        <w:rPr>
          <w:rFonts w:asciiTheme="minorHAnsi" w:hAnsiTheme="minorHAnsi" w:cstheme="minorHAnsi"/>
          <w:color w:val="000000" w:themeColor="text1"/>
        </w:rPr>
        <w:fldChar w:fldCharType="separate"/>
      </w:r>
      <w:r w:rsidR="0071785C" w:rsidRPr="00433679">
        <w:rPr>
          <w:rFonts w:asciiTheme="minorHAnsi" w:hAnsiTheme="minorHAnsi" w:cstheme="minorHAnsi"/>
          <w:color w:val="000000" w:themeColor="text1"/>
        </w:rPr>
        <w:t xml:space="preserve">ROZDZIAŁ V. </w:t>
      </w:r>
      <w:r w:rsidR="00B17560" w:rsidRPr="00433679">
        <w:rPr>
          <w:rFonts w:asciiTheme="minorHAnsi" w:hAnsiTheme="minorHAnsi" w:cstheme="minorHAnsi"/>
          <w:color w:val="000000" w:themeColor="text1"/>
        </w:rPr>
        <w:fldChar w:fldCharType="end"/>
      </w:r>
      <w:r w:rsidR="00B17560" w:rsidRPr="00433679">
        <w:rPr>
          <w:rFonts w:asciiTheme="minorHAnsi" w:hAnsiTheme="minorHAnsi" w:cstheme="minorHAnsi"/>
          <w:color w:val="000000" w:themeColor="text1"/>
        </w:rPr>
        <w:t>)</w:t>
      </w:r>
      <w:r w:rsidR="00CB14F5" w:rsidRPr="00433679">
        <w:rPr>
          <w:rFonts w:asciiTheme="minorHAnsi" w:hAnsiTheme="minorHAnsi" w:cstheme="minorHAnsi"/>
          <w:color w:val="000000" w:themeColor="text1"/>
        </w:rPr>
        <w:t>, przed upływem Terminu Doręczenia Wyników Prac Etapu.</w:t>
      </w:r>
    </w:p>
    <w:p w14:paraId="56308AFE" w14:textId="42C93573" w:rsidR="00CB14F5" w:rsidRPr="00433679" w:rsidRDefault="00CB14F5" w:rsidP="00433679">
      <w:pPr>
        <w:pStyle w:val="Akapitzlist"/>
        <w:numPr>
          <w:ilvl w:val="6"/>
          <w:numId w:val="17"/>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Terminy składania dokumentów wskazanych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_Ref494990580 \r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13</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_Ref511133669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§2</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i </w:t>
      </w:r>
      <w:r w:rsidR="00BE2B73" w:rsidRPr="00433679">
        <w:rPr>
          <w:rFonts w:asciiTheme="minorHAnsi" w:hAnsiTheme="minorHAnsi" w:cstheme="minorHAnsi"/>
          <w:color w:val="000000" w:themeColor="text1"/>
        </w:rPr>
        <w:t xml:space="preserve">udostępnienia </w:t>
      </w:r>
      <w:r w:rsidR="00C63C63" w:rsidRPr="00433679">
        <w:rPr>
          <w:rFonts w:asciiTheme="minorHAnsi" w:hAnsiTheme="minorHAnsi" w:cstheme="minorHAnsi"/>
          <w:color w:val="000000" w:themeColor="text1"/>
        </w:rPr>
        <w:t xml:space="preserve">NCBR </w:t>
      </w:r>
      <w:r w:rsidR="00BE2B73" w:rsidRPr="00433679">
        <w:rPr>
          <w:rFonts w:asciiTheme="minorHAnsi" w:hAnsiTheme="minorHAnsi" w:cstheme="minorHAnsi"/>
          <w:color w:val="000000" w:themeColor="text1"/>
        </w:rPr>
        <w:t xml:space="preserve">Prototypu lub </w:t>
      </w:r>
      <w:r w:rsidRPr="00433679">
        <w:rPr>
          <w:rFonts w:asciiTheme="minorHAnsi" w:hAnsiTheme="minorHAnsi" w:cstheme="minorHAnsi"/>
          <w:color w:val="000000" w:themeColor="text1"/>
        </w:rPr>
        <w:t xml:space="preserve">Demonstratora </w:t>
      </w:r>
      <w:r w:rsidR="00BE2B73" w:rsidRPr="00433679">
        <w:rPr>
          <w:rFonts w:asciiTheme="minorHAnsi" w:hAnsiTheme="minorHAnsi" w:cstheme="minorHAnsi"/>
          <w:color w:val="000000" w:themeColor="text1"/>
        </w:rPr>
        <w:t xml:space="preserve">do testów </w:t>
      </w:r>
      <w:r w:rsidRPr="00433679">
        <w:rPr>
          <w:rFonts w:asciiTheme="minorHAnsi" w:hAnsiTheme="minorHAnsi" w:cstheme="minorHAnsi"/>
          <w:color w:val="000000" w:themeColor="text1"/>
        </w:rPr>
        <w:t>są równoważne z Terminem Doręczenia Wyników Prac Etapu w danym Etapie i Strumieniu, wskazanych w Harmonogramie Przedsięwzięcia.</w:t>
      </w:r>
      <w:bookmarkEnd w:id="189"/>
    </w:p>
    <w:p w14:paraId="1F512584" w14:textId="60C834CC" w:rsidR="00CB14F5" w:rsidRPr="00433679" w:rsidRDefault="00CB14F5" w:rsidP="00433679">
      <w:pPr>
        <w:pStyle w:val="Akapitzlist"/>
        <w:numPr>
          <w:ilvl w:val="6"/>
          <w:numId w:val="17"/>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Uczestnik Przedsięwzięcia może przed upływem Terminu Doręczenia Wyników Prac Etapu w danym Etapie i Strumieniu, zmienić lub wycofać Wynik Prac Etapu w całości lub w części</w:t>
      </w:r>
      <w:bookmarkStart w:id="190" w:name="_Hlk57710795"/>
      <w:r w:rsidRPr="00433679">
        <w:rPr>
          <w:rFonts w:asciiTheme="minorHAnsi" w:hAnsiTheme="minorHAnsi" w:cstheme="minorHAnsi"/>
          <w:color w:val="000000" w:themeColor="text1"/>
        </w:rPr>
        <w:t>, lub dokonać korekt w konstrukcji</w:t>
      </w:r>
      <w:r w:rsidR="00BE2B73" w:rsidRPr="00433679">
        <w:rPr>
          <w:rFonts w:asciiTheme="minorHAnsi" w:hAnsiTheme="minorHAnsi" w:cstheme="minorHAnsi"/>
          <w:color w:val="000000" w:themeColor="text1"/>
        </w:rPr>
        <w:t xml:space="preserve"> Prototypu lub</w:t>
      </w:r>
      <w:r w:rsidRPr="00433679">
        <w:rPr>
          <w:rFonts w:asciiTheme="minorHAnsi" w:hAnsiTheme="minorHAnsi" w:cstheme="minorHAnsi"/>
          <w:color w:val="000000" w:themeColor="text1"/>
        </w:rPr>
        <w:t xml:space="preserve"> Demonstratora</w:t>
      </w:r>
      <w:bookmarkEnd w:id="190"/>
      <w:r w:rsidRPr="00433679">
        <w:rPr>
          <w:rFonts w:asciiTheme="minorHAnsi" w:hAnsiTheme="minorHAnsi" w:cstheme="minorHAnsi"/>
          <w:color w:val="000000" w:themeColor="text1"/>
        </w:rPr>
        <w:t xml:space="preserve">. W każdym takim przypadku nie jest możliwe przekroczenie maksymalnego terminu na złożenie ostatecznej wersji Wyników Prac Etapu, wskazanego w Harmonogramie Przedsięwzięcia, z zastrzeżeniem postanowień dotyczących przedłużenia terminów przez NCBR. </w:t>
      </w:r>
    </w:p>
    <w:p w14:paraId="0718FA5F" w14:textId="67122757" w:rsidR="00CB14F5" w:rsidRPr="00433679" w:rsidRDefault="00CB14F5" w:rsidP="00433679">
      <w:pPr>
        <w:pStyle w:val="Akapitzlist"/>
        <w:numPr>
          <w:ilvl w:val="6"/>
          <w:numId w:val="17"/>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Doręczenie Wyników Prac Etapu lub </w:t>
      </w:r>
      <w:r w:rsidR="00E462EB" w:rsidRPr="00433679">
        <w:rPr>
          <w:rFonts w:asciiTheme="minorHAnsi" w:hAnsiTheme="minorHAnsi" w:cstheme="minorHAnsi"/>
          <w:color w:val="000000" w:themeColor="text1"/>
        </w:rPr>
        <w:t xml:space="preserve">stworzenie </w:t>
      </w:r>
      <w:r w:rsidRPr="00433679">
        <w:rPr>
          <w:rFonts w:asciiTheme="minorHAnsi" w:hAnsiTheme="minorHAnsi" w:cstheme="minorHAnsi"/>
          <w:color w:val="000000" w:themeColor="text1"/>
        </w:rPr>
        <w:t xml:space="preserve">Demonstratora po terminie określonym w Harmonogramie Przedsięwzięcia powoduje przyznanie Uczestnikowi Przedsięwzięcia w ramach Listy Rankingowej Wyniku Negatywnego, z zastrzeżeniem wyraźnych i odrębnych postanowień Umowy. Nie uchybia to innym postanowieniom Umowy, w tym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_Ref479947439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8</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i obowiązku dokonania Odbioru zgodnie z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_Ref52735442 \r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22</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w:t>
      </w:r>
    </w:p>
    <w:p w14:paraId="7A2E54E7" w14:textId="77777777" w:rsidR="00CB14F5" w:rsidRPr="00433679" w:rsidRDefault="00CB14F5" w:rsidP="00433679">
      <w:pPr>
        <w:pStyle w:val="Nagwek2"/>
      </w:pPr>
      <w:bookmarkStart w:id="191" w:name="_Ref495937616"/>
      <w:bookmarkStart w:id="192" w:name="_Toc499643675"/>
      <w:bookmarkStart w:id="193" w:name="_Toc511371199"/>
      <w:bookmarkStart w:id="194" w:name="_Toc52745901"/>
      <w:bookmarkStart w:id="195" w:name="_Toc70340590"/>
      <w:r w:rsidRPr="00433679">
        <w:t>[ETAP I]</w:t>
      </w:r>
      <w:bookmarkEnd w:id="191"/>
      <w:bookmarkEnd w:id="192"/>
      <w:bookmarkEnd w:id="193"/>
      <w:bookmarkEnd w:id="194"/>
      <w:bookmarkEnd w:id="195"/>
    </w:p>
    <w:p w14:paraId="5E7C0F76" w14:textId="6366BA6A" w:rsidR="00CB14F5" w:rsidRPr="00433679" w:rsidRDefault="00CB14F5" w:rsidP="00433679">
      <w:pPr>
        <w:pStyle w:val="Akapitzlist"/>
        <w:numPr>
          <w:ilvl w:val="0"/>
          <w:numId w:val="41"/>
        </w:numPr>
        <w:spacing w:before="60" w:after="60"/>
        <w:ind w:left="426" w:hanging="426"/>
        <w:jc w:val="both"/>
        <w:rPr>
          <w:rFonts w:asciiTheme="minorHAnsi" w:eastAsiaTheme="minorEastAsia" w:hAnsiTheme="minorHAnsi" w:cstheme="minorHAnsi"/>
          <w:color w:val="000000" w:themeColor="text1"/>
        </w:rPr>
      </w:pPr>
      <w:r w:rsidRPr="00433679">
        <w:rPr>
          <w:rFonts w:asciiTheme="minorHAnsi" w:hAnsiTheme="minorHAnsi" w:cstheme="minorHAnsi"/>
          <w:color w:val="000000" w:themeColor="text1"/>
        </w:rPr>
        <w:t>Etap I w ramach danego Strumienia rozpoczyna się</w:t>
      </w:r>
      <w:r w:rsidR="009D405D" w:rsidRPr="00433679">
        <w:rPr>
          <w:rFonts w:asciiTheme="minorHAnsi" w:hAnsiTheme="minorHAnsi" w:cstheme="minorHAnsi"/>
          <w:color w:val="000000" w:themeColor="text1"/>
        </w:rPr>
        <w:t xml:space="preserve"> </w:t>
      </w:r>
      <w:r w:rsidRPr="00433679">
        <w:rPr>
          <w:rFonts w:asciiTheme="minorHAnsi" w:eastAsia="Calibri" w:hAnsiTheme="minorHAnsi" w:cstheme="minorHAnsi"/>
          <w:color w:val="000000" w:themeColor="text1"/>
        </w:rPr>
        <w:t>z chwilą zawarcia</w:t>
      </w:r>
      <w:r w:rsidRPr="00433679">
        <w:rPr>
          <w:rFonts w:asciiTheme="minorHAnsi" w:hAnsiTheme="minorHAnsi" w:cstheme="minorHAnsi"/>
          <w:color w:val="000000" w:themeColor="text1"/>
        </w:rPr>
        <w:t xml:space="preserve"> Umowy. </w:t>
      </w:r>
    </w:p>
    <w:p w14:paraId="586A1149" w14:textId="77777777" w:rsidR="00CB14F5" w:rsidRPr="00433679" w:rsidRDefault="00CB14F5" w:rsidP="00433679">
      <w:pPr>
        <w:pStyle w:val="Akapitzlist"/>
        <w:numPr>
          <w:ilvl w:val="0"/>
          <w:numId w:val="41"/>
        </w:numPr>
        <w:spacing w:before="60" w:after="60"/>
        <w:ind w:left="426" w:hanging="426"/>
        <w:jc w:val="both"/>
        <w:rPr>
          <w:rFonts w:asciiTheme="minorHAnsi" w:hAnsiTheme="minorHAnsi" w:cstheme="minorHAnsi"/>
          <w:color w:val="000000" w:themeColor="text1"/>
        </w:rPr>
      </w:pPr>
      <w:bookmarkStart w:id="196" w:name="_Ref511132472"/>
      <w:r w:rsidRPr="00433679">
        <w:rPr>
          <w:rFonts w:asciiTheme="minorHAnsi" w:hAnsiTheme="minorHAnsi" w:cstheme="minorHAnsi"/>
          <w:color w:val="000000" w:themeColor="text1"/>
        </w:rPr>
        <w:t>W wyniku Etapu I w ramach każdego Strumienia nastąpi wyłonienie w danym Strumieniu Uczestników Przedsięwzięcia do Etapu II, na podstawie oceny dokonanej przez Zespół Oceniający przygotowanych przez Uczestników Przedsięwzięcia Wyników Prac Etapu I, na podstawie Kryteriów Selekcji i zasad wskazanych w Załączniku nr 5 do Regulaminu.</w:t>
      </w:r>
    </w:p>
    <w:p w14:paraId="7825FB2D" w14:textId="77777777" w:rsidR="00CB14F5" w:rsidRPr="00433679" w:rsidRDefault="00CB14F5" w:rsidP="00433679">
      <w:pPr>
        <w:pStyle w:val="Akapitzlist"/>
        <w:numPr>
          <w:ilvl w:val="0"/>
          <w:numId w:val="41"/>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 ramach Selekcji Etapu I Wyniki Prac Etapu I oceniane są wg Kryteriów Selekcji określonych w Załączniku nr 5 do Regulaminu. </w:t>
      </w:r>
    </w:p>
    <w:p w14:paraId="6421EF7F" w14:textId="04EE05E0" w:rsidR="00CB14F5" w:rsidRPr="00433679" w:rsidRDefault="00CB14F5" w:rsidP="00433679">
      <w:pPr>
        <w:pStyle w:val="Akapitzlist"/>
        <w:numPr>
          <w:ilvl w:val="0"/>
          <w:numId w:val="41"/>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W trakcie Etapu I w ramach danego Strumienia Wykonawca przygotowuje Wynik Prac Etapu</w:t>
      </w:r>
      <w:r w:rsidR="00F01A19" w:rsidRPr="00433679">
        <w:rPr>
          <w:rFonts w:asciiTheme="minorHAnsi" w:hAnsiTheme="minorHAnsi" w:cstheme="minorHAnsi"/>
          <w:color w:val="000000" w:themeColor="text1"/>
        </w:rPr>
        <w:t> </w:t>
      </w:r>
      <w:r w:rsidRPr="00433679">
        <w:rPr>
          <w:rFonts w:asciiTheme="minorHAnsi" w:hAnsiTheme="minorHAnsi" w:cstheme="minorHAnsi"/>
          <w:color w:val="000000" w:themeColor="text1"/>
        </w:rPr>
        <w:t>I, którego formę i zakres określa Załącznik nr 4 do Regulaminu. Wykonanie Prac B+R w Etapie I jest dokonywane zgodnie z Umową</w:t>
      </w:r>
      <w:r w:rsidR="000C2E73" w:rsidRPr="00433679">
        <w:rPr>
          <w:rFonts w:asciiTheme="minorHAnsi" w:hAnsiTheme="minorHAnsi" w:cstheme="minorHAnsi"/>
          <w:color w:val="000000" w:themeColor="text1"/>
        </w:rPr>
        <w:t xml:space="preserve">, w szczególności z Załącznikiem nr 4 do Regulaminu, </w:t>
      </w:r>
      <w:r w:rsidRPr="00433679">
        <w:rPr>
          <w:rFonts w:asciiTheme="minorHAnsi" w:hAnsiTheme="minorHAnsi" w:cstheme="minorHAnsi"/>
          <w:color w:val="000000" w:themeColor="text1"/>
        </w:rPr>
        <w:t xml:space="preserve">i informacjami zawartymi we Wniosku, z uwzględnieniem dołączonego do Wniosku Harmonogramu </w:t>
      </w:r>
      <w:r w:rsidR="000D697E" w:rsidRPr="00433679">
        <w:rPr>
          <w:rFonts w:asciiTheme="minorHAnsi" w:hAnsiTheme="minorHAnsi" w:cstheme="minorHAnsi"/>
          <w:color w:val="000000" w:themeColor="text1"/>
        </w:rPr>
        <w:t>Prac</w:t>
      </w:r>
      <w:r w:rsidRPr="00433679">
        <w:rPr>
          <w:rFonts w:asciiTheme="minorHAnsi" w:hAnsiTheme="minorHAnsi" w:cstheme="minorHAnsi"/>
          <w:color w:val="000000" w:themeColor="text1"/>
        </w:rPr>
        <w:t xml:space="preserve"> dla Etapu</w:t>
      </w:r>
      <w:r w:rsidR="00F01A19" w:rsidRPr="00433679">
        <w:rPr>
          <w:rFonts w:asciiTheme="minorHAnsi" w:hAnsiTheme="minorHAnsi" w:cstheme="minorHAnsi"/>
          <w:color w:val="000000" w:themeColor="text1"/>
        </w:rPr>
        <w:t> </w:t>
      </w:r>
      <w:r w:rsidRPr="00433679">
        <w:rPr>
          <w:rFonts w:asciiTheme="minorHAnsi" w:hAnsiTheme="minorHAnsi" w:cstheme="minorHAnsi"/>
          <w:color w:val="000000" w:themeColor="text1"/>
        </w:rPr>
        <w:t xml:space="preserve">I. </w:t>
      </w:r>
      <w:bookmarkStart w:id="197" w:name="_Ref496104401"/>
    </w:p>
    <w:bookmarkEnd w:id="196"/>
    <w:bookmarkEnd w:id="197"/>
    <w:p w14:paraId="5BC050E8" w14:textId="236D6664" w:rsidR="00CB14F5" w:rsidRPr="00433679" w:rsidRDefault="00CB14F5" w:rsidP="00433679">
      <w:pPr>
        <w:pStyle w:val="Akapitzlist"/>
        <w:numPr>
          <w:ilvl w:val="0"/>
          <w:numId w:val="41"/>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Etap I w ramach danego Strumienia kończy się z chwilą opublikowania Listy Rankingowej na Stronie internetowej NCBR (uzyskaniem Wyników przez Uczestników Przedsięwzięcia). </w:t>
      </w:r>
    </w:p>
    <w:p w14:paraId="457B636C" w14:textId="3DE977AB" w:rsidR="00CB14F5" w:rsidRPr="00433679" w:rsidRDefault="00CB14F5" w:rsidP="00433679">
      <w:pPr>
        <w:pStyle w:val="Nagwek2"/>
      </w:pPr>
      <w:bookmarkStart w:id="198" w:name="_Ref511132482"/>
      <w:bookmarkStart w:id="199" w:name="_Toc511371201"/>
      <w:bookmarkStart w:id="200" w:name="_Toc52745903"/>
      <w:bookmarkStart w:id="201" w:name="_Toc70340591"/>
      <w:r w:rsidRPr="00433679">
        <w:lastRenderedPageBreak/>
        <w:t>[ETAP II]</w:t>
      </w:r>
      <w:bookmarkEnd w:id="198"/>
      <w:bookmarkEnd w:id="199"/>
      <w:bookmarkEnd w:id="200"/>
      <w:bookmarkEnd w:id="201"/>
    </w:p>
    <w:p w14:paraId="29A1ED31" w14:textId="163E733C" w:rsidR="00CB14F5" w:rsidRPr="00433679" w:rsidRDefault="00CB14F5" w:rsidP="00433679">
      <w:pPr>
        <w:pStyle w:val="Akapitzlist"/>
        <w:numPr>
          <w:ilvl w:val="0"/>
          <w:numId w:val="72"/>
        </w:numPr>
        <w:spacing w:before="60" w:after="60"/>
        <w:ind w:left="426"/>
        <w:jc w:val="both"/>
        <w:rPr>
          <w:rFonts w:asciiTheme="minorHAnsi" w:hAnsiTheme="minorHAnsi" w:cstheme="minorHAnsi"/>
          <w:color w:val="000000" w:themeColor="text1"/>
        </w:rPr>
      </w:pPr>
      <w:r w:rsidRPr="00433679">
        <w:rPr>
          <w:rFonts w:asciiTheme="minorHAnsi" w:hAnsiTheme="minorHAnsi" w:cstheme="minorHAnsi"/>
          <w:color w:val="000000" w:themeColor="text1"/>
        </w:rPr>
        <w:t>O ile NCBR nie wyrazi uprzedniej zgody w formie pisemnej lub elektronicznej (pod rygorem nieważności), Wykonawca przed uzyskaniem Wyniku Pozytywnego po Etapie I może podejmować czynności przewidziane dla Etapu II w ramach danego Strumienia wyłącznie na własne ryzyko, co oznacza, że w razie uzyskania Wyniku Negatywnego albo Wyniku Pozytywnego (bez Dopuszczenia do Etapu</w:t>
      </w:r>
      <w:r w:rsidR="00F01A19" w:rsidRPr="00433679">
        <w:rPr>
          <w:rFonts w:asciiTheme="minorHAnsi" w:hAnsiTheme="minorHAnsi" w:cstheme="minorHAnsi"/>
          <w:color w:val="000000" w:themeColor="text1"/>
        </w:rPr>
        <w:t xml:space="preserve"> II</w:t>
      </w:r>
      <w:r w:rsidRPr="00433679">
        <w:rPr>
          <w:rFonts w:asciiTheme="minorHAnsi" w:hAnsiTheme="minorHAnsi" w:cstheme="minorHAnsi"/>
          <w:color w:val="000000" w:themeColor="text1"/>
        </w:rPr>
        <w:t>) skutkującego niedopuszczeniem Wykonawcy do Etapu II za czynności Wykonawcy w zakresie określonym dla Etapu II Wykonawca nie może żądać od NCBR jakichkolwiek płatności, wynagrodzenia lub dofinansowania.</w:t>
      </w:r>
    </w:p>
    <w:p w14:paraId="7FF16657" w14:textId="1BC98F48" w:rsidR="00CB14F5" w:rsidRPr="00433679" w:rsidRDefault="00CB14F5" w:rsidP="00433679">
      <w:pPr>
        <w:pStyle w:val="Akapitzlist"/>
        <w:numPr>
          <w:ilvl w:val="0"/>
          <w:numId w:val="72"/>
        </w:numPr>
        <w:spacing w:before="60" w:after="60"/>
        <w:ind w:left="426"/>
        <w:jc w:val="both"/>
        <w:rPr>
          <w:rFonts w:asciiTheme="minorHAnsi" w:hAnsiTheme="minorHAnsi" w:cstheme="minorHAnsi"/>
          <w:color w:val="000000" w:themeColor="text1"/>
        </w:rPr>
      </w:pPr>
      <w:r w:rsidRPr="00433679">
        <w:rPr>
          <w:rFonts w:asciiTheme="minorHAnsi" w:hAnsiTheme="minorHAnsi" w:cstheme="minorHAnsi"/>
          <w:color w:val="000000" w:themeColor="text1"/>
        </w:rPr>
        <w:t>W wyniku Etapu II nastąpi potwierdzenie albo zaprzeczenie w wyniku prowadzon</w:t>
      </w:r>
      <w:r w:rsidR="00843B0A" w:rsidRPr="00433679">
        <w:rPr>
          <w:rFonts w:asciiTheme="minorHAnsi" w:hAnsiTheme="minorHAnsi" w:cstheme="minorHAnsi"/>
          <w:color w:val="000000" w:themeColor="text1"/>
        </w:rPr>
        <w:t>ej</w:t>
      </w:r>
      <w:r w:rsidRPr="00433679">
        <w:rPr>
          <w:rFonts w:asciiTheme="minorHAnsi" w:hAnsiTheme="minorHAnsi" w:cstheme="minorHAnsi"/>
          <w:color w:val="000000" w:themeColor="text1"/>
        </w:rPr>
        <w:t xml:space="preserve"> przez NCBR </w:t>
      </w:r>
      <w:r w:rsidR="00843B0A" w:rsidRPr="00433679">
        <w:rPr>
          <w:rFonts w:asciiTheme="minorHAnsi" w:hAnsiTheme="minorHAnsi" w:cstheme="minorHAnsi"/>
          <w:color w:val="000000" w:themeColor="text1"/>
        </w:rPr>
        <w:t>oceny</w:t>
      </w:r>
      <w:r w:rsidRPr="00433679">
        <w:rPr>
          <w:rFonts w:asciiTheme="minorHAnsi" w:hAnsiTheme="minorHAnsi" w:cstheme="minorHAnsi"/>
          <w:color w:val="000000" w:themeColor="text1"/>
        </w:rPr>
        <w:t xml:space="preserve"> osiągnięcia przez Rozwiązanie Wykonawcy w ramach Demonstratora stawianych przed nim zgodnie z Umową Wymagań zgodnie z Załącznikami nr 4 i nr 5 do Regulaminu.</w:t>
      </w:r>
    </w:p>
    <w:p w14:paraId="6AF020DF" w14:textId="18E6F531" w:rsidR="00CB14F5" w:rsidRPr="00433679" w:rsidRDefault="00CB14F5" w:rsidP="00433679">
      <w:pPr>
        <w:pStyle w:val="Akapitzlist"/>
        <w:numPr>
          <w:ilvl w:val="0"/>
          <w:numId w:val="72"/>
        </w:numPr>
        <w:spacing w:before="60" w:after="60"/>
        <w:ind w:left="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 trakcie Etapu II w ramach Strumienia Wykonawca przygotowuje Wynik Prac Etapu II, którego formę i zakres określają Załącznik nr 4 do Regulaminu, Wniosek oraz przygotowany przez Wykonawcę </w:t>
      </w:r>
      <w:r w:rsidR="00CB52FA" w:rsidRPr="00433679">
        <w:rPr>
          <w:rFonts w:asciiTheme="minorHAnsi" w:hAnsiTheme="minorHAnsi" w:cstheme="minorHAnsi"/>
          <w:color w:val="000000" w:themeColor="text1"/>
        </w:rPr>
        <w:t>Wynik Prac Etapu I</w:t>
      </w:r>
      <w:r w:rsidRPr="00433679">
        <w:rPr>
          <w:rFonts w:asciiTheme="minorHAnsi" w:hAnsiTheme="minorHAnsi" w:cstheme="minorHAnsi"/>
          <w:color w:val="000000" w:themeColor="text1"/>
        </w:rPr>
        <w:t>. Wykonanie Prac B+R w Etapie II jest dokonywane zgodnie z Umową</w:t>
      </w:r>
      <w:r w:rsidR="00EC2344" w:rsidRPr="00433679">
        <w:rPr>
          <w:rFonts w:asciiTheme="minorHAnsi" w:hAnsiTheme="minorHAnsi" w:cstheme="minorHAnsi"/>
          <w:color w:val="000000" w:themeColor="text1"/>
        </w:rPr>
        <w:t>, w szczególności z Załącznikiem nr 4 do Regulaminu,</w:t>
      </w:r>
      <w:r w:rsidRPr="00433679">
        <w:rPr>
          <w:rFonts w:asciiTheme="minorHAnsi" w:hAnsiTheme="minorHAnsi" w:cstheme="minorHAnsi"/>
          <w:color w:val="000000" w:themeColor="text1"/>
        </w:rPr>
        <w:t xml:space="preserve"> i założeniami zawartymi we Wniosku i Wyniku Prac Etapu I, z</w:t>
      </w:r>
      <w:r w:rsidR="000D697E" w:rsidRPr="00433679">
        <w:rPr>
          <w:rFonts w:asciiTheme="minorHAnsi" w:hAnsiTheme="minorHAnsi" w:cstheme="minorHAnsi"/>
          <w:color w:val="000000" w:themeColor="text1"/>
        </w:rPr>
        <w:t> </w:t>
      </w:r>
      <w:r w:rsidRPr="00433679">
        <w:rPr>
          <w:rFonts w:asciiTheme="minorHAnsi" w:hAnsiTheme="minorHAnsi" w:cstheme="minorHAnsi"/>
          <w:color w:val="000000" w:themeColor="text1"/>
        </w:rPr>
        <w:t xml:space="preserve">uwzględnieniem przedstawionego w ramach Wyniku Prac Etapu I Harmonogramu </w:t>
      </w:r>
      <w:r w:rsidR="00C3570D" w:rsidRPr="00433679">
        <w:rPr>
          <w:rFonts w:asciiTheme="minorHAnsi" w:hAnsiTheme="minorHAnsi" w:cstheme="minorHAnsi"/>
          <w:color w:val="000000" w:themeColor="text1"/>
        </w:rPr>
        <w:t>Prac</w:t>
      </w:r>
      <w:r w:rsidRPr="00433679">
        <w:rPr>
          <w:rFonts w:asciiTheme="minorHAnsi" w:hAnsiTheme="minorHAnsi" w:cstheme="minorHAnsi"/>
          <w:color w:val="000000" w:themeColor="text1"/>
        </w:rPr>
        <w:t xml:space="preserve"> Etapu II. </w:t>
      </w:r>
    </w:p>
    <w:p w14:paraId="192A023A" w14:textId="77777777" w:rsidR="00CB14F5" w:rsidRPr="00433679" w:rsidRDefault="00CB14F5" w:rsidP="00433679">
      <w:pPr>
        <w:pStyle w:val="Akapitzlist"/>
        <w:numPr>
          <w:ilvl w:val="0"/>
          <w:numId w:val="72"/>
        </w:numPr>
        <w:spacing w:before="60" w:after="60"/>
        <w:ind w:left="426"/>
        <w:jc w:val="both"/>
        <w:rPr>
          <w:rFonts w:asciiTheme="minorHAnsi" w:hAnsiTheme="minorHAnsi" w:cstheme="minorHAnsi"/>
          <w:color w:val="000000" w:themeColor="text1"/>
        </w:rPr>
      </w:pPr>
      <w:r w:rsidRPr="00433679">
        <w:rPr>
          <w:rFonts w:asciiTheme="minorHAnsi" w:hAnsiTheme="minorHAnsi" w:cstheme="minorHAnsi"/>
          <w:color w:val="000000" w:themeColor="text1"/>
        </w:rPr>
        <w:t>W ramach Oceny Końcowej, na zakończenie testów, prowadzona jest prezentacja Demonstratora dla osób trzecich, zaproszonych przez NCBR.</w:t>
      </w:r>
    </w:p>
    <w:p w14:paraId="7BA41E3E" w14:textId="70A115B7" w:rsidR="00CB14F5" w:rsidRPr="00433679" w:rsidRDefault="00CB14F5" w:rsidP="00433679">
      <w:pPr>
        <w:pStyle w:val="Akapitzlist"/>
        <w:numPr>
          <w:ilvl w:val="0"/>
          <w:numId w:val="72"/>
        </w:numPr>
        <w:spacing w:before="60" w:after="60"/>
        <w:ind w:left="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Etap II w ramach Strumienia kończy się z chwilą opublikowania Listy Rankingowej do wiadomości Uczestników Przedsięwzięcia, na Stronie internetowej NCBR (uzyskaniem Wyników przez Uczestników Przedsięwzięcia). </w:t>
      </w:r>
    </w:p>
    <w:p w14:paraId="61983D62" w14:textId="74D133C6" w:rsidR="00CB14F5" w:rsidRPr="00433679" w:rsidRDefault="00CB14F5" w:rsidP="00433679">
      <w:pPr>
        <w:pStyle w:val="Nagwek2"/>
      </w:pPr>
      <w:bookmarkStart w:id="202" w:name="_Ref494282176"/>
      <w:bookmarkStart w:id="203" w:name="_Toc504994952"/>
      <w:bookmarkStart w:id="204" w:name="_Toc18349567"/>
      <w:bookmarkStart w:id="205" w:name="_Toc52745904"/>
      <w:bookmarkStart w:id="206" w:name="_Toc70340592"/>
      <w:bookmarkStart w:id="207" w:name="_Ref479981101"/>
      <w:bookmarkStart w:id="208" w:name="_Toc504994956"/>
      <w:bookmarkStart w:id="209" w:name="_Ref511380873"/>
      <w:bookmarkStart w:id="210" w:name="_Ref511381217"/>
      <w:bookmarkStart w:id="211" w:name="_Ref511633417"/>
      <w:bookmarkStart w:id="212" w:name="_Ref511829054"/>
      <w:bookmarkStart w:id="213" w:name="_Toc511371203"/>
      <w:r w:rsidRPr="00433679">
        <w:t>[TESTY</w:t>
      </w:r>
      <w:r w:rsidR="004C1C8A" w:rsidRPr="00433679">
        <w:t xml:space="preserve"> PROTOTYPÓW I OCENA DEMONSTRATORA</w:t>
      </w:r>
      <w:r w:rsidRPr="00433679">
        <w:t>]</w:t>
      </w:r>
      <w:bookmarkEnd w:id="202"/>
      <w:bookmarkEnd w:id="203"/>
      <w:bookmarkEnd w:id="204"/>
      <w:bookmarkEnd w:id="205"/>
      <w:bookmarkEnd w:id="206"/>
    </w:p>
    <w:p w14:paraId="2877B344" w14:textId="422C61CD" w:rsidR="00CB14F5" w:rsidRPr="00433679" w:rsidRDefault="00CB14F5" w:rsidP="00433679">
      <w:pPr>
        <w:pStyle w:val="Akapitzlist"/>
        <w:numPr>
          <w:ilvl w:val="0"/>
          <w:numId w:val="62"/>
        </w:numPr>
        <w:spacing w:before="60" w:after="60"/>
        <w:ind w:left="426"/>
        <w:jc w:val="both"/>
        <w:rPr>
          <w:rFonts w:asciiTheme="minorHAnsi" w:eastAsiaTheme="minorEastAsia" w:hAnsiTheme="minorHAnsi" w:cstheme="minorHAnsi"/>
          <w:color w:val="000000" w:themeColor="text1"/>
        </w:rPr>
      </w:pPr>
      <w:bookmarkStart w:id="214" w:name="_Ref494282182"/>
      <w:r w:rsidRPr="00433679">
        <w:rPr>
          <w:rFonts w:asciiTheme="minorHAnsi" w:eastAsia="Calibri" w:hAnsiTheme="minorHAnsi" w:cstheme="minorHAnsi"/>
          <w:color w:val="000000" w:themeColor="text1"/>
        </w:rPr>
        <w:t xml:space="preserve">Wykonawca jest zobowiązany wziąć udział w </w:t>
      </w:r>
      <w:r w:rsidR="004C1C8A" w:rsidRPr="00433679">
        <w:rPr>
          <w:rFonts w:asciiTheme="minorHAnsi" w:eastAsia="Calibri" w:hAnsiTheme="minorHAnsi" w:cstheme="minorHAnsi"/>
          <w:color w:val="000000" w:themeColor="text1"/>
        </w:rPr>
        <w:t>T</w:t>
      </w:r>
      <w:r w:rsidRPr="00433679">
        <w:rPr>
          <w:rFonts w:asciiTheme="minorHAnsi" w:eastAsia="Calibri" w:hAnsiTheme="minorHAnsi" w:cstheme="minorHAnsi"/>
          <w:color w:val="000000" w:themeColor="text1"/>
        </w:rPr>
        <w:t xml:space="preserve">estach </w:t>
      </w:r>
      <w:r w:rsidR="00C3570D" w:rsidRPr="00433679">
        <w:rPr>
          <w:rFonts w:asciiTheme="minorHAnsi" w:eastAsia="Calibri" w:hAnsiTheme="minorHAnsi" w:cstheme="minorHAnsi"/>
          <w:color w:val="000000" w:themeColor="text1"/>
        </w:rPr>
        <w:t xml:space="preserve">Prototypów i </w:t>
      </w:r>
      <w:r w:rsidR="004C1C8A" w:rsidRPr="00433679">
        <w:rPr>
          <w:rFonts w:asciiTheme="minorHAnsi" w:eastAsia="Calibri" w:hAnsiTheme="minorHAnsi" w:cstheme="minorHAnsi"/>
          <w:color w:val="000000" w:themeColor="text1"/>
        </w:rPr>
        <w:t xml:space="preserve">ocenie </w:t>
      </w:r>
      <w:r w:rsidRPr="00433679">
        <w:rPr>
          <w:rFonts w:asciiTheme="minorHAnsi" w:eastAsia="Calibri" w:hAnsiTheme="minorHAnsi" w:cstheme="minorHAnsi"/>
          <w:color w:val="000000" w:themeColor="text1"/>
        </w:rPr>
        <w:t xml:space="preserve">Demonstratora na warunkach określonych w Umowie. </w:t>
      </w:r>
      <w:r w:rsidRPr="00433679">
        <w:rPr>
          <w:rFonts w:asciiTheme="minorHAnsi" w:hAnsiTheme="minorHAnsi" w:cstheme="minorHAnsi"/>
          <w:color w:val="000000" w:themeColor="text1"/>
        </w:rPr>
        <w:t>Weryfikacja Wyników Prac B+R i testy są prowadzone zgodnie z Harmonogramem, na zasadach opisanych w Załączniku nr 4 do Regulaminu.</w:t>
      </w:r>
    </w:p>
    <w:p w14:paraId="1325094E" w14:textId="3B597986" w:rsidR="00CB14F5" w:rsidRPr="00433679" w:rsidRDefault="00CB14F5" w:rsidP="00433679">
      <w:pPr>
        <w:pStyle w:val="Akapitzlist"/>
        <w:numPr>
          <w:ilvl w:val="0"/>
          <w:numId w:val="62"/>
        </w:numPr>
        <w:spacing w:before="60" w:after="60"/>
        <w:ind w:left="426"/>
        <w:jc w:val="both"/>
        <w:rPr>
          <w:rFonts w:asciiTheme="minorHAnsi" w:hAnsiTheme="minorHAnsi" w:cstheme="minorHAnsi"/>
          <w:color w:val="000000" w:themeColor="text1"/>
        </w:rPr>
      </w:pPr>
      <w:r w:rsidRPr="00433679">
        <w:rPr>
          <w:rFonts w:asciiTheme="minorHAnsi" w:eastAsia="Times New Roman" w:hAnsiTheme="minorHAnsi" w:cstheme="minorHAnsi"/>
          <w:color w:val="000000" w:themeColor="text1"/>
          <w:lang w:eastAsia="ar-SA"/>
        </w:rPr>
        <w:t>Za przeprowadzenie testów, udział w testach</w:t>
      </w:r>
      <w:r w:rsidR="004C1C8A" w:rsidRPr="00433679">
        <w:rPr>
          <w:rFonts w:asciiTheme="minorHAnsi" w:eastAsia="Times New Roman" w:hAnsiTheme="minorHAnsi" w:cstheme="minorHAnsi"/>
          <w:color w:val="000000" w:themeColor="text1"/>
          <w:lang w:eastAsia="ar-SA"/>
        </w:rPr>
        <w:t xml:space="preserve"> i ocenie</w:t>
      </w:r>
      <w:r w:rsidRPr="00433679">
        <w:rPr>
          <w:rFonts w:asciiTheme="minorHAnsi" w:eastAsia="Times New Roman" w:hAnsiTheme="minorHAnsi" w:cstheme="minorHAnsi"/>
          <w:color w:val="000000" w:themeColor="text1"/>
          <w:lang w:eastAsia="ar-SA"/>
        </w:rPr>
        <w:t>,</w:t>
      </w:r>
      <w:r w:rsidR="00C3570D" w:rsidRPr="00433679">
        <w:rPr>
          <w:rFonts w:asciiTheme="minorHAnsi" w:eastAsia="Times New Roman" w:hAnsiTheme="minorHAnsi" w:cstheme="minorHAnsi"/>
          <w:color w:val="000000" w:themeColor="text1"/>
          <w:lang w:eastAsia="ar-SA"/>
        </w:rPr>
        <w:t xml:space="preserve"> stworzenie Prototypów i Demonstratora</w:t>
      </w:r>
      <w:r w:rsidRPr="00433679">
        <w:rPr>
          <w:rFonts w:asciiTheme="minorHAnsi" w:eastAsia="Times New Roman" w:hAnsiTheme="minorHAnsi" w:cstheme="minorHAnsi"/>
          <w:color w:val="000000" w:themeColor="text1"/>
          <w:lang w:eastAsia="ar-SA"/>
        </w:rPr>
        <w:t xml:space="preserve"> oraz przekazanie </w:t>
      </w:r>
      <w:r w:rsidR="00C3570D" w:rsidRPr="00433679">
        <w:rPr>
          <w:rFonts w:asciiTheme="minorHAnsi" w:eastAsia="Times New Roman" w:hAnsiTheme="minorHAnsi" w:cstheme="minorHAnsi"/>
          <w:color w:val="000000" w:themeColor="text1"/>
          <w:lang w:eastAsia="ar-SA"/>
        </w:rPr>
        <w:t xml:space="preserve">Prototypów i </w:t>
      </w:r>
      <w:r w:rsidRPr="00433679">
        <w:rPr>
          <w:rFonts w:asciiTheme="minorHAnsi" w:eastAsia="Times New Roman" w:hAnsiTheme="minorHAnsi" w:cstheme="minorHAnsi"/>
          <w:color w:val="000000" w:themeColor="text1"/>
          <w:lang w:eastAsia="ar-SA"/>
        </w:rPr>
        <w:t>Demonstratora do testów</w:t>
      </w:r>
      <w:r w:rsidR="004C1C8A" w:rsidRPr="00433679">
        <w:rPr>
          <w:rFonts w:asciiTheme="minorHAnsi" w:eastAsia="Times New Roman" w:hAnsiTheme="minorHAnsi" w:cstheme="minorHAnsi"/>
          <w:color w:val="000000" w:themeColor="text1"/>
          <w:lang w:eastAsia="ar-SA"/>
        </w:rPr>
        <w:t xml:space="preserve"> lub oceny</w:t>
      </w:r>
      <w:r w:rsidRPr="00433679">
        <w:rPr>
          <w:rFonts w:asciiTheme="minorHAnsi" w:eastAsia="Times New Roman" w:hAnsiTheme="minorHAnsi" w:cstheme="minorHAnsi"/>
          <w:color w:val="000000" w:themeColor="text1"/>
          <w:lang w:eastAsia="ar-SA"/>
        </w:rPr>
        <w:t xml:space="preserve">, Wykonawcy nie przysługuje odrębne </w:t>
      </w:r>
      <w:r w:rsidR="00C3570D" w:rsidRPr="00433679">
        <w:rPr>
          <w:rFonts w:asciiTheme="minorHAnsi" w:eastAsia="Times New Roman" w:hAnsiTheme="minorHAnsi" w:cstheme="minorHAnsi"/>
          <w:color w:val="000000" w:themeColor="text1"/>
          <w:lang w:eastAsia="ar-SA"/>
        </w:rPr>
        <w:t xml:space="preserve">od wskazanego w </w:t>
      </w:r>
      <w:r w:rsidR="00C3570D" w:rsidRPr="00433679">
        <w:rPr>
          <w:rFonts w:asciiTheme="minorHAnsi" w:eastAsia="Times New Roman" w:hAnsiTheme="minorHAnsi" w:cstheme="minorHAnsi"/>
          <w:color w:val="000000" w:themeColor="text1"/>
          <w:lang w:eastAsia="ar-SA"/>
        </w:rPr>
        <w:fldChar w:fldCharType="begin"/>
      </w:r>
      <w:r w:rsidR="00C3570D" w:rsidRPr="00433679">
        <w:rPr>
          <w:rFonts w:asciiTheme="minorHAnsi" w:eastAsia="Times New Roman" w:hAnsiTheme="minorHAnsi" w:cstheme="minorHAnsi"/>
          <w:color w:val="000000" w:themeColor="text1"/>
          <w:lang w:eastAsia="ar-SA"/>
        </w:rPr>
        <w:instrText xml:space="preserve"> REF _Ref479976521 \n \h </w:instrText>
      </w:r>
      <w:r w:rsidR="0090300A" w:rsidRPr="00433679">
        <w:rPr>
          <w:rFonts w:asciiTheme="minorHAnsi" w:eastAsia="Times New Roman" w:hAnsiTheme="minorHAnsi" w:cstheme="minorHAnsi"/>
          <w:color w:val="000000" w:themeColor="text1"/>
          <w:lang w:eastAsia="ar-SA"/>
        </w:rPr>
        <w:instrText xml:space="preserve"> \* MERGEFORMAT </w:instrText>
      </w:r>
      <w:r w:rsidR="00C3570D" w:rsidRPr="00433679">
        <w:rPr>
          <w:rFonts w:asciiTheme="minorHAnsi" w:eastAsia="Times New Roman" w:hAnsiTheme="minorHAnsi" w:cstheme="minorHAnsi"/>
          <w:color w:val="000000" w:themeColor="text1"/>
          <w:lang w:eastAsia="ar-SA"/>
        </w:rPr>
      </w:r>
      <w:r w:rsidR="00C3570D" w:rsidRPr="00433679">
        <w:rPr>
          <w:rFonts w:asciiTheme="minorHAnsi" w:eastAsia="Times New Roman" w:hAnsiTheme="minorHAnsi" w:cstheme="minorHAnsi"/>
          <w:color w:val="000000" w:themeColor="text1"/>
          <w:lang w:eastAsia="ar-SA"/>
        </w:rPr>
        <w:fldChar w:fldCharType="separate"/>
      </w:r>
      <w:r w:rsidR="0071785C" w:rsidRPr="00433679">
        <w:rPr>
          <w:rFonts w:asciiTheme="minorHAnsi" w:eastAsia="Times New Roman" w:hAnsiTheme="minorHAnsi" w:cstheme="minorHAnsi"/>
          <w:color w:val="000000" w:themeColor="text1"/>
          <w:lang w:eastAsia="ar-SA"/>
        </w:rPr>
        <w:t>ART. 23</w:t>
      </w:r>
      <w:r w:rsidR="00C3570D" w:rsidRPr="00433679">
        <w:rPr>
          <w:rFonts w:asciiTheme="minorHAnsi" w:eastAsia="Times New Roman" w:hAnsiTheme="minorHAnsi" w:cstheme="minorHAnsi"/>
          <w:color w:val="000000" w:themeColor="text1"/>
          <w:lang w:eastAsia="ar-SA"/>
        </w:rPr>
        <w:fldChar w:fldCharType="end"/>
      </w:r>
      <w:r w:rsidR="00C3570D" w:rsidRPr="00433679">
        <w:rPr>
          <w:rFonts w:asciiTheme="minorHAnsi" w:eastAsia="Times New Roman" w:hAnsiTheme="minorHAnsi" w:cstheme="minorHAnsi"/>
          <w:color w:val="000000" w:themeColor="text1"/>
          <w:lang w:eastAsia="ar-SA"/>
        </w:rPr>
        <w:t xml:space="preserve"> </w:t>
      </w:r>
      <w:r w:rsidRPr="00433679">
        <w:rPr>
          <w:rFonts w:asciiTheme="minorHAnsi" w:eastAsia="Times New Roman" w:hAnsiTheme="minorHAnsi" w:cstheme="minorHAnsi"/>
          <w:color w:val="000000" w:themeColor="text1"/>
          <w:lang w:eastAsia="ar-SA"/>
        </w:rPr>
        <w:t xml:space="preserve">wynagrodzenie, przy czym Wykonawca nie jest zobowiązany do poniesienia jakichkolwiek kosztów </w:t>
      </w:r>
      <w:r w:rsidR="00C3570D" w:rsidRPr="00433679">
        <w:rPr>
          <w:rFonts w:asciiTheme="minorHAnsi" w:eastAsia="Times New Roman" w:hAnsiTheme="minorHAnsi" w:cstheme="minorHAnsi"/>
          <w:color w:val="000000" w:themeColor="text1"/>
          <w:lang w:eastAsia="ar-SA"/>
        </w:rPr>
        <w:t>przeprowadzenia testów</w:t>
      </w:r>
      <w:r w:rsidR="00EC404E" w:rsidRPr="00433679">
        <w:rPr>
          <w:rFonts w:asciiTheme="minorHAnsi" w:eastAsia="Times New Roman" w:hAnsiTheme="minorHAnsi" w:cstheme="minorHAnsi"/>
          <w:color w:val="000000" w:themeColor="text1"/>
          <w:lang w:eastAsia="ar-SA"/>
        </w:rPr>
        <w:t>, z zastrzeżeniem wyraźnie odmiennych postanowień tego artykułu.</w:t>
      </w:r>
      <w:r w:rsidR="009D405D" w:rsidRPr="00433679">
        <w:rPr>
          <w:rFonts w:asciiTheme="minorHAnsi" w:eastAsia="Times New Roman" w:hAnsiTheme="minorHAnsi" w:cstheme="minorHAnsi"/>
          <w:color w:val="000000" w:themeColor="text1"/>
          <w:lang w:eastAsia="ar-SA"/>
        </w:rPr>
        <w:t xml:space="preserve"> </w:t>
      </w:r>
    </w:p>
    <w:p w14:paraId="671D63E8" w14:textId="775EA407" w:rsidR="00CB14F5" w:rsidRPr="00433679" w:rsidRDefault="00CB14F5" w:rsidP="00433679">
      <w:pPr>
        <w:pStyle w:val="Akapitzlist"/>
        <w:numPr>
          <w:ilvl w:val="0"/>
          <w:numId w:val="62"/>
        </w:numPr>
        <w:spacing w:before="60" w:after="60"/>
        <w:ind w:left="426" w:hanging="426"/>
        <w:jc w:val="both"/>
        <w:rPr>
          <w:rFonts w:asciiTheme="minorHAnsi" w:eastAsiaTheme="minorEastAsia" w:hAnsiTheme="minorHAnsi" w:cstheme="minorHAnsi"/>
          <w:color w:val="000000" w:themeColor="text1"/>
        </w:rPr>
      </w:pPr>
      <w:r w:rsidRPr="00433679">
        <w:rPr>
          <w:rFonts w:asciiTheme="minorHAnsi" w:eastAsia="Calibri" w:hAnsiTheme="minorHAnsi" w:cstheme="minorHAnsi"/>
          <w:color w:val="000000" w:themeColor="text1"/>
        </w:rPr>
        <w:t xml:space="preserve">Testy są </w:t>
      </w:r>
      <w:r w:rsidR="00A32054" w:rsidRPr="00433679">
        <w:rPr>
          <w:rFonts w:asciiTheme="minorHAnsi" w:eastAsia="Calibri" w:hAnsiTheme="minorHAnsi" w:cstheme="minorHAnsi"/>
          <w:color w:val="000000" w:themeColor="text1"/>
        </w:rPr>
        <w:t>–</w:t>
      </w:r>
      <w:r w:rsidRPr="00433679">
        <w:rPr>
          <w:rFonts w:asciiTheme="minorHAnsi" w:eastAsia="Calibri" w:hAnsiTheme="minorHAnsi" w:cstheme="minorHAnsi"/>
          <w:color w:val="000000" w:themeColor="text1"/>
        </w:rPr>
        <w:t xml:space="preserve"> </w:t>
      </w:r>
      <w:r w:rsidR="00A32054" w:rsidRPr="00433679">
        <w:rPr>
          <w:rFonts w:asciiTheme="minorHAnsi" w:eastAsia="Calibri" w:hAnsiTheme="minorHAnsi" w:cstheme="minorHAnsi"/>
          <w:color w:val="000000" w:themeColor="text1"/>
        </w:rPr>
        <w:t>wedle uznania</w:t>
      </w:r>
      <w:r w:rsidRPr="00433679">
        <w:rPr>
          <w:rFonts w:asciiTheme="minorHAnsi" w:eastAsia="Calibri" w:hAnsiTheme="minorHAnsi" w:cstheme="minorHAnsi"/>
          <w:color w:val="000000" w:themeColor="text1"/>
        </w:rPr>
        <w:t xml:space="preserve"> NCBR - prowadzone przy udziale </w:t>
      </w:r>
      <w:r w:rsidR="004B7609" w:rsidRPr="00433679">
        <w:rPr>
          <w:rFonts w:asciiTheme="minorHAnsi" w:eastAsia="Calibri" w:hAnsiTheme="minorHAnsi" w:cstheme="minorHAnsi"/>
          <w:color w:val="000000" w:themeColor="text1"/>
        </w:rPr>
        <w:t xml:space="preserve">przedstawicieli Uczestnika Przedsięwzięcia, </w:t>
      </w:r>
      <w:r w:rsidRPr="00433679">
        <w:rPr>
          <w:rFonts w:asciiTheme="minorHAnsi" w:eastAsia="Calibri" w:hAnsiTheme="minorHAnsi" w:cstheme="minorHAnsi"/>
          <w:color w:val="000000" w:themeColor="text1"/>
        </w:rPr>
        <w:t>pracowników NCBR, członków Zespołu Oceniającego lub innych podmiotów posiadających wiedzę specjalistyczną, które zostały wskazane przez NCBR.</w:t>
      </w:r>
      <w:r w:rsidRPr="00433679">
        <w:rPr>
          <w:rFonts w:asciiTheme="minorHAnsi" w:hAnsiTheme="minorHAnsi" w:cstheme="minorHAnsi"/>
          <w:color w:val="000000" w:themeColor="text1"/>
        </w:rPr>
        <w:t xml:space="preserve"> Wykonawca jest zobowiązany do przeprowadzenia co najmniej jednorazowego, w ramach </w:t>
      </w:r>
      <w:r w:rsidR="00A32054" w:rsidRPr="00433679">
        <w:rPr>
          <w:rFonts w:asciiTheme="minorHAnsi" w:hAnsiTheme="minorHAnsi" w:cstheme="minorHAnsi"/>
          <w:color w:val="000000" w:themeColor="text1"/>
        </w:rPr>
        <w:t xml:space="preserve">zarówno Selekcji jak i </w:t>
      </w:r>
      <w:r w:rsidRPr="00433679">
        <w:rPr>
          <w:rFonts w:asciiTheme="minorHAnsi" w:hAnsiTheme="minorHAnsi" w:cstheme="minorHAnsi"/>
          <w:color w:val="000000" w:themeColor="text1"/>
        </w:rPr>
        <w:t xml:space="preserve">Oceny Końcowej Etapu II, szkolenia osób </w:t>
      </w:r>
      <w:r w:rsidRPr="00433679">
        <w:rPr>
          <w:rFonts w:asciiTheme="minorHAnsi" w:eastAsia="Calibri" w:hAnsiTheme="minorHAnsi" w:cstheme="minorHAnsi"/>
          <w:color w:val="000000" w:themeColor="text1"/>
        </w:rPr>
        <w:t>wskazanych w zdaniu pierwszym</w:t>
      </w:r>
      <w:r w:rsidRPr="00433679">
        <w:rPr>
          <w:rFonts w:asciiTheme="minorHAnsi" w:hAnsiTheme="minorHAnsi" w:cstheme="minorHAnsi"/>
          <w:color w:val="000000" w:themeColor="text1"/>
        </w:rPr>
        <w:t xml:space="preserve"> z zakresu korzystania </w:t>
      </w:r>
      <w:r w:rsidR="00A32054" w:rsidRPr="00433679">
        <w:rPr>
          <w:rFonts w:asciiTheme="minorHAnsi" w:hAnsiTheme="minorHAnsi" w:cstheme="minorHAnsi"/>
          <w:color w:val="000000" w:themeColor="text1"/>
        </w:rPr>
        <w:t xml:space="preserve">odpowiednio </w:t>
      </w:r>
      <w:r w:rsidRPr="00433679">
        <w:rPr>
          <w:rFonts w:asciiTheme="minorHAnsi" w:hAnsiTheme="minorHAnsi" w:cstheme="minorHAnsi"/>
          <w:color w:val="000000" w:themeColor="text1"/>
        </w:rPr>
        <w:t xml:space="preserve">z </w:t>
      </w:r>
      <w:r w:rsidR="00A32054" w:rsidRPr="00433679">
        <w:rPr>
          <w:rFonts w:asciiTheme="minorHAnsi" w:hAnsiTheme="minorHAnsi" w:cstheme="minorHAnsi"/>
          <w:color w:val="000000" w:themeColor="text1"/>
        </w:rPr>
        <w:t xml:space="preserve">Prototypów i </w:t>
      </w:r>
      <w:r w:rsidRPr="00433679">
        <w:rPr>
          <w:rFonts w:asciiTheme="minorHAnsi" w:hAnsiTheme="minorHAnsi" w:cstheme="minorHAnsi"/>
          <w:color w:val="000000" w:themeColor="text1"/>
        </w:rPr>
        <w:t>Demonstrator</w:t>
      </w:r>
      <w:r w:rsidR="00A32054" w:rsidRPr="00433679">
        <w:rPr>
          <w:rFonts w:asciiTheme="minorHAnsi" w:hAnsiTheme="minorHAnsi" w:cstheme="minorHAnsi"/>
          <w:color w:val="000000" w:themeColor="text1"/>
        </w:rPr>
        <w:t>a</w:t>
      </w:r>
      <w:r w:rsidRPr="00433679">
        <w:rPr>
          <w:rFonts w:asciiTheme="minorHAnsi" w:hAnsiTheme="minorHAnsi" w:cstheme="minorHAnsi"/>
          <w:color w:val="000000" w:themeColor="text1"/>
        </w:rPr>
        <w:t xml:space="preserve"> w zakresie niezbędnym do bezpiecznego korzystania z nich, zgodnie z Załącznikiem nr 4 do Regulaminu. </w:t>
      </w:r>
      <w:r w:rsidRPr="00433679">
        <w:rPr>
          <w:rFonts w:asciiTheme="minorHAnsi" w:eastAsia="Calibri" w:hAnsiTheme="minorHAnsi" w:cstheme="minorHAnsi"/>
          <w:color w:val="000000" w:themeColor="text1"/>
        </w:rPr>
        <w:t xml:space="preserve">Szkolenie zostanie przeprowadzone </w:t>
      </w:r>
      <w:r w:rsidR="00A32054" w:rsidRPr="00433679">
        <w:rPr>
          <w:rFonts w:asciiTheme="minorHAnsi" w:eastAsia="Calibri" w:hAnsiTheme="minorHAnsi" w:cstheme="minorHAnsi"/>
          <w:color w:val="000000" w:themeColor="text1"/>
        </w:rPr>
        <w:t xml:space="preserve">w danym Etapie </w:t>
      </w:r>
      <w:r w:rsidRPr="00433679">
        <w:rPr>
          <w:rFonts w:asciiTheme="minorHAnsi" w:eastAsia="Calibri" w:hAnsiTheme="minorHAnsi" w:cstheme="minorHAnsi"/>
          <w:color w:val="000000" w:themeColor="text1"/>
        </w:rPr>
        <w:t xml:space="preserve">po </w:t>
      </w:r>
      <w:r w:rsidR="00C3570D" w:rsidRPr="00433679">
        <w:rPr>
          <w:rFonts w:asciiTheme="minorHAnsi" w:eastAsia="Calibri" w:hAnsiTheme="minorHAnsi" w:cstheme="minorHAnsi"/>
          <w:color w:val="000000" w:themeColor="text1"/>
        </w:rPr>
        <w:t xml:space="preserve">stworzeniu </w:t>
      </w:r>
      <w:r w:rsidR="00A32054" w:rsidRPr="00433679">
        <w:rPr>
          <w:rFonts w:asciiTheme="minorHAnsi" w:eastAsia="Calibri" w:hAnsiTheme="minorHAnsi" w:cstheme="minorHAnsi"/>
          <w:color w:val="000000" w:themeColor="text1"/>
        </w:rPr>
        <w:t xml:space="preserve">odpowiednio Prototypu lub </w:t>
      </w:r>
      <w:r w:rsidRPr="00433679">
        <w:rPr>
          <w:rFonts w:asciiTheme="minorHAnsi" w:eastAsia="Calibri" w:hAnsiTheme="minorHAnsi" w:cstheme="minorHAnsi"/>
          <w:color w:val="000000" w:themeColor="text1"/>
        </w:rPr>
        <w:t>Demonstratora.</w:t>
      </w:r>
    </w:p>
    <w:p w14:paraId="6D8EB9E8" w14:textId="1CF704CE" w:rsidR="00CB14F5" w:rsidRPr="00433679" w:rsidRDefault="00CB14F5" w:rsidP="00433679">
      <w:pPr>
        <w:pStyle w:val="Akapitzlist"/>
        <w:numPr>
          <w:ilvl w:val="0"/>
          <w:numId w:val="62"/>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Celem Testów jest weryfikacja </w:t>
      </w:r>
      <w:r w:rsidR="00C75461" w:rsidRPr="00433679">
        <w:rPr>
          <w:rFonts w:asciiTheme="minorHAnsi" w:hAnsiTheme="minorHAnsi" w:cstheme="minorHAnsi"/>
          <w:color w:val="000000" w:themeColor="text1"/>
        </w:rPr>
        <w:t xml:space="preserve">Prototypu i Demonstratora </w:t>
      </w:r>
      <w:r w:rsidRPr="00433679">
        <w:rPr>
          <w:rFonts w:asciiTheme="minorHAnsi" w:hAnsiTheme="minorHAnsi" w:cstheme="minorHAnsi"/>
          <w:color w:val="000000" w:themeColor="text1"/>
        </w:rPr>
        <w:t xml:space="preserve">w zakresie określonym w Załączniku nr 4 do Regulaminu. </w:t>
      </w:r>
    </w:p>
    <w:p w14:paraId="177EF870" w14:textId="169975EB" w:rsidR="00CB14F5" w:rsidRPr="00433679" w:rsidRDefault="00CB14F5" w:rsidP="00433679">
      <w:pPr>
        <w:pStyle w:val="Akapitzlist"/>
        <w:numPr>
          <w:ilvl w:val="0"/>
          <w:numId w:val="62"/>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NCBR ponosi koszty:</w:t>
      </w:r>
    </w:p>
    <w:p w14:paraId="7D0D9D9A" w14:textId="4BA34B26" w:rsidR="00CB14F5" w:rsidRPr="00433679" w:rsidRDefault="00CB14F5" w:rsidP="00433679">
      <w:pPr>
        <w:pStyle w:val="Akapitzlist"/>
        <w:numPr>
          <w:ilvl w:val="1"/>
          <w:numId w:val="62"/>
        </w:numPr>
        <w:spacing w:before="60" w:after="60"/>
        <w:ind w:left="709"/>
        <w:jc w:val="both"/>
        <w:rPr>
          <w:rFonts w:asciiTheme="minorHAnsi" w:eastAsiaTheme="minorEastAsia" w:hAnsiTheme="minorHAnsi" w:cstheme="minorHAnsi"/>
          <w:color w:val="000000" w:themeColor="text1"/>
        </w:rPr>
      </w:pPr>
      <w:r w:rsidRPr="00433679">
        <w:rPr>
          <w:rFonts w:asciiTheme="minorHAnsi" w:eastAsia="Calibri" w:hAnsiTheme="minorHAnsi" w:cstheme="minorHAnsi"/>
          <w:color w:val="000000" w:themeColor="text1"/>
        </w:rPr>
        <w:t>opracowania procedury testów</w:t>
      </w:r>
      <w:r w:rsidR="00C75461" w:rsidRPr="00433679">
        <w:rPr>
          <w:rFonts w:asciiTheme="minorHAnsi" w:eastAsia="Calibri" w:hAnsiTheme="minorHAnsi" w:cstheme="minorHAnsi"/>
          <w:color w:val="000000" w:themeColor="text1"/>
        </w:rPr>
        <w:t xml:space="preserve"> uszczegółowiającej założenia określone w Załączniku nr 4 do Regulaminu</w:t>
      </w:r>
      <w:r w:rsidRPr="00433679">
        <w:rPr>
          <w:rFonts w:asciiTheme="minorHAnsi" w:eastAsia="Calibri" w:hAnsiTheme="minorHAnsi" w:cstheme="minorHAnsi"/>
          <w:color w:val="000000" w:themeColor="text1"/>
        </w:rPr>
        <w:t>,</w:t>
      </w:r>
    </w:p>
    <w:p w14:paraId="0E6410A3" w14:textId="62007620" w:rsidR="00CB14F5" w:rsidRPr="00433679" w:rsidRDefault="00C75461" w:rsidP="00433679">
      <w:pPr>
        <w:pStyle w:val="Akapitzlist"/>
        <w:numPr>
          <w:ilvl w:val="1"/>
          <w:numId w:val="62"/>
        </w:numPr>
        <w:spacing w:before="60" w:after="60"/>
        <w:ind w:left="709"/>
        <w:rPr>
          <w:rFonts w:asciiTheme="minorHAnsi" w:eastAsiaTheme="minorEastAsia" w:hAnsiTheme="minorHAnsi" w:cstheme="minorHAnsi"/>
          <w:color w:val="000000" w:themeColor="text1"/>
        </w:rPr>
      </w:pPr>
      <w:r w:rsidRPr="00433679">
        <w:rPr>
          <w:rFonts w:asciiTheme="minorHAnsi" w:eastAsia="Calibri" w:hAnsiTheme="minorHAnsi" w:cstheme="minorHAnsi"/>
          <w:color w:val="000000" w:themeColor="text1"/>
        </w:rPr>
        <w:t xml:space="preserve">przeprowadzenia </w:t>
      </w:r>
      <w:r w:rsidR="00CB14F5" w:rsidRPr="00433679">
        <w:rPr>
          <w:rFonts w:asciiTheme="minorHAnsi" w:eastAsia="Calibri" w:hAnsiTheme="minorHAnsi" w:cstheme="minorHAnsi"/>
          <w:color w:val="000000" w:themeColor="text1"/>
        </w:rPr>
        <w:t xml:space="preserve">testów </w:t>
      </w:r>
      <w:r w:rsidR="00C3570D" w:rsidRPr="00433679">
        <w:rPr>
          <w:rFonts w:asciiTheme="minorHAnsi" w:eastAsia="Calibri" w:hAnsiTheme="minorHAnsi" w:cstheme="minorHAnsi"/>
          <w:color w:val="000000" w:themeColor="text1"/>
        </w:rPr>
        <w:t xml:space="preserve">Prototypów i </w:t>
      </w:r>
      <w:r w:rsidR="004C1C8A" w:rsidRPr="00433679">
        <w:rPr>
          <w:rFonts w:asciiTheme="minorHAnsi" w:eastAsia="Calibri" w:hAnsiTheme="minorHAnsi" w:cstheme="minorHAnsi"/>
          <w:color w:val="000000" w:themeColor="text1"/>
        </w:rPr>
        <w:t xml:space="preserve">oceny </w:t>
      </w:r>
      <w:r w:rsidR="00CB14F5" w:rsidRPr="00433679">
        <w:rPr>
          <w:rFonts w:asciiTheme="minorHAnsi" w:eastAsia="Calibri" w:hAnsiTheme="minorHAnsi" w:cstheme="minorHAnsi"/>
          <w:color w:val="000000" w:themeColor="text1"/>
        </w:rPr>
        <w:t>Demonstratora,</w:t>
      </w:r>
      <w:r w:rsidR="00CB14F5" w:rsidRPr="00433679">
        <w:rPr>
          <w:rFonts w:asciiTheme="minorHAnsi" w:hAnsiTheme="minorHAnsi" w:cstheme="minorHAnsi"/>
          <w:color w:val="000000" w:themeColor="text1"/>
        </w:rPr>
        <w:t xml:space="preserve"> </w:t>
      </w:r>
    </w:p>
    <w:bookmarkEnd w:id="214"/>
    <w:p w14:paraId="5C210034" w14:textId="04E20FAF" w:rsidR="00C3570D" w:rsidRPr="00433679" w:rsidRDefault="00C3570D" w:rsidP="00433679">
      <w:pPr>
        <w:pStyle w:val="Akapitzlist"/>
        <w:numPr>
          <w:ilvl w:val="0"/>
          <w:numId w:val="62"/>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Wykonawca ponosi koszty:</w:t>
      </w:r>
    </w:p>
    <w:p w14:paraId="702E3358" w14:textId="7F8D1BB3" w:rsidR="00C3570D" w:rsidRPr="00433679" w:rsidRDefault="00C3570D" w:rsidP="00433679">
      <w:pPr>
        <w:pStyle w:val="Akapitzlist"/>
        <w:numPr>
          <w:ilvl w:val="1"/>
          <w:numId w:val="62"/>
        </w:numPr>
        <w:spacing w:before="60" w:after="60"/>
        <w:ind w:left="709"/>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udziału swoich przedstawicieli w testach </w:t>
      </w:r>
      <w:r w:rsidRPr="00433679">
        <w:rPr>
          <w:rFonts w:asciiTheme="minorHAnsi" w:eastAsia="Calibri" w:hAnsiTheme="minorHAnsi" w:cstheme="minorHAnsi"/>
          <w:color w:val="000000" w:themeColor="text1"/>
        </w:rPr>
        <w:t xml:space="preserve">Prototypów i </w:t>
      </w:r>
      <w:r w:rsidR="004C1C8A" w:rsidRPr="00433679">
        <w:rPr>
          <w:rFonts w:asciiTheme="minorHAnsi" w:eastAsia="Calibri" w:hAnsiTheme="minorHAnsi" w:cstheme="minorHAnsi"/>
          <w:color w:val="000000" w:themeColor="text1"/>
        </w:rPr>
        <w:t xml:space="preserve">ocenie </w:t>
      </w:r>
      <w:r w:rsidRPr="00433679">
        <w:rPr>
          <w:rFonts w:asciiTheme="minorHAnsi" w:hAnsiTheme="minorHAnsi" w:cstheme="minorHAnsi"/>
          <w:color w:val="000000" w:themeColor="text1"/>
        </w:rPr>
        <w:t>Demonstratora,</w:t>
      </w:r>
    </w:p>
    <w:p w14:paraId="3774B0A7" w14:textId="6403763B" w:rsidR="00C3570D" w:rsidRPr="00433679" w:rsidRDefault="00C3570D" w:rsidP="00433679">
      <w:pPr>
        <w:pStyle w:val="Akapitzlist"/>
        <w:numPr>
          <w:ilvl w:val="1"/>
          <w:numId w:val="62"/>
        </w:numPr>
        <w:spacing w:before="60" w:after="60"/>
        <w:ind w:left="709"/>
        <w:jc w:val="both"/>
        <w:rPr>
          <w:rFonts w:asciiTheme="minorHAnsi" w:hAnsiTheme="minorHAnsi" w:cstheme="minorHAnsi"/>
          <w:color w:val="000000" w:themeColor="text1"/>
        </w:rPr>
      </w:pPr>
      <w:r w:rsidRPr="00433679">
        <w:rPr>
          <w:rFonts w:asciiTheme="minorHAnsi" w:hAnsiTheme="minorHAnsi" w:cstheme="minorHAnsi"/>
          <w:color w:val="000000" w:themeColor="text1"/>
        </w:rPr>
        <w:lastRenderedPageBreak/>
        <w:t xml:space="preserve">obsług i napraw </w:t>
      </w:r>
      <w:r w:rsidRPr="00433679">
        <w:rPr>
          <w:rFonts w:asciiTheme="minorHAnsi" w:eastAsia="Calibri" w:hAnsiTheme="minorHAnsi" w:cstheme="minorHAnsi"/>
          <w:color w:val="000000" w:themeColor="text1"/>
        </w:rPr>
        <w:t xml:space="preserve">Prototypów i </w:t>
      </w:r>
      <w:r w:rsidRPr="00433679">
        <w:rPr>
          <w:rFonts w:asciiTheme="minorHAnsi" w:hAnsiTheme="minorHAnsi" w:cstheme="minorHAnsi"/>
          <w:color w:val="000000" w:themeColor="text1"/>
        </w:rPr>
        <w:t>Demonstratora, w zakresie w jakim są one niezbędne dla dalszego przeprowadzenia Testów</w:t>
      </w:r>
      <w:r w:rsidRPr="00433679">
        <w:rPr>
          <w:rFonts w:asciiTheme="minorHAnsi" w:eastAsia="Times New Roman" w:hAnsiTheme="minorHAnsi" w:cstheme="minorHAnsi"/>
          <w:color w:val="000000" w:themeColor="text1"/>
          <w:lang w:eastAsia="ar-SA"/>
        </w:rPr>
        <w:t>.</w:t>
      </w:r>
    </w:p>
    <w:p w14:paraId="7C712B7A" w14:textId="772AB877" w:rsidR="00CB14F5" w:rsidRPr="00433679" w:rsidRDefault="00CB14F5" w:rsidP="00433679">
      <w:pPr>
        <w:pStyle w:val="Akapitzlist"/>
        <w:numPr>
          <w:ilvl w:val="0"/>
          <w:numId w:val="62"/>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 trakcie trwania Testów </w:t>
      </w:r>
      <w:r w:rsidR="00C3570D" w:rsidRPr="00433679">
        <w:rPr>
          <w:rFonts w:asciiTheme="minorHAnsi" w:eastAsia="Calibri" w:hAnsiTheme="minorHAnsi" w:cstheme="minorHAnsi"/>
          <w:color w:val="000000" w:themeColor="text1"/>
        </w:rPr>
        <w:t xml:space="preserve">Prototypów i </w:t>
      </w:r>
      <w:r w:rsidRPr="00433679">
        <w:rPr>
          <w:rFonts w:asciiTheme="minorHAnsi" w:hAnsiTheme="minorHAnsi" w:cstheme="minorHAnsi"/>
          <w:color w:val="000000" w:themeColor="text1"/>
        </w:rPr>
        <w:t xml:space="preserve">Demonstratora, Wykonawca jest uprawniony, na własny koszt, do dokonywania przeglądów </w:t>
      </w:r>
      <w:r w:rsidR="00C3570D" w:rsidRPr="00433679">
        <w:rPr>
          <w:rFonts w:asciiTheme="minorHAnsi" w:hAnsiTheme="minorHAnsi" w:cstheme="minorHAnsi"/>
          <w:color w:val="000000" w:themeColor="text1"/>
        </w:rPr>
        <w:t xml:space="preserve">Prototypu lub </w:t>
      </w:r>
      <w:r w:rsidRPr="00433679">
        <w:rPr>
          <w:rFonts w:asciiTheme="minorHAnsi" w:hAnsiTheme="minorHAnsi" w:cstheme="minorHAnsi"/>
          <w:color w:val="000000" w:themeColor="text1"/>
        </w:rPr>
        <w:t xml:space="preserve">Demonstratora w sposób nieingerujący w przebieg testów oraz wymiany elementów </w:t>
      </w:r>
      <w:r w:rsidR="00C3570D" w:rsidRPr="00433679">
        <w:rPr>
          <w:rFonts w:asciiTheme="minorHAnsi" w:hAnsiTheme="minorHAnsi" w:cstheme="minorHAnsi"/>
          <w:color w:val="000000" w:themeColor="text1"/>
        </w:rPr>
        <w:t xml:space="preserve">Prototypu lub </w:t>
      </w:r>
      <w:r w:rsidRPr="00433679">
        <w:rPr>
          <w:rFonts w:asciiTheme="minorHAnsi" w:hAnsiTheme="minorHAnsi" w:cstheme="minorHAnsi"/>
          <w:color w:val="000000" w:themeColor="text1"/>
        </w:rPr>
        <w:t xml:space="preserve">Demonstratora, przy czym prowadzenie wskazanych czynności przez Wykonawcę nie wpływa na bieg terminów określonych Umową oraz wskazane prace nie mogą przekraczać 3 Dni Roboczych na </w:t>
      </w:r>
      <w:r w:rsidR="00C3570D" w:rsidRPr="00433679">
        <w:rPr>
          <w:rFonts w:asciiTheme="minorHAnsi" w:hAnsiTheme="minorHAnsi" w:cstheme="minorHAnsi"/>
          <w:color w:val="000000" w:themeColor="text1"/>
        </w:rPr>
        <w:t xml:space="preserve">Prototyp lub </w:t>
      </w:r>
      <w:r w:rsidRPr="00433679">
        <w:rPr>
          <w:rFonts w:asciiTheme="minorHAnsi" w:hAnsiTheme="minorHAnsi" w:cstheme="minorHAnsi"/>
          <w:color w:val="000000" w:themeColor="text1"/>
        </w:rPr>
        <w:t xml:space="preserve">Demonstrator w ramach danego Strumienia. O czynnościach podejmowanych zgodnie z niniejszym paragrafem Wykonawca jest zobowiązany niezwłocznie powiadomić NCBR. W razie przekroczenia 3 Dni roboczych na dany Demonstrator w ramach danego Strumienia przyjmuje się, że </w:t>
      </w:r>
      <w:r w:rsidR="00C3570D" w:rsidRPr="00433679">
        <w:rPr>
          <w:rFonts w:asciiTheme="minorHAnsi" w:hAnsiTheme="minorHAnsi" w:cstheme="minorHAnsi"/>
          <w:color w:val="000000" w:themeColor="text1"/>
        </w:rPr>
        <w:t xml:space="preserve">odpowiednio Prototyp lub </w:t>
      </w:r>
      <w:r w:rsidRPr="00433679">
        <w:rPr>
          <w:rFonts w:asciiTheme="minorHAnsi" w:hAnsiTheme="minorHAnsi" w:cstheme="minorHAnsi"/>
          <w:color w:val="000000" w:themeColor="text1"/>
        </w:rPr>
        <w:t>Demonstrator nie zaliczył testów Demonstratora.</w:t>
      </w:r>
    </w:p>
    <w:p w14:paraId="3CF3A797" w14:textId="00913C71" w:rsidR="00C75461" w:rsidRPr="00433679" w:rsidRDefault="00C75461" w:rsidP="00433679">
      <w:pPr>
        <w:pStyle w:val="Akapitzlist"/>
        <w:numPr>
          <w:ilvl w:val="0"/>
          <w:numId w:val="62"/>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Szczegółowe warunku przeprowadzenia Testów określa Załącznik nr 4 do Regulaminu.</w:t>
      </w:r>
    </w:p>
    <w:p w14:paraId="709133CE" w14:textId="64C3D22C" w:rsidR="00CB14F5" w:rsidRPr="00433679" w:rsidRDefault="00CB14F5" w:rsidP="00433679">
      <w:pPr>
        <w:pStyle w:val="Nagwek2"/>
      </w:pPr>
      <w:bookmarkStart w:id="215" w:name="_Toc504994961"/>
      <w:bookmarkStart w:id="216" w:name="_Toc511371207"/>
      <w:bookmarkStart w:id="217" w:name="_Toc52745905"/>
      <w:bookmarkStart w:id="218" w:name="_Toc70340593"/>
      <w:r w:rsidRPr="00433679">
        <w:t xml:space="preserve">[SKUTKI </w:t>
      </w:r>
      <w:r w:rsidR="00191ADF" w:rsidRPr="00433679">
        <w:t>OPÓŹNIEŃ</w:t>
      </w:r>
      <w:r w:rsidRPr="00433679">
        <w:t>]</w:t>
      </w:r>
      <w:bookmarkEnd w:id="215"/>
      <w:bookmarkEnd w:id="216"/>
      <w:bookmarkEnd w:id="217"/>
      <w:bookmarkEnd w:id="218"/>
    </w:p>
    <w:p w14:paraId="0D7D672A" w14:textId="5A29CBAF" w:rsidR="00CB14F5" w:rsidRPr="00433679" w:rsidRDefault="00CB14F5" w:rsidP="00433679">
      <w:pPr>
        <w:spacing w:before="60" w:after="60"/>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W przypadku nieterminowej realizacji Prac B+R na rzecz NCBR, NCBR jest uprawnione do skorzystania z uprawnień wskazanych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_Ref493846761 \r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37</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oraz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_Ref479974598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39</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w:t>
      </w:r>
    </w:p>
    <w:p w14:paraId="4B3B00D4" w14:textId="0C8F26A4" w:rsidR="00CB14F5" w:rsidRPr="00433679" w:rsidRDefault="009951B5" w:rsidP="00433679">
      <w:pPr>
        <w:pStyle w:val="Nagwek1"/>
      </w:pPr>
      <w:bookmarkStart w:id="219" w:name="_Ref52746367"/>
      <w:bookmarkStart w:id="220" w:name="_Ref52748402"/>
      <w:bookmarkStart w:id="221" w:name="_Ref53704154"/>
      <w:bookmarkStart w:id="222" w:name="_Toc52745906"/>
      <w:bookmarkStart w:id="223" w:name="_Toc70340594"/>
      <w:bookmarkStart w:id="224" w:name="_Hlk53752956"/>
      <w:r w:rsidRPr="00433679">
        <w:t>DEMONSTRACJA</w:t>
      </w:r>
      <w:r w:rsidR="00CB14F5" w:rsidRPr="00433679">
        <w:t xml:space="preserve"> ROZWIĄZANIA</w:t>
      </w:r>
      <w:bookmarkEnd w:id="219"/>
      <w:bookmarkEnd w:id="220"/>
      <w:bookmarkEnd w:id="221"/>
      <w:bookmarkEnd w:id="222"/>
      <w:bookmarkEnd w:id="223"/>
    </w:p>
    <w:p w14:paraId="3807E1CE" w14:textId="050BD368" w:rsidR="00CB14F5" w:rsidRPr="00433679" w:rsidRDefault="00CB14F5" w:rsidP="00433679">
      <w:pPr>
        <w:pStyle w:val="Nagwek2"/>
      </w:pPr>
      <w:bookmarkStart w:id="225" w:name="_Ref52702904"/>
      <w:bookmarkStart w:id="226" w:name="_Toc52745907"/>
      <w:bookmarkStart w:id="227" w:name="_Toc70340595"/>
      <w:r w:rsidRPr="00433679">
        <w:t>[</w:t>
      </w:r>
      <w:r w:rsidR="00821C72" w:rsidRPr="00433679">
        <w:t>PROTOTYP</w:t>
      </w:r>
      <w:r w:rsidR="0077712E" w:rsidRPr="00433679">
        <w:t>Y</w:t>
      </w:r>
      <w:r w:rsidR="00821C72" w:rsidRPr="00433679">
        <w:t xml:space="preserve"> I </w:t>
      </w:r>
      <w:r w:rsidRPr="00433679">
        <w:t>DEMONSTRATOR</w:t>
      </w:r>
      <w:r w:rsidR="009951B5" w:rsidRPr="00433679">
        <w:t xml:space="preserve"> W STRUMIENIU BATERIA</w:t>
      </w:r>
      <w:r w:rsidRPr="00433679">
        <w:t>]</w:t>
      </w:r>
      <w:bookmarkEnd w:id="225"/>
      <w:bookmarkEnd w:id="226"/>
      <w:r w:rsidR="004B7609" w:rsidRPr="00433679">
        <w:t>*</w:t>
      </w:r>
      <w:bookmarkEnd w:id="227"/>
    </w:p>
    <w:p w14:paraId="0ECEFC69" w14:textId="7D2DFBFB" w:rsidR="004B7609" w:rsidRPr="00433679" w:rsidRDefault="004B7609" w:rsidP="00433679">
      <w:pPr>
        <w:rPr>
          <w:rFonts w:asciiTheme="minorHAnsi" w:hAnsiTheme="minorHAnsi" w:cstheme="minorHAnsi"/>
          <w:i/>
          <w:iCs/>
        </w:rPr>
      </w:pPr>
      <w:r w:rsidRPr="00433679">
        <w:rPr>
          <w:rFonts w:asciiTheme="minorHAnsi" w:hAnsiTheme="minorHAnsi" w:cstheme="minorHAnsi"/>
          <w:i/>
          <w:iCs/>
        </w:rPr>
        <w:t xml:space="preserve">[jeśli realizacja Umowy zgodnie z </w:t>
      </w:r>
      <w:r w:rsidRPr="00433679">
        <w:rPr>
          <w:rFonts w:asciiTheme="minorHAnsi" w:hAnsiTheme="minorHAnsi" w:cstheme="minorHAnsi"/>
          <w:i/>
          <w:iCs/>
        </w:rPr>
        <w:fldChar w:fldCharType="begin"/>
      </w:r>
      <w:r w:rsidRPr="00433679">
        <w:rPr>
          <w:rFonts w:asciiTheme="minorHAnsi" w:hAnsiTheme="minorHAnsi" w:cstheme="minorHAnsi"/>
          <w:i/>
          <w:iCs/>
        </w:rPr>
        <w:instrText xml:space="preserve"> REF _Ref70331596 \n \h  \* MERGEFORMAT </w:instrText>
      </w:r>
      <w:r w:rsidRPr="00433679">
        <w:rPr>
          <w:rFonts w:asciiTheme="minorHAnsi" w:hAnsiTheme="minorHAnsi" w:cstheme="minorHAnsi"/>
          <w:i/>
          <w:iCs/>
        </w:rPr>
      </w:r>
      <w:r w:rsidRPr="00433679">
        <w:rPr>
          <w:rFonts w:asciiTheme="minorHAnsi" w:hAnsiTheme="minorHAnsi" w:cstheme="minorHAnsi"/>
          <w:i/>
          <w:iCs/>
        </w:rPr>
        <w:fldChar w:fldCharType="separate"/>
      </w:r>
      <w:r w:rsidR="0071785C" w:rsidRPr="00433679">
        <w:rPr>
          <w:rFonts w:asciiTheme="minorHAnsi" w:hAnsiTheme="minorHAnsi" w:cstheme="minorHAnsi"/>
          <w:i/>
          <w:iCs/>
        </w:rPr>
        <w:t>ART. 3</w:t>
      </w:r>
      <w:r w:rsidRPr="00433679">
        <w:rPr>
          <w:rFonts w:asciiTheme="minorHAnsi" w:hAnsiTheme="minorHAnsi" w:cstheme="minorHAnsi"/>
          <w:i/>
          <w:iCs/>
        </w:rPr>
        <w:fldChar w:fldCharType="end"/>
      </w:r>
      <w:r w:rsidRPr="00433679">
        <w:rPr>
          <w:rFonts w:asciiTheme="minorHAnsi" w:hAnsiTheme="minorHAnsi" w:cstheme="minorHAnsi"/>
          <w:i/>
          <w:iCs/>
        </w:rPr>
        <w:t xml:space="preserve"> </w:t>
      </w:r>
      <w:r w:rsidRPr="00433679">
        <w:rPr>
          <w:rFonts w:asciiTheme="minorHAnsi" w:hAnsiTheme="minorHAnsi" w:cstheme="minorHAnsi"/>
          <w:i/>
          <w:iCs/>
        </w:rPr>
        <w:fldChar w:fldCharType="begin"/>
      </w:r>
      <w:r w:rsidRPr="00433679">
        <w:rPr>
          <w:rFonts w:asciiTheme="minorHAnsi" w:hAnsiTheme="minorHAnsi" w:cstheme="minorHAnsi"/>
          <w:i/>
          <w:iCs/>
        </w:rPr>
        <w:instrText xml:space="preserve"> REF _Ref52658708 \n \h  \* MERGEFORMAT </w:instrText>
      </w:r>
      <w:r w:rsidRPr="00433679">
        <w:rPr>
          <w:rFonts w:asciiTheme="minorHAnsi" w:hAnsiTheme="minorHAnsi" w:cstheme="minorHAnsi"/>
          <w:i/>
          <w:iCs/>
        </w:rPr>
      </w:r>
      <w:r w:rsidRPr="00433679">
        <w:rPr>
          <w:rFonts w:asciiTheme="minorHAnsi" w:hAnsiTheme="minorHAnsi" w:cstheme="minorHAnsi"/>
          <w:i/>
          <w:iCs/>
        </w:rPr>
        <w:fldChar w:fldCharType="separate"/>
      </w:r>
      <w:r w:rsidR="0071785C" w:rsidRPr="00433679">
        <w:rPr>
          <w:rFonts w:asciiTheme="minorHAnsi" w:hAnsiTheme="minorHAnsi" w:cstheme="minorHAnsi"/>
          <w:i/>
          <w:iCs/>
        </w:rPr>
        <w:t>§2</w:t>
      </w:r>
      <w:r w:rsidRPr="00433679">
        <w:rPr>
          <w:rFonts w:asciiTheme="minorHAnsi" w:hAnsiTheme="minorHAnsi" w:cstheme="minorHAnsi"/>
          <w:i/>
          <w:iCs/>
        </w:rPr>
        <w:fldChar w:fldCharType="end"/>
      </w:r>
      <w:r w:rsidRPr="00433679">
        <w:rPr>
          <w:rFonts w:asciiTheme="minorHAnsi" w:hAnsiTheme="minorHAnsi" w:cstheme="minorHAnsi"/>
          <w:i/>
          <w:iCs/>
        </w:rPr>
        <w:t xml:space="preserve"> dotyczy Strumienia „System” treść tego artykułu zastępuje się sformułowaniem „[celowo pusty]”]</w:t>
      </w:r>
      <w:r w:rsidR="009D405D" w:rsidRPr="00433679">
        <w:rPr>
          <w:rFonts w:asciiTheme="minorHAnsi" w:hAnsiTheme="minorHAnsi" w:cstheme="minorHAnsi"/>
          <w:i/>
          <w:iCs/>
        </w:rPr>
        <w:t xml:space="preserve"> </w:t>
      </w:r>
    </w:p>
    <w:p w14:paraId="211D838D" w14:textId="61A77F2F" w:rsidR="001B220F" w:rsidRPr="00433679" w:rsidRDefault="001B220F" w:rsidP="00433679">
      <w:pPr>
        <w:pStyle w:val="Akapitzlist"/>
        <w:numPr>
          <w:ilvl w:val="0"/>
          <w:numId w:val="73"/>
        </w:numPr>
        <w:spacing w:before="60" w:after="60"/>
        <w:ind w:left="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 ramach Etapu I, w ramach danego Strumienia i w ramach Wynagrodzenia Podstawowego za wykonanie Etapu I Umowy, Wykonawca jest zobowiązany stworzyć </w:t>
      </w:r>
      <w:r w:rsidR="00FE5515" w:rsidRPr="00433679">
        <w:rPr>
          <w:rFonts w:asciiTheme="minorHAnsi" w:hAnsiTheme="minorHAnsi" w:cstheme="minorHAnsi"/>
          <w:color w:val="000000" w:themeColor="text1"/>
        </w:rPr>
        <w:t>Prototypy Ogniw</w:t>
      </w:r>
      <w:r w:rsidRPr="00433679">
        <w:rPr>
          <w:rFonts w:asciiTheme="minorHAnsi" w:hAnsiTheme="minorHAnsi" w:cstheme="minorHAnsi"/>
          <w:color w:val="000000" w:themeColor="text1"/>
        </w:rPr>
        <w:t xml:space="preserve">, </w:t>
      </w:r>
      <w:r w:rsidR="0077712E" w:rsidRPr="00433679">
        <w:rPr>
          <w:rFonts w:asciiTheme="minorHAnsi" w:hAnsiTheme="minorHAnsi" w:cstheme="minorHAnsi"/>
          <w:color w:val="000000" w:themeColor="text1"/>
        </w:rPr>
        <w:t xml:space="preserve">w liczbie i o cechach określonych </w:t>
      </w:r>
      <w:r w:rsidRPr="00433679">
        <w:rPr>
          <w:rFonts w:asciiTheme="minorHAnsi" w:hAnsiTheme="minorHAnsi" w:cstheme="minorHAnsi"/>
          <w:color w:val="000000" w:themeColor="text1"/>
        </w:rPr>
        <w:t>zgodnie z Załącznikami nr 1 i nr 4 do Regulaminu oraz Wnioskiem.</w:t>
      </w:r>
      <w:r w:rsidR="00FE5515" w:rsidRPr="00433679">
        <w:rPr>
          <w:rFonts w:asciiTheme="minorHAnsi" w:hAnsiTheme="minorHAnsi" w:cstheme="minorHAnsi"/>
          <w:color w:val="000000" w:themeColor="text1"/>
        </w:rPr>
        <w:t xml:space="preserve"> W ramach Przedsięwzięcia właścicielem Prototypów Ogniw pozostaje Wykonawca, </w:t>
      </w:r>
      <w:r w:rsidR="006E417D" w:rsidRPr="00433679">
        <w:rPr>
          <w:rFonts w:asciiTheme="minorHAnsi" w:hAnsiTheme="minorHAnsi" w:cstheme="minorHAnsi"/>
          <w:color w:val="000000" w:themeColor="text1"/>
        </w:rPr>
        <w:t>a</w:t>
      </w:r>
      <w:r w:rsidR="00FE5515" w:rsidRPr="00433679">
        <w:rPr>
          <w:rFonts w:asciiTheme="minorHAnsi" w:hAnsiTheme="minorHAnsi" w:cstheme="minorHAnsi"/>
          <w:color w:val="000000" w:themeColor="text1"/>
        </w:rPr>
        <w:t xml:space="preserve"> własność Prototypów Ogniw nie przechodzi na NCBR. NCBR jest uprawniony jedynie do przeprowadzenia Testów Prototypów Ogniw, na warunkach określonych w Umowie.</w:t>
      </w:r>
    </w:p>
    <w:p w14:paraId="7AA25459" w14:textId="5549F97F" w:rsidR="001B220F" w:rsidRPr="00433679" w:rsidRDefault="001B220F" w:rsidP="00433679">
      <w:pPr>
        <w:pStyle w:val="Akapitzlist"/>
        <w:numPr>
          <w:ilvl w:val="0"/>
          <w:numId w:val="73"/>
        </w:numPr>
        <w:spacing w:before="60" w:after="60"/>
        <w:ind w:left="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 ramach Etapu II, w ramach danego Strumienia i w ramach Wynagrodzenia Podstawowego za wykonanie Etapu II Umowy, Wykonawca jest zobowiązany stworzyć Demonstrator Baterii, </w:t>
      </w:r>
      <w:r w:rsidR="0077712E" w:rsidRPr="00433679">
        <w:rPr>
          <w:rFonts w:asciiTheme="minorHAnsi" w:hAnsiTheme="minorHAnsi" w:cstheme="minorHAnsi"/>
          <w:color w:val="000000" w:themeColor="text1"/>
        </w:rPr>
        <w:t xml:space="preserve">o cechach określonych </w:t>
      </w:r>
      <w:r w:rsidRPr="00433679">
        <w:rPr>
          <w:rFonts w:asciiTheme="minorHAnsi" w:hAnsiTheme="minorHAnsi" w:cstheme="minorHAnsi"/>
          <w:color w:val="000000" w:themeColor="text1"/>
        </w:rPr>
        <w:t>zgodnie z Załącznikami nr 1 i nr 4 do Regulaminu oraz Wnioskiem.</w:t>
      </w:r>
    </w:p>
    <w:p w14:paraId="65968BC1" w14:textId="1CBDAF91" w:rsidR="009951B5" w:rsidRPr="00433679" w:rsidRDefault="001B220F" w:rsidP="00433679">
      <w:pPr>
        <w:pStyle w:val="Akapitzlist"/>
        <w:numPr>
          <w:ilvl w:val="0"/>
          <w:numId w:val="73"/>
        </w:numPr>
        <w:spacing w:before="60" w:after="60"/>
        <w:ind w:left="426"/>
        <w:jc w:val="both"/>
        <w:rPr>
          <w:rFonts w:asciiTheme="minorHAnsi" w:hAnsiTheme="minorHAnsi" w:cstheme="minorHAnsi"/>
          <w:color w:val="000000" w:themeColor="text1"/>
        </w:rPr>
      </w:pPr>
      <w:r w:rsidRPr="00433679">
        <w:rPr>
          <w:rFonts w:asciiTheme="minorHAnsi" w:hAnsiTheme="minorHAnsi" w:cstheme="minorHAnsi"/>
          <w:b/>
          <w:bCs/>
          <w:color w:val="000000" w:themeColor="text1"/>
        </w:rPr>
        <w:t>[</w:t>
      </w:r>
      <w:r w:rsidR="009951B5" w:rsidRPr="00433679">
        <w:rPr>
          <w:rFonts w:asciiTheme="minorHAnsi" w:hAnsiTheme="minorHAnsi" w:cstheme="minorHAnsi"/>
          <w:b/>
          <w:bCs/>
          <w:color w:val="000000" w:themeColor="text1"/>
        </w:rPr>
        <w:t>Lokalizacja testów Prototyp</w:t>
      </w:r>
      <w:r w:rsidR="004B7609" w:rsidRPr="00433679">
        <w:rPr>
          <w:rFonts w:asciiTheme="minorHAnsi" w:hAnsiTheme="minorHAnsi" w:cstheme="minorHAnsi"/>
          <w:b/>
          <w:bCs/>
          <w:color w:val="000000" w:themeColor="text1"/>
        </w:rPr>
        <w:t>ów</w:t>
      </w:r>
      <w:r w:rsidR="009951B5" w:rsidRPr="00433679">
        <w:rPr>
          <w:rFonts w:asciiTheme="minorHAnsi" w:hAnsiTheme="minorHAnsi" w:cstheme="minorHAnsi"/>
          <w:b/>
          <w:bCs/>
          <w:color w:val="000000" w:themeColor="text1"/>
        </w:rPr>
        <w:t xml:space="preserve"> </w:t>
      </w:r>
      <w:r w:rsidR="00FE5515" w:rsidRPr="00433679">
        <w:rPr>
          <w:rFonts w:asciiTheme="minorHAnsi" w:hAnsiTheme="minorHAnsi" w:cstheme="minorHAnsi"/>
          <w:b/>
          <w:bCs/>
          <w:color w:val="000000" w:themeColor="text1"/>
        </w:rPr>
        <w:t>Ogniw</w:t>
      </w:r>
      <w:r w:rsidR="009951B5" w:rsidRPr="00433679">
        <w:rPr>
          <w:rFonts w:asciiTheme="minorHAnsi" w:hAnsiTheme="minorHAnsi" w:cstheme="minorHAnsi"/>
          <w:color w:val="000000" w:themeColor="text1"/>
        </w:rPr>
        <w:t>]</w:t>
      </w:r>
      <w:r w:rsidR="004B7609" w:rsidRPr="00433679">
        <w:rPr>
          <w:rFonts w:asciiTheme="minorHAnsi" w:hAnsiTheme="minorHAnsi" w:cstheme="minorHAnsi"/>
          <w:color w:val="000000" w:themeColor="text1"/>
        </w:rPr>
        <w:t xml:space="preserve"> Testy Prototypów </w:t>
      </w:r>
      <w:r w:rsidR="00FE5515" w:rsidRPr="00433679">
        <w:rPr>
          <w:rFonts w:asciiTheme="minorHAnsi" w:hAnsiTheme="minorHAnsi" w:cstheme="minorHAnsi"/>
          <w:color w:val="000000" w:themeColor="text1"/>
        </w:rPr>
        <w:t>Ogniw</w:t>
      </w:r>
      <w:r w:rsidR="004B7609" w:rsidRPr="00433679">
        <w:rPr>
          <w:rFonts w:asciiTheme="minorHAnsi" w:hAnsiTheme="minorHAnsi" w:cstheme="minorHAnsi"/>
          <w:color w:val="000000" w:themeColor="text1"/>
        </w:rPr>
        <w:t xml:space="preserve"> odbędą się w lokalizacji </w:t>
      </w:r>
      <w:r w:rsidR="00554BD9" w:rsidRPr="00433679">
        <w:rPr>
          <w:rFonts w:asciiTheme="minorHAnsi" w:hAnsiTheme="minorHAnsi" w:cstheme="minorHAnsi"/>
          <w:color w:val="000000" w:themeColor="text1"/>
        </w:rPr>
        <w:t>zapewnianej przez i na koszt NCBR, która będzie się znajdować</w:t>
      </w:r>
      <w:r w:rsidR="004B7609" w:rsidRPr="00433679">
        <w:rPr>
          <w:rFonts w:asciiTheme="minorHAnsi" w:hAnsiTheme="minorHAnsi" w:cstheme="minorHAnsi"/>
          <w:color w:val="000000" w:themeColor="text1"/>
        </w:rPr>
        <w:t xml:space="preserve"> na terytorium Rzeczypospolitej Polskiej i </w:t>
      </w:r>
      <w:r w:rsidR="008F00A9" w:rsidRPr="00433679">
        <w:rPr>
          <w:rFonts w:asciiTheme="minorHAnsi" w:hAnsiTheme="minorHAnsi" w:cstheme="minorHAnsi"/>
          <w:color w:val="000000" w:themeColor="text1"/>
        </w:rPr>
        <w:t>zostanie szczegółowo określona</w:t>
      </w:r>
      <w:r w:rsidR="004B7609" w:rsidRPr="00433679">
        <w:rPr>
          <w:rFonts w:asciiTheme="minorHAnsi" w:hAnsiTheme="minorHAnsi" w:cstheme="minorHAnsi"/>
          <w:color w:val="000000" w:themeColor="text1"/>
        </w:rPr>
        <w:t xml:space="preserve"> przez Zamawiającego do wiadomości Wykonawcy, </w:t>
      </w:r>
      <w:r w:rsidR="006560E6" w:rsidRPr="00433679">
        <w:rPr>
          <w:rFonts w:asciiTheme="minorHAnsi" w:hAnsiTheme="minorHAnsi" w:cstheme="minorHAnsi"/>
          <w:color w:val="000000" w:themeColor="text1"/>
        </w:rPr>
        <w:t>w terminie określonym zgodnie z Załącznikiem nr 4 do Regulaminu</w:t>
      </w:r>
      <w:r w:rsidR="004B7609" w:rsidRPr="00433679">
        <w:rPr>
          <w:rFonts w:asciiTheme="minorHAnsi" w:hAnsiTheme="minorHAnsi" w:cstheme="minorHAnsi"/>
          <w:color w:val="000000" w:themeColor="text1"/>
        </w:rPr>
        <w:t>. Wykonawca jest zobowiązany dostarczyć Prototypy</w:t>
      </w:r>
      <w:r w:rsidR="00FE5515" w:rsidRPr="00433679">
        <w:rPr>
          <w:rFonts w:asciiTheme="minorHAnsi" w:hAnsiTheme="minorHAnsi" w:cstheme="minorHAnsi"/>
          <w:color w:val="000000" w:themeColor="text1"/>
        </w:rPr>
        <w:t xml:space="preserve"> Ogniw</w:t>
      </w:r>
      <w:r w:rsidR="004B7609" w:rsidRPr="00433679">
        <w:rPr>
          <w:rFonts w:asciiTheme="minorHAnsi" w:hAnsiTheme="minorHAnsi" w:cstheme="minorHAnsi"/>
          <w:color w:val="000000" w:themeColor="text1"/>
        </w:rPr>
        <w:t xml:space="preserve"> do wskazanej przez NCBR lokalizacji nie później niż w</w:t>
      </w:r>
      <w:r w:rsidR="006560E6" w:rsidRPr="00433679">
        <w:rPr>
          <w:rFonts w:asciiTheme="minorHAnsi" w:hAnsiTheme="minorHAnsi" w:cstheme="minorHAnsi"/>
          <w:color w:val="000000" w:themeColor="text1"/>
        </w:rPr>
        <w:t xml:space="preserve"> terminie wskazanym w zdaniu poprzedzającym</w:t>
      </w:r>
      <w:r w:rsidR="004B7609" w:rsidRPr="00433679">
        <w:rPr>
          <w:rFonts w:asciiTheme="minorHAnsi" w:hAnsiTheme="minorHAnsi" w:cstheme="minorHAnsi"/>
          <w:color w:val="000000" w:themeColor="text1"/>
        </w:rPr>
        <w:t xml:space="preserve">. Uwarunkowania dotyczące pomieszczeń w których będą prowadzone Testy Prototypów </w:t>
      </w:r>
      <w:r w:rsidR="00FE5515" w:rsidRPr="00433679">
        <w:rPr>
          <w:rFonts w:asciiTheme="minorHAnsi" w:hAnsiTheme="minorHAnsi" w:cstheme="minorHAnsi"/>
          <w:color w:val="000000" w:themeColor="text1"/>
        </w:rPr>
        <w:t>Ogniw</w:t>
      </w:r>
      <w:r w:rsidR="004B7609" w:rsidRPr="00433679">
        <w:rPr>
          <w:rFonts w:asciiTheme="minorHAnsi" w:hAnsiTheme="minorHAnsi" w:cstheme="minorHAnsi"/>
          <w:color w:val="000000" w:themeColor="text1"/>
        </w:rPr>
        <w:t xml:space="preserve"> określa Załącznik nr 4 do Regulaminu.</w:t>
      </w:r>
    </w:p>
    <w:p w14:paraId="4C4FE177" w14:textId="3778E172" w:rsidR="00FE5515" w:rsidRPr="00433679" w:rsidRDefault="009951B5" w:rsidP="00433679">
      <w:pPr>
        <w:pStyle w:val="Akapitzlist"/>
        <w:numPr>
          <w:ilvl w:val="0"/>
          <w:numId w:val="73"/>
        </w:numPr>
        <w:spacing w:before="60" w:after="60"/>
        <w:ind w:left="426"/>
        <w:jc w:val="both"/>
        <w:rPr>
          <w:rFonts w:asciiTheme="minorHAnsi" w:hAnsiTheme="minorHAnsi" w:cstheme="minorHAnsi"/>
          <w:color w:val="000000" w:themeColor="text1"/>
        </w:rPr>
      </w:pPr>
      <w:bookmarkStart w:id="228" w:name="_Ref70333542"/>
      <w:r w:rsidRPr="00433679">
        <w:rPr>
          <w:rFonts w:asciiTheme="minorHAnsi" w:hAnsiTheme="minorHAnsi" w:cstheme="minorHAnsi"/>
          <w:color w:val="000000" w:themeColor="text1"/>
        </w:rPr>
        <w:t>[</w:t>
      </w:r>
      <w:r w:rsidR="00FE5515" w:rsidRPr="00433679">
        <w:rPr>
          <w:rFonts w:asciiTheme="minorHAnsi" w:hAnsiTheme="minorHAnsi" w:cstheme="minorHAnsi"/>
          <w:b/>
          <w:bCs/>
          <w:color w:val="000000" w:themeColor="text1"/>
        </w:rPr>
        <w:t xml:space="preserve">Przekazanie </w:t>
      </w:r>
      <w:r w:rsidRPr="00433679">
        <w:rPr>
          <w:rFonts w:asciiTheme="minorHAnsi" w:hAnsiTheme="minorHAnsi" w:cstheme="minorHAnsi"/>
          <w:b/>
          <w:bCs/>
          <w:color w:val="000000" w:themeColor="text1"/>
        </w:rPr>
        <w:t>Demonstratora Baterii</w:t>
      </w:r>
      <w:r w:rsidRPr="00433679">
        <w:rPr>
          <w:rFonts w:asciiTheme="minorHAnsi" w:hAnsiTheme="minorHAnsi" w:cstheme="minorHAnsi"/>
          <w:color w:val="000000" w:themeColor="text1"/>
        </w:rPr>
        <w:t xml:space="preserve">] </w:t>
      </w:r>
      <w:r w:rsidR="00FE5515" w:rsidRPr="00433679">
        <w:rPr>
          <w:rFonts w:asciiTheme="minorHAnsi" w:hAnsiTheme="minorHAnsi" w:cstheme="minorHAnsi"/>
          <w:color w:val="000000" w:themeColor="text1"/>
        </w:rPr>
        <w:t>NCBR nie później niż w terminie 60 dni od rozpoczęcia Etapu II jest uprawniony wskazać Wykonawcy, wedle uznania NCBR, że Wykonawca jest zobowiązany</w:t>
      </w:r>
      <w:r w:rsidR="00D72DAD">
        <w:rPr>
          <w:rFonts w:asciiTheme="minorHAnsi" w:hAnsiTheme="minorHAnsi" w:cstheme="minorHAnsi"/>
          <w:color w:val="000000" w:themeColor="text1"/>
        </w:rPr>
        <w:t xml:space="preserve"> </w:t>
      </w:r>
      <w:r w:rsidR="00D72DAD">
        <w:rPr>
          <w:rFonts w:asciiTheme="minorHAnsi" w:hAnsiTheme="minorHAnsi"/>
          <w:color w:val="000000" w:themeColor="text1"/>
        </w:rPr>
        <w:t>w terminie określonym w Harmonogramie Przedsięwzięcia</w:t>
      </w:r>
      <w:r w:rsidR="00FE5515" w:rsidRPr="00433679">
        <w:rPr>
          <w:rFonts w:asciiTheme="minorHAnsi" w:hAnsiTheme="minorHAnsi" w:cstheme="minorHAnsi"/>
          <w:color w:val="000000" w:themeColor="text1"/>
        </w:rPr>
        <w:t xml:space="preserve"> </w:t>
      </w:r>
      <w:r w:rsidR="001C3C0E" w:rsidRPr="00433679">
        <w:rPr>
          <w:rFonts w:asciiTheme="minorHAnsi" w:hAnsiTheme="minorHAnsi" w:cstheme="minorHAnsi"/>
          <w:color w:val="000000" w:themeColor="text1"/>
        </w:rPr>
        <w:t>w ramach Wynagrodzenia Podstawowego za realizację Etapu II</w:t>
      </w:r>
      <w:r w:rsidR="00FE5515" w:rsidRPr="00433679">
        <w:rPr>
          <w:rFonts w:asciiTheme="minorHAnsi" w:hAnsiTheme="minorHAnsi" w:cstheme="minorHAnsi"/>
          <w:color w:val="000000" w:themeColor="text1"/>
        </w:rPr>
        <w:t>:</w:t>
      </w:r>
      <w:bookmarkEnd w:id="228"/>
    </w:p>
    <w:p w14:paraId="32216C8F" w14:textId="0A88B375" w:rsidR="009951B5" w:rsidRPr="00433679" w:rsidRDefault="00FE5515" w:rsidP="00433679">
      <w:pPr>
        <w:pStyle w:val="Akapitzlist"/>
        <w:numPr>
          <w:ilvl w:val="1"/>
          <w:numId w:val="73"/>
        </w:numPr>
        <w:spacing w:before="60" w:after="60"/>
        <w:ind w:left="851"/>
        <w:jc w:val="both"/>
        <w:rPr>
          <w:rFonts w:asciiTheme="minorHAnsi" w:hAnsiTheme="minorHAnsi" w:cstheme="minorHAnsi"/>
          <w:color w:val="000000" w:themeColor="text1"/>
        </w:rPr>
      </w:pPr>
      <w:bookmarkStart w:id="229" w:name="_Ref70333557"/>
      <w:r w:rsidRPr="00433679">
        <w:rPr>
          <w:rFonts w:asciiTheme="minorHAnsi" w:hAnsiTheme="minorHAnsi" w:cstheme="minorHAnsi"/>
          <w:color w:val="000000" w:themeColor="text1"/>
        </w:rPr>
        <w:t xml:space="preserve">dostarczyć go </w:t>
      </w:r>
      <w:r w:rsidR="00FE6E9A" w:rsidRPr="00433679">
        <w:rPr>
          <w:rFonts w:asciiTheme="minorHAnsi" w:hAnsiTheme="minorHAnsi" w:cstheme="minorHAnsi"/>
          <w:color w:val="000000" w:themeColor="text1"/>
        </w:rPr>
        <w:t xml:space="preserve">wraz z niezbędną sporządzoną na piśmie specyfikacją techniczną służącą właściwej integracji Demonstratora Baterii w ramach Demonstratora Systemu </w:t>
      </w:r>
      <w:r w:rsidRPr="00433679">
        <w:rPr>
          <w:rFonts w:asciiTheme="minorHAnsi" w:hAnsiTheme="minorHAnsi" w:cstheme="minorHAnsi"/>
          <w:color w:val="000000" w:themeColor="text1"/>
        </w:rPr>
        <w:t>Uczestnikowi Przedsięwzięcia tworzącemu Demonstrator Systemu</w:t>
      </w:r>
      <w:r w:rsidR="00CE3F6E" w:rsidRPr="00433679">
        <w:rPr>
          <w:rFonts w:asciiTheme="minorHAnsi" w:hAnsiTheme="minorHAnsi" w:cstheme="minorHAnsi"/>
          <w:color w:val="000000" w:themeColor="text1"/>
        </w:rPr>
        <w:t xml:space="preserve"> w celu wykorzystania Demonstratora Baterii jako Bateri</w:t>
      </w:r>
      <w:r w:rsidR="009D3E4B" w:rsidRPr="00433679">
        <w:rPr>
          <w:rFonts w:asciiTheme="minorHAnsi" w:hAnsiTheme="minorHAnsi" w:cstheme="minorHAnsi"/>
          <w:color w:val="000000" w:themeColor="text1"/>
        </w:rPr>
        <w:t>i</w:t>
      </w:r>
      <w:r w:rsidR="00CE3F6E" w:rsidRPr="00433679">
        <w:rPr>
          <w:rFonts w:asciiTheme="minorHAnsi" w:hAnsiTheme="minorHAnsi" w:cstheme="minorHAnsi"/>
          <w:color w:val="000000" w:themeColor="text1"/>
        </w:rPr>
        <w:t xml:space="preserve"> Systemow</w:t>
      </w:r>
      <w:r w:rsidR="009D3E4B" w:rsidRPr="00433679">
        <w:rPr>
          <w:rFonts w:asciiTheme="minorHAnsi" w:hAnsiTheme="minorHAnsi" w:cstheme="minorHAnsi"/>
          <w:color w:val="000000" w:themeColor="text1"/>
        </w:rPr>
        <w:t>ej</w:t>
      </w:r>
      <w:r w:rsidRPr="00433679">
        <w:rPr>
          <w:rFonts w:asciiTheme="minorHAnsi" w:hAnsiTheme="minorHAnsi" w:cstheme="minorHAnsi"/>
          <w:color w:val="000000" w:themeColor="text1"/>
        </w:rPr>
        <w:t>,</w:t>
      </w:r>
      <w:r w:rsidR="002A5561" w:rsidRPr="00433679">
        <w:rPr>
          <w:rFonts w:asciiTheme="minorHAnsi" w:hAnsiTheme="minorHAnsi" w:cstheme="minorHAnsi"/>
          <w:color w:val="000000" w:themeColor="text1"/>
        </w:rPr>
        <w:t xml:space="preserve"> jeśli </w:t>
      </w:r>
      <w:r w:rsidR="00143A17" w:rsidRPr="00433679">
        <w:rPr>
          <w:rFonts w:asciiTheme="minorHAnsi" w:hAnsiTheme="minorHAnsi" w:cstheme="minorHAnsi"/>
          <w:color w:val="000000" w:themeColor="text1"/>
        </w:rPr>
        <w:t xml:space="preserve">NCBR skorzystał </w:t>
      </w:r>
      <w:r w:rsidR="002A5561" w:rsidRPr="00433679">
        <w:rPr>
          <w:rFonts w:asciiTheme="minorHAnsi" w:hAnsiTheme="minorHAnsi" w:cstheme="minorHAnsi"/>
          <w:color w:val="000000" w:themeColor="text1"/>
        </w:rPr>
        <w:t>z prawa opcji do integracji Rozwiązań,</w:t>
      </w:r>
      <w:r w:rsidR="00E92C00" w:rsidRPr="00433679">
        <w:rPr>
          <w:rFonts w:asciiTheme="minorHAnsi" w:hAnsiTheme="minorHAnsi" w:cstheme="minorHAnsi"/>
          <w:color w:val="000000" w:themeColor="text1"/>
        </w:rPr>
        <w:t xml:space="preserve"> określonej w umowie z takim Uczestnikiem Przedsięwzięcia, albo</w:t>
      </w:r>
      <w:bookmarkEnd w:id="229"/>
    </w:p>
    <w:p w14:paraId="546CC7B1" w14:textId="7C2073D2" w:rsidR="00FE5515" w:rsidRPr="00433679" w:rsidRDefault="00FE5515" w:rsidP="00433679">
      <w:pPr>
        <w:pStyle w:val="Akapitzlist"/>
        <w:numPr>
          <w:ilvl w:val="1"/>
          <w:numId w:val="73"/>
        </w:numPr>
        <w:spacing w:before="60" w:after="60"/>
        <w:ind w:left="851"/>
        <w:jc w:val="both"/>
        <w:rPr>
          <w:rFonts w:asciiTheme="minorHAnsi" w:hAnsiTheme="minorHAnsi" w:cstheme="minorHAnsi"/>
          <w:color w:val="000000" w:themeColor="text1"/>
        </w:rPr>
      </w:pPr>
      <w:bookmarkStart w:id="230" w:name="_Ref70334384"/>
      <w:r w:rsidRPr="00433679">
        <w:rPr>
          <w:rFonts w:asciiTheme="minorHAnsi" w:hAnsiTheme="minorHAnsi" w:cstheme="minorHAnsi"/>
          <w:color w:val="000000" w:themeColor="text1"/>
        </w:rPr>
        <w:t>dostarczyć go Partnerowi Strategicznemu</w:t>
      </w:r>
      <w:r w:rsidR="00E92C00" w:rsidRPr="00433679">
        <w:rPr>
          <w:rFonts w:asciiTheme="minorHAnsi" w:hAnsiTheme="minorHAnsi" w:cstheme="minorHAnsi"/>
          <w:color w:val="000000" w:themeColor="text1"/>
        </w:rPr>
        <w:t xml:space="preserve"> albo</w:t>
      </w:r>
      <w:bookmarkEnd w:id="230"/>
    </w:p>
    <w:p w14:paraId="22A7F3EC" w14:textId="4C60AF0F" w:rsidR="00B05384" w:rsidRPr="00433679" w:rsidRDefault="00FE5515" w:rsidP="00433679">
      <w:pPr>
        <w:pStyle w:val="Akapitzlist"/>
        <w:numPr>
          <w:ilvl w:val="1"/>
          <w:numId w:val="73"/>
        </w:numPr>
        <w:spacing w:before="60" w:after="60"/>
        <w:ind w:left="851"/>
        <w:jc w:val="both"/>
        <w:rPr>
          <w:rFonts w:asciiTheme="minorHAnsi" w:hAnsiTheme="minorHAnsi" w:cstheme="minorHAnsi"/>
          <w:color w:val="000000" w:themeColor="text1"/>
        </w:rPr>
      </w:pPr>
      <w:bookmarkStart w:id="231" w:name="_Ref70334386"/>
      <w:r w:rsidRPr="00433679">
        <w:rPr>
          <w:rFonts w:asciiTheme="minorHAnsi" w:hAnsiTheme="minorHAnsi" w:cstheme="minorHAnsi"/>
          <w:color w:val="000000" w:themeColor="text1"/>
        </w:rPr>
        <w:lastRenderedPageBreak/>
        <w:t>dostarczyć go bezpośrednio NCBR</w:t>
      </w:r>
      <w:r w:rsidR="00B05384" w:rsidRPr="00433679">
        <w:rPr>
          <w:rFonts w:asciiTheme="minorHAnsi" w:hAnsiTheme="minorHAnsi" w:cstheme="minorHAnsi"/>
          <w:color w:val="000000" w:themeColor="text1"/>
        </w:rPr>
        <w:t>.</w:t>
      </w:r>
      <w:bookmarkEnd w:id="231"/>
    </w:p>
    <w:p w14:paraId="32848992" w14:textId="775E76B4" w:rsidR="001C3C0E" w:rsidRPr="00433679" w:rsidRDefault="001C3C0E" w:rsidP="00433679">
      <w:pPr>
        <w:pStyle w:val="Akapitzlist"/>
        <w:numPr>
          <w:ilvl w:val="0"/>
          <w:numId w:val="73"/>
        </w:numPr>
        <w:spacing w:before="60" w:after="60"/>
        <w:ind w:left="426"/>
        <w:jc w:val="both"/>
        <w:rPr>
          <w:rFonts w:asciiTheme="minorHAnsi" w:hAnsiTheme="minorHAnsi" w:cstheme="minorHAnsi"/>
          <w:color w:val="000000" w:themeColor="text1"/>
        </w:rPr>
      </w:pPr>
      <w:bookmarkStart w:id="232" w:name="_Ref70333544"/>
      <w:r w:rsidRPr="00433679">
        <w:rPr>
          <w:rFonts w:asciiTheme="minorHAnsi" w:hAnsiTheme="minorHAnsi" w:cstheme="minorHAnsi"/>
          <w:color w:val="000000" w:themeColor="text1"/>
        </w:rPr>
        <w:t xml:space="preserve">W przypadku określonym w </w:t>
      </w:r>
      <w:r w:rsidRPr="00433679">
        <w:rPr>
          <w:rFonts w:asciiTheme="minorHAnsi" w:hAnsiTheme="minorHAnsi" w:cstheme="minorHAnsi"/>
          <w:color w:val="000000" w:themeColor="text1"/>
        </w:rPr>
        <w:fldChar w:fldCharType="begin"/>
      </w:r>
      <w:r w:rsidRPr="00433679">
        <w:rPr>
          <w:rFonts w:asciiTheme="minorHAnsi" w:hAnsiTheme="minorHAnsi" w:cstheme="minorHAnsi"/>
          <w:color w:val="000000" w:themeColor="text1"/>
        </w:rPr>
        <w:instrText xml:space="preserve"> REF _Ref70333542 \n \h </w:instrText>
      </w:r>
      <w:r w:rsidR="0090300A" w:rsidRPr="00433679">
        <w:rPr>
          <w:rFonts w:asciiTheme="minorHAnsi" w:hAnsiTheme="minorHAnsi" w:cstheme="minorHAnsi"/>
          <w:color w:val="000000" w:themeColor="text1"/>
        </w:rPr>
        <w:instrText xml:space="preserve"> \* MERGEFORMAT </w:instrText>
      </w:r>
      <w:r w:rsidRPr="00433679">
        <w:rPr>
          <w:rFonts w:asciiTheme="minorHAnsi" w:hAnsiTheme="minorHAnsi" w:cstheme="minorHAnsi"/>
          <w:color w:val="000000" w:themeColor="text1"/>
        </w:rPr>
      </w:r>
      <w:r w:rsidRPr="00433679">
        <w:rPr>
          <w:rFonts w:asciiTheme="minorHAnsi" w:hAnsiTheme="minorHAnsi" w:cstheme="minorHAnsi"/>
          <w:color w:val="000000" w:themeColor="text1"/>
        </w:rPr>
        <w:fldChar w:fldCharType="separate"/>
      </w:r>
      <w:r w:rsidR="0071785C" w:rsidRPr="00433679">
        <w:rPr>
          <w:rFonts w:asciiTheme="minorHAnsi" w:hAnsiTheme="minorHAnsi" w:cstheme="minorHAnsi"/>
          <w:color w:val="000000" w:themeColor="text1"/>
        </w:rPr>
        <w:t>§4</w:t>
      </w:r>
      <w:r w:rsidRPr="00433679">
        <w:rPr>
          <w:rFonts w:asciiTheme="minorHAnsi" w:hAnsiTheme="minorHAnsi" w:cstheme="minorHAnsi"/>
          <w:color w:val="000000" w:themeColor="text1"/>
        </w:rPr>
        <w:fldChar w:fldCharType="end"/>
      </w:r>
      <w:bookmarkEnd w:id="232"/>
      <w:r w:rsidRPr="00433679">
        <w:rPr>
          <w:rFonts w:asciiTheme="minorHAnsi" w:hAnsiTheme="minorHAnsi" w:cstheme="minorHAnsi"/>
          <w:color w:val="000000" w:themeColor="text1"/>
        </w:rPr>
        <w:t xml:space="preserve"> pkt </w:t>
      </w:r>
      <w:r w:rsidRPr="00433679">
        <w:rPr>
          <w:rFonts w:asciiTheme="minorHAnsi" w:hAnsiTheme="minorHAnsi" w:cstheme="minorHAnsi"/>
          <w:color w:val="000000" w:themeColor="text1"/>
        </w:rPr>
        <w:fldChar w:fldCharType="begin"/>
      </w:r>
      <w:r w:rsidRPr="00433679">
        <w:rPr>
          <w:rFonts w:asciiTheme="minorHAnsi" w:hAnsiTheme="minorHAnsi" w:cstheme="minorHAnsi"/>
          <w:color w:val="000000" w:themeColor="text1"/>
        </w:rPr>
        <w:instrText xml:space="preserve"> REF _Ref70333557 \n \h </w:instrText>
      </w:r>
      <w:r w:rsidR="0090300A" w:rsidRPr="00433679">
        <w:rPr>
          <w:rFonts w:asciiTheme="minorHAnsi" w:hAnsiTheme="minorHAnsi" w:cstheme="minorHAnsi"/>
          <w:color w:val="000000" w:themeColor="text1"/>
        </w:rPr>
        <w:instrText xml:space="preserve"> \* MERGEFORMAT </w:instrText>
      </w:r>
      <w:r w:rsidRPr="00433679">
        <w:rPr>
          <w:rFonts w:asciiTheme="minorHAnsi" w:hAnsiTheme="minorHAnsi" w:cstheme="minorHAnsi"/>
          <w:color w:val="000000" w:themeColor="text1"/>
        </w:rPr>
      </w:r>
      <w:r w:rsidRPr="00433679">
        <w:rPr>
          <w:rFonts w:asciiTheme="minorHAnsi" w:hAnsiTheme="minorHAnsi" w:cstheme="minorHAnsi"/>
          <w:color w:val="000000" w:themeColor="text1"/>
        </w:rPr>
        <w:fldChar w:fldCharType="separate"/>
      </w:r>
      <w:r w:rsidR="0071785C" w:rsidRPr="00433679">
        <w:rPr>
          <w:rFonts w:asciiTheme="minorHAnsi" w:hAnsiTheme="minorHAnsi" w:cstheme="minorHAnsi"/>
          <w:color w:val="000000" w:themeColor="text1"/>
        </w:rPr>
        <w:t>1)</w:t>
      </w:r>
      <w:r w:rsidRPr="00433679">
        <w:rPr>
          <w:rFonts w:asciiTheme="minorHAnsi" w:hAnsiTheme="minorHAnsi" w:cstheme="minorHAnsi"/>
          <w:color w:val="000000" w:themeColor="text1"/>
        </w:rPr>
        <w:fldChar w:fldCharType="end"/>
      </w:r>
      <w:r w:rsidRPr="00433679">
        <w:rPr>
          <w:rFonts w:asciiTheme="minorHAnsi" w:hAnsiTheme="minorHAnsi" w:cstheme="minorHAnsi"/>
          <w:color w:val="000000" w:themeColor="text1"/>
        </w:rPr>
        <w:t>:</w:t>
      </w:r>
    </w:p>
    <w:p w14:paraId="4DB50DB9" w14:textId="159D26EA" w:rsidR="00B628E4" w:rsidRPr="00433679" w:rsidRDefault="00B628E4" w:rsidP="00433679">
      <w:pPr>
        <w:pStyle w:val="Akapitzlist"/>
        <w:numPr>
          <w:ilvl w:val="1"/>
          <w:numId w:val="73"/>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ocena </w:t>
      </w:r>
      <w:r w:rsidR="00B575BB" w:rsidRPr="00433679">
        <w:rPr>
          <w:rFonts w:asciiTheme="minorHAnsi" w:hAnsiTheme="minorHAnsi" w:cstheme="minorHAnsi"/>
          <w:color w:val="000000" w:themeColor="text1"/>
        </w:rPr>
        <w:t xml:space="preserve">i Odbiór </w:t>
      </w:r>
      <w:r w:rsidRPr="00433679">
        <w:rPr>
          <w:rFonts w:asciiTheme="minorHAnsi" w:hAnsiTheme="minorHAnsi" w:cstheme="minorHAnsi"/>
          <w:color w:val="000000" w:themeColor="text1"/>
        </w:rPr>
        <w:t xml:space="preserve">Demonstratora Baterii </w:t>
      </w:r>
      <w:r w:rsidR="00B575BB" w:rsidRPr="00433679">
        <w:rPr>
          <w:rFonts w:asciiTheme="minorHAnsi" w:hAnsiTheme="minorHAnsi" w:cstheme="minorHAnsi"/>
          <w:color w:val="000000" w:themeColor="text1"/>
        </w:rPr>
        <w:t xml:space="preserve">są </w:t>
      </w:r>
      <w:r w:rsidRPr="00433679">
        <w:rPr>
          <w:rFonts w:asciiTheme="minorHAnsi" w:hAnsiTheme="minorHAnsi" w:cstheme="minorHAnsi"/>
          <w:color w:val="000000" w:themeColor="text1"/>
        </w:rPr>
        <w:t>prowadzon</w:t>
      </w:r>
      <w:r w:rsidR="00B575BB" w:rsidRPr="00433679">
        <w:rPr>
          <w:rFonts w:asciiTheme="minorHAnsi" w:hAnsiTheme="minorHAnsi" w:cstheme="minorHAnsi"/>
          <w:color w:val="000000" w:themeColor="text1"/>
        </w:rPr>
        <w:t>e</w:t>
      </w:r>
      <w:r w:rsidRPr="00433679">
        <w:rPr>
          <w:rFonts w:asciiTheme="minorHAnsi" w:hAnsiTheme="minorHAnsi" w:cstheme="minorHAnsi"/>
          <w:color w:val="000000" w:themeColor="text1"/>
        </w:rPr>
        <w:t xml:space="preserve"> w ramach oceny </w:t>
      </w:r>
      <w:r w:rsidR="00B575BB" w:rsidRPr="00433679">
        <w:rPr>
          <w:rFonts w:asciiTheme="minorHAnsi" w:hAnsiTheme="minorHAnsi" w:cstheme="minorHAnsi"/>
          <w:color w:val="000000" w:themeColor="text1"/>
        </w:rPr>
        <w:t xml:space="preserve">i Odbioru </w:t>
      </w:r>
      <w:r w:rsidRPr="00433679">
        <w:rPr>
          <w:rFonts w:asciiTheme="minorHAnsi" w:hAnsiTheme="minorHAnsi" w:cstheme="minorHAnsi"/>
          <w:color w:val="000000" w:themeColor="text1"/>
        </w:rPr>
        <w:t>Demonstratora Systemu</w:t>
      </w:r>
      <w:r w:rsidR="00560DC7" w:rsidRPr="00433679">
        <w:rPr>
          <w:rFonts w:asciiTheme="minorHAnsi" w:hAnsiTheme="minorHAnsi" w:cstheme="minorHAnsi"/>
          <w:color w:val="000000" w:themeColor="text1"/>
        </w:rPr>
        <w:t>;</w:t>
      </w:r>
    </w:p>
    <w:p w14:paraId="26A3116B" w14:textId="77777777" w:rsidR="00B628E4" w:rsidRPr="00433679" w:rsidRDefault="001C3C0E" w:rsidP="00433679">
      <w:pPr>
        <w:pStyle w:val="Akapitzlist"/>
        <w:numPr>
          <w:ilvl w:val="1"/>
          <w:numId w:val="73"/>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Wykonawca oraz Uczestnik Przedsięwzięcia tworzący Demonstrator Systemu po połączeniu z nim Demonstratora Baterii, stają się przejściowo współwłaścicielami Demonstratora Systemu</w:t>
      </w:r>
      <w:r w:rsidR="00851DFC" w:rsidRPr="00433679">
        <w:rPr>
          <w:rFonts w:asciiTheme="minorHAnsi" w:hAnsiTheme="minorHAnsi" w:cstheme="minorHAnsi"/>
          <w:color w:val="000000" w:themeColor="text1"/>
        </w:rPr>
        <w:t>, przy czym</w:t>
      </w:r>
      <w:r w:rsidR="00B628E4" w:rsidRPr="00433679">
        <w:rPr>
          <w:rFonts w:asciiTheme="minorHAnsi" w:hAnsiTheme="minorHAnsi" w:cstheme="minorHAnsi"/>
          <w:color w:val="000000" w:themeColor="text1"/>
        </w:rPr>
        <w:t>:</w:t>
      </w:r>
    </w:p>
    <w:p w14:paraId="1732A6E3" w14:textId="61F52841" w:rsidR="00B05384" w:rsidRPr="00433679" w:rsidRDefault="007F087F" w:rsidP="00433679">
      <w:pPr>
        <w:pStyle w:val="Akapitzlist"/>
        <w:numPr>
          <w:ilvl w:val="2"/>
          <w:numId w:val="73"/>
        </w:numPr>
        <w:spacing w:before="60" w:after="60"/>
        <w:ind w:left="1276" w:hanging="317"/>
        <w:jc w:val="both"/>
        <w:rPr>
          <w:rFonts w:asciiTheme="minorHAnsi" w:hAnsiTheme="minorHAnsi" w:cstheme="minorHAnsi"/>
          <w:color w:val="000000" w:themeColor="text1"/>
        </w:rPr>
      </w:pPr>
      <w:r w:rsidRPr="00433679">
        <w:rPr>
          <w:rFonts w:asciiTheme="minorHAnsi" w:hAnsiTheme="minorHAnsi" w:cstheme="minorHAnsi"/>
          <w:color w:val="000000" w:themeColor="text1"/>
        </w:rPr>
        <w:t>udziały Wykonawcy we własności Demonstratora Systemu wraz z zintegrowanym w jego ramach Demonstratorem Baterii przechodz</w:t>
      </w:r>
      <w:r w:rsidR="00B628E4" w:rsidRPr="00433679">
        <w:rPr>
          <w:rFonts w:asciiTheme="minorHAnsi" w:hAnsiTheme="minorHAnsi" w:cstheme="minorHAnsi"/>
          <w:color w:val="000000" w:themeColor="text1"/>
        </w:rPr>
        <w:t>ą</w:t>
      </w:r>
      <w:r w:rsidRPr="00433679">
        <w:rPr>
          <w:rFonts w:asciiTheme="minorHAnsi" w:hAnsiTheme="minorHAnsi" w:cstheme="minorHAnsi"/>
          <w:color w:val="000000" w:themeColor="text1"/>
        </w:rPr>
        <w:t xml:space="preserve"> na podmiot wskazany przez NCBR z chwilą </w:t>
      </w:r>
      <w:r w:rsidR="00B628E4" w:rsidRPr="00433679">
        <w:rPr>
          <w:rFonts w:asciiTheme="minorHAnsi" w:hAnsiTheme="minorHAnsi" w:cstheme="minorHAnsi"/>
          <w:color w:val="000000" w:themeColor="text1"/>
        </w:rPr>
        <w:t xml:space="preserve">instalacji Demonstratora Systemu na Nieruchomości Demonstracyjnej, w ramach </w:t>
      </w:r>
      <w:r w:rsidRPr="00433679">
        <w:rPr>
          <w:rFonts w:asciiTheme="minorHAnsi" w:hAnsiTheme="minorHAnsi" w:cstheme="minorHAnsi"/>
          <w:color w:val="000000" w:themeColor="text1"/>
        </w:rPr>
        <w:t>Wynagrodzenia Podstawowego</w:t>
      </w:r>
      <w:r w:rsidR="00560DC7" w:rsidRPr="00433679">
        <w:rPr>
          <w:rFonts w:asciiTheme="minorHAnsi" w:hAnsiTheme="minorHAnsi" w:cstheme="minorHAnsi"/>
          <w:color w:val="000000" w:themeColor="text1"/>
        </w:rPr>
        <w:t xml:space="preserve"> Wykonawcy</w:t>
      </w:r>
      <w:r w:rsidRPr="00433679">
        <w:rPr>
          <w:rFonts w:asciiTheme="minorHAnsi" w:hAnsiTheme="minorHAnsi" w:cstheme="minorHAnsi"/>
          <w:color w:val="000000" w:themeColor="text1"/>
        </w:rPr>
        <w:t xml:space="preserve"> za Etap II,</w:t>
      </w:r>
    </w:p>
    <w:p w14:paraId="6E5B2499" w14:textId="097277AC" w:rsidR="00B628E4" w:rsidRPr="00433679" w:rsidRDefault="00B628E4" w:rsidP="00433679">
      <w:pPr>
        <w:pStyle w:val="Akapitzlist"/>
        <w:numPr>
          <w:ilvl w:val="2"/>
          <w:numId w:val="73"/>
        </w:numPr>
        <w:spacing w:before="60" w:after="60"/>
        <w:ind w:left="1276" w:hanging="317"/>
        <w:jc w:val="both"/>
        <w:rPr>
          <w:rFonts w:asciiTheme="minorHAnsi" w:hAnsiTheme="minorHAnsi" w:cstheme="minorHAnsi"/>
          <w:color w:val="000000" w:themeColor="text1"/>
        </w:rPr>
      </w:pPr>
      <w:r w:rsidRPr="00433679">
        <w:rPr>
          <w:rFonts w:asciiTheme="minorHAnsi" w:hAnsiTheme="minorHAnsi" w:cstheme="minorHAnsi"/>
          <w:color w:val="000000" w:themeColor="text1"/>
        </w:rPr>
        <w:t>w</w:t>
      </w:r>
      <w:r w:rsidR="00560DC7" w:rsidRPr="00433679">
        <w:rPr>
          <w:rFonts w:asciiTheme="minorHAnsi" w:hAnsiTheme="minorHAnsi" w:cstheme="minorHAnsi"/>
          <w:color w:val="000000" w:themeColor="text1"/>
        </w:rPr>
        <w:t xml:space="preserve"> przypadku</w:t>
      </w:r>
      <w:r w:rsidRPr="00433679">
        <w:rPr>
          <w:rFonts w:asciiTheme="minorHAnsi" w:hAnsiTheme="minorHAnsi" w:cstheme="minorHAnsi"/>
          <w:color w:val="000000" w:themeColor="text1"/>
        </w:rPr>
        <w:t xml:space="preserve"> </w:t>
      </w:r>
      <w:r w:rsidR="00560DC7" w:rsidRPr="00433679">
        <w:rPr>
          <w:rFonts w:asciiTheme="minorHAnsi" w:hAnsiTheme="minorHAnsi" w:cstheme="minorHAnsi"/>
          <w:color w:val="000000" w:themeColor="text1"/>
        </w:rPr>
        <w:t xml:space="preserve">braku </w:t>
      </w:r>
      <w:r w:rsidR="00276425" w:rsidRPr="00433679">
        <w:rPr>
          <w:rFonts w:asciiTheme="minorHAnsi" w:hAnsiTheme="minorHAnsi" w:cstheme="minorHAnsi"/>
          <w:color w:val="000000" w:themeColor="text1"/>
        </w:rPr>
        <w:t>O</w:t>
      </w:r>
      <w:r w:rsidRPr="00433679">
        <w:rPr>
          <w:rFonts w:asciiTheme="minorHAnsi" w:hAnsiTheme="minorHAnsi" w:cstheme="minorHAnsi"/>
          <w:color w:val="000000" w:themeColor="text1"/>
        </w:rPr>
        <w:t xml:space="preserve">dbioru Demonstratora Baterii, </w:t>
      </w:r>
      <w:r w:rsidR="00484B71" w:rsidRPr="00433679">
        <w:rPr>
          <w:rFonts w:asciiTheme="minorHAnsi" w:hAnsiTheme="minorHAnsi" w:cstheme="minorHAnsi"/>
          <w:color w:val="000000" w:themeColor="text1"/>
        </w:rPr>
        <w:t xml:space="preserve">NCBR </w:t>
      </w:r>
      <w:r w:rsidR="00560DC7" w:rsidRPr="00433679">
        <w:rPr>
          <w:rFonts w:asciiTheme="minorHAnsi" w:hAnsiTheme="minorHAnsi" w:cstheme="minorHAnsi"/>
          <w:color w:val="000000" w:themeColor="text1"/>
        </w:rPr>
        <w:t>zapewni, że Uczestnik Przedsięwzięcia tworzący Demonstrator Systemu będzie zobowiązany dokonać dezintegracji Demonstratora Baterii z Demonstratorem Systemu, zaś podmiot, który nabył własność Demonstratora Baterii zgodnie z lit. a) przeniesienie na Wykonawcę zwrotnie posiadanie i własność Demonstratora Baterii</w:t>
      </w:r>
      <w:r w:rsidR="007F70CB" w:rsidRPr="00433679">
        <w:rPr>
          <w:rFonts w:asciiTheme="minorHAnsi" w:hAnsiTheme="minorHAnsi" w:cstheme="minorHAnsi"/>
          <w:color w:val="000000" w:themeColor="text1"/>
        </w:rPr>
        <w:t>, przy czym przeniesienie własności nastąpi z chwilą wydania Demonstratora Baterii</w:t>
      </w:r>
      <w:r w:rsidR="00560DC7" w:rsidRPr="00433679">
        <w:rPr>
          <w:rFonts w:asciiTheme="minorHAnsi" w:hAnsiTheme="minorHAnsi" w:cstheme="minorHAnsi"/>
          <w:color w:val="000000" w:themeColor="text1"/>
        </w:rPr>
        <w:t>;</w:t>
      </w:r>
    </w:p>
    <w:p w14:paraId="4AADF194" w14:textId="583D1B5F" w:rsidR="00CE3F6E" w:rsidRPr="00433679" w:rsidRDefault="00CE3F6E" w:rsidP="00433679">
      <w:pPr>
        <w:pStyle w:val="Akapitzlist"/>
        <w:numPr>
          <w:ilvl w:val="1"/>
          <w:numId w:val="73"/>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Wykonawca odpowiada </w:t>
      </w:r>
      <w:r w:rsidR="00165D28" w:rsidRPr="00433679">
        <w:rPr>
          <w:rFonts w:asciiTheme="minorHAnsi" w:hAnsiTheme="minorHAnsi" w:cstheme="minorHAnsi"/>
          <w:color w:val="000000" w:themeColor="text1"/>
        </w:rPr>
        <w:t xml:space="preserve">względem NCBR </w:t>
      </w:r>
      <w:r w:rsidRPr="00433679">
        <w:rPr>
          <w:rFonts w:asciiTheme="minorHAnsi" w:hAnsiTheme="minorHAnsi" w:cstheme="minorHAnsi"/>
          <w:color w:val="000000" w:themeColor="text1"/>
        </w:rPr>
        <w:t>w granicach rękojmi za działanie Demonstratora Baterii w ramach Demonstratora Systemu, z zastrzeżeniem kolejnych punktów,</w:t>
      </w:r>
    </w:p>
    <w:p w14:paraId="322DDB31" w14:textId="078CCD6B" w:rsidR="00CE3F6E" w:rsidRPr="00433679" w:rsidRDefault="00CE3F6E" w:rsidP="00433679">
      <w:pPr>
        <w:pStyle w:val="Akapitzlist"/>
        <w:numPr>
          <w:ilvl w:val="1"/>
          <w:numId w:val="73"/>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Uczestnik Przedsięwzięcia tworzący Demonstrator Systemu odpowiada za integrację Demonstratora Baterii w ramach Demonstratora Systemu jako Baterię Systemową</w:t>
      </w:r>
      <w:r w:rsidR="00560DC7" w:rsidRPr="00433679">
        <w:rPr>
          <w:rFonts w:asciiTheme="minorHAnsi" w:hAnsiTheme="minorHAnsi" w:cstheme="minorHAnsi"/>
          <w:color w:val="000000" w:themeColor="text1"/>
        </w:rPr>
        <w:t>;</w:t>
      </w:r>
    </w:p>
    <w:p w14:paraId="50FCE515" w14:textId="34050E44" w:rsidR="00D7474E" w:rsidRPr="00433679" w:rsidRDefault="00753615" w:rsidP="00433679">
      <w:pPr>
        <w:pStyle w:val="Akapitzlist"/>
        <w:numPr>
          <w:ilvl w:val="1"/>
          <w:numId w:val="73"/>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NCBR zapewni w </w:t>
      </w:r>
      <w:r w:rsidR="006560E6" w:rsidRPr="00433679">
        <w:rPr>
          <w:rFonts w:asciiTheme="minorHAnsi" w:hAnsiTheme="minorHAnsi" w:cstheme="minorHAnsi"/>
          <w:color w:val="000000" w:themeColor="text1"/>
        </w:rPr>
        <w:t>umowie</w:t>
      </w:r>
      <w:r w:rsidRPr="00433679">
        <w:rPr>
          <w:rFonts w:asciiTheme="minorHAnsi" w:hAnsiTheme="minorHAnsi" w:cstheme="minorHAnsi"/>
          <w:color w:val="000000" w:themeColor="text1"/>
        </w:rPr>
        <w:t xml:space="preserve"> z Uczestnikiem Przedsięwzięcia tworzącym Demonstrator Systemu, że</w:t>
      </w:r>
      <w:r w:rsidR="00D7474E" w:rsidRPr="00433679">
        <w:rPr>
          <w:rFonts w:asciiTheme="minorHAnsi" w:hAnsiTheme="minorHAnsi" w:cstheme="minorHAnsi"/>
          <w:color w:val="000000" w:themeColor="text1"/>
        </w:rPr>
        <w:t>:</w:t>
      </w:r>
    </w:p>
    <w:p w14:paraId="3163473D" w14:textId="691B4633" w:rsidR="00D7474E" w:rsidRPr="00433679" w:rsidRDefault="00BF3168" w:rsidP="00433679">
      <w:pPr>
        <w:pStyle w:val="Akapitzlist"/>
        <w:numPr>
          <w:ilvl w:val="2"/>
          <w:numId w:val="73"/>
        </w:numPr>
        <w:spacing w:before="60" w:after="60"/>
        <w:ind w:left="1276"/>
        <w:jc w:val="both"/>
        <w:rPr>
          <w:rFonts w:asciiTheme="minorHAnsi" w:hAnsiTheme="minorHAnsi" w:cstheme="minorHAnsi"/>
          <w:color w:val="000000" w:themeColor="text1"/>
        </w:rPr>
      </w:pPr>
      <w:r w:rsidRPr="00433679">
        <w:rPr>
          <w:rFonts w:asciiTheme="minorHAnsi" w:hAnsiTheme="minorHAnsi" w:cstheme="minorHAnsi"/>
          <w:color w:val="000000" w:themeColor="text1"/>
        </w:rPr>
        <w:t>t</w:t>
      </w:r>
      <w:r w:rsidR="00D7474E" w:rsidRPr="00433679">
        <w:rPr>
          <w:rFonts w:asciiTheme="minorHAnsi" w:hAnsiTheme="minorHAnsi" w:cstheme="minorHAnsi"/>
          <w:color w:val="000000" w:themeColor="text1"/>
        </w:rPr>
        <w:t xml:space="preserve">aki Uczestnik Przedsięwzięcia poza dokonaniem integracji Demonstratora Baterii w Demonstratorze Systemu będzie zobowiązany nie dokonywać względem Demonstratora Baterii żadnych czynności </w:t>
      </w:r>
      <w:r w:rsidRPr="00433679">
        <w:rPr>
          <w:rFonts w:asciiTheme="minorHAnsi" w:hAnsiTheme="minorHAnsi" w:cstheme="minorHAnsi"/>
          <w:color w:val="000000" w:themeColor="text1"/>
        </w:rPr>
        <w:t>zmierzających do</w:t>
      </w:r>
      <w:r w:rsidR="00D7474E" w:rsidRPr="00433679">
        <w:rPr>
          <w:rFonts w:asciiTheme="minorHAnsi" w:hAnsiTheme="minorHAnsi" w:cstheme="minorHAnsi"/>
          <w:color w:val="000000" w:themeColor="text1"/>
        </w:rPr>
        <w:t xml:space="preserve"> odtworzenia konstrukcji Demonstratora Baterii i zastosowanych w niej rozwiązań, ponad</w:t>
      </w:r>
      <w:r w:rsidRPr="00433679">
        <w:rPr>
          <w:rFonts w:asciiTheme="minorHAnsi" w:hAnsiTheme="minorHAnsi" w:cstheme="minorHAnsi"/>
          <w:color w:val="000000" w:themeColor="text1"/>
        </w:rPr>
        <w:t xml:space="preserve"> badania służące uzyskaniu informacji niezbędnych </w:t>
      </w:r>
      <w:r w:rsidR="00D7474E" w:rsidRPr="00433679">
        <w:rPr>
          <w:rFonts w:asciiTheme="minorHAnsi" w:hAnsiTheme="minorHAnsi" w:cstheme="minorHAnsi"/>
          <w:color w:val="000000" w:themeColor="text1"/>
        </w:rPr>
        <w:t xml:space="preserve">dla stworzenia Demonstratora Systemu, zaś pozyskane informacje związane z Demonstratorem Baterii będzie </w:t>
      </w:r>
      <w:r w:rsidRPr="00433679">
        <w:rPr>
          <w:rFonts w:asciiTheme="minorHAnsi" w:hAnsiTheme="minorHAnsi" w:cstheme="minorHAnsi"/>
          <w:color w:val="000000" w:themeColor="text1"/>
        </w:rPr>
        <w:t xml:space="preserve">on </w:t>
      </w:r>
      <w:r w:rsidR="00D7474E" w:rsidRPr="00433679">
        <w:rPr>
          <w:rFonts w:asciiTheme="minorHAnsi" w:hAnsiTheme="minorHAnsi" w:cstheme="minorHAnsi"/>
          <w:color w:val="000000" w:themeColor="text1"/>
        </w:rPr>
        <w:t>zobowiązany zachować w poufności na zasadach odpowiadających zasadom określonym w Umowie</w:t>
      </w:r>
      <w:r w:rsidR="009722E7" w:rsidRPr="00433679">
        <w:rPr>
          <w:rFonts w:asciiTheme="minorHAnsi" w:hAnsiTheme="minorHAnsi" w:cstheme="minorHAnsi"/>
          <w:color w:val="000000" w:themeColor="text1"/>
        </w:rPr>
        <w:t xml:space="preserve"> </w:t>
      </w:r>
      <w:r w:rsidR="00D7474E" w:rsidRPr="00433679">
        <w:rPr>
          <w:rFonts w:asciiTheme="minorHAnsi" w:hAnsiTheme="minorHAnsi" w:cstheme="minorHAnsi"/>
          <w:color w:val="000000" w:themeColor="text1"/>
        </w:rPr>
        <w:t xml:space="preserve">( </w:t>
      </w:r>
      <w:r w:rsidR="00D7474E" w:rsidRPr="00433679">
        <w:rPr>
          <w:rFonts w:asciiTheme="minorHAnsi" w:hAnsiTheme="minorHAnsi" w:cstheme="minorHAnsi"/>
          <w:color w:val="000000" w:themeColor="text1"/>
        </w:rPr>
        <w:fldChar w:fldCharType="begin"/>
      </w:r>
      <w:r w:rsidR="00D7474E" w:rsidRPr="00433679">
        <w:rPr>
          <w:rFonts w:asciiTheme="minorHAnsi" w:hAnsiTheme="minorHAnsi" w:cstheme="minorHAnsi"/>
          <w:color w:val="000000" w:themeColor="text1"/>
        </w:rPr>
        <w:instrText xml:space="preserve"> REF _Ref70341433 \n \h </w:instrText>
      </w:r>
      <w:r w:rsidR="0090300A" w:rsidRPr="00433679">
        <w:rPr>
          <w:rFonts w:asciiTheme="minorHAnsi" w:hAnsiTheme="minorHAnsi" w:cstheme="minorHAnsi"/>
          <w:color w:val="000000" w:themeColor="text1"/>
        </w:rPr>
        <w:instrText xml:space="preserve"> \* MERGEFORMAT </w:instrText>
      </w:r>
      <w:r w:rsidR="00D7474E" w:rsidRPr="00433679">
        <w:rPr>
          <w:rFonts w:asciiTheme="minorHAnsi" w:hAnsiTheme="minorHAnsi" w:cstheme="minorHAnsi"/>
          <w:color w:val="000000" w:themeColor="text1"/>
        </w:rPr>
      </w:r>
      <w:r w:rsidR="00D7474E" w:rsidRPr="00433679">
        <w:rPr>
          <w:rFonts w:asciiTheme="minorHAnsi" w:hAnsiTheme="minorHAnsi" w:cstheme="minorHAnsi"/>
          <w:color w:val="000000" w:themeColor="text1"/>
        </w:rPr>
        <w:fldChar w:fldCharType="separate"/>
      </w:r>
      <w:r w:rsidR="0071785C" w:rsidRPr="00433679">
        <w:rPr>
          <w:rFonts w:asciiTheme="minorHAnsi" w:hAnsiTheme="minorHAnsi" w:cstheme="minorHAnsi"/>
          <w:color w:val="000000" w:themeColor="text1"/>
        </w:rPr>
        <w:t xml:space="preserve">ROZDZIAŁ IX. </w:t>
      </w:r>
      <w:r w:rsidR="00D7474E" w:rsidRPr="00433679">
        <w:rPr>
          <w:rFonts w:asciiTheme="minorHAnsi" w:hAnsiTheme="minorHAnsi" w:cstheme="minorHAnsi"/>
          <w:color w:val="000000" w:themeColor="text1"/>
        </w:rPr>
        <w:fldChar w:fldCharType="end"/>
      </w:r>
    </w:p>
    <w:p w14:paraId="76D9A277" w14:textId="48B0CF38" w:rsidR="00753615" w:rsidRPr="00433679" w:rsidRDefault="00753615" w:rsidP="00433679">
      <w:pPr>
        <w:pStyle w:val="Akapitzlist"/>
        <w:numPr>
          <w:ilvl w:val="2"/>
          <w:numId w:val="73"/>
        </w:numPr>
        <w:spacing w:before="60" w:after="60"/>
        <w:ind w:left="1276"/>
        <w:jc w:val="both"/>
        <w:rPr>
          <w:rFonts w:asciiTheme="minorHAnsi" w:hAnsiTheme="minorHAnsi" w:cstheme="minorHAnsi"/>
          <w:color w:val="000000" w:themeColor="text1"/>
        </w:rPr>
      </w:pPr>
      <w:r w:rsidRPr="00433679">
        <w:rPr>
          <w:rFonts w:asciiTheme="minorHAnsi" w:hAnsiTheme="minorHAnsi" w:cstheme="minorHAnsi"/>
          <w:color w:val="000000" w:themeColor="text1"/>
        </w:rPr>
        <w:t>nie będzie dochodził odpowiedzialności Wykonawcy za uszkodzenia Demonstratora Systemu, chyba że były</w:t>
      </w:r>
      <w:r w:rsidR="00165D28" w:rsidRPr="00433679">
        <w:rPr>
          <w:rFonts w:asciiTheme="minorHAnsi" w:hAnsiTheme="minorHAnsi" w:cstheme="minorHAnsi"/>
          <w:color w:val="000000" w:themeColor="text1"/>
        </w:rPr>
        <w:t>by</w:t>
      </w:r>
      <w:r w:rsidRPr="00433679">
        <w:rPr>
          <w:rFonts w:asciiTheme="minorHAnsi" w:hAnsiTheme="minorHAnsi" w:cstheme="minorHAnsi"/>
          <w:color w:val="000000" w:themeColor="text1"/>
        </w:rPr>
        <w:t xml:space="preserve"> one skutkiem winy umyślnej lub rażącego niedbalstwa Wykonawcy</w:t>
      </w:r>
      <w:r w:rsidR="00560DC7" w:rsidRPr="00433679">
        <w:rPr>
          <w:rFonts w:asciiTheme="minorHAnsi" w:hAnsiTheme="minorHAnsi" w:cstheme="minorHAnsi"/>
          <w:color w:val="000000" w:themeColor="text1"/>
        </w:rPr>
        <w:t>;</w:t>
      </w:r>
    </w:p>
    <w:p w14:paraId="42BBA69F" w14:textId="27ECF6D4" w:rsidR="00CE3F6E" w:rsidRPr="00433679" w:rsidRDefault="00CE3F6E" w:rsidP="00433679">
      <w:pPr>
        <w:pStyle w:val="Akapitzlist"/>
        <w:numPr>
          <w:ilvl w:val="1"/>
          <w:numId w:val="73"/>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 razie uszkodzenia Demonstratora Baterii wskutek działania pozostałych elementów </w:t>
      </w:r>
      <w:r w:rsidR="00F07996" w:rsidRPr="00433679">
        <w:rPr>
          <w:rFonts w:asciiTheme="minorHAnsi" w:hAnsiTheme="minorHAnsi" w:cstheme="minorHAnsi"/>
          <w:color w:val="000000" w:themeColor="text1"/>
        </w:rPr>
        <w:t>Demonstratora Systemu lub błędnej integracji Demonstratora Baterii w ramach Demonstratora Systemu, która uniemożliwia ocenę Demonstratora Baterii lub jego prawidłową eksploatację:</w:t>
      </w:r>
    </w:p>
    <w:p w14:paraId="7803888F" w14:textId="47DD3F9F" w:rsidR="00F07996" w:rsidRPr="00433679" w:rsidRDefault="00F07996" w:rsidP="00433679">
      <w:pPr>
        <w:pStyle w:val="Akapitzlist"/>
        <w:numPr>
          <w:ilvl w:val="2"/>
          <w:numId w:val="73"/>
        </w:numPr>
        <w:spacing w:before="60" w:after="60"/>
        <w:ind w:left="1276" w:hanging="283"/>
        <w:jc w:val="both"/>
        <w:rPr>
          <w:rFonts w:asciiTheme="minorHAnsi" w:hAnsiTheme="minorHAnsi" w:cstheme="minorHAnsi"/>
          <w:color w:val="000000" w:themeColor="text1"/>
        </w:rPr>
      </w:pPr>
      <w:r w:rsidRPr="00433679">
        <w:rPr>
          <w:rFonts w:asciiTheme="minorHAnsi" w:hAnsiTheme="minorHAnsi" w:cstheme="minorHAnsi"/>
          <w:color w:val="000000" w:themeColor="text1"/>
        </w:rPr>
        <w:t>Wykonawca jest zwolniony z odpowiedzialności względem NCBR za okoliczności</w:t>
      </w:r>
      <w:r w:rsidR="00560DC7" w:rsidRPr="00433679">
        <w:rPr>
          <w:rFonts w:asciiTheme="minorHAnsi" w:hAnsiTheme="minorHAnsi" w:cstheme="minorHAnsi"/>
          <w:color w:val="000000" w:themeColor="text1"/>
        </w:rPr>
        <w:t xml:space="preserve"> określone tym punktem</w:t>
      </w:r>
      <w:r w:rsidRPr="00433679">
        <w:rPr>
          <w:rFonts w:asciiTheme="minorHAnsi" w:hAnsiTheme="minorHAnsi" w:cstheme="minorHAnsi"/>
          <w:color w:val="000000" w:themeColor="text1"/>
        </w:rPr>
        <w:t>,</w:t>
      </w:r>
    </w:p>
    <w:p w14:paraId="3E556D70" w14:textId="19DCC5B4" w:rsidR="00F07996" w:rsidRPr="00433679" w:rsidRDefault="00F07996" w:rsidP="00433679">
      <w:pPr>
        <w:pStyle w:val="Akapitzlist"/>
        <w:numPr>
          <w:ilvl w:val="2"/>
          <w:numId w:val="73"/>
        </w:numPr>
        <w:spacing w:before="60" w:after="60"/>
        <w:ind w:left="1276" w:hanging="283"/>
        <w:jc w:val="both"/>
        <w:rPr>
          <w:rFonts w:asciiTheme="minorHAnsi" w:hAnsiTheme="minorHAnsi" w:cstheme="minorHAnsi"/>
          <w:color w:val="000000" w:themeColor="text1"/>
        </w:rPr>
      </w:pPr>
      <w:r w:rsidRPr="00433679">
        <w:rPr>
          <w:rFonts w:asciiTheme="minorHAnsi" w:hAnsiTheme="minorHAnsi" w:cstheme="minorHAnsi"/>
          <w:color w:val="000000" w:themeColor="text1"/>
        </w:rPr>
        <w:t>Strony przyjmują, że Demonstrator Baterii, niezależnie od jego rzeczywistego stanu</w:t>
      </w:r>
      <w:r w:rsidR="00753615" w:rsidRPr="00433679">
        <w:rPr>
          <w:rFonts w:asciiTheme="minorHAnsi" w:hAnsiTheme="minorHAnsi" w:cstheme="minorHAnsi"/>
          <w:color w:val="000000" w:themeColor="text1"/>
        </w:rPr>
        <w:t>, spełnia przesłanki do dokonania jego Odbioru.</w:t>
      </w:r>
    </w:p>
    <w:p w14:paraId="5C46F765" w14:textId="7852CEDC" w:rsidR="00B628E4" w:rsidRPr="00433679" w:rsidRDefault="00B628E4" w:rsidP="00433679">
      <w:pPr>
        <w:pStyle w:val="Akapitzlist"/>
        <w:numPr>
          <w:ilvl w:val="0"/>
          <w:numId w:val="73"/>
        </w:numPr>
        <w:spacing w:before="60" w:after="60"/>
        <w:ind w:left="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 przypadku określonym w </w:t>
      </w:r>
      <w:r w:rsidRPr="00433679">
        <w:rPr>
          <w:rFonts w:asciiTheme="minorHAnsi" w:hAnsiTheme="minorHAnsi" w:cstheme="minorHAnsi"/>
          <w:color w:val="000000" w:themeColor="text1"/>
        </w:rPr>
        <w:fldChar w:fldCharType="begin"/>
      </w:r>
      <w:r w:rsidRPr="00433679">
        <w:rPr>
          <w:rFonts w:asciiTheme="minorHAnsi" w:hAnsiTheme="minorHAnsi" w:cstheme="minorHAnsi"/>
          <w:color w:val="000000" w:themeColor="text1"/>
        </w:rPr>
        <w:instrText xml:space="preserve"> REF _Ref70333542 \n \h </w:instrText>
      </w:r>
      <w:r w:rsidR="0090300A" w:rsidRPr="00433679">
        <w:rPr>
          <w:rFonts w:asciiTheme="minorHAnsi" w:hAnsiTheme="minorHAnsi" w:cstheme="minorHAnsi"/>
          <w:color w:val="000000" w:themeColor="text1"/>
        </w:rPr>
        <w:instrText xml:space="preserve"> \* MERGEFORMAT </w:instrText>
      </w:r>
      <w:r w:rsidRPr="00433679">
        <w:rPr>
          <w:rFonts w:asciiTheme="minorHAnsi" w:hAnsiTheme="minorHAnsi" w:cstheme="minorHAnsi"/>
          <w:color w:val="000000" w:themeColor="text1"/>
        </w:rPr>
      </w:r>
      <w:r w:rsidRPr="00433679">
        <w:rPr>
          <w:rFonts w:asciiTheme="minorHAnsi" w:hAnsiTheme="minorHAnsi" w:cstheme="minorHAnsi"/>
          <w:color w:val="000000" w:themeColor="text1"/>
        </w:rPr>
        <w:fldChar w:fldCharType="separate"/>
      </w:r>
      <w:r w:rsidR="0071785C" w:rsidRPr="00433679">
        <w:rPr>
          <w:rFonts w:asciiTheme="minorHAnsi" w:hAnsiTheme="minorHAnsi" w:cstheme="minorHAnsi"/>
          <w:color w:val="000000" w:themeColor="text1"/>
        </w:rPr>
        <w:t>§4</w:t>
      </w:r>
      <w:r w:rsidRPr="00433679">
        <w:rPr>
          <w:rFonts w:asciiTheme="minorHAnsi" w:hAnsiTheme="minorHAnsi" w:cstheme="minorHAnsi"/>
          <w:color w:val="000000" w:themeColor="text1"/>
        </w:rPr>
        <w:fldChar w:fldCharType="end"/>
      </w:r>
      <w:r w:rsidRPr="00433679">
        <w:rPr>
          <w:rFonts w:asciiTheme="minorHAnsi" w:hAnsiTheme="minorHAnsi" w:cstheme="minorHAnsi"/>
          <w:color w:val="000000" w:themeColor="text1"/>
        </w:rPr>
        <w:t xml:space="preserve"> pkt </w:t>
      </w:r>
      <w:r w:rsidRPr="00433679">
        <w:rPr>
          <w:rFonts w:asciiTheme="minorHAnsi" w:hAnsiTheme="minorHAnsi" w:cstheme="minorHAnsi"/>
          <w:color w:val="000000" w:themeColor="text1"/>
        </w:rPr>
        <w:fldChar w:fldCharType="begin"/>
      </w:r>
      <w:r w:rsidRPr="00433679">
        <w:rPr>
          <w:rFonts w:asciiTheme="minorHAnsi" w:hAnsiTheme="minorHAnsi" w:cstheme="minorHAnsi"/>
          <w:color w:val="000000" w:themeColor="text1"/>
        </w:rPr>
        <w:instrText xml:space="preserve"> REF _Ref70334384 \n \h </w:instrText>
      </w:r>
      <w:r w:rsidR="0090300A" w:rsidRPr="00433679">
        <w:rPr>
          <w:rFonts w:asciiTheme="minorHAnsi" w:hAnsiTheme="minorHAnsi" w:cstheme="minorHAnsi"/>
          <w:color w:val="000000" w:themeColor="text1"/>
        </w:rPr>
        <w:instrText xml:space="preserve"> \* MERGEFORMAT </w:instrText>
      </w:r>
      <w:r w:rsidRPr="00433679">
        <w:rPr>
          <w:rFonts w:asciiTheme="minorHAnsi" w:hAnsiTheme="minorHAnsi" w:cstheme="minorHAnsi"/>
          <w:color w:val="000000" w:themeColor="text1"/>
        </w:rPr>
      </w:r>
      <w:r w:rsidRPr="00433679">
        <w:rPr>
          <w:rFonts w:asciiTheme="minorHAnsi" w:hAnsiTheme="minorHAnsi" w:cstheme="minorHAnsi"/>
          <w:color w:val="000000" w:themeColor="text1"/>
        </w:rPr>
        <w:fldChar w:fldCharType="separate"/>
      </w:r>
      <w:r w:rsidR="0071785C" w:rsidRPr="00433679">
        <w:rPr>
          <w:rFonts w:asciiTheme="minorHAnsi" w:hAnsiTheme="minorHAnsi" w:cstheme="minorHAnsi"/>
          <w:color w:val="000000" w:themeColor="text1"/>
        </w:rPr>
        <w:t>2)</w:t>
      </w:r>
      <w:r w:rsidRPr="00433679">
        <w:rPr>
          <w:rFonts w:asciiTheme="minorHAnsi" w:hAnsiTheme="minorHAnsi" w:cstheme="minorHAnsi"/>
          <w:color w:val="000000" w:themeColor="text1"/>
        </w:rPr>
        <w:fldChar w:fldCharType="end"/>
      </w:r>
      <w:r w:rsidRPr="00433679">
        <w:rPr>
          <w:rFonts w:asciiTheme="minorHAnsi" w:hAnsiTheme="minorHAnsi" w:cstheme="minorHAnsi"/>
          <w:color w:val="000000" w:themeColor="text1"/>
        </w:rPr>
        <w:t xml:space="preserve"> albo </w:t>
      </w:r>
      <w:r w:rsidRPr="00433679">
        <w:rPr>
          <w:rFonts w:asciiTheme="minorHAnsi" w:hAnsiTheme="minorHAnsi" w:cstheme="minorHAnsi"/>
          <w:color w:val="000000" w:themeColor="text1"/>
        </w:rPr>
        <w:fldChar w:fldCharType="begin"/>
      </w:r>
      <w:r w:rsidRPr="00433679">
        <w:rPr>
          <w:rFonts w:asciiTheme="minorHAnsi" w:hAnsiTheme="minorHAnsi" w:cstheme="minorHAnsi"/>
          <w:color w:val="000000" w:themeColor="text1"/>
        </w:rPr>
        <w:instrText xml:space="preserve"> REF _Ref70334386 \n \h </w:instrText>
      </w:r>
      <w:r w:rsidR="0090300A" w:rsidRPr="00433679">
        <w:rPr>
          <w:rFonts w:asciiTheme="minorHAnsi" w:hAnsiTheme="minorHAnsi" w:cstheme="minorHAnsi"/>
          <w:color w:val="000000" w:themeColor="text1"/>
        </w:rPr>
        <w:instrText xml:space="preserve"> \* MERGEFORMAT </w:instrText>
      </w:r>
      <w:r w:rsidRPr="00433679">
        <w:rPr>
          <w:rFonts w:asciiTheme="minorHAnsi" w:hAnsiTheme="minorHAnsi" w:cstheme="minorHAnsi"/>
          <w:color w:val="000000" w:themeColor="text1"/>
        </w:rPr>
      </w:r>
      <w:r w:rsidRPr="00433679">
        <w:rPr>
          <w:rFonts w:asciiTheme="minorHAnsi" w:hAnsiTheme="minorHAnsi" w:cstheme="minorHAnsi"/>
          <w:color w:val="000000" w:themeColor="text1"/>
        </w:rPr>
        <w:fldChar w:fldCharType="separate"/>
      </w:r>
      <w:r w:rsidR="0071785C" w:rsidRPr="00433679">
        <w:rPr>
          <w:rFonts w:asciiTheme="minorHAnsi" w:hAnsiTheme="minorHAnsi" w:cstheme="minorHAnsi"/>
          <w:color w:val="000000" w:themeColor="text1"/>
        </w:rPr>
        <w:t>3)</w:t>
      </w:r>
      <w:r w:rsidRPr="00433679">
        <w:rPr>
          <w:rFonts w:asciiTheme="minorHAnsi" w:hAnsiTheme="minorHAnsi" w:cstheme="minorHAnsi"/>
          <w:color w:val="000000" w:themeColor="text1"/>
        </w:rPr>
        <w:fldChar w:fldCharType="end"/>
      </w:r>
      <w:r w:rsidRPr="00433679">
        <w:rPr>
          <w:rFonts w:asciiTheme="minorHAnsi" w:hAnsiTheme="minorHAnsi" w:cstheme="minorHAnsi"/>
          <w:color w:val="000000" w:themeColor="text1"/>
        </w:rPr>
        <w:t>:</w:t>
      </w:r>
    </w:p>
    <w:p w14:paraId="032710D3" w14:textId="6E3BFC0B" w:rsidR="00560DC7" w:rsidRPr="00433679" w:rsidRDefault="00560DC7" w:rsidP="00433679">
      <w:pPr>
        <w:pStyle w:val="Akapitzlist"/>
        <w:numPr>
          <w:ilvl w:val="1"/>
          <w:numId w:val="73"/>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Wykonawca przenosi własność Demonstratora Baterii na podmiot wskazany przez NCBR</w:t>
      </w:r>
      <w:r w:rsidR="00165D28" w:rsidRPr="00433679">
        <w:rPr>
          <w:rFonts w:asciiTheme="minorHAnsi" w:hAnsiTheme="minorHAnsi" w:cstheme="minorHAnsi"/>
          <w:color w:val="000000" w:themeColor="text1"/>
        </w:rPr>
        <w:t>, tj. Partnera Strategicznego albo ewentualnie NCBR</w:t>
      </w:r>
      <w:r w:rsidRPr="00433679">
        <w:rPr>
          <w:rFonts w:asciiTheme="minorHAnsi" w:hAnsiTheme="minorHAnsi" w:cstheme="minorHAnsi"/>
          <w:color w:val="000000" w:themeColor="text1"/>
        </w:rPr>
        <w:t>, przy czym własność Demonstratora Baterii następuje z chwilą zapłaty przez NCBR Wynagrodzenia Podstawowego Wykonawcy za Etap II,</w:t>
      </w:r>
    </w:p>
    <w:p w14:paraId="6C1E2D36" w14:textId="112964C9" w:rsidR="00B628E4" w:rsidRPr="00433679" w:rsidRDefault="00560DC7" w:rsidP="00433679">
      <w:pPr>
        <w:pStyle w:val="Akapitzlist"/>
        <w:numPr>
          <w:ilvl w:val="1"/>
          <w:numId w:val="73"/>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 przypadku braku </w:t>
      </w:r>
      <w:r w:rsidR="005B4AC5" w:rsidRPr="00433679">
        <w:rPr>
          <w:rFonts w:asciiTheme="minorHAnsi" w:hAnsiTheme="minorHAnsi" w:cstheme="minorHAnsi"/>
          <w:color w:val="000000" w:themeColor="text1"/>
        </w:rPr>
        <w:t>O</w:t>
      </w:r>
      <w:r w:rsidRPr="00433679">
        <w:rPr>
          <w:rFonts w:asciiTheme="minorHAnsi" w:hAnsiTheme="minorHAnsi" w:cstheme="minorHAnsi"/>
          <w:color w:val="000000" w:themeColor="text1"/>
        </w:rPr>
        <w:t>dbioru Demonstratora Baterii, NCBR zapewni, że odpowiednio Partner Strategiczny przeniesienie na Wykonawcę zwrotnie posiadanie Demonstratora Baterii.</w:t>
      </w:r>
    </w:p>
    <w:p w14:paraId="03D8914E" w14:textId="77777777" w:rsidR="009C030F" w:rsidRPr="00433679" w:rsidRDefault="00CB14F5" w:rsidP="00433679">
      <w:pPr>
        <w:pStyle w:val="Akapitzlist"/>
        <w:numPr>
          <w:ilvl w:val="0"/>
          <w:numId w:val="73"/>
        </w:numPr>
        <w:spacing w:before="60" w:after="60"/>
        <w:ind w:left="426"/>
        <w:jc w:val="both"/>
        <w:rPr>
          <w:rFonts w:asciiTheme="minorHAnsi" w:hAnsiTheme="minorHAnsi" w:cstheme="minorHAnsi"/>
          <w:color w:val="000000" w:themeColor="text1"/>
        </w:rPr>
      </w:pPr>
      <w:r w:rsidRPr="00433679">
        <w:rPr>
          <w:rFonts w:asciiTheme="minorHAnsi" w:hAnsiTheme="minorHAnsi" w:cstheme="minorHAnsi"/>
          <w:color w:val="000000" w:themeColor="text1"/>
        </w:rPr>
        <w:lastRenderedPageBreak/>
        <w:t xml:space="preserve">Szczegółowe Wymagania dotyczące </w:t>
      </w:r>
      <w:r w:rsidR="00181988" w:rsidRPr="00433679">
        <w:rPr>
          <w:rFonts w:asciiTheme="minorHAnsi" w:hAnsiTheme="minorHAnsi" w:cstheme="minorHAnsi"/>
          <w:color w:val="000000" w:themeColor="text1"/>
        </w:rPr>
        <w:t xml:space="preserve">Prototypu i </w:t>
      </w:r>
      <w:r w:rsidRPr="00433679">
        <w:rPr>
          <w:rFonts w:asciiTheme="minorHAnsi" w:hAnsiTheme="minorHAnsi" w:cstheme="minorHAnsi"/>
          <w:color w:val="000000" w:themeColor="text1"/>
        </w:rPr>
        <w:t xml:space="preserve">Demonstratora </w:t>
      </w:r>
      <w:r w:rsidR="005B4AC5" w:rsidRPr="00433679">
        <w:rPr>
          <w:rFonts w:asciiTheme="minorHAnsi" w:hAnsiTheme="minorHAnsi" w:cstheme="minorHAnsi"/>
          <w:color w:val="000000" w:themeColor="text1"/>
        </w:rPr>
        <w:t xml:space="preserve">oraz ich Odbiorów </w:t>
      </w:r>
      <w:r w:rsidRPr="00433679">
        <w:rPr>
          <w:rFonts w:asciiTheme="minorHAnsi" w:hAnsiTheme="minorHAnsi" w:cstheme="minorHAnsi"/>
          <w:color w:val="000000" w:themeColor="text1"/>
        </w:rPr>
        <w:t>w ramach danego Strumienia określają Załącznik nr 1 oraz Załącznik nr 4 do Regulaminu.</w:t>
      </w:r>
    </w:p>
    <w:p w14:paraId="5B5FE4C8" w14:textId="41AE789F" w:rsidR="009951B5" w:rsidRPr="00433679" w:rsidRDefault="009951B5" w:rsidP="00433679">
      <w:pPr>
        <w:pStyle w:val="Nagwek2"/>
      </w:pPr>
      <w:bookmarkStart w:id="233" w:name="_Toc70340596"/>
      <w:r w:rsidRPr="00433679">
        <w:t>[PROTOTYP I DEMONSTRATOR W STRUMIENIU SYSTEM]</w:t>
      </w:r>
      <w:bookmarkEnd w:id="233"/>
    </w:p>
    <w:p w14:paraId="7059D8C7" w14:textId="546169A5" w:rsidR="001970D9" w:rsidRPr="00433679" w:rsidRDefault="001970D9" w:rsidP="00433679">
      <w:pPr>
        <w:rPr>
          <w:rFonts w:asciiTheme="minorHAnsi" w:hAnsiTheme="minorHAnsi" w:cstheme="minorHAnsi"/>
          <w:i/>
          <w:iCs/>
        </w:rPr>
      </w:pPr>
      <w:r w:rsidRPr="00433679">
        <w:rPr>
          <w:rFonts w:asciiTheme="minorHAnsi" w:hAnsiTheme="minorHAnsi" w:cstheme="minorHAnsi"/>
          <w:i/>
          <w:iCs/>
        </w:rPr>
        <w:t xml:space="preserve">[jeśli realizacja Umowy zgodnie z </w:t>
      </w:r>
      <w:r w:rsidRPr="00433679">
        <w:rPr>
          <w:rFonts w:asciiTheme="minorHAnsi" w:hAnsiTheme="minorHAnsi" w:cstheme="minorHAnsi"/>
          <w:i/>
          <w:iCs/>
        </w:rPr>
        <w:fldChar w:fldCharType="begin"/>
      </w:r>
      <w:r w:rsidRPr="00433679">
        <w:rPr>
          <w:rFonts w:asciiTheme="minorHAnsi" w:hAnsiTheme="minorHAnsi" w:cstheme="minorHAnsi"/>
          <w:i/>
          <w:iCs/>
        </w:rPr>
        <w:instrText xml:space="preserve"> REF _Ref70331596 \n \h  \* MERGEFORMAT </w:instrText>
      </w:r>
      <w:r w:rsidRPr="00433679">
        <w:rPr>
          <w:rFonts w:asciiTheme="minorHAnsi" w:hAnsiTheme="minorHAnsi" w:cstheme="minorHAnsi"/>
          <w:i/>
          <w:iCs/>
        </w:rPr>
      </w:r>
      <w:r w:rsidRPr="00433679">
        <w:rPr>
          <w:rFonts w:asciiTheme="minorHAnsi" w:hAnsiTheme="minorHAnsi" w:cstheme="minorHAnsi"/>
          <w:i/>
          <w:iCs/>
        </w:rPr>
        <w:fldChar w:fldCharType="separate"/>
      </w:r>
      <w:r w:rsidR="0071785C" w:rsidRPr="00433679">
        <w:rPr>
          <w:rFonts w:asciiTheme="minorHAnsi" w:hAnsiTheme="minorHAnsi" w:cstheme="minorHAnsi"/>
          <w:i/>
          <w:iCs/>
        </w:rPr>
        <w:t>ART. 3</w:t>
      </w:r>
      <w:r w:rsidRPr="00433679">
        <w:rPr>
          <w:rFonts w:asciiTheme="minorHAnsi" w:hAnsiTheme="minorHAnsi" w:cstheme="minorHAnsi"/>
          <w:i/>
          <w:iCs/>
        </w:rPr>
        <w:fldChar w:fldCharType="end"/>
      </w:r>
      <w:r w:rsidRPr="00433679">
        <w:rPr>
          <w:rFonts w:asciiTheme="minorHAnsi" w:hAnsiTheme="minorHAnsi" w:cstheme="minorHAnsi"/>
          <w:i/>
          <w:iCs/>
        </w:rPr>
        <w:t xml:space="preserve"> </w:t>
      </w:r>
      <w:r w:rsidRPr="00433679">
        <w:rPr>
          <w:rFonts w:asciiTheme="minorHAnsi" w:hAnsiTheme="minorHAnsi" w:cstheme="minorHAnsi"/>
          <w:i/>
          <w:iCs/>
        </w:rPr>
        <w:fldChar w:fldCharType="begin"/>
      </w:r>
      <w:r w:rsidRPr="00433679">
        <w:rPr>
          <w:rFonts w:asciiTheme="minorHAnsi" w:hAnsiTheme="minorHAnsi" w:cstheme="minorHAnsi"/>
          <w:i/>
          <w:iCs/>
        </w:rPr>
        <w:instrText xml:space="preserve"> REF _Ref52658708 \n \h  \* MERGEFORMAT </w:instrText>
      </w:r>
      <w:r w:rsidRPr="00433679">
        <w:rPr>
          <w:rFonts w:asciiTheme="minorHAnsi" w:hAnsiTheme="minorHAnsi" w:cstheme="minorHAnsi"/>
          <w:i/>
          <w:iCs/>
        </w:rPr>
      </w:r>
      <w:r w:rsidRPr="00433679">
        <w:rPr>
          <w:rFonts w:asciiTheme="minorHAnsi" w:hAnsiTheme="minorHAnsi" w:cstheme="minorHAnsi"/>
          <w:i/>
          <w:iCs/>
        </w:rPr>
        <w:fldChar w:fldCharType="separate"/>
      </w:r>
      <w:r w:rsidR="0071785C" w:rsidRPr="00433679">
        <w:rPr>
          <w:rFonts w:asciiTheme="minorHAnsi" w:hAnsiTheme="minorHAnsi" w:cstheme="minorHAnsi"/>
          <w:i/>
          <w:iCs/>
        </w:rPr>
        <w:t>§2</w:t>
      </w:r>
      <w:r w:rsidRPr="00433679">
        <w:rPr>
          <w:rFonts w:asciiTheme="minorHAnsi" w:hAnsiTheme="minorHAnsi" w:cstheme="minorHAnsi"/>
          <w:i/>
          <w:iCs/>
        </w:rPr>
        <w:fldChar w:fldCharType="end"/>
      </w:r>
      <w:r w:rsidRPr="00433679">
        <w:rPr>
          <w:rFonts w:asciiTheme="minorHAnsi" w:hAnsiTheme="minorHAnsi" w:cstheme="minorHAnsi"/>
          <w:i/>
          <w:iCs/>
        </w:rPr>
        <w:t xml:space="preserve"> dotyczy Strumienia „Bateria” treść tego artykułu zastępuje się sformułowaniem „[celowo pusty]”]</w:t>
      </w:r>
      <w:r w:rsidR="009D405D" w:rsidRPr="00433679">
        <w:rPr>
          <w:rFonts w:asciiTheme="minorHAnsi" w:hAnsiTheme="minorHAnsi" w:cstheme="minorHAnsi"/>
          <w:i/>
          <w:iCs/>
        </w:rPr>
        <w:t xml:space="preserve"> </w:t>
      </w:r>
    </w:p>
    <w:p w14:paraId="4525D1C4" w14:textId="5F871F1B" w:rsidR="001970D9" w:rsidRPr="00433679" w:rsidRDefault="001970D9" w:rsidP="00433679">
      <w:pPr>
        <w:pStyle w:val="Akapitzlist"/>
        <w:numPr>
          <w:ilvl w:val="0"/>
          <w:numId w:val="106"/>
        </w:numPr>
        <w:spacing w:before="60" w:after="60"/>
        <w:ind w:left="426"/>
        <w:jc w:val="both"/>
        <w:rPr>
          <w:rFonts w:asciiTheme="minorHAnsi" w:hAnsiTheme="minorHAnsi" w:cstheme="minorHAnsi"/>
          <w:color w:val="000000" w:themeColor="text1"/>
        </w:rPr>
      </w:pPr>
      <w:r w:rsidRPr="00433679">
        <w:rPr>
          <w:rFonts w:asciiTheme="minorHAnsi" w:hAnsiTheme="minorHAnsi" w:cstheme="minorHAnsi"/>
          <w:color w:val="000000" w:themeColor="text1"/>
        </w:rPr>
        <w:t>W ramach Etapu I, w ramach danego Strumienia i w ramach Wynagrodzenia Podstawowego za wykonanie Etapu I Umowy, Wykonawca jest zobowiązany stworzyć Prototyp Systemu, w liczbie i o cechach określonych zgodnie z Załącznikami nr 1 i nr 4 do Regulaminu oraz Wnioskiem. W ramach Przedsięwzięcia właścicielem Prototypu Systemu pozostaje Wykonawca, zaś własność Prototypów Systemu nie przechodzi na NCBR. NCBR jest uprawniony jedynie do przeprowadzenia Testów Prototypu Systemu, na warunkach określonych w Umowie.</w:t>
      </w:r>
    </w:p>
    <w:p w14:paraId="56ED14BC" w14:textId="1F36D07B" w:rsidR="001970D9" w:rsidRPr="00433679" w:rsidRDefault="001970D9" w:rsidP="00433679">
      <w:pPr>
        <w:pStyle w:val="Akapitzlist"/>
        <w:numPr>
          <w:ilvl w:val="0"/>
          <w:numId w:val="106"/>
        </w:numPr>
        <w:spacing w:before="60" w:after="60"/>
        <w:ind w:left="426"/>
        <w:jc w:val="both"/>
        <w:rPr>
          <w:rFonts w:asciiTheme="minorHAnsi" w:hAnsiTheme="minorHAnsi" w:cstheme="minorHAnsi"/>
          <w:color w:val="000000" w:themeColor="text1"/>
        </w:rPr>
      </w:pPr>
      <w:r w:rsidRPr="00433679">
        <w:rPr>
          <w:rFonts w:asciiTheme="minorHAnsi" w:hAnsiTheme="minorHAnsi" w:cstheme="minorHAnsi"/>
          <w:color w:val="000000" w:themeColor="text1"/>
        </w:rPr>
        <w:t>W ramach Etapu II, w ramach danego Strumienia i w ramach Wynagrodzenia Podstawowego za wykonanie Etapu II Umowy, Wykonawca jest zobowiązany stworzyć jeden Demonstrator Systemu</w:t>
      </w:r>
      <w:r w:rsidR="006560E6" w:rsidRPr="00433679">
        <w:rPr>
          <w:rFonts w:asciiTheme="minorHAnsi" w:hAnsiTheme="minorHAnsi" w:cstheme="minorHAnsi"/>
          <w:color w:val="000000" w:themeColor="text1"/>
        </w:rPr>
        <w:t xml:space="preserve"> (a w przypadku skorzystania przez NCBR z prawa opcji: dwa Demonstratory Systemu)</w:t>
      </w:r>
      <w:r w:rsidRPr="00433679">
        <w:rPr>
          <w:rFonts w:asciiTheme="minorHAnsi" w:hAnsiTheme="minorHAnsi" w:cstheme="minorHAnsi"/>
          <w:color w:val="000000" w:themeColor="text1"/>
        </w:rPr>
        <w:t>, o cechach określonych zgodnie z Załącznikami nr 1 i nr 4 do Regulaminu oraz Wnioskiem, oraz dokonać jego instalacji w ramach Nieruchomości Demonstracyjnej</w:t>
      </w:r>
      <w:r w:rsidR="00FA5429" w:rsidRPr="00433679">
        <w:rPr>
          <w:rFonts w:asciiTheme="minorHAnsi" w:hAnsiTheme="minorHAnsi" w:cstheme="minorHAnsi"/>
          <w:color w:val="000000" w:themeColor="text1"/>
        </w:rPr>
        <w:t xml:space="preserve"> o cechach określonych w Załączniku nr 2 do Regulaminu,</w:t>
      </w:r>
      <w:r w:rsidRPr="00433679">
        <w:rPr>
          <w:rFonts w:asciiTheme="minorHAnsi" w:hAnsiTheme="minorHAnsi" w:cstheme="minorHAnsi"/>
          <w:color w:val="000000" w:themeColor="text1"/>
        </w:rPr>
        <w:t xml:space="preserve"> </w:t>
      </w:r>
      <w:r w:rsidR="00FE32C2" w:rsidRPr="00433679">
        <w:rPr>
          <w:rFonts w:asciiTheme="minorHAnsi" w:hAnsiTheme="minorHAnsi" w:cstheme="minorHAnsi"/>
          <w:color w:val="000000" w:themeColor="text1"/>
        </w:rPr>
        <w:t>w tym</w:t>
      </w:r>
      <w:r w:rsidRPr="00433679">
        <w:rPr>
          <w:rFonts w:asciiTheme="minorHAnsi" w:hAnsiTheme="minorHAnsi" w:cstheme="minorHAnsi"/>
          <w:color w:val="000000" w:themeColor="text1"/>
        </w:rPr>
        <w:t xml:space="preserve"> z instalacją fotowoltaiczną określoną w Załączniku nr 1 do Regulaminu.</w:t>
      </w:r>
    </w:p>
    <w:p w14:paraId="6041438A" w14:textId="27CAC285" w:rsidR="001970D9" w:rsidRPr="00433679" w:rsidRDefault="001970D9" w:rsidP="00433679">
      <w:pPr>
        <w:pStyle w:val="Akapitzlist"/>
        <w:numPr>
          <w:ilvl w:val="0"/>
          <w:numId w:val="106"/>
        </w:numPr>
        <w:spacing w:before="60" w:after="60"/>
        <w:ind w:left="426"/>
        <w:jc w:val="both"/>
        <w:rPr>
          <w:rFonts w:asciiTheme="minorHAnsi" w:hAnsiTheme="minorHAnsi" w:cstheme="minorHAnsi"/>
          <w:color w:val="000000" w:themeColor="text1"/>
        </w:rPr>
      </w:pPr>
      <w:r w:rsidRPr="00433679">
        <w:rPr>
          <w:rFonts w:asciiTheme="minorHAnsi" w:hAnsiTheme="minorHAnsi" w:cstheme="minorHAnsi"/>
          <w:b/>
          <w:bCs/>
          <w:color w:val="000000" w:themeColor="text1"/>
        </w:rPr>
        <w:t>[Lokalizacja testów Prototypu Systemu</w:t>
      </w:r>
      <w:r w:rsidRPr="00433679">
        <w:rPr>
          <w:rFonts w:asciiTheme="minorHAnsi" w:hAnsiTheme="minorHAnsi" w:cstheme="minorHAnsi"/>
          <w:color w:val="000000" w:themeColor="text1"/>
        </w:rPr>
        <w:t xml:space="preserve">] Testy Prototypu Systemu odbędą się w lokalizacji wskazanej i zapewnianej przez i na koszt Wykonawcy, która będzie się znajdować na terytorium Rzeczypospolitej Polskiej i zostaną przeprowadzone przez </w:t>
      </w:r>
      <w:r w:rsidR="006560E6" w:rsidRPr="00433679">
        <w:rPr>
          <w:rFonts w:asciiTheme="minorHAnsi" w:hAnsiTheme="minorHAnsi" w:cstheme="minorHAnsi"/>
          <w:color w:val="000000" w:themeColor="text1"/>
        </w:rPr>
        <w:t>Wykonawcę</w:t>
      </w:r>
      <w:r w:rsidRPr="00433679">
        <w:rPr>
          <w:rFonts w:asciiTheme="minorHAnsi" w:hAnsiTheme="minorHAnsi" w:cstheme="minorHAnsi"/>
          <w:color w:val="000000" w:themeColor="text1"/>
        </w:rPr>
        <w:t xml:space="preserve">, przy czym Wykonawca jest zobowiązany wskazać NCBR na piśmie lokalizację testów Prototypu Systemu </w:t>
      </w:r>
      <w:r w:rsidR="006560E6" w:rsidRPr="00433679">
        <w:rPr>
          <w:rFonts w:asciiTheme="minorHAnsi" w:hAnsiTheme="minorHAnsi" w:cstheme="minorHAnsi"/>
          <w:color w:val="000000" w:themeColor="text1"/>
        </w:rPr>
        <w:t>w terminie określonym zgodnie z Załącznikiem nr 4 do Regulaminu</w:t>
      </w:r>
      <w:r w:rsidRPr="00433679">
        <w:rPr>
          <w:rFonts w:asciiTheme="minorHAnsi" w:hAnsiTheme="minorHAnsi" w:cstheme="minorHAnsi"/>
          <w:color w:val="000000" w:themeColor="text1"/>
        </w:rPr>
        <w:t xml:space="preserve"> oraz zapewnić NCBR </w:t>
      </w:r>
      <w:r w:rsidR="00F84E3C" w:rsidRPr="00433679">
        <w:rPr>
          <w:rFonts w:asciiTheme="minorHAnsi" w:hAnsiTheme="minorHAnsi" w:cstheme="minorHAnsi"/>
          <w:color w:val="000000" w:themeColor="text1"/>
        </w:rPr>
        <w:t xml:space="preserve">i podmiotom wskazanym przez NCBR </w:t>
      </w:r>
      <w:r w:rsidRPr="00433679">
        <w:rPr>
          <w:rFonts w:asciiTheme="minorHAnsi" w:hAnsiTheme="minorHAnsi" w:cstheme="minorHAnsi"/>
          <w:color w:val="000000" w:themeColor="text1"/>
        </w:rPr>
        <w:t xml:space="preserve">niezakłócony dostęp do Prototypu Systemu przez cały czas trwania </w:t>
      </w:r>
      <w:r w:rsidR="00F84E3C" w:rsidRPr="00433679">
        <w:rPr>
          <w:rFonts w:asciiTheme="minorHAnsi" w:hAnsiTheme="minorHAnsi" w:cstheme="minorHAnsi"/>
          <w:color w:val="000000" w:themeColor="text1"/>
        </w:rPr>
        <w:t>T</w:t>
      </w:r>
      <w:r w:rsidRPr="00433679">
        <w:rPr>
          <w:rFonts w:asciiTheme="minorHAnsi" w:hAnsiTheme="minorHAnsi" w:cstheme="minorHAnsi"/>
          <w:color w:val="000000" w:themeColor="text1"/>
        </w:rPr>
        <w:t xml:space="preserve">estów Prototypu Systemu. </w:t>
      </w:r>
    </w:p>
    <w:p w14:paraId="6B85E203" w14:textId="252A6EF0" w:rsidR="001970D9" w:rsidRPr="00433679" w:rsidRDefault="009951B5" w:rsidP="00433679">
      <w:pPr>
        <w:pStyle w:val="Akapitzlist"/>
        <w:numPr>
          <w:ilvl w:val="0"/>
          <w:numId w:val="106"/>
        </w:numPr>
        <w:spacing w:before="60" w:after="60"/>
        <w:ind w:left="426"/>
        <w:jc w:val="both"/>
        <w:rPr>
          <w:rFonts w:asciiTheme="minorHAnsi" w:hAnsiTheme="minorHAnsi" w:cstheme="minorHAnsi"/>
          <w:color w:val="000000" w:themeColor="text1"/>
        </w:rPr>
      </w:pPr>
      <w:r w:rsidRPr="00433679">
        <w:rPr>
          <w:rFonts w:asciiTheme="minorHAnsi" w:hAnsiTheme="minorHAnsi" w:cstheme="minorHAnsi"/>
          <w:color w:val="000000" w:themeColor="text1"/>
        </w:rPr>
        <w:t>[</w:t>
      </w:r>
      <w:r w:rsidRPr="00433679">
        <w:rPr>
          <w:rFonts w:asciiTheme="minorHAnsi" w:hAnsiTheme="minorHAnsi" w:cstheme="minorHAnsi"/>
          <w:b/>
          <w:bCs/>
          <w:color w:val="000000" w:themeColor="text1"/>
        </w:rPr>
        <w:t xml:space="preserve">Lokalizacja </w:t>
      </w:r>
      <w:r w:rsidR="00FA5429" w:rsidRPr="00433679">
        <w:rPr>
          <w:rFonts w:asciiTheme="minorHAnsi" w:hAnsiTheme="minorHAnsi" w:cstheme="minorHAnsi"/>
          <w:b/>
          <w:bCs/>
          <w:color w:val="000000" w:themeColor="text1"/>
        </w:rPr>
        <w:t>oceny</w:t>
      </w:r>
      <w:r w:rsidRPr="00433679">
        <w:rPr>
          <w:rFonts w:asciiTheme="minorHAnsi" w:hAnsiTheme="minorHAnsi" w:cstheme="minorHAnsi"/>
          <w:b/>
          <w:bCs/>
          <w:color w:val="000000" w:themeColor="text1"/>
        </w:rPr>
        <w:t xml:space="preserve"> Demonstratora </w:t>
      </w:r>
      <w:r w:rsidR="00FA5429" w:rsidRPr="00433679">
        <w:rPr>
          <w:rFonts w:asciiTheme="minorHAnsi" w:hAnsiTheme="minorHAnsi" w:cstheme="minorHAnsi"/>
          <w:b/>
          <w:bCs/>
          <w:color w:val="000000" w:themeColor="text1"/>
        </w:rPr>
        <w:t>Systemu</w:t>
      </w:r>
      <w:r w:rsidRPr="00433679">
        <w:rPr>
          <w:rFonts w:asciiTheme="minorHAnsi" w:hAnsiTheme="minorHAnsi" w:cstheme="minorHAnsi"/>
          <w:color w:val="000000" w:themeColor="text1"/>
        </w:rPr>
        <w:t xml:space="preserve">] </w:t>
      </w:r>
      <w:bookmarkStart w:id="234" w:name="_Ref52739672"/>
      <w:r w:rsidR="00FD453C" w:rsidRPr="00433679">
        <w:rPr>
          <w:rFonts w:asciiTheme="minorHAnsi" w:hAnsiTheme="minorHAnsi" w:cstheme="minorHAnsi"/>
          <w:color w:val="000000" w:themeColor="text1"/>
        </w:rPr>
        <w:t>NCBR wskaże, wedle swojego uznania, lokalizację</w:t>
      </w:r>
      <w:r w:rsidR="001970D9" w:rsidRPr="00433679">
        <w:rPr>
          <w:rFonts w:asciiTheme="minorHAnsi" w:hAnsiTheme="minorHAnsi" w:cstheme="minorHAnsi"/>
          <w:color w:val="000000" w:themeColor="text1"/>
        </w:rPr>
        <w:t xml:space="preserve"> Nieruchomość Demonstracyjna </w:t>
      </w:r>
      <w:r w:rsidR="00FD453C" w:rsidRPr="00433679">
        <w:rPr>
          <w:rFonts w:asciiTheme="minorHAnsi" w:hAnsiTheme="minorHAnsi" w:cstheme="minorHAnsi"/>
          <w:color w:val="000000" w:themeColor="text1"/>
        </w:rPr>
        <w:t xml:space="preserve">nie później niż </w:t>
      </w:r>
      <w:r w:rsidR="006560E6" w:rsidRPr="00433679">
        <w:rPr>
          <w:rFonts w:asciiTheme="minorHAnsi" w:hAnsiTheme="minorHAnsi" w:cstheme="minorHAnsi"/>
          <w:color w:val="000000" w:themeColor="text1"/>
        </w:rPr>
        <w:t xml:space="preserve">w terminie określonym zgodnie z Załącznikiem nr 4 do Regulaminu </w:t>
      </w:r>
      <w:r w:rsidR="007F70CB" w:rsidRPr="00433679">
        <w:rPr>
          <w:rFonts w:asciiTheme="minorHAnsi" w:hAnsiTheme="minorHAnsi" w:cstheme="minorHAnsi"/>
          <w:color w:val="000000" w:themeColor="text1"/>
        </w:rPr>
        <w:t>oraz podmiot, na rzecz którego nastąpi przeniesienie własności Demonstratora Systemu</w:t>
      </w:r>
      <w:r w:rsidR="00FD453C" w:rsidRPr="00433679">
        <w:rPr>
          <w:rFonts w:asciiTheme="minorHAnsi" w:hAnsiTheme="minorHAnsi" w:cstheme="minorHAnsi"/>
          <w:color w:val="000000" w:themeColor="text1"/>
        </w:rPr>
        <w:t>.</w:t>
      </w:r>
      <w:bookmarkEnd w:id="234"/>
      <w:r w:rsidR="00FD453C" w:rsidRPr="00433679">
        <w:rPr>
          <w:rFonts w:asciiTheme="minorHAnsi" w:hAnsiTheme="minorHAnsi" w:cstheme="minorHAnsi"/>
          <w:color w:val="000000" w:themeColor="text1"/>
        </w:rPr>
        <w:t xml:space="preserve"> </w:t>
      </w:r>
      <w:r w:rsidR="001970D9" w:rsidRPr="00433679">
        <w:rPr>
          <w:rFonts w:asciiTheme="minorHAnsi" w:hAnsiTheme="minorHAnsi" w:cstheme="minorHAnsi"/>
          <w:color w:val="000000" w:themeColor="text1"/>
        </w:rPr>
        <w:t xml:space="preserve">W razie przekroczenia tego terminu, zastosowanie ma </w:t>
      </w:r>
      <w:r w:rsidR="001970D9" w:rsidRPr="00433679">
        <w:rPr>
          <w:rFonts w:asciiTheme="minorHAnsi" w:hAnsiTheme="minorHAnsi" w:cstheme="minorHAnsi"/>
          <w:color w:val="000000" w:themeColor="text1"/>
          <w:shd w:val="clear" w:color="auto" w:fill="E6E6E6"/>
        </w:rPr>
        <w:fldChar w:fldCharType="begin"/>
      </w:r>
      <w:r w:rsidR="001970D9" w:rsidRPr="00433679">
        <w:rPr>
          <w:rFonts w:asciiTheme="minorHAnsi" w:hAnsiTheme="minorHAnsi" w:cstheme="minorHAnsi"/>
          <w:color w:val="000000" w:themeColor="text1"/>
        </w:rPr>
        <w:instrText xml:space="preserve"> REF _Ref58587222 \n \h  \* MERGEFORMAT </w:instrText>
      </w:r>
      <w:r w:rsidR="001970D9" w:rsidRPr="00433679">
        <w:rPr>
          <w:rFonts w:asciiTheme="minorHAnsi" w:hAnsiTheme="minorHAnsi" w:cstheme="minorHAnsi"/>
          <w:color w:val="000000" w:themeColor="text1"/>
          <w:shd w:val="clear" w:color="auto" w:fill="E6E6E6"/>
        </w:rPr>
      </w:r>
      <w:r w:rsidR="001970D9"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41</w:t>
      </w:r>
      <w:r w:rsidR="001970D9" w:rsidRPr="00433679">
        <w:rPr>
          <w:rFonts w:asciiTheme="minorHAnsi" w:hAnsiTheme="minorHAnsi" w:cstheme="minorHAnsi"/>
          <w:color w:val="000000" w:themeColor="text1"/>
          <w:shd w:val="clear" w:color="auto" w:fill="E6E6E6"/>
        </w:rPr>
        <w:fldChar w:fldCharType="end"/>
      </w:r>
      <w:r w:rsidR="001970D9" w:rsidRPr="00433679">
        <w:rPr>
          <w:rFonts w:asciiTheme="minorHAnsi" w:hAnsiTheme="minorHAnsi" w:cstheme="minorHAnsi"/>
          <w:color w:val="000000" w:themeColor="text1"/>
        </w:rPr>
        <w:t xml:space="preserve"> </w:t>
      </w:r>
      <w:r w:rsidR="001970D9" w:rsidRPr="00433679">
        <w:rPr>
          <w:rFonts w:asciiTheme="minorHAnsi" w:hAnsiTheme="minorHAnsi" w:cstheme="minorHAnsi"/>
          <w:color w:val="000000" w:themeColor="text1"/>
          <w:shd w:val="clear" w:color="auto" w:fill="E6E6E6"/>
        </w:rPr>
        <w:fldChar w:fldCharType="begin"/>
      </w:r>
      <w:r w:rsidR="001970D9" w:rsidRPr="00433679">
        <w:rPr>
          <w:rFonts w:asciiTheme="minorHAnsi" w:hAnsiTheme="minorHAnsi" w:cstheme="minorHAnsi"/>
          <w:color w:val="000000" w:themeColor="text1"/>
        </w:rPr>
        <w:instrText xml:space="preserve"> REF _Ref58587228 \n \h  \* MERGEFORMAT </w:instrText>
      </w:r>
      <w:r w:rsidR="001970D9" w:rsidRPr="00433679">
        <w:rPr>
          <w:rFonts w:asciiTheme="minorHAnsi" w:hAnsiTheme="minorHAnsi" w:cstheme="minorHAnsi"/>
          <w:color w:val="000000" w:themeColor="text1"/>
          <w:shd w:val="clear" w:color="auto" w:fill="E6E6E6"/>
        </w:rPr>
      </w:r>
      <w:r w:rsidR="001970D9"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§13</w:t>
      </w:r>
      <w:r w:rsidR="001970D9" w:rsidRPr="00433679">
        <w:rPr>
          <w:rFonts w:asciiTheme="minorHAnsi" w:hAnsiTheme="minorHAnsi" w:cstheme="minorHAnsi"/>
          <w:color w:val="000000" w:themeColor="text1"/>
          <w:shd w:val="clear" w:color="auto" w:fill="E6E6E6"/>
        </w:rPr>
        <w:fldChar w:fldCharType="end"/>
      </w:r>
      <w:r w:rsidR="001970D9" w:rsidRPr="00433679">
        <w:rPr>
          <w:rFonts w:asciiTheme="minorHAnsi" w:hAnsiTheme="minorHAnsi" w:cstheme="minorHAnsi"/>
          <w:color w:val="000000" w:themeColor="text1"/>
        </w:rPr>
        <w:t>.</w:t>
      </w:r>
      <w:r w:rsidR="00FD453C" w:rsidRPr="00433679">
        <w:rPr>
          <w:rFonts w:asciiTheme="minorHAnsi" w:hAnsiTheme="minorHAnsi" w:cstheme="minorHAnsi"/>
          <w:color w:val="000000" w:themeColor="text1"/>
        </w:rPr>
        <w:t xml:space="preserve"> </w:t>
      </w:r>
      <w:r w:rsidR="001970D9" w:rsidRPr="00433679">
        <w:rPr>
          <w:rFonts w:asciiTheme="minorHAnsi" w:hAnsiTheme="minorHAnsi" w:cstheme="minorHAnsi"/>
          <w:color w:val="000000" w:themeColor="text1"/>
        </w:rPr>
        <w:t xml:space="preserve">Wykonawca jest zobowiązany zakończyć instalację Demonstratora na Nieruchomości Demonstracyjnej nie później niż w </w:t>
      </w:r>
      <w:r w:rsidR="006560E6" w:rsidRPr="00433679">
        <w:rPr>
          <w:rFonts w:asciiTheme="minorHAnsi" w:hAnsiTheme="minorHAnsi" w:cstheme="minorHAnsi"/>
          <w:color w:val="000000" w:themeColor="text1"/>
        </w:rPr>
        <w:t>terminie określonym zgodnie z Załącznikiem nr 4 do Regulaminu</w:t>
      </w:r>
      <w:r w:rsidR="001970D9" w:rsidRPr="00433679">
        <w:rPr>
          <w:rFonts w:asciiTheme="minorHAnsi" w:hAnsiTheme="minorHAnsi" w:cstheme="minorHAnsi"/>
          <w:color w:val="000000" w:themeColor="text1"/>
        </w:rPr>
        <w:t xml:space="preserve">. Przekazanie Wykonawcy Nieruchomości Demonstracyjnej przez Partnera Strategicznego nastąpi na podstawie protokołu zdawczo-odbiorczego, po i pod warunkiem uzyskania przez Wykonawcę Wyniku Pozytywnego </w:t>
      </w:r>
      <w:r w:rsidR="00FD453C" w:rsidRPr="00433679">
        <w:rPr>
          <w:rFonts w:asciiTheme="minorHAnsi" w:hAnsiTheme="minorHAnsi" w:cstheme="minorHAnsi"/>
          <w:color w:val="000000" w:themeColor="text1"/>
        </w:rPr>
        <w:t xml:space="preserve">z Dopuszczeniem do Etapu II </w:t>
      </w:r>
      <w:r w:rsidR="001970D9" w:rsidRPr="00433679">
        <w:rPr>
          <w:rFonts w:asciiTheme="minorHAnsi" w:hAnsiTheme="minorHAnsi" w:cstheme="minorHAnsi"/>
          <w:color w:val="000000" w:themeColor="text1"/>
        </w:rPr>
        <w:t xml:space="preserve">w ramach Selekcji Etapu I. Od chwili protokolarnego przejęcia Nieruchomości Demonstracyjnej przez Wykonawcę ponosi on względem </w:t>
      </w:r>
      <w:r w:rsidR="00FD453C" w:rsidRPr="00433679">
        <w:rPr>
          <w:rFonts w:asciiTheme="minorHAnsi" w:hAnsiTheme="minorHAnsi" w:cstheme="minorHAnsi"/>
          <w:color w:val="000000" w:themeColor="text1"/>
        </w:rPr>
        <w:t xml:space="preserve">odpowiednio </w:t>
      </w:r>
      <w:r w:rsidR="001970D9" w:rsidRPr="00433679">
        <w:rPr>
          <w:rFonts w:asciiTheme="minorHAnsi" w:hAnsiTheme="minorHAnsi" w:cstheme="minorHAnsi"/>
          <w:color w:val="000000" w:themeColor="text1"/>
        </w:rPr>
        <w:t xml:space="preserve">Partnera Strategicznego odpowiedzialność za szkody wynikłe na tym terenie aż do protokolarnego wydania Demonstratora Partnerowi Strategicznemu. Wykonawca może odmówić odbioru Nieruchomości Demonstracyjnej wyłącznie z przyczyn jej niezgodności z Załącznikiem nr 2 do Regulaminu, a za zgodą NCBR - w przypadku innych ważnych przyczyn. Opóźnienia w odbiorze Nieruchomości Demonstracyjnej z przyczyn leżących po stronie Wykonawcy obciążają Wykonawcę. </w:t>
      </w:r>
      <w:bookmarkStart w:id="235" w:name="_Hlk57756801"/>
      <w:bookmarkStart w:id="236" w:name="_Hlk53753536"/>
      <w:bookmarkEnd w:id="235"/>
      <w:bookmarkEnd w:id="236"/>
    </w:p>
    <w:p w14:paraId="00FCE541" w14:textId="544D6862" w:rsidR="00FD453C" w:rsidRPr="00433679" w:rsidRDefault="001970D9" w:rsidP="00433679">
      <w:pPr>
        <w:pStyle w:val="Akapitzlist"/>
        <w:numPr>
          <w:ilvl w:val="0"/>
          <w:numId w:val="106"/>
        </w:numPr>
        <w:spacing w:before="60" w:after="60"/>
        <w:ind w:left="426"/>
        <w:jc w:val="both"/>
        <w:rPr>
          <w:rFonts w:asciiTheme="minorHAnsi" w:hAnsiTheme="minorHAnsi" w:cstheme="minorHAnsi"/>
          <w:color w:val="000000" w:themeColor="text1"/>
        </w:rPr>
      </w:pPr>
      <w:r w:rsidRPr="00433679">
        <w:rPr>
          <w:rFonts w:asciiTheme="minorHAnsi" w:hAnsiTheme="minorHAnsi" w:cstheme="minorHAnsi"/>
          <w:color w:val="000000" w:themeColor="text1"/>
        </w:rPr>
        <w:t>W toku instalacji Partner Strategiczny</w:t>
      </w:r>
      <w:r w:rsidR="00FD453C"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będzie pełnić rolę inwestora w rozumieniu Ustawy Prawo budowlane i będzie uprawniony do wyznaczenia inspektora nadzoru inwestorskiego.</w:t>
      </w:r>
    </w:p>
    <w:p w14:paraId="73DB7384" w14:textId="77777777" w:rsidR="00FD453C" w:rsidRPr="00433679" w:rsidRDefault="001970D9" w:rsidP="00433679">
      <w:pPr>
        <w:pStyle w:val="Akapitzlist"/>
        <w:numPr>
          <w:ilvl w:val="0"/>
          <w:numId w:val="106"/>
        </w:numPr>
        <w:spacing w:before="60" w:after="60"/>
        <w:ind w:left="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Wykonawca jest zobowiązany w toku związanych z wykonaniem Demonstratora wspierać Partnera Strategicznego w realizacji przez Partnera Strategicznego roli inwestora i w przygotowaniu Nieruchomości Demonstracyjnej do instalacji Demonstratora. </w:t>
      </w:r>
    </w:p>
    <w:p w14:paraId="31EEAEA7" w14:textId="15303018" w:rsidR="00FD453C" w:rsidRPr="00433679" w:rsidRDefault="001970D9" w:rsidP="00433679">
      <w:pPr>
        <w:pStyle w:val="Akapitzlist"/>
        <w:numPr>
          <w:ilvl w:val="0"/>
          <w:numId w:val="106"/>
        </w:numPr>
        <w:spacing w:before="60" w:after="60"/>
        <w:ind w:left="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 trakcie prac nad wykonaniem Demonstratora, Wykonawca jest zobowiązany zapewnić dostęp do prac </w:t>
      </w:r>
      <w:bookmarkStart w:id="237" w:name="_Hlk57340041"/>
      <w:r w:rsidRPr="00433679">
        <w:rPr>
          <w:rFonts w:asciiTheme="minorHAnsi" w:hAnsiTheme="minorHAnsi" w:cstheme="minorHAnsi"/>
          <w:color w:val="000000" w:themeColor="text1"/>
        </w:rPr>
        <w:t xml:space="preserve">i wstęp na teren </w:t>
      </w:r>
      <w:bookmarkEnd w:id="237"/>
      <w:r w:rsidR="00FD453C" w:rsidRPr="00433679">
        <w:rPr>
          <w:rFonts w:asciiTheme="minorHAnsi" w:hAnsiTheme="minorHAnsi" w:cstheme="minorHAnsi"/>
          <w:color w:val="000000" w:themeColor="text1"/>
        </w:rPr>
        <w:t>instalacji</w:t>
      </w:r>
      <w:r w:rsidRPr="00433679">
        <w:rPr>
          <w:rFonts w:asciiTheme="minorHAnsi" w:hAnsiTheme="minorHAnsi" w:cstheme="minorHAnsi"/>
          <w:color w:val="000000" w:themeColor="text1"/>
        </w:rPr>
        <w:t xml:space="preserve">, po odpowiednim przeszkoleniu i zapewnieniu środków </w:t>
      </w:r>
      <w:r w:rsidRPr="00433679">
        <w:rPr>
          <w:rFonts w:asciiTheme="minorHAnsi" w:hAnsiTheme="minorHAnsi" w:cstheme="minorHAnsi"/>
          <w:color w:val="000000" w:themeColor="text1"/>
        </w:rPr>
        <w:lastRenderedPageBreak/>
        <w:t xml:space="preserve">ochrony, ze strony </w:t>
      </w:r>
      <w:bookmarkStart w:id="238" w:name="_Hlk57340196"/>
      <w:r w:rsidRPr="00433679">
        <w:rPr>
          <w:rFonts w:asciiTheme="minorHAnsi" w:hAnsiTheme="minorHAnsi" w:cstheme="minorHAnsi"/>
          <w:color w:val="000000" w:themeColor="text1"/>
        </w:rPr>
        <w:t xml:space="preserve">uprawnionych przedstawicieli </w:t>
      </w:r>
      <w:bookmarkEnd w:id="238"/>
      <w:r w:rsidRPr="00433679">
        <w:rPr>
          <w:rFonts w:asciiTheme="minorHAnsi" w:hAnsiTheme="minorHAnsi" w:cstheme="minorHAnsi"/>
          <w:color w:val="000000" w:themeColor="text1"/>
        </w:rPr>
        <w:t>NCBR i Partnera Strategicznego, niezwłocznie i na każde żądanie.</w:t>
      </w:r>
    </w:p>
    <w:p w14:paraId="74B1BF30" w14:textId="5C3DDD8E" w:rsidR="00306AEF" w:rsidRPr="00433679" w:rsidRDefault="00306AEF" w:rsidP="00433679">
      <w:pPr>
        <w:pStyle w:val="Akapitzlist"/>
        <w:numPr>
          <w:ilvl w:val="0"/>
          <w:numId w:val="106"/>
        </w:numPr>
        <w:spacing w:before="60" w:after="60"/>
        <w:ind w:left="426"/>
        <w:jc w:val="both"/>
        <w:rPr>
          <w:rFonts w:asciiTheme="minorHAnsi" w:hAnsiTheme="minorHAnsi" w:cstheme="minorHAnsi"/>
          <w:color w:val="000000" w:themeColor="text1"/>
        </w:rPr>
      </w:pPr>
      <w:r w:rsidRPr="00433679">
        <w:rPr>
          <w:rFonts w:asciiTheme="minorHAnsi" w:hAnsiTheme="minorHAnsi" w:cstheme="minorHAnsi"/>
          <w:color w:val="000000" w:themeColor="text1"/>
        </w:rPr>
        <w:t>Własność Demonstratora Systemu z chwilą instalacji na Nieruchomości Demonstracyjnej przechodzi na Partnera Strategicznego. W przypadku braku Odbioru Etapu przez NCBR, Partner Strategiczny</w:t>
      </w:r>
      <w:r w:rsidR="00A47B81" w:rsidRPr="00433679">
        <w:rPr>
          <w:rFonts w:asciiTheme="minorHAnsi" w:hAnsiTheme="minorHAnsi" w:cstheme="minorHAnsi"/>
          <w:color w:val="000000" w:themeColor="text1"/>
        </w:rPr>
        <w:t xml:space="preserve"> umożliwi </w:t>
      </w:r>
      <w:r w:rsidR="00CC0255" w:rsidRPr="00433679">
        <w:rPr>
          <w:rFonts w:asciiTheme="minorHAnsi" w:hAnsiTheme="minorHAnsi" w:cstheme="minorHAnsi"/>
          <w:color w:val="000000" w:themeColor="text1"/>
        </w:rPr>
        <w:t xml:space="preserve">Wykonawcy demontaż Demonstratora Systemu, przy czym z chwilą demontażu Demonstratora Systemu </w:t>
      </w:r>
      <w:r w:rsidR="0038470A" w:rsidRPr="00433679">
        <w:rPr>
          <w:rFonts w:asciiTheme="minorHAnsi" w:hAnsiTheme="minorHAnsi" w:cstheme="minorHAnsi"/>
          <w:color w:val="000000" w:themeColor="text1"/>
        </w:rPr>
        <w:t xml:space="preserve">i jego usunięciem z Nieruchomości Demonstracyjnej </w:t>
      </w:r>
      <w:r w:rsidR="00CC0255" w:rsidRPr="00433679">
        <w:rPr>
          <w:rFonts w:asciiTheme="minorHAnsi" w:hAnsiTheme="minorHAnsi" w:cstheme="minorHAnsi"/>
          <w:color w:val="000000" w:themeColor="text1"/>
        </w:rPr>
        <w:t>jego własność przechodzi zwrotnie na Wykonawcę</w:t>
      </w:r>
      <w:r w:rsidR="00F55599" w:rsidRPr="00433679">
        <w:rPr>
          <w:rFonts w:asciiTheme="minorHAnsi" w:hAnsiTheme="minorHAnsi" w:cstheme="minorHAnsi"/>
          <w:color w:val="000000" w:themeColor="text1"/>
        </w:rPr>
        <w:t>, z zastrzeżeniem postanowień dotyczących prawa opcji.</w:t>
      </w:r>
    </w:p>
    <w:p w14:paraId="0A650B5B" w14:textId="68741D02" w:rsidR="00FD453C" w:rsidRPr="00433679" w:rsidRDefault="001970D9" w:rsidP="00433679">
      <w:pPr>
        <w:pStyle w:val="Akapitzlist"/>
        <w:numPr>
          <w:ilvl w:val="0"/>
          <w:numId w:val="106"/>
        </w:numPr>
        <w:spacing w:before="60" w:after="60"/>
        <w:ind w:left="426"/>
        <w:jc w:val="both"/>
        <w:rPr>
          <w:rFonts w:asciiTheme="minorHAnsi" w:hAnsiTheme="minorHAnsi" w:cstheme="minorHAnsi"/>
          <w:color w:val="000000" w:themeColor="text1"/>
        </w:rPr>
      </w:pPr>
      <w:r w:rsidRPr="00433679">
        <w:rPr>
          <w:rFonts w:asciiTheme="minorHAnsi" w:hAnsiTheme="minorHAnsi" w:cstheme="minorHAnsi"/>
          <w:color w:val="000000" w:themeColor="text1"/>
        </w:rPr>
        <w:t>W ramach procesu instalacji Demonstratora Wykonawca i Partner Strategiczny są zobowiązani przeprowadzić pozostałe czynności określone w Załączniku nr 4 do Regulaminu.</w:t>
      </w:r>
    </w:p>
    <w:p w14:paraId="4989C61E" w14:textId="5D735D71" w:rsidR="00FD453C" w:rsidRPr="00433679" w:rsidRDefault="00FD453C" w:rsidP="00433679">
      <w:pPr>
        <w:pStyle w:val="Akapitzlist"/>
        <w:numPr>
          <w:ilvl w:val="0"/>
          <w:numId w:val="106"/>
        </w:numPr>
        <w:spacing w:before="60" w:after="60"/>
        <w:ind w:left="426"/>
        <w:jc w:val="both"/>
        <w:rPr>
          <w:rFonts w:asciiTheme="minorHAnsi" w:hAnsiTheme="minorHAnsi" w:cstheme="minorHAnsi"/>
          <w:color w:val="000000" w:themeColor="text1"/>
        </w:rPr>
      </w:pPr>
      <w:bookmarkStart w:id="239" w:name="_Ref70338610"/>
      <w:r w:rsidRPr="00433679">
        <w:rPr>
          <w:rFonts w:asciiTheme="minorHAnsi" w:hAnsiTheme="minorHAnsi" w:cstheme="minorHAnsi"/>
          <w:color w:val="000000" w:themeColor="text1"/>
        </w:rPr>
        <w:t>[</w:t>
      </w:r>
      <w:r w:rsidRPr="00433679">
        <w:rPr>
          <w:rFonts w:asciiTheme="minorHAnsi" w:hAnsiTheme="minorHAnsi" w:cstheme="minorHAnsi"/>
          <w:b/>
          <w:bCs/>
          <w:color w:val="000000" w:themeColor="text1"/>
        </w:rPr>
        <w:t>Prawo opcji „integracja”</w:t>
      </w:r>
      <w:r w:rsidRPr="00433679">
        <w:rPr>
          <w:rFonts w:asciiTheme="minorHAnsi" w:hAnsiTheme="minorHAnsi" w:cstheme="minorHAnsi"/>
          <w:color w:val="000000" w:themeColor="text1"/>
        </w:rPr>
        <w:t xml:space="preserve">] NCBR przysługuje prawo opcji </w:t>
      </w:r>
      <w:r w:rsidR="00E51881" w:rsidRPr="00433679">
        <w:rPr>
          <w:rFonts w:asciiTheme="minorHAnsi" w:hAnsiTheme="minorHAnsi" w:cstheme="minorHAnsi"/>
          <w:color w:val="000000" w:themeColor="text1"/>
        </w:rPr>
        <w:t xml:space="preserve">polegające </w:t>
      </w:r>
      <w:r w:rsidR="002A6259" w:rsidRPr="00433679">
        <w:rPr>
          <w:rFonts w:asciiTheme="minorHAnsi" w:hAnsiTheme="minorHAnsi" w:cstheme="minorHAnsi"/>
          <w:color w:val="000000" w:themeColor="text1"/>
        </w:rPr>
        <w:t>na żądaniu wykonania przez Wykonawcę</w:t>
      </w:r>
      <w:r w:rsidRPr="00433679">
        <w:rPr>
          <w:rFonts w:asciiTheme="minorHAnsi" w:hAnsiTheme="minorHAnsi" w:cstheme="minorHAnsi"/>
          <w:color w:val="000000" w:themeColor="text1"/>
        </w:rPr>
        <w:t>, za dodatkowym wynagrodzeniem, przeprowadzenia dodatkowych prac badawczo-rozwojowych polegających na integracji w Demonstratorze Systemu Demonstratora Baterii jako Baterii Systemowej. Prawo opcji jest realizowane na następujących zasadach:</w:t>
      </w:r>
      <w:bookmarkEnd w:id="239"/>
    </w:p>
    <w:p w14:paraId="34340C9B" w14:textId="77777777" w:rsidR="00E51881" w:rsidRPr="00433679" w:rsidRDefault="00E51881" w:rsidP="00433679">
      <w:pPr>
        <w:pStyle w:val="Akapitzlist"/>
        <w:numPr>
          <w:ilvl w:val="1"/>
          <w:numId w:val="106"/>
        </w:numPr>
        <w:spacing w:before="60" w:after="60"/>
        <w:ind w:left="851"/>
        <w:jc w:val="both"/>
        <w:rPr>
          <w:rFonts w:asciiTheme="minorHAnsi" w:hAnsiTheme="minorHAnsi" w:cstheme="minorHAnsi"/>
          <w:color w:val="000000" w:themeColor="text1"/>
        </w:rPr>
      </w:pPr>
      <w:bookmarkStart w:id="240" w:name="_Ref69395312"/>
      <w:bookmarkStart w:id="241" w:name="_Ref69395308"/>
      <w:r w:rsidRPr="00433679">
        <w:rPr>
          <w:rFonts w:asciiTheme="minorHAnsi" w:hAnsiTheme="minorHAnsi" w:cstheme="minorHAnsi"/>
          <w:color w:val="000000" w:themeColor="text1"/>
        </w:rPr>
        <w:t>skorzystanie z prawa opcji przez NCBR:</w:t>
      </w:r>
      <w:bookmarkEnd w:id="240"/>
      <w:r w:rsidRPr="00433679">
        <w:rPr>
          <w:rFonts w:asciiTheme="minorHAnsi" w:hAnsiTheme="minorHAnsi" w:cstheme="minorHAnsi"/>
          <w:color w:val="000000" w:themeColor="text1"/>
        </w:rPr>
        <w:t xml:space="preserve"> </w:t>
      </w:r>
    </w:p>
    <w:p w14:paraId="2BDA21C7" w14:textId="4943A848" w:rsidR="00E51881" w:rsidRPr="00433679" w:rsidRDefault="00E51881" w:rsidP="00433679">
      <w:pPr>
        <w:pStyle w:val="Akapitzlist"/>
        <w:numPr>
          <w:ilvl w:val="2"/>
          <w:numId w:val="106"/>
        </w:numPr>
        <w:spacing w:before="60" w:after="60"/>
        <w:ind w:left="993" w:hanging="284"/>
        <w:jc w:val="both"/>
        <w:rPr>
          <w:rFonts w:asciiTheme="minorHAnsi" w:hAnsiTheme="minorHAnsi" w:cstheme="minorHAnsi"/>
          <w:color w:val="000000" w:themeColor="text1"/>
        </w:rPr>
      </w:pPr>
      <w:r w:rsidRPr="00433679">
        <w:rPr>
          <w:rFonts w:asciiTheme="minorHAnsi" w:hAnsiTheme="minorHAnsi" w:cstheme="minorHAnsi"/>
          <w:color w:val="000000" w:themeColor="text1"/>
        </w:rPr>
        <w:t>może nastąpić nie później niż w terminie miesiąca od publikacji Listy Rankingowej w Etapie I Strumienia „System”,</w:t>
      </w:r>
    </w:p>
    <w:p w14:paraId="6681B17D" w14:textId="77777777" w:rsidR="00F14C63" w:rsidRPr="00433679" w:rsidRDefault="00E51881" w:rsidP="00433679">
      <w:pPr>
        <w:pStyle w:val="Akapitzlist"/>
        <w:numPr>
          <w:ilvl w:val="2"/>
          <w:numId w:val="106"/>
        </w:numPr>
        <w:spacing w:before="60" w:after="60"/>
        <w:ind w:left="993" w:hanging="284"/>
        <w:jc w:val="both"/>
        <w:rPr>
          <w:rFonts w:asciiTheme="minorHAnsi" w:hAnsiTheme="minorHAnsi" w:cstheme="minorHAnsi"/>
          <w:color w:val="000000" w:themeColor="text1"/>
        </w:rPr>
      </w:pPr>
      <w:r w:rsidRPr="00433679">
        <w:rPr>
          <w:rFonts w:asciiTheme="minorHAnsi" w:hAnsiTheme="minorHAnsi" w:cstheme="minorHAnsi"/>
          <w:color w:val="000000" w:themeColor="text1"/>
        </w:rPr>
        <w:t>wymaga oświadczenia składanego Wykonawcy przez NCBR pod rygorem nieważności w formie pisemnej lub formie elektronicznej opatrzonej kwalifikowanym podpisem elektronicznym, informującego o skorzystaniu z prawa opcji i wskazującego Uczestnika Przedsięwzięcia tworzącego Demonstrator Baterii</w:t>
      </w:r>
      <w:r w:rsidR="00F14C63" w:rsidRPr="00433679">
        <w:rPr>
          <w:rFonts w:asciiTheme="minorHAnsi" w:hAnsiTheme="minorHAnsi" w:cstheme="minorHAnsi"/>
          <w:color w:val="000000" w:themeColor="text1"/>
        </w:rPr>
        <w:t>,</w:t>
      </w:r>
    </w:p>
    <w:p w14:paraId="638AF3C0" w14:textId="7A917A2C" w:rsidR="00E51881" w:rsidRPr="00433679" w:rsidRDefault="00F14C63" w:rsidP="00433679">
      <w:pPr>
        <w:pStyle w:val="Akapitzlist"/>
        <w:numPr>
          <w:ilvl w:val="2"/>
          <w:numId w:val="106"/>
        </w:numPr>
        <w:spacing w:before="60" w:after="60"/>
        <w:ind w:left="993" w:hanging="284"/>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wymaga </w:t>
      </w:r>
      <w:r w:rsidR="00E71E56" w:rsidRPr="00433679">
        <w:rPr>
          <w:rFonts w:asciiTheme="minorHAnsi" w:hAnsiTheme="minorHAnsi" w:cstheme="minorHAnsi"/>
          <w:color w:val="000000" w:themeColor="text1"/>
        </w:rPr>
        <w:t xml:space="preserve">(warunek zawieszający skuteczności skorzystania z prawa opcji przez NCBR) </w:t>
      </w:r>
      <w:r w:rsidRPr="00433679">
        <w:rPr>
          <w:rFonts w:asciiTheme="minorHAnsi" w:hAnsiTheme="minorHAnsi" w:cstheme="minorHAnsi"/>
          <w:color w:val="000000" w:themeColor="text1"/>
        </w:rPr>
        <w:t>zgody Wykonawcy wyrażonej pod rygorem nieważności w formie pisemnej lub formie elektronicznej opatrzonej kwalifikowanym</w:t>
      </w:r>
      <w:r w:rsidR="00E51881" w:rsidRPr="00433679">
        <w:rPr>
          <w:rFonts w:asciiTheme="minorHAnsi" w:hAnsiTheme="minorHAnsi" w:cstheme="minorHAnsi"/>
          <w:color w:val="000000" w:themeColor="text1"/>
        </w:rPr>
        <w:t>;</w:t>
      </w:r>
    </w:p>
    <w:p w14:paraId="2F09DA0A" w14:textId="77777777" w:rsidR="00F14C63" w:rsidRPr="00433679" w:rsidRDefault="00F14C63" w:rsidP="00433679">
      <w:pPr>
        <w:pStyle w:val="Akapitzlist"/>
        <w:numPr>
          <w:ilvl w:val="1"/>
          <w:numId w:val="106"/>
        </w:numPr>
        <w:spacing w:before="60" w:after="60"/>
        <w:ind w:left="851"/>
        <w:jc w:val="both"/>
        <w:rPr>
          <w:rFonts w:asciiTheme="minorHAnsi" w:hAnsiTheme="minorHAnsi" w:cstheme="minorHAnsi"/>
          <w:color w:val="000000" w:themeColor="text1"/>
        </w:rPr>
      </w:pPr>
      <w:bookmarkStart w:id="242" w:name="_Ref70338692"/>
      <w:r w:rsidRPr="00433679">
        <w:rPr>
          <w:rFonts w:asciiTheme="minorHAnsi" w:hAnsiTheme="minorHAnsi" w:cstheme="minorHAnsi"/>
          <w:color w:val="000000" w:themeColor="text1"/>
        </w:rPr>
        <w:t>w przypadku skorzystania przez NCBR z prawa opcji określonego tym paragrafem:</w:t>
      </w:r>
      <w:bookmarkEnd w:id="242"/>
    </w:p>
    <w:p w14:paraId="29DF0E6C" w14:textId="2885977B" w:rsidR="00F14C63" w:rsidRPr="00433679" w:rsidRDefault="00F14C63" w:rsidP="00433679">
      <w:pPr>
        <w:pStyle w:val="Akapitzlist"/>
        <w:numPr>
          <w:ilvl w:val="2"/>
          <w:numId w:val="106"/>
        </w:numPr>
        <w:spacing w:before="60" w:after="60"/>
        <w:ind w:left="993" w:hanging="284"/>
        <w:jc w:val="both"/>
        <w:rPr>
          <w:rFonts w:asciiTheme="minorHAnsi" w:hAnsiTheme="minorHAnsi" w:cstheme="minorHAnsi"/>
          <w:color w:val="000000" w:themeColor="text1"/>
        </w:rPr>
      </w:pPr>
      <w:bookmarkStart w:id="243" w:name="_Ref70338695"/>
      <w:r w:rsidRPr="00433679">
        <w:rPr>
          <w:rFonts w:asciiTheme="minorHAnsi" w:hAnsiTheme="minorHAnsi" w:cstheme="minorHAnsi"/>
          <w:color w:val="000000" w:themeColor="text1"/>
        </w:rPr>
        <w:t>Wykonawca jest zobowiązany przygotować jeden Dodatkowy Demonstrator Systemu, w którym Demonstrator Baterii przygotowany przez Uczestnika Przedsięwzięcia stworzonego w Strumieniu „Bateria” będzie pełnić rolę Baterii Systemowej,</w:t>
      </w:r>
      <w:r w:rsidR="00877B25" w:rsidRPr="00433679">
        <w:rPr>
          <w:rFonts w:asciiTheme="minorHAnsi" w:hAnsiTheme="minorHAnsi" w:cstheme="minorHAnsi"/>
          <w:color w:val="000000" w:themeColor="text1"/>
        </w:rPr>
        <w:t xml:space="preserve"> przy czym w zakresie nieuregulowanym tym paragrafem do Dodatkowego Demonstratora Systemu postanowienia</w:t>
      </w:r>
      <w:r w:rsidR="00CC6639" w:rsidRPr="00433679">
        <w:rPr>
          <w:rFonts w:asciiTheme="minorHAnsi" w:hAnsiTheme="minorHAnsi" w:cstheme="minorHAnsi"/>
          <w:color w:val="000000" w:themeColor="text1"/>
        </w:rPr>
        <w:t xml:space="preserve"> Umowy i jej załączników</w:t>
      </w:r>
      <w:r w:rsidR="00877B25" w:rsidRPr="00433679">
        <w:rPr>
          <w:rFonts w:asciiTheme="minorHAnsi" w:hAnsiTheme="minorHAnsi" w:cstheme="minorHAnsi"/>
          <w:color w:val="000000" w:themeColor="text1"/>
        </w:rPr>
        <w:t xml:space="preserve"> dotyczące Demonstratora Sytemu stosuje się wprost,</w:t>
      </w:r>
      <w:bookmarkEnd w:id="243"/>
    </w:p>
    <w:p w14:paraId="16CDE059" w14:textId="36B81163" w:rsidR="00F14C63" w:rsidRPr="00433679" w:rsidRDefault="00F14C63" w:rsidP="00433679">
      <w:pPr>
        <w:pStyle w:val="Akapitzlist"/>
        <w:numPr>
          <w:ilvl w:val="2"/>
          <w:numId w:val="106"/>
        </w:numPr>
        <w:spacing w:before="60" w:after="60"/>
        <w:ind w:left="993" w:hanging="284"/>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Wykonawcy, pod warunkiem Odbioru Dodatkowego Demonstratora Systemu, przysługuje dodatkowe wynagrodzenie za wykonanie dodatkowych prac badawczo-rozwojowych związanych z integracją Demonstratora Baterii oraz wykonaniem dodatkowego Demonstratora Systemu, o wartości odpowiadającej </w:t>
      </w:r>
      <w:r w:rsidR="00292CD3" w:rsidRPr="00433679">
        <w:rPr>
          <w:rFonts w:asciiTheme="minorHAnsi" w:hAnsiTheme="minorHAnsi" w:cstheme="minorHAnsi"/>
          <w:color w:val="000000" w:themeColor="text1"/>
        </w:rPr>
        <w:t>6</w:t>
      </w:r>
      <w:r w:rsidRPr="00433679">
        <w:rPr>
          <w:rFonts w:asciiTheme="minorHAnsi" w:hAnsiTheme="minorHAnsi" w:cstheme="minorHAnsi"/>
          <w:color w:val="000000" w:themeColor="text1"/>
        </w:rPr>
        <w:t>0% wartości wynagrodzenia Wykonawcy za wykonanie Etapu II określonej zgodnie z Wnioskiem i ewentualnym Postąpieniem w ramach Selekcji Etapu I, nie więcej jednak w każdym przypadku niż 500 000 zł (pięćset tysięcy) złotych brutto,</w:t>
      </w:r>
    </w:p>
    <w:p w14:paraId="166BF292" w14:textId="77777777" w:rsidR="007F70CB" w:rsidRPr="00433679" w:rsidRDefault="00877B25" w:rsidP="00433679">
      <w:pPr>
        <w:pStyle w:val="Akapitzlist"/>
        <w:numPr>
          <w:ilvl w:val="2"/>
          <w:numId w:val="106"/>
        </w:numPr>
        <w:spacing w:before="60" w:after="60"/>
        <w:ind w:left="993" w:hanging="284"/>
        <w:jc w:val="both"/>
        <w:rPr>
          <w:rFonts w:asciiTheme="minorHAnsi" w:hAnsiTheme="minorHAnsi" w:cstheme="minorHAnsi"/>
          <w:color w:val="000000" w:themeColor="text1"/>
        </w:rPr>
      </w:pPr>
      <w:r w:rsidRPr="00433679">
        <w:rPr>
          <w:rFonts w:asciiTheme="minorHAnsi" w:hAnsiTheme="minorHAnsi" w:cstheme="minorHAnsi"/>
          <w:color w:val="000000" w:themeColor="text1"/>
        </w:rPr>
        <w:t>Wykonawca oraz Uczestnik Przedsięwzięcia tworzący Demonstrator Baterii po połączeniu go z Demonstratorem Systemu, stają się przejściowo współwłaścicielami Demonstratora Systemu, przy czym</w:t>
      </w:r>
      <w:r w:rsidR="007F70CB"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udziały Wykonawcy we własności Demonstratora Systemu wraz z zintegrowanym w jego ramach Demonstratorem Baterii przechodzą na podmiot wskazany przez NCBR z chwilą instalacji Demonstratora Systemu na Nieruchomości Demonstracyjnej, w ramach wynagrodzenia Wykonawcy tytułem prawa opcji,</w:t>
      </w:r>
    </w:p>
    <w:p w14:paraId="79E45736" w14:textId="7D7BB5B6" w:rsidR="00877B25" w:rsidRPr="00433679" w:rsidRDefault="00877B25" w:rsidP="00433679">
      <w:pPr>
        <w:pStyle w:val="Akapitzlist"/>
        <w:numPr>
          <w:ilvl w:val="2"/>
          <w:numId w:val="106"/>
        </w:numPr>
        <w:spacing w:before="60" w:after="60"/>
        <w:ind w:left="993" w:hanging="284"/>
        <w:jc w:val="both"/>
        <w:rPr>
          <w:rFonts w:asciiTheme="minorHAnsi" w:hAnsiTheme="minorHAnsi" w:cstheme="minorHAnsi"/>
          <w:color w:val="000000" w:themeColor="text1"/>
        </w:rPr>
      </w:pPr>
      <w:r w:rsidRPr="00433679">
        <w:rPr>
          <w:rFonts w:asciiTheme="minorHAnsi" w:hAnsiTheme="minorHAnsi" w:cstheme="minorHAnsi"/>
          <w:color w:val="000000" w:themeColor="text1"/>
        </w:rPr>
        <w:t>w przypadku braku odbioru Demonstratora Baterii</w:t>
      </w:r>
      <w:r w:rsidR="007F70CB" w:rsidRPr="00433679">
        <w:rPr>
          <w:rFonts w:asciiTheme="minorHAnsi" w:hAnsiTheme="minorHAnsi" w:cstheme="minorHAnsi"/>
          <w:color w:val="000000" w:themeColor="text1"/>
        </w:rPr>
        <w:t xml:space="preserve"> w ramach Demonstratora Systemu Wykonawca jest zobowiązany</w:t>
      </w:r>
      <w:r w:rsidRPr="00433679">
        <w:rPr>
          <w:rFonts w:asciiTheme="minorHAnsi" w:hAnsiTheme="minorHAnsi" w:cstheme="minorHAnsi"/>
          <w:color w:val="000000" w:themeColor="text1"/>
        </w:rPr>
        <w:t xml:space="preserve"> dokonać dezintegracji Demonstratora Baterii z Demonstratorem Systemu, zaś podmiot, który nabył własność Demonstratora Baterii zgodnie z lit. a) przeniesienie na </w:t>
      </w:r>
      <w:r w:rsidR="007F70CB" w:rsidRPr="00433679">
        <w:rPr>
          <w:rFonts w:asciiTheme="minorHAnsi" w:hAnsiTheme="minorHAnsi" w:cstheme="minorHAnsi"/>
          <w:color w:val="000000" w:themeColor="text1"/>
        </w:rPr>
        <w:t xml:space="preserve">Uczestnika Przedsięwzięcia wykonującego Demonstrator </w:t>
      </w:r>
      <w:r w:rsidR="007F70CB" w:rsidRPr="00433679">
        <w:rPr>
          <w:rFonts w:asciiTheme="minorHAnsi" w:hAnsiTheme="minorHAnsi" w:cstheme="minorHAnsi"/>
          <w:color w:val="000000" w:themeColor="text1"/>
        </w:rPr>
        <w:lastRenderedPageBreak/>
        <w:t xml:space="preserve">Baterii </w:t>
      </w:r>
      <w:r w:rsidRPr="00433679">
        <w:rPr>
          <w:rFonts w:asciiTheme="minorHAnsi" w:hAnsiTheme="minorHAnsi" w:cstheme="minorHAnsi"/>
          <w:color w:val="000000" w:themeColor="text1"/>
        </w:rPr>
        <w:t>zwrotnie posiadanie i własność Demonstratora Baterii</w:t>
      </w:r>
      <w:r w:rsidR="007F70CB" w:rsidRPr="00433679">
        <w:rPr>
          <w:rFonts w:asciiTheme="minorHAnsi" w:hAnsiTheme="minorHAnsi" w:cstheme="minorHAnsi"/>
          <w:color w:val="000000" w:themeColor="text1"/>
        </w:rPr>
        <w:t>, przy czym przeniesienie własności nastąpi z chwilą wydania Demonstratora Baterii</w:t>
      </w:r>
      <w:r w:rsidRPr="00433679">
        <w:rPr>
          <w:rFonts w:asciiTheme="minorHAnsi" w:hAnsiTheme="minorHAnsi" w:cstheme="minorHAnsi"/>
          <w:color w:val="000000" w:themeColor="text1"/>
        </w:rPr>
        <w:t>;</w:t>
      </w:r>
    </w:p>
    <w:p w14:paraId="0DF6FD22" w14:textId="753C79AE" w:rsidR="00D7474E" w:rsidRPr="00433679" w:rsidRDefault="00D7474E" w:rsidP="00433679">
      <w:pPr>
        <w:pStyle w:val="Akapitzlist"/>
        <w:numPr>
          <w:ilvl w:val="2"/>
          <w:numId w:val="106"/>
        </w:numPr>
        <w:spacing w:before="60" w:after="60"/>
        <w:ind w:left="993" w:hanging="284"/>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Wykonawca poza dokonaniem integracji Demonstratora Baterii w Demonstratorze Systemu jest zobowiązany </w:t>
      </w:r>
      <w:r w:rsidR="009722E7" w:rsidRPr="00433679">
        <w:rPr>
          <w:rFonts w:asciiTheme="minorHAnsi" w:hAnsiTheme="minorHAnsi" w:cstheme="minorHAnsi"/>
          <w:color w:val="000000" w:themeColor="text1"/>
        </w:rPr>
        <w:t xml:space="preserve">nie dokonywać względem Demonstratora Baterii żadnych czynności zmierzających do odtworzenia konstrukcji Demonstratora Baterii i zastosowanych w niej rozwiązań, ponad badania służące uzyskaniu informacji niezbędnych </w:t>
      </w:r>
      <w:r w:rsidRPr="00433679">
        <w:rPr>
          <w:rFonts w:asciiTheme="minorHAnsi" w:hAnsiTheme="minorHAnsi" w:cstheme="minorHAnsi"/>
          <w:color w:val="000000" w:themeColor="text1"/>
        </w:rPr>
        <w:t xml:space="preserve">dla stworzenia Demonstratora Systemu, zaś pozyskane informacje związane z Demonstratorem Baterii jest zobowiązany zachować w poufności na zasadach określonych w Umowie( </w:t>
      </w:r>
      <w:r w:rsidRPr="00433679">
        <w:rPr>
          <w:rFonts w:asciiTheme="minorHAnsi" w:hAnsiTheme="minorHAnsi" w:cstheme="minorHAnsi"/>
          <w:color w:val="000000" w:themeColor="text1"/>
        </w:rPr>
        <w:fldChar w:fldCharType="begin"/>
      </w:r>
      <w:r w:rsidRPr="00433679">
        <w:rPr>
          <w:rFonts w:asciiTheme="minorHAnsi" w:hAnsiTheme="minorHAnsi" w:cstheme="minorHAnsi"/>
          <w:color w:val="000000" w:themeColor="text1"/>
        </w:rPr>
        <w:instrText xml:space="preserve"> REF _Ref70341433 \n \h </w:instrText>
      </w:r>
      <w:r w:rsidR="0090300A" w:rsidRPr="00433679">
        <w:rPr>
          <w:rFonts w:asciiTheme="minorHAnsi" w:hAnsiTheme="minorHAnsi" w:cstheme="minorHAnsi"/>
          <w:color w:val="000000" w:themeColor="text1"/>
        </w:rPr>
        <w:instrText xml:space="preserve"> \* MERGEFORMAT </w:instrText>
      </w:r>
      <w:r w:rsidRPr="00433679">
        <w:rPr>
          <w:rFonts w:asciiTheme="minorHAnsi" w:hAnsiTheme="minorHAnsi" w:cstheme="minorHAnsi"/>
          <w:color w:val="000000" w:themeColor="text1"/>
        </w:rPr>
      </w:r>
      <w:r w:rsidRPr="00433679">
        <w:rPr>
          <w:rFonts w:asciiTheme="minorHAnsi" w:hAnsiTheme="minorHAnsi" w:cstheme="minorHAnsi"/>
          <w:color w:val="000000" w:themeColor="text1"/>
        </w:rPr>
        <w:fldChar w:fldCharType="separate"/>
      </w:r>
      <w:r w:rsidR="0071785C" w:rsidRPr="00433679">
        <w:rPr>
          <w:rFonts w:asciiTheme="minorHAnsi" w:hAnsiTheme="minorHAnsi" w:cstheme="minorHAnsi"/>
          <w:color w:val="000000" w:themeColor="text1"/>
        </w:rPr>
        <w:t xml:space="preserve">ROZDZIAŁ IX. </w:t>
      </w:r>
      <w:r w:rsidRPr="00433679">
        <w:rPr>
          <w:rFonts w:asciiTheme="minorHAnsi" w:hAnsiTheme="minorHAnsi" w:cstheme="minorHAnsi"/>
          <w:color w:val="000000" w:themeColor="text1"/>
        </w:rPr>
        <w:fldChar w:fldCharType="end"/>
      </w:r>
    </w:p>
    <w:p w14:paraId="47F2AE79" w14:textId="572F528A" w:rsidR="00877B25" w:rsidRPr="00433679" w:rsidRDefault="00877B25" w:rsidP="00433679">
      <w:pPr>
        <w:pStyle w:val="Akapitzlist"/>
        <w:numPr>
          <w:ilvl w:val="2"/>
          <w:numId w:val="106"/>
        </w:numPr>
        <w:spacing w:before="60" w:after="60"/>
        <w:ind w:left="993" w:hanging="284"/>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Wykonawca odpowiada względem NCBR w granicach rękojmi za działanie Demonstratora </w:t>
      </w:r>
      <w:r w:rsidR="009C030F" w:rsidRPr="00433679">
        <w:rPr>
          <w:rFonts w:asciiTheme="minorHAnsi" w:hAnsiTheme="minorHAnsi" w:cstheme="minorHAnsi"/>
          <w:color w:val="000000" w:themeColor="text1"/>
        </w:rPr>
        <w:t>Systemu</w:t>
      </w:r>
      <w:r w:rsidRPr="00433679">
        <w:rPr>
          <w:rFonts w:asciiTheme="minorHAnsi" w:hAnsiTheme="minorHAnsi" w:cstheme="minorHAnsi"/>
          <w:color w:val="000000" w:themeColor="text1"/>
        </w:rPr>
        <w:t>, z zastrzeżeniem kolejnych punktów,</w:t>
      </w:r>
    </w:p>
    <w:p w14:paraId="441C3B89" w14:textId="70A820FE" w:rsidR="00877B25" w:rsidRPr="00433679" w:rsidRDefault="009C030F" w:rsidP="00433679">
      <w:pPr>
        <w:pStyle w:val="Akapitzlist"/>
        <w:numPr>
          <w:ilvl w:val="2"/>
          <w:numId w:val="106"/>
        </w:numPr>
        <w:spacing w:before="60" w:after="60"/>
        <w:ind w:left="993" w:hanging="284"/>
        <w:jc w:val="both"/>
        <w:rPr>
          <w:rFonts w:asciiTheme="minorHAnsi" w:hAnsiTheme="minorHAnsi" w:cstheme="minorHAnsi"/>
          <w:color w:val="000000" w:themeColor="text1"/>
        </w:rPr>
      </w:pPr>
      <w:r w:rsidRPr="00433679">
        <w:rPr>
          <w:rFonts w:asciiTheme="minorHAnsi" w:hAnsiTheme="minorHAnsi" w:cstheme="minorHAnsi"/>
          <w:color w:val="000000" w:themeColor="text1"/>
        </w:rPr>
        <w:t>Wykonawca</w:t>
      </w:r>
      <w:r w:rsidR="00877B25" w:rsidRPr="00433679">
        <w:rPr>
          <w:rFonts w:asciiTheme="minorHAnsi" w:hAnsiTheme="minorHAnsi" w:cstheme="minorHAnsi"/>
          <w:color w:val="000000" w:themeColor="text1"/>
        </w:rPr>
        <w:t xml:space="preserve"> odpowiada za integrację Demonstratora Baterii w ramach Demonstratora Systemu jako Baterię Systemową;</w:t>
      </w:r>
    </w:p>
    <w:p w14:paraId="0A24DFF9" w14:textId="700B531B" w:rsidR="00877B25" w:rsidRPr="00433679" w:rsidRDefault="009C030F" w:rsidP="00433679">
      <w:pPr>
        <w:pStyle w:val="Akapitzlist"/>
        <w:numPr>
          <w:ilvl w:val="2"/>
          <w:numId w:val="106"/>
        </w:numPr>
        <w:spacing w:before="60" w:after="60"/>
        <w:ind w:left="993" w:hanging="284"/>
        <w:jc w:val="both"/>
        <w:rPr>
          <w:rFonts w:asciiTheme="minorHAnsi" w:hAnsiTheme="minorHAnsi" w:cstheme="minorHAnsi"/>
          <w:color w:val="000000" w:themeColor="text1"/>
        </w:rPr>
      </w:pPr>
      <w:r w:rsidRPr="00433679">
        <w:rPr>
          <w:rFonts w:asciiTheme="minorHAnsi" w:hAnsiTheme="minorHAnsi" w:cstheme="minorHAnsi"/>
          <w:color w:val="000000" w:themeColor="text1"/>
        </w:rPr>
        <w:t>Wykonawca</w:t>
      </w:r>
      <w:r w:rsidR="00877B25" w:rsidRPr="00433679">
        <w:rPr>
          <w:rFonts w:asciiTheme="minorHAnsi" w:hAnsiTheme="minorHAnsi" w:cstheme="minorHAnsi"/>
          <w:color w:val="000000" w:themeColor="text1"/>
        </w:rPr>
        <w:t xml:space="preserve"> nie będzie dochodził odpowiedzialności </w:t>
      </w:r>
      <w:r w:rsidRPr="00433679">
        <w:rPr>
          <w:rFonts w:asciiTheme="minorHAnsi" w:hAnsiTheme="minorHAnsi" w:cstheme="minorHAnsi"/>
          <w:color w:val="000000" w:themeColor="text1"/>
        </w:rPr>
        <w:t xml:space="preserve">Uczestnika Przedsięwzięcia tworzącego Demonstrator Baterii </w:t>
      </w:r>
      <w:r w:rsidR="00877B25" w:rsidRPr="00433679">
        <w:rPr>
          <w:rFonts w:asciiTheme="minorHAnsi" w:hAnsiTheme="minorHAnsi" w:cstheme="minorHAnsi"/>
          <w:color w:val="000000" w:themeColor="text1"/>
        </w:rPr>
        <w:t xml:space="preserve">za uszkodzenia Demonstratora Systemu, chyba że byłyby one skutkiem winy umyślnej lub rażącego niedbalstwa </w:t>
      </w:r>
      <w:r w:rsidRPr="00433679">
        <w:rPr>
          <w:rFonts w:asciiTheme="minorHAnsi" w:hAnsiTheme="minorHAnsi" w:cstheme="minorHAnsi"/>
          <w:color w:val="000000" w:themeColor="text1"/>
        </w:rPr>
        <w:t>Uczestnika Przedsięwzięcia tworzącego Demonstrator Baterii</w:t>
      </w:r>
      <w:r w:rsidR="00877B25" w:rsidRPr="00433679">
        <w:rPr>
          <w:rFonts w:asciiTheme="minorHAnsi" w:hAnsiTheme="minorHAnsi" w:cstheme="minorHAnsi"/>
          <w:color w:val="000000" w:themeColor="text1"/>
        </w:rPr>
        <w:t>;</w:t>
      </w:r>
    </w:p>
    <w:p w14:paraId="43B107D5" w14:textId="54BB2421" w:rsidR="00877B25" w:rsidRPr="00433679" w:rsidRDefault="00877B25" w:rsidP="00433679">
      <w:pPr>
        <w:pStyle w:val="Akapitzlist"/>
        <w:numPr>
          <w:ilvl w:val="2"/>
          <w:numId w:val="106"/>
        </w:numPr>
        <w:spacing w:before="60" w:after="60"/>
        <w:ind w:left="993" w:hanging="284"/>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 razie uszkodzenia Demonstratora </w:t>
      </w:r>
      <w:r w:rsidR="009C030F" w:rsidRPr="00433679">
        <w:rPr>
          <w:rFonts w:asciiTheme="minorHAnsi" w:hAnsiTheme="minorHAnsi" w:cstheme="minorHAnsi"/>
          <w:color w:val="000000" w:themeColor="text1"/>
        </w:rPr>
        <w:t>Systemu</w:t>
      </w:r>
      <w:r w:rsidRPr="00433679">
        <w:rPr>
          <w:rFonts w:asciiTheme="minorHAnsi" w:hAnsiTheme="minorHAnsi" w:cstheme="minorHAnsi"/>
          <w:color w:val="000000" w:themeColor="text1"/>
        </w:rPr>
        <w:t xml:space="preserve"> wskutek działania </w:t>
      </w:r>
      <w:r w:rsidR="009C030F" w:rsidRPr="00433679">
        <w:rPr>
          <w:rFonts w:asciiTheme="minorHAnsi" w:hAnsiTheme="minorHAnsi" w:cstheme="minorHAnsi"/>
          <w:color w:val="000000" w:themeColor="text1"/>
        </w:rPr>
        <w:t>Demonstratora Baterii</w:t>
      </w:r>
      <w:r w:rsidRPr="00433679">
        <w:rPr>
          <w:rFonts w:asciiTheme="minorHAnsi" w:hAnsiTheme="minorHAnsi" w:cstheme="minorHAnsi"/>
          <w:color w:val="000000" w:themeColor="text1"/>
        </w:rPr>
        <w:t>, któr</w:t>
      </w:r>
      <w:r w:rsidR="001013A2" w:rsidRPr="00433679">
        <w:rPr>
          <w:rFonts w:asciiTheme="minorHAnsi" w:hAnsiTheme="minorHAnsi" w:cstheme="minorHAnsi"/>
          <w:color w:val="000000" w:themeColor="text1"/>
        </w:rPr>
        <w:t>e</w:t>
      </w:r>
      <w:r w:rsidRPr="00433679">
        <w:rPr>
          <w:rFonts w:asciiTheme="minorHAnsi" w:hAnsiTheme="minorHAnsi" w:cstheme="minorHAnsi"/>
          <w:color w:val="000000" w:themeColor="text1"/>
        </w:rPr>
        <w:t xml:space="preserve"> uniemożliwia ocenę Demonstratora </w:t>
      </w:r>
      <w:r w:rsidR="002A6259" w:rsidRPr="00433679">
        <w:rPr>
          <w:rFonts w:asciiTheme="minorHAnsi" w:hAnsiTheme="minorHAnsi" w:cstheme="minorHAnsi"/>
          <w:color w:val="000000" w:themeColor="text1"/>
        </w:rPr>
        <w:t xml:space="preserve">Systemu </w:t>
      </w:r>
      <w:r w:rsidRPr="00433679">
        <w:rPr>
          <w:rFonts w:asciiTheme="minorHAnsi" w:hAnsiTheme="minorHAnsi" w:cstheme="minorHAnsi"/>
          <w:color w:val="000000" w:themeColor="text1"/>
        </w:rPr>
        <w:t>lub jego prawidłową eksploatację:</w:t>
      </w:r>
    </w:p>
    <w:p w14:paraId="79864EF1" w14:textId="77777777" w:rsidR="00877B25" w:rsidRPr="00433679" w:rsidRDefault="00877B25" w:rsidP="00433679">
      <w:pPr>
        <w:pStyle w:val="Akapitzlist"/>
        <w:numPr>
          <w:ilvl w:val="3"/>
          <w:numId w:val="106"/>
        </w:numPr>
        <w:spacing w:before="60" w:after="60"/>
        <w:ind w:left="1701"/>
        <w:jc w:val="both"/>
        <w:rPr>
          <w:rFonts w:asciiTheme="minorHAnsi" w:hAnsiTheme="minorHAnsi" w:cstheme="minorHAnsi"/>
          <w:color w:val="000000" w:themeColor="text1"/>
        </w:rPr>
      </w:pPr>
      <w:r w:rsidRPr="00433679">
        <w:rPr>
          <w:rFonts w:asciiTheme="minorHAnsi" w:hAnsiTheme="minorHAnsi" w:cstheme="minorHAnsi"/>
          <w:color w:val="000000" w:themeColor="text1"/>
        </w:rPr>
        <w:t>Wykonawca jest zwolniony z odpowiedzialności względem NCBR za okoliczności określone tym punktem,</w:t>
      </w:r>
    </w:p>
    <w:p w14:paraId="0F1429B9" w14:textId="7A421242" w:rsidR="00FD453C" w:rsidRPr="00433679" w:rsidRDefault="00877B25" w:rsidP="00433679">
      <w:pPr>
        <w:pStyle w:val="Akapitzlist"/>
        <w:numPr>
          <w:ilvl w:val="3"/>
          <w:numId w:val="106"/>
        </w:numPr>
        <w:spacing w:before="60" w:after="60"/>
        <w:ind w:left="1701"/>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Strony przyjmują, że Demonstrator </w:t>
      </w:r>
      <w:r w:rsidR="002A6259" w:rsidRPr="00433679">
        <w:rPr>
          <w:rFonts w:asciiTheme="minorHAnsi" w:hAnsiTheme="minorHAnsi" w:cstheme="minorHAnsi"/>
          <w:color w:val="000000" w:themeColor="text1"/>
        </w:rPr>
        <w:t>Systemu</w:t>
      </w:r>
      <w:r w:rsidRPr="00433679">
        <w:rPr>
          <w:rFonts w:asciiTheme="minorHAnsi" w:hAnsiTheme="minorHAnsi" w:cstheme="minorHAnsi"/>
          <w:color w:val="000000" w:themeColor="text1"/>
        </w:rPr>
        <w:t>, niezależnie od jego rzeczywistego stanu, spełnia przesłanki do dokonania jego Odbioru</w:t>
      </w:r>
      <w:r w:rsidR="002A6259" w:rsidRPr="00433679">
        <w:rPr>
          <w:rFonts w:asciiTheme="minorHAnsi" w:hAnsiTheme="minorHAnsi" w:cstheme="minorHAnsi"/>
          <w:color w:val="000000" w:themeColor="text1"/>
        </w:rPr>
        <w:t>.</w:t>
      </w:r>
      <w:bookmarkEnd w:id="241"/>
    </w:p>
    <w:p w14:paraId="48E2CBA8" w14:textId="7AC73551" w:rsidR="002A6259" w:rsidRPr="00433679" w:rsidRDefault="002A6259" w:rsidP="00433679">
      <w:pPr>
        <w:pStyle w:val="Akapitzlist"/>
        <w:numPr>
          <w:ilvl w:val="0"/>
          <w:numId w:val="106"/>
        </w:numPr>
        <w:spacing w:before="60" w:after="60"/>
        <w:ind w:left="426"/>
        <w:jc w:val="both"/>
        <w:rPr>
          <w:rFonts w:asciiTheme="minorHAnsi" w:hAnsiTheme="minorHAnsi" w:cstheme="minorHAnsi"/>
          <w:color w:val="000000" w:themeColor="text1"/>
        </w:rPr>
      </w:pPr>
      <w:r w:rsidRPr="00433679">
        <w:rPr>
          <w:rFonts w:asciiTheme="minorHAnsi" w:hAnsiTheme="minorHAnsi" w:cstheme="minorHAnsi"/>
          <w:color w:val="000000" w:themeColor="text1"/>
        </w:rPr>
        <w:t>[</w:t>
      </w:r>
      <w:r w:rsidRPr="00433679">
        <w:rPr>
          <w:rFonts w:asciiTheme="minorHAnsi" w:hAnsiTheme="minorHAnsi" w:cstheme="minorHAnsi"/>
          <w:b/>
          <w:bCs/>
          <w:color w:val="000000" w:themeColor="text1"/>
        </w:rPr>
        <w:t>Prawo opcji „integracja” II</w:t>
      </w:r>
      <w:r w:rsidRPr="00433679">
        <w:rPr>
          <w:rFonts w:asciiTheme="minorHAnsi" w:hAnsiTheme="minorHAnsi" w:cstheme="minorHAnsi"/>
          <w:color w:val="000000" w:themeColor="text1"/>
        </w:rPr>
        <w:t xml:space="preserve">] Jeśli Wykonawca jest podmiotem tworzącym w ramach Przedsięwzięcia zarówno Demonstrator Baterii jak i Demonstrator Systemu, NCBR przysługuje </w:t>
      </w:r>
      <w:r w:rsidR="00A76738" w:rsidRPr="00433679">
        <w:rPr>
          <w:rFonts w:asciiTheme="minorHAnsi" w:hAnsiTheme="minorHAnsi" w:cstheme="minorHAnsi"/>
          <w:color w:val="000000" w:themeColor="text1"/>
        </w:rPr>
        <w:t xml:space="preserve">zmodyfikowane </w:t>
      </w:r>
      <w:r w:rsidRPr="00433679">
        <w:rPr>
          <w:rFonts w:asciiTheme="minorHAnsi" w:hAnsiTheme="minorHAnsi" w:cstheme="minorHAnsi"/>
          <w:color w:val="000000" w:themeColor="text1"/>
        </w:rPr>
        <w:t xml:space="preserve">prawo opcji polegające na żądaniu wykonania przez Wykonawcę, za dodatkowym wynagrodzeniem, przeprowadzenia dodatkowych prac badawczo-rozwojowych polegających na integracji w Demonstratorze Systemu Demonstratora Baterii jako Baterii Systemowej przy czym: </w:t>
      </w:r>
    </w:p>
    <w:p w14:paraId="63F80FE8" w14:textId="3F522C6C" w:rsidR="002A6259" w:rsidRPr="00433679" w:rsidRDefault="002A6259" w:rsidP="00433679">
      <w:pPr>
        <w:pStyle w:val="Akapitzlist"/>
        <w:numPr>
          <w:ilvl w:val="1"/>
          <w:numId w:val="106"/>
        </w:numPr>
        <w:spacing w:before="60" w:after="60"/>
        <w:ind w:left="993"/>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do prawa opcji opisanego tym paragrafem stosuje się wprost </w:t>
      </w:r>
      <w:r w:rsidRPr="00433679">
        <w:rPr>
          <w:rFonts w:asciiTheme="minorHAnsi" w:hAnsiTheme="minorHAnsi" w:cstheme="minorHAnsi"/>
          <w:color w:val="000000" w:themeColor="text1"/>
        </w:rPr>
        <w:fldChar w:fldCharType="begin"/>
      </w:r>
      <w:r w:rsidRPr="00433679">
        <w:rPr>
          <w:rFonts w:asciiTheme="minorHAnsi" w:hAnsiTheme="minorHAnsi" w:cstheme="minorHAnsi"/>
          <w:color w:val="000000" w:themeColor="text1"/>
        </w:rPr>
        <w:instrText xml:space="preserve"> REF _Ref70338610 \n \h </w:instrText>
      </w:r>
      <w:r w:rsidR="0090300A" w:rsidRPr="00433679">
        <w:rPr>
          <w:rFonts w:asciiTheme="minorHAnsi" w:hAnsiTheme="minorHAnsi" w:cstheme="minorHAnsi"/>
          <w:color w:val="000000" w:themeColor="text1"/>
        </w:rPr>
        <w:instrText xml:space="preserve"> \* MERGEFORMAT </w:instrText>
      </w:r>
      <w:r w:rsidRPr="00433679">
        <w:rPr>
          <w:rFonts w:asciiTheme="minorHAnsi" w:hAnsiTheme="minorHAnsi" w:cstheme="minorHAnsi"/>
          <w:color w:val="000000" w:themeColor="text1"/>
        </w:rPr>
      </w:r>
      <w:r w:rsidRPr="00433679">
        <w:rPr>
          <w:rFonts w:asciiTheme="minorHAnsi" w:hAnsiTheme="minorHAnsi" w:cstheme="minorHAnsi"/>
          <w:color w:val="000000" w:themeColor="text1"/>
        </w:rPr>
        <w:fldChar w:fldCharType="separate"/>
      </w:r>
      <w:r w:rsidR="0071785C" w:rsidRPr="00433679">
        <w:rPr>
          <w:rFonts w:asciiTheme="minorHAnsi" w:hAnsiTheme="minorHAnsi" w:cstheme="minorHAnsi"/>
          <w:color w:val="000000" w:themeColor="text1"/>
        </w:rPr>
        <w:t>§10</w:t>
      </w:r>
      <w:r w:rsidRPr="00433679">
        <w:rPr>
          <w:rFonts w:asciiTheme="minorHAnsi" w:hAnsiTheme="minorHAnsi" w:cstheme="minorHAnsi"/>
          <w:color w:val="000000" w:themeColor="text1"/>
        </w:rPr>
        <w:fldChar w:fldCharType="end"/>
      </w:r>
      <w:r w:rsidRPr="00433679">
        <w:rPr>
          <w:rFonts w:asciiTheme="minorHAnsi" w:hAnsiTheme="minorHAnsi" w:cstheme="minorHAnsi"/>
          <w:color w:val="000000" w:themeColor="text1"/>
        </w:rPr>
        <w:t>, z zastrzeżeniem kolejnych punktów,</w:t>
      </w:r>
    </w:p>
    <w:p w14:paraId="65435E44" w14:textId="706F5D84" w:rsidR="002A6259" w:rsidRPr="00433679" w:rsidRDefault="002A6259" w:rsidP="00433679">
      <w:pPr>
        <w:pStyle w:val="Akapitzlist"/>
        <w:numPr>
          <w:ilvl w:val="1"/>
          <w:numId w:val="106"/>
        </w:numPr>
        <w:spacing w:before="60" w:after="60"/>
        <w:ind w:left="993"/>
        <w:jc w:val="both"/>
        <w:rPr>
          <w:rFonts w:asciiTheme="minorHAnsi" w:hAnsiTheme="minorHAnsi" w:cstheme="minorHAnsi"/>
          <w:color w:val="000000" w:themeColor="text1"/>
        </w:rPr>
      </w:pPr>
      <w:r w:rsidRPr="00433679">
        <w:rPr>
          <w:rFonts w:asciiTheme="minorHAnsi" w:hAnsiTheme="minorHAnsi" w:cstheme="minorHAnsi"/>
          <w:color w:val="000000" w:themeColor="text1"/>
        </w:rPr>
        <w:t>do skorzystania z prawa opcji opisanego tym paragrafem nie jest potrzebna uprzednia zgoda Wykonawcy</w:t>
      </w:r>
      <w:r w:rsidR="00FB3EFD" w:rsidRPr="00433679">
        <w:rPr>
          <w:rFonts w:asciiTheme="minorHAnsi" w:hAnsiTheme="minorHAnsi" w:cstheme="minorHAnsi"/>
          <w:color w:val="000000" w:themeColor="text1"/>
        </w:rPr>
        <w:t xml:space="preserve"> oraz </w:t>
      </w:r>
      <w:r w:rsidRPr="00433679">
        <w:rPr>
          <w:rFonts w:asciiTheme="minorHAnsi" w:hAnsiTheme="minorHAnsi" w:cstheme="minorHAnsi"/>
          <w:color w:val="000000" w:themeColor="text1"/>
        </w:rPr>
        <w:t>Wykonawcy nie przysługuje dodatkowe wynagrodzenie za realizację prawa opcji,</w:t>
      </w:r>
      <w:r w:rsidR="00FB3EFD" w:rsidRPr="00433679">
        <w:rPr>
          <w:rFonts w:asciiTheme="minorHAnsi" w:hAnsiTheme="minorHAnsi" w:cstheme="minorHAnsi"/>
          <w:color w:val="000000" w:themeColor="text1"/>
        </w:rPr>
        <w:t xml:space="preserve"> ponad wynagrodzenie za realizację Etapów II w obu Strumieniach,</w:t>
      </w:r>
    </w:p>
    <w:p w14:paraId="371A40CD" w14:textId="1248289E" w:rsidR="002A6259" w:rsidRPr="00433679" w:rsidRDefault="002A6259" w:rsidP="00433679">
      <w:pPr>
        <w:pStyle w:val="Akapitzlist"/>
        <w:numPr>
          <w:ilvl w:val="1"/>
          <w:numId w:val="106"/>
        </w:numPr>
        <w:spacing w:before="60" w:after="60"/>
        <w:ind w:left="993"/>
        <w:jc w:val="both"/>
        <w:rPr>
          <w:rFonts w:asciiTheme="minorHAnsi" w:hAnsiTheme="minorHAnsi" w:cstheme="minorHAnsi"/>
          <w:color w:val="000000" w:themeColor="text1"/>
        </w:rPr>
      </w:pPr>
      <w:r w:rsidRPr="00433679">
        <w:rPr>
          <w:rFonts w:asciiTheme="minorHAnsi" w:hAnsiTheme="minorHAnsi" w:cstheme="minorHAnsi"/>
          <w:color w:val="000000" w:themeColor="text1"/>
        </w:rPr>
        <w:t>Wykonawca jest zobowiązany uwzględnić Demonstrator Baterii jako Baterię Systemową Demonstratora Systemu,</w:t>
      </w:r>
    </w:p>
    <w:p w14:paraId="54D1BB71" w14:textId="17726B5F" w:rsidR="002A6259" w:rsidRPr="00433679" w:rsidRDefault="002A6259" w:rsidP="00433679">
      <w:pPr>
        <w:pStyle w:val="Akapitzlist"/>
        <w:numPr>
          <w:ilvl w:val="1"/>
          <w:numId w:val="106"/>
        </w:numPr>
        <w:spacing w:before="60" w:after="60"/>
        <w:ind w:left="993"/>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do prawa opcji opisanego tym paragrafem nie stosuje się </w:t>
      </w:r>
      <w:r w:rsidRPr="00433679">
        <w:rPr>
          <w:rFonts w:asciiTheme="minorHAnsi" w:hAnsiTheme="minorHAnsi" w:cstheme="minorHAnsi"/>
          <w:color w:val="000000" w:themeColor="text1"/>
        </w:rPr>
        <w:fldChar w:fldCharType="begin"/>
      </w:r>
      <w:r w:rsidRPr="00433679">
        <w:rPr>
          <w:rFonts w:asciiTheme="minorHAnsi" w:hAnsiTheme="minorHAnsi" w:cstheme="minorHAnsi"/>
          <w:color w:val="000000" w:themeColor="text1"/>
        </w:rPr>
        <w:instrText xml:space="preserve"> REF _Ref70338610 \n \h </w:instrText>
      </w:r>
      <w:r w:rsidR="0090300A" w:rsidRPr="00433679">
        <w:rPr>
          <w:rFonts w:asciiTheme="minorHAnsi" w:hAnsiTheme="minorHAnsi" w:cstheme="minorHAnsi"/>
          <w:color w:val="000000" w:themeColor="text1"/>
        </w:rPr>
        <w:instrText xml:space="preserve"> \* MERGEFORMAT </w:instrText>
      </w:r>
      <w:r w:rsidRPr="00433679">
        <w:rPr>
          <w:rFonts w:asciiTheme="minorHAnsi" w:hAnsiTheme="minorHAnsi" w:cstheme="minorHAnsi"/>
          <w:color w:val="000000" w:themeColor="text1"/>
        </w:rPr>
      </w:r>
      <w:r w:rsidRPr="00433679">
        <w:rPr>
          <w:rFonts w:asciiTheme="minorHAnsi" w:hAnsiTheme="minorHAnsi" w:cstheme="minorHAnsi"/>
          <w:color w:val="000000" w:themeColor="text1"/>
        </w:rPr>
        <w:fldChar w:fldCharType="separate"/>
      </w:r>
      <w:r w:rsidR="0071785C" w:rsidRPr="00433679">
        <w:rPr>
          <w:rFonts w:asciiTheme="minorHAnsi" w:hAnsiTheme="minorHAnsi" w:cstheme="minorHAnsi"/>
          <w:color w:val="000000" w:themeColor="text1"/>
        </w:rPr>
        <w:t>§10</w:t>
      </w:r>
      <w:r w:rsidRPr="00433679">
        <w:rPr>
          <w:rFonts w:asciiTheme="minorHAnsi" w:hAnsiTheme="minorHAnsi" w:cstheme="minorHAnsi"/>
          <w:color w:val="000000" w:themeColor="text1"/>
        </w:rPr>
        <w:fldChar w:fldCharType="end"/>
      </w:r>
      <w:r w:rsidRPr="00433679">
        <w:rPr>
          <w:rFonts w:asciiTheme="minorHAnsi" w:hAnsiTheme="minorHAnsi" w:cstheme="minorHAnsi"/>
          <w:color w:val="000000" w:themeColor="text1"/>
        </w:rPr>
        <w:t xml:space="preserve"> pkt </w:t>
      </w:r>
      <w:r w:rsidRPr="00433679">
        <w:rPr>
          <w:rFonts w:asciiTheme="minorHAnsi" w:hAnsiTheme="minorHAnsi" w:cstheme="minorHAnsi"/>
          <w:color w:val="000000" w:themeColor="text1"/>
        </w:rPr>
        <w:fldChar w:fldCharType="begin"/>
      </w:r>
      <w:r w:rsidRPr="00433679">
        <w:rPr>
          <w:rFonts w:asciiTheme="minorHAnsi" w:hAnsiTheme="minorHAnsi" w:cstheme="minorHAnsi"/>
          <w:color w:val="000000" w:themeColor="text1"/>
        </w:rPr>
        <w:instrText xml:space="preserve"> REF _Ref70338692 \n \h </w:instrText>
      </w:r>
      <w:r w:rsidR="0090300A" w:rsidRPr="00433679">
        <w:rPr>
          <w:rFonts w:asciiTheme="minorHAnsi" w:hAnsiTheme="minorHAnsi" w:cstheme="minorHAnsi"/>
          <w:color w:val="000000" w:themeColor="text1"/>
        </w:rPr>
        <w:instrText xml:space="preserve"> \* MERGEFORMAT </w:instrText>
      </w:r>
      <w:r w:rsidRPr="00433679">
        <w:rPr>
          <w:rFonts w:asciiTheme="minorHAnsi" w:hAnsiTheme="minorHAnsi" w:cstheme="minorHAnsi"/>
          <w:color w:val="000000" w:themeColor="text1"/>
        </w:rPr>
      </w:r>
      <w:r w:rsidRPr="00433679">
        <w:rPr>
          <w:rFonts w:asciiTheme="minorHAnsi" w:hAnsiTheme="minorHAnsi" w:cstheme="minorHAnsi"/>
          <w:color w:val="000000" w:themeColor="text1"/>
        </w:rPr>
        <w:fldChar w:fldCharType="separate"/>
      </w:r>
      <w:r w:rsidR="0071785C" w:rsidRPr="00433679">
        <w:rPr>
          <w:rFonts w:asciiTheme="minorHAnsi" w:hAnsiTheme="minorHAnsi" w:cstheme="minorHAnsi"/>
          <w:color w:val="000000" w:themeColor="text1"/>
        </w:rPr>
        <w:t>2)</w:t>
      </w:r>
      <w:r w:rsidRPr="00433679">
        <w:rPr>
          <w:rFonts w:asciiTheme="minorHAnsi" w:hAnsiTheme="minorHAnsi" w:cstheme="minorHAnsi"/>
          <w:color w:val="000000" w:themeColor="text1"/>
        </w:rPr>
        <w:fldChar w:fldCharType="end"/>
      </w:r>
      <w:r w:rsidRPr="00433679">
        <w:rPr>
          <w:rFonts w:asciiTheme="minorHAnsi" w:hAnsiTheme="minorHAnsi" w:cstheme="minorHAnsi"/>
          <w:color w:val="000000" w:themeColor="text1"/>
        </w:rPr>
        <w:t>.</w:t>
      </w:r>
    </w:p>
    <w:p w14:paraId="3FB37AF9" w14:textId="3C1ECC63" w:rsidR="007C2554" w:rsidRPr="00433679" w:rsidRDefault="007C2554" w:rsidP="00433679">
      <w:pPr>
        <w:pStyle w:val="Akapitzlist"/>
        <w:numPr>
          <w:ilvl w:val="0"/>
          <w:numId w:val="106"/>
        </w:numPr>
        <w:spacing w:before="60" w:after="60"/>
        <w:ind w:left="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Zobowiązanie określone niniejszym paragrafem wygasa z upływem 10 lat od zawarcia Umowy. </w:t>
      </w:r>
    </w:p>
    <w:p w14:paraId="1DA91BAA" w14:textId="4B4FA56B" w:rsidR="009951B5" w:rsidRPr="00433679" w:rsidRDefault="009951B5" w:rsidP="00433679">
      <w:pPr>
        <w:pStyle w:val="Nagwek2"/>
      </w:pPr>
      <w:bookmarkStart w:id="244" w:name="_Toc70340597"/>
      <w:r w:rsidRPr="00433679">
        <w:t>[</w:t>
      </w:r>
      <w:r w:rsidR="00CF0F95" w:rsidRPr="00433679">
        <w:t>PARTNER STRATEGICZNY</w:t>
      </w:r>
      <w:r w:rsidRPr="00433679">
        <w:t>]</w:t>
      </w:r>
      <w:bookmarkEnd w:id="244"/>
    </w:p>
    <w:p w14:paraId="1E24AE33" w14:textId="4E72DE40" w:rsidR="007C2554" w:rsidRPr="00433679" w:rsidRDefault="007C2554" w:rsidP="00433679">
      <w:pPr>
        <w:pStyle w:val="Akapitzlist"/>
        <w:numPr>
          <w:ilvl w:val="0"/>
          <w:numId w:val="107"/>
        </w:numPr>
        <w:spacing w:before="60" w:after="60"/>
        <w:ind w:left="426"/>
        <w:jc w:val="both"/>
        <w:rPr>
          <w:rFonts w:asciiTheme="minorHAnsi" w:hAnsiTheme="minorHAnsi" w:cstheme="minorHAnsi"/>
          <w:color w:val="000000" w:themeColor="text1"/>
        </w:rPr>
      </w:pPr>
      <w:r w:rsidRPr="00433679">
        <w:rPr>
          <w:rFonts w:asciiTheme="minorHAnsi" w:hAnsiTheme="minorHAnsi" w:cstheme="minorHAnsi"/>
          <w:color w:val="000000" w:themeColor="text1"/>
        </w:rPr>
        <w:t>NCBR</w:t>
      </w:r>
      <w:r w:rsidR="000C04AD" w:rsidRPr="00433679">
        <w:rPr>
          <w:rFonts w:asciiTheme="minorHAnsi" w:hAnsiTheme="minorHAnsi" w:cstheme="minorHAnsi"/>
          <w:color w:val="000000" w:themeColor="text1"/>
        </w:rPr>
        <w:t>,</w:t>
      </w:r>
      <w:r w:rsidRPr="00433679">
        <w:rPr>
          <w:rFonts w:asciiTheme="minorHAnsi" w:hAnsiTheme="minorHAnsi" w:cstheme="minorHAnsi"/>
          <w:color w:val="000000" w:themeColor="text1"/>
        </w:rPr>
        <w:t xml:space="preserve"> w celu jak najlepszej realizacji celów Przedsięwzięcia</w:t>
      </w:r>
      <w:r w:rsidR="000C04AD" w:rsidRPr="00433679">
        <w:rPr>
          <w:rFonts w:asciiTheme="minorHAnsi" w:hAnsiTheme="minorHAnsi" w:cstheme="minorHAnsi"/>
          <w:color w:val="000000" w:themeColor="text1"/>
        </w:rPr>
        <w:t>,</w:t>
      </w:r>
      <w:r w:rsidRPr="00433679">
        <w:rPr>
          <w:rFonts w:asciiTheme="minorHAnsi" w:hAnsiTheme="minorHAnsi" w:cstheme="minorHAnsi"/>
          <w:color w:val="000000" w:themeColor="text1"/>
        </w:rPr>
        <w:t xml:space="preserve"> jest uprawniony do wyboru i wskazania Wykonawcy Partner</w:t>
      </w:r>
      <w:r w:rsidR="00933BFF" w:rsidRPr="00433679">
        <w:rPr>
          <w:rFonts w:asciiTheme="minorHAnsi" w:hAnsiTheme="minorHAnsi" w:cstheme="minorHAnsi"/>
          <w:color w:val="000000" w:themeColor="text1"/>
        </w:rPr>
        <w:t>a</w:t>
      </w:r>
      <w:r w:rsidRPr="00433679">
        <w:rPr>
          <w:rFonts w:asciiTheme="minorHAnsi" w:hAnsiTheme="minorHAnsi" w:cstheme="minorHAnsi"/>
          <w:color w:val="000000" w:themeColor="text1"/>
        </w:rPr>
        <w:t xml:space="preserve"> Strategiczne</w:t>
      </w:r>
      <w:r w:rsidR="00933BFF" w:rsidRPr="00433679">
        <w:rPr>
          <w:rFonts w:asciiTheme="minorHAnsi" w:hAnsiTheme="minorHAnsi" w:cstheme="minorHAnsi"/>
          <w:color w:val="000000" w:themeColor="text1"/>
        </w:rPr>
        <w:t>go</w:t>
      </w:r>
      <w:r w:rsidR="000C04AD" w:rsidRPr="00433679">
        <w:rPr>
          <w:rFonts w:asciiTheme="minorHAnsi" w:hAnsiTheme="minorHAnsi" w:cstheme="minorHAnsi"/>
          <w:color w:val="000000" w:themeColor="text1"/>
        </w:rPr>
        <w:t>, wedle swojego uznania, z zastrzeżeniem bezwzględnie obowiązujących przepisów prawa w zakresie takiego wyboru</w:t>
      </w:r>
      <w:r w:rsidRPr="00433679">
        <w:rPr>
          <w:rFonts w:asciiTheme="minorHAnsi" w:hAnsiTheme="minorHAnsi" w:cstheme="minorHAnsi"/>
          <w:color w:val="000000" w:themeColor="text1"/>
        </w:rPr>
        <w:t xml:space="preserve">. </w:t>
      </w:r>
    </w:p>
    <w:p w14:paraId="2F6544BE" w14:textId="0493D506" w:rsidR="007C2554" w:rsidRPr="00433679" w:rsidRDefault="007C2554" w:rsidP="00433679">
      <w:pPr>
        <w:pStyle w:val="Akapitzlist"/>
        <w:numPr>
          <w:ilvl w:val="0"/>
          <w:numId w:val="107"/>
        </w:numPr>
        <w:spacing w:before="60" w:after="60"/>
        <w:ind w:left="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Partner Strategiczny jest podmiotem wspierającym NCBR w </w:t>
      </w:r>
      <w:r w:rsidR="0047472F" w:rsidRPr="00433679">
        <w:rPr>
          <w:rFonts w:asciiTheme="minorHAnsi" w:hAnsiTheme="minorHAnsi" w:cstheme="minorHAnsi"/>
          <w:color w:val="000000" w:themeColor="text1"/>
        </w:rPr>
        <w:t>przygotowaniu Przedsięwzięcia</w:t>
      </w:r>
      <w:r w:rsidRPr="00433679">
        <w:rPr>
          <w:rFonts w:asciiTheme="minorHAnsi" w:hAnsiTheme="minorHAnsi" w:cstheme="minorHAnsi"/>
          <w:color w:val="000000" w:themeColor="text1"/>
        </w:rPr>
        <w:t xml:space="preserve"> i podmiotem, na który, w razie takiego wskazania przez NCBR, Wykonawca przenosi własność Demonstratora.</w:t>
      </w:r>
    </w:p>
    <w:p w14:paraId="31E6BB89" w14:textId="694E60D6" w:rsidR="007C2554" w:rsidRPr="00433679" w:rsidRDefault="007C2554" w:rsidP="00433679">
      <w:pPr>
        <w:pStyle w:val="Akapitzlist"/>
        <w:numPr>
          <w:ilvl w:val="0"/>
          <w:numId w:val="107"/>
        </w:numPr>
        <w:spacing w:before="60" w:after="60"/>
        <w:ind w:left="426"/>
        <w:jc w:val="both"/>
        <w:rPr>
          <w:rFonts w:asciiTheme="minorHAnsi" w:hAnsiTheme="minorHAnsi" w:cstheme="minorHAnsi"/>
          <w:color w:val="000000" w:themeColor="text1"/>
        </w:rPr>
      </w:pPr>
      <w:r w:rsidRPr="00433679">
        <w:rPr>
          <w:rFonts w:asciiTheme="minorHAnsi" w:hAnsiTheme="minorHAnsi" w:cstheme="minorHAnsi"/>
          <w:color w:val="000000" w:themeColor="text1"/>
        </w:rPr>
        <w:t>NCBR jest uprawniony do wskazania odrębnego Partnera Strategicznego dla Strumienia „Bateria” oraz Strumienia „System”</w:t>
      </w:r>
      <w:r w:rsidR="006560E6" w:rsidRPr="00433679">
        <w:rPr>
          <w:rFonts w:asciiTheme="minorHAnsi" w:hAnsiTheme="minorHAnsi" w:cstheme="minorHAnsi"/>
          <w:color w:val="000000" w:themeColor="text1"/>
        </w:rPr>
        <w:t xml:space="preserve"> (przy czym w razie skorzystania przez NCBR z prawa opcji, będzie jeden Partner Strategiczny </w:t>
      </w:r>
      <w:r w:rsidR="0047472F" w:rsidRPr="00433679">
        <w:rPr>
          <w:rFonts w:asciiTheme="minorHAnsi" w:hAnsiTheme="minorHAnsi" w:cstheme="minorHAnsi"/>
          <w:color w:val="000000" w:themeColor="text1"/>
        </w:rPr>
        <w:t>w Strumieniu „System”)</w:t>
      </w:r>
      <w:r w:rsidRPr="00433679">
        <w:rPr>
          <w:rFonts w:asciiTheme="minorHAnsi" w:hAnsiTheme="minorHAnsi" w:cstheme="minorHAnsi"/>
          <w:color w:val="000000" w:themeColor="text1"/>
        </w:rPr>
        <w:t>.</w:t>
      </w:r>
    </w:p>
    <w:p w14:paraId="3E3C82C6" w14:textId="62610A0C" w:rsidR="007C2554" w:rsidRPr="00433679" w:rsidRDefault="007C2554" w:rsidP="00433679">
      <w:pPr>
        <w:pStyle w:val="Akapitzlist"/>
        <w:numPr>
          <w:ilvl w:val="0"/>
          <w:numId w:val="107"/>
        </w:numPr>
        <w:spacing w:before="60" w:after="60"/>
        <w:ind w:left="426"/>
        <w:jc w:val="both"/>
        <w:rPr>
          <w:rFonts w:asciiTheme="minorHAnsi" w:hAnsiTheme="minorHAnsi" w:cstheme="minorHAnsi"/>
          <w:color w:val="000000" w:themeColor="text1"/>
        </w:rPr>
      </w:pPr>
      <w:bookmarkStart w:id="245" w:name="_Ref70344150"/>
      <w:r w:rsidRPr="00433679">
        <w:rPr>
          <w:rFonts w:asciiTheme="minorHAnsi" w:hAnsiTheme="minorHAnsi" w:cstheme="minorHAnsi"/>
          <w:color w:val="000000" w:themeColor="text1"/>
        </w:rPr>
        <w:lastRenderedPageBreak/>
        <w:t>Wykonawca zobowiązuje się nie dochodzić od Partnera Strategicznego</w:t>
      </w:r>
      <w:r w:rsidR="00264130"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żadnego wynagrodzenia, w szczególności za wykonanie i przeniesienie własności Demonstratora</w:t>
      </w:r>
      <w:r w:rsidR="00073E91" w:rsidRPr="00433679">
        <w:rPr>
          <w:rFonts w:asciiTheme="minorHAnsi" w:hAnsiTheme="minorHAnsi" w:cstheme="minorHAnsi"/>
          <w:color w:val="000000" w:themeColor="text1"/>
        </w:rPr>
        <w:t>. Za</w:t>
      </w:r>
      <w:r w:rsidRPr="00433679">
        <w:rPr>
          <w:rFonts w:asciiTheme="minorHAnsi" w:hAnsiTheme="minorHAnsi" w:cstheme="minorHAnsi"/>
          <w:color w:val="000000" w:themeColor="text1"/>
        </w:rPr>
        <w:t xml:space="preserve"> czynności Wykonawcy względem Partnera Strategicznego należy się wyłącznie wynagrodzenie wynikające z Umowy z NCBR za realizację Etapu II.</w:t>
      </w:r>
      <w:bookmarkEnd w:id="245"/>
    </w:p>
    <w:p w14:paraId="14482032" w14:textId="1232F8D5" w:rsidR="00B748D2" w:rsidRPr="00433679" w:rsidRDefault="00B748D2" w:rsidP="00433679">
      <w:pPr>
        <w:pStyle w:val="Akapitzlist"/>
        <w:numPr>
          <w:ilvl w:val="0"/>
          <w:numId w:val="107"/>
        </w:numPr>
        <w:spacing w:before="60" w:after="60"/>
        <w:ind w:left="426"/>
        <w:jc w:val="both"/>
        <w:rPr>
          <w:rFonts w:asciiTheme="minorHAnsi" w:hAnsiTheme="minorHAnsi" w:cstheme="minorHAnsi"/>
          <w:color w:val="000000" w:themeColor="text1"/>
        </w:rPr>
      </w:pPr>
      <w:r w:rsidRPr="00433679">
        <w:rPr>
          <w:rFonts w:asciiTheme="minorHAnsi" w:hAnsiTheme="minorHAnsi" w:cstheme="minorHAnsi"/>
          <w:color w:val="000000" w:themeColor="text1"/>
        </w:rPr>
        <w:t>NCBR może odstąpić od wyboru Partnera Strategicznego. W takim razie postanowienia Umowy odnoszące się do Partnera Strategicznego odnoszą się do NCBR</w:t>
      </w:r>
      <w:r w:rsidR="00264130" w:rsidRPr="00433679">
        <w:rPr>
          <w:rFonts w:asciiTheme="minorHAnsi" w:hAnsiTheme="minorHAnsi" w:cstheme="minorHAnsi"/>
          <w:color w:val="000000" w:themeColor="text1"/>
        </w:rPr>
        <w:t xml:space="preserve">, z wyłączeniem </w:t>
      </w:r>
      <w:r w:rsidR="00073E91" w:rsidRPr="00433679">
        <w:rPr>
          <w:rFonts w:asciiTheme="minorHAnsi" w:hAnsiTheme="minorHAnsi" w:cstheme="minorHAnsi"/>
          <w:color w:val="000000" w:themeColor="text1"/>
        </w:rPr>
        <w:t xml:space="preserve">zdania pierwszego </w:t>
      </w:r>
      <w:r w:rsidR="00073E91" w:rsidRPr="00433679">
        <w:rPr>
          <w:rFonts w:asciiTheme="minorHAnsi" w:hAnsiTheme="minorHAnsi" w:cstheme="minorHAnsi"/>
          <w:color w:val="000000" w:themeColor="text1"/>
        </w:rPr>
        <w:fldChar w:fldCharType="begin"/>
      </w:r>
      <w:r w:rsidR="00073E91" w:rsidRPr="00433679">
        <w:rPr>
          <w:rFonts w:asciiTheme="minorHAnsi" w:hAnsiTheme="minorHAnsi" w:cstheme="minorHAnsi"/>
          <w:color w:val="000000" w:themeColor="text1"/>
        </w:rPr>
        <w:instrText xml:space="preserve"> REF _Ref70344150 \n \h </w:instrText>
      </w:r>
      <w:r w:rsidR="00433679">
        <w:rPr>
          <w:rFonts w:asciiTheme="minorHAnsi" w:hAnsiTheme="minorHAnsi" w:cstheme="minorHAnsi"/>
          <w:color w:val="000000" w:themeColor="text1"/>
        </w:rPr>
        <w:instrText xml:space="preserve"> \* MERGEFORMAT </w:instrText>
      </w:r>
      <w:r w:rsidR="00073E91" w:rsidRPr="00433679">
        <w:rPr>
          <w:rFonts w:asciiTheme="minorHAnsi" w:hAnsiTheme="minorHAnsi" w:cstheme="minorHAnsi"/>
          <w:color w:val="000000" w:themeColor="text1"/>
        </w:rPr>
      </w:r>
      <w:r w:rsidR="00073E91" w:rsidRPr="00433679">
        <w:rPr>
          <w:rFonts w:asciiTheme="minorHAnsi" w:hAnsiTheme="minorHAnsi" w:cstheme="minorHAnsi"/>
          <w:color w:val="000000" w:themeColor="text1"/>
        </w:rPr>
        <w:fldChar w:fldCharType="separate"/>
      </w:r>
      <w:r w:rsidR="0071785C" w:rsidRPr="00433679">
        <w:rPr>
          <w:rFonts w:asciiTheme="minorHAnsi" w:hAnsiTheme="minorHAnsi" w:cstheme="minorHAnsi"/>
          <w:color w:val="000000" w:themeColor="text1"/>
        </w:rPr>
        <w:t>§4</w:t>
      </w:r>
      <w:r w:rsidR="00073E91" w:rsidRPr="00433679">
        <w:rPr>
          <w:rFonts w:asciiTheme="minorHAnsi" w:hAnsiTheme="minorHAnsi" w:cstheme="minorHAnsi"/>
          <w:color w:val="000000" w:themeColor="text1"/>
        </w:rPr>
        <w:fldChar w:fldCharType="end"/>
      </w:r>
      <w:r w:rsidR="00073E91" w:rsidRPr="00433679">
        <w:rPr>
          <w:rFonts w:asciiTheme="minorHAnsi" w:hAnsiTheme="minorHAnsi" w:cstheme="minorHAnsi"/>
          <w:color w:val="000000" w:themeColor="text1"/>
        </w:rPr>
        <w:t xml:space="preserve">. </w:t>
      </w:r>
    </w:p>
    <w:p w14:paraId="78B8EA2E" w14:textId="395A06C8" w:rsidR="007C2554" w:rsidRPr="00433679" w:rsidRDefault="007C2554" w:rsidP="00433679">
      <w:pPr>
        <w:pStyle w:val="Akapitzlist"/>
        <w:numPr>
          <w:ilvl w:val="0"/>
          <w:numId w:val="107"/>
        </w:numPr>
        <w:spacing w:before="60" w:after="60"/>
        <w:ind w:left="426"/>
        <w:jc w:val="both"/>
        <w:rPr>
          <w:rFonts w:asciiTheme="minorHAnsi" w:hAnsiTheme="minorHAnsi" w:cstheme="minorHAnsi"/>
          <w:i/>
          <w:iCs/>
          <w:color w:val="000000" w:themeColor="text1"/>
        </w:rPr>
      </w:pPr>
      <w:r w:rsidRPr="00433679">
        <w:rPr>
          <w:rFonts w:asciiTheme="minorHAnsi" w:hAnsiTheme="minorHAnsi" w:cstheme="minorHAnsi"/>
          <w:i/>
          <w:iCs/>
          <w:color w:val="000000" w:themeColor="text1"/>
        </w:rPr>
        <w:t>Partner Strategiczny wybrany przez NCBR na potrzeby Strumienia „System” jest zobowiązany zapewnić Nieruchomość Demonstracyjną odpowiadającą wymaganiom wskazanym w Załączniku nr 2 do Regulaminu. Partner Strategiczny będzie zobowiązany uzyskać wszelkie niezbędne zgody, zgłoszenia i decyzje administracyjne potrzebne do instalacji Demonstratora Systemu w ramach Nieruchomości Demonstracyjnej, przy czym Wykonawca jest zobowiązany go wspierać w przygotowaniu wszelkich dokumentów, informacji i wniosków potrzebnych do osiągnięcia ww. celów.*</w:t>
      </w:r>
    </w:p>
    <w:p w14:paraId="27DD9440" w14:textId="68940F9D" w:rsidR="007C2554" w:rsidRPr="00433679" w:rsidRDefault="007C2554" w:rsidP="00433679">
      <w:pPr>
        <w:ind w:left="426"/>
        <w:rPr>
          <w:rFonts w:asciiTheme="minorHAnsi" w:hAnsiTheme="minorHAnsi" w:cstheme="minorHAnsi"/>
          <w:i/>
          <w:iCs/>
        </w:rPr>
      </w:pPr>
      <w:r w:rsidRPr="00433679">
        <w:rPr>
          <w:rFonts w:asciiTheme="minorHAnsi" w:hAnsiTheme="minorHAnsi" w:cstheme="minorHAnsi"/>
          <w:i/>
          <w:iCs/>
        </w:rPr>
        <w:t xml:space="preserve">[jeśli realizacja Umowy zgodnie z </w:t>
      </w:r>
      <w:r w:rsidRPr="00433679">
        <w:rPr>
          <w:rFonts w:asciiTheme="minorHAnsi" w:hAnsiTheme="minorHAnsi" w:cstheme="minorHAnsi"/>
          <w:i/>
          <w:iCs/>
        </w:rPr>
        <w:fldChar w:fldCharType="begin"/>
      </w:r>
      <w:r w:rsidRPr="00433679">
        <w:rPr>
          <w:rFonts w:asciiTheme="minorHAnsi" w:hAnsiTheme="minorHAnsi" w:cstheme="minorHAnsi"/>
          <w:i/>
          <w:iCs/>
        </w:rPr>
        <w:instrText xml:space="preserve"> REF _Ref70331596 \n \h  \* MERGEFORMAT </w:instrText>
      </w:r>
      <w:r w:rsidRPr="00433679">
        <w:rPr>
          <w:rFonts w:asciiTheme="minorHAnsi" w:hAnsiTheme="minorHAnsi" w:cstheme="minorHAnsi"/>
          <w:i/>
          <w:iCs/>
        </w:rPr>
      </w:r>
      <w:r w:rsidRPr="00433679">
        <w:rPr>
          <w:rFonts w:asciiTheme="minorHAnsi" w:hAnsiTheme="minorHAnsi" w:cstheme="minorHAnsi"/>
          <w:i/>
          <w:iCs/>
        </w:rPr>
        <w:fldChar w:fldCharType="separate"/>
      </w:r>
      <w:r w:rsidR="0071785C" w:rsidRPr="00433679">
        <w:rPr>
          <w:rFonts w:asciiTheme="minorHAnsi" w:hAnsiTheme="minorHAnsi" w:cstheme="minorHAnsi"/>
          <w:i/>
          <w:iCs/>
        </w:rPr>
        <w:t>ART. 3</w:t>
      </w:r>
      <w:r w:rsidRPr="00433679">
        <w:rPr>
          <w:rFonts w:asciiTheme="minorHAnsi" w:hAnsiTheme="minorHAnsi" w:cstheme="minorHAnsi"/>
          <w:i/>
          <w:iCs/>
        </w:rPr>
        <w:fldChar w:fldCharType="end"/>
      </w:r>
      <w:r w:rsidRPr="00433679">
        <w:rPr>
          <w:rFonts w:asciiTheme="minorHAnsi" w:hAnsiTheme="minorHAnsi" w:cstheme="minorHAnsi"/>
          <w:i/>
          <w:iCs/>
        </w:rPr>
        <w:t xml:space="preserve"> </w:t>
      </w:r>
      <w:r w:rsidRPr="00433679">
        <w:rPr>
          <w:rFonts w:asciiTheme="minorHAnsi" w:hAnsiTheme="minorHAnsi" w:cstheme="minorHAnsi"/>
          <w:i/>
          <w:iCs/>
        </w:rPr>
        <w:fldChar w:fldCharType="begin"/>
      </w:r>
      <w:r w:rsidRPr="00433679">
        <w:rPr>
          <w:rFonts w:asciiTheme="minorHAnsi" w:hAnsiTheme="minorHAnsi" w:cstheme="minorHAnsi"/>
          <w:i/>
          <w:iCs/>
        </w:rPr>
        <w:instrText xml:space="preserve"> REF _Ref52658708 \n \h  \* MERGEFORMAT </w:instrText>
      </w:r>
      <w:r w:rsidRPr="00433679">
        <w:rPr>
          <w:rFonts w:asciiTheme="minorHAnsi" w:hAnsiTheme="minorHAnsi" w:cstheme="minorHAnsi"/>
          <w:i/>
          <w:iCs/>
        </w:rPr>
      </w:r>
      <w:r w:rsidRPr="00433679">
        <w:rPr>
          <w:rFonts w:asciiTheme="minorHAnsi" w:hAnsiTheme="minorHAnsi" w:cstheme="minorHAnsi"/>
          <w:i/>
          <w:iCs/>
        </w:rPr>
        <w:fldChar w:fldCharType="separate"/>
      </w:r>
      <w:r w:rsidR="0071785C" w:rsidRPr="00433679">
        <w:rPr>
          <w:rFonts w:asciiTheme="minorHAnsi" w:hAnsiTheme="minorHAnsi" w:cstheme="minorHAnsi"/>
          <w:i/>
          <w:iCs/>
        </w:rPr>
        <w:t>§2</w:t>
      </w:r>
      <w:r w:rsidRPr="00433679">
        <w:rPr>
          <w:rFonts w:asciiTheme="minorHAnsi" w:hAnsiTheme="minorHAnsi" w:cstheme="minorHAnsi"/>
          <w:i/>
          <w:iCs/>
        </w:rPr>
        <w:fldChar w:fldCharType="end"/>
      </w:r>
      <w:r w:rsidRPr="00433679">
        <w:rPr>
          <w:rFonts w:asciiTheme="minorHAnsi" w:hAnsiTheme="minorHAnsi" w:cstheme="minorHAnsi"/>
          <w:i/>
          <w:iCs/>
        </w:rPr>
        <w:t xml:space="preserve"> dotyczy Strumienia „Bateria” treść tego paragrafu zastępuje się sformułowaniem „[celowo pusty]”]</w:t>
      </w:r>
      <w:r w:rsidR="009D405D" w:rsidRPr="00433679">
        <w:rPr>
          <w:rFonts w:asciiTheme="minorHAnsi" w:hAnsiTheme="minorHAnsi" w:cstheme="minorHAnsi"/>
          <w:i/>
          <w:iCs/>
        </w:rPr>
        <w:t xml:space="preserve"> </w:t>
      </w:r>
    </w:p>
    <w:p w14:paraId="1CB1D804" w14:textId="04C15D8F" w:rsidR="00CB14F5" w:rsidRPr="00433679" w:rsidRDefault="00CB14F5" w:rsidP="00433679">
      <w:pPr>
        <w:pStyle w:val="Nagwek2"/>
      </w:pPr>
      <w:bookmarkStart w:id="246" w:name="_Ref52746402"/>
      <w:bookmarkStart w:id="247" w:name="_Ref53701877"/>
      <w:bookmarkStart w:id="248" w:name="_Ref53702848"/>
      <w:bookmarkStart w:id="249" w:name="_Toc52745909"/>
      <w:bookmarkStart w:id="250" w:name="_Toc70340598"/>
      <w:r w:rsidRPr="00433679">
        <w:t>[ZOBOWIĄZANIA WYKONAWCY ZWIĄZANE Z DEMONSTRATOREM PO ZAKOŃCZENIU PRAC B+R]</w:t>
      </w:r>
      <w:bookmarkEnd w:id="246"/>
      <w:bookmarkEnd w:id="247"/>
      <w:bookmarkEnd w:id="248"/>
      <w:bookmarkEnd w:id="249"/>
      <w:bookmarkEnd w:id="250"/>
    </w:p>
    <w:p w14:paraId="6DB8C740" w14:textId="7A9EC28B" w:rsidR="00CB14F5" w:rsidRPr="00433679" w:rsidRDefault="00CB14F5" w:rsidP="00433679">
      <w:pPr>
        <w:pStyle w:val="Akapitzlist"/>
        <w:numPr>
          <w:ilvl w:val="0"/>
          <w:numId w:val="75"/>
        </w:numPr>
        <w:spacing w:before="60" w:after="60"/>
        <w:ind w:left="426"/>
        <w:jc w:val="both"/>
        <w:rPr>
          <w:rFonts w:asciiTheme="minorHAnsi" w:eastAsiaTheme="minorEastAsia" w:hAnsiTheme="minorHAnsi" w:cstheme="minorHAnsi"/>
          <w:color w:val="000000" w:themeColor="text1"/>
        </w:rPr>
      </w:pPr>
      <w:bookmarkStart w:id="251" w:name="_Hlk57759820"/>
      <w:r w:rsidRPr="00433679">
        <w:rPr>
          <w:rFonts w:asciiTheme="minorHAnsi" w:hAnsiTheme="minorHAnsi" w:cstheme="minorHAnsi"/>
          <w:color w:val="000000" w:themeColor="text1"/>
        </w:rPr>
        <w:t xml:space="preserve">Wykonawca, pod warunkiem zawieszającym </w:t>
      </w:r>
      <w:r w:rsidR="005969D8" w:rsidRPr="00433679">
        <w:rPr>
          <w:rFonts w:asciiTheme="minorHAnsi" w:hAnsiTheme="minorHAnsi" w:cstheme="minorHAnsi"/>
          <w:color w:val="000000" w:themeColor="text1"/>
        </w:rPr>
        <w:t xml:space="preserve">Odbioru </w:t>
      </w:r>
      <w:r w:rsidRPr="00433679">
        <w:rPr>
          <w:rFonts w:asciiTheme="minorHAnsi" w:hAnsiTheme="minorHAnsi" w:cstheme="minorHAnsi"/>
          <w:color w:val="000000" w:themeColor="text1"/>
        </w:rPr>
        <w:t xml:space="preserve">Demonstratora, udziela </w:t>
      </w:r>
      <w:r w:rsidR="005969D8" w:rsidRPr="00433679">
        <w:rPr>
          <w:rFonts w:asciiTheme="minorHAnsi" w:hAnsiTheme="minorHAnsi" w:cstheme="minorHAnsi"/>
          <w:color w:val="000000" w:themeColor="text1"/>
        </w:rPr>
        <w:t xml:space="preserve">podmiotowi, na rzecz którego przeniósł zgodnie z Umową własność Demonstratora </w:t>
      </w:r>
      <w:r w:rsidRPr="00433679">
        <w:rPr>
          <w:rFonts w:asciiTheme="minorHAnsi" w:hAnsiTheme="minorHAnsi" w:cstheme="minorHAnsi"/>
          <w:color w:val="000000" w:themeColor="text1"/>
        </w:rPr>
        <w:t xml:space="preserve">gwarancji jakości na Demonstrator. Za udzielenie i wykonanie takiej gwarancji Wykonawcy nie przysługuje dodatkowe wynagrodzenie </w:t>
      </w:r>
      <w:r w:rsidR="009C37DE" w:rsidRPr="00433679">
        <w:rPr>
          <w:rFonts w:asciiTheme="minorHAnsi" w:hAnsiTheme="minorHAnsi" w:cstheme="minorHAnsi"/>
          <w:color w:val="000000" w:themeColor="text1"/>
        </w:rPr>
        <w:t xml:space="preserve">względem wynagrodzenia określonego </w:t>
      </w:r>
      <w:r w:rsidR="009C37DE" w:rsidRPr="00433679">
        <w:rPr>
          <w:rFonts w:asciiTheme="minorHAnsi" w:eastAsia="Times New Roman" w:hAnsiTheme="minorHAnsi" w:cstheme="minorHAnsi"/>
          <w:color w:val="000000" w:themeColor="text1"/>
          <w:lang w:eastAsia="ar-SA"/>
        </w:rPr>
        <w:t xml:space="preserve">w </w:t>
      </w:r>
      <w:r w:rsidR="009C37DE" w:rsidRPr="00433679">
        <w:rPr>
          <w:rFonts w:asciiTheme="minorHAnsi" w:eastAsia="Times New Roman" w:hAnsiTheme="minorHAnsi" w:cstheme="minorHAnsi"/>
          <w:color w:val="000000" w:themeColor="text1"/>
          <w:lang w:eastAsia="ar-SA"/>
        </w:rPr>
        <w:fldChar w:fldCharType="begin"/>
      </w:r>
      <w:r w:rsidR="009C37DE" w:rsidRPr="00433679">
        <w:rPr>
          <w:rFonts w:asciiTheme="minorHAnsi" w:eastAsia="Times New Roman" w:hAnsiTheme="minorHAnsi" w:cstheme="minorHAnsi"/>
          <w:color w:val="000000" w:themeColor="text1"/>
          <w:lang w:eastAsia="ar-SA"/>
        </w:rPr>
        <w:instrText xml:space="preserve"> REF _Ref479976521 \n \h </w:instrText>
      </w:r>
      <w:r w:rsidR="0090300A" w:rsidRPr="00433679">
        <w:rPr>
          <w:rFonts w:asciiTheme="minorHAnsi" w:eastAsia="Times New Roman" w:hAnsiTheme="minorHAnsi" w:cstheme="minorHAnsi"/>
          <w:color w:val="000000" w:themeColor="text1"/>
          <w:lang w:eastAsia="ar-SA"/>
        </w:rPr>
        <w:instrText xml:space="preserve"> \* MERGEFORMAT </w:instrText>
      </w:r>
      <w:r w:rsidR="009C37DE" w:rsidRPr="00433679">
        <w:rPr>
          <w:rFonts w:asciiTheme="minorHAnsi" w:eastAsia="Times New Roman" w:hAnsiTheme="minorHAnsi" w:cstheme="minorHAnsi"/>
          <w:color w:val="000000" w:themeColor="text1"/>
          <w:lang w:eastAsia="ar-SA"/>
        </w:rPr>
      </w:r>
      <w:r w:rsidR="009C37DE" w:rsidRPr="00433679">
        <w:rPr>
          <w:rFonts w:asciiTheme="minorHAnsi" w:eastAsia="Times New Roman" w:hAnsiTheme="minorHAnsi" w:cstheme="minorHAnsi"/>
          <w:color w:val="000000" w:themeColor="text1"/>
          <w:lang w:eastAsia="ar-SA"/>
        </w:rPr>
        <w:fldChar w:fldCharType="separate"/>
      </w:r>
      <w:r w:rsidR="0071785C" w:rsidRPr="00433679">
        <w:rPr>
          <w:rFonts w:asciiTheme="minorHAnsi" w:eastAsia="Times New Roman" w:hAnsiTheme="minorHAnsi" w:cstheme="minorHAnsi"/>
          <w:color w:val="000000" w:themeColor="text1"/>
          <w:lang w:eastAsia="ar-SA"/>
        </w:rPr>
        <w:t>ART. 23</w:t>
      </w:r>
      <w:r w:rsidR="009C37DE" w:rsidRPr="00433679">
        <w:rPr>
          <w:rFonts w:asciiTheme="minorHAnsi" w:eastAsia="Times New Roman" w:hAnsiTheme="minorHAnsi" w:cstheme="minorHAnsi"/>
          <w:color w:val="000000" w:themeColor="text1"/>
          <w:lang w:eastAsia="ar-SA"/>
        </w:rPr>
        <w:fldChar w:fldCharType="end"/>
      </w:r>
      <w:r w:rsidR="009C37DE" w:rsidRPr="00433679">
        <w:rPr>
          <w:rFonts w:asciiTheme="minorHAnsi" w:eastAsia="Times New Roman" w:hAnsiTheme="minorHAnsi" w:cstheme="minorHAnsi"/>
          <w:color w:val="000000" w:themeColor="text1"/>
          <w:lang w:eastAsia="ar-SA"/>
        </w:rPr>
        <w:t xml:space="preserve"> Umowy </w:t>
      </w:r>
      <w:r w:rsidRPr="00433679">
        <w:rPr>
          <w:rFonts w:asciiTheme="minorHAnsi" w:eastAsia="Calibri" w:hAnsiTheme="minorHAnsi" w:cstheme="minorHAnsi"/>
          <w:color w:val="000000" w:themeColor="text1"/>
        </w:rPr>
        <w:t>ani od NCBR ani od Partnera Strategicznego</w:t>
      </w:r>
      <w:r w:rsidRPr="00433679">
        <w:rPr>
          <w:rFonts w:asciiTheme="minorHAnsi" w:hAnsiTheme="minorHAnsi" w:cstheme="minorHAnsi"/>
          <w:color w:val="000000" w:themeColor="text1"/>
        </w:rPr>
        <w:t xml:space="preserve"> ponad wynagrodzenie określone w Umowie za wykonanie Etapu II.</w:t>
      </w:r>
    </w:p>
    <w:p w14:paraId="64C0CC1F" w14:textId="77777777" w:rsidR="00CB14F5" w:rsidRPr="00433679" w:rsidRDefault="00CB14F5" w:rsidP="00433679">
      <w:pPr>
        <w:pStyle w:val="Akapitzlist"/>
        <w:numPr>
          <w:ilvl w:val="0"/>
          <w:numId w:val="75"/>
        </w:numPr>
        <w:spacing w:before="60" w:after="60"/>
        <w:ind w:left="426"/>
        <w:jc w:val="both"/>
        <w:rPr>
          <w:rFonts w:asciiTheme="minorHAnsi" w:eastAsiaTheme="minorEastAsia" w:hAnsiTheme="minorHAnsi" w:cstheme="minorHAnsi"/>
          <w:color w:val="000000" w:themeColor="text1"/>
        </w:rPr>
      </w:pPr>
      <w:r w:rsidRPr="00433679">
        <w:rPr>
          <w:rFonts w:asciiTheme="minorHAnsi" w:eastAsiaTheme="minorEastAsia" w:hAnsiTheme="minorHAnsi" w:cstheme="minorHAnsi"/>
          <w:color w:val="000000" w:themeColor="text1"/>
        </w:rPr>
        <w:t>Wykonawca jest zobowiązany wydać Partnerowi Strategicznemu dokument gwarancji potwierdzający jego zobowiązania określone w niniejszym artykule, w terminie 14 dni od protokolarnego przekazania Demonstratora wraz z wiążącymi i aktualnymi danymi kontaktowymi Wykonawcy oraz instrukcją eksploatacji Demonstratora.</w:t>
      </w:r>
    </w:p>
    <w:p w14:paraId="5363B46D" w14:textId="509A4C8B" w:rsidR="00CB14F5" w:rsidRPr="00433679" w:rsidRDefault="00CB14F5" w:rsidP="00433679">
      <w:pPr>
        <w:pStyle w:val="Akapitzlist"/>
        <w:numPr>
          <w:ilvl w:val="0"/>
          <w:numId w:val="75"/>
        </w:numPr>
        <w:spacing w:before="60" w:after="60"/>
        <w:ind w:left="426"/>
        <w:jc w:val="both"/>
        <w:rPr>
          <w:rFonts w:asciiTheme="minorHAnsi" w:eastAsiaTheme="minorEastAsia" w:hAnsiTheme="minorHAnsi" w:cstheme="minorHAnsi"/>
          <w:color w:val="000000" w:themeColor="text1"/>
        </w:rPr>
      </w:pPr>
      <w:r w:rsidRPr="00433679">
        <w:rPr>
          <w:rFonts w:asciiTheme="minorHAnsi" w:eastAsiaTheme="minorEastAsia" w:hAnsiTheme="minorHAnsi" w:cstheme="minorHAnsi"/>
          <w:color w:val="000000" w:themeColor="text1"/>
        </w:rPr>
        <w:t xml:space="preserve">Gwarancja jakości na Demonstrator jest udzielana na okres 36 miesięcy, licząc od daty protokolarnego odbioru Demonstratora przez Partnera Strategicznego. W okresie gwarancji Wykonawca przejmuje na siebie </w:t>
      </w:r>
      <w:r w:rsidR="009C37DE" w:rsidRPr="00433679">
        <w:rPr>
          <w:rFonts w:asciiTheme="minorHAnsi" w:eastAsiaTheme="minorEastAsia" w:hAnsiTheme="minorHAnsi" w:cstheme="minorHAnsi"/>
          <w:color w:val="000000" w:themeColor="text1"/>
        </w:rPr>
        <w:t xml:space="preserve">bez dodatkowego wynagrodzenia </w:t>
      </w:r>
      <w:r w:rsidRPr="00433679">
        <w:rPr>
          <w:rFonts w:asciiTheme="minorHAnsi" w:eastAsiaTheme="minorEastAsia" w:hAnsiTheme="minorHAnsi" w:cstheme="minorHAnsi"/>
          <w:color w:val="000000" w:themeColor="text1"/>
        </w:rPr>
        <w:t xml:space="preserve">wszelkie obowiązki wynikające z serwisowania i konserwacji urządzeń i instalacji Demonstratora oraz wszystkich wynikających z warunków gwarancji obowiązkowych przeglądów gwarancyjnych wraz z towarzyszącymi czynnościami zabudowanych urządzeń, instalacji i wyposażenia Demonstratora, mających wpływ na trwałość gwarancji producenta. </w:t>
      </w:r>
    </w:p>
    <w:p w14:paraId="330D9A68" w14:textId="77777777" w:rsidR="00CB14F5" w:rsidRPr="00433679" w:rsidRDefault="00CB14F5" w:rsidP="00433679">
      <w:pPr>
        <w:pStyle w:val="Akapitzlist"/>
        <w:numPr>
          <w:ilvl w:val="0"/>
          <w:numId w:val="75"/>
        </w:numPr>
        <w:spacing w:before="60" w:after="60"/>
        <w:ind w:left="426"/>
        <w:jc w:val="both"/>
        <w:rPr>
          <w:rFonts w:asciiTheme="minorHAnsi" w:eastAsiaTheme="minorEastAsia" w:hAnsiTheme="minorHAnsi" w:cstheme="minorHAnsi"/>
          <w:color w:val="000000" w:themeColor="text1"/>
        </w:rPr>
      </w:pPr>
      <w:r w:rsidRPr="00433679">
        <w:rPr>
          <w:rFonts w:asciiTheme="minorHAnsi" w:eastAsiaTheme="minorEastAsia" w:hAnsiTheme="minorHAnsi" w:cstheme="minorHAnsi"/>
          <w:color w:val="000000" w:themeColor="text1"/>
        </w:rPr>
        <w:t>Gwarancja obejmuje:</w:t>
      </w:r>
    </w:p>
    <w:p w14:paraId="2BE95555" w14:textId="77777777" w:rsidR="00CB14F5" w:rsidRPr="00433679" w:rsidRDefault="00CB14F5" w:rsidP="00433679">
      <w:pPr>
        <w:pStyle w:val="Akapitzlist"/>
        <w:numPr>
          <w:ilvl w:val="1"/>
          <w:numId w:val="75"/>
        </w:numPr>
        <w:spacing w:before="60" w:after="60"/>
        <w:ind w:left="851"/>
        <w:jc w:val="both"/>
        <w:rPr>
          <w:rFonts w:asciiTheme="minorHAnsi" w:eastAsiaTheme="minorEastAsia" w:hAnsiTheme="minorHAnsi" w:cstheme="minorHAnsi"/>
          <w:color w:val="000000" w:themeColor="text1"/>
        </w:rPr>
      </w:pPr>
      <w:r w:rsidRPr="00433679">
        <w:rPr>
          <w:rFonts w:asciiTheme="minorHAnsi" w:eastAsiaTheme="minorEastAsia" w:hAnsiTheme="minorHAnsi" w:cstheme="minorHAnsi"/>
          <w:color w:val="000000" w:themeColor="text1"/>
        </w:rPr>
        <w:t>przeglądy gwarancyjne określone co do liczby i zakresu przez Wykonawcę, w celu zapewnienia niewadliwej eksploatacji Demonstratora,</w:t>
      </w:r>
    </w:p>
    <w:p w14:paraId="317B77A5" w14:textId="5D2979E3" w:rsidR="00CB14F5" w:rsidRPr="00433679" w:rsidRDefault="00CB14F5" w:rsidP="00433679">
      <w:pPr>
        <w:pStyle w:val="Akapitzlist"/>
        <w:numPr>
          <w:ilvl w:val="1"/>
          <w:numId w:val="75"/>
        </w:numPr>
        <w:spacing w:before="60" w:after="60"/>
        <w:ind w:left="851"/>
        <w:jc w:val="both"/>
        <w:rPr>
          <w:rFonts w:asciiTheme="minorHAnsi" w:eastAsiaTheme="minorEastAsia" w:hAnsiTheme="minorHAnsi" w:cstheme="minorHAnsi"/>
          <w:color w:val="000000" w:themeColor="text1"/>
        </w:rPr>
      </w:pPr>
      <w:r w:rsidRPr="00433679">
        <w:rPr>
          <w:rFonts w:asciiTheme="minorHAnsi" w:eastAsiaTheme="minorEastAsia" w:hAnsiTheme="minorHAnsi" w:cstheme="minorHAnsi"/>
          <w:color w:val="000000" w:themeColor="text1"/>
        </w:rPr>
        <w:t xml:space="preserve">zobowiązanie Wykonawcy w okresie gwarancji, aby, na wezwanie Partnera Strategicznego, z uwzględnieniem możliwości technicznych i zasad sztuki, dokonać bez odrębnego wynagrodzenia usunięcia wszelkich wad stwierdzonych przez Partnera Strategicznego, rozumianych jako rozbieżności z przekazaną Partnerowi Strategicznemu instrukcją, w tym także wad wykrytych w trakcie kontroli przez organy nadzoru budowlanego. </w:t>
      </w:r>
    </w:p>
    <w:p w14:paraId="68A9BFA5" w14:textId="77777777" w:rsidR="00CB14F5" w:rsidRPr="00433679" w:rsidRDefault="00CB14F5" w:rsidP="00433679">
      <w:pPr>
        <w:pStyle w:val="Akapitzlist"/>
        <w:numPr>
          <w:ilvl w:val="1"/>
          <w:numId w:val="75"/>
        </w:numPr>
        <w:spacing w:before="60" w:after="60"/>
        <w:ind w:left="851"/>
        <w:jc w:val="both"/>
        <w:rPr>
          <w:rFonts w:asciiTheme="minorHAnsi" w:eastAsiaTheme="minorEastAsia" w:hAnsiTheme="minorHAnsi" w:cstheme="minorHAnsi"/>
          <w:color w:val="000000" w:themeColor="text1"/>
        </w:rPr>
      </w:pPr>
      <w:r w:rsidRPr="00433679">
        <w:rPr>
          <w:rFonts w:asciiTheme="minorHAnsi" w:eastAsiaTheme="minorEastAsia" w:hAnsiTheme="minorHAnsi" w:cstheme="minorHAnsi"/>
          <w:color w:val="000000" w:themeColor="text1"/>
        </w:rPr>
        <w:t>Ponoszenie przez Wykonawcę kosztów ww. czynności oraz materiałów.</w:t>
      </w:r>
    </w:p>
    <w:p w14:paraId="5329FA73" w14:textId="77777777" w:rsidR="00CB14F5" w:rsidRPr="00433679" w:rsidRDefault="00CB14F5" w:rsidP="00433679">
      <w:pPr>
        <w:pStyle w:val="Akapitzlist"/>
        <w:numPr>
          <w:ilvl w:val="0"/>
          <w:numId w:val="75"/>
        </w:numPr>
        <w:spacing w:before="60" w:after="60"/>
        <w:ind w:left="426"/>
        <w:jc w:val="both"/>
        <w:rPr>
          <w:rFonts w:asciiTheme="minorHAnsi" w:eastAsiaTheme="minorEastAsia" w:hAnsiTheme="minorHAnsi" w:cstheme="minorHAnsi"/>
          <w:color w:val="000000" w:themeColor="text1"/>
        </w:rPr>
      </w:pPr>
      <w:r w:rsidRPr="00433679">
        <w:rPr>
          <w:rFonts w:asciiTheme="minorHAnsi" w:eastAsiaTheme="minorEastAsia" w:hAnsiTheme="minorHAnsi" w:cstheme="minorHAnsi"/>
          <w:color w:val="000000" w:themeColor="text1"/>
        </w:rPr>
        <w:t>Nie podlegają uprawnieniom z tytułu gwarancji wady powstałe w wyniku:</w:t>
      </w:r>
    </w:p>
    <w:p w14:paraId="0C7A01FF" w14:textId="77777777" w:rsidR="00CB14F5" w:rsidRPr="00433679" w:rsidRDefault="00CB14F5" w:rsidP="00433679">
      <w:pPr>
        <w:pStyle w:val="Akapitzlist"/>
        <w:numPr>
          <w:ilvl w:val="1"/>
          <w:numId w:val="75"/>
        </w:numPr>
        <w:spacing w:before="60" w:after="60"/>
        <w:ind w:left="851"/>
        <w:jc w:val="both"/>
        <w:rPr>
          <w:rFonts w:asciiTheme="minorHAnsi" w:eastAsiaTheme="minorEastAsia" w:hAnsiTheme="minorHAnsi" w:cstheme="minorHAnsi"/>
          <w:color w:val="000000" w:themeColor="text1"/>
        </w:rPr>
      </w:pPr>
      <w:r w:rsidRPr="00433679">
        <w:rPr>
          <w:rFonts w:asciiTheme="minorHAnsi" w:eastAsiaTheme="minorEastAsia" w:hAnsiTheme="minorHAnsi" w:cstheme="minorHAnsi"/>
          <w:color w:val="000000" w:themeColor="text1"/>
        </w:rPr>
        <w:t>działania siły wyższej,</w:t>
      </w:r>
    </w:p>
    <w:p w14:paraId="3FAB3C8C" w14:textId="77777777" w:rsidR="00CB14F5" w:rsidRPr="00433679" w:rsidRDefault="00CB14F5" w:rsidP="00433679">
      <w:pPr>
        <w:pStyle w:val="Akapitzlist"/>
        <w:numPr>
          <w:ilvl w:val="1"/>
          <w:numId w:val="75"/>
        </w:numPr>
        <w:spacing w:before="60" w:after="60"/>
        <w:ind w:left="851"/>
        <w:jc w:val="both"/>
        <w:rPr>
          <w:rFonts w:asciiTheme="minorHAnsi" w:eastAsiaTheme="minorEastAsia" w:hAnsiTheme="minorHAnsi" w:cstheme="minorHAnsi"/>
          <w:color w:val="000000" w:themeColor="text1"/>
        </w:rPr>
      </w:pPr>
      <w:r w:rsidRPr="00433679">
        <w:rPr>
          <w:rFonts w:asciiTheme="minorHAnsi" w:eastAsiaTheme="minorEastAsia" w:hAnsiTheme="minorHAnsi" w:cstheme="minorHAnsi"/>
          <w:color w:val="000000" w:themeColor="text1"/>
        </w:rPr>
        <w:lastRenderedPageBreak/>
        <w:t>działań albo zaniechań Partnera Strategicznego względem prawidłowej eksploatacji Demonstratora zgodnie z instrukcją przekazaną mu przez Wykonawcę wraz z dokumentem gwarancyjnym,</w:t>
      </w:r>
    </w:p>
    <w:p w14:paraId="273EA772" w14:textId="77777777" w:rsidR="00CB14F5" w:rsidRPr="00433679" w:rsidRDefault="00CB14F5" w:rsidP="00433679">
      <w:pPr>
        <w:pStyle w:val="Akapitzlist"/>
        <w:numPr>
          <w:ilvl w:val="1"/>
          <w:numId w:val="75"/>
        </w:numPr>
        <w:spacing w:before="60" w:after="60"/>
        <w:ind w:left="851"/>
        <w:jc w:val="both"/>
        <w:rPr>
          <w:rFonts w:asciiTheme="minorHAnsi" w:eastAsiaTheme="minorEastAsia" w:hAnsiTheme="minorHAnsi" w:cstheme="minorHAnsi"/>
          <w:color w:val="000000" w:themeColor="text1"/>
        </w:rPr>
      </w:pPr>
      <w:r w:rsidRPr="00433679">
        <w:rPr>
          <w:rFonts w:asciiTheme="minorHAnsi" w:eastAsiaTheme="minorEastAsia" w:hAnsiTheme="minorHAnsi" w:cstheme="minorHAnsi"/>
          <w:color w:val="000000" w:themeColor="text1"/>
        </w:rPr>
        <w:t>zawinionego działania albo zaniechania Partnera Strategicznego w zakresie eksploatacji Demonstratora niezgodnie z przepisami prawa.</w:t>
      </w:r>
    </w:p>
    <w:p w14:paraId="29AA7910" w14:textId="77777777" w:rsidR="00CB14F5" w:rsidRPr="00433679" w:rsidRDefault="00CB14F5" w:rsidP="00433679">
      <w:pPr>
        <w:pStyle w:val="Akapitzlist"/>
        <w:numPr>
          <w:ilvl w:val="0"/>
          <w:numId w:val="75"/>
        </w:numPr>
        <w:spacing w:before="60" w:after="60"/>
        <w:ind w:left="426"/>
        <w:jc w:val="both"/>
        <w:rPr>
          <w:rFonts w:asciiTheme="minorHAnsi" w:eastAsiaTheme="minorEastAsia" w:hAnsiTheme="minorHAnsi" w:cstheme="minorHAnsi"/>
          <w:color w:val="000000" w:themeColor="text1"/>
        </w:rPr>
      </w:pPr>
      <w:r w:rsidRPr="00433679">
        <w:rPr>
          <w:rFonts w:asciiTheme="minorHAnsi" w:eastAsiaTheme="minorEastAsia" w:hAnsiTheme="minorHAnsi" w:cstheme="minorHAnsi"/>
          <w:color w:val="000000" w:themeColor="text1"/>
        </w:rPr>
        <w:t>O wykryciu wady Partner Strategiczny jest zobowiązany niezwłocznie powiadomić Wykonawcę i ustalić termin oględzin.</w:t>
      </w:r>
    </w:p>
    <w:p w14:paraId="0BF31A94" w14:textId="16B5A00D" w:rsidR="00CB14F5" w:rsidRPr="00433679" w:rsidRDefault="00CB14F5" w:rsidP="00433679">
      <w:pPr>
        <w:pStyle w:val="Akapitzlist"/>
        <w:numPr>
          <w:ilvl w:val="0"/>
          <w:numId w:val="75"/>
        </w:numPr>
        <w:spacing w:before="60" w:after="60"/>
        <w:ind w:left="426"/>
        <w:jc w:val="both"/>
        <w:rPr>
          <w:rFonts w:asciiTheme="minorHAnsi" w:eastAsiaTheme="minorEastAsia" w:hAnsiTheme="minorHAnsi" w:cstheme="minorHAnsi"/>
          <w:color w:val="000000" w:themeColor="text1"/>
        </w:rPr>
      </w:pPr>
      <w:r w:rsidRPr="00433679">
        <w:rPr>
          <w:rFonts w:asciiTheme="minorHAnsi" w:eastAsiaTheme="minorEastAsia" w:hAnsiTheme="minorHAnsi" w:cstheme="minorHAnsi"/>
          <w:color w:val="000000" w:themeColor="text1"/>
        </w:rPr>
        <w:t xml:space="preserve">Usunięcie wad zgodnie z niniejszym artykułem następuje niezwłocznie, nie później niż </w:t>
      </w:r>
      <w:r w:rsidR="001A09B1" w:rsidRPr="00433679">
        <w:rPr>
          <w:rFonts w:asciiTheme="minorHAnsi" w:eastAsiaTheme="minorEastAsia" w:hAnsiTheme="minorHAnsi" w:cstheme="minorHAnsi"/>
          <w:color w:val="000000" w:themeColor="text1"/>
        </w:rPr>
        <w:t xml:space="preserve">terminie określonym </w:t>
      </w:r>
      <w:r w:rsidR="009F035D" w:rsidRPr="00433679">
        <w:rPr>
          <w:rFonts w:asciiTheme="minorHAnsi" w:eastAsiaTheme="minorEastAsia" w:hAnsiTheme="minorHAnsi" w:cstheme="minorHAnsi"/>
          <w:color w:val="000000" w:themeColor="text1"/>
        </w:rPr>
        <w:t>zgodnie z Załącznikiem nr 6 do Regulaminu</w:t>
      </w:r>
      <w:r w:rsidRPr="00433679">
        <w:rPr>
          <w:rFonts w:asciiTheme="minorHAnsi" w:eastAsiaTheme="minorEastAsia" w:hAnsiTheme="minorHAnsi" w:cstheme="minorHAnsi"/>
          <w:color w:val="000000" w:themeColor="text1"/>
        </w:rPr>
        <w:t>. Jeśli z przyczyn technicznych usunięcie wady nie jest możliwe w terminie wskazanym w zdaniu pierwszym, Wykonawca jest zobowiązany zrobić to niezwłocznie, wskazując Partnerowi Strategicznemu termin usunięcia wady. Niedotrzymanie przez Wykonawcę wyznaczonego terminu jest równoważne odmowie usunięcia wady.</w:t>
      </w:r>
    </w:p>
    <w:p w14:paraId="084F6959" w14:textId="77777777" w:rsidR="00CB14F5" w:rsidRPr="00433679" w:rsidRDefault="00CB14F5" w:rsidP="00433679">
      <w:pPr>
        <w:pStyle w:val="Akapitzlist"/>
        <w:numPr>
          <w:ilvl w:val="0"/>
          <w:numId w:val="75"/>
        </w:numPr>
        <w:spacing w:before="60" w:after="60"/>
        <w:ind w:left="426"/>
        <w:jc w:val="both"/>
        <w:rPr>
          <w:rFonts w:asciiTheme="minorHAnsi" w:eastAsiaTheme="minorEastAsia" w:hAnsiTheme="minorHAnsi" w:cstheme="minorHAnsi"/>
          <w:color w:val="000000" w:themeColor="text1"/>
        </w:rPr>
      </w:pPr>
      <w:r w:rsidRPr="00433679">
        <w:rPr>
          <w:rFonts w:asciiTheme="minorHAnsi" w:eastAsiaTheme="minorEastAsia" w:hAnsiTheme="minorHAnsi" w:cstheme="minorHAnsi"/>
          <w:color w:val="000000" w:themeColor="text1"/>
        </w:rPr>
        <w:t>W przypadku odmowy ze strony Wykonawcy usunięcia wad lub niewywiązywania się z obowiązków i terminów wyżej wskazanych, Partner Strategiczny jest uprawniony do zlecenia wykonania zastępczego podmiotom trzecim, na warunkach rynkowych i na koszt Wykonawcy.</w:t>
      </w:r>
    </w:p>
    <w:p w14:paraId="69893D0B" w14:textId="77777777" w:rsidR="00CB14F5" w:rsidRPr="00433679" w:rsidRDefault="00CB14F5" w:rsidP="00433679">
      <w:pPr>
        <w:pStyle w:val="Akapitzlist"/>
        <w:numPr>
          <w:ilvl w:val="0"/>
          <w:numId w:val="75"/>
        </w:numPr>
        <w:spacing w:before="60" w:after="60"/>
        <w:ind w:left="426"/>
        <w:jc w:val="both"/>
        <w:rPr>
          <w:rFonts w:asciiTheme="minorHAnsi" w:eastAsiaTheme="minorEastAsia" w:hAnsiTheme="minorHAnsi" w:cstheme="minorHAnsi"/>
          <w:color w:val="000000" w:themeColor="text1"/>
        </w:rPr>
      </w:pPr>
      <w:r w:rsidRPr="00433679">
        <w:rPr>
          <w:rFonts w:asciiTheme="minorHAnsi" w:eastAsiaTheme="minorEastAsia" w:hAnsiTheme="minorHAnsi" w:cstheme="minorHAnsi"/>
          <w:color w:val="000000" w:themeColor="text1"/>
        </w:rPr>
        <w:t>W razie usunięcia wady, potwierdza się tą okoliczność protokolarnie pomiędzy Partnerem Strategicznym a Wykonawcą. Celem protokołu jest potwierdzenie, czy zgłoszone wady zostały usunięte.</w:t>
      </w:r>
    </w:p>
    <w:bookmarkEnd w:id="224"/>
    <w:p w14:paraId="6B53F6DD" w14:textId="77777777" w:rsidR="00CB14F5" w:rsidRPr="00433679" w:rsidRDefault="00CB14F5" w:rsidP="00433679">
      <w:pPr>
        <w:pStyle w:val="Akapitzlist"/>
        <w:numPr>
          <w:ilvl w:val="0"/>
          <w:numId w:val="75"/>
        </w:numPr>
        <w:spacing w:before="60" w:after="60"/>
        <w:ind w:left="567"/>
        <w:jc w:val="both"/>
        <w:rPr>
          <w:rFonts w:asciiTheme="minorHAnsi" w:hAnsiTheme="minorHAnsi" w:cstheme="minorHAnsi"/>
          <w:color w:val="000000" w:themeColor="text1"/>
        </w:rPr>
      </w:pPr>
      <w:r w:rsidRPr="00433679">
        <w:rPr>
          <w:rFonts w:asciiTheme="minorHAnsi" w:hAnsiTheme="minorHAnsi" w:cstheme="minorHAnsi"/>
          <w:color w:val="000000" w:themeColor="text1"/>
        </w:rPr>
        <w:t>Niezależnie od powyższego, Wykonawca jest zobowiązany realizować inne zobowiązania określone w Załączniku nr 6 do Regulaminu.</w:t>
      </w:r>
    </w:p>
    <w:bookmarkEnd w:id="251"/>
    <w:p w14:paraId="78BC4A10" w14:textId="77777777" w:rsidR="00CB14F5" w:rsidRPr="00433679" w:rsidRDefault="00CB14F5" w:rsidP="00433679">
      <w:pPr>
        <w:pStyle w:val="Akapitzlist"/>
        <w:spacing w:before="60" w:after="60"/>
        <w:ind w:left="426"/>
        <w:jc w:val="both"/>
        <w:rPr>
          <w:rFonts w:asciiTheme="minorHAnsi" w:hAnsiTheme="minorHAnsi" w:cstheme="minorHAnsi"/>
          <w:color w:val="000000" w:themeColor="text1"/>
        </w:rPr>
      </w:pPr>
    </w:p>
    <w:p w14:paraId="6A7243F7" w14:textId="77777777" w:rsidR="00CB14F5" w:rsidRPr="00433679" w:rsidRDefault="00CB14F5" w:rsidP="00433679">
      <w:pPr>
        <w:pStyle w:val="Nagwek1"/>
      </w:pPr>
      <w:bookmarkStart w:id="252" w:name="_Toc52745910"/>
      <w:bookmarkStart w:id="253" w:name="_Toc70340599"/>
      <w:r w:rsidRPr="00433679">
        <w:t>ODBIORY ETAPÓW, WYNAGRODZENIE, ZALICZKI, ZABEZPIECZENIE WYKONANIA UMOWY</w:t>
      </w:r>
      <w:bookmarkEnd w:id="252"/>
      <w:bookmarkEnd w:id="253"/>
    </w:p>
    <w:p w14:paraId="54DE95CA" w14:textId="77777777" w:rsidR="00CB14F5" w:rsidRPr="00433679" w:rsidRDefault="00CB14F5" w:rsidP="00433679">
      <w:pPr>
        <w:pStyle w:val="Nagwek2"/>
      </w:pPr>
      <w:bookmarkStart w:id="254" w:name="_Ref52735442"/>
      <w:bookmarkStart w:id="255" w:name="_Toc52745911"/>
      <w:bookmarkStart w:id="256" w:name="_Toc70340600"/>
      <w:r w:rsidRPr="00433679">
        <w:t>[ODBIORY ETAPU]</w:t>
      </w:r>
      <w:bookmarkEnd w:id="207"/>
      <w:bookmarkEnd w:id="208"/>
      <w:bookmarkEnd w:id="209"/>
      <w:bookmarkEnd w:id="210"/>
      <w:bookmarkEnd w:id="211"/>
      <w:bookmarkEnd w:id="212"/>
      <w:bookmarkEnd w:id="213"/>
      <w:bookmarkEnd w:id="254"/>
      <w:bookmarkEnd w:id="255"/>
      <w:bookmarkEnd w:id="256"/>
    </w:p>
    <w:p w14:paraId="13E37A13" w14:textId="34658AD0" w:rsidR="00FD0985" w:rsidRPr="00433679" w:rsidRDefault="00FD0985" w:rsidP="00433679">
      <w:pPr>
        <w:pStyle w:val="Akapitzlist"/>
        <w:numPr>
          <w:ilvl w:val="0"/>
          <w:numId w:val="20"/>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W ramach</w:t>
      </w:r>
      <w:r w:rsidR="008E7D5A" w:rsidRPr="00433679">
        <w:rPr>
          <w:rFonts w:asciiTheme="minorHAnsi" w:hAnsiTheme="minorHAnsi" w:cstheme="minorHAnsi"/>
          <w:color w:val="000000" w:themeColor="text1"/>
        </w:rPr>
        <w:t xml:space="preserve"> Selekcji</w:t>
      </w:r>
      <w:r w:rsidRPr="00433679">
        <w:rPr>
          <w:rFonts w:asciiTheme="minorHAnsi" w:hAnsiTheme="minorHAnsi" w:cstheme="minorHAnsi"/>
          <w:color w:val="000000" w:themeColor="text1"/>
        </w:rPr>
        <w:t xml:space="preserve"> Etapu I NCBR dokonuje Odbioru Prototypu, na warunkach określonych w Załączniku nr 4 do Regulaminu. NCBR, z zastrzeżeniem postanowień </w:t>
      </w:r>
      <w:r w:rsidRPr="00433679">
        <w:rPr>
          <w:rFonts w:asciiTheme="minorHAnsi" w:hAnsiTheme="minorHAnsi" w:cstheme="minorHAnsi"/>
          <w:color w:val="000000" w:themeColor="text1"/>
        </w:rPr>
        <w:fldChar w:fldCharType="begin"/>
      </w:r>
      <w:r w:rsidRPr="00433679">
        <w:rPr>
          <w:rFonts w:asciiTheme="minorHAnsi" w:hAnsiTheme="minorHAnsi" w:cstheme="minorHAnsi"/>
          <w:color w:val="000000" w:themeColor="text1"/>
        </w:rPr>
        <w:instrText xml:space="preserve"> REF _Ref493944799 \n \h </w:instrText>
      </w:r>
      <w:r w:rsidR="0090300A" w:rsidRPr="00433679">
        <w:rPr>
          <w:rFonts w:asciiTheme="minorHAnsi" w:hAnsiTheme="minorHAnsi" w:cstheme="minorHAnsi"/>
          <w:color w:val="000000" w:themeColor="text1"/>
        </w:rPr>
        <w:instrText xml:space="preserve"> \* MERGEFORMAT </w:instrText>
      </w:r>
      <w:r w:rsidRPr="00433679">
        <w:rPr>
          <w:rFonts w:asciiTheme="minorHAnsi" w:hAnsiTheme="minorHAnsi" w:cstheme="minorHAnsi"/>
          <w:color w:val="000000" w:themeColor="text1"/>
        </w:rPr>
      </w:r>
      <w:r w:rsidRPr="00433679">
        <w:rPr>
          <w:rFonts w:asciiTheme="minorHAnsi" w:hAnsiTheme="minorHAnsi" w:cstheme="minorHAnsi"/>
          <w:color w:val="000000" w:themeColor="text1"/>
        </w:rPr>
        <w:fldChar w:fldCharType="separate"/>
      </w:r>
      <w:r w:rsidR="0071785C" w:rsidRPr="00433679">
        <w:rPr>
          <w:rFonts w:asciiTheme="minorHAnsi" w:hAnsiTheme="minorHAnsi" w:cstheme="minorHAnsi"/>
          <w:color w:val="000000" w:themeColor="text1"/>
        </w:rPr>
        <w:t>ART. 10</w:t>
      </w:r>
      <w:r w:rsidRPr="00433679">
        <w:rPr>
          <w:rFonts w:asciiTheme="minorHAnsi" w:hAnsiTheme="minorHAnsi" w:cstheme="minorHAnsi"/>
          <w:color w:val="000000" w:themeColor="text1"/>
        </w:rPr>
        <w:fldChar w:fldCharType="end"/>
      </w:r>
      <w:r w:rsidRPr="00433679">
        <w:rPr>
          <w:rFonts w:asciiTheme="minorHAnsi" w:hAnsiTheme="minorHAnsi" w:cstheme="minorHAnsi"/>
          <w:color w:val="000000" w:themeColor="text1"/>
        </w:rPr>
        <w:t>, jest uprawniony dokonać odmowy Odbioru Prototypu, jeśli nie spełnia on wymagań dla niego właściwych określonych w Załączniku nr 1 lub nr 4 do Regulaminu albo nie posiada cech określonych we Wniosku Wykonawcy.</w:t>
      </w:r>
      <w:r w:rsidR="00BC1C74" w:rsidRPr="00433679">
        <w:rPr>
          <w:rFonts w:asciiTheme="minorHAnsi" w:hAnsiTheme="minorHAnsi" w:cstheme="minorHAnsi"/>
          <w:color w:val="000000" w:themeColor="text1"/>
        </w:rPr>
        <w:t xml:space="preserve"> Odbiór albo odmowa Odbioru Prototypu są dokonywane przez NCBR na podstawie protokołu.</w:t>
      </w:r>
    </w:p>
    <w:p w14:paraId="0B90BDAB" w14:textId="10852DD9" w:rsidR="00FD0985" w:rsidRPr="00433679" w:rsidRDefault="00FD0985" w:rsidP="00433679">
      <w:pPr>
        <w:pStyle w:val="Akapitzlist"/>
        <w:numPr>
          <w:ilvl w:val="0"/>
          <w:numId w:val="20"/>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 ramach </w:t>
      </w:r>
      <w:r w:rsidR="008E7D5A" w:rsidRPr="00433679">
        <w:rPr>
          <w:rFonts w:asciiTheme="minorHAnsi" w:hAnsiTheme="minorHAnsi" w:cstheme="minorHAnsi"/>
          <w:color w:val="000000" w:themeColor="text1"/>
        </w:rPr>
        <w:t xml:space="preserve">Oceny Końcowej </w:t>
      </w:r>
      <w:r w:rsidRPr="00433679">
        <w:rPr>
          <w:rFonts w:asciiTheme="minorHAnsi" w:hAnsiTheme="minorHAnsi" w:cstheme="minorHAnsi"/>
          <w:color w:val="000000" w:themeColor="text1"/>
        </w:rPr>
        <w:t xml:space="preserve">Etapu II NCBR dokonuje Odbioru Demonstratora, na warunkach określonych w Załączniku nr 4 do Regulaminu. NCBR, z zastrzeżeniem postanowień </w:t>
      </w:r>
      <w:r w:rsidRPr="00433679">
        <w:rPr>
          <w:rFonts w:asciiTheme="minorHAnsi" w:hAnsiTheme="minorHAnsi" w:cstheme="minorHAnsi"/>
          <w:color w:val="000000" w:themeColor="text1"/>
        </w:rPr>
        <w:fldChar w:fldCharType="begin"/>
      </w:r>
      <w:r w:rsidRPr="00433679">
        <w:rPr>
          <w:rFonts w:asciiTheme="minorHAnsi" w:hAnsiTheme="minorHAnsi" w:cstheme="minorHAnsi"/>
          <w:color w:val="000000" w:themeColor="text1"/>
        </w:rPr>
        <w:instrText xml:space="preserve"> REF _Ref493944799 \n \h </w:instrText>
      </w:r>
      <w:r w:rsidR="0090300A" w:rsidRPr="00433679">
        <w:rPr>
          <w:rFonts w:asciiTheme="minorHAnsi" w:hAnsiTheme="minorHAnsi" w:cstheme="minorHAnsi"/>
          <w:color w:val="000000" w:themeColor="text1"/>
        </w:rPr>
        <w:instrText xml:space="preserve"> \* MERGEFORMAT </w:instrText>
      </w:r>
      <w:r w:rsidRPr="00433679">
        <w:rPr>
          <w:rFonts w:asciiTheme="minorHAnsi" w:hAnsiTheme="minorHAnsi" w:cstheme="minorHAnsi"/>
          <w:color w:val="000000" w:themeColor="text1"/>
        </w:rPr>
      </w:r>
      <w:r w:rsidRPr="00433679">
        <w:rPr>
          <w:rFonts w:asciiTheme="minorHAnsi" w:hAnsiTheme="minorHAnsi" w:cstheme="minorHAnsi"/>
          <w:color w:val="000000" w:themeColor="text1"/>
        </w:rPr>
        <w:fldChar w:fldCharType="separate"/>
      </w:r>
      <w:r w:rsidR="0071785C" w:rsidRPr="00433679">
        <w:rPr>
          <w:rFonts w:asciiTheme="minorHAnsi" w:hAnsiTheme="minorHAnsi" w:cstheme="minorHAnsi"/>
          <w:color w:val="000000" w:themeColor="text1"/>
        </w:rPr>
        <w:t>ART. 10</w:t>
      </w:r>
      <w:r w:rsidRPr="00433679">
        <w:rPr>
          <w:rFonts w:asciiTheme="minorHAnsi" w:hAnsiTheme="minorHAnsi" w:cstheme="minorHAnsi"/>
          <w:color w:val="000000" w:themeColor="text1"/>
        </w:rPr>
        <w:fldChar w:fldCharType="end"/>
      </w:r>
      <w:r w:rsidRPr="00433679">
        <w:rPr>
          <w:rFonts w:asciiTheme="minorHAnsi" w:hAnsiTheme="minorHAnsi" w:cstheme="minorHAnsi"/>
          <w:color w:val="000000" w:themeColor="text1"/>
        </w:rPr>
        <w:t xml:space="preserve">, jest uprawniony dokonać odmowy Odbioru </w:t>
      </w:r>
      <w:r w:rsidR="00080682" w:rsidRPr="00433679">
        <w:rPr>
          <w:rFonts w:asciiTheme="minorHAnsi" w:hAnsiTheme="minorHAnsi" w:cstheme="minorHAnsi"/>
          <w:color w:val="000000" w:themeColor="text1"/>
        </w:rPr>
        <w:t>Demonstratora</w:t>
      </w:r>
      <w:r w:rsidRPr="00433679">
        <w:rPr>
          <w:rFonts w:asciiTheme="minorHAnsi" w:hAnsiTheme="minorHAnsi" w:cstheme="minorHAnsi"/>
          <w:color w:val="000000" w:themeColor="text1"/>
        </w:rPr>
        <w:t>, jeśli nie spełnia on wymagań dla niego właściwych określonych w Załączniku nr 1 lub nr 4 do Regulaminu albo nie posiada cech określonych we Wniosku Wykonawcy.</w:t>
      </w:r>
      <w:r w:rsidR="00BC1C74" w:rsidRPr="00433679">
        <w:rPr>
          <w:rFonts w:asciiTheme="minorHAnsi" w:hAnsiTheme="minorHAnsi" w:cstheme="minorHAnsi"/>
          <w:color w:val="000000" w:themeColor="text1"/>
        </w:rPr>
        <w:t xml:space="preserve"> Odbiór albo odmowa Odbioru Prototypu są dokonywane przez NCBR na podstawie protokołu.</w:t>
      </w:r>
    </w:p>
    <w:p w14:paraId="0279983F" w14:textId="7A2C631E" w:rsidR="00CB14F5" w:rsidRPr="00433679" w:rsidRDefault="00CB14F5" w:rsidP="00433679">
      <w:pPr>
        <w:pStyle w:val="Akapitzlist"/>
        <w:numPr>
          <w:ilvl w:val="0"/>
          <w:numId w:val="20"/>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Odbiór Etapu służy weryfikacji realizacji przez Wykonawcę Prac B+R w ramach i zgodnie z Umową. Dokonanie Odbioru Etapu jest warunkiem koniecznym zapłaty wynagrodzenia za dany Etap.</w:t>
      </w:r>
    </w:p>
    <w:p w14:paraId="0DD24B48" w14:textId="3B871CB1" w:rsidR="00CB14F5" w:rsidRPr="00433679" w:rsidRDefault="00CB14F5" w:rsidP="00433679">
      <w:pPr>
        <w:pStyle w:val="Akapitzlist"/>
        <w:numPr>
          <w:ilvl w:val="0"/>
          <w:numId w:val="20"/>
        </w:numPr>
        <w:spacing w:before="60" w:after="60"/>
        <w:ind w:left="426" w:hanging="426"/>
        <w:jc w:val="both"/>
        <w:rPr>
          <w:rFonts w:asciiTheme="minorHAnsi" w:hAnsiTheme="minorHAnsi" w:cstheme="minorHAnsi"/>
          <w:color w:val="000000" w:themeColor="text1"/>
        </w:rPr>
      </w:pPr>
      <w:bookmarkStart w:id="257" w:name="_Ref493950828"/>
      <w:r w:rsidRPr="00433679">
        <w:rPr>
          <w:rFonts w:asciiTheme="minorHAnsi" w:hAnsiTheme="minorHAnsi" w:cstheme="minorHAnsi"/>
          <w:color w:val="000000" w:themeColor="text1"/>
        </w:rPr>
        <w:t xml:space="preserve">NCBR dokonuje Odbioru Etapu, tylko jeśli </w:t>
      </w:r>
      <w:r w:rsidR="00FD0985" w:rsidRPr="00433679">
        <w:rPr>
          <w:rFonts w:asciiTheme="minorHAnsi" w:hAnsiTheme="minorHAnsi" w:cstheme="minorHAnsi"/>
          <w:color w:val="000000" w:themeColor="text1"/>
        </w:rPr>
        <w:t xml:space="preserve">(i) </w:t>
      </w:r>
      <w:r w:rsidRPr="00433679">
        <w:rPr>
          <w:rFonts w:asciiTheme="minorHAnsi" w:hAnsiTheme="minorHAnsi" w:cstheme="minorHAnsi"/>
          <w:color w:val="000000" w:themeColor="text1"/>
        </w:rPr>
        <w:t xml:space="preserve">Wynik Prac Etapu uzyskał w ramach Listy Rankingowej Wynik Pozytywny lub Wynik Pozytywny z </w:t>
      </w:r>
      <w:r w:rsidR="007234B7" w:rsidRPr="00433679">
        <w:rPr>
          <w:rFonts w:asciiTheme="minorHAnsi" w:hAnsiTheme="minorHAnsi" w:cstheme="minorHAnsi"/>
          <w:color w:val="000000" w:themeColor="text1"/>
        </w:rPr>
        <w:t>Dopuszczeniem do Etapu II</w:t>
      </w:r>
      <w:r w:rsidRPr="00433679">
        <w:rPr>
          <w:rFonts w:asciiTheme="minorHAnsi" w:hAnsiTheme="minorHAnsi" w:cstheme="minorHAnsi"/>
          <w:color w:val="000000" w:themeColor="text1"/>
        </w:rPr>
        <w:t xml:space="preserve"> lub Wynik Końcowy Pozytywny</w:t>
      </w:r>
      <w:r w:rsidR="00FD0985" w:rsidRPr="00433679">
        <w:rPr>
          <w:rFonts w:asciiTheme="minorHAnsi" w:hAnsiTheme="minorHAnsi" w:cstheme="minorHAnsi"/>
          <w:color w:val="000000" w:themeColor="text1"/>
        </w:rPr>
        <w:t xml:space="preserve"> oraz (ii) odpowiednio: w ramach Etapu I NCBR dokonał Odbioru Prototypu</w:t>
      </w:r>
      <w:r w:rsidR="009124FA" w:rsidRPr="00433679">
        <w:rPr>
          <w:rFonts w:asciiTheme="minorHAnsi" w:hAnsiTheme="minorHAnsi" w:cstheme="minorHAnsi"/>
          <w:color w:val="000000" w:themeColor="text1"/>
        </w:rPr>
        <w:t>, a</w:t>
      </w:r>
      <w:r w:rsidR="00FD0985" w:rsidRPr="00433679">
        <w:rPr>
          <w:rFonts w:asciiTheme="minorHAnsi" w:hAnsiTheme="minorHAnsi" w:cstheme="minorHAnsi"/>
          <w:color w:val="000000" w:themeColor="text1"/>
        </w:rPr>
        <w:t xml:space="preserve"> w przypadku Etapu II</w:t>
      </w:r>
      <w:r w:rsidR="00460543" w:rsidRPr="00433679">
        <w:rPr>
          <w:rFonts w:asciiTheme="minorHAnsi" w:hAnsiTheme="minorHAnsi" w:cstheme="minorHAnsi"/>
          <w:color w:val="000000" w:themeColor="text1"/>
        </w:rPr>
        <w:t xml:space="preserve"> –</w:t>
      </w:r>
      <w:r w:rsidR="00FD0985" w:rsidRPr="00433679">
        <w:rPr>
          <w:rFonts w:asciiTheme="minorHAnsi" w:hAnsiTheme="minorHAnsi" w:cstheme="minorHAnsi"/>
          <w:color w:val="000000" w:themeColor="text1"/>
        </w:rPr>
        <w:t xml:space="preserve"> dokonał Odbioru Demonstratora</w:t>
      </w:r>
      <w:r w:rsidRPr="00433679">
        <w:rPr>
          <w:rFonts w:asciiTheme="minorHAnsi" w:hAnsiTheme="minorHAnsi" w:cstheme="minorHAnsi"/>
          <w:color w:val="000000" w:themeColor="text1"/>
        </w:rPr>
        <w:t>. W celu usunięcia wątpliwości Strony wskazują, że NCBR jest uprawnione do odmowy Odbioru Etapu, jeśli Wykonawca uzyskał Wynik Negatywny w ramach Selekcji lub Oceny Końcowej, tj. w szczególności, jeśli:</w:t>
      </w:r>
    </w:p>
    <w:p w14:paraId="579ECAF2" w14:textId="77777777" w:rsidR="00CB14F5" w:rsidRPr="00433679" w:rsidRDefault="00CB14F5" w:rsidP="00433679">
      <w:pPr>
        <w:pStyle w:val="Akapitzlist"/>
        <w:numPr>
          <w:ilvl w:val="1"/>
          <w:numId w:val="20"/>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Wykonawca nie doręczył NCBR Wyniku Prac Etapu do przeprowadzenia Selekcji lub Oceny Końcowej,</w:t>
      </w:r>
    </w:p>
    <w:p w14:paraId="01DC82D4" w14:textId="2BDEDCC8" w:rsidR="00CB14F5" w:rsidRPr="00433679" w:rsidRDefault="00CB14F5" w:rsidP="00433679">
      <w:pPr>
        <w:pStyle w:val="Akapitzlist"/>
        <w:numPr>
          <w:ilvl w:val="1"/>
          <w:numId w:val="20"/>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lastRenderedPageBreak/>
        <w:t xml:space="preserve">Wynik Prac Etapu nie został dostarczony w terminie i nie zachodzą okoliczności wskazane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_Ref493306264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11</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_Ref54795613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§10</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w:t>
      </w:r>
    </w:p>
    <w:p w14:paraId="77DB93D1" w14:textId="70557C87" w:rsidR="001E4306" w:rsidRPr="00433679" w:rsidRDefault="001E4306" w:rsidP="00433679">
      <w:pPr>
        <w:pStyle w:val="Akapitzlist"/>
        <w:numPr>
          <w:ilvl w:val="1"/>
          <w:numId w:val="20"/>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NCBR dokonał odmowy Odbioru Prototypu albo Odbioru Demonstratora,</w:t>
      </w:r>
    </w:p>
    <w:p w14:paraId="0393BB7D" w14:textId="77777777" w:rsidR="00CB14F5" w:rsidRPr="00433679" w:rsidRDefault="00CB14F5" w:rsidP="00433679">
      <w:pPr>
        <w:pStyle w:val="Akapitzlist"/>
        <w:numPr>
          <w:ilvl w:val="1"/>
          <w:numId w:val="20"/>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Wynik Prac Etapu nie spełnia Wymagań określonych w Załączniku nr 4 do Regulaminu,</w:t>
      </w:r>
    </w:p>
    <w:p w14:paraId="558C4DED" w14:textId="0E0B420A" w:rsidR="00CB14F5" w:rsidRPr="00433679" w:rsidRDefault="00CB14F5" w:rsidP="00433679">
      <w:pPr>
        <w:pStyle w:val="Akapitzlist"/>
        <w:numPr>
          <w:ilvl w:val="1"/>
          <w:numId w:val="20"/>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Wynik Prac Etapu nie spełnia Wymagań Obligatoryjnych w sposób wykraczający poza odstępstwa dopuszczalne na podstawie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_Ref493944799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10</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_Ref54791691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§3</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w:t>
      </w:r>
    </w:p>
    <w:p w14:paraId="029671AE" w14:textId="68AC20D5" w:rsidR="00CB14F5" w:rsidRPr="00433679" w:rsidRDefault="00CB14F5" w:rsidP="00433679">
      <w:pPr>
        <w:pStyle w:val="Akapitzlist"/>
        <w:numPr>
          <w:ilvl w:val="1"/>
          <w:numId w:val="20"/>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Wynik Prac Etapu nie spełnia Wymagań Konkursowych</w:t>
      </w:r>
      <w:r w:rsidR="004C3836" w:rsidRPr="00433679">
        <w:rPr>
          <w:rFonts w:asciiTheme="minorHAnsi" w:hAnsiTheme="minorHAnsi" w:cstheme="minorHAnsi"/>
          <w:color w:val="000000" w:themeColor="text1"/>
        </w:rPr>
        <w:t xml:space="preserve"> lub</w:t>
      </w:r>
      <w:r w:rsidRPr="00433679">
        <w:rPr>
          <w:rFonts w:asciiTheme="minorHAnsi" w:hAnsiTheme="minorHAnsi" w:cstheme="minorHAnsi"/>
          <w:color w:val="000000" w:themeColor="text1"/>
        </w:rPr>
        <w:t xml:space="preserve"> Wymagań Jakościowych wskazanych we Wniosku i ewentualnych późniejszych Postąpieniach, w sposób wykraczający poza odstępstwa dopuszczalne na podstawie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_Ref493944799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10</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_Ref54791691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§3</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w:t>
      </w:r>
    </w:p>
    <w:bookmarkEnd w:id="257"/>
    <w:p w14:paraId="6093DCAD" w14:textId="77777777" w:rsidR="00CB14F5" w:rsidRPr="00433679" w:rsidRDefault="00CB14F5" w:rsidP="00433679">
      <w:pPr>
        <w:pStyle w:val="Akapitzlist"/>
        <w:numPr>
          <w:ilvl w:val="0"/>
          <w:numId w:val="20"/>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Podstawą dla oceny podstaw dla dokonania Odbioru Etapu i podpisania Protokołu Odbioru Wyniku Prac Etapu w danym Strumieniu jest Lista Rankingowa. Strony są zobowiązane do podpisania Protokołu Odbioru w terminie 5 Dni Roboczych od dnia opublikowania Listy Rankingowej na stronie NCBR, o ile zachodzą przesłanki do Odbioru Etapu.</w:t>
      </w:r>
    </w:p>
    <w:p w14:paraId="2385C918" w14:textId="2F4831E1" w:rsidR="00CB14F5" w:rsidRPr="00433679" w:rsidRDefault="00CB14F5" w:rsidP="00433679">
      <w:pPr>
        <w:pStyle w:val="Akapitzlist"/>
        <w:numPr>
          <w:ilvl w:val="0"/>
          <w:numId w:val="20"/>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w:t>
      </w:r>
      <w:r w:rsidRPr="00433679">
        <w:rPr>
          <w:rFonts w:asciiTheme="minorHAnsi" w:hAnsiTheme="minorHAnsi" w:cstheme="minorHAnsi"/>
          <w:b/>
          <w:bCs/>
          <w:color w:val="000000" w:themeColor="text1"/>
        </w:rPr>
        <w:t>Odbiory częściowe]</w:t>
      </w:r>
      <w:r w:rsidRPr="00433679">
        <w:rPr>
          <w:rFonts w:asciiTheme="minorHAnsi" w:hAnsiTheme="minorHAnsi" w:cstheme="minorHAnsi"/>
          <w:color w:val="000000" w:themeColor="text1"/>
        </w:rPr>
        <w:t xml:space="preserve"> Na potrzeby rozliczenia wypłacanych Zaliczek, NCBR dokonuje Odbiorów częściowych Wyników prac Etapu, zgodnie z Harmonogramem </w:t>
      </w:r>
      <w:r w:rsidR="00381323" w:rsidRPr="00433679">
        <w:rPr>
          <w:rFonts w:asciiTheme="minorHAnsi" w:hAnsiTheme="minorHAnsi" w:cstheme="minorHAnsi"/>
          <w:color w:val="000000" w:themeColor="text1"/>
        </w:rPr>
        <w:t>Prac</w:t>
      </w:r>
      <w:r w:rsidRPr="00433679">
        <w:rPr>
          <w:rFonts w:asciiTheme="minorHAnsi" w:hAnsiTheme="minorHAnsi" w:cstheme="minorHAnsi"/>
          <w:color w:val="000000" w:themeColor="text1"/>
        </w:rPr>
        <w:t xml:space="preserve"> danego Etapu, na poniższych zasadach:</w:t>
      </w:r>
    </w:p>
    <w:p w14:paraId="5E806BF1" w14:textId="5F6B672B" w:rsidR="00CB14F5" w:rsidRPr="00433679" w:rsidRDefault="00CB14F5" w:rsidP="00433679">
      <w:pPr>
        <w:pStyle w:val="Akapitzlist"/>
        <w:numPr>
          <w:ilvl w:val="1"/>
          <w:numId w:val="20"/>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jeśli przedstawiony do Odbioru zakres Prac B+R jest zgodny z Harmonogramem </w:t>
      </w:r>
      <w:r w:rsidR="007D3389" w:rsidRPr="00433679">
        <w:rPr>
          <w:rFonts w:asciiTheme="minorHAnsi" w:hAnsiTheme="minorHAnsi" w:cstheme="minorHAnsi"/>
          <w:color w:val="000000" w:themeColor="text1"/>
        </w:rPr>
        <w:t>Prac</w:t>
      </w:r>
      <w:r w:rsidRPr="00433679">
        <w:rPr>
          <w:rFonts w:asciiTheme="minorHAnsi" w:hAnsiTheme="minorHAnsi" w:cstheme="minorHAnsi"/>
          <w:color w:val="000000" w:themeColor="text1"/>
        </w:rPr>
        <w:t xml:space="preserve">, w innym wypadku NCBR jest uprawniony do odmowy dokonania Odbioru Częściowego. NCBR jest uprawniony wedle swojego wyboru do weryfikacji realizacji Prac B+R objętych Odbiorem Częściowym w oparciu o dokumenty przedstawione przez Wykonawcę, w szczególności dokumenty księgowe oraz raporty przygotowane przez Wykonawcę zgodnie z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_Ref505916635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32</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lub w oparciu o weryfikację Prac B+R zgodnie z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_Ref58603573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33</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t>
      </w:r>
      <w:bookmarkStart w:id="258" w:name="_Hlk58603664"/>
      <w:r w:rsidRPr="00433679">
        <w:rPr>
          <w:rFonts w:asciiTheme="minorHAnsi" w:hAnsiTheme="minorHAnsi" w:cstheme="minorHAnsi"/>
          <w:color w:val="000000" w:themeColor="text1"/>
        </w:rPr>
        <w:t>NCBR w terminie 5 Dni Roboczych od otrzymania zgłoszenia wskazanego w punkcie kolejnym informuje Wykonawcę o przyjętym sposobie weryfikacji realizacji Prac B+R</w:t>
      </w:r>
      <w:bookmarkEnd w:id="258"/>
      <w:r w:rsidRPr="00433679">
        <w:rPr>
          <w:rFonts w:asciiTheme="minorHAnsi" w:hAnsiTheme="minorHAnsi" w:cstheme="minorHAnsi"/>
          <w:color w:val="000000" w:themeColor="text1"/>
        </w:rPr>
        <w:t>;</w:t>
      </w:r>
    </w:p>
    <w:p w14:paraId="7FB9EEAA" w14:textId="77777777" w:rsidR="00CB14F5" w:rsidRPr="00433679" w:rsidRDefault="00CB14F5" w:rsidP="00433679">
      <w:pPr>
        <w:pStyle w:val="Akapitzlist"/>
        <w:numPr>
          <w:ilvl w:val="1"/>
          <w:numId w:val="20"/>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Wykonawca zgłasza NCBR zakres Prac B+R do Odbioru częściowego za uprzednim zawiadomieniem dokonanym na co najmniej 10 Dni Roboczych przed planowanym terminem Odbioru Częściowego. NCBR jest uprawnione do żądania przesunięcia terminu Odbioru częściowego, nie więcej jednak niż o 5 Dni Roboczych;</w:t>
      </w:r>
    </w:p>
    <w:p w14:paraId="1B05E21A" w14:textId="77777777" w:rsidR="00CB14F5" w:rsidRPr="00433679" w:rsidRDefault="00CB14F5" w:rsidP="00433679">
      <w:pPr>
        <w:pStyle w:val="Akapitzlist"/>
        <w:numPr>
          <w:ilvl w:val="1"/>
          <w:numId w:val="20"/>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z Odbioru częściowego Strony lub ich przedstawiciele sporządzają pisemny protokół;</w:t>
      </w:r>
    </w:p>
    <w:p w14:paraId="4BBFBA1D" w14:textId="77777777" w:rsidR="00CB14F5" w:rsidRPr="00433679" w:rsidRDefault="00CB14F5" w:rsidP="00433679">
      <w:pPr>
        <w:pStyle w:val="Akapitzlist"/>
        <w:numPr>
          <w:ilvl w:val="1"/>
          <w:numId w:val="20"/>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dokonanie przez NCBR Odbioru częściowego w żadnym zakresie nie wiąże NCBR w zakresie dokonania Odbioru Etapu. </w:t>
      </w:r>
    </w:p>
    <w:p w14:paraId="1553CCFE" w14:textId="1E241536" w:rsidR="00CB14F5" w:rsidRPr="00433679" w:rsidRDefault="00CB14F5" w:rsidP="00433679">
      <w:pPr>
        <w:pStyle w:val="Akapitzlist"/>
        <w:numPr>
          <w:ilvl w:val="0"/>
          <w:numId w:val="20"/>
        </w:numPr>
        <w:spacing w:before="60" w:after="60"/>
        <w:ind w:left="426"/>
        <w:jc w:val="both"/>
        <w:rPr>
          <w:rFonts w:asciiTheme="minorHAnsi" w:hAnsiTheme="minorHAnsi" w:cstheme="minorHAnsi"/>
          <w:color w:val="000000" w:themeColor="text1"/>
        </w:rPr>
      </w:pPr>
      <w:bookmarkStart w:id="259" w:name="_Ref58842120"/>
      <w:r w:rsidRPr="00433679">
        <w:rPr>
          <w:rFonts w:asciiTheme="minorHAnsi" w:hAnsiTheme="minorHAnsi" w:cstheme="minorHAnsi"/>
          <w:color w:val="000000" w:themeColor="text1"/>
        </w:rPr>
        <w:t>[</w:t>
      </w:r>
      <w:r w:rsidRPr="00433679">
        <w:rPr>
          <w:rFonts w:asciiTheme="minorHAnsi" w:hAnsiTheme="minorHAnsi" w:cstheme="minorHAnsi"/>
          <w:b/>
          <w:bCs/>
          <w:color w:val="000000" w:themeColor="text1"/>
        </w:rPr>
        <w:t>Odbiór Etapu z Uwagami</w:t>
      </w:r>
      <w:r w:rsidRPr="00433679">
        <w:rPr>
          <w:rFonts w:asciiTheme="minorHAnsi" w:hAnsiTheme="minorHAnsi" w:cstheme="minorHAnsi"/>
          <w:color w:val="000000" w:themeColor="text1"/>
        </w:rPr>
        <w:t xml:space="preserve">] W przypadku wskazanym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_Ref493944799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10</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_Ref58838413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§8</w:t>
      </w:r>
      <w:r w:rsidRPr="00433679">
        <w:rPr>
          <w:rFonts w:asciiTheme="minorHAnsi" w:hAnsiTheme="minorHAnsi" w:cstheme="minorHAnsi"/>
          <w:color w:val="000000" w:themeColor="text1"/>
          <w:shd w:val="clear" w:color="auto" w:fill="E6E6E6"/>
        </w:rPr>
        <w:fldChar w:fldCharType="end"/>
      </w:r>
      <w:r w:rsidR="00BD662F" w:rsidRPr="00433679">
        <w:rPr>
          <w:rFonts w:asciiTheme="minorHAnsi" w:hAnsiTheme="minorHAnsi" w:cstheme="minorHAnsi"/>
          <w:color w:val="000000" w:themeColor="text1"/>
          <w:shd w:val="clear" w:color="auto" w:fill="E6E6E6"/>
        </w:rPr>
        <w:t>-</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_Ref58838417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§10</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NCBR dokonuje</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 xml:space="preserve">Odbioru Etapu z Uwagami. NCBR odmawia Odbioru Etapu z Uwagami, jeśli część lub całość Prac B+R nie została wykonana lub nie została wykonana zgodnie z należytą starannością i ze sztuką, z zastrzeżeniem </w:t>
      </w:r>
      <w:r w:rsidR="00BD662F" w:rsidRPr="00433679">
        <w:rPr>
          <w:rFonts w:asciiTheme="minorHAnsi" w:hAnsiTheme="minorHAnsi" w:cstheme="minorHAnsi"/>
          <w:color w:val="000000" w:themeColor="text1"/>
          <w:shd w:val="clear" w:color="auto" w:fill="E6E6E6"/>
        </w:rPr>
        <w:fldChar w:fldCharType="begin"/>
      </w:r>
      <w:r w:rsidR="00BD662F" w:rsidRPr="00433679">
        <w:rPr>
          <w:rFonts w:asciiTheme="minorHAnsi" w:hAnsiTheme="minorHAnsi" w:cstheme="minorHAnsi"/>
          <w:color w:val="000000" w:themeColor="text1"/>
        </w:rPr>
        <w:instrText xml:space="preserve"> REF _Ref493944799 \n \h  \* MERGEFORMAT </w:instrText>
      </w:r>
      <w:r w:rsidR="00BD662F" w:rsidRPr="00433679">
        <w:rPr>
          <w:rFonts w:asciiTheme="minorHAnsi" w:hAnsiTheme="minorHAnsi" w:cstheme="minorHAnsi"/>
          <w:color w:val="000000" w:themeColor="text1"/>
          <w:shd w:val="clear" w:color="auto" w:fill="E6E6E6"/>
        </w:rPr>
      </w:r>
      <w:r w:rsidR="00BD662F"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10</w:t>
      </w:r>
      <w:r w:rsidR="00BD662F" w:rsidRPr="00433679">
        <w:rPr>
          <w:rFonts w:asciiTheme="minorHAnsi" w:hAnsiTheme="minorHAnsi" w:cstheme="minorHAnsi"/>
          <w:color w:val="000000" w:themeColor="text1"/>
          <w:shd w:val="clear" w:color="auto" w:fill="E6E6E6"/>
        </w:rPr>
        <w:fldChar w:fldCharType="end"/>
      </w:r>
      <w:r w:rsidR="00BD662F" w:rsidRPr="00433679">
        <w:rPr>
          <w:rFonts w:asciiTheme="minorHAnsi" w:hAnsiTheme="minorHAnsi" w:cstheme="minorHAnsi"/>
          <w:color w:val="000000" w:themeColor="text1"/>
        </w:rPr>
        <w:t xml:space="preserve"> </w:t>
      </w:r>
      <w:r w:rsidR="00BD662F" w:rsidRPr="00433679">
        <w:rPr>
          <w:rFonts w:asciiTheme="minorHAnsi" w:hAnsiTheme="minorHAnsi" w:cstheme="minorHAnsi"/>
          <w:color w:val="000000" w:themeColor="text1"/>
          <w:shd w:val="clear" w:color="auto" w:fill="E6E6E6"/>
        </w:rPr>
        <w:fldChar w:fldCharType="begin"/>
      </w:r>
      <w:r w:rsidR="00BD662F" w:rsidRPr="00433679">
        <w:rPr>
          <w:rFonts w:asciiTheme="minorHAnsi" w:hAnsiTheme="minorHAnsi" w:cstheme="minorHAnsi"/>
          <w:color w:val="000000" w:themeColor="text1"/>
        </w:rPr>
        <w:instrText xml:space="preserve"> REF _Ref58838413 \n \h  \* MERGEFORMAT </w:instrText>
      </w:r>
      <w:r w:rsidR="00BD662F" w:rsidRPr="00433679">
        <w:rPr>
          <w:rFonts w:asciiTheme="minorHAnsi" w:hAnsiTheme="minorHAnsi" w:cstheme="minorHAnsi"/>
          <w:color w:val="000000" w:themeColor="text1"/>
          <w:shd w:val="clear" w:color="auto" w:fill="E6E6E6"/>
        </w:rPr>
      </w:r>
      <w:r w:rsidR="00BD662F"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§8</w:t>
      </w:r>
      <w:r w:rsidR="00BD662F" w:rsidRPr="00433679">
        <w:rPr>
          <w:rFonts w:asciiTheme="minorHAnsi" w:hAnsiTheme="minorHAnsi" w:cstheme="minorHAnsi"/>
          <w:color w:val="000000" w:themeColor="text1"/>
          <w:shd w:val="clear" w:color="auto" w:fill="E6E6E6"/>
        </w:rPr>
        <w:fldChar w:fldCharType="end"/>
      </w:r>
      <w:r w:rsidR="00BD662F" w:rsidRPr="00433679">
        <w:rPr>
          <w:rFonts w:asciiTheme="minorHAnsi" w:hAnsiTheme="minorHAnsi" w:cstheme="minorHAnsi"/>
          <w:color w:val="000000" w:themeColor="text1"/>
          <w:shd w:val="clear" w:color="auto" w:fill="E6E6E6"/>
        </w:rPr>
        <w:t>-</w:t>
      </w:r>
      <w:r w:rsidR="00BD662F" w:rsidRPr="00433679">
        <w:rPr>
          <w:rFonts w:asciiTheme="minorHAnsi" w:hAnsiTheme="minorHAnsi" w:cstheme="minorHAnsi"/>
          <w:color w:val="000000" w:themeColor="text1"/>
          <w:shd w:val="clear" w:color="auto" w:fill="E6E6E6"/>
        </w:rPr>
        <w:fldChar w:fldCharType="begin"/>
      </w:r>
      <w:r w:rsidR="00BD662F" w:rsidRPr="00433679">
        <w:rPr>
          <w:rFonts w:asciiTheme="minorHAnsi" w:hAnsiTheme="minorHAnsi" w:cstheme="minorHAnsi"/>
          <w:color w:val="000000" w:themeColor="text1"/>
        </w:rPr>
        <w:instrText xml:space="preserve"> REF _Ref58838417 \n \h  \* MERGEFORMAT </w:instrText>
      </w:r>
      <w:r w:rsidR="00BD662F" w:rsidRPr="00433679">
        <w:rPr>
          <w:rFonts w:asciiTheme="minorHAnsi" w:hAnsiTheme="minorHAnsi" w:cstheme="minorHAnsi"/>
          <w:color w:val="000000" w:themeColor="text1"/>
          <w:shd w:val="clear" w:color="auto" w:fill="E6E6E6"/>
        </w:rPr>
      </w:r>
      <w:r w:rsidR="00BD662F"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§10</w:t>
      </w:r>
      <w:r w:rsidR="00BD662F"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Dokonując Odbioru Etapu z Uwagami w Protokole Odbioru oznacza się zakres Prac B+R określonych w Harmonogramie </w:t>
      </w:r>
      <w:r w:rsidR="007D3389" w:rsidRPr="00433679">
        <w:rPr>
          <w:rFonts w:asciiTheme="minorHAnsi" w:hAnsiTheme="minorHAnsi" w:cstheme="minorHAnsi"/>
          <w:color w:val="000000" w:themeColor="text1"/>
        </w:rPr>
        <w:t>Prac</w:t>
      </w:r>
      <w:r w:rsidRPr="00433679">
        <w:rPr>
          <w:rFonts w:asciiTheme="minorHAnsi" w:hAnsiTheme="minorHAnsi" w:cstheme="minorHAnsi"/>
          <w:color w:val="000000" w:themeColor="text1"/>
        </w:rPr>
        <w:t xml:space="preserve">, które zostały wykonane należycie i zgodnie ze sztuką oraz dołącza się do niego kopię wniosku Wykonawcy, o którym mowa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_Ref493944799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10</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_Ref58838413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§8</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w:t>
      </w:r>
      <w:bookmarkEnd w:id="259"/>
    </w:p>
    <w:p w14:paraId="59D62DAD" w14:textId="77777777" w:rsidR="00CB14F5" w:rsidRPr="00433679" w:rsidRDefault="00CB14F5" w:rsidP="00433679">
      <w:pPr>
        <w:pStyle w:val="Nagwek2"/>
      </w:pPr>
      <w:bookmarkStart w:id="260" w:name="_Ref479976521"/>
      <w:bookmarkStart w:id="261" w:name="_Ref479977389"/>
      <w:bookmarkStart w:id="262" w:name="_Ref493952418"/>
      <w:bookmarkStart w:id="263" w:name="_Toc504994958"/>
      <w:bookmarkStart w:id="264" w:name="_Toc511371204"/>
      <w:bookmarkStart w:id="265" w:name="_Toc52745912"/>
      <w:bookmarkStart w:id="266" w:name="_Toc70340601"/>
      <w:r w:rsidRPr="00433679">
        <w:t>[WYNAGRODZENIE WYKONAWCY]</w:t>
      </w:r>
      <w:bookmarkEnd w:id="260"/>
      <w:bookmarkEnd w:id="261"/>
      <w:bookmarkEnd w:id="262"/>
      <w:bookmarkEnd w:id="263"/>
      <w:bookmarkEnd w:id="264"/>
      <w:bookmarkEnd w:id="265"/>
      <w:bookmarkEnd w:id="266"/>
    </w:p>
    <w:p w14:paraId="73FB0081" w14:textId="77777777" w:rsidR="00CB14F5" w:rsidRPr="00433679" w:rsidRDefault="00CB14F5" w:rsidP="00433679">
      <w:pPr>
        <w:pStyle w:val="Akapitzlist"/>
        <w:numPr>
          <w:ilvl w:val="0"/>
          <w:numId w:val="18"/>
        </w:numPr>
        <w:spacing w:before="60" w:after="60"/>
        <w:ind w:left="426" w:hanging="426"/>
        <w:jc w:val="both"/>
        <w:rPr>
          <w:rFonts w:asciiTheme="minorHAnsi" w:hAnsiTheme="minorHAnsi" w:cstheme="minorHAnsi"/>
          <w:color w:val="000000" w:themeColor="text1"/>
        </w:rPr>
      </w:pPr>
      <w:bookmarkStart w:id="267" w:name="_Ref506784964"/>
      <w:bookmarkStart w:id="268" w:name="_Ref505912773"/>
      <w:r w:rsidRPr="00433679">
        <w:rPr>
          <w:rFonts w:asciiTheme="minorHAnsi" w:hAnsiTheme="minorHAnsi" w:cstheme="minorHAnsi"/>
          <w:color w:val="000000" w:themeColor="text1"/>
        </w:rPr>
        <w:t xml:space="preserve">Wynagrodzenie za realizację Etapów Prac B+R, z jego podziałem na Strumienie objęte zakresem działania Wykonawcy, ustalone zgodnie z Umową pokrywa wszelkie roszczenia Wykonawcy względem NCBR za działania Wykonawcy i koszty podejmowane przez Wykonawcę w celu realizacji Umowy, w tym w szczególności w tym wynagrodzenie za wykonanie Wyników Prac Etapu, Demonstratora, wynagrodzenie związane z upoważnieniem do korzystania i rozporządzania Wynikami Prac B+R i przedmiotami Background IP, w tym prawami własności intelektualnej, udzielonymi zgodami, zezwoleniami i innymi upoważnieniami określonymi w Umowie, jak również kwotę naliczonego podatku od towarów i usług oraz inne zobowiązania </w:t>
      </w:r>
      <w:r w:rsidRPr="00433679">
        <w:rPr>
          <w:rFonts w:asciiTheme="minorHAnsi" w:hAnsiTheme="minorHAnsi" w:cstheme="minorHAnsi"/>
          <w:color w:val="000000" w:themeColor="text1"/>
        </w:rPr>
        <w:lastRenderedPageBreak/>
        <w:t xml:space="preserve">publicznoprawne. Wynagrodzenie należne Wykonawcy może ulegać zmianom wyłącznie w przypadkach określonych w Umowie. Poniesienie przez Wykonawcę jakichkolwiek kosztów i wydatków w związku z realizacją Umowy, niewskazanych wprost jako objęte wynagrodzeniem określonym Umową, nie może stanowić podstawy jakichkolwiek roszczeń wobec NCBR. </w:t>
      </w:r>
    </w:p>
    <w:p w14:paraId="7F4F501E" w14:textId="5EFA8F05" w:rsidR="00CB14F5" w:rsidRPr="00433679" w:rsidRDefault="00CB14F5" w:rsidP="00433679">
      <w:pPr>
        <w:pStyle w:val="Akapitzlist"/>
        <w:numPr>
          <w:ilvl w:val="0"/>
          <w:numId w:val="18"/>
        </w:numPr>
        <w:spacing w:before="60" w:after="60"/>
        <w:ind w:left="426" w:hanging="426"/>
        <w:jc w:val="both"/>
        <w:rPr>
          <w:rFonts w:asciiTheme="minorHAnsi" w:hAnsiTheme="minorHAnsi" w:cstheme="minorHAnsi"/>
          <w:color w:val="000000" w:themeColor="text1"/>
        </w:rPr>
      </w:pPr>
      <w:bookmarkStart w:id="269" w:name="_Ref58841956"/>
      <w:bookmarkStart w:id="270" w:name="_Ref508804391"/>
      <w:bookmarkStart w:id="271" w:name="_Ref495053648"/>
      <w:bookmarkEnd w:id="267"/>
      <w:bookmarkEnd w:id="268"/>
      <w:r w:rsidRPr="00433679">
        <w:rPr>
          <w:rFonts w:asciiTheme="minorHAnsi" w:hAnsiTheme="minorHAnsi" w:cstheme="minorHAnsi"/>
          <w:color w:val="000000" w:themeColor="text1"/>
        </w:rPr>
        <w:t xml:space="preserve">Tytułem wynagrodzenia za Etap I, z zastrzeżeniem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_Ref52742072 \r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24</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Wykonawca otrzyma wynagrodzenie (i wówczas dopiero będzie do niego uprawniony):</w:t>
      </w:r>
      <w:bookmarkEnd w:id="269"/>
    </w:p>
    <w:p w14:paraId="20C18776" w14:textId="4F91FBBE" w:rsidR="00CB14F5" w:rsidRPr="00433679" w:rsidRDefault="00CB14F5" w:rsidP="00433679">
      <w:pPr>
        <w:pStyle w:val="Akapitzlist"/>
        <w:numPr>
          <w:ilvl w:val="1"/>
          <w:numId w:val="18"/>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 zakresie Strumienia </w:t>
      </w:r>
      <w:r w:rsidR="00C071B7" w:rsidRPr="00433679">
        <w:rPr>
          <w:rFonts w:asciiTheme="minorHAnsi" w:hAnsiTheme="minorHAnsi" w:cstheme="minorHAnsi"/>
          <w:color w:val="000000" w:themeColor="text1"/>
        </w:rPr>
        <w:t>”Bateria”</w:t>
      </w:r>
      <w:r w:rsidRPr="00433679">
        <w:rPr>
          <w:rFonts w:asciiTheme="minorHAnsi" w:hAnsiTheme="minorHAnsi" w:cstheme="minorHAnsi"/>
          <w:color w:val="000000" w:themeColor="text1"/>
        </w:rPr>
        <w:t>:</w:t>
      </w:r>
    </w:p>
    <w:p w14:paraId="1445AB9F" w14:textId="77777777" w:rsidR="0091663C" w:rsidRPr="00433679" w:rsidRDefault="00CB14F5" w:rsidP="00433679">
      <w:pPr>
        <w:pStyle w:val="Akapitzlist"/>
        <w:numPr>
          <w:ilvl w:val="2"/>
          <w:numId w:val="18"/>
        </w:numPr>
        <w:spacing w:before="60" w:after="60"/>
        <w:ind w:left="1134" w:hanging="317"/>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pod warunkiem dokonania Odbioru Etapu I </w:t>
      </w:r>
      <w:bookmarkStart w:id="272" w:name="_Hlk59593532"/>
      <w:r w:rsidRPr="00433679">
        <w:rPr>
          <w:rFonts w:asciiTheme="minorHAnsi" w:hAnsiTheme="minorHAnsi" w:cstheme="minorHAnsi"/>
          <w:color w:val="000000" w:themeColor="text1"/>
        </w:rPr>
        <w:t>bez uwag</w:t>
      </w:r>
      <w:bookmarkEnd w:id="272"/>
      <w:r w:rsidRPr="00433679">
        <w:rPr>
          <w:rFonts w:asciiTheme="minorHAnsi" w:hAnsiTheme="minorHAnsi" w:cstheme="minorHAnsi"/>
          <w:color w:val="000000" w:themeColor="text1"/>
        </w:rPr>
        <w:t xml:space="preserve">: w kwocie odpowiadającej 80% z kwoty [___] brutto, wskazanej przez Wykonawcę we Wniosku jako wynagrodzenie za wykonanie Etapu I w zakresie Strumienia </w:t>
      </w:r>
      <w:r w:rsidR="00C071B7" w:rsidRPr="00433679">
        <w:rPr>
          <w:rFonts w:asciiTheme="minorHAnsi" w:hAnsiTheme="minorHAnsi" w:cstheme="minorHAnsi"/>
          <w:color w:val="000000" w:themeColor="text1"/>
        </w:rPr>
        <w:t>”Bateria”</w:t>
      </w:r>
      <w:r w:rsidRPr="00433679">
        <w:rPr>
          <w:rFonts w:asciiTheme="minorHAnsi" w:hAnsiTheme="minorHAnsi" w:cstheme="minorHAnsi"/>
          <w:color w:val="000000" w:themeColor="text1"/>
        </w:rPr>
        <w:t xml:space="preserve"> </w:t>
      </w:r>
    </w:p>
    <w:p w14:paraId="3B767762" w14:textId="64044E88" w:rsidR="00CB14F5" w:rsidRPr="00433679" w:rsidRDefault="00CB14F5" w:rsidP="00433679">
      <w:pPr>
        <w:pStyle w:val="Akapitzlist"/>
        <w:spacing w:before="60" w:after="60"/>
        <w:ind w:left="1134"/>
        <w:jc w:val="both"/>
        <w:rPr>
          <w:rFonts w:asciiTheme="minorHAnsi" w:hAnsiTheme="minorHAnsi" w:cstheme="minorHAnsi"/>
          <w:color w:val="000000" w:themeColor="text1"/>
        </w:rPr>
      </w:pPr>
      <w:r w:rsidRPr="00433679">
        <w:rPr>
          <w:rFonts w:asciiTheme="minorHAnsi" w:hAnsiTheme="minorHAnsi" w:cstheme="minorHAnsi"/>
          <w:color w:val="000000" w:themeColor="text1"/>
        </w:rPr>
        <w:t>[Wynagrodzenie Podstawowe za Etap I],</w:t>
      </w:r>
    </w:p>
    <w:p w14:paraId="5681B3DA" w14:textId="77777777" w:rsidR="0091663C" w:rsidRPr="00433679" w:rsidRDefault="00CB14F5" w:rsidP="00433679">
      <w:pPr>
        <w:pStyle w:val="Akapitzlist"/>
        <w:numPr>
          <w:ilvl w:val="2"/>
          <w:numId w:val="18"/>
        </w:numPr>
        <w:spacing w:before="60" w:after="60"/>
        <w:ind w:left="1134" w:hanging="317"/>
        <w:jc w:val="both"/>
        <w:rPr>
          <w:rFonts w:asciiTheme="minorHAnsi" w:hAnsiTheme="minorHAnsi" w:cstheme="minorHAnsi"/>
          <w:color w:val="000000" w:themeColor="text1"/>
        </w:rPr>
      </w:pPr>
      <w:r w:rsidRPr="00433679">
        <w:rPr>
          <w:rFonts w:asciiTheme="minorHAnsi" w:hAnsiTheme="minorHAnsi" w:cstheme="minorHAnsi"/>
          <w:color w:val="000000" w:themeColor="text1"/>
        </w:rPr>
        <w:t>pod warunkiem Odbioru Etapu I bez uwag i potwierdzenia w ramach Raportu z Oceny z Etapu I, że Wynik Prac Etapu odpowiada założeniom w zakresie Wymagań Konkursowych</w:t>
      </w:r>
      <w:r w:rsidR="004C3836" w:rsidRPr="00433679">
        <w:rPr>
          <w:rFonts w:asciiTheme="minorHAnsi" w:hAnsiTheme="minorHAnsi" w:cstheme="minorHAnsi"/>
          <w:color w:val="000000" w:themeColor="text1"/>
        </w:rPr>
        <w:t xml:space="preserve"> i</w:t>
      </w:r>
      <w:r w:rsidRPr="00433679">
        <w:rPr>
          <w:rFonts w:asciiTheme="minorHAnsi" w:hAnsiTheme="minorHAnsi" w:cstheme="minorHAnsi"/>
          <w:color w:val="000000" w:themeColor="text1"/>
        </w:rPr>
        <w:t xml:space="preserve"> Wymagań Jakościowych co najmniej na poziomie zawartym we Wniosku: w kwocie odpowiadającej 20% z kwoty [___] brutto, wskazanej przez Wykonawcę we Wniosku jako wynagrodzenie za wykonanie Etapu I w zakresie Strumienia </w:t>
      </w:r>
      <w:r w:rsidR="00C071B7" w:rsidRPr="00433679">
        <w:rPr>
          <w:rFonts w:asciiTheme="minorHAnsi" w:hAnsiTheme="minorHAnsi" w:cstheme="minorHAnsi"/>
          <w:color w:val="000000" w:themeColor="text1"/>
        </w:rPr>
        <w:t>”Bateria”</w:t>
      </w:r>
      <w:r w:rsidRPr="00433679">
        <w:rPr>
          <w:rFonts w:asciiTheme="minorHAnsi" w:hAnsiTheme="minorHAnsi" w:cstheme="minorHAnsi"/>
          <w:color w:val="000000" w:themeColor="text1"/>
        </w:rPr>
        <w:t xml:space="preserve"> </w:t>
      </w:r>
    </w:p>
    <w:p w14:paraId="4ACEC950" w14:textId="4FD5C209" w:rsidR="00CB14F5" w:rsidRPr="00433679" w:rsidRDefault="00CB14F5" w:rsidP="00433679">
      <w:pPr>
        <w:pStyle w:val="Akapitzlist"/>
        <w:spacing w:before="60" w:after="60"/>
        <w:ind w:left="1134"/>
        <w:jc w:val="both"/>
        <w:rPr>
          <w:rFonts w:asciiTheme="minorHAnsi" w:hAnsiTheme="minorHAnsi" w:cstheme="minorHAnsi"/>
          <w:color w:val="000000" w:themeColor="text1"/>
        </w:rPr>
      </w:pPr>
      <w:r w:rsidRPr="00433679">
        <w:rPr>
          <w:rFonts w:asciiTheme="minorHAnsi" w:hAnsiTheme="minorHAnsi" w:cstheme="minorHAnsi"/>
          <w:color w:val="000000" w:themeColor="text1"/>
        </w:rPr>
        <w:t>[Wynagrodzenie Uzupełniające za Etap I]; *</w:t>
      </w:r>
    </w:p>
    <w:p w14:paraId="7A0DCC50" w14:textId="4D9A0018" w:rsidR="00CB14F5" w:rsidRPr="00433679" w:rsidRDefault="00CB14F5" w:rsidP="00433679">
      <w:pPr>
        <w:pStyle w:val="Akapitzlist"/>
        <w:numPr>
          <w:ilvl w:val="1"/>
          <w:numId w:val="18"/>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 zakresie Strumienia </w:t>
      </w:r>
      <w:r w:rsidR="00C071B7" w:rsidRPr="00433679">
        <w:rPr>
          <w:rFonts w:asciiTheme="minorHAnsi" w:hAnsiTheme="minorHAnsi" w:cstheme="minorHAnsi"/>
          <w:color w:val="000000" w:themeColor="text1"/>
        </w:rPr>
        <w:t>”System”</w:t>
      </w:r>
      <w:r w:rsidRPr="00433679">
        <w:rPr>
          <w:rFonts w:asciiTheme="minorHAnsi" w:hAnsiTheme="minorHAnsi" w:cstheme="minorHAnsi"/>
          <w:color w:val="000000" w:themeColor="text1"/>
        </w:rPr>
        <w:t>:</w:t>
      </w:r>
    </w:p>
    <w:p w14:paraId="77185E04" w14:textId="77777777" w:rsidR="0091663C" w:rsidRPr="00433679" w:rsidRDefault="00CB14F5" w:rsidP="00433679">
      <w:pPr>
        <w:pStyle w:val="Akapitzlist"/>
        <w:numPr>
          <w:ilvl w:val="2"/>
          <w:numId w:val="18"/>
        </w:numPr>
        <w:spacing w:before="60" w:after="60"/>
        <w:ind w:left="1134" w:hanging="317"/>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pod warunkiem dokonania Odbioru Etapu I bez uwag: w kwocie odpowiadającej 80% z kwoty [___] brutto, wskazanej przez Wykonawcę we Wniosku jako wynagrodzenie za wykonanie Etapu I w zakresie Strumienia </w:t>
      </w:r>
      <w:r w:rsidR="00C071B7" w:rsidRPr="00433679">
        <w:rPr>
          <w:rFonts w:asciiTheme="minorHAnsi" w:hAnsiTheme="minorHAnsi" w:cstheme="minorHAnsi"/>
          <w:color w:val="000000" w:themeColor="text1"/>
        </w:rPr>
        <w:t>”System”</w:t>
      </w:r>
      <w:r w:rsidRPr="00433679">
        <w:rPr>
          <w:rFonts w:asciiTheme="minorHAnsi" w:hAnsiTheme="minorHAnsi" w:cstheme="minorHAnsi"/>
          <w:color w:val="000000" w:themeColor="text1"/>
        </w:rPr>
        <w:t xml:space="preserve"> </w:t>
      </w:r>
    </w:p>
    <w:p w14:paraId="7E64197C" w14:textId="48DD9134" w:rsidR="00CB14F5" w:rsidRPr="00433679" w:rsidRDefault="00CB14F5" w:rsidP="00433679">
      <w:pPr>
        <w:pStyle w:val="Akapitzlist"/>
        <w:spacing w:before="60" w:after="60"/>
        <w:ind w:left="1134"/>
        <w:jc w:val="both"/>
        <w:rPr>
          <w:rFonts w:asciiTheme="minorHAnsi" w:hAnsiTheme="minorHAnsi" w:cstheme="minorHAnsi"/>
          <w:color w:val="000000" w:themeColor="text1"/>
        </w:rPr>
      </w:pPr>
      <w:r w:rsidRPr="00433679">
        <w:rPr>
          <w:rFonts w:asciiTheme="minorHAnsi" w:hAnsiTheme="minorHAnsi" w:cstheme="minorHAnsi"/>
          <w:color w:val="000000" w:themeColor="text1"/>
        </w:rPr>
        <w:t>[Wynagrodzenie Podstawowe za Etap I],</w:t>
      </w:r>
    </w:p>
    <w:p w14:paraId="12E49DEB" w14:textId="77777777" w:rsidR="0091663C" w:rsidRPr="00433679" w:rsidRDefault="00CB14F5" w:rsidP="00433679">
      <w:pPr>
        <w:pStyle w:val="Akapitzlist"/>
        <w:numPr>
          <w:ilvl w:val="2"/>
          <w:numId w:val="18"/>
        </w:numPr>
        <w:spacing w:before="60" w:after="60"/>
        <w:ind w:left="1134" w:hanging="317"/>
        <w:jc w:val="both"/>
        <w:rPr>
          <w:rFonts w:asciiTheme="minorHAnsi" w:hAnsiTheme="minorHAnsi" w:cstheme="minorHAnsi"/>
          <w:color w:val="000000" w:themeColor="text1"/>
        </w:rPr>
      </w:pPr>
      <w:r w:rsidRPr="00433679">
        <w:rPr>
          <w:rFonts w:asciiTheme="minorHAnsi" w:hAnsiTheme="minorHAnsi" w:cstheme="minorHAnsi"/>
          <w:color w:val="000000" w:themeColor="text1"/>
        </w:rPr>
        <w:t>pod warunkiem Odbioru Etapu I bez uwag i potwierdzenia w ramach Raportu z Oceny z Etapu I, że Wynik Prac Etapu odpowiada założeniom w zakresie Wymagań Konkursowych</w:t>
      </w:r>
      <w:r w:rsidR="004C3836" w:rsidRPr="00433679">
        <w:rPr>
          <w:rFonts w:asciiTheme="minorHAnsi" w:hAnsiTheme="minorHAnsi" w:cstheme="minorHAnsi"/>
          <w:color w:val="000000" w:themeColor="text1"/>
        </w:rPr>
        <w:t xml:space="preserve"> i</w:t>
      </w:r>
      <w:r w:rsidRPr="00433679">
        <w:rPr>
          <w:rFonts w:asciiTheme="minorHAnsi" w:hAnsiTheme="minorHAnsi" w:cstheme="minorHAnsi"/>
          <w:color w:val="000000" w:themeColor="text1"/>
        </w:rPr>
        <w:t xml:space="preserve"> Wymagań Jakościowych co najmniej na poziomie zawartym we Wniosku: w kwocie odpowiadającej 20% z kwoty [___] brutto, wskazanej przez Wykonawcę we Wniosku jako wynagrodzenie za wykonanie Etapu I w zakresie Strumienia </w:t>
      </w:r>
      <w:r w:rsidR="00C071B7" w:rsidRPr="00433679">
        <w:rPr>
          <w:rFonts w:asciiTheme="minorHAnsi" w:hAnsiTheme="minorHAnsi" w:cstheme="minorHAnsi"/>
          <w:color w:val="000000" w:themeColor="text1"/>
        </w:rPr>
        <w:t>”System”</w:t>
      </w:r>
      <w:r w:rsidRPr="00433679">
        <w:rPr>
          <w:rFonts w:asciiTheme="minorHAnsi" w:hAnsiTheme="minorHAnsi" w:cstheme="minorHAnsi"/>
          <w:color w:val="000000" w:themeColor="text1"/>
        </w:rPr>
        <w:t xml:space="preserve"> </w:t>
      </w:r>
    </w:p>
    <w:p w14:paraId="6132B723" w14:textId="7CDBAF65" w:rsidR="00CB14F5" w:rsidRPr="00433679" w:rsidRDefault="00CB14F5" w:rsidP="00433679">
      <w:pPr>
        <w:pStyle w:val="Akapitzlist"/>
        <w:spacing w:before="60" w:after="60"/>
        <w:ind w:left="1134"/>
        <w:jc w:val="both"/>
        <w:rPr>
          <w:rFonts w:asciiTheme="minorHAnsi" w:hAnsiTheme="minorHAnsi" w:cstheme="minorHAnsi"/>
          <w:color w:val="000000" w:themeColor="text1"/>
        </w:rPr>
      </w:pPr>
      <w:r w:rsidRPr="00433679">
        <w:rPr>
          <w:rFonts w:asciiTheme="minorHAnsi" w:hAnsiTheme="minorHAnsi" w:cstheme="minorHAnsi"/>
          <w:color w:val="000000" w:themeColor="text1"/>
        </w:rPr>
        <w:t>[Wynagrodzenie Uzupełniające za Etap I</w:t>
      </w:r>
      <w:r w:rsidR="00C071B7" w:rsidRPr="00433679">
        <w:rPr>
          <w:rFonts w:asciiTheme="minorHAnsi" w:hAnsiTheme="minorHAnsi" w:cstheme="minorHAnsi"/>
          <w:color w:val="000000" w:themeColor="text1"/>
        </w:rPr>
        <w:t>].*</w:t>
      </w:r>
    </w:p>
    <w:p w14:paraId="56379E1E" w14:textId="33A9943D" w:rsidR="00CB14F5" w:rsidRPr="00433679" w:rsidRDefault="00CB14F5" w:rsidP="00433679">
      <w:pPr>
        <w:pStyle w:val="Akapitzlist"/>
        <w:numPr>
          <w:ilvl w:val="0"/>
          <w:numId w:val="18"/>
        </w:numPr>
        <w:spacing w:before="60" w:after="60"/>
        <w:ind w:left="426" w:hanging="426"/>
        <w:jc w:val="both"/>
        <w:rPr>
          <w:rFonts w:asciiTheme="minorHAnsi" w:hAnsiTheme="minorHAnsi" w:cstheme="minorHAnsi"/>
          <w:color w:val="000000" w:themeColor="text1"/>
        </w:rPr>
      </w:pPr>
      <w:bookmarkStart w:id="273" w:name="_Ref52743739"/>
      <w:bookmarkStart w:id="274" w:name="_Ref511032934"/>
      <w:bookmarkStart w:id="275" w:name="_Ref508804468"/>
      <w:bookmarkEnd w:id="270"/>
      <w:r w:rsidRPr="00433679">
        <w:rPr>
          <w:rFonts w:asciiTheme="minorHAnsi" w:hAnsiTheme="minorHAnsi" w:cstheme="minorHAnsi"/>
          <w:color w:val="000000" w:themeColor="text1"/>
        </w:rPr>
        <w:t xml:space="preserve">Tytułem wynagrodzenia za Etap II, z zastrzeżeniem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_Ref52742072 \r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24</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Wykonawca otrzyma wynagrodzenie (i wówczas dopiero będzie do niego uprawniony):</w:t>
      </w:r>
      <w:bookmarkEnd w:id="273"/>
    </w:p>
    <w:p w14:paraId="2EB9B646" w14:textId="23A0B531" w:rsidR="00CB14F5" w:rsidRPr="00433679" w:rsidRDefault="00CB14F5" w:rsidP="00433679">
      <w:pPr>
        <w:pStyle w:val="Akapitzlist"/>
        <w:numPr>
          <w:ilvl w:val="1"/>
          <w:numId w:val="18"/>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 zakresie Strumienia </w:t>
      </w:r>
      <w:r w:rsidR="00C071B7" w:rsidRPr="00433679">
        <w:rPr>
          <w:rFonts w:asciiTheme="minorHAnsi" w:hAnsiTheme="minorHAnsi" w:cstheme="minorHAnsi"/>
          <w:color w:val="000000" w:themeColor="text1"/>
        </w:rPr>
        <w:t>”Bateria”</w:t>
      </w:r>
      <w:r w:rsidRPr="00433679">
        <w:rPr>
          <w:rFonts w:asciiTheme="minorHAnsi" w:hAnsiTheme="minorHAnsi" w:cstheme="minorHAnsi"/>
          <w:color w:val="000000" w:themeColor="text1"/>
        </w:rPr>
        <w:t>:</w:t>
      </w:r>
    </w:p>
    <w:p w14:paraId="259258F3" w14:textId="417C0196" w:rsidR="00CB14F5" w:rsidRPr="00433679" w:rsidRDefault="00CB14F5" w:rsidP="00433679">
      <w:pPr>
        <w:pStyle w:val="Akapitzlist"/>
        <w:numPr>
          <w:ilvl w:val="2"/>
          <w:numId w:val="18"/>
        </w:numPr>
        <w:spacing w:before="60" w:after="60"/>
        <w:ind w:left="1134" w:hanging="317"/>
        <w:jc w:val="both"/>
        <w:rPr>
          <w:rFonts w:asciiTheme="minorHAnsi" w:hAnsiTheme="minorHAnsi" w:cstheme="minorHAnsi"/>
          <w:color w:val="000000" w:themeColor="text1"/>
        </w:rPr>
      </w:pPr>
      <w:r w:rsidRPr="00433679">
        <w:rPr>
          <w:rFonts w:asciiTheme="minorHAnsi" w:hAnsiTheme="minorHAnsi" w:cstheme="minorHAnsi"/>
          <w:color w:val="000000" w:themeColor="text1"/>
        </w:rPr>
        <w:t>pod warunkiem dokonania Odbioru Etapu II bez uwag: w kwocie odpowiadającej niższej ze wskazanych kwot:</w:t>
      </w:r>
    </w:p>
    <w:p w14:paraId="7A6B1A9F" w14:textId="19375EC6" w:rsidR="00CB14F5" w:rsidRPr="00433679" w:rsidRDefault="00CB14F5" w:rsidP="00433679">
      <w:pPr>
        <w:pStyle w:val="Akapitzlist"/>
        <w:spacing w:before="60" w:after="60"/>
        <w:ind w:left="1134"/>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- 80% z kwoty [___] brutto, wskazanej przez Wykonawcę we Wniosku jako wynagrodzenie za wykonanie Etapu II w zakresie Strumienia </w:t>
      </w:r>
      <w:r w:rsidR="00A26BC7" w:rsidRPr="00433679">
        <w:rPr>
          <w:rFonts w:asciiTheme="minorHAnsi" w:hAnsiTheme="minorHAnsi" w:cstheme="minorHAnsi"/>
          <w:color w:val="000000" w:themeColor="text1"/>
        </w:rPr>
        <w:t>”Bateria”</w:t>
      </w:r>
      <w:r w:rsidRPr="00433679">
        <w:rPr>
          <w:rFonts w:asciiTheme="minorHAnsi" w:hAnsiTheme="minorHAnsi" w:cstheme="minorHAnsi"/>
          <w:color w:val="000000" w:themeColor="text1"/>
        </w:rPr>
        <w:t>, albo</w:t>
      </w:r>
    </w:p>
    <w:p w14:paraId="02D80162" w14:textId="05A4E7BB" w:rsidR="00CB14F5" w:rsidRPr="00433679" w:rsidRDefault="00CB14F5" w:rsidP="00433679">
      <w:pPr>
        <w:pStyle w:val="Akapitzlist"/>
        <w:spacing w:before="60" w:after="60"/>
        <w:ind w:left="1134"/>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- 80% z kwoty wskazanej przez Wykonawcę w zaktualizowanej Ofercie złożonej w ramach Selekcji Etapu I jako wynagrodzenie za wykonanie Etapu II w zakresie Strumienia </w:t>
      </w:r>
      <w:r w:rsidR="00A26BC7" w:rsidRPr="00433679">
        <w:rPr>
          <w:rFonts w:asciiTheme="minorHAnsi" w:hAnsiTheme="minorHAnsi" w:cstheme="minorHAnsi"/>
          <w:color w:val="000000" w:themeColor="text1"/>
        </w:rPr>
        <w:t>”Bateria”</w:t>
      </w:r>
      <w:r w:rsidRPr="00433679">
        <w:rPr>
          <w:rFonts w:asciiTheme="minorHAnsi" w:hAnsiTheme="minorHAnsi" w:cstheme="minorHAnsi"/>
          <w:color w:val="000000" w:themeColor="text1"/>
        </w:rPr>
        <w:t xml:space="preserve"> </w:t>
      </w:r>
    </w:p>
    <w:p w14:paraId="33B9AD7F" w14:textId="225AA217" w:rsidR="00CB14F5" w:rsidRPr="00433679" w:rsidRDefault="00CB14F5" w:rsidP="00433679">
      <w:pPr>
        <w:spacing w:before="60" w:after="60"/>
        <w:ind w:left="426" w:firstLine="708"/>
        <w:jc w:val="both"/>
        <w:rPr>
          <w:rFonts w:asciiTheme="minorHAnsi" w:hAnsiTheme="minorHAnsi" w:cstheme="minorHAnsi"/>
          <w:color w:val="000000" w:themeColor="text1"/>
        </w:rPr>
      </w:pPr>
      <w:r w:rsidRPr="00433679">
        <w:rPr>
          <w:rFonts w:asciiTheme="minorHAnsi" w:hAnsiTheme="minorHAnsi" w:cstheme="minorHAnsi"/>
          <w:color w:val="000000" w:themeColor="text1"/>
        </w:rPr>
        <w:t>[Wynagrodzenie Podstawowe za Etap II],</w:t>
      </w:r>
    </w:p>
    <w:p w14:paraId="7541B102" w14:textId="0A0905D4" w:rsidR="00CB14F5" w:rsidRPr="00433679" w:rsidRDefault="00CB14F5" w:rsidP="00433679">
      <w:pPr>
        <w:pStyle w:val="Akapitzlist"/>
        <w:numPr>
          <w:ilvl w:val="2"/>
          <w:numId w:val="18"/>
        </w:numPr>
        <w:spacing w:before="60" w:after="60"/>
        <w:ind w:left="1134" w:hanging="317"/>
        <w:jc w:val="both"/>
        <w:rPr>
          <w:rFonts w:asciiTheme="minorHAnsi" w:hAnsiTheme="minorHAnsi" w:cstheme="minorHAnsi"/>
          <w:color w:val="000000" w:themeColor="text1"/>
        </w:rPr>
      </w:pPr>
      <w:r w:rsidRPr="00433679">
        <w:rPr>
          <w:rFonts w:asciiTheme="minorHAnsi" w:hAnsiTheme="minorHAnsi" w:cstheme="minorHAnsi"/>
          <w:color w:val="000000" w:themeColor="text1"/>
        </w:rPr>
        <w:t>pod warunkiem Odbioru Etapu II bez uwag i uzyskania Wyniku Pozytywnego Końcowego: w kwocie odpowiadającej niższej ze wskazanych kwot:</w:t>
      </w:r>
    </w:p>
    <w:p w14:paraId="7430A2B1" w14:textId="5AB1C35D" w:rsidR="00CB14F5" w:rsidRPr="00433679" w:rsidRDefault="00CB14F5" w:rsidP="00433679">
      <w:pPr>
        <w:pStyle w:val="Akapitzlist"/>
        <w:spacing w:before="60" w:after="60"/>
        <w:ind w:left="1134"/>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- 20% z kwoty [___] brutto, wskazanej przez Wykonawcę we Wniosku jako wynagrodzenie za wykonanie Etapu II w zakresie Strumienia </w:t>
      </w:r>
      <w:r w:rsidR="00A26BC7" w:rsidRPr="00433679">
        <w:rPr>
          <w:rFonts w:asciiTheme="minorHAnsi" w:hAnsiTheme="minorHAnsi" w:cstheme="minorHAnsi"/>
          <w:color w:val="000000" w:themeColor="text1"/>
        </w:rPr>
        <w:t>”Bateria”</w:t>
      </w:r>
      <w:r w:rsidRPr="00433679">
        <w:rPr>
          <w:rFonts w:asciiTheme="minorHAnsi" w:hAnsiTheme="minorHAnsi" w:cstheme="minorHAnsi"/>
          <w:color w:val="000000" w:themeColor="text1"/>
        </w:rPr>
        <w:t>, albo</w:t>
      </w:r>
    </w:p>
    <w:p w14:paraId="56628406" w14:textId="5E4C589E" w:rsidR="00CB14F5" w:rsidRPr="00433679" w:rsidRDefault="00CB14F5" w:rsidP="00433679">
      <w:pPr>
        <w:pStyle w:val="Akapitzlist"/>
        <w:spacing w:before="60" w:after="60"/>
        <w:ind w:left="1134"/>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- 20% z kwoty wskazanej przez Wykonawcę w zaktualizowanej Ofercie złożonej w ramach Selekcji Etapu I jako wynagrodzenie za wykonanie Etapu II w zakresie Strumienia </w:t>
      </w:r>
      <w:r w:rsidR="00A26BC7" w:rsidRPr="00433679">
        <w:rPr>
          <w:rFonts w:asciiTheme="minorHAnsi" w:hAnsiTheme="minorHAnsi" w:cstheme="minorHAnsi"/>
          <w:color w:val="000000" w:themeColor="text1"/>
        </w:rPr>
        <w:t>”Bateria”</w:t>
      </w:r>
      <w:r w:rsidRPr="00433679">
        <w:rPr>
          <w:rFonts w:asciiTheme="minorHAnsi" w:hAnsiTheme="minorHAnsi" w:cstheme="minorHAnsi"/>
          <w:color w:val="000000" w:themeColor="text1"/>
        </w:rPr>
        <w:t xml:space="preserve"> </w:t>
      </w:r>
    </w:p>
    <w:p w14:paraId="1C6FB4D8" w14:textId="31F08169" w:rsidR="00CB14F5" w:rsidRPr="00433679" w:rsidRDefault="00CB14F5" w:rsidP="00433679">
      <w:pPr>
        <w:spacing w:before="60" w:after="60"/>
        <w:ind w:left="426" w:firstLine="708"/>
        <w:jc w:val="both"/>
        <w:rPr>
          <w:rFonts w:asciiTheme="minorHAnsi" w:hAnsiTheme="minorHAnsi" w:cstheme="minorHAnsi"/>
          <w:color w:val="000000" w:themeColor="text1"/>
        </w:rPr>
      </w:pPr>
      <w:r w:rsidRPr="00433679">
        <w:rPr>
          <w:rFonts w:asciiTheme="minorHAnsi" w:hAnsiTheme="minorHAnsi" w:cstheme="minorHAnsi"/>
          <w:color w:val="000000" w:themeColor="text1"/>
        </w:rPr>
        <w:t>[Wynagrodzenie Uzupełniające za Etap II],*</w:t>
      </w:r>
    </w:p>
    <w:p w14:paraId="04799412" w14:textId="72A17514" w:rsidR="00CB14F5" w:rsidRPr="00433679" w:rsidRDefault="00CB14F5" w:rsidP="00433679">
      <w:pPr>
        <w:pStyle w:val="Akapitzlist"/>
        <w:numPr>
          <w:ilvl w:val="1"/>
          <w:numId w:val="18"/>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 zakresie Strumienia </w:t>
      </w:r>
      <w:r w:rsidR="00A26BC7" w:rsidRPr="00433679">
        <w:rPr>
          <w:rFonts w:asciiTheme="minorHAnsi" w:hAnsiTheme="minorHAnsi" w:cstheme="minorHAnsi"/>
          <w:color w:val="000000" w:themeColor="text1"/>
        </w:rPr>
        <w:t>”System”</w:t>
      </w:r>
      <w:r w:rsidRPr="00433679">
        <w:rPr>
          <w:rFonts w:asciiTheme="minorHAnsi" w:hAnsiTheme="minorHAnsi" w:cstheme="minorHAnsi"/>
          <w:color w:val="000000" w:themeColor="text1"/>
        </w:rPr>
        <w:t>:</w:t>
      </w:r>
    </w:p>
    <w:p w14:paraId="47322299" w14:textId="37157B99" w:rsidR="00CB14F5" w:rsidRPr="00433679" w:rsidRDefault="00CB14F5" w:rsidP="00433679">
      <w:pPr>
        <w:pStyle w:val="Akapitzlist"/>
        <w:numPr>
          <w:ilvl w:val="2"/>
          <w:numId w:val="18"/>
        </w:numPr>
        <w:spacing w:before="60" w:after="60"/>
        <w:ind w:left="1134" w:hanging="317"/>
        <w:jc w:val="both"/>
        <w:rPr>
          <w:rFonts w:asciiTheme="minorHAnsi" w:hAnsiTheme="minorHAnsi" w:cstheme="minorHAnsi"/>
          <w:color w:val="000000" w:themeColor="text1"/>
        </w:rPr>
      </w:pPr>
      <w:r w:rsidRPr="00433679">
        <w:rPr>
          <w:rFonts w:asciiTheme="minorHAnsi" w:hAnsiTheme="minorHAnsi" w:cstheme="minorHAnsi"/>
          <w:color w:val="000000" w:themeColor="text1"/>
        </w:rPr>
        <w:lastRenderedPageBreak/>
        <w:t>pod warunkiem dokonania Odbioru Etapu II bez uwag: w kwocie odpowiadającej niższej ze wskazanych kwot:</w:t>
      </w:r>
    </w:p>
    <w:p w14:paraId="696619ED" w14:textId="273BDFF1" w:rsidR="00CB14F5" w:rsidRPr="00433679" w:rsidRDefault="00CB14F5" w:rsidP="00433679">
      <w:pPr>
        <w:pStyle w:val="Akapitzlist"/>
        <w:spacing w:before="60" w:after="60"/>
        <w:ind w:left="1134"/>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- 80% z kwoty [___] brutto, wskazanej przez Wykonawcę we Wniosku jako wynagrodzenie za wykonanie Etapu II w zakresie Strumienia </w:t>
      </w:r>
      <w:r w:rsidR="00A26BC7" w:rsidRPr="00433679">
        <w:rPr>
          <w:rFonts w:asciiTheme="minorHAnsi" w:hAnsiTheme="minorHAnsi" w:cstheme="minorHAnsi"/>
          <w:color w:val="000000" w:themeColor="text1"/>
        </w:rPr>
        <w:t>”System”</w:t>
      </w:r>
      <w:r w:rsidRPr="00433679">
        <w:rPr>
          <w:rFonts w:asciiTheme="minorHAnsi" w:hAnsiTheme="minorHAnsi" w:cstheme="minorHAnsi"/>
          <w:color w:val="000000" w:themeColor="text1"/>
        </w:rPr>
        <w:t>, albo</w:t>
      </w:r>
    </w:p>
    <w:p w14:paraId="75C4299A" w14:textId="342DCFBD" w:rsidR="00CB14F5" w:rsidRPr="00433679" w:rsidRDefault="00CB14F5" w:rsidP="00433679">
      <w:pPr>
        <w:pStyle w:val="Akapitzlist"/>
        <w:spacing w:before="60" w:after="60"/>
        <w:ind w:left="1134"/>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- 80% z kwoty wskazanej przez Wykonawcę w zaktualizowanej Ofercie złożonej w ramach Selekcji Etapu I jako wynagrodzenie za wykonanie Etapu II w zakresie Strumienia </w:t>
      </w:r>
      <w:r w:rsidR="00A26BC7" w:rsidRPr="00433679">
        <w:rPr>
          <w:rFonts w:asciiTheme="minorHAnsi" w:hAnsiTheme="minorHAnsi" w:cstheme="minorHAnsi"/>
          <w:color w:val="000000" w:themeColor="text1"/>
        </w:rPr>
        <w:t>”System”</w:t>
      </w:r>
    </w:p>
    <w:p w14:paraId="017CEE70" w14:textId="5C87578E" w:rsidR="00CB14F5" w:rsidRPr="00433679" w:rsidRDefault="00CB14F5" w:rsidP="00433679">
      <w:pPr>
        <w:spacing w:before="60" w:after="60"/>
        <w:ind w:left="426" w:firstLine="708"/>
        <w:jc w:val="both"/>
        <w:rPr>
          <w:rFonts w:asciiTheme="minorHAnsi" w:hAnsiTheme="minorHAnsi" w:cstheme="minorHAnsi"/>
          <w:color w:val="000000" w:themeColor="text1"/>
        </w:rPr>
      </w:pPr>
      <w:r w:rsidRPr="00433679">
        <w:rPr>
          <w:rFonts w:asciiTheme="minorHAnsi" w:hAnsiTheme="minorHAnsi" w:cstheme="minorHAnsi"/>
          <w:color w:val="000000" w:themeColor="text1"/>
        </w:rPr>
        <w:t>[Wynagrodzenie Podstawowe za Etap II],</w:t>
      </w:r>
    </w:p>
    <w:p w14:paraId="30D3EAF9" w14:textId="4F36D0E1" w:rsidR="00CB14F5" w:rsidRPr="00433679" w:rsidRDefault="00CB14F5" w:rsidP="00433679">
      <w:pPr>
        <w:pStyle w:val="Akapitzlist"/>
        <w:numPr>
          <w:ilvl w:val="2"/>
          <w:numId w:val="18"/>
        </w:numPr>
        <w:spacing w:before="60" w:after="60"/>
        <w:ind w:left="1134" w:hanging="317"/>
        <w:jc w:val="both"/>
        <w:rPr>
          <w:rFonts w:asciiTheme="minorHAnsi" w:hAnsiTheme="minorHAnsi" w:cstheme="minorHAnsi"/>
          <w:color w:val="000000" w:themeColor="text1"/>
        </w:rPr>
      </w:pPr>
      <w:r w:rsidRPr="00433679">
        <w:rPr>
          <w:rFonts w:asciiTheme="minorHAnsi" w:hAnsiTheme="minorHAnsi" w:cstheme="minorHAnsi"/>
          <w:color w:val="000000" w:themeColor="text1"/>
        </w:rPr>
        <w:t>pod warunkiem Odbioru Etapu II bez uwag i uzyskania Wyniku Pozytywnego Końcowego: w kwocie odpowiadającej niższej ze wskazanych kwot:</w:t>
      </w:r>
    </w:p>
    <w:p w14:paraId="4CEA1358" w14:textId="2C847DB3" w:rsidR="00CB14F5" w:rsidRPr="00433679" w:rsidRDefault="00CB14F5" w:rsidP="00433679">
      <w:pPr>
        <w:pStyle w:val="Akapitzlist"/>
        <w:spacing w:before="60" w:after="60"/>
        <w:ind w:left="1134"/>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- 20% z kwoty [___] brutto, wskazanej przez Wykonawcę we Wniosku jako wynagrodzenie za wykonanie Etapu II w zakresie Strumienia </w:t>
      </w:r>
      <w:r w:rsidR="00A26BC7" w:rsidRPr="00433679">
        <w:rPr>
          <w:rFonts w:asciiTheme="minorHAnsi" w:hAnsiTheme="minorHAnsi" w:cstheme="minorHAnsi"/>
          <w:color w:val="000000" w:themeColor="text1"/>
        </w:rPr>
        <w:t>”</w:t>
      </w:r>
      <w:r w:rsidR="006C00FE" w:rsidRPr="00433679">
        <w:rPr>
          <w:rFonts w:asciiTheme="minorHAnsi" w:hAnsiTheme="minorHAnsi" w:cstheme="minorHAnsi"/>
          <w:color w:val="000000" w:themeColor="text1"/>
        </w:rPr>
        <w:t xml:space="preserve"> System</w:t>
      </w:r>
      <w:r w:rsidR="00A26BC7" w:rsidRPr="00433679">
        <w:rPr>
          <w:rFonts w:asciiTheme="minorHAnsi" w:hAnsiTheme="minorHAnsi" w:cstheme="minorHAnsi"/>
          <w:color w:val="000000" w:themeColor="text1"/>
        </w:rPr>
        <w:t>”</w:t>
      </w:r>
      <w:r w:rsidRPr="00433679">
        <w:rPr>
          <w:rFonts w:asciiTheme="minorHAnsi" w:hAnsiTheme="minorHAnsi" w:cstheme="minorHAnsi"/>
          <w:color w:val="000000" w:themeColor="text1"/>
        </w:rPr>
        <w:t>, albo</w:t>
      </w:r>
    </w:p>
    <w:p w14:paraId="353AEF24" w14:textId="4B653DBB" w:rsidR="00CB14F5" w:rsidRPr="00433679" w:rsidRDefault="00CB14F5" w:rsidP="00433679">
      <w:pPr>
        <w:pStyle w:val="Akapitzlist"/>
        <w:spacing w:before="60" w:after="60"/>
        <w:ind w:left="1134"/>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- 20% z kwoty wskazanej przez Wykonawcę w zaktualizowanej Ofercie złożonej w ramach Selekcji Etapu I jako wynagrodzenie za wykonanie Etapu II w zakresie Strumienia </w:t>
      </w:r>
      <w:r w:rsidR="00A26BC7" w:rsidRPr="00433679">
        <w:rPr>
          <w:rFonts w:asciiTheme="minorHAnsi" w:hAnsiTheme="minorHAnsi" w:cstheme="minorHAnsi"/>
          <w:color w:val="000000" w:themeColor="text1"/>
        </w:rPr>
        <w:t>”</w:t>
      </w:r>
      <w:r w:rsidR="006C00FE" w:rsidRPr="00433679">
        <w:rPr>
          <w:rFonts w:asciiTheme="minorHAnsi" w:hAnsiTheme="minorHAnsi" w:cstheme="minorHAnsi"/>
          <w:color w:val="000000" w:themeColor="text1"/>
        </w:rPr>
        <w:t xml:space="preserve"> System</w:t>
      </w:r>
      <w:r w:rsidR="00A26BC7" w:rsidRPr="00433679">
        <w:rPr>
          <w:rFonts w:asciiTheme="minorHAnsi" w:hAnsiTheme="minorHAnsi" w:cstheme="minorHAnsi"/>
          <w:color w:val="000000" w:themeColor="text1"/>
        </w:rPr>
        <w:t>”</w:t>
      </w:r>
    </w:p>
    <w:p w14:paraId="30F513B7" w14:textId="488D1BAF" w:rsidR="00CB14F5" w:rsidRPr="00433679" w:rsidRDefault="00CB14F5" w:rsidP="00433679">
      <w:pPr>
        <w:spacing w:before="60" w:after="60"/>
        <w:ind w:left="426" w:firstLine="708"/>
        <w:jc w:val="both"/>
        <w:rPr>
          <w:rFonts w:asciiTheme="minorHAnsi" w:hAnsiTheme="minorHAnsi" w:cstheme="minorHAnsi"/>
          <w:color w:val="000000" w:themeColor="text1"/>
        </w:rPr>
      </w:pPr>
      <w:r w:rsidRPr="00433679">
        <w:rPr>
          <w:rFonts w:asciiTheme="minorHAnsi" w:hAnsiTheme="minorHAnsi" w:cstheme="minorHAnsi"/>
          <w:color w:val="000000" w:themeColor="text1"/>
        </w:rPr>
        <w:t>[Wynagrodzenie Uzupełniające za Etap II]</w:t>
      </w:r>
      <w:r w:rsidR="00A26BC7" w:rsidRPr="00433679">
        <w:rPr>
          <w:rFonts w:asciiTheme="minorHAnsi" w:hAnsiTheme="minorHAnsi" w:cstheme="minorHAnsi"/>
          <w:color w:val="000000" w:themeColor="text1"/>
        </w:rPr>
        <w:t>.</w:t>
      </w:r>
      <w:r w:rsidRPr="00433679">
        <w:rPr>
          <w:rFonts w:asciiTheme="minorHAnsi" w:hAnsiTheme="minorHAnsi" w:cstheme="minorHAnsi"/>
          <w:color w:val="000000" w:themeColor="text1"/>
        </w:rPr>
        <w:t>*</w:t>
      </w:r>
    </w:p>
    <w:p w14:paraId="0B924DE4" w14:textId="038214AB" w:rsidR="00CB14F5" w:rsidRPr="00433679" w:rsidRDefault="00CB14F5" w:rsidP="00433679">
      <w:pPr>
        <w:pStyle w:val="Akapitzlist"/>
        <w:numPr>
          <w:ilvl w:val="0"/>
          <w:numId w:val="18"/>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 celu usunięcia wątpliwości Strony </w:t>
      </w:r>
      <w:bookmarkEnd w:id="271"/>
      <w:bookmarkEnd w:id="274"/>
      <w:bookmarkEnd w:id="275"/>
      <w:r w:rsidRPr="00433679">
        <w:rPr>
          <w:rFonts w:asciiTheme="minorHAnsi" w:hAnsiTheme="minorHAnsi" w:cstheme="minorHAnsi"/>
          <w:color w:val="000000" w:themeColor="text1"/>
        </w:rPr>
        <w:t xml:space="preserve">wskazują, że za Etap w ramach którego Wynik Prac Etapu opracowany przez Wykonawcę uzyskał Wynik Negatywny, </w:t>
      </w:r>
      <w:r w:rsidR="0014359C" w:rsidRPr="00433679">
        <w:rPr>
          <w:rFonts w:asciiTheme="minorHAnsi" w:hAnsiTheme="minorHAnsi" w:cstheme="minorHAnsi"/>
          <w:color w:val="000000" w:themeColor="text1"/>
        </w:rPr>
        <w:t xml:space="preserve">z zastrzeżeniem wyraźnie odmiennych postanowień Umowy, </w:t>
      </w:r>
      <w:r w:rsidRPr="00433679">
        <w:rPr>
          <w:rFonts w:asciiTheme="minorHAnsi" w:hAnsiTheme="minorHAnsi" w:cstheme="minorHAnsi"/>
          <w:color w:val="000000" w:themeColor="text1"/>
        </w:rPr>
        <w:t>wynagrodzenie nie przysługuje.</w:t>
      </w:r>
    </w:p>
    <w:p w14:paraId="06C2C879" w14:textId="4D4B5FEF" w:rsidR="00CB14F5" w:rsidRPr="00433679" w:rsidRDefault="00CB14F5" w:rsidP="00433679">
      <w:pPr>
        <w:pStyle w:val="Akapitzlist"/>
        <w:numPr>
          <w:ilvl w:val="0"/>
          <w:numId w:val="18"/>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Niedokonanie płatności zgodnie z Umową, wynikające z okoliczności niezależnych od NCBR, uzasadnia wydłużenie terminów realizacji Wykonawcę określonych w Harmonogramie Przedsięwzięcia.</w:t>
      </w:r>
    </w:p>
    <w:p w14:paraId="7991769C" w14:textId="77777777" w:rsidR="00CB14F5" w:rsidRPr="00433679" w:rsidRDefault="00CB14F5" w:rsidP="00433679">
      <w:pPr>
        <w:pStyle w:val="Akapitzlist"/>
        <w:numPr>
          <w:ilvl w:val="0"/>
          <w:numId w:val="18"/>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Kwoty podane w niniejszym artykule stanowią kwoty brutto i uwzględniają należny podatek VAT.</w:t>
      </w:r>
    </w:p>
    <w:p w14:paraId="5C8048C3" w14:textId="3B751B40" w:rsidR="00CB14F5" w:rsidRPr="00433679" w:rsidRDefault="00CB14F5" w:rsidP="00433679">
      <w:pPr>
        <w:pStyle w:val="Akapitzlist"/>
        <w:numPr>
          <w:ilvl w:val="0"/>
          <w:numId w:val="18"/>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 przypadku zawarcia Umowy przez więcej niż jeden podmiot (w charakterze Wykonawcy, w szczególności przez konsorcjum), </w:t>
      </w:r>
      <w:bookmarkStart w:id="276" w:name="_Hlk57340549"/>
      <w:r w:rsidRPr="00433679">
        <w:rPr>
          <w:rFonts w:asciiTheme="minorHAnsi" w:hAnsiTheme="minorHAnsi" w:cstheme="minorHAnsi"/>
          <w:color w:val="000000" w:themeColor="text1"/>
        </w:rPr>
        <w:t>Wykonawca wskazuje [___]* jako ten podmiot</w:t>
      </w:r>
      <w:bookmarkEnd w:id="276"/>
      <w:r w:rsidR="00365D57" w:rsidRPr="00433679">
        <w:rPr>
          <w:rFonts w:asciiTheme="minorHAnsi" w:hAnsiTheme="minorHAnsi" w:cstheme="minorHAnsi"/>
          <w:color w:val="000000" w:themeColor="text1"/>
        </w:rPr>
        <w:t>,</w:t>
      </w:r>
      <w:r w:rsidRPr="00433679">
        <w:rPr>
          <w:rFonts w:asciiTheme="minorHAnsi" w:hAnsiTheme="minorHAnsi" w:cstheme="minorHAnsi"/>
          <w:color w:val="000000" w:themeColor="text1"/>
        </w:rPr>
        <w:t xml:space="preserve"> na rzecz którego NCBR będzie dokonywać płatności wynagrodzenia z tytułu Umowy. Wszelkie płatności dokonana przez NCBR na rzecz wskazanego podmiotu, należy uznać za spełnione wobec wszystkich. </w:t>
      </w:r>
    </w:p>
    <w:p w14:paraId="4074580D" w14:textId="77777777" w:rsidR="00CB14F5" w:rsidRPr="00433679" w:rsidRDefault="00CB14F5" w:rsidP="00433679">
      <w:pPr>
        <w:pStyle w:val="Akapitzlist"/>
        <w:numPr>
          <w:ilvl w:val="0"/>
          <w:numId w:val="18"/>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Płatności, o których mowa w tym artykule dokonywane są zgodnie z ww. procedurą i w przypadkach w niej określonych, z zastrzeżeniem innych postanowień Umowy i Regulaminu.</w:t>
      </w:r>
    </w:p>
    <w:p w14:paraId="4A62C430" w14:textId="77777777" w:rsidR="00CB14F5" w:rsidRPr="00433679" w:rsidRDefault="00CB14F5" w:rsidP="00433679">
      <w:pPr>
        <w:pStyle w:val="Akapitzlist"/>
        <w:numPr>
          <w:ilvl w:val="0"/>
          <w:numId w:val="18"/>
        </w:numPr>
        <w:spacing w:before="60" w:after="60"/>
        <w:ind w:left="426" w:hanging="426"/>
        <w:jc w:val="both"/>
        <w:rPr>
          <w:rFonts w:asciiTheme="minorHAnsi" w:hAnsiTheme="minorHAnsi" w:cstheme="minorHAnsi"/>
          <w:color w:val="000000" w:themeColor="text1"/>
        </w:rPr>
      </w:pPr>
      <w:bookmarkStart w:id="277" w:name="_Ref54821375"/>
      <w:r w:rsidRPr="00433679">
        <w:rPr>
          <w:rFonts w:asciiTheme="minorHAnsi" w:hAnsiTheme="minorHAnsi" w:cstheme="minorHAnsi"/>
          <w:color w:val="000000" w:themeColor="text1"/>
        </w:rPr>
        <w:t xml:space="preserve">Niezależnie od innych uprawnień NCBR oraz niezależnie od postanowień Umowy i Harmonogramu w zakresie terminów płatności, w przypadku, gdy NCBR nie dysponuje środkami finansowymi na rachunku bankowym, umożliwiającymi zapłatę na rzecz Wykonawcy, zgodnie z Umową, pełnej wysokości wynagrodzenia, a wynika to z okoliczności niezależnych i niezawinionych przez NCBR, NCBR może dokonać na rzecz Wykonawcy płatności w niższej wysokości lub w całości dokonać płatności dopiero po ustaniu ww. okoliczności. </w:t>
      </w:r>
      <w:bookmarkEnd w:id="277"/>
    </w:p>
    <w:p w14:paraId="4A0D3AA1" w14:textId="479B9DDC" w:rsidR="00CB14F5" w:rsidRPr="00433679" w:rsidRDefault="00CB14F5" w:rsidP="00433679">
      <w:pPr>
        <w:pStyle w:val="Akapitzlist"/>
        <w:numPr>
          <w:ilvl w:val="0"/>
          <w:numId w:val="18"/>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w:t>
      </w:r>
      <w:r w:rsidRPr="00433679">
        <w:rPr>
          <w:rFonts w:asciiTheme="minorHAnsi" w:hAnsiTheme="minorHAnsi" w:cstheme="minorHAnsi"/>
          <w:b/>
          <w:bCs/>
          <w:color w:val="000000" w:themeColor="text1"/>
        </w:rPr>
        <w:t>Wynagrodzenie za Etap zrealizowany z Uwagami</w:t>
      </w:r>
      <w:r w:rsidRPr="00433679">
        <w:rPr>
          <w:rFonts w:asciiTheme="minorHAnsi" w:hAnsiTheme="minorHAnsi" w:cstheme="minorHAnsi"/>
          <w:color w:val="000000" w:themeColor="text1"/>
        </w:rPr>
        <w:t xml:space="preserve">] W przypadku jeśli NCBR dokonał Odbioru Etapu z Uwagami, w miejsce wynagrodzenia wskazanego w odpowiednio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_Ref58841956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§2</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albo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_Ref52743739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§3</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Wykonawcy przysługuje wynagrodzenie odpowiadające proporcjonalnie udziałowi wartości Prac B+R wskazanych w Protokole Odbioru w ramach Odbioru Etapu z Uwagami jako wykonane należycie i zgodnie ze sztuką, do wszystkich Prac B+R w ramach danego Etapu, przy czym wynagrodzenie opisane w niniejszym paragrafie w każdym przypadku nie może wynieść więcej niż 70% z kwoty brutto, wskazanej przez Wykonawcę we Wniosku jako wynagrodzenie za wykonanie danego Etapu. Wynagrodzenie opisane w niniejszym paragrafie na potrzeby innych postanowień Umowy wywołuje tożsame skutki co Wynagrodzenie Podstawowe.</w:t>
      </w:r>
    </w:p>
    <w:p w14:paraId="3AD627C8" w14:textId="1F2C99EF" w:rsidR="009F035D" w:rsidRPr="00433679" w:rsidRDefault="009F035D" w:rsidP="00433679">
      <w:pPr>
        <w:pStyle w:val="Akapitzlist"/>
        <w:numPr>
          <w:ilvl w:val="0"/>
          <w:numId w:val="18"/>
        </w:numPr>
        <w:spacing w:before="60" w:after="60"/>
        <w:ind w:left="426" w:hanging="426"/>
        <w:jc w:val="both"/>
        <w:rPr>
          <w:rFonts w:asciiTheme="minorHAnsi" w:hAnsiTheme="minorHAnsi" w:cstheme="minorHAnsi"/>
          <w:i/>
          <w:iCs/>
          <w:color w:val="000000" w:themeColor="text1"/>
        </w:rPr>
      </w:pPr>
      <w:r w:rsidRPr="00433679">
        <w:rPr>
          <w:rFonts w:asciiTheme="minorHAnsi" w:hAnsiTheme="minorHAnsi" w:cstheme="minorHAnsi"/>
          <w:i/>
          <w:iCs/>
          <w:color w:val="000000" w:themeColor="text1"/>
        </w:rPr>
        <w:t>[</w:t>
      </w:r>
      <w:r w:rsidRPr="00433679">
        <w:rPr>
          <w:rFonts w:asciiTheme="minorHAnsi" w:hAnsiTheme="minorHAnsi" w:cstheme="minorHAnsi"/>
          <w:b/>
          <w:bCs/>
          <w:i/>
          <w:iCs/>
          <w:color w:val="000000" w:themeColor="text1"/>
        </w:rPr>
        <w:t>Wynagrodzenie za realizację opcji</w:t>
      </w:r>
      <w:r w:rsidRPr="00433679">
        <w:rPr>
          <w:rFonts w:asciiTheme="minorHAnsi" w:hAnsiTheme="minorHAnsi" w:cstheme="minorHAnsi"/>
          <w:i/>
          <w:iCs/>
          <w:color w:val="000000" w:themeColor="text1"/>
        </w:rPr>
        <w:t xml:space="preserve">] Wykonawcy pod warunkiem skorzystania z prawa opcji przez NCBR oraz Odbioru Dodatkowego Demonstratora Systemu, przysługuje dodatkowe wynagrodzenie za wykonanie dodatkowych prac badawczo-rozwojowych związanych z integracją Demonstratora Baterii oraz wykonaniem dodatkowego Demonstratora Systemu, o wartości odpowiadającej 50% wartości wynagrodzenia Wykonawcy za wykonanie Etapu II określonej </w:t>
      </w:r>
      <w:r w:rsidRPr="00433679">
        <w:rPr>
          <w:rFonts w:asciiTheme="minorHAnsi" w:hAnsiTheme="minorHAnsi" w:cstheme="minorHAnsi"/>
          <w:i/>
          <w:iCs/>
          <w:color w:val="000000" w:themeColor="text1"/>
        </w:rPr>
        <w:lastRenderedPageBreak/>
        <w:t>zgodnie z Wnioskiem i ewentualnym Postąpieniem w ramach Selekcji Etapu I, nie więcej jednak w każdym przypadku niż 500 000 zł (pięćset tysięcy) złotych brutto.*</w:t>
      </w:r>
    </w:p>
    <w:p w14:paraId="04B68E93" w14:textId="6AA5B27A" w:rsidR="007862EC" w:rsidRPr="00433679" w:rsidRDefault="007862EC" w:rsidP="00433679">
      <w:pPr>
        <w:ind w:left="426"/>
        <w:rPr>
          <w:rFonts w:asciiTheme="minorHAnsi" w:hAnsiTheme="minorHAnsi" w:cstheme="minorHAnsi"/>
          <w:i/>
          <w:iCs/>
        </w:rPr>
      </w:pPr>
      <w:r w:rsidRPr="00433679">
        <w:rPr>
          <w:rFonts w:asciiTheme="minorHAnsi" w:hAnsiTheme="minorHAnsi" w:cstheme="minorHAnsi"/>
          <w:i/>
          <w:iCs/>
        </w:rPr>
        <w:t xml:space="preserve">[jeśli realizacja Umowy zgodnie z </w:t>
      </w:r>
      <w:r w:rsidRPr="00433679">
        <w:rPr>
          <w:rFonts w:asciiTheme="minorHAnsi" w:hAnsiTheme="minorHAnsi" w:cstheme="minorHAnsi"/>
          <w:i/>
          <w:iCs/>
        </w:rPr>
        <w:fldChar w:fldCharType="begin"/>
      </w:r>
      <w:r w:rsidRPr="00433679">
        <w:rPr>
          <w:rFonts w:asciiTheme="minorHAnsi" w:hAnsiTheme="minorHAnsi" w:cstheme="minorHAnsi"/>
          <w:i/>
          <w:iCs/>
        </w:rPr>
        <w:instrText xml:space="preserve"> REF _Ref70331596 \n \h  \* MERGEFORMAT </w:instrText>
      </w:r>
      <w:r w:rsidRPr="00433679">
        <w:rPr>
          <w:rFonts w:asciiTheme="minorHAnsi" w:hAnsiTheme="minorHAnsi" w:cstheme="minorHAnsi"/>
          <w:i/>
          <w:iCs/>
        </w:rPr>
      </w:r>
      <w:r w:rsidRPr="00433679">
        <w:rPr>
          <w:rFonts w:asciiTheme="minorHAnsi" w:hAnsiTheme="minorHAnsi" w:cstheme="minorHAnsi"/>
          <w:i/>
          <w:iCs/>
        </w:rPr>
        <w:fldChar w:fldCharType="separate"/>
      </w:r>
      <w:r w:rsidR="0071785C" w:rsidRPr="00433679">
        <w:rPr>
          <w:rFonts w:asciiTheme="minorHAnsi" w:hAnsiTheme="minorHAnsi" w:cstheme="minorHAnsi"/>
          <w:i/>
          <w:iCs/>
        </w:rPr>
        <w:t>ART. 3</w:t>
      </w:r>
      <w:r w:rsidRPr="00433679">
        <w:rPr>
          <w:rFonts w:asciiTheme="minorHAnsi" w:hAnsiTheme="minorHAnsi" w:cstheme="minorHAnsi"/>
          <w:i/>
          <w:iCs/>
        </w:rPr>
        <w:fldChar w:fldCharType="end"/>
      </w:r>
      <w:r w:rsidRPr="00433679">
        <w:rPr>
          <w:rFonts w:asciiTheme="minorHAnsi" w:hAnsiTheme="minorHAnsi" w:cstheme="minorHAnsi"/>
          <w:i/>
          <w:iCs/>
        </w:rPr>
        <w:t xml:space="preserve"> </w:t>
      </w:r>
      <w:r w:rsidRPr="00433679">
        <w:rPr>
          <w:rFonts w:asciiTheme="minorHAnsi" w:hAnsiTheme="minorHAnsi" w:cstheme="minorHAnsi"/>
          <w:i/>
          <w:iCs/>
        </w:rPr>
        <w:fldChar w:fldCharType="begin"/>
      </w:r>
      <w:r w:rsidRPr="00433679">
        <w:rPr>
          <w:rFonts w:asciiTheme="minorHAnsi" w:hAnsiTheme="minorHAnsi" w:cstheme="minorHAnsi"/>
          <w:i/>
          <w:iCs/>
        </w:rPr>
        <w:instrText xml:space="preserve"> REF _Ref52658708 \n \h  \* MERGEFORMAT </w:instrText>
      </w:r>
      <w:r w:rsidRPr="00433679">
        <w:rPr>
          <w:rFonts w:asciiTheme="minorHAnsi" w:hAnsiTheme="minorHAnsi" w:cstheme="minorHAnsi"/>
          <w:i/>
          <w:iCs/>
        </w:rPr>
      </w:r>
      <w:r w:rsidRPr="00433679">
        <w:rPr>
          <w:rFonts w:asciiTheme="minorHAnsi" w:hAnsiTheme="minorHAnsi" w:cstheme="minorHAnsi"/>
          <w:i/>
          <w:iCs/>
        </w:rPr>
        <w:fldChar w:fldCharType="separate"/>
      </w:r>
      <w:r w:rsidR="0071785C" w:rsidRPr="00433679">
        <w:rPr>
          <w:rFonts w:asciiTheme="minorHAnsi" w:hAnsiTheme="minorHAnsi" w:cstheme="minorHAnsi"/>
          <w:i/>
          <w:iCs/>
        </w:rPr>
        <w:t>§2</w:t>
      </w:r>
      <w:r w:rsidRPr="00433679">
        <w:rPr>
          <w:rFonts w:asciiTheme="minorHAnsi" w:hAnsiTheme="minorHAnsi" w:cstheme="minorHAnsi"/>
          <w:i/>
          <w:iCs/>
        </w:rPr>
        <w:fldChar w:fldCharType="end"/>
      </w:r>
      <w:r w:rsidRPr="00433679">
        <w:rPr>
          <w:rFonts w:asciiTheme="minorHAnsi" w:hAnsiTheme="minorHAnsi" w:cstheme="minorHAnsi"/>
          <w:i/>
          <w:iCs/>
        </w:rPr>
        <w:t xml:space="preserve"> dotyczy Strumienia „Bateria” treść tego paragrafu zastępuje się sformułowaniem „[celowo pusty]”]</w:t>
      </w:r>
      <w:r w:rsidR="009D405D" w:rsidRPr="00433679">
        <w:rPr>
          <w:rFonts w:asciiTheme="minorHAnsi" w:hAnsiTheme="minorHAnsi" w:cstheme="minorHAnsi"/>
          <w:i/>
          <w:iCs/>
        </w:rPr>
        <w:t xml:space="preserve"> </w:t>
      </w:r>
    </w:p>
    <w:p w14:paraId="25DE0167" w14:textId="77777777" w:rsidR="00CB14F5" w:rsidRPr="00433679" w:rsidRDefault="00CB14F5" w:rsidP="00433679">
      <w:pPr>
        <w:pStyle w:val="Nagwek2"/>
      </w:pPr>
      <w:bookmarkStart w:id="278" w:name="_Ref52742072"/>
      <w:bookmarkStart w:id="279" w:name="_Toc52745913"/>
      <w:bookmarkStart w:id="280" w:name="_Toc70340602"/>
      <w:r w:rsidRPr="00433679">
        <w:t>[ZALICZKI]</w:t>
      </w:r>
      <w:bookmarkEnd w:id="278"/>
      <w:bookmarkEnd w:id="279"/>
      <w:bookmarkEnd w:id="280"/>
    </w:p>
    <w:p w14:paraId="50E8837D" w14:textId="77777777" w:rsidR="00CB14F5" w:rsidRPr="00433679" w:rsidRDefault="00CB14F5" w:rsidP="00433679">
      <w:pPr>
        <w:pStyle w:val="Akapitzlist"/>
        <w:numPr>
          <w:ilvl w:val="0"/>
          <w:numId w:val="71"/>
        </w:numPr>
        <w:spacing w:before="60" w:after="60"/>
        <w:ind w:left="284"/>
        <w:jc w:val="both"/>
        <w:rPr>
          <w:rFonts w:asciiTheme="minorHAnsi" w:hAnsiTheme="minorHAnsi" w:cstheme="minorHAnsi"/>
          <w:color w:val="000000" w:themeColor="text1"/>
        </w:rPr>
      </w:pPr>
      <w:bookmarkStart w:id="281" w:name="_Ref52742075"/>
      <w:bookmarkStart w:id="282" w:name="_Ref511976636"/>
      <w:r w:rsidRPr="00433679">
        <w:rPr>
          <w:rFonts w:asciiTheme="minorHAnsi" w:hAnsiTheme="minorHAnsi" w:cstheme="minorHAnsi"/>
          <w:color w:val="000000" w:themeColor="text1"/>
        </w:rPr>
        <w:t>Na pisemny wniosek Wykonawcy, złożony nie wcześniej niż w dniu rozpoczęcia przez niego prac w danym Etapie i nie później niż w terminie 30 dni od tego dnia, NCBR może wypłacać Wykonawcy Zaliczkę na poczet wynagrodzenia za dany Etap zgodnie z poniższym artykułem.</w:t>
      </w:r>
      <w:bookmarkEnd w:id="281"/>
    </w:p>
    <w:p w14:paraId="03093FA9" w14:textId="77777777" w:rsidR="00CB14F5" w:rsidRPr="00433679" w:rsidRDefault="00CB14F5" w:rsidP="00433679">
      <w:pPr>
        <w:pStyle w:val="Akapitzlist"/>
        <w:numPr>
          <w:ilvl w:val="0"/>
          <w:numId w:val="71"/>
        </w:numPr>
        <w:spacing w:before="60" w:after="60"/>
        <w:ind w:left="28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Wykonawca wskazuje wedle swojego wyboru, we wniosku, o którym mowa w paragrafie poprzedzającym, jedną </w:t>
      </w:r>
      <w:r w:rsidRPr="00433679">
        <w:rPr>
          <w:rFonts w:asciiTheme="minorHAnsi" w:eastAsia="Calibri" w:hAnsiTheme="minorHAnsi" w:cstheme="minorHAnsi"/>
          <w:color w:val="000000" w:themeColor="text1"/>
        </w:rPr>
        <w:t xml:space="preserve">lub kilka </w:t>
      </w:r>
      <w:r w:rsidRPr="00433679">
        <w:rPr>
          <w:rFonts w:asciiTheme="minorHAnsi" w:hAnsiTheme="minorHAnsi" w:cstheme="minorHAnsi"/>
          <w:color w:val="000000" w:themeColor="text1"/>
        </w:rPr>
        <w:t>z poniższych metod wypłaty Zaliczki:</w:t>
      </w:r>
    </w:p>
    <w:p w14:paraId="14DBE36E" w14:textId="77777777" w:rsidR="00CB14F5" w:rsidRPr="00433679" w:rsidRDefault="00CB14F5" w:rsidP="00433679">
      <w:pPr>
        <w:pStyle w:val="Akapitzlist"/>
        <w:numPr>
          <w:ilvl w:val="1"/>
          <w:numId w:val="71"/>
        </w:numPr>
        <w:spacing w:before="60" w:after="60"/>
        <w:ind w:left="853"/>
        <w:jc w:val="both"/>
        <w:rPr>
          <w:rFonts w:asciiTheme="minorHAnsi" w:eastAsiaTheme="minorEastAsia" w:hAnsiTheme="minorHAnsi" w:cstheme="minorHAnsi"/>
          <w:color w:val="000000" w:themeColor="text1"/>
        </w:rPr>
      </w:pPr>
      <w:r w:rsidRPr="00433679">
        <w:rPr>
          <w:rFonts w:asciiTheme="minorHAnsi" w:hAnsiTheme="minorHAnsi" w:cstheme="minorHAnsi"/>
          <w:color w:val="000000" w:themeColor="text1"/>
        </w:rPr>
        <w:t>[</w:t>
      </w:r>
      <w:r w:rsidRPr="00433679">
        <w:rPr>
          <w:rFonts w:asciiTheme="minorHAnsi" w:hAnsiTheme="minorHAnsi" w:cstheme="minorHAnsi"/>
          <w:b/>
          <w:color w:val="000000" w:themeColor="text1"/>
        </w:rPr>
        <w:t>Zaliczka jednorazowa</w:t>
      </w:r>
      <w:r w:rsidRPr="00433679">
        <w:rPr>
          <w:rFonts w:asciiTheme="minorHAnsi" w:hAnsiTheme="minorHAnsi" w:cstheme="minorHAnsi"/>
          <w:color w:val="000000" w:themeColor="text1"/>
        </w:rPr>
        <w:t xml:space="preserve">] jednorazowo z góry, w terminie wskazanym przez Wykonawcę we wniosku wskazanym w paragrafie poprzedzającym, lecz w terminie nie krótszym niż 30 dni od zaakceptowania przez NCBR takiego wniosku, w kwocie wskazanej przez Wykonawcę, nie większej jednak niż niższa ze wskazanych kwot: </w:t>
      </w:r>
    </w:p>
    <w:p w14:paraId="52B0ACCF" w14:textId="77777777" w:rsidR="00CB14F5" w:rsidRPr="00433679" w:rsidRDefault="00CB14F5" w:rsidP="00433679">
      <w:pPr>
        <w:pStyle w:val="Akapitzlist"/>
        <w:numPr>
          <w:ilvl w:val="2"/>
          <w:numId w:val="71"/>
        </w:numPr>
        <w:spacing w:before="60" w:after="60"/>
        <w:ind w:left="1013"/>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 80% wynagrodzenia za wykonanie danego Etapu wskazanego przez Wykonawcę we Wniosku albo </w:t>
      </w:r>
    </w:p>
    <w:p w14:paraId="5EE2545E" w14:textId="77777777" w:rsidR="00CB14F5" w:rsidRPr="00433679" w:rsidRDefault="00CB14F5" w:rsidP="00433679">
      <w:pPr>
        <w:pStyle w:val="Akapitzlist"/>
        <w:numPr>
          <w:ilvl w:val="2"/>
          <w:numId w:val="71"/>
        </w:numPr>
        <w:spacing w:before="60" w:after="60"/>
        <w:ind w:left="1013"/>
        <w:jc w:val="both"/>
        <w:rPr>
          <w:rFonts w:asciiTheme="minorHAnsi" w:hAnsiTheme="minorHAnsi" w:cstheme="minorHAnsi"/>
          <w:color w:val="000000" w:themeColor="text1"/>
        </w:rPr>
      </w:pPr>
      <w:r w:rsidRPr="00433679">
        <w:rPr>
          <w:rFonts w:asciiTheme="minorHAnsi" w:hAnsiTheme="minorHAnsi" w:cstheme="minorHAnsi"/>
          <w:color w:val="000000" w:themeColor="text1"/>
        </w:rPr>
        <w:t>jeśli miało miejsce takie oświadczenie - 80% najniższej wartości wynagrodzenia za wykonanie danego Etapu wskazanej przez Wykonawcę w późniejszych zaktualizowanych Ofertach, składanych w ramach Selekcji,</w:t>
      </w:r>
    </w:p>
    <w:p w14:paraId="2BCB8BD1" w14:textId="6AF36773" w:rsidR="00CB14F5" w:rsidRPr="00433679" w:rsidRDefault="00CB14F5" w:rsidP="00433679">
      <w:pPr>
        <w:spacing w:before="60" w:after="60"/>
        <w:ind w:left="133"/>
        <w:jc w:val="both"/>
        <w:rPr>
          <w:rFonts w:asciiTheme="minorHAnsi" w:eastAsiaTheme="minorEastAsia" w:hAnsiTheme="minorHAnsi" w:cstheme="minorHAnsi"/>
          <w:color w:val="000000" w:themeColor="text1"/>
        </w:rPr>
      </w:pPr>
      <w:r w:rsidRPr="00433679">
        <w:rPr>
          <w:rFonts w:asciiTheme="minorHAnsi" w:hAnsiTheme="minorHAnsi" w:cstheme="minorHAnsi"/>
          <w:color w:val="000000" w:themeColor="text1"/>
        </w:rPr>
        <w:t>pod warunkiem ustanowienia przez Wykonawcę przed wypłatą Zaliczki dodatkowego zabezpieczenia w formie poręczenia bankowego, gwarancji bankowej, gwarancji ubezpieczeniowej lub zastawu rejestrowego</w:t>
      </w:r>
      <w:r w:rsidR="000A7F46" w:rsidRPr="00433679">
        <w:rPr>
          <w:rFonts w:asciiTheme="minorHAnsi" w:hAnsiTheme="minorHAnsi" w:cstheme="minorHAnsi"/>
          <w:color w:val="000000" w:themeColor="text1"/>
        </w:rPr>
        <w:t>, poręczenia, zastawu</w:t>
      </w:r>
      <w:r w:rsidRPr="00433679">
        <w:rPr>
          <w:rFonts w:asciiTheme="minorHAnsi" w:hAnsiTheme="minorHAnsi" w:cstheme="minorHAnsi"/>
          <w:color w:val="000000" w:themeColor="text1"/>
        </w:rPr>
        <w:t xml:space="preserve"> lub w innej formie uprzednio zaakceptowanej przez NCBR w formie pisemnej pod rygorem nieważności, odpowiadającego całej kwocie Zaliczki, albo</w:t>
      </w:r>
    </w:p>
    <w:p w14:paraId="3ABF9975" w14:textId="24FF1EBE" w:rsidR="00CB14F5" w:rsidRPr="00433679" w:rsidRDefault="00CB14F5" w:rsidP="00433679">
      <w:pPr>
        <w:pStyle w:val="Akapitzlist"/>
        <w:numPr>
          <w:ilvl w:val="1"/>
          <w:numId w:val="71"/>
        </w:numPr>
        <w:spacing w:before="60" w:after="60"/>
        <w:ind w:left="853"/>
        <w:jc w:val="both"/>
        <w:rPr>
          <w:rFonts w:asciiTheme="minorHAnsi" w:hAnsiTheme="minorHAnsi" w:cstheme="minorHAnsi"/>
          <w:color w:val="000000" w:themeColor="text1"/>
        </w:rPr>
      </w:pPr>
      <w:r w:rsidRPr="00433679">
        <w:rPr>
          <w:rFonts w:asciiTheme="minorHAnsi" w:hAnsiTheme="minorHAnsi" w:cstheme="minorHAnsi"/>
          <w:color w:val="000000" w:themeColor="text1"/>
        </w:rPr>
        <w:t>[</w:t>
      </w:r>
      <w:r w:rsidRPr="00433679">
        <w:rPr>
          <w:rFonts w:asciiTheme="minorHAnsi" w:hAnsiTheme="minorHAnsi" w:cstheme="minorHAnsi"/>
          <w:b/>
          <w:color w:val="000000" w:themeColor="text1"/>
        </w:rPr>
        <w:t>Zaliczka płatna wraz z postępem Prac B+R z góry</w:t>
      </w:r>
      <w:r w:rsidRPr="00433679">
        <w:rPr>
          <w:rFonts w:asciiTheme="minorHAnsi" w:eastAsia="Calibri" w:hAnsiTheme="minorHAnsi" w:cstheme="minorHAnsi"/>
          <w:b/>
          <w:bCs/>
          <w:color w:val="000000" w:themeColor="text1"/>
        </w:rPr>
        <w:t xml:space="preserve"> z zabezpieczeniem</w:t>
      </w:r>
      <w:r w:rsidRPr="00433679">
        <w:rPr>
          <w:rFonts w:asciiTheme="minorHAnsi" w:hAnsiTheme="minorHAnsi" w:cstheme="minorHAnsi"/>
          <w:color w:val="000000" w:themeColor="text1"/>
        </w:rPr>
        <w:t xml:space="preserve">] w częściach płatnych zgodnie z Harmonogramem </w:t>
      </w:r>
      <w:r w:rsidR="007D3389" w:rsidRPr="00433679">
        <w:rPr>
          <w:rFonts w:asciiTheme="minorHAnsi" w:hAnsiTheme="minorHAnsi" w:cstheme="minorHAnsi"/>
          <w:color w:val="000000" w:themeColor="text1"/>
        </w:rPr>
        <w:t>Prac</w:t>
      </w:r>
      <w:r w:rsidRPr="00433679">
        <w:rPr>
          <w:rFonts w:asciiTheme="minorHAnsi" w:hAnsiTheme="minorHAnsi" w:cstheme="minorHAnsi"/>
          <w:color w:val="000000" w:themeColor="text1"/>
        </w:rPr>
        <w:t xml:space="preserve"> i odpowiadających wskazanym tamże częściom Prac B+R podlegającym Odbiorowi częściowemu, przed rozpoczęciem takiej części Prac B+R, przy czym:</w:t>
      </w:r>
    </w:p>
    <w:p w14:paraId="636EF0BF" w14:textId="77777777" w:rsidR="00CB14F5" w:rsidRPr="00433679" w:rsidRDefault="00CB14F5" w:rsidP="00433679">
      <w:pPr>
        <w:pStyle w:val="Akapitzlist"/>
        <w:numPr>
          <w:ilvl w:val="2"/>
          <w:numId w:val="71"/>
        </w:numPr>
        <w:spacing w:before="60" w:after="60"/>
        <w:ind w:left="1013"/>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 łączna wartość części Zaliczki wypłacanych zgodnie z niniejszym pkt 2) w danym Etapie nie może przekroczyć niższej ze wskazanych kwot:</w:t>
      </w:r>
    </w:p>
    <w:p w14:paraId="3216C806" w14:textId="77777777" w:rsidR="00CB14F5" w:rsidRPr="00433679" w:rsidRDefault="00CB14F5" w:rsidP="00433679">
      <w:pPr>
        <w:pStyle w:val="Akapitzlist"/>
        <w:numPr>
          <w:ilvl w:val="3"/>
          <w:numId w:val="71"/>
        </w:numPr>
        <w:spacing w:before="60" w:after="60"/>
        <w:ind w:left="1607"/>
        <w:jc w:val="both"/>
        <w:rPr>
          <w:rFonts w:asciiTheme="minorHAnsi" w:eastAsiaTheme="minorEastAsia" w:hAnsiTheme="minorHAnsi" w:cstheme="minorHAnsi"/>
          <w:color w:val="000000" w:themeColor="text1"/>
        </w:rPr>
      </w:pPr>
      <w:r w:rsidRPr="00433679">
        <w:rPr>
          <w:rFonts w:asciiTheme="minorHAnsi" w:hAnsiTheme="minorHAnsi" w:cstheme="minorHAnsi"/>
          <w:color w:val="000000" w:themeColor="text1"/>
        </w:rPr>
        <w:t>80% wynagrodzenia za wykonanie danego Etapu wskazanego przez Wykonawcę we Wniosku albo</w:t>
      </w:r>
    </w:p>
    <w:p w14:paraId="2F045297" w14:textId="77777777" w:rsidR="00CB14F5" w:rsidRPr="00433679" w:rsidRDefault="00CB14F5" w:rsidP="00433679">
      <w:pPr>
        <w:pStyle w:val="Akapitzlist"/>
        <w:numPr>
          <w:ilvl w:val="3"/>
          <w:numId w:val="71"/>
        </w:numPr>
        <w:spacing w:before="60" w:after="60"/>
        <w:ind w:left="1607"/>
        <w:jc w:val="both"/>
        <w:rPr>
          <w:rFonts w:asciiTheme="minorHAnsi" w:eastAsiaTheme="minorEastAsia" w:hAnsiTheme="minorHAnsi" w:cstheme="minorHAnsi"/>
          <w:color w:val="000000" w:themeColor="text1"/>
        </w:rPr>
      </w:pPr>
      <w:r w:rsidRPr="00433679">
        <w:rPr>
          <w:rFonts w:asciiTheme="minorHAnsi" w:hAnsiTheme="minorHAnsi" w:cstheme="minorHAnsi"/>
          <w:color w:val="000000" w:themeColor="text1"/>
        </w:rPr>
        <w:t>jeśli miało miejsce takie oświadczenie - 80% najniższej wartości wynagrodzenia za wykonanie danego Etapu wskazanej przez Wykonawcę w późniejszych zaktualizowanych Ofertach, składanych w ramach Selekcji,</w:t>
      </w:r>
    </w:p>
    <w:p w14:paraId="53E13E79" w14:textId="77777777" w:rsidR="00CB14F5" w:rsidRPr="00433679" w:rsidRDefault="00CB14F5" w:rsidP="00433679">
      <w:pPr>
        <w:pStyle w:val="Akapitzlist"/>
        <w:numPr>
          <w:ilvl w:val="2"/>
          <w:numId w:val="71"/>
        </w:numPr>
        <w:spacing w:before="60" w:after="60"/>
        <w:ind w:left="1013"/>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 żadna z części Zaliczki wypłacanych zgodnie z niniejszym pkt 2) nie może przekraczać 30% kwoty wskazanej w tym punkcie 2) lit. a),</w:t>
      </w:r>
    </w:p>
    <w:p w14:paraId="03269D13" w14:textId="7DA7191C" w:rsidR="00CB14F5" w:rsidRPr="00433679" w:rsidRDefault="00CB14F5" w:rsidP="00433679">
      <w:pPr>
        <w:pStyle w:val="Akapitzlist"/>
        <w:numPr>
          <w:ilvl w:val="2"/>
          <w:numId w:val="71"/>
        </w:numPr>
        <w:spacing w:before="60" w:after="60"/>
        <w:ind w:left="1013"/>
        <w:jc w:val="both"/>
        <w:rPr>
          <w:rFonts w:asciiTheme="minorHAnsi" w:eastAsiaTheme="minorEastAsia" w:hAnsiTheme="minorHAnsi" w:cstheme="minorHAnsi"/>
          <w:color w:val="000000" w:themeColor="text1"/>
        </w:rPr>
      </w:pPr>
      <w:r w:rsidRPr="00433679">
        <w:rPr>
          <w:rFonts w:asciiTheme="minorHAnsi" w:hAnsiTheme="minorHAnsi" w:cstheme="minorHAnsi"/>
          <w:color w:val="000000" w:themeColor="text1"/>
        </w:rPr>
        <w:t xml:space="preserve"> Wykonawca ustanowi przed wypłatą danej części Zaliczki zabezpieczenie odpowiadające jej wartości w formie poręczenia bankowego, gwarancji bankowej, gwarancji ubezpieczeniowej lub zastawu rejestrowego lub w innej formie uprzednio zaakceptowanej przez NCBR w formie pisemnej pod rygorem nieważności,</w:t>
      </w:r>
    </w:p>
    <w:p w14:paraId="7B6491B4" w14:textId="77777777" w:rsidR="00CB14F5" w:rsidRPr="00433679" w:rsidRDefault="00CB14F5" w:rsidP="00433679">
      <w:pPr>
        <w:pStyle w:val="Akapitzlist"/>
        <w:numPr>
          <w:ilvl w:val="2"/>
          <w:numId w:val="71"/>
        </w:numPr>
        <w:spacing w:before="60" w:after="60"/>
        <w:ind w:left="1013"/>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 po dokonaniu Odbioru częściowego części Prac B+R objętych Zaliczką, zabezpieczenie związane z tą częścią może być wykorzystane do zabezpieczenia kolejnej części Zaliczki, </w:t>
      </w:r>
      <w:r w:rsidRPr="00433679">
        <w:rPr>
          <w:rFonts w:asciiTheme="minorHAnsi" w:eastAsia="Calibri" w:hAnsiTheme="minorHAnsi" w:cstheme="minorHAnsi"/>
          <w:color w:val="000000" w:themeColor="text1"/>
        </w:rPr>
        <w:t>A</w:t>
      </w:r>
    </w:p>
    <w:p w14:paraId="5C36A23F" w14:textId="77777777" w:rsidR="00CB14F5" w:rsidRPr="00433679" w:rsidRDefault="00CB14F5" w:rsidP="00433679">
      <w:pPr>
        <w:pStyle w:val="Akapitzlist"/>
        <w:numPr>
          <w:ilvl w:val="2"/>
          <w:numId w:val="71"/>
        </w:numPr>
        <w:spacing w:before="60" w:after="60"/>
        <w:ind w:left="1013"/>
        <w:jc w:val="both"/>
        <w:rPr>
          <w:rFonts w:asciiTheme="minorHAnsi" w:eastAsiaTheme="minorEastAsia" w:hAnsiTheme="minorHAnsi" w:cstheme="minorHAnsi"/>
          <w:color w:val="000000" w:themeColor="text1"/>
        </w:rPr>
      </w:pPr>
      <w:r w:rsidRPr="00433679">
        <w:rPr>
          <w:rFonts w:asciiTheme="minorHAnsi" w:eastAsia="Calibri" w:hAnsiTheme="minorHAnsi" w:cstheme="minorHAnsi"/>
          <w:color w:val="000000" w:themeColor="text1"/>
        </w:rPr>
        <w:t xml:space="preserve">wypłata kolejnej części Zaliczki może nastąpić tylko, jeśli uprzednio dokonano Odbioru Częściowego wszystkich Prac B+R odpowiadających uprzednio wypłaconym Zaliczkom albo </w:t>
      </w:r>
    </w:p>
    <w:p w14:paraId="36FB4565" w14:textId="5FAC6C2B" w:rsidR="00CB14F5" w:rsidRPr="00433679" w:rsidRDefault="00CB14F5" w:rsidP="00433679">
      <w:pPr>
        <w:pStyle w:val="Akapitzlist"/>
        <w:numPr>
          <w:ilvl w:val="1"/>
          <w:numId w:val="71"/>
        </w:numPr>
        <w:spacing w:before="60" w:after="60"/>
        <w:ind w:left="853"/>
        <w:jc w:val="both"/>
        <w:rPr>
          <w:rFonts w:asciiTheme="minorHAnsi" w:eastAsiaTheme="minorEastAsia" w:hAnsiTheme="minorHAnsi" w:cstheme="minorHAnsi"/>
          <w:color w:val="000000" w:themeColor="text1"/>
        </w:rPr>
      </w:pPr>
      <w:r w:rsidRPr="00433679">
        <w:rPr>
          <w:rFonts w:asciiTheme="minorHAnsi" w:eastAsia="Calibri" w:hAnsiTheme="minorHAnsi" w:cstheme="minorHAnsi"/>
          <w:color w:val="000000" w:themeColor="text1"/>
        </w:rPr>
        <w:t>[</w:t>
      </w:r>
      <w:r w:rsidRPr="00433679">
        <w:rPr>
          <w:rFonts w:asciiTheme="minorHAnsi" w:eastAsia="Calibri" w:hAnsiTheme="minorHAnsi" w:cstheme="minorHAnsi"/>
          <w:b/>
          <w:bCs/>
          <w:color w:val="000000" w:themeColor="text1"/>
        </w:rPr>
        <w:t>Zaliczka płatna wraz z postępem Prac B+R z góry z wekslem</w:t>
      </w:r>
      <w:r w:rsidRPr="00433679">
        <w:rPr>
          <w:rFonts w:asciiTheme="minorHAnsi" w:eastAsia="Calibri" w:hAnsiTheme="minorHAnsi" w:cstheme="minorHAnsi"/>
          <w:color w:val="000000" w:themeColor="text1"/>
        </w:rPr>
        <w:t xml:space="preserve">] w częściach płatnych zgodnie z Harmonogramem </w:t>
      </w:r>
      <w:r w:rsidR="007D3389" w:rsidRPr="00433679">
        <w:rPr>
          <w:rFonts w:asciiTheme="minorHAnsi" w:eastAsia="Calibri" w:hAnsiTheme="minorHAnsi" w:cstheme="minorHAnsi"/>
          <w:color w:val="000000" w:themeColor="text1"/>
        </w:rPr>
        <w:t>Prac</w:t>
      </w:r>
      <w:r w:rsidRPr="00433679">
        <w:rPr>
          <w:rFonts w:asciiTheme="minorHAnsi" w:eastAsia="Calibri" w:hAnsiTheme="minorHAnsi" w:cstheme="minorHAnsi"/>
          <w:color w:val="000000" w:themeColor="text1"/>
        </w:rPr>
        <w:t xml:space="preserve"> i odpowiadających wskazanym tamże częściom Prac B+R </w:t>
      </w:r>
      <w:r w:rsidRPr="00433679">
        <w:rPr>
          <w:rFonts w:asciiTheme="minorHAnsi" w:eastAsia="Calibri" w:hAnsiTheme="minorHAnsi" w:cstheme="minorHAnsi"/>
          <w:color w:val="000000" w:themeColor="text1"/>
        </w:rPr>
        <w:lastRenderedPageBreak/>
        <w:t>podlegającym Odbiorowi częściowemu, przed rozpoczęciem takiej części Prac B+R, przy czym:</w:t>
      </w:r>
    </w:p>
    <w:p w14:paraId="60A20CDB" w14:textId="77777777" w:rsidR="00CB14F5" w:rsidRPr="00433679" w:rsidRDefault="00CB14F5" w:rsidP="00433679">
      <w:pPr>
        <w:pStyle w:val="Akapitzlist"/>
        <w:numPr>
          <w:ilvl w:val="2"/>
          <w:numId w:val="71"/>
        </w:numPr>
        <w:spacing w:before="60" w:after="60"/>
        <w:ind w:left="1013"/>
        <w:jc w:val="both"/>
        <w:rPr>
          <w:rFonts w:asciiTheme="minorHAnsi" w:eastAsiaTheme="minorEastAsia" w:hAnsiTheme="minorHAnsi" w:cstheme="minorHAnsi"/>
          <w:color w:val="000000" w:themeColor="text1"/>
        </w:rPr>
      </w:pPr>
      <w:r w:rsidRPr="00433679">
        <w:rPr>
          <w:rFonts w:asciiTheme="minorHAnsi" w:eastAsia="Calibri" w:hAnsiTheme="minorHAnsi" w:cstheme="minorHAnsi"/>
          <w:color w:val="000000" w:themeColor="text1"/>
        </w:rPr>
        <w:t xml:space="preserve"> łączna wartość części Zaliczki wypłacanych zgodnie z niniejszym pkt 3) w danym Etapie nie może przekroczyć niższej ze wskazanych kwot:</w:t>
      </w:r>
    </w:p>
    <w:p w14:paraId="43D40D3E" w14:textId="77777777" w:rsidR="00CB14F5" w:rsidRPr="00433679" w:rsidRDefault="00CB14F5" w:rsidP="00433679">
      <w:pPr>
        <w:pStyle w:val="Akapitzlist"/>
        <w:numPr>
          <w:ilvl w:val="3"/>
          <w:numId w:val="71"/>
        </w:numPr>
        <w:spacing w:before="60" w:after="60"/>
        <w:ind w:left="1607"/>
        <w:jc w:val="both"/>
        <w:rPr>
          <w:rFonts w:asciiTheme="minorHAnsi" w:eastAsiaTheme="minorEastAsia" w:hAnsiTheme="minorHAnsi" w:cstheme="minorHAnsi"/>
          <w:color w:val="000000" w:themeColor="text1"/>
        </w:rPr>
      </w:pPr>
      <w:r w:rsidRPr="00433679">
        <w:rPr>
          <w:rFonts w:asciiTheme="minorHAnsi" w:eastAsia="Calibri" w:hAnsiTheme="minorHAnsi" w:cstheme="minorHAnsi"/>
          <w:color w:val="000000" w:themeColor="text1"/>
        </w:rPr>
        <w:t>80% wynagrodzenia za wykonanie danego Etapu wskazanego przez Wykonawcę we Wniosku albo</w:t>
      </w:r>
    </w:p>
    <w:p w14:paraId="390CDBA4" w14:textId="77777777" w:rsidR="00CB14F5" w:rsidRPr="00433679" w:rsidRDefault="00CB14F5" w:rsidP="00433679">
      <w:pPr>
        <w:pStyle w:val="Akapitzlist"/>
        <w:numPr>
          <w:ilvl w:val="3"/>
          <w:numId w:val="71"/>
        </w:numPr>
        <w:spacing w:before="60" w:after="60"/>
        <w:ind w:left="1607"/>
        <w:jc w:val="both"/>
        <w:rPr>
          <w:rFonts w:asciiTheme="minorHAnsi" w:eastAsiaTheme="minorEastAsia" w:hAnsiTheme="minorHAnsi" w:cstheme="minorHAnsi"/>
          <w:color w:val="000000" w:themeColor="text1"/>
        </w:rPr>
      </w:pPr>
      <w:r w:rsidRPr="00433679">
        <w:rPr>
          <w:rFonts w:asciiTheme="minorHAnsi" w:eastAsia="Calibri" w:hAnsiTheme="minorHAnsi" w:cstheme="minorHAnsi"/>
          <w:color w:val="000000" w:themeColor="text1"/>
        </w:rPr>
        <w:t>jeśli miało miejsce takie oświadczenie - 80% najniższej wartości wynagrodzenia za wykonanie danego Etapu wskazanej przez Wykonawcę w późniejszych zaktualizowanych Ofertach, składanych w ramach Selekcji,</w:t>
      </w:r>
    </w:p>
    <w:p w14:paraId="3D52ED6F" w14:textId="27FEA960" w:rsidR="00CB14F5" w:rsidRPr="00433679" w:rsidRDefault="00CB14F5" w:rsidP="00433679">
      <w:pPr>
        <w:pStyle w:val="Akapitzlist"/>
        <w:numPr>
          <w:ilvl w:val="2"/>
          <w:numId w:val="71"/>
        </w:numPr>
        <w:spacing w:before="60" w:after="60"/>
        <w:ind w:left="1013"/>
        <w:jc w:val="both"/>
        <w:rPr>
          <w:rFonts w:asciiTheme="minorHAnsi" w:eastAsiaTheme="minorEastAsia" w:hAnsiTheme="minorHAnsi" w:cstheme="minorHAnsi"/>
          <w:color w:val="000000" w:themeColor="text1"/>
        </w:rPr>
      </w:pPr>
      <w:r w:rsidRPr="00433679">
        <w:rPr>
          <w:rFonts w:asciiTheme="minorHAnsi" w:eastAsia="Calibri" w:hAnsiTheme="minorHAnsi" w:cstheme="minorHAnsi"/>
          <w:color w:val="000000" w:themeColor="text1"/>
        </w:rPr>
        <w:t xml:space="preserve"> żadna z części Zaliczki wypłacanych zgodnie z niniejszym pkt 3) nie może przekraczać wartości </w:t>
      </w:r>
      <w:r w:rsidR="00D72DAD">
        <w:rPr>
          <w:rFonts w:asciiTheme="minorHAnsi" w:eastAsia="Calibri" w:hAnsiTheme="minorHAnsi" w:cstheme="minorHAnsi"/>
          <w:color w:val="000000" w:themeColor="text1"/>
        </w:rPr>
        <w:t>4</w:t>
      </w:r>
      <w:r w:rsidRPr="00433679">
        <w:rPr>
          <w:rFonts w:asciiTheme="minorHAnsi" w:eastAsia="Calibri" w:hAnsiTheme="minorHAnsi" w:cstheme="minorHAnsi"/>
          <w:color w:val="000000" w:themeColor="text1"/>
        </w:rPr>
        <w:t>00 000 (</w:t>
      </w:r>
      <w:r w:rsidR="00D72DAD">
        <w:rPr>
          <w:rFonts w:asciiTheme="minorHAnsi" w:eastAsia="Calibri" w:hAnsiTheme="minorHAnsi" w:cstheme="minorHAnsi"/>
          <w:color w:val="000000" w:themeColor="text1"/>
        </w:rPr>
        <w:t>czterystu tysięcy</w:t>
      </w:r>
      <w:r w:rsidRPr="00433679">
        <w:rPr>
          <w:rFonts w:asciiTheme="minorHAnsi" w:eastAsia="Calibri" w:hAnsiTheme="minorHAnsi" w:cstheme="minorHAnsi"/>
          <w:color w:val="000000" w:themeColor="text1"/>
        </w:rPr>
        <w:t>) złotych</w:t>
      </w:r>
      <w:r w:rsidR="000A7F46" w:rsidRPr="00433679">
        <w:rPr>
          <w:rFonts w:asciiTheme="minorHAnsi" w:eastAsia="Calibri" w:hAnsiTheme="minorHAnsi" w:cstheme="minorHAnsi"/>
          <w:color w:val="000000" w:themeColor="text1"/>
        </w:rPr>
        <w:t>,</w:t>
      </w:r>
    </w:p>
    <w:p w14:paraId="316B8069" w14:textId="77777777" w:rsidR="00CB14F5" w:rsidRPr="00433679" w:rsidRDefault="00CB14F5" w:rsidP="00433679">
      <w:pPr>
        <w:pStyle w:val="Akapitzlist"/>
        <w:numPr>
          <w:ilvl w:val="2"/>
          <w:numId w:val="71"/>
        </w:numPr>
        <w:spacing w:before="60" w:after="60"/>
        <w:ind w:left="1013"/>
        <w:jc w:val="both"/>
        <w:rPr>
          <w:rFonts w:asciiTheme="minorHAnsi" w:eastAsiaTheme="minorEastAsia" w:hAnsiTheme="minorHAnsi" w:cstheme="minorHAnsi"/>
          <w:color w:val="000000" w:themeColor="text1"/>
        </w:rPr>
      </w:pPr>
      <w:r w:rsidRPr="00433679">
        <w:rPr>
          <w:rFonts w:asciiTheme="minorHAnsi" w:eastAsiaTheme="minorEastAsia" w:hAnsiTheme="minorHAnsi" w:cstheme="minorHAnsi"/>
          <w:color w:val="000000" w:themeColor="text1"/>
        </w:rPr>
        <w:t>Wykonawca ustanowi przed wypłatą danej części Zaliczki zabezpieczenie odpowiadające jej wartości w formie w formie weksla „in blanco” z adnotacją „bez protestu” wraz z deklaracją wekslową i podpisem poświadczonym przez notariusza,</w:t>
      </w:r>
    </w:p>
    <w:p w14:paraId="042A01C2" w14:textId="77777777" w:rsidR="00CB14F5" w:rsidRPr="00433679" w:rsidRDefault="00CB14F5" w:rsidP="00433679">
      <w:pPr>
        <w:pStyle w:val="Akapitzlist"/>
        <w:numPr>
          <w:ilvl w:val="2"/>
          <w:numId w:val="71"/>
        </w:numPr>
        <w:spacing w:before="60" w:after="60"/>
        <w:ind w:left="1013"/>
        <w:jc w:val="both"/>
        <w:rPr>
          <w:rFonts w:asciiTheme="minorHAnsi" w:eastAsiaTheme="minorEastAsia" w:hAnsiTheme="minorHAnsi" w:cstheme="minorHAnsi"/>
          <w:color w:val="000000" w:themeColor="text1"/>
        </w:rPr>
      </w:pPr>
      <w:r w:rsidRPr="00433679">
        <w:rPr>
          <w:rFonts w:asciiTheme="minorHAnsi" w:eastAsia="Calibri" w:hAnsiTheme="minorHAnsi" w:cstheme="minorHAnsi"/>
          <w:color w:val="000000" w:themeColor="text1"/>
        </w:rPr>
        <w:t>po dokonaniu Odbioru częściowego części Prac B+R objętych Zaliczką, zabezpieczenie związane z tą częścią może być wykorzystane do zabezpieczenia kolejnej części Zaliczki,</w:t>
      </w:r>
    </w:p>
    <w:p w14:paraId="5A921923" w14:textId="77777777" w:rsidR="00CB14F5" w:rsidRPr="00433679" w:rsidRDefault="00CB14F5" w:rsidP="00433679">
      <w:pPr>
        <w:pStyle w:val="Akapitzlist"/>
        <w:numPr>
          <w:ilvl w:val="2"/>
          <w:numId w:val="71"/>
        </w:numPr>
        <w:spacing w:before="60" w:after="60"/>
        <w:ind w:left="1013"/>
        <w:jc w:val="both"/>
        <w:rPr>
          <w:rFonts w:asciiTheme="minorHAnsi" w:eastAsiaTheme="minorEastAsia" w:hAnsiTheme="minorHAnsi" w:cstheme="minorHAnsi"/>
          <w:color w:val="000000" w:themeColor="text1"/>
        </w:rPr>
      </w:pPr>
      <w:r w:rsidRPr="00433679">
        <w:rPr>
          <w:rFonts w:asciiTheme="minorHAnsi" w:eastAsia="Calibri" w:hAnsiTheme="minorHAnsi" w:cstheme="minorHAnsi"/>
          <w:color w:val="000000" w:themeColor="text1"/>
        </w:rPr>
        <w:t xml:space="preserve">wypłata kolejnej części Zaliczki może nastąpić tylko, jeśli uprzednio dokonano Odbioru Częściowego wszystkich Prac B+R odpowiadających uprzednio wypłaconym Zaliczkom albo </w:t>
      </w:r>
    </w:p>
    <w:p w14:paraId="31DB2D41" w14:textId="161EB7CD" w:rsidR="00CB14F5" w:rsidRPr="00433679" w:rsidRDefault="00CB14F5" w:rsidP="00433679">
      <w:pPr>
        <w:pStyle w:val="Akapitzlist"/>
        <w:numPr>
          <w:ilvl w:val="1"/>
          <w:numId w:val="71"/>
        </w:numPr>
        <w:spacing w:before="60" w:after="60"/>
        <w:ind w:left="853"/>
        <w:jc w:val="both"/>
        <w:rPr>
          <w:rFonts w:asciiTheme="minorHAnsi" w:eastAsiaTheme="minorEastAsia" w:hAnsiTheme="minorHAnsi" w:cstheme="minorHAnsi"/>
          <w:color w:val="000000" w:themeColor="text1"/>
        </w:rPr>
      </w:pPr>
      <w:r w:rsidRPr="00433679">
        <w:rPr>
          <w:rFonts w:asciiTheme="minorHAnsi" w:hAnsiTheme="minorHAnsi" w:cstheme="minorHAnsi"/>
          <w:color w:val="000000" w:themeColor="text1"/>
        </w:rPr>
        <w:t>[</w:t>
      </w:r>
      <w:r w:rsidRPr="00433679">
        <w:rPr>
          <w:rFonts w:asciiTheme="minorHAnsi" w:hAnsiTheme="minorHAnsi" w:cstheme="minorHAnsi"/>
          <w:b/>
          <w:bCs/>
          <w:color w:val="000000" w:themeColor="text1"/>
        </w:rPr>
        <w:t>Zaliczka płatna wraz z postępem Prac B+R z dołu</w:t>
      </w:r>
      <w:r w:rsidRPr="00433679">
        <w:rPr>
          <w:rFonts w:asciiTheme="minorHAnsi" w:eastAsia="Calibri" w:hAnsiTheme="minorHAnsi" w:cstheme="minorHAnsi"/>
          <w:b/>
          <w:bCs/>
          <w:color w:val="000000" w:themeColor="text1"/>
        </w:rPr>
        <w:t xml:space="preserve"> bez zabezpieczenia</w:t>
      </w:r>
      <w:r w:rsidRPr="00433679">
        <w:rPr>
          <w:rFonts w:asciiTheme="minorHAnsi" w:hAnsiTheme="minorHAnsi" w:cstheme="minorHAnsi"/>
          <w:color w:val="000000" w:themeColor="text1"/>
        </w:rPr>
        <w:t xml:space="preserve">] w częściach płatnych zgodnie z Harmonogramem </w:t>
      </w:r>
      <w:r w:rsidR="007D3389" w:rsidRPr="00433679">
        <w:rPr>
          <w:rFonts w:asciiTheme="minorHAnsi" w:hAnsiTheme="minorHAnsi" w:cstheme="minorHAnsi"/>
          <w:color w:val="000000" w:themeColor="text1"/>
        </w:rPr>
        <w:t>Prac</w:t>
      </w:r>
      <w:r w:rsidRPr="00433679">
        <w:rPr>
          <w:rFonts w:asciiTheme="minorHAnsi" w:hAnsiTheme="minorHAnsi" w:cstheme="minorHAnsi"/>
          <w:color w:val="000000" w:themeColor="text1"/>
        </w:rPr>
        <w:t xml:space="preserve"> i odpowiadających wskazanym tamże częściom Prac B+R podlegającym Odbiorowi częściowemu, po dokonaniu przez NCBR Odbioru częściowego danej części Prac B+R określonych w Harmonogramie </w:t>
      </w:r>
      <w:r w:rsidR="007D3389" w:rsidRPr="00433679">
        <w:rPr>
          <w:rFonts w:asciiTheme="minorHAnsi" w:hAnsiTheme="minorHAnsi" w:cstheme="minorHAnsi"/>
          <w:color w:val="000000" w:themeColor="text1"/>
        </w:rPr>
        <w:t>Prac</w:t>
      </w:r>
      <w:r w:rsidRPr="00433679">
        <w:rPr>
          <w:rFonts w:asciiTheme="minorHAnsi" w:hAnsiTheme="minorHAnsi" w:cstheme="minorHAnsi"/>
          <w:color w:val="000000" w:themeColor="text1"/>
        </w:rPr>
        <w:t>, przy czym:</w:t>
      </w:r>
    </w:p>
    <w:p w14:paraId="4063F2C6" w14:textId="77777777" w:rsidR="00CB14F5" w:rsidRPr="00433679" w:rsidRDefault="00CB14F5" w:rsidP="00433679">
      <w:pPr>
        <w:pStyle w:val="Akapitzlist"/>
        <w:numPr>
          <w:ilvl w:val="2"/>
          <w:numId w:val="71"/>
        </w:numPr>
        <w:spacing w:before="60" w:after="60"/>
        <w:ind w:left="1013"/>
        <w:jc w:val="both"/>
        <w:rPr>
          <w:rFonts w:asciiTheme="minorHAnsi" w:eastAsiaTheme="minorEastAsia" w:hAnsiTheme="minorHAnsi" w:cstheme="minorHAnsi"/>
          <w:color w:val="000000" w:themeColor="text1"/>
        </w:rPr>
      </w:pPr>
      <w:r w:rsidRPr="00433679">
        <w:rPr>
          <w:rFonts w:asciiTheme="minorHAnsi" w:hAnsiTheme="minorHAnsi" w:cstheme="minorHAnsi"/>
          <w:color w:val="000000" w:themeColor="text1"/>
        </w:rPr>
        <w:t>łączna wartość części Zaliczki wypłacanych zgodnie z niniejszym pkt 3) w danym Etapie nie może przekroczyć niższej ze wskazanych kwot:</w:t>
      </w:r>
    </w:p>
    <w:p w14:paraId="55657FCD" w14:textId="77777777" w:rsidR="00CB14F5" w:rsidRPr="00433679" w:rsidRDefault="00CB14F5" w:rsidP="00433679">
      <w:pPr>
        <w:pStyle w:val="Akapitzlist"/>
        <w:numPr>
          <w:ilvl w:val="3"/>
          <w:numId w:val="71"/>
        </w:numPr>
        <w:spacing w:before="60" w:after="60"/>
        <w:ind w:left="1607"/>
        <w:jc w:val="both"/>
        <w:rPr>
          <w:rFonts w:asciiTheme="minorHAnsi" w:eastAsiaTheme="minorEastAsia" w:hAnsiTheme="minorHAnsi" w:cstheme="minorHAnsi"/>
          <w:color w:val="000000" w:themeColor="text1"/>
        </w:rPr>
      </w:pPr>
      <w:r w:rsidRPr="00433679">
        <w:rPr>
          <w:rFonts w:asciiTheme="minorHAnsi" w:hAnsiTheme="minorHAnsi" w:cstheme="minorHAnsi"/>
          <w:color w:val="000000" w:themeColor="text1"/>
        </w:rPr>
        <w:t>80% wynagrodzenia za wykonanie danego Etapu wskazanego przez Wykonawcę we Wniosku albo</w:t>
      </w:r>
    </w:p>
    <w:p w14:paraId="31E4CE90" w14:textId="77777777" w:rsidR="00CB14F5" w:rsidRPr="00433679" w:rsidRDefault="00CB14F5" w:rsidP="00433679">
      <w:pPr>
        <w:pStyle w:val="Akapitzlist"/>
        <w:numPr>
          <w:ilvl w:val="3"/>
          <w:numId w:val="71"/>
        </w:numPr>
        <w:spacing w:before="60" w:after="60"/>
        <w:ind w:left="1607"/>
        <w:jc w:val="both"/>
        <w:rPr>
          <w:rFonts w:asciiTheme="minorHAnsi" w:eastAsiaTheme="minorEastAsia" w:hAnsiTheme="minorHAnsi" w:cstheme="minorHAnsi"/>
          <w:color w:val="000000" w:themeColor="text1"/>
        </w:rPr>
      </w:pPr>
      <w:r w:rsidRPr="00433679">
        <w:rPr>
          <w:rFonts w:asciiTheme="minorHAnsi" w:hAnsiTheme="minorHAnsi" w:cstheme="minorHAnsi"/>
          <w:color w:val="000000" w:themeColor="text1"/>
        </w:rPr>
        <w:t>jeśli miało miejsce takie oświadczenie - 80% najniższej wartości wynagrodzenia za wykonanie danego Etapu wskazanej przez Wykonawcę w późniejszych zaktualizowanych Ofertach, składanych w ramach Selekcji,</w:t>
      </w:r>
    </w:p>
    <w:p w14:paraId="31D54427" w14:textId="77777777" w:rsidR="00CB14F5" w:rsidRPr="00433679" w:rsidRDefault="00CB14F5" w:rsidP="00433679">
      <w:pPr>
        <w:pStyle w:val="Akapitzlist"/>
        <w:numPr>
          <w:ilvl w:val="2"/>
          <w:numId w:val="71"/>
        </w:numPr>
        <w:spacing w:before="60" w:after="60"/>
        <w:ind w:left="1013"/>
        <w:jc w:val="both"/>
        <w:rPr>
          <w:rFonts w:asciiTheme="minorHAnsi" w:eastAsiaTheme="minorEastAsia" w:hAnsiTheme="minorHAnsi" w:cstheme="minorHAnsi"/>
          <w:color w:val="000000" w:themeColor="text1"/>
        </w:rPr>
      </w:pPr>
      <w:r w:rsidRPr="00433679">
        <w:rPr>
          <w:rFonts w:asciiTheme="minorHAnsi" w:hAnsiTheme="minorHAnsi" w:cstheme="minorHAnsi"/>
          <w:color w:val="000000" w:themeColor="text1"/>
        </w:rPr>
        <w:t xml:space="preserve"> żadna z części Zaliczki wypłacanych zgodnie z niniejszym pkt 3) nie może przekraczać 30% kwoty wskazanej w tym punkcie 3) lit. a).</w:t>
      </w:r>
    </w:p>
    <w:p w14:paraId="5DA45DD7" w14:textId="77777777" w:rsidR="00CB14F5" w:rsidRPr="00433679" w:rsidRDefault="00CB14F5" w:rsidP="00433679">
      <w:pPr>
        <w:pStyle w:val="Akapitzlist"/>
        <w:numPr>
          <w:ilvl w:val="0"/>
          <w:numId w:val="71"/>
        </w:numPr>
        <w:spacing w:before="60" w:after="60"/>
        <w:ind w:left="286"/>
        <w:jc w:val="both"/>
        <w:rPr>
          <w:rFonts w:asciiTheme="minorHAnsi" w:eastAsiaTheme="minorEastAsia" w:hAnsiTheme="minorHAnsi" w:cstheme="minorHAnsi"/>
          <w:color w:val="000000" w:themeColor="text1"/>
        </w:rPr>
      </w:pPr>
      <w:r w:rsidRPr="00433679">
        <w:rPr>
          <w:rFonts w:asciiTheme="minorHAnsi" w:hAnsiTheme="minorHAnsi" w:cstheme="minorHAnsi"/>
          <w:color w:val="000000" w:themeColor="text1"/>
        </w:rPr>
        <w:t xml:space="preserve">NCBR ustosunkowuje się do wniosku o wypłatę Zaliczki w terminie 14 dni od otrzymania Wniosku, przy czym brak odpowiedzi we wskazanym terminie jest traktowany jako odmowa wypłaty zaliczki, </w:t>
      </w:r>
      <w:r w:rsidRPr="00433679">
        <w:rPr>
          <w:rFonts w:asciiTheme="minorHAnsi" w:eastAsia="Calibri" w:hAnsiTheme="minorHAnsi" w:cstheme="minorHAnsi"/>
          <w:color w:val="000000" w:themeColor="text1"/>
        </w:rPr>
        <w:t>co</w:t>
      </w:r>
      <w:r w:rsidRPr="00433679">
        <w:rPr>
          <w:rFonts w:asciiTheme="minorHAnsi" w:hAnsiTheme="minorHAnsi" w:cstheme="minorHAnsi"/>
          <w:color w:val="000000" w:themeColor="text1"/>
        </w:rPr>
        <w:t xml:space="preserve"> nie stoi to na przeszkodzie późniejszej akceptacji wniosku przez NCBR. NCBR jest uprawnione:</w:t>
      </w:r>
    </w:p>
    <w:p w14:paraId="05B0DA80" w14:textId="77777777" w:rsidR="00CB14F5" w:rsidRPr="00433679" w:rsidRDefault="00CB14F5" w:rsidP="00433679">
      <w:pPr>
        <w:pStyle w:val="Akapitzlist"/>
        <w:numPr>
          <w:ilvl w:val="1"/>
          <w:numId w:val="71"/>
        </w:numPr>
        <w:spacing w:before="60" w:after="60"/>
        <w:ind w:left="853"/>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zaakceptować wniosek o wypłatę Zaliczki, </w:t>
      </w:r>
    </w:p>
    <w:p w14:paraId="6CBB085C" w14:textId="77777777" w:rsidR="00CB14F5" w:rsidRPr="00433679" w:rsidRDefault="00CB14F5" w:rsidP="00433679">
      <w:pPr>
        <w:pStyle w:val="Akapitzlist"/>
        <w:numPr>
          <w:ilvl w:val="1"/>
          <w:numId w:val="71"/>
        </w:numPr>
        <w:spacing w:before="60" w:after="60"/>
        <w:ind w:left="853"/>
        <w:jc w:val="both"/>
        <w:rPr>
          <w:rFonts w:asciiTheme="minorHAnsi" w:hAnsiTheme="minorHAnsi" w:cstheme="minorHAnsi"/>
          <w:color w:val="000000" w:themeColor="text1"/>
        </w:rPr>
      </w:pPr>
      <w:r w:rsidRPr="00433679">
        <w:rPr>
          <w:rFonts w:asciiTheme="minorHAnsi" w:hAnsiTheme="minorHAnsi" w:cstheme="minorHAnsi"/>
          <w:color w:val="000000" w:themeColor="text1"/>
        </w:rPr>
        <w:t>przed rozpatrzeniem wniosku o wypłatę Zaliczki, zażądać od Wykonawcy przedstawienia dokumentów potwierdzających sytuację finansową Wykonawcy, przy czym termin na ustosunkowanie się do Wniosku wynosi w takim wypadku 7 dni od doręczenia przez Wykonawcę wskazanych dokumentów,</w:t>
      </w:r>
    </w:p>
    <w:p w14:paraId="5E3CA389" w14:textId="77777777" w:rsidR="00CB14F5" w:rsidRPr="00433679" w:rsidRDefault="00CB14F5" w:rsidP="00433679">
      <w:pPr>
        <w:pStyle w:val="Akapitzlist"/>
        <w:numPr>
          <w:ilvl w:val="1"/>
          <w:numId w:val="71"/>
        </w:numPr>
        <w:spacing w:before="60" w:after="60"/>
        <w:ind w:left="853"/>
        <w:jc w:val="both"/>
        <w:rPr>
          <w:rFonts w:asciiTheme="minorHAnsi" w:hAnsiTheme="minorHAnsi" w:cstheme="minorHAnsi"/>
          <w:color w:val="000000" w:themeColor="text1"/>
        </w:rPr>
      </w:pPr>
      <w:r w:rsidRPr="00433679">
        <w:rPr>
          <w:rFonts w:asciiTheme="minorHAnsi" w:hAnsiTheme="minorHAnsi" w:cstheme="minorHAnsi"/>
          <w:color w:val="000000" w:themeColor="text1"/>
        </w:rPr>
        <w:t>uzależnić wypłatę Zaliczki od zaakceptowania przez Wykonawcę zmiany we wniosku, w szczególności w przedmiocie określenia innej metody wypłaty Zaliczki lub niższej kwoty Zaliczki,</w:t>
      </w:r>
    </w:p>
    <w:p w14:paraId="575AB12F" w14:textId="77777777" w:rsidR="00CB14F5" w:rsidRPr="00433679" w:rsidRDefault="00CB14F5" w:rsidP="00433679">
      <w:pPr>
        <w:pStyle w:val="Akapitzlist"/>
        <w:numPr>
          <w:ilvl w:val="1"/>
          <w:numId w:val="71"/>
        </w:numPr>
        <w:spacing w:before="60" w:after="60"/>
        <w:ind w:left="853"/>
        <w:jc w:val="both"/>
        <w:rPr>
          <w:rFonts w:asciiTheme="minorHAnsi" w:eastAsiaTheme="minorEastAsia" w:hAnsiTheme="minorHAnsi" w:cstheme="minorHAnsi"/>
          <w:color w:val="000000" w:themeColor="text1"/>
        </w:rPr>
      </w:pPr>
      <w:r w:rsidRPr="00433679">
        <w:rPr>
          <w:rFonts w:asciiTheme="minorHAnsi" w:hAnsiTheme="minorHAnsi" w:cstheme="minorHAnsi"/>
          <w:color w:val="000000" w:themeColor="text1"/>
        </w:rPr>
        <w:t>w przypadku, gdy NCBR powzięło informacje o sytuacji finansowej Wykonawcy, która w ocenie NCBR zagraża zwrotowi Zaliczki w przypadkach przewidzianych w paragrafie kolejnym - odmówić wypłaty Zaliczki w części lub w całości.</w:t>
      </w:r>
    </w:p>
    <w:p w14:paraId="4D4C3FED" w14:textId="77777777" w:rsidR="00CB14F5" w:rsidRPr="00433679" w:rsidRDefault="00CB14F5" w:rsidP="00433679">
      <w:pPr>
        <w:pStyle w:val="Akapitzlist"/>
        <w:numPr>
          <w:ilvl w:val="0"/>
          <w:numId w:val="71"/>
        </w:numPr>
        <w:spacing w:before="60" w:after="60"/>
        <w:ind w:left="286"/>
        <w:jc w:val="both"/>
        <w:rPr>
          <w:rFonts w:asciiTheme="minorHAnsi" w:eastAsiaTheme="minorEastAsia" w:hAnsiTheme="minorHAnsi" w:cstheme="minorHAnsi"/>
          <w:color w:val="000000" w:themeColor="text1"/>
        </w:rPr>
      </w:pPr>
      <w:r w:rsidRPr="00433679">
        <w:rPr>
          <w:rFonts w:asciiTheme="minorHAnsi" w:hAnsiTheme="minorHAnsi" w:cstheme="minorHAnsi"/>
          <w:color w:val="000000" w:themeColor="text1"/>
        </w:rPr>
        <w:t xml:space="preserve">W przypadku, jeśli NCBR wypłacił Wykonawcy Zaliczkę zgodnie z niniejszym artykułem, zaś zostanie przez NCBR ustalone, że zgodnie z postanowieniami niniejszego i poprzedzającego artykułu wynagrodzenie nie jest mu należne, to Wykonawca jest zobowiązany do niezwłocznego zwrotu </w:t>
      </w:r>
      <w:r w:rsidRPr="00433679">
        <w:rPr>
          <w:rFonts w:asciiTheme="minorHAnsi" w:hAnsiTheme="minorHAnsi" w:cstheme="minorHAnsi"/>
          <w:color w:val="000000" w:themeColor="text1"/>
        </w:rPr>
        <w:lastRenderedPageBreak/>
        <w:t>kwoty nienależnie pobranej Zaliczki wraz z odsetkami w wysokości określonej jak dla zaległości podatkowych naliczonymi od dnia określonego przez NCBR w wezwaniu do dnia zapłaty przez Wykonawcę, nie później jednak niż w terminie 30 dni od otrzymania wezwania NCBR.</w:t>
      </w:r>
    </w:p>
    <w:p w14:paraId="013D3780" w14:textId="77777777" w:rsidR="00CB14F5" w:rsidRPr="00433679" w:rsidRDefault="00CB14F5" w:rsidP="00433679">
      <w:pPr>
        <w:pStyle w:val="Akapitzlist"/>
        <w:numPr>
          <w:ilvl w:val="0"/>
          <w:numId w:val="71"/>
        </w:numPr>
        <w:spacing w:before="60" w:after="60"/>
        <w:ind w:left="286"/>
        <w:jc w:val="both"/>
        <w:rPr>
          <w:rFonts w:asciiTheme="minorHAnsi" w:eastAsiaTheme="minorEastAsia" w:hAnsiTheme="minorHAnsi" w:cstheme="minorHAnsi"/>
          <w:color w:val="000000" w:themeColor="text1"/>
        </w:rPr>
      </w:pPr>
      <w:r w:rsidRPr="00433679">
        <w:rPr>
          <w:rFonts w:asciiTheme="minorHAnsi" w:eastAsia="Calibri" w:hAnsiTheme="minorHAnsi" w:cstheme="minorHAnsi"/>
          <w:color w:val="000000" w:themeColor="text1"/>
        </w:rPr>
        <w:t>Na potrzeby zabezpieczenia Zaliczki Wykonawca może dokonać pokrycia całej wartości zabezpieczenia różnymi formami zabezpieczenia określonymi zgodnie z tym artykułem (z wyłączeniem zabezpieczenia w formie weksla in blanco z deklaracją wekslową, które jest dopuszczalne tylko w wyraźnie wskazanych okolicznościach)</w:t>
      </w:r>
      <w:r w:rsidRPr="00433679">
        <w:rPr>
          <w:rFonts w:asciiTheme="minorHAnsi" w:hAnsiTheme="minorHAnsi" w:cstheme="minorHAnsi"/>
          <w:color w:val="000000" w:themeColor="text1"/>
        </w:rPr>
        <w:t>.</w:t>
      </w:r>
    </w:p>
    <w:p w14:paraId="5D5B923D" w14:textId="77777777" w:rsidR="00CB14F5" w:rsidRPr="00433679" w:rsidRDefault="00CB14F5" w:rsidP="00433679">
      <w:pPr>
        <w:pStyle w:val="Nagwek2"/>
      </w:pPr>
      <w:bookmarkStart w:id="283" w:name="mip39735782"/>
      <w:bookmarkStart w:id="284" w:name="mip39735783"/>
      <w:bookmarkStart w:id="285" w:name="mip39735784"/>
      <w:bookmarkStart w:id="286" w:name="_Hlk55252606"/>
      <w:bookmarkStart w:id="287" w:name="_Toc511371205"/>
      <w:bookmarkStart w:id="288" w:name="_Toc52745914"/>
      <w:bookmarkStart w:id="289" w:name="_Toc70340603"/>
      <w:bookmarkEnd w:id="282"/>
      <w:bookmarkEnd w:id="283"/>
      <w:bookmarkEnd w:id="284"/>
      <w:bookmarkEnd w:id="285"/>
      <w:bookmarkEnd w:id="286"/>
      <w:r w:rsidRPr="00433679">
        <w:t>[DOKUMENTACJA DOTYCZĄCA WYNAGRODZENIA]</w:t>
      </w:r>
      <w:bookmarkEnd w:id="287"/>
      <w:bookmarkEnd w:id="288"/>
      <w:bookmarkEnd w:id="289"/>
    </w:p>
    <w:p w14:paraId="1D061E41" w14:textId="73875AFB" w:rsidR="00CB14F5" w:rsidRPr="00433679" w:rsidRDefault="00CB14F5" w:rsidP="00433679">
      <w:pPr>
        <w:pStyle w:val="Akapitzlist"/>
        <w:numPr>
          <w:ilvl w:val="1"/>
          <w:numId w:val="14"/>
        </w:numPr>
        <w:spacing w:before="60" w:after="60"/>
        <w:ind w:left="426" w:hanging="426"/>
        <w:jc w:val="both"/>
        <w:rPr>
          <w:rFonts w:asciiTheme="minorHAnsi" w:hAnsiTheme="minorHAnsi" w:cstheme="minorHAnsi"/>
          <w:color w:val="000000" w:themeColor="text1"/>
        </w:rPr>
      </w:pPr>
      <w:bookmarkStart w:id="290" w:name="_Ref493693628"/>
      <w:r w:rsidRPr="00433679">
        <w:rPr>
          <w:rFonts w:asciiTheme="minorHAnsi" w:hAnsiTheme="minorHAnsi" w:cstheme="minorHAnsi"/>
          <w:color w:val="000000" w:themeColor="text1"/>
        </w:rPr>
        <w:t xml:space="preserve">NCBR zapewni Wykonawcy płatność wynagrodzenia, o którym mowa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_Ref479976521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23</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z uwzględnieniem wypłaconych Zaliczek, w terminie 30 dni od daty doręczenia NCBR wystawionego prawidłowo i zgodnie z Umową właściwego dokumentu księgowego wraz z Protokołem Odbioru Etapu i Raportem z Oceny.</w:t>
      </w:r>
      <w:bookmarkEnd w:id="290"/>
      <w:r w:rsidRPr="00433679">
        <w:rPr>
          <w:rFonts w:asciiTheme="minorHAnsi" w:hAnsiTheme="minorHAnsi" w:cstheme="minorHAnsi"/>
          <w:color w:val="000000" w:themeColor="text1"/>
        </w:rPr>
        <w:t xml:space="preserve"> W przypadku zaliczek o których mowa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_Ref52742072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24</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płatność nastąpi w terminie nieprzekraczającym 30 dni od daty doręczenia NCBR wystawionego prawidłowo i zgodnie z Umową zaliczkowego dokumentu księgowego, wraz ze stosownym żądaniem wypłaty Zaliczki, przy czym doręczenie dokumentu księgowego nastąpi nie wcześniej w dniu zatwierdzenia przez NCBR płatności Zaliczki.</w:t>
      </w:r>
    </w:p>
    <w:p w14:paraId="0EC37344" w14:textId="458AB3FC" w:rsidR="00CB14F5" w:rsidRPr="00433679" w:rsidRDefault="00CB14F5" w:rsidP="00433679">
      <w:pPr>
        <w:pStyle w:val="Akapitzlist"/>
        <w:numPr>
          <w:ilvl w:val="1"/>
          <w:numId w:val="14"/>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Dokument księgowy, o którym mowa powyżej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_Ref493693628 \r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§1</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zawiera poza oznaczeniem danych sprzedawcy i nabywcy, numer rachunku bankowego, na który ma nastąpić zapłata należnego Wykonawcy wynagrodzenia, kwotę i tytuł wynagrodzenia oraz wskazanie, że wynagrodzenie dotyczy wykonania Umowy.</w:t>
      </w:r>
    </w:p>
    <w:p w14:paraId="7B29AE66" w14:textId="77777777" w:rsidR="00CB14F5" w:rsidRPr="00433679" w:rsidRDefault="00CB14F5" w:rsidP="00433679">
      <w:pPr>
        <w:pStyle w:val="Akapitzlist"/>
        <w:numPr>
          <w:ilvl w:val="1"/>
          <w:numId w:val="14"/>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W przypadku, gdy wskutek zmiany przepisów prawa bezwzględnie obowiązującego, dopuszczalne prawem i uzasadnione właściwością niniejszego stosunku terminy płatności w ramach niniejszej transakcji handlowej dla NCBR, jako podmiotu publicznego, będą krótsze niż terminy podane w niniejszym artykule, płatność nastąpi w terminach maksymalnie dopuszczalnych prawem dla podmiotów publicznych.</w:t>
      </w:r>
    </w:p>
    <w:p w14:paraId="09146FD3" w14:textId="77777777" w:rsidR="00CB14F5" w:rsidRPr="00433679" w:rsidRDefault="00CB14F5" w:rsidP="00433679">
      <w:pPr>
        <w:pStyle w:val="Akapitzlist"/>
        <w:numPr>
          <w:ilvl w:val="1"/>
          <w:numId w:val="14"/>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Jeżeli Wykonawca realizował przedmiot Umowy przy udziale Podwykonawców termin płatności (z wyłączeniem płatności zaliczkowych) biegnie od dnia doręczenia NCBR przez Wykonawcę kompletu następujących dokumentów: prawidłowo wystawionej faktury zgodnie z § 1 powyżej, ważnych i podpisanych zgodnie z zasadami reprezentacji oświadczeń Podwykonawców, że Wykonawca uiścił Podwykonawcom należne im wynagrodzenie w całości i nie będą oni dochodzić żadnych roszczeń od Zamawiającego z tytułu prac objętych Umową.</w:t>
      </w:r>
    </w:p>
    <w:p w14:paraId="49432802" w14:textId="77777777" w:rsidR="00CB14F5" w:rsidRPr="00433679" w:rsidRDefault="00CB14F5" w:rsidP="00433679">
      <w:pPr>
        <w:pStyle w:val="Nagwek2"/>
      </w:pPr>
      <w:bookmarkStart w:id="291" w:name="_Ref506012106"/>
      <w:bookmarkStart w:id="292" w:name="_Toc511371208"/>
      <w:bookmarkStart w:id="293" w:name="_Toc52745915"/>
      <w:bookmarkStart w:id="294" w:name="_Toc70340604"/>
      <w:r w:rsidRPr="00433679">
        <w:t>[ZABEZPIECZENIE NALEŻYTEGO WYKONANIA UMOWY]</w:t>
      </w:r>
      <w:bookmarkEnd w:id="291"/>
      <w:bookmarkEnd w:id="292"/>
      <w:bookmarkEnd w:id="293"/>
      <w:bookmarkEnd w:id="294"/>
    </w:p>
    <w:p w14:paraId="3062C3C6" w14:textId="5E18E2F8" w:rsidR="00CB14F5" w:rsidRPr="00433679" w:rsidRDefault="00CB14F5" w:rsidP="00433679">
      <w:pPr>
        <w:numPr>
          <w:ilvl w:val="0"/>
          <w:numId w:val="37"/>
        </w:numPr>
        <w:spacing w:before="60" w:after="60"/>
        <w:ind w:left="426" w:hanging="426"/>
        <w:contextualSpacing/>
        <w:jc w:val="both"/>
        <w:rPr>
          <w:rFonts w:asciiTheme="minorHAnsi" w:eastAsia="Calibri" w:hAnsiTheme="minorHAnsi" w:cstheme="minorHAnsi"/>
          <w:color w:val="000000" w:themeColor="text1"/>
        </w:rPr>
      </w:pPr>
      <w:bookmarkStart w:id="295" w:name="_Ref58601866"/>
      <w:bookmarkStart w:id="296" w:name="_Hlk505798948"/>
      <w:r w:rsidRPr="00433679">
        <w:rPr>
          <w:rFonts w:asciiTheme="minorHAnsi" w:eastAsia="Calibri" w:hAnsiTheme="minorHAnsi" w:cstheme="minorHAnsi"/>
          <w:color w:val="000000" w:themeColor="text1"/>
        </w:rPr>
        <w:t xml:space="preserve">Wykonawca jest zobowiązany do wniesienia Zabezpieczenia Należytego Wykonania Umowy w zakresie Etapu I w wysokości 100% maksymalnego wynagrodzenia Wykonawcy określonego w </w:t>
      </w:r>
      <w:r w:rsidRPr="00433679">
        <w:rPr>
          <w:rFonts w:asciiTheme="minorHAnsi" w:eastAsia="Calibri" w:hAnsiTheme="minorHAnsi" w:cstheme="minorHAnsi"/>
          <w:color w:val="000000" w:themeColor="text1"/>
          <w:shd w:val="clear" w:color="auto" w:fill="E6E6E6"/>
        </w:rPr>
        <w:fldChar w:fldCharType="begin"/>
      </w:r>
      <w:r w:rsidRPr="00433679">
        <w:rPr>
          <w:rFonts w:asciiTheme="minorHAnsi" w:eastAsia="Calibri" w:hAnsiTheme="minorHAnsi" w:cstheme="minorHAnsi"/>
          <w:color w:val="000000" w:themeColor="text1"/>
        </w:rPr>
        <w:instrText xml:space="preserve"> REF _Ref479976521 \r \h  \* MERGEFORMAT </w:instrText>
      </w:r>
      <w:r w:rsidRPr="00433679">
        <w:rPr>
          <w:rFonts w:asciiTheme="minorHAnsi" w:eastAsia="Calibri" w:hAnsiTheme="minorHAnsi" w:cstheme="minorHAnsi"/>
          <w:color w:val="000000" w:themeColor="text1"/>
          <w:shd w:val="clear" w:color="auto" w:fill="E6E6E6"/>
        </w:rPr>
      </w:r>
      <w:r w:rsidRPr="00433679">
        <w:rPr>
          <w:rFonts w:asciiTheme="minorHAnsi" w:eastAsia="Calibri" w:hAnsiTheme="minorHAnsi" w:cstheme="minorHAnsi"/>
          <w:color w:val="000000" w:themeColor="text1"/>
          <w:shd w:val="clear" w:color="auto" w:fill="E6E6E6"/>
        </w:rPr>
        <w:fldChar w:fldCharType="separate"/>
      </w:r>
      <w:r w:rsidR="0071785C" w:rsidRPr="00433679">
        <w:rPr>
          <w:rFonts w:asciiTheme="minorHAnsi" w:eastAsia="Calibri" w:hAnsiTheme="minorHAnsi" w:cstheme="minorHAnsi"/>
          <w:color w:val="000000" w:themeColor="text1"/>
        </w:rPr>
        <w:t>ART. 23</w:t>
      </w:r>
      <w:r w:rsidRPr="00433679">
        <w:rPr>
          <w:rFonts w:asciiTheme="minorHAnsi" w:eastAsia="Calibri" w:hAnsiTheme="minorHAnsi" w:cstheme="minorHAnsi"/>
          <w:color w:val="000000" w:themeColor="text1"/>
          <w:shd w:val="clear" w:color="auto" w:fill="E6E6E6"/>
        </w:rPr>
        <w:fldChar w:fldCharType="end"/>
      </w:r>
      <w:r w:rsidRPr="00433679">
        <w:rPr>
          <w:rFonts w:asciiTheme="minorHAnsi" w:eastAsia="Calibri" w:hAnsiTheme="minorHAnsi" w:cstheme="minorHAnsi"/>
          <w:color w:val="000000" w:themeColor="text1"/>
        </w:rPr>
        <w:t xml:space="preserve"> </w:t>
      </w:r>
      <w:r w:rsidRPr="00433679">
        <w:rPr>
          <w:rFonts w:asciiTheme="minorHAnsi" w:eastAsia="Calibri" w:hAnsiTheme="minorHAnsi" w:cstheme="minorHAnsi"/>
          <w:color w:val="000000" w:themeColor="text1"/>
          <w:shd w:val="clear" w:color="auto" w:fill="E6E6E6"/>
        </w:rPr>
        <w:fldChar w:fldCharType="begin"/>
      </w:r>
      <w:r w:rsidRPr="00433679">
        <w:rPr>
          <w:rFonts w:asciiTheme="minorHAnsi" w:eastAsia="Calibri" w:hAnsiTheme="minorHAnsi" w:cstheme="minorHAnsi"/>
          <w:color w:val="000000" w:themeColor="text1"/>
        </w:rPr>
        <w:instrText xml:space="preserve"> REF _Ref508804391 \r \h  \* MERGEFORMAT </w:instrText>
      </w:r>
      <w:r w:rsidRPr="00433679">
        <w:rPr>
          <w:rFonts w:asciiTheme="minorHAnsi" w:eastAsia="Calibri" w:hAnsiTheme="minorHAnsi" w:cstheme="minorHAnsi"/>
          <w:color w:val="000000" w:themeColor="text1"/>
          <w:shd w:val="clear" w:color="auto" w:fill="E6E6E6"/>
        </w:rPr>
      </w:r>
      <w:r w:rsidRPr="00433679">
        <w:rPr>
          <w:rFonts w:asciiTheme="minorHAnsi" w:eastAsia="Calibri" w:hAnsiTheme="minorHAnsi" w:cstheme="minorHAnsi"/>
          <w:color w:val="000000" w:themeColor="text1"/>
          <w:shd w:val="clear" w:color="auto" w:fill="E6E6E6"/>
        </w:rPr>
        <w:fldChar w:fldCharType="separate"/>
      </w:r>
      <w:r w:rsidR="0071785C" w:rsidRPr="00433679">
        <w:rPr>
          <w:rFonts w:asciiTheme="minorHAnsi" w:eastAsia="Calibri" w:hAnsiTheme="minorHAnsi" w:cstheme="minorHAnsi"/>
          <w:color w:val="000000" w:themeColor="text1"/>
        </w:rPr>
        <w:t>§2</w:t>
      </w:r>
      <w:r w:rsidRPr="00433679">
        <w:rPr>
          <w:rFonts w:asciiTheme="minorHAnsi" w:eastAsia="Calibri" w:hAnsiTheme="minorHAnsi" w:cstheme="minorHAnsi"/>
          <w:color w:val="000000" w:themeColor="text1"/>
          <w:shd w:val="clear" w:color="auto" w:fill="E6E6E6"/>
        </w:rPr>
        <w:fldChar w:fldCharType="end"/>
      </w:r>
      <w:r w:rsidRPr="00433679">
        <w:rPr>
          <w:rFonts w:asciiTheme="minorHAnsi" w:eastAsia="Calibri" w:hAnsiTheme="minorHAnsi" w:cstheme="minorHAnsi"/>
          <w:color w:val="000000" w:themeColor="text1"/>
        </w:rPr>
        <w:t xml:space="preserve"> tj. [___] zł*, w formie </w:t>
      </w:r>
      <w:r w:rsidRPr="00433679">
        <w:rPr>
          <w:rFonts w:asciiTheme="minorHAnsi" w:hAnsiTheme="minorHAnsi" w:cstheme="minorHAnsi"/>
          <w:color w:val="000000" w:themeColor="text1"/>
        </w:rPr>
        <w:t>weksla „in blanco” z adnotacją „bez protestu” wraz z deklaracją wekslową</w:t>
      </w:r>
      <w:bookmarkStart w:id="297" w:name="_Hlk57340676"/>
      <w:r w:rsidRPr="00433679">
        <w:rPr>
          <w:rFonts w:asciiTheme="minorHAnsi" w:eastAsia="Calibri" w:hAnsiTheme="minorHAnsi" w:cstheme="minorHAnsi"/>
          <w:color w:val="000000" w:themeColor="text1"/>
        </w:rPr>
        <w:t>, w których to dokumentach podpisy zostaną poświadczone</w:t>
      </w:r>
      <w:r w:rsidRPr="00433679">
        <w:rPr>
          <w:rFonts w:asciiTheme="minorHAnsi" w:hAnsiTheme="minorHAnsi" w:cstheme="minorHAnsi"/>
          <w:color w:val="000000" w:themeColor="text1"/>
        </w:rPr>
        <w:t xml:space="preserve"> przez notariusza</w:t>
      </w:r>
      <w:bookmarkEnd w:id="297"/>
      <w:r w:rsidRPr="00433679">
        <w:rPr>
          <w:rFonts w:asciiTheme="minorHAnsi" w:hAnsiTheme="minorHAnsi" w:cstheme="minorHAnsi"/>
          <w:color w:val="000000" w:themeColor="text1"/>
        </w:rPr>
        <w:t>, w terminie 7 dni od zawarcia Umowy</w:t>
      </w:r>
      <w:r w:rsidRPr="00433679">
        <w:rPr>
          <w:rFonts w:asciiTheme="minorHAnsi" w:eastAsia="Calibri" w:hAnsiTheme="minorHAnsi" w:cstheme="minorHAnsi"/>
          <w:color w:val="000000" w:themeColor="text1"/>
        </w:rPr>
        <w:t>.</w:t>
      </w:r>
      <w:bookmarkEnd w:id="295"/>
    </w:p>
    <w:p w14:paraId="6091501E" w14:textId="28FD52D1" w:rsidR="00CB14F5" w:rsidRPr="00433679" w:rsidRDefault="00CB14F5" w:rsidP="00433679">
      <w:pPr>
        <w:numPr>
          <w:ilvl w:val="0"/>
          <w:numId w:val="37"/>
        </w:numPr>
        <w:spacing w:before="60" w:after="60"/>
        <w:ind w:left="426" w:hanging="426"/>
        <w:contextualSpacing/>
        <w:jc w:val="both"/>
        <w:rPr>
          <w:rFonts w:asciiTheme="minorHAnsi" w:eastAsia="Calibri" w:hAnsiTheme="minorHAnsi" w:cstheme="minorHAnsi"/>
          <w:color w:val="000000" w:themeColor="text1"/>
        </w:rPr>
      </w:pPr>
      <w:bookmarkStart w:id="298" w:name="_Ref58601894"/>
      <w:r w:rsidRPr="00433679">
        <w:rPr>
          <w:rFonts w:asciiTheme="minorHAnsi" w:eastAsia="Calibri" w:hAnsiTheme="minorHAnsi" w:cstheme="minorHAnsi"/>
          <w:color w:val="000000" w:themeColor="text1"/>
        </w:rPr>
        <w:t xml:space="preserve">Wykonawca jest zobowiązany do wniesienia uzupełniającego Zabezpieczenia Należytego Wykonania Umowy w zakresie Etapu II w wysokości 10% maksymalnego wynagrodzenia Wykonawcy określonego w </w:t>
      </w:r>
      <w:r w:rsidRPr="00433679">
        <w:rPr>
          <w:rFonts w:asciiTheme="minorHAnsi" w:eastAsia="Calibri" w:hAnsiTheme="minorHAnsi" w:cstheme="minorHAnsi"/>
          <w:color w:val="000000" w:themeColor="text1"/>
          <w:shd w:val="clear" w:color="auto" w:fill="E6E6E6"/>
        </w:rPr>
        <w:fldChar w:fldCharType="begin"/>
      </w:r>
      <w:r w:rsidRPr="00433679">
        <w:rPr>
          <w:rFonts w:asciiTheme="minorHAnsi" w:eastAsia="Calibri" w:hAnsiTheme="minorHAnsi" w:cstheme="minorHAnsi"/>
          <w:color w:val="000000" w:themeColor="text1"/>
        </w:rPr>
        <w:instrText xml:space="preserve"> REF _Ref479976521 \r \h  \* MERGEFORMAT </w:instrText>
      </w:r>
      <w:r w:rsidRPr="00433679">
        <w:rPr>
          <w:rFonts w:asciiTheme="minorHAnsi" w:eastAsia="Calibri" w:hAnsiTheme="minorHAnsi" w:cstheme="minorHAnsi"/>
          <w:color w:val="000000" w:themeColor="text1"/>
          <w:shd w:val="clear" w:color="auto" w:fill="E6E6E6"/>
        </w:rPr>
      </w:r>
      <w:r w:rsidRPr="00433679">
        <w:rPr>
          <w:rFonts w:asciiTheme="minorHAnsi" w:eastAsia="Calibri" w:hAnsiTheme="minorHAnsi" w:cstheme="minorHAnsi"/>
          <w:color w:val="000000" w:themeColor="text1"/>
          <w:shd w:val="clear" w:color="auto" w:fill="E6E6E6"/>
        </w:rPr>
        <w:fldChar w:fldCharType="separate"/>
      </w:r>
      <w:r w:rsidR="0071785C" w:rsidRPr="00433679">
        <w:rPr>
          <w:rFonts w:asciiTheme="minorHAnsi" w:eastAsia="Calibri" w:hAnsiTheme="minorHAnsi" w:cstheme="minorHAnsi"/>
          <w:color w:val="000000" w:themeColor="text1"/>
        </w:rPr>
        <w:t>ART. 23</w:t>
      </w:r>
      <w:r w:rsidRPr="00433679">
        <w:rPr>
          <w:rFonts w:asciiTheme="minorHAnsi" w:eastAsia="Calibri" w:hAnsiTheme="minorHAnsi" w:cstheme="minorHAnsi"/>
          <w:color w:val="000000" w:themeColor="text1"/>
          <w:shd w:val="clear" w:color="auto" w:fill="E6E6E6"/>
        </w:rPr>
        <w:fldChar w:fldCharType="end"/>
      </w:r>
      <w:r w:rsidRPr="00433679">
        <w:rPr>
          <w:rFonts w:asciiTheme="minorHAnsi" w:eastAsia="Calibri" w:hAnsiTheme="minorHAnsi" w:cstheme="minorHAnsi"/>
          <w:color w:val="000000" w:themeColor="text1"/>
        </w:rPr>
        <w:t xml:space="preserve"> </w:t>
      </w:r>
      <w:r w:rsidR="009324D5" w:rsidRPr="00433679">
        <w:rPr>
          <w:rFonts w:asciiTheme="minorHAnsi" w:eastAsia="Calibri" w:hAnsiTheme="minorHAnsi" w:cstheme="minorHAnsi"/>
          <w:color w:val="000000" w:themeColor="text1"/>
          <w:shd w:val="clear" w:color="auto" w:fill="E6E6E6"/>
        </w:rPr>
        <w:fldChar w:fldCharType="begin"/>
      </w:r>
      <w:r w:rsidR="009324D5" w:rsidRPr="00433679">
        <w:rPr>
          <w:rFonts w:asciiTheme="minorHAnsi" w:eastAsia="Calibri" w:hAnsiTheme="minorHAnsi" w:cstheme="minorHAnsi"/>
          <w:color w:val="000000" w:themeColor="text1"/>
        </w:rPr>
        <w:instrText xml:space="preserve"> REF _Ref52743739 \n \h </w:instrText>
      </w:r>
      <w:r w:rsidR="0090300A" w:rsidRPr="00433679">
        <w:rPr>
          <w:rFonts w:asciiTheme="minorHAnsi" w:eastAsia="Calibri" w:hAnsiTheme="minorHAnsi" w:cstheme="minorHAnsi"/>
          <w:color w:val="000000" w:themeColor="text1"/>
          <w:shd w:val="clear" w:color="auto" w:fill="E6E6E6"/>
        </w:rPr>
        <w:instrText xml:space="preserve"> \* MERGEFORMAT </w:instrText>
      </w:r>
      <w:r w:rsidR="009324D5" w:rsidRPr="00433679">
        <w:rPr>
          <w:rFonts w:asciiTheme="minorHAnsi" w:eastAsia="Calibri" w:hAnsiTheme="minorHAnsi" w:cstheme="minorHAnsi"/>
          <w:color w:val="000000" w:themeColor="text1"/>
          <w:shd w:val="clear" w:color="auto" w:fill="E6E6E6"/>
        </w:rPr>
      </w:r>
      <w:r w:rsidR="009324D5" w:rsidRPr="00433679">
        <w:rPr>
          <w:rFonts w:asciiTheme="minorHAnsi" w:eastAsia="Calibri" w:hAnsiTheme="minorHAnsi" w:cstheme="minorHAnsi"/>
          <w:color w:val="000000" w:themeColor="text1"/>
          <w:shd w:val="clear" w:color="auto" w:fill="E6E6E6"/>
        </w:rPr>
        <w:fldChar w:fldCharType="separate"/>
      </w:r>
      <w:r w:rsidR="0071785C" w:rsidRPr="00433679">
        <w:rPr>
          <w:rFonts w:asciiTheme="minorHAnsi" w:eastAsia="Calibri" w:hAnsiTheme="minorHAnsi" w:cstheme="minorHAnsi"/>
          <w:color w:val="000000" w:themeColor="text1"/>
        </w:rPr>
        <w:t>§3</w:t>
      </w:r>
      <w:r w:rsidR="009324D5" w:rsidRPr="00433679">
        <w:rPr>
          <w:rFonts w:asciiTheme="minorHAnsi" w:eastAsia="Calibri" w:hAnsiTheme="minorHAnsi" w:cstheme="minorHAnsi"/>
          <w:color w:val="000000" w:themeColor="text1"/>
          <w:shd w:val="clear" w:color="auto" w:fill="E6E6E6"/>
        </w:rPr>
        <w:fldChar w:fldCharType="end"/>
      </w:r>
      <w:r w:rsidRPr="00433679">
        <w:rPr>
          <w:rFonts w:asciiTheme="minorHAnsi" w:eastAsia="Calibri" w:hAnsiTheme="minorHAnsi" w:cstheme="minorHAnsi"/>
          <w:color w:val="000000" w:themeColor="text1"/>
        </w:rPr>
        <w:t xml:space="preserve"> tj. [___] zł, w formie </w:t>
      </w:r>
      <w:r w:rsidRPr="00433679">
        <w:rPr>
          <w:rFonts w:asciiTheme="minorHAnsi" w:hAnsiTheme="minorHAnsi" w:cstheme="minorHAnsi"/>
          <w:color w:val="000000" w:themeColor="text1"/>
        </w:rPr>
        <w:t>weksla „in blanco” z adnotacją „bez protestu” wraz z deklaracją wekslową</w:t>
      </w:r>
      <w:r w:rsidRPr="00433679">
        <w:rPr>
          <w:rFonts w:asciiTheme="minorHAnsi" w:eastAsia="Calibri" w:hAnsiTheme="minorHAnsi" w:cstheme="minorHAnsi"/>
          <w:color w:val="000000" w:themeColor="text1"/>
        </w:rPr>
        <w:t xml:space="preserve">, w terminie 21 dni od dnia uzyskania </w:t>
      </w:r>
      <w:r w:rsidRPr="00433679">
        <w:rPr>
          <w:rFonts w:asciiTheme="minorHAnsi" w:hAnsiTheme="minorHAnsi" w:cstheme="minorHAnsi"/>
          <w:color w:val="000000" w:themeColor="text1"/>
        </w:rPr>
        <w:t xml:space="preserve">Wyniku Pozytywnego po Selekcji Etapu I, a nie później niż wraz z wnioskiem o Zaliczkę na poczet realizacji Etapu II, pod rygorem prawa odstąpienia od Umowy przez NCBR w terminie 90 dni od dnia upływu terminu wniesienia </w:t>
      </w:r>
      <w:r w:rsidRPr="00433679">
        <w:rPr>
          <w:rFonts w:asciiTheme="minorHAnsi" w:eastAsia="Calibri" w:hAnsiTheme="minorHAnsi" w:cstheme="minorHAnsi"/>
          <w:color w:val="000000" w:themeColor="text1"/>
        </w:rPr>
        <w:t>Zabezpieczenia Należytego Wykonania Umowy w zakresie Etapu II.</w:t>
      </w:r>
      <w:bookmarkEnd w:id="298"/>
    </w:p>
    <w:p w14:paraId="41BB678A" w14:textId="77777777" w:rsidR="00CB14F5" w:rsidRPr="00433679" w:rsidRDefault="00CB14F5" w:rsidP="00433679">
      <w:pPr>
        <w:numPr>
          <w:ilvl w:val="0"/>
          <w:numId w:val="37"/>
        </w:numPr>
        <w:spacing w:before="60" w:after="60"/>
        <w:ind w:left="426" w:hanging="426"/>
        <w:contextualSpacing/>
        <w:jc w:val="both"/>
        <w:rPr>
          <w:rFonts w:asciiTheme="minorHAnsi" w:eastAsia="Calibri" w:hAnsiTheme="minorHAnsi" w:cstheme="minorHAnsi"/>
          <w:color w:val="000000" w:themeColor="text1"/>
        </w:rPr>
      </w:pPr>
      <w:r w:rsidRPr="00433679">
        <w:rPr>
          <w:rFonts w:asciiTheme="minorHAnsi" w:eastAsia="Calibri" w:hAnsiTheme="minorHAnsi" w:cstheme="minorHAnsi"/>
          <w:bCs/>
          <w:color w:val="000000" w:themeColor="text1"/>
        </w:rPr>
        <w:t>Deklaracja wekslowa jest sporządzona co najmniej w jednym egzemplarzu przekazywanym NCBR i zawiera następujące elementy:</w:t>
      </w:r>
    </w:p>
    <w:p w14:paraId="4D7FEE67" w14:textId="77777777" w:rsidR="00CB14F5" w:rsidRPr="00433679" w:rsidRDefault="00CB14F5" w:rsidP="00433679">
      <w:pPr>
        <w:numPr>
          <w:ilvl w:val="1"/>
          <w:numId w:val="37"/>
        </w:numPr>
        <w:spacing w:before="60" w:after="60"/>
        <w:ind w:left="851"/>
        <w:contextualSpacing/>
        <w:jc w:val="both"/>
        <w:rPr>
          <w:rFonts w:asciiTheme="minorHAnsi" w:eastAsia="Calibri" w:hAnsiTheme="minorHAnsi" w:cstheme="minorHAnsi"/>
          <w:bCs/>
          <w:color w:val="000000" w:themeColor="text1"/>
        </w:rPr>
      </w:pPr>
      <w:r w:rsidRPr="00433679">
        <w:rPr>
          <w:rFonts w:asciiTheme="minorHAnsi" w:eastAsia="Calibri" w:hAnsiTheme="minorHAnsi" w:cstheme="minorHAnsi"/>
          <w:bCs/>
          <w:color w:val="000000" w:themeColor="text1"/>
        </w:rPr>
        <w:lastRenderedPageBreak/>
        <w:t>wskazanie, że składany wraz z nią weksel „in blanco” i opatrzony klauzulą „bez protestu”, podlega uzupełnieniu zgodnie z deklaracją wekslową,</w:t>
      </w:r>
    </w:p>
    <w:p w14:paraId="3FE9B405" w14:textId="77777777" w:rsidR="00CB14F5" w:rsidRPr="00433679" w:rsidRDefault="00CB14F5" w:rsidP="00433679">
      <w:pPr>
        <w:numPr>
          <w:ilvl w:val="1"/>
          <w:numId w:val="37"/>
        </w:numPr>
        <w:spacing w:before="60" w:after="60"/>
        <w:ind w:left="851"/>
        <w:contextualSpacing/>
        <w:jc w:val="both"/>
        <w:rPr>
          <w:rFonts w:asciiTheme="minorHAnsi" w:eastAsia="Calibri" w:hAnsiTheme="minorHAnsi" w:cstheme="minorHAnsi"/>
          <w:color w:val="000000" w:themeColor="text1"/>
        </w:rPr>
      </w:pPr>
      <w:r w:rsidRPr="00433679">
        <w:rPr>
          <w:rFonts w:asciiTheme="minorHAnsi" w:eastAsia="Calibri" w:hAnsiTheme="minorHAnsi" w:cstheme="minorHAnsi"/>
          <w:bCs/>
          <w:color w:val="000000" w:themeColor="text1"/>
        </w:rPr>
        <w:t>upoważnienie NCBR</w:t>
      </w:r>
      <w:r w:rsidRPr="00433679">
        <w:rPr>
          <w:rFonts w:asciiTheme="minorHAnsi" w:eastAsia="Calibri" w:hAnsiTheme="minorHAnsi" w:cstheme="minorHAnsi"/>
          <w:color w:val="000000" w:themeColor="text1"/>
        </w:rPr>
        <w:t>, w terminie do dnia 30 czerwca 2024 r., do wypełnienia weksla o sumę</w:t>
      </w:r>
      <w:r w:rsidRPr="00433679">
        <w:rPr>
          <w:rFonts w:asciiTheme="minorHAnsi" w:eastAsia="Calibri" w:hAnsiTheme="minorHAnsi" w:cstheme="minorHAnsi"/>
          <w:bCs/>
          <w:color w:val="000000" w:themeColor="text1"/>
        </w:rPr>
        <w:t xml:space="preserve"> </w:t>
      </w:r>
      <w:r w:rsidRPr="00433679">
        <w:rPr>
          <w:rFonts w:asciiTheme="minorHAnsi" w:eastAsia="Calibri" w:hAnsiTheme="minorHAnsi" w:cstheme="minorHAnsi"/>
          <w:color w:val="000000" w:themeColor="text1"/>
        </w:rPr>
        <w:t xml:space="preserve">wekslową do wysokości pełnego zadłużenia wynikającego z Umowy, w tym tytułem </w:t>
      </w:r>
      <w:bookmarkStart w:id="299" w:name="_Hlk511660055"/>
      <w:r w:rsidRPr="00433679">
        <w:rPr>
          <w:rFonts w:asciiTheme="minorHAnsi" w:eastAsia="Calibri" w:hAnsiTheme="minorHAnsi" w:cstheme="minorHAnsi"/>
          <w:color w:val="000000" w:themeColor="text1"/>
        </w:rPr>
        <w:t xml:space="preserve">obowiązku zwrotu Zaliczek, kar umownych łącznie z przysługującymi opłatami, poniesionymi kosztami i odsetkami, </w:t>
      </w:r>
      <w:bookmarkEnd w:id="299"/>
    </w:p>
    <w:p w14:paraId="03ABEC0D" w14:textId="77777777" w:rsidR="00CB14F5" w:rsidRPr="00433679" w:rsidRDefault="00CB14F5" w:rsidP="00433679">
      <w:pPr>
        <w:numPr>
          <w:ilvl w:val="1"/>
          <w:numId w:val="37"/>
        </w:numPr>
        <w:spacing w:before="60" w:after="60"/>
        <w:ind w:left="851"/>
        <w:contextualSpacing/>
        <w:jc w:val="both"/>
        <w:rPr>
          <w:rFonts w:asciiTheme="minorHAnsi" w:eastAsia="Calibri" w:hAnsiTheme="minorHAnsi" w:cstheme="minorHAnsi"/>
          <w:color w:val="000000" w:themeColor="text1"/>
        </w:rPr>
      </w:pPr>
      <w:r w:rsidRPr="00433679">
        <w:rPr>
          <w:rFonts w:asciiTheme="minorHAnsi" w:eastAsia="Calibri" w:hAnsiTheme="minorHAnsi" w:cstheme="minorHAnsi"/>
          <w:color w:val="000000" w:themeColor="text1"/>
        </w:rPr>
        <w:t xml:space="preserve">wzmiankę, że weksel może być opatrzony datą płatności według uznania </w:t>
      </w:r>
      <w:r w:rsidRPr="00433679">
        <w:rPr>
          <w:rFonts w:asciiTheme="minorHAnsi" w:eastAsia="Calibri" w:hAnsiTheme="minorHAnsi" w:cstheme="minorHAnsi"/>
          <w:bCs/>
          <w:color w:val="000000" w:themeColor="text1"/>
        </w:rPr>
        <w:t xml:space="preserve">NCBR oraz że </w:t>
      </w:r>
      <w:r w:rsidRPr="00433679">
        <w:rPr>
          <w:rFonts w:asciiTheme="minorHAnsi" w:eastAsia="Calibri" w:hAnsiTheme="minorHAnsi" w:cstheme="minorHAnsi"/>
          <w:color w:val="000000" w:themeColor="text1"/>
        </w:rPr>
        <w:t>Wykonawca będzie powiadomiony o wypełnieniu weksla listem poleconym dostarczonym najpóźniej na 7 dni przed datą płatności.</w:t>
      </w:r>
    </w:p>
    <w:p w14:paraId="758B6617" w14:textId="77777777" w:rsidR="00CB14F5" w:rsidRPr="00433679" w:rsidRDefault="00CB14F5" w:rsidP="00433679">
      <w:pPr>
        <w:numPr>
          <w:ilvl w:val="1"/>
          <w:numId w:val="37"/>
        </w:numPr>
        <w:spacing w:before="60" w:after="60"/>
        <w:ind w:left="851"/>
        <w:contextualSpacing/>
        <w:jc w:val="both"/>
        <w:rPr>
          <w:rFonts w:asciiTheme="minorHAnsi" w:eastAsia="Calibri" w:hAnsiTheme="minorHAnsi" w:cstheme="minorHAnsi"/>
          <w:color w:val="000000" w:themeColor="text1"/>
        </w:rPr>
      </w:pPr>
      <w:r w:rsidRPr="00433679">
        <w:rPr>
          <w:rFonts w:asciiTheme="minorHAnsi" w:eastAsia="Calibri" w:hAnsiTheme="minorHAnsi" w:cstheme="minorHAnsi"/>
          <w:color w:val="000000" w:themeColor="text1"/>
        </w:rPr>
        <w:t>wzmiankę, że weksel zostanie zwrócony Wykonawcy w terminie do dnia 14 lipca 2024 r. poprzez jego przesłanie listem poleconym na adres Wykonawcy lub w siedzibie NCBR.</w:t>
      </w:r>
    </w:p>
    <w:p w14:paraId="7FD88978" w14:textId="77777777" w:rsidR="00CB14F5" w:rsidRPr="00433679" w:rsidRDefault="00CB14F5" w:rsidP="00433679">
      <w:pPr>
        <w:numPr>
          <w:ilvl w:val="0"/>
          <w:numId w:val="37"/>
        </w:numPr>
        <w:spacing w:before="60" w:after="60"/>
        <w:ind w:left="426" w:hanging="426"/>
        <w:contextualSpacing/>
        <w:jc w:val="both"/>
        <w:rPr>
          <w:rFonts w:asciiTheme="minorHAnsi" w:eastAsia="Calibri" w:hAnsiTheme="minorHAnsi" w:cstheme="minorHAnsi"/>
          <w:color w:val="000000" w:themeColor="text1"/>
        </w:rPr>
      </w:pPr>
      <w:r w:rsidRPr="00433679">
        <w:rPr>
          <w:rFonts w:asciiTheme="minorHAnsi" w:eastAsia="Calibri" w:hAnsiTheme="minorHAnsi" w:cstheme="minorHAnsi"/>
          <w:color w:val="000000" w:themeColor="text1"/>
        </w:rPr>
        <w:t>W każdym etapie niezależnie od liczby podmiotów składających się na Wnioskodawcę, Wnioskodawca przedstawia jedno Zabezpieczenie Należytego Wykonania Umowy, udzielone lub co najmniej poręczone przez wszystkie podmioty wchodzące w skład Wnioskodawcy.</w:t>
      </w:r>
    </w:p>
    <w:p w14:paraId="311ED062" w14:textId="77777777" w:rsidR="00CB14F5" w:rsidRPr="00433679" w:rsidRDefault="00CB14F5" w:rsidP="00433679">
      <w:pPr>
        <w:numPr>
          <w:ilvl w:val="0"/>
          <w:numId w:val="37"/>
        </w:numPr>
        <w:spacing w:before="60" w:after="60"/>
        <w:ind w:left="426" w:hanging="426"/>
        <w:contextualSpacing/>
        <w:jc w:val="both"/>
        <w:rPr>
          <w:rFonts w:asciiTheme="minorHAnsi" w:eastAsia="Calibri" w:hAnsiTheme="minorHAnsi" w:cstheme="minorHAnsi"/>
          <w:color w:val="000000" w:themeColor="text1"/>
        </w:rPr>
      </w:pPr>
      <w:r w:rsidRPr="00433679">
        <w:rPr>
          <w:rFonts w:asciiTheme="minorHAnsi" w:eastAsia="Calibri" w:hAnsiTheme="minorHAnsi" w:cstheme="minorHAnsi"/>
          <w:color w:val="000000" w:themeColor="text1"/>
        </w:rPr>
        <w:t>Zabezpieczenie Należytego Wykonania Umowy służy pokryciu wszelkich roszczeń z tytułu niewykonania lub nienależytego wykonania Umowy.</w:t>
      </w:r>
    </w:p>
    <w:p w14:paraId="062D08F6" w14:textId="47B0D463" w:rsidR="00CB14F5" w:rsidRPr="00433679" w:rsidRDefault="009D405D" w:rsidP="00433679">
      <w:pPr>
        <w:numPr>
          <w:ilvl w:val="0"/>
          <w:numId w:val="37"/>
        </w:numPr>
        <w:spacing w:before="60" w:after="60"/>
        <w:ind w:left="426" w:hanging="426"/>
        <w:jc w:val="both"/>
        <w:rPr>
          <w:rFonts w:asciiTheme="minorHAnsi" w:eastAsiaTheme="minorEastAsia" w:hAnsiTheme="minorHAnsi" w:cstheme="minorHAnsi"/>
          <w:color w:val="000000" w:themeColor="text1"/>
        </w:rPr>
      </w:pPr>
      <w:r w:rsidRPr="00433679">
        <w:rPr>
          <w:rFonts w:asciiTheme="minorHAnsi" w:eastAsia="Calibri" w:hAnsiTheme="minorHAnsi" w:cstheme="minorHAnsi"/>
          <w:color w:val="000000" w:themeColor="text1"/>
        </w:rPr>
        <w:t xml:space="preserve"> </w:t>
      </w:r>
      <w:r w:rsidR="00CB14F5" w:rsidRPr="00433679">
        <w:rPr>
          <w:rFonts w:asciiTheme="minorHAnsi" w:eastAsia="Calibri" w:hAnsiTheme="minorHAnsi" w:cstheme="minorHAnsi"/>
          <w:color w:val="000000" w:themeColor="text1"/>
        </w:rPr>
        <w:t>Terminem ważności Zabezpieczenia Należytego Wykonania Umowy w zakresie Etapu I jest Termin Doręczenia Wyników Prac Etapu I oraz 8 miesięcy po tym terminie. Terminem ważności Zabezpieczenia Należytego Wykonania Umowy w zakresie Etapu II jest Termin Doręczenia Wyników Prac Etapu II oraz 6 miesięcy po tym terminie</w:t>
      </w:r>
      <w:r w:rsidR="00EA2A64" w:rsidRPr="00433679">
        <w:rPr>
          <w:rFonts w:asciiTheme="minorHAnsi" w:eastAsia="Calibri" w:hAnsiTheme="minorHAnsi" w:cstheme="minorHAnsi"/>
          <w:color w:val="000000" w:themeColor="text1"/>
        </w:rPr>
        <w:t>,</w:t>
      </w:r>
      <w:r w:rsidR="00CB14F5" w:rsidRPr="00433679">
        <w:rPr>
          <w:rFonts w:asciiTheme="minorHAnsi" w:eastAsia="Calibri" w:hAnsiTheme="minorHAnsi" w:cstheme="minorHAnsi"/>
          <w:color w:val="000000" w:themeColor="text1"/>
        </w:rPr>
        <w:t xml:space="preserve"> z zastrzeżeniem, że jeśli Wykonawca doręczy NCBR Wyniki Prac Etapu II przed Terminem Doręczenia Wyników Prac Etapu II, Termin ważności Zabezpieczenia Należytego Wykonania Umowy w zakresie Etapu II może ulec skróceniu o liczbę dni odpowiadających różnicy pomiędzy terminem rzeczywistego doręczenia Wyników Prac Etapu II a Terminem Doręczenia Wyników Prac Etapu II.</w:t>
      </w:r>
    </w:p>
    <w:p w14:paraId="08BD722E" w14:textId="71BD2387" w:rsidR="00CB14F5" w:rsidRPr="00433679" w:rsidRDefault="00CB14F5" w:rsidP="00433679">
      <w:pPr>
        <w:numPr>
          <w:ilvl w:val="0"/>
          <w:numId w:val="37"/>
        </w:numPr>
        <w:spacing w:before="60" w:after="60"/>
        <w:ind w:left="426" w:hanging="426"/>
        <w:contextualSpacing/>
        <w:jc w:val="both"/>
        <w:rPr>
          <w:rFonts w:asciiTheme="minorHAnsi" w:eastAsia="Calibri" w:hAnsiTheme="minorHAnsi" w:cstheme="minorHAnsi"/>
          <w:color w:val="000000" w:themeColor="text1"/>
        </w:rPr>
      </w:pPr>
      <w:r w:rsidRPr="00433679">
        <w:rPr>
          <w:rFonts w:asciiTheme="minorHAnsi" w:eastAsia="Calibri" w:hAnsiTheme="minorHAnsi" w:cstheme="minorHAnsi"/>
          <w:color w:val="000000" w:themeColor="text1"/>
        </w:rPr>
        <w:t xml:space="preserve">NCBR zwróci Zabezpieczenie Należytego Wykonania Umowy w terminie do 120 dni od dnia </w:t>
      </w:r>
      <w:r w:rsidR="00BC2D81" w:rsidRPr="00433679">
        <w:rPr>
          <w:rFonts w:asciiTheme="minorHAnsi" w:eastAsia="Calibri" w:hAnsiTheme="minorHAnsi" w:cstheme="minorHAnsi"/>
          <w:color w:val="000000" w:themeColor="text1"/>
        </w:rPr>
        <w:t xml:space="preserve">upływu </w:t>
      </w:r>
      <w:r w:rsidRPr="00433679">
        <w:rPr>
          <w:rFonts w:asciiTheme="minorHAnsi" w:eastAsia="Calibri" w:hAnsiTheme="minorHAnsi" w:cstheme="minorHAnsi"/>
          <w:color w:val="000000" w:themeColor="text1"/>
        </w:rPr>
        <w:t xml:space="preserve">terminów wskazanych w § </w:t>
      </w:r>
      <w:r w:rsidR="00CC74B0" w:rsidRPr="00433679">
        <w:rPr>
          <w:rFonts w:asciiTheme="minorHAnsi" w:eastAsia="Calibri" w:hAnsiTheme="minorHAnsi" w:cstheme="minorHAnsi"/>
          <w:color w:val="000000" w:themeColor="text1"/>
        </w:rPr>
        <w:t>6</w:t>
      </w:r>
      <w:r w:rsidRPr="00433679">
        <w:rPr>
          <w:rFonts w:asciiTheme="minorHAnsi" w:eastAsia="Calibri" w:hAnsiTheme="minorHAnsi" w:cstheme="minorHAnsi"/>
          <w:color w:val="000000" w:themeColor="text1"/>
        </w:rPr>
        <w:t xml:space="preserve"> powyżej.</w:t>
      </w:r>
    </w:p>
    <w:p w14:paraId="66D1F3A6" w14:textId="77777777" w:rsidR="00CB14F5" w:rsidRPr="00433679" w:rsidRDefault="00CB14F5" w:rsidP="00433679">
      <w:pPr>
        <w:numPr>
          <w:ilvl w:val="0"/>
          <w:numId w:val="37"/>
        </w:numPr>
        <w:spacing w:before="60" w:after="60"/>
        <w:ind w:left="426" w:hanging="426"/>
        <w:contextualSpacing/>
        <w:jc w:val="both"/>
        <w:rPr>
          <w:rFonts w:asciiTheme="minorHAnsi" w:eastAsia="Calibri" w:hAnsiTheme="minorHAnsi" w:cstheme="minorHAnsi"/>
          <w:color w:val="000000" w:themeColor="text1"/>
        </w:rPr>
      </w:pPr>
      <w:r w:rsidRPr="00433679">
        <w:rPr>
          <w:rFonts w:asciiTheme="minorHAnsi" w:eastAsia="Calibri" w:hAnsiTheme="minorHAnsi" w:cstheme="minorHAnsi"/>
          <w:color w:val="000000" w:themeColor="text1"/>
        </w:rPr>
        <w:t>Z zastrzeżeniem bezwzględnie obowiązujących przepisów prawa wszelkie koszty związane z ustanowieniem i utrzymaniem Zabezpieczenia Należytego Wykonania Umowy spoczywają na Wykonawcy.</w:t>
      </w:r>
    </w:p>
    <w:p w14:paraId="1F7D1633" w14:textId="6B0CF19D" w:rsidR="00CB14F5" w:rsidRPr="00433679" w:rsidRDefault="00CB14F5" w:rsidP="00433679">
      <w:pPr>
        <w:numPr>
          <w:ilvl w:val="0"/>
          <w:numId w:val="37"/>
        </w:numPr>
        <w:spacing w:before="60" w:after="60"/>
        <w:ind w:left="426" w:hanging="426"/>
        <w:contextualSpacing/>
        <w:jc w:val="both"/>
        <w:rPr>
          <w:rFonts w:asciiTheme="minorHAnsi" w:eastAsia="Calibri" w:hAnsiTheme="minorHAnsi" w:cstheme="minorHAnsi"/>
          <w:color w:val="000000" w:themeColor="text1"/>
        </w:rPr>
      </w:pPr>
      <w:r w:rsidRPr="00433679">
        <w:rPr>
          <w:rFonts w:asciiTheme="minorHAnsi" w:eastAsia="Calibri" w:hAnsiTheme="minorHAnsi" w:cstheme="minorHAnsi"/>
          <w:color w:val="000000" w:themeColor="text1"/>
        </w:rPr>
        <w:t xml:space="preserve">Zasady odnoszące się do wnoszenia zabezpieczenia mają zastosowanie również do form zabezpieczeń wymaganych w związku z wystąpieniem okoliczności opisanych w </w:t>
      </w:r>
      <w:r w:rsidRPr="00433679">
        <w:rPr>
          <w:rFonts w:asciiTheme="minorHAnsi" w:eastAsia="Calibri" w:hAnsiTheme="minorHAnsi" w:cstheme="minorHAnsi"/>
          <w:color w:val="000000" w:themeColor="text1"/>
          <w:shd w:val="clear" w:color="auto" w:fill="E6E6E6"/>
        </w:rPr>
        <w:fldChar w:fldCharType="begin"/>
      </w:r>
      <w:r w:rsidRPr="00433679">
        <w:rPr>
          <w:rFonts w:asciiTheme="minorHAnsi" w:eastAsia="Calibri" w:hAnsiTheme="minorHAnsi" w:cstheme="minorHAnsi"/>
          <w:color w:val="000000" w:themeColor="text1"/>
        </w:rPr>
        <w:instrText xml:space="preserve"> REF _Ref52742072 \r \h  \* MERGEFORMAT </w:instrText>
      </w:r>
      <w:r w:rsidRPr="00433679">
        <w:rPr>
          <w:rFonts w:asciiTheme="minorHAnsi" w:eastAsia="Calibri" w:hAnsiTheme="minorHAnsi" w:cstheme="minorHAnsi"/>
          <w:color w:val="000000" w:themeColor="text1"/>
          <w:shd w:val="clear" w:color="auto" w:fill="E6E6E6"/>
        </w:rPr>
      </w:r>
      <w:r w:rsidRPr="00433679">
        <w:rPr>
          <w:rFonts w:asciiTheme="minorHAnsi" w:eastAsia="Calibri" w:hAnsiTheme="minorHAnsi" w:cstheme="minorHAnsi"/>
          <w:color w:val="000000" w:themeColor="text1"/>
          <w:shd w:val="clear" w:color="auto" w:fill="E6E6E6"/>
        </w:rPr>
        <w:fldChar w:fldCharType="separate"/>
      </w:r>
      <w:r w:rsidR="0071785C" w:rsidRPr="00433679">
        <w:rPr>
          <w:rFonts w:asciiTheme="minorHAnsi" w:eastAsia="Calibri" w:hAnsiTheme="minorHAnsi" w:cstheme="minorHAnsi"/>
          <w:color w:val="000000" w:themeColor="text1"/>
        </w:rPr>
        <w:t>ART. 24</w:t>
      </w:r>
      <w:r w:rsidRPr="00433679">
        <w:rPr>
          <w:rFonts w:asciiTheme="minorHAnsi" w:eastAsia="Calibri" w:hAnsiTheme="minorHAnsi" w:cstheme="minorHAnsi"/>
          <w:color w:val="000000" w:themeColor="text1"/>
          <w:shd w:val="clear" w:color="auto" w:fill="E6E6E6"/>
        </w:rPr>
        <w:fldChar w:fldCharType="end"/>
      </w:r>
      <w:r w:rsidRPr="00433679">
        <w:rPr>
          <w:rFonts w:asciiTheme="minorHAnsi" w:eastAsia="Calibri" w:hAnsiTheme="minorHAnsi" w:cstheme="minorHAnsi"/>
          <w:color w:val="000000" w:themeColor="text1"/>
        </w:rPr>
        <w:t xml:space="preserve"> Umowy z zastrzeżeniem, że wysokość wymaganego zabezpieczenia nie może być niższa niż wysokość Zaliczki, którą ma ono zabezpieczać.</w:t>
      </w:r>
    </w:p>
    <w:p w14:paraId="1CC975C6" w14:textId="1F5203B4" w:rsidR="00CB14F5" w:rsidRPr="00433679" w:rsidRDefault="00CB14F5" w:rsidP="00433679">
      <w:pPr>
        <w:numPr>
          <w:ilvl w:val="0"/>
          <w:numId w:val="37"/>
        </w:numPr>
        <w:spacing w:before="60" w:after="60"/>
        <w:ind w:left="426" w:hanging="426"/>
        <w:contextualSpacing/>
        <w:jc w:val="both"/>
        <w:rPr>
          <w:rFonts w:asciiTheme="minorHAnsi" w:eastAsia="Calibri" w:hAnsiTheme="minorHAnsi" w:cstheme="minorHAnsi"/>
          <w:color w:val="000000" w:themeColor="text1"/>
        </w:rPr>
      </w:pPr>
      <w:r w:rsidRPr="00433679">
        <w:rPr>
          <w:rFonts w:asciiTheme="minorHAnsi" w:eastAsia="Calibri" w:hAnsiTheme="minorHAnsi" w:cstheme="minorHAnsi"/>
          <w:color w:val="000000" w:themeColor="text1"/>
        </w:rPr>
        <w:t xml:space="preserve">W przypadku Zabezpieczenia Należytego Wykonania Umowy wskazanego w </w:t>
      </w:r>
      <w:r w:rsidRPr="00433679">
        <w:rPr>
          <w:rFonts w:asciiTheme="minorHAnsi" w:eastAsia="Calibri" w:hAnsiTheme="minorHAnsi" w:cstheme="minorHAnsi"/>
          <w:color w:val="000000" w:themeColor="text1"/>
          <w:shd w:val="clear" w:color="auto" w:fill="E6E6E6"/>
        </w:rPr>
        <w:fldChar w:fldCharType="begin"/>
      </w:r>
      <w:r w:rsidRPr="00433679">
        <w:rPr>
          <w:rFonts w:asciiTheme="minorHAnsi" w:eastAsia="Calibri" w:hAnsiTheme="minorHAnsi" w:cstheme="minorHAnsi"/>
          <w:color w:val="000000" w:themeColor="text1"/>
        </w:rPr>
        <w:instrText xml:space="preserve"> REF _Ref58601866 \n \h  \* MERGEFORMAT </w:instrText>
      </w:r>
      <w:r w:rsidRPr="00433679">
        <w:rPr>
          <w:rFonts w:asciiTheme="minorHAnsi" w:eastAsia="Calibri" w:hAnsiTheme="minorHAnsi" w:cstheme="minorHAnsi"/>
          <w:color w:val="000000" w:themeColor="text1"/>
          <w:shd w:val="clear" w:color="auto" w:fill="E6E6E6"/>
        </w:rPr>
      </w:r>
      <w:r w:rsidRPr="00433679">
        <w:rPr>
          <w:rFonts w:asciiTheme="minorHAnsi" w:eastAsia="Calibri" w:hAnsiTheme="minorHAnsi" w:cstheme="minorHAnsi"/>
          <w:color w:val="000000" w:themeColor="text1"/>
          <w:shd w:val="clear" w:color="auto" w:fill="E6E6E6"/>
        </w:rPr>
        <w:fldChar w:fldCharType="separate"/>
      </w:r>
      <w:r w:rsidR="0071785C" w:rsidRPr="00433679">
        <w:rPr>
          <w:rFonts w:asciiTheme="minorHAnsi" w:eastAsia="Calibri" w:hAnsiTheme="minorHAnsi" w:cstheme="minorHAnsi"/>
          <w:color w:val="000000" w:themeColor="text1"/>
        </w:rPr>
        <w:t>§1</w:t>
      </w:r>
      <w:r w:rsidRPr="00433679">
        <w:rPr>
          <w:rFonts w:asciiTheme="minorHAnsi" w:eastAsia="Calibri" w:hAnsiTheme="minorHAnsi" w:cstheme="minorHAnsi"/>
          <w:color w:val="000000" w:themeColor="text1"/>
          <w:shd w:val="clear" w:color="auto" w:fill="E6E6E6"/>
        </w:rPr>
        <w:fldChar w:fldCharType="end"/>
      </w:r>
      <w:r w:rsidRPr="00433679">
        <w:rPr>
          <w:rFonts w:asciiTheme="minorHAnsi" w:eastAsia="Calibri" w:hAnsiTheme="minorHAnsi" w:cstheme="minorHAnsi"/>
          <w:color w:val="000000" w:themeColor="text1"/>
        </w:rPr>
        <w:t xml:space="preserve"> oraz w </w:t>
      </w:r>
      <w:r w:rsidRPr="00433679">
        <w:rPr>
          <w:rFonts w:asciiTheme="minorHAnsi" w:eastAsia="Calibri" w:hAnsiTheme="minorHAnsi" w:cstheme="minorHAnsi"/>
          <w:color w:val="000000" w:themeColor="text1"/>
          <w:shd w:val="clear" w:color="auto" w:fill="E6E6E6"/>
        </w:rPr>
        <w:fldChar w:fldCharType="begin"/>
      </w:r>
      <w:r w:rsidRPr="00433679">
        <w:rPr>
          <w:rFonts w:asciiTheme="minorHAnsi" w:eastAsia="Calibri" w:hAnsiTheme="minorHAnsi" w:cstheme="minorHAnsi"/>
          <w:color w:val="000000" w:themeColor="text1"/>
        </w:rPr>
        <w:instrText xml:space="preserve"> REF _Ref58601894 \n \h  \* MERGEFORMAT </w:instrText>
      </w:r>
      <w:r w:rsidRPr="00433679">
        <w:rPr>
          <w:rFonts w:asciiTheme="minorHAnsi" w:eastAsia="Calibri" w:hAnsiTheme="minorHAnsi" w:cstheme="minorHAnsi"/>
          <w:color w:val="000000" w:themeColor="text1"/>
          <w:shd w:val="clear" w:color="auto" w:fill="E6E6E6"/>
        </w:rPr>
      </w:r>
      <w:r w:rsidRPr="00433679">
        <w:rPr>
          <w:rFonts w:asciiTheme="minorHAnsi" w:eastAsia="Calibri" w:hAnsiTheme="minorHAnsi" w:cstheme="minorHAnsi"/>
          <w:color w:val="000000" w:themeColor="text1"/>
          <w:shd w:val="clear" w:color="auto" w:fill="E6E6E6"/>
        </w:rPr>
        <w:fldChar w:fldCharType="separate"/>
      </w:r>
      <w:r w:rsidR="0071785C" w:rsidRPr="00433679">
        <w:rPr>
          <w:rFonts w:asciiTheme="minorHAnsi" w:eastAsia="Calibri" w:hAnsiTheme="minorHAnsi" w:cstheme="minorHAnsi"/>
          <w:color w:val="000000" w:themeColor="text1"/>
        </w:rPr>
        <w:t>§2</w:t>
      </w:r>
      <w:r w:rsidRPr="00433679">
        <w:rPr>
          <w:rFonts w:asciiTheme="minorHAnsi" w:eastAsia="Calibri" w:hAnsiTheme="minorHAnsi" w:cstheme="minorHAnsi"/>
          <w:color w:val="000000" w:themeColor="text1"/>
          <w:shd w:val="clear" w:color="auto" w:fill="E6E6E6"/>
        </w:rPr>
        <w:fldChar w:fldCharType="end"/>
      </w:r>
      <w:r w:rsidRPr="00433679">
        <w:rPr>
          <w:rFonts w:asciiTheme="minorHAnsi" w:eastAsia="Calibri" w:hAnsiTheme="minorHAnsi" w:cstheme="minorHAnsi"/>
          <w:color w:val="000000" w:themeColor="text1"/>
        </w:rPr>
        <w:t xml:space="preserve">, jeśli podmiot wchodzący w skład grupy podmiotów działających łącznie jako Wykonawca Przedsięwzięcia jest jednostką sektora finansów publicznych, to podmiot taki nie jest zobowiązany do przedstawienia NCBR weksli, zaś zobowiązanie do przedłożenia Zabezpieczenia Należytego Wykonania Umowy obciąża wyłącznie te podmioty w ramach Wykonawcy, które nie są jednostkami sektora finansów publicznych. Jeśli Wykonawcą jest jedna jednostka sektora finansów publicznych lub grupa podmiotów stanowiących wyłącznie jednostki sektora finansów publicznych, Wykonawca nie jest zobowiązany do przedłożenia NCBR Zabezpieczenia Należytego Wykonania Umowy. Niniejsze postanowienie nie ma zastosowania do zabezpieczeń, o których mowa w </w:t>
      </w:r>
      <w:r w:rsidRPr="00433679">
        <w:rPr>
          <w:rFonts w:asciiTheme="minorHAnsi" w:eastAsia="Calibri" w:hAnsiTheme="minorHAnsi" w:cstheme="minorHAnsi"/>
          <w:color w:val="000000" w:themeColor="text1"/>
          <w:shd w:val="clear" w:color="auto" w:fill="E6E6E6"/>
        </w:rPr>
        <w:fldChar w:fldCharType="begin"/>
      </w:r>
      <w:r w:rsidRPr="00433679">
        <w:rPr>
          <w:rFonts w:asciiTheme="minorHAnsi" w:eastAsia="Calibri" w:hAnsiTheme="minorHAnsi" w:cstheme="minorHAnsi"/>
          <w:color w:val="000000" w:themeColor="text1"/>
        </w:rPr>
        <w:instrText xml:space="preserve"> REF _Ref52742072 \r \h  \* MERGEFORMAT </w:instrText>
      </w:r>
      <w:r w:rsidRPr="00433679">
        <w:rPr>
          <w:rFonts w:asciiTheme="minorHAnsi" w:eastAsia="Calibri" w:hAnsiTheme="minorHAnsi" w:cstheme="minorHAnsi"/>
          <w:color w:val="000000" w:themeColor="text1"/>
          <w:shd w:val="clear" w:color="auto" w:fill="E6E6E6"/>
        </w:rPr>
      </w:r>
      <w:r w:rsidRPr="00433679">
        <w:rPr>
          <w:rFonts w:asciiTheme="minorHAnsi" w:eastAsia="Calibri" w:hAnsiTheme="minorHAnsi" w:cstheme="minorHAnsi"/>
          <w:color w:val="000000" w:themeColor="text1"/>
          <w:shd w:val="clear" w:color="auto" w:fill="E6E6E6"/>
        </w:rPr>
        <w:fldChar w:fldCharType="separate"/>
      </w:r>
      <w:r w:rsidR="0071785C" w:rsidRPr="00433679">
        <w:rPr>
          <w:rFonts w:asciiTheme="minorHAnsi" w:eastAsia="Calibri" w:hAnsiTheme="minorHAnsi" w:cstheme="minorHAnsi"/>
          <w:color w:val="000000" w:themeColor="text1"/>
        </w:rPr>
        <w:t>ART. 24</w:t>
      </w:r>
      <w:r w:rsidRPr="00433679">
        <w:rPr>
          <w:rFonts w:asciiTheme="minorHAnsi" w:eastAsia="Calibri" w:hAnsiTheme="minorHAnsi" w:cstheme="minorHAnsi"/>
          <w:color w:val="000000" w:themeColor="text1"/>
          <w:shd w:val="clear" w:color="auto" w:fill="E6E6E6"/>
        </w:rPr>
        <w:fldChar w:fldCharType="end"/>
      </w:r>
      <w:r w:rsidRPr="00433679">
        <w:rPr>
          <w:rFonts w:asciiTheme="minorHAnsi" w:eastAsia="Calibri" w:hAnsiTheme="minorHAnsi" w:cstheme="minorHAnsi"/>
          <w:color w:val="000000" w:themeColor="text1"/>
        </w:rPr>
        <w:t>.</w:t>
      </w:r>
    </w:p>
    <w:p w14:paraId="77B7FF33" w14:textId="3CA10E7C" w:rsidR="00CB14F5" w:rsidRPr="00433679" w:rsidRDefault="00CB14F5" w:rsidP="00433679">
      <w:pPr>
        <w:numPr>
          <w:ilvl w:val="0"/>
          <w:numId w:val="37"/>
        </w:numPr>
        <w:spacing w:before="60" w:after="60"/>
        <w:ind w:left="426" w:hanging="426"/>
        <w:contextualSpacing/>
        <w:jc w:val="both"/>
        <w:rPr>
          <w:rFonts w:asciiTheme="minorHAnsi" w:eastAsia="Calibri" w:hAnsiTheme="minorHAnsi" w:cstheme="minorHAnsi"/>
          <w:color w:val="000000" w:themeColor="text1"/>
        </w:rPr>
      </w:pPr>
      <w:r w:rsidRPr="00433679">
        <w:rPr>
          <w:rFonts w:asciiTheme="minorHAnsi" w:eastAsia="Calibri" w:hAnsiTheme="minorHAnsi" w:cstheme="minorHAnsi"/>
          <w:color w:val="000000" w:themeColor="text1"/>
        </w:rPr>
        <w:t xml:space="preserve">Wykonawca może zaproponować w miejsce zabezpieczeń wskazanych w </w:t>
      </w:r>
      <w:r w:rsidRPr="00433679">
        <w:rPr>
          <w:rFonts w:asciiTheme="minorHAnsi" w:eastAsia="Calibri" w:hAnsiTheme="minorHAnsi" w:cstheme="minorHAnsi"/>
          <w:color w:val="000000" w:themeColor="text1"/>
          <w:shd w:val="clear" w:color="auto" w:fill="E6E6E6"/>
        </w:rPr>
        <w:fldChar w:fldCharType="begin"/>
      </w:r>
      <w:r w:rsidRPr="00433679">
        <w:rPr>
          <w:rFonts w:asciiTheme="minorHAnsi" w:eastAsia="Calibri" w:hAnsiTheme="minorHAnsi" w:cstheme="minorHAnsi"/>
          <w:color w:val="000000" w:themeColor="text1"/>
        </w:rPr>
        <w:instrText xml:space="preserve"> REF _Ref58601866 \n \h  \* MERGEFORMAT </w:instrText>
      </w:r>
      <w:r w:rsidRPr="00433679">
        <w:rPr>
          <w:rFonts w:asciiTheme="minorHAnsi" w:eastAsia="Calibri" w:hAnsiTheme="minorHAnsi" w:cstheme="minorHAnsi"/>
          <w:color w:val="000000" w:themeColor="text1"/>
          <w:shd w:val="clear" w:color="auto" w:fill="E6E6E6"/>
        </w:rPr>
      </w:r>
      <w:r w:rsidRPr="00433679">
        <w:rPr>
          <w:rFonts w:asciiTheme="minorHAnsi" w:eastAsia="Calibri" w:hAnsiTheme="minorHAnsi" w:cstheme="minorHAnsi"/>
          <w:color w:val="000000" w:themeColor="text1"/>
          <w:shd w:val="clear" w:color="auto" w:fill="E6E6E6"/>
        </w:rPr>
        <w:fldChar w:fldCharType="separate"/>
      </w:r>
      <w:r w:rsidR="0071785C" w:rsidRPr="00433679">
        <w:rPr>
          <w:rFonts w:asciiTheme="minorHAnsi" w:eastAsia="Calibri" w:hAnsiTheme="minorHAnsi" w:cstheme="minorHAnsi"/>
          <w:color w:val="000000" w:themeColor="text1"/>
        </w:rPr>
        <w:t>§1</w:t>
      </w:r>
      <w:r w:rsidRPr="00433679">
        <w:rPr>
          <w:rFonts w:asciiTheme="minorHAnsi" w:eastAsia="Calibri" w:hAnsiTheme="minorHAnsi" w:cstheme="minorHAnsi"/>
          <w:color w:val="000000" w:themeColor="text1"/>
          <w:shd w:val="clear" w:color="auto" w:fill="E6E6E6"/>
        </w:rPr>
        <w:fldChar w:fldCharType="end"/>
      </w:r>
      <w:r w:rsidRPr="00433679">
        <w:rPr>
          <w:rFonts w:asciiTheme="minorHAnsi" w:eastAsia="Calibri" w:hAnsiTheme="minorHAnsi" w:cstheme="minorHAnsi"/>
          <w:color w:val="000000" w:themeColor="text1"/>
        </w:rPr>
        <w:t xml:space="preserve"> - </w:t>
      </w:r>
      <w:r w:rsidR="00CC74B0" w:rsidRPr="00433679">
        <w:rPr>
          <w:rFonts w:asciiTheme="minorHAnsi" w:eastAsia="Calibri" w:hAnsiTheme="minorHAnsi" w:cstheme="minorHAnsi"/>
          <w:color w:val="000000" w:themeColor="text1"/>
        </w:rPr>
        <w:t>§2</w:t>
      </w:r>
      <w:r w:rsidRPr="00433679">
        <w:rPr>
          <w:rFonts w:asciiTheme="minorHAnsi" w:eastAsia="Calibri" w:hAnsiTheme="minorHAnsi" w:cstheme="minorHAnsi"/>
          <w:color w:val="000000" w:themeColor="text1"/>
        </w:rPr>
        <w:t xml:space="preserve"> Zabezpieczenie Należytego Wykonania Umowy w formie zastawu rejestrowego, przewłaszczenia rzeczy ruchomych na zabezpieczenie, zastawu na papierach wartościowych lub hipoteki, przy czym NCBR wedle swojego wyboru może taką propozycję przyjąć albo odmówić przyjęcia takiej formy zabezpieczenia, w szczególności w przypadku gdy dotychczasowe obciążenia umowne lub </w:t>
      </w:r>
      <w:r w:rsidRPr="00433679">
        <w:rPr>
          <w:rFonts w:asciiTheme="minorHAnsi" w:eastAsia="Calibri" w:hAnsiTheme="minorHAnsi" w:cstheme="minorHAnsi"/>
          <w:color w:val="000000" w:themeColor="text1"/>
        </w:rPr>
        <w:lastRenderedPageBreak/>
        <w:t>zabezpieczenia ustanowione na przedmiocie zabezpieczenia proponowanym NCBR mogą uniemożliwiać pełne zaspokojenie roszczeń NCBR.</w:t>
      </w:r>
    </w:p>
    <w:p w14:paraId="68C6324C" w14:textId="77777777" w:rsidR="00CB14F5" w:rsidRPr="00433679" w:rsidRDefault="00CB14F5" w:rsidP="00433679">
      <w:pPr>
        <w:numPr>
          <w:ilvl w:val="0"/>
          <w:numId w:val="37"/>
        </w:numPr>
        <w:spacing w:before="60" w:after="60"/>
        <w:ind w:left="426" w:hanging="426"/>
        <w:contextualSpacing/>
        <w:jc w:val="both"/>
        <w:rPr>
          <w:rFonts w:asciiTheme="minorHAnsi" w:eastAsia="Calibri" w:hAnsiTheme="minorHAnsi" w:cstheme="minorHAnsi"/>
          <w:color w:val="000000" w:themeColor="text1"/>
        </w:rPr>
      </w:pPr>
      <w:r w:rsidRPr="00433679">
        <w:rPr>
          <w:rFonts w:asciiTheme="minorHAnsi" w:eastAsia="Calibri" w:hAnsiTheme="minorHAnsi" w:cstheme="minorHAnsi"/>
          <w:color w:val="000000" w:themeColor="text1"/>
        </w:rPr>
        <w:t>Za zgodą NCBR Wykonawca może na potrzeby Zabezpieczenia Należytego Wykonania Umowy Wykonawca dokonać pokrycia całej wartości tego zabezpieczenia różnymi formami zabezpieczenia określonymi zgodnie z tym artykułem (z wyłączeniem zabezpieczenia w formie weksla in blanco z deklaracją wekslową, które jest dopuszczalne tylko w wyraźnie wskazanych okolicznościach).</w:t>
      </w:r>
      <w:bookmarkStart w:id="300" w:name="_Hlk58590799"/>
      <w:bookmarkEnd w:id="300"/>
    </w:p>
    <w:p w14:paraId="168487AC" w14:textId="77777777" w:rsidR="00CB14F5" w:rsidRPr="00433679" w:rsidRDefault="00CB14F5" w:rsidP="00433679">
      <w:pPr>
        <w:numPr>
          <w:ilvl w:val="0"/>
          <w:numId w:val="37"/>
        </w:numPr>
        <w:spacing w:before="60" w:after="60"/>
        <w:ind w:left="426" w:hanging="426"/>
        <w:contextualSpacing/>
        <w:jc w:val="both"/>
        <w:rPr>
          <w:rFonts w:asciiTheme="minorHAnsi" w:eastAsia="Calibri" w:hAnsiTheme="minorHAnsi" w:cstheme="minorHAnsi"/>
          <w:color w:val="000000" w:themeColor="text1"/>
        </w:rPr>
      </w:pPr>
      <w:r w:rsidRPr="00433679">
        <w:rPr>
          <w:rFonts w:asciiTheme="minorHAnsi" w:eastAsia="Calibri" w:hAnsiTheme="minorHAnsi" w:cstheme="minorHAnsi"/>
          <w:color w:val="000000" w:themeColor="text1"/>
        </w:rPr>
        <w:t>Za zgodą NCBR, w razie wykazania przez Wykonawcę stabilnej sytuacji finansowej dającej rękojmię skutecznego zaspokojenia ewentualnych roszczeń finansowych NCBR, Strony mogą ustalić inny sposób Zabezpieczenia Należytego Wykonania Umowy.</w:t>
      </w:r>
    </w:p>
    <w:p w14:paraId="6C3C8A26" w14:textId="2FA73514" w:rsidR="00CB14F5" w:rsidRPr="00433679" w:rsidRDefault="00CB14F5" w:rsidP="00433679">
      <w:pPr>
        <w:pStyle w:val="Nagwek1"/>
      </w:pPr>
      <w:bookmarkStart w:id="301" w:name="_Ref493844374"/>
      <w:bookmarkStart w:id="302" w:name="_Ref499277372"/>
      <w:bookmarkStart w:id="303" w:name="_Toc504994962"/>
      <w:bookmarkStart w:id="304" w:name="_Toc511371209"/>
      <w:bookmarkStart w:id="305" w:name="_Toc52745916"/>
      <w:bookmarkStart w:id="306" w:name="_Toc70340605"/>
      <w:bookmarkStart w:id="307" w:name="_Ref70347121"/>
      <w:bookmarkEnd w:id="296"/>
      <w:r w:rsidRPr="00433679">
        <w:t>PRAWA DO WŁASNOŚCI INTELEKTUALNEJ</w:t>
      </w:r>
      <w:bookmarkEnd w:id="301"/>
      <w:bookmarkEnd w:id="302"/>
      <w:bookmarkEnd w:id="303"/>
      <w:bookmarkEnd w:id="304"/>
      <w:bookmarkEnd w:id="305"/>
      <w:r w:rsidRPr="00433679">
        <w:t xml:space="preserve"> I KOMERCJALIZACJA ROZWIĄZANIA</w:t>
      </w:r>
      <w:bookmarkEnd w:id="306"/>
      <w:bookmarkEnd w:id="307"/>
    </w:p>
    <w:p w14:paraId="30E855B0" w14:textId="77777777" w:rsidR="009951B5" w:rsidRPr="00433679" w:rsidRDefault="009951B5" w:rsidP="00433679">
      <w:pPr>
        <w:pStyle w:val="Nagwek2"/>
      </w:pPr>
      <w:bookmarkStart w:id="308" w:name="_Ref69139558"/>
      <w:bookmarkStart w:id="309" w:name="_Toc69416821"/>
      <w:bookmarkStart w:id="310" w:name="_Toc70340606"/>
      <w:r w:rsidRPr="00433679">
        <w:t>[POSTANOWIENIA OGÓLNE]</w:t>
      </w:r>
      <w:bookmarkEnd w:id="308"/>
      <w:bookmarkEnd w:id="309"/>
      <w:bookmarkEnd w:id="310"/>
    </w:p>
    <w:p w14:paraId="5C2C2052" w14:textId="77777777" w:rsidR="009951B5" w:rsidRPr="00433679" w:rsidRDefault="009951B5" w:rsidP="00433679">
      <w:pPr>
        <w:pStyle w:val="Akapitzlist"/>
        <w:numPr>
          <w:ilvl w:val="1"/>
          <w:numId w:val="14"/>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Wykonawca oświadcza i gwarantuje, że:</w:t>
      </w:r>
    </w:p>
    <w:p w14:paraId="23E0CC66" w14:textId="77777777" w:rsidR="009951B5" w:rsidRPr="00433679" w:rsidRDefault="009951B5" w:rsidP="00433679">
      <w:pPr>
        <w:pStyle w:val="Akapitzlist"/>
        <w:numPr>
          <w:ilvl w:val="1"/>
          <w:numId w:val="45"/>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jest należycie umocowany i uprawniony do zawarcia Umowy, w szczególności do złożenia oświadczeń i gwarancji zawartych w Umowie, a zawarcie i wykonywanie Umowy nie narusza i nie naruszy jakichkolwiek praw osoby trzeciej;</w:t>
      </w:r>
    </w:p>
    <w:p w14:paraId="020E1A08" w14:textId="77777777" w:rsidR="009951B5" w:rsidRPr="00433679" w:rsidRDefault="009951B5" w:rsidP="00433679">
      <w:pPr>
        <w:pStyle w:val="Akapitzlist"/>
        <w:numPr>
          <w:ilvl w:val="1"/>
          <w:numId w:val="45"/>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w świetle jego najlepszej wiedzy i najlepszej staranności, korzystanie z i rozporządzanie Wynikami Prac B+R i przedmiotami Background IP nie będzie naruszać jakichkolwiek praw osób trzecich, w szczególności osobistych lub majątkowych praw autorskich, praw pokrewnych, praw własności przemysłowej, know-how, tajemnicy przedsiębiorstwa w rozumieniu przepisów Ustawy ZNK lub dóbr osobistych;</w:t>
      </w:r>
    </w:p>
    <w:p w14:paraId="7209687D" w14:textId="77777777" w:rsidR="009951B5" w:rsidRPr="00433679" w:rsidRDefault="009951B5" w:rsidP="00433679">
      <w:pPr>
        <w:pStyle w:val="Akapitzlist"/>
        <w:numPr>
          <w:ilvl w:val="1"/>
          <w:numId w:val="45"/>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ani Wykonawca ani żadna osoba trzecia nie będą żądać zapłaty jakiegokolwiek wynagrodzenia za korzystanie z i rozporządzanie Wynikami Prac B+R i przedmiotów Background IP przez NCBR oraz podmioty upoważnione przez NCBR, zgodnie z tym Rozdziałem;</w:t>
      </w:r>
    </w:p>
    <w:p w14:paraId="6DFA7D78" w14:textId="77777777" w:rsidR="009951B5" w:rsidRPr="00433679" w:rsidRDefault="009951B5" w:rsidP="00433679">
      <w:pPr>
        <w:pStyle w:val="Akapitzlist"/>
        <w:numPr>
          <w:ilvl w:val="1"/>
          <w:numId w:val="45"/>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korzystanie z i rozporządzanie Wynikami Prac B+R i przedmiotami Background IP przez Wykonawcę w ramach Umowy nie będzie naruszać jakichkolwiek praw osób trzecich, w szczególności osobistych lub majątkowych praw autorskich, praw pokrewnych, praw własności przemysłowej, know-how, tajemnicy przedsiębiorstwa w rozumieniu przepisów Ustawy ZNK lub dóbr osobistych;</w:t>
      </w:r>
    </w:p>
    <w:p w14:paraId="3DAC5151" w14:textId="77777777" w:rsidR="009951B5" w:rsidRPr="00433679" w:rsidRDefault="009951B5" w:rsidP="00433679">
      <w:pPr>
        <w:pStyle w:val="Akapitzlist"/>
        <w:numPr>
          <w:ilvl w:val="1"/>
          <w:numId w:val="45"/>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ani Wykonawca ani żadna osoba trzecia nie będą żądać zapłaty jakiegokolwiek wynagrodzenia za korzystanie z i rozporządzanie Wynikami Prac B+R i przedmiotów Background IP przez NCBR oraz podmioty upoważnione przez NCBR, zgodnie z tym Rozdziałem;</w:t>
      </w:r>
    </w:p>
    <w:p w14:paraId="16B8597C" w14:textId="35C7F75F" w:rsidR="009951B5" w:rsidRPr="00433679" w:rsidRDefault="009951B5" w:rsidP="00433679">
      <w:pPr>
        <w:pStyle w:val="Akapitzlist"/>
        <w:numPr>
          <w:ilvl w:val="1"/>
          <w:numId w:val="45"/>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Wyniki Prac B+R oraz przedmioty Background IP nie będą posiadały żadnych wad prawnych i będą umożliwiały korzystanie z nich i rozporządzanie nimi przez NCBR w pełnym zakresie określonym w Umowie, a w </w:t>
      </w:r>
      <w:r w:rsidR="00593B60" w:rsidRPr="00433679">
        <w:rPr>
          <w:rFonts w:asciiTheme="minorHAnsi" w:hAnsiTheme="minorHAnsi" w:cstheme="minorHAnsi"/>
          <w:color w:val="000000" w:themeColor="text1"/>
        </w:rPr>
        <w:t>szczególności</w:t>
      </w:r>
      <w:r w:rsidRPr="00433679">
        <w:rPr>
          <w:rFonts w:asciiTheme="minorHAnsi" w:hAnsiTheme="minorHAnsi" w:cstheme="minorHAnsi"/>
          <w:color w:val="000000" w:themeColor="text1"/>
        </w:rPr>
        <w:t xml:space="preserve">: w pełnym zakresie w ramach licencji, o której mowa w </w:t>
      </w:r>
      <w:r w:rsidRPr="00433679">
        <w:rPr>
          <w:rFonts w:asciiTheme="minorHAnsi" w:hAnsiTheme="minorHAnsi" w:cstheme="minorHAnsi"/>
          <w:color w:val="000000" w:themeColor="text1"/>
        </w:rPr>
        <w:fldChar w:fldCharType="begin"/>
      </w:r>
      <w:r w:rsidRPr="00433679">
        <w:rPr>
          <w:rFonts w:asciiTheme="minorHAnsi" w:hAnsiTheme="minorHAnsi" w:cstheme="minorHAnsi"/>
          <w:color w:val="000000" w:themeColor="text1"/>
        </w:rPr>
        <w:instrText xml:space="preserve"> REF _Ref69116439 \n \h  \* MERGEFORMAT </w:instrText>
      </w:r>
      <w:r w:rsidRPr="00433679">
        <w:rPr>
          <w:rFonts w:asciiTheme="minorHAnsi" w:hAnsiTheme="minorHAnsi" w:cstheme="minorHAnsi"/>
          <w:color w:val="000000" w:themeColor="text1"/>
        </w:rPr>
      </w:r>
      <w:r w:rsidRPr="00433679">
        <w:rPr>
          <w:rFonts w:asciiTheme="minorHAnsi" w:hAnsiTheme="minorHAnsi" w:cstheme="minorHAnsi"/>
          <w:color w:val="000000" w:themeColor="text1"/>
        </w:rPr>
        <w:fldChar w:fldCharType="separate"/>
      </w:r>
      <w:r w:rsidR="0071785C" w:rsidRPr="00433679">
        <w:rPr>
          <w:rFonts w:asciiTheme="minorHAnsi" w:hAnsiTheme="minorHAnsi" w:cstheme="minorHAnsi"/>
          <w:color w:val="000000" w:themeColor="text1"/>
        </w:rPr>
        <w:t>ART. 28</w:t>
      </w:r>
      <w:r w:rsidRPr="00433679">
        <w:rPr>
          <w:rFonts w:asciiTheme="minorHAnsi" w:hAnsiTheme="minorHAnsi" w:cstheme="minorHAnsi"/>
          <w:color w:val="000000" w:themeColor="text1"/>
        </w:rPr>
        <w:fldChar w:fldCharType="end"/>
      </w:r>
      <w:r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fldChar w:fldCharType="begin"/>
      </w:r>
      <w:r w:rsidRPr="00433679">
        <w:rPr>
          <w:rFonts w:asciiTheme="minorHAnsi" w:hAnsiTheme="minorHAnsi" w:cstheme="minorHAnsi"/>
          <w:color w:val="000000" w:themeColor="text1"/>
        </w:rPr>
        <w:instrText xml:space="preserve"> REF _Ref69109617 \n \h  \* MERGEFORMAT </w:instrText>
      </w:r>
      <w:r w:rsidRPr="00433679">
        <w:rPr>
          <w:rFonts w:asciiTheme="minorHAnsi" w:hAnsiTheme="minorHAnsi" w:cstheme="minorHAnsi"/>
          <w:color w:val="000000" w:themeColor="text1"/>
        </w:rPr>
      </w:r>
      <w:r w:rsidRPr="00433679">
        <w:rPr>
          <w:rFonts w:asciiTheme="minorHAnsi" w:hAnsiTheme="minorHAnsi" w:cstheme="minorHAnsi"/>
          <w:color w:val="000000" w:themeColor="text1"/>
        </w:rPr>
        <w:fldChar w:fldCharType="separate"/>
      </w:r>
      <w:r w:rsidR="0071785C" w:rsidRPr="00433679">
        <w:rPr>
          <w:rFonts w:asciiTheme="minorHAnsi" w:hAnsiTheme="minorHAnsi" w:cstheme="minorHAnsi"/>
          <w:color w:val="000000" w:themeColor="text1"/>
        </w:rPr>
        <w:t>§21</w:t>
      </w:r>
      <w:r w:rsidRPr="00433679">
        <w:rPr>
          <w:rFonts w:asciiTheme="minorHAnsi" w:hAnsiTheme="minorHAnsi" w:cstheme="minorHAnsi"/>
          <w:color w:val="000000" w:themeColor="text1"/>
        </w:rPr>
        <w:fldChar w:fldCharType="end"/>
      </w:r>
      <w:r w:rsidRPr="00433679">
        <w:rPr>
          <w:rFonts w:asciiTheme="minorHAnsi" w:hAnsiTheme="minorHAnsi" w:cstheme="minorHAnsi"/>
          <w:color w:val="000000" w:themeColor="text1"/>
        </w:rPr>
        <w:t xml:space="preserve"> - w szczególności Wykonawca nie udzielił i nie udzieli licencji wyłącznej na Wyniki Prac B+R</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osobie trzeciej ani nie zobowiązał się i nie zobowiąże się, bez uprzedniej zgody NCBR (wyrażonej w formie pisemnej pod rygorem nieważności) i bez zapewnienia (zagwarantowania) NCBR skutecznego uprawnienia do korzystania z Wyników Prac B+R</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na zasadach opisanych Umową (uprawnienie to zostanie potwierdzone w formie pisemnej pod rygorem nieważności), do ich zbycia, Obciążenia w jakimkolwiek zakresie na rzecz osoby trzeciej, przy czym zgoda NCBR nie jest wymagana dla udzielania licencji w ramach Komercjalizacji Wyników Prac B+R i Komercjalizacji Technologii Zależnych</w:t>
      </w:r>
      <w:r w:rsidR="00C444D8" w:rsidRPr="00433679">
        <w:rPr>
          <w:rFonts w:asciiTheme="minorHAnsi" w:hAnsiTheme="minorHAnsi" w:cstheme="minorHAnsi"/>
          <w:color w:val="000000" w:themeColor="text1"/>
        </w:rPr>
        <w:t>.</w:t>
      </w:r>
    </w:p>
    <w:p w14:paraId="394DA158" w14:textId="77777777" w:rsidR="009951B5" w:rsidRPr="00433679" w:rsidRDefault="009951B5" w:rsidP="00433679">
      <w:pPr>
        <w:pStyle w:val="Akapitzlist"/>
        <w:numPr>
          <w:ilvl w:val="1"/>
          <w:numId w:val="14"/>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NCBR oświadcza, że:</w:t>
      </w:r>
    </w:p>
    <w:p w14:paraId="723388C1" w14:textId="77777777" w:rsidR="009951B5" w:rsidRPr="00433679" w:rsidRDefault="009951B5" w:rsidP="00433679">
      <w:pPr>
        <w:pStyle w:val="Akapitzlist"/>
        <w:numPr>
          <w:ilvl w:val="2"/>
          <w:numId w:val="14"/>
        </w:numPr>
        <w:tabs>
          <w:tab w:val="left" w:pos="851"/>
        </w:tabs>
        <w:spacing w:before="60" w:after="60"/>
        <w:ind w:left="851" w:hanging="317"/>
        <w:jc w:val="both"/>
        <w:rPr>
          <w:rFonts w:asciiTheme="minorHAnsi" w:hAnsiTheme="minorHAnsi" w:cstheme="minorHAnsi"/>
          <w:color w:val="000000" w:themeColor="text1"/>
        </w:rPr>
      </w:pPr>
      <w:r w:rsidRPr="00433679">
        <w:rPr>
          <w:rFonts w:asciiTheme="minorHAnsi" w:hAnsiTheme="minorHAnsi" w:cstheme="minorHAnsi"/>
          <w:color w:val="000000" w:themeColor="text1"/>
        </w:rPr>
        <w:lastRenderedPageBreak/>
        <w:t>jego działania związane z realizacją postanowień tego Rozdziału VII. są motywowane dążeniem do:</w:t>
      </w:r>
    </w:p>
    <w:p w14:paraId="78DDBAE9" w14:textId="584CF213" w:rsidR="009951B5" w:rsidRPr="00433679" w:rsidRDefault="009951B5" w:rsidP="00433679">
      <w:pPr>
        <w:pStyle w:val="Akapitzlist"/>
        <w:numPr>
          <w:ilvl w:val="3"/>
          <w:numId w:val="14"/>
        </w:numPr>
        <w:tabs>
          <w:tab w:val="left" w:pos="851"/>
        </w:tabs>
        <w:spacing w:before="60" w:after="60"/>
        <w:ind w:left="1134"/>
        <w:jc w:val="both"/>
        <w:rPr>
          <w:rFonts w:asciiTheme="minorHAnsi" w:hAnsiTheme="minorHAnsi" w:cstheme="minorHAnsi"/>
          <w:color w:val="000000" w:themeColor="text1"/>
        </w:rPr>
      </w:pPr>
      <w:r w:rsidRPr="00433679">
        <w:rPr>
          <w:rFonts w:asciiTheme="minorHAnsi" w:hAnsiTheme="minorHAnsi" w:cstheme="minorHAnsi"/>
          <w:color w:val="000000" w:themeColor="text1"/>
        </w:rPr>
        <w:t>popularyzacji i szerokiego udostępnienia, na zasadach rynkowych, Rozwiązania</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 xml:space="preserve">na rynku przez Wykonawcę oraz </w:t>
      </w:r>
    </w:p>
    <w:p w14:paraId="6D588649" w14:textId="0D0A249F" w:rsidR="009951B5" w:rsidRPr="00433679" w:rsidRDefault="009951B5" w:rsidP="00433679">
      <w:pPr>
        <w:pStyle w:val="Akapitzlist"/>
        <w:numPr>
          <w:ilvl w:val="3"/>
          <w:numId w:val="14"/>
        </w:numPr>
        <w:tabs>
          <w:tab w:val="left" w:pos="851"/>
        </w:tabs>
        <w:spacing w:before="60" w:after="60"/>
        <w:ind w:left="1134"/>
        <w:jc w:val="both"/>
        <w:rPr>
          <w:rFonts w:asciiTheme="minorHAnsi" w:hAnsiTheme="minorHAnsi" w:cstheme="minorHAnsi"/>
          <w:color w:val="000000" w:themeColor="text1"/>
        </w:rPr>
      </w:pPr>
      <w:r w:rsidRPr="00433679">
        <w:rPr>
          <w:rFonts w:asciiTheme="minorHAnsi" w:hAnsiTheme="minorHAnsi" w:cstheme="minorHAnsi"/>
          <w:color w:val="000000" w:themeColor="text1"/>
        </w:rPr>
        <w:t>uzyskania – na zasadach rynkowych – zwrotu ze środków przeznaczonych na sfinansowanie powstania Rozwiązania w zakresie Wyników Prac B+R</w:t>
      </w:r>
      <w:r w:rsidR="00365D57" w:rsidRPr="00433679">
        <w:rPr>
          <w:rFonts w:asciiTheme="minorHAnsi" w:hAnsiTheme="minorHAnsi" w:cstheme="minorHAnsi"/>
          <w:color w:val="000000" w:themeColor="text1"/>
        </w:rPr>
        <w:t>,</w:t>
      </w:r>
      <w:r w:rsidRPr="00433679">
        <w:rPr>
          <w:rFonts w:asciiTheme="minorHAnsi" w:hAnsiTheme="minorHAnsi" w:cstheme="minorHAnsi"/>
          <w:color w:val="000000" w:themeColor="text1"/>
        </w:rPr>
        <w:t xml:space="preserve"> na zasadach opisanych poniżej,</w:t>
      </w:r>
    </w:p>
    <w:p w14:paraId="78249248" w14:textId="755CF6B1" w:rsidR="009951B5" w:rsidRPr="00433679" w:rsidRDefault="009951B5" w:rsidP="00433679">
      <w:pPr>
        <w:pStyle w:val="Akapitzlist"/>
        <w:numPr>
          <w:ilvl w:val="2"/>
          <w:numId w:val="14"/>
        </w:numPr>
        <w:tabs>
          <w:tab w:val="left" w:pos="851"/>
        </w:tabs>
        <w:spacing w:before="60" w:after="60"/>
        <w:ind w:left="851" w:hanging="317"/>
        <w:jc w:val="both"/>
        <w:rPr>
          <w:rFonts w:asciiTheme="minorHAnsi" w:hAnsiTheme="minorHAnsi" w:cstheme="minorHAnsi"/>
          <w:color w:val="000000" w:themeColor="text1"/>
        </w:rPr>
      </w:pPr>
      <w:r w:rsidRPr="00433679">
        <w:rPr>
          <w:rFonts w:asciiTheme="minorHAnsi" w:hAnsiTheme="minorHAnsi" w:cstheme="minorHAnsi"/>
          <w:color w:val="000000" w:themeColor="text1"/>
        </w:rPr>
        <w:t>zobowiązania Wykonawcy związane z udostępnianiem podmiotom trzecim Rozwiązania</w:t>
      </w:r>
      <w:r w:rsidR="009D405D" w:rsidRPr="00433679">
        <w:rPr>
          <w:rFonts w:asciiTheme="minorHAnsi" w:hAnsiTheme="minorHAnsi" w:cstheme="minorHAnsi"/>
          <w:color w:val="000000" w:themeColor="text1"/>
        </w:rPr>
        <w:t xml:space="preserve"> </w:t>
      </w:r>
      <w:r w:rsidR="004B28F2" w:rsidRPr="00433679">
        <w:rPr>
          <w:rFonts w:asciiTheme="minorHAnsi" w:hAnsiTheme="minorHAnsi" w:cstheme="minorHAnsi"/>
          <w:color w:val="000000" w:themeColor="text1"/>
        </w:rPr>
        <w:t xml:space="preserve">w Wariancie A </w:t>
      </w:r>
      <w:r w:rsidRPr="00433679">
        <w:rPr>
          <w:rFonts w:asciiTheme="minorHAnsi" w:hAnsiTheme="minorHAnsi" w:cstheme="minorHAnsi"/>
          <w:color w:val="000000" w:themeColor="text1"/>
        </w:rPr>
        <w:t>dotyczą wyłącznie udostępniania na zasadach rynkowych określonych przez Wykonawcę – NCBR nie narzuca szczegółowych warunków realizacji zobowiązania przez Wykonawcę, a posiada jedynie określone w Umowie mechanizmy weryfikacji ich zgodności z warunkami rynkowymi,</w:t>
      </w:r>
    </w:p>
    <w:p w14:paraId="2E0CC66C" w14:textId="77777777" w:rsidR="009951B5" w:rsidRPr="00433679" w:rsidRDefault="009951B5" w:rsidP="00433679">
      <w:pPr>
        <w:pStyle w:val="Akapitzlist"/>
        <w:numPr>
          <w:ilvl w:val="2"/>
          <w:numId w:val="14"/>
        </w:numPr>
        <w:tabs>
          <w:tab w:val="left" w:pos="851"/>
        </w:tabs>
        <w:spacing w:before="60" w:after="60"/>
        <w:ind w:left="851" w:hanging="317"/>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Umowa nie przewiduje przejęcia przez NCBR Background IP ani udostępniania przez NCBR Background IP podmiotom trzecim, </w:t>
      </w:r>
    </w:p>
    <w:p w14:paraId="3B24F739" w14:textId="54978282" w:rsidR="009951B5" w:rsidRPr="00433679" w:rsidRDefault="009951B5" w:rsidP="00433679">
      <w:pPr>
        <w:pStyle w:val="Akapitzlist"/>
        <w:numPr>
          <w:ilvl w:val="2"/>
          <w:numId w:val="14"/>
        </w:numPr>
        <w:tabs>
          <w:tab w:val="left" w:pos="851"/>
        </w:tabs>
        <w:spacing w:before="60" w:after="60"/>
        <w:ind w:left="851" w:hanging="317"/>
        <w:jc w:val="both"/>
        <w:rPr>
          <w:rFonts w:asciiTheme="minorHAnsi" w:hAnsiTheme="minorHAnsi" w:cstheme="minorHAnsi"/>
          <w:color w:val="000000" w:themeColor="text1"/>
        </w:rPr>
      </w:pPr>
      <w:r w:rsidRPr="00433679">
        <w:rPr>
          <w:rFonts w:asciiTheme="minorHAnsi" w:hAnsiTheme="minorHAnsi" w:cstheme="minorHAnsi"/>
          <w:color w:val="000000" w:themeColor="text1"/>
        </w:rPr>
        <w:t>powstanie po stronie Wykonawcy zobowiązania do udzielania podmiotom trzecim licencji na korzystanie z Background IP</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jest uzależnione od braku realizacji określonych postanowień dot. Komercjalizacji Wyników Prac B+R</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 dopóki wskazane zobowiązania będą realizowane, Wykonawca nie będzie zobowiązany do udzielania licencji na korzystanie z Background IP</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podmiotom trzecim, choć posiada do tego prawo wedle swojego uznania,</w:t>
      </w:r>
    </w:p>
    <w:p w14:paraId="142D2552" w14:textId="1D2E6C15" w:rsidR="009951B5" w:rsidRPr="00433679" w:rsidRDefault="009951B5" w:rsidP="00433679">
      <w:pPr>
        <w:pStyle w:val="Akapitzlist"/>
        <w:numPr>
          <w:ilvl w:val="2"/>
          <w:numId w:val="14"/>
        </w:numPr>
        <w:tabs>
          <w:tab w:val="left" w:pos="851"/>
        </w:tabs>
        <w:spacing w:before="60" w:after="60"/>
        <w:ind w:left="851" w:hanging="317"/>
        <w:jc w:val="both"/>
        <w:rPr>
          <w:rFonts w:asciiTheme="minorHAnsi" w:eastAsiaTheme="minorEastAsia" w:hAnsiTheme="minorHAnsi" w:cstheme="minorHAnsi"/>
          <w:color w:val="000000" w:themeColor="text1"/>
        </w:rPr>
      </w:pPr>
      <w:r w:rsidRPr="00433679">
        <w:rPr>
          <w:rFonts w:asciiTheme="minorHAnsi" w:hAnsiTheme="minorHAnsi" w:cstheme="minorHAnsi"/>
          <w:color w:val="000000" w:themeColor="text1"/>
        </w:rPr>
        <w:t>nie jest celem NCBR przejęcie Wyników Prac B+R</w:t>
      </w:r>
      <w:r w:rsidR="00C444D8" w:rsidRPr="00433679">
        <w:rPr>
          <w:rFonts w:asciiTheme="minorHAnsi" w:hAnsiTheme="minorHAnsi" w:cstheme="minorHAnsi"/>
          <w:color w:val="000000" w:themeColor="text1"/>
        </w:rPr>
        <w:t>.</w:t>
      </w:r>
      <w:r w:rsidRPr="00433679">
        <w:rPr>
          <w:rFonts w:asciiTheme="minorHAnsi" w:hAnsiTheme="minorHAnsi" w:cstheme="minorHAnsi"/>
          <w:color w:val="000000" w:themeColor="text1"/>
        </w:rPr>
        <w:t xml:space="preserve"> Przewidziane jako niezbędne wyjątki od tej zasady warunkowe zobowiązania Wykonawcy do przeniesienia na NCBR Wyników Prac B+R</w:t>
      </w:r>
      <w:r w:rsidR="00365D57" w:rsidRPr="00433679">
        <w:rPr>
          <w:rFonts w:asciiTheme="minorHAnsi" w:hAnsiTheme="minorHAnsi" w:cstheme="minorHAnsi"/>
          <w:color w:val="000000" w:themeColor="text1"/>
        </w:rPr>
        <w:t>,</w:t>
      </w:r>
      <w:r w:rsidRPr="00433679">
        <w:rPr>
          <w:rFonts w:asciiTheme="minorHAnsi" w:hAnsiTheme="minorHAnsi" w:cstheme="minorHAnsi"/>
          <w:color w:val="000000" w:themeColor="text1"/>
        </w:rPr>
        <w:t xml:space="preserve"> służą zabezpieczeniu NCBR jako podmiotu finansującego rozwój Rozwiązania</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 xml:space="preserve">oraz stymulowaniu Wykonawcy do Komercjalizacji Wyników Prac B+R, i w takim zakresie NCBR będzie korzystać z przypisanych mu uprawnień, </w:t>
      </w:r>
    </w:p>
    <w:p w14:paraId="22FD6593" w14:textId="77777777" w:rsidR="009951B5" w:rsidRPr="00433679" w:rsidRDefault="009951B5" w:rsidP="00433679">
      <w:pPr>
        <w:pStyle w:val="Akapitzlist"/>
        <w:numPr>
          <w:ilvl w:val="2"/>
          <w:numId w:val="14"/>
        </w:numPr>
        <w:tabs>
          <w:tab w:val="left" w:pos="851"/>
        </w:tabs>
        <w:spacing w:before="60" w:after="60"/>
        <w:ind w:left="851" w:hanging="284"/>
        <w:jc w:val="both"/>
        <w:rPr>
          <w:rFonts w:asciiTheme="minorHAnsi" w:hAnsiTheme="minorHAnsi" w:cstheme="minorHAnsi"/>
          <w:color w:val="000000" w:themeColor="text1"/>
        </w:rPr>
      </w:pPr>
      <w:r w:rsidRPr="00433679">
        <w:rPr>
          <w:rFonts w:asciiTheme="minorHAnsi" w:hAnsiTheme="minorHAnsi" w:cstheme="minorHAnsi"/>
          <w:color w:val="000000" w:themeColor="text1"/>
        </w:rPr>
        <w:t>w ramach popularyzacji i promocji Przedsięwzięcia jako środka realizacji zadań Centrum, NCBR będzie promować jako wynik Przedsięwzięcia Rozwiązania powstałe w jego wyniku, w tym w szczególności to Rozwiązanie, które zostało opracowane wraz z Demonstratorem, a w szczególności NCBR będzie:</w:t>
      </w:r>
    </w:p>
    <w:p w14:paraId="6E2E8760" w14:textId="77777777" w:rsidR="009951B5" w:rsidRPr="00433679" w:rsidRDefault="009951B5" w:rsidP="00433679">
      <w:pPr>
        <w:pStyle w:val="Akapitzlist"/>
        <w:numPr>
          <w:ilvl w:val="3"/>
          <w:numId w:val="14"/>
        </w:numPr>
        <w:tabs>
          <w:tab w:val="left" w:pos="851"/>
        </w:tabs>
        <w:spacing w:before="60" w:after="60"/>
        <w:ind w:left="1134"/>
        <w:jc w:val="both"/>
        <w:rPr>
          <w:rFonts w:asciiTheme="minorHAnsi" w:hAnsiTheme="minorHAnsi" w:cstheme="minorHAnsi"/>
          <w:color w:val="000000" w:themeColor="text1"/>
        </w:rPr>
      </w:pPr>
      <w:r w:rsidRPr="00433679">
        <w:rPr>
          <w:rFonts w:asciiTheme="minorHAnsi" w:hAnsiTheme="minorHAnsi" w:cstheme="minorHAnsi"/>
          <w:color w:val="000000" w:themeColor="text1"/>
        </w:rPr>
        <w:t>uwzględniać, w ramach kampanii informacyjnej dotyczącej Przedsięwzięcia, Rozwiązanie przedstawione przez Wykonawcę, przy czym treść i forma informacji dotyczących Rozwiązania Wykonawcy będzie uzgadniana każdorazowo z Wykonawcą, ze szczególnym uwzględnieniem Rozwiązań, które zostały opracowane wraz z Demonstratorem,</w:t>
      </w:r>
    </w:p>
    <w:p w14:paraId="0A0C58F3" w14:textId="77777777" w:rsidR="009951B5" w:rsidRPr="00433679" w:rsidRDefault="009951B5" w:rsidP="00433679">
      <w:pPr>
        <w:pStyle w:val="Akapitzlist"/>
        <w:numPr>
          <w:ilvl w:val="3"/>
          <w:numId w:val="14"/>
        </w:numPr>
        <w:tabs>
          <w:tab w:val="left" w:pos="851"/>
        </w:tabs>
        <w:spacing w:before="60" w:after="60"/>
        <w:ind w:left="1134"/>
        <w:jc w:val="both"/>
        <w:rPr>
          <w:rFonts w:asciiTheme="minorHAnsi" w:hAnsiTheme="minorHAnsi" w:cstheme="minorHAnsi"/>
          <w:color w:val="000000" w:themeColor="text1"/>
        </w:rPr>
      </w:pPr>
      <w:r w:rsidRPr="00433679">
        <w:rPr>
          <w:rFonts w:asciiTheme="minorHAnsi" w:hAnsiTheme="minorHAnsi" w:cstheme="minorHAnsi"/>
          <w:color w:val="000000" w:themeColor="text1"/>
        </w:rPr>
        <w:t>podejmować dozwolone prawem starania, bez gwarantowania ich efektu, nakierowane na pozyskanie zainteresowania Przedsięwzięciem i Rozwiązaniami powstałymi w jego wyniku ze strony podmiotów publicznych i instytucji finansowych, w tym zapewniających finansowanie komercjalizacji Rozwiązania.</w:t>
      </w:r>
    </w:p>
    <w:p w14:paraId="16BD2B7C" w14:textId="77777777" w:rsidR="009951B5" w:rsidRPr="00433679" w:rsidRDefault="009951B5" w:rsidP="00433679">
      <w:pPr>
        <w:pStyle w:val="Akapitzlist"/>
        <w:numPr>
          <w:ilvl w:val="1"/>
          <w:numId w:val="14"/>
        </w:numPr>
        <w:spacing w:before="60" w:after="60"/>
        <w:ind w:left="425" w:hanging="425"/>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Wykonawca zobowiązuje się, że najpóźniej do Terminu Doręczenia Wyników Prac Etapu I, nabędzie całość praw własności intelektualnej do Wyników Prac B+R (całość Foreground IP) od Podwykonawców, personelu (niezależnie od podstawy zatrudnienia/współpracy), osób trzecich. </w:t>
      </w:r>
    </w:p>
    <w:p w14:paraId="37634B3F" w14:textId="2410F965" w:rsidR="009951B5" w:rsidRPr="00433679" w:rsidRDefault="009951B5" w:rsidP="00433679">
      <w:pPr>
        <w:pStyle w:val="Akapitzlist"/>
        <w:numPr>
          <w:ilvl w:val="1"/>
          <w:numId w:val="14"/>
        </w:numPr>
        <w:spacing w:before="60" w:after="60"/>
        <w:ind w:left="426" w:hanging="426"/>
        <w:jc w:val="both"/>
        <w:rPr>
          <w:rFonts w:asciiTheme="minorHAnsi" w:hAnsiTheme="minorHAnsi" w:cstheme="minorHAnsi"/>
          <w:color w:val="000000" w:themeColor="text1"/>
        </w:rPr>
      </w:pPr>
      <w:bookmarkStart w:id="311" w:name="_Ref69073561"/>
      <w:r w:rsidRPr="00433679">
        <w:rPr>
          <w:rFonts w:asciiTheme="minorHAnsi" w:hAnsiTheme="minorHAnsi" w:cstheme="minorHAnsi"/>
          <w:color w:val="000000" w:themeColor="text1"/>
        </w:rPr>
        <w:t>[</w:t>
      </w:r>
      <w:r w:rsidRPr="00433679">
        <w:rPr>
          <w:rFonts w:asciiTheme="minorHAnsi" w:hAnsiTheme="minorHAnsi" w:cstheme="minorHAnsi"/>
          <w:b/>
          <w:bCs/>
          <w:color w:val="000000" w:themeColor="text1"/>
        </w:rPr>
        <w:t xml:space="preserve">Wykaz Background IP] </w:t>
      </w:r>
      <w:r w:rsidRPr="00433679">
        <w:rPr>
          <w:rFonts w:asciiTheme="minorHAnsi" w:hAnsiTheme="minorHAnsi" w:cstheme="minorHAnsi"/>
          <w:color w:val="000000" w:themeColor="text1"/>
        </w:rPr>
        <w:t xml:space="preserve">Wykonawca jest zobowiązany do przekazania NCBR, w terminie 90 dni od rozpoczęcia Etapu I, pisemnego (forma pisemna pod rygorem nieważności, o ile NCBR nie wyrazi pisemnej zgody na inną formę) wykazu obejmującego przedmioty Background IP, które będzie wykorzystywał, wraz z Materiałami. Jeżeli Materiały będą podlegały ochronie prawnej, to odpowiednio stosuje się do nich w szczególności postanowienia dotyczące przedmiotów Background IP, tj. Wykonawca umieści je w wykazie, o którym mowa w niniejszym paragrafie i Wykonawca udzieli NCBR licencji/sublicencji </w:t>
      </w:r>
      <w:r w:rsidR="00D72DAD">
        <w:rPr>
          <w:rFonts w:asciiTheme="minorHAnsi" w:hAnsiTheme="minorHAnsi"/>
          <w:color w:val="000000" w:themeColor="text1"/>
        </w:rPr>
        <w:t xml:space="preserve">wskazanej w </w:t>
      </w:r>
      <w:r w:rsidR="00D72DAD">
        <w:rPr>
          <w:rFonts w:asciiTheme="minorHAnsi" w:hAnsiTheme="minorHAnsi"/>
          <w:color w:val="000000" w:themeColor="text1"/>
        </w:rPr>
        <w:fldChar w:fldCharType="begin"/>
      </w:r>
      <w:r w:rsidR="00D72DAD">
        <w:rPr>
          <w:rFonts w:asciiTheme="minorHAnsi" w:hAnsiTheme="minorHAnsi"/>
          <w:color w:val="000000" w:themeColor="text1"/>
        </w:rPr>
        <w:instrText xml:space="preserve"> REF _Ref72350267 \n \h </w:instrText>
      </w:r>
      <w:r w:rsidR="00D72DAD">
        <w:rPr>
          <w:rFonts w:asciiTheme="minorHAnsi" w:hAnsiTheme="minorHAnsi"/>
          <w:color w:val="000000" w:themeColor="text1"/>
        </w:rPr>
      </w:r>
      <w:r w:rsidR="00D72DAD">
        <w:rPr>
          <w:rFonts w:asciiTheme="minorHAnsi" w:hAnsiTheme="minorHAnsi"/>
          <w:color w:val="000000" w:themeColor="text1"/>
        </w:rPr>
        <w:fldChar w:fldCharType="separate"/>
      </w:r>
      <w:r w:rsidR="00D72DAD">
        <w:rPr>
          <w:rFonts w:asciiTheme="minorHAnsi" w:hAnsiTheme="minorHAnsi"/>
          <w:color w:val="000000" w:themeColor="text1"/>
        </w:rPr>
        <w:t>ART. 28</w:t>
      </w:r>
      <w:r w:rsidR="00D72DAD">
        <w:rPr>
          <w:rFonts w:asciiTheme="minorHAnsi" w:hAnsiTheme="minorHAnsi"/>
          <w:color w:val="000000" w:themeColor="text1"/>
        </w:rPr>
        <w:fldChar w:fldCharType="end"/>
      </w:r>
      <w:r w:rsidR="00D72DAD">
        <w:rPr>
          <w:rFonts w:asciiTheme="minorHAnsi" w:hAnsiTheme="minorHAnsi"/>
          <w:color w:val="000000" w:themeColor="text1"/>
        </w:rPr>
        <w:t xml:space="preserve"> </w:t>
      </w:r>
      <w:r w:rsidR="00D72DAD">
        <w:rPr>
          <w:rFonts w:asciiTheme="minorHAnsi" w:hAnsiTheme="minorHAnsi"/>
          <w:color w:val="000000" w:themeColor="text1"/>
        </w:rPr>
        <w:fldChar w:fldCharType="begin"/>
      </w:r>
      <w:r w:rsidR="00D72DAD">
        <w:rPr>
          <w:rFonts w:asciiTheme="minorHAnsi" w:hAnsiTheme="minorHAnsi"/>
          <w:color w:val="000000" w:themeColor="text1"/>
        </w:rPr>
        <w:instrText xml:space="preserve"> REF _Ref62657837 \n \h </w:instrText>
      </w:r>
      <w:r w:rsidR="00D72DAD">
        <w:rPr>
          <w:rFonts w:asciiTheme="minorHAnsi" w:hAnsiTheme="minorHAnsi"/>
          <w:color w:val="000000" w:themeColor="text1"/>
        </w:rPr>
      </w:r>
      <w:r w:rsidR="00D72DAD">
        <w:rPr>
          <w:rFonts w:asciiTheme="minorHAnsi" w:hAnsiTheme="minorHAnsi"/>
          <w:color w:val="000000" w:themeColor="text1"/>
        </w:rPr>
        <w:fldChar w:fldCharType="separate"/>
      </w:r>
      <w:r w:rsidR="00D72DAD">
        <w:rPr>
          <w:rFonts w:asciiTheme="minorHAnsi" w:hAnsiTheme="minorHAnsi"/>
          <w:color w:val="000000" w:themeColor="text1"/>
        </w:rPr>
        <w:t>§30</w:t>
      </w:r>
      <w:r w:rsidR="00D72DAD">
        <w:rPr>
          <w:rFonts w:asciiTheme="minorHAnsi" w:hAnsiTheme="minorHAnsi"/>
          <w:color w:val="000000" w:themeColor="text1"/>
        </w:rPr>
        <w:fldChar w:fldCharType="end"/>
      </w:r>
      <w:r w:rsidR="00D72DAD">
        <w:rPr>
          <w:rFonts w:asciiTheme="minorHAnsi" w:hAnsiTheme="minorHAnsi"/>
          <w:color w:val="000000" w:themeColor="text1"/>
        </w:rPr>
        <w:t xml:space="preserve"> - </w:t>
      </w:r>
      <w:r w:rsidR="00D72DAD">
        <w:rPr>
          <w:rFonts w:asciiTheme="minorHAnsi" w:hAnsiTheme="minorHAnsi"/>
          <w:color w:val="000000" w:themeColor="text1"/>
        </w:rPr>
        <w:fldChar w:fldCharType="begin"/>
      </w:r>
      <w:r w:rsidR="00D72DAD">
        <w:rPr>
          <w:rFonts w:asciiTheme="minorHAnsi" w:hAnsiTheme="minorHAnsi"/>
          <w:color w:val="000000" w:themeColor="text1"/>
        </w:rPr>
        <w:instrText xml:space="preserve"> REF _Ref72350192 \n \h </w:instrText>
      </w:r>
      <w:r w:rsidR="00D72DAD">
        <w:rPr>
          <w:rFonts w:asciiTheme="minorHAnsi" w:hAnsiTheme="minorHAnsi"/>
          <w:color w:val="000000" w:themeColor="text1"/>
        </w:rPr>
      </w:r>
      <w:r w:rsidR="00D72DAD">
        <w:rPr>
          <w:rFonts w:asciiTheme="minorHAnsi" w:hAnsiTheme="minorHAnsi"/>
          <w:color w:val="000000" w:themeColor="text1"/>
        </w:rPr>
        <w:fldChar w:fldCharType="separate"/>
      </w:r>
      <w:r w:rsidR="00D72DAD">
        <w:rPr>
          <w:rFonts w:asciiTheme="minorHAnsi" w:hAnsiTheme="minorHAnsi"/>
          <w:color w:val="000000" w:themeColor="text1"/>
        </w:rPr>
        <w:t>§32</w:t>
      </w:r>
      <w:r w:rsidR="00D72DAD">
        <w:rPr>
          <w:rFonts w:asciiTheme="minorHAnsi" w:hAnsiTheme="minorHAnsi"/>
          <w:color w:val="000000" w:themeColor="text1"/>
        </w:rPr>
        <w:fldChar w:fldCharType="end"/>
      </w:r>
      <w:r w:rsidR="00D72DAD">
        <w:rPr>
          <w:rFonts w:asciiTheme="minorHAnsi" w:hAnsiTheme="minorHAnsi"/>
          <w:color w:val="000000" w:themeColor="text1"/>
        </w:rPr>
        <w:t xml:space="preserve"> </w:t>
      </w:r>
      <w:r w:rsidRPr="00433679">
        <w:rPr>
          <w:rFonts w:asciiTheme="minorHAnsi" w:hAnsiTheme="minorHAnsi" w:cstheme="minorHAnsi"/>
          <w:color w:val="000000" w:themeColor="text1"/>
        </w:rPr>
        <w:t>na korzystanie również z Materiałów. Jeżeli w powyższym terminie Wykonawca nie przekaże takiego wykazu oznaczać to będzie, że nie zamierza wykorzystywać przedmiotów Background IP.</w:t>
      </w:r>
      <w:bookmarkEnd w:id="311"/>
    </w:p>
    <w:p w14:paraId="774A9124" w14:textId="37ED97CC" w:rsidR="009951B5" w:rsidRPr="00433679" w:rsidRDefault="009951B5" w:rsidP="00433679">
      <w:pPr>
        <w:pStyle w:val="Akapitzlist"/>
        <w:numPr>
          <w:ilvl w:val="1"/>
          <w:numId w:val="14"/>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lastRenderedPageBreak/>
        <w:t>[</w:t>
      </w:r>
      <w:r w:rsidRPr="00433679">
        <w:rPr>
          <w:rFonts w:asciiTheme="minorHAnsi" w:hAnsiTheme="minorHAnsi" w:cstheme="minorHAnsi"/>
          <w:b/>
          <w:bCs/>
          <w:color w:val="000000" w:themeColor="text1"/>
        </w:rPr>
        <w:t>Późniejsze wykorzystanie Background IP</w:t>
      </w:r>
      <w:r w:rsidRPr="00433679">
        <w:rPr>
          <w:rFonts w:asciiTheme="minorHAnsi" w:hAnsiTheme="minorHAnsi" w:cstheme="minorHAnsi"/>
          <w:color w:val="000000" w:themeColor="text1"/>
        </w:rPr>
        <w:t xml:space="preserve">] W przypadku, gdy w toku wykonywania Umowy, Wykonawca będzie planował wykorzystać lub wykorzysta przedmiot Background IP, inny niż wskazany w wykazie, o którym mowa w </w:t>
      </w:r>
      <w:r w:rsidRPr="00433679">
        <w:rPr>
          <w:rFonts w:asciiTheme="minorHAnsi" w:hAnsiTheme="minorHAnsi" w:cstheme="minorHAnsi"/>
          <w:color w:val="000000" w:themeColor="text1"/>
        </w:rPr>
        <w:fldChar w:fldCharType="begin"/>
      </w:r>
      <w:r w:rsidRPr="00433679">
        <w:rPr>
          <w:rFonts w:asciiTheme="minorHAnsi" w:hAnsiTheme="minorHAnsi" w:cstheme="minorHAnsi"/>
          <w:color w:val="000000" w:themeColor="text1"/>
        </w:rPr>
        <w:instrText xml:space="preserve"> REF _Ref69073561 \n \h  \* MERGEFORMAT </w:instrText>
      </w:r>
      <w:r w:rsidRPr="00433679">
        <w:rPr>
          <w:rFonts w:asciiTheme="minorHAnsi" w:hAnsiTheme="minorHAnsi" w:cstheme="minorHAnsi"/>
          <w:color w:val="000000" w:themeColor="text1"/>
        </w:rPr>
      </w:r>
      <w:r w:rsidRPr="00433679">
        <w:rPr>
          <w:rFonts w:asciiTheme="minorHAnsi" w:hAnsiTheme="minorHAnsi" w:cstheme="minorHAnsi"/>
          <w:color w:val="000000" w:themeColor="text1"/>
        </w:rPr>
        <w:fldChar w:fldCharType="separate"/>
      </w:r>
      <w:r w:rsidR="0071785C" w:rsidRPr="00433679">
        <w:rPr>
          <w:rFonts w:asciiTheme="minorHAnsi" w:hAnsiTheme="minorHAnsi" w:cstheme="minorHAnsi"/>
          <w:color w:val="000000" w:themeColor="text1"/>
        </w:rPr>
        <w:t>§4</w:t>
      </w:r>
      <w:r w:rsidRPr="00433679">
        <w:rPr>
          <w:rFonts w:asciiTheme="minorHAnsi" w:hAnsiTheme="minorHAnsi" w:cstheme="minorHAnsi"/>
          <w:color w:val="000000" w:themeColor="text1"/>
        </w:rPr>
        <w:fldChar w:fldCharType="end"/>
      </w:r>
      <w:r w:rsidRPr="00433679">
        <w:rPr>
          <w:rFonts w:asciiTheme="minorHAnsi" w:hAnsiTheme="minorHAnsi" w:cstheme="minorHAnsi"/>
          <w:color w:val="000000" w:themeColor="text1"/>
        </w:rPr>
        <w:t xml:space="preserve">, w terminie 7 dni od dnia wykorzystania danego przedmiotu Background IP, powiadomi on NCBR w formie pisemnej pod rygorem nieważności o powyższym, wskazując nowy przedmiot Background IP, który został przezeń wykorzystany oraz udostępni Materiały. Zdanie drugie </w:t>
      </w:r>
      <w:r w:rsidRPr="00433679">
        <w:rPr>
          <w:rFonts w:asciiTheme="minorHAnsi" w:hAnsiTheme="minorHAnsi" w:cstheme="minorHAnsi"/>
          <w:color w:val="000000" w:themeColor="text1"/>
        </w:rPr>
        <w:fldChar w:fldCharType="begin"/>
      </w:r>
      <w:r w:rsidRPr="00433679">
        <w:rPr>
          <w:rFonts w:asciiTheme="minorHAnsi" w:hAnsiTheme="minorHAnsi" w:cstheme="minorHAnsi"/>
          <w:color w:val="000000" w:themeColor="text1"/>
        </w:rPr>
        <w:instrText xml:space="preserve"> REF _Ref69073561 \n \h  \* MERGEFORMAT </w:instrText>
      </w:r>
      <w:r w:rsidRPr="00433679">
        <w:rPr>
          <w:rFonts w:asciiTheme="minorHAnsi" w:hAnsiTheme="minorHAnsi" w:cstheme="minorHAnsi"/>
          <w:color w:val="000000" w:themeColor="text1"/>
        </w:rPr>
      </w:r>
      <w:r w:rsidRPr="00433679">
        <w:rPr>
          <w:rFonts w:asciiTheme="minorHAnsi" w:hAnsiTheme="minorHAnsi" w:cstheme="minorHAnsi"/>
          <w:color w:val="000000" w:themeColor="text1"/>
        </w:rPr>
        <w:fldChar w:fldCharType="separate"/>
      </w:r>
      <w:r w:rsidR="0071785C" w:rsidRPr="00433679">
        <w:rPr>
          <w:rFonts w:asciiTheme="minorHAnsi" w:hAnsiTheme="minorHAnsi" w:cstheme="minorHAnsi"/>
          <w:color w:val="000000" w:themeColor="text1"/>
        </w:rPr>
        <w:t>§4</w:t>
      </w:r>
      <w:r w:rsidRPr="00433679">
        <w:rPr>
          <w:rFonts w:asciiTheme="minorHAnsi" w:hAnsiTheme="minorHAnsi" w:cstheme="minorHAnsi"/>
          <w:color w:val="000000" w:themeColor="text1"/>
        </w:rPr>
        <w:fldChar w:fldCharType="end"/>
      </w:r>
      <w:r w:rsidRPr="00433679">
        <w:rPr>
          <w:rFonts w:asciiTheme="minorHAnsi" w:hAnsiTheme="minorHAnsi" w:cstheme="minorHAnsi"/>
          <w:color w:val="000000" w:themeColor="text1"/>
        </w:rPr>
        <w:t xml:space="preserve"> stosuje się odpowiednio.</w:t>
      </w:r>
    </w:p>
    <w:p w14:paraId="02AF0971" w14:textId="77777777" w:rsidR="009951B5" w:rsidRPr="00433679" w:rsidRDefault="009951B5" w:rsidP="00433679">
      <w:pPr>
        <w:pStyle w:val="Akapitzlist"/>
        <w:numPr>
          <w:ilvl w:val="1"/>
          <w:numId w:val="14"/>
        </w:numPr>
        <w:spacing w:before="60" w:after="60"/>
        <w:ind w:left="426" w:hanging="426"/>
        <w:jc w:val="both"/>
        <w:rPr>
          <w:rFonts w:asciiTheme="minorHAnsi" w:hAnsiTheme="minorHAnsi" w:cstheme="minorHAnsi"/>
          <w:color w:val="000000" w:themeColor="text1"/>
        </w:rPr>
      </w:pPr>
      <w:bookmarkStart w:id="312" w:name="_Ref69139563"/>
      <w:r w:rsidRPr="00433679">
        <w:rPr>
          <w:rFonts w:asciiTheme="minorHAnsi" w:hAnsiTheme="minorHAnsi" w:cstheme="minorHAnsi"/>
          <w:color w:val="000000" w:themeColor="text1"/>
        </w:rPr>
        <w:t>[</w:t>
      </w:r>
      <w:r w:rsidRPr="00433679">
        <w:rPr>
          <w:rFonts w:asciiTheme="minorHAnsi" w:hAnsiTheme="minorHAnsi" w:cstheme="minorHAnsi"/>
          <w:b/>
          <w:bCs/>
          <w:color w:val="000000" w:themeColor="text1"/>
        </w:rPr>
        <w:t>Utrwalanie Wyników Prac B+R</w:t>
      </w:r>
      <w:r w:rsidRPr="00433679">
        <w:rPr>
          <w:rFonts w:asciiTheme="minorHAnsi" w:hAnsiTheme="minorHAnsi" w:cstheme="minorHAnsi"/>
          <w:color w:val="000000" w:themeColor="text1"/>
        </w:rPr>
        <w:t>] Po stworzeniu (powstaniu) danego Wyniku Prac B+R, Wykonawca zobowiązany jest utrwalić go w formie Dokumentacji B+R oraz powiadomić w formie pisemnej (pod rygorem nieważności) o tym NCBR oraz przekazać NCBR Materiały potrzebne do swobodnego korzystania z (w tym dopuszczanego Umową modyfikowania) takiego Wyniku Prac B+R na zasadach określonych w Umowie, w Terminie Doręczenia Wyników Prac Etapu w ramach którego powstały - nie później jednak niż w dniu doręczenia NCBR Wyników Prac Etapu II.</w:t>
      </w:r>
      <w:bookmarkEnd w:id="312"/>
      <w:r w:rsidRPr="00433679">
        <w:rPr>
          <w:rFonts w:asciiTheme="minorHAnsi" w:hAnsiTheme="minorHAnsi" w:cstheme="minorHAnsi"/>
          <w:color w:val="000000" w:themeColor="text1"/>
        </w:rPr>
        <w:t xml:space="preserve"> </w:t>
      </w:r>
    </w:p>
    <w:p w14:paraId="1009F52B" w14:textId="64EB8073" w:rsidR="009951B5" w:rsidRPr="00433679" w:rsidRDefault="009951B5" w:rsidP="00433679">
      <w:pPr>
        <w:pStyle w:val="Akapitzlist"/>
        <w:numPr>
          <w:ilvl w:val="1"/>
          <w:numId w:val="14"/>
        </w:numPr>
        <w:spacing w:before="60" w:after="60"/>
        <w:ind w:left="426" w:hanging="426"/>
        <w:jc w:val="both"/>
        <w:rPr>
          <w:rFonts w:asciiTheme="minorHAnsi" w:hAnsiTheme="minorHAnsi" w:cstheme="minorHAnsi"/>
          <w:color w:val="000000" w:themeColor="text1"/>
        </w:rPr>
      </w:pPr>
      <w:bookmarkStart w:id="313" w:name="_Ref70340392"/>
      <w:r w:rsidRPr="00433679">
        <w:rPr>
          <w:rFonts w:asciiTheme="minorHAnsi" w:hAnsiTheme="minorHAnsi" w:cstheme="minorHAnsi"/>
          <w:color w:val="000000" w:themeColor="text1"/>
        </w:rPr>
        <w:t>Niezależnie od postanowień niniejszego artykułu, Wykonawca zobowiązuje się zachować w poufności każdy Wynik Prac B+R na zasadach określonych w Umowie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_Ref494891351 \r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 xml:space="preserve">ROZDZIAŁ IX. </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które to postanowienia stosuje się odpowiednio) aż do dnia zgłoszenia przez Wykonawcę danego Wyniku Prac B+R w celu uzyskania prawa wyłącznego na dany Wynik Prac B+R. Zdanie poprzedzające nie ma zastosowania do działań Wykonawcy, jego pracowników i współpracowników w zakresie wykorzystania Wyników Prac B+R na potrzeby rozwijania innych produktów lub usług, a także na potrzeby działalności edukacyjnej lub szkoleniowej pod warunkiem, że brak zachowania poufności w takich wypadkach nie będzie przeszkodą dla uzyskania prawa wyłącznego dla danego zakresu Wyniku Prac B+R, o ile taki zakres ma zdolność patentową lub ochronną lub stanowi Know-how.</w:t>
      </w:r>
      <w:bookmarkEnd w:id="313"/>
      <w:r w:rsidRPr="00433679">
        <w:rPr>
          <w:rFonts w:asciiTheme="minorHAnsi" w:hAnsiTheme="minorHAnsi" w:cstheme="minorHAnsi"/>
          <w:color w:val="000000" w:themeColor="text1"/>
        </w:rPr>
        <w:t xml:space="preserve"> </w:t>
      </w:r>
    </w:p>
    <w:p w14:paraId="690F202D" w14:textId="7F52C039" w:rsidR="009951B5" w:rsidRPr="00433679" w:rsidRDefault="009951B5" w:rsidP="00433679">
      <w:pPr>
        <w:pStyle w:val="Akapitzlist"/>
        <w:numPr>
          <w:ilvl w:val="1"/>
          <w:numId w:val="14"/>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w:t>
      </w:r>
      <w:r w:rsidRPr="00433679">
        <w:rPr>
          <w:rFonts w:asciiTheme="minorHAnsi" w:hAnsiTheme="minorHAnsi" w:cstheme="minorHAnsi"/>
          <w:b/>
          <w:bCs/>
          <w:color w:val="000000" w:themeColor="text1"/>
        </w:rPr>
        <w:t>Domniemanie dot. Wyników Prac B+R</w:t>
      </w:r>
      <w:r w:rsidRPr="00433679">
        <w:rPr>
          <w:rFonts w:asciiTheme="minorHAnsi" w:hAnsiTheme="minorHAnsi" w:cstheme="minorHAnsi"/>
          <w:color w:val="000000" w:themeColor="text1"/>
        </w:rPr>
        <w:t xml:space="preserve">] Strony przyjmują domniemanie, że Wyniki Prac Etapu (w tym Dokumentacja B+R) zawierają wyłącznie Wyniki Prac B+R bez Background IP. Strony przyjmują, że domniemanie zawarte w zdaniu poprzedzającym nie ma zastosowania, o ile Wykonawca łącznie: </w:t>
      </w:r>
    </w:p>
    <w:p w14:paraId="04525FFA" w14:textId="77777777" w:rsidR="009951B5" w:rsidRPr="00433679" w:rsidRDefault="009951B5" w:rsidP="00433679">
      <w:pPr>
        <w:pStyle w:val="Akapitzlist"/>
        <w:numPr>
          <w:ilvl w:val="2"/>
          <w:numId w:val="14"/>
        </w:numPr>
        <w:spacing w:before="60" w:after="60"/>
        <w:ind w:left="851" w:hanging="317"/>
        <w:jc w:val="both"/>
        <w:rPr>
          <w:rFonts w:asciiTheme="minorHAnsi" w:hAnsiTheme="minorHAnsi" w:cstheme="minorHAnsi"/>
          <w:color w:val="000000" w:themeColor="text1"/>
        </w:rPr>
      </w:pPr>
      <w:r w:rsidRPr="00433679">
        <w:rPr>
          <w:rFonts w:asciiTheme="minorHAnsi" w:hAnsiTheme="minorHAnsi" w:cstheme="minorHAnsi"/>
          <w:color w:val="000000" w:themeColor="text1"/>
        </w:rPr>
        <w:t>wskaże wyraźnie w Dokumentacji B+R (oznaczając zakres oraz przyczynę wyłączenia), w jakim zakresie Wynik Prac Etapu (w tym Dokumentacja B+R) nie stanowi Wyników Prac B+R, lecz Background IP,</w:t>
      </w:r>
    </w:p>
    <w:p w14:paraId="6738B66F" w14:textId="77777777" w:rsidR="009951B5" w:rsidRPr="00433679" w:rsidRDefault="009951B5" w:rsidP="00433679">
      <w:pPr>
        <w:pStyle w:val="Akapitzlist"/>
        <w:numPr>
          <w:ilvl w:val="2"/>
          <w:numId w:val="14"/>
        </w:numPr>
        <w:spacing w:before="60" w:after="60"/>
        <w:ind w:left="851" w:hanging="317"/>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Wykonawca jest w stanie wykazać należycie w formie pisemnych lub elektronicznych dowodów (w szczególności umów, raportów prac, zgłoszeń, oświadczeń, korespondencji, itp.), że poszczególne elementy Wyniku Prac Etapu (w tym Dokumentacji B+R), nie stanowią Wyników Prac B+R, lecz powstały przed zawarciem Umowy lub bez związku z Umową B+R. </w:t>
      </w:r>
    </w:p>
    <w:p w14:paraId="05BBBE82" w14:textId="0A7FF312" w:rsidR="009951B5" w:rsidRPr="00433679" w:rsidRDefault="009951B5" w:rsidP="00433679">
      <w:pPr>
        <w:spacing w:before="60" w:after="60"/>
        <w:ind w:left="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Wykazanie momentu powstania poszczególnych elementów Wyniku Prac Etapu nie stanowiących Wyników Prac B+R może nastąpić w szczególności, ale nie wyłącznie, poprzez opatrzenie dokumentu przez Wykonawcę datą pewną w rozumieniu art. 81 Ustawy k.c. lub przez wskazanie numerów praw wyłącznych lub praw ochronnych wraz z nazwą właściwego organu, który prawa te przyznał. Wykonawca odpowiada względem NCBR, w granicach należytej staranności, za wprowadzenie NCBR w błąd co do związku elementu Wyniku Prac Etapu (w tym Dokumentacji B+R) z wykonywaniem przez Wykonawcę Umowy B+R. Przekazanie informacji o Background IP w wykazie wskazanym w </w:t>
      </w:r>
      <w:r w:rsidRPr="00433679">
        <w:rPr>
          <w:rFonts w:asciiTheme="minorHAnsi" w:hAnsiTheme="minorHAnsi" w:cstheme="minorHAnsi"/>
          <w:color w:val="000000" w:themeColor="text1"/>
        </w:rPr>
        <w:fldChar w:fldCharType="begin"/>
      </w:r>
      <w:r w:rsidRPr="00433679">
        <w:rPr>
          <w:rFonts w:asciiTheme="minorHAnsi" w:hAnsiTheme="minorHAnsi" w:cstheme="minorHAnsi"/>
          <w:color w:val="000000" w:themeColor="text1"/>
        </w:rPr>
        <w:instrText xml:space="preserve"> REF _Ref69073561 \n \h  \* MERGEFORMAT </w:instrText>
      </w:r>
      <w:r w:rsidRPr="00433679">
        <w:rPr>
          <w:rFonts w:asciiTheme="minorHAnsi" w:hAnsiTheme="minorHAnsi" w:cstheme="minorHAnsi"/>
          <w:color w:val="000000" w:themeColor="text1"/>
        </w:rPr>
      </w:r>
      <w:r w:rsidRPr="00433679">
        <w:rPr>
          <w:rFonts w:asciiTheme="minorHAnsi" w:hAnsiTheme="minorHAnsi" w:cstheme="minorHAnsi"/>
          <w:color w:val="000000" w:themeColor="text1"/>
        </w:rPr>
        <w:fldChar w:fldCharType="separate"/>
      </w:r>
      <w:r w:rsidR="0071785C" w:rsidRPr="00433679">
        <w:rPr>
          <w:rFonts w:asciiTheme="minorHAnsi" w:hAnsiTheme="minorHAnsi" w:cstheme="minorHAnsi"/>
          <w:color w:val="000000" w:themeColor="text1"/>
        </w:rPr>
        <w:t>§4</w:t>
      </w:r>
      <w:r w:rsidRPr="00433679">
        <w:rPr>
          <w:rFonts w:asciiTheme="minorHAnsi" w:hAnsiTheme="minorHAnsi" w:cstheme="minorHAnsi"/>
          <w:color w:val="000000" w:themeColor="text1"/>
        </w:rPr>
        <w:fldChar w:fldCharType="end"/>
      </w:r>
      <w:r w:rsidRPr="00433679">
        <w:rPr>
          <w:rFonts w:asciiTheme="minorHAnsi" w:hAnsiTheme="minorHAnsi" w:cstheme="minorHAnsi"/>
          <w:color w:val="000000" w:themeColor="text1"/>
        </w:rPr>
        <w:t xml:space="preserve"> znosi względem ich przedmiotów domniemanie określone tym paragrafem. Wykonawca jest zobowiązany przedstawić NCBR na jego pisemne wezwanie, w terminie 30 dni od jego otrzymania, informacje zawarte w pkt 2.</w:t>
      </w:r>
    </w:p>
    <w:p w14:paraId="5351A9AD" w14:textId="0BF48BD3" w:rsidR="009951B5" w:rsidRPr="00433679" w:rsidRDefault="009951B5" w:rsidP="00433679">
      <w:pPr>
        <w:pStyle w:val="Nagwek2"/>
      </w:pPr>
      <w:bookmarkStart w:id="314" w:name="_Toc52745919"/>
      <w:bookmarkStart w:id="315" w:name="_Ref69077683"/>
      <w:bookmarkStart w:id="316" w:name="_Ref69109161"/>
      <w:bookmarkStart w:id="317" w:name="_Ref69109988"/>
      <w:bookmarkStart w:id="318" w:name="_Ref69113996"/>
      <w:bookmarkStart w:id="319" w:name="_Ref69114206"/>
      <w:bookmarkStart w:id="320" w:name="_Ref69115272"/>
      <w:bookmarkStart w:id="321" w:name="_Ref69115328"/>
      <w:bookmarkStart w:id="322" w:name="_Ref69115914"/>
      <w:bookmarkStart w:id="323" w:name="_Ref69116439"/>
      <w:bookmarkStart w:id="324" w:name="_Ref69124877"/>
      <w:bookmarkStart w:id="325" w:name="_Toc69416823"/>
      <w:bookmarkStart w:id="326" w:name="_Ref70326879"/>
      <w:bookmarkStart w:id="327" w:name="_Ref70329525"/>
      <w:bookmarkStart w:id="328" w:name="_Ref70340024"/>
      <w:bookmarkStart w:id="329" w:name="_Ref70340086"/>
      <w:bookmarkStart w:id="330" w:name="_Ref70340171"/>
      <w:bookmarkStart w:id="331" w:name="_Ref70340347"/>
      <w:bookmarkStart w:id="332" w:name="_Toc70340607"/>
      <w:bookmarkStart w:id="333" w:name="_Ref479917856"/>
      <w:r w:rsidRPr="00433679">
        <w:t>[WARIANT A]</w:t>
      </w:r>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p>
    <w:p w14:paraId="07D3F5F9" w14:textId="49880652" w:rsidR="009951B5" w:rsidRPr="00433679" w:rsidRDefault="009951B5" w:rsidP="00433679">
      <w:pPr>
        <w:pStyle w:val="Akapitzlist"/>
        <w:numPr>
          <w:ilvl w:val="1"/>
          <w:numId w:val="14"/>
        </w:numPr>
        <w:spacing w:before="60" w:after="60"/>
        <w:ind w:left="426" w:hanging="426"/>
        <w:jc w:val="both"/>
        <w:rPr>
          <w:rFonts w:asciiTheme="minorHAnsi" w:hAnsiTheme="minorHAnsi" w:cstheme="minorHAnsi"/>
          <w:color w:val="000000" w:themeColor="text1"/>
        </w:rPr>
      </w:pPr>
      <w:bookmarkStart w:id="334" w:name="_Ref69077685"/>
      <w:bookmarkStart w:id="335" w:name="_Ref69108760"/>
      <w:r w:rsidRPr="00433679">
        <w:rPr>
          <w:rFonts w:asciiTheme="minorHAnsi" w:hAnsiTheme="minorHAnsi" w:cstheme="minorHAnsi"/>
          <w:color w:val="000000" w:themeColor="text1"/>
        </w:rPr>
        <w:t>Celem Umowy jest, z zastrzeżeniem określonych wyraźnie wyjątków, pozostawienie praw do przedmiotów praw własności intelektualnej do Wyników Prac B+R po stronie Wykonawcy.</w:t>
      </w:r>
      <w:bookmarkEnd w:id="334"/>
      <w:bookmarkEnd w:id="335"/>
    </w:p>
    <w:p w14:paraId="698FFF89" w14:textId="578751F3" w:rsidR="009951B5" w:rsidRPr="00433679" w:rsidRDefault="009951B5" w:rsidP="00433679">
      <w:pPr>
        <w:pStyle w:val="Akapitzlist"/>
        <w:numPr>
          <w:ilvl w:val="1"/>
          <w:numId w:val="14"/>
        </w:numPr>
        <w:spacing w:before="60" w:after="60"/>
        <w:ind w:left="426" w:hanging="426"/>
        <w:jc w:val="both"/>
        <w:rPr>
          <w:rFonts w:asciiTheme="minorHAnsi" w:hAnsiTheme="minorHAnsi" w:cstheme="minorHAnsi"/>
          <w:color w:val="000000" w:themeColor="text1"/>
        </w:rPr>
      </w:pPr>
      <w:bookmarkStart w:id="336" w:name="_Ref69075429"/>
      <w:r w:rsidRPr="00433679">
        <w:rPr>
          <w:rFonts w:asciiTheme="minorHAnsi" w:hAnsiTheme="minorHAnsi" w:cstheme="minorHAnsi"/>
          <w:color w:val="000000" w:themeColor="text1"/>
        </w:rPr>
        <w:t>[</w:t>
      </w:r>
      <w:r w:rsidRPr="00433679">
        <w:rPr>
          <w:rFonts w:asciiTheme="minorHAnsi" w:hAnsiTheme="minorHAnsi" w:cstheme="minorHAnsi"/>
          <w:b/>
          <w:bCs/>
          <w:color w:val="000000" w:themeColor="text1"/>
        </w:rPr>
        <w:t xml:space="preserve">Zabezpieczenie praw do Wyników Prac B+R </w:t>
      </w:r>
      <w:r w:rsidRPr="00433679">
        <w:rPr>
          <w:rFonts w:asciiTheme="minorHAnsi" w:hAnsiTheme="minorHAnsi" w:cstheme="minorHAnsi"/>
          <w:color w:val="000000" w:themeColor="text1"/>
        </w:rPr>
        <w:t xml:space="preserve">] W terminie 30 dni od dnia zakończenia Prac B+R, Wykonawca i NCBR zobowiązują się wspólnie, w dobrej wierze, z poszanowaniem interesu każdej </w:t>
      </w:r>
      <w:r w:rsidRPr="00433679">
        <w:rPr>
          <w:rFonts w:asciiTheme="minorHAnsi" w:hAnsiTheme="minorHAnsi" w:cstheme="minorHAnsi"/>
          <w:color w:val="000000" w:themeColor="text1"/>
        </w:rPr>
        <w:lastRenderedPageBreak/>
        <w:t>ze Stron oraz przy uwzględnieniu, że zasadniczym celem współpracy jest możliwie najszersza Komercjalizacja Wyników Prac B+R</w:t>
      </w:r>
      <w:r w:rsidR="00365D57" w:rsidRPr="00433679">
        <w:rPr>
          <w:rFonts w:asciiTheme="minorHAnsi" w:hAnsiTheme="minorHAnsi" w:cstheme="minorHAnsi"/>
          <w:color w:val="000000" w:themeColor="text1"/>
        </w:rPr>
        <w:t>,</w:t>
      </w:r>
      <w:r w:rsidRPr="00433679">
        <w:rPr>
          <w:rFonts w:asciiTheme="minorHAnsi" w:hAnsiTheme="minorHAnsi" w:cstheme="minorHAnsi"/>
          <w:color w:val="000000" w:themeColor="text1"/>
        </w:rPr>
        <w:t xml:space="preserve"> ustalić, które Wyniki Prac B+R</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Rozwiązania będą podlegały zgłoszeniu w ramach odpowiednich procedur prowadzących do udzielenia praw wyłącznych do Wyników Prac B+R</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Rozwiązania, w tym w szczególności praw własności przemysłowej takich jak patent, prawo ochronne na wzór użytkowy, prawo z rejestracji wzoru przemysłowego, prawo z rejestracji topografii układu scalonego (lub praw o podobnej treści i zakresie ochrony) i w jakim zakresie, w szczególności na jakich terytoriach. Strony sporządzą protokół, który będzie zawierał w/w ustalenia. Protokół zostanie podpisany przez Strony (forma pisemna pod rygorem nieważności). Tylko ustalenia zawarte w powyższym protokole będą wiążące dla Wykonawcy.</w:t>
      </w:r>
      <w:bookmarkEnd w:id="336"/>
    </w:p>
    <w:p w14:paraId="544B1FCE" w14:textId="12ACEEB9" w:rsidR="009951B5" w:rsidRPr="00433679" w:rsidRDefault="009951B5" w:rsidP="00433679">
      <w:pPr>
        <w:pStyle w:val="Akapitzlist"/>
        <w:numPr>
          <w:ilvl w:val="1"/>
          <w:numId w:val="14"/>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 terminie </w:t>
      </w:r>
      <w:r w:rsidR="00D72DAD">
        <w:rPr>
          <w:rFonts w:asciiTheme="minorHAnsi" w:hAnsiTheme="minorHAnsi" w:cstheme="minorHAnsi"/>
          <w:color w:val="000000" w:themeColor="text1"/>
        </w:rPr>
        <w:t>180</w:t>
      </w:r>
      <w:r w:rsidRPr="00433679">
        <w:rPr>
          <w:rFonts w:asciiTheme="minorHAnsi" w:hAnsiTheme="minorHAnsi" w:cstheme="minorHAnsi"/>
          <w:color w:val="000000" w:themeColor="text1"/>
        </w:rPr>
        <w:t xml:space="preserve"> dni od dnia zakończenia Prac B+R, zgodnie z ustaleniami dokonanymi pomiędzy NCBR a Wykonawcą zgodnie z </w:t>
      </w:r>
      <w:r w:rsidRPr="00433679">
        <w:rPr>
          <w:rFonts w:asciiTheme="minorHAnsi" w:hAnsiTheme="minorHAnsi" w:cstheme="minorHAnsi"/>
          <w:color w:val="000000" w:themeColor="text1"/>
        </w:rPr>
        <w:fldChar w:fldCharType="begin"/>
      </w:r>
      <w:r w:rsidRPr="00433679">
        <w:rPr>
          <w:rFonts w:asciiTheme="minorHAnsi" w:hAnsiTheme="minorHAnsi" w:cstheme="minorHAnsi"/>
          <w:color w:val="000000" w:themeColor="text1"/>
        </w:rPr>
        <w:instrText xml:space="preserve"> REF _Ref69075429 \n \h  \* MERGEFORMAT </w:instrText>
      </w:r>
      <w:r w:rsidRPr="00433679">
        <w:rPr>
          <w:rFonts w:asciiTheme="minorHAnsi" w:hAnsiTheme="minorHAnsi" w:cstheme="minorHAnsi"/>
          <w:color w:val="000000" w:themeColor="text1"/>
        </w:rPr>
      </w:r>
      <w:r w:rsidRPr="00433679">
        <w:rPr>
          <w:rFonts w:asciiTheme="minorHAnsi" w:hAnsiTheme="minorHAnsi" w:cstheme="minorHAnsi"/>
          <w:color w:val="000000" w:themeColor="text1"/>
        </w:rPr>
        <w:fldChar w:fldCharType="separate"/>
      </w:r>
      <w:r w:rsidR="0071785C" w:rsidRPr="00433679">
        <w:rPr>
          <w:rFonts w:asciiTheme="minorHAnsi" w:hAnsiTheme="minorHAnsi" w:cstheme="minorHAnsi"/>
          <w:color w:val="000000" w:themeColor="text1"/>
        </w:rPr>
        <w:t>§2</w:t>
      </w:r>
      <w:r w:rsidRPr="00433679">
        <w:rPr>
          <w:rFonts w:asciiTheme="minorHAnsi" w:hAnsiTheme="minorHAnsi" w:cstheme="minorHAnsi"/>
          <w:color w:val="000000" w:themeColor="text1"/>
        </w:rPr>
        <w:fldChar w:fldCharType="end"/>
      </w:r>
      <w:r w:rsidRPr="00433679">
        <w:rPr>
          <w:rFonts w:asciiTheme="minorHAnsi" w:hAnsiTheme="minorHAnsi" w:cstheme="minorHAnsi"/>
          <w:color w:val="000000" w:themeColor="text1"/>
        </w:rPr>
        <w:t xml:space="preserve"> (jeśli dotyczy), Wykonawca zobowiązuje się do zgłoszenia Wyników Prac B+R</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Rozwiązania w ramach odpowiednich procedur prowadzących do udzielenia praw wyłącznych do Wyników Prac B+R</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Rozwiązania. W powyższym terminie Wykonawca zobowiązany jest również przesłać NCBR dokumentację potwierdzającą złożenie zgłoszenia Wyników Prac B+R</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Rozwiązania do odpowiednich organów w ramach odpowiednich procedur prowadzących do udzielenia praw wyłącznych.</w:t>
      </w:r>
    </w:p>
    <w:p w14:paraId="61101766" w14:textId="50CA86D9" w:rsidR="009951B5" w:rsidRPr="00433679" w:rsidRDefault="009951B5" w:rsidP="00433679">
      <w:pPr>
        <w:pStyle w:val="Akapitzlist"/>
        <w:numPr>
          <w:ilvl w:val="1"/>
          <w:numId w:val="14"/>
        </w:numPr>
        <w:spacing w:before="60" w:after="60"/>
        <w:ind w:left="426" w:hanging="426"/>
        <w:jc w:val="both"/>
        <w:rPr>
          <w:rFonts w:asciiTheme="minorHAnsi" w:hAnsiTheme="minorHAnsi" w:cstheme="minorHAnsi"/>
          <w:color w:val="000000" w:themeColor="text1"/>
        </w:rPr>
      </w:pPr>
      <w:bookmarkStart w:id="337" w:name="_Ref69075602"/>
      <w:r w:rsidRPr="00433679">
        <w:rPr>
          <w:rFonts w:asciiTheme="minorHAnsi" w:hAnsiTheme="minorHAnsi" w:cstheme="minorHAnsi"/>
          <w:color w:val="000000" w:themeColor="text1"/>
        </w:rPr>
        <w:t>W celu uniknięcia wątpliwości oraz w związku z faktem, że to Wykonawcy będzie przysługiwać całość Foreground IP do Wyników Prac B+R</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Rozwiązania, Strony ustalają, że to Wykonawca będzie podmiotem zobowiązanym do wykonywania wszelkich czynności faktycznych i prawnych związanych ze zgłoszeniem Wyniku Prac B+R</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Rozwiązania w celu uzyskania prawa wyłącznego, a w szczególności to Wykonawca ponosić będzie koszty postępowania zgłoszeniowego w całości. W przypadku uzyskania praw wyłącznych do Wyniku Prac B+R</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Rozwiązania, Wykonawca zobowiązuje się uiszczać opłaty niezbędne do utrzymywania w mocy prawa wyłącznego (w szczególności opłaty za przedłużenie okresu obowiązywania prawa wyłącznego).</w:t>
      </w:r>
      <w:bookmarkEnd w:id="337"/>
    </w:p>
    <w:p w14:paraId="415E7DAB" w14:textId="2ED4D1A8" w:rsidR="009951B5" w:rsidRPr="00433679" w:rsidRDefault="009951B5" w:rsidP="00433679">
      <w:pPr>
        <w:pStyle w:val="Akapitzlist"/>
        <w:numPr>
          <w:ilvl w:val="1"/>
          <w:numId w:val="14"/>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w:t>
      </w:r>
      <w:r w:rsidRPr="00433679">
        <w:rPr>
          <w:rFonts w:asciiTheme="minorHAnsi" w:hAnsiTheme="minorHAnsi" w:cstheme="minorHAnsi"/>
          <w:b/>
          <w:bCs/>
          <w:color w:val="000000" w:themeColor="text1"/>
        </w:rPr>
        <w:t>Sankcja za naruszenie zobowiązań w zakresie zgłoszeń</w:t>
      </w:r>
      <w:r w:rsidRPr="00433679">
        <w:rPr>
          <w:rFonts w:asciiTheme="minorHAnsi" w:hAnsiTheme="minorHAnsi" w:cstheme="minorHAnsi"/>
          <w:color w:val="000000" w:themeColor="text1"/>
        </w:rPr>
        <w:t>] Jeżeli Wykonawca nie dokona zgłoszenia danego Wyniku Prac B+R</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 xml:space="preserve">Rozwiązania (o ile dotyczy) w celu uzyskania praw wyłącznych w terminie wskazanym w </w:t>
      </w:r>
      <w:r w:rsidRPr="00433679">
        <w:rPr>
          <w:rFonts w:asciiTheme="minorHAnsi" w:hAnsiTheme="minorHAnsi" w:cstheme="minorHAnsi"/>
          <w:color w:val="000000" w:themeColor="text1"/>
        </w:rPr>
        <w:fldChar w:fldCharType="begin"/>
      </w:r>
      <w:r w:rsidRPr="00433679">
        <w:rPr>
          <w:rFonts w:asciiTheme="minorHAnsi" w:hAnsiTheme="minorHAnsi" w:cstheme="minorHAnsi"/>
          <w:color w:val="000000" w:themeColor="text1"/>
        </w:rPr>
        <w:instrText xml:space="preserve"> REF _Ref69075602 \n \h  \* MERGEFORMAT </w:instrText>
      </w:r>
      <w:r w:rsidRPr="00433679">
        <w:rPr>
          <w:rFonts w:asciiTheme="minorHAnsi" w:hAnsiTheme="minorHAnsi" w:cstheme="minorHAnsi"/>
          <w:color w:val="000000" w:themeColor="text1"/>
        </w:rPr>
      </w:r>
      <w:r w:rsidRPr="00433679">
        <w:rPr>
          <w:rFonts w:asciiTheme="minorHAnsi" w:hAnsiTheme="minorHAnsi" w:cstheme="minorHAnsi"/>
          <w:color w:val="000000" w:themeColor="text1"/>
        </w:rPr>
        <w:fldChar w:fldCharType="separate"/>
      </w:r>
      <w:r w:rsidR="0071785C" w:rsidRPr="00433679">
        <w:rPr>
          <w:rFonts w:asciiTheme="minorHAnsi" w:hAnsiTheme="minorHAnsi" w:cstheme="minorHAnsi"/>
          <w:color w:val="000000" w:themeColor="text1"/>
        </w:rPr>
        <w:t>§4</w:t>
      </w:r>
      <w:r w:rsidRPr="00433679">
        <w:rPr>
          <w:rFonts w:asciiTheme="minorHAnsi" w:hAnsiTheme="minorHAnsi" w:cstheme="minorHAnsi"/>
          <w:color w:val="000000" w:themeColor="text1"/>
        </w:rPr>
        <w:fldChar w:fldCharType="end"/>
      </w:r>
      <w:r w:rsidRPr="00433679">
        <w:rPr>
          <w:rFonts w:asciiTheme="minorHAnsi" w:hAnsiTheme="minorHAnsi" w:cstheme="minorHAnsi"/>
          <w:color w:val="000000" w:themeColor="text1"/>
        </w:rPr>
        <w:t xml:space="preserve">, </w:t>
      </w:r>
      <w:r w:rsidR="00D72DAD" w:rsidRPr="0090300A">
        <w:rPr>
          <w:rFonts w:asciiTheme="minorHAnsi" w:eastAsia="Times New Roman" w:hAnsiTheme="minorHAnsi"/>
          <w:color w:val="000000" w:themeColor="text1"/>
          <w:lang w:eastAsia="ar-SA"/>
        </w:rPr>
        <w:t xml:space="preserve">NCBR wzywa Wykonawcę do usunięcia naruszenia w wyznaczonym terminie, nie krótszym niż </w:t>
      </w:r>
      <w:r w:rsidR="00D72DAD">
        <w:rPr>
          <w:rFonts w:asciiTheme="minorHAnsi" w:eastAsia="Times New Roman" w:hAnsiTheme="minorHAnsi"/>
          <w:color w:val="000000" w:themeColor="text1"/>
          <w:lang w:eastAsia="ar-SA"/>
        </w:rPr>
        <w:t>30</w:t>
      </w:r>
      <w:r w:rsidR="00D72DAD" w:rsidRPr="0090300A">
        <w:rPr>
          <w:rFonts w:asciiTheme="minorHAnsi" w:eastAsia="Times New Roman" w:hAnsiTheme="minorHAnsi"/>
          <w:color w:val="000000" w:themeColor="text1"/>
          <w:lang w:eastAsia="ar-SA"/>
        </w:rPr>
        <w:t xml:space="preserve"> dni. W razie bezskutecznego upływu wyznaczonego przez NCBR terminu </w:t>
      </w:r>
      <w:r w:rsidRPr="00433679">
        <w:rPr>
          <w:rFonts w:asciiTheme="minorHAnsi" w:hAnsiTheme="minorHAnsi" w:cstheme="minorHAnsi"/>
          <w:color w:val="000000" w:themeColor="text1"/>
        </w:rPr>
        <w:t>NCBR jest uprawniony do żądania od Wykonawcy przeniesienia całości Foreground IP do Wyniku Prac B+R</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 xml:space="preserve">Rozwiązania na NCBR, zgodnie z </w:t>
      </w:r>
      <w:r w:rsidRPr="00433679">
        <w:rPr>
          <w:rFonts w:asciiTheme="minorHAnsi" w:hAnsiTheme="minorHAnsi" w:cstheme="minorHAnsi"/>
          <w:color w:val="000000" w:themeColor="text1"/>
        </w:rPr>
        <w:fldChar w:fldCharType="begin"/>
      </w:r>
      <w:r w:rsidRPr="00433679">
        <w:rPr>
          <w:rFonts w:asciiTheme="minorHAnsi" w:hAnsiTheme="minorHAnsi" w:cstheme="minorHAnsi"/>
          <w:color w:val="000000" w:themeColor="text1"/>
        </w:rPr>
        <w:instrText xml:space="preserve"> REF _Ref69078052 \n \h  \* MERGEFORMAT </w:instrText>
      </w:r>
      <w:r w:rsidRPr="00433679">
        <w:rPr>
          <w:rFonts w:asciiTheme="minorHAnsi" w:hAnsiTheme="minorHAnsi" w:cstheme="minorHAnsi"/>
          <w:color w:val="000000" w:themeColor="text1"/>
        </w:rPr>
      </w:r>
      <w:r w:rsidRPr="00433679">
        <w:rPr>
          <w:rFonts w:asciiTheme="minorHAnsi" w:hAnsiTheme="minorHAnsi" w:cstheme="minorHAnsi"/>
          <w:color w:val="000000" w:themeColor="text1"/>
        </w:rPr>
        <w:fldChar w:fldCharType="separate"/>
      </w:r>
      <w:r w:rsidR="0071785C" w:rsidRPr="00433679">
        <w:rPr>
          <w:rFonts w:asciiTheme="minorHAnsi" w:hAnsiTheme="minorHAnsi" w:cstheme="minorHAnsi"/>
          <w:color w:val="000000" w:themeColor="text1"/>
        </w:rPr>
        <w:t>§17</w:t>
      </w:r>
      <w:r w:rsidRPr="00433679">
        <w:rPr>
          <w:rFonts w:asciiTheme="minorHAnsi" w:hAnsiTheme="minorHAnsi" w:cstheme="minorHAnsi"/>
          <w:color w:val="000000" w:themeColor="text1"/>
        </w:rPr>
        <w:fldChar w:fldCharType="end"/>
      </w:r>
      <w:r w:rsidRPr="00433679">
        <w:rPr>
          <w:rFonts w:asciiTheme="minorHAnsi" w:hAnsiTheme="minorHAnsi" w:cstheme="minorHAnsi"/>
          <w:color w:val="000000" w:themeColor="text1"/>
        </w:rPr>
        <w:t>.</w:t>
      </w:r>
    </w:p>
    <w:p w14:paraId="6107EC40" w14:textId="0C5751DF" w:rsidR="009951B5" w:rsidRPr="00433679" w:rsidRDefault="009951B5" w:rsidP="00433679">
      <w:pPr>
        <w:pStyle w:val="Akapitzlist"/>
        <w:numPr>
          <w:ilvl w:val="1"/>
          <w:numId w:val="14"/>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Postanowienia niniejszego artykułu znajdują zastosowanie do wszelkich zgłoszeń, rejestracji czy wniosków o udzielenie ochrony prawnej Wyników Prac B+R</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Rozwiązania dokonywanych w jakimkolwiek trybie, w tym w trybach międzynarodowych, zagranicznych lub krajowych (w tym w szczególności w trybie udzielania patentów europejskich, wspólnotowych wzorów przemysłowych, w trybie międzynarodowej procedury PCT oraz w innych podobnych trybach międzynarodowych lub regionalnych prowadzących do przyznania ochrony na Wyniki Prac B+R</w:t>
      </w:r>
      <w:r w:rsidR="009D405D" w:rsidRPr="00433679">
        <w:rPr>
          <w:rFonts w:asciiTheme="minorHAnsi" w:hAnsiTheme="minorHAnsi" w:cstheme="minorHAnsi"/>
          <w:color w:val="000000" w:themeColor="text1"/>
        </w:rPr>
        <w:t xml:space="preserve"> </w:t>
      </w:r>
      <w:bookmarkStart w:id="338" w:name="_Hlk69075850"/>
      <w:r w:rsidRPr="00433679">
        <w:rPr>
          <w:rFonts w:asciiTheme="minorHAnsi" w:hAnsiTheme="minorHAnsi" w:cstheme="minorHAnsi"/>
          <w:color w:val="000000" w:themeColor="text1"/>
        </w:rPr>
        <w:t>Rozwiązania</w:t>
      </w:r>
      <w:bookmarkEnd w:id="338"/>
      <w:r w:rsidRPr="00433679">
        <w:rPr>
          <w:rFonts w:asciiTheme="minorHAnsi" w:hAnsiTheme="minorHAnsi" w:cstheme="minorHAnsi"/>
          <w:color w:val="000000" w:themeColor="text1"/>
        </w:rPr>
        <w:t xml:space="preserve">). </w:t>
      </w:r>
    </w:p>
    <w:p w14:paraId="07FF3902" w14:textId="78AE570C" w:rsidR="009951B5" w:rsidRPr="00433679" w:rsidRDefault="009951B5" w:rsidP="00433679">
      <w:pPr>
        <w:pStyle w:val="Akapitzlist"/>
        <w:numPr>
          <w:ilvl w:val="1"/>
          <w:numId w:val="14"/>
        </w:numPr>
        <w:spacing w:before="60" w:after="60"/>
        <w:ind w:left="426" w:hanging="426"/>
        <w:jc w:val="both"/>
        <w:rPr>
          <w:rFonts w:asciiTheme="minorHAnsi" w:hAnsiTheme="minorHAnsi" w:cstheme="minorHAnsi"/>
          <w:color w:val="000000" w:themeColor="text1"/>
        </w:rPr>
      </w:pPr>
      <w:bookmarkStart w:id="339" w:name="_Ref69076264"/>
      <w:r w:rsidRPr="00433679">
        <w:rPr>
          <w:rFonts w:asciiTheme="minorHAnsi" w:hAnsiTheme="minorHAnsi" w:cstheme="minorHAnsi"/>
          <w:color w:val="000000" w:themeColor="text1"/>
        </w:rPr>
        <w:t>[</w:t>
      </w:r>
      <w:r w:rsidRPr="00433679">
        <w:rPr>
          <w:rFonts w:asciiTheme="minorHAnsi" w:hAnsiTheme="minorHAnsi" w:cstheme="minorHAnsi"/>
          <w:b/>
          <w:bCs/>
          <w:color w:val="000000" w:themeColor="text1"/>
        </w:rPr>
        <w:t xml:space="preserve">Zobowiązanie do komercjalizacji pasywnej] </w:t>
      </w:r>
      <w:r w:rsidRPr="00433679">
        <w:rPr>
          <w:rFonts w:asciiTheme="minorHAnsi" w:hAnsiTheme="minorHAnsi" w:cstheme="minorHAnsi"/>
          <w:color w:val="000000" w:themeColor="text1"/>
        </w:rPr>
        <w:t xml:space="preserve">Pod warunkiem </w:t>
      </w:r>
      <w:bookmarkStart w:id="340" w:name="_Hlk57340727"/>
      <w:r w:rsidRPr="00433679">
        <w:rPr>
          <w:rFonts w:asciiTheme="minorHAnsi" w:hAnsiTheme="minorHAnsi" w:cstheme="minorHAnsi"/>
          <w:color w:val="000000" w:themeColor="text1"/>
        </w:rPr>
        <w:t xml:space="preserve">i od </w:t>
      </w:r>
      <w:bookmarkEnd w:id="340"/>
      <w:r w:rsidRPr="00433679">
        <w:rPr>
          <w:rFonts w:asciiTheme="minorHAnsi" w:hAnsiTheme="minorHAnsi" w:cstheme="minorHAnsi"/>
          <w:color w:val="000000" w:themeColor="text1"/>
        </w:rPr>
        <w:t>uzyskania w jakiejkolwiek części wynagrodzenia za realizację Etapu I, Wykonawca zobowiązuje się do Komercjalizacji Wyników Prac B+R</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Rozwiązania poprzez utrzymywanie od dnia zakończenia Etapu I otwartego zaproszenia (w języku polskim i angielskim, opublikowanego na publicznie dostępnej stronie internetowej Wykonawcy, w widocznym miejscu, oraz na wskazanej przez NCBR stronie internetowej, udostępnionej w tym celu Wykonawcy nieodpłatnie przez NCBR) do składania przez wszystkie podmioty zainteresowane ofert na udzielenie przez Wykonawcę niewyłącznej i odpłatnej licencji na korzystanie z Wyników Prac B+R</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Rozwiązania i (łącznie z nimi i w niezbędnym dla korzystania z Wyników Prac B+R</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 xml:space="preserve">Rozwiązania przedmiocie) Materiałów </w:t>
      </w:r>
      <w:bookmarkStart w:id="341" w:name="_Hlk63428842"/>
      <w:r w:rsidRPr="00433679">
        <w:rPr>
          <w:rFonts w:asciiTheme="minorHAnsi" w:hAnsiTheme="minorHAnsi" w:cstheme="minorHAnsi"/>
          <w:color w:val="000000" w:themeColor="text1"/>
        </w:rPr>
        <w:t>związanych z Wynikami Prac B+R</w:t>
      </w:r>
      <w:bookmarkEnd w:id="341"/>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Rozwiązania, przez okres nie krótszy niż 10 lat lecz nie dłużej niż do momentu zbycia przez Wykonawcę praw Wyników Prac B+R</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Rozwiązania, w przypadkach dopuszczalnych Umową.</w:t>
      </w:r>
      <w:bookmarkEnd w:id="339"/>
      <w:r w:rsidR="009D405D" w:rsidRPr="00433679">
        <w:rPr>
          <w:rFonts w:asciiTheme="minorHAnsi" w:hAnsiTheme="minorHAnsi" w:cstheme="minorHAnsi"/>
          <w:color w:val="000000" w:themeColor="text1"/>
        </w:rPr>
        <w:t xml:space="preserve"> </w:t>
      </w:r>
    </w:p>
    <w:p w14:paraId="653AA876" w14:textId="7FA04B3C" w:rsidR="009951B5" w:rsidRPr="00433679" w:rsidRDefault="009951B5" w:rsidP="00433679">
      <w:pPr>
        <w:pStyle w:val="Akapitzlist"/>
        <w:numPr>
          <w:ilvl w:val="1"/>
          <w:numId w:val="14"/>
        </w:numPr>
        <w:spacing w:before="60" w:after="60"/>
        <w:ind w:left="426" w:hanging="426"/>
        <w:jc w:val="both"/>
        <w:rPr>
          <w:rFonts w:asciiTheme="minorHAnsi" w:hAnsiTheme="minorHAnsi" w:cstheme="minorHAnsi"/>
          <w:color w:val="000000" w:themeColor="text1"/>
        </w:rPr>
      </w:pPr>
      <w:bookmarkStart w:id="342" w:name="_Ref69076270"/>
      <w:r w:rsidRPr="00433679">
        <w:rPr>
          <w:rFonts w:asciiTheme="minorHAnsi" w:hAnsiTheme="minorHAnsi" w:cstheme="minorHAnsi"/>
          <w:color w:val="000000" w:themeColor="text1"/>
        </w:rPr>
        <w:lastRenderedPageBreak/>
        <w:t>[</w:t>
      </w:r>
      <w:r w:rsidRPr="00433679">
        <w:rPr>
          <w:rFonts w:asciiTheme="minorHAnsi" w:hAnsiTheme="minorHAnsi" w:cstheme="minorHAnsi"/>
          <w:b/>
          <w:bCs/>
          <w:color w:val="000000" w:themeColor="text1"/>
        </w:rPr>
        <w:t>Zasady komercjalizacji Wyników Prac B+R</w:t>
      </w:r>
      <w:r w:rsidR="009D405D" w:rsidRPr="00433679">
        <w:rPr>
          <w:rFonts w:asciiTheme="minorHAnsi" w:hAnsiTheme="minorHAnsi" w:cstheme="minorHAnsi"/>
          <w:b/>
          <w:bCs/>
          <w:color w:val="000000" w:themeColor="text1"/>
        </w:rPr>
        <w:t xml:space="preserve"> </w:t>
      </w:r>
      <w:r w:rsidRPr="00433679">
        <w:rPr>
          <w:rFonts w:asciiTheme="minorHAnsi" w:hAnsiTheme="minorHAnsi" w:cstheme="minorHAnsi"/>
          <w:b/>
          <w:bCs/>
          <w:color w:val="000000" w:themeColor="text1"/>
        </w:rPr>
        <w:t>Rozwiązania</w:t>
      </w:r>
      <w:r w:rsidRPr="00433679">
        <w:rPr>
          <w:rFonts w:asciiTheme="minorHAnsi" w:hAnsiTheme="minorHAnsi" w:cstheme="minorHAnsi"/>
          <w:color w:val="000000" w:themeColor="text1"/>
        </w:rPr>
        <w:t>] Wykonawca:</w:t>
      </w:r>
      <w:bookmarkEnd w:id="342"/>
    </w:p>
    <w:p w14:paraId="165DB38D" w14:textId="35CA2867" w:rsidR="009951B5" w:rsidRPr="00433679" w:rsidRDefault="009951B5" w:rsidP="00433679">
      <w:pPr>
        <w:pStyle w:val="Akapitzlist"/>
        <w:numPr>
          <w:ilvl w:val="1"/>
          <w:numId w:val="48"/>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pod warunkiem i od uzyskania w jakiejkolwiek części wynagrodzenia za realizację Etapu I, zobowiązuje się, że będzie każdorazowo dokonywał Komercjalizacji Wyników Prac B+R</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 xml:space="preserve">Rozwiązania na zasadach rynkowych. W przypadku licencji nastąpi to w drodze udzielenia podmiotom zainteresowanym odpłatnej, niewyłącznej licencji </w:t>
      </w:r>
      <w:r w:rsidRPr="00433679">
        <w:rPr>
          <w:rFonts w:asciiTheme="minorHAnsi" w:eastAsia="Times New Roman" w:hAnsiTheme="minorHAnsi" w:cstheme="minorHAnsi"/>
          <w:color w:val="000000" w:themeColor="text1"/>
          <w:lang w:eastAsia="ar-SA"/>
        </w:rPr>
        <w:t>(w tym w rozumieniu Ustawy o Prawie Autorskim oraz Ustawy PWP)</w:t>
      </w:r>
      <w:r w:rsidRPr="00433679">
        <w:rPr>
          <w:rFonts w:asciiTheme="minorHAnsi" w:hAnsiTheme="minorHAnsi" w:cstheme="minorHAnsi"/>
          <w:color w:val="000000" w:themeColor="text1"/>
        </w:rPr>
        <w:t xml:space="preserve"> do korzystania z Wyników Prac B+R Rozwiązania w przedmiocie określonym przez ofertę podmiotu zainteresowanego, na warunkach FRAND (tj. Komercjalizacja Wyników Prac B+R</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 xml:space="preserve">Rozwiązania będzie odbywała się uczciwie, należycie i w sposób niedyskryminujący jakichkolwiek podmiotów) i za rynkowym wynagrodzeniem/opłatą licencyjną. Wykonawca zobowiązuje się, że nie odmówi, bez uprzedniej zgody NCBR wyrażonej w formie pisemnej (pod rygorem nieważności), udzielenia licencji </w:t>
      </w:r>
      <w:bookmarkStart w:id="343" w:name="_Hlk63429329"/>
      <w:r w:rsidRPr="00433679">
        <w:rPr>
          <w:rFonts w:asciiTheme="minorHAnsi" w:hAnsiTheme="minorHAnsi" w:cstheme="minorHAnsi"/>
          <w:color w:val="000000" w:themeColor="text1"/>
        </w:rPr>
        <w:t>na Wyniki Prac B+R</w:t>
      </w:r>
      <w:bookmarkEnd w:id="343"/>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Rozwiązania podmiotowi zainteresowanemu, jeśli warunki, na których podmiot zainteresowany chce korzystać z licencji odpowiadają warunkom rynkowym</w:t>
      </w:r>
      <w:bookmarkStart w:id="344" w:name="_Hlk64450426"/>
      <w:r w:rsidRPr="00433679">
        <w:rPr>
          <w:rFonts w:asciiTheme="minorHAnsi" w:hAnsiTheme="minorHAnsi" w:cstheme="minorHAnsi"/>
          <w:color w:val="000000" w:themeColor="text1"/>
        </w:rPr>
        <w:t>, z zastrzeżeniem zdania kolejnego tego punktu 1). Wykonawca może odmówić udzielenia licencji podmiotowi trzeciemu bez konieczności uzyskiwania uprzedniej zgody NCBR:</w:t>
      </w:r>
    </w:p>
    <w:p w14:paraId="23BDE54B" w14:textId="77777777" w:rsidR="009951B5" w:rsidRPr="00433679" w:rsidRDefault="009951B5" w:rsidP="00433679">
      <w:pPr>
        <w:pStyle w:val="Akapitzlist"/>
        <w:numPr>
          <w:ilvl w:val="2"/>
          <w:numId w:val="48"/>
        </w:numPr>
        <w:spacing w:before="60" w:after="60"/>
        <w:ind w:left="1418" w:hanging="241"/>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 pod warunkiem uprzedniego poinformowania NCBR o takim zamiarze wraz z przekazaniem NCBR dowodów lub analiz </w:t>
      </w:r>
      <w:bookmarkStart w:id="345" w:name="_Hlk64631453"/>
      <w:r w:rsidRPr="00433679">
        <w:rPr>
          <w:rFonts w:asciiTheme="minorHAnsi" w:hAnsiTheme="minorHAnsi" w:cstheme="minorHAnsi"/>
          <w:color w:val="000000" w:themeColor="text1"/>
        </w:rPr>
        <w:t xml:space="preserve">uprawdopodabniających </w:t>
      </w:r>
      <w:bookmarkEnd w:id="345"/>
      <w:r w:rsidRPr="00433679">
        <w:rPr>
          <w:rFonts w:asciiTheme="minorHAnsi" w:hAnsiTheme="minorHAnsi" w:cstheme="minorHAnsi"/>
          <w:color w:val="000000" w:themeColor="text1"/>
        </w:rPr>
        <w:t>wskazane ryzyko (ewentualnie wraz z zastrzeżeniem takich informacji jako tajemnicy przedsiębiorstwa), z powodu istnienia wysokiego ryzyka wykorzystania przez taki podmiot Wyników Prac B+R z naruszeniem zasad licencji lub z naruszeniem zasad uczciwej konkurencji w rozumieniu Ustawy ZNK, przy czym Wykonawca w takim wypadku nie musi podawać przyczyny odmowy podmiotowi zainteresowanemu,</w:t>
      </w:r>
    </w:p>
    <w:p w14:paraId="47122325" w14:textId="77777777" w:rsidR="009951B5" w:rsidRPr="00433679" w:rsidRDefault="009951B5" w:rsidP="00433679">
      <w:pPr>
        <w:pStyle w:val="Akapitzlist"/>
        <w:numPr>
          <w:ilvl w:val="2"/>
          <w:numId w:val="48"/>
        </w:numPr>
        <w:spacing w:before="60" w:after="60"/>
        <w:ind w:left="1418" w:hanging="241"/>
        <w:jc w:val="both"/>
        <w:rPr>
          <w:rFonts w:asciiTheme="minorHAnsi" w:hAnsiTheme="minorHAnsi" w:cstheme="minorHAnsi"/>
          <w:color w:val="000000" w:themeColor="text1"/>
        </w:rPr>
      </w:pPr>
      <w:r w:rsidRPr="00433679">
        <w:rPr>
          <w:rFonts w:asciiTheme="minorHAnsi" w:hAnsiTheme="minorHAnsi" w:cstheme="minorHAnsi"/>
          <w:color w:val="000000" w:themeColor="text1"/>
        </w:rPr>
        <w:t>jeśli podmiot zainteresowany pochodzi spoza Europejskiego Obszaru Gospodarczego i z jurysdykcji, która w uznaniu Wykonawcy nie chroni dostatecznie praw do Wyników Prac B+R</w:t>
      </w:r>
      <w:bookmarkEnd w:id="344"/>
      <w:r w:rsidRPr="00433679">
        <w:rPr>
          <w:rFonts w:asciiTheme="minorHAnsi" w:hAnsiTheme="minorHAnsi" w:cstheme="minorHAnsi"/>
          <w:color w:val="000000" w:themeColor="text1"/>
        </w:rPr>
        <w:t xml:space="preserve">; </w:t>
      </w:r>
    </w:p>
    <w:p w14:paraId="1DDB256D" w14:textId="77777777" w:rsidR="009951B5" w:rsidRPr="00433679" w:rsidRDefault="009951B5" w:rsidP="00433679">
      <w:pPr>
        <w:pStyle w:val="Akapitzlist"/>
        <w:numPr>
          <w:ilvl w:val="1"/>
          <w:numId w:val="48"/>
        </w:numPr>
        <w:spacing w:before="60" w:after="60"/>
        <w:ind w:left="993"/>
        <w:jc w:val="both"/>
        <w:rPr>
          <w:rFonts w:asciiTheme="minorHAnsi" w:hAnsiTheme="minorHAnsi" w:cstheme="minorHAnsi"/>
          <w:color w:val="000000" w:themeColor="text1"/>
        </w:rPr>
      </w:pPr>
      <w:r w:rsidRPr="00433679">
        <w:rPr>
          <w:rFonts w:asciiTheme="minorHAnsi" w:hAnsiTheme="minorHAnsi" w:cstheme="minorHAnsi"/>
          <w:color w:val="000000" w:themeColor="text1"/>
        </w:rPr>
        <w:t>w przypadku Komercjalizacji Wyników Prac B+R w drodze udzielenia licencji na korzystanie z Wyników Prac B+R w działalności prowadzonej przez osobę trzecią, Wykonawca jest uprawniony określić warunki prawne licencji oraz warunki techniczne przekazania i korzystania z niezbędnych Materiałów w sposób zabezpieczający jego tajemnicę przedsiębiorstwa w rozumieniu Ustawy ZNK z zastrzeżeniem, że warunki te również muszą odpowiadać warunkom rynkowym, w szczególności nie mogą służyć uniemożliwieniu wykorzystania Wyników Prac B+R zgodnie z ich przeznaczeniem przez podmiot trzeci;</w:t>
      </w:r>
    </w:p>
    <w:p w14:paraId="7B37780C" w14:textId="2F4B91EA" w:rsidR="009951B5" w:rsidRPr="00433679" w:rsidRDefault="009951B5" w:rsidP="00433679">
      <w:pPr>
        <w:pStyle w:val="Akapitzlist"/>
        <w:numPr>
          <w:ilvl w:val="1"/>
          <w:numId w:val="48"/>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zobowiązuje się, że jeśli prowadzona przez niego Komercjalizacja Wyników Prac B+R jest niezgodna z </w:t>
      </w:r>
      <w:r w:rsidRPr="00433679">
        <w:rPr>
          <w:rFonts w:asciiTheme="minorHAnsi" w:hAnsiTheme="minorHAnsi" w:cstheme="minorHAnsi"/>
          <w:color w:val="000000" w:themeColor="text1"/>
        </w:rPr>
        <w:fldChar w:fldCharType="begin"/>
      </w:r>
      <w:r w:rsidRPr="00433679">
        <w:rPr>
          <w:rFonts w:asciiTheme="minorHAnsi" w:hAnsiTheme="minorHAnsi" w:cstheme="minorHAnsi"/>
          <w:color w:val="000000" w:themeColor="text1"/>
        </w:rPr>
        <w:instrText xml:space="preserve"> REF _Ref69076264 \n \h </w:instrText>
      </w:r>
      <w:r w:rsidRPr="00433679">
        <w:rPr>
          <w:rFonts w:asciiTheme="minorHAnsi" w:hAnsiTheme="minorHAnsi" w:cstheme="minorHAnsi"/>
        </w:rPr>
        <w:instrText xml:space="preserve"> \* MERGEFORMAT </w:instrText>
      </w:r>
      <w:r w:rsidRPr="00433679">
        <w:rPr>
          <w:rFonts w:asciiTheme="minorHAnsi" w:hAnsiTheme="minorHAnsi" w:cstheme="minorHAnsi"/>
          <w:color w:val="000000" w:themeColor="text1"/>
        </w:rPr>
      </w:r>
      <w:r w:rsidRPr="00433679">
        <w:rPr>
          <w:rFonts w:asciiTheme="minorHAnsi" w:hAnsiTheme="minorHAnsi" w:cstheme="minorHAnsi"/>
          <w:color w:val="000000" w:themeColor="text1"/>
        </w:rPr>
        <w:fldChar w:fldCharType="separate"/>
      </w:r>
      <w:r w:rsidR="0071785C" w:rsidRPr="00433679">
        <w:rPr>
          <w:rFonts w:asciiTheme="minorHAnsi" w:hAnsiTheme="minorHAnsi" w:cstheme="minorHAnsi"/>
          <w:color w:val="000000" w:themeColor="text1"/>
        </w:rPr>
        <w:t>§7</w:t>
      </w:r>
      <w:r w:rsidRPr="00433679">
        <w:rPr>
          <w:rFonts w:asciiTheme="minorHAnsi" w:hAnsiTheme="minorHAnsi" w:cstheme="minorHAnsi"/>
          <w:color w:val="000000" w:themeColor="text1"/>
        </w:rPr>
        <w:fldChar w:fldCharType="end"/>
      </w:r>
      <w:r w:rsidRPr="00433679">
        <w:rPr>
          <w:rFonts w:asciiTheme="minorHAnsi" w:hAnsiTheme="minorHAnsi" w:cstheme="minorHAnsi"/>
          <w:color w:val="000000" w:themeColor="text1"/>
        </w:rPr>
        <w:t xml:space="preserve"> lub niniejszym </w:t>
      </w:r>
      <w:r w:rsidRPr="00433679">
        <w:rPr>
          <w:rFonts w:asciiTheme="minorHAnsi" w:hAnsiTheme="minorHAnsi" w:cstheme="minorHAnsi"/>
          <w:color w:val="000000" w:themeColor="text1"/>
        </w:rPr>
        <w:fldChar w:fldCharType="begin"/>
      </w:r>
      <w:r w:rsidRPr="00433679">
        <w:rPr>
          <w:rFonts w:asciiTheme="minorHAnsi" w:hAnsiTheme="minorHAnsi" w:cstheme="minorHAnsi"/>
          <w:color w:val="000000" w:themeColor="text1"/>
        </w:rPr>
        <w:instrText xml:space="preserve"> REF _Ref69076270 \n \h </w:instrText>
      </w:r>
      <w:r w:rsidRPr="00433679">
        <w:rPr>
          <w:rFonts w:asciiTheme="minorHAnsi" w:hAnsiTheme="minorHAnsi" w:cstheme="minorHAnsi"/>
        </w:rPr>
        <w:instrText xml:space="preserve"> \* MERGEFORMAT </w:instrText>
      </w:r>
      <w:r w:rsidRPr="00433679">
        <w:rPr>
          <w:rFonts w:asciiTheme="minorHAnsi" w:hAnsiTheme="minorHAnsi" w:cstheme="minorHAnsi"/>
          <w:color w:val="000000" w:themeColor="text1"/>
        </w:rPr>
      </w:r>
      <w:r w:rsidRPr="00433679">
        <w:rPr>
          <w:rFonts w:asciiTheme="minorHAnsi" w:hAnsiTheme="minorHAnsi" w:cstheme="minorHAnsi"/>
          <w:color w:val="000000" w:themeColor="text1"/>
        </w:rPr>
        <w:fldChar w:fldCharType="separate"/>
      </w:r>
      <w:r w:rsidR="0071785C" w:rsidRPr="00433679">
        <w:rPr>
          <w:rFonts w:asciiTheme="minorHAnsi" w:hAnsiTheme="minorHAnsi" w:cstheme="minorHAnsi"/>
          <w:color w:val="000000" w:themeColor="text1"/>
        </w:rPr>
        <w:t>§8</w:t>
      </w:r>
      <w:r w:rsidRPr="00433679">
        <w:rPr>
          <w:rFonts w:asciiTheme="minorHAnsi" w:hAnsiTheme="minorHAnsi" w:cstheme="minorHAnsi"/>
          <w:color w:val="000000" w:themeColor="text1"/>
        </w:rPr>
        <w:fldChar w:fldCharType="end"/>
      </w:r>
      <w:r w:rsidRPr="00433679">
        <w:rPr>
          <w:rFonts w:asciiTheme="minorHAnsi" w:hAnsiTheme="minorHAnsi" w:cstheme="minorHAnsi"/>
          <w:color w:val="000000" w:themeColor="text1"/>
        </w:rPr>
        <w:t xml:space="preserve"> oraz nie usunie tej niezgodności w terminie wyznaczonym przez NCBR, nie krótszym każdorazowo niż 14 dni, to Wykonawca dokona niezwłocznie, lecz nie później niż w terminie 3 dni od spełnienia określonego w tym punkcie modyfikacji otwartego zaproszenia wskazanego w </w:t>
      </w:r>
      <w:r w:rsidRPr="00433679">
        <w:rPr>
          <w:rFonts w:asciiTheme="minorHAnsi" w:hAnsiTheme="minorHAnsi" w:cstheme="minorHAnsi"/>
          <w:color w:val="000000" w:themeColor="text1"/>
        </w:rPr>
        <w:fldChar w:fldCharType="begin"/>
      </w:r>
      <w:r w:rsidRPr="00433679">
        <w:rPr>
          <w:rFonts w:asciiTheme="minorHAnsi" w:hAnsiTheme="minorHAnsi" w:cstheme="minorHAnsi"/>
          <w:color w:val="000000" w:themeColor="text1"/>
        </w:rPr>
        <w:instrText xml:space="preserve"> REF _Ref69076264 \n \h </w:instrText>
      </w:r>
      <w:r w:rsidRPr="00433679">
        <w:rPr>
          <w:rFonts w:asciiTheme="minorHAnsi" w:hAnsiTheme="minorHAnsi" w:cstheme="minorHAnsi"/>
        </w:rPr>
        <w:instrText xml:space="preserve"> \* MERGEFORMAT </w:instrText>
      </w:r>
      <w:r w:rsidRPr="00433679">
        <w:rPr>
          <w:rFonts w:asciiTheme="minorHAnsi" w:hAnsiTheme="minorHAnsi" w:cstheme="minorHAnsi"/>
          <w:color w:val="000000" w:themeColor="text1"/>
        </w:rPr>
      </w:r>
      <w:r w:rsidRPr="00433679">
        <w:rPr>
          <w:rFonts w:asciiTheme="minorHAnsi" w:hAnsiTheme="minorHAnsi" w:cstheme="minorHAnsi"/>
          <w:color w:val="000000" w:themeColor="text1"/>
        </w:rPr>
        <w:fldChar w:fldCharType="separate"/>
      </w:r>
      <w:r w:rsidR="0071785C" w:rsidRPr="00433679">
        <w:rPr>
          <w:rFonts w:asciiTheme="minorHAnsi" w:hAnsiTheme="minorHAnsi" w:cstheme="minorHAnsi"/>
          <w:color w:val="000000" w:themeColor="text1"/>
        </w:rPr>
        <w:t>§7</w:t>
      </w:r>
      <w:r w:rsidRPr="00433679">
        <w:rPr>
          <w:rFonts w:asciiTheme="minorHAnsi" w:hAnsiTheme="minorHAnsi" w:cstheme="minorHAnsi"/>
          <w:color w:val="000000" w:themeColor="text1"/>
        </w:rPr>
        <w:fldChar w:fldCharType="end"/>
      </w:r>
      <w:r w:rsidRPr="00433679">
        <w:rPr>
          <w:rFonts w:asciiTheme="minorHAnsi" w:hAnsiTheme="minorHAnsi" w:cstheme="minorHAnsi"/>
          <w:color w:val="000000" w:themeColor="text1"/>
        </w:rPr>
        <w:t xml:space="preserve"> w taki sposób, że zaproszenie to będzie obejmować dodatkowo możliwość uzyskania licencji na korzystanie z Background IP, w zakresie niezbędnym do pełnego wykorzystania Wyników Prac B+R</w:t>
      </w:r>
      <w:r w:rsidR="00365D57" w:rsidRPr="00433679">
        <w:rPr>
          <w:rFonts w:asciiTheme="minorHAnsi" w:hAnsiTheme="minorHAnsi" w:cstheme="minorHAnsi"/>
          <w:color w:val="000000" w:themeColor="text1"/>
        </w:rPr>
        <w:t>,</w:t>
      </w:r>
      <w:r w:rsidRPr="00433679">
        <w:rPr>
          <w:rFonts w:asciiTheme="minorHAnsi" w:hAnsiTheme="minorHAnsi" w:cstheme="minorHAnsi"/>
          <w:color w:val="000000" w:themeColor="text1"/>
        </w:rPr>
        <w:t xml:space="preserve"> zgodnie z ich przeznaczeniem. Do udzielania w takim wypadku licencji na Background IP pkt 1) oraz 2) tego paragrafu stosuje się wprost. W zakresie w którym Wykonawca nie dysponuje całością praw własności intelektualnej do Background IP jest zobowiązany w miejsce udzielenia licencji przedstawić podmiotom trzecim (wskazanym w zdaniach poprzedzających) na swój koszt i w ramach Wynagrodzenia Podstawowego, o którym mowa w </w:t>
      </w:r>
      <w:r w:rsidRPr="00433679">
        <w:rPr>
          <w:rFonts w:asciiTheme="minorHAnsi" w:hAnsiTheme="minorHAnsi" w:cstheme="minorHAnsi"/>
          <w:color w:val="000000" w:themeColor="text1"/>
        </w:rPr>
        <w:fldChar w:fldCharType="begin"/>
      </w:r>
      <w:r w:rsidRPr="00433679">
        <w:rPr>
          <w:rFonts w:asciiTheme="minorHAnsi" w:hAnsiTheme="minorHAnsi" w:cstheme="minorHAnsi"/>
          <w:color w:val="000000" w:themeColor="text1"/>
        </w:rPr>
        <w:instrText xml:space="preserve"> REF _Ref479976521 \r \h  \* MERGEFORMAT </w:instrText>
      </w:r>
      <w:r w:rsidRPr="00433679">
        <w:rPr>
          <w:rFonts w:asciiTheme="minorHAnsi" w:hAnsiTheme="minorHAnsi" w:cstheme="minorHAnsi"/>
          <w:color w:val="000000" w:themeColor="text1"/>
        </w:rPr>
      </w:r>
      <w:r w:rsidRPr="00433679">
        <w:rPr>
          <w:rFonts w:asciiTheme="minorHAnsi" w:hAnsiTheme="minorHAnsi" w:cstheme="minorHAnsi"/>
          <w:color w:val="000000" w:themeColor="text1"/>
        </w:rPr>
        <w:fldChar w:fldCharType="separate"/>
      </w:r>
      <w:r w:rsidR="0071785C" w:rsidRPr="00433679">
        <w:rPr>
          <w:rFonts w:asciiTheme="minorHAnsi" w:hAnsiTheme="minorHAnsi" w:cstheme="minorHAnsi"/>
          <w:color w:val="000000" w:themeColor="text1"/>
        </w:rPr>
        <w:t>ART. 23</w:t>
      </w:r>
      <w:r w:rsidRPr="00433679">
        <w:rPr>
          <w:rFonts w:asciiTheme="minorHAnsi" w:hAnsiTheme="minorHAnsi" w:cstheme="minorHAnsi"/>
          <w:color w:val="000000" w:themeColor="text1"/>
        </w:rPr>
        <w:fldChar w:fldCharType="end"/>
      </w:r>
      <w:r w:rsidRPr="00433679">
        <w:rPr>
          <w:rFonts w:asciiTheme="minorHAnsi" w:hAnsiTheme="minorHAnsi" w:cstheme="minorHAnsi"/>
          <w:color w:val="000000" w:themeColor="text1"/>
        </w:rPr>
        <w:t xml:space="preserve">, szczegółową specyfikację techniczną każdego takiego przedmiotu Background IP, w tym urządzeń, komponentów lub elementów składających się na taki przedmiot Background IP, wraz ze szczegółowymi informacjami o producentach takiego przedmiotu Background IP, w tym jego wszystkich </w:t>
      </w:r>
      <w:r w:rsidRPr="00433679">
        <w:rPr>
          <w:rFonts w:asciiTheme="minorHAnsi" w:hAnsiTheme="minorHAnsi" w:cstheme="minorHAnsi"/>
          <w:color w:val="000000" w:themeColor="text1"/>
        </w:rPr>
        <w:lastRenderedPageBreak/>
        <w:t>elementów, urządzeń, komponentów oraz ich ewentualnych zamienników (tj. zbliżonych pod względem parametrów użytkowych i technicznych) i producentów takich zamienników, które umożliwią takim podmiotom trzecim podjęcie działań w celu pozyskania praw do korzystania z przedmiotów Background IP lub odpowiednich urządzeń bezpośrednio od podmiotu uprawnionego.</w:t>
      </w:r>
    </w:p>
    <w:p w14:paraId="1A056012" w14:textId="785477FA" w:rsidR="009951B5" w:rsidRPr="00433679" w:rsidRDefault="009951B5" w:rsidP="00433679">
      <w:pPr>
        <w:pStyle w:val="Akapitzlist"/>
        <w:numPr>
          <w:ilvl w:val="1"/>
          <w:numId w:val="14"/>
        </w:numPr>
        <w:spacing w:before="60" w:after="60"/>
        <w:ind w:left="426" w:hanging="426"/>
        <w:jc w:val="both"/>
        <w:rPr>
          <w:rFonts w:asciiTheme="minorHAnsi" w:hAnsiTheme="minorHAnsi" w:cstheme="minorHAnsi"/>
          <w:color w:val="000000" w:themeColor="text1"/>
        </w:rPr>
      </w:pPr>
      <w:bookmarkStart w:id="346" w:name="_Ref69109689"/>
      <w:r w:rsidRPr="00433679">
        <w:rPr>
          <w:rFonts w:asciiTheme="minorHAnsi" w:hAnsiTheme="minorHAnsi" w:cstheme="minorHAnsi"/>
          <w:color w:val="000000" w:themeColor="text1"/>
        </w:rPr>
        <w:t>[</w:t>
      </w:r>
      <w:r w:rsidRPr="00433679">
        <w:rPr>
          <w:rFonts w:asciiTheme="minorHAnsi" w:hAnsiTheme="minorHAnsi" w:cstheme="minorHAnsi"/>
          <w:b/>
          <w:bCs/>
          <w:color w:val="000000" w:themeColor="text1"/>
        </w:rPr>
        <w:t>Zasady komercjalizacji Wyników Prac B+R</w:t>
      </w:r>
      <w:r w:rsidR="009D405D" w:rsidRPr="00433679">
        <w:rPr>
          <w:rFonts w:asciiTheme="minorHAnsi" w:hAnsiTheme="minorHAnsi" w:cstheme="minorHAnsi"/>
          <w:b/>
          <w:bCs/>
          <w:color w:val="000000" w:themeColor="text1"/>
        </w:rPr>
        <w:t xml:space="preserve"> </w:t>
      </w:r>
      <w:r w:rsidRPr="00433679">
        <w:rPr>
          <w:rFonts w:asciiTheme="minorHAnsi" w:hAnsiTheme="minorHAnsi" w:cstheme="minorHAnsi"/>
          <w:b/>
          <w:bCs/>
          <w:color w:val="000000" w:themeColor="text1"/>
        </w:rPr>
        <w:t>Rozwiązania – dalsze postanowienia</w:t>
      </w:r>
      <w:r w:rsidRPr="00433679">
        <w:rPr>
          <w:rFonts w:asciiTheme="minorHAnsi" w:hAnsiTheme="minorHAnsi" w:cstheme="minorHAnsi"/>
          <w:color w:val="000000" w:themeColor="text1"/>
        </w:rPr>
        <w:t>] Z uwagi na decyzję Stron co do szerokiej dostępności Wyników Prac B+R</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Rozwiązania oraz skutecznego dotarcia do podmiotów zainteresowanych ich wykorzystaniem/wdrożeniem, z zastrzeżeniem innych postanowień niniejszego artykułu, Strony postanawiają, że Wykonawca będzie dokonywał Komercjalizacji Wyników Prac B+R</w:t>
      </w:r>
      <w:bookmarkStart w:id="347" w:name="_Hlk62656386"/>
      <w:r w:rsidRPr="00433679">
        <w:rPr>
          <w:rFonts w:asciiTheme="minorHAnsi" w:hAnsiTheme="minorHAnsi" w:cstheme="minorHAnsi"/>
        </w:rPr>
        <w:t xml:space="preserve"> </w:t>
      </w:r>
      <w:r w:rsidRPr="00433679">
        <w:rPr>
          <w:rFonts w:asciiTheme="minorHAnsi" w:hAnsiTheme="minorHAnsi" w:cstheme="minorHAnsi"/>
          <w:color w:val="000000" w:themeColor="text1"/>
        </w:rPr>
        <w:t>i Komercjalizacji Technologii Zależnych</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 xml:space="preserve">Rozwiązania </w:t>
      </w:r>
      <w:bookmarkEnd w:id="347"/>
      <w:r w:rsidRPr="00433679">
        <w:rPr>
          <w:rFonts w:asciiTheme="minorHAnsi" w:hAnsiTheme="minorHAnsi" w:cstheme="minorHAnsi"/>
          <w:color w:val="000000" w:themeColor="text1"/>
        </w:rPr>
        <w:t>za wynagrodzeniem (opłatą licencyjną) rynkowym. W przypadku prowadzenia działań wskazanych w zdaniu poprzedzającym, Wykonawca ustalając wartość wynagrodzenia (opłat licencyjnych) może uwzględnić w szczególności uwarunkowania rynku związanego z zastosowaniem Wyników Prac B+R</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Rozwiązania i potencjał tych Wyników Prac B+R w ramach tego rynku, nakłady poczynione przez Wykonawcę i NCBR na powstanie tych Wyników Prac B+R, zakres terytorialny i czasowy oraz liczbę zastosowań Wyników Prac B+R</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Rozwiązania w ramach udzielanej licencji. W razie powzięcia przez NCBR wątpliwości co do tego, czy wynagrodzenie odpowiada warunkom rynkowym, Wykonawca na żądanie NCBR niezwłocznie, lecz w terminie nie dłuższym niż 30 dni, zleci – na swój koszt – niezależnemu rzeczoznawcy posiadającemu wiedzę, doświadczenie i stosowne uprawnienia z zakresu wyceny praw własności intelektualnej i uprzednio zaakceptowanemu przez NCBR, przeprowadzenie weryfikacji wysokości przyjętego/zaproponowanego przez Wykonawcę wynagrodzenia z tytułu Komercjalizacji Wyników Prac B+R</w:t>
      </w:r>
      <w:bookmarkStart w:id="348" w:name="_Hlk62656424"/>
      <w:r w:rsidRPr="00433679">
        <w:rPr>
          <w:rFonts w:asciiTheme="minorHAnsi" w:hAnsiTheme="minorHAnsi" w:cstheme="minorHAnsi"/>
          <w:color w:val="000000" w:themeColor="text1"/>
        </w:rPr>
        <w:t xml:space="preserve"> i Technologii Zależnych</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 xml:space="preserve">Rozwiązania. Rzeczoznawca przy dokonaniu wyceny, weźmie w szczególności pod uwagę czynnki wskazane w </w:t>
      </w:r>
      <w:bookmarkEnd w:id="348"/>
      <w:r w:rsidRPr="00433679">
        <w:rPr>
          <w:rFonts w:asciiTheme="minorHAnsi" w:hAnsiTheme="minorHAnsi" w:cstheme="minorHAnsi"/>
          <w:color w:val="000000" w:themeColor="text1"/>
        </w:rPr>
        <w:t>tym paragrafie. W takim wypadku Strony przyjmują, że jeżeli różnica pomiędzy wartością rynkową takiej Komercjalizacji Wyników Prac B+R</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Rozwiązania, Komercjalizacji Technologii Zależnych (np. licencji) ustaloną przez rzeczoznawcę, a wartością wynagrodzenia przyjętego przez Wykonawcę jest nie większa niż 30%, to przyjmuje się, że wynagrodzenie przyjęte przez Wykonawcę jest wynagrodzeniem rynkowym. W przypadku, jeśli ustalona przez rzeczoznawcę różnica pomiędzy wartością rynkową, a wartością wynagrodzenia przyjętego przez Wykonawcę jest większa niż 30%, Wykonawca jest zobowiązany w terminie 60 dni doprowadzić do zgodności takiego wynagrodzenia z warunkami rynkowymi.</w:t>
      </w:r>
      <w:bookmarkEnd w:id="346"/>
      <w:r w:rsidRPr="00433679">
        <w:rPr>
          <w:rFonts w:asciiTheme="minorHAnsi" w:hAnsiTheme="minorHAnsi" w:cstheme="minorHAnsi"/>
          <w:color w:val="000000" w:themeColor="text1"/>
        </w:rPr>
        <w:t xml:space="preserve"> </w:t>
      </w:r>
    </w:p>
    <w:p w14:paraId="5B4341D1" w14:textId="5CC65110" w:rsidR="009951B5" w:rsidRPr="00433679" w:rsidRDefault="009951B5" w:rsidP="00433679">
      <w:pPr>
        <w:pStyle w:val="Akapitzlist"/>
        <w:numPr>
          <w:ilvl w:val="1"/>
          <w:numId w:val="14"/>
        </w:numPr>
        <w:spacing w:before="60" w:after="60"/>
        <w:ind w:left="426" w:hanging="426"/>
        <w:jc w:val="both"/>
        <w:rPr>
          <w:rFonts w:asciiTheme="minorHAnsi" w:hAnsiTheme="minorHAnsi" w:cstheme="minorHAnsi"/>
          <w:color w:val="000000" w:themeColor="text1"/>
        </w:rPr>
      </w:pPr>
      <w:bookmarkStart w:id="349" w:name="_Ref69151373"/>
      <w:r w:rsidRPr="00433679">
        <w:rPr>
          <w:rFonts w:asciiTheme="minorHAnsi" w:hAnsiTheme="minorHAnsi" w:cstheme="minorHAnsi"/>
          <w:color w:val="000000" w:themeColor="text1"/>
        </w:rPr>
        <w:t>[</w:t>
      </w:r>
      <w:r w:rsidRPr="00433679">
        <w:rPr>
          <w:rFonts w:asciiTheme="minorHAnsi" w:hAnsiTheme="minorHAnsi" w:cstheme="minorHAnsi"/>
          <w:b/>
          <w:bCs/>
          <w:color w:val="000000" w:themeColor="text1"/>
        </w:rPr>
        <w:t xml:space="preserve">Ograniczenia zbycia Foreground IP do Wyników Prac B+R </w:t>
      </w:r>
      <w:r w:rsidRPr="00433679">
        <w:rPr>
          <w:rFonts w:asciiTheme="minorHAnsi" w:hAnsiTheme="minorHAnsi" w:cstheme="minorHAnsi"/>
          <w:color w:val="000000" w:themeColor="text1"/>
        </w:rPr>
        <w:t>] Wykonawca zobowiązuje się do niezbywania (pod jakimkolwiek tytułem prawnym) jakichkolwiek Foreground IP</w:t>
      </w:r>
      <w:r w:rsidRPr="00433679">
        <w:rPr>
          <w:rFonts w:asciiTheme="minorHAnsi" w:eastAsia="Times New Roman" w:hAnsiTheme="minorHAnsi" w:cstheme="minorHAnsi"/>
          <w:color w:val="000000" w:themeColor="text1"/>
          <w:lang w:eastAsia="ar-SA"/>
        </w:rPr>
        <w:t xml:space="preserve"> do </w:t>
      </w:r>
      <w:r w:rsidRPr="00433679">
        <w:rPr>
          <w:rFonts w:asciiTheme="minorHAnsi" w:hAnsiTheme="minorHAnsi" w:cstheme="minorHAnsi"/>
          <w:color w:val="000000" w:themeColor="text1"/>
        </w:rPr>
        <w:t>Wyników Prac B+R</w:t>
      </w:r>
      <w:r w:rsidR="00365D57" w:rsidRPr="00433679">
        <w:rPr>
          <w:rFonts w:asciiTheme="minorHAnsi" w:hAnsiTheme="minorHAnsi" w:cstheme="minorHAnsi"/>
          <w:color w:val="000000" w:themeColor="text1"/>
        </w:rPr>
        <w:t>,</w:t>
      </w:r>
      <w:r w:rsidRPr="00433679">
        <w:rPr>
          <w:rFonts w:asciiTheme="minorHAnsi" w:hAnsiTheme="minorHAnsi" w:cstheme="minorHAnsi"/>
          <w:color w:val="000000" w:themeColor="text1"/>
        </w:rPr>
        <w:t xml:space="preserve"> bez uprzedniej zgody NCBR, udzielonej w formie pisemnej pod rygorem nieważności, przez okres 10 lat od dnia zawarcia Umowy. Zbycie Foreground IP do Wyników Prac B+R</w:t>
      </w:r>
      <w:r w:rsidR="00365D57" w:rsidRPr="00433679">
        <w:rPr>
          <w:rFonts w:asciiTheme="minorHAnsi" w:hAnsiTheme="minorHAnsi" w:cstheme="minorHAnsi"/>
          <w:color w:val="000000" w:themeColor="text1"/>
        </w:rPr>
        <w:t>,</w:t>
      </w:r>
      <w:r w:rsidRPr="00433679">
        <w:rPr>
          <w:rFonts w:asciiTheme="minorHAnsi" w:hAnsiTheme="minorHAnsi" w:cstheme="minorHAnsi"/>
          <w:color w:val="000000" w:themeColor="text1"/>
        </w:rPr>
        <w:t xml:space="preserve"> w części lub w całości, bez uprzedniej zgody NCBR wyrażonej w formie pisemnej pod rygorem nieważności, nie będzie uznane w żadnym przypadku za Komercjalizację Wyników Prac B+R</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dokonaną zgodnie z Umową. NCBR nie odmówi zgody na zbycie części lub całości Foreground IP do Wyników Prac B+R</w:t>
      </w:r>
      <w:r w:rsidR="00365D57" w:rsidRPr="00433679">
        <w:rPr>
          <w:rFonts w:asciiTheme="minorHAnsi" w:hAnsiTheme="minorHAnsi" w:cstheme="minorHAnsi"/>
          <w:color w:val="000000" w:themeColor="text1"/>
        </w:rPr>
        <w:t>,</w:t>
      </w:r>
      <w:r w:rsidRPr="00433679">
        <w:rPr>
          <w:rFonts w:asciiTheme="minorHAnsi" w:hAnsiTheme="minorHAnsi" w:cstheme="minorHAnsi"/>
          <w:color w:val="000000" w:themeColor="text1"/>
        </w:rPr>
        <w:t xml:space="preserve"> jeśli zostaną łącznie spełnione następujące warunki:</w:t>
      </w:r>
      <w:bookmarkEnd w:id="349"/>
    </w:p>
    <w:p w14:paraId="3E40E05E" w14:textId="1C8E633E" w:rsidR="009951B5" w:rsidRPr="00433679" w:rsidRDefault="009951B5" w:rsidP="00433679">
      <w:pPr>
        <w:pStyle w:val="Akapitzlist"/>
        <w:numPr>
          <w:ilvl w:val="0"/>
          <w:numId w:val="99"/>
        </w:numPr>
        <w:spacing w:before="60" w:after="60"/>
        <w:ind w:left="1134"/>
        <w:jc w:val="both"/>
        <w:rPr>
          <w:rFonts w:asciiTheme="minorHAnsi" w:hAnsiTheme="minorHAnsi" w:cstheme="minorHAnsi"/>
          <w:color w:val="000000" w:themeColor="text1"/>
        </w:rPr>
      </w:pPr>
      <w:r w:rsidRPr="00433679">
        <w:rPr>
          <w:rFonts w:asciiTheme="minorHAnsi" w:hAnsiTheme="minorHAnsi" w:cstheme="minorHAnsi"/>
          <w:color w:val="000000" w:themeColor="text1"/>
        </w:rPr>
        <w:t>Wykonawca zapewni NCBR, że nabywca Foreground IP do Wyników Prac B+R</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zagwarantuje NCBR i podmiotom upoważnionym przez NCBR zgodnie z Umową, korzystanie z Foreground IP do Wyników Prac B+R</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w zakresie zgodnym z Umową,</w:t>
      </w:r>
    </w:p>
    <w:p w14:paraId="59EC5023" w14:textId="51F45324" w:rsidR="009951B5" w:rsidRPr="00433679" w:rsidRDefault="009951B5" w:rsidP="00433679">
      <w:pPr>
        <w:pStyle w:val="Akapitzlist"/>
        <w:numPr>
          <w:ilvl w:val="0"/>
          <w:numId w:val="99"/>
        </w:numPr>
        <w:spacing w:before="60" w:after="60"/>
        <w:ind w:left="1134"/>
        <w:jc w:val="both"/>
        <w:rPr>
          <w:rFonts w:asciiTheme="minorHAnsi" w:hAnsiTheme="minorHAnsi" w:cstheme="minorHAnsi"/>
          <w:color w:val="000000" w:themeColor="text1"/>
        </w:rPr>
      </w:pPr>
      <w:r w:rsidRPr="00433679">
        <w:rPr>
          <w:rFonts w:asciiTheme="minorHAnsi" w:hAnsiTheme="minorHAnsi" w:cstheme="minorHAnsi"/>
          <w:color w:val="000000" w:themeColor="text1"/>
        </w:rPr>
        <w:t>cena za zbycie Foreground IP do Wyników Prac B+R :</w:t>
      </w:r>
    </w:p>
    <w:p w14:paraId="59CB2E52" w14:textId="317A0B1D" w:rsidR="009951B5" w:rsidRPr="00433679" w:rsidRDefault="009951B5" w:rsidP="00433679">
      <w:pPr>
        <w:pStyle w:val="Akapitzlist"/>
        <w:numPr>
          <w:ilvl w:val="2"/>
          <w:numId w:val="48"/>
        </w:numPr>
        <w:spacing w:before="60" w:after="60"/>
        <w:ind w:left="1134" w:hanging="425"/>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jest nie mniejsza niż kwota pozwalająca NCBR uzyskać zwrot Kapitału Zwrotu Docelowego zgodnie z </w:t>
      </w:r>
      <w:r w:rsidRPr="00433679">
        <w:rPr>
          <w:rFonts w:asciiTheme="minorHAnsi" w:hAnsiTheme="minorHAnsi" w:cstheme="minorHAnsi"/>
          <w:color w:val="000000" w:themeColor="text1"/>
        </w:rPr>
        <w:fldChar w:fldCharType="begin"/>
      </w:r>
      <w:r w:rsidRPr="00433679">
        <w:rPr>
          <w:rFonts w:asciiTheme="minorHAnsi" w:hAnsiTheme="minorHAnsi" w:cstheme="minorHAnsi"/>
          <w:color w:val="000000" w:themeColor="text1"/>
        </w:rPr>
        <w:instrText xml:space="preserve"> REF _Ref69077979 \n \h  \* MERGEFORMAT </w:instrText>
      </w:r>
      <w:r w:rsidRPr="00433679">
        <w:rPr>
          <w:rFonts w:asciiTheme="minorHAnsi" w:hAnsiTheme="minorHAnsi" w:cstheme="minorHAnsi"/>
          <w:color w:val="000000" w:themeColor="text1"/>
        </w:rPr>
      </w:r>
      <w:r w:rsidRPr="00433679">
        <w:rPr>
          <w:rFonts w:asciiTheme="minorHAnsi" w:hAnsiTheme="minorHAnsi" w:cstheme="minorHAnsi"/>
          <w:color w:val="000000" w:themeColor="text1"/>
        </w:rPr>
        <w:fldChar w:fldCharType="separate"/>
      </w:r>
      <w:r w:rsidR="0071785C" w:rsidRPr="00433679">
        <w:rPr>
          <w:rFonts w:asciiTheme="minorHAnsi" w:hAnsiTheme="minorHAnsi" w:cstheme="minorHAnsi"/>
          <w:color w:val="000000" w:themeColor="text1"/>
        </w:rPr>
        <w:t>§11</w:t>
      </w:r>
      <w:r w:rsidRPr="00433679">
        <w:rPr>
          <w:rFonts w:asciiTheme="minorHAnsi" w:hAnsiTheme="minorHAnsi" w:cstheme="minorHAnsi"/>
          <w:color w:val="000000" w:themeColor="text1"/>
        </w:rPr>
        <w:fldChar w:fldCharType="end"/>
      </w:r>
      <w:r w:rsidRPr="00433679">
        <w:rPr>
          <w:rFonts w:asciiTheme="minorHAnsi" w:hAnsiTheme="minorHAnsi" w:cstheme="minorHAnsi"/>
          <w:color w:val="000000" w:themeColor="text1"/>
        </w:rPr>
        <w:t>, oraz</w:t>
      </w:r>
    </w:p>
    <w:p w14:paraId="62BCF74C" w14:textId="77777777" w:rsidR="009951B5" w:rsidRPr="00433679" w:rsidRDefault="009951B5" w:rsidP="00433679">
      <w:pPr>
        <w:pStyle w:val="Akapitzlist"/>
        <w:numPr>
          <w:ilvl w:val="2"/>
          <w:numId w:val="48"/>
        </w:numPr>
        <w:spacing w:before="60" w:after="60"/>
        <w:ind w:left="1134" w:hanging="425"/>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jest równa wartości rynkowej takich Foreground IP. W przypadku podjęcia wątpliwości przez NCBR czy cena zbycia Foreground IP odpowiada warunkom rynkowym, na żądanie NCBR Wykonawca, na swój koszt, zleci wycenę takich Foreground IP przez niezależnego </w:t>
      </w:r>
      <w:r w:rsidRPr="00433679">
        <w:rPr>
          <w:rFonts w:asciiTheme="minorHAnsi" w:hAnsiTheme="minorHAnsi" w:cstheme="minorHAnsi"/>
          <w:color w:val="000000" w:themeColor="text1"/>
        </w:rPr>
        <w:lastRenderedPageBreak/>
        <w:t>rzeczoznawcę posiadającego wiedzę, doświadczenie i stosowne uprawnienia z zakresu wyceny praw własności intelektualnej, uprzednio zaakceptowanego przez NCBR. W przypadku, jeśli wycena dokonana przez rzeczoznawcę wskazuje, że wartość rynkowa takich Foreground IP jest wyższa o więcej niż 30% od ceny, za którą Wykonawca planuje zbyć takie Foreground IP, Strony przyjmują, że cena takiego Foreground IP nie odpowiada warunkom rynkowym.</w:t>
      </w:r>
    </w:p>
    <w:p w14:paraId="066813F3" w14:textId="77777777" w:rsidR="009951B5" w:rsidRPr="00433679" w:rsidRDefault="009951B5" w:rsidP="00433679">
      <w:pPr>
        <w:pStyle w:val="Akapitzlist"/>
        <w:numPr>
          <w:ilvl w:val="1"/>
          <w:numId w:val="14"/>
        </w:numPr>
        <w:spacing w:before="60" w:after="60"/>
        <w:ind w:left="426" w:hanging="426"/>
        <w:jc w:val="both"/>
        <w:rPr>
          <w:rFonts w:asciiTheme="minorHAnsi" w:hAnsiTheme="minorHAnsi" w:cstheme="minorHAnsi"/>
          <w:color w:val="000000" w:themeColor="text1"/>
        </w:rPr>
      </w:pPr>
      <w:bookmarkStart w:id="350" w:name="_Ref69077979"/>
      <w:r w:rsidRPr="00433679">
        <w:rPr>
          <w:rFonts w:asciiTheme="minorHAnsi" w:hAnsiTheme="minorHAnsi" w:cstheme="minorHAnsi"/>
          <w:color w:val="000000" w:themeColor="text1"/>
        </w:rPr>
        <w:t>[</w:t>
      </w:r>
      <w:r w:rsidRPr="00433679">
        <w:rPr>
          <w:rFonts w:asciiTheme="minorHAnsi" w:hAnsiTheme="minorHAnsi" w:cstheme="minorHAnsi"/>
          <w:b/>
          <w:bCs/>
          <w:color w:val="000000" w:themeColor="text1"/>
        </w:rPr>
        <w:t xml:space="preserve">Prawo NCBR do udziału w przychodach z komercjalizacji] </w:t>
      </w:r>
      <w:r w:rsidRPr="00433679">
        <w:rPr>
          <w:rFonts w:asciiTheme="minorHAnsi" w:hAnsiTheme="minorHAnsi" w:cstheme="minorHAnsi"/>
          <w:color w:val="000000" w:themeColor="text1"/>
        </w:rPr>
        <w:t>Wykonawca, pod warunkiem i od uzyskania wynagrodzenia za realizację Etapu I, jest zobowiązany do zapłaty na rzecz NCBR:</w:t>
      </w:r>
      <w:bookmarkEnd w:id="350"/>
    </w:p>
    <w:p w14:paraId="61D215FC" w14:textId="2097B088" w:rsidR="009951B5" w:rsidRPr="00433679" w:rsidRDefault="009951B5" w:rsidP="00433679">
      <w:pPr>
        <w:pStyle w:val="Akapitzlist"/>
        <w:numPr>
          <w:ilvl w:val="0"/>
          <w:numId w:val="49"/>
        </w:numPr>
        <w:spacing w:before="60" w:after="60"/>
        <w:jc w:val="both"/>
        <w:rPr>
          <w:rFonts w:asciiTheme="minorHAnsi" w:hAnsiTheme="minorHAnsi" w:cstheme="minorHAnsi"/>
          <w:color w:val="000000" w:themeColor="text1"/>
        </w:rPr>
      </w:pPr>
      <w:bookmarkStart w:id="351" w:name="_Ref69078211"/>
      <w:r w:rsidRPr="00433679">
        <w:rPr>
          <w:rFonts w:asciiTheme="minorHAnsi" w:hAnsiTheme="minorHAnsi" w:cstheme="minorHAnsi"/>
          <w:color w:val="000000" w:themeColor="text1"/>
        </w:rPr>
        <w:t>0,5% Przychodu z Komercjalizacji Wyników Prac B+R</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powiększonego o:</w:t>
      </w:r>
      <w:bookmarkEnd w:id="351"/>
    </w:p>
    <w:p w14:paraId="53A2540A" w14:textId="22593C5B" w:rsidR="009951B5" w:rsidRPr="00433679" w:rsidRDefault="009951B5" w:rsidP="00433679">
      <w:pPr>
        <w:pStyle w:val="Akapitzlist"/>
        <w:numPr>
          <w:ilvl w:val="1"/>
          <w:numId w:val="49"/>
        </w:numPr>
        <w:spacing w:before="60" w:after="60"/>
        <w:jc w:val="both"/>
        <w:rPr>
          <w:rFonts w:asciiTheme="minorHAnsi" w:hAnsiTheme="minorHAnsi" w:cstheme="minorHAnsi"/>
          <w:color w:val="000000" w:themeColor="text1"/>
        </w:rPr>
      </w:pPr>
      <w:r w:rsidRPr="00433679">
        <w:rPr>
          <w:rFonts w:asciiTheme="minorHAnsi" w:hAnsiTheme="minorHAnsi" w:cstheme="minorHAnsi"/>
          <w:color w:val="000000" w:themeColor="text1"/>
        </w:rPr>
        <w:t>dodatkowy udział procentowy wskazany przez Wykonawcę we Wniosku albo</w:t>
      </w:r>
    </w:p>
    <w:p w14:paraId="157EE844" w14:textId="77777777" w:rsidR="009951B5" w:rsidRPr="00433679" w:rsidRDefault="009951B5" w:rsidP="00433679">
      <w:pPr>
        <w:pStyle w:val="Akapitzlist"/>
        <w:numPr>
          <w:ilvl w:val="1"/>
          <w:numId w:val="49"/>
        </w:numPr>
        <w:spacing w:before="60" w:after="60"/>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 przypadku, gdyby w ramach zaktualizowanej Oferty złożonej do Wyniku Prac Etapu I Wykonawca wskazał wyższy dodatkowy udział procentowy ponad 0,5% – o najwyższą wartość podaną przez Wykonawcę w ramach Wyniku Prac Etapu I, </w:t>
      </w:r>
    </w:p>
    <w:p w14:paraId="40A12A02" w14:textId="612A892B" w:rsidR="009951B5" w:rsidRPr="00433679" w:rsidRDefault="009951B5" w:rsidP="00433679">
      <w:pPr>
        <w:spacing w:before="60" w:after="60"/>
        <w:ind w:left="1506"/>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w terminie 30 dni od dnia uzyskania danego Przychodu z Komercjalizacji Wyników Prac B+R</w:t>
      </w:r>
      <w:r w:rsidR="00305436" w:rsidRPr="00433679">
        <w:rPr>
          <w:rFonts w:asciiTheme="minorHAnsi" w:hAnsiTheme="minorHAnsi" w:cstheme="minorHAnsi"/>
          <w:color w:val="000000" w:themeColor="text1"/>
        </w:rPr>
        <w:t>;</w:t>
      </w:r>
    </w:p>
    <w:p w14:paraId="01D55623" w14:textId="486459D9" w:rsidR="009951B5" w:rsidRPr="00433679" w:rsidRDefault="009951B5" w:rsidP="00433679">
      <w:pPr>
        <w:pStyle w:val="Akapitzlist"/>
        <w:numPr>
          <w:ilvl w:val="0"/>
          <w:numId w:val="49"/>
        </w:numPr>
        <w:spacing w:before="60" w:after="60"/>
        <w:jc w:val="both"/>
        <w:rPr>
          <w:rFonts w:asciiTheme="minorHAnsi" w:hAnsiTheme="minorHAnsi" w:cstheme="minorHAnsi"/>
          <w:color w:val="000000" w:themeColor="text1"/>
        </w:rPr>
      </w:pPr>
      <w:r w:rsidRPr="00433679">
        <w:rPr>
          <w:rFonts w:asciiTheme="minorHAnsi" w:hAnsiTheme="minorHAnsi" w:cstheme="minorHAnsi"/>
          <w:color w:val="000000" w:themeColor="text1"/>
        </w:rPr>
        <w:t>0,5% Przychodu z Komercjalizacji Technologii Zależnych</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powiększonego o:</w:t>
      </w:r>
    </w:p>
    <w:p w14:paraId="70563429" w14:textId="6E540AB0" w:rsidR="009951B5" w:rsidRPr="00433679" w:rsidRDefault="009951B5" w:rsidP="00433679">
      <w:pPr>
        <w:pStyle w:val="Akapitzlist"/>
        <w:numPr>
          <w:ilvl w:val="1"/>
          <w:numId w:val="49"/>
        </w:numPr>
        <w:spacing w:before="60" w:after="60"/>
        <w:jc w:val="both"/>
        <w:rPr>
          <w:rFonts w:asciiTheme="minorHAnsi" w:hAnsiTheme="minorHAnsi" w:cstheme="minorHAnsi"/>
          <w:color w:val="000000" w:themeColor="text1"/>
        </w:rPr>
      </w:pPr>
      <w:r w:rsidRPr="00433679">
        <w:rPr>
          <w:rFonts w:asciiTheme="minorHAnsi" w:hAnsiTheme="minorHAnsi" w:cstheme="minorHAnsi"/>
          <w:color w:val="000000" w:themeColor="text1"/>
        </w:rPr>
        <w:t>dodatkowy udział procentowy wskazany przez Wykonawcę we Wniosku albo</w:t>
      </w:r>
    </w:p>
    <w:p w14:paraId="361BF29F" w14:textId="77777777" w:rsidR="009951B5" w:rsidRPr="00433679" w:rsidRDefault="009951B5" w:rsidP="00433679">
      <w:pPr>
        <w:pStyle w:val="Akapitzlist"/>
        <w:numPr>
          <w:ilvl w:val="1"/>
          <w:numId w:val="49"/>
        </w:numPr>
        <w:spacing w:before="60" w:after="60"/>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 przypadku, gdyby w ramach zaktualizowanej Oferty złożonej do Wyniku Prac Etapu I Wykonawca wskazał wyższy dodatkowy udział procentowy ponad 0,5% – o najwyższą wartość podaną przez Wykonawcę w ramach Wyniku Prac Etapu I, </w:t>
      </w:r>
    </w:p>
    <w:p w14:paraId="6937938D" w14:textId="113F700E" w:rsidR="009951B5" w:rsidRPr="00433679" w:rsidRDefault="009951B5" w:rsidP="00433679">
      <w:pPr>
        <w:pStyle w:val="Akapitzlist"/>
        <w:spacing w:before="60" w:after="60"/>
        <w:ind w:left="1560"/>
        <w:jc w:val="both"/>
        <w:rPr>
          <w:rFonts w:asciiTheme="minorHAnsi" w:hAnsiTheme="minorHAnsi" w:cstheme="minorHAnsi"/>
          <w:color w:val="000000" w:themeColor="text1"/>
        </w:rPr>
      </w:pPr>
      <w:r w:rsidRPr="00433679">
        <w:rPr>
          <w:rFonts w:asciiTheme="minorHAnsi" w:hAnsiTheme="minorHAnsi" w:cstheme="minorHAnsi"/>
          <w:color w:val="000000" w:themeColor="text1"/>
        </w:rPr>
        <w:t>w terminie 30 dni od dnia uzyskania danego Przychodu z Komercjalizacji Technologii Zależnych</w:t>
      </w:r>
      <w:r w:rsidR="00C444D8" w:rsidRPr="00433679">
        <w:rPr>
          <w:rFonts w:asciiTheme="minorHAnsi" w:hAnsiTheme="minorHAnsi" w:cstheme="minorHAnsi"/>
          <w:color w:val="000000" w:themeColor="text1"/>
        </w:rPr>
        <w:t>.</w:t>
      </w:r>
    </w:p>
    <w:p w14:paraId="1424879B" w14:textId="211FE0DF" w:rsidR="009951B5" w:rsidRPr="00433679" w:rsidRDefault="009951B5" w:rsidP="00433679">
      <w:pPr>
        <w:pStyle w:val="Akapitzlist"/>
        <w:spacing w:before="60" w:after="60"/>
        <w:ind w:left="426"/>
        <w:jc w:val="both"/>
        <w:rPr>
          <w:rFonts w:asciiTheme="minorHAnsi" w:hAnsiTheme="minorHAnsi" w:cstheme="minorHAnsi"/>
          <w:color w:val="000000" w:themeColor="text1"/>
        </w:rPr>
      </w:pPr>
      <w:r w:rsidRPr="00433679">
        <w:rPr>
          <w:rFonts w:asciiTheme="minorHAnsi" w:hAnsiTheme="minorHAnsi" w:cstheme="minorHAnsi"/>
          <w:color w:val="000000" w:themeColor="text1"/>
        </w:rPr>
        <w:t>W celu usunięcia wątpliwości Strony wskazują, że jeśli Komercjalizacja Wyników Prac B+R albo Komercjalizacja Technologii Zależnych</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następuje w ramach działalności Wykonawcy polegającej na produkcji towarów lub świadczeniu usług i jest możliwe wydzielenie pod względem konstrukcyjnym i rachunkowym elementów zawierających Wyniki Prac B+R lub Technologie Zależne</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(np. prefabrykatów, modułów, materiałów budowlanych), odpowiednio Przychód z Komercjalizacji Wyników Prac B+R lub Przychód z Komercjalizacji Technologii Zależnych</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jest liczony odrębnie dla każdego przychodu uzyskanego przez Wykonawcę z takich elementów, z pominięciem elementów nie zawierających Wyników Prac B+R lub Technologii Zależnych. Jednak jeśli jest niemożliwe jest wyróżnienie takich elementów - Przychód z Komercjalizacji Wyników Prac B+R lub Przychód z Komercjalizacji Technologii Zależnych</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jest liczony od wartości wynagrodzenia uzyskanego przez Uczestnika Przedsięwzięcia w ramach umowy</w:t>
      </w:r>
      <w:r w:rsidR="62F16653" w:rsidRPr="00433679">
        <w:rPr>
          <w:rFonts w:asciiTheme="minorHAnsi" w:hAnsiTheme="minorHAnsi" w:cstheme="minorHAnsi"/>
          <w:color w:val="000000" w:themeColor="text1"/>
        </w:rPr>
        <w:t>,</w:t>
      </w:r>
      <w:r w:rsidRPr="00433679">
        <w:rPr>
          <w:rFonts w:asciiTheme="minorHAnsi" w:hAnsiTheme="minorHAnsi" w:cstheme="minorHAnsi"/>
          <w:color w:val="000000" w:themeColor="text1"/>
        </w:rPr>
        <w:t xml:space="preserve"> w której zastosował Wyniki Prac B+R lub Technologię Zależną</w:t>
      </w:r>
      <w:r w:rsidR="00C444D8" w:rsidRPr="00433679">
        <w:rPr>
          <w:rFonts w:asciiTheme="minorHAnsi" w:hAnsiTheme="minorHAnsi" w:cstheme="minorHAnsi"/>
          <w:color w:val="000000" w:themeColor="text1"/>
        </w:rPr>
        <w:t>.</w:t>
      </w:r>
      <w:r w:rsidRPr="00433679">
        <w:rPr>
          <w:rFonts w:asciiTheme="minorHAnsi" w:hAnsiTheme="minorHAnsi" w:cstheme="minorHAnsi"/>
          <w:color w:val="000000" w:themeColor="text1"/>
        </w:rPr>
        <w:t xml:space="preserve"> W celu usunięcia wątpliwości Strony wskazują, że wynagrodzenie za komercjalizację Background IP niezależnie od Wyników Prac B+R lub Technologii Zależnych</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lub w zakresie z nimi niepowiązanym, nie wchodzi odpowiednio w zakres Przychodu z Komercjalizacji Wyników Prac B+R lub Przychodu z Komercjalizacji Technologii Zależnych</w:t>
      </w:r>
      <w:r w:rsidR="00365D57" w:rsidRPr="00433679">
        <w:rPr>
          <w:rFonts w:asciiTheme="minorHAnsi" w:hAnsiTheme="minorHAnsi" w:cstheme="minorHAnsi"/>
          <w:color w:val="000000" w:themeColor="text1"/>
        </w:rPr>
        <w:t>,</w:t>
      </w:r>
      <w:r w:rsidRPr="00433679">
        <w:rPr>
          <w:rFonts w:asciiTheme="minorHAnsi" w:hAnsiTheme="minorHAnsi" w:cstheme="minorHAnsi"/>
          <w:color w:val="000000" w:themeColor="text1"/>
        </w:rPr>
        <w:t xml:space="preserve"> o ile jest możliwe w ramach danej komercjalizacji techniczne, funkcjonalne i finansowe wydzielenie Background IP.</w:t>
      </w:r>
    </w:p>
    <w:p w14:paraId="5872F0B1" w14:textId="77777777" w:rsidR="009951B5" w:rsidRPr="00433679" w:rsidRDefault="009951B5" w:rsidP="00433679">
      <w:pPr>
        <w:pStyle w:val="Akapitzlist"/>
        <w:spacing w:before="60" w:after="60"/>
        <w:ind w:left="426"/>
        <w:jc w:val="both"/>
        <w:rPr>
          <w:rFonts w:asciiTheme="minorHAnsi" w:hAnsiTheme="minorHAnsi" w:cstheme="minorHAnsi"/>
          <w:color w:val="000000" w:themeColor="text1"/>
        </w:rPr>
      </w:pPr>
      <w:r w:rsidRPr="00433679">
        <w:rPr>
          <w:rFonts w:asciiTheme="minorHAnsi" w:hAnsiTheme="minorHAnsi" w:cstheme="minorHAnsi"/>
          <w:color w:val="000000" w:themeColor="text1"/>
        </w:rPr>
        <w:t>Zobowiązanie objęte niniejszym paragrafem wygasa z upływem:</w:t>
      </w:r>
    </w:p>
    <w:p w14:paraId="4C8896A8" w14:textId="77777777" w:rsidR="009951B5" w:rsidRPr="00433679" w:rsidRDefault="009951B5" w:rsidP="00433679">
      <w:pPr>
        <w:pStyle w:val="Akapitzlist"/>
        <w:numPr>
          <w:ilvl w:val="0"/>
          <w:numId w:val="63"/>
        </w:numPr>
        <w:spacing w:before="60" w:after="60"/>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10 lat od dnia zakończenia Etapu I (publikacji Listy Rankingowej w ramach Selekcji Etapu I), albo </w:t>
      </w:r>
    </w:p>
    <w:p w14:paraId="2F089B80" w14:textId="14F0A966" w:rsidR="009951B5" w:rsidRPr="00433679" w:rsidRDefault="009951B5" w:rsidP="00433679">
      <w:pPr>
        <w:pStyle w:val="Akapitzlist"/>
        <w:numPr>
          <w:ilvl w:val="0"/>
          <w:numId w:val="63"/>
        </w:numPr>
        <w:spacing w:before="60" w:after="60"/>
        <w:jc w:val="both"/>
        <w:rPr>
          <w:rFonts w:asciiTheme="minorHAnsi" w:hAnsiTheme="minorHAnsi" w:cstheme="minorHAnsi"/>
          <w:color w:val="000000" w:themeColor="text1"/>
        </w:rPr>
      </w:pPr>
      <w:bookmarkStart w:id="352" w:name="_Ref68076534"/>
      <w:r w:rsidRPr="00433679">
        <w:rPr>
          <w:rFonts w:asciiTheme="minorHAnsi" w:hAnsiTheme="minorHAnsi" w:cstheme="minorHAnsi"/>
          <w:color w:val="000000" w:themeColor="text1"/>
        </w:rPr>
        <w:t>dnia gdy łączne przekazane NCBR wynagrodzenie tytułem udziału w Przychodach z Komercjalizacji Wyników Prac B+R i Przychodach z Komercjalizacji Technologii Zależnych</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osiągnie równowartość 105% wartości łącznego wynagrodzenia Wykonawcy uzyskanego w ramach Umowy</w:t>
      </w:r>
      <w:r w:rsidR="00907DE5" w:rsidRPr="00433679">
        <w:rPr>
          <w:rFonts w:asciiTheme="minorHAnsi" w:hAnsiTheme="minorHAnsi" w:cstheme="minorHAnsi"/>
          <w:color w:val="000000" w:themeColor="text1"/>
        </w:rPr>
        <w:t xml:space="preserve">, a </w:t>
      </w:r>
      <w:r w:rsidR="008F3785" w:rsidRPr="00433679">
        <w:rPr>
          <w:rFonts w:asciiTheme="minorHAnsi" w:hAnsiTheme="minorHAnsi" w:cstheme="minorHAnsi"/>
          <w:color w:val="000000" w:themeColor="text1"/>
        </w:rPr>
        <w:t xml:space="preserve">jeśli NCBR dokonał Odbioru Wyników Prac Etapu II: </w:t>
      </w:r>
      <w:r w:rsidR="00907DE5" w:rsidRPr="00433679">
        <w:rPr>
          <w:rFonts w:asciiTheme="minorHAnsi" w:hAnsiTheme="minorHAnsi" w:cstheme="minorHAnsi"/>
          <w:color w:val="000000" w:themeColor="text1"/>
        </w:rPr>
        <w:t>następnie pomniejszonego</w:t>
      </w:r>
      <w:r w:rsidRPr="00433679">
        <w:rPr>
          <w:rFonts w:asciiTheme="minorHAnsi" w:hAnsiTheme="minorHAnsi" w:cstheme="minorHAnsi"/>
          <w:color w:val="000000" w:themeColor="text1"/>
        </w:rPr>
        <w:t xml:space="preserve"> </w:t>
      </w:r>
      <w:r w:rsidR="00907DE5" w:rsidRPr="00433679">
        <w:rPr>
          <w:rFonts w:asciiTheme="minorHAnsi" w:hAnsiTheme="minorHAnsi" w:cstheme="minorHAnsi"/>
          <w:color w:val="000000" w:themeColor="text1"/>
        </w:rPr>
        <w:t xml:space="preserve">o wartość brutto kosztów wytworzenia Demonstratora (tj. </w:t>
      </w:r>
      <w:r w:rsidR="00A60695" w:rsidRPr="00433679">
        <w:rPr>
          <w:rFonts w:asciiTheme="minorHAnsi" w:hAnsiTheme="minorHAnsi" w:cstheme="minorHAnsi"/>
          <w:color w:val="000000" w:themeColor="text1"/>
        </w:rPr>
        <w:t xml:space="preserve">wartość jego składowych i kosztów </w:t>
      </w:r>
      <w:r w:rsidR="00734D13" w:rsidRPr="00433679">
        <w:rPr>
          <w:rFonts w:asciiTheme="minorHAnsi" w:hAnsiTheme="minorHAnsi" w:cstheme="minorHAnsi"/>
          <w:color w:val="000000" w:themeColor="text1"/>
        </w:rPr>
        <w:t>robocizny w zakresie ich integracji</w:t>
      </w:r>
      <w:r w:rsidR="00907DE5" w:rsidRPr="00433679">
        <w:rPr>
          <w:rFonts w:asciiTheme="minorHAnsi" w:hAnsiTheme="minorHAnsi" w:cstheme="minorHAnsi"/>
          <w:color w:val="000000" w:themeColor="text1"/>
        </w:rPr>
        <w:t xml:space="preserve">, z pominięciem wartości prac </w:t>
      </w:r>
      <w:r w:rsidR="00907DE5" w:rsidRPr="00433679">
        <w:rPr>
          <w:rFonts w:asciiTheme="minorHAnsi" w:hAnsiTheme="minorHAnsi" w:cstheme="minorHAnsi"/>
          <w:color w:val="000000" w:themeColor="text1"/>
        </w:rPr>
        <w:lastRenderedPageBreak/>
        <w:t xml:space="preserve">badawczo-rozwojowych) określoną w Harmonogramie </w:t>
      </w:r>
      <w:r w:rsidR="007D3389" w:rsidRPr="00433679">
        <w:rPr>
          <w:rFonts w:asciiTheme="minorHAnsi" w:hAnsiTheme="minorHAnsi" w:cstheme="minorHAnsi"/>
          <w:color w:val="000000" w:themeColor="text1"/>
        </w:rPr>
        <w:t>Prac</w:t>
      </w:r>
      <w:r w:rsidR="00D72DAD">
        <w:rPr>
          <w:rFonts w:asciiTheme="minorHAnsi" w:hAnsiTheme="minorHAnsi" w:cstheme="minorHAnsi"/>
          <w:color w:val="000000" w:themeColor="text1"/>
        </w:rPr>
        <w:t xml:space="preserve"> </w:t>
      </w:r>
      <w:r w:rsidR="00D72DAD">
        <w:rPr>
          <w:rFonts w:asciiTheme="minorHAnsi" w:hAnsiTheme="minorHAnsi"/>
          <w:color w:val="000000" w:themeColor="text1"/>
        </w:rPr>
        <w:t xml:space="preserve">przy czym takie pomniejszenie nie przekroczy </w:t>
      </w:r>
      <w:del w:id="353" w:author="Autor">
        <w:r w:rsidR="00D72DAD" w:rsidDel="00404237">
          <w:rPr>
            <w:rFonts w:asciiTheme="minorHAnsi" w:hAnsiTheme="minorHAnsi"/>
            <w:color w:val="000000" w:themeColor="text1"/>
          </w:rPr>
          <w:delText>50</w:delText>
        </w:r>
      </w:del>
      <w:ins w:id="354" w:author="Autor">
        <w:r w:rsidR="00404237">
          <w:rPr>
            <w:rFonts w:asciiTheme="minorHAnsi" w:hAnsiTheme="minorHAnsi"/>
            <w:color w:val="000000" w:themeColor="text1"/>
          </w:rPr>
          <w:t>60</w:t>
        </w:r>
      </w:ins>
      <w:r w:rsidR="00D72DAD">
        <w:rPr>
          <w:rFonts w:asciiTheme="minorHAnsi" w:hAnsiTheme="minorHAnsi"/>
          <w:color w:val="000000" w:themeColor="text1"/>
        </w:rPr>
        <w:t>% wartości wynagrodzenia brutto Wykonawcy za Etap II</w:t>
      </w:r>
      <w:r w:rsidR="00907DE5"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(„Kapitał Zwrotu Docelowego”), powiększonego o odsetki ustawowe wskazane w art. 359 §2 Ustawy k.c., liczone odrębnie dla danej części Kapitału Zwrotu Docelowego przekazywanej NCBR od dnia (i) Odbioru Etapu I albo Odbioru Etapu I z Uwagami, a jeśli Wykonawcę dopuszczono do Etapu II: (ii) dnia Odbioru Etapu II albo Odbioru Etapu II z Uwagami do dnia zapłaty danej części, przy czym o ile Wykonawca nie zaznaczy inaczej przy spełnianiu świadczenia na rzecz NCBR, przekazywane NCBR środki NCBR może zaliczyć w pierwszej kolejności na poczet odsetek, zamiast na spłatę Kapitału Zwrotu Docelowego,</w:t>
      </w:r>
      <w:bookmarkEnd w:id="352"/>
    </w:p>
    <w:p w14:paraId="784249A0" w14:textId="77777777" w:rsidR="009951B5" w:rsidRPr="00433679" w:rsidRDefault="009951B5" w:rsidP="00433679">
      <w:pPr>
        <w:pStyle w:val="Akapitzlist"/>
        <w:spacing w:before="60" w:after="60"/>
        <w:ind w:left="426"/>
        <w:jc w:val="both"/>
        <w:rPr>
          <w:rFonts w:asciiTheme="minorHAnsi" w:hAnsiTheme="minorHAnsi" w:cstheme="minorHAnsi"/>
          <w:color w:val="000000" w:themeColor="text1"/>
        </w:rPr>
      </w:pPr>
      <w:r w:rsidRPr="00433679">
        <w:rPr>
          <w:rFonts w:asciiTheme="minorHAnsi" w:hAnsiTheme="minorHAnsi" w:cstheme="minorHAnsi"/>
          <w:color w:val="000000" w:themeColor="text1"/>
        </w:rPr>
        <w:t>- w zależności, które z tych zdarzeń nastąpi wcześniej.</w:t>
      </w:r>
    </w:p>
    <w:p w14:paraId="220F6DF2" w14:textId="5AE6CD3C" w:rsidR="009951B5" w:rsidRPr="00433679" w:rsidRDefault="009951B5" w:rsidP="00433679">
      <w:pPr>
        <w:spacing w:before="60" w:after="60"/>
        <w:ind w:left="426"/>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Udział (procent) w Przychodach z Komercjalizacji Wyników Prac B+ i Przychodach z Komercjalizacji Technologii Zależnych</w:t>
      </w:r>
      <w:r w:rsidR="00365D57" w:rsidRPr="00433679">
        <w:rPr>
          <w:rFonts w:asciiTheme="minorHAnsi" w:hAnsiTheme="minorHAnsi" w:cstheme="minorHAnsi"/>
          <w:color w:val="000000" w:themeColor="text1"/>
        </w:rPr>
        <w:t>,</w:t>
      </w:r>
      <w:r w:rsidRPr="00433679">
        <w:rPr>
          <w:rFonts w:asciiTheme="minorHAnsi" w:hAnsiTheme="minorHAnsi" w:cstheme="minorHAnsi"/>
          <w:color w:val="000000" w:themeColor="text1"/>
        </w:rPr>
        <w:t xml:space="preserve"> przekazywanych NCBR, który został określony we Wniosku, nie może być obniżony względem wartości podanej we Wniosku.</w:t>
      </w:r>
    </w:p>
    <w:p w14:paraId="44F9A944" w14:textId="61086D95" w:rsidR="009951B5" w:rsidRPr="00433679" w:rsidRDefault="009951B5" w:rsidP="00433679">
      <w:pPr>
        <w:pStyle w:val="Akapitzlist"/>
        <w:numPr>
          <w:ilvl w:val="1"/>
          <w:numId w:val="14"/>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w:t>
      </w:r>
      <w:r w:rsidRPr="00433679">
        <w:rPr>
          <w:rFonts w:asciiTheme="minorHAnsi" w:hAnsiTheme="minorHAnsi" w:cstheme="minorHAnsi"/>
          <w:b/>
          <w:bCs/>
          <w:color w:val="000000" w:themeColor="text1"/>
        </w:rPr>
        <w:t>Prawo NCBR do udziału w przychodach z komercjalizacji – ciąg dalszy]</w:t>
      </w:r>
      <w:r w:rsidR="009D405D" w:rsidRPr="00433679">
        <w:rPr>
          <w:rFonts w:asciiTheme="minorHAnsi" w:hAnsiTheme="minorHAnsi" w:cstheme="minorHAnsi"/>
          <w:b/>
          <w:bCs/>
          <w:color w:val="000000" w:themeColor="text1"/>
        </w:rPr>
        <w:t xml:space="preserve"> </w:t>
      </w:r>
      <w:r w:rsidRPr="00433679">
        <w:rPr>
          <w:rFonts w:asciiTheme="minorHAnsi" w:hAnsiTheme="minorHAnsi" w:cstheme="minorHAnsi"/>
          <w:color w:val="000000" w:themeColor="text1"/>
        </w:rPr>
        <w:t>Z zastrzeżeniem</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fldChar w:fldCharType="begin"/>
      </w:r>
      <w:r w:rsidRPr="00433679">
        <w:rPr>
          <w:rFonts w:asciiTheme="minorHAnsi" w:hAnsiTheme="minorHAnsi" w:cstheme="minorHAnsi"/>
          <w:color w:val="000000" w:themeColor="text1"/>
        </w:rPr>
        <w:instrText xml:space="preserve"> REF _Ref69151373 \n \h </w:instrText>
      </w:r>
      <w:r w:rsidR="0090300A" w:rsidRPr="00433679">
        <w:rPr>
          <w:rFonts w:asciiTheme="minorHAnsi" w:hAnsiTheme="minorHAnsi" w:cstheme="minorHAnsi"/>
          <w:color w:val="000000" w:themeColor="text1"/>
        </w:rPr>
        <w:instrText xml:space="preserve"> \* MERGEFORMAT </w:instrText>
      </w:r>
      <w:r w:rsidRPr="00433679">
        <w:rPr>
          <w:rFonts w:asciiTheme="minorHAnsi" w:hAnsiTheme="minorHAnsi" w:cstheme="minorHAnsi"/>
          <w:color w:val="000000" w:themeColor="text1"/>
        </w:rPr>
      </w:r>
      <w:r w:rsidRPr="00433679">
        <w:rPr>
          <w:rFonts w:asciiTheme="minorHAnsi" w:hAnsiTheme="minorHAnsi" w:cstheme="minorHAnsi"/>
          <w:color w:val="000000" w:themeColor="text1"/>
        </w:rPr>
        <w:fldChar w:fldCharType="separate"/>
      </w:r>
      <w:r w:rsidR="0071785C" w:rsidRPr="00433679">
        <w:rPr>
          <w:rFonts w:asciiTheme="minorHAnsi" w:hAnsiTheme="minorHAnsi" w:cstheme="minorHAnsi"/>
          <w:color w:val="000000" w:themeColor="text1"/>
        </w:rPr>
        <w:t>§10</w:t>
      </w:r>
      <w:r w:rsidRPr="00433679">
        <w:rPr>
          <w:rFonts w:asciiTheme="minorHAnsi" w:hAnsiTheme="minorHAnsi" w:cstheme="minorHAnsi"/>
          <w:color w:val="000000" w:themeColor="text1"/>
        </w:rPr>
        <w:fldChar w:fldCharType="end"/>
      </w:r>
      <w:r w:rsidRPr="00433679">
        <w:rPr>
          <w:rFonts w:asciiTheme="minorHAnsi" w:hAnsiTheme="minorHAnsi" w:cstheme="minorHAnsi"/>
          <w:color w:val="000000" w:themeColor="text1"/>
        </w:rPr>
        <w:t xml:space="preserve">, w przypadku zbycia jakichkolwiek Foreground IP </w:t>
      </w:r>
      <w:r w:rsidRPr="00433679">
        <w:rPr>
          <w:rFonts w:asciiTheme="minorHAnsi" w:eastAsia="Times New Roman" w:hAnsiTheme="minorHAnsi" w:cstheme="minorHAnsi"/>
          <w:color w:val="000000" w:themeColor="text1"/>
          <w:lang w:eastAsia="ar-SA"/>
        </w:rPr>
        <w:t xml:space="preserve">do </w:t>
      </w:r>
      <w:r w:rsidRPr="00433679">
        <w:rPr>
          <w:rFonts w:asciiTheme="minorHAnsi" w:hAnsiTheme="minorHAnsi" w:cstheme="minorHAnsi"/>
          <w:color w:val="000000" w:themeColor="text1"/>
        </w:rPr>
        <w:t>Wyników Prac B+R</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 xml:space="preserve">przez Wykonawcę, Wykonawca zobowiązany jest uiścić na rzecz NCBR kwotę stanowiącą iloczyn wartości rynkowej zbywanych Foreground IP </w:t>
      </w:r>
      <w:r w:rsidRPr="00433679">
        <w:rPr>
          <w:rFonts w:asciiTheme="minorHAnsi" w:eastAsia="Times New Roman" w:hAnsiTheme="minorHAnsi" w:cstheme="minorHAnsi"/>
          <w:color w:val="000000" w:themeColor="text1"/>
          <w:lang w:eastAsia="ar-SA"/>
        </w:rPr>
        <w:t xml:space="preserve">do </w:t>
      </w:r>
      <w:r w:rsidRPr="00433679">
        <w:rPr>
          <w:rFonts w:asciiTheme="minorHAnsi" w:hAnsiTheme="minorHAnsi" w:cstheme="minorHAnsi"/>
          <w:color w:val="000000" w:themeColor="text1"/>
        </w:rPr>
        <w:t>Wyników Prac B+R</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 xml:space="preserve">i wartości procentowej wskazanej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_Ref69077979 \n \h </w:instrText>
      </w:r>
      <w:r w:rsidRPr="00433679">
        <w:rPr>
          <w:rFonts w:asciiTheme="minorHAnsi" w:hAnsiTheme="minorHAnsi" w:cstheme="minorHAnsi"/>
          <w:color w:val="000000" w:themeColor="text1"/>
          <w:shd w:val="clear" w:color="auto" w:fill="E6E6E6"/>
        </w:rPr>
        <w:instrText xml:space="preserve">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§11</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shd w:val="clear" w:color="auto" w:fill="E6E6E6"/>
        </w:rPr>
        <w:t xml:space="preserve"> pkt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shd w:val="clear" w:color="auto" w:fill="E6E6E6"/>
        </w:rPr>
        <w:instrText xml:space="preserve"> REF _Ref69078211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shd w:val="clear" w:color="auto" w:fill="E6E6E6"/>
        </w:rPr>
        <w:t>1)</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w terminie 14 dni od zbycia danego Foreground IP na osobę trzecią. Wykonawca, przed zbyciem Foreground IP, zobowiązuje się do zlecenia niezależnemu rzeczoznawcy posiadającemu wiedzę, doświadczenie i stosowne uprawnienia z zakresu wyceny praw własności intelektualnej, uprzednio zaakceptowanemu przez NCBR, dokonania na koszt Wykonawcy wyceny wartości zbywanych Foreground IP</w:t>
      </w:r>
      <w:r w:rsidRPr="00433679">
        <w:rPr>
          <w:rFonts w:asciiTheme="minorHAnsi" w:eastAsia="Times New Roman" w:hAnsiTheme="minorHAnsi" w:cstheme="minorHAnsi"/>
          <w:color w:val="000000" w:themeColor="text1"/>
          <w:lang w:eastAsia="ar-SA"/>
        </w:rPr>
        <w:t xml:space="preserve"> do </w:t>
      </w:r>
      <w:r w:rsidRPr="00433679">
        <w:rPr>
          <w:rFonts w:asciiTheme="minorHAnsi" w:hAnsiTheme="minorHAnsi" w:cstheme="minorHAnsi"/>
          <w:color w:val="000000" w:themeColor="text1"/>
        </w:rPr>
        <w:t>Wyników Prac B+R</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przez Wykonawcę. Przyjmuje się, że wartość zbywanych Foreground IP określona w ekspertyzie rzeczoznawcy jest wartością rynkową.</w:t>
      </w:r>
    </w:p>
    <w:p w14:paraId="38DF7311" w14:textId="77777777" w:rsidR="009951B5" w:rsidRPr="00433679" w:rsidRDefault="009951B5" w:rsidP="00433679">
      <w:pPr>
        <w:pStyle w:val="Akapitzlist"/>
        <w:numPr>
          <w:ilvl w:val="1"/>
          <w:numId w:val="14"/>
        </w:numPr>
        <w:spacing w:before="60" w:after="60"/>
        <w:ind w:left="426" w:hanging="426"/>
        <w:jc w:val="both"/>
        <w:rPr>
          <w:rFonts w:asciiTheme="minorHAnsi" w:hAnsiTheme="minorHAnsi" w:cstheme="minorHAnsi"/>
          <w:color w:val="000000" w:themeColor="text1"/>
        </w:rPr>
      </w:pPr>
      <w:bookmarkStart w:id="355" w:name="_Ref69114349"/>
      <w:r w:rsidRPr="00433679">
        <w:rPr>
          <w:rFonts w:asciiTheme="minorHAnsi" w:hAnsiTheme="minorHAnsi" w:cstheme="minorHAnsi"/>
          <w:color w:val="000000" w:themeColor="text1"/>
        </w:rPr>
        <w:t>[</w:t>
      </w:r>
      <w:r w:rsidRPr="00433679">
        <w:rPr>
          <w:rFonts w:asciiTheme="minorHAnsi" w:hAnsiTheme="minorHAnsi" w:cstheme="minorHAnsi"/>
          <w:b/>
          <w:bCs/>
          <w:color w:val="000000" w:themeColor="text1"/>
        </w:rPr>
        <w:t>Zobowiązania raportowe</w:t>
      </w:r>
      <w:r w:rsidRPr="00433679">
        <w:rPr>
          <w:rFonts w:asciiTheme="minorHAnsi" w:hAnsiTheme="minorHAnsi" w:cstheme="minorHAnsi"/>
          <w:color w:val="000000" w:themeColor="text1"/>
        </w:rPr>
        <w:t>] Wykonawca zobowiązuje się do sporządzania i dostarczania NCBR okresowych raportów. Każdorazowy raport będzie zawierał:</w:t>
      </w:r>
      <w:bookmarkEnd w:id="355"/>
    </w:p>
    <w:p w14:paraId="6F4E1316" w14:textId="389952DA" w:rsidR="009951B5" w:rsidRPr="00433679" w:rsidRDefault="009951B5" w:rsidP="00433679">
      <w:pPr>
        <w:pStyle w:val="Akapitzlist"/>
        <w:numPr>
          <w:ilvl w:val="0"/>
          <w:numId w:val="50"/>
        </w:numPr>
        <w:spacing w:before="60" w:after="60"/>
        <w:jc w:val="both"/>
        <w:rPr>
          <w:rFonts w:asciiTheme="minorHAnsi" w:hAnsiTheme="minorHAnsi" w:cstheme="minorHAnsi"/>
          <w:color w:val="000000" w:themeColor="text1"/>
        </w:rPr>
      </w:pPr>
      <w:r w:rsidRPr="00433679">
        <w:rPr>
          <w:rFonts w:asciiTheme="minorHAnsi" w:hAnsiTheme="minorHAnsi" w:cstheme="minorHAnsi"/>
          <w:color w:val="000000" w:themeColor="text1"/>
        </w:rPr>
        <w:t>dokładne informacje dotyczące wysokości Przychodu z Komercjalizacji Wyników Prac B+R i Przychodu z Komercjalizacji Technologii Zależnych</w:t>
      </w:r>
      <w:r w:rsidR="00305436" w:rsidRPr="00433679">
        <w:rPr>
          <w:rFonts w:asciiTheme="minorHAnsi" w:hAnsiTheme="minorHAnsi" w:cstheme="minorHAnsi"/>
          <w:color w:val="000000" w:themeColor="text1"/>
        </w:rPr>
        <w:t>;</w:t>
      </w:r>
    </w:p>
    <w:p w14:paraId="213F30E0" w14:textId="09BFDAC9" w:rsidR="009951B5" w:rsidRPr="00433679" w:rsidRDefault="009951B5" w:rsidP="00433679">
      <w:pPr>
        <w:pStyle w:val="Akapitzlist"/>
        <w:numPr>
          <w:ilvl w:val="0"/>
          <w:numId w:val="50"/>
        </w:numPr>
        <w:spacing w:before="60" w:after="60"/>
        <w:jc w:val="both"/>
        <w:rPr>
          <w:rFonts w:asciiTheme="minorHAnsi" w:hAnsiTheme="minorHAnsi" w:cstheme="minorHAnsi"/>
          <w:color w:val="000000" w:themeColor="text1"/>
        </w:rPr>
      </w:pPr>
      <w:r w:rsidRPr="00433679">
        <w:rPr>
          <w:rFonts w:asciiTheme="minorHAnsi" w:hAnsiTheme="minorHAnsi" w:cstheme="minorHAnsi"/>
          <w:color w:val="000000" w:themeColor="text1"/>
        </w:rPr>
        <w:t>szczegółowy opis działań podjętych celem Komercjalizacji Wyników Prac B+R w i Komercjalizacji Technologii Zależnych</w:t>
      </w:r>
      <w:r w:rsidR="00305436" w:rsidRPr="00433679">
        <w:rPr>
          <w:rFonts w:asciiTheme="minorHAnsi" w:hAnsiTheme="minorHAnsi" w:cstheme="minorHAnsi"/>
          <w:color w:val="000000" w:themeColor="text1"/>
        </w:rPr>
        <w:t>;</w:t>
      </w:r>
    </w:p>
    <w:p w14:paraId="1042BAD9" w14:textId="0F4EF558" w:rsidR="009951B5" w:rsidRPr="00433679" w:rsidRDefault="009951B5" w:rsidP="00433679">
      <w:pPr>
        <w:pStyle w:val="Akapitzlist"/>
        <w:numPr>
          <w:ilvl w:val="0"/>
          <w:numId w:val="50"/>
        </w:numPr>
        <w:spacing w:before="60" w:after="60"/>
        <w:jc w:val="both"/>
        <w:rPr>
          <w:rFonts w:asciiTheme="minorHAnsi" w:hAnsiTheme="minorHAnsi" w:cstheme="minorHAnsi"/>
          <w:color w:val="000000" w:themeColor="text1"/>
        </w:rPr>
      </w:pPr>
      <w:r w:rsidRPr="00433679">
        <w:rPr>
          <w:rFonts w:asciiTheme="minorHAnsi" w:hAnsiTheme="minorHAnsi" w:cstheme="minorHAnsi"/>
          <w:color w:val="000000" w:themeColor="text1"/>
        </w:rPr>
        <w:t>kserokopie poświadczone za zgodność z oryginałem lub skany wszelkich umów zawartych w związku z Komercjalizacją Wyników Prac B+R i Komercjalizacją Technologii Zależnych</w:t>
      </w:r>
      <w:r w:rsidR="00365D57" w:rsidRPr="00433679">
        <w:rPr>
          <w:rFonts w:asciiTheme="minorHAnsi" w:hAnsiTheme="minorHAnsi" w:cstheme="minorHAnsi"/>
          <w:color w:val="000000" w:themeColor="text1"/>
        </w:rPr>
        <w:t>,</w:t>
      </w:r>
      <w:r w:rsidRPr="00433679">
        <w:rPr>
          <w:rFonts w:asciiTheme="minorHAnsi" w:hAnsiTheme="minorHAnsi" w:cstheme="minorHAnsi"/>
          <w:color w:val="000000" w:themeColor="text1"/>
        </w:rPr>
        <w:t xml:space="preserve"> a w szczególności umów licencyjnych lub innych umów upoważniających do korzystania z Wyników Prac B+R i Technologii Zależnych</w:t>
      </w:r>
      <w:r w:rsidR="00D72DAD">
        <w:rPr>
          <w:rFonts w:asciiTheme="minorHAnsi" w:hAnsiTheme="minorHAnsi" w:cstheme="minorHAnsi"/>
          <w:color w:val="000000" w:themeColor="text1"/>
        </w:rPr>
        <w:t>,</w:t>
      </w:r>
      <w:r w:rsidR="00D72DAD">
        <w:rPr>
          <w:rFonts w:asciiTheme="minorHAnsi" w:hAnsiTheme="minorHAnsi" w:cs="Calibri"/>
          <w:color w:val="000000" w:themeColor="text1"/>
        </w:rPr>
        <w:t xml:space="preserve"> z zastrzeżeniem zdania kolejnego tego punktu. W przypadku, jeśli pomimo należytych starań Wykonawcy nie udało mu się uzyskać zgody podmiotów trzecich na przekazanie NCBR pełnej treści dokumentu, Wykonawca jest zobowiązany przedstawić NCBR uzasadnienie takiej okoliczności (w tym próby uzyskania zwolnienia z tajemnicy przedsiębiorstwa względem wskazanych dokumentów), a w miejsce wskazanych dokumentów źródłowych: dane wewnętrzne Wykonawcy dotyczące takich umów w zakresie w którym wykorzystuje je na potrzeby sprawozdawczości finansowej</w:t>
      </w:r>
      <w:r w:rsidR="00D72DAD">
        <w:rPr>
          <w:rFonts w:asciiTheme="minorHAnsi" w:hAnsiTheme="minorHAnsi" w:cstheme="minorHAnsi"/>
          <w:color w:val="000000" w:themeColor="text1"/>
        </w:rPr>
        <w:t>;</w:t>
      </w:r>
    </w:p>
    <w:p w14:paraId="6B06D685" w14:textId="77777777" w:rsidR="009951B5" w:rsidRPr="00433679" w:rsidRDefault="009951B5" w:rsidP="00433679">
      <w:pPr>
        <w:pStyle w:val="Akapitzlist"/>
        <w:spacing w:before="60" w:after="60"/>
        <w:ind w:left="425"/>
        <w:jc w:val="both"/>
        <w:rPr>
          <w:rFonts w:asciiTheme="minorHAnsi" w:hAnsiTheme="minorHAnsi" w:cstheme="minorHAnsi"/>
          <w:color w:val="000000" w:themeColor="text1"/>
        </w:rPr>
      </w:pPr>
      <w:r w:rsidRPr="00433679">
        <w:rPr>
          <w:rFonts w:asciiTheme="minorHAnsi" w:hAnsiTheme="minorHAnsi" w:cstheme="minorHAnsi"/>
          <w:color w:val="000000" w:themeColor="text1"/>
        </w:rPr>
        <w:t>i będzie obejmował okres 6 kolejnych miesięcy, począwszy od dnia zakończenia Prac B+R w ramach Umowy. Wykonawca będzie każdorazowo dostarczał NCBR raport w terminie 14 dni od dnia upływu danego sześciomiesięcznego okresu, o którym mowa w zadaniu poprzedzającym.</w:t>
      </w:r>
    </w:p>
    <w:p w14:paraId="0060954C" w14:textId="67D26407" w:rsidR="009951B5" w:rsidRPr="00433679" w:rsidRDefault="009951B5" w:rsidP="00433679">
      <w:pPr>
        <w:pStyle w:val="Akapitzlist"/>
        <w:numPr>
          <w:ilvl w:val="1"/>
          <w:numId w:val="14"/>
        </w:numPr>
        <w:spacing w:before="60" w:after="60"/>
        <w:ind w:left="426" w:hanging="426"/>
        <w:jc w:val="both"/>
        <w:rPr>
          <w:rFonts w:asciiTheme="minorHAnsi" w:hAnsiTheme="minorHAnsi" w:cstheme="minorHAnsi"/>
          <w:color w:val="000000" w:themeColor="text1"/>
        </w:rPr>
      </w:pPr>
      <w:bookmarkStart w:id="356" w:name="_Ref69115338"/>
      <w:r w:rsidRPr="00433679">
        <w:rPr>
          <w:rFonts w:asciiTheme="minorHAnsi" w:hAnsiTheme="minorHAnsi" w:cstheme="minorHAnsi"/>
          <w:color w:val="000000" w:themeColor="text1"/>
        </w:rPr>
        <w:t>[</w:t>
      </w:r>
      <w:r w:rsidRPr="00433679">
        <w:rPr>
          <w:rFonts w:asciiTheme="minorHAnsi" w:hAnsiTheme="minorHAnsi" w:cstheme="minorHAnsi"/>
          <w:b/>
          <w:bCs/>
          <w:color w:val="000000" w:themeColor="text1"/>
        </w:rPr>
        <w:t>Zobowiązania audytowe</w:t>
      </w:r>
      <w:r w:rsidRPr="00433679">
        <w:rPr>
          <w:rFonts w:asciiTheme="minorHAnsi" w:hAnsiTheme="minorHAnsi" w:cstheme="minorHAnsi"/>
          <w:color w:val="000000" w:themeColor="text1"/>
        </w:rPr>
        <w:t xml:space="preserve">] Wykonawca zobowiązuje się udostępnić, na każde żądanie NCBR, w terminie 7 dni od dnia przekazania przez NCBR żądania Wykonawcy, wszelkie informacje i dokumenty istotne </w:t>
      </w:r>
      <w:r w:rsidR="00D72DAD">
        <w:rPr>
          <w:rFonts w:asciiTheme="minorHAnsi" w:hAnsiTheme="minorHAnsi"/>
          <w:color w:val="000000" w:themeColor="text1"/>
        </w:rPr>
        <w:t xml:space="preserve">(przy czym w zakresie dokumentów objętych tajemnicą przedsiębiorstwa </w:t>
      </w:r>
      <w:r w:rsidR="00D72DAD">
        <w:rPr>
          <w:rFonts w:asciiTheme="minorHAnsi" w:hAnsiTheme="minorHAnsi"/>
          <w:color w:val="000000" w:themeColor="text1"/>
        </w:rPr>
        <w:lastRenderedPageBreak/>
        <w:t xml:space="preserve">podmiotów trzecich </w:t>
      </w:r>
      <w:r w:rsidR="00D72DAD">
        <w:rPr>
          <w:rFonts w:asciiTheme="minorHAnsi" w:hAnsiTheme="minorHAnsi" w:cstheme="minorHAnsi"/>
          <w:color w:val="000000" w:themeColor="text1"/>
        </w:rPr>
        <w:t>§</w:t>
      </w:r>
      <w:r w:rsidR="00D72DAD">
        <w:rPr>
          <w:rFonts w:asciiTheme="minorHAnsi" w:hAnsiTheme="minorHAnsi"/>
          <w:color w:val="000000" w:themeColor="text1"/>
        </w:rPr>
        <w:t xml:space="preserve">13 pkt 3 zdanie ostatnie stosuje się odpowiednio) </w:t>
      </w:r>
      <w:r w:rsidRPr="00433679">
        <w:rPr>
          <w:rFonts w:asciiTheme="minorHAnsi" w:hAnsiTheme="minorHAnsi" w:cstheme="minorHAnsi"/>
          <w:color w:val="000000" w:themeColor="text1"/>
        </w:rPr>
        <w:t>dla określenia Przychodu z Komercjalizacji Wyników Prac B+R i Przychodu z Komercjalizacji Technologii Zależnych</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oraz zobowiązuje się poddać audytowi zewnętrznemu (audyt może być również prowadzony samodzielnie przez NCBR) w zakresie korzystania z Wyników Prac B+R i Technologii Zależnych</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celem ustalenia wysokości osiągniętego Przychodu z Komercjalizacji Wyników Prac B+R i Przychodu z Komercjalizacji Technologii Zależnych</w:t>
      </w:r>
      <w:r w:rsidR="00C444D8" w:rsidRPr="00433679">
        <w:rPr>
          <w:rFonts w:asciiTheme="minorHAnsi" w:hAnsiTheme="minorHAnsi" w:cstheme="minorHAnsi"/>
          <w:color w:val="000000" w:themeColor="text1"/>
        </w:rPr>
        <w:t>.</w:t>
      </w:r>
      <w:r w:rsidRPr="00433679">
        <w:rPr>
          <w:rFonts w:asciiTheme="minorHAnsi" w:hAnsiTheme="minorHAnsi" w:cstheme="minorHAnsi"/>
          <w:color w:val="000000" w:themeColor="text1"/>
        </w:rPr>
        <w:t xml:space="preserve"> Audyt będzie przebiegał następująco: NCBR na co najmniej 14 dni przed planowaną datą audytu zawiadomi Wykonawcę o dacie audytu; we wskazanej przez NCBR dacie Wykonawca zobowiązuje się umożliwić NCBR lub zewnętrznemu audytorowi wejście do pomieszczeń Wykonawcy, a Wykonawca zobowiązuje się przedłożyć wszelkie dokumenty i podać wszelkie informacje, których zażąda NCBR lub zewnętrzny audytor, a które pozostają w związku z Umową, w szczególności pozwalają zweryfikować, czy Przychód z Komercjalizacji Wyników Prac B+R i Przychód z Komercjalizacji Technologii Zależnych</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został prawidłowo obliczony.</w:t>
      </w:r>
      <w:bookmarkEnd w:id="356"/>
    </w:p>
    <w:p w14:paraId="144C2428" w14:textId="37820DD6" w:rsidR="009951B5" w:rsidRPr="00433679" w:rsidRDefault="009951B5" w:rsidP="00433679">
      <w:pPr>
        <w:pStyle w:val="Akapitzlist"/>
        <w:numPr>
          <w:ilvl w:val="1"/>
          <w:numId w:val="14"/>
        </w:numPr>
        <w:spacing w:before="60" w:after="60"/>
        <w:ind w:left="426" w:hanging="426"/>
        <w:jc w:val="both"/>
        <w:rPr>
          <w:rFonts w:asciiTheme="minorHAnsi" w:hAnsiTheme="minorHAnsi" w:cstheme="minorHAnsi"/>
          <w:color w:val="000000" w:themeColor="text1"/>
        </w:rPr>
      </w:pPr>
      <w:bookmarkStart w:id="357" w:name="_Ref69077688"/>
      <w:r w:rsidRPr="00433679">
        <w:rPr>
          <w:rFonts w:asciiTheme="minorHAnsi" w:hAnsiTheme="minorHAnsi" w:cstheme="minorHAnsi"/>
          <w:color w:val="000000" w:themeColor="text1"/>
        </w:rPr>
        <w:t>[</w:t>
      </w:r>
      <w:r w:rsidRPr="00433679">
        <w:rPr>
          <w:rFonts w:asciiTheme="minorHAnsi" w:hAnsiTheme="minorHAnsi" w:cstheme="minorHAnsi"/>
          <w:b/>
          <w:bCs/>
          <w:color w:val="000000" w:themeColor="text1"/>
        </w:rPr>
        <w:t>Zastrzeżenie dodatkowe dot. komercjalizacji</w:t>
      </w:r>
      <w:r w:rsidRPr="00433679">
        <w:rPr>
          <w:rFonts w:asciiTheme="minorHAnsi" w:hAnsiTheme="minorHAnsi" w:cstheme="minorHAnsi"/>
          <w:color w:val="000000" w:themeColor="text1"/>
        </w:rPr>
        <w:t>] W każdym przypadku Komercjalizacja Wyników Prac B+R lub Komercjalizacja Technologii Zależnych</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nie może ograniczać możliwości korzystania z Wyników Prac B+R</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przez NCBR w jakimkolwiek zakresie określonym w tym artykule.</w:t>
      </w:r>
      <w:bookmarkEnd w:id="357"/>
      <w:r w:rsidRPr="00433679">
        <w:rPr>
          <w:rFonts w:asciiTheme="minorHAnsi" w:hAnsiTheme="minorHAnsi" w:cstheme="minorHAnsi"/>
          <w:color w:val="000000" w:themeColor="text1"/>
        </w:rPr>
        <w:t xml:space="preserve"> </w:t>
      </w:r>
    </w:p>
    <w:p w14:paraId="4813D811" w14:textId="2AD56364" w:rsidR="009951B5" w:rsidRPr="00433679" w:rsidRDefault="009951B5" w:rsidP="00433679">
      <w:pPr>
        <w:pStyle w:val="Akapitzlist"/>
        <w:numPr>
          <w:ilvl w:val="1"/>
          <w:numId w:val="14"/>
        </w:numPr>
        <w:spacing w:before="60" w:after="60"/>
        <w:ind w:left="426" w:hanging="426"/>
        <w:jc w:val="both"/>
        <w:rPr>
          <w:rFonts w:asciiTheme="minorHAnsi" w:hAnsiTheme="minorHAnsi" w:cstheme="minorHAnsi"/>
          <w:color w:val="000000" w:themeColor="text1"/>
        </w:rPr>
      </w:pPr>
      <w:bookmarkStart w:id="358" w:name="_Ref68077751"/>
      <w:r w:rsidRPr="00433679">
        <w:rPr>
          <w:rFonts w:asciiTheme="minorHAnsi" w:hAnsiTheme="minorHAnsi" w:cstheme="minorHAnsi"/>
          <w:color w:val="000000" w:themeColor="text1"/>
        </w:rPr>
        <w:t>[</w:t>
      </w:r>
      <w:r w:rsidRPr="00433679">
        <w:rPr>
          <w:rFonts w:asciiTheme="minorHAnsi" w:hAnsiTheme="minorHAnsi" w:cstheme="minorHAnsi"/>
          <w:b/>
          <w:bCs/>
          <w:color w:val="000000" w:themeColor="text1"/>
        </w:rPr>
        <w:t xml:space="preserve">Naruszenie </w:t>
      </w:r>
      <w:r w:rsidR="00305436" w:rsidRPr="00433679">
        <w:rPr>
          <w:rFonts w:asciiTheme="minorHAnsi" w:hAnsiTheme="minorHAnsi" w:cstheme="minorHAnsi"/>
          <w:b/>
          <w:bCs/>
          <w:color w:val="000000" w:themeColor="text1"/>
        </w:rPr>
        <w:t>zobowiązań</w:t>
      </w:r>
      <w:r w:rsidRPr="00433679">
        <w:rPr>
          <w:rFonts w:asciiTheme="minorHAnsi" w:hAnsiTheme="minorHAnsi" w:cstheme="minorHAnsi"/>
          <w:b/>
          <w:bCs/>
          <w:color w:val="000000" w:themeColor="text1"/>
        </w:rPr>
        <w:t xml:space="preserve"> przez Wykonawcę</w:t>
      </w:r>
      <w:r w:rsidRPr="00433679">
        <w:rPr>
          <w:rFonts w:asciiTheme="minorHAnsi" w:hAnsiTheme="minorHAnsi" w:cstheme="minorHAnsi"/>
          <w:color w:val="000000" w:themeColor="text1"/>
        </w:rPr>
        <w:t>] W przypadku podejmowania przez Wykonawcę działań skutkujących niewykonaniem lub nienależytym wykonaniem przez Wykonawcę zobowiązania do Komercjalizacji Wyników Prac B+R</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 xml:space="preserve">zgodnie z </w:t>
      </w:r>
      <w:r w:rsidRPr="00433679">
        <w:rPr>
          <w:rFonts w:asciiTheme="minorHAnsi" w:hAnsiTheme="minorHAnsi" w:cstheme="minorHAnsi"/>
          <w:color w:val="000000" w:themeColor="text1"/>
        </w:rPr>
        <w:fldChar w:fldCharType="begin"/>
      </w:r>
      <w:r w:rsidRPr="00433679">
        <w:rPr>
          <w:rFonts w:asciiTheme="minorHAnsi" w:hAnsiTheme="minorHAnsi" w:cstheme="minorHAnsi"/>
          <w:color w:val="000000" w:themeColor="text1"/>
        </w:rPr>
        <w:instrText xml:space="preserve"> REF _Ref69077683 \n \h  \* MERGEFORMAT </w:instrText>
      </w:r>
      <w:r w:rsidRPr="00433679">
        <w:rPr>
          <w:rFonts w:asciiTheme="minorHAnsi" w:hAnsiTheme="minorHAnsi" w:cstheme="minorHAnsi"/>
          <w:color w:val="000000" w:themeColor="text1"/>
        </w:rPr>
      </w:r>
      <w:r w:rsidRPr="00433679">
        <w:rPr>
          <w:rFonts w:asciiTheme="minorHAnsi" w:hAnsiTheme="minorHAnsi" w:cstheme="minorHAnsi"/>
          <w:color w:val="000000" w:themeColor="text1"/>
        </w:rPr>
        <w:fldChar w:fldCharType="separate"/>
      </w:r>
      <w:r w:rsidR="0071785C" w:rsidRPr="00433679">
        <w:rPr>
          <w:rFonts w:asciiTheme="minorHAnsi" w:hAnsiTheme="minorHAnsi" w:cstheme="minorHAnsi"/>
          <w:color w:val="000000" w:themeColor="text1"/>
        </w:rPr>
        <w:t>ART. 28</w:t>
      </w:r>
      <w:r w:rsidRPr="00433679">
        <w:rPr>
          <w:rFonts w:asciiTheme="minorHAnsi" w:hAnsiTheme="minorHAnsi" w:cstheme="minorHAnsi"/>
          <w:color w:val="000000" w:themeColor="text1"/>
        </w:rPr>
        <w:fldChar w:fldCharType="end"/>
      </w:r>
      <w:r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fldChar w:fldCharType="begin"/>
      </w:r>
      <w:r w:rsidRPr="00433679">
        <w:rPr>
          <w:rFonts w:asciiTheme="minorHAnsi" w:hAnsiTheme="minorHAnsi" w:cstheme="minorHAnsi"/>
          <w:color w:val="000000" w:themeColor="text1"/>
        </w:rPr>
        <w:instrText xml:space="preserve"> REF _Ref69108760 \n \h  \* MERGEFORMAT </w:instrText>
      </w:r>
      <w:r w:rsidRPr="00433679">
        <w:rPr>
          <w:rFonts w:asciiTheme="minorHAnsi" w:hAnsiTheme="minorHAnsi" w:cstheme="minorHAnsi"/>
          <w:color w:val="000000" w:themeColor="text1"/>
        </w:rPr>
      </w:r>
      <w:r w:rsidRPr="00433679">
        <w:rPr>
          <w:rFonts w:asciiTheme="minorHAnsi" w:hAnsiTheme="minorHAnsi" w:cstheme="minorHAnsi"/>
          <w:color w:val="000000" w:themeColor="text1"/>
        </w:rPr>
        <w:fldChar w:fldCharType="separate"/>
      </w:r>
      <w:r w:rsidR="0071785C" w:rsidRPr="00433679">
        <w:rPr>
          <w:rFonts w:asciiTheme="minorHAnsi" w:hAnsiTheme="minorHAnsi" w:cstheme="minorHAnsi"/>
          <w:color w:val="000000" w:themeColor="text1"/>
        </w:rPr>
        <w:t>§1</w:t>
      </w:r>
      <w:r w:rsidRPr="00433679">
        <w:rPr>
          <w:rFonts w:asciiTheme="minorHAnsi" w:hAnsiTheme="minorHAnsi" w:cstheme="minorHAnsi"/>
          <w:color w:val="000000" w:themeColor="text1"/>
        </w:rPr>
        <w:fldChar w:fldCharType="end"/>
      </w:r>
      <w:r w:rsidRPr="00433679">
        <w:rPr>
          <w:rFonts w:asciiTheme="minorHAnsi" w:hAnsiTheme="minorHAnsi" w:cstheme="minorHAnsi"/>
          <w:color w:val="000000" w:themeColor="text1"/>
        </w:rPr>
        <w:t xml:space="preserve"> do </w:t>
      </w:r>
      <w:r w:rsidRPr="00433679">
        <w:rPr>
          <w:rFonts w:asciiTheme="minorHAnsi" w:hAnsiTheme="minorHAnsi" w:cstheme="minorHAnsi"/>
          <w:color w:val="000000" w:themeColor="text1"/>
        </w:rPr>
        <w:fldChar w:fldCharType="begin"/>
      </w:r>
      <w:r w:rsidRPr="00433679">
        <w:rPr>
          <w:rFonts w:asciiTheme="minorHAnsi" w:hAnsiTheme="minorHAnsi" w:cstheme="minorHAnsi"/>
          <w:color w:val="000000" w:themeColor="text1"/>
        </w:rPr>
        <w:instrText xml:space="preserve"> REF _Ref69077688 \n \h  \* MERGEFORMAT </w:instrText>
      </w:r>
      <w:r w:rsidRPr="00433679">
        <w:rPr>
          <w:rFonts w:asciiTheme="minorHAnsi" w:hAnsiTheme="minorHAnsi" w:cstheme="minorHAnsi"/>
          <w:color w:val="000000" w:themeColor="text1"/>
        </w:rPr>
      </w:r>
      <w:r w:rsidRPr="00433679">
        <w:rPr>
          <w:rFonts w:asciiTheme="minorHAnsi" w:hAnsiTheme="minorHAnsi" w:cstheme="minorHAnsi"/>
          <w:color w:val="000000" w:themeColor="text1"/>
        </w:rPr>
        <w:fldChar w:fldCharType="separate"/>
      </w:r>
      <w:r w:rsidR="0071785C" w:rsidRPr="00433679">
        <w:rPr>
          <w:rFonts w:asciiTheme="minorHAnsi" w:hAnsiTheme="minorHAnsi" w:cstheme="minorHAnsi"/>
          <w:color w:val="000000" w:themeColor="text1"/>
        </w:rPr>
        <w:t>§15</w:t>
      </w:r>
      <w:r w:rsidRPr="00433679">
        <w:rPr>
          <w:rFonts w:asciiTheme="minorHAnsi" w:hAnsiTheme="minorHAnsi" w:cstheme="minorHAnsi"/>
          <w:color w:val="000000" w:themeColor="text1"/>
        </w:rPr>
        <w:fldChar w:fldCharType="end"/>
      </w:r>
      <w:r w:rsidRPr="00433679">
        <w:rPr>
          <w:rFonts w:asciiTheme="minorHAnsi" w:hAnsiTheme="minorHAnsi" w:cstheme="minorHAnsi"/>
          <w:color w:val="000000" w:themeColor="text1"/>
        </w:rPr>
        <w:t>, NCBR będzie równolegle uprawniony do:</w:t>
      </w:r>
      <w:bookmarkEnd w:id="358"/>
    </w:p>
    <w:p w14:paraId="3C54DB99" w14:textId="5BBC3B8F" w:rsidR="009951B5" w:rsidRPr="00433679" w:rsidRDefault="009951B5" w:rsidP="00433679">
      <w:pPr>
        <w:pStyle w:val="Akapitzlist"/>
        <w:numPr>
          <w:ilvl w:val="0"/>
          <w:numId w:val="51"/>
        </w:numPr>
        <w:spacing w:before="60" w:after="60"/>
        <w:jc w:val="both"/>
        <w:rPr>
          <w:rFonts w:asciiTheme="minorHAnsi" w:hAnsiTheme="minorHAnsi" w:cstheme="minorHAnsi"/>
          <w:color w:val="000000" w:themeColor="text1"/>
        </w:rPr>
      </w:pPr>
      <w:bookmarkStart w:id="359" w:name="_Ref69077761"/>
      <w:r w:rsidRPr="00433679">
        <w:rPr>
          <w:rFonts w:asciiTheme="minorHAnsi" w:hAnsiTheme="minorHAnsi" w:cstheme="minorHAnsi"/>
          <w:color w:val="000000" w:themeColor="text1"/>
        </w:rPr>
        <w:t>wezwania Wykonawcy do Komercjalizacji Wyników Prac B+R</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zgodnie z Umową, w terminie określonym w wezwaniu</w:t>
      </w:r>
      <w:r w:rsidR="00D72DAD">
        <w:rPr>
          <w:rFonts w:asciiTheme="minorHAnsi" w:hAnsiTheme="minorHAnsi" w:cstheme="minorHAnsi"/>
          <w:color w:val="000000" w:themeColor="text1"/>
        </w:rPr>
        <w:t xml:space="preserve">, </w:t>
      </w:r>
      <w:r w:rsidR="00D72DAD">
        <w:rPr>
          <w:rFonts w:asciiTheme="minorHAnsi" w:hAnsiTheme="minorHAnsi"/>
          <w:color w:val="000000" w:themeColor="text1"/>
        </w:rPr>
        <w:t>nie krótszym niż 14 dni</w:t>
      </w:r>
      <w:r w:rsidRPr="00433679">
        <w:rPr>
          <w:rFonts w:asciiTheme="minorHAnsi" w:hAnsiTheme="minorHAnsi" w:cstheme="minorHAnsi"/>
          <w:color w:val="000000" w:themeColor="text1"/>
        </w:rPr>
        <w:t>;</w:t>
      </w:r>
      <w:bookmarkEnd w:id="359"/>
      <w:r w:rsidRPr="00433679">
        <w:rPr>
          <w:rFonts w:asciiTheme="minorHAnsi" w:hAnsiTheme="minorHAnsi" w:cstheme="minorHAnsi"/>
          <w:color w:val="000000" w:themeColor="text1"/>
        </w:rPr>
        <w:t xml:space="preserve"> </w:t>
      </w:r>
    </w:p>
    <w:p w14:paraId="1E795D51" w14:textId="03BE7726" w:rsidR="009951B5" w:rsidRPr="00433679" w:rsidRDefault="009951B5" w:rsidP="00433679">
      <w:pPr>
        <w:pStyle w:val="Akapitzlist"/>
        <w:numPr>
          <w:ilvl w:val="0"/>
          <w:numId w:val="51"/>
        </w:numPr>
        <w:spacing w:before="60" w:after="60"/>
        <w:jc w:val="both"/>
        <w:rPr>
          <w:rFonts w:asciiTheme="minorHAnsi" w:hAnsiTheme="minorHAnsi" w:cstheme="minorHAnsi"/>
          <w:color w:val="000000" w:themeColor="text1"/>
        </w:rPr>
      </w:pPr>
      <w:bookmarkStart w:id="360" w:name="_Ref68077755"/>
      <w:r w:rsidRPr="00433679">
        <w:rPr>
          <w:rFonts w:asciiTheme="minorHAnsi" w:hAnsiTheme="minorHAnsi" w:cstheme="minorHAnsi"/>
          <w:color w:val="000000" w:themeColor="text1"/>
        </w:rPr>
        <w:t xml:space="preserve">udzielania sublicencji na korzystanie z Wyników Prac B+R, a </w:t>
      </w:r>
      <w:r w:rsidRPr="00433679">
        <w:rPr>
          <w:rFonts w:asciiTheme="minorHAnsi" w:hAnsiTheme="minorHAnsi" w:cstheme="minorHAnsi"/>
          <w:color w:val="000000" w:themeColor="text1"/>
        </w:rPr>
        <w:fldChar w:fldCharType="begin"/>
      </w:r>
      <w:r w:rsidRPr="00433679">
        <w:rPr>
          <w:rFonts w:asciiTheme="minorHAnsi" w:hAnsiTheme="minorHAnsi" w:cstheme="minorHAnsi"/>
          <w:color w:val="000000" w:themeColor="text1"/>
        </w:rPr>
        <w:instrText xml:space="preserve"> REF _Ref69108994 \n \h  \* MERGEFORMAT </w:instrText>
      </w:r>
      <w:r w:rsidRPr="00433679">
        <w:rPr>
          <w:rFonts w:asciiTheme="minorHAnsi" w:hAnsiTheme="minorHAnsi" w:cstheme="minorHAnsi"/>
          <w:color w:val="000000" w:themeColor="text1"/>
        </w:rPr>
      </w:r>
      <w:r w:rsidRPr="00433679">
        <w:rPr>
          <w:rFonts w:asciiTheme="minorHAnsi" w:hAnsiTheme="minorHAnsi" w:cstheme="minorHAnsi"/>
          <w:color w:val="000000" w:themeColor="text1"/>
        </w:rPr>
        <w:fldChar w:fldCharType="separate"/>
      </w:r>
      <w:r w:rsidR="0071785C" w:rsidRPr="00433679">
        <w:rPr>
          <w:rFonts w:asciiTheme="minorHAnsi" w:hAnsiTheme="minorHAnsi" w:cstheme="minorHAnsi"/>
          <w:color w:val="000000" w:themeColor="text1"/>
        </w:rPr>
        <w:t>§22</w:t>
      </w:r>
      <w:r w:rsidRPr="00433679">
        <w:rPr>
          <w:rFonts w:asciiTheme="minorHAnsi" w:hAnsiTheme="minorHAnsi" w:cstheme="minorHAnsi"/>
          <w:color w:val="000000" w:themeColor="text1"/>
        </w:rPr>
        <w:fldChar w:fldCharType="end"/>
      </w:r>
      <w:r w:rsidRPr="00433679">
        <w:rPr>
          <w:rFonts w:asciiTheme="minorHAnsi" w:hAnsiTheme="minorHAnsi" w:cstheme="minorHAnsi"/>
          <w:color w:val="000000" w:themeColor="text1"/>
        </w:rPr>
        <w:t xml:space="preserve"> nie stosuje się.</w:t>
      </w:r>
      <w:bookmarkEnd w:id="360"/>
    </w:p>
    <w:p w14:paraId="30FDB302" w14:textId="3A797089" w:rsidR="009951B5" w:rsidRPr="00433679" w:rsidRDefault="009951B5" w:rsidP="00433679">
      <w:pPr>
        <w:pStyle w:val="Akapitzlist"/>
        <w:numPr>
          <w:ilvl w:val="1"/>
          <w:numId w:val="14"/>
        </w:numPr>
        <w:spacing w:before="60" w:after="60"/>
        <w:ind w:left="426" w:hanging="426"/>
        <w:jc w:val="both"/>
        <w:rPr>
          <w:rFonts w:asciiTheme="minorHAnsi" w:hAnsiTheme="minorHAnsi" w:cstheme="minorHAnsi"/>
          <w:color w:val="000000" w:themeColor="text1"/>
        </w:rPr>
      </w:pPr>
      <w:bookmarkStart w:id="361" w:name="_Ref69078052"/>
      <w:r w:rsidRPr="00433679">
        <w:rPr>
          <w:rFonts w:asciiTheme="minorHAnsi" w:hAnsiTheme="minorHAnsi" w:cstheme="minorHAnsi"/>
          <w:color w:val="000000" w:themeColor="text1"/>
        </w:rPr>
        <w:t>[</w:t>
      </w:r>
      <w:r w:rsidRPr="00433679">
        <w:rPr>
          <w:rFonts w:asciiTheme="minorHAnsi" w:hAnsiTheme="minorHAnsi" w:cstheme="minorHAnsi"/>
          <w:b/>
          <w:bCs/>
          <w:color w:val="000000" w:themeColor="text1"/>
        </w:rPr>
        <w:t xml:space="preserve">Sankcja za naruszenie zobowiązań związanych z </w:t>
      </w:r>
      <w:r w:rsidR="00305436" w:rsidRPr="00433679">
        <w:rPr>
          <w:rFonts w:asciiTheme="minorHAnsi" w:hAnsiTheme="minorHAnsi" w:cstheme="minorHAnsi"/>
          <w:b/>
          <w:bCs/>
          <w:color w:val="000000" w:themeColor="text1"/>
        </w:rPr>
        <w:t>komercjalizacją</w:t>
      </w:r>
      <w:r w:rsidRPr="00433679">
        <w:rPr>
          <w:rFonts w:asciiTheme="minorHAnsi" w:hAnsiTheme="minorHAnsi" w:cstheme="minorHAnsi"/>
          <w:color w:val="000000" w:themeColor="text1"/>
        </w:rPr>
        <w:t>] W przypadku:</w:t>
      </w:r>
      <w:bookmarkEnd w:id="361"/>
    </w:p>
    <w:p w14:paraId="0FC9319D" w14:textId="36C9F6DF" w:rsidR="009951B5" w:rsidRPr="00433679" w:rsidRDefault="009951B5" w:rsidP="00433679">
      <w:pPr>
        <w:pStyle w:val="Akapitzlist"/>
        <w:numPr>
          <w:ilvl w:val="2"/>
          <w:numId w:val="14"/>
        </w:numPr>
        <w:spacing w:before="60" w:after="60"/>
        <w:ind w:left="1134" w:hanging="425"/>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niewykonania lub nienależytego wykonania zobowiązania Wykonawcy do realizacji wezwania w terminie wskazanym w wezwaniu, o którym mowa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_Ref68077751 \n \h </w:instrText>
      </w:r>
      <w:r w:rsidRPr="00433679">
        <w:rPr>
          <w:rFonts w:asciiTheme="minorHAnsi" w:hAnsiTheme="minorHAnsi" w:cstheme="minorHAnsi"/>
          <w:color w:val="000000" w:themeColor="text1"/>
          <w:shd w:val="clear" w:color="auto" w:fill="E6E6E6"/>
        </w:rPr>
        <w:instrText xml:space="preserve">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§16</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shd w:val="clear" w:color="auto" w:fill="E6E6E6"/>
        </w:rPr>
        <w:t xml:space="preserve"> pkt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shd w:val="clear" w:color="auto" w:fill="E6E6E6"/>
        </w:rPr>
        <w:instrText xml:space="preserve"> REF _Ref69077761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shd w:val="clear" w:color="auto" w:fill="E6E6E6"/>
        </w:rPr>
        <w:t>1)</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albo </w:t>
      </w:r>
    </w:p>
    <w:p w14:paraId="34811E5D" w14:textId="44CA4A78" w:rsidR="009951B5" w:rsidRPr="00433679" w:rsidRDefault="009951B5" w:rsidP="00433679">
      <w:pPr>
        <w:pStyle w:val="Akapitzlist"/>
        <w:numPr>
          <w:ilvl w:val="2"/>
          <w:numId w:val="14"/>
        </w:numPr>
        <w:spacing w:before="60" w:after="60"/>
        <w:ind w:left="1134" w:hanging="425"/>
        <w:jc w:val="both"/>
        <w:rPr>
          <w:rFonts w:asciiTheme="minorHAnsi" w:hAnsiTheme="minorHAnsi" w:cstheme="minorHAnsi"/>
          <w:color w:val="000000" w:themeColor="text1"/>
        </w:rPr>
      </w:pPr>
      <w:r w:rsidRPr="00433679">
        <w:rPr>
          <w:rFonts w:asciiTheme="minorHAnsi" w:hAnsiTheme="minorHAnsi" w:cstheme="minorHAnsi"/>
          <w:color w:val="000000" w:themeColor="text1"/>
        </w:rPr>
        <w:t>w przypadku gdy w terminie 5 lat od uzyskania przez Wykonawcę Odbioru Etapu I albo Odbioru Etapu I z Uwagami nie doszło do Komercjalizacji Wyników Prac B+R</w:t>
      </w:r>
      <w:r w:rsidR="00365D57" w:rsidRPr="00433679">
        <w:rPr>
          <w:rFonts w:asciiTheme="minorHAnsi" w:hAnsiTheme="minorHAnsi" w:cstheme="minorHAnsi"/>
          <w:color w:val="000000" w:themeColor="text1"/>
        </w:rPr>
        <w:t>,</w:t>
      </w:r>
    </w:p>
    <w:p w14:paraId="5876B6D1" w14:textId="6D8A0D36" w:rsidR="009951B5" w:rsidRPr="00433679" w:rsidRDefault="009951B5" w:rsidP="00433679">
      <w:pPr>
        <w:pStyle w:val="Akapitzlist"/>
        <w:spacing w:before="60" w:after="60"/>
        <w:ind w:left="709"/>
        <w:jc w:val="both"/>
        <w:rPr>
          <w:rFonts w:asciiTheme="minorHAnsi" w:hAnsiTheme="minorHAnsi" w:cstheme="minorHAnsi"/>
          <w:color w:val="000000" w:themeColor="text1"/>
        </w:rPr>
      </w:pPr>
      <w:r w:rsidRPr="00433679">
        <w:rPr>
          <w:rFonts w:asciiTheme="minorHAnsi" w:hAnsiTheme="minorHAnsi" w:cstheme="minorHAnsi"/>
          <w:color w:val="000000" w:themeColor="text1"/>
        </w:rPr>
        <w:t>NCBR jest uprawniony żądać, aby Wykonawca w terminie maksymalnie 60 dni od wystąpienia którejkolwiek z przesłanek wskazanych w powyższych punktach i bez zbędnej zwłoki dokonał zawarcia umowy (w formie pisemnej pod rygorem nieważności) przenoszącej całość Foreground IP do Wyników Prac B+R</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na rzecz NCBR, bezwarunkowo, bez ograniczeń czasowych, terytorialnych i żadnych innych, bez wynagrodzenia odrębnego względem płatności otrzymanych na podstawie Umowy, w najszerszym dopuszczalnym przez prawo zakresie, w szczególności w zakresie nie węższym niż ten odpowiednio określony w</w:t>
      </w:r>
      <w:r w:rsidRPr="00433679">
        <w:rPr>
          <w:rFonts w:asciiTheme="minorHAnsi" w:eastAsia="Times New Roman" w:hAnsiTheme="minorHAnsi" w:cstheme="minorHAnsi"/>
          <w:color w:val="000000" w:themeColor="text1"/>
          <w:lang w:eastAsia="ar-SA"/>
        </w:rPr>
        <w:t> </w:t>
      </w:r>
      <w:r w:rsidR="00626DDB" w:rsidRPr="00433679">
        <w:rPr>
          <w:rFonts w:asciiTheme="minorHAnsi" w:hAnsiTheme="minorHAnsi" w:cstheme="minorHAnsi"/>
          <w:color w:val="000000" w:themeColor="text1"/>
          <w:shd w:val="clear" w:color="auto" w:fill="E6E6E6"/>
        </w:rPr>
        <w:fldChar w:fldCharType="begin"/>
      </w:r>
      <w:r w:rsidR="00626DDB" w:rsidRPr="00433679">
        <w:rPr>
          <w:rFonts w:asciiTheme="minorHAnsi" w:hAnsiTheme="minorHAnsi" w:cstheme="minorHAnsi"/>
          <w:color w:val="000000" w:themeColor="text1"/>
        </w:rPr>
        <w:instrText xml:space="preserve"> REF _Ref70329525 \n \h </w:instrText>
      </w:r>
      <w:r w:rsidR="0090300A" w:rsidRPr="00433679">
        <w:rPr>
          <w:rFonts w:asciiTheme="minorHAnsi" w:hAnsiTheme="minorHAnsi" w:cstheme="minorHAnsi"/>
          <w:color w:val="000000" w:themeColor="text1"/>
          <w:shd w:val="clear" w:color="auto" w:fill="E6E6E6"/>
        </w:rPr>
        <w:instrText xml:space="preserve"> \* MERGEFORMAT </w:instrText>
      </w:r>
      <w:r w:rsidR="00626DDB" w:rsidRPr="00433679">
        <w:rPr>
          <w:rFonts w:asciiTheme="minorHAnsi" w:hAnsiTheme="minorHAnsi" w:cstheme="minorHAnsi"/>
          <w:color w:val="000000" w:themeColor="text1"/>
          <w:shd w:val="clear" w:color="auto" w:fill="E6E6E6"/>
        </w:rPr>
      </w:r>
      <w:r w:rsidR="00626DDB"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28</w:t>
      </w:r>
      <w:r w:rsidR="00626DDB" w:rsidRPr="00433679">
        <w:rPr>
          <w:rFonts w:asciiTheme="minorHAnsi" w:hAnsiTheme="minorHAnsi" w:cstheme="minorHAnsi"/>
          <w:color w:val="000000" w:themeColor="text1"/>
          <w:shd w:val="clear" w:color="auto" w:fill="E6E6E6"/>
        </w:rPr>
        <w:fldChar w:fldCharType="end"/>
      </w:r>
      <w:r w:rsidR="00626DDB" w:rsidRPr="00433679">
        <w:rPr>
          <w:rFonts w:asciiTheme="minorHAnsi" w:hAnsiTheme="minorHAnsi" w:cstheme="minorHAnsi"/>
          <w:color w:val="000000" w:themeColor="text1"/>
          <w:shd w:val="clear" w:color="auto" w:fill="E6E6E6"/>
        </w:rPr>
        <w:t xml:space="preserve"> </w:t>
      </w:r>
      <w:r w:rsidR="00626DDB" w:rsidRPr="00433679">
        <w:rPr>
          <w:rFonts w:asciiTheme="minorHAnsi" w:hAnsiTheme="minorHAnsi" w:cstheme="minorHAnsi"/>
          <w:color w:val="000000" w:themeColor="text1"/>
          <w:shd w:val="clear" w:color="auto" w:fill="E6E6E6"/>
        </w:rPr>
        <w:fldChar w:fldCharType="begin"/>
      </w:r>
      <w:r w:rsidR="00626DDB" w:rsidRPr="00433679">
        <w:rPr>
          <w:rFonts w:asciiTheme="minorHAnsi" w:hAnsiTheme="minorHAnsi" w:cstheme="minorHAnsi"/>
          <w:color w:val="000000" w:themeColor="text1"/>
          <w:shd w:val="clear" w:color="auto" w:fill="E6E6E6"/>
        </w:rPr>
        <w:instrText xml:space="preserve"> REF _Ref69109617 \n \h </w:instrText>
      </w:r>
      <w:r w:rsidR="0090300A" w:rsidRPr="00433679">
        <w:rPr>
          <w:rFonts w:asciiTheme="minorHAnsi" w:hAnsiTheme="minorHAnsi" w:cstheme="minorHAnsi"/>
          <w:color w:val="000000" w:themeColor="text1"/>
          <w:shd w:val="clear" w:color="auto" w:fill="E6E6E6"/>
        </w:rPr>
        <w:instrText xml:space="preserve"> \* MERGEFORMAT </w:instrText>
      </w:r>
      <w:r w:rsidR="00626DDB" w:rsidRPr="00433679">
        <w:rPr>
          <w:rFonts w:asciiTheme="minorHAnsi" w:hAnsiTheme="minorHAnsi" w:cstheme="minorHAnsi"/>
          <w:color w:val="000000" w:themeColor="text1"/>
          <w:shd w:val="clear" w:color="auto" w:fill="E6E6E6"/>
        </w:rPr>
      </w:r>
      <w:r w:rsidR="00626DDB"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shd w:val="clear" w:color="auto" w:fill="E6E6E6"/>
        </w:rPr>
        <w:t>§21</w:t>
      </w:r>
      <w:r w:rsidR="00626DDB" w:rsidRPr="00433679">
        <w:rPr>
          <w:rFonts w:asciiTheme="minorHAnsi" w:hAnsiTheme="minorHAnsi" w:cstheme="minorHAnsi"/>
          <w:color w:val="000000" w:themeColor="text1"/>
          <w:shd w:val="clear" w:color="auto" w:fill="E6E6E6"/>
        </w:rPr>
        <w:fldChar w:fldCharType="end"/>
      </w:r>
      <w:r w:rsidR="00626DDB" w:rsidRPr="00433679">
        <w:rPr>
          <w:rFonts w:asciiTheme="minorHAnsi" w:eastAsia="Times New Roman" w:hAnsiTheme="minorHAnsi" w:cstheme="minorHAnsi"/>
          <w:color w:val="000000" w:themeColor="text1"/>
          <w:lang w:eastAsia="ar-SA"/>
        </w:rPr>
        <w:t xml:space="preserve"> </w:t>
      </w:r>
      <w:r w:rsidRPr="00433679">
        <w:rPr>
          <w:rFonts w:asciiTheme="minorHAnsi" w:eastAsia="Times New Roman" w:hAnsiTheme="minorHAnsi" w:cstheme="minorHAnsi"/>
          <w:color w:val="000000" w:themeColor="text1"/>
          <w:lang w:eastAsia="ar-SA"/>
        </w:rPr>
        <w:t xml:space="preserve">(tj. przeniesienie Foreground IP do </w:t>
      </w:r>
      <w:r w:rsidRPr="00433679">
        <w:rPr>
          <w:rFonts w:asciiTheme="minorHAnsi" w:hAnsiTheme="minorHAnsi" w:cstheme="minorHAnsi"/>
          <w:color w:val="000000" w:themeColor="text1"/>
        </w:rPr>
        <w:t>Wyników Prac B+R</w:t>
      </w:r>
      <w:r w:rsidR="009D405D" w:rsidRPr="00433679">
        <w:rPr>
          <w:rFonts w:asciiTheme="minorHAnsi" w:hAnsiTheme="minorHAnsi" w:cstheme="minorHAnsi"/>
          <w:color w:val="000000" w:themeColor="text1"/>
        </w:rPr>
        <w:t xml:space="preserve"> </w:t>
      </w:r>
      <w:r w:rsidRPr="00433679">
        <w:rPr>
          <w:rFonts w:asciiTheme="minorHAnsi" w:eastAsia="Times New Roman" w:hAnsiTheme="minorHAnsi" w:cstheme="minorHAnsi"/>
          <w:color w:val="000000" w:themeColor="text1"/>
          <w:lang w:eastAsia="ar-SA"/>
        </w:rPr>
        <w:t>będzie uprawiało NCBR w szczególności do korzystania z i rozporządzania wszelkimi Wynikami Prac B+R</w:t>
      </w:r>
      <w:r w:rsidR="009D405D" w:rsidRPr="00433679">
        <w:rPr>
          <w:rFonts w:asciiTheme="minorHAnsi" w:eastAsia="Times New Roman" w:hAnsiTheme="minorHAnsi" w:cstheme="minorHAnsi"/>
          <w:color w:val="000000" w:themeColor="text1"/>
          <w:lang w:eastAsia="ar-SA"/>
        </w:rPr>
        <w:t xml:space="preserve"> </w:t>
      </w:r>
      <w:r w:rsidRPr="00433679">
        <w:rPr>
          <w:rFonts w:asciiTheme="minorHAnsi" w:eastAsia="Times New Roman" w:hAnsiTheme="minorHAnsi" w:cstheme="minorHAnsi"/>
          <w:color w:val="000000" w:themeColor="text1"/>
          <w:lang w:eastAsia="ar-SA"/>
        </w:rPr>
        <w:t xml:space="preserve">na polach eksploatacji </w:t>
      </w:r>
      <w:r w:rsidRPr="00433679">
        <w:rPr>
          <w:rFonts w:asciiTheme="minorHAnsi" w:hAnsiTheme="minorHAnsi" w:cstheme="minorHAnsi"/>
          <w:color w:val="000000" w:themeColor="text1"/>
        </w:rPr>
        <w:t>określonyc</w:t>
      </w:r>
      <w:r w:rsidRPr="00433679">
        <w:rPr>
          <w:rFonts w:asciiTheme="minorHAnsi" w:eastAsia="Times New Roman" w:hAnsiTheme="minorHAnsi" w:cstheme="minorHAnsi"/>
          <w:color w:val="000000" w:themeColor="text1"/>
          <w:lang w:eastAsia="ar-SA"/>
        </w:rPr>
        <w:t xml:space="preserve">h </w:t>
      </w:r>
      <w:r w:rsidRPr="00433679">
        <w:rPr>
          <w:rFonts w:asciiTheme="minorHAnsi" w:hAnsiTheme="minorHAnsi" w:cstheme="minorHAnsi"/>
          <w:color w:val="000000" w:themeColor="text1"/>
        </w:rPr>
        <w:t xml:space="preserve">w </w:t>
      </w:r>
      <w:r w:rsidR="00626DDB" w:rsidRPr="00433679">
        <w:rPr>
          <w:rFonts w:asciiTheme="minorHAnsi" w:hAnsiTheme="minorHAnsi" w:cstheme="minorHAnsi"/>
          <w:color w:val="000000" w:themeColor="text1"/>
          <w:shd w:val="clear" w:color="auto" w:fill="E6E6E6"/>
        </w:rPr>
        <w:fldChar w:fldCharType="begin"/>
      </w:r>
      <w:r w:rsidR="00626DDB" w:rsidRPr="00433679">
        <w:rPr>
          <w:rFonts w:asciiTheme="minorHAnsi" w:hAnsiTheme="minorHAnsi" w:cstheme="minorHAnsi"/>
          <w:color w:val="000000" w:themeColor="text1"/>
        </w:rPr>
        <w:instrText xml:space="preserve"> REF _Ref70329525 \n \h </w:instrText>
      </w:r>
      <w:r w:rsidR="0090300A" w:rsidRPr="00433679">
        <w:rPr>
          <w:rFonts w:asciiTheme="minorHAnsi" w:hAnsiTheme="minorHAnsi" w:cstheme="minorHAnsi"/>
          <w:color w:val="000000" w:themeColor="text1"/>
          <w:shd w:val="clear" w:color="auto" w:fill="E6E6E6"/>
        </w:rPr>
        <w:instrText xml:space="preserve"> \* MERGEFORMAT </w:instrText>
      </w:r>
      <w:r w:rsidR="00626DDB" w:rsidRPr="00433679">
        <w:rPr>
          <w:rFonts w:asciiTheme="minorHAnsi" w:hAnsiTheme="minorHAnsi" w:cstheme="minorHAnsi"/>
          <w:color w:val="000000" w:themeColor="text1"/>
          <w:shd w:val="clear" w:color="auto" w:fill="E6E6E6"/>
        </w:rPr>
      </w:r>
      <w:r w:rsidR="00626DDB"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28</w:t>
      </w:r>
      <w:r w:rsidR="00626DDB" w:rsidRPr="00433679">
        <w:rPr>
          <w:rFonts w:asciiTheme="minorHAnsi" w:hAnsiTheme="minorHAnsi" w:cstheme="minorHAnsi"/>
          <w:color w:val="000000" w:themeColor="text1"/>
          <w:shd w:val="clear" w:color="auto" w:fill="E6E6E6"/>
        </w:rPr>
        <w:fldChar w:fldCharType="end"/>
      </w:r>
      <w:r w:rsidR="00626DDB" w:rsidRPr="00433679">
        <w:rPr>
          <w:rFonts w:asciiTheme="minorHAnsi" w:hAnsiTheme="minorHAnsi" w:cstheme="minorHAnsi"/>
          <w:color w:val="000000" w:themeColor="text1"/>
          <w:shd w:val="clear" w:color="auto" w:fill="E6E6E6"/>
        </w:rPr>
        <w:t xml:space="preserve"> </w:t>
      </w:r>
      <w:r w:rsidR="00626DDB" w:rsidRPr="00433679">
        <w:rPr>
          <w:rFonts w:asciiTheme="minorHAnsi" w:hAnsiTheme="minorHAnsi" w:cstheme="minorHAnsi"/>
          <w:color w:val="000000" w:themeColor="text1"/>
          <w:shd w:val="clear" w:color="auto" w:fill="E6E6E6"/>
        </w:rPr>
        <w:fldChar w:fldCharType="begin"/>
      </w:r>
      <w:r w:rsidR="00626DDB" w:rsidRPr="00433679">
        <w:rPr>
          <w:rFonts w:asciiTheme="minorHAnsi" w:hAnsiTheme="minorHAnsi" w:cstheme="minorHAnsi"/>
          <w:color w:val="000000" w:themeColor="text1"/>
          <w:shd w:val="clear" w:color="auto" w:fill="E6E6E6"/>
        </w:rPr>
        <w:instrText xml:space="preserve"> REF _Ref69109617 \n \h </w:instrText>
      </w:r>
      <w:r w:rsidR="0090300A" w:rsidRPr="00433679">
        <w:rPr>
          <w:rFonts w:asciiTheme="minorHAnsi" w:hAnsiTheme="minorHAnsi" w:cstheme="minorHAnsi"/>
          <w:color w:val="000000" w:themeColor="text1"/>
          <w:shd w:val="clear" w:color="auto" w:fill="E6E6E6"/>
        </w:rPr>
        <w:instrText xml:space="preserve"> \* MERGEFORMAT </w:instrText>
      </w:r>
      <w:r w:rsidR="00626DDB" w:rsidRPr="00433679">
        <w:rPr>
          <w:rFonts w:asciiTheme="minorHAnsi" w:hAnsiTheme="minorHAnsi" w:cstheme="minorHAnsi"/>
          <w:color w:val="000000" w:themeColor="text1"/>
          <w:shd w:val="clear" w:color="auto" w:fill="E6E6E6"/>
        </w:rPr>
      </w:r>
      <w:r w:rsidR="00626DDB"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shd w:val="clear" w:color="auto" w:fill="E6E6E6"/>
        </w:rPr>
        <w:t>§21</w:t>
      </w:r>
      <w:r w:rsidR="00626DDB"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w:t>
      </w:r>
      <w:r w:rsidRPr="00433679">
        <w:rPr>
          <w:rFonts w:asciiTheme="minorHAnsi" w:eastAsia="Times New Roman" w:hAnsiTheme="minorHAnsi" w:cstheme="minorHAnsi"/>
          <w:color w:val="000000" w:themeColor="text1"/>
          <w:lang w:eastAsia="ar-SA"/>
        </w:rPr>
        <w:t xml:space="preserve">. Zobowiązania, oświadczenia i gwarancje Wykonawcy zawarte w </w:t>
      </w:r>
      <w:r w:rsidR="00626DDB" w:rsidRPr="00433679">
        <w:rPr>
          <w:rFonts w:asciiTheme="minorHAnsi" w:eastAsia="Times New Roman" w:hAnsiTheme="minorHAnsi" w:cstheme="minorHAnsi"/>
          <w:color w:val="000000" w:themeColor="text1"/>
          <w:shd w:val="clear" w:color="auto" w:fill="E6E6E6"/>
          <w:lang w:eastAsia="ar-SA"/>
        </w:rPr>
        <w:fldChar w:fldCharType="begin"/>
      </w:r>
      <w:r w:rsidR="00626DDB" w:rsidRPr="00433679">
        <w:rPr>
          <w:rFonts w:asciiTheme="minorHAnsi" w:eastAsia="Times New Roman" w:hAnsiTheme="minorHAnsi" w:cstheme="minorHAnsi"/>
          <w:color w:val="000000" w:themeColor="text1"/>
          <w:lang w:eastAsia="ar-SA"/>
        </w:rPr>
        <w:instrText xml:space="preserve"> REF _Ref69139558 \n \h </w:instrText>
      </w:r>
      <w:r w:rsidR="0090300A" w:rsidRPr="00433679">
        <w:rPr>
          <w:rFonts w:asciiTheme="minorHAnsi" w:eastAsia="Times New Roman" w:hAnsiTheme="minorHAnsi" w:cstheme="minorHAnsi"/>
          <w:color w:val="000000" w:themeColor="text1"/>
          <w:shd w:val="clear" w:color="auto" w:fill="E6E6E6"/>
          <w:lang w:eastAsia="ar-SA"/>
        </w:rPr>
        <w:instrText xml:space="preserve"> \* MERGEFORMAT </w:instrText>
      </w:r>
      <w:r w:rsidR="00626DDB" w:rsidRPr="00433679">
        <w:rPr>
          <w:rFonts w:asciiTheme="minorHAnsi" w:eastAsia="Times New Roman" w:hAnsiTheme="minorHAnsi" w:cstheme="minorHAnsi"/>
          <w:color w:val="000000" w:themeColor="text1"/>
          <w:shd w:val="clear" w:color="auto" w:fill="E6E6E6"/>
          <w:lang w:eastAsia="ar-SA"/>
        </w:rPr>
      </w:r>
      <w:r w:rsidR="00626DDB" w:rsidRPr="00433679">
        <w:rPr>
          <w:rFonts w:asciiTheme="minorHAnsi" w:eastAsia="Times New Roman" w:hAnsiTheme="minorHAnsi" w:cstheme="minorHAnsi"/>
          <w:color w:val="000000" w:themeColor="text1"/>
          <w:shd w:val="clear" w:color="auto" w:fill="E6E6E6"/>
          <w:lang w:eastAsia="ar-SA"/>
        </w:rPr>
        <w:fldChar w:fldCharType="separate"/>
      </w:r>
      <w:r w:rsidR="0071785C" w:rsidRPr="00433679">
        <w:rPr>
          <w:rFonts w:asciiTheme="minorHAnsi" w:eastAsia="Times New Roman" w:hAnsiTheme="minorHAnsi" w:cstheme="minorHAnsi"/>
          <w:color w:val="000000" w:themeColor="text1"/>
          <w:lang w:eastAsia="ar-SA"/>
        </w:rPr>
        <w:t>ART. 27</w:t>
      </w:r>
      <w:r w:rsidR="00626DDB" w:rsidRPr="00433679">
        <w:rPr>
          <w:rFonts w:asciiTheme="minorHAnsi" w:eastAsia="Times New Roman" w:hAnsiTheme="minorHAnsi" w:cstheme="minorHAnsi"/>
          <w:color w:val="000000" w:themeColor="text1"/>
          <w:shd w:val="clear" w:color="auto" w:fill="E6E6E6"/>
          <w:lang w:eastAsia="ar-SA"/>
        </w:rPr>
        <w:fldChar w:fldCharType="end"/>
      </w:r>
      <w:r w:rsidRPr="00433679">
        <w:rPr>
          <w:rFonts w:asciiTheme="minorHAnsi" w:eastAsia="Times New Roman" w:hAnsiTheme="minorHAnsi" w:cstheme="minorHAnsi"/>
          <w:color w:val="000000" w:themeColor="text1"/>
          <w:lang w:eastAsia="ar-SA"/>
        </w:rPr>
        <w:t xml:space="preserve"> stosuje się odpowiednio. Wykonawca może zwolnić się od zobowiązania do przeniesienia na NCBR całości Foreground IP do </w:t>
      </w:r>
      <w:r w:rsidRPr="00433679">
        <w:rPr>
          <w:rFonts w:asciiTheme="minorHAnsi" w:hAnsiTheme="minorHAnsi" w:cstheme="minorHAnsi"/>
          <w:color w:val="000000" w:themeColor="text1"/>
        </w:rPr>
        <w:t>Wyników Prac B+R</w:t>
      </w:r>
      <w:r w:rsidR="009D405D" w:rsidRPr="00433679">
        <w:rPr>
          <w:rFonts w:asciiTheme="minorHAnsi" w:hAnsiTheme="minorHAnsi" w:cstheme="minorHAnsi"/>
          <w:color w:val="000000" w:themeColor="text1"/>
        </w:rPr>
        <w:t xml:space="preserve"> </w:t>
      </w:r>
      <w:r w:rsidRPr="00433679">
        <w:rPr>
          <w:rFonts w:asciiTheme="minorHAnsi" w:eastAsia="Times New Roman" w:hAnsiTheme="minorHAnsi" w:cstheme="minorHAnsi"/>
          <w:color w:val="000000" w:themeColor="text1"/>
          <w:lang w:eastAsia="ar-SA"/>
        </w:rPr>
        <w:t xml:space="preserve">zawartego w zdaniach poprzedzających poprzez zapłatę na rzecz NCBR, w terminie w którym powinien dokonać przeniesienia na rzecz NCBR całości Foreground IP do </w:t>
      </w:r>
      <w:r w:rsidRPr="00433679">
        <w:rPr>
          <w:rFonts w:asciiTheme="minorHAnsi" w:hAnsiTheme="minorHAnsi" w:cstheme="minorHAnsi"/>
          <w:color w:val="000000" w:themeColor="text1"/>
        </w:rPr>
        <w:t>Wyników Prac B+R</w:t>
      </w:r>
      <w:r w:rsidR="00365D57" w:rsidRPr="00433679">
        <w:rPr>
          <w:rFonts w:asciiTheme="minorHAnsi" w:hAnsiTheme="minorHAnsi" w:cstheme="minorHAnsi"/>
          <w:color w:val="000000" w:themeColor="text1"/>
        </w:rPr>
        <w:t>,</w:t>
      </w:r>
      <w:r w:rsidRPr="00433679">
        <w:rPr>
          <w:rFonts w:asciiTheme="minorHAnsi" w:eastAsia="Times New Roman" w:hAnsiTheme="minorHAnsi" w:cstheme="minorHAnsi"/>
          <w:color w:val="000000" w:themeColor="text1"/>
          <w:lang w:eastAsia="ar-SA"/>
        </w:rPr>
        <w:t xml:space="preserve"> kwoty odpowiadającej Kapitałowi Zwrotu Docelowego wskazanego w </w:t>
      </w:r>
      <w:r w:rsidRPr="00433679">
        <w:rPr>
          <w:rFonts w:asciiTheme="minorHAnsi" w:eastAsia="Times New Roman" w:hAnsiTheme="minorHAnsi" w:cstheme="minorHAnsi"/>
          <w:color w:val="000000" w:themeColor="text1"/>
          <w:lang w:eastAsia="ar-SA"/>
        </w:rPr>
        <w:fldChar w:fldCharType="begin"/>
      </w:r>
      <w:r w:rsidRPr="00433679">
        <w:rPr>
          <w:rFonts w:asciiTheme="minorHAnsi" w:eastAsia="Times New Roman" w:hAnsiTheme="minorHAnsi" w:cstheme="minorHAnsi"/>
          <w:color w:val="000000" w:themeColor="text1"/>
          <w:lang w:eastAsia="ar-SA"/>
        </w:rPr>
        <w:instrText xml:space="preserve"> REF _Ref69077979 \n \h  \* MERGEFORMAT </w:instrText>
      </w:r>
      <w:r w:rsidRPr="00433679">
        <w:rPr>
          <w:rFonts w:asciiTheme="minorHAnsi" w:eastAsia="Times New Roman" w:hAnsiTheme="minorHAnsi" w:cstheme="minorHAnsi"/>
          <w:color w:val="000000" w:themeColor="text1"/>
          <w:lang w:eastAsia="ar-SA"/>
        </w:rPr>
      </w:r>
      <w:r w:rsidRPr="00433679">
        <w:rPr>
          <w:rFonts w:asciiTheme="minorHAnsi" w:eastAsia="Times New Roman" w:hAnsiTheme="minorHAnsi" w:cstheme="minorHAnsi"/>
          <w:color w:val="000000" w:themeColor="text1"/>
          <w:lang w:eastAsia="ar-SA"/>
        </w:rPr>
        <w:fldChar w:fldCharType="separate"/>
      </w:r>
      <w:r w:rsidR="0071785C" w:rsidRPr="00433679">
        <w:rPr>
          <w:rFonts w:asciiTheme="minorHAnsi" w:eastAsia="Times New Roman" w:hAnsiTheme="minorHAnsi" w:cstheme="minorHAnsi"/>
          <w:color w:val="000000" w:themeColor="text1"/>
          <w:lang w:eastAsia="ar-SA"/>
        </w:rPr>
        <w:t>§11</w:t>
      </w:r>
      <w:r w:rsidRPr="00433679">
        <w:rPr>
          <w:rFonts w:asciiTheme="minorHAnsi" w:eastAsia="Times New Roman" w:hAnsiTheme="minorHAnsi" w:cstheme="minorHAnsi"/>
          <w:color w:val="000000" w:themeColor="text1"/>
          <w:lang w:eastAsia="ar-SA"/>
        </w:rPr>
        <w:fldChar w:fldCharType="end"/>
      </w:r>
      <w:r w:rsidRPr="00433679">
        <w:rPr>
          <w:rFonts w:asciiTheme="minorHAnsi" w:eastAsia="Times New Roman" w:hAnsiTheme="minorHAnsi" w:cstheme="minorHAnsi"/>
          <w:color w:val="000000" w:themeColor="text1"/>
          <w:lang w:eastAsia="ar-SA"/>
        </w:rPr>
        <w:t>, pomniejszonej o wartość uprzednio przekazanych NCBR środków tytułem udziału w Przychodzie z Komercjalizacji Wyników Prac B+R i udziału w Przychodzie z Komercjalizacji Technologii Zależnych</w:t>
      </w:r>
      <w:r w:rsidR="00C444D8" w:rsidRPr="00433679">
        <w:rPr>
          <w:rFonts w:asciiTheme="minorHAnsi" w:hAnsiTheme="minorHAnsi" w:cstheme="minorHAnsi"/>
          <w:color w:val="000000" w:themeColor="text1"/>
        </w:rPr>
        <w:t>.</w:t>
      </w:r>
    </w:p>
    <w:p w14:paraId="5D505261" w14:textId="7FED8EB5" w:rsidR="009951B5" w:rsidRPr="00433679" w:rsidRDefault="009951B5" w:rsidP="00433679">
      <w:pPr>
        <w:pStyle w:val="Akapitzlist"/>
        <w:numPr>
          <w:ilvl w:val="1"/>
          <w:numId w:val="14"/>
        </w:numPr>
        <w:spacing w:before="60" w:after="60"/>
        <w:ind w:left="426" w:hanging="426"/>
        <w:jc w:val="both"/>
        <w:rPr>
          <w:rFonts w:asciiTheme="minorHAnsi" w:hAnsiTheme="minorHAnsi" w:cstheme="minorHAnsi"/>
          <w:color w:val="000000" w:themeColor="text1"/>
        </w:rPr>
      </w:pPr>
      <w:bookmarkStart w:id="362" w:name="_Ref69114545"/>
      <w:r w:rsidRPr="00433679">
        <w:rPr>
          <w:rFonts w:asciiTheme="minorHAnsi" w:hAnsiTheme="minorHAnsi" w:cstheme="minorHAnsi"/>
          <w:color w:val="000000" w:themeColor="text1"/>
        </w:rPr>
        <w:t>[</w:t>
      </w:r>
      <w:r w:rsidRPr="00433679">
        <w:rPr>
          <w:rFonts w:asciiTheme="minorHAnsi" w:hAnsiTheme="minorHAnsi" w:cstheme="minorHAnsi"/>
          <w:b/>
          <w:bCs/>
          <w:color w:val="000000" w:themeColor="text1"/>
        </w:rPr>
        <w:t xml:space="preserve">Sankcja za naruszenie zobowiązań związanych z </w:t>
      </w:r>
      <w:r w:rsidR="00305436" w:rsidRPr="00433679">
        <w:rPr>
          <w:rFonts w:asciiTheme="minorHAnsi" w:hAnsiTheme="minorHAnsi" w:cstheme="minorHAnsi"/>
          <w:b/>
          <w:bCs/>
          <w:color w:val="000000" w:themeColor="text1"/>
        </w:rPr>
        <w:t>komercjalizacją</w:t>
      </w:r>
      <w:r w:rsidRPr="00433679">
        <w:rPr>
          <w:rFonts w:asciiTheme="minorHAnsi" w:hAnsiTheme="minorHAnsi" w:cstheme="minorHAnsi"/>
          <w:b/>
          <w:bCs/>
          <w:color w:val="000000" w:themeColor="text1"/>
        </w:rPr>
        <w:t xml:space="preserve"> – ciąg dalszy</w:t>
      </w:r>
      <w:r w:rsidRPr="00433679">
        <w:rPr>
          <w:rFonts w:asciiTheme="minorHAnsi" w:hAnsiTheme="minorHAnsi" w:cstheme="minorHAnsi"/>
          <w:color w:val="000000" w:themeColor="text1"/>
        </w:rPr>
        <w:t xml:space="preserve">] Na terenie państw, których systemy prawne nie przewidują możliwości zbycia praw majątkowych w zakresie, o którym mowa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_Ref69078052 \n \h </w:instrText>
      </w:r>
      <w:r w:rsidRPr="00433679">
        <w:rPr>
          <w:rFonts w:asciiTheme="minorHAnsi" w:hAnsiTheme="minorHAnsi" w:cstheme="minorHAnsi"/>
          <w:color w:val="000000" w:themeColor="text1"/>
          <w:shd w:val="clear" w:color="auto" w:fill="E6E6E6"/>
        </w:rPr>
        <w:instrText xml:space="preserve">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§17</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Wykonawca zobowiązuje się dokonać na rzecz NCBR odpowiednio w </w:t>
      </w:r>
      <w:r w:rsidRPr="00433679">
        <w:rPr>
          <w:rFonts w:asciiTheme="minorHAnsi" w:hAnsiTheme="minorHAnsi" w:cstheme="minorHAnsi"/>
          <w:color w:val="000000" w:themeColor="text1"/>
        </w:rPr>
        <w:lastRenderedPageBreak/>
        <w:t xml:space="preserve">terminie, o którym mowa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_Ref69078052 \n \h </w:instrText>
      </w:r>
      <w:r w:rsidRPr="00433679">
        <w:rPr>
          <w:rFonts w:asciiTheme="minorHAnsi" w:hAnsiTheme="minorHAnsi" w:cstheme="minorHAnsi"/>
          <w:color w:val="000000" w:themeColor="text1"/>
          <w:shd w:val="clear" w:color="auto" w:fill="E6E6E6"/>
        </w:rPr>
        <w:instrText xml:space="preserve">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§17</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najszerszego dopuszczalnego w danym systemie prawnym rozporządzenia tymi prawami lub, jeśli rozporządzenie nie jest dopuszczalne – obciążenia ich na rzecz NCBR – w ten sposób, by osiągnąć rezultat gospodarczy możliwie najbardziej zbliżony do przeniesienia praw majątkowych w zakresie, o którym mowa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_Ref69078052 \n \h </w:instrText>
      </w:r>
      <w:r w:rsidRPr="00433679">
        <w:rPr>
          <w:rFonts w:asciiTheme="minorHAnsi" w:hAnsiTheme="minorHAnsi" w:cstheme="minorHAnsi"/>
          <w:color w:val="000000" w:themeColor="text1"/>
          <w:shd w:val="clear" w:color="auto" w:fill="E6E6E6"/>
        </w:rPr>
        <w:instrText xml:space="preserve">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§17</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Jeżeli skuteczne nabycie przez NCBR lub zarejestrowanie na jego rzecz jakichkolwiek Foreground IP </w:t>
      </w:r>
      <w:r w:rsidRPr="00433679">
        <w:rPr>
          <w:rFonts w:asciiTheme="minorHAnsi" w:eastAsia="Times New Roman" w:hAnsiTheme="minorHAnsi" w:cstheme="minorHAnsi"/>
          <w:color w:val="000000" w:themeColor="text1"/>
          <w:lang w:eastAsia="ar-SA"/>
        </w:rPr>
        <w:t xml:space="preserve">do </w:t>
      </w:r>
      <w:r w:rsidRPr="00433679">
        <w:rPr>
          <w:rFonts w:asciiTheme="minorHAnsi" w:hAnsiTheme="minorHAnsi" w:cstheme="minorHAnsi"/>
          <w:color w:val="000000" w:themeColor="text1"/>
        </w:rPr>
        <w:t>Wyników Prac B+R</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na terytorium całego świata, będzie wymagało jakichkolwiek dodatkowych czynności faktycznych lub prawnych Wykonawca zobowiązuje się, na wezwanie NCBR, niezwłocznie dokonać wszelkich takich czynności.</w:t>
      </w:r>
      <w:bookmarkEnd w:id="362"/>
    </w:p>
    <w:p w14:paraId="6D754700" w14:textId="3553B5F3" w:rsidR="009951B5" w:rsidRPr="00433679" w:rsidRDefault="009951B5" w:rsidP="00433679">
      <w:pPr>
        <w:pStyle w:val="Akapitzlist"/>
        <w:numPr>
          <w:ilvl w:val="1"/>
          <w:numId w:val="14"/>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w:t>
      </w:r>
      <w:r w:rsidRPr="00433679">
        <w:rPr>
          <w:rFonts w:asciiTheme="minorHAnsi" w:hAnsiTheme="minorHAnsi" w:cstheme="minorHAnsi"/>
          <w:b/>
          <w:bCs/>
          <w:color w:val="000000" w:themeColor="text1"/>
        </w:rPr>
        <w:t>Prawo pierwszeństwa</w:t>
      </w:r>
      <w:r w:rsidRPr="00433679">
        <w:rPr>
          <w:rFonts w:asciiTheme="minorHAnsi" w:hAnsiTheme="minorHAnsi" w:cstheme="minorHAnsi"/>
          <w:color w:val="000000" w:themeColor="text1"/>
        </w:rPr>
        <w:t xml:space="preserve">] Niezależnie od innych postanowień Umowy, w przypadku zamiaru zbycia przez Wykonawcę jakiegokolwiek Foreground IP </w:t>
      </w:r>
      <w:r w:rsidRPr="00433679">
        <w:rPr>
          <w:rFonts w:asciiTheme="minorHAnsi" w:eastAsia="Times New Roman" w:hAnsiTheme="minorHAnsi" w:cstheme="minorHAnsi"/>
          <w:color w:val="000000" w:themeColor="text1"/>
          <w:lang w:eastAsia="ar-SA"/>
        </w:rPr>
        <w:t xml:space="preserve">do </w:t>
      </w:r>
      <w:r w:rsidRPr="00433679">
        <w:rPr>
          <w:rFonts w:asciiTheme="minorHAnsi" w:hAnsiTheme="minorHAnsi" w:cstheme="minorHAnsi"/>
          <w:color w:val="000000" w:themeColor="text1"/>
        </w:rPr>
        <w:t>Wyników Prac B+R</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w jakimkolwiek zakresie, przed rozporządzeniem nimi pod jakimkolwiek tytułem, NCBR przysługiwać będzie prawo pierwokupu tych praw, przez okres 10 lat od dnia zawarcia Umowy. NCBR może wykonać prawo pierwokupu w terminie 2 miesięcy od dnia otrzymania pisemnego (forma pisemna pod rygorem nieważności) zawiadomienia od Wykonawcy o zamiarze przeniesienia Foreground IP</w:t>
      </w:r>
      <w:r w:rsidRPr="00433679">
        <w:rPr>
          <w:rFonts w:asciiTheme="minorHAnsi" w:eastAsia="Times New Roman" w:hAnsiTheme="minorHAnsi" w:cstheme="minorHAnsi"/>
          <w:color w:val="000000" w:themeColor="text1"/>
          <w:lang w:eastAsia="ar-SA"/>
        </w:rPr>
        <w:t xml:space="preserve"> do </w:t>
      </w:r>
      <w:r w:rsidRPr="00433679">
        <w:rPr>
          <w:rFonts w:asciiTheme="minorHAnsi" w:hAnsiTheme="minorHAnsi" w:cstheme="minorHAnsi"/>
          <w:color w:val="000000" w:themeColor="text1"/>
        </w:rPr>
        <w:t>Wyników Prac B+R</w:t>
      </w:r>
      <w:r w:rsidR="00C444D8" w:rsidRPr="00433679">
        <w:rPr>
          <w:rFonts w:asciiTheme="minorHAnsi" w:hAnsiTheme="minorHAnsi" w:cstheme="minorHAnsi"/>
          <w:color w:val="000000" w:themeColor="text1"/>
        </w:rPr>
        <w:t>.</w:t>
      </w:r>
      <w:r w:rsidRPr="00433679">
        <w:rPr>
          <w:rFonts w:asciiTheme="minorHAnsi" w:hAnsiTheme="minorHAnsi" w:cstheme="minorHAnsi"/>
          <w:color w:val="000000" w:themeColor="text1"/>
        </w:rPr>
        <w:t xml:space="preserve"> Wykonawca zobowiązuje się również do złożenia NCBR jako pierwszemu pisemnej oferty nabycia Foreground IP </w:t>
      </w:r>
      <w:r w:rsidRPr="00433679">
        <w:rPr>
          <w:rFonts w:asciiTheme="minorHAnsi" w:eastAsia="Times New Roman" w:hAnsiTheme="minorHAnsi" w:cstheme="minorHAnsi"/>
          <w:color w:val="000000" w:themeColor="text1"/>
          <w:lang w:eastAsia="ar-SA"/>
        </w:rPr>
        <w:t xml:space="preserve">do </w:t>
      </w:r>
      <w:r w:rsidRPr="00433679">
        <w:rPr>
          <w:rFonts w:asciiTheme="minorHAnsi" w:hAnsiTheme="minorHAnsi" w:cstheme="minorHAnsi"/>
          <w:color w:val="000000" w:themeColor="text1"/>
        </w:rPr>
        <w:t>Wyników Prac B+R</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(prawo pierwszeństwa).</w:t>
      </w:r>
    </w:p>
    <w:p w14:paraId="4731BD31" w14:textId="77777777" w:rsidR="009951B5" w:rsidRPr="00433679" w:rsidRDefault="009951B5" w:rsidP="00433679">
      <w:pPr>
        <w:pStyle w:val="Akapitzlist"/>
        <w:numPr>
          <w:ilvl w:val="1"/>
          <w:numId w:val="14"/>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w:t>
      </w:r>
      <w:r w:rsidRPr="00433679">
        <w:rPr>
          <w:rFonts w:asciiTheme="minorHAnsi" w:hAnsiTheme="minorHAnsi" w:cstheme="minorHAnsi"/>
          <w:b/>
          <w:bCs/>
          <w:color w:val="000000" w:themeColor="text1"/>
        </w:rPr>
        <w:t>Obowiązki związane z promocją Rozwiązania</w:t>
      </w:r>
      <w:r w:rsidRPr="00433679">
        <w:rPr>
          <w:rFonts w:asciiTheme="minorHAnsi" w:hAnsiTheme="minorHAnsi" w:cstheme="minorHAnsi"/>
          <w:color w:val="000000" w:themeColor="text1"/>
        </w:rPr>
        <w:t>] Wykonawca, w razie uzyskania Wyniku Pozytywnego Końcowego, jest zobowiązany do wspierania NCBR w działaniach promocyjnych związanych z promowaniem efektów Przedsięwzięcia w postaci Rozwiązania, bez odrębnego wynagrodzenia z tego tytułu, przy czym Wykonawca nie jest zobowiązany do ponoszenia dodatkowych kosztów promocji efektów Przedsięwzięcia. W ramach zobowiązania określonego niniejszym paragrafem NCBR jest uprawniony do żądania od Wykonawcy świadczeń określonych w Załączniku nr 4 do Regulaminu. Zobowiązanie określone niniejszym paragrafem wygasa z upływem pięciu lat od otrzymania Wyniku Pozytywnego Końcowego.</w:t>
      </w:r>
    </w:p>
    <w:p w14:paraId="5A33D3BF" w14:textId="55A7225E" w:rsidR="009951B5" w:rsidRPr="00433679" w:rsidRDefault="009951B5" w:rsidP="00433679">
      <w:pPr>
        <w:pStyle w:val="Akapitzlist"/>
        <w:numPr>
          <w:ilvl w:val="1"/>
          <w:numId w:val="14"/>
        </w:numPr>
        <w:spacing w:before="60" w:after="60"/>
        <w:ind w:left="426" w:hanging="426"/>
        <w:jc w:val="both"/>
        <w:rPr>
          <w:rFonts w:asciiTheme="minorHAnsi" w:eastAsia="Times New Roman" w:hAnsiTheme="minorHAnsi" w:cstheme="minorHAnsi"/>
          <w:color w:val="000000" w:themeColor="text1"/>
          <w:lang w:eastAsia="ar-SA"/>
        </w:rPr>
      </w:pPr>
      <w:bookmarkStart w:id="363" w:name="_Ref69109617"/>
      <w:r w:rsidRPr="00433679">
        <w:rPr>
          <w:rFonts w:asciiTheme="minorHAnsi" w:eastAsia="Times New Roman" w:hAnsiTheme="minorHAnsi" w:cstheme="minorHAnsi"/>
          <w:color w:val="000000" w:themeColor="text1"/>
          <w:lang w:eastAsia="ar-SA"/>
        </w:rPr>
        <w:t>[</w:t>
      </w:r>
      <w:r w:rsidRPr="00433679">
        <w:rPr>
          <w:rFonts w:asciiTheme="minorHAnsi" w:eastAsia="Times New Roman" w:hAnsiTheme="minorHAnsi" w:cstheme="minorHAnsi"/>
          <w:b/>
          <w:bCs/>
          <w:color w:val="000000" w:themeColor="text1"/>
          <w:lang w:eastAsia="ar-SA"/>
        </w:rPr>
        <w:t xml:space="preserve">Licencja niewyłączna na korzystanie z Wyników Prac B+R </w:t>
      </w:r>
      <w:r w:rsidRPr="00433679">
        <w:rPr>
          <w:rFonts w:asciiTheme="minorHAnsi" w:eastAsia="Times New Roman" w:hAnsiTheme="minorHAnsi" w:cstheme="minorHAnsi"/>
          <w:color w:val="000000" w:themeColor="text1"/>
          <w:lang w:eastAsia="ar-SA"/>
        </w:rPr>
        <w:t xml:space="preserve">] Z zastrzeżeniem </w:t>
      </w:r>
      <w:r w:rsidRPr="00433679">
        <w:rPr>
          <w:rFonts w:asciiTheme="minorHAnsi" w:eastAsia="Times New Roman" w:hAnsiTheme="minorHAnsi" w:cstheme="minorHAnsi"/>
          <w:color w:val="000000" w:themeColor="text1"/>
          <w:shd w:val="clear" w:color="auto" w:fill="E6E6E6"/>
          <w:lang w:eastAsia="ar-SA"/>
        </w:rPr>
        <w:fldChar w:fldCharType="begin"/>
      </w:r>
      <w:r w:rsidRPr="00433679">
        <w:rPr>
          <w:rFonts w:asciiTheme="minorHAnsi" w:eastAsia="Times New Roman" w:hAnsiTheme="minorHAnsi" w:cstheme="minorHAnsi"/>
          <w:color w:val="000000" w:themeColor="text1"/>
          <w:lang w:eastAsia="ar-SA"/>
        </w:rPr>
        <w:instrText xml:space="preserve"> REF _Ref69108994 \n \h </w:instrText>
      </w:r>
      <w:r w:rsidRPr="00433679">
        <w:rPr>
          <w:rFonts w:asciiTheme="minorHAnsi" w:eastAsia="Times New Roman" w:hAnsiTheme="minorHAnsi" w:cstheme="minorHAnsi"/>
          <w:color w:val="000000" w:themeColor="text1"/>
          <w:shd w:val="clear" w:color="auto" w:fill="E6E6E6"/>
          <w:lang w:eastAsia="ar-SA"/>
        </w:rPr>
        <w:instrText xml:space="preserve"> \* MERGEFORMAT </w:instrText>
      </w:r>
      <w:r w:rsidRPr="00433679">
        <w:rPr>
          <w:rFonts w:asciiTheme="minorHAnsi" w:eastAsia="Times New Roman" w:hAnsiTheme="minorHAnsi" w:cstheme="minorHAnsi"/>
          <w:color w:val="000000" w:themeColor="text1"/>
          <w:shd w:val="clear" w:color="auto" w:fill="E6E6E6"/>
          <w:lang w:eastAsia="ar-SA"/>
        </w:rPr>
      </w:r>
      <w:r w:rsidRPr="00433679">
        <w:rPr>
          <w:rFonts w:asciiTheme="minorHAnsi" w:eastAsia="Times New Roman" w:hAnsiTheme="minorHAnsi" w:cstheme="minorHAnsi"/>
          <w:color w:val="000000" w:themeColor="text1"/>
          <w:shd w:val="clear" w:color="auto" w:fill="E6E6E6"/>
          <w:lang w:eastAsia="ar-SA"/>
        </w:rPr>
        <w:fldChar w:fldCharType="separate"/>
      </w:r>
      <w:r w:rsidR="0071785C" w:rsidRPr="00433679">
        <w:rPr>
          <w:rFonts w:asciiTheme="minorHAnsi" w:eastAsia="Times New Roman" w:hAnsiTheme="minorHAnsi" w:cstheme="minorHAnsi"/>
          <w:color w:val="000000" w:themeColor="text1"/>
          <w:lang w:eastAsia="ar-SA"/>
        </w:rPr>
        <w:t>§22</w:t>
      </w:r>
      <w:r w:rsidRPr="00433679">
        <w:rPr>
          <w:rFonts w:asciiTheme="minorHAnsi" w:eastAsia="Times New Roman" w:hAnsiTheme="minorHAnsi" w:cstheme="minorHAnsi"/>
          <w:color w:val="000000" w:themeColor="text1"/>
          <w:shd w:val="clear" w:color="auto" w:fill="E6E6E6"/>
          <w:lang w:eastAsia="ar-SA"/>
        </w:rPr>
        <w:fldChar w:fldCharType="end"/>
      </w:r>
      <w:r w:rsidRPr="00433679">
        <w:rPr>
          <w:rFonts w:asciiTheme="minorHAnsi" w:eastAsia="Times New Roman" w:hAnsiTheme="minorHAnsi" w:cstheme="minorHAnsi"/>
          <w:color w:val="000000" w:themeColor="text1"/>
          <w:lang w:eastAsia="ar-SA"/>
        </w:rPr>
        <w:t xml:space="preserve"> Wykonawca z chwilą udostępnienia NCBR jakiegokolwiek Wyniku Prac B+R</w:t>
      </w:r>
      <w:r w:rsidR="009D405D" w:rsidRPr="00433679">
        <w:rPr>
          <w:rFonts w:asciiTheme="minorHAnsi" w:eastAsia="Times New Roman" w:hAnsiTheme="minorHAnsi" w:cstheme="minorHAnsi"/>
          <w:color w:val="000000" w:themeColor="text1"/>
          <w:lang w:eastAsia="ar-SA"/>
        </w:rPr>
        <w:t xml:space="preserve"> </w:t>
      </w:r>
      <w:r w:rsidRPr="00433679">
        <w:rPr>
          <w:rFonts w:asciiTheme="minorHAnsi" w:eastAsia="Times New Roman" w:hAnsiTheme="minorHAnsi" w:cstheme="minorHAnsi"/>
          <w:color w:val="000000" w:themeColor="text1"/>
          <w:lang w:eastAsia="ar-SA"/>
        </w:rPr>
        <w:t>w jakimkolwiek zakresie i w jakikolwiek sposób, w każdym przypadku jednak nie później niż w dniu zakończenia danego Etapu (odpowiednio Etapu I lub Etapu II) w stosunku do Wyników Prac B+R</w:t>
      </w:r>
      <w:r w:rsidR="009D405D" w:rsidRPr="00433679">
        <w:rPr>
          <w:rFonts w:asciiTheme="minorHAnsi" w:eastAsia="Times New Roman" w:hAnsiTheme="minorHAnsi" w:cstheme="minorHAnsi"/>
          <w:color w:val="000000" w:themeColor="text1"/>
          <w:lang w:eastAsia="ar-SA"/>
        </w:rPr>
        <w:t xml:space="preserve"> </w:t>
      </w:r>
      <w:r w:rsidRPr="00433679">
        <w:rPr>
          <w:rFonts w:asciiTheme="minorHAnsi" w:eastAsia="Times New Roman" w:hAnsiTheme="minorHAnsi" w:cstheme="minorHAnsi"/>
          <w:color w:val="000000" w:themeColor="text1"/>
          <w:lang w:eastAsia="ar-SA"/>
        </w:rPr>
        <w:t xml:space="preserve">powstałych w danym Etapie, udziela NCBR, </w:t>
      </w:r>
      <w:r w:rsidRPr="00433679">
        <w:rPr>
          <w:rFonts w:asciiTheme="minorHAnsi" w:hAnsiTheme="minorHAnsi" w:cstheme="minorHAnsi"/>
          <w:color w:val="000000" w:themeColor="text1"/>
        </w:rPr>
        <w:t xml:space="preserve">w ramach Wynagrodzenia Podstawowego za realizację danego Etapu, o którym mowa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_Ref479976521 \r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23</w:t>
      </w:r>
      <w:r w:rsidRPr="00433679">
        <w:rPr>
          <w:rFonts w:asciiTheme="minorHAnsi" w:hAnsiTheme="minorHAnsi" w:cstheme="minorHAnsi"/>
          <w:color w:val="000000" w:themeColor="text1"/>
          <w:shd w:val="clear" w:color="auto" w:fill="E6E6E6"/>
        </w:rPr>
        <w:fldChar w:fldCharType="end"/>
      </w:r>
      <w:r w:rsidRPr="00433679">
        <w:rPr>
          <w:rFonts w:asciiTheme="minorHAnsi" w:eastAsia="Times New Roman" w:hAnsiTheme="minorHAnsi" w:cstheme="minorHAnsi"/>
          <w:color w:val="000000" w:themeColor="text1"/>
          <w:lang w:eastAsia="ar-SA"/>
        </w:rPr>
        <w:t>, licencji na korzystanie z Wyników Prac B+R, powstałych w danym Etapie:</w:t>
      </w:r>
      <w:bookmarkEnd w:id="363"/>
    </w:p>
    <w:p w14:paraId="114F2327" w14:textId="77777777" w:rsidR="009951B5" w:rsidRPr="00433679" w:rsidRDefault="009951B5" w:rsidP="00433679">
      <w:pPr>
        <w:pStyle w:val="Akapitzlist"/>
        <w:numPr>
          <w:ilvl w:val="0"/>
          <w:numId w:val="100"/>
        </w:numPr>
        <w:spacing w:before="60" w:after="60"/>
        <w:ind w:left="1134"/>
        <w:jc w:val="both"/>
        <w:rPr>
          <w:rFonts w:asciiTheme="minorHAnsi" w:hAnsiTheme="minorHAnsi" w:cstheme="minorHAnsi"/>
          <w:color w:val="000000" w:themeColor="text1"/>
        </w:rPr>
      </w:pPr>
      <w:r w:rsidRPr="00433679">
        <w:rPr>
          <w:rFonts w:asciiTheme="minorHAnsi" w:hAnsiTheme="minorHAnsi" w:cstheme="minorHAnsi"/>
          <w:color w:val="000000" w:themeColor="text1"/>
        </w:rPr>
        <w:t>będących utworami w rozumieniu art. 1 Ustawy o Prawie Autorskim niestanowiącymi programów komputerowych – niewyłącznej, nieograniczonej terytorialnie i czasowo licencji na korzystanie z tych utworów (w tym zarówno w całości, jak i w części) na wszelkich znanych w chwili zawarcia Umowy polach eksploatacji, a w szczególności na polach eksploatacji wymienionych w art. 50 Ustawy o Prawie Autorskim, a w tym na następujących polach eksploatacji:</w:t>
      </w:r>
    </w:p>
    <w:p w14:paraId="24043DB3" w14:textId="77777777" w:rsidR="009951B5" w:rsidRPr="00433679" w:rsidRDefault="009951B5" w:rsidP="00433679">
      <w:pPr>
        <w:pStyle w:val="Akapitzlist"/>
        <w:numPr>
          <w:ilvl w:val="0"/>
          <w:numId w:val="101"/>
        </w:numPr>
        <w:suppressAutoHyphens/>
        <w:spacing w:before="60" w:after="60"/>
        <w:jc w:val="both"/>
        <w:rPr>
          <w:rFonts w:asciiTheme="minorHAnsi" w:eastAsia="Times New Roman" w:hAnsiTheme="minorHAnsi" w:cstheme="minorHAnsi"/>
          <w:color w:val="000000" w:themeColor="text1"/>
          <w:lang w:eastAsia="ar-SA"/>
        </w:rPr>
      </w:pPr>
      <w:r w:rsidRPr="00433679">
        <w:rPr>
          <w:rFonts w:asciiTheme="minorHAnsi" w:eastAsia="Times New Roman" w:hAnsiTheme="minorHAnsi" w:cstheme="minorHAnsi"/>
          <w:color w:val="000000" w:themeColor="text1"/>
          <w:lang w:eastAsia="ar-SA"/>
        </w:rPr>
        <w:t>w zakresie utrwalania i zwielokrotniania utworów - wytwarzanie dowolną techniką egzemplarzy utworów, w tym techniką drukarską, reprograficzną, zapisu magnetycznego oraz techniką cyfrową;</w:t>
      </w:r>
    </w:p>
    <w:p w14:paraId="51BFCE26" w14:textId="77777777" w:rsidR="009951B5" w:rsidRPr="00433679" w:rsidRDefault="009951B5" w:rsidP="00433679">
      <w:pPr>
        <w:pStyle w:val="Akapitzlist"/>
        <w:numPr>
          <w:ilvl w:val="0"/>
          <w:numId w:val="101"/>
        </w:numPr>
        <w:suppressAutoHyphens/>
        <w:spacing w:before="60" w:after="60"/>
        <w:jc w:val="both"/>
        <w:rPr>
          <w:rFonts w:asciiTheme="minorHAnsi" w:eastAsia="Times New Roman" w:hAnsiTheme="minorHAnsi" w:cstheme="minorHAnsi"/>
          <w:color w:val="000000" w:themeColor="text1"/>
          <w:lang w:eastAsia="ar-SA"/>
        </w:rPr>
      </w:pPr>
      <w:bookmarkStart w:id="364" w:name="_Ref69109083"/>
      <w:r w:rsidRPr="00433679">
        <w:rPr>
          <w:rFonts w:asciiTheme="minorHAnsi" w:eastAsia="Times New Roman" w:hAnsiTheme="minorHAnsi" w:cstheme="minorHAnsi"/>
          <w:color w:val="000000" w:themeColor="text1"/>
          <w:lang w:eastAsia="ar-SA"/>
        </w:rPr>
        <w:t>w zakresie obrotu oryginałem albo egzemplarzami, na których utwory utrwalono - wprowadzanie do obrotu, użyczenie lub najem oryginału albo egzemplarzy;</w:t>
      </w:r>
      <w:bookmarkEnd w:id="364"/>
    </w:p>
    <w:p w14:paraId="465464A4" w14:textId="322C702A" w:rsidR="009951B5" w:rsidRPr="00433679" w:rsidRDefault="009951B5" w:rsidP="00433679">
      <w:pPr>
        <w:pStyle w:val="Akapitzlist"/>
        <w:numPr>
          <w:ilvl w:val="0"/>
          <w:numId w:val="101"/>
        </w:numPr>
        <w:suppressAutoHyphens/>
        <w:spacing w:before="60" w:after="60"/>
        <w:jc w:val="both"/>
        <w:rPr>
          <w:rFonts w:asciiTheme="minorHAnsi" w:eastAsia="Times New Roman" w:hAnsiTheme="minorHAnsi" w:cstheme="minorHAnsi"/>
          <w:color w:val="000000" w:themeColor="text1"/>
          <w:lang w:eastAsia="ar-SA"/>
        </w:rPr>
      </w:pPr>
      <w:r w:rsidRPr="00433679">
        <w:rPr>
          <w:rFonts w:asciiTheme="minorHAnsi" w:eastAsia="Times New Roman" w:hAnsiTheme="minorHAnsi" w:cstheme="minorHAnsi"/>
          <w:color w:val="000000" w:themeColor="text1"/>
          <w:lang w:eastAsia="ar-SA"/>
        </w:rPr>
        <w:t xml:space="preserve">w zakresie rozpowszechniania utworów w sposób inny niż określony w lit. </w:t>
      </w:r>
      <w:r w:rsidRPr="00433679">
        <w:rPr>
          <w:rFonts w:asciiTheme="minorHAnsi" w:eastAsia="Times New Roman" w:hAnsiTheme="minorHAnsi" w:cstheme="minorHAnsi"/>
          <w:color w:val="000000" w:themeColor="text1"/>
          <w:lang w:eastAsia="ar-SA"/>
        </w:rPr>
        <w:fldChar w:fldCharType="begin"/>
      </w:r>
      <w:r w:rsidRPr="00433679">
        <w:rPr>
          <w:rFonts w:asciiTheme="minorHAnsi" w:eastAsia="Times New Roman" w:hAnsiTheme="minorHAnsi" w:cstheme="minorHAnsi"/>
          <w:color w:val="000000" w:themeColor="text1"/>
          <w:lang w:eastAsia="ar-SA"/>
        </w:rPr>
        <w:instrText xml:space="preserve"> REF _Ref69109083 \n \h  \* MERGEFORMAT </w:instrText>
      </w:r>
      <w:r w:rsidRPr="00433679">
        <w:rPr>
          <w:rFonts w:asciiTheme="minorHAnsi" w:eastAsia="Times New Roman" w:hAnsiTheme="minorHAnsi" w:cstheme="minorHAnsi"/>
          <w:color w:val="000000" w:themeColor="text1"/>
          <w:lang w:eastAsia="ar-SA"/>
        </w:rPr>
      </w:r>
      <w:r w:rsidRPr="00433679">
        <w:rPr>
          <w:rFonts w:asciiTheme="minorHAnsi" w:eastAsia="Times New Roman" w:hAnsiTheme="minorHAnsi" w:cstheme="minorHAnsi"/>
          <w:color w:val="000000" w:themeColor="text1"/>
          <w:lang w:eastAsia="ar-SA"/>
        </w:rPr>
        <w:fldChar w:fldCharType="separate"/>
      </w:r>
      <w:r w:rsidR="0071785C" w:rsidRPr="00433679">
        <w:rPr>
          <w:rFonts w:asciiTheme="minorHAnsi" w:eastAsia="Times New Roman" w:hAnsiTheme="minorHAnsi" w:cstheme="minorHAnsi"/>
          <w:color w:val="000000" w:themeColor="text1"/>
          <w:lang w:eastAsia="ar-SA"/>
        </w:rPr>
        <w:t>b)</w:t>
      </w:r>
      <w:r w:rsidRPr="00433679">
        <w:rPr>
          <w:rFonts w:asciiTheme="minorHAnsi" w:eastAsia="Times New Roman" w:hAnsiTheme="minorHAnsi" w:cstheme="minorHAnsi"/>
          <w:color w:val="000000" w:themeColor="text1"/>
          <w:lang w:eastAsia="ar-SA"/>
        </w:rPr>
        <w:fldChar w:fldCharType="end"/>
      </w:r>
      <w:r w:rsidRPr="00433679">
        <w:rPr>
          <w:rFonts w:asciiTheme="minorHAnsi" w:eastAsia="Times New Roman" w:hAnsiTheme="minorHAnsi" w:cstheme="minorHAnsi"/>
          <w:color w:val="000000" w:themeColor="text1"/>
          <w:lang w:eastAsia="ar-SA"/>
        </w:rPr>
        <w:t xml:space="preserve"> wyżej - publiczne wykonanie, wystawienie, wyświetlenie, odtworzenie oraz nadawanie i reemitowanie, a także publiczne udostępnianie utworów w taki sposób, aby każdy mógł mieć do nich dostęp w miejscu i w czasie przez siebie wybranym;</w:t>
      </w:r>
    </w:p>
    <w:p w14:paraId="2EA5C371" w14:textId="77777777" w:rsidR="009951B5" w:rsidRPr="00433679" w:rsidRDefault="009951B5" w:rsidP="00433679">
      <w:pPr>
        <w:pStyle w:val="Akapitzlist"/>
        <w:suppressAutoHyphens/>
        <w:spacing w:before="60" w:after="60"/>
        <w:ind w:left="709"/>
        <w:jc w:val="both"/>
        <w:rPr>
          <w:rFonts w:asciiTheme="minorHAnsi" w:eastAsia="Times New Roman" w:hAnsiTheme="minorHAnsi" w:cstheme="minorHAnsi"/>
          <w:color w:val="000000" w:themeColor="text1"/>
          <w:lang w:eastAsia="ar-SA"/>
        </w:rPr>
      </w:pPr>
      <w:r w:rsidRPr="00433679">
        <w:rPr>
          <w:rFonts w:asciiTheme="minorHAnsi" w:eastAsia="Times New Roman" w:hAnsiTheme="minorHAnsi" w:cstheme="minorHAnsi"/>
          <w:color w:val="000000" w:themeColor="text1"/>
          <w:lang w:eastAsia="ar-SA"/>
        </w:rPr>
        <w:t xml:space="preserve">a także udziela NCBR oraz podmiotom upoważnionym przez NCBR zezwolenia na wykonywanie praw zależnych do w/w utworów (w przypadku baz danych udziela również zezwolenia na </w:t>
      </w:r>
      <w:r w:rsidRPr="00433679">
        <w:rPr>
          <w:rFonts w:asciiTheme="minorHAnsi" w:eastAsia="Times New Roman" w:hAnsiTheme="minorHAnsi" w:cstheme="minorHAnsi"/>
          <w:color w:val="000000" w:themeColor="text1"/>
          <w:lang w:eastAsia="ar-SA"/>
        </w:rPr>
        <w:lastRenderedPageBreak/>
        <w:t>tworzenie utworów zależnych) oraz udziela zezwolenia na udzielanie sublicencji przez NCBR osobom trzecim;</w:t>
      </w:r>
    </w:p>
    <w:p w14:paraId="2847940E" w14:textId="77777777" w:rsidR="009951B5" w:rsidRPr="00433679" w:rsidRDefault="009951B5" w:rsidP="00433679">
      <w:pPr>
        <w:pStyle w:val="Akapitzlist"/>
        <w:numPr>
          <w:ilvl w:val="0"/>
          <w:numId w:val="100"/>
        </w:numPr>
        <w:spacing w:before="60" w:after="60"/>
        <w:ind w:left="993"/>
        <w:jc w:val="both"/>
        <w:rPr>
          <w:rFonts w:asciiTheme="minorHAnsi" w:hAnsiTheme="minorHAnsi" w:cstheme="minorHAnsi"/>
          <w:color w:val="000000" w:themeColor="text1"/>
        </w:rPr>
      </w:pPr>
      <w:r w:rsidRPr="00433679">
        <w:rPr>
          <w:rFonts w:asciiTheme="minorHAnsi" w:hAnsiTheme="minorHAnsi" w:cstheme="minorHAnsi"/>
          <w:color w:val="000000" w:themeColor="text1"/>
        </w:rPr>
        <w:t>będących utworami w rozumieniu art. 1 Ustawy o Prawie Autorskim stanowiącymi programy komputerowe bez względu na formę ich wyrażenia (w tym programy komputerowe zarówno w formie kodu źródłowego, kodu wynikowego, jak i kodu maszynowego) – niewyłącznej, nieograniczonej terytorialnie i czasowo licencji na korzystanie z utworów (w tym zarówno w całości, jak i w części) na wszelkich znanych w chwili zawarcia Umowy polach eksploatacji, a w szczególności na polach eksploatacji wymienionych w art. 74 ust. 4 Ustawy o Prawie Autorskim, a w tym na następujących polach eksploatacji:</w:t>
      </w:r>
    </w:p>
    <w:p w14:paraId="5D0793EF" w14:textId="77777777" w:rsidR="009951B5" w:rsidRPr="00433679" w:rsidRDefault="009951B5" w:rsidP="00433679">
      <w:pPr>
        <w:pStyle w:val="Akapitzlist"/>
        <w:numPr>
          <w:ilvl w:val="0"/>
          <w:numId w:val="102"/>
        </w:numPr>
        <w:suppressAutoHyphens/>
        <w:spacing w:before="60" w:after="60"/>
        <w:jc w:val="both"/>
        <w:rPr>
          <w:rFonts w:asciiTheme="minorHAnsi" w:eastAsia="Times New Roman" w:hAnsiTheme="minorHAnsi" w:cstheme="minorHAnsi"/>
          <w:color w:val="000000" w:themeColor="text1"/>
          <w:lang w:eastAsia="ar-SA"/>
        </w:rPr>
      </w:pPr>
      <w:r w:rsidRPr="00433679">
        <w:rPr>
          <w:rFonts w:asciiTheme="minorHAnsi" w:eastAsia="Times New Roman" w:hAnsiTheme="minorHAnsi" w:cstheme="minorHAnsi"/>
          <w:color w:val="000000" w:themeColor="text1"/>
          <w:lang w:eastAsia="ar-SA"/>
        </w:rPr>
        <w:t>trwałe lub czasowe zwielokrotnianie w całości lub w części jakimikolwiek środkami i w jakiejkolwiek formie, w tym wprowadzanie do systemu informatycznego, pamięci komputerów, sieci komputerowych, odtwarzanie, utrwalanie, przekazywanie, przechowywanie, wyświetlanie, sporządzanie kopii;</w:t>
      </w:r>
    </w:p>
    <w:p w14:paraId="06C3102B" w14:textId="77777777" w:rsidR="009951B5" w:rsidRPr="00433679" w:rsidRDefault="009951B5" w:rsidP="00433679">
      <w:pPr>
        <w:pStyle w:val="Akapitzlist"/>
        <w:numPr>
          <w:ilvl w:val="0"/>
          <w:numId w:val="102"/>
        </w:numPr>
        <w:suppressAutoHyphens/>
        <w:spacing w:before="60" w:after="60"/>
        <w:jc w:val="both"/>
        <w:rPr>
          <w:rFonts w:asciiTheme="minorHAnsi" w:eastAsia="Times New Roman" w:hAnsiTheme="minorHAnsi" w:cstheme="minorHAnsi"/>
          <w:color w:val="000000" w:themeColor="text1"/>
          <w:lang w:eastAsia="ar-SA"/>
        </w:rPr>
      </w:pPr>
      <w:r w:rsidRPr="00433679">
        <w:rPr>
          <w:rFonts w:asciiTheme="minorHAnsi" w:eastAsia="Times New Roman" w:hAnsiTheme="minorHAnsi" w:cstheme="minorHAnsi"/>
          <w:color w:val="000000" w:themeColor="text1"/>
          <w:lang w:eastAsia="ar-SA"/>
        </w:rPr>
        <w:t>tłumaczenie, przystosowywanie, zmiany układu oraz wprowadzanie jakichkolwiek innych zmian w programie komputerowym;</w:t>
      </w:r>
    </w:p>
    <w:p w14:paraId="044FFB05" w14:textId="77777777" w:rsidR="009951B5" w:rsidRPr="00433679" w:rsidRDefault="009951B5" w:rsidP="00433679">
      <w:pPr>
        <w:pStyle w:val="Akapitzlist"/>
        <w:numPr>
          <w:ilvl w:val="0"/>
          <w:numId w:val="102"/>
        </w:numPr>
        <w:suppressAutoHyphens/>
        <w:spacing w:before="60" w:after="60"/>
        <w:jc w:val="both"/>
        <w:rPr>
          <w:rFonts w:asciiTheme="minorHAnsi" w:eastAsia="Times New Roman" w:hAnsiTheme="minorHAnsi" w:cstheme="minorHAnsi"/>
          <w:color w:val="000000" w:themeColor="text1"/>
          <w:lang w:eastAsia="ar-SA"/>
        </w:rPr>
      </w:pPr>
      <w:r w:rsidRPr="00433679">
        <w:rPr>
          <w:rFonts w:asciiTheme="minorHAnsi" w:eastAsia="Times New Roman" w:hAnsiTheme="minorHAnsi" w:cstheme="minorHAnsi"/>
          <w:color w:val="000000" w:themeColor="text1"/>
          <w:lang w:eastAsia="ar-SA"/>
        </w:rPr>
        <w:t>rozpowszechnianie, w tym użyczanie, najem, dzierżawa, wprowadzanie do obrotu oryginału lub egzemplarzy programu komputerowego oraz publiczne udostępnienie programu komputerowego w taki sposób, aby każdy mógł mieć do niego dostęp w miejscu i czasie przez siebie wybranym;</w:t>
      </w:r>
    </w:p>
    <w:p w14:paraId="0B5DA78A" w14:textId="77777777" w:rsidR="009951B5" w:rsidRPr="00433679" w:rsidRDefault="009951B5" w:rsidP="00433679">
      <w:pPr>
        <w:suppressAutoHyphens/>
        <w:spacing w:before="60" w:after="60"/>
        <w:ind w:left="709"/>
        <w:contextualSpacing/>
        <w:jc w:val="both"/>
        <w:rPr>
          <w:rFonts w:asciiTheme="minorHAnsi" w:eastAsia="Times New Roman" w:hAnsiTheme="minorHAnsi" w:cstheme="minorHAnsi"/>
          <w:color w:val="000000" w:themeColor="text1"/>
          <w:lang w:eastAsia="ar-SA"/>
        </w:rPr>
      </w:pPr>
      <w:r w:rsidRPr="00433679">
        <w:rPr>
          <w:rFonts w:asciiTheme="minorHAnsi" w:eastAsia="Times New Roman" w:hAnsiTheme="minorHAnsi" w:cstheme="minorHAnsi"/>
          <w:color w:val="000000" w:themeColor="text1"/>
          <w:lang w:eastAsia="ar-SA"/>
        </w:rPr>
        <w:t>a także udziela NCBR oraz podmiotom upoważnionym przez NCBR zezwolenia na wykonywanie praw zależnych do w/w utworów oraz udziela zezwolenia na udzielanie sublicencji przez NCBR osobom trzecim;</w:t>
      </w:r>
    </w:p>
    <w:p w14:paraId="22F11FDE" w14:textId="77777777" w:rsidR="009951B5" w:rsidRPr="00433679" w:rsidRDefault="009951B5" w:rsidP="00433679">
      <w:pPr>
        <w:pStyle w:val="Akapitzlist"/>
        <w:numPr>
          <w:ilvl w:val="0"/>
          <w:numId w:val="100"/>
        </w:numPr>
        <w:spacing w:before="60" w:after="60"/>
        <w:ind w:left="993"/>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będących przedmiotami praw pokrewnych – niewyłącznej, nieograniczonej terytorialnie i czasowo licencji na korzystanie z przedmiotów praw pokrewnych, w tym w szczególności fonogramów i wideogramów w rozumieniu art. 94 ust. 1 i 2 Ustawy o Prawie Autorskim, na wszelkich znanych w chwili zawarcia Umowy polach eksploatacji, a w szczególności na następujących polach eksploatacji: </w:t>
      </w:r>
    </w:p>
    <w:p w14:paraId="17604D1C" w14:textId="77777777" w:rsidR="009951B5" w:rsidRPr="00433679" w:rsidRDefault="009951B5" w:rsidP="00433679">
      <w:pPr>
        <w:pStyle w:val="Akapitzlist"/>
        <w:numPr>
          <w:ilvl w:val="0"/>
          <w:numId w:val="103"/>
        </w:numPr>
        <w:suppressAutoHyphens/>
        <w:spacing w:before="60" w:after="60"/>
        <w:jc w:val="both"/>
        <w:rPr>
          <w:rFonts w:asciiTheme="minorHAnsi" w:eastAsia="Times New Roman" w:hAnsiTheme="minorHAnsi" w:cstheme="minorHAnsi"/>
          <w:color w:val="000000" w:themeColor="text1"/>
          <w:lang w:eastAsia="ar-SA"/>
        </w:rPr>
      </w:pPr>
      <w:r w:rsidRPr="00433679">
        <w:rPr>
          <w:rFonts w:asciiTheme="minorHAnsi" w:eastAsia="Times New Roman" w:hAnsiTheme="minorHAnsi" w:cstheme="minorHAnsi"/>
          <w:color w:val="000000" w:themeColor="text1"/>
          <w:lang w:eastAsia="ar-SA"/>
        </w:rPr>
        <w:t>zwielokrotnianie dowolną techniką;</w:t>
      </w:r>
    </w:p>
    <w:p w14:paraId="647AED42" w14:textId="77777777" w:rsidR="009951B5" w:rsidRPr="00433679" w:rsidRDefault="009951B5" w:rsidP="00433679">
      <w:pPr>
        <w:pStyle w:val="Akapitzlist"/>
        <w:numPr>
          <w:ilvl w:val="0"/>
          <w:numId w:val="103"/>
        </w:numPr>
        <w:suppressAutoHyphens/>
        <w:spacing w:before="60" w:after="60"/>
        <w:jc w:val="both"/>
        <w:rPr>
          <w:rFonts w:asciiTheme="minorHAnsi" w:eastAsia="Times New Roman" w:hAnsiTheme="minorHAnsi" w:cstheme="minorHAnsi"/>
          <w:color w:val="000000" w:themeColor="text1"/>
          <w:lang w:eastAsia="ar-SA"/>
        </w:rPr>
      </w:pPr>
      <w:r w:rsidRPr="00433679">
        <w:rPr>
          <w:rFonts w:asciiTheme="minorHAnsi" w:eastAsia="Times New Roman" w:hAnsiTheme="minorHAnsi" w:cstheme="minorHAnsi"/>
          <w:color w:val="000000" w:themeColor="text1"/>
          <w:lang w:eastAsia="ar-SA"/>
        </w:rPr>
        <w:t>wprowadzenie do obrotu;</w:t>
      </w:r>
    </w:p>
    <w:p w14:paraId="5AECDEC2" w14:textId="77777777" w:rsidR="009951B5" w:rsidRPr="00433679" w:rsidRDefault="009951B5" w:rsidP="00433679">
      <w:pPr>
        <w:pStyle w:val="Akapitzlist"/>
        <w:numPr>
          <w:ilvl w:val="0"/>
          <w:numId w:val="103"/>
        </w:numPr>
        <w:suppressAutoHyphens/>
        <w:spacing w:before="60" w:after="60"/>
        <w:jc w:val="both"/>
        <w:rPr>
          <w:rFonts w:asciiTheme="minorHAnsi" w:eastAsia="Times New Roman" w:hAnsiTheme="minorHAnsi" w:cstheme="minorHAnsi"/>
          <w:color w:val="000000" w:themeColor="text1"/>
          <w:lang w:eastAsia="ar-SA"/>
        </w:rPr>
      </w:pPr>
      <w:r w:rsidRPr="00433679">
        <w:rPr>
          <w:rFonts w:asciiTheme="minorHAnsi" w:eastAsia="Times New Roman" w:hAnsiTheme="minorHAnsi" w:cstheme="minorHAnsi"/>
          <w:color w:val="000000" w:themeColor="text1"/>
          <w:lang w:eastAsia="ar-SA"/>
        </w:rPr>
        <w:t>najem oraz użyczanie egzemplarzy;</w:t>
      </w:r>
    </w:p>
    <w:p w14:paraId="4C2A93E3" w14:textId="77777777" w:rsidR="009951B5" w:rsidRPr="00433679" w:rsidRDefault="009951B5" w:rsidP="00433679">
      <w:pPr>
        <w:pStyle w:val="Akapitzlist"/>
        <w:numPr>
          <w:ilvl w:val="0"/>
          <w:numId w:val="103"/>
        </w:numPr>
        <w:suppressAutoHyphens/>
        <w:spacing w:before="60" w:after="60"/>
        <w:jc w:val="both"/>
        <w:rPr>
          <w:rFonts w:asciiTheme="minorHAnsi" w:eastAsia="Times New Roman" w:hAnsiTheme="minorHAnsi" w:cstheme="minorHAnsi"/>
          <w:color w:val="000000" w:themeColor="text1"/>
          <w:lang w:eastAsia="ar-SA"/>
        </w:rPr>
      </w:pPr>
      <w:r w:rsidRPr="00433679">
        <w:rPr>
          <w:rFonts w:asciiTheme="minorHAnsi" w:eastAsia="Times New Roman" w:hAnsiTheme="minorHAnsi" w:cstheme="minorHAnsi"/>
          <w:color w:val="000000" w:themeColor="text1"/>
          <w:lang w:eastAsia="ar-SA"/>
        </w:rPr>
        <w:t>publiczne udostępniania fonogramu lub wideogramu w taki sposób, aby każdy mógł mieć do niego dostęp w miejscu i w czasie przez siebie wybranym;</w:t>
      </w:r>
    </w:p>
    <w:p w14:paraId="18785C62" w14:textId="77777777" w:rsidR="009951B5" w:rsidRPr="00433679" w:rsidRDefault="009951B5" w:rsidP="00433679">
      <w:pPr>
        <w:pStyle w:val="Akapitzlist"/>
        <w:suppressAutoHyphens/>
        <w:spacing w:before="60" w:after="60"/>
        <w:ind w:left="709"/>
        <w:jc w:val="both"/>
        <w:rPr>
          <w:rFonts w:asciiTheme="minorHAnsi" w:eastAsia="Times New Roman" w:hAnsiTheme="minorHAnsi" w:cstheme="minorHAnsi"/>
          <w:color w:val="000000" w:themeColor="text1"/>
          <w:lang w:eastAsia="ar-SA"/>
        </w:rPr>
      </w:pPr>
      <w:r w:rsidRPr="00433679">
        <w:rPr>
          <w:rFonts w:asciiTheme="minorHAnsi" w:eastAsia="Times New Roman" w:hAnsiTheme="minorHAnsi" w:cstheme="minorHAnsi"/>
          <w:color w:val="000000" w:themeColor="text1"/>
          <w:lang w:eastAsia="ar-SA"/>
        </w:rPr>
        <w:t>a także udziela NCBR oraz podmiotom upoważnionym przez NCBR zezwolenia na udzielanie sublicencji przez NCBR osobom trzecim;</w:t>
      </w:r>
    </w:p>
    <w:p w14:paraId="5C7CEB2D" w14:textId="77777777" w:rsidR="009951B5" w:rsidRPr="00433679" w:rsidRDefault="009951B5" w:rsidP="00433679">
      <w:pPr>
        <w:pStyle w:val="Akapitzlist"/>
        <w:numPr>
          <w:ilvl w:val="0"/>
          <w:numId w:val="100"/>
        </w:numPr>
        <w:spacing w:before="60" w:after="60"/>
        <w:ind w:left="993"/>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 odniesieniu do baz danych – licencji niewyłącznej, bez ograniczeń terytorialnych i czasowych, na korzystanie z baz danych w zakresie prawa do pobierania danych i wtórnego ich wykorzystania w całości lub w istotnej części, co do jakości lub ilości; </w:t>
      </w:r>
    </w:p>
    <w:p w14:paraId="3F56F371" w14:textId="77777777" w:rsidR="009951B5" w:rsidRPr="00433679" w:rsidRDefault="009951B5" w:rsidP="00433679">
      <w:pPr>
        <w:suppressAutoHyphens/>
        <w:spacing w:before="60" w:after="60"/>
        <w:ind w:left="709"/>
        <w:contextualSpacing/>
        <w:jc w:val="both"/>
        <w:rPr>
          <w:rFonts w:asciiTheme="minorHAnsi" w:eastAsia="Times New Roman" w:hAnsiTheme="minorHAnsi" w:cstheme="minorHAnsi"/>
          <w:color w:val="000000" w:themeColor="text1"/>
          <w:lang w:eastAsia="ar-SA"/>
        </w:rPr>
      </w:pPr>
      <w:r w:rsidRPr="00433679">
        <w:rPr>
          <w:rFonts w:asciiTheme="minorHAnsi" w:eastAsia="Times New Roman" w:hAnsiTheme="minorHAnsi" w:cstheme="minorHAnsi"/>
          <w:color w:val="000000" w:themeColor="text1"/>
          <w:lang w:eastAsia="ar-SA"/>
        </w:rPr>
        <w:t>a także udziela NCBR oraz podmiotom upoważnionym przez NCBR zezwolenia na udzielanie sublicencji przez NCBR osobom trzecim;</w:t>
      </w:r>
    </w:p>
    <w:p w14:paraId="05C60494" w14:textId="77777777" w:rsidR="009951B5" w:rsidRPr="00433679" w:rsidRDefault="009951B5" w:rsidP="00433679">
      <w:pPr>
        <w:pStyle w:val="Akapitzlist"/>
        <w:numPr>
          <w:ilvl w:val="0"/>
          <w:numId w:val="100"/>
        </w:numPr>
        <w:spacing w:before="60" w:after="60"/>
        <w:ind w:left="993"/>
        <w:jc w:val="both"/>
        <w:rPr>
          <w:rFonts w:asciiTheme="minorHAnsi" w:hAnsiTheme="minorHAnsi" w:cstheme="minorHAnsi"/>
          <w:color w:val="000000" w:themeColor="text1"/>
        </w:rPr>
      </w:pPr>
      <w:r w:rsidRPr="00433679">
        <w:rPr>
          <w:rFonts w:asciiTheme="minorHAnsi" w:hAnsiTheme="minorHAnsi" w:cstheme="minorHAnsi"/>
          <w:color w:val="000000" w:themeColor="text1"/>
        </w:rPr>
        <w:t>będących przedmiotami praw własności przemysłowej, w tym w szczególności wynalazkami, wzorami użytkowymi, wzorami przemysłowymi, topografiami układów scalonych (niezależnie od tego, czy zostały one zgłoszone do ochrony) – pełnej licencji niewyłącznej, bez ograniczeń terytorialnych, na czas określony tj. do dnia wygaśnięcia ochrony prawnej każdego przedmiotu praw własności przemysłowej, na korzystanie z przedmiotów w/w praw w pełnym zakresie, a w szczególności w następującym zakresie:</w:t>
      </w:r>
    </w:p>
    <w:p w14:paraId="18AA6308" w14:textId="77777777" w:rsidR="009951B5" w:rsidRPr="00433679" w:rsidRDefault="009951B5" w:rsidP="00433679">
      <w:pPr>
        <w:pStyle w:val="Akapitzlist"/>
        <w:numPr>
          <w:ilvl w:val="0"/>
          <w:numId w:val="104"/>
        </w:numPr>
        <w:suppressAutoHyphens/>
        <w:spacing w:before="60" w:after="60"/>
        <w:jc w:val="both"/>
        <w:rPr>
          <w:rFonts w:asciiTheme="minorHAnsi" w:eastAsia="Times New Roman" w:hAnsiTheme="minorHAnsi" w:cstheme="minorHAnsi"/>
          <w:color w:val="000000" w:themeColor="text1"/>
          <w:lang w:eastAsia="ar-SA"/>
        </w:rPr>
      </w:pPr>
      <w:r w:rsidRPr="00433679">
        <w:rPr>
          <w:rFonts w:asciiTheme="minorHAnsi" w:eastAsia="Times New Roman" w:hAnsiTheme="minorHAnsi" w:cstheme="minorHAnsi"/>
          <w:color w:val="000000" w:themeColor="text1"/>
          <w:lang w:eastAsia="ar-SA"/>
        </w:rPr>
        <w:lastRenderedPageBreak/>
        <w:t>korzystania z tych przedmiotów praw własności przemysłowej w sposób zarobkowy lub zawodowy;</w:t>
      </w:r>
    </w:p>
    <w:p w14:paraId="5BA5E566" w14:textId="77777777" w:rsidR="009951B5" w:rsidRPr="00433679" w:rsidRDefault="009951B5" w:rsidP="00433679">
      <w:pPr>
        <w:pStyle w:val="Akapitzlist"/>
        <w:numPr>
          <w:ilvl w:val="0"/>
          <w:numId w:val="104"/>
        </w:numPr>
        <w:suppressAutoHyphens/>
        <w:spacing w:before="60" w:after="60"/>
        <w:jc w:val="both"/>
        <w:rPr>
          <w:rFonts w:asciiTheme="minorHAnsi" w:eastAsia="Times New Roman" w:hAnsiTheme="minorHAnsi" w:cstheme="minorHAnsi"/>
          <w:color w:val="000000" w:themeColor="text1"/>
          <w:lang w:eastAsia="ar-SA"/>
        </w:rPr>
      </w:pPr>
      <w:r w:rsidRPr="00433679">
        <w:rPr>
          <w:rFonts w:asciiTheme="minorHAnsi" w:eastAsia="Times New Roman" w:hAnsiTheme="minorHAnsi" w:cstheme="minorHAnsi"/>
          <w:color w:val="000000" w:themeColor="text1"/>
          <w:lang w:eastAsia="ar-SA"/>
        </w:rPr>
        <w:t>modyfikowania, rozszerzania, ulepszania tych przedmiotów praw własności przemysłowej;</w:t>
      </w:r>
    </w:p>
    <w:p w14:paraId="065E5C70" w14:textId="77777777" w:rsidR="009951B5" w:rsidRPr="00433679" w:rsidRDefault="009951B5" w:rsidP="00433679">
      <w:pPr>
        <w:pStyle w:val="Akapitzlist"/>
        <w:numPr>
          <w:ilvl w:val="0"/>
          <w:numId w:val="104"/>
        </w:numPr>
        <w:suppressAutoHyphens/>
        <w:spacing w:before="60" w:after="60"/>
        <w:jc w:val="both"/>
        <w:rPr>
          <w:rFonts w:asciiTheme="minorHAnsi" w:eastAsia="Times New Roman" w:hAnsiTheme="minorHAnsi" w:cstheme="minorHAnsi"/>
          <w:color w:val="000000" w:themeColor="text1"/>
          <w:lang w:eastAsia="ar-SA"/>
        </w:rPr>
      </w:pPr>
      <w:r w:rsidRPr="00433679">
        <w:rPr>
          <w:rFonts w:asciiTheme="minorHAnsi" w:eastAsia="Times New Roman" w:hAnsiTheme="minorHAnsi" w:cstheme="minorHAnsi"/>
          <w:color w:val="000000" w:themeColor="text1"/>
          <w:lang w:eastAsia="ar-SA"/>
        </w:rPr>
        <w:t>łączenia przedmiotów tych praw własności przemysłowej z innymi elementami twórczymi i nietwórczymi, niezależnie czy posiadają zdolność patentową czy rejestracyjną;</w:t>
      </w:r>
    </w:p>
    <w:p w14:paraId="6D0CFB1E" w14:textId="1217E52E" w:rsidR="009951B5" w:rsidRPr="00433679" w:rsidRDefault="009951B5" w:rsidP="00433679">
      <w:pPr>
        <w:pStyle w:val="Akapitzlist"/>
        <w:numPr>
          <w:ilvl w:val="0"/>
          <w:numId w:val="104"/>
        </w:numPr>
        <w:suppressAutoHyphens/>
        <w:spacing w:before="60" w:after="60"/>
        <w:jc w:val="both"/>
        <w:rPr>
          <w:rFonts w:asciiTheme="minorHAnsi" w:eastAsia="Times New Roman" w:hAnsiTheme="minorHAnsi" w:cstheme="minorHAnsi"/>
          <w:color w:val="000000" w:themeColor="text1"/>
          <w:lang w:eastAsia="ar-SA"/>
        </w:rPr>
      </w:pPr>
      <w:r w:rsidRPr="00433679">
        <w:rPr>
          <w:rFonts w:asciiTheme="minorHAnsi" w:eastAsia="Times New Roman" w:hAnsiTheme="minorHAnsi" w:cstheme="minorHAnsi"/>
          <w:color w:val="000000" w:themeColor="text1"/>
          <w:lang w:eastAsia="ar-SA"/>
        </w:rPr>
        <w:t>tworzenia innych praw własności przemysłowej (np. nowych wynalazków) zawierających w sobie przedmioty praw własności przemysłowej stanowiące Wynik Prac B+R</w:t>
      </w:r>
      <w:r w:rsidR="00305436" w:rsidRPr="00433679">
        <w:rPr>
          <w:rFonts w:asciiTheme="minorHAnsi" w:eastAsia="Times New Roman" w:hAnsiTheme="minorHAnsi" w:cstheme="minorHAnsi"/>
          <w:color w:val="000000" w:themeColor="text1"/>
          <w:lang w:eastAsia="ar-SA"/>
        </w:rPr>
        <w:t>;</w:t>
      </w:r>
    </w:p>
    <w:p w14:paraId="260AA436" w14:textId="77777777" w:rsidR="009951B5" w:rsidRPr="00433679" w:rsidRDefault="009951B5" w:rsidP="00433679">
      <w:pPr>
        <w:suppressAutoHyphens/>
        <w:spacing w:before="60" w:after="60"/>
        <w:ind w:left="709"/>
        <w:contextualSpacing/>
        <w:jc w:val="both"/>
        <w:rPr>
          <w:rFonts w:asciiTheme="minorHAnsi" w:hAnsiTheme="minorHAnsi" w:cstheme="minorHAnsi"/>
          <w:color w:val="000000" w:themeColor="text1"/>
        </w:rPr>
      </w:pPr>
      <w:r w:rsidRPr="00433679">
        <w:rPr>
          <w:rFonts w:asciiTheme="minorHAnsi" w:eastAsia="Times New Roman" w:hAnsiTheme="minorHAnsi" w:cstheme="minorHAnsi"/>
          <w:color w:val="000000" w:themeColor="text1"/>
          <w:lang w:eastAsia="ar-SA"/>
        </w:rPr>
        <w:t>a także udziela NCBR oraz podmiotom upoważnionym przez NCBR zezwolenia na udzielanie sublicencji przez NCBR osobom trzecim</w:t>
      </w:r>
      <w:r w:rsidRPr="00433679">
        <w:rPr>
          <w:rFonts w:asciiTheme="minorHAnsi" w:hAnsiTheme="minorHAnsi" w:cstheme="minorHAnsi"/>
          <w:color w:val="000000" w:themeColor="text1"/>
        </w:rPr>
        <w:t>;</w:t>
      </w:r>
    </w:p>
    <w:p w14:paraId="014A7E44" w14:textId="77777777" w:rsidR="009951B5" w:rsidRPr="00433679" w:rsidRDefault="009951B5" w:rsidP="00433679">
      <w:pPr>
        <w:pStyle w:val="Akapitzlist"/>
        <w:numPr>
          <w:ilvl w:val="0"/>
          <w:numId w:val="100"/>
        </w:numPr>
        <w:spacing w:before="60" w:after="60"/>
        <w:ind w:left="993"/>
        <w:jc w:val="both"/>
        <w:rPr>
          <w:rFonts w:asciiTheme="minorHAnsi" w:hAnsiTheme="minorHAnsi" w:cstheme="minorHAnsi"/>
          <w:color w:val="000000" w:themeColor="text1"/>
        </w:rPr>
      </w:pPr>
      <w:r w:rsidRPr="00433679">
        <w:rPr>
          <w:rFonts w:asciiTheme="minorHAnsi" w:hAnsiTheme="minorHAnsi" w:cstheme="minorHAnsi"/>
          <w:color w:val="000000" w:themeColor="text1"/>
        </w:rPr>
        <w:t>w odniesieniu do Know-how – pełnej, niewyłącznej, nieograniczonej terytorialnie i czasowo licencji na dowolne korzystanie z Know-how, a w szczególności w następującym zakresie:</w:t>
      </w:r>
    </w:p>
    <w:p w14:paraId="21DAB798" w14:textId="0F5673F0" w:rsidR="009951B5" w:rsidRPr="00433679" w:rsidRDefault="009951B5" w:rsidP="00433679">
      <w:pPr>
        <w:pStyle w:val="Akapitzlist"/>
        <w:numPr>
          <w:ilvl w:val="0"/>
          <w:numId w:val="64"/>
        </w:numPr>
        <w:suppressAutoHyphens/>
        <w:spacing w:before="60" w:after="60"/>
        <w:jc w:val="both"/>
        <w:rPr>
          <w:rFonts w:asciiTheme="minorHAnsi" w:hAnsiTheme="minorHAnsi" w:cstheme="minorHAnsi"/>
          <w:color w:val="000000" w:themeColor="text1"/>
        </w:rPr>
      </w:pPr>
      <w:r w:rsidRPr="00433679">
        <w:rPr>
          <w:rFonts w:asciiTheme="minorHAnsi" w:hAnsiTheme="minorHAnsi" w:cstheme="minorHAnsi"/>
          <w:color w:val="000000" w:themeColor="text1"/>
        </w:rPr>
        <w:t>korzystania z wiedzy technicznej, organizacyjnej i innej, zawartych w Wynikach Prac B+R</w:t>
      </w:r>
      <w:r w:rsidR="00305436" w:rsidRPr="00433679">
        <w:rPr>
          <w:rFonts w:asciiTheme="minorHAnsi" w:eastAsia="Times New Roman" w:hAnsiTheme="minorHAnsi" w:cstheme="minorHAnsi"/>
          <w:color w:val="000000" w:themeColor="text1"/>
          <w:lang w:eastAsia="ar-SA"/>
        </w:rPr>
        <w:t>;</w:t>
      </w:r>
    </w:p>
    <w:p w14:paraId="5EC2013C" w14:textId="04B616E1" w:rsidR="009951B5" w:rsidRPr="00433679" w:rsidRDefault="009951B5" w:rsidP="00433679">
      <w:pPr>
        <w:pStyle w:val="Akapitzlist"/>
        <w:numPr>
          <w:ilvl w:val="0"/>
          <w:numId w:val="64"/>
        </w:numPr>
        <w:suppressAutoHyphens/>
        <w:spacing w:before="60" w:after="60"/>
        <w:jc w:val="both"/>
        <w:rPr>
          <w:rFonts w:asciiTheme="minorHAnsi" w:hAnsiTheme="minorHAnsi" w:cstheme="minorHAnsi"/>
          <w:color w:val="000000" w:themeColor="text1"/>
        </w:rPr>
      </w:pPr>
      <w:r w:rsidRPr="00433679">
        <w:rPr>
          <w:rFonts w:asciiTheme="minorHAnsi" w:hAnsiTheme="minorHAnsi" w:cstheme="minorHAnsi"/>
          <w:color w:val="000000" w:themeColor="text1"/>
        </w:rPr>
        <w:t>prowadzenia wszelkich prac związanych z rozwojem, modyfikacją oraz ulepszeniem Know-how, w tym Wyników Prac B+R</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powstałych w oparciu o Know-how;</w:t>
      </w:r>
    </w:p>
    <w:p w14:paraId="53B636EC" w14:textId="77777777" w:rsidR="009951B5" w:rsidRPr="00433679" w:rsidRDefault="009951B5" w:rsidP="00433679">
      <w:pPr>
        <w:pStyle w:val="Akapitzlist"/>
        <w:numPr>
          <w:ilvl w:val="0"/>
          <w:numId w:val="64"/>
        </w:numPr>
        <w:suppressAutoHyphens/>
        <w:spacing w:before="60" w:after="60"/>
        <w:jc w:val="both"/>
        <w:rPr>
          <w:rFonts w:asciiTheme="minorHAnsi" w:hAnsiTheme="minorHAnsi" w:cstheme="minorHAnsi"/>
          <w:color w:val="000000" w:themeColor="text1"/>
        </w:rPr>
      </w:pPr>
      <w:r w:rsidRPr="00433679">
        <w:rPr>
          <w:rFonts w:asciiTheme="minorHAnsi" w:hAnsiTheme="minorHAnsi" w:cstheme="minorHAnsi"/>
          <w:color w:val="000000" w:themeColor="text1"/>
        </w:rPr>
        <w:t>udostępniania lub umożliwiania osobom trzecim korzystania z Know-how, w tym Wyników Prac B+R powstałych w oparciu o Know-how;</w:t>
      </w:r>
    </w:p>
    <w:p w14:paraId="1065CEE8" w14:textId="77777777" w:rsidR="009951B5" w:rsidRPr="00433679" w:rsidRDefault="009951B5" w:rsidP="00433679">
      <w:pPr>
        <w:suppressAutoHyphens/>
        <w:spacing w:before="60" w:after="60"/>
        <w:ind w:left="709"/>
        <w:contextualSpacing/>
        <w:jc w:val="both"/>
        <w:rPr>
          <w:rFonts w:asciiTheme="minorHAnsi" w:hAnsiTheme="minorHAnsi" w:cstheme="minorHAnsi"/>
          <w:color w:val="000000" w:themeColor="text1"/>
        </w:rPr>
      </w:pPr>
      <w:r w:rsidRPr="00433679">
        <w:rPr>
          <w:rFonts w:asciiTheme="minorHAnsi" w:eastAsia="Times New Roman" w:hAnsiTheme="minorHAnsi" w:cstheme="minorHAnsi"/>
          <w:color w:val="000000" w:themeColor="text1"/>
          <w:lang w:eastAsia="ar-SA"/>
        </w:rPr>
        <w:t>a także udziela NCBR oraz podmiotom upoważnionym przez NCBR zezwolenia na udzielanie sublicencji przez NCBR osobom trzecim</w:t>
      </w:r>
      <w:r w:rsidRPr="00433679">
        <w:rPr>
          <w:rFonts w:asciiTheme="minorHAnsi" w:hAnsiTheme="minorHAnsi" w:cstheme="minorHAnsi"/>
          <w:color w:val="000000" w:themeColor="text1"/>
        </w:rPr>
        <w:t>.</w:t>
      </w:r>
    </w:p>
    <w:p w14:paraId="2CBF6596" w14:textId="4A5C26EE" w:rsidR="009951B5" w:rsidRPr="00433679" w:rsidRDefault="009951B5" w:rsidP="00433679">
      <w:pPr>
        <w:pStyle w:val="Akapitzlist"/>
        <w:numPr>
          <w:ilvl w:val="1"/>
          <w:numId w:val="14"/>
        </w:numPr>
        <w:spacing w:before="60" w:after="60"/>
        <w:ind w:left="426" w:hanging="426"/>
        <w:jc w:val="both"/>
        <w:rPr>
          <w:rFonts w:asciiTheme="minorHAnsi" w:eastAsia="Times New Roman" w:hAnsiTheme="minorHAnsi" w:cstheme="minorHAnsi"/>
          <w:color w:val="000000" w:themeColor="text1"/>
          <w:lang w:eastAsia="ar-SA"/>
        </w:rPr>
      </w:pPr>
      <w:bookmarkStart w:id="365" w:name="_Ref58605295"/>
      <w:bookmarkStart w:id="366" w:name="_Ref69108994"/>
      <w:r w:rsidRPr="00433679">
        <w:rPr>
          <w:rFonts w:asciiTheme="minorHAnsi" w:eastAsia="Times New Roman" w:hAnsiTheme="minorHAnsi" w:cstheme="minorHAnsi"/>
          <w:color w:val="000000" w:themeColor="text1"/>
          <w:lang w:eastAsia="ar-SA"/>
        </w:rPr>
        <w:t>[</w:t>
      </w:r>
      <w:r w:rsidRPr="00433679">
        <w:rPr>
          <w:rFonts w:asciiTheme="minorHAnsi" w:eastAsia="Times New Roman" w:hAnsiTheme="minorHAnsi" w:cstheme="minorHAnsi"/>
          <w:b/>
          <w:bCs/>
          <w:color w:val="000000" w:themeColor="text1"/>
          <w:lang w:eastAsia="ar-SA"/>
        </w:rPr>
        <w:t>Ograniczenie czasowe udzielania sublicencji dla przedsiębiorców</w:t>
      </w:r>
      <w:r w:rsidRPr="00433679">
        <w:rPr>
          <w:rFonts w:asciiTheme="minorHAnsi" w:eastAsia="Times New Roman" w:hAnsiTheme="minorHAnsi" w:cstheme="minorHAnsi"/>
          <w:color w:val="000000" w:themeColor="text1"/>
          <w:lang w:eastAsia="ar-SA"/>
        </w:rPr>
        <w:t>] Z zastrzeżeniem zdania ostatniego niniejszego paragrafu, biorąc pod uwagę, że celem Stron jest umożliwienie Wykonawcy dokonywania swobodnej i pełnej Komercjalizacji Wyników Prac B+R</w:t>
      </w:r>
      <w:r w:rsidR="009D405D" w:rsidRPr="00433679">
        <w:rPr>
          <w:rFonts w:asciiTheme="minorHAnsi" w:eastAsia="Times New Roman" w:hAnsiTheme="minorHAnsi" w:cstheme="minorHAnsi"/>
          <w:color w:val="000000" w:themeColor="text1"/>
          <w:lang w:eastAsia="ar-SA"/>
        </w:rPr>
        <w:t xml:space="preserve"> </w:t>
      </w:r>
      <w:r w:rsidRPr="00433679">
        <w:rPr>
          <w:rFonts w:asciiTheme="minorHAnsi" w:eastAsia="Times New Roman" w:hAnsiTheme="minorHAnsi" w:cstheme="minorHAnsi"/>
          <w:color w:val="000000" w:themeColor="text1"/>
          <w:lang w:eastAsia="ar-SA"/>
        </w:rPr>
        <w:t xml:space="preserve">Rozwiązania, NCBR zobowiązuje się przez okres 24 miesięcy od dnia </w:t>
      </w:r>
      <w:r w:rsidRPr="00433679">
        <w:rPr>
          <w:rFonts w:asciiTheme="minorHAnsi" w:hAnsiTheme="minorHAnsi" w:cstheme="minorHAnsi"/>
          <w:color w:val="000000" w:themeColor="text1"/>
        </w:rPr>
        <w:t xml:space="preserve">(i) Odbioru Etapu I albo Odbioru Etapu I z Uwagami, a jeśli Wykonawcę dopuszczono do Etapu II: (ii) dnia Odbioru Etapu II albo Odbioru Etapu II z Uwagami </w:t>
      </w:r>
      <w:r w:rsidRPr="00433679">
        <w:rPr>
          <w:rFonts w:asciiTheme="minorHAnsi" w:eastAsia="Times New Roman" w:hAnsiTheme="minorHAnsi" w:cstheme="minorHAnsi"/>
          <w:color w:val="000000" w:themeColor="text1"/>
          <w:lang w:eastAsia="ar-SA"/>
        </w:rPr>
        <w:t>nie udzielać sublicencji na korzystanie z Wyników Prac B+R</w:t>
      </w:r>
      <w:r w:rsidR="009D405D" w:rsidRPr="00433679">
        <w:rPr>
          <w:rFonts w:asciiTheme="minorHAnsi" w:eastAsia="Times New Roman" w:hAnsiTheme="minorHAnsi" w:cstheme="minorHAnsi"/>
          <w:color w:val="000000" w:themeColor="text1"/>
          <w:lang w:eastAsia="ar-SA"/>
        </w:rPr>
        <w:t xml:space="preserve"> </w:t>
      </w:r>
      <w:r w:rsidRPr="00433679">
        <w:rPr>
          <w:rFonts w:asciiTheme="minorHAnsi" w:eastAsia="Times New Roman" w:hAnsiTheme="minorHAnsi" w:cstheme="minorHAnsi"/>
          <w:color w:val="000000" w:themeColor="text1"/>
          <w:lang w:eastAsia="ar-SA"/>
        </w:rPr>
        <w:t xml:space="preserve">Rozwiązania, o których mowa w </w:t>
      </w:r>
      <w:r w:rsidRPr="00433679">
        <w:rPr>
          <w:rFonts w:asciiTheme="minorHAnsi" w:eastAsia="Times New Roman" w:hAnsiTheme="minorHAnsi" w:cstheme="minorHAnsi"/>
          <w:color w:val="000000" w:themeColor="text1"/>
          <w:lang w:eastAsia="ar-SA"/>
        </w:rPr>
        <w:fldChar w:fldCharType="begin"/>
      </w:r>
      <w:r w:rsidRPr="00433679">
        <w:rPr>
          <w:rFonts w:asciiTheme="minorHAnsi" w:eastAsia="Times New Roman" w:hAnsiTheme="minorHAnsi" w:cstheme="minorHAnsi"/>
          <w:color w:val="000000" w:themeColor="text1"/>
          <w:lang w:eastAsia="ar-SA"/>
        </w:rPr>
        <w:instrText xml:space="preserve"> REF _Ref69109617 \n \h  \* MERGEFORMAT </w:instrText>
      </w:r>
      <w:r w:rsidRPr="00433679">
        <w:rPr>
          <w:rFonts w:asciiTheme="minorHAnsi" w:eastAsia="Times New Roman" w:hAnsiTheme="minorHAnsi" w:cstheme="minorHAnsi"/>
          <w:color w:val="000000" w:themeColor="text1"/>
          <w:lang w:eastAsia="ar-SA"/>
        </w:rPr>
      </w:r>
      <w:r w:rsidRPr="00433679">
        <w:rPr>
          <w:rFonts w:asciiTheme="minorHAnsi" w:eastAsia="Times New Roman" w:hAnsiTheme="minorHAnsi" w:cstheme="minorHAnsi"/>
          <w:color w:val="000000" w:themeColor="text1"/>
          <w:lang w:eastAsia="ar-SA"/>
        </w:rPr>
        <w:fldChar w:fldCharType="separate"/>
      </w:r>
      <w:r w:rsidR="0071785C" w:rsidRPr="00433679">
        <w:rPr>
          <w:rFonts w:asciiTheme="minorHAnsi" w:eastAsia="Times New Roman" w:hAnsiTheme="minorHAnsi" w:cstheme="minorHAnsi"/>
          <w:color w:val="000000" w:themeColor="text1"/>
          <w:lang w:eastAsia="ar-SA"/>
        </w:rPr>
        <w:t>§21</w:t>
      </w:r>
      <w:r w:rsidRPr="00433679">
        <w:rPr>
          <w:rFonts w:asciiTheme="minorHAnsi" w:eastAsia="Times New Roman" w:hAnsiTheme="minorHAnsi" w:cstheme="minorHAnsi"/>
          <w:color w:val="000000" w:themeColor="text1"/>
          <w:lang w:eastAsia="ar-SA"/>
        </w:rPr>
        <w:fldChar w:fldCharType="end"/>
      </w:r>
      <w:r w:rsidRPr="00433679">
        <w:rPr>
          <w:rFonts w:asciiTheme="minorHAnsi" w:eastAsia="Times New Roman" w:hAnsiTheme="minorHAnsi" w:cstheme="minorHAnsi"/>
          <w:color w:val="000000" w:themeColor="text1"/>
          <w:lang w:eastAsia="ar-SA"/>
        </w:rPr>
        <w:t>, przedsiębiorcom działającym w sektorze prywatnym i publicznym. Po upływie okresu, o którym mowa w zadaniu poprzedzającym, NCBR będzie uprawniony do udzielania sublicencji na korzystanie z Wyników Prac B+R</w:t>
      </w:r>
      <w:r w:rsidR="009D405D" w:rsidRPr="00433679">
        <w:rPr>
          <w:rFonts w:asciiTheme="minorHAnsi" w:eastAsia="Times New Roman" w:hAnsiTheme="minorHAnsi" w:cstheme="minorHAnsi"/>
          <w:color w:val="000000" w:themeColor="text1"/>
          <w:lang w:eastAsia="ar-SA"/>
        </w:rPr>
        <w:t xml:space="preserve"> </w:t>
      </w:r>
      <w:r w:rsidRPr="00433679">
        <w:rPr>
          <w:rFonts w:asciiTheme="minorHAnsi" w:eastAsia="Times New Roman" w:hAnsiTheme="minorHAnsi" w:cstheme="minorHAnsi"/>
          <w:color w:val="000000" w:themeColor="text1"/>
          <w:lang w:eastAsia="ar-SA"/>
        </w:rPr>
        <w:t>Rozwiązania,</w:t>
      </w:r>
      <w:r w:rsidRPr="00433679">
        <w:rPr>
          <w:rFonts w:asciiTheme="minorHAnsi" w:hAnsiTheme="minorHAnsi" w:cstheme="minorHAnsi"/>
          <w:color w:val="000000" w:themeColor="text1"/>
        </w:rPr>
        <w:t xml:space="preserve"> z zastrzeżeniem paragrafu kolejnego. </w:t>
      </w:r>
      <w:r w:rsidRPr="00433679">
        <w:rPr>
          <w:rFonts w:asciiTheme="minorHAnsi" w:eastAsia="Times New Roman" w:hAnsiTheme="minorHAnsi" w:cstheme="minorHAnsi"/>
          <w:color w:val="000000" w:themeColor="text1"/>
          <w:lang w:eastAsia="ar-SA"/>
        </w:rPr>
        <w:t xml:space="preserve">Zobowiązanie NCBR objęte zdaniem pierwszym wygasa w przypadku pięciokrotnej odmowy udzielenia podmiotom trzecim przez Wykonawcę licencji na korzystanie z Wyników Prac B+R </w:t>
      </w:r>
      <w:bookmarkStart w:id="367" w:name="_Hlk57782059"/>
      <w:r w:rsidRPr="00433679">
        <w:rPr>
          <w:rFonts w:asciiTheme="minorHAnsi" w:eastAsia="Times New Roman" w:hAnsiTheme="minorHAnsi" w:cstheme="minorHAnsi"/>
          <w:color w:val="000000" w:themeColor="text1"/>
          <w:lang w:eastAsia="ar-SA"/>
        </w:rPr>
        <w:t>na warunkach określonych w Umowie</w:t>
      </w:r>
      <w:bookmarkEnd w:id="367"/>
      <w:r w:rsidRPr="00433679">
        <w:rPr>
          <w:rFonts w:asciiTheme="minorHAnsi" w:eastAsia="Times New Roman" w:hAnsiTheme="minorHAnsi" w:cstheme="minorHAnsi"/>
          <w:color w:val="000000" w:themeColor="text1"/>
          <w:lang w:eastAsia="ar-SA"/>
        </w:rPr>
        <w:t xml:space="preserve"> (z wyłączeniem przypadków, gdy </w:t>
      </w:r>
      <w:r w:rsidRPr="00433679">
        <w:rPr>
          <w:rFonts w:asciiTheme="minorHAnsi" w:hAnsiTheme="minorHAnsi" w:cstheme="minorHAnsi"/>
          <w:color w:val="000000" w:themeColor="text1"/>
        </w:rPr>
        <w:t xml:space="preserve">Wykonawca odmówił udzielenia licencji podmiotowi trzeciemu w ramach uprawnienia Wykonawcy wskazanego w </w:t>
      </w:r>
      <w:r w:rsidRPr="00433679">
        <w:rPr>
          <w:rFonts w:asciiTheme="minorHAnsi" w:hAnsiTheme="minorHAnsi" w:cstheme="minorHAnsi"/>
          <w:color w:val="000000" w:themeColor="text1"/>
        </w:rPr>
        <w:fldChar w:fldCharType="begin"/>
      </w:r>
      <w:r w:rsidRPr="00433679">
        <w:rPr>
          <w:rFonts w:asciiTheme="minorHAnsi" w:hAnsiTheme="minorHAnsi" w:cstheme="minorHAnsi"/>
          <w:color w:val="000000" w:themeColor="text1"/>
        </w:rPr>
        <w:instrText xml:space="preserve"> REF _Ref69109988 \n \h  \* MERGEFORMAT </w:instrText>
      </w:r>
      <w:r w:rsidRPr="00433679">
        <w:rPr>
          <w:rFonts w:asciiTheme="minorHAnsi" w:hAnsiTheme="minorHAnsi" w:cstheme="minorHAnsi"/>
          <w:color w:val="000000" w:themeColor="text1"/>
        </w:rPr>
      </w:r>
      <w:r w:rsidRPr="00433679">
        <w:rPr>
          <w:rFonts w:asciiTheme="minorHAnsi" w:hAnsiTheme="minorHAnsi" w:cstheme="minorHAnsi"/>
          <w:color w:val="000000" w:themeColor="text1"/>
        </w:rPr>
        <w:fldChar w:fldCharType="separate"/>
      </w:r>
      <w:r w:rsidR="0071785C" w:rsidRPr="00433679">
        <w:rPr>
          <w:rFonts w:asciiTheme="minorHAnsi" w:hAnsiTheme="minorHAnsi" w:cstheme="minorHAnsi"/>
          <w:color w:val="000000" w:themeColor="text1"/>
        </w:rPr>
        <w:t>ART. 28</w:t>
      </w:r>
      <w:r w:rsidRPr="00433679">
        <w:rPr>
          <w:rFonts w:asciiTheme="minorHAnsi" w:hAnsiTheme="minorHAnsi" w:cstheme="minorHAnsi"/>
          <w:color w:val="000000" w:themeColor="text1"/>
        </w:rPr>
        <w:fldChar w:fldCharType="end"/>
      </w:r>
      <w:r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fldChar w:fldCharType="begin"/>
      </w:r>
      <w:r w:rsidRPr="00433679">
        <w:rPr>
          <w:rFonts w:asciiTheme="minorHAnsi" w:hAnsiTheme="minorHAnsi" w:cstheme="minorHAnsi"/>
          <w:color w:val="000000" w:themeColor="text1"/>
        </w:rPr>
        <w:instrText xml:space="preserve"> REF _Ref69076270 \n \h  \* MERGEFORMAT </w:instrText>
      </w:r>
      <w:r w:rsidRPr="00433679">
        <w:rPr>
          <w:rFonts w:asciiTheme="minorHAnsi" w:hAnsiTheme="minorHAnsi" w:cstheme="minorHAnsi"/>
          <w:color w:val="000000" w:themeColor="text1"/>
        </w:rPr>
      </w:r>
      <w:r w:rsidRPr="00433679">
        <w:rPr>
          <w:rFonts w:asciiTheme="minorHAnsi" w:hAnsiTheme="minorHAnsi" w:cstheme="minorHAnsi"/>
          <w:color w:val="000000" w:themeColor="text1"/>
        </w:rPr>
        <w:fldChar w:fldCharType="separate"/>
      </w:r>
      <w:r w:rsidR="0071785C" w:rsidRPr="00433679">
        <w:rPr>
          <w:rFonts w:asciiTheme="minorHAnsi" w:hAnsiTheme="minorHAnsi" w:cstheme="minorHAnsi"/>
          <w:color w:val="000000" w:themeColor="text1"/>
        </w:rPr>
        <w:t>§8</w:t>
      </w:r>
      <w:r w:rsidRPr="00433679">
        <w:rPr>
          <w:rFonts w:asciiTheme="minorHAnsi" w:hAnsiTheme="minorHAnsi" w:cstheme="minorHAnsi"/>
          <w:color w:val="000000" w:themeColor="text1"/>
        </w:rPr>
        <w:fldChar w:fldCharType="end"/>
      </w:r>
      <w:r w:rsidRPr="00433679">
        <w:rPr>
          <w:rFonts w:asciiTheme="minorHAnsi" w:hAnsiTheme="minorHAnsi" w:cstheme="minorHAnsi"/>
          <w:color w:val="000000" w:themeColor="text1"/>
        </w:rPr>
        <w:t>)</w:t>
      </w:r>
      <w:bookmarkStart w:id="368" w:name="_Hlk63435128"/>
      <w:r w:rsidRPr="00433679">
        <w:rPr>
          <w:rFonts w:asciiTheme="minorHAnsi" w:eastAsia="Times New Roman" w:hAnsiTheme="minorHAnsi" w:cstheme="minorHAnsi"/>
          <w:color w:val="000000" w:themeColor="text1"/>
          <w:lang w:eastAsia="ar-SA"/>
        </w:rPr>
        <w:t>.</w:t>
      </w:r>
      <w:bookmarkEnd w:id="365"/>
      <w:bookmarkEnd w:id="368"/>
      <w:r w:rsidRPr="00433679">
        <w:rPr>
          <w:rFonts w:asciiTheme="minorHAnsi" w:hAnsiTheme="minorHAnsi" w:cstheme="minorHAnsi"/>
          <w:color w:val="000000" w:themeColor="text1"/>
        </w:rPr>
        <w:t xml:space="preserve"> W celu uniknięcia wszelkich wątpliwości, Strony potwierdzają, że NCBR od chwili udzielenia licencji wskazanej określonej </w:t>
      </w:r>
      <w:r w:rsidRPr="00433679">
        <w:rPr>
          <w:rFonts w:asciiTheme="minorHAnsi" w:eastAsia="Times New Roman" w:hAnsiTheme="minorHAnsi" w:cstheme="minorHAnsi"/>
          <w:color w:val="000000" w:themeColor="text1"/>
          <w:lang w:eastAsia="ar-SA"/>
        </w:rPr>
        <w:t xml:space="preserve">w </w:t>
      </w:r>
      <w:r w:rsidRPr="00433679">
        <w:rPr>
          <w:rFonts w:asciiTheme="minorHAnsi" w:eastAsia="Times New Roman" w:hAnsiTheme="minorHAnsi" w:cstheme="minorHAnsi"/>
          <w:color w:val="000000" w:themeColor="text1"/>
          <w:lang w:eastAsia="ar-SA"/>
        </w:rPr>
        <w:fldChar w:fldCharType="begin"/>
      </w:r>
      <w:r w:rsidRPr="00433679">
        <w:rPr>
          <w:rFonts w:asciiTheme="minorHAnsi" w:eastAsia="Times New Roman" w:hAnsiTheme="minorHAnsi" w:cstheme="minorHAnsi"/>
          <w:color w:val="000000" w:themeColor="text1"/>
          <w:lang w:eastAsia="ar-SA"/>
        </w:rPr>
        <w:instrText xml:space="preserve"> REF _Ref69109617 \n \h  \* MERGEFORMAT </w:instrText>
      </w:r>
      <w:r w:rsidRPr="00433679">
        <w:rPr>
          <w:rFonts w:asciiTheme="minorHAnsi" w:eastAsia="Times New Roman" w:hAnsiTheme="minorHAnsi" w:cstheme="minorHAnsi"/>
          <w:color w:val="000000" w:themeColor="text1"/>
          <w:lang w:eastAsia="ar-SA"/>
        </w:rPr>
      </w:r>
      <w:r w:rsidRPr="00433679">
        <w:rPr>
          <w:rFonts w:asciiTheme="minorHAnsi" w:eastAsia="Times New Roman" w:hAnsiTheme="minorHAnsi" w:cstheme="minorHAnsi"/>
          <w:color w:val="000000" w:themeColor="text1"/>
          <w:lang w:eastAsia="ar-SA"/>
        </w:rPr>
        <w:fldChar w:fldCharType="separate"/>
      </w:r>
      <w:r w:rsidR="0071785C" w:rsidRPr="00433679">
        <w:rPr>
          <w:rFonts w:asciiTheme="minorHAnsi" w:eastAsia="Times New Roman" w:hAnsiTheme="minorHAnsi" w:cstheme="minorHAnsi"/>
          <w:color w:val="000000" w:themeColor="text1"/>
          <w:lang w:eastAsia="ar-SA"/>
        </w:rPr>
        <w:t>§21</w:t>
      </w:r>
      <w:r w:rsidRPr="00433679">
        <w:rPr>
          <w:rFonts w:asciiTheme="minorHAnsi" w:eastAsia="Times New Roman" w:hAnsiTheme="minorHAnsi" w:cstheme="minorHAnsi"/>
          <w:color w:val="000000" w:themeColor="text1"/>
          <w:lang w:eastAsia="ar-SA"/>
        </w:rPr>
        <w:fldChar w:fldCharType="end"/>
      </w:r>
      <w:r w:rsidRPr="00433679">
        <w:rPr>
          <w:rFonts w:asciiTheme="minorHAnsi" w:eastAsia="Times New Roman" w:hAnsiTheme="minorHAnsi" w:cstheme="minorHAnsi"/>
          <w:color w:val="000000" w:themeColor="text1"/>
          <w:lang w:eastAsia="ar-SA"/>
        </w:rPr>
        <w:t xml:space="preserve"> będzie uprawniony do samodzielnego korzystania z Wyników Prac B+R</w:t>
      </w:r>
      <w:r w:rsidR="009D405D" w:rsidRPr="00433679">
        <w:rPr>
          <w:rFonts w:asciiTheme="minorHAnsi" w:eastAsia="Times New Roman" w:hAnsiTheme="minorHAnsi" w:cstheme="minorHAnsi"/>
          <w:color w:val="000000" w:themeColor="text1"/>
          <w:lang w:eastAsia="ar-SA"/>
        </w:rPr>
        <w:t xml:space="preserve"> </w:t>
      </w:r>
      <w:r w:rsidRPr="00433679">
        <w:rPr>
          <w:rFonts w:asciiTheme="minorHAnsi" w:eastAsia="Times New Roman" w:hAnsiTheme="minorHAnsi" w:cstheme="minorHAnsi"/>
          <w:color w:val="000000" w:themeColor="text1"/>
          <w:lang w:eastAsia="ar-SA"/>
        </w:rPr>
        <w:t xml:space="preserve">w ramach własnej działalności dla celów niekomercyjnych, tj. w celach związanych z przygotowaniem kolejnych działań służących realizacji zadań ustawowych NCBR. </w:t>
      </w:r>
    </w:p>
    <w:p w14:paraId="45A8F406" w14:textId="76D181F3" w:rsidR="009951B5" w:rsidRPr="00433679" w:rsidRDefault="009951B5" w:rsidP="00433679">
      <w:pPr>
        <w:pStyle w:val="Akapitzlist"/>
        <w:numPr>
          <w:ilvl w:val="1"/>
          <w:numId w:val="14"/>
        </w:numPr>
        <w:spacing w:before="60" w:after="60"/>
        <w:ind w:left="426" w:hanging="426"/>
        <w:jc w:val="both"/>
        <w:rPr>
          <w:rFonts w:asciiTheme="minorHAnsi" w:eastAsia="Times New Roman" w:hAnsiTheme="minorHAnsi" w:cstheme="minorHAnsi"/>
          <w:color w:val="000000" w:themeColor="text1"/>
          <w:lang w:eastAsia="ar-SA"/>
        </w:rPr>
      </w:pPr>
      <w:r w:rsidRPr="00433679">
        <w:rPr>
          <w:rFonts w:asciiTheme="minorHAnsi" w:eastAsia="Times New Roman" w:hAnsiTheme="minorHAnsi" w:cstheme="minorHAnsi"/>
          <w:color w:val="000000" w:themeColor="text1"/>
          <w:lang w:eastAsia="ar-SA"/>
        </w:rPr>
        <w:t>[</w:t>
      </w:r>
      <w:r w:rsidRPr="00433679">
        <w:rPr>
          <w:rFonts w:asciiTheme="minorHAnsi" w:eastAsia="Times New Roman" w:hAnsiTheme="minorHAnsi" w:cstheme="minorHAnsi"/>
          <w:b/>
          <w:bCs/>
          <w:color w:val="000000" w:themeColor="text1"/>
          <w:lang w:eastAsia="ar-SA"/>
        </w:rPr>
        <w:t xml:space="preserve">Ograniczenie prawa do udzielania sublicencji przez NCBR] </w:t>
      </w:r>
      <w:r w:rsidRPr="00433679">
        <w:rPr>
          <w:rFonts w:asciiTheme="minorHAnsi" w:eastAsia="Times New Roman" w:hAnsiTheme="minorHAnsi" w:cstheme="minorHAnsi"/>
          <w:color w:val="000000" w:themeColor="text1"/>
          <w:lang w:eastAsia="ar-SA"/>
        </w:rPr>
        <w:t>Każdorazowo prawo do udzielania sublicencji przez NCBR na korzystanie z Wyników Prac B+R</w:t>
      </w:r>
      <w:r w:rsidR="00365D57" w:rsidRPr="00433679">
        <w:rPr>
          <w:rFonts w:asciiTheme="minorHAnsi" w:eastAsia="Times New Roman" w:hAnsiTheme="minorHAnsi" w:cstheme="minorHAnsi"/>
          <w:color w:val="000000" w:themeColor="text1"/>
          <w:lang w:eastAsia="ar-SA"/>
        </w:rPr>
        <w:t>,</w:t>
      </w:r>
      <w:r w:rsidRPr="00433679">
        <w:rPr>
          <w:rFonts w:asciiTheme="minorHAnsi" w:eastAsia="Times New Roman" w:hAnsiTheme="minorHAnsi" w:cstheme="minorHAnsi"/>
          <w:color w:val="000000" w:themeColor="text1"/>
          <w:lang w:eastAsia="ar-SA"/>
        </w:rPr>
        <w:t xml:space="preserve"> o którym mowa w </w:t>
      </w:r>
      <w:r w:rsidRPr="00433679">
        <w:rPr>
          <w:rFonts w:asciiTheme="minorHAnsi" w:eastAsia="Times New Roman" w:hAnsiTheme="minorHAnsi" w:cstheme="minorHAnsi"/>
          <w:color w:val="000000" w:themeColor="text1"/>
          <w:lang w:eastAsia="ar-SA"/>
        </w:rPr>
        <w:fldChar w:fldCharType="begin"/>
      </w:r>
      <w:r w:rsidRPr="00433679">
        <w:rPr>
          <w:rFonts w:asciiTheme="minorHAnsi" w:eastAsia="Times New Roman" w:hAnsiTheme="minorHAnsi" w:cstheme="minorHAnsi"/>
          <w:color w:val="000000" w:themeColor="text1"/>
          <w:lang w:eastAsia="ar-SA"/>
        </w:rPr>
        <w:instrText xml:space="preserve"> REF _Ref69109617 \n \h  \* MERGEFORMAT </w:instrText>
      </w:r>
      <w:r w:rsidRPr="00433679">
        <w:rPr>
          <w:rFonts w:asciiTheme="minorHAnsi" w:eastAsia="Times New Roman" w:hAnsiTheme="minorHAnsi" w:cstheme="minorHAnsi"/>
          <w:color w:val="000000" w:themeColor="text1"/>
          <w:lang w:eastAsia="ar-SA"/>
        </w:rPr>
      </w:r>
      <w:r w:rsidRPr="00433679">
        <w:rPr>
          <w:rFonts w:asciiTheme="minorHAnsi" w:eastAsia="Times New Roman" w:hAnsiTheme="minorHAnsi" w:cstheme="minorHAnsi"/>
          <w:color w:val="000000" w:themeColor="text1"/>
          <w:lang w:eastAsia="ar-SA"/>
        </w:rPr>
        <w:fldChar w:fldCharType="separate"/>
      </w:r>
      <w:r w:rsidR="0071785C" w:rsidRPr="00433679">
        <w:rPr>
          <w:rFonts w:asciiTheme="minorHAnsi" w:eastAsia="Times New Roman" w:hAnsiTheme="minorHAnsi" w:cstheme="minorHAnsi"/>
          <w:color w:val="000000" w:themeColor="text1"/>
          <w:lang w:eastAsia="ar-SA"/>
        </w:rPr>
        <w:t>§21</w:t>
      </w:r>
      <w:r w:rsidRPr="00433679">
        <w:rPr>
          <w:rFonts w:asciiTheme="minorHAnsi" w:eastAsia="Times New Roman" w:hAnsiTheme="minorHAnsi" w:cstheme="minorHAnsi"/>
          <w:color w:val="000000" w:themeColor="text1"/>
          <w:lang w:eastAsia="ar-SA"/>
        </w:rPr>
        <w:fldChar w:fldCharType="end"/>
      </w:r>
      <w:r w:rsidRPr="00433679">
        <w:rPr>
          <w:rFonts w:asciiTheme="minorHAnsi" w:eastAsia="Times New Roman" w:hAnsiTheme="minorHAnsi" w:cstheme="minorHAnsi"/>
          <w:color w:val="000000" w:themeColor="text1"/>
          <w:lang w:eastAsia="ar-SA"/>
        </w:rPr>
        <w:t xml:space="preserve"> oraz udostępnianie przez NCBR Materiałów w niezbędnym dla korzystania z sublicencji zakresie jest ograniczone w ten sposób, że NCBR będzie mogło udzielać sublicencji wyłącznie odpłatnie i na zasadach rynkowych, stosując</w:t>
      </w:r>
      <w:r w:rsidRPr="00433679">
        <w:rPr>
          <w:rFonts w:asciiTheme="minorHAnsi" w:hAnsiTheme="minorHAnsi" w:cstheme="minorHAnsi"/>
          <w:color w:val="000000" w:themeColor="text1"/>
        </w:rPr>
        <w:t xml:space="preserve"> zasady FRAND (tj. uczciwie, należycie i w sposób niedyskryminujący jakichkolwiek podmiotów) a Materiały będą udostępniane sublicencjobiorcom w zakresie wyznaczonym treścią sublicencji, przy czym za przyjęcie, że wskazane warunki są spełnione jest wystarczające ogłoszenie otwartego naboru ofert na udzielenie sublicencji na danym rynku geograficznym, z uwzględnieniem minimalnej opłaty licencyjnej:</w:t>
      </w:r>
      <w:bookmarkEnd w:id="366"/>
    </w:p>
    <w:p w14:paraId="7DA65D6C" w14:textId="5FC41503" w:rsidR="009951B5" w:rsidRPr="00433679" w:rsidRDefault="009951B5" w:rsidP="00433679">
      <w:pPr>
        <w:pStyle w:val="Akapitzlist"/>
        <w:numPr>
          <w:ilvl w:val="1"/>
          <w:numId w:val="52"/>
        </w:numPr>
        <w:suppressAutoHyphens/>
        <w:spacing w:before="60" w:after="60"/>
        <w:ind w:left="993" w:hanging="426"/>
        <w:jc w:val="both"/>
        <w:rPr>
          <w:rFonts w:asciiTheme="minorHAnsi" w:eastAsia="Times New Roman" w:hAnsiTheme="minorHAnsi" w:cstheme="minorHAnsi"/>
          <w:color w:val="000000" w:themeColor="text1"/>
          <w:lang w:eastAsia="ar-SA"/>
        </w:rPr>
      </w:pPr>
      <w:r w:rsidRPr="00433679">
        <w:rPr>
          <w:rFonts w:asciiTheme="minorHAnsi" w:hAnsiTheme="minorHAnsi" w:cstheme="minorHAnsi"/>
          <w:color w:val="000000" w:themeColor="text1"/>
        </w:rPr>
        <w:lastRenderedPageBreak/>
        <w:t xml:space="preserve">w wysokości odpowiadającej – z uwzględnieniem różnic wynikających z szczegółowych warunków udzielanej sublicencji - wartości opłaty licencyjnej za korzystanie z Wyników Prac B+R oferowanej zgodnie z </w:t>
      </w:r>
      <w:r w:rsidRPr="00433679">
        <w:rPr>
          <w:rFonts w:asciiTheme="minorHAnsi" w:hAnsiTheme="minorHAnsi" w:cstheme="minorHAnsi"/>
          <w:color w:val="000000" w:themeColor="text1"/>
        </w:rPr>
        <w:fldChar w:fldCharType="begin"/>
      </w:r>
      <w:r w:rsidRPr="00433679">
        <w:rPr>
          <w:rFonts w:asciiTheme="minorHAnsi" w:hAnsiTheme="minorHAnsi" w:cstheme="minorHAnsi"/>
          <w:color w:val="000000" w:themeColor="text1"/>
        </w:rPr>
        <w:instrText xml:space="preserve"> REF _Ref69076270 \n \h  \* MERGEFORMAT </w:instrText>
      </w:r>
      <w:r w:rsidRPr="00433679">
        <w:rPr>
          <w:rFonts w:asciiTheme="minorHAnsi" w:hAnsiTheme="minorHAnsi" w:cstheme="minorHAnsi"/>
          <w:color w:val="000000" w:themeColor="text1"/>
        </w:rPr>
      </w:r>
      <w:r w:rsidRPr="00433679">
        <w:rPr>
          <w:rFonts w:asciiTheme="minorHAnsi" w:hAnsiTheme="minorHAnsi" w:cstheme="minorHAnsi"/>
          <w:color w:val="000000" w:themeColor="text1"/>
        </w:rPr>
        <w:fldChar w:fldCharType="separate"/>
      </w:r>
      <w:r w:rsidR="0071785C" w:rsidRPr="00433679">
        <w:rPr>
          <w:rFonts w:asciiTheme="minorHAnsi" w:hAnsiTheme="minorHAnsi" w:cstheme="minorHAnsi"/>
          <w:color w:val="000000" w:themeColor="text1"/>
        </w:rPr>
        <w:t>§8</w:t>
      </w:r>
      <w:r w:rsidRPr="00433679">
        <w:rPr>
          <w:rFonts w:asciiTheme="minorHAnsi" w:hAnsiTheme="minorHAnsi" w:cstheme="minorHAnsi"/>
          <w:color w:val="000000" w:themeColor="text1"/>
        </w:rPr>
        <w:fldChar w:fldCharType="end"/>
      </w:r>
      <w:r w:rsidRPr="00433679">
        <w:rPr>
          <w:rFonts w:asciiTheme="minorHAnsi" w:hAnsiTheme="minorHAnsi" w:cstheme="minorHAnsi"/>
          <w:color w:val="000000" w:themeColor="text1"/>
        </w:rPr>
        <w:t xml:space="preserve"> do </w:t>
      </w:r>
      <w:r w:rsidRPr="00433679">
        <w:rPr>
          <w:rFonts w:asciiTheme="minorHAnsi" w:hAnsiTheme="minorHAnsi" w:cstheme="minorHAnsi"/>
          <w:color w:val="000000" w:themeColor="text1"/>
        </w:rPr>
        <w:fldChar w:fldCharType="begin"/>
      </w:r>
      <w:r w:rsidRPr="00433679">
        <w:rPr>
          <w:rFonts w:asciiTheme="minorHAnsi" w:hAnsiTheme="minorHAnsi" w:cstheme="minorHAnsi"/>
          <w:color w:val="000000" w:themeColor="text1"/>
        </w:rPr>
        <w:instrText xml:space="preserve"> REF _Ref69109689 \n \h  \* MERGEFORMAT </w:instrText>
      </w:r>
      <w:r w:rsidRPr="00433679">
        <w:rPr>
          <w:rFonts w:asciiTheme="minorHAnsi" w:hAnsiTheme="minorHAnsi" w:cstheme="minorHAnsi"/>
          <w:color w:val="000000" w:themeColor="text1"/>
        </w:rPr>
      </w:r>
      <w:r w:rsidRPr="00433679">
        <w:rPr>
          <w:rFonts w:asciiTheme="minorHAnsi" w:hAnsiTheme="minorHAnsi" w:cstheme="minorHAnsi"/>
          <w:color w:val="000000" w:themeColor="text1"/>
        </w:rPr>
        <w:fldChar w:fldCharType="separate"/>
      </w:r>
      <w:r w:rsidR="0071785C" w:rsidRPr="00433679">
        <w:rPr>
          <w:rFonts w:asciiTheme="minorHAnsi" w:hAnsiTheme="minorHAnsi" w:cstheme="minorHAnsi"/>
          <w:color w:val="000000" w:themeColor="text1"/>
        </w:rPr>
        <w:t>§9</w:t>
      </w:r>
      <w:r w:rsidRPr="00433679">
        <w:rPr>
          <w:rFonts w:asciiTheme="minorHAnsi" w:hAnsiTheme="minorHAnsi" w:cstheme="minorHAnsi"/>
          <w:color w:val="000000" w:themeColor="text1"/>
        </w:rPr>
        <w:fldChar w:fldCharType="end"/>
      </w:r>
      <w:r w:rsidRPr="00433679">
        <w:rPr>
          <w:rFonts w:asciiTheme="minorHAnsi" w:hAnsiTheme="minorHAnsi" w:cstheme="minorHAnsi"/>
          <w:color w:val="000000" w:themeColor="text1"/>
        </w:rPr>
        <w:t xml:space="preserve"> przez Wykonawcę, lub </w:t>
      </w:r>
    </w:p>
    <w:p w14:paraId="725AF0DE" w14:textId="77777777" w:rsidR="009951B5" w:rsidRPr="00433679" w:rsidRDefault="009951B5" w:rsidP="00433679">
      <w:pPr>
        <w:pStyle w:val="Akapitzlist"/>
        <w:numPr>
          <w:ilvl w:val="1"/>
          <w:numId w:val="52"/>
        </w:numPr>
        <w:suppressAutoHyphens/>
        <w:spacing w:before="60" w:after="60"/>
        <w:ind w:left="993" w:hanging="426"/>
        <w:jc w:val="both"/>
        <w:rPr>
          <w:rFonts w:asciiTheme="minorHAnsi" w:eastAsia="Times New Roman" w:hAnsiTheme="minorHAnsi" w:cstheme="minorHAnsi"/>
          <w:color w:val="000000" w:themeColor="text1"/>
          <w:lang w:eastAsia="ar-SA"/>
        </w:rPr>
      </w:pPr>
      <w:r w:rsidRPr="00433679">
        <w:rPr>
          <w:rFonts w:asciiTheme="minorHAnsi" w:hAnsiTheme="minorHAnsi" w:cstheme="minorHAnsi"/>
          <w:color w:val="000000" w:themeColor="text1"/>
        </w:rPr>
        <w:t>wyliczonej przez rzeczoznawcę wybranego według uznania NCBR, przy czym rzeczoznawca określając wartość minimalnej opłaty licencyjnej uwzględni co najmniej uwarunkowania rynku związanego z zastosowaniem Wyników Prac B+R i potencjał Wyników Prac B+R w ramach tego rynku, uwarunkowania konkurencyjne danego rynku, w tym stopień jego penetracji przez Wykonawcę i jego konkurentów, nakłady poczynione przez Wykonawcę i NCBR na powstanie Wyników Prac B+R, zakres terytorialny i czasowy oraz liczbę zastosowań Wyników Prac B+R w ramach udzielanej sublicencji.</w:t>
      </w:r>
    </w:p>
    <w:p w14:paraId="25D75F93" w14:textId="0A3D9EE4" w:rsidR="009951B5" w:rsidRPr="00433679" w:rsidRDefault="009951B5" w:rsidP="00433679">
      <w:pPr>
        <w:suppressAutoHyphens/>
        <w:spacing w:before="60" w:after="60"/>
        <w:ind w:left="567"/>
        <w:jc w:val="both"/>
        <w:rPr>
          <w:rFonts w:asciiTheme="minorHAnsi" w:hAnsiTheme="minorHAnsi" w:cstheme="minorHAnsi"/>
          <w:color w:val="000000" w:themeColor="text1"/>
        </w:rPr>
      </w:pPr>
      <w:bookmarkStart w:id="369" w:name="_Hlk62470657"/>
      <w:r w:rsidRPr="00433679">
        <w:rPr>
          <w:rFonts w:asciiTheme="minorHAnsi" w:eastAsia="Calibri" w:hAnsiTheme="minorHAnsi" w:cstheme="minorHAnsi"/>
          <w:color w:val="000000" w:themeColor="text1"/>
        </w:rPr>
        <w:t>Dodatkowo prawo NCBR do udzielania sublicencji jest ograniczone w ten sposób, że NCBR może udzielić danemu podmiotowi trzeciemu sublicencji na korzystanie z Wyników Prac B+R</w:t>
      </w:r>
      <w:r w:rsidR="009D405D" w:rsidRPr="00433679">
        <w:rPr>
          <w:rFonts w:asciiTheme="minorHAnsi" w:eastAsia="Calibri" w:hAnsiTheme="minorHAnsi" w:cstheme="minorHAnsi"/>
          <w:color w:val="000000" w:themeColor="text1"/>
        </w:rPr>
        <w:t xml:space="preserve"> </w:t>
      </w:r>
      <w:r w:rsidRPr="00433679">
        <w:rPr>
          <w:rFonts w:asciiTheme="minorHAnsi" w:eastAsia="Calibri" w:hAnsiTheme="minorHAnsi" w:cstheme="minorHAnsi"/>
          <w:color w:val="000000" w:themeColor="text1"/>
        </w:rPr>
        <w:t>jeśli podmiot ten wykaże NCBR w dowolnej formie, że ten podmiot trzeci uprzednio złożył ofertę na zasadach rynkowych Wykonawcy, a Wykonawca odmówił przyjęcia oferty albo taki podmiot trzeci uprawdopodobni, że Wykonawca w terminie 30 dni od otrzymania oferty nie udzielił takiemu podmiotowi trzeciemu odpowiedzi lub licencji</w:t>
      </w:r>
      <w:r w:rsidRPr="00433679">
        <w:rPr>
          <w:rFonts w:asciiTheme="minorHAnsi" w:hAnsiTheme="minorHAnsi" w:cstheme="minorHAnsi"/>
          <w:color w:val="000000" w:themeColor="text1"/>
        </w:rPr>
        <w:t xml:space="preserve">, przy czym zastrzeżenie to nie dotyczy odmowy udzielenia licencji podmiotowi trzeciemu w ramach uprawnienia Wykonawcy wskazanego w </w:t>
      </w:r>
      <w:r w:rsidRPr="00433679">
        <w:rPr>
          <w:rFonts w:asciiTheme="minorHAnsi" w:hAnsiTheme="minorHAnsi" w:cstheme="minorHAnsi"/>
          <w:color w:val="000000" w:themeColor="text1"/>
        </w:rPr>
        <w:fldChar w:fldCharType="begin"/>
      </w:r>
      <w:r w:rsidRPr="00433679">
        <w:rPr>
          <w:rFonts w:asciiTheme="minorHAnsi" w:hAnsiTheme="minorHAnsi" w:cstheme="minorHAnsi"/>
          <w:color w:val="000000" w:themeColor="text1"/>
        </w:rPr>
        <w:instrText xml:space="preserve"> REF _Ref69109988 \n \h  \* MERGEFORMAT </w:instrText>
      </w:r>
      <w:r w:rsidRPr="00433679">
        <w:rPr>
          <w:rFonts w:asciiTheme="minorHAnsi" w:hAnsiTheme="minorHAnsi" w:cstheme="minorHAnsi"/>
          <w:color w:val="000000" w:themeColor="text1"/>
        </w:rPr>
      </w:r>
      <w:r w:rsidRPr="00433679">
        <w:rPr>
          <w:rFonts w:asciiTheme="minorHAnsi" w:hAnsiTheme="minorHAnsi" w:cstheme="minorHAnsi"/>
          <w:color w:val="000000" w:themeColor="text1"/>
        </w:rPr>
        <w:fldChar w:fldCharType="separate"/>
      </w:r>
      <w:r w:rsidR="0071785C" w:rsidRPr="00433679">
        <w:rPr>
          <w:rFonts w:asciiTheme="minorHAnsi" w:hAnsiTheme="minorHAnsi" w:cstheme="minorHAnsi"/>
          <w:color w:val="000000" w:themeColor="text1"/>
        </w:rPr>
        <w:t>ART. 28</w:t>
      </w:r>
      <w:r w:rsidRPr="00433679">
        <w:rPr>
          <w:rFonts w:asciiTheme="minorHAnsi" w:hAnsiTheme="minorHAnsi" w:cstheme="minorHAnsi"/>
          <w:color w:val="000000" w:themeColor="text1"/>
        </w:rPr>
        <w:fldChar w:fldCharType="end"/>
      </w:r>
      <w:r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fldChar w:fldCharType="begin"/>
      </w:r>
      <w:r w:rsidRPr="00433679">
        <w:rPr>
          <w:rFonts w:asciiTheme="minorHAnsi" w:hAnsiTheme="minorHAnsi" w:cstheme="minorHAnsi"/>
          <w:color w:val="000000" w:themeColor="text1"/>
        </w:rPr>
        <w:instrText xml:space="preserve"> REF _Ref69076270 \n \h  \* MERGEFORMAT </w:instrText>
      </w:r>
      <w:r w:rsidRPr="00433679">
        <w:rPr>
          <w:rFonts w:asciiTheme="minorHAnsi" w:hAnsiTheme="minorHAnsi" w:cstheme="minorHAnsi"/>
          <w:color w:val="000000" w:themeColor="text1"/>
        </w:rPr>
      </w:r>
      <w:r w:rsidRPr="00433679">
        <w:rPr>
          <w:rFonts w:asciiTheme="minorHAnsi" w:hAnsiTheme="minorHAnsi" w:cstheme="minorHAnsi"/>
          <w:color w:val="000000" w:themeColor="text1"/>
        </w:rPr>
        <w:fldChar w:fldCharType="separate"/>
      </w:r>
      <w:r w:rsidR="0071785C" w:rsidRPr="00433679">
        <w:rPr>
          <w:rFonts w:asciiTheme="minorHAnsi" w:hAnsiTheme="minorHAnsi" w:cstheme="minorHAnsi"/>
          <w:color w:val="000000" w:themeColor="text1"/>
        </w:rPr>
        <w:t>§8</w:t>
      </w:r>
      <w:r w:rsidRPr="00433679">
        <w:rPr>
          <w:rFonts w:asciiTheme="minorHAnsi" w:hAnsiTheme="minorHAnsi" w:cstheme="minorHAnsi"/>
          <w:color w:val="000000" w:themeColor="text1"/>
        </w:rPr>
        <w:fldChar w:fldCharType="end"/>
      </w:r>
      <w:r w:rsidRPr="00433679">
        <w:rPr>
          <w:rFonts w:asciiTheme="minorHAnsi" w:hAnsiTheme="minorHAnsi" w:cstheme="minorHAnsi"/>
          <w:color w:val="000000" w:themeColor="text1"/>
        </w:rPr>
        <w:t>)</w:t>
      </w:r>
      <w:r w:rsidRPr="00433679">
        <w:rPr>
          <w:rFonts w:asciiTheme="minorHAnsi" w:eastAsia="Calibri" w:hAnsiTheme="minorHAnsi" w:cstheme="minorHAnsi"/>
          <w:color w:val="000000" w:themeColor="text1"/>
        </w:rPr>
        <w:t>. Jeśli NCBR poweźmie informację, że podmiot trzeci naruszył warunki wskazane w zdaniach poprzedzających, nie udzieli mu sublicencji, a udzieloną su</w:t>
      </w:r>
      <w:r w:rsidR="001041CD" w:rsidRPr="00433679">
        <w:rPr>
          <w:rFonts w:asciiTheme="minorHAnsi" w:eastAsia="Calibri" w:hAnsiTheme="minorHAnsi" w:cstheme="minorHAnsi"/>
          <w:color w:val="000000" w:themeColor="text1"/>
        </w:rPr>
        <w:t>b</w:t>
      </w:r>
      <w:r w:rsidRPr="00433679">
        <w:rPr>
          <w:rFonts w:asciiTheme="minorHAnsi" w:eastAsia="Calibri" w:hAnsiTheme="minorHAnsi" w:cstheme="minorHAnsi"/>
          <w:color w:val="000000" w:themeColor="text1"/>
        </w:rPr>
        <w:t>licencję niezwłocznie wypowie. Jeśli podmiot trzeci nie wystąpił do Wykonawcy o udzielenie licencji na korzystanie z Wyników Prac B+R</w:t>
      </w:r>
      <w:r w:rsidR="00365D57" w:rsidRPr="00433679">
        <w:rPr>
          <w:rFonts w:asciiTheme="minorHAnsi" w:eastAsia="Calibri" w:hAnsiTheme="minorHAnsi" w:cstheme="minorHAnsi"/>
          <w:color w:val="000000" w:themeColor="text1"/>
        </w:rPr>
        <w:t>,</w:t>
      </w:r>
      <w:r w:rsidRPr="00433679">
        <w:rPr>
          <w:rFonts w:asciiTheme="minorHAnsi" w:eastAsia="Calibri" w:hAnsiTheme="minorHAnsi" w:cstheme="minorHAnsi"/>
          <w:color w:val="000000" w:themeColor="text1"/>
        </w:rPr>
        <w:t xml:space="preserve"> NCBR w pierwszej kolejności kieruje go do Wykonawcy</w:t>
      </w:r>
      <w:r w:rsidRPr="00433679">
        <w:rPr>
          <w:rFonts w:asciiTheme="minorHAnsi" w:hAnsiTheme="minorHAnsi" w:cstheme="minorHAnsi"/>
          <w:color w:val="000000" w:themeColor="text1"/>
        </w:rPr>
        <w:t>.</w:t>
      </w:r>
    </w:p>
    <w:p w14:paraId="527A45AB" w14:textId="77777777" w:rsidR="009951B5" w:rsidRPr="00433679" w:rsidRDefault="009951B5" w:rsidP="00433679">
      <w:pPr>
        <w:suppressAutoHyphens/>
        <w:spacing w:before="60" w:after="60"/>
        <w:ind w:left="567"/>
        <w:jc w:val="both"/>
        <w:rPr>
          <w:rFonts w:asciiTheme="minorHAnsi" w:eastAsia="Times New Roman" w:hAnsiTheme="minorHAnsi" w:cstheme="minorHAnsi"/>
          <w:color w:val="000000" w:themeColor="text1"/>
          <w:lang w:eastAsia="ar-SA"/>
        </w:rPr>
      </w:pPr>
      <w:r w:rsidRPr="00433679">
        <w:rPr>
          <w:rFonts w:asciiTheme="minorHAnsi" w:hAnsiTheme="minorHAnsi" w:cstheme="minorHAnsi"/>
          <w:color w:val="000000" w:themeColor="text1"/>
        </w:rPr>
        <w:t>NCBR deklaruje że, z zastrzeżeniem wiążących je bezwzględnie przepisów prawa, w zakresie warunków udzielanych sublicencji podejmie uzasadnione starania, jakich można oczekiwać po agencji wykonawczej, aby w trakcie przygotowania warunków sublicencji udzielanej przez NCBR, w szczególności w przedmiocie ceny, sprawić aby były one zgodne z prawem i z zasadami konkurencji, w tym podejmie starania, aby udzielane sublicencje nie eliminowały, ograniczały lub naruszały konkurencji na danym rynku, w szczególności poprzez podział rynków, ograniczanie postępu technicznego, ograniczaniu dostępu do rynku lub eliminowanie z rynku przedsiębiorców nieobjętych umową sublicencji, w tym również Wykonawcy.</w:t>
      </w:r>
      <w:r w:rsidRPr="00433679">
        <w:rPr>
          <w:rFonts w:asciiTheme="minorHAnsi" w:eastAsia="Times New Roman" w:hAnsiTheme="minorHAnsi" w:cstheme="minorHAnsi"/>
          <w:color w:val="000000" w:themeColor="text1"/>
          <w:lang w:eastAsia="ar-SA"/>
        </w:rPr>
        <w:t xml:space="preserve"> </w:t>
      </w:r>
    </w:p>
    <w:bookmarkEnd w:id="369"/>
    <w:p w14:paraId="37CFA4F6" w14:textId="1E2429B3" w:rsidR="009951B5" w:rsidRPr="00433679" w:rsidRDefault="009951B5" w:rsidP="00433679">
      <w:pPr>
        <w:pStyle w:val="Akapitzlist"/>
        <w:numPr>
          <w:ilvl w:val="1"/>
          <w:numId w:val="14"/>
        </w:numPr>
        <w:spacing w:before="60" w:after="60"/>
        <w:ind w:left="426" w:hanging="426"/>
        <w:jc w:val="both"/>
        <w:rPr>
          <w:rFonts w:asciiTheme="minorHAnsi" w:hAnsiTheme="minorHAnsi" w:cstheme="minorHAnsi"/>
          <w:color w:val="000000" w:themeColor="text1"/>
        </w:rPr>
      </w:pPr>
      <w:r w:rsidRPr="00433679">
        <w:rPr>
          <w:rFonts w:asciiTheme="minorHAnsi" w:eastAsia="Times New Roman" w:hAnsiTheme="minorHAnsi" w:cstheme="minorHAnsi"/>
          <w:b/>
          <w:bCs/>
          <w:color w:val="000000" w:themeColor="text1"/>
          <w:lang w:eastAsia="ar-SA"/>
        </w:rPr>
        <w:t xml:space="preserve">[Wyłączne prawo NCBR do przychodów z komercjalizacji za pośrednictwem NCBR] </w:t>
      </w:r>
      <w:r w:rsidRPr="00433679">
        <w:rPr>
          <w:rFonts w:asciiTheme="minorHAnsi" w:hAnsiTheme="minorHAnsi" w:cstheme="minorHAnsi"/>
          <w:color w:val="000000" w:themeColor="text1"/>
        </w:rPr>
        <w:t>Strony potwierdzają, że NCBR, w ramach licencji, o której mowa w</w:t>
      </w:r>
      <w:r w:rsidRPr="00433679">
        <w:rPr>
          <w:rFonts w:asciiTheme="minorHAnsi" w:eastAsia="Times New Roman" w:hAnsiTheme="minorHAnsi" w:cstheme="minorHAnsi"/>
          <w:color w:val="000000" w:themeColor="text1"/>
          <w:lang w:eastAsia="ar-SA"/>
        </w:rPr>
        <w:t xml:space="preserve"> </w:t>
      </w:r>
      <w:r w:rsidRPr="00433679">
        <w:rPr>
          <w:rFonts w:asciiTheme="minorHAnsi" w:eastAsia="Times New Roman" w:hAnsiTheme="minorHAnsi" w:cstheme="minorHAnsi"/>
          <w:color w:val="000000" w:themeColor="text1"/>
          <w:lang w:eastAsia="ar-SA"/>
        </w:rPr>
        <w:fldChar w:fldCharType="begin"/>
      </w:r>
      <w:r w:rsidRPr="00433679">
        <w:rPr>
          <w:rFonts w:asciiTheme="minorHAnsi" w:eastAsia="Times New Roman" w:hAnsiTheme="minorHAnsi" w:cstheme="minorHAnsi"/>
          <w:color w:val="000000" w:themeColor="text1"/>
          <w:lang w:eastAsia="ar-SA"/>
        </w:rPr>
        <w:instrText xml:space="preserve"> REF _Ref69109617 \n \h  \* MERGEFORMAT </w:instrText>
      </w:r>
      <w:r w:rsidRPr="00433679">
        <w:rPr>
          <w:rFonts w:asciiTheme="minorHAnsi" w:eastAsia="Times New Roman" w:hAnsiTheme="minorHAnsi" w:cstheme="minorHAnsi"/>
          <w:color w:val="000000" w:themeColor="text1"/>
          <w:lang w:eastAsia="ar-SA"/>
        </w:rPr>
      </w:r>
      <w:r w:rsidRPr="00433679">
        <w:rPr>
          <w:rFonts w:asciiTheme="minorHAnsi" w:eastAsia="Times New Roman" w:hAnsiTheme="minorHAnsi" w:cstheme="minorHAnsi"/>
          <w:color w:val="000000" w:themeColor="text1"/>
          <w:lang w:eastAsia="ar-SA"/>
        </w:rPr>
        <w:fldChar w:fldCharType="separate"/>
      </w:r>
      <w:r w:rsidR="0071785C" w:rsidRPr="00433679">
        <w:rPr>
          <w:rFonts w:asciiTheme="minorHAnsi" w:eastAsia="Times New Roman" w:hAnsiTheme="minorHAnsi" w:cstheme="minorHAnsi"/>
          <w:color w:val="000000" w:themeColor="text1"/>
          <w:lang w:eastAsia="ar-SA"/>
        </w:rPr>
        <w:t>§21</w:t>
      </w:r>
      <w:r w:rsidRPr="00433679">
        <w:rPr>
          <w:rFonts w:asciiTheme="minorHAnsi" w:eastAsia="Times New Roman" w:hAnsiTheme="minorHAnsi" w:cstheme="minorHAnsi"/>
          <w:color w:val="000000" w:themeColor="text1"/>
          <w:lang w:eastAsia="ar-SA"/>
        </w:rPr>
        <w:fldChar w:fldCharType="end"/>
      </w:r>
      <w:r w:rsidRPr="00433679">
        <w:rPr>
          <w:rFonts w:asciiTheme="minorHAnsi" w:hAnsiTheme="minorHAnsi" w:cstheme="minorHAnsi"/>
          <w:color w:val="000000" w:themeColor="text1"/>
        </w:rPr>
        <w:t>, uprawniony jest także do Komercjalizacji Wyników Prac B+R</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Rozwiązania, niezależnie od Komercjalizacji Wyników Prac B+R</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Rozwiązania dokonywanej przez Wykonawcę zgodnie z Umową. Wszelkie przychody uzyskane w ramach Komercjalizacji Wyników Prac B+R</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 xml:space="preserve">Rozwiązania przez NCBR, przysługują wyłącznie NCBR. Przychody z tego tytułu nie są zaliczane na poczet Kapitału Zwrotu Docelowego, o którym mowa w </w:t>
      </w:r>
      <w:r w:rsidRPr="00433679">
        <w:rPr>
          <w:rFonts w:asciiTheme="minorHAnsi" w:hAnsiTheme="minorHAnsi" w:cstheme="minorHAnsi"/>
          <w:color w:val="000000" w:themeColor="text1"/>
        </w:rPr>
        <w:fldChar w:fldCharType="begin"/>
      </w:r>
      <w:r w:rsidRPr="00433679">
        <w:rPr>
          <w:rFonts w:asciiTheme="minorHAnsi" w:hAnsiTheme="minorHAnsi" w:cstheme="minorHAnsi"/>
          <w:color w:val="000000" w:themeColor="text1"/>
        </w:rPr>
        <w:instrText xml:space="preserve"> REF _Ref69077979 \n \h  \* MERGEFORMAT </w:instrText>
      </w:r>
      <w:r w:rsidRPr="00433679">
        <w:rPr>
          <w:rFonts w:asciiTheme="minorHAnsi" w:hAnsiTheme="minorHAnsi" w:cstheme="minorHAnsi"/>
          <w:color w:val="000000" w:themeColor="text1"/>
        </w:rPr>
      </w:r>
      <w:r w:rsidRPr="00433679">
        <w:rPr>
          <w:rFonts w:asciiTheme="minorHAnsi" w:hAnsiTheme="minorHAnsi" w:cstheme="minorHAnsi"/>
          <w:color w:val="000000" w:themeColor="text1"/>
        </w:rPr>
        <w:fldChar w:fldCharType="separate"/>
      </w:r>
      <w:r w:rsidR="0071785C" w:rsidRPr="00433679">
        <w:rPr>
          <w:rFonts w:asciiTheme="minorHAnsi" w:hAnsiTheme="minorHAnsi" w:cstheme="minorHAnsi"/>
          <w:color w:val="000000" w:themeColor="text1"/>
        </w:rPr>
        <w:t>§11</w:t>
      </w:r>
      <w:r w:rsidRPr="00433679">
        <w:rPr>
          <w:rFonts w:asciiTheme="minorHAnsi" w:hAnsiTheme="minorHAnsi" w:cstheme="minorHAnsi"/>
          <w:color w:val="000000" w:themeColor="text1"/>
        </w:rPr>
        <w:fldChar w:fldCharType="end"/>
      </w:r>
      <w:r w:rsidRPr="00433679">
        <w:rPr>
          <w:rFonts w:asciiTheme="minorHAnsi" w:hAnsiTheme="minorHAnsi" w:cstheme="minorHAnsi"/>
          <w:color w:val="000000" w:themeColor="text1"/>
        </w:rPr>
        <w:t>.</w:t>
      </w:r>
    </w:p>
    <w:p w14:paraId="33F8442A" w14:textId="496DCC85" w:rsidR="009951B5" w:rsidRPr="00433679" w:rsidRDefault="009951B5" w:rsidP="00433679">
      <w:pPr>
        <w:pStyle w:val="Akapitzlist"/>
        <w:numPr>
          <w:ilvl w:val="1"/>
          <w:numId w:val="14"/>
        </w:numPr>
        <w:spacing w:before="60" w:after="60"/>
        <w:ind w:left="426" w:hanging="426"/>
        <w:jc w:val="both"/>
        <w:rPr>
          <w:rFonts w:asciiTheme="minorHAnsi" w:eastAsia="Times New Roman" w:hAnsiTheme="minorHAnsi" w:cstheme="minorHAnsi"/>
          <w:color w:val="000000" w:themeColor="text1"/>
          <w:lang w:eastAsia="ar-SA"/>
        </w:rPr>
      </w:pPr>
      <w:bookmarkStart w:id="370" w:name="_Ref69114606"/>
      <w:r w:rsidRPr="00433679">
        <w:rPr>
          <w:rFonts w:asciiTheme="minorHAnsi" w:eastAsia="Times New Roman" w:hAnsiTheme="minorHAnsi" w:cstheme="minorHAnsi"/>
          <w:color w:val="000000" w:themeColor="text1"/>
          <w:lang w:eastAsia="ar-SA"/>
        </w:rPr>
        <w:t>[</w:t>
      </w:r>
      <w:r w:rsidRPr="00433679">
        <w:rPr>
          <w:rFonts w:asciiTheme="minorHAnsi" w:eastAsia="Times New Roman" w:hAnsiTheme="minorHAnsi" w:cstheme="minorHAnsi"/>
          <w:b/>
          <w:bCs/>
          <w:color w:val="000000" w:themeColor="text1"/>
          <w:lang w:eastAsia="ar-SA"/>
        </w:rPr>
        <w:t>Prawo licencji i pierwokupu do nowych pól eksploatacji</w:t>
      </w:r>
      <w:r w:rsidRPr="00433679">
        <w:rPr>
          <w:rFonts w:asciiTheme="minorHAnsi" w:eastAsia="Times New Roman" w:hAnsiTheme="minorHAnsi" w:cstheme="minorHAnsi"/>
          <w:color w:val="000000" w:themeColor="text1"/>
          <w:lang w:eastAsia="ar-SA"/>
        </w:rPr>
        <w:t xml:space="preserve">] W przypadku wyodrębnienia się nowego, nieznanego w chwili zawarcia Umowy, pola eksploatacji, Wykonawca, na żądanie NCBR, zobowiązany jest podjąć i prowadzić w dobrej wierze negocjacje w celu ustalenia warunków udzielenia licencji na korzystanie z utworów lub przedmiotów praw pokrewnych, o których mowa </w:t>
      </w:r>
      <w:r w:rsidRPr="00433679">
        <w:rPr>
          <w:rFonts w:asciiTheme="minorHAnsi" w:hAnsiTheme="minorHAnsi" w:cstheme="minorHAnsi"/>
          <w:color w:val="000000" w:themeColor="text1"/>
        </w:rPr>
        <w:t>w</w:t>
      </w:r>
      <w:r w:rsidRPr="00433679">
        <w:rPr>
          <w:rFonts w:asciiTheme="minorHAnsi" w:eastAsia="Times New Roman" w:hAnsiTheme="minorHAnsi" w:cstheme="minorHAnsi"/>
          <w:color w:val="000000" w:themeColor="text1"/>
          <w:lang w:eastAsia="ar-SA"/>
        </w:rPr>
        <w:t xml:space="preserve"> </w:t>
      </w:r>
      <w:r w:rsidRPr="00433679">
        <w:rPr>
          <w:rFonts w:asciiTheme="minorHAnsi" w:eastAsia="Times New Roman" w:hAnsiTheme="minorHAnsi" w:cstheme="minorHAnsi"/>
          <w:color w:val="000000" w:themeColor="text1"/>
          <w:lang w:eastAsia="ar-SA"/>
        </w:rPr>
        <w:fldChar w:fldCharType="begin"/>
      </w:r>
      <w:r w:rsidRPr="00433679">
        <w:rPr>
          <w:rFonts w:asciiTheme="minorHAnsi" w:eastAsia="Times New Roman" w:hAnsiTheme="minorHAnsi" w:cstheme="minorHAnsi"/>
          <w:color w:val="000000" w:themeColor="text1"/>
          <w:lang w:eastAsia="ar-SA"/>
        </w:rPr>
        <w:instrText xml:space="preserve"> REF _Ref69109617 \n \h  \* MERGEFORMAT </w:instrText>
      </w:r>
      <w:r w:rsidRPr="00433679">
        <w:rPr>
          <w:rFonts w:asciiTheme="minorHAnsi" w:eastAsia="Times New Roman" w:hAnsiTheme="minorHAnsi" w:cstheme="minorHAnsi"/>
          <w:color w:val="000000" w:themeColor="text1"/>
          <w:lang w:eastAsia="ar-SA"/>
        </w:rPr>
      </w:r>
      <w:r w:rsidRPr="00433679">
        <w:rPr>
          <w:rFonts w:asciiTheme="minorHAnsi" w:eastAsia="Times New Roman" w:hAnsiTheme="minorHAnsi" w:cstheme="minorHAnsi"/>
          <w:color w:val="000000" w:themeColor="text1"/>
          <w:lang w:eastAsia="ar-SA"/>
        </w:rPr>
        <w:fldChar w:fldCharType="separate"/>
      </w:r>
      <w:r w:rsidR="0071785C" w:rsidRPr="00433679">
        <w:rPr>
          <w:rFonts w:asciiTheme="minorHAnsi" w:eastAsia="Times New Roman" w:hAnsiTheme="minorHAnsi" w:cstheme="minorHAnsi"/>
          <w:color w:val="000000" w:themeColor="text1"/>
          <w:lang w:eastAsia="ar-SA"/>
        </w:rPr>
        <w:t>§21</w:t>
      </w:r>
      <w:r w:rsidRPr="00433679">
        <w:rPr>
          <w:rFonts w:asciiTheme="minorHAnsi" w:eastAsia="Times New Roman" w:hAnsiTheme="minorHAnsi" w:cstheme="minorHAnsi"/>
          <w:color w:val="000000" w:themeColor="text1"/>
          <w:lang w:eastAsia="ar-SA"/>
        </w:rPr>
        <w:fldChar w:fldCharType="end"/>
      </w:r>
      <w:r w:rsidRPr="00433679">
        <w:rPr>
          <w:rFonts w:asciiTheme="minorHAnsi" w:eastAsia="Times New Roman" w:hAnsiTheme="minorHAnsi" w:cstheme="minorHAnsi"/>
          <w:color w:val="000000" w:themeColor="text1"/>
          <w:lang w:eastAsia="ar-SA"/>
        </w:rPr>
        <w:t>, na rzecz NCBR na nowym polu eksploatacji. NCBR przysługuje prawo pierwokupu w stosunku w/w utworów oraz przedmiotów praw pokrewnych na nowym polu eksploatacji. NCBR może wykonać prawo pierwokupu w terminie 3 miesięcy od dnia otrzymania pisemnego (forma pisemna pod rygorem nieważności) zawiadomienia od Wykonawcy o zamiarze przeniesienia praw. Wykonawca zobowiązuje się również do złożenia NCBR jako pierwszemu pisemnej oferty nabycia autorskich praw majątkowych do w/w utworów lub praw pokrewnych do w/w przedmiotów praw pokrewnych na nowym polu eksploatacji (prawo pierwszeństwa).</w:t>
      </w:r>
      <w:bookmarkEnd w:id="370"/>
    </w:p>
    <w:p w14:paraId="565BCE15" w14:textId="3D46322C" w:rsidR="009951B5" w:rsidRPr="00433679" w:rsidRDefault="009951B5" w:rsidP="00433679">
      <w:pPr>
        <w:pStyle w:val="Akapitzlist"/>
        <w:numPr>
          <w:ilvl w:val="1"/>
          <w:numId w:val="14"/>
        </w:numPr>
        <w:spacing w:before="60" w:after="60"/>
        <w:ind w:left="426" w:hanging="426"/>
        <w:jc w:val="both"/>
        <w:rPr>
          <w:rFonts w:asciiTheme="minorHAnsi" w:eastAsia="Times New Roman" w:hAnsiTheme="minorHAnsi" w:cstheme="minorHAnsi"/>
          <w:color w:val="000000" w:themeColor="text1"/>
          <w:lang w:eastAsia="ar-SA"/>
        </w:rPr>
      </w:pPr>
      <w:r w:rsidRPr="00433679">
        <w:rPr>
          <w:rFonts w:asciiTheme="minorHAnsi" w:eastAsia="Times New Roman" w:hAnsiTheme="minorHAnsi" w:cstheme="minorHAnsi"/>
          <w:color w:val="000000" w:themeColor="text1"/>
          <w:lang w:eastAsia="ar-SA"/>
        </w:rPr>
        <w:lastRenderedPageBreak/>
        <w:t>[</w:t>
      </w:r>
      <w:r w:rsidRPr="00433679">
        <w:rPr>
          <w:rFonts w:asciiTheme="minorHAnsi" w:eastAsia="Times New Roman" w:hAnsiTheme="minorHAnsi" w:cstheme="minorHAnsi"/>
          <w:b/>
          <w:bCs/>
          <w:color w:val="000000" w:themeColor="text1"/>
          <w:lang w:eastAsia="ar-SA"/>
        </w:rPr>
        <w:t>Prawa zależne</w:t>
      </w:r>
      <w:r w:rsidRPr="00433679">
        <w:rPr>
          <w:rFonts w:asciiTheme="minorHAnsi" w:eastAsia="Times New Roman" w:hAnsiTheme="minorHAnsi" w:cstheme="minorHAnsi"/>
          <w:color w:val="000000" w:themeColor="text1"/>
          <w:lang w:eastAsia="ar-SA"/>
        </w:rPr>
        <w:t xml:space="preserve">] Z chwilą udzielenia NCBR licencji wskazanej </w:t>
      </w:r>
      <w:r w:rsidRPr="00433679">
        <w:rPr>
          <w:rFonts w:asciiTheme="minorHAnsi" w:hAnsiTheme="minorHAnsi" w:cstheme="minorHAnsi"/>
          <w:color w:val="000000" w:themeColor="text1"/>
        </w:rPr>
        <w:t>w</w:t>
      </w:r>
      <w:r w:rsidRPr="00433679">
        <w:rPr>
          <w:rFonts w:asciiTheme="minorHAnsi" w:eastAsia="Times New Roman" w:hAnsiTheme="minorHAnsi" w:cstheme="minorHAnsi"/>
          <w:color w:val="000000" w:themeColor="text1"/>
          <w:lang w:eastAsia="ar-SA"/>
        </w:rPr>
        <w:t xml:space="preserve"> </w:t>
      </w:r>
      <w:r w:rsidRPr="00433679">
        <w:rPr>
          <w:rFonts w:asciiTheme="minorHAnsi" w:eastAsia="Times New Roman" w:hAnsiTheme="minorHAnsi" w:cstheme="minorHAnsi"/>
          <w:color w:val="000000" w:themeColor="text1"/>
          <w:lang w:eastAsia="ar-SA"/>
        </w:rPr>
        <w:fldChar w:fldCharType="begin"/>
      </w:r>
      <w:r w:rsidRPr="00433679">
        <w:rPr>
          <w:rFonts w:asciiTheme="minorHAnsi" w:eastAsia="Times New Roman" w:hAnsiTheme="minorHAnsi" w:cstheme="minorHAnsi"/>
          <w:color w:val="000000" w:themeColor="text1"/>
          <w:lang w:eastAsia="ar-SA"/>
        </w:rPr>
        <w:instrText xml:space="preserve"> REF _Ref69109617 \n \h  \* MERGEFORMAT </w:instrText>
      </w:r>
      <w:r w:rsidRPr="00433679">
        <w:rPr>
          <w:rFonts w:asciiTheme="minorHAnsi" w:eastAsia="Times New Roman" w:hAnsiTheme="minorHAnsi" w:cstheme="minorHAnsi"/>
          <w:color w:val="000000" w:themeColor="text1"/>
          <w:lang w:eastAsia="ar-SA"/>
        </w:rPr>
      </w:r>
      <w:r w:rsidRPr="00433679">
        <w:rPr>
          <w:rFonts w:asciiTheme="minorHAnsi" w:eastAsia="Times New Roman" w:hAnsiTheme="minorHAnsi" w:cstheme="minorHAnsi"/>
          <w:color w:val="000000" w:themeColor="text1"/>
          <w:lang w:eastAsia="ar-SA"/>
        </w:rPr>
        <w:fldChar w:fldCharType="separate"/>
      </w:r>
      <w:r w:rsidR="0071785C" w:rsidRPr="00433679">
        <w:rPr>
          <w:rFonts w:asciiTheme="minorHAnsi" w:eastAsia="Times New Roman" w:hAnsiTheme="minorHAnsi" w:cstheme="minorHAnsi"/>
          <w:color w:val="000000" w:themeColor="text1"/>
          <w:lang w:eastAsia="ar-SA"/>
        </w:rPr>
        <w:t>§21</w:t>
      </w:r>
      <w:r w:rsidRPr="00433679">
        <w:rPr>
          <w:rFonts w:asciiTheme="minorHAnsi" w:eastAsia="Times New Roman" w:hAnsiTheme="minorHAnsi" w:cstheme="minorHAnsi"/>
          <w:color w:val="000000" w:themeColor="text1"/>
          <w:lang w:eastAsia="ar-SA"/>
        </w:rPr>
        <w:fldChar w:fldCharType="end"/>
      </w:r>
      <w:r w:rsidRPr="00433679">
        <w:rPr>
          <w:rFonts w:asciiTheme="minorHAnsi" w:hAnsiTheme="minorHAnsi" w:cstheme="minorHAnsi"/>
          <w:color w:val="000000" w:themeColor="text1"/>
        </w:rPr>
        <w:t xml:space="preserve">, z uwzględnieniem pozostałych postanowień tego Rozdziału, </w:t>
      </w:r>
      <w:r w:rsidRPr="00433679">
        <w:rPr>
          <w:rFonts w:asciiTheme="minorHAnsi" w:eastAsia="Times New Roman" w:hAnsiTheme="minorHAnsi" w:cstheme="minorHAnsi"/>
          <w:color w:val="000000" w:themeColor="text1"/>
          <w:lang w:eastAsia="ar-SA"/>
        </w:rPr>
        <w:t>Strony wyłączają zastosowanie przepisu art. 2 ust. 3 Ustawy o Prawie Autorskim wobec Wyników Prac B+R</w:t>
      </w:r>
      <w:r w:rsidR="009D405D" w:rsidRPr="00433679">
        <w:rPr>
          <w:rFonts w:asciiTheme="minorHAnsi" w:eastAsia="Times New Roman" w:hAnsiTheme="minorHAnsi" w:cstheme="minorHAnsi"/>
          <w:color w:val="000000" w:themeColor="text1"/>
          <w:lang w:eastAsia="ar-SA"/>
        </w:rPr>
        <w:t xml:space="preserve"> </w:t>
      </w:r>
      <w:r w:rsidRPr="00433679">
        <w:rPr>
          <w:rFonts w:asciiTheme="minorHAnsi" w:eastAsia="Times New Roman" w:hAnsiTheme="minorHAnsi" w:cstheme="minorHAnsi"/>
          <w:color w:val="000000" w:themeColor="text1"/>
          <w:lang w:eastAsia="ar-SA"/>
        </w:rPr>
        <w:t>Rozwiązania. Jeżeli Wykonawca nie będzie wyłącznym twórcą wszystkich utworów stanowiących Wyniki Prac B+R</w:t>
      </w:r>
      <w:r w:rsidR="009D405D" w:rsidRPr="00433679">
        <w:rPr>
          <w:rFonts w:asciiTheme="minorHAnsi" w:eastAsia="Times New Roman" w:hAnsiTheme="minorHAnsi" w:cstheme="minorHAnsi"/>
          <w:color w:val="000000" w:themeColor="text1"/>
          <w:lang w:eastAsia="ar-SA"/>
        </w:rPr>
        <w:t xml:space="preserve"> </w:t>
      </w:r>
      <w:r w:rsidRPr="00433679">
        <w:rPr>
          <w:rFonts w:asciiTheme="minorHAnsi" w:eastAsia="Times New Roman" w:hAnsiTheme="minorHAnsi" w:cstheme="minorHAnsi"/>
          <w:color w:val="000000" w:themeColor="text1"/>
          <w:lang w:eastAsia="ar-SA"/>
        </w:rPr>
        <w:t>Rozwiązania zobowiązuje się uzyskać od wszystkich twórców takich Wyników Prac B+R zobowiązanie do niekorzystania z uprawnień przysługujących twórcom na podstawie przepisu art. 2 ust. 3 Ustawy o Prawie Autorskim i gwarantuje NCBR, że uprawnienia te nie będą wykonywane wobec NCBR. W przypadku, gdyby postanowienie, o którym mowa w zdaniu pierwszym niniejszego paragrafu było sprzeczne z bezwzględnie obowiązującymi przepisami prawa, a Wykonawca będzie wyłącznym twórcą wszystkich utworów stanowiących Wyniki Prac B+R</w:t>
      </w:r>
      <w:r w:rsidR="009D405D" w:rsidRPr="00433679">
        <w:rPr>
          <w:rFonts w:asciiTheme="minorHAnsi" w:eastAsia="Times New Roman" w:hAnsiTheme="minorHAnsi" w:cstheme="minorHAnsi"/>
          <w:color w:val="000000" w:themeColor="text1"/>
          <w:lang w:eastAsia="ar-SA"/>
        </w:rPr>
        <w:t xml:space="preserve"> </w:t>
      </w:r>
      <w:r w:rsidRPr="00433679">
        <w:rPr>
          <w:rFonts w:asciiTheme="minorHAnsi" w:eastAsia="Times New Roman" w:hAnsiTheme="minorHAnsi" w:cstheme="minorHAnsi"/>
          <w:color w:val="000000" w:themeColor="text1"/>
          <w:lang w:eastAsia="ar-SA"/>
        </w:rPr>
        <w:t>Rozwiązania oraz zobowiązuje się on do niekorzystania z tych uprawnień.</w:t>
      </w:r>
    </w:p>
    <w:p w14:paraId="1AFDD8C4" w14:textId="77777777" w:rsidR="009951B5" w:rsidRPr="00433679" w:rsidRDefault="009951B5" w:rsidP="00433679">
      <w:pPr>
        <w:pStyle w:val="Akapitzlist"/>
        <w:numPr>
          <w:ilvl w:val="1"/>
          <w:numId w:val="14"/>
        </w:numPr>
        <w:spacing w:before="60" w:after="60"/>
        <w:ind w:left="426" w:hanging="426"/>
        <w:jc w:val="both"/>
        <w:rPr>
          <w:rFonts w:asciiTheme="minorHAnsi" w:eastAsia="Times New Roman" w:hAnsiTheme="minorHAnsi" w:cstheme="minorHAnsi"/>
          <w:color w:val="000000" w:themeColor="text1"/>
          <w:lang w:eastAsia="ar-SA"/>
        </w:rPr>
      </w:pPr>
      <w:bookmarkStart w:id="371" w:name="_Ref68077640"/>
      <w:r w:rsidRPr="00433679">
        <w:rPr>
          <w:rFonts w:asciiTheme="minorHAnsi" w:eastAsia="Times New Roman" w:hAnsiTheme="minorHAnsi" w:cstheme="minorHAnsi"/>
          <w:color w:val="000000" w:themeColor="text1"/>
          <w:lang w:eastAsia="ar-SA"/>
        </w:rPr>
        <w:t>[</w:t>
      </w:r>
      <w:r w:rsidRPr="00433679">
        <w:rPr>
          <w:rFonts w:asciiTheme="minorHAnsi" w:eastAsia="Times New Roman" w:hAnsiTheme="minorHAnsi" w:cstheme="minorHAnsi"/>
          <w:b/>
          <w:bCs/>
          <w:color w:val="000000" w:themeColor="text1"/>
          <w:lang w:eastAsia="ar-SA"/>
        </w:rPr>
        <w:t>Nośniki</w:t>
      </w:r>
      <w:r w:rsidRPr="00433679">
        <w:rPr>
          <w:rFonts w:asciiTheme="minorHAnsi" w:eastAsia="Times New Roman" w:hAnsiTheme="minorHAnsi" w:cstheme="minorHAnsi"/>
          <w:color w:val="000000" w:themeColor="text1"/>
          <w:lang w:eastAsia="ar-SA"/>
        </w:rPr>
        <w:t>] W przypadku, gdy W</w:t>
      </w:r>
      <w:r w:rsidRPr="00433679">
        <w:rPr>
          <w:rFonts w:asciiTheme="minorHAnsi" w:hAnsiTheme="minorHAnsi" w:cstheme="minorHAnsi"/>
          <w:color w:val="000000" w:themeColor="text1"/>
        </w:rPr>
        <w:t xml:space="preserve">ynik Prac B+R </w:t>
      </w:r>
      <w:r w:rsidRPr="00433679">
        <w:rPr>
          <w:rFonts w:asciiTheme="minorHAnsi" w:eastAsia="Times New Roman" w:hAnsiTheme="minorHAnsi" w:cstheme="minorHAnsi"/>
          <w:color w:val="000000" w:themeColor="text1"/>
          <w:lang w:eastAsia="ar-SA"/>
        </w:rPr>
        <w:t>zostaną przekazane NCBR na nośniku, na którym je utrwalono, w szczególności na nośniku elektronicznym (płyta CD, DVD, tzw. pendrive itp.) wraz z przekazaniem NCBR danego nośnika, przechodzi nieodpłatnie na NCBR prawo własności tego nośnika.</w:t>
      </w:r>
      <w:bookmarkEnd w:id="371"/>
    </w:p>
    <w:p w14:paraId="1771A894" w14:textId="77777777" w:rsidR="009951B5" w:rsidRPr="00433679" w:rsidRDefault="009951B5" w:rsidP="00433679">
      <w:pPr>
        <w:pStyle w:val="Akapitzlist"/>
        <w:numPr>
          <w:ilvl w:val="1"/>
          <w:numId w:val="14"/>
        </w:numPr>
        <w:spacing w:before="60" w:after="60"/>
        <w:ind w:left="426" w:hanging="426"/>
        <w:jc w:val="both"/>
        <w:rPr>
          <w:rFonts w:asciiTheme="minorHAnsi" w:eastAsia="Times New Roman" w:hAnsiTheme="minorHAnsi" w:cstheme="minorHAnsi"/>
          <w:color w:val="000000" w:themeColor="text1"/>
          <w:lang w:eastAsia="ar-SA"/>
        </w:rPr>
      </w:pPr>
      <w:r w:rsidRPr="00433679">
        <w:rPr>
          <w:rFonts w:asciiTheme="minorHAnsi" w:hAnsiTheme="minorHAnsi" w:cstheme="minorHAnsi"/>
          <w:color w:val="000000" w:themeColor="text1"/>
        </w:rPr>
        <w:t>[</w:t>
      </w:r>
      <w:r w:rsidRPr="00433679">
        <w:rPr>
          <w:rFonts w:asciiTheme="minorHAnsi" w:hAnsiTheme="minorHAnsi" w:cstheme="minorHAnsi"/>
          <w:b/>
          <w:bCs/>
          <w:color w:val="000000" w:themeColor="text1"/>
        </w:rPr>
        <w:t>Pisemne potwierdzenie praw NCBR</w:t>
      </w:r>
      <w:r w:rsidRPr="00433679">
        <w:rPr>
          <w:rFonts w:asciiTheme="minorHAnsi" w:hAnsiTheme="minorHAnsi" w:cstheme="minorHAnsi"/>
          <w:color w:val="000000" w:themeColor="text1"/>
        </w:rPr>
        <w:t xml:space="preserve">] </w:t>
      </w:r>
      <w:r w:rsidRPr="00433679">
        <w:rPr>
          <w:rFonts w:asciiTheme="minorHAnsi" w:eastAsia="Times New Roman" w:hAnsiTheme="minorHAnsi" w:cstheme="minorHAnsi"/>
          <w:color w:val="000000" w:themeColor="text1"/>
          <w:lang w:eastAsia="ar-SA"/>
        </w:rPr>
        <w:t>Na żądanie NCBR, Wykonawca zobowiązuje się, w terminie 30 dni, zawrzeć umowę lub złożyć oświadczenie (w formie pisemnej lub elektronicznej opatrzonej kwalifikowanym podpisem elektronicznym pod rygorem nieważności) potwierdzające przeniesienie praw, udzielenie licencji, zezwoleń, gwarancji, upoważnień w zakresie, o którym mowa w Umowie.</w:t>
      </w:r>
    </w:p>
    <w:p w14:paraId="7E5CF347" w14:textId="18F07AE4" w:rsidR="009951B5" w:rsidRPr="00812E73" w:rsidRDefault="009951B5" w:rsidP="00433679">
      <w:pPr>
        <w:pStyle w:val="Akapitzlist"/>
        <w:numPr>
          <w:ilvl w:val="1"/>
          <w:numId w:val="14"/>
        </w:numPr>
        <w:spacing w:before="60" w:after="60"/>
        <w:ind w:left="426" w:hanging="426"/>
        <w:jc w:val="both"/>
        <w:rPr>
          <w:rFonts w:asciiTheme="minorHAnsi" w:hAnsiTheme="minorHAnsi" w:cstheme="minorHAnsi"/>
          <w:color w:val="000000" w:themeColor="text1"/>
        </w:rPr>
      </w:pPr>
      <w:bookmarkStart w:id="372" w:name="_Ref69116328"/>
      <w:r w:rsidRPr="00433679">
        <w:rPr>
          <w:rFonts w:asciiTheme="minorHAnsi" w:hAnsiTheme="minorHAnsi" w:cstheme="minorHAnsi"/>
          <w:color w:val="000000" w:themeColor="text1"/>
        </w:rPr>
        <w:t xml:space="preserve">Z zastrzeżeniem </w:t>
      </w:r>
      <w:r w:rsidRPr="00433679">
        <w:rPr>
          <w:rFonts w:asciiTheme="minorHAnsi" w:hAnsiTheme="minorHAnsi" w:cstheme="minorHAnsi"/>
          <w:color w:val="000000" w:themeColor="text1"/>
        </w:rPr>
        <w:fldChar w:fldCharType="begin"/>
      </w:r>
      <w:r w:rsidRPr="00433679">
        <w:rPr>
          <w:rFonts w:asciiTheme="minorHAnsi" w:hAnsiTheme="minorHAnsi" w:cstheme="minorHAnsi"/>
          <w:color w:val="000000" w:themeColor="text1"/>
        </w:rPr>
        <w:instrText xml:space="preserve"> REF _Ref69116354 \n \h  \* MERGEFORMAT </w:instrText>
      </w:r>
      <w:r w:rsidRPr="00433679">
        <w:rPr>
          <w:rFonts w:asciiTheme="minorHAnsi" w:hAnsiTheme="minorHAnsi" w:cstheme="minorHAnsi"/>
          <w:color w:val="000000" w:themeColor="text1"/>
        </w:rPr>
      </w:r>
      <w:r w:rsidRPr="00433679">
        <w:rPr>
          <w:rFonts w:asciiTheme="minorHAnsi" w:hAnsiTheme="minorHAnsi" w:cstheme="minorHAnsi"/>
          <w:color w:val="000000" w:themeColor="text1"/>
        </w:rPr>
        <w:fldChar w:fldCharType="separate"/>
      </w:r>
      <w:r w:rsidR="0071785C" w:rsidRPr="00433679">
        <w:rPr>
          <w:rFonts w:asciiTheme="minorHAnsi" w:hAnsiTheme="minorHAnsi" w:cstheme="minorHAnsi"/>
          <w:color w:val="000000" w:themeColor="text1"/>
        </w:rPr>
        <w:t>ART. 29</w:t>
      </w:r>
      <w:r w:rsidRPr="00433679">
        <w:rPr>
          <w:rFonts w:asciiTheme="minorHAnsi" w:hAnsiTheme="minorHAnsi" w:cstheme="minorHAnsi"/>
          <w:color w:val="000000" w:themeColor="text1"/>
        </w:rPr>
        <w:fldChar w:fldCharType="end"/>
      </w:r>
      <w:r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fldChar w:fldCharType="begin"/>
      </w:r>
      <w:r w:rsidRPr="00433679">
        <w:rPr>
          <w:rFonts w:asciiTheme="minorHAnsi" w:hAnsiTheme="minorHAnsi" w:cstheme="minorHAnsi"/>
          <w:color w:val="000000" w:themeColor="text1"/>
        </w:rPr>
        <w:instrText xml:space="preserve"> REF _Ref69115580 \n \h  \* MERGEFORMAT </w:instrText>
      </w:r>
      <w:r w:rsidRPr="00433679">
        <w:rPr>
          <w:rFonts w:asciiTheme="minorHAnsi" w:hAnsiTheme="minorHAnsi" w:cstheme="minorHAnsi"/>
          <w:color w:val="000000" w:themeColor="text1"/>
        </w:rPr>
      </w:r>
      <w:r w:rsidRPr="00433679">
        <w:rPr>
          <w:rFonts w:asciiTheme="minorHAnsi" w:hAnsiTheme="minorHAnsi" w:cstheme="minorHAnsi"/>
          <w:color w:val="000000" w:themeColor="text1"/>
        </w:rPr>
        <w:fldChar w:fldCharType="separate"/>
      </w:r>
      <w:r w:rsidR="0071785C" w:rsidRPr="00433679">
        <w:rPr>
          <w:rFonts w:asciiTheme="minorHAnsi" w:hAnsiTheme="minorHAnsi" w:cstheme="minorHAnsi"/>
          <w:color w:val="000000" w:themeColor="text1"/>
        </w:rPr>
        <w:t>§2</w:t>
      </w:r>
      <w:r w:rsidRPr="00433679">
        <w:rPr>
          <w:rFonts w:asciiTheme="minorHAnsi" w:hAnsiTheme="minorHAnsi" w:cstheme="minorHAnsi"/>
          <w:color w:val="000000" w:themeColor="text1"/>
        </w:rPr>
        <w:fldChar w:fldCharType="end"/>
      </w:r>
      <w:r w:rsidR="00812E73">
        <w:rPr>
          <w:rFonts w:asciiTheme="minorHAnsi" w:hAnsiTheme="minorHAnsi" w:cstheme="minorHAnsi"/>
          <w:color w:val="000000" w:themeColor="text1"/>
        </w:rPr>
        <w:t xml:space="preserve"> </w:t>
      </w:r>
      <w:r w:rsidR="00812E73">
        <w:rPr>
          <w:rFonts w:asciiTheme="minorHAnsi" w:hAnsiTheme="minorHAnsi"/>
          <w:color w:val="000000" w:themeColor="text1"/>
        </w:rPr>
        <w:t xml:space="preserve">oraz </w:t>
      </w:r>
      <w:r w:rsidR="00812E73">
        <w:rPr>
          <w:rFonts w:asciiTheme="minorHAnsi" w:hAnsiTheme="minorHAnsi"/>
          <w:color w:val="000000" w:themeColor="text1"/>
        </w:rPr>
        <w:fldChar w:fldCharType="begin"/>
      </w:r>
      <w:r w:rsidR="00812E73">
        <w:rPr>
          <w:rFonts w:asciiTheme="minorHAnsi" w:hAnsiTheme="minorHAnsi"/>
          <w:color w:val="000000" w:themeColor="text1"/>
        </w:rPr>
        <w:instrText xml:space="preserve"> REF _Ref62657837 \n \h </w:instrText>
      </w:r>
      <w:r w:rsidR="00812E73">
        <w:rPr>
          <w:rFonts w:asciiTheme="minorHAnsi" w:hAnsiTheme="minorHAnsi"/>
          <w:color w:val="000000" w:themeColor="text1"/>
        </w:rPr>
      </w:r>
      <w:r w:rsidR="00812E73">
        <w:rPr>
          <w:rFonts w:asciiTheme="minorHAnsi" w:hAnsiTheme="minorHAnsi"/>
          <w:color w:val="000000" w:themeColor="text1"/>
        </w:rPr>
        <w:fldChar w:fldCharType="separate"/>
      </w:r>
      <w:r w:rsidR="00812E73">
        <w:rPr>
          <w:rFonts w:asciiTheme="minorHAnsi" w:hAnsiTheme="minorHAnsi"/>
          <w:color w:val="000000" w:themeColor="text1"/>
        </w:rPr>
        <w:t>§30</w:t>
      </w:r>
      <w:r w:rsidR="00812E73">
        <w:rPr>
          <w:rFonts w:asciiTheme="minorHAnsi" w:hAnsiTheme="minorHAnsi"/>
          <w:color w:val="000000" w:themeColor="text1"/>
        </w:rPr>
        <w:fldChar w:fldCharType="end"/>
      </w:r>
      <w:r w:rsidR="00812E73">
        <w:rPr>
          <w:rFonts w:asciiTheme="minorHAnsi" w:hAnsiTheme="minorHAnsi"/>
          <w:color w:val="000000" w:themeColor="text1"/>
        </w:rPr>
        <w:t xml:space="preserve"> - </w:t>
      </w:r>
      <w:r w:rsidR="00812E73">
        <w:rPr>
          <w:rFonts w:asciiTheme="minorHAnsi" w:hAnsiTheme="minorHAnsi"/>
          <w:color w:val="000000" w:themeColor="text1"/>
        </w:rPr>
        <w:fldChar w:fldCharType="begin"/>
      </w:r>
      <w:r w:rsidR="00812E73">
        <w:rPr>
          <w:rFonts w:asciiTheme="minorHAnsi" w:hAnsiTheme="minorHAnsi"/>
          <w:color w:val="000000" w:themeColor="text1"/>
        </w:rPr>
        <w:instrText xml:space="preserve"> REF _Ref72350192 \n \h </w:instrText>
      </w:r>
      <w:r w:rsidR="00812E73">
        <w:rPr>
          <w:rFonts w:asciiTheme="minorHAnsi" w:hAnsiTheme="minorHAnsi"/>
          <w:color w:val="000000" w:themeColor="text1"/>
        </w:rPr>
      </w:r>
      <w:r w:rsidR="00812E73">
        <w:rPr>
          <w:rFonts w:asciiTheme="minorHAnsi" w:hAnsiTheme="minorHAnsi"/>
          <w:color w:val="000000" w:themeColor="text1"/>
        </w:rPr>
        <w:fldChar w:fldCharType="separate"/>
      </w:r>
      <w:r w:rsidR="00812E73">
        <w:rPr>
          <w:rFonts w:asciiTheme="minorHAnsi" w:hAnsiTheme="minorHAnsi"/>
          <w:color w:val="000000" w:themeColor="text1"/>
        </w:rPr>
        <w:t>§32</w:t>
      </w:r>
      <w:r w:rsidR="00812E73">
        <w:rPr>
          <w:rFonts w:asciiTheme="minorHAnsi" w:hAnsiTheme="minorHAnsi"/>
          <w:color w:val="000000" w:themeColor="text1"/>
        </w:rPr>
        <w:fldChar w:fldCharType="end"/>
      </w:r>
      <w:r w:rsidR="00812E73">
        <w:rPr>
          <w:rFonts w:asciiTheme="minorHAnsi" w:hAnsiTheme="minorHAnsi"/>
          <w:color w:val="000000" w:themeColor="text1"/>
        </w:rPr>
        <w:t xml:space="preserve"> tego artykułu</w:t>
      </w:r>
      <w:r w:rsidRPr="00433679">
        <w:rPr>
          <w:rFonts w:asciiTheme="minorHAnsi" w:hAnsiTheme="minorHAnsi" w:cstheme="minorHAnsi"/>
          <w:color w:val="000000" w:themeColor="text1"/>
        </w:rPr>
        <w:t xml:space="preserve">, postanowienia niniejszego artykułu wygasają w każdym przypadku w razie i z dniem odmowy przez NCBR Odbioru Etapu I albo z upływem 10 lat od dnia zakończenia Etapu I (publikacji Listy Rankingowej w ramach Selekcji Etapu I), a w razie uzyskania jakiegokolwiek wynagrodzenia za realizację Etapu I Wykonawca nie jest uprawniony do jego wypowiedzenia. </w:t>
      </w:r>
      <w:r w:rsidRPr="00433679">
        <w:rPr>
          <w:rFonts w:asciiTheme="minorHAnsi" w:eastAsia="Times New Roman" w:hAnsiTheme="minorHAnsi" w:cstheme="minorHAnsi"/>
          <w:color w:val="000000" w:themeColor="text1"/>
          <w:lang w:eastAsia="ar-SA"/>
        </w:rPr>
        <w:t>W przypadku, gdyby ww. postanowienie zostało uznane za sprzeczne z powszechnie obowiązującymi przepisami prawa, Wykonawca zobowiązuje się do nie wypowiadania postanowień tego artykułu, a gdyby z kolei powyższe zobowiązanie zostało uznane za sprzeczne z powszechnie obowiązującymi przepisami prawa lub gdyby pomimo powyższego zastrzeżenia Wykonawca wypowiedziałby to postanowienie w jakimkolwiek zakresie, Strony ustalają, iż termin wypowiedzenia będzie wynosił 3 lata ze skutkiem na koniec roku kalendarzowego. Gdyby z kolei powyższy termin 3-letni okazał się sprzeczny z przepisami prawa, Strony ustalają, iż termin wypowiedzenia będzie wynosił 2 lata ze skutkiem na koniec roku kalendarzowego.</w:t>
      </w:r>
      <w:bookmarkEnd w:id="372"/>
    </w:p>
    <w:p w14:paraId="1DEBAE79" w14:textId="77777777" w:rsidR="00812E73" w:rsidRPr="0090300A" w:rsidRDefault="00812E73" w:rsidP="00812E73">
      <w:pPr>
        <w:pStyle w:val="Akapitzlist"/>
        <w:numPr>
          <w:ilvl w:val="1"/>
          <w:numId w:val="14"/>
        </w:numPr>
        <w:spacing w:before="60" w:after="60" w:line="276" w:lineRule="auto"/>
        <w:ind w:left="426" w:hanging="426"/>
        <w:jc w:val="both"/>
        <w:rPr>
          <w:rFonts w:asciiTheme="minorHAnsi" w:eastAsia="Times New Roman" w:hAnsiTheme="minorHAnsi"/>
          <w:color w:val="000000" w:themeColor="text1"/>
          <w:lang w:eastAsia="ar-SA"/>
        </w:rPr>
      </w:pPr>
      <w:r w:rsidRPr="0090300A">
        <w:rPr>
          <w:rFonts w:asciiTheme="minorHAnsi" w:eastAsia="Times New Roman" w:hAnsiTheme="minorHAnsi"/>
          <w:color w:val="000000" w:themeColor="text1"/>
          <w:lang w:eastAsia="ar-SA"/>
        </w:rPr>
        <w:t>[</w:t>
      </w:r>
      <w:r w:rsidRPr="0090300A">
        <w:rPr>
          <w:rFonts w:asciiTheme="minorHAnsi" w:eastAsia="Times New Roman" w:hAnsiTheme="minorHAnsi"/>
          <w:b/>
          <w:bCs/>
          <w:color w:val="000000" w:themeColor="text1"/>
          <w:lang w:eastAsia="ar-SA"/>
        </w:rPr>
        <w:t>Licencja na potrzeby oceny Wyników Prac Etapu</w:t>
      </w:r>
      <w:r w:rsidRPr="0090300A">
        <w:rPr>
          <w:rFonts w:asciiTheme="minorHAnsi" w:eastAsia="Times New Roman" w:hAnsiTheme="minorHAnsi"/>
          <w:color w:val="000000" w:themeColor="text1"/>
          <w:lang w:eastAsia="ar-SA"/>
        </w:rPr>
        <w:t xml:space="preserve">] Niezależnie od licencji wskazanej w </w:t>
      </w:r>
      <w:r w:rsidRPr="0090300A">
        <w:rPr>
          <w:rFonts w:asciiTheme="minorHAnsi" w:eastAsia="Times New Roman" w:hAnsiTheme="minorHAnsi"/>
          <w:color w:val="000000" w:themeColor="text1"/>
          <w:lang w:eastAsia="ar-SA"/>
        </w:rPr>
        <w:fldChar w:fldCharType="begin"/>
      </w:r>
      <w:r w:rsidRPr="0090300A">
        <w:rPr>
          <w:rFonts w:asciiTheme="minorHAnsi" w:eastAsia="Times New Roman" w:hAnsiTheme="minorHAnsi"/>
          <w:color w:val="000000" w:themeColor="text1"/>
          <w:lang w:eastAsia="ar-SA"/>
        </w:rPr>
        <w:instrText xml:space="preserve"> REF _Ref69115914 \n \h  \* MERGEFORMAT </w:instrText>
      </w:r>
      <w:r w:rsidRPr="0090300A">
        <w:rPr>
          <w:rFonts w:asciiTheme="minorHAnsi" w:eastAsia="Times New Roman" w:hAnsiTheme="minorHAnsi"/>
          <w:color w:val="000000" w:themeColor="text1"/>
          <w:lang w:eastAsia="ar-SA"/>
        </w:rPr>
      </w:r>
      <w:r w:rsidRPr="0090300A">
        <w:rPr>
          <w:rFonts w:asciiTheme="minorHAnsi" w:eastAsia="Times New Roman" w:hAnsiTheme="minorHAnsi"/>
          <w:color w:val="000000" w:themeColor="text1"/>
          <w:lang w:eastAsia="ar-SA"/>
        </w:rPr>
        <w:fldChar w:fldCharType="separate"/>
      </w:r>
      <w:r>
        <w:rPr>
          <w:rFonts w:asciiTheme="minorHAnsi" w:eastAsia="Times New Roman" w:hAnsiTheme="minorHAnsi"/>
          <w:color w:val="000000" w:themeColor="text1"/>
          <w:lang w:eastAsia="ar-SA"/>
        </w:rPr>
        <w:t>ART. 28</w:t>
      </w:r>
      <w:r w:rsidRPr="0090300A">
        <w:rPr>
          <w:rFonts w:asciiTheme="minorHAnsi" w:eastAsia="Times New Roman" w:hAnsiTheme="minorHAnsi"/>
          <w:color w:val="000000" w:themeColor="text1"/>
          <w:lang w:eastAsia="ar-SA"/>
        </w:rPr>
        <w:fldChar w:fldCharType="end"/>
      </w:r>
      <w:r w:rsidRPr="0090300A">
        <w:rPr>
          <w:rFonts w:asciiTheme="minorHAnsi" w:eastAsia="Times New Roman" w:hAnsiTheme="minorHAnsi"/>
          <w:color w:val="000000" w:themeColor="text1"/>
          <w:lang w:eastAsia="ar-SA"/>
        </w:rPr>
        <w:t xml:space="preserve"> </w:t>
      </w:r>
      <w:r w:rsidRPr="0090300A">
        <w:rPr>
          <w:rFonts w:asciiTheme="minorHAnsi" w:eastAsia="Times New Roman" w:hAnsiTheme="minorHAnsi"/>
          <w:color w:val="000000" w:themeColor="text1"/>
          <w:lang w:eastAsia="ar-SA"/>
        </w:rPr>
        <w:fldChar w:fldCharType="begin"/>
      </w:r>
      <w:r w:rsidRPr="0090300A">
        <w:rPr>
          <w:rFonts w:asciiTheme="minorHAnsi" w:eastAsia="Times New Roman" w:hAnsiTheme="minorHAnsi"/>
          <w:color w:val="000000" w:themeColor="text1"/>
          <w:lang w:eastAsia="ar-SA"/>
        </w:rPr>
        <w:instrText xml:space="preserve"> REF _Ref69109617 \n \h  \* MERGEFORMAT </w:instrText>
      </w:r>
      <w:r w:rsidRPr="0090300A">
        <w:rPr>
          <w:rFonts w:asciiTheme="minorHAnsi" w:eastAsia="Times New Roman" w:hAnsiTheme="minorHAnsi"/>
          <w:color w:val="000000" w:themeColor="text1"/>
          <w:lang w:eastAsia="ar-SA"/>
        </w:rPr>
      </w:r>
      <w:r w:rsidRPr="0090300A">
        <w:rPr>
          <w:rFonts w:asciiTheme="minorHAnsi" w:eastAsia="Times New Roman" w:hAnsiTheme="minorHAnsi"/>
          <w:color w:val="000000" w:themeColor="text1"/>
          <w:lang w:eastAsia="ar-SA"/>
        </w:rPr>
        <w:fldChar w:fldCharType="separate"/>
      </w:r>
      <w:r>
        <w:rPr>
          <w:rFonts w:asciiTheme="minorHAnsi" w:eastAsia="Times New Roman" w:hAnsiTheme="minorHAnsi"/>
          <w:color w:val="000000" w:themeColor="text1"/>
          <w:lang w:eastAsia="ar-SA"/>
        </w:rPr>
        <w:t>§21</w:t>
      </w:r>
      <w:r w:rsidRPr="0090300A">
        <w:rPr>
          <w:rFonts w:asciiTheme="minorHAnsi" w:eastAsia="Times New Roman" w:hAnsiTheme="minorHAnsi"/>
          <w:color w:val="000000" w:themeColor="text1"/>
          <w:lang w:eastAsia="ar-SA"/>
        </w:rPr>
        <w:fldChar w:fldCharType="end"/>
      </w:r>
      <w:r w:rsidRPr="0090300A">
        <w:rPr>
          <w:rFonts w:asciiTheme="minorHAnsi" w:eastAsia="Times New Roman" w:hAnsiTheme="minorHAnsi"/>
          <w:color w:val="000000" w:themeColor="text1"/>
          <w:lang w:eastAsia="ar-SA"/>
        </w:rPr>
        <w:t>, Wykonawca z chwilą udostępnienia NCBR jakiegokolwiek Wyniku Prac B+R</w:t>
      </w:r>
      <w:r>
        <w:rPr>
          <w:rFonts w:asciiTheme="minorHAnsi" w:eastAsia="Times New Roman" w:hAnsiTheme="minorHAnsi"/>
          <w:color w:val="000000" w:themeColor="text1"/>
          <w:lang w:eastAsia="ar-SA"/>
        </w:rPr>
        <w:t xml:space="preserve"> </w:t>
      </w:r>
      <w:r w:rsidRPr="0090300A">
        <w:rPr>
          <w:rFonts w:asciiTheme="minorHAnsi" w:eastAsia="Times New Roman" w:hAnsiTheme="minorHAnsi"/>
          <w:color w:val="000000" w:themeColor="text1"/>
          <w:lang w:eastAsia="ar-SA"/>
        </w:rPr>
        <w:t xml:space="preserve">lub jakiegokolwiek przedmiotu Background IP w jakimkolwiek zakresie i w jakikolwiek sposób, w każdym przypadku jednak nie później niż w dniu zakończenia danego Etapu (odpowiednio Etapu I lub Etapu II) w stosunku do Wyników Prac B+R powstałych w danym Etapie, udziela NCBR, </w:t>
      </w:r>
      <w:r w:rsidRPr="0090300A">
        <w:rPr>
          <w:rFonts w:asciiTheme="minorHAnsi" w:hAnsiTheme="minorHAnsi"/>
          <w:color w:val="000000" w:themeColor="text1"/>
        </w:rPr>
        <w:t xml:space="preserve">w ramach Wynagrodzenia Podstawowego za realizację danego Etapu, o którym mowa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_Ref479976521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Pr>
          <w:rFonts w:asciiTheme="minorHAnsi" w:hAnsiTheme="minorHAnsi"/>
          <w:color w:val="000000" w:themeColor="text1"/>
        </w:rPr>
        <w:t>ART. 23</w:t>
      </w:r>
      <w:r w:rsidRPr="0090300A">
        <w:rPr>
          <w:rFonts w:asciiTheme="minorHAnsi" w:hAnsiTheme="minorHAnsi"/>
          <w:color w:val="000000" w:themeColor="text1"/>
          <w:shd w:val="clear" w:color="auto" w:fill="E6E6E6"/>
        </w:rPr>
        <w:fldChar w:fldCharType="end"/>
      </w:r>
      <w:r w:rsidRPr="0090300A">
        <w:rPr>
          <w:rFonts w:asciiTheme="minorHAnsi" w:eastAsia="Times New Roman" w:hAnsiTheme="minorHAnsi"/>
          <w:color w:val="000000" w:themeColor="text1"/>
          <w:lang w:eastAsia="ar-SA"/>
        </w:rPr>
        <w:t>, licencji na korzystanie z Wyników Prac B+R</w:t>
      </w:r>
      <w:r>
        <w:rPr>
          <w:rFonts w:asciiTheme="minorHAnsi" w:eastAsia="Times New Roman" w:hAnsiTheme="minorHAnsi"/>
          <w:color w:val="000000" w:themeColor="text1"/>
          <w:lang w:eastAsia="ar-SA"/>
        </w:rPr>
        <w:t xml:space="preserve"> </w:t>
      </w:r>
      <w:r w:rsidRPr="0090300A">
        <w:rPr>
          <w:rFonts w:asciiTheme="minorHAnsi" w:eastAsia="Times New Roman" w:hAnsiTheme="minorHAnsi"/>
          <w:color w:val="000000" w:themeColor="text1"/>
          <w:lang w:eastAsia="ar-SA"/>
        </w:rPr>
        <w:t xml:space="preserve">powstałych w danym Etapie oraz przedmiotów Background IP wykorzystanych w danym Etapie, </w:t>
      </w:r>
      <w:r w:rsidRPr="0090300A">
        <w:rPr>
          <w:rFonts w:asciiTheme="minorHAnsi" w:eastAsia="Times New Roman" w:hAnsiTheme="minorHAnsi"/>
          <w:b/>
          <w:bCs/>
          <w:color w:val="000000" w:themeColor="text1"/>
          <w:lang w:eastAsia="ar-SA"/>
        </w:rPr>
        <w:t>jednakże wyłącznie w celu wykonywania Umowy, a w tym weryfikacji prawidłowego wykonywania Umowy przez Wykonawcę</w:t>
      </w:r>
      <w:r w:rsidRPr="0090300A">
        <w:rPr>
          <w:rFonts w:asciiTheme="minorHAnsi" w:eastAsia="Times New Roman" w:hAnsiTheme="minorHAnsi"/>
          <w:color w:val="000000" w:themeColor="text1"/>
          <w:lang w:eastAsia="ar-SA"/>
        </w:rPr>
        <w:t xml:space="preserve"> (w szczególności w zakresie umożliwiającym NCBR dokonanie Odbiorów Etapów i </w:t>
      </w:r>
      <w:r w:rsidRPr="0090300A">
        <w:rPr>
          <w:rFonts w:asciiTheme="minorHAnsi" w:hAnsiTheme="minorHAnsi"/>
          <w:color w:val="000000" w:themeColor="text1"/>
        </w:rPr>
        <w:t>przeprowadzenie testów oraz Demonstratora). NCBR jest uprawnione do upoważniania podmiotów trzecich, którymi się posługuje w tych czynnościach, do korzystania z Wyników Prac B+R</w:t>
      </w:r>
      <w:r>
        <w:rPr>
          <w:rFonts w:asciiTheme="minorHAnsi" w:hAnsiTheme="minorHAnsi"/>
          <w:color w:val="000000" w:themeColor="text1"/>
        </w:rPr>
        <w:t xml:space="preserve"> </w:t>
      </w:r>
      <w:r w:rsidRPr="0090300A">
        <w:rPr>
          <w:rFonts w:asciiTheme="minorHAnsi" w:hAnsiTheme="minorHAnsi"/>
          <w:color w:val="000000" w:themeColor="text1"/>
        </w:rPr>
        <w:t xml:space="preserve">i Background IP, w celach wskazanych w zdaniu poprzedzającym. </w:t>
      </w:r>
      <w:r w:rsidRPr="0090300A">
        <w:rPr>
          <w:rFonts w:asciiTheme="minorHAnsi" w:eastAsia="Times New Roman" w:hAnsiTheme="minorHAnsi"/>
          <w:color w:val="000000" w:themeColor="text1"/>
          <w:lang w:eastAsia="ar-SA"/>
        </w:rPr>
        <w:t xml:space="preserve">W celu usunięcia wątpliwości Strony wskazują, że </w:t>
      </w:r>
      <w:r w:rsidRPr="0090300A">
        <w:rPr>
          <w:rFonts w:asciiTheme="minorHAnsi" w:eastAsia="Times New Roman" w:hAnsiTheme="minorHAnsi"/>
          <w:color w:val="000000" w:themeColor="text1"/>
          <w:lang w:eastAsia="ar-SA"/>
        </w:rPr>
        <w:lastRenderedPageBreak/>
        <w:t>NCBR poza zakresem wskazanym w dwóch zdaniach poprzedzających, nie jest uprawnione do korzystania z Background IP ani do udzielania sublicencji na korzystanie z niego.</w:t>
      </w:r>
    </w:p>
    <w:p w14:paraId="75912A00" w14:textId="77777777" w:rsidR="00812E73" w:rsidRPr="0090300A" w:rsidRDefault="00812E73" w:rsidP="00812E73">
      <w:pPr>
        <w:pStyle w:val="Akapitzlist"/>
        <w:numPr>
          <w:ilvl w:val="1"/>
          <w:numId w:val="14"/>
        </w:numPr>
        <w:spacing w:before="60" w:after="60" w:line="276" w:lineRule="auto"/>
        <w:ind w:left="426" w:hanging="426"/>
        <w:jc w:val="both"/>
        <w:rPr>
          <w:rFonts w:asciiTheme="minorHAnsi" w:eastAsia="Times New Roman" w:hAnsiTheme="minorHAnsi"/>
          <w:color w:val="000000" w:themeColor="text1"/>
          <w:lang w:eastAsia="ar-SA"/>
        </w:rPr>
      </w:pPr>
      <w:r w:rsidRPr="0090300A">
        <w:rPr>
          <w:rFonts w:asciiTheme="minorHAnsi" w:eastAsia="Times New Roman" w:hAnsiTheme="minorHAnsi"/>
          <w:color w:val="000000" w:themeColor="text1"/>
          <w:lang w:eastAsia="ar-SA"/>
        </w:rPr>
        <w:t>[</w:t>
      </w:r>
      <w:r w:rsidRPr="0090300A">
        <w:rPr>
          <w:rFonts w:asciiTheme="minorHAnsi" w:eastAsia="Times New Roman" w:hAnsiTheme="minorHAnsi"/>
          <w:b/>
          <w:bCs/>
          <w:color w:val="000000" w:themeColor="text1"/>
          <w:lang w:eastAsia="ar-SA"/>
        </w:rPr>
        <w:t>Nośniki</w:t>
      </w:r>
      <w:r w:rsidRPr="0090300A">
        <w:rPr>
          <w:rFonts w:asciiTheme="minorHAnsi" w:eastAsia="Times New Roman" w:hAnsiTheme="minorHAnsi"/>
          <w:color w:val="000000" w:themeColor="text1"/>
          <w:lang w:eastAsia="ar-SA"/>
        </w:rPr>
        <w:t>] W przypadku, gdy W</w:t>
      </w:r>
      <w:r w:rsidRPr="0090300A">
        <w:rPr>
          <w:rFonts w:asciiTheme="minorHAnsi" w:hAnsiTheme="minorHAnsi"/>
          <w:color w:val="000000" w:themeColor="text1"/>
        </w:rPr>
        <w:t>ynik Prac B+R lub przedmiot Background IP</w:t>
      </w:r>
      <w:r w:rsidRPr="0090300A">
        <w:rPr>
          <w:rFonts w:asciiTheme="minorHAnsi" w:eastAsia="Times New Roman" w:hAnsiTheme="minorHAnsi"/>
          <w:color w:val="000000" w:themeColor="text1"/>
          <w:lang w:eastAsia="ar-SA"/>
        </w:rPr>
        <w:t xml:space="preserve"> zostaną przekazane NCBR na nośniku, na którym je utrwalono, w szczególności na nośniku elektronicznym (płyta CD, DVD, tzw. pendrive itp.) wraz z przekazaniem NCBR danego nośnika, przechodzi nieodpłatnie na NCBR prawo własności tego nośnika.</w:t>
      </w:r>
    </w:p>
    <w:p w14:paraId="5D053E3B" w14:textId="77777777" w:rsidR="00812E73" w:rsidRPr="005A72D1" w:rsidRDefault="00812E73" w:rsidP="00812E73">
      <w:pPr>
        <w:pStyle w:val="Akapitzlist"/>
        <w:numPr>
          <w:ilvl w:val="1"/>
          <w:numId w:val="14"/>
        </w:numPr>
        <w:spacing w:before="60" w:after="60" w:line="276" w:lineRule="auto"/>
        <w:ind w:left="426" w:hanging="426"/>
        <w:jc w:val="both"/>
        <w:rPr>
          <w:rFonts w:asciiTheme="minorHAnsi" w:eastAsia="Times New Roman" w:hAnsiTheme="minorHAnsi"/>
          <w:color w:val="000000" w:themeColor="text1"/>
          <w:lang w:eastAsia="ar-SA"/>
        </w:rPr>
      </w:pPr>
      <w:bookmarkStart w:id="373" w:name="_Ref72350192"/>
      <w:r w:rsidRPr="0090300A">
        <w:rPr>
          <w:rFonts w:asciiTheme="minorHAnsi" w:eastAsia="Times New Roman" w:hAnsiTheme="minorHAnsi"/>
          <w:color w:val="000000" w:themeColor="text1"/>
          <w:lang w:eastAsia="ar-SA"/>
        </w:rPr>
        <w:t>[</w:t>
      </w:r>
      <w:r w:rsidRPr="0090300A">
        <w:rPr>
          <w:rFonts w:asciiTheme="minorHAnsi" w:eastAsia="Times New Roman" w:hAnsiTheme="minorHAnsi"/>
          <w:b/>
          <w:bCs/>
          <w:color w:val="000000" w:themeColor="text1"/>
          <w:lang w:eastAsia="ar-SA"/>
        </w:rPr>
        <w:t>Czas trwania szczególnej licencji</w:t>
      </w:r>
      <w:r w:rsidRPr="0090300A">
        <w:rPr>
          <w:rFonts w:asciiTheme="minorHAnsi" w:eastAsia="Times New Roman" w:hAnsiTheme="minorHAnsi"/>
          <w:color w:val="000000" w:themeColor="text1"/>
          <w:lang w:eastAsia="ar-SA"/>
        </w:rPr>
        <w:t xml:space="preserve">] Licencja wskazana w </w:t>
      </w:r>
      <w:r w:rsidRPr="0090300A">
        <w:rPr>
          <w:rFonts w:asciiTheme="minorHAnsi" w:eastAsia="Times New Roman" w:hAnsiTheme="minorHAnsi"/>
          <w:color w:val="000000" w:themeColor="text1"/>
          <w:lang w:eastAsia="ar-SA"/>
        </w:rPr>
        <w:fldChar w:fldCharType="begin"/>
      </w:r>
      <w:r w:rsidRPr="0090300A">
        <w:rPr>
          <w:rFonts w:asciiTheme="minorHAnsi" w:eastAsia="Times New Roman" w:hAnsiTheme="minorHAnsi"/>
          <w:color w:val="000000" w:themeColor="text1"/>
          <w:lang w:eastAsia="ar-SA"/>
        </w:rPr>
        <w:instrText xml:space="preserve"> REF _Ref62657837 \n \h  \* MERGEFORMAT </w:instrText>
      </w:r>
      <w:r w:rsidRPr="0090300A">
        <w:rPr>
          <w:rFonts w:asciiTheme="minorHAnsi" w:eastAsia="Times New Roman" w:hAnsiTheme="minorHAnsi"/>
          <w:color w:val="000000" w:themeColor="text1"/>
          <w:lang w:eastAsia="ar-SA"/>
        </w:rPr>
      </w:r>
      <w:r w:rsidRPr="0090300A">
        <w:rPr>
          <w:rFonts w:asciiTheme="minorHAnsi" w:eastAsia="Times New Roman" w:hAnsiTheme="minorHAnsi"/>
          <w:color w:val="000000" w:themeColor="text1"/>
          <w:lang w:eastAsia="ar-SA"/>
        </w:rPr>
        <w:fldChar w:fldCharType="separate"/>
      </w:r>
      <w:r>
        <w:rPr>
          <w:rFonts w:asciiTheme="minorHAnsi" w:eastAsia="Times New Roman" w:hAnsiTheme="minorHAnsi"/>
          <w:color w:val="000000" w:themeColor="text1"/>
          <w:lang w:eastAsia="ar-SA"/>
        </w:rPr>
        <w:t>§30</w:t>
      </w:r>
      <w:r w:rsidRPr="0090300A">
        <w:rPr>
          <w:rFonts w:asciiTheme="minorHAnsi" w:eastAsia="Times New Roman" w:hAnsiTheme="minorHAnsi"/>
          <w:color w:val="000000" w:themeColor="text1"/>
          <w:lang w:eastAsia="ar-SA"/>
        </w:rPr>
        <w:fldChar w:fldCharType="end"/>
      </w:r>
      <w:r w:rsidRPr="0090300A">
        <w:rPr>
          <w:rFonts w:asciiTheme="minorHAnsi" w:eastAsia="Times New Roman" w:hAnsiTheme="minorHAnsi"/>
          <w:color w:val="000000" w:themeColor="text1"/>
          <w:lang w:eastAsia="ar-SA"/>
        </w:rPr>
        <w:t xml:space="preserve"> jest udzielona NCBR na czas określony, do czasu uzyskania przez Wykonawcę Wyniku Negatywnego lub Wyniku Pozytywnego Końcowego zgodnie z Harmonogramem Przedsięwzięcia, z zastrzeżeniem postanowień dotyczących jego zmiany.</w:t>
      </w:r>
      <w:r>
        <w:rPr>
          <w:rFonts w:asciiTheme="minorHAnsi" w:eastAsia="Times New Roman" w:hAnsiTheme="minorHAnsi"/>
          <w:color w:val="000000" w:themeColor="text1"/>
          <w:lang w:eastAsia="ar-SA"/>
        </w:rPr>
        <w:t xml:space="preserve"> </w:t>
      </w:r>
      <w:r w:rsidRPr="0090300A">
        <w:rPr>
          <w:rFonts w:asciiTheme="minorHAnsi" w:eastAsia="Times New Roman" w:hAnsiTheme="minorHAnsi"/>
          <w:color w:val="000000" w:themeColor="text1"/>
          <w:lang w:eastAsia="ar-SA"/>
        </w:rPr>
        <w:t>Wykonawca nie jest uprawniony do wypowiedzenia licencji. W przypadku, gdyby ww. postanowienie zostało uznane za sprzeczne z powszechnie obowiązującymi przepisami prawa, Wykonawca zobowiązuje się do nie wypowiadania każdej z licencji, a gdyby z kolei powyższe zobowiązanie zostało uznane za sprzeczne z powszechnie obowiązującymi przepisami prawa lub gdyby pomimo powyższego zastrzeżenia Wykonawca wypowiedziałby którąkolwiek licencję w jakimkolwiek zakresie, Strony ustalają, iż termin wypowiedzenia będzie wynosił 3 lata ze skutkiem na koniec roku kalendarzowego. Gdyby z kolei powyższy termin 3-letni okazał się sprzeczny z przepisami prawa, Strony ustalają, iż termin wypowiedzenia będzie wynosił 2 lata ze skutkiem na koniec roku kalendarzowego.</w:t>
      </w:r>
      <w:bookmarkEnd w:id="373"/>
    </w:p>
    <w:p w14:paraId="5CA74462" w14:textId="77777777" w:rsidR="00812E73" w:rsidRPr="00812E73" w:rsidRDefault="00812E73" w:rsidP="00812E73">
      <w:pPr>
        <w:spacing w:before="60" w:after="60"/>
        <w:jc w:val="both"/>
        <w:rPr>
          <w:rFonts w:asciiTheme="minorHAnsi" w:hAnsiTheme="minorHAnsi" w:cstheme="minorHAnsi"/>
          <w:color w:val="000000" w:themeColor="text1"/>
        </w:rPr>
      </w:pPr>
    </w:p>
    <w:p w14:paraId="1917E1E8" w14:textId="1BABDCED" w:rsidR="009951B5" w:rsidRPr="00433679" w:rsidRDefault="009951B5" w:rsidP="00433679">
      <w:pPr>
        <w:pStyle w:val="Nagwek2"/>
      </w:pPr>
      <w:bookmarkStart w:id="374" w:name="_Toc52745920"/>
      <w:bookmarkStart w:id="375" w:name="_Ref68076503"/>
      <w:bookmarkStart w:id="376" w:name="_Ref68077631"/>
      <w:bookmarkStart w:id="377" w:name="_Ref69116245"/>
      <w:bookmarkStart w:id="378" w:name="_Ref69116354"/>
      <w:bookmarkStart w:id="379" w:name="_Toc69416824"/>
      <w:bookmarkStart w:id="380" w:name="_Toc70340608"/>
      <w:r w:rsidRPr="00433679">
        <w:t>[WARIANT B]</w:t>
      </w:r>
      <w:bookmarkEnd w:id="374"/>
      <w:bookmarkEnd w:id="375"/>
      <w:bookmarkEnd w:id="376"/>
      <w:r w:rsidRPr="00433679">
        <w:t>*</w:t>
      </w:r>
      <w:bookmarkEnd w:id="377"/>
      <w:bookmarkEnd w:id="378"/>
      <w:bookmarkEnd w:id="379"/>
      <w:bookmarkEnd w:id="380"/>
    </w:p>
    <w:p w14:paraId="444234FB" w14:textId="14D56025" w:rsidR="009951B5" w:rsidRPr="00433679" w:rsidRDefault="009951B5" w:rsidP="00433679">
      <w:pPr>
        <w:spacing w:before="60" w:after="60"/>
        <w:jc w:val="both"/>
        <w:rPr>
          <w:rFonts w:asciiTheme="minorHAnsi" w:hAnsiTheme="minorHAnsi" w:cstheme="minorHAnsi"/>
          <w:i/>
          <w:iCs/>
          <w:color w:val="000000" w:themeColor="text1"/>
        </w:rPr>
      </w:pPr>
      <w:r w:rsidRPr="00433679">
        <w:rPr>
          <w:rFonts w:asciiTheme="minorHAnsi" w:hAnsiTheme="minorHAnsi" w:cstheme="minorHAnsi"/>
          <w:i/>
          <w:iCs/>
          <w:color w:val="000000" w:themeColor="text1"/>
        </w:rPr>
        <w:t xml:space="preserve">[Postanowienia niniejszego artykułu mają </w:t>
      </w:r>
      <w:r w:rsidR="002A17A3" w:rsidRPr="00433679">
        <w:rPr>
          <w:rFonts w:asciiTheme="minorHAnsi" w:hAnsiTheme="minorHAnsi" w:cstheme="minorHAnsi"/>
          <w:i/>
          <w:iCs/>
          <w:color w:val="000000" w:themeColor="text1"/>
        </w:rPr>
        <w:t>zastosowanie</w:t>
      </w:r>
      <w:r w:rsidRPr="00433679">
        <w:rPr>
          <w:rFonts w:asciiTheme="minorHAnsi" w:hAnsiTheme="minorHAnsi" w:cstheme="minorHAnsi"/>
          <w:i/>
          <w:iCs/>
          <w:color w:val="000000" w:themeColor="text1"/>
        </w:rPr>
        <w:t xml:space="preserve"> wyłączenie, jeśli w ramach Wniosku Wykonawca przedstawił Plan Komercjalizacji, który w ramach Postępowania został zaakceptowany przez NCBR – w przypadku odmiennym treść tego artykułu zostaje zastąpiona oznaczeniem „celowo pusty”] </w:t>
      </w:r>
    </w:p>
    <w:p w14:paraId="3AF767C3" w14:textId="59A238DD" w:rsidR="009951B5" w:rsidRPr="00433679" w:rsidRDefault="009951B5" w:rsidP="00433679">
      <w:pPr>
        <w:pStyle w:val="Akapitzlist"/>
        <w:numPr>
          <w:ilvl w:val="0"/>
          <w:numId w:val="105"/>
        </w:numPr>
        <w:suppressAutoHyphens/>
        <w:spacing w:before="60" w:after="60"/>
        <w:ind w:left="426"/>
        <w:jc w:val="both"/>
        <w:rPr>
          <w:rFonts w:asciiTheme="minorHAnsi" w:eastAsia="Times New Roman" w:hAnsiTheme="minorHAnsi" w:cstheme="minorHAnsi"/>
          <w:color w:val="000000" w:themeColor="text1"/>
          <w:lang w:eastAsia="ar-SA"/>
        </w:rPr>
      </w:pPr>
      <w:r w:rsidRPr="00433679">
        <w:rPr>
          <w:rFonts w:asciiTheme="minorHAnsi" w:eastAsia="Times New Roman" w:hAnsiTheme="minorHAnsi" w:cstheme="minorHAnsi"/>
          <w:color w:val="000000" w:themeColor="text1"/>
          <w:lang w:eastAsia="ar-SA"/>
        </w:rPr>
        <w:t>[</w:t>
      </w:r>
      <w:r w:rsidRPr="00433679">
        <w:rPr>
          <w:rFonts w:asciiTheme="minorHAnsi" w:eastAsia="Times New Roman" w:hAnsiTheme="minorHAnsi" w:cstheme="minorHAnsi"/>
          <w:b/>
          <w:bCs/>
          <w:color w:val="000000" w:themeColor="text1"/>
          <w:lang w:eastAsia="ar-SA"/>
        </w:rPr>
        <w:t>Wariant B</w:t>
      </w:r>
      <w:r w:rsidRPr="00433679">
        <w:rPr>
          <w:rFonts w:asciiTheme="minorHAnsi" w:eastAsia="Times New Roman" w:hAnsiTheme="minorHAnsi" w:cstheme="minorHAnsi"/>
          <w:color w:val="000000" w:themeColor="text1"/>
          <w:lang w:eastAsia="ar-SA"/>
        </w:rPr>
        <w:t>] Ze względu na przedstawiony przez Wykonawcę wniosek o realizację Umowy w ramach Wariantu B oraz akceptację przez NCBR przedstawionego przez Wykonawcę Planu Komercjalizacji, postanowienia dotyczące praw własności intelektualnej do Wyników Prac B+R</w:t>
      </w:r>
      <w:r w:rsidR="009D405D" w:rsidRPr="00433679">
        <w:rPr>
          <w:rFonts w:asciiTheme="minorHAnsi" w:eastAsia="Times New Roman" w:hAnsiTheme="minorHAnsi" w:cstheme="minorHAnsi"/>
          <w:color w:val="000000" w:themeColor="text1"/>
          <w:lang w:eastAsia="ar-SA"/>
        </w:rPr>
        <w:t xml:space="preserve"> </w:t>
      </w:r>
      <w:r w:rsidRPr="00433679">
        <w:rPr>
          <w:rFonts w:asciiTheme="minorHAnsi" w:eastAsia="Times New Roman" w:hAnsiTheme="minorHAnsi" w:cstheme="minorHAnsi"/>
          <w:color w:val="000000" w:themeColor="text1"/>
          <w:lang w:eastAsia="ar-SA"/>
        </w:rPr>
        <w:t xml:space="preserve">oraz ich komercjalizacji określone w </w:t>
      </w:r>
      <w:r w:rsidRPr="00433679">
        <w:rPr>
          <w:rFonts w:asciiTheme="minorHAnsi" w:eastAsia="Times New Roman" w:hAnsiTheme="minorHAnsi" w:cstheme="minorHAnsi"/>
          <w:color w:val="000000" w:themeColor="text1"/>
          <w:lang w:eastAsia="ar-SA"/>
        </w:rPr>
        <w:fldChar w:fldCharType="begin"/>
      </w:r>
      <w:r w:rsidRPr="00433679">
        <w:rPr>
          <w:rFonts w:asciiTheme="minorHAnsi" w:eastAsia="Times New Roman" w:hAnsiTheme="minorHAnsi" w:cstheme="minorHAnsi"/>
          <w:color w:val="000000" w:themeColor="text1"/>
          <w:lang w:eastAsia="ar-SA"/>
        </w:rPr>
        <w:instrText xml:space="preserve"> REF _Ref69113996 \n \h  \* MERGEFORMAT </w:instrText>
      </w:r>
      <w:r w:rsidRPr="00433679">
        <w:rPr>
          <w:rFonts w:asciiTheme="minorHAnsi" w:eastAsia="Times New Roman" w:hAnsiTheme="minorHAnsi" w:cstheme="minorHAnsi"/>
          <w:color w:val="000000" w:themeColor="text1"/>
          <w:lang w:eastAsia="ar-SA"/>
        </w:rPr>
      </w:r>
      <w:r w:rsidRPr="00433679">
        <w:rPr>
          <w:rFonts w:asciiTheme="minorHAnsi" w:eastAsia="Times New Roman" w:hAnsiTheme="minorHAnsi" w:cstheme="minorHAnsi"/>
          <w:color w:val="000000" w:themeColor="text1"/>
          <w:lang w:eastAsia="ar-SA"/>
        </w:rPr>
        <w:fldChar w:fldCharType="separate"/>
      </w:r>
      <w:r w:rsidR="0071785C" w:rsidRPr="00433679">
        <w:rPr>
          <w:rFonts w:asciiTheme="minorHAnsi" w:eastAsia="Times New Roman" w:hAnsiTheme="minorHAnsi" w:cstheme="minorHAnsi"/>
          <w:color w:val="000000" w:themeColor="text1"/>
          <w:lang w:eastAsia="ar-SA"/>
        </w:rPr>
        <w:t>ART. 28</w:t>
      </w:r>
      <w:r w:rsidRPr="00433679">
        <w:rPr>
          <w:rFonts w:asciiTheme="minorHAnsi" w:eastAsia="Times New Roman" w:hAnsiTheme="minorHAnsi" w:cstheme="minorHAnsi"/>
          <w:color w:val="000000" w:themeColor="text1"/>
          <w:lang w:eastAsia="ar-SA"/>
        </w:rPr>
        <w:fldChar w:fldCharType="end"/>
      </w:r>
      <w:r w:rsidRPr="00433679">
        <w:rPr>
          <w:rFonts w:asciiTheme="minorHAnsi" w:eastAsia="Times New Roman" w:hAnsiTheme="minorHAnsi" w:cstheme="minorHAnsi"/>
          <w:color w:val="000000" w:themeColor="text1"/>
          <w:lang w:eastAsia="ar-SA"/>
        </w:rPr>
        <w:t xml:space="preserve"> podlegają modyfikacji zgodnie z tym artykułem.</w:t>
      </w:r>
    </w:p>
    <w:p w14:paraId="405470DE" w14:textId="13375425" w:rsidR="009951B5" w:rsidRPr="00433679" w:rsidRDefault="009951B5" w:rsidP="00433679">
      <w:pPr>
        <w:pStyle w:val="Akapitzlist"/>
        <w:numPr>
          <w:ilvl w:val="0"/>
          <w:numId w:val="105"/>
        </w:numPr>
        <w:suppressAutoHyphens/>
        <w:spacing w:before="60" w:after="60"/>
        <w:ind w:left="426"/>
        <w:jc w:val="both"/>
        <w:rPr>
          <w:rFonts w:asciiTheme="minorHAnsi" w:eastAsia="Times New Roman" w:hAnsiTheme="minorHAnsi" w:cstheme="minorHAnsi"/>
          <w:color w:val="000000" w:themeColor="text1"/>
          <w:lang w:eastAsia="ar-SA"/>
        </w:rPr>
      </w:pPr>
      <w:bookmarkStart w:id="381" w:name="_Ref69115580"/>
      <w:r w:rsidRPr="00433679">
        <w:rPr>
          <w:rFonts w:asciiTheme="minorHAnsi" w:eastAsia="Times New Roman" w:hAnsiTheme="minorHAnsi" w:cstheme="minorHAnsi"/>
          <w:color w:val="000000" w:themeColor="text1"/>
          <w:lang w:eastAsia="ar-SA"/>
        </w:rPr>
        <w:t>[</w:t>
      </w:r>
      <w:r w:rsidRPr="00433679">
        <w:rPr>
          <w:rFonts w:asciiTheme="minorHAnsi" w:eastAsia="Times New Roman" w:hAnsiTheme="minorHAnsi" w:cstheme="minorHAnsi"/>
          <w:b/>
          <w:bCs/>
          <w:color w:val="000000" w:themeColor="text1"/>
          <w:lang w:eastAsia="ar-SA"/>
        </w:rPr>
        <w:t>Wariant B – ciąg dalszy</w:t>
      </w:r>
      <w:r w:rsidRPr="00433679">
        <w:rPr>
          <w:rFonts w:asciiTheme="minorHAnsi" w:eastAsia="Times New Roman" w:hAnsiTheme="minorHAnsi" w:cstheme="minorHAnsi"/>
          <w:color w:val="000000" w:themeColor="text1"/>
          <w:lang w:eastAsia="ar-SA"/>
        </w:rPr>
        <w:t xml:space="preserve">] Tak długo, jak trwają nieprzerwanie okoliczności wskazane w </w:t>
      </w:r>
      <w:r w:rsidRPr="00433679">
        <w:rPr>
          <w:rFonts w:asciiTheme="minorHAnsi" w:eastAsia="Times New Roman" w:hAnsiTheme="minorHAnsi" w:cstheme="minorHAnsi"/>
          <w:color w:val="000000" w:themeColor="text1"/>
          <w:lang w:eastAsia="ar-SA"/>
        </w:rPr>
        <w:fldChar w:fldCharType="begin"/>
      </w:r>
      <w:r w:rsidRPr="00433679">
        <w:rPr>
          <w:rFonts w:asciiTheme="minorHAnsi" w:eastAsia="Times New Roman" w:hAnsiTheme="minorHAnsi" w:cstheme="minorHAnsi"/>
          <w:color w:val="000000" w:themeColor="text1"/>
          <w:lang w:eastAsia="ar-SA"/>
        </w:rPr>
        <w:instrText xml:space="preserve"> REF _Ref69115505 \n \h  \* MERGEFORMAT </w:instrText>
      </w:r>
      <w:r w:rsidRPr="00433679">
        <w:rPr>
          <w:rFonts w:asciiTheme="minorHAnsi" w:eastAsia="Times New Roman" w:hAnsiTheme="minorHAnsi" w:cstheme="minorHAnsi"/>
          <w:color w:val="000000" w:themeColor="text1"/>
          <w:lang w:eastAsia="ar-SA"/>
        </w:rPr>
      </w:r>
      <w:r w:rsidRPr="00433679">
        <w:rPr>
          <w:rFonts w:asciiTheme="minorHAnsi" w:eastAsia="Times New Roman" w:hAnsiTheme="minorHAnsi" w:cstheme="minorHAnsi"/>
          <w:color w:val="000000" w:themeColor="text1"/>
          <w:lang w:eastAsia="ar-SA"/>
        </w:rPr>
        <w:fldChar w:fldCharType="separate"/>
      </w:r>
      <w:r w:rsidR="0071785C" w:rsidRPr="00433679">
        <w:rPr>
          <w:rFonts w:asciiTheme="minorHAnsi" w:eastAsia="Times New Roman" w:hAnsiTheme="minorHAnsi" w:cstheme="minorHAnsi"/>
          <w:color w:val="000000" w:themeColor="text1"/>
          <w:lang w:eastAsia="ar-SA"/>
        </w:rPr>
        <w:t>§3</w:t>
      </w:r>
      <w:r w:rsidRPr="00433679">
        <w:rPr>
          <w:rFonts w:asciiTheme="minorHAnsi" w:eastAsia="Times New Roman" w:hAnsiTheme="minorHAnsi" w:cstheme="minorHAnsi"/>
          <w:color w:val="000000" w:themeColor="text1"/>
          <w:lang w:eastAsia="ar-SA"/>
        </w:rPr>
        <w:fldChar w:fldCharType="end"/>
      </w:r>
      <w:r w:rsidRPr="00433679">
        <w:rPr>
          <w:rFonts w:asciiTheme="minorHAnsi" w:eastAsia="Times New Roman" w:hAnsiTheme="minorHAnsi" w:cstheme="minorHAnsi"/>
          <w:color w:val="000000" w:themeColor="text1"/>
          <w:lang w:eastAsia="ar-SA"/>
        </w:rPr>
        <w:t xml:space="preserve"> (warunek zawieszający):</w:t>
      </w:r>
      <w:bookmarkEnd w:id="381"/>
    </w:p>
    <w:p w14:paraId="027AC400" w14:textId="4DDCFB9B" w:rsidR="009951B5" w:rsidRPr="00433679" w:rsidRDefault="009951B5" w:rsidP="00433679">
      <w:pPr>
        <w:pStyle w:val="Akapitzlist"/>
        <w:numPr>
          <w:ilvl w:val="1"/>
          <w:numId w:val="105"/>
        </w:numPr>
        <w:suppressAutoHyphens/>
        <w:spacing w:before="60" w:after="60"/>
        <w:ind w:left="851"/>
        <w:jc w:val="both"/>
        <w:rPr>
          <w:rFonts w:asciiTheme="minorHAnsi" w:eastAsia="Times New Roman" w:hAnsiTheme="minorHAnsi" w:cstheme="minorHAnsi"/>
          <w:color w:val="000000" w:themeColor="text1"/>
          <w:lang w:eastAsia="ar-SA"/>
        </w:rPr>
      </w:pPr>
      <w:r w:rsidRPr="00433679">
        <w:rPr>
          <w:rFonts w:asciiTheme="minorHAnsi" w:eastAsia="Times New Roman" w:hAnsiTheme="minorHAnsi" w:cstheme="minorHAnsi"/>
          <w:color w:val="000000" w:themeColor="text1"/>
          <w:lang w:eastAsia="ar-SA"/>
        </w:rPr>
        <w:t xml:space="preserve">postanowienia </w:t>
      </w:r>
      <w:r w:rsidRPr="00433679">
        <w:rPr>
          <w:rFonts w:asciiTheme="minorHAnsi" w:eastAsia="Times New Roman" w:hAnsiTheme="minorHAnsi" w:cstheme="minorHAnsi"/>
          <w:color w:val="000000" w:themeColor="text1"/>
          <w:lang w:eastAsia="ar-SA"/>
        </w:rPr>
        <w:fldChar w:fldCharType="begin"/>
      </w:r>
      <w:r w:rsidRPr="00433679">
        <w:rPr>
          <w:rFonts w:asciiTheme="minorHAnsi" w:eastAsia="Times New Roman" w:hAnsiTheme="minorHAnsi" w:cstheme="minorHAnsi"/>
          <w:color w:val="000000" w:themeColor="text1"/>
          <w:lang w:eastAsia="ar-SA"/>
        </w:rPr>
        <w:instrText xml:space="preserve"> REF _Ref69114206 \n \h  \* MERGEFORMAT </w:instrText>
      </w:r>
      <w:r w:rsidRPr="00433679">
        <w:rPr>
          <w:rFonts w:asciiTheme="minorHAnsi" w:eastAsia="Times New Roman" w:hAnsiTheme="minorHAnsi" w:cstheme="minorHAnsi"/>
          <w:color w:val="000000" w:themeColor="text1"/>
          <w:lang w:eastAsia="ar-SA"/>
        </w:rPr>
      </w:r>
      <w:r w:rsidRPr="00433679">
        <w:rPr>
          <w:rFonts w:asciiTheme="minorHAnsi" w:eastAsia="Times New Roman" w:hAnsiTheme="minorHAnsi" w:cstheme="minorHAnsi"/>
          <w:color w:val="000000" w:themeColor="text1"/>
          <w:lang w:eastAsia="ar-SA"/>
        </w:rPr>
        <w:fldChar w:fldCharType="separate"/>
      </w:r>
      <w:r w:rsidR="0071785C" w:rsidRPr="00433679">
        <w:rPr>
          <w:rFonts w:asciiTheme="minorHAnsi" w:eastAsia="Times New Roman" w:hAnsiTheme="minorHAnsi" w:cstheme="minorHAnsi"/>
          <w:color w:val="000000" w:themeColor="text1"/>
          <w:lang w:eastAsia="ar-SA"/>
        </w:rPr>
        <w:t>ART. 28</w:t>
      </w:r>
      <w:r w:rsidRPr="00433679">
        <w:rPr>
          <w:rFonts w:asciiTheme="minorHAnsi" w:eastAsia="Times New Roman" w:hAnsiTheme="minorHAnsi" w:cstheme="minorHAnsi"/>
          <w:color w:val="000000" w:themeColor="text1"/>
          <w:lang w:eastAsia="ar-SA"/>
        </w:rPr>
        <w:fldChar w:fldCharType="end"/>
      </w:r>
      <w:r w:rsidRPr="00433679">
        <w:rPr>
          <w:rFonts w:asciiTheme="minorHAnsi" w:eastAsia="Times New Roman" w:hAnsiTheme="minorHAnsi" w:cstheme="minorHAnsi"/>
          <w:color w:val="000000" w:themeColor="text1"/>
          <w:lang w:eastAsia="ar-SA"/>
        </w:rPr>
        <w:t xml:space="preserve"> od </w:t>
      </w:r>
      <w:r w:rsidRPr="00433679">
        <w:rPr>
          <w:rFonts w:asciiTheme="minorHAnsi" w:eastAsia="Times New Roman" w:hAnsiTheme="minorHAnsi" w:cstheme="minorHAnsi"/>
          <w:color w:val="000000" w:themeColor="text1"/>
          <w:lang w:eastAsia="ar-SA"/>
        </w:rPr>
        <w:fldChar w:fldCharType="begin"/>
      </w:r>
      <w:r w:rsidRPr="00433679">
        <w:rPr>
          <w:rFonts w:asciiTheme="minorHAnsi" w:eastAsia="Times New Roman" w:hAnsiTheme="minorHAnsi" w:cstheme="minorHAnsi"/>
          <w:color w:val="000000" w:themeColor="text1"/>
          <w:lang w:eastAsia="ar-SA"/>
        </w:rPr>
        <w:instrText xml:space="preserve"> REF _Ref69076264 \n \h  \* MERGEFORMAT </w:instrText>
      </w:r>
      <w:r w:rsidRPr="00433679">
        <w:rPr>
          <w:rFonts w:asciiTheme="minorHAnsi" w:eastAsia="Times New Roman" w:hAnsiTheme="minorHAnsi" w:cstheme="minorHAnsi"/>
          <w:color w:val="000000" w:themeColor="text1"/>
          <w:lang w:eastAsia="ar-SA"/>
        </w:rPr>
      </w:r>
      <w:r w:rsidRPr="00433679">
        <w:rPr>
          <w:rFonts w:asciiTheme="minorHAnsi" w:eastAsia="Times New Roman" w:hAnsiTheme="minorHAnsi" w:cstheme="minorHAnsi"/>
          <w:color w:val="000000" w:themeColor="text1"/>
          <w:lang w:eastAsia="ar-SA"/>
        </w:rPr>
        <w:fldChar w:fldCharType="separate"/>
      </w:r>
      <w:r w:rsidR="0071785C" w:rsidRPr="00433679">
        <w:rPr>
          <w:rFonts w:asciiTheme="minorHAnsi" w:eastAsia="Times New Roman" w:hAnsiTheme="minorHAnsi" w:cstheme="minorHAnsi"/>
          <w:color w:val="000000" w:themeColor="text1"/>
          <w:lang w:eastAsia="ar-SA"/>
        </w:rPr>
        <w:t>§7</w:t>
      </w:r>
      <w:r w:rsidRPr="00433679">
        <w:rPr>
          <w:rFonts w:asciiTheme="minorHAnsi" w:eastAsia="Times New Roman" w:hAnsiTheme="minorHAnsi" w:cstheme="minorHAnsi"/>
          <w:color w:val="000000" w:themeColor="text1"/>
          <w:lang w:eastAsia="ar-SA"/>
        </w:rPr>
        <w:fldChar w:fldCharType="end"/>
      </w:r>
      <w:r w:rsidRPr="00433679">
        <w:rPr>
          <w:rFonts w:asciiTheme="minorHAnsi" w:eastAsia="Times New Roman" w:hAnsiTheme="minorHAnsi" w:cstheme="minorHAnsi"/>
          <w:color w:val="000000" w:themeColor="text1"/>
          <w:lang w:eastAsia="ar-SA"/>
        </w:rPr>
        <w:t xml:space="preserve"> do </w:t>
      </w:r>
      <w:r w:rsidRPr="00433679">
        <w:rPr>
          <w:rFonts w:asciiTheme="minorHAnsi" w:eastAsia="Times New Roman" w:hAnsiTheme="minorHAnsi" w:cstheme="minorHAnsi"/>
          <w:color w:val="000000" w:themeColor="text1"/>
          <w:lang w:eastAsia="ar-SA"/>
        </w:rPr>
        <w:fldChar w:fldCharType="begin"/>
      </w:r>
      <w:r w:rsidRPr="00433679">
        <w:rPr>
          <w:rFonts w:asciiTheme="minorHAnsi" w:eastAsia="Times New Roman" w:hAnsiTheme="minorHAnsi" w:cstheme="minorHAnsi"/>
          <w:color w:val="000000" w:themeColor="text1"/>
          <w:lang w:eastAsia="ar-SA"/>
        </w:rPr>
        <w:instrText xml:space="preserve"> REF _Ref69109689 \n \h  \* MERGEFORMAT </w:instrText>
      </w:r>
      <w:r w:rsidRPr="00433679">
        <w:rPr>
          <w:rFonts w:asciiTheme="minorHAnsi" w:eastAsia="Times New Roman" w:hAnsiTheme="minorHAnsi" w:cstheme="minorHAnsi"/>
          <w:color w:val="000000" w:themeColor="text1"/>
          <w:lang w:eastAsia="ar-SA"/>
        </w:rPr>
      </w:r>
      <w:r w:rsidRPr="00433679">
        <w:rPr>
          <w:rFonts w:asciiTheme="minorHAnsi" w:eastAsia="Times New Roman" w:hAnsiTheme="minorHAnsi" w:cstheme="minorHAnsi"/>
          <w:color w:val="000000" w:themeColor="text1"/>
          <w:lang w:eastAsia="ar-SA"/>
        </w:rPr>
        <w:fldChar w:fldCharType="separate"/>
      </w:r>
      <w:r w:rsidR="0071785C" w:rsidRPr="00433679">
        <w:rPr>
          <w:rFonts w:asciiTheme="minorHAnsi" w:eastAsia="Times New Roman" w:hAnsiTheme="minorHAnsi" w:cstheme="minorHAnsi"/>
          <w:color w:val="000000" w:themeColor="text1"/>
          <w:lang w:eastAsia="ar-SA"/>
        </w:rPr>
        <w:t>§9</w:t>
      </w:r>
      <w:r w:rsidRPr="00433679">
        <w:rPr>
          <w:rFonts w:asciiTheme="minorHAnsi" w:eastAsia="Times New Roman" w:hAnsiTheme="minorHAnsi" w:cstheme="minorHAnsi"/>
          <w:color w:val="000000" w:themeColor="text1"/>
          <w:lang w:eastAsia="ar-SA"/>
        </w:rPr>
        <w:fldChar w:fldCharType="end"/>
      </w:r>
      <w:r w:rsidRPr="00433679">
        <w:rPr>
          <w:rFonts w:asciiTheme="minorHAnsi" w:eastAsia="Times New Roman" w:hAnsiTheme="minorHAnsi" w:cstheme="minorHAnsi"/>
          <w:color w:val="000000" w:themeColor="text1"/>
          <w:lang w:eastAsia="ar-SA"/>
        </w:rPr>
        <w:t xml:space="preserve"> [zobowiązania co do sposobu komercjalizacji], od </w:t>
      </w:r>
      <w:r w:rsidRPr="00433679">
        <w:rPr>
          <w:rFonts w:asciiTheme="minorHAnsi" w:eastAsia="Times New Roman" w:hAnsiTheme="minorHAnsi" w:cstheme="minorHAnsi"/>
          <w:color w:val="000000" w:themeColor="text1"/>
          <w:lang w:eastAsia="ar-SA"/>
        </w:rPr>
        <w:fldChar w:fldCharType="begin"/>
      </w:r>
      <w:r w:rsidRPr="00433679">
        <w:rPr>
          <w:rFonts w:asciiTheme="minorHAnsi" w:eastAsia="Times New Roman" w:hAnsiTheme="minorHAnsi" w:cstheme="minorHAnsi"/>
          <w:color w:val="000000" w:themeColor="text1"/>
          <w:lang w:eastAsia="ar-SA"/>
        </w:rPr>
        <w:instrText xml:space="preserve"> REF _Ref69114349 \n \h  \* MERGEFORMAT </w:instrText>
      </w:r>
      <w:r w:rsidRPr="00433679">
        <w:rPr>
          <w:rFonts w:asciiTheme="minorHAnsi" w:eastAsia="Times New Roman" w:hAnsiTheme="minorHAnsi" w:cstheme="minorHAnsi"/>
          <w:color w:val="000000" w:themeColor="text1"/>
          <w:lang w:eastAsia="ar-SA"/>
        </w:rPr>
      </w:r>
      <w:r w:rsidRPr="00433679">
        <w:rPr>
          <w:rFonts w:asciiTheme="minorHAnsi" w:eastAsia="Times New Roman" w:hAnsiTheme="minorHAnsi" w:cstheme="minorHAnsi"/>
          <w:color w:val="000000" w:themeColor="text1"/>
          <w:lang w:eastAsia="ar-SA"/>
        </w:rPr>
        <w:fldChar w:fldCharType="separate"/>
      </w:r>
      <w:r w:rsidR="0071785C" w:rsidRPr="00433679">
        <w:rPr>
          <w:rFonts w:asciiTheme="minorHAnsi" w:eastAsia="Times New Roman" w:hAnsiTheme="minorHAnsi" w:cstheme="minorHAnsi"/>
          <w:color w:val="000000" w:themeColor="text1"/>
          <w:lang w:eastAsia="ar-SA"/>
        </w:rPr>
        <w:t>§13</w:t>
      </w:r>
      <w:r w:rsidRPr="00433679">
        <w:rPr>
          <w:rFonts w:asciiTheme="minorHAnsi" w:eastAsia="Times New Roman" w:hAnsiTheme="minorHAnsi" w:cstheme="minorHAnsi"/>
          <w:color w:val="000000" w:themeColor="text1"/>
          <w:lang w:eastAsia="ar-SA"/>
        </w:rPr>
        <w:fldChar w:fldCharType="end"/>
      </w:r>
      <w:r w:rsidRPr="00433679">
        <w:rPr>
          <w:rFonts w:asciiTheme="minorHAnsi" w:eastAsia="Times New Roman" w:hAnsiTheme="minorHAnsi" w:cstheme="minorHAnsi"/>
          <w:color w:val="000000" w:themeColor="text1"/>
          <w:lang w:eastAsia="ar-SA"/>
        </w:rPr>
        <w:t xml:space="preserve"> do </w:t>
      </w:r>
      <w:r w:rsidRPr="00433679">
        <w:rPr>
          <w:rFonts w:asciiTheme="minorHAnsi" w:eastAsia="Times New Roman" w:hAnsiTheme="minorHAnsi" w:cstheme="minorHAnsi"/>
          <w:color w:val="000000" w:themeColor="text1"/>
          <w:lang w:eastAsia="ar-SA"/>
        </w:rPr>
        <w:fldChar w:fldCharType="begin"/>
      </w:r>
      <w:r w:rsidRPr="00433679">
        <w:rPr>
          <w:rFonts w:asciiTheme="minorHAnsi" w:eastAsia="Times New Roman" w:hAnsiTheme="minorHAnsi" w:cstheme="minorHAnsi"/>
          <w:color w:val="000000" w:themeColor="text1"/>
          <w:lang w:eastAsia="ar-SA"/>
        </w:rPr>
        <w:instrText xml:space="preserve"> REF _Ref69115338 \n \h  \* MERGEFORMAT </w:instrText>
      </w:r>
      <w:r w:rsidRPr="00433679">
        <w:rPr>
          <w:rFonts w:asciiTheme="minorHAnsi" w:eastAsia="Times New Roman" w:hAnsiTheme="minorHAnsi" w:cstheme="minorHAnsi"/>
          <w:color w:val="000000" w:themeColor="text1"/>
          <w:lang w:eastAsia="ar-SA"/>
        </w:rPr>
      </w:r>
      <w:r w:rsidRPr="00433679">
        <w:rPr>
          <w:rFonts w:asciiTheme="minorHAnsi" w:eastAsia="Times New Roman" w:hAnsiTheme="minorHAnsi" w:cstheme="minorHAnsi"/>
          <w:color w:val="000000" w:themeColor="text1"/>
          <w:lang w:eastAsia="ar-SA"/>
        </w:rPr>
        <w:fldChar w:fldCharType="separate"/>
      </w:r>
      <w:r w:rsidR="0071785C" w:rsidRPr="00433679">
        <w:rPr>
          <w:rFonts w:asciiTheme="minorHAnsi" w:eastAsia="Times New Roman" w:hAnsiTheme="minorHAnsi" w:cstheme="minorHAnsi"/>
          <w:color w:val="000000" w:themeColor="text1"/>
          <w:lang w:eastAsia="ar-SA"/>
        </w:rPr>
        <w:t>§14</w:t>
      </w:r>
      <w:r w:rsidRPr="00433679">
        <w:rPr>
          <w:rFonts w:asciiTheme="minorHAnsi" w:eastAsia="Times New Roman" w:hAnsiTheme="minorHAnsi" w:cstheme="minorHAnsi"/>
          <w:color w:val="000000" w:themeColor="text1"/>
          <w:lang w:eastAsia="ar-SA"/>
        </w:rPr>
        <w:fldChar w:fldCharType="end"/>
      </w:r>
      <w:r w:rsidRPr="00433679">
        <w:rPr>
          <w:rFonts w:asciiTheme="minorHAnsi" w:eastAsia="Times New Roman" w:hAnsiTheme="minorHAnsi" w:cstheme="minorHAnsi"/>
          <w:color w:val="000000" w:themeColor="text1"/>
          <w:lang w:eastAsia="ar-SA"/>
        </w:rPr>
        <w:t xml:space="preserve"> [zobowiązania raportowe i audytowe] oraz od </w:t>
      </w:r>
      <w:r w:rsidRPr="00433679">
        <w:rPr>
          <w:rFonts w:asciiTheme="minorHAnsi" w:eastAsia="Times New Roman" w:hAnsiTheme="minorHAnsi" w:cstheme="minorHAnsi"/>
          <w:color w:val="000000" w:themeColor="text1"/>
          <w:lang w:eastAsia="ar-SA"/>
        </w:rPr>
        <w:fldChar w:fldCharType="begin"/>
      </w:r>
      <w:r w:rsidRPr="00433679">
        <w:rPr>
          <w:rFonts w:asciiTheme="minorHAnsi" w:eastAsia="Times New Roman" w:hAnsiTheme="minorHAnsi" w:cstheme="minorHAnsi"/>
          <w:color w:val="000000" w:themeColor="text1"/>
          <w:lang w:eastAsia="ar-SA"/>
        </w:rPr>
        <w:instrText xml:space="preserve"> REF _Ref69109617 \n \h  \* MERGEFORMAT </w:instrText>
      </w:r>
      <w:r w:rsidRPr="00433679">
        <w:rPr>
          <w:rFonts w:asciiTheme="minorHAnsi" w:eastAsia="Times New Roman" w:hAnsiTheme="minorHAnsi" w:cstheme="minorHAnsi"/>
          <w:color w:val="000000" w:themeColor="text1"/>
          <w:lang w:eastAsia="ar-SA"/>
        </w:rPr>
      </w:r>
      <w:r w:rsidRPr="00433679">
        <w:rPr>
          <w:rFonts w:asciiTheme="minorHAnsi" w:eastAsia="Times New Roman" w:hAnsiTheme="minorHAnsi" w:cstheme="minorHAnsi"/>
          <w:color w:val="000000" w:themeColor="text1"/>
          <w:lang w:eastAsia="ar-SA"/>
        </w:rPr>
        <w:fldChar w:fldCharType="separate"/>
      </w:r>
      <w:r w:rsidR="0071785C" w:rsidRPr="00433679">
        <w:rPr>
          <w:rFonts w:asciiTheme="minorHAnsi" w:eastAsia="Times New Roman" w:hAnsiTheme="minorHAnsi" w:cstheme="minorHAnsi"/>
          <w:color w:val="000000" w:themeColor="text1"/>
          <w:lang w:eastAsia="ar-SA"/>
        </w:rPr>
        <w:t>§21</w:t>
      </w:r>
      <w:r w:rsidRPr="00433679">
        <w:rPr>
          <w:rFonts w:asciiTheme="minorHAnsi" w:eastAsia="Times New Roman" w:hAnsiTheme="minorHAnsi" w:cstheme="minorHAnsi"/>
          <w:color w:val="000000" w:themeColor="text1"/>
          <w:lang w:eastAsia="ar-SA"/>
        </w:rPr>
        <w:fldChar w:fldCharType="end"/>
      </w:r>
      <w:r w:rsidRPr="00433679">
        <w:rPr>
          <w:rFonts w:asciiTheme="minorHAnsi" w:eastAsia="Times New Roman" w:hAnsiTheme="minorHAnsi" w:cstheme="minorHAnsi"/>
          <w:color w:val="000000" w:themeColor="text1"/>
          <w:lang w:eastAsia="ar-SA"/>
        </w:rPr>
        <w:t xml:space="preserve"> do </w:t>
      </w:r>
      <w:r w:rsidRPr="00433679">
        <w:rPr>
          <w:rFonts w:asciiTheme="minorHAnsi" w:eastAsia="Times New Roman" w:hAnsiTheme="minorHAnsi" w:cstheme="minorHAnsi"/>
          <w:color w:val="000000" w:themeColor="text1"/>
          <w:lang w:eastAsia="ar-SA"/>
        </w:rPr>
        <w:fldChar w:fldCharType="begin"/>
      </w:r>
      <w:r w:rsidRPr="00433679">
        <w:rPr>
          <w:rFonts w:asciiTheme="minorHAnsi" w:eastAsia="Times New Roman" w:hAnsiTheme="minorHAnsi" w:cstheme="minorHAnsi"/>
          <w:color w:val="000000" w:themeColor="text1"/>
          <w:lang w:eastAsia="ar-SA"/>
        </w:rPr>
        <w:instrText xml:space="preserve"> REF _Ref69114606 \n \h  \* MERGEFORMAT </w:instrText>
      </w:r>
      <w:r w:rsidRPr="00433679">
        <w:rPr>
          <w:rFonts w:asciiTheme="minorHAnsi" w:eastAsia="Times New Roman" w:hAnsiTheme="minorHAnsi" w:cstheme="minorHAnsi"/>
          <w:color w:val="000000" w:themeColor="text1"/>
          <w:lang w:eastAsia="ar-SA"/>
        </w:rPr>
      </w:r>
      <w:r w:rsidRPr="00433679">
        <w:rPr>
          <w:rFonts w:asciiTheme="minorHAnsi" w:eastAsia="Times New Roman" w:hAnsiTheme="minorHAnsi" w:cstheme="minorHAnsi"/>
          <w:color w:val="000000" w:themeColor="text1"/>
          <w:lang w:eastAsia="ar-SA"/>
        </w:rPr>
        <w:fldChar w:fldCharType="separate"/>
      </w:r>
      <w:r w:rsidR="0071785C" w:rsidRPr="00433679">
        <w:rPr>
          <w:rFonts w:asciiTheme="minorHAnsi" w:eastAsia="Times New Roman" w:hAnsiTheme="minorHAnsi" w:cstheme="minorHAnsi"/>
          <w:color w:val="000000" w:themeColor="text1"/>
          <w:lang w:eastAsia="ar-SA"/>
        </w:rPr>
        <w:t>§25</w:t>
      </w:r>
      <w:r w:rsidRPr="00433679">
        <w:rPr>
          <w:rFonts w:asciiTheme="minorHAnsi" w:eastAsia="Times New Roman" w:hAnsiTheme="minorHAnsi" w:cstheme="minorHAnsi"/>
          <w:color w:val="000000" w:themeColor="text1"/>
          <w:lang w:eastAsia="ar-SA"/>
        </w:rPr>
        <w:fldChar w:fldCharType="end"/>
      </w:r>
      <w:r w:rsidRPr="00433679">
        <w:rPr>
          <w:rFonts w:asciiTheme="minorHAnsi" w:eastAsia="Times New Roman" w:hAnsiTheme="minorHAnsi" w:cstheme="minorHAnsi"/>
          <w:color w:val="000000" w:themeColor="text1"/>
          <w:lang w:eastAsia="ar-SA"/>
        </w:rPr>
        <w:t xml:space="preserve"> [postanowienia dot. udzielenia licencji na rzecz NCBR oraz prawa NCBR do udzielania sublicencji] i </w:t>
      </w:r>
      <w:r w:rsidRPr="00433679">
        <w:rPr>
          <w:rFonts w:asciiTheme="minorHAnsi" w:eastAsia="Times New Roman" w:hAnsiTheme="minorHAnsi" w:cstheme="minorHAnsi"/>
          <w:color w:val="000000" w:themeColor="text1"/>
          <w:lang w:eastAsia="ar-SA"/>
        </w:rPr>
        <w:fldChar w:fldCharType="begin"/>
      </w:r>
      <w:r w:rsidRPr="00433679">
        <w:rPr>
          <w:rFonts w:asciiTheme="minorHAnsi" w:eastAsia="Times New Roman" w:hAnsiTheme="minorHAnsi" w:cstheme="minorHAnsi"/>
          <w:color w:val="000000" w:themeColor="text1"/>
          <w:lang w:eastAsia="ar-SA"/>
        </w:rPr>
        <w:instrText xml:space="preserve"> REF _Ref69116328 \n \h  \* MERGEFORMAT </w:instrText>
      </w:r>
      <w:r w:rsidRPr="00433679">
        <w:rPr>
          <w:rFonts w:asciiTheme="minorHAnsi" w:eastAsia="Times New Roman" w:hAnsiTheme="minorHAnsi" w:cstheme="minorHAnsi"/>
          <w:color w:val="000000" w:themeColor="text1"/>
          <w:lang w:eastAsia="ar-SA"/>
        </w:rPr>
      </w:r>
      <w:r w:rsidRPr="00433679">
        <w:rPr>
          <w:rFonts w:asciiTheme="minorHAnsi" w:eastAsia="Times New Roman" w:hAnsiTheme="minorHAnsi" w:cstheme="minorHAnsi"/>
          <w:color w:val="000000" w:themeColor="text1"/>
          <w:lang w:eastAsia="ar-SA"/>
        </w:rPr>
        <w:fldChar w:fldCharType="separate"/>
      </w:r>
      <w:r w:rsidR="0071785C" w:rsidRPr="00433679">
        <w:rPr>
          <w:rFonts w:asciiTheme="minorHAnsi" w:eastAsia="Times New Roman" w:hAnsiTheme="minorHAnsi" w:cstheme="minorHAnsi"/>
          <w:color w:val="000000" w:themeColor="text1"/>
          <w:lang w:eastAsia="ar-SA"/>
        </w:rPr>
        <w:t>§29</w:t>
      </w:r>
      <w:r w:rsidRPr="00433679">
        <w:rPr>
          <w:rFonts w:asciiTheme="minorHAnsi" w:eastAsia="Times New Roman" w:hAnsiTheme="minorHAnsi" w:cstheme="minorHAnsi"/>
          <w:color w:val="000000" w:themeColor="text1"/>
          <w:lang w:eastAsia="ar-SA"/>
        </w:rPr>
        <w:fldChar w:fldCharType="end"/>
      </w:r>
      <w:r w:rsidRPr="00433679">
        <w:rPr>
          <w:rFonts w:asciiTheme="minorHAnsi" w:eastAsia="Times New Roman" w:hAnsiTheme="minorHAnsi" w:cstheme="minorHAnsi"/>
          <w:color w:val="000000" w:themeColor="text1"/>
          <w:lang w:eastAsia="ar-SA"/>
        </w:rPr>
        <w:t xml:space="preserve"> są zawieszone, czyli skutki prawne w nich określone nie powstają z chwilą zawarcia Umowy, lecz na zasadach opisanych poniżej,</w:t>
      </w:r>
    </w:p>
    <w:p w14:paraId="3ABDF530" w14:textId="31E17B71" w:rsidR="009951B5" w:rsidRPr="00433679" w:rsidRDefault="009951B5" w:rsidP="00433679">
      <w:pPr>
        <w:pStyle w:val="Akapitzlist"/>
        <w:numPr>
          <w:ilvl w:val="1"/>
          <w:numId w:val="105"/>
        </w:numPr>
        <w:suppressAutoHyphens/>
        <w:spacing w:before="60" w:after="60"/>
        <w:ind w:left="851"/>
        <w:jc w:val="both"/>
        <w:rPr>
          <w:rFonts w:asciiTheme="minorHAnsi" w:eastAsia="Times New Roman" w:hAnsiTheme="minorHAnsi" w:cstheme="minorHAnsi"/>
          <w:color w:val="000000" w:themeColor="text1"/>
          <w:lang w:eastAsia="ar-SA"/>
        </w:rPr>
      </w:pPr>
      <w:r w:rsidRPr="00433679">
        <w:rPr>
          <w:rFonts w:asciiTheme="minorHAnsi" w:eastAsia="Times New Roman" w:hAnsiTheme="minorHAnsi" w:cstheme="minorHAnsi"/>
          <w:color w:val="000000" w:themeColor="text1"/>
          <w:lang w:eastAsia="ar-SA"/>
        </w:rPr>
        <w:t xml:space="preserve">postanowienia </w:t>
      </w:r>
      <w:r w:rsidRPr="00433679">
        <w:rPr>
          <w:rFonts w:asciiTheme="minorHAnsi" w:eastAsia="Times New Roman" w:hAnsiTheme="minorHAnsi" w:cstheme="minorHAnsi"/>
          <w:color w:val="000000" w:themeColor="text1"/>
          <w:lang w:eastAsia="ar-SA"/>
        </w:rPr>
        <w:fldChar w:fldCharType="begin"/>
      </w:r>
      <w:r w:rsidRPr="00433679">
        <w:rPr>
          <w:rFonts w:asciiTheme="minorHAnsi" w:eastAsia="Times New Roman" w:hAnsiTheme="minorHAnsi" w:cstheme="minorHAnsi"/>
          <w:color w:val="000000" w:themeColor="text1"/>
          <w:lang w:eastAsia="ar-SA"/>
        </w:rPr>
        <w:instrText xml:space="preserve"> REF _Ref69114206 \n \h </w:instrText>
      </w:r>
      <w:r w:rsidRPr="00433679">
        <w:rPr>
          <w:rFonts w:asciiTheme="minorHAnsi" w:hAnsiTheme="minorHAnsi" w:cstheme="minorHAnsi"/>
          <w:lang w:eastAsia="ar-SA"/>
        </w:rPr>
        <w:instrText xml:space="preserve"> \* MERGEFORMAT </w:instrText>
      </w:r>
      <w:r w:rsidRPr="00433679">
        <w:rPr>
          <w:rFonts w:asciiTheme="minorHAnsi" w:eastAsia="Times New Roman" w:hAnsiTheme="minorHAnsi" w:cstheme="minorHAnsi"/>
          <w:color w:val="000000" w:themeColor="text1"/>
          <w:lang w:eastAsia="ar-SA"/>
        </w:rPr>
      </w:r>
      <w:r w:rsidRPr="00433679">
        <w:rPr>
          <w:rFonts w:asciiTheme="minorHAnsi" w:eastAsia="Times New Roman" w:hAnsiTheme="minorHAnsi" w:cstheme="minorHAnsi"/>
          <w:color w:val="000000" w:themeColor="text1"/>
          <w:lang w:eastAsia="ar-SA"/>
        </w:rPr>
        <w:fldChar w:fldCharType="separate"/>
      </w:r>
      <w:r w:rsidR="0071785C" w:rsidRPr="00433679">
        <w:rPr>
          <w:rFonts w:asciiTheme="minorHAnsi" w:eastAsia="Times New Roman" w:hAnsiTheme="minorHAnsi" w:cstheme="minorHAnsi"/>
          <w:color w:val="000000" w:themeColor="text1"/>
          <w:lang w:eastAsia="ar-SA"/>
        </w:rPr>
        <w:t>ART. 28</w:t>
      </w:r>
      <w:r w:rsidRPr="00433679">
        <w:rPr>
          <w:rFonts w:asciiTheme="minorHAnsi" w:eastAsia="Times New Roman" w:hAnsiTheme="minorHAnsi" w:cstheme="minorHAnsi"/>
          <w:color w:val="000000" w:themeColor="text1"/>
          <w:lang w:eastAsia="ar-SA"/>
        </w:rPr>
        <w:fldChar w:fldCharType="end"/>
      </w:r>
      <w:r w:rsidRPr="00433679">
        <w:rPr>
          <w:rFonts w:asciiTheme="minorHAnsi" w:eastAsia="Times New Roman" w:hAnsiTheme="minorHAnsi" w:cstheme="minorHAnsi"/>
          <w:color w:val="000000" w:themeColor="text1"/>
          <w:lang w:eastAsia="ar-SA"/>
        </w:rPr>
        <w:t xml:space="preserve"> </w:t>
      </w:r>
      <w:r w:rsidRPr="00433679">
        <w:rPr>
          <w:rFonts w:asciiTheme="minorHAnsi" w:eastAsia="Times New Roman" w:hAnsiTheme="minorHAnsi" w:cstheme="minorHAnsi"/>
          <w:color w:val="000000" w:themeColor="text1"/>
          <w:lang w:eastAsia="ar-SA"/>
        </w:rPr>
        <w:fldChar w:fldCharType="begin"/>
      </w:r>
      <w:r w:rsidRPr="00433679">
        <w:rPr>
          <w:rFonts w:asciiTheme="minorHAnsi" w:eastAsia="Times New Roman" w:hAnsiTheme="minorHAnsi" w:cstheme="minorHAnsi"/>
          <w:color w:val="000000" w:themeColor="text1"/>
          <w:lang w:eastAsia="ar-SA"/>
        </w:rPr>
        <w:instrText xml:space="preserve"> REF _Ref68077751 \n \h </w:instrText>
      </w:r>
      <w:r w:rsidRPr="00433679">
        <w:rPr>
          <w:rFonts w:asciiTheme="minorHAnsi" w:hAnsiTheme="minorHAnsi" w:cstheme="minorHAnsi"/>
          <w:lang w:eastAsia="ar-SA"/>
        </w:rPr>
        <w:instrText xml:space="preserve"> \* MERGEFORMAT </w:instrText>
      </w:r>
      <w:r w:rsidRPr="00433679">
        <w:rPr>
          <w:rFonts w:asciiTheme="minorHAnsi" w:eastAsia="Times New Roman" w:hAnsiTheme="minorHAnsi" w:cstheme="minorHAnsi"/>
          <w:color w:val="000000" w:themeColor="text1"/>
          <w:lang w:eastAsia="ar-SA"/>
        </w:rPr>
      </w:r>
      <w:r w:rsidRPr="00433679">
        <w:rPr>
          <w:rFonts w:asciiTheme="minorHAnsi" w:eastAsia="Times New Roman" w:hAnsiTheme="minorHAnsi" w:cstheme="minorHAnsi"/>
          <w:color w:val="000000" w:themeColor="text1"/>
          <w:lang w:eastAsia="ar-SA"/>
        </w:rPr>
        <w:fldChar w:fldCharType="separate"/>
      </w:r>
      <w:r w:rsidR="0071785C" w:rsidRPr="00433679">
        <w:rPr>
          <w:rFonts w:asciiTheme="minorHAnsi" w:eastAsia="Times New Roman" w:hAnsiTheme="minorHAnsi" w:cstheme="minorHAnsi"/>
          <w:color w:val="000000" w:themeColor="text1"/>
          <w:lang w:eastAsia="ar-SA"/>
        </w:rPr>
        <w:t>§16</w:t>
      </w:r>
      <w:r w:rsidRPr="00433679">
        <w:rPr>
          <w:rFonts w:asciiTheme="minorHAnsi" w:eastAsia="Times New Roman" w:hAnsiTheme="minorHAnsi" w:cstheme="minorHAnsi"/>
          <w:color w:val="000000" w:themeColor="text1"/>
          <w:lang w:eastAsia="ar-SA"/>
        </w:rPr>
        <w:fldChar w:fldCharType="end"/>
      </w:r>
      <w:r w:rsidRPr="00433679">
        <w:rPr>
          <w:rFonts w:asciiTheme="minorHAnsi" w:eastAsia="Times New Roman" w:hAnsiTheme="minorHAnsi" w:cstheme="minorHAnsi"/>
          <w:color w:val="000000" w:themeColor="text1"/>
          <w:lang w:eastAsia="ar-SA"/>
        </w:rPr>
        <w:t xml:space="preserve"> - </w:t>
      </w:r>
      <w:r w:rsidRPr="00433679">
        <w:rPr>
          <w:rFonts w:asciiTheme="minorHAnsi" w:eastAsia="Times New Roman" w:hAnsiTheme="minorHAnsi" w:cstheme="minorHAnsi"/>
          <w:color w:val="000000" w:themeColor="text1"/>
          <w:lang w:eastAsia="ar-SA"/>
        </w:rPr>
        <w:fldChar w:fldCharType="begin"/>
      </w:r>
      <w:r w:rsidRPr="00433679">
        <w:rPr>
          <w:rFonts w:asciiTheme="minorHAnsi" w:eastAsia="Times New Roman" w:hAnsiTheme="minorHAnsi" w:cstheme="minorHAnsi"/>
          <w:color w:val="000000" w:themeColor="text1"/>
          <w:lang w:eastAsia="ar-SA"/>
        </w:rPr>
        <w:instrText xml:space="preserve"> REF _Ref69114545 \n \h </w:instrText>
      </w:r>
      <w:r w:rsidRPr="00433679">
        <w:rPr>
          <w:rFonts w:asciiTheme="minorHAnsi" w:hAnsiTheme="minorHAnsi" w:cstheme="minorHAnsi"/>
          <w:lang w:eastAsia="ar-SA"/>
        </w:rPr>
        <w:instrText xml:space="preserve"> \* MERGEFORMAT </w:instrText>
      </w:r>
      <w:r w:rsidRPr="00433679">
        <w:rPr>
          <w:rFonts w:asciiTheme="minorHAnsi" w:eastAsia="Times New Roman" w:hAnsiTheme="minorHAnsi" w:cstheme="minorHAnsi"/>
          <w:color w:val="000000" w:themeColor="text1"/>
          <w:lang w:eastAsia="ar-SA"/>
        </w:rPr>
      </w:r>
      <w:r w:rsidRPr="00433679">
        <w:rPr>
          <w:rFonts w:asciiTheme="minorHAnsi" w:eastAsia="Times New Roman" w:hAnsiTheme="minorHAnsi" w:cstheme="minorHAnsi"/>
          <w:color w:val="000000" w:themeColor="text1"/>
          <w:lang w:eastAsia="ar-SA"/>
        </w:rPr>
        <w:fldChar w:fldCharType="separate"/>
      </w:r>
      <w:r w:rsidR="0071785C" w:rsidRPr="00433679">
        <w:rPr>
          <w:rFonts w:asciiTheme="minorHAnsi" w:eastAsia="Times New Roman" w:hAnsiTheme="minorHAnsi" w:cstheme="minorHAnsi"/>
          <w:color w:val="000000" w:themeColor="text1"/>
          <w:lang w:eastAsia="ar-SA"/>
        </w:rPr>
        <w:t>§18</w:t>
      </w:r>
      <w:r w:rsidRPr="00433679">
        <w:rPr>
          <w:rFonts w:asciiTheme="minorHAnsi" w:eastAsia="Times New Roman" w:hAnsiTheme="minorHAnsi" w:cstheme="minorHAnsi"/>
          <w:color w:val="000000" w:themeColor="text1"/>
          <w:lang w:eastAsia="ar-SA"/>
        </w:rPr>
        <w:fldChar w:fldCharType="end"/>
      </w:r>
      <w:r w:rsidRPr="00433679">
        <w:rPr>
          <w:rFonts w:asciiTheme="minorHAnsi" w:eastAsia="Times New Roman" w:hAnsiTheme="minorHAnsi" w:cstheme="minorHAnsi"/>
          <w:color w:val="000000" w:themeColor="text1"/>
          <w:lang w:eastAsia="ar-SA"/>
        </w:rPr>
        <w:t xml:space="preserve"> stosuje się z uwzględnieniem tego paragrafu,</w:t>
      </w:r>
    </w:p>
    <w:p w14:paraId="24740D54" w14:textId="48582E30" w:rsidR="009951B5" w:rsidRPr="00433679" w:rsidRDefault="002E0112" w:rsidP="00433679">
      <w:pPr>
        <w:pStyle w:val="Akapitzlist"/>
        <w:numPr>
          <w:ilvl w:val="1"/>
          <w:numId w:val="105"/>
        </w:numPr>
        <w:suppressAutoHyphens/>
        <w:spacing w:before="60" w:after="60"/>
        <w:ind w:left="851"/>
        <w:jc w:val="both"/>
        <w:rPr>
          <w:rFonts w:asciiTheme="minorHAnsi" w:eastAsia="Times New Roman" w:hAnsiTheme="minorHAnsi" w:cstheme="minorHAnsi"/>
          <w:color w:val="000000" w:themeColor="text1"/>
          <w:lang w:eastAsia="ar-SA"/>
        </w:rPr>
      </w:pPr>
      <w:r w:rsidRPr="00433679">
        <w:rPr>
          <w:rFonts w:asciiTheme="minorHAnsi" w:eastAsia="Times New Roman" w:hAnsiTheme="minorHAnsi" w:cstheme="minorHAnsi"/>
          <w:color w:val="000000" w:themeColor="text1"/>
          <w:lang w:eastAsia="ar-SA"/>
        </w:rPr>
        <w:t>pozostałe</w:t>
      </w:r>
      <w:r w:rsidR="009951B5" w:rsidRPr="00433679">
        <w:rPr>
          <w:rFonts w:asciiTheme="minorHAnsi" w:eastAsia="Times New Roman" w:hAnsiTheme="minorHAnsi" w:cstheme="minorHAnsi"/>
          <w:color w:val="000000" w:themeColor="text1"/>
          <w:lang w:eastAsia="ar-SA"/>
        </w:rPr>
        <w:t xml:space="preserve"> postanowienia </w:t>
      </w:r>
      <w:r w:rsidR="009951B5" w:rsidRPr="00433679">
        <w:rPr>
          <w:rFonts w:asciiTheme="minorHAnsi" w:eastAsia="Times New Roman" w:hAnsiTheme="minorHAnsi" w:cstheme="minorHAnsi"/>
          <w:color w:val="000000" w:themeColor="text1"/>
          <w:lang w:eastAsia="ar-SA"/>
        </w:rPr>
        <w:fldChar w:fldCharType="begin"/>
      </w:r>
      <w:r w:rsidR="009951B5" w:rsidRPr="00433679">
        <w:rPr>
          <w:rFonts w:asciiTheme="minorHAnsi" w:eastAsia="Times New Roman" w:hAnsiTheme="minorHAnsi" w:cstheme="minorHAnsi"/>
          <w:color w:val="000000" w:themeColor="text1"/>
          <w:lang w:eastAsia="ar-SA"/>
        </w:rPr>
        <w:instrText xml:space="preserve"> REF _Ref69114206 \n \h </w:instrText>
      </w:r>
      <w:r w:rsidR="009951B5" w:rsidRPr="00433679">
        <w:rPr>
          <w:rFonts w:asciiTheme="minorHAnsi" w:hAnsiTheme="minorHAnsi" w:cstheme="minorHAnsi"/>
          <w:lang w:eastAsia="ar-SA"/>
        </w:rPr>
        <w:instrText xml:space="preserve"> \* MERGEFORMAT </w:instrText>
      </w:r>
      <w:r w:rsidR="009951B5" w:rsidRPr="00433679">
        <w:rPr>
          <w:rFonts w:asciiTheme="minorHAnsi" w:eastAsia="Times New Roman" w:hAnsiTheme="minorHAnsi" w:cstheme="minorHAnsi"/>
          <w:color w:val="000000" w:themeColor="text1"/>
          <w:lang w:eastAsia="ar-SA"/>
        </w:rPr>
      </w:r>
      <w:r w:rsidR="009951B5" w:rsidRPr="00433679">
        <w:rPr>
          <w:rFonts w:asciiTheme="minorHAnsi" w:eastAsia="Times New Roman" w:hAnsiTheme="minorHAnsi" w:cstheme="minorHAnsi"/>
          <w:color w:val="000000" w:themeColor="text1"/>
          <w:lang w:eastAsia="ar-SA"/>
        </w:rPr>
        <w:fldChar w:fldCharType="separate"/>
      </w:r>
      <w:r w:rsidR="0071785C" w:rsidRPr="00433679">
        <w:rPr>
          <w:rFonts w:asciiTheme="minorHAnsi" w:eastAsia="Times New Roman" w:hAnsiTheme="minorHAnsi" w:cstheme="minorHAnsi"/>
          <w:color w:val="000000" w:themeColor="text1"/>
          <w:lang w:eastAsia="ar-SA"/>
        </w:rPr>
        <w:t>ART. 28</w:t>
      </w:r>
      <w:r w:rsidR="009951B5" w:rsidRPr="00433679">
        <w:rPr>
          <w:rFonts w:asciiTheme="minorHAnsi" w:eastAsia="Times New Roman" w:hAnsiTheme="minorHAnsi" w:cstheme="minorHAnsi"/>
          <w:color w:val="000000" w:themeColor="text1"/>
          <w:lang w:eastAsia="ar-SA"/>
        </w:rPr>
        <w:fldChar w:fldCharType="end"/>
      </w:r>
      <w:r w:rsidR="009951B5" w:rsidRPr="00433679">
        <w:rPr>
          <w:rFonts w:asciiTheme="minorHAnsi" w:eastAsia="Times New Roman" w:hAnsiTheme="minorHAnsi" w:cstheme="minorHAnsi"/>
          <w:color w:val="000000" w:themeColor="text1"/>
          <w:lang w:eastAsia="ar-SA"/>
        </w:rPr>
        <w:t xml:space="preserve"> stosuje się wprost.</w:t>
      </w:r>
    </w:p>
    <w:p w14:paraId="133026A9" w14:textId="25A941A8" w:rsidR="009951B5" w:rsidRPr="00433679" w:rsidRDefault="009951B5" w:rsidP="00433679">
      <w:pPr>
        <w:pStyle w:val="Akapitzlist"/>
        <w:numPr>
          <w:ilvl w:val="0"/>
          <w:numId w:val="105"/>
        </w:numPr>
        <w:suppressAutoHyphens/>
        <w:spacing w:before="60" w:after="60"/>
        <w:ind w:left="426"/>
        <w:jc w:val="both"/>
        <w:rPr>
          <w:rFonts w:asciiTheme="minorHAnsi" w:eastAsia="Times New Roman" w:hAnsiTheme="minorHAnsi" w:cstheme="minorHAnsi"/>
          <w:color w:val="000000" w:themeColor="text1"/>
          <w:lang w:eastAsia="ar-SA"/>
        </w:rPr>
      </w:pPr>
      <w:bookmarkStart w:id="382" w:name="_Ref69115505"/>
      <w:r w:rsidRPr="00433679">
        <w:rPr>
          <w:rFonts w:asciiTheme="minorHAnsi" w:eastAsia="Times New Roman" w:hAnsiTheme="minorHAnsi" w:cstheme="minorHAnsi"/>
          <w:color w:val="000000" w:themeColor="text1"/>
          <w:lang w:eastAsia="ar-SA"/>
        </w:rPr>
        <w:t>[</w:t>
      </w:r>
      <w:r w:rsidRPr="00433679">
        <w:rPr>
          <w:rFonts w:asciiTheme="minorHAnsi" w:eastAsia="Times New Roman" w:hAnsiTheme="minorHAnsi" w:cstheme="minorHAnsi"/>
          <w:b/>
          <w:bCs/>
          <w:color w:val="000000" w:themeColor="text1"/>
          <w:lang w:eastAsia="ar-SA"/>
        </w:rPr>
        <w:t>Warunki zawieszające</w:t>
      </w:r>
      <w:r w:rsidRPr="00433679">
        <w:rPr>
          <w:rFonts w:asciiTheme="minorHAnsi" w:eastAsia="Times New Roman" w:hAnsiTheme="minorHAnsi" w:cstheme="minorHAnsi"/>
          <w:color w:val="000000" w:themeColor="text1"/>
          <w:lang w:eastAsia="ar-SA"/>
        </w:rPr>
        <w:t xml:space="preserve">] Warunek zawieszający, o którym mowa w </w:t>
      </w:r>
      <w:r w:rsidRPr="00433679">
        <w:rPr>
          <w:rFonts w:asciiTheme="minorHAnsi" w:eastAsia="Times New Roman" w:hAnsiTheme="minorHAnsi" w:cstheme="minorHAnsi"/>
          <w:color w:val="000000" w:themeColor="text1"/>
          <w:lang w:eastAsia="ar-SA"/>
        </w:rPr>
        <w:fldChar w:fldCharType="begin"/>
      </w:r>
      <w:r w:rsidRPr="00433679">
        <w:rPr>
          <w:rFonts w:asciiTheme="minorHAnsi" w:eastAsia="Times New Roman" w:hAnsiTheme="minorHAnsi" w:cstheme="minorHAnsi"/>
          <w:color w:val="000000" w:themeColor="text1"/>
          <w:lang w:eastAsia="ar-SA"/>
        </w:rPr>
        <w:instrText xml:space="preserve"> REF _Ref69115580 \n \h  \* MERGEFORMAT </w:instrText>
      </w:r>
      <w:r w:rsidRPr="00433679">
        <w:rPr>
          <w:rFonts w:asciiTheme="minorHAnsi" w:eastAsia="Times New Roman" w:hAnsiTheme="minorHAnsi" w:cstheme="minorHAnsi"/>
          <w:color w:val="000000" w:themeColor="text1"/>
          <w:lang w:eastAsia="ar-SA"/>
        </w:rPr>
      </w:r>
      <w:r w:rsidRPr="00433679">
        <w:rPr>
          <w:rFonts w:asciiTheme="minorHAnsi" w:eastAsia="Times New Roman" w:hAnsiTheme="minorHAnsi" w:cstheme="minorHAnsi"/>
          <w:color w:val="000000" w:themeColor="text1"/>
          <w:lang w:eastAsia="ar-SA"/>
        </w:rPr>
        <w:fldChar w:fldCharType="separate"/>
      </w:r>
      <w:r w:rsidR="0071785C" w:rsidRPr="00433679">
        <w:rPr>
          <w:rFonts w:asciiTheme="minorHAnsi" w:eastAsia="Times New Roman" w:hAnsiTheme="minorHAnsi" w:cstheme="minorHAnsi"/>
          <w:color w:val="000000" w:themeColor="text1"/>
          <w:lang w:eastAsia="ar-SA"/>
        </w:rPr>
        <w:t>§2</w:t>
      </w:r>
      <w:r w:rsidRPr="00433679">
        <w:rPr>
          <w:rFonts w:asciiTheme="minorHAnsi" w:eastAsia="Times New Roman" w:hAnsiTheme="minorHAnsi" w:cstheme="minorHAnsi"/>
          <w:color w:val="000000" w:themeColor="text1"/>
          <w:lang w:eastAsia="ar-SA"/>
        </w:rPr>
        <w:fldChar w:fldCharType="end"/>
      </w:r>
      <w:r w:rsidRPr="00433679">
        <w:rPr>
          <w:rFonts w:asciiTheme="minorHAnsi" w:eastAsia="Times New Roman" w:hAnsiTheme="minorHAnsi" w:cstheme="minorHAnsi"/>
          <w:color w:val="000000" w:themeColor="text1"/>
          <w:lang w:eastAsia="ar-SA"/>
        </w:rPr>
        <w:t xml:space="preserve"> polega na łącznym i nieprzerwanym trwaniu poniższych okoliczności:</w:t>
      </w:r>
      <w:bookmarkEnd w:id="382"/>
    </w:p>
    <w:p w14:paraId="3947DE63" w14:textId="77777777" w:rsidR="009951B5" w:rsidRPr="00433679" w:rsidRDefault="009951B5" w:rsidP="00433679">
      <w:pPr>
        <w:pStyle w:val="Akapitzlist"/>
        <w:numPr>
          <w:ilvl w:val="1"/>
          <w:numId w:val="105"/>
        </w:numPr>
        <w:suppressAutoHyphens/>
        <w:spacing w:before="60" w:after="60"/>
        <w:ind w:left="851"/>
        <w:jc w:val="both"/>
        <w:rPr>
          <w:rFonts w:asciiTheme="minorHAnsi" w:eastAsia="Times New Roman" w:hAnsiTheme="minorHAnsi" w:cstheme="minorHAnsi"/>
          <w:color w:val="000000" w:themeColor="text1"/>
          <w:lang w:eastAsia="ar-SA"/>
        </w:rPr>
      </w:pPr>
      <w:bookmarkStart w:id="383" w:name="_Ref69115506"/>
      <w:r w:rsidRPr="00433679">
        <w:rPr>
          <w:rFonts w:asciiTheme="minorHAnsi" w:eastAsia="Times New Roman" w:hAnsiTheme="minorHAnsi" w:cstheme="minorHAnsi"/>
          <w:color w:val="000000" w:themeColor="text1"/>
          <w:lang w:eastAsia="ar-SA"/>
        </w:rPr>
        <w:t xml:space="preserve">Wykonawca terminowo (z dopuszczalnością każdorazowego opóźnienia wynoszącego nie więcej niż 14 dni) realizuje szczegółowe zobowiązania wskazane w Planie Komercjalizacji stanowiącym Załącznik nr 5 do Umowy i dodatkowe zobowiązania samodzielnie zaproponowane przez Wykonawcę w ramach Planu Komercjalizacji przez Wykonawcę oraz zgodnie z harmonogramem wskazanym w tym Planie Komercjalizacji, </w:t>
      </w:r>
      <w:bookmarkStart w:id="384" w:name="_Hlk62591261"/>
      <w:r w:rsidRPr="00433679">
        <w:rPr>
          <w:rFonts w:asciiTheme="minorHAnsi" w:eastAsia="Times New Roman" w:hAnsiTheme="minorHAnsi" w:cstheme="minorHAnsi"/>
          <w:color w:val="000000" w:themeColor="text1"/>
          <w:lang w:eastAsia="ar-SA"/>
        </w:rPr>
        <w:t>z zastrzeżeniem, że Wykonawca zobowiązuje się, że:</w:t>
      </w:r>
      <w:bookmarkEnd w:id="383"/>
    </w:p>
    <w:p w14:paraId="152B5043" w14:textId="79EB301B" w:rsidR="009951B5" w:rsidRPr="00433679" w:rsidRDefault="009951B5" w:rsidP="00433679">
      <w:pPr>
        <w:pStyle w:val="Akapitzlist"/>
        <w:numPr>
          <w:ilvl w:val="2"/>
          <w:numId w:val="105"/>
        </w:numPr>
        <w:suppressAutoHyphens/>
        <w:spacing w:before="60" w:after="60"/>
        <w:ind w:left="1134" w:hanging="317"/>
        <w:jc w:val="both"/>
        <w:rPr>
          <w:rFonts w:asciiTheme="minorHAnsi" w:eastAsia="Times New Roman" w:hAnsiTheme="minorHAnsi" w:cstheme="minorHAnsi"/>
          <w:color w:val="000000" w:themeColor="text1"/>
          <w:lang w:eastAsia="ar-SA"/>
        </w:rPr>
      </w:pPr>
      <w:r w:rsidRPr="00433679">
        <w:rPr>
          <w:rFonts w:asciiTheme="minorHAnsi" w:eastAsia="Times New Roman" w:hAnsiTheme="minorHAnsi" w:cstheme="minorHAnsi"/>
          <w:color w:val="000000" w:themeColor="text1"/>
          <w:lang w:eastAsia="ar-SA"/>
        </w:rPr>
        <w:lastRenderedPageBreak/>
        <w:t xml:space="preserve">w terminie 5 lat od dnia zakończenia Etapu I łączna wartość środków przekazanych NCBR tytułem </w:t>
      </w:r>
      <w:r w:rsidRPr="00433679">
        <w:rPr>
          <w:rFonts w:asciiTheme="minorHAnsi" w:hAnsiTheme="minorHAnsi" w:cstheme="minorHAnsi"/>
          <w:color w:val="000000" w:themeColor="text1"/>
        </w:rPr>
        <w:t>udziału w Przychodach z Komercjalizacji Wyników Prac B+R i Przychodach z Komercjalizacji Technologii Zależnych</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Rozwiązania wyniesie łącznie co najmniej 20% Kapitału Zwrotu Docelowego, powiększonego o odsetki ustawowe wskazane w art. 359 §2 Ustawy k.c., liczone dla wskazanej części Kapitału Zwrotu Docelowego przekazywanej NCBR od dnia (i) Odbioru Etapu I albo Odbioru Etapu I z Uwagami, a jeśli Wykonawcę dopuszczono do Etapu II: (ii) dnia Odbioru Etapu II albo Odbioru Etapu II z Uwagami do dnia zapłaty, a gdy zapłata wskazanej części Kapitału Zwrotu Docelowego następuje również w częściach – liczone dla danej płatności częściowej,</w:t>
      </w:r>
    </w:p>
    <w:p w14:paraId="39B2DB14" w14:textId="22E8DECE" w:rsidR="009951B5" w:rsidRPr="00433679" w:rsidRDefault="009951B5" w:rsidP="00433679">
      <w:pPr>
        <w:pStyle w:val="Akapitzlist"/>
        <w:numPr>
          <w:ilvl w:val="2"/>
          <w:numId w:val="105"/>
        </w:numPr>
        <w:suppressAutoHyphens/>
        <w:spacing w:before="60" w:after="60"/>
        <w:ind w:left="1134" w:hanging="317"/>
        <w:jc w:val="both"/>
        <w:rPr>
          <w:rFonts w:asciiTheme="minorHAnsi" w:eastAsia="Times New Roman" w:hAnsiTheme="minorHAnsi" w:cstheme="minorHAnsi"/>
          <w:color w:val="000000" w:themeColor="text1"/>
          <w:lang w:eastAsia="ar-SA"/>
        </w:rPr>
      </w:pPr>
      <w:r w:rsidRPr="00433679">
        <w:rPr>
          <w:rFonts w:asciiTheme="minorHAnsi" w:eastAsia="Times New Roman" w:hAnsiTheme="minorHAnsi" w:cstheme="minorHAnsi"/>
          <w:color w:val="000000" w:themeColor="text1"/>
          <w:lang w:eastAsia="ar-SA"/>
        </w:rPr>
        <w:t xml:space="preserve">w terminie 10 lat od dnia zakończenia Etapu I łączna wartość środków przekazanych NCBR tytułem </w:t>
      </w:r>
      <w:r w:rsidRPr="00433679">
        <w:rPr>
          <w:rFonts w:asciiTheme="minorHAnsi" w:hAnsiTheme="minorHAnsi" w:cstheme="minorHAnsi"/>
          <w:color w:val="000000" w:themeColor="text1"/>
        </w:rPr>
        <w:t>udziału w Przychodach z Komercjalizacji Wyników Prac B+R i Przychodach z Komercjalizacji Technologii Zależnych</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Rozwiązania wyniesie łącznie co najmniej 50% Kapitału Zwrotu Docelowego, powiększonego o odsetki ustawowe wskazane w art. 359 §2 Ustawy k.c., liczone dla wskazanej części Kapitału Zwrotu Docelowego przekazywanej NCBR od dnia (i) Odbioru Etapu I albo Odbioru Etapu I z Uwagami, a jeśli Wykonawcę dopuszczono do Etapu II: (ii) dnia Odbioru Etapu II albo Odbioru Etapu II z Uwagami do dnia zapłaty, a gdy zapłata wskazanej części Kapitału Zwrotu Docelowego następuje również w częściach – liczone dla danej płatności częściowej,</w:t>
      </w:r>
    </w:p>
    <w:p w14:paraId="1D8B65B6" w14:textId="6CC493A6" w:rsidR="009951B5" w:rsidRPr="00433679" w:rsidRDefault="009951B5" w:rsidP="00433679">
      <w:pPr>
        <w:pStyle w:val="Akapitzlist"/>
        <w:numPr>
          <w:ilvl w:val="2"/>
          <w:numId w:val="105"/>
        </w:numPr>
        <w:suppressAutoHyphens/>
        <w:spacing w:before="60" w:after="60"/>
        <w:ind w:left="1134" w:hanging="317"/>
        <w:jc w:val="both"/>
        <w:rPr>
          <w:rFonts w:asciiTheme="minorHAnsi" w:eastAsia="Times New Roman" w:hAnsiTheme="minorHAnsi" w:cstheme="minorHAnsi"/>
          <w:color w:val="000000" w:themeColor="text1"/>
          <w:lang w:eastAsia="ar-SA"/>
        </w:rPr>
      </w:pPr>
      <w:r w:rsidRPr="00433679">
        <w:rPr>
          <w:rFonts w:asciiTheme="minorHAnsi" w:eastAsia="Times New Roman" w:hAnsiTheme="minorHAnsi" w:cstheme="minorHAnsi"/>
          <w:color w:val="000000" w:themeColor="text1"/>
          <w:lang w:eastAsia="ar-SA"/>
        </w:rPr>
        <w:t xml:space="preserve">w terminie 15 lat od dnia zakończenia Etapu I łączna wartość środków przekazanych NCBR tytułem </w:t>
      </w:r>
      <w:r w:rsidRPr="00433679">
        <w:rPr>
          <w:rFonts w:asciiTheme="minorHAnsi" w:hAnsiTheme="minorHAnsi" w:cstheme="minorHAnsi"/>
          <w:color w:val="000000" w:themeColor="text1"/>
        </w:rPr>
        <w:t>udziału w Przychodach z Komercjalizacji Wyników Prac B+R i Przychodach z Komercjalizacji Technologii Zależnych</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Rozwiązania wyniesie łącznie 100% Kapitału Zwrotu Docelowego, powiększonego o odsetki ustawowe wskazane w art. 359 §2 Ustawy k.c., liczone dla wskazanej części Kapitału Zwrotu Docelowego przekazywanej NCBR od dnia (i) Odbioru Etapu I albo Odbioru Etapu I z Uwagami, a jeśli Wykonawcę dopuszczono do Etapu II: (ii) dnia Odbioru Etapu II albo Odbioru Etapu II z Uwagami do dnia zapłaty, a gdy zapłata wskazanej części Kapitału Zwrotu Docelowego następuje również w częściach – liczone dla danej płatności częściowej,</w:t>
      </w:r>
    </w:p>
    <w:p w14:paraId="07C9A99F" w14:textId="1BFCD233" w:rsidR="009951B5" w:rsidRPr="00433679" w:rsidRDefault="009951B5" w:rsidP="00433679">
      <w:pPr>
        <w:pStyle w:val="Akapitzlist"/>
        <w:numPr>
          <w:ilvl w:val="2"/>
          <w:numId w:val="105"/>
        </w:numPr>
        <w:suppressAutoHyphens/>
        <w:spacing w:before="60" w:after="60"/>
        <w:ind w:left="1134" w:hanging="317"/>
        <w:jc w:val="both"/>
        <w:rPr>
          <w:rFonts w:asciiTheme="minorHAnsi" w:eastAsia="Times New Roman" w:hAnsiTheme="minorHAnsi" w:cstheme="minorHAnsi"/>
          <w:color w:val="000000" w:themeColor="text1"/>
          <w:lang w:eastAsia="ar-SA"/>
        </w:rPr>
      </w:pPr>
      <w:r w:rsidRPr="00433679">
        <w:rPr>
          <w:rFonts w:asciiTheme="minorHAnsi" w:eastAsia="Times New Roman" w:hAnsiTheme="minorHAnsi" w:cstheme="minorHAnsi"/>
          <w:color w:val="000000" w:themeColor="text1"/>
          <w:lang w:eastAsia="ar-SA"/>
        </w:rPr>
        <w:t>dla przykładu: jeśli Wykonawca w ramach Umowy uzyskał 1 000 000 złotych brutto tytułem wynagrodzenia za wykonanie usług badawczo-rozwojowych</w:t>
      </w:r>
      <w:r w:rsidR="009D405D" w:rsidRPr="00433679">
        <w:rPr>
          <w:rFonts w:asciiTheme="minorHAnsi" w:eastAsia="Times New Roman" w:hAnsiTheme="minorHAnsi" w:cstheme="minorHAnsi"/>
          <w:color w:val="000000" w:themeColor="text1"/>
          <w:lang w:eastAsia="ar-SA"/>
        </w:rPr>
        <w:t xml:space="preserve"> </w:t>
      </w:r>
      <w:r w:rsidR="00E046F5" w:rsidRPr="00433679">
        <w:rPr>
          <w:rFonts w:asciiTheme="minorHAnsi" w:eastAsia="Times New Roman" w:hAnsiTheme="minorHAnsi" w:cstheme="minorHAnsi"/>
          <w:color w:val="000000" w:themeColor="text1"/>
          <w:lang w:eastAsia="ar-SA"/>
        </w:rPr>
        <w:t xml:space="preserve">dotyczących </w:t>
      </w:r>
      <w:r w:rsidRPr="00433679">
        <w:rPr>
          <w:rFonts w:asciiTheme="minorHAnsi" w:hAnsiTheme="minorHAnsi" w:cstheme="minorHAnsi"/>
          <w:color w:val="000000" w:themeColor="text1"/>
        </w:rPr>
        <w:t>Rozwiązania</w:t>
      </w:r>
      <w:r w:rsidR="00004AA4" w:rsidRPr="00433679">
        <w:rPr>
          <w:rFonts w:asciiTheme="minorHAnsi" w:hAnsiTheme="minorHAnsi" w:cstheme="minorHAnsi"/>
          <w:color w:val="000000" w:themeColor="text1"/>
        </w:rPr>
        <w:t xml:space="preserve"> po pominięciu w wynagrodzeniu Wykonawcy wartości składowych Demonstratora oraz robocizny związanej z jego wykonaniem</w:t>
      </w:r>
      <w:r w:rsidRPr="00433679">
        <w:rPr>
          <w:rFonts w:asciiTheme="minorHAnsi" w:eastAsia="Times New Roman" w:hAnsiTheme="minorHAnsi" w:cstheme="minorHAnsi"/>
          <w:color w:val="000000" w:themeColor="text1"/>
          <w:lang w:eastAsia="ar-SA"/>
        </w:rPr>
        <w:t>, zakończył realizację Prac B+R z Wynikiem Końcowym Pozytywnym oraz przekazuje środki NCBR w trzech transzach, to jest zobowiązany przekazać NCBR:</w:t>
      </w:r>
      <w:r w:rsidRPr="00433679">
        <w:rPr>
          <w:rFonts w:asciiTheme="minorHAnsi" w:eastAsia="Times New Roman" w:hAnsiTheme="minorHAnsi" w:cstheme="minorHAnsi"/>
          <w:color w:val="000000" w:themeColor="text1"/>
          <w:lang w:eastAsia="ar-SA"/>
        </w:rPr>
        <w:tab/>
      </w:r>
    </w:p>
    <w:p w14:paraId="5E7CFC92" w14:textId="77777777" w:rsidR="009951B5" w:rsidRPr="00433679" w:rsidRDefault="009951B5" w:rsidP="00433679">
      <w:pPr>
        <w:pStyle w:val="Akapitzlist"/>
        <w:numPr>
          <w:ilvl w:val="3"/>
          <w:numId w:val="105"/>
        </w:numPr>
        <w:suppressAutoHyphens/>
        <w:spacing w:before="60" w:after="60"/>
        <w:ind w:left="1843"/>
        <w:jc w:val="both"/>
        <w:rPr>
          <w:rFonts w:asciiTheme="minorHAnsi" w:eastAsia="Times New Roman" w:hAnsiTheme="minorHAnsi" w:cstheme="minorHAnsi"/>
          <w:color w:val="000000" w:themeColor="text1"/>
          <w:lang w:eastAsia="ar-SA"/>
        </w:rPr>
      </w:pPr>
      <w:r w:rsidRPr="00433679">
        <w:rPr>
          <w:rFonts w:asciiTheme="minorHAnsi" w:eastAsia="Times New Roman" w:hAnsiTheme="minorHAnsi" w:cstheme="minorHAnsi"/>
          <w:color w:val="000000" w:themeColor="text1"/>
          <w:lang w:eastAsia="ar-SA"/>
        </w:rPr>
        <w:t>po upływie 5 lat: 210 000 złotych (20%*105%*1 000 000 zł) [20% Kapitału Zwrotu Docelowego] powiększone o odsetki ustawowe od kwoty 210 000 złotych naliczane od dnia otrzymania Wyniku Końcowego Pozytywnego do dnia zapłaty [tj. za 5 lat],</w:t>
      </w:r>
    </w:p>
    <w:p w14:paraId="7BF255A3" w14:textId="77777777" w:rsidR="009951B5" w:rsidRPr="00433679" w:rsidRDefault="009951B5" w:rsidP="00433679">
      <w:pPr>
        <w:pStyle w:val="Akapitzlist"/>
        <w:numPr>
          <w:ilvl w:val="3"/>
          <w:numId w:val="105"/>
        </w:numPr>
        <w:suppressAutoHyphens/>
        <w:spacing w:before="60" w:after="60"/>
        <w:ind w:left="1843"/>
        <w:jc w:val="both"/>
        <w:rPr>
          <w:rFonts w:asciiTheme="minorHAnsi" w:eastAsia="Times New Roman" w:hAnsiTheme="minorHAnsi" w:cstheme="minorHAnsi"/>
          <w:color w:val="000000" w:themeColor="text1"/>
          <w:lang w:eastAsia="ar-SA"/>
        </w:rPr>
      </w:pPr>
      <w:r w:rsidRPr="00433679">
        <w:rPr>
          <w:rFonts w:asciiTheme="minorHAnsi" w:eastAsia="Times New Roman" w:hAnsiTheme="minorHAnsi" w:cstheme="minorHAnsi"/>
          <w:color w:val="000000" w:themeColor="text1"/>
          <w:lang w:eastAsia="ar-SA"/>
        </w:rPr>
        <w:t>po upływie 10 lat: dalsze względem ppkt i. 315 000 złotych ((50%-20%)*105%*1 000 000 zł) [kwota potrzebna do osiągniecia łącznego progu 50% Kapitału Zwrotu Docelowego] powiększone o odsetki ustawowe od kwoty 315 000 złotych naliczane od dnia otrzymania Wyniku Końcowego Pozytywnego do dnia zapłaty [tj. za 10 lat],</w:t>
      </w:r>
    </w:p>
    <w:p w14:paraId="1ACC3DEF" w14:textId="77777777" w:rsidR="009951B5" w:rsidRPr="00433679" w:rsidRDefault="009951B5" w:rsidP="00433679">
      <w:pPr>
        <w:pStyle w:val="Akapitzlist"/>
        <w:numPr>
          <w:ilvl w:val="3"/>
          <w:numId w:val="105"/>
        </w:numPr>
        <w:suppressAutoHyphens/>
        <w:spacing w:before="60" w:after="60"/>
        <w:ind w:left="1843"/>
        <w:jc w:val="both"/>
        <w:rPr>
          <w:rFonts w:asciiTheme="minorHAnsi" w:eastAsia="Times New Roman" w:hAnsiTheme="minorHAnsi" w:cstheme="minorHAnsi"/>
          <w:color w:val="000000" w:themeColor="text1"/>
          <w:lang w:eastAsia="ar-SA"/>
        </w:rPr>
      </w:pPr>
      <w:r w:rsidRPr="00433679">
        <w:rPr>
          <w:rFonts w:asciiTheme="minorHAnsi" w:eastAsia="Times New Roman" w:hAnsiTheme="minorHAnsi" w:cstheme="minorHAnsi"/>
          <w:color w:val="000000" w:themeColor="text1"/>
          <w:lang w:eastAsia="ar-SA"/>
        </w:rPr>
        <w:t>po upływie 15 lat: dalsze względem ppkt i. oraz ii. 525 000 złotych ((100%-30%-20%)*105%*1 000 000 zł) [kwota potrzebna do osiągniecia łącznego progu 100% Kapitału Zwrotu Docelowego 100%] powiększone o odsetki ustawowe od kwoty 525 000 złotych naliczane od dnia otrzymania Wyniku Końcowego Pozytywnego do dnia zapłaty [tj. za 15 lat];</w:t>
      </w:r>
      <w:bookmarkEnd w:id="384"/>
    </w:p>
    <w:p w14:paraId="2870CD12" w14:textId="33514270" w:rsidR="009951B5" w:rsidRPr="00433679" w:rsidRDefault="009951B5" w:rsidP="00433679">
      <w:pPr>
        <w:pStyle w:val="Akapitzlist"/>
        <w:numPr>
          <w:ilvl w:val="2"/>
          <w:numId w:val="105"/>
        </w:numPr>
        <w:suppressAutoHyphens/>
        <w:spacing w:before="60" w:after="60"/>
        <w:ind w:left="1134" w:hanging="321"/>
        <w:jc w:val="both"/>
        <w:rPr>
          <w:rFonts w:asciiTheme="minorHAnsi" w:eastAsia="Times New Roman" w:hAnsiTheme="minorHAnsi" w:cstheme="minorHAnsi"/>
          <w:color w:val="000000" w:themeColor="text1"/>
          <w:lang w:eastAsia="ar-SA"/>
        </w:rPr>
      </w:pPr>
      <w:r w:rsidRPr="00433679">
        <w:rPr>
          <w:rFonts w:asciiTheme="minorHAnsi" w:eastAsia="Times New Roman" w:hAnsiTheme="minorHAnsi" w:cstheme="minorHAnsi"/>
          <w:color w:val="000000" w:themeColor="text1"/>
          <w:lang w:eastAsia="ar-SA"/>
        </w:rPr>
        <w:lastRenderedPageBreak/>
        <w:t xml:space="preserve">w celu usunięcia wątpliwości Strony wskazują, że zobowiązanie Wykonawcy zawarte w niniejszym punkcie 1) lit. a) – c) jest dokonane wyłącznie na potrzeby realizacji Planu Komercjalizacji, co oznacza, że w przypadku braku realizacji przez Wykonawcę dowolnego zobowiązania wskazanego w 1) lit. a) – c), ma miejsce skutek określony w </w:t>
      </w:r>
      <w:r w:rsidRPr="00433679">
        <w:rPr>
          <w:rFonts w:asciiTheme="minorHAnsi" w:eastAsia="Times New Roman" w:hAnsiTheme="minorHAnsi" w:cstheme="minorHAnsi"/>
          <w:color w:val="000000" w:themeColor="text1"/>
          <w:lang w:eastAsia="ar-SA"/>
        </w:rPr>
        <w:fldChar w:fldCharType="begin"/>
      </w:r>
      <w:r w:rsidRPr="00433679">
        <w:rPr>
          <w:rFonts w:asciiTheme="minorHAnsi" w:eastAsia="Times New Roman" w:hAnsiTheme="minorHAnsi" w:cstheme="minorHAnsi"/>
          <w:color w:val="000000" w:themeColor="text1"/>
          <w:lang w:eastAsia="ar-SA"/>
        </w:rPr>
        <w:instrText xml:space="preserve"> REF _Ref69115780 \n \h  \* MERGEFORMAT </w:instrText>
      </w:r>
      <w:r w:rsidRPr="00433679">
        <w:rPr>
          <w:rFonts w:asciiTheme="minorHAnsi" w:eastAsia="Times New Roman" w:hAnsiTheme="minorHAnsi" w:cstheme="minorHAnsi"/>
          <w:color w:val="000000" w:themeColor="text1"/>
          <w:lang w:eastAsia="ar-SA"/>
        </w:rPr>
      </w:r>
      <w:r w:rsidRPr="00433679">
        <w:rPr>
          <w:rFonts w:asciiTheme="minorHAnsi" w:eastAsia="Times New Roman" w:hAnsiTheme="minorHAnsi" w:cstheme="minorHAnsi"/>
          <w:color w:val="000000" w:themeColor="text1"/>
          <w:lang w:eastAsia="ar-SA"/>
        </w:rPr>
        <w:fldChar w:fldCharType="separate"/>
      </w:r>
      <w:r w:rsidR="0071785C" w:rsidRPr="00433679">
        <w:rPr>
          <w:rFonts w:asciiTheme="minorHAnsi" w:eastAsia="Times New Roman" w:hAnsiTheme="minorHAnsi" w:cstheme="minorHAnsi"/>
          <w:color w:val="000000" w:themeColor="text1"/>
          <w:lang w:eastAsia="ar-SA"/>
        </w:rPr>
        <w:t>§4</w:t>
      </w:r>
      <w:r w:rsidRPr="00433679">
        <w:rPr>
          <w:rFonts w:asciiTheme="minorHAnsi" w:eastAsia="Times New Roman" w:hAnsiTheme="minorHAnsi" w:cstheme="minorHAnsi"/>
          <w:color w:val="000000" w:themeColor="text1"/>
          <w:lang w:eastAsia="ar-SA"/>
        </w:rPr>
        <w:fldChar w:fldCharType="end"/>
      </w:r>
      <w:r w:rsidRPr="00433679">
        <w:rPr>
          <w:rFonts w:asciiTheme="minorHAnsi" w:eastAsia="Times New Roman" w:hAnsiTheme="minorHAnsi" w:cstheme="minorHAnsi"/>
          <w:color w:val="000000" w:themeColor="text1"/>
          <w:lang w:eastAsia="ar-SA"/>
        </w:rPr>
        <w:t>, jednak z zastrzeżeniem zobowiązania Wykonawcy do przekazywania NCBR udziału w Przychodach z Komercjalizacji Wyników Prac B+R oraz Technologii Zależnych</w:t>
      </w:r>
      <w:r w:rsidR="009D405D" w:rsidRPr="00433679">
        <w:rPr>
          <w:rFonts w:asciiTheme="minorHAnsi" w:eastAsia="Times New Roman" w:hAnsiTheme="minorHAnsi" w:cstheme="minorHAnsi"/>
          <w:color w:val="000000" w:themeColor="text1"/>
          <w:lang w:eastAsia="ar-SA"/>
        </w:rPr>
        <w:t xml:space="preserve"> </w:t>
      </w:r>
      <w:r w:rsidRPr="00433679">
        <w:rPr>
          <w:rFonts w:asciiTheme="minorHAnsi" w:eastAsia="Times New Roman" w:hAnsiTheme="minorHAnsi" w:cstheme="minorHAnsi"/>
          <w:color w:val="000000" w:themeColor="text1"/>
          <w:lang w:eastAsia="ar-SA"/>
        </w:rPr>
        <w:t xml:space="preserve">zawartego w </w:t>
      </w:r>
      <w:r w:rsidRPr="00433679">
        <w:rPr>
          <w:rFonts w:asciiTheme="minorHAnsi" w:eastAsia="Times New Roman" w:hAnsiTheme="minorHAnsi" w:cstheme="minorHAnsi"/>
          <w:color w:val="000000" w:themeColor="text1"/>
          <w:lang w:eastAsia="ar-SA"/>
        </w:rPr>
        <w:fldChar w:fldCharType="begin"/>
      </w:r>
      <w:r w:rsidRPr="00433679">
        <w:rPr>
          <w:rFonts w:asciiTheme="minorHAnsi" w:eastAsia="Times New Roman" w:hAnsiTheme="minorHAnsi" w:cstheme="minorHAnsi"/>
          <w:color w:val="000000" w:themeColor="text1"/>
          <w:lang w:eastAsia="ar-SA"/>
        </w:rPr>
        <w:instrText xml:space="preserve"> REF _Ref69115272 \n \h  \* MERGEFORMAT </w:instrText>
      </w:r>
      <w:r w:rsidRPr="00433679">
        <w:rPr>
          <w:rFonts w:asciiTheme="minorHAnsi" w:eastAsia="Times New Roman" w:hAnsiTheme="minorHAnsi" w:cstheme="minorHAnsi"/>
          <w:color w:val="000000" w:themeColor="text1"/>
          <w:lang w:eastAsia="ar-SA"/>
        </w:rPr>
      </w:r>
      <w:r w:rsidRPr="00433679">
        <w:rPr>
          <w:rFonts w:asciiTheme="minorHAnsi" w:eastAsia="Times New Roman" w:hAnsiTheme="minorHAnsi" w:cstheme="minorHAnsi"/>
          <w:color w:val="000000" w:themeColor="text1"/>
          <w:lang w:eastAsia="ar-SA"/>
        </w:rPr>
        <w:fldChar w:fldCharType="separate"/>
      </w:r>
      <w:r w:rsidR="0071785C" w:rsidRPr="00433679">
        <w:rPr>
          <w:rFonts w:asciiTheme="minorHAnsi" w:eastAsia="Times New Roman" w:hAnsiTheme="minorHAnsi" w:cstheme="minorHAnsi"/>
          <w:color w:val="000000" w:themeColor="text1"/>
          <w:lang w:eastAsia="ar-SA"/>
        </w:rPr>
        <w:t>ART. 28</w:t>
      </w:r>
      <w:r w:rsidRPr="00433679">
        <w:rPr>
          <w:rFonts w:asciiTheme="minorHAnsi" w:eastAsia="Times New Roman" w:hAnsiTheme="minorHAnsi" w:cstheme="minorHAnsi"/>
          <w:color w:val="000000" w:themeColor="text1"/>
          <w:lang w:eastAsia="ar-SA"/>
        </w:rPr>
        <w:fldChar w:fldCharType="end"/>
      </w:r>
      <w:r w:rsidRPr="00433679">
        <w:rPr>
          <w:rFonts w:asciiTheme="minorHAnsi" w:eastAsia="Times New Roman" w:hAnsiTheme="minorHAnsi" w:cstheme="minorHAnsi"/>
          <w:color w:val="000000" w:themeColor="text1"/>
          <w:lang w:eastAsia="ar-SA"/>
        </w:rPr>
        <w:t xml:space="preserve"> </w:t>
      </w:r>
      <w:r w:rsidRPr="00433679">
        <w:rPr>
          <w:rFonts w:asciiTheme="minorHAnsi" w:eastAsia="Times New Roman" w:hAnsiTheme="minorHAnsi" w:cstheme="minorHAnsi"/>
          <w:color w:val="000000" w:themeColor="text1"/>
          <w:lang w:eastAsia="ar-SA"/>
        </w:rPr>
        <w:fldChar w:fldCharType="begin"/>
      </w:r>
      <w:r w:rsidRPr="00433679">
        <w:rPr>
          <w:rFonts w:asciiTheme="minorHAnsi" w:eastAsia="Times New Roman" w:hAnsiTheme="minorHAnsi" w:cstheme="minorHAnsi"/>
          <w:color w:val="000000" w:themeColor="text1"/>
          <w:lang w:eastAsia="ar-SA"/>
        </w:rPr>
        <w:instrText xml:space="preserve"> REF _Ref69077979 \n \h  \* MERGEFORMAT </w:instrText>
      </w:r>
      <w:r w:rsidRPr="00433679">
        <w:rPr>
          <w:rFonts w:asciiTheme="minorHAnsi" w:eastAsia="Times New Roman" w:hAnsiTheme="minorHAnsi" w:cstheme="minorHAnsi"/>
          <w:color w:val="000000" w:themeColor="text1"/>
          <w:lang w:eastAsia="ar-SA"/>
        </w:rPr>
      </w:r>
      <w:r w:rsidRPr="00433679">
        <w:rPr>
          <w:rFonts w:asciiTheme="minorHAnsi" w:eastAsia="Times New Roman" w:hAnsiTheme="minorHAnsi" w:cstheme="minorHAnsi"/>
          <w:color w:val="000000" w:themeColor="text1"/>
          <w:lang w:eastAsia="ar-SA"/>
        </w:rPr>
        <w:fldChar w:fldCharType="separate"/>
      </w:r>
      <w:r w:rsidR="0071785C" w:rsidRPr="00433679">
        <w:rPr>
          <w:rFonts w:asciiTheme="minorHAnsi" w:eastAsia="Times New Roman" w:hAnsiTheme="minorHAnsi" w:cstheme="minorHAnsi"/>
          <w:color w:val="000000" w:themeColor="text1"/>
          <w:lang w:eastAsia="ar-SA"/>
        </w:rPr>
        <w:t>§11</w:t>
      </w:r>
      <w:r w:rsidRPr="00433679">
        <w:rPr>
          <w:rFonts w:asciiTheme="minorHAnsi" w:eastAsia="Times New Roman" w:hAnsiTheme="minorHAnsi" w:cstheme="minorHAnsi"/>
          <w:color w:val="000000" w:themeColor="text1"/>
          <w:lang w:eastAsia="ar-SA"/>
        </w:rPr>
        <w:fldChar w:fldCharType="end"/>
      </w:r>
      <w:r w:rsidRPr="00433679">
        <w:rPr>
          <w:rFonts w:asciiTheme="minorHAnsi" w:eastAsia="Times New Roman" w:hAnsiTheme="minorHAnsi" w:cstheme="minorHAnsi"/>
          <w:color w:val="000000" w:themeColor="text1"/>
          <w:lang w:eastAsia="ar-SA"/>
        </w:rPr>
        <w:t>, NCBR nie przysługuje względem Wykonawcy roszczenie pieniężne w zakresie różnicy pomiędzy wartością środków wskazanych w lit. a), b) lub c), a wartością rzeczywiście przekazanych NCBR środków tytułem udziału w Przychodach z Komercjalizacji Wyników Prac B+R oraz Technologii Zależnych</w:t>
      </w:r>
      <w:r w:rsidR="00365D57" w:rsidRPr="00433679">
        <w:rPr>
          <w:rFonts w:asciiTheme="minorHAnsi" w:eastAsia="Times New Roman" w:hAnsiTheme="minorHAnsi" w:cstheme="minorHAnsi"/>
          <w:color w:val="000000" w:themeColor="text1"/>
          <w:lang w:eastAsia="ar-SA"/>
        </w:rPr>
        <w:t>,</w:t>
      </w:r>
      <w:r w:rsidRPr="00433679">
        <w:rPr>
          <w:rFonts w:asciiTheme="minorHAnsi" w:eastAsia="Times New Roman" w:hAnsiTheme="minorHAnsi" w:cstheme="minorHAnsi"/>
          <w:color w:val="000000" w:themeColor="text1"/>
          <w:lang w:eastAsia="ar-SA"/>
        </w:rPr>
        <w:t xml:space="preserve"> </w:t>
      </w:r>
    </w:p>
    <w:p w14:paraId="0A77FDD0" w14:textId="77777777" w:rsidR="009951B5" w:rsidRPr="00433679" w:rsidRDefault="009951B5" w:rsidP="00433679">
      <w:pPr>
        <w:pStyle w:val="Akapitzlist"/>
        <w:numPr>
          <w:ilvl w:val="1"/>
          <w:numId w:val="105"/>
        </w:numPr>
        <w:suppressAutoHyphens/>
        <w:spacing w:before="60" w:after="60"/>
        <w:ind w:left="851"/>
        <w:jc w:val="both"/>
        <w:rPr>
          <w:rFonts w:asciiTheme="minorHAnsi" w:eastAsiaTheme="minorEastAsia" w:hAnsiTheme="minorHAnsi" w:cstheme="minorHAnsi"/>
          <w:color w:val="000000" w:themeColor="text1"/>
          <w:lang w:eastAsia="ar-SA"/>
        </w:rPr>
      </w:pPr>
      <w:r w:rsidRPr="00433679">
        <w:rPr>
          <w:rFonts w:asciiTheme="minorHAnsi" w:eastAsia="Times New Roman" w:hAnsiTheme="minorHAnsi" w:cstheme="minorHAnsi"/>
          <w:color w:val="000000" w:themeColor="text1"/>
          <w:lang w:eastAsia="ar-SA"/>
        </w:rPr>
        <w:t xml:space="preserve">trwa okres ujęty w Planie Komercjalizacji, nie dłużej jednak niż </w:t>
      </w:r>
      <w:r w:rsidRPr="00433679">
        <w:rPr>
          <w:rFonts w:asciiTheme="minorHAnsi" w:eastAsia="Calibri" w:hAnsiTheme="minorHAnsi" w:cstheme="minorHAnsi"/>
          <w:color w:val="000000" w:themeColor="text1"/>
        </w:rPr>
        <w:t>piętnaście lat od zakończenia Etapu I</w:t>
      </w:r>
      <w:r w:rsidRPr="00433679">
        <w:rPr>
          <w:rFonts w:asciiTheme="minorHAnsi" w:eastAsia="Times New Roman" w:hAnsiTheme="minorHAnsi" w:cstheme="minorHAnsi"/>
          <w:color w:val="000000" w:themeColor="text1"/>
          <w:lang w:eastAsia="ar-SA"/>
        </w:rPr>
        <w:t>, oraz</w:t>
      </w:r>
    </w:p>
    <w:p w14:paraId="3850D8F9" w14:textId="605565C6" w:rsidR="009951B5" w:rsidRPr="00433679" w:rsidRDefault="009951B5" w:rsidP="00433679">
      <w:pPr>
        <w:pStyle w:val="Akapitzlist"/>
        <w:numPr>
          <w:ilvl w:val="1"/>
          <w:numId w:val="105"/>
        </w:numPr>
        <w:suppressAutoHyphens/>
        <w:spacing w:before="60" w:after="60"/>
        <w:ind w:left="851"/>
        <w:jc w:val="both"/>
        <w:rPr>
          <w:rFonts w:asciiTheme="minorHAnsi" w:eastAsia="Times New Roman" w:hAnsiTheme="minorHAnsi" w:cstheme="minorHAnsi"/>
          <w:color w:val="000000" w:themeColor="text1"/>
          <w:lang w:eastAsia="ar-SA"/>
        </w:rPr>
      </w:pPr>
      <w:r w:rsidRPr="00433679">
        <w:rPr>
          <w:rFonts w:asciiTheme="minorHAnsi" w:eastAsia="Times New Roman" w:hAnsiTheme="minorHAnsi" w:cstheme="minorHAnsi"/>
          <w:color w:val="000000" w:themeColor="text1"/>
          <w:lang w:eastAsia="ar-SA"/>
        </w:rPr>
        <w:t xml:space="preserve">Wykonawca terminowo (z dopuszczalnością każdorazowego opóźnienia wynoszącego nie więcej niż 14 dni) dostarcza NCBR raporty, o których mowa w </w:t>
      </w:r>
      <w:r w:rsidRPr="00433679">
        <w:rPr>
          <w:rFonts w:asciiTheme="minorHAnsi" w:eastAsia="Times New Roman" w:hAnsiTheme="minorHAnsi" w:cstheme="minorHAnsi"/>
          <w:color w:val="000000" w:themeColor="text1"/>
          <w:lang w:eastAsia="ar-SA"/>
        </w:rPr>
        <w:fldChar w:fldCharType="begin"/>
      </w:r>
      <w:r w:rsidRPr="00433679">
        <w:rPr>
          <w:rFonts w:asciiTheme="minorHAnsi" w:eastAsia="Times New Roman" w:hAnsiTheme="minorHAnsi" w:cstheme="minorHAnsi"/>
          <w:color w:val="000000" w:themeColor="text1"/>
          <w:lang w:eastAsia="ar-SA"/>
        </w:rPr>
        <w:instrText xml:space="preserve"> REF _Ref69115788 \n \h  \* MERGEFORMAT </w:instrText>
      </w:r>
      <w:r w:rsidRPr="00433679">
        <w:rPr>
          <w:rFonts w:asciiTheme="minorHAnsi" w:eastAsia="Times New Roman" w:hAnsiTheme="minorHAnsi" w:cstheme="minorHAnsi"/>
          <w:color w:val="000000" w:themeColor="text1"/>
          <w:lang w:eastAsia="ar-SA"/>
        </w:rPr>
      </w:r>
      <w:r w:rsidRPr="00433679">
        <w:rPr>
          <w:rFonts w:asciiTheme="minorHAnsi" w:eastAsia="Times New Roman" w:hAnsiTheme="minorHAnsi" w:cstheme="minorHAnsi"/>
          <w:color w:val="000000" w:themeColor="text1"/>
          <w:lang w:eastAsia="ar-SA"/>
        </w:rPr>
        <w:fldChar w:fldCharType="separate"/>
      </w:r>
      <w:r w:rsidR="0071785C" w:rsidRPr="00433679">
        <w:rPr>
          <w:rFonts w:asciiTheme="minorHAnsi" w:eastAsia="Times New Roman" w:hAnsiTheme="minorHAnsi" w:cstheme="minorHAnsi"/>
          <w:color w:val="000000" w:themeColor="text1"/>
          <w:lang w:eastAsia="ar-SA"/>
        </w:rPr>
        <w:t>§5</w:t>
      </w:r>
      <w:r w:rsidRPr="00433679">
        <w:rPr>
          <w:rFonts w:asciiTheme="minorHAnsi" w:eastAsia="Times New Roman" w:hAnsiTheme="minorHAnsi" w:cstheme="minorHAnsi"/>
          <w:color w:val="000000" w:themeColor="text1"/>
          <w:lang w:eastAsia="ar-SA"/>
        </w:rPr>
        <w:fldChar w:fldCharType="end"/>
      </w:r>
      <w:r w:rsidRPr="00433679">
        <w:rPr>
          <w:rFonts w:asciiTheme="minorHAnsi" w:eastAsia="Times New Roman" w:hAnsiTheme="minorHAnsi" w:cstheme="minorHAnsi"/>
          <w:color w:val="000000" w:themeColor="text1"/>
          <w:lang w:eastAsia="ar-SA"/>
        </w:rPr>
        <w:t>, oraz</w:t>
      </w:r>
    </w:p>
    <w:p w14:paraId="10A09C15" w14:textId="57C91DC2" w:rsidR="009951B5" w:rsidRPr="00433679" w:rsidRDefault="009951B5" w:rsidP="00433679">
      <w:pPr>
        <w:pStyle w:val="Akapitzlist"/>
        <w:numPr>
          <w:ilvl w:val="1"/>
          <w:numId w:val="105"/>
        </w:numPr>
        <w:suppressAutoHyphens/>
        <w:spacing w:before="60" w:after="60"/>
        <w:ind w:left="851"/>
        <w:jc w:val="both"/>
        <w:rPr>
          <w:rFonts w:asciiTheme="minorHAnsi" w:eastAsia="Times New Roman" w:hAnsiTheme="minorHAnsi" w:cstheme="minorHAnsi"/>
          <w:color w:val="000000" w:themeColor="text1"/>
          <w:lang w:eastAsia="ar-SA"/>
        </w:rPr>
      </w:pPr>
      <w:r w:rsidRPr="00433679">
        <w:rPr>
          <w:rFonts w:asciiTheme="minorHAnsi" w:eastAsia="Times New Roman" w:hAnsiTheme="minorHAnsi" w:cstheme="minorHAnsi"/>
          <w:color w:val="000000" w:themeColor="text1"/>
          <w:lang w:eastAsia="ar-SA"/>
        </w:rPr>
        <w:t xml:space="preserve">Wykonawca realizuje zobowiązania związane z poddawaniem się audytowi wskazanemu w </w:t>
      </w:r>
      <w:r w:rsidRPr="00433679">
        <w:rPr>
          <w:rFonts w:asciiTheme="minorHAnsi" w:eastAsia="Times New Roman" w:hAnsiTheme="minorHAnsi" w:cstheme="minorHAnsi"/>
          <w:color w:val="000000" w:themeColor="text1"/>
          <w:lang w:eastAsia="ar-SA"/>
        </w:rPr>
        <w:fldChar w:fldCharType="begin"/>
      </w:r>
      <w:r w:rsidRPr="00433679">
        <w:rPr>
          <w:rFonts w:asciiTheme="minorHAnsi" w:eastAsia="Times New Roman" w:hAnsiTheme="minorHAnsi" w:cstheme="minorHAnsi"/>
          <w:color w:val="000000" w:themeColor="text1"/>
          <w:lang w:eastAsia="ar-SA"/>
        </w:rPr>
        <w:instrText xml:space="preserve"> REF _Ref69115799 \n \h  \* MERGEFORMAT </w:instrText>
      </w:r>
      <w:r w:rsidRPr="00433679">
        <w:rPr>
          <w:rFonts w:asciiTheme="minorHAnsi" w:eastAsia="Times New Roman" w:hAnsiTheme="minorHAnsi" w:cstheme="minorHAnsi"/>
          <w:color w:val="000000" w:themeColor="text1"/>
          <w:lang w:eastAsia="ar-SA"/>
        </w:rPr>
      </w:r>
      <w:r w:rsidRPr="00433679">
        <w:rPr>
          <w:rFonts w:asciiTheme="minorHAnsi" w:eastAsia="Times New Roman" w:hAnsiTheme="minorHAnsi" w:cstheme="minorHAnsi"/>
          <w:color w:val="000000" w:themeColor="text1"/>
          <w:lang w:eastAsia="ar-SA"/>
        </w:rPr>
        <w:fldChar w:fldCharType="separate"/>
      </w:r>
      <w:r w:rsidR="0071785C" w:rsidRPr="00433679">
        <w:rPr>
          <w:rFonts w:asciiTheme="minorHAnsi" w:eastAsia="Times New Roman" w:hAnsiTheme="minorHAnsi" w:cstheme="minorHAnsi"/>
          <w:color w:val="000000" w:themeColor="text1"/>
          <w:lang w:eastAsia="ar-SA"/>
        </w:rPr>
        <w:t>§6</w:t>
      </w:r>
      <w:r w:rsidRPr="00433679">
        <w:rPr>
          <w:rFonts w:asciiTheme="minorHAnsi" w:eastAsia="Times New Roman" w:hAnsiTheme="minorHAnsi" w:cstheme="minorHAnsi"/>
          <w:color w:val="000000" w:themeColor="text1"/>
          <w:lang w:eastAsia="ar-SA"/>
        </w:rPr>
        <w:fldChar w:fldCharType="end"/>
      </w:r>
      <w:r w:rsidRPr="00433679">
        <w:rPr>
          <w:rFonts w:asciiTheme="minorHAnsi" w:eastAsia="Times New Roman" w:hAnsiTheme="minorHAnsi" w:cstheme="minorHAnsi"/>
          <w:color w:val="000000" w:themeColor="text1"/>
          <w:lang w:eastAsia="ar-SA"/>
        </w:rPr>
        <w:t>, oraz</w:t>
      </w:r>
    </w:p>
    <w:p w14:paraId="7C907A03" w14:textId="77777777" w:rsidR="009951B5" w:rsidRPr="00433679" w:rsidRDefault="009951B5" w:rsidP="00433679">
      <w:pPr>
        <w:pStyle w:val="Akapitzlist"/>
        <w:numPr>
          <w:ilvl w:val="1"/>
          <w:numId w:val="105"/>
        </w:numPr>
        <w:suppressAutoHyphens/>
        <w:spacing w:before="60" w:after="60"/>
        <w:ind w:left="851"/>
        <w:jc w:val="both"/>
        <w:rPr>
          <w:rFonts w:asciiTheme="minorHAnsi" w:eastAsia="Times New Roman" w:hAnsiTheme="minorHAnsi" w:cstheme="minorHAnsi"/>
          <w:color w:val="000000" w:themeColor="text1"/>
          <w:lang w:eastAsia="ar-SA"/>
        </w:rPr>
      </w:pPr>
      <w:bookmarkStart w:id="385" w:name="_Ref69115509"/>
      <w:r w:rsidRPr="00433679">
        <w:rPr>
          <w:rFonts w:asciiTheme="minorHAnsi" w:eastAsia="Times New Roman" w:hAnsiTheme="minorHAnsi" w:cstheme="minorHAnsi"/>
          <w:color w:val="000000" w:themeColor="text1"/>
          <w:lang w:eastAsia="ar-SA"/>
        </w:rPr>
        <w:t>Wykonawca terminowo realizuje zobowiązania samodzielnie zaproponowane w ramach Planu Komercjalizacji przez Wykonawcę.</w:t>
      </w:r>
      <w:bookmarkEnd w:id="385"/>
    </w:p>
    <w:p w14:paraId="4DA5C19F" w14:textId="668E82DB" w:rsidR="009951B5" w:rsidRPr="00433679" w:rsidRDefault="009951B5" w:rsidP="00433679">
      <w:pPr>
        <w:pStyle w:val="Akapitzlist"/>
        <w:suppressAutoHyphens/>
        <w:spacing w:before="60" w:after="60"/>
        <w:jc w:val="both"/>
        <w:rPr>
          <w:rFonts w:asciiTheme="minorHAnsi" w:eastAsia="Times New Roman" w:hAnsiTheme="minorHAnsi" w:cstheme="minorHAnsi"/>
          <w:color w:val="000000" w:themeColor="text1"/>
          <w:lang w:eastAsia="ar-SA"/>
        </w:rPr>
      </w:pPr>
      <w:r w:rsidRPr="00433679">
        <w:rPr>
          <w:rFonts w:asciiTheme="minorHAnsi" w:eastAsia="Times New Roman" w:hAnsiTheme="minorHAnsi" w:cstheme="minorHAnsi"/>
          <w:color w:val="000000" w:themeColor="text1"/>
          <w:lang w:eastAsia="ar-SA"/>
        </w:rPr>
        <w:t>Jeśli wskutek rzeczywistej Komercjalizacji Wyników Prac B+R i Komercjalizacji Technologii Zależnych</w:t>
      </w:r>
      <w:r w:rsidR="009D405D" w:rsidRPr="00433679">
        <w:rPr>
          <w:rFonts w:asciiTheme="minorHAnsi" w:eastAsia="Times New Roman" w:hAnsiTheme="minorHAnsi" w:cstheme="minorHAnsi"/>
          <w:color w:val="000000" w:themeColor="text1"/>
          <w:lang w:eastAsia="ar-SA"/>
        </w:rPr>
        <w:t xml:space="preserve"> </w:t>
      </w:r>
      <w:r w:rsidRPr="00433679">
        <w:rPr>
          <w:rFonts w:asciiTheme="minorHAnsi" w:eastAsia="Times New Roman" w:hAnsiTheme="minorHAnsi" w:cstheme="minorHAnsi"/>
          <w:color w:val="000000" w:themeColor="text1"/>
          <w:lang w:eastAsia="ar-SA"/>
        </w:rPr>
        <w:t>Rozwiązania, uzyskane przychody z tego tytułu nie pozwalają Wykonawcy na spełnienie zobowiązania wskazanego w pkt 1), Wykonawca może alternatywnie, w celu wypełnienia wskazanego zobowiązania, pokryć różnicę pomiędzy wymaganą wartością środków, które powinien przekazać NCBR a wartością rzeczywiście przekazanych udziałów w Przychodzie z Komercjalizacji Wyników Prac B+R oraz w Przychodzie z Komercjalizacji Technologii Zależnych</w:t>
      </w:r>
      <w:r w:rsidR="009D405D" w:rsidRPr="00433679">
        <w:rPr>
          <w:rFonts w:asciiTheme="minorHAnsi" w:eastAsia="Times New Roman" w:hAnsiTheme="minorHAnsi" w:cstheme="minorHAnsi"/>
          <w:color w:val="000000" w:themeColor="text1"/>
          <w:lang w:eastAsia="ar-SA"/>
        </w:rPr>
        <w:t xml:space="preserve"> </w:t>
      </w:r>
      <w:r w:rsidRPr="00433679">
        <w:rPr>
          <w:rFonts w:asciiTheme="minorHAnsi" w:eastAsia="Times New Roman" w:hAnsiTheme="minorHAnsi" w:cstheme="minorHAnsi"/>
          <w:color w:val="000000" w:themeColor="text1"/>
          <w:lang w:eastAsia="ar-SA"/>
        </w:rPr>
        <w:t>Rozwiązania z innych źródeł według uznania Wykonawcy, przy czym przekazanie środków NCBR zgodnie z niniejszym zdaniem powinno nastąpić nie później niż w terminie 5 dni liczonych od dnia wymagalności danego zobowiązania (bez możliwości skorzystania ze wskazanego w pkt 1 opóźnienia w płatności) określonego w pkt 1) lub w Planie Komercjalizacji. Możliwość wskazana w zdaniu poprzedzającym odnosi się w szczególności względem określonych przez Wykonawcę w Planie Komercjalizacji celów cząstkowych przekazywania NCBR środków.</w:t>
      </w:r>
    </w:p>
    <w:p w14:paraId="6B01C667" w14:textId="0B1739A3" w:rsidR="009951B5" w:rsidRPr="00433679" w:rsidRDefault="009951B5" w:rsidP="00433679">
      <w:pPr>
        <w:pStyle w:val="Akapitzlist"/>
        <w:numPr>
          <w:ilvl w:val="0"/>
          <w:numId w:val="105"/>
        </w:numPr>
        <w:suppressAutoHyphens/>
        <w:spacing w:before="60" w:after="60"/>
        <w:ind w:left="426" w:hanging="426"/>
        <w:jc w:val="both"/>
        <w:rPr>
          <w:rFonts w:asciiTheme="minorHAnsi" w:eastAsia="Times New Roman" w:hAnsiTheme="minorHAnsi" w:cstheme="minorHAnsi"/>
          <w:color w:val="000000" w:themeColor="text1"/>
          <w:lang w:eastAsia="ar-SA"/>
        </w:rPr>
      </w:pPr>
      <w:bookmarkStart w:id="386" w:name="_Ref69115780"/>
      <w:r w:rsidRPr="00433679">
        <w:rPr>
          <w:rFonts w:asciiTheme="minorHAnsi" w:eastAsia="Times New Roman" w:hAnsiTheme="minorHAnsi" w:cstheme="minorHAnsi"/>
          <w:color w:val="000000" w:themeColor="text1"/>
          <w:lang w:eastAsia="ar-SA"/>
        </w:rPr>
        <w:t>[</w:t>
      </w:r>
      <w:r w:rsidRPr="00433679">
        <w:rPr>
          <w:rFonts w:asciiTheme="minorHAnsi" w:eastAsia="Times New Roman" w:hAnsiTheme="minorHAnsi" w:cstheme="minorHAnsi"/>
          <w:b/>
          <w:bCs/>
          <w:color w:val="000000" w:themeColor="text1"/>
          <w:lang w:eastAsia="ar-SA"/>
        </w:rPr>
        <w:t>Skutki naruszenia warunków Wariantu B</w:t>
      </w:r>
      <w:r w:rsidRPr="00433679">
        <w:rPr>
          <w:rFonts w:asciiTheme="minorHAnsi" w:eastAsia="Times New Roman" w:hAnsiTheme="minorHAnsi" w:cstheme="minorHAnsi"/>
          <w:color w:val="000000" w:themeColor="text1"/>
          <w:lang w:eastAsia="ar-SA"/>
        </w:rPr>
        <w:t xml:space="preserve">] W razie naruszenia dowolnego z zobowiązań Wykonawcy wskazanych w </w:t>
      </w:r>
      <w:r w:rsidRPr="00433679">
        <w:rPr>
          <w:rFonts w:asciiTheme="minorHAnsi" w:eastAsia="Times New Roman" w:hAnsiTheme="minorHAnsi" w:cstheme="minorHAnsi"/>
          <w:color w:val="000000" w:themeColor="text1"/>
          <w:shd w:val="clear" w:color="auto" w:fill="E6E6E6"/>
          <w:lang w:eastAsia="ar-SA"/>
        </w:rPr>
        <w:fldChar w:fldCharType="begin"/>
      </w:r>
      <w:r w:rsidRPr="00433679">
        <w:rPr>
          <w:rFonts w:asciiTheme="minorHAnsi" w:eastAsia="Times New Roman" w:hAnsiTheme="minorHAnsi" w:cstheme="minorHAnsi"/>
          <w:color w:val="000000" w:themeColor="text1"/>
          <w:lang w:eastAsia="ar-SA"/>
        </w:rPr>
        <w:instrText xml:space="preserve"> REF _Ref69115505 \n \h </w:instrText>
      </w:r>
      <w:r w:rsidRPr="00433679">
        <w:rPr>
          <w:rFonts w:asciiTheme="minorHAnsi" w:eastAsia="Times New Roman" w:hAnsiTheme="minorHAnsi" w:cstheme="minorHAnsi"/>
          <w:color w:val="000000" w:themeColor="text1"/>
          <w:shd w:val="clear" w:color="auto" w:fill="E6E6E6"/>
          <w:lang w:eastAsia="ar-SA"/>
        </w:rPr>
        <w:instrText xml:space="preserve"> \* MERGEFORMAT </w:instrText>
      </w:r>
      <w:r w:rsidRPr="00433679">
        <w:rPr>
          <w:rFonts w:asciiTheme="minorHAnsi" w:eastAsia="Times New Roman" w:hAnsiTheme="minorHAnsi" w:cstheme="minorHAnsi"/>
          <w:color w:val="000000" w:themeColor="text1"/>
          <w:shd w:val="clear" w:color="auto" w:fill="E6E6E6"/>
          <w:lang w:eastAsia="ar-SA"/>
        </w:rPr>
      </w:r>
      <w:r w:rsidRPr="00433679">
        <w:rPr>
          <w:rFonts w:asciiTheme="minorHAnsi" w:eastAsia="Times New Roman" w:hAnsiTheme="minorHAnsi" w:cstheme="minorHAnsi"/>
          <w:color w:val="000000" w:themeColor="text1"/>
          <w:shd w:val="clear" w:color="auto" w:fill="E6E6E6"/>
          <w:lang w:eastAsia="ar-SA"/>
        </w:rPr>
        <w:fldChar w:fldCharType="separate"/>
      </w:r>
      <w:r w:rsidR="0071785C" w:rsidRPr="00433679">
        <w:rPr>
          <w:rFonts w:asciiTheme="minorHAnsi" w:eastAsia="Times New Roman" w:hAnsiTheme="minorHAnsi" w:cstheme="minorHAnsi"/>
          <w:color w:val="000000" w:themeColor="text1"/>
          <w:lang w:eastAsia="ar-SA"/>
        </w:rPr>
        <w:t>§3</w:t>
      </w:r>
      <w:r w:rsidRPr="00433679">
        <w:rPr>
          <w:rFonts w:asciiTheme="minorHAnsi" w:eastAsia="Times New Roman" w:hAnsiTheme="minorHAnsi" w:cstheme="minorHAnsi"/>
          <w:color w:val="000000" w:themeColor="text1"/>
          <w:shd w:val="clear" w:color="auto" w:fill="E6E6E6"/>
          <w:lang w:eastAsia="ar-SA"/>
        </w:rPr>
        <w:fldChar w:fldCharType="end"/>
      </w:r>
      <w:r w:rsidRPr="00433679">
        <w:rPr>
          <w:rFonts w:asciiTheme="minorHAnsi" w:eastAsia="Times New Roman" w:hAnsiTheme="minorHAnsi" w:cstheme="minorHAnsi"/>
          <w:color w:val="000000" w:themeColor="text1"/>
          <w:shd w:val="clear" w:color="auto" w:fill="E6E6E6"/>
          <w:lang w:eastAsia="ar-SA"/>
        </w:rPr>
        <w:t xml:space="preserve"> </w:t>
      </w:r>
      <w:r w:rsidRPr="00433679">
        <w:rPr>
          <w:rFonts w:asciiTheme="minorHAnsi" w:eastAsia="Times New Roman" w:hAnsiTheme="minorHAnsi" w:cstheme="minorHAnsi"/>
          <w:color w:val="000000" w:themeColor="text1"/>
          <w:lang w:eastAsia="ar-SA"/>
        </w:rPr>
        <w:t xml:space="preserve">od </w:t>
      </w:r>
      <w:r w:rsidRPr="00433679">
        <w:rPr>
          <w:rFonts w:asciiTheme="minorHAnsi" w:eastAsia="Times New Roman" w:hAnsiTheme="minorHAnsi" w:cstheme="minorHAnsi"/>
          <w:color w:val="000000" w:themeColor="text1"/>
          <w:shd w:val="clear" w:color="auto" w:fill="E6E6E6"/>
          <w:lang w:eastAsia="ar-SA"/>
        </w:rPr>
        <w:fldChar w:fldCharType="begin"/>
      </w:r>
      <w:r w:rsidRPr="00433679">
        <w:rPr>
          <w:rFonts w:asciiTheme="minorHAnsi" w:eastAsia="Times New Roman" w:hAnsiTheme="minorHAnsi" w:cstheme="minorHAnsi"/>
          <w:color w:val="000000" w:themeColor="text1"/>
          <w:shd w:val="clear" w:color="auto" w:fill="E6E6E6"/>
          <w:lang w:eastAsia="ar-SA"/>
        </w:rPr>
        <w:instrText xml:space="preserve"> REF _Ref69115506 \n \h  \* MERGEFORMAT </w:instrText>
      </w:r>
      <w:r w:rsidRPr="00433679">
        <w:rPr>
          <w:rFonts w:asciiTheme="minorHAnsi" w:eastAsia="Times New Roman" w:hAnsiTheme="minorHAnsi" w:cstheme="minorHAnsi"/>
          <w:color w:val="000000" w:themeColor="text1"/>
          <w:shd w:val="clear" w:color="auto" w:fill="E6E6E6"/>
          <w:lang w:eastAsia="ar-SA"/>
        </w:rPr>
      </w:r>
      <w:r w:rsidRPr="00433679">
        <w:rPr>
          <w:rFonts w:asciiTheme="minorHAnsi" w:eastAsia="Times New Roman" w:hAnsiTheme="minorHAnsi" w:cstheme="minorHAnsi"/>
          <w:color w:val="000000" w:themeColor="text1"/>
          <w:shd w:val="clear" w:color="auto" w:fill="E6E6E6"/>
          <w:lang w:eastAsia="ar-SA"/>
        </w:rPr>
        <w:fldChar w:fldCharType="separate"/>
      </w:r>
      <w:r w:rsidR="0071785C" w:rsidRPr="00433679">
        <w:rPr>
          <w:rFonts w:asciiTheme="minorHAnsi" w:eastAsia="Times New Roman" w:hAnsiTheme="minorHAnsi" w:cstheme="minorHAnsi"/>
          <w:color w:val="000000" w:themeColor="text1"/>
          <w:shd w:val="clear" w:color="auto" w:fill="E6E6E6"/>
          <w:lang w:eastAsia="ar-SA"/>
        </w:rPr>
        <w:t>1)</w:t>
      </w:r>
      <w:r w:rsidRPr="00433679">
        <w:rPr>
          <w:rFonts w:asciiTheme="minorHAnsi" w:eastAsia="Times New Roman" w:hAnsiTheme="minorHAnsi" w:cstheme="minorHAnsi"/>
          <w:color w:val="000000" w:themeColor="text1"/>
          <w:shd w:val="clear" w:color="auto" w:fill="E6E6E6"/>
          <w:lang w:eastAsia="ar-SA"/>
        </w:rPr>
        <w:fldChar w:fldCharType="end"/>
      </w:r>
      <w:r w:rsidRPr="00433679">
        <w:rPr>
          <w:rFonts w:asciiTheme="minorHAnsi" w:eastAsia="Times New Roman" w:hAnsiTheme="minorHAnsi" w:cstheme="minorHAnsi"/>
          <w:color w:val="000000" w:themeColor="text1"/>
          <w:lang w:eastAsia="ar-SA"/>
        </w:rPr>
        <w:t xml:space="preserve"> do </w:t>
      </w:r>
      <w:r w:rsidRPr="00433679">
        <w:rPr>
          <w:rFonts w:asciiTheme="minorHAnsi" w:eastAsia="Times New Roman" w:hAnsiTheme="minorHAnsi" w:cstheme="minorHAnsi"/>
          <w:color w:val="000000" w:themeColor="text1"/>
          <w:shd w:val="clear" w:color="auto" w:fill="E6E6E6"/>
          <w:lang w:eastAsia="ar-SA"/>
        </w:rPr>
        <w:fldChar w:fldCharType="begin"/>
      </w:r>
      <w:r w:rsidRPr="00433679">
        <w:rPr>
          <w:rFonts w:asciiTheme="minorHAnsi" w:eastAsia="Times New Roman" w:hAnsiTheme="minorHAnsi" w:cstheme="minorHAnsi"/>
          <w:color w:val="000000" w:themeColor="text1"/>
          <w:shd w:val="clear" w:color="auto" w:fill="E6E6E6"/>
          <w:lang w:eastAsia="ar-SA"/>
        </w:rPr>
        <w:instrText xml:space="preserve"> REF _Ref69115509 \n \h  \* MERGEFORMAT </w:instrText>
      </w:r>
      <w:r w:rsidRPr="00433679">
        <w:rPr>
          <w:rFonts w:asciiTheme="minorHAnsi" w:eastAsia="Times New Roman" w:hAnsiTheme="minorHAnsi" w:cstheme="minorHAnsi"/>
          <w:color w:val="000000" w:themeColor="text1"/>
          <w:shd w:val="clear" w:color="auto" w:fill="E6E6E6"/>
          <w:lang w:eastAsia="ar-SA"/>
        </w:rPr>
      </w:r>
      <w:r w:rsidRPr="00433679">
        <w:rPr>
          <w:rFonts w:asciiTheme="minorHAnsi" w:eastAsia="Times New Roman" w:hAnsiTheme="minorHAnsi" w:cstheme="minorHAnsi"/>
          <w:color w:val="000000" w:themeColor="text1"/>
          <w:shd w:val="clear" w:color="auto" w:fill="E6E6E6"/>
          <w:lang w:eastAsia="ar-SA"/>
        </w:rPr>
        <w:fldChar w:fldCharType="separate"/>
      </w:r>
      <w:r w:rsidR="0071785C" w:rsidRPr="00433679">
        <w:rPr>
          <w:rFonts w:asciiTheme="minorHAnsi" w:eastAsia="Times New Roman" w:hAnsiTheme="minorHAnsi" w:cstheme="minorHAnsi"/>
          <w:color w:val="000000" w:themeColor="text1"/>
          <w:shd w:val="clear" w:color="auto" w:fill="E6E6E6"/>
          <w:lang w:eastAsia="ar-SA"/>
        </w:rPr>
        <w:t>5)</w:t>
      </w:r>
      <w:r w:rsidRPr="00433679">
        <w:rPr>
          <w:rFonts w:asciiTheme="minorHAnsi" w:eastAsia="Times New Roman" w:hAnsiTheme="minorHAnsi" w:cstheme="minorHAnsi"/>
          <w:color w:val="000000" w:themeColor="text1"/>
          <w:shd w:val="clear" w:color="auto" w:fill="E6E6E6"/>
          <w:lang w:eastAsia="ar-SA"/>
        </w:rPr>
        <w:fldChar w:fldCharType="end"/>
      </w:r>
      <w:r w:rsidRPr="00433679">
        <w:rPr>
          <w:rFonts w:asciiTheme="minorHAnsi" w:eastAsia="Times New Roman" w:hAnsiTheme="minorHAnsi" w:cstheme="minorHAnsi"/>
          <w:color w:val="000000" w:themeColor="text1"/>
          <w:lang w:eastAsia="ar-SA"/>
        </w:rPr>
        <w:t xml:space="preserve">, NCBR wzywa Wykonawcę do usunięcia naruszenia w wyznaczonym terminie, nie krótszym niż 7 dni. W razie bezskutecznego upływu wyznaczonego przez NCBR terminu zgodnie ze zdaniem poprzedzającym postanowienia od </w:t>
      </w:r>
      <w:r w:rsidRPr="00433679">
        <w:rPr>
          <w:rFonts w:asciiTheme="minorHAnsi" w:eastAsia="Times New Roman" w:hAnsiTheme="minorHAnsi" w:cstheme="minorHAnsi"/>
          <w:color w:val="000000" w:themeColor="text1"/>
          <w:lang w:eastAsia="ar-SA"/>
        </w:rPr>
        <w:fldChar w:fldCharType="begin"/>
      </w:r>
      <w:r w:rsidRPr="00433679">
        <w:rPr>
          <w:rFonts w:asciiTheme="minorHAnsi" w:eastAsia="Times New Roman" w:hAnsiTheme="minorHAnsi" w:cstheme="minorHAnsi"/>
          <w:color w:val="000000" w:themeColor="text1"/>
          <w:lang w:eastAsia="ar-SA"/>
        </w:rPr>
        <w:instrText xml:space="preserve"> REF _Ref69115580 \n \h  \* MERGEFORMAT </w:instrText>
      </w:r>
      <w:r w:rsidRPr="00433679">
        <w:rPr>
          <w:rFonts w:asciiTheme="minorHAnsi" w:eastAsia="Times New Roman" w:hAnsiTheme="minorHAnsi" w:cstheme="minorHAnsi"/>
          <w:color w:val="000000" w:themeColor="text1"/>
          <w:lang w:eastAsia="ar-SA"/>
        </w:rPr>
      </w:r>
      <w:r w:rsidRPr="00433679">
        <w:rPr>
          <w:rFonts w:asciiTheme="minorHAnsi" w:eastAsia="Times New Roman" w:hAnsiTheme="minorHAnsi" w:cstheme="minorHAnsi"/>
          <w:color w:val="000000" w:themeColor="text1"/>
          <w:lang w:eastAsia="ar-SA"/>
        </w:rPr>
        <w:fldChar w:fldCharType="separate"/>
      </w:r>
      <w:r w:rsidR="0071785C" w:rsidRPr="00433679">
        <w:rPr>
          <w:rFonts w:asciiTheme="minorHAnsi" w:eastAsia="Times New Roman" w:hAnsiTheme="minorHAnsi" w:cstheme="minorHAnsi"/>
          <w:color w:val="000000" w:themeColor="text1"/>
          <w:lang w:eastAsia="ar-SA"/>
        </w:rPr>
        <w:t>§2</w:t>
      </w:r>
      <w:r w:rsidRPr="00433679">
        <w:rPr>
          <w:rFonts w:asciiTheme="minorHAnsi" w:eastAsia="Times New Roman" w:hAnsiTheme="minorHAnsi" w:cstheme="minorHAnsi"/>
          <w:color w:val="000000" w:themeColor="text1"/>
          <w:lang w:eastAsia="ar-SA"/>
        </w:rPr>
        <w:fldChar w:fldCharType="end"/>
      </w:r>
      <w:r w:rsidRPr="00433679">
        <w:rPr>
          <w:rFonts w:asciiTheme="minorHAnsi" w:eastAsia="Times New Roman" w:hAnsiTheme="minorHAnsi" w:cstheme="minorHAnsi"/>
          <w:color w:val="000000" w:themeColor="text1"/>
          <w:lang w:eastAsia="ar-SA"/>
        </w:rPr>
        <w:t xml:space="preserve"> do </w:t>
      </w:r>
      <w:r w:rsidRPr="00433679">
        <w:rPr>
          <w:rFonts w:asciiTheme="minorHAnsi" w:eastAsia="Times New Roman" w:hAnsiTheme="minorHAnsi" w:cstheme="minorHAnsi"/>
          <w:color w:val="000000" w:themeColor="text1"/>
          <w:lang w:eastAsia="ar-SA"/>
        </w:rPr>
        <w:fldChar w:fldCharType="begin"/>
      </w:r>
      <w:r w:rsidRPr="00433679">
        <w:rPr>
          <w:rFonts w:asciiTheme="minorHAnsi" w:eastAsia="Times New Roman" w:hAnsiTheme="minorHAnsi" w:cstheme="minorHAnsi"/>
          <w:color w:val="000000" w:themeColor="text1"/>
          <w:lang w:eastAsia="ar-SA"/>
        </w:rPr>
        <w:instrText xml:space="preserve"> REF _Ref69115505 \n \h </w:instrText>
      </w:r>
      <w:r w:rsidR="0090300A" w:rsidRPr="00433679">
        <w:rPr>
          <w:rFonts w:asciiTheme="minorHAnsi" w:eastAsia="Times New Roman" w:hAnsiTheme="minorHAnsi" w:cstheme="minorHAnsi"/>
          <w:color w:val="000000" w:themeColor="text1"/>
          <w:lang w:eastAsia="ar-SA"/>
        </w:rPr>
        <w:instrText xml:space="preserve"> \* MERGEFORMAT </w:instrText>
      </w:r>
      <w:r w:rsidRPr="00433679">
        <w:rPr>
          <w:rFonts w:asciiTheme="minorHAnsi" w:eastAsia="Times New Roman" w:hAnsiTheme="minorHAnsi" w:cstheme="minorHAnsi"/>
          <w:color w:val="000000" w:themeColor="text1"/>
          <w:lang w:eastAsia="ar-SA"/>
        </w:rPr>
      </w:r>
      <w:r w:rsidRPr="00433679">
        <w:rPr>
          <w:rFonts w:asciiTheme="minorHAnsi" w:eastAsia="Times New Roman" w:hAnsiTheme="minorHAnsi" w:cstheme="minorHAnsi"/>
          <w:color w:val="000000" w:themeColor="text1"/>
          <w:lang w:eastAsia="ar-SA"/>
        </w:rPr>
        <w:fldChar w:fldCharType="separate"/>
      </w:r>
      <w:r w:rsidR="0071785C" w:rsidRPr="00433679">
        <w:rPr>
          <w:rFonts w:asciiTheme="minorHAnsi" w:eastAsia="Times New Roman" w:hAnsiTheme="minorHAnsi" w:cstheme="minorHAnsi"/>
          <w:color w:val="000000" w:themeColor="text1"/>
          <w:lang w:eastAsia="ar-SA"/>
        </w:rPr>
        <w:t>§3</w:t>
      </w:r>
      <w:r w:rsidRPr="00433679">
        <w:rPr>
          <w:rFonts w:asciiTheme="minorHAnsi" w:eastAsia="Times New Roman" w:hAnsiTheme="minorHAnsi" w:cstheme="minorHAnsi"/>
          <w:color w:val="000000" w:themeColor="text1"/>
          <w:lang w:eastAsia="ar-SA"/>
        </w:rPr>
        <w:fldChar w:fldCharType="end"/>
      </w:r>
      <w:r w:rsidRPr="00433679">
        <w:rPr>
          <w:rFonts w:asciiTheme="minorHAnsi" w:eastAsia="Times New Roman" w:hAnsiTheme="minorHAnsi" w:cstheme="minorHAnsi"/>
          <w:color w:val="000000" w:themeColor="text1"/>
          <w:lang w:eastAsia="ar-SA"/>
        </w:rPr>
        <w:t xml:space="preserve"> oraz od </w:t>
      </w:r>
      <w:r w:rsidRPr="00433679">
        <w:rPr>
          <w:rFonts w:asciiTheme="minorHAnsi" w:eastAsia="Times New Roman" w:hAnsiTheme="minorHAnsi" w:cstheme="minorHAnsi"/>
          <w:color w:val="000000" w:themeColor="text1"/>
          <w:lang w:eastAsia="ar-SA"/>
        </w:rPr>
        <w:fldChar w:fldCharType="begin"/>
      </w:r>
      <w:r w:rsidRPr="00433679">
        <w:rPr>
          <w:rFonts w:asciiTheme="minorHAnsi" w:eastAsia="Times New Roman" w:hAnsiTheme="minorHAnsi" w:cstheme="minorHAnsi"/>
          <w:color w:val="000000" w:themeColor="text1"/>
          <w:lang w:eastAsia="ar-SA"/>
        </w:rPr>
        <w:instrText xml:space="preserve"> REF _Ref69115788 \n \h  \* MERGEFORMAT </w:instrText>
      </w:r>
      <w:r w:rsidRPr="00433679">
        <w:rPr>
          <w:rFonts w:asciiTheme="minorHAnsi" w:eastAsia="Times New Roman" w:hAnsiTheme="minorHAnsi" w:cstheme="minorHAnsi"/>
          <w:color w:val="000000" w:themeColor="text1"/>
          <w:lang w:eastAsia="ar-SA"/>
        </w:rPr>
      </w:r>
      <w:r w:rsidRPr="00433679">
        <w:rPr>
          <w:rFonts w:asciiTheme="minorHAnsi" w:eastAsia="Times New Roman" w:hAnsiTheme="minorHAnsi" w:cstheme="minorHAnsi"/>
          <w:color w:val="000000" w:themeColor="text1"/>
          <w:lang w:eastAsia="ar-SA"/>
        </w:rPr>
        <w:fldChar w:fldCharType="separate"/>
      </w:r>
      <w:r w:rsidR="0071785C" w:rsidRPr="00433679">
        <w:rPr>
          <w:rFonts w:asciiTheme="minorHAnsi" w:eastAsia="Times New Roman" w:hAnsiTheme="minorHAnsi" w:cstheme="minorHAnsi"/>
          <w:color w:val="000000" w:themeColor="text1"/>
          <w:lang w:eastAsia="ar-SA"/>
        </w:rPr>
        <w:t>§5</w:t>
      </w:r>
      <w:r w:rsidRPr="00433679">
        <w:rPr>
          <w:rFonts w:asciiTheme="minorHAnsi" w:eastAsia="Times New Roman" w:hAnsiTheme="minorHAnsi" w:cstheme="minorHAnsi"/>
          <w:color w:val="000000" w:themeColor="text1"/>
          <w:lang w:eastAsia="ar-SA"/>
        </w:rPr>
        <w:fldChar w:fldCharType="end"/>
      </w:r>
      <w:r w:rsidRPr="00433679">
        <w:rPr>
          <w:rFonts w:asciiTheme="minorHAnsi" w:eastAsia="Times New Roman" w:hAnsiTheme="minorHAnsi" w:cstheme="minorHAnsi"/>
          <w:color w:val="000000" w:themeColor="text1"/>
          <w:lang w:eastAsia="ar-SA"/>
        </w:rPr>
        <w:t xml:space="preserve"> do </w:t>
      </w:r>
      <w:r w:rsidRPr="00433679">
        <w:rPr>
          <w:rFonts w:asciiTheme="minorHAnsi" w:eastAsia="Times New Roman" w:hAnsiTheme="minorHAnsi" w:cstheme="minorHAnsi"/>
          <w:color w:val="000000" w:themeColor="text1"/>
          <w:lang w:eastAsia="ar-SA"/>
        </w:rPr>
        <w:fldChar w:fldCharType="begin"/>
      </w:r>
      <w:r w:rsidRPr="00433679">
        <w:rPr>
          <w:rFonts w:asciiTheme="minorHAnsi" w:eastAsia="Times New Roman" w:hAnsiTheme="minorHAnsi" w:cstheme="minorHAnsi"/>
          <w:color w:val="000000" w:themeColor="text1"/>
          <w:lang w:eastAsia="ar-SA"/>
        </w:rPr>
        <w:instrText xml:space="preserve"> REF _Ref69115799 \n \h  \* MERGEFORMAT </w:instrText>
      </w:r>
      <w:r w:rsidRPr="00433679">
        <w:rPr>
          <w:rFonts w:asciiTheme="minorHAnsi" w:eastAsia="Times New Roman" w:hAnsiTheme="minorHAnsi" w:cstheme="minorHAnsi"/>
          <w:color w:val="000000" w:themeColor="text1"/>
          <w:lang w:eastAsia="ar-SA"/>
        </w:rPr>
      </w:r>
      <w:r w:rsidRPr="00433679">
        <w:rPr>
          <w:rFonts w:asciiTheme="minorHAnsi" w:eastAsia="Times New Roman" w:hAnsiTheme="minorHAnsi" w:cstheme="minorHAnsi"/>
          <w:color w:val="000000" w:themeColor="text1"/>
          <w:lang w:eastAsia="ar-SA"/>
        </w:rPr>
        <w:fldChar w:fldCharType="separate"/>
      </w:r>
      <w:r w:rsidR="0071785C" w:rsidRPr="00433679">
        <w:rPr>
          <w:rFonts w:asciiTheme="minorHAnsi" w:eastAsia="Times New Roman" w:hAnsiTheme="minorHAnsi" w:cstheme="minorHAnsi"/>
          <w:color w:val="000000" w:themeColor="text1"/>
          <w:lang w:eastAsia="ar-SA"/>
        </w:rPr>
        <w:t>§6</w:t>
      </w:r>
      <w:r w:rsidRPr="00433679">
        <w:rPr>
          <w:rFonts w:asciiTheme="minorHAnsi" w:eastAsia="Times New Roman" w:hAnsiTheme="minorHAnsi" w:cstheme="minorHAnsi"/>
          <w:color w:val="000000" w:themeColor="text1"/>
          <w:lang w:eastAsia="ar-SA"/>
        </w:rPr>
        <w:fldChar w:fldCharType="end"/>
      </w:r>
      <w:r w:rsidRPr="00433679">
        <w:rPr>
          <w:rFonts w:asciiTheme="minorHAnsi" w:eastAsia="Times New Roman" w:hAnsiTheme="minorHAnsi" w:cstheme="minorHAnsi"/>
          <w:color w:val="000000" w:themeColor="text1"/>
          <w:lang w:eastAsia="ar-SA"/>
        </w:rPr>
        <w:t xml:space="preserve"> wygasają, przez co zastosowanie ma od tego momentu w całym zakresie </w:t>
      </w:r>
      <w:r w:rsidRPr="00433679">
        <w:rPr>
          <w:rFonts w:asciiTheme="minorHAnsi" w:eastAsia="Times New Roman" w:hAnsiTheme="minorHAnsi" w:cstheme="minorHAnsi"/>
          <w:color w:val="000000" w:themeColor="text1"/>
          <w:lang w:eastAsia="ar-SA"/>
        </w:rPr>
        <w:fldChar w:fldCharType="begin"/>
      </w:r>
      <w:r w:rsidRPr="00433679">
        <w:rPr>
          <w:rFonts w:asciiTheme="minorHAnsi" w:eastAsia="Times New Roman" w:hAnsiTheme="minorHAnsi" w:cstheme="minorHAnsi"/>
          <w:color w:val="000000" w:themeColor="text1"/>
          <w:lang w:eastAsia="ar-SA"/>
        </w:rPr>
        <w:instrText xml:space="preserve"> REF _Ref69114206 \n \h </w:instrText>
      </w:r>
      <w:r w:rsidRPr="00433679">
        <w:rPr>
          <w:rFonts w:asciiTheme="minorHAnsi" w:hAnsiTheme="minorHAnsi" w:cstheme="minorHAnsi"/>
          <w:lang w:eastAsia="ar-SA"/>
        </w:rPr>
        <w:instrText xml:space="preserve"> \* MERGEFORMAT </w:instrText>
      </w:r>
      <w:r w:rsidRPr="00433679">
        <w:rPr>
          <w:rFonts w:asciiTheme="minorHAnsi" w:eastAsia="Times New Roman" w:hAnsiTheme="minorHAnsi" w:cstheme="minorHAnsi"/>
          <w:color w:val="000000" w:themeColor="text1"/>
          <w:lang w:eastAsia="ar-SA"/>
        </w:rPr>
      </w:r>
      <w:r w:rsidRPr="00433679">
        <w:rPr>
          <w:rFonts w:asciiTheme="minorHAnsi" w:eastAsia="Times New Roman" w:hAnsiTheme="minorHAnsi" w:cstheme="minorHAnsi"/>
          <w:color w:val="000000" w:themeColor="text1"/>
          <w:lang w:eastAsia="ar-SA"/>
        </w:rPr>
        <w:fldChar w:fldCharType="separate"/>
      </w:r>
      <w:r w:rsidR="0071785C" w:rsidRPr="00433679">
        <w:rPr>
          <w:rFonts w:asciiTheme="minorHAnsi" w:eastAsia="Times New Roman" w:hAnsiTheme="minorHAnsi" w:cstheme="minorHAnsi"/>
          <w:color w:val="000000" w:themeColor="text1"/>
          <w:lang w:eastAsia="ar-SA"/>
        </w:rPr>
        <w:t>ART. 28</w:t>
      </w:r>
      <w:r w:rsidRPr="00433679">
        <w:rPr>
          <w:rFonts w:asciiTheme="minorHAnsi" w:eastAsia="Times New Roman" w:hAnsiTheme="minorHAnsi" w:cstheme="minorHAnsi"/>
          <w:color w:val="000000" w:themeColor="text1"/>
          <w:lang w:eastAsia="ar-SA"/>
        </w:rPr>
        <w:fldChar w:fldCharType="end"/>
      </w:r>
      <w:r w:rsidRPr="00433679">
        <w:rPr>
          <w:rFonts w:asciiTheme="minorHAnsi" w:eastAsia="Times New Roman" w:hAnsiTheme="minorHAnsi" w:cstheme="minorHAnsi"/>
          <w:color w:val="000000" w:themeColor="text1"/>
          <w:lang w:eastAsia="ar-SA"/>
        </w:rPr>
        <w:t xml:space="preserve">, o czym NCBR informuje na piśmie Wykonawcę. W celu usunięcia wątpliwości Strony przyjmują, że w wypadku wskazanym w zdaniu poprzedzającym, udzielenie licencji wskazanej w </w:t>
      </w:r>
      <w:r w:rsidRPr="00433679">
        <w:rPr>
          <w:rFonts w:asciiTheme="minorHAnsi" w:eastAsia="Times New Roman" w:hAnsiTheme="minorHAnsi" w:cstheme="minorHAnsi"/>
          <w:color w:val="000000" w:themeColor="text1"/>
          <w:lang w:eastAsia="ar-SA"/>
        </w:rPr>
        <w:fldChar w:fldCharType="begin"/>
      </w:r>
      <w:r w:rsidRPr="00433679">
        <w:rPr>
          <w:rFonts w:asciiTheme="minorHAnsi" w:eastAsia="Times New Roman" w:hAnsiTheme="minorHAnsi" w:cstheme="minorHAnsi"/>
          <w:color w:val="000000" w:themeColor="text1"/>
          <w:lang w:eastAsia="ar-SA"/>
        </w:rPr>
        <w:instrText xml:space="preserve"> REF _Ref69114206 \n \h  \* MERGEFORMAT </w:instrText>
      </w:r>
      <w:r w:rsidRPr="00433679">
        <w:rPr>
          <w:rFonts w:asciiTheme="minorHAnsi" w:eastAsia="Times New Roman" w:hAnsiTheme="minorHAnsi" w:cstheme="minorHAnsi"/>
          <w:color w:val="000000" w:themeColor="text1"/>
          <w:lang w:eastAsia="ar-SA"/>
        </w:rPr>
      </w:r>
      <w:r w:rsidRPr="00433679">
        <w:rPr>
          <w:rFonts w:asciiTheme="minorHAnsi" w:eastAsia="Times New Roman" w:hAnsiTheme="minorHAnsi" w:cstheme="minorHAnsi"/>
          <w:color w:val="000000" w:themeColor="text1"/>
          <w:lang w:eastAsia="ar-SA"/>
        </w:rPr>
        <w:fldChar w:fldCharType="separate"/>
      </w:r>
      <w:r w:rsidR="0071785C" w:rsidRPr="00433679">
        <w:rPr>
          <w:rFonts w:asciiTheme="minorHAnsi" w:eastAsia="Times New Roman" w:hAnsiTheme="minorHAnsi" w:cstheme="minorHAnsi"/>
          <w:color w:val="000000" w:themeColor="text1"/>
          <w:lang w:eastAsia="ar-SA"/>
        </w:rPr>
        <w:t>ART. 28</w:t>
      </w:r>
      <w:r w:rsidRPr="00433679">
        <w:rPr>
          <w:rFonts w:asciiTheme="minorHAnsi" w:eastAsia="Times New Roman" w:hAnsiTheme="minorHAnsi" w:cstheme="minorHAnsi"/>
          <w:color w:val="000000" w:themeColor="text1"/>
          <w:lang w:eastAsia="ar-SA"/>
        </w:rPr>
        <w:fldChar w:fldCharType="end"/>
      </w:r>
      <w:r w:rsidRPr="00433679">
        <w:rPr>
          <w:rFonts w:asciiTheme="minorHAnsi" w:eastAsia="Times New Roman" w:hAnsiTheme="minorHAnsi" w:cstheme="minorHAnsi"/>
          <w:color w:val="000000" w:themeColor="text1"/>
          <w:lang w:eastAsia="ar-SA"/>
        </w:rPr>
        <w:t xml:space="preserve"> </w:t>
      </w:r>
      <w:r w:rsidRPr="00433679">
        <w:rPr>
          <w:rFonts w:asciiTheme="minorHAnsi" w:eastAsia="Times New Roman" w:hAnsiTheme="minorHAnsi" w:cstheme="minorHAnsi"/>
          <w:color w:val="000000" w:themeColor="text1"/>
          <w:lang w:eastAsia="ar-SA"/>
        </w:rPr>
        <w:fldChar w:fldCharType="begin"/>
      </w:r>
      <w:r w:rsidRPr="00433679">
        <w:rPr>
          <w:rFonts w:asciiTheme="minorHAnsi" w:eastAsia="Times New Roman" w:hAnsiTheme="minorHAnsi" w:cstheme="minorHAnsi"/>
          <w:color w:val="000000" w:themeColor="text1"/>
          <w:lang w:eastAsia="ar-SA"/>
        </w:rPr>
        <w:instrText xml:space="preserve"> REF _Ref69109617 \n \h  \* MERGEFORMAT </w:instrText>
      </w:r>
      <w:r w:rsidRPr="00433679">
        <w:rPr>
          <w:rFonts w:asciiTheme="minorHAnsi" w:eastAsia="Times New Roman" w:hAnsiTheme="minorHAnsi" w:cstheme="minorHAnsi"/>
          <w:color w:val="000000" w:themeColor="text1"/>
          <w:lang w:eastAsia="ar-SA"/>
        </w:rPr>
      </w:r>
      <w:r w:rsidRPr="00433679">
        <w:rPr>
          <w:rFonts w:asciiTheme="minorHAnsi" w:eastAsia="Times New Roman" w:hAnsiTheme="minorHAnsi" w:cstheme="minorHAnsi"/>
          <w:color w:val="000000" w:themeColor="text1"/>
          <w:lang w:eastAsia="ar-SA"/>
        </w:rPr>
        <w:fldChar w:fldCharType="separate"/>
      </w:r>
      <w:r w:rsidR="0071785C" w:rsidRPr="00433679">
        <w:rPr>
          <w:rFonts w:asciiTheme="minorHAnsi" w:eastAsia="Times New Roman" w:hAnsiTheme="minorHAnsi" w:cstheme="minorHAnsi"/>
          <w:color w:val="000000" w:themeColor="text1"/>
          <w:lang w:eastAsia="ar-SA"/>
        </w:rPr>
        <w:t>§21</w:t>
      </w:r>
      <w:r w:rsidRPr="00433679">
        <w:rPr>
          <w:rFonts w:asciiTheme="minorHAnsi" w:eastAsia="Times New Roman" w:hAnsiTheme="minorHAnsi" w:cstheme="minorHAnsi"/>
          <w:color w:val="000000" w:themeColor="text1"/>
          <w:lang w:eastAsia="ar-SA"/>
        </w:rPr>
        <w:fldChar w:fldCharType="end"/>
      </w:r>
      <w:r w:rsidRPr="00433679">
        <w:rPr>
          <w:rFonts w:asciiTheme="minorHAnsi" w:eastAsia="Times New Roman" w:hAnsiTheme="minorHAnsi" w:cstheme="minorHAnsi"/>
          <w:color w:val="000000" w:themeColor="text1"/>
          <w:lang w:eastAsia="ar-SA"/>
        </w:rPr>
        <w:t xml:space="preserve"> następuje najpóźniej z chwilą doręczenia Wykonawcy pisma, o którym mowa w zdaniu pierwszym.</w:t>
      </w:r>
      <w:bookmarkEnd w:id="386"/>
    </w:p>
    <w:p w14:paraId="3E254EDC" w14:textId="77777777" w:rsidR="009951B5" w:rsidRPr="00433679" w:rsidRDefault="009951B5" w:rsidP="00433679">
      <w:pPr>
        <w:pStyle w:val="Akapitzlist"/>
        <w:numPr>
          <w:ilvl w:val="0"/>
          <w:numId w:val="105"/>
        </w:numPr>
        <w:suppressAutoHyphens/>
        <w:spacing w:before="60" w:after="60"/>
        <w:ind w:left="426" w:hanging="426"/>
        <w:jc w:val="both"/>
        <w:rPr>
          <w:rFonts w:asciiTheme="minorHAnsi" w:hAnsiTheme="minorHAnsi" w:cstheme="minorHAnsi"/>
          <w:color w:val="000000" w:themeColor="text1"/>
        </w:rPr>
      </w:pPr>
      <w:bookmarkStart w:id="387" w:name="_Ref69115788"/>
      <w:r w:rsidRPr="00433679">
        <w:rPr>
          <w:rFonts w:asciiTheme="minorHAnsi" w:hAnsiTheme="minorHAnsi" w:cstheme="minorHAnsi"/>
          <w:color w:val="000000" w:themeColor="text1"/>
        </w:rPr>
        <w:t>[</w:t>
      </w:r>
      <w:r w:rsidRPr="00433679">
        <w:rPr>
          <w:rFonts w:asciiTheme="minorHAnsi" w:hAnsiTheme="minorHAnsi" w:cstheme="minorHAnsi"/>
          <w:b/>
          <w:bCs/>
          <w:color w:val="000000" w:themeColor="text1"/>
        </w:rPr>
        <w:t>Szczególne obowiązki raportowe w Wariancie B</w:t>
      </w:r>
      <w:r w:rsidRPr="00433679">
        <w:rPr>
          <w:rFonts w:asciiTheme="minorHAnsi" w:hAnsiTheme="minorHAnsi" w:cstheme="minorHAnsi"/>
          <w:color w:val="000000" w:themeColor="text1"/>
        </w:rPr>
        <w:t>] Wykonawca zobowiązuje się do sporządzania i dostarczania NCBR okresowych raportów. Każdorazowy raport będzie zawierał szczegółowy opis działań podjętych celem realizacji Planu Komercjalizacji zgodnie z harmonogramem, odnoszący się do zdarzeń wyróżnionych w Planie Komercjalizacji, i będzie obejmował okres 12 kolejnych miesięcy, począwszy od dnia zakończenia Prac B+R w ramach Umowy. Wykonawca będzie każdorazowo dostarczał NCBR raport w terminie 14 dni od dnia upływu danego dwunastomiesięcznego okresu, o którym mowa w zadaniu poprzedzającym.</w:t>
      </w:r>
      <w:bookmarkEnd w:id="387"/>
    </w:p>
    <w:p w14:paraId="384F2810" w14:textId="77777777" w:rsidR="009951B5" w:rsidRPr="00433679" w:rsidRDefault="009951B5" w:rsidP="00433679">
      <w:pPr>
        <w:pStyle w:val="Akapitzlist"/>
        <w:numPr>
          <w:ilvl w:val="0"/>
          <w:numId w:val="105"/>
        </w:numPr>
        <w:suppressAutoHyphens/>
        <w:spacing w:before="60" w:after="60"/>
        <w:ind w:left="426" w:hanging="426"/>
        <w:jc w:val="both"/>
        <w:rPr>
          <w:rFonts w:asciiTheme="minorHAnsi" w:hAnsiTheme="minorHAnsi" w:cstheme="minorHAnsi"/>
          <w:color w:val="000000" w:themeColor="text1"/>
        </w:rPr>
      </w:pPr>
      <w:bookmarkStart w:id="388" w:name="_Ref69115799"/>
      <w:r w:rsidRPr="00433679">
        <w:rPr>
          <w:rFonts w:asciiTheme="minorHAnsi" w:hAnsiTheme="minorHAnsi" w:cstheme="minorHAnsi"/>
          <w:color w:val="000000" w:themeColor="text1"/>
        </w:rPr>
        <w:t>[</w:t>
      </w:r>
      <w:r w:rsidRPr="00433679">
        <w:rPr>
          <w:rFonts w:asciiTheme="minorHAnsi" w:hAnsiTheme="minorHAnsi" w:cstheme="minorHAnsi"/>
          <w:b/>
          <w:bCs/>
          <w:color w:val="000000" w:themeColor="text1"/>
        </w:rPr>
        <w:t>Szczególny obowiązek audytowy w Wariancie B</w:t>
      </w:r>
      <w:r w:rsidRPr="00433679">
        <w:rPr>
          <w:rFonts w:asciiTheme="minorHAnsi" w:hAnsiTheme="minorHAnsi" w:cstheme="minorHAnsi"/>
          <w:color w:val="000000" w:themeColor="text1"/>
        </w:rPr>
        <w:t xml:space="preserve">] Wykonawca zobowiązuje się udostępnić, na każde żądanie NCBR, w terminie 7 dni od dnia przekazania przez NCBR żądania Wykonawcy, </w:t>
      </w:r>
      <w:r w:rsidRPr="00433679">
        <w:rPr>
          <w:rFonts w:asciiTheme="minorHAnsi" w:hAnsiTheme="minorHAnsi" w:cstheme="minorHAnsi"/>
          <w:color w:val="000000" w:themeColor="text1"/>
        </w:rPr>
        <w:lastRenderedPageBreak/>
        <w:t>wszelkie informacje i dokumenty istotne dla ustalenia spełnienia zobowiązań związanych z Planem Komercjalizacji oraz zobowiązuje się poddać audytowi zewnętrznemu (audyt może być również prowadzony samodzielnie przez NCBR) w zakresie realizacji Planu Komercjalizacji. Audyt będzie przebiegał następująco: NCBR na co najmniej 14 dni przed planowaną datą audytu zawiadomi Wykonawcę o dacie audytu; we wskazanej przez NCBR dacie Wykonawca zobowiązuje się umożliwić NCBR lub zewnętrznemu audytorowi wejście do pomieszczeń Wykonawcy, a Wykonawca zobowiązuje się przedłożyć wszelkie dokumenty i podać wszelkie informacje, których zażąda NCBR lub zewnętrzny audytor, a które pozostają w związku z Umową, w szczególności pozwalają zweryfikować, czy Plan Komercjalizacji jest realizowany terminowo.</w:t>
      </w:r>
      <w:bookmarkEnd w:id="388"/>
    </w:p>
    <w:p w14:paraId="4FC0B4FE" w14:textId="3C1F9C6F" w:rsidR="009951B5" w:rsidRPr="00433679" w:rsidRDefault="009951B5" w:rsidP="00433679">
      <w:pPr>
        <w:pStyle w:val="Akapitzlist"/>
        <w:numPr>
          <w:ilvl w:val="0"/>
          <w:numId w:val="105"/>
        </w:numPr>
        <w:suppressAutoHyphens/>
        <w:spacing w:before="60" w:after="60"/>
        <w:ind w:left="426" w:hanging="426"/>
        <w:jc w:val="both"/>
        <w:rPr>
          <w:rFonts w:asciiTheme="minorHAnsi" w:eastAsia="Times New Roman" w:hAnsiTheme="minorHAnsi" w:cstheme="minorHAnsi"/>
          <w:color w:val="000000" w:themeColor="text1"/>
          <w:lang w:eastAsia="ar-SA"/>
        </w:rPr>
      </w:pPr>
      <w:r w:rsidRPr="00433679">
        <w:rPr>
          <w:rFonts w:asciiTheme="minorHAnsi" w:eastAsia="Times New Roman" w:hAnsiTheme="minorHAnsi" w:cstheme="minorHAnsi"/>
          <w:color w:val="000000" w:themeColor="text1"/>
          <w:lang w:eastAsia="ar-SA"/>
        </w:rPr>
        <w:t>[</w:t>
      </w:r>
      <w:r w:rsidRPr="00433679">
        <w:rPr>
          <w:rFonts w:asciiTheme="minorHAnsi" w:eastAsia="Times New Roman" w:hAnsiTheme="minorHAnsi" w:cstheme="minorHAnsi"/>
          <w:b/>
          <w:bCs/>
          <w:color w:val="000000" w:themeColor="text1"/>
          <w:lang w:eastAsia="ar-SA"/>
        </w:rPr>
        <w:t>Postanowienie interpretacyjne</w:t>
      </w:r>
      <w:r w:rsidRPr="00433679">
        <w:rPr>
          <w:rFonts w:asciiTheme="minorHAnsi" w:eastAsia="Times New Roman" w:hAnsiTheme="minorHAnsi" w:cstheme="minorHAnsi"/>
          <w:color w:val="000000" w:themeColor="text1"/>
          <w:lang w:eastAsia="ar-SA"/>
        </w:rPr>
        <w:t xml:space="preserve">] Zawieszenie niektórych postanowień Umowy zgodnie z </w:t>
      </w:r>
      <w:r w:rsidRPr="00433679">
        <w:rPr>
          <w:rFonts w:asciiTheme="minorHAnsi" w:eastAsia="Times New Roman" w:hAnsiTheme="minorHAnsi" w:cstheme="minorHAnsi"/>
          <w:color w:val="000000" w:themeColor="text1"/>
          <w:lang w:eastAsia="ar-SA"/>
        </w:rPr>
        <w:fldChar w:fldCharType="begin"/>
      </w:r>
      <w:r w:rsidRPr="00433679">
        <w:rPr>
          <w:rFonts w:asciiTheme="minorHAnsi" w:eastAsia="Times New Roman" w:hAnsiTheme="minorHAnsi" w:cstheme="minorHAnsi"/>
          <w:color w:val="000000" w:themeColor="text1"/>
          <w:lang w:eastAsia="ar-SA"/>
        </w:rPr>
        <w:instrText xml:space="preserve"> REF _Ref69115580 \n \h  \* MERGEFORMAT </w:instrText>
      </w:r>
      <w:r w:rsidRPr="00433679">
        <w:rPr>
          <w:rFonts w:asciiTheme="minorHAnsi" w:eastAsia="Times New Roman" w:hAnsiTheme="minorHAnsi" w:cstheme="minorHAnsi"/>
          <w:color w:val="000000" w:themeColor="text1"/>
          <w:lang w:eastAsia="ar-SA"/>
        </w:rPr>
      </w:r>
      <w:r w:rsidRPr="00433679">
        <w:rPr>
          <w:rFonts w:asciiTheme="minorHAnsi" w:eastAsia="Times New Roman" w:hAnsiTheme="minorHAnsi" w:cstheme="minorHAnsi"/>
          <w:color w:val="000000" w:themeColor="text1"/>
          <w:lang w:eastAsia="ar-SA"/>
        </w:rPr>
        <w:fldChar w:fldCharType="separate"/>
      </w:r>
      <w:r w:rsidR="0071785C" w:rsidRPr="00433679">
        <w:rPr>
          <w:rFonts w:asciiTheme="minorHAnsi" w:eastAsia="Times New Roman" w:hAnsiTheme="minorHAnsi" w:cstheme="minorHAnsi"/>
          <w:color w:val="000000" w:themeColor="text1"/>
          <w:lang w:eastAsia="ar-SA"/>
        </w:rPr>
        <w:t>§2</w:t>
      </w:r>
      <w:r w:rsidRPr="00433679">
        <w:rPr>
          <w:rFonts w:asciiTheme="minorHAnsi" w:eastAsia="Times New Roman" w:hAnsiTheme="minorHAnsi" w:cstheme="minorHAnsi"/>
          <w:color w:val="000000" w:themeColor="text1"/>
          <w:lang w:eastAsia="ar-SA"/>
        </w:rPr>
        <w:fldChar w:fldCharType="end"/>
      </w:r>
      <w:r w:rsidRPr="00433679">
        <w:rPr>
          <w:rFonts w:asciiTheme="minorHAnsi" w:eastAsia="Times New Roman" w:hAnsiTheme="minorHAnsi" w:cstheme="minorHAnsi"/>
          <w:color w:val="000000" w:themeColor="text1"/>
          <w:lang w:eastAsia="ar-SA"/>
        </w:rPr>
        <w:t>, nie wpływa na sposób liczenia innych terminów określonych w Umowie, które odwołują się do zawieszonych postanowień tj. terminy te są liczone jakby do zawieszenia tych postanowień nie doszło.</w:t>
      </w:r>
    </w:p>
    <w:p w14:paraId="4AFA0428" w14:textId="45D2B979" w:rsidR="009951B5" w:rsidRPr="00433679" w:rsidRDefault="00812E73" w:rsidP="00433679">
      <w:pPr>
        <w:pStyle w:val="Akapitzlist"/>
        <w:numPr>
          <w:ilvl w:val="0"/>
          <w:numId w:val="105"/>
        </w:numPr>
        <w:suppressAutoHyphens/>
        <w:spacing w:before="60" w:after="60"/>
        <w:ind w:left="426" w:hanging="426"/>
        <w:jc w:val="both"/>
        <w:rPr>
          <w:rFonts w:asciiTheme="minorHAnsi" w:eastAsia="Times New Roman" w:hAnsiTheme="minorHAnsi" w:cstheme="minorHAnsi"/>
          <w:color w:val="000000" w:themeColor="text1"/>
          <w:lang w:eastAsia="ar-SA"/>
        </w:rPr>
      </w:pPr>
      <w:bookmarkStart w:id="389" w:name="_Ref62657837"/>
      <w:r w:rsidRPr="00433679" w:rsidDel="00812E73">
        <w:rPr>
          <w:rFonts w:asciiTheme="minorHAnsi" w:eastAsia="Times New Roman" w:hAnsiTheme="minorHAnsi" w:cstheme="minorHAnsi"/>
          <w:color w:val="000000" w:themeColor="text1"/>
          <w:lang w:eastAsia="ar-SA"/>
        </w:rPr>
        <w:t xml:space="preserve"> </w:t>
      </w:r>
      <w:bookmarkEnd w:id="389"/>
      <w:r w:rsidR="009951B5" w:rsidRPr="00433679">
        <w:rPr>
          <w:rFonts w:asciiTheme="minorHAnsi" w:hAnsiTheme="minorHAnsi" w:cstheme="minorHAnsi"/>
          <w:color w:val="000000" w:themeColor="text1"/>
        </w:rPr>
        <w:t>[</w:t>
      </w:r>
      <w:r w:rsidR="009951B5" w:rsidRPr="00433679">
        <w:rPr>
          <w:rFonts w:asciiTheme="minorHAnsi" w:hAnsiTheme="minorHAnsi" w:cstheme="minorHAnsi"/>
          <w:b/>
          <w:bCs/>
          <w:color w:val="000000" w:themeColor="text1"/>
        </w:rPr>
        <w:t>Dodatkowe postanowienie interpretacyjne</w:t>
      </w:r>
      <w:r w:rsidR="009951B5" w:rsidRPr="00433679">
        <w:rPr>
          <w:rFonts w:asciiTheme="minorHAnsi" w:hAnsiTheme="minorHAnsi" w:cstheme="minorHAnsi"/>
          <w:color w:val="000000" w:themeColor="text1"/>
        </w:rPr>
        <w:t>] Dla uniknięcia wątpliwości tak długo jak Wykonawca realizuje Wariant B zgodnie z Umową,</w:t>
      </w:r>
      <w:r w:rsidR="009951B5" w:rsidRPr="00433679">
        <w:rPr>
          <w:rFonts w:asciiTheme="minorHAnsi" w:eastAsia="Times New Roman" w:hAnsiTheme="minorHAnsi" w:cstheme="minorHAnsi"/>
          <w:color w:val="000000" w:themeColor="text1"/>
          <w:lang w:eastAsia="ar-SA"/>
        </w:rPr>
        <w:t xml:space="preserve"> to jest trwają nieprzerwanie okoliczności wskazane w </w:t>
      </w:r>
      <w:r w:rsidR="009951B5" w:rsidRPr="00433679">
        <w:rPr>
          <w:rFonts w:asciiTheme="minorHAnsi" w:eastAsia="Times New Roman" w:hAnsiTheme="minorHAnsi" w:cstheme="minorHAnsi"/>
          <w:color w:val="000000" w:themeColor="text1"/>
          <w:lang w:eastAsia="ar-SA"/>
        </w:rPr>
        <w:fldChar w:fldCharType="begin"/>
      </w:r>
      <w:r w:rsidR="009951B5" w:rsidRPr="00433679">
        <w:rPr>
          <w:rFonts w:asciiTheme="minorHAnsi" w:eastAsia="Times New Roman" w:hAnsiTheme="minorHAnsi" w:cstheme="minorHAnsi"/>
          <w:color w:val="000000" w:themeColor="text1"/>
          <w:lang w:eastAsia="ar-SA"/>
        </w:rPr>
        <w:instrText xml:space="preserve"> REF _Ref69116245 \n \h  \* MERGEFORMAT </w:instrText>
      </w:r>
      <w:r w:rsidR="009951B5" w:rsidRPr="00433679">
        <w:rPr>
          <w:rFonts w:asciiTheme="minorHAnsi" w:eastAsia="Times New Roman" w:hAnsiTheme="minorHAnsi" w:cstheme="minorHAnsi"/>
          <w:color w:val="000000" w:themeColor="text1"/>
          <w:lang w:eastAsia="ar-SA"/>
        </w:rPr>
      </w:r>
      <w:r w:rsidR="009951B5" w:rsidRPr="00433679">
        <w:rPr>
          <w:rFonts w:asciiTheme="minorHAnsi" w:eastAsia="Times New Roman" w:hAnsiTheme="minorHAnsi" w:cstheme="minorHAnsi"/>
          <w:color w:val="000000" w:themeColor="text1"/>
          <w:lang w:eastAsia="ar-SA"/>
        </w:rPr>
        <w:fldChar w:fldCharType="separate"/>
      </w:r>
      <w:r w:rsidR="0071785C" w:rsidRPr="00433679">
        <w:rPr>
          <w:rFonts w:asciiTheme="minorHAnsi" w:eastAsia="Times New Roman" w:hAnsiTheme="minorHAnsi" w:cstheme="minorHAnsi"/>
          <w:color w:val="000000" w:themeColor="text1"/>
          <w:lang w:eastAsia="ar-SA"/>
        </w:rPr>
        <w:t>ART. 29</w:t>
      </w:r>
      <w:r w:rsidR="009951B5" w:rsidRPr="00433679">
        <w:rPr>
          <w:rFonts w:asciiTheme="minorHAnsi" w:eastAsia="Times New Roman" w:hAnsiTheme="minorHAnsi" w:cstheme="minorHAnsi"/>
          <w:color w:val="000000" w:themeColor="text1"/>
          <w:lang w:eastAsia="ar-SA"/>
        </w:rPr>
        <w:fldChar w:fldCharType="end"/>
      </w:r>
      <w:r w:rsidR="009951B5" w:rsidRPr="00433679">
        <w:rPr>
          <w:rFonts w:asciiTheme="minorHAnsi" w:eastAsia="Times New Roman" w:hAnsiTheme="minorHAnsi" w:cstheme="minorHAnsi"/>
          <w:color w:val="000000" w:themeColor="text1"/>
          <w:lang w:eastAsia="ar-SA"/>
        </w:rPr>
        <w:t xml:space="preserve"> </w:t>
      </w:r>
      <w:r w:rsidR="009951B5" w:rsidRPr="00433679">
        <w:rPr>
          <w:rFonts w:asciiTheme="minorHAnsi" w:eastAsia="Times New Roman" w:hAnsiTheme="minorHAnsi" w:cstheme="minorHAnsi"/>
          <w:color w:val="000000" w:themeColor="text1"/>
          <w:lang w:eastAsia="ar-SA"/>
        </w:rPr>
        <w:fldChar w:fldCharType="begin"/>
      </w:r>
      <w:r w:rsidR="009951B5" w:rsidRPr="00433679">
        <w:rPr>
          <w:rFonts w:asciiTheme="minorHAnsi" w:eastAsia="Times New Roman" w:hAnsiTheme="minorHAnsi" w:cstheme="minorHAnsi"/>
          <w:color w:val="000000" w:themeColor="text1"/>
          <w:lang w:eastAsia="ar-SA"/>
        </w:rPr>
        <w:instrText xml:space="preserve"> REF _Ref69115505 \n \h  \* MERGEFORMAT </w:instrText>
      </w:r>
      <w:r w:rsidR="009951B5" w:rsidRPr="00433679">
        <w:rPr>
          <w:rFonts w:asciiTheme="minorHAnsi" w:eastAsia="Times New Roman" w:hAnsiTheme="minorHAnsi" w:cstheme="minorHAnsi"/>
          <w:color w:val="000000" w:themeColor="text1"/>
          <w:lang w:eastAsia="ar-SA"/>
        </w:rPr>
      </w:r>
      <w:r w:rsidR="009951B5" w:rsidRPr="00433679">
        <w:rPr>
          <w:rFonts w:asciiTheme="minorHAnsi" w:eastAsia="Times New Roman" w:hAnsiTheme="minorHAnsi" w:cstheme="minorHAnsi"/>
          <w:color w:val="000000" w:themeColor="text1"/>
          <w:lang w:eastAsia="ar-SA"/>
        </w:rPr>
        <w:fldChar w:fldCharType="separate"/>
      </w:r>
      <w:r w:rsidR="0071785C" w:rsidRPr="00433679">
        <w:rPr>
          <w:rFonts w:asciiTheme="minorHAnsi" w:eastAsia="Times New Roman" w:hAnsiTheme="minorHAnsi" w:cstheme="minorHAnsi"/>
          <w:color w:val="000000" w:themeColor="text1"/>
          <w:lang w:eastAsia="ar-SA"/>
        </w:rPr>
        <w:t>§3</w:t>
      </w:r>
      <w:r w:rsidR="009951B5" w:rsidRPr="00433679">
        <w:rPr>
          <w:rFonts w:asciiTheme="minorHAnsi" w:eastAsia="Times New Roman" w:hAnsiTheme="minorHAnsi" w:cstheme="minorHAnsi"/>
          <w:color w:val="000000" w:themeColor="text1"/>
          <w:lang w:eastAsia="ar-SA"/>
        </w:rPr>
        <w:fldChar w:fldCharType="end"/>
      </w:r>
      <w:r w:rsidR="009951B5" w:rsidRPr="00433679">
        <w:rPr>
          <w:rFonts w:asciiTheme="minorHAnsi" w:eastAsia="Times New Roman" w:hAnsiTheme="minorHAnsi" w:cstheme="minorHAnsi"/>
          <w:color w:val="000000" w:themeColor="text1"/>
          <w:lang w:eastAsia="ar-SA"/>
        </w:rPr>
        <w:t xml:space="preserve"> i Wykonawca nie dokonał zwrotu Kapitału </w:t>
      </w:r>
      <w:r w:rsidR="00E342E8" w:rsidRPr="00433679">
        <w:rPr>
          <w:rFonts w:asciiTheme="minorHAnsi" w:eastAsia="Times New Roman" w:hAnsiTheme="minorHAnsi" w:cstheme="minorHAnsi"/>
          <w:color w:val="000000" w:themeColor="text1"/>
          <w:lang w:eastAsia="ar-SA"/>
        </w:rPr>
        <w:t xml:space="preserve">Zwrotu </w:t>
      </w:r>
      <w:r w:rsidR="009951B5" w:rsidRPr="00433679">
        <w:rPr>
          <w:rFonts w:asciiTheme="minorHAnsi" w:eastAsia="Times New Roman" w:hAnsiTheme="minorHAnsi" w:cstheme="minorHAnsi"/>
          <w:color w:val="000000" w:themeColor="text1"/>
          <w:lang w:eastAsia="ar-SA"/>
        </w:rPr>
        <w:t xml:space="preserve">Docelowego, Wykonawca jest uprawniony, bez konieczności uzyskiwania zgody NCBR i informowania NCBR o tym, ustalać samodzielnie, według własnego uznania, z wyłączeniem w/w zasad </w:t>
      </w:r>
      <w:r w:rsidR="009951B5" w:rsidRPr="00433679">
        <w:rPr>
          <w:rFonts w:asciiTheme="minorHAnsi" w:hAnsiTheme="minorHAnsi" w:cstheme="minorHAnsi"/>
          <w:color w:val="000000" w:themeColor="text1"/>
        </w:rPr>
        <w:t>wynagrodzenia z tytułu Komercjalizacji Wyników Prac B+R i Technologii Zależnych</w:t>
      </w:r>
      <w:r w:rsidR="009D405D" w:rsidRPr="00433679">
        <w:rPr>
          <w:rFonts w:asciiTheme="minorHAnsi" w:hAnsiTheme="minorHAnsi" w:cstheme="minorHAnsi"/>
          <w:color w:val="000000" w:themeColor="text1"/>
        </w:rPr>
        <w:t xml:space="preserve"> </w:t>
      </w:r>
      <w:r w:rsidR="009951B5" w:rsidRPr="00433679">
        <w:rPr>
          <w:rFonts w:asciiTheme="minorHAnsi" w:hAnsiTheme="minorHAnsi" w:cstheme="minorHAnsi"/>
          <w:color w:val="000000" w:themeColor="text1"/>
        </w:rPr>
        <w:t>lub na niezbędne do korzystania z Wyników Prac B+R</w:t>
      </w:r>
      <w:r w:rsidR="009D405D" w:rsidRPr="00433679">
        <w:rPr>
          <w:rFonts w:asciiTheme="minorHAnsi" w:hAnsiTheme="minorHAnsi" w:cstheme="minorHAnsi"/>
          <w:color w:val="000000" w:themeColor="text1"/>
        </w:rPr>
        <w:t xml:space="preserve"> </w:t>
      </w:r>
      <w:r w:rsidR="009951B5" w:rsidRPr="00433679">
        <w:rPr>
          <w:rFonts w:asciiTheme="minorHAnsi" w:hAnsiTheme="minorHAnsi" w:cstheme="minorHAnsi"/>
          <w:color w:val="000000" w:themeColor="text1"/>
        </w:rPr>
        <w:t>Background IP (jeśli wyraźne postanowienia tego artykułu zobowiązują Wykonawcę do udzielania takich licencji).</w:t>
      </w:r>
    </w:p>
    <w:p w14:paraId="747E5AE7" w14:textId="5AD5F233" w:rsidR="009951B5" w:rsidRPr="00812E73" w:rsidRDefault="009951B5" w:rsidP="00433679">
      <w:pPr>
        <w:pStyle w:val="Akapitzlist"/>
        <w:numPr>
          <w:ilvl w:val="0"/>
          <w:numId w:val="105"/>
        </w:numPr>
        <w:suppressAutoHyphens/>
        <w:spacing w:before="60" w:after="60"/>
        <w:ind w:left="426" w:hanging="426"/>
        <w:jc w:val="both"/>
        <w:rPr>
          <w:rFonts w:asciiTheme="minorHAnsi" w:eastAsia="Times New Roman" w:hAnsiTheme="minorHAnsi" w:cstheme="minorHAnsi"/>
          <w:color w:val="000000" w:themeColor="text1"/>
          <w:lang w:eastAsia="ar-SA"/>
        </w:rPr>
      </w:pPr>
      <w:r w:rsidRPr="00433679">
        <w:rPr>
          <w:rFonts w:asciiTheme="minorHAnsi" w:hAnsiTheme="minorHAnsi" w:cstheme="minorHAnsi"/>
          <w:color w:val="000000" w:themeColor="text1"/>
        </w:rPr>
        <w:t>Z zastrzeżeniem wyraźnie odmiennych postanowień tego artykułu, jego postanowienia wiążą Strony przez okres trwania Etapu I i 15 dalszych lat po jego zakończeniu (tj. od publikacji Listy Rankingowej Etapu I).</w:t>
      </w:r>
    </w:p>
    <w:p w14:paraId="5CB96D76" w14:textId="77777777" w:rsidR="00812E73" w:rsidRPr="00812E73" w:rsidRDefault="00812E73" w:rsidP="00812E73">
      <w:pPr>
        <w:suppressAutoHyphens/>
        <w:spacing w:before="60" w:after="60"/>
        <w:jc w:val="both"/>
        <w:rPr>
          <w:rFonts w:asciiTheme="minorHAnsi" w:eastAsia="Times New Roman" w:hAnsiTheme="minorHAnsi" w:cstheme="minorHAnsi"/>
          <w:color w:val="000000" w:themeColor="text1"/>
          <w:lang w:eastAsia="ar-SA"/>
        </w:rPr>
      </w:pPr>
    </w:p>
    <w:p w14:paraId="6740DB61" w14:textId="77777777" w:rsidR="00CB14F5" w:rsidRPr="00433679" w:rsidRDefault="00CB14F5" w:rsidP="00433679">
      <w:pPr>
        <w:pStyle w:val="Nagwek1"/>
      </w:pPr>
      <w:bookmarkStart w:id="390" w:name="_Ref505921280"/>
      <w:bookmarkStart w:id="391" w:name="_Ref505921340"/>
      <w:bookmarkStart w:id="392" w:name="_Ref505921359"/>
      <w:bookmarkStart w:id="393" w:name="_Toc511371214"/>
      <w:bookmarkStart w:id="394" w:name="_Toc52745921"/>
      <w:bookmarkStart w:id="395" w:name="_Toc70340609"/>
      <w:bookmarkEnd w:id="333"/>
      <w:r w:rsidRPr="00433679">
        <w:t>ZARZĄDZANIE I NADZÓR NAD WYKONANIEM UMOWY</w:t>
      </w:r>
      <w:bookmarkEnd w:id="390"/>
      <w:bookmarkEnd w:id="391"/>
      <w:bookmarkEnd w:id="392"/>
      <w:bookmarkEnd w:id="393"/>
      <w:bookmarkEnd w:id="394"/>
      <w:bookmarkEnd w:id="395"/>
    </w:p>
    <w:p w14:paraId="3E2D082E" w14:textId="77777777" w:rsidR="00CB14F5" w:rsidRPr="00433679" w:rsidRDefault="00CB14F5" w:rsidP="00433679">
      <w:pPr>
        <w:pStyle w:val="Nagwek2"/>
      </w:pPr>
      <w:bookmarkStart w:id="396" w:name="_Toc511371215"/>
      <w:bookmarkStart w:id="397" w:name="_Toc52745922"/>
      <w:bookmarkStart w:id="398" w:name="_Toc70340610"/>
      <w:r w:rsidRPr="00433679">
        <w:t>[MENADŻEROWIE PRZEDSIĘWZIĘCIA]</w:t>
      </w:r>
      <w:bookmarkEnd w:id="396"/>
      <w:bookmarkEnd w:id="397"/>
      <w:bookmarkEnd w:id="398"/>
    </w:p>
    <w:p w14:paraId="69E76852" w14:textId="77777777" w:rsidR="00CB14F5" w:rsidRPr="00433679" w:rsidRDefault="00CB14F5" w:rsidP="00433679">
      <w:pPr>
        <w:pStyle w:val="Akapitzlist"/>
        <w:numPr>
          <w:ilvl w:val="0"/>
          <w:numId w:val="61"/>
        </w:numPr>
        <w:suppressAutoHyphens/>
        <w:spacing w:before="60" w:after="60"/>
        <w:ind w:left="426"/>
        <w:jc w:val="both"/>
        <w:rPr>
          <w:rFonts w:asciiTheme="minorHAnsi" w:eastAsia="Times New Roman" w:hAnsiTheme="minorHAnsi" w:cstheme="minorHAnsi"/>
          <w:color w:val="000000" w:themeColor="text1"/>
          <w:lang w:eastAsia="ar-SA"/>
        </w:rPr>
      </w:pPr>
      <w:r w:rsidRPr="00433679">
        <w:rPr>
          <w:rFonts w:asciiTheme="minorHAnsi" w:eastAsia="Times New Roman" w:hAnsiTheme="minorHAnsi" w:cstheme="minorHAnsi"/>
          <w:color w:val="000000" w:themeColor="text1"/>
          <w:lang w:eastAsia="ar-SA"/>
        </w:rPr>
        <w:t xml:space="preserve">Wykonawca i NCBR wyznaczą menadżerów Przedsięwzięcia odpowiedzialnych za koordynację sprawnego wykonania Umowy. Każdorazowo, gdy Umowa przewiduje uzgodnienia pomiędzy NCBR a Wykonawcą, zostaną one przeprowadzone przez menadżerów projektu i przekazane do zatwierdzenia przez Strony. </w:t>
      </w:r>
    </w:p>
    <w:p w14:paraId="6D9A01CE" w14:textId="77777777" w:rsidR="00CB14F5" w:rsidRPr="00433679" w:rsidRDefault="00CB14F5" w:rsidP="00433679">
      <w:pPr>
        <w:pStyle w:val="Akapitzlist"/>
        <w:numPr>
          <w:ilvl w:val="0"/>
          <w:numId w:val="61"/>
        </w:numPr>
        <w:suppressAutoHyphens/>
        <w:spacing w:before="60" w:after="60"/>
        <w:ind w:left="426" w:hanging="426"/>
        <w:jc w:val="both"/>
        <w:rPr>
          <w:rFonts w:asciiTheme="minorHAnsi" w:eastAsia="Times New Roman" w:hAnsiTheme="minorHAnsi" w:cstheme="minorHAnsi"/>
          <w:color w:val="000000" w:themeColor="text1"/>
          <w:lang w:eastAsia="ar-SA"/>
        </w:rPr>
      </w:pPr>
      <w:r w:rsidRPr="00433679">
        <w:rPr>
          <w:rFonts w:asciiTheme="minorHAnsi" w:eastAsia="Times New Roman" w:hAnsiTheme="minorHAnsi" w:cstheme="minorHAnsi"/>
          <w:color w:val="000000" w:themeColor="text1"/>
          <w:lang w:eastAsia="ar-SA"/>
        </w:rPr>
        <w:t>O ile menadżer Przedsięwzięcia nie posiada odrębnego umocowania, nie jest on uprawniony do składania jakichkolwiek oświadczeń wiążących dla Strony.</w:t>
      </w:r>
    </w:p>
    <w:p w14:paraId="48442AE1" w14:textId="23FD0D24" w:rsidR="00CB14F5" w:rsidRPr="00433679" w:rsidRDefault="00CB14F5" w:rsidP="00433679">
      <w:pPr>
        <w:pStyle w:val="Akapitzlist"/>
        <w:numPr>
          <w:ilvl w:val="0"/>
          <w:numId w:val="61"/>
        </w:numPr>
        <w:suppressAutoHyphens/>
        <w:spacing w:before="60" w:after="60"/>
        <w:ind w:left="426" w:hanging="426"/>
        <w:jc w:val="both"/>
        <w:rPr>
          <w:rFonts w:asciiTheme="minorHAnsi" w:eastAsia="Times New Roman" w:hAnsiTheme="minorHAnsi" w:cstheme="minorHAnsi"/>
          <w:color w:val="000000" w:themeColor="text1"/>
          <w:lang w:eastAsia="ar-SA"/>
        </w:rPr>
      </w:pPr>
      <w:r w:rsidRPr="00433679">
        <w:rPr>
          <w:rFonts w:asciiTheme="minorHAnsi" w:eastAsia="Times New Roman" w:hAnsiTheme="minorHAnsi" w:cstheme="minorHAnsi"/>
          <w:color w:val="000000" w:themeColor="text1"/>
          <w:lang w:eastAsia="ar-SA"/>
        </w:rPr>
        <w:t xml:space="preserve">O wyborze i zmianie menadżera Przedsięwzięcia Strony zawiadamiają się w formie elektronicznej, zgodnie z </w:t>
      </w:r>
      <w:r w:rsidRPr="00433679">
        <w:rPr>
          <w:rFonts w:asciiTheme="minorHAnsi" w:eastAsia="Times New Roman" w:hAnsiTheme="minorHAnsi" w:cstheme="minorHAnsi"/>
          <w:color w:val="000000" w:themeColor="text1"/>
          <w:shd w:val="clear" w:color="auto" w:fill="E6E6E6"/>
          <w:lang w:eastAsia="ar-SA"/>
        </w:rPr>
        <w:fldChar w:fldCharType="begin"/>
      </w:r>
      <w:r w:rsidRPr="00433679">
        <w:rPr>
          <w:rFonts w:asciiTheme="minorHAnsi" w:eastAsia="Times New Roman" w:hAnsiTheme="minorHAnsi" w:cstheme="minorHAnsi"/>
          <w:color w:val="000000" w:themeColor="text1"/>
          <w:lang w:eastAsia="ar-SA"/>
        </w:rPr>
        <w:instrText xml:space="preserve"> REF _Ref511548958 \n \h  \* MERGEFORMAT </w:instrText>
      </w:r>
      <w:r w:rsidRPr="00433679">
        <w:rPr>
          <w:rFonts w:asciiTheme="minorHAnsi" w:eastAsia="Times New Roman" w:hAnsiTheme="minorHAnsi" w:cstheme="minorHAnsi"/>
          <w:color w:val="000000" w:themeColor="text1"/>
          <w:shd w:val="clear" w:color="auto" w:fill="E6E6E6"/>
          <w:lang w:eastAsia="ar-SA"/>
        </w:rPr>
      </w:r>
      <w:r w:rsidRPr="00433679">
        <w:rPr>
          <w:rFonts w:asciiTheme="minorHAnsi" w:eastAsia="Times New Roman" w:hAnsiTheme="minorHAnsi" w:cstheme="minorHAnsi"/>
          <w:color w:val="000000" w:themeColor="text1"/>
          <w:shd w:val="clear" w:color="auto" w:fill="E6E6E6"/>
          <w:lang w:eastAsia="ar-SA"/>
        </w:rPr>
        <w:fldChar w:fldCharType="separate"/>
      </w:r>
      <w:r w:rsidR="0071785C" w:rsidRPr="00433679">
        <w:rPr>
          <w:rFonts w:asciiTheme="minorHAnsi" w:eastAsia="Times New Roman" w:hAnsiTheme="minorHAnsi" w:cstheme="minorHAnsi"/>
          <w:color w:val="000000" w:themeColor="text1"/>
          <w:lang w:eastAsia="ar-SA"/>
        </w:rPr>
        <w:t>ART. 42</w:t>
      </w:r>
      <w:r w:rsidRPr="00433679">
        <w:rPr>
          <w:rFonts w:asciiTheme="minorHAnsi" w:eastAsia="Times New Roman" w:hAnsiTheme="minorHAnsi" w:cstheme="minorHAnsi"/>
          <w:color w:val="000000" w:themeColor="text1"/>
          <w:shd w:val="clear" w:color="auto" w:fill="E6E6E6"/>
          <w:lang w:eastAsia="ar-SA"/>
        </w:rPr>
        <w:fldChar w:fldCharType="end"/>
      </w:r>
      <w:r w:rsidRPr="00433679">
        <w:rPr>
          <w:rFonts w:asciiTheme="minorHAnsi" w:eastAsia="Times New Roman" w:hAnsiTheme="minorHAnsi" w:cstheme="minorHAnsi"/>
          <w:color w:val="000000" w:themeColor="text1"/>
          <w:lang w:eastAsia="ar-SA"/>
        </w:rPr>
        <w:t>.</w:t>
      </w:r>
    </w:p>
    <w:p w14:paraId="7A2DDB11" w14:textId="3C2A4584" w:rsidR="00CB14F5" w:rsidRPr="00433679" w:rsidRDefault="00CB14F5" w:rsidP="00433679">
      <w:pPr>
        <w:pStyle w:val="Akapitzlist"/>
        <w:numPr>
          <w:ilvl w:val="0"/>
          <w:numId w:val="61"/>
        </w:numPr>
        <w:suppressAutoHyphens/>
        <w:spacing w:before="60" w:after="60"/>
        <w:ind w:left="426" w:hanging="426"/>
        <w:jc w:val="both"/>
        <w:rPr>
          <w:rFonts w:asciiTheme="minorHAnsi" w:eastAsia="Times New Roman" w:hAnsiTheme="minorHAnsi" w:cstheme="minorHAnsi"/>
          <w:color w:val="000000" w:themeColor="text1"/>
          <w:lang w:eastAsia="ar-SA"/>
        </w:rPr>
      </w:pPr>
      <w:r w:rsidRPr="00433679">
        <w:rPr>
          <w:rFonts w:asciiTheme="minorHAnsi" w:eastAsia="Times New Roman" w:hAnsiTheme="minorHAnsi" w:cstheme="minorHAnsi"/>
          <w:color w:val="000000" w:themeColor="text1"/>
          <w:lang w:eastAsia="ar-SA"/>
        </w:rPr>
        <w:t>Niezależnie od innych postanowień Umowy, Strony ustalają, że menadżer Przedsięwzięcia, pracownicy i inne osoby wyznaczone przez NCBR, będą mogły dokonywać wizyt w siedzibie Wykonawcy lub w miejscu</w:t>
      </w:r>
      <w:r w:rsidR="4E8CD392" w:rsidRPr="00433679">
        <w:rPr>
          <w:rFonts w:asciiTheme="minorHAnsi" w:eastAsia="Times New Roman" w:hAnsiTheme="minorHAnsi" w:cstheme="minorHAnsi"/>
          <w:color w:val="000000" w:themeColor="text1"/>
          <w:lang w:eastAsia="ar-SA"/>
        </w:rPr>
        <w:t>,</w:t>
      </w:r>
      <w:r w:rsidRPr="00433679">
        <w:rPr>
          <w:rFonts w:asciiTheme="minorHAnsi" w:eastAsia="Times New Roman" w:hAnsiTheme="minorHAnsi" w:cstheme="minorHAnsi"/>
          <w:color w:val="000000" w:themeColor="text1"/>
          <w:lang w:eastAsia="ar-SA"/>
        </w:rPr>
        <w:t xml:space="preserve"> w którym prowadzi Prace B+R, za zgodą i po uprzednim uzgodnieniu z Wykonawcą terminu, wskazaniu przedstawicieli NCBR i zakresu wizyty.</w:t>
      </w:r>
    </w:p>
    <w:p w14:paraId="6BF14D4A" w14:textId="3A89F917" w:rsidR="00CB14F5" w:rsidRPr="00433679" w:rsidRDefault="00CB14F5" w:rsidP="00433679">
      <w:pPr>
        <w:pStyle w:val="Nagwek2"/>
      </w:pPr>
      <w:bookmarkStart w:id="399" w:name="_Toc52745923"/>
      <w:bookmarkStart w:id="400" w:name="_Toc70340611"/>
      <w:r w:rsidRPr="00433679">
        <w:t>[ZEBRANIE UCZESTNIKÓW PRZEDSIĘWZIĘCIA]</w:t>
      </w:r>
      <w:bookmarkEnd w:id="399"/>
      <w:bookmarkEnd w:id="400"/>
    </w:p>
    <w:p w14:paraId="232F1183" w14:textId="327015B5" w:rsidR="00CB14F5" w:rsidRPr="00433679" w:rsidRDefault="00CB14F5" w:rsidP="00433679">
      <w:pPr>
        <w:suppressAutoHyphens/>
        <w:spacing w:before="60" w:after="60"/>
        <w:contextualSpacing/>
        <w:jc w:val="both"/>
        <w:rPr>
          <w:rFonts w:asciiTheme="minorHAnsi" w:eastAsia="Times New Roman" w:hAnsiTheme="minorHAnsi" w:cstheme="minorHAnsi"/>
          <w:color w:val="000000" w:themeColor="text1"/>
          <w:lang w:eastAsia="ar-SA"/>
        </w:rPr>
      </w:pPr>
      <w:r w:rsidRPr="00433679">
        <w:rPr>
          <w:rFonts w:asciiTheme="minorHAnsi" w:eastAsia="Times New Roman" w:hAnsiTheme="minorHAnsi" w:cstheme="minorHAnsi"/>
          <w:color w:val="000000" w:themeColor="text1"/>
          <w:lang w:eastAsia="ar-SA"/>
        </w:rPr>
        <w:t xml:space="preserve">NCBR może organizować posiedzenia Uczestników Przedsięwzięcia, </w:t>
      </w:r>
      <w:r w:rsidR="00C60172" w:rsidRPr="00433679">
        <w:rPr>
          <w:rFonts w:asciiTheme="minorHAnsi" w:eastAsia="Times New Roman" w:hAnsiTheme="minorHAnsi" w:cstheme="minorHAnsi"/>
          <w:color w:val="000000" w:themeColor="text1"/>
          <w:lang w:eastAsia="ar-SA"/>
        </w:rPr>
        <w:t xml:space="preserve">w szczególności </w:t>
      </w:r>
      <w:r w:rsidRPr="00433679">
        <w:rPr>
          <w:rFonts w:asciiTheme="minorHAnsi" w:eastAsia="Times New Roman" w:hAnsiTheme="minorHAnsi" w:cstheme="minorHAnsi"/>
          <w:color w:val="000000" w:themeColor="text1"/>
          <w:lang w:eastAsia="ar-SA"/>
        </w:rPr>
        <w:t xml:space="preserve">w celu omówienia wspólnych im wyzwań technologicznych lub podjęcia ustaleń dotyczących przygotowania Nieruchomości Demonstracyjnej do </w:t>
      </w:r>
      <w:r w:rsidR="00E462EB" w:rsidRPr="00433679">
        <w:rPr>
          <w:rFonts w:asciiTheme="minorHAnsi" w:hAnsiTheme="minorHAnsi" w:cstheme="minorHAnsi"/>
          <w:color w:val="000000" w:themeColor="text1"/>
        </w:rPr>
        <w:t xml:space="preserve">stworzenia </w:t>
      </w:r>
      <w:r w:rsidRPr="00433679">
        <w:rPr>
          <w:rFonts w:asciiTheme="minorHAnsi" w:eastAsia="Times New Roman" w:hAnsiTheme="minorHAnsi" w:cstheme="minorHAnsi"/>
          <w:color w:val="000000" w:themeColor="text1"/>
          <w:lang w:eastAsia="ar-SA"/>
        </w:rPr>
        <w:t>Demonstratora</w:t>
      </w:r>
      <w:r w:rsidR="005422CF" w:rsidRPr="00433679">
        <w:rPr>
          <w:rFonts w:asciiTheme="minorHAnsi" w:eastAsia="Times New Roman" w:hAnsiTheme="minorHAnsi" w:cstheme="minorHAnsi"/>
          <w:color w:val="000000" w:themeColor="text1"/>
          <w:lang w:eastAsia="ar-SA"/>
        </w:rPr>
        <w:t xml:space="preserve"> Systemu</w:t>
      </w:r>
      <w:r w:rsidRPr="00433679">
        <w:rPr>
          <w:rFonts w:asciiTheme="minorHAnsi" w:eastAsia="Times New Roman" w:hAnsiTheme="minorHAnsi" w:cstheme="minorHAnsi"/>
          <w:color w:val="000000" w:themeColor="text1"/>
          <w:lang w:eastAsia="ar-SA"/>
        </w:rPr>
        <w:t xml:space="preserve">. Wybór formy i terminu posiedzenia wskazanego w zdaniu poprzedzającym należy do NCBR, przy czym zobowiązane jest ono zapewnić możliwość udziału wszystkich zainteresowanych Uczestników Przedsięwzięcia. O terminie i formie NCBR powiadamia zainteresowanych Uczestników Przedsięwzięcia z co najmniej 7-dniowym </w:t>
      </w:r>
      <w:r w:rsidRPr="00433679">
        <w:rPr>
          <w:rFonts w:asciiTheme="minorHAnsi" w:eastAsia="Times New Roman" w:hAnsiTheme="minorHAnsi" w:cstheme="minorHAnsi"/>
          <w:color w:val="000000" w:themeColor="text1"/>
          <w:lang w:eastAsia="ar-SA"/>
        </w:rPr>
        <w:lastRenderedPageBreak/>
        <w:t>wyprzedzeniem, a Uczestnicy Przedsięwzięcia są zobowiązani do udziału w nim. W posiedzeniu wedle uznania NCBR może uczestniczyć Partner Strategiczny.</w:t>
      </w:r>
    </w:p>
    <w:p w14:paraId="525207CF" w14:textId="636D9B43" w:rsidR="00CB14F5" w:rsidRPr="00433679" w:rsidRDefault="00CB14F5" w:rsidP="00433679">
      <w:pPr>
        <w:pStyle w:val="Nagwek2"/>
      </w:pPr>
      <w:bookmarkStart w:id="401" w:name="_Toc504994983"/>
      <w:bookmarkStart w:id="402" w:name="_Ref505916635"/>
      <w:bookmarkStart w:id="403" w:name="_Toc511371216"/>
      <w:bookmarkStart w:id="404" w:name="_Toc52745924"/>
      <w:bookmarkStart w:id="405" w:name="_Toc70340612"/>
      <w:r w:rsidRPr="00433679">
        <w:t xml:space="preserve">[RAPORTOWANIE POSTĘPÓW, HARMONOGRAM </w:t>
      </w:r>
      <w:r w:rsidR="000D697E" w:rsidRPr="00433679">
        <w:t>PRAC</w:t>
      </w:r>
      <w:r w:rsidRPr="00433679">
        <w:t>]</w:t>
      </w:r>
      <w:bookmarkEnd w:id="401"/>
      <w:bookmarkEnd w:id="402"/>
      <w:bookmarkEnd w:id="403"/>
      <w:bookmarkEnd w:id="404"/>
      <w:bookmarkEnd w:id="405"/>
    </w:p>
    <w:p w14:paraId="6B81E713" w14:textId="45A2E136" w:rsidR="00CB14F5" w:rsidRPr="00433679" w:rsidRDefault="00CB14F5" w:rsidP="00433679">
      <w:pPr>
        <w:pStyle w:val="Akapitzlist"/>
        <w:numPr>
          <w:ilvl w:val="0"/>
          <w:numId w:val="27"/>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Wykonawca jest zobowiązany do przekazywania NCBR raportów z postępu w wykonaniu Umowy, obejmujących informację o stanie realizacji kluczowych Prac B+R w odniesieniu do Harmonogramu </w:t>
      </w:r>
      <w:r w:rsidR="000D697E" w:rsidRPr="00433679">
        <w:rPr>
          <w:rFonts w:asciiTheme="minorHAnsi" w:hAnsiTheme="minorHAnsi" w:cstheme="minorHAnsi"/>
          <w:color w:val="000000" w:themeColor="text1"/>
        </w:rPr>
        <w:t>Prac</w:t>
      </w:r>
      <w:r w:rsidRPr="00433679">
        <w:rPr>
          <w:rFonts w:asciiTheme="minorHAnsi" w:hAnsiTheme="minorHAnsi" w:cstheme="minorHAnsi"/>
          <w:color w:val="000000" w:themeColor="text1"/>
        </w:rPr>
        <w:t xml:space="preserve"> danego Etapu (w tym realizacji Zadań Badawczych i osiągania Kamieni Milowych) przedstawianego w ramach Selekcji do Etapu poprzedzającego, oraz informacje o wydatkach związanych z realizacją Prac B+R. Informacje o wydatkach, wskazane w zdaniu poprzedzającym, zawierają co najmniej:</w:t>
      </w:r>
    </w:p>
    <w:p w14:paraId="718AA754" w14:textId="41A939EB" w:rsidR="00CB14F5" w:rsidRPr="00433679" w:rsidRDefault="00CB14F5" w:rsidP="00433679">
      <w:pPr>
        <w:pStyle w:val="Akapitzlist"/>
        <w:numPr>
          <w:ilvl w:val="1"/>
          <w:numId w:val="27"/>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przypisanie wydatków do poszczególnych Zadań Badawczych i Kamieni Milowych realizowanych w ramach Prac B+R, wskazanych odpowiednio w Harmonogramie </w:t>
      </w:r>
      <w:r w:rsidR="007D3389" w:rsidRPr="00433679">
        <w:rPr>
          <w:rFonts w:asciiTheme="minorHAnsi" w:hAnsiTheme="minorHAnsi" w:cstheme="minorHAnsi"/>
          <w:color w:val="000000" w:themeColor="text1"/>
        </w:rPr>
        <w:t>Prac</w:t>
      </w:r>
      <w:r w:rsidRPr="00433679">
        <w:rPr>
          <w:rFonts w:asciiTheme="minorHAnsi" w:hAnsiTheme="minorHAnsi" w:cstheme="minorHAnsi"/>
          <w:color w:val="000000" w:themeColor="text1"/>
        </w:rPr>
        <w:t xml:space="preserve"> w zakresie Etapu I, Harmonogramie </w:t>
      </w:r>
      <w:r w:rsidR="007D3389" w:rsidRPr="00433679">
        <w:rPr>
          <w:rFonts w:asciiTheme="minorHAnsi" w:hAnsiTheme="minorHAnsi" w:cstheme="minorHAnsi"/>
          <w:color w:val="000000" w:themeColor="text1"/>
        </w:rPr>
        <w:t>Prac</w:t>
      </w:r>
      <w:r w:rsidRPr="00433679">
        <w:rPr>
          <w:rFonts w:asciiTheme="minorHAnsi" w:hAnsiTheme="minorHAnsi" w:cstheme="minorHAnsi"/>
          <w:color w:val="000000" w:themeColor="text1"/>
        </w:rPr>
        <w:t xml:space="preserve"> w zakresie Etapu II.</w:t>
      </w:r>
    </w:p>
    <w:p w14:paraId="6F424337" w14:textId="77777777" w:rsidR="00CB14F5" w:rsidRPr="00433679" w:rsidRDefault="00CB14F5" w:rsidP="00433679">
      <w:pPr>
        <w:pStyle w:val="Akapitzlist"/>
        <w:numPr>
          <w:ilvl w:val="1"/>
          <w:numId w:val="27"/>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informację, czy dany wydatek był finansowany ze środków publicznych lub środków pochodzących z Unii Europejskiej, innych niż uzyskane w ramach wynagrodzenia objętego Umową.</w:t>
      </w:r>
    </w:p>
    <w:p w14:paraId="5C197F01" w14:textId="77777777" w:rsidR="00CB14F5" w:rsidRPr="00433679" w:rsidRDefault="00CB14F5" w:rsidP="00433679">
      <w:pPr>
        <w:pStyle w:val="Akapitzlist"/>
        <w:numPr>
          <w:ilvl w:val="0"/>
          <w:numId w:val="27"/>
        </w:numPr>
        <w:spacing w:before="60" w:after="60"/>
        <w:ind w:left="426" w:hanging="426"/>
        <w:jc w:val="both"/>
        <w:rPr>
          <w:rFonts w:asciiTheme="minorHAnsi" w:hAnsiTheme="minorHAnsi" w:cstheme="minorHAnsi"/>
          <w:color w:val="000000" w:themeColor="text1"/>
        </w:rPr>
      </w:pPr>
      <w:bookmarkStart w:id="406" w:name="_Hlk57782446"/>
      <w:bookmarkEnd w:id="406"/>
      <w:r w:rsidRPr="00433679">
        <w:rPr>
          <w:rFonts w:asciiTheme="minorHAnsi" w:hAnsiTheme="minorHAnsi" w:cstheme="minorHAnsi"/>
          <w:color w:val="000000" w:themeColor="text1"/>
        </w:rPr>
        <w:t>Wykonawca jest zobowiązany do dokumentowania Prac B+R, w szczególności w zakresie Wyników Prac B+R, w drodze Dokumentacji B+R.</w:t>
      </w:r>
    </w:p>
    <w:p w14:paraId="592A241A" w14:textId="77777777" w:rsidR="00CB14F5" w:rsidRPr="00433679" w:rsidRDefault="00CB14F5" w:rsidP="00433679">
      <w:pPr>
        <w:pStyle w:val="Akapitzlist"/>
        <w:numPr>
          <w:ilvl w:val="0"/>
          <w:numId w:val="27"/>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Wykonawca jest zobowiązany do przedstawienia na każde żądanie NCBR kopii dokumentów księgowych i ksiąg rachunkowych, w zakresie stanowiącym podstawę wyliczeń przedstawionych w Wynikach Prac Etapu. Wykonawca jest zobowiązany do przekazania NCBR kopii takich dokumentów, w terminie 7 dni od otrzymania stosownego wezwania.</w:t>
      </w:r>
    </w:p>
    <w:p w14:paraId="40B7D203" w14:textId="646CB1B4" w:rsidR="00CB14F5" w:rsidRPr="00433679" w:rsidRDefault="00CB14F5" w:rsidP="00433679">
      <w:pPr>
        <w:pStyle w:val="Akapitzlist"/>
        <w:numPr>
          <w:ilvl w:val="0"/>
          <w:numId w:val="27"/>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Raport jest przekazywany NCBR wyłącznie w ramach Etapu I</w:t>
      </w:r>
      <w:r w:rsidR="00EA2A64" w:rsidRPr="00433679">
        <w:rPr>
          <w:rFonts w:asciiTheme="minorHAnsi" w:hAnsiTheme="minorHAnsi" w:cstheme="minorHAnsi"/>
          <w:color w:val="000000" w:themeColor="text1"/>
        </w:rPr>
        <w:t xml:space="preserve"> i</w:t>
      </w:r>
      <w:r w:rsidRPr="00433679">
        <w:rPr>
          <w:rFonts w:asciiTheme="minorHAnsi" w:hAnsiTheme="minorHAnsi" w:cstheme="minorHAnsi"/>
          <w:color w:val="000000" w:themeColor="text1"/>
        </w:rPr>
        <w:t xml:space="preserve"> Etapu II, w języku polskim w formie elektronicznej do 28 dnia co drugiego miesiąca za okres poprzedzających złożenie raportu dwóch miesięcy. NCBR dopuszcza przekazywanie raportów w języku angielskim, wraz z tłumaczeniem na język polski.</w:t>
      </w:r>
    </w:p>
    <w:p w14:paraId="67008B63" w14:textId="3BA423F7" w:rsidR="00CB14F5" w:rsidRPr="00433679" w:rsidRDefault="00CB14F5" w:rsidP="00433679">
      <w:pPr>
        <w:pStyle w:val="Akapitzlist"/>
        <w:numPr>
          <w:ilvl w:val="0"/>
          <w:numId w:val="27"/>
        </w:numPr>
        <w:spacing w:before="60" w:after="60"/>
        <w:ind w:left="426" w:hanging="426"/>
        <w:jc w:val="both"/>
        <w:rPr>
          <w:rFonts w:asciiTheme="minorHAnsi" w:hAnsiTheme="minorHAnsi" w:cstheme="minorHAnsi"/>
          <w:color w:val="000000" w:themeColor="text1"/>
        </w:rPr>
      </w:pPr>
      <w:bookmarkStart w:id="407" w:name="_Hlk59370570"/>
      <w:r w:rsidRPr="00433679">
        <w:rPr>
          <w:rFonts w:asciiTheme="minorHAnsi" w:hAnsiTheme="minorHAnsi" w:cstheme="minorHAnsi"/>
          <w:color w:val="000000" w:themeColor="text1"/>
        </w:rPr>
        <w:t xml:space="preserve">Wykonawca jest uprawniony do dokonywania, po uprzednim zawiadomieniu NCBR o ich treści i zakresie, zmian Harmonogramu </w:t>
      </w:r>
      <w:r w:rsidR="000D697E" w:rsidRPr="00433679">
        <w:rPr>
          <w:rFonts w:asciiTheme="minorHAnsi" w:hAnsiTheme="minorHAnsi" w:cstheme="minorHAnsi"/>
          <w:color w:val="000000" w:themeColor="text1"/>
        </w:rPr>
        <w:t>Prac</w:t>
      </w:r>
      <w:r w:rsidRPr="00433679">
        <w:rPr>
          <w:rFonts w:asciiTheme="minorHAnsi" w:hAnsiTheme="minorHAnsi" w:cstheme="minorHAnsi"/>
          <w:color w:val="000000" w:themeColor="text1"/>
        </w:rPr>
        <w:t xml:space="preserve"> w zakresie, w którym nie prowadzi on do (i) zwiększenia łącznego Wynagrodzenia Wykonawcy za dany Etap względem Wynagrodzenia Wykonawcy określonego we Wniosku, z uwzględnieniem ewentualnych późniejszych Postąpień oraz (ii) przekroczenia Terminu Doręczenia Wyników Prac Etapu, z zastrzeżeniem zdania kolejnego. Zmiany Harmonogramu </w:t>
      </w:r>
      <w:r w:rsidR="000D697E" w:rsidRPr="00433679">
        <w:rPr>
          <w:rFonts w:asciiTheme="minorHAnsi" w:hAnsiTheme="minorHAnsi" w:cstheme="minorHAnsi"/>
          <w:color w:val="000000" w:themeColor="text1"/>
        </w:rPr>
        <w:t>Prac</w:t>
      </w:r>
      <w:r w:rsidRPr="00433679">
        <w:rPr>
          <w:rFonts w:asciiTheme="minorHAnsi" w:hAnsiTheme="minorHAnsi" w:cstheme="minorHAnsi"/>
          <w:color w:val="000000" w:themeColor="text1"/>
        </w:rPr>
        <w:t xml:space="preserve"> w zakresie Etapu II przedstawione w ramach Wyniku Prac Etapu I w zaktualizowanej Ofercie, nie wymagają zgody NCBR, przy czym nie mogą prowadzić one do zmian wskazanych w ppkt (i)-(ii) zdania poprzedzającego. Zmiany Harmonogramu </w:t>
      </w:r>
      <w:r w:rsidR="000D697E" w:rsidRPr="00433679">
        <w:rPr>
          <w:rFonts w:asciiTheme="minorHAnsi" w:hAnsiTheme="minorHAnsi" w:cstheme="minorHAnsi"/>
          <w:color w:val="000000" w:themeColor="text1"/>
        </w:rPr>
        <w:t>Prac</w:t>
      </w:r>
      <w:r w:rsidRPr="00433679">
        <w:rPr>
          <w:rFonts w:asciiTheme="minorHAnsi" w:hAnsiTheme="minorHAnsi" w:cstheme="minorHAnsi"/>
          <w:color w:val="000000" w:themeColor="text1"/>
        </w:rPr>
        <w:t xml:space="preserve"> zgodnie z tym paragrafem nie stanowią zmiany Umowy</w:t>
      </w:r>
      <w:bookmarkEnd w:id="407"/>
      <w:r w:rsidRPr="00433679">
        <w:rPr>
          <w:rFonts w:asciiTheme="minorHAnsi" w:hAnsiTheme="minorHAnsi" w:cstheme="minorHAnsi"/>
          <w:color w:val="000000" w:themeColor="text1"/>
        </w:rPr>
        <w:t>.</w:t>
      </w:r>
    </w:p>
    <w:p w14:paraId="0FEF1095" w14:textId="77777777" w:rsidR="00CB14F5" w:rsidRPr="00433679" w:rsidRDefault="00CB14F5" w:rsidP="00433679">
      <w:pPr>
        <w:pStyle w:val="Nagwek2"/>
      </w:pPr>
      <w:bookmarkStart w:id="408" w:name="_Toc504994984"/>
      <w:bookmarkStart w:id="409" w:name="_Ref505916638"/>
      <w:bookmarkStart w:id="410" w:name="_Ref508809689"/>
      <w:bookmarkStart w:id="411" w:name="_Ref511378886"/>
      <w:bookmarkStart w:id="412" w:name="_Toc511371217"/>
      <w:bookmarkStart w:id="413" w:name="_Toc52745925"/>
      <w:bookmarkStart w:id="414" w:name="_Ref58603573"/>
      <w:bookmarkStart w:id="415" w:name="_Toc70340613"/>
      <w:r w:rsidRPr="00433679">
        <w:t>[KONTROLA]</w:t>
      </w:r>
      <w:bookmarkEnd w:id="408"/>
      <w:bookmarkEnd w:id="409"/>
      <w:bookmarkEnd w:id="410"/>
      <w:bookmarkEnd w:id="411"/>
      <w:bookmarkEnd w:id="412"/>
      <w:bookmarkEnd w:id="413"/>
      <w:bookmarkEnd w:id="414"/>
      <w:bookmarkEnd w:id="415"/>
    </w:p>
    <w:p w14:paraId="615BDF05" w14:textId="110BABE9" w:rsidR="00CB14F5" w:rsidRPr="00433679" w:rsidRDefault="00CB14F5" w:rsidP="00433679">
      <w:pPr>
        <w:pStyle w:val="Akapitzlist"/>
        <w:numPr>
          <w:ilvl w:val="0"/>
          <w:numId w:val="28"/>
        </w:numPr>
        <w:spacing w:before="60" w:after="60"/>
        <w:ind w:left="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NCBR jest uprawnione w trakcie każdego Etapu do dokonania, w każdym czasie, kontroli wykonania Prac B+R przez Wykonawcę zgodnie z Umową i odpowiednio Harmonogramem </w:t>
      </w:r>
      <w:r w:rsidR="007D3389" w:rsidRPr="00433679">
        <w:rPr>
          <w:rFonts w:asciiTheme="minorHAnsi" w:hAnsiTheme="minorHAnsi" w:cstheme="minorHAnsi"/>
          <w:color w:val="000000" w:themeColor="text1"/>
        </w:rPr>
        <w:t>Prac</w:t>
      </w:r>
      <w:r w:rsidRPr="00433679">
        <w:rPr>
          <w:rFonts w:asciiTheme="minorHAnsi" w:hAnsiTheme="minorHAnsi" w:cstheme="minorHAnsi"/>
          <w:color w:val="000000" w:themeColor="text1"/>
        </w:rPr>
        <w:t xml:space="preserve"> </w:t>
      </w:r>
      <w:bookmarkStart w:id="416" w:name="_Hlk59596512"/>
      <w:r w:rsidRPr="00433679">
        <w:rPr>
          <w:rFonts w:asciiTheme="minorHAnsi" w:hAnsiTheme="minorHAnsi" w:cstheme="minorHAnsi"/>
          <w:color w:val="000000" w:themeColor="text1"/>
        </w:rPr>
        <w:t>w zakresie</w:t>
      </w:r>
      <w:bookmarkEnd w:id="416"/>
      <w:r w:rsidRPr="00433679">
        <w:rPr>
          <w:rFonts w:asciiTheme="minorHAnsi" w:hAnsiTheme="minorHAnsi" w:cstheme="minorHAnsi"/>
          <w:color w:val="000000" w:themeColor="text1"/>
        </w:rPr>
        <w:t xml:space="preserve"> Etapu I lub Harmonogramem </w:t>
      </w:r>
      <w:r w:rsidR="007D3389" w:rsidRPr="00433679">
        <w:rPr>
          <w:rFonts w:asciiTheme="minorHAnsi" w:hAnsiTheme="minorHAnsi" w:cstheme="minorHAnsi"/>
          <w:color w:val="000000" w:themeColor="text1"/>
        </w:rPr>
        <w:t>Prac</w:t>
      </w:r>
      <w:r w:rsidRPr="00433679">
        <w:rPr>
          <w:rFonts w:asciiTheme="minorHAnsi" w:hAnsiTheme="minorHAnsi" w:cstheme="minorHAnsi"/>
          <w:color w:val="000000" w:themeColor="text1"/>
        </w:rPr>
        <w:t xml:space="preserve"> w zakresie Etapu II, zarówno w siedzibie Wykonawcy jak i miejscu prowadzenia Prac B+R, niezależnie od tego czy dysponentem tego miejsca jest Wykonawca lub Podwykonawca. Kontrola obejmuje w szczególności weryfikację realizacji Prac B+R.</w:t>
      </w:r>
    </w:p>
    <w:p w14:paraId="1C87BA2E" w14:textId="69D1AC22" w:rsidR="00CB14F5" w:rsidRPr="00433679" w:rsidRDefault="00CB14F5" w:rsidP="00433679">
      <w:pPr>
        <w:pStyle w:val="Akapitzlist"/>
        <w:numPr>
          <w:ilvl w:val="0"/>
          <w:numId w:val="28"/>
        </w:numPr>
        <w:spacing w:before="60" w:after="60"/>
        <w:ind w:left="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 przypadku zamiaru skorzystania z uprawnienia wskazanego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_Ref479975533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§1</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przez NCBR, NCBR zawiadomi Wykonawcę w formie pisemnej lub elektronicznej o planowanej kontroli z wyprzedzeniem wynoszącym co najmniej 5 Dni Roboczych.</w:t>
      </w:r>
    </w:p>
    <w:p w14:paraId="1DFE37C0" w14:textId="77777777" w:rsidR="00CB14F5" w:rsidRPr="00433679" w:rsidRDefault="00CB14F5" w:rsidP="00433679">
      <w:pPr>
        <w:pStyle w:val="Akapitzlist"/>
        <w:numPr>
          <w:ilvl w:val="0"/>
          <w:numId w:val="28"/>
        </w:numPr>
        <w:spacing w:before="60" w:after="60"/>
        <w:ind w:left="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Kontrola obejmuje czynności takie jak: dostęp do dokumentacji związanej z realizacją Umowy, w tym Dokumentacją B+R i dokumentami roboczymi, które mają stać się Dokumentacją B+R, </w:t>
      </w:r>
      <w:r w:rsidRPr="00433679">
        <w:rPr>
          <w:rFonts w:asciiTheme="minorHAnsi" w:hAnsiTheme="minorHAnsi" w:cstheme="minorHAnsi"/>
          <w:color w:val="000000" w:themeColor="text1"/>
        </w:rPr>
        <w:lastRenderedPageBreak/>
        <w:t>dokumentów księgowych i ksiąg rachunkowych w zakresie związanym z Pracami B+R, zapewnienie kontaktu z członkami Zespołu Projektowego skierowanych do realizacji Przedsięwzięcia, na każde żądanie w ramach kontroli oraz dostęp do pomieszczeń w których prowadzone są Prace B+R.</w:t>
      </w:r>
    </w:p>
    <w:p w14:paraId="3CAD8DB4" w14:textId="77777777" w:rsidR="00CB14F5" w:rsidRPr="00433679" w:rsidRDefault="00CB14F5" w:rsidP="00433679">
      <w:pPr>
        <w:pStyle w:val="Akapitzlist"/>
        <w:numPr>
          <w:ilvl w:val="0"/>
          <w:numId w:val="28"/>
        </w:numPr>
        <w:spacing w:before="60" w:after="60"/>
        <w:ind w:left="426"/>
        <w:jc w:val="both"/>
        <w:rPr>
          <w:rFonts w:asciiTheme="minorHAnsi" w:hAnsiTheme="minorHAnsi" w:cstheme="minorHAnsi"/>
          <w:color w:val="000000" w:themeColor="text1"/>
        </w:rPr>
      </w:pPr>
      <w:r w:rsidRPr="00433679">
        <w:rPr>
          <w:rFonts w:asciiTheme="minorHAnsi" w:hAnsiTheme="minorHAnsi" w:cstheme="minorHAnsi"/>
          <w:color w:val="000000" w:themeColor="text1"/>
        </w:rPr>
        <w:t>Jeśli w przypadku kontroli konieczne jest przeprowadzenie szkolenia BHP lub wyposażenie osób kontrolujących w środki ochrony osobistej i strój ochronny, Wykonawca jest zobowiązany do zapewnienia na własny koszt zarówno szkolenia jak i wyposażenia osób kontrolujących.</w:t>
      </w:r>
      <w:bookmarkStart w:id="417" w:name="_Ref511378891"/>
    </w:p>
    <w:p w14:paraId="6D8655AC" w14:textId="77777777" w:rsidR="00CB14F5" w:rsidRPr="00433679" w:rsidRDefault="00CB14F5" w:rsidP="00433679">
      <w:pPr>
        <w:pStyle w:val="Nagwek1"/>
      </w:pPr>
      <w:bookmarkStart w:id="418" w:name="_Ref494891351"/>
      <w:bookmarkStart w:id="419" w:name="_Ref494891464"/>
      <w:bookmarkStart w:id="420" w:name="_Toc504994986"/>
      <w:bookmarkStart w:id="421" w:name="_Toc511371218"/>
      <w:bookmarkStart w:id="422" w:name="_Toc52745926"/>
      <w:bookmarkStart w:id="423" w:name="_Toc70340614"/>
      <w:bookmarkStart w:id="424" w:name="_Ref70341433"/>
      <w:bookmarkEnd w:id="417"/>
      <w:r w:rsidRPr="00433679">
        <w:t>OBOWIĄZEK ZACHOWANIA POUFNOŚCI</w:t>
      </w:r>
      <w:bookmarkEnd w:id="418"/>
      <w:bookmarkEnd w:id="419"/>
      <w:bookmarkEnd w:id="420"/>
      <w:bookmarkEnd w:id="421"/>
      <w:r w:rsidRPr="00433679">
        <w:t xml:space="preserve"> I DANE OSOBOWE</w:t>
      </w:r>
      <w:bookmarkEnd w:id="422"/>
      <w:bookmarkEnd w:id="423"/>
      <w:bookmarkEnd w:id="424"/>
    </w:p>
    <w:p w14:paraId="55919182" w14:textId="77777777" w:rsidR="00CB14F5" w:rsidRPr="00433679" w:rsidRDefault="00CB14F5" w:rsidP="00433679">
      <w:pPr>
        <w:pStyle w:val="Nagwek2"/>
      </w:pPr>
      <w:bookmarkStart w:id="425" w:name="_Toc504994987"/>
      <w:bookmarkStart w:id="426" w:name="_Toc511371219"/>
      <w:bookmarkStart w:id="427" w:name="_Toc52745927"/>
      <w:bookmarkStart w:id="428" w:name="_Toc70340615"/>
      <w:r w:rsidRPr="00433679">
        <w:t>[POUFNOŚĆ]</w:t>
      </w:r>
      <w:bookmarkEnd w:id="425"/>
      <w:bookmarkEnd w:id="426"/>
      <w:bookmarkEnd w:id="427"/>
      <w:bookmarkEnd w:id="428"/>
    </w:p>
    <w:p w14:paraId="4C8802F7" w14:textId="77777777" w:rsidR="00CB14F5" w:rsidRPr="00433679" w:rsidRDefault="00CB14F5" w:rsidP="00433679">
      <w:pPr>
        <w:pStyle w:val="Akapitzlist"/>
        <w:numPr>
          <w:ilvl w:val="0"/>
          <w:numId w:val="6"/>
        </w:numPr>
        <w:spacing w:before="60" w:after="60"/>
        <w:ind w:left="426" w:hanging="426"/>
        <w:jc w:val="both"/>
        <w:rPr>
          <w:rFonts w:asciiTheme="minorHAnsi" w:hAnsiTheme="minorHAnsi" w:cstheme="minorHAnsi"/>
          <w:color w:val="000000" w:themeColor="text1"/>
        </w:rPr>
      </w:pPr>
      <w:bookmarkStart w:id="429" w:name="_Ref479975533"/>
      <w:r w:rsidRPr="00433679">
        <w:rPr>
          <w:rFonts w:asciiTheme="minorHAnsi" w:hAnsiTheme="minorHAnsi" w:cstheme="minorHAnsi"/>
          <w:color w:val="000000" w:themeColor="text1"/>
        </w:rPr>
        <w:t>Strony postanawiają, że będą utrzymywać w poufności treść wszelkich Informacji Poufnych, które otrzymały lub mogą otrzymać od innej Strony Umowy i będą wykorzystywać Informacje Poufne jedynie dla celów przewidzianych w Umowie.</w:t>
      </w:r>
      <w:bookmarkEnd w:id="429"/>
    </w:p>
    <w:p w14:paraId="18E6964C" w14:textId="77777777" w:rsidR="00CB14F5" w:rsidRPr="00433679" w:rsidRDefault="00CB14F5" w:rsidP="00433679">
      <w:pPr>
        <w:pStyle w:val="Akapitzlist"/>
        <w:numPr>
          <w:ilvl w:val="0"/>
          <w:numId w:val="6"/>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Wykonawca w przypadku, gdy Informacja Poufna stanowi jego tajemnicę przedsiębiorstwa w rozumieniu Ustawy ZNK, jest zobowiązany każdorazowo zakomunikować NCBR jej wystąpienie i obecność oraz przedstawić informacje w dodatkowej wersji pozwalającej na jej ujawnienie, pod rygorem zwolnienia NCBR z uznania, że informacja nie jest tajemnicą przedsiębiorstwa.</w:t>
      </w:r>
    </w:p>
    <w:p w14:paraId="6120AFE8" w14:textId="51CA8C55" w:rsidR="00CB14F5" w:rsidRPr="00433679" w:rsidRDefault="00CB14F5" w:rsidP="00433679">
      <w:pPr>
        <w:pStyle w:val="Akapitzlist"/>
        <w:numPr>
          <w:ilvl w:val="0"/>
          <w:numId w:val="6"/>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Ujawnienie jakichkolwiek Informacji Poufnych wymaga uprzedniej pisemnej zgody drugiej Strony (forma pisemna pod rygorem nieważności) poza wyłączeniami przewidzianymi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_Ref479975535 \r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§4</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W przypadku powzięcia jakiejkolwiek wątpliwości, co do poufnego charakteru określonej informacji, Strona zamierzająca ją ujawnić zobowiązana jest do uzyskania uprzedniej pisemnej akceptacji drugiej Strony, którego przedmiotowa informacja dotyczy, na ujawnienie danej informacji lub danych (forma pisemna pod rygorem nieważności). W szczególności NCBR, za uprzednią pisemną (pod rygorem nieważności) zgodą Wykonawcy i w zakresie w niej określonym, może przekazywać Informacje Poufne określonym w zgodzie podmiotom zainteresowanym Przedsięwzięciem, w szczególności organom władzy publicznej, podmiotom zainteresowanym finansowaniem rozwoju Rozwiązania tworzonego przez Wykonawcę lub potencjalnych odbiorców Rozwiązania, a także potencjalnym odbiorcom Rozwiązania.</w:t>
      </w:r>
    </w:p>
    <w:p w14:paraId="3E09505E" w14:textId="77777777" w:rsidR="00CB14F5" w:rsidRPr="00433679" w:rsidRDefault="00CB14F5" w:rsidP="00433679">
      <w:pPr>
        <w:pStyle w:val="Akapitzlist"/>
        <w:numPr>
          <w:ilvl w:val="0"/>
          <w:numId w:val="6"/>
        </w:numPr>
        <w:spacing w:before="60" w:after="60"/>
        <w:ind w:left="426" w:hanging="426"/>
        <w:jc w:val="both"/>
        <w:rPr>
          <w:rFonts w:asciiTheme="minorHAnsi" w:hAnsiTheme="minorHAnsi" w:cstheme="minorHAnsi"/>
          <w:color w:val="000000" w:themeColor="text1"/>
        </w:rPr>
      </w:pPr>
      <w:bookmarkStart w:id="430" w:name="_Ref479975535"/>
      <w:r w:rsidRPr="00433679">
        <w:rPr>
          <w:rFonts w:asciiTheme="minorHAnsi" w:hAnsiTheme="minorHAnsi" w:cstheme="minorHAnsi"/>
          <w:color w:val="000000" w:themeColor="text1"/>
        </w:rPr>
        <w:t>Strony będą upoważnione do ujawnienia wszelkich Informacji Poufnych:</w:t>
      </w:r>
      <w:bookmarkEnd w:id="430"/>
    </w:p>
    <w:p w14:paraId="065CEE02" w14:textId="77777777" w:rsidR="00CB14F5" w:rsidRPr="00433679" w:rsidRDefault="00CB14F5" w:rsidP="00433679">
      <w:pPr>
        <w:pStyle w:val="Akapitzlist"/>
        <w:numPr>
          <w:ilvl w:val="1"/>
          <w:numId w:val="6"/>
        </w:numPr>
        <w:spacing w:before="60" w:after="60"/>
        <w:ind w:left="851" w:hanging="425"/>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pracownikom, członkom kierownictwa i dyrektorom oraz Podmiotom Powiązanym; </w:t>
      </w:r>
    </w:p>
    <w:p w14:paraId="36237D9F" w14:textId="77777777" w:rsidR="00CB14F5" w:rsidRPr="00433679" w:rsidRDefault="00CB14F5" w:rsidP="00433679">
      <w:pPr>
        <w:pStyle w:val="Akapitzlist"/>
        <w:numPr>
          <w:ilvl w:val="1"/>
          <w:numId w:val="6"/>
        </w:numPr>
        <w:spacing w:before="60" w:after="60"/>
        <w:ind w:left="851" w:hanging="425"/>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audytorom i doradcom prawnym; </w:t>
      </w:r>
    </w:p>
    <w:p w14:paraId="0A970DC3" w14:textId="77777777" w:rsidR="00CB14F5" w:rsidRPr="00433679" w:rsidRDefault="00CB14F5" w:rsidP="00433679">
      <w:pPr>
        <w:pStyle w:val="Akapitzlist"/>
        <w:numPr>
          <w:ilvl w:val="1"/>
          <w:numId w:val="6"/>
        </w:numPr>
        <w:spacing w:before="60" w:after="60"/>
        <w:ind w:left="851" w:hanging="425"/>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innym osobom trzecim, które zobowiązały się w formie pisemnej (pod rygorem nieważności) wobec nich do zachowania poufności informacji, jakie mogą otrzymać; oraz </w:t>
      </w:r>
    </w:p>
    <w:p w14:paraId="5FF7B2E0" w14:textId="77777777" w:rsidR="00CB14F5" w:rsidRPr="00433679" w:rsidRDefault="00CB14F5" w:rsidP="00433679">
      <w:pPr>
        <w:pStyle w:val="Akapitzlist"/>
        <w:numPr>
          <w:ilvl w:val="1"/>
          <w:numId w:val="6"/>
        </w:numPr>
        <w:spacing w:before="60" w:after="60"/>
        <w:ind w:left="851" w:hanging="425"/>
        <w:jc w:val="both"/>
        <w:rPr>
          <w:rFonts w:asciiTheme="minorHAnsi" w:hAnsiTheme="minorHAnsi" w:cstheme="minorHAnsi"/>
          <w:color w:val="000000" w:themeColor="text1"/>
        </w:rPr>
      </w:pPr>
      <w:r w:rsidRPr="00433679">
        <w:rPr>
          <w:rFonts w:asciiTheme="minorHAnsi" w:hAnsiTheme="minorHAnsi" w:cstheme="minorHAnsi"/>
          <w:color w:val="000000" w:themeColor="text1"/>
        </w:rPr>
        <w:t>właściwym organom na podstawie i w granicach określonych w powszechnie obowiązujących przepisach prawa, w szczególności, jeśli Informacja Poufna stanowi Informację Publiczną,</w:t>
      </w:r>
    </w:p>
    <w:p w14:paraId="65EDB664" w14:textId="4D0D713A" w:rsidR="00D76AE2" w:rsidRPr="00433679" w:rsidRDefault="00CB14F5" w:rsidP="00433679">
      <w:pPr>
        <w:pStyle w:val="Akapitzlist"/>
        <w:numPr>
          <w:ilvl w:val="1"/>
          <w:numId w:val="6"/>
        </w:numPr>
        <w:spacing w:before="60" w:after="60"/>
        <w:ind w:left="851" w:hanging="425"/>
        <w:jc w:val="both"/>
        <w:rPr>
          <w:rFonts w:asciiTheme="minorHAnsi" w:hAnsiTheme="minorHAnsi" w:cstheme="minorHAnsi"/>
          <w:color w:val="000000" w:themeColor="text1"/>
        </w:rPr>
      </w:pPr>
      <w:bookmarkStart w:id="431" w:name="_Hlk57783390"/>
      <w:r w:rsidRPr="00433679">
        <w:rPr>
          <w:rFonts w:asciiTheme="minorHAnsi" w:hAnsiTheme="minorHAnsi" w:cstheme="minorHAnsi"/>
          <w:color w:val="000000" w:themeColor="text1"/>
        </w:rPr>
        <w:t>Partnerowi Strategicznemu,</w:t>
      </w:r>
    </w:p>
    <w:p w14:paraId="17BDA373" w14:textId="1C22E1C9" w:rsidR="00B3245A" w:rsidRPr="00433679" w:rsidRDefault="00B3245A" w:rsidP="00433679">
      <w:pPr>
        <w:pStyle w:val="Akapitzlist"/>
        <w:numPr>
          <w:ilvl w:val="1"/>
          <w:numId w:val="6"/>
        </w:numPr>
        <w:spacing w:before="60" w:after="60"/>
        <w:ind w:left="851" w:hanging="425"/>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Uczestnikowi Przedsięwzięcia tworzącemu Demonstrator </w:t>
      </w:r>
      <w:r w:rsidR="001D39FB" w:rsidRPr="00433679">
        <w:rPr>
          <w:rFonts w:asciiTheme="minorHAnsi" w:hAnsiTheme="minorHAnsi" w:cstheme="minorHAnsi"/>
          <w:color w:val="000000" w:themeColor="text1"/>
        </w:rPr>
        <w:t xml:space="preserve">Baterii lub Demonstrator </w:t>
      </w:r>
      <w:r w:rsidRPr="00433679">
        <w:rPr>
          <w:rFonts w:asciiTheme="minorHAnsi" w:hAnsiTheme="minorHAnsi" w:cstheme="minorHAnsi"/>
          <w:color w:val="000000" w:themeColor="text1"/>
        </w:rPr>
        <w:t>Systemu – w razie skorzystania przez NCBR z prawa opcji</w:t>
      </w:r>
      <w:r w:rsidR="004A6AF3" w:rsidRPr="00433679">
        <w:rPr>
          <w:rFonts w:asciiTheme="minorHAnsi" w:hAnsiTheme="minorHAnsi" w:cstheme="minorHAnsi"/>
          <w:color w:val="000000" w:themeColor="text1"/>
        </w:rPr>
        <w:t xml:space="preserve">, lecz </w:t>
      </w:r>
      <w:r w:rsidRPr="00433679">
        <w:rPr>
          <w:rFonts w:asciiTheme="minorHAnsi" w:hAnsiTheme="minorHAnsi" w:cstheme="minorHAnsi"/>
          <w:color w:val="000000" w:themeColor="text1"/>
        </w:rPr>
        <w:t xml:space="preserve">w zakresie </w:t>
      </w:r>
      <w:r w:rsidR="004A6AF3" w:rsidRPr="00433679">
        <w:rPr>
          <w:rFonts w:asciiTheme="minorHAnsi" w:hAnsiTheme="minorHAnsi" w:cstheme="minorHAnsi"/>
          <w:color w:val="000000" w:themeColor="text1"/>
        </w:rPr>
        <w:t xml:space="preserve">ograniczonym do informacji niezbędnych </w:t>
      </w:r>
      <w:r w:rsidRPr="00433679">
        <w:rPr>
          <w:rFonts w:asciiTheme="minorHAnsi" w:hAnsiTheme="minorHAnsi" w:cstheme="minorHAnsi"/>
          <w:color w:val="000000" w:themeColor="text1"/>
        </w:rPr>
        <w:t>dla przygotowania integracji Demonstratora Baterii w Demonstratorze Systemu,</w:t>
      </w:r>
    </w:p>
    <w:bookmarkEnd w:id="431"/>
    <w:p w14:paraId="688A04AE" w14:textId="77777777" w:rsidR="00CB14F5" w:rsidRPr="00433679" w:rsidRDefault="00CB14F5" w:rsidP="00433679">
      <w:pPr>
        <w:spacing w:before="60" w:after="60"/>
        <w:ind w:left="426"/>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pod warunkiem, że ograniczą ujawnienie Informacji Poufnych do możliwie minimalnego zakresu i w każdym przypadku podejmą wszelkie niezbędne starania, w celu zapobiegnięcia ujawnienia Informacji Poufnych osobom niepowołanym i do wiadomości publicznej w zakresie większym niż jest to wymagane przepisami prawa.</w:t>
      </w:r>
    </w:p>
    <w:p w14:paraId="735DB96A" w14:textId="77777777" w:rsidR="00D76AE2" w:rsidRPr="00433679" w:rsidRDefault="00CB14F5" w:rsidP="00433679">
      <w:pPr>
        <w:spacing w:before="60" w:after="60"/>
        <w:ind w:left="426"/>
        <w:contextualSpacing/>
        <w:jc w:val="both"/>
        <w:rPr>
          <w:rFonts w:asciiTheme="minorHAnsi" w:hAnsiTheme="minorHAnsi" w:cstheme="minorHAnsi"/>
          <w:color w:val="000000" w:themeColor="text1"/>
        </w:rPr>
      </w:pPr>
      <w:bookmarkStart w:id="432" w:name="_Hlk62207186"/>
      <w:r w:rsidRPr="00433679">
        <w:rPr>
          <w:rFonts w:asciiTheme="minorHAnsi" w:hAnsiTheme="minorHAnsi" w:cstheme="minorHAnsi"/>
          <w:color w:val="000000" w:themeColor="text1"/>
        </w:rPr>
        <w:t xml:space="preserve">Dodatkowo NCBR jest uprawniony do ujawniania, bez ograniczeń co do środków, miejsca i czasu ujawnienia, w szczególności w szeroko rozumianej domenie publicznej, bez konieczności uzyskiwania zgody Wykonawcy, wartości parametrów stanowiących bezpośrednio podstawę dla </w:t>
      </w:r>
      <w:r w:rsidRPr="00433679">
        <w:rPr>
          <w:rFonts w:asciiTheme="minorHAnsi" w:hAnsiTheme="minorHAnsi" w:cstheme="minorHAnsi"/>
          <w:color w:val="000000" w:themeColor="text1"/>
        </w:rPr>
        <w:lastRenderedPageBreak/>
        <w:t>obliczenia wyniku punktowego Wykonawcy w ramach oceny Wyników Prac Etapu pod względem merytorycznym, w zakresie określonym w Załączniku nr 5 do Regulaminu.</w:t>
      </w:r>
      <w:bookmarkEnd w:id="432"/>
    </w:p>
    <w:p w14:paraId="5A3215AA" w14:textId="117BA299" w:rsidR="00D76AE2" w:rsidRPr="00433679" w:rsidRDefault="00D76AE2" w:rsidP="00433679">
      <w:pPr>
        <w:spacing w:before="60" w:after="60"/>
        <w:ind w:left="426"/>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Wykonawca jest uprawniony do ujawnienia bez konieczności uzyskiwania zgody NCBR Informacji Poufnych na warunkach i w przypadku określonym w </w:t>
      </w:r>
      <w:r w:rsidR="009324D5" w:rsidRPr="00433679">
        <w:rPr>
          <w:rFonts w:asciiTheme="minorHAnsi" w:hAnsiTheme="minorHAnsi" w:cstheme="minorHAnsi"/>
          <w:color w:val="000000" w:themeColor="text1"/>
        </w:rPr>
        <w:fldChar w:fldCharType="begin"/>
      </w:r>
      <w:r w:rsidR="009324D5" w:rsidRPr="00433679">
        <w:rPr>
          <w:rFonts w:asciiTheme="minorHAnsi" w:hAnsiTheme="minorHAnsi" w:cstheme="minorHAnsi"/>
          <w:color w:val="000000" w:themeColor="text1"/>
        </w:rPr>
        <w:instrText xml:space="preserve"> REF _Ref69139558 \n \h </w:instrText>
      </w:r>
      <w:r w:rsidR="0090300A" w:rsidRPr="00433679">
        <w:rPr>
          <w:rFonts w:asciiTheme="minorHAnsi" w:hAnsiTheme="minorHAnsi" w:cstheme="minorHAnsi"/>
          <w:color w:val="000000" w:themeColor="text1"/>
        </w:rPr>
        <w:instrText xml:space="preserve"> \* MERGEFORMAT </w:instrText>
      </w:r>
      <w:r w:rsidR="009324D5" w:rsidRPr="00433679">
        <w:rPr>
          <w:rFonts w:asciiTheme="minorHAnsi" w:hAnsiTheme="minorHAnsi" w:cstheme="minorHAnsi"/>
          <w:color w:val="000000" w:themeColor="text1"/>
        </w:rPr>
      </w:r>
      <w:r w:rsidR="009324D5" w:rsidRPr="00433679">
        <w:rPr>
          <w:rFonts w:asciiTheme="minorHAnsi" w:hAnsiTheme="minorHAnsi" w:cstheme="minorHAnsi"/>
          <w:color w:val="000000" w:themeColor="text1"/>
        </w:rPr>
        <w:fldChar w:fldCharType="separate"/>
      </w:r>
      <w:r w:rsidR="0071785C" w:rsidRPr="00433679">
        <w:rPr>
          <w:rFonts w:asciiTheme="minorHAnsi" w:hAnsiTheme="minorHAnsi" w:cstheme="minorHAnsi"/>
          <w:color w:val="000000" w:themeColor="text1"/>
        </w:rPr>
        <w:t>ART. 27</w:t>
      </w:r>
      <w:r w:rsidR="009324D5" w:rsidRPr="00433679">
        <w:rPr>
          <w:rFonts w:asciiTheme="minorHAnsi" w:hAnsiTheme="minorHAnsi" w:cstheme="minorHAnsi"/>
          <w:color w:val="000000" w:themeColor="text1"/>
        </w:rPr>
        <w:fldChar w:fldCharType="end"/>
      </w:r>
      <w:r w:rsidR="009324D5" w:rsidRPr="00433679">
        <w:rPr>
          <w:rFonts w:asciiTheme="minorHAnsi" w:hAnsiTheme="minorHAnsi" w:cstheme="minorHAnsi"/>
          <w:color w:val="000000" w:themeColor="text1"/>
        </w:rPr>
        <w:t xml:space="preserve"> </w:t>
      </w:r>
      <w:r w:rsidR="009324D5" w:rsidRPr="00433679">
        <w:rPr>
          <w:rFonts w:asciiTheme="minorHAnsi" w:hAnsiTheme="minorHAnsi" w:cstheme="minorHAnsi"/>
          <w:color w:val="000000" w:themeColor="text1"/>
        </w:rPr>
        <w:fldChar w:fldCharType="begin"/>
      </w:r>
      <w:r w:rsidR="009324D5" w:rsidRPr="00433679">
        <w:rPr>
          <w:rFonts w:asciiTheme="minorHAnsi" w:hAnsiTheme="minorHAnsi" w:cstheme="minorHAnsi"/>
          <w:color w:val="000000" w:themeColor="text1"/>
        </w:rPr>
        <w:instrText xml:space="preserve"> REF _Ref70340392 \n \h </w:instrText>
      </w:r>
      <w:r w:rsidR="0090300A" w:rsidRPr="00433679">
        <w:rPr>
          <w:rFonts w:asciiTheme="minorHAnsi" w:hAnsiTheme="minorHAnsi" w:cstheme="minorHAnsi"/>
          <w:color w:val="000000" w:themeColor="text1"/>
        </w:rPr>
        <w:instrText xml:space="preserve"> \* MERGEFORMAT </w:instrText>
      </w:r>
      <w:r w:rsidR="009324D5" w:rsidRPr="00433679">
        <w:rPr>
          <w:rFonts w:asciiTheme="minorHAnsi" w:hAnsiTheme="minorHAnsi" w:cstheme="minorHAnsi"/>
          <w:color w:val="000000" w:themeColor="text1"/>
        </w:rPr>
      </w:r>
      <w:r w:rsidR="009324D5" w:rsidRPr="00433679">
        <w:rPr>
          <w:rFonts w:asciiTheme="minorHAnsi" w:hAnsiTheme="minorHAnsi" w:cstheme="minorHAnsi"/>
          <w:color w:val="000000" w:themeColor="text1"/>
        </w:rPr>
        <w:fldChar w:fldCharType="separate"/>
      </w:r>
      <w:r w:rsidR="0071785C" w:rsidRPr="00433679">
        <w:rPr>
          <w:rFonts w:asciiTheme="minorHAnsi" w:hAnsiTheme="minorHAnsi" w:cstheme="minorHAnsi"/>
          <w:color w:val="000000" w:themeColor="text1"/>
        </w:rPr>
        <w:t>§7</w:t>
      </w:r>
      <w:r w:rsidR="009324D5" w:rsidRPr="00433679">
        <w:rPr>
          <w:rFonts w:asciiTheme="minorHAnsi" w:hAnsiTheme="minorHAnsi" w:cstheme="minorHAnsi"/>
          <w:color w:val="000000" w:themeColor="text1"/>
        </w:rPr>
        <w:fldChar w:fldCharType="end"/>
      </w:r>
      <w:r w:rsidR="009324D5"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zdanie drugie.</w:t>
      </w:r>
    </w:p>
    <w:p w14:paraId="375E229E" w14:textId="72515644" w:rsidR="00CB14F5" w:rsidRPr="00433679" w:rsidRDefault="00CB14F5" w:rsidP="00433679">
      <w:pPr>
        <w:pStyle w:val="Akapitzlist"/>
        <w:numPr>
          <w:ilvl w:val="0"/>
          <w:numId w:val="6"/>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Postanowienia niniejszego rozdziału </w:t>
      </w:r>
      <w:r w:rsidR="00D76AE2" w:rsidRPr="00433679">
        <w:rPr>
          <w:rFonts w:asciiTheme="minorHAnsi" w:hAnsiTheme="minorHAnsi" w:cstheme="minorHAnsi"/>
          <w:color w:val="000000" w:themeColor="text1"/>
        </w:rPr>
        <w:t xml:space="preserve">trwają przez okres 10 lat od dnia </w:t>
      </w:r>
      <w:r w:rsidR="005422CF" w:rsidRPr="00433679">
        <w:rPr>
          <w:rFonts w:asciiTheme="minorHAnsi" w:hAnsiTheme="minorHAnsi" w:cstheme="minorHAnsi"/>
          <w:color w:val="000000" w:themeColor="text1"/>
        </w:rPr>
        <w:t>zawarcia Umowy</w:t>
      </w:r>
      <w:r w:rsidRPr="00433679">
        <w:rPr>
          <w:rFonts w:asciiTheme="minorHAnsi" w:hAnsiTheme="minorHAnsi" w:cstheme="minorHAnsi"/>
          <w:color w:val="000000" w:themeColor="text1"/>
        </w:rPr>
        <w:t>.</w:t>
      </w:r>
    </w:p>
    <w:p w14:paraId="3162CB0F" w14:textId="77777777" w:rsidR="00CB14F5" w:rsidRPr="00433679" w:rsidRDefault="00CB14F5" w:rsidP="00433679">
      <w:pPr>
        <w:numPr>
          <w:ilvl w:val="0"/>
          <w:numId w:val="6"/>
        </w:numPr>
        <w:spacing w:before="60" w:after="60"/>
        <w:ind w:left="426"/>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Strony oświadczają, iż w związku z przetwarzaniem danych osobowych w ramach wykonywania Umowy realizują obowiązki określone w przepisach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r., dalej: RODO) oraz wydanymi na jego podstawie krajowymi przepisami z zakresu ochrony danych osobowych.</w:t>
      </w:r>
    </w:p>
    <w:p w14:paraId="3614D91D" w14:textId="77777777" w:rsidR="00CB14F5" w:rsidRPr="00433679" w:rsidRDefault="00CB14F5" w:rsidP="00433679">
      <w:pPr>
        <w:numPr>
          <w:ilvl w:val="0"/>
          <w:numId w:val="6"/>
        </w:numPr>
        <w:spacing w:before="60" w:after="60"/>
        <w:ind w:left="426"/>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Szczegółowe obowiązki Stron w związku z przetwarzaniem danych osobowych w ramach wykonywania Umowy określono w Załączniku nr 4 do Umowy.</w:t>
      </w:r>
    </w:p>
    <w:p w14:paraId="58D9FF22" w14:textId="77777777" w:rsidR="00CB14F5" w:rsidRPr="00433679" w:rsidRDefault="00CB14F5" w:rsidP="00433679">
      <w:pPr>
        <w:numPr>
          <w:ilvl w:val="0"/>
          <w:numId w:val="6"/>
        </w:numPr>
        <w:spacing w:before="60" w:after="60"/>
        <w:ind w:left="426"/>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Postanowienia niniejszego Rozdziału nie dotyczą informacji, które zostały ujawnione w trakcie realizacji obowiązków związanych z demonstracją technologii i określonych w Załączniku nr 6 do Regulaminu. Wykonawca potwierdza, że godzi się na to, że w ramach realizacji wskazanych obowiązków może dojść do ujawnienia osobom trzecim pewnych informacji, które stanowią Informacje Poufne w rozumieniu niniejszego Rozdziału.</w:t>
      </w:r>
    </w:p>
    <w:p w14:paraId="0ED4B747" w14:textId="77777777" w:rsidR="00CB14F5" w:rsidRPr="00433679" w:rsidRDefault="00CB14F5" w:rsidP="00433679">
      <w:pPr>
        <w:pStyle w:val="Nagwek1"/>
      </w:pPr>
      <w:bookmarkStart w:id="433" w:name="_Ref493309957"/>
      <w:bookmarkStart w:id="434" w:name="_Ref493314700"/>
      <w:bookmarkStart w:id="435" w:name="_Toc504994988"/>
      <w:bookmarkStart w:id="436" w:name="_Toc511371220"/>
      <w:bookmarkStart w:id="437" w:name="_Toc52745928"/>
      <w:bookmarkStart w:id="438" w:name="_Toc70340616"/>
      <w:r w:rsidRPr="00433679">
        <w:t>PRZENIESIENIE PRAW LUB OBOWIĄZKÓW</w:t>
      </w:r>
      <w:bookmarkEnd w:id="433"/>
      <w:bookmarkEnd w:id="434"/>
      <w:bookmarkEnd w:id="435"/>
      <w:bookmarkEnd w:id="436"/>
      <w:bookmarkEnd w:id="437"/>
      <w:bookmarkEnd w:id="438"/>
    </w:p>
    <w:p w14:paraId="1187EA2D" w14:textId="77777777" w:rsidR="00CB14F5" w:rsidRPr="00433679" w:rsidRDefault="00CB14F5" w:rsidP="00433679">
      <w:pPr>
        <w:pStyle w:val="Nagwek2"/>
      </w:pPr>
      <w:bookmarkStart w:id="439" w:name="_Ref493859754"/>
      <w:bookmarkStart w:id="440" w:name="_Ref493860286"/>
      <w:bookmarkStart w:id="441" w:name="_Toc504994989"/>
      <w:bookmarkStart w:id="442" w:name="_Toc511371221"/>
      <w:bookmarkStart w:id="443" w:name="_Toc52745929"/>
      <w:bookmarkStart w:id="444" w:name="_Toc70340617"/>
      <w:r w:rsidRPr="00433679">
        <w:t>[PRZENIESIENIE PRAW LUB OBOWIĄZKÓW]</w:t>
      </w:r>
      <w:bookmarkEnd w:id="439"/>
      <w:bookmarkEnd w:id="440"/>
      <w:bookmarkEnd w:id="441"/>
      <w:bookmarkEnd w:id="442"/>
      <w:bookmarkEnd w:id="443"/>
      <w:bookmarkEnd w:id="444"/>
    </w:p>
    <w:p w14:paraId="262F697C" w14:textId="77777777" w:rsidR="00CB14F5" w:rsidRPr="00433679" w:rsidRDefault="00CB14F5" w:rsidP="00433679">
      <w:pPr>
        <w:pStyle w:val="Akapitzlist"/>
        <w:numPr>
          <w:ilvl w:val="6"/>
          <w:numId w:val="14"/>
        </w:numPr>
        <w:spacing w:before="60" w:after="60"/>
        <w:ind w:left="426"/>
        <w:jc w:val="both"/>
        <w:rPr>
          <w:rFonts w:asciiTheme="minorHAnsi" w:hAnsiTheme="minorHAnsi" w:cstheme="minorHAnsi"/>
          <w:color w:val="000000" w:themeColor="text1"/>
        </w:rPr>
      </w:pPr>
      <w:bookmarkStart w:id="445" w:name="_Ref493859736"/>
      <w:r w:rsidRPr="00433679">
        <w:rPr>
          <w:rFonts w:asciiTheme="minorHAnsi" w:hAnsiTheme="minorHAnsi" w:cstheme="minorHAnsi"/>
          <w:color w:val="000000" w:themeColor="text1"/>
        </w:rPr>
        <w:t xml:space="preserve">Żadna ze Stron nie ma prawa do dokonania przeniesienia praw lub obowiązków wynikających z Umowy, bez uzyskania uprzedniej pisemnej (pod rygorem nieważności) zgody </w:t>
      </w:r>
      <w:bookmarkEnd w:id="445"/>
      <w:r w:rsidRPr="00433679">
        <w:rPr>
          <w:rFonts w:asciiTheme="minorHAnsi" w:hAnsiTheme="minorHAnsi" w:cstheme="minorHAnsi"/>
          <w:color w:val="000000" w:themeColor="text1"/>
        </w:rPr>
        <w:t>drugiej Strony, z zastrzeżeniem paragrafu kolejnego.</w:t>
      </w:r>
    </w:p>
    <w:p w14:paraId="03EE892D" w14:textId="77777777" w:rsidR="00CB14F5" w:rsidRPr="00433679" w:rsidRDefault="00CB14F5" w:rsidP="00433679">
      <w:pPr>
        <w:pStyle w:val="Akapitzlist"/>
        <w:numPr>
          <w:ilvl w:val="6"/>
          <w:numId w:val="14"/>
        </w:numPr>
        <w:spacing w:before="60" w:after="60"/>
        <w:ind w:left="426"/>
        <w:jc w:val="both"/>
        <w:rPr>
          <w:rFonts w:asciiTheme="minorHAnsi" w:hAnsiTheme="minorHAnsi" w:cstheme="minorHAnsi"/>
          <w:color w:val="000000" w:themeColor="text1"/>
        </w:rPr>
      </w:pPr>
      <w:r w:rsidRPr="00433679">
        <w:rPr>
          <w:rFonts w:asciiTheme="minorHAnsi" w:hAnsiTheme="minorHAnsi" w:cstheme="minorHAnsi"/>
          <w:color w:val="000000" w:themeColor="text1"/>
        </w:rPr>
        <w:t>NCBR jest uprawnione do dokonania przeniesienia części praw lub obowiązków wynikających z Umowy, na Partnera Strategicznego, bez konieczności uzyskiwania odrębnej zgody Wykonawcy.</w:t>
      </w:r>
    </w:p>
    <w:p w14:paraId="71112FA1" w14:textId="77777777" w:rsidR="00CB14F5" w:rsidRPr="00433679" w:rsidRDefault="00CB14F5" w:rsidP="00433679">
      <w:pPr>
        <w:pStyle w:val="Akapitzlist"/>
        <w:spacing w:before="60" w:after="60"/>
        <w:ind w:left="426"/>
        <w:jc w:val="both"/>
        <w:rPr>
          <w:rFonts w:asciiTheme="minorHAnsi" w:hAnsiTheme="minorHAnsi" w:cstheme="minorHAnsi"/>
          <w:color w:val="000000" w:themeColor="text1"/>
        </w:rPr>
      </w:pPr>
    </w:p>
    <w:p w14:paraId="3B5D1ABD" w14:textId="77777777" w:rsidR="00CB14F5" w:rsidRPr="00433679" w:rsidRDefault="00CB14F5" w:rsidP="00433679">
      <w:pPr>
        <w:pStyle w:val="Nagwek1"/>
      </w:pPr>
      <w:bookmarkStart w:id="446" w:name="_Toc504994990"/>
      <w:bookmarkStart w:id="447" w:name="_Toc511371222"/>
      <w:bookmarkStart w:id="448" w:name="_Ref43121956"/>
      <w:bookmarkStart w:id="449" w:name="_Toc52745930"/>
      <w:bookmarkStart w:id="450" w:name="_Toc70340618"/>
      <w:r w:rsidRPr="00433679">
        <w:t>WYGAŚNIĘCIE, ODSTĄPIENIE I WYPOWIEDZENIE UMOWY</w:t>
      </w:r>
      <w:bookmarkEnd w:id="446"/>
      <w:bookmarkEnd w:id="447"/>
      <w:bookmarkEnd w:id="448"/>
      <w:bookmarkEnd w:id="449"/>
      <w:bookmarkEnd w:id="450"/>
    </w:p>
    <w:p w14:paraId="7DD7AA2F" w14:textId="77777777" w:rsidR="00CB14F5" w:rsidRPr="00433679" w:rsidRDefault="00CB14F5" w:rsidP="00433679">
      <w:pPr>
        <w:pStyle w:val="Nagwek2"/>
      </w:pPr>
      <w:bookmarkStart w:id="451" w:name="_Ref494449237"/>
      <w:bookmarkStart w:id="452" w:name="_Toc504994991"/>
      <w:bookmarkStart w:id="453" w:name="_Toc511371223"/>
      <w:bookmarkStart w:id="454" w:name="_Toc52745931"/>
      <w:bookmarkStart w:id="455" w:name="_Toc70340619"/>
      <w:r w:rsidRPr="00433679">
        <w:t>[WYGAŚNIĘCIE UMOWY]</w:t>
      </w:r>
      <w:bookmarkEnd w:id="451"/>
      <w:bookmarkEnd w:id="452"/>
      <w:bookmarkEnd w:id="453"/>
      <w:bookmarkEnd w:id="454"/>
      <w:bookmarkEnd w:id="455"/>
    </w:p>
    <w:p w14:paraId="55A8D1FF" w14:textId="214EE2A7" w:rsidR="00CB14F5" w:rsidRPr="00433679" w:rsidRDefault="00CB14F5" w:rsidP="00433679">
      <w:pPr>
        <w:numPr>
          <w:ilvl w:val="0"/>
          <w:numId w:val="16"/>
        </w:numPr>
        <w:spacing w:before="60" w:after="60"/>
        <w:ind w:left="426" w:hanging="426"/>
        <w:contextualSpacing/>
        <w:jc w:val="both"/>
        <w:rPr>
          <w:rFonts w:asciiTheme="minorHAnsi" w:hAnsiTheme="minorHAnsi" w:cstheme="minorHAnsi"/>
          <w:color w:val="000000" w:themeColor="text1"/>
        </w:rPr>
      </w:pPr>
      <w:bookmarkStart w:id="456" w:name="_Ref494863561"/>
      <w:bookmarkStart w:id="457" w:name="_Hlk495047801"/>
      <w:r w:rsidRPr="00433679">
        <w:rPr>
          <w:rFonts w:asciiTheme="minorHAnsi" w:hAnsiTheme="minorHAnsi" w:cstheme="minorHAnsi"/>
          <w:color w:val="000000" w:themeColor="text1"/>
        </w:rPr>
        <w:t>Umowa jest zawarta na czas określony realizacji Prac B+R zgodnie z Harmonogramem Przedsięwzięcia</w:t>
      </w:r>
      <w:bookmarkStart w:id="458" w:name="_Hlk64451815"/>
      <w:r w:rsidRPr="00433679">
        <w:rPr>
          <w:rFonts w:asciiTheme="minorHAnsi" w:hAnsiTheme="minorHAnsi" w:cstheme="minorHAnsi"/>
          <w:color w:val="000000" w:themeColor="text1"/>
        </w:rPr>
        <w:t xml:space="preserve"> oraz realizacji innych zobowiązań wynikających z Umowy, nie dłużej jednak niż do dnia, w którym upływa 15 lat od dnia od dnia zakończenia Etapu I (publikacji Listy Rankingowej w ramach Selekcji Etapu I)</w:t>
      </w:r>
      <w:bookmarkEnd w:id="458"/>
      <w:r w:rsidRPr="00433679">
        <w:rPr>
          <w:rFonts w:asciiTheme="minorHAnsi" w:hAnsiTheme="minorHAnsi" w:cstheme="minorHAnsi"/>
          <w:color w:val="000000" w:themeColor="text1"/>
        </w:rPr>
        <w:t>.</w:t>
      </w:r>
    </w:p>
    <w:p w14:paraId="488D0678" w14:textId="78601B0B" w:rsidR="00CB14F5" w:rsidRPr="00433679" w:rsidRDefault="00CB14F5" w:rsidP="00433679">
      <w:pPr>
        <w:numPr>
          <w:ilvl w:val="0"/>
          <w:numId w:val="16"/>
        </w:numPr>
        <w:spacing w:before="60" w:after="60"/>
        <w:ind w:left="426" w:hanging="426"/>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Umowa, z zastrzeżeniem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_Ref494449237 \r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36</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_Ref52799527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§3</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i §4, wygasa:</w:t>
      </w:r>
      <w:bookmarkEnd w:id="456"/>
    </w:p>
    <w:bookmarkEnd w:id="457"/>
    <w:p w14:paraId="653DF379" w14:textId="5887DBB7" w:rsidR="00CB14F5" w:rsidRPr="00433679" w:rsidRDefault="00CB14F5" w:rsidP="00433679">
      <w:pPr>
        <w:pStyle w:val="Akapitzlist"/>
        <w:numPr>
          <w:ilvl w:val="2"/>
          <w:numId w:val="2"/>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w przypadku i z dniem uzyskania przez Wykonawcę Wyniku Pozytywnego (bez Dopuszczenia do Etapu</w:t>
      </w:r>
      <w:r w:rsidR="00F01A19" w:rsidRPr="00433679">
        <w:rPr>
          <w:rFonts w:asciiTheme="minorHAnsi" w:hAnsiTheme="minorHAnsi" w:cstheme="minorHAnsi"/>
          <w:color w:val="000000" w:themeColor="text1"/>
        </w:rPr>
        <w:t xml:space="preserve"> II</w:t>
      </w:r>
      <w:r w:rsidRPr="00433679">
        <w:rPr>
          <w:rFonts w:asciiTheme="minorHAnsi" w:hAnsiTheme="minorHAnsi" w:cstheme="minorHAnsi"/>
          <w:color w:val="000000" w:themeColor="text1"/>
        </w:rPr>
        <w:t xml:space="preserve">), tj. z dniem </w:t>
      </w:r>
      <w:r w:rsidR="006E05C0" w:rsidRPr="00433679">
        <w:rPr>
          <w:rFonts w:asciiTheme="minorHAnsi" w:hAnsiTheme="minorHAnsi" w:cstheme="minorHAnsi"/>
          <w:color w:val="000000" w:themeColor="text1"/>
        </w:rPr>
        <w:t xml:space="preserve">opublikowania </w:t>
      </w:r>
      <w:r w:rsidRPr="00433679">
        <w:rPr>
          <w:rFonts w:asciiTheme="minorHAnsi" w:hAnsiTheme="minorHAnsi" w:cstheme="minorHAnsi"/>
          <w:color w:val="000000" w:themeColor="text1"/>
        </w:rPr>
        <w:t>właściwej Listy Rankingowej danego Etapu;</w:t>
      </w:r>
    </w:p>
    <w:p w14:paraId="14B2468C" w14:textId="4412B3D9" w:rsidR="00CB14F5" w:rsidRPr="00433679" w:rsidRDefault="00CB14F5" w:rsidP="00433679">
      <w:pPr>
        <w:pStyle w:val="Akapitzlist"/>
        <w:numPr>
          <w:ilvl w:val="2"/>
          <w:numId w:val="2"/>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z chwilą wypłaty wynagrodzenia w ramach Etapu II;</w:t>
      </w:r>
    </w:p>
    <w:p w14:paraId="16491751" w14:textId="77777777" w:rsidR="00CB14F5" w:rsidRPr="00433679" w:rsidRDefault="00CB14F5" w:rsidP="00433679">
      <w:pPr>
        <w:pStyle w:val="Akapitzlist"/>
        <w:numPr>
          <w:ilvl w:val="2"/>
          <w:numId w:val="2"/>
        </w:numPr>
        <w:spacing w:before="60" w:after="60"/>
        <w:ind w:left="851"/>
        <w:rPr>
          <w:rFonts w:asciiTheme="minorHAnsi" w:hAnsiTheme="minorHAnsi" w:cstheme="minorHAnsi"/>
          <w:color w:val="000000" w:themeColor="text1"/>
        </w:rPr>
      </w:pPr>
      <w:r w:rsidRPr="00433679">
        <w:rPr>
          <w:rFonts w:asciiTheme="minorHAnsi" w:hAnsiTheme="minorHAnsi" w:cstheme="minorHAnsi"/>
          <w:color w:val="000000" w:themeColor="text1"/>
        </w:rPr>
        <w:t>w innych przypadku określonych w Umowie.</w:t>
      </w:r>
    </w:p>
    <w:p w14:paraId="0D104995" w14:textId="4880D054" w:rsidR="00CB14F5" w:rsidRPr="00433679" w:rsidRDefault="00CB14F5" w:rsidP="00433679">
      <w:pPr>
        <w:numPr>
          <w:ilvl w:val="0"/>
          <w:numId w:val="16"/>
        </w:numPr>
        <w:spacing w:before="60" w:after="60"/>
        <w:ind w:left="426" w:hanging="426"/>
        <w:contextualSpacing/>
        <w:jc w:val="both"/>
        <w:rPr>
          <w:rFonts w:asciiTheme="minorHAnsi" w:hAnsiTheme="minorHAnsi" w:cstheme="minorHAnsi"/>
          <w:color w:val="000000" w:themeColor="text1"/>
        </w:rPr>
      </w:pPr>
      <w:bookmarkStart w:id="459" w:name="_Ref494449242"/>
      <w:bookmarkStart w:id="460" w:name="_Ref52799527"/>
      <w:bookmarkStart w:id="461" w:name="_Hlk497898201"/>
      <w:r w:rsidRPr="00433679">
        <w:rPr>
          <w:rFonts w:asciiTheme="minorHAnsi" w:hAnsiTheme="minorHAnsi" w:cstheme="minorHAnsi"/>
          <w:color w:val="000000" w:themeColor="text1"/>
        </w:rPr>
        <w:t>Wygaśnięcie Umowy</w:t>
      </w:r>
      <w:bookmarkStart w:id="462" w:name="_Hlk64451969"/>
      <w:r w:rsidRPr="00433679">
        <w:rPr>
          <w:rFonts w:asciiTheme="minorHAnsi" w:hAnsiTheme="minorHAnsi" w:cstheme="minorHAnsi"/>
          <w:color w:val="000000" w:themeColor="text1"/>
        </w:rPr>
        <w:t>, w przypadkach wskazanych w §2 i z zastrzeżeniem §1 i §4,</w:t>
      </w:r>
      <w:bookmarkEnd w:id="462"/>
      <w:r w:rsidRPr="00433679">
        <w:rPr>
          <w:rFonts w:asciiTheme="minorHAnsi" w:hAnsiTheme="minorHAnsi" w:cstheme="minorHAnsi"/>
          <w:color w:val="000000" w:themeColor="text1"/>
        </w:rPr>
        <w:t xml:space="preserve"> nie wpływa na trwanie stosunków prawnych pomiędzy Stronami, które powstały na podstawie następujących postanowień: dotyczących Odbioru Wyników Prac Etapu oraz zapłaty wynagrodzenia za zrealizowane przez Wykonawcę Etapu, dotyczących zobowiązań związanych z Weryfikacją Rozwiązania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_Ref52746367 \r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 xml:space="preserve">ROZDZIAŁ V. </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w:t>
      </w:r>
      <w:r w:rsidR="008E7643" w:rsidRPr="00433679">
        <w:rPr>
          <w:rFonts w:asciiTheme="minorHAnsi" w:hAnsiTheme="minorHAnsi" w:cstheme="minorHAnsi"/>
          <w:color w:val="000000" w:themeColor="text1"/>
        </w:rPr>
        <w:t xml:space="preserve"> praw własności intelektualnej (</w:t>
      </w:r>
      <w:r w:rsidR="008E7643" w:rsidRPr="00433679">
        <w:rPr>
          <w:rFonts w:asciiTheme="minorHAnsi" w:hAnsiTheme="minorHAnsi" w:cstheme="minorHAnsi"/>
          <w:color w:val="000000" w:themeColor="text1"/>
        </w:rPr>
        <w:fldChar w:fldCharType="begin"/>
      </w:r>
      <w:r w:rsidR="008E7643" w:rsidRPr="00433679">
        <w:rPr>
          <w:rFonts w:asciiTheme="minorHAnsi" w:hAnsiTheme="minorHAnsi" w:cstheme="minorHAnsi"/>
          <w:color w:val="000000" w:themeColor="text1"/>
        </w:rPr>
        <w:instrText xml:space="preserve"> REF _Ref70347121 \n \h </w:instrText>
      </w:r>
      <w:r w:rsidR="00433679">
        <w:rPr>
          <w:rFonts w:asciiTheme="minorHAnsi" w:hAnsiTheme="minorHAnsi" w:cstheme="minorHAnsi"/>
          <w:color w:val="000000" w:themeColor="text1"/>
        </w:rPr>
        <w:instrText xml:space="preserve"> \* MERGEFORMAT </w:instrText>
      </w:r>
      <w:r w:rsidR="008E7643" w:rsidRPr="00433679">
        <w:rPr>
          <w:rFonts w:asciiTheme="minorHAnsi" w:hAnsiTheme="minorHAnsi" w:cstheme="minorHAnsi"/>
          <w:color w:val="000000" w:themeColor="text1"/>
        </w:rPr>
      </w:r>
      <w:r w:rsidR="008E7643" w:rsidRPr="00433679">
        <w:rPr>
          <w:rFonts w:asciiTheme="minorHAnsi" w:hAnsiTheme="minorHAnsi" w:cstheme="minorHAnsi"/>
          <w:color w:val="000000" w:themeColor="text1"/>
        </w:rPr>
        <w:fldChar w:fldCharType="separate"/>
      </w:r>
      <w:r w:rsidR="0071785C" w:rsidRPr="00433679">
        <w:rPr>
          <w:rFonts w:asciiTheme="minorHAnsi" w:hAnsiTheme="minorHAnsi" w:cstheme="minorHAnsi"/>
          <w:color w:val="000000" w:themeColor="text1"/>
        </w:rPr>
        <w:t xml:space="preserve">ROZDZIAŁ VII. </w:t>
      </w:r>
      <w:r w:rsidR="008E7643" w:rsidRPr="00433679">
        <w:rPr>
          <w:rFonts w:asciiTheme="minorHAnsi" w:hAnsiTheme="minorHAnsi" w:cstheme="minorHAnsi"/>
          <w:color w:val="000000" w:themeColor="text1"/>
        </w:rPr>
        <w:fldChar w:fldCharType="end"/>
      </w:r>
      <w:r w:rsidR="008E7643" w:rsidRPr="00433679">
        <w:rPr>
          <w:rFonts w:asciiTheme="minorHAnsi" w:hAnsiTheme="minorHAnsi" w:cstheme="minorHAnsi"/>
          <w:color w:val="000000" w:themeColor="text1"/>
        </w:rPr>
        <w:t>)</w:t>
      </w:r>
      <w:r w:rsidRPr="00433679">
        <w:rPr>
          <w:rFonts w:asciiTheme="minorHAnsi" w:hAnsiTheme="minorHAnsi" w:cstheme="minorHAnsi"/>
          <w:color w:val="000000" w:themeColor="text1"/>
        </w:rPr>
        <w:t xml:space="preserve"> lub postanowień dotyczących zachowania poufności określonych w Umowie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_Ref494891351 \r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 xml:space="preserve">ROZDZIAŁ IX. </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 przypadku wskazanych postanowień wygasają one z upływem terminów odpowiednio w tych </w:t>
      </w:r>
      <w:r w:rsidRPr="00433679">
        <w:rPr>
          <w:rFonts w:asciiTheme="minorHAnsi" w:hAnsiTheme="minorHAnsi" w:cstheme="minorHAnsi"/>
          <w:color w:val="000000" w:themeColor="text1"/>
        </w:rPr>
        <w:lastRenderedPageBreak/>
        <w:t>postanowieniach określonych lub w przypadku wykonania obowiązków w nich określonych.</w:t>
      </w:r>
      <w:bookmarkEnd w:id="459"/>
      <w:r w:rsidRPr="00433679">
        <w:rPr>
          <w:rFonts w:asciiTheme="minorHAnsi" w:hAnsiTheme="minorHAnsi" w:cstheme="minorHAnsi"/>
          <w:color w:val="000000" w:themeColor="text1"/>
        </w:rPr>
        <w:t xml:space="preserve"> </w:t>
      </w:r>
      <w:bookmarkStart w:id="463" w:name="_Hlk21071938"/>
      <w:r w:rsidRPr="00433679">
        <w:rPr>
          <w:rFonts w:asciiTheme="minorHAnsi" w:hAnsiTheme="minorHAnsi" w:cstheme="minorHAnsi"/>
          <w:color w:val="000000" w:themeColor="text1"/>
        </w:rPr>
        <w:t>Tak długo jak jakiekolwiek postanowienie Umowy obowiązuje, postanowienia Umowy w zakresie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_Ref505434968 \r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 xml:space="preserve">ROZDZIAŁ XII. </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_Ref21071865 \r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 xml:space="preserve">ROZDZIAŁ XIV. </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mają zastosowanie.</w:t>
      </w:r>
      <w:bookmarkEnd w:id="460"/>
      <w:bookmarkEnd w:id="463"/>
    </w:p>
    <w:p w14:paraId="1A592697" w14:textId="2B6FF0D2" w:rsidR="001F364B" w:rsidRPr="00433679" w:rsidRDefault="001F364B" w:rsidP="00433679">
      <w:pPr>
        <w:numPr>
          <w:ilvl w:val="0"/>
          <w:numId w:val="16"/>
        </w:numPr>
        <w:spacing w:before="60" w:after="60"/>
        <w:ind w:left="426" w:hanging="426"/>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Umowa wygasa w całości, w tym w zakresie postanowień wskazanych w §3, </w:t>
      </w:r>
      <w:r w:rsidR="006C7D19" w:rsidRPr="00433679">
        <w:rPr>
          <w:rFonts w:asciiTheme="minorHAnsi" w:hAnsiTheme="minorHAnsi" w:cstheme="minorHAnsi"/>
          <w:color w:val="000000" w:themeColor="text1"/>
        </w:rPr>
        <w:t>w przypadku i</w:t>
      </w:r>
      <w:r w:rsidR="00D141B3" w:rsidRPr="00433679">
        <w:rPr>
          <w:rFonts w:asciiTheme="minorHAnsi" w:hAnsiTheme="minorHAnsi" w:cstheme="minorHAnsi"/>
          <w:color w:val="000000" w:themeColor="text1"/>
        </w:rPr>
        <w:t xml:space="preserve"> z dniem odmowy przez NCBR Odbioru Etapu I</w:t>
      </w:r>
      <w:r w:rsidRPr="00433679">
        <w:rPr>
          <w:rFonts w:asciiTheme="minorHAnsi" w:hAnsiTheme="minorHAnsi" w:cstheme="minorHAnsi"/>
          <w:color w:val="000000" w:themeColor="text1"/>
        </w:rPr>
        <w:t>.</w:t>
      </w:r>
    </w:p>
    <w:p w14:paraId="44E393B9" w14:textId="1C5AF139" w:rsidR="00CB14F5" w:rsidRPr="00433679" w:rsidRDefault="00CB14F5" w:rsidP="00433679">
      <w:pPr>
        <w:numPr>
          <w:ilvl w:val="0"/>
          <w:numId w:val="16"/>
        </w:numPr>
        <w:spacing w:before="60" w:after="60"/>
        <w:ind w:left="426" w:hanging="426"/>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Umowa wygasa w całości, w tym w zakresie postanowień wskazanych w §3, z chwilą gdy przekazane NCBR przez Wykonawcę wynagrodzenie tytułem udziału w Przychodach z Komercjalizacji Wyników Prac B+R i Przychodach z Komercjalizacji Technologii Zależnych lub środki pochodzące z innych źródeł – według uznania Wykonawcy - osiągnie równowartość 105% wartości łącznego wynagrodzenia Wykonawcy uzyskanego w ramach Umowy</w:t>
      </w:r>
      <w:r w:rsidR="005C3720" w:rsidRPr="00433679">
        <w:rPr>
          <w:rFonts w:asciiTheme="minorHAnsi" w:hAnsiTheme="minorHAnsi" w:cstheme="minorHAnsi"/>
          <w:color w:val="000000" w:themeColor="text1"/>
        </w:rPr>
        <w:t xml:space="preserve">, a jeśli NCBR dokonał Odbioru Wyników Prac Etapu II: następnie pomniejszonego o wartość brutto kosztów wytworzenia Demonstratora (tj. </w:t>
      </w:r>
      <w:r w:rsidR="00A60695" w:rsidRPr="00433679">
        <w:rPr>
          <w:rFonts w:asciiTheme="minorHAnsi" w:hAnsiTheme="minorHAnsi" w:cstheme="minorHAnsi"/>
          <w:color w:val="000000" w:themeColor="text1"/>
        </w:rPr>
        <w:t xml:space="preserve">wartość jego składowych i kosztów </w:t>
      </w:r>
      <w:r w:rsidR="00734D13" w:rsidRPr="00433679">
        <w:rPr>
          <w:rFonts w:asciiTheme="minorHAnsi" w:hAnsiTheme="minorHAnsi" w:cstheme="minorHAnsi"/>
          <w:color w:val="000000" w:themeColor="text1"/>
        </w:rPr>
        <w:t>robocizny w zakresie ich integracji</w:t>
      </w:r>
      <w:r w:rsidR="005C3720" w:rsidRPr="00433679">
        <w:rPr>
          <w:rFonts w:asciiTheme="minorHAnsi" w:hAnsiTheme="minorHAnsi" w:cstheme="minorHAnsi"/>
          <w:color w:val="000000" w:themeColor="text1"/>
        </w:rPr>
        <w:t xml:space="preserve">, z pominięciem wartości prac badawczo-rozwojowych) określoną w Harmonogramie </w:t>
      </w:r>
      <w:r w:rsidR="007D3389" w:rsidRPr="00433679">
        <w:rPr>
          <w:rFonts w:asciiTheme="minorHAnsi" w:hAnsiTheme="minorHAnsi" w:cstheme="minorHAnsi"/>
          <w:color w:val="000000" w:themeColor="text1"/>
        </w:rPr>
        <w:t>Prac</w:t>
      </w:r>
      <w:r w:rsidR="00812E73">
        <w:rPr>
          <w:rFonts w:asciiTheme="minorHAnsi" w:hAnsiTheme="minorHAnsi" w:cstheme="minorHAnsi"/>
          <w:color w:val="000000" w:themeColor="text1"/>
        </w:rPr>
        <w:t xml:space="preserve"> </w:t>
      </w:r>
      <w:r w:rsidR="00812E73">
        <w:rPr>
          <w:rFonts w:asciiTheme="minorHAnsi" w:hAnsiTheme="minorHAnsi"/>
          <w:color w:val="000000" w:themeColor="text1"/>
        </w:rPr>
        <w:t xml:space="preserve">przy czym takie pomniejszenie nie przekroczy </w:t>
      </w:r>
      <w:del w:id="464" w:author="Autor">
        <w:r w:rsidR="00812E73" w:rsidDel="00404237">
          <w:rPr>
            <w:rFonts w:asciiTheme="minorHAnsi" w:hAnsiTheme="minorHAnsi"/>
            <w:color w:val="000000" w:themeColor="text1"/>
          </w:rPr>
          <w:delText>50</w:delText>
        </w:r>
      </w:del>
      <w:ins w:id="465" w:author="Autor">
        <w:r w:rsidR="00404237">
          <w:rPr>
            <w:rFonts w:asciiTheme="minorHAnsi" w:hAnsiTheme="minorHAnsi"/>
            <w:color w:val="000000" w:themeColor="text1"/>
          </w:rPr>
          <w:t>60</w:t>
        </w:r>
      </w:ins>
      <w:bookmarkStart w:id="466" w:name="_GoBack"/>
      <w:bookmarkEnd w:id="466"/>
      <w:r w:rsidR="00812E73">
        <w:rPr>
          <w:rFonts w:asciiTheme="minorHAnsi" w:hAnsiTheme="minorHAnsi"/>
          <w:color w:val="000000" w:themeColor="text1"/>
        </w:rPr>
        <w:t>% wartości wynagrodzenia brutto Wykonawcy za Etap II</w:t>
      </w:r>
      <w:r w:rsidRPr="00433679">
        <w:rPr>
          <w:rFonts w:asciiTheme="minorHAnsi" w:hAnsiTheme="minorHAnsi" w:cstheme="minorHAnsi"/>
          <w:color w:val="000000" w:themeColor="text1"/>
        </w:rPr>
        <w:t xml:space="preserve"> („Kapitał Zwrotu Docelowego”), powiększonego o odsetki ustawowe wskazane w art. 359 §2 Ustawy k.c., liczone odrębnie dla danej części Kapitału Zwrotu Docelowego przekazywanej NCBR od dnia </w:t>
      </w:r>
      <w:r w:rsidR="006E05C0" w:rsidRPr="00433679">
        <w:rPr>
          <w:rFonts w:asciiTheme="minorHAnsi" w:hAnsiTheme="minorHAnsi" w:cstheme="minorHAnsi"/>
          <w:color w:val="000000" w:themeColor="text1"/>
        </w:rPr>
        <w:t>(i) Odbioru Etapu I albo Odbioru Etapu I z Uwagami, a jeśli Wykonawcę dopuszczono do Etapu II: (ii) dnia Odbioru Etapu II albo Odbioru Etapu II z Uwagami</w:t>
      </w:r>
      <w:r w:rsidRPr="00433679">
        <w:rPr>
          <w:rFonts w:asciiTheme="minorHAnsi" w:hAnsiTheme="minorHAnsi" w:cstheme="minorHAnsi"/>
          <w:color w:val="000000" w:themeColor="text1"/>
        </w:rPr>
        <w:t xml:space="preserve"> do dnia zapłaty danej części, przy czym o ile Wykonawca nie zaznaczy inaczej przy spełnianiu świadczenia na rzecz NCBR, przekazywane NCBR środki NCBR może zaliczyć w pierwszej kolejności na poczet odsetek, zamiast na spłatę Kapitału Zwrotu Docelowego. </w:t>
      </w:r>
      <w:r w:rsidRPr="00433679">
        <w:rPr>
          <w:rFonts w:asciiTheme="minorHAnsi" w:eastAsia="Times New Roman" w:hAnsiTheme="minorHAnsi" w:cstheme="minorHAnsi"/>
          <w:color w:val="000000" w:themeColor="text1"/>
          <w:lang w:eastAsia="ar-SA"/>
        </w:rPr>
        <w:t xml:space="preserve">Strony przyjmują, że pod warunkiem stworzenia przez Wykonawcę Demonstratora w ramach Etapu II, </w:t>
      </w:r>
      <w:r w:rsidRPr="00433679">
        <w:rPr>
          <w:rFonts w:asciiTheme="minorHAnsi" w:hAnsiTheme="minorHAnsi" w:cstheme="minorHAnsi"/>
          <w:color w:val="000000" w:themeColor="text1"/>
        </w:rPr>
        <w:t>dochody z działalności Demonstratora uzyskiwane przez Partnera Strategicznego w ramach umowy z NCBR (o ile dochód taki wystąpi) są zaliczane na poczet wyżej wskazanych Kapitału Zwrotu Docelowego i odsetek ustawowych</w:t>
      </w:r>
      <w:r w:rsidRPr="00433679">
        <w:rPr>
          <w:rFonts w:asciiTheme="minorHAnsi" w:eastAsia="Times New Roman" w:hAnsiTheme="minorHAnsi" w:cstheme="minorHAnsi"/>
          <w:color w:val="000000" w:themeColor="text1"/>
          <w:lang w:eastAsia="ar-SA"/>
        </w:rPr>
        <w:t xml:space="preserve"> w taki sposób, że dla potrzeb ustalenia warunku rozwiązującego wskazanego w tym paragrafie, </w:t>
      </w:r>
      <w:r w:rsidRPr="00433679">
        <w:rPr>
          <w:rFonts w:asciiTheme="minorHAnsi" w:hAnsiTheme="minorHAnsi" w:cstheme="minorHAnsi"/>
          <w:color w:val="000000" w:themeColor="text1"/>
        </w:rPr>
        <w:t xml:space="preserve">40% wartości całkowitego i liczonego narastająco dochodu z działalności Demonstratora uzyskiwanego przez Partnera Strategicznego, wyliczonego szczegółowo na zasadach określonych w umowie NCBR z Partnerem Strategicznym </w:t>
      </w:r>
      <w:r w:rsidRPr="00433679">
        <w:rPr>
          <w:rFonts w:asciiTheme="minorHAnsi" w:eastAsia="Times New Roman" w:hAnsiTheme="minorHAnsi" w:cstheme="minorHAnsi"/>
          <w:color w:val="000000" w:themeColor="text1"/>
          <w:lang w:eastAsia="ar-SA"/>
        </w:rPr>
        <w:t xml:space="preserve">zawartej zgodnie z oświadczeniem zawartym w ART. </w:t>
      </w:r>
      <w:r w:rsidR="006C7D19" w:rsidRPr="00433679">
        <w:rPr>
          <w:rFonts w:asciiTheme="minorHAnsi" w:eastAsia="Times New Roman" w:hAnsiTheme="minorHAnsi" w:cstheme="minorHAnsi"/>
          <w:color w:val="000000" w:themeColor="text1"/>
          <w:lang w:eastAsia="ar-SA"/>
        </w:rPr>
        <w:t xml:space="preserve">26 </w:t>
      </w:r>
      <w:r w:rsidRPr="00433679">
        <w:rPr>
          <w:rFonts w:asciiTheme="minorHAnsi" w:eastAsia="Times New Roman" w:hAnsiTheme="minorHAnsi" w:cstheme="minorHAnsi"/>
          <w:color w:val="000000" w:themeColor="text1"/>
          <w:lang w:eastAsia="ar-SA"/>
        </w:rPr>
        <w:t>§</w:t>
      </w:r>
      <w:r w:rsidR="006C7D19" w:rsidRPr="00433679">
        <w:rPr>
          <w:rFonts w:asciiTheme="minorHAnsi" w:eastAsia="Times New Roman" w:hAnsiTheme="minorHAnsi" w:cstheme="minorHAnsi"/>
          <w:color w:val="000000" w:themeColor="text1"/>
          <w:lang w:eastAsia="ar-SA"/>
        </w:rPr>
        <w:t xml:space="preserve">2 </w:t>
      </w:r>
      <w:r w:rsidRPr="00433679">
        <w:rPr>
          <w:rFonts w:asciiTheme="minorHAnsi" w:eastAsia="Times New Roman" w:hAnsiTheme="minorHAnsi" w:cstheme="minorHAnsi"/>
          <w:color w:val="000000" w:themeColor="text1"/>
          <w:lang w:eastAsia="ar-SA"/>
        </w:rPr>
        <w:t xml:space="preserve">pkt 6, </w:t>
      </w:r>
      <w:r w:rsidRPr="00433679">
        <w:rPr>
          <w:rFonts w:asciiTheme="minorHAnsi" w:hAnsiTheme="minorHAnsi" w:cstheme="minorHAnsi"/>
          <w:color w:val="000000" w:themeColor="text1"/>
        </w:rPr>
        <w:t xml:space="preserve">w okresie 10 lat od rozpoczęcia eksploatacji Demonstratora, </w:t>
      </w:r>
      <w:r w:rsidRPr="00433679">
        <w:rPr>
          <w:rFonts w:asciiTheme="minorHAnsi" w:eastAsia="Times New Roman" w:hAnsiTheme="minorHAnsi" w:cstheme="minorHAnsi"/>
          <w:color w:val="000000" w:themeColor="text1"/>
          <w:lang w:eastAsia="ar-SA"/>
        </w:rPr>
        <w:t xml:space="preserve">będzie uwzględniane na potrzeby ustalenia zaistnienia wskazanego warunku tak, jakby dochód z działalności Demonstratora we wskazanej części stanowił środki przekazywane NCBR przez Wykonawcę tytułem </w:t>
      </w:r>
      <w:r w:rsidRPr="00433679">
        <w:rPr>
          <w:rFonts w:asciiTheme="minorHAnsi" w:hAnsiTheme="minorHAnsi" w:cstheme="minorHAnsi"/>
          <w:color w:val="000000" w:themeColor="text1"/>
        </w:rPr>
        <w:t>udziału w Przychodach z Komercjalizacji Wyników Prac B+R i Przychodach z Komercjalizacji Technologii (dochód z działalności Demonstratora będzie traktowany jako wirtualne środki rozliczeniowe między Wykonawcą a NCBR w ramach tego paragrafu)</w:t>
      </w:r>
      <w:r w:rsidRPr="00433679">
        <w:rPr>
          <w:rFonts w:asciiTheme="minorHAnsi" w:eastAsia="Times New Roman" w:hAnsiTheme="minorHAnsi" w:cstheme="minorHAnsi"/>
          <w:color w:val="000000" w:themeColor="text1"/>
          <w:lang w:eastAsia="ar-SA"/>
        </w:rPr>
        <w:t>.</w:t>
      </w:r>
    </w:p>
    <w:p w14:paraId="4612AD30" w14:textId="77777777" w:rsidR="00CB14F5" w:rsidRPr="00433679" w:rsidRDefault="00CB14F5" w:rsidP="00433679">
      <w:pPr>
        <w:pStyle w:val="Nagwek2"/>
      </w:pPr>
      <w:bookmarkStart w:id="467" w:name="_Ref493846761"/>
      <w:bookmarkStart w:id="468" w:name="_Toc504994992"/>
      <w:bookmarkStart w:id="469" w:name="_Toc511371224"/>
      <w:bookmarkStart w:id="470" w:name="_Toc52745932"/>
      <w:bookmarkStart w:id="471" w:name="_Toc70340620"/>
      <w:bookmarkEnd w:id="461"/>
      <w:r w:rsidRPr="00433679">
        <w:t>[WYPOWIEDZENIE UMOWY]</w:t>
      </w:r>
      <w:bookmarkEnd w:id="467"/>
      <w:bookmarkEnd w:id="468"/>
      <w:bookmarkEnd w:id="469"/>
      <w:bookmarkEnd w:id="470"/>
      <w:bookmarkEnd w:id="471"/>
    </w:p>
    <w:p w14:paraId="558AD5E4" w14:textId="77777777" w:rsidR="00CB14F5" w:rsidRPr="00433679" w:rsidRDefault="00CB14F5" w:rsidP="00433679">
      <w:pPr>
        <w:numPr>
          <w:ilvl w:val="0"/>
          <w:numId w:val="34"/>
        </w:numPr>
        <w:spacing w:before="60" w:after="60"/>
        <w:ind w:left="426" w:hanging="426"/>
        <w:contextualSpacing/>
        <w:jc w:val="both"/>
        <w:rPr>
          <w:rFonts w:asciiTheme="minorHAnsi" w:hAnsiTheme="minorHAnsi" w:cstheme="minorHAnsi"/>
          <w:color w:val="000000" w:themeColor="text1"/>
        </w:rPr>
      </w:pPr>
      <w:bookmarkStart w:id="472" w:name="_Ref494007190"/>
      <w:r w:rsidRPr="00433679">
        <w:rPr>
          <w:rFonts w:asciiTheme="minorHAnsi" w:hAnsiTheme="minorHAnsi" w:cstheme="minorHAnsi"/>
          <w:color w:val="000000" w:themeColor="text1"/>
        </w:rPr>
        <w:t>W przypadku ustalenia przez NCBR (wedle własnego uznania) w ramach oceny przeprowadzonej w trakcie Selekcji dowolnego Etapu względem danego Strumienia, że:</w:t>
      </w:r>
    </w:p>
    <w:p w14:paraId="4A3C624C" w14:textId="34C021B2" w:rsidR="00CB14F5" w:rsidRPr="00433679" w:rsidRDefault="00CB14F5" w:rsidP="00433679">
      <w:pPr>
        <w:numPr>
          <w:ilvl w:val="1"/>
          <w:numId w:val="34"/>
        </w:numPr>
        <w:spacing w:before="60" w:after="60"/>
        <w:ind w:left="851"/>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przedstawione przez wszystkich Uczestników Przedsięwzięcia Wyniki Prac Etapu nie przedstawiają potencjału pozwalającego na osiągnięcie celów Przedsięwzięcia wskazanych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_Ref52799611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2</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ze względów technologicznych, finansowych lub czasowych lub</w:t>
      </w:r>
    </w:p>
    <w:p w14:paraId="0993C89E" w14:textId="35D350DB" w:rsidR="00CB14F5" w:rsidRPr="00433679" w:rsidRDefault="00CB14F5" w:rsidP="00433679">
      <w:pPr>
        <w:numPr>
          <w:ilvl w:val="1"/>
          <w:numId w:val="34"/>
        </w:numPr>
        <w:spacing w:before="60" w:after="60"/>
        <w:ind w:left="851"/>
        <w:jc w:val="both"/>
        <w:rPr>
          <w:rFonts w:asciiTheme="minorHAnsi" w:eastAsiaTheme="minorEastAsia" w:hAnsiTheme="minorHAnsi" w:cstheme="minorHAnsi"/>
          <w:color w:val="000000" w:themeColor="text1"/>
        </w:rPr>
      </w:pPr>
      <w:r w:rsidRPr="00433679">
        <w:rPr>
          <w:rFonts w:asciiTheme="minorHAnsi" w:eastAsia="Calibri" w:hAnsiTheme="minorHAnsi" w:cstheme="minorHAnsi"/>
          <w:color w:val="000000" w:themeColor="text1"/>
        </w:rPr>
        <w:t>żaden z Uczestników Przedsięwzięcia nie przedstawił Wyników Prac Etapu, które by zachowywały pełną zgodność z przedstawionymi przez niego we Wnioskach założeniach dot. Wymagań Obligatoryjnych, Wymagań Konkursowych i Wymagań Jakościowych (tj. że Uczestnicy Przedsięwzięcia uzyskują Wyniki Pozytywne tylko dzięki mechanizmowi określonemu w art. 10 §3 Umowy),</w:t>
      </w:r>
    </w:p>
    <w:p w14:paraId="0584020F" w14:textId="77777777" w:rsidR="00CB14F5" w:rsidRPr="00433679" w:rsidRDefault="00CB14F5" w:rsidP="00433679">
      <w:pPr>
        <w:numPr>
          <w:ilvl w:val="1"/>
          <w:numId w:val="34"/>
        </w:numPr>
        <w:spacing w:before="60" w:after="60"/>
        <w:ind w:left="851"/>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nastąpił postęp techniczny mający miejsce poza Przedsięwzięciem lub </w:t>
      </w:r>
    </w:p>
    <w:p w14:paraId="344FB6D1" w14:textId="2D0DEEE5" w:rsidR="00CB14F5" w:rsidRPr="00433679" w:rsidRDefault="00CB14F5" w:rsidP="00433679">
      <w:pPr>
        <w:numPr>
          <w:ilvl w:val="1"/>
          <w:numId w:val="34"/>
        </w:numPr>
        <w:spacing w:before="60" w:after="60"/>
        <w:ind w:left="851"/>
        <w:contextualSpacing/>
        <w:jc w:val="both"/>
        <w:rPr>
          <w:rFonts w:asciiTheme="minorHAnsi" w:hAnsiTheme="minorHAnsi" w:cstheme="minorHAnsi"/>
          <w:color w:val="000000" w:themeColor="text1"/>
        </w:rPr>
      </w:pPr>
      <w:bookmarkStart w:id="473" w:name="_Hlk57782715"/>
      <w:r w:rsidRPr="00433679">
        <w:rPr>
          <w:rFonts w:asciiTheme="minorHAnsi" w:hAnsiTheme="minorHAnsi" w:cstheme="minorHAnsi"/>
          <w:color w:val="000000" w:themeColor="text1"/>
        </w:rPr>
        <w:lastRenderedPageBreak/>
        <w:t>istnieje realne ryzyko, że realizacja wszystkich Etapów wykroczy poza dzień 3</w:t>
      </w:r>
      <w:r w:rsidR="00B210A4" w:rsidRPr="00433679">
        <w:rPr>
          <w:rFonts w:asciiTheme="minorHAnsi" w:hAnsiTheme="minorHAnsi" w:cstheme="minorHAnsi"/>
          <w:color w:val="000000" w:themeColor="text1"/>
        </w:rPr>
        <w:t>1</w:t>
      </w:r>
      <w:r w:rsidRPr="00433679">
        <w:rPr>
          <w:rFonts w:asciiTheme="minorHAnsi" w:hAnsiTheme="minorHAnsi" w:cstheme="minorHAnsi"/>
          <w:color w:val="000000" w:themeColor="text1"/>
        </w:rPr>
        <w:t>.1</w:t>
      </w:r>
      <w:r w:rsidR="00B210A4" w:rsidRPr="00433679">
        <w:rPr>
          <w:rFonts w:asciiTheme="minorHAnsi" w:hAnsiTheme="minorHAnsi" w:cstheme="minorHAnsi"/>
          <w:color w:val="000000" w:themeColor="text1"/>
        </w:rPr>
        <w:t>2</w:t>
      </w:r>
      <w:r w:rsidRPr="00433679">
        <w:rPr>
          <w:rFonts w:asciiTheme="minorHAnsi" w:hAnsiTheme="minorHAnsi" w:cstheme="minorHAnsi"/>
          <w:color w:val="000000" w:themeColor="text1"/>
        </w:rPr>
        <w:t xml:space="preserve">.2023 r., </w:t>
      </w:r>
      <w:bookmarkEnd w:id="473"/>
    </w:p>
    <w:p w14:paraId="712540B2" w14:textId="1DFBE4B3" w:rsidR="00CB14F5" w:rsidRPr="00433679" w:rsidRDefault="00CB14F5" w:rsidP="00433679">
      <w:pPr>
        <w:spacing w:before="60" w:after="60"/>
        <w:ind w:left="491"/>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wobec czego dalsza realizacja Przedsięwzięcia nie jest zasadna, NCBR może rozwiązać Umowę z zachowaniem dwumiesięcznego okresu wypowiedzenia. Wypowiedzenie może nastąpić wyłącznie w trakcie trwania Selekcji danego Etapu (od Terminu Doręczenia Wyników Prac Etapu do publikacji Listy Rankingowej), wymaga wypowiedzenia umów z Konkurentami Wykonawcy w danym Strumieniu oraz nie zwalnia NCBR z obowiązku zapłaty wynagrodzenia Wykonawcy za wykonane dotychczas Etapy. W razie wypowiedzenia Umowy w trybie niniejszego paragrafu NCBR Wyniki Pozytywne z </w:t>
      </w:r>
      <w:r w:rsidR="007234B7" w:rsidRPr="00433679">
        <w:rPr>
          <w:rFonts w:asciiTheme="minorHAnsi" w:hAnsiTheme="minorHAnsi" w:cstheme="minorHAnsi"/>
          <w:color w:val="000000" w:themeColor="text1"/>
        </w:rPr>
        <w:t>Dopuszczeniem do Etapu II</w:t>
      </w:r>
      <w:r w:rsidRPr="00433679">
        <w:rPr>
          <w:rFonts w:asciiTheme="minorHAnsi" w:hAnsiTheme="minorHAnsi" w:cstheme="minorHAnsi"/>
          <w:color w:val="000000" w:themeColor="text1"/>
        </w:rPr>
        <w:t xml:space="preserve"> są bezskuteczne w zakresie dopuszczenia Wykonawcy do kolejnego Etapu w danym Strumieniu.</w:t>
      </w:r>
    </w:p>
    <w:p w14:paraId="71851F11" w14:textId="77777777" w:rsidR="00CB14F5" w:rsidRPr="00433679" w:rsidRDefault="00CB14F5" w:rsidP="00433679">
      <w:pPr>
        <w:numPr>
          <w:ilvl w:val="0"/>
          <w:numId w:val="34"/>
        </w:numPr>
        <w:spacing w:before="60" w:after="60"/>
        <w:ind w:left="426" w:hanging="426"/>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NCBR może wypowiedzieć Umowę ze skutkiem natychmiastowym (z zastrzeżeniem innych uprawnień NCBR określonych w Umowie, przysługujących mu w tych przypadkach) w przypadku, gdy: </w:t>
      </w:r>
    </w:p>
    <w:p w14:paraId="1B05C3C4" w14:textId="37910747" w:rsidR="00CB14F5" w:rsidRPr="00433679" w:rsidRDefault="00CB14F5" w:rsidP="00433679">
      <w:pPr>
        <w:pStyle w:val="Akapitzlist"/>
        <w:numPr>
          <w:ilvl w:val="1"/>
          <w:numId w:val="34"/>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 przypadku wystąpienia niezgodności któregokolwiek i oświadczenia lub zapewnienia Wykonawcy wskazanego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_Ref479914715 \r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6</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_Ref494427531 \r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§2</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ze stanem prawnym lub faktycznym, jeśli Wykonawca nie doprowadzi stanu objętego jego zapewnieniem do stanu zgodnego z Umową, pomimo bezskutecznego upływu wyznaczonego mu terminu na usunięcie naruszenia, nie krótszego niż 10 Dni Roboczych (z zastrzeżeniem przypadków, gdy wypowiedzenie Umowy w danych okolicznościach na podstawie przepisów prawa bezwzględnie obowiązującego, w szczególności przepisy prawa upadłościowego lub restrukturyzacyjnego, jest niedozwolone lub bezskuteczne);</w:t>
      </w:r>
    </w:p>
    <w:p w14:paraId="473401F5" w14:textId="7EA53316" w:rsidR="00CB14F5" w:rsidRPr="00433679" w:rsidRDefault="00531B13" w:rsidP="00433679">
      <w:pPr>
        <w:numPr>
          <w:ilvl w:val="1"/>
          <w:numId w:val="34"/>
        </w:numPr>
        <w:spacing w:before="60" w:after="60"/>
        <w:ind w:left="851"/>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wyłącznie w zakresie Strumienia „System”: </w:t>
      </w:r>
      <w:r w:rsidR="00CB14F5" w:rsidRPr="00433679">
        <w:rPr>
          <w:rFonts w:asciiTheme="minorHAnsi" w:hAnsiTheme="minorHAnsi" w:cstheme="minorHAnsi"/>
          <w:color w:val="000000" w:themeColor="text1"/>
        </w:rPr>
        <w:t xml:space="preserve">przygotowanie Demonstratora nie będzie możliwe na Nieruchomości Demonstracyjnej z powodu wycofania się jej właściciela ze współpracy z NCBR lub bezskutecznego zakończenia procesu wyboru Partnera Strategicznego przeprowadzonego przez NCBR z powodu braku odpowiednich ofert, </w:t>
      </w:r>
    </w:p>
    <w:p w14:paraId="313BDFFC" w14:textId="7BF4C605" w:rsidR="00CB14F5" w:rsidRPr="00433679" w:rsidRDefault="00531B13" w:rsidP="00433679">
      <w:pPr>
        <w:numPr>
          <w:ilvl w:val="1"/>
          <w:numId w:val="34"/>
        </w:numPr>
        <w:spacing w:before="60" w:after="60"/>
        <w:ind w:left="851"/>
        <w:contextualSpacing/>
        <w:jc w:val="both"/>
        <w:rPr>
          <w:rFonts w:asciiTheme="minorHAnsi" w:hAnsiTheme="minorHAnsi" w:cstheme="minorHAnsi"/>
          <w:color w:val="000000" w:themeColor="text1"/>
        </w:rPr>
      </w:pPr>
      <w:bookmarkStart w:id="474" w:name="_Hlk57780776"/>
      <w:r w:rsidRPr="00433679">
        <w:rPr>
          <w:rFonts w:asciiTheme="minorHAnsi" w:hAnsiTheme="minorHAnsi" w:cstheme="minorHAnsi"/>
          <w:color w:val="000000" w:themeColor="text1"/>
        </w:rPr>
        <w:t xml:space="preserve">wyłącznie w zakresie Strumienia „System” i </w:t>
      </w:r>
      <w:r w:rsidR="00CB14F5" w:rsidRPr="00433679">
        <w:rPr>
          <w:rFonts w:asciiTheme="minorHAnsi" w:hAnsiTheme="minorHAnsi" w:cstheme="minorHAnsi"/>
          <w:color w:val="000000" w:themeColor="text1"/>
        </w:rPr>
        <w:t xml:space="preserve">w ramach Etapu II: wynik lub termin zakończenia postępowań administracyjnych niezbędnych do </w:t>
      </w:r>
      <w:r w:rsidR="00E462EB" w:rsidRPr="00433679">
        <w:rPr>
          <w:rFonts w:asciiTheme="minorHAnsi" w:hAnsiTheme="minorHAnsi" w:cstheme="minorHAnsi"/>
          <w:color w:val="000000" w:themeColor="text1"/>
        </w:rPr>
        <w:t xml:space="preserve">stworzenia </w:t>
      </w:r>
      <w:r w:rsidR="00CB14F5" w:rsidRPr="00433679">
        <w:rPr>
          <w:rFonts w:asciiTheme="minorHAnsi" w:hAnsiTheme="minorHAnsi" w:cstheme="minorHAnsi"/>
          <w:color w:val="000000" w:themeColor="text1"/>
        </w:rPr>
        <w:t xml:space="preserve">lub przeprowadzenia testów Demonstratora uniemożliwia realizację Etapu II zgodnie z jego celem i Harmonogramem; </w:t>
      </w:r>
      <w:bookmarkEnd w:id="474"/>
    </w:p>
    <w:p w14:paraId="37C03DB2" w14:textId="5925B8F7" w:rsidR="00CB14F5" w:rsidRPr="00433679" w:rsidRDefault="00CB14F5" w:rsidP="00433679">
      <w:pPr>
        <w:numPr>
          <w:ilvl w:val="1"/>
          <w:numId w:val="34"/>
        </w:numPr>
        <w:spacing w:before="60" w:after="60"/>
        <w:ind w:left="851"/>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stwierdzenia, w szczególności w wyniku</w:t>
      </w:r>
      <w:r w:rsidRPr="00433679" w:rsidDel="007A6DA0">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 xml:space="preserve">kontroli, o której mowa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_Ref508809689 \r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33</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przez NCBR:</w:t>
      </w:r>
    </w:p>
    <w:p w14:paraId="650BAB4E" w14:textId="77777777" w:rsidR="00CB14F5" w:rsidRPr="00433679" w:rsidRDefault="00CB14F5" w:rsidP="00433679">
      <w:pPr>
        <w:numPr>
          <w:ilvl w:val="2"/>
          <w:numId w:val="34"/>
        </w:numPr>
        <w:spacing w:before="60" w:after="60"/>
        <w:ind w:left="1701" w:hanging="283"/>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nieprawidłowości w wykonaniu Umowy, takich jak naruszenie postanowień Umowy, naruszenie norm bezwzględnie obowiązującego prawa, </w:t>
      </w:r>
    </w:p>
    <w:p w14:paraId="0BB7C0C8" w14:textId="77777777" w:rsidR="00CB14F5" w:rsidRPr="00433679" w:rsidRDefault="00CB14F5" w:rsidP="00433679">
      <w:pPr>
        <w:numPr>
          <w:ilvl w:val="2"/>
          <w:numId w:val="34"/>
        </w:numPr>
        <w:spacing w:before="60" w:after="60"/>
        <w:ind w:left="1701" w:hanging="283"/>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niezgodności stanu realizacji Umowy z przekazywanymi NCBR raportami lub </w:t>
      </w:r>
    </w:p>
    <w:p w14:paraId="236B6C49" w14:textId="77777777" w:rsidR="00CB14F5" w:rsidRPr="00433679" w:rsidRDefault="00CB14F5" w:rsidP="00433679">
      <w:pPr>
        <w:numPr>
          <w:ilvl w:val="2"/>
          <w:numId w:val="34"/>
        </w:numPr>
        <w:spacing w:before="60" w:after="60"/>
        <w:ind w:left="1701" w:hanging="283"/>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niewykonywania lub nienależytego wykonywania Umowy</w:t>
      </w:r>
    </w:p>
    <w:p w14:paraId="6B25E5C3" w14:textId="77777777" w:rsidR="00CB14F5" w:rsidRPr="00433679" w:rsidRDefault="00CB14F5" w:rsidP="00433679">
      <w:pPr>
        <w:numPr>
          <w:ilvl w:val="2"/>
          <w:numId w:val="34"/>
        </w:numPr>
        <w:spacing w:before="60" w:after="60"/>
        <w:ind w:left="1701" w:hanging="283"/>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pozornego wykonywania Umowy przez Wykonawcę, </w:t>
      </w:r>
    </w:p>
    <w:p w14:paraId="27EC615A" w14:textId="77777777" w:rsidR="00CB14F5" w:rsidRPr="00433679" w:rsidRDefault="00CB14F5" w:rsidP="00433679">
      <w:pPr>
        <w:spacing w:before="60" w:after="60"/>
        <w:ind w:left="1418" w:hanging="2"/>
        <w:contextualSpacing/>
        <w:jc w:val="both"/>
        <w:rPr>
          <w:rFonts w:asciiTheme="minorHAnsi" w:hAnsiTheme="minorHAnsi" w:cstheme="minorHAnsi"/>
          <w:color w:val="000000" w:themeColor="text1"/>
        </w:rPr>
      </w:pPr>
      <w:r w:rsidRPr="00433679">
        <w:rPr>
          <w:rFonts w:asciiTheme="minorHAnsi" w:hAnsiTheme="minorHAnsi" w:cstheme="minorHAnsi"/>
          <w:bCs/>
          <w:iCs/>
          <w:color w:val="000000" w:themeColor="text1"/>
        </w:rPr>
        <w:t xml:space="preserve">oraz nieusunięcia przez Wykonawcę stwierdzonego przez NCBR naruszenia, </w:t>
      </w:r>
      <w:r w:rsidRPr="00433679">
        <w:rPr>
          <w:rFonts w:asciiTheme="minorHAnsi" w:hAnsiTheme="minorHAnsi" w:cstheme="minorHAnsi"/>
          <w:color w:val="000000" w:themeColor="text1"/>
        </w:rPr>
        <w:t>pomimo bezskutecznego upływu wyznaczonego mu terminu na usunięcie naruszenia, nie krótszego niż 10 Dni Roboczych</w:t>
      </w:r>
      <w:r w:rsidRPr="00433679">
        <w:rPr>
          <w:rFonts w:asciiTheme="minorHAnsi" w:hAnsiTheme="minorHAnsi" w:cstheme="minorHAnsi"/>
          <w:bCs/>
          <w:iCs/>
          <w:color w:val="000000" w:themeColor="text1"/>
        </w:rPr>
        <w:t>, NCBR jest uprawniony do wypowiedzenia Umowy ze skutkiem natychmiastowym</w:t>
      </w:r>
      <w:r w:rsidRPr="00433679">
        <w:rPr>
          <w:rFonts w:asciiTheme="minorHAnsi" w:hAnsiTheme="minorHAnsi" w:cstheme="minorHAnsi"/>
          <w:color w:val="000000" w:themeColor="text1"/>
        </w:rPr>
        <w:t>;</w:t>
      </w:r>
    </w:p>
    <w:p w14:paraId="325F88BF" w14:textId="042FC072" w:rsidR="00CB14F5" w:rsidRPr="00433679" w:rsidRDefault="00CB14F5" w:rsidP="00433679">
      <w:pPr>
        <w:numPr>
          <w:ilvl w:val="1"/>
          <w:numId w:val="34"/>
        </w:numPr>
        <w:spacing w:before="60" w:after="60"/>
        <w:ind w:left="851"/>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gdy Wykonawca odmawia poddania się kontroli, o której mowa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_Ref508809689 \r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33</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lub w jakikolwiek inny sposób uniemożliwia jej przeprowadzenie;</w:t>
      </w:r>
    </w:p>
    <w:p w14:paraId="160DD311" w14:textId="2DC5DE25" w:rsidR="00CB14F5" w:rsidRPr="00433679" w:rsidRDefault="00CB14F5" w:rsidP="00433679">
      <w:pPr>
        <w:numPr>
          <w:ilvl w:val="1"/>
          <w:numId w:val="34"/>
        </w:numPr>
        <w:spacing w:before="60" w:after="60"/>
        <w:ind w:left="851"/>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gdy stopień realizacji Zadań Badawczych lub punktów granicznych określonych przez Wykonawcę dla danego Etapu względem założeń określonych w odpowiednim dla tego Etapu Harmonogramie </w:t>
      </w:r>
      <w:r w:rsidR="007D3389" w:rsidRPr="00433679">
        <w:rPr>
          <w:rFonts w:asciiTheme="minorHAnsi" w:hAnsiTheme="minorHAnsi" w:cstheme="minorHAnsi"/>
          <w:color w:val="000000" w:themeColor="text1"/>
        </w:rPr>
        <w:t>Prac</w:t>
      </w:r>
      <w:r w:rsidRPr="00433679">
        <w:rPr>
          <w:rFonts w:asciiTheme="minorHAnsi" w:hAnsiTheme="minorHAnsi" w:cstheme="minorHAnsi"/>
          <w:color w:val="000000" w:themeColor="text1"/>
        </w:rPr>
        <w:t xml:space="preserve"> jest opóźniony o co najmniej miesiąc lub stopień ten wskazuje na wysokie prawdopodobieństwo nieprzygotowania przez Wykonawcę w Terminie Doręczenia Wyników danego Etapu takiego Wyniku Prac Etapu, który spełniałby minimalne Wymagania Umowy;</w:t>
      </w:r>
    </w:p>
    <w:p w14:paraId="07DEBB6A" w14:textId="77777777" w:rsidR="00CB14F5" w:rsidRPr="00433679" w:rsidRDefault="00CB14F5" w:rsidP="00433679">
      <w:pPr>
        <w:numPr>
          <w:ilvl w:val="1"/>
          <w:numId w:val="34"/>
        </w:numPr>
        <w:spacing w:before="60" w:after="60"/>
        <w:ind w:left="851"/>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działania Wykonawcy w sprawach związanych z wykonywaniem Umowy są sprzeczne z prawem;</w:t>
      </w:r>
    </w:p>
    <w:p w14:paraId="06C88450" w14:textId="77777777" w:rsidR="00CB14F5" w:rsidRPr="00433679" w:rsidRDefault="00CB14F5" w:rsidP="00433679">
      <w:pPr>
        <w:numPr>
          <w:ilvl w:val="1"/>
          <w:numId w:val="34"/>
        </w:numPr>
        <w:spacing w:before="60" w:after="60"/>
        <w:ind w:left="851"/>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lastRenderedPageBreak/>
        <w:t>Wykonawca nie dopełnił lub nie dopełnia swoich zobowiązań lub nie dochował lub nie dochowuje swoich zapewnień;</w:t>
      </w:r>
    </w:p>
    <w:p w14:paraId="5588AA62" w14:textId="77777777" w:rsidR="00CB14F5" w:rsidRPr="00433679" w:rsidRDefault="00CB14F5" w:rsidP="00433679">
      <w:pPr>
        <w:numPr>
          <w:ilvl w:val="1"/>
          <w:numId w:val="34"/>
        </w:numPr>
        <w:spacing w:before="60" w:after="60"/>
        <w:ind w:left="851"/>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w przypadku obciążenia NCBR korektą finansową jako beneficjenta projektu wskazanego w nagłówku Umowy, w łącznej wartości przekraczającej 10% budżetu Przedsięwzięcia wskazanego w rozdziale X Regulaminu.</w:t>
      </w:r>
    </w:p>
    <w:p w14:paraId="76FD49B7" w14:textId="01DB4391" w:rsidR="00CB14F5" w:rsidRPr="00433679" w:rsidRDefault="005422CF" w:rsidP="00433679">
      <w:pPr>
        <w:numPr>
          <w:ilvl w:val="0"/>
          <w:numId w:val="34"/>
        </w:numPr>
        <w:spacing w:before="60" w:after="60"/>
        <w:ind w:left="426" w:hanging="426"/>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W</w:t>
      </w:r>
      <w:r w:rsidR="00531B13" w:rsidRPr="00433679">
        <w:rPr>
          <w:rFonts w:asciiTheme="minorHAnsi" w:hAnsiTheme="minorHAnsi" w:cstheme="minorHAnsi"/>
          <w:color w:val="000000" w:themeColor="text1"/>
        </w:rPr>
        <w:t xml:space="preserve"> przypadku, gdy Wykonawca wypowie Umowę na podstawie bezwzględnie obowiązujących przepisów prawa na jakimkolwiek Etapie realizacji Umowy, NCBR uprawniony jest w terminie 30 Dni Roboczych od dnia doręczenia mu oświadczenia Wykonawcy w przedmiocie wypowiedzenia Umowy, do żądania od Wykonawcy przeniesienia, w najszerszym dopuszczalnym prawem zakresie, całości Foreground IP, praw do Wyników Prac B+R dotychczas (do dnia doręczenia przez Wykonawcę oświadczenia w przedmiocie wypowiedzenia Umowy oraz w toku biegu terminu wypowiedzenia) wytworzonych przez Wykonawcę w toku realizacji i w związku z Umową. </w:t>
      </w:r>
    </w:p>
    <w:p w14:paraId="0A65C374" w14:textId="73D85BB9" w:rsidR="00C1344E" w:rsidRPr="00433679" w:rsidRDefault="00CB14F5" w:rsidP="00433679">
      <w:pPr>
        <w:numPr>
          <w:ilvl w:val="0"/>
          <w:numId w:val="34"/>
        </w:numPr>
        <w:spacing w:before="60" w:after="60"/>
        <w:ind w:left="426" w:hanging="426"/>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Rozwiązanie Umowy </w:t>
      </w:r>
      <w:r w:rsidR="00C1344E" w:rsidRPr="00433679">
        <w:rPr>
          <w:rFonts w:asciiTheme="minorHAnsi" w:hAnsiTheme="minorHAnsi" w:cstheme="minorHAnsi"/>
          <w:color w:val="000000" w:themeColor="text1"/>
        </w:rPr>
        <w:t>nie wpływa na trwanie stosunków prawnych pomiędzy Stronami, które powstały na podstawie następujących postanowień Umowy: dotyczących Odbioru Wyników Prac Etapu oraz zapłaty wynagrodzenia za zrealizowane przez Wykonawcę Etapy, dotyczących zobowiązań związanych z Demonstratorem (</w:t>
      </w:r>
      <w:r w:rsidR="00C1344E" w:rsidRPr="00433679">
        <w:rPr>
          <w:rFonts w:asciiTheme="minorHAnsi" w:hAnsiTheme="minorHAnsi" w:cstheme="minorHAnsi"/>
          <w:color w:val="000000" w:themeColor="text1"/>
          <w:shd w:val="clear" w:color="auto" w:fill="E6E6E6"/>
        </w:rPr>
        <w:fldChar w:fldCharType="begin"/>
      </w:r>
      <w:r w:rsidR="00C1344E" w:rsidRPr="00433679">
        <w:rPr>
          <w:rFonts w:asciiTheme="minorHAnsi" w:hAnsiTheme="minorHAnsi" w:cstheme="minorHAnsi"/>
          <w:color w:val="000000" w:themeColor="text1"/>
        </w:rPr>
        <w:instrText xml:space="preserve"> REF _Ref52746367 \r \h  \* MERGEFORMAT </w:instrText>
      </w:r>
      <w:r w:rsidR="00C1344E" w:rsidRPr="00433679">
        <w:rPr>
          <w:rFonts w:asciiTheme="minorHAnsi" w:hAnsiTheme="minorHAnsi" w:cstheme="minorHAnsi"/>
          <w:color w:val="000000" w:themeColor="text1"/>
          <w:shd w:val="clear" w:color="auto" w:fill="E6E6E6"/>
        </w:rPr>
      </w:r>
      <w:r w:rsidR="00C1344E"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 xml:space="preserve">ROZDZIAŁ V. </w:t>
      </w:r>
      <w:r w:rsidR="00C1344E" w:rsidRPr="00433679">
        <w:rPr>
          <w:rFonts w:asciiTheme="minorHAnsi" w:hAnsiTheme="minorHAnsi" w:cstheme="minorHAnsi"/>
          <w:color w:val="000000" w:themeColor="text1"/>
          <w:shd w:val="clear" w:color="auto" w:fill="E6E6E6"/>
        </w:rPr>
        <w:fldChar w:fldCharType="end"/>
      </w:r>
      <w:r w:rsidR="00C1344E" w:rsidRPr="00433679">
        <w:rPr>
          <w:rFonts w:asciiTheme="minorHAnsi" w:hAnsiTheme="minorHAnsi" w:cstheme="minorHAnsi"/>
          <w:color w:val="000000" w:themeColor="text1"/>
        </w:rPr>
        <w:t>), postanowień dotyczących praw własności intelektualnych określonych w Umowie (</w:t>
      </w:r>
      <w:r w:rsidR="00C1344E" w:rsidRPr="00433679">
        <w:rPr>
          <w:rFonts w:asciiTheme="minorHAnsi" w:hAnsiTheme="minorHAnsi" w:cstheme="minorHAnsi"/>
          <w:color w:val="000000" w:themeColor="text1"/>
          <w:shd w:val="clear" w:color="auto" w:fill="E6E6E6"/>
        </w:rPr>
        <w:fldChar w:fldCharType="begin"/>
      </w:r>
      <w:r w:rsidR="00C1344E" w:rsidRPr="00433679">
        <w:rPr>
          <w:rFonts w:asciiTheme="minorHAnsi" w:hAnsiTheme="minorHAnsi" w:cstheme="minorHAnsi"/>
          <w:color w:val="000000" w:themeColor="text1"/>
        </w:rPr>
        <w:instrText xml:space="preserve"> REF _Ref493844374 \n \h  \* MERGEFORMAT </w:instrText>
      </w:r>
      <w:r w:rsidR="00C1344E" w:rsidRPr="00433679">
        <w:rPr>
          <w:rFonts w:asciiTheme="minorHAnsi" w:hAnsiTheme="minorHAnsi" w:cstheme="minorHAnsi"/>
          <w:color w:val="000000" w:themeColor="text1"/>
          <w:shd w:val="clear" w:color="auto" w:fill="E6E6E6"/>
        </w:rPr>
      </w:r>
      <w:r w:rsidR="00C1344E"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 xml:space="preserve">ROZDZIAŁ VII. </w:t>
      </w:r>
      <w:r w:rsidR="00C1344E" w:rsidRPr="00433679">
        <w:rPr>
          <w:rFonts w:asciiTheme="minorHAnsi" w:hAnsiTheme="minorHAnsi" w:cstheme="minorHAnsi"/>
          <w:color w:val="000000" w:themeColor="text1"/>
          <w:shd w:val="clear" w:color="auto" w:fill="E6E6E6"/>
        </w:rPr>
        <w:fldChar w:fldCharType="end"/>
      </w:r>
      <w:r w:rsidR="00C1344E" w:rsidRPr="00433679">
        <w:rPr>
          <w:rFonts w:asciiTheme="minorHAnsi" w:hAnsiTheme="minorHAnsi" w:cstheme="minorHAnsi"/>
          <w:color w:val="000000" w:themeColor="text1"/>
        </w:rPr>
        <w:t>) lub postanowień dotyczących zachowania poufności określonych w Umowie (</w:t>
      </w:r>
      <w:r w:rsidR="00C1344E" w:rsidRPr="00433679">
        <w:rPr>
          <w:rFonts w:asciiTheme="minorHAnsi" w:hAnsiTheme="minorHAnsi" w:cstheme="minorHAnsi"/>
          <w:color w:val="000000" w:themeColor="text1"/>
          <w:shd w:val="clear" w:color="auto" w:fill="E6E6E6"/>
        </w:rPr>
        <w:fldChar w:fldCharType="begin"/>
      </w:r>
      <w:r w:rsidR="00C1344E" w:rsidRPr="00433679">
        <w:rPr>
          <w:rFonts w:asciiTheme="minorHAnsi" w:hAnsiTheme="minorHAnsi" w:cstheme="minorHAnsi"/>
          <w:color w:val="000000" w:themeColor="text1"/>
        </w:rPr>
        <w:instrText xml:space="preserve"> REF _Ref494891351 \n \h  \* MERGEFORMAT </w:instrText>
      </w:r>
      <w:r w:rsidR="00C1344E" w:rsidRPr="00433679">
        <w:rPr>
          <w:rFonts w:asciiTheme="minorHAnsi" w:hAnsiTheme="minorHAnsi" w:cstheme="minorHAnsi"/>
          <w:color w:val="000000" w:themeColor="text1"/>
          <w:shd w:val="clear" w:color="auto" w:fill="E6E6E6"/>
        </w:rPr>
      </w:r>
      <w:r w:rsidR="00C1344E"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 xml:space="preserve">ROZDZIAŁ IX. </w:t>
      </w:r>
      <w:r w:rsidR="00C1344E" w:rsidRPr="00433679">
        <w:rPr>
          <w:rFonts w:asciiTheme="minorHAnsi" w:hAnsiTheme="minorHAnsi" w:cstheme="minorHAnsi"/>
          <w:color w:val="000000" w:themeColor="text1"/>
          <w:shd w:val="clear" w:color="auto" w:fill="E6E6E6"/>
        </w:rPr>
        <w:fldChar w:fldCharType="end"/>
      </w:r>
      <w:r w:rsidR="00C1344E" w:rsidRPr="00433679">
        <w:rPr>
          <w:rFonts w:asciiTheme="minorHAnsi" w:hAnsiTheme="minorHAnsi" w:cstheme="minorHAnsi"/>
          <w:color w:val="000000" w:themeColor="text1"/>
        </w:rPr>
        <w:t>). W przypadku wskazanych postanowień wygasają one z upływem terminów odpowiednio w tych postanowieniach określonych lub w przypadku wykonania obowiązków w nich określonych. Tak długo jak jakiekolwiek postanowienie Umowy obowiązuje, postanowienia Umowy w zakresie (</w:t>
      </w:r>
      <w:r w:rsidR="00C1344E" w:rsidRPr="00433679">
        <w:rPr>
          <w:rFonts w:asciiTheme="minorHAnsi" w:hAnsiTheme="minorHAnsi" w:cstheme="minorHAnsi"/>
          <w:color w:val="000000" w:themeColor="text1"/>
          <w:shd w:val="clear" w:color="auto" w:fill="E6E6E6"/>
        </w:rPr>
        <w:fldChar w:fldCharType="begin"/>
      </w:r>
      <w:r w:rsidR="00C1344E" w:rsidRPr="00433679">
        <w:rPr>
          <w:rFonts w:asciiTheme="minorHAnsi" w:hAnsiTheme="minorHAnsi" w:cstheme="minorHAnsi"/>
          <w:color w:val="000000" w:themeColor="text1"/>
        </w:rPr>
        <w:instrText xml:space="preserve"> REF _Ref505434968 \r \h  \* MERGEFORMAT </w:instrText>
      </w:r>
      <w:r w:rsidR="00C1344E" w:rsidRPr="00433679">
        <w:rPr>
          <w:rFonts w:asciiTheme="minorHAnsi" w:hAnsiTheme="minorHAnsi" w:cstheme="minorHAnsi"/>
          <w:color w:val="000000" w:themeColor="text1"/>
          <w:shd w:val="clear" w:color="auto" w:fill="E6E6E6"/>
        </w:rPr>
      </w:r>
      <w:r w:rsidR="00C1344E"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 xml:space="preserve">ROZDZIAŁ XII. </w:t>
      </w:r>
      <w:r w:rsidR="00C1344E" w:rsidRPr="00433679">
        <w:rPr>
          <w:rFonts w:asciiTheme="minorHAnsi" w:hAnsiTheme="minorHAnsi" w:cstheme="minorHAnsi"/>
          <w:color w:val="000000" w:themeColor="text1"/>
          <w:shd w:val="clear" w:color="auto" w:fill="E6E6E6"/>
        </w:rPr>
        <w:fldChar w:fldCharType="end"/>
      </w:r>
      <w:r w:rsidR="00C1344E" w:rsidRPr="00433679">
        <w:rPr>
          <w:rFonts w:asciiTheme="minorHAnsi" w:hAnsiTheme="minorHAnsi" w:cstheme="minorHAnsi"/>
          <w:color w:val="000000" w:themeColor="text1"/>
        </w:rPr>
        <w:t xml:space="preserve">- </w:t>
      </w:r>
      <w:r w:rsidR="00C1344E" w:rsidRPr="00433679">
        <w:rPr>
          <w:rFonts w:asciiTheme="minorHAnsi" w:hAnsiTheme="minorHAnsi" w:cstheme="minorHAnsi"/>
          <w:color w:val="000000" w:themeColor="text1"/>
          <w:shd w:val="clear" w:color="auto" w:fill="E6E6E6"/>
        </w:rPr>
        <w:fldChar w:fldCharType="begin"/>
      </w:r>
      <w:r w:rsidR="00C1344E" w:rsidRPr="00433679">
        <w:rPr>
          <w:rFonts w:asciiTheme="minorHAnsi" w:hAnsiTheme="minorHAnsi" w:cstheme="minorHAnsi"/>
          <w:color w:val="000000" w:themeColor="text1"/>
        </w:rPr>
        <w:instrText xml:space="preserve"> REF _Ref21071865 \r \h  \* MERGEFORMAT </w:instrText>
      </w:r>
      <w:r w:rsidR="00C1344E" w:rsidRPr="00433679">
        <w:rPr>
          <w:rFonts w:asciiTheme="minorHAnsi" w:hAnsiTheme="minorHAnsi" w:cstheme="minorHAnsi"/>
          <w:color w:val="000000" w:themeColor="text1"/>
          <w:shd w:val="clear" w:color="auto" w:fill="E6E6E6"/>
        </w:rPr>
      </w:r>
      <w:r w:rsidR="00C1344E"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 xml:space="preserve">ROZDZIAŁ XIV. </w:t>
      </w:r>
      <w:r w:rsidR="00C1344E" w:rsidRPr="00433679">
        <w:rPr>
          <w:rFonts w:asciiTheme="minorHAnsi" w:hAnsiTheme="minorHAnsi" w:cstheme="minorHAnsi"/>
          <w:color w:val="000000" w:themeColor="text1"/>
          <w:shd w:val="clear" w:color="auto" w:fill="E6E6E6"/>
        </w:rPr>
        <w:fldChar w:fldCharType="end"/>
      </w:r>
      <w:r w:rsidR="00C1344E" w:rsidRPr="00433679">
        <w:rPr>
          <w:rFonts w:asciiTheme="minorHAnsi" w:hAnsiTheme="minorHAnsi" w:cstheme="minorHAnsi"/>
          <w:color w:val="000000" w:themeColor="text1"/>
        </w:rPr>
        <w:t>) mają zastosowanie.</w:t>
      </w:r>
    </w:p>
    <w:p w14:paraId="50A01A4D" w14:textId="0B404CBC" w:rsidR="00CB14F5" w:rsidRPr="00433679" w:rsidRDefault="00CB14F5" w:rsidP="00433679">
      <w:pPr>
        <w:numPr>
          <w:ilvl w:val="0"/>
          <w:numId w:val="34"/>
        </w:numPr>
        <w:spacing w:before="60" w:after="60"/>
        <w:ind w:left="426" w:hanging="426"/>
        <w:contextualSpacing/>
        <w:jc w:val="both"/>
        <w:rPr>
          <w:rFonts w:asciiTheme="minorHAnsi" w:hAnsiTheme="minorHAnsi" w:cstheme="minorHAnsi"/>
          <w:color w:val="000000" w:themeColor="text1"/>
        </w:rPr>
      </w:pPr>
      <w:bookmarkStart w:id="475" w:name="_Ref511826850"/>
      <w:r w:rsidRPr="00433679">
        <w:rPr>
          <w:rFonts w:asciiTheme="minorHAnsi" w:hAnsiTheme="minorHAnsi" w:cstheme="minorHAnsi"/>
          <w:color w:val="000000" w:themeColor="text1"/>
        </w:rPr>
        <w:t xml:space="preserve">Wykonawcy przysługuje uprawnienie do wypowiedzenia Umowy ze skutkiem natychmiastowym, w przypadku otrzymania pisemnego wezwania do zmiany Umowy, z przyczyn wskazanych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_Ref479914715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6</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_Ref494427531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§2</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pkt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_Ref511826812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17)</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Umowy lub w przypadku skorzystania przez NCBR z uprawnienia</w:t>
      </w:r>
      <w:r w:rsidR="29C74D18" w:rsidRPr="00433679">
        <w:rPr>
          <w:rFonts w:asciiTheme="minorHAnsi" w:hAnsiTheme="minorHAnsi" w:cstheme="minorHAnsi"/>
          <w:color w:val="000000" w:themeColor="text1"/>
        </w:rPr>
        <w:t>,</w:t>
      </w:r>
      <w:r w:rsidRPr="00433679">
        <w:rPr>
          <w:rFonts w:asciiTheme="minorHAnsi" w:hAnsiTheme="minorHAnsi" w:cstheme="minorHAnsi"/>
          <w:color w:val="000000" w:themeColor="text1"/>
        </w:rPr>
        <w:t xml:space="preserve"> o którym mowa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_Ref479976521 \r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23</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_Ref54821375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§9</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w:t>
      </w:r>
      <w:bookmarkEnd w:id="475"/>
    </w:p>
    <w:p w14:paraId="291DCDB9" w14:textId="49C49488" w:rsidR="00CB14F5" w:rsidRPr="00433679" w:rsidRDefault="00CB14F5" w:rsidP="00433679">
      <w:pPr>
        <w:numPr>
          <w:ilvl w:val="0"/>
          <w:numId w:val="34"/>
        </w:numPr>
        <w:spacing w:before="60" w:after="60"/>
        <w:ind w:left="426" w:hanging="426"/>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Każdorazowo w przypadku rozwiązania Umowy ze skutkiem natychmiastowym, Strony przystępują niezwłocznie do dokonania Odbioru zrealizowanych i nie odebranych dotychczas Wyników Prac Etapu (w tym ich wersji roboczych) oraz Prac B+R, przy czym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_Ref52735442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22</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stosuje się odpowiednio. Wykonawcy w takim przypadku przysługuje proporcjonalne wynagrodzenie, za rzeczywiście zrealizowane Zadania Badawcze i Kamienie Milowe, w zakresie ustalonym w oparciu o Harmonogram </w:t>
      </w:r>
      <w:r w:rsidR="000D697E" w:rsidRPr="00433679">
        <w:rPr>
          <w:rFonts w:asciiTheme="minorHAnsi" w:hAnsiTheme="minorHAnsi" w:cstheme="minorHAnsi"/>
          <w:color w:val="000000" w:themeColor="text1"/>
        </w:rPr>
        <w:t>Prac</w:t>
      </w:r>
      <w:r w:rsidRPr="00433679">
        <w:rPr>
          <w:rFonts w:asciiTheme="minorHAnsi" w:hAnsiTheme="minorHAnsi" w:cstheme="minorHAnsi"/>
          <w:color w:val="000000" w:themeColor="text1"/>
        </w:rPr>
        <w:t xml:space="preserve">. Wypowiedzenie Umowy, z zastrzeżeniem postanowień dot. odpowiedzialności Stron i kar umownych wskazanych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_Ref512575636 \r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39</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nie ma wpływu na wynagrodzenie wypłacone Wykonawcy tytułem wynagrodzenia za Etapy poprzedzające wypowiedzenie Umowy. </w:t>
      </w:r>
    </w:p>
    <w:p w14:paraId="359750FF" w14:textId="77777777" w:rsidR="00CB14F5" w:rsidRPr="00433679" w:rsidRDefault="00CB14F5" w:rsidP="00433679">
      <w:pPr>
        <w:pStyle w:val="Nagwek2"/>
      </w:pPr>
      <w:bookmarkStart w:id="476" w:name="_Ref494185547"/>
      <w:bookmarkStart w:id="477" w:name="_Toc504994995"/>
      <w:bookmarkStart w:id="478" w:name="_Toc511371225"/>
      <w:bookmarkStart w:id="479" w:name="_Toc52745933"/>
      <w:bookmarkStart w:id="480" w:name="_Toc70340621"/>
      <w:bookmarkEnd w:id="472"/>
      <w:r w:rsidRPr="00433679">
        <w:t>[ODSTĄPIENIE OD UMOWY]</w:t>
      </w:r>
      <w:bookmarkEnd w:id="476"/>
      <w:bookmarkEnd w:id="477"/>
      <w:bookmarkEnd w:id="478"/>
      <w:bookmarkEnd w:id="479"/>
      <w:bookmarkEnd w:id="480"/>
    </w:p>
    <w:p w14:paraId="08DE9188" w14:textId="77777777" w:rsidR="00CB14F5" w:rsidRPr="00433679" w:rsidRDefault="00CB14F5" w:rsidP="00433679">
      <w:pPr>
        <w:numPr>
          <w:ilvl w:val="0"/>
          <w:numId w:val="42"/>
        </w:numPr>
        <w:spacing w:before="60" w:after="60"/>
        <w:ind w:left="426" w:hanging="436"/>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Niezależnie od uprawnień wynikających z przepisów prawa, NCBR jest uprawnione do odstąpienia od Umowy w części lub w całości, w terminie do dnia 31 grudnia 2022 r., </w:t>
      </w:r>
      <w:r w:rsidRPr="00433679">
        <w:rPr>
          <w:rFonts w:asciiTheme="minorHAnsi" w:hAnsiTheme="minorHAnsi" w:cstheme="minorHAnsi"/>
          <w:bCs/>
          <w:iCs/>
          <w:color w:val="000000" w:themeColor="text1"/>
        </w:rPr>
        <w:t>ze skutkiem na dzień złożenia oświadczenia o odstąpieniu</w:t>
      </w:r>
      <w:r w:rsidRPr="00433679">
        <w:rPr>
          <w:rFonts w:asciiTheme="minorHAnsi" w:hAnsiTheme="minorHAnsi" w:cstheme="minorHAnsi"/>
          <w:color w:val="000000" w:themeColor="text1"/>
        </w:rPr>
        <w:t>, w przypadku zaistnienia co najmniej jednej z następujących przesłanek:</w:t>
      </w:r>
    </w:p>
    <w:p w14:paraId="5D81D690" w14:textId="77777777" w:rsidR="00CB14F5" w:rsidRPr="00433679" w:rsidRDefault="00CB14F5" w:rsidP="00433679">
      <w:pPr>
        <w:numPr>
          <w:ilvl w:val="2"/>
          <w:numId w:val="14"/>
        </w:numPr>
        <w:spacing w:before="60" w:after="60"/>
        <w:ind w:left="851" w:hanging="425"/>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gdy Wykonawca wykonuje Umowę lub jej część w sposób niezgodny z jej treścią, w szczególności wykonuje Umowę w sposób nienależyty i nie zmienia sposobu realizacji Umowy, pomimo bezskutecznego upływu wyznaczonego mu terminu na usunięcie naruszenia, nie krótszego niż 10 Dni Roboczych;</w:t>
      </w:r>
    </w:p>
    <w:p w14:paraId="59112914" w14:textId="0553D9EB" w:rsidR="00CB14F5" w:rsidRPr="00433679" w:rsidRDefault="00CB14F5" w:rsidP="00433679">
      <w:pPr>
        <w:numPr>
          <w:ilvl w:val="2"/>
          <w:numId w:val="14"/>
        </w:numPr>
        <w:spacing w:before="60" w:after="60"/>
        <w:ind w:left="851" w:hanging="425"/>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jeśli Wykonawca nie dochował Terminu Doręczenia Wyników Prac B+R danego Etapu z przyczyn innych niż leżące po stronie NCBR i nie zachodzą okoliczności wskazane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_Ref493306264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11</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_Ref54795613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§10</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w:t>
      </w:r>
    </w:p>
    <w:p w14:paraId="0261CB25" w14:textId="77777777" w:rsidR="00CB14F5" w:rsidRPr="00433679" w:rsidRDefault="00CB14F5" w:rsidP="00433679">
      <w:pPr>
        <w:numPr>
          <w:ilvl w:val="2"/>
          <w:numId w:val="14"/>
        </w:numPr>
        <w:spacing w:before="60" w:after="60"/>
        <w:ind w:left="851" w:hanging="425"/>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lastRenderedPageBreak/>
        <w:t>w przypadku wystąpienia niezgodności któregokolwiek i oświadczenia lub zapewnienia Wykonawcy (w szczególności zawartego w Rozdziale II Umowy) ze stanem prawnym lub faktycznym, jeśli Wykonawca nie doprowadzi stanu objętego jego zapewnieniem do stanu zgodnego z Umową, pomimo bezskutecznego upływu wyznaczonego mu terminu na usunięcie naruszenia, nie krótszego niż 10 Dni Roboczych;</w:t>
      </w:r>
    </w:p>
    <w:p w14:paraId="7CBB0CF9" w14:textId="77777777" w:rsidR="00CB14F5" w:rsidRPr="00433679" w:rsidRDefault="00CB14F5" w:rsidP="00433679">
      <w:pPr>
        <w:numPr>
          <w:ilvl w:val="2"/>
          <w:numId w:val="14"/>
        </w:numPr>
        <w:spacing w:before="60" w:after="60"/>
        <w:ind w:left="851" w:hanging="425"/>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gdy Wykonawca zaprzestał prowadzenia działalności lub wszczęte zostało wobec niego postępowanie likwidacyjne; </w:t>
      </w:r>
    </w:p>
    <w:p w14:paraId="2EEDB80D" w14:textId="77777777" w:rsidR="00CB14F5" w:rsidRPr="00433679" w:rsidRDefault="00CB14F5" w:rsidP="00433679">
      <w:pPr>
        <w:numPr>
          <w:ilvl w:val="2"/>
          <w:numId w:val="14"/>
        </w:numPr>
        <w:spacing w:before="60" w:after="60"/>
        <w:ind w:left="851" w:hanging="425"/>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jeżeli Wykonawca zaprzestanie realizacji przedmiotu Umowy lub wystąpi opóźnienie z przyczyn leżących po stronie Wykonawcy, po uprzednim bezskutecznym wezwaniu do jej wykonania i wyznaczenia dodatkowego terminu;</w:t>
      </w:r>
    </w:p>
    <w:p w14:paraId="70BAA469" w14:textId="1433A6D4" w:rsidR="00CB14F5" w:rsidRPr="00433679" w:rsidRDefault="00CB14F5" w:rsidP="00433679">
      <w:pPr>
        <w:numPr>
          <w:ilvl w:val="2"/>
          <w:numId w:val="14"/>
        </w:numPr>
        <w:spacing w:before="60" w:after="60"/>
        <w:ind w:left="851" w:hanging="425"/>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jeżeli Wykonawca nie dostarczy NCBR Wyników Prac Etapu wytworzonych w danym Etapie w terminie określonym w Harmonogramie Przedsięwzięcia, z zastrzeżeniem postanowień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_Ref479947439 \r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8</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w:t>
      </w:r>
    </w:p>
    <w:p w14:paraId="43423A3E" w14:textId="77777777" w:rsidR="00CB14F5" w:rsidRPr="00433679" w:rsidRDefault="00CB14F5" w:rsidP="00433679">
      <w:pPr>
        <w:numPr>
          <w:ilvl w:val="2"/>
          <w:numId w:val="14"/>
        </w:numPr>
        <w:spacing w:before="60" w:after="60"/>
        <w:ind w:left="851" w:hanging="425"/>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jeżeli Wykonawca nie przystąpi w terminie wynikającym z Harmonogramu Przedsięwzięcia do dalszego Etapu realizacji Umowy, bez względu na przyczynę takiego nieprzystąpienia;</w:t>
      </w:r>
    </w:p>
    <w:p w14:paraId="5EC13E27" w14:textId="6C831DD2" w:rsidR="00CB14F5" w:rsidRPr="00433679" w:rsidRDefault="00CB14F5" w:rsidP="00433679">
      <w:pPr>
        <w:numPr>
          <w:ilvl w:val="2"/>
          <w:numId w:val="14"/>
        </w:numPr>
        <w:spacing w:before="60" w:after="60"/>
        <w:ind w:left="851" w:hanging="425"/>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jeżeli opóźnienie Wykonawcy w raportowaniu zgodnie z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_Ref505916635 \r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32</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 zakresie dowolnego raportu przekracza 21 dni,</w:t>
      </w:r>
    </w:p>
    <w:p w14:paraId="24138882" w14:textId="365551D0" w:rsidR="00CB14F5" w:rsidRPr="00433679" w:rsidRDefault="00CB14F5" w:rsidP="00433679">
      <w:pPr>
        <w:numPr>
          <w:ilvl w:val="2"/>
          <w:numId w:val="14"/>
        </w:numPr>
        <w:spacing w:before="60" w:after="60"/>
        <w:ind w:left="851" w:hanging="425"/>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gdy suma kar umownych nałożonych na Wykonawcę w ramach Umowy osiągnęła 20% wartości maksymalnego wynagrodzenia przysługującego Wykonawcy w ramach Umowy, w ramach obecnej i dotychczas zrealizowanych Etapów, ustalonego zgodnie z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_Ref479976521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23</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w:t>
      </w:r>
    </w:p>
    <w:p w14:paraId="1C689A00" w14:textId="08911BE2" w:rsidR="00CB14F5" w:rsidRPr="00433679" w:rsidRDefault="00CB14F5" w:rsidP="00433679">
      <w:pPr>
        <w:numPr>
          <w:ilvl w:val="2"/>
          <w:numId w:val="14"/>
        </w:numPr>
        <w:spacing w:before="60" w:after="60"/>
        <w:ind w:left="851" w:hanging="425"/>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w razie niezapewnienia Zabezpieczenia Należytego Wykonania Umowy w wymaganej wysokości i terminie</w:t>
      </w:r>
      <w:r w:rsidR="000C6718" w:rsidRPr="00433679">
        <w:rPr>
          <w:rFonts w:asciiTheme="minorHAnsi" w:hAnsiTheme="minorHAnsi" w:cstheme="minorHAnsi"/>
          <w:color w:val="000000" w:themeColor="text1"/>
        </w:rPr>
        <w:t>.</w:t>
      </w:r>
    </w:p>
    <w:p w14:paraId="516E961D" w14:textId="77777777" w:rsidR="00CB14F5" w:rsidRPr="00433679" w:rsidRDefault="00CB14F5" w:rsidP="00433679">
      <w:pPr>
        <w:numPr>
          <w:ilvl w:val="0"/>
          <w:numId w:val="42"/>
        </w:numPr>
        <w:spacing w:before="60" w:after="60"/>
        <w:ind w:left="426" w:hanging="426"/>
        <w:contextualSpacing/>
        <w:jc w:val="both"/>
        <w:rPr>
          <w:rFonts w:asciiTheme="minorHAnsi" w:hAnsiTheme="minorHAnsi" w:cstheme="minorHAnsi"/>
          <w:bCs/>
          <w:iCs/>
          <w:color w:val="000000" w:themeColor="text1"/>
        </w:rPr>
      </w:pPr>
      <w:r w:rsidRPr="00433679">
        <w:rPr>
          <w:rFonts w:asciiTheme="minorHAnsi" w:hAnsiTheme="minorHAnsi" w:cstheme="minorHAnsi"/>
          <w:bCs/>
          <w:iCs/>
          <w:color w:val="000000" w:themeColor="text1"/>
        </w:rPr>
        <w:t xml:space="preserve">Oświadczenie NCBR o odstąpieniu od Umowy zostanie sporządzone w formie pisemnej wraz z uzasadnieniem. </w:t>
      </w:r>
    </w:p>
    <w:p w14:paraId="1A81A7C3" w14:textId="77777777" w:rsidR="00CB14F5" w:rsidRPr="00433679" w:rsidRDefault="00CB14F5" w:rsidP="00433679">
      <w:pPr>
        <w:numPr>
          <w:ilvl w:val="0"/>
          <w:numId w:val="42"/>
        </w:numPr>
        <w:spacing w:before="60" w:after="60"/>
        <w:ind w:left="426" w:hanging="426"/>
        <w:contextualSpacing/>
        <w:jc w:val="both"/>
        <w:rPr>
          <w:rFonts w:asciiTheme="minorHAnsi" w:hAnsiTheme="minorHAnsi" w:cstheme="minorHAnsi"/>
          <w:bCs/>
          <w:iCs/>
          <w:color w:val="000000" w:themeColor="text1"/>
        </w:rPr>
      </w:pPr>
      <w:r w:rsidRPr="00433679">
        <w:rPr>
          <w:rFonts w:asciiTheme="minorHAnsi" w:hAnsiTheme="minorHAnsi" w:cstheme="minorHAnsi"/>
          <w:color w:val="000000" w:themeColor="text1"/>
        </w:rPr>
        <w:t>Odstąpienie przez NCBR od Umowy nie zwalnia Wykonawcy od obowiązku zapłaty kar umownych zastrzeżonych w Umowie.</w:t>
      </w:r>
    </w:p>
    <w:p w14:paraId="7B0D936B" w14:textId="77777777" w:rsidR="00CB14F5" w:rsidRPr="00433679" w:rsidRDefault="00CB14F5" w:rsidP="00433679">
      <w:pPr>
        <w:numPr>
          <w:ilvl w:val="0"/>
          <w:numId w:val="42"/>
        </w:numPr>
        <w:spacing w:before="60" w:after="60"/>
        <w:ind w:left="426" w:hanging="426"/>
        <w:contextualSpacing/>
        <w:jc w:val="both"/>
        <w:rPr>
          <w:rFonts w:asciiTheme="minorHAnsi" w:hAnsiTheme="minorHAnsi" w:cstheme="minorHAnsi"/>
          <w:bCs/>
          <w:iCs/>
          <w:color w:val="000000" w:themeColor="text1"/>
        </w:rPr>
      </w:pPr>
      <w:r w:rsidRPr="00433679">
        <w:rPr>
          <w:rFonts w:asciiTheme="minorHAnsi" w:hAnsiTheme="minorHAnsi" w:cstheme="minorHAnsi"/>
          <w:bCs/>
          <w:iCs/>
          <w:color w:val="000000" w:themeColor="text1"/>
        </w:rPr>
        <w:t>W przypadku odstąpienia od Umowy:</w:t>
      </w:r>
    </w:p>
    <w:p w14:paraId="52DD56D2" w14:textId="77777777" w:rsidR="00CB14F5" w:rsidRPr="00433679" w:rsidRDefault="00CB14F5" w:rsidP="00433679">
      <w:pPr>
        <w:numPr>
          <w:ilvl w:val="0"/>
          <w:numId w:val="21"/>
        </w:numPr>
        <w:spacing w:before="60" w:after="60"/>
        <w:ind w:left="851" w:hanging="425"/>
        <w:contextualSpacing/>
        <w:jc w:val="both"/>
        <w:rPr>
          <w:rFonts w:asciiTheme="minorHAnsi" w:hAnsiTheme="minorHAnsi" w:cstheme="minorHAnsi"/>
          <w:bCs/>
          <w:iCs/>
          <w:color w:val="000000" w:themeColor="text1"/>
        </w:rPr>
      </w:pPr>
      <w:r w:rsidRPr="00433679">
        <w:rPr>
          <w:rFonts w:asciiTheme="minorHAnsi" w:hAnsiTheme="minorHAnsi" w:cstheme="minorHAnsi"/>
          <w:bCs/>
          <w:iCs/>
          <w:color w:val="000000" w:themeColor="text1"/>
        </w:rPr>
        <w:t>Wykonawca i NCBR zobowiązują się do sporządzenia protokołu w formie pisemnej pod rygorem nieważności, który będzie zawierał opis wykonanych prac do dnia odstąpienia od Umowy w terminie 30 dni od złożenia oświadczenia o odstąpieniu;</w:t>
      </w:r>
    </w:p>
    <w:p w14:paraId="1058A64F" w14:textId="77777777" w:rsidR="00CB14F5" w:rsidRPr="00433679" w:rsidRDefault="00CB14F5" w:rsidP="00433679">
      <w:pPr>
        <w:numPr>
          <w:ilvl w:val="0"/>
          <w:numId w:val="21"/>
        </w:numPr>
        <w:spacing w:before="60" w:after="60"/>
        <w:ind w:left="851" w:hanging="425"/>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wysokość wynagrodzenia należna Wykonawcy zostanie ustalona proporcjonalnie na podstawie zakresu prac przez niego wykonanych i zaakceptowanych przez NCBR do dnia odstąpienia od Umowy;</w:t>
      </w:r>
    </w:p>
    <w:p w14:paraId="33F0ED61" w14:textId="03E3758C" w:rsidR="00CB14F5" w:rsidRPr="00433679" w:rsidRDefault="00CB14F5" w:rsidP="00433679">
      <w:pPr>
        <w:numPr>
          <w:ilvl w:val="0"/>
          <w:numId w:val="21"/>
        </w:numPr>
        <w:spacing w:before="60" w:after="60"/>
        <w:ind w:left="851" w:hanging="425"/>
        <w:contextualSpacing/>
        <w:jc w:val="both"/>
        <w:rPr>
          <w:rFonts w:asciiTheme="minorHAnsi" w:hAnsiTheme="minorHAnsi" w:cstheme="minorHAnsi"/>
          <w:bCs/>
          <w:iCs/>
          <w:color w:val="000000" w:themeColor="text1"/>
        </w:rPr>
      </w:pPr>
      <w:r w:rsidRPr="00433679">
        <w:rPr>
          <w:rFonts w:asciiTheme="minorHAnsi" w:hAnsiTheme="minorHAnsi" w:cstheme="minorHAnsi"/>
          <w:bCs/>
          <w:iCs/>
          <w:color w:val="000000" w:themeColor="text1"/>
        </w:rPr>
        <w:t>odstąpienie nie wpływa na rozporządzenia Foreground IP oraz Background IP, w tym udzielenie zgód, upoważnień oraz zezwoleń, dokonane zgodnie z Umową (</w:t>
      </w:r>
      <w:r w:rsidRPr="00433679">
        <w:rPr>
          <w:rFonts w:asciiTheme="minorHAnsi" w:hAnsiTheme="minorHAnsi" w:cstheme="minorHAnsi"/>
          <w:bCs/>
          <w:iCs/>
          <w:color w:val="000000" w:themeColor="text1"/>
          <w:shd w:val="clear" w:color="auto" w:fill="E6E6E6"/>
        </w:rPr>
        <w:fldChar w:fldCharType="begin"/>
      </w:r>
      <w:r w:rsidRPr="00433679">
        <w:rPr>
          <w:rFonts w:asciiTheme="minorHAnsi" w:hAnsiTheme="minorHAnsi" w:cstheme="minorHAnsi"/>
          <w:bCs/>
          <w:iCs/>
          <w:color w:val="000000" w:themeColor="text1"/>
        </w:rPr>
        <w:instrText xml:space="preserve"> REF _Ref493844374 \r \h  \* MERGEFORMAT </w:instrText>
      </w:r>
      <w:r w:rsidRPr="00433679">
        <w:rPr>
          <w:rFonts w:asciiTheme="minorHAnsi" w:hAnsiTheme="minorHAnsi" w:cstheme="minorHAnsi"/>
          <w:bCs/>
          <w:iCs/>
          <w:color w:val="000000" w:themeColor="text1"/>
          <w:shd w:val="clear" w:color="auto" w:fill="E6E6E6"/>
        </w:rPr>
      </w:r>
      <w:r w:rsidRPr="00433679">
        <w:rPr>
          <w:rFonts w:asciiTheme="minorHAnsi" w:hAnsiTheme="minorHAnsi" w:cstheme="minorHAnsi"/>
          <w:bCs/>
          <w:iCs/>
          <w:color w:val="000000" w:themeColor="text1"/>
          <w:shd w:val="clear" w:color="auto" w:fill="E6E6E6"/>
        </w:rPr>
        <w:fldChar w:fldCharType="separate"/>
      </w:r>
      <w:r w:rsidR="0071785C" w:rsidRPr="00433679">
        <w:rPr>
          <w:rFonts w:asciiTheme="minorHAnsi" w:hAnsiTheme="minorHAnsi" w:cstheme="minorHAnsi"/>
          <w:bCs/>
          <w:iCs/>
          <w:color w:val="000000" w:themeColor="text1"/>
        </w:rPr>
        <w:t xml:space="preserve">ROZDZIAŁ VII. </w:t>
      </w:r>
      <w:r w:rsidRPr="00433679">
        <w:rPr>
          <w:rFonts w:asciiTheme="minorHAnsi" w:hAnsiTheme="minorHAnsi" w:cstheme="minorHAnsi"/>
          <w:bCs/>
          <w:iCs/>
          <w:color w:val="000000" w:themeColor="text1"/>
          <w:shd w:val="clear" w:color="auto" w:fill="E6E6E6"/>
        </w:rPr>
        <w:fldChar w:fldCharType="end"/>
      </w:r>
      <w:r w:rsidRPr="00433679">
        <w:rPr>
          <w:rFonts w:asciiTheme="minorHAnsi" w:hAnsiTheme="minorHAnsi" w:cstheme="minorHAnsi"/>
          <w:bCs/>
          <w:iCs/>
          <w:color w:val="000000" w:themeColor="text1"/>
        </w:rPr>
        <w:t>) przed złożeniem oświadczenia o odstąpieniu od Umowy, prawo dochodzenia kar umownych oraz zobowiązania dotyczące zachowania poufności wynikające z Umowy (</w:t>
      </w:r>
      <w:r w:rsidRPr="00433679">
        <w:rPr>
          <w:rFonts w:asciiTheme="minorHAnsi" w:hAnsiTheme="minorHAnsi" w:cstheme="minorHAnsi"/>
          <w:bCs/>
          <w:iCs/>
          <w:color w:val="000000" w:themeColor="text1"/>
          <w:shd w:val="clear" w:color="auto" w:fill="E6E6E6"/>
        </w:rPr>
        <w:fldChar w:fldCharType="begin"/>
      </w:r>
      <w:r w:rsidRPr="00433679">
        <w:rPr>
          <w:rFonts w:asciiTheme="minorHAnsi" w:hAnsiTheme="minorHAnsi" w:cstheme="minorHAnsi"/>
          <w:bCs/>
          <w:iCs/>
          <w:color w:val="000000" w:themeColor="text1"/>
        </w:rPr>
        <w:instrText xml:space="preserve"> REF _Ref494891464 \n \h  \* MERGEFORMAT </w:instrText>
      </w:r>
      <w:r w:rsidRPr="00433679">
        <w:rPr>
          <w:rFonts w:asciiTheme="minorHAnsi" w:hAnsiTheme="minorHAnsi" w:cstheme="minorHAnsi"/>
          <w:bCs/>
          <w:iCs/>
          <w:color w:val="000000" w:themeColor="text1"/>
          <w:shd w:val="clear" w:color="auto" w:fill="E6E6E6"/>
        </w:rPr>
      </w:r>
      <w:r w:rsidRPr="00433679">
        <w:rPr>
          <w:rFonts w:asciiTheme="minorHAnsi" w:hAnsiTheme="minorHAnsi" w:cstheme="minorHAnsi"/>
          <w:bCs/>
          <w:iCs/>
          <w:color w:val="000000" w:themeColor="text1"/>
          <w:shd w:val="clear" w:color="auto" w:fill="E6E6E6"/>
        </w:rPr>
        <w:fldChar w:fldCharType="separate"/>
      </w:r>
      <w:r w:rsidR="0071785C" w:rsidRPr="00433679">
        <w:rPr>
          <w:rFonts w:asciiTheme="minorHAnsi" w:hAnsiTheme="minorHAnsi" w:cstheme="minorHAnsi"/>
          <w:bCs/>
          <w:iCs/>
          <w:color w:val="000000" w:themeColor="text1"/>
        </w:rPr>
        <w:t xml:space="preserve">ROZDZIAŁ IX. </w:t>
      </w:r>
      <w:r w:rsidRPr="00433679">
        <w:rPr>
          <w:rFonts w:asciiTheme="minorHAnsi" w:hAnsiTheme="minorHAnsi" w:cstheme="minorHAnsi"/>
          <w:bCs/>
          <w:iCs/>
          <w:color w:val="000000" w:themeColor="text1"/>
          <w:shd w:val="clear" w:color="auto" w:fill="E6E6E6"/>
        </w:rPr>
        <w:fldChar w:fldCharType="end"/>
      </w:r>
      <w:r w:rsidRPr="00433679">
        <w:rPr>
          <w:rFonts w:asciiTheme="minorHAnsi" w:hAnsiTheme="minorHAnsi" w:cstheme="minorHAnsi"/>
          <w:bCs/>
          <w:iCs/>
          <w:color w:val="000000" w:themeColor="text1"/>
        </w:rPr>
        <w:t>)</w:t>
      </w:r>
      <w:r w:rsidRPr="00433679">
        <w:rPr>
          <w:rFonts w:asciiTheme="minorHAnsi" w:hAnsiTheme="minorHAnsi" w:cstheme="minorHAnsi"/>
          <w:color w:val="000000" w:themeColor="text1"/>
        </w:rPr>
        <w:t>, w których to przypadkach zastosowanie mają wskazane w tych klauzulach zasady szczególne</w:t>
      </w:r>
      <w:r w:rsidRPr="00433679">
        <w:rPr>
          <w:rFonts w:asciiTheme="minorHAnsi" w:hAnsiTheme="minorHAnsi" w:cstheme="minorHAnsi"/>
          <w:bCs/>
          <w:iCs/>
          <w:color w:val="000000" w:themeColor="text1"/>
        </w:rPr>
        <w:t xml:space="preserve">. </w:t>
      </w:r>
      <w:r w:rsidRPr="00433679">
        <w:rPr>
          <w:rFonts w:asciiTheme="minorHAnsi" w:hAnsiTheme="minorHAnsi" w:cstheme="minorHAnsi"/>
          <w:color w:val="000000" w:themeColor="text1"/>
        </w:rPr>
        <w:t>Tak długo jak jakiekolwiek postanowienie Umowy obowiązuje, postanowienia Umowy w zakresie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_Ref505434968 \r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 xml:space="preserve">ROZDZIAŁ XII. </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_Ref21071865 \r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 xml:space="preserve">ROZDZIAŁ XIV. </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mają zastosowanie.</w:t>
      </w:r>
    </w:p>
    <w:p w14:paraId="3CCF836C" w14:textId="77777777" w:rsidR="00CB14F5" w:rsidRPr="00433679" w:rsidRDefault="00CB14F5" w:rsidP="00433679">
      <w:pPr>
        <w:numPr>
          <w:ilvl w:val="0"/>
          <w:numId w:val="42"/>
        </w:numPr>
        <w:spacing w:before="60" w:after="60"/>
        <w:ind w:left="426" w:hanging="426"/>
        <w:contextualSpacing/>
        <w:jc w:val="both"/>
        <w:rPr>
          <w:rFonts w:asciiTheme="minorHAnsi" w:hAnsiTheme="minorHAnsi" w:cstheme="minorHAnsi"/>
          <w:bCs/>
          <w:iCs/>
          <w:color w:val="000000" w:themeColor="text1"/>
        </w:rPr>
      </w:pPr>
      <w:r w:rsidRPr="00433679">
        <w:rPr>
          <w:rFonts w:asciiTheme="minorHAnsi" w:hAnsiTheme="minorHAnsi" w:cstheme="minorHAnsi"/>
          <w:bCs/>
          <w:iCs/>
          <w:color w:val="000000" w:themeColor="text1"/>
        </w:rPr>
        <w:t>Odstąpienie od Umowy nie powoduje odpowiedzialności odszkodowawczej NCBR w związku ze skróceniem okresu obowiązywania Umowy.</w:t>
      </w:r>
    </w:p>
    <w:p w14:paraId="7FF19043" w14:textId="77777777" w:rsidR="00CB14F5" w:rsidRPr="00433679" w:rsidRDefault="00CB14F5" w:rsidP="00433679">
      <w:pPr>
        <w:numPr>
          <w:ilvl w:val="0"/>
          <w:numId w:val="42"/>
        </w:numPr>
        <w:spacing w:before="60" w:after="60"/>
        <w:ind w:left="426" w:hanging="426"/>
        <w:contextualSpacing/>
        <w:jc w:val="both"/>
        <w:rPr>
          <w:rFonts w:asciiTheme="minorHAnsi" w:hAnsiTheme="minorHAnsi" w:cstheme="minorHAnsi"/>
          <w:bCs/>
          <w:iCs/>
          <w:color w:val="000000" w:themeColor="text1"/>
        </w:rPr>
      </w:pPr>
      <w:r w:rsidRPr="00433679">
        <w:rPr>
          <w:rFonts w:asciiTheme="minorHAnsi" w:hAnsiTheme="minorHAnsi" w:cstheme="minorHAnsi"/>
          <w:bCs/>
          <w:iCs/>
          <w:color w:val="000000" w:themeColor="text1"/>
        </w:rPr>
        <w:t>Odstąpienie od Umowy przez NCBR zgodnie z niniejszym artykułem wywołuje skutki względem wszystkich Stron Umowy.</w:t>
      </w:r>
    </w:p>
    <w:p w14:paraId="16DCFBF1" w14:textId="77777777" w:rsidR="00CB14F5" w:rsidRPr="00433679" w:rsidRDefault="00CB14F5" w:rsidP="00433679">
      <w:pPr>
        <w:pStyle w:val="Nagwek1"/>
      </w:pPr>
      <w:bookmarkStart w:id="481" w:name="_Ref505434968"/>
      <w:bookmarkStart w:id="482" w:name="_Toc504994996"/>
      <w:bookmarkStart w:id="483" w:name="_Toc511371226"/>
      <w:bookmarkStart w:id="484" w:name="_Toc52745934"/>
      <w:bookmarkStart w:id="485" w:name="_Toc70340622"/>
      <w:r w:rsidRPr="00433679">
        <w:lastRenderedPageBreak/>
        <w:t>ODPOWIEDZIALNOŚĆ STRON I KARY UMOWNE</w:t>
      </w:r>
      <w:bookmarkEnd w:id="481"/>
      <w:bookmarkEnd w:id="482"/>
      <w:bookmarkEnd w:id="483"/>
      <w:bookmarkEnd w:id="484"/>
      <w:bookmarkEnd w:id="485"/>
    </w:p>
    <w:p w14:paraId="36B9F922" w14:textId="77777777" w:rsidR="00CB14F5" w:rsidRPr="00433679" w:rsidRDefault="00CB14F5" w:rsidP="00433679">
      <w:pPr>
        <w:pStyle w:val="Nagwek2"/>
        <w:rPr>
          <w:rFonts w:eastAsia="Times New Roman"/>
        </w:rPr>
      </w:pPr>
      <w:bookmarkStart w:id="486" w:name="_Toc479963869"/>
      <w:bookmarkStart w:id="487" w:name="_Ref479974598"/>
      <w:bookmarkStart w:id="488" w:name="_Toc504994997"/>
      <w:bookmarkStart w:id="489" w:name="_Ref505798575"/>
      <w:bookmarkStart w:id="490" w:name="_Toc511371227"/>
      <w:bookmarkStart w:id="491" w:name="_Ref512575636"/>
      <w:bookmarkStart w:id="492" w:name="_Toc52745935"/>
      <w:bookmarkStart w:id="493" w:name="_Toc70340623"/>
      <w:r w:rsidRPr="00433679">
        <w:rPr>
          <w:rFonts w:eastAsia="Times New Roman"/>
        </w:rPr>
        <w:t>[</w:t>
      </w:r>
      <w:r w:rsidRPr="00433679">
        <w:t>OGÓLNA</w:t>
      </w:r>
      <w:r w:rsidRPr="00433679">
        <w:rPr>
          <w:rFonts w:eastAsia="Times New Roman"/>
        </w:rPr>
        <w:t xml:space="preserve"> ODPOWIEDZIALNOŚĆ KONTRAKTOWA STRON I KARY UMOWNE]</w:t>
      </w:r>
      <w:bookmarkEnd w:id="486"/>
      <w:bookmarkEnd w:id="487"/>
      <w:bookmarkEnd w:id="488"/>
      <w:bookmarkEnd w:id="489"/>
      <w:bookmarkEnd w:id="490"/>
      <w:bookmarkEnd w:id="491"/>
      <w:bookmarkEnd w:id="492"/>
      <w:bookmarkEnd w:id="493"/>
      <w:r w:rsidRPr="00433679">
        <w:rPr>
          <w:rFonts w:eastAsia="Times New Roman"/>
        </w:rPr>
        <w:t xml:space="preserve"> </w:t>
      </w:r>
    </w:p>
    <w:p w14:paraId="26CEAF6E" w14:textId="77777777" w:rsidR="00CB14F5" w:rsidRPr="00433679" w:rsidRDefault="00CB14F5" w:rsidP="00433679">
      <w:pPr>
        <w:numPr>
          <w:ilvl w:val="0"/>
          <w:numId w:val="22"/>
        </w:numPr>
        <w:spacing w:before="60" w:after="60"/>
        <w:ind w:left="426"/>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Strony ponoszą odpowiedzialność z tytułu niewykonania lub nienależytego wykonania Umowy na warunkach w niej określonych.</w:t>
      </w:r>
    </w:p>
    <w:p w14:paraId="3FA3EF36" w14:textId="7884B407" w:rsidR="00CB14F5" w:rsidRPr="00433679" w:rsidRDefault="00CB14F5" w:rsidP="00433679">
      <w:pPr>
        <w:numPr>
          <w:ilvl w:val="0"/>
          <w:numId w:val="22"/>
        </w:numPr>
        <w:spacing w:before="60" w:after="60"/>
        <w:ind w:left="426"/>
        <w:contextualSpacing/>
        <w:jc w:val="both"/>
        <w:rPr>
          <w:rFonts w:asciiTheme="minorHAnsi" w:eastAsia="Times New Roman" w:hAnsiTheme="minorHAnsi" w:cstheme="minorHAnsi"/>
          <w:color w:val="000000" w:themeColor="text1"/>
        </w:rPr>
      </w:pPr>
      <w:r w:rsidRPr="00433679">
        <w:rPr>
          <w:rFonts w:asciiTheme="minorHAnsi" w:hAnsiTheme="minorHAnsi" w:cstheme="minorHAnsi"/>
          <w:color w:val="000000" w:themeColor="text1"/>
        </w:rPr>
        <w:t>Strony nie odpowiadają za niewykonanie lub nienależyte wykonanie zobowiązania wynikłe z działania Siły Wyższej.</w:t>
      </w:r>
    </w:p>
    <w:p w14:paraId="4A81629B" w14:textId="7E4990A4" w:rsidR="00EF198D" w:rsidRPr="00433679" w:rsidRDefault="00EF198D" w:rsidP="00433679">
      <w:pPr>
        <w:numPr>
          <w:ilvl w:val="0"/>
          <w:numId w:val="22"/>
        </w:numPr>
        <w:spacing w:before="60" w:after="60"/>
        <w:ind w:left="426"/>
        <w:contextualSpacing/>
        <w:jc w:val="both"/>
        <w:rPr>
          <w:rFonts w:asciiTheme="minorHAnsi" w:eastAsia="Times New Roman" w:hAnsiTheme="minorHAnsi" w:cstheme="minorHAnsi"/>
          <w:color w:val="000000" w:themeColor="text1"/>
        </w:rPr>
      </w:pPr>
      <w:r w:rsidRPr="00433679">
        <w:rPr>
          <w:rFonts w:asciiTheme="minorHAnsi" w:hAnsiTheme="minorHAnsi" w:cstheme="minorHAnsi"/>
          <w:color w:val="000000" w:themeColor="text1"/>
        </w:rPr>
        <w:t>Strony postanawiają, że:</w:t>
      </w:r>
    </w:p>
    <w:p w14:paraId="60B0B2DE" w14:textId="69E47636" w:rsidR="00EF198D" w:rsidRPr="00433679" w:rsidRDefault="00EF198D" w:rsidP="00433679">
      <w:pPr>
        <w:numPr>
          <w:ilvl w:val="1"/>
          <w:numId w:val="22"/>
        </w:numPr>
        <w:spacing w:before="60" w:after="60"/>
        <w:ind w:left="851" w:hanging="425"/>
        <w:contextualSpacing/>
        <w:jc w:val="both"/>
        <w:rPr>
          <w:rFonts w:asciiTheme="minorHAnsi" w:eastAsia="Times New Roman" w:hAnsiTheme="minorHAnsi" w:cstheme="minorHAnsi"/>
          <w:color w:val="000000" w:themeColor="text1"/>
        </w:rPr>
      </w:pPr>
      <w:r w:rsidRPr="00433679">
        <w:rPr>
          <w:rFonts w:asciiTheme="minorHAnsi" w:hAnsiTheme="minorHAnsi" w:cstheme="minorHAnsi"/>
          <w:color w:val="000000" w:themeColor="text1"/>
        </w:rPr>
        <w:t>wyłączają odpowiedzialność NCBR za okoliczności powstałe z przyczyn innych niż wina umyślna lub rażące niedbalstwo NCBR;</w:t>
      </w:r>
    </w:p>
    <w:p w14:paraId="75CAD153" w14:textId="77777777" w:rsidR="00EF198D" w:rsidRPr="00433679" w:rsidRDefault="00EF198D" w:rsidP="00433679">
      <w:pPr>
        <w:numPr>
          <w:ilvl w:val="1"/>
          <w:numId w:val="22"/>
        </w:numPr>
        <w:spacing w:before="60" w:after="60"/>
        <w:ind w:left="851" w:hanging="425"/>
        <w:contextualSpacing/>
        <w:jc w:val="both"/>
        <w:rPr>
          <w:rFonts w:asciiTheme="minorHAnsi" w:eastAsia="Times New Roman" w:hAnsiTheme="minorHAnsi" w:cstheme="minorHAnsi"/>
          <w:color w:val="000000" w:themeColor="text1"/>
        </w:rPr>
      </w:pPr>
      <w:r w:rsidRPr="00433679">
        <w:rPr>
          <w:rFonts w:asciiTheme="minorHAnsi" w:hAnsiTheme="minorHAnsi" w:cstheme="minorHAnsi"/>
          <w:color w:val="000000" w:themeColor="text1"/>
        </w:rPr>
        <w:t xml:space="preserve">NCBR odpowiada względem Wykonawcy jedynie w granicach straty rzeczywistej, którą Wykonawca poniósł wskutek działania lub zaniechania NCBR; </w:t>
      </w:r>
    </w:p>
    <w:p w14:paraId="00CD65D3" w14:textId="77777777" w:rsidR="00EF198D" w:rsidRPr="00433679" w:rsidRDefault="00EF198D" w:rsidP="00433679">
      <w:pPr>
        <w:numPr>
          <w:ilvl w:val="1"/>
          <w:numId w:val="22"/>
        </w:numPr>
        <w:spacing w:before="60" w:after="60"/>
        <w:ind w:left="851" w:hanging="425"/>
        <w:contextualSpacing/>
        <w:jc w:val="both"/>
        <w:rPr>
          <w:rFonts w:asciiTheme="minorHAnsi" w:eastAsia="Times New Roman" w:hAnsiTheme="minorHAnsi" w:cstheme="minorHAnsi"/>
          <w:color w:val="000000" w:themeColor="text1"/>
        </w:rPr>
      </w:pPr>
      <w:r w:rsidRPr="00433679">
        <w:rPr>
          <w:rFonts w:asciiTheme="minorHAnsi" w:hAnsiTheme="minorHAnsi" w:cstheme="minorHAnsi"/>
          <w:color w:val="000000" w:themeColor="text1"/>
        </w:rPr>
        <w:t>NCBR nie odpowiada względem Wykonawcy za utracone korzyści i wszelkie inne korzyści, które mógłby osiągnąć, gdyby mu szkody nie wyrządzono. W szczególności Strony wyłączają odpowiedzialność NCBR względem Wykonawcy za przychody nieuzyskane przez Wykonawcę przez wygaśnięcie Umowy wskutek jego eliminacji wskutek Selekcji.</w:t>
      </w:r>
    </w:p>
    <w:p w14:paraId="62C80F1D" w14:textId="4FE78718" w:rsidR="00EF198D" w:rsidRPr="00433679" w:rsidRDefault="00EF198D" w:rsidP="00433679">
      <w:pPr>
        <w:numPr>
          <w:ilvl w:val="0"/>
          <w:numId w:val="22"/>
        </w:numPr>
        <w:spacing w:before="60" w:after="60"/>
        <w:ind w:left="426"/>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W przypadku wygaśnięcia Umowy Wykonawca zrzeka się wszelkich roszczeń względem NCBR innych niż spowodowane z winy umyślnej lub rażącego niedbalstwa NCBR.</w:t>
      </w:r>
    </w:p>
    <w:p w14:paraId="2FF8C5F8" w14:textId="77777777" w:rsidR="00EF198D" w:rsidRPr="00433679" w:rsidRDefault="00EF198D" w:rsidP="00433679">
      <w:pPr>
        <w:numPr>
          <w:ilvl w:val="0"/>
          <w:numId w:val="22"/>
        </w:numPr>
        <w:spacing w:before="60" w:after="60"/>
        <w:ind w:left="426"/>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NCBR jest uprawnione do żądania od Wykonawcy zapłaty następujących kar umownych:</w:t>
      </w:r>
    </w:p>
    <w:p w14:paraId="75CF98C0" w14:textId="39788691" w:rsidR="00EF198D" w:rsidRPr="00433679" w:rsidRDefault="00EF198D" w:rsidP="00433679">
      <w:pPr>
        <w:numPr>
          <w:ilvl w:val="1"/>
          <w:numId w:val="22"/>
        </w:numPr>
        <w:spacing w:before="60" w:after="60"/>
        <w:ind w:left="709"/>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 przypadku zaprzestania realizacji lub wypowiedzenia Umowy przez Wykonawcę, poza przypadkami dopuszczalnymi przez Umowę i bezwzględnie obowiązujące przepisy prawa, kwotę stanowiącą 30% łącznej wartości maksymalnego wynagrodzenia Wykonawcy za realizację Umowy, ustaloną zgodnie z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_Ref479976521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23</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Umowy dla dotychczas zrealizowanych i trwających Etapów wykonania Umowy;</w:t>
      </w:r>
    </w:p>
    <w:p w14:paraId="3823FFE7" w14:textId="75C182AF" w:rsidR="00EF198D" w:rsidRPr="00433679" w:rsidRDefault="00EF198D" w:rsidP="00433679">
      <w:pPr>
        <w:numPr>
          <w:ilvl w:val="1"/>
          <w:numId w:val="22"/>
        </w:numPr>
        <w:spacing w:before="60" w:after="60"/>
        <w:ind w:left="709"/>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 przypadku nienależytego wykonania Umowy, rozumianego jako brak stworzenia Wyników Prac Etapu albo stworzenie Wyników Prac Etapu z naruszeniem Wymagań Obligatoryjnych lub wskazanych we Wniosku Wymagań Konkursowych (z dopuszczalną </w:t>
      </w:r>
      <w:r w:rsidR="00C45721" w:rsidRPr="00433679">
        <w:rPr>
          <w:rFonts w:asciiTheme="minorHAnsi" w:hAnsiTheme="minorHAnsi" w:cstheme="minorHAnsi"/>
          <w:color w:val="000000" w:themeColor="text1"/>
        </w:rPr>
        <w:t>Tolerancją Technologiczną</w:t>
      </w:r>
      <w:r w:rsidRPr="00433679">
        <w:rPr>
          <w:rFonts w:asciiTheme="minorHAnsi" w:hAnsiTheme="minorHAnsi" w:cstheme="minorHAnsi"/>
          <w:color w:val="000000" w:themeColor="text1"/>
        </w:rPr>
        <w:t xml:space="preserve"> i Granicą Błędu wskazanymi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_Ref493944799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10</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_Ref53698513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§3</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w:t>
      </w:r>
      <w:r w:rsidR="004C3836" w:rsidRPr="00433679">
        <w:rPr>
          <w:rFonts w:asciiTheme="minorHAnsi" w:hAnsiTheme="minorHAnsi" w:cstheme="minorHAnsi"/>
          <w:color w:val="000000" w:themeColor="text1"/>
        </w:rPr>
        <w:t xml:space="preserve"> i</w:t>
      </w:r>
      <w:r w:rsidRPr="00433679">
        <w:rPr>
          <w:rFonts w:asciiTheme="minorHAnsi" w:hAnsiTheme="minorHAnsi" w:cstheme="minorHAnsi"/>
          <w:color w:val="000000" w:themeColor="text1"/>
        </w:rPr>
        <w:t xml:space="preserve"> Wymagań, kwotę stanowiącą 2,5% łącznej wartości maksymalnego wynagrodzenia Wykonawcy za realizację Umowy, ustaloną zgodnie z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_Ref479976521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23</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Umowy dla dotychczas zrealizowanych i trwających Etapów wykonania Umowy, z zastrzeżeniem, że kary opisanej w tym punkcie nie nakłada się, jeśli w przypadku danego Etapu NCBR dokonał Odbioru Etapu z Uwagami;</w:t>
      </w:r>
    </w:p>
    <w:p w14:paraId="581D0806" w14:textId="17233526" w:rsidR="00EF198D" w:rsidRPr="00433679" w:rsidRDefault="00EF198D" w:rsidP="00433679">
      <w:pPr>
        <w:numPr>
          <w:ilvl w:val="1"/>
          <w:numId w:val="22"/>
        </w:numPr>
        <w:spacing w:before="60" w:after="60"/>
        <w:ind w:left="709"/>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 przypadku odstąpienia od Umowy przez NCBR z przyczyn zależnych od Wykonawcy kwotę stanowiącą 5% łącznej wartości maksymalnego wynagrodzenia Wykonawcy za realizację Umowy, ustaloną zgodnie z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_Ref479976521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23</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Umowy dla dotychczas zrealizowanych i trwających Etapów wykonania Umowy;</w:t>
      </w:r>
    </w:p>
    <w:p w14:paraId="4FD96EFB" w14:textId="77777777" w:rsidR="00CB14F5" w:rsidRPr="00433679" w:rsidRDefault="00CB14F5" w:rsidP="00433679">
      <w:pPr>
        <w:numPr>
          <w:ilvl w:val="1"/>
          <w:numId w:val="22"/>
        </w:numPr>
        <w:spacing w:before="60" w:after="60"/>
        <w:ind w:left="709"/>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w przypadku naruszenia przez Wykonawcę zasad poufności określonych w niniejszej Umowie, w wysokości 100.000,00 zł (sto tysięcy złotych) za każdy przypadek naruszenia, lecz nie więcej niż 500.000,00 zł (pięćset tysięcy złotych);</w:t>
      </w:r>
    </w:p>
    <w:p w14:paraId="638361EE" w14:textId="3A7AD596" w:rsidR="00CB14F5" w:rsidRPr="00433679" w:rsidRDefault="00CB14F5" w:rsidP="00433679">
      <w:pPr>
        <w:numPr>
          <w:ilvl w:val="1"/>
          <w:numId w:val="22"/>
        </w:numPr>
        <w:spacing w:before="60" w:after="60"/>
        <w:ind w:left="709"/>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 przypadku utrudniania przeprowadzania audytu oraz za przekazywanie niekompletnych lub nierzetelnych raportów okresowych, o których mowa odpowiednio w </w:t>
      </w:r>
      <w:r w:rsidR="009324D5" w:rsidRPr="00433679">
        <w:rPr>
          <w:rFonts w:asciiTheme="minorHAnsi" w:hAnsiTheme="minorHAnsi" w:cstheme="minorHAnsi"/>
          <w:color w:val="000000" w:themeColor="text1"/>
          <w:shd w:val="clear" w:color="auto" w:fill="E6E6E6"/>
        </w:rPr>
        <w:fldChar w:fldCharType="begin"/>
      </w:r>
      <w:r w:rsidR="009324D5" w:rsidRPr="00433679">
        <w:rPr>
          <w:rFonts w:asciiTheme="minorHAnsi" w:hAnsiTheme="minorHAnsi" w:cstheme="minorHAnsi"/>
          <w:color w:val="000000" w:themeColor="text1"/>
        </w:rPr>
        <w:instrText xml:space="preserve"> REF _Ref70340024 \n \h </w:instrText>
      </w:r>
      <w:r w:rsidR="0090300A" w:rsidRPr="00433679">
        <w:rPr>
          <w:rFonts w:asciiTheme="minorHAnsi" w:hAnsiTheme="minorHAnsi" w:cstheme="minorHAnsi"/>
          <w:color w:val="000000" w:themeColor="text1"/>
          <w:shd w:val="clear" w:color="auto" w:fill="E6E6E6"/>
        </w:rPr>
        <w:instrText xml:space="preserve"> \* MERGEFORMAT </w:instrText>
      </w:r>
      <w:r w:rsidR="009324D5" w:rsidRPr="00433679">
        <w:rPr>
          <w:rFonts w:asciiTheme="minorHAnsi" w:hAnsiTheme="minorHAnsi" w:cstheme="minorHAnsi"/>
          <w:color w:val="000000" w:themeColor="text1"/>
          <w:shd w:val="clear" w:color="auto" w:fill="E6E6E6"/>
        </w:rPr>
      </w:r>
      <w:r w:rsidR="009324D5"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28</w:t>
      </w:r>
      <w:r w:rsidR="009324D5" w:rsidRPr="00433679">
        <w:rPr>
          <w:rFonts w:asciiTheme="minorHAnsi" w:hAnsiTheme="minorHAnsi" w:cstheme="minorHAnsi"/>
          <w:color w:val="000000" w:themeColor="text1"/>
          <w:shd w:val="clear" w:color="auto" w:fill="E6E6E6"/>
        </w:rPr>
        <w:fldChar w:fldCharType="end"/>
      </w:r>
      <w:r w:rsidR="009324D5" w:rsidRPr="00433679">
        <w:rPr>
          <w:rFonts w:asciiTheme="minorHAnsi" w:hAnsiTheme="minorHAnsi" w:cstheme="minorHAnsi"/>
          <w:color w:val="000000" w:themeColor="text1"/>
          <w:shd w:val="clear" w:color="auto" w:fill="E6E6E6"/>
        </w:rPr>
        <w:fldChar w:fldCharType="begin"/>
      </w:r>
      <w:r w:rsidR="009324D5" w:rsidRPr="00433679">
        <w:rPr>
          <w:rFonts w:asciiTheme="minorHAnsi" w:hAnsiTheme="minorHAnsi" w:cstheme="minorHAnsi"/>
          <w:color w:val="000000" w:themeColor="text1"/>
          <w:shd w:val="clear" w:color="auto" w:fill="E6E6E6"/>
        </w:rPr>
        <w:instrText xml:space="preserve"> REF _Ref69114349 \n \h </w:instrText>
      </w:r>
      <w:r w:rsidR="0090300A" w:rsidRPr="00433679">
        <w:rPr>
          <w:rFonts w:asciiTheme="minorHAnsi" w:hAnsiTheme="minorHAnsi" w:cstheme="minorHAnsi"/>
          <w:color w:val="000000" w:themeColor="text1"/>
          <w:shd w:val="clear" w:color="auto" w:fill="E6E6E6"/>
        </w:rPr>
        <w:instrText xml:space="preserve"> \* MERGEFORMAT </w:instrText>
      </w:r>
      <w:r w:rsidR="009324D5" w:rsidRPr="00433679">
        <w:rPr>
          <w:rFonts w:asciiTheme="minorHAnsi" w:hAnsiTheme="minorHAnsi" w:cstheme="minorHAnsi"/>
          <w:color w:val="000000" w:themeColor="text1"/>
          <w:shd w:val="clear" w:color="auto" w:fill="E6E6E6"/>
        </w:rPr>
      </w:r>
      <w:r w:rsidR="009324D5"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shd w:val="clear" w:color="auto" w:fill="E6E6E6"/>
        </w:rPr>
        <w:t>§13</w:t>
      </w:r>
      <w:r w:rsidR="009324D5"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i </w:t>
      </w:r>
      <w:r w:rsidR="009324D5" w:rsidRPr="00433679">
        <w:rPr>
          <w:rFonts w:asciiTheme="minorHAnsi" w:hAnsiTheme="minorHAnsi" w:cstheme="minorHAnsi"/>
          <w:color w:val="000000" w:themeColor="text1"/>
          <w:shd w:val="clear" w:color="auto" w:fill="E6E6E6"/>
        </w:rPr>
        <w:fldChar w:fldCharType="begin"/>
      </w:r>
      <w:r w:rsidR="009324D5" w:rsidRPr="00433679">
        <w:rPr>
          <w:rFonts w:asciiTheme="minorHAnsi" w:hAnsiTheme="minorHAnsi" w:cstheme="minorHAnsi"/>
          <w:color w:val="000000" w:themeColor="text1"/>
        </w:rPr>
        <w:instrText xml:space="preserve"> REF _Ref69116245 \n \h </w:instrText>
      </w:r>
      <w:r w:rsidR="0090300A" w:rsidRPr="00433679">
        <w:rPr>
          <w:rFonts w:asciiTheme="minorHAnsi" w:hAnsiTheme="minorHAnsi" w:cstheme="minorHAnsi"/>
          <w:color w:val="000000" w:themeColor="text1"/>
          <w:shd w:val="clear" w:color="auto" w:fill="E6E6E6"/>
        </w:rPr>
        <w:instrText xml:space="preserve"> \* MERGEFORMAT </w:instrText>
      </w:r>
      <w:r w:rsidR="009324D5" w:rsidRPr="00433679">
        <w:rPr>
          <w:rFonts w:asciiTheme="minorHAnsi" w:hAnsiTheme="minorHAnsi" w:cstheme="minorHAnsi"/>
          <w:color w:val="000000" w:themeColor="text1"/>
          <w:shd w:val="clear" w:color="auto" w:fill="E6E6E6"/>
        </w:rPr>
      </w:r>
      <w:r w:rsidR="009324D5"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29</w:t>
      </w:r>
      <w:r w:rsidR="009324D5" w:rsidRPr="00433679">
        <w:rPr>
          <w:rFonts w:asciiTheme="minorHAnsi" w:hAnsiTheme="minorHAnsi" w:cstheme="minorHAnsi"/>
          <w:color w:val="000000" w:themeColor="text1"/>
          <w:shd w:val="clear" w:color="auto" w:fill="E6E6E6"/>
        </w:rPr>
        <w:fldChar w:fldCharType="end"/>
      </w:r>
      <w:r w:rsidR="009324D5" w:rsidRPr="00433679">
        <w:rPr>
          <w:rFonts w:asciiTheme="minorHAnsi" w:hAnsiTheme="minorHAnsi" w:cstheme="minorHAnsi"/>
          <w:color w:val="000000" w:themeColor="text1"/>
          <w:shd w:val="clear" w:color="auto" w:fill="E6E6E6"/>
        </w:rPr>
        <w:fldChar w:fldCharType="begin"/>
      </w:r>
      <w:r w:rsidR="009324D5" w:rsidRPr="00433679">
        <w:rPr>
          <w:rFonts w:asciiTheme="minorHAnsi" w:hAnsiTheme="minorHAnsi" w:cstheme="minorHAnsi"/>
          <w:color w:val="000000" w:themeColor="text1"/>
          <w:shd w:val="clear" w:color="auto" w:fill="E6E6E6"/>
        </w:rPr>
        <w:instrText xml:space="preserve"> REF _Ref69115788 \n \h </w:instrText>
      </w:r>
      <w:r w:rsidR="0090300A" w:rsidRPr="00433679">
        <w:rPr>
          <w:rFonts w:asciiTheme="minorHAnsi" w:hAnsiTheme="minorHAnsi" w:cstheme="minorHAnsi"/>
          <w:color w:val="000000" w:themeColor="text1"/>
          <w:shd w:val="clear" w:color="auto" w:fill="E6E6E6"/>
        </w:rPr>
        <w:instrText xml:space="preserve"> \* MERGEFORMAT </w:instrText>
      </w:r>
      <w:r w:rsidR="009324D5" w:rsidRPr="00433679">
        <w:rPr>
          <w:rFonts w:asciiTheme="minorHAnsi" w:hAnsiTheme="minorHAnsi" w:cstheme="minorHAnsi"/>
          <w:color w:val="000000" w:themeColor="text1"/>
          <w:shd w:val="clear" w:color="auto" w:fill="E6E6E6"/>
        </w:rPr>
      </w:r>
      <w:r w:rsidR="009324D5"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shd w:val="clear" w:color="auto" w:fill="E6E6E6"/>
        </w:rPr>
        <w:t>§5</w:t>
      </w:r>
      <w:r w:rsidR="009324D5" w:rsidRPr="00433679">
        <w:rPr>
          <w:rFonts w:asciiTheme="minorHAnsi" w:hAnsiTheme="minorHAnsi" w:cstheme="minorHAnsi"/>
          <w:color w:val="000000" w:themeColor="text1"/>
          <w:shd w:val="clear" w:color="auto" w:fill="E6E6E6"/>
        </w:rPr>
        <w:fldChar w:fldCharType="end"/>
      </w:r>
      <w:r w:rsidR="009324D5" w:rsidRPr="00433679">
        <w:rPr>
          <w:rFonts w:asciiTheme="minorHAnsi" w:hAnsiTheme="minorHAnsi" w:cstheme="minorHAnsi"/>
          <w:color w:val="000000" w:themeColor="text1"/>
          <w:shd w:val="clear" w:color="auto" w:fill="E6E6E6"/>
        </w:rPr>
        <w:t xml:space="preserve"> </w:t>
      </w:r>
      <w:r w:rsidRPr="00433679">
        <w:rPr>
          <w:rFonts w:asciiTheme="minorHAnsi" w:hAnsiTheme="minorHAnsi" w:cstheme="minorHAnsi"/>
          <w:color w:val="000000" w:themeColor="text1"/>
        </w:rPr>
        <w:t>Umowy, w wysokości 5.000,00 zł (</w:t>
      </w:r>
      <w:r w:rsidR="009324D5" w:rsidRPr="00433679">
        <w:rPr>
          <w:rFonts w:asciiTheme="minorHAnsi" w:hAnsiTheme="minorHAnsi" w:cstheme="minorHAnsi"/>
          <w:color w:val="000000" w:themeColor="text1"/>
        </w:rPr>
        <w:t>pięć</w:t>
      </w:r>
      <w:r w:rsidRPr="00433679">
        <w:rPr>
          <w:rFonts w:asciiTheme="minorHAnsi" w:hAnsiTheme="minorHAnsi" w:cstheme="minorHAnsi"/>
          <w:color w:val="000000" w:themeColor="text1"/>
        </w:rPr>
        <w:t xml:space="preserve"> tysięcy złotych) za każdy przypadek naruszenia, nie więcej niż 500.000,00 zł (pięćset tysięcy złotych),</w:t>
      </w:r>
    </w:p>
    <w:p w14:paraId="4250E3FE" w14:textId="236781B2" w:rsidR="00CB14F5" w:rsidRPr="00433679" w:rsidRDefault="00CB14F5" w:rsidP="00433679">
      <w:pPr>
        <w:numPr>
          <w:ilvl w:val="1"/>
          <w:numId w:val="22"/>
        </w:numPr>
        <w:spacing w:before="60" w:after="60"/>
        <w:ind w:left="709"/>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 przypadku naruszenia zobowiązania, o którym mowa w </w:t>
      </w:r>
      <w:r w:rsidR="009324D5" w:rsidRPr="00433679">
        <w:rPr>
          <w:rFonts w:asciiTheme="minorHAnsi" w:hAnsiTheme="minorHAnsi" w:cstheme="minorHAnsi"/>
          <w:color w:val="000000" w:themeColor="text1"/>
          <w:shd w:val="clear" w:color="auto" w:fill="E6E6E6"/>
        </w:rPr>
        <w:fldChar w:fldCharType="begin"/>
      </w:r>
      <w:r w:rsidR="009324D5" w:rsidRPr="00433679">
        <w:rPr>
          <w:rFonts w:asciiTheme="minorHAnsi" w:hAnsiTheme="minorHAnsi" w:cstheme="minorHAnsi"/>
          <w:color w:val="000000" w:themeColor="text1"/>
        </w:rPr>
        <w:instrText xml:space="preserve"> REF _Ref70340086 \n \h </w:instrText>
      </w:r>
      <w:r w:rsidR="0090300A" w:rsidRPr="00433679">
        <w:rPr>
          <w:rFonts w:asciiTheme="minorHAnsi" w:hAnsiTheme="minorHAnsi" w:cstheme="minorHAnsi"/>
          <w:color w:val="000000" w:themeColor="text1"/>
          <w:shd w:val="clear" w:color="auto" w:fill="E6E6E6"/>
        </w:rPr>
        <w:instrText xml:space="preserve"> \* MERGEFORMAT </w:instrText>
      </w:r>
      <w:r w:rsidR="009324D5" w:rsidRPr="00433679">
        <w:rPr>
          <w:rFonts w:asciiTheme="minorHAnsi" w:hAnsiTheme="minorHAnsi" w:cstheme="minorHAnsi"/>
          <w:color w:val="000000" w:themeColor="text1"/>
          <w:shd w:val="clear" w:color="auto" w:fill="E6E6E6"/>
        </w:rPr>
      </w:r>
      <w:r w:rsidR="009324D5"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28</w:t>
      </w:r>
      <w:r w:rsidR="009324D5" w:rsidRPr="00433679">
        <w:rPr>
          <w:rFonts w:asciiTheme="minorHAnsi" w:hAnsiTheme="minorHAnsi" w:cstheme="minorHAnsi"/>
          <w:color w:val="000000" w:themeColor="text1"/>
          <w:shd w:val="clear" w:color="auto" w:fill="E6E6E6"/>
        </w:rPr>
        <w:fldChar w:fldCharType="end"/>
      </w:r>
      <w:r w:rsidR="009324D5" w:rsidRPr="00433679">
        <w:rPr>
          <w:rFonts w:asciiTheme="minorHAnsi" w:hAnsiTheme="minorHAnsi" w:cstheme="minorHAnsi"/>
          <w:color w:val="000000" w:themeColor="text1"/>
          <w:shd w:val="clear" w:color="auto" w:fill="E6E6E6"/>
        </w:rPr>
        <w:fldChar w:fldCharType="begin"/>
      </w:r>
      <w:r w:rsidR="009324D5" w:rsidRPr="00433679">
        <w:rPr>
          <w:rFonts w:asciiTheme="minorHAnsi" w:hAnsiTheme="minorHAnsi" w:cstheme="minorHAnsi"/>
          <w:color w:val="000000" w:themeColor="text1"/>
          <w:shd w:val="clear" w:color="auto" w:fill="E6E6E6"/>
        </w:rPr>
        <w:instrText xml:space="preserve"> REF _Ref69151373 \n \h </w:instrText>
      </w:r>
      <w:r w:rsidR="0090300A" w:rsidRPr="00433679">
        <w:rPr>
          <w:rFonts w:asciiTheme="minorHAnsi" w:hAnsiTheme="minorHAnsi" w:cstheme="minorHAnsi"/>
          <w:color w:val="000000" w:themeColor="text1"/>
          <w:shd w:val="clear" w:color="auto" w:fill="E6E6E6"/>
        </w:rPr>
        <w:instrText xml:space="preserve"> \* MERGEFORMAT </w:instrText>
      </w:r>
      <w:r w:rsidR="009324D5" w:rsidRPr="00433679">
        <w:rPr>
          <w:rFonts w:asciiTheme="minorHAnsi" w:hAnsiTheme="minorHAnsi" w:cstheme="minorHAnsi"/>
          <w:color w:val="000000" w:themeColor="text1"/>
          <w:shd w:val="clear" w:color="auto" w:fill="E6E6E6"/>
        </w:rPr>
      </w:r>
      <w:r w:rsidR="009324D5"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shd w:val="clear" w:color="auto" w:fill="E6E6E6"/>
        </w:rPr>
        <w:t>§10</w:t>
      </w:r>
      <w:r w:rsidR="009324D5"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w wysokości odpowiadającej wartości 50% zbywanych Foreground IP, nie mniej w każdym przypadku niż 1.000.000,00 zł (jeden milion złotych),</w:t>
      </w:r>
    </w:p>
    <w:p w14:paraId="30BEAEB6" w14:textId="4B6E22B5" w:rsidR="00CB14F5" w:rsidRPr="00433679" w:rsidRDefault="00CB14F5" w:rsidP="00433679">
      <w:pPr>
        <w:numPr>
          <w:ilvl w:val="1"/>
          <w:numId w:val="22"/>
        </w:numPr>
        <w:spacing w:before="60" w:after="60"/>
        <w:ind w:left="709"/>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lastRenderedPageBreak/>
        <w:t xml:space="preserve">w przypadku opóźnień w przekazywaniu raportów okresowych, o których mowa w </w:t>
      </w:r>
      <w:r w:rsidR="009324D5" w:rsidRPr="00433679">
        <w:rPr>
          <w:rFonts w:asciiTheme="minorHAnsi" w:hAnsiTheme="minorHAnsi" w:cstheme="minorHAnsi"/>
          <w:color w:val="000000" w:themeColor="text1"/>
        </w:rPr>
        <w:fldChar w:fldCharType="begin"/>
      </w:r>
      <w:r w:rsidR="009324D5" w:rsidRPr="00433679">
        <w:rPr>
          <w:rFonts w:asciiTheme="minorHAnsi" w:hAnsiTheme="minorHAnsi" w:cstheme="minorHAnsi"/>
          <w:color w:val="000000" w:themeColor="text1"/>
        </w:rPr>
        <w:instrText xml:space="preserve"> REF _Ref505916635 \n \h </w:instrText>
      </w:r>
      <w:r w:rsidR="0090300A" w:rsidRPr="00433679">
        <w:rPr>
          <w:rFonts w:asciiTheme="minorHAnsi" w:hAnsiTheme="minorHAnsi" w:cstheme="minorHAnsi"/>
          <w:color w:val="000000" w:themeColor="text1"/>
        </w:rPr>
        <w:instrText xml:space="preserve"> \* MERGEFORMAT </w:instrText>
      </w:r>
      <w:r w:rsidR="009324D5" w:rsidRPr="00433679">
        <w:rPr>
          <w:rFonts w:asciiTheme="minorHAnsi" w:hAnsiTheme="minorHAnsi" w:cstheme="minorHAnsi"/>
          <w:color w:val="000000" w:themeColor="text1"/>
        </w:rPr>
      </w:r>
      <w:r w:rsidR="009324D5" w:rsidRPr="00433679">
        <w:rPr>
          <w:rFonts w:asciiTheme="minorHAnsi" w:hAnsiTheme="minorHAnsi" w:cstheme="minorHAnsi"/>
          <w:color w:val="000000" w:themeColor="text1"/>
        </w:rPr>
        <w:fldChar w:fldCharType="separate"/>
      </w:r>
      <w:r w:rsidR="0071785C" w:rsidRPr="00433679">
        <w:rPr>
          <w:rFonts w:asciiTheme="minorHAnsi" w:hAnsiTheme="minorHAnsi" w:cstheme="minorHAnsi"/>
          <w:color w:val="000000" w:themeColor="text1"/>
        </w:rPr>
        <w:t>ART. 32</w:t>
      </w:r>
      <w:r w:rsidR="009324D5" w:rsidRPr="00433679">
        <w:rPr>
          <w:rFonts w:asciiTheme="minorHAnsi" w:hAnsiTheme="minorHAnsi" w:cstheme="minorHAnsi"/>
          <w:color w:val="000000" w:themeColor="text1"/>
        </w:rPr>
        <w:fldChar w:fldCharType="end"/>
      </w:r>
      <w:r w:rsidRPr="00433679">
        <w:rPr>
          <w:rFonts w:asciiTheme="minorHAnsi" w:hAnsiTheme="minorHAnsi" w:cstheme="minorHAnsi"/>
          <w:color w:val="000000" w:themeColor="text1"/>
        </w:rPr>
        <w:t xml:space="preserve"> Wykonawca zapłaci karę Umowną w wysokości 1.000 (jeden tysiąc) złotych za każdy dzień opóźnienia, nie więcej jednak niż 100.000 (sto tysięcy) złotych,</w:t>
      </w:r>
    </w:p>
    <w:p w14:paraId="1E4137FD" w14:textId="4FD56D02" w:rsidR="00CB14F5" w:rsidRPr="00433679" w:rsidRDefault="00CB14F5" w:rsidP="00433679">
      <w:pPr>
        <w:numPr>
          <w:ilvl w:val="1"/>
          <w:numId w:val="22"/>
        </w:numPr>
        <w:spacing w:before="60" w:after="60"/>
        <w:ind w:left="709"/>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naruszenia zobowiązań wynikających postanowień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_Ref52746402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21</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 wysokości 2.000 (dwa tysiące) złotych za każdy przypadek naruszenia,</w:t>
      </w:r>
    </w:p>
    <w:p w14:paraId="470D9D68" w14:textId="640421E4" w:rsidR="00CB14F5" w:rsidRPr="00433679" w:rsidRDefault="00CB14F5" w:rsidP="00433679">
      <w:pPr>
        <w:numPr>
          <w:ilvl w:val="1"/>
          <w:numId w:val="22"/>
        </w:numPr>
        <w:spacing w:before="60" w:after="60"/>
        <w:ind w:left="709"/>
        <w:contextualSpacing/>
        <w:jc w:val="both"/>
        <w:rPr>
          <w:rFonts w:asciiTheme="minorHAnsi" w:eastAsiaTheme="minorEastAsia" w:hAnsiTheme="minorHAnsi" w:cstheme="minorHAnsi"/>
          <w:color w:val="000000" w:themeColor="text1"/>
        </w:rPr>
      </w:pPr>
      <w:r w:rsidRPr="00433679">
        <w:rPr>
          <w:rFonts w:asciiTheme="minorHAnsi" w:hAnsiTheme="minorHAnsi" w:cstheme="minorHAnsi"/>
          <w:color w:val="000000" w:themeColor="text1"/>
        </w:rPr>
        <w:t xml:space="preserve">naruszenia zobowiązania wynikającego z </w:t>
      </w:r>
      <w:r w:rsidR="009324D5" w:rsidRPr="00433679">
        <w:rPr>
          <w:rFonts w:asciiTheme="minorHAnsi" w:hAnsiTheme="minorHAnsi" w:cstheme="minorHAnsi"/>
          <w:color w:val="000000" w:themeColor="text1"/>
        </w:rPr>
        <w:fldChar w:fldCharType="begin"/>
      </w:r>
      <w:r w:rsidR="009324D5" w:rsidRPr="00433679">
        <w:rPr>
          <w:rFonts w:asciiTheme="minorHAnsi" w:hAnsiTheme="minorHAnsi" w:cstheme="minorHAnsi"/>
          <w:color w:val="000000" w:themeColor="text1"/>
        </w:rPr>
        <w:instrText xml:space="preserve"> REF _Ref70340171 \n \h </w:instrText>
      </w:r>
      <w:r w:rsidR="0090300A" w:rsidRPr="00433679">
        <w:rPr>
          <w:rFonts w:asciiTheme="minorHAnsi" w:hAnsiTheme="minorHAnsi" w:cstheme="minorHAnsi"/>
          <w:color w:val="000000" w:themeColor="text1"/>
        </w:rPr>
        <w:instrText xml:space="preserve"> \* MERGEFORMAT </w:instrText>
      </w:r>
      <w:r w:rsidR="009324D5" w:rsidRPr="00433679">
        <w:rPr>
          <w:rFonts w:asciiTheme="minorHAnsi" w:hAnsiTheme="minorHAnsi" w:cstheme="minorHAnsi"/>
          <w:color w:val="000000" w:themeColor="text1"/>
        </w:rPr>
      </w:r>
      <w:r w:rsidR="009324D5" w:rsidRPr="00433679">
        <w:rPr>
          <w:rFonts w:asciiTheme="minorHAnsi" w:hAnsiTheme="minorHAnsi" w:cstheme="minorHAnsi"/>
          <w:color w:val="000000" w:themeColor="text1"/>
        </w:rPr>
        <w:fldChar w:fldCharType="separate"/>
      </w:r>
      <w:r w:rsidR="0071785C" w:rsidRPr="00433679">
        <w:rPr>
          <w:rFonts w:asciiTheme="minorHAnsi" w:hAnsiTheme="minorHAnsi" w:cstheme="minorHAnsi"/>
          <w:color w:val="000000" w:themeColor="text1"/>
        </w:rPr>
        <w:t>ART. 28</w:t>
      </w:r>
      <w:r w:rsidR="009324D5" w:rsidRPr="00433679">
        <w:rPr>
          <w:rFonts w:asciiTheme="minorHAnsi" w:hAnsiTheme="minorHAnsi" w:cstheme="minorHAnsi"/>
          <w:color w:val="000000" w:themeColor="text1"/>
        </w:rPr>
        <w:fldChar w:fldCharType="end"/>
      </w:r>
      <w:r w:rsidR="009324D5" w:rsidRPr="00433679">
        <w:rPr>
          <w:rFonts w:asciiTheme="minorHAnsi" w:hAnsiTheme="minorHAnsi" w:cstheme="minorHAnsi"/>
          <w:color w:val="000000" w:themeColor="text1"/>
        </w:rPr>
        <w:fldChar w:fldCharType="begin"/>
      </w:r>
      <w:r w:rsidR="009324D5" w:rsidRPr="00433679">
        <w:rPr>
          <w:rFonts w:asciiTheme="minorHAnsi" w:hAnsiTheme="minorHAnsi" w:cstheme="minorHAnsi"/>
          <w:color w:val="000000" w:themeColor="text1"/>
        </w:rPr>
        <w:instrText xml:space="preserve"> REF _Ref69076264 \n \h </w:instrText>
      </w:r>
      <w:r w:rsidR="0090300A" w:rsidRPr="00433679">
        <w:rPr>
          <w:rFonts w:asciiTheme="minorHAnsi" w:hAnsiTheme="minorHAnsi" w:cstheme="minorHAnsi"/>
          <w:color w:val="000000" w:themeColor="text1"/>
        </w:rPr>
        <w:instrText xml:space="preserve"> \* MERGEFORMAT </w:instrText>
      </w:r>
      <w:r w:rsidR="009324D5" w:rsidRPr="00433679">
        <w:rPr>
          <w:rFonts w:asciiTheme="minorHAnsi" w:hAnsiTheme="minorHAnsi" w:cstheme="minorHAnsi"/>
          <w:color w:val="000000" w:themeColor="text1"/>
        </w:rPr>
      </w:r>
      <w:r w:rsidR="009324D5" w:rsidRPr="00433679">
        <w:rPr>
          <w:rFonts w:asciiTheme="minorHAnsi" w:hAnsiTheme="minorHAnsi" w:cstheme="minorHAnsi"/>
          <w:color w:val="000000" w:themeColor="text1"/>
        </w:rPr>
        <w:fldChar w:fldCharType="separate"/>
      </w:r>
      <w:r w:rsidR="0071785C" w:rsidRPr="00433679">
        <w:rPr>
          <w:rFonts w:asciiTheme="minorHAnsi" w:hAnsiTheme="minorHAnsi" w:cstheme="minorHAnsi"/>
          <w:color w:val="000000" w:themeColor="text1"/>
        </w:rPr>
        <w:t>§7</w:t>
      </w:r>
      <w:r w:rsidR="009324D5" w:rsidRPr="00433679">
        <w:rPr>
          <w:rFonts w:asciiTheme="minorHAnsi" w:hAnsiTheme="minorHAnsi" w:cstheme="minorHAnsi"/>
          <w:color w:val="000000" w:themeColor="text1"/>
        </w:rPr>
        <w:fldChar w:fldCharType="end"/>
      </w:r>
      <w:r w:rsidR="009324D5" w:rsidRPr="00433679">
        <w:rPr>
          <w:rFonts w:asciiTheme="minorHAnsi" w:hAnsiTheme="minorHAnsi" w:cstheme="minorHAnsi"/>
          <w:color w:val="000000" w:themeColor="text1"/>
        </w:rPr>
        <w:t>-</w:t>
      </w:r>
      <w:r w:rsidR="009324D5" w:rsidRPr="00433679">
        <w:rPr>
          <w:rFonts w:asciiTheme="minorHAnsi" w:hAnsiTheme="minorHAnsi" w:cstheme="minorHAnsi"/>
          <w:color w:val="000000" w:themeColor="text1"/>
        </w:rPr>
        <w:fldChar w:fldCharType="begin"/>
      </w:r>
      <w:r w:rsidR="009324D5" w:rsidRPr="00433679">
        <w:rPr>
          <w:rFonts w:asciiTheme="minorHAnsi" w:hAnsiTheme="minorHAnsi" w:cstheme="minorHAnsi"/>
          <w:color w:val="000000" w:themeColor="text1"/>
        </w:rPr>
        <w:instrText xml:space="preserve"> REF _Ref69076270 \n \h </w:instrText>
      </w:r>
      <w:r w:rsidR="0090300A" w:rsidRPr="00433679">
        <w:rPr>
          <w:rFonts w:asciiTheme="minorHAnsi" w:hAnsiTheme="minorHAnsi" w:cstheme="minorHAnsi"/>
          <w:color w:val="000000" w:themeColor="text1"/>
        </w:rPr>
        <w:instrText xml:space="preserve"> \* MERGEFORMAT </w:instrText>
      </w:r>
      <w:r w:rsidR="009324D5" w:rsidRPr="00433679">
        <w:rPr>
          <w:rFonts w:asciiTheme="minorHAnsi" w:hAnsiTheme="minorHAnsi" w:cstheme="minorHAnsi"/>
          <w:color w:val="000000" w:themeColor="text1"/>
        </w:rPr>
      </w:r>
      <w:r w:rsidR="009324D5" w:rsidRPr="00433679">
        <w:rPr>
          <w:rFonts w:asciiTheme="minorHAnsi" w:hAnsiTheme="minorHAnsi" w:cstheme="minorHAnsi"/>
          <w:color w:val="000000" w:themeColor="text1"/>
        </w:rPr>
        <w:fldChar w:fldCharType="separate"/>
      </w:r>
      <w:r w:rsidR="0071785C" w:rsidRPr="00433679">
        <w:rPr>
          <w:rFonts w:asciiTheme="minorHAnsi" w:hAnsiTheme="minorHAnsi" w:cstheme="minorHAnsi"/>
          <w:color w:val="000000" w:themeColor="text1"/>
        </w:rPr>
        <w:t>§8</w:t>
      </w:r>
      <w:r w:rsidR="009324D5" w:rsidRPr="00433679">
        <w:rPr>
          <w:rFonts w:asciiTheme="minorHAnsi" w:hAnsiTheme="minorHAnsi" w:cstheme="minorHAnsi"/>
          <w:color w:val="000000" w:themeColor="text1"/>
        </w:rPr>
        <w:fldChar w:fldCharType="end"/>
      </w:r>
      <w:r w:rsidRPr="00433679">
        <w:rPr>
          <w:rFonts w:asciiTheme="minorHAnsi" w:hAnsiTheme="minorHAnsi" w:cstheme="minorHAnsi"/>
          <w:color w:val="000000" w:themeColor="text1"/>
        </w:rPr>
        <w:t xml:space="preserve"> </w:t>
      </w:r>
      <w:r w:rsidRPr="00433679">
        <w:rPr>
          <w:rFonts w:asciiTheme="minorHAnsi" w:eastAsia="Calibri" w:hAnsiTheme="minorHAnsi" w:cstheme="minorHAnsi"/>
          <w:color w:val="000000" w:themeColor="text1"/>
        </w:rPr>
        <w:t>pomimo przedstawienia przez podmiot trzeci oferty odpowiadającej warunkom rynkowym</w:t>
      </w:r>
      <w:r w:rsidRPr="00433679">
        <w:rPr>
          <w:rFonts w:asciiTheme="minorHAnsi" w:hAnsiTheme="minorHAnsi" w:cstheme="minorHAnsi"/>
          <w:color w:val="000000" w:themeColor="text1"/>
        </w:rPr>
        <w:t>, w szczególności w wyniku odmowy lub nieudzielenia licencji podmiotowi zainteresowanemu wskutek przedłużania rozmów lub stawiania nierynkowych warunków w wysokości 5.000 (pięć tysięcy złotych) za każdy przypadek naruszenia,</w:t>
      </w:r>
      <w:r w:rsidR="009D405D"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 xml:space="preserve">z wyłączeniem przypadków, gdy Wykonawca odmówił podmiotowi trzeciemu udzielenia licencji w ramach uprawnienia wskazanego w </w:t>
      </w:r>
      <w:r w:rsidR="009324D5" w:rsidRPr="00433679">
        <w:rPr>
          <w:rFonts w:asciiTheme="minorHAnsi" w:hAnsiTheme="minorHAnsi" w:cstheme="minorHAnsi"/>
          <w:color w:val="000000" w:themeColor="text1"/>
        </w:rPr>
        <w:fldChar w:fldCharType="begin"/>
      </w:r>
      <w:r w:rsidR="009324D5" w:rsidRPr="00433679">
        <w:rPr>
          <w:rFonts w:asciiTheme="minorHAnsi" w:hAnsiTheme="minorHAnsi" w:cstheme="minorHAnsi"/>
          <w:color w:val="000000" w:themeColor="text1"/>
        </w:rPr>
        <w:instrText xml:space="preserve"> REF _Ref70340171 \n \h </w:instrText>
      </w:r>
      <w:r w:rsidR="0090300A" w:rsidRPr="00433679">
        <w:rPr>
          <w:rFonts w:asciiTheme="minorHAnsi" w:hAnsiTheme="minorHAnsi" w:cstheme="minorHAnsi"/>
          <w:color w:val="000000" w:themeColor="text1"/>
        </w:rPr>
        <w:instrText xml:space="preserve"> \* MERGEFORMAT </w:instrText>
      </w:r>
      <w:r w:rsidR="009324D5" w:rsidRPr="00433679">
        <w:rPr>
          <w:rFonts w:asciiTheme="minorHAnsi" w:hAnsiTheme="minorHAnsi" w:cstheme="minorHAnsi"/>
          <w:color w:val="000000" w:themeColor="text1"/>
        </w:rPr>
      </w:r>
      <w:r w:rsidR="009324D5" w:rsidRPr="00433679">
        <w:rPr>
          <w:rFonts w:asciiTheme="minorHAnsi" w:hAnsiTheme="minorHAnsi" w:cstheme="minorHAnsi"/>
          <w:color w:val="000000" w:themeColor="text1"/>
        </w:rPr>
        <w:fldChar w:fldCharType="separate"/>
      </w:r>
      <w:r w:rsidR="0071785C" w:rsidRPr="00433679">
        <w:rPr>
          <w:rFonts w:asciiTheme="minorHAnsi" w:hAnsiTheme="minorHAnsi" w:cstheme="minorHAnsi"/>
          <w:color w:val="000000" w:themeColor="text1"/>
        </w:rPr>
        <w:t>ART. 28</w:t>
      </w:r>
      <w:r w:rsidR="009324D5" w:rsidRPr="00433679">
        <w:rPr>
          <w:rFonts w:asciiTheme="minorHAnsi" w:hAnsiTheme="minorHAnsi" w:cstheme="minorHAnsi"/>
          <w:color w:val="000000" w:themeColor="text1"/>
        </w:rPr>
        <w:fldChar w:fldCharType="end"/>
      </w:r>
      <w:r w:rsidR="009324D5" w:rsidRPr="00433679">
        <w:rPr>
          <w:rFonts w:asciiTheme="minorHAnsi" w:hAnsiTheme="minorHAnsi" w:cstheme="minorHAnsi"/>
          <w:color w:val="000000" w:themeColor="text1"/>
        </w:rPr>
        <w:t xml:space="preserve"> </w:t>
      </w:r>
      <w:r w:rsidR="009324D5" w:rsidRPr="00433679">
        <w:rPr>
          <w:rFonts w:asciiTheme="minorHAnsi" w:hAnsiTheme="minorHAnsi" w:cstheme="minorHAnsi"/>
          <w:color w:val="000000" w:themeColor="text1"/>
        </w:rPr>
        <w:fldChar w:fldCharType="begin"/>
      </w:r>
      <w:r w:rsidR="009324D5" w:rsidRPr="00433679">
        <w:rPr>
          <w:rFonts w:asciiTheme="minorHAnsi" w:hAnsiTheme="minorHAnsi" w:cstheme="minorHAnsi"/>
          <w:color w:val="000000" w:themeColor="text1"/>
        </w:rPr>
        <w:instrText xml:space="preserve"> REF _Ref69076270 \n \h </w:instrText>
      </w:r>
      <w:r w:rsidR="0090300A" w:rsidRPr="00433679">
        <w:rPr>
          <w:rFonts w:asciiTheme="minorHAnsi" w:hAnsiTheme="minorHAnsi" w:cstheme="minorHAnsi"/>
          <w:color w:val="000000" w:themeColor="text1"/>
        </w:rPr>
        <w:instrText xml:space="preserve"> \* MERGEFORMAT </w:instrText>
      </w:r>
      <w:r w:rsidR="009324D5" w:rsidRPr="00433679">
        <w:rPr>
          <w:rFonts w:asciiTheme="minorHAnsi" w:hAnsiTheme="minorHAnsi" w:cstheme="minorHAnsi"/>
          <w:color w:val="000000" w:themeColor="text1"/>
        </w:rPr>
      </w:r>
      <w:r w:rsidR="009324D5" w:rsidRPr="00433679">
        <w:rPr>
          <w:rFonts w:asciiTheme="minorHAnsi" w:hAnsiTheme="minorHAnsi" w:cstheme="minorHAnsi"/>
          <w:color w:val="000000" w:themeColor="text1"/>
        </w:rPr>
        <w:fldChar w:fldCharType="separate"/>
      </w:r>
      <w:r w:rsidR="0071785C" w:rsidRPr="00433679">
        <w:rPr>
          <w:rFonts w:asciiTheme="minorHAnsi" w:hAnsiTheme="minorHAnsi" w:cstheme="minorHAnsi"/>
          <w:color w:val="000000" w:themeColor="text1"/>
        </w:rPr>
        <w:t>§8</w:t>
      </w:r>
      <w:r w:rsidR="009324D5" w:rsidRPr="00433679">
        <w:rPr>
          <w:rFonts w:asciiTheme="minorHAnsi" w:hAnsiTheme="minorHAnsi" w:cstheme="minorHAnsi"/>
          <w:color w:val="000000" w:themeColor="text1"/>
        </w:rPr>
        <w:fldChar w:fldCharType="end"/>
      </w:r>
      <w:r w:rsidRPr="00433679">
        <w:rPr>
          <w:rFonts w:asciiTheme="minorHAnsi" w:hAnsiTheme="minorHAnsi" w:cstheme="minorHAnsi"/>
          <w:color w:val="000000" w:themeColor="text1"/>
        </w:rPr>
        <w:t>.</w:t>
      </w:r>
    </w:p>
    <w:p w14:paraId="264D0048" w14:textId="77777777" w:rsidR="00CB14F5" w:rsidRPr="00433679" w:rsidRDefault="00CB14F5" w:rsidP="00433679">
      <w:pPr>
        <w:numPr>
          <w:ilvl w:val="0"/>
          <w:numId w:val="22"/>
        </w:numPr>
        <w:spacing w:before="60" w:after="60"/>
        <w:ind w:left="426" w:hanging="426"/>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Łączna wysokość kar umownych nałożonych na Wykonawcę w ramach Umowy nie może przekroczyć 30% łącznej wartości maksymalnego wynagrodzenia Wykonawcy za realizację Umowy. Zdanie poprzedzające nie stanowi przeszkody dla dochodzenia przez NCBR kwot przewyższających wskazany limit, na zasadach ogólnych.</w:t>
      </w:r>
    </w:p>
    <w:p w14:paraId="73108B1E" w14:textId="77777777" w:rsidR="00CB14F5" w:rsidRPr="00433679" w:rsidRDefault="00CB14F5" w:rsidP="00433679">
      <w:pPr>
        <w:numPr>
          <w:ilvl w:val="0"/>
          <w:numId w:val="22"/>
        </w:numPr>
        <w:spacing w:before="60" w:after="60"/>
        <w:ind w:left="426" w:hanging="426"/>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Kary umowne, o których mowa powyżej Wykonawca zapłaci na wskazany przez NCBR rachunek, w terminie 7 dni od dnia doręczenia mu noty obciążeniowej.</w:t>
      </w:r>
    </w:p>
    <w:p w14:paraId="7A0C094F" w14:textId="77777777" w:rsidR="00EF198D" w:rsidRPr="00433679" w:rsidRDefault="00EF198D" w:rsidP="00433679">
      <w:pPr>
        <w:numPr>
          <w:ilvl w:val="0"/>
          <w:numId w:val="22"/>
        </w:numPr>
        <w:spacing w:before="60" w:after="60"/>
        <w:ind w:left="426" w:hanging="426"/>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NCBR lub podmiot, który uzyskał od NCBR częściową lub całościową cesję praw, ma prawo dochodzenia odszkodowania przewyższającego wysokość zastrzeżonych kar umownych na zasadach ogólnych, a także w przypadkach, dla których kar umownych nie zastrzeżono.</w:t>
      </w:r>
    </w:p>
    <w:p w14:paraId="49E83F8A" w14:textId="77777777" w:rsidR="00CB14F5" w:rsidRPr="00433679" w:rsidRDefault="00CB14F5" w:rsidP="00433679">
      <w:pPr>
        <w:numPr>
          <w:ilvl w:val="0"/>
          <w:numId w:val="22"/>
        </w:numPr>
        <w:spacing w:before="60" w:after="60"/>
        <w:ind w:left="426" w:hanging="426"/>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Zapłata kary umownej nie zwalnia Wykonawcy z obowiązków wynikających z Umowy.</w:t>
      </w:r>
    </w:p>
    <w:p w14:paraId="6DDA6400" w14:textId="77777777" w:rsidR="00CB14F5" w:rsidRPr="00433679" w:rsidRDefault="00CB14F5" w:rsidP="00433679">
      <w:pPr>
        <w:numPr>
          <w:ilvl w:val="0"/>
          <w:numId w:val="22"/>
        </w:numPr>
        <w:spacing w:before="60" w:after="60"/>
        <w:ind w:left="426" w:hanging="426"/>
        <w:contextualSpacing/>
        <w:jc w:val="both"/>
        <w:rPr>
          <w:rFonts w:asciiTheme="minorHAnsi" w:hAnsiTheme="minorHAnsi" w:cstheme="minorHAnsi"/>
          <w:color w:val="000000" w:themeColor="text1"/>
        </w:rPr>
      </w:pPr>
      <w:bookmarkStart w:id="494" w:name="_Ref497423141"/>
      <w:r w:rsidRPr="00433679">
        <w:rPr>
          <w:rFonts w:asciiTheme="minorHAnsi" w:hAnsiTheme="minorHAnsi" w:cstheme="minorHAnsi"/>
          <w:color w:val="000000" w:themeColor="text1"/>
        </w:rPr>
        <w:t>Wykonawcy nie przysługuje odszkodowanie ani odsetki, w przypadku jakiegokolwiek opóźnienia w dokonaniu płatności zgodnie z Umową, w przypadku, gdy jest to wynik:</w:t>
      </w:r>
      <w:bookmarkEnd w:id="494"/>
    </w:p>
    <w:p w14:paraId="6E3B5027" w14:textId="77777777" w:rsidR="00CB14F5" w:rsidRPr="00433679" w:rsidRDefault="00CB14F5" w:rsidP="00433679">
      <w:pPr>
        <w:pStyle w:val="Akapitzlist"/>
        <w:numPr>
          <w:ilvl w:val="0"/>
          <w:numId w:val="43"/>
        </w:numPr>
        <w:spacing w:before="60" w:after="60"/>
        <w:jc w:val="both"/>
        <w:rPr>
          <w:rFonts w:asciiTheme="minorHAnsi" w:hAnsiTheme="minorHAnsi" w:cstheme="minorHAnsi"/>
          <w:color w:val="000000" w:themeColor="text1"/>
        </w:rPr>
      </w:pPr>
      <w:r w:rsidRPr="00433679">
        <w:rPr>
          <w:rFonts w:asciiTheme="minorHAnsi" w:hAnsiTheme="minorHAnsi" w:cstheme="minorHAnsi"/>
          <w:color w:val="000000" w:themeColor="text1"/>
        </w:rPr>
        <w:t>braku ustanowienia Zabezpieczenia Należytego Wykonania Umowy;</w:t>
      </w:r>
    </w:p>
    <w:p w14:paraId="747EE79E" w14:textId="77777777" w:rsidR="00CB14F5" w:rsidRPr="00433679" w:rsidRDefault="00CB14F5" w:rsidP="00433679">
      <w:pPr>
        <w:pStyle w:val="Akapitzlist"/>
        <w:numPr>
          <w:ilvl w:val="0"/>
          <w:numId w:val="43"/>
        </w:numPr>
        <w:spacing w:before="60" w:after="60"/>
        <w:jc w:val="both"/>
        <w:rPr>
          <w:rFonts w:asciiTheme="minorHAnsi" w:hAnsiTheme="minorHAnsi" w:cstheme="minorHAnsi"/>
          <w:color w:val="000000" w:themeColor="text1"/>
        </w:rPr>
      </w:pPr>
      <w:r w:rsidRPr="00433679">
        <w:rPr>
          <w:rFonts w:asciiTheme="minorHAnsi" w:hAnsiTheme="minorHAnsi" w:cstheme="minorHAnsi"/>
          <w:color w:val="000000" w:themeColor="text1"/>
        </w:rPr>
        <w:t>niewykonania lub nienależytego wykonania Umowy powstałego na skutek czynników niezależnych od NCBR;</w:t>
      </w:r>
    </w:p>
    <w:p w14:paraId="6A2ADF80" w14:textId="38EEC6DB" w:rsidR="00CB14F5" w:rsidRPr="00433679" w:rsidRDefault="00CB14F5" w:rsidP="00433679">
      <w:pPr>
        <w:pStyle w:val="Akapitzlist"/>
        <w:numPr>
          <w:ilvl w:val="0"/>
          <w:numId w:val="43"/>
        </w:numPr>
        <w:spacing w:before="60" w:after="60"/>
        <w:ind w:left="709"/>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braku środków na rachunku bankowym NCBR, z którego realizowane są płatności. </w:t>
      </w:r>
    </w:p>
    <w:p w14:paraId="09CD2531" w14:textId="3D9B3078" w:rsidR="00CB14F5" w:rsidRPr="00433679" w:rsidRDefault="00CB14F5" w:rsidP="00433679">
      <w:pPr>
        <w:pStyle w:val="Nagwek2"/>
      </w:pPr>
      <w:bookmarkStart w:id="495" w:name="_Ref494984973"/>
      <w:bookmarkStart w:id="496" w:name="_Toc504994960"/>
      <w:bookmarkStart w:id="497" w:name="_Toc511371206"/>
      <w:bookmarkStart w:id="498" w:name="_Toc52745936"/>
      <w:bookmarkStart w:id="499" w:name="_Toc70340624"/>
      <w:r w:rsidRPr="00433679">
        <w:t>[RĘKOJMIA ZA WADY I GWARANCJA]</w:t>
      </w:r>
      <w:bookmarkEnd w:id="495"/>
      <w:bookmarkEnd w:id="496"/>
      <w:bookmarkEnd w:id="497"/>
      <w:bookmarkEnd w:id="498"/>
      <w:bookmarkEnd w:id="499"/>
    </w:p>
    <w:p w14:paraId="1E188DAA" w14:textId="77777777" w:rsidR="00CB14F5" w:rsidRPr="00433679" w:rsidRDefault="00CB14F5" w:rsidP="00433679">
      <w:pPr>
        <w:pStyle w:val="Akapitzlist"/>
        <w:numPr>
          <w:ilvl w:val="0"/>
          <w:numId w:val="65"/>
        </w:numPr>
        <w:spacing w:before="60" w:after="60"/>
        <w:ind w:left="426"/>
        <w:jc w:val="both"/>
        <w:rPr>
          <w:rFonts w:asciiTheme="minorHAnsi" w:hAnsiTheme="minorHAnsi" w:cstheme="minorHAnsi"/>
          <w:color w:val="000000" w:themeColor="text1"/>
        </w:rPr>
      </w:pPr>
      <w:bookmarkStart w:id="500" w:name="_Ref494984985"/>
      <w:r w:rsidRPr="00433679">
        <w:rPr>
          <w:rFonts w:asciiTheme="minorHAnsi" w:hAnsiTheme="minorHAnsi" w:cstheme="minorHAnsi"/>
          <w:color w:val="000000" w:themeColor="text1"/>
        </w:rPr>
        <w:t>Wykonawca odpowiada względem NCBR z tytułu rękojmi za Wady Dokumentacji B+R, na zasadach wynikających z Ustawy k.c., z zastrzeżeniem postanowień Umowy.</w:t>
      </w:r>
      <w:bookmarkEnd w:id="500"/>
    </w:p>
    <w:p w14:paraId="2EFF6376" w14:textId="77777777" w:rsidR="00CB14F5" w:rsidRPr="00433679" w:rsidRDefault="00CB14F5" w:rsidP="00433679">
      <w:pPr>
        <w:pStyle w:val="Akapitzlist"/>
        <w:numPr>
          <w:ilvl w:val="0"/>
          <w:numId w:val="65"/>
        </w:numPr>
        <w:spacing w:before="60" w:after="60"/>
        <w:ind w:left="426"/>
        <w:jc w:val="both"/>
        <w:rPr>
          <w:rFonts w:asciiTheme="minorHAnsi" w:hAnsiTheme="minorHAnsi" w:cstheme="minorHAnsi"/>
          <w:color w:val="000000" w:themeColor="text1"/>
        </w:rPr>
      </w:pPr>
      <w:bookmarkStart w:id="501" w:name="_Ref494984976"/>
      <w:r w:rsidRPr="00433679">
        <w:rPr>
          <w:rFonts w:asciiTheme="minorHAnsi" w:hAnsiTheme="minorHAnsi" w:cstheme="minorHAnsi"/>
          <w:color w:val="000000" w:themeColor="text1"/>
        </w:rPr>
        <w:t>Termin do skorzystania z uprawnień wynikających z tytułu rękojmi za Wady Dokumentacji B+R, wynosi 5 lat od dnia Odbioru Etapu obejmującej daną część Dokumentacji B+R przez NCBR, liczony odrębnie dla każdej części Dokumentacji B+R.</w:t>
      </w:r>
      <w:bookmarkEnd w:id="501"/>
    </w:p>
    <w:p w14:paraId="4D6CD007" w14:textId="77777777" w:rsidR="00CB14F5" w:rsidRPr="00433679" w:rsidRDefault="00CB14F5" w:rsidP="00433679">
      <w:pPr>
        <w:pStyle w:val="Nagwek1"/>
      </w:pPr>
      <w:bookmarkStart w:id="502" w:name="_Toc504994999"/>
      <w:bookmarkStart w:id="503" w:name="_Toc511371228"/>
      <w:bookmarkStart w:id="504" w:name="_Toc52745937"/>
      <w:bookmarkStart w:id="505" w:name="_Toc70340625"/>
      <w:r w:rsidRPr="00433679">
        <w:t>ZMIANY UMOWY</w:t>
      </w:r>
      <w:bookmarkEnd w:id="502"/>
      <w:bookmarkEnd w:id="503"/>
      <w:bookmarkEnd w:id="504"/>
      <w:bookmarkEnd w:id="505"/>
    </w:p>
    <w:p w14:paraId="62758345" w14:textId="77777777" w:rsidR="00CB14F5" w:rsidRPr="00433679" w:rsidRDefault="00CB14F5" w:rsidP="00433679">
      <w:pPr>
        <w:pStyle w:val="Nagwek2"/>
      </w:pPr>
      <w:bookmarkStart w:id="506" w:name="_Toc504995000"/>
      <w:bookmarkStart w:id="507" w:name="_Ref505855047"/>
      <w:bookmarkStart w:id="508" w:name="_Ref506011684"/>
      <w:bookmarkStart w:id="509" w:name="_Ref508809736"/>
      <w:bookmarkStart w:id="510" w:name="_Ref508810285"/>
      <w:bookmarkStart w:id="511" w:name="_Ref509236824"/>
      <w:bookmarkStart w:id="512" w:name="_Toc511371229"/>
      <w:bookmarkStart w:id="513" w:name="_Toc52745938"/>
      <w:bookmarkStart w:id="514" w:name="_Ref58587222"/>
      <w:bookmarkStart w:id="515" w:name="_Toc70340626"/>
      <w:r w:rsidRPr="00433679">
        <w:t>[ZMIANA UMOWY]</w:t>
      </w:r>
      <w:bookmarkEnd w:id="506"/>
      <w:bookmarkEnd w:id="507"/>
      <w:bookmarkEnd w:id="508"/>
      <w:bookmarkEnd w:id="509"/>
      <w:bookmarkEnd w:id="510"/>
      <w:bookmarkEnd w:id="511"/>
      <w:bookmarkEnd w:id="512"/>
      <w:bookmarkEnd w:id="513"/>
      <w:bookmarkEnd w:id="514"/>
      <w:bookmarkEnd w:id="515"/>
    </w:p>
    <w:p w14:paraId="5139C907" w14:textId="77777777" w:rsidR="00CB14F5" w:rsidRPr="00433679" w:rsidRDefault="00CB14F5" w:rsidP="00433679">
      <w:pPr>
        <w:pStyle w:val="Akapitzlist"/>
        <w:numPr>
          <w:ilvl w:val="0"/>
          <w:numId w:val="7"/>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Wszelkie zmiany i uzupełnienia do Umowy wymagają formy pisemnej pod rygorem nieważności (chyba że ustawa lub Umowa przewiduje inną formę dla danego Załącznika – w takim przypadku konieczne jest zachowanie odpowiedniej formy szczególnej). Postanowienia tego artykułu wskazują szczegółowe, lecz nie wyłączne przypadki, gdy może dojść do zmiany Umowy za zgodą Stron.</w:t>
      </w:r>
    </w:p>
    <w:p w14:paraId="30E1FF04" w14:textId="29AFC04F" w:rsidR="00CB14F5" w:rsidRPr="00433679" w:rsidRDefault="00CB14F5" w:rsidP="00433679">
      <w:pPr>
        <w:pStyle w:val="Akapitzlist"/>
        <w:numPr>
          <w:ilvl w:val="0"/>
          <w:numId w:val="7"/>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Zmiana adresu siedziby Stron oraz danych kontaktowych wskazanych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_Ref511639107 \r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ART. 42</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Umowy oraz przedłużenie terminów określonych w Harmonogramie Przedsięwzięcia na podstawie ART. 8 §9 - §13 Umowy nie wymaga zmiany Umowy w formie aneksu do Umowy, ale uprzedniego oświadczenia złożonego drugiej Stronie w formie pisemnej pod rygorem nieważności. </w:t>
      </w:r>
    </w:p>
    <w:p w14:paraId="6900FE63" w14:textId="77777777" w:rsidR="00CB14F5" w:rsidRPr="00433679" w:rsidRDefault="00CB14F5" w:rsidP="00433679">
      <w:pPr>
        <w:pStyle w:val="Akapitzlist"/>
        <w:numPr>
          <w:ilvl w:val="0"/>
          <w:numId w:val="7"/>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 przypadku, jeśli Wykonawcą jest zbiór podmiotów (np. w formie konsorcjum), oraz powstanie konflikt pomiędzy podmiotami składającymi się na Wykonawcę, Strony mogą dokonać zmiany </w:t>
      </w:r>
      <w:r w:rsidRPr="00433679">
        <w:rPr>
          <w:rFonts w:asciiTheme="minorHAnsi" w:hAnsiTheme="minorHAnsi" w:cstheme="minorHAnsi"/>
          <w:color w:val="000000" w:themeColor="text1"/>
        </w:rPr>
        <w:lastRenderedPageBreak/>
        <w:t>Umowy w przedmiocie podmiotów wchodzących w skład Wnioskodawcy i z uwzględnieniem konsekwencji dokonywanych zmian, pod następującymi warunkami:</w:t>
      </w:r>
    </w:p>
    <w:p w14:paraId="662C162C" w14:textId="77777777" w:rsidR="00CB14F5" w:rsidRPr="00433679" w:rsidRDefault="00CB14F5" w:rsidP="00433679">
      <w:pPr>
        <w:pStyle w:val="Akapitzlist"/>
        <w:numPr>
          <w:ilvl w:val="1"/>
          <w:numId w:val="7"/>
        </w:numPr>
        <w:spacing w:before="60" w:after="60"/>
        <w:ind w:left="709"/>
        <w:jc w:val="both"/>
        <w:rPr>
          <w:rFonts w:asciiTheme="minorHAnsi" w:hAnsiTheme="minorHAnsi" w:cstheme="minorHAnsi"/>
          <w:color w:val="000000" w:themeColor="text1"/>
        </w:rPr>
      </w:pPr>
      <w:r w:rsidRPr="00433679">
        <w:rPr>
          <w:rFonts w:asciiTheme="minorHAnsi" w:hAnsiTheme="minorHAnsi" w:cstheme="minorHAnsi"/>
          <w:color w:val="000000" w:themeColor="text1"/>
        </w:rPr>
        <w:t>zmiana podmiotów wchodzących w skład Wnioskodawcy nie może wpływać na wysokość wynagrodzenia Wykonawcy;</w:t>
      </w:r>
    </w:p>
    <w:p w14:paraId="445B79A4" w14:textId="77777777" w:rsidR="00CB14F5" w:rsidRPr="00433679" w:rsidRDefault="00CB14F5" w:rsidP="00433679">
      <w:pPr>
        <w:pStyle w:val="Akapitzlist"/>
        <w:numPr>
          <w:ilvl w:val="1"/>
          <w:numId w:val="7"/>
        </w:numPr>
        <w:spacing w:before="60" w:after="60"/>
        <w:ind w:left="709"/>
        <w:jc w:val="both"/>
        <w:rPr>
          <w:rFonts w:asciiTheme="minorHAnsi" w:hAnsiTheme="minorHAnsi" w:cstheme="minorHAnsi"/>
          <w:color w:val="000000" w:themeColor="text1"/>
        </w:rPr>
      </w:pPr>
      <w:r w:rsidRPr="00433679">
        <w:rPr>
          <w:rFonts w:asciiTheme="minorHAnsi" w:hAnsiTheme="minorHAnsi" w:cstheme="minorHAnsi"/>
          <w:color w:val="000000" w:themeColor="text1"/>
        </w:rPr>
        <w:t>zmiana podmiotów wchodzących w skład Wnioskodawcy nie może wpływać na spełnianie przez Wnioskodawcę Wymagań formalnych Postępowania i nie może przedstawiać niższego potencjału wykonania Umowy niż poddany ocenie w trakcie Postępowania;</w:t>
      </w:r>
    </w:p>
    <w:p w14:paraId="04565263" w14:textId="77777777" w:rsidR="00CB14F5" w:rsidRPr="00433679" w:rsidRDefault="00CB14F5" w:rsidP="00433679">
      <w:pPr>
        <w:pStyle w:val="Akapitzlist"/>
        <w:numPr>
          <w:ilvl w:val="1"/>
          <w:numId w:val="7"/>
        </w:numPr>
        <w:spacing w:before="60" w:after="60"/>
        <w:ind w:left="709"/>
        <w:jc w:val="both"/>
        <w:rPr>
          <w:rFonts w:asciiTheme="minorHAnsi" w:hAnsiTheme="minorHAnsi" w:cstheme="minorHAnsi"/>
          <w:color w:val="000000" w:themeColor="text1"/>
        </w:rPr>
      </w:pPr>
      <w:r w:rsidRPr="00433679">
        <w:rPr>
          <w:rFonts w:asciiTheme="minorHAnsi" w:hAnsiTheme="minorHAnsi" w:cstheme="minorHAnsi"/>
          <w:color w:val="000000" w:themeColor="text1"/>
        </w:rPr>
        <w:t>zmiana podmiotowa nie może prowadzić do zmian związanych z opracowywanym Rozwiązaniem, a w szczególności w zakresie Demonstratora,</w:t>
      </w:r>
    </w:p>
    <w:p w14:paraId="7EA35037" w14:textId="77777777" w:rsidR="00CB14F5" w:rsidRPr="00433679" w:rsidRDefault="00CB14F5" w:rsidP="00433679">
      <w:pPr>
        <w:pStyle w:val="Akapitzlist"/>
        <w:numPr>
          <w:ilvl w:val="1"/>
          <w:numId w:val="7"/>
        </w:numPr>
        <w:spacing w:before="60" w:after="60"/>
        <w:ind w:left="709"/>
        <w:jc w:val="both"/>
        <w:rPr>
          <w:rFonts w:asciiTheme="minorHAnsi" w:hAnsiTheme="minorHAnsi" w:cstheme="minorHAnsi"/>
          <w:color w:val="000000" w:themeColor="text1"/>
        </w:rPr>
      </w:pPr>
      <w:r w:rsidRPr="00433679">
        <w:rPr>
          <w:rFonts w:asciiTheme="minorHAnsi" w:hAnsiTheme="minorHAnsi" w:cstheme="minorHAnsi"/>
          <w:color w:val="000000" w:themeColor="text1"/>
        </w:rPr>
        <w:t>zmiana nie może prowadzić do zmiany deklarowanych parametrów Rozwiązania na gorsze,</w:t>
      </w:r>
    </w:p>
    <w:p w14:paraId="5A494D48" w14:textId="77777777" w:rsidR="00CB14F5" w:rsidRPr="00433679" w:rsidRDefault="00CB14F5" w:rsidP="00433679">
      <w:pPr>
        <w:pStyle w:val="Akapitzlist"/>
        <w:numPr>
          <w:ilvl w:val="1"/>
          <w:numId w:val="7"/>
        </w:numPr>
        <w:spacing w:before="60" w:after="60"/>
        <w:ind w:left="709"/>
        <w:jc w:val="both"/>
        <w:rPr>
          <w:rFonts w:asciiTheme="minorHAnsi" w:hAnsiTheme="minorHAnsi" w:cstheme="minorHAnsi"/>
          <w:color w:val="000000" w:themeColor="text1"/>
        </w:rPr>
      </w:pPr>
      <w:r w:rsidRPr="00433679">
        <w:rPr>
          <w:rFonts w:asciiTheme="minorHAnsi" w:hAnsiTheme="minorHAnsi" w:cstheme="minorHAnsi"/>
          <w:color w:val="000000" w:themeColor="text1"/>
        </w:rPr>
        <w:t>wszystkie podmioty wchodzące w skład Wykonawcy i Wnioskodawcy odpowiadają wobec NCBR za wszelkie zobowiązania z tytułu Umowy, w tym w zakresie kar umownych i Zabezpieczeń Należytego Wykonania Umowy na zasadzie solidarności.</w:t>
      </w:r>
    </w:p>
    <w:p w14:paraId="4926B45F" w14:textId="77777777" w:rsidR="00CB14F5" w:rsidRPr="00433679" w:rsidRDefault="00CB14F5" w:rsidP="00433679">
      <w:pPr>
        <w:pStyle w:val="Akapitzlist"/>
        <w:numPr>
          <w:ilvl w:val="0"/>
          <w:numId w:val="7"/>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W przypadku, gdy Wykonawca dokona podziału, połączenia lub przeniesienia przedsiębiorstwa związanego ściśle z wykonaniem Umowy na inny podmiot albo rozpocznie likwidację, postępowanie restrukturyzacyjne albo upadłościowe, Strony mogą dokonać zmiany Umowy w przedmiocie Stron Umowy i z uwzględnieniem konsekwencji dokonywanych zmian, pod następującymi warunkami:</w:t>
      </w:r>
    </w:p>
    <w:p w14:paraId="6CE28BF5" w14:textId="77777777" w:rsidR="00CB14F5" w:rsidRPr="00433679" w:rsidRDefault="00CB14F5" w:rsidP="00433679">
      <w:pPr>
        <w:pStyle w:val="Akapitzlist"/>
        <w:numPr>
          <w:ilvl w:val="1"/>
          <w:numId w:val="7"/>
        </w:numPr>
        <w:spacing w:before="60" w:after="60"/>
        <w:ind w:left="709"/>
        <w:jc w:val="both"/>
        <w:rPr>
          <w:rFonts w:asciiTheme="minorHAnsi" w:hAnsiTheme="minorHAnsi" w:cstheme="minorHAnsi"/>
          <w:color w:val="000000" w:themeColor="text1"/>
        </w:rPr>
      </w:pPr>
      <w:r w:rsidRPr="00433679">
        <w:rPr>
          <w:rFonts w:asciiTheme="minorHAnsi" w:hAnsiTheme="minorHAnsi" w:cstheme="minorHAnsi"/>
          <w:color w:val="000000" w:themeColor="text1"/>
        </w:rPr>
        <w:t>zmiana podmiotów wchodzących w skład Wnioskodawcy nie może wpływać na wysokość wynagrodzenia Wykonawcy;</w:t>
      </w:r>
    </w:p>
    <w:p w14:paraId="4A2021FA" w14:textId="77777777" w:rsidR="00CB14F5" w:rsidRPr="00433679" w:rsidRDefault="00CB14F5" w:rsidP="00433679">
      <w:pPr>
        <w:pStyle w:val="Akapitzlist"/>
        <w:numPr>
          <w:ilvl w:val="1"/>
          <w:numId w:val="7"/>
        </w:numPr>
        <w:spacing w:before="60" w:after="60"/>
        <w:ind w:left="709"/>
        <w:jc w:val="both"/>
        <w:rPr>
          <w:rFonts w:asciiTheme="minorHAnsi" w:hAnsiTheme="minorHAnsi" w:cstheme="minorHAnsi"/>
          <w:color w:val="000000" w:themeColor="text1"/>
        </w:rPr>
      </w:pPr>
      <w:r w:rsidRPr="00433679">
        <w:rPr>
          <w:rFonts w:asciiTheme="minorHAnsi" w:hAnsiTheme="minorHAnsi" w:cstheme="minorHAnsi"/>
          <w:color w:val="000000" w:themeColor="text1"/>
        </w:rPr>
        <w:t>zmiana podmiotów wchodzących w skład Wnioskodawcy nie może wpływać na spełnianie przez Wnioskodawcę Wymagań formalnych Postępowania i nie może przedstawiać niższego potencjału wykonania Umowy niż poddany ocenie w trakcie Postępowania;</w:t>
      </w:r>
    </w:p>
    <w:p w14:paraId="4DC443EB" w14:textId="77777777" w:rsidR="00CB14F5" w:rsidRPr="00433679" w:rsidRDefault="00CB14F5" w:rsidP="00433679">
      <w:pPr>
        <w:pStyle w:val="Akapitzlist"/>
        <w:numPr>
          <w:ilvl w:val="1"/>
          <w:numId w:val="7"/>
        </w:numPr>
        <w:spacing w:before="60" w:after="60"/>
        <w:ind w:left="709"/>
        <w:jc w:val="both"/>
        <w:rPr>
          <w:rFonts w:asciiTheme="minorHAnsi" w:hAnsiTheme="minorHAnsi" w:cstheme="minorHAnsi"/>
          <w:color w:val="000000" w:themeColor="text1"/>
        </w:rPr>
      </w:pPr>
      <w:r w:rsidRPr="00433679">
        <w:rPr>
          <w:rFonts w:asciiTheme="minorHAnsi" w:hAnsiTheme="minorHAnsi" w:cstheme="minorHAnsi"/>
          <w:color w:val="000000" w:themeColor="text1"/>
        </w:rPr>
        <w:t>zmiana podmiotowa nie może prowadzić do zmian związanych z opracowywanym Rozwiązaniem, a w szczególności w zakresie Demonstratora,</w:t>
      </w:r>
    </w:p>
    <w:p w14:paraId="7D6E6EE0" w14:textId="77777777" w:rsidR="00CB14F5" w:rsidRPr="00433679" w:rsidRDefault="00CB14F5" w:rsidP="00433679">
      <w:pPr>
        <w:pStyle w:val="Akapitzlist"/>
        <w:numPr>
          <w:ilvl w:val="1"/>
          <w:numId w:val="7"/>
        </w:numPr>
        <w:spacing w:before="60" w:after="60"/>
        <w:ind w:left="709"/>
        <w:jc w:val="both"/>
        <w:rPr>
          <w:rFonts w:asciiTheme="minorHAnsi" w:hAnsiTheme="minorHAnsi" w:cstheme="minorHAnsi"/>
          <w:color w:val="000000" w:themeColor="text1"/>
        </w:rPr>
      </w:pPr>
      <w:r w:rsidRPr="00433679">
        <w:rPr>
          <w:rFonts w:asciiTheme="minorHAnsi" w:hAnsiTheme="minorHAnsi" w:cstheme="minorHAnsi"/>
          <w:color w:val="000000" w:themeColor="text1"/>
        </w:rPr>
        <w:t>zmiana nie może prowadzić do zmiany deklarowanych parametrów Rozwiązania na gorsze,</w:t>
      </w:r>
    </w:p>
    <w:p w14:paraId="10A085C8" w14:textId="77777777" w:rsidR="00CB14F5" w:rsidRPr="00433679" w:rsidRDefault="00CB14F5" w:rsidP="00433679">
      <w:pPr>
        <w:pStyle w:val="Akapitzlist"/>
        <w:numPr>
          <w:ilvl w:val="1"/>
          <w:numId w:val="7"/>
        </w:numPr>
        <w:spacing w:before="60" w:after="60"/>
        <w:ind w:left="709"/>
        <w:jc w:val="both"/>
        <w:rPr>
          <w:rFonts w:asciiTheme="minorHAnsi" w:hAnsiTheme="minorHAnsi" w:cstheme="minorHAnsi"/>
          <w:color w:val="000000" w:themeColor="text1"/>
        </w:rPr>
      </w:pPr>
      <w:r w:rsidRPr="00433679">
        <w:rPr>
          <w:rFonts w:asciiTheme="minorHAnsi" w:hAnsiTheme="minorHAnsi" w:cstheme="minorHAnsi"/>
          <w:color w:val="000000" w:themeColor="text1"/>
        </w:rPr>
        <w:t>następcy prawni podmiotów wchodzących w skład Wykonawcy i Wnioskodawcy odpowiadają wobec NCBR za wszelkie zobowiązania z tytułu Umowy, w tym w zakresie kar umownych i Zabezpieczeń Należytego Wykonania Umowy na zasadzie solidarności, bez względu na formę sukcesji praw i zobowiązań do przedsiębiorstw Wykonawcy i Wnioskodawcy.</w:t>
      </w:r>
    </w:p>
    <w:p w14:paraId="79390D9D" w14:textId="77777777" w:rsidR="00CB14F5" w:rsidRPr="00433679" w:rsidRDefault="00CB14F5" w:rsidP="00433679">
      <w:pPr>
        <w:pStyle w:val="Akapitzlist"/>
        <w:numPr>
          <w:ilvl w:val="0"/>
          <w:numId w:val="7"/>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W przypadku wyniknięcia rozbieżności lub niejasności w Umowie, których nie można usunąć w inny sposób, a zmiana będzie umożliwiać usunięcie rozbieżności i doprecyzowanie Umowy w celu jednoznacznej interpretacji jej postanowień przez Strony oraz osiągnięcia celu Umowy, Strony mogą dokonać zmiany Umowy. Każda ze Stron umowy w terminie nie dłuższym niż 30 dni od zaistnienia takich wątpliwości jest uprawniona do żądania od drugiej Strony rozpoczęcia rozmów w celu ustalenia możliwości i celowości wprowadzenia zmian do Umowy wyraźnie z takimi okolicznościami związanych. W przypadku nieosiągnięcia przez Strony porozumienia co do zakresu zmian w terminie 30 dni od otrzymania żądania o podjęciu rozmów przez Stronę, Strony stosują dotychczasowe postanowienia Umowy.</w:t>
      </w:r>
    </w:p>
    <w:p w14:paraId="1CCC3693" w14:textId="677B6456" w:rsidR="00CB14F5" w:rsidRPr="00433679" w:rsidRDefault="00CB14F5" w:rsidP="00433679">
      <w:pPr>
        <w:pStyle w:val="Akapitzlist"/>
        <w:numPr>
          <w:ilvl w:val="0"/>
          <w:numId w:val="7"/>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W każdym innym przypadku</w:t>
      </w:r>
      <w:r w:rsidR="005422CF" w:rsidRPr="00433679">
        <w:rPr>
          <w:rFonts w:asciiTheme="minorHAnsi" w:hAnsiTheme="minorHAnsi" w:cstheme="minorHAnsi"/>
          <w:color w:val="000000" w:themeColor="text1"/>
        </w:rPr>
        <w:t xml:space="preserve"> niż wskazany w paragrafie poprzedzającym lub paragrafach następujących</w:t>
      </w:r>
      <w:r w:rsidRPr="00433679">
        <w:rPr>
          <w:rFonts w:asciiTheme="minorHAnsi" w:hAnsiTheme="minorHAnsi" w:cstheme="minorHAnsi"/>
          <w:color w:val="000000" w:themeColor="text1"/>
        </w:rPr>
        <w:t>, każda ze Stron Umowy w terminie nie dłuższym niż 30 dni od zaistnienia okoliczności uzasadniających dokonanie zmiany do Umowy jest uprawniona do żądania drugiej Strony rozpoczęcia rozmów w celu ustalenia możliwości i celowości wprowadzenia zmian do postanowień Umowy wyraźnie z takimi okolicznościami związanych. W przypadku nieosiągnięcia przez Strony porozumienia co do zakresu zmian w terminie 30 dni od otrzymania żądania o podjęciu rozmów przez Stronę, Strony stosują dotychczasowe postanowienia Umowy.</w:t>
      </w:r>
    </w:p>
    <w:p w14:paraId="615666AA" w14:textId="77777777" w:rsidR="00CB14F5" w:rsidRPr="00433679" w:rsidRDefault="00CB14F5" w:rsidP="00433679">
      <w:pPr>
        <w:pStyle w:val="Akapitzlist"/>
        <w:numPr>
          <w:ilvl w:val="0"/>
          <w:numId w:val="7"/>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lastRenderedPageBreak/>
        <w:t>W każdym przypadku dokonywania przez Wykonawcę zmian prawno-organizacyjnych dotyczących Wykonawcy, Wykonawca zobowiązany jest do poinformowania NCBR o zamiarze dokonania takiej zmiany.</w:t>
      </w:r>
    </w:p>
    <w:p w14:paraId="4AAD699D" w14:textId="77777777" w:rsidR="00CB14F5" w:rsidRPr="00433679" w:rsidRDefault="00CB14F5" w:rsidP="00433679">
      <w:pPr>
        <w:pStyle w:val="Akapitzlist"/>
        <w:numPr>
          <w:ilvl w:val="0"/>
          <w:numId w:val="7"/>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Strony są uprawnione dokonać zmiany Umowy, gdy w razie powstania Foreground IP w trakcie realizacji postanowień dot. komercjalizacji powstał spór co do wykładni postanowień Umowy, Strony mogą dokonać jej modyfikacji w celu usunięci ewentualnej nieścisłości.</w:t>
      </w:r>
    </w:p>
    <w:p w14:paraId="79B98E6A" w14:textId="0598DA37" w:rsidR="00CB14F5" w:rsidRPr="00433679" w:rsidRDefault="00CB14F5" w:rsidP="00433679">
      <w:pPr>
        <w:pStyle w:val="Akapitzlist"/>
        <w:numPr>
          <w:ilvl w:val="0"/>
          <w:numId w:val="7"/>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W przypadku gdy jest to uzasadnione przebiegiem procesu badawczo-rozwojowego, Strony mogą dokonać zmiany Umowy w zakresie jej terminów, z zastrzeżeniem, że termin realizacji Prac B+R w ramach Umowy nie może przekroczyć 31 grudnia 2023 r.</w:t>
      </w:r>
    </w:p>
    <w:p w14:paraId="53F82780" w14:textId="5C63446F" w:rsidR="005422CF" w:rsidRPr="00433679" w:rsidRDefault="005422CF" w:rsidP="00433679">
      <w:pPr>
        <w:pStyle w:val="Akapitzlist"/>
        <w:numPr>
          <w:ilvl w:val="0"/>
          <w:numId w:val="7"/>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W szczególnie uzasadnionych przypadkach, gdy Rozwiązanie Wykonawcy przejawia istotną wartość innowacyjną i służy realizacji celów określonych w pkt 1.1. Rodziału I Regulaminu i przez to w pełni odpowiada wynagrodzeniu objętego Wnioskiem Wykonawcy, jednak z uzasadnionych przyczyn nie było możliwe spełnienie przez Wynik Prac Etapu Wykonawcy wszystkich wymagań co prowadziłoby do odmowy jego Odbioru przez NCBR, Strony mogą w ramach współdzielenia ryzyka badawczego dokonać zmiany Umowy w zakresie Odbiorów lub stawianych przed Wynikiem Prac Etapu przed zakończeniem jego oceny.</w:t>
      </w:r>
    </w:p>
    <w:p w14:paraId="5E99654D" w14:textId="24511DE6" w:rsidR="00CB14F5" w:rsidRPr="00433679" w:rsidRDefault="00CB14F5" w:rsidP="00433679">
      <w:pPr>
        <w:pStyle w:val="Akapitzlist"/>
        <w:numPr>
          <w:ilvl w:val="0"/>
          <w:numId w:val="7"/>
        </w:numPr>
        <w:spacing w:before="60" w:after="60"/>
        <w:ind w:left="426" w:hanging="426"/>
        <w:jc w:val="both"/>
        <w:rPr>
          <w:rFonts w:asciiTheme="minorHAnsi" w:hAnsiTheme="minorHAnsi" w:cstheme="minorHAnsi"/>
          <w:color w:val="000000" w:themeColor="text1"/>
        </w:rPr>
      </w:pPr>
      <w:bookmarkStart w:id="516" w:name="_Ref43119962"/>
      <w:r w:rsidRPr="00433679">
        <w:rPr>
          <w:rFonts w:asciiTheme="minorHAnsi" w:hAnsiTheme="minorHAnsi" w:cstheme="minorHAnsi"/>
          <w:color w:val="000000" w:themeColor="text1"/>
        </w:rPr>
        <w:t xml:space="preserve">W przypadku, jeśli dojdzie do zmiany otoczenia biznesowego związanego z realizacją niniejszej Umowy w obszarze dotyczącym Komercjalizacji Wyników Prac B+R lub Komercjalizacji Technologii Zależnych Strony, na złożony drugiej Stronie uzasadniony wniosek Wykonawcy lub NCBR przedstawiający przedmiot oraz wpływ takich zmian na ww. obszary, mogą dokonać zmiany Umowy, w szczególności w zakresie postanowień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_Ref493844374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 xml:space="preserve">ROZDZIAŁ VII. </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_Ref493309957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 xml:space="preserve">ROZDZIAŁ X. </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_Ref43121956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 xml:space="preserve">ROZDZIAŁ XI. </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_Ref505434968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 xml:space="preserve">ROZDZIAŁ XII. </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_Ref43121971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 xml:space="preserve">ROZDZIAŁ XIV. </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lub Załącznika nr 1 i nr 2 do Umowy oraz w szczególności poprzez uszczegółowienie lub wprowadzenie alternatywnego sposobu komercjalizacji Wyników Prac B+R lub Technologii Zależnych</w:t>
      </w:r>
      <w:bookmarkEnd w:id="516"/>
      <w:r w:rsidRPr="00433679">
        <w:rPr>
          <w:rFonts w:asciiTheme="minorHAnsi" w:hAnsiTheme="minorHAnsi" w:cstheme="minorHAnsi"/>
          <w:color w:val="000000" w:themeColor="text1"/>
        </w:rPr>
        <w:t xml:space="preserve"> lub zmiany sposobu partycypowania NCBR w Przychodach z Komercjalizacji Wyników Prac B+R lub Przychodach z Komercjalizacji Technologii Zależnych. Strona, do której skierowany jest wniosek, o którym mowa w zdaniu pierwszym jest zobowiązana do podjęcia rozmów ze Stroną wnioskującą nie później niż w terminie 30 dni od otrzymania wniosku. W celu usunięcia wątpliwości Strony wskazują, że są uprawnione, lecz nie zobowiązane do dokonania zmiany Umowy w trybie niniejszego paragrafu, zaś zobowiązanie wskazane w poprzednim zdaniu dotyczy wyłącznie podjęcia rozmów. </w:t>
      </w:r>
    </w:p>
    <w:p w14:paraId="3DD03149" w14:textId="77777777" w:rsidR="00CB14F5" w:rsidRPr="00433679" w:rsidRDefault="00CB14F5" w:rsidP="00433679">
      <w:pPr>
        <w:pStyle w:val="Akapitzlist"/>
        <w:numPr>
          <w:ilvl w:val="0"/>
          <w:numId w:val="7"/>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Z zastrzeżeniem zdania kolejnego, zmiana Podwykonawcy nie wymaga zmiany Umowy. Jeżeli nowy Podwykonawca ma zastąpić Podwykonawcę, na którego zasoby Wykonawca powołał się w celu wykazania, że spełnia warunki realizacji Przedsięwzięcia, zmiana Podwykonawcy wymaga zmiany Umowy oraz warunkiem zmiany takiego Podwykonawcy na nowego Podwykonawcę jest wykazanie przez Wykonawcę, że nowy Podwykonawca spełnia warunki udziału w stopniu nie mniejszym niż Podwykonawca, którego ma zastąpić. Wątpliwości w tym zakresie NCBR może rozstrzygać na niekorzyść Wykonawcy.</w:t>
      </w:r>
    </w:p>
    <w:p w14:paraId="76FF9016" w14:textId="3D99F513" w:rsidR="00CB14F5" w:rsidRPr="00433679" w:rsidRDefault="00CB14F5" w:rsidP="00433679">
      <w:pPr>
        <w:pStyle w:val="Akapitzlist"/>
        <w:numPr>
          <w:ilvl w:val="0"/>
          <w:numId w:val="7"/>
        </w:numPr>
        <w:spacing w:before="60" w:after="60"/>
        <w:ind w:left="426" w:hanging="426"/>
        <w:jc w:val="both"/>
        <w:rPr>
          <w:rFonts w:asciiTheme="minorHAnsi" w:eastAsiaTheme="minorEastAsia" w:hAnsiTheme="minorHAnsi" w:cstheme="minorHAnsi"/>
          <w:color w:val="000000" w:themeColor="text1"/>
        </w:rPr>
      </w:pPr>
      <w:bookmarkStart w:id="517" w:name="_Ref58587228"/>
      <w:r w:rsidRPr="00433679">
        <w:rPr>
          <w:rFonts w:asciiTheme="minorHAnsi" w:hAnsiTheme="minorHAnsi" w:cstheme="minorHAnsi"/>
          <w:color w:val="000000" w:themeColor="text1"/>
        </w:rPr>
        <w:t>W przypadku, jeśli przygotowanie Demonstratora nie będzie możliwe na terenie Nieruchomości Demonstracyjnej z powodu braku wyboru Partnera Strategicznego lub wycofania się jej właściciela ze współpracy z NCBR lub z innych przyczyn</w:t>
      </w:r>
      <w:bookmarkStart w:id="518" w:name="_Hlk57783254"/>
      <w:r w:rsidRPr="00433679">
        <w:rPr>
          <w:rFonts w:asciiTheme="minorHAnsi" w:hAnsiTheme="minorHAnsi" w:cstheme="minorHAnsi"/>
          <w:color w:val="000000" w:themeColor="text1"/>
        </w:rPr>
        <w:t xml:space="preserve">, a także jeśli </w:t>
      </w:r>
      <w:bookmarkStart w:id="519" w:name="_Hlk57337491"/>
      <w:r w:rsidR="00E462EB" w:rsidRPr="00433679">
        <w:rPr>
          <w:rFonts w:asciiTheme="minorHAnsi" w:hAnsiTheme="minorHAnsi" w:cstheme="minorHAnsi"/>
          <w:color w:val="000000" w:themeColor="text1"/>
        </w:rPr>
        <w:t>stworzenie</w:t>
      </w:r>
      <w:r w:rsidRPr="00433679">
        <w:rPr>
          <w:rFonts w:asciiTheme="minorHAnsi" w:hAnsiTheme="minorHAnsi" w:cstheme="minorHAnsi"/>
          <w:color w:val="000000" w:themeColor="text1"/>
        </w:rPr>
        <w:t xml:space="preserve"> Demonstratora na Nieruchomości Demonstracyjnej nie będzie możliwe z powodu ograniczeń związanych z przepisami budowlanymi lub ładem przestrzennym </w:t>
      </w:r>
      <w:bookmarkStart w:id="520" w:name="_Hlk57783274"/>
      <w:r w:rsidRPr="00433679">
        <w:rPr>
          <w:rFonts w:asciiTheme="minorHAnsi" w:hAnsiTheme="minorHAnsi" w:cstheme="minorHAnsi"/>
          <w:color w:val="000000" w:themeColor="text1"/>
        </w:rPr>
        <w:t xml:space="preserve">lub przepisami dotyczącymi ochrony środowiska </w:t>
      </w:r>
      <w:bookmarkEnd w:id="520"/>
      <w:r w:rsidRPr="00433679">
        <w:rPr>
          <w:rFonts w:asciiTheme="minorHAnsi" w:hAnsiTheme="minorHAnsi" w:cstheme="minorHAnsi"/>
          <w:color w:val="000000" w:themeColor="text1"/>
        </w:rPr>
        <w:t xml:space="preserve">lub </w:t>
      </w:r>
      <w:bookmarkEnd w:id="518"/>
      <w:r w:rsidRPr="00433679">
        <w:rPr>
          <w:rFonts w:asciiTheme="minorHAnsi" w:hAnsiTheme="minorHAnsi" w:cstheme="minorHAnsi"/>
          <w:color w:val="000000" w:themeColor="text1"/>
        </w:rPr>
        <w:t>będzie wymagać przygotowania raportu o oddziaływaniu przedsięwzięcia na środowisko</w:t>
      </w:r>
      <w:bookmarkEnd w:id="519"/>
      <w:r w:rsidRPr="00433679">
        <w:rPr>
          <w:rFonts w:asciiTheme="minorHAnsi" w:hAnsiTheme="minorHAnsi" w:cstheme="minorHAnsi"/>
          <w:color w:val="000000" w:themeColor="text1"/>
        </w:rPr>
        <w:t xml:space="preserve">, </w:t>
      </w:r>
      <w:r w:rsidRPr="00433679">
        <w:rPr>
          <w:rFonts w:asciiTheme="minorHAnsi" w:eastAsia="Calibri" w:hAnsiTheme="minorHAnsi" w:cstheme="minorHAnsi"/>
          <w:color w:val="000000" w:themeColor="text1"/>
        </w:rPr>
        <w:t>lub ze wskazanych powodów nie będzie możliwe realizowanie Przedsięwzięcia zgodnie z Harmonogramem,</w:t>
      </w:r>
      <w:r w:rsidRPr="00433679">
        <w:rPr>
          <w:rFonts w:asciiTheme="minorHAnsi" w:hAnsiTheme="minorHAnsi" w:cstheme="minorHAnsi"/>
          <w:color w:val="000000" w:themeColor="text1"/>
        </w:rPr>
        <w:t xml:space="preserve"> Strony mogą dokonać zmiany w zakresie Załącznika nr 1, nr 2, nr 4 i nr 5 do Regulaminu</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_Ref53704154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 xml:space="preserve">ROZDZIAŁ V. </w:t>
      </w:r>
      <w:r w:rsidRPr="00433679">
        <w:rPr>
          <w:rFonts w:asciiTheme="minorHAnsi" w:hAnsiTheme="minorHAnsi" w:cstheme="minorHAnsi"/>
          <w:color w:val="000000" w:themeColor="text1"/>
          <w:shd w:val="clear" w:color="auto" w:fill="E6E6E6"/>
        </w:rPr>
        <w:fldChar w:fldCharType="end"/>
      </w:r>
      <w:r w:rsidRPr="00433679">
        <w:rPr>
          <w:rFonts w:ascii="Arial" w:hAnsi="Arial" w:cs="Arial"/>
          <w:color w:val="000000" w:themeColor="text1"/>
        </w:rPr>
        <w:t>￼</w:t>
      </w:r>
      <w:r w:rsidRPr="00433679">
        <w:rPr>
          <w:rFonts w:asciiTheme="minorHAnsi" w:hAnsiTheme="minorHAnsi" w:cstheme="minorHAnsi"/>
          <w:color w:val="000000" w:themeColor="text1"/>
        </w:rPr>
        <w:t xml:space="preserve">) w taki sposób, by zmiany w najdalej idącym stopniu realizowały cele Przedsięwzięcia z uwzględnieniem zaistniałych okoliczności, z zastrzeżeniem że ewentualny wybór innej nieruchomości zostanie dokonany z uwzględnieniem zasad dot. trybu </w:t>
      </w:r>
      <w:r w:rsidRPr="00433679">
        <w:rPr>
          <w:rFonts w:asciiTheme="minorHAnsi" w:hAnsiTheme="minorHAnsi" w:cstheme="minorHAnsi"/>
          <w:color w:val="000000" w:themeColor="text1"/>
        </w:rPr>
        <w:lastRenderedPageBreak/>
        <w:t xml:space="preserve">zawierania umów przez NCBR jako jednostkę sektora finansów publicznych oraz w zgodzie z zasadami dotyczącymi pomocy państwa oraz że nowa nieruchomość będzie położona na terytorium Rzeczypospolitej Polskiej. Dodatkowo, jeśli wskutek zmiany Umowy opisanej w niniejszym paragrafie dojdzie do zwiększenia kosztów po stronie Wykonawcy, wykazanych przez Wykonawcę na piśmie wraz z uzasadnieniem, zmiana Umowy może prowadzić do zwiększenia wynagrodzenia Wykonawcy, nie więcej jednak niż 10% łącznego wynagrodzenia przysługującego Wykonawcy za realizację danego Etapu, z zastrzeżeniem, że NCBR jest uprawnione do weryfikacji </w:t>
      </w:r>
      <w:bookmarkEnd w:id="517"/>
      <w:r w:rsidRPr="00433679">
        <w:rPr>
          <w:rFonts w:asciiTheme="minorHAnsi" w:hAnsiTheme="minorHAnsi" w:cstheme="minorHAnsi"/>
          <w:color w:val="000000" w:themeColor="text1"/>
        </w:rPr>
        <w:t>przekazanych przez Wykonawcę danych z pomocą niezależnego od NCBR eksperta. Jeśli Strony w terminie 45 dni od rozpoczęcia rozmów w sprawie zmiany Umowy na podstawie niniejszego paragrafu nie uzgodnią treści zmiany, każda ze Stron może wypowiedzieć Umowę ze skutkiem natychmiastowym. W przypadku wskazanym w zdaniu poprzedzającym Wykonawcy przysługuje wyłącznie wynagrodzenie obliczone proporcjonalnie do zakresu Prac B+R rzeczywiście wykonanych do czasu wypowiedzenia Umowy, ustalone z uwzględnieniem</w:t>
      </w:r>
      <w:r w:rsidRPr="00433679" w:rsidDel="0098758C">
        <w:rPr>
          <w:rFonts w:asciiTheme="minorHAnsi" w:hAnsiTheme="minorHAnsi" w:cstheme="minorHAnsi"/>
          <w:color w:val="000000" w:themeColor="text1"/>
        </w:rPr>
        <w:t xml:space="preserve"> </w:t>
      </w:r>
      <w:r w:rsidRPr="00433679">
        <w:rPr>
          <w:rFonts w:asciiTheme="minorHAnsi" w:hAnsiTheme="minorHAnsi" w:cstheme="minorHAnsi"/>
          <w:color w:val="000000" w:themeColor="text1"/>
        </w:rPr>
        <w:t xml:space="preserve">Harmonogramu </w:t>
      </w:r>
      <w:r w:rsidR="000D697E" w:rsidRPr="00433679">
        <w:rPr>
          <w:rFonts w:asciiTheme="minorHAnsi" w:hAnsiTheme="minorHAnsi" w:cstheme="minorHAnsi"/>
          <w:color w:val="000000" w:themeColor="text1"/>
        </w:rPr>
        <w:t>Prac</w:t>
      </w:r>
      <w:r w:rsidRPr="00433679">
        <w:rPr>
          <w:rFonts w:asciiTheme="minorHAnsi" w:hAnsiTheme="minorHAnsi" w:cstheme="minorHAnsi"/>
          <w:color w:val="000000" w:themeColor="text1"/>
        </w:rPr>
        <w:t>. Postanowienia dotyczące Odbioru Wyników Prac B+R stosuje się odpowiednio.</w:t>
      </w:r>
    </w:p>
    <w:p w14:paraId="4547A2A3" w14:textId="77777777" w:rsidR="00CB14F5" w:rsidRPr="00433679" w:rsidRDefault="00CB14F5" w:rsidP="00433679">
      <w:pPr>
        <w:pStyle w:val="Akapitzlist"/>
        <w:numPr>
          <w:ilvl w:val="0"/>
          <w:numId w:val="7"/>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w:t>
      </w:r>
      <w:r w:rsidRPr="00433679">
        <w:rPr>
          <w:rFonts w:asciiTheme="minorHAnsi" w:hAnsiTheme="minorHAnsi" w:cstheme="minorHAnsi"/>
          <w:b/>
          <w:bCs/>
          <w:color w:val="000000" w:themeColor="text1"/>
        </w:rPr>
        <w:t>Zwiększenie liczby podmiotów po stronie Wykonawcy</w:t>
      </w:r>
      <w:r w:rsidRPr="00433679">
        <w:rPr>
          <w:rFonts w:asciiTheme="minorHAnsi" w:hAnsiTheme="minorHAnsi" w:cstheme="minorHAnsi"/>
          <w:color w:val="000000" w:themeColor="text1"/>
        </w:rPr>
        <w:t>] Na wniosek Wykonawcy Strony dokonują zmiany podmiotowej Umowy po stronie Wykonawcy, polegającej na zwiększeniu liczby podmiotów działających łącznie jako Wykonawca, pod warunkiem, że taka zmiana nie zmienia odpowiedzialności dotychczasowych podmiotów tworzących Wykonawcę względem NCBR. Wniosek zawiera:</w:t>
      </w:r>
    </w:p>
    <w:p w14:paraId="683730C9" w14:textId="18E29066" w:rsidR="00CB14F5" w:rsidRPr="00433679" w:rsidRDefault="00CB14F5" w:rsidP="00433679">
      <w:pPr>
        <w:pStyle w:val="Akapitzlist"/>
        <w:numPr>
          <w:ilvl w:val="1"/>
          <w:numId w:val="7"/>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określenie roli każdego nowego podmiotu po stronie Wykonawcy w ramach Harmonogramu </w:t>
      </w:r>
      <w:r w:rsidR="000D697E" w:rsidRPr="00433679">
        <w:rPr>
          <w:rFonts w:asciiTheme="minorHAnsi" w:hAnsiTheme="minorHAnsi" w:cstheme="minorHAnsi"/>
          <w:color w:val="000000" w:themeColor="text1"/>
        </w:rPr>
        <w:t>Prac</w:t>
      </w:r>
      <w:r w:rsidRPr="00433679">
        <w:rPr>
          <w:rFonts w:asciiTheme="minorHAnsi" w:hAnsiTheme="minorHAnsi" w:cstheme="minorHAnsi"/>
          <w:color w:val="000000" w:themeColor="text1"/>
        </w:rPr>
        <w:t xml:space="preserve">, </w:t>
      </w:r>
    </w:p>
    <w:p w14:paraId="28578C9A" w14:textId="77777777" w:rsidR="00CB14F5" w:rsidRPr="00433679" w:rsidRDefault="00CB14F5" w:rsidP="00433679">
      <w:pPr>
        <w:pStyle w:val="Akapitzlist"/>
        <w:numPr>
          <w:ilvl w:val="1"/>
          <w:numId w:val="7"/>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określenie czy następuje zmiana lidera konsorcjum Wykonawcy, a jeśli nie było dotąd ustanowionego lidera konsorcjum – określenie tego podmiotu w ramach Wykonawcy,</w:t>
      </w:r>
    </w:p>
    <w:p w14:paraId="41B9B3E8" w14:textId="77777777" w:rsidR="00CB14F5" w:rsidRPr="00433679" w:rsidRDefault="00CB14F5" w:rsidP="00433679">
      <w:pPr>
        <w:pStyle w:val="Akapitzlist"/>
        <w:numPr>
          <w:ilvl w:val="1"/>
          <w:numId w:val="7"/>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oświadczenia nowych podmiotów o zaakceptowaniu przez nich treści Umowy, o zobowiązaniu do niedochodzenia od NCBR jakichkolwiek roszczeń tytułem zdarzeń poprzedzających zawarcie aneksu oraz o zgodzie na poddanie się solidarnej odpowiedzialności względem NCBR za dotychczasową realizację Umowy przez Wykonawcę.</w:t>
      </w:r>
    </w:p>
    <w:p w14:paraId="0C379B75" w14:textId="77777777" w:rsidR="00CB14F5" w:rsidRPr="00433679" w:rsidRDefault="00CB14F5" w:rsidP="00433679">
      <w:pPr>
        <w:spacing w:before="60" w:after="60"/>
        <w:ind w:left="491"/>
        <w:jc w:val="both"/>
        <w:rPr>
          <w:rFonts w:asciiTheme="minorHAnsi" w:hAnsiTheme="minorHAnsi" w:cstheme="minorHAnsi"/>
          <w:color w:val="000000" w:themeColor="text1"/>
        </w:rPr>
      </w:pPr>
      <w:r w:rsidRPr="00433679">
        <w:rPr>
          <w:rFonts w:asciiTheme="minorHAnsi" w:hAnsiTheme="minorHAnsi" w:cstheme="minorHAnsi"/>
          <w:color w:val="000000" w:themeColor="text1"/>
        </w:rPr>
        <w:t>Wniosek stanowi element aneksu do Umowy. NCBR może odmówić dokonania zmiany Umowy na podstawie tego paragrafu tylko jeśli zmiana spowodowałaby, że Wykonawca wskutek zmiany nie spełniałby wymogów dopuszczenia go do postępowania, w szczególności nowy podmiot po stronie Wykonawcy jest przedmiotem restrukturyzacji lub postępowania upadłościowego.</w:t>
      </w:r>
    </w:p>
    <w:p w14:paraId="4C53989E" w14:textId="77777777" w:rsidR="00CB14F5" w:rsidRPr="00433679" w:rsidRDefault="00CB14F5" w:rsidP="00433679">
      <w:pPr>
        <w:pStyle w:val="Akapitzlist"/>
        <w:numPr>
          <w:ilvl w:val="0"/>
          <w:numId w:val="7"/>
        </w:numPr>
        <w:spacing w:before="60" w:after="60"/>
        <w:ind w:left="426" w:hanging="426"/>
        <w:jc w:val="both"/>
        <w:rPr>
          <w:rFonts w:asciiTheme="minorHAnsi" w:hAnsiTheme="minorHAnsi" w:cstheme="minorHAnsi"/>
          <w:color w:val="000000" w:themeColor="text1"/>
        </w:rPr>
      </w:pPr>
      <w:bookmarkStart w:id="521" w:name="_Ref58584077"/>
      <w:r w:rsidRPr="00433679">
        <w:rPr>
          <w:rFonts w:asciiTheme="minorHAnsi" w:hAnsiTheme="minorHAnsi" w:cstheme="minorHAnsi"/>
          <w:color w:val="000000" w:themeColor="text1"/>
        </w:rPr>
        <w:t>[</w:t>
      </w:r>
      <w:r w:rsidRPr="00433679">
        <w:rPr>
          <w:rFonts w:asciiTheme="minorHAnsi" w:hAnsiTheme="minorHAnsi" w:cstheme="minorHAnsi"/>
          <w:b/>
          <w:bCs/>
          <w:color w:val="000000" w:themeColor="text1"/>
        </w:rPr>
        <w:t>Zmiana podmiotów po stronie Wykonawcy</w:t>
      </w:r>
      <w:r w:rsidRPr="00433679">
        <w:rPr>
          <w:rFonts w:asciiTheme="minorHAnsi" w:hAnsiTheme="minorHAnsi" w:cstheme="minorHAnsi"/>
          <w:color w:val="000000" w:themeColor="text1"/>
        </w:rPr>
        <w:t>] Jeśli jako Wykonawca działają łącznie co najmniej dwa podmioty, Strony mogą dokonać zmiany Umowy poprzez:</w:t>
      </w:r>
      <w:bookmarkEnd w:id="521"/>
    </w:p>
    <w:p w14:paraId="3E12B952" w14:textId="77777777" w:rsidR="00CB14F5" w:rsidRPr="00433679" w:rsidRDefault="00CB14F5" w:rsidP="00433679">
      <w:pPr>
        <w:pStyle w:val="Akapitzlist"/>
        <w:numPr>
          <w:ilvl w:val="1"/>
          <w:numId w:val="7"/>
        </w:numPr>
        <w:spacing w:before="60" w:after="60"/>
        <w:ind w:left="851"/>
        <w:jc w:val="both"/>
        <w:rPr>
          <w:rFonts w:asciiTheme="minorHAnsi" w:hAnsiTheme="minorHAnsi" w:cstheme="minorHAnsi"/>
          <w:color w:val="000000" w:themeColor="text1"/>
        </w:rPr>
      </w:pPr>
      <w:bookmarkStart w:id="522" w:name="_Ref58584305"/>
      <w:r w:rsidRPr="00433679">
        <w:rPr>
          <w:rFonts w:asciiTheme="minorHAnsi" w:hAnsiTheme="minorHAnsi" w:cstheme="minorHAnsi"/>
          <w:color w:val="000000" w:themeColor="text1"/>
        </w:rPr>
        <w:t xml:space="preserve">zastąpienia części podmiotów tworzących Wykonawcę innymi podmiotami lub </w:t>
      </w:r>
      <w:bookmarkEnd w:id="522"/>
    </w:p>
    <w:p w14:paraId="6F5C430C" w14:textId="77777777" w:rsidR="00CB14F5" w:rsidRPr="00433679" w:rsidRDefault="00CB14F5" w:rsidP="00433679">
      <w:pPr>
        <w:pStyle w:val="Akapitzlist"/>
        <w:numPr>
          <w:ilvl w:val="1"/>
          <w:numId w:val="7"/>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wyłączenia części takich podmiotów z dalszej realizacji Umowy, </w:t>
      </w:r>
    </w:p>
    <w:p w14:paraId="41850F68" w14:textId="77777777" w:rsidR="00CB14F5" w:rsidRPr="00433679" w:rsidRDefault="00CB14F5" w:rsidP="00433679">
      <w:pPr>
        <w:spacing w:before="60" w:after="60"/>
        <w:ind w:left="426"/>
        <w:jc w:val="both"/>
        <w:rPr>
          <w:rFonts w:asciiTheme="minorHAnsi" w:hAnsiTheme="minorHAnsi" w:cstheme="minorHAnsi"/>
          <w:color w:val="000000" w:themeColor="text1"/>
        </w:rPr>
      </w:pPr>
      <w:r w:rsidRPr="00433679">
        <w:rPr>
          <w:rFonts w:asciiTheme="minorHAnsi" w:hAnsiTheme="minorHAnsi" w:cstheme="minorHAnsi"/>
          <w:color w:val="000000" w:themeColor="text1"/>
        </w:rPr>
        <w:t>na zasadach opisanych poniżej.</w:t>
      </w:r>
    </w:p>
    <w:p w14:paraId="28ACDFED" w14:textId="68AC10D6" w:rsidR="00CB14F5" w:rsidRPr="00433679" w:rsidRDefault="00CB14F5" w:rsidP="00433679">
      <w:pPr>
        <w:pStyle w:val="Akapitzlist"/>
        <w:numPr>
          <w:ilvl w:val="0"/>
          <w:numId w:val="7"/>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Zmiana wskazana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_Ref58584077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§15</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jest dopuszczalna, jeżeli:</w:t>
      </w:r>
    </w:p>
    <w:p w14:paraId="0B174418" w14:textId="34253AF3" w:rsidR="00CB14F5" w:rsidRPr="00433679" w:rsidRDefault="00CB14F5" w:rsidP="00433679">
      <w:pPr>
        <w:pStyle w:val="Akapitzlist"/>
        <w:numPr>
          <w:ilvl w:val="1"/>
          <w:numId w:val="7"/>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z wnioskiem o zmianę wystąpią zgodnie do NCBR wszystkie podmioty tworzące Wykonawcę, a w przypadku wskazanym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_Ref58584077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§15</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pkt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_Ref58584305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1)</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 dodatkowo wraz ze wszystkimi podmiotami, które mają przystąpić do Umowy, albo</w:t>
      </w:r>
    </w:p>
    <w:p w14:paraId="169BFAA7" w14:textId="02163755" w:rsidR="00CB14F5" w:rsidRPr="00433679" w:rsidRDefault="00CB14F5" w:rsidP="00433679">
      <w:pPr>
        <w:pStyle w:val="Akapitzlist"/>
        <w:numPr>
          <w:ilvl w:val="1"/>
          <w:numId w:val="7"/>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we Wniosku w ramach Postępowania, który stał się integralną częścią tej Umowy, podmioty tworzące Wykonawcę wskazały lidera konsorcjum i udzieliły mu nieodwołalnego pełnomocnictwa do działania w imieniu ich wszystkich w zakresie zmiany wskazanej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_Ref58584077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§15</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zaś z Wnioskiem o zmianę wskazaną 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_Ref58584077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§15</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xml:space="preserve"> występuje ten lider konsorcjum.</w:t>
      </w:r>
    </w:p>
    <w:p w14:paraId="78EB9967" w14:textId="77777777" w:rsidR="00CB14F5" w:rsidRPr="00433679" w:rsidRDefault="00CB14F5" w:rsidP="00433679">
      <w:pPr>
        <w:pStyle w:val="Akapitzlist"/>
        <w:numPr>
          <w:ilvl w:val="0"/>
          <w:numId w:val="7"/>
        </w:numPr>
        <w:spacing w:before="60" w:after="60"/>
        <w:ind w:left="426" w:hanging="426"/>
        <w:jc w:val="both"/>
        <w:rPr>
          <w:rFonts w:asciiTheme="minorHAnsi" w:hAnsiTheme="minorHAnsi" w:cstheme="minorHAnsi"/>
          <w:color w:val="000000" w:themeColor="text1"/>
        </w:rPr>
      </w:pPr>
      <w:bookmarkStart w:id="523" w:name="_Ref58585499"/>
      <w:r w:rsidRPr="00433679">
        <w:rPr>
          <w:rFonts w:asciiTheme="minorHAnsi" w:hAnsiTheme="minorHAnsi" w:cstheme="minorHAnsi"/>
          <w:color w:val="000000" w:themeColor="text1"/>
        </w:rPr>
        <w:t>Wniosek wskazany w paragrafie poprzedzającym musi wskazywać:</w:t>
      </w:r>
      <w:bookmarkEnd w:id="523"/>
    </w:p>
    <w:p w14:paraId="0169023A" w14:textId="5BE6780F" w:rsidR="00CB14F5" w:rsidRPr="00433679" w:rsidRDefault="00CB14F5" w:rsidP="00433679">
      <w:pPr>
        <w:pStyle w:val="Akapitzlist"/>
        <w:numPr>
          <w:ilvl w:val="1"/>
          <w:numId w:val="7"/>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lastRenderedPageBreak/>
        <w:t xml:space="preserve">określenie roli każdego podmiotu wyłączanego lub zastępowanego oraz – w przypadku zmiany – każdego nowego podmiotu po stronie Wykonawcy, w odniesieniu do Harmonogramu </w:t>
      </w:r>
      <w:r w:rsidR="000D697E" w:rsidRPr="00433679">
        <w:rPr>
          <w:rFonts w:asciiTheme="minorHAnsi" w:hAnsiTheme="minorHAnsi" w:cstheme="minorHAnsi"/>
          <w:color w:val="000000" w:themeColor="text1"/>
        </w:rPr>
        <w:t>Prac</w:t>
      </w:r>
      <w:r w:rsidRPr="00433679">
        <w:rPr>
          <w:rFonts w:asciiTheme="minorHAnsi" w:hAnsiTheme="minorHAnsi" w:cstheme="minorHAnsi"/>
          <w:color w:val="000000" w:themeColor="text1"/>
        </w:rPr>
        <w:t>,</w:t>
      </w:r>
    </w:p>
    <w:p w14:paraId="34871DA6" w14:textId="77777777" w:rsidR="00CB14F5" w:rsidRPr="00433679" w:rsidRDefault="00CB14F5" w:rsidP="00433679">
      <w:pPr>
        <w:pStyle w:val="Akapitzlist"/>
        <w:numPr>
          <w:ilvl w:val="1"/>
          <w:numId w:val="7"/>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oświadczenia nowych podmiotów o zaakceptowaniu przez nich treści Umowy, o zobowiązaniu do niedochodzenia od NCBR jakichkolwiek roszczeń tytułem zdarzeń poprzedzających zawarcie aneksu oraz o zgodzie na poddanie się solidarnej odpowiedzialności względem NCBR za dotychczasową realizację Umowy przez Wykonawcę.</w:t>
      </w:r>
    </w:p>
    <w:p w14:paraId="3E893416" w14:textId="431A2651" w:rsidR="00CB14F5" w:rsidRPr="00433679" w:rsidRDefault="00CB14F5" w:rsidP="00433679">
      <w:pPr>
        <w:pStyle w:val="Akapitzlist"/>
        <w:numPr>
          <w:ilvl w:val="0"/>
          <w:numId w:val="7"/>
        </w:numPr>
        <w:spacing w:before="60" w:after="60"/>
        <w:ind w:left="426" w:hanging="426"/>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NCBR nie ma obowiązku zgadzać się na zmianę Umowy na podstawie paragrafów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_Ref58584077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§15</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_Ref58585499 \n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§17</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NCBR jest uprawnione wedle swojego uznania odmówić wskazanej zmiany w szczególności, jeśli:</w:t>
      </w:r>
    </w:p>
    <w:p w14:paraId="309FF99C" w14:textId="77777777" w:rsidR="00CB14F5" w:rsidRPr="00433679" w:rsidRDefault="00CB14F5" w:rsidP="00433679">
      <w:pPr>
        <w:pStyle w:val="Akapitzlist"/>
        <w:numPr>
          <w:ilvl w:val="1"/>
          <w:numId w:val="7"/>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zmiana spowodowałaby, że Wykonawca wskutek zmiany nie spełniałby wymogów dopuszczenia go do postępowania, w szczególności nowy podmiot po stronie Wykonawcy jest przedmiotem restrukturyzacji lub postępowania upadłościowego lub podmiot występujący z Umowy posiadał kompetencje lub zasoby wymagane Regulaminem, które nie są wskutek zmiany podmiotowej zastępowane,</w:t>
      </w:r>
    </w:p>
    <w:p w14:paraId="0437AE17" w14:textId="0312BE5A" w:rsidR="00CB14F5" w:rsidRPr="00433679" w:rsidRDefault="00CB14F5" w:rsidP="00433679">
      <w:pPr>
        <w:pStyle w:val="Akapitzlist"/>
        <w:numPr>
          <w:ilvl w:val="1"/>
          <w:numId w:val="7"/>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zmiana dotyczy podmiotu wchodzącego w skład Wykonawcy, który realizuje ponad 50% Prac B+R, ustalanych na podstawie Harmonogramu </w:t>
      </w:r>
      <w:r w:rsidR="000D697E" w:rsidRPr="00433679">
        <w:rPr>
          <w:rFonts w:asciiTheme="minorHAnsi" w:hAnsiTheme="minorHAnsi" w:cstheme="minorHAnsi"/>
          <w:color w:val="000000" w:themeColor="text1"/>
        </w:rPr>
        <w:t>Prac</w:t>
      </w:r>
      <w:r w:rsidRPr="00433679">
        <w:rPr>
          <w:rFonts w:asciiTheme="minorHAnsi" w:hAnsiTheme="minorHAnsi" w:cstheme="minorHAnsi"/>
          <w:color w:val="000000" w:themeColor="text1"/>
        </w:rPr>
        <w:t xml:space="preserve"> lub rzeczywistego nakładu prac,</w:t>
      </w:r>
    </w:p>
    <w:p w14:paraId="671E68B8" w14:textId="7E66175B" w:rsidR="00CB14F5" w:rsidRPr="00433679" w:rsidRDefault="00CB14F5" w:rsidP="00433679">
      <w:pPr>
        <w:pStyle w:val="Akapitzlist"/>
        <w:numPr>
          <w:ilvl w:val="1"/>
          <w:numId w:val="7"/>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zmiana mogłaby doprowadzić do zagrożenia praw NCBR wynikających z postanowień dot. praw własności intelektualnych i ich komercjalizacji określonych w Umowie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_Ref493844374 \r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 xml:space="preserve">ROZDZIAŁ VII. </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chyba że NCBR wyrazi zgodę na zawarcie z Wykonawcą, w tym podmiotem występującym z umowy, dodatkowego porozumienia zabezpieczającego te prawa,</w:t>
      </w:r>
    </w:p>
    <w:p w14:paraId="14A435CF" w14:textId="77777777" w:rsidR="00CB14F5" w:rsidRPr="00433679" w:rsidRDefault="00CB14F5" w:rsidP="00433679">
      <w:pPr>
        <w:pStyle w:val="Akapitzlist"/>
        <w:numPr>
          <w:ilvl w:val="1"/>
          <w:numId w:val="7"/>
        </w:numPr>
        <w:spacing w:before="60" w:after="60"/>
        <w:ind w:left="851"/>
        <w:jc w:val="both"/>
        <w:rPr>
          <w:rFonts w:asciiTheme="minorHAnsi" w:hAnsiTheme="minorHAnsi" w:cstheme="minorHAnsi"/>
          <w:color w:val="000000" w:themeColor="text1"/>
        </w:rPr>
      </w:pPr>
      <w:r w:rsidRPr="00433679">
        <w:rPr>
          <w:rFonts w:asciiTheme="minorHAnsi" w:hAnsiTheme="minorHAnsi" w:cstheme="minorHAnsi"/>
          <w:color w:val="000000" w:themeColor="text1"/>
        </w:rPr>
        <w:t>zmiana mogłaby prowadzić do zwiększenia ryzyka niezaspokojenia roszczeń pieniężnych NCBR względem Wykonawcy, w szczególności w przedmiocie kar umownych.</w:t>
      </w:r>
    </w:p>
    <w:p w14:paraId="0F80462B" w14:textId="77777777" w:rsidR="00EC5299" w:rsidRPr="00433679" w:rsidRDefault="00EC5299" w:rsidP="00433679">
      <w:pPr>
        <w:pStyle w:val="Akapitzlist"/>
        <w:numPr>
          <w:ilvl w:val="0"/>
          <w:numId w:val="7"/>
        </w:numPr>
        <w:spacing w:before="60" w:after="60"/>
        <w:jc w:val="both"/>
        <w:rPr>
          <w:rFonts w:asciiTheme="minorHAnsi" w:hAnsiTheme="minorHAnsi" w:cstheme="minorHAnsi"/>
          <w:color w:val="000000" w:themeColor="text1"/>
        </w:rPr>
      </w:pPr>
      <w:r w:rsidRPr="00433679">
        <w:rPr>
          <w:rFonts w:asciiTheme="minorHAnsi" w:hAnsiTheme="minorHAnsi" w:cstheme="minorHAnsi"/>
          <w:color w:val="000000" w:themeColor="text1"/>
        </w:rPr>
        <w:t>[</w:t>
      </w:r>
      <w:r w:rsidRPr="00433679">
        <w:rPr>
          <w:rFonts w:asciiTheme="minorHAnsi" w:hAnsiTheme="minorHAnsi" w:cstheme="minorHAnsi"/>
          <w:b/>
          <w:bCs/>
          <w:color w:val="000000" w:themeColor="text1"/>
        </w:rPr>
        <w:t>Decyzje administracyjne</w:t>
      </w:r>
      <w:r w:rsidRPr="00433679">
        <w:rPr>
          <w:rFonts w:asciiTheme="minorHAnsi" w:hAnsiTheme="minorHAnsi" w:cstheme="minorHAnsi"/>
          <w:color w:val="000000" w:themeColor="text1"/>
        </w:rPr>
        <w:t xml:space="preserve">] </w:t>
      </w:r>
      <w:r w:rsidRPr="00433679">
        <w:rPr>
          <w:rFonts w:asciiTheme="minorHAnsi" w:eastAsia="Times New Roman" w:hAnsiTheme="minorHAnsi" w:cstheme="minorHAnsi"/>
          <w:color w:val="000000"/>
        </w:rPr>
        <w:t>W przypadku, gdy z przyczyn niezależnych od Wykonawcy nie jest możliwe uzyskanie wymaganych dla stworzenia Demonstratora decyzji administracyjnych zgodnie z Umową, Strony mogą dokonać zmiany Umowy w sposób dostosowujący jej realizację do zaistniałych okoliczności we wskazanym zakresie, w szczególności poprzez zmianę Harmonogramu lub Załącznika nr 2 do Regulaminu</w:t>
      </w:r>
      <w:r w:rsidRPr="00433679">
        <w:rPr>
          <w:rFonts w:asciiTheme="minorHAnsi" w:hAnsiTheme="minorHAnsi" w:cstheme="minorHAnsi"/>
          <w:color w:val="000000" w:themeColor="text1"/>
        </w:rPr>
        <w:t>.</w:t>
      </w:r>
    </w:p>
    <w:p w14:paraId="5840AE0F" w14:textId="77777777" w:rsidR="00CB14F5" w:rsidRPr="00433679" w:rsidRDefault="00CB14F5" w:rsidP="00433679">
      <w:pPr>
        <w:pStyle w:val="Nagwek1"/>
      </w:pPr>
      <w:bookmarkStart w:id="524" w:name="_Toc504995003"/>
      <w:bookmarkStart w:id="525" w:name="_Toc511371230"/>
      <w:bookmarkStart w:id="526" w:name="_Ref21071865"/>
      <w:bookmarkStart w:id="527" w:name="_Ref43121971"/>
      <w:bookmarkStart w:id="528" w:name="_Toc52745939"/>
      <w:bookmarkStart w:id="529" w:name="_Toc70340627"/>
      <w:r w:rsidRPr="00433679">
        <w:t>POSTANOWIENIA KOŃCOWE</w:t>
      </w:r>
      <w:bookmarkEnd w:id="524"/>
      <w:bookmarkEnd w:id="525"/>
      <w:bookmarkEnd w:id="526"/>
      <w:bookmarkEnd w:id="527"/>
      <w:bookmarkEnd w:id="528"/>
      <w:bookmarkEnd w:id="529"/>
    </w:p>
    <w:p w14:paraId="4462592E" w14:textId="77777777" w:rsidR="00CB14F5" w:rsidRPr="00433679" w:rsidRDefault="00CB14F5" w:rsidP="00433679">
      <w:pPr>
        <w:pStyle w:val="Nagwek2"/>
      </w:pPr>
      <w:bookmarkStart w:id="530" w:name="_Toc504995004"/>
      <w:bookmarkStart w:id="531" w:name="_Ref509236726"/>
      <w:bookmarkStart w:id="532" w:name="_Ref509236727"/>
      <w:bookmarkStart w:id="533" w:name="_Ref511380535"/>
      <w:bookmarkStart w:id="534" w:name="_Ref511548958"/>
      <w:bookmarkStart w:id="535" w:name="_Ref511639107"/>
      <w:bookmarkStart w:id="536" w:name="_Toc511371231"/>
      <w:bookmarkStart w:id="537" w:name="_Ref512575368"/>
      <w:bookmarkStart w:id="538" w:name="_Toc52745940"/>
      <w:bookmarkStart w:id="539" w:name="_Toc70340628"/>
      <w:r w:rsidRPr="00433679">
        <w:t>[KOMUNIKACJA STRON]</w:t>
      </w:r>
      <w:bookmarkEnd w:id="530"/>
      <w:bookmarkEnd w:id="531"/>
      <w:bookmarkEnd w:id="532"/>
      <w:bookmarkEnd w:id="533"/>
      <w:bookmarkEnd w:id="534"/>
      <w:bookmarkEnd w:id="535"/>
      <w:bookmarkEnd w:id="536"/>
      <w:bookmarkEnd w:id="537"/>
      <w:bookmarkEnd w:id="538"/>
      <w:bookmarkEnd w:id="539"/>
    </w:p>
    <w:p w14:paraId="0C040A7D" w14:textId="77777777" w:rsidR="00CB14F5" w:rsidRPr="00433679" w:rsidRDefault="00CB14F5" w:rsidP="00433679">
      <w:pPr>
        <w:numPr>
          <w:ilvl w:val="0"/>
          <w:numId w:val="23"/>
        </w:numPr>
        <w:spacing w:before="60" w:after="60"/>
        <w:ind w:left="426" w:hanging="426"/>
        <w:contextualSpacing/>
        <w:jc w:val="both"/>
        <w:rPr>
          <w:rFonts w:asciiTheme="minorHAnsi" w:hAnsiTheme="minorHAnsi" w:cstheme="minorHAnsi"/>
          <w:color w:val="000000" w:themeColor="text1"/>
          <w:sz w:val="20"/>
          <w:szCs w:val="20"/>
        </w:rPr>
      </w:pPr>
      <w:r w:rsidRPr="00433679">
        <w:rPr>
          <w:rFonts w:asciiTheme="minorHAnsi" w:hAnsiTheme="minorHAnsi" w:cstheme="minorHAnsi"/>
          <w:color w:val="000000" w:themeColor="text1"/>
        </w:rPr>
        <w:t>NCBR wyznacza następujące osoby na potrzeby prowadzenia kontaktu związanego z wykonywaniem Umowy i doręczeń:</w:t>
      </w:r>
    </w:p>
    <w:p w14:paraId="1213098C" w14:textId="77777777" w:rsidR="00CB14F5" w:rsidRPr="00433679" w:rsidRDefault="00CB14F5" w:rsidP="00433679">
      <w:pPr>
        <w:pStyle w:val="Akapitzlist"/>
        <w:numPr>
          <w:ilvl w:val="0"/>
          <w:numId w:val="24"/>
        </w:numPr>
        <w:spacing w:before="60" w:after="60"/>
        <w:ind w:left="851"/>
        <w:rPr>
          <w:rFonts w:asciiTheme="minorHAnsi" w:hAnsiTheme="minorHAnsi" w:cstheme="minorHAnsi"/>
          <w:color w:val="000000" w:themeColor="text1"/>
        </w:rPr>
      </w:pPr>
      <w:r w:rsidRPr="00433679">
        <w:rPr>
          <w:rFonts w:asciiTheme="minorHAnsi" w:eastAsia="Times New Roman" w:hAnsiTheme="minorHAnsi" w:cstheme="minorHAnsi"/>
          <w:color w:val="000000" w:themeColor="text1"/>
          <w:lang w:eastAsia="pl-PL"/>
        </w:rPr>
        <w:t>______________________ tel.:______________ e-mail:______________________</w:t>
      </w:r>
    </w:p>
    <w:p w14:paraId="7F61F2CF" w14:textId="77777777" w:rsidR="00CB14F5" w:rsidRPr="00433679" w:rsidRDefault="00CB14F5" w:rsidP="00433679">
      <w:pPr>
        <w:numPr>
          <w:ilvl w:val="0"/>
          <w:numId w:val="24"/>
        </w:numPr>
        <w:spacing w:before="60" w:after="60"/>
        <w:ind w:left="851"/>
        <w:contextualSpacing/>
        <w:rPr>
          <w:rFonts w:asciiTheme="minorHAnsi" w:hAnsiTheme="minorHAnsi" w:cstheme="minorHAnsi"/>
          <w:color w:val="000000" w:themeColor="text1"/>
        </w:rPr>
      </w:pPr>
      <w:r w:rsidRPr="00433679">
        <w:rPr>
          <w:rFonts w:asciiTheme="minorHAnsi" w:hAnsiTheme="minorHAnsi" w:cstheme="minorHAnsi"/>
          <w:color w:val="000000" w:themeColor="text1"/>
        </w:rPr>
        <w:t>______________________ tel.:______________ e-mail:______________________</w:t>
      </w:r>
    </w:p>
    <w:p w14:paraId="6BACDCD1" w14:textId="77777777" w:rsidR="00CB14F5" w:rsidRPr="00433679" w:rsidRDefault="00CB14F5" w:rsidP="00433679">
      <w:pPr>
        <w:numPr>
          <w:ilvl w:val="0"/>
          <w:numId w:val="23"/>
        </w:numPr>
        <w:spacing w:before="60" w:after="60"/>
        <w:ind w:left="426" w:hanging="426"/>
        <w:contextualSpacing/>
        <w:jc w:val="both"/>
        <w:rPr>
          <w:rFonts w:asciiTheme="minorHAnsi" w:hAnsiTheme="minorHAnsi" w:cstheme="minorHAnsi"/>
          <w:color w:val="000000" w:themeColor="text1"/>
        </w:rPr>
      </w:pPr>
      <w:bookmarkStart w:id="540" w:name="_Hlk513542501"/>
      <w:r w:rsidRPr="00433679">
        <w:rPr>
          <w:rFonts w:asciiTheme="minorHAnsi" w:hAnsiTheme="minorHAnsi" w:cstheme="minorHAnsi"/>
          <w:color w:val="000000" w:themeColor="text1"/>
        </w:rPr>
        <w:t xml:space="preserve">Wykonawca </w:t>
      </w:r>
      <w:bookmarkStart w:id="541" w:name="_Hlk513542379"/>
      <w:r w:rsidRPr="00433679">
        <w:rPr>
          <w:rFonts w:asciiTheme="minorHAnsi" w:hAnsiTheme="minorHAnsi" w:cstheme="minorHAnsi"/>
          <w:color w:val="000000" w:themeColor="text1"/>
        </w:rPr>
        <w:t>wyznacza następującą osobę na potrzeby prowadzenia kontaktu związanego z wykonywaniem Umowy</w:t>
      </w:r>
      <w:bookmarkEnd w:id="541"/>
      <w:r w:rsidRPr="00433679">
        <w:rPr>
          <w:rFonts w:asciiTheme="minorHAnsi" w:hAnsiTheme="minorHAnsi" w:cstheme="minorHAnsi"/>
          <w:color w:val="000000" w:themeColor="text1"/>
        </w:rPr>
        <w:t xml:space="preserve"> i doręczeń</w:t>
      </w:r>
      <w:bookmarkEnd w:id="540"/>
      <w:r w:rsidRPr="00433679">
        <w:rPr>
          <w:rFonts w:asciiTheme="minorHAnsi" w:hAnsiTheme="minorHAnsi" w:cstheme="minorHAnsi"/>
          <w:color w:val="000000" w:themeColor="text1"/>
        </w:rPr>
        <w:t>:</w:t>
      </w:r>
    </w:p>
    <w:p w14:paraId="61A0343C" w14:textId="77777777" w:rsidR="00CB14F5" w:rsidRPr="00433679" w:rsidRDefault="00CB14F5" w:rsidP="00433679">
      <w:pPr>
        <w:numPr>
          <w:ilvl w:val="0"/>
          <w:numId w:val="32"/>
        </w:numPr>
        <w:spacing w:before="60" w:after="60"/>
        <w:ind w:left="851"/>
        <w:contextualSpacing/>
        <w:rPr>
          <w:rFonts w:asciiTheme="minorHAnsi" w:hAnsiTheme="minorHAnsi" w:cstheme="minorHAnsi"/>
          <w:color w:val="000000" w:themeColor="text1"/>
        </w:rPr>
      </w:pPr>
      <w:r w:rsidRPr="00433679">
        <w:rPr>
          <w:rFonts w:asciiTheme="minorHAnsi" w:hAnsiTheme="minorHAnsi" w:cstheme="minorHAnsi"/>
          <w:color w:val="000000" w:themeColor="text1"/>
        </w:rPr>
        <w:t>______________________ tel.:______________ e-mail:______________________</w:t>
      </w:r>
    </w:p>
    <w:p w14:paraId="5A00DACE" w14:textId="77777777" w:rsidR="00CB14F5" w:rsidRPr="00433679" w:rsidRDefault="00CB14F5" w:rsidP="00433679">
      <w:pPr>
        <w:numPr>
          <w:ilvl w:val="0"/>
          <w:numId w:val="23"/>
        </w:numPr>
        <w:spacing w:before="60" w:after="60"/>
        <w:ind w:left="426" w:hanging="426"/>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Jeżeli Umowa nie zastrzega dla dokonania czynności formy pisemnej pod rygorem nieważności, Strony dopuszczają możliwość komunikowania się:</w:t>
      </w:r>
    </w:p>
    <w:p w14:paraId="6DD6F816" w14:textId="5CCD7B59" w:rsidR="00CB14F5" w:rsidRPr="00433679" w:rsidRDefault="00CB14F5" w:rsidP="00433679">
      <w:pPr>
        <w:numPr>
          <w:ilvl w:val="1"/>
          <w:numId w:val="23"/>
        </w:numPr>
        <w:spacing w:before="60" w:after="60"/>
        <w:ind w:left="851"/>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w formie pisemnej – listem poleconym za potwierdzeniem odbioru lub</w:t>
      </w:r>
    </w:p>
    <w:p w14:paraId="6AF8495E" w14:textId="77777777" w:rsidR="00CB14F5" w:rsidRPr="00433679" w:rsidRDefault="00CB14F5" w:rsidP="00433679">
      <w:pPr>
        <w:numPr>
          <w:ilvl w:val="1"/>
          <w:numId w:val="23"/>
        </w:numPr>
        <w:spacing w:before="60" w:after="60"/>
        <w:ind w:left="851"/>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w formie elektronicznej - za pomocą wiadomości e-mail, zawierającej dokumenty opatrzone kwalifikowanym podpisem elektronicznym bądź skany podpisanych dokumentów.</w:t>
      </w:r>
    </w:p>
    <w:p w14:paraId="52239235" w14:textId="77777777" w:rsidR="00CB14F5" w:rsidRPr="00433679" w:rsidRDefault="00CB14F5" w:rsidP="00433679">
      <w:pPr>
        <w:spacing w:before="60" w:after="60"/>
        <w:ind w:left="491"/>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Komunikacja pocztą elektroniczną nie obejmuje w szczególności doręczania Wyników Prac Etapu, sporządzania przez Strony Protokołów Odbioru, zatwierdzania Dokumentacji B+R oraz wprowadzania zmian do Umowy, dla których to czynności zastrzega się formę pisemną pod rygorem nieważności.</w:t>
      </w:r>
    </w:p>
    <w:p w14:paraId="39ACED38" w14:textId="77777777" w:rsidR="00CB14F5" w:rsidRPr="00433679" w:rsidRDefault="00CB14F5" w:rsidP="00433679">
      <w:pPr>
        <w:numPr>
          <w:ilvl w:val="0"/>
          <w:numId w:val="23"/>
        </w:numPr>
        <w:spacing w:before="60" w:after="60"/>
        <w:ind w:left="426" w:hanging="426"/>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lastRenderedPageBreak/>
        <w:t xml:space="preserve">Strony zobowiązują się do niezwłocznego, wzajemnego informowania się o każdej zmianie swoich danych teleadresowych oraz zmianie danych kontaktowych swoich przedstawicieli. W przypadku zaniechania tego obowiązku, korespondencję dostarczoną na dotychczasowy adres poczty tradycyjnej lub elektronicznej uznawać się będzie za doręczoną. </w:t>
      </w:r>
    </w:p>
    <w:p w14:paraId="3A1561C0" w14:textId="77777777" w:rsidR="00CB14F5" w:rsidRPr="00433679" w:rsidRDefault="00CB14F5" w:rsidP="00433679">
      <w:pPr>
        <w:numPr>
          <w:ilvl w:val="0"/>
          <w:numId w:val="23"/>
        </w:numPr>
        <w:spacing w:before="60" w:after="60"/>
        <w:ind w:left="426" w:hanging="426"/>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Jakakolwiek </w:t>
      </w:r>
      <w:bookmarkStart w:id="542" w:name="_Ref496262312"/>
      <w:r w:rsidRPr="00433679">
        <w:rPr>
          <w:rFonts w:asciiTheme="minorHAnsi" w:hAnsiTheme="minorHAnsi" w:cstheme="minorHAnsi"/>
          <w:color w:val="000000" w:themeColor="text1"/>
        </w:rPr>
        <w:t>korespondencja związana z realizacją Umowy jest uznawana za skutecznie doręczoną w chwili, gdy została skutecznie doręczona właściwej Stronie lub Strona taka miała możliwość się z nią zapoznać (w tym, gdy odmówiła przyjęcia korespondencji).</w:t>
      </w:r>
      <w:bookmarkEnd w:id="542"/>
    </w:p>
    <w:p w14:paraId="6153C582" w14:textId="77777777" w:rsidR="00CB14F5" w:rsidRPr="00433679" w:rsidRDefault="00CB14F5" w:rsidP="00433679">
      <w:pPr>
        <w:numPr>
          <w:ilvl w:val="0"/>
          <w:numId w:val="23"/>
        </w:numPr>
        <w:spacing w:before="60" w:after="60"/>
        <w:ind w:left="426" w:hanging="426"/>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Strony dopuszczają komunikację w języku angielskim, pod warunkiem opatrzenia jej tłumaczeniem na język polski, przy czym w razie rozbieżności decydujący jest język polski. </w:t>
      </w:r>
    </w:p>
    <w:p w14:paraId="65CD065C" w14:textId="77777777" w:rsidR="00CB14F5" w:rsidRPr="00433679" w:rsidRDefault="00CB14F5" w:rsidP="00433679">
      <w:pPr>
        <w:numPr>
          <w:ilvl w:val="0"/>
          <w:numId w:val="23"/>
        </w:numPr>
        <w:spacing w:before="60" w:after="60"/>
        <w:ind w:left="426" w:hanging="426"/>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W przypadku bieżącej komunikacji związanej z zarządzaniem Umową, dla której nie jest wymagana forma pisemna pod rygorem nieważności, Strony mogą w drodze elektronicznej uzgodnić komunikowanie się w języku angielskim.</w:t>
      </w:r>
    </w:p>
    <w:p w14:paraId="2DCB0419" w14:textId="77777777" w:rsidR="00CB14F5" w:rsidRPr="00433679" w:rsidRDefault="00CB14F5" w:rsidP="00433679">
      <w:pPr>
        <w:pStyle w:val="Nagwek2"/>
      </w:pPr>
      <w:bookmarkStart w:id="543" w:name="_Toc479963875"/>
      <w:bookmarkStart w:id="544" w:name="_Ref504996428"/>
      <w:bookmarkStart w:id="545" w:name="_Toc504995005"/>
      <w:bookmarkStart w:id="546" w:name="_Toc511371232"/>
      <w:bookmarkStart w:id="547" w:name="_Toc52745941"/>
      <w:bookmarkStart w:id="548" w:name="_Toc70340629"/>
      <w:r w:rsidRPr="00433679">
        <w:t>[ROZWIĄZYWANIE SPORÓW]</w:t>
      </w:r>
      <w:bookmarkEnd w:id="543"/>
      <w:bookmarkEnd w:id="544"/>
      <w:bookmarkEnd w:id="545"/>
      <w:bookmarkEnd w:id="546"/>
      <w:bookmarkEnd w:id="547"/>
      <w:bookmarkEnd w:id="548"/>
    </w:p>
    <w:p w14:paraId="60690953" w14:textId="77777777" w:rsidR="00CB14F5" w:rsidRPr="00433679" w:rsidRDefault="00CB14F5" w:rsidP="00433679">
      <w:pPr>
        <w:numPr>
          <w:ilvl w:val="0"/>
          <w:numId w:val="25"/>
        </w:numPr>
        <w:spacing w:before="60" w:after="60"/>
        <w:ind w:left="426" w:hanging="426"/>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Strony będą podejmować próby polubownego rozwiązywania zaistniałych sporów w toku wykonywania Umowy.</w:t>
      </w:r>
    </w:p>
    <w:p w14:paraId="3897919D" w14:textId="77777777" w:rsidR="00CB14F5" w:rsidRPr="00433679" w:rsidRDefault="00CB14F5" w:rsidP="00433679">
      <w:pPr>
        <w:numPr>
          <w:ilvl w:val="0"/>
          <w:numId w:val="25"/>
        </w:numPr>
        <w:spacing w:before="60" w:after="60"/>
        <w:ind w:left="426" w:hanging="426"/>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W przypadku niedojścia do porozumienia Stron, wszelkie spory mogące wyniknąć z niniejszej Umowy, nierozwiązane polubownie, poddane będą rozstrzygnięciu sądowi powszechnemu właściwemu miejscowo dla Dzielnicy Śródmieście Miasta Stołecznego Warszawy.</w:t>
      </w:r>
    </w:p>
    <w:p w14:paraId="6287D27A" w14:textId="77777777" w:rsidR="00CB14F5" w:rsidRPr="00433679" w:rsidRDefault="00CB14F5" w:rsidP="00433679">
      <w:pPr>
        <w:pStyle w:val="Nagwek2"/>
      </w:pPr>
      <w:bookmarkStart w:id="549" w:name="_Ref493850023"/>
      <w:bookmarkStart w:id="550" w:name="_Toc504995006"/>
      <w:bookmarkStart w:id="551" w:name="_Toc511371233"/>
      <w:bookmarkStart w:id="552" w:name="_Toc52745942"/>
      <w:bookmarkStart w:id="553" w:name="_Toc70340630"/>
      <w:r w:rsidRPr="00433679">
        <w:t>[KLAUZULA SALWATORYJNA]</w:t>
      </w:r>
      <w:bookmarkEnd w:id="549"/>
      <w:bookmarkEnd w:id="550"/>
      <w:bookmarkEnd w:id="551"/>
      <w:bookmarkEnd w:id="552"/>
      <w:bookmarkEnd w:id="553"/>
    </w:p>
    <w:p w14:paraId="0FA26DA9" w14:textId="77777777" w:rsidR="00CB14F5" w:rsidRPr="00433679" w:rsidRDefault="00CB14F5" w:rsidP="00433679">
      <w:pPr>
        <w:numPr>
          <w:ilvl w:val="0"/>
          <w:numId w:val="33"/>
        </w:numPr>
        <w:spacing w:before="60" w:after="60"/>
        <w:ind w:left="426" w:hanging="426"/>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Strony oświadczają, że wszelkie postanowienia niniejszej Umowy uznają za ważne i wiążące. W przypadku, gdyby jakiekolwiek postanowienie Umowy okazało się nieważne lub nieskuteczne, jego nieważność lub nieskuteczność nie wpływa na ważność lub skuteczność pozostałych postanowień Umowy</w:t>
      </w:r>
      <w:bookmarkStart w:id="554" w:name="_Ref493850012"/>
      <w:r w:rsidRPr="00433679">
        <w:rPr>
          <w:rFonts w:asciiTheme="minorHAnsi" w:hAnsiTheme="minorHAnsi" w:cstheme="minorHAnsi"/>
          <w:color w:val="000000" w:themeColor="text1"/>
        </w:rPr>
        <w:t>.</w:t>
      </w:r>
    </w:p>
    <w:bookmarkEnd w:id="554"/>
    <w:p w14:paraId="6555AFFA" w14:textId="2F891189" w:rsidR="00CB14F5" w:rsidRPr="00433679" w:rsidRDefault="00CB14F5" w:rsidP="00433679">
      <w:pPr>
        <w:numPr>
          <w:ilvl w:val="0"/>
          <w:numId w:val="33"/>
        </w:numPr>
        <w:spacing w:before="60" w:after="60"/>
        <w:ind w:left="426" w:hanging="426"/>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Z zastrzeżeniem </w:t>
      </w:r>
      <w:r w:rsidRPr="00433679">
        <w:rPr>
          <w:rFonts w:asciiTheme="minorHAnsi" w:hAnsiTheme="minorHAnsi" w:cstheme="minorHAnsi"/>
          <w:color w:val="000000" w:themeColor="text1"/>
          <w:shd w:val="clear" w:color="auto" w:fill="E6E6E6"/>
        </w:rPr>
        <w:fldChar w:fldCharType="begin"/>
      </w:r>
      <w:r w:rsidRPr="00433679">
        <w:rPr>
          <w:rFonts w:asciiTheme="minorHAnsi" w:hAnsiTheme="minorHAnsi" w:cstheme="minorHAnsi"/>
          <w:color w:val="000000" w:themeColor="text1"/>
        </w:rPr>
        <w:instrText xml:space="preserve"> REF _Ref493850012 \r \h  \* MERGEFORMAT </w:instrText>
      </w:r>
      <w:r w:rsidRPr="00433679">
        <w:rPr>
          <w:rFonts w:asciiTheme="minorHAnsi" w:hAnsiTheme="minorHAnsi" w:cstheme="minorHAnsi"/>
          <w:color w:val="000000" w:themeColor="text1"/>
          <w:shd w:val="clear" w:color="auto" w:fill="E6E6E6"/>
        </w:rPr>
      </w:r>
      <w:r w:rsidRPr="00433679">
        <w:rPr>
          <w:rFonts w:asciiTheme="minorHAnsi" w:hAnsiTheme="minorHAnsi" w:cstheme="minorHAnsi"/>
          <w:color w:val="000000" w:themeColor="text1"/>
          <w:shd w:val="clear" w:color="auto" w:fill="E6E6E6"/>
        </w:rPr>
        <w:fldChar w:fldCharType="separate"/>
      </w:r>
      <w:r w:rsidR="0071785C" w:rsidRPr="00433679">
        <w:rPr>
          <w:rFonts w:asciiTheme="minorHAnsi" w:hAnsiTheme="minorHAnsi" w:cstheme="minorHAnsi"/>
          <w:color w:val="000000" w:themeColor="text1"/>
        </w:rPr>
        <w:t>§1</w:t>
      </w:r>
      <w:r w:rsidRPr="00433679">
        <w:rPr>
          <w:rFonts w:asciiTheme="minorHAnsi" w:hAnsiTheme="minorHAnsi" w:cstheme="minorHAnsi"/>
          <w:color w:val="000000" w:themeColor="text1"/>
          <w:shd w:val="clear" w:color="auto" w:fill="E6E6E6"/>
        </w:rPr>
        <w:fldChar w:fldCharType="end"/>
      </w:r>
      <w:r w:rsidRPr="00433679">
        <w:rPr>
          <w:rFonts w:asciiTheme="minorHAnsi" w:hAnsiTheme="minorHAnsi" w:cstheme="minorHAnsi"/>
          <w:color w:val="000000" w:themeColor="text1"/>
        </w:rPr>
        <w:t>, Strony zobowiązują się niezwłocznie zastąpić nieważne lub nieskuteczne postanowienie Umowy innym postanowieniem, dozwolonym w świetle przepisów prawa, które będzie najbliższe intencji nieważnego lub nieskutecznego postanowienia Umowy.</w:t>
      </w:r>
    </w:p>
    <w:p w14:paraId="5C9AA474" w14:textId="77777777" w:rsidR="00CB14F5" w:rsidRPr="00433679" w:rsidRDefault="00CB14F5" w:rsidP="00433679">
      <w:pPr>
        <w:pStyle w:val="Nagwek2"/>
      </w:pPr>
      <w:r w:rsidRPr="00433679">
        <w:t xml:space="preserve"> </w:t>
      </w:r>
      <w:bookmarkStart w:id="555" w:name="_Toc479963876"/>
      <w:bookmarkStart w:id="556" w:name="_Toc479963877"/>
      <w:bookmarkStart w:id="557" w:name="_Toc479963878"/>
      <w:bookmarkStart w:id="558" w:name="_Toc504995007"/>
      <w:bookmarkStart w:id="559" w:name="_Toc511371234"/>
      <w:bookmarkStart w:id="560" w:name="_Ref52697128"/>
      <w:bookmarkStart w:id="561" w:name="_Toc52745943"/>
      <w:bookmarkStart w:id="562" w:name="_Toc70340631"/>
      <w:bookmarkEnd w:id="555"/>
      <w:bookmarkEnd w:id="556"/>
      <w:r w:rsidRPr="00433679">
        <w:t>[POSTANOWIENIA KOŃCOWE]</w:t>
      </w:r>
      <w:bookmarkEnd w:id="557"/>
      <w:bookmarkEnd w:id="558"/>
      <w:bookmarkEnd w:id="559"/>
      <w:bookmarkEnd w:id="560"/>
      <w:bookmarkEnd w:id="561"/>
      <w:bookmarkEnd w:id="562"/>
    </w:p>
    <w:p w14:paraId="33A3EE8D" w14:textId="77777777" w:rsidR="00CB14F5" w:rsidRPr="00433679" w:rsidRDefault="00CB14F5" w:rsidP="00433679">
      <w:pPr>
        <w:numPr>
          <w:ilvl w:val="0"/>
          <w:numId w:val="26"/>
        </w:numPr>
        <w:spacing w:before="60" w:after="60"/>
        <w:ind w:left="426" w:hanging="426"/>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 xml:space="preserve">Prawem rządzącym niniejszą Umową jest prawo polskie. W zakresie nieuregulowanym w Umowie stosuje się przepisy prawa powszechnie obowiązującego. Strony przyjmują, że do realizacji umowy stosuje się odpowiednio art. 42- 44 Ustawy o NCBR. </w:t>
      </w:r>
    </w:p>
    <w:p w14:paraId="33036D17" w14:textId="77777777" w:rsidR="00CB14F5" w:rsidRPr="00433679" w:rsidRDefault="00CB14F5" w:rsidP="00433679">
      <w:pPr>
        <w:numPr>
          <w:ilvl w:val="0"/>
          <w:numId w:val="26"/>
        </w:numPr>
        <w:spacing w:before="60" w:after="60"/>
        <w:ind w:left="426" w:hanging="426"/>
        <w:contextualSpacing/>
        <w:jc w:val="both"/>
        <w:rPr>
          <w:rFonts w:asciiTheme="minorHAnsi" w:hAnsiTheme="minorHAnsi" w:cstheme="minorHAnsi"/>
          <w:color w:val="000000" w:themeColor="text1"/>
        </w:rPr>
      </w:pPr>
      <w:r w:rsidRPr="00433679">
        <w:rPr>
          <w:rFonts w:asciiTheme="minorHAnsi" w:hAnsiTheme="minorHAnsi" w:cstheme="minorHAnsi"/>
          <w:color w:val="000000" w:themeColor="text1"/>
        </w:rPr>
        <w:t>Umowa sporządzona została w trzech jednobrzmiących egzemplarzach mających moc oryginału, po jednym dla Wykonawcy i dwóch dla NCBR.</w:t>
      </w:r>
    </w:p>
    <w:p w14:paraId="257CEB57" w14:textId="77777777" w:rsidR="00CB14F5" w:rsidRPr="00433679" w:rsidRDefault="00CB14F5" w:rsidP="00433679">
      <w:pPr>
        <w:numPr>
          <w:ilvl w:val="0"/>
          <w:numId w:val="26"/>
        </w:numPr>
        <w:spacing w:before="60" w:after="60"/>
        <w:ind w:left="426" w:hanging="426"/>
        <w:contextualSpacing/>
        <w:jc w:val="both"/>
        <w:rPr>
          <w:rFonts w:asciiTheme="minorHAnsi" w:hAnsiTheme="minorHAnsi" w:cstheme="minorHAnsi"/>
          <w:color w:val="000000" w:themeColor="text1"/>
        </w:rPr>
      </w:pPr>
      <w:bookmarkStart w:id="563" w:name="_Ref52697130"/>
      <w:r w:rsidRPr="00433679">
        <w:rPr>
          <w:rFonts w:asciiTheme="minorHAnsi" w:hAnsiTheme="minorHAnsi" w:cstheme="minorHAnsi"/>
          <w:color w:val="000000" w:themeColor="text1"/>
        </w:rPr>
        <w:t>Poniższe Załączniki stanowią integralną część Umowy:</w:t>
      </w:r>
      <w:bookmarkEnd w:id="563"/>
    </w:p>
    <w:p w14:paraId="445D363B" w14:textId="77777777" w:rsidR="00CB14F5" w:rsidRPr="00433679" w:rsidRDefault="00CB14F5" w:rsidP="00433679">
      <w:pPr>
        <w:pStyle w:val="Akapitzlist"/>
        <w:numPr>
          <w:ilvl w:val="0"/>
          <w:numId w:val="8"/>
        </w:numPr>
        <w:spacing w:before="60" w:after="60"/>
        <w:ind w:left="851" w:hanging="425"/>
        <w:jc w:val="both"/>
        <w:rPr>
          <w:rFonts w:asciiTheme="minorHAnsi" w:hAnsiTheme="minorHAnsi" w:cstheme="minorHAnsi"/>
          <w:color w:val="000000" w:themeColor="text1"/>
        </w:rPr>
      </w:pPr>
      <w:bookmarkStart w:id="564" w:name="_Ref493689991"/>
      <w:r w:rsidRPr="00433679">
        <w:rPr>
          <w:rFonts w:asciiTheme="minorHAnsi" w:hAnsiTheme="minorHAnsi" w:cstheme="minorHAnsi"/>
          <w:color w:val="000000" w:themeColor="text1"/>
        </w:rPr>
        <w:t>Regulamin z Załącznikami,</w:t>
      </w:r>
      <w:bookmarkEnd w:id="564"/>
    </w:p>
    <w:p w14:paraId="46F6562A" w14:textId="77777777" w:rsidR="00CB14F5" w:rsidRPr="00433679" w:rsidRDefault="00CB14F5" w:rsidP="00433679">
      <w:pPr>
        <w:pStyle w:val="Akapitzlist"/>
        <w:numPr>
          <w:ilvl w:val="0"/>
          <w:numId w:val="8"/>
        </w:numPr>
        <w:spacing w:before="60" w:after="60"/>
        <w:ind w:left="851" w:hanging="425"/>
        <w:jc w:val="both"/>
        <w:rPr>
          <w:rFonts w:asciiTheme="minorHAnsi" w:hAnsiTheme="minorHAnsi" w:cstheme="minorHAnsi"/>
          <w:color w:val="000000" w:themeColor="text1"/>
        </w:rPr>
      </w:pPr>
      <w:r w:rsidRPr="00433679">
        <w:rPr>
          <w:rFonts w:asciiTheme="minorHAnsi" w:hAnsiTheme="minorHAnsi" w:cstheme="minorHAnsi"/>
          <w:color w:val="000000" w:themeColor="text1"/>
        </w:rPr>
        <w:t>Wniosek z Załącznikami,</w:t>
      </w:r>
    </w:p>
    <w:p w14:paraId="73547633" w14:textId="77777777" w:rsidR="00CB14F5" w:rsidRPr="00433679" w:rsidRDefault="00CB14F5" w:rsidP="00433679">
      <w:pPr>
        <w:pStyle w:val="Akapitzlist"/>
        <w:numPr>
          <w:ilvl w:val="0"/>
          <w:numId w:val="8"/>
        </w:numPr>
        <w:spacing w:before="60" w:after="60"/>
        <w:ind w:left="851" w:hanging="425"/>
        <w:jc w:val="both"/>
        <w:rPr>
          <w:rFonts w:asciiTheme="minorHAnsi" w:hAnsiTheme="minorHAnsi" w:cstheme="minorHAnsi"/>
          <w:color w:val="000000" w:themeColor="text1"/>
        </w:rPr>
      </w:pPr>
      <w:bookmarkStart w:id="565" w:name="_Ref493685729"/>
      <w:bookmarkStart w:id="566" w:name="_Ref493868767"/>
      <w:r w:rsidRPr="00433679">
        <w:rPr>
          <w:rFonts w:asciiTheme="minorHAnsi" w:hAnsiTheme="minorHAnsi" w:cstheme="minorHAnsi"/>
          <w:color w:val="000000" w:themeColor="text1"/>
        </w:rPr>
        <w:t>informacje z rejestrów i pełnomocnictwa,</w:t>
      </w:r>
    </w:p>
    <w:p w14:paraId="0A4786C8" w14:textId="77777777" w:rsidR="00CB14F5" w:rsidRPr="00433679" w:rsidRDefault="00CB14F5" w:rsidP="00433679">
      <w:pPr>
        <w:pStyle w:val="Akapitzlist"/>
        <w:numPr>
          <w:ilvl w:val="0"/>
          <w:numId w:val="8"/>
        </w:numPr>
        <w:spacing w:before="60" w:after="60"/>
        <w:ind w:left="851" w:hanging="425"/>
        <w:jc w:val="both"/>
        <w:rPr>
          <w:rFonts w:asciiTheme="minorHAnsi" w:hAnsiTheme="minorHAnsi" w:cstheme="minorHAnsi"/>
          <w:color w:val="000000" w:themeColor="text1"/>
        </w:rPr>
      </w:pPr>
      <w:r w:rsidRPr="00433679">
        <w:rPr>
          <w:rFonts w:asciiTheme="minorHAnsi" w:hAnsiTheme="minorHAnsi" w:cstheme="minorHAnsi"/>
          <w:color w:val="000000" w:themeColor="text1"/>
        </w:rPr>
        <w:t>Załącznik dot. danych osobowych,</w:t>
      </w:r>
    </w:p>
    <w:p w14:paraId="750A4AB2" w14:textId="77777777" w:rsidR="00CB14F5" w:rsidRPr="00433679" w:rsidRDefault="00CB14F5" w:rsidP="00433679">
      <w:pPr>
        <w:pStyle w:val="Akapitzlist"/>
        <w:numPr>
          <w:ilvl w:val="0"/>
          <w:numId w:val="8"/>
        </w:numPr>
        <w:spacing w:before="60" w:after="60"/>
        <w:ind w:left="851" w:hanging="425"/>
        <w:jc w:val="both"/>
        <w:rPr>
          <w:rFonts w:asciiTheme="minorHAnsi" w:hAnsiTheme="minorHAnsi" w:cstheme="minorHAnsi"/>
          <w:color w:val="000000" w:themeColor="text1"/>
        </w:rPr>
      </w:pPr>
      <w:r w:rsidRPr="00433679">
        <w:rPr>
          <w:rFonts w:asciiTheme="minorHAnsi" w:hAnsiTheme="minorHAnsi" w:cstheme="minorHAnsi"/>
          <w:color w:val="000000" w:themeColor="text1"/>
        </w:rPr>
        <w:t>(o ile został sporządzony i zaakceptowany) Plan Komercjalizacji.</w:t>
      </w:r>
    </w:p>
    <w:bookmarkEnd w:id="565"/>
    <w:bookmarkEnd w:id="566"/>
    <w:p w14:paraId="26E076AB" w14:textId="77777777" w:rsidR="00CB14F5" w:rsidRPr="00433679" w:rsidRDefault="00CB14F5" w:rsidP="00433679">
      <w:pPr>
        <w:spacing w:before="60" w:after="60"/>
        <w:contextualSpacing/>
        <w:jc w:val="center"/>
        <w:rPr>
          <w:rFonts w:asciiTheme="minorHAnsi" w:hAnsiTheme="minorHAnsi" w:cstheme="minorHAnsi"/>
          <w:color w:val="000000" w:themeColor="text1"/>
        </w:rPr>
      </w:pPr>
    </w:p>
    <w:p w14:paraId="0C353619" w14:textId="77777777" w:rsidR="00CB14F5" w:rsidRPr="00433679" w:rsidRDefault="00CB14F5" w:rsidP="00433679">
      <w:pPr>
        <w:spacing w:before="60" w:after="60"/>
        <w:contextualSpacing/>
        <w:rPr>
          <w:rFonts w:asciiTheme="minorHAnsi" w:hAnsiTheme="minorHAnsi" w:cstheme="minorHAnsi"/>
          <w:color w:val="000000" w:themeColor="text1"/>
        </w:rPr>
      </w:pPr>
    </w:p>
    <w:p w14:paraId="7069047E" w14:textId="77777777" w:rsidR="00CB14F5" w:rsidRPr="00433679" w:rsidRDefault="00CB14F5" w:rsidP="00433679">
      <w:pPr>
        <w:spacing w:before="60" w:after="60"/>
        <w:contextualSpacing/>
        <w:rPr>
          <w:rFonts w:asciiTheme="minorHAnsi" w:hAnsiTheme="minorHAnsi" w:cstheme="minorHAnsi"/>
          <w:color w:val="000000" w:themeColor="text1"/>
        </w:rPr>
      </w:pPr>
    </w:p>
    <w:p w14:paraId="07DE4472" w14:textId="77777777" w:rsidR="00CB14F5" w:rsidRPr="00433679" w:rsidRDefault="00CB14F5" w:rsidP="00433679">
      <w:pPr>
        <w:spacing w:before="60" w:after="60"/>
        <w:contextualSpacing/>
        <w:rPr>
          <w:rFonts w:asciiTheme="minorHAnsi" w:hAnsiTheme="minorHAnsi" w:cstheme="minorHAnsi"/>
          <w:color w:val="000000" w:themeColor="text1"/>
        </w:rPr>
      </w:pPr>
    </w:p>
    <w:p w14:paraId="74F487D4" w14:textId="77777777" w:rsidR="00CB14F5" w:rsidRPr="00433679" w:rsidRDefault="00CB14F5" w:rsidP="00433679">
      <w:pPr>
        <w:spacing w:before="60" w:after="60"/>
        <w:contextualSpacing/>
        <w:rPr>
          <w:rFonts w:asciiTheme="minorHAnsi" w:hAnsiTheme="minorHAnsi" w:cstheme="minorHAnsi"/>
          <w:color w:val="000000" w:themeColor="text1"/>
        </w:rPr>
        <w:sectPr w:rsidR="00CB14F5" w:rsidRPr="00433679" w:rsidSect="00974177">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0" w:gutter="0"/>
          <w:cols w:space="708"/>
          <w:titlePg/>
          <w:docGrid w:linePitch="360"/>
        </w:sectPr>
      </w:pPr>
    </w:p>
    <w:p w14:paraId="640BB59E" w14:textId="77777777" w:rsidR="00CB14F5" w:rsidRPr="00974177" w:rsidRDefault="00CB14F5" w:rsidP="00433679">
      <w:pPr>
        <w:spacing w:before="60" w:after="60"/>
        <w:jc w:val="center"/>
        <w:rPr>
          <w:rFonts w:asciiTheme="minorHAnsi" w:hAnsiTheme="minorHAnsi" w:cstheme="minorHAnsi"/>
          <w:b/>
        </w:rPr>
      </w:pPr>
      <w:r w:rsidRPr="00974177">
        <w:rPr>
          <w:rFonts w:asciiTheme="minorHAnsi" w:hAnsiTheme="minorHAnsi" w:cstheme="minorHAnsi"/>
          <w:b/>
        </w:rPr>
        <w:lastRenderedPageBreak/>
        <w:t xml:space="preserve">Załącznik nr 4 do Umowy </w:t>
      </w:r>
    </w:p>
    <w:p w14:paraId="304353ED" w14:textId="77777777" w:rsidR="00CB14F5" w:rsidRPr="00974177" w:rsidRDefault="00CB14F5" w:rsidP="00433679">
      <w:pPr>
        <w:spacing w:before="60" w:after="60"/>
        <w:jc w:val="center"/>
        <w:rPr>
          <w:rFonts w:asciiTheme="minorHAnsi" w:hAnsiTheme="minorHAnsi" w:cstheme="minorHAnsi"/>
        </w:rPr>
      </w:pPr>
      <w:r w:rsidRPr="00974177">
        <w:rPr>
          <w:rFonts w:asciiTheme="minorHAnsi" w:hAnsiTheme="minorHAnsi" w:cstheme="minorHAnsi"/>
          <w:b/>
        </w:rPr>
        <w:t xml:space="preserve">Szczegółowe obowiązki Stron w związku z przetwarzaniem danych osobowych w ramach wykonywania Umowy dot. Przedsięwzięcia </w:t>
      </w:r>
      <w:r w:rsidRPr="00974177">
        <w:rPr>
          <w:rFonts w:asciiTheme="minorHAnsi" w:hAnsiTheme="minorHAnsi" w:cstheme="minorHAnsi"/>
        </w:rPr>
        <w:t>(dalej „</w:t>
      </w:r>
      <w:r w:rsidRPr="00974177">
        <w:rPr>
          <w:rFonts w:asciiTheme="minorHAnsi" w:hAnsiTheme="minorHAnsi" w:cstheme="minorHAnsi"/>
          <w:b/>
        </w:rPr>
        <w:t>Załącznik nr 4</w:t>
      </w:r>
      <w:r w:rsidRPr="00974177">
        <w:rPr>
          <w:rFonts w:asciiTheme="minorHAnsi" w:hAnsiTheme="minorHAnsi" w:cstheme="minorHAnsi"/>
        </w:rPr>
        <w:t>”)</w:t>
      </w:r>
    </w:p>
    <w:p w14:paraId="21F789A9" w14:textId="77777777" w:rsidR="00CB14F5" w:rsidRPr="00974177" w:rsidRDefault="00CB14F5" w:rsidP="00433679">
      <w:pPr>
        <w:spacing w:before="60" w:after="60"/>
        <w:jc w:val="center"/>
        <w:rPr>
          <w:rFonts w:asciiTheme="minorHAnsi" w:hAnsiTheme="minorHAnsi" w:cstheme="minorHAnsi"/>
          <w:b/>
        </w:rPr>
      </w:pPr>
      <w:r w:rsidRPr="00974177">
        <w:rPr>
          <w:rFonts w:asciiTheme="minorHAnsi" w:hAnsiTheme="minorHAnsi" w:cstheme="minorHAnsi"/>
          <w:b/>
        </w:rPr>
        <w:t>§1</w:t>
      </w:r>
    </w:p>
    <w:p w14:paraId="3068D4B7" w14:textId="77777777" w:rsidR="00CB14F5" w:rsidRPr="00974177" w:rsidRDefault="00CB14F5" w:rsidP="00433679">
      <w:pPr>
        <w:spacing w:before="60" w:after="60"/>
        <w:jc w:val="center"/>
        <w:rPr>
          <w:rFonts w:asciiTheme="minorHAnsi" w:hAnsiTheme="minorHAnsi" w:cstheme="minorHAnsi"/>
          <w:b/>
        </w:rPr>
      </w:pPr>
      <w:r w:rsidRPr="00974177">
        <w:rPr>
          <w:rFonts w:asciiTheme="minorHAnsi" w:hAnsiTheme="minorHAnsi" w:cstheme="minorHAnsi"/>
          <w:b/>
        </w:rPr>
        <w:t xml:space="preserve">Przedmiot Załącznika nr 4 </w:t>
      </w:r>
    </w:p>
    <w:p w14:paraId="40B52C6C" w14:textId="77777777" w:rsidR="00CB14F5" w:rsidRPr="00974177" w:rsidRDefault="00CB14F5" w:rsidP="00433679">
      <w:pPr>
        <w:pStyle w:val="Akapitzlist"/>
        <w:numPr>
          <w:ilvl w:val="0"/>
          <w:numId w:val="78"/>
        </w:numPr>
        <w:spacing w:before="60" w:after="60"/>
        <w:jc w:val="both"/>
        <w:rPr>
          <w:rFonts w:asciiTheme="minorHAnsi" w:hAnsiTheme="minorHAnsi" w:cstheme="minorHAnsi"/>
        </w:rPr>
      </w:pPr>
      <w:r w:rsidRPr="00974177">
        <w:rPr>
          <w:rFonts w:asciiTheme="minorHAnsi" w:hAnsiTheme="minorHAnsi" w:cstheme="minorHAnsi"/>
        </w:rPr>
        <w:t>Załącznik nr 4 określa obowiązki Stron związane z przetwarzaniem danych osobowych w ramach wykonywania Umowy.</w:t>
      </w:r>
    </w:p>
    <w:p w14:paraId="01761111" w14:textId="77777777" w:rsidR="00CB14F5" w:rsidRPr="00974177" w:rsidRDefault="00CB14F5" w:rsidP="00433679">
      <w:pPr>
        <w:pStyle w:val="Akapitzlist"/>
        <w:numPr>
          <w:ilvl w:val="0"/>
          <w:numId w:val="78"/>
        </w:numPr>
        <w:spacing w:before="60" w:after="60"/>
        <w:jc w:val="both"/>
        <w:rPr>
          <w:rFonts w:asciiTheme="minorHAnsi" w:hAnsiTheme="minorHAnsi" w:cstheme="minorHAnsi"/>
        </w:rPr>
      </w:pPr>
      <w:r w:rsidRPr="00974177">
        <w:rPr>
          <w:rFonts w:asciiTheme="minorHAnsi" w:hAnsiTheme="minorHAnsi" w:cstheme="minorHAnsi"/>
        </w:rPr>
        <w:t>Strony przetwarzają dane osobowe wyłącznie w zakresie koniecznym dla realizacji Umowy oraz innych zadań Stron wynikających z Umowy.</w:t>
      </w:r>
    </w:p>
    <w:p w14:paraId="297966E2" w14:textId="77777777" w:rsidR="00CB14F5" w:rsidRPr="00974177" w:rsidRDefault="00CB14F5" w:rsidP="00433679">
      <w:pPr>
        <w:pStyle w:val="Akapitzlist"/>
        <w:numPr>
          <w:ilvl w:val="0"/>
          <w:numId w:val="78"/>
        </w:numPr>
        <w:spacing w:before="60" w:after="60"/>
        <w:jc w:val="both"/>
        <w:rPr>
          <w:rFonts w:asciiTheme="minorHAnsi" w:hAnsiTheme="minorHAnsi" w:cstheme="minorHAnsi"/>
        </w:rPr>
      </w:pPr>
      <w:r w:rsidRPr="00974177">
        <w:rPr>
          <w:rFonts w:asciiTheme="minorHAnsi" w:hAnsiTheme="minorHAnsi" w:cstheme="minorHAnsi"/>
        </w:rPr>
        <w:t>Z tytułu przetwarzania danych osobowych na zasadach określonych w Załączniku nr 4 Stronom nie przysługuje jakiekolwiek wynagrodzenie.</w:t>
      </w:r>
    </w:p>
    <w:p w14:paraId="316CBE4D" w14:textId="77777777" w:rsidR="00CB14F5" w:rsidRPr="00974177" w:rsidRDefault="00CB14F5" w:rsidP="00433679">
      <w:pPr>
        <w:spacing w:before="60" w:after="60"/>
        <w:jc w:val="center"/>
        <w:rPr>
          <w:rFonts w:asciiTheme="minorHAnsi" w:hAnsiTheme="minorHAnsi" w:cstheme="minorHAnsi"/>
          <w:b/>
        </w:rPr>
      </w:pPr>
      <w:r w:rsidRPr="00974177">
        <w:rPr>
          <w:rFonts w:asciiTheme="minorHAnsi" w:hAnsiTheme="minorHAnsi" w:cstheme="minorHAnsi"/>
          <w:b/>
        </w:rPr>
        <w:t>§2</w:t>
      </w:r>
    </w:p>
    <w:p w14:paraId="33CD58EB" w14:textId="77777777" w:rsidR="00CB14F5" w:rsidRPr="00974177" w:rsidRDefault="00CB14F5" w:rsidP="00433679">
      <w:pPr>
        <w:spacing w:before="60" w:after="60"/>
        <w:jc w:val="center"/>
        <w:rPr>
          <w:rFonts w:asciiTheme="minorHAnsi" w:hAnsiTheme="minorHAnsi" w:cstheme="minorHAnsi"/>
          <w:b/>
        </w:rPr>
      </w:pPr>
      <w:r w:rsidRPr="00974177">
        <w:rPr>
          <w:rFonts w:asciiTheme="minorHAnsi" w:hAnsiTheme="minorHAnsi" w:cstheme="minorHAnsi"/>
          <w:b/>
        </w:rPr>
        <w:t>Zakres, cel i podstawa prawna przetwarzania danych osobowych w ramach Umowy</w:t>
      </w:r>
    </w:p>
    <w:p w14:paraId="67D8EF65" w14:textId="77777777" w:rsidR="00CB14F5" w:rsidRPr="00974177" w:rsidRDefault="00CB14F5" w:rsidP="00433679">
      <w:pPr>
        <w:pStyle w:val="Akapitzlist"/>
        <w:numPr>
          <w:ilvl w:val="0"/>
          <w:numId w:val="79"/>
        </w:numPr>
        <w:spacing w:before="60" w:after="60"/>
        <w:jc w:val="both"/>
        <w:rPr>
          <w:rFonts w:asciiTheme="minorHAnsi" w:hAnsiTheme="minorHAnsi" w:cstheme="minorHAnsi"/>
        </w:rPr>
      </w:pPr>
      <w:r w:rsidRPr="00974177">
        <w:rPr>
          <w:rFonts w:asciiTheme="minorHAnsi" w:hAnsiTheme="minorHAnsi" w:cstheme="minorHAnsi"/>
        </w:rPr>
        <w:t>W ramach wykonywania Umowy dane przetwarzane są w celach i zakresie:</w:t>
      </w:r>
    </w:p>
    <w:p w14:paraId="0864EAD8" w14:textId="77777777" w:rsidR="00CB14F5" w:rsidRPr="00974177" w:rsidRDefault="00CB14F5" w:rsidP="00433679">
      <w:pPr>
        <w:pStyle w:val="Akapitzlist"/>
        <w:numPr>
          <w:ilvl w:val="0"/>
          <w:numId w:val="94"/>
        </w:numPr>
        <w:spacing w:before="60" w:after="60"/>
        <w:jc w:val="both"/>
        <w:rPr>
          <w:rFonts w:asciiTheme="minorHAnsi" w:hAnsiTheme="minorHAnsi" w:cstheme="minorHAnsi"/>
        </w:rPr>
      </w:pPr>
      <w:r w:rsidRPr="00974177">
        <w:rPr>
          <w:rFonts w:asciiTheme="minorHAnsi" w:hAnsiTheme="minorHAnsi" w:cstheme="minorHAnsi"/>
        </w:rPr>
        <w:t>niezbędnym do wypełnienia przez NCBR obowiązków określonych w Umowie;</w:t>
      </w:r>
    </w:p>
    <w:p w14:paraId="229226E7" w14:textId="77777777" w:rsidR="00CB14F5" w:rsidRPr="00974177" w:rsidRDefault="00CB14F5" w:rsidP="00433679">
      <w:pPr>
        <w:pStyle w:val="Akapitzlist"/>
        <w:numPr>
          <w:ilvl w:val="0"/>
          <w:numId w:val="94"/>
        </w:numPr>
        <w:spacing w:before="60" w:after="60"/>
        <w:jc w:val="both"/>
        <w:rPr>
          <w:rFonts w:asciiTheme="minorHAnsi" w:hAnsiTheme="minorHAnsi" w:cstheme="minorHAnsi"/>
        </w:rPr>
      </w:pPr>
      <w:r w:rsidRPr="00974177">
        <w:rPr>
          <w:rFonts w:asciiTheme="minorHAnsi" w:hAnsiTheme="minorHAnsi" w:cstheme="minorHAnsi"/>
        </w:rPr>
        <w:t xml:space="preserve">z zastrzeżeniem lit. a) w zakresie realizacji obowiązków pozostałych Stron określonych Umową. </w:t>
      </w:r>
    </w:p>
    <w:p w14:paraId="5BEB3BDD" w14:textId="77777777" w:rsidR="00CB14F5" w:rsidRPr="00974177" w:rsidRDefault="00CB14F5" w:rsidP="00433679">
      <w:pPr>
        <w:pStyle w:val="Akapitzlist"/>
        <w:numPr>
          <w:ilvl w:val="0"/>
          <w:numId w:val="79"/>
        </w:numPr>
        <w:spacing w:before="60" w:after="60"/>
        <w:jc w:val="both"/>
        <w:rPr>
          <w:rFonts w:asciiTheme="minorHAnsi" w:hAnsiTheme="minorHAnsi" w:cstheme="minorHAnsi"/>
        </w:rPr>
      </w:pPr>
      <w:r w:rsidRPr="00974177">
        <w:rPr>
          <w:rFonts w:asciiTheme="minorHAnsi" w:hAnsiTheme="minorHAnsi" w:cstheme="minorHAnsi"/>
        </w:rPr>
        <w:t>W ramach wykonywania Umowy Strony przetwarzają dane osobowe następujących kategorii osób (dalej: „Podmiotów Danych”):</w:t>
      </w:r>
    </w:p>
    <w:p w14:paraId="6A648638" w14:textId="77777777" w:rsidR="00CB14F5" w:rsidRPr="00974177" w:rsidRDefault="00CB14F5" w:rsidP="00433679">
      <w:pPr>
        <w:pStyle w:val="Akapitzlist"/>
        <w:numPr>
          <w:ilvl w:val="0"/>
          <w:numId w:val="93"/>
        </w:numPr>
        <w:spacing w:before="60" w:after="60"/>
        <w:jc w:val="both"/>
        <w:rPr>
          <w:rFonts w:asciiTheme="minorHAnsi" w:hAnsiTheme="minorHAnsi" w:cstheme="minorHAnsi"/>
        </w:rPr>
      </w:pPr>
      <w:r w:rsidRPr="00974177">
        <w:rPr>
          <w:rFonts w:asciiTheme="minorHAnsi" w:hAnsiTheme="minorHAnsi" w:cstheme="minorHAnsi"/>
        </w:rPr>
        <w:t>dane kontaktowe osób reprezentujących Strony np. kierowników zadań, menadżerów projektów, osób kontaktowych lub innych osób odpowiedzialnych z ramienia Stron za realizację Umowy,</w:t>
      </w:r>
    </w:p>
    <w:p w14:paraId="2D7DF2A1" w14:textId="77777777" w:rsidR="00CB14F5" w:rsidRPr="00974177" w:rsidRDefault="00CB14F5" w:rsidP="00433679">
      <w:pPr>
        <w:pStyle w:val="Akapitzlist"/>
        <w:numPr>
          <w:ilvl w:val="0"/>
          <w:numId w:val="93"/>
        </w:numPr>
        <w:spacing w:before="60" w:after="60"/>
        <w:jc w:val="both"/>
        <w:rPr>
          <w:rFonts w:asciiTheme="minorHAnsi" w:hAnsiTheme="minorHAnsi" w:cstheme="minorHAnsi"/>
        </w:rPr>
      </w:pPr>
      <w:r w:rsidRPr="00974177">
        <w:rPr>
          <w:rFonts w:asciiTheme="minorHAnsi" w:hAnsiTheme="minorHAnsi" w:cstheme="minorHAnsi"/>
        </w:rPr>
        <w:t>dane kontaktowe kontrahentów, przedstawicieli kontrahentów uczestniczących w realizacji Umowy, w szczególności Wykonawców i Podwykonawców,</w:t>
      </w:r>
    </w:p>
    <w:p w14:paraId="53D1CDA0" w14:textId="77777777" w:rsidR="00CB14F5" w:rsidRPr="00974177" w:rsidRDefault="00CB14F5" w:rsidP="00433679">
      <w:pPr>
        <w:pStyle w:val="Akapitzlist"/>
        <w:numPr>
          <w:ilvl w:val="0"/>
          <w:numId w:val="93"/>
        </w:numPr>
        <w:spacing w:before="60" w:after="60"/>
        <w:jc w:val="both"/>
        <w:rPr>
          <w:rFonts w:asciiTheme="minorHAnsi" w:hAnsiTheme="minorHAnsi" w:cstheme="minorHAnsi"/>
        </w:rPr>
      </w:pPr>
      <w:r w:rsidRPr="00974177">
        <w:rPr>
          <w:rFonts w:asciiTheme="minorHAnsi" w:hAnsiTheme="minorHAnsi" w:cstheme="minorHAnsi"/>
        </w:rPr>
        <w:t>dane osobowe zawarte w dokumentach finansowych Strony, której te dane dotyczą. tj. dane osobowe dotyczące umów cywilnoprawnych, rachunków, rozliczeń delegacji, list płac kontrahentów, w szczególności niezbędnych do prawidłowego rozliczenia Umowy,</w:t>
      </w:r>
    </w:p>
    <w:p w14:paraId="32CA4360" w14:textId="77777777" w:rsidR="00CB14F5" w:rsidRPr="00974177" w:rsidRDefault="00CB14F5" w:rsidP="00433679">
      <w:pPr>
        <w:pStyle w:val="Akapitzlist"/>
        <w:numPr>
          <w:ilvl w:val="0"/>
          <w:numId w:val="93"/>
        </w:numPr>
        <w:spacing w:before="60" w:after="60"/>
        <w:jc w:val="both"/>
        <w:rPr>
          <w:rFonts w:asciiTheme="minorHAnsi" w:hAnsiTheme="minorHAnsi" w:cstheme="minorHAnsi"/>
        </w:rPr>
      </w:pPr>
      <w:r w:rsidRPr="00974177">
        <w:rPr>
          <w:rFonts w:asciiTheme="minorHAnsi" w:hAnsiTheme="minorHAnsi" w:cstheme="minorHAnsi"/>
        </w:rPr>
        <w:t>dane kontaktowe innych osób fizycznych przetwarzanych w związku z realizacją Umowy,</w:t>
      </w:r>
    </w:p>
    <w:p w14:paraId="148781F6" w14:textId="77777777" w:rsidR="00CB14F5" w:rsidRPr="00974177" w:rsidRDefault="00CB14F5" w:rsidP="00433679">
      <w:pPr>
        <w:pStyle w:val="Akapitzlist"/>
        <w:spacing w:before="60" w:after="60"/>
        <w:ind w:left="360"/>
        <w:jc w:val="both"/>
        <w:rPr>
          <w:rFonts w:asciiTheme="minorHAnsi" w:hAnsiTheme="minorHAnsi" w:cstheme="minorHAnsi"/>
        </w:rPr>
      </w:pPr>
      <w:r w:rsidRPr="00974177">
        <w:rPr>
          <w:rFonts w:asciiTheme="minorHAnsi" w:hAnsiTheme="minorHAnsi" w:cstheme="minorHAnsi"/>
        </w:rPr>
        <w:t>które Strony w szczególności przedstawiają w raportach z prac i Wynikach Prac Etapu na potrzeby monitorowania i rozliczania realizacji Umowy.</w:t>
      </w:r>
    </w:p>
    <w:p w14:paraId="2D9163CE" w14:textId="77777777" w:rsidR="00CB14F5" w:rsidRPr="00974177" w:rsidRDefault="00CB14F5" w:rsidP="00433679">
      <w:pPr>
        <w:spacing w:before="60" w:after="60"/>
        <w:jc w:val="center"/>
        <w:rPr>
          <w:rFonts w:asciiTheme="minorHAnsi" w:hAnsiTheme="minorHAnsi" w:cstheme="minorHAnsi"/>
          <w:b/>
        </w:rPr>
      </w:pPr>
      <w:r w:rsidRPr="00974177">
        <w:rPr>
          <w:rFonts w:asciiTheme="minorHAnsi" w:hAnsiTheme="minorHAnsi" w:cstheme="minorHAnsi"/>
          <w:b/>
        </w:rPr>
        <w:t>§3</w:t>
      </w:r>
    </w:p>
    <w:p w14:paraId="3DAE9A79" w14:textId="77777777" w:rsidR="00CB14F5" w:rsidRPr="00974177" w:rsidRDefault="00CB14F5" w:rsidP="00433679">
      <w:pPr>
        <w:spacing w:before="60" w:after="60"/>
        <w:jc w:val="center"/>
        <w:rPr>
          <w:rFonts w:asciiTheme="minorHAnsi" w:hAnsiTheme="minorHAnsi" w:cstheme="minorHAnsi"/>
          <w:b/>
        </w:rPr>
      </w:pPr>
      <w:r w:rsidRPr="00974177">
        <w:rPr>
          <w:rFonts w:asciiTheme="minorHAnsi" w:hAnsiTheme="minorHAnsi" w:cstheme="minorHAnsi"/>
          <w:b/>
        </w:rPr>
        <w:t>Sposób zbierania i przetwarzania danych osobowych w ramach wykonywania Umowy</w:t>
      </w:r>
    </w:p>
    <w:p w14:paraId="6E68D61E" w14:textId="77777777" w:rsidR="00CB14F5" w:rsidRPr="00974177" w:rsidRDefault="00CB14F5" w:rsidP="00433679">
      <w:pPr>
        <w:pStyle w:val="Akapitzlist"/>
        <w:numPr>
          <w:ilvl w:val="0"/>
          <w:numId w:val="80"/>
        </w:numPr>
        <w:spacing w:before="60" w:after="60"/>
        <w:jc w:val="both"/>
        <w:rPr>
          <w:rFonts w:asciiTheme="minorHAnsi" w:hAnsiTheme="minorHAnsi" w:cstheme="minorHAnsi"/>
        </w:rPr>
      </w:pPr>
      <w:r w:rsidRPr="00974177">
        <w:rPr>
          <w:rFonts w:asciiTheme="minorHAnsi" w:hAnsiTheme="minorHAnsi" w:cstheme="minorHAnsi"/>
        </w:rPr>
        <w:t>Dane osobowe w ramach wykonywania Umowy będą zbierane przez Strony bezpośrednio od osób, których dane te dotyczą, pośrednio od pozostałych Stron lub w ramach informacji uzyskanych od kontrahentów lub innych podmiotów w związku z realizacją Umowy.</w:t>
      </w:r>
    </w:p>
    <w:p w14:paraId="46EB25A6" w14:textId="77777777" w:rsidR="00CB14F5" w:rsidRPr="00974177" w:rsidRDefault="00CB14F5" w:rsidP="00433679">
      <w:pPr>
        <w:pStyle w:val="Akapitzlist"/>
        <w:numPr>
          <w:ilvl w:val="0"/>
          <w:numId w:val="80"/>
        </w:numPr>
        <w:spacing w:before="60" w:after="60"/>
        <w:jc w:val="both"/>
        <w:rPr>
          <w:rFonts w:asciiTheme="minorHAnsi" w:hAnsiTheme="minorHAnsi" w:cstheme="minorHAnsi"/>
        </w:rPr>
      </w:pPr>
      <w:r w:rsidRPr="00974177">
        <w:rPr>
          <w:rFonts w:asciiTheme="minorHAnsi" w:hAnsiTheme="minorHAnsi" w:cstheme="minorHAnsi"/>
        </w:rPr>
        <w:t>Dostęp do danych osobowych przetwarzanych w związku z realizacją Umowy mają wyłącznie upoważnieni pracownicy Stron lub inne upoważnione osoby działające w imieniu i na rzecz Stron.</w:t>
      </w:r>
    </w:p>
    <w:p w14:paraId="461028BF" w14:textId="77777777" w:rsidR="00CB14F5" w:rsidRPr="00974177" w:rsidRDefault="00CB14F5" w:rsidP="00433679">
      <w:pPr>
        <w:pStyle w:val="Akapitzlist"/>
        <w:numPr>
          <w:ilvl w:val="0"/>
          <w:numId w:val="80"/>
        </w:numPr>
        <w:spacing w:before="60" w:after="60"/>
        <w:jc w:val="both"/>
        <w:rPr>
          <w:rFonts w:asciiTheme="minorHAnsi" w:hAnsiTheme="minorHAnsi" w:cstheme="minorHAnsi"/>
        </w:rPr>
      </w:pPr>
      <w:r w:rsidRPr="00974177">
        <w:rPr>
          <w:rFonts w:asciiTheme="minorHAnsi" w:hAnsiTheme="minorHAnsi" w:cstheme="minorHAnsi"/>
        </w:rPr>
        <w:t>Strony mogą kopiować dane osobowe Podmiotów Danych do innych nośników lub systemów niż te, na których zostały wykorzystane do ich przekazania tylko w zakresie realizacji celów wymienionych w § 3 ust. 1.</w:t>
      </w:r>
    </w:p>
    <w:p w14:paraId="74F80040" w14:textId="77777777" w:rsidR="00CB14F5" w:rsidRPr="00974177" w:rsidRDefault="00CB14F5" w:rsidP="00433679">
      <w:pPr>
        <w:spacing w:before="60" w:after="60"/>
        <w:jc w:val="center"/>
        <w:rPr>
          <w:rFonts w:asciiTheme="minorHAnsi" w:hAnsiTheme="minorHAnsi" w:cstheme="minorHAnsi"/>
          <w:b/>
        </w:rPr>
      </w:pPr>
      <w:r w:rsidRPr="00974177">
        <w:rPr>
          <w:rFonts w:asciiTheme="minorHAnsi" w:hAnsiTheme="minorHAnsi" w:cstheme="minorHAnsi"/>
          <w:b/>
        </w:rPr>
        <w:t>§ 4</w:t>
      </w:r>
    </w:p>
    <w:p w14:paraId="692E816C" w14:textId="77777777" w:rsidR="00CB14F5" w:rsidRPr="00974177" w:rsidRDefault="00CB14F5" w:rsidP="00433679">
      <w:pPr>
        <w:spacing w:before="60" w:after="60"/>
        <w:jc w:val="center"/>
        <w:rPr>
          <w:rFonts w:asciiTheme="minorHAnsi" w:hAnsiTheme="minorHAnsi" w:cstheme="minorHAnsi"/>
          <w:b/>
        </w:rPr>
      </w:pPr>
      <w:r w:rsidRPr="00974177">
        <w:rPr>
          <w:rFonts w:asciiTheme="minorHAnsi" w:hAnsiTheme="minorHAnsi" w:cstheme="minorHAnsi"/>
          <w:b/>
        </w:rPr>
        <w:t>Stosowanie zasad przetwarzania danych osobowych</w:t>
      </w:r>
    </w:p>
    <w:p w14:paraId="3827F4E9" w14:textId="77777777" w:rsidR="00CB14F5" w:rsidRPr="00974177" w:rsidRDefault="00CB14F5" w:rsidP="00433679">
      <w:pPr>
        <w:pStyle w:val="Akapitzlist"/>
        <w:numPr>
          <w:ilvl w:val="0"/>
          <w:numId w:val="81"/>
        </w:numPr>
        <w:spacing w:before="60" w:after="60"/>
        <w:jc w:val="both"/>
        <w:rPr>
          <w:rFonts w:asciiTheme="minorHAnsi" w:hAnsiTheme="minorHAnsi" w:cstheme="minorHAnsi"/>
        </w:rPr>
      </w:pPr>
      <w:r w:rsidRPr="00974177">
        <w:rPr>
          <w:rFonts w:asciiTheme="minorHAnsi" w:hAnsiTheme="minorHAnsi" w:cstheme="minorHAnsi"/>
        </w:rPr>
        <w:t>Żadna ze Stron nie będzie przetwarzała danych osobowych Podmiotów Danych w celach innych niż określone w §3 ust. 1.</w:t>
      </w:r>
    </w:p>
    <w:p w14:paraId="6FEB5EF7" w14:textId="77777777" w:rsidR="00CB14F5" w:rsidRPr="00974177" w:rsidRDefault="00CB14F5" w:rsidP="00433679">
      <w:pPr>
        <w:pStyle w:val="Akapitzlist"/>
        <w:numPr>
          <w:ilvl w:val="0"/>
          <w:numId w:val="81"/>
        </w:numPr>
        <w:spacing w:before="60" w:after="60"/>
        <w:jc w:val="both"/>
        <w:rPr>
          <w:rFonts w:asciiTheme="minorHAnsi" w:hAnsiTheme="minorHAnsi" w:cstheme="minorHAnsi"/>
        </w:rPr>
      </w:pPr>
      <w:r w:rsidRPr="00974177">
        <w:rPr>
          <w:rFonts w:asciiTheme="minorHAnsi" w:hAnsiTheme="minorHAnsi" w:cstheme="minorHAnsi"/>
        </w:rPr>
        <w:t xml:space="preserve">Każda ze Stron zobowiązana jest do weryfikacji podstawy prawnej przetwarzania danych osobowych Podmiotów Danych w ramach wykonywania Umowy oraz adekwatności danych </w:t>
      </w:r>
      <w:r w:rsidRPr="00974177">
        <w:rPr>
          <w:rFonts w:asciiTheme="minorHAnsi" w:hAnsiTheme="minorHAnsi" w:cstheme="minorHAnsi"/>
        </w:rPr>
        <w:lastRenderedPageBreak/>
        <w:t>osobowych zebranych w ramach wykonywania Umowy. W przypadku stwierdzenia, że niektóre zebrane dane Podmiotu Danych przetwarzane są bez podstawy prawnej lub nie są niezbędne do osiągnięcia celów przetwarzania, Strona usuwa takie dane. Przed usunięciem nadmiarowych danych osobowych Strony informuje o tym pozostałe Strony, który niezwłocznie dokonują usunięcia tych danych z innych systemów lub nośników, w przypadku skopiowania danych do takich systemów lub zapisania ich na innych nośnikach.</w:t>
      </w:r>
    </w:p>
    <w:p w14:paraId="33A71F25" w14:textId="77777777" w:rsidR="00CB14F5" w:rsidRPr="00974177" w:rsidRDefault="00CB14F5" w:rsidP="00433679">
      <w:pPr>
        <w:pStyle w:val="Akapitzlist"/>
        <w:numPr>
          <w:ilvl w:val="0"/>
          <w:numId w:val="81"/>
        </w:numPr>
        <w:spacing w:before="60" w:after="60"/>
        <w:jc w:val="both"/>
        <w:rPr>
          <w:rFonts w:asciiTheme="minorHAnsi" w:hAnsiTheme="minorHAnsi" w:cstheme="minorHAnsi"/>
        </w:rPr>
      </w:pPr>
      <w:r w:rsidRPr="00974177">
        <w:rPr>
          <w:rFonts w:asciiTheme="minorHAnsi" w:hAnsiTheme="minorHAnsi" w:cstheme="minorHAnsi"/>
        </w:rPr>
        <w:t>Dane osobowe przetwarzane w ramach wykonywania Umowy będą przechowywane przynajmniej przez okres wykonywania i rozliczenia Umowy, nie krócej jednak niż 10 lat od dnia zawarcia Umowy. Po upływie tego okresu Strony usuną lub zanonimizują dane osobowe Podmiotów Danych z systemów lub nośników, w przypadku skopiowania danych osobowych Podmiotów Danych do takich systemów lub zapisania ich na innych nośnikach, chyba że istnieje podstawa prawna dla ich dalszego przechowywania przez którąkolwiek ze Stron.</w:t>
      </w:r>
    </w:p>
    <w:p w14:paraId="2D629A32" w14:textId="77777777" w:rsidR="00CB14F5" w:rsidRPr="00974177" w:rsidRDefault="00CB14F5" w:rsidP="00433679">
      <w:pPr>
        <w:spacing w:before="60" w:after="60"/>
        <w:jc w:val="center"/>
        <w:rPr>
          <w:rFonts w:asciiTheme="minorHAnsi" w:hAnsiTheme="minorHAnsi" w:cstheme="minorHAnsi"/>
          <w:b/>
          <w:bCs/>
        </w:rPr>
      </w:pPr>
      <w:r w:rsidRPr="00974177">
        <w:rPr>
          <w:rFonts w:asciiTheme="minorHAnsi" w:hAnsiTheme="minorHAnsi" w:cstheme="minorHAnsi"/>
          <w:b/>
          <w:bCs/>
        </w:rPr>
        <w:t>§5</w:t>
      </w:r>
    </w:p>
    <w:p w14:paraId="3AC23C24" w14:textId="77777777" w:rsidR="00CB14F5" w:rsidRPr="00974177" w:rsidRDefault="00CB14F5" w:rsidP="00433679">
      <w:pPr>
        <w:spacing w:before="60" w:after="60"/>
        <w:jc w:val="center"/>
        <w:rPr>
          <w:rFonts w:asciiTheme="minorHAnsi" w:hAnsiTheme="minorHAnsi" w:cstheme="minorHAnsi"/>
        </w:rPr>
      </w:pPr>
      <w:r w:rsidRPr="00974177">
        <w:rPr>
          <w:rFonts w:asciiTheme="minorHAnsi" w:hAnsiTheme="minorHAnsi" w:cstheme="minorHAnsi"/>
          <w:b/>
          <w:bCs/>
        </w:rPr>
        <w:t>Obowiązek informacyjny</w:t>
      </w:r>
    </w:p>
    <w:p w14:paraId="488A11F6" w14:textId="77777777" w:rsidR="00CB14F5" w:rsidRPr="00974177" w:rsidRDefault="00CB14F5" w:rsidP="00433679">
      <w:pPr>
        <w:pStyle w:val="Akapitzlist"/>
        <w:numPr>
          <w:ilvl w:val="0"/>
          <w:numId w:val="95"/>
        </w:numPr>
        <w:spacing w:before="60" w:after="60"/>
        <w:jc w:val="both"/>
        <w:rPr>
          <w:rFonts w:asciiTheme="minorHAnsi" w:hAnsiTheme="minorHAnsi" w:cstheme="minorHAnsi"/>
        </w:rPr>
      </w:pPr>
      <w:r w:rsidRPr="00974177">
        <w:rPr>
          <w:rFonts w:asciiTheme="minorHAnsi" w:hAnsiTheme="minorHAnsi" w:cstheme="minorHAnsi"/>
        </w:rPr>
        <w:t>W momencie zbierania jego danych osobowych, Podmiotowi Danych będzie przekazywana informacja o przetwarzaniu jego danych osobowych o treści zgodnej z art. 13 RODO. Informacja ta będzie przekazywana przez każdą ze Stron, która pozyskuje dane osobowe Podmiotu Danych w związku z wykonywaniem Umowy.</w:t>
      </w:r>
    </w:p>
    <w:p w14:paraId="73DFDEE2" w14:textId="77777777" w:rsidR="00CB14F5" w:rsidRPr="00974177" w:rsidRDefault="00CB14F5" w:rsidP="00433679">
      <w:pPr>
        <w:pStyle w:val="Akapitzlist"/>
        <w:numPr>
          <w:ilvl w:val="0"/>
          <w:numId w:val="95"/>
        </w:numPr>
        <w:spacing w:before="60" w:after="60"/>
        <w:jc w:val="both"/>
        <w:rPr>
          <w:rFonts w:asciiTheme="minorHAnsi" w:hAnsiTheme="minorHAnsi" w:cstheme="minorHAnsi"/>
        </w:rPr>
      </w:pPr>
      <w:r w:rsidRPr="00974177">
        <w:rPr>
          <w:rFonts w:asciiTheme="minorHAnsi" w:hAnsiTheme="minorHAnsi" w:cstheme="minorHAnsi"/>
        </w:rPr>
        <w:t>W przypadku pozyskania danych osobowych nie bezpośrednio od Podmiotu Danych, Strona, która pozyskała jego dane osobowe przekaże mu informacje o przetwarzaniu jego danych osobowych o treści i w terminie zgodnym z art. 14 RODO.</w:t>
      </w:r>
    </w:p>
    <w:p w14:paraId="6E76801B" w14:textId="77777777" w:rsidR="00CB14F5" w:rsidRPr="00974177" w:rsidRDefault="00CB14F5" w:rsidP="00433679">
      <w:pPr>
        <w:pStyle w:val="Akapitzlist"/>
        <w:numPr>
          <w:ilvl w:val="0"/>
          <w:numId w:val="95"/>
        </w:numPr>
        <w:spacing w:before="60" w:after="60"/>
        <w:jc w:val="both"/>
        <w:rPr>
          <w:rFonts w:asciiTheme="minorHAnsi" w:hAnsiTheme="minorHAnsi" w:cstheme="minorHAnsi"/>
        </w:rPr>
      </w:pPr>
      <w:r w:rsidRPr="00974177">
        <w:rPr>
          <w:rFonts w:asciiTheme="minorHAnsi" w:hAnsiTheme="minorHAnsi" w:cstheme="minorHAnsi"/>
        </w:rPr>
        <w:t>NCBR może ustalić i zobowiązać pozostałe Strony do przekazywania Podmiotom Danych informacji o przetwarzaniu ich danych osobowych w związku z wykonywaniem Umowy. W przypadku ustalenia i przekazania takiej informacji przez NCBR pozostałe Strony są zobowiązane przekazywać ją Podmiotom Danych w momencie ich pozyskania w związku z wykonywaniem Umowy, jednak nie później niż w momencie przekazania tych danych NCBR.</w:t>
      </w:r>
    </w:p>
    <w:p w14:paraId="531D7D53" w14:textId="77777777" w:rsidR="00CB14F5" w:rsidRPr="00974177" w:rsidRDefault="00CB14F5" w:rsidP="00433679">
      <w:pPr>
        <w:pStyle w:val="Akapitzlist"/>
        <w:numPr>
          <w:ilvl w:val="0"/>
          <w:numId w:val="95"/>
        </w:numPr>
        <w:spacing w:before="60" w:after="60"/>
        <w:jc w:val="both"/>
        <w:rPr>
          <w:rFonts w:asciiTheme="minorHAnsi" w:hAnsiTheme="minorHAnsi" w:cstheme="minorHAnsi"/>
        </w:rPr>
      </w:pPr>
      <w:r w:rsidRPr="00974177">
        <w:rPr>
          <w:rFonts w:asciiTheme="minorHAnsi" w:hAnsiTheme="minorHAnsi" w:cstheme="minorHAnsi"/>
        </w:rPr>
        <w:t>Ustalenie treści informacji, o której mowa w ust. 3 nie wymaga zmiany Umowy.</w:t>
      </w:r>
    </w:p>
    <w:p w14:paraId="2D5DBA30" w14:textId="77777777" w:rsidR="00CB14F5" w:rsidRPr="00974177" w:rsidRDefault="00CB14F5" w:rsidP="00433679">
      <w:pPr>
        <w:spacing w:before="60" w:after="60"/>
        <w:jc w:val="center"/>
        <w:rPr>
          <w:rFonts w:asciiTheme="minorHAnsi" w:hAnsiTheme="minorHAnsi" w:cstheme="minorHAnsi"/>
          <w:b/>
        </w:rPr>
      </w:pPr>
      <w:r w:rsidRPr="00974177">
        <w:rPr>
          <w:rFonts w:asciiTheme="minorHAnsi" w:hAnsiTheme="minorHAnsi" w:cstheme="minorHAnsi"/>
          <w:b/>
        </w:rPr>
        <w:t>§6</w:t>
      </w:r>
    </w:p>
    <w:p w14:paraId="7FBC7F87" w14:textId="77777777" w:rsidR="00CB14F5" w:rsidRPr="00974177" w:rsidRDefault="00CB14F5" w:rsidP="00433679">
      <w:pPr>
        <w:spacing w:before="60" w:after="60"/>
        <w:jc w:val="center"/>
        <w:rPr>
          <w:rFonts w:asciiTheme="minorHAnsi" w:hAnsiTheme="minorHAnsi" w:cstheme="minorHAnsi"/>
        </w:rPr>
      </w:pPr>
      <w:r w:rsidRPr="00974177">
        <w:rPr>
          <w:rFonts w:asciiTheme="minorHAnsi" w:hAnsiTheme="minorHAnsi" w:cstheme="minorHAnsi"/>
          <w:b/>
        </w:rPr>
        <w:t>Realizacja uprawnień Podmiotów Danych</w:t>
      </w:r>
    </w:p>
    <w:p w14:paraId="7D7551CE" w14:textId="77777777" w:rsidR="00CB14F5" w:rsidRPr="00974177" w:rsidRDefault="00CB14F5" w:rsidP="00433679">
      <w:pPr>
        <w:pStyle w:val="Akapitzlist"/>
        <w:numPr>
          <w:ilvl w:val="0"/>
          <w:numId w:val="82"/>
        </w:numPr>
        <w:spacing w:before="60" w:after="60"/>
        <w:jc w:val="both"/>
        <w:rPr>
          <w:rFonts w:asciiTheme="minorHAnsi" w:hAnsiTheme="minorHAnsi" w:cstheme="minorHAnsi"/>
        </w:rPr>
      </w:pPr>
      <w:r w:rsidRPr="00974177">
        <w:rPr>
          <w:rFonts w:asciiTheme="minorHAnsi" w:hAnsiTheme="minorHAnsi" w:cstheme="minorHAnsi"/>
        </w:rPr>
        <w:t>Wykonawca zobowiązuje się do niezwłocznego przekazywania NCBR informacji o odbiorcach danych, którym ujawniają dane osobowe Podmiotów Danych. Strony uwzględniają te informacje w informacji o przetwarzaniu danych osobowych, o której mowa w §5.</w:t>
      </w:r>
    </w:p>
    <w:p w14:paraId="18D03E1B" w14:textId="77777777" w:rsidR="00CB14F5" w:rsidRPr="00974177" w:rsidRDefault="00CB14F5" w:rsidP="00433679">
      <w:pPr>
        <w:pStyle w:val="Akapitzlist"/>
        <w:numPr>
          <w:ilvl w:val="0"/>
          <w:numId w:val="82"/>
        </w:numPr>
        <w:spacing w:before="60" w:after="60"/>
        <w:jc w:val="both"/>
        <w:rPr>
          <w:rFonts w:asciiTheme="minorHAnsi" w:hAnsiTheme="minorHAnsi" w:cstheme="minorHAnsi"/>
        </w:rPr>
      </w:pPr>
      <w:r w:rsidRPr="00974177">
        <w:rPr>
          <w:rFonts w:asciiTheme="minorHAnsi" w:hAnsiTheme="minorHAnsi" w:cstheme="minorHAnsi"/>
        </w:rPr>
        <w:t>Strony zobowiązują się do odpowiadania na żądania Podmiotów Danych dotyczące realizacji ich praw na podstawie art. 15-22 RODO w związku z wykonywaniem Umowy. Odpowiedzi na żądania Podmiotów Danych będą udzielane zgodnie z zasadami i w terminach, o których mowa w art. 12 RODO.</w:t>
      </w:r>
    </w:p>
    <w:p w14:paraId="07EB4570" w14:textId="77777777" w:rsidR="00CB14F5" w:rsidRPr="00974177" w:rsidRDefault="00CB14F5" w:rsidP="00433679">
      <w:pPr>
        <w:pStyle w:val="Akapitzlist"/>
        <w:numPr>
          <w:ilvl w:val="0"/>
          <w:numId w:val="82"/>
        </w:numPr>
        <w:spacing w:before="60" w:after="60"/>
        <w:jc w:val="both"/>
        <w:rPr>
          <w:rFonts w:asciiTheme="minorHAnsi" w:hAnsiTheme="minorHAnsi" w:cstheme="minorHAnsi"/>
        </w:rPr>
      </w:pPr>
      <w:r w:rsidRPr="00974177">
        <w:rPr>
          <w:rFonts w:asciiTheme="minorHAnsi" w:hAnsiTheme="minorHAnsi" w:cstheme="minorHAnsi"/>
        </w:rPr>
        <w:t>W przypadku, gdyby Podmiot Danych zgłosił żądanie związane z realizacją jego praw na podstawie art. 15 - 22 RODO w związku z wykonywaniem Umowy do którejkolwiek ze Stron, Strona ta przed udzieleniem odpowiedzi przekazuje takie żądanie NCBR najpóźniej terminie 3 dni od otrzymania żądania.</w:t>
      </w:r>
    </w:p>
    <w:p w14:paraId="67D392EE" w14:textId="77777777" w:rsidR="00CB14F5" w:rsidRPr="00974177" w:rsidRDefault="00CB14F5" w:rsidP="00433679">
      <w:pPr>
        <w:pStyle w:val="Akapitzlist"/>
        <w:numPr>
          <w:ilvl w:val="0"/>
          <w:numId w:val="82"/>
        </w:numPr>
        <w:spacing w:before="60" w:after="60"/>
        <w:jc w:val="both"/>
        <w:rPr>
          <w:rFonts w:asciiTheme="minorHAnsi" w:hAnsiTheme="minorHAnsi" w:cstheme="minorHAnsi"/>
        </w:rPr>
      </w:pPr>
      <w:r w:rsidRPr="00974177">
        <w:rPr>
          <w:rFonts w:asciiTheme="minorHAnsi" w:hAnsiTheme="minorHAnsi" w:cstheme="minorHAnsi"/>
        </w:rPr>
        <w:t>W przypadku zgłoszenia przez Podmiot Danych żądania usunięcia jego danych osobowych na podstawie art. 17 RODO w związku z ich przetwarzaniem w ramach wykonywania Umowy, przed podjęciem decyzji co do usunięcia danych Podmiotu Danych, Strona która otrzymała ww. żądanie uzgadnia treść odpowiedzi do Podmiotu Danych z NCBR.</w:t>
      </w:r>
    </w:p>
    <w:p w14:paraId="3AB8ABF9" w14:textId="77777777" w:rsidR="00CB14F5" w:rsidRPr="00974177" w:rsidRDefault="00CB14F5" w:rsidP="00433679">
      <w:pPr>
        <w:pStyle w:val="Akapitzlist"/>
        <w:numPr>
          <w:ilvl w:val="0"/>
          <w:numId w:val="82"/>
        </w:numPr>
        <w:spacing w:before="60" w:after="60"/>
        <w:jc w:val="both"/>
        <w:rPr>
          <w:rFonts w:asciiTheme="minorHAnsi" w:hAnsiTheme="minorHAnsi" w:cstheme="minorHAnsi"/>
        </w:rPr>
      </w:pPr>
      <w:r w:rsidRPr="00974177">
        <w:rPr>
          <w:rFonts w:asciiTheme="minorHAnsi" w:hAnsiTheme="minorHAnsi" w:cstheme="minorHAnsi"/>
        </w:rPr>
        <w:t xml:space="preserve">W przypadku zgłoszenia przez Podmiot Danych żądania ograniczenia przetwarzania jego danych osobowych na podstawie art. 18 RODO w związku z ich przetwarzaniem w ramach wykonywania </w:t>
      </w:r>
      <w:r w:rsidRPr="00974177">
        <w:rPr>
          <w:rFonts w:asciiTheme="minorHAnsi" w:hAnsiTheme="minorHAnsi" w:cstheme="minorHAnsi"/>
        </w:rPr>
        <w:lastRenderedPageBreak/>
        <w:t>Umowy, przed podjęciem decyzji co do ograniczenia danych Podmiotu Danych Strona, która otrzymała ww. żądanie uzgadnia treść odpowiedzi do Podmiotu Danych z NCBR.</w:t>
      </w:r>
    </w:p>
    <w:p w14:paraId="59AA3E6E" w14:textId="77777777" w:rsidR="00CB14F5" w:rsidRPr="00974177" w:rsidRDefault="00CB14F5" w:rsidP="00433679">
      <w:pPr>
        <w:pStyle w:val="Akapitzlist"/>
        <w:numPr>
          <w:ilvl w:val="0"/>
          <w:numId w:val="82"/>
        </w:numPr>
        <w:spacing w:before="60" w:after="60"/>
        <w:jc w:val="both"/>
        <w:rPr>
          <w:rFonts w:asciiTheme="minorHAnsi" w:hAnsiTheme="minorHAnsi" w:cstheme="minorHAnsi"/>
        </w:rPr>
      </w:pPr>
      <w:r w:rsidRPr="00974177">
        <w:rPr>
          <w:rFonts w:asciiTheme="minorHAnsi" w:hAnsiTheme="minorHAnsi" w:cstheme="minorHAnsi"/>
        </w:rPr>
        <w:t>W przypadku zgłoszenia przez Podmiot Danych sprzeciwu wobec przetwarzania jego danych osobowych na podstawie art. 21 RODO w związku z ich przetwarzaniem w ramach wykonywania Umowy, Wykonawca przed podjęciem decyzji co do uwzględnienia sprzeciwu uzgadnia treść odpowiedzi do Podmiotu Danych z NCBR.</w:t>
      </w:r>
    </w:p>
    <w:p w14:paraId="7329ED08" w14:textId="77777777" w:rsidR="00CB14F5" w:rsidRPr="00974177" w:rsidRDefault="00CB14F5" w:rsidP="00433679">
      <w:pPr>
        <w:pStyle w:val="Akapitzlist"/>
        <w:numPr>
          <w:ilvl w:val="0"/>
          <w:numId w:val="82"/>
        </w:numPr>
        <w:spacing w:before="60" w:after="60"/>
        <w:jc w:val="both"/>
        <w:rPr>
          <w:rFonts w:asciiTheme="minorHAnsi" w:hAnsiTheme="minorHAnsi" w:cstheme="minorHAnsi"/>
        </w:rPr>
      </w:pPr>
      <w:r w:rsidRPr="00974177">
        <w:rPr>
          <w:rFonts w:asciiTheme="minorHAnsi" w:hAnsiTheme="minorHAnsi" w:cstheme="minorHAnsi"/>
        </w:rPr>
        <w:t>W przypadku zgłoszenia przez Podmiot Danych żądania związanego ze zautomatyzowanym podejmowaniem decyzji, w tym żądania uzyskania interwencji ludzkiej, na podstawie art. 22 RODO w związku z ich przetwarzaniem w ramach wykonywania Umowy, przed podjęciem decyzji co do usunięcia danych Podmiotu Danych Strona, która otrzymała ww. żądanie uzgadnia treść odpowiedzi do Podmiotu Danych z NCBR.</w:t>
      </w:r>
    </w:p>
    <w:p w14:paraId="2A773B67" w14:textId="77777777" w:rsidR="00CB14F5" w:rsidRPr="00974177" w:rsidRDefault="00CB14F5" w:rsidP="00433679">
      <w:pPr>
        <w:pStyle w:val="Akapitzlist"/>
        <w:numPr>
          <w:ilvl w:val="0"/>
          <w:numId w:val="82"/>
        </w:numPr>
        <w:spacing w:before="60" w:after="60"/>
        <w:jc w:val="both"/>
        <w:rPr>
          <w:rFonts w:asciiTheme="minorHAnsi" w:hAnsiTheme="minorHAnsi" w:cstheme="minorHAnsi"/>
        </w:rPr>
      </w:pPr>
      <w:r w:rsidRPr="00974177">
        <w:rPr>
          <w:rFonts w:asciiTheme="minorHAnsi" w:hAnsiTheme="minorHAnsi" w:cstheme="minorHAnsi"/>
        </w:rPr>
        <w:t>Jeżeli żądanie Podmiotu Danych na podstawie art. 17, art. 18, art. 21 lub art. 22 RODO odnosi się do przetwarzania jego danych wyłącznie przez jedną ze Stron bez związku z przetwarzaniem danych w ramach wykonywania Umowy, Strona, do której odnosi się żądanie, samodzielnie podejmuje decyzję w zakresie tego żądania oraz odpowiedzi dla Podmiotu Danych.</w:t>
      </w:r>
    </w:p>
    <w:p w14:paraId="3B2E9CAF" w14:textId="77777777" w:rsidR="00CB14F5" w:rsidRPr="00974177" w:rsidRDefault="00CB14F5" w:rsidP="00433679">
      <w:pPr>
        <w:spacing w:before="60" w:after="60"/>
        <w:jc w:val="center"/>
        <w:rPr>
          <w:rFonts w:asciiTheme="minorHAnsi" w:hAnsiTheme="minorHAnsi" w:cstheme="minorHAnsi"/>
          <w:b/>
        </w:rPr>
      </w:pPr>
      <w:r w:rsidRPr="00974177">
        <w:rPr>
          <w:rFonts w:asciiTheme="minorHAnsi" w:hAnsiTheme="minorHAnsi" w:cstheme="minorHAnsi"/>
          <w:b/>
        </w:rPr>
        <w:t>§7</w:t>
      </w:r>
    </w:p>
    <w:p w14:paraId="063DBD3F" w14:textId="77777777" w:rsidR="00CB14F5" w:rsidRPr="00974177" w:rsidRDefault="00CB14F5" w:rsidP="00433679">
      <w:pPr>
        <w:spacing w:before="60" w:after="60"/>
        <w:jc w:val="center"/>
        <w:rPr>
          <w:rFonts w:asciiTheme="minorHAnsi" w:hAnsiTheme="minorHAnsi" w:cstheme="minorHAnsi"/>
          <w:b/>
        </w:rPr>
      </w:pPr>
      <w:r w:rsidRPr="00974177">
        <w:rPr>
          <w:rFonts w:asciiTheme="minorHAnsi" w:hAnsiTheme="minorHAnsi" w:cstheme="minorHAnsi"/>
          <w:b/>
        </w:rPr>
        <w:t>Obowiązki związane z zabezpieczaniem danych osobowych przetwarzanych w ramach wykonywania Umowy</w:t>
      </w:r>
    </w:p>
    <w:p w14:paraId="0991BAEF" w14:textId="77777777" w:rsidR="00CB14F5" w:rsidRPr="00974177" w:rsidRDefault="00CB14F5" w:rsidP="00433679">
      <w:pPr>
        <w:pStyle w:val="Akapitzlist"/>
        <w:numPr>
          <w:ilvl w:val="0"/>
          <w:numId w:val="83"/>
        </w:numPr>
        <w:spacing w:before="60" w:after="60"/>
        <w:jc w:val="both"/>
        <w:rPr>
          <w:rFonts w:asciiTheme="minorHAnsi" w:hAnsiTheme="minorHAnsi" w:cstheme="minorHAnsi"/>
        </w:rPr>
      </w:pPr>
      <w:r w:rsidRPr="00974177">
        <w:rPr>
          <w:rFonts w:asciiTheme="minorHAnsi" w:hAnsiTheme="minorHAnsi" w:cstheme="minorHAnsi"/>
        </w:rPr>
        <w:t>Strony zobowiązują się do stosowania środków technicznych i organizacyjnych, aby zapewnić odpowiedni stopień bezpieczeństwa danych osobowych Podmiotów Danych w ramach wykonywania Umowy, zgodnie z art. 32 RODO.</w:t>
      </w:r>
    </w:p>
    <w:p w14:paraId="36BD1A46" w14:textId="77777777" w:rsidR="00CB14F5" w:rsidRPr="00974177" w:rsidRDefault="00CB14F5" w:rsidP="00433679">
      <w:pPr>
        <w:pStyle w:val="Akapitzlist"/>
        <w:numPr>
          <w:ilvl w:val="0"/>
          <w:numId w:val="83"/>
        </w:numPr>
        <w:spacing w:before="60" w:after="60"/>
        <w:jc w:val="both"/>
        <w:rPr>
          <w:rFonts w:asciiTheme="minorHAnsi" w:hAnsiTheme="minorHAnsi" w:cstheme="minorHAnsi"/>
        </w:rPr>
      </w:pPr>
      <w:r w:rsidRPr="00974177">
        <w:rPr>
          <w:rFonts w:asciiTheme="minorHAnsi" w:hAnsiTheme="minorHAnsi" w:cstheme="minorHAnsi"/>
        </w:rPr>
        <w:t>W przypadku kopiowania danych Podmiotów Danych do innych systemów lub na inne nośniki używane przez Strony, każda Strona zobowiązuje się do wdrożenia w odniesieniu do swoich systemów i nośników odpowiednich środków technicznych i organizacyjnych zgodnie z art. 32 RODO, oraz do stosowania zasad uwzględniania ochrony danych w fazie projektowania oraz domyślnej ochrony danych, o których mowa w art. 25 RODO.</w:t>
      </w:r>
    </w:p>
    <w:p w14:paraId="0FA5B2CB" w14:textId="77777777" w:rsidR="00CB14F5" w:rsidRPr="00974177" w:rsidRDefault="00CB14F5" w:rsidP="00433679">
      <w:pPr>
        <w:spacing w:before="60" w:after="60"/>
        <w:jc w:val="center"/>
        <w:rPr>
          <w:rFonts w:asciiTheme="minorHAnsi" w:hAnsiTheme="minorHAnsi" w:cstheme="minorHAnsi"/>
          <w:b/>
        </w:rPr>
      </w:pPr>
      <w:r w:rsidRPr="00974177">
        <w:rPr>
          <w:rFonts w:asciiTheme="minorHAnsi" w:hAnsiTheme="minorHAnsi" w:cstheme="minorHAnsi"/>
          <w:b/>
        </w:rPr>
        <w:t>§8</w:t>
      </w:r>
    </w:p>
    <w:p w14:paraId="62C8D489" w14:textId="77777777" w:rsidR="00CB14F5" w:rsidRPr="00974177" w:rsidRDefault="00CB14F5" w:rsidP="00433679">
      <w:pPr>
        <w:spacing w:before="60" w:after="60"/>
        <w:jc w:val="center"/>
        <w:rPr>
          <w:rFonts w:asciiTheme="minorHAnsi" w:hAnsiTheme="minorHAnsi" w:cstheme="minorHAnsi"/>
          <w:b/>
        </w:rPr>
      </w:pPr>
      <w:r w:rsidRPr="00974177">
        <w:rPr>
          <w:rFonts w:asciiTheme="minorHAnsi" w:hAnsiTheme="minorHAnsi" w:cstheme="minorHAnsi"/>
          <w:b/>
        </w:rPr>
        <w:t>Obowiązki związane z powierzaniem przetwarzania danych osobowych w związku z wykonywaniem Umowy</w:t>
      </w:r>
    </w:p>
    <w:p w14:paraId="4D8E6DDA" w14:textId="0FDA9635" w:rsidR="00CB14F5" w:rsidRPr="00974177" w:rsidRDefault="00CB14F5" w:rsidP="00433679">
      <w:pPr>
        <w:pStyle w:val="Akapitzlist"/>
        <w:numPr>
          <w:ilvl w:val="0"/>
          <w:numId w:val="84"/>
        </w:numPr>
        <w:spacing w:before="60" w:after="60"/>
        <w:jc w:val="both"/>
        <w:rPr>
          <w:rFonts w:asciiTheme="minorHAnsi" w:hAnsiTheme="minorHAnsi" w:cstheme="minorHAnsi"/>
        </w:rPr>
      </w:pPr>
      <w:r w:rsidRPr="00974177">
        <w:rPr>
          <w:rFonts w:asciiTheme="minorHAnsi" w:hAnsiTheme="minorHAnsi" w:cstheme="minorHAnsi"/>
        </w:rPr>
        <w:t>Każda ze Stron może powierzyć przetwarzanie danych osobowych Podmiotów Danych w ramach wykonywania</w:t>
      </w:r>
      <w:r w:rsidR="009D405D" w:rsidRPr="00974177">
        <w:rPr>
          <w:rFonts w:asciiTheme="minorHAnsi" w:hAnsiTheme="minorHAnsi" w:cstheme="minorHAnsi"/>
        </w:rPr>
        <w:t xml:space="preserve"> </w:t>
      </w:r>
      <w:r w:rsidRPr="00974177">
        <w:rPr>
          <w:rFonts w:asciiTheme="minorHAnsi" w:hAnsiTheme="minorHAnsi" w:cstheme="minorHAnsi"/>
        </w:rPr>
        <w:t>Umowy podmiotowi przetwarzającemu.</w:t>
      </w:r>
    </w:p>
    <w:p w14:paraId="6C19151E" w14:textId="77777777" w:rsidR="00CB14F5" w:rsidRPr="00974177" w:rsidRDefault="00CB14F5" w:rsidP="00433679">
      <w:pPr>
        <w:pStyle w:val="Akapitzlist"/>
        <w:numPr>
          <w:ilvl w:val="0"/>
          <w:numId w:val="84"/>
        </w:numPr>
        <w:spacing w:before="60" w:after="60"/>
        <w:jc w:val="both"/>
        <w:rPr>
          <w:rFonts w:asciiTheme="minorHAnsi" w:hAnsiTheme="minorHAnsi" w:cstheme="minorHAnsi"/>
        </w:rPr>
      </w:pPr>
      <w:r w:rsidRPr="00974177">
        <w:rPr>
          <w:rFonts w:asciiTheme="minorHAnsi" w:hAnsiTheme="minorHAnsi" w:cstheme="minorHAnsi"/>
        </w:rPr>
        <w:t>Przed powierzeniem przetwarzania danych osobowych, o którym mowa w ust. 1 Strona zamierzająca powierzyć przetwarzanie jest zobowiązana poinformować NCBR o zamiarze powierzenia przetwarzania.</w:t>
      </w:r>
    </w:p>
    <w:p w14:paraId="194C0055" w14:textId="77777777" w:rsidR="00CB14F5" w:rsidRPr="00974177" w:rsidRDefault="00CB14F5" w:rsidP="00433679">
      <w:pPr>
        <w:pStyle w:val="Akapitzlist"/>
        <w:numPr>
          <w:ilvl w:val="0"/>
          <w:numId w:val="84"/>
        </w:numPr>
        <w:spacing w:before="60" w:after="60"/>
        <w:jc w:val="both"/>
        <w:rPr>
          <w:rFonts w:asciiTheme="minorHAnsi" w:hAnsiTheme="minorHAnsi" w:cstheme="minorHAnsi"/>
        </w:rPr>
      </w:pPr>
      <w:r w:rsidRPr="00974177">
        <w:rPr>
          <w:rFonts w:asciiTheme="minorHAnsi" w:hAnsiTheme="minorHAnsi" w:cstheme="minorHAnsi"/>
        </w:rPr>
        <w:t>Strona zamierzająca powierzyć przetwarzanie danych przekazuje NCBR informacje na temat podmiotu przetwarzającego, któremu zamierza powierzyć przetwarzanie (nazwa oraz dane kontaktowe), a także informacje o charakterze i czasie trwania powierzenia, oraz o kategoriach danych osobowych, których przetwarzanie miałoby być powierzone.</w:t>
      </w:r>
    </w:p>
    <w:p w14:paraId="13B58E07" w14:textId="77777777" w:rsidR="00CB14F5" w:rsidRPr="00974177" w:rsidRDefault="00CB14F5" w:rsidP="00433679">
      <w:pPr>
        <w:pStyle w:val="Akapitzlist"/>
        <w:numPr>
          <w:ilvl w:val="0"/>
          <w:numId w:val="84"/>
        </w:numPr>
        <w:spacing w:before="60" w:after="60"/>
        <w:jc w:val="both"/>
        <w:rPr>
          <w:rFonts w:asciiTheme="minorHAnsi" w:hAnsiTheme="minorHAnsi" w:cstheme="minorHAnsi"/>
        </w:rPr>
      </w:pPr>
      <w:r w:rsidRPr="00974177">
        <w:rPr>
          <w:rFonts w:asciiTheme="minorHAnsi" w:hAnsiTheme="minorHAnsi" w:cstheme="minorHAnsi"/>
        </w:rPr>
        <w:t>Jeśli NCBR nie wyrazi sprzeciwu wobec zamiaru powierzenia przetwarzania wskazanemu podmiotowi przetwarzającemu we wskazanym zakresie w ciągu 7 dni od otrzymania powyższych informacji, Strona zamierzająca powierzyć przetwarzanie może powierzyć przetwarzanie danych osobowych.</w:t>
      </w:r>
    </w:p>
    <w:p w14:paraId="37167185" w14:textId="77777777" w:rsidR="00CB14F5" w:rsidRPr="00974177" w:rsidRDefault="00CB14F5" w:rsidP="00433679">
      <w:pPr>
        <w:pStyle w:val="Akapitzlist"/>
        <w:numPr>
          <w:ilvl w:val="0"/>
          <w:numId w:val="84"/>
        </w:numPr>
        <w:spacing w:before="60" w:after="60"/>
        <w:jc w:val="both"/>
        <w:rPr>
          <w:rFonts w:asciiTheme="minorHAnsi" w:hAnsiTheme="minorHAnsi" w:cstheme="minorHAnsi"/>
        </w:rPr>
      </w:pPr>
      <w:r w:rsidRPr="00974177">
        <w:rPr>
          <w:rFonts w:asciiTheme="minorHAnsi" w:hAnsiTheme="minorHAnsi" w:cstheme="minorHAnsi"/>
        </w:rPr>
        <w:t>W umowie powierzenia przetwarzania danych osobowych zawartej zgodnie z ust. 3 muszą być przewidziane postanowienia, które umożliwią NCBR wykonywanie w niezbędnym zakresie uprawnień przewidzianych w art. 28 ust. 3 RODO.</w:t>
      </w:r>
    </w:p>
    <w:p w14:paraId="730DC006" w14:textId="77777777" w:rsidR="00CB14F5" w:rsidRPr="00974177" w:rsidRDefault="00CB14F5" w:rsidP="00433679">
      <w:pPr>
        <w:spacing w:before="60" w:after="60"/>
        <w:jc w:val="center"/>
        <w:rPr>
          <w:rFonts w:asciiTheme="minorHAnsi" w:hAnsiTheme="minorHAnsi" w:cstheme="minorHAnsi"/>
          <w:b/>
        </w:rPr>
      </w:pPr>
      <w:r w:rsidRPr="00974177">
        <w:rPr>
          <w:rFonts w:asciiTheme="minorHAnsi" w:hAnsiTheme="minorHAnsi" w:cstheme="minorHAnsi"/>
          <w:b/>
        </w:rPr>
        <w:t>§9</w:t>
      </w:r>
    </w:p>
    <w:p w14:paraId="718C95AC" w14:textId="77777777" w:rsidR="00CB14F5" w:rsidRPr="00974177" w:rsidRDefault="00CB14F5" w:rsidP="00433679">
      <w:pPr>
        <w:spacing w:before="60" w:after="60"/>
        <w:jc w:val="center"/>
        <w:rPr>
          <w:rFonts w:asciiTheme="minorHAnsi" w:hAnsiTheme="minorHAnsi" w:cstheme="minorHAnsi"/>
        </w:rPr>
      </w:pPr>
      <w:r w:rsidRPr="00974177">
        <w:rPr>
          <w:rFonts w:asciiTheme="minorHAnsi" w:hAnsiTheme="minorHAnsi" w:cstheme="minorHAnsi"/>
          <w:b/>
        </w:rPr>
        <w:lastRenderedPageBreak/>
        <w:t>Obowiązki związane z przekazywaniem danych osobowych do państwa trzeciego</w:t>
      </w:r>
    </w:p>
    <w:p w14:paraId="3956CC1D" w14:textId="77777777" w:rsidR="00CB14F5" w:rsidRPr="00974177" w:rsidRDefault="00CB14F5" w:rsidP="00433679">
      <w:pPr>
        <w:pStyle w:val="Akapitzlist"/>
        <w:numPr>
          <w:ilvl w:val="0"/>
          <w:numId w:val="85"/>
        </w:numPr>
        <w:spacing w:before="60" w:after="60"/>
        <w:jc w:val="both"/>
        <w:rPr>
          <w:rFonts w:asciiTheme="minorHAnsi" w:hAnsiTheme="minorHAnsi" w:cstheme="minorHAnsi"/>
        </w:rPr>
      </w:pPr>
      <w:r w:rsidRPr="00974177">
        <w:rPr>
          <w:rFonts w:asciiTheme="minorHAnsi" w:hAnsiTheme="minorHAnsi" w:cstheme="minorHAnsi"/>
        </w:rPr>
        <w:t>Każda ze Stron może przekazywać dane osobowe w ramach Wspólnych Czynności Przetwarzania do państwa trzeciego.</w:t>
      </w:r>
    </w:p>
    <w:p w14:paraId="51E14C47" w14:textId="77777777" w:rsidR="00CB14F5" w:rsidRPr="00974177" w:rsidRDefault="00CB14F5" w:rsidP="00433679">
      <w:pPr>
        <w:pStyle w:val="Akapitzlist"/>
        <w:numPr>
          <w:ilvl w:val="0"/>
          <w:numId w:val="85"/>
        </w:numPr>
        <w:spacing w:before="60" w:after="60"/>
        <w:jc w:val="both"/>
        <w:rPr>
          <w:rFonts w:asciiTheme="minorHAnsi" w:hAnsiTheme="minorHAnsi" w:cstheme="minorHAnsi"/>
        </w:rPr>
      </w:pPr>
      <w:r w:rsidRPr="00974177">
        <w:rPr>
          <w:rFonts w:asciiTheme="minorHAnsi" w:hAnsiTheme="minorHAnsi" w:cstheme="minorHAnsi"/>
        </w:rPr>
        <w:t>Przed przekazaniem danych osobowych do państwa trzeciego, o którym mowa w ust.1 Strona zamierzająca przekazać dane osobowe do państwa trzeciego jest zobowiązana poinformować NCBR o zamiarze przekazania danych osobowych do państwa trzeciego. Strona zamierzająca przekazać dane do państwa trzeciego przekazuje NCBR informacje na temat:</w:t>
      </w:r>
    </w:p>
    <w:p w14:paraId="4B380E2B" w14:textId="77777777" w:rsidR="00CB14F5" w:rsidRPr="00974177" w:rsidRDefault="00CB14F5" w:rsidP="00433679">
      <w:pPr>
        <w:pStyle w:val="Akapitzlist"/>
        <w:numPr>
          <w:ilvl w:val="0"/>
          <w:numId w:val="86"/>
        </w:numPr>
        <w:spacing w:before="60" w:after="60"/>
        <w:jc w:val="both"/>
        <w:rPr>
          <w:rFonts w:asciiTheme="minorHAnsi" w:hAnsiTheme="minorHAnsi" w:cstheme="minorHAnsi"/>
        </w:rPr>
      </w:pPr>
      <w:r w:rsidRPr="00974177">
        <w:rPr>
          <w:rFonts w:asciiTheme="minorHAnsi" w:hAnsiTheme="minorHAnsi" w:cstheme="minorHAnsi"/>
        </w:rPr>
        <w:t>państwa trzeciego, do którego ma nastąpić przekazania,</w:t>
      </w:r>
    </w:p>
    <w:p w14:paraId="40846150" w14:textId="77777777" w:rsidR="00CB14F5" w:rsidRPr="00974177" w:rsidRDefault="00CB14F5" w:rsidP="00433679">
      <w:pPr>
        <w:pStyle w:val="Akapitzlist"/>
        <w:numPr>
          <w:ilvl w:val="0"/>
          <w:numId w:val="86"/>
        </w:numPr>
        <w:spacing w:before="60" w:after="60"/>
        <w:jc w:val="both"/>
        <w:rPr>
          <w:rFonts w:asciiTheme="minorHAnsi" w:hAnsiTheme="minorHAnsi" w:cstheme="minorHAnsi"/>
        </w:rPr>
      </w:pPr>
      <w:r w:rsidRPr="00974177">
        <w:rPr>
          <w:rFonts w:asciiTheme="minorHAnsi" w:hAnsiTheme="minorHAnsi" w:cstheme="minorHAnsi"/>
        </w:rPr>
        <w:t>podstawy prawnej przekazywania danych do państwa trzeciego zgodnej z art. 44- 49 RODO,</w:t>
      </w:r>
    </w:p>
    <w:p w14:paraId="3195FDCD" w14:textId="77777777" w:rsidR="00CB14F5" w:rsidRPr="00974177" w:rsidRDefault="00CB14F5" w:rsidP="00433679">
      <w:pPr>
        <w:pStyle w:val="Akapitzlist"/>
        <w:numPr>
          <w:ilvl w:val="0"/>
          <w:numId w:val="86"/>
        </w:numPr>
        <w:spacing w:before="60" w:after="60"/>
        <w:jc w:val="both"/>
        <w:rPr>
          <w:rFonts w:asciiTheme="minorHAnsi" w:hAnsiTheme="minorHAnsi" w:cstheme="minorHAnsi"/>
        </w:rPr>
      </w:pPr>
      <w:r w:rsidRPr="00974177">
        <w:rPr>
          <w:rFonts w:asciiTheme="minorHAnsi" w:hAnsiTheme="minorHAnsi" w:cstheme="minorHAnsi"/>
        </w:rPr>
        <w:t>odbiorcy danych w państwie trzecim (firma i dane kontaktowe odbiorcy),</w:t>
      </w:r>
    </w:p>
    <w:p w14:paraId="62365CBD" w14:textId="77777777" w:rsidR="00CB14F5" w:rsidRPr="00974177" w:rsidRDefault="00CB14F5" w:rsidP="00433679">
      <w:pPr>
        <w:pStyle w:val="Akapitzlist"/>
        <w:numPr>
          <w:ilvl w:val="0"/>
          <w:numId w:val="86"/>
        </w:numPr>
        <w:spacing w:before="60" w:after="60"/>
        <w:jc w:val="both"/>
        <w:rPr>
          <w:rFonts w:asciiTheme="minorHAnsi" w:hAnsiTheme="minorHAnsi" w:cstheme="minorHAnsi"/>
        </w:rPr>
      </w:pPr>
      <w:r w:rsidRPr="00974177">
        <w:rPr>
          <w:rFonts w:asciiTheme="minorHAnsi" w:hAnsiTheme="minorHAnsi" w:cstheme="minorHAnsi"/>
        </w:rPr>
        <w:t>charakteru przekazania danych,</w:t>
      </w:r>
    </w:p>
    <w:p w14:paraId="5A90B27F" w14:textId="77777777" w:rsidR="00CB14F5" w:rsidRPr="00974177" w:rsidRDefault="00CB14F5" w:rsidP="00433679">
      <w:pPr>
        <w:pStyle w:val="Akapitzlist"/>
        <w:numPr>
          <w:ilvl w:val="0"/>
          <w:numId w:val="86"/>
        </w:numPr>
        <w:spacing w:before="60" w:after="60"/>
        <w:jc w:val="both"/>
        <w:rPr>
          <w:rFonts w:asciiTheme="minorHAnsi" w:hAnsiTheme="minorHAnsi" w:cstheme="minorHAnsi"/>
        </w:rPr>
      </w:pPr>
      <w:r w:rsidRPr="00974177">
        <w:rPr>
          <w:rFonts w:asciiTheme="minorHAnsi" w:hAnsiTheme="minorHAnsi" w:cstheme="minorHAnsi"/>
        </w:rPr>
        <w:t>kategoriach danych osobowych, których przekazanie miałoby dotyczyć.</w:t>
      </w:r>
    </w:p>
    <w:p w14:paraId="7C1CAB4B" w14:textId="77777777" w:rsidR="00CB14F5" w:rsidRPr="00974177" w:rsidRDefault="00CB14F5" w:rsidP="00433679">
      <w:pPr>
        <w:pStyle w:val="Akapitzlist"/>
        <w:numPr>
          <w:ilvl w:val="0"/>
          <w:numId w:val="85"/>
        </w:numPr>
        <w:spacing w:before="60" w:after="60"/>
        <w:jc w:val="both"/>
        <w:rPr>
          <w:rFonts w:asciiTheme="minorHAnsi" w:hAnsiTheme="minorHAnsi" w:cstheme="minorHAnsi"/>
        </w:rPr>
      </w:pPr>
      <w:r w:rsidRPr="00974177">
        <w:rPr>
          <w:rFonts w:asciiTheme="minorHAnsi" w:hAnsiTheme="minorHAnsi" w:cstheme="minorHAnsi"/>
        </w:rPr>
        <w:t>Jeśli NCBR nie wyrazi sprzeciwu wobec zamiaru przekazania danych do państwa trzeciego w ciągu 7 dni od otrzymania powyższych informacji, Strona zamierzająca przekazać dane osobowe do państwa trzeciego może przekazać dane do państwa trzeciego.</w:t>
      </w:r>
    </w:p>
    <w:p w14:paraId="72E4516E" w14:textId="77777777" w:rsidR="00CB14F5" w:rsidRPr="00974177" w:rsidRDefault="00CB14F5" w:rsidP="00433679">
      <w:pPr>
        <w:spacing w:before="60" w:after="60"/>
        <w:jc w:val="center"/>
        <w:rPr>
          <w:rFonts w:asciiTheme="minorHAnsi" w:hAnsiTheme="minorHAnsi" w:cstheme="minorHAnsi"/>
          <w:b/>
        </w:rPr>
      </w:pPr>
      <w:r w:rsidRPr="00974177">
        <w:rPr>
          <w:rFonts w:asciiTheme="minorHAnsi" w:hAnsiTheme="minorHAnsi" w:cstheme="minorHAnsi"/>
          <w:b/>
        </w:rPr>
        <w:t>§10</w:t>
      </w:r>
    </w:p>
    <w:p w14:paraId="3C14EC76" w14:textId="77777777" w:rsidR="00CB14F5" w:rsidRPr="00974177" w:rsidRDefault="00CB14F5" w:rsidP="00433679">
      <w:pPr>
        <w:spacing w:before="60" w:after="60"/>
        <w:jc w:val="center"/>
        <w:rPr>
          <w:rFonts w:asciiTheme="minorHAnsi" w:hAnsiTheme="minorHAnsi" w:cstheme="minorHAnsi"/>
          <w:b/>
        </w:rPr>
      </w:pPr>
      <w:r w:rsidRPr="00974177">
        <w:rPr>
          <w:rFonts w:asciiTheme="minorHAnsi" w:hAnsiTheme="minorHAnsi" w:cstheme="minorHAnsi"/>
          <w:b/>
        </w:rPr>
        <w:t>Prowadzenie rejestru czynności przetwarzania</w:t>
      </w:r>
    </w:p>
    <w:p w14:paraId="09C03C51" w14:textId="77777777" w:rsidR="00CB14F5" w:rsidRPr="00974177" w:rsidRDefault="00CB14F5" w:rsidP="00433679">
      <w:pPr>
        <w:spacing w:before="60" w:after="60"/>
        <w:jc w:val="both"/>
        <w:rPr>
          <w:rFonts w:asciiTheme="minorHAnsi" w:hAnsiTheme="minorHAnsi" w:cstheme="minorHAnsi"/>
        </w:rPr>
      </w:pPr>
      <w:r w:rsidRPr="00974177">
        <w:rPr>
          <w:rFonts w:asciiTheme="minorHAnsi" w:hAnsiTheme="minorHAnsi" w:cstheme="minorHAnsi"/>
        </w:rPr>
        <w:t>Każda ze Stron zobowiązuje się do uwzględnienia czynności przetwarzania danych osobowych w związku z wykonywaniem Umowy w prowadzonym przez siebie na podstawie art. 30 ust. 1 RODO rejestrze czynności przetwarzania danych osobowych.</w:t>
      </w:r>
    </w:p>
    <w:p w14:paraId="2ED6B3E9" w14:textId="77777777" w:rsidR="00CB14F5" w:rsidRPr="00974177" w:rsidRDefault="00CB14F5" w:rsidP="00433679">
      <w:pPr>
        <w:spacing w:before="60" w:after="60"/>
        <w:jc w:val="center"/>
        <w:rPr>
          <w:rFonts w:asciiTheme="minorHAnsi" w:hAnsiTheme="minorHAnsi" w:cstheme="minorHAnsi"/>
          <w:b/>
        </w:rPr>
      </w:pPr>
      <w:r w:rsidRPr="00974177">
        <w:rPr>
          <w:rFonts w:asciiTheme="minorHAnsi" w:hAnsiTheme="minorHAnsi" w:cstheme="minorHAnsi"/>
          <w:b/>
        </w:rPr>
        <w:t>§11</w:t>
      </w:r>
    </w:p>
    <w:p w14:paraId="7DC0CC3B" w14:textId="77777777" w:rsidR="00CB14F5" w:rsidRPr="00974177" w:rsidRDefault="00CB14F5" w:rsidP="00433679">
      <w:pPr>
        <w:spacing w:before="60" w:after="60"/>
        <w:jc w:val="center"/>
        <w:rPr>
          <w:rFonts w:asciiTheme="minorHAnsi" w:hAnsiTheme="minorHAnsi" w:cstheme="minorHAnsi"/>
          <w:b/>
        </w:rPr>
      </w:pPr>
      <w:r w:rsidRPr="00974177">
        <w:rPr>
          <w:rFonts w:asciiTheme="minorHAnsi" w:hAnsiTheme="minorHAnsi" w:cstheme="minorHAnsi"/>
          <w:b/>
        </w:rPr>
        <w:t>Obowiązki związane z naruszeniem ochrony danych osobowych</w:t>
      </w:r>
    </w:p>
    <w:p w14:paraId="6867E46C" w14:textId="77777777" w:rsidR="00CB14F5" w:rsidRPr="00974177" w:rsidRDefault="00CB14F5" w:rsidP="00433679">
      <w:pPr>
        <w:pStyle w:val="Akapitzlist"/>
        <w:numPr>
          <w:ilvl w:val="0"/>
          <w:numId w:val="87"/>
        </w:numPr>
        <w:spacing w:before="60" w:after="60"/>
        <w:jc w:val="both"/>
        <w:rPr>
          <w:rFonts w:asciiTheme="minorHAnsi" w:hAnsiTheme="minorHAnsi" w:cstheme="minorHAnsi"/>
        </w:rPr>
      </w:pPr>
      <w:r w:rsidRPr="00974177">
        <w:rPr>
          <w:rFonts w:asciiTheme="minorHAnsi" w:hAnsiTheme="minorHAnsi" w:cstheme="minorHAnsi"/>
        </w:rPr>
        <w:t>Strony zawiadamiają siebie o potencjalnym naruszeniu ochrony danych osobowych Podmiotów Danych, do którego mogło dojść w związku z wykonywaniem Umowy lub które mogło mieć konsekwencje dla wykonywania Umowy. Zawiadomienie przekazywane jest do osób do kontaktu w sprawach związanych z wykonywaniem Umowy nie później niż w ciągu 12 godzin od powzięcia wiadomości o potencjalnym naruszeniu.</w:t>
      </w:r>
    </w:p>
    <w:p w14:paraId="74B30023" w14:textId="77777777" w:rsidR="00CB14F5" w:rsidRPr="00974177" w:rsidRDefault="00CB14F5" w:rsidP="00433679">
      <w:pPr>
        <w:pStyle w:val="Akapitzlist"/>
        <w:numPr>
          <w:ilvl w:val="0"/>
          <w:numId w:val="87"/>
        </w:numPr>
        <w:spacing w:before="60" w:after="60"/>
        <w:jc w:val="both"/>
        <w:rPr>
          <w:rFonts w:asciiTheme="minorHAnsi" w:hAnsiTheme="minorHAnsi" w:cstheme="minorHAnsi"/>
        </w:rPr>
      </w:pPr>
      <w:r w:rsidRPr="00974177">
        <w:rPr>
          <w:rFonts w:asciiTheme="minorHAnsi" w:hAnsiTheme="minorHAnsi" w:cstheme="minorHAnsi"/>
        </w:rPr>
        <w:t>Po otrzymaniu informacji o potencjalnym naruszeniu danych Podmiotów Danych, NCBR koordynuje działania Stron w zakresie ustalenia środków w celu zaradzenia naruszeniu ochrony danych osobowych i przyjęcia tych środków, a także ustalenia kategorii i przybliżonej liczby Podmiotów Danych oraz kategorii i przybliżonej liczbę wpisów danych osobowych, których dotyczy naruszenie. Powyższe ustalenia obejmują również to:</w:t>
      </w:r>
    </w:p>
    <w:p w14:paraId="1219370E" w14:textId="77777777" w:rsidR="00CB14F5" w:rsidRPr="00974177" w:rsidRDefault="00CB14F5" w:rsidP="00433679">
      <w:pPr>
        <w:pStyle w:val="Akapitzlist"/>
        <w:numPr>
          <w:ilvl w:val="0"/>
          <w:numId w:val="88"/>
        </w:numPr>
        <w:spacing w:before="60" w:after="60"/>
        <w:jc w:val="both"/>
        <w:rPr>
          <w:rFonts w:asciiTheme="minorHAnsi" w:hAnsiTheme="minorHAnsi" w:cstheme="minorHAnsi"/>
        </w:rPr>
      </w:pPr>
      <w:r w:rsidRPr="00974177">
        <w:rPr>
          <w:rFonts w:asciiTheme="minorHAnsi" w:hAnsiTheme="minorHAnsi" w:cstheme="minorHAnsi"/>
        </w:rPr>
        <w:t>czy jest prawdopodobne, aby naruszenie to skutkowało ryzykiem naruszenia praw lub wolności osób fizycznych, o czym mowa w art. 33 ust. 1 RODO;</w:t>
      </w:r>
    </w:p>
    <w:p w14:paraId="6C61BCC5" w14:textId="77777777" w:rsidR="00CB14F5" w:rsidRPr="00974177" w:rsidRDefault="00CB14F5" w:rsidP="00433679">
      <w:pPr>
        <w:pStyle w:val="Akapitzlist"/>
        <w:numPr>
          <w:ilvl w:val="0"/>
          <w:numId w:val="88"/>
        </w:numPr>
        <w:spacing w:before="60" w:after="60"/>
        <w:jc w:val="both"/>
        <w:rPr>
          <w:rFonts w:asciiTheme="minorHAnsi" w:hAnsiTheme="minorHAnsi" w:cstheme="minorHAnsi"/>
        </w:rPr>
      </w:pPr>
      <w:r w:rsidRPr="00974177">
        <w:rPr>
          <w:rFonts w:asciiTheme="minorHAnsi" w:hAnsiTheme="minorHAnsi" w:cstheme="minorHAnsi"/>
        </w:rPr>
        <w:t>czy naruszenie ochrony danych osobowych może powodować wysokie ryzyko naruszenia praw lub wolności osób fizycznych, o czym mowa w art. 34 ust. 1 RODO;</w:t>
      </w:r>
    </w:p>
    <w:p w14:paraId="7C93C39B" w14:textId="77777777" w:rsidR="00CB14F5" w:rsidRPr="00974177" w:rsidRDefault="00CB14F5" w:rsidP="00433679">
      <w:pPr>
        <w:pStyle w:val="Akapitzlist"/>
        <w:numPr>
          <w:ilvl w:val="0"/>
          <w:numId w:val="88"/>
        </w:numPr>
        <w:spacing w:before="60" w:after="60"/>
        <w:jc w:val="both"/>
        <w:rPr>
          <w:rFonts w:asciiTheme="minorHAnsi" w:hAnsiTheme="minorHAnsi" w:cstheme="minorHAnsi"/>
        </w:rPr>
      </w:pPr>
      <w:r w:rsidRPr="00974177">
        <w:rPr>
          <w:rFonts w:asciiTheme="minorHAnsi" w:hAnsiTheme="minorHAnsi" w:cstheme="minorHAnsi"/>
        </w:rPr>
        <w:t>treść zgłoszenia naruszenia do organu nadzorczego - w przypadku uznania, że zachodzi ryzyko naruszenia praw lub wolności osób fizycznych oraz która ze Stron będzie dokonywała zgłoszenia;</w:t>
      </w:r>
    </w:p>
    <w:p w14:paraId="4BC3FCD5" w14:textId="77777777" w:rsidR="00CB14F5" w:rsidRPr="00974177" w:rsidRDefault="00CB14F5" w:rsidP="00433679">
      <w:pPr>
        <w:pStyle w:val="Akapitzlist"/>
        <w:numPr>
          <w:ilvl w:val="0"/>
          <w:numId w:val="88"/>
        </w:numPr>
        <w:spacing w:before="60" w:after="60"/>
        <w:jc w:val="both"/>
        <w:rPr>
          <w:rFonts w:asciiTheme="minorHAnsi" w:hAnsiTheme="minorHAnsi" w:cstheme="minorHAnsi"/>
        </w:rPr>
      </w:pPr>
      <w:r w:rsidRPr="00974177">
        <w:rPr>
          <w:rFonts w:asciiTheme="minorHAnsi" w:hAnsiTheme="minorHAnsi" w:cstheme="minorHAnsi"/>
        </w:rPr>
        <w:t>treść zawiadomienia dla Podmiotów Danych lub komunikatu publicznego - w przypadku stwierdzenia, że naruszenie ochrony danych może powodować wysokie ryzyko naruszenia praw lub wolności osób fizycznych oraz która ze Stron będzie dokonywała zawiadomienia.</w:t>
      </w:r>
    </w:p>
    <w:p w14:paraId="38C74408" w14:textId="77777777" w:rsidR="00CB14F5" w:rsidRPr="00974177" w:rsidRDefault="00CB14F5" w:rsidP="00433679">
      <w:pPr>
        <w:pStyle w:val="Akapitzlist"/>
        <w:numPr>
          <w:ilvl w:val="0"/>
          <w:numId w:val="87"/>
        </w:numPr>
        <w:spacing w:before="60" w:after="60"/>
        <w:jc w:val="both"/>
        <w:rPr>
          <w:rFonts w:asciiTheme="minorHAnsi" w:hAnsiTheme="minorHAnsi" w:cstheme="minorHAnsi"/>
        </w:rPr>
      </w:pPr>
      <w:r w:rsidRPr="00974177">
        <w:rPr>
          <w:rFonts w:asciiTheme="minorHAnsi" w:hAnsiTheme="minorHAnsi" w:cstheme="minorHAnsi"/>
        </w:rPr>
        <w:t xml:space="preserve">Jeżeli stwierdzono ryzyko określone w ust. 2 lit. a), wskazana zgodnie ust. 2 lit. c) Strona zobowiązuje się do zgłoszenia organowi nadzorczemu, zgodnie z art. 33 RODO, naruszenia ochrony danych osobowych dotyczących Podmiotów Danych. Niezwłocznie po dokonaniu zgłoszenia naruszenia ochrony danych osobowych dotyczących Podmiotów Danych, nie później niż w ciągu 1 </w:t>
      </w:r>
      <w:r w:rsidRPr="00974177">
        <w:rPr>
          <w:rFonts w:asciiTheme="minorHAnsi" w:hAnsiTheme="minorHAnsi" w:cstheme="minorHAnsi"/>
        </w:rPr>
        <w:lastRenderedPageBreak/>
        <w:t>dnia od dokonania zgłoszenia, wskazana Strona informuje pozostałe Strony o dokonaniu zgłoszenia i przekazuje im kopię zgłoszenia. W przypadku przekazywania do organu nadzorczego dalszych informacji lub dokumentów, wskazana Strona przesyła ich kopie pozostałym Stronom.</w:t>
      </w:r>
    </w:p>
    <w:p w14:paraId="4F89B9C7" w14:textId="77777777" w:rsidR="00CB14F5" w:rsidRPr="00974177" w:rsidRDefault="00CB14F5" w:rsidP="00433679">
      <w:pPr>
        <w:pStyle w:val="Akapitzlist"/>
        <w:numPr>
          <w:ilvl w:val="0"/>
          <w:numId w:val="87"/>
        </w:numPr>
        <w:spacing w:before="60" w:after="60"/>
        <w:jc w:val="both"/>
        <w:rPr>
          <w:rFonts w:asciiTheme="minorHAnsi" w:hAnsiTheme="minorHAnsi" w:cstheme="minorHAnsi"/>
        </w:rPr>
      </w:pPr>
      <w:r w:rsidRPr="00974177">
        <w:rPr>
          <w:rFonts w:asciiTheme="minorHAnsi" w:hAnsiTheme="minorHAnsi" w:cstheme="minorHAnsi"/>
        </w:rPr>
        <w:t>Jeżeli stwierdzono ryzyko określone w ust. 2 lit. b), wskazana zgodnie z ust. 2 lit. d) Strona zobowiązuje się do zawiadomienia Podmiotów Danych, zgodnie z art. 34 RODO, o naruszeniu ochrony dotyczących ich danych osobowych. Niezwłocznie po zawiadomieniu Podmiotów Danych o naruszeniu ochrony dotyczących ich danych osobowych, nie później niż w ciągu 1 dnia od dokonania zgłoszenia, wskazana Strona informuje pozostałe Strony o dokonaniu zawiadomienia i przekazuje im kopię zawiadomienia.</w:t>
      </w:r>
    </w:p>
    <w:p w14:paraId="71A8DD15" w14:textId="77777777" w:rsidR="00CB14F5" w:rsidRPr="00974177" w:rsidRDefault="00CB14F5" w:rsidP="00433679">
      <w:pPr>
        <w:pStyle w:val="Akapitzlist"/>
        <w:numPr>
          <w:ilvl w:val="0"/>
          <w:numId w:val="87"/>
        </w:numPr>
        <w:spacing w:before="60" w:after="60"/>
        <w:jc w:val="both"/>
        <w:rPr>
          <w:rFonts w:asciiTheme="minorHAnsi" w:hAnsiTheme="minorHAnsi" w:cstheme="minorHAnsi"/>
        </w:rPr>
      </w:pPr>
      <w:r w:rsidRPr="00974177">
        <w:rPr>
          <w:rFonts w:asciiTheme="minorHAnsi" w:hAnsiTheme="minorHAnsi" w:cstheme="minorHAnsi"/>
        </w:rPr>
        <w:t>Na podstawie informacji i ustaleń, o których mowa w ust. 1-2, każda ze Stron prowadzi własną ewidencję naruszeń ochrony danych osobowych.</w:t>
      </w:r>
    </w:p>
    <w:p w14:paraId="76366E01" w14:textId="77777777" w:rsidR="00CB14F5" w:rsidRPr="00974177" w:rsidRDefault="00CB14F5" w:rsidP="00433679">
      <w:pPr>
        <w:spacing w:before="60" w:after="60"/>
        <w:jc w:val="center"/>
        <w:rPr>
          <w:rFonts w:asciiTheme="minorHAnsi" w:hAnsiTheme="minorHAnsi" w:cstheme="minorHAnsi"/>
          <w:b/>
        </w:rPr>
      </w:pPr>
      <w:r w:rsidRPr="00974177">
        <w:rPr>
          <w:rFonts w:asciiTheme="minorHAnsi" w:hAnsiTheme="minorHAnsi" w:cstheme="minorHAnsi"/>
          <w:b/>
        </w:rPr>
        <w:t>§12</w:t>
      </w:r>
    </w:p>
    <w:p w14:paraId="2127147A" w14:textId="77777777" w:rsidR="00CB14F5" w:rsidRPr="00974177" w:rsidRDefault="00CB14F5" w:rsidP="00433679">
      <w:pPr>
        <w:spacing w:before="60" w:after="60"/>
        <w:jc w:val="center"/>
        <w:rPr>
          <w:rFonts w:asciiTheme="minorHAnsi" w:hAnsiTheme="minorHAnsi" w:cstheme="minorHAnsi"/>
        </w:rPr>
      </w:pPr>
      <w:r w:rsidRPr="00974177">
        <w:rPr>
          <w:rFonts w:asciiTheme="minorHAnsi" w:hAnsiTheme="minorHAnsi" w:cstheme="minorHAnsi"/>
          <w:b/>
        </w:rPr>
        <w:t>Obowiązki związane z przeprowadzaniem oceny skutków dla ochrony danych</w:t>
      </w:r>
    </w:p>
    <w:p w14:paraId="73494663" w14:textId="7C2A5FF7" w:rsidR="00CB14F5" w:rsidRPr="00974177" w:rsidRDefault="00CB14F5" w:rsidP="00433679">
      <w:pPr>
        <w:pStyle w:val="Akapitzlist"/>
        <w:numPr>
          <w:ilvl w:val="0"/>
          <w:numId w:val="89"/>
        </w:numPr>
        <w:spacing w:before="60" w:after="60"/>
        <w:jc w:val="both"/>
        <w:rPr>
          <w:rFonts w:asciiTheme="minorHAnsi" w:hAnsiTheme="minorHAnsi" w:cstheme="minorHAnsi"/>
        </w:rPr>
      </w:pPr>
      <w:r w:rsidRPr="00974177">
        <w:rPr>
          <w:rFonts w:asciiTheme="minorHAnsi" w:hAnsiTheme="minorHAnsi" w:cstheme="minorHAnsi"/>
        </w:rPr>
        <w:t>Strony dokonują analizy czy przeprowadzenie oceny skutków dla ochrony danych w ramach wykonywania Umowy jest obowiązkowe na podstawie art. 35 RODO.</w:t>
      </w:r>
    </w:p>
    <w:p w14:paraId="5D1E3B66" w14:textId="77777777" w:rsidR="00CB14F5" w:rsidRPr="00974177" w:rsidRDefault="00CB14F5" w:rsidP="00433679">
      <w:pPr>
        <w:pStyle w:val="Akapitzlist"/>
        <w:numPr>
          <w:ilvl w:val="0"/>
          <w:numId w:val="89"/>
        </w:numPr>
        <w:spacing w:before="60" w:after="60"/>
        <w:jc w:val="both"/>
        <w:rPr>
          <w:rFonts w:asciiTheme="minorHAnsi" w:hAnsiTheme="minorHAnsi" w:cstheme="minorHAnsi"/>
        </w:rPr>
      </w:pPr>
      <w:r w:rsidRPr="00974177">
        <w:rPr>
          <w:rFonts w:asciiTheme="minorHAnsi" w:hAnsiTheme="minorHAnsi" w:cstheme="minorHAnsi"/>
        </w:rPr>
        <w:t>W przypadku stwierdzenia, że obowiązkowe jest przeprowadzenie oceny skutków zgodnie z ust. 1 powyżej, NCBR przeprowadza ocenę skutków.</w:t>
      </w:r>
    </w:p>
    <w:p w14:paraId="6BD9A692" w14:textId="77777777" w:rsidR="00CB14F5" w:rsidRPr="00974177" w:rsidRDefault="00CB14F5" w:rsidP="00433679">
      <w:pPr>
        <w:pStyle w:val="Akapitzlist"/>
        <w:numPr>
          <w:ilvl w:val="0"/>
          <w:numId w:val="89"/>
        </w:numPr>
        <w:spacing w:before="60" w:after="60"/>
        <w:jc w:val="both"/>
        <w:rPr>
          <w:rFonts w:asciiTheme="minorHAnsi" w:hAnsiTheme="minorHAnsi" w:cstheme="minorHAnsi"/>
        </w:rPr>
      </w:pPr>
      <w:r w:rsidRPr="00974177">
        <w:rPr>
          <w:rFonts w:asciiTheme="minorHAnsi" w:hAnsiTheme="minorHAnsi" w:cstheme="minorHAnsi"/>
        </w:rPr>
        <w:t>Po dokonaniu oceny skutków dla ochrony danych, NCBR w porozumieniu z pozostałymi Stronami ustala właściwe działania dotyczące minimalizacji ryzyka dla przetwarzania danych w ramach wykonywania Umowy z uwzględnieniem podziału obowiązków związanych z przetwarzaniem danych osobowych objętych oceną skutków.</w:t>
      </w:r>
    </w:p>
    <w:p w14:paraId="17D82C2C" w14:textId="77777777" w:rsidR="00CB14F5" w:rsidRPr="00974177" w:rsidRDefault="00CB14F5" w:rsidP="00433679">
      <w:pPr>
        <w:pStyle w:val="Akapitzlist"/>
        <w:numPr>
          <w:ilvl w:val="0"/>
          <w:numId w:val="89"/>
        </w:numPr>
        <w:spacing w:before="60" w:after="60"/>
        <w:jc w:val="both"/>
        <w:rPr>
          <w:rFonts w:asciiTheme="minorHAnsi" w:hAnsiTheme="minorHAnsi" w:cstheme="minorHAnsi"/>
        </w:rPr>
      </w:pPr>
      <w:r w:rsidRPr="00974177">
        <w:rPr>
          <w:rFonts w:asciiTheme="minorHAnsi" w:hAnsiTheme="minorHAnsi" w:cstheme="minorHAnsi"/>
        </w:rPr>
        <w:t>Strony po dokonaniu działań związanych z minimalizacją ryzyka przetwarzania danych, będących następstwem oceny skutków dla ochrony danych, będą przekazywać NCBR sprawozdanie z podjętych działań w terminie 3 dni od ich zakończenia.</w:t>
      </w:r>
    </w:p>
    <w:p w14:paraId="5B2354A5" w14:textId="77777777" w:rsidR="00CB14F5" w:rsidRPr="00974177" w:rsidRDefault="00CB14F5" w:rsidP="00433679">
      <w:pPr>
        <w:pStyle w:val="Akapitzlist"/>
        <w:numPr>
          <w:ilvl w:val="0"/>
          <w:numId w:val="89"/>
        </w:numPr>
        <w:spacing w:before="60" w:after="60"/>
        <w:jc w:val="both"/>
        <w:rPr>
          <w:rFonts w:asciiTheme="minorHAnsi" w:hAnsiTheme="minorHAnsi" w:cstheme="minorHAnsi"/>
        </w:rPr>
      </w:pPr>
      <w:r w:rsidRPr="00974177">
        <w:rPr>
          <w:rFonts w:asciiTheme="minorHAnsi" w:hAnsiTheme="minorHAnsi" w:cstheme="minorHAnsi"/>
        </w:rPr>
        <w:t>W przypadku konieczności przeprowadzenia uprzednich konsultacji z organem nadzorczym zgodnie z art. 36 RODO, NCBR przygotowuje w porozumieniu z pozostałymi Stronami wniosek o konsultacje z organem.</w:t>
      </w:r>
    </w:p>
    <w:p w14:paraId="757334C6" w14:textId="77777777" w:rsidR="00CB14F5" w:rsidRPr="00974177" w:rsidRDefault="00CB14F5" w:rsidP="00433679">
      <w:pPr>
        <w:spacing w:before="60" w:after="60"/>
        <w:jc w:val="center"/>
        <w:rPr>
          <w:rFonts w:asciiTheme="minorHAnsi" w:hAnsiTheme="minorHAnsi" w:cstheme="minorHAnsi"/>
          <w:b/>
        </w:rPr>
      </w:pPr>
      <w:r w:rsidRPr="00974177">
        <w:rPr>
          <w:rFonts w:asciiTheme="minorHAnsi" w:hAnsiTheme="minorHAnsi" w:cstheme="minorHAnsi"/>
          <w:b/>
        </w:rPr>
        <w:t>§13</w:t>
      </w:r>
    </w:p>
    <w:p w14:paraId="5FBC9347" w14:textId="77777777" w:rsidR="00CB14F5" w:rsidRPr="00974177" w:rsidRDefault="00CB14F5" w:rsidP="00433679">
      <w:pPr>
        <w:spacing w:before="60" w:after="60"/>
        <w:jc w:val="center"/>
        <w:rPr>
          <w:rFonts w:asciiTheme="minorHAnsi" w:hAnsiTheme="minorHAnsi" w:cstheme="minorHAnsi"/>
          <w:b/>
        </w:rPr>
      </w:pPr>
      <w:r w:rsidRPr="00974177">
        <w:rPr>
          <w:rFonts w:asciiTheme="minorHAnsi" w:hAnsiTheme="minorHAnsi" w:cstheme="minorHAnsi"/>
          <w:b/>
        </w:rPr>
        <w:t>Wzajemne przekazywanie informacji</w:t>
      </w:r>
    </w:p>
    <w:p w14:paraId="606AF4AA" w14:textId="77777777" w:rsidR="00CB14F5" w:rsidRPr="00974177" w:rsidRDefault="00CB14F5" w:rsidP="00433679">
      <w:pPr>
        <w:pStyle w:val="Akapitzlist"/>
        <w:numPr>
          <w:ilvl w:val="0"/>
          <w:numId w:val="90"/>
        </w:numPr>
        <w:spacing w:before="60" w:after="60"/>
        <w:rPr>
          <w:rFonts w:asciiTheme="minorHAnsi" w:hAnsiTheme="minorHAnsi" w:cstheme="minorHAnsi"/>
          <w:b/>
        </w:rPr>
      </w:pPr>
      <w:r w:rsidRPr="00974177">
        <w:rPr>
          <w:rFonts w:asciiTheme="minorHAnsi" w:hAnsiTheme="minorHAnsi" w:cstheme="minorHAnsi"/>
        </w:rPr>
        <w:t>Strony zawiadamiają NCBR o następujących sytuacjach:</w:t>
      </w:r>
    </w:p>
    <w:p w14:paraId="023910DA" w14:textId="77777777" w:rsidR="00CB14F5" w:rsidRPr="00974177" w:rsidRDefault="00CB14F5" w:rsidP="00433679">
      <w:pPr>
        <w:pStyle w:val="Akapitzlist"/>
        <w:numPr>
          <w:ilvl w:val="0"/>
          <w:numId w:val="91"/>
        </w:numPr>
        <w:spacing w:before="60" w:after="60"/>
        <w:jc w:val="both"/>
        <w:rPr>
          <w:rFonts w:asciiTheme="minorHAnsi" w:hAnsiTheme="minorHAnsi" w:cstheme="minorHAnsi"/>
          <w:b/>
        </w:rPr>
      </w:pPr>
      <w:r w:rsidRPr="00974177">
        <w:rPr>
          <w:rFonts w:asciiTheme="minorHAnsi" w:hAnsiTheme="minorHAnsi" w:cstheme="minorHAnsi"/>
        </w:rPr>
        <w:t>wszelkich żądaniach ujawnienia danych osobowych Podmiotów Danych przetwarzanych w ramach wykonywania Umowy zgłaszanych przez organy władzy publicznej, przed ich ujawnieniem, chyba że jest to z innych względów zabronione;</w:t>
      </w:r>
    </w:p>
    <w:p w14:paraId="62482EAB" w14:textId="77777777" w:rsidR="00CB14F5" w:rsidRPr="00974177" w:rsidRDefault="00CB14F5" w:rsidP="00433679">
      <w:pPr>
        <w:pStyle w:val="Akapitzlist"/>
        <w:numPr>
          <w:ilvl w:val="0"/>
          <w:numId w:val="91"/>
        </w:numPr>
        <w:spacing w:before="60" w:after="60"/>
        <w:jc w:val="both"/>
        <w:rPr>
          <w:rFonts w:asciiTheme="minorHAnsi" w:hAnsiTheme="minorHAnsi" w:cstheme="minorHAnsi"/>
          <w:b/>
        </w:rPr>
      </w:pPr>
      <w:r w:rsidRPr="00974177">
        <w:rPr>
          <w:rFonts w:asciiTheme="minorHAnsi" w:hAnsiTheme="minorHAnsi" w:cstheme="minorHAnsi"/>
        </w:rPr>
        <w:t>wszczęciu kontroli przez organ nadzorczy w odniesieniu do przetwarzania danych osobowych Podmiotów Danych w ramach wykonywania Umowy, a także o wszelkich decyzjach lub postanowieniach administracyjnych wydanych wobec którejkolwiek ze Stron w związku z powyższym;</w:t>
      </w:r>
    </w:p>
    <w:p w14:paraId="06334E2A" w14:textId="77777777" w:rsidR="00CB14F5" w:rsidRPr="00974177" w:rsidRDefault="00CB14F5" w:rsidP="00433679">
      <w:pPr>
        <w:pStyle w:val="Akapitzlist"/>
        <w:numPr>
          <w:ilvl w:val="0"/>
          <w:numId w:val="91"/>
        </w:numPr>
        <w:spacing w:before="60" w:after="60"/>
        <w:jc w:val="both"/>
        <w:rPr>
          <w:rFonts w:asciiTheme="minorHAnsi" w:hAnsiTheme="minorHAnsi" w:cstheme="minorHAnsi"/>
          <w:b/>
        </w:rPr>
      </w:pPr>
      <w:r w:rsidRPr="00974177">
        <w:rPr>
          <w:rFonts w:asciiTheme="minorHAnsi" w:hAnsiTheme="minorHAnsi" w:cstheme="minorHAnsi"/>
        </w:rPr>
        <w:t>wszczętych lub toczących się postępowaniach administracyjnych, sądowych lub przygotowawczych związanych z wykonywaniem Umowy, a także o wszelkich decyzjach, postanowieniach lub orzeczeniach wydanych wobec którejkolwiek ze Stron w związku z powyższym, które mogłyby mieć wpływ na zgodność z prawem przetwarzania danych osobowych Podmiotów Danych w ramach wykonywania Umowy;</w:t>
      </w:r>
    </w:p>
    <w:p w14:paraId="794A44EC" w14:textId="77777777" w:rsidR="00CB14F5" w:rsidRPr="00974177" w:rsidRDefault="00CB14F5" w:rsidP="00433679">
      <w:pPr>
        <w:pStyle w:val="Akapitzlist"/>
        <w:numPr>
          <w:ilvl w:val="0"/>
          <w:numId w:val="91"/>
        </w:numPr>
        <w:spacing w:before="60" w:after="60"/>
        <w:jc w:val="both"/>
        <w:rPr>
          <w:rFonts w:asciiTheme="minorHAnsi" w:hAnsiTheme="minorHAnsi" w:cstheme="minorHAnsi"/>
          <w:b/>
        </w:rPr>
      </w:pPr>
      <w:r w:rsidRPr="00974177">
        <w:rPr>
          <w:rFonts w:asciiTheme="minorHAnsi" w:hAnsiTheme="minorHAnsi" w:cstheme="minorHAnsi"/>
        </w:rPr>
        <w:t>wszelkich innych zdarzeniach i sytuacjach dotyczących wykonywania Umowy, które mogłyby mieć wpływ na zgodność z prawem przetwarzania danych osobowych Podmiotów Danych w ramach wykonywania Umowy.</w:t>
      </w:r>
    </w:p>
    <w:p w14:paraId="3142FD42" w14:textId="77777777" w:rsidR="00CB14F5" w:rsidRPr="00974177" w:rsidRDefault="00CB14F5" w:rsidP="00433679">
      <w:pPr>
        <w:pStyle w:val="Akapitzlist"/>
        <w:numPr>
          <w:ilvl w:val="0"/>
          <w:numId w:val="90"/>
        </w:numPr>
        <w:spacing w:before="60" w:after="60"/>
        <w:jc w:val="both"/>
        <w:rPr>
          <w:rFonts w:asciiTheme="minorHAnsi" w:hAnsiTheme="minorHAnsi" w:cstheme="minorHAnsi"/>
          <w:b/>
        </w:rPr>
      </w:pPr>
      <w:r w:rsidRPr="00974177">
        <w:rPr>
          <w:rFonts w:asciiTheme="minorHAnsi" w:hAnsiTheme="minorHAnsi" w:cstheme="minorHAnsi"/>
        </w:rPr>
        <w:lastRenderedPageBreak/>
        <w:t>Strony zobowiązują się przekazywać NCBR powyższe informacje niezwłocznie, nie później niż w ciągu 1 dnia od, odpowiednio:</w:t>
      </w:r>
    </w:p>
    <w:p w14:paraId="71FA99A0" w14:textId="77777777" w:rsidR="00CB14F5" w:rsidRPr="00974177" w:rsidRDefault="00CB14F5" w:rsidP="00433679">
      <w:pPr>
        <w:pStyle w:val="Akapitzlist"/>
        <w:numPr>
          <w:ilvl w:val="0"/>
          <w:numId w:val="92"/>
        </w:numPr>
        <w:spacing w:before="60" w:after="60"/>
        <w:jc w:val="both"/>
        <w:rPr>
          <w:rFonts w:asciiTheme="minorHAnsi" w:hAnsiTheme="minorHAnsi" w:cstheme="minorHAnsi"/>
          <w:b/>
        </w:rPr>
      </w:pPr>
      <w:r w:rsidRPr="00974177">
        <w:rPr>
          <w:rFonts w:asciiTheme="minorHAnsi" w:hAnsiTheme="minorHAnsi" w:cstheme="minorHAnsi"/>
        </w:rPr>
        <w:t>dnia wpłynięcia żądania;</w:t>
      </w:r>
    </w:p>
    <w:p w14:paraId="35E4885C" w14:textId="77777777" w:rsidR="00CB14F5" w:rsidRPr="00974177" w:rsidRDefault="00CB14F5" w:rsidP="00433679">
      <w:pPr>
        <w:pStyle w:val="Akapitzlist"/>
        <w:numPr>
          <w:ilvl w:val="0"/>
          <w:numId w:val="92"/>
        </w:numPr>
        <w:spacing w:before="60" w:after="60"/>
        <w:jc w:val="both"/>
        <w:rPr>
          <w:rFonts w:asciiTheme="minorHAnsi" w:hAnsiTheme="minorHAnsi" w:cstheme="minorHAnsi"/>
          <w:b/>
        </w:rPr>
      </w:pPr>
      <w:r w:rsidRPr="00974177">
        <w:rPr>
          <w:rFonts w:asciiTheme="minorHAnsi" w:hAnsiTheme="minorHAnsi" w:cstheme="minorHAnsi"/>
        </w:rPr>
        <w:t>dnia wszczęcia kontroli lub otrzymania decyzji lub postanowienia;</w:t>
      </w:r>
    </w:p>
    <w:p w14:paraId="1B50075E" w14:textId="77777777" w:rsidR="00CB14F5" w:rsidRPr="00974177" w:rsidRDefault="00CB14F5" w:rsidP="00433679">
      <w:pPr>
        <w:pStyle w:val="Akapitzlist"/>
        <w:numPr>
          <w:ilvl w:val="0"/>
          <w:numId w:val="92"/>
        </w:numPr>
        <w:spacing w:before="60" w:after="60"/>
        <w:jc w:val="both"/>
        <w:rPr>
          <w:rFonts w:asciiTheme="minorHAnsi" w:hAnsiTheme="minorHAnsi" w:cstheme="minorHAnsi"/>
          <w:b/>
        </w:rPr>
      </w:pPr>
      <w:r w:rsidRPr="00974177">
        <w:rPr>
          <w:rFonts w:asciiTheme="minorHAnsi" w:hAnsiTheme="minorHAnsi" w:cstheme="minorHAnsi"/>
        </w:rPr>
        <w:t>dnia wszczęcia lub dowiedzenia się o toczącym się postępowaniu lub od dnia otrzymania decyzji, postanowienia lub innego orzeczenia;</w:t>
      </w:r>
    </w:p>
    <w:p w14:paraId="683761BC" w14:textId="77777777" w:rsidR="00CB14F5" w:rsidRPr="00974177" w:rsidRDefault="00CB14F5" w:rsidP="00433679">
      <w:pPr>
        <w:pStyle w:val="Akapitzlist"/>
        <w:numPr>
          <w:ilvl w:val="0"/>
          <w:numId w:val="92"/>
        </w:numPr>
        <w:spacing w:before="60" w:after="60"/>
        <w:jc w:val="both"/>
        <w:rPr>
          <w:rFonts w:asciiTheme="minorHAnsi" w:hAnsiTheme="minorHAnsi" w:cstheme="minorHAnsi"/>
          <w:b/>
        </w:rPr>
      </w:pPr>
      <w:r w:rsidRPr="00974177">
        <w:rPr>
          <w:rFonts w:asciiTheme="minorHAnsi" w:hAnsiTheme="minorHAnsi" w:cstheme="minorHAnsi"/>
        </w:rPr>
        <w:t>dnia powzięcia informacji o innym zdarzeniu lub sytuacji.</w:t>
      </w:r>
    </w:p>
    <w:p w14:paraId="2FAD592B" w14:textId="77777777" w:rsidR="00CB14F5" w:rsidRPr="00974177" w:rsidRDefault="00CB14F5" w:rsidP="00433679">
      <w:pPr>
        <w:pStyle w:val="Akapitzlist"/>
        <w:numPr>
          <w:ilvl w:val="0"/>
          <w:numId w:val="90"/>
        </w:numPr>
        <w:spacing w:before="60" w:after="60"/>
        <w:jc w:val="both"/>
        <w:rPr>
          <w:rFonts w:asciiTheme="minorHAnsi" w:hAnsiTheme="minorHAnsi" w:cstheme="minorHAnsi"/>
          <w:b/>
        </w:rPr>
      </w:pPr>
      <w:r w:rsidRPr="00974177">
        <w:rPr>
          <w:rFonts w:asciiTheme="minorHAnsi" w:hAnsiTheme="minorHAnsi" w:cstheme="minorHAnsi"/>
        </w:rPr>
        <w:t>W każdym przypadku, kiedy na podstawie Załącznika nr 9 lub w związku z przetwarzaniem danych w ramach wykonywania Umowy, Strona chce przekazać informacje drugiej Stronie, informacje przekazywane są do osób do kontaktu w sprawach związanych z Umową.</w:t>
      </w:r>
    </w:p>
    <w:bookmarkEnd w:id="4"/>
    <w:p w14:paraId="2842815E" w14:textId="77777777" w:rsidR="00CB14F5" w:rsidRPr="00974177" w:rsidRDefault="00CB14F5" w:rsidP="00433679">
      <w:pPr>
        <w:spacing w:before="60" w:after="60"/>
        <w:contextualSpacing/>
        <w:rPr>
          <w:rFonts w:asciiTheme="minorHAnsi" w:hAnsiTheme="minorHAnsi" w:cstheme="minorHAnsi"/>
          <w:color w:val="000000" w:themeColor="text1"/>
        </w:rPr>
      </w:pPr>
    </w:p>
    <w:p w14:paraId="243B42BD" w14:textId="77777777" w:rsidR="00511D08" w:rsidRPr="00974177" w:rsidRDefault="00511D08" w:rsidP="00433679">
      <w:pPr>
        <w:rPr>
          <w:rFonts w:asciiTheme="minorHAnsi" w:hAnsiTheme="minorHAnsi" w:cstheme="minorHAnsi"/>
        </w:rPr>
      </w:pPr>
    </w:p>
    <w:p w14:paraId="114053FF" w14:textId="77777777" w:rsidR="004578B0" w:rsidRPr="00974177" w:rsidRDefault="004578B0" w:rsidP="00433679">
      <w:pPr>
        <w:rPr>
          <w:rFonts w:asciiTheme="minorHAnsi" w:hAnsiTheme="minorHAnsi" w:cstheme="minorHAnsi"/>
        </w:rPr>
      </w:pPr>
    </w:p>
    <w:sectPr w:rsidR="004578B0" w:rsidRPr="00974177">
      <w:headerReference w:type="even" r:id="rId14"/>
      <w:headerReference w:type="default" r:id="rId15"/>
      <w:footerReference w:type="even" r:id="rId16"/>
      <w:footerReference w:type="default" r:id="rId17"/>
      <w:headerReference w:type="first" r:id="rId18"/>
      <w:footerReference w:type="firs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9CD871" w14:textId="77777777" w:rsidR="000A03AE" w:rsidRDefault="000A03AE" w:rsidP="00EF198D">
      <w:pPr>
        <w:spacing w:after="0" w:line="240" w:lineRule="auto"/>
      </w:pPr>
      <w:r>
        <w:separator/>
      </w:r>
    </w:p>
  </w:endnote>
  <w:endnote w:type="continuationSeparator" w:id="0">
    <w:p w14:paraId="310891A4" w14:textId="77777777" w:rsidR="000A03AE" w:rsidRDefault="000A03AE" w:rsidP="00EF19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550725" w14:textId="77777777" w:rsidR="009A4AEA" w:rsidRDefault="009A4AE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96167315"/>
      <w:docPartObj>
        <w:docPartGallery w:val="Page Numbers (Bottom of Page)"/>
        <w:docPartUnique/>
      </w:docPartObj>
    </w:sdtPr>
    <w:sdtEndPr/>
    <w:sdtContent>
      <w:sdt>
        <w:sdtPr>
          <w:id w:val="-1963024327"/>
          <w:docPartObj>
            <w:docPartGallery w:val="Page Numbers (Top of Page)"/>
            <w:docPartUnique/>
          </w:docPartObj>
        </w:sdtPr>
        <w:sdtEndPr/>
        <w:sdtContent>
          <w:p w14:paraId="1EA9F5A6" w14:textId="4422CAA4" w:rsidR="00D72DAD" w:rsidRDefault="00D72DAD" w:rsidP="00974177">
            <w:pPr>
              <w:pStyle w:val="Stopka"/>
              <w:jc w:val="right"/>
            </w:pPr>
            <w:r>
              <w:t xml:space="preserve">Strona </w:t>
            </w:r>
            <w:r>
              <w:rPr>
                <w:b/>
                <w:bCs/>
                <w:color w:val="2B579A"/>
                <w:sz w:val="24"/>
                <w:szCs w:val="24"/>
                <w:shd w:val="clear" w:color="auto" w:fill="E6E6E6"/>
              </w:rPr>
              <w:fldChar w:fldCharType="begin"/>
            </w:r>
            <w:r>
              <w:rPr>
                <w:b/>
                <w:bCs/>
              </w:rPr>
              <w:instrText>PAGE</w:instrText>
            </w:r>
            <w:r>
              <w:rPr>
                <w:b/>
                <w:bCs/>
                <w:color w:val="2B579A"/>
                <w:sz w:val="24"/>
                <w:szCs w:val="24"/>
                <w:shd w:val="clear" w:color="auto" w:fill="E6E6E6"/>
              </w:rPr>
              <w:fldChar w:fldCharType="separate"/>
            </w:r>
            <w:r w:rsidR="00404237">
              <w:rPr>
                <w:b/>
                <w:bCs/>
                <w:noProof/>
              </w:rPr>
              <w:t>58</w:t>
            </w:r>
            <w:r>
              <w:rPr>
                <w:b/>
                <w:bCs/>
                <w:color w:val="2B579A"/>
                <w:sz w:val="24"/>
                <w:szCs w:val="24"/>
                <w:shd w:val="clear" w:color="auto" w:fill="E6E6E6"/>
              </w:rPr>
              <w:fldChar w:fldCharType="end"/>
            </w:r>
            <w:r>
              <w:t xml:space="preserve"> z </w:t>
            </w:r>
            <w:r>
              <w:rPr>
                <w:b/>
                <w:bCs/>
                <w:color w:val="2B579A"/>
                <w:sz w:val="24"/>
                <w:szCs w:val="24"/>
                <w:shd w:val="clear" w:color="auto" w:fill="E6E6E6"/>
              </w:rPr>
              <w:fldChar w:fldCharType="begin"/>
            </w:r>
            <w:r>
              <w:rPr>
                <w:b/>
                <w:bCs/>
              </w:rPr>
              <w:instrText>NUMPAGES</w:instrText>
            </w:r>
            <w:r>
              <w:rPr>
                <w:b/>
                <w:bCs/>
                <w:color w:val="2B579A"/>
                <w:sz w:val="24"/>
                <w:szCs w:val="24"/>
                <w:shd w:val="clear" w:color="auto" w:fill="E6E6E6"/>
              </w:rPr>
              <w:fldChar w:fldCharType="separate"/>
            </w:r>
            <w:r w:rsidR="00404237">
              <w:rPr>
                <w:b/>
                <w:bCs/>
                <w:noProof/>
              </w:rPr>
              <w:t>74</w:t>
            </w:r>
            <w:r>
              <w:rPr>
                <w:b/>
                <w:bCs/>
                <w:color w:val="2B579A"/>
                <w:sz w:val="24"/>
                <w:szCs w:val="24"/>
                <w:shd w:val="clear" w:color="auto" w:fill="E6E6E6"/>
              </w:rPr>
              <w:fldChar w:fldCharType="end"/>
            </w:r>
          </w:p>
        </w:sdtContent>
      </w:sdt>
    </w:sdtContent>
  </w:sdt>
  <w:p w14:paraId="7941B1D9" w14:textId="77777777" w:rsidR="00D72DAD" w:rsidRPr="00C2529D" w:rsidRDefault="00D72DAD" w:rsidP="00BD662F">
    <w:pPr>
      <w:pStyle w:val="Stopka"/>
      <w:jc w:val="both"/>
      <w:rPr>
        <w:sz w:val="20"/>
        <w:szCs w:val="20"/>
      </w:rPr>
    </w:pPr>
    <w:r w:rsidRPr="00C2529D">
      <w:rPr>
        <w:sz w:val="20"/>
        <w:szCs w:val="20"/>
      </w:rPr>
      <w:t>* postanowienia do dostosowania zgodnie z treścią Wniosk</w:t>
    </w:r>
    <w:r>
      <w:rPr>
        <w:sz w:val="20"/>
        <w:szCs w:val="20"/>
      </w:rPr>
      <w:t>u</w:t>
    </w:r>
    <w:r w:rsidRPr="00C2529D">
      <w:rPr>
        <w:sz w:val="20"/>
        <w:szCs w:val="20"/>
      </w:rPr>
      <w:t xml:space="preserve"> i faktycznym przebiegiem Postępowania</w:t>
    </w:r>
  </w:p>
  <w:p w14:paraId="011A83A3" w14:textId="09E29914" w:rsidR="00D72DAD" w:rsidRDefault="00D72DAD" w:rsidP="00974177">
    <w:pPr>
      <w:pStyle w:val="Stopka"/>
      <w:jc w:val="center"/>
    </w:pPr>
    <w:r>
      <w:rPr>
        <w:i/>
        <w:sz w:val="20"/>
      </w:rPr>
      <w:t>WZÓR</w:t>
    </w:r>
    <w:r w:rsidRPr="00F336E0">
      <w:rPr>
        <w:i/>
        <w:sz w:val="20"/>
      </w:rPr>
      <w:t xml:space="preserve"> UMOWY </w:t>
    </w:r>
    <w:r>
      <w:rPr>
        <w:i/>
        <w:sz w:val="20"/>
      </w:rPr>
      <w:t>O REALIZACJĘ ZAMÓWIENIA PRZEDKOMERCYJNEGO</w:t>
    </w:r>
  </w:p>
  <w:p w14:paraId="7138B1EB" w14:textId="77777777" w:rsidR="00D72DAD" w:rsidRDefault="00D72DAD"/>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AF42FB" w14:textId="77777777" w:rsidR="009A4AEA" w:rsidRDefault="009A4AEA">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1A1109" w14:textId="4561BE58" w:rsidR="00D72DAD" w:rsidRDefault="00D72DAD">
    <w:pPr>
      <w:pStyle w:val="Stopka"/>
    </w:pPr>
  </w:p>
  <w:p w14:paraId="008124EB" w14:textId="77777777" w:rsidR="00D72DAD" w:rsidRDefault="00D72DAD"/>
  <w:p w14:paraId="135A88B7" w14:textId="77777777" w:rsidR="00D72DAD" w:rsidRDefault="00D72DAD"/>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7972021"/>
      <w:docPartObj>
        <w:docPartGallery w:val="Page Numbers (Bottom of Page)"/>
        <w:docPartUnique/>
      </w:docPartObj>
    </w:sdtPr>
    <w:sdtEndPr/>
    <w:sdtContent>
      <w:sdt>
        <w:sdtPr>
          <w:id w:val="-927808558"/>
          <w:docPartObj>
            <w:docPartGallery w:val="Page Numbers (Top of Page)"/>
            <w:docPartUnique/>
          </w:docPartObj>
        </w:sdtPr>
        <w:sdtEndPr/>
        <w:sdtContent>
          <w:p w14:paraId="0CDB2232" w14:textId="340EFD67" w:rsidR="00D72DAD" w:rsidRDefault="00D72DAD" w:rsidP="00974177">
            <w:pPr>
              <w:pStyle w:val="Stopka"/>
              <w:jc w:val="right"/>
            </w:pPr>
            <w:r>
              <w:t xml:space="preserve">Strona </w:t>
            </w:r>
            <w:r>
              <w:rPr>
                <w:b/>
                <w:bCs/>
                <w:color w:val="2B579A"/>
                <w:sz w:val="24"/>
                <w:szCs w:val="24"/>
                <w:shd w:val="clear" w:color="auto" w:fill="E6E6E6"/>
              </w:rPr>
              <w:fldChar w:fldCharType="begin"/>
            </w:r>
            <w:r>
              <w:rPr>
                <w:b/>
                <w:bCs/>
              </w:rPr>
              <w:instrText>PAGE</w:instrText>
            </w:r>
            <w:r>
              <w:rPr>
                <w:b/>
                <w:bCs/>
                <w:color w:val="2B579A"/>
                <w:sz w:val="24"/>
                <w:szCs w:val="24"/>
                <w:shd w:val="clear" w:color="auto" w:fill="E6E6E6"/>
              </w:rPr>
              <w:fldChar w:fldCharType="separate"/>
            </w:r>
            <w:r w:rsidR="00404237">
              <w:rPr>
                <w:b/>
                <w:bCs/>
                <w:noProof/>
              </w:rPr>
              <w:t>74</w:t>
            </w:r>
            <w:r>
              <w:rPr>
                <w:b/>
                <w:bCs/>
                <w:color w:val="2B579A"/>
                <w:sz w:val="24"/>
                <w:szCs w:val="24"/>
                <w:shd w:val="clear" w:color="auto" w:fill="E6E6E6"/>
              </w:rPr>
              <w:fldChar w:fldCharType="end"/>
            </w:r>
            <w:r>
              <w:t xml:space="preserve"> z </w:t>
            </w:r>
            <w:r>
              <w:rPr>
                <w:b/>
                <w:bCs/>
                <w:color w:val="2B579A"/>
                <w:sz w:val="24"/>
                <w:szCs w:val="24"/>
                <w:shd w:val="clear" w:color="auto" w:fill="E6E6E6"/>
              </w:rPr>
              <w:fldChar w:fldCharType="begin"/>
            </w:r>
            <w:r>
              <w:rPr>
                <w:b/>
                <w:bCs/>
              </w:rPr>
              <w:instrText>NUMPAGES</w:instrText>
            </w:r>
            <w:r>
              <w:rPr>
                <w:b/>
                <w:bCs/>
                <w:color w:val="2B579A"/>
                <w:sz w:val="24"/>
                <w:szCs w:val="24"/>
                <w:shd w:val="clear" w:color="auto" w:fill="E6E6E6"/>
              </w:rPr>
              <w:fldChar w:fldCharType="separate"/>
            </w:r>
            <w:r w:rsidR="00404237">
              <w:rPr>
                <w:b/>
                <w:bCs/>
                <w:noProof/>
              </w:rPr>
              <w:t>74</w:t>
            </w:r>
            <w:r>
              <w:rPr>
                <w:b/>
                <w:bCs/>
                <w:color w:val="2B579A"/>
                <w:sz w:val="24"/>
                <w:szCs w:val="24"/>
                <w:shd w:val="clear" w:color="auto" w:fill="E6E6E6"/>
              </w:rPr>
              <w:fldChar w:fldCharType="end"/>
            </w:r>
          </w:p>
        </w:sdtContent>
      </w:sdt>
    </w:sdtContent>
  </w:sdt>
  <w:p w14:paraId="4DBB7D2E" w14:textId="77777777" w:rsidR="00D72DAD" w:rsidRPr="00C2529D" w:rsidRDefault="00D72DAD" w:rsidP="00BD662F">
    <w:pPr>
      <w:pStyle w:val="Stopka"/>
      <w:jc w:val="both"/>
      <w:rPr>
        <w:sz w:val="20"/>
        <w:szCs w:val="20"/>
      </w:rPr>
    </w:pPr>
    <w:r w:rsidRPr="00C2529D">
      <w:rPr>
        <w:sz w:val="20"/>
        <w:szCs w:val="20"/>
      </w:rPr>
      <w:t>* postanowienia do dostosowania zgodnie z treścią Wniosk</w:t>
    </w:r>
    <w:r>
      <w:rPr>
        <w:sz w:val="20"/>
        <w:szCs w:val="20"/>
      </w:rPr>
      <w:t>u</w:t>
    </w:r>
    <w:r w:rsidRPr="00C2529D">
      <w:rPr>
        <w:sz w:val="20"/>
        <w:szCs w:val="20"/>
      </w:rPr>
      <w:t xml:space="preserve"> i faktycznym przebiegiem Postępowania</w:t>
    </w:r>
  </w:p>
  <w:p w14:paraId="2CBE1D36" w14:textId="77777777" w:rsidR="00D72DAD" w:rsidRPr="00F336E0" w:rsidRDefault="00D72DAD" w:rsidP="00BD662F">
    <w:pPr>
      <w:pStyle w:val="Stopka"/>
      <w:jc w:val="center"/>
      <w:rPr>
        <w:sz w:val="20"/>
      </w:rPr>
    </w:pPr>
    <w:r>
      <w:rPr>
        <w:i/>
        <w:sz w:val="20"/>
      </w:rPr>
      <w:t>WZÓR</w:t>
    </w:r>
    <w:r w:rsidRPr="00F336E0">
      <w:rPr>
        <w:i/>
        <w:sz w:val="20"/>
      </w:rPr>
      <w:t xml:space="preserve"> UMOWY </w:t>
    </w:r>
    <w:r>
      <w:rPr>
        <w:i/>
        <w:sz w:val="20"/>
      </w:rPr>
      <w:t>O REALIZACJĘ ZAMÓWIENIA PRZEDKOMERCYJNEGO</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24AFB3" w14:textId="0D33ED2C" w:rsidR="00D72DAD" w:rsidRDefault="00D72DA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3754D9" w14:textId="77777777" w:rsidR="000A03AE" w:rsidRDefault="000A03AE" w:rsidP="00EF198D">
      <w:pPr>
        <w:spacing w:after="0" w:line="240" w:lineRule="auto"/>
      </w:pPr>
      <w:r>
        <w:separator/>
      </w:r>
    </w:p>
  </w:footnote>
  <w:footnote w:type="continuationSeparator" w:id="0">
    <w:p w14:paraId="25717F76" w14:textId="77777777" w:rsidR="000A03AE" w:rsidRDefault="000A03AE" w:rsidP="00EF19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717E70" w14:textId="77777777" w:rsidR="00D72DAD" w:rsidRDefault="00D72DAD">
    <w:pPr>
      <w:pStyle w:val="Nagwek"/>
    </w:pPr>
  </w:p>
  <w:p w14:paraId="1C0C48AF" w14:textId="77777777" w:rsidR="00D72DAD" w:rsidRDefault="00D72DAD"/>
  <w:tbl>
    <w:tblPr>
      <w:tblStyle w:val="Tabela-Siatka"/>
      <w:tblW w:w="0" w:type="auto"/>
      <w:tblLook w:val="04A0" w:firstRow="1" w:lastRow="0" w:firstColumn="1" w:lastColumn="0" w:noHBand="0" w:noVBand="1"/>
    </w:tblPr>
    <w:tblGrid>
      <w:gridCol w:w="8646"/>
    </w:tblGrid>
    <w:tr w:rsidR="00D72DAD" w14:paraId="40B33508" w14:textId="77777777" w:rsidTr="2B32EB41">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498"/>
            <w:gridCol w:w="2568"/>
            <w:gridCol w:w="3364"/>
          </w:tblGrid>
          <w:tr w:rsidR="00D72DAD" w:rsidRPr="000770A6" w14:paraId="7FDE6A16" w14:textId="77777777" w:rsidTr="00BD662F">
            <w:tc>
              <w:tcPr>
                <w:tcW w:w="2557" w:type="dxa"/>
                <w:tcBorders>
                  <w:top w:val="nil"/>
                  <w:left w:val="nil"/>
                  <w:bottom w:val="nil"/>
                  <w:right w:val="nil"/>
                </w:tcBorders>
              </w:tcPr>
              <w:p w14:paraId="1E4D2BAE" w14:textId="77777777" w:rsidR="00D72DAD" w:rsidRDefault="00D72DAD" w:rsidP="00BD662F">
                <w:pPr>
                  <w:spacing w:before="26"/>
                  <w:ind w:left="20" w:right="-134"/>
                  <w:rPr>
                    <w:sz w:val="22"/>
                    <w:szCs w:val="22"/>
                  </w:rPr>
                </w:pPr>
              </w:p>
            </w:tc>
            <w:tc>
              <w:tcPr>
                <w:tcW w:w="2630" w:type="dxa"/>
                <w:tcBorders>
                  <w:top w:val="nil"/>
                  <w:left w:val="nil"/>
                  <w:bottom w:val="nil"/>
                  <w:right w:val="nil"/>
                </w:tcBorders>
              </w:tcPr>
              <w:p w14:paraId="11917E57" w14:textId="77777777" w:rsidR="00D72DAD" w:rsidRDefault="00D72DAD" w:rsidP="00BD662F">
                <w:pPr>
                  <w:jc w:val="center"/>
                </w:pPr>
              </w:p>
            </w:tc>
            <w:tc>
              <w:tcPr>
                <w:tcW w:w="3447" w:type="dxa"/>
                <w:tcBorders>
                  <w:top w:val="nil"/>
                  <w:left w:val="nil"/>
                  <w:bottom w:val="nil"/>
                  <w:right w:val="nil"/>
                </w:tcBorders>
              </w:tcPr>
              <w:p w14:paraId="15A89810" w14:textId="77777777" w:rsidR="00D72DAD" w:rsidRDefault="00D72DAD" w:rsidP="00BD662F">
                <w:pPr>
                  <w:jc w:val="center"/>
                </w:pPr>
              </w:p>
            </w:tc>
          </w:tr>
        </w:tbl>
        <w:p w14:paraId="1298CAC0" w14:textId="77777777" w:rsidR="00D72DAD" w:rsidRDefault="00D72DAD" w:rsidP="00BD662F">
          <w:pPr>
            <w:pStyle w:val="Nagwek"/>
            <w:jc w:val="center"/>
            <w:rPr>
              <w:i/>
              <w:sz w:val="15"/>
              <w:szCs w:val="15"/>
            </w:rPr>
          </w:pPr>
          <w:r>
            <w:rPr>
              <w:noProof/>
            </w:rPr>
            <w:drawing>
              <wp:inline distT="0" distB="0" distL="0" distR="0" wp14:anchorId="26076437" wp14:editId="12371AFC">
                <wp:extent cx="5397690" cy="327025"/>
                <wp:effectExtent l="0" t="0" r="0" b="0"/>
                <wp:docPr id="315" name="Obraz 315"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15"/>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0AA6EBDD" w14:textId="77777777" w:rsidR="00D72DAD" w:rsidRDefault="00D72DAD" w:rsidP="00BD662F">
          <w:pPr>
            <w:pStyle w:val="Nagwek"/>
            <w:jc w:val="center"/>
            <w:rPr>
              <w:i/>
              <w:sz w:val="15"/>
              <w:szCs w:val="15"/>
            </w:rPr>
          </w:pPr>
        </w:p>
      </w:tc>
    </w:tr>
  </w:tbl>
  <w:p w14:paraId="36065324" w14:textId="77777777" w:rsidR="00D72DAD" w:rsidRDefault="00D72DAD">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646"/>
    </w:tblGrid>
    <w:tr w:rsidR="00D72DAD" w14:paraId="4D5B2189" w14:textId="77777777" w:rsidTr="2B32EB41">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498"/>
            <w:gridCol w:w="2568"/>
            <w:gridCol w:w="3364"/>
          </w:tblGrid>
          <w:tr w:rsidR="00D72DAD" w:rsidRPr="000770A6" w14:paraId="215E3334" w14:textId="77777777" w:rsidTr="00BD662F">
            <w:tc>
              <w:tcPr>
                <w:tcW w:w="2557" w:type="dxa"/>
                <w:tcBorders>
                  <w:top w:val="nil"/>
                  <w:left w:val="nil"/>
                  <w:bottom w:val="nil"/>
                  <w:right w:val="nil"/>
                </w:tcBorders>
              </w:tcPr>
              <w:p w14:paraId="2BB060C0" w14:textId="77777777" w:rsidR="00D72DAD" w:rsidRDefault="00D72DAD" w:rsidP="00BD662F">
                <w:pPr>
                  <w:spacing w:before="26"/>
                  <w:ind w:left="20" w:right="-134"/>
                  <w:rPr>
                    <w:sz w:val="22"/>
                    <w:szCs w:val="22"/>
                  </w:rPr>
                </w:pPr>
              </w:p>
            </w:tc>
            <w:tc>
              <w:tcPr>
                <w:tcW w:w="2630" w:type="dxa"/>
                <w:tcBorders>
                  <w:top w:val="nil"/>
                  <w:left w:val="nil"/>
                  <w:bottom w:val="nil"/>
                  <w:right w:val="nil"/>
                </w:tcBorders>
              </w:tcPr>
              <w:p w14:paraId="287C62F8" w14:textId="77777777" w:rsidR="00D72DAD" w:rsidRDefault="00D72DAD" w:rsidP="00BD662F">
                <w:pPr>
                  <w:jc w:val="center"/>
                </w:pPr>
              </w:p>
            </w:tc>
            <w:tc>
              <w:tcPr>
                <w:tcW w:w="3447" w:type="dxa"/>
                <w:tcBorders>
                  <w:top w:val="nil"/>
                  <w:left w:val="nil"/>
                  <w:bottom w:val="nil"/>
                  <w:right w:val="nil"/>
                </w:tcBorders>
              </w:tcPr>
              <w:p w14:paraId="46ED86EE" w14:textId="77777777" w:rsidR="00D72DAD" w:rsidRDefault="00D72DAD" w:rsidP="00BD662F">
                <w:pPr>
                  <w:jc w:val="center"/>
                </w:pPr>
              </w:p>
            </w:tc>
          </w:tr>
        </w:tbl>
        <w:p w14:paraId="35DF0418" w14:textId="77777777" w:rsidR="00D72DAD" w:rsidRDefault="00D72DAD" w:rsidP="00BD662F">
          <w:pPr>
            <w:pStyle w:val="Nagwek"/>
            <w:jc w:val="center"/>
            <w:rPr>
              <w:i/>
              <w:sz w:val="15"/>
              <w:szCs w:val="15"/>
            </w:rPr>
          </w:pPr>
          <w:r>
            <w:rPr>
              <w:noProof/>
            </w:rPr>
            <w:drawing>
              <wp:inline distT="0" distB="0" distL="0" distR="0" wp14:anchorId="7BA579B7" wp14:editId="2388BD2A">
                <wp:extent cx="5397690" cy="327025"/>
                <wp:effectExtent l="0" t="0" r="0" b="0"/>
                <wp:docPr id="316" name="Obraz 316"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16"/>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47ACDB05" w14:textId="77777777" w:rsidR="00D72DAD" w:rsidRDefault="00D72DAD" w:rsidP="00BD662F">
          <w:pPr>
            <w:pStyle w:val="Nagwek"/>
            <w:jc w:val="center"/>
            <w:rPr>
              <w:i/>
              <w:sz w:val="15"/>
              <w:szCs w:val="15"/>
            </w:rPr>
          </w:pPr>
        </w:p>
      </w:tc>
    </w:tr>
  </w:tbl>
  <w:p w14:paraId="3C2272FD" w14:textId="77777777" w:rsidR="00D72DAD" w:rsidRDefault="00D72DAD">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646"/>
    </w:tblGrid>
    <w:tr w:rsidR="00D72DAD" w14:paraId="6E9BCF49" w14:textId="77777777" w:rsidTr="2B32EB41">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498"/>
            <w:gridCol w:w="2568"/>
            <w:gridCol w:w="3364"/>
          </w:tblGrid>
          <w:tr w:rsidR="00D72DAD" w:rsidRPr="000770A6" w14:paraId="58D9246C" w14:textId="77777777" w:rsidTr="00BD662F">
            <w:tc>
              <w:tcPr>
                <w:tcW w:w="2557" w:type="dxa"/>
                <w:tcBorders>
                  <w:top w:val="nil"/>
                  <w:left w:val="nil"/>
                  <w:bottom w:val="nil"/>
                  <w:right w:val="nil"/>
                </w:tcBorders>
              </w:tcPr>
              <w:p w14:paraId="10A2352C" w14:textId="77777777" w:rsidR="00D72DAD" w:rsidRDefault="00D72DAD" w:rsidP="00BD662F">
                <w:pPr>
                  <w:spacing w:before="26"/>
                  <w:ind w:left="20" w:right="-134"/>
                  <w:rPr>
                    <w:sz w:val="22"/>
                    <w:szCs w:val="22"/>
                  </w:rPr>
                </w:pPr>
              </w:p>
            </w:tc>
            <w:tc>
              <w:tcPr>
                <w:tcW w:w="2630" w:type="dxa"/>
                <w:tcBorders>
                  <w:top w:val="nil"/>
                  <w:left w:val="nil"/>
                  <w:bottom w:val="nil"/>
                  <w:right w:val="nil"/>
                </w:tcBorders>
              </w:tcPr>
              <w:p w14:paraId="39DE839F" w14:textId="77777777" w:rsidR="00D72DAD" w:rsidRDefault="00D72DAD" w:rsidP="00BD662F">
                <w:pPr>
                  <w:jc w:val="center"/>
                </w:pPr>
              </w:p>
            </w:tc>
            <w:tc>
              <w:tcPr>
                <w:tcW w:w="3447" w:type="dxa"/>
                <w:tcBorders>
                  <w:top w:val="nil"/>
                  <w:left w:val="nil"/>
                  <w:bottom w:val="nil"/>
                  <w:right w:val="nil"/>
                </w:tcBorders>
              </w:tcPr>
              <w:p w14:paraId="286C2BCD" w14:textId="77777777" w:rsidR="00D72DAD" w:rsidRDefault="00D72DAD" w:rsidP="00BD662F">
                <w:pPr>
                  <w:jc w:val="center"/>
                </w:pPr>
              </w:p>
            </w:tc>
          </w:tr>
        </w:tbl>
        <w:p w14:paraId="1D5731FB" w14:textId="77777777" w:rsidR="00D72DAD" w:rsidRDefault="00D72DAD" w:rsidP="00BD662F">
          <w:pPr>
            <w:pStyle w:val="Nagwek"/>
            <w:jc w:val="center"/>
            <w:rPr>
              <w:i/>
              <w:sz w:val="15"/>
              <w:szCs w:val="15"/>
            </w:rPr>
          </w:pPr>
          <w:r>
            <w:rPr>
              <w:noProof/>
            </w:rPr>
            <w:drawing>
              <wp:inline distT="0" distB="0" distL="0" distR="0" wp14:anchorId="7C2B4A41" wp14:editId="1158CF69">
                <wp:extent cx="5397690" cy="327025"/>
                <wp:effectExtent l="0" t="0" r="0" b="0"/>
                <wp:docPr id="317" name="Obraz 317"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17"/>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35252F7E" w14:textId="77777777" w:rsidR="00D72DAD" w:rsidRDefault="00D72DAD" w:rsidP="00BD662F">
          <w:pPr>
            <w:pStyle w:val="Nagwek"/>
            <w:jc w:val="center"/>
            <w:rPr>
              <w:i/>
              <w:sz w:val="15"/>
              <w:szCs w:val="15"/>
            </w:rPr>
          </w:pPr>
        </w:p>
      </w:tc>
    </w:tr>
  </w:tbl>
  <w:p w14:paraId="6A6C0D8A" w14:textId="77777777" w:rsidR="00D72DAD" w:rsidRDefault="00D72DAD">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646"/>
    </w:tblGrid>
    <w:tr w:rsidR="00D72DAD" w14:paraId="259651B4" w14:textId="77777777" w:rsidTr="2B32EB41">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498"/>
            <w:gridCol w:w="2568"/>
            <w:gridCol w:w="3364"/>
          </w:tblGrid>
          <w:tr w:rsidR="00D72DAD" w:rsidRPr="000770A6" w14:paraId="09F032CB" w14:textId="77777777" w:rsidTr="00BD662F">
            <w:tc>
              <w:tcPr>
                <w:tcW w:w="2557" w:type="dxa"/>
                <w:tcBorders>
                  <w:top w:val="nil"/>
                  <w:left w:val="nil"/>
                  <w:bottom w:val="nil"/>
                  <w:right w:val="nil"/>
                </w:tcBorders>
              </w:tcPr>
              <w:p w14:paraId="4E50683C" w14:textId="77777777" w:rsidR="00D72DAD" w:rsidRDefault="00D72DAD" w:rsidP="00BD662F">
                <w:pPr>
                  <w:spacing w:before="26"/>
                  <w:ind w:left="20" w:right="-134"/>
                  <w:rPr>
                    <w:sz w:val="22"/>
                    <w:szCs w:val="22"/>
                  </w:rPr>
                </w:pPr>
              </w:p>
            </w:tc>
            <w:tc>
              <w:tcPr>
                <w:tcW w:w="2630" w:type="dxa"/>
                <w:tcBorders>
                  <w:top w:val="nil"/>
                  <w:left w:val="nil"/>
                  <w:bottom w:val="nil"/>
                  <w:right w:val="nil"/>
                </w:tcBorders>
              </w:tcPr>
              <w:p w14:paraId="7DBB9E5C" w14:textId="77777777" w:rsidR="00D72DAD" w:rsidRDefault="00D72DAD" w:rsidP="00BD662F">
                <w:pPr>
                  <w:jc w:val="center"/>
                </w:pPr>
              </w:p>
            </w:tc>
            <w:tc>
              <w:tcPr>
                <w:tcW w:w="3447" w:type="dxa"/>
                <w:tcBorders>
                  <w:top w:val="nil"/>
                  <w:left w:val="nil"/>
                  <w:bottom w:val="nil"/>
                  <w:right w:val="nil"/>
                </w:tcBorders>
              </w:tcPr>
              <w:p w14:paraId="21B72416" w14:textId="77777777" w:rsidR="00D72DAD" w:rsidRDefault="00D72DAD" w:rsidP="00BD662F">
                <w:pPr>
                  <w:jc w:val="center"/>
                </w:pPr>
              </w:p>
            </w:tc>
          </w:tr>
        </w:tbl>
        <w:p w14:paraId="5ED93E35" w14:textId="77777777" w:rsidR="00D72DAD" w:rsidRDefault="00D72DAD" w:rsidP="00BD662F">
          <w:pPr>
            <w:pStyle w:val="Nagwek"/>
            <w:jc w:val="center"/>
            <w:rPr>
              <w:i/>
              <w:sz w:val="15"/>
              <w:szCs w:val="15"/>
            </w:rPr>
          </w:pPr>
          <w:r>
            <w:rPr>
              <w:noProof/>
            </w:rPr>
            <w:drawing>
              <wp:inline distT="0" distB="0" distL="0" distR="0" wp14:anchorId="7D7D76D6" wp14:editId="5F63BC59">
                <wp:extent cx="5397690" cy="327025"/>
                <wp:effectExtent l="0" t="0" r="0" b="0"/>
                <wp:docPr id="318" name="Obraz 318"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18"/>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4F345464" w14:textId="77777777" w:rsidR="00D72DAD" w:rsidRDefault="00D72DAD" w:rsidP="00BD662F">
          <w:pPr>
            <w:pStyle w:val="Nagwek"/>
            <w:jc w:val="center"/>
            <w:rPr>
              <w:i/>
              <w:sz w:val="15"/>
              <w:szCs w:val="15"/>
            </w:rPr>
          </w:pPr>
        </w:p>
      </w:tc>
    </w:tr>
  </w:tbl>
  <w:p w14:paraId="12C923E9" w14:textId="77777777" w:rsidR="00D72DAD" w:rsidRDefault="00D72DAD">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646"/>
    </w:tblGrid>
    <w:tr w:rsidR="00D72DAD" w14:paraId="3A9F5250" w14:textId="77777777" w:rsidTr="2B32EB41">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498"/>
            <w:gridCol w:w="2568"/>
            <w:gridCol w:w="3364"/>
          </w:tblGrid>
          <w:tr w:rsidR="00D72DAD" w:rsidRPr="000770A6" w14:paraId="52DB7A62" w14:textId="77777777" w:rsidTr="00BD662F">
            <w:tc>
              <w:tcPr>
                <w:tcW w:w="2557" w:type="dxa"/>
                <w:tcBorders>
                  <w:top w:val="nil"/>
                  <w:left w:val="nil"/>
                  <w:bottom w:val="nil"/>
                  <w:right w:val="nil"/>
                </w:tcBorders>
              </w:tcPr>
              <w:p w14:paraId="497359FE" w14:textId="77777777" w:rsidR="00D72DAD" w:rsidRDefault="00D72DAD" w:rsidP="00BD662F">
                <w:pPr>
                  <w:spacing w:before="26"/>
                  <w:ind w:left="20" w:right="-134"/>
                  <w:rPr>
                    <w:sz w:val="22"/>
                    <w:szCs w:val="22"/>
                  </w:rPr>
                </w:pPr>
              </w:p>
            </w:tc>
            <w:tc>
              <w:tcPr>
                <w:tcW w:w="2630" w:type="dxa"/>
                <w:tcBorders>
                  <w:top w:val="nil"/>
                  <w:left w:val="nil"/>
                  <w:bottom w:val="nil"/>
                  <w:right w:val="nil"/>
                </w:tcBorders>
              </w:tcPr>
              <w:p w14:paraId="69502F86" w14:textId="77777777" w:rsidR="00D72DAD" w:rsidRDefault="00D72DAD" w:rsidP="00BD662F">
                <w:pPr>
                  <w:jc w:val="center"/>
                </w:pPr>
              </w:p>
            </w:tc>
            <w:tc>
              <w:tcPr>
                <w:tcW w:w="3447" w:type="dxa"/>
                <w:tcBorders>
                  <w:top w:val="nil"/>
                  <w:left w:val="nil"/>
                  <w:bottom w:val="nil"/>
                  <w:right w:val="nil"/>
                </w:tcBorders>
              </w:tcPr>
              <w:p w14:paraId="443C281B" w14:textId="77777777" w:rsidR="00D72DAD" w:rsidRDefault="00D72DAD" w:rsidP="00BD662F">
                <w:pPr>
                  <w:jc w:val="center"/>
                </w:pPr>
              </w:p>
            </w:tc>
          </w:tr>
        </w:tbl>
        <w:p w14:paraId="48F2F4FE" w14:textId="77777777" w:rsidR="00D72DAD" w:rsidRDefault="00D72DAD" w:rsidP="00BD662F">
          <w:pPr>
            <w:pStyle w:val="Nagwek"/>
            <w:jc w:val="center"/>
            <w:rPr>
              <w:i/>
              <w:sz w:val="15"/>
              <w:szCs w:val="15"/>
            </w:rPr>
          </w:pPr>
          <w:r>
            <w:rPr>
              <w:noProof/>
            </w:rPr>
            <w:drawing>
              <wp:inline distT="0" distB="0" distL="0" distR="0" wp14:anchorId="5D81FF8D" wp14:editId="208611CB">
                <wp:extent cx="5397690" cy="327025"/>
                <wp:effectExtent l="0" t="0" r="0" b="0"/>
                <wp:docPr id="319" name="Obraz 319"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19"/>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2BAD83A0" w14:textId="77777777" w:rsidR="00D72DAD" w:rsidRDefault="00D72DAD" w:rsidP="00BD662F">
          <w:pPr>
            <w:pStyle w:val="Nagwek"/>
            <w:jc w:val="center"/>
            <w:rPr>
              <w:i/>
              <w:sz w:val="15"/>
              <w:szCs w:val="15"/>
            </w:rPr>
          </w:pPr>
        </w:p>
      </w:tc>
    </w:tr>
  </w:tbl>
  <w:p w14:paraId="0D25A1F4" w14:textId="77777777" w:rsidR="00D72DAD" w:rsidRDefault="00D72DAD">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1E2387" w14:textId="77777777" w:rsidR="009A4AEA" w:rsidRDefault="009A4AEA">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86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16"/>
    </w:tblGrid>
    <w:tr w:rsidR="00D72DAD" w:rsidRPr="00551389" w14:paraId="7069D663" w14:textId="77777777" w:rsidTr="2B32EB41">
      <w:trPr>
        <w:trHeight w:val="570"/>
      </w:trPr>
      <w:tc>
        <w:tcPr>
          <w:tcW w:w="8647" w:type="dxa"/>
        </w:tcPr>
        <w:tbl>
          <w:tblPr>
            <w:tblStyle w:val="Tabela-Siatka"/>
            <w:tblW w:w="0" w:type="auto"/>
            <w:tblLook w:val="04A0" w:firstRow="1" w:lastRow="0" w:firstColumn="1" w:lastColumn="0" w:noHBand="0" w:noVBand="1"/>
          </w:tblPr>
          <w:tblGrid>
            <w:gridCol w:w="2517"/>
            <w:gridCol w:w="2590"/>
            <w:gridCol w:w="3393"/>
          </w:tblGrid>
          <w:tr w:rsidR="00D72DAD" w:rsidRPr="000770A6" w14:paraId="598A2F3E" w14:textId="77777777" w:rsidTr="00BD662F">
            <w:tc>
              <w:tcPr>
                <w:tcW w:w="2557" w:type="dxa"/>
                <w:tcBorders>
                  <w:top w:val="nil"/>
                  <w:left w:val="nil"/>
                  <w:bottom w:val="nil"/>
                  <w:right w:val="nil"/>
                </w:tcBorders>
              </w:tcPr>
              <w:p w14:paraId="71DBA5E0" w14:textId="776CAE74" w:rsidR="00D72DAD" w:rsidRDefault="00D72DAD" w:rsidP="00BD662F">
                <w:pPr>
                  <w:spacing w:before="26"/>
                  <w:ind w:left="20" w:right="-134"/>
                  <w:rPr>
                    <w:sz w:val="22"/>
                    <w:szCs w:val="22"/>
                  </w:rPr>
                </w:pPr>
              </w:p>
            </w:tc>
            <w:tc>
              <w:tcPr>
                <w:tcW w:w="2630" w:type="dxa"/>
                <w:tcBorders>
                  <w:top w:val="nil"/>
                  <w:left w:val="nil"/>
                  <w:bottom w:val="nil"/>
                  <w:right w:val="nil"/>
                </w:tcBorders>
              </w:tcPr>
              <w:p w14:paraId="12778667" w14:textId="77777777" w:rsidR="00D72DAD" w:rsidRDefault="00D72DAD" w:rsidP="00BD662F">
                <w:pPr>
                  <w:jc w:val="center"/>
                </w:pPr>
              </w:p>
            </w:tc>
            <w:tc>
              <w:tcPr>
                <w:tcW w:w="3447" w:type="dxa"/>
                <w:tcBorders>
                  <w:top w:val="nil"/>
                  <w:left w:val="nil"/>
                  <w:bottom w:val="nil"/>
                  <w:right w:val="nil"/>
                </w:tcBorders>
              </w:tcPr>
              <w:p w14:paraId="0E6BD2FF" w14:textId="77777777" w:rsidR="00D72DAD" w:rsidRDefault="00D72DAD" w:rsidP="00BD662F">
                <w:pPr>
                  <w:jc w:val="center"/>
                </w:pPr>
              </w:p>
            </w:tc>
          </w:tr>
        </w:tbl>
        <w:p w14:paraId="2543369D" w14:textId="77777777" w:rsidR="00D72DAD" w:rsidRDefault="00D72DAD" w:rsidP="00BD662F">
          <w:pPr>
            <w:pStyle w:val="Nagwek"/>
            <w:jc w:val="center"/>
            <w:rPr>
              <w:i/>
              <w:sz w:val="15"/>
              <w:szCs w:val="15"/>
            </w:rPr>
          </w:pPr>
          <w:r>
            <w:rPr>
              <w:noProof/>
            </w:rPr>
            <w:drawing>
              <wp:inline distT="0" distB="0" distL="0" distR="0" wp14:anchorId="2B280D82" wp14:editId="2923ACED">
                <wp:extent cx="5397690" cy="327025"/>
                <wp:effectExtent l="0" t="0" r="0" b="0"/>
                <wp:docPr id="320" name="Obraz 320"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20"/>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1E92FDC1" w14:textId="77777777" w:rsidR="00D72DAD" w:rsidRDefault="00D72DAD" w:rsidP="00BD662F">
          <w:pPr>
            <w:pStyle w:val="Nagwek"/>
            <w:jc w:val="center"/>
            <w:rPr>
              <w:i/>
              <w:sz w:val="15"/>
              <w:szCs w:val="15"/>
            </w:rPr>
          </w:pPr>
        </w:p>
        <w:p w14:paraId="081D8AFE" w14:textId="77777777" w:rsidR="00D72DAD" w:rsidRPr="00B76E98" w:rsidRDefault="00D72DAD" w:rsidP="00BD662F">
          <w:pPr>
            <w:pStyle w:val="Nagwek"/>
            <w:ind w:right="112"/>
            <w:jc w:val="center"/>
            <w:rPr>
              <w:b/>
              <w:i/>
              <w:color w:val="7F7F7F"/>
              <w:sz w:val="15"/>
              <w:szCs w:val="15"/>
            </w:rPr>
          </w:pPr>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8B58F6">
            <w:rPr>
              <w:i/>
              <w:sz w:val="15"/>
              <w:szCs w:val="15"/>
            </w:rPr>
            <w:t>Podniesienie poziomu innowacyjności gospodarki poprzez realizację przedsięwzięć badawczych w trybie innowacyjnych zamówień publicznych w celu wsparcia realizacji strategii Europejskiego Zielonego Ładu</w:t>
          </w:r>
          <w:r w:rsidRPr="00455EEF">
            <w:rPr>
              <w:i/>
              <w:sz w:val="15"/>
              <w:szCs w:val="15"/>
            </w:rPr>
            <w:t xml:space="preserve"> zgodnie z umową z dnia 3 lipca 2020 r. numer POIR.04.01.03-00-0001/20-00.</w:t>
          </w:r>
        </w:p>
      </w:tc>
    </w:tr>
  </w:tbl>
  <w:p w14:paraId="275282EF" w14:textId="77777777" w:rsidR="00D72DAD" w:rsidRDefault="00D72DAD">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300817" w14:textId="08FC9BEA" w:rsidR="00D72DAD" w:rsidRDefault="00D72DAD">
    <w:pPr>
      <w:pStyle w:val="Nagwek"/>
    </w:pPr>
  </w:p>
  <w:p w14:paraId="4EB34FD8" w14:textId="77777777" w:rsidR="00D72DAD" w:rsidRDefault="00D72DAD"/>
  <w:tbl>
    <w:tblPr>
      <w:tblStyle w:val="Tabela-Siatka"/>
      <w:tblW w:w="0" w:type="auto"/>
      <w:tblLook w:val="04A0" w:firstRow="1" w:lastRow="0" w:firstColumn="1" w:lastColumn="0" w:noHBand="0" w:noVBand="1"/>
    </w:tblPr>
    <w:tblGrid>
      <w:gridCol w:w="8716"/>
    </w:tblGrid>
    <w:tr w:rsidR="00D72DAD" w14:paraId="68572421" w14:textId="77777777" w:rsidTr="2B32EB41">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517"/>
            <w:gridCol w:w="2590"/>
            <w:gridCol w:w="3393"/>
          </w:tblGrid>
          <w:tr w:rsidR="00D72DAD" w:rsidRPr="000770A6" w14:paraId="57B878AD" w14:textId="77777777" w:rsidTr="00BD662F">
            <w:tc>
              <w:tcPr>
                <w:tcW w:w="2557" w:type="dxa"/>
                <w:tcBorders>
                  <w:top w:val="nil"/>
                  <w:left w:val="nil"/>
                  <w:bottom w:val="nil"/>
                  <w:right w:val="nil"/>
                </w:tcBorders>
              </w:tcPr>
              <w:p w14:paraId="500AE41D" w14:textId="77777777" w:rsidR="00D72DAD" w:rsidRDefault="00D72DAD" w:rsidP="00BD662F">
                <w:pPr>
                  <w:spacing w:before="26"/>
                  <w:ind w:left="20" w:right="-134"/>
                  <w:rPr>
                    <w:sz w:val="22"/>
                    <w:szCs w:val="22"/>
                  </w:rPr>
                </w:pPr>
              </w:p>
            </w:tc>
            <w:tc>
              <w:tcPr>
                <w:tcW w:w="2630" w:type="dxa"/>
                <w:tcBorders>
                  <w:top w:val="nil"/>
                  <w:left w:val="nil"/>
                  <w:bottom w:val="nil"/>
                  <w:right w:val="nil"/>
                </w:tcBorders>
              </w:tcPr>
              <w:p w14:paraId="4CDE13C9" w14:textId="77777777" w:rsidR="00D72DAD" w:rsidRDefault="00D72DAD" w:rsidP="00BD662F">
                <w:pPr>
                  <w:jc w:val="center"/>
                </w:pPr>
              </w:p>
            </w:tc>
            <w:tc>
              <w:tcPr>
                <w:tcW w:w="3447" w:type="dxa"/>
                <w:tcBorders>
                  <w:top w:val="nil"/>
                  <w:left w:val="nil"/>
                  <w:bottom w:val="nil"/>
                  <w:right w:val="nil"/>
                </w:tcBorders>
              </w:tcPr>
              <w:p w14:paraId="7EA9EB65" w14:textId="77777777" w:rsidR="00D72DAD" w:rsidRDefault="00D72DAD" w:rsidP="00BD662F">
                <w:pPr>
                  <w:jc w:val="center"/>
                </w:pPr>
              </w:p>
            </w:tc>
          </w:tr>
        </w:tbl>
        <w:p w14:paraId="5AFA6FC5" w14:textId="77777777" w:rsidR="00D72DAD" w:rsidRDefault="00D72DAD" w:rsidP="00BD662F">
          <w:pPr>
            <w:pStyle w:val="Nagwek"/>
            <w:jc w:val="center"/>
            <w:rPr>
              <w:i/>
              <w:sz w:val="15"/>
              <w:szCs w:val="15"/>
            </w:rPr>
          </w:pPr>
          <w:r>
            <w:rPr>
              <w:noProof/>
            </w:rPr>
            <w:drawing>
              <wp:inline distT="0" distB="0" distL="0" distR="0" wp14:anchorId="71FB490A" wp14:editId="23BBF1BB">
                <wp:extent cx="5397690" cy="327025"/>
                <wp:effectExtent l="0" t="0" r="0" b="0"/>
                <wp:docPr id="13" name="Obraz 13"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3"/>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549EBA1F" w14:textId="77777777" w:rsidR="00D72DAD" w:rsidRDefault="00D72DAD" w:rsidP="00BD662F">
          <w:pPr>
            <w:pStyle w:val="Nagwek"/>
            <w:jc w:val="center"/>
            <w:rPr>
              <w:i/>
              <w:sz w:val="15"/>
              <w:szCs w:val="15"/>
            </w:rPr>
          </w:pPr>
        </w:p>
      </w:tc>
    </w:tr>
  </w:tbl>
  <w:p w14:paraId="72120344" w14:textId="77777777" w:rsidR="00D72DAD" w:rsidRDefault="00D72DAD">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716"/>
    </w:tblGrid>
    <w:tr w:rsidR="00D72DAD" w14:paraId="166F59BD" w14:textId="77777777" w:rsidTr="2B32EB41">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517"/>
            <w:gridCol w:w="2590"/>
            <w:gridCol w:w="3393"/>
          </w:tblGrid>
          <w:tr w:rsidR="00D72DAD" w:rsidRPr="000770A6" w14:paraId="63EEAE59" w14:textId="77777777" w:rsidTr="00BD662F">
            <w:tc>
              <w:tcPr>
                <w:tcW w:w="2557" w:type="dxa"/>
                <w:tcBorders>
                  <w:top w:val="nil"/>
                  <w:left w:val="nil"/>
                  <w:bottom w:val="nil"/>
                  <w:right w:val="nil"/>
                </w:tcBorders>
              </w:tcPr>
              <w:p w14:paraId="38143C84" w14:textId="77777777" w:rsidR="00D72DAD" w:rsidRDefault="00D72DAD" w:rsidP="00BD662F">
                <w:pPr>
                  <w:spacing w:before="26"/>
                  <w:ind w:left="20" w:right="-134"/>
                  <w:rPr>
                    <w:sz w:val="22"/>
                    <w:szCs w:val="22"/>
                  </w:rPr>
                </w:pPr>
              </w:p>
            </w:tc>
            <w:tc>
              <w:tcPr>
                <w:tcW w:w="2630" w:type="dxa"/>
                <w:tcBorders>
                  <w:top w:val="nil"/>
                  <w:left w:val="nil"/>
                  <w:bottom w:val="nil"/>
                  <w:right w:val="nil"/>
                </w:tcBorders>
              </w:tcPr>
              <w:p w14:paraId="7B6274AF" w14:textId="77777777" w:rsidR="00D72DAD" w:rsidRDefault="00D72DAD" w:rsidP="00BD662F">
                <w:pPr>
                  <w:jc w:val="center"/>
                </w:pPr>
              </w:p>
            </w:tc>
            <w:tc>
              <w:tcPr>
                <w:tcW w:w="3447" w:type="dxa"/>
                <w:tcBorders>
                  <w:top w:val="nil"/>
                  <w:left w:val="nil"/>
                  <w:bottom w:val="nil"/>
                  <w:right w:val="nil"/>
                </w:tcBorders>
              </w:tcPr>
              <w:p w14:paraId="0B234A86" w14:textId="77777777" w:rsidR="00D72DAD" w:rsidRDefault="00D72DAD" w:rsidP="00BD662F">
                <w:pPr>
                  <w:jc w:val="center"/>
                </w:pPr>
              </w:p>
            </w:tc>
          </w:tr>
        </w:tbl>
        <w:p w14:paraId="56A38AF6" w14:textId="77777777" w:rsidR="00D72DAD" w:rsidRDefault="00D72DAD" w:rsidP="00BD662F">
          <w:pPr>
            <w:pStyle w:val="Nagwek"/>
            <w:jc w:val="center"/>
            <w:rPr>
              <w:i/>
              <w:sz w:val="15"/>
              <w:szCs w:val="15"/>
            </w:rPr>
          </w:pPr>
          <w:r>
            <w:rPr>
              <w:noProof/>
            </w:rPr>
            <w:drawing>
              <wp:inline distT="0" distB="0" distL="0" distR="0" wp14:anchorId="0E57501E" wp14:editId="6EB3E3D0">
                <wp:extent cx="5397690" cy="327025"/>
                <wp:effectExtent l="0" t="0" r="0" b="0"/>
                <wp:docPr id="14" name="Obraz 14"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4"/>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5B16D828" w14:textId="77777777" w:rsidR="00D72DAD" w:rsidRDefault="00D72DAD" w:rsidP="00BD662F">
          <w:pPr>
            <w:pStyle w:val="Nagwek"/>
            <w:jc w:val="center"/>
            <w:rPr>
              <w:i/>
              <w:sz w:val="15"/>
              <w:szCs w:val="15"/>
            </w:rPr>
          </w:pPr>
        </w:p>
      </w:tc>
    </w:tr>
  </w:tbl>
  <w:p w14:paraId="48D26E05" w14:textId="77777777" w:rsidR="00D72DAD" w:rsidRDefault="00D72DAD">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716"/>
    </w:tblGrid>
    <w:tr w:rsidR="00D72DAD" w14:paraId="4D456CA4" w14:textId="77777777" w:rsidTr="2B32EB41">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517"/>
            <w:gridCol w:w="2590"/>
            <w:gridCol w:w="3393"/>
          </w:tblGrid>
          <w:tr w:rsidR="00D72DAD" w:rsidRPr="000770A6" w14:paraId="7AEFCC41" w14:textId="77777777" w:rsidTr="00BD662F">
            <w:tc>
              <w:tcPr>
                <w:tcW w:w="2557" w:type="dxa"/>
                <w:tcBorders>
                  <w:top w:val="nil"/>
                  <w:left w:val="nil"/>
                  <w:bottom w:val="nil"/>
                  <w:right w:val="nil"/>
                </w:tcBorders>
              </w:tcPr>
              <w:p w14:paraId="4BD37ECC" w14:textId="77777777" w:rsidR="00D72DAD" w:rsidRDefault="00D72DAD" w:rsidP="00BD662F">
                <w:pPr>
                  <w:spacing w:before="26"/>
                  <w:ind w:left="20" w:right="-134"/>
                  <w:rPr>
                    <w:sz w:val="22"/>
                    <w:szCs w:val="22"/>
                  </w:rPr>
                </w:pPr>
              </w:p>
            </w:tc>
            <w:tc>
              <w:tcPr>
                <w:tcW w:w="2630" w:type="dxa"/>
                <w:tcBorders>
                  <w:top w:val="nil"/>
                  <w:left w:val="nil"/>
                  <w:bottom w:val="nil"/>
                  <w:right w:val="nil"/>
                </w:tcBorders>
              </w:tcPr>
              <w:p w14:paraId="0BB42ECE" w14:textId="77777777" w:rsidR="00D72DAD" w:rsidRDefault="00D72DAD" w:rsidP="00BD662F">
                <w:pPr>
                  <w:jc w:val="center"/>
                </w:pPr>
              </w:p>
            </w:tc>
            <w:tc>
              <w:tcPr>
                <w:tcW w:w="3447" w:type="dxa"/>
                <w:tcBorders>
                  <w:top w:val="nil"/>
                  <w:left w:val="nil"/>
                  <w:bottom w:val="nil"/>
                  <w:right w:val="nil"/>
                </w:tcBorders>
              </w:tcPr>
              <w:p w14:paraId="1A744E62" w14:textId="77777777" w:rsidR="00D72DAD" w:rsidRDefault="00D72DAD" w:rsidP="00BD662F">
                <w:pPr>
                  <w:jc w:val="center"/>
                </w:pPr>
              </w:p>
            </w:tc>
          </w:tr>
        </w:tbl>
        <w:p w14:paraId="5C7BE4D4" w14:textId="77777777" w:rsidR="00D72DAD" w:rsidRDefault="00D72DAD" w:rsidP="00BD662F">
          <w:pPr>
            <w:pStyle w:val="Nagwek"/>
            <w:jc w:val="center"/>
            <w:rPr>
              <w:i/>
              <w:sz w:val="15"/>
              <w:szCs w:val="15"/>
            </w:rPr>
          </w:pPr>
          <w:r>
            <w:rPr>
              <w:noProof/>
            </w:rPr>
            <w:drawing>
              <wp:inline distT="0" distB="0" distL="0" distR="0" wp14:anchorId="694CAD0D" wp14:editId="2B4F4FB1">
                <wp:extent cx="5397690" cy="327025"/>
                <wp:effectExtent l="0" t="0" r="0" b="0"/>
                <wp:docPr id="15" name="Obraz 15"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5"/>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180685BD" w14:textId="77777777" w:rsidR="00D72DAD" w:rsidRDefault="00D72DAD" w:rsidP="00BD662F">
          <w:pPr>
            <w:pStyle w:val="Nagwek"/>
            <w:jc w:val="center"/>
            <w:rPr>
              <w:i/>
              <w:sz w:val="15"/>
              <w:szCs w:val="15"/>
            </w:rPr>
          </w:pPr>
        </w:p>
      </w:tc>
    </w:tr>
  </w:tbl>
  <w:p w14:paraId="7B65A644" w14:textId="77777777" w:rsidR="00D72DAD" w:rsidRDefault="00D72DAD">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716"/>
    </w:tblGrid>
    <w:tr w:rsidR="00D72DAD" w14:paraId="607CB969" w14:textId="77777777" w:rsidTr="2B32EB41">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517"/>
            <w:gridCol w:w="2590"/>
            <w:gridCol w:w="3393"/>
          </w:tblGrid>
          <w:tr w:rsidR="00D72DAD" w:rsidRPr="000770A6" w14:paraId="19FA568F" w14:textId="77777777" w:rsidTr="00BD662F">
            <w:tc>
              <w:tcPr>
                <w:tcW w:w="2557" w:type="dxa"/>
                <w:tcBorders>
                  <w:top w:val="nil"/>
                  <w:left w:val="nil"/>
                  <w:bottom w:val="nil"/>
                  <w:right w:val="nil"/>
                </w:tcBorders>
              </w:tcPr>
              <w:p w14:paraId="05A884FA" w14:textId="77777777" w:rsidR="00D72DAD" w:rsidRDefault="00D72DAD" w:rsidP="00BD662F">
                <w:pPr>
                  <w:spacing w:before="26"/>
                  <w:ind w:left="20" w:right="-134"/>
                  <w:rPr>
                    <w:sz w:val="22"/>
                    <w:szCs w:val="22"/>
                  </w:rPr>
                </w:pPr>
              </w:p>
            </w:tc>
            <w:tc>
              <w:tcPr>
                <w:tcW w:w="2630" w:type="dxa"/>
                <w:tcBorders>
                  <w:top w:val="nil"/>
                  <w:left w:val="nil"/>
                  <w:bottom w:val="nil"/>
                  <w:right w:val="nil"/>
                </w:tcBorders>
              </w:tcPr>
              <w:p w14:paraId="2D02317B" w14:textId="77777777" w:rsidR="00D72DAD" w:rsidRDefault="00D72DAD" w:rsidP="00BD662F">
                <w:pPr>
                  <w:jc w:val="center"/>
                </w:pPr>
              </w:p>
            </w:tc>
            <w:tc>
              <w:tcPr>
                <w:tcW w:w="3447" w:type="dxa"/>
                <w:tcBorders>
                  <w:top w:val="nil"/>
                  <w:left w:val="nil"/>
                  <w:bottom w:val="nil"/>
                  <w:right w:val="nil"/>
                </w:tcBorders>
              </w:tcPr>
              <w:p w14:paraId="4830FA2C" w14:textId="77777777" w:rsidR="00D72DAD" w:rsidRDefault="00D72DAD" w:rsidP="00BD662F">
                <w:pPr>
                  <w:jc w:val="center"/>
                </w:pPr>
              </w:p>
            </w:tc>
          </w:tr>
        </w:tbl>
        <w:p w14:paraId="33D766FE" w14:textId="77777777" w:rsidR="00D72DAD" w:rsidRDefault="00D72DAD" w:rsidP="00BD662F">
          <w:pPr>
            <w:pStyle w:val="Nagwek"/>
            <w:jc w:val="center"/>
            <w:rPr>
              <w:i/>
              <w:sz w:val="15"/>
              <w:szCs w:val="15"/>
            </w:rPr>
          </w:pPr>
          <w:r>
            <w:rPr>
              <w:noProof/>
            </w:rPr>
            <w:drawing>
              <wp:inline distT="0" distB="0" distL="0" distR="0" wp14:anchorId="7EABABFD" wp14:editId="226371BC">
                <wp:extent cx="5397690" cy="327025"/>
                <wp:effectExtent l="0" t="0" r="0" b="0"/>
                <wp:docPr id="16" name="Obraz 16"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6"/>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6996FD35" w14:textId="77777777" w:rsidR="00D72DAD" w:rsidRDefault="00D72DAD" w:rsidP="00BD662F">
          <w:pPr>
            <w:pStyle w:val="Nagwek"/>
            <w:jc w:val="center"/>
            <w:rPr>
              <w:i/>
              <w:sz w:val="15"/>
              <w:szCs w:val="15"/>
            </w:rPr>
          </w:pPr>
        </w:p>
      </w:tc>
    </w:tr>
  </w:tbl>
  <w:p w14:paraId="2BE1E536" w14:textId="77777777" w:rsidR="00D72DAD" w:rsidRDefault="00D72DAD">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716"/>
    </w:tblGrid>
    <w:tr w:rsidR="00D72DAD" w14:paraId="1A88032B" w14:textId="77777777" w:rsidTr="2B32EB41">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517"/>
            <w:gridCol w:w="2590"/>
            <w:gridCol w:w="3393"/>
          </w:tblGrid>
          <w:tr w:rsidR="00D72DAD" w:rsidRPr="000770A6" w14:paraId="59BCDD94" w14:textId="77777777" w:rsidTr="00BD662F">
            <w:tc>
              <w:tcPr>
                <w:tcW w:w="2557" w:type="dxa"/>
                <w:tcBorders>
                  <w:top w:val="nil"/>
                  <w:left w:val="nil"/>
                  <w:bottom w:val="nil"/>
                  <w:right w:val="nil"/>
                </w:tcBorders>
              </w:tcPr>
              <w:p w14:paraId="142309F5" w14:textId="77777777" w:rsidR="00D72DAD" w:rsidRDefault="00D72DAD" w:rsidP="00BD662F">
                <w:pPr>
                  <w:spacing w:before="26"/>
                  <w:ind w:left="20" w:right="-134"/>
                  <w:rPr>
                    <w:sz w:val="22"/>
                    <w:szCs w:val="22"/>
                  </w:rPr>
                </w:pPr>
              </w:p>
            </w:tc>
            <w:tc>
              <w:tcPr>
                <w:tcW w:w="2630" w:type="dxa"/>
                <w:tcBorders>
                  <w:top w:val="nil"/>
                  <w:left w:val="nil"/>
                  <w:bottom w:val="nil"/>
                  <w:right w:val="nil"/>
                </w:tcBorders>
              </w:tcPr>
              <w:p w14:paraId="1F41BE78" w14:textId="77777777" w:rsidR="00D72DAD" w:rsidRDefault="00D72DAD" w:rsidP="00BD662F">
                <w:pPr>
                  <w:jc w:val="center"/>
                </w:pPr>
              </w:p>
            </w:tc>
            <w:tc>
              <w:tcPr>
                <w:tcW w:w="3447" w:type="dxa"/>
                <w:tcBorders>
                  <w:top w:val="nil"/>
                  <w:left w:val="nil"/>
                  <w:bottom w:val="nil"/>
                  <w:right w:val="nil"/>
                </w:tcBorders>
              </w:tcPr>
              <w:p w14:paraId="3834B97E" w14:textId="77777777" w:rsidR="00D72DAD" w:rsidRDefault="00D72DAD" w:rsidP="00BD662F">
                <w:pPr>
                  <w:jc w:val="center"/>
                </w:pPr>
              </w:p>
            </w:tc>
          </w:tr>
        </w:tbl>
        <w:p w14:paraId="3D8D698E" w14:textId="77777777" w:rsidR="00D72DAD" w:rsidRDefault="00D72DAD" w:rsidP="00BD662F">
          <w:pPr>
            <w:pStyle w:val="Nagwek"/>
            <w:jc w:val="center"/>
            <w:rPr>
              <w:i/>
              <w:sz w:val="15"/>
              <w:szCs w:val="15"/>
            </w:rPr>
          </w:pPr>
          <w:r>
            <w:rPr>
              <w:noProof/>
            </w:rPr>
            <w:drawing>
              <wp:inline distT="0" distB="0" distL="0" distR="0" wp14:anchorId="518298CC" wp14:editId="6F9BFBB1">
                <wp:extent cx="5397690" cy="327025"/>
                <wp:effectExtent l="0" t="0" r="0" b="0"/>
                <wp:docPr id="17" name="Obraz 17"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751750E9" w14:textId="77777777" w:rsidR="00D72DAD" w:rsidRDefault="00D72DAD" w:rsidP="00BD662F">
          <w:pPr>
            <w:pStyle w:val="Nagwek"/>
            <w:jc w:val="center"/>
            <w:rPr>
              <w:i/>
              <w:sz w:val="15"/>
              <w:szCs w:val="15"/>
            </w:rPr>
          </w:pPr>
        </w:p>
      </w:tc>
    </w:tr>
  </w:tbl>
  <w:p w14:paraId="6EEE3A4C" w14:textId="77777777" w:rsidR="00D72DAD" w:rsidRDefault="00D72DAD">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p w14:paraId="75DA7B29" w14:textId="77777777" w:rsidR="00D72DAD" w:rsidRDefault="00D72DAD"/>
  <w:p w14:paraId="0A4084D3" w14:textId="77777777" w:rsidR="00D72DAD" w:rsidRDefault="00D72DAD"/>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8C7A77" w14:textId="77777777" w:rsidR="00D72DAD" w:rsidRDefault="00D72DAD"/>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86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16"/>
    </w:tblGrid>
    <w:tr w:rsidR="00D72DAD" w:rsidRPr="00551389" w14:paraId="5006DBF2" w14:textId="77777777" w:rsidTr="2B32EB41">
      <w:trPr>
        <w:trHeight w:val="570"/>
      </w:trPr>
      <w:tc>
        <w:tcPr>
          <w:tcW w:w="8647" w:type="dxa"/>
        </w:tcPr>
        <w:tbl>
          <w:tblPr>
            <w:tblStyle w:val="Tabela-Siatka"/>
            <w:tblW w:w="0" w:type="auto"/>
            <w:tblLook w:val="04A0" w:firstRow="1" w:lastRow="0" w:firstColumn="1" w:lastColumn="0" w:noHBand="0" w:noVBand="1"/>
          </w:tblPr>
          <w:tblGrid>
            <w:gridCol w:w="2517"/>
            <w:gridCol w:w="2590"/>
            <w:gridCol w:w="3393"/>
          </w:tblGrid>
          <w:tr w:rsidR="00D72DAD" w:rsidRPr="000770A6" w14:paraId="18CAB796" w14:textId="77777777" w:rsidTr="00BD662F">
            <w:tc>
              <w:tcPr>
                <w:tcW w:w="2557" w:type="dxa"/>
                <w:tcBorders>
                  <w:top w:val="nil"/>
                  <w:left w:val="nil"/>
                  <w:bottom w:val="nil"/>
                  <w:right w:val="nil"/>
                </w:tcBorders>
              </w:tcPr>
              <w:p w14:paraId="06E83AE5" w14:textId="163126A1" w:rsidR="00D72DAD" w:rsidRDefault="00D72DAD" w:rsidP="00BD662F">
                <w:pPr>
                  <w:spacing w:before="26"/>
                  <w:ind w:left="20" w:right="-134"/>
                  <w:rPr>
                    <w:sz w:val="22"/>
                    <w:szCs w:val="22"/>
                  </w:rPr>
                </w:pPr>
              </w:p>
            </w:tc>
            <w:tc>
              <w:tcPr>
                <w:tcW w:w="2630" w:type="dxa"/>
                <w:tcBorders>
                  <w:top w:val="nil"/>
                  <w:left w:val="nil"/>
                  <w:bottom w:val="nil"/>
                  <w:right w:val="nil"/>
                </w:tcBorders>
              </w:tcPr>
              <w:p w14:paraId="16280D74" w14:textId="77777777" w:rsidR="00D72DAD" w:rsidRDefault="00D72DAD" w:rsidP="00BD662F">
                <w:pPr>
                  <w:jc w:val="center"/>
                </w:pPr>
              </w:p>
            </w:tc>
            <w:tc>
              <w:tcPr>
                <w:tcW w:w="3447" w:type="dxa"/>
                <w:tcBorders>
                  <w:top w:val="nil"/>
                  <w:left w:val="nil"/>
                  <w:bottom w:val="nil"/>
                  <w:right w:val="nil"/>
                </w:tcBorders>
              </w:tcPr>
              <w:p w14:paraId="1998DFB4" w14:textId="77777777" w:rsidR="00D72DAD" w:rsidRDefault="00D72DAD" w:rsidP="00BD662F">
                <w:pPr>
                  <w:jc w:val="center"/>
                </w:pPr>
              </w:p>
            </w:tc>
          </w:tr>
        </w:tbl>
        <w:p w14:paraId="33F1BC00" w14:textId="77777777" w:rsidR="00D72DAD" w:rsidRDefault="00D72DAD" w:rsidP="00BD662F">
          <w:pPr>
            <w:pStyle w:val="Nagwek"/>
            <w:jc w:val="center"/>
            <w:rPr>
              <w:i/>
              <w:sz w:val="15"/>
              <w:szCs w:val="15"/>
            </w:rPr>
          </w:pPr>
          <w:r>
            <w:rPr>
              <w:noProof/>
            </w:rPr>
            <w:drawing>
              <wp:inline distT="0" distB="0" distL="0" distR="0" wp14:anchorId="3EB70625" wp14:editId="20F82AC4">
                <wp:extent cx="5397690" cy="327025"/>
                <wp:effectExtent l="0" t="0" r="0" b="0"/>
                <wp:docPr id="18" name="Obraz 18"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8"/>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5BC622EA" w14:textId="77777777" w:rsidR="00D72DAD" w:rsidRDefault="00D72DAD" w:rsidP="00BD662F">
          <w:pPr>
            <w:pStyle w:val="Nagwek"/>
            <w:jc w:val="center"/>
            <w:rPr>
              <w:i/>
              <w:sz w:val="15"/>
              <w:szCs w:val="15"/>
            </w:rPr>
          </w:pPr>
        </w:p>
        <w:p w14:paraId="5B365FD2" w14:textId="77777777" w:rsidR="00D72DAD" w:rsidRPr="00B76E98" w:rsidRDefault="00D72DAD" w:rsidP="00BD662F">
          <w:pPr>
            <w:pStyle w:val="Nagwek"/>
            <w:ind w:right="112"/>
            <w:jc w:val="center"/>
            <w:rPr>
              <w:b/>
              <w:i/>
              <w:color w:val="7F7F7F"/>
              <w:sz w:val="15"/>
              <w:szCs w:val="15"/>
            </w:rPr>
          </w:pPr>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8B58F6">
            <w:rPr>
              <w:i/>
              <w:sz w:val="15"/>
              <w:szCs w:val="15"/>
            </w:rPr>
            <w:t>Podniesienie poziomu innowacyjności gospodarki poprzez realizację przedsięwzięć badawczych w trybie innowacyjnych zamówień publicznych w celu wsparcia realizacji strategii Europejskiego Zielonego Ładu</w:t>
          </w:r>
          <w:r w:rsidRPr="00455EEF">
            <w:rPr>
              <w:i/>
              <w:sz w:val="15"/>
              <w:szCs w:val="15"/>
            </w:rPr>
            <w:t xml:space="preserve"> zgodnie z umową z dnia 3 lipca 2020 r. numer POIR.04.01.03-00-0001/20-00.</w:t>
          </w:r>
        </w:p>
      </w:tc>
    </w:tr>
  </w:tbl>
  <w:p w14:paraId="3230B8E5" w14:textId="77777777" w:rsidR="00D72DAD" w:rsidRDefault="00D72DA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0DCC"/>
    <w:multiLevelType w:val="hybridMultilevel"/>
    <w:tmpl w:val="34A2B4DE"/>
    <w:lvl w:ilvl="0" w:tplc="75A46F28">
      <w:start w:val="1"/>
      <w:numFmt w:val="decimal"/>
      <w:lvlText w:val="§%1."/>
      <w:lvlJc w:val="left"/>
      <w:pPr>
        <w:ind w:left="5040" w:hanging="360"/>
      </w:pPr>
      <w:rPr>
        <w:rFonts w:hint="default"/>
      </w:rPr>
    </w:lvl>
    <w:lvl w:ilvl="1" w:tplc="04150011">
      <w:start w:val="1"/>
      <w:numFmt w:val="decimal"/>
      <w:lvlText w:val="%2)"/>
      <w:lvlJc w:val="left"/>
      <w:pPr>
        <w:ind w:left="6120" w:hanging="360"/>
      </w:pPr>
    </w:lvl>
    <w:lvl w:ilvl="2" w:tplc="04150017">
      <w:start w:val="1"/>
      <w:numFmt w:val="lowerLetter"/>
      <w:lvlText w:val="%3)"/>
      <w:lvlJc w:val="left"/>
      <w:pPr>
        <w:ind w:left="6840" w:hanging="180"/>
      </w:pPr>
    </w:lvl>
    <w:lvl w:ilvl="3" w:tplc="0415000F" w:tentative="1">
      <w:start w:val="1"/>
      <w:numFmt w:val="decimal"/>
      <w:lvlText w:val="%4."/>
      <w:lvlJc w:val="left"/>
      <w:pPr>
        <w:ind w:left="7560" w:hanging="360"/>
      </w:pPr>
    </w:lvl>
    <w:lvl w:ilvl="4" w:tplc="04150019" w:tentative="1">
      <w:start w:val="1"/>
      <w:numFmt w:val="lowerLetter"/>
      <w:lvlText w:val="%5."/>
      <w:lvlJc w:val="left"/>
      <w:pPr>
        <w:ind w:left="8280" w:hanging="360"/>
      </w:pPr>
    </w:lvl>
    <w:lvl w:ilvl="5" w:tplc="0415001B" w:tentative="1">
      <w:start w:val="1"/>
      <w:numFmt w:val="lowerRoman"/>
      <w:lvlText w:val="%6."/>
      <w:lvlJc w:val="right"/>
      <w:pPr>
        <w:ind w:left="9000" w:hanging="180"/>
      </w:pPr>
    </w:lvl>
    <w:lvl w:ilvl="6" w:tplc="0415000F" w:tentative="1">
      <w:start w:val="1"/>
      <w:numFmt w:val="decimal"/>
      <w:lvlText w:val="%7."/>
      <w:lvlJc w:val="left"/>
      <w:pPr>
        <w:ind w:left="9720" w:hanging="360"/>
      </w:pPr>
    </w:lvl>
    <w:lvl w:ilvl="7" w:tplc="04150019" w:tentative="1">
      <w:start w:val="1"/>
      <w:numFmt w:val="lowerLetter"/>
      <w:lvlText w:val="%8."/>
      <w:lvlJc w:val="left"/>
      <w:pPr>
        <w:ind w:left="10440" w:hanging="360"/>
      </w:pPr>
    </w:lvl>
    <w:lvl w:ilvl="8" w:tplc="0415001B" w:tentative="1">
      <w:start w:val="1"/>
      <w:numFmt w:val="lowerRoman"/>
      <w:lvlText w:val="%9."/>
      <w:lvlJc w:val="right"/>
      <w:pPr>
        <w:ind w:left="11160" w:hanging="180"/>
      </w:pPr>
    </w:lvl>
  </w:abstractNum>
  <w:abstractNum w:abstractNumId="1" w15:restartNumberingAfterBreak="0">
    <w:nsid w:val="03F87C49"/>
    <w:multiLevelType w:val="hybridMultilevel"/>
    <w:tmpl w:val="20E2D5A6"/>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1B">
      <w:start w:val="1"/>
      <w:numFmt w:val="lowerRoman"/>
      <w:lvlText w:val="%4."/>
      <w:lvlJc w:val="righ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683FA7"/>
    <w:multiLevelType w:val="hybridMultilevel"/>
    <w:tmpl w:val="5EDA571E"/>
    <w:lvl w:ilvl="0" w:tplc="7EE45B3C">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9927B0"/>
    <w:multiLevelType w:val="hybridMultilevel"/>
    <w:tmpl w:val="7A06A464"/>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C2546C"/>
    <w:multiLevelType w:val="hybridMultilevel"/>
    <w:tmpl w:val="0C7AF2F0"/>
    <w:lvl w:ilvl="0" w:tplc="75A46F28">
      <w:start w:val="1"/>
      <w:numFmt w:val="decimal"/>
      <w:lvlText w:val="§%1."/>
      <w:lvlJc w:val="left"/>
      <w:pPr>
        <w:ind w:left="5040" w:hanging="360"/>
      </w:pPr>
      <w:rPr>
        <w:rFonts w:hint="default"/>
      </w:rPr>
    </w:lvl>
    <w:lvl w:ilvl="1" w:tplc="04150019">
      <w:start w:val="1"/>
      <w:numFmt w:val="lowerLetter"/>
      <w:lvlText w:val="%2."/>
      <w:lvlJc w:val="left"/>
      <w:pPr>
        <w:ind w:left="6120" w:hanging="360"/>
      </w:pPr>
    </w:lvl>
    <w:lvl w:ilvl="2" w:tplc="0415001B" w:tentative="1">
      <w:start w:val="1"/>
      <w:numFmt w:val="lowerRoman"/>
      <w:lvlText w:val="%3."/>
      <w:lvlJc w:val="right"/>
      <w:pPr>
        <w:ind w:left="6840" w:hanging="180"/>
      </w:pPr>
    </w:lvl>
    <w:lvl w:ilvl="3" w:tplc="0415000F" w:tentative="1">
      <w:start w:val="1"/>
      <w:numFmt w:val="decimal"/>
      <w:lvlText w:val="%4."/>
      <w:lvlJc w:val="left"/>
      <w:pPr>
        <w:ind w:left="7560" w:hanging="360"/>
      </w:pPr>
    </w:lvl>
    <w:lvl w:ilvl="4" w:tplc="04150019" w:tentative="1">
      <w:start w:val="1"/>
      <w:numFmt w:val="lowerLetter"/>
      <w:lvlText w:val="%5."/>
      <w:lvlJc w:val="left"/>
      <w:pPr>
        <w:ind w:left="8280" w:hanging="360"/>
      </w:pPr>
    </w:lvl>
    <w:lvl w:ilvl="5" w:tplc="0415001B" w:tentative="1">
      <w:start w:val="1"/>
      <w:numFmt w:val="lowerRoman"/>
      <w:lvlText w:val="%6."/>
      <w:lvlJc w:val="right"/>
      <w:pPr>
        <w:ind w:left="9000" w:hanging="180"/>
      </w:pPr>
    </w:lvl>
    <w:lvl w:ilvl="6" w:tplc="0415000F" w:tentative="1">
      <w:start w:val="1"/>
      <w:numFmt w:val="decimal"/>
      <w:lvlText w:val="%7."/>
      <w:lvlJc w:val="left"/>
      <w:pPr>
        <w:ind w:left="9720" w:hanging="360"/>
      </w:pPr>
    </w:lvl>
    <w:lvl w:ilvl="7" w:tplc="04150019" w:tentative="1">
      <w:start w:val="1"/>
      <w:numFmt w:val="lowerLetter"/>
      <w:lvlText w:val="%8."/>
      <w:lvlJc w:val="left"/>
      <w:pPr>
        <w:ind w:left="10440" w:hanging="360"/>
      </w:pPr>
    </w:lvl>
    <w:lvl w:ilvl="8" w:tplc="0415001B" w:tentative="1">
      <w:start w:val="1"/>
      <w:numFmt w:val="lowerRoman"/>
      <w:lvlText w:val="%9."/>
      <w:lvlJc w:val="right"/>
      <w:pPr>
        <w:ind w:left="11160" w:hanging="180"/>
      </w:pPr>
    </w:lvl>
  </w:abstractNum>
  <w:abstractNum w:abstractNumId="5" w15:restartNumberingAfterBreak="0">
    <w:nsid w:val="0C083788"/>
    <w:multiLevelType w:val="hybridMultilevel"/>
    <w:tmpl w:val="BE5EAE8C"/>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A719E7"/>
    <w:multiLevelType w:val="hybridMultilevel"/>
    <w:tmpl w:val="612E9546"/>
    <w:lvl w:ilvl="0" w:tplc="092EA4B8">
      <w:start w:val="1"/>
      <w:numFmt w:val="decimal"/>
      <w:lvlText w:val="%1)"/>
      <w:lvlJc w:val="left"/>
      <w:pPr>
        <w:ind w:left="720" w:hanging="360"/>
      </w:pPr>
      <w:rPr>
        <w:rFonts w:asciiTheme="majorHAnsi" w:eastAsia="Times New Roman" w:hAnsiTheme="majorHAnsi" w:cs="Tahoma"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A83B05"/>
    <w:multiLevelType w:val="hybridMultilevel"/>
    <w:tmpl w:val="DE8AE158"/>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D1505EE"/>
    <w:multiLevelType w:val="hybridMultilevel"/>
    <w:tmpl w:val="7B12ECC0"/>
    <w:lvl w:ilvl="0" w:tplc="75A46F2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DF76495"/>
    <w:multiLevelType w:val="hybridMultilevel"/>
    <w:tmpl w:val="67942CD0"/>
    <w:lvl w:ilvl="0" w:tplc="75A46F28">
      <w:start w:val="1"/>
      <w:numFmt w:val="decimal"/>
      <w:lvlText w:val="§%1."/>
      <w:lvlJc w:val="left"/>
      <w:pPr>
        <w:ind w:left="6598" w:hanging="360"/>
      </w:pPr>
      <w:rPr>
        <w:rFonts w:hint="default"/>
      </w:rPr>
    </w:lvl>
    <w:lvl w:ilvl="1" w:tplc="04150011">
      <w:start w:val="1"/>
      <w:numFmt w:val="decimal"/>
      <w:lvlText w:val="%2)"/>
      <w:lvlJc w:val="left"/>
      <w:pPr>
        <w:ind w:left="6751" w:hanging="360"/>
      </w:pPr>
    </w:lvl>
    <w:lvl w:ilvl="2" w:tplc="04150017">
      <w:start w:val="1"/>
      <w:numFmt w:val="lowerLetter"/>
      <w:lvlText w:val="%3)"/>
      <w:lvlJc w:val="left"/>
      <w:pPr>
        <w:ind w:left="7471" w:hanging="180"/>
      </w:p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10" w15:restartNumberingAfterBreak="0">
    <w:nsid w:val="0E7B27F8"/>
    <w:multiLevelType w:val="hybridMultilevel"/>
    <w:tmpl w:val="FCDE5C7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0F03167D"/>
    <w:multiLevelType w:val="hybridMultilevel"/>
    <w:tmpl w:val="D362E07A"/>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F806581"/>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11202C7E"/>
    <w:multiLevelType w:val="hybridMultilevel"/>
    <w:tmpl w:val="28909F7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2045956"/>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124179D9"/>
    <w:multiLevelType w:val="hybridMultilevel"/>
    <w:tmpl w:val="06CC093E"/>
    <w:lvl w:ilvl="0" w:tplc="D7403A30">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12531CAB"/>
    <w:multiLevelType w:val="hybridMultilevel"/>
    <w:tmpl w:val="72B06A8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13362662"/>
    <w:multiLevelType w:val="hybridMultilevel"/>
    <w:tmpl w:val="644085BE"/>
    <w:lvl w:ilvl="0" w:tplc="4FD89690">
      <w:start w:val="1"/>
      <w:numFmt w:val="decimal"/>
      <w:pStyle w:val="NCBRpodstawowy"/>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150D458D"/>
    <w:multiLevelType w:val="hybridMultilevel"/>
    <w:tmpl w:val="3A7054AA"/>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5B60F82"/>
    <w:multiLevelType w:val="hybridMultilevel"/>
    <w:tmpl w:val="4760BC3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18BA4B87"/>
    <w:multiLevelType w:val="hybridMultilevel"/>
    <w:tmpl w:val="2CF4F490"/>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A2C4A3C"/>
    <w:multiLevelType w:val="hybridMultilevel"/>
    <w:tmpl w:val="7726751A"/>
    <w:lvl w:ilvl="0" w:tplc="75A46F28">
      <w:start w:val="1"/>
      <w:numFmt w:val="decimal"/>
      <w:lvlText w:val="§%1."/>
      <w:lvlJc w:val="left"/>
      <w:pPr>
        <w:ind w:left="720" w:hanging="360"/>
      </w:pPr>
      <w:rPr>
        <w:rFonts w:hint="default"/>
      </w:rPr>
    </w:lvl>
    <w:lvl w:ilvl="1" w:tplc="F9E0B4A8">
      <w:start w:val="1"/>
      <w:numFmt w:val="decimal"/>
      <w:lvlText w:val="%2)"/>
      <w:lvlJc w:val="left"/>
      <w:pPr>
        <w:ind w:left="1440" w:hanging="360"/>
      </w:pPr>
      <w:rPr>
        <w:rFonts w:asciiTheme="minorHAnsi" w:hAnsiTheme="minorHAnsi"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A4C0364"/>
    <w:multiLevelType w:val="hybridMultilevel"/>
    <w:tmpl w:val="C3C6154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1A671C9C"/>
    <w:multiLevelType w:val="hybridMultilevel"/>
    <w:tmpl w:val="8026A39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1B6F1E60"/>
    <w:multiLevelType w:val="hybridMultilevel"/>
    <w:tmpl w:val="DEBA4894"/>
    <w:lvl w:ilvl="0" w:tplc="04150019">
      <w:start w:val="1"/>
      <w:numFmt w:val="lowerLetter"/>
      <w:lvlText w:val="%1."/>
      <w:lvlJc w:val="left"/>
      <w:pPr>
        <w:ind w:left="1192" w:hanging="360"/>
      </w:pPr>
    </w:lvl>
    <w:lvl w:ilvl="1" w:tplc="04150019" w:tentative="1">
      <w:start w:val="1"/>
      <w:numFmt w:val="lowerLetter"/>
      <w:lvlText w:val="%2."/>
      <w:lvlJc w:val="left"/>
      <w:pPr>
        <w:ind w:left="1912" w:hanging="360"/>
      </w:pPr>
    </w:lvl>
    <w:lvl w:ilvl="2" w:tplc="0415001B" w:tentative="1">
      <w:start w:val="1"/>
      <w:numFmt w:val="lowerRoman"/>
      <w:lvlText w:val="%3."/>
      <w:lvlJc w:val="right"/>
      <w:pPr>
        <w:ind w:left="2632" w:hanging="180"/>
      </w:pPr>
    </w:lvl>
    <w:lvl w:ilvl="3" w:tplc="0415000F" w:tentative="1">
      <w:start w:val="1"/>
      <w:numFmt w:val="decimal"/>
      <w:lvlText w:val="%4."/>
      <w:lvlJc w:val="left"/>
      <w:pPr>
        <w:ind w:left="3352" w:hanging="360"/>
      </w:pPr>
    </w:lvl>
    <w:lvl w:ilvl="4" w:tplc="04150019" w:tentative="1">
      <w:start w:val="1"/>
      <w:numFmt w:val="lowerLetter"/>
      <w:lvlText w:val="%5."/>
      <w:lvlJc w:val="left"/>
      <w:pPr>
        <w:ind w:left="4072" w:hanging="360"/>
      </w:pPr>
    </w:lvl>
    <w:lvl w:ilvl="5" w:tplc="0415001B" w:tentative="1">
      <w:start w:val="1"/>
      <w:numFmt w:val="lowerRoman"/>
      <w:lvlText w:val="%6."/>
      <w:lvlJc w:val="right"/>
      <w:pPr>
        <w:ind w:left="4792" w:hanging="180"/>
      </w:pPr>
    </w:lvl>
    <w:lvl w:ilvl="6" w:tplc="0415000F" w:tentative="1">
      <w:start w:val="1"/>
      <w:numFmt w:val="decimal"/>
      <w:lvlText w:val="%7."/>
      <w:lvlJc w:val="left"/>
      <w:pPr>
        <w:ind w:left="5512" w:hanging="360"/>
      </w:pPr>
    </w:lvl>
    <w:lvl w:ilvl="7" w:tplc="04150019" w:tentative="1">
      <w:start w:val="1"/>
      <w:numFmt w:val="lowerLetter"/>
      <w:lvlText w:val="%8."/>
      <w:lvlJc w:val="left"/>
      <w:pPr>
        <w:ind w:left="6232" w:hanging="360"/>
      </w:pPr>
    </w:lvl>
    <w:lvl w:ilvl="8" w:tplc="0415001B" w:tentative="1">
      <w:start w:val="1"/>
      <w:numFmt w:val="lowerRoman"/>
      <w:lvlText w:val="%9."/>
      <w:lvlJc w:val="right"/>
      <w:pPr>
        <w:ind w:left="6952" w:hanging="180"/>
      </w:pPr>
    </w:lvl>
  </w:abstractNum>
  <w:abstractNum w:abstractNumId="25" w15:restartNumberingAfterBreak="0">
    <w:nsid w:val="1C005FCD"/>
    <w:multiLevelType w:val="hybridMultilevel"/>
    <w:tmpl w:val="82D0C4B2"/>
    <w:lvl w:ilvl="0" w:tplc="FC366D08">
      <w:start w:val="1"/>
      <w:numFmt w:val="decimal"/>
      <w:lvlText w:val="%1)"/>
      <w:lvlJc w:val="left"/>
      <w:pPr>
        <w:ind w:left="4476" w:hanging="360"/>
      </w:pPr>
      <w:rPr>
        <w:rFonts w:hint="default"/>
      </w:rPr>
    </w:lvl>
    <w:lvl w:ilvl="1" w:tplc="04150017">
      <w:start w:val="1"/>
      <w:numFmt w:val="lowerLetter"/>
      <w:lvlText w:val="%2)"/>
      <w:lvlJc w:val="left"/>
      <w:pPr>
        <w:ind w:left="5196" w:hanging="360"/>
      </w:pPr>
    </w:lvl>
    <w:lvl w:ilvl="2" w:tplc="0415001B" w:tentative="1">
      <w:start w:val="1"/>
      <w:numFmt w:val="lowerRoman"/>
      <w:lvlText w:val="%3."/>
      <w:lvlJc w:val="right"/>
      <w:pPr>
        <w:ind w:left="5916" w:hanging="180"/>
      </w:pPr>
    </w:lvl>
    <w:lvl w:ilvl="3" w:tplc="0415000F" w:tentative="1">
      <w:start w:val="1"/>
      <w:numFmt w:val="decimal"/>
      <w:lvlText w:val="%4."/>
      <w:lvlJc w:val="left"/>
      <w:pPr>
        <w:ind w:left="6636" w:hanging="360"/>
      </w:pPr>
    </w:lvl>
    <w:lvl w:ilvl="4" w:tplc="04150019" w:tentative="1">
      <w:start w:val="1"/>
      <w:numFmt w:val="lowerLetter"/>
      <w:lvlText w:val="%5."/>
      <w:lvlJc w:val="left"/>
      <w:pPr>
        <w:ind w:left="7356" w:hanging="360"/>
      </w:pPr>
    </w:lvl>
    <w:lvl w:ilvl="5" w:tplc="0415001B" w:tentative="1">
      <w:start w:val="1"/>
      <w:numFmt w:val="lowerRoman"/>
      <w:lvlText w:val="%6."/>
      <w:lvlJc w:val="right"/>
      <w:pPr>
        <w:ind w:left="8076" w:hanging="180"/>
      </w:pPr>
    </w:lvl>
    <w:lvl w:ilvl="6" w:tplc="0415000F" w:tentative="1">
      <w:start w:val="1"/>
      <w:numFmt w:val="decimal"/>
      <w:lvlText w:val="%7."/>
      <w:lvlJc w:val="left"/>
      <w:pPr>
        <w:ind w:left="8796" w:hanging="360"/>
      </w:pPr>
    </w:lvl>
    <w:lvl w:ilvl="7" w:tplc="04150019" w:tentative="1">
      <w:start w:val="1"/>
      <w:numFmt w:val="lowerLetter"/>
      <w:lvlText w:val="%8."/>
      <w:lvlJc w:val="left"/>
      <w:pPr>
        <w:ind w:left="9516" w:hanging="360"/>
      </w:pPr>
    </w:lvl>
    <w:lvl w:ilvl="8" w:tplc="0415001B" w:tentative="1">
      <w:start w:val="1"/>
      <w:numFmt w:val="lowerRoman"/>
      <w:lvlText w:val="%9."/>
      <w:lvlJc w:val="right"/>
      <w:pPr>
        <w:ind w:left="10236" w:hanging="180"/>
      </w:pPr>
    </w:lvl>
  </w:abstractNum>
  <w:abstractNum w:abstractNumId="26" w15:restartNumberingAfterBreak="0">
    <w:nsid w:val="1DD06470"/>
    <w:multiLevelType w:val="hybridMultilevel"/>
    <w:tmpl w:val="B8EE333A"/>
    <w:lvl w:ilvl="0" w:tplc="7EE45B3C">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F7D2440"/>
    <w:multiLevelType w:val="hybridMultilevel"/>
    <w:tmpl w:val="7292B4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0D828F4"/>
    <w:multiLevelType w:val="hybridMultilevel"/>
    <w:tmpl w:val="6102FA80"/>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54E60E8"/>
    <w:multiLevelType w:val="hybridMultilevel"/>
    <w:tmpl w:val="D736D19C"/>
    <w:lvl w:ilvl="0" w:tplc="75A46F2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75A46F28">
      <w:start w:val="1"/>
      <w:numFmt w:val="decimal"/>
      <w:lvlText w:val="§%7."/>
      <w:lvlJc w:val="left"/>
      <w:pPr>
        <w:ind w:left="5040" w:hanging="360"/>
      </w:pPr>
      <w:rPr>
        <w:rFonts w:hint="default"/>
      </w:rPr>
    </w:lvl>
    <w:lvl w:ilvl="7" w:tplc="04150011">
      <w:start w:val="1"/>
      <w:numFmt w:val="decimal"/>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26ED07BF"/>
    <w:multiLevelType w:val="hybridMultilevel"/>
    <w:tmpl w:val="928C7580"/>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31" w15:restartNumberingAfterBreak="0">
    <w:nsid w:val="27AA57C7"/>
    <w:multiLevelType w:val="hybridMultilevel"/>
    <w:tmpl w:val="92CE583C"/>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93353CB"/>
    <w:multiLevelType w:val="hybridMultilevel"/>
    <w:tmpl w:val="DA04492C"/>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93D4C66"/>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29607D43"/>
    <w:multiLevelType w:val="hybridMultilevel"/>
    <w:tmpl w:val="8DE2847C"/>
    <w:lvl w:ilvl="0" w:tplc="75A46F28">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B1172B5"/>
    <w:multiLevelType w:val="hybridMultilevel"/>
    <w:tmpl w:val="4A1A3D7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2B2C73DA"/>
    <w:multiLevelType w:val="hybridMultilevel"/>
    <w:tmpl w:val="369AFD6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7" w15:restartNumberingAfterBreak="0">
    <w:nsid w:val="2C5B5AD8"/>
    <w:multiLevelType w:val="hybridMultilevel"/>
    <w:tmpl w:val="2AE61F84"/>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D7811BC"/>
    <w:multiLevelType w:val="hybridMultilevel"/>
    <w:tmpl w:val="3028E74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305C038F"/>
    <w:multiLevelType w:val="hybridMultilevel"/>
    <w:tmpl w:val="92CE583C"/>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13B5E7A"/>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329F40E0"/>
    <w:multiLevelType w:val="hybridMultilevel"/>
    <w:tmpl w:val="8FE00300"/>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5BB053F"/>
    <w:multiLevelType w:val="hybridMultilevel"/>
    <w:tmpl w:val="82D0C4B2"/>
    <w:lvl w:ilvl="0" w:tplc="FC366D08">
      <w:start w:val="1"/>
      <w:numFmt w:val="decimal"/>
      <w:lvlText w:val="%1)"/>
      <w:lvlJc w:val="left"/>
      <w:pPr>
        <w:ind w:left="4476" w:hanging="360"/>
      </w:pPr>
      <w:rPr>
        <w:rFonts w:hint="default"/>
      </w:rPr>
    </w:lvl>
    <w:lvl w:ilvl="1" w:tplc="04150017">
      <w:start w:val="1"/>
      <w:numFmt w:val="lowerLetter"/>
      <w:lvlText w:val="%2)"/>
      <w:lvlJc w:val="left"/>
      <w:pPr>
        <w:ind w:left="5196" w:hanging="360"/>
      </w:pPr>
    </w:lvl>
    <w:lvl w:ilvl="2" w:tplc="0415001B" w:tentative="1">
      <w:start w:val="1"/>
      <w:numFmt w:val="lowerRoman"/>
      <w:lvlText w:val="%3."/>
      <w:lvlJc w:val="right"/>
      <w:pPr>
        <w:ind w:left="5916" w:hanging="180"/>
      </w:pPr>
    </w:lvl>
    <w:lvl w:ilvl="3" w:tplc="0415000F" w:tentative="1">
      <w:start w:val="1"/>
      <w:numFmt w:val="decimal"/>
      <w:lvlText w:val="%4."/>
      <w:lvlJc w:val="left"/>
      <w:pPr>
        <w:ind w:left="6636" w:hanging="360"/>
      </w:pPr>
    </w:lvl>
    <w:lvl w:ilvl="4" w:tplc="04150019" w:tentative="1">
      <w:start w:val="1"/>
      <w:numFmt w:val="lowerLetter"/>
      <w:lvlText w:val="%5."/>
      <w:lvlJc w:val="left"/>
      <w:pPr>
        <w:ind w:left="7356" w:hanging="360"/>
      </w:pPr>
    </w:lvl>
    <w:lvl w:ilvl="5" w:tplc="0415001B" w:tentative="1">
      <w:start w:val="1"/>
      <w:numFmt w:val="lowerRoman"/>
      <w:lvlText w:val="%6."/>
      <w:lvlJc w:val="right"/>
      <w:pPr>
        <w:ind w:left="8076" w:hanging="180"/>
      </w:pPr>
    </w:lvl>
    <w:lvl w:ilvl="6" w:tplc="0415000F" w:tentative="1">
      <w:start w:val="1"/>
      <w:numFmt w:val="decimal"/>
      <w:lvlText w:val="%7."/>
      <w:lvlJc w:val="left"/>
      <w:pPr>
        <w:ind w:left="8796" w:hanging="360"/>
      </w:pPr>
    </w:lvl>
    <w:lvl w:ilvl="7" w:tplc="04150019" w:tentative="1">
      <w:start w:val="1"/>
      <w:numFmt w:val="lowerLetter"/>
      <w:lvlText w:val="%8."/>
      <w:lvlJc w:val="left"/>
      <w:pPr>
        <w:ind w:left="9516" w:hanging="360"/>
      </w:pPr>
    </w:lvl>
    <w:lvl w:ilvl="8" w:tplc="0415001B" w:tentative="1">
      <w:start w:val="1"/>
      <w:numFmt w:val="lowerRoman"/>
      <w:lvlText w:val="%9."/>
      <w:lvlJc w:val="right"/>
      <w:pPr>
        <w:ind w:left="10236" w:hanging="180"/>
      </w:pPr>
    </w:lvl>
  </w:abstractNum>
  <w:abstractNum w:abstractNumId="43" w15:restartNumberingAfterBreak="0">
    <w:nsid w:val="36535064"/>
    <w:multiLevelType w:val="hybridMultilevel"/>
    <w:tmpl w:val="EA66CEA4"/>
    <w:lvl w:ilvl="0" w:tplc="FFFFFFFF">
      <w:start w:val="1"/>
      <w:numFmt w:val="decimal"/>
      <w:lvlText w:val="§%1."/>
      <w:lvlJc w:val="left"/>
      <w:pPr>
        <w:ind w:left="502" w:hanging="360"/>
      </w:pPr>
    </w:lvl>
    <w:lvl w:ilvl="1" w:tplc="FFFFFFFF">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6CB57F5"/>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5" w15:restartNumberingAfterBreak="0">
    <w:nsid w:val="378B0E2C"/>
    <w:multiLevelType w:val="hybridMultilevel"/>
    <w:tmpl w:val="C8AABC2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37D94A6F"/>
    <w:multiLevelType w:val="hybridMultilevel"/>
    <w:tmpl w:val="FCDE5C7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38490037"/>
    <w:multiLevelType w:val="hybridMultilevel"/>
    <w:tmpl w:val="10B8AF00"/>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8653561"/>
    <w:multiLevelType w:val="hybridMultilevel"/>
    <w:tmpl w:val="137273A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9B93036"/>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0" w15:restartNumberingAfterBreak="0">
    <w:nsid w:val="3C3E486C"/>
    <w:multiLevelType w:val="hybridMultilevel"/>
    <w:tmpl w:val="226ABF52"/>
    <w:lvl w:ilvl="0" w:tplc="04150011">
      <w:start w:val="1"/>
      <w:numFmt w:val="decimal"/>
      <w:lvlText w:val="%1)"/>
      <w:lvlJc w:val="left"/>
      <w:pPr>
        <w:ind w:left="4897"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3C764426"/>
    <w:multiLevelType w:val="hybridMultilevel"/>
    <w:tmpl w:val="27F2E902"/>
    <w:lvl w:ilvl="0" w:tplc="75A46F28">
      <w:start w:val="1"/>
      <w:numFmt w:val="decimal"/>
      <w:lvlText w:val="§%1."/>
      <w:lvlJc w:val="left"/>
      <w:pPr>
        <w:ind w:left="2629"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DB518AE"/>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3" w15:restartNumberingAfterBreak="0">
    <w:nsid w:val="40AB2BDD"/>
    <w:multiLevelType w:val="hybridMultilevel"/>
    <w:tmpl w:val="FCDE5C7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4" w15:restartNumberingAfterBreak="0">
    <w:nsid w:val="40F374DB"/>
    <w:multiLevelType w:val="hybridMultilevel"/>
    <w:tmpl w:val="B344DD82"/>
    <w:lvl w:ilvl="0" w:tplc="581EE38C">
      <w:start w:val="1"/>
      <w:numFmt w:val="decimal"/>
      <w:lvlText w:val="§%1."/>
      <w:lvlJc w:val="left"/>
      <w:pPr>
        <w:ind w:left="2771" w:hanging="360"/>
      </w:pPr>
      <w:rPr>
        <w:b w:val="0"/>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42201877"/>
    <w:multiLevelType w:val="hybridMultilevel"/>
    <w:tmpl w:val="9D02D9C2"/>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4291B1C"/>
    <w:multiLevelType w:val="hybridMultilevel"/>
    <w:tmpl w:val="F84C0C66"/>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1B">
      <w:start w:val="1"/>
      <w:numFmt w:val="lowerRoman"/>
      <w:lvlText w:val="%4."/>
      <w:lvlJc w:val="righ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5C67A70"/>
    <w:multiLevelType w:val="hybridMultilevel"/>
    <w:tmpl w:val="526EB872"/>
    <w:lvl w:ilvl="0" w:tplc="7EE45B3C">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1B">
      <w:start w:val="1"/>
      <w:numFmt w:val="lowerRoman"/>
      <w:lvlText w:val="%4."/>
      <w:lvlJc w:val="righ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6597FAA"/>
    <w:multiLevelType w:val="hybridMultilevel"/>
    <w:tmpl w:val="8C4E055C"/>
    <w:lvl w:ilvl="0" w:tplc="DCA2C8B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46BE35FE"/>
    <w:multiLevelType w:val="hybridMultilevel"/>
    <w:tmpl w:val="A44221F2"/>
    <w:lvl w:ilvl="0" w:tplc="2DB0099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0" w15:restartNumberingAfterBreak="0">
    <w:nsid w:val="46D948D6"/>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1" w15:restartNumberingAfterBreak="0">
    <w:nsid w:val="49297955"/>
    <w:multiLevelType w:val="hybridMultilevel"/>
    <w:tmpl w:val="C0E6D72E"/>
    <w:lvl w:ilvl="0" w:tplc="7EE45B3C">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92D7BEA"/>
    <w:multiLevelType w:val="hybridMultilevel"/>
    <w:tmpl w:val="27F2E902"/>
    <w:lvl w:ilvl="0" w:tplc="75A46F28">
      <w:start w:val="1"/>
      <w:numFmt w:val="decimal"/>
      <w:lvlText w:val="§%1."/>
      <w:lvlJc w:val="left"/>
      <w:pPr>
        <w:ind w:left="2629"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FFFFFFFF">
      <w:start w:val="1"/>
      <w:numFmt w:val="lowerRoman"/>
      <w:lvlText w:val="%4)"/>
      <w:lvlJc w:val="righ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ACB012F"/>
    <w:multiLevelType w:val="hybridMultilevel"/>
    <w:tmpl w:val="D7C666F0"/>
    <w:lvl w:ilvl="0" w:tplc="75A46F28">
      <w:start w:val="1"/>
      <w:numFmt w:val="decimal"/>
      <w:lvlText w:val="§%1."/>
      <w:lvlJc w:val="left"/>
      <w:pPr>
        <w:ind w:left="720" w:hanging="360"/>
      </w:pPr>
      <w:rPr>
        <w:rFonts w:hint="default"/>
      </w:rPr>
    </w:lvl>
    <w:lvl w:ilvl="1" w:tplc="75A46F28">
      <w:start w:val="1"/>
      <w:numFmt w:val="decimal"/>
      <w:lvlText w:val="§%2."/>
      <w:lvlJc w:val="left"/>
      <w:pPr>
        <w:ind w:left="1440" w:hanging="360"/>
      </w:pPr>
      <w:rPr>
        <w:rFonts w:hint="default"/>
      </w:rPr>
    </w:lvl>
    <w:lvl w:ilvl="2" w:tplc="A64656FC">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BB3671F"/>
    <w:multiLevelType w:val="hybridMultilevel"/>
    <w:tmpl w:val="24789A8A"/>
    <w:lvl w:ilvl="0" w:tplc="2B0CD300">
      <w:start w:val="1"/>
      <w:numFmt w:val="decimal"/>
      <w:pStyle w:val="Nagwek2"/>
      <w:lvlText w:val="ART. %1."/>
      <w:lvlJc w:val="left"/>
      <w:pPr>
        <w:ind w:left="720" w:hanging="360"/>
      </w:pPr>
      <w:rPr>
        <w:rFonts w:asciiTheme="minorHAnsi" w:hAnsiTheme="minorHAnsi" w:hint="default"/>
      </w:rPr>
    </w:lvl>
    <w:lvl w:ilvl="1" w:tplc="75A46F28">
      <w:start w:val="1"/>
      <w:numFmt w:val="decimal"/>
      <w:lvlText w:val="§%2."/>
      <w:lvlJc w:val="left"/>
      <w:pPr>
        <w:ind w:left="1440" w:hanging="360"/>
      </w:pPr>
      <w:rPr>
        <w:rFonts w:hint="default"/>
      </w:rPr>
    </w:lvl>
    <w:lvl w:ilvl="2" w:tplc="04150011">
      <w:start w:val="1"/>
      <w:numFmt w:val="decimal"/>
      <w:lvlText w:val="%3)"/>
      <w:lvlJc w:val="left"/>
      <w:pPr>
        <w:ind w:left="2160" w:hanging="180"/>
      </w:pPr>
    </w:lvl>
    <w:lvl w:ilvl="3" w:tplc="FFFFFFFF">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7EE45B3C">
      <w:start w:val="1"/>
      <w:numFmt w:val="decimal"/>
      <w:lvlText w:val="§%7."/>
      <w:lvlJc w:val="left"/>
      <w:pPr>
        <w:ind w:left="5040" w:hanging="36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C372C22"/>
    <w:multiLevelType w:val="hybridMultilevel"/>
    <w:tmpl w:val="A1F25356"/>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CCF65BE"/>
    <w:multiLevelType w:val="hybridMultilevel"/>
    <w:tmpl w:val="2DFEC95A"/>
    <w:lvl w:ilvl="0" w:tplc="91D4F8A0">
      <w:start w:val="1"/>
      <w:numFmt w:val="decimal"/>
      <w:lvlText w:val="§%1."/>
      <w:lvlJc w:val="left"/>
      <w:pPr>
        <w:ind w:left="720" w:hanging="360"/>
      </w:pPr>
      <w:rPr>
        <w:rFonts w:asciiTheme="minorHAnsi" w:hAnsiTheme="minorHAnsi" w:cstheme="minorHAnsi"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F2B7C96"/>
    <w:multiLevelType w:val="hybridMultilevel"/>
    <w:tmpl w:val="BC360780"/>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00A498E"/>
    <w:multiLevelType w:val="hybridMultilevel"/>
    <w:tmpl w:val="E390AFD4"/>
    <w:lvl w:ilvl="0" w:tplc="7B8E5746">
      <w:start w:val="1"/>
      <w:numFmt w:val="upperLetter"/>
      <w:lvlText w:val="(%1)"/>
      <w:lvlJc w:val="left"/>
      <w:pPr>
        <w:ind w:left="1068" w:hanging="360"/>
      </w:pPr>
      <w:rPr>
        <w:rFonts w:ascii="Times New Roman" w:hAnsi="Times New Roman" w:cs="Times New Roman" w:hint="default"/>
        <w:b/>
        <w:i/>
        <w:sz w:val="22"/>
        <w:szCs w:val="22"/>
      </w:rPr>
    </w:lvl>
    <w:lvl w:ilvl="1" w:tplc="9140A756">
      <w:start w:val="1"/>
      <w:numFmt w:val="lowerLetter"/>
      <w:lvlText w:val="%2)"/>
      <w:lvlJc w:val="left"/>
      <w:pPr>
        <w:ind w:left="1428" w:hanging="360"/>
      </w:pPr>
    </w:lvl>
    <w:lvl w:ilvl="2" w:tplc="3F262686">
      <w:start w:val="1"/>
      <w:numFmt w:val="lowerRoman"/>
      <w:lvlText w:val="%3)"/>
      <w:lvlJc w:val="left"/>
      <w:pPr>
        <w:ind w:left="1788" w:hanging="360"/>
      </w:pPr>
    </w:lvl>
    <w:lvl w:ilvl="3" w:tplc="360CCD22">
      <w:start w:val="1"/>
      <w:numFmt w:val="decimal"/>
      <w:lvlText w:val="(%4)"/>
      <w:lvlJc w:val="left"/>
      <w:pPr>
        <w:ind w:left="2148" w:hanging="360"/>
      </w:pPr>
    </w:lvl>
    <w:lvl w:ilvl="4" w:tplc="3CC83C86">
      <w:start w:val="1"/>
      <w:numFmt w:val="lowerLetter"/>
      <w:lvlText w:val="(%5)"/>
      <w:lvlJc w:val="left"/>
      <w:pPr>
        <w:ind w:left="2508" w:hanging="360"/>
      </w:pPr>
    </w:lvl>
    <w:lvl w:ilvl="5" w:tplc="34609B2A">
      <w:start w:val="1"/>
      <w:numFmt w:val="lowerRoman"/>
      <w:lvlText w:val="(%6)"/>
      <w:lvlJc w:val="left"/>
      <w:pPr>
        <w:ind w:left="2868" w:hanging="360"/>
      </w:pPr>
    </w:lvl>
    <w:lvl w:ilvl="6" w:tplc="129AFA88">
      <w:start w:val="1"/>
      <w:numFmt w:val="decimal"/>
      <w:lvlText w:val="%7."/>
      <w:lvlJc w:val="left"/>
      <w:pPr>
        <w:ind w:left="3228" w:hanging="360"/>
      </w:pPr>
    </w:lvl>
    <w:lvl w:ilvl="7" w:tplc="F244D006">
      <w:start w:val="1"/>
      <w:numFmt w:val="decimal"/>
      <w:lvlText w:val="%8)"/>
      <w:lvlJc w:val="left"/>
      <w:pPr>
        <w:ind w:left="3588" w:hanging="360"/>
      </w:pPr>
      <w:rPr>
        <w:rFonts w:hint="default"/>
      </w:rPr>
    </w:lvl>
    <w:lvl w:ilvl="8" w:tplc="2EF25B70">
      <w:start w:val="1"/>
      <w:numFmt w:val="lowerRoman"/>
      <w:lvlText w:val="%9."/>
      <w:lvlJc w:val="left"/>
      <w:pPr>
        <w:ind w:left="3948" w:hanging="360"/>
      </w:pPr>
    </w:lvl>
  </w:abstractNum>
  <w:abstractNum w:abstractNumId="69" w15:restartNumberingAfterBreak="0">
    <w:nsid w:val="517B1375"/>
    <w:multiLevelType w:val="hybridMultilevel"/>
    <w:tmpl w:val="9A38D76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0" w15:restartNumberingAfterBreak="0">
    <w:nsid w:val="523D3818"/>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1" w15:restartNumberingAfterBreak="0">
    <w:nsid w:val="524E3E64"/>
    <w:multiLevelType w:val="hybridMultilevel"/>
    <w:tmpl w:val="3748542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2" w15:restartNumberingAfterBreak="0">
    <w:nsid w:val="5268312A"/>
    <w:multiLevelType w:val="hybridMultilevel"/>
    <w:tmpl w:val="84DEC9EA"/>
    <w:lvl w:ilvl="0" w:tplc="75A46F28">
      <w:start w:val="1"/>
      <w:numFmt w:val="decimal"/>
      <w:lvlText w:val="§%1."/>
      <w:lvlJc w:val="left"/>
      <w:pPr>
        <w:ind w:left="720" w:hanging="360"/>
      </w:pPr>
      <w:rPr>
        <w:rFonts w:hint="default"/>
      </w:rPr>
    </w:lvl>
    <w:lvl w:ilvl="1" w:tplc="04150011">
      <w:start w:val="1"/>
      <w:numFmt w:val="decimal"/>
      <w:lvlText w:val="%2)"/>
      <w:lvlJc w:val="left"/>
      <w:pPr>
        <w:ind w:left="785"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28616F7"/>
    <w:multiLevelType w:val="hybridMultilevel"/>
    <w:tmpl w:val="49166070"/>
    <w:lvl w:ilvl="0" w:tplc="04150011">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74" w15:restartNumberingAfterBreak="0">
    <w:nsid w:val="53E94E25"/>
    <w:multiLevelType w:val="hybridMultilevel"/>
    <w:tmpl w:val="369AFD6E"/>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5" w15:restartNumberingAfterBreak="0">
    <w:nsid w:val="55975462"/>
    <w:multiLevelType w:val="hybridMultilevel"/>
    <w:tmpl w:val="10B8AF00"/>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6B3604E"/>
    <w:multiLevelType w:val="hybridMultilevel"/>
    <w:tmpl w:val="B6E276BE"/>
    <w:lvl w:ilvl="0" w:tplc="04150011">
      <w:start w:val="1"/>
      <w:numFmt w:val="decimal"/>
      <w:lvlText w:val="%1)"/>
      <w:lvlJc w:val="left"/>
      <w:pPr>
        <w:ind w:left="6751" w:hanging="360"/>
      </w:pPr>
    </w:lvl>
    <w:lvl w:ilvl="1" w:tplc="04150019" w:tentative="1">
      <w:start w:val="1"/>
      <w:numFmt w:val="lowerLetter"/>
      <w:lvlText w:val="%2."/>
      <w:lvlJc w:val="left"/>
      <w:pPr>
        <w:ind w:left="7471" w:hanging="360"/>
      </w:pPr>
    </w:lvl>
    <w:lvl w:ilvl="2" w:tplc="0415001B" w:tentative="1">
      <w:start w:val="1"/>
      <w:numFmt w:val="lowerRoman"/>
      <w:lvlText w:val="%3."/>
      <w:lvlJc w:val="right"/>
      <w:pPr>
        <w:ind w:left="8191" w:hanging="180"/>
      </w:pPr>
    </w:lvl>
    <w:lvl w:ilvl="3" w:tplc="0415000F" w:tentative="1">
      <w:start w:val="1"/>
      <w:numFmt w:val="decimal"/>
      <w:lvlText w:val="%4."/>
      <w:lvlJc w:val="left"/>
      <w:pPr>
        <w:ind w:left="8911" w:hanging="360"/>
      </w:pPr>
    </w:lvl>
    <w:lvl w:ilvl="4" w:tplc="04150019" w:tentative="1">
      <w:start w:val="1"/>
      <w:numFmt w:val="lowerLetter"/>
      <w:lvlText w:val="%5."/>
      <w:lvlJc w:val="left"/>
      <w:pPr>
        <w:ind w:left="9631" w:hanging="360"/>
      </w:pPr>
    </w:lvl>
    <w:lvl w:ilvl="5" w:tplc="0415001B" w:tentative="1">
      <w:start w:val="1"/>
      <w:numFmt w:val="lowerRoman"/>
      <w:lvlText w:val="%6."/>
      <w:lvlJc w:val="right"/>
      <w:pPr>
        <w:ind w:left="10351" w:hanging="180"/>
      </w:pPr>
    </w:lvl>
    <w:lvl w:ilvl="6" w:tplc="0415000F" w:tentative="1">
      <w:start w:val="1"/>
      <w:numFmt w:val="decimal"/>
      <w:lvlText w:val="%7."/>
      <w:lvlJc w:val="left"/>
      <w:pPr>
        <w:ind w:left="11071" w:hanging="360"/>
      </w:pPr>
    </w:lvl>
    <w:lvl w:ilvl="7" w:tplc="04150019" w:tentative="1">
      <w:start w:val="1"/>
      <w:numFmt w:val="lowerLetter"/>
      <w:lvlText w:val="%8."/>
      <w:lvlJc w:val="left"/>
      <w:pPr>
        <w:ind w:left="11791" w:hanging="360"/>
      </w:pPr>
    </w:lvl>
    <w:lvl w:ilvl="8" w:tplc="0415001B" w:tentative="1">
      <w:start w:val="1"/>
      <w:numFmt w:val="lowerRoman"/>
      <w:lvlText w:val="%9."/>
      <w:lvlJc w:val="right"/>
      <w:pPr>
        <w:ind w:left="12511" w:hanging="180"/>
      </w:pPr>
    </w:lvl>
  </w:abstractNum>
  <w:abstractNum w:abstractNumId="77" w15:restartNumberingAfterBreak="0">
    <w:nsid w:val="58C542DA"/>
    <w:multiLevelType w:val="hybridMultilevel"/>
    <w:tmpl w:val="E748652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15:restartNumberingAfterBreak="0">
    <w:nsid w:val="58F610C3"/>
    <w:multiLevelType w:val="hybridMultilevel"/>
    <w:tmpl w:val="67300F26"/>
    <w:lvl w:ilvl="0" w:tplc="04150017">
      <w:start w:val="1"/>
      <w:numFmt w:val="lowerLetter"/>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79" w15:restartNumberingAfterBreak="0">
    <w:nsid w:val="59FC5A3C"/>
    <w:multiLevelType w:val="hybridMultilevel"/>
    <w:tmpl w:val="EF3C729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0" w15:restartNumberingAfterBreak="0">
    <w:nsid w:val="5B6B6D87"/>
    <w:multiLevelType w:val="hybridMultilevel"/>
    <w:tmpl w:val="85BAD144"/>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CB37D52"/>
    <w:multiLevelType w:val="hybridMultilevel"/>
    <w:tmpl w:val="691CCDB4"/>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E5E18C7"/>
    <w:multiLevelType w:val="hybridMultilevel"/>
    <w:tmpl w:val="9D6251CA"/>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ECB5B62"/>
    <w:multiLevelType w:val="hybridMultilevel"/>
    <w:tmpl w:val="A1D4E8CA"/>
    <w:lvl w:ilvl="0" w:tplc="7EE45B3C">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ED42E86"/>
    <w:multiLevelType w:val="hybridMultilevel"/>
    <w:tmpl w:val="DBA8727C"/>
    <w:lvl w:ilvl="0" w:tplc="763C56BA">
      <w:start w:val="1"/>
      <w:numFmt w:val="decimal"/>
      <w:lvlText w:val="§%1."/>
      <w:lvlJc w:val="left"/>
      <w:pPr>
        <w:ind w:left="720" w:hanging="360"/>
      </w:pPr>
      <w:rPr>
        <w:rFonts w:asciiTheme="minorHAnsi" w:hAnsiTheme="minorHAnsi" w:cstheme="minorHAnsi"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FB977F1"/>
    <w:multiLevelType w:val="hybridMultilevel"/>
    <w:tmpl w:val="0C7AF2F0"/>
    <w:lvl w:ilvl="0" w:tplc="75A46F28">
      <w:start w:val="1"/>
      <w:numFmt w:val="decimal"/>
      <w:lvlText w:val="§%1."/>
      <w:lvlJc w:val="left"/>
      <w:pPr>
        <w:ind w:left="5040" w:hanging="360"/>
      </w:pPr>
      <w:rPr>
        <w:rFonts w:hint="default"/>
      </w:rPr>
    </w:lvl>
    <w:lvl w:ilvl="1" w:tplc="04150019">
      <w:start w:val="1"/>
      <w:numFmt w:val="lowerLetter"/>
      <w:lvlText w:val="%2."/>
      <w:lvlJc w:val="left"/>
      <w:pPr>
        <w:ind w:left="6120" w:hanging="360"/>
      </w:pPr>
    </w:lvl>
    <w:lvl w:ilvl="2" w:tplc="0415001B" w:tentative="1">
      <w:start w:val="1"/>
      <w:numFmt w:val="lowerRoman"/>
      <w:lvlText w:val="%3."/>
      <w:lvlJc w:val="right"/>
      <w:pPr>
        <w:ind w:left="6840" w:hanging="180"/>
      </w:pPr>
    </w:lvl>
    <w:lvl w:ilvl="3" w:tplc="0415000F" w:tentative="1">
      <w:start w:val="1"/>
      <w:numFmt w:val="decimal"/>
      <w:lvlText w:val="%4."/>
      <w:lvlJc w:val="left"/>
      <w:pPr>
        <w:ind w:left="7560" w:hanging="360"/>
      </w:pPr>
    </w:lvl>
    <w:lvl w:ilvl="4" w:tplc="04150019" w:tentative="1">
      <w:start w:val="1"/>
      <w:numFmt w:val="lowerLetter"/>
      <w:lvlText w:val="%5."/>
      <w:lvlJc w:val="left"/>
      <w:pPr>
        <w:ind w:left="8280" w:hanging="360"/>
      </w:pPr>
    </w:lvl>
    <w:lvl w:ilvl="5" w:tplc="0415001B" w:tentative="1">
      <w:start w:val="1"/>
      <w:numFmt w:val="lowerRoman"/>
      <w:lvlText w:val="%6."/>
      <w:lvlJc w:val="right"/>
      <w:pPr>
        <w:ind w:left="9000" w:hanging="180"/>
      </w:pPr>
    </w:lvl>
    <w:lvl w:ilvl="6" w:tplc="0415000F" w:tentative="1">
      <w:start w:val="1"/>
      <w:numFmt w:val="decimal"/>
      <w:lvlText w:val="%7."/>
      <w:lvlJc w:val="left"/>
      <w:pPr>
        <w:ind w:left="9720" w:hanging="360"/>
      </w:pPr>
    </w:lvl>
    <w:lvl w:ilvl="7" w:tplc="04150019" w:tentative="1">
      <w:start w:val="1"/>
      <w:numFmt w:val="lowerLetter"/>
      <w:lvlText w:val="%8."/>
      <w:lvlJc w:val="left"/>
      <w:pPr>
        <w:ind w:left="10440" w:hanging="360"/>
      </w:pPr>
    </w:lvl>
    <w:lvl w:ilvl="8" w:tplc="0415001B" w:tentative="1">
      <w:start w:val="1"/>
      <w:numFmt w:val="lowerRoman"/>
      <w:lvlText w:val="%9."/>
      <w:lvlJc w:val="right"/>
      <w:pPr>
        <w:ind w:left="11160" w:hanging="180"/>
      </w:pPr>
    </w:lvl>
  </w:abstractNum>
  <w:abstractNum w:abstractNumId="86" w15:restartNumberingAfterBreak="0">
    <w:nsid w:val="61BD6925"/>
    <w:multiLevelType w:val="hybridMultilevel"/>
    <w:tmpl w:val="A2AAEB84"/>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2FD48FB"/>
    <w:multiLevelType w:val="hybridMultilevel"/>
    <w:tmpl w:val="9216E52A"/>
    <w:lvl w:ilvl="0" w:tplc="75A46F28">
      <w:start w:val="1"/>
      <w:numFmt w:val="decimal"/>
      <w:lvlText w:val="§%1."/>
      <w:lvlJc w:val="left"/>
      <w:pPr>
        <w:ind w:left="1495" w:hanging="360"/>
      </w:pPr>
      <w:rPr>
        <w:rFonts w:hint="default"/>
      </w:rPr>
    </w:lvl>
    <w:lvl w:ilvl="1" w:tplc="04150011">
      <w:start w:val="1"/>
      <w:numFmt w:val="decimal"/>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88" w15:restartNumberingAfterBreak="0">
    <w:nsid w:val="641A1431"/>
    <w:multiLevelType w:val="hybridMultilevel"/>
    <w:tmpl w:val="82D0C4B2"/>
    <w:lvl w:ilvl="0" w:tplc="FC366D08">
      <w:start w:val="1"/>
      <w:numFmt w:val="decimal"/>
      <w:lvlText w:val="%1)"/>
      <w:lvlJc w:val="left"/>
      <w:pPr>
        <w:ind w:left="1068" w:hanging="360"/>
      </w:pPr>
      <w:rPr>
        <w:rFonts w:hint="default"/>
      </w:rPr>
    </w:lvl>
    <w:lvl w:ilvl="1" w:tplc="04150017">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9" w15:restartNumberingAfterBreak="0">
    <w:nsid w:val="659713B7"/>
    <w:multiLevelType w:val="hybridMultilevel"/>
    <w:tmpl w:val="F4529CC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0" w15:restartNumberingAfterBreak="0">
    <w:nsid w:val="65BD474E"/>
    <w:multiLevelType w:val="hybridMultilevel"/>
    <w:tmpl w:val="5A38766C"/>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6F22A01"/>
    <w:multiLevelType w:val="hybridMultilevel"/>
    <w:tmpl w:val="9D02D9C2"/>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8DB6EA4"/>
    <w:multiLevelType w:val="hybridMultilevel"/>
    <w:tmpl w:val="780E3C5A"/>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B7234AC"/>
    <w:multiLevelType w:val="hybridMultilevel"/>
    <w:tmpl w:val="B106AEA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4" w15:restartNumberingAfterBreak="0">
    <w:nsid w:val="6ED9511E"/>
    <w:multiLevelType w:val="hybridMultilevel"/>
    <w:tmpl w:val="9D02D9C2"/>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0554F8E"/>
    <w:multiLevelType w:val="hybridMultilevel"/>
    <w:tmpl w:val="A2E81D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5B273BC"/>
    <w:multiLevelType w:val="hybridMultilevel"/>
    <w:tmpl w:val="9D2ADDB8"/>
    <w:lvl w:ilvl="0" w:tplc="04150011">
      <w:start w:val="1"/>
      <w:numFmt w:val="decimal"/>
      <w:lvlText w:val="%1)"/>
      <w:lvlJc w:val="left"/>
      <w:pPr>
        <w:ind w:left="766" w:hanging="360"/>
      </w:pPr>
    </w:lvl>
    <w:lvl w:ilvl="1" w:tplc="04150019" w:tentative="1">
      <w:start w:val="1"/>
      <w:numFmt w:val="lowerLetter"/>
      <w:lvlText w:val="%2."/>
      <w:lvlJc w:val="left"/>
      <w:pPr>
        <w:ind w:left="1486" w:hanging="360"/>
      </w:pPr>
    </w:lvl>
    <w:lvl w:ilvl="2" w:tplc="0415001B" w:tentative="1">
      <w:start w:val="1"/>
      <w:numFmt w:val="lowerRoman"/>
      <w:lvlText w:val="%3."/>
      <w:lvlJc w:val="right"/>
      <w:pPr>
        <w:ind w:left="2206" w:hanging="180"/>
      </w:pPr>
    </w:lvl>
    <w:lvl w:ilvl="3" w:tplc="0415000F" w:tentative="1">
      <w:start w:val="1"/>
      <w:numFmt w:val="decimal"/>
      <w:lvlText w:val="%4."/>
      <w:lvlJc w:val="left"/>
      <w:pPr>
        <w:ind w:left="2926" w:hanging="360"/>
      </w:pPr>
    </w:lvl>
    <w:lvl w:ilvl="4" w:tplc="04150019" w:tentative="1">
      <w:start w:val="1"/>
      <w:numFmt w:val="lowerLetter"/>
      <w:lvlText w:val="%5."/>
      <w:lvlJc w:val="left"/>
      <w:pPr>
        <w:ind w:left="3646" w:hanging="360"/>
      </w:pPr>
    </w:lvl>
    <w:lvl w:ilvl="5" w:tplc="0415001B" w:tentative="1">
      <w:start w:val="1"/>
      <w:numFmt w:val="lowerRoman"/>
      <w:lvlText w:val="%6."/>
      <w:lvlJc w:val="right"/>
      <w:pPr>
        <w:ind w:left="4366" w:hanging="180"/>
      </w:pPr>
    </w:lvl>
    <w:lvl w:ilvl="6" w:tplc="0415000F" w:tentative="1">
      <w:start w:val="1"/>
      <w:numFmt w:val="decimal"/>
      <w:lvlText w:val="%7."/>
      <w:lvlJc w:val="left"/>
      <w:pPr>
        <w:ind w:left="5086" w:hanging="360"/>
      </w:pPr>
    </w:lvl>
    <w:lvl w:ilvl="7" w:tplc="04150019" w:tentative="1">
      <w:start w:val="1"/>
      <w:numFmt w:val="lowerLetter"/>
      <w:lvlText w:val="%8."/>
      <w:lvlJc w:val="left"/>
      <w:pPr>
        <w:ind w:left="5806" w:hanging="360"/>
      </w:pPr>
    </w:lvl>
    <w:lvl w:ilvl="8" w:tplc="0415001B" w:tentative="1">
      <w:start w:val="1"/>
      <w:numFmt w:val="lowerRoman"/>
      <w:lvlText w:val="%9."/>
      <w:lvlJc w:val="right"/>
      <w:pPr>
        <w:ind w:left="6526" w:hanging="180"/>
      </w:pPr>
    </w:lvl>
  </w:abstractNum>
  <w:abstractNum w:abstractNumId="97" w15:restartNumberingAfterBreak="0">
    <w:nsid w:val="75B750CE"/>
    <w:multiLevelType w:val="hybridMultilevel"/>
    <w:tmpl w:val="9D02D9C2"/>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62658EE"/>
    <w:multiLevelType w:val="hybridMultilevel"/>
    <w:tmpl w:val="9424D36C"/>
    <w:lvl w:ilvl="0" w:tplc="9842B26C">
      <w:start w:val="1"/>
      <w:numFmt w:val="upperRoman"/>
      <w:pStyle w:val="Nagwek1"/>
      <w:lvlText w:val="ROZDZIAŁ %1. "/>
      <w:lvlJc w:val="left"/>
      <w:pPr>
        <w:ind w:left="108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68C1F88"/>
    <w:multiLevelType w:val="hybridMultilevel"/>
    <w:tmpl w:val="0954427A"/>
    <w:lvl w:ilvl="0" w:tplc="75A46F28">
      <w:start w:val="1"/>
      <w:numFmt w:val="decimal"/>
      <w:lvlText w:val="§%1."/>
      <w:lvlJc w:val="left"/>
      <w:pPr>
        <w:ind w:left="36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7F95243"/>
    <w:multiLevelType w:val="hybridMultilevel"/>
    <w:tmpl w:val="2B7814E8"/>
    <w:lvl w:ilvl="0" w:tplc="7EE45B3C">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1B">
      <w:start w:val="1"/>
      <w:numFmt w:val="lowerRoman"/>
      <w:lvlText w:val="%4."/>
      <w:lvlJc w:val="righ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87C71F3"/>
    <w:multiLevelType w:val="hybridMultilevel"/>
    <w:tmpl w:val="3DF41C0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95B753A"/>
    <w:multiLevelType w:val="hybridMultilevel"/>
    <w:tmpl w:val="2AE61F84"/>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BB36503"/>
    <w:multiLevelType w:val="hybridMultilevel"/>
    <w:tmpl w:val="612E9546"/>
    <w:lvl w:ilvl="0" w:tplc="092EA4B8">
      <w:start w:val="1"/>
      <w:numFmt w:val="decimal"/>
      <w:lvlText w:val="%1)"/>
      <w:lvlJc w:val="left"/>
      <w:pPr>
        <w:ind w:left="720" w:hanging="360"/>
      </w:pPr>
      <w:rPr>
        <w:rFonts w:asciiTheme="majorHAnsi" w:eastAsia="Times New Roman" w:hAnsiTheme="majorHAnsi" w:cs="Tahoma"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7C8F4CAC"/>
    <w:multiLevelType w:val="hybridMultilevel"/>
    <w:tmpl w:val="345E7E50"/>
    <w:lvl w:ilvl="0" w:tplc="D156508A">
      <w:start w:val="1"/>
      <w:numFmt w:val="lowerLetter"/>
      <w:lvlText w:val="%1)"/>
      <w:lvlJc w:val="left"/>
      <w:pPr>
        <w:ind w:left="1773" w:hanging="360"/>
      </w:pPr>
      <w:rPr>
        <w:rFonts w:hint="default"/>
      </w:rPr>
    </w:lvl>
    <w:lvl w:ilvl="1" w:tplc="04150019">
      <w:start w:val="1"/>
      <w:numFmt w:val="lowerLetter"/>
      <w:lvlText w:val="%2."/>
      <w:lvlJc w:val="left"/>
      <w:pPr>
        <w:ind w:left="2493" w:hanging="360"/>
      </w:pPr>
    </w:lvl>
    <w:lvl w:ilvl="2" w:tplc="0415001B" w:tentative="1">
      <w:start w:val="1"/>
      <w:numFmt w:val="lowerRoman"/>
      <w:lvlText w:val="%3."/>
      <w:lvlJc w:val="right"/>
      <w:pPr>
        <w:ind w:left="3213" w:hanging="180"/>
      </w:pPr>
    </w:lvl>
    <w:lvl w:ilvl="3" w:tplc="0415000F" w:tentative="1">
      <w:start w:val="1"/>
      <w:numFmt w:val="decimal"/>
      <w:lvlText w:val="%4."/>
      <w:lvlJc w:val="left"/>
      <w:pPr>
        <w:ind w:left="3933" w:hanging="360"/>
      </w:pPr>
    </w:lvl>
    <w:lvl w:ilvl="4" w:tplc="04150019" w:tentative="1">
      <w:start w:val="1"/>
      <w:numFmt w:val="lowerLetter"/>
      <w:lvlText w:val="%5."/>
      <w:lvlJc w:val="left"/>
      <w:pPr>
        <w:ind w:left="4653" w:hanging="360"/>
      </w:pPr>
    </w:lvl>
    <w:lvl w:ilvl="5" w:tplc="0415001B" w:tentative="1">
      <w:start w:val="1"/>
      <w:numFmt w:val="lowerRoman"/>
      <w:lvlText w:val="%6."/>
      <w:lvlJc w:val="right"/>
      <w:pPr>
        <w:ind w:left="5373" w:hanging="180"/>
      </w:pPr>
    </w:lvl>
    <w:lvl w:ilvl="6" w:tplc="0415000F" w:tentative="1">
      <w:start w:val="1"/>
      <w:numFmt w:val="decimal"/>
      <w:lvlText w:val="%7."/>
      <w:lvlJc w:val="left"/>
      <w:pPr>
        <w:ind w:left="6093" w:hanging="360"/>
      </w:pPr>
    </w:lvl>
    <w:lvl w:ilvl="7" w:tplc="04150019" w:tentative="1">
      <w:start w:val="1"/>
      <w:numFmt w:val="lowerLetter"/>
      <w:lvlText w:val="%8."/>
      <w:lvlJc w:val="left"/>
      <w:pPr>
        <w:ind w:left="6813" w:hanging="360"/>
      </w:pPr>
    </w:lvl>
    <w:lvl w:ilvl="8" w:tplc="0415001B" w:tentative="1">
      <w:start w:val="1"/>
      <w:numFmt w:val="lowerRoman"/>
      <w:lvlText w:val="%9."/>
      <w:lvlJc w:val="right"/>
      <w:pPr>
        <w:ind w:left="7533" w:hanging="180"/>
      </w:pPr>
    </w:lvl>
  </w:abstractNum>
  <w:abstractNum w:abstractNumId="105" w15:restartNumberingAfterBreak="0">
    <w:nsid w:val="7F437CF5"/>
    <w:multiLevelType w:val="hybridMultilevel"/>
    <w:tmpl w:val="1D1AE2C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6" w15:restartNumberingAfterBreak="0">
    <w:nsid w:val="7FCB6879"/>
    <w:multiLevelType w:val="hybridMultilevel"/>
    <w:tmpl w:val="7522FE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7" w15:restartNumberingAfterBreak="0">
    <w:nsid w:val="7FFE08C8"/>
    <w:multiLevelType w:val="hybridMultilevel"/>
    <w:tmpl w:val="308CF2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8"/>
  </w:num>
  <w:num w:numId="2">
    <w:abstractNumId w:val="63"/>
  </w:num>
  <w:num w:numId="3">
    <w:abstractNumId w:val="82"/>
  </w:num>
  <w:num w:numId="4">
    <w:abstractNumId w:val="21"/>
  </w:num>
  <w:num w:numId="5">
    <w:abstractNumId w:val="95"/>
  </w:num>
  <w:num w:numId="6">
    <w:abstractNumId w:val="65"/>
  </w:num>
  <w:num w:numId="7">
    <w:abstractNumId w:val="99"/>
  </w:num>
  <w:num w:numId="8">
    <w:abstractNumId w:val="50"/>
  </w:num>
  <w:num w:numId="9">
    <w:abstractNumId w:val="25"/>
  </w:num>
  <w:num w:numId="10">
    <w:abstractNumId w:val="68"/>
  </w:num>
  <w:num w:numId="11">
    <w:abstractNumId w:val="80"/>
  </w:num>
  <w:num w:numId="12">
    <w:abstractNumId w:val="3"/>
  </w:num>
  <w:num w:numId="13">
    <w:abstractNumId w:val="41"/>
  </w:num>
  <w:num w:numId="14">
    <w:abstractNumId w:val="64"/>
  </w:num>
  <w:num w:numId="15">
    <w:abstractNumId w:val="72"/>
  </w:num>
  <w:num w:numId="16">
    <w:abstractNumId w:val="102"/>
  </w:num>
  <w:num w:numId="17">
    <w:abstractNumId w:val="29"/>
  </w:num>
  <w:num w:numId="18">
    <w:abstractNumId w:val="51"/>
  </w:num>
  <w:num w:numId="19">
    <w:abstractNumId w:val="31"/>
  </w:num>
  <w:num w:numId="20">
    <w:abstractNumId w:val="67"/>
  </w:num>
  <w:num w:numId="21">
    <w:abstractNumId w:val="30"/>
  </w:num>
  <w:num w:numId="22">
    <w:abstractNumId w:val="54"/>
  </w:num>
  <w:num w:numId="23">
    <w:abstractNumId w:val="55"/>
  </w:num>
  <w:num w:numId="24">
    <w:abstractNumId w:val="6"/>
  </w:num>
  <w:num w:numId="25">
    <w:abstractNumId w:val="91"/>
  </w:num>
  <w:num w:numId="26">
    <w:abstractNumId w:val="97"/>
  </w:num>
  <w:num w:numId="27">
    <w:abstractNumId w:val="81"/>
  </w:num>
  <w:num w:numId="28">
    <w:abstractNumId w:val="32"/>
  </w:num>
  <w:num w:numId="29">
    <w:abstractNumId w:val="17"/>
  </w:num>
  <w:num w:numId="30">
    <w:abstractNumId w:val="47"/>
  </w:num>
  <w:num w:numId="31">
    <w:abstractNumId w:val="69"/>
  </w:num>
  <w:num w:numId="32">
    <w:abstractNumId w:val="103"/>
  </w:num>
  <w:num w:numId="33">
    <w:abstractNumId w:val="94"/>
  </w:num>
  <w:num w:numId="34">
    <w:abstractNumId w:val="5"/>
  </w:num>
  <w:num w:numId="35">
    <w:abstractNumId w:val="28"/>
  </w:num>
  <w:num w:numId="36">
    <w:abstractNumId w:val="92"/>
  </w:num>
  <w:num w:numId="37">
    <w:abstractNumId w:val="87"/>
  </w:num>
  <w:num w:numId="38">
    <w:abstractNumId w:val="8"/>
  </w:num>
  <w:num w:numId="39">
    <w:abstractNumId w:val="88"/>
  </w:num>
  <w:num w:numId="40">
    <w:abstractNumId w:val="104"/>
  </w:num>
  <w:num w:numId="41">
    <w:abstractNumId w:val="0"/>
  </w:num>
  <w:num w:numId="42">
    <w:abstractNumId w:val="37"/>
  </w:num>
  <w:num w:numId="43">
    <w:abstractNumId w:val="96"/>
  </w:num>
  <w:num w:numId="44">
    <w:abstractNumId w:val="90"/>
  </w:num>
  <w:num w:numId="45">
    <w:abstractNumId w:val="7"/>
  </w:num>
  <w:num w:numId="46">
    <w:abstractNumId w:val="53"/>
  </w:num>
  <w:num w:numId="47">
    <w:abstractNumId w:val="89"/>
  </w:num>
  <w:num w:numId="48">
    <w:abstractNumId w:val="9"/>
  </w:num>
  <w:num w:numId="49">
    <w:abstractNumId w:val="74"/>
  </w:num>
  <w:num w:numId="50">
    <w:abstractNumId w:val="36"/>
  </w:num>
  <w:num w:numId="51">
    <w:abstractNumId w:val="38"/>
  </w:num>
  <w:num w:numId="52">
    <w:abstractNumId w:val="56"/>
  </w:num>
  <w:num w:numId="53">
    <w:abstractNumId w:val="10"/>
  </w:num>
  <w:num w:numId="54">
    <w:abstractNumId w:val="33"/>
  </w:num>
  <w:num w:numId="55">
    <w:abstractNumId w:val="44"/>
  </w:num>
  <w:num w:numId="56">
    <w:abstractNumId w:val="14"/>
  </w:num>
  <w:num w:numId="57">
    <w:abstractNumId w:val="12"/>
  </w:num>
  <w:num w:numId="58">
    <w:abstractNumId w:val="20"/>
  </w:num>
  <w:num w:numId="59">
    <w:abstractNumId w:val="75"/>
  </w:num>
  <w:num w:numId="60">
    <w:abstractNumId w:val="85"/>
  </w:num>
  <w:num w:numId="61">
    <w:abstractNumId w:val="86"/>
  </w:num>
  <w:num w:numId="62">
    <w:abstractNumId w:val="43"/>
  </w:num>
  <w:num w:numId="63">
    <w:abstractNumId w:val="24"/>
  </w:num>
  <w:num w:numId="64">
    <w:abstractNumId w:val="60"/>
  </w:num>
  <w:num w:numId="65">
    <w:abstractNumId w:val="34"/>
  </w:num>
  <w:num w:numId="66">
    <w:abstractNumId w:val="39"/>
  </w:num>
  <w:num w:numId="67">
    <w:abstractNumId w:val="23"/>
  </w:num>
  <w:num w:numId="68">
    <w:abstractNumId w:val="93"/>
  </w:num>
  <w:num w:numId="69">
    <w:abstractNumId w:val="79"/>
  </w:num>
  <w:num w:numId="70">
    <w:abstractNumId w:val="73"/>
  </w:num>
  <w:num w:numId="71">
    <w:abstractNumId w:val="62"/>
  </w:num>
  <w:num w:numId="72">
    <w:abstractNumId w:val="4"/>
  </w:num>
  <w:num w:numId="73">
    <w:abstractNumId w:val="61"/>
  </w:num>
  <w:num w:numId="74">
    <w:abstractNumId w:val="2"/>
  </w:num>
  <w:num w:numId="75">
    <w:abstractNumId w:val="66"/>
  </w:num>
  <w:num w:numId="76">
    <w:abstractNumId w:val="59"/>
  </w:num>
  <w:num w:numId="77">
    <w:abstractNumId w:val="42"/>
  </w:num>
  <w:num w:numId="78">
    <w:abstractNumId w:val="106"/>
  </w:num>
  <w:num w:numId="79">
    <w:abstractNumId w:val="35"/>
  </w:num>
  <w:num w:numId="80">
    <w:abstractNumId w:val="16"/>
  </w:num>
  <w:num w:numId="81">
    <w:abstractNumId w:val="22"/>
  </w:num>
  <w:num w:numId="82">
    <w:abstractNumId w:val="19"/>
  </w:num>
  <w:num w:numId="83">
    <w:abstractNumId w:val="58"/>
  </w:num>
  <w:num w:numId="84">
    <w:abstractNumId w:val="45"/>
  </w:num>
  <w:num w:numId="85">
    <w:abstractNumId w:val="71"/>
  </w:num>
  <w:num w:numId="86">
    <w:abstractNumId w:val="48"/>
  </w:num>
  <w:num w:numId="87">
    <w:abstractNumId w:val="105"/>
  </w:num>
  <w:num w:numId="88">
    <w:abstractNumId w:val="27"/>
  </w:num>
  <w:num w:numId="89">
    <w:abstractNumId w:val="13"/>
  </w:num>
  <w:num w:numId="90">
    <w:abstractNumId w:val="15"/>
  </w:num>
  <w:num w:numId="91">
    <w:abstractNumId w:val="18"/>
  </w:num>
  <w:num w:numId="92">
    <w:abstractNumId w:val="11"/>
  </w:num>
  <w:num w:numId="93">
    <w:abstractNumId w:val="78"/>
  </w:num>
  <w:num w:numId="94">
    <w:abstractNumId w:val="107"/>
  </w:num>
  <w:num w:numId="95">
    <w:abstractNumId w:val="77"/>
  </w:num>
  <w:num w:numId="96">
    <w:abstractNumId w:val="101"/>
  </w:num>
  <w:num w:numId="97">
    <w:abstractNumId w:val="84"/>
  </w:num>
  <w:num w:numId="98">
    <w:abstractNumId w:val="26"/>
  </w:num>
  <w:num w:numId="99">
    <w:abstractNumId w:val="76"/>
  </w:num>
  <w:num w:numId="100">
    <w:abstractNumId w:val="46"/>
  </w:num>
  <w:num w:numId="101">
    <w:abstractNumId w:val="52"/>
  </w:num>
  <w:num w:numId="102">
    <w:abstractNumId w:val="40"/>
  </w:num>
  <w:num w:numId="103">
    <w:abstractNumId w:val="49"/>
  </w:num>
  <w:num w:numId="104">
    <w:abstractNumId w:val="70"/>
  </w:num>
  <w:num w:numId="105">
    <w:abstractNumId w:val="1"/>
  </w:num>
  <w:num w:numId="106">
    <w:abstractNumId w:val="57"/>
  </w:num>
  <w:num w:numId="107">
    <w:abstractNumId w:val="83"/>
  </w:num>
  <w:num w:numId="108">
    <w:abstractNumId w:val="100"/>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trackRevisions/>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1D08"/>
    <w:rsid w:val="00004AA4"/>
    <w:rsid w:val="00020A04"/>
    <w:rsid w:val="00033F02"/>
    <w:rsid w:val="000406E3"/>
    <w:rsid w:val="00041F20"/>
    <w:rsid w:val="00061ADE"/>
    <w:rsid w:val="000708B4"/>
    <w:rsid w:val="00073E91"/>
    <w:rsid w:val="00080682"/>
    <w:rsid w:val="000821E4"/>
    <w:rsid w:val="000A03AE"/>
    <w:rsid w:val="000A1AC1"/>
    <w:rsid w:val="000A227C"/>
    <w:rsid w:val="000A7DAA"/>
    <w:rsid w:val="000A7DB6"/>
    <w:rsid w:val="000A7F46"/>
    <w:rsid w:val="000B5F38"/>
    <w:rsid w:val="000C04AD"/>
    <w:rsid w:val="000C2E73"/>
    <w:rsid w:val="000C32B7"/>
    <w:rsid w:val="000C6718"/>
    <w:rsid w:val="000D11C4"/>
    <w:rsid w:val="000D34E2"/>
    <w:rsid w:val="000D66E4"/>
    <w:rsid w:val="000D697E"/>
    <w:rsid w:val="001013A2"/>
    <w:rsid w:val="001041CD"/>
    <w:rsid w:val="001066AC"/>
    <w:rsid w:val="00124BFC"/>
    <w:rsid w:val="0013269F"/>
    <w:rsid w:val="0014359C"/>
    <w:rsid w:val="00143A17"/>
    <w:rsid w:val="00151B50"/>
    <w:rsid w:val="00156946"/>
    <w:rsid w:val="00157461"/>
    <w:rsid w:val="00162225"/>
    <w:rsid w:val="0016252C"/>
    <w:rsid w:val="00165D28"/>
    <w:rsid w:val="0016682B"/>
    <w:rsid w:val="00181988"/>
    <w:rsid w:val="00191ADF"/>
    <w:rsid w:val="001970D9"/>
    <w:rsid w:val="001A09B1"/>
    <w:rsid w:val="001B220F"/>
    <w:rsid w:val="001B71C1"/>
    <w:rsid w:val="001C041F"/>
    <w:rsid w:val="001C36E4"/>
    <w:rsid w:val="001C3C0E"/>
    <w:rsid w:val="001D39FB"/>
    <w:rsid w:val="001E13CF"/>
    <w:rsid w:val="001E4306"/>
    <w:rsid w:val="001F364B"/>
    <w:rsid w:val="001F68C3"/>
    <w:rsid w:val="00204B88"/>
    <w:rsid w:val="00212E34"/>
    <w:rsid w:val="00225338"/>
    <w:rsid w:val="00235E8B"/>
    <w:rsid w:val="00243FE0"/>
    <w:rsid w:val="00255ED3"/>
    <w:rsid w:val="00263C6D"/>
    <w:rsid w:val="00264130"/>
    <w:rsid w:val="00276425"/>
    <w:rsid w:val="0028390F"/>
    <w:rsid w:val="00292CD3"/>
    <w:rsid w:val="00292FC1"/>
    <w:rsid w:val="002A17A3"/>
    <w:rsid w:val="002A5561"/>
    <w:rsid w:val="002A6259"/>
    <w:rsid w:val="002B211D"/>
    <w:rsid w:val="002E0112"/>
    <w:rsid w:val="002E63A1"/>
    <w:rsid w:val="00305436"/>
    <w:rsid w:val="00306AEF"/>
    <w:rsid w:val="00322810"/>
    <w:rsid w:val="00332E32"/>
    <w:rsid w:val="00347E39"/>
    <w:rsid w:val="00352665"/>
    <w:rsid w:val="00353131"/>
    <w:rsid w:val="00365D57"/>
    <w:rsid w:val="00381323"/>
    <w:rsid w:val="0038470A"/>
    <w:rsid w:val="003967D8"/>
    <w:rsid w:val="003C34CC"/>
    <w:rsid w:val="003C3C47"/>
    <w:rsid w:val="003C3CE0"/>
    <w:rsid w:val="003E4AC0"/>
    <w:rsid w:val="00404237"/>
    <w:rsid w:val="004136A0"/>
    <w:rsid w:val="004317B0"/>
    <w:rsid w:val="00433679"/>
    <w:rsid w:val="00445422"/>
    <w:rsid w:val="00450070"/>
    <w:rsid w:val="0045099E"/>
    <w:rsid w:val="004578B0"/>
    <w:rsid w:val="00460543"/>
    <w:rsid w:val="0047472F"/>
    <w:rsid w:val="00484B71"/>
    <w:rsid w:val="004A6AF3"/>
    <w:rsid w:val="004B28F2"/>
    <w:rsid w:val="004B7609"/>
    <w:rsid w:val="004C1C8A"/>
    <w:rsid w:val="004C3836"/>
    <w:rsid w:val="004E26EF"/>
    <w:rsid w:val="004E76C5"/>
    <w:rsid w:val="004F4001"/>
    <w:rsid w:val="005054B1"/>
    <w:rsid w:val="00511D08"/>
    <w:rsid w:val="005134F0"/>
    <w:rsid w:val="00531B13"/>
    <w:rsid w:val="005329C2"/>
    <w:rsid w:val="00533C02"/>
    <w:rsid w:val="005422CF"/>
    <w:rsid w:val="00553E59"/>
    <w:rsid w:val="00554BD9"/>
    <w:rsid w:val="00556E04"/>
    <w:rsid w:val="00560DC7"/>
    <w:rsid w:val="00572861"/>
    <w:rsid w:val="005845CE"/>
    <w:rsid w:val="005849AE"/>
    <w:rsid w:val="005902B2"/>
    <w:rsid w:val="00593B60"/>
    <w:rsid w:val="005969D8"/>
    <w:rsid w:val="005B4AC5"/>
    <w:rsid w:val="005C3720"/>
    <w:rsid w:val="005C44C9"/>
    <w:rsid w:val="005D5B9F"/>
    <w:rsid w:val="005F7AD3"/>
    <w:rsid w:val="00601CB6"/>
    <w:rsid w:val="00621077"/>
    <w:rsid w:val="00626DDB"/>
    <w:rsid w:val="006279F7"/>
    <w:rsid w:val="00641F1B"/>
    <w:rsid w:val="006560E6"/>
    <w:rsid w:val="00694CF7"/>
    <w:rsid w:val="006C00FE"/>
    <w:rsid w:val="006C0533"/>
    <w:rsid w:val="006C7D19"/>
    <w:rsid w:val="006D6154"/>
    <w:rsid w:val="006E05C0"/>
    <w:rsid w:val="006E417D"/>
    <w:rsid w:val="0071785C"/>
    <w:rsid w:val="00722285"/>
    <w:rsid w:val="007234B7"/>
    <w:rsid w:val="00723F2A"/>
    <w:rsid w:val="00726A18"/>
    <w:rsid w:val="00734D13"/>
    <w:rsid w:val="00753615"/>
    <w:rsid w:val="00755F78"/>
    <w:rsid w:val="00763DA7"/>
    <w:rsid w:val="00773667"/>
    <w:rsid w:val="0077712E"/>
    <w:rsid w:val="007862EC"/>
    <w:rsid w:val="007A721E"/>
    <w:rsid w:val="007B358E"/>
    <w:rsid w:val="007C2554"/>
    <w:rsid w:val="007D3389"/>
    <w:rsid w:val="007F087F"/>
    <w:rsid w:val="007F5561"/>
    <w:rsid w:val="007F70CB"/>
    <w:rsid w:val="00810BAB"/>
    <w:rsid w:val="00812E73"/>
    <w:rsid w:val="00816430"/>
    <w:rsid w:val="00817121"/>
    <w:rsid w:val="00821C72"/>
    <w:rsid w:val="00822D5F"/>
    <w:rsid w:val="00830023"/>
    <w:rsid w:val="00842AD3"/>
    <w:rsid w:val="00843B0A"/>
    <w:rsid w:val="00851DFC"/>
    <w:rsid w:val="00864556"/>
    <w:rsid w:val="00877B25"/>
    <w:rsid w:val="008D1ADB"/>
    <w:rsid w:val="008D28FA"/>
    <w:rsid w:val="008E7643"/>
    <w:rsid w:val="008E7D5A"/>
    <w:rsid w:val="008F00A9"/>
    <w:rsid w:val="008F3785"/>
    <w:rsid w:val="0090300A"/>
    <w:rsid w:val="00907DE5"/>
    <w:rsid w:val="009124FA"/>
    <w:rsid w:val="0091663C"/>
    <w:rsid w:val="009324D5"/>
    <w:rsid w:val="00933BFF"/>
    <w:rsid w:val="00933D72"/>
    <w:rsid w:val="00954664"/>
    <w:rsid w:val="00957D44"/>
    <w:rsid w:val="009722E7"/>
    <w:rsid w:val="00974177"/>
    <w:rsid w:val="009839AA"/>
    <w:rsid w:val="009951B5"/>
    <w:rsid w:val="00996E34"/>
    <w:rsid w:val="009A4AEA"/>
    <w:rsid w:val="009A6B42"/>
    <w:rsid w:val="009B6F6B"/>
    <w:rsid w:val="009C030F"/>
    <w:rsid w:val="009C37DE"/>
    <w:rsid w:val="009C7BF7"/>
    <w:rsid w:val="009D3E4B"/>
    <w:rsid w:val="009D405D"/>
    <w:rsid w:val="009E35F2"/>
    <w:rsid w:val="009F035D"/>
    <w:rsid w:val="009F13BC"/>
    <w:rsid w:val="00A00058"/>
    <w:rsid w:val="00A019C3"/>
    <w:rsid w:val="00A04512"/>
    <w:rsid w:val="00A04A27"/>
    <w:rsid w:val="00A26BC7"/>
    <w:rsid w:val="00A32054"/>
    <w:rsid w:val="00A33BCE"/>
    <w:rsid w:val="00A47B81"/>
    <w:rsid w:val="00A55AE1"/>
    <w:rsid w:val="00A567C7"/>
    <w:rsid w:val="00A60695"/>
    <w:rsid w:val="00A76738"/>
    <w:rsid w:val="00A80B3F"/>
    <w:rsid w:val="00A843CF"/>
    <w:rsid w:val="00AA5C6E"/>
    <w:rsid w:val="00AB01C9"/>
    <w:rsid w:val="00AD25E0"/>
    <w:rsid w:val="00AE2B90"/>
    <w:rsid w:val="00AE533F"/>
    <w:rsid w:val="00AF64D7"/>
    <w:rsid w:val="00B02696"/>
    <w:rsid w:val="00B05384"/>
    <w:rsid w:val="00B06FC5"/>
    <w:rsid w:val="00B17560"/>
    <w:rsid w:val="00B210A4"/>
    <w:rsid w:val="00B21DAF"/>
    <w:rsid w:val="00B2583E"/>
    <w:rsid w:val="00B3245A"/>
    <w:rsid w:val="00B352B8"/>
    <w:rsid w:val="00B46756"/>
    <w:rsid w:val="00B53ADC"/>
    <w:rsid w:val="00B575BB"/>
    <w:rsid w:val="00B57F8E"/>
    <w:rsid w:val="00B628E4"/>
    <w:rsid w:val="00B748D2"/>
    <w:rsid w:val="00B77EA0"/>
    <w:rsid w:val="00B93712"/>
    <w:rsid w:val="00BC1C74"/>
    <w:rsid w:val="00BC2D81"/>
    <w:rsid w:val="00BD662F"/>
    <w:rsid w:val="00BD713D"/>
    <w:rsid w:val="00BE2B73"/>
    <w:rsid w:val="00BF3168"/>
    <w:rsid w:val="00BF5907"/>
    <w:rsid w:val="00C071B7"/>
    <w:rsid w:val="00C1344E"/>
    <w:rsid w:val="00C2457B"/>
    <w:rsid w:val="00C31508"/>
    <w:rsid w:val="00C3570D"/>
    <w:rsid w:val="00C444D8"/>
    <w:rsid w:val="00C45721"/>
    <w:rsid w:val="00C514B7"/>
    <w:rsid w:val="00C60172"/>
    <w:rsid w:val="00C63C63"/>
    <w:rsid w:val="00C67A8D"/>
    <w:rsid w:val="00C75461"/>
    <w:rsid w:val="00C85277"/>
    <w:rsid w:val="00C955C4"/>
    <w:rsid w:val="00CA148D"/>
    <w:rsid w:val="00CA5ED1"/>
    <w:rsid w:val="00CB0A42"/>
    <w:rsid w:val="00CB14F5"/>
    <w:rsid w:val="00CB52FA"/>
    <w:rsid w:val="00CB6959"/>
    <w:rsid w:val="00CC0255"/>
    <w:rsid w:val="00CC2323"/>
    <w:rsid w:val="00CC6639"/>
    <w:rsid w:val="00CC74B0"/>
    <w:rsid w:val="00CC7DE3"/>
    <w:rsid w:val="00CE3F6E"/>
    <w:rsid w:val="00CE65DB"/>
    <w:rsid w:val="00CF0F95"/>
    <w:rsid w:val="00D0215E"/>
    <w:rsid w:val="00D141B3"/>
    <w:rsid w:val="00D24C8C"/>
    <w:rsid w:val="00D24F4A"/>
    <w:rsid w:val="00D37117"/>
    <w:rsid w:val="00D56A01"/>
    <w:rsid w:val="00D72DAD"/>
    <w:rsid w:val="00D7474E"/>
    <w:rsid w:val="00D74F3D"/>
    <w:rsid w:val="00D76AE2"/>
    <w:rsid w:val="00D858FB"/>
    <w:rsid w:val="00D91F5C"/>
    <w:rsid w:val="00DA4C36"/>
    <w:rsid w:val="00DC3534"/>
    <w:rsid w:val="00DC5D1B"/>
    <w:rsid w:val="00DD17E5"/>
    <w:rsid w:val="00DD3B59"/>
    <w:rsid w:val="00DD43EB"/>
    <w:rsid w:val="00E046F5"/>
    <w:rsid w:val="00E04FAE"/>
    <w:rsid w:val="00E17FC0"/>
    <w:rsid w:val="00E342E8"/>
    <w:rsid w:val="00E462EB"/>
    <w:rsid w:val="00E51881"/>
    <w:rsid w:val="00E56014"/>
    <w:rsid w:val="00E560B1"/>
    <w:rsid w:val="00E57A73"/>
    <w:rsid w:val="00E71E56"/>
    <w:rsid w:val="00E72B90"/>
    <w:rsid w:val="00E826DB"/>
    <w:rsid w:val="00E92C00"/>
    <w:rsid w:val="00E93122"/>
    <w:rsid w:val="00EA2A64"/>
    <w:rsid w:val="00EA7542"/>
    <w:rsid w:val="00EC2344"/>
    <w:rsid w:val="00EC404E"/>
    <w:rsid w:val="00EC4903"/>
    <w:rsid w:val="00EC5299"/>
    <w:rsid w:val="00ED7108"/>
    <w:rsid w:val="00EE2B40"/>
    <w:rsid w:val="00EF198D"/>
    <w:rsid w:val="00F01A19"/>
    <w:rsid w:val="00F07996"/>
    <w:rsid w:val="00F14C63"/>
    <w:rsid w:val="00F165C2"/>
    <w:rsid w:val="00F27E7D"/>
    <w:rsid w:val="00F55599"/>
    <w:rsid w:val="00F706D5"/>
    <w:rsid w:val="00F74763"/>
    <w:rsid w:val="00F84E3C"/>
    <w:rsid w:val="00FA1A14"/>
    <w:rsid w:val="00FA3BF1"/>
    <w:rsid w:val="00FA5429"/>
    <w:rsid w:val="00FA56B9"/>
    <w:rsid w:val="00FB354D"/>
    <w:rsid w:val="00FB3EFD"/>
    <w:rsid w:val="00FC0010"/>
    <w:rsid w:val="00FC47D0"/>
    <w:rsid w:val="00FC5488"/>
    <w:rsid w:val="00FD0985"/>
    <w:rsid w:val="00FD3F4A"/>
    <w:rsid w:val="00FD41BC"/>
    <w:rsid w:val="00FD453C"/>
    <w:rsid w:val="00FE32C2"/>
    <w:rsid w:val="00FE5515"/>
    <w:rsid w:val="00FE55C6"/>
    <w:rsid w:val="00FE6E9A"/>
    <w:rsid w:val="078AFEFF"/>
    <w:rsid w:val="11C688CD"/>
    <w:rsid w:val="16FC4721"/>
    <w:rsid w:val="1D45D8DE"/>
    <w:rsid w:val="297011AB"/>
    <w:rsid w:val="29C74D18"/>
    <w:rsid w:val="2B32EB41"/>
    <w:rsid w:val="2BFF187B"/>
    <w:rsid w:val="2CC076A4"/>
    <w:rsid w:val="2E7F2B71"/>
    <w:rsid w:val="302772C8"/>
    <w:rsid w:val="396D0D18"/>
    <w:rsid w:val="3F9A7846"/>
    <w:rsid w:val="40AA7D8C"/>
    <w:rsid w:val="428B388A"/>
    <w:rsid w:val="4407B251"/>
    <w:rsid w:val="4D6FD837"/>
    <w:rsid w:val="4E8CD392"/>
    <w:rsid w:val="4FD6D9DB"/>
    <w:rsid w:val="51393FF1"/>
    <w:rsid w:val="5B5F92D9"/>
    <w:rsid w:val="5CB1A86A"/>
    <w:rsid w:val="5F29B9E8"/>
    <w:rsid w:val="60EB1E4C"/>
    <w:rsid w:val="62F16653"/>
    <w:rsid w:val="62FCA340"/>
    <w:rsid w:val="6A70B8D9"/>
    <w:rsid w:val="6C44D83A"/>
    <w:rsid w:val="6CA15A77"/>
    <w:rsid w:val="79DD3282"/>
    <w:rsid w:val="7F3C25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231D87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11D08"/>
    <w:rPr>
      <w:rFonts w:ascii="Calibri Light" w:hAnsi="Calibri Light"/>
    </w:rPr>
  </w:style>
  <w:style w:type="paragraph" w:styleId="Nagwek1">
    <w:name w:val="heading 1"/>
    <w:basedOn w:val="Normalny"/>
    <w:next w:val="Normalny"/>
    <w:link w:val="Nagwek1Znak"/>
    <w:uiPriority w:val="9"/>
    <w:qFormat/>
    <w:rsid w:val="00433679"/>
    <w:pPr>
      <w:keepNext/>
      <w:keepLines/>
      <w:numPr>
        <w:numId w:val="1"/>
      </w:numPr>
      <w:spacing w:before="120" w:after="120"/>
      <w:ind w:left="1077"/>
      <w:contextualSpacing/>
      <w:outlineLvl w:val="0"/>
    </w:pPr>
    <w:rPr>
      <w:rFonts w:asciiTheme="minorHAnsi" w:eastAsiaTheme="majorEastAsia" w:hAnsiTheme="minorHAnsi" w:cstheme="minorHAnsi"/>
      <w:b/>
      <w:color w:val="000000" w:themeColor="text1"/>
    </w:rPr>
  </w:style>
  <w:style w:type="paragraph" w:styleId="Nagwek2">
    <w:name w:val="heading 2"/>
    <w:basedOn w:val="Normalny"/>
    <w:next w:val="Normalny"/>
    <w:link w:val="Nagwek2Znak"/>
    <w:uiPriority w:val="9"/>
    <w:unhideWhenUsed/>
    <w:qFormat/>
    <w:rsid w:val="00433679"/>
    <w:pPr>
      <w:keepNext/>
      <w:keepLines/>
      <w:numPr>
        <w:numId w:val="14"/>
      </w:numPr>
      <w:spacing w:before="120" w:after="120"/>
      <w:ind w:left="0" w:firstLine="142"/>
      <w:contextualSpacing/>
      <w:outlineLvl w:val="1"/>
    </w:pPr>
    <w:rPr>
      <w:rFonts w:asciiTheme="minorHAnsi" w:eastAsiaTheme="majorEastAsia" w:hAnsiTheme="minorHAnsi" w:cstheme="minorHAnsi"/>
      <w:b/>
      <w:color w:val="000000" w:themeColor="text1"/>
    </w:rPr>
  </w:style>
  <w:style w:type="paragraph" w:styleId="Nagwek3">
    <w:name w:val="heading 3"/>
    <w:basedOn w:val="Normalny"/>
    <w:next w:val="Normalny"/>
    <w:link w:val="Nagwek3Znak"/>
    <w:uiPriority w:val="9"/>
    <w:unhideWhenUsed/>
    <w:qFormat/>
    <w:rsid w:val="00511D08"/>
    <w:pPr>
      <w:keepNext/>
      <w:keepLines/>
      <w:spacing w:before="40" w:after="0"/>
      <w:outlineLvl w:val="2"/>
    </w:pPr>
    <w:rPr>
      <w:rFonts w:eastAsiaTheme="majorEastAsia" w:cstheme="majorBidi"/>
      <w:color w:val="000000" w:themeColor="text1"/>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33679"/>
    <w:rPr>
      <w:rFonts w:eastAsiaTheme="majorEastAsia" w:cstheme="minorHAnsi"/>
      <w:b/>
      <w:color w:val="000000" w:themeColor="text1"/>
    </w:rPr>
  </w:style>
  <w:style w:type="character" w:customStyle="1" w:styleId="Nagwek2Znak">
    <w:name w:val="Nagłówek 2 Znak"/>
    <w:basedOn w:val="Domylnaczcionkaakapitu"/>
    <w:link w:val="Nagwek2"/>
    <w:uiPriority w:val="9"/>
    <w:rsid w:val="00433679"/>
    <w:rPr>
      <w:rFonts w:eastAsiaTheme="majorEastAsia" w:cstheme="minorHAnsi"/>
      <w:b/>
      <w:color w:val="000000" w:themeColor="text1"/>
    </w:rPr>
  </w:style>
  <w:style w:type="character" w:customStyle="1" w:styleId="Nagwek3Znak">
    <w:name w:val="Nagłówek 3 Znak"/>
    <w:basedOn w:val="Domylnaczcionkaakapitu"/>
    <w:link w:val="Nagwek3"/>
    <w:uiPriority w:val="9"/>
    <w:rsid w:val="00511D08"/>
    <w:rPr>
      <w:rFonts w:ascii="Calibri Light" w:eastAsiaTheme="majorEastAsia" w:hAnsi="Calibri Light" w:cstheme="majorBidi"/>
      <w:color w:val="000000" w:themeColor="text1"/>
      <w:szCs w:val="24"/>
    </w:rPr>
  </w:style>
  <w:style w:type="paragraph" w:styleId="Akapitzlist">
    <w:name w:val="List Paragraph"/>
    <w:aliases w:val="lp1,Preambuła,Tytuły"/>
    <w:basedOn w:val="Normalny"/>
    <w:link w:val="AkapitzlistZnak"/>
    <w:uiPriority w:val="34"/>
    <w:qFormat/>
    <w:rsid w:val="00511D08"/>
    <w:pPr>
      <w:ind w:left="720"/>
      <w:contextualSpacing/>
    </w:pPr>
  </w:style>
  <w:style w:type="paragraph" w:styleId="Tytu">
    <w:name w:val="Title"/>
    <w:basedOn w:val="Normalny"/>
    <w:next w:val="Normalny"/>
    <w:link w:val="TytuZnak"/>
    <w:uiPriority w:val="10"/>
    <w:qFormat/>
    <w:rsid w:val="00511D0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11D08"/>
    <w:rPr>
      <w:rFonts w:asciiTheme="majorHAnsi" w:eastAsiaTheme="majorEastAsia" w:hAnsiTheme="majorHAnsi" w:cstheme="majorBidi"/>
      <w:spacing w:val="-10"/>
      <w:kern w:val="28"/>
      <w:sz w:val="56"/>
      <w:szCs w:val="56"/>
    </w:rPr>
  </w:style>
  <w:style w:type="paragraph" w:styleId="Nagwekspisutreci">
    <w:name w:val="TOC Heading"/>
    <w:basedOn w:val="Nagwek1"/>
    <w:next w:val="Normalny"/>
    <w:uiPriority w:val="39"/>
    <w:unhideWhenUsed/>
    <w:qFormat/>
    <w:rsid w:val="00511D08"/>
    <w:pPr>
      <w:outlineLvl w:val="9"/>
    </w:pPr>
    <w:rPr>
      <w:b w:val="0"/>
      <w:color w:val="2F5496" w:themeColor="accent1" w:themeShade="BF"/>
      <w:sz w:val="32"/>
      <w:lang w:eastAsia="pl-PL"/>
    </w:rPr>
  </w:style>
  <w:style w:type="paragraph" w:styleId="Spistreci1">
    <w:name w:val="toc 1"/>
    <w:basedOn w:val="Normalny"/>
    <w:next w:val="Normalny"/>
    <w:autoRedefine/>
    <w:uiPriority w:val="39"/>
    <w:unhideWhenUsed/>
    <w:rsid w:val="00511D08"/>
    <w:pPr>
      <w:spacing w:after="100"/>
    </w:pPr>
  </w:style>
  <w:style w:type="paragraph" w:styleId="Spistreci2">
    <w:name w:val="toc 2"/>
    <w:basedOn w:val="Normalny"/>
    <w:next w:val="Normalny"/>
    <w:autoRedefine/>
    <w:uiPriority w:val="39"/>
    <w:unhideWhenUsed/>
    <w:rsid w:val="00511D08"/>
    <w:pPr>
      <w:tabs>
        <w:tab w:val="left" w:pos="1320"/>
        <w:tab w:val="right" w:leader="dot" w:pos="8636"/>
      </w:tabs>
      <w:spacing w:after="100" w:line="240" w:lineRule="auto"/>
      <w:ind w:left="220"/>
    </w:pPr>
  </w:style>
  <w:style w:type="character" w:styleId="Hipercze">
    <w:name w:val="Hyperlink"/>
    <w:basedOn w:val="Domylnaczcionkaakapitu"/>
    <w:uiPriority w:val="99"/>
    <w:unhideWhenUsed/>
    <w:rsid w:val="00511D08"/>
    <w:rPr>
      <w:color w:val="0563C1" w:themeColor="hyperlink"/>
      <w:u w:val="single"/>
    </w:rPr>
  </w:style>
  <w:style w:type="paragraph" w:customStyle="1" w:styleId="Punkt">
    <w:name w:val="Punkt"/>
    <w:basedOn w:val="Normalny"/>
    <w:rsid w:val="00511D08"/>
    <w:pPr>
      <w:tabs>
        <w:tab w:val="num" w:pos="709"/>
      </w:tabs>
      <w:spacing w:after="200" w:line="276" w:lineRule="auto"/>
      <w:ind w:left="709" w:hanging="709"/>
    </w:pPr>
  </w:style>
  <w:style w:type="paragraph" w:customStyle="1" w:styleId="Punkt2">
    <w:name w:val="Punkt_2"/>
    <w:basedOn w:val="Normalny"/>
    <w:rsid w:val="00511D08"/>
    <w:pPr>
      <w:tabs>
        <w:tab w:val="num" w:pos="1134"/>
      </w:tabs>
      <w:spacing w:after="200" w:line="276" w:lineRule="auto"/>
      <w:ind w:left="1134" w:hanging="567"/>
    </w:pPr>
  </w:style>
  <w:style w:type="paragraph" w:styleId="Tekstprzypisukocowego">
    <w:name w:val="endnote text"/>
    <w:basedOn w:val="Normalny"/>
    <w:link w:val="TekstprzypisukocowegoZnak"/>
    <w:uiPriority w:val="99"/>
    <w:semiHidden/>
    <w:unhideWhenUsed/>
    <w:rsid w:val="00511D0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11D08"/>
    <w:rPr>
      <w:rFonts w:ascii="Calibri Light" w:hAnsi="Calibri Light"/>
      <w:sz w:val="20"/>
      <w:szCs w:val="20"/>
    </w:rPr>
  </w:style>
  <w:style w:type="character" w:styleId="Odwoanieprzypisukocowego">
    <w:name w:val="endnote reference"/>
    <w:basedOn w:val="Domylnaczcionkaakapitu"/>
    <w:uiPriority w:val="99"/>
    <w:semiHidden/>
    <w:unhideWhenUsed/>
    <w:rsid w:val="00511D08"/>
    <w:rPr>
      <w:vertAlign w:val="superscript"/>
    </w:rPr>
  </w:style>
  <w:style w:type="paragraph" w:styleId="Nagwek">
    <w:name w:val="header"/>
    <w:basedOn w:val="Normalny"/>
    <w:link w:val="NagwekZnak"/>
    <w:uiPriority w:val="99"/>
    <w:unhideWhenUsed/>
    <w:rsid w:val="00511D0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11D08"/>
    <w:rPr>
      <w:rFonts w:ascii="Calibri Light" w:hAnsi="Calibri Light"/>
    </w:rPr>
  </w:style>
  <w:style w:type="paragraph" w:styleId="Stopka">
    <w:name w:val="footer"/>
    <w:basedOn w:val="Normalny"/>
    <w:link w:val="StopkaZnak"/>
    <w:uiPriority w:val="99"/>
    <w:unhideWhenUsed/>
    <w:rsid w:val="00511D0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11D08"/>
    <w:rPr>
      <w:rFonts w:ascii="Calibri Light" w:hAnsi="Calibri Light"/>
    </w:rPr>
  </w:style>
  <w:style w:type="character" w:styleId="Odwoaniedokomentarza">
    <w:name w:val="annotation reference"/>
    <w:uiPriority w:val="99"/>
    <w:unhideWhenUsed/>
    <w:rsid w:val="00511D08"/>
    <w:rPr>
      <w:sz w:val="16"/>
    </w:rPr>
  </w:style>
  <w:style w:type="paragraph" w:styleId="Tekstkomentarza">
    <w:name w:val="annotation text"/>
    <w:basedOn w:val="Normalny"/>
    <w:link w:val="TekstkomentarzaZnak"/>
    <w:uiPriority w:val="99"/>
    <w:unhideWhenUsed/>
    <w:rsid w:val="00511D08"/>
    <w:pPr>
      <w:spacing w:after="200" w:line="240" w:lineRule="auto"/>
    </w:pPr>
    <w:rPr>
      <w:rFonts w:ascii="Calibri" w:eastAsia="Times New Roman" w:hAnsi="Calibri" w:cs="Times New Roman"/>
      <w:sz w:val="20"/>
      <w:szCs w:val="20"/>
      <w:lang w:eastAsia="pl-PL"/>
    </w:rPr>
  </w:style>
  <w:style w:type="character" w:customStyle="1" w:styleId="TekstkomentarzaZnak">
    <w:name w:val="Tekst komentarza Znak"/>
    <w:basedOn w:val="Domylnaczcionkaakapitu"/>
    <w:link w:val="Tekstkomentarza"/>
    <w:uiPriority w:val="99"/>
    <w:rsid w:val="00511D08"/>
    <w:rPr>
      <w:rFonts w:ascii="Calibri" w:eastAsia="Times New Roman" w:hAnsi="Calibri" w:cs="Times New Roman"/>
      <w:sz w:val="20"/>
      <w:szCs w:val="20"/>
      <w:lang w:eastAsia="pl-PL"/>
    </w:rPr>
  </w:style>
  <w:style w:type="paragraph" w:styleId="Tekstdymka">
    <w:name w:val="Balloon Text"/>
    <w:basedOn w:val="Normalny"/>
    <w:link w:val="TekstdymkaZnak"/>
    <w:uiPriority w:val="99"/>
    <w:semiHidden/>
    <w:unhideWhenUsed/>
    <w:rsid w:val="00511D0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11D08"/>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511D08"/>
    <w:pPr>
      <w:spacing w:after="160"/>
    </w:pPr>
    <w:rPr>
      <w:rFonts w:ascii="Calibri Light" w:eastAsiaTheme="minorHAnsi" w:hAnsi="Calibri Light" w:cstheme="minorBidi"/>
      <w:b/>
      <w:bCs/>
      <w:lang w:eastAsia="en-US"/>
    </w:rPr>
  </w:style>
  <w:style w:type="character" w:customStyle="1" w:styleId="TematkomentarzaZnak">
    <w:name w:val="Temat komentarza Znak"/>
    <w:basedOn w:val="TekstkomentarzaZnak"/>
    <w:link w:val="Tematkomentarza"/>
    <w:uiPriority w:val="99"/>
    <w:semiHidden/>
    <w:rsid w:val="00511D08"/>
    <w:rPr>
      <w:rFonts w:ascii="Calibri Light" w:eastAsia="Times New Roman" w:hAnsi="Calibri Light" w:cs="Times New Roman"/>
      <w:b/>
      <w:bCs/>
      <w:sz w:val="20"/>
      <w:szCs w:val="20"/>
      <w:lang w:eastAsia="pl-PL"/>
    </w:rPr>
  </w:style>
  <w:style w:type="paragraph" w:styleId="Tekstprzypisudolnego">
    <w:name w:val="footnote text"/>
    <w:basedOn w:val="Normalny"/>
    <w:link w:val="TekstprzypisudolnegoZnak"/>
    <w:uiPriority w:val="99"/>
    <w:semiHidden/>
    <w:unhideWhenUsed/>
    <w:rsid w:val="00511D0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511D08"/>
    <w:rPr>
      <w:rFonts w:ascii="Calibri Light" w:hAnsi="Calibri Light"/>
      <w:sz w:val="20"/>
      <w:szCs w:val="20"/>
    </w:rPr>
  </w:style>
  <w:style w:type="character" w:styleId="Odwoanieprzypisudolnego">
    <w:name w:val="footnote reference"/>
    <w:basedOn w:val="Domylnaczcionkaakapitu"/>
    <w:uiPriority w:val="99"/>
    <w:semiHidden/>
    <w:unhideWhenUsed/>
    <w:rsid w:val="00511D08"/>
    <w:rPr>
      <w:vertAlign w:val="superscript"/>
    </w:rPr>
  </w:style>
  <w:style w:type="character" w:customStyle="1" w:styleId="AkapitzlistZnak">
    <w:name w:val="Akapit z listą Znak"/>
    <w:aliases w:val="lp1 Znak,Preambuła Znak,Tytuły Znak"/>
    <w:basedOn w:val="Domylnaczcionkaakapitu"/>
    <w:link w:val="Akapitzlist"/>
    <w:uiPriority w:val="34"/>
    <w:locked/>
    <w:rsid w:val="00511D08"/>
    <w:rPr>
      <w:rFonts w:ascii="Calibri Light" w:hAnsi="Calibri Light"/>
    </w:rPr>
  </w:style>
  <w:style w:type="paragraph" w:customStyle="1" w:styleId="NCBRpodstawowy">
    <w:name w:val="NCBR_podstawowy"/>
    <w:basedOn w:val="Normalny"/>
    <w:autoRedefine/>
    <w:qFormat/>
    <w:rsid w:val="00511D08"/>
    <w:pPr>
      <w:numPr>
        <w:numId w:val="29"/>
      </w:numPr>
      <w:suppressAutoHyphens/>
      <w:spacing w:after="0" w:line="276" w:lineRule="auto"/>
      <w:jc w:val="both"/>
    </w:pPr>
    <w:rPr>
      <w:rFonts w:ascii="Times New Roman" w:eastAsia="Times New Roman" w:hAnsi="Times New Roman" w:cs="Times New Roman"/>
      <w:bCs/>
      <w:sz w:val="24"/>
      <w:szCs w:val="24"/>
      <w:lang w:eastAsia="pl-PL"/>
    </w:rPr>
  </w:style>
  <w:style w:type="character" w:styleId="Tekstzastpczy">
    <w:name w:val="Placeholder Text"/>
    <w:basedOn w:val="Domylnaczcionkaakapitu"/>
    <w:uiPriority w:val="99"/>
    <w:semiHidden/>
    <w:rsid w:val="00511D08"/>
    <w:rPr>
      <w:color w:val="808080"/>
    </w:rPr>
  </w:style>
  <w:style w:type="table" w:customStyle="1" w:styleId="GridTable21">
    <w:name w:val="Grid Table 21"/>
    <w:basedOn w:val="Standardowy"/>
    <w:uiPriority w:val="47"/>
    <w:rsid w:val="00511D08"/>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Spistreci3">
    <w:name w:val="toc 3"/>
    <w:basedOn w:val="Normalny"/>
    <w:next w:val="Normalny"/>
    <w:autoRedefine/>
    <w:uiPriority w:val="39"/>
    <w:unhideWhenUsed/>
    <w:rsid w:val="00511D08"/>
    <w:pPr>
      <w:spacing w:after="100"/>
      <w:ind w:left="440"/>
    </w:pPr>
    <w:rPr>
      <w:rFonts w:asciiTheme="minorHAnsi" w:eastAsiaTheme="minorEastAsia" w:hAnsiTheme="minorHAnsi"/>
      <w:lang w:eastAsia="pl-PL"/>
    </w:rPr>
  </w:style>
  <w:style w:type="paragraph" w:styleId="Spistreci4">
    <w:name w:val="toc 4"/>
    <w:basedOn w:val="Normalny"/>
    <w:next w:val="Normalny"/>
    <w:autoRedefine/>
    <w:uiPriority w:val="39"/>
    <w:unhideWhenUsed/>
    <w:rsid w:val="00511D08"/>
    <w:pPr>
      <w:spacing w:after="100"/>
      <w:ind w:left="660"/>
    </w:pPr>
    <w:rPr>
      <w:rFonts w:asciiTheme="minorHAnsi" w:eastAsiaTheme="minorEastAsia" w:hAnsiTheme="minorHAnsi"/>
      <w:lang w:eastAsia="pl-PL"/>
    </w:rPr>
  </w:style>
  <w:style w:type="paragraph" w:styleId="Spistreci5">
    <w:name w:val="toc 5"/>
    <w:basedOn w:val="Normalny"/>
    <w:next w:val="Normalny"/>
    <w:autoRedefine/>
    <w:uiPriority w:val="39"/>
    <w:unhideWhenUsed/>
    <w:rsid w:val="00511D08"/>
    <w:pPr>
      <w:spacing w:after="100"/>
      <w:ind w:left="880"/>
    </w:pPr>
    <w:rPr>
      <w:rFonts w:asciiTheme="minorHAnsi" w:eastAsiaTheme="minorEastAsia" w:hAnsiTheme="minorHAnsi"/>
      <w:lang w:eastAsia="pl-PL"/>
    </w:rPr>
  </w:style>
  <w:style w:type="paragraph" w:styleId="Spistreci6">
    <w:name w:val="toc 6"/>
    <w:basedOn w:val="Normalny"/>
    <w:next w:val="Normalny"/>
    <w:autoRedefine/>
    <w:uiPriority w:val="39"/>
    <w:unhideWhenUsed/>
    <w:rsid w:val="00511D08"/>
    <w:pPr>
      <w:spacing w:after="100"/>
      <w:ind w:left="1100"/>
    </w:pPr>
    <w:rPr>
      <w:rFonts w:asciiTheme="minorHAnsi" w:eastAsiaTheme="minorEastAsia" w:hAnsiTheme="minorHAnsi"/>
      <w:lang w:eastAsia="pl-PL"/>
    </w:rPr>
  </w:style>
  <w:style w:type="paragraph" w:styleId="Spistreci7">
    <w:name w:val="toc 7"/>
    <w:basedOn w:val="Normalny"/>
    <w:next w:val="Normalny"/>
    <w:autoRedefine/>
    <w:uiPriority w:val="39"/>
    <w:unhideWhenUsed/>
    <w:rsid w:val="00511D08"/>
    <w:pPr>
      <w:spacing w:after="100"/>
      <w:ind w:left="1320"/>
    </w:pPr>
    <w:rPr>
      <w:rFonts w:asciiTheme="minorHAnsi" w:eastAsiaTheme="minorEastAsia" w:hAnsiTheme="minorHAnsi"/>
      <w:lang w:eastAsia="pl-PL"/>
    </w:rPr>
  </w:style>
  <w:style w:type="paragraph" w:styleId="Spistreci8">
    <w:name w:val="toc 8"/>
    <w:basedOn w:val="Normalny"/>
    <w:next w:val="Normalny"/>
    <w:autoRedefine/>
    <w:uiPriority w:val="39"/>
    <w:unhideWhenUsed/>
    <w:rsid w:val="00511D08"/>
    <w:pPr>
      <w:spacing w:after="100"/>
      <w:ind w:left="1540"/>
    </w:pPr>
    <w:rPr>
      <w:rFonts w:asciiTheme="minorHAnsi" w:eastAsiaTheme="minorEastAsia" w:hAnsiTheme="minorHAnsi"/>
      <w:lang w:eastAsia="pl-PL"/>
    </w:rPr>
  </w:style>
  <w:style w:type="paragraph" w:styleId="Spistreci9">
    <w:name w:val="toc 9"/>
    <w:basedOn w:val="Normalny"/>
    <w:next w:val="Normalny"/>
    <w:autoRedefine/>
    <w:uiPriority w:val="39"/>
    <w:unhideWhenUsed/>
    <w:rsid w:val="00511D08"/>
    <w:pPr>
      <w:spacing w:after="100"/>
      <w:ind w:left="1760"/>
    </w:pPr>
    <w:rPr>
      <w:rFonts w:asciiTheme="minorHAnsi" w:eastAsiaTheme="minorEastAsia" w:hAnsiTheme="minorHAnsi"/>
      <w:lang w:eastAsia="pl-PL"/>
    </w:rPr>
  </w:style>
  <w:style w:type="character" w:customStyle="1" w:styleId="TekstkomentarzaZnak1">
    <w:name w:val="Tekst komentarza Znak1"/>
    <w:uiPriority w:val="99"/>
    <w:locked/>
    <w:rsid w:val="00511D08"/>
  </w:style>
  <w:style w:type="paragraph" w:styleId="Tekstpodstawowy">
    <w:name w:val="Body Text"/>
    <w:basedOn w:val="Normalny"/>
    <w:link w:val="TekstpodstawowyZnak"/>
    <w:uiPriority w:val="99"/>
    <w:unhideWhenUsed/>
    <w:rsid w:val="00511D08"/>
    <w:pPr>
      <w:spacing w:after="120"/>
    </w:pPr>
  </w:style>
  <w:style w:type="character" w:customStyle="1" w:styleId="TekstpodstawowyZnak">
    <w:name w:val="Tekst podstawowy Znak"/>
    <w:basedOn w:val="Domylnaczcionkaakapitu"/>
    <w:link w:val="Tekstpodstawowy"/>
    <w:uiPriority w:val="99"/>
    <w:rsid w:val="00511D08"/>
    <w:rPr>
      <w:rFonts w:ascii="Calibri Light" w:hAnsi="Calibri Light"/>
    </w:rPr>
  </w:style>
  <w:style w:type="paragraph" w:styleId="Poprawka">
    <w:name w:val="Revision"/>
    <w:hidden/>
    <w:uiPriority w:val="99"/>
    <w:semiHidden/>
    <w:rsid w:val="00511D08"/>
    <w:pPr>
      <w:spacing w:after="0" w:line="240" w:lineRule="auto"/>
    </w:pPr>
    <w:rPr>
      <w:rFonts w:ascii="Calibri Light" w:hAnsi="Calibri Light"/>
    </w:rPr>
  </w:style>
  <w:style w:type="character" w:styleId="UyteHipercze">
    <w:name w:val="FollowedHyperlink"/>
    <w:basedOn w:val="Domylnaczcionkaakapitu"/>
    <w:uiPriority w:val="99"/>
    <w:semiHidden/>
    <w:unhideWhenUsed/>
    <w:rsid w:val="00511D08"/>
    <w:rPr>
      <w:color w:val="954F72" w:themeColor="followedHyperlink"/>
      <w:u w:val="single"/>
    </w:rPr>
  </w:style>
  <w:style w:type="paragraph" w:customStyle="1" w:styleId="Default">
    <w:name w:val="Default"/>
    <w:rsid w:val="00511D08"/>
    <w:pPr>
      <w:autoSpaceDE w:val="0"/>
      <w:autoSpaceDN w:val="0"/>
      <w:adjustRightInd w:val="0"/>
      <w:spacing w:after="0" w:line="240" w:lineRule="auto"/>
    </w:pPr>
    <w:rPr>
      <w:rFonts w:ascii="Times New Roman" w:hAnsi="Times New Roman" w:cs="Times New Roman"/>
      <w:color w:val="000000"/>
      <w:sz w:val="24"/>
      <w:szCs w:val="24"/>
    </w:rPr>
  </w:style>
  <w:style w:type="table" w:styleId="Tabela-Siatka">
    <w:name w:val="Table Grid"/>
    <w:basedOn w:val="Standardowy"/>
    <w:uiPriority w:val="99"/>
    <w:rsid w:val="00511D08"/>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basedOn w:val="Domylnaczcionkaakapitu"/>
    <w:rsid w:val="00511D08"/>
  </w:style>
  <w:style w:type="character" w:customStyle="1" w:styleId="articletitle">
    <w:name w:val="articletitle"/>
    <w:basedOn w:val="Domylnaczcionkaakapitu"/>
    <w:rsid w:val="00511D08"/>
  </w:style>
  <w:style w:type="character" w:styleId="Uwydatnienie">
    <w:name w:val="Emphasis"/>
    <w:basedOn w:val="Domylnaczcionkaakapitu"/>
    <w:uiPriority w:val="20"/>
    <w:qFormat/>
    <w:rsid w:val="00511D08"/>
    <w:rPr>
      <w:i/>
      <w:iCs/>
    </w:rPr>
  </w:style>
  <w:style w:type="character" w:customStyle="1" w:styleId="Nierozpoznanawzmianka1">
    <w:name w:val="Nierozpoznana wzmianka1"/>
    <w:basedOn w:val="Domylnaczcionkaakapitu"/>
    <w:uiPriority w:val="99"/>
    <w:semiHidden/>
    <w:unhideWhenUsed/>
    <w:rsid w:val="00511D08"/>
    <w:rPr>
      <w:color w:val="605E5C"/>
      <w:shd w:val="clear" w:color="auto" w:fill="E1DFDD"/>
    </w:rPr>
  </w:style>
  <w:style w:type="character" w:customStyle="1" w:styleId="Wzmianka1">
    <w:name w:val="Wzmianka1"/>
    <w:basedOn w:val="Domylnaczcionkaakapitu"/>
    <w:uiPriority w:val="99"/>
    <w:unhideWhenUsed/>
    <w:rsid w:val="00511D08"/>
    <w:rPr>
      <w:color w:val="2B579A"/>
      <w:shd w:val="clear" w:color="auto" w:fill="E6E6E6"/>
    </w:rPr>
  </w:style>
  <w:style w:type="character" w:customStyle="1" w:styleId="normaltextrun">
    <w:name w:val="normaltextrun"/>
    <w:basedOn w:val="Domylnaczcionkaakapitu"/>
    <w:rsid w:val="00511D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EB4177-D098-4404-AE01-143ACD7B6F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74</Pages>
  <Words>38277</Words>
  <Characters>229667</Characters>
  <Application>Microsoft Office Word</Application>
  <DocSecurity>0</DocSecurity>
  <Lines>1913</Lines>
  <Paragraphs>534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267410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2021-06-02T12:57:00Z</dcterms:created>
  <dcterms:modified xsi:type="dcterms:W3CDTF">2021-06-02T13:07:00Z</dcterms:modified>
</cp:coreProperties>
</file>