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BB898" w14:textId="39954D85" w:rsidR="001208F9" w:rsidRDefault="000736B9" w:rsidP="001547C7">
      <w:pPr>
        <w:pStyle w:val="Nagwekspisutreci"/>
        <w:numPr>
          <w:ilvl w:val="0"/>
          <w:numId w:val="0"/>
        </w:numPr>
      </w:pPr>
      <w:r>
        <w:tab/>
      </w:r>
      <w:r w:rsidR="00623388">
        <w:tab/>
      </w:r>
      <w:r w:rsidR="00623388">
        <w:tab/>
      </w:r>
    </w:p>
    <w:p w14:paraId="2FCBB05F" w14:textId="568C9BFE" w:rsidR="001B60DF" w:rsidRDefault="001B60DF" w:rsidP="001B60DF">
      <w:pPr>
        <w:rPr>
          <w:lang w:eastAsia="pl-PL"/>
        </w:rPr>
      </w:pPr>
    </w:p>
    <w:p w14:paraId="6B49428D" w14:textId="00A589E9" w:rsidR="001B60DF" w:rsidRDefault="001B60DF" w:rsidP="001B60DF">
      <w:pPr>
        <w:rPr>
          <w:lang w:eastAsia="pl-PL"/>
        </w:rPr>
      </w:pPr>
    </w:p>
    <w:p w14:paraId="69A8728E" w14:textId="77777777" w:rsidR="001B60DF" w:rsidRDefault="001B60DF" w:rsidP="001B60DF">
      <w:pPr>
        <w:rPr>
          <w:lang w:eastAsia="pl-PL"/>
        </w:rPr>
      </w:pPr>
    </w:p>
    <w:p w14:paraId="2AFB0A79" w14:textId="77777777" w:rsidR="001B60DF" w:rsidRPr="001B60DF" w:rsidRDefault="001B60DF" w:rsidP="001B60DF">
      <w:pPr>
        <w:rPr>
          <w:lang w:eastAsia="pl-PL"/>
        </w:rPr>
      </w:pPr>
    </w:p>
    <w:p w14:paraId="624555C4" w14:textId="039D46AF" w:rsidR="00C5463A" w:rsidRPr="001B60DF" w:rsidRDefault="007F656F" w:rsidP="001B60DF">
      <w:pPr>
        <w:jc w:val="center"/>
        <w:rPr>
          <w:b/>
        </w:rPr>
      </w:pPr>
      <w:r w:rsidRPr="001B60DF">
        <w:rPr>
          <w:b/>
        </w:rPr>
        <w:t>NARODOWE CENTRUM BADAŃ I ROZ</w:t>
      </w:r>
      <w:r w:rsidR="00C5463A" w:rsidRPr="001B60DF">
        <w:rPr>
          <w:b/>
        </w:rPr>
        <w:t>W</w:t>
      </w:r>
      <w:r w:rsidRPr="001B60DF">
        <w:rPr>
          <w:b/>
        </w:rPr>
        <w:t>O</w:t>
      </w:r>
      <w:r w:rsidR="00C5463A" w:rsidRPr="001B60DF">
        <w:rPr>
          <w:b/>
        </w:rPr>
        <w:t>JU</w:t>
      </w:r>
    </w:p>
    <w:p w14:paraId="18F82309" w14:textId="24482E95" w:rsidR="00C5463A" w:rsidRPr="001B60DF" w:rsidRDefault="00B772AD" w:rsidP="001B60DF">
      <w:pPr>
        <w:jc w:val="center"/>
        <w:rPr>
          <w:b/>
        </w:rPr>
      </w:pPr>
      <w:bookmarkStart w:id="0" w:name="_Hlk52651051"/>
      <w:r w:rsidRPr="001B60DF">
        <w:rPr>
          <w:b/>
        </w:rPr>
        <w:t>R</w:t>
      </w:r>
      <w:r w:rsidR="00C5463A" w:rsidRPr="001B60DF">
        <w:rPr>
          <w:b/>
        </w:rPr>
        <w:t>egulamin przeprowadz</w:t>
      </w:r>
      <w:r w:rsidRPr="001B60DF">
        <w:rPr>
          <w:b/>
        </w:rPr>
        <w:t>e</w:t>
      </w:r>
      <w:r w:rsidR="00C5463A" w:rsidRPr="001B60DF">
        <w:rPr>
          <w:b/>
        </w:rPr>
        <w:t>nia postępowania</w:t>
      </w:r>
      <w:r w:rsidRPr="001B60DF">
        <w:rPr>
          <w:b/>
        </w:rPr>
        <w:t xml:space="preserve"> </w:t>
      </w:r>
      <w:r w:rsidR="00E96A25" w:rsidRPr="001B60DF">
        <w:rPr>
          <w:b/>
        </w:rPr>
        <w:t xml:space="preserve">nr </w:t>
      </w:r>
      <w:r w:rsidR="7C63A423" w:rsidRPr="001B60DF">
        <w:rPr>
          <w:b/>
        </w:rPr>
        <w:t>75/21/PU</w:t>
      </w:r>
      <w:r w:rsidR="00E96A25" w:rsidRPr="001B60DF">
        <w:rPr>
          <w:b/>
        </w:rPr>
        <w:t xml:space="preserve"> </w:t>
      </w:r>
      <w:r w:rsidR="001B5C86" w:rsidRPr="001B60DF">
        <w:rPr>
          <w:b/>
        </w:rPr>
        <w:t xml:space="preserve">o udzielenie </w:t>
      </w:r>
      <w:r w:rsidRPr="001B60DF">
        <w:rPr>
          <w:b/>
        </w:rPr>
        <w:t xml:space="preserve">zamówienia </w:t>
      </w:r>
      <w:r w:rsidR="001B60DF" w:rsidRPr="001B60DF">
        <w:rPr>
          <w:b/>
        </w:rPr>
        <w:br/>
      </w:r>
      <w:r w:rsidR="00B97289" w:rsidRPr="001B60DF">
        <w:rPr>
          <w:b/>
        </w:rPr>
        <w:t>na usługi badawczo-rozwojowe</w:t>
      </w:r>
      <w:r w:rsidRPr="001B60DF">
        <w:rPr>
          <w:b/>
        </w:rPr>
        <w:t xml:space="preserve"> </w:t>
      </w:r>
      <w:r w:rsidR="00EC4DFE" w:rsidRPr="001B60DF">
        <w:rPr>
          <w:b/>
        </w:rPr>
        <w:t xml:space="preserve">w ramach </w:t>
      </w:r>
      <w:r w:rsidR="00390FB3" w:rsidRPr="001B60DF">
        <w:rPr>
          <w:b/>
        </w:rPr>
        <w:t>Przedsięwzięcia</w:t>
      </w:r>
      <w:r w:rsidR="00C5463A" w:rsidRPr="001B60DF">
        <w:rPr>
          <w:b/>
        </w:rPr>
        <w:t>:</w:t>
      </w:r>
    </w:p>
    <w:p w14:paraId="496E90B9" w14:textId="77777777" w:rsidR="00E01162" w:rsidRPr="001B60DF" w:rsidRDefault="00C5463A" w:rsidP="001B60DF">
      <w:pPr>
        <w:jc w:val="center"/>
        <w:rPr>
          <w:b/>
          <w:color w:val="C00000"/>
          <w:sz w:val="32"/>
          <w:szCs w:val="32"/>
        </w:rPr>
      </w:pPr>
      <w:r w:rsidRPr="001B60DF">
        <w:rPr>
          <w:b/>
          <w:color w:val="C00000"/>
          <w:sz w:val="32"/>
          <w:szCs w:val="32"/>
        </w:rPr>
        <w:t>„</w:t>
      </w:r>
      <w:r w:rsidR="00CF42AF" w:rsidRPr="001B60DF">
        <w:rPr>
          <w:b/>
          <w:color w:val="C00000"/>
          <w:sz w:val="32"/>
          <w:szCs w:val="32"/>
        </w:rPr>
        <w:t>Magazynowanie energii</w:t>
      </w:r>
      <w:r w:rsidR="00620D9A" w:rsidRPr="001B60DF">
        <w:rPr>
          <w:b/>
          <w:color w:val="C00000"/>
          <w:sz w:val="32"/>
          <w:szCs w:val="32"/>
        </w:rPr>
        <w:t xml:space="preserve"> elektrycznej</w:t>
      </w:r>
      <w:r w:rsidR="00280A7F" w:rsidRPr="001B60DF">
        <w:rPr>
          <w:b/>
          <w:color w:val="C00000"/>
          <w:sz w:val="32"/>
          <w:szCs w:val="32"/>
        </w:rPr>
        <w:t>”</w:t>
      </w:r>
    </w:p>
    <w:bookmarkEnd w:id="0"/>
    <w:p w14:paraId="7211C163" w14:textId="77777777" w:rsidR="00C5463A" w:rsidRPr="007E4736" w:rsidRDefault="00C5463A" w:rsidP="001B60DF">
      <w:pPr>
        <w:jc w:val="center"/>
      </w:pPr>
    </w:p>
    <w:p w14:paraId="2E34EE27" w14:textId="5F2E07E3" w:rsidR="00C5463A" w:rsidRDefault="00C5463A" w:rsidP="001B60DF">
      <w:pPr>
        <w:jc w:val="center"/>
      </w:pPr>
    </w:p>
    <w:p w14:paraId="03F17359" w14:textId="77777777" w:rsidR="001B60DF" w:rsidRPr="007E4736" w:rsidRDefault="001B60DF" w:rsidP="001B60DF">
      <w:pPr>
        <w:jc w:val="center"/>
      </w:pPr>
    </w:p>
    <w:p w14:paraId="3FA10A09" w14:textId="77777777" w:rsidR="00C5463A" w:rsidRPr="007E4736" w:rsidRDefault="00C5463A" w:rsidP="001B60DF">
      <w:pPr>
        <w:jc w:val="center"/>
      </w:pPr>
    </w:p>
    <w:p w14:paraId="200ADA22" w14:textId="77777777" w:rsidR="00C5463A" w:rsidRPr="001B60DF" w:rsidRDefault="00C5463A" w:rsidP="001B60DF">
      <w:pPr>
        <w:jc w:val="center"/>
        <w:rPr>
          <w:b/>
        </w:rPr>
      </w:pPr>
      <w:r w:rsidRPr="001B60DF">
        <w:rPr>
          <w:b/>
        </w:rPr>
        <w:t>ZATWIERDZAM</w:t>
      </w:r>
    </w:p>
    <w:p w14:paraId="5B5EFC2D" w14:textId="43225E5F" w:rsidR="00C5463A" w:rsidRPr="007E4736" w:rsidRDefault="004A4EFF" w:rsidP="001B60DF">
      <w:pPr>
        <w:jc w:val="center"/>
      </w:pPr>
      <w:r w:rsidRPr="007E4736">
        <w:t xml:space="preserve">Z upoważnienia </w:t>
      </w:r>
      <w:r w:rsidR="00C5463A" w:rsidRPr="007E4736">
        <w:t>Dyrektor</w:t>
      </w:r>
      <w:r w:rsidRPr="007E4736">
        <w:t>a NCBR</w:t>
      </w:r>
    </w:p>
    <w:p w14:paraId="63AF52A8" w14:textId="15E1D6B7" w:rsidR="00C5463A" w:rsidRPr="007E4736" w:rsidRDefault="004A4EFF" w:rsidP="001B60DF">
      <w:pPr>
        <w:jc w:val="center"/>
      </w:pPr>
      <w:r w:rsidRPr="007E4736">
        <w:t xml:space="preserve">- </w:t>
      </w:r>
      <w:r w:rsidR="00033928" w:rsidRPr="007E4736">
        <w:t xml:space="preserve">Wojciech </w:t>
      </w:r>
      <w:r w:rsidRPr="007E4736">
        <w:t>Racięcki</w:t>
      </w:r>
    </w:p>
    <w:p w14:paraId="024DD1A7" w14:textId="30847EBE" w:rsidR="004A4EFF" w:rsidRPr="007E4736" w:rsidRDefault="004A4EFF" w:rsidP="001B60DF">
      <w:pPr>
        <w:jc w:val="center"/>
      </w:pPr>
      <w:r w:rsidRPr="007E4736">
        <w:t>Dyrektor Działu Rozwoju Innowacyjnych Metod Zarządzania Programami</w:t>
      </w:r>
    </w:p>
    <w:p w14:paraId="5802E254" w14:textId="01864B03" w:rsidR="00C5463A" w:rsidRPr="007E4736" w:rsidRDefault="00AD183C" w:rsidP="001B60DF">
      <w:pPr>
        <w:jc w:val="center"/>
      </w:pPr>
      <w:r w:rsidRPr="007E4736">
        <w:t>/podpisano elektronicznie/</w:t>
      </w:r>
    </w:p>
    <w:p w14:paraId="17F8698A" w14:textId="77777777" w:rsidR="00AD183C" w:rsidRPr="007E4736" w:rsidRDefault="00AD183C" w:rsidP="001B60DF">
      <w:pPr>
        <w:jc w:val="center"/>
      </w:pPr>
    </w:p>
    <w:p w14:paraId="01B18E8E" w14:textId="53FE7ABD" w:rsidR="0000670F" w:rsidRPr="007E4736" w:rsidRDefault="001208F9" w:rsidP="001B60DF">
      <w:pPr>
        <w:jc w:val="center"/>
      </w:pPr>
      <w:r w:rsidRPr="7ECE2F9C">
        <w:t xml:space="preserve">Warszawa, </w:t>
      </w:r>
      <w:r w:rsidR="7A15A515" w:rsidRPr="7ECE2F9C">
        <w:t xml:space="preserve">30 </w:t>
      </w:r>
      <w:r w:rsidR="13DB48FA" w:rsidRPr="7ECE2F9C">
        <w:t>kwietnia 2021</w:t>
      </w:r>
      <w:r w:rsidR="5687E964" w:rsidRPr="7ECE2F9C">
        <w:t xml:space="preserve"> r.</w:t>
      </w:r>
      <w:r w:rsidR="00874413">
        <w:br/>
      </w:r>
      <w:r w:rsidR="00AA1AAE">
        <w:t>zmiana z dnia 16</w:t>
      </w:r>
      <w:r w:rsidR="00874413">
        <w:t xml:space="preserve"> czerwca 2021 r. </w:t>
      </w:r>
      <w:r w:rsidR="00E00802">
        <w:br/>
      </w:r>
      <w:ins w:id="1" w:author="Autor">
        <w:r w:rsidR="00E00802">
          <w:t>zmiana z dnia 2 lipca 2021 r.</w:t>
        </w:r>
      </w:ins>
    </w:p>
    <w:p w14:paraId="186EA9BD" w14:textId="77777777" w:rsidR="0000670F" w:rsidRPr="007E4736" w:rsidRDefault="0000670F" w:rsidP="00D41B4A"/>
    <w:p w14:paraId="687274F3" w14:textId="77777777" w:rsidR="0000670F" w:rsidRPr="007E4736" w:rsidRDefault="0000670F" w:rsidP="00D41B4A"/>
    <w:p w14:paraId="7458C4D3" w14:textId="77777777" w:rsidR="00A67D69" w:rsidRPr="007E4736" w:rsidRDefault="00A67D69" w:rsidP="00D41B4A">
      <w:pPr>
        <w:sectPr w:rsidR="00A67D69" w:rsidRPr="007E4736" w:rsidSect="00C22B7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709" w:footer="414" w:gutter="0"/>
          <w:cols w:space="708"/>
          <w:docGrid w:linePitch="360"/>
        </w:sectPr>
      </w:pPr>
    </w:p>
    <w:sdt>
      <w:sdtPr>
        <w:rPr>
          <w:rFonts w:eastAsiaTheme="minorHAnsi" w:cstheme="minorBidi"/>
          <w:b w:val="0"/>
          <w:color w:val="auto"/>
          <w:sz w:val="22"/>
          <w:szCs w:val="22"/>
          <w:lang w:eastAsia="en-US"/>
        </w:rPr>
        <w:id w:val="582882373"/>
        <w:docPartObj>
          <w:docPartGallery w:val="Table of Contents"/>
          <w:docPartUnique/>
        </w:docPartObj>
      </w:sdtPr>
      <w:sdtEndPr>
        <w:rPr>
          <w:rFonts w:cstheme="minorHAnsi"/>
          <w:bCs/>
          <w:color w:val="000000" w:themeColor="text1"/>
        </w:rPr>
      </w:sdtEndPr>
      <w:sdtContent>
        <w:p w14:paraId="2980E42B" w14:textId="2B4BAE01" w:rsidR="003B4BF2" w:rsidRPr="007E4736" w:rsidRDefault="003B4BF2" w:rsidP="001547C7">
          <w:pPr>
            <w:pStyle w:val="Nagwekspisutreci"/>
          </w:pPr>
          <w:r w:rsidRPr="007E4736">
            <w:t>Spis treści</w:t>
          </w:r>
        </w:p>
        <w:p w14:paraId="17C70F56" w14:textId="0D99B290" w:rsidR="009A2BF2" w:rsidRDefault="003B4BF2">
          <w:pPr>
            <w:pStyle w:val="Spistreci1"/>
            <w:rPr>
              <w:rFonts w:eastAsiaTheme="minorEastAsia"/>
              <w:noProof/>
              <w:lang w:val="fr-FR" w:eastAsia="ja-JP"/>
            </w:rPr>
          </w:pPr>
          <w:r w:rsidRPr="007E4736">
            <w:rPr>
              <w:rFonts w:cstheme="minorHAnsi"/>
              <w:color w:val="000000" w:themeColor="text1"/>
            </w:rPr>
            <w:fldChar w:fldCharType="begin"/>
          </w:r>
          <w:r w:rsidRPr="007E4736">
            <w:rPr>
              <w:rFonts w:cstheme="minorHAnsi"/>
              <w:color w:val="000000" w:themeColor="text1"/>
            </w:rPr>
            <w:instrText xml:space="preserve"> TOC \o "1-3" \h \z \u </w:instrText>
          </w:r>
          <w:r w:rsidRPr="007E4736">
            <w:rPr>
              <w:rFonts w:cstheme="minorHAnsi"/>
              <w:color w:val="000000" w:themeColor="text1"/>
            </w:rPr>
            <w:fldChar w:fldCharType="separate"/>
          </w:r>
          <w:hyperlink w:anchor="_Toc70488215" w:history="1">
            <w:r w:rsidR="009A2BF2" w:rsidRPr="00BF178A">
              <w:rPr>
                <w:rStyle w:val="Hipercze"/>
                <w:rFonts w:eastAsia="Arial Unicode MS" w:cstheme="minorHAnsi"/>
                <w:b/>
                <w:noProof/>
              </w:rPr>
              <w:t>I.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/>
                <w:b/>
                <w:noProof/>
              </w:rPr>
              <w:t>Opis Przedsięwzięcia i Postępowania – uwagi ogólne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_Toc70488215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3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4AA401ED" w14:textId="0B2B0083" w:rsidR="009A2BF2" w:rsidRDefault="00E00802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16" w:history="1">
            <w:r w:rsidR="009A2BF2" w:rsidRPr="00BF178A">
              <w:rPr>
                <w:rStyle w:val="Hipercze"/>
                <w:b/>
                <w:bCs/>
                <w:noProof/>
              </w:rPr>
              <w:t>1.1.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b/>
                <w:bCs/>
                <w:noProof/>
              </w:rPr>
              <w:t>Cele i uzasadnienie Przedsięwzięcia „Magazynowanie energii elektrycznej”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_Toc70488216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3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10EAB6F8" w14:textId="405BDDA0" w:rsidR="009A2BF2" w:rsidRDefault="00E00802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17" w:history="1">
            <w:r w:rsidR="009A2BF2" w:rsidRPr="00BF178A">
              <w:rPr>
                <w:rStyle w:val="Hipercze"/>
                <w:rFonts w:cstheme="majorHAnsi"/>
                <w:b/>
                <w:noProof/>
              </w:rPr>
              <w:t>1.2.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cstheme="majorHAnsi"/>
                <w:b/>
                <w:noProof/>
              </w:rPr>
              <w:t>Podstawy prawne prowadzenia Przedsięwzięcia i Postępowania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_Toc70488217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5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177A01B7" w14:textId="23A9922D" w:rsidR="009A2BF2" w:rsidRDefault="00E00802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18" w:history="1">
            <w:r w:rsidR="009A2BF2" w:rsidRPr="00BF178A">
              <w:rPr>
                <w:rStyle w:val="Hipercze"/>
                <w:rFonts w:cstheme="majorHAnsi"/>
                <w:b/>
                <w:noProof/>
              </w:rPr>
              <w:t>1.3.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cstheme="majorHAnsi"/>
                <w:b/>
                <w:noProof/>
              </w:rPr>
              <w:t>Omówienie formuły PCP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_Toc70488218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6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3EA0971B" w14:textId="11F3A577" w:rsidR="009A2BF2" w:rsidRDefault="00E00802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19" w:history="1">
            <w:r w:rsidR="009A2BF2" w:rsidRPr="00BF178A">
              <w:rPr>
                <w:rStyle w:val="Hipercze"/>
                <w:rFonts w:cstheme="majorHAnsi"/>
                <w:b/>
                <w:noProof/>
              </w:rPr>
              <w:t>1.4.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cstheme="majorHAnsi"/>
                <w:b/>
                <w:noProof/>
              </w:rPr>
              <w:t>Pomoc publiczna i finansowanie ze środków Europejskiego Funduszu Rozwoju Regionalnego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_Toc70488219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7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31D1C78B" w14:textId="7E6D6348" w:rsidR="009A2BF2" w:rsidRDefault="00E00802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20" w:history="1">
            <w:r w:rsidR="009A2BF2" w:rsidRPr="00BF178A">
              <w:rPr>
                <w:rStyle w:val="Hipercze"/>
                <w:rFonts w:cstheme="majorHAnsi"/>
                <w:b/>
                <w:noProof/>
              </w:rPr>
              <w:t>1.5.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cstheme="majorHAnsi"/>
                <w:b/>
                <w:noProof/>
              </w:rPr>
              <w:t>Wyjaśnienie kluczowych założeń Przedsięwzięcia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_Toc70488220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8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57E0E614" w14:textId="76BE6B35" w:rsidR="009A2BF2" w:rsidRDefault="00E00802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21" w:history="1">
            <w:r w:rsidR="009A2BF2" w:rsidRPr="00BF178A">
              <w:rPr>
                <w:rStyle w:val="Hipercze"/>
                <w:rFonts w:eastAsia="Arial Unicode MS" w:cstheme="minorHAnsi"/>
                <w:b/>
                <w:noProof/>
              </w:rPr>
              <w:t>II.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>Wnioskodawcy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_Toc70488221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16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69E76B26" w14:textId="7A021A35" w:rsidR="009A2BF2" w:rsidRDefault="00E00802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22" w:history="1"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>2.1.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cstheme="majorHAnsi"/>
                <w:b/>
                <w:noProof/>
              </w:rPr>
              <w:t>Informacje</w:t>
            </w:r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 xml:space="preserve"> ogólne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_Toc70488222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16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6E06817F" w14:textId="4BA7E759" w:rsidR="009A2BF2" w:rsidRDefault="00E00802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23" w:history="1">
            <w:r w:rsidR="009A2BF2" w:rsidRPr="00BF178A">
              <w:rPr>
                <w:rStyle w:val="Hipercze"/>
                <w:rFonts w:cstheme="majorHAnsi"/>
                <w:b/>
                <w:noProof/>
              </w:rPr>
              <w:t>2.2.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cstheme="majorHAnsi"/>
                <w:b/>
                <w:noProof/>
              </w:rPr>
              <w:t>Podstawy wykluczenia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_Toc70488223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17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0AA2C62C" w14:textId="24289452" w:rsidR="009A2BF2" w:rsidRDefault="00E00802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24" w:history="1">
            <w:r w:rsidR="009A2BF2" w:rsidRPr="00BF178A">
              <w:rPr>
                <w:rStyle w:val="Hipercze"/>
                <w:rFonts w:eastAsia="Arial Unicode MS" w:cstheme="minorHAnsi"/>
                <w:b/>
                <w:noProof/>
              </w:rPr>
              <w:t>III.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>Harmonogram Przedsięwzięcia i spotkanie z potencjalnymi Wnioskodawcami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_Toc70488224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19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21994227" w14:textId="0B1C57C9" w:rsidR="009A2BF2" w:rsidRDefault="00E00802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25" w:history="1">
            <w:r w:rsidR="009A2BF2" w:rsidRPr="00BF178A">
              <w:rPr>
                <w:rStyle w:val="Hipercze"/>
                <w:rFonts w:eastAsia="Arial Unicode MS" w:cstheme="minorHAnsi"/>
                <w:b/>
                <w:noProof/>
              </w:rPr>
              <w:t>IV.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>Ogłoszenie Postępowania i Wnioski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_Toc70488225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20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0F8BA68A" w14:textId="3C3DD431" w:rsidR="009A2BF2" w:rsidRDefault="00E00802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26" w:history="1">
            <w:r w:rsidR="009A2BF2" w:rsidRPr="00BF178A">
              <w:rPr>
                <w:rStyle w:val="Hipercze"/>
                <w:rFonts w:eastAsia="Arial Unicode MS"/>
                <w:b/>
                <w:noProof/>
              </w:rPr>
              <w:t>4.1.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/>
                <w:b/>
                <w:noProof/>
              </w:rPr>
              <w:t>Ogłoszenie Postępowania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_Toc70488226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20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7B80C3D6" w14:textId="35E9CF8E" w:rsidR="009A2BF2" w:rsidRDefault="00E00802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27" w:history="1">
            <w:r w:rsidR="009A2BF2" w:rsidRPr="00BF178A">
              <w:rPr>
                <w:rStyle w:val="Hipercze"/>
                <w:b/>
                <w:noProof/>
              </w:rPr>
              <w:t>4.2.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/>
                <w:b/>
                <w:noProof/>
              </w:rPr>
              <w:t>Sposób przygotowania i złożenia w NCBR Wniosków o przystąpienie do Postępowania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_Toc70488227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21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15E5E26E" w14:textId="5D9901C1" w:rsidR="009A2BF2" w:rsidRDefault="00E00802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28" w:history="1">
            <w:r w:rsidR="009A2BF2" w:rsidRPr="00BF178A">
              <w:rPr>
                <w:rStyle w:val="Hipercze"/>
                <w:b/>
                <w:noProof/>
              </w:rPr>
              <w:t>4.3.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b/>
                <w:noProof/>
              </w:rPr>
              <w:t>Sposób, miejsce i termin składania Wniosków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_Toc70488228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23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2F2C48D7" w14:textId="6EA6DF42" w:rsidR="009A2BF2" w:rsidRDefault="00E00802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29" w:history="1">
            <w:r w:rsidR="009A2BF2" w:rsidRPr="00BF178A">
              <w:rPr>
                <w:rStyle w:val="Hipercze"/>
                <w:rFonts w:eastAsia="Arial Unicode MS" w:cstheme="minorHAnsi"/>
                <w:b/>
                <w:noProof/>
              </w:rPr>
              <w:t>V.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>Komunikacja Centrum z Wnioskodawcami/Wykonawcami, doręczenia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_Toc70488229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24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50F32065" w14:textId="47B60CE8" w:rsidR="009A2BF2" w:rsidRDefault="00E00802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30" w:history="1">
            <w:r w:rsidR="009A2BF2" w:rsidRPr="00BF178A">
              <w:rPr>
                <w:rStyle w:val="Hipercze"/>
                <w:rFonts w:eastAsia="Arial Unicode MS" w:cstheme="minorHAnsi"/>
                <w:b/>
                <w:noProof/>
              </w:rPr>
              <w:t>VI.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>Ocena Wniosków i Lista Rankingowa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_Toc70488230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24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1A2E96B0" w14:textId="2931EE8C" w:rsidR="009A2BF2" w:rsidRDefault="00E00802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31" w:history="1">
            <w:r w:rsidR="009A2BF2" w:rsidRPr="00BF178A">
              <w:rPr>
                <w:rStyle w:val="Hipercze"/>
                <w:rFonts w:cstheme="majorHAnsi"/>
                <w:b/>
                <w:noProof/>
              </w:rPr>
              <w:t>6.1.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cstheme="majorHAnsi"/>
                <w:b/>
                <w:noProof/>
              </w:rPr>
              <w:t>Postanowienia ogólne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_Toc70488231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24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0857A92B" w14:textId="30A6C129" w:rsidR="009A2BF2" w:rsidRDefault="00E00802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32" w:history="1">
            <w:r w:rsidR="009A2BF2" w:rsidRPr="00BF178A">
              <w:rPr>
                <w:rStyle w:val="Hipercze"/>
                <w:b/>
                <w:bCs/>
                <w:noProof/>
              </w:rPr>
              <w:t>6.2.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b/>
                <w:bCs/>
                <w:noProof/>
              </w:rPr>
              <w:t>Ocena formalna Wniosków i zasady ogólne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_Toc70488232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25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2601982F" w14:textId="2877720C" w:rsidR="009A2BF2" w:rsidRDefault="00E00802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33" w:history="1">
            <w:r w:rsidR="009A2BF2" w:rsidRPr="00BF178A">
              <w:rPr>
                <w:rStyle w:val="Hipercze"/>
                <w:b/>
                <w:bCs/>
                <w:noProof/>
              </w:rPr>
              <w:t>6.3.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b/>
                <w:bCs/>
                <w:noProof/>
              </w:rPr>
              <w:t>Ocena Wymagań Obligatoryjnych i ewentualna ocena Planu Komercjalizacji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_Toc70488233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27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26381A71" w14:textId="32AD7B04" w:rsidR="009A2BF2" w:rsidRDefault="00E00802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34" w:history="1">
            <w:r w:rsidR="009A2BF2" w:rsidRPr="00BF178A">
              <w:rPr>
                <w:rStyle w:val="Hipercze"/>
                <w:b/>
                <w:bCs/>
                <w:noProof/>
              </w:rPr>
              <w:t>6.4.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b/>
                <w:bCs/>
                <w:noProof/>
              </w:rPr>
              <w:t>Ocena merytoryczna Wniosków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_Toc70488234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28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515B32F2" w14:textId="23DE554D" w:rsidR="009A2BF2" w:rsidRDefault="00E00802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35" w:history="1">
            <w:r w:rsidR="009A2BF2" w:rsidRPr="00BF178A">
              <w:rPr>
                <w:rStyle w:val="Hipercze"/>
                <w:b/>
                <w:bCs/>
                <w:noProof/>
              </w:rPr>
              <w:t>6.5.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b/>
                <w:bCs/>
                <w:noProof/>
              </w:rPr>
              <w:t>Lista Rankingowa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_Toc70488235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28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32BE5C36" w14:textId="3154CA4E" w:rsidR="009A2BF2" w:rsidRDefault="00E00802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36" w:history="1">
            <w:r w:rsidR="009A2BF2" w:rsidRPr="00BF178A">
              <w:rPr>
                <w:rStyle w:val="Hipercze"/>
                <w:rFonts w:eastAsia="Arial Unicode MS" w:cstheme="minorHAnsi"/>
                <w:b/>
                <w:bCs/>
                <w:noProof/>
              </w:rPr>
              <w:t>VII.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/>
                <w:b/>
                <w:bCs/>
                <w:noProof/>
              </w:rPr>
              <w:t>Zawarcie Umów z Wnioskodawcami i informacja o Selekcji w ramach realizacji Umowy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_Toc70488236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29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4BE4457B" w14:textId="33B57385" w:rsidR="009A2BF2" w:rsidRDefault="00E00802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37" w:history="1">
            <w:r w:rsidR="009A2BF2" w:rsidRPr="00BF178A">
              <w:rPr>
                <w:rStyle w:val="Hipercze"/>
                <w:rFonts w:eastAsia="Arial Unicode MS" w:cstheme="minorHAnsi"/>
                <w:b/>
                <w:noProof/>
              </w:rPr>
              <w:t>VIII.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>Uwagi do oceny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_Toc70488237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30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0F4A4C90" w14:textId="0C8B3968" w:rsidR="009A2BF2" w:rsidRDefault="00E00802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38" w:history="1">
            <w:r w:rsidR="009A2BF2" w:rsidRPr="00BF178A">
              <w:rPr>
                <w:rStyle w:val="Hipercze"/>
                <w:rFonts w:eastAsia="Arial Unicode MS" w:cstheme="minorHAnsi"/>
                <w:b/>
                <w:noProof/>
              </w:rPr>
              <w:t>IX.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>Zasady dotyczące wykorzystania i podziału praw własności intelektualnej do rezultatów Przedsięwzięcia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_Toc70488238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30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3067F1BA" w14:textId="5FBA80C8" w:rsidR="009A2BF2" w:rsidRDefault="00E00802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39" w:history="1">
            <w:r w:rsidR="009A2BF2" w:rsidRPr="00BF178A">
              <w:rPr>
                <w:rStyle w:val="Hipercze"/>
                <w:rFonts w:eastAsia="Arial Unicode MS" w:cstheme="minorHAnsi"/>
                <w:b/>
                <w:bCs/>
                <w:noProof/>
              </w:rPr>
              <w:t>X.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/>
                <w:b/>
                <w:bCs/>
                <w:noProof/>
              </w:rPr>
              <w:t>Budżet Przedsięwzięcia i zasady zapłaty wynagrodzenia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_Toc70488239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31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1EB13601" w14:textId="51CF48B9" w:rsidR="009A2BF2" w:rsidRDefault="00E00802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40" w:history="1">
            <w:r w:rsidR="009A2BF2" w:rsidRPr="00BF178A">
              <w:rPr>
                <w:rStyle w:val="Hipercze"/>
                <w:rFonts w:eastAsia="Arial Unicode MS" w:cstheme="minorHAnsi"/>
                <w:b/>
                <w:noProof/>
              </w:rPr>
              <w:t>XI.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>Postanowienia Umowy z Uczestnikami Przedsięwzięcia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_Toc70488240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33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0F717824" w14:textId="66C3C39B" w:rsidR="009A2BF2" w:rsidRDefault="00E00802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41" w:history="1">
            <w:r w:rsidR="009A2BF2" w:rsidRPr="00BF178A">
              <w:rPr>
                <w:rStyle w:val="Hipercze"/>
                <w:rFonts w:eastAsia="Arial Unicode MS" w:cstheme="minorHAnsi"/>
                <w:b/>
                <w:noProof/>
              </w:rPr>
              <w:t>XII.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>Przesłanki przedłużenia i zakończenia Postępowania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_Toc70488241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33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0F1AC443" w14:textId="1DD2810E" w:rsidR="009A2BF2" w:rsidRDefault="00E00802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42" w:history="1">
            <w:r w:rsidR="009A2BF2" w:rsidRPr="00BF178A">
              <w:rPr>
                <w:rStyle w:val="Hipercze"/>
                <w:rFonts w:eastAsia="Arial Unicode MS" w:cstheme="minorHAnsi"/>
                <w:b/>
                <w:noProof/>
              </w:rPr>
              <w:t>XIII.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>Dodatkowy Nabór Wniosków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_Toc70488242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33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10E80740" w14:textId="792CBB33" w:rsidR="009A2BF2" w:rsidRDefault="00E00802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43" w:history="1">
            <w:r w:rsidR="009A2BF2" w:rsidRPr="00BF178A">
              <w:rPr>
                <w:rStyle w:val="Hipercze"/>
                <w:rFonts w:eastAsia="Arial Unicode MS" w:cstheme="minorHAnsi"/>
                <w:b/>
                <w:noProof/>
              </w:rPr>
              <w:t>XIV.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>Postanowienia końcowe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_Toc70488243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34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306ACB9D" w14:textId="37DDF8B3" w:rsidR="009A2BF2" w:rsidRDefault="00E00802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44" w:history="1">
            <w:r w:rsidR="009A2BF2" w:rsidRPr="00BF178A">
              <w:rPr>
                <w:rStyle w:val="Hipercze"/>
                <w:rFonts w:eastAsia="Arial Unicode MS" w:cstheme="minorHAnsi"/>
                <w:b/>
                <w:bCs/>
                <w:noProof/>
              </w:rPr>
              <w:t>XV.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/>
                <w:b/>
                <w:bCs/>
                <w:noProof/>
              </w:rPr>
              <w:t>Załączniki do Regulaminu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_Toc70488244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35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526DF34F" w14:textId="0C1203B4" w:rsidR="003B4BF2" w:rsidRPr="007E4736" w:rsidRDefault="003B4BF2" w:rsidP="00917BAD">
          <w:pPr>
            <w:spacing w:before="60" w:after="60" w:line="276" w:lineRule="auto"/>
            <w:rPr>
              <w:rFonts w:cstheme="minorHAnsi"/>
              <w:color w:val="000000" w:themeColor="text1"/>
            </w:rPr>
          </w:pPr>
          <w:r w:rsidRPr="007E4736">
            <w:rPr>
              <w:rFonts w:cstheme="minorHAnsi"/>
              <w:b/>
              <w:bCs/>
              <w:color w:val="000000" w:themeColor="text1"/>
            </w:rPr>
            <w:fldChar w:fldCharType="end"/>
          </w:r>
        </w:p>
      </w:sdtContent>
    </w:sdt>
    <w:p w14:paraId="1107109D" w14:textId="2CDA005B" w:rsidR="00141A81" w:rsidRPr="007E4736" w:rsidRDefault="008C0349" w:rsidP="001547C7">
      <w:pPr>
        <w:pStyle w:val="Nagwek1"/>
      </w:pPr>
      <w:bookmarkStart w:id="2" w:name="_Toc496261285"/>
      <w:bookmarkStart w:id="3" w:name="_Toc503862993"/>
      <w:bookmarkStart w:id="4" w:name="_Ref509201274"/>
      <w:bookmarkStart w:id="5" w:name="_Ref52630528"/>
      <w:bookmarkStart w:id="6" w:name="_Toc53762088"/>
      <w:bookmarkStart w:id="7" w:name="_Toc69201419"/>
      <w:bookmarkStart w:id="8" w:name="_Toc70262444"/>
      <w:bookmarkStart w:id="9" w:name="_Toc70488215"/>
      <w:bookmarkStart w:id="10" w:name="_Toc494180633"/>
      <w:r w:rsidRPr="007E4736">
        <w:lastRenderedPageBreak/>
        <w:t xml:space="preserve">Opis </w:t>
      </w:r>
      <w:r w:rsidR="00390FB3" w:rsidRPr="007E4736">
        <w:t>Przedsięwzięcia</w:t>
      </w:r>
      <w:r w:rsidRPr="007E4736">
        <w:t xml:space="preserve"> i Postępowania – uwagi ogólne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57151526" w14:textId="77777777" w:rsidR="00CF7EED" w:rsidRPr="007E4736" w:rsidRDefault="00CF7EED" w:rsidP="007342C9">
      <w:pPr>
        <w:jc w:val="both"/>
        <w:rPr>
          <w:b/>
          <w:u w:val="single"/>
          <w:lang w:eastAsia="pl-PL"/>
        </w:rPr>
      </w:pPr>
    </w:p>
    <w:p w14:paraId="5ED942E5" w14:textId="53751AC7" w:rsidR="007342C9" w:rsidRPr="007E4736" w:rsidRDefault="007342C9" w:rsidP="007342C9">
      <w:pPr>
        <w:jc w:val="both"/>
        <w:rPr>
          <w:b/>
          <w:u w:val="single"/>
          <w:lang w:eastAsia="pl-PL"/>
        </w:rPr>
      </w:pPr>
      <w:r w:rsidRPr="007E4736">
        <w:rPr>
          <w:b/>
          <w:u w:val="single"/>
          <w:lang w:eastAsia="pl-PL"/>
        </w:rPr>
        <w:t xml:space="preserve">Wszelkie sformułowania zapisane wielką literą zostały zdefiniowane w </w:t>
      </w:r>
      <w:r w:rsidR="00B97289" w:rsidRPr="007E4736">
        <w:rPr>
          <w:b/>
          <w:u w:val="single"/>
          <w:lang w:eastAsia="pl-PL"/>
        </w:rPr>
        <w:t xml:space="preserve">słowniczku pojęć stanowiącym </w:t>
      </w:r>
      <w:r w:rsidR="00A65A55" w:rsidRPr="007E4736">
        <w:rPr>
          <w:b/>
          <w:u w:val="single"/>
          <w:lang w:eastAsia="pl-PL"/>
        </w:rPr>
        <w:t>Załączni</w:t>
      </w:r>
      <w:r w:rsidRPr="007E4736">
        <w:rPr>
          <w:b/>
          <w:u w:val="single"/>
          <w:lang w:eastAsia="pl-PL"/>
        </w:rPr>
        <w:t xml:space="preserve">k nr </w:t>
      </w:r>
      <w:r w:rsidR="006902CC" w:rsidRPr="007E4736">
        <w:rPr>
          <w:b/>
          <w:u w:val="single"/>
          <w:lang w:eastAsia="pl-PL"/>
        </w:rPr>
        <w:t>7</w:t>
      </w:r>
      <w:r w:rsidR="00187306" w:rsidRPr="007E4736">
        <w:rPr>
          <w:b/>
          <w:u w:val="single"/>
          <w:lang w:eastAsia="pl-PL"/>
        </w:rPr>
        <w:t xml:space="preserve"> </w:t>
      </w:r>
      <w:r w:rsidRPr="007E4736">
        <w:rPr>
          <w:b/>
          <w:u w:val="single"/>
          <w:lang w:eastAsia="pl-PL"/>
        </w:rPr>
        <w:t>do Regulaminu.</w:t>
      </w:r>
    </w:p>
    <w:p w14:paraId="1C1A44F4" w14:textId="3C173474" w:rsidR="00A20D4B" w:rsidRPr="007E4736" w:rsidRDefault="001E0B0E" w:rsidP="00C22B7B">
      <w:pPr>
        <w:pStyle w:val="Nagwek2"/>
      </w:pPr>
      <w:bookmarkStart w:id="11" w:name="_Ref52631855"/>
      <w:bookmarkStart w:id="12" w:name="_Toc53762089"/>
      <w:bookmarkStart w:id="13" w:name="_Toc69201420"/>
      <w:bookmarkStart w:id="14" w:name="_Toc70262445"/>
      <w:bookmarkStart w:id="15" w:name="_Toc70488216"/>
      <w:bookmarkStart w:id="16" w:name="_Hlk494966698"/>
      <w:bookmarkEnd w:id="10"/>
      <w:r w:rsidRPr="007E4736">
        <w:t>Cel</w:t>
      </w:r>
      <w:r w:rsidR="00345633" w:rsidRPr="007E4736">
        <w:t>e</w:t>
      </w:r>
      <w:r w:rsidRPr="007E4736">
        <w:t xml:space="preserve"> i uzasadnienie </w:t>
      </w:r>
      <w:r w:rsidR="00390FB3" w:rsidRPr="007E4736">
        <w:t>Przedsięwzięcia</w:t>
      </w:r>
      <w:r w:rsidRPr="007E4736">
        <w:t xml:space="preserve"> </w:t>
      </w:r>
      <w:r w:rsidR="00033928" w:rsidRPr="007E4736">
        <w:t>„</w:t>
      </w:r>
      <w:r w:rsidR="00CF42AF" w:rsidRPr="007E4736">
        <w:t>Magazynowanie energii</w:t>
      </w:r>
      <w:r w:rsidR="00620D9A" w:rsidRPr="007E4736">
        <w:t xml:space="preserve"> elektrycznej</w:t>
      </w:r>
      <w:r w:rsidR="00033928" w:rsidRPr="007E4736">
        <w:t>”</w:t>
      </w:r>
      <w:bookmarkEnd w:id="11"/>
      <w:bookmarkEnd w:id="12"/>
      <w:bookmarkEnd w:id="13"/>
      <w:bookmarkEnd w:id="14"/>
      <w:bookmarkEnd w:id="15"/>
    </w:p>
    <w:p w14:paraId="36D40F0C" w14:textId="05794371" w:rsidR="00796CF0" w:rsidRPr="007E4736" w:rsidRDefault="008C0349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asciiTheme="majorBidi" w:eastAsiaTheme="majorBidi" w:hAnsiTheme="majorBidi" w:cstheme="majorBidi"/>
          <w:i/>
          <w:iCs/>
        </w:rPr>
      </w:pPr>
      <w:r w:rsidRPr="007E4736">
        <w:t xml:space="preserve">Czynnikiem inicjującym </w:t>
      </w:r>
      <w:r w:rsidR="0077196B" w:rsidRPr="007E4736">
        <w:t xml:space="preserve">pod względem operacyjnym </w:t>
      </w:r>
      <w:r w:rsidRPr="007E4736">
        <w:t xml:space="preserve">przygotowanie </w:t>
      </w:r>
      <w:r w:rsidR="00390FB3" w:rsidRPr="007E4736">
        <w:t>Przedsięwzięcia</w:t>
      </w:r>
      <w:r w:rsidR="0077196B" w:rsidRPr="007E4736">
        <w:t xml:space="preserve"> </w:t>
      </w:r>
      <w:r w:rsidR="00033928" w:rsidRPr="007E4736">
        <w:rPr>
          <w:b/>
          <w:color w:val="C00000"/>
        </w:rPr>
        <w:t>„</w:t>
      </w:r>
      <w:r w:rsidR="00970C64" w:rsidRPr="007E4736">
        <w:rPr>
          <w:rFonts w:cstheme="majorBidi"/>
          <w:b/>
          <w:bCs/>
          <w:color w:val="C00000"/>
        </w:rPr>
        <w:t>Magazynowanie energii</w:t>
      </w:r>
      <w:r w:rsidR="00620D9A" w:rsidRPr="007E4736">
        <w:rPr>
          <w:rFonts w:cstheme="majorBidi"/>
          <w:b/>
          <w:bCs/>
          <w:color w:val="C00000"/>
        </w:rPr>
        <w:t xml:space="preserve"> elektrycznej</w:t>
      </w:r>
      <w:r w:rsidR="00033928" w:rsidRPr="007E4736">
        <w:rPr>
          <w:b/>
          <w:color w:val="C00000"/>
        </w:rPr>
        <w:t>”</w:t>
      </w:r>
      <w:r w:rsidRPr="007E4736">
        <w:rPr>
          <w:color w:val="C00000"/>
        </w:rPr>
        <w:t xml:space="preserve"> </w:t>
      </w:r>
      <w:r w:rsidR="00FC630B" w:rsidRPr="007E4736">
        <w:rPr>
          <w:color w:val="C00000"/>
        </w:rPr>
        <w:t>(dalej: „</w:t>
      </w:r>
      <w:r w:rsidR="00390FB3" w:rsidRPr="007E4736">
        <w:rPr>
          <w:b/>
          <w:color w:val="C00000"/>
        </w:rPr>
        <w:t xml:space="preserve">Przedsięwzięcie </w:t>
      </w:r>
      <w:r w:rsidR="00970C64" w:rsidRPr="007E4736">
        <w:rPr>
          <w:rFonts w:cstheme="majorBidi"/>
          <w:b/>
          <w:bCs/>
          <w:color w:val="C00000"/>
        </w:rPr>
        <w:t>Magazynowanie Energii</w:t>
      </w:r>
      <w:r w:rsidR="00FC630B" w:rsidRPr="007E4736">
        <w:rPr>
          <w:color w:val="C00000"/>
        </w:rPr>
        <w:t>” lub „</w:t>
      </w:r>
      <w:r w:rsidR="00D8372A" w:rsidRPr="007E4736">
        <w:rPr>
          <w:b/>
          <w:color w:val="C00000"/>
        </w:rPr>
        <w:t>Przedsięwzięcie</w:t>
      </w:r>
      <w:r w:rsidR="00FC630B" w:rsidRPr="007E4736">
        <w:rPr>
          <w:color w:val="C00000"/>
        </w:rPr>
        <w:t>”)</w:t>
      </w:r>
      <w:r w:rsidR="00FC630B" w:rsidRPr="007E4736">
        <w:rPr>
          <w:rFonts w:cstheme="majorBidi"/>
          <w:color w:val="C00000"/>
        </w:rPr>
        <w:t xml:space="preserve"> </w:t>
      </w:r>
      <w:r w:rsidR="00624315" w:rsidRPr="007E4736">
        <w:rPr>
          <w:rFonts w:cstheme="majorBidi"/>
          <w:color w:val="000000" w:themeColor="text1"/>
        </w:rPr>
        <w:t>j</w:t>
      </w:r>
      <w:r w:rsidRPr="007E4736">
        <w:rPr>
          <w:rFonts w:cstheme="majorBidi"/>
        </w:rPr>
        <w:t>est wdr</w:t>
      </w:r>
      <w:r w:rsidR="00357E3D" w:rsidRPr="007E4736">
        <w:rPr>
          <w:rFonts w:cstheme="majorBidi"/>
        </w:rPr>
        <w:t>a</w:t>
      </w:r>
      <w:r w:rsidRPr="007E4736">
        <w:rPr>
          <w:rFonts w:cstheme="majorBidi"/>
        </w:rPr>
        <w:t>ż</w:t>
      </w:r>
      <w:r w:rsidR="00357E3D" w:rsidRPr="007E4736">
        <w:rPr>
          <w:rFonts w:cstheme="majorBidi"/>
        </w:rPr>
        <w:t>a</w:t>
      </w:r>
      <w:r w:rsidRPr="007E4736">
        <w:rPr>
          <w:rFonts w:cstheme="majorBidi"/>
        </w:rPr>
        <w:t>ni</w:t>
      </w:r>
      <w:r w:rsidR="00357E3D" w:rsidRPr="007E4736">
        <w:rPr>
          <w:rFonts w:cstheme="majorBidi"/>
        </w:rPr>
        <w:t>e</w:t>
      </w:r>
      <w:r w:rsidRPr="007E4736">
        <w:rPr>
          <w:rFonts w:cstheme="majorBidi"/>
        </w:rPr>
        <w:t xml:space="preserve"> przez </w:t>
      </w:r>
      <w:bookmarkStart w:id="17" w:name="_Hlk57327574"/>
      <w:r w:rsidR="251C58BD" w:rsidRPr="007E4736">
        <w:rPr>
          <w:rFonts w:cstheme="majorBidi"/>
        </w:rPr>
        <w:t xml:space="preserve">Narodowe </w:t>
      </w:r>
      <w:r w:rsidRPr="007E4736">
        <w:rPr>
          <w:rFonts w:cstheme="majorBidi"/>
        </w:rPr>
        <w:t xml:space="preserve">Centrum </w:t>
      </w:r>
      <w:r w:rsidR="0BCF83FA" w:rsidRPr="007E4736">
        <w:rPr>
          <w:rFonts w:cstheme="majorBidi"/>
        </w:rPr>
        <w:t>Badań i Rozwoju (dalej: “NCBR”, “Zamawiający” lub “Centrum”)</w:t>
      </w:r>
      <w:bookmarkEnd w:id="17"/>
      <w:r w:rsidR="0BCF83FA" w:rsidRPr="007E4736">
        <w:rPr>
          <w:rFonts w:cstheme="majorBidi"/>
        </w:rPr>
        <w:t xml:space="preserve"> </w:t>
      </w:r>
      <w:r w:rsidR="00357E3D" w:rsidRPr="007E4736">
        <w:rPr>
          <w:rFonts w:cstheme="majorBidi"/>
        </w:rPr>
        <w:t xml:space="preserve">nowych </w:t>
      </w:r>
      <w:r w:rsidR="00AC1342" w:rsidRPr="007E4736">
        <w:rPr>
          <w:rFonts w:cstheme="majorBidi"/>
        </w:rPr>
        <w:t>sposob</w:t>
      </w:r>
      <w:r w:rsidR="00357E3D" w:rsidRPr="007E4736">
        <w:rPr>
          <w:rFonts w:cstheme="majorBidi"/>
        </w:rPr>
        <w:t>ów</w:t>
      </w:r>
      <w:r w:rsidR="00AC1342" w:rsidRPr="007E4736">
        <w:rPr>
          <w:rFonts w:cstheme="majorBidi"/>
        </w:rPr>
        <w:t xml:space="preserve"> finansowania</w:t>
      </w:r>
      <w:r w:rsidRPr="007E4736">
        <w:rPr>
          <w:rFonts w:cstheme="majorBidi"/>
        </w:rPr>
        <w:t xml:space="preserve"> </w:t>
      </w:r>
      <w:r w:rsidR="00357E3D" w:rsidRPr="007E4736">
        <w:rPr>
          <w:rFonts w:cstheme="majorBidi"/>
        </w:rPr>
        <w:t xml:space="preserve">prac badawczo-rozwojowych </w:t>
      </w:r>
      <w:r w:rsidRPr="007E4736">
        <w:rPr>
          <w:rFonts w:cstheme="majorBidi"/>
        </w:rPr>
        <w:t>w</w:t>
      </w:r>
      <w:r w:rsidR="005068B7" w:rsidRPr="007E4736">
        <w:rPr>
          <w:rFonts w:cstheme="majorBidi"/>
        </w:rPr>
        <w:t> </w:t>
      </w:r>
      <w:r w:rsidRPr="007E4736">
        <w:rPr>
          <w:rFonts w:cstheme="majorBidi"/>
        </w:rPr>
        <w:t>oparciu o model</w:t>
      </w:r>
      <w:r w:rsidR="00B60EA4" w:rsidRPr="007E4736">
        <w:rPr>
          <w:rFonts w:cstheme="majorBidi"/>
        </w:rPr>
        <w:t xml:space="preserve"> </w:t>
      </w:r>
      <w:r w:rsidR="56932796" w:rsidRPr="007E4736">
        <w:rPr>
          <w:rFonts w:ascii="Calibri" w:eastAsia="Calibri" w:hAnsi="Calibri" w:cs="Calibri"/>
        </w:rPr>
        <w:t>prowadzenia prac badawczo</w:t>
      </w:r>
      <w:r w:rsidR="003B4BF2" w:rsidRPr="007E4736">
        <w:rPr>
          <w:rFonts w:ascii="Calibri" w:eastAsia="Calibri" w:hAnsi="Calibri" w:cs="Calibri"/>
        </w:rPr>
        <w:t>-</w:t>
      </w:r>
      <w:r w:rsidR="56932796" w:rsidRPr="007E4736">
        <w:rPr>
          <w:rFonts w:ascii="Calibri" w:eastAsia="Calibri" w:hAnsi="Calibri" w:cs="Calibri"/>
        </w:rPr>
        <w:t>rozwojowych przez stawianie określonych wyzwań badawczych. Formuła realizacji działań zgodnie z tym modelem</w:t>
      </w:r>
      <w:r w:rsidR="00B916C6" w:rsidRPr="007E4736">
        <w:rPr>
          <w:rFonts w:ascii="Calibri" w:eastAsia="Calibri" w:hAnsi="Calibri" w:cs="Calibri"/>
        </w:rPr>
        <w:t xml:space="preserve"> </w:t>
      </w:r>
      <w:r w:rsidR="00DE64CB" w:rsidRPr="007E4736">
        <w:rPr>
          <w:rFonts w:cstheme="majorBidi"/>
        </w:rPr>
        <w:t>zakłada odejście od typowego</w:t>
      </w:r>
      <w:r w:rsidRPr="007E4736">
        <w:rPr>
          <w:rFonts w:cstheme="majorBidi"/>
        </w:rPr>
        <w:t xml:space="preserve"> dotychczas w</w:t>
      </w:r>
      <w:r w:rsidR="005068B7" w:rsidRPr="007E4736">
        <w:rPr>
          <w:rFonts w:cstheme="majorBidi"/>
        </w:rPr>
        <w:t> </w:t>
      </w:r>
      <w:r w:rsidRPr="007E4736">
        <w:rPr>
          <w:rFonts w:cstheme="majorBidi"/>
        </w:rPr>
        <w:t xml:space="preserve">Polsce finansowania </w:t>
      </w:r>
      <w:r w:rsidR="00884D08" w:rsidRPr="007E4736">
        <w:rPr>
          <w:rFonts w:cstheme="majorBidi"/>
        </w:rPr>
        <w:t>prac badawczo-rozwojowych</w:t>
      </w:r>
      <w:r w:rsidRPr="007E4736">
        <w:rPr>
          <w:rFonts w:cstheme="majorBidi"/>
        </w:rPr>
        <w:t xml:space="preserve">, poprzez udzielanie grantów na pojedyncze projekty, a polega na tworzeniu kompleksowego </w:t>
      </w:r>
      <w:r w:rsidR="00E9232B" w:rsidRPr="007E4736">
        <w:rPr>
          <w:rFonts w:cstheme="majorBidi"/>
        </w:rPr>
        <w:t xml:space="preserve">działania </w:t>
      </w:r>
      <w:r w:rsidRPr="007E4736">
        <w:rPr>
          <w:rFonts w:cstheme="majorBidi"/>
        </w:rPr>
        <w:t xml:space="preserve">badawczego z portfolio projektów, które przyczyniają się do realizacji głównego celu </w:t>
      </w:r>
      <w:r w:rsidR="005416D5" w:rsidRPr="007E4736">
        <w:rPr>
          <w:rFonts w:cstheme="majorBidi"/>
        </w:rPr>
        <w:t>P</w:t>
      </w:r>
      <w:r w:rsidR="00390FB3" w:rsidRPr="007E4736">
        <w:rPr>
          <w:rFonts w:cstheme="majorBidi"/>
        </w:rPr>
        <w:t>rzedsięwzięcia</w:t>
      </w:r>
      <w:r w:rsidRPr="007E4736">
        <w:rPr>
          <w:rFonts w:cstheme="majorBidi"/>
        </w:rPr>
        <w:t>,</w:t>
      </w:r>
      <w:r w:rsidR="0021085F" w:rsidRPr="007E4736">
        <w:rPr>
          <w:rFonts w:cstheme="majorBidi"/>
        </w:rPr>
        <w:t xml:space="preserve"> </w:t>
      </w:r>
      <w:r w:rsidRPr="007E4736">
        <w:rPr>
          <w:rFonts w:cstheme="majorBidi"/>
        </w:rPr>
        <w:t>tj. rozwiązania problemu lub zaspokojenia</w:t>
      </w:r>
      <w:r w:rsidR="002526D9" w:rsidRPr="007E4736">
        <w:rPr>
          <w:rFonts w:cstheme="majorBidi"/>
        </w:rPr>
        <w:t xml:space="preserve"> potrzeby konkretnego odbiorcy </w:t>
      </w:r>
      <w:r w:rsidRPr="007E4736">
        <w:rPr>
          <w:rFonts w:cstheme="majorBidi"/>
        </w:rPr>
        <w:t xml:space="preserve">poprzez </w:t>
      </w:r>
      <w:r w:rsidR="006357BA" w:rsidRPr="007E4736">
        <w:rPr>
          <w:rFonts w:cstheme="majorBidi"/>
        </w:rPr>
        <w:t xml:space="preserve">opracowanie </w:t>
      </w:r>
      <w:r w:rsidRPr="007E4736">
        <w:rPr>
          <w:rFonts w:cstheme="majorBidi"/>
        </w:rPr>
        <w:t>rozwiązania technologicznego, nie</w:t>
      </w:r>
      <w:r w:rsidR="001208F9" w:rsidRPr="007E4736">
        <w:rPr>
          <w:rFonts w:cstheme="majorBidi"/>
        </w:rPr>
        <w:t>dostępnego</w:t>
      </w:r>
      <w:r w:rsidRPr="007E4736">
        <w:rPr>
          <w:rFonts w:cstheme="majorBidi"/>
        </w:rPr>
        <w:t xml:space="preserve"> dziś na rynku</w:t>
      </w:r>
      <w:bookmarkEnd w:id="16"/>
      <w:r w:rsidRPr="007E4736">
        <w:rPr>
          <w:rFonts w:cstheme="majorBidi"/>
        </w:rPr>
        <w:t xml:space="preserve">. </w:t>
      </w:r>
    </w:p>
    <w:p w14:paraId="23091BFC" w14:textId="3731C618" w:rsidR="005F5A88" w:rsidRPr="007E4736" w:rsidRDefault="00AF2930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7E4736">
        <w:t>[</w:t>
      </w:r>
      <w:r w:rsidRPr="007E4736">
        <w:rPr>
          <w:b/>
        </w:rPr>
        <w:t xml:space="preserve">Cel </w:t>
      </w:r>
      <w:r w:rsidR="004200CA" w:rsidRPr="007E4736">
        <w:rPr>
          <w:b/>
        </w:rPr>
        <w:t>główny</w:t>
      </w:r>
      <w:r w:rsidRPr="007E4736">
        <w:rPr>
          <w:b/>
        </w:rPr>
        <w:t xml:space="preserve"> Przedsięwzięcia</w:t>
      </w:r>
      <w:r w:rsidRPr="007E4736">
        <w:t xml:space="preserve">] </w:t>
      </w:r>
      <w:r w:rsidR="00BA7198" w:rsidRPr="007E4736">
        <w:t xml:space="preserve">Podstawowym celem Przedsięwzięcia, realizowanym dzięki działaniom Uczestników Przedsięwzięcia, </w:t>
      </w:r>
      <w:r w:rsidR="00F02004" w:rsidRPr="007E4736">
        <w:rPr>
          <w:rFonts w:cstheme="majorBidi"/>
        </w:rPr>
        <w:t>jest opracowanie Rozwiązań dla określonego przez NCBR problemu badawczego w obszarze technologii magazynowania energii elektrycznej, polegającego na dużo bardziej efektywnym magazynowaniu energii elektrycznej w magazynach stacjonarnych oraz jej efektywnym wykorzystaniu.</w:t>
      </w:r>
      <w:r w:rsidR="003B4BF2" w:rsidRPr="007E4736">
        <w:rPr>
          <w:rFonts w:cstheme="majorBidi"/>
        </w:rPr>
        <w:t xml:space="preserve"> Wyzwanie badawcze podzielone jest na dwa Strumienie, stanowiące dwie różne części zamówienia</w:t>
      </w:r>
      <w:r w:rsidR="008B4943" w:rsidRPr="007E4736">
        <w:rPr>
          <w:rFonts w:cstheme="majorBidi"/>
        </w:rPr>
        <w:t xml:space="preserve"> wyróżnione pod względem funkcjonalnym</w:t>
      </w:r>
      <w:r w:rsidR="003B4BF2" w:rsidRPr="007E4736">
        <w:rPr>
          <w:rFonts w:cstheme="majorBidi"/>
        </w:rPr>
        <w:t>, polegające na opracowaniu: (i)</w:t>
      </w:r>
      <w:r w:rsidR="001409D0" w:rsidRPr="007E4736">
        <w:rPr>
          <w:rFonts w:cstheme="majorBidi"/>
        </w:rPr>
        <w:t xml:space="preserve"> Technologii Ogniw galwanicznych </w:t>
      </w:r>
      <w:r w:rsidR="003B4BF2" w:rsidRPr="007E4736">
        <w:rPr>
          <w:rFonts w:cstheme="majorBidi"/>
        </w:rPr>
        <w:t>w</w:t>
      </w:r>
      <w:r w:rsidR="00980B59" w:rsidRPr="007E4736">
        <w:rPr>
          <w:rFonts w:cstheme="majorBidi"/>
        </w:rPr>
        <w:t> </w:t>
      </w:r>
      <w:r w:rsidR="003B4BF2" w:rsidRPr="007E4736">
        <w:rPr>
          <w:rFonts w:cstheme="majorBidi"/>
        </w:rPr>
        <w:t xml:space="preserve">Strumieniu „Bateria” </w:t>
      </w:r>
      <w:r w:rsidR="008B4943" w:rsidRPr="007E4736">
        <w:rPr>
          <w:rFonts w:cstheme="majorBidi"/>
        </w:rPr>
        <w:t>(</w:t>
      </w:r>
      <w:r w:rsidR="00980B59" w:rsidRPr="007E4736">
        <w:rPr>
          <w:rFonts w:cstheme="majorBidi"/>
        </w:rPr>
        <w:t xml:space="preserve">w uproszczeniu: </w:t>
      </w:r>
      <w:r w:rsidR="008B4943" w:rsidRPr="007E4736">
        <w:rPr>
          <w:rFonts w:cstheme="majorBidi"/>
        </w:rPr>
        <w:t>technologi</w:t>
      </w:r>
      <w:r w:rsidR="00F02004" w:rsidRPr="007E4736">
        <w:rPr>
          <w:rFonts w:cstheme="majorBidi"/>
        </w:rPr>
        <w:t>i</w:t>
      </w:r>
      <w:r w:rsidR="008B4943" w:rsidRPr="007E4736">
        <w:rPr>
          <w:rFonts w:cstheme="majorBidi"/>
        </w:rPr>
        <w:t xml:space="preserve"> </w:t>
      </w:r>
      <w:r w:rsidR="00F02004" w:rsidRPr="007E4736">
        <w:rPr>
          <w:rFonts w:cstheme="majorBidi"/>
        </w:rPr>
        <w:t>dotyczącej</w:t>
      </w:r>
      <w:r w:rsidR="008B4943" w:rsidRPr="007E4736">
        <w:rPr>
          <w:rFonts w:cstheme="majorBidi"/>
        </w:rPr>
        <w:t xml:space="preserve"> podstawy magazynów energii) </w:t>
      </w:r>
      <w:r w:rsidR="001409D0" w:rsidRPr="007E4736">
        <w:rPr>
          <w:rFonts w:cstheme="majorBidi"/>
        </w:rPr>
        <w:t xml:space="preserve">i </w:t>
      </w:r>
      <w:r w:rsidR="003B4BF2" w:rsidRPr="007E4736">
        <w:rPr>
          <w:rFonts w:cstheme="majorBidi"/>
        </w:rPr>
        <w:t xml:space="preserve">(ii) </w:t>
      </w:r>
      <w:r w:rsidR="001409D0" w:rsidRPr="007E4736">
        <w:rPr>
          <w:rFonts w:cstheme="majorBidi"/>
        </w:rPr>
        <w:t>Systemu Magazynowania Energii</w:t>
      </w:r>
      <w:r w:rsidR="008B4943" w:rsidRPr="007E4736">
        <w:rPr>
          <w:rFonts w:cstheme="majorBidi"/>
        </w:rPr>
        <w:t xml:space="preserve"> (</w:t>
      </w:r>
      <w:r w:rsidR="00980B59" w:rsidRPr="007E4736">
        <w:rPr>
          <w:rFonts w:cstheme="majorBidi"/>
        </w:rPr>
        <w:t xml:space="preserve">w uproszczeniu: </w:t>
      </w:r>
      <w:r w:rsidR="008B4943" w:rsidRPr="007E4736">
        <w:rPr>
          <w:rFonts w:cstheme="majorBidi"/>
        </w:rPr>
        <w:t>technologii dotyczącej całej instalacji</w:t>
      </w:r>
      <w:r w:rsidR="00F02004" w:rsidRPr="007E4736">
        <w:rPr>
          <w:rFonts w:cstheme="majorBidi"/>
        </w:rPr>
        <w:t>,</w:t>
      </w:r>
      <w:r w:rsidR="008B4943" w:rsidRPr="007E4736">
        <w:rPr>
          <w:rFonts w:cstheme="majorBidi"/>
        </w:rPr>
        <w:t xml:space="preserve"> na którą składają się urządzenia sterujące, </w:t>
      </w:r>
      <w:r w:rsidR="00F02004" w:rsidRPr="007E4736">
        <w:rPr>
          <w:rFonts w:cstheme="majorBidi"/>
        </w:rPr>
        <w:t xml:space="preserve">bateria </w:t>
      </w:r>
      <w:r w:rsidR="008B4943" w:rsidRPr="007E4736">
        <w:rPr>
          <w:rFonts w:cstheme="majorBidi"/>
        </w:rPr>
        <w:t xml:space="preserve">i niezbędne okablowanie), przy czym wskazany System </w:t>
      </w:r>
      <w:r w:rsidR="001409D0" w:rsidRPr="007E4736">
        <w:rPr>
          <w:rFonts w:cstheme="majorBidi"/>
        </w:rPr>
        <w:t>będzie mógł być stosowany do zastosowań domowych, przemysłowych i innych podmiotów przyłączonych do sieci Operatora Systemu Dystrybucyjnego w celu optymalizacji zużycia energii elektrycznej</w:t>
      </w:r>
      <w:r w:rsidR="003B4BF2" w:rsidRPr="007E4736">
        <w:rPr>
          <w:rFonts w:cstheme="majorBidi"/>
        </w:rPr>
        <w:t>, w Strumieniu „System”</w:t>
      </w:r>
      <w:r w:rsidR="00014616" w:rsidRPr="007E4736">
        <w:rPr>
          <w:rFonts w:cstheme="majorBidi"/>
        </w:rPr>
        <w:t>.</w:t>
      </w:r>
      <w:r w:rsidR="00014616" w:rsidRPr="007E4736">
        <w:t xml:space="preserve"> </w:t>
      </w:r>
      <w:r w:rsidR="005F5A88" w:rsidRPr="007E4736">
        <w:t xml:space="preserve">Wskazany </w:t>
      </w:r>
      <w:r w:rsidR="00014616" w:rsidRPr="007E4736">
        <w:t xml:space="preserve">problem </w:t>
      </w:r>
      <w:r w:rsidR="00815E55" w:rsidRPr="007E4736">
        <w:t>badawczy</w:t>
      </w:r>
      <w:r w:rsidR="00014616" w:rsidRPr="007E4736">
        <w:t xml:space="preserve"> jest </w:t>
      </w:r>
      <w:r w:rsidR="005F5A88" w:rsidRPr="007E4736">
        <w:t xml:space="preserve">definiowany oczekiwanymi </w:t>
      </w:r>
      <w:r w:rsidR="000901D6" w:rsidRPr="007E4736">
        <w:t>od</w:t>
      </w:r>
      <w:r w:rsidR="005F5A88" w:rsidRPr="007E4736">
        <w:t xml:space="preserve"> Rozwiązani</w:t>
      </w:r>
      <w:r w:rsidR="000901D6" w:rsidRPr="007E4736">
        <w:t>a</w:t>
      </w:r>
      <w:r w:rsidR="0002653D" w:rsidRPr="007E4736">
        <w:t xml:space="preserve"> (z uwzględnieniem jego podziału </w:t>
      </w:r>
      <w:r w:rsidR="00980B59" w:rsidRPr="007E4736">
        <w:t>na Strumienie</w:t>
      </w:r>
      <w:r w:rsidR="0002653D" w:rsidRPr="007E4736">
        <w:t>)</w:t>
      </w:r>
      <w:r w:rsidR="00980B59" w:rsidRPr="007E4736">
        <w:t>,</w:t>
      </w:r>
      <w:r w:rsidR="005F5A88" w:rsidRPr="007E4736">
        <w:t xml:space="preserve"> </w:t>
      </w:r>
      <w:r w:rsidR="1960D85A" w:rsidRPr="007E4736">
        <w:t>Wymaganiami</w:t>
      </w:r>
      <w:r w:rsidR="008B45A2" w:rsidRPr="007E4736">
        <w:t xml:space="preserve"> </w:t>
      </w:r>
      <w:r w:rsidRPr="007E4736">
        <w:t>Obligatoryjnymi oraz rozwinięt</w:t>
      </w:r>
      <w:r w:rsidR="00014616" w:rsidRPr="007E4736">
        <w:t>y</w:t>
      </w:r>
      <w:r w:rsidRPr="007E4736">
        <w:t xml:space="preserve"> przez </w:t>
      </w:r>
      <w:r w:rsidR="6FA4B80B" w:rsidRPr="007E4736">
        <w:t>Wymagania</w:t>
      </w:r>
      <w:r w:rsidR="00383A24" w:rsidRPr="007E4736">
        <w:t xml:space="preserve"> </w:t>
      </w:r>
      <w:r w:rsidRPr="007E4736">
        <w:t>Konkursowe</w:t>
      </w:r>
      <w:r w:rsidR="003B4BF2" w:rsidRPr="007E4736">
        <w:rPr>
          <w:rFonts w:cstheme="majorBidi"/>
        </w:rPr>
        <w:t xml:space="preserve"> i</w:t>
      </w:r>
      <w:r w:rsidR="00EA41A7" w:rsidRPr="007E4736">
        <w:rPr>
          <w:rFonts w:cstheme="majorBidi"/>
        </w:rPr>
        <w:t xml:space="preserve"> </w:t>
      </w:r>
      <w:r w:rsidR="6FA4B80B" w:rsidRPr="007E4736">
        <w:rPr>
          <w:rFonts w:cstheme="majorBidi"/>
        </w:rPr>
        <w:t>Wymagania</w:t>
      </w:r>
      <w:r w:rsidR="00EA41A7" w:rsidRPr="007E4736">
        <w:rPr>
          <w:rFonts w:cstheme="majorBidi"/>
        </w:rPr>
        <w:t xml:space="preserve"> Jakościowe</w:t>
      </w:r>
      <w:r w:rsidR="00F04FFF" w:rsidRPr="007E4736">
        <w:t>.</w:t>
      </w:r>
      <w:r w:rsidR="00CD3C4E" w:rsidRPr="007E4736">
        <w:t xml:space="preserve"> </w:t>
      </w:r>
      <w:r w:rsidR="005F5A88" w:rsidRPr="007E4736">
        <w:rPr>
          <w:rFonts w:cstheme="majorBidi"/>
        </w:rPr>
        <w:t>W cel główny Przedsięwzięcia wpisane są:</w:t>
      </w:r>
      <w:bookmarkStart w:id="18" w:name="_Hlk53777976"/>
      <w:bookmarkEnd w:id="18"/>
    </w:p>
    <w:p w14:paraId="2A85017F" w14:textId="58F2E3AE" w:rsidR="005F5A88" w:rsidRPr="007E4736" w:rsidRDefault="00CD3C4E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7E4736">
        <w:rPr>
          <w:rFonts w:cstheme="majorBidi"/>
        </w:rPr>
        <w:t xml:space="preserve">weryfikacja </w:t>
      </w:r>
      <w:r w:rsidR="005F5A88" w:rsidRPr="007E4736">
        <w:rPr>
          <w:rFonts w:cstheme="majorBidi"/>
        </w:rPr>
        <w:t xml:space="preserve">w ramach Przedsięwzięcia </w:t>
      </w:r>
      <w:r w:rsidRPr="007E4736">
        <w:rPr>
          <w:rFonts w:cstheme="majorBidi"/>
        </w:rPr>
        <w:t xml:space="preserve">– w granicach posiadanego </w:t>
      </w:r>
      <w:r w:rsidR="000901D6" w:rsidRPr="007E4736">
        <w:rPr>
          <w:rFonts w:cstheme="majorBidi"/>
        </w:rPr>
        <w:t xml:space="preserve">przez NCBR </w:t>
      </w:r>
      <w:r w:rsidRPr="007E4736">
        <w:rPr>
          <w:rFonts w:cstheme="majorBidi"/>
        </w:rPr>
        <w:t xml:space="preserve">budżetu – jak najszerszego spektrum proponowanych przez </w:t>
      </w:r>
      <w:r w:rsidR="005F5A88" w:rsidRPr="007E4736">
        <w:rPr>
          <w:rFonts w:cstheme="majorBidi"/>
        </w:rPr>
        <w:t xml:space="preserve">różnych </w:t>
      </w:r>
      <w:r w:rsidRPr="007E4736">
        <w:rPr>
          <w:rFonts w:cstheme="majorBidi"/>
        </w:rPr>
        <w:t xml:space="preserve">Uczestników Przedsięwzięcia </w:t>
      </w:r>
      <w:r w:rsidR="005F5A88" w:rsidRPr="007E4736">
        <w:rPr>
          <w:rFonts w:cstheme="majorBidi"/>
        </w:rPr>
        <w:t xml:space="preserve">konkurencyjnych </w:t>
      </w:r>
      <w:r w:rsidRPr="007E4736">
        <w:rPr>
          <w:rFonts w:cstheme="majorBidi"/>
        </w:rPr>
        <w:t>Rozwiązań</w:t>
      </w:r>
      <w:r w:rsidR="005F5A88" w:rsidRPr="007E4736">
        <w:rPr>
          <w:rFonts w:cstheme="majorBidi"/>
        </w:rPr>
        <w:t>,</w:t>
      </w:r>
    </w:p>
    <w:p w14:paraId="3F5AD2AA" w14:textId="03C247C4" w:rsidR="00AF2930" w:rsidRPr="007E4736" w:rsidRDefault="005F5A88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7E4736">
        <w:rPr>
          <w:rFonts w:cstheme="majorBidi"/>
        </w:rPr>
        <w:t xml:space="preserve">zapewnianie na kolejnych etapach Przedsięwzięcia </w:t>
      </w:r>
      <w:r w:rsidR="00CD3C4E" w:rsidRPr="007E4736">
        <w:rPr>
          <w:rFonts w:cstheme="majorBidi"/>
        </w:rPr>
        <w:t>finansowani</w:t>
      </w:r>
      <w:r w:rsidRPr="007E4736">
        <w:rPr>
          <w:rFonts w:cstheme="majorBidi"/>
        </w:rPr>
        <w:t>a</w:t>
      </w:r>
      <w:r w:rsidR="00CD3C4E" w:rsidRPr="007E4736">
        <w:rPr>
          <w:rFonts w:cstheme="majorBidi"/>
        </w:rPr>
        <w:t xml:space="preserve"> prac nad tym</w:t>
      </w:r>
      <w:r w:rsidRPr="007E4736">
        <w:rPr>
          <w:rFonts w:cstheme="majorBidi"/>
        </w:rPr>
        <w:t xml:space="preserve"> Rozwiązani</w:t>
      </w:r>
      <w:r w:rsidR="00B916C6" w:rsidRPr="007E4736">
        <w:rPr>
          <w:rFonts w:cstheme="majorBidi"/>
        </w:rPr>
        <w:t>e</w:t>
      </w:r>
      <w:r w:rsidRPr="007E4736">
        <w:rPr>
          <w:rFonts w:cstheme="majorBidi"/>
        </w:rPr>
        <w:t>m</w:t>
      </w:r>
      <w:r w:rsidR="00CD3C4E" w:rsidRPr="007E4736">
        <w:rPr>
          <w:rFonts w:cstheme="majorBidi"/>
        </w:rPr>
        <w:t xml:space="preserve">, które </w:t>
      </w:r>
      <w:r w:rsidR="00014616" w:rsidRPr="007E4736">
        <w:rPr>
          <w:rFonts w:cstheme="majorBidi"/>
        </w:rPr>
        <w:t xml:space="preserve">na podstawie prowadzonych przez Centrum w trakcie </w:t>
      </w:r>
      <w:r w:rsidR="00B916C6" w:rsidRPr="007E4736">
        <w:rPr>
          <w:rFonts w:cstheme="majorBidi"/>
        </w:rPr>
        <w:t>jego</w:t>
      </w:r>
      <w:r w:rsidR="00014616" w:rsidRPr="007E4736">
        <w:rPr>
          <w:rFonts w:cstheme="majorBidi"/>
        </w:rPr>
        <w:t xml:space="preserve"> rozwoju</w:t>
      </w:r>
      <w:r w:rsidRPr="007E4736">
        <w:rPr>
          <w:rFonts w:cstheme="majorBidi"/>
        </w:rPr>
        <w:t xml:space="preserve"> ocen,</w:t>
      </w:r>
      <w:r w:rsidR="00014616" w:rsidRPr="007E4736">
        <w:rPr>
          <w:rFonts w:cstheme="majorBidi"/>
        </w:rPr>
        <w:t xml:space="preserve"> </w:t>
      </w:r>
      <w:r w:rsidR="00CD3C4E" w:rsidRPr="007E4736">
        <w:rPr>
          <w:rFonts w:cstheme="majorBidi"/>
        </w:rPr>
        <w:t>przejawia zgodnie z określonymi przez NCBR Kryteriami największy potencjał.</w:t>
      </w:r>
    </w:p>
    <w:p w14:paraId="1EDF5C6A" w14:textId="1E1660D5" w:rsidR="0077196B" w:rsidRPr="007E4736" w:rsidRDefault="0028542F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</w:pPr>
      <w:r w:rsidRPr="007E4736">
        <w:t>[</w:t>
      </w:r>
      <w:r w:rsidRPr="007E4736">
        <w:rPr>
          <w:b/>
        </w:rPr>
        <w:t xml:space="preserve">Cel </w:t>
      </w:r>
      <w:r w:rsidR="00AF2930" w:rsidRPr="007E4736">
        <w:rPr>
          <w:b/>
        </w:rPr>
        <w:t>strategiczny</w:t>
      </w:r>
      <w:r w:rsidR="002940AA" w:rsidRPr="007E4736">
        <w:rPr>
          <w:b/>
        </w:rPr>
        <w:t xml:space="preserve"> </w:t>
      </w:r>
      <w:r w:rsidR="0077196B" w:rsidRPr="007E4736">
        <w:rPr>
          <w:b/>
        </w:rPr>
        <w:t>Przedsięwzięcia</w:t>
      </w:r>
      <w:r w:rsidRPr="007E4736">
        <w:t xml:space="preserve">] </w:t>
      </w:r>
      <w:r w:rsidR="00624315" w:rsidRPr="007E4736">
        <w:t xml:space="preserve">Celem </w:t>
      </w:r>
      <w:r w:rsidR="00AF2930" w:rsidRPr="007E4736">
        <w:t>s</w:t>
      </w:r>
      <w:r w:rsidR="00F04FFF" w:rsidRPr="007E4736">
        <w:t xml:space="preserve">trategicznym </w:t>
      </w:r>
      <w:r w:rsidR="00624315" w:rsidRPr="007E4736">
        <w:t xml:space="preserve">Przedsięwzięcia jest </w:t>
      </w:r>
      <w:r w:rsidR="00980BDB" w:rsidRPr="007E4736">
        <w:t>stymulowanie – na zasadach rynkowych</w:t>
      </w:r>
      <w:r w:rsidR="00F8489D" w:rsidRPr="007E4736">
        <w:t xml:space="preserve"> </w:t>
      </w:r>
      <w:r w:rsidR="00345633" w:rsidRPr="007E4736">
        <w:t xml:space="preserve">i </w:t>
      </w:r>
      <w:r w:rsidR="00F8489D" w:rsidRPr="007E4736">
        <w:t>z</w:t>
      </w:r>
      <w:r w:rsidR="006E2B92" w:rsidRPr="007E4736">
        <w:t> </w:t>
      </w:r>
      <w:r w:rsidR="00F8489D" w:rsidRPr="007E4736">
        <w:t xml:space="preserve">wykorzystaniem zamówień publicznych </w:t>
      </w:r>
      <w:r w:rsidR="00980BDB" w:rsidRPr="007E4736">
        <w:t>–</w:t>
      </w:r>
      <w:r w:rsidR="00F8489D" w:rsidRPr="007E4736">
        <w:t xml:space="preserve"> </w:t>
      </w:r>
      <w:r w:rsidR="00980BDB" w:rsidRPr="007E4736">
        <w:t xml:space="preserve">rozwoju </w:t>
      </w:r>
      <w:r w:rsidR="00F8489D" w:rsidRPr="007E4736">
        <w:t xml:space="preserve">innowacji </w:t>
      </w:r>
      <w:r w:rsidR="00980BDB" w:rsidRPr="007E4736">
        <w:t xml:space="preserve">w obszarze </w:t>
      </w:r>
      <w:r w:rsidR="003B4BF2" w:rsidRPr="007E4736">
        <w:rPr>
          <w:rFonts w:cstheme="majorBidi"/>
        </w:rPr>
        <w:t>magazynowania energii elektrycznej</w:t>
      </w:r>
      <w:r w:rsidR="00FF1C34" w:rsidRPr="007E4736">
        <w:t>,</w:t>
      </w:r>
      <w:r w:rsidR="00980BDB" w:rsidRPr="007E4736">
        <w:t xml:space="preserve"> które </w:t>
      </w:r>
      <w:r w:rsidR="00014616" w:rsidRPr="007E4736">
        <w:t xml:space="preserve">to innowacje </w:t>
      </w:r>
      <w:r w:rsidR="00980BDB" w:rsidRPr="007E4736">
        <w:t xml:space="preserve">pozwolą </w:t>
      </w:r>
      <w:r w:rsidR="00565F75" w:rsidRPr="007E4736">
        <w:t xml:space="preserve">na </w:t>
      </w:r>
      <w:r w:rsidR="00A407CE" w:rsidRPr="007E4736">
        <w:rPr>
          <w:rFonts w:cstheme="majorBidi"/>
        </w:rPr>
        <w:t>najbardziej efektywne pod względem kosztowym</w:t>
      </w:r>
      <w:r w:rsidR="004A787B" w:rsidRPr="007E4736">
        <w:t xml:space="preserve"> i </w:t>
      </w:r>
      <w:r w:rsidR="00A407CE" w:rsidRPr="007E4736">
        <w:rPr>
          <w:rFonts w:cstheme="majorBidi"/>
        </w:rPr>
        <w:t xml:space="preserve">technicznym </w:t>
      </w:r>
      <w:r w:rsidR="003B4BF2" w:rsidRPr="007E4736">
        <w:rPr>
          <w:rFonts w:cstheme="majorBidi"/>
        </w:rPr>
        <w:t>magazynowanie energii elektrycznej, w szczególności pochodzącej z odnawialnych źródeł energii</w:t>
      </w:r>
      <w:r w:rsidR="00345633" w:rsidRPr="007E4736">
        <w:t>.</w:t>
      </w:r>
    </w:p>
    <w:p w14:paraId="2877D600" w14:textId="6825A3FF" w:rsidR="0077196B" w:rsidRPr="007E4736" w:rsidRDefault="0028542F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cstheme="majorBidi"/>
        </w:rPr>
      </w:pPr>
      <w:r w:rsidRPr="007E4736">
        <w:rPr>
          <w:rFonts w:cstheme="majorBidi"/>
        </w:rPr>
        <w:t>[</w:t>
      </w:r>
      <w:r w:rsidRPr="007E4736">
        <w:rPr>
          <w:rFonts w:cstheme="majorBidi"/>
          <w:b/>
          <w:bCs/>
        </w:rPr>
        <w:t>Cel partykularny NCBR</w:t>
      </w:r>
      <w:r w:rsidRPr="007E4736">
        <w:rPr>
          <w:rFonts w:cstheme="majorBidi"/>
        </w:rPr>
        <w:t xml:space="preserve">] </w:t>
      </w:r>
      <w:r w:rsidR="002510BB" w:rsidRPr="007E4736">
        <w:rPr>
          <w:rFonts w:cstheme="majorBidi"/>
        </w:rPr>
        <w:t>Przedsięwzięci</w:t>
      </w:r>
      <w:r w:rsidR="00705916" w:rsidRPr="007E4736">
        <w:rPr>
          <w:rFonts w:cstheme="majorBidi"/>
        </w:rPr>
        <w:t>e</w:t>
      </w:r>
      <w:r w:rsidR="002510BB" w:rsidRPr="007E4736">
        <w:rPr>
          <w:rFonts w:cstheme="majorBidi"/>
        </w:rPr>
        <w:t xml:space="preserve"> </w:t>
      </w:r>
      <w:r w:rsidR="00705916" w:rsidRPr="007E4736">
        <w:rPr>
          <w:rFonts w:cstheme="majorBidi"/>
        </w:rPr>
        <w:t>służy</w:t>
      </w:r>
      <w:r w:rsidR="002510BB" w:rsidRPr="007E4736">
        <w:rPr>
          <w:rFonts w:cstheme="majorBidi"/>
        </w:rPr>
        <w:t xml:space="preserve"> </w:t>
      </w:r>
      <w:r w:rsidR="00345633" w:rsidRPr="007E4736">
        <w:rPr>
          <w:rFonts w:cstheme="majorBidi"/>
        </w:rPr>
        <w:t>osiągnięciu</w:t>
      </w:r>
      <w:r w:rsidR="00705916" w:rsidRPr="007E4736">
        <w:rPr>
          <w:rFonts w:cstheme="majorBidi"/>
        </w:rPr>
        <w:t xml:space="preserve"> </w:t>
      </w:r>
      <w:r w:rsidR="002510BB" w:rsidRPr="007E4736">
        <w:rPr>
          <w:rFonts w:cstheme="majorBidi"/>
        </w:rPr>
        <w:t xml:space="preserve">celów NCBR </w:t>
      </w:r>
      <w:r w:rsidR="00705916" w:rsidRPr="007E4736">
        <w:rPr>
          <w:rFonts w:cstheme="majorBidi"/>
        </w:rPr>
        <w:t xml:space="preserve">w ramach projektu POIR.04.01.03-00-0001/20-00 </w:t>
      </w:r>
      <w:r w:rsidR="009D4DF9" w:rsidRPr="007E4736">
        <w:rPr>
          <w:rFonts w:cstheme="majorBidi"/>
        </w:rPr>
        <w:t xml:space="preserve">(realizacji zadań NCBR związanych z udziałem w programach operacyjnych </w:t>
      </w:r>
      <w:r w:rsidR="009B535C" w:rsidRPr="007E4736">
        <w:t xml:space="preserve">w zakresie polityki spójności) </w:t>
      </w:r>
      <w:r w:rsidR="00705916" w:rsidRPr="007E4736">
        <w:rPr>
          <w:rFonts w:cstheme="majorBidi"/>
        </w:rPr>
        <w:t xml:space="preserve">oraz </w:t>
      </w:r>
      <w:r w:rsidR="009D4DF9" w:rsidRPr="007E4736">
        <w:rPr>
          <w:rFonts w:cstheme="majorBidi"/>
        </w:rPr>
        <w:t>realizacji zadań</w:t>
      </w:r>
      <w:r w:rsidR="00705916" w:rsidRPr="007E4736">
        <w:rPr>
          <w:rFonts w:cstheme="majorBidi"/>
        </w:rPr>
        <w:t xml:space="preserve"> ustawowych N</w:t>
      </w:r>
      <w:r w:rsidR="005F5A88" w:rsidRPr="007E4736">
        <w:rPr>
          <w:rFonts w:cstheme="majorBidi"/>
        </w:rPr>
        <w:t>C</w:t>
      </w:r>
      <w:r w:rsidR="00705916" w:rsidRPr="007E4736">
        <w:rPr>
          <w:rFonts w:cstheme="majorBidi"/>
        </w:rPr>
        <w:t xml:space="preserve">BR </w:t>
      </w:r>
      <w:r w:rsidR="002510BB" w:rsidRPr="007E4736">
        <w:rPr>
          <w:rFonts w:cstheme="majorBidi"/>
        </w:rPr>
        <w:t>w zakresie zapewniania finansowania prac badawczo-rozwojowych</w:t>
      </w:r>
      <w:r w:rsidR="00705916" w:rsidRPr="007E4736">
        <w:rPr>
          <w:rFonts w:cstheme="majorBidi"/>
        </w:rPr>
        <w:t xml:space="preserve"> i wspierania ich transferu do gospodarki, przy </w:t>
      </w:r>
      <w:r w:rsidRPr="007E4736">
        <w:rPr>
          <w:rFonts w:cstheme="majorBidi"/>
        </w:rPr>
        <w:t>jednoczesn</w:t>
      </w:r>
      <w:r w:rsidR="004A787B" w:rsidRPr="007E4736">
        <w:rPr>
          <w:rFonts w:cstheme="majorBidi"/>
        </w:rPr>
        <w:t xml:space="preserve">ym </w:t>
      </w:r>
      <w:r w:rsidR="000B7C58" w:rsidRPr="007E4736">
        <w:rPr>
          <w:rFonts w:cstheme="majorBidi"/>
        </w:rPr>
        <w:t>wprowadzeniu</w:t>
      </w:r>
      <w:r w:rsidR="002510BB" w:rsidRPr="007E4736">
        <w:rPr>
          <w:rFonts w:cstheme="majorBidi"/>
        </w:rPr>
        <w:t xml:space="preserve"> udział</w:t>
      </w:r>
      <w:r w:rsidR="00705916" w:rsidRPr="007E4736">
        <w:rPr>
          <w:rFonts w:cstheme="majorBidi"/>
        </w:rPr>
        <w:t>u</w:t>
      </w:r>
      <w:r w:rsidR="002510BB" w:rsidRPr="007E4736">
        <w:rPr>
          <w:rFonts w:cstheme="majorBidi"/>
        </w:rPr>
        <w:t xml:space="preserve"> </w:t>
      </w:r>
      <w:r w:rsidR="000B7C58" w:rsidRPr="007E4736">
        <w:rPr>
          <w:rFonts w:cstheme="majorBidi"/>
        </w:rPr>
        <w:t xml:space="preserve">Centrum </w:t>
      </w:r>
      <w:r w:rsidR="002510BB" w:rsidRPr="007E4736">
        <w:rPr>
          <w:rFonts w:cstheme="majorBidi"/>
        </w:rPr>
        <w:t xml:space="preserve">w </w:t>
      </w:r>
      <w:r w:rsidR="00D319E4" w:rsidRPr="007E4736">
        <w:rPr>
          <w:rFonts w:cstheme="majorBidi"/>
        </w:rPr>
        <w:t>korzyściach</w:t>
      </w:r>
      <w:r w:rsidR="002510BB" w:rsidRPr="007E4736">
        <w:rPr>
          <w:rFonts w:cstheme="majorBidi"/>
        </w:rPr>
        <w:t xml:space="preserve"> z </w:t>
      </w:r>
      <w:r w:rsidRPr="007E4736">
        <w:rPr>
          <w:rFonts w:cstheme="majorBidi"/>
        </w:rPr>
        <w:t xml:space="preserve">komercjalizacji </w:t>
      </w:r>
      <w:r w:rsidRPr="007E4736">
        <w:rPr>
          <w:rFonts w:cstheme="majorBidi"/>
        </w:rPr>
        <w:lastRenderedPageBreak/>
        <w:t>opracowanych w</w:t>
      </w:r>
      <w:r w:rsidR="00345633" w:rsidRPr="007E4736">
        <w:rPr>
          <w:rFonts w:cstheme="majorBidi"/>
        </w:rPr>
        <w:t> </w:t>
      </w:r>
      <w:r w:rsidRPr="007E4736">
        <w:rPr>
          <w:rFonts w:cstheme="majorBidi"/>
        </w:rPr>
        <w:t>ramach Przedsięwzięcia</w:t>
      </w:r>
      <w:r w:rsidR="002510BB" w:rsidRPr="007E4736">
        <w:rPr>
          <w:rFonts w:cstheme="majorBidi"/>
        </w:rPr>
        <w:t xml:space="preserve"> </w:t>
      </w:r>
      <w:r w:rsidR="00640AED" w:rsidRPr="007E4736">
        <w:rPr>
          <w:rFonts w:cstheme="majorBidi"/>
        </w:rPr>
        <w:t>Rozwiązań</w:t>
      </w:r>
      <w:r w:rsidR="002510BB" w:rsidRPr="007E4736">
        <w:rPr>
          <w:rFonts w:cstheme="majorBidi"/>
        </w:rPr>
        <w:t>, któr</w:t>
      </w:r>
      <w:r w:rsidR="00747112" w:rsidRPr="007E4736">
        <w:rPr>
          <w:rFonts w:cstheme="majorBidi"/>
        </w:rPr>
        <w:t>e to korzyści</w:t>
      </w:r>
      <w:r w:rsidR="00D319E4" w:rsidRPr="007E4736">
        <w:rPr>
          <w:rFonts w:cstheme="majorBidi"/>
        </w:rPr>
        <w:t xml:space="preserve"> potencjalnie </w:t>
      </w:r>
      <w:r w:rsidR="00747112" w:rsidRPr="007E4736">
        <w:rPr>
          <w:rFonts w:cstheme="majorBidi"/>
        </w:rPr>
        <w:t>będą tworzyć</w:t>
      </w:r>
      <w:r w:rsidR="00D319E4" w:rsidRPr="007E4736">
        <w:rPr>
          <w:rFonts w:cstheme="majorBidi"/>
        </w:rPr>
        <w:t xml:space="preserve"> strumień </w:t>
      </w:r>
      <w:r w:rsidR="00345633" w:rsidRPr="007E4736">
        <w:rPr>
          <w:rFonts w:cstheme="majorBidi"/>
        </w:rPr>
        <w:t xml:space="preserve">przychodów </w:t>
      </w:r>
      <w:r w:rsidR="002510BB" w:rsidRPr="007E4736">
        <w:rPr>
          <w:rFonts w:cstheme="majorBidi"/>
        </w:rPr>
        <w:t>umożliwi</w:t>
      </w:r>
      <w:r w:rsidR="00D319E4" w:rsidRPr="007E4736">
        <w:rPr>
          <w:rFonts w:cstheme="majorBidi"/>
        </w:rPr>
        <w:t>ających</w:t>
      </w:r>
      <w:r w:rsidR="002510BB" w:rsidRPr="007E4736">
        <w:rPr>
          <w:rFonts w:cstheme="majorBidi"/>
        </w:rPr>
        <w:t xml:space="preserve"> finansowanie kolejnych działań NCBR</w:t>
      </w:r>
      <w:r w:rsidR="004A787B" w:rsidRPr="007E4736">
        <w:rPr>
          <w:rFonts w:cstheme="majorBidi"/>
        </w:rPr>
        <w:t>.</w:t>
      </w:r>
    </w:p>
    <w:p w14:paraId="41330739" w14:textId="77777777" w:rsidR="00674B07" w:rsidRPr="007E4736" w:rsidRDefault="000B7C58" w:rsidP="00C1332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</w:pPr>
      <w:bookmarkStart w:id="19" w:name="_Hlk508987952"/>
      <w:r w:rsidRPr="007E4736">
        <w:t>[</w:t>
      </w:r>
      <w:r w:rsidRPr="007E4736">
        <w:rPr>
          <w:b/>
        </w:rPr>
        <w:t>Uzasadnienie Przedsięwzięcia</w:t>
      </w:r>
      <w:r w:rsidRPr="007E4736">
        <w:t xml:space="preserve">] </w:t>
      </w:r>
      <w:r w:rsidR="00E40D84" w:rsidRPr="007E4736">
        <w:t xml:space="preserve">Uzasadnieniem </w:t>
      </w:r>
      <w:r w:rsidR="009A0972" w:rsidRPr="007E4736">
        <w:t>wyboru zakresu tematycznego dla</w:t>
      </w:r>
      <w:r w:rsidR="00E40D84" w:rsidRPr="007E4736">
        <w:t xml:space="preserve"> Przedsięwzięcia jest ocena przeprowadzona przez NCBR</w:t>
      </w:r>
      <w:r w:rsidR="00345633" w:rsidRPr="007E4736">
        <w:t>, która wskazała</w:t>
      </w:r>
      <w:r w:rsidR="00E40D84" w:rsidRPr="007E4736">
        <w:t xml:space="preserve">, że </w:t>
      </w:r>
      <w:r w:rsidR="003B4BF2" w:rsidRPr="007E4736">
        <w:rPr>
          <w:rFonts w:cstheme="majorBidi"/>
        </w:rPr>
        <w:t>magazynowanie energii</w:t>
      </w:r>
      <w:r w:rsidR="00A407CE" w:rsidRPr="007E4736">
        <w:rPr>
          <w:rFonts w:cstheme="majorBidi"/>
        </w:rPr>
        <w:t xml:space="preserve"> </w:t>
      </w:r>
      <w:r w:rsidR="00E40D84" w:rsidRPr="007E4736">
        <w:t xml:space="preserve">jest </w:t>
      </w:r>
      <w:r w:rsidR="007F4DB2" w:rsidRPr="007E4736">
        <w:t>obszarem,</w:t>
      </w:r>
      <w:r w:rsidR="00E40D84" w:rsidRPr="007E4736">
        <w:t xml:space="preserve"> w którym krzyżują się </w:t>
      </w:r>
      <w:r w:rsidR="00345633" w:rsidRPr="007E4736">
        <w:t xml:space="preserve">istotne </w:t>
      </w:r>
      <w:r w:rsidR="00E40D84" w:rsidRPr="007E4736">
        <w:t xml:space="preserve">potrzeby </w:t>
      </w:r>
      <w:r w:rsidR="00027AAD" w:rsidRPr="007E4736">
        <w:t xml:space="preserve">technologiczne, </w:t>
      </w:r>
      <w:r w:rsidR="00E40D84" w:rsidRPr="007E4736">
        <w:t>społeczne</w:t>
      </w:r>
      <w:r w:rsidR="00345633" w:rsidRPr="007E4736">
        <w:t xml:space="preserve"> i klimatyczne oraz </w:t>
      </w:r>
      <w:r w:rsidR="00E40D84" w:rsidRPr="007E4736">
        <w:rPr>
          <w:rFonts w:cstheme="majorBidi"/>
        </w:rPr>
        <w:t>potencjał</w:t>
      </w:r>
      <w:r w:rsidR="00345633" w:rsidRPr="007E4736">
        <w:rPr>
          <w:rFonts w:cstheme="majorBidi"/>
        </w:rPr>
        <w:t>y</w:t>
      </w:r>
      <w:r w:rsidR="00E40D84" w:rsidRPr="007E4736">
        <w:rPr>
          <w:rFonts w:cstheme="majorBidi"/>
        </w:rPr>
        <w:t xml:space="preserve"> badawczo-rozwojowy </w:t>
      </w:r>
      <w:r w:rsidR="00345633" w:rsidRPr="007E4736">
        <w:rPr>
          <w:rFonts w:cstheme="majorBidi"/>
        </w:rPr>
        <w:t xml:space="preserve">i </w:t>
      </w:r>
      <w:r w:rsidR="00E40D84" w:rsidRPr="007E4736">
        <w:rPr>
          <w:rFonts w:cstheme="majorBidi"/>
        </w:rPr>
        <w:t>komercyjny.</w:t>
      </w:r>
      <w:r w:rsidR="003B4BF2" w:rsidRPr="007E4736">
        <w:rPr>
          <w:rFonts w:cstheme="majorBidi"/>
        </w:rPr>
        <w:t xml:space="preserve"> </w:t>
      </w:r>
    </w:p>
    <w:p w14:paraId="5DA8E761" w14:textId="2ABA3477" w:rsidR="00674B07" w:rsidRPr="007E4736" w:rsidRDefault="00674B07" w:rsidP="00674B0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7E4736">
        <w:rPr>
          <w:rFonts w:cstheme="majorBidi"/>
        </w:rPr>
        <w:t xml:space="preserve">potrzeby technologiczne: </w:t>
      </w:r>
      <w:r w:rsidRPr="007E4736">
        <w:t xml:space="preserve">opracowanie tańszej i bardziej efektywnej technologii magazynowania energii elektrycznej, na potrzeby stacjonarne, dla gospodarstw domowych i odbiorców biznesowych. </w:t>
      </w:r>
      <w:r w:rsidRPr="007E4736">
        <w:rPr>
          <w:rFonts w:ascii="Calibri" w:hAnsi="Calibri" w:cs="Calibri"/>
        </w:rPr>
        <w:t>Katalizator rozwoju dla odnawialnej energii rozproszonej, poprzez zapewnienie efektywnego wykorzystania energii elektrycznej pochodzącej z OZE;</w:t>
      </w:r>
    </w:p>
    <w:p w14:paraId="570AF0FA" w14:textId="77777777" w:rsidR="00674B07" w:rsidRPr="007E4736" w:rsidRDefault="00674B07" w:rsidP="00674B0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7E4736">
        <w:rPr>
          <w:rFonts w:cstheme="majorBidi"/>
        </w:rPr>
        <w:t>potrzeby społeczne: bardziej efektywne wykorzystanie zgromadzonej energii elektrycznej, przekładające się na obniżenie kosztów energii elektrycznej dla ostatecznego odbiorcy. Zapewnienie dostępu do energii dla odbiorców bez dostępu do sieci, poprzez możliwość gromadzenia energii z OZE;</w:t>
      </w:r>
    </w:p>
    <w:p w14:paraId="2C1DDC28" w14:textId="447B7566" w:rsidR="00674B07" w:rsidRPr="007E4736" w:rsidRDefault="00674B07" w:rsidP="00674B0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7E4736">
        <w:rPr>
          <w:rFonts w:cstheme="majorBidi"/>
        </w:rPr>
        <w:t xml:space="preserve">potrzeby klimatyczne: </w:t>
      </w:r>
      <w:r w:rsidRPr="007E4736">
        <w:rPr>
          <w:rFonts w:ascii="Calibri" w:hAnsi="Calibri" w:cs="Calibri"/>
        </w:rPr>
        <w:t>zmniejszenie emisji gazów cieplarnianych, pyłów i zanieczyszczeń powietrza, wynikające z wykorzystania źródeł odnawialnych, oraz równoważenia systemu, tj. unikania emisji poprzez zmniejszanie zapotrzebowania w szczytach;</w:t>
      </w:r>
    </w:p>
    <w:p w14:paraId="16E22324" w14:textId="7AF9AF92" w:rsidR="00674B07" w:rsidRPr="007E4736" w:rsidRDefault="00674B07" w:rsidP="00674B0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7E4736">
        <w:rPr>
          <w:rFonts w:cstheme="majorBidi"/>
        </w:rPr>
        <w:t xml:space="preserve">potencjał badawczo-rozwojowy: </w:t>
      </w:r>
      <w:r w:rsidRPr="007E4736">
        <w:rPr>
          <w:rFonts w:ascii="Calibri" w:hAnsi="Calibri" w:cs="Calibri"/>
        </w:rPr>
        <w:t>rozwój niszowej technologii ogniw galwanicznych, opartych o surowce dostępne w Polsce, a przez to rozwój europejskich wykonawców z sektora magazynowania energii elektrycznej;</w:t>
      </w:r>
    </w:p>
    <w:p w14:paraId="14A580C7" w14:textId="373567F6" w:rsidR="00674B07" w:rsidRPr="007E4736" w:rsidRDefault="00674B07" w:rsidP="00674B0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7E4736">
        <w:rPr>
          <w:rFonts w:cstheme="majorBidi"/>
        </w:rPr>
        <w:t xml:space="preserve">potencjał komercyjny: </w:t>
      </w:r>
      <w:r w:rsidRPr="007E4736">
        <w:t xml:space="preserve">rozwój perspektywicznej gałęzi przemysłu, a przez to </w:t>
      </w:r>
      <w:r w:rsidRPr="007E4736">
        <w:rPr>
          <w:rFonts w:ascii="Calibri" w:hAnsi="Calibri" w:cs="Calibri"/>
        </w:rPr>
        <w:t>zwiększenie możliwości eksportowych technologii. Potencjalne przychody generowane w wyniku zwiększania</w:t>
      </w:r>
      <w:r w:rsidRPr="007E4736">
        <w:t xml:space="preserve"> stabilności sieci elektroenergetycznej.</w:t>
      </w:r>
    </w:p>
    <w:p w14:paraId="7B376E7C" w14:textId="57D17969" w:rsidR="0061113F" w:rsidRPr="007E4736" w:rsidRDefault="00F703B5" w:rsidP="00C1332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</w:pPr>
      <w:r w:rsidRPr="007E4736">
        <w:rPr>
          <w:rFonts w:cstheme="majorBidi"/>
        </w:rPr>
        <w:t xml:space="preserve">Podobną ocenę </w:t>
      </w:r>
      <w:r w:rsidR="00FA4798" w:rsidRPr="007E4736">
        <w:rPr>
          <w:rFonts w:cstheme="majorBidi"/>
        </w:rPr>
        <w:t xml:space="preserve">potencjału w zakresie wskazanego obszaru </w:t>
      </w:r>
      <w:r w:rsidRPr="007E4736">
        <w:rPr>
          <w:rFonts w:cstheme="majorBidi"/>
        </w:rPr>
        <w:t>przedstawia również Komisja Europejska, wskazując szeroko rozumiane baterie i magazyny energii jako jeden z fundamentów wdrożenia „zielonych” zmian w Unii Europejskiej.</w:t>
      </w:r>
      <w:r w:rsidRPr="007E4736">
        <w:rPr>
          <w:rStyle w:val="Odwoanieprzypisudolnego"/>
          <w:rFonts w:cstheme="majorBidi"/>
        </w:rPr>
        <w:footnoteReference w:id="2"/>
      </w:r>
    </w:p>
    <w:bookmarkEnd w:id="19"/>
    <w:p w14:paraId="42C59A80" w14:textId="06C86C2B" w:rsidR="00345633" w:rsidRDefault="00345633" w:rsidP="2F694C84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eastAsiaTheme="majorEastAsia" w:hAnsiTheme="majorHAnsi" w:cstheme="majorBidi"/>
        </w:rPr>
      </w:pPr>
      <w:r w:rsidRPr="2F694C84">
        <w:rPr>
          <w:rFonts w:cstheme="majorBidi"/>
        </w:rPr>
        <w:t>NCBR z uwzględnieniem powyższ</w:t>
      </w:r>
      <w:r w:rsidR="000B7C58" w:rsidRPr="2F694C84">
        <w:rPr>
          <w:rFonts w:cstheme="majorBidi"/>
        </w:rPr>
        <w:t xml:space="preserve">ej oceny </w:t>
      </w:r>
      <w:r w:rsidR="002523F1" w:rsidRPr="2F694C84">
        <w:rPr>
          <w:rFonts w:cstheme="majorBidi"/>
        </w:rPr>
        <w:t>oraz w oparciu o przeprowadzony dialog techniczny</w:t>
      </w:r>
      <w:r w:rsidRPr="2F694C84">
        <w:rPr>
          <w:rFonts w:cstheme="majorBidi"/>
        </w:rPr>
        <w:t xml:space="preserve"> </w:t>
      </w:r>
      <w:r w:rsidR="00C13327" w:rsidRPr="2F694C84">
        <w:rPr>
          <w:rFonts w:cstheme="majorBidi"/>
        </w:rPr>
        <w:t xml:space="preserve">(wstępne konsultacje rynkowe) </w:t>
      </w:r>
      <w:r w:rsidRPr="2F694C84">
        <w:rPr>
          <w:rFonts w:cstheme="majorBidi"/>
        </w:rPr>
        <w:t xml:space="preserve">ustaliło, że </w:t>
      </w:r>
      <w:r w:rsidR="002523F1" w:rsidRPr="2F694C84">
        <w:rPr>
          <w:rFonts w:cstheme="majorBidi"/>
        </w:rPr>
        <w:t xml:space="preserve">wybór przedmiotu oraz </w:t>
      </w:r>
      <w:r w:rsidR="000B7C58" w:rsidRPr="2F694C84">
        <w:rPr>
          <w:rFonts w:cstheme="majorBidi"/>
        </w:rPr>
        <w:t xml:space="preserve">określenie </w:t>
      </w:r>
      <w:r w:rsidR="002523F1" w:rsidRPr="2F694C84">
        <w:rPr>
          <w:rFonts w:cstheme="majorBidi"/>
        </w:rPr>
        <w:t xml:space="preserve">podstawowych wymagań </w:t>
      </w:r>
      <w:r w:rsidRPr="2F694C84">
        <w:rPr>
          <w:rFonts w:cstheme="majorBidi"/>
        </w:rPr>
        <w:t xml:space="preserve">dotyczących </w:t>
      </w:r>
      <w:r w:rsidR="00D319E4" w:rsidRPr="2F694C84">
        <w:rPr>
          <w:rFonts w:cstheme="majorBidi"/>
        </w:rPr>
        <w:t>Rozwiąza</w:t>
      </w:r>
      <w:r w:rsidR="00342169" w:rsidRPr="2F694C84">
        <w:rPr>
          <w:rFonts w:cstheme="majorBidi"/>
        </w:rPr>
        <w:t>ń</w:t>
      </w:r>
      <w:r w:rsidRPr="2F694C84">
        <w:rPr>
          <w:rFonts w:cstheme="majorBidi"/>
        </w:rPr>
        <w:t>, które mają powstać w ramach Przedsięwzięcia</w:t>
      </w:r>
      <w:r w:rsidR="002523F1" w:rsidRPr="2F694C84">
        <w:rPr>
          <w:rFonts w:cstheme="majorBidi"/>
        </w:rPr>
        <w:t>,</w:t>
      </w:r>
      <w:r w:rsidRPr="2F694C84">
        <w:rPr>
          <w:rFonts w:cstheme="majorBidi"/>
        </w:rPr>
        <w:t xml:space="preserve"> są zasadne</w:t>
      </w:r>
      <w:r w:rsidR="009A0972" w:rsidRPr="2F694C84">
        <w:rPr>
          <w:rFonts w:cstheme="majorBidi"/>
        </w:rPr>
        <w:t xml:space="preserve"> dla osiągnięcia celów stawianych prze</w:t>
      </w:r>
      <w:r w:rsidR="6FC0F1D0" w:rsidRPr="2F694C84">
        <w:rPr>
          <w:rFonts w:cstheme="majorBidi"/>
        </w:rPr>
        <w:t>d</w:t>
      </w:r>
      <w:r w:rsidR="009A0972" w:rsidRPr="2F694C84">
        <w:rPr>
          <w:rFonts w:cstheme="majorBidi"/>
        </w:rPr>
        <w:t xml:space="preserve"> Przedsięwzięciem</w:t>
      </w:r>
      <w:r w:rsidRPr="2F694C84">
        <w:rPr>
          <w:rFonts w:cstheme="majorBidi"/>
        </w:rPr>
        <w:t xml:space="preserve">, ponieważ </w:t>
      </w:r>
      <w:r w:rsidR="66149FD4">
        <w:t>potencjalni Uczestnicy Przedsięwzięcia dysponują potencjałem technologicznym do rozwoju, rozwiązania te są realne do osiągnięcia i służą zaspokojeniu konkretnych potrzeb</w:t>
      </w:r>
      <w:r w:rsidRPr="2F694C84">
        <w:rPr>
          <w:rFonts w:cstheme="majorBidi"/>
        </w:rPr>
        <w:t>.</w:t>
      </w:r>
    </w:p>
    <w:p w14:paraId="637917A2" w14:textId="6B9A3B27" w:rsidR="009A0972" w:rsidRPr="007E4736" w:rsidRDefault="002523F1" w:rsidP="2F694C84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eastAsiaTheme="majorEastAsia" w:hAnsiTheme="majorHAnsi" w:cstheme="majorBidi"/>
        </w:rPr>
      </w:pPr>
      <w:r w:rsidRPr="2F694C84">
        <w:rPr>
          <w:rFonts w:cstheme="majorBidi"/>
        </w:rPr>
        <w:t xml:space="preserve">Realizacja Przedsięwzięcia obejmuje działania badawczo-rozwojowe, które obarczone są ryzykiem niepowodzenia, </w:t>
      </w:r>
      <w:r w:rsidR="00D319E4" w:rsidRPr="2F694C84">
        <w:rPr>
          <w:rFonts w:cstheme="majorBidi"/>
        </w:rPr>
        <w:t xml:space="preserve">i </w:t>
      </w:r>
      <w:r w:rsidRPr="2F694C84">
        <w:rPr>
          <w:rFonts w:cstheme="majorBidi"/>
        </w:rPr>
        <w:t xml:space="preserve">które jest dzielone pomiędzy NCBR a </w:t>
      </w:r>
      <w:r w:rsidR="00D15DB4" w:rsidRPr="2F694C84">
        <w:rPr>
          <w:rFonts w:cstheme="majorBidi"/>
        </w:rPr>
        <w:t>Uczestników Przedsięwzięcia</w:t>
      </w:r>
      <w:r w:rsidR="00B60EA4" w:rsidRPr="2F694C84">
        <w:rPr>
          <w:rFonts w:cstheme="majorBidi"/>
        </w:rPr>
        <w:t xml:space="preserve"> </w:t>
      </w:r>
      <w:r w:rsidR="006B33CC" w:rsidRPr="2F694C84">
        <w:rPr>
          <w:rFonts w:cstheme="majorBidi"/>
        </w:rPr>
        <w:t xml:space="preserve">na zasadach opisanych w Umowie. Podział ten </w:t>
      </w:r>
      <w:r w:rsidR="00847350" w:rsidRPr="2F694C84">
        <w:rPr>
          <w:rFonts w:cstheme="majorBidi"/>
        </w:rPr>
        <w:t>m.in.</w:t>
      </w:r>
      <w:r w:rsidR="009C3FDF" w:rsidRPr="2F694C84">
        <w:rPr>
          <w:rFonts w:cstheme="majorBidi"/>
        </w:rPr>
        <w:t xml:space="preserve"> polega na uwzględnieniu </w:t>
      </w:r>
      <w:r w:rsidR="00FA4798" w:rsidRPr="2F694C84">
        <w:rPr>
          <w:rFonts w:cstheme="majorBidi"/>
        </w:rPr>
        <w:t>określonych</w:t>
      </w:r>
      <w:r w:rsidR="00AD79A9" w:rsidRPr="2F694C84">
        <w:rPr>
          <w:rFonts w:cstheme="majorBidi"/>
        </w:rPr>
        <w:t xml:space="preserve"> </w:t>
      </w:r>
      <w:r w:rsidR="00625B7D" w:rsidRPr="2F694C84">
        <w:rPr>
          <w:rFonts w:cstheme="majorBidi"/>
        </w:rPr>
        <w:t xml:space="preserve">w </w:t>
      </w:r>
      <w:r w:rsidR="59033FFE" w:rsidRPr="2F694C84">
        <w:rPr>
          <w:rFonts w:cstheme="majorBidi"/>
        </w:rPr>
        <w:t>Z</w:t>
      </w:r>
      <w:r w:rsidR="00A65A55" w:rsidRPr="2F694C84">
        <w:rPr>
          <w:rFonts w:cstheme="majorBidi"/>
        </w:rPr>
        <w:t>ałączni</w:t>
      </w:r>
      <w:r w:rsidR="00625B7D" w:rsidRPr="2F694C84">
        <w:rPr>
          <w:rFonts w:cstheme="majorBidi"/>
        </w:rPr>
        <w:t>ku nr 1</w:t>
      </w:r>
      <w:r w:rsidR="00883867" w:rsidRPr="2F694C84">
        <w:rPr>
          <w:rFonts w:cstheme="majorBidi"/>
        </w:rPr>
        <w:t xml:space="preserve"> </w:t>
      </w:r>
      <w:r w:rsidR="00FA4798" w:rsidRPr="2F694C84">
        <w:rPr>
          <w:rFonts w:cstheme="majorBidi"/>
        </w:rPr>
        <w:t xml:space="preserve">do Regulaminu Tolerancji Technologicznej </w:t>
      </w:r>
      <w:r w:rsidR="00625B7D" w:rsidRPr="2F694C84">
        <w:rPr>
          <w:rFonts w:cstheme="majorBidi"/>
        </w:rPr>
        <w:t xml:space="preserve">oraz Granicy Błędu, </w:t>
      </w:r>
      <w:r w:rsidR="00883867" w:rsidRPr="2F694C84">
        <w:rPr>
          <w:rFonts w:cstheme="majorBidi"/>
        </w:rPr>
        <w:t xml:space="preserve">w zakresie </w:t>
      </w:r>
      <w:r w:rsidR="78CC3A28" w:rsidRPr="2F694C84">
        <w:rPr>
          <w:rFonts w:cstheme="majorBidi"/>
        </w:rPr>
        <w:t xml:space="preserve">wyników </w:t>
      </w:r>
      <w:r w:rsidR="00883867" w:rsidRPr="2F694C84">
        <w:rPr>
          <w:rFonts w:cstheme="majorBidi"/>
        </w:rPr>
        <w:t>osiąganych przez Uczestników Przedsięwzięcia</w:t>
      </w:r>
      <w:r w:rsidR="006B33CC" w:rsidRPr="2F694C84">
        <w:rPr>
          <w:rFonts w:cstheme="majorBidi"/>
        </w:rPr>
        <w:t xml:space="preserve"> względem założeń </w:t>
      </w:r>
      <w:r w:rsidR="204E5BF5" w:rsidRPr="2F694C84">
        <w:rPr>
          <w:rFonts w:cstheme="majorBidi"/>
        </w:rPr>
        <w:t>przedstawionych</w:t>
      </w:r>
      <w:r w:rsidR="006B33CC" w:rsidRPr="2F694C84">
        <w:rPr>
          <w:rFonts w:cstheme="majorBidi"/>
        </w:rPr>
        <w:t xml:space="preserve"> w Wymaganiach i we Wniosku oraz Wyniku Prac Etapu I</w:t>
      </w:r>
      <w:r w:rsidRPr="2F694C84">
        <w:rPr>
          <w:rFonts w:cstheme="majorBidi"/>
        </w:rPr>
        <w:t xml:space="preserve">. </w:t>
      </w:r>
      <w:r w:rsidR="000B7C58" w:rsidRPr="2F694C84">
        <w:rPr>
          <w:rFonts w:cstheme="majorBidi"/>
        </w:rPr>
        <w:t>Środkami</w:t>
      </w:r>
      <w:r w:rsidR="009A0972" w:rsidRPr="2F694C84">
        <w:rPr>
          <w:rFonts w:cstheme="majorBidi"/>
        </w:rPr>
        <w:t xml:space="preserve"> operacyjnymi służącymi </w:t>
      </w:r>
      <w:r w:rsidR="67B95244" w:rsidRPr="2F694C84">
        <w:rPr>
          <w:rFonts w:cstheme="majorBidi"/>
        </w:rPr>
        <w:t xml:space="preserve">zminimalizowaniu </w:t>
      </w:r>
      <w:r w:rsidR="000B7C58" w:rsidRPr="2F694C84">
        <w:rPr>
          <w:rFonts w:cstheme="majorBidi"/>
        </w:rPr>
        <w:t xml:space="preserve">wskazanego ryzyka </w:t>
      </w:r>
      <w:r w:rsidR="009A0972" w:rsidRPr="2F694C84">
        <w:rPr>
          <w:rFonts w:cstheme="majorBidi"/>
        </w:rPr>
        <w:t xml:space="preserve">są przeprowadzone przez NCBR </w:t>
      </w:r>
      <w:r w:rsidR="538ED24D" w:rsidRPr="2F694C84">
        <w:rPr>
          <w:rFonts w:cstheme="majorBidi"/>
        </w:rPr>
        <w:t xml:space="preserve">ocena </w:t>
      </w:r>
      <w:r w:rsidR="009A0972" w:rsidRPr="2F694C84">
        <w:rPr>
          <w:rFonts w:cstheme="majorBidi"/>
        </w:rPr>
        <w:t xml:space="preserve">i dialog techniczny. Sposobem materialnym </w:t>
      </w:r>
      <w:r w:rsidR="000B7C58" w:rsidRPr="2F694C84">
        <w:rPr>
          <w:rFonts w:cstheme="majorBidi"/>
        </w:rPr>
        <w:t xml:space="preserve">służącym </w:t>
      </w:r>
      <w:r w:rsidR="6A06E028" w:rsidRPr="2F694C84">
        <w:rPr>
          <w:rFonts w:cstheme="majorBidi"/>
        </w:rPr>
        <w:t xml:space="preserve">zminimalizowaniu </w:t>
      </w:r>
      <w:r w:rsidR="000B7C58" w:rsidRPr="2F694C84">
        <w:rPr>
          <w:rFonts w:cstheme="majorBidi"/>
        </w:rPr>
        <w:t xml:space="preserve">wskazanego ryzyka </w:t>
      </w:r>
      <w:r w:rsidR="009A0972" w:rsidRPr="2F694C84">
        <w:rPr>
          <w:rFonts w:cstheme="majorBidi"/>
        </w:rPr>
        <w:t xml:space="preserve">jest </w:t>
      </w:r>
      <w:r w:rsidR="000B7C58" w:rsidRPr="2F694C84">
        <w:rPr>
          <w:rFonts w:cstheme="majorBidi"/>
        </w:rPr>
        <w:t>uwzględnienie wśród</w:t>
      </w:r>
      <w:r w:rsidR="009A0972" w:rsidRPr="2F694C84">
        <w:rPr>
          <w:rFonts w:cstheme="majorBidi"/>
        </w:rPr>
        <w:t xml:space="preserve"> </w:t>
      </w:r>
      <w:r w:rsidR="005CF5CF" w:rsidRPr="2F694C84">
        <w:rPr>
          <w:rFonts w:cstheme="majorBidi"/>
        </w:rPr>
        <w:t>Wymagań</w:t>
      </w:r>
      <w:r w:rsidR="009A0972" w:rsidRPr="2F694C84">
        <w:rPr>
          <w:rFonts w:cstheme="majorBidi"/>
        </w:rPr>
        <w:t xml:space="preserve"> i kierunków Przedsięwzięcia wyników</w:t>
      </w:r>
      <w:r w:rsidR="000B7C58" w:rsidRPr="2F694C84">
        <w:rPr>
          <w:rFonts w:cstheme="majorBidi"/>
        </w:rPr>
        <w:t xml:space="preserve"> i informacji wynikających z</w:t>
      </w:r>
      <w:r w:rsidR="009A0972" w:rsidRPr="2F694C84">
        <w:rPr>
          <w:rFonts w:cstheme="majorBidi"/>
        </w:rPr>
        <w:t xml:space="preserve"> przeprowadzonej analizy i dialogu technicznego</w:t>
      </w:r>
      <w:r w:rsidR="00F8496B" w:rsidRPr="2F694C84">
        <w:rPr>
          <w:rFonts w:cstheme="majorBidi"/>
        </w:rPr>
        <w:t xml:space="preserve"> oraz wymaganie od Uczestników Przedsięwzięcia </w:t>
      </w:r>
      <w:r w:rsidR="000930F4" w:rsidRPr="2F694C84">
        <w:rPr>
          <w:rFonts w:cstheme="majorBidi"/>
        </w:rPr>
        <w:t xml:space="preserve">wiarygodności proponowanych Rozwiązań, a następnie – w razie zawarcia Umowy – </w:t>
      </w:r>
      <w:r w:rsidR="00F8496B" w:rsidRPr="2F694C84">
        <w:rPr>
          <w:rFonts w:cstheme="majorBidi"/>
        </w:rPr>
        <w:t>należytej staranności i rzetelności w prowadzonych przez nich usługach badawczo-rozwojowych</w:t>
      </w:r>
      <w:r w:rsidR="009A0972" w:rsidRPr="2F694C84">
        <w:rPr>
          <w:rFonts w:cstheme="majorBidi"/>
        </w:rPr>
        <w:t>.</w:t>
      </w:r>
    </w:p>
    <w:p w14:paraId="193DB8AF" w14:textId="27D903D2" w:rsidR="002523F1" w:rsidRPr="007E4736" w:rsidRDefault="009A0972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cstheme="majorBidi"/>
        </w:rPr>
      </w:pPr>
      <w:r w:rsidRPr="007E4736">
        <w:rPr>
          <w:rFonts w:cstheme="majorBidi"/>
        </w:rPr>
        <w:t>Z </w:t>
      </w:r>
      <w:r w:rsidR="002523F1" w:rsidRPr="007E4736">
        <w:rPr>
          <w:rFonts w:cstheme="majorBidi"/>
        </w:rPr>
        <w:t>uwzględnieniem niepewności wynikającej</w:t>
      </w:r>
      <w:r w:rsidR="00DD4E56" w:rsidRPr="007E4736">
        <w:rPr>
          <w:rFonts w:cstheme="majorBidi"/>
        </w:rPr>
        <w:t xml:space="preserve"> </w:t>
      </w:r>
      <w:r w:rsidR="002523F1" w:rsidRPr="007E4736">
        <w:rPr>
          <w:rFonts w:cstheme="majorBidi"/>
        </w:rPr>
        <w:t>z ww. ryzyka</w:t>
      </w:r>
      <w:r w:rsidRPr="007E4736">
        <w:rPr>
          <w:rFonts w:cstheme="majorBidi"/>
        </w:rPr>
        <w:t xml:space="preserve"> niepowodzenia działania badawczo-rozwojowego</w:t>
      </w:r>
      <w:r w:rsidR="002523F1" w:rsidRPr="007E4736">
        <w:rPr>
          <w:rFonts w:cstheme="majorBidi"/>
        </w:rPr>
        <w:t xml:space="preserve">, </w:t>
      </w:r>
      <w:r w:rsidRPr="007E4736">
        <w:rPr>
          <w:rFonts w:cstheme="majorBidi"/>
        </w:rPr>
        <w:t xml:space="preserve">oczekiwanym </w:t>
      </w:r>
      <w:r w:rsidR="002523F1" w:rsidRPr="007E4736">
        <w:rPr>
          <w:rFonts w:cstheme="majorBidi"/>
        </w:rPr>
        <w:t>efektem:</w:t>
      </w:r>
    </w:p>
    <w:p w14:paraId="75E241B9" w14:textId="64470E64" w:rsidR="002523F1" w:rsidRPr="007E4736" w:rsidRDefault="002523F1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7E4736">
        <w:rPr>
          <w:rFonts w:cstheme="majorBidi"/>
        </w:rPr>
        <w:lastRenderedPageBreak/>
        <w:t>minimalnym Przedsięwzięcia jest przyspieszenie i wzmocnienie pozytywnych zjawisk badawczo-rozwojowych i komercyjnych w obszarze objętym Przedsięwzięciem</w:t>
      </w:r>
      <w:r w:rsidR="00D319E4" w:rsidRPr="007E4736">
        <w:rPr>
          <w:rFonts w:cstheme="majorBidi"/>
        </w:rPr>
        <w:t>,</w:t>
      </w:r>
    </w:p>
    <w:p w14:paraId="363B445D" w14:textId="4153518C" w:rsidR="00345633" w:rsidRPr="007E4736" w:rsidRDefault="002523F1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7E4736">
        <w:rPr>
          <w:rFonts w:cstheme="majorBidi"/>
        </w:rPr>
        <w:t xml:space="preserve">właściwym jest </w:t>
      </w:r>
      <w:r w:rsidR="006B0513" w:rsidRPr="007E4736">
        <w:rPr>
          <w:rFonts w:cstheme="majorBidi"/>
        </w:rPr>
        <w:t xml:space="preserve">uzyskanie przez NCBR </w:t>
      </w:r>
      <w:r w:rsidR="00D319E4" w:rsidRPr="007E4736">
        <w:rPr>
          <w:rFonts w:cstheme="majorBidi"/>
        </w:rPr>
        <w:t>Rozwiąza</w:t>
      </w:r>
      <w:r w:rsidR="00564219" w:rsidRPr="007E4736">
        <w:rPr>
          <w:rFonts w:cstheme="majorBidi"/>
        </w:rPr>
        <w:t>ń</w:t>
      </w:r>
      <w:r w:rsidR="00D319E4" w:rsidRPr="007E4736">
        <w:rPr>
          <w:rFonts w:cstheme="majorBidi"/>
        </w:rPr>
        <w:t xml:space="preserve"> w postaci </w:t>
      </w:r>
      <w:r w:rsidRPr="007E4736">
        <w:rPr>
          <w:rFonts w:cstheme="majorBidi"/>
        </w:rPr>
        <w:t xml:space="preserve">technologii adresującej zidentyfikowane potrzeby </w:t>
      </w:r>
      <w:r w:rsidR="00027AAD" w:rsidRPr="007E4736">
        <w:rPr>
          <w:rFonts w:cstheme="majorBidi"/>
        </w:rPr>
        <w:t xml:space="preserve">technologiczne, </w:t>
      </w:r>
      <w:r w:rsidRPr="007E4736">
        <w:rPr>
          <w:rFonts w:cstheme="majorBidi"/>
        </w:rPr>
        <w:t>społeczne i klimatyczne</w:t>
      </w:r>
      <w:r w:rsidR="00B97256" w:rsidRPr="007E4736">
        <w:rPr>
          <w:rFonts w:cstheme="majorBidi"/>
        </w:rPr>
        <w:t>,</w:t>
      </w:r>
      <w:r w:rsidRPr="007E4736">
        <w:rPr>
          <w:rFonts w:cstheme="majorBidi"/>
        </w:rPr>
        <w:t xml:space="preserve"> </w:t>
      </w:r>
      <w:r w:rsidR="009A0972" w:rsidRPr="007E4736">
        <w:rPr>
          <w:rFonts w:cstheme="majorBidi"/>
        </w:rPr>
        <w:t>zgodn</w:t>
      </w:r>
      <w:r w:rsidR="006B0513" w:rsidRPr="007E4736">
        <w:rPr>
          <w:rFonts w:cstheme="majorBidi"/>
        </w:rPr>
        <w:t>ych</w:t>
      </w:r>
      <w:r w:rsidR="009A0972" w:rsidRPr="007E4736">
        <w:rPr>
          <w:rFonts w:cstheme="majorBidi"/>
        </w:rPr>
        <w:t xml:space="preserve"> z przedstawionymi </w:t>
      </w:r>
      <w:r w:rsidR="1960D85A" w:rsidRPr="007E4736">
        <w:rPr>
          <w:rFonts w:cstheme="majorBidi"/>
        </w:rPr>
        <w:t>Wymaganiami</w:t>
      </w:r>
      <w:r w:rsidR="003E6DD8" w:rsidRPr="007E4736">
        <w:rPr>
          <w:rFonts w:cstheme="majorBidi"/>
        </w:rPr>
        <w:t xml:space="preserve"> </w:t>
      </w:r>
      <w:r w:rsidR="006B0513" w:rsidRPr="007E4736">
        <w:rPr>
          <w:rFonts w:cstheme="majorBidi"/>
        </w:rPr>
        <w:t xml:space="preserve">Obligatoryjnymi </w:t>
      </w:r>
      <w:r w:rsidRPr="007E4736">
        <w:rPr>
          <w:rFonts w:cstheme="majorBidi"/>
        </w:rPr>
        <w:t>oraz realizując</w:t>
      </w:r>
      <w:r w:rsidR="00B97256" w:rsidRPr="007E4736">
        <w:rPr>
          <w:rFonts w:cstheme="majorBidi"/>
        </w:rPr>
        <w:t>ych</w:t>
      </w:r>
      <w:r w:rsidRPr="007E4736">
        <w:rPr>
          <w:rFonts w:cstheme="majorBidi"/>
        </w:rPr>
        <w:t xml:space="preserve"> </w:t>
      </w:r>
      <w:r w:rsidR="006B0513" w:rsidRPr="007E4736">
        <w:rPr>
          <w:rFonts w:cstheme="majorBidi"/>
        </w:rPr>
        <w:t xml:space="preserve">ww. cele Przedsięwzięcia oraz </w:t>
      </w:r>
      <w:r w:rsidRPr="007E4736">
        <w:rPr>
          <w:rFonts w:cstheme="majorBidi"/>
        </w:rPr>
        <w:t>cel</w:t>
      </w:r>
      <w:r w:rsidR="006B0513" w:rsidRPr="007E4736">
        <w:rPr>
          <w:rFonts w:cstheme="majorBidi"/>
        </w:rPr>
        <w:t>e</w:t>
      </w:r>
      <w:r w:rsidRPr="007E4736">
        <w:rPr>
          <w:rFonts w:cstheme="majorBidi"/>
        </w:rPr>
        <w:t xml:space="preserve"> partykularn</w:t>
      </w:r>
      <w:r w:rsidR="006B0513" w:rsidRPr="007E4736">
        <w:rPr>
          <w:rFonts w:cstheme="majorBidi"/>
        </w:rPr>
        <w:t>e</w:t>
      </w:r>
      <w:r w:rsidRPr="007E4736">
        <w:rPr>
          <w:rFonts w:cstheme="majorBidi"/>
        </w:rPr>
        <w:t xml:space="preserve"> NCBR</w:t>
      </w:r>
      <w:r w:rsidR="00345633" w:rsidRPr="007E4736">
        <w:rPr>
          <w:rFonts w:cstheme="majorBidi"/>
        </w:rPr>
        <w:t>.</w:t>
      </w:r>
    </w:p>
    <w:p w14:paraId="18969152" w14:textId="49032311" w:rsidR="00E915E2" w:rsidRPr="007E4736" w:rsidRDefault="00586E2C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cstheme="majorBidi"/>
        </w:rPr>
      </w:pPr>
      <w:r w:rsidRPr="007E4736">
        <w:rPr>
          <w:rFonts w:cstheme="majorBidi"/>
        </w:rPr>
        <w:t xml:space="preserve">Przedsięwzięcie </w:t>
      </w:r>
      <w:r w:rsidR="0021085F" w:rsidRPr="007E4736">
        <w:rPr>
          <w:rFonts w:cstheme="majorBidi"/>
        </w:rPr>
        <w:t>jest realizowan</w:t>
      </w:r>
      <w:r w:rsidR="002B1873" w:rsidRPr="007E4736">
        <w:rPr>
          <w:rFonts w:cstheme="majorBidi"/>
        </w:rPr>
        <w:t>e</w:t>
      </w:r>
      <w:r w:rsidR="0021085F" w:rsidRPr="007E4736">
        <w:rPr>
          <w:rFonts w:cstheme="majorBidi"/>
        </w:rPr>
        <w:t xml:space="preserve"> </w:t>
      </w:r>
      <w:r w:rsidR="001E0B0E" w:rsidRPr="007E4736">
        <w:rPr>
          <w:rFonts w:cstheme="majorBidi"/>
        </w:rPr>
        <w:t xml:space="preserve">w </w:t>
      </w:r>
      <w:r w:rsidR="002940AA" w:rsidRPr="007E4736">
        <w:rPr>
          <w:rFonts w:cstheme="majorBidi"/>
        </w:rPr>
        <w:t>oparciu o tryb</w:t>
      </w:r>
      <w:r w:rsidR="001E0B0E" w:rsidRPr="007E4736">
        <w:rPr>
          <w:rFonts w:cstheme="majorBidi"/>
        </w:rPr>
        <w:t xml:space="preserve"> </w:t>
      </w:r>
      <w:r w:rsidR="00925F04" w:rsidRPr="007E4736">
        <w:rPr>
          <w:b/>
          <w:bCs/>
        </w:rPr>
        <w:t>Z</w:t>
      </w:r>
      <w:r w:rsidR="001208F9" w:rsidRPr="007E4736">
        <w:rPr>
          <w:rFonts w:cstheme="majorBidi"/>
          <w:b/>
          <w:bCs/>
        </w:rPr>
        <w:t>a</w:t>
      </w:r>
      <w:r w:rsidR="00925F04" w:rsidRPr="007E4736">
        <w:rPr>
          <w:rFonts w:cstheme="majorBidi"/>
          <w:b/>
          <w:bCs/>
        </w:rPr>
        <w:t>mówienia P</w:t>
      </w:r>
      <w:r w:rsidR="001208F9" w:rsidRPr="007E4736">
        <w:rPr>
          <w:rFonts w:cstheme="majorBidi"/>
          <w:b/>
          <w:bCs/>
        </w:rPr>
        <w:t>rzedkomercyjneg</w:t>
      </w:r>
      <w:r w:rsidR="00A807A1" w:rsidRPr="007E4736">
        <w:rPr>
          <w:rFonts w:cstheme="majorBidi"/>
          <w:b/>
          <w:bCs/>
        </w:rPr>
        <w:t xml:space="preserve">o </w:t>
      </w:r>
      <w:r w:rsidR="00A807A1" w:rsidRPr="007E4736">
        <w:rPr>
          <w:rFonts w:cstheme="majorBidi"/>
        </w:rPr>
        <w:t>(ang. Pre-commercial Procurement – PCP)</w:t>
      </w:r>
      <w:r w:rsidR="002940AA" w:rsidRPr="007E4736">
        <w:rPr>
          <w:rFonts w:cstheme="majorBidi"/>
        </w:rPr>
        <w:t xml:space="preserve">, z uwzględnieniem modyfikacji wskazanych w </w:t>
      </w:r>
      <w:r w:rsidR="00132C1F" w:rsidRPr="007E4736">
        <w:rPr>
          <w:rFonts w:cstheme="majorBidi"/>
        </w:rPr>
        <w:t>kolejnym punkcie tego</w:t>
      </w:r>
      <w:r w:rsidR="002940AA" w:rsidRPr="007E4736">
        <w:rPr>
          <w:rFonts w:cstheme="majorBidi"/>
        </w:rPr>
        <w:t xml:space="preserve"> dokumentu.</w:t>
      </w:r>
    </w:p>
    <w:p w14:paraId="51DDA344" w14:textId="77777777" w:rsidR="001C5625" w:rsidRPr="007E4736" w:rsidRDefault="008C0349" w:rsidP="00C22B7B">
      <w:pPr>
        <w:pStyle w:val="Nagwek2"/>
      </w:pPr>
      <w:bookmarkStart w:id="20" w:name="_Toc494180634"/>
      <w:bookmarkStart w:id="21" w:name="_Toc496261287"/>
      <w:bookmarkStart w:id="22" w:name="_Toc503862995"/>
      <w:bookmarkStart w:id="23" w:name="_Toc53762090"/>
      <w:bookmarkStart w:id="24" w:name="_Toc69201421"/>
      <w:bookmarkStart w:id="25" w:name="_Toc70262446"/>
      <w:bookmarkStart w:id="26" w:name="_Toc70488217"/>
      <w:r w:rsidRPr="007E4736">
        <w:t xml:space="preserve">Podstawy prawne prowadzenia </w:t>
      </w:r>
      <w:bookmarkEnd w:id="20"/>
      <w:r w:rsidR="00390FB3" w:rsidRPr="007E4736">
        <w:t>Przedsięwzięcia</w:t>
      </w:r>
      <w:r w:rsidRPr="007E4736">
        <w:t xml:space="preserve"> i Postępowania</w:t>
      </w:r>
      <w:bookmarkEnd w:id="21"/>
      <w:bookmarkEnd w:id="22"/>
      <w:bookmarkEnd w:id="23"/>
      <w:bookmarkEnd w:id="24"/>
      <w:bookmarkEnd w:id="25"/>
      <w:bookmarkEnd w:id="26"/>
      <w:r w:rsidR="00011F84" w:rsidRPr="007E4736">
        <w:t xml:space="preserve"> </w:t>
      </w:r>
    </w:p>
    <w:p w14:paraId="6626E2D6" w14:textId="19FD27B8" w:rsidR="00E915E2" w:rsidRPr="007E4736" w:rsidRDefault="008C0349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7E4736">
        <w:rPr>
          <w:rFonts w:cstheme="majorHAnsi"/>
        </w:rPr>
        <w:t xml:space="preserve">NCBR prowadzi </w:t>
      </w:r>
      <w:r w:rsidR="00390FB3" w:rsidRPr="007E4736">
        <w:rPr>
          <w:rFonts w:cstheme="majorHAnsi"/>
        </w:rPr>
        <w:t xml:space="preserve">Przedsięwzięcie </w:t>
      </w:r>
      <w:r w:rsidRPr="007E4736">
        <w:rPr>
          <w:rFonts w:cstheme="majorHAnsi"/>
        </w:rPr>
        <w:t>i Postępowanie</w:t>
      </w:r>
      <w:r w:rsidR="002940AA" w:rsidRPr="007E4736">
        <w:rPr>
          <w:rFonts w:cstheme="majorHAnsi"/>
        </w:rPr>
        <w:t xml:space="preserve"> </w:t>
      </w:r>
      <w:r w:rsidRPr="007E4736">
        <w:rPr>
          <w:rFonts w:cstheme="majorHAnsi"/>
        </w:rPr>
        <w:t>na podstawie lub z uwzględnieniem</w:t>
      </w:r>
      <w:r w:rsidR="00FF10D6" w:rsidRPr="007E4736">
        <w:rPr>
          <w:rFonts w:cstheme="majorHAnsi"/>
        </w:rPr>
        <w:t xml:space="preserve"> w szczególności</w:t>
      </w:r>
      <w:r w:rsidRPr="007E4736">
        <w:rPr>
          <w:rFonts w:cstheme="majorHAnsi"/>
        </w:rPr>
        <w:t>:</w:t>
      </w:r>
    </w:p>
    <w:p w14:paraId="7CD90AAC" w14:textId="3F7F16F8" w:rsidR="00796CF0" w:rsidRPr="007E4736" w:rsidRDefault="00B553A1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</w:rPr>
      </w:pPr>
      <w:r w:rsidRPr="007E4736">
        <w:rPr>
          <w:rFonts w:cstheme="majorBidi"/>
        </w:rPr>
        <w:t>art. 11 ust. 1 pkt 3 Ustawy PZP</w:t>
      </w:r>
      <w:r w:rsidR="008C0349" w:rsidRPr="007E4736">
        <w:rPr>
          <w:rFonts w:cstheme="majorBidi"/>
        </w:rPr>
        <w:t>;</w:t>
      </w:r>
      <w:bookmarkStart w:id="27" w:name="_Hlk53778345"/>
      <w:bookmarkEnd w:id="27"/>
    </w:p>
    <w:p w14:paraId="2D7B6E02" w14:textId="0D8F7F43" w:rsidR="00FF10D6" w:rsidRPr="007E4736" w:rsidRDefault="00A376D0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7E4736">
        <w:rPr>
          <w:rFonts w:cstheme="majorHAnsi"/>
        </w:rPr>
        <w:t xml:space="preserve">art. 14 </w:t>
      </w:r>
      <w:r w:rsidR="003D67AB" w:rsidRPr="007E4736">
        <w:rPr>
          <w:rFonts w:cstheme="majorHAnsi"/>
        </w:rPr>
        <w:t>Dyrektywy 2014/24/UE</w:t>
      </w:r>
      <w:r w:rsidR="00FF10D6" w:rsidRPr="007E4736">
        <w:rPr>
          <w:rFonts w:cstheme="majorHAnsi"/>
        </w:rPr>
        <w:t>;</w:t>
      </w:r>
    </w:p>
    <w:p w14:paraId="48E0CD0A" w14:textId="5EE80CF6" w:rsidR="00796CF0" w:rsidRPr="007E4736" w:rsidRDefault="00753A20" w:rsidP="00E467D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ajorBidi"/>
        </w:rPr>
      </w:pPr>
      <w:r w:rsidRPr="007E4736">
        <w:rPr>
          <w:rFonts w:cstheme="majorBidi"/>
        </w:rPr>
        <w:t xml:space="preserve">Ustawy </w:t>
      </w:r>
      <w:r w:rsidR="00CC1712" w:rsidRPr="007E4736">
        <w:rPr>
          <w:rFonts w:cstheme="majorBidi"/>
        </w:rPr>
        <w:t xml:space="preserve">z </w:t>
      </w:r>
      <w:r w:rsidRPr="007E4736">
        <w:rPr>
          <w:rFonts w:cstheme="majorBidi"/>
        </w:rPr>
        <w:t>o NCBR</w:t>
      </w:r>
      <w:r w:rsidR="004E334D" w:rsidRPr="007E4736">
        <w:rPr>
          <w:rFonts w:cstheme="majorBidi"/>
        </w:rPr>
        <w:t xml:space="preserve"> (</w:t>
      </w:r>
      <w:r w:rsidR="00331F73" w:rsidRPr="007E4736">
        <w:rPr>
          <w:rFonts w:cstheme="majorBidi"/>
        </w:rPr>
        <w:t>art. 3</w:t>
      </w:r>
      <w:r w:rsidR="000830CF" w:rsidRPr="007E4736">
        <w:rPr>
          <w:rFonts w:cstheme="majorBidi"/>
        </w:rPr>
        <w:t xml:space="preserve">0 </w:t>
      </w:r>
      <w:r w:rsidR="00331F73" w:rsidRPr="007E4736">
        <w:rPr>
          <w:rFonts w:cstheme="majorBidi"/>
        </w:rPr>
        <w:t>ust.</w:t>
      </w:r>
      <w:r w:rsidR="000830CF" w:rsidRPr="007E4736">
        <w:rPr>
          <w:rFonts w:cstheme="majorBidi"/>
        </w:rPr>
        <w:t xml:space="preserve"> 5 i 6</w:t>
      </w:r>
      <w:r w:rsidR="00D748BB" w:rsidRPr="007E4736">
        <w:rPr>
          <w:rFonts w:cstheme="majorBidi"/>
        </w:rPr>
        <w:t xml:space="preserve"> oraz ust. 1 pkt 1 i 2</w:t>
      </w:r>
      <w:r w:rsidR="004E334D" w:rsidRPr="007E4736">
        <w:rPr>
          <w:rFonts w:cstheme="majorBidi"/>
        </w:rPr>
        <w:t>)</w:t>
      </w:r>
      <w:r w:rsidR="000830CF" w:rsidRPr="007E4736">
        <w:rPr>
          <w:rFonts w:cstheme="majorBidi"/>
        </w:rPr>
        <w:t xml:space="preserve"> oraz § 2 pkt 2 Rozporządzenia MN</w:t>
      </w:r>
      <w:r w:rsidR="58E2AD27" w:rsidRPr="007E4736">
        <w:rPr>
          <w:rFonts w:cstheme="majorBidi"/>
        </w:rPr>
        <w:t>i</w:t>
      </w:r>
      <w:r w:rsidR="000830CF" w:rsidRPr="007E4736">
        <w:rPr>
          <w:rFonts w:cstheme="majorBidi"/>
        </w:rPr>
        <w:t>SW;</w:t>
      </w:r>
      <w:r w:rsidR="00DD4E56" w:rsidRPr="007E4736">
        <w:rPr>
          <w:rFonts w:cstheme="majorBidi"/>
        </w:rPr>
        <w:t xml:space="preserve"> </w:t>
      </w:r>
    </w:p>
    <w:p w14:paraId="7326D95D" w14:textId="48D88C5B" w:rsidR="00FC630B" w:rsidRPr="007E4736" w:rsidRDefault="1567E7FD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7E4736">
        <w:rPr>
          <w:rFonts w:cstheme="majorBidi"/>
        </w:rPr>
        <w:t>U</w:t>
      </w:r>
      <w:r w:rsidR="008C0349" w:rsidRPr="007E4736">
        <w:rPr>
          <w:rFonts w:cstheme="majorBidi"/>
        </w:rPr>
        <w:t>stawy o finansach publicznych;</w:t>
      </w:r>
    </w:p>
    <w:p w14:paraId="6F4830F7" w14:textId="19A3F7E5" w:rsidR="00796CF0" w:rsidRPr="007E4736" w:rsidRDefault="00FF10D6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7E4736">
        <w:rPr>
          <w:rFonts w:cstheme="majorBidi"/>
        </w:rPr>
        <w:t>Ustawy PWP</w:t>
      </w:r>
      <w:r w:rsidR="008C0349" w:rsidRPr="007E4736">
        <w:rPr>
          <w:rFonts w:cstheme="majorBidi"/>
        </w:rPr>
        <w:t>;</w:t>
      </w:r>
    </w:p>
    <w:p w14:paraId="2C58BCBF" w14:textId="16C42C34" w:rsidR="005E1FBB" w:rsidRPr="007E4736" w:rsidRDefault="00FF10D6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7E4736">
        <w:rPr>
          <w:rFonts w:cstheme="majorBidi"/>
        </w:rPr>
        <w:t xml:space="preserve">Ustawy </w:t>
      </w:r>
      <w:r w:rsidR="009A0972" w:rsidRPr="007E4736">
        <w:rPr>
          <w:rFonts w:cstheme="majorBidi"/>
        </w:rPr>
        <w:t xml:space="preserve">o Prawie </w:t>
      </w:r>
      <w:r w:rsidRPr="007E4736">
        <w:rPr>
          <w:rFonts w:cstheme="majorBidi"/>
        </w:rPr>
        <w:t>A</w:t>
      </w:r>
      <w:r w:rsidR="009A0972" w:rsidRPr="007E4736">
        <w:rPr>
          <w:rFonts w:cstheme="majorBidi"/>
        </w:rPr>
        <w:t>utorskim</w:t>
      </w:r>
      <w:r w:rsidR="00491916" w:rsidRPr="007E4736">
        <w:rPr>
          <w:rFonts w:cstheme="majorBidi"/>
        </w:rPr>
        <w:t>.</w:t>
      </w:r>
    </w:p>
    <w:p w14:paraId="3F8B725C" w14:textId="0F5CE7C7" w:rsidR="00796CF0" w:rsidRPr="007E4736" w:rsidRDefault="005E1FBB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</w:pPr>
      <w:r w:rsidRPr="007E4736">
        <w:rPr>
          <w:rFonts w:cstheme="majorBidi"/>
        </w:rPr>
        <w:t>Ustawy KC</w:t>
      </w:r>
      <w:r w:rsidR="00491916" w:rsidRPr="007E4736">
        <w:rPr>
          <w:rFonts w:cstheme="majorBidi"/>
        </w:rPr>
        <w:t>.</w:t>
      </w:r>
    </w:p>
    <w:p w14:paraId="759A1379" w14:textId="1FE96F39" w:rsidR="00E915E2" w:rsidRPr="007E4736" w:rsidRDefault="008C0349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7E4736">
        <w:rPr>
          <w:rFonts w:cstheme="majorHAnsi"/>
        </w:rPr>
        <w:t xml:space="preserve">NCBR </w:t>
      </w:r>
      <w:r w:rsidR="00E509D8" w:rsidRPr="007E4736">
        <w:rPr>
          <w:rFonts w:cstheme="majorHAnsi"/>
        </w:rPr>
        <w:t xml:space="preserve">realizuje </w:t>
      </w:r>
      <w:r w:rsidR="00CE25AC" w:rsidRPr="007E4736">
        <w:rPr>
          <w:rFonts w:cstheme="majorHAnsi"/>
        </w:rPr>
        <w:t xml:space="preserve">Przedsięwzięcie </w:t>
      </w:r>
      <w:r w:rsidRPr="007E4736">
        <w:rPr>
          <w:rFonts w:cstheme="majorHAnsi"/>
        </w:rPr>
        <w:t>z uwzględnieniem</w:t>
      </w:r>
      <w:r w:rsidR="0021085F" w:rsidRPr="007E4736">
        <w:rPr>
          <w:rFonts w:cstheme="majorHAnsi"/>
        </w:rPr>
        <w:t xml:space="preserve"> zasad dotyczących prowadzenia Z</w:t>
      </w:r>
      <w:r w:rsidRPr="007E4736">
        <w:rPr>
          <w:rFonts w:cstheme="majorHAnsi"/>
        </w:rPr>
        <w:t xml:space="preserve">amówień </w:t>
      </w:r>
      <w:r w:rsidR="0021085F" w:rsidRPr="007E4736">
        <w:rPr>
          <w:rFonts w:cstheme="majorHAnsi"/>
        </w:rPr>
        <w:t>P</w:t>
      </w:r>
      <w:r w:rsidRPr="007E4736">
        <w:rPr>
          <w:rFonts w:cstheme="majorHAnsi"/>
        </w:rPr>
        <w:t>rzedkomercyjnych</w:t>
      </w:r>
      <w:r w:rsidR="0021085F" w:rsidRPr="007E4736">
        <w:rPr>
          <w:rFonts w:cstheme="majorHAnsi"/>
        </w:rPr>
        <w:t>,</w:t>
      </w:r>
      <w:r w:rsidRPr="007E4736">
        <w:rPr>
          <w:rFonts w:cstheme="majorHAnsi"/>
        </w:rPr>
        <w:t xml:space="preserve"> na podstawie dokumentów opublikowanych przez organy Unii Europejskiej, w tym:</w:t>
      </w:r>
    </w:p>
    <w:p w14:paraId="3FF845BC" w14:textId="77777777" w:rsidR="00761A85" w:rsidRPr="007E4736" w:rsidRDefault="008C0349" w:rsidP="00E467D7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7E4736">
        <w:rPr>
          <w:rFonts w:cstheme="majorHAnsi"/>
        </w:rPr>
        <w:t>Zasad ramowych</w:t>
      </w:r>
      <w:r w:rsidR="00761A85" w:rsidRPr="007E4736">
        <w:rPr>
          <w:rFonts w:cstheme="majorHAnsi"/>
        </w:rPr>
        <w:t xml:space="preserve"> dotyczących pomocy państwa na działalność badawczą, rozwojową i innowacyjną (2014/C 198/01)</w:t>
      </w:r>
      <w:r w:rsidR="0004269C" w:rsidRPr="007E4736">
        <w:rPr>
          <w:rFonts w:cstheme="majorHAnsi"/>
        </w:rPr>
        <w:t>, a w szczególności ich punktu 2.3.</w:t>
      </w:r>
      <w:r w:rsidRPr="007E4736">
        <w:rPr>
          <w:rFonts w:cstheme="majorHAnsi"/>
        </w:rPr>
        <w:t>;</w:t>
      </w:r>
    </w:p>
    <w:p w14:paraId="55E74D3B" w14:textId="50D8F1EC" w:rsidR="00501035" w:rsidRPr="007E4736" w:rsidRDefault="008C0349" w:rsidP="00E467D7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7E4736">
        <w:rPr>
          <w:rFonts w:cstheme="majorHAnsi"/>
        </w:rPr>
        <w:t>Komunikatu Komisji</w:t>
      </w:r>
      <w:r w:rsidR="00761A85" w:rsidRPr="007E4736">
        <w:rPr>
          <w:rFonts w:cstheme="majorHAnsi"/>
        </w:rPr>
        <w:t xml:space="preserve"> d</w:t>
      </w:r>
      <w:r w:rsidR="00761A85" w:rsidRPr="007E4736">
        <w:t>o Parlamentu Europejskiego, Rady, Europejskiego Komitetu Ekonomiczno-Społecznego i Komitetu Regionów „Zamówienia przedkomercyjne: wspieranie innowacyjności w celu zapewnienia trwałości i wysokiej jakości usług publicznych w Europie”</w:t>
      </w:r>
      <w:r w:rsidRPr="007E4736">
        <w:rPr>
          <w:rFonts w:cstheme="majorHAnsi"/>
        </w:rPr>
        <w:t>.</w:t>
      </w:r>
    </w:p>
    <w:p w14:paraId="5D1A8350" w14:textId="7EE08F0B" w:rsidR="000B7C58" w:rsidRPr="007E4736" w:rsidRDefault="000B7C58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</w:pPr>
      <w:r w:rsidRPr="007E4736">
        <w:t xml:space="preserve">Z przyczyn uzasadnionych analizą NCBR, przebiegiem </w:t>
      </w:r>
      <w:r w:rsidR="00131DAA" w:rsidRPr="007E4736">
        <w:t>wstępnych konsultacji rynkowych</w:t>
      </w:r>
      <w:r w:rsidRPr="007E4736">
        <w:t xml:space="preserve"> oraz możliwościami finansowymi NCBR, przyjęto następujące </w:t>
      </w:r>
      <w:r w:rsidR="00132C1F" w:rsidRPr="007E4736">
        <w:t xml:space="preserve">dopuszczalne </w:t>
      </w:r>
      <w:r w:rsidRPr="007E4736">
        <w:t xml:space="preserve">odstępstwa od </w:t>
      </w:r>
      <w:r w:rsidR="00132C1F" w:rsidRPr="007E4736">
        <w:t xml:space="preserve">podstawowego </w:t>
      </w:r>
      <w:r w:rsidRPr="007E4736">
        <w:t>modelu</w:t>
      </w:r>
      <w:r w:rsidR="00AB21D9" w:rsidRPr="007E4736">
        <w:t xml:space="preserve"> organizacji Zamówienia Przedkomercyjnego</w:t>
      </w:r>
      <w:r w:rsidRPr="007E4736">
        <w:t xml:space="preserve"> zaproponowanego w Komunikacie Komisji:</w:t>
      </w:r>
    </w:p>
    <w:p w14:paraId="74B06D99" w14:textId="77777777" w:rsidR="00131DAA" w:rsidRPr="007E4736" w:rsidRDefault="00131DAA" w:rsidP="00132C1F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7E4736">
        <w:t>Przedsięwzięcie ograniczono do dwóch etapów, odpowiadających rozwojowi Rozwiązania oraz stworzeniu Prototypu oraz Demonstratora w danym Strumieniu,</w:t>
      </w:r>
    </w:p>
    <w:p w14:paraId="5D2C7744" w14:textId="53B07435" w:rsidR="000B7C58" w:rsidRPr="007E4736" w:rsidRDefault="000B7C58" w:rsidP="00E467D7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>
        <w:t xml:space="preserve">wydzielono w ramach </w:t>
      </w:r>
      <w:r w:rsidR="00B97256">
        <w:t>Przedsięwzięcia</w:t>
      </w:r>
      <w:r>
        <w:t xml:space="preserve"> </w:t>
      </w:r>
      <w:r w:rsidR="00D748BB">
        <w:t>dwa</w:t>
      </w:r>
      <w:r w:rsidR="005D754D">
        <w:t>, równolegle realizowane</w:t>
      </w:r>
      <w:r w:rsidR="00EC79A2">
        <w:t xml:space="preserve"> </w:t>
      </w:r>
      <w:r w:rsidR="00532594">
        <w:t>Strumienie</w:t>
      </w:r>
      <w:r>
        <w:t xml:space="preserve"> technologiczne: </w:t>
      </w:r>
      <w:r w:rsidR="005D754D" w:rsidRPr="7ECE2F9C">
        <w:rPr>
          <w:rFonts w:ascii="Calibri" w:eastAsia="Calibri" w:hAnsi="Calibri" w:cs="Times New Roman"/>
          <w:color w:val="000000" w:themeColor="text1"/>
        </w:rPr>
        <w:t>Strumień „Bateria” oraz Strumień „System”</w:t>
      </w:r>
      <w:r>
        <w:t>,</w:t>
      </w:r>
      <w:r w:rsidR="00861722">
        <w:t xml:space="preserve"> ze względów</w:t>
      </w:r>
      <w:r w:rsidR="00D748BB">
        <w:t xml:space="preserve"> wyjaśnionych </w:t>
      </w:r>
      <w:r w:rsidR="00861722">
        <w:t xml:space="preserve">w pkt </w:t>
      </w:r>
      <w:r>
        <w:fldChar w:fldCharType="begin"/>
      </w:r>
      <w:r>
        <w:instrText xml:space="preserve"> REF _Ref52625619 \r \h  \* MERGEFORMAT </w:instrText>
      </w:r>
      <w:r>
        <w:fldChar w:fldCharType="separate"/>
      </w:r>
      <w:r w:rsidR="003F5ACA">
        <w:t>1.5</w:t>
      </w:r>
      <w:r>
        <w:fldChar w:fldCharType="end"/>
      </w:r>
      <w:r w:rsidR="00EB7B56">
        <w:t>,</w:t>
      </w:r>
    </w:p>
    <w:p w14:paraId="0DE8586D" w14:textId="16DC29C7" w:rsidR="000B7C58" w:rsidRPr="007E4736" w:rsidRDefault="000B7C58" w:rsidP="00E467D7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>
        <w:t xml:space="preserve">ze względu na ograniczenia budżetowe </w:t>
      </w:r>
      <w:r w:rsidR="00861722">
        <w:t xml:space="preserve">oraz szacowane przez NCBR koszty przygotowania </w:t>
      </w:r>
      <w:r w:rsidR="00131DAA">
        <w:t xml:space="preserve">Prototypów oraz </w:t>
      </w:r>
      <w:r w:rsidR="00861722">
        <w:t xml:space="preserve">Demonstratorów </w:t>
      </w:r>
      <w:r>
        <w:t xml:space="preserve">przyjęto, że </w:t>
      </w:r>
      <w:r w:rsidR="00CF6DDD">
        <w:t xml:space="preserve">w ramach </w:t>
      </w:r>
      <w:r>
        <w:t xml:space="preserve">każdego </w:t>
      </w:r>
      <w:r w:rsidR="00532594">
        <w:t>Strumienia</w:t>
      </w:r>
      <w:r w:rsidR="00D748BB">
        <w:t xml:space="preserve"> </w:t>
      </w:r>
      <w:r>
        <w:t>powstanie</w:t>
      </w:r>
      <w:r w:rsidR="00D748BB">
        <w:t xml:space="preserve"> </w:t>
      </w:r>
      <w:r w:rsidR="00D52739">
        <w:t xml:space="preserve">jeden </w:t>
      </w:r>
      <w:r w:rsidR="00532594">
        <w:t>D</w:t>
      </w:r>
      <w:r>
        <w:t xml:space="preserve">emonstrator </w:t>
      </w:r>
      <w:r w:rsidR="00D319E4">
        <w:t>Rozwiązania</w:t>
      </w:r>
      <w:r w:rsidR="00883867">
        <w:t xml:space="preserve">, z zastrzeżeniem postanowień dot. dopuszczalności zwiększenia budżetu przez NCBR zgodnie z </w:t>
      </w:r>
      <w:r w:rsidR="010895D3">
        <w:t>R</w:t>
      </w:r>
      <w:r w:rsidR="00A65A55">
        <w:t>ozdział</w:t>
      </w:r>
      <w:r w:rsidR="00883867">
        <w:t xml:space="preserve">em </w:t>
      </w:r>
      <w:r>
        <w:fldChar w:fldCharType="begin"/>
      </w:r>
      <w:r>
        <w:instrText xml:space="preserve"> REF _Ref54707550 \r \h  \* MERGEFORMAT </w:instrText>
      </w:r>
      <w:r>
        <w:fldChar w:fldCharType="separate"/>
      </w:r>
      <w:r w:rsidR="003F5ACA">
        <w:t>X</w:t>
      </w:r>
      <w:r>
        <w:fldChar w:fldCharType="end"/>
      </w:r>
      <w:r w:rsidR="009D640A">
        <w:t xml:space="preserve"> Regulaminu</w:t>
      </w:r>
      <w:r w:rsidR="00883867">
        <w:t xml:space="preserve">, skutkującego możliwością zwiększenia liczby Uczestników Przedsięwzięcia </w:t>
      </w:r>
      <w:r w:rsidR="00FA4798">
        <w:t>w Etapie II</w:t>
      </w:r>
      <w:r w:rsidR="455CE417">
        <w:t xml:space="preserve"> oraz zwiększeniem liczby z </w:t>
      </w:r>
      <w:r w:rsidR="00B67F31">
        <w:t>Demonstratorów</w:t>
      </w:r>
      <w:r w:rsidR="455CE417">
        <w:t xml:space="preserve"> w Etapie II</w:t>
      </w:r>
      <w:r>
        <w:t>.</w:t>
      </w:r>
    </w:p>
    <w:p w14:paraId="4E1D6458" w14:textId="77777777" w:rsidR="001B5C86" w:rsidRDefault="00CF0A4B" w:rsidP="001B5C86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</w:pPr>
      <w:r w:rsidRPr="007E4736">
        <w:t>Ogłoszenie n</w:t>
      </w:r>
      <w:r w:rsidR="004C2A0F" w:rsidRPr="007E4736">
        <w:t>iniejsze</w:t>
      </w:r>
      <w:r w:rsidRPr="007E4736">
        <w:t>go</w:t>
      </w:r>
      <w:r w:rsidR="004C2A0F" w:rsidRPr="007E4736">
        <w:t xml:space="preserve"> postępowani</w:t>
      </w:r>
      <w:r w:rsidRPr="007E4736">
        <w:t>a</w:t>
      </w:r>
      <w:r w:rsidR="004C2A0F" w:rsidRPr="007E4736">
        <w:t xml:space="preserve"> zostało poprzedzone procedurą </w:t>
      </w:r>
      <w:r w:rsidR="00626458" w:rsidRPr="007E4736">
        <w:t>wstępnych konsultacji rynkowych</w:t>
      </w:r>
      <w:r w:rsidR="004C2A0F" w:rsidRPr="007E4736">
        <w:t>, o</w:t>
      </w:r>
      <w:r w:rsidR="005068B7" w:rsidRPr="007E4736">
        <w:t> </w:t>
      </w:r>
      <w:r w:rsidR="004C2A0F" w:rsidRPr="007E4736">
        <w:t>któr</w:t>
      </w:r>
      <w:r w:rsidR="00626458" w:rsidRPr="007E4736">
        <w:t>ych</w:t>
      </w:r>
      <w:r w:rsidR="004C2A0F" w:rsidRPr="007E4736">
        <w:t xml:space="preserve"> mowa w art. </w:t>
      </w:r>
      <w:r w:rsidR="00626458" w:rsidRPr="007E4736">
        <w:t xml:space="preserve">84 </w:t>
      </w:r>
      <w:r w:rsidR="00FF10D6" w:rsidRPr="007E4736">
        <w:t>Ustawy PZP</w:t>
      </w:r>
      <w:r w:rsidR="00114B94" w:rsidRPr="007E4736">
        <w:t xml:space="preserve"> </w:t>
      </w:r>
      <w:r w:rsidR="00626458" w:rsidRPr="007E4736">
        <w:t>(wcześniej zwanych dialogiem technicznym)</w:t>
      </w:r>
      <w:r w:rsidR="00FF10D6" w:rsidRPr="007E4736">
        <w:t>.</w:t>
      </w:r>
    </w:p>
    <w:p w14:paraId="526E3FB7" w14:textId="1CD2629A" w:rsidR="004C2A0F" w:rsidRPr="007E4736" w:rsidRDefault="004C2A0F" w:rsidP="001B5C86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</w:pPr>
      <w:r w:rsidRPr="007E4736">
        <w:t xml:space="preserve">Rozwiązania proponowane przez Wnioskodawców muszą wpisywać się co najmniej jedną Krajową Inteligentną Specjalizację wskazaną w Załączniku nr </w:t>
      </w:r>
      <w:r w:rsidR="00EB7B56" w:rsidRPr="007E4736">
        <w:t xml:space="preserve">9 </w:t>
      </w:r>
      <w:r w:rsidRPr="007E4736">
        <w:t xml:space="preserve">do Regulaminu. </w:t>
      </w:r>
    </w:p>
    <w:p w14:paraId="25BE1E75" w14:textId="6517E48F" w:rsidR="008C5CDA" w:rsidRPr="007E4736" w:rsidRDefault="0008442B" w:rsidP="001B5C86">
      <w:pPr>
        <w:pStyle w:val="Akapitzlist"/>
        <w:numPr>
          <w:ilvl w:val="0"/>
          <w:numId w:val="6"/>
        </w:numPr>
        <w:spacing w:after="0" w:line="240" w:lineRule="auto"/>
        <w:jc w:val="both"/>
      </w:pPr>
      <w:r w:rsidRPr="007E4736">
        <w:t xml:space="preserve">Przygotowanie Postępowania poprzedzające jego ogłoszenie nastąpiło </w:t>
      </w:r>
      <w:r w:rsidR="008C5CDA" w:rsidRPr="007E4736">
        <w:t xml:space="preserve">w oparciu o </w:t>
      </w:r>
      <w:r w:rsidRPr="007E4736">
        <w:t xml:space="preserve">wewnętrzną </w:t>
      </w:r>
      <w:r w:rsidR="008C5CDA" w:rsidRPr="007E4736">
        <w:t>procedurę NCBR</w:t>
      </w:r>
      <w:r w:rsidR="004E334D" w:rsidRPr="007E4736">
        <w:t xml:space="preserve"> pn. „</w:t>
      </w:r>
      <w:r w:rsidR="00B262D4" w:rsidRPr="007E4736">
        <w:t>Przygotowanie i realizacja przedsięwzięć w trybie innowacyjnych zamówień publicznych”</w:t>
      </w:r>
      <w:r w:rsidR="008C5CDA" w:rsidRPr="007E4736">
        <w:t>.</w:t>
      </w:r>
    </w:p>
    <w:p w14:paraId="6AEBB7A0" w14:textId="77777777" w:rsidR="00A3013C" w:rsidRPr="007E4736" w:rsidRDefault="0021085F" w:rsidP="00C22B7B">
      <w:pPr>
        <w:pStyle w:val="Nagwek2"/>
      </w:pPr>
      <w:bookmarkStart w:id="28" w:name="_Toc53762091"/>
      <w:bookmarkStart w:id="29" w:name="_Toc69201422"/>
      <w:bookmarkStart w:id="30" w:name="_Toc70262447"/>
      <w:bookmarkStart w:id="31" w:name="_Toc70488218"/>
      <w:bookmarkStart w:id="32" w:name="_Toc494180636"/>
      <w:bookmarkStart w:id="33" w:name="_Ref495417300"/>
      <w:bookmarkStart w:id="34" w:name="_Toc496261288"/>
      <w:bookmarkStart w:id="35" w:name="_Toc503862996"/>
      <w:r w:rsidRPr="007E4736">
        <w:lastRenderedPageBreak/>
        <w:t xml:space="preserve">Omówienie formuły </w:t>
      </w:r>
      <w:r w:rsidR="002F344B" w:rsidRPr="007E4736">
        <w:t>PCP</w:t>
      </w:r>
      <w:bookmarkEnd w:id="28"/>
      <w:bookmarkEnd w:id="29"/>
      <w:bookmarkEnd w:id="30"/>
      <w:bookmarkEnd w:id="31"/>
    </w:p>
    <w:p w14:paraId="753F89C0" w14:textId="65819947" w:rsidR="00EA05DF" w:rsidRPr="007E4736" w:rsidRDefault="0066051D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7E4736">
        <w:rPr>
          <w:rFonts w:cstheme="majorBidi"/>
        </w:rPr>
        <w:t xml:space="preserve">W </w:t>
      </w:r>
      <w:r w:rsidR="00EA05DF" w:rsidRPr="007E4736">
        <w:rPr>
          <w:rFonts w:cstheme="majorBidi"/>
        </w:rPr>
        <w:t>cz</w:t>
      </w:r>
      <w:r w:rsidR="3EF1EB21" w:rsidRPr="007E4736">
        <w:rPr>
          <w:rFonts w:cstheme="majorBidi"/>
        </w:rPr>
        <w:t xml:space="preserve">ęści </w:t>
      </w:r>
      <w:r w:rsidR="00EA05DF" w:rsidRPr="007E4736">
        <w:rPr>
          <w:rFonts w:cstheme="majorBidi"/>
        </w:rPr>
        <w:t>2.3 pkt 31 Zasad Ramowych wskazano, że podmioty udzielające zamówień publicznych mogą zamawiać usługi badawcze i rozwojowe od przedsiębiorstw</w:t>
      </w:r>
      <w:r w:rsidR="004F2CD3" w:rsidRPr="007E4736">
        <w:rPr>
          <w:rFonts w:cstheme="majorBidi"/>
        </w:rPr>
        <w:t xml:space="preserve"> </w:t>
      </w:r>
      <w:r w:rsidR="0021085F" w:rsidRPr="007E4736">
        <w:rPr>
          <w:rFonts w:cstheme="majorBidi"/>
        </w:rPr>
        <w:t>(</w:t>
      </w:r>
      <w:r w:rsidR="00517628" w:rsidRPr="007E4736">
        <w:rPr>
          <w:rFonts w:cstheme="majorBidi"/>
        </w:rPr>
        <w:t>w tym podmiotów realizujących usług</w:t>
      </w:r>
      <w:r w:rsidR="00E21CB5" w:rsidRPr="007E4736">
        <w:rPr>
          <w:rFonts w:cstheme="majorBidi"/>
        </w:rPr>
        <w:t xml:space="preserve">i w zakresie prowadzenia </w:t>
      </w:r>
      <w:r w:rsidR="009D640A" w:rsidRPr="007E4736">
        <w:rPr>
          <w:rFonts w:cstheme="majorBidi"/>
        </w:rPr>
        <w:t xml:space="preserve">Prac </w:t>
      </w:r>
      <w:r w:rsidR="00E21CB5" w:rsidRPr="007E4736">
        <w:rPr>
          <w:rFonts w:cstheme="majorBidi"/>
        </w:rPr>
        <w:t>B+</w:t>
      </w:r>
      <w:r w:rsidR="00517628" w:rsidRPr="007E4736">
        <w:rPr>
          <w:rFonts w:cstheme="majorBidi"/>
        </w:rPr>
        <w:t>R w ramach prowadzonej działalności gospodarczej</w:t>
      </w:r>
      <w:r w:rsidR="00401E7A" w:rsidRPr="007E4736">
        <w:rPr>
          <w:rFonts w:cstheme="majorBidi"/>
        </w:rPr>
        <w:t>, takie jak przedsiębiorstwa, uczelnie, instytuty badawcze, konsorcja i inne</w:t>
      </w:r>
      <w:r w:rsidR="0021085F" w:rsidRPr="007E4736">
        <w:rPr>
          <w:rFonts w:cstheme="majorBidi"/>
        </w:rPr>
        <w:t>)</w:t>
      </w:r>
      <w:r w:rsidR="00517628" w:rsidRPr="007E4736">
        <w:rPr>
          <w:rFonts w:cstheme="majorBidi"/>
        </w:rPr>
        <w:t>,</w:t>
      </w:r>
      <w:r w:rsidR="00EA05DF" w:rsidRPr="007E4736">
        <w:rPr>
          <w:rFonts w:cstheme="majorBidi"/>
        </w:rPr>
        <w:t xml:space="preserve"> zarówno poprzez procedury opracowania na wyłączność, jak i </w:t>
      </w:r>
      <w:r w:rsidR="00D661AF" w:rsidRPr="007E4736">
        <w:rPr>
          <w:rFonts w:cstheme="majorBidi"/>
          <w:b/>
          <w:bCs/>
        </w:rPr>
        <w:t>Z</w:t>
      </w:r>
      <w:r w:rsidR="00EA05DF" w:rsidRPr="007E4736">
        <w:rPr>
          <w:rFonts w:cstheme="majorBidi"/>
          <w:b/>
          <w:bCs/>
        </w:rPr>
        <w:t xml:space="preserve">amówienia </w:t>
      </w:r>
      <w:r w:rsidR="00D661AF" w:rsidRPr="007E4736">
        <w:rPr>
          <w:rFonts w:cstheme="majorBidi"/>
          <w:b/>
          <w:bCs/>
        </w:rPr>
        <w:t>P</w:t>
      </w:r>
      <w:r w:rsidR="00EA05DF" w:rsidRPr="007E4736">
        <w:rPr>
          <w:rFonts w:cstheme="majorBidi"/>
          <w:b/>
          <w:bCs/>
        </w:rPr>
        <w:t>rzedkomercyjne</w:t>
      </w:r>
      <w:r w:rsidR="00EA05DF" w:rsidRPr="007E4736">
        <w:rPr>
          <w:rFonts w:cstheme="majorBidi"/>
        </w:rPr>
        <w:t xml:space="preserve">. </w:t>
      </w:r>
      <w:r w:rsidR="009B4CE5" w:rsidRPr="007E4736">
        <w:rPr>
          <w:rFonts w:cstheme="majorBidi"/>
        </w:rPr>
        <w:t>Jak wskazano w motywie 47 Dyrektywy 2014/24/UE: „</w:t>
      </w:r>
      <w:r w:rsidR="009B4CE5" w:rsidRPr="007E4736">
        <w:t>Organy publiczne powinny optymalnie pod względem strategicznym wykorzystać zamówienia publiczne w celu wspierania innowacji. Zakup innowacyjnych produktów, robót budowlanych i usług odgrywa kluczową rolę w poprawie skuteczności i jakości usług publicznych, przyczyniając się przy tym do rozwiązywania poważnych problemów społecznych. Pozwala także uzyskać optymalną relację jakości do wielkości zainwestowanych środków publicznych, jak również szersze korzyści gospodarcze, środowiskowe i społeczne pod względem generowania nowych pomysłów, przełożenia ich na produkty i usługi innowacyjne, wspierając w ten sposób trwały wzrost gospodarczy.”</w:t>
      </w:r>
    </w:p>
    <w:p w14:paraId="21948E40" w14:textId="77777777" w:rsidR="00A3013C" w:rsidRPr="007E4736" w:rsidRDefault="00EA05DF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7E4736">
        <w:rPr>
          <w:rFonts w:cstheme="majorHAnsi"/>
        </w:rPr>
        <w:t>Podstawowe cechy</w:t>
      </w:r>
      <w:r w:rsidR="00A3013C" w:rsidRPr="007E4736">
        <w:rPr>
          <w:rFonts w:cstheme="majorHAnsi"/>
        </w:rPr>
        <w:t xml:space="preserve"> </w:t>
      </w:r>
      <w:r w:rsidR="00D661AF" w:rsidRPr="007E4736">
        <w:rPr>
          <w:rFonts w:cstheme="majorHAnsi"/>
          <w:b/>
          <w:color w:val="C00000"/>
        </w:rPr>
        <w:t>Z</w:t>
      </w:r>
      <w:r w:rsidRPr="007E4736">
        <w:rPr>
          <w:rFonts w:cstheme="majorHAnsi"/>
          <w:b/>
          <w:color w:val="C00000"/>
        </w:rPr>
        <w:t xml:space="preserve">amówienia </w:t>
      </w:r>
      <w:r w:rsidR="00D661AF" w:rsidRPr="007E4736">
        <w:rPr>
          <w:rFonts w:cstheme="majorHAnsi"/>
          <w:b/>
          <w:color w:val="C00000"/>
        </w:rPr>
        <w:t>P</w:t>
      </w:r>
      <w:r w:rsidRPr="007E4736">
        <w:rPr>
          <w:rFonts w:cstheme="majorHAnsi"/>
          <w:b/>
          <w:color w:val="C00000"/>
        </w:rPr>
        <w:t>rzedkomercyjnego</w:t>
      </w:r>
      <w:r w:rsidRPr="007E4736">
        <w:rPr>
          <w:rFonts w:cstheme="majorHAnsi"/>
          <w:color w:val="C00000"/>
        </w:rPr>
        <w:t xml:space="preserve"> </w:t>
      </w:r>
      <w:r w:rsidRPr="007E4736">
        <w:rPr>
          <w:rFonts w:cstheme="majorHAnsi"/>
        </w:rPr>
        <w:t xml:space="preserve">można określić </w:t>
      </w:r>
      <w:r w:rsidR="00517628" w:rsidRPr="007E4736">
        <w:rPr>
          <w:rFonts w:cstheme="majorHAnsi"/>
        </w:rPr>
        <w:t>w następujący sposób</w:t>
      </w:r>
      <w:r w:rsidR="00A3013C" w:rsidRPr="007E4736">
        <w:rPr>
          <w:rFonts w:cstheme="majorHAnsi"/>
        </w:rPr>
        <w:t>:</w:t>
      </w:r>
    </w:p>
    <w:p w14:paraId="5B21FEB2" w14:textId="77777777" w:rsidR="00EA05DF" w:rsidRPr="007E4736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7E4736">
        <w:rPr>
          <w:rFonts w:cstheme="majorHAnsi"/>
        </w:rPr>
        <w:t>Z</w:t>
      </w:r>
      <w:r w:rsidR="00A3013C" w:rsidRPr="007E4736">
        <w:rPr>
          <w:rFonts w:cstheme="majorHAnsi"/>
        </w:rPr>
        <w:t xml:space="preserve">amówienie </w:t>
      </w:r>
      <w:r w:rsidRPr="007E4736">
        <w:rPr>
          <w:rFonts w:cstheme="majorHAnsi"/>
        </w:rPr>
        <w:t>P</w:t>
      </w:r>
      <w:r w:rsidR="00A3013C" w:rsidRPr="007E4736">
        <w:rPr>
          <w:rFonts w:cstheme="majorHAnsi"/>
        </w:rPr>
        <w:t xml:space="preserve">rzedkomercyjne </w:t>
      </w:r>
      <w:r w:rsidR="007A43F6" w:rsidRPr="007E4736">
        <w:rPr>
          <w:rFonts w:cstheme="majorHAnsi"/>
          <w:b/>
        </w:rPr>
        <w:t xml:space="preserve">dotyczy usług badawczych i </w:t>
      </w:r>
      <w:r w:rsidR="00A3013C" w:rsidRPr="007E4736">
        <w:rPr>
          <w:rFonts w:cstheme="majorHAnsi"/>
          <w:b/>
        </w:rPr>
        <w:t>rozwojowych</w:t>
      </w:r>
      <w:r w:rsidR="00A3013C" w:rsidRPr="007E4736">
        <w:rPr>
          <w:rFonts w:cstheme="majorHAnsi"/>
        </w:rPr>
        <w:t>;</w:t>
      </w:r>
    </w:p>
    <w:p w14:paraId="4234DD83" w14:textId="77777777" w:rsidR="00EA05DF" w:rsidRPr="007E4736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7E4736">
        <w:rPr>
          <w:rFonts w:cstheme="majorHAnsi"/>
        </w:rPr>
        <w:t>Z</w:t>
      </w:r>
      <w:r w:rsidR="00A3013C" w:rsidRPr="007E4736">
        <w:rPr>
          <w:rFonts w:cstheme="majorHAnsi"/>
        </w:rPr>
        <w:t xml:space="preserve">amówienie </w:t>
      </w:r>
      <w:r w:rsidRPr="007E4736">
        <w:rPr>
          <w:rFonts w:cstheme="majorHAnsi"/>
        </w:rPr>
        <w:t>P</w:t>
      </w:r>
      <w:r w:rsidR="00A3013C" w:rsidRPr="007E4736">
        <w:rPr>
          <w:rFonts w:cstheme="majorHAnsi"/>
        </w:rPr>
        <w:t xml:space="preserve">rzedkomercyjne </w:t>
      </w:r>
      <w:r w:rsidR="00A3013C" w:rsidRPr="007E4736">
        <w:rPr>
          <w:rFonts w:cstheme="majorHAnsi"/>
          <w:b/>
        </w:rPr>
        <w:t xml:space="preserve">prowadzone </w:t>
      </w:r>
      <w:r w:rsidR="00EA05DF" w:rsidRPr="007E4736">
        <w:rPr>
          <w:rFonts w:cstheme="majorHAnsi"/>
          <w:b/>
        </w:rPr>
        <w:t>jest w otwartej, transparentnej</w:t>
      </w:r>
      <w:r w:rsidR="00EA05DF" w:rsidRPr="007E4736">
        <w:rPr>
          <w:rFonts w:cstheme="majorHAnsi"/>
          <w:b/>
        </w:rPr>
        <w:br/>
      </w:r>
      <w:r w:rsidR="00A3013C" w:rsidRPr="007E4736">
        <w:rPr>
          <w:rFonts w:cstheme="majorHAnsi"/>
          <w:b/>
        </w:rPr>
        <w:t>i niedyskryminacyjnej procedurze wyboru wykonawców zamówienia</w:t>
      </w:r>
      <w:r w:rsidR="00A3013C" w:rsidRPr="007E4736">
        <w:rPr>
          <w:rFonts w:cstheme="majorHAnsi"/>
        </w:rPr>
        <w:t>;</w:t>
      </w:r>
    </w:p>
    <w:p w14:paraId="0122C52F" w14:textId="77777777" w:rsidR="00EA05DF" w:rsidRPr="007E4736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7E4736">
        <w:rPr>
          <w:rFonts w:cstheme="majorHAnsi"/>
        </w:rPr>
        <w:t>Z</w:t>
      </w:r>
      <w:r w:rsidR="00A3013C" w:rsidRPr="007E4736">
        <w:rPr>
          <w:rFonts w:cstheme="majorHAnsi"/>
        </w:rPr>
        <w:t xml:space="preserve">amówienie </w:t>
      </w:r>
      <w:r w:rsidRPr="007E4736">
        <w:rPr>
          <w:rFonts w:cstheme="majorHAnsi"/>
        </w:rPr>
        <w:t>P</w:t>
      </w:r>
      <w:r w:rsidR="00A3013C" w:rsidRPr="007E4736">
        <w:rPr>
          <w:rFonts w:cstheme="majorHAnsi"/>
        </w:rPr>
        <w:t xml:space="preserve">rzedkomercyjne </w:t>
      </w:r>
      <w:r w:rsidRPr="007E4736">
        <w:rPr>
          <w:rFonts w:cstheme="majorHAnsi"/>
        </w:rPr>
        <w:t>dopuszcza</w:t>
      </w:r>
      <w:r w:rsidR="00A3013C" w:rsidRPr="007E4736">
        <w:rPr>
          <w:rFonts w:cstheme="majorHAnsi"/>
        </w:rPr>
        <w:t xml:space="preserve"> </w:t>
      </w:r>
      <w:r w:rsidR="00A3013C" w:rsidRPr="007E4736">
        <w:rPr>
          <w:rFonts w:cstheme="majorHAnsi"/>
          <w:b/>
        </w:rPr>
        <w:t xml:space="preserve">prowadzenie prac badawczo-rozwojowych </w:t>
      </w:r>
      <w:r w:rsidR="00EA05DF" w:rsidRPr="007E4736">
        <w:rPr>
          <w:rFonts w:cstheme="majorHAnsi"/>
          <w:b/>
        </w:rPr>
        <w:br/>
      </w:r>
      <w:r w:rsidR="00A3013C" w:rsidRPr="007E4736">
        <w:rPr>
          <w:rFonts w:cstheme="majorHAnsi"/>
          <w:b/>
        </w:rPr>
        <w:t>w fazach, w których wykonawcy ze sobą konkurują, zmierzając do stworzenia najlepszego rozwiązania</w:t>
      </w:r>
      <w:r w:rsidR="00A3013C" w:rsidRPr="007E4736">
        <w:rPr>
          <w:rFonts w:cstheme="majorHAnsi"/>
        </w:rPr>
        <w:t>;</w:t>
      </w:r>
    </w:p>
    <w:p w14:paraId="2DF34057" w14:textId="68C0221A" w:rsidR="00EA05DF" w:rsidRPr="007E4736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Bidi"/>
        </w:rPr>
      </w:pPr>
      <w:r w:rsidRPr="007E4736">
        <w:rPr>
          <w:rFonts w:cstheme="majorBidi"/>
        </w:rPr>
        <w:t>Z</w:t>
      </w:r>
      <w:r w:rsidR="00A3013C" w:rsidRPr="007E4736">
        <w:rPr>
          <w:rFonts w:cstheme="majorBidi"/>
        </w:rPr>
        <w:t xml:space="preserve">amówienie </w:t>
      </w:r>
      <w:r w:rsidRPr="007E4736">
        <w:rPr>
          <w:rFonts w:cstheme="majorBidi"/>
        </w:rPr>
        <w:t>P</w:t>
      </w:r>
      <w:r w:rsidR="00A3013C" w:rsidRPr="007E4736">
        <w:rPr>
          <w:rFonts w:cstheme="majorBidi"/>
        </w:rPr>
        <w:t xml:space="preserve">rzedkomercyjne </w:t>
      </w:r>
      <w:r w:rsidRPr="007E4736">
        <w:rPr>
          <w:rFonts w:cstheme="majorBidi"/>
        </w:rPr>
        <w:t>dopuszcza</w:t>
      </w:r>
      <w:r w:rsidR="00A3013C" w:rsidRPr="007E4736">
        <w:rPr>
          <w:rFonts w:cstheme="majorBidi"/>
        </w:rPr>
        <w:t xml:space="preserve">, że </w:t>
      </w:r>
      <w:r w:rsidR="00A3013C" w:rsidRPr="007E4736">
        <w:rPr>
          <w:rFonts w:cstheme="majorBidi"/>
          <w:b/>
          <w:bCs/>
        </w:rPr>
        <w:t xml:space="preserve">po każdej fazie prac badawczo-rozwojowych dochodzi do oceny </w:t>
      </w:r>
      <w:r w:rsidR="002F2CDC" w:rsidRPr="007E4736">
        <w:rPr>
          <w:rFonts w:cstheme="majorBidi"/>
          <w:b/>
          <w:bCs/>
        </w:rPr>
        <w:t xml:space="preserve">wyników </w:t>
      </w:r>
      <w:r w:rsidR="00A3013C" w:rsidRPr="007E4736">
        <w:rPr>
          <w:rFonts w:cstheme="majorBidi"/>
          <w:b/>
          <w:bCs/>
        </w:rPr>
        <w:t xml:space="preserve">prac wykonawców, zmierzającej do wyboru </w:t>
      </w:r>
      <w:r w:rsidR="00401E7A" w:rsidRPr="007E4736">
        <w:rPr>
          <w:rFonts w:cstheme="majorBidi"/>
          <w:b/>
          <w:bCs/>
        </w:rPr>
        <w:t xml:space="preserve">najlepszych </w:t>
      </w:r>
      <w:r w:rsidR="00A3013C" w:rsidRPr="007E4736">
        <w:rPr>
          <w:rFonts w:cstheme="majorBidi"/>
          <w:b/>
          <w:bCs/>
        </w:rPr>
        <w:t>rozwiąza</w:t>
      </w:r>
      <w:r w:rsidR="00401E7A" w:rsidRPr="007E4736">
        <w:rPr>
          <w:rFonts w:cstheme="majorBidi"/>
          <w:b/>
          <w:bCs/>
        </w:rPr>
        <w:t>ń</w:t>
      </w:r>
      <w:r w:rsidR="00A3013C" w:rsidRPr="007E4736">
        <w:rPr>
          <w:rFonts w:cstheme="majorBidi"/>
          <w:b/>
          <w:bCs/>
        </w:rPr>
        <w:t>/</w:t>
      </w:r>
      <w:r w:rsidR="00401E7A" w:rsidRPr="007E4736">
        <w:rPr>
          <w:rFonts w:cstheme="majorBidi"/>
          <w:b/>
          <w:bCs/>
        </w:rPr>
        <w:t xml:space="preserve">rozwiązań </w:t>
      </w:r>
      <w:r w:rsidR="00A3013C" w:rsidRPr="007E4736">
        <w:rPr>
          <w:rFonts w:cstheme="majorBidi"/>
          <w:b/>
          <w:bCs/>
        </w:rPr>
        <w:t xml:space="preserve">najbardziej </w:t>
      </w:r>
      <w:r w:rsidR="00E95116" w:rsidRPr="007E4736">
        <w:rPr>
          <w:rFonts w:cstheme="majorBidi"/>
          <w:b/>
          <w:bCs/>
        </w:rPr>
        <w:t xml:space="preserve">odpowiadających </w:t>
      </w:r>
      <w:r w:rsidR="1D190E2A" w:rsidRPr="007E4736">
        <w:rPr>
          <w:rFonts w:cstheme="majorBidi"/>
          <w:b/>
          <w:bCs/>
        </w:rPr>
        <w:t>Wymaganiom</w:t>
      </w:r>
      <w:r w:rsidR="00A3013C" w:rsidRPr="007E4736">
        <w:rPr>
          <w:rFonts w:cstheme="majorBidi"/>
          <w:b/>
          <w:bCs/>
        </w:rPr>
        <w:t xml:space="preserve"> instytucji zamawiającej</w:t>
      </w:r>
      <w:r w:rsidR="00A3013C" w:rsidRPr="007E4736">
        <w:rPr>
          <w:rFonts w:cstheme="majorBidi"/>
        </w:rPr>
        <w:t>;</w:t>
      </w:r>
    </w:p>
    <w:p w14:paraId="67F82026" w14:textId="77777777" w:rsidR="00EA05DF" w:rsidRPr="007E4736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7E4736">
        <w:rPr>
          <w:rFonts w:cstheme="majorHAnsi"/>
        </w:rPr>
        <w:t>Z</w:t>
      </w:r>
      <w:r w:rsidR="00A3013C" w:rsidRPr="007E4736">
        <w:rPr>
          <w:rFonts w:cstheme="majorHAnsi"/>
        </w:rPr>
        <w:t xml:space="preserve">amówienie </w:t>
      </w:r>
      <w:r w:rsidRPr="007E4736">
        <w:rPr>
          <w:rFonts w:cstheme="majorHAnsi"/>
        </w:rPr>
        <w:t>P</w:t>
      </w:r>
      <w:r w:rsidR="00A3013C" w:rsidRPr="007E4736">
        <w:rPr>
          <w:rFonts w:cstheme="majorHAnsi"/>
        </w:rPr>
        <w:t xml:space="preserve">rzedkomercyjne przewiduje, że </w:t>
      </w:r>
      <w:r w:rsidR="000F2FDB" w:rsidRPr="007E4736">
        <w:rPr>
          <w:rFonts w:cstheme="majorHAnsi"/>
          <w:b/>
        </w:rPr>
        <w:t>Z</w:t>
      </w:r>
      <w:r w:rsidR="00A3013C" w:rsidRPr="007E4736">
        <w:rPr>
          <w:rFonts w:cstheme="majorHAnsi"/>
          <w:b/>
        </w:rPr>
        <w:t xml:space="preserve">amawiający oraz </w:t>
      </w:r>
      <w:r w:rsidR="000F2FDB" w:rsidRPr="007E4736">
        <w:rPr>
          <w:rFonts w:cstheme="majorHAnsi"/>
          <w:b/>
        </w:rPr>
        <w:t>W</w:t>
      </w:r>
      <w:r w:rsidR="00A3013C" w:rsidRPr="007E4736">
        <w:rPr>
          <w:rFonts w:cstheme="majorHAnsi"/>
          <w:b/>
        </w:rPr>
        <w:t>ykonawcy wspólnie poznają swoje oczekiwania i możliwości</w:t>
      </w:r>
      <w:r w:rsidR="00A3013C" w:rsidRPr="007E4736">
        <w:rPr>
          <w:rFonts w:cstheme="majorHAnsi"/>
        </w:rPr>
        <w:t>;</w:t>
      </w:r>
    </w:p>
    <w:p w14:paraId="6380944D" w14:textId="77777777" w:rsidR="00FF16FC" w:rsidRPr="007E4736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7E4736">
        <w:rPr>
          <w:rFonts w:cstheme="majorHAnsi"/>
        </w:rPr>
        <w:t>Z</w:t>
      </w:r>
      <w:r w:rsidR="00A3013C" w:rsidRPr="007E4736">
        <w:rPr>
          <w:rFonts w:cstheme="majorHAnsi"/>
        </w:rPr>
        <w:t xml:space="preserve">amówienie </w:t>
      </w:r>
      <w:r w:rsidRPr="007E4736">
        <w:rPr>
          <w:rFonts w:cstheme="majorHAnsi"/>
        </w:rPr>
        <w:t>P</w:t>
      </w:r>
      <w:r w:rsidR="00A3013C" w:rsidRPr="007E4736">
        <w:rPr>
          <w:rFonts w:cstheme="majorHAnsi"/>
        </w:rPr>
        <w:t xml:space="preserve">rzedkomercyjne </w:t>
      </w:r>
      <w:r w:rsidR="00A3013C" w:rsidRPr="007E4736">
        <w:rPr>
          <w:rFonts w:cstheme="majorHAnsi"/>
          <w:b/>
        </w:rPr>
        <w:t>przewiduje</w:t>
      </w:r>
      <w:r w:rsidR="00DD4EF4" w:rsidRPr="007E4736">
        <w:rPr>
          <w:rFonts w:cstheme="majorHAnsi"/>
          <w:b/>
        </w:rPr>
        <w:t xml:space="preserve"> </w:t>
      </w:r>
      <w:r w:rsidR="00A3013C" w:rsidRPr="007E4736">
        <w:rPr>
          <w:rFonts w:cstheme="majorHAnsi"/>
          <w:b/>
        </w:rPr>
        <w:t xml:space="preserve">podział ryzyka i korzyści wynikających </w:t>
      </w:r>
      <w:r w:rsidR="000F2FDB" w:rsidRPr="007E4736">
        <w:rPr>
          <w:rFonts w:cstheme="majorHAnsi"/>
          <w:b/>
        </w:rPr>
        <w:br/>
      </w:r>
      <w:r w:rsidR="00A3013C" w:rsidRPr="007E4736">
        <w:rPr>
          <w:rFonts w:cstheme="majorHAnsi"/>
          <w:b/>
        </w:rPr>
        <w:t>z prowadzenia zamówienia</w:t>
      </w:r>
      <w:r w:rsidR="006007DD" w:rsidRPr="007E4736">
        <w:rPr>
          <w:rFonts w:cstheme="majorHAnsi"/>
          <w:b/>
        </w:rPr>
        <w:t>, na warunkach rynkowych</w:t>
      </w:r>
      <w:r w:rsidR="00FF16FC" w:rsidRPr="007E4736">
        <w:rPr>
          <w:rFonts w:cstheme="majorHAnsi"/>
          <w:b/>
        </w:rPr>
        <w:t>,</w:t>
      </w:r>
    </w:p>
    <w:p w14:paraId="5FFDD350" w14:textId="77777777" w:rsidR="00610135" w:rsidRPr="007E4736" w:rsidRDefault="00FF16FC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7E4736">
        <w:rPr>
          <w:rFonts w:cstheme="majorHAnsi"/>
          <w:b/>
        </w:rPr>
        <w:t xml:space="preserve">Dopuszczalne w ramach Zamówienia Przedkomercyjnego jest opracowanie </w:t>
      </w:r>
      <w:r w:rsidR="00B97289" w:rsidRPr="007E4736">
        <w:rPr>
          <w:rFonts w:cstheme="majorHAnsi"/>
          <w:b/>
        </w:rPr>
        <w:t>demonstratora technologii</w:t>
      </w:r>
      <w:r w:rsidR="00610135" w:rsidRPr="007E4736">
        <w:rPr>
          <w:rFonts w:cstheme="majorHAnsi"/>
          <w:b/>
        </w:rPr>
        <w:t>,</w:t>
      </w:r>
    </w:p>
    <w:p w14:paraId="56C6422F" w14:textId="4C9F8A89" w:rsidR="00EA05DF" w:rsidRPr="007E4736" w:rsidRDefault="00610135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7E4736">
        <w:rPr>
          <w:rFonts w:cstheme="majorHAnsi"/>
          <w:b/>
        </w:rPr>
        <w:t>Dopuszczalne w ramach Zamówienia Przedkomercyjnego jest realizowanie innego przedmiotu zamówienia</w:t>
      </w:r>
      <w:r w:rsidR="00FE6544" w:rsidRPr="007E4736">
        <w:rPr>
          <w:rFonts w:cstheme="majorHAnsi"/>
          <w:b/>
        </w:rPr>
        <w:t xml:space="preserve"> niż usługi badawczo-rozwojowe</w:t>
      </w:r>
      <w:r w:rsidRPr="007E4736">
        <w:rPr>
          <w:rFonts w:cstheme="majorHAnsi"/>
          <w:b/>
        </w:rPr>
        <w:t>, o ile takiego przedmiotu zamówienia nie można oddzielić od usług badawczo-rozwojowych, a usługi badawczo-rozwojowe stanowią główny przedmiot zamówienia</w:t>
      </w:r>
      <w:r w:rsidR="00A3013C" w:rsidRPr="007E4736">
        <w:rPr>
          <w:rFonts w:cstheme="majorHAnsi"/>
        </w:rPr>
        <w:t>.</w:t>
      </w:r>
    </w:p>
    <w:p w14:paraId="0EE5FAB7" w14:textId="79C05FE3" w:rsidR="00282734" w:rsidRPr="007E4736" w:rsidRDefault="00D661AF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7E4736">
        <w:rPr>
          <w:rFonts w:cstheme="majorBidi"/>
          <w:b/>
          <w:bCs/>
        </w:rPr>
        <w:t>Zamówienie P</w:t>
      </w:r>
      <w:r w:rsidR="00A3013C" w:rsidRPr="007E4736">
        <w:rPr>
          <w:rFonts w:cstheme="majorBidi"/>
          <w:b/>
          <w:bCs/>
        </w:rPr>
        <w:t xml:space="preserve">rzedkomercyjne nie </w:t>
      </w:r>
      <w:r w:rsidR="000F2FDB" w:rsidRPr="007E4736">
        <w:rPr>
          <w:rFonts w:cstheme="majorBidi"/>
          <w:b/>
          <w:bCs/>
        </w:rPr>
        <w:t xml:space="preserve">zostało </w:t>
      </w:r>
      <w:r w:rsidR="00A3013C" w:rsidRPr="007E4736">
        <w:rPr>
          <w:rFonts w:cstheme="majorBidi"/>
          <w:b/>
          <w:bCs/>
        </w:rPr>
        <w:t>zdefiniowane w polskim prawodawstwie.</w:t>
      </w:r>
      <w:r w:rsidR="00A3013C" w:rsidRPr="007E4736">
        <w:rPr>
          <w:rFonts w:cstheme="majorBidi"/>
        </w:rPr>
        <w:t xml:space="preserve"> </w:t>
      </w:r>
      <w:r w:rsidR="00282734" w:rsidRPr="007E4736">
        <w:rPr>
          <w:rFonts w:cstheme="majorBidi"/>
        </w:rPr>
        <w:t>Z</w:t>
      </w:r>
      <w:r w:rsidR="00A3013C" w:rsidRPr="007E4736">
        <w:rPr>
          <w:rFonts w:cstheme="majorBidi"/>
        </w:rPr>
        <w:t>godnie</w:t>
      </w:r>
      <w:r w:rsidR="00282734" w:rsidRPr="007E4736">
        <w:rPr>
          <w:rFonts w:cstheme="majorBidi"/>
        </w:rPr>
        <w:t xml:space="preserve"> jednak</w:t>
      </w:r>
      <w:r w:rsidR="00A3013C" w:rsidRPr="007E4736">
        <w:rPr>
          <w:rFonts w:cstheme="majorBidi"/>
        </w:rPr>
        <w:t xml:space="preserve"> z art. </w:t>
      </w:r>
      <w:r w:rsidR="00373D6A" w:rsidRPr="007E4736">
        <w:rPr>
          <w:rFonts w:cstheme="majorBidi"/>
        </w:rPr>
        <w:t xml:space="preserve">11 ust. 1 pkt 3 </w:t>
      </w:r>
      <w:r w:rsidR="00282734" w:rsidRPr="007E4736">
        <w:rPr>
          <w:rFonts w:cstheme="majorBidi"/>
        </w:rPr>
        <w:t xml:space="preserve">Ustawy </w:t>
      </w:r>
      <w:r w:rsidR="00EC126E" w:rsidRPr="007E4736">
        <w:rPr>
          <w:rFonts w:cstheme="majorBidi"/>
        </w:rPr>
        <w:t>PZP</w:t>
      </w:r>
      <w:r w:rsidR="00A3013C" w:rsidRPr="007E4736">
        <w:rPr>
          <w:rFonts w:cstheme="majorBidi"/>
        </w:rPr>
        <w:t xml:space="preserve"> (</w:t>
      </w:r>
      <w:r w:rsidR="00373D6A" w:rsidRPr="007E4736">
        <w:rPr>
          <w:rFonts w:cstheme="majorBidi"/>
        </w:rPr>
        <w:t>stanowiącym implementację</w:t>
      </w:r>
      <w:r w:rsidR="00A3013C" w:rsidRPr="007E4736">
        <w:rPr>
          <w:rFonts w:cstheme="majorBidi"/>
        </w:rPr>
        <w:t xml:space="preserve"> </w:t>
      </w:r>
      <w:r w:rsidR="00A303F2" w:rsidRPr="007E4736">
        <w:rPr>
          <w:rFonts w:cstheme="majorBidi"/>
        </w:rPr>
        <w:t xml:space="preserve">do krajowego porządku prawnego </w:t>
      </w:r>
      <w:r w:rsidR="00A3013C" w:rsidRPr="007E4736">
        <w:rPr>
          <w:rFonts w:cstheme="majorBidi"/>
        </w:rPr>
        <w:t xml:space="preserve">art. 14 Dyrektywy 2014/24/UE) nie stosuje się przepisów </w:t>
      </w:r>
      <w:r w:rsidR="00282734" w:rsidRPr="007E4736">
        <w:rPr>
          <w:rFonts w:cstheme="majorBidi"/>
        </w:rPr>
        <w:t xml:space="preserve">Ustawy </w:t>
      </w:r>
      <w:r w:rsidR="00A3013C" w:rsidRPr="007E4736">
        <w:rPr>
          <w:rFonts w:cstheme="majorBidi"/>
        </w:rPr>
        <w:t>PZP do zamówień, który</w:t>
      </w:r>
      <w:r w:rsidR="000F2FDB" w:rsidRPr="007E4736">
        <w:rPr>
          <w:rFonts w:cstheme="majorBidi"/>
        </w:rPr>
        <w:t>ch</w:t>
      </w:r>
      <w:r w:rsidR="00A3013C" w:rsidRPr="007E4736">
        <w:rPr>
          <w:rFonts w:cstheme="majorBidi"/>
        </w:rPr>
        <w:t xml:space="preserve"> przedmiotem są „usługi badawcze i rozwojowe, chyba że są one objęte kodami CPV od 73000000-2 do 73120000-9, 73300000-5, 73420000-2 i 73430000-5 […] oraz jeżeli spełnione są </w:t>
      </w:r>
      <w:r w:rsidR="00A3013C" w:rsidRPr="007E4736">
        <w:rPr>
          <w:rFonts w:cstheme="majorBidi"/>
          <w:b/>
          <w:bCs/>
        </w:rPr>
        <w:t>łącznie</w:t>
      </w:r>
      <w:r w:rsidR="00A3013C" w:rsidRPr="007E4736">
        <w:rPr>
          <w:rFonts w:cstheme="majorBidi"/>
        </w:rPr>
        <w:t xml:space="preserve"> następujące warunki: </w:t>
      </w:r>
      <w:r w:rsidR="00373D6A" w:rsidRPr="007E4736">
        <w:rPr>
          <w:rFonts w:cstheme="majorBidi"/>
        </w:rPr>
        <w:t xml:space="preserve">a) </w:t>
      </w:r>
      <w:r w:rsidR="00A3013C" w:rsidRPr="007E4736">
        <w:rPr>
          <w:rFonts w:cstheme="majorBidi"/>
        </w:rPr>
        <w:t xml:space="preserve">korzyści z tych usług przypadają wyłącznie zamawiającemu na potrzeby jego własnej działalności, </w:t>
      </w:r>
      <w:r w:rsidR="00373D6A" w:rsidRPr="007E4736">
        <w:rPr>
          <w:rFonts w:cstheme="majorBidi"/>
        </w:rPr>
        <w:t xml:space="preserve">b) </w:t>
      </w:r>
      <w:r w:rsidR="00A3013C" w:rsidRPr="007E4736">
        <w:rPr>
          <w:rFonts w:cstheme="majorBidi"/>
        </w:rPr>
        <w:t>całość wynagrodzenia za</w:t>
      </w:r>
      <w:r w:rsidR="005068B7" w:rsidRPr="007E4736">
        <w:rPr>
          <w:rFonts w:cstheme="majorBidi"/>
        </w:rPr>
        <w:t> </w:t>
      </w:r>
      <w:r w:rsidR="00A3013C" w:rsidRPr="007E4736">
        <w:rPr>
          <w:rFonts w:cstheme="majorBidi"/>
        </w:rPr>
        <w:t xml:space="preserve">świadczoną usługę wypłaca zamawiający”. Wobec tego do </w:t>
      </w:r>
      <w:r w:rsidR="00837C7D" w:rsidRPr="007E4736">
        <w:rPr>
          <w:rFonts w:cstheme="majorBidi"/>
        </w:rPr>
        <w:t>Zamówień Pr</w:t>
      </w:r>
      <w:r w:rsidR="00A3013C" w:rsidRPr="007E4736">
        <w:rPr>
          <w:rFonts w:cstheme="majorBidi"/>
        </w:rPr>
        <w:t>zedkomercyjnych</w:t>
      </w:r>
      <w:r w:rsidR="00837C7D" w:rsidRPr="007E4736">
        <w:rPr>
          <w:rFonts w:cstheme="majorBidi"/>
        </w:rPr>
        <w:t xml:space="preserve">, jako </w:t>
      </w:r>
      <w:r w:rsidR="001A1410" w:rsidRPr="007E4736">
        <w:rPr>
          <w:rFonts w:cstheme="majorBidi"/>
        </w:rPr>
        <w:t xml:space="preserve">dotyczących usług badawczo-rozwojowych oraz </w:t>
      </w:r>
      <w:r w:rsidR="00837C7D" w:rsidRPr="007E4736">
        <w:rPr>
          <w:rFonts w:cstheme="majorBidi"/>
        </w:rPr>
        <w:t xml:space="preserve">przewidujących podział korzyści </w:t>
      </w:r>
      <w:r w:rsidR="00500AC8" w:rsidRPr="007E4736">
        <w:rPr>
          <w:rFonts w:cstheme="majorBidi"/>
        </w:rPr>
        <w:t xml:space="preserve">z prowadzonych prac </w:t>
      </w:r>
      <w:r w:rsidR="00837C7D" w:rsidRPr="007E4736">
        <w:rPr>
          <w:rFonts w:cstheme="majorBidi"/>
        </w:rPr>
        <w:t xml:space="preserve">pomiędzy </w:t>
      </w:r>
      <w:r w:rsidR="000F2FDB" w:rsidRPr="007E4736">
        <w:rPr>
          <w:rFonts w:cstheme="majorBidi"/>
        </w:rPr>
        <w:t>Z</w:t>
      </w:r>
      <w:r w:rsidR="00837C7D" w:rsidRPr="007E4736">
        <w:rPr>
          <w:rFonts w:cstheme="majorBidi"/>
        </w:rPr>
        <w:t xml:space="preserve">amawiającego i </w:t>
      </w:r>
      <w:r w:rsidR="00D15DB4" w:rsidRPr="007E4736">
        <w:rPr>
          <w:rFonts w:cstheme="majorBidi"/>
        </w:rPr>
        <w:t>Uczestnika Przedsięwzięcia</w:t>
      </w:r>
      <w:r w:rsidR="00837C7D" w:rsidRPr="007E4736">
        <w:rPr>
          <w:rFonts w:cstheme="majorBidi"/>
        </w:rPr>
        <w:t>,</w:t>
      </w:r>
      <w:r w:rsidR="00A3013C" w:rsidRPr="007E4736">
        <w:rPr>
          <w:rFonts w:cstheme="majorBidi"/>
        </w:rPr>
        <w:t xml:space="preserve"> nie stosuje się przepisów </w:t>
      </w:r>
      <w:r w:rsidR="00560107" w:rsidRPr="007E4736">
        <w:rPr>
          <w:rFonts w:cstheme="majorBidi"/>
        </w:rPr>
        <w:t xml:space="preserve">Ustawy </w:t>
      </w:r>
      <w:r w:rsidR="00A3013C" w:rsidRPr="007E4736">
        <w:rPr>
          <w:rFonts w:cstheme="majorBidi"/>
        </w:rPr>
        <w:t>PZP</w:t>
      </w:r>
      <w:r w:rsidR="00B553A1" w:rsidRPr="007E4736">
        <w:rPr>
          <w:rFonts w:cstheme="majorBidi"/>
        </w:rPr>
        <w:t>.</w:t>
      </w:r>
      <w:bookmarkStart w:id="36" w:name="_Hlk53778435"/>
      <w:bookmarkEnd w:id="36"/>
    </w:p>
    <w:p w14:paraId="5FD8BD71" w14:textId="2D21539A" w:rsidR="000B7C58" w:rsidRPr="007E4736" w:rsidRDefault="00E9162A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7E4736">
        <w:rPr>
          <w:rFonts w:cstheme="majorHAnsi"/>
        </w:rPr>
        <w:t>Realizacja</w:t>
      </w:r>
      <w:r w:rsidR="00A3013C" w:rsidRPr="007E4736">
        <w:rPr>
          <w:rFonts w:cstheme="majorHAnsi"/>
        </w:rPr>
        <w:t xml:space="preserve"> </w:t>
      </w:r>
      <w:r w:rsidR="00390FB3" w:rsidRPr="007E4736">
        <w:rPr>
          <w:rFonts w:cstheme="majorHAnsi"/>
        </w:rPr>
        <w:t>Przedsięwzięcia</w:t>
      </w:r>
      <w:r w:rsidR="001B56CF" w:rsidRPr="007E4736">
        <w:rPr>
          <w:rFonts w:cstheme="majorHAnsi"/>
        </w:rPr>
        <w:t xml:space="preserve"> </w:t>
      </w:r>
      <w:r w:rsidRPr="007E4736">
        <w:rPr>
          <w:rFonts w:cstheme="majorHAnsi"/>
        </w:rPr>
        <w:t>w trybie</w:t>
      </w:r>
      <w:r w:rsidR="00282734" w:rsidRPr="007E4736">
        <w:rPr>
          <w:rFonts w:cstheme="majorHAnsi"/>
        </w:rPr>
        <w:t xml:space="preserve"> PCP, </w:t>
      </w:r>
      <w:r w:rsidRPr="007E4736">
        <w:rPr>
          <w:rFonts w:cstheme="majorHAnsi"/>
        </w:rPr>
        <w:t>stanowi</w:t>
      </w:r>
      <w:r w:rsidR="000E7029" w:rsidRPr="007E4736">
        <w:rPr>
          <w:rFonts w:cstheme="majorHAnsi"/>
        </w:rPr>
        <w:t xml:space="preserve"> przejaw</w:t>
      </w:r>
      <w:r w:rsidRPr="007E4736">
        <w:rPr>
          <w:rFonts w:cstheme="majorHAnsi"/>
        </w:rPr>
        <w:t xml:space="preserve"> nowe</w:t>
      </w:r>
      <w:r w:rsidR="000E7029" w:rsidRPr="007E4736">
        <w:rPr>
          <w:rFonts w:cstheme="majorHAnsi"/>
        </w:rPr>
        <w:t>go</w:t>
      </w:r>
      <w:r w:rsidRPr="007E4736">
        <w:rPr>
          <w:rFonts w:cstheme="majorHAnsi"/>
        </w:rPr>
        <w:t xml:space="preserve"> podejści</w:t>
      </w:r>
      <w:r w:rsidR="000E7029" w:rsidRPr="007E4736">
        <w:rPr>
          <w:rFonts w:cstheme="majorHAnsi"/>
        </w:rPr>
        <w:t>a</w:t>
      </w:r>
      <w:r w:rsidRPr="007E4736">
        <w:rPr>
          <w:rFonts w:cstheme="majorHAnsi"/>
        </w:rPr>
        <w:t xml:space="preserve"> NCBR</w:t>
      </w:r>
      <w:r w:rsidR="00A3013C" w:rsidRPr="007E4736">
        <w:rPr>
          <w:rFonts w:cstheme="majorHAnsi"/>
        </w:rPr>
        <w:t xml:space="preserve"> do wspierania prac badawczo-rozwojowych</w:t>
      </w:r>
      <w:r w:rsidR="00395C4C" w:rsidRPr="007E4736">
        <w:rPr>
          <w:rFonts w:cstheme="majorHAnsi"/>
        </w:rPr>
        <w:t xml:space="preserve"> na zasadach rynkowych</w:t>
      </w:r>
      <w:r w:rsidR="00A3013C" w:rsidRPr="007E4736">
        <w:rPr>
          <w:rFonts w:cstheme="majorHAnsi"/>
        </w:rPr>
        <w:t xml:space="preserve">. Tryb ten </w:t>
      </w:r>
      <w:r w:rsidR="00282734" w:rsidRPr="007E4736">
        <w:rPr>
          <w:rFonts w:cstheme="majorHAnsi"/>
        </w:rPr>
        <w:t xml:space="preserve">został </w:t>
      </w:r>
      <w:r w:rsidR="00A3013C" w:rsidRPr="007E4736">
        <w:rPr>
          <w:rFonts w:cstheme="majorHAnsi"/>
        </w:rPr>
        <w:t xml:space="preserve">dostosowany do zamawiania rozwiązań niedostępnych na rynku – pozwala przede wszystkim na wybór i finansowanie projektów w taki sposób, by w jak największym stopniu dopasować rozwiązania do oczekiwań jednostki zamawiającej – jest to możliwe, ponieważ jednostka zamawiająca na bieżąco może kształtować nowe technologie będące przedmiotem zamówienia wspólnie z </w:t>
      </w:r>
      <w:r w:rsidR="00A3013C" w:rsidRPr="007E4736">
        <w:rPr>
          <w:rFonts w:cstheme="majorHAnsi"/>
        </w:rPr>
        <w:lastRenderedPageBreak/>
        <w:t xml:space="preserve">wykonawcami (począwszy od etapu wyboru projektu, </w:t>
      </w:r>
      <w:r w:rsidR="00435D56" w:rsidRPr="007E4736">
        <w:rPr>
          <w:rFonts w:cstheme="majorHAnsi"/>
        </w:rPr>
        <w:t>który dopuszcza doprecyzowanie dokumentacji w</w:t>
      </w:r>
      <w:r w:rsidR="00DA350E" w:rsidRPr="007E4736">
        <w:rPr>
          <w:rFonts w:cstheme="majorHAnsi"/>
        </w:rPr>
        <w:t> </w:t>
      </w:r>
      <w:r w:rsidR="00435D56" w:rsidRPr="007E4736">
        <w:rPr>
          <w:rFonts w:cstheme="majorHAnsi"/>
        </w:rPr>
        <w:t>uzgodnieniu z</w:t>
      </w:r>
      <w:r w:rsidR="005068B7" w:rsidRPr="007E4736">
        <w:rPr>
          <w:rFonts w:cstheme="majorHAnsi"/>
        </w:rPr>
        <w:t> </w:t>
      </w:r>
      <w:r w:rsidR="00435D56" w:rsidRPr="007E4736">
        <w:rPr>
          <w:rFonts w:cstheme="majorHAnsi"/>
        </w:rPr>
        <w:t>wykonawcami</w:t>
      </w:r>
      <w:r w:rsidR="00A3013C" w:rsidRPr="007E4736">
        <w:rPr>
          <w:rFonts w:cstheme="majorHAnsi"/>
        </w:rPr>
        <w:t xml:space="preserve">, poprzez możliwość </w:t>
      </w:r>
      <w:r w:rsidR="00435D56" w:rsidRPr="007E4736">
        <w:rPr>
          <w:rFonts w:cstheme="majorHAnsi"/>
        </w:rPr>
        <w:t xml:space="preserve">jednoczesnego </w:t>
      </w:r>
      <w:r w:rsidR="00A3013C" w:rsidRPr="007E4736">
        <w:rPr>
          <w:rFonts w:cstheme="majorHAnsi"/>
        </w:rPr>
        <w:t>wyboru kilku wykonawców</w:t>
      </w:r>
      <w:r w:rsidR="00435D56" w:rsidRPr="007E4736">
        <w:rPr>
          <w:rFonts w:cstheme="majorHAnsi"/>
        </w:rPr>
        <w:t xml:space="preserve"> wraz z</w:t>
      </w:r>
      <w:r w:rsidR="005068B7" w:rsidRPr="007E4736">
        <w:rPr>
          <w:rFonts w:cstheme="majorHAnsi"/>
        </w:rPr>
        <w:t> </w:t>
      </w:r>
      <w:r w:rsidR="00435D56" w:rsidRPr="007E4736">
        <w:rPr>
          <w:rFonts w:cstheme="majorHAnsi"/>
        </w:rPr>
        <w:t xml:space="preserve">możliwością zakończenia współpracy z niektórymi </w:t>
      </w:r>
      <w:r w:rsidR="004F7ED8" w:rsidRPr="007E4736">
        <w:rPr>
          <w:rFonts w:cstheme="majorHAnsi"/>
        </w:rPr>
        <w:t xml:space="preserve">z nich </w:t>
      </w:r>
      <w:r w:rsidR="00435D56" w:rsidRPr="007E4736">
        <w:rPr>
          <w:rFonts w:cstheme="majorHAnsi"/>
        </w:rPr>
        <w:t>wskutek oceny ich działań na pośrednich etapach prac badawczo-rozwojowych</w:t>
      </w:r>
      <w:r w:rsidR="00A3013C" w:rsidRPr="007E4736">
        <w:rPr>
          <w:rFonts w:cstheme="majorHAnsi"/>
        </w:rPr>
        <w:t xml:space="preserve">, </w:t>
      </w:r>
      <w:r w:rsidR="00435D56" w:rsidRPr="007E4736">
        <w:rPr>
          <w:rFonts w:cstheme="majorHAnsi"/>
        </w:rPr>
        <w:t xml:space="preserve">aż </w:t>
      </w:r>
      <w:r w:rsidR="00174D13" w:rsidRPr="007E4736">
        <w:rPr>
          <w:rFonts w:cstheme="majorHAnsi"/>
        </w:rPr>
        <w:t xml:space="preserve">do </w:t>
      </w:r>
      <w:r w:rsidR="00435D56" w:rsidRPr="007E4736">
        <w:rPr>
          <w:rFonts w:cstheme="majorHAnsi"/>
        </w:rPr>
        <w:t>uzyskania pożądanych rozwiązań</w:t>
      </w:r>
      <w:r w:rsidR="00A3013C" w:rsidRPr="007E4736">
        <w:rPr>
          <w:rFonts w:cstheme="majorHAnsi"/>
        </w:rPr>
        <w:t>). Zaangażowanie NCBR w realizację projektu na wczesnym etapie prowa</w:t>
      </w:r>
      <w:r w:rsidR="002F2650" w:rsidRPr="007E4736">
        <w:rPr>
          <w:rFonts w:cstheme="majorHAnsi"/>
        </w:rPr>
        <w:t>dzenia prac badawczych i rozwojowych</w:t>
      </w:r>
      <w:r w:rsidR="00A3013C" w:rsidRPr="007E4736">
        <w:rPr>
          <w:rFonts w:cstheme="majorHAnsi"/>
        </w:rPr>
        <w:t xml:space="preserve">, może zwiększyć szanse na uzyskanie lepszej relacji ceny do jakości otrzymanego produktu. </w:t>
      </w:r>
    </w:p>
    <w:p w14:paraId="24078FB6" w14:textId="77777777" w:rsidR="00E7168A" w:rsidRPr="007E4736" w:rsidRDefault="008C0349" w:rsidP="00C22B7B">
      <w:pPr>
        <w:pStyle w:val="Nagwek2"/>
      </w:pPr>
      <w:bookmarkStart w:id="37" w:name="_Toc53762092"/>
      <w:bookmarkStart w:id="38" w:name="_Toc69201423"/>
      <w:bookmarkStart w:id="39" w:name="_Toc70262448"/>
      <w:bookmarkStart w:id="40" w:name="_Toc70488219"/>
      <w:r w:rsidRPr="007E4736">
        <w:t>Pomoc publiczna</w:t>
      </w:r>
      <w:bookmarkEnd w:id="32"/>
      <w:bookmarkEnd w:id="33"/>
      <w:bookmarkEnd w:id="34"/>
      <w:bookmarkEnd w:id="35"/>
      <w:r w:rsidR="000D2A59" w:rsidRPr="007E4736">
        <w:t xml:space="preserve"> i finansowanie ze środków Europejskiego Funduszu Rozwoju Regionalnego</w:t>
      </w:r>
      <w:bookmarkEnd w:id="37"/>
      <w:bookmarkEnd w:id="38"/>
      <w:bookmarkEnd w:id="39"/>
      <w:bookmarkEnd w:id="40"/>
      <w:r w:rsidR="000D2A59" w:rsidRPr="007E4736">
        <w:t xml:space="preserve"> </w:t>
      </w:r>
    </w:p>
    <w:p w14:paraId="512101CC" w14:textId="67A6AAEF" w:rsidR="00AF3916" w:rsidRPr="007E4736" w:rsidRDefault="002F2650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41" w:name="_Ref495417301"/>
      <w:r w:rsidRPr="007E4736">
        <w:rPr>
          <w:rFonts w:cstheme="majorBidi"/>
          <w:b/>
          <w:bCs/>
        </w:rPr>
        <w:t>Z</w:t>
      </w:r>
      <w:r w:rsidR="008C0349" w:rsidRPr="007E4736">
        <w:rPr>
          <w:rFonts w:cstheme="majorBidi"/>
          <w:b/>
          <w:bCs/>
        </w:rPr>
        <w:t xml:space="preserve">godnie z </w:t>
      </w:r>
      <w:r w:rsidRPr="007E4736">
        <w:rPr>
          <w:rFonts w:cstheme="majorBidi"/>
          <w:b/>
          <w:bCs/>
        </w:rPr>
        <w:t>cz</w:t>
      </w:r>
      <w:r w:rsidR="36EDF5D2" w:rsidRPr="007E4736">
        <w:rPr>
          <w:rFonts w:cstheme="majorBidi"/>
          <w:b/>
          <w:bCs/>
        </w:rPr>
        <w:t>ęścią</w:t>
      </w:r>
      <w:r w:rsidR="505396B5" w:rsidRPr="007E4736">
        <w:rPr>
          <w:rFonts w:cstheme="majorBidi"/>
          <w:b/>
          <w:bCs/>
        </w:rPr>
        <w:t xml:space="preserve"> </w:t>
      </w:r>
      <w:r w:rsidRPr="007E4736">
        <w:rPr>
          <w:rFonts w:cstheme="majorBidi"/>
          <w:b/>
          <w:bCs/>
        </w:rPr>
        <w:t xml:space="preserve">2.3. pkt 33 Zasad ramowych udzielenie zamówienia na przeprowadzenie usług badawczo-rozwojowych w formule </w:t>
      </w:r>
      <w:r w:rsidR="00837C7D" w:rsidRPr="007E4736">
        <w:rPr>
          <w:rFonts w:cstheme="majorBidi"/>
          <w:b/>
          <w:bCs/>
        </w:rPr>
        <w:t>Z</w:t>
      </w:r>
      <w:r w:rsidRPr="007E4736">
        <w:rPr>
          <w:rFonts w:cstheme="majorBidi"/>
          <w:b/>
          <w:bCs/>
        </w:rPr>
        <w:t xml:space="preserve">amówienia </w:t>
      </w:r>
      <w:r w:rsidR="00837C7D" w:rsidRPr="007E4736">
        <w:rPr>
          <w:rFonts w:cstheme="majorBidi"/>
          <w:b/>
          <w:bCs/>
        </w:rPr>
        <w:t>P</w:t>
      </w:r>
      <w:r w:rsidRPr="007E4736">
        <w:rPr>
          <w:rFonts w:cstheme="majorBidi"/>
          <w:b/>
          <w:bCs/>
        </w:rPr>
        <w:t>rzedkomercyjnego</w:t>
      </w:r>
      <w:r w:rsidR="00DD4EF4" w:rsidRPr="007E4736">
        <w:rPr>
          <w:rFonts w:cstheme="majorBidi"/>
          <w:b/>
          <w:bCs/>
        </w:rPr>
        <w:t xml:space="preserve"> </w:t>
      </w:r>
      <w:r w:rsidR="008C0349" w:rsidRPr="007E4736">
        <w:rPr>
          <w:rFonts w:cstheme="majorBidi"/>
          <w:b/>
          <w:bCs/>
        </w:rPr>
        <w:t>nie stanowi udzielenia pomocy państwa</w:t>
      </w:r>
      <w:r w:rsidRPr="007E4736">
        <w:rPr>
          <w:rFonts w:cstheme="majorBidi"/>
        </w:rPr>
        <w:t xml:space="preserve"> </w:t>
      </w:r>
      <w:r w:rsidR="009E15E0" w:rsidRPr="007E4736">
        <w:rPr>
          <w:rFonts w:cstheme="majorBidi"/>
        </w:rPr>
        <w:t xml:space="preserve">w rozumieniu art. 107 </w:t>
      </w:r>
      <w:r w:rsidR="00837C7D" w:rsidRPr="007E4736">
        <w:rPr>
          <w:rFonts w:cstheme="majorBidi"/>
        </w:rPr>
        <w:t>Traktatu o Funkcjonowaniu Unii Europejskiej</w:t>
      </w:r>
      <w:r w:rsidR="00E7168A" w:rsidRPr="007E4736">
        <w:rPr>
          <w:rFonts w:cstheme="majorBidi"/>
        </w:rPr>
        <w:t xml:space="preserve">, </w:t>
      </w:r>
      <w:r w:rsidR="00211369" w:rsidRPr="007E4736">
        <w:rPr>
          <w:rFonts w:cstheme="majorBidi"/>
        </w:rPr>
        <w:t>jeżeli</w:t>
      </w:r>
      <w:r w:rsidR="008C0349" w:rsidRPr="007E4736">
        <w:rPr>
          <w:rFonts w:cstheme="majorBidi"/>
        </w:rPr>
        <w:t xml:space="preserve"> </w:t>
      </w:r>
      <w:r w:rsidR="00837C7D" w:rsidRPr="007E4736">
        <w:rPr>
          <w:rFonts w:cstheme="majorBidi"/>
          <w:b/>
          <w:bCs/>
        </w:rPr>
        <w:t>c</w:t>
      </w:r>
      <w:r w:rsidR="00E64133" w:rsidRPr="007E4736">
        <w:rPr>
          <w:rFonts w:cstheme="majorBidi"/>
          <w:b/>
          <w:bCs/>
        </w:rPr>
        <w:t xml:space="preserve">ena zapłacona za usługi badawcze i </w:t>
      </w:r>
      <w:r w:rsidR="00837C7D" w:rsidRPr="007E4736">
        <w:rPr>
          <w:rFonts w:cstheme="majorBidi"/>
          <w:b/>
          <w:bCs/>
        </w:rPr>
        <w:t xml:space="preserve">rozwojowe w pełni odzwierciedla wartość rynkową korzyści uzyskanych przez zamawiającego oraz ryzyko poniesione przez uczestniczących usługodawców. </w:t>
      </w:r>
      <w:r w:rsidR="007803D1" w:rsidRPr="007E4736">
        <w:rPr>
          <w:rFonts w:cstheme="majorBidi"/>
        </w:rPr>
        <w:t>Komisja Europejska wskazuje, że</w:t>
      </w:r>
      <w:r w:rsidR="007803D1" w:rsidRPr="007E4736">
        <w:rPr>
          <w:rFonts w:cstheme="majorBidi"/>
          <w:b/>
          <w:bCs/>
        </w:rPr>
        <w:t xml:space="preserve"> </w:t>
      </w:r>
      <w:r w:rsidR="00874AF5" w:rsidRPr="007E4736">
        <w:rPr>
          <w:rFonts w:cstheme="majorBidi"/>
        </w:rPr>
        <w:t>środkiem do osiągnięcia tego wymogu</w:t>
      </w:r>
      <w:r w:rsidR="007803D1" w:rsidRPr="007E4736">
        <w:rPr>
          <w:rFonts w:cstheme="majorBidi"/>
          <w:b/>
          <w:bCs/>
        </w:rPr>
        <w:t xml:space="preserve"> </w:t>
      </w:r>
      <w:r w:rsidR="007803D1" w:rsidRPr="007E4736">
        <w:rPr>
          <w:rFonts w:cstheme="majorBidi"/>
        </w:rPr>
        <w:t>jest m.in. przeprowadzenie zamówienia w ramach otwartej, przejrzystej, niedyskryminacyjnej procedury, w której wybór wykonawców dokonany jest na podstawie obiektywnych kryteriów wyboru, zaś korzyści w</w:t>
      </w:r>
      <w:r w:rsidR="005068B7" w:rsidRPr="007E4736">
        <w:rPr>
          <w:rFonts w:cstheme="majorBidi"/>
        </w:rPr>
        <w:t> </w:t>
      </w:r>
      <w:r w:rsidR="007803D1" w:rsidRPr="007E4736">
        <w:rPr>
          <w:rFonts w:cstheme="majorBidi"/>
        </w:rPr>
        <w:t>obszarze praw własności intelektualnej są dzielone pomiędzy</w:t>
      </w:r>
      <w:r w:rsidR="007803D1" w:rsidRPr="007E4736">
        <w:rPr>
          <w:rFonts w:cstheme="majorBidi"/>
          <w:b/>
          <w:bCs/>
        </w:rPr>
        <w:t xml:space="preserve"> </w:t>
      </w:r>
      <w:r w:rsidR="007803D1" w:rsidRPr="007E4736">
        <w:rPr>
          <w:rFonts w:cstheme="majorBidi"/>
        </w:rPr>
        <w:t>zamawiającego i wykonawcę.</w:t>
      </w:r>
      <w:bookmarkEnd w:id="41"/>
    </w:p>
    <w:p w14:paraId="7A4ED04A" w14:textId="3BE916E7" w:rsidR="00D849D3" w:rsidRPr="007E4736" w:rsidRDefault="008C0349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7E4736">
        <w:rPr>
          <w:rFonts w:cstheme="majorHAnsi"/>
        </w:rPr>
        <w:t xml:space="preserve">Zamiarem </w:t>
      </w:r>
      <w:r w:rsidR="00914CB6" w:rsidRPr="007E4736">
        <w:rPr>
          <w:rFonts w:cstheme="majorHAnsi"/>
        </w:rPr>
        <w:t>Narodowego Centrum Badań i Rozwoju</w:t>
      </w:r>
      <w:r w:rsidR="00DD4E56" w:rsidRPr="007E4736">
        <w:rPr>
          <w:rFonts w:cstheme="majorHAnsi"/>
        </w:rPr>
        <w:t xml:space="preserve"> </w:t>
      </w:r>
      <w:r w:rsidRPr="007E4736">
        <w:rPr>
          <w:rFonts w:cstheme="majorHAnsi"/>
        </w:rPr>
        <w:t>jest</w:t>
      </w:r>
      <w:r w:rsidR="00CA118F" w:rsidRPr="007E4736">
        <w:rPr>
          <w:rFonts w:cstheme="majorHAnsi"/>
        </w:rPr>
        <w:t xml:space="preserve">, </w:t>
      </w:r>
      <w:r w:rsidR="00395C4C" w:rsidRPr="007E4736">
        <w:rPr>
          <w:rFonts w:cstheme="majorHAnsi"/>
        </w:rPr>
        <w:t xml:space="preserve">aby </w:t>
      </w:r>
      <w:r w:rsidR="00CA118F" w:rsidRPr="007E4736">
        <w:rPr>
          <w:rFonts w:cstheme="majorHAnsi"/>
        </w:rPr>
        <w:t>dzięki mechanizmom opisanym w Regulaminie i Umowie,</w:t>
      </w:r>
      <w:r w:rsidRPr="007E4736">
        <w:rPr>
          <w:rFonts w:cstheme="majorHAnsi"/>
        </w:rPr>
        <w:t xml:space="preserve"> </w:t>
      </w:r>
      <w:r w:rsidR="00395C4C" w:rsidRPr="007E4736">
        <w:rPr>
          <w:rFonts w:cstheme="majorHAnsi"/>
        </w:rPr>
        <w:t>uzyskać adekwatność</w:t>
      </w:r>
      <w:r w:rsidRPr="007E4736">
        <w:rPr>
          <w:rFonts w:cstheme="majorHAnsi"/>
        </w:rPr>
        <w:t xml:space="preserve"> wynagrodzenia </w:t>
      </w:r>
      <w:r w:rsidR="00D15DB4" w:rsidRPr="007E4736">
        <w:rPr>
          <w:rFonts w:cstheme="majorHAnsi"/>
        </w:rPr>
        <w:t>Uczestników Przedsięwzięcia</w:t>
      </w:r>
      <w:r w:rsidRPr="007E4736">
        <w:rPr>
          <w:rFonts w:cstheme="majorHAnsi"/>
        </w:rPr>
        <w:t xml:space="preserve"> do prowadzonych przez nich prac oraz do podziału korzyści i ryzyk pomiędzy NCBR</w:t>
      </w:r>
      <w:r w:rsidR="002B1959" w:rsidRPr="007E4736">
        <w:rPr>
          <w:rFonts w:cstheme="majorHAnsi"/>
        </w:rPr>
        <w:t xml:space="preserve"> </w:t>
      </w:r>
      <w:r w:rsidRPr="007E4736">
        <w:rPr>
          <w:rFonts w:cstheme="majorHAnsi"/>
        </w:rPr>
        <w:t xml:space="preserve">a </w:t>
      </w:r>
      <w:r w:rsidR="00D15DB4" w:rsidRPr="007E4736">
        <w:rPr>
          <w:rFonts w:cstheme="majorHAnsi"/>
        </w:rPr>
        <w:t>Uczestnikami Przedsięwzięcia</w:t>
      </w:r>
      <w:r w:rsidRPr="007E4736">
        <w:rPr>
          <w:rFonts w:cstheme="majorHAnsi"/>
        </w:rPr>
        <w:t>, która będzie odpowiadać zaleceniom Komisji Europejskiej wskazanym w Zasadach ramowych.</w:t>
      </w:r>
    </w:p>
    <w:p w14:paraId="3C999747" w14:textId="14C063B3" w:rsidR="00D849D3" w:rsidRPr="007E4736" w:rsidRDefault="00586E2C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i/>
          <w:iCs/>
          <w:color w:val="000000" w:themeColor="text1"/>
        </w:rPr>
      </w:pPr>
      <w:r w:rsidRPr="007E4736">
        <w:rPr>
          <w:rFonts w:cstheme="majorBidi"/>
        </w:rPr>
        <w:t xml:space="preserve">Przedsięwzięcie </w:t>
      </w:r>
      <w:r w:rsidR="000D2A59" w:rsidRPr="007E4736">
        <w:rPr>
          <w:rFonts w:cstheme="majorBidi"/>
        </w:rPr>
        <w:t xml:space="preserve">jest </w:t>
      </w:r>
      <w:r w:rsidR="008C5CDA" w:rsidRPr="007E4736">
        <w:rPr>
          <w:rFonts w:cstheme="majorBidi"/>
        </w:rPr>
        <w:t xml:space="preserve">finansowane </w:t>
      </w:r>
      <w:r w:rsidR="00D849D3" w:rsidRPr="007E4736">
        <w:rPr>
          <w:rFonts w:cstheme="majorBidi"/>
        </w:rPr>
        <w:t xml:space="preserve">ze środków </w:t>
      </w:r>
      <w:r w:rsidR="003F366E" w:rsidRPr="007E4736">
        <w:rPr>
          <w:rFonts w:cstheme="majorBidi"/>
        </w:rPr>
        <w:t xml:space="preserve">Europejskiego Funduszu Rozwoju Regionalnego w ramach </w:t>
      </w:r>
      <w:r w:rsidR="00D849D3" w:rsidRPr="007E4736">
        <w:t>p</w:t>
      </w:r>
      <w:r w:rsidR="00D849D3" w:rsidRPr="007E4736">
        <w:rPr>
          <w:color w:val="000000" w:themeColor="text1"/>
        </w:rPr>
        <w:t xml:space="preserve">rojektu pozakonkursowego pn. </w:t>
      </w:r>
      <w:r w:rsidR="00EB7B56" w:rsidRPr="007E4736">
        <w:rPr>
          <w:rFonts w:eastAsia="Times New Roman" w:cs="Arial"/>
        </w:rPr>
        <w:t>Podniesienie poziomu innowacyjności gospodarki poprzez realizację przedsięwzięć badawczych w trybie innowacyjnych zamówień publicznych w celu wsparcia realizacji strategii Europejskiego Zielonego Ładu</w:t>
      </w:r>
      <w:r w:rsidR="00796D3C" w:rsidRPr="007E4736">
        <w:rPr>
          <w:rFonts w:eastAsia="Times New Roman" w:cs="Arial"/>
        </w:rPr>
        <w:t xml:space="preserve"> zgodnie z umową z dnia 3 lipca 2020 r. numer POIR.04.01.03-00-0001/20-00.</w:t>
      </w:r>
    </w:p>
    <w:p w14:paraId="6B4D43F3" w14:textId="4E68E7E4" w:rsidR="00B41024" w:rsidRPr="007E4736" w:rsidRDefault="00B41024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7E4736">
        <w:rPr>
          <w:rFonts w:cstheme="majorHAnsi"/>
        </w:rPr>
        <w:t xml:space="preserve">NCBR wymaga, aby </w:t>
      </w:r>
      <w:r w:rsidR="00D15DB4" w:rsidRPr="007E4736">
        <w:rPr>
          <w:rFonts w:cstheme="majorHAnsi"/>
        </w:rPr>
        <w:t>Uczestnik Przedsięwzięcia</w:t>
      </w:r>
      <w:r w:rsidR="006347DC" w:rsidRPr="007E4736">
        <w:rPr>
          <w:rFonts w:cstheme="majorHAnsi"/>
        </w:rPr>
        <w:t xml:space="preserve"> </w:t>
      </w:r>
      <w:r w:rsidRPr="007E4736">
        <w:rPr>
          <w:rFonts w:cstheme="majorHAnsi"/>
        </w:rPr>
        <w:t>zobowiązał się, że prace wykonywane przez niego w ramach usług badawczo-rozwojow</w:t>
      </w:r>
      <w:r w:rsidR="002D20AC" w:rsidRPr="007E4736">
        <w:rPr>
          <w:rFonts w:cstheme="majorHAnsi"/>
        </w:rPr>
        <w:t>ych,</w:t>
      </w:r>
      <w:r w:rsidRPr="007E4736">
        <w:rPr>
          <w:rFonts w:cstheme="majorHAnsi"/>
        </w:rPr>
        <w:t xml:space="preserve"> świadczonych w </w:t>
      </w:r>
      <w:r w:rsidR="001E61ED" w:rsidRPr="007E4736">
        <w:rPr>
          <w:rFonts w:cstheme="majorHAnsi"/>
        </w:rPr>
        <w:t>ramach Przedsięwzięcia</w:t>
      </w:r>
      <w:r w:rsidR="002D20AC" w:rsidRPr="007E4736">
        <w:rPr>
          <w:rFonts w:cstheme="majorHAnsi"/>
        </w:rPr>
        <w:t>,</w:t>
      </w:r>
      <w:r w:rsidR="00395C4C" w:rsidRPr="007E4736">
        <w:rPr>
          <w:rFonts w:cstheme="majorHAnsi"/>
        </w:rPr>
        <w:t xml:space="preserve"> za które otrzymuje wynagrodzenie przewidziane Umową</w:t>
      </w:r>
      <w:r w:rsidRPr="007E4736">
        <w:rPr>
          <w:rFonts w:cstheme="majorHAnsi"/>
        </w:rPr>
        <w:t xml:space="preserve">, nie </w:t>
      </w:r>
      <w:r w:rsidR="00EC126E" w:rsidRPr="007E4736">
        <w:rPr>
          <w:rFonts w:cstheme="majorHAnsi"/>
        </w:rPr>
        <w:t xml:space="preserve">były, ani nie </w:t>
      </w:r>
      <w:r w:rsidRPr="007E4736">
        <w:rPr>
          <w:rFonts w:cstheme="majorHAnsi"/>
        </w:rPr>
        <w:t xml:space="preserve">będą finansowane </w:t>
      </w:r>
      <w:r w:rsidR="00174D13" w:rsidRPr="007E4736">
        <w:rPr>
          <w:rFonts w:cstheme="majorHAnsi"/>
        </w:rPr>
        <w:t xml:space="preserve">ze środków publicznych, a w szczególności </w:t>
      </w:r>
      <w:r w:rsidRPr="007E4736">
        <w:rPr>
          <w:rFonts w:cstheme="majorHAnsi"/>
        </w:rPr>
        <w:t>ze środków pochodzących z budżetu Unii Europejskiej, z</w:t>
      </w:r>
      <w:r w:rsidR="005068B7" w:rsidRPr="007E4736">
        <w:rPr>
          <w:rFonts w:cstheme="majorHAnsi"/>
        </w:rPr>
        <w:t> </w:t>
      </w:r>
      <w:r w:rsidRPr="007E4736">
        <w:rPr>
          <w:rFonts w:cstheme="majorHAnsi"/>
        </w:rPr>
        <w:t xml:space="preserve">wyłączeniem wynagrodzenia wypłacanego </w:t>
      </w:r>
      <w:r w:rsidR="008920C2" w:rsidRPr="007E4736">
        <w:rPr>
          <w:rFonts w:cstheme="majorHAnsi"/>
        </w:rPr>
        <w:t xml:space="preserve">w ramach </w:t>
      </w:r>
      <w:r w:rsidR="00390FB3" w:rsidRPr="007E4736">
        <w:rPr>
          <w:rFonts w:cstheme="majorHAnsi"/>
        </w:rPr>
        <w:t>Przedsięwzięcia</w:t>
      </w:r>
      <w:r w:rsidRPr="007E4736">
        <w:rPr>
          <w:rFonts w:cstheme="majorHAnsi"/>
        </w:rPr>
        <w:t>.</w:t>
      </w:r>
    </w:p>
    <w:p w14:paraId="2278B2D5" w14:textId="59C3BCE5" w:rsidR="00B97289" w:rsidRPr="007E4736" w:rsidRDefault="00B97289" w:rsidP="00C22B7B">
      <w:pPr>
        <w:pStyle w:val="Nagwek2"/>
      </w:pPr>
      <w:bookmarkStart w:id="42" w:name="_Ref52625619"/>
      <w:bookmarkStart w:id="43" w:name="_Toc53762093"/>
      <w:bookmarkStart w:id="44" w:name="_Toc69201424"/>
      <w:bookmarkStart w:id="45" w:name="_Toc70262449"/>
      <w:bookmarkStart w:id="46" w:name="_Toc70488220"/>
      <w:bookmarkStart w:id="47" w:name="_Hlk53752756"/>
      <w:r w:rsidRPr="007E4736">
        <w:t>Wyjaśnienie kluczowych założeń Przedsięwzięcia</w:t>
      </w:r>
      <w:bookmarkEnd w:id="42"/>
      <w:bookmarkEnd w:id="43"/>
      <w:bookmarkEnd w:id="44"/>
      <w:bookmarkEnd w:id="45"/>
      <w:bookmarkEnd w:id="46"/>
    </w:p>
    <w:bookmarkEnd w:id="47"/>
    <w:p w14:paraId="412F3997" w14:textId="49DE00A0" w:rsidR="00D63371" w:rsidRPr="007E4736" w:rsidRDefault="002510BB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="007A5C62" w:rsidRPr="7ECE2F9C">
        <w:rPr>
          <w:b/>
          <w:bCs/>
        </w:rPr>
        <w:t>Rodzaj</w:t>
      </w:r>
      <w:r w:rsidR="007A5C62">
        <w:t xml:space="preserve"> </w:t>
      </w:r>
      <w:r w:rsidRPr="7ECE2F9C">
        <w:rPr>
          <w:b/>
          <w:bCs/>
        </w:rPr>
        <w:t>zamówienia</w:t>
      </w:r>
      <w:r>
        <w:t>]</w:t>
      </w:r>
      <w:r w:rsidR="007A5C62">
        <w:t xml:space="preserve"> Przedmiotem zamówienia są usługi badawczo-rozwojowe</w:t>
      </w:r>
      <w:r w:rsidR="009B386B">
        <w:t>,</w:t>
      </w:r>
      <w:r w:rsidR="007A5C62">
        <w:t xml:space="preserve"> wraz ze szczegółowo określonymi </w:t>
      </w:r>
      <w:r w:rsidR="005168D5">
        <w:t xml:space="preserve">niezbędnymi </w:t>
      </w:r>
      <w:r w:rsidR="007A5C62">
        <w:t>świadczeniami pobocznymi</w:t>
      </w:r>
      <w:r w:rsidR="004A78DC">
        <w:t>, podzielone pomiędzy dwie części zamówienia zwane Strumieniami</w:t>
      </w:r>
      <w:r w:rsidR="00102C71">
        <w:t>. Usługi są</w:t>
      </w:r>
      <w:r w:rsidR="00355D32">
        <w:t xml:space="preserve"> nakierowane na </w:t>
      </w:r>
      <w:r w:rsidR="00617029" w:rsidRPr="7ECE2F9C">
        <w:rPr>
          <w:rFonts w:cstheme="majorBidi"/>
        </w:rPr>
        <w:t xml:space="preserve">opracowanie </w:t>
      </w:r>
      <w:r w:rsidR="004A78DC" w:rsidRPr="7ECE2F9C">
        <w:rPr>
          <w:rFonts w:cstheme="majorBidi"/>
        </w:rPr>
        <w:t xml:space="preserve">w Strumieniu „Bateria”: </w:t>
      </w:r>
      <w:r w:rsidR="00617029" w:rsidRPr="7ECE2F9C">
        <w:rPr>
          <w:rFonts w:cstheme="majorBidi"/>
        </w:rPr>
        <w:t>Technologii Ogniw galwanicznych</w:t>
      </w:r>
      <w:r w:rsidR="004A78DC" w:rsidRPr="7ECE2F9C">
        <w:rPr>
          <w:rFonts w:cstheme="majorBidi"/>
        </w:rPr>
        <w:t>, zaś w Strumieni</w:t>
      </w:r>
      <w:r w:rsidR="445DC8AE" w:rsidRPr="7ECE2F9C">
        <w:rPr>
          <w:rFonts w:cstheme="majorBidi"/>
        </w:rPr>
        <w:t>u</w:t>
      </w:r>
      <w:r w:rsidR="004A78DC" w:rsidRPr="7ECE2F9C">
        <w:rPr>
          <w:rFonts w:cstheme="majorBidi"/>
        </w:rPr>
        <w:t xml:space="preserve"> „System” </w:t>
      </w:r>
      <w:r w:rsidR="00617029" w:rsidRPr="7ECE2F9C">
        <w:rPr>
          <w:rFonts w:cstheme="majorBidi"/>
        </w:rPr>
        <w:t xml:space="preserve">Systemu Magazynowania Energii. </w:t>
      </w:r>
      <w:r w:rsidR="004A78DC" w:rsidRPr="7ECE2F9C">
        <w:rPr>
          <w:rFonts w:cstheme="majorBidi"/>
        </w:rPr>
        <w:t xml:space="preserve">Wyzwanie badawcze, które ma być rozwiązane w wyniku świadczonych przez Uczestników Przedsięwzięcia usług badawczo-rozwojowych </w:t>
      </w:r>
      <w:r w:rsidR="00102C71">
        <w:t xml:space="preserve">jest szczegółowo </w:t>
      </w:r>
      <w:r w:rsidR="00617029" w:rsidRPr="7ECE2F9C">
        <w:rPr>
          <w:rFonts w:cstheme="majorBidi"/>
        </w:rPr>
        <w:t>wyznaczone</w:t>
      </w:r>
      <w:r w:rsidR="00102C71">
        <w:t xml:space="preserve"> </w:t>
      </w:r>
      <w:r w:rsidR="1960D85A">
        <w:t>Wymaganiami</w:t>
      </w:r>
      <w:r w:rsidR="006763C2">
        <w:t xml:space="preserve"> </w:t>
      </w:r>
      <w:r w:rsidR="00F84C9D">
        <w:t>Obligatoryjnymi</w:t>
      </w:r>
      <w:r w:rsidR="006763C2">
        <w:t xml:space="preserve">, </w:t>
      </w:r>
      <w:r w:rsidR="1960D85A">
        <w:t>Wymaganiami</w:t>
      </w:r>
      <w:r w:rsidR="006763C2">
        <w:t xml:space="preserve"> Konkursowymi</w:t>
      </w:r>
      <w:r w:rsidR="004A78DC" w:rsidRPr="7ECE2F9C">
        <w:rPr>
          <w:rFonts w:cstheme="majorBidi"/>
        </w:rPr>
        <w:t xml:space="preserve"> i</w:t>
      </w:r>
      <w:r w:rsidR="006763C2" w:rsidRPr="7ECE2F9C">
        <w:rPr>
          <w:rFonts w:cstheme="majorBidi"/>
        </w:rPr>
        <w:t xml:space="preserve"> </w:t>
      </w:r>
      <w:r w:rsidR="1960D85A" w:rsidRPr="7ECE2F9C">
        <w:rPr>
          <w:rFonts w:cstheme="majorBidi"/>
        </w:rPr>
        <w:t>Wymaganiami</w:t>
      </w:r>
      <w:r w:rsidR="006763C2" w:rsidRPr="7ECE2F9C">
        <w:rPr>
          <w:rFonts w:cstheme="majorBidi"/>
        </w:rPr>
        <w:t xml:space="preserve"> Jakościowymi</w:t>
      </w:r>
      <w:r w:rsidR="00102C71">
        <w:t xml:space="preserve">. </w:t>
      </w:r>
    </w:p>
    <w:p w14:paraId="499612F6" w14:textId="746D85AA" w:rsidR="00EC78C2" w:rsidRPr="007E4736" w:rsidRDefault="009155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7E4736">
        <w:t>[</w:t>
      </w:r>
      <w:r w:rsidRPr="007E4736">
        <w:rPr>
          <w:b/>
        </w:rPr>
        <w:t>Oznaczenie CPV</w:t>
      </w:r>
      <w:r w:rsidRPr="007E4736">
        <w:t xml:space="preserve">] </w:t>
      </w:r>
      <w:r w:rsidR="00EF5199" w:rsidRPr="007E4736">
        <w:t>Główny p</w:t>
      </w:r>
      <w:r w:rsidR="009B386B" w:rsidRPr="007E4736">
        <w:t>rzedmiot zamówienia odpowiada następującym kodom CPV:</w:t>
      </w:r>
      <w:bookmarkStart w:id="48" w:name="_Hlk53778478"/>
      <w:bookmarkStart w:id="49" w:name="_Hlk53778492"/>
      <w:bookmarkEnd w:id="48"/>
    </w:p>
    <w:p w14:paraId="79EFA469" w14:textId="77777777" w:rsidR="004A78DC" w:rsidRPr="007E4736" w:rsidRDefault="004A78DC" w:rsidP="004A78DC">
      <w:pPr>
        <w:pStyle w:val="Akapitzlist"/>
        <w:numPr>
          <w:ilvl w:val="1"/>
          <w:numId w:val="32"/>
        </w:numPr>
        <w:ind w:left="1134"/>
      </w:pPr>
      <w:r w:rsidRPr="007E4736">
        <w:t>73100000-3: Usługi badawcze i eksperymentalno-rozwojowe,</w:t>
      </w:r>
    </w:p>
    <w:p w14:paraId="3FCE354F" w14:textId="7129736F" w:rsidR="009B386B" w:rsidRPr="007E4736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7E4736">
        <w:t>73300000-5: Projekt i realizacja badań oraz rozwój,</w:t>
      </w:r>
    </w:p>
    <w:p w14:paraId="70A8A3E2" w14:textId="28E77B87" w:rsidR="009B386B" w:rsidRPr="007E4736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7E4736">
        <w:t>73420000-2: Studium przedwykonalności i demonstracja technologiczna</w:t>
      </w:r>
      <w:r w:rsidR="00EF5199" w:rsidRPr="007E4736">
        <w:t>,</w:t>
      </w:r>
    </w:p>
    <w:p w14:paraId="1E769C1C" w14:textId="685AE31D" w:rsidR="009B386B" w:rsidRPr="007E4736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7E4736">
        <w:t>73430000-5: Testy i ocena</w:t>
      </w:r>
      <w:r w:rsidR="00EF5199" w:rsidRPr="007E4736">
        <w:t>.</w:t>
      </w:r>
    </w:p>
    <w:bookmarkEnd w:id="49"/>
    <w:p w14:paraId="7B1CC530" w14:textId="77777777" w:rsidR="00845D0D" w:rsidRDefault="000F2D7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7E4736">
        <w:t>[</w:t>
      </w:r>
      <w:r w:rsidRPr="007E4736">
        <w:rPr>
          <w:b/>
        </w:rPr>
        <w:t>Wynagrodzenie</w:t>
      </w:r>
      <w:r w:rsidRPr="007E4736">
        <w:t xml:space="preserve">] Uczestnicy Przedsięwzięcia wykonują określone Umową usługi i świadczenia za wynagrodzeniem, które obejmuje również wynagrodzenie za udzielenie </w:t>
      </w:r>
      <w:r w:rsidR="00A46C56" w:rsidRPr="007E4736">
        <w:rPr>
          <w:rFonts w:cstheme="majorHAnsi"/>
        </w:rPr>
        <w:t xml:space="preserve">niewyłącznej </w:t>
      </w:r>
      <w:r w:rsidRPr="007E4736">
        <w:t xml:space="preserve">licencji </w:t>
      </w:r>
      <w:r w:rsidRPr="007E4736">
        <w:lastRenderedPageBreak/>
        <w:t xml:space="preserve">na korzystanie z </w:t>
      </w:r>
      <w:r w:rsidR="00EF1F78" w:rsidRPr="007E4736">
        <w:t xml:space="preserve">Rozwiązania w </w:t>
      </w:r>
      <w:r w:rsidRPr="007E4736">
        <w:t>ograniczonym zakresie przez NCBR</w:t>
      </w:r>
      <w:bookmarkStart w:id="50" w:name="_Hlk53778513"/>
      <w:r w:rsidR="006763C2" w:rsidRPr="007E4736">
        <w:t xml:space="preserve">, z zastrzeżeniem tzw. </w:t>
      </w:r>
      <w:r w:rsidR="006763C2" w:rsidRPr="007E4736">
        <w:rPr>
          <w:rFonts w:cstheme="majorHAnsi"/>
        </w:rPr>
        <w:t>Wariantu B</w:t>
      </w:r>
      <w:bookmarkEnd w:id="50"/>
      <w:r w:rsidR="00ED474D" w:rsidRPr="007E4736">
        <w:rPr>
          <w:rFonts w:cstheme="majorHAnsi"/>
        </w:rPr>
        <w:t>, a</w:t>
      </w:r>
      <w:r w:rsidR="00C9470A" w:rsidRPr="007E4736">
        <w:rPr>
          <w:rFonts w:cstheme="majorHAnsi"/>
        </w:rPr>
        <w:t xml:space="preserve"> także </w:t>
      </w:r>
      <w:r w:rsidR="00ED474D" w:rsidRPr="007E4736">
        <w:rPr>
          <w:rFonts w:cstheme="majorHAnsi"/>
        </w:rPr>
        <w:t>świadczenia poboczne mające</w:t>
      </w:r>
      <w:r w:rsidR="00C947E2" w:rsidRPr="007E4736">
        <w:rPr>
          <w:rFonts w:cstheme="majorHAnsi"/>
        </w:rPr>
        <w:t xml:space="preserve"> </w:t>
      </w:r>
      <w:r w:rsidR="00C9470A" w:rsidRPr="007E4736">
        <w:rPr>
          <w:rFonts w:cstheme="majorHAnsi"/>
        </w:rPr>
        <w:t>miejsce po zakończeniu prac badawczo-rozwojowych</w:t>
      </w:r>
      <w:r w:rsidRPr="007E4736">
        <w:rPr>
          <w:rFonts w:cstheme="majorHAnsi"/>
        </w:rPr>
        <w:t>.</w:t>
      </w:r>
      <w:r w:rsidRPr="007E4736">
        <w:t xml:space="preserve"> Wysokość wynagrodzenia jest ograniczona w przypadku danego Uczestnika Przedsięwzięcia limitami określonymi w ramach budżetu Przedsięwzięcia oraz wysokością określoną przez Uczestnika Przedsięwzięcia w jego ofercie</w:t>
      </w:r>
      <w:r w:rsidRPr="007E4736">
        <w:rPr>
          <w:rFonts w:cstheme="majorHAnsi"/>
        </w:rPr>
        <w:t>.</w:t>
      </w:r>
      <w:r w:rsidR="00F84C9D" w:rsidRPr="007E4736">
        <w:t xml:space="preserve"> </w:t>
      </w:r>
    </w:p>
    <w:p w14:paraId="1E5747A0" w14:textId="5DB556A6" w:rsidR="000F2D70" w:rsidRDefault="00F84C9D" w:rsidP="00845D0D">
      <w:pPr>
        <w:pStyle w:val="Akapitzlist"/>
        <w:spacing w:after="0" w:line="240" w:lineRule="auto"/>
        <w:ind w:left="567"/>
        <w:jc w:val="both"/>
      </w:pPr>
      <w:r w:rsidRPr="007E4736">
        <w:t>NCBR oczekuje, że wynagrodzenie wskazane przez Uczestników Przedsięwzięcia odpowiada nie tylko ich świadczeniom w ramach Umowy, ale również uwzględnia wskazany powyżej podział korzyści związanych z Rozwiązaniem</w:t>
      </w:r>
      <w:r w:rsidR="00330F36" w:rsidRPr="007E4736">
        <w:t xml:space="preserve"> jak również to, że </w:t>
      </w:r>
      <w:r w:rsidR="00C9470A" w:rsidRPr="007E4736">
        <w:rPr>
          <w:rFonts w:cstheme="majorHAnsi"/>
        </w:rPr>
        <w:t xml:space="preserve">NCBR </w:t>
      </w:r>
      <w:r w:rsidR="00330F36" w:rsidRPr="007E4736">
        <w:t xml:space="preserve">nie nabywa </w:t>
      </w:r>
      <w:r w:rsidR="00330F36" w:rsidRPr="007E4736">
        <w:rPr>
          <w:rFonts w:cstheme="majorHAnsi"/>
        </w:rPr>
        <w:t>praw</w:t>
      </w:r>
      <w:r w:rsidR="00C9470A" w:rsidRPr="007E4736">
        <w:rPr>
          <w:rFonts w:cstheme="majorHAnsi"/>
        </w:rPr>
        <w:t xml:space="preserve">a własności ani obligacyjnych </w:t>
      </w:r>
      <w:r w:rsidR="00C9470A" w:rsidRPr="007E4736">
        <w:t>praw do</w:t>
      </w:r>
      <w:r w:rsidR="00C9470A" w:rsidRPr="007E4736">
        <w:rPr>
          <w:rFonts w:cstheme="majorHAnsi"/>
        </w:rPr>
        <w:t xml:space="preserve"> korzystania z</w:t>
      </w:r>
      <w:r w:rsidR="00330F36" w:rsidRPr="007E4736">
        <w:t xml:space="preserve"> </w:t>
      </w:r>
      <w:r w:rsidR="00131DAA" w:rsidRPr="007E4736">
        <w:t>Prototypu</w:t>
      </w:r>
      <w:r w:rsidR="0044467B" w:rsidRPr="007E4736">
        <w:t xml:space="preserve"> </w:t>
      </w:r>
      <w:r w:rsidR="003030B2">
        <w:t>Ogniwa</w:t>
      </w:r>
      <w:r w:rsidR="003030B2" w:rsidRPr="007E4736">
        <w:t xml:space="preserve"> </w:t>
      </w:r>
      <w:r w:rsidR="0044467B" w:rsidRPr="007E4736">
        <w:t>ani Prototypu Systemu,</w:t>
      </w:r>
      <w:r w:rsidR="00131DAA" w:rsidRPr="007E4736">
        <w:t xml:space="preserve"> </w:t>
      </w:r>
      <w:r w:rsidR="004472A6" w:rsidRPr="007E4736">
        <w:t>z wyłączeniem przeprowadzenia na nich testów</w:t>
      </w:r>
      <w:r w:rsidR="0044467B" w:rsidRPr="007E4736">
        <w:t xml:space="preserve"> (zasady dot. Demonstratorów opisano poniżej)</w:t>
      </w:r>
      <w:r w:rsidR="00EC72FC" w:rsidRPr="007E4736">
        <w:t xml:space="preserve">. Prawa te </w:t>
      </w:r>
      <w:r w:rsidR="002A4E35" w:rsidRPr="007E4736">
        <w:t>zachowują Uczestnicy Przedsięwzięcia</w:t>
      </w:r>
      <w:r w:rsidR="0044467B" w:rsidRPr="007E4736">
        <w:t xml:space="preserve">. </w:t>
      </w:r>
      <w:r w:rsidR="009931EC" w:rsidRPr="007E4736">
        <w:rPr>
          <w:rFonts w:cstheme="majorHAnsi"/>
        </w:rPr>
        <w:t xml:space="preserve">Okoliczność ta </w:t>
      </w:r>
      <w:r w:rsidR="0044467B" w:rsidRPr="007E4736">
        <w:rPr>
          <w:rFonts w:cstheme="majorHAnsi"/>
        </w:rPr>
        <w:t xml:space="preserve">powinna być </w:t>
      </w:r>
      <w:r w:rsidR="009931EC" w:rsidRPr="007E4736">
        <w:rPr>
          <w:rFonts w:cstheme="majorHAnsi"/>
        </w:rPr>
        <w:t>uwzględniona w wysokości oferowanego przez Uczestników Przedsięwzięcia wynagrodzenia</w:t>
      </w:r>
      <w:r w:rsidRPr="007E4736">
        <w:t>.</w:t>
      </w:r>
    </w:p>
    <w:p w14:paraId="524A6504" w14:textId="6A4F61DA" w:rsidR="00845D0D" w:rsidRPr="007E4736" w:rsidRDefault="00845D0D" w:rsidP="00845D0D">
      <w:pPr>
        <w:pStyle w:val="Akapitzlist"/>
        <w:spacing w:after="0" w:line="240" w:lineRule="auto"/>
        <w:ind w:left="567"/>
        <w:jc w:val="both"/>
      </w:pPr>
      <w:r>
        <w:t>NCBR zakłada, że wskutek wprowadzonej konkurencji i otwartego trybu postępowania warunki Przedsięwzięcia pozwalają na rynkowe ustalenie wynagrodzenia (w tym marży</w:t>
      </w:r>
      <w:r w:rsidR="00923633">
        <w:t xml:space="preserve"> za usługi</w:t>
      </w:r>
      <w:r>
        <w:t>) i innych korzyści Uczestników Przedsięwzięcia</w:t>
      </w:r>
      <w:r w:rsidR="00AF2A46">
        <w:t>,</w:t>
      </w:r>
      <w:r w:rsidR="00FC4AB6">
        <w:t xml:space="preserve"> odpowiednio</w:t>
      </w:r>
      <w:r>
        <w:t xml:space="preserve"> do ich świadczeń i ryzyka.</w:t>
      </w:r>
    </w:p>
    <w:p w14:paraId="583333C6" w14:textId="5D8FC643" w:rsidR="00674B07" w:rsidRPr="007E4736" w:rsidRDefault="00674B07" w:rsidP="00674B0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7E4736">
        <w:rPr>
          <w:rFonts w:cstheme="majorHAnsi"/>
        </w:rPr>
        <w:t>[</w:t>
      </w:r>
      <w:r w:rsidRPr="007E4736">
        <w:rPr>
          <w:rFonts w:cstheme="majorHAnsi"/>
          <w:b/>
          <w:bCs/>
        </w:rPr>
        <w:t>Rozwiązanie</w:t>
      </w:r>
      <w:r w:rsidRPr="007E4736">
        <w:rPr>
          <w:rFonts w:cstheme="majorHAnsi"/>
        </w:rPr>
        <w:t xml:space="preserve">] Technologia opracowana przez Uczestników Przedsięwzięcia, jest wynikiem w całości lub w części (tj. z uwzględnieniem posiadanego przez nich Background IP) przeprowadzonych przez nich prac badawczo-rozwojowych. Rozwiązanie ma mieć charakter uniwersalny, tj. pomimo tego, że ma być zaprezentowane docelowo w ramach Przedsięwzięcia w postaci </w:t>
      </w:r>
      <w:r w:rsidR="00FC4AB6">
        <w:rPr>
          <w:rFonts w:cstheme="majorHAnsi"/>
        </w:rPr>
        <w:t xml:space="preserve">Prototypu i następnie </w:t>
      </w:r>
      <w:r w:rsidRPr="007E4736">
        <w:rPr>
          <w:rFonts w:cstheme="majorHAnsi"/>
        </w:rPr>
        <w:t xml:space="preserve">Demonstratora, to stawiane są przed nim oczekiwania co do jego powtarzalności i skalowalności dalszego jego wykorzystania, już poza Przedsięwzięciem. Rozwiązanie służy wprowadzeniu do obrotu rynkowego rozwiązań pozwalających na tworzenie efektywnych i konkurencyjnych kosztowo kompletnych systemów magazynowania energii elektrycznej. </w:t>
      </w:r>
      <w:r w:rsidRPr="007E4736">
        <w:t xml:space="preserve">Każde Rozwiązanie opracowywane w ramach Przedsięwzięcia jest środkiem osiągnięcia jego celów wskazanych w punkcie </w:t>
      </w:r>
      <w:r w:rsidRPr="007E4736">
        <w:fldChar w:fldCharType="begin"/>
      </w:r>
      <w:r w:rsidRPr="007E4736">
        <w:instrText xml:space="preserve"> REF _Ref52631855 \n \h  \* MERGEFORMAT </w:instrText>
      </w:r>
      <w:r w:rsidRPr="007E4736">
        <w:fldChar w:fldCharType="separate"/>
      </w:r>
      <w:r w:rsidR="003F5ACA">
        <w:t>1.1</w:t>
      </w:r>
      <w:r w:rsidRPr="007E4736">
        <w:fldChar w:fldCharType="end"/>
      </w:r>
      <w:r w:rsidRPr="007E4736">
        <w:t xml:space="preserve"> Regulaminu.</w:t>
      </w:r>
    </w:p>
    <w:p w14:paraId="268D04EF" w14:textId="5E749A5D" w:rsidR="00D63371" w:rsidRPr="007E4736" w:rsidRDefault="004D4A1F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7E4736">
        <w:rPr>
          <w:rFonts w:cstheme="majorBidi"/>
        </w:rPr>
        <w:t>[</w:t>
      </w:r>
      <w:r w:rsidRPr="007E4736">
        <w:rPr>
          <w:rFonts w:cstheme="majorBidi"/>
          <w:b/>
          <w:bCs/>
        </w:rPr>
        <w:t>Innowacyjność</w:t>
      </w:r>
      <w:r w:rsidRPr="007E4736">
        <w:rPr>
          <w:rFonts w:cstheme="majorBidi"/>
        </w:rPr>
        <w:t xml:space="preserve">] NCBR z jednej strony dąży do uzyskania jak największego stopnia innowacyjności Rozwiązania, dzięki motywowaniu Uczestników Przedsięwzięcia </w:t>
      </w:r>
      <w:r w:rsidR="009C6723" w:rsidRPr="007E4736">
        <w:rPr>
          <w:rFonts w:cstheme="majorBidi"/>
        </w:rPr>
        <w:t>wprowadz</w:t>
      </w:r>
      <w:r w:rsidR="006E595A" w:rsidRPr="007E4736">
        <w:rPr>
          <w:rFonts w:cstheme="majorBidi"/>
        </w:rPr>
        <w:t>oną</w:t>
      </w:r>
      <w:r w:rsidR="009C6723" w:rsidRPr="007E4736">
        <w:rPr>
          <w:rFonts w:cstheme="majorBidi"/>
        </w:rPr>
        <w:t xml:space="preserve"> pomiędzy nimi konkurencj</w:t>
      </w:r>
      <w:r w:rsidR="006E595A" w:rsidRPr="007E4736">
        <w:rPr>
          <w:rFonts w:cstheme="majorBidi"/>
        </w:rPr>
        <w:t>ą</w:t>
      </w:r>
      <w:r w:rsidR="00D21F7C" w:rsidRPr="007E4736">
        <w:rPr>
          <w:rFonts w:cstheme="majorBidi"/>
        </w:rPr>
        <w:t xml:space="preserve"> oraz</w:t>
      </w:r>
      <w:r w:rsidR="009C6723" w:rsidRPr="007E4736">
        <w:rPr>
          <w:rFonts w:cstheme="majorBidi"/>
        </w:rPr>
        <w:t xml:space="preserve"> przez punkty za </w:t>
      </w:r>
      <w:r w:rsidR="6FA4B80B" w:rsidRPr="007E4736">
        <w:rPr>
          <w:rFonts w:cstheme="majorBidi"/>
        </w:rPr>
        <w:t>Wymagania</w:t>
      </w:r>
      <w:r w:rsidR="00391EA0" w:rsidRPr="007E4736">
        <w:rPr>
          <w:rFonts w:cstheme="majorBidi"/>
        </w:rPr>
        <w:t xml:space="preserve"> </w:t>
      </w:r>
      <w:r w:rsidRPr="007E4736">
        <w:rPr>
          <w:rFonts w:cstheme="majorBidi"/>
        </w:rPr>
        <w:t>Konkursow</w:t>
      </w:r>
      <w:r w:rsidR="009C6723" w:rsidRPr="007E4736">
        <w:rPr>
          <w:rFonts w:cstheme="majorBidi"/>
        </w:rPr>
        <w:t>e</w:t>
      </w:r>
      <w:r w:rsidRPr="007E4736">
        <w:rPr>
          <w:rFonts w:cstheme="majorBidi"/>
        </w:rPr>
        <w:t>.</w:t>
      </w:r>
      <w:r w:rsidR="00EF1F78" w:rsidRPr="007E4736">
        <w:t xml:space="preserve"> Z drugiej strony NCBR dba o to, by proponowane Rozwiązania mieściły się w granicach racjonalności wytyczonej ramami czasowymi Przedsięwzięcia i uwarunkowaniami operacyjnymi, fizycznymi i rynkowymi, przez co elementem oceny Wniosków i Wyników Prac Etapu jest ich ocena zgodnie z Wymaganiami Jakościowymi i – ewentualnie – testem racjonalności przez zestawienie z innymi Wnioskami/Wynikami Prac Etapu i stanem wiedzy i techniki (tj. NCBR premiuje „racjonalnych marzycieli”).</w:t>
      </w:r>
      <w:bookmarkStart w:id="51" w:name="_Hlk53779552"/>
      <w:bookmarkEnd w:id="51"/>
    </w:p>
    <w:p w14:paraId="100FE4B4" w14:textId="38C7716E" w:rsidR="00A532B4" w:rsidRPr="007E4736" w:rsidRDefault="00AC62D6" w:rsidP="00E52F80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7E4736">
        <w:rPr>
          <w:rFonts w:cstheme="majorHAnsi"/>
        </w:rPr>
        <w:t>[</w:t>
      </w:r>
      <w:r w:rsidRPr="007E4736">
        <w:rPr>
          <w:rFonts w:cstheme="majorHAnsi"/>
          <w:b/>
          <w:bCs/>
        </w:rPr>
        <w:t>Ogólny przebieg Przedsięwzięcia</w:t>
      </w:r>
      <w:r w:rsidRPr="007E4736">
        <w:rPr>
          <w:rFonts w:cstheme="majorHAnsi"/>
        </w:rPr>
        <w:t xml:space="preserve">] Przedsięwzięcie pod względem szczególnego </w:t>
      </w:r>
      <w:r w:rsidR="00FF2229" w:rsidRPr="007E4736">
        <w:rPr>
          <w:rFonts w:cstheme="majorHAnsi"/>
        </w:rPr>
        <w:t>zastosowania</w:t>
      </w:r>
      <w:r w:rsidRPr="007E4736">
        <w:rPr>
          <w:rFonts w:cstheme="majorHAnsi"/>
        </w:rPr>
        <w:t xml:space="preserve"> </w:t>
      </w:r>
      <w:r w:rsidR="00207521" w:rsidRPr="007E4736">
        <w:rPr>
          <w:rFonts w:cstheme="majorHAnsi"/>
        </w:rPr>
        <w:t>Rozwiązania</w:t>
      </w:r>
      <w:r w:rsidRPr="007E4736">
        <w:rPr>
          <w:rFonts w:cstheme="majorHAnsi"/>
        </w:rPr>
        <w:t xml:space="preserve"> jest podzielone na </w:t>
      </w:r>
      <w:r w:rsidR="006028E5" w:rsidRPr="007E4736">
        <w:rPr>
          <w:rFonts w:cstheme="majorHAnsi"/>
        </w:rPr>
        <w:t>dw</w:t>
      </w:r>
      <w:r w:rsidR="00FC4AB6">
        <w:rPr>
          <w:rFonts w:cstheme="majorHAnsi"/>
        </w:rPr>
        <w:t>ie</w:t>
      </w:r>
      <w:r w:rsidR="006028E5" w:rsidRPr="007E4736">
        <w:rPr>
          <w:rFonts w:cstheme="majorHAnsi"/>
        </w:rPr>
        <w:t xml:space="preserve"> </w:t>
      </w:r>
      <w:r w:rsidRPr="007E4736">
        <w:rPr>
          <w:rFonts w:cstheme="majorHAnsi"/>
        </w:rPr>
        <w:t xml:space="preserve">równoległe – i </w:t>
      </w:r>
      <w:r w:rsidR="006028E5" w:rsidRPr="007E4736">
        <w:rPr>
          <w:rFonts w:cstheme="majorHAnsi"/>
        </w:rPr>
        <w:t>komplementarne</w:t>
      </w:r>
      <w:r w:rsidRPr="007E4736">
        <w:rPr>
          <w:rFonts w:cstheme="majorHAnsi"/>
        </w:rPr>
        <w:t xml:space="preserve"> – </w:t>
      </w:r>
      <w:r w:rsidR="006803E1" w:rsidRPr="007E4736">
        <w:rPr>
          <w:rFonts w:cstheme="majorHAnsi"/>
        </w:rPr>
        <w:t xml:space="preserve">części zamówienia, zwane </w:t>
      </w:r>
      <w:r w:rsidRPr="007E4736">
        <w:rPr>
          <w:rFonts w:cstheme="majorHAnsi"/>
        </w:rPr>
        <w:t>Strumie</w:t>
      </w:r>
      <w:r w:rsidR="006803E1" w:rsidRPr="007E4736">
        <w:rPr>
          <w:rFonts w:cstheme="majorHAnsi"/>
        </w:rPr>
        <w:t>niami</w:t>
      </w:r>
      <w:r w:rsidR="00D21F7C" w:rsidRPr="007E4736">
        <w:rPr>
          <w:rFonts w:cstheme="majorHAnsi"/>
        </w:rPr>
        <w:t xml:space="preserve"> (zamówienie jest podzielone na części)</w:t>
      </w:r>
      <w:r w:rsidRPr="007E4736">
        <w:rPr>
          <w:rFonts w:cstheme="majorHAnsi"/>
        </w:rPr>
        <w:t>.</w:t>
      </w:r>
    </w:p>
    <w:p w14:paraId="564D436B" w14:textId="72554D73" w:rsidR="00A532B4" w:rsidRPr="007E4736" w:rsidRDefault="00AC62D6" w:rsidP="00A30373">
      <w:pPr>
        <w:pStyle w:val="Akapitzlist"/>
        <w:spacing w:after="0" w:line="240" w:lineRule="auto"/>
        <w:ind w:left="567"/>
        <w:jc w:val="both"/>
      </w:pPr>
      <w:r w:rsidRPr="007E4736">
        <w:t xml:space="preserve">W ramach </w:t>
      </w:r>
      <w:r w:rsidR="00815E55" w:rsidRPr="007E4736">
        <w:t xml:space="preserve">Postępowania </w:t>
      </w:r>
      <w:r w:rsidRPr="007E4736">
        <w:t>w oparciu o uzyskane Wnioski</w:t>
      </w:r>
      <w:r w:rsidR="00815E55" w:rsidRPr="007E4736">
        <w:t xml:space="preserve"> i w celu zawarcia umów z Uczestnikami Przedsięwzięcia, NCBR przeprowadzi wybór </w:t>
      </w:r>
      <w:r w:rsidRPr="007E4736">
        <w:t xml:space="preserve">poprawnych formalnie </w:t>
      </w:r>
      <w:r w:rsidR="00EF1F78" w:rsidRPr="007E4736">
        <w:t>ofert</w:t>
      </w:r>
      <w:r w:rsidRPr="007E4736">
        <w:t xml:space="preserve"> Wnioskodawców, które spełniają </w:t>
      </w:r>
      <w:r w:rsidR="00A532B4" w:rsidRPr="007E4736">
        <w:t>wymagane</w:t>
      </w:r>
      <w:r w:rsidRPr="007E4736">
        <w:t xml:space="preserve"> w poniższej dokumentacji </w:t>
      </w:r>
      <w:r w:rsidR="6FA4B80B" w:rsidRPr="007E4736">
        <w:t>Wymagania</w:t>
      </w:r>
      <w:r w:rsidR="00391EA0" w:rsidRPr="007E4736">
        <w:t xml:space="preserve"> </w:t>
      </w:r>
      <w:r w:rsidR="00FF2229" w:rsidRPr="007E4736">
        <w:t>Obligatoryjne</w:t>
      </w:r>
      <w:r w:rsidRPr="007E4736">
        <w:t xml:space="preserve">, a w przypadku większej niż </w:t>
      </w:r>
      <w:r w:rsidR="00D21F7C" w:rsidRPr="007E4736">
        <w:t xml:space="preserve">dopuszczana do zawarcia Umowy liczby Wnioskodawców </w:t>
      </w:r>
      <w:r w:rsidR="00D21F7C" w:rsidRPr="007E4736">
        <w:rPr>
          <w:rFonts w:cstheme="majorBidi"/>
        </w:rPr>
        <w:t xml:space="preserve">w danym Strumieniu </w:t>
      </w:r>
      <w:r w:rsidRPr="007E4736">
        <w:t xml:space="preserve">– </w:t>
      </w:r>
      <w:r w:rsidR="00964799" w:rsidRPr="007E4736">
        <w:t>dokonają wyboru takich Wniosków</w:t>
      </w:r>
      <w:r w:rsidR="00A532B4" w:rsidRPr="007E4736">
        <w:t>,</w:t>
      </w:r>
      <w:r w:rsidR="00964799" w:rsidRPr="007E4736">
        <w:t xml:space="preserve"> które </w:t>
      </w:r>
      <w:r w:rsidRPr="007E4736">
        <w:t xml:space="preserve">w najlepszy sposób spełniają </w:t>
      </w:r>
      <w:r w:rsidR="6FA4B80B" w:rsidRPr="007E4736">
        <w:t>Wymagania</w:t>
      </w:r>
      <w:r w:rsidR="00391EA0" w:rsidRPr="007E4736">
        <w:t xml:space="preserve"> Konkursowe</w:t>
      </w:r>
      <w:r w:rsidR="0044467B" w:rsidRPr="007E4736">
        <w:rPr>
          <w:rFonts w:cstheme="majorBidi"/>
        </w:rPr>
        <w:t xml:space="preserve"> i</w:t>
      </w:r>
      <w:r w:rsidR="00391EA0" w:rsidRPr="007E4736">
        <w:rPr>
          <w:rFonts w:cstheme="majorBidi"/>
        </w:rPr>
        <w:t xml:space="preserve"> </w:t>
      </w:r>
      <w:r w:rsidR="6FA4B80B" w:rsidRPr="007E4736">
        <w:rPr>
          <w:rFonts w:cstheme="majorBidi"/>
        </w:rPr>
        <w:t>Wymagania</w:t>
      </w:r>
      <w:r w:rsidR="00391EA0" w:rsidRPr="007E4736">
        <w:rPr>
          <w:rFonts w:cstheme="majorBidi"/>
        </w:rPr>
        <w:t xml:space="preserve"> Jakościowe</w:t>
      </w:r>
      <w:r w:rsidRPr="007E4736">
        <w:t>. Następnie NCBR zawrze z wybranymi Wnioskodawcami</w:t>
      </w:r>
      <w:r w:rsidR="00A85651" w:rsidRPr="007E4736">
        <w:t xml:space="preserve"> </w:t>
      </w:r>
      <w:r w:rsidRPr="007E4736">
        <w:t>umowy na realizację przedmiotu zamówienia</w:t>
      </w:r>
      <w:r w:rsidR="00A85651" w:rsidRPr="007E4736">
        <w:t xml:space="preserve"> w zakresie danego Strumienia</w:t>
      </w:r>
      <w:r w:rsidRPr="007E4736">
        <w:t xml:space="preserve">, z uwzględnieniem </w:t>
      </w:r>
      <w:r w:rsidRPr="007E4736">
        <w:rPr>
          <w:rFonts w:cstheme="majorBidi"/>
        </w:rPr>
        <w:t xml:space="preserve">limitu </w:t>
      </w:r>
      <w:r w:rsidR="00C61B92" w:rsidRPr="007E4736">
        <w:rPr>
          <w:rFonts w:cstheme="majorBidi"/>
        </w:rPr>
        <w:t xml:space="preserve">dwóch </w:t>
      </w:r>
      <w:r w:rsidR="00D21F7C" w:rsidRPr="007E4736">
        <w:rPr>
          <w:rFonts w:cstheme="majorBidi"/>
        </w:rPr>
        <w:t xml:space="preserve">Wnioskodawców </w:t>
      </w:r>
      <w:r w:rsidRPr="007E4736">
        <w:rPr>
          <w:rFonts w:cstheme="majorBidi"/>
        </w:rPr>
        <w:t>w każdym Strumieniu</w:t>
      </w:r>
      <w:r w:rsidR="00883867" w:rsidRPr="007E4736">
        <w:rPr>
          <w:rFonts w:cstheme="majorBidi"/>
        </w:rPr>
        <w:t xml:space="preserve"> i z uwzględnieniem </w:t>
      </w:r>
      <w:r w:rsidR="00883867" w:rsidRPr="007E4736">
        <w:t xml:space="preserve">zasad dot. oceny Wniosków określonych w </w:t>
      </w:r>
      <w:r w:rsidR="216A9310" w:rsidRPr="007E4736">
        <w:t>Z</w:t>
      </w:r>
      <w:r w:rsidR="00A65A55" w:rsidRPr="007E4736">
        <w:t>ałączni</w:t>
      </w:r>
      <w:r w:rsidR="00883867" w:rsidRPr="007E4736">
        <w:t>ku nr 5 do Regulaminu</w:t>
      </w:r>
      <w:r w:rsidRPr="007E4736">
        <w:t xml:space="preserve">. </w:t>
      </w:r>
      <w:bookmarkStart w:id="52" w:name="_Hlk53779771"/>
      <w:bookmarkEnd w:id="52"/>
    </w:p>
    <w:p w14:paraId="5C762462" w14:textId="74C14359" w:rsidR="004A301B" w:rsidRPr="007E4736" w:rsidRDefault="30A7F7A3" w:rsidP="79370A0B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>
        <w:t xml:space="preserve">Na podstawie umów Uczestnicy Przedsięwzięcia będą przygotowywać </w:t>
      </w:r>
      <w:r w:rsidRPr="79370A0B">
        <w:rPr>
          <w:rFonts w:cstheme="majorBidi"/>
        </w:rPr>
        <w:t xml:space="preserve">w </w:t>
      </w:r>
      <w:r w:rsidR="48471F0B" w:rsidRPr="79370A0B">
        <w:rPr>
          <w:rFonts w:cstheme="majorBidi"/>
        </w:rPr>
        <w:t xml:space="preserve">dwóch </w:t>
      </w:r>
      <w:r w:rsidRPr="79370A0B">
        <w:rPr>
          <w:rFonts w:cstheme="majorBidi"/>
        </w:rPr>
        <w:t xml:space="preserve">etapach </w:t>
      </w:r>
      <w:r w:rsidR="61E3DDC4" w:rsidRPr="79370A0B">
        <w:rPr>
          <w:rFonts w:cstheme="majorBidi"/>
        </w:rPr>
        <w:t>w ramach odrębnych Strumieni</w:t>
      </w:r>
      <w:r w:rsidR="0FE7282D" w:rsidRPr="79370A0B">
        <w:rPr>
          <w:rFonts w:cstheme="majorBidi"/>
        </w:rPr>
        <w:t xml:space="preserve"> </w:t>
      </w:r>
      <w:r w:rsidR="5CCB4530" w:rsidRPr="79370A0B">
        <w:rPr>
          <w:rFonts w:cstheme="majorBidi"/>
        </w:rPr>
        <w:t xml:space="preserve">(tzn. „Bateria” oraz „System”) </w:t>
      </w:r>
      <w:r>
        <w:t xml:space="preserve">konkurencyjne jakościowo rozwiązania </w:t>
      </w:r>
      <w:r w:rsidR="0FE7282D">
        <w:t xml:space="preserve">dla </w:t>
      </w:r>
      <w:r>
        <w:t xml:space="preserve">przedstawionego </w:t>
      </w:r>
      <w:r w:rsidR="55FFD5D7">
        <w:t xml:space="preserve">w dokumentacji Przedsięwzięcia </w:t>
      </w:r>
      <w:r>
        <w:t xml:space="preserve">problemu badawczego, przy czym po wykonaniu </w:t>
      </w:r>
      <w:r w:rsidR="0FE7282D">
        <w:t xml:space="preserve">Etapu I </w:t>
      </w:r>
      <w:r w:rsidR="55FFD5D7">
        <w:t>Prac B+R</w:t>
      </w:r>
      <w:r w:rsidR="5CCB4530">
        <w:t xml:space="preserve"> obejmującego przygotowanie Prototypów</w:t>
      </w:r>
      <w:r>
        <w:t xml:space="preserve">, </w:t>
      </w:r>
      <w:r w:rsidR="55FFD5D7">
        <w:t xml:space="preserve">wskutek prowadzonej przez NCBR Selekcji, </w:t>
      </w:r>
      <w:r>
        <w:t>liczba Uczestników Przedsięwzięcia będzie redukowana</w:t>
      </w:r>
      <w:r w:rsidR="657C3B4B">
        <w:t xml:space="preserve"> </w:t>
      </w:r>
      <w:r>
        <w:t xml:space="preserve">w oparciu o </w:t>
      </w:r>
      <w:r w:rsidR="1C5C79F7">
        <w:t xml:space="preserve">stosowane przez NCBR </w:t>
      </w:r>
      <w:r w:rsidR="0684D6FE">
        <w:t>K</w:t>
      </w:r>
      <w:r>
        <w:t xml:space="preserve">ryteria </w:t>
      </w:r>
      <w:r w:rsidR="665BEB33">
        <w:t>merytoryczne</w:t>
      </w:r>
      <w:r w:rsidR="1C5C79F7">
        <w:t>,</w:t>
      </w:r>
      <w:r>
        <w:t xml:space="preserve"> wskutek zestawienia ich Wyników Prac </w:t>
      </w:r>
      <w:r>
        <w:lastRenderedPageBreak/>
        <w:t xml:space="preserve">B+R z </w:t>
      </w:r>
      <w:r w:rsidR="10253662">
        <w:t>Wymaganiami</w:t>
      </w:r>
      <w:r>
        <w:t xml:space="preserve"> dokumentacji i sobą nawzajem. </w:t>
      </w:r>
      <w:r w:rsidRPr="79370A0B">
        <w:rPr>
          <w:rFonts w:cstheme="majorBidi"/>
        </w:rPr>
        <w:t xml:space="preserve">W </w:t>
      </w:r>
      <w:r w:rsidR="5CCB4530" w:rsidRPr="79370A0B">
        <w:rPr>
          <w:rFonts w:cstheme="majorBidi"/>
        </w:rPr>
        <w:t xml:space="preserve">Etapie II nie </w:t>
      </w:r>
      <w:r w:rsidRPr="79370A0B">
        <w:rPr>
          <w:rFonts w:cstheme="majorBidi"/>
        </w:rPr>
        <w:t xml:space="preserve">więcej niż </w:t>
      </w:r>
      <w:r w:rsidR="5CCB4530" w:rsidRPr="79370A0B">
        <w:rPr>
          <w:rFonts w:cstheme="majorBidi"/>
        </w:rPr>
        <w:t>po jednym</w:t>
      </w:r>
      <w:r w:rsidR="58ED30F2" w:rsidRPr="79370A0B">
        <w:rPr>
          <w:rFonts w:cstheme="majorBidi"/>
        </w:rPr>
        <w:t xml:space="preserve"> </w:t>
      </w:r>
      <w:r w:rsidRPr="79370A0B">
        <w:rPr>
          <w:rFonts w:cstheme="majorBidi"/>
        </w:rPr>
        <w:t>Uczestnik</w:t>
      </w:r>
      <w:r w:rsidR="5CCB4530" w:rsidRPr="79370A0B">
        <w:rPr>
          <w:rFonts w:cstheme="majorBidi"/>
        </w:rPr>
        <w:t>u</w:t>
      </w:r>
      <w:r w:rsidRPr="79370A0B">
        <w:rPr>
          <w:rFonts w:cstheme="majorBidi"/>
        </w:rPr>
        <w:t xml:space="preserve"> Przedsięwzięcia</w:t>
      </w:r>
      <w:r w:rsidR="17535A21" w:rsidRPr="79370A0B">
        <w:rPr>
          <w:rFonts w:cstheme="majorBidi"/>
        </w:rPr>
        <w:t xml:space="preserve"> (z zastrzeżeniem postanowień dot. możliwości zwiększenia budżetu przez NCBR)</w:t>
      </w:r>
      <w:r w:rsidR="5CCB4530" w:rsidRPr="79370A0B">
        <w:rPr>
          <w:rFonts w:cstheme="majorBidi"/>
        </w:rPr>
        <w:t xml:space="preserve"> w każdym Strumieniu</w:t>
      </w:r>
      <w:r w:rsidRPr="79370A0B">
        <w:rPr>
          <w:rFonts w:cstheme="majorBidi"/>
        </w:rPr>
        <w:t xml:space="preserve"> przedstawi pe</w:t>
      </w:r>
      <w:r w:rsidR="424A80F3" w:rsidRPr="79370A0B">
        <w:rPr>
          <w:rFonts w:cstheme="majorBidi"/>
        </w:rPr>
        <w:t>ł</w:t>
      </w:r>
      <w:r w:rsidRPr="79370A0B">
        <w:rPr>
          <w:rFonts w:cstheme="majorBidi"/>
        </w:rPr>
        <w:t>noskalowe</w:t>
      </w:r>
      <w:r w:rsidR="424A80F3" w:rsidRPr="79370A0B">
        <w:rPr>
          <w:rFonts w:cstheme="majorBidi"/>
        </w:rPr>
        <w:t xml:space="preserve"> demonstracje </w:t>
      </w:r>
      <w:r w:rsidR="1C5C79F7" w:rsidRPr="79370A0B">
        <w:rPr>
          <w:rFonts w:cstheme="majorBidi"/>
        </w:rPr>
        <w:t xml:space="preserve">opracowywanego w ramach Przedsięwzięcia </w:t>
      </w:r>
      <w:r w:rsidR="10A30D9F" w:rsidRPr="79370A0B">
        <w:rPr>
          <w:rFonts w:cstheme="majorBidi"/>
        </w:rPr>
        <w:t>Rozwiązania</w:t>
      </w:r>
      <w:r w:rsidR="1CDEE19F" w:rsidRPr="79370A0B">
        <w:rPr>
          <w:rFonts w:cstheme="majorBidi"/>
        </w:rPr>
        <w:t xml:space="preserve"> w postaci</w:t>
      </w:r>
      <w:r w:rsidR="5CCB4530" w:rsidRPr="79370A0B">
        <w:rPr>
          <w:rFonts w:cstheme="majorBidi"/>
        </w:rPr>
        <w:t xml:space="preserve"> odpowiednio dla danego Strumienia: Demonstratora Baterii albo Demonstratora Systemu</w:t>
      </w:r>
      <w:r w:rsidR="424A80F3" w:rsidRPr="79370A0B">
        <w:rPr>
          <w:rFonts w:cstheme="majorBidi"/>
        </w:rPr>
        <w:t xml:space="preserve">, które posłużą do </w:t>
      </w:r>
      <w:r w:rsidR="748ACDE9" w:rsidRPr="79370A0B">
        <w:rPr>
          <w:rFonts w:cstheme="majorBidi"/>
        </w:rPr>
        <w:t xml:space="preserve">weryfikacji </w:t>
      </w:r>
      <w:r w:rsidR="424A80F3" w:rsidRPr="79370A0B">
        <w:rPr>
          <w:rFonts w:cstheme="majorBidi"/>
        </w:rPr>
        <w:t xml:space="preserve">stawianych we Wniosku </w:t>
      </w:r>
      <w:r w:rsidR="55FFD5D7" w:rsidRPr="79370A0B">
        <w:rPr>
          <w:rFonts w:cstheme="majorBidi"/>
        </w:rPr>
        <w:t xml:space="preserve">przez </w:t>
      </w:r>
      <w:r w:rsidR="424A80F3" w:rsidRPr="79370A0B">
        <w:rPr>
          <w:rFonts w:cstheme="majorBidi"/>
        </w:rPr>
        <w:t>Uczestników Przedsięwzięcia deklaracji i prowadzonych przez nich badań</w:t>
      </w:r>
      <w:r w:rsidR="748ACDE9" w:rsidRPr="79370A0B">
        <w:rPr>
          <w:rFonts w:cstheme="majorBidi"/>
        </w:rPr>
        <w:t xml:space="preserve"> oraz do przeniesienia założeń dot. Rozwiązania do skali 1:1 w ramach Prac B+R Etapu II</w:t>
      </w:r>
      <w:r w:rsidR="424A80F3" w:rsidRPr="79370A0B">
        <w:rPr>
          <w:rFonts w:cstheme="majorBidi"/>
        </w:rPr>
        <w:t>.</w:t>
      </w:r>
      <w:r w:rsidRPr="79370A0B">
        <w:rPr>
          <w:rFonts w:cstheme="majorBidi"/>
        </w:rPr>
        <w:t xml:space="preserve"> </w:t>
      </w:r>
    </w:p>
    <w:p w14:paraId="656E048C" w14:textId="4D9807F5" w:rsidR="009C6723" w:rsidRPr="007E4736" w:rsidRDefault="00440422" w:rsidP="00A30373">
      <w:pPr>
        <w:pStyle w:val="Akapitzlist"/>
        <w:spacing w:after="0" w:line="240" w:lineRule="auto"/>
        <w:ind w:left="567"/>
        <w:jc w:val="both"/>
      </w:pPr>
      <w:r w:rsidRPr="007E4736">
        <w:rPr>
          <w:rFonts w:cstheme="majorHAnsi"/>
        </w:rPr>
        <w:t>Po</w:t>
      </w:r>
      <w:r w:rsidRPr="007E4736">
        <w:t xml:space="preserve"> zakończeniu badawczo-rozwojowej części Przedsięwzięcia</w:t>
      </w:r>
      <w:r w:rsidR="007C567A" w:rsidRPr="007E4736">
        <w:t>,</w:t>
      </w:r>
      <w:r w:rsidR="00AC62D6" w:rsidRPr="007E4736">
        <w:t xml:space="preserve"> </w:t>
      </w:r>
      <w:r w:rsidRPr="007E4736">
        <w:t xml:space="preserve">w </w:t>
      </w:r>
      <w:r w:rsidR="007C567A" w:rsidRPr="007E4736">
        <w:t xml:space="preserve">odniesieniu do </w:t>
      </w:r>
      <w:r w:rsidRPr="007E4736">
        <w:t xml:space="preserve">danego Uczestnika Przedsięwzięcia, on i NCBR będą realizować obowiązki i prawa dotyczące </w:t>
      </w:r>
      <w:r w:rsidR="00D21F7C" w:rsidRPr="007E4736">
        <w:t>komercjalizacji</w:t>
      </w:r>
      <w:r w:rsidRPr="007E4736">
        <w:t xml:space="preserve"> opracowane</w:t>
      </w:r>
      <w:r w:rsidR="001066B4" w:rsidRPr="007E4736">
        <w:t>go</w:t>
      </w:r>
      <w:r w:rsidRPr="007E4736">
        <w:t xml:space="preserve"> w jego ramach </w:t>
      </w:r>
      <w:r w:rsidR="001066B4" w:rsidRPr="007E4736">
        <w:t>Rozwiązania</w:t>
      </w:r>
      <w:r w:rsidR="007C567A" w:rsidRPr="007E4736">
        <w:t>, niezależnie od tego, na jakim etapie Przedsięwzięcia zakończył się udział danego Uczestnika Przedsięwzięcia</w:t>
      </w:r>
      <w:r w:rsidRPr="007E4736">
        <w:t>.</w:t>
      </w:r>
    </w:p>
    <w:p w14:paraId="1726932C" w14:textId="5241FE86" w:rsidR="004A301B" w:rsidRPr="007E4736" w:rsidRDefault="001066B4" w:rsidP="00A30373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7E4736">
        <w:rPr>
          <w:rFonts w:cstheme="majorBidi"/>
        </w:rPr>
        <w:t>Dodatkowo, p</w:t>
      </w:r>
      <w:r w:rsidR="00440422" w:rsidRPr="007E4736">
        <w:rPr>
          <w:rFonts w:cstheme="majorBidi"/>
        </w:rPr>
        <w:t xml:space="preserve">o zakończeniu przez Uczestników Przedsięwzięcia </w:t>
      </w:r>
      <w:r w:rsidR="004A301B" w:rsidRPr="007E4736">
        <w:rPr>
          <w:rFonts w:cstheme="majorBidi"/>
        </w:rPr>
        <w:t xml:space="preserve">uczestniczących w Etapie II </w:t>
      </w:r>
      <w:r w:rsidR="00440422" w:rsidRPr="007E4736">
        <w:rPr>
          <w:rFonts w:cstheme="majorBidi"/>
        </w:rPr>
        <w:t xml:space="preserve">prac badawczo-rozwojowych </w:t>
      </w:r>
      <w:r w:rsidR="00246D93" w:rsidRPr="007E4736">
        <w:rPr>
          <w:rFonts w:cstheme="majorBidi"/>
        </w:rPr>
        <w:t>stworzone</w:t>
      </w:r>
      <w:r w:rsidR="3A92A32F" w:rsidRPr="007E4736">
        <w:rPr>
          <w:rFonts w:cstheme="majorBidi"/>
        </w:rPr>
        <w:t xml:space="preserve"> </w:t>
      </w:r>
      <w:r w:rsidR="007C567A" w:rsidRPr="007E4736">
        <w:rPr>
          <w:rFonts w:cstheme="majorBidi"/>
        </w:rPr>
        <w:t xml:space="preserve">przez nich </w:t>
      </w:r>
      <w:r w:rsidR="00FF2229" w:rsidRPr="007E4736">
        <w:rPr>
          <w:rFonts w:cstheme="majorBidi"/>
        </w:rPr>
        <w:t>D</w:t>
      </w:r>
      <w:r w:rsidR="00440422" w:rsidRPr="007E4736">
        <w:rPr>
          <w:rFonts w:cstheme="majorBidi"/>
        </w:rPr>
        <w:t>emonstratory</w:t>
      </w:r>
      <w:r w:rsidR="002740D7" w:rsidRPr="007E4736">
        <w:t xml:space="preserve"> Rozwiązania</w:t>
      </w:r>
      <w:r w:rsidR="009C6723" w:rsidRPr="007E4736">
        <w:rPr>
          <w:rFonts w:cstheme="majorBidi"/>
        </w:rPr>
        <w:t xml:space="preserve">, </w:t>
      </w:r>
      <w:r w:rsidR="004A301B" w:rsidRPr="007E4736">
        <w:rPr>
          <w:rFonts w:cstheme="majorBidi"/>
        </w:rPr>
        <w:t xml:space="preserve">przy współdziałaniu </w:t>
      </w:r>
      <w:r w:rsidR="009C6723" w:rsidRPr="007E4736">
        <w:rPr>
          <w:rFonts w:cstheme="majorBidi"/>
        </w:rPr>
        <w:t>Partnera Strategicznego</w:t>
      </w:r>
      <w:r w:rsidR="00246D93" w:rsidRPr="007E4736">
        <w:rPr>
          <w:rFonts w:cstheme="majorBidi"/>
        </w:rPr>
        <w:t xml:space="preserve"> albo NCBR</w:t>
      </w:r>
      <w:r w:rsidR="009C6723" w:rsidRPr="007E4736">
        <w:rPr>
          <w:rFonts w:cstheme="majorBidi"/>
        </w:rPr>
        <w:t>,</w:t>
      </w:r>
      <w:r w:rsidR="00440422" w:rsidRPr="007E4736">
        <w:rPr>
          <w:rFonts w:cstheme="majorBidi"/>
        </w:rPr>
        <w:t xml:space="preserve"> będą wykorzystane jako źródło danych (</w:t>
      </w:r>
      <w:r w:rsidR="002740D7" w:rsidRPr="007E4736">
        <w:t xml:space="preserve">w zakresie </w:t>
      </w:r>
      <w:r w:rsidR="00440422" w:rsidRPr="007E4736">
        <w:rPr>
          <w:rFonts w:cstheme="majorBidi"/>
        </w:rPr>
        <w:t xml:space="preserve">nie objętym ochroną jako prawa własności intelektualnej) dotyczących zastosowania stworzonych </w:t>
      </w:r>
      <w:r w:rsidRPr="007E4736">
        <w:rPr>
          <w:rFonts w:cstheme="majorBidi"/>
        </w:rPr>
        <w:t>Rozwiązań</w:t>
      </w:r>
      <w:r w:rsidR="002740D7" w:rsidRPr="007E4736">
        <w:t xml:space="preserve"> dla potrzeb dalszego rozwoju obszaru objętego Przedsięwzięciem przez NCBR</w:t>
      </w:r>
      <w:r w:rsidR="0082368B" w:rsidRPr="007E4736">
        <w:rPr>
          <w:rFonts w:cstheme="majorBidi"/>
        </w:rPr>
        <w:t xml:space="preserve"> i </w:t>
      </w:r>
      <w:r w:rsidR="00440422" w:rsidRPr="007E4736">
        <w:rPr>
          <w:rFonts w:cstheme="majorBidi"/>
        </w:rPr>
        <w:t>w domenie publicznej.</w:t>
      </w:r>
    </w:p>
    <w:p w14:paraId="10DC83F1" w14:textId="476E062F" w:rsidR="00847350" w:rsidRPr="007E4736" w:rsidRDefault="009C6723" w:rsidP="00A30373">
      <w:pPr>
        <w:pStyle w:val="Akapitzlist"/>
        <w:spacing w:after="0" w:line="240" w:lineRule="auto"/>
        <w:ind w:left="567"/>
        <w:jc w:val="both"/>
      </w:pPr>
      <w:r w:rsidRPr="007E4736">
        <w:rPr>
          <w:rFonts w:cstheme="majorBidi"/>
        </w:rPr>
        <w:t xml:space="preserve">Po zakończeniu Prac B+R Uczestnik Przedsięwzięcia, który </w:t>
      </w:r>
      <w:r w:rsidR="00246D93" w:rsidRPr="007E4736">
        <w:rPr>
          <w:rFonts w:cstheme="majorBidi"/>
        </w:rPr>
        <w:t>stworzył</w:t>
      </w:r>
      <w:r w:rsidR="5114392F" w:rsidRPr="007E4736">
        <w:rPr>
          <w:rFonts w:cstheme="majorBidi"/>
        </w:rPr>
        <w:t xml:space="preserve"> </w:t>
      </w:r>
      <w:r w:rsidRPr="007E4736">
        <w:rPr>
          <w:rFonts w:cstheme="majorBidi"/>
        </w:rPr>
        <w:t xml:space="preserve">dany Demonstrator, </w:t>
      </w:r>
      <w:r w:rsidR="004E0559" w:rsidRPr="007E4736">
        <w:rPr>
          <w:rFonts w:cstheme="majorBidi"/>
        </w:rPr>
        <w:t xml:space="preserve">będzie </w:t>
      </w:r>
      <w:r w:rsidRPr="007E4736">
        <w:rPr>
          <w:rFonts w:cstheme="majorBidi"/>
        </w:rPr>
        <w:t xml:space="preserve">w ramach wynagrodzenia uzyskanego na podstawie Umowy </w:t>
      </w:r>
      <w:r w:rsidR="002740D7" w:rsidRPr="007E4736">
        <w:t xml:space="preserve">i w zakresie w </w:t>
      </w:r>
      <w:r w:rsidR="00D21F7C" w:rsidRPr="007E4736">
        <w:rPr>
          <w:rFonts w:cstheme="majorBidi"/>
        </w:rPr>
        <w:t xml:space="preserve">niej określonym </w:t>
      </w:r>
      <w:r w:rsidRPr="007E4736">
        <w:rPr>
          <w:rFonts w:cstheme="majorBidi"/>
        </w:rPr>
        <w:t>wykonywać</w:t>
      </w:r>
      <w:bookmarkStart w:id="53" w:name="_Hlk53752720"/>
      <w:r w:rsidR="00847350" w:rsidRPr="007E4736">
        <w:t xml:space="preserve"> na </w:t>
      </w:r>
      <w:r w:rsidRPr="007E4736">
        <w:rPr>
          <w:rFonts w:cstheme="majorBidi"/>
        </w:rPr>
        <w:t xml:space="preserve">Demonstratorze czynności </w:t>
      </w:r>
      <w:r w:rsidR="0080763E" w:rsidRPr="007E4736">
        <w:rPr>
          <w:rFonts w:cstheme="majorBidi"/>
        </w:rPr>
        <w:t>w ramach demonstracji technologicznej i testów</w:t>
      </w:r>
      <w:r w:rsidR="00AF7DC3" w:rsidRPr="007E4736">
        <w:rPr>
          <w:rFonts w:cstheme="majorBidi"/>
        </w:rPr>
        <w:t xml:space="preserve"> opisane w </w:t>
      </w:r>
      <w:r w:rsidR="00847350" w:rsidRPr="007E4736">
        <w:t xml:space="preserve">Załączniku nr </w:t>
      </w:r>
      <w:r w:rsidR="126795FD" w:rsidRPr="007E4736">
        <w:rPr>
          <w:rFonts w:cstheme="majorBidi"/>
        </w:rPr>
        <w:t>6</w:t>
      </w:r>
      <w:r w:rsidR="00AF7DC3" w:rsidRPr="007E4736">
        <w:rPr>
          <w:rFonts w:cstheme="majorBidi"/>
        </w:rPr>
        <w:t xml:space="preserve"> do </w:t>
      </w:r>
      <w:bookmarkEnd w:id="53"/>
      <w:r w:rsidR="003718D4" w:rsidRPr="007E4736">
        <w:t>Umowy</w:t>
      </w:r>
      <w:r w:rsidR="0080763E" w:rsidRPr="007E4736">
        <w:rPr>
          <w:rFonts w:cstheme="majorBidi"/>
        </w:rPr>
        <w:t>.</w:t>
      </w:r>
      <w:r w:rsidRPr="007E4736">
        <w:rPr>
          <w:rFonts w:cstheme="majorBidi"/>
        </w:rPr>
        <w:t xml:space="preserve"> </w:t>
      </w:r>
      <w:bookmarkStart w:id="54" w:name="_Hlk53780741"/>
      <w:bookmarkEnd w:id="54"/>
    </w:p>
    <w:p w14:paraId="21714A06" w14:textId="6C5E5B61" w:rsidR="00153DF5" w:rsidRPr="007E4736" w:rsidRDefault="00153DF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7E4736">
        <w:t>[</w:t>
      </w:r>
      <w:r w:rsidRPr="007E4736">
        <w:rPr>
          <w:b/>
          <w:bCs/>
        </w:rPr>
        <w:t>Ocena</w:t>
      </w:r>
      <w:r w:rsidRPr="007E4736">
        <w:t xml:space="preserve">] Ocena propozycji Wnioskodawców/Uczestników Przedsięwzięcia jest dokonywana </w:t>
      </w:r>
      <w:r w:rsidR="009D2D77" w:rsidRPr="007E4736">
        <w:t xml:space="preserve">na etapie oceny Wniosków, a następnie </w:t>
      </w:r>
      <w:r w:rsidR="009B175B" w:rsidRPr="007E4736">
        <w:t>w ramach Selekcji</w:t>
      </w:r>
      <w:r w:rsidR="003F27B8" w:rsidRPr="007E4736">
        <w:t>,</w:t>
      </w:r>
      <w:r w:rsidR="009B175B" w:rsidRPr="007E4736">
        <w:t xml:space="preserve"> </w:t>
      </w:r>
      <w:r w:rsidR="00C07695" w:rsidRPr="007E4736">
        <w:t xml:space="preserve">przez ocenę poniższych </w:t>
      </w:r>
      <w:r w:rsidR="005CF5CF" w:rsidRPr="007E4736">
        <w:t>Wymagań</w:t>
      </w:r>
      <w:r w:rsidR="00C07695" w:rsidRPr="007E4736">
        <w:t xml:space="preserve"> zgodnie z zasadami </w:t>
      </w:r>
      <w:r w:rsidR="004E09D7" w:rsidRPr="007E4736">
        <w:t xml:space="preserve">i według punktacji </w:t>
      </w:r>
      <w:r w:rsidR="009B175B" w:rsidRPr="007E4736">
        <w:t xml:space="preserve">określonych w </w:t>
      </w:r>
      <w:r w:rsidR="00A65A55" w:rsidRPr="007E4736">
        <w:t>Załączni</w:t>
      </w:r>
      <w:r w:rsidR="009B175B" w:rsidRPr="007E4736">
        <w:t xml:space="preserve">ku nr </w:t>
      </w:r>
      <w:r w:rsidR="007C6AED" w:rsidRPr="007E4736">
        <w:rPr>
          <w:rFonts w:cstheme="majorBidi"/>
        </w:rPr>
        <w:t xml:space="preserve">4 i nr </w:t>
      </w:r>
      <w:r w:rsidR="009B175B" w:rsidRPr="007E4736">
        <w:t>5 do Regulaminu</w:t>
      </w:r>
      <w:r w:rsidRPr="007E4736">
        <w:t>:</w:t>
      </w:r>
      <w:bookmarkStart w:id="55" w:name="_Hlk53780793"/>
    </w:p>
    <w:p w14:paraId="6928A71A" w14:textId="789A2BA5" w:rsidR="00545F11" w:rsidRPr="007E4736" w:rsidRDefault="005CF5CF" w:rsidP="00E467D7">
      <w:pPr>
        <w:pStyle w:val="Akapitzlist"/>
        <w:numPr>
          <w:ilvl w:val="1"/>
          <w:numId w:val="32"/>
        </w:numPr>
        <w:ind w:left="993"/>
        <w:jc w:val="both"/>
      </w:pPr>
      <w:r w:rsidRPr="007E4736">
        <w:t>Wymagań</w:t>
      </w:r>
      <w:r w:rsidR="008545BC" w:rsidRPr="007E4736">
        <w:t xml:space="preserve"> Formalnych</w:t>
      </w:r>
      <w:r w:rsidR="00153DF5" w:rsidRPr="007E4736">
        <w:t>, czyli weryfikacji</w:t>
      </w:r>
      <w:r w:rsidR="00A65A55" w:rsidRPr="007E4736">
        <w:t xml:space="preserve"> w </w:t>
      </w:r>
      <w:r w:rsidR="00545F11" w:rsidRPr="007E4736">
        <w:t xml:space="preserve">zakresie ich formy, kompletności, </w:t>
      </w:r>
      <w:bookmarkStart w:id="56" w:name="_Hlk59575385"/>
      <w:r w:rsidR="00977E1A" w:rsidRPr="007E4736">
        <w:t xml:space="preserve">wystąpienia </w:t>
      </w:r>
      <w:bookmarkEnd w:id="56"/>
      <w:r w:rsidR="00545F11" w:rsidRPr="007E4736">
        <w:t>podstaw wykluczenia Uczestnika Przedsięwzięcia</w:t>
      </w:r>
      <w:r w:rsidR="00977E1A" w:rsidRPr="007E4736">
        <w:t xml:space="preserve"> (tylko na etapie Postępowania)</w:t>
      </w:r>
      <w:r w:rsidR="00545F11" w:rsidRPr="007E4736">
        <w:t xml:space="preserve">, a także zgodności ich przedstawienia z określoną w Regulaminie lub Umowie procedurą; </w:t>
      </w:r>
    </w:p>
    <w:p w14:paraId="081E9F48" w14:textId="1B990975" w:rsidR="00153DF5" w:rsidRPr="007E4736" w:rsidRDefault="005CF5CF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7E4736">
        <w:t>Wymagań</w:t>
      </w:r>
      <w:r w:rsidR="00391EA0" w:rsidRPr="007E4736">
        <w:t xml:space="preserve"> </w:t>
      </w:r>
      <w:r w:rsidR="001066B4" w:rsidRPr="007E4736">
        <w:t>Obligatoryjnych</w:t>
      </w:r>
      <w:r w:rsidR="00391EA0" w:rsidRPr="007E4736">
        <w:t xml:space="preserve"> określonych w </w:t>
      </w:r>
      <w:r w:rsidR="00A65A55" w:rsidRPr="007E4736">
        <w:t>Załączni</w:t>
      </w:r>
      <w:r w:rsidR="00391EA0" w:rsidRPr="007E4736">
        <w:t>ku nr 1 do Regulaminu</w:t>
      </w:r>
      <w:r w:rsidR="00153DF5" w:rsidRPr="007E4736">
        <w:t>, czyli weryfikacji czy dan</w:t>
      </w:r>
      <w:r w:rsidR="001066B4" w:rsidRPr="007E4736">
        <w:t xml:space="preserve">e Rozwiązanie </w:t>
      </w:r>
      <w:r w:rsidR="00153DF5" w:rsidRPr="007E4736">
        <w:t xml:space="preserve">spełnia konieczne (minimalne) </w:t>
      </w:r>
      <w:r w:rsidR="6FA4B80B" w:rsidRPr="007E4736">
        <w:t>Wymagania</w:t>
      </w:r>
      <w:r w:rsidR="00153DF5" w:rsidRPr="007E4736">
        <w:t xml:space="preserve"> </w:t>
      </w:r>
      <w:r w:rsidR="009D2D77" w:rsidRPr="007E4736">
        <w:t xml:space="preserve">techniczne </w:t>
      </w:r>
      <w:r w:rsidR="00153DF5" w:rsidRPr="007E4736">
        <w:t>stawiane przed ni</w:t>
      </w:r>
      <w:r w:rsidR="001066B4" w:rsidRPr="007E4736">
        <w:t>m</w:t>
      </w:r>
      <w:r w:rsidR="00153DF5" w:rsidRPr="007E4736">
        <w:t xml:space="preserve"> w ramach Przedsięwzięcia,</w:t>
      </w:r>
      <w:r w:rsidR="005A6AE4" w:rsidRPr="007E4736">
        <w:rPr>
          <w:rFonts w:cstheme="majorBidi"/>
        </w:rPr>
        <w:t xml:space="preserve"> przy czym Załącznik nr 4 do Regulaminu określa na jakim Etapie dane Wymaganie ma być spełnione,</w:t>
      </w:r>
    </w:p>
    <w:p w14:paraId="589FDAB4" w14:textId="1641ECC0" w:rsidR="00153DF5" w:rsidRPr="007E4736" w:rsidRDefault="00153DF5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7E4736">
        <w:t>merytoryczn</w:t>
      </w:r>
      <w:r w:rsidR="001066B4" w:rsidRPr="007E4736">
        <w:t>ych</w:t>
      </w:r>
      <w:r w:rsidRPr="007E4736">
        <w:t xml:space="preserve"> </w:t>
      </w:r>
      <w:r w:rsidR="005CF5CF" w:rsidRPr="007E4736">
        <w:t>Wymagań</w:t>
      </w:r>
      <w:r w:rsidR="00391EA0" w:rsidRPr="007E4736">
        <w:t xml:space="preserve"> </w:t>
      </w:r>
      <w:r w:rsidR="001066B4" w:rsidRPr="007E4736">
        <w:t>Konkursowych</w:t>
      </w:r>
      <w:r w:rsidR="00391EA0" w:rsidRPr="007E4736">
        <w:t xml:space="preserve"> określonych w </w:t>
      </w:r>
      <w:r w:rsidR="00A65A55" w:rsidRPr="007E4736">
        <w:t>Załączni</w:t>
      </w:r>
      <w:r w:rsidR="00391EA0" w:rsidRPr="007E4736">
        <w:t>ku nr 1 do Regulaminu</w:t>
      </w:r>
      <w:r w:rsidRPr="007E4736">
        <w:t>, czyli w</w:t>
      </w:r>
      <w:r w:rsidR="007C20AA" w:rsidRPr="007E4736">
        <w:t xml:space="preserve">eryfikacji w jakim stopniu </w:t>
      </w:r>
      <w:r w:rsidR="001066B4" w:rsidRPr="007E4736">
        <w:t>dane Rozwiązanie</w:t>
      </w:r>
      <w:r w:rsidR="007C20AA" w:rsidRPr="007E4736">
        <w:t xml:space="preserve"> wypada w </w:t>
      </w:r>
      <w:r w:rsidR="00FC1427" w:rsidRPr="007E4736">
        <w:t xml:space="preserve">zestawieniu </w:t>
      </w:r>
      <w:r w:rsidR="001066B4" w:rsidRPr="007E4736">
        <w:t xml:space="preserve">z </w:t>
      </w:r>
      <w:r w:rsidR="6C4BA7F2" w:rsidRPr="007E4736">
        <w:t>K</w:t>
      </w:r>
      <w:r w:rsidR="001066B4" w:rsidRPr="007E4736">
        <w:t>ryteriami stawianymi przez NCBR</w:t>
      </w:r>
      <w:r w:rsidR="007C20AA" w:rsidRPr="007E4736">
        <w:t xml:space="preserve"> </w:t>
      </w:r>
      <w:r w:rsidR="00293233" w:rsidRPr="007E4736">
        <w:t xml:space="preserve">oraz w </w:t>
      </w:r>
      <w:r w:rsidR="007C20AA" w:rsidRPr="007E4736">
        <w:t xml:space="preserve">porównaniu z innymi </w:t>
      </w:r>
      <w:r w:rsidR="001066B4" w:rsidRPr="007E4736">
        <w:t xml:space="preserve">Rozwiązaniami </w:t>
      </w:r>
      <w:r w:rsidR="007C20AA" w:rsidRPr="007E4736">
        <w:t xml:space="preserve">tworzonymi w ramach </w:t>
      </w:r>
      <w:r w:rsidR="00873EB6" w:rsidRPr="007E4736">
        <w:rPr>
          <w:rFonts w:cstheme="majorBidi"/>
        </w:rPr>
        <w:t xml:space="preserve">danego Strumienia </w:t>
      </w:r>
      <w:r w:rsidR="007C20AA" w:rsidRPr="007E4736">
        <w:t xml:space="preserve">Przedsięwzięcia, w sposób umożliwiający selekcję na kolejnych etapach najlepiej rokujących </w:t>
      </w:r>
      <w:r w:rsidR="008D45B0" w:rsidRPr="007E4736">
        <w:t>Rozwiązań</w:t>
      </w:r>
      <w:r w:rsidR="007C20AA" w:rsidRPr="007E4736">
        <w:t>,</w:t>
      </w:r>
    </w:p>
    <w:p w14:paraId="339F3634" w14:textId="11AE5C11" w:rsidR="007C20AA" w:rsidRPr="007E4736" w:rsidRDefault="00391EA0" w:rsidP="001036B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7E4736">
        <w:t>merytorycznych</w:t>
      </w:r>
      <w:r w:rsidR="004E09D7" w:rsidRPr="007E4736">
        <w:t xml:space="preserve"> </w:t>
      </w:r>
      <w:r w:rsidR="005CF5CF" w:rsidRPr="007E4736">
        <w:t>Wymagań</w:t>
      </w:r>
      <w:r w:rsidR="004E09D7" w:rsidRPr="007E4736">
        <w:t xml:space="preserve"> Jakościowych </w:t>
      </w:r>
      <w:r w:rsidRPr="007E4736">
        <w:t xml:space="preserve">określonych w </w:t>
      </w:r>
      <w:r w:rsidR="00A65A55" w:rsidRPr="007E4736">
        <w:t>Załączni</w:t>
      </w:r>
      <w:r w:rsidRPr="007E4736">
        <w:t xml:space="preserve">ku nr 1 do Regulaminu, </w:t>
      </w:r>
      <w:r w:rsidR="00042A14" w:rsidRPr="007E4736">
        <w:t xml:space="preserve">służących weryfikacji jakości proponowanego przez Uczestnika Przedsięwzięcia Rozwiązania i weryfikowanych w porównaniu z innymi Rozwiązaniami tworzonymi w ramach </w:t>
      </w:r>
      <w:r w:rsidR="00042A14" w:rsidRPr="007E4736">
        <w:rPr>
          <w:rFonts w:cstheme="majorBidi"/>
        </w:rPr>
        <w:t xml:space="preserve">danego Strumienia </w:t>
      </w:r>
      <w:r w:rsidR="00042A14" w:rsidRPr="007E4736">
        <w:t>Przedsięwzięcia</w:t>
      </w:r>
      <w:r w:rsidR="007C20AA" w:rsidRPr="007E4736">
        <w:rPr>
          <w:rFonts w:cstheme="majorBidi"/>
        </w:rPr>
        <w:t>.</w:t>
      </w:r>
    </w:p>
    <w:p w14:paraId="24D39065" w14:textId="6D9363B2" w:rsidR="00D96404" w:rsidRPr="007E4736" w:rsidRDefault="00D96404" w:rsidP="04AB98BD">
      <w:pPr>
        <w:spacing w:after="0" w:line="240" w:lineRule="auto"/>
        <w:ind w:left="567"/>
        <w:jc w:val="both"/>
      </w:pPr>
      <w:r w:rsidRPr="007E4736">
        <w:t xml:space="preserve">W wyniku </w:t>
      </w:r>
      <w:r w:rsidR="00672B95" w:rsidRPr="007E4736">
        <w:t xml:space="preserve">ww. </w:t>
      </w:r>
      <w:r w:rsidRPr="007E4736">
        <w:t>oceny Uczestnik Przedsięwzięcia może uzyskać:</w:t>
      </w:r>
    </w:p>
    <w:p w14:paraId="2972D01E" w14:textId="77777777" w:rsidR="00D96404" w:rsidRPr="007E4736" w:rsidRDefault="00D96404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7E4736">
        <w:t>Wynik Negatywny:</w:t>
      </w:r>
    </w:p>
    <w:p w14:paraId="56367DE4" w14:textId="7DEF4ABE" w:rsidR="00D96404" w:rsidRPr="007E4736" w:rsidRDefault="00D96404" w:rsidP="00E467D7">
      <w:pPr>
        <w:pStyle w:val="Akapitzlist"/>
        <w:numPr>
          <w:ilvl w:val="2"/>
          <w:numId w:val="32"/>
        </w:numPr>
        <w:spacing w:after="0" w:line="240" w:lineRule="auto"/>
        <w:ind w:left="1560" w:hanging="426"/>
        <w:jc w:val="both"/>
      </w:pPr>
      <w:r w:rsidRPr="007E4736">
        <w:t>w ramach Postępowania skutkujący niedopuszczeniem Wnioskodawcy do zawarcia Umowy</w:t>
      </w:r>
      <w:r w:rsidRPr="007E4736">
        <w:rPr>
          <w:rFonts w:cstheme="majorHAnsi"/>
        </w:rPr>
        <w:t xml:space="preserve"> w danym Strumieniu</w:t>
      </w:r>
      <w:r w:rsidRPr="007E4736">
        <w:t>,</w:t>
      </w:r>
    </w:p>
    <w:p w14:paraId="625FEB09" w14:textId="184CFE35" w:rsidR="00D96404" w:rsidRPr="007E4736" w:rsidRDefault="00D96404" w:rsidP="00E467D7">
      <w:pPr>
        <w:pStyle w:val="Akapitzlist"/>
        <w:numPr>
          <w:ilvl w:val="2"/>
          <w:numId w:val="32"/>
        </w:numPr>
        <w:spacing w:after="0" w:line="240" w:lineRule="auto"/>
        <w:ind w:left="1560" w:hanging="426"/>
        <w:jc w:val="both"/>
      </w:pPr>
      <w:r w:rsidRPr="007E4736">
        <w:t xml:space="preserve">w ramach Umowy skutkujący </w:t>
      </w:r>
      <w:r w:rsidR="00DE278F" w:rsidRPr="007E4736">
        <w:t xml:space="preserve">– co do zasady – </w:t>
      </w:r>
      <w:r w:rsidRPr="007E4736">
        <w:t xml:space="preserve">uznaniem przedmiotu danego Etapu za niewykonany i skutkujący wygaśnięciem </w:t>
      </w:r>
      <w:r w:rsidR="7666427C" w:rsidRPr="007E4736">
        <w:t>U</w:t>
      </w:r>
      <w:r w:rsidRPr="007E4736">
        <w:t>mowy z danym Uczestnikiem Przedsięwzięcia,</w:t>
      </w:r>
    </w:p>
    <w:p w14:paraId="3F2E6D99" w14:textId="2E20A35A" w:rsidR="00D96404" w:rsidRPr="007E4736" w:rsidRDefault="00D96404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7E4736">
        <w:t>Wynik Pozytywny:</w:t>
      </w:r>
    </w:p>
    <w:p w14:paraId="0877160E" w14:textId="601363C4" w:rsidR="00D96404" w:rsidRPr="007E4736" w:rsidRDefault="00D96404" w:rsidP="00E467D7">
      <w:pPr>
        <w:pStyle w:val="Akapitzlist"/>
        <w:numPr>
          <w:ilvl w:val="0"/>
          <w:numId w:val="38"/>
        </w:numPr>
        <w:spacing w:after="0" w:line="240" w:lineRule="auto"/>
        <w:ind w:left="1560"/>
        <w:jc w:val="both"/>
      </w:pPr>
      <w:r w:rsidRPr="007E4736">
        <w:t>w ramach Postępowania skutkujący dopuszczeniem Wnioskodawcy do zawarcia Umowy</w:t>
      </w:r>
      <w:r w:rsidRPr="007E4736">
        <w:rPr>
          <w:rFonts w:cstheme="majorHAnsi"/>
        </w:rPr>
        <w:t xml:space="preserve"> w danym Strumieniu</w:t>
      </w:r>
      <w:r w:rsidRPr="007E4736">
        <w:t>,</w:t>
      </w:r>
    </w:p>
    <w:p w14:paraId="5B95C7F0" w14:textId="5D0506D1" w:rsidR="00D96404" w:rsidRPr="007E4736" w:rsidRDefault="00D96404" w:rsidP="00E467D7">
      <w:pPr>
        <w:pStyle w:val="Akapitzlist"/>
        <w:numPr>
          <w:ilvl w:val="0"/>
          <w:numId w:val="38"/>
        </w:numPr>
        <w:spacing w:after="0" w:line="240" w:lineRule="auto"/>
        <w:ind w:left="1560"/>
        <w:jc w:val="both"/>
      </w:pPr>
      <w:r w:rsidRPr="007E4736">
        <w:lastRenderedPageBreak/>
        <w:t>w ramach Umowy skutkujący uznaniem przedmiotu danego Etapu, z uwzględnieniem dopuszczalnej</w:t>
      </w:r>
      <w:r w:rsidRPr="007E4736">
        <w:rPr>
          <w:rFonts w:cstheme="majorBidi"/>
        </w:rPr>
        <w:t xml:space="preserve"> tolerancj</w:t>
      </w:r>
      <w:r w:rsidR="005B420F" w:rsidRPr="007E4736">
        <w:rPr>
          <w:rFonts w:cstheme="majorBidi"/>
        </w:rPr>
        <w:t>i</w:t>
      </w:r>
      <w:r w:rsidRPr="007E4736">
        <w:rPr>
          <w:rFonts w:cstheme="majorBidi"/>
        </w:rPr>
        <w:t xml:space="preserve"> technicznej i</w:t>
      </w:r>
      <w:r w:rsidRPr="007E4736">
        <w:t xml:space="preserve"> Granicy Błędu, za wykonany zgodnie z Umową i skutkujący wygaśnięciem </w:t>
      </w:r>
      <w:r w:rsidR="55B8B515" w:rsidRPr="007E4736">
        <w:t>U</w:t>
      </w:r>
      <w:r w:rsidRPr="007E4736">
        <w:t xml:space="preserve">mowy z danym Uczestnikiem Przedsięwzięcia wskutek </w:t>
      </w:r>
      <w:r w:rsidR="3ED66F97" w:rsidRPr="007E4736">
        <w:t xml:space="preserve">tego, że pomimo Wyniku Pozytywnego nie był wśród </w:t>
      </w:r>
      <w:r w:rsidR="3962D3FF" w:rsidRPr="007E4736">
        <w:t xml:space="preserve">najlepszych Uczestników Przedsięwzięcia i przez to nie uzyskał </w:t>
      </w:r>
      <w:r w:rsidR="3ED66F97" w:rsidRPr="007E4736">
        <w:t xml:space="preserve">dopuszczenia go </w:t>
      </w:r>
      <w:r w:rsidR="00DB7EAB" w:rsidRPr="007E4736">
        <w:t xml:space="preserve">do kolejnego Etapu </w:t>
      </w:r>
      <w:r w:rsidR="00DB7EAB" w:rsidRPr="007E4736">
        <w:rPr>
          <w:rFonts w:cstheme="majorBidi"/>
        </w:rPr>
        <w:t>w danym Strumieniu</w:t>
      </w:r>
      <w:r w:rsidR="003B070C" w:rsidRPr="007E4736">
        <w:rPr>
          <w:rFonts w:cstheme="majorBidi"/>
        </w:rPr>
        <w:t xml:space="preserve"> </w:t>
      </w:r>
      <w:r w:rsidR="003B070C" w:rsidRPr="007E4736">
        <w:t>albo w ramach Etapu II - zakończenia Prac B+R w ramach Etapu II bez uprawnienia do Wynagrodzenia Uzupełniającego za Etap II</w:t>
      </w:r>
      <w:r w:rsidRPr="007E4736">
        <w:t>,</w:t>
      </w:r>
    </w:p>
    <w:p w14:paraId="35277A21" w14:textId="2261653F" w:rsidR="00D96404" w:rsidRPr="007E4736" w:rsidRDefault="00DB7EAB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7E4736">
        <w:t xml:space="preserve">Wynikiem Pozytywnym z Dopuszczeniem do Etapu </w:t>
      </w:r>
      <w:r w:rsidR="00467E37" w:rsidRPr="007E4736">
        <w:t xml:space="preserve">II </w:t>
      </w:r>
      <w:r w:rsidRPr="007E4736">
        <w:t xml:space="preserve">- skutkujący uznaniem </w:t>
      </w:r>
      <w:r w:rsidR="00467E37" w:rsidRPr="007E4736">
        <w:t>Wyników Prac Etapu I</w:t>
      </w:r>
      <w:r w:rsidRPr="007E4736">
        <w:t xml:space="preserve">, z uwzględnieniem dopuszczalnej </w:t>
      </w:r>
      <w:r w:rsidRPr="007E4736">
        <w:rPr>
          <w:rFonts w:cstheme="majorHAnsi"/>
        </w:rPr>
        <w:t>tolerancj</w:t>
      </w:r>
      <w:r w:rsidR="005B420F" w:rsidRPr="007E4736">
        <w:rPr>
          <w:rFonts w:cstheme="majorHAnsi"/>
        </w:rPr>
        <w:t>i</w:t>
      </w:r>
      <w:r w:rsidRPr="007E4736">
        <w:rPr>
          <w:rFonts w:cstheme="majorHAnsi"/>
        </w:rPr>
        <w:t xml:space="preserve"> technicznej i </w:t>
      </w:r>
      <w:r w:rsidRPr="007E4736">
        <w:t>Granicy Błędu, za wykonan</w:t>
      </w:r>
      <w:r w:rsidR="00467E37" w:rsidRPr="007E4736">
        <w:t>e</w:t>
      </w:r>
      <w:r w:rsidRPr="007E4736">
        <w:t xml:space="preserve"> zgodnie z Umową i skutkujący dopuszczeniem Uczestnika Przedsięwzięcia do Etapu</w:t>
      </w:r>
      <w:r w:rsidRPr="007E4736">
        <w:rPr>
          <w:rFonts w:cstheme="majorHAnsi"/>
        </w:rPr>
        <w:t xml:space="preserve"> </w:t>
      </w:r>
      <w:r w:rsidR="00467E37" w:rsidRPr="007E4736">
        <w:rPr>
          <w:rFonts w:cstheme="majorHAnsi"/>
        </w:rPr>
        <w:t xml:space="preserve">II </w:t>
      </w:r>
      <w:r w:rsidRPr="007E4736">
        <w:rPr>
          <w:rFonts w:cstheme="majorHAnsi"/>
        </w:rPr>
        <w:t>w danym Strumieniu</w:t>
      </w:r>
      <w:r w:rsidRPr="007E4736">
        <w:t>,</w:t>
      </w:r>
    </w:p>
    <w:p w14:paraId="33B9555B" w14:textId="4E4A26AD" w:rsidR="00DB7EAB" w:rsidRPr="007E4736" w:rsidRDefault="00DB7EAB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7E4736">
        <w:t>Wynik Końcowy Pozytywny – w przypadku, gdy Demonstrator wykonany przez Uczestnika Przedsięwzięcia</w:t>
      </w:r>
      <w:r w:rsidR="00EC1BE1" w:rsidRPr="007E4736">
        <w:t xml:space="preserve"> w </w:t>
      </w:r>
      <w:r w:rsidRPr="007E4736">
        <w:rPr>
          <w:rFonts w:cstheme="majorHAnsi"/>
        </w:rPr>
        <w:t>danym Strumieniu</w:t>
      </w:r>
      <w:r w:rsidRPr="007E4736">
        <w:t xml:space="preserve"> przeszedł pomyślnie </w:t>
      </w:r>
      <w:r w:rsidRPr="007E4736">
        <w:rPr>
          <w:rFonts w:cstheme="majorHAnsi"/>
        </w:rPr>
        <w:t>testy</w:t>
      </w:r>
      <w:r w:rsidR="00913902" w:rsidRPr="007E4736">
        <w:t xml:space="preserve"> </w:t>
      </w:r>
      <w:r w:rsidR="003B070C" w:rsidRPr="007E4736">
        <w:t xml:space="preserve">i </w:t>
      </w:r>
      <w:r w:rsidR="0039764F" w:rsidRPr="007E4736">
        <w:t xml:space="preserve">Uczestnik Przedsięwzięcia </w:t>
      </w:r>
      <w:r w:rsidR="003B070C" w:rsidRPr="007E4736">
        <w:t>jest uprawniony do Wynagrodzenia Uzupełniającego za Etap II</w:t>
      </w:r>
      <w:r w:rsidRPr="007E4736">
        <w:t>.</w:t>
      </w:r>
    </w:p>
    <w:p w14:paraId="32AED751" w14:textId="6E26754D" w:rsidR="00E52F1E" w:rsidRPr="007E4736" w:rsidRDefault="00E52F1E" w:rsidP="544C7337">
      <w:pPr>
        <w:spacing w:after="0" w:line="240" w:lineRule="auto"/>
        <w:ind w:left="567"/>
        <w:jc w:val="both"/>
      </w:pPr>
      <w:r w:rsidRPr="007E4736">
        <w:t xml:space="preserve">W toku realizacji </w:t>
      </w:r>
      <w:r w:rsidR="00C03C84" w:rsidRPr="007E4736">
        <w:t xml:space="preserve">Umowy </w:t>
      </w:r>
      <w:r w:rsidRPr="007E4736">
        <w:t>Uczestnik Przedsięwzięcia ma możliwość – w celu uzyskania lepszego wyniku w ramach Selekcji</w:t>
      </w:r>
      <w:r w:rsidR="00174128" w:rsidRPr="007E4736">
        <w:t xml:space="preserve"> Etapu I</w:t>
      </w:r>
      <w:r w:rsidRPr="007E4736">
        <w:t xml:space="preserve"> – oferowania NCBR lepszych warunków realizacji zamówienia, </w:t>
      </w:r>
      <w:r w:rsidR="0052269F" w:rsidRPr="007E4736">
        <w:t>w ramach Postąpienia</w:t>
      </w:r>
      <w:r w:rsidRPr="007E4736">
        <w:t xml:space="preserve">. W toku realizacji Przedsięwzięcia, poza </w:t>
      </w:r>
      <w:r w:rsidR="0052269F" w:rsidRPr="007E4736">
        <w:t xml:space="preserve">jednoznacznie </w:t>
      </w:r>
      <w:r w:rsidR="00C03C84" w:rsidRPr="007E4736">
        <w:t xml:space="preserve">dopuszczalną przez </w:t>
      </w:r>
      <w:r w:rsidR="00A65A55" w:rsidRPr="007E4736">
        <w:t>Załączni</w:t>
      </w:r>
      <w:r w:rsidR="0052269F" w:rsidRPr="007E4736">
        <w:t>k nr 1</w:t>
      </w:r>
      <w:r w:rsidR="006B62F9" w:rsidRPr="007E4736">
        <w:t xml:space="preserve"> do Regulaminu</w:t>
      </w:r>
      <w:r w:rsidR="0052269F" w:rsidRPr="007E4736">
        <w:t xml:space="preserve"> </w:t>
      </w:r>
      <w:r w:rsidR="00917BAD" w:rsidRPr="007E4736">
        <w:rPr>
          <w:rFonts w:cstheme="majorBidi"/>
        </w:rPr>
        <w:t>T</w:t>
      </w:r>
      <w:r w:rsidR="0052269F" w:rsidRPr="007E4736">
        <w:rPr>
          <w:rFonts w:cstheme="majorBidi"/>
        </w:rPr>
        <w:t xml:space="preserve">olerancją </w:t>
      </w:r>
      <w:r w:rsidR="00917BAD" w:rsidRPr="007E4736">
        <w:rPr>
          <w:rFonts w:cstheme="majorBidi"/>
        </w:rPr>
        <w:t xml:space="preserve">Technologiczną </w:t>
      </w:r>
      <w:r w:rsidR="0052269F" w:rsidRPr="007E4736">
        <w:rPr>
          <w:rFonts w:cstheme="majorBidi"/>
        </w:rPr>
        <w:t xml:space="preserve">w stosunku do określonych </w:t>
      </w:r>
      <w:r w:rsidR="005CF5CF" w:rsidRPr="007E4736">
        <w:rPr>
          <w:rFonts w:cstheme="majorBidi"/>
        </w:rPr>
        <w:t>Wymagań</w:t>
      </w:r>
      <w:r w:rsidR="0052269F" w:rsidRPr="007E4736">
        <w:rPr>
          <w:rFonts w:cstheme="majorBidi"/>
        </w:rPr>
        <w:t xml:space="preserve"> oraz </w:t>
      </w:r>
      <w:r w:rsidR="00581301" w:rsidRPr="007E4736">
        <w:rPr>
          <w:rFonts w:cstheme="majorBidi"/>
        </w:rPr>
        <w:t xml:space="preserve">poza określoną w Umowie </w:t>
      </w:r>
      <w:r w:rsidR="00E810FE" w:rsidRPr="007E4736">
        <w:t>(art. 10 §3</w:t>
      </w:r>
      <w:r w:rsidR="00E810FE" w:rsidRPr="007E4736">
        <w:rPr>
          <w:rFonts w:cstheme="majorBidi"/>
        </w:rPr>
        <w:t>)</w:t>
      </w:r>
      <w:r w:rsidR="006B62F9" w:rsidRPr="007E4736">
        <w:rPr>
          <w:rFonts w:cstheme="majorBidi"/>
        </w:rPr>
        <w:t xml:space="preserve"> i Załączniku nr 1 do Regulaminu </w:t>
      </w:r>
      <w:r w:rsidR="006B62F9" w:rsidRPr="007E4736">
        <w:t>Granicą Błędu</w:t>
      </w:r>
      <w:r w:rsidRPr="007E4736">
        <w:rPr>
          <w:rFonts w:cstheme="majorBidi"/>
        </w:rPr>
        <w:t>,</w:t>
      </w:r>
      <w:r w:rsidRPr="007E4736">
        <w:t xml:space="preserve"> Wykonawca nie może pogarszać</w:t>
      </w:r>
      <w:r w:rsidR="00A90917" w:rsidRPr="007E4736">
        <w:t xml:space="preserve">, </w:t>
      </w:r>
      <w:r w:rsidR="00675C9A" w:rsidRPr="007E4736">
        <w:t xml:space="preserve">z </w:t>
      </w:r>
      <w:r w:rsidR="00A90917" w:rsidRPr="007E4736">
        <w:t>perspektyw</w:t>
      </w:r>
      <w:r w:rsidR="00675C9A" w:rsidRPr="007E4736">
        <w:t>y</w:t>
      </w:r>
      <w:r w:rsidR="00A90917" w:rsidRPr="007E4736">
        <w:t xml:space="preserve"> NCBR, </w:t>
      </w:r>
      <w:r w:rsidRPr="007E4736">
        <w:t>wskazanych we Wniosku</w:t>
      </w:r>
      <w:r w:rsidR="00A90917" w:rsidRPr="007E4736">
        <w:t xml:space="preserve"> warunków zamówienia</w:t>
      </w:r>
      <w:r w:rsidR="005D4D93" w:rsidRPr="007E4736">
        <w:t>,</w:t>
      </w:r>
      <w:r w:rsidRPr="007E4736">
        <w:t xml:space="preserve"> pod rygorem </w:t>
      </w:r>
      <w:r w:rsidR="005D4D93" w:rsidRPr="007E4736">
        <w:t xml:space="preserve">jego </w:t>
      </w:r>
      <w:r w:rsidRPr="007E4736">
        <w:t>wykluczenia z dalszego udziału w Przedsięwzięciu</w:t>
      </w:r>
      <w:r w:rsidR="005E4FFB" w:rsidRPr="007E4736">
        <w:t>.</w:t>
      </w:r>
    </w:p>
    <w:bookmarkEnd w:id="55"/>
    <w:p w14:paraId="66FB23DC" w14:textId="5423CFCC" w:rsidR="00440422" w:rsidRPr="007E4736" w:rsidRDefault="00440422" w:rsidP="006B62F9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7E4736">
        <w:rPr>
          <w:rFonts w:cstheme="majorHAnsi"/>
        </w:rPr>
        <w:t>[</w:t>
      </w:r>
      <w:r w:rsidRPr="007E4736">
        <w:rPr>
          <w:rFonts w:cstheme="majorHAnsi"/>
          <w:b/>
          <w:bCs/>
        </w:rPr>
        <w:t>Strumienie</w:t>
      </w:r>
      <w:r w:rsidRPr="007E4736">
        <w:rPr>
          <w:rFonts w:cstheme="majorHAnsi"/>
        </w:rPr>
        <w:t xml:space="preserve">] Przedsięwzięcie przewiduje prace nad technologiami w zakresie </w:t>
      </w:r>
      <w:r w:rsidR="006B62F9" w:rsidRPr="007E4736">
        <w:rPr>
          <w:rFonts w:cstheme="majorHAnsi"/>
        </w:rPr>
        <w:t>magazynowania energii</w:t>
      </w:r>
      <w:r w:rsidRPr="007E4736">
        <w:rPr>
          <w:rFonts w:cstheme="majorHAnsi"/>
        </w:rPr>
        <w:t xml:space="preserve"> podzielon</w:t>
      </w:r>
      <w:r w:rsidR="005E4FFB" w:rsidRPr="007E4736">
        <w:rPr>
          <w:rFonts w:cstheme="majorHAnsi"/>
        </w:rPr>
        <w:t>e</w:t>
      </w:r>
      <w:r w:rsidRPr="007E4736">
        <w:rPr>
          <w:rFonts w:cstheme="majorHAnsi"/>
        </w:rPr>
        <w:t xml:space="preserve"> na </w:t>
      </w:r>
      <w:r w:rsidR="0013434E" w:rsidRPr="007E4736">
        <w:rPr>
          <w:rFonts w:cstheme="majorHAnsi"/>
        </w:rPr>
        <w:t xml:space="preserve">dwa </w:t>
      </w:r>
      <w:r w:rsidR="00022552" w:rsidRPr="007E4736">
        <w:rPr>
          <w:rFonts w:cstheme="majorHAnsi"/>
        </w:rPr>
        <w:t>S</w:t>
      </w:r>
      <w:r w:rsidRPr="007E4736">
        <w:rPr>
          <w:rFonts w:cstheme="majorHAnsi"/>
        </w:rPr>
        <w:t>trumienie (</w:t>
      </w:r>
      <w:r w:rsidR="0013434E" w:rsidRPr="007E4736">
        <w:rPr>
          <w:rFonts w:cstheme="majorHAnsi"/>
        </w:rPr>
        <w:t>dw</w:t>
      </w:r>
      <w:r w:rsidR="006B62F9" w:rsidRPr="007E4736">
        <w:rPr>
          <w:rFonts w:cstheme="majorHAnsi"/>
        </w:rPr>
        <w:t>ie wyróżnione funkcjonalne części zamówienia</w:t>
      </w:r>
      <w:r w:rsidRPr="007E4736">
        <w:rPr>
          <w:rFonts w:cstheme="majorHAnsi"/>
        </w:rPr>
        <w:t xml:space="preserve">). Podział jest uzasadniony (i) </w:t>
      </w:r>
      <w:r w:rsidR="006B62F9" w:rsidRPr="007E4736">
        <w:rPr>
          <w:rFonts w:cstheme="majorHAnsi"/>
        </w:rPr>
        <w:t xml:space="preserve">przeważającą na rynku specjalizacją potencjalnych Uczestników Przedsięwzięcia, a w konsekwencji – dążeniem do zwiększenia konkurencyjności w postępowaniu poprzez stworzenie możliwości udziału w nim większej liczby podmiotów </w:t>
      </w:r>
      <w:r w:rsidR="006C1239">
        <w:rPr>
          <w:rFonts w:cstheme="majorHAnsi"/>
        </w:rPr>
        <w:t>dzięki podziałowi</w:t>
      </w:r>
      <w:r w:rsidR="006B62F9" w:rsidRPr="007E4736">
        <w:rPr>
          <w:rFonts w:cstheme="majorHAnsi"/>
        </w:rPr>
        <w:t xml:space="preserve"> przedmiotu zamówienia oraz dążeniem do uzyskania jak najlepszych Rozwiązań, (ii) funkcjonalnym podziałem Rozwiązania na podstawową jednostkę magazynu energii w postaci </w:t>
      </w:r>
      <w:r w:rsidR="006C1239">
        <w:rPr>
          <w:rFonts w:cstheme="majorHAnsi"/>
        </w:rPr>
        <w:t>baterii</w:t>
      </w:r>
      <w:r w:rsidR="006B62F9" w:rsidRPr="007E4736">
        <w:rPr>
          <w:rFonts w:cstheme="majorHAnsi"/>
        </w:rPr>
        <w:t xml:space="preserve"> oraz pełny produkt w postaci systemu magazynowania energii oraz (iii) możliwą </w:t>
      </w:r>
      <w:r w:rsidR="005073AE" w:rsidRPr="007E4736">
        <w:t xml:space="preserve">kompatybilnością Rozwiązania w </w:t>
      </w:r>
      <w:r w:rsidR="006C1239">
        <w:t>jednym</w:t>
      </w:r>
      <w:r w:rsidR="005073AE" w:rsidRPr="007E4736">
        <w:t xml:space="preserve"> Strumieniu z dowolnym Rozwiązaniem w</w:t>
      </w:r>
      <w:r w:rsidR="006C1239">
        <w:t xml:space="preserve"> drugim</w:t>
      </w:r>
      <w:r w:rsidR="005073AE" w:rsidRPr="007E4736">
        <w:t xml:space="preserve"> Strumieniu</w:t>
      </w:r>
      <w:r w:rsidRPr="007E4736">
        <w:rPr>
          <w:rFonts w:cstheme="majorHAnsi"/>
        </w:rPr>
        <w:t>:</w:t>
      </w:r>
    </w:p>
    <w:p w14:paraId="4B9B9CB1" w14:textId="1BB996CF" w:rsidR="00440422" w:rsidRPr="007E4736" w:rsidRDefault="00440422" w:rsidP="17840A8F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  <w:rPr>
          <w:rFonts w:cstheme="majorBidi"/>
        </w:rPr>
      </w:pPr>
      <w:r w:rsidRPr="7ECE2F9C">
        <w:rPr>
          <w:rFonts w:cstheme="majorBidi"/>
        </w:rPr>
        <w:t>Strumień 1</w:t>
      </w:r>
      <w:r w:rsidR="005073AE" w:rsidRPr="7ECE2F9C">
        <w:rPr>
          <w:rFonts w:cstheme="majorBidi"/>
        </w:rPr>
        <w:t xml:space="preserve"> (Strumień „Bateria”)</w:t>
      </w:r>
      <w:r w:rsidRPr="7ECE2F9C">
        <w:rPr>
          <w:rFonts w:cstheme="majorBidi"/>
        </w:rPr>
        <w:t xml:space="preserve">: </w:t>
      </w:r>
      <w:r w:rsidR="00962B05" w:rsidRPr="7ECE2F9C">
        <w:rPr>
          <w:rFonts w:ascii="Calibri" w:eastAsia="Calibri" w:hAnsi="Calibri" w:cs="Times New Roman"/>
          <w:color w:val="000000" w:themeColor="text1"/>
        </w:rPr>
        <w:t>opracowywanie Technologii Ogniw galwanicznych i zademonstrowani</w:t>
      </w:r>
      <w:r w:rsidR="006B62F9" w:rsidRPr="7ECE2F9C">
        <w:rPr>
          <w:rFonts w:ascii="Calibri" w:eastAsia="Calibri" w:hAnsi="Calibri" w:cs="Times New Roman"/>
          <w:color w:val="000000" w:themeColor="text1"/>
        </w:rPr>
        <w:t>a</w:t>
      </w:r>
      <w:r w:rsidR="00962B05" w:rsidRPr="7ECE2F9C">
        <w:rPr>
          <w:rFonts w:ascii="Calibri" w:eastAsia="Calibri" w:hAnsi="Calibri" w:cs="Times New Roman"/>
          <w:color w:val="000000" w:themeColor="text1"/>
        </w:rPr>
        <w:t xml:space="preserve"> jej działani</w:t>
      </w:r>
      <w:r w:rsidR="492BE336" w:rsidRPr="7ECE2F9C">
        <w:rPr>
          <w:rFonts w:ascii="Calibri" w:eastAsia="Calibri" w:hAnsi="Calibri" w:cs="Times New Roman"/>
          <w:color w:val="000000" w:themeColor="text1"/>
        </w:rPr>
        <w:t>a</w:t>
      </w:r>
      <w:r w:rsidR="00962B05" w:rsidRPr="7ECE2F9C">
        <w:rPr>
          <w:rFonts w:ascii="Calibri" w:eastAsia="Calibri" w:hAnsi="Calibri" w:cs="Times New Roman"/>
          <w:color w:val="000000" w:themeColor="text1"/>
        </w:rPr>
        <w:t xml:space="preserve"> za pomocą Prototypu Ogniwa (Etap I) oraz Demonstratora Baterii (Etap II)</w:t>
      </w:r>
      <w:r w:rsidR="00E44538" w:rsidRPr="7ECE2F9C">
        <w:rPr>
          <w:rFonts w:cstheme="majorBidi"/>
        </w:rPr>
        <w:t>,</w:t>
      </w:r>
      <w:bookmarkStart w:id="57" w:name="_Hlk52463260"/>
      <w:bookmarkEnd w:id="57"/>
    </w:p>
    <w:p w14:paraId="469A0A63" w14:textId="34157D81" w:rsidR="00440422" w:rsidRPr="007E4736" w:rsidRDefault="00440422" w:rsidP="205CF311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  <w:rPr>
          <w:rFonts w:asciiTheme="majorHAnsi" w:eastAsiaTheme="majorEastAsia" w:hAnsiTheme="majorHAnsi" w:cstheme="majorBidi"/>
        </w:rPr>
      </w:pPr>
      <w:r w:rsidRPr="007E4736">
        <w:rPr>
          <w:rFonts w:cstheme="majorBidi"/>
        </w:rPr>
        <w:t>Strumień 2</w:t>
      </w:r>
      <w:r w:rsidR="005073AE" w:rsidRPr="007E4736">
        <w:rPr>
          <w:rFonts w:cstheme="majorBidi"/>
        </w:rPr>
        <w:t xml:space="preserve"> (Strumień „System”)</w:t>
      </w:r>
      <w:r w:rsidRPr="007E4736">
        <w:rPr>
          <w:rFonts w:cstheme="majorBidi"/>
        </w:rPr>
        <w:t>:</w:t>
      </w:r>
      <w:r w:rsidR="00B60EA4" w:rsidRPr="007E4736">
        <w:rPr>
          <w:rFonts w:cstheme="majorBidi"/>
        </w:rPr>
        <w:t xml:space="preserve"> </w:t>
      </w:r>
      <w:r w:rsidR="00962B05" w:rsidRPr="007E4736">
        <w:rPr>
          <w:rFonts w:cstheme="majorBidi"/>
        </w:rPr>
        <w:t>opracowywanie Systemu Magazynowania Energii i zademonstrowanie jego działani</w:t>
      </w:r>
      <w:r w:rsidR="006B62F9" w:rsidRPr="007E4736">
        <w:rPr>
          <w:rFonts w:cstheme="majorBidi"/>
        </w:rPr>
        <w:t>a</w:t>
      </w:r>
      <w:r w:rsidR="00962B05" w:rsidRPr="007E4736">
        <w:rPr>
          <w:rFonts w:cstheme="majorBidi"/>
        </w:rPr>
        <w:t xml:space="preserve"> za pomocą Prototypu Systemu Magazynowania Energii (Etap I) oraz Demonstratora Systemu Magazynowania Energii (Etap II)</w:t>
      </w:r>
      <w:bookmarkStart w:id="58" w:name="_Hlk52465845"/>
      <w:bookmarkEnd w:id="58"/>
      <w:r w:rsidR="006B62F9" w:rsidRPr="007E4736">
        <w:rPr>
          <w:rFonts w:cstheme="majorBidi"/>
        </w:rPr>
        <w:t>.</w:t>
      </w:r>
    </w:p>
    <w:p w14:paraId="3AB30D82" w14:textId="7055D04B" w:rsidR="002500DE" w:rsidRPr="007E4736" w:rsidRDefault="00CF7916" w:rsidP="544C7337">
      <w:pPr>
        <w:spacing w:after="0" w:line="240" w:lineRule="auto"/>
        <w:ind w:left="567"/>
        <w:jc w:val="both"/>
        <w:rPr>
          <w:rFonts w:cstheme="majorBidi"/>
        </w:rPr>
      </w:pPr>
      <w:bookmarkStart w:id="59" w:name="_Hlk52465828"/>
      <w:bookmarkEnd w:id="59"/>
      <w:r w:rsidRPr="007E4736">
        <w:rPr>
          <w:rFonts w:cstheme="majorBidi"/>
        </w:rPr>
        <w:t xml:space="preserve">Jeden Uczestnik Przedsięwzięcia może </w:t>
      </w:r>
      <w:r w:rsidR="005747A4" w:rsidRPr="007E4736">
        <w:rPr>
          <w:rFonts w:cstheme="majorBidi"/>
        </w:rPr>
        <w:t xml:space="preserve">złożyć </w:t>
      </w:r>
      <w:r w:rsidR="00A35548" w:rsidRPr="007E4736">
        <w:rPr>
          <w:rFonts w:cstheme="majorBidi"/>
        </w:rPr>
        <w:t xml:space="preserve">Wnioski </w:t>
      </w:r>
      <w:r w:rsidR="005747A4" w:rsidRPr="007E4736">
        <w:rPr>
          <w:rFonts w:cstheme="majorBidi"/>
        </w:rPr>
        <w:t xml:space="preserve">o udział (ofertę) </w:t>
      </w:r>
      <w:r w:rsidR="00FD3493" w:rsidRPr="007E4736">
        <w:rPr>
          <w:rFonts w:cstheme="majorBidi"/>
        </w:rPr>
        <w:t xml:space="preserve">wedle swojego wyboru w jednym albo </w:t>
      </w:r>
      <w:r w:rsidR="00926AEE" w:rsidRPr="007E4736">
        <w:rPr>
          <w:rFonts w:cstheme="majorBidi"/>
        </w:rPr>
        <w:t>w obu</w:t>
      </w:r>
      <w:r w:rsidRPr="007E4736">
        <w:rPr>
          <w:rFonts w:cstheme="majorBidi"/>
        </w:rPr>
        <w:t xml:space="preserve"> </w:t>
      </w:r>
      <w:r w:rsidR="007F4DB2" w:rsidRPr="007E4736">
        <w:rPr>
          <w:rFonts w:cstheme="majorBidi"/>
        </w:rPr>
        <w:t>Strumienia</w:t>
      </w:r>
      <w:r w:rsidR="00926AEE" w:rsidRPr="007E4736">
        <w:rPr>
          <w:rFonts w:cstheme="majorBidi"/>
        </w:rPr>
        <w:t>ch</w:t>
      </w:r>
      <w:r w:rsidR="007F4DB2" w:rsidRPr="007E4736">
        <w:rPr>
          <w:rFonts w:cstheme="majorBidi"/>
        </w:rPr>
        <w:t>,</w:t>
      </w:r>
      <w:r w:rsidR="00A06C8A" w:rsidRPr="007E4736">
        <w:rPr>
          <w:rFonts w:cstheme="majorBidi"/>
        </w:rPr>
        <w:t xml:space="preserve"> </w:t>
      </w:r>
      <w:r w:rsidR="00FB6507" w:rsidRPr="007E4736">
        <w:rPr>
          <w:rFonts w:cstheme="majorBidi"/>
        </w:rPr>
        <w:t>przy czym</w:t>
      </w:r>
      <w:r w:rsidR="00455D70" w:rsidRPr="007E4736">
        <w:rPr>
          <w:rFonts w:cstheme="majorBidi"/>
        </w:rPr>
        <w:t>,</w:t>
      </w:r>
      <w:r w:rsidR="00A06C8A" w:rsidRPr="007E4736">
        <w:rPr>
          <w:rFonts w:cstheme="majorBidi"/>
        </w:rPr>
        <w:t xml:space="preserve"> poza wyraźnie wskazanymi w dokumentacji Przedsięwzięcia wyjątkami</w:t>
      </w:r>
      <w:r w:rsidR="00455D70" w:rsidRPr="007E4736">
        <w:rPr>
          <w:rFonts w:cstheme="majorBidi"/>
        </w:rPr>
        <w:t>,</w:t>
      </w:r>
      <w:r w:rsidR="00A06C8A" w:rsidRPr="007E4736">
        <w:rPr>
          <w:rFonts w:cstheme="majorBidi"/>
        </w:rPr>
        <w:t xml:space="preserve"> każdy Strumień stanowi odrębną część zamówienia</w:t>
      </w:r>
      <w:r w:rsidR="00FB6507" w:rsidRPr="007E4736">
        <w:rPr>
          <w:rFonts w:cstheme="majorBidi"/>
        </w:rPr>
        <w:t>.</w:t>
      </w:r>
      <w:r w:rsidR="00926AEE" w:rsidRPr="007E4736">
        <w:rPr>
          <w:rFonts w:cstheme="majorBidi"/>
        </w:rPr>
        <w:t xml:space="preserve"> Jeden Uczestnik Przedsięwzięcia może być dopuszczony do zawarcia Umowy w obu Strumieniach.</w:t>
      </w:r>
    </w:p>
    <w:p w14:paraId="3ED3AEB0" w14:textId="5C6C1886" w:rsidR="00F21EF2" w:rsidRDefault="00F21EF2" w:rsidP="17840A8F">
      <w:pPr>
        <w:spacing w:after="0" w:line="240" w:lineRule="auto"/>
        <w:ind w:left="567"/>
        <w:jc w:val="both"/>
        <w:rPr>
          <w:rFonts w:cstheme="majorBidi"/>
        </w:rPr>
      </w:pPr>
      <w:r w:rsidRPr="7ECE2F9C">
        <w:rPr>
          <w:rFonts w:cstheme="majorBidi"/>
        </w:rPr>
        <w:t>W celu dążeni</w:t>
      </w:r>
      <w:r w:rsidR="2AB789A8" w:rsidRPr="7ECE2F9C">
        <w:rPr>
          <w:rFonts w:cstheme="majorBidi"/>
        </w:rPr>
        <w:t>a</w:t>
      </w:r>
      <w:r w:rsidRPr="7ECE2F9C">
        <w:rPr>
          <w:rFonts w:cstheme="majorBidi"/>
        </w:rPr>
        <w:t xml:space="preserve"> do maksymalizacji potencjalnego oddziaływania Przedsięwzięcia oraz do stworzenia jak najbardziej innowacyjnej technologii w całym jego zakresie, dokumentacja postępowania przewiduje:</w:t>
      </w:r>
    </w:p>
    <w:p w14:paraId="575AD9B2" w14:textId="77777777" w:rsidR="00E753D5" w:rsidRDefault="00F21EF2" w:rsidP="00920458">
      <w:pPr>
        <w:pStyle w:val="Akapitzlist"/>
        <w:numPr>
          <w:ilvl w:val="1"/>
          <w:numId w:val="18"/>
        </w:numPr>
        <w:spacing w:after="0" w:line="240" w:lineRule="auto"/>
        <w:ind w:left="993"/>
        <w:jc w:val="both"/>
        <w:rPr>
          <w:rFonts w:cstheme="majorBidi"/>
        </w:rPr>
      </w:pPr>
      <w:r w:rsidRPr="00F21EF2">
        <w:rPr>
          <w:rFonts w:cstheme="majorBidi"/>
        </w:rPr>
        <w:t>obowiązek Uczestnika Przedsięwzięcia tworzącego Demonstrator w Strumieniu „Bateria” przekazani</w:t>
      </w:r>
      <w:r w:rsidR="00E753D5">
        <w:rPr>
          <w:rFonts w:cstheme="majorBidi"/>
        </w:rPr>
        <w:t>a</w:t>
      </w:r>
      <w:r w:rsidRPr="00F21EF2">
        <w:rPr>
          <w:rFonts w:cstheme="majorBidi"/>
        </w:rPr>
        <w:t xml:space="preserve"> go do wykorzystania wskazanemu przez NCBR podmiotowi</w:t>
      </w:r>
      <w:r>
        <w:rPr>
          <w:rFonts w:cstheme="majorBidi"/>
        </w:rPr>
        <w:t xml:space="preserve">, w tym </w:t>
      </w:r>
      <w:r w:rsidR="00E753D5">
        <w:rPr>
          <w:rFonts w:cstheme="majorBidi"/>
        </w:rPr>
        <w:t>w pierwszej kolejności</w:t>
      </w:r>
      <w:r w:rsidRPr="00F21EF2">
        <w:rPr>
          <w:rFonts w:cstheme="majorBidi"/>
        </w:rPr>
        <w:t xml:space="preserve"> do wykorzystania w Demonstratorze Systemu oraz </w:t>
      </w:r>
    </w:p>
    <w:p w14:paraId="23823C8D" w14:textId="77777777" w:rsidR="00E753D5" w:rsidRDefault="00F21EF2" w:rsidP="00920458">
      <w:pPr>
        <w:pStyle w:val="Akapitzlist"/>
        <w:numPr>
          <w:ilvl w:val="1"/>
          <w:numId w:val="18"/>
        </w:numPr>
        <w:spacing w:after="0" w:line="240" w:lineRule="auto"/>
        <w:ind w:left="993"/>
        <w:jc w:val="both"/>
        <w:rPr>
          <w:rFonts w:cstheme="majorBidi"/>
        </w:rPr>
      </w:pPr>
      <w:r w:rsidRPr="00F21EF2">
        <w:rPr>
          <w:rFonts w:cstheme="majorBidi"/>
        </w:rPr>
        <w:t>przysługującą NCBR opcję w Strumieniu „System” zachęcającą Uczestnika Przedsięwzięcia uczestniczącego w jego Etapie II do integracji Demonstratora Baterii w tworzonym przez niego Demonstratorze Systemu Magazynowania Energii.</w:t>
      </w:r>
    </w:p>
    <w:p w14:paraId="2A62F8BC" w14:textId="20882F10" w:rsidR="00F21EF2" w:rsidRPr="00E753D5" w:rsidRDefault="00F21EF2" w:rsidP="00E753D5">
      <w:pPr>
        <w:spacing w:after="0" w:line="240" w:lineRule="auto"/>
        <w:ind w:left="567"/>
        <w:jc w:val="both"/>
        <w:rPr>
          <w:rFonts w:cstheme="majorBidi"/>
        </w:rPr>
      </w:pPr>
      <w:r w:rsidRPr="00E753D5">
        <w:rPr>
          <w:rFonts w:cstheme="majorBidi"/>
        </w:rPr>
        <w:lastRenderedPageBreak/>
        <w:t>Niezależnie od powyższego NCBR w ramach realizacji Przedsięwzięcia będzie umożliwiać Uczestnikom Przedsięwzięcia uczestniczącym w różnych Strumieniach dobrowolne nawiązywanie współpracy.</w:t>
      </w:r>
    </w:p>
    <w:p w14:paraId="2E48E05B" w14:textId="795BD750" w:rsidR="005E17C1" w:rsidRPr="007E4736" w:rsidRDefault="00355D32" w:rsidP="00E52F80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7E4736">
        <w:rPr>
          <w:rFonts w:cstheme="majorHAnsi"/>
        </w:rPr>
        <w:t>[</w:t>
      </w:r>
      <w:r w:rsidR="003A0CFA" w:rsidRPr="007E4736">
        <w:rPr>
          <w:rFonts w:cstheme="majorHAnsi"/>
          <w:b/>
          <w:bCs/>
        </w:rPr>
        <w:t>Komercjalizacja</w:t>
      </w:r>
      <w:r w:rsidRPr="007E4736">
        <w:rPr>
          <w:rFonts w:cstheme="majorHAnsi"/>
          <w:b/>
          <w:bCs/>
        </w:rPr>
        <w:t xml:space="preserve"> </w:t>
      </w:r>
      <w:r w:rsidR="00022552" w:rsidRPr="007E4736">
        <w:rPr>
          <w:rFonts w:cstheme="majorHAnsi"/>
          <w:b/>
          <w:bCs/>
        </w:rPr>
        <w:t>Rozwiązania</w:t>
      </w:r>
      <w:r w:rsidRPr="007E4736">
        <w:rPr>
          <w:rFonts w:cstheme="majorHAnsi"/>
        </w:rPr>
        <w:t xml:space="preserve">] Podstawowym założeniem Przedsięwzięcia jest możliwość </w:t>
      </w:r>
      <w:r w:rsidR="002B231B" w:rsidRPr="007E4736">
        <w:rPr>
          <w:rFonts w:cstheme="majorHAnsi"/>
        </w:rPr>
        <w:t>późniejszego</w:t>
      </w:r>
      <w:r w:rsidRPr="007E4736">
        <w:rPr>
          <w:rFonts w:cstheme="majorHAnsi"/>
        </w:rPr>
        <w:t xml:space="preserve"> wykorzystania </w:t>
      </w:r>
      <w:r w:rsidR="00022552" w:rsidRPr="007E4736">
        <w:rPr>
          <w:rFonts w:cstheme="majorHAnsi"/>
        </w:rPr>
        <w:t>Rozwiązania</w:t>
      </w:r>
      <w:r w:rsidR="003F0A99" w:rsidRPr="007E4736">
        <w:rPr>
          <w:rFonts w:cstheme="majorHAnsi"/>
        </w:rPr>
        <w:t xml:space="preserve"> opracowanego w każdym Strumieniu</w:t>
      </w:r>
      <w:r w:rsidRPr="007E4736">
        <w:rPr>
          <w:rFonts w:cstheme="majorHAnsi"/>
        </w:rPr>
        <w:t>, z uwzględnieniem je</w:t>
      </w:r>
      <w:r w:rsidR="00022552" w:rsidRPr="007E4736">
        <w:rPr>
          <w:rFonts w:cstheme="majorHAnsi"/>
        </w:rPr>
        <w:t>go przyszłych</w:t>
      </w:r>
      <w:r w:rsidRPr="007E4736">
        <w:rPr>
          <w:rFonts w:cstheme="majorHAnsi"/>
        </w:rPr>
        <w:t xml:space="preserve"> modyfikacji, w obrocie gospodarczym</w:t>
      </w:r>
      <w:r w:rsidR="002B231B" w:rsidRPr="007E4736">
        <w:rPr>
          <w:rFonts w:cstheme="majorHAnsi"/>
        </w:rPr>
        <w:t>,</w:t>
      </w:r>
      <w:r w:rsidRPr="007E4736">
        <w:rPr>
          <w:rFonts w:cstheme="majorHAnsi"/>
        </w:rPr>
        <w:t xml:space="preserve"> poza </w:t>
      </w:r>
      <w:r w:rsidR="00B73961" w:rsidRPr="007E4736">
        <w:rPr>
          <w:rFonts w:cstheme="majorHAnsi"/>
        </w:rPr>
        <w:t xml:space="preserve">Przedsięwzięciem. </w:t>
      </w:r>
      <w:r w:rsidR="003F0A99" w:rsidRPr="007E4736">
        <w:rPr>
          <w:rFonts w:cstheme="majorHAnsi"/>
        </w:rPr>
        <w:t>Z</w:t>
      </w:r>
      <w:r w:rsidR="00B73961" w:rsidRPr="007E4736">
        <w:rPr>
          <w:rFonts w:cstheme="majorHAnsi"/>
        </w:rPr>
        <w:t xml:space="preserve">asady </w:t>
      </w:r>
      <w:r w:rsidR="003F0A99" w:rsidRPr="007E4736">
        <w:rPr>
          <w:rFonts w:cstheme="majorHAnsi"/>
        </w:rPr>
        <w:t xml:space="preserve">Przedsięwzięcia </w:t>
      </w:r>
      <w:r w:rsidR="00B73961" w:rsidRPr="007E4736">
        <w:rPr>
          <w:rFonts w:cstheme="majorHAnsi"/>
        </w:rPr>
        <w:t xml:space="preserve">nakładają na Uczestników Przedsięwzięcia zobowiązanie do późniejszej komercjalizacji </w:t>
      </w:r>
      <w:r w:rsidR="00022552" w:rsidRPr="007E4736">
        <w:rPr>
          <w:rFonts w:cstheme="majorHAnsi"/>
        </w:rPr>
        <w:t>Rozwiązania</w:t>
      </w:r>
      <w:r w:rsidR="00B73961" w:rsidRPr="007E4736">
        <w:rPr>
          <w:rFonts w:cstheme="majorHAnsi"/>
        </w:rPr>
        <w:t>.</w:t>
      </w:r>
    </w:p>
    <w:p w14:paraId="3CD3C406" w14:textId="77777777" w:rsidR="00D30AD7" w:rsidRPr="007E4736" w:rsidRDefault="00B73961" w:rsidP="005E17C1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7E4736">
        <w:rPr>
          <w:rFonts w:cstheme="majorHAnsi"/>
        </w:rPr>
        <w:t>Jednocześnie Przedsięwzięcie</w:t>
      </w:r>
      <w:r w:rsidR="00E213C7" w:rsidRPr="007E4736">
        <w:rPr>
          <w:rFonts w:cstheme="majorHAnsi"/>
        </w:rPr>
        <w:t>, z zastrzeżeniem Wariantu B,</w:t>
      </w:r>
      <w:r w:rsidRPr="007E4736">
        <w:rPr>
          <w:rFonts w:cstheme="majorHAnsi"/>
        </w:rPr>
        <w:t xml:space="preserve"> przewiduje uprawnienie NCBR do niezależnej, przy ograniczeniu </w:t>
      </w:r>
      <w:r w:rsidR="00455D70" w:rsidRPr="007E4736">
        <w:rPr>
          <w:rFonts w:cstheme="majorHAnsi"/>
        </w:rPr>
        <w:t>w Umowie</w:t>
      </w:r>
      <w:r w:rsidR="003A0CFA" w:rsidRPr="007E4736">
        <w:rPr>
          <w:rFonts w:cstheme="majorHAnsi"/>
        </w:rPr>
        <w:t xml:space="preserve"> </w:t>
      </w:r>
      <w:r w:rsidRPr="007E4736">
        <w:rPr>
          <w:rFonts w:cstheme="majorHAnsi"/>
        </w:rPr>
        <w:t>przypadków i zakresu działania NCBR,</w:t>
      </w:r>
      <w:r w:rsidR="003A0CFA" w:rsidRPr="007E4736">
        <w:rPr>
          <w:rFonts w:cstheme="majorHAnsi"/>
        </w:rPr>
        <w:t xml:space="preserve"> komercjalizacji </w:t>
      </w:r>
      <w:r w:rsidR="00022552" w:rsidRPr="007E4736">
        <w:rPr>
          <w:rFonts w:cstheme="majorHAnsi"/>
        </w:rPr>
        <w:t>Rozwiązania</w:t>
      </w:r>
      <w:r w:rsidR="003A0CFA" w:rsidRPr="007E4736">
        <w:rPr>
          <w:rFonts w:cstheme="majorHAnsi"/>
        </w:rPr>
        <w:t xml:space="preserve"> bez bezpośredniego udziału Uczestnika Przedsięwzięcia, który </w:t>
      </w:r>
      <w:r w:rsidR="00022552" w:rsidRPr="007E4736">
        <w:rPr>
          <w:rFonts w:cstheme="majorHAnsi"/>
        </w:rPr>
        <w:t>je</w:t>
      </w:r>
      <w:r w:rsidR="003A0CFA" w:rsidRPr="007E4736">
        <w:rPr>
          <w:rFonts w:cstheme="majorHAnsi"/>
        </w:rPr>
        <w:t xml:space="preserve"> opracował</w:t>
      </w:r>
      <w:r w:rsidR="00977E1A" w:rsidRPr="007E4736">
        <w:rPr>
          <w:rFonts w:cstheme="majorBidi"/>
        </w:rPr>
        <w:t>. Uprawnienie to ma na</w:t>
      </w:r>
      <w:r w:rsidR="003A0CFA" w:rsidRPr="007E4736">
        <w:rPr>
          <w:rFonts w:cstheme="majorHAnsi"/>
        </w:rPr>
        <w:t xml:space="preserve"> celu zabezpieczenia </w:t>
      </w:r>
      <w:r w:rsidR="00022552" w:rsidRPr="007E4736">
        <w:rPr>
          <w:rFonts w:cstheme="majorHAnsi"/>
        </w:rPr>
        <w:t>NCBR</w:t>
      </w:r>
      <w:r w:rsidR="00921044" w:rsidRPr="007E4736">
        <w:rPr>
          <w:rFonts w:cstheme="majorHAnsi"/>
        </w:rPr>
        <w:t>, ale i</w:t>
      </w:r>
      <w:r w:rsidR="003A0CFA" w:rsidRPr="007E4736">
        <w:rPr>
          <w:rFonts w:cstheme="majorHAnsi"/>
        </w:rPr>
        <w:t xml:space="preserve"> </w:t>
      </w:r>
      <w:r w:rsidR="002B231B" w:rsidRPr="007E4736">
        <w:rPr>
          <w:rFonts w:cstheme="majorHAnsi"/>
        </w:rPr>
        <w:t>potencjalnych interesariuszy Rozwiązania</w:t>
      </w:r>
      <w:r w:rsidR="005E17C1" w:rsidRPr="007E4736">
        <w:rPr>
          <w:rFonts w:cstheme="majorHAnsi"/>
        </w:rPr>
        <w:t>,</w:t>
      </w:r>
      <w:r w:rsidR="002B231B" w:rsidRPr="007E4736">
        <w:rPr>
          <w:rFonts w:cstheme="majorHAnsi"/>
        </w:rPr>
        <w:t xml:space="preserve"> przed </w:t>
      </w:r>
      <w:r w:rsidR="003A0CFA" w:rsidRPr="007E4736">
        <w:rPr>
          <w:rFonts w:cstheme="majorHAnsi"/>
        </w:rPr>
        <w:t>niedochow</w:t>
      </w:r>
      <w:r w:rsidR="002B231B" w:rsidRPr="007E4736">
        <w:rPr>
          <w:rFonts w:cstheme="majorHAnsi"/>
        </w:rPr>
        <w:t>ywaniem</w:t>
      </w:r>
      <w:r w:rsidR="003A0CFA" w:rsidRPr="007E4736">
        <w:rPr>
          <w:rFonts w:cstheme="majorHAnsi"/>
        </w:rPr>
        <w:t xml:space="preserve"> przez Uczestnika Przedsięwzięcia określonych ram komercjalizacji </w:t>
      </w:r>
      <w:r w:rsidR="00022552" w:rsidRPr="007E4736">
        <w:rPr>
          <w:rFonts w:cstheme="majorHAnsi"/>
        </w:rPr>
        <w:t xml:space="preserve">Rozwiązania </w:t>
      </w:r>
      <w:r w:rsidR="003A0CFA" w:rsidRPr="007E4736">
        <w:rPr>
          <w:rFonts w:cstheme="majorHAnsi"/>
        </w:rPr>
        <w:t>za</w:t>
      </w:r>
      <w:r w:rsidR="00022552" w:rsidRPr="007E4736">
        <w:rPr>
          <w:rFonts w:cstheme="majorHAnsi"/>
        </w:rPr>
        <w:t xml:space="preserve"> </w:t>
      </w:r>
      <w:r w:rsidR="003A0CFA" w:rsidRPr="007E4736">
        <w:rPr>
          <w:rFonts w:cstheme="majorHAnsi"/>
        </w:rPr>
        <w:t>pośrednictwem</w:t>
      </w:r>
      <w:r w:rsidR="00022552" w:rsidRPr="007E4736">
        <w:rPr>
          <w:rFonts w:cstheme="majorHAnsi"/>
        </w:rPr>
        <w:t xml:space="preserve"> Uczestnika Przedsięwzięcia</w:t>
      </w:r>
      <w:r w:rsidR="003A0CFA" w:rsidRPr="007E4736">
        <w:rPr>
          <w:rFonts w:cstheme="majorHAnsi"/>
        </w:rPr>
        <w:t>.</w:t>
      </w:r>
    </w:p>
    <w:p w14:paraId="5318139E" w14:textId="4B009EDF" w:rsidR="00246D93" w:rsidRPr="007E4736" w:rsidRDefault="002510BB" w:rsidP="7E8C02BE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7E4736">
        <w:rPr>
          <w:rFonts w:cstheme="majorBidi"/>
        </w:rPr>
        <w:t>[</w:t>
      </w:r>
      <w:r w:rsidR="00C654E5" w:rsidRPr="007E4736">
        <w:rPr>
          <w:rFonts w:cstheme="majorBidi"/>
          <w:b/>
          <w:bCs/>
        </w:rPr>
        <w:t>Prototyp i</w:t>
      </w:r>
      <w:r w:rsidR="00C654E5" w:rsidRPr="007E4736">
        <w:rPr>
          <w:rFonts w:cstheme="majorBidi"/>
        </w:rPr>
        <w:t xml:space="preserve"> </w:t>
      </w:r>
      <w:r w:rsidRPr="007E4736">
        <w:rPr>
          <w:rFonts w:cstheme="majorBidi"/>
          <w:b/>
          <w:bCs/>
        </w:rPr>
        <w:t>Demonstrator</w:t>
      </w:r>
      <w:r w:rsidRPr="007E4736">
        <w:rPr>
          <w:rFonts w:cstheme="majorBidi"/>
        </w:rPr>
        <w:t>]</w:t>
      </w:r>
      <w:r w:rsidR="007A5C62" w:rsidRPr="007E4736">
        <w:rPr>
          <w:rFonts w:cstheme="majorBidi"/>
        </w:rPr>
        <w:t xml:space="preserve"> </w:t>
      </w:r>
      <w:r w:rsidR="00C654E5" w:rsidRPr="007E4736">
        <w:rPr>
          <w:rFonts w:cstheme="majorBidi"/>
        </w:rPr>
        <w:t>Elementem Wyniku Prac Etapu I jest przygotowanie przez Uczestników Przedsięwzięcia</w:t>
      </w:r>
      <w:r w:rsidR="003F0A99" w:rsidRPr="007E4736">
        <w:rPr>
          <w:rFonts w:cstheme="majorBidi"/>
        </w:rPr>
        <w:t xml:space="preserve"> odpowiednio</w:t>
      </w:r>
      <w:r w:rsidR="00C654E5" w:rsidRPr="007E4736">
        <w:rPr>
          <w:rFonts w:cstheme="majorBidi"/>
        </w:rPr>
        <w:t xml:space="preserve"> </w:t>
      </w:r>
      <w:r w:rsidR="003F0A99" w:rsidRPr="007E4736">
        <w:rPr>
          <w:rFonts w:cstheme="majorBidi"/>
        </w:rPr>
        <w:t xml:space="preserve">(i) </w:t>
      </w:r>
      <w:r w:rsidR="00C654E5" w:rsidRPr="007E4736">
        <w:rPr>
          <w:rFonts w:cstheme="majorBidi"/>
        </w:rPr>
        <w:t>Prototypu</w:t>
      </w:r>
      <w:r w:rsidR="005D3C26" w:rsidRPr="007E4736">
        <w:rPr>
          <w:rFonts w:cstheme="majorBidi"/>
        </w:rPr>
        <w:t xml:space="preserve"> Ogniwa </w:t>
      </w:r>
      <w:r w:rsidR="003F0A99" w:rsidRPr="007E4736">
        <w:rPr>
          <w:rFonts w:cstheme="majorBidi"/>
        </w:rPr>
        <w:t>(w Strumieniu „Bateria”) albo (ii)</w:t>
      </w:r>
      <w:r w:rsidR="005D3C26" w:rsidRPr="007E4736">
        <w:rPr>
          <w:rFonts w:cstheme="majorBidi"/>
        </w:rPr>
        <w:t xml:space="preserve"> Prototypu Systemu Magazynowania Energii</w:t>
      </w:r>
      <w:r w:rsidR="00B60EA4" w:rsidRPr="007E4736">
        <w:rPr>
          <w:rFonts w:cstheme="majorBidi"/>
        </w:rPr>
        <w:t xml:space="preserve"> </w:t>
      </w:r>
      <w:r w:rsidR="003F0A99" w:rsidRPr="007E4736">
        <w:rPr>
          <w:rFonts w:cstheme="majorBidi"/>
        </w:rPr>
        <w:t xml:space="preserve">(w Strumieniu „System”), których właścicielami pozostaną Uczestnicy Przedsięwzięcia, jednak </w:t>
      </w:r>
      <w:r w:rsidR="00246D93" w:rsidRPr="007E4736">
        <w:rPr>
          <w:rFonts w:cstheme="majorBidi"/>
        </w:rPr>
        <w:t xml:space="preserve">prototypy te </w:t>
      </w:r>
      <w:r w:rsidR="003F0A99" w:rsidRPr="007E4736">
        <w:rPr>
          <w:rFonts w:cstheme="majorBidi"/>
        </w:rPr>
        <w:t>zostaną udostępnione NCBR do przeprowadzenia testów</w:t>
      </w:r>
      <w:r w:rsidR="00C654E5" w:rsidRPr="007E4736">
        <w:rPr>
          <w:rFonts w:cstheme="majorBidi"/>
        </w:rPr>
        <w:t xml:space="preserve">. </w:t>
      </w:r>
      <w:r w:rsidR="007A5C62" w:rsidRPr="007E4736">
        <w:rPr>
          <w:rFonts w:cstheme="majorBidi"/>
        </w:rPr>
        <w:t xml:space="preserve">Zwieńczeniem prac badawczo-rozwojowych jest </w:t>
      </w:r>
      <w:r w:rsidR="003F0A99" w:rsidRPr="007E4736">
        <w:rPr>
          <w:rFonts w:cstheme="majorBidi"/>
        </w:rPr>
        <w:t xml:space="preserve">rozwinięcie </w:t>
      </w:r>
      <w:r w:rsidR="00543184" w:rsidRPr="007E4736">
        <w:rPr>
          <w:rFonts w:cstheme="majorBidi"/>
        </w:rPr>
        <w:t xml:space="preserve">założeń dot. Rozwiązania do skali 1:1 w ramach Prac B+R Etapu II oraz </w:t>
      </w:r>
      <w:r w:rsidR="004728C6" w:rsidRPr="007E4736">
        <w:rPr>
          <w:rFonts w:cstheme="majorBidi"/>
        </w:rPr>
        <w:t xml:space="preserve">stworzenie przez </w:t>
      </w:r>
      <w:r w:rsidR="007A5C62" w:rsidRPr="007E4736">
        <w:rPr>
          <w:rFonts w:cstheme="majorBidi"/>
        </w:rPr>
        <w:t>Uczestnika Przedsięwzięcia</w:t>
      </w:r>
      <w:r w:rsidR="006E41C2" w:rsidRPr="007E4736">
        <w:rPr>
          <w:rFonts w:cstheme="majorBidi"/>
        </w:rPr>
        <w:t xml:space="preserve"> </w:t>
      </w:r>
      <w:r w:rsidR="007A5C62" w:rsidRPr="007E4736">
        <w:rPr>
          <w:rFonts w:cstheme="majorBidi"/>
        </w:rPr>
        <w:t xml:space="preserve">dopuszczonego do Etapu II </w:t>
      </w:r>
      <w:r w:rsidR="008C0B49" w:rsidRPr="007E4736">
        <w:rPr>
          <w:rFonts w:cstheme="majorBidi"/>
        </w:rPr>
        <w:t xml:space="preserve">w ramach danego Strumienia </w:t>
      </w:r>
      <w:r w:rsidR="00F31EE4" w:rsidRPr="007E4736">
        <w:rPr>
          <w:rFonts w:cstheme="majorBidi"/>
        </w:rPr>
        <w:t>D</w:t>
      </w:r>
      <w:r w:rsidR="004728C6" w:rsidRPr="007E4736">
        <w:rPr>
          <w:rFonts w:cstheme="majorBidi"/>
        </w:rPr>
        <w:t xml:space="preserve">emonstratora </w:t>
      </w:r>
      <w:r w:rsidR="00412E63" w:rsidRPr="007E4736">
        <w:rPr>
          <w:rFonts w:cstheme="majorBidi"/>
        </w:rPr>
        <w:t>Rozwiązania</w:t>
      </w:r>
      <w:r w:rsidR="006E41C2" w:rsidRPr="007E4736">
        <w:rPr>
          <w:rFonts w:cstheme="majorBidi"/>
        </w:rPr>
        <w:t xml:space="preserve"> w postaci</w:t>
      </w:r>
      <w:r w:rsidR="00DE429D" w:rsidRPr="007E4736">
        <w:rPr>
          <w:rFonts w:cstheme="majorBidi"/>
        </w:rPr>
        <w:t xml:space="preserve"> </w:t>
      </w:r>
      <w:r w:rsidR="003F0A99" w:rsidRPr="007E4736">
        <w:rPr>
          <w:rFonts w:cstheme="majorBidi"/>
        </w:rPr>
        <w:t xml:space="preserve">odpowiednio (i) </w:t>
      </w:r>
      <w:r w:rsidR="00DE429D" w:rsidRPr="007E4736">
        <w:rPr>
          <w:rFonts w:cstheme="majorBidi"/>
        </w:rPr>
        <w:t xml:space="preserve">Demonstratora Baterii </w:t>
      </w:r>
      <w:r w:rsidR="003F0A99" w:rsidRPr="007E4736">
        <w:rPr>
          <w:rFonts w:cstheme="majorBidi"/>
        </w:rPr>
        <w:t xml:space="preserve">(w Strumieniu „Bateria”) albo (ii) </w:t>
      </w:r>
      <w:r w:rsidR="00DE429D" w:rsidRPr="007E4736">
        <w:rPr>
          <w:rFonts w:cstheme="majorBidi"/>
        </w:rPr>
        <w:t>Demonstratora Systemu</w:t>
      </w:r>
      <w:r w:rsidR="003F0A99" w:rsidRPr="007E4736">
        <w:rPr>
          <w:rFonts w:cstheme="majorBidi"/>
        </w:rPr>
        <w:t xml:space="preserve"> (w Strumieniu „System”)</w:t>
      </w:r>
      <w:r w:rsidR="006E41C2" w:rsidRPr="007E4736">
        <w:rPr>
          <w:rFonts w:cstheme="majorBidi"/>
        </w:rPr>
        <w:t>.</w:t>
      </w:r>
      <w:r w:rsidR="003F0A99" w:rsidRPr="007E4736">
        <w:rPr>
          <w:rFonts w:cstheme="majorBidi"/>
        </w:rPr>
        <w:t xml:space="preserve"> </w:t>
      </w:r>
    </w:p>
    <w:p w14:paraId="5D3D836B" w14:textId="77777777" w:rsidR="00246D93" w:rsidRPr="007E4736" w:rsidRDefault="003F0A99" w:rsidP="00246D93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7E4736">
        <w:rPr>
          <w:rFonts w:cstheme="majorBidi"/>
        </w:rPr>
        <w:t>Warunki Przedsięwzięcia przewidują</w:t>
      </w:r>
      <w:r w:rsidR="00246D93" w:rsidRPr="007E4736">
        <w:rPr>
          <w:rFonts w:cstheme="majorBidi"/>
        </w:rPr>
        <w:t>:</w:t>
      </w:r>
    </w:p>
    <w:p w14:paraId="49062916" w14:textId="77777777" w:rsidR="00246D93" w:rsidRPr="007E4736" w:rsidRDefault="003F0A99" w:rsidP="00246D93">
      <w:pPr>
        <w:pStyle w:val="Akapitzlist"/>
        <w:numPr>
          <w:ilvl w:val="1"/>
          <w:numId w:val="32"/>
        </w:numPr>
        <w:spacing w:after="0" w:line="240" w:lineRule="auto"/>
        <w:jc w:val="both"/>
        <w:rPr>
          <w:rFonts w:cstheme="majorBidi"/>
        </w:rPr>
      </w:pPr>
      <w:r w:rsidRPr="007E4736">
        <w:rPr>
          <w:rFonts w:cstheme="majorBidi"/>
        </w:rPr>
        <w:t>w Strumieniu „Bateria”</w:t>
      </w:r>
      <w:r w:rsidR="00246D93" w:rsidRPr="007E4736">
        <w:rPr>
          <w:rFonts w:cstheme="majorBidi"/>
        </w:rPr>
        <w:t xml:space="preserve">, że wedle wyboru NCBR Uczestnik Przedsięwzięcia, który stworzy Demonstrator Baterii: </w:t>
      </w:r>
    </w:p>
    <w:p w14:paraId="78D33125" w14:textId="1CAB5B7C" w:rsidR="00246D93" w:rsidRPr="007E4736" w:rsidRDefault="00246D93" w:rsidP="00661DFF">
      <w:pPr>
        <w:pStyle w:val="Akapitzlist"/>
        <w:numPr>
          <w:ilvl w:val="2"/>
          <w:numId w:val="32"/>
        </w:numPr>
        <w:spacing w:after="0" w:line="240" w:lineRule="auto"/>
        <w:ind w:left="1701" w:hanging="283"/>
        <w:jc w:val="both"/>
        <w:rPr>
          <w:rFonts w:cstheme="majorBidi"/>
        </w:rPr>
      </w:pPr>
      <w:r w:rsidRPr="007E4736">
        <w:rPr>
          <w:rFonts w:cstheme="majorBidi"/>
        </w:rPr>
        <w:t>przekaże Demonstrator Baterii do integracji (</w:t>
      </w:r>
      <w:r w:rsidR="00D55DCF" w:rsidRPr="007E4736">
        <w:rPr>
          <w:rFonts w:cstheme="majorBidi"/>
        </w:rPr>
        <w:t xml:space="preserve">jako część składową, do </w:t>
      </w:r>
      <w:r w:rsidRPr="007E4736">
        <w:rPr>
          <w:rFonts w:cstheme="majorBidi"/>
        </w:rPr>
        <w:t xml:space="preserve">połączenia z innymi elementami) w </w:t>
      </w:r>
      <w:r w:rsidR="00D55DCF" w:rsidRPr="007E4736">
        <w:rPr>
          <w:rFonts w:cstheme="majorBidi"/>
        </w:rPr>
        <w:t xml:space="preserve">ramach </w:t>
      </w:r>
      <w:r w:rsidRPr="007E4736">
        <w:rPr>
          <w:rFonts w:cstheme="majorBidi"/>
        </w:rPr>
        <w:t>Demonstrator</w:t>
      </w:r>
      <w:r w:rsidR="006C1239">
        <w:rPr>
          <w:rFonts w:cstheme="majorBidi"/>
        </w:rPr>
        <w:t>a</w:t>
      </w:r>
      <w:r w:rsidRPr="007E4736">
        <w:rPr>
          <w:rFonts w:cstheme="majorBidi"/>
        </w:rPr>
        <w:t xml:space="preserve"> Systemu przez Uczestnika Przedsięwzięcia w Strumieniu „System”</w:t>
      </w:r>
      <w:r w:rsidR="006C1239">
        <w:rPr>
          <w:rFonts w:cstheme="majorBidi"/>
        </w:rPr>
        <w:t>,</w:t>
      </w:r>
      <w:r w:rsidRPr="007E4736">
        <w:rPr>
          <w:rFonts w:cstheme="majorBidi"/>
        </w:rPr>
        <w:t xml:space="preserve"> w celu przedstawienia całościowego Rozwiązania na wyzwanie badawcze </w:t>
      </w:r>
      <w:r w:rsidR="00D55DCF" w:rsidRPr="007E4736">
        <w:rPr>
          <w:rFonts w:cstheme="majorBidi"/>
        </w:rPr>
        <w:t xml:space="preserve">Przedsięwzięcia </w:t>
      </w:r>
      <w:r w:rsidRPr="007E4736">
        <w:rPr>
          <w:rFonts w:cstheme="majorBidi"/>
        </w:rPr>
        <w:t xml:space="preserve">wraz z przeniesieniem własności Demonstratora Systemu powstałego z wykorzystaniem Demonstratora Baterii na Partnera Strategicznego albo NCBR, albo </w:t>
      </w:r>
    </w:p>
    <w:p w14:paraId="1C88052E" w14:textId="55CDC9B8" w:rsidR="00246D93" w:rsidRPr="007E4736" w:rsidRDefault="00246D93" w:rsidP="00661DFF">
      <w:pPr>
        <w:pStyle w:val="Akapitzlist"/>
        <w:numPr>
          <w:ilvl w:val="2"/>
          <w:numId w:val="32"/>
        </w:numPr>
        <w:spacing w:after="0" w:line="240" w:lineRule="auto"/>
        <w:ind w:left="1701" w:hanging="283"/>
        <w:jc w:val="both"/>
        <w:rPr>
          <w:rFonts w:cstheme="majorBidi"/>
        </w:rPr>
      </w:pPr>
      <w:r w:rsidRPr="007E4736">
        <w:rPr>
          <w:rFonts w:cstheme="majorBidi"/>
        </w:rPr>
        <w:t xml:space="preserve"> bezpośrednio przeniesie własność i posiadanie samego Demonstratora </w:t>
      </w:r>
      <w:r w:rsidR="00D55DCF" w:rsidRPr="007E4736">
        <w:rPr>
          <w:rFonts w:cstheme="majorBidi"/>
        </w:rPr>
        <w:t xml:space="preserve">Baterii (bez integracji w ramach Demonstratora Systemu) </w:t>
      </w:r>
      <w:r w:rsidR="00661DFF" w:rsidRPr="007E4736">
        <w:rPr>
          <w:rFonts w:cstheme="majorBidi"/>
        </w:rPr>
        <w:t xml:space="preserve">na </w:t>
      </w:r>
      <w:r w:rsidRPr="007E4736">
        <w:rPr>
          <w:rFonts w:cstheme="majorBidi"/>
        </w:rPr>
        <w:t>Partner</w:t>
      </w:r>
      <w:r w:rsidR="00661DFF" w:rsidRPr="007E4736">
        <w:rPr>
          <w:rFonts w:cstheme="majorBidi"/>
        </w:rPr>
        <w:t>a</w:t>
      </w:r>
      <w:r w:rsidRPr="007E4736">
        <w:rPr>
          <w:rFonts w:cstheme="majorBidi"/>
        </w:rPr>
        <w:t xml:space="preserve"> Strategiczne</w:t>
      </w:r>
      <w:r w:rsidR="00661DFF" w:rsidRPr="007E4736">
        <w:rPr>
          <w:rFonts w:cstheme="majorBidi"/>
        </w:rPr>
        <w:t>go</w:t>
      </w:r>
      <w:r w:rsidRPr="007E4736">
        <w:rPr>
          <w:rFonts w:cstheme="majorBidi"/>
        </w:rPr>
        <w:t xml:space="preserve"> albo NCBR,</w:t>
      </w:r>
    </w:p>
    <w:p w14:paraId="2F5CEA86" w14:textId="3546C373" w:rsidR="003F0A99" w:rsidRPr="007E4736" w:rsidRDefault="003F0A99" w:rsidP="00246D93">
      <w:pPr>
        <w:pStyle w:val="Akapitzlist"/>
        <w:numPr>
          <w:ilvl w:val="1"/>
          <w:numId w:val="32"/>
        </w:numPr>
        <w:spacing w:after="0" w:line="240" w:lineRule="auto"/>
        <w:jc w:val="both"/>
        <w:rPr>
          <w:rFonts w:cstheme="majorBidi"/>
        </w:rPr>
      </w:pPr>
      <w:r w:rsidRPr="007E4736">
        <w:rPr>
          <w:rFonts w:cstheme="majorBidi"/>
        </w:rPr>
        <w:t>w Strumieniu „System”</w:t>
      </w:r>
      <w:r w:rsidR="00246D93" w:rsidRPr="007E4736">
        <w:rPr>
          <w:rFonts w:cstheme="majorBidi"/>
        </w:rPr>
        <w:t>, że Uczestnik Przedsięwzięcia dokona instalacji</w:t>
      </w:r>
      <w:r w:rsidR="00DE7C05" w:rsidRPr="007E4736">
        <w:rPr>
          <w:rFonts w:cstheme="majorBidi"/>
        </w:rPr>
        <w:t xml:space="preserve"> Demonstratora Systemu </w:t>
      </w:r>
      <w:r w:rsidR="00246D93" w:rsidRPr="007E4736">
        <w:rPr>
          <w:rFonts w:cstheme="majorBidi"/>
        </w:rPr>
        <w:t xml:space="preserve">(a w przypadku realizacji przez NCBR prawa opcji i zgody tego Uczestnika Przedsięwzięcia: </w:t>
      </w:r>
      <w:r w:rsidR="00D55DCF" w:rsidRPr="007E4736">
        <w:rPr>
          <w:rFonts w:cstheme="majorBidi"/>
        </w:rPr>
        <w:t xml:space="preserve">zawierającego </w:t>
      </w:r>
      <w:r w:rsidR="00246D93" w:rsidRPr="007E4736">
        <w:rPr>
          <w:rFonts w:cstheme="majorBidi"/>
        </w:rPr>
        <w:t xml:space="preserve">Demonstrator Baterii) </w:t>
      </w:r>
      <w:r w:rsidR="00DE7C05" w:rsidRPr="007E4736">
        <w:rPr>
          <w:rFonts w:cstheme="majorBidi"/>
        </w:rPr>
        <w:t xml:space="preserve">wraz z niezbędną do naładowania </w:t>
      </w:r>
      <w:r w:rsidR="00D55DCF" w:rsidRPr="007E4736">
        <w:rPr>
          <w:rFonts w:cstheme="majorBidi"/>
        </w:rPr>
        <w:t xml:space="preserve">Demonstratora Systemu </w:t>
      </w:r>
      <w:r w:rsidR="00DE7C05" w:rsidRPr="007E4736">
        <w:rPr>
          <w:rFonts w:cstheme="majorBidi"/>
        </w:rPr>
        <w:t xml:space="preserve">instalacją fotowoltaiczną w lokalizacji wskazanej </w:t>
      </w:r>
      <w:r w:rsidR="00D55DCF" w:rsidRPr="007E4736">
        <w:rPr>
          <w:rFonts w:cstheme="majorBidi"/>
        </w:rPr>
        <w:t xml:space="preserve">przez NCBR </w:t>
      </w:r>
      <w:r w:rsidR="00DE7C05" w:rsidRPr="007E4736">
        <w:rPr>
          <w:rFonts w:cstheme="majorBidi"/>
        </w:rPr>
        <w:t xml:space="preserve">wraz z przeniesieniem ich własności na odpowiednio </w:t>
      </w:r>
      <w:r w:rsidR="00246D93" w:rsidRPr="007E4736">
        <w:rPr>
          <w:rFonts w:cstheme="majorBidi"/>
        </w:rPr>
        <w:t>i wedle wyboru NCBR</w:t>
      </w:r>
      <w:r w:rsidR="00D55DCF" w:rsidRPr="007E4736">
        <w:rPr>
          <w:rFonts w:cstheme="majorBidi"/>
        </w:rPr>
        <w:t xml:space="preserve"> na dysponenta miejsca instalacji, tj. odpowiednio:</w:t>
      </w:r>
      <w:r w:rsidR="00246D93" w:rsidRPr="007E4736">
        <w:rPr>
          <w:rFonts w:cstheme="majorBidi"/>
        </w:rPr>
        <w:t xml:space="preserve"> </w:t>
      </w:r>
      <w:r w:rsidR="00DE7C05" w:rsidRPr="007E4736">
        <w:rPr>
          <w:rFonts w:cstheme="majorBidi"/>
        </w:rPr>
        <w:t xml:space="preserve">Partnera Strategicznego </w:t>
      </w:r>
      <w:r w:rsidR="00246D93" w:rsidRPr="007E4736">
        <w:rPr>
          <w:rFonts w:cstheme="majorBidi"/>
        </w:rPr>
        <w:t>albo</w:t>
      </w:r>
      <w:r w:rsidR="00DE7C05" w:rsidRPr="007E4736">
        <w:rPr>
          <w:rFonts w:cstheme="majorBidi"/>
        </w:rPr>
        <w:t xml:space="preserve"> NCBR.</w:t>
      </w:r>
    </w:p>
    <w:p w14:paraId="2313E02A" w14:textId="69D3A226" w:rsidR="00AF2930" w:rsidRPr="007E4736" w:rsidRDefault="006E41C2" w:rsidP="003F0A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7E4736">
        <w:rPr>
          <w:rFonts w:cstheme="majorBidi"/>
        </w:rPr>
        <w:t xml:space="preserve">Analiza i </w:t>
      </w:r>
      <w:r w:rsidR="00DE429D" w:rsidRPr="007E4736">
        <w:rPr>
          <w:rFonts w:cstheme="majorBidi"/>
        </w:rPr>
        <w:t>wstępne konsultacje rynkowe</w:t>
      </w:r>
      <w:r w:rsidRPr="007E4736">
        <w:rPr>
          <w:rFonts w:cstheme="majorBidi"/>
        </w:rPr>
        <w:t xml:space="preserve"> przeprowadzone przez NCBR wskazują na to, że </w:t>
      </w:r>
      <w:r w:rsidR="005D3C26" w:rsidRPr="007E4736">
        <w:rPr>
          <w:rFonts w:cstheme="majorBidi"/>
        </w:rPr>
        <w:t xml:space="preserve">Prototypy oraz </w:t>
      </w:r>
      <w:r w:rsidR="00977E1A" w:rsidRPr="007E4736">
        <w:t>Demonstratory</w:t>
      </w:r>
      <w:r w:rsidR="00806174" w:rsidRPr="007E4736">
        <w:t xml:space="preserve"> </w:t>
      </w:r>
      <w:r w:rsidR="00977E1A" w:rsidRPr="007E4736">
        <w:t>są niezbędne do przeprowadzenia walidacji prawdziwości wyników prac badawczo-rozwojowych, prowadzonych przez Uczestnika Przedsięwzięcia oraz potwierdzenia, że opracowana technologia nadaje się do późniejszego wykorzystywania komercyjnego. Instalacje te nie mogą być również zastąpione w zakresie praktycznej demonstracji Rozwiązania oraz jego propagowania</w:t>
      </w:r>
      <w:r w:rsidR="007A5C62" w:rsidRPr="007E4736">
        <w:rPr>
          <w:rFonts w:cstheme="majorBidi"/>
        </w:rPr>
        <w:t>.</w:t>
      </w:r>
      <w:r w:rsidR="004728C6" w:rsidRPr="007E4736">
        <w:rPr>
          <w:rFonts w:cstheme="majorBidi"/>
        </w:rPr>
        <w:t xml:space="preserve"> </w:t>
      </w:r>
      <w:r w:rsidR="005D3C26" w:rsidRPr="007E4736">
        <w:rPr>
          <w:rFonts w:cstheme="majorBidi"/>
        </w:rPr>
        <w:t xml:space="preserve">Prototyp i </w:t>
      </w:r>
      <w:r w:rsidR="004728C6" w:rsidRPr="007E4736">
        <w:rPr>
          <w:rFonts w:cstheme="majorBidi"/>
        </w:rPr>
        <w:t xml:space="preserve">Demonstrator </w:t>
      </w:r>
      <w:r w:rsidR="005D3C26" w:rsidRPr="007E4736">
        <w:rPr>
          <w:rFonts w:cstheme="majorBidi"/>
        </w:rPr>
        <w:t xml:space="preserve">są odpowiednio ograniczonym i </w:t>
      </w:r>
      <w:r w:rsidR="004728C6" w:rsidRPr="007E4736">
        <w:rPr>
          <w:rFonts w:cstheme="majorBidi"/>
        </w:rPr>
        <w:t xml:space="preserve">jednostkowym przykładem zastosowania technologii o wysokim potencjale skalowalności </w:t>
      </w:r>
      <w:r w:rsidR="002279E3" w:rsidRPr="007E4736">
        <w:rPr>
          <w:rFonts w:cstheme="majorBidi"/>
        </w:rPr>
        <w:t>oraz</w:t>
      </w:r>
      <w:r w:rsidR="004728C6" w:rsidRPr="007E4736">
        <w:rPr>
          <w:rFonts w:cstheme="majorBidi"/>
        </w:rPr>
        <w:t xml:space="preserve"> powtarzalności i nie służy osiągnięciu rentowności rynkowej ani pokryciu kosztów badań lub rozwoju technologii w ramach Przedsięwzięcia. </w:t>
      </w:r>
      <w:r w:rsidR="000B041F" w:rsidRPr="007E4736">
        <w:t xml:space="preserve">Stworzenie </w:t>
      </w:r>
      <w:r w:rsidR="005D3C26" w:rsidRPr="007E4736">
        <w:t xml:space="preserve">Prototypu i </w:t>
      </w:r>
      <w:r w:rsidR="000B041F" w:rsidRPr="007E4736">
        <w:t xml:space="preserve">Demonstratora jest niezbędne do realizacji celów Przedsięwzięcia jednak wtórne wobec prac </w:t>
      </w:r>
      <w:r w:rsidR="000B041F" w:rsidRPr="007E4736">
        <w:lastRenderedPageBreak/>
        <w:t>badawczo-rozwojowych, co oznacza, że nie jest samo w sobie podstawowym celem ani prac B+R ani Przedsięwzięcia</w:t>
      </w:r>
      <w:r w:rsidR="004728C6" w:rsidRPr="007E4736">
        <w:rPr>
          <w:rFonts w:cstheme="majorBidi"/>
        </w:rPr>
        <w:t xml:space="preserve">. Ze względu na charakter Przedsięwzięcia nie jest </w:t>
      </w:r>
      <w:r w:rsidR="0090370B" w:rsidRPr="007E4736">
        <w:rPr>
          <w:rFonts w:cstheme="majorBidi"/>
        </w:rPr>
        <w:t xml:space="preserve">możliwe ze względów </w:t>
      </w:r>
      <w:r w:rsidR="0090370B" w:rsidRPr="007E4736">
        <w:t>technicznych, organizacyjnych, ekonomicznych i celowościowych</w:t>
      </w:r>
      <w:r w:rsidR="0090370B" w:rsidRPr="007E4736">
        <w:rPr>
          <w:rFonts w:cstheme="majorBidi"/>
        </w:rPr>
        <w:t xml:space="preserve"> </w:t>
      </w:r>
      <w:r w:rsidR="004728C6" w:rsidRPr="007E4736">
        <w:rPr>
          <w:rFonts w:cstheme="majorBidi"/>
        </w:rPr>
        <w:t xml:space="preserve">wydzielenie </w:t>
      </w:r>
      <w:r w:rsidR="00C52B9B" w:rsidRPr="007E4736">
        <w:rPr>
          <w:rFonts w:cstheme="majorBidi"/>
        </w:rPr>
        <w:t xml:space="preserve">stworzenia </w:t>
      </w:r>
      <w:r w:rsidR="00DF0DFE" w:rsidRPr="007E4736">
        <w:rPr>
          <w:rFonts w:cstheme="majorBidi"/>
        </w:rPr>
        <w:t xml:space="preserve">Prototypu lub </w:t>
      </w:r>
      <w:r w:rsidR="00C52B9B" w:rsidRPr="007E4736">
        <w:rPr>
          <w:rFonts w:cstheme="majorBidi"/>
        </w:rPr>
        <w:t>D</w:t>
      </w:r>
      <w:r w:rsidR="004728C6" w:rsidRPr="007E4736">
        <w:rPr>
          <w:rFonts w:cstheme="majorBidi"/>
        </w:rPr>
        <w:t>emonstratora do osobnego zamówienia.</w:t>
      </w:r>
      <w:r w:rsidR="00355D32" w:rsidRPr="007E4736">
        <w:rPr>
          <w:rFonts w:cstheme="majorBidi"/>
        </w:rPr>
        <w:t xml:space="preserve"> </w:t>
      </w:r>
      <w:r w:rsidR="00DF0DFE" w:rsidRPr="007E4736">
        <w:rPr>
          <w:rFonts w:cstheme="majorBidi"/>
        </w:rPr>
        <w:t xml:space="preserve">Prototyp i </w:t>
      </w:r>
      <w:r w:rsidR="00355D32" w:rsidRPr="007E4736">
        <w:rPr>
          <w:rFonts w:cstheme="majorBidi"/>
        </w:rPr>
        <w:t xml:space="preserve">Demonstrator nie </w:t>
      </w:r>
      <w:r w:rsidR="00DF0DFE" w:rsidRPr="007E4736">
        <w:rPr>
          <w:rFonts w:cstheme="majorBidi"/>
        </w:rPr>
        <w:t>są</w:t>
      </w:r>
      <w:r w:rsidR="00355D32" w:rsidRPr="007E4736">
        <w:rPr>
          <w:rFonts w:cstheme="majorBidi"/>
        </w:rPr>
        <w:t xml:space="preserve"> docelowym</w:t>
      </w:r>
      <w:r w:rsidR="00DF0DFE" w:rsidRPr="007E4736">
        <w:rPr>
          <w:rFonts w:cstheme="majorBidi"/>
        </w:rPr>
        <w:t>i</w:t>
      </w:r>
      <w:r w:rsidR="00C52B9B" w:rsidRPr="007E4736">
        <w:rPr>
          <w:rFonts w:cstheme="majorBidi"/>
        </w:rPr>
        <w:t xml:space="preserve"> ani jedynym</w:t>
      </w:r>
      <w:r w:rsidR="00DF0DFE" w:rsidRPr="007E4736">
        <w:rPr>
          <w:rFonts w:cstheme="majorBidi"/>
        </w:rPr>
        <w:t>i</w:t>
      </w:r>
      <w:r w:rsidR="00355D32" w:rsidRPr="007E4736">
        <w:rPr>
          <w:rFonts w:cstheme="majorBidi"/>
        </w:rPr>
        <w:t>, lecz przykładowym</w:t>
      </w:r>
      <w:r w:rsidR="00DF0DFE" w:rsidRPr="007E4736">
        <w:rPr>
          <w:rFonts w:cstheme="majorBidi"/>
        </w:rPr>
        <w:t>i</w:t>
      </w:r>
      <w:r w:rsidR="00355D32" w:rsidRPr="007E4736">
        <w:rPr>
          <w:rFonts w:cstheme="majorBidi"/>
        </w:rPr>
        <w:t xml:space="preserve"> i materialnym</w:t>
      </w:r>
      <w:r w:rsidR="00DF0DFE" w:rsidRPr="007E4736">
        <w:rPr>
          <w:rFonts w:cstheme="majorBidi"/>
        </w:rPr>
        <w:t>i</w:t>
      </w:r>
      <w:r w:rsidR="00355D32" w:rsidRPr="007E4736">
        <w:rPr>
          <w:rFonts w:cstheme="majorBidi"/>
        </w:rPr>
        <w:t xml:space="preserve"> </w:t>
      </w:r>
      <w:r w:rsidR="00DF0DFE" w:rsidRPr="007E4736">
        <w:rPr>
          <w:rFonts w:cstheme="majorBidi"/>
        </w:rPr>
        <w:t xml:space="preserve">wyrazami </w:t>
      </w:r>
      <w:r w:rsidR="00355D32" w:rsidRPr="007E4736">
        <w:rPr>
          <w:rFonts w:cstheme="majorBidi"/>
        </w:rPr>
        <w:t>zastosowania stworzon</w:t>
      </w:r>
      <w:r w:rsidR="00256507" w:rsidRPr="007E4736">
        <w:rPr>
          <w:rFonts w:cstheme="majorBidi"/>
        </w:rPr>
        <w:t xml:space="preserve">ego </w:t>
      </w:r>
      <w:r w:rsidR="00355D32" w:rsidRPr="007E4736">
        <w:rPr>
          <w:rFonts w:cstheme="majorBidi"/>
        </w:rPr>
        <w:t xml:space="preserve">przez Uczestnika Przedsięwzięcia </w:t>
      </w:r>
      <w:r w:rsidR="00256507" w:rsidRPr="007E4736">
        <w:rPr>
          <w:rFonts w:cstheme="majorBidi"/>
        </w:rPr>
        <w:t>Rozwiązania</w:t>
      </w:r>
      <w:r w:rsidR="00355D32" w:rsidRPr="007E4736">
        <w:rPr>
          <w:rFonts w:cstheme="majorBidi"/>
        </w:rPr>
        <w:t>.</w:t>
      </w:r>
      <w:r w:rsidR="00153DF5" w:rsidRPr="007E4736">
        <w:rPr>
          <w:rFonts w:cstheme="majorBidi"/>
        </w:rPr>
        <w:t xml:space="preserve"> </w:t>
      </w:r>
    </w:p>
    <w:p w14:paraId="0E54E1F8" w14:textId="226CE562" w:rsidR="00666BF2" w:rsidRPr="007E4736" w:rsidRDefault="00AF2930" w:rsidP="00A30373">
      <w:pPr>
        <w:pStyle w:val="Akapitzlist"/>
        <w:spacing w:after="0" w:line="240" w:lineRule="auto"/>
        <w:ind w:left="567"/>
        <w:jc w:val="both"/>
      </w:pPr>
      <w:r w:rsidRPr="007E4736">
        <w:rPr>
          <w:rFonts w:cstheme="majorBidi"/>
        </w:rPr>
        <w:t>Po zakończeniu Przedsięwzięcia p</w:t>
      </w:r>
      <w:r w:rsidR="00153DF5" w:rsidRPr="007E4736">
        <w:rPr>
          <w:rFonts w:cstheme="majorBidi"/>
        </w:rPr>
        <w:t xml:space="preserve">rzewidywane jest </w:t>
      </w:r>
      <w:r w:rsidRPr="007E4736">
        <w:rPr>
          <w:rFonts w:cstheme="majorBidi"/>
        </w:rPr>
        <w:t xml:space="preserve">oddanie </w:t>
      </w:r>
      <w:r w:rsidR="00153DF5" w:rsidRPr="007E4736">
        <w:rPr>
          <w:rFonts w:cstheme="majorBidi"/>
        </w:rPr>
        <w:t xml:space="preserve">Demonstratorów </w:t>
      </w:r>
      <w:r w:rsidRPr="007E4736">
        <w:rPr>
          <w:rFonts w:cstheme="majorBidi"/>
        </w:rPr>
        <w:t>do eksploatacji</w:t>
      </w:r>
      <w:r w:rsidR="2A4162AC" w:rsidRPr="007E4736">
        <w:rPr>
          <w:rFonts w:cstheme="majorBidi"/>
        </w:rPr>
        <w:t xml:space="preserve"> przez Partnera Strategicznego</w:t>
      </w:r>
      <w:r w:rsidR="00641ED1" w:rsidRPr="007E4736">
        <w:rPr>
          <w:rFonts w:cstheme="majorBidi"/>
        </w:rPr>
        <w:t xml:space="preserve"> albo ewentualnie NCBR</w:t>
      </w:r>
      <w:r w:rsidR="00CA5A12" w:rsidRPr="007E4736">
        <w:rPr>
          <w:rFonts w:cstheme="majorBidi"/>
        </w:rPr>
        <w:t>,</w:t>
      </w:r>
      <w:r w:rsidRPr="007E4736">
        <w:rPr>
          <w:rFonts w:cstheme="majorBidi"/>
        </w:rPr>
        <w:t xml:space="preserve"> w celu zapewnienia </w:t>
      </w:r>
      <w:r w:rsidR="000B041F" w:rsidRPr="007E4736">
        <w:rPr>
          <w:rFonts w:cstheme="majorBidi"/>
        </w:rPr>
        <w:t xml:space="preserve">ich </w:t>
      </w:r>
      <w:r w:rsidRPr="007E4736">
        <w:rPr>
          <w:rFonts w:cstheme="majorBidi"/>
        </w:rPr>
        <w:t>funkcjonowania na potrzeby testowe, pokazowe, szkoleniowe i</w:t>
      </w:r>
      <w:r w:rsidR="002F6392" w:rsidRPr="007E4736">
        <w:rPr>
          <w:rFonts w:cstheme="majorBidi"/>
        </w:rPr>
        <w:t xml:space="preserve"> </w:t>
      </w:r>
      <w:r w:rsidRPr="007E4736">
        <w:rPr>
          <w:rFonts w:cstheme="majorBidi"/>
        </w:rPr>
        <w:t>promocyjne</w:t>
      </w:r>
      <w:r w:rsidR="00153DF5" w:rsidRPr="007E4736">
        <w:rPr>
          <w:rFonts w:cstheme="majorBidi"/>
        </w:rPr>
        <w:t xml:space="preserve">, z uwzględnieniem </w:t>
      </w:r>
      <w:r w:rsidR="007C20AA" w:rsidRPr="007E4736">
        <w:rPr>
          <w:rFonts w:cstheme="majorBidi"/>
        </w:rPr>
        <w:t xml:space="preserve">informacji chronionych prawnie i przez </w:t>
      </w:r>
      <w:r w:rsidRPr="007E4736">
        <w:rPr>
          <w:rFonts w:cstheme="majorBidi"/>
        </w:rPr>
        <w:t>U</w:t>
      </w:r>
      <w:r w:rsidR="007C20AA" w:rsidRPr="007E4736">
        <w:rPr>
          <w:rFonts w:cstheme="majorBidi"/>
        </w:rPr>
        <w:t>mowę</w:t>
      </w:r>
      <w:r w:rsidRPr="007E4736">
        <w:rPr>
          <w:rFonts w:cstheme="majorBidi"/>
        </w:rPr>
        <w:t>.</w:t>
      </w:r>
      <w:r w:rsidR="00666BF2" w:rsidRPr="007E4736">
        <w:t xml:space="preserve"> Późniejsza eksploatacja Demonstratora jest nakierowana na pogłębioną weryfikację funkcjonowania Rozwiązania oraz jego propagowanie, dla potrzeb realizacji celu strategicznego Przedsięwzięcia.</w:t>
      </w:r>
    </w:p>
    <w:p w14:paraId="2C93476E" w14:textId="77777777" w:rsidR="00904679" w:rsidRPr="007E4736" w:rsidRDefault="00666BF2" w:rsidP="29DA62CB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bookmarkStart w:id="60" w:name="_Hlk53781433"/>
      <w:r w:rsidRPr="007E4736">
        <w:t xml:space="preserve">Umowa określa zobowiązania Uczestników Przedsięwzięcia związane z późniejszą eksploatacją Demonstratora, </w:t>
      </w:r>
      <w:r w:rsidR="192E9D66" w:rsidRPr="007E4736">
        <w:rPr>
          <w:rFonts w:cstheme="majorBidi"/>
        </w:rPr>
        <w:t>w Okresie Demonstracji</w:t>
      </w:r>
      <w:r w:rsidR="00904679" w:rsidRPr="007E4736">
        <w:rPr>
          <w:rFonts w:cstheme="majorBidi"/>
        </w:rPr>
        <w:t>.</w:t>
      </w:r>
    </w:p>
    <w:bookmarkEnd w:id="60"/>
    <w:p w14:paraId="388D829F" w14:textId="77777777" w:rsidR="004A0888" w:rsidRPr="007E4736" w:rsidRDefault="00A7346C" w:rsidP="544C733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7E4736">
        <w:rPr>
          <w:rFonts w:cstheme="majorBidi"/>
        </w:rPr>
        <w:t>[</w:t>
      </w:r>
      <w:r w:rsidRPr="007E4736">
        <w:rPr>
          <w:rFonts w:cstheme="majorBidi"/>
          <w:b/>
          <w:bCs/>
        </w:rPr>
        <w:t>Partner Strategiczny NCBR]</w:t>
      </w:r>
      <w:r w:rsidRPr="007E4736">
        <w:rPr>
          <w:rFonts w:cstheme="majorBidi"/>
        </w:rPr>
        <w:t xml:space="preserve"> </w:t>
      </w:r>
      <w:r w:rsidR="00904679" w:rsidRPr="007E4736">
        <w:rPr>
          <w:rFonts w:cstheme="majorBidi"/>
        </w:rPr>
        <w:t xml:space="preserve">Jak wskazano powyżej, dla przeprowadzenia walidacji i potwierdzenia prawdziwości wyników prac badawczo-rozwojowych prowadzonych przez Uczestnika Przedsięwzięcia oraz że opracowana technologia nadaje się do późniejszego wykorzystywania komercyjnego, konieczne jest </w:t>
      </w:r>
      <w:r w:rsidR="00014390" w:rsidRPr="007E4736">
        <w:rPr>
          <w:rFonts w:cstheme="majorBidi"/>
        </w:rPr>
        <w:t>stworzenie</w:t>
      </w:r>
      <w:r w:rsidR="6D388FE8" w:rsidRPr="007E4736">
        <w:rPr>
          <w:rFonts w:cstheme="majorBidi"/>
        </w:rPr>
        <w:t xml:space="preserve"> </w:t>
      </w:r>
      <w:r w:rsidR="00904679" w:rsidRPr="007E4736">
        <w:rPr>
          <w:rFonts w:cstheme="majorBidi"/>
        </w:rPr>
        <w:t>Demonstrator</w:t>
      </w:r>
      <w:r w:rsidR="008C0B49" w:rsidRPr="007E4736">
        <w:rPr>
          <w:rFonts w:cstheme="majorBidi"/>
        </w:rPr>
        <w:t>ów</w:t>
      </w:r>
      <w:r w:rsidR="00904679" w:rsidRPr="007E4736">
        <w:rPr>
          <w:rFonts w:cstheme="majorBidi"/>
        </w:rPr>
        <w:t xml:space="preserve">. </w:t>
      </w:r>
    </w:p>
    <w:p w14:paraId="292803CE" w14:textId="57267A8D" w:rsidR="00A7346C" w:rsidRPr="007E4736" w:rsidRDefault="004A0888" w:rsidP="004A0888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7E4736">
        <w:rPr>
          <w:rFonts w:cstheme="majorBidi"/>
        </w:rPr>
        <w:t xml:space="preserve">W Strumieniu „System” </w:t>
      </w:r>
      <w:r w:rsidR="0210D5A2" w:rsidRPr="007E4736">
        <w:rPr>
          <w:rFonts w:cstheme="majorBidi"/>
        </w:rPr>
        <w:t xml:space="preserve">Demonstrator </w:t>
      </w:r>
      <w:r w:rsidR="00014390" w:rsidRPr="007E4736">
        <w:rPr>
          <w:rFonts w:cstheme="majorBidi"/>
        </w:rPr>
        <w:t xml:space="preserve">Systemu </w:t>
      </w:r>
      <w:r w:rsidR="0210D5A2" w:rsidRPr="007E4736">
        <w:rPr>
          <w:rFonts w:cstheme="majorBidi"/>
        </w:rPr>
        <w:t xml:space="preserve">zostanie </w:t>
      </w:r>
      <w:r w:rsidR="00641ED1" w:rsidRPr="007E4736">
        <w:rPr>
          <w:rFonts w:cstheme="majorBidi"/>
        </w:rPr>
        <w:t>zainstalowany</w:t>
      </w:r>
      <w:r w:rsidR="0210D5A2" w:rsidRPr="007E4736">
        <w:rPr>
          <w:rFonts w:cstheme="majorBidi"/>
        </w:rPr>
        <w:t xml:space="preserve"> na </w:t>
      </w:r>
      <w:r w:rsidR="1A4F379D" w:rsidRPr="007E4736">
        <w:rPr>
          <w:rFonts w:cstheme="majorBidi"/>
        </w:rPr>
        <w:t xml:space="preserve">terenie </w:t>
      </w:r>
      <w:r w:rsidR="0210D5A2" w:rsidRPr="007E4736">
        <w:rPr>
          <w:rFonts w:cstheme="majorBidi"/>
        </w:rPr>
        <w:t>Nieruchomości Demonstracyjnej</w:t>
      </w:r>
      <w:r w:rsidR="00641ED1" w:rsidRPr="007E4736">
        <w:rPr>
          <w:rFonts w:cstheme="majorBidi"/>
        </w:rPr>
        <w:t xml:space="preserve"> wraz z zapewnianą przez Uczestnika Przedsięwzięcia instalacją fotowoltaiczną</w:t>
      </w:r>
      <w:r w:rsidR="0210D5A2" w:rsidRPr="007E4736">
        <w:rPr>
          <w:rFonts w:cstheme="majorBidi"/>
        </w:rPr>
        <w:t xml:space="preserve">. </w:t>
      </w:r>
      <w:r w:rsidR="002D7E0E" w:rsidRPr="007E4736">
        <w:t xml:space="preserve">Nieruchomość taka jest konieczna </w:t>
      </w:r>
      <w:r w:rsidR="00014390" w:rsidRPr="007E4736">
        <w:t>dla przeprowadzenia demonstracji</w:t>
      </w:r>
      <w:r w:rsidR="002D7E0E" w:rsidRPr="007E4736">
        <w:t xml:space="preserve">, jednak NCBR </w:t>
      </w:r>
      <w:r w:rsidR="00014390" w:rsidRPr="007E4736">
        <w:t xml:space="preserve">może nie dysponować </w:t>
      </w:r>
      <w:r w:rsidR="006C1239">
        <w:t xml:space="preserve">odpowiednią </w:t>
      </w:r>
      <w:r w:rsidR="002D7E0E" w:rsidRPr="007E4736">
        <w:t xml:space="preserve">nieruchomością, potrzebną do </w:t>
      </w:r>
      <w:r w:rsidR="004C14C9">
        <w:t>stworzenia</w:t>
      </w:r>
      <w:r w:rsidR="002D7E0E" w:rsidRPr="007E4736">
        <w:t xml:space="preserve"> instalacji. Z tego względu NCBR w drodze odrębnego postępowania wyłoni Partnera Strategicznego, który zapewni Nieruchomości Demonstracyjne oraz będzie posiadał kompetencje w zakresie późniejszego wykorzystania Demonstratora</w:t>
      </w:r>
      <w:r w:rsidR="00641ED1" w:rsidRPr="007E4736">
        <w:t xml:space="preserve"> Systemu</w:t>
      </w:r>
      <w:r w:rsidR="00B839CD" w:rsidRPr="007E4736">
        <w:rPr>
          <w:rFonts w:cstheme="majorBidi"/>
        </w:rPr>
        <w:t>.</w:t>
      </w:r>
    </w:p>
    <w:p w14:paraId="52D85B2E" w14:textId="46096F20" w:rsidR="004A0888" w:rsidRPr="007E4736" w:rsidRDefault="004A0888" w:rsidP="004A0888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7E4736">
        <w:rPr>
          <w:rFonts w:cstheme="majorBidi"/>
        </w:rPr>
        <w:t xml:space="preserve">Jeśli wskutek przebiegu Przedsięwzięcia przekazanie przez Uczestnika Przedsięwzięcia w Strumieniu „Bateria” Demonstratora Baterii Uczestnikowi Przedsięwzięcia tworzącemu Demonstrator Systemu w Strumieniu „System” nie nastąpi (np. w wyniku braku jego zgody na skorzystanie przez NCBR z prawa opcji), NCBR może wskazać wybranego w odrębnym postępowaniu Partnera Strategicznego </w:t>
      </w:r>
      <w:r w:rsidR="00641ED1" w:rsidRPr="007E4736">
        <w:rPr>
          <w:rFonts w:cstheme="majorBidi"/>
        </w:rPr>
        <w:t>albo</w:t>
      </w:r>
      <w:r w:rsidRPr="007E4736">
        <w:rPr>
          <w:rFonts w:cstheme="majorBidi"/>
        </w:rPr>
        <w:t xml:space="preserve"> – jeśli będzie to bardziej celowe – wskazać Uczestnikowi Przedsięwzięcia przekazanie Demonstratora Baterii NCBR.</w:t>
      </w:r>
    </w:p>
    <w:p w14:paraId="72F90739" w14:textId="41247807" w:rsidR="00641ED1" w:rsidRPr="007E4736" w:rsidRDefault="00641ED1" w:rsidP="004A0888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7E4736">
        <w:rPr>
          <w:rFonts w:cstheme="majorBidi"/>
        </w:rPr>
        <w:t>W ramach Przedsięwzięcia NCBR może wybrać jednego albo dwóch odrębnych Partnerów Strategicznego dla Strumienia „Bateria” i Strumienia „System”.</w:t>
      </w:r>
    </w:p>
    <w:p w14:paraId="0547257D" w14:textId="71BA4548" w:rsidR="004A0888" w:rsidRPr="007E4736" w:rsidRDefault="00C26176" w:rsidP="29DA62CB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7E4736">
        <w:rPr>
          <w:rFonts w:cstheme="majorBidi"/>
        </w:rPr>
        <w:t>[</w:t>
      </w:r>
      <w:r w:rsidRPr="007E4736">
        <w:rPr>
          <w:rFonts w:cstheme="majorBidi"/>
          <w:b/>
          <w:bCs/>
        </w:rPr>
        <w:t xml:space="preserve">Własność </w:t>
      </w:r>
      <w:r w:rsidR="004A0888" w:rsidRPr="007E4736">
        <w:rPr>
          <w:rFonts w:cstheme="majorBidi"/>
          <w:b/>
          <w:bCs/>
        </w:rPr>
        <w:t xml:space="preserve">Prototypów i </w:t>
      </w:r>
      <w:r w:rsidR="0059535F" w:rsidRPr="007E4736">
        <w:rPr>
          <w:rFonts w:cstheme="majorBidi"/>
          <w:b/>
          <w:bCs/>
        </w:rPr>
        <w:t>D</w:t>
      </w:r>
      <w:r w:rsidRPr="007E4736">
        <w:rPr>
          <w:rFonts w:cstheme="majorBidi"/>
          <w:b/>
          <w:bCs/>
        </w:rPr>
        <w:t>emonstrator</w:t>
      </w:r>
      <w:r w:rsidR="004A0888" w:rsidRPr="007E4736">
        <w:rPr>
          <w:rFonts w:cstheme="majorBidi"/>
          <w:b/>
          <w:bCs/>
        </w:rPr>
        <w:t>ów oraz</w:t>
      </w:r>
      <w:r w:rsidRPr="007E4736">
        <w:rPr>
          <w:rFonts w:cstheme="majorBidi"/>
          <w:b/>
          <w:bCs/>
        </w:rPr>
        <w:t xml:space="preserve"> dalsze działania Uczestników Przedsięwzięcia względem Demonstratorów</w:t>
      </w:r>
      <w:r w:rsidRPr="007E4736">
        <w:rPr>
          <w:rFonts w:cstheme="majorBidi"/>
        </w:rPr>
        <w:t xml:space="preserve">] </w:t>
      </w:r>
      <w:r w:rsidR="00DF0DFE" w:rsidRPr="007E4736">
        <w:rPr>
          <w:rFonts w:cstheme="majorBidi"/>
        </w:rPr>
        <w:t xml:space="preserve">NCBR nie nabywa praw do Prototypów </w:t>
      </w:r>
      <w:r w:rsidR="006C14B5">
        <w:rPr>
          <w:rFonts w:cstheme="majorBidi"/>
        </w:rPr>
        <w:t>Ogniw</w:t>
      </w:r>
      <w:r w:rsidR="006C14B5" w:rsidRPr="007E4736">
        <w:rPr>
          <w:rFonts w:cstheme="majorBidi"/>
        </w:rPr>
        <w:t xml:space="preserve"> </w:t>
      </w:r>
      <w:r w:rsidR="004A0888" w:rsidRPr="007E4736">
        <w:rPr>
          <w:rFonts w:cstheme="majorBidi"/>
        </w:rPr>
        <w:t>ani Prototypów Systemu</w:t>
      </w:r>
      <w:r w:rsidR="00DF0DFE" w:rsidRPr="007E4736">
        <w:rPr>
          <w:rFonts w:cstheme="majorBidi"/>
        </w:rPr>
        <w:t>, które po stworzeniu staną się własnością Uczestnik</w:t>
      </w:r>
      <w:r w:rsidR="002A4E35" w:rsidRPr="007E4736">
        <w:rPr>
          <w:rFonts w:cstheme="majorBidi"/>
        </w:rPr>
        <w:t>ów</w:t>
      </w:r>
      <w:r w:rsidR="00DF0DFE" w:rsidRPr="007E4736">
        <w:rPr>
          <w:rFonts w:cstheme="majorBidi"/>
        </w:rPr>
        <w:t xml:space="preserve"> Przedsięwzięcia</w:t>
      </w:r>
      <w:r w:rsidR="00641ED1" w:rsidRPr="007E4736">
        <w:rPr>
          <w:rFonts w:cstheme="majorBidi"/>
        </w:rPr>
        <w:t xml:space="preserve">, lecz jedynie uprawnienie </w:t>
      </w:r>
      <w:r w:rsidR="006C1239">
        <w:rPr>
          <w:rFonts w:cstheme="majorBidi"/>
        </w:rPr>
        <w:t xml:space="preserve">NCBR </w:t>
      </w:r>
      <w:r w:rsidR="00641ED1" w:rsidRPr="007E4736">
        <w:rPr>
          <w:rFonts w:cstheme="majorBidi"/>
        </w:rPr>
        <w:t>do przeprowadzenia na nich testów, zgodnie z Załącznikiem nr 4 i nr 5 do Regulaminu.</w:t>
      </w:r>
    </w:p>
    <w:p w14:paraId="5DB832CB" w14:textId="2E45C30C" w:rsidR="004A0888" w:rsidRPr="007E4736" w:rsidRDefault="004A0888" w:rsidP="004A0888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7E4736">
        <w:rPr>
          <w:rFonts w:cstheme="majorBidi"/>
        </w:rPr>
        <w:t xml:space="preserve">Własność </w:t>
      </w:r>
      <w:r w:rsidR="005A07D8" w:rsidRPr="007E4736">
        <w:rPr>
          <w:rFonts w:cstheme="majorBidi"/>
        </w:rPr>
        <w:t xml:space="preserve">Demonstratora </w:t>
      </w:r>
      <w:r w:rsidRPr="007E4736">
        <w:rPr>
          <w:rFonts w:cstheme="majorBidi"/>
        </w:rPr>
        <w:t>Baterii i Demonstratora Systemu docelowo nabywa Partner Strategiczny albo NCBR.</w:t>
      </w:r>
    </w:p>
    <w:p w14:paraId="6F75F9CC" w14:textId="50436713" w:rsidR="00641ED1" w:rsidRPr="007E4736" w:rsidRDefault="00641ED1" w:rsidP="004A0888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7E4736">
        <w:rPr>
          <w:rFonts w:cstheme="majorBidi"/>
        </w:rPr>
        <w:t>Przedsięwzięcie zakłada, że jeśli zgodnie z Umową Uczestnik Przedsięwzięcia przekaże Demonstrator Baterii do jego integracji w ramach Demonstratora Systemu stworzonego w Strumieniu „System”, to Uczestnik Przedsięwzięcia, który stworzył Demonstrator Baterii oraz Uczestnik Przedsięwzięcia, który stworzył Demonstrator Systemu z zintegrowanym w jego ramach Demonstratorem Baterii, przejściowo staną się współwłaścicielami Demonstratora Systemu wskutek połączenia Demonstratora Baterii i innych elementów Demonstratora Systemu.</w:t>
      </w:r>
    </w:p>
    <w:p w14:paraId="2779289D" w14:textId="178DB142" w:rsidR="00465AF0" w:rsidRPr="007E4736" w:rsidRDefault="00C26176" w:rsidP="00730910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7E4736">
        <w:rPr>
          <w:rFonts w:cstheme="majorBidi"/>
        </w:rPr>
        <w:t>W przypadku Uczestnik</w:t>
      </w:r>
      <w:r w:rsidR="006C1239">
        <w:rPr>
          <w:rFonts w:cstheme="majorBidi"/>
        </w:rPr>
        <w:t>a</w:t>
      </w:r>
      <w:r w:rsidRPr="007E4736">
        <w:rPr>
          <w:rFonts w:cstheme="majorBidi"/>
        </w:rPr>
        <w:t xml:space="preserve"> Przedsięwzięcia, który </w:t>
      </w:r>
      <w:r w:rsidR="00460D6F" w:rsidRPr="007E4736">
        <w:rPr>
          <w:rFonts w:cstheme="majorBidi"/>
        </w:rPr>
        <w:t>stworz</w:t>
      </w:r>
      <w:r w:rsidR="006C1239">
        <w:rPr>
          <w:rFonts w:cstheme="majorBidi"/>
        </w:rPr>
        <w:t>y</w:t>
      </w:r>
      <w:r w:rsidR="7ABA43D7" w:rsidRPr="007E4736">
        <w:rPr>
          <w:rFonts w:cstheme="majorBidi"/>
        </w:rPr>
        <w:t xml:space="preserve"> </w:t>
      </w:r>
      <w:r w:rsidR="00EC78C2" w:rsidRPr="007E4736">
        <w:rPr>
          <w:rFonts w:cstheme="majorBidi"/>
        </w:rPr>
        <w:t>Demonstrator</w:t>
      </w:r>
      <w:r w:rsidR="00460D6F" w:rsidRPr="007E4736">
        <w:rPr>
          <w:rFonts w:cstheme="majorBidi"/>
        </w:rPr>
        <w:t xml:space="preserve"> Systemu</w:t>
      </w:r>
      <w:r w:rsidR="0059535F" w:rsidRPr="007E4736">
        <w:rPr>
          <w:rFonts w:cstheme="majorBidi"/>
        </w:rPr>
        <w:t>,</w:t>
      </w:r>
      <w:r w:rsidR="00EC78C2" w:rsidRPr="007E4736">
        <w:rPr>
          <w:rFonts w:cstheme="majorBidi"/>
        </w:rPr>
        <w:t xml:space="preserve"> </w:t>
      </w:r>
      <w:r w:rsidR="006C1239">
        <w:rPr>
          <w:rFonts w:cstheme="majorBidi"/>
        </w:rPr>
        <w:t>jest on</w:t>
      </w:r>
      <w:r w:rsidR="00EC78C2" w:rsidRPr="007E4736">
        <w:rPr>
          <w:rFonts w:cstheme="majorBidi"/>
        </w:rPr>
        <w:t xml:space="preserve"> zobowiązan</w:t>
      </w:r>
      <w:r w:rsidR="006C1239">
        <w:rPr>
          <w:rFonts w:cstheme="majorBidi"/>
        </w:rPr>
        <w:t>y</w:t>
      </w:r>
      <w:r w:rsidR="00EC78C2" w:rsidRPr="007E4736">
        <w:rPr>
          <w:rFonts w:cstheme="majorBidi"/>
        </w:rPr>
        <w:t xml:space="preserve"> do </w:t>
      </w:r>
      <w:r w:rsidR="3F418D4B" w:rsidRPr="007E4736">
        <w:rPr>
          <w:rFonts w:cstheme="majorBidi"/>
        </w:rPr>
        <w:t xml:space="preserve">zbierania </w:t>
      </w:r>
      <w:r w:rsidR="00EC78C2" w:rsidRPr="007E4736">
        <w:rPr>
          <w:rFonts w:cstheme="majorBidi"/>
        </w:rPr>
        <w:t>generowan</w:t>
      </w:r>
      <w:r w:rsidR="1F0CD3FE" w:rsidRPr="007E4736">
        <w:rPr>
          <w:rFonts w:cstheme="majorBidi"/>
        </w:rPr>
        <w:t>ych</w:t>
      </w:r>
      <w:r w:rsidR="00EC78C2" w:rsidRPr="007E4736">
        <w:rPr>
          <w:rFonts w:cstheme="majorBidi"/>
        </w:rPr>
        <w:t xml:space="preserve"> przez </w:t>
      </w:r>
      <w:r w:rsidR="006C1239">
        <w:rPr>
          <w:rFonts w:cstheme="majorBidi"/>
        </w:rPr>
        <w:t>niego</w:t>
      </w:r>
      <w:r w:rsidR="00EC78C2" w:rsidRPr="007E4736">
        <w:rPr>
          <w:rFonts w:cstheme="majorBidi"/>
        </w:rPr>
        <w:t xml:space="preserve"> danych</w:t>
      </w:r>
      <w:r w:rsidR="1695D56F" w:rsidRPr="007E4736">
        <w:rPr>
          <w:rFonts w:cstheme="majorBidi"/>
        </w:rPr>
        <w:t xml:space="preserve"> (Dane Demonstratora</w:t>
      </w:r>
      <w:r w:rsidR="00460D6F" w:rsidRPr="007E4736">
        <w:rPr>
          <w:rFonts w:cstheme="majorBidi"/>
        </w:rPr>
        <w:t xml:space="preserve"> Systemu</w:t>
      </w:r>
      <w:r w:rsidR="1695D56F" w:rsidRPr="007E4736">
        <w:rPr>
          <w:rFonts w:cstheme="majorBidi"/>
        </w:rPr>
        <w:t>)</w:t>
      </w:r>
      <w:r w:rsidR="00EC78C2" w:rsidRPr="007E4736">
        <w:rPr>
          <w:rFonts w:cstheme="majorBidi"/>
        </w:rPr>
        <w:t xml:space="preserve"> w trakcie Okresu Demonstracji</w:t>
      </w:r>
      <w:r w:rsidR="009D3D5B" w:rsidRPr="007E4736">
        <w:rPr>
          <w:rFonts w:cstheme="majorBidi"/>
        </w:rPr>
        <w:t>, na zasadach określonych w Umowie</w:t>
      </w:r>
      <w:r w:rsidR="00543184" w:rsidRPr="007E4736">
        <w:rPr>
          <w:rFonts w:cstheme="majorBidi"/>
        </w:rPr>
        <w:t xml:space="preserve"> i </w:t>
      </w:r>
      <w:r w:rsidR="00A65A55" w:rsidRPr="007E4736">
        <w:rPr>
          <w:rFonts w:cstheme="majorBidi"/>
        </w:rPr>
        <w:t>Załączni</w:t>
      </w:r>
      <w:r w:rsidR="00543184" w:rsidRPr="007E4736">
        <w:rPr>
          <w:rFonts w:cstheme="majorBidi"/>
        </w:rPr>
        <w:t>ku nr 6 do Regulaminu</w:t>
      </w:r>
      <w:r w:rsidR="00EC78C2" w:rsidRPr="007E4736">
        <w:rPr>
          <w:rFonts w:cstheme="majorBidi"/>
        </w:rPr>
        <w:t>.</w:t>
      </w:r>
      <w:r w:rsidR="00DF0DFE" w:rsidRPr="007E4736">
        <w:rPr>
          <w:rFonts w:cstheme="majorBidi"/>
        </w:rPr>
        <w:t xml:space="preserve"> </w:t>
      </w:r>
    </w:p>
    <w:p w14:paraId="1249BD01" w14:textId="21EB9E8B" w:rsidR="0026574C" w:rsidRPr="007E4736" w:rsidRDefault="00DF0DFE" w:rsidP="00730910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7E4736">
        <w:rPr>
          <w:rFonts w:cstheme="majorBidi"/>
        </w:rPr>
        <w:lastRenderedPageBreak/>
        <w:t xml:space="preserve">NCBR oczekuje, że okoliczność dotycząca późniejszej własności Prototypów znajdzie swoje odzwierciedlenie w wynagrodzeniu </w:t>
      </w:r>
      <w:r w:rsidR="00465AF0" w:rsidRPr="007E4736">
        <w:rPr>
          <w:rFonts w:cstheme="majorBidi"/>
        </w:rPr>
        <w:t xml:space="preserve">oczekiwanym </w:t>
      </w:r>
      <w:r w:rsidRPr="007E4736">
        <w:rPr>
          <w:rFonts w:cstheme="majorBidi"/>
        </w:rPr>
        <w:t>Uczestników Przedsięwzięcia.</w:t>
      </w:r>
    </w:p>
    <w:p w14:paraId="31E48DC8" w14:textId="7741C298" w:rsidR="00311ED6" w:rsidRPr="007E4736" w:rsidRDefault="00FF1C34" w:rsidP="29DA62CB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7E4736">
        <w:rPr>
          <w:rFonts w:cstheme="majorBidi"/>
        </w:rPr>
        <w:t>[</w:t>
      </w:r>
      <w:r w:rsidRPr="007E4736">
        <w:rPr>
          <w:rFonts w:cstheme="majorBidi"/>
          <w:b/>
          <w:bCs/>
        </w:rPr>
        <w:t>Lokalizacja</w:t>
      </w:r>
      <w:r w:rsidR="004728C6" w:rsidRPr="007E4736">
        <w:rPr>
          <w:rFonts w:cstheme="majorBidi"/>
          <w:b/>
          <w:bCs/>
        </w:rPr>
        <w:t xml:space="preserve"> demonstracji</w:t>
      </w:r>
      <w:r w:rsidRPr="007E4736">
        <w:rPr>
          <w:rFonts w:cstheme="majorBidi"/>
        </w:rPr>
        <w:t>]</w:t>
      </w:r>
      <w:r w:rsidR="004728C6" w:rsidRPr="007E4736">
        <w:rPr>
          <w:rFonts w:cstheme="majorBidi"/>
        </w:rPr>
        <w:t xml:space="preserve"> </w:t>
      </w:r>
      <w:r w:rsidR="00460D6F" w:rsidRPr="007E4736">
        <w:rPr>
          <w:rFonts w:cstheme="majorBidi"/>
        </w:rPr>
        <w:t>Instalacja</w:t>
      </w:r>
      <w:r w:rsidR="00F72515" w:rsidRPr="007E4736">
        <w:rPr>
          <w:rFonts w:cstheme="majorBidi"/>
        </w:rPr>
        <w:t xml:space="preserve"> Demonstratora </w:t>
      </w:r>
      <w:r w:rsidR="00460D6F" w:rsidRPr="007E4736">
        <w:rPr>
          <w:rFonts w:cstheme="majorBidi"/>
        </w:rPr>
        <w:t xml:space="preserve">Systemu </w:t>
      </w:r>
      <w:r w:rsidR="00F72515" w:rsidRPr="007E4736">
        <w:rPr>
          <w:rFonts w:cstheme="majorBidi"/>
        </w:rPr>
        <w:t xml:space="preserve">opracowywanego w ramach </w:t>
      </w:r>
      <w:r w:rsidR="00460D6F" w:rsidRPr="007E4736">
        <w:rPr>
          <w:rFonts w:cstheme="majorBidi"/>
        </w:rPr>
        <w:t xml:space="preserve">Strumienia System wraz z </w:t>
      </w:r>
      <w:r w:rsidR="006C1239">
        <w:rPr>
          <w:rFonts w:cstheme="majorBidi"/>
        </w:rPr>
        <w:t xml:space="preserve">zapewnianą przez Uczestnika Przedsięwzięcia </w:t>
      </w:r>
      <w:r w:rsidR="00460D6F" w:rsidRPr="007E4736">
        <w:rPr>
          <w:rFonts w:cstheme="majorBidi"/>
        </w:rPr>
        <w:t>instalacją fotowoltaiczną określoną w Załączniku nr 1 do Regulaminu</w:t>
      </w:r>
      <w:r w:rsidR="0017272E" w:rsidRPr="007E4736">
        <w:rPr>
          <w:rFonts w:cstheme="majorBidi"/>
        </w:rPr>
        <w:t>,</w:t>
      </w:r>
      <w:r w:rsidR="00311ED6" w:rsidRPr="007E4736">
        <w:rPr>
          <w:rFonts w:cstheme="majorBidi"/>
        </w:rPr>
        <w:t xml:space="preserve"> </w:t>
      </w:r>
      <w:r w:rsidR="00460D6F" w:rsidRPr="007E4736">
        <w:rPr>
          <w:rFonts w:cstheme="majorBidi"/>
        </w:rPr>
        <w:t xml:space="preserve">zostanie przeprowadzona </w:t>
      </w:r>
      <w:r w:rsidR="00996AFB" w:rsidRPr="007E4736">
        <w:rPr>
          <w:rFonts w:cstheme="majorBidi"/>
        </w:rPr>
        <w:t>na</w:t>
      </w:r>
      <w:r w:rsidR="2CEECD1F" w:rsidRPr="007E4736">
        <w:rPr>
          <w:rFonts w:cstheme="majorBidi"/>
        </w:rPr>
        <w:t xml:space="preserve"> terenie </w:t>
      </w:r>
      <w:r w:rsidR="005121BB" w:rsidRPr="007E4736">
        <w:rPr>
          <w:rFonts w:cstheme="majorBidi"/>
        </w:rPr>
        <w:t xml:space="preserve">Nieruchomości Demonstracyjnej </w:t>
      </w:r>
      <w:r w:rsidR="007A2960" w:rsidRPr="007E4736">
        <w:rPr>
          <w:rFonts w:cstheme="majorBidi"/>
        </w:rPr>
        <w:t xml:space="preserve">posiadającej cechy określone </w:t>
      </w:r>
      <w:r w:rsidR="00311ED6" w:rsidRPr="007E4736">
        <w:rPr>
          <w:rFonts w:cstheme="majorBidi"/>
        </w:rPr>
        <w:t xml:space="preserve">w </w:t>
      </w:r>
      <w:r w:rsidR="00A65A55" w:rsidRPr="007E4736">
        <w:rPr>
          <w:rFonts w:cstheme="majorBidi"/>
        </w:rPr>
        <w:t>Załączni</w:t>
      </w:r>
      <w:r w:rsidR="00311ED6" w:rsidRPr="007E4736">
        <w:rPr>
          <w:rFonts w:cstheme="majorBidi"/>
        </w:rPr>
        <w:t xml:space="preserve">ku nr </w:t>
      </w:r>
      <w:r w:rsidR="00B839CD" w:rsidRPr="007E4736">
        <w:rPr>
          <w:rFonts w:cstheme="majorBidi"/>
        </w:rPr>
        <w:t>2</w:t>
      </w:r>
      <w:r w:rsidR="00FA00F6" w:rsidRPr="007E4736">
        <w:rPr>
          <w:rFonts w:cstheme="majorBidi"/>
        </w:rPr>
        <w:t xml:space="preserve"> </w:t>
      </w:r>
      <w:r w:rsidR="000F04E0" w:rsidRPr="007E4736">
        <w:rPr>
          <w:rFonts w:cstheme="majorBidi"/>
        </w:rPr>
        <w:t>do Regulaminu</w:t>
      </w:r>
      <w:r w:rsidR="00311ED6" w:rsidRPr="007E4736">
        <w:rPr>
          <w:rFonts w:cstheme="majorBidi"/>
        </w:rPr>
        <w:t>.</w:t>
      </w:r>
      <w:r w:rsidR="00996AFB" w:rsidRPr="007E4736">
        <w:rPr>
          <w:rFonts w:cstheme="majorBidi"/>
        </w:rPr>
        <w:t xml:space="preserve"> Nieruchomość na potrzeby </w:t>
      </w:r>
      <w:r w:rsidR="00460D6F" w:rsidRPr="007E4736">
        <w:rPr>
          <w:rFonts w:cstheme="majorBidi"/>
        </w:rPr>
        <w:t xml:space="preserve">stworzenia </w:t>
      </w:r>
      <w:r w:rsidR="000635EC" w:rsidRPr="007E4736">
        <w:rPr>
          <w:rFonts w:cstheme="majorBidi"/>
        </w:rPr>
        <w:t>D</w:t>
      </w:r>
      <w:r w:rsidR="00996AFB" w:rsidRPr="007E4736">
        <w:rPr>
          <w:rFonts w:cstheme="majorBidi"/>
        </w:rPr>
        <w:t>emonstratora</w:t>
      </w:r>
      <w:r w:rsidR="00460D6F" w:rsidRPr="007E4736">
        <w:rPr>
          <w:rFonts w:cstheme="majorBidi"/>
        </w:rPr>
        <w:t xml:space="preserve"> Systemu</w:t>
      </w:r>
      <w:r w:rsidR="00B07074" w:rsidRPr="007E4736">
        <w:rPr>
          <w:rFonts w:cstheme="majorBidi"/>
        </w:rPr>
        <w:t xml:space="preserve"> </w:t>
      </w:r>
      <w:r w:rsidR="00996AFB" w:rsidRPr="007E4736">
        <w:rPr>
          <w:rFonts w:cstheme="majorBidi"/>
        </w:rPr>
        <w:t xml:space="preserve">zapewnia </w:t>
      </w:r>
      <w:r w:rsidR="0097691E" w:rsidRPr="007E4736">
        <w:rPr>
          <w:rFonts w:cstheme="majorBidi"/>
        </w:rPr>
        <w:t xml:space="preserve">Partner Strategiczny wyłoniony przez </w:t>
      </w:r>
      <w:r w:rsidR="007A2960" w:rsidRPr="007E4736">
        <w:rPr>
          <w:rFonts w:cstheme="majorBidi"/>
        </w:rPr>
        <w:t xml:space="preserve">NCBR </w:t>
      </w:r>
      <w:r w:rsidR="00460D6F" w:rsidRPr="007E4736">
        <w:rPr>
          <w:rFonts w:cstheme="majorBidi"/>
        </w:rPr>
        <w:t xml:space="preserve">albo ewentualnie NCBR, </w:t>
      </w:r>
      <w:r w:rsidR="008A5586" w:rsidRPr="007E4736">
        <w:rPr>
          <w:rFonts w:cstheme="majorBidi"/>
        </w:rPr>
        <w:t xml:space="preserve">i zostanie </w:t>
      </w:r>
      <w:r w:rsidR="00460D6F" w:rsidRPr="007E4736">
        <w:rPr>
          <w:rFonts w:cstheme="majorBidi"/>
        </w:rPr>
        <w:t xml:space="preserve">ona </w:t>
      </w:r>
      <w:r w:rsidR="008A5586" w:rsidRPr="007E4736">
        <w:rPr>
          <w:rFonts w:cstheme="majorBidi"/>
        </w:rPr>
        <w:t xml:space="preserve">szczegółowo </w:t>
      </w:r>
      <w:r w:rsidR="00BE3C7F" w:rsidRPr="007E4736">
        <w:rPr>
          <w:rFonts w:cstheme="majorBidi"/>
        </w:rPr>
        <w:t xml:space="preserve">wskazana przez NCBR </w:t>
      </w:r>
      <w:r w:rsidR="008A5586" w:rsidRPr="007E4736">
        <w:rPr>
          <w:rFonts w:cstheme="majorBidi"/>
        </w:rPr>
        <w:t>w trakcie wykonania Umowy</w:t>
      </w:r>
      <w:r w:rsidR="00996AFB" w:rsidRPr="007E4736">
        <w:rPr>
          <w:rFonts w:cstheme="majorBidi"/>
        </w:rPr>
        <w:t>.</w:t>
      </w:r>
      <w:r w:rsidR="00151FCD" w:rsidRPr="007E4736">
        <w:rPr>
          <w:rFonts w:cstheme="majorBidi"/>
        </w:rPr>
        <w:t xml:space="preserve"> Uczestnik Przedsięwzięcia na zasadach określonych w Umowie będzie </w:t>
      </w:r>
      <w:r w:rsidR="0097691E" w:rsidRPr="007E4736">
        <w:rPr>
          <w:rFonts w:cstheme="majorBidi"/>
        </w:rPr>
        <w:t xml:space="preserve">zobowiązany do współdziałania </w:t>
      </w:r>
      <w:r w:rsidR="00151FCD" w:rsidRPr="007E4736">
        <w:rPr>
          <w:rFonts w:cstheme="majorBidi"/>
        </w:rPr>
        <w:t xml:space="preserve">z </w:t>
      </w:r>
      <w:r w:rsidR="007A2960" w:rsidRPr="007E4736">
        <w:rPr>
          <w:rFonts w:cstheme="majorBidi"/>
        </w:rPr>
        <w:t xml:space="preserve">Partnerem Strategicznym </w:t>
      </w:r>
      <w:r w:rsidR="00460D6F" w:rsidRPr="007E4736">
        <w:rPr>
          <w:rFonts w:cstheme="majorBidi"/>
        </w:rPr>
        <w:t xml:space="preserve">albo NCBR </w:t>
      </w:r>
      <w:r w:rsidR="00151FCD" w:rsidRPr="007E4736">
        <w:rPr>
          <w:rFonts w:cstheme="majorBidi"/>
        </w:rPr>
        <w:t>w celu uzyskania niezbędnych zgód</w:t>
      </w:r>
      <w:r w:rsidR="00460D6F" w:rsidRPr="007E4736">
        <w:rPr>
          <w:rFonts w:cstheme="majorBidi"/>
        </w:rPr>
        <w:t>, zgłoszeń</w:t>
      </w:r>
      <w:r w:rsidR="00151FCD" w:rsidRPr="007E4736">
        <w:rPr>
          <w:rFonts w:cstheme="majorBidi"/>
        </w:rPr>
        <w:t xml:space="preserve"> i pozwoleń administracyjnych na potrzeb</w:t>
      </w:r>
      <w:r w:rsidR="004025BC" w:rsidRPr="007E4736">
        <w:rPr>
          <w:rFonts w:cstheme="majorBidi"/>
        </w:rPr>
        <w:t>y</w:t>
      </w:r>
      <w:r w:rsidR="00151FCD" w:rsidRPr="007E4736">
        <w:rPr>
          <w:rFonts w:cstheme="majorBidi"/>
        </w:rPr>
        <w:t xml:space="preserve"> </w:t>
      </w:r>
      <w:r w:rsidR="00460D6F" w:rsidRPr="007E4736">
        <w:rPr>
          <w:rFonts w:cstheme="majorBidi"/>
        </w:rPr>
        <w:t xml:space="preserve">stworzenia </w:t>
      </w:r>
      <w:r w:rsidR="00151FCD" w:rsidRPr="007E4736">
        <w:rPr>
          <w:rFonts w:cstheme="majorBidi"/>
        </w:rPr>
        <w:t>Demonstratora</w:t>
      </w:r>
      <w:r w:rsidR="00F72515" w:rsidRPr="007E4736">
        <w:rPr>
          <w:rFonts w:cstheme="majorBidi"/>
        </w:rPr>
        <w:t xml:space="preserve"> Systemu</w:t>
      </w:r>
      <w:r w:rsidR="00151FCD" w:rsidRPr="007E4736">
        <w:rPr>
          <w:rFonts w:cstheme="majorBidi"/>
        </w:rPr>
        <w:t>.</w:t>
      </w:r>
      <w:r w:rsidR="00FE64E9" w:rsidRPr="007E4736">
        <w:rPr>
          <w:rFonts w:cstheme="majorBidi"/>
        </w:rPr>
        <w:t xml:space="preserve"> </w:t>
      </w:r>
    </w:p>
    <w:p w14:paraId="02A27541" w14:textId="1200CEC6" w:rsidR="00847350" w:rsidRPr="007E4736" w:rsidRDefault="008473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F694C84">
        <w:rPr>
          <w:b/>
          <w:bCs/>
        </w:rPr>
        <w:t>Ryzyko</w:t>
      </w:r>
      <w:r>
        <w:t xml:space="preserve"> </w:t>
      </w:r>
      <w:r w:rsidRPr="2F694C84">
        <w:rPr>
          <w:b/>
          <w:bCs/>
        </w:rPr>
        <w:t>badawcze</w:t>
      </w:r>
      <w:r>
        <w:t xml:space="preserve"> </w:t>
      </w:r>
      <w:r w:rsidRPr="2F694C84">
        <w:rPr>
          <w:b/>
          <w:bCs/>
        </w:rPr>
        <w:t>i podział wynagrodzenia</w:t>
      </w:r>
      <w:r>
        <w:t>] Uwzględniając niepewność związaną z procesem badawczo-rozwojowym, wynagrodzenie należne Uczestnikowi Przedsięwzięcia jest podzielone na część należną</w:t>
      </w:r>
      <w:r w:rsidR="00B60EA4">
        <w:t xml:space="preserve"> </w:t>
      </w:r>
      <w:r>
        <w:t xml:space="preserve">za wykonanie usług badawczo-rozwojowych zgodnie z Umową, w szczególności z Harmonogramem </w:t>
      </w:r>
      <w:r w:rsidR="4427CFFB">
        <w:t>Prac</w:t>
      </w:r>
      <w:r>
        <w:t xml:space="preserve"> (Wynagrodzenie Podstawowe) przy dopuszczalnej Umową (art. </w:t>
      </w:r>
      <w:r w:rsidR="00CC359D" w:rsidRPr="2F694C84">
        <w:rPr>
          <w:rFonts w:cstheme="majorBidi"/>
        </w:rPr>
        <w:t xml:space="preserve">10 </w:t>
      </w:r>
      <w:r w:rsidR="00CC359D">
        <w:t>§</w:t>
      </w:r>
      <w:r w:rsidR="00CC359D" w:rsidRPr="2F694C84">
        <w:rPr>
          <w:rFonts w:cstheme="majorBidi"/>
        </w:rPr>
        <w:t xml:space="preserve">3) </w:t>
      </w:r>
      <w:r w:rsidR="008B2B56" w:rsidRPr="2F694C84">
        <w:rPr>
          <w:rFonts w:cstheme="majorBidi"/>
        </w:rPr>
        <w:t>Tolerancji Technologicznej</w:t>
      </w:r>
      <w:r w:rsidR="007A2960" w:rsidRPr="2F694C84">
        <w:rPr>
          <w:rFonts w:cstheme="majorBidi"/>
        </w:rPr>
        <w:t xml:space="preserve"> </w:t>
      </w:r>
      <w:r w:rsidR="004570B3" w:rsidRPr="2F694C84">
        <w:rPr>
          <w:rFonts w:cstheme="majorBidi"/>
        </w:rPr>
        <w:t xml:space="preserve">i Granicy Błędu dot. </w:t>
      </w:r>
      <w:r w:rsidR="007A2960" w:rsidRPr="2F694C84">
        <w:rPr>
          <w:rFonts w:cstheme="majorBidi"/>
        </w:rPr>
        <w:t xml:space="preserve">niedopełnienia określonych Umową </w:t>
      </w:r>
      <w:r w:rsidR="005CF5CF" w:rsidRPr="2F694C84">
        <w:rPr>
          <w:rFonts w:cstheme="majorBidi"/>
        </w:rPr>
        <w:t>Wymagań</w:t>
      </w:r>
      <w:r w:rsidR="00164FE6" w:rsidRPr="2F694C84">
        <w:rPr>
          <w:rFonts w:cstheme="majorBidi"/>
        </w:rPr>
        <w:t>,</w:t>
      </w:r>
      <w:r w:rsidR="00C26176" w:rsidRPr="2F694C84">
        <w:rPr>
          <w:rFonts w:cstheme="majorBidi"/>
        </w:rPr>
        <w:t xml:space="preserve"> oraz na część uzależnioną </w:t>
      </w:r>
      <w:r w:rsidR="00BE3C7F">
        <w:t>od osiągnięcia przez niego w efekcie Prac B+R wszystkich, wskazanych we Wniosku i ewentualnym Postąpieniu w ramach Etapu I, parametrów dla Wymagań Konkursowych</w:t>
      </w:r>
      <w:r w:rsidR="008B2B56">
        <w:t xml:space="preserve"> i</w:t>
      </w:r>
      <w:r w:rsidR="00BE3C7F">
        <w:t xml:space="preserve"> Jakościowych (Wynagrodzenie Uzupełniające, tzw. </w:t>
      </w:r>
      <w:r>
        <w:t>success fee).</w:t>
      </w:r>
    </w:p>
    <w:p w14:paraId="1187E994" w14:textId="77777777" w:rsidR="00C26176" w:rsidRPr="007E4736" w:rsidRDefault="00C26176" w:rsidP="00E52F80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7E4736">
        <w:rPr>
          <w:rFonts w:cstheme="majorHAnsi"/>
        </w:rPr>
        <w:t>[</w:t>
      </w:r>
      <w:r w:rsidRPr="007E4736">
        <w:rPr>
          <w:rFonts w:cstheme="majorHAnsi"/>
          <w:b/>
          <w:bCs/>
        </w:rPr>
        <w:t>Własność intelektualna</w:t>
      </w:r>
      <w:r w:rsidRPr="007E4736">
        <w:rPr>
          <w:rFonts w:cstheme="majorHAnsi"/>
        </w:rPr>
        <w:t xml:space="preserve">] Podmiotem </w:t>
      </w:r>
      <w:r w:rsidR="005C24A1" w:rsidRPr="007E4736">
        <w:rPr>
          <w:rFonts w:cstheme="majorHAnsi"/>
        </w:rPr>
        <w:t xml:space="preserve">praw własności intelektualnej </w:t>
      </w:r>
      <w:r w:rsidRPr="007E4736">
        <w:rPr>
          <w:rFonts w:cstheme="majorHAnsi"/>
        </w:rPr>
        <w:t xml:space="preserve">do Wyników Prac B+R </w:t>
      </w:r>
      <w:r w:rsidR="005C24A1" w:rsidRPr="007E4736">
        <w:rPr>
          <w:rFonts w:cstheme="majorHAnsi"/>
        </w:rPr>
        <w:t xml:space="preserve">jest zasadniczo </w:t>
      </w:r>
      <w:r w:rsidRPr="007E4736">
        <w:rPr>
          <w:rFonts w:cstheme="majorHAnsi"/>
        </w:rPr>
        <w:t>Uczestnik Przedsięwzięcia. Jednocześnie</w:t>
      </w:r>
      <w:bookmarkStart w:id="61" w:name="_Hlk53783928"/>
      <w:r w:rsidR="00677555" w:rsidRPr="007E4736">
        <w:rPr>
          <w:rFonts w:cstheme="majorHAnsi"/>
        </w:rPr>
        <w:t>, z zastrzeżeniem możliwości zastosowania opisanego poniżej Wariantu B,</w:t>
      </w:r>
      <w:bookmarkEnd w:id="61"/>
      <w:r w:rsidRPr="007E4736">
        <w:rPr>
          <w:rFonts w:cstheme="majorHAnsi"/>
        </w:rPr>
        <w:t xml:space="preserve"> Uczestnik Przedsięwzięcia na zasadach określonych udziela w Umowie na rzecz NCBR niewyłącznej licencji na korzystanie </w:t>
      </w:r>
      <w:r w:rsidR="0006588E" w:rsidRPr="007E4736">
        <w:rPr>
          <w:rFonts w:cstheme="majorHAnsi"/>
        </w:rPr>
        <w:t xml:space="preserve">z </w:t>
      </w:r>
      <w:r w:rsidR="0006588E" w:rsidRPr="007E4736">
        <w:rPr>
          <w:rFonts w:cstheme="majorBidi"/>
        </w:rPr>
        <w:t>Wyników Prac B+R (tj. z wyłączeniem przedmiotów Background IP, za wyjątkiem prawa do korzystania z nich na potrzeby oceny Wyników Prac Etapu)</w:t>
      </w:r>
      <w:r w:rsidRPr="007E4736">
        <w:rPr>
          <w:rFonts w:cstheme="majorHAnsi"/>
        </w:rPr>
        <w:t xml:space="preserve"> oraz jest zobowiązany do udzielania, na zasadach rynkowych, niewyłącznych licencji podmiotom trzecim. </w:t>
      </w:r>
    </w:p>
    <w:p w14:paraId="63A4E8E8" w14:textId="2618983A" w:rsidR="007F6CE8" w:rsidRPr="007E4736" w:rsidRDefault="0074568D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7E4736">
        <w:t>[</w:t>
      </w:r>
      <w:r w:rsidR="00311ED6" w:rsidRPr="007E4736">
        <w:rPr>
          <w:b/>
          <w:bCs/>
        </w:rPr>
        <w:t>Brak p</w:t>
      </w:r>
      <w:r w:rsidRPr="007E4736">
        <w:rPr>
          <w:b/>
          <w:bCs/>
        </w:rPr>
        <w:t>referencj</w:t>
      </w:r>
      <w:r w:rsidR="00355D32" w:rsidRPr="007E4736">
        <w:rPr>
          <w:b/>
          <w:bCs/>
        </w:rPr>
        <w:t>i</w:t>
      </w:r>
      <w:r w:rsidRPr="007E4736">
        <w:rPr>
          <w:b/>
          <w:bCs/>
        </w:rPr>
        <w:t xml:space="preserve"> w </w:t>
      </w:r>
      <w:r w:rsidR="000D7C5C" w:rsidRPr="007E4736">
        <w:rPr>
          <w:b/>
          <w:bCs/>
        </w:rPr>
        <w:t>p</w:t>
      </w:r>
      <w:r w:rsidR="00CF6DDD" w:rsidRPr="007E4736">
        <w:rPr>
          <w:b/>
          <w:bCs/>
        </w:rPr>
        <w:t>rzyszłości</w:t>
      </w:r>
      <w:r w:rsidRPr="007E4736">
        <w:t>]</w:t>
      </w:r>
      <w:r w:rsidR="00311ED6" w:rsidRPr="007E4736">
        <w:t xml:space="preserve"> </w:t>
      </w:r>
      <w:bookmarkStart w:id="62" w:name="_Hlk53783949"/>
      <w:r w:rsidR="00311ED6" w:rsidRPr="007E4736">
        <w:t xml:space="preserve">Uczestnicy Przedsięwzięcia nie </w:t>
      </w:r>
      <w:r w:rsidR="00677555" w:rsidRPr="007E4736">
        <w:t xml:space="preserve">uzyskują w wyniku Przedsięwzięcia preferencji względem </w:t>
      </w:r>
      <w:r w:rsidR="00311ED6" w:rsidRPr="007E4736">
        <w:t>zamówie</w:t>
      </w:r>
      <w:r w:rsidR="00677555" w:rsidRPr="007E4736">
        <w:t>ń</w:t>
      </w:r>
      <w:r w:rsidR="00311ED6" w:rsidRPr="007E4736">
        <w:t xml:space="preserve"> dokonywanych </w:t>
      </w:r>
      <w:r w:rsidR="007F6CE8" w:rsidRPr="007E4736">
        <w:t xml:space="preserve">w </w:t>
      </w:r>
      <w:r w:rsidR="000D7C5C" w:rsidRPr="007E4736">
        <w:t>p</w:t>
      </w:r>
      <w:r w:rsidR="00CF6DDD" w:rsidRPr="007E4736">
        <w:t>rzyszłości</w:t>
      </w:r>
      <w:r w:rsidR="007F6CE8" w:rsidRPr="007E4736">
        <w:t xml:space="preserve"> przez NCBR</w:t>
      </w:r>
      <w:bookmarkEnd w:id="62"/>
      <w:r w:rsidR="00F400B9" w:rsidRPr="007E4736">
        <w:t>.</w:t>
      </w:r>
      <w:r w:rsidR="00677555" w:rsidRPr="007E4736">
        <w:rPr>
          <w:rFonts w:cstheme="majorHAnsi"/>
        </w:rPr>
        <w:t xml:space="preserve"> </w:t>
      </w:r>
    </w:p>
    <w:p w14:paraId="5A04F227" w14:textId="2D701A25" w:rsidR="007F6CE8" w:rsidRPr="007E4736" w:rsidRDefault="00503FBC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bookmarkStart w:id="63" w:name="_Ref53784002"/>
      <w:r w:rsidRPr="007E4736">
        <w:t>[</w:t>
      </w:r>
      <w:r w:rsidRPr="007E4736">
        <w:rPr>
          <w:b/>
          <w:bCs/>
        </w:rPr>
        <w:t>Korzyści NCBR</w:t>
      </w:r>
      <w:r w:rsidRPr="007E4736">
        <w:t>]</w:t>
      </w:r>
      <w:r w:rsidR="007F6CE8" w:rsidRPr="007E4736">
        <w:t xml:space="preserve"> </w:t>
      </w:r>
      <w:r w:rsidR="00865A76" w:rsidRPr="007E4736">
        <w:t xml:space="preserve">Korzyści </w:t>
      </w:r>
      <w:r w:rsidR="00E05DFF" w:rsidRPr="007E4736">
        <w:t xml:space="preserve">zasadniczo </w:t>
      </w:r>
      <w:r w:rsidR="00865A76" w:rsidRPr="007E4736">
        <w:t xml:space="preserve">uzyskiwane </w:t>
      </w:r>
      <w:r w:rsidR="007F6CE8" w:rsidRPr="007E4736">
        <w:t>przez NCBR</w:t>
      </w:r>
      <w:r w:rsidR="00865A76" w:rsidRPr="007E4736">
        <w:t xml:space="preserve"> w wyniku Przedsięwzięcia to</w:t>
      </w:r>
      <w:r w:rsidR="007F6CE8" w:rsidRPr="007E4736">
        <w:t>:</w:t>
      </w:r>
      <w:bookmarkEnd w:id="63"/>
    </w:p>
    <w:p w14:paraId="24473641" w14:textId="19B7FB00" w:rsidR="007F6CE8" w:rsidRPr="007E4736" w:rsidRDefault="007F6CE8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bookmarkStart w:id="64" w:name="_Hlk52627907"/>
      <w:r w:rsidRPr="007E4736">
        <w:t>usługi badawczo-rozwojowe</w:t>
      </w:r>
      <w:r w:rsidR="00C22379" w:rsidRPr="007E4736">
        <w:t xml:space="preserve"> świadczone </w:t>
      </w:r>
      <w:r w:rsidR="00151D87" w:rsidRPr="007E4736">
        <w:t xml:space="preserve">na jego rzecz </w:t>
      </w:r>
      <w:r w:rsidR="00C22379" w:rsidRPr="007E4736">
        <w:t>przez Uczestników Przedsięwzięcia</w:t>
      </w:r>
      <w:bookmarkEnd w:id="64"/>
      <w:r w:rsidR="00C22379" w:rsidRPr="007E4736">
        <w:rPr>
          <w:rFonts w:cstheme="majorHAnsi"/>
        </w:rPr>
        <w:t>,</w:t>
      </w:r>
    </w:p>
    <w:p w14:paraId="5398BFA9" w14:textId="26A55C6C" w:rsidR="007F6CE8" w:rsidRPr="007E4736" w:rsidRDefault="007F6CE8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7E4736">
        <w:t xml:space="preserve">licencja do korzystania z </w:t>
      </w:r>
      <w:r w:rsidR="0006588E" w:rsidRPr="007E4736">
        <w:t>Wyników Prac B+R (tj. z wyłączeniem przedmiotów Background IP, za wyjątkiem prawa do korzystania z nich na potrzeby oceny Wyników Prac Etapu)</w:t>
      </w:r>
      <w:r w:rsidR="00D4247B" w:rsidRPr="007E4736">
        <w:t xml:space="preserve"> </w:t>
      </w:r>
      <w:r w:rsidRPr="007E4736">
        <w:t>z prawem do udzielania sublicencji,</w:t>
      </w:r>
      <w:r w:rsidR="00677555" w:rsidRPr="007E4736">
        <w:t xml:space="preserve"> </w:t>
      </w:r>
      <w:bookmarkStart w:id="65" w:name="_Hlk53783974"/>
      <w:r w:rsidR="00677555" w:rsidRPr="007E4736">
        <w:t>z uwzględnieniem Wariantu B</w:t>
      </w:r>
      <w:bookmarkEnd w:id="65"/>
      <w:r w:rsidR="008B2B56" w:rsidRPr="007E4736">
        <w:t xml:space="preserve"> – co stanowi tzw. Wariant A,</w:t>
      </w:r>
    </w:p>
    <w:p w14:paraId="1A76FF51" w14:textId="66EE3EBE" w:rsidR="00865A76" w:rsidRPr="007E4736" w:rsidRDefault="00865A76" w:rsidP="009A26C0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cstheme="majorHAnsi"/>
        </w:rPr>
      </w:pPr>
      <w:r w:rsidRPr="007E4736">
        <w:t xml:space="preserve">udział w </w:t>
      </w:r>
      <w:r w:rsidR="00C22379" w:rsidRPr="007E4736">
        <w:t>P</w:t>
      </w:r>
      <w:r w:rsidRPr="007E4736">
        <w:t>rzychodach z Komercjalizacji Wyników Prac B+R</w:t>
      </w:r>
      <w:r w:rsidR="00005F4C" w:rsidRPr="007E4736">
        <w:t xml:space="preserve"> i </w:t>
      </w:r>
      <w:r w:rsidR="00C22379" w:rsidRPr="007E4736">
        <w:t xml:space="preserve">Przychodach z Komercjalizacji </w:t>
      </w:r>
      <w:r w:rsidR="00005F4C" w:rsidRPr="007E4736">
        <w:t>Technologii Zależnych</w:t>
      </w:r>
      <w:r w:rsidRPr="007E4736">
        <w:rPr>
          <w:rFonts w:cstheme="majorHAnsi"/>
        </w:rPr>
        <w:t>,</w:t>
      </w:r>
    </w:p>
    <w:p w14:paraId="05E6C1E1" w14:textId="244B23CA" w:rsidR="00865A76" w:rsidRPr="007E4736" w:rsidRDefault="003C1806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7E4736">
        <w:t>dane</w:t>
      </w:r>
      <w:r w:rsidR="00865A76" w:rsidRPr="007E4736">
        <w:t xml:space="preserve"> generowan</w:t>
      </w:r>
      <w:r w:rsidRPr="007E4736">
        <w:t>e</w:t>
      </w:r>
      <w:r w:rsidR="00865A76" w:rsidRPr="007E4736">
        <w:t xml:space="preserve"> w związku z pracą Demonstratorów.</w:t>
      </w:r>
    </w:p>
    <w:p w14:paraId="71A8CDD4" w14:textId="3D636260" w:rsidR="00E436FE" w:rsidRPr="007E4736" w:rsidRDefault="00E436FE" w:rsidP="00E436FE">
      <w:pPr>
        <w:spacing w:after="0" w:line="240" w:lineRule="auto"/>
        <w:ind w:left="567"/>
        <w:jc w:val="both"/>
      </w:pPr>
      <w:r w:rsidRPr="007E4736">
        <w:t>Ww. zasady w uproszczeniu przedstawia Schemat 1 poniżej.</w:t>
      </w:r>
    </w:p>
    <w:p w14:paraId="041A713A" w14:textId="30385EC2" w:rsidR="00865A76" w:rsidRPr="007E4736" w:rsidRDefault="001B58D4" w:rsidP="00A30373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7E4736">
        <w:rPr>
          <w:rFonts w:cstheme="majorHAnsi"/>
        </w:rPr>
        <w:t>[</w:t>
      </w:r>
      <w:r w:rsidRPr="007E4736">
        <w:rPr>
          <w:rFonts w:cstheme="majorHAnsi"/>
          <w:b/>
          <w:bCs/>
        </w:rPr>
        <w:t>Wariant B podziału korzyści z Przedsięwzięcia</w:t>
      </w:r>
      <w:r w:rsidRPr="007E4736">
        <w:rPr>
          <w:rFonts w:cstheme="majorHAnsi"/>
        </w:rPr>
        <w:t xml:space="preserve">] Podstawowy wariant podziału korzyści z Przedsięwzięcia </w:t>
      </w:r>
      <w:r w:rsidR="00677555" w:rsidRPr="007E4736">
        <w:rPr>
          <w:rFonts w:cstheme="majorHAnsi"/>
        </w:rPr>
        <w:t xml:space="preserve">został określony </w:t>
      </w:r>
      <w:r w:rsidRPr="007E4736">
        <w:rPr>
          <w:rFonts w:cstheme="majorHAnsi"/>
        </w:rPr>
        <w:t xml:space="preserve">zgodnie z ust. </w:t>
      </w:r>
      <w:r w:rsidR="009C3723" w:rsidRPr="007E4736">
        <w:rPr>
          <w:rFonts w:cstheme="majorHAnsi"/>
        </w:rPr>
        <w:fldChar w:fldCharType="begin"/>
      </w:r>
      <w:r w:rsidR="009C3723" w:rsidRPr="007E4736">
        <w:rPr>
          <w:rFonts w:cstheme="majorHAnsi"/>
        </w:rPr>
        <w:instrText xml:space="preserve"> REF _Ref53784002 \r \h </w:instrText>
      </w:r>
      <w:r w:rsidR="004E2D42" w:rsidRPr="007E4736">
        <w:rPr>
          <w:rFonts w:cstheme="majorHAnsi"/>
        </w:rPr>
        <w:instrText xml:space="preserve"> \* MERGEFORMAT </w:instrText>
      </w:r>
      <w:r w:rsidR="009C3723" w:rsidRPr="007E4736">
        <w:rPr>
          <w:rFonts w:cstheme="majorHAnsi"/>
        </w:rPr>
      </w:r>
      <w:r w:rsidR="009C3723"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17</w:t>
      </w:r>
      <w:r w:rsidR="009C3723" w:rsidRPr="007E4736">
        <w:rPr>
          <w:rFonts w:cstheme="majorHAnsi"/>
        </w:rPr>
        <w:fldChar w:fldCharType="end"/>
      </w:r>
      <w:r w:rsidR="009C3723" w:rsidRPr="007E4736">
        <w:rPr>
          <w:rFonts w:cstheme="majorHAnsi"/>
        </w:rPr>
        <w:t xml:space="preserve"> </w:t>
      </w:r>
      <w:r w:rsidRPr="007E4736">
        <w:rPr>
          <w:rFonts w:cstheme="majorHAnsi"/>
        </w:rPr>
        <w:t xml:space="preserve">powyżej. Wnioskodawca może wystąpić w ramach Wniosku o </w:t>
      </w:r>
      <w:bookmarkStart w:id="66" w:name="_Hlk52827845"/>
      <w:r w:rsidRPr="007E4736">
        <w:rPr>
          <w:rFonts w:cstheme="majorHAnsi"/>
        </w:rPr>
        <w:t xml:space="preserve">modyfikację podziału korzyści w taki sposób, że zapewni on NCBR wyższy minimalny próg udziału w Przychodach z Komercjalizacji Wyników Prac B+R i Przychodach z Komercjalizacji Technologii Zależnych, dodatkowe </w:t>
      </w:r>
      <w:r w:rsidR="00E436FE" w:rsidRPr="007E4736">
        <w:rPr>
          <w:rFonts w:cstheme="majorHAnsi"/>
        </w:rPr>
        <w:t xml:space="preserve">(samodzielnie określone przez Uczestnika Przedsięwzięcia i zaproponowane NCBR) </w:t>
      </w:r>
      <w:r w:rsidRPr="007E4736">
        <w:rPr>
          <w:rFonts w:cstheme="majorHAnsi"/>
        </w:rPr>
        <w:t>zobowiązania</w:t>
      </w:r>
      <w:r w:rsidR="00847350" w:rsidRPr="007E4736">
        <w:t xml:space="preserve"> w zakresie </w:t>
      </w:r>
      <w:r w:rsidRPr="007E4736">
        <w:rPr>
          <w:rFonts w:cstheme="majorHAnsi"/>
        </w:rPr>
        <w:t xml:space="preserve">przekazywania NCBR udziału w Przychodzie Komercjalizacji Wyników Prac B+R i Komercjalizacji Technologii Zależnych oraz zobowiązanie do podjęcia dodatkowych działań określonych w Planie Komercjalizacji, w zamian za odroczenie w czasie udzielenia NCBR licencji do korzystania z </w:t>
      </w:r>
      <w:r w:rsidR="00324423" w:rsidRPr="007E4736">
        <w:rPr>
          <w:rFonts w:cstheme="majorHAnsi"/>
        </w:rPr>
        <w:t xml:space="preserve">Wyników Prac B+R </w:t>
      </w:r>
      <w:r w:rsidR="00EA5D1E" w:rsidRPr="007E4736">
        <w:rPr>
          <w:rFonts w:cstheme="majorHAnsi"/>
        </w:rPr>
        <w:t xml:space="preserve">(wraz </w:t>
      </w:r>
      <w:r w:rsidRPr="007E4736">
        <w:rPr>
          <w:rFonts w:cstheme="majorHAnsi"/>
        </w:rPr>
        <w:t>z prawem do udzielania sublicencji</w:t>
      </w:r>
      <w:bookmarkEnd w:id="66"/>
      <w:r w:rsidR="00EA5D1E" w:rsidRPr="007E4736">
        <w:rPr>
          <w:rFonts w:cstheme="majorHAnsi"/>
        </w:rPr>
        <w:t>)</w:t>
      </w:r>
      <w:r w:rsidRPr="007E4736">
        <w:rPr>
          <w:rFonts w:cstheme="majorHAnsi"/>
        </w:rPr>
        <w:t>.</w:t>
      </w:r>
    </w:p>
    <w:p w14:paraId="4A7FB944" w14:textId="77777777" w:rsidR="001B58D4" w:rsidRPr="007E4736" w:rsidRDefault="001B58D4" w:rsidP="7E8C02BE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7E4736">
        <w:rPr>
          <w:rFonts w:cstheme="majorBidi"/>
        </w:rPr>
        <w:t xml:space="preserve">Wystąpienie </w:t>
      </w:r>
      <w:r w:rsidR="004B30E9" w:rsidRPr="007E4736">
        <w:rPr>
          <w:rFonts w:cstheme="majorBidi"/>
        </w:rPr>
        <w:t xml:space="preserve">o Wariant B </w:t>
      </w:r>
      <w:r w:rsidRPr="007E4736">
        <w:rPr>
          <w:rFonts w:cstheme="majorBidi"/>
        </w:rPr>
        <w:t>w ramach Wniosku wymaga przedstawieni</w:t>
      </w:r>
      <w:r w:rsidR="00C96D6D" w:rsidRPr="007E4736">
        <w:rPr>
          <w:rFonts w:cstheme="majorBidi"/>
        </w:rPr>
        <w:t>a</w:t>
      </w:r>
      <w:r w:rsidRPr="007E4736">
        <w:rPr>
          <w:rFonts w:cstheme="majorBidi"/>
        </w:rPr>
        <w:t xml:space="preserve"> Planu Komercjalizacji</w:t>
      </w:r>
      <w:r w:rsidR="00543184" w:rsidRPr="007E4736">
        <w:rPr>
          <w:rFonts w:cstheme="majorBidi"/>
        </w:rPr>
        <w:t xml:space="preserve"> zgodnie z </w:t>
      </w:r>
      <w:r w:rsidR="1960D85A" w:rsidRPr="007E4736">
        <w:rPr>
          <w:rFonts w:cstheme="majorBidi"/>
        </w:rPr>
        <w:t>Wymaganiami</w:t>
      </w:r>
      <w:r w:rsidR="00543184" w:rsidRPr="007E4736">
        <w:rPr>
          <w:rFonts w:cstheme="majorBidi"/>
        </w:rPr>
        <w:t xml:space="preserve"> określonymi w </w:t>
      </w:r>
      <w:r w:rsidR="00A65A55" w:rsidRPr="007E4736">
        <w:rPr>
          <w:rFonts w:cstheme="majorBidi"/>
        </w:rPr>
        <w:t>Załączni</w:t>
      </w:r>
      <w:r w:rsidR="00543184" w:rsidRPr="007E4736">
        <w:rPr>
          <w:rFonts w:cstheme="majorBidi"/>
        </w:rPr>
        <w:t>ku nr 3 do Regulaminu, który</w:t>
      </w:r>
      <w:r w:rsidRPr="007E4736">
        <w:rPr>
          <w:rFonts w:cstheme="majorBidi"/>
        </w:rPr>
        <w:t xml:space="preserve"> podlega dodatkowej ocenie przez NCBR. W razie pozytywnej oceny Planu Komercjalizacji tak długo jak </w:t>
      </w:r>
      <w:r w:rsidRPr="007E4736">
        <w:rPr>
          <w:rFonts w:cstheme="majorBidi"/>
        </w:rPr>
        <w:lastRenderedPageBreak/>
        <w:t xml:space="preserve">Wnioskodawca go realizuje, udzielenie NCBR licencji do korzystania z </w:t>
      </w:r>
      <w:r w:rsidR="00324423" w:rsidRPr="007E4736">
        <w:rPr>
          <w:rFonts w:cstheme="majorHAnsi"/>
        </w:rPr>
        <w:t xml:space="preserve">Wyników Prac B+R </w:t>
      </w:r>
      <w:r w:rsidRPr="007E4736">
        <w:rPr>
          <w:rFonts w:cstheme="majorBidi"/>
        </w:rPr>
        <w:t xml:space="preserve">z prawem do udzielania sublicencji jest odraczane w czasie, nie dłużej jednak niż </w:t>
      </w:r>
      <w:r w:rsidR="00BE2366" w:rsidRPr="007E4736">
        <w:rPr>
          <w:rFonts w:cstheme="majorBidi"/>
        </w:rPr>
        <w:t>przez okres określony w Umowie</w:t>
      </w:r>
      <w:r w:rsidRPr="007E4736">
        <w:rPr>
          <w:rFonts w:cstheme="majorBidi"/>
        </w:rPr>
        <w:t>.</w:t>
      </w:r>
    </w:p>
    <w:p w14:paraId="20F353ED" w14:textId="7E770A6B" w:rsidR="001B58D4" w:rsidRPr="007E4736" w:rsidRDefault="001B58D4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7E4736">
        <w:rPr>
          <w:rFonts w:cstheme="majorHAnsi"/>
        </w:rPr>
        <w:t>W razie negatywnej oceny Planu Komercjalizacji Wnioskodawca może wycofać Wniosek. Jeśli NCBR negatywnie oceni Plan Komercjalizacji i Wnioskodawca nie wycofa Wniosku, Wnioskodawca będzie realizował Umowę przy podziale korzyści z pominięciem Wariantu B.</w:t>
      </w:r>
    </w:p>
    <w:p w14:paraId="6E70DDF3" w14:textId="7AFFB400" w:rsidR="00E436FE" w:rsidRPr="007E4736" w:rsidRDefault="00E436FE" w:rsidP="00E436FE">
      <w:pPr>
        <w:spacing w:after="0" w:line="240" w:lineRule="auto"/>
        <w:ind w:left="567"/>
        <w:jc w:val="both"/>
      </w:pPr>
      <w:r w:rsidRPr="007E4736">
        <w:t>Ww. zasady w uproszczeniu przedstawia Schemat 1 poniżej.</w:t>
      </w:r>
    </w:p>
    <w:p w14:paraId="7C88B9C1" w14:textId="77777777" w:rsidR="00E436FE" w:rsidRPr="007E4736" w:rsidRDefault="00E436FE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679BF73C" w14:textId="77777777" w:rsidR="00E436FE" w:rsidRPr="007E4736" w:rsidRDefault="7D929C8C" w:rsidP="00E436FE">
      <w:pPr>
        <w:spacing w:after="0" w:line="240" w:lineRule="auto"/>
        <w:jc w:val="center"/>
        <w:rPr>
          <w:rFonts w:cstheme="majorHAnsi"/>
        </w:rPr>
      </w:pPr>
      <w:r>
        <w:rPr>
          <w:noProof/>
          <w:lang w:eastAsia="pl-PL"/>
        </w:rPr>
        <w:drawing>
          <wp:inline distT="0" distB="0" distL="0" distR="0" wp14:anchorId="60626527" wp14:editId="3E048E3D">
            <wp:extent cx="5759449" cy="350393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49" cy="350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7CA8C" w14:textId="0A9971A7" w:rsidR="00E436FE" w:rsidRPr="007E4736" w:rsidRDefault="00E436FE" w:rsidP="00E436FE">
      <w:pPr>
        <w:spacing w:after="0" w:line="240" w:lineRule="auto"/>
        <w:jc w:val="both"/>
        <w:rPr>
          <w:rFonts w:eastAsia="Calibri" w:cs="Calibri Light"/>
          <w:sz w:val="18"/>
          <w:szCs w:val="18"/>
        </w:rPr>
      </w:pPr>
      <w:r w:rsidRPr="007E4736">
        <w:rPr>
          <w:rFonts w:eastAsia="Calibri" w:cs="Calibri Light"/>
          <w:sz w:val="18"/>
          <w:szCs w:val="18"/>
        </w:rPr>
        <w:t>Schemat 1: uproszczone zasady dot. własności intelektualnej i komercjalizacji – elementy zaznaczone na czarno są wspólne dla Wariantu A i Wariantu B. Elementy zaznaczone na czerwono są elementem tylko Wariantu A – są zawieszone w razie realizacji przez Uczestnika Przedsięwzięcia Wariantu B. W razie rozbieżności schematu z treścią Regulaminu lub Umowy przesądza treść odpowiednio Regulaminu lub Umowy.</w:t>
      </w:r>
    </w:p>
    <w:p w14:paraId="70C5996E" w14:textId="77777777" w:rsidR="00E436FE" w:rsidRPr="007E4736" w:rsidRDefault="00E436FE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36455012" w14:textId="6E5B54F5" w:rsidR="00397E28" w:rsidRPr="007E4736" w:rsidRDefault="00397E28" w:rsidP="00397E28">
      <w:pPr>
        <w:pStyle w:val="Akapitzlist"/>
        <w:numPr>
          <w:ilvl w:val="0"/>
          <w:numId w:val="32"/>
        </w:numPr>
        <w:spacing w:after="0" w:line="240" w:lineRule="auto"/>
        <w:ind w:left="567"/>
        <w:jc w:val="both"/>
      </w:pPr>
      <w:r w:rsidRPr="007E4736">
        <w:t>[</w:t>
      </w:r>
      <w:r w:rsidRPr="007E4736">
        <w:rPr>
          <w:b/>
          <w:bCs/>
        </w:rPr>
        <w:t>Kwestie regulacyjne</w:t>
      </w:r>
      <w:r w:rsidRPr="007E4736">
        <w:t xml:space="preserve">] Zamawiający </w:t>
      </w:r>
      <w:r w:rsidR="00FA4F99" w:rsidRPr="007E4736">
        <w:t>ma na względzie</w:t>
      </w:r>
      <w:r w:rsidRPr="007E4736">
        <w:t>, że przedmiot zamówienia dotyczy obszaru będącego przedmiotem zmian regulacyjnych zarówno w zakresie baterii i akumulatorów jako takich, jak również jako magazynów</w:t>
      </w:r>
      <w:r w:rsidR="00FA4F99" w:rsidRPr="007E4736">
        <w:t xml:space="preserve"> energii</w:t>
      </w:r>
      <w:r w:rsidRPr="007E4736">
        <w:t xml:space="preserve"> potencjalnie przyłączanych do sieci elektroenergetycznej.</w:t>
      </w:r>
    </w:p>
    <w:p w14:paraId="463B1A35" w14:textId="0CE4C7AF" w:rsidR="00397E28" w:rsidRPr="007E4736" w:rsidRDefault="00397E28" w:rsidP="00397E28">
      <w:pPr>
        <w:pStyle w:val="Akapitzlist"/>
        <w:spacing w:after="0" w:line="240" w:lineRule="auto"/>
        <w:ind w:left="567"/>
        <w:jc w:val="both"/>
      </w:pPr>
      <w:r w:rsidRPr="007E4736">
        <w:t>Zamawiający zwraca uwagę</w:t>
      </w:r>
      <w:r w:rsidR="002F601D" w:rsidRPr="007E4736">
        <w:t xml:space="preserve"> Wnioskodawców</w:t>
      </w:r>
      <w:r w:rsidRPr="007E4736">
        <w:t xml:space="preserve">, że działania związane z przekazaniem Demonstratorów, a nawet przekazaniem Prototypów do testowania </w:t>
      </w:r>
      <w:r w:rsidR="0002083F" w:rsidRPr="007E4736">
        <w:t xml:space="preserve">w ramach Przedsięwzięcia, </w:t>
      </w:r>
      <w:r w:rsidRPr="007E4736">
        <w:t>potencjalnie m</w:t>
      </w:r>
      <w:r w:rsidR="0002083F" w:rsidRPr="007E4736">
        <w:t xml:space="preserve">oże </w:t>
      </w:r>
      <w:r w:rsidRPr="007E4736">
        <w:t>stanowić „wprowadzanie ich do obrotu”</w:t>
      </w:r>
      <w:r w:rsidR="0002083F" w:rsidRPr="007E4736">
        <w:t xml:space="preserve">. W konsekwencji względem </w:t>
      </w:r>
      <w:r w:rsidR="002F601D" w:rsidRPr="007E4736">
        <w:t xml:space="preserve">Wnioskodawcy w ramach Przedsięwzięcia </w:t>
      </w:r>
      <w:r w:rsidRPr="007E4736">
        <w:t xml:space="preserve">mogą mieć </w:t>
      </w:r>
      <w:r w:rsidR="0002083F" w:rsidRPr="007E4736">
        <w:t xml:space="preserve">potencjalnie </w:t>
      </w:r>
      <w:r w:rsidRPr="007E4736">
        <w:t>zastosowanie przepisy</w:t>
      </w:r>
      <w:r w:rsidR="007A174E">
        <w:t> </w:t>
      </w:r>
      <w:r w:rsidRPr="007E4736">
        <w:t>o bateriach, o</w:t>
      </w:r>
      <w:r w:rsidR="0002083F" w:rsidRPr="007E4736">
        <w:t> </w:t>
      </w:r>
      <w:r w:rsidRPr="007E4736">
        <w:t>systemie zgodności oraz ewentualnie (w zależności od cech Prototypu i</w:t>
      </w:r>
      <w:r w:rsidR="00727A74">
        <w:t> </w:t>
      </w:r>
      <w:r w:rsidRPr="007E4736">
        <w:t>Demonstratora</w:t>
      </w:r>
      <w:r w:rsidR="003F5ACA">
        <w:t xml:space="preserve"> stworzonych przez Wnioskodawcę</w:t>
      </w:r>
      <w:r w:rsidRPr="007E4736">
        <w:t>) o</w:t>
      </w:r>
      <w:r w:rsidR="0002083F" w:rsidRPr="007E4736">
        <w:t> </w:t>
      </w:r>
      <w:r w:rsidRPr="007E4736">
        <w:t>kompatybilności elektromagnetycznej</w:t>
      </w:r>
      <w:r w:rsidR="00B9025A" w:rsidRPr="007E4736">
        <w:t xml:space="preserve">, które mogą wymagać od </w:t>
      </w:r>
      <w:r w:rsidR="002F601D" w:rsidRPr="007E4736">
        <w:t>Wnioskodawcy</w:t>
      </w:r>
      <w:r w:rsidR="0002083F" w:rsidRPr="007E4736">
        <w:t xml:space="preserve"> podjęcia we własnym zakresie realizacji </w:t>
      </w:r>
      <w:r w:rsidR="002F601D" w:rsidRPr="007E4736">
        <w:rPr>
          <w:b/>
          <w:bCs/>
        </w:rPr>
        <w:t>standardowych</w:t>
      </w:r>
      <w:r w:rsidR="002F601D" w:rsidRPr="007E4736">
        <w:t xml:space="preserve"> </w:t>
      </w:r>
      <w:r w:rsidR="0002083F" w:rsidRPr="007E4736">
        <w:t xml:space="preserve">obowiązków w zakresie zgodności </w:t>
      </w:r>
      <w:r w:rsidR="007A174E">
        <w:t>takich produktów</w:t>
      </w:r>
      <w:r w:rsidR="0002083F" w:rsidRPr="007E4736">
        <w:t xml:space="preserve"> z</w:t>
      </w:r>
      <w:r w:rsidR="007A174E">
        <w:t xml:space="preserve">e wskazanymi </w:t>
      </w:r>
      <w:r w:rsidR="0002083F" w:rsidRPr="007E4736">
        <w:t xml:space="preserve">przepisami (zasadniczo możliwych </w:t>
      </w:r>
      <w:r w:rsidR="007A174E">
        <w:t xml:space="preserve">do spełnienia </w:t>
      </w:r>
      <w:r w:rsidR="0002083F" w:rsidRPr="007E4736">
        <w:t>w ramach wewnętrznych badań producenta) i</w:t>
      </w:r>
      <w:r w:rsidR="007A174E">
        <w:t> </w:t>
      </w:r>
      <w:r w:rsidR="0002083F" w:rsidRPr="007E4736">
        <w:t xml:space="preserve">ewentualnych dodatkowych </w:t>
      </w:r>
      <w:r w:rsidR="002F601D" w:rsidRPr="007E4736">
        <w:t xml:space="preserve">standardowych </w:t>
      </w:r>
      <w:r w:rsidR="0002083F" w:rsidRPr="007E4736">
        <w:t>obowiązków związanych z wprowadzaniem magazynów energii do obrotu.</w:t>
      </w:r>
      <w:r w:rsidR="0002083F" w:rsidRPr="007E4736">
        <w:rPr>
          <w:rStyle w:val="Odwoanieprzypisudolnego"/>
        </w:rPr>
        <w:footnoteReference w:id="3"/>
      </w:r>
      <w:r w:rsidRPr="007E4736">
        <w:t xml:space="preserve"> </w:t>
      </w:r>
      <w:r w:rsidR="0002083F" w:rsidRPr="007E4736">
        <w:t xml:space="preserve">Dodatkowo Zamawiający zwraca uwagę, że trwają prace nad </w:t>
      </w:r>
      <w:r w:rsidR="0002083F" w:rsidRPr="007E4736">
        <w:lastRenderedPageBreak/>
        <w:t>nowym rozporządzeniem Unii Europejskiej w sprawie baterii, które potencjalnie może wejść w</w:t>
      </w:r>
      <w:r w:rsidR="001D3E0E">
        <w:t> </w:t>
      </w:r>
      <w:r w:rsidR="0002083F" w:rsidRPr="007E4736">
        <w:t>życie w trakcie trwania Przedsięwzięcia.</w:t>
      </w:r>
      <w:r w:rsidR="0002083F" w:rsidRPr="007E4736">
        <w:rPr>
          <w:rStyle w:val="Odwoanieprzypisudolnego"/>
        </w:rPr>
        <w:footnoteReference w:id="4"/>
      </w:r>
    </w:p>
    <w:p w14:paraId="407CE9FA" w14:textId="31E51659" w:rsidR="0002083F" w:rsidRPr="007E4736" w:rsidRDefault="0002083F" w:rsidP="00397E28">
      <w:pPr>
        <w:pStyle w:val="Akapitzlist"/>
        <w:spacing w:after="0" w:line="240" w:lineRule="auto"/>
        <w:ind w:left="567"/>
        <w:jc w:val="both"/>
      </w:pPr>
      <w:r>
        <w:t xml:space="preserve">Zamawiający zwraca uwagę, że zobowiązania z ww. uregulowań obciążają w Umowy Uczestnika Przedsięwzięcia jako producenta Prototypów i Demonstratorów, stąd też zaleca Wnioskodawcom dokonanie </w:t>
      </w:r>
      <w:r w:rsidR="00FA4F99">
        <w:t xml:space="preserve">samooceny </w:t>
      </w:r>
      <w:r w:rsidR="0046263B">
        <w:t xml:space="preserve">w </w:t>
      </w:r>
      <w:r w:rsidR="00FA4F99">
        <w:t>ww. zakresie.</w:t>
      </w:r>
    </w:p>
    <w:p w14:paraId="5E2A6485" w14:textId="4AD6CA04" w:rsidR="00153DF5" w:rsidRPr="007E4736" w:rsidRDefault="00153DF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7E4736">
        <w:t>[</w:t>
      </w:r>
      <w:r w:rsidRPr="007E4736">
        <w:rPr>
          <w:b/>
          <w:bCs/>
        </w:rPr>
        <w:t>Termin realizacji Przedsięwzięcia</w:t>
      </w:r>
      <w:r w:rsidRPr="007E4736">
        <w:t>] Zasadnicza, badawczo-rozwojowa, część Przedsięwzięcia jest ograniczona do końca roku</w:t>
      </w:r>
      <w:r w:rsidR="00E436FE" w:rsidRPr="007E4736">
        <w:rPr>
          <w:rFonts w:cstheme="majorHAnsi"/>
        </w:rPr>
        <w:t xml:space="preserve"> 2023</w:t>
      </w:r>
      <w:r w:rsidRPr="007E4736">
        <w:rPr>
          <w:rFonts w:cstheme="majorHAnsi"/>
        </w:rPr>
        <w:t>,</w:t>
      </w:r>
      <w:r w:rsidRPr="007E4736">
        <w:t xml:space="preserve"> z uwzględnieniem szczegółowego Harmonogramu Przedsięwzięcia. Umowy z Uczestnikami Przedsięwzięcia przewidują </w:t>
      </w:r>
      <w:r w:rsidR="00493172" w:rsidRPr="007E4736">
        <w:t>postanowienia wykraczające poza wskazany horyzont czasowy</w:t>
      </w:r>
      <w:r w:rsidR="00BB644B" w:rsidRPr="007E4736">
        <w:t xml:space="preserve">, </w:t>
      </w:r>
      <w:r w:rsidR="00493172" w:rsidRPr="007E4736">
        <w:t xml:space="preserve">w zakresie </w:t>
      </w:r>
      <w:r w:rsidR="001A608E" w:rsidRPr="007E4736">
        <w:t xml:space="preserve">demonstracji technologicznej, </w:t>
      </w:r>
      <w:r w:rsidR="00BB644B" w:rsidRPr="007E4736">
        <w:t xml:space="preserve">zbierania danych i szczegółowej </w:t>
      </w:r>
      <w:r w:rsidR="00493172" w:rsidRPr="007E4736">
        <w:t xml:space="preserve">analizy funkcjonowania Demonstratorów </w:t>
      </w:r>
      <w:r w:rsidR="001A608E" w:rsidRPr="007E4736">
        <w:t xml:space="preserve">i ich testów </w:t>
      </w:r>
      <w:r w:rsidR="00493172" w:rsidRPr="007E4736">
        <w:t xml:space="preserve">oraz komercjalizacji </w:t>
      </w:r>
      <w:r w:rsidR="008B3763" w:rsidRPr="007E4736">
        <w:t>Rozwiązania</w:t>
      </w:r>
      <w:r w:rsidR="00DE2B68" w:rsidRPr="007E4736">
        <w:t xml:space="preserve"> poza Przedsięwzięciem</w:t>
      </w:r>
      <w:r w:rsidR="00493172" w:rsidRPr="007E4736">
        <w:t>.</w:t>
      </w:r>
    </w:p>
    <w:p w14:paraId="16F29466" w14:textId="33C73C49" w:rsidR="00AF284B" w:rsidRPr="007E4736" w:rsidRDefault="0004269C" w:rsidP="001547C7">
      <w:pPr>
        <w:pStyle w:val="Nagwek1"/>
      </w:pPr>
      <w:bookmarkStart w:id="67" w:name="_Określenie_Zamawiającego"/>
      <w:bookmarkStart w:id="68" w:name="_Ref509207570"/>
      <w:bookmarkStart w:id="69" w:name="_Ref52629295"/>
      <w:bookmarkStart w:id="70" w:name="_Toc53762094"/>
      <w:bookmarkStart w:id="71" w:name="_Toc69201425"/>
      <w:bookmarkStart w:id="72" w:name="_Toc70262450"/>
      <w:bookmarkStart w:id="73" w:name="_Toc70488221"/>
      <w:bookmarkStart w:id="74" w:name="_Toc494180639"/>
      <w:bookmarkStart w:id="75" w:name="_Toc496261289"/>
      <w:bookmarkStart w:id="76" w:name="_Toc503862997"/>
      <w:bookmarkEnd w:id="67"/>
      <w:r w:rsidRPr="007E4736">
        <w:t>Wnioskodawcy</w:t>
      </w:r>
      <w:bookmarkEnd w:id="68"/>
      <w:bookmarkEnd w:id="69"/>
      <w:bookmarkEnd w:id="70"/>
      <w:bookmarkEnd w:id="71"/>
      <w:bookmarkEnd w:id="72"/>
      <w:bookmarkEnd w:id="73"/>
    </w:p>
    <w:p w14:paraId="7333CE8A" w14:textId="7D6096BB" w:rsidR="003335C7" w:rsidRPr="007E4736" w:rsidRDefault="008C0349" w:rsidP="00C22B7B">
      <w:pPr>
        <w:pStyle w:val="Nagwek2"/>
        <w:rPr>
          <w:rFonts w:eastAsia="Arial Unicode MS"/>
        </w:rPr>
      </w:pPr>
      <w:bookmarkStart w:id="77" w:name="_Toc494180640"/>
      <w:bookmarkStart w:id="78" w:name="_Toc496261290"/>
      <w:bookmarkStart w:id="79" w:name="_Toc503862998"/>
      <w:bookmarkStart w:id="80" w:name="_Ref511657198"/>
      <w:bookmarkStart w:id="81" w:name="_Toc53762095"/>
      <w:bookmarkStart w:id="82" w:name="_Toc69201426"/>
      <w:bookmarkStart w:id="83" w:name="_Toc70262451"/>
      <w:bookmarkStart w:id="84" w:name="_Toc70488222"/>
      <w:bookmarkEnd w:id="74"/>
      <w:bookmarkEnd w:id="75"/>
      <w:bookmarkEnd w:id="76"/>
      <w:r w:rsidRPr="007E4736">
        <w:t>Informacj</w:t>
      </w:r>
      <w:r w:rsidR="002D20AC" w:rsidRPr="007E4736">
        <w:t>e</w:t>
      </w:r>
      <w:r w:rsidRPr="007E4736">
        <w:rPr>
          <w:rFonts w:eastAsia="Arial Unicode MS"/>
        </w:rPr>
        <w:t xml:space="preserve"> ogólne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25877AE5" w14:textId="3C972C39" w:rsidR="0004269C" w:rsidRPr="007E4736" w:rsidRDefault="00586E2C" w:rsidP="00E436FE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7E4736">
        <w:rPr>
          <w:rFonts w:cstheme="majorBidi"/>
        </w:rPr>
        <w:t>Przedsięwzięcie</w:t>
      </w:r>
      <w:r w:rsidR="007803D1" w:rsidRPr="007E4736">
        <w:rPr>
          <w:rFonts w:cstheme="majorBidi"/>
        </w:rPr>
        <w:t xml:space="preserve"> jest adresowan</w:t>
      </w:r>
      <w:r w:rsidR="00710118" w:rsidRPr="007E4736">
        <w:rPr>
          <w:rFonts w:cstheme="majorBidi"/>
        </w:rPr>
        <w:t>e</w:t>
      </w:r>
      <w:r w:rsidR="007803D1" w:rsidRPr="007E4736">
        <w:rPr>
          <w:rFonts w:cstheme="majorBidi"/>
        </w:rPr>
        <w:t xml:space="preserve"> do </w:t>
      </w:r>
      <w:r w:rsidR="0004269C" w:rsidRPr="007E4736">
        <w:rPr>
          <w:rFonts w:cstheme="majorBidi"/>
        </w:rPr>
        <w:t>podmiotów</w:t>
      </w:r>
      <w:r w:rsidR="008C0349" w:rsidRPr="007E4736">
        <w:rPr>
          <w:rFonts w:cstheme="majorBidi"/>
        </w:rPr>
        <w:t xml:space="preserve"> mający</w:t>
      </w:r>
      <w:r w:rsidR="007803D1" w:rsidRPr="007E4736">
        <w:rPr>
          <w:rFonts w:cstheme="majorBidi"/>
        </w:rPr>
        <w:t>ch</w:t>
      </w:r>
      <w:r w:rsidR="008C0349" w:rsidRPr="007E4736">
        <w:rPr>
          <w:rFonts w:cstheme="majorBidi"/>
        </w:rPr>
        <w:t xml:space="preserve"> pomysł, wymagany potencjał i wolę </w:t>
      </w:r>
      <w:r w:rsidR="007803D1" w:rsidRPr="007E4736">
        <w:rPr>
          <w:rFonts w:cstheme="majorBidi"/>
        </w:rPr>
        <w:t>opracowania</w:t>
      </w:r>
      <w:r w:rsidR="00160C28" w:rsidRPr="007E4736">
        <w:rPr>
          <w:rFonts w:cstheme="majorBidi"/>
        </w:rPr>
        <w:t xml:space="preserve"> </w:t>
      </w:r>
      <w:r w:rsidR="007462E9" w:rsidRPr="007E4736">
        <w:rPr>
          <w:rFonts w:cstheme="majorBidi"/>
        </w:rPr>
        <w:t xml:space="preserve">Rozwiązania w postaci </w:t>
      </w:r>
      <w:r w:rsidR="00144D51" w:rsidRPr="007E4736">
        <w:rPr>
          <w:rFonts w:cstheme="majorBidi"/>
        </w:rPr>
        <w:t xml:space="preserve">opracowania </w:t>
      </w:r>
      <w:r w:rsidR="00E436FE" w:rsidRPr="007E4736">
        <w:rPr>
          <w:rFonts w:cstheme="majorBidi"/>
        </w:rPr>
        <w:t xml:space="preserve">(i) w Strumieniu „Bateria”: </w:t>
      </w:r>
      <w:r w:rsidR="00144D51" w:rsidRPr="007E4736">
        <w:rPr>
          <w:rFonts w:ascii="Calibri" w:eastAsia="Calibri" w:hAnsi="Calibri" w:cs="Calibri"/>
          <w:color w:val="000000" w:themeColor="text1"/>
        </w:rPr>
        <w:t>Technologii Ogniw galwanicznych</w:t>
      </w:r>
      <w:r w:rsidR="00E436FE" w:rsidRPr="007E4736">
        <w:rPr>
          <w:rFonts w:ascii="Calibri" w:eastAsia="Calibri" w:hAnsi="Calibri" w:cs="Calibri"/>
          <w:color w:val="000000" w:themeColor="text1"/>
        </w:rPr>
        <w:t xml:space="preserve">, zaś (ii) w Strumieniu „System”: </w:t>
      </w:r>
      <w:r w:rsidR="00144D51" w:rsidRPr="007E4736">
        <w:rPr>
          <w:rFonts w:ascii="Calibri" w:eastAsia="Calibri" w:hAnsi="Calibri" w:cs="Calibri"/>
          <w:color w:val="000000" w:themeColor="text1"/>
        </w:rPr>
        <w:t>Systemu Magazynowania Energii</w:t>
      </w:r>
      <w:r w:rsidR="0020684C" w:rsidRPr="007E4736">
        <w:rPr>
          <w:rFonts w:cstheme="majorBidi"/>
        </w:rPr>
        <w:t>, spełniając</w:t>
      </w:r>
      <w:r w:rsidR="00144D51" w:rsidRPr="007E4736">
        <w:rPr>
          <w:rFonts w:cstheme="majorBidi"/>
        </w:rPr>
        <w:t>ych</w:t>
      </w:r>
      <w:r w:rsidR="006F20F6" w:rsidRPr="007E4736">
        <w:rPr>
          <w:rFonts w:cstheme="majorBidi"/>
        </w:rPr>
        <w:t xml:space="preserve"> w zakresie danego Strumienia </w:t>
      </w:r>
      <w:r w:rsidR="009316AB" w:rsidRPr="007E4736">
        <w:rPr>
          <w:rFonts w:cstheme="majorBidi"/>
        </w:rPr>
        <w:t xml:space="preserve">co najmniej </w:t>
      </w:r>
      <w:r w:rsidR="6FA4B80B" w:rsidRPr="007E4736">
        <w:rPr>
          <w:rFonts w:cstheme="majorBidi"/>
        </w:rPr>
        <w:t>Wymagania</w:t>
      </w:r>
      <w:r w:rsidR="00D44B54" w:rsidRPr="007E4736">
        <w:rPr>
          <w:rFonts w:cstheme="majorBidi"/>
        </w:rPr>
        <w:t xml:space="preserve"> </w:t>
      </w:r>
      <w:r w:rsidR="00A747F8" w:rsidRPr="007E4736">
        <w:rPr>
          <w:rFonts w:cstheme="majorBidi"/>
        </w:rPr>
        <w:t xml:space="preserve">Obligatoryjne </w:t>
      </w:r>
      <w:r w:rsidR="0020684C" w:rsidRPr="007E4736">
        <w:rPr>
          <w:rFonts w:cstheme="majorBidi"/>
        </w:rPr>
        <w:t xml:space="preserve">wskazane w </w:t>
      </w:r>
      <w:r w:rsidR="00A65A55" w:rsidRPr="007E4736">
        <w:rPr>
          <w:rFonts w:cstheme="majorBidi"/>
        </w:rPr>
        <w:t>Załączni</w:t>
      </w:r>
      <w:r w:rsidR="0020684C" w:rsidRPr="007E4736">
        <w:rPr>
          <w:rFonts w:cstheme="majorBidi"/>
        </w:rPr>
        <w:t xml:space="preserve">ku nr </w:t>
      </w:r>
      <w:r w:rsidR="009316AB" w:rsidRPr="007E4736">
        <w:rPr>
          <w:rFonts w:cstheme="majorBidi"/>
        </w:rPr>
        <w:t>1 do Regulaminu</w:t>
      </w:r>
      <w:r w:rsidR="0020684C" w:rsidRPr="007E4736">
        <w:rPr>
          <w:rFonts w:cstheme="majorBidi"/>
        </w:rPr>
        <w:t xml:space="preserve">. </w:t>
      </w:r>
      <w:r w:rsidR="0004269C" w:rsidRPr="007E4736">
        <w:rPr>
          <w:rFonts w:cstheme="majorBidi"/>
        </w:rPr>
        <w:t xml:space="preserve">NCBR prowadzi niniejsze </w:t>
      </w:r>
      <w:r w:rsidR="00BB37CD" w:rsidRPr="007E4736">
        <w:rPr>
          <w:rFonts w:cstheme="majorBidi"/>
        </w:rPr>
        <w:t>P</w:t>
      </w:r>
      <w:r w:rsidR="0004269C" w:rsidRPr="007E4736">
        <w:rPr>
          <w:rFonts w:cstheme="majorBidi"/>
        </w:rPr>
        <w:t>ostępowanie z zachowaniem zasad otwartości i konkurencyjności, nie</w:t>
      </w:r>
      <w:r w:rsidR="005068B7" w:rsidRPr="007E4736">
        <w:rPr>
          <w:rFonts w:cstheme="majorBidi"/>
        </w:rPr>
        <w:t> </w:t>
      </w:r>
      <w:r w:rsidR="0004269C" w:rsidRPr="007E4736">
        <w:rPr>
          <w:rFonts w:cstheme="majorBidi"/>
        </w:rPr>
        <w:t>wprowadzając</w:t>
      </w:r>
      <w:r w:rsidR="00BE1C67" w:rsidRPr="007E4736">
        <w:rPr>
          <w:rFonts w:cstheme="majorBidi"/>
        </w:rPr>
        <w:t>,</w:t>
      </w:r>
      <w:r w:rsidR="0004269C" w:rsidRPr="007E4736">
        <w:rPr>
          <w:rFonts w:cstheme="majorBidi"/>
        </w:rPr>
        <w:t xml:space="preserve"> co do zasady</w:t>
      </w:r>
      <w:r w:rsidR="001B0CEA" w:rsidRPr="007E4736">
        <w:rPr>
          <w:rFonts w:cstheme="majorBidi"/>
        </w:rPr>
        <w:t xml:space="preserve"> (tj. </w:t>
      </w:r>
      <w:r w:rsidR="00A747F8" w:rsidRPr="007E4736">
        <w:rPr>
          <w:rFonts w:cstheme="majorBidi"/>
        </w:rPr>
        <w:t>poza jednoznaczn</w:t>
      </w:r>
      <w:r w:rsidR="008D26FF" w:rsidRPr="007E4736">
        <w:rPr>
          <w:rFonts w:cstheme="majorBidi"/>
        </w:rPr>
        <w:t>ie określonymi</w:t>
      </w:r>
      <w:r w:rsidR="00A747F8" w:rsidRPr="007E4736">
        <w:rPr>
          <w:rFonts w:cstheme="majorBidi"/>
        </w:rPr>
        <w:t xml:space="preserve"> wyjątkami</w:t>
      </w:r>
      <w:r w:rsidR="001B0CEA" w:rsidRPr="007E4736">
        <w:rPr>
          <w:rFonts w:cstheme="majorBidi"/>
        </w:rPr>
        <w:t>)</w:t>
      </w:r>
      <w:r w:rsidR="0004269C" w:rsidRPr="007E4736">
        <w:rPr>
          <w:rFonts w:cstheme="majorBidi"/>
        </w:rPr>
        <w:t xml:space="preserve"> ograniczeń w zakresie kategorii podmiotów, uprawnionych do</w:t>
      </w:r>
      <w:r w:rsidR="005068B7" w:rsidRPr="007E4736">
        <w:rPr>
          <w:rFonts w:cstheme="majorBidi"/>
        </w:rPr>
        <w:t> </w:t>
      </w:r>
      <w:r w:rsidR="0004269C" w:rsidRPr="007E4736">
        <w:rPr>
          <w:rFonts w:cstheme="majorBidi"/>
        </w:rPr>
        <w:t>złożenia Wniosków</w:t>
      </w:r>
      <w:r w:rsidR="00743DE2" w:rsidRPr="007E4736">
        <w:rPr>
          <w:rFonts w:cstheme="majorBidi"/>
        </w:rPr>
        <w:t xml:space="preserve"> o przystąpienie do </w:t>
      </w:r>
      <w:r w:rsidR="00BB37CD" w:rsidRPr="007E4736">
        <w:rPr>
          <w:rFonts w:cstheme="majorBidi"/>
        </w:rPr>
        <w:t>P</w:t>
      </w:r>
      <w:r w:rsidR="00743DE2" w:rsidRPr="007E4736">
        <w:rPr>
          <w:rFonts w:cstheme="majorBidi"/>
        </w:rPr>
        <w:t>ostępowania</w:t>
      </w:r>
      <w:r w:rsidR="008227C1" w:rsidRPr="007E4736">
        <w:rPr>
          <w:rFonts w:cstheme="majorBidi"/>
        </w:rPr>
        <w:t xml:space="preserve"> i zawarcie Umowy</w:t>
      </w:r>
      <w:r w:rsidR="00E9232B" w:rsidRPr="007E4736">
        <w:rPr>
          <w:rFonts w:cstheme="majorBidi"/>
          <w:b/>
          <w:bCs/>
        </w:rPr>
        <w:t xml:space="preserve">, stanowiących jednocześnie ofertę na wykonanie </w:t>
      </w:r>
      <w:r w:rsidR="0046263B">
        <w:rPr>
          <w:rFonts w:cstheme="majorBidi"/>
          <w:b/>
          <w:bCs/>
        </w:rPr>
        <w:t xml:space="preserve">danej części </w:t>
      </w:r>
      <w:r w:rsidR="00E9232B" w:rsidRPr="007E4736">
        <w:rPr>
          <w:rFonts w:cstheme="majorBidi"/>
          <w:b/>
          <w:bCs/>
        </w:rPr>
        <w:t>przedmiotu zamówienia</w:t>
      </w:r>
      <w:r w:rsidR="00E9232B" w:rsidRPr="007E4736">
        <w:rPr>
          <w:rFonts w:cstheme="majorBidi"/>
        </w:rPr>
        <w:t xml:space="preserve"> </w:t>
      </w:r>
      <w:r w:rsidR="00743DE2" w:rsidRPr="007E4736">
        <w:rPr>
          <w:rFonts w:cstheme="majorBidi"/>
        </w:rPr>
        <w:t>(dalej: „</w:t>
      </w:r>
      <w:r w:rsidR="00743DE2" w:rsidRPr="007E4736">
        <w:rPr>
          <w:rFonts w:cstheme="majorBidi"/>
          <w:b/>
          <w:bCs/>
        </w:rPr>
        <w:t>Wniosek</w:t>
      </w:r>
      <w:r w:rsidR="00743DE2" w:rsidRPr="007E4736">
        <w:rPr>
          <w:rFonts w:cstheme="majorBidi"/>
        </w:rPr>
        <w:t>”)</w:t>
      </w:r>
      <w:r w:rsidR="003F41DA" w:rsidRPr="007E4736">
        <w:rPr>
          <w:rFonts w:cstheme="majorBidi"/>
        </w:rPr>
        <w:t>.</w:t>
      </w:r>
      <w:r w:rsidR="0004269C" w:rsidRPr="007E4736">
        <w:rPr>
          <w:rFonts w:cstheme="majorBidi"/>
        </w:rPr>
        <w:t xml:space="preserve"> </w:t>
      </w:r>
    </w:p>
    <w:p w14:paraId="59827948" w14:textId="25947D01" w:rsidR="004571C4" w:rsidRPr="007E4736" w:rsidRDefault="00902C6A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</w:pPr>
      <w:bookmarkStart w:id="85" w:name="_Ref511660533"/>
      <w:r w:rsidRPr="007E4736">
        <w:t xml:space="preserve">Do udziału w </w:t>
      </w:r>
      <w:r w:rsidR="00586E2C" w:rsidRPr="007E4736">
        <w:t xml:space="preserve">Przedsięwzięciu </w:t>
      </w:r>
      <w:r w:rsidRPr="007E4736">
        <w:t xml:space="preserve">dopuszczone są wszystkie </w:t>
      </w:r>
      <w:r w:rsidR="00E9232B" w:rsidRPr="007E4736">
        <w:t>zainteresowane podmioty, które mają zdolność wykonania Umowy</w:t>
      </w:r>
      <w:r w:rsidR="00A747F8" w:rsidRPr="007E4736">
        <w:t xml:space="preserve"> i spełniają warunki określone w tym Regulaminie</w:t>
      </w:r>
      <w:r w:rsidR="003D1F09" w:rsidRPr="007E4736">
        <w:t xml:space="preserve"> oraz posiadają siedzibę</w:t>
      </w:r>
      <w:r w:rsidR="0038051D" w:rsidRPr="007E4736">
        <w:t xml:space="preserve"> lub miejsce zamieszkania</w:t>
      </w:r>
      <w:r w:rsidR="003D1F09" w:rsidRPr="007E4736">
        <w:t xml:space="preserve"> na terytorium państwa członkowskiego Unii Europejskiej lub państwa-strony Porozumienia Światowej Organizacji Handlu w sprawie zamówień rządowych lub innej umowy międzynarodowej dotycząc</w:t>
      </w:r>
      <w:r w:rsidR="00A12121" w:rsidRPr="007E4736">
        <w:t>ej</w:t>
      </w:r>
      <w:r w:rsidR="003D1F09" w:rsidRPr="007E4736">
        <w:t xml:space="preserve"> zamówień rządowych, których stroną jest Polska lub Unia Europejska.</w:t>
      </w:r>
      <w:r w:rsidR="009316AB" w:rsidRPr="007E4736">
        <w:t xml:space="preserve"> </w:t>
      </w:r>
      <w:r w:rsidR="6FA4B80B" w:rsidRPr="007E4736">
        <w:t>Wymagania</w:t>
      </w:r>
      <w:r w:rsidR="009316AB" w:rsidRPr="007E4736">
        <w:t xml:space="preserve"> określone w </w:t>
      </w:r>
      <w:r w:rsidR="00A65A55" w:rsidRPr="007E4736">
        <w:t>Załączni</w:t>
      </w:r>
      <w:r w:rsidR="009316AB" w:rsidRPr="007E4736">
        <w:t xml:space="preserve">ku nr 1 do Regulaminu oraz Kryteria zawarte w </w:t>
      </w:r>
      <w:r w:rsidR="00A65A55" w:rsidRPr="007E4736">
        <w:t>Załączni</w:t>
      </w:r>
      <w:r w:rsidR="009316AB" w:rsidRPr="007E4736">
        <w:t>ku nr 5 do Regulaminu określają jakie kompetencje, w ramach konkurencji pomiędzy Uczestnikami Przedsięwzięcia, są preferowane.</w:t>
      </w:r>
      <w:bookmarkStart w:id="86" w:name="_Ref499632404"/>
      <w:bookmarkEnd w:id="85"/>
    </w:p>
    <w:p w14:paraId="5ACEF19F" w14:textId="2C552AF3" w:rsidR="00160C28" w:rsidRPr="007E4736" w:rsidRDefault="00E5625C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asciiTheme="majorBidi" w:eastAsiaTheme="majorBidi" w:hAnsiTheme="majorBidi" w:cstheme="majorBidi"/>
        </w:rPr>
      </w:pPr>
      <w:r w:rsidRPr="007E4736">
        <w:t>Z zastrzeżeniem zdania ostatniego, j</w:t>
      </w:r>
      <w:r w:rsidR="003F41DA" w:rsidRPr="007E4736">
        <w:t xml:space="preserve">eden </w:t>
      </w:r>
      <w:r w:rsidR="00BB37CD" w:rsidRPr="007E4736">
        <w:t>p</w:t>
      </w:r>
      <w:r w:rsidR="00CE3227" w:rsidRPr="007E4736">
        <w:t>odmiot</w:t>
      </w:r>
      <w:r w:rsidR="002973D0" w:rsidRPr="007E4736">
        <w:t xml:space="preserve"> (rozumiany jako osoba fizyczna, jednostka organizacyjna albo osoba prawna)</w:t>
      </w:r>
      <w:r w:rsidR="00902C6A" w:rsidRPr="007E4736">
        <w:t xml:space="preserve"> </w:t>
      </w:r>
      <w:r w:rsidR="00CE3227" w:rsidRPr="007E4736">
        <w:t xml:space="preserve">może złożyć </w:t>
      </w:r>
      <w:r w:rsidR="00CE3227" w:rsidRPr="007E4736">
        <w:rPr>
          <w:b/>
          <w:bCs/>
        </w:rPr>
        <w:t>nie więcej niż jeden Wniosek</w:t>
      </w:r>
      <w:r w:rsidR="00720F2C" w:rsidRPr="007E4736">
        <w:rPr>
          <w:b/>
          <w:bCs/>
        </w:rPr>
        <w:t xml:space="preserve"> dla danego Strumienia</w:t>
      </w:r>
      <w:r w:rsidR="00CE3227" w:rsidRPr="007E4736">
        <w:t xml:space="preserve">, niezależnie od tego czy składa Wniosek samodzielnie czy łącznie z </w:t>
      </w:r>
      <w:r w:rsidR="002D20AC" w:rsidRPr="007E4736">
        <w:rPr>
          <w:rFonts w:cstheme="majorBidi"/>
        </w:rPr>
        <w:t>innym podmiotem/</w:t>
      </w:r>
      <w:r w:rsidR="00CE3227" w:rsidRPr="007E4736">
        <w:t>innymi podmiotami.</w:t>
      </w:r>
      <w:r w:rsidR="003F41DA" w:rsidRPr="007E4736">
        <w:t xml:space="preserve"> Wszystkie W</w:t>
      </w:r>
      <w:r w:rsidR="00CE3227" w:rsidRPr="007E4736">
        <w:t>nioski złożone z</w:t>
      </w:r>
      <w:r w:rsidR="00902C6A" w:rsidRPr="007E4736">
        <w:t> </w:t>
      </w:r>
      <w:r w:rsidR="00CE3227" w:rsidRPr="007E4736">
        <w:t>naruszeniem zasady wskazanej w</w:t>
      </w:r>
      <w:r w:rsidR="00000DF9" w:rsidRPr="007E4736">
        <w:t> </w:t>
      </w:r>
      <w:r w:rsidR="00CE3227" w:rsidRPr="007E4736">
        <w:t>zdaniu poprzedzającym podlega</w:t>
      </w:r>
      <w:r w:rsidR="007D196B" w:rsidRPr="007E4736">
        <w:t xml:space="preserve">ją wykluczeniu </w:t>
      </w:r>
      <w:r w:rsidR="007D196B" w:rsidRPr="007E4736">
        <w:rPr>
          <w:rFonts w:cstheme="majorBidi"/>
        </w:rPr>
        <w:t>w</w:t>
      </w:r>
      <w:r w:rsidR="00902C6A" w:rsidRPr="007E4736">
        <w:rPr>
          <w:rFonts w:cstheme="majorBidi"/>
        </w:rPr>
        <w:t> </w:t>
      </w:r>
      <w:r w:rsidR="007D196B" w:rsidRPr="007E4736">
        <w:rPr>
          <w:rFonts w:cstheme="majorBidi"/>
        </w:rPr>
        <w:t>Postępowaniu</w:t>
      </w:r>
      <w:r w:rsidR="003F41DA" w:rsidRPr="007E4736">
        <w:rPr>
          <w:rFonts w:cstheme="majorBidi"/>
        </w:rPr>
        <w:t xml:space="preserve"> w ramach </w:t>
      </w:r>
      <w:r w:rsidR="00BB37CD" w:rsidRPr="007E4736">
        <w:rPr>
          <w:rFonts w:cstheme="majorBidi"/>
        </w:rPr>
        <w:t>o</w:t>
      </w:r>
      <w:r w:rsidR="003F41DA" w:rsidRPr="007E4736">
        <w:rPr>
          <w:rFonts w:cstheme="majorBidi"/>
        </w:rPr>
        <w:t xml:space="preserve">ceny </w:t>
      </w:r>
      <w:r w:rsidR="00BB37CD" w:rsidRPr="007E4736">
        <w:rPr>
          <w:rFonts w:cstheme="majorBidi"/>
        </w:rPr>
        <w:t>f</w:t>
      </w:r>
      <w:r w:rsidR="001F79F6" w:rsidRPr="007E4736">
        <w:rPr>
          <w:rFonts w:cstheme="majorBidi"/>
        </w:rPr>
        <w:t>ormalnej</w:t>
      </w:r>
      <w:r w:rsidR="007D196B" w:rsidRPr="007E4736">
        <w:rPr>
          <w:rFonts w:cstheme="majorBidi"/>
        </w:rPr>
        <w:t>.</w:t>
      </w:r>
      <w:r w:rsidR="001F018E" w:rsidRPr="007E4736">
        <w:rPr>
          <w:rFonts w:cstheme="majorBidi"/>
        </w:rPr>
        <w:t xml:space="preserve"> Dla usunięcia wątpliwości NCBR wskazuje, że</w:t>
      </w:r>
      <w:r w:rsidR="00BE3C7F" w:rsidRPr="007E4736">
        <w:rPr>
          <w:rFonts w:cstheme="majorBidi"/>
        </w:rPr>
        <w:t xml:space="preserve"> z zastrzeżeniem poniższej informacji,</w:t>
      </w:r>
      <w:r w:rsidR="004E4FAF" w:rsidRPr="007E4736">
        <w:rPr>
          <w:rFonts w:cstheme="majorBidi"/>
        </w:rPr>
        <w:t xml:space="preserve"> </w:t>
      </w:r>
      <w:r w:rsidR="00160C28" w:rsidRPr="007E4736">
        <w:rPr>
          <w:rFonts w:cstheme="majorBidi"/>
        </w:rPr>
        <w:t>jed</w:t>
      </w:r>
      <w:r w:rsidR="00467E0B" w:rsidRPr="007E4736">
        <w:rPr>
          <w:rFonts w:cstheme="majorBidi"/>
        </w:rPr>
        <w:t>en</w:t>
      </w:r>
      <w:r w:rsidR="00160C28" w:rsidRPr="007E4736">
        <w:rPr>
          <w:rFonts w:cstheme="majorBidi"/>
        </w:rPr>
        <w:t xml:space="preserve"> </w:t>
      </w:r>
      <w:r w:rsidR="00467E0B" w:rsidRPr="007E4736">
        <w:rPr>
          <w:rFonts w:cstheme="majorBidi"/>
        </w:rPr>
        <w:t xml:space="preserve">podmiot </w:t>
      </w:r>
      <w:r w:rsidR="00160C28" w:rsidRPr="007E4736">
        <w:rPr>
          <w:rFonts w:cstheme="majorBidi"/>
        </w:rPr>
        <w:t xml:space="preserve">nie może </w:t>
      </w:r>
      <w:r w:rsidR="00720F2C" w:rsidRPr="007E4736">
        <w:rPr>
          <w:rFonts w:cstheme="majorBidi"/>
        </w:rPr>
        <w:t>w ramach jednego Strumienia</w:t>
      </w:r>
      <w:r w:rsidR="00160C28" w:rsidRPr="007E4736">
        <w:rPr>
          <w:rFonts w:cstheme="majorBidi"/>
        </w:rPr>
        <w:t xml:space="preserve"> </w:t>
      </w:r>
      <w:r w:rsidR="00975837" w:rsidRPr="007E4736">
        <w:rPr>
          <w:rFonts w:cstheme="majorBidi"/>
        </w:rPr>
        <w:t>być</w:t>
      </w:r>
      <w:r w:rsidR="00720F2C" w:rsidRPr="007E4736">
        <w:rPr>
          <w:rFonts w:cstheme="majorBidi"/>
        </w:rPr>
        <w:t xml:space="preserve"> </w:t>
      </w:r>
      <w:r w:rsidR="00BE3C7F" w:rsidRPr="007E4736">
        <w:t>wskazany jako Wnioskodawca lub podmiot współtworzący Wnioskodawcę w więcej niż jednym Wniosku</w:t>
      </w:r>
      <w:r w:rsidR="00FD3493" w:rsidRPr="007E4736">
        <w:t xml:space="preserve"> w jednym Strumieniu</w:t>
      </w:r>
      <w:r w:rsidR="00181247" w:rsidRPr="007E4736">
        <w:rPr>
          <w:rFonts w:cstheme="majorBidi"/>
        </w:rPr>
        <w:t xml:space="preserve">. W przypadku naruszenia zasady wskazanej w </w:t>
      </w:r>
      <w:r w:rsidR="004570B3" w:rsidRPr="007E4736">
        <w:rPr>
          <w:rFonts w:cstheme="majorBidi"/>
        </w:rPr>
        <w:t>niniejszym ustępie</w:t>
      </w:r>
      <w:r w:rsidR="00181247" w:rsidRPr="007E4736">
        <w:rPr>
          <w:rFonts w:cstheme="majorBidi"/>
        </w:rPr>
        <w:t xml:space="preserve">, wykluczeniu podlegają wszyscy Wnioskodawcy </w:t>
      </w:r>
      <w:r w:rsidR="002878AF" w:rsidRPr="007E4736">
        <w:rPr>
          <w:rFonts w:cstheme="majorBidi"/>
        </w:rPr>
        <w:t xml:space="preserve">objęci </w:t>
      </w:r>
      <w:r w:rsidR="00181247" w:rsidRPr="007E4736">
        <w:rPr>
          <w:rFonts w:cstheme="majorBidi"/>
        </w:rPr>
        <w:t>naruszeniem</w:t>
      </w:r>
      <w:r w:rsidRPr="007E4736">
        <w:rPr>
          <w:rFonts w:cstheme="majorBidi"/>
        </w:rPr>
        <w:t>.</w:t>
      </w:r>
      <w:r w:rsidR="00770480" w:rsidRPr="007E4736">
        <w:rPr>
          <w:rFonts w:cstheme="majorBidi"/>
        </w:rPr>
        <w:t xml:space="preserve"> Dopuszczalne jest zatem złożenie przez Wnioskodawcę dwóch Wniosków obejmujących oba odmienne Strumienie</w:t>
      </w:r>
      <w:bookmarkStart w:id="87" w:name="_Hlk499483384"/>
      <w:bookmarkStart w:id="88" w:name="_Hlk53784238"/>
      <w:bookmarkStart w:id="89" w:name="_Ref53586949"/>
      <w:bookmarkStart w:id="90" w:name="_Hlk53784248"/>
      <w:bookmarkEnd w:id="86"/>
      <w:bookmarkEnd w:id="87"/>
      <w:bookmarkEnd w:id="88"/>
      <w:bookmarkEnd w:id="89"/>
      <w:r w:rsidR="00FD3493" w:rsidRPr="007E4736">
        <w:rPr>
          <w:rFonts w:cstheme="majorBidi"/>
        </w:rPr>
        <w:t>.</w:t>
      </w:r>
    </w:p>
    <w:p w14:paraId="4C60F19E" w14:textId="5A5D6B97" w:rsidR="009D03CE" w:rsidRPr="007E4736" w:rsidRDefault="007803D1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91" w:name="_Ref52629309"/>
      <w:bookmarkEnd w:id="90"/>
      <w:r w:rsidRPr="007E4736">
        <w:rPr>
          <w:rFonts w:cstheme="majorBidi"/>
        </w:rPr>
        <w:t xml:space="preserve">Wnioskodawcy mogą uczestniczyć w </w:t>
      </w:r>
      <w:r w:rsidR="00586E2C" w:rsidRPr="007E4736">
        <w:rPr>
          <w:rFonts w:cstheme="majorBidi"/>
        </w:rPr>
        <w:t xml:space="preserve">Przedsięwzięciu </w:t>
      </w:r>
      <w:r w:rsidR="008C0349" w:rsidRPr="007E4736">
        <w:rPr>
          <w:rFonts w:cstheme="majorBidi"/>
        </w:rPr>
        <w:t>zarówno samodzielnie jak i wspólnie z</w:t>
      </w:r>
      <w:r w:rsidR="005068B7" w:rsidRPr="007E4736">
        <w:rPr>
          <w:rFonts w:cstheme="majorBidi"/>
        </w:rPr>
        <w:t> </w:t>
      </w:r>
      <w:r w:rsidR="008C0349" w:rsidRPr="007E4736">
        <w:rPr>
          <w:rFonts w:cstheme="majorBidi"/>
        </w:rPr>
        <w:t>innymi podmiotami</w:t>
      </w:r>
      <w:r w:rsidR="009D03CE" w:rsidRPr="007E4736">
        <w:rPr>
          <w:rFonts w:cstheme="majorBidi"/>
        </w:rPr>
        <w:t>, przy czym:</w:t>
      </w:r>
      <w:bookmarkEnd w:id="91"/>
    </w:p>
    <w:p w14:paraId="0B5B7855" w14:textId="002CD2C4" w:rsidR="00BB3634" w:rsidRPr="007E4736" w:rsidRDefault="0097691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7E4736">
        <w:rPr>
          <w:rFonts w:cstheme="majorBidi"/>
        </w:rPr>
        <w:lastRenderedPageBreak/>
        <w:t xml:space="preserve">w przypadku </w:t>
      </w:r>
      <w:r w:rsidR="00F22079" w:rsidRPr="007E4736">
        <w:rPr>
          <w:rFonts w:cstheme="majorBidi"/>
        </w:rPr>
        <w:t>W</w:t>
      </w:r>
      <w:r w:rsidR="007803D1" w:rsidRPr="007E4736">
        <w:rPr>
          <w:rFonts w:cstheme="majorBidi"/>
        </w:rPr>
        <w:t>niosku złożon</w:t>
      </w:r>
      <w:r w:rsidRPr="007E4736">
        <w:rPr>
          <w:rFonts w:cstheme="majorBidi"/>
        </w:rPr>
        <w:t>ego</w:t>
      </w:r>
      <w:r w:rsidR="007803D1" w:rsidRPr="007E4736">
        <w:rPr>
          <w:rFonts w:cstheme="majorBidi"/>
        </w:rPr>
        <w:t xml:space="preserve"> przez kilka podmiotów, są oni traktowani jako jeden Wnioskodawca, co oznacza</w:t>
      </w:r>
      <w:r w:rsidR="0004269C" w:rsidRPr="007E4736">
        <w:rPr>
          <w:rFonts w:cstheme="majorBidi"/>
        </w:rPr>
        <w:t xml:space="preserve"> m.in.</w:t>
      </w:r>
      <w:r w:rsidR="007803D1" w:rsidRPr="007E4736">
        <w:rPr>
          <w:rFonts w:cstheme="majorBidi"/>
        </w:rPr>
        <w:t xml:space="preserve">, że mogą sumować swój potencjał na potrzeby </w:t>
      </w:r>
      <w:r w:rsidR="005CF5CF" w:rsidRPr="007E4736">
        <w:rPr>
          <w:rFonts w:cstheme="majorBidi"/>
        </w:rPr>
        <w:t>Wymagań</w:t>
      </w:r>
      <w:r w:rsidR="007803D1" w:rsidRPr="007E4736">
        <w:rPr>
          <w:rFonts w:cstheme="majorBidi"/>
        </w:rPr>
        <w:t xml:space="preserve"> </w:t>
      </w:r>
      <w:r w:rsidR="00390FB3" w:rsidRPr="007E4736">
        <w:rPr>
          <w:rFonts w:cstheme="majorBidi"/>
        </w:rPr>
        <w:t>Przedsięwzięcia</w:t>
      </w:r>
      <w:r w:rsidR="00395C4C" w:rsidRPr="007E4736">
        <w:rPr>
          <w:rFonts w:cstheme="majorBidi"/>
        </w:rPr>
        <w:t xml:space="preserve"> i odpowiadają solidarnie względem NCBR</w:t>
      </w:r>
      <w:r w:rsidR="00A655DA" w:rsidRPr="007E4736">
        <w:rPr>
          <w:rFonts w:cstheme="majorBidi"/>
        </w:rPr>
        <w:t>, zarówno na etapie Postępowania jak i wykonania Umowy</w:t>
      </w:r>
      <w:r w:rsidR="00B115AC" w:rsidRPr="007E4736">
        <w:rPr>
          <w:rFonts w:cstheme="majorBidi"/>
        </w:rPr>
        <w:t xml:space="preserve">, </w:t>
      </w:r>
      <w:r w:rsidR="00BB3634" w:rsidRPr="007E4736">
        <w:rPr>
          <w:rFonts w:cstheme="majorBidi"/>
        </w:rPr>
        <w:t>z zastrzeżeniem punktu kolejnego,</w:t>
      </w:r>
    </w:p>
    <w:p w14:paraId="52249D0A" w14:textId="4E5F7AF5" w:rsidR="009D03CE" w:rsidRPr="007E4736" w:rsidRDefault="00BB3634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7E4736">
        <w:rPr>
          <w:rFonts w:cstheme="majorBidi"/>
        </w:rPr>
        <w:t xml:space="preserve">w zakresie </w:t>
      </w:r>
      <w:r w:rsidR="00B115AC" w:rsidRPr="007E4736">
        <w:rPr>
          <w:rFonts w:cstheme="majorBidi"/>
        </w:rPr>
        <w:t xml:space="preserve">podstaw wykluczenia ocenie, ze skutkiem dla wszystkich podmiotów tworzących wspólnie Wnioskodawcę, podlega </w:t>
      </w:r>
      <w:r w:rsidRPr="007E4736">
        <w:rPr>
          <w:rFonts w:cstheme="majorBidi"/>
        </w:rPr>
        <w:t xml:space="preserve">z osobna </w:t>
      </w:r>
      <w:r w:rsidR="00B115AC" w:rsidRPr="007E4736">
        <w:rPr>
          <w:rFonts w:cstheme="majorBidi"/>
        </w:rPr>
        <w:t xml:space="preserve">każdy </w:t>
      </w:r>
      <w:r w:rsidRPr="007E4736">
        <w:rPr>
          <w:rFonts w:cstheme="majorBidi"/>
        </w:rPr>
        <w:t xml:space="preserve">wskazany we Wniosku </w:t>
      </w:r>
      <w:r w:rsidR="00B115AC" w:rsidRPr="007E4736">
        <w:rPr>
          <w:rFonts w:cstheme="majorBidi"/>
        </w:rPr>
        <w:t>podmiot</w:t>
      </w:r>
      <w:r w:rsidR="00586FAC" w:rsidRPr="007E4736">
        <w:rPr>
          <w:rFonts w:cstheme="majorBidi"/>
        </w:rPr>
        <w:t xml:space="preserve"> wchodzący w skład Wnioskodawcy</w:t>
      </w:r>
      <w:r w:rsidR="009D03CE" w:rsidRPr="007E4736">
        <w:rPr>
          <w:rFonts w:cstheme="majorBidi"/>
        </w:rPr>
        <w:t>,</w:t>
      </w:r>
      <w:r w:rsidR="00181247" w:rsidRPr="007E4736">
        <w:rPr>
          <w:rFonts w:cstheme="majorBidi"/>
        </w:rPr>
        <w:t xml:space="preserve"> </w:t>
      </w:r>
      <w:bookmarkStart w:id="92" w:name="_Hlk53784313"/>
      <w:r w:rsidR="00181247" w:rsidRPr="007E4736">
        <w:rPr>
          <w:rFonts w:cstheme="majorBidi"/>
        </w:rPr>
        <w:t xml:space="preserve">w tym w zakresie naruszenia zasady wskazanej w ust. </w:t>
      </w:r>
      <w:r w:rsidR="00181247" w:rsidRPr="007E4736">
        <w:rPr>
          <w:rFonts w:cstheme="majorBidi"/>
        </w:rPr>
        <w:fldChar w:fldCharType="begin"/>
      </w:r>
      <w:r w:rsidR="00181247" w:rsidRPr="007E4736">
        <w:rPr>
          <w:rFonts w:cstheme="majorBidi"/>
        </w:rPr>
        <w:instrText xml:space="preserve"> REF _Ref53586949 \r \h </w:instrText>
      </w:r>
      <w:r w:rsidR="004E2D42" w:rsidRPr="007E4736">
        <w:rPr>
          <w:rFonts w:cstheme="majorBidi"/>
        </w:rPr>
        <w:instrText xml:space="preserve"> \* MERGEFORMAT </w:instrText>
      </w:r>
      <w:r w:rsidR="00181247" w:rsidRPr="007E4736">
        <w:rPr>
          <w:rFonts w:cstheme="majorBidi"/>
        </w:rPr>
      </w:r>
      <w:r w:rsidR="00181247"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3</w:t>
      </w:r>
      <w:r w:rsidR="00181247" w:rsidRPr="007E4736">
        <w:rPr>
          <w:rFonts w:cstheme="majorBidi"/>
        </w:rPr>
        <w:fldChar w:fldCharType="end"/>
      </w:r>
      <w:bookmarkEnd w:id="92"/>
      <w:r w:rsidR="00181247" w:rsidRPr="007E4736">
        <w:rPr>
          <w:rFonts w:cstheme="majorBidi"/>
        </w:rPr>
        <w:t>,</w:t>
      </w:r>
    </w:p>
    <w:p w14:paraId="2CCD81A8" w14:textId="77777777" w:rsidR="009D03CE" w:rsidRPr="007E4736" w:rsidRDefault="009D03C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7E4736">
        <w:rPr>
          <w:rFonts w:cstheme="majorBidi"/>
        </w:rPr>
        <w:t>z</w:t>
      </w:r>
      <w:r w:rsidR="005F5ADA" w:rsidRPr="007E4736">
        <w:rPr>
          <w:rFonts w:cstheme="majorBidi"/>
        </w:rPr>
        <w:t>asady współpracy pomiędzy tymi podmiotami muszą być uregulowane pisemną umową</w:t>
      </w:r>
      <w:r w:rsidR="008227C1" w:rsidRPr="007E4736">
        <w:rPr>
          <w:rFonts w:cstheme="majorBidi"/>
        </w:rPr>
        <w:t xml:space="preserve"> (np. umową konsorcjum)</w:t>
      </w:r>
      <w:r w:rsidR="005F5ADA" w:rsidRPr="007E4736">
        <w:rPr>
          <w:rFonts w:cstheme="majorBidi"/>
        </w:rPr>
        <w:t xml:space="preserve">, która </w:t>
      </w:r>
      <w:r w:rsidR="005720EA" w:rsidRPr="007E4736">
        <w:rPr>
          <w:rFonts w:cstheme="majorBidi"/>
        </w:rPr>
        <w:t>musi</w:t>
      </w:r>
      <w:r w:rsidR="005F5ADA" w:rsidRPr="007E4736">
        <w:rPr>
          <w:rFonts w:cstheme="majorBidi"/>
        </w:rPr>
        <w:t xml:space="preserve"> zostać przedstawiona NCBR wraz z </w:t>
      </w:r>
      <w:r w:rsidR="00EC276F" w:rsidRPr="007E4736">
        <w:rPr>
          <w:rFonts w:cstheme="majorBidi"/>
        </w:rPr>
        <w:t>W</w:t>
      </w:r>
      <w:r w:rsidR="005F5ADA" w:rsidRPr="007E4736">
        <w:rPr>
          <w:rFonts w:cstheme="majorBidi"/>
        </w:rPr>
        <w:t>nioskiem</w:t>
      </w:r>
      <w:r w:rsidRPr="007E4736">
        <w:rPr>
          <w:rFonts w:cstheme="majorBidi"/>
        </w:rPr>
        <w:t>,</w:t>
      </w:r>
    </w:p>
    <w:p w14:paraId="4DCB6E24" w14:textId="0879455F" w:rsidR="00FD540A" w:rsidRPr="007E4736" w:rsidRDefault="009D03C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7E4736">
        <w:rPr>
          <w:rFonts w:cstheme="majorBidi"/>
        </w:rPr>
        <w:t>z</w:t>
      </w:r>
      <w:r w:rsidR="00FD540A" w:rsidRPr="007E4736">
        <w:rPr>
          <w:rFonts w:cstheme="majorBidi"/>
        </w:rPr>
        <w:t xml:space="preserve">arówno Wnioskodawca występujący samodzielnie jak i Wnioskodawcy działający wspólnie mogą powołać się na zasoby podmiotu trzeciego w celu wykazania, że spełniają warunki udziału określone w dokumentacji Przedsięwzięcia w zakresie doświadczenia Wnioskodawcy lub Zespołu Projektowego, potencjału technicznego lub technologicznego w tym na potrzeby Kryteriów Oceny Wniosków. Zasoby podmiotu trzeciego będą wzięte pod uwagę wyłącznie w przypadku, gdy podmiot ten weźmie rzeczywisty udział w realizacji Przedsięwzięcia jako podwykonawca zgodnie z zasadami wynikającymi </w:t>
      </w:r>
      <w:r w:rsidR="00C96D6D" w:rsidRPr="007E4736">
        <w:rPr>
          <w:rFonts w:cstheme="majorBidi"/>
        </w:rPr>
        <w:t xml:space="preserve">z </w:t>
      </w:r>
      <w:r w:rsidR="00FD540A" w:rsidRPr="007E4736">
        <w:rPr>
          <w:rFonts w:cstheme="majorBidi"/>
        </w:rPr>
        <w:t xml:space="preserve">Umowy co najmniej w takim zakresie w jakim nastąpiło udzielenie zasobów. Zmiana podmiotu trzeciego po złożeniu Wniosku nie jest dopuszczalna z wyjątkiem sytuacji zmiany podwykonawcy zgodnie z </w:t>
      </w:r>
      <w:r w:rsidR="00A747F8" w:rsidRPr="007E4736">
        <w:rPr>
          <w:rFonts w:cstheme="majorBidi"/>
        </w:rPr>
        <w:t>postanowieniami Umowy</w:t>
      </w:r>
      <w:r w:rsidR="00FD540A" w:rsidRPr="007E4736">
        <w:rPr>
          <w:rFonts w:cstheme="majorBidi"/>
        </w:rPr>
        <w:t>.</w:t>
      </w:r>
    </w:p>
    <w:p w14:paraId="46DEEC47" w14:textId="4FD4CDE7" w:rsidR="00CE0B02" w:rsidRPr="007E4736" w:rsidRDefault="00CE0B02" w:rsidP="39A7861B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  <w:sz w:val="24"/>
          <w:szCs w:val="24"/>
        </w:rPr>
      </w:pPr>
      <w:r w:rsidRPr="007E4736">
        <w:t xml:space="preserve">Wnioskodawcy występujący wspólnie muszą ustanowić pełnomocnika do reprezentowania ich w postępowaniu o udzielenie niniejszego zamówienia albo do reprezentowania ich w postępowaniu oraz zawarcia </w:t>
      </w:r>
      <w:r w:rsidR="006A3040" w:rsidRPr="007E4736">
        <w:t>U</w:t>
      </w:r>
      <w:r w:rsidRPr="007E4736">
        <w:t>mowy. Pełnomocnictwo musi mieć formę pisemną</w:t>
      </w:r>
      <w:r w:rsidR="00975837" w:rsidRPr="007E4736">
        <w:t xml:space="preserve"> lub mieć formę</w:t>
      </w:r>
      <w:r w:rsidR="009D03CE" w:rsidRPr="007E4736">
        <w:t xml:space="preserve"> elektroniczną z kwalifikowanym podpisem elektronicznym</w:t>
      </w:r>
      <w:r w:rsidR="7F0BEDE2" w:rsidRPr="007E4736">
        <w:t xml:space="preserve"> i być podpisane przez osobę/osoby udzielające pełnomocnictwa w jednakowej formie (papierowo albo elektronicznie)</w:t>
      </w:r>
      <w:r w:rsidRPr="007E4736">
        <w:t>.</w:t>
      </w:r>
    </w:p>
    <w:p w14:paraId="5CB8EDFA" w14:textId="198AD3CD" w:rsidR="00B22E9C" w:rsidRPr="007E4736" w:rsidRDefault="00B22E9C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7E4736">
        <w:rPr>
          <w:rFonts w:cstheme="majorBidi"/>
        </w:rPr>
        <w:t>Wnioskodawca musi spełniać warunki zakwalifikowania do udziału w Postępowaniu poprzez niepodleganie przesłankom wykluczenia z Postępowania, określonym poniżej.</w:t>
      </w:r>
      <w:r w:rsidR="00FD540A" w:rsidRPr="007E4736">
        <w:rPr>
          <w:rFonts w:cstheme="majorBidi"/>
        </w:rPr>
        <w:t xml:space="preserve"> Jeżeli Wnioskodawca powołuje się na zasoby podmiotu trzeciego zgodnie z pkt 2.1 ust. 4 powyżej</w:t>
      </w:r>
      <w:r w:rsidR="00096C00" w:rsidRPr="007E4736">
        <w:rPr>
          <w:rFonts w:cstheme="majorBidi"/>
        </w:rPr>
        <w:t>,</w:t>
      </w:r>
      <w:r w:rsidR="00FD540A" w:rsidRPr="007E4736">
        <w:rPr>
          <w:rFonts w:cstheme="majorBidi"/>
        </w:rPr>
        <w:t xml:space="preserve"> warunki kwalifikacji musi spełniać także wskazany podmiot trzeci.</w:t>
      </w:r>
    </w:p>
    <w:p w14:paraId="6803DEE4" w14:textId="2FDCE2BF" w:rsidR="005F3D54" w:rsidRPr="007E4736" w:rsidRDefault="005F3D54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93" w:name="_Hlk512575317"/>
      <w:r w:rsidRPr="007E4736">
        <w:rPr>
          <w:rFonts w:cstheme="majorBidi"/>
        </w:rPr>
        <w:t>Postępowanie jest prowadzone w języku polskim, przy czym NCBR może dokonywać czynności (w tym publikować dokumenty Postępowania) w języku angielskim, pod warunkiem zapewnienia ich tłumaczenia na język polski. W przypadku rozbieżności pomiędzy wersjami językowymi, wersja polska jest wiążąca.</w:t>
      </w:r>
    </w:p>
    <w:bookmarkEnd w:id="93"/>
    <w:p w14:paraId="778ABFA5" w14:textId="77777777" w:rsidR="005F3D54" w:rsidRPr="007E4736" w:rsidRDefault="005F3D54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7E4736">
        <w:rPr>
          <w:rFonts w:cstheme="majorBidi"/>
        </w:rPr>
        <w:t>Wniosek jest przygotowywany przez Wnioskodawcę na jego wyłączny koszt i ryzyko. Wnioskodawcy nie przysługuje wynagrodzenie za sporządzenie Wniosku, w tym za jego tłumaczenie.</w:t>
      </w:r>
    </w:p>
    <w:p w14:paraId="1D3436F1" w14:textId="5FC980A7" w:rsidR="005F3D54" w:rsidRPr="007E4736" w:rsidRDefault="005F3D54" w:rsidP="00C22B7B">
      <w:pPr>
        <w:pStyle w:val="Nagwek2"/>
      </w:pPr>
      <w:bookmarkStart w:id="94" w:name="_Ref52542639"/>
      <w:bookmarkStart w:id="95" w:name="_Toc53762096"/>
      <w:bookmarkStart w:id="96" w:name="_Toc69201427"/>
      <w:bookmarkStart w:id="97" w:name="_Toc70262452"/>
      <w:bookmarkStart w:id="98" w:name="_Toc70488223"/>
      <w:r w:rsidRPr="007E4736">
        <w:t>Podstawy wykluczenia</w:t>
      </w:r>
      <w:bookmarkEnd w:id="94"/>
      <w:bookmarkEnd w:id="95"/>
      <w:bookmarkEnd w:id="96"/>
      <w:bookmarkEnd w:id="97"/>
      <w:bookmarkEnd w:id="98"/>
    </w:p>
    <w:p w14:paraId="3D8E8682" w14:textId="1BEE4129" w:rsidR="00B22E9C" w:rsidRPr="007E4736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99" w:name="_Ref511644867"/>
      <w:r w:rsidRPr="007E4736">
        <w:rPr>
          <w:rFonts w:cstheme="majorHAnsi"/>
        </w:rPr>
        <w:t>Wykluczeniu z udziału w Postępowaniu podlega Wnioskodawca:</w:t>
      </w:r>
      <w:bookmarkEnd w:id="99"/>
    </w:p>
    <w:p w14:paraId="1FCAF847" w14:textId="3C3713BA" w:rsidR="00CE3227" w:rsidRPr="007E4736" w:rsidRDefault="00CE3227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0" w:name="_Ref511644963"/>
      <w:r w:rsidRPr="007E4736">
        <w:rPr>
          <w:rFonts w:cstheme="majorHAnsi"/>
        </w:rPr>
        <w:t xml:space="preserve">który złożył </w:t>
      </w:r>
      <w:r w:rsidR="00B53867" w:rsidRPr="007E4736">
        <w:rPr>
          <w:rFonts w:cstheme="majorHAnsi"/>
        </w:rPr>
        <w:t xml:space="preserve">więcej niż jeden </w:t>
      </w:r>
      <w:r w:rsidR="00EE34F3" w:rsidRPr="007E4736">
        <w:rPr>
          <w:rFonts w:cstheme="majorHAnsi"/>
        </w:rPr>
        <w:t>W</w:t>
      </w:r>
      <w:r w:rsidR="00B53867" w:rsidRPr="007E4736">
        <w:rPr>
          <w:rFonts w:cstheme="majorHAnsi"/>
        </w:rPr>
        <w:t>niosek</w:t>
      </w:r>
      <w:r w:rsidRPr="007E4736">
        <w:rPr>
          <w:rFonts w:cstheme="majorHAnsi"/>
        </w:rPr>
        <w:t xml:space="preserve">, z naruszeniem pkt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_Ref511657198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2.1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ust. </w:t>
      </w:r>
      <w:r w:rsidR="008227C1" w:rsidRPr="007E4736">
        <w:rPr>
          <w:rFonts w:cstheme="majorHAnsi"/>
        </w:rPr>
        <w:t xml:space="preserve">3 </w:t>
      </w:r>
      <w:r w:rsidRPr="007E4736">
        <w:rPr>
          <w:rFonts w:cstheme="majorHAnsi"/>
        </w:rPr>
        <w:t>powyżej,</w:t>
      </w:r>
    </w:p>
    <w:p w14:paraId="722E44F6" w14:textId="3FDEB9F4" w:rsidR="00990CE5" w:rsidRPr="007E4736" w:rsidRDefault="00990CE5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r w:rsidRPr="007E4736">
        <w:rPr>
          <w:rFonts w:cstheme="majorHAnsi"/>
        </w:rPr>
        <w:t xml:space="preserve">mający siedzibę lub miejsce zamieszkania w państwie </w:t>
      </w:r>
      <w:r w:rsidR="007F4DB2" w:rsidRPr="007E4736">
        <w:rPr>
          <w:rFonts w:cstheme="majorHAnsi"/>
          <w:b/>
          <w:bCs/>
        </w:rPr>
        <w:t>niebędącym</w:t>
      </w:r>
      <w:r w:rsidRPr="007E4736">
        <w:rPr>
          <w:rFonts w:cstheme="majorHAnsi"/>
        </w:rPr>
        <w:t xml:space="preserve"> państwem członkowskim Unii Europejskiej lub państwem-stroną Porozumienia Światowej Organizacji Handlu w sprawie zamówień rządowych lub innej umowy międzynarodowej dotyczących zamówień rządowych, których stroną jest Polska lub Unia Europejska;</w:t>
      </w:r>
    </w:p>
    <w:p w14:paraId="48A38778" w14:textId="2E74B672" w:rsidR="00B22E9C" w:rsidRPr="007E4736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1" w:name="_Ref511941705"/>
      <w:r w:rsidRPr="007E4736">
        <w:rPr>
          <w:rFonts w:cstheme="majorHAnsi"/>
        </w:rPr>
        <w:t>będący osobą fizyczną, którego prawomocnie skazano za przestępstwo:</w:t>
      </w:r>
      <w:bookmarkEnd w:id="100"/>
      <w:bookmarkEnd w:id="101"/>
    </w:p>
    <w:p w14:paraId="4490F1F7" w14:textId="6279445D" w:rsidR="00B22E9C" w:rsidRPr="007E4736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Bidi"/>
        </w:rPr>
      </w:pPr>
      <w:bookmarkStart w:id="102" w:name="_Ref511644886"/>
      <w:r w:rsidRPr="007E4736">
        <w:rPr>
          <w:rFonts w:cstheme="majorBidi"/>
        </w:rPr>
        <w:t>o którym mowa w art. 165a, art. 181-188, art. 189a, art. 218-221, art. 228-230a, art. 250a, art. 258 lub art. 270-309 ustawy z dnia 6 czerwca 1997 r. - Kodeks karny (</w:t>
      </w:r>
      <w:r w:rsidR="00467E0B" w:rsidRPr="007E4736">
        <w:rPr>
          <w:rFonts w:cstheme="majorBidi"/>
        </w:rPr>
        <w:t xml:space="preserve">t.j. </w:t>
      </w:r>
      <w:r w:rsidRPr="007E4736">
        <w:rPr>
          <w:rFonts w:cstheme="majorBidi"/>
        </w:rPr>
        <w:t>Dz. U. z 20</w:t>
      </w:r>
      <w:r w:rsidR="00E9235D" w:rsidRPr="007E4736">
        <w:rPr>
          <w:rFonts w:cstheme="majorBidi"/>
        </w:rPr>
        <w:t>20</w:t>
      </w:r>
      <w:r w:rsidRPr="007E4736">
        <w:rPr>
          <w:rFonts w:cstheme="majorBidi"/>
        </w:rPr>
        <w:t xml:space="preserve"> r. poz. </w:t>
      </w:r>
      <w:r w:rsidR="00B931A9" w:rsidRPr="007E4736">
        <w:rPr>
          <w:rFonts w:cstheme="majorBidi"/>
        </w:rPr>
        <w:t>1</w:t>
      </w:r>
      <w:r w:rsidR="00E9235D" w:rsidRPr="007E4736">
        <w:rPr>
          <w:rFonts w:cstheme="majorBidi"/>
        </w:rPr>
        <w:t>444</w:t>
      </w:r>
      <w:r w:rsidRPr="007E4736">
        <w:rPr>
          <w:rFonts w:cstheme="majorBidi"/>
        </w:rPr>
        <w:t>, z</w:t>
      </w:r>
      <w:r w:rsidR="00534D77" w:rsidRPr="007E4736">
        <w:rPr>
          <w:rFonts w:cstheme="majorBidi"/>
        </w:rPr>
        <w:t>e</w:t>
      </w:r>
      <w:r w:rsidRPr="007E4736">
        <w:rPr>
          <w:rFonts w:cstheme="majorBidi"/>
        </w:rPr>
        <w:t xml:space="preserve"> zm.),</w:t>
      </w:r>
      <w:bookmarkEnd w:id="102"/>
    </w:p>
    <w:p w14:paraId="079F75BD" w14:textId="77777777" w:rsidR="00B22E9C" w:rsidRPr="007E4736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r w:rsidRPr="007E4736">
        <w:rPr>
          <w:rFonts w:cstheme="majorHAnsi"/>
        </w:rPr>
        <w:t>o charakterze terrorystycznym, o którym mowa w art. 115 § 20 ustawy z dnia 6 czerwca 1997 r. - Kodeks karny,</w:t>
      </w:r>
    </w:p>
    <w:p w14:paraId="0B748172" w14:textId="77777777" w:rsidR="00B22E9C" w:rsidRPr="007E4736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bookmarkStart w:id="103" w:name="_Ref511644888"/>
      <w:r w:rsidRPr="007E4736">
        <w:rPr>
          <w:rFonts w:cstheme="majorHAnsi"/>
        </w:rPr>
        <w:t>skarbowe,</w:t>
      </w:r>
      <w:bookmarkEnd w:id="103"/>
    </w:p>
    <w:p w14:paraId="0F96A538" w14:textId="2297E23C" w:rsidR="00B22E9C" w:rsidRPr="007E4736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bookmarkStart w:id="104" w:name="_Ref511645061"/>
      <w:r w:rsidRPr="007E4736">
        <w:rPr>
          <w:rFonts w:cstheme="majorHAnsi"/>
        </w:rPr>
        <w:lastRenderedPageBreak/>
        <w:t xml:space="preserve">o którym mowa w art. 9 lub art. 10 ustawy z dnia 15 czerwca 2012 r. o skutkach powierzania wykonywania pracy cudzoziemcom przebywającym wbrew przepisom na terytorium Rzeczypospolitej Polskiej (Dz. U. </w:t>
      </w:r>
      <w:r w:rsidR="00E9235D" w:rsidRPr="007E4736">
        <w:rPr>
          <w:rFonts w:cstheme="majorHAnsi"/>
        </w:rPr>
        <w:t xml:space="preserve">z 2012 r. </w:t>
      </w:r>
      <w:r w:rsidRPr="007E4736">
        <w:rPr>
          <w:rFonts w:cstheme="majorHAnsi"/>
        </w:rPr>
        <w:t>poz. 769);</w:t>
      </w:r>
      <w:bookmarkEnd w:id="104"/>
    </w:p>
    <w:p w14:paraId="214D0EAB" w14:textId="01522B64" w:rsidR="00B22E9C" w:rsidRPr="007E4736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5" w:name="_Ref511644953"/>
      <w:r w:rsidRPr="007E4736">
        <w:rPr>
          <w:rFonts w:cstheme="majorHAnsi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B202A3" w:rsidRPr="007E4736">
        <w:rPr>
          <w:rFonts w:cstheme="majorHAnsi"/>
        </w:rPr>
        <w:fldChar w:fldCharType="begin"/>
      </w:r>
      <w:r w:rsidR="00B202A3" w:rsidRPr="007E4736">
        <w:rPr>
          <w:rFonts w:cstheme="majorHAnsi"/>
        </w:rPr>
        <w:instrText xml:space="preserve"> REF _Ref511941705 \r \h </w:instrText>
      </w:r>
      <w:r w:rsidR="00A64121" w:rsidRPr="007E4736">
        <w:rPr>
          <w:rFonts w:cstheme="majorHAnsi"/>
        </w:rPr>
        <w:instrText xml:space="preserve"> \* MERGEFORMAT </w:instrText>
      </w:r>
      <w:r w:rsidR="00B202A3" w:rsidRPr="007E4736">
        <w:rPr>
          <w:rFonts w:cstheme="majorHAnsi"/>
        </w:rPr>
      </w:r>
      <w:r w:rsidR="00B202A3"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3)</w:t>
      </w:r>
      <w:r w:rsidR="00B202A3" w:rsidRPr="007E4736">
        <w:rPr>
          <w:rFonts w:cstheme="majorHAnsi"/>
        </w:rPr>
        <w:fldChar w:fldCharType="end"/>
      </w:r>
      <w:r w:rsidRPr="007E4736">
        <w:rPr>
          <w:rFonts w:cstheme="majorHAnsi"/>
        </w:rPr>
        <w:t>;</w:t>
      </w:r>
      <w:bookmarkEnd w:id="105"/>
    </w:p>
    <w:p w14:paraId="243867E0" w14:textId="77777777" w:rsidR="00B22E9C" w:rsidRPr="007E4736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6" w:name="_Ref511211770"/>
      <w:r w:rsidRPr="007E4736">
        <w:rPr>
          <w:rFonts w:cstheme="majorHAnsi"/>
        </w:rPr>
        <w:t>wobec którego wydano prawomocny wyrok sądu lub ostateczną decyzję administracyjną o</w:t>
      </w:r>
      <w:r w:rsidR="009C2115" w:rsidRPr="007E4736">
        <w:rPr>
          <w:rFonts w:cstheme="majorHAnsi"/>
        </w:rPr>
        <w:t> </w:t>
      </w:r>
      <w:r w:rsidRPr="007E4736">
        <w:rPr>
          <w:rFonts w:cstheme="majorHAnsi"/>
        </w:rPr>
        <w:t>zaleganiu z uiszczeniem podatków, opłat lub składek na ubezpieczenia społeczne lub zdrowotne, chyba że Wnioskodawca dokonał płatności należnych podatków, opłat lub składek na ubezpieczenia społeczne lub zdrowotne wraz z odsetkami lub grzywnami lub zawarł wiążące porozumienie w sprawie spłaty tych należności;</w:t>
      </w:r>
      <w:bookmarkEnd w:id="106"/>
    </w:p>
    <w:p w14:paraId="22F5C73B" w14:textId="77777777" w:rsidR="00B22E9C" w:rsidRPr="007E4736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7" w:name="_Ref511645392"/>
      <w:r w:rsidRPr="007E4736">
        <w:rPr>
          <w:rFonts w:cstheme="majorHAnsi"/>
        </w:rPr>
        <w:t xml:space="preserve">który brał udział w przygotowaniu </w:t>
      </w:r>
      <w:r w:rsidR="003754C4" w:rsidRPr="007E4736">
        <w:rPr>
          <w:rFonts w:cstheme="majorHAnsi"/>
        </w:rPr>
        <w:t>P</w:t>
      </w:r>
      <w:r w:rsidR="003F41DA" w:rsidRPr="007E4736">
        <w:rPr>
          <w:rFonts w:cstheme="majorHAnsi"/>
        </w:rPr>
        <w:t>ostępowania o u</w:t>
      </w:r>
      <w:r w:rsidRPr="007E4736">
        <w:rPr>
          <w:rFonts w:cstheme="majorHAnsi"/>
        </w:rPr>
        <w:t xml:space="preserve">dzielenie zamówienia </w:t>
      </w:r>
      <w:r w:rsidR="00914CB6" w:rsidRPr="007E4736">
        <w:rPr>
          <w:rFonts w:cstheme="majorHAnsi"/>
        </w:rPr>
        <w:t xml:space="preserve">w trybie PCP </w:t>
      </w:r>
      <w:r w:rsidR="003754C4" w:rsidRPr="007E4736">
        <w:rPr>
          <w:rFonts w:cstheme="majorHAnsi"/>
        </w:rPr>
        <w:t>objęte</w:t>
      </w:r>
      <w:r w:rsidR="00CB58BD" w:rsidRPr="007E4736">
        <w:rPr>
          <w:rFonts w:cstheme="majorHAnsi"/>
        </w:rPr>
        <w:t>go</w:t>
      </w:r>
      <w:r w:rsidR="003754C4" w:rsidRPr="007E4736">
        <w:rPr>
          <w:rFonts w:cstheme="majorHAnsi"/>
        </w:rPr>
        <w:t xml:space="preserve"> </w:t>
      </w:r>
      <w:r w:rsidR="00586E2C" w:rsidRPr="007E4736">
        <w:rPr>
          <w:rFonts w:cstheme="majorHAnsi"/>
        </w:rPr>
        <w:t>Przedsięwzięciem</w:t>
      </w:r>
      <w:r w:rsidR="00CB58BD" w:rsidRPr="007E4736">
        <w:rPr>
          <w:rFonts w:cstheme="majorHAnsi"/>
        </w:rPr>
        <w:t xml:space="preserve"> (z wyłączeniem udziału w dialogu technicznym poprzedzającym ogłoszenie Postępowania),</w:t>
      </w:r>
      <w:r w:rsidR="009E19B7" w:rsidRPr="007E4736">
        <w:rPr>
          <w:rFonts w:cstheme="majorHAnsi"/>
        </w:rPr>
        <w:t xml:space="preserve"> </w:t>
      </w:r>
      <w:r w:rsidRPr="007E4736">
        <w:rPr>
          <w:rFonts w:cstheme="majorHAnsi"/>
        </w:rPr>
        <w:t>lub którego pracownik, a także osoba wykonująca pracę na podstawie umowy zlecenia, o dzieło, agencyjnej lub innej umowy o świadczenie usług, brał udział w</w:t>
      </w:r>
      <w:r w:rsidR="009C2115" w:rsidRPr="007E4736">
        <w:rPr>
          <w:rFonts w:cstheme="majorHAnsi"/>
        </w:rPr>
        <w:t> </w:t>
      </w:r>
      <w:r w:rsidRPr="007E4736">
        <w:rPr>
          <w:rFonts w:cstheme="majorHAnsi"/>
        </w:rPr>
        <w:t>przygotowaniu t</w:t>
      </w:r>
      <w:r w:rsidR="009E19B7" w:rsidRPr="007E4736">
        <w:rPr>
          <w:rFonts w:cstheme="majorHAnsi"/>
        </w:rPr>
        <w:t>ego</w:t>
      </w:r>
      <w:r w:rsidR="003F41DA" w:rsidRPr="007E4736">
        <w:rPr>
          <w:rFonts w:cstheme="majorHAnsi"/>
        </w:rPr>
        <w:t xml:space="preserve"> P</w:t>
      </w:r>
      <w:r w:rsidRPr="007E4736">
        <w:rPr>
          <w:rFonts w:cstheme="majorHAnsi"/>
        </w:rPr>
        <w:t>ostępowania</w:t>
      </w:r>
      <w:r w:rsidR="00582A5F" w:rsidRPr="007E4736">
        <w:rPr>
          <w:rFonts w:cstheme="majorHAnsi"/>
        </w:rPr>
        <w:t xml:space="preserve"> </w:t>
      </w:r>
      <w:r w:rsidR="00CB58BD" w:rsidRPr="007E4736">
        <w:rPr>
          <w:rFonts w:cstheme="majorHAnsi"/>
        </w:rPr>
        <w:t>(z wyłączeniem udziału w dialogu technicznym poprzedzającym ogłoszenie Postępowania)</w:t>
      </w:r>
      <w:r w:rsidRPr="007E4736">
        <w:rPr>
          <w:rFonts w:cstheme="majorHAnsi"/>
        </w:rPr>
        <w:t>, chyba że spowodowane tym zakłócenie konkurencji może być wyeliminowane w inny sposób niż przez wykluczenie Wnioskodawcy z udziału w Postępowaniu;</w:t>
      </w:r>
      <w:bookmarkEnd w:id="107"/>
    </w:p>
    <w:p w14:paraId="49E8E784" w14:textId="77777777" w:rsidR="00B22E9C" w:rsidRPr="007E4736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8" w:name="_Ref511645251"/>
      <w:r w:rsidRPr="007E4736">
        <w:rPr>
          <w:rFonts w:cstheme="majorHAnsi"/>
        </w:rPr>
        <w:t>który z innymi Wnioskodawcami zawarł porozumienie mające na celu zakłócenie konkurencji między Wnioskodawcami w Postępowaniu, co Zamawiający jest w stanie wykazać za pomocą stosownych środków dowodowych;</w:t>
      </w:r>
      <w:bookmarkEnd w:id="108"/>
    </w:p>
    <w:p w14:paraId="07069EEE" w14:textId="77777777" w:rsidR="00B22E9C" w:rsidRPr="007E4736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9" w:name="_Ref511645285"/>
      <w:r w:rsidRPr="007E4736">
        <w:rPr>
          <w:rFonts w:cstheme="majorHAnsi"/>
        </w:rPr>
        <w:t>będącego podmiotem zbiorowym, wobec którego sąd orzekł zakaz ubiegania się o</w:t>
      </w:r>
      <w:r w:rsidR="00EE34F3" w:rsidRPr="007E4736">
        <w:rPr>
          <w:rFonts w:cstheme="majorHAnsi"/>
        </w:rPr>
        <w:t> </w:t>
      </w:r>
      <w:r w:rsidRPr="007E4736">
        <w:rPr>
          <w:rFonts w:cstheme="majorHAnsi"/>
        </w:rPr>
        <w:t>zamówienia publiczne na podstawie ustawy z dnia 28 października 2002 r. o</w:t>
      </w:r>
      <w:r w:rsidR="00EE34F3" w:rsidRPr="007E4736">
        <w:rPr>
          <w:rFonts w:cstheme="majorHAnsi"/>
        </w:rPr>
        <w:t> </w:t>
      </w:r>
      <w:r w:rsidRPr="007E4736">
        <w:rPr>
          <w:rFonts w:cstheme="majorHAnsi"/>
        </w:rPr>
        <w:t>odpowiedzialności podmiotów zbiorowych za czyny zabronione pod groźbą kary (</w:t>
      </w:r>
      <w:r w:rsidR="00DA3983" w:rsidRPr="007E4736">
        <w:rPr>
          <w:rFonts w:cstheme="majorHAnsi"/>
        </w:rPr>
        <w:t xml:space="preserve">t.j. </w:t>
      </w:r>
      <w:r w:rsidRPr="007E4736">
        <w:rPr>
          <w:rFonts w:cstheme="majorHAnsi"/>
        </w:rPr>
        <w:t>Dz. U. z</w:t>
      </w:r>
      <w:r w:rsidR="00EE34F3" w:rsidRPr="007E4736">
        <w:rPr>
          <w:rFonts w:cstheme="majorHAnsi"/>
        </w:rPr>
        <w:t> </w:t>
      </w:r>
      <w:r w:rsidR="00DA3983" w:rsidRPr="007E4736">
        <w:rPr>
          <w:rFonts w:cstheme="majorHAnsi"/>
        </w:rPr>
        <w:t>2020 r. poz. 358</w:t>
      </w:r>
      <w:r w:rsidRPr="007E4736">
        <w:rPr>
          <w:rFonts w:cstheme="majorHAnsi"/>
        </w:rPr>
        <w:t>);</w:t>
      </w:r>
      <w:bookmarkEnd w:id="109"/>
    </w:p>
    <w:p w14:paraId="240BBA20" w14:textId="77777777" w:rsidR="00B22E9C" w:rsidRPr="007E4736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10" w:name="_Ref511645310"/>
      <w:r w:rsidRPr="007E4736">
        <w:rPr>
          <w:rFonts w:cstheme="majorHAnsi"/>
        </w:rPr>
        <w:t>wobec którego orzeczono tytułem środka zapobiegawczego zakaz ubiegania się o</w:t>
      </w:r>
      <w:r w:rsidR="009C2115" w:rsidRPr="007E4736">
        <w:rPr>
          <w:rFonts w:cstheme="majorHAnsi"/>
        </w:rPr>
        <w:t> </w:t>
      </w:r>
      <w:r w:rsidRPr="007E4736">
        <w:rPr>
          <w:rFonts w:cstheme="majorHAnsi"/>
        </w:rPr>
        <w:t>zamówienia publiczne;</w:t>
      </w:r>
      <w:bookmarkEnd w:id="110"/>
    </w:p>
    <w:p w14:paraId="70F010CC" w14:textId="23C7A621" w:rsidR="00B22E9C" w:rsidRPr="007E4736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11" w:name="_Ref511646143"/>
      <w:r w:rsidRPr="007E4736">
        <w:rPr>
          <w:rFonts w:cstheme="majorHAnsi"/>
        </w:rPr>
        <w:t xml:space="preserve">w </w:t>
      </w:r>
      <w:r w:rsidR="007F4DB2" w:rsidRPr="007E4736">
        <w:rPr>
          <w:rFonts w:cstheme="majorHAnsi"/>
        </w:rPr>
        <w:t>stosunku,</w:t>
      </w:r>
      <w:r w:rsidRPr="007E4736">
        <w:rPr>
          <w:rFonts w:cstheme="majorHAnsi"/>
        </w:rPr>
        <w:t xml:space="preserve"> do którego otwarto likwidację, w zatwierdzonym przez sąd układzie w</w:t>
      </w:r>
      <w:r w:rsidR="009C2115" w:rsidRPr="007E4736">
        <w:rPr>
          <w:rFonts w:cstheme="majorHAnsi"/>
        </w:rPr>
        <w:t> </w:t>
      </w:r>
      <w:r w:rsidRPr="007E4736">
        <w:rPr>
          <w:rFonts w:cstheme="majorHAnsi"/>
        </w:rPr>
        <w:t>postępowaniu restrukturyzacyjnym jest przewidziane zaspokojenie wierzycieli przez likwidację jego majątku lub sąd zarządził likwidację jego majątku w trybie art. 332 ust. 1 ustawy z dnia 15 maja 2015 r. - Prawo restrukturyzacyjne (</w:t>
      </w:r>
      <w:r w:rsidR="00DA3983" w:rsidRPr="007E4736">
        <w:rPr>
          <w:rFonts w:cstheme="majorHAnsi"/>
        </w:rPr>
        <w:t xml:space="preserve">t.j. </w:t>
      </w:r>
      <w:r w:rsidRPr="007E4736">
        <w:rPr>
          <w:rFonts w:cstheme="majorHAnsi"/>
        </w:rPr>
        <w:t>Dz. U. z 20</w:t>
      </w:r>
      <w:r w:rsidR="008014AE" w:rsidRPr="007E4736">
        <w:rPr>
          <w:rFonts w:cstheme="majorHAnsi"/>
        </w:rPr>
        <w:t>20</w:t>
      </w:r>
      <w:r w:rsidRPr="007E4736">
        <w:rPr>
          <w:rFonts w:cstheme="majorHAnsi"/>
        </w:rPr>
        <w:t xml:space="preserve"> r. poz.</w:t>
      </w:r>
      <w:r w:rsidR="008014AE" w:rsidRPr="007E4736">
        <w:rPr>
          <w:rFonts w:cstheme="majorHAnsi"/>
        </w:rPr>
        <w:t xml:space="preserve"> 814</w:t>
      </w:r>
      <w:r w:rsidR="00B931A9" w:rsidRPr="007E4736">
        <w:rPr>
          <w:rFonts w:cstheme="majorHAnsi"/>
        </w:rPr>
        <w:t xml:space="preserve"> z</w:t>
      </w:r>
      <w:r w:rsidR="00DA3983" w:rsidRPr="007E4736">
        <w:rPr>
          <w:rFonts w:cstheme="majorHAnsi"/>
        </w:rPr>
        <w:t>e</w:t>
      </w:r>
      <w:r w:rsidR="00B931A9" w:rsidRPr="007E4736">
        <w:rPr>
          <w:rFonts w:cstheme="majorHAnsi"/>
        </w:rPr>
        <w:t xml:space="preserve"> zm.</w:t>
      </w:r>
      <w:r w:rsidRPr="007E4736">
        <w:rPr>
          <w:rFonts w:cstheme="majorHAnsi"/>
        </w:rPr>
        <w:t>) lub którego upadłość ogłoszono, z wyjątkiem Wnioskodawcy,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</w:t>
      </w:r>
      <w:r w:rsidR="00467E0B" w:rsidRPr="007E4736">
        <w:rPr>
          <w:rFonts w:cstheme="majorHAnsi"/>
        </w:rPr>
        <w:t>t.</w:t>
      </w:r>
      <w:r w:rsidR="00DA3983" w:rsidRPr="007E4736">
        <w:rPr>
          <w:rFonts w:cstheme="majorHAnsi"/>
        </w:rPr>
        <w:t xml:space="preserve">j. </w:t>
      </w:r>
      <w:r w:rsidRPr="007E4736">
        <w:rPr>
          <w:rFonts w:cstheme="majorHAnsi"/>
        </w:rPr>
        <w:t>Dz. U. z 20</w:t>
      </w:r>
      <w:r w:rsidR="008014AE" w:rsidRPr="007E4736">
        <w:rPr>
          <w:rFonts w:cstheme="majorHAnsi"/>
        </w:rPr>
        <w:t>20</w:t>
      </w:r>
      <w:r w:rsidRPr="007E4736">
        <w:rPr>
          <w:rFonts w:cstheme="majorHAnsi"/>
        </w:rPr>
        <w:t xml:space="preserve"> r. poz.</w:t>
      </w:r>
      <w:r w:rsidR="00000DF9" w:rsidRPr="007E4736">
        <w:rPr>
          <w:rFonts w:cstheme="majorHAnsi"/>
        </w:rPr>
        <w:t xml:space="preserve"> </w:t>
      </w:r>
      <w:r w:rsidR="008014AE" w:rsidRPr="007E4736">
        <w:rPr>
          <w:rFonts w:cstheme="majorHAnsi"/>
        </w:rPr>
        <w:t>1228</w:t>
      </w:r>
      <w:r w:rsidR="00DA3983" w:rsidRPr="007E4736">
        <w:rPr>
          <w:rFonts w:cstheme="majorHAnsi"/>
        </w:rPr>
        <w:t xml:space="preserve"> ze zm.</w:t>
      </w:r>
      <w:r w:rsidRPr="007E4736">
        <w:rPr>
          <w:rFonts w:cstheme="majorHAnsi"/>
        </w:rPr>
        <w:t>);</w:t>
      </w:r>
      <w:bookmarkEnd w:id="111"/>
    </w:p>
    <w:p w14:paraId="44C164A2" w14:textId="0E2E0E09" w:rsidR="002F4199" w:rsidRPr="007E4736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12" w:name="_Ref511645439"/>
      <w:r w:rsidRPr="007E4736">
        <w:rPr>
          <w:rFonts w:cstheme="majorHAnsi"/>
        </w:rPr>
        <w:t xml:space="preserve">który naruszył obowiązki dotyczące płatności podatków, opłat lub składek na ubezpieczenia społeczne lub zdrowotne, co </w:t>
      </w:r>
      <w:r w:rsidR="002F4199" w:rsidRPr="007E4736">
        <w:rPr>
          <w:rFonts w:cstheme="majorHAnsi"/>
        </w:rPr>
        <w:t>Z</w:t>
      </w:r>
      <w:r w:rsidRPr="007E4736">
        <w:rPr>
          <w:rFonts w:cstheme="majorHAnsi"/>
        </w:rPr>
        <w:t xml:space="preserve">amawiający jest w stanie wykazać za pomocą stosownych środków dowodowych, z wyjątkiem przypadku, o którym mowa w pkt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_Ref511211770 \r \h 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5)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>, chyba że Wnioskodawca dokonał płatności należnych podatków, opłat lub składek na ubezpieczenia społeczne lub zdrowotne wraz z odsetkami lub grzywnami lub zawarł wiążące porozumienie w sprawie spłaty tych należności</w:t>
      </w:r>
      <w:r w:rsidR="00B931A9" w:rsidRPr="007E4736">
        <w:rPr>
          <w:rFonts w:cstheme="majorHAnsi"/>
        </w:rPr>
        <w:t>;</w:t>
      </w:r>
    </w:p>
    <w:p w14:paraId="4A3E84E0" w14:textId="6C5F0BB1" w:rsidR="002F4199" w:rsidRPr="007E4736" w:rsidRDefault="002F4199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r w:rsidRPr="007E4736">
        <w:rPr>
          <w:rFonts w:cstheme="majorHAnsi"/>
        </w:rPr>
        <w:t>W</w:t>
      </w:r>
      <w:r w:rsidR="006E2DEB" w:rsidRPr="007E4736">
        <w:rPr>
          <w:rFonts w:cstheme="majorHAnsi"/>
        </w:rPr>
        <w:t>nioskodawców</w:t>
      </w:r>
      <w:r w:rsidR="00B931A9" w:rsidRPr="007E4736">
        <w:rPr>
          <w:rFonts w:cstheme="majorHAnsi"/>
        </w:rPr>
        <w:t>, którzy należąc do tej samej grupy kapitałowej, w rozumieniu ustawy z dnia 16 lutego 2007 r. o ochronie konkurencji i konsumentów (</w:t>
      </w:r>
      <w:r w:rsidR="006E2DEB" w:rsidRPr="007E4736">
        <w:rPr>
          <w:rFonts w:cstheme="majorHAnsi"/>
        </w:rPr>
        <w:t>t.</w:t>
      </w:r>
      <w:r w:rsidR="009F1AF4" w:rsidRPr="007E4736">
        <w:rPr>
          <w:rFonts w:cstheme="majorHAnsi"/>
        </w:rPr>
        <w:t>j</w:t>
      </w:r>
      <w:r w:rsidR="006E2DEB" w:rsidRPr="007E4736">
        <w:rPr>
          <w:rFonts w:cstheme="majorHAnsi"/>
        </w:rPr>
        <w:t xml:space="preserve">. </w:t>
      </w:r>
      <w:r w:rsidR="00B931A9" w:rsidRPr="007E4736">
        <w:rPr>
          <w:rFonts w:cstheme="majorHAnsi"/>
        </w:rPr>
        <w:t>Dz. U. z 20</w:t>
      </w:r>
      <w:r w:rsidR="00FD1DEE" w:rsidRPr="007E4736">
        <w:rPr>
          <w:rFonts w:cstheme="majorHAnsi"/>
        </w:rPr>
        <w:t>2</w:t>
      </w:r>
      <w:r w:rsidR="00C54446" w:rsidRPr="007E4736">
        <w:rPr>
          <w:rFonts w:cstheme="majorHAnsi"/>
        </w:rPr>
        <w:t>1</w:t>
      </w:r>
      <w:r w:rsidR="00B931A9" w:rsidRPr="007E4736">
        <w:rPr>
          <w:rFonts w:cstheme="majorHAnsi"/>
        </w:rPr>
        <w:t xml:space="preserve"> r., poz. </w:t>
      </w:r>
      <w:r w:rsidR="00C54446" w:rsidRPr="007E4736">
        <w:rPr>
          <w:rFonts w:cstheme="majorHAnsi"/>
        </w:rPr>
        <w:t>275</w:t>
      </w:r>
      <w:r w:rsidR="006E2DEB" w:rsidRPr="007E4736">
        <w:rPr>
          <w:rFonts w:cstheme="majorHAnsi"/>
        </w:rPr>
        <w:t xml:space="preserve"> ze zm.</w:t>
      </w:r>
      <w:r w:rsidR="00EE34F3" w:rsidRPr="007E4736">
        <w:rPr>
          <w:rFonts w:cstheme="majorHAnsi"/>
        </w:rPr>
        <w:t>) złożyli odrębne W</w:t>
      </w:r>
      <w:r w:rsidR="00B931A9" w:rsidRPr="007E4736">
        <w:rPr>
          <w:rFonts w:cstheme="majorHAnsi"/>
        </w:rPr>
        <w:t xml:space="preserve">nioski o </w:t>
      </w:r>
      <w:r w:rsidR="006E2DEB" w:rsidRPr="007E4736">
        <w:rPr>
          <w:rFonts w:cstheme="majorHAnsi"/>
        </w:rPr>
        <w:t xml:space="preserve">przystąpienie </w:t>
      </w:r>
      <w:r w:rsidR="00B931A9" w:rsidRPr="007E4736">
        <w:rPr>
          <w:rFonts w:cstheme="majorHAnsi"/>
        </w:rPr>
        <w:t>do Postępowania, chyba, że wykażą, że istniejące między nimi powiązania nie prowa</w:t>
      </w:r>
      <w:r w:rsidR="00ED343D" w:rsidRPr="007E4736">
        <w:rPr>
          <w:rFonts w:cstheme="majorHAnsi"/>
        </w:rPr>
        <w:t>dzą do zakłócenia konkurencji w </w:t>
      </w:r>
      <w:r w:rsidR="00B931A9" w:rsidRPr="007E4736">
        <w:rPr>
          <w:rFonts w:cstheme="majorHAnsi"/>
        </w:rPr>
        <w:t>Postępowaniu.</w:t>
      </w:r>
      <w:bookmarkEnd w:id="112"/>
    </w:p>
    <w:p w14:paraId="5B7C6009" w14:textId="77777777" w:rsidR="00B22E9C" w:rsidRPr="007E4736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7E4736">
        <w:rPr>
          <w:rFonts w:cstheme="majorHAnsi"/>
        </w:rPr>
        <w:t>Wykluczenie Wnioskodawcy następuje:</w:t>
      </w:r>
    </w:p>
    <w:p w14:paraId="4D7D313B" w14:textId="64FFA9FC" w:rsidR="00B22E9C" w:rsidRPr="007E4736" w:rsidRDefault="00B22E9C" w:rsidP="00E467D7">
      <w:pPr>
        <w:pStyle w:val="Akapitzlist"/>
        <w:numPr>
          <w:ilvl w:val="1"/>
          <w:numId w:val="33"/>
        </w:numPr>
        <w:spacing w:after="0" w:line="240" w:lineRule="auto"/>
        <w:ind w:left="1276"/>
        <w:jc w:val="both"/>
        <w:rPr>
          <w:rFonts w:cstheme="majorHAnsi"/>
        </w:rPr>
      </w:pPr>
      <w:r w:rsidRPr="007E4736">
        <w:rPr>
          <w:rFonts w:cstheme="majorHAnsi"/>
        </w:rPr>
        <w:t xml:space="preserve">w przypadkach, o których mowa w ust.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_Ref511644867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1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pkt </w:t>
      </w:r>
      <w:r w:rsidR="007055BA" w:rsidRPr="007E4736">
        <w:rPr>
          <w:rFonts w:cstheme="majorHAnsi"/>
        </w:rPr>
        <w:fldChar w:fldCharType="begin"/>
      </w:r>
      <w:r w:rsidR="007055BA" w:rsidRPr="007E4736">
        <w:rPr>
          <w:rFonts w:cstheme="majorHAnsi"/>
        </w:rPr>
        <w:instrText xml:space="preserve"> REF _Ref511941705 \n \h </w:instrText>
      </w:r>
      <w:r w:rsidR="00A64121" w:rsidRPr="007E4736">
        <w:rPr>
          <w:rFonts w:cstheme="majorHAnsi"/>
        </w:rPr>
        <w:instrText xml:space="preserve"> \* MERGEFORMAT </w:instrText>
      </w:r>
      <w:r w:rsidR="007055BA" w:rsidRPr="007E4736">
        <w:rPr>
          <w:rFonts w:cstheme="majorHAnsi"/>
        </w:rPr>
      </w:r>
      <w:r w:rsidR="007055BA"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3)</w:t>
      </w:r>
      <w:r w:rsidR="007055BA"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lit.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_Ref511644886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a)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-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_Ref511644888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c)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oraz pkt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_Ref511644953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4)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gdy osoba, o której mowa w tych przepisach została skazana za przestępstwo wymienione w ust.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_Ref511644867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1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pkt </w:t>
      </w:r>
      <w:r w:rsidR="007055BA" w:rsidRPr="007E4736">
        <w:rPr>
          <w:rFonts w:cstheme="majorHAnsi"/>
        </w:rPr>
        <w:fldChar w:fldCharType="begin"/>
      </w:r>
      <w:r w:rsidR="007055BA" w:rsidRPr="007E4736">
        <w:rPr>
          <w:rFonts w:cstheme="majorHAnsi"/>
        </w:rPr>
        <w:instrText xml:space="preserve"> REF _Ref511941705 \n \h </w:instrText>
      </w:r>
      <w:r w:rsidR="00A64121" w:rsidRPr="007E4736">
        <w:rPr>
          <w:rFonts w:cstheme="majorHAnsi"/>
        </w:rPr>
        <w:instrText xml:space="preserve"> \* MERGEFORMAT </w:instrText>
      </w:r>
      <w:r w:rsidR="007055BA" w:rsidRPr="007E4736">
        <w:rPr>
          <w:rFonts w:cstheme="majorHAnsi"/>
        </w:rPr>
      </w:r>
      <w:r w:rsidR="007055BA"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3)</w:t>
      </w:r>
      <w:r w:rsidR="007055BA"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lit.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_Ref511644886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a)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>-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_Ref511644888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c)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, jeżeli nie upłynęło 5 lat od dnia uprawomocnienia się wyroku potwierdzającego </w:t>
      </w:r>
      <w:r w:rsidRPr="007E4736">
        <w:rPr>
          <w:rFonts w:cstheme="majorHAnsi"/>
        </w:rPr>
        <w:lastRenderedPageBreak/>
        <w:t>zaistnienie jednej z podstaw wykluczenia, chyba że w tym wyroku został określony inny okres wykluczenia;</w:t>
      </w:r>
    </w:p>
    <w:p w14:paraId="56D676DB" w14:textId="77777777" w:rsidR="00B22E9C" w:rsidRPr="007E4736" w:rsidRDefault="00B22E9C" w:rsidP="00E467D7">
      <w:pPr>
        <w:pStyle w:val="Akapitzlist"/>
        <w:numPr>
          <w:ilvl w:val="1"/>
          <w:numId w:val="33"/>
        </w:numPr>
        <w:spacing w:after="0" w:line="240" w:lineRule="auto"/>
        <w:ind w:left="1276"/>
        <w:jc w:val="both"/>
        <w:rPr>
          <w:rFonts w:cstheme="majorHAnsi"/>
        </w:rPr>
      </w:pPr>
      <w:r w:rsidRPr="007E4736">
        <w:rPr>
          <w:rFonts w:cstheme="majorHAnsi"/>
        </w:rPr>
        <w:t>w przypadkach, o których mowa:</w:t>
      </w:r>
    </w:p>
    <w:p w14:paraId="7C9A81E7" w14:textId="1A62A246" w:rsidR="00B22E9C" w:rsidRPr="007E4736" w:rsidRDefault="00B22E9C" w:rsidP="00E467D7">
      <w:pPr>
        <w:pStyle w:val="Akapitzlist"/>
        <w:numPr>
          <w:ilvl w:val="2"/>
          <w:numId w:val="33"/>
        </w:numPr>
        <w:spacing w:after="0" w:line="240" w:lineRule="auto"/>
        <w:ind w:left="1560"/>
        <w:jc w:val="both"/>
        <w:rPr>
          <w:rFonts w:cstheme="majorHAnsi"/>
        </w:rPr>
      </w:pPr>
      <w:r w:rsidRPr="007E4736">
        <w:rPr>
          <w:rFonts w:cstheme="majorHAnsi"/>
        </w:rPr>
        <w:t>w</w:t>
      </w:r>
      <w:r w:rsidR="00DD4E56" w:rsidRPr="007E4736">
        <w:rPr>
          <w:rFonts w:cstheme="majorHAnsi"/>
        </w:rPr>
        <w:t xml:space="preserve"> </w:t>
      </w:r>
      <w:r w:rsidRPr="007E4736">
        <w:rPr>
          <w:rFonts w:cstheme="majorHAnsi"/>
        </w:rPr>
        <w:t xml:space="preserve">ust.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_Ref511644867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1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pkt </w:t>
      </w:r>
      <w:r w:rsidR="007055BA" w:rsidRPr="007E4736">
        <w:rPr>
          <w:rFonts w:cstheme="majorHAnsi"/>
        </w:rPr>
        <w:fldChar w:fldCharType="begin"/>
      </w:r>
      <w:r w:rsidR="007055BA" w:rsidRPr="007E4736">
        <w:rPr>
          <w:rFonts w:cstheme="majorHAnsi"/>
        </w:rPr>
        <w:instrText xml:space="preserve"> REF _Ref511941705 \n \h </w:instrText>
      </w:r>
      <w:r w:rsidR="00A64121" w:rsidRPr="007E4736">
        <w:rPr>
          <w:rFonts w:cstheme="majorHAnsi"/>
        </w:rPr>
        <w:instrText xml:space="preserve"> \* MERGEFORMAT </w:instrText>
      </w:r>
      <w:r w:rsidR="007055BA" w:rsidRPr="007E4736">
        <w:rPr>
          <w:rFonts w:cstheme="majorHAnsi"/>
        </w:rPr>
      </w:r>
      <w:r w:rsidR="007055BA"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3)</w:t>
      </w:r>
      <w:r w:rsidR="007055BA"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lit.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_Ref511645061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d)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i pkt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_Ref511644953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4)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, gdy osoba, o której mowa w tych przepisach, została skazana za przestępstwo wymienione w ust.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_Ref511644867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1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pkt </w:t>
      </w:r>
      <w:r w:rsidR="007055BA" w:rsidRPr="007E4736">
        <w:rPr>
          <w:rFonts w:cstheme="majorHAnsi"/>
        </w:rPr>
        <w:fldChar w:fldCharType="begin"/>
      </w:r>
      <w:r w:rsidR="007055BA" w:rsidRPr="007E4736">
        <w:rPr>
          <w:rFonts w:cstheme="majorHAnsi"/>
        </w:rPr>
        <w:instrText xml:space="preserve"> REF _Ref511941705 \n \h </w:instrText>
      </w:r>
      <w:r w:rsidR="00A64121" w:rsidRPr="007E4736">
        <w:rPr>
          <w:rFonts w:cstheme="majorHAnsi"/>
        </w:rPr>
        <w:instrText xml:space="preserve"> \* MERGEFORMAT </w:instrText>
      </w:r>
      <w:r w:rsidR="007055BA" w:rsidRPr="007E4736">
        <w:rPr>
          <w:rFonts w:cstheme="majorHAnsi"/>
        </w:rPr>
      </w:r>
      <w:r w:rsidR="007055BA"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3)</w:t>
      </w:r>
      <w:r w:rsidR="007055BA"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lit.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_Ref511645061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d)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>,</w:t>
      </w:r>
    </w:p>
    <w:p w14:paraId="4E766CA9" w14:textId="52EF14F8" w:rsidR="00B22E9C" w:rsidRPr="007E4736" w:rsidRDefault="00B22E9C" w:rsidP="00E467D7">
      <w:pPr>
        <w:pStyle w:val="Akapitzlist"/>
        <w:numPr>
          <w:ilvl w:val="2"/>
          <w:numId w:val="33"/>
        </w:numPr>
        <w:spacing w:after="0" w:line="240" w:lineRule="auto"/>
        <w:ind w:left="1560"/>
        <w:jc w:val="both"/>
        <w:rPr>
          <w:rFonts w:cstheme="majorHAnsi"/>
        </w:rPr>
      </w:pPr>
      <w:r w:rsidRPr="007E4736">
        <w:rPr>
          <w:rFonts w:cstheme="majorHAnsi"/>
        </w:rPr>
        <w:t xml:space="preserve">w ust.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_Ref511644867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1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pkt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_Ref511211770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5)</w:t>
      </w:r>
      <w:r w:rsidRPr="007E4736">
        <w:rPr>
          <w:rFonts w:cstheme="majorHAnsi"/>
        </w:rPr>
        <w:fldChar w:fldCharType="end"/>
      </w:r>
    </w:p>
    <w:p w14:paraId="30335F0B" w14:textId="3D8028B4" w:rsidR="00B22E9C" w:rsidRPr="007E4736" w:rsidRDefault="00B22E9C" w:rsidP="00B22E9C">
      <w:pPr>
        <w:pStyle w:val="Akapitzlist"/>
        <w:spacing w:after="0" w:line="240" w:lineRule="auto"/>
        <w:jc w:val="both"/>
        <w:rPr>
          <w:rFonts w:cstheme="majorHAnsi"/>
        </w:rPr>
      </w:pPr>
      <w:r w:rsidRPr="007E4736">
        <w:rPr>
          <w:rFonts w:cstheme="majorHAnsi"/>
        </w:rPr>
        <w:t xml:space="preserve">- jeżeli nie upłynęły 3 lata od dnia odpowiednio uprawomocnienia się wyroku potwierdzającego zaistnienie jednej z podstaw wykluczenia, chyba że w tym wyroku został określony inny okres wykluczenia lub od </w:t>
      </w:r>
      <w:r w:rsidR="007F4DB2" w:rsidRPr="007E4736">
        <w:rPr>
          <w:rFonts w:cstheme="majorHAnsi"/>
        </w:rPr>
        <w:t>dnia,</w:t>
      </w:r>
      <w:r w:rsidRPr="007E4736">
        <w:rPr>
          <w:rFonts w:cstheme="majorHAnsi"/>
        </w:rPr>
        <w:t xml:space="preserve"> w którym decyzja potwierdzająca zaistnienie jednej z podstaw wykluczenia stała się ostateczna;</w:t>
      </w:r>
    </w:p>
    <w:p w14:paraId="3DD2060F" w14:textId="14821F70" w:rsidR="00B22E9C" w:rsidRPr="007E4736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7E4736">
        <w:rPr>
          <w:rFonts w:cstheme="majorHAnsi"/>
        </w:rPr>
        <w:t xml:space="preserve">w przypadkach, o których mowa w ust.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_Ref511644867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1</w:t>
      </w:r>
      <w:r w:rsidRPr="007E4736">
        <w:rPr>
          <w:rFonts w:cstheme="majorHAnsi"/>
        </w:rPr>
        <w:fldChar w:fldCharType="end"/>
      </w:r>
      <w:r w:rsidR="00DD4E56" w:rsidRPr="007E4736">
        <w:rPr>
          <w:rFonts w:cstheme="majorHAnsi"/>
        </w:rPr>
        <w:t xml:space="preserve"> </w:t>
      </w:r>
      <w:r w:rsidRPr="007E4736">
        <w:rPr>
          <w:rFonts w:cstheme="majorHAnsi"/>
        </w:rPr>
        <w:t xml:space="preserve">pkt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_Ref511645251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7)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>, jeżeli nie upłynęły 3 lata od dnia zaistnienia zdarzenia będącego podstawą wykluczenia;</w:t>
      </w:r>
    </w:p>
    <w:p w14:paraId="3D3F37DA" w14:textId="4F83E8B1" w:rsidR="00B22E9C" w:rsidRPr="007E4736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7E4736">
        <w:rPr>
          <w:rFonts w:cstheme="majorHAnsi"/>
        </w:rPr>
        <w:t xml:space="preserve">w przypadku, o którym mowa w ust.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_Ref511644867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1</w:t>
      </w:r>
      <w:r w:rsidRPr="007E4736">
        <w:rPr>
          <w:rFonts w:cstheme="majorHAnsi"/>
        </w:rPr>
        <w:fldChar w:fldCharType="end"/>
      </w:r>
      <w:r w:rsidR="00DD4E56" w:rsidRPr="007E4736">
        <w:rPr>
          <w:rFonts w:cstheme="majorHAnsi"/>
        </w:rPr>
        <w:t xml:space="preserve"> </w:t>
      </w:r>
      <w:r w:rsidRPr="007E4736">
        <w:rPr>
          <w:rFonts w:cstheme="majorHAnsi"/>
        </w:rPr>
        <w:t xml:space="preserve">pkt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_Ref511645285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8)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>, jeżeli nie upłynął okres, na jaki został prawomocnie orzeczony zakaz ubiegania się o zamówienia publiczne;</w:t>
      </w:r>
    </w:p>
    <w:p w14:paraId="3D4E8E32" w14:textId="328AF62B" w:rsidR="00B22E9C" w:rsidRPr="007E4736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7E4736">
        <w:rPr>
          <w:rFonts w:cstheme="majorHAnsi"/>
        </w:rPr>
        <w:t xml:space="preserve">w przypadku, o którym mowa w ust.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_Ref511644867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1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pkt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_Ref511645310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9)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>, jeżeli nie upłynął okres obowiązywania zakazu ubiegania się o zamówienia publiczne.</w:t>
      </w:r>
    </w:p>
    <w:p w14:paraId="09B1F281" w14:textId="727C2BF6" w:rsidR="00B22E9C" w:rsidRPr="007E4736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13" w:name="_Ref511645463"/>
      <w:r w:rsidRPr="007E4736">
        <w:rPr>
          <w:rFonts w:cstheme="majorHAnsi"/>
        </w:rPr>
        <w:t>Wnioskodawca</w:t>
      </w:r>
      <w:r w:rsidR="00B22E9C" w:rsidRPr="007E4736">
        <w:rPr>
          <w:rFonts w:cstheme="majorHAnsi"/>
        </w:rPr>
        <w:t xml:space="preserve">, który podlega wykluczeniu na podstawie ust. </w:t>
      </w:r>
      <w:r w:rsidR="00B22E9C" w:rsidRPr="007E4736">
        <w:fldChar w:fldCharType="begin"/>
      </w:r>
      <w:r w:rsidR="00B22E9C" w:rsidRPr="007E4736">
        <w:rPr>
          <w:rFonts w:cstheme="majorHAnsi"/>
        </w:rPr>
        <w:instrText xml:space="preserve"> REF _Ref511644867 \r \h </w:instrText>
      </w:r>
      <w:r w:rsidR="00A64121" w:rsidRPr="007E4736">
        <w:instrText xml:space="preserve"> \* MERGEFORMAT </w:instrText>
      </w:r>
      <w:r w:rsidR="00B22E9C" w:rsidRPr="007E4736">
        <w:fldChar w:fldCharType="separate"/>
      </w:r>
      <w:r w:rsidR="003F5ACA">
        <w:rPr>
          <w:rFonts w:cstheme="majorHAnsi"/>
        </w:rPr>
        <w:t>1</w:t>
      </w:r>
      <w:r w:rsidR="00B22E9C" w:rsidRPr="007E4736">
        <w:fldChar w:fldCharType="end"/>
      </w:r>
      <w:r w:rsidR="00B22E9C" w:rsidRPr="007E4736">
        <w:rPr>
          <w:rFonts w:cstheme="majorHAnsi"/>
        </w:rPr>
        <w:t xml:space="preserve"> pkt </w:t>
      </w:r>
      <w:r w:rsidR="007055BA" w:rsidRPr="007E4736">
        <w:rPr>
          <w:rFonts w:cstheme="majorHAnsi"/>
        </w:rPr>
        <w:fldChar w:fldCharType="begin"/>
      </w:r>
      <w:r w:rsidR="007055BA" w:rsidRPr="007E4736">
        <w:rPr>
          <w:rFonts w:cstheme="majorHAnsi"/>
        </w:rPr>
        <w:instrText xml:space="preserve"> REF _Ref511941705 \n \h </w:instrText>
      </w:r>
      <w:r w:rsidR="00A64121" w:rsidRPr="007E4736">
        <w:rPr>
          <w:rFonts w:cstheme="majorHAnsi"/>
        </w:rPr>
        <w:instrText xml:space="preserve"> \* MERGEFORMAT </w:instrText>
      </w:r>
      <w:r w:rsidR="007055BA" w:rsidRPr="007E4736">
        <w:rPr>
          <w:rFonts w:cstheme="majorHAnsi"/>
        </w:rPr>
      </w:r>
      <w:r w:rsidR="007055BA"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3)</w:t>
      </w:r>
      <w:r w:rsidR="007055BA" w:rsidRPr="007E4736">
        <w:rPr>
          <w:rFonts w:cstheme="majorHAnsi"/>
        </w:rPr>
        <w:fldChar w:fldCharType="end"/>
      </w:r>
      <w:r w:rsidR="00B22E9C" w:rsidRPr="007E4736">
        <w:rPr>
          <w:rFonts w:cstheme="majorHAnsi"/>
        </w:rPr>
        <w:t xml:space="preserve">, </w:t>
      </w:r>
      <w:r w:rsidR="00B22E9C" w:rsidRPr="007E4736">
        <w:fldChar w:fldCharType="begin"/>
      </w:r>
      <w:r w:rsidR="00B22E9C" w:rsidRPr="007E4736">
        <w:rPr>
          <w:rFonts w:cstheme="majorHAnsi"/>
        </w:rPr>
        <w:instrText xml:space="preserve"> REF _Ref511644953 \r \h </w:instrText>
      </w:r>
      <w:r w:rsidR="00A64121" w:rsidRPr="007E4736">
        <w:instrText xml:space="preserve"> \* MERGEFORMAT </w:instrText>
      </w:r>
      <w:r w:rsidR="00B22E9C" w:rsidRPr="007E4736">
        <w:fldChar w:fldCharType="separate"/>
      </w:r>
      <w:r w:rsidR="003F5ACA">
        <w:rPr>
          <w:rFonts w:cstheme="majorHAnsi"/>
        </w:rPr>
        <w:t>4)</w:t>
      </w:r>
      <w:r w:rsidR="00B22E9C" w:rsidRPr="007E4736">
        <w:fldChar w:fldCharType="end"/>
      </w:r>
      <w:r w:rsidR="00B22E9C" w:rsidRPr="007E4736">
        <w:rPr>
          <w:rFonts w:cstheme="majorHAnsi"/>
        </w:rPr>
        <w:t xml:space="preserve">, </w:t>
      </w:r>
      <w:r w:rsidR="00B22E9C" w:rsidRPr="007E4736">
        <w:fldChar w:fldCharType="begin"/>
      </w:r>
      <w:r w:rsidR="00B22E9C" w:rsidRPr="007E4736">
        <w:rPr>
          <w:rFonts w:cstheme="majorHAnsi"/>
        </w:rPr>
        <w:instrText xml:space="preserve"> REF _Ref511645392 \r \h </w:instrText>
      </w:r>
      <w:r w:rsidR="00A64121" w:rsidRPr="007E4736">
        <w:instrText xml:space="preserve"> \* MERGEFORMAT </w:instrText>
      </w:r>
      <w:r w:rsidR="00B22E9C" w:rsidRPr="007E4736">
        <w:fldChar w:fldCharType="separate"/>
      </w:r>
      <w:r w:rsidR="003F5ACA">
        <w:rPr>
          <w:rFonts w:cstheme="majorHAnsi"/>
        </w:rPr>
        <w:t>6)</w:t>
      </w:r>
      <w:r w:rsidR="00B22E9C" w:rsidRPr="007E4736">
        <w:fldChar w:fldCharType="end"/>
      </w:r>
      <w:r w:rsidR="007055BA" w:rsidRPr="007E4736">
        <w:t>,</w:t>
      </w:r>
      <w:r w:rsidR="00B22E9C" w:rsidRPr="007E4736">
        <w:rPr>
          <w:rFonts w:cstheme="majorHAnsi"/>
        </w:rPr>
        <w:t xml:space="preserve"> </w:t>
      </w:r>
      <w:r w:rsidR="00B22E9C" w:rsidRPr="007E4736">
        <w:fldChar w:fldCharType="begin"/>
      </w:r>
      <w:r w:rsidR="00B22E9C" w:rsidRPr="007E4736">
        <w:rPr>
          <w:rFonts w:cstheme="majorHAnsi"/>
        </w:rPr>
        <w:instrText xml:space="preserve"> REF _Ref511645251 \r \h </w:instrText>
      </w:r>
      <w:r w:rsidR="00A64121" w:rsidRPr="007E4736">
        <w:instrText xml:space="preserve"> \* MERGEFORMAT </w:instrText>
      </w:r>
      <w:r w:rsidR="00B22E9C" w:rsidRPr="007E4736">
        <w:fldChar w:fldCharType="separate"/>
      </w:r>
      <w:r w:rsidR="003F5ACA">
        <w:rPr>
          <w:rFonts w:cstheme="majorHAnsi"/>
        </w:rPr>
        <w:t>7)</w:t>
      </w:r>
      <w:r w:rsidR="00B22E9C" w:rsidRPr="007E4736">
        <w:fldChar w:fldCharType="end"/>
      </w:r>
      <w:r w:rsidR="00B22E9C" w:rsidRPr="007E4736">
        <w:rPr>
          <w:rFonts w:cstheme="majorHAnsi"/>
        </w:rPr>
        <w:t xml:space="preserve">, </w:t>
      </w:r>
      <w:r w:rsidR="00B22E9C" w:rsidRPr="007E4736">
        <w:fldChar w:fldCharType="begin"/>
      </w:r>
      <w:r w:rsidR="00B22E9C" w:rsidRPr="007E4736">
        <w:rPr>
          <w:rFonts w:cstheme="majorHAnsi"/>
        </w:rPr>
        <w:instrText xml:space="preserve"> REF _Ref511646143 \r \h </w:instrText>
      </w:r>
      <w:r w:rsidR="00A64121" w:rsidRPr="007E4736">
        <w:instrText xml:space="preserve"> \* MERGEFORMAT </w:instrText>
      </w:r>
      <w:r w:rsidR="00B22E9C" w:rsidRPr="007E4736">
        <w:fldChar w:fldCharType="separate"/>
      </w:r>
      <w:r w:rsidR="003F5ACA">
        <w:rPr>
          <w:rFonts w:cstheme="majorHAnsi"/>
        </w:rPr>
        <w:t>10)</w:t>
      </w:r>
      <w:r w:rsidR="00B22E9C" w:rsidRPr="007E4736">
        <w:fldChar w:fldCharType="end"/>
      </w:r>
      <w:r w:rsidRPr="007E4736">
        <w:rPr>
          <w:rFonts w:cstheme="majorHAnsi"/>
        </w:rPr>
        <w:t>,</w:t>
      </w:r>
      <w:r w:rsidR="00B22E9C" w:rsidRPr="007E4736">
        <w:rPr>
          <w:rFonts w:cstheme="majorHAnsi"/>
        </w:rPr>
        <w:t xml:space="preserve"> lub </w:t>
      </w:r>
      <w:r w:rsidR="00B22E9C" w:rsidRPr="007E4736">
        <w:fldChar w:fldCharType="begin"/>
      </w:r>
      <w:r w:rsidR="00B22E9C" w:rsidRPr="007E4736">
        <w:rPr>
          <w:rFonts w:cstheme="majorHAnsi"/>
        </w:rPr>
        <w:instrText xml:space="preserve"> REF _Ref511645439 \r \h </w:instrText>
      </w:r>
      <w:r w:rsidR="00A64121" w:rsidRPr="007E4736">
        <w:instrText xml:space="preserve"> \* MERGEFORMAT </w:instrText>
      </w:r>
      <w:r w:rsidR="00B22E9C" w:rsidRPr="007E4736">
        <w:fldChar w:fldCharType="separate"/>
      </w:r>
      <w:r w:rsidR="003F5ACA">
        <w:rPr>
          <w:rFonts w:cstheme="majorHAnsi"/>
        </w:rPr>
        <w:t>11)</w:t>
      </w:r>
      <w:r w:rsidR="00B22E9C" w:rsidRPr="007E4736">
        <w:fldChar w:fldCharType="end"/>
      </w:r>
      <w:r w:rsidR="00B22E9C" w:rsidRPr="007E4736">
        <w:rPr>
          <w:rFonts w:cstheme="majorHAnsi"/>
        </w:rPr>
        <w:t xml:space="preserve">, może przedstawić dowody na to, że podjęte przez niego środki są wystarczające do wykazania jego rzetelności, w szczególności udowodnić naprawienie szkody wyrządzonej przestępstwem lub przestępstwem skarbowym, zadośćuczynienie pieniężne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</w:t>
      </w:r>
      <w:r w:rsidR="00914CB6" w:rsidRPr="007E4736">
        <w:rPr>
          <w:rFonts w:cstheme="majorHAnsi"/>
        </w:rPr>
        <w:t>W</w:t>
      </w:r>
      <w:r w:rsidRPr="007E4736">
        <w:rPr>
          <w:rFonts w:cstheme="majorHAnsi"/>
        </w:rPr>
        <w:t>nioskodawcy</w:t>
      </w:r>
      <w:r w:rsidR="00B22E9C" w:rsidRPr="007E4736">
        <w:rPr>
          <w:rFonts w:cstheme="majorHAnsi"/>
        </w:rPr>
        <w:t xml:space="preserve">. Przepisu zdania pierwszego nie stosuje się, jeżeli wobec </w:t>
      </w:r>
      <w:r w:rsidR="00914CB6" w:rsidRPr="007E4736">
        <w:rPr>
          <w:rFonts w:cstheme="majorHAnsi"/>
        </w:rPr>
        <w:t>W</w:t>
      </w:r>
      <w:r w:rsidRPr="007E4736">
        <w:rPr>
          <w:rFonts w:cstheme="majorHAnsi"/>
        </w:rPr>
        <w:t>nioskodawcy</w:t>
      </w:r>
      <w:r w:rsidR="00B22E9C" w:rsidRPr="007E4736">
        <w:rPr>
          <w:rFonts w:cstheme="majorHAnsi"/>
        </w:rPr>
        <w:t>, będącego podmiotem zbiorowym, orzeczono prawomocnym wyrokiem sądu zakaz ubiegania się o udzielenie zamówienia oraz nie upłynął określony w tym wyroku okres obowiązywania tego zakazu.</w:t>
      </w:r>
      <w:bookmarkEnd w:id="113"/>
    </w:p>
    <w:p w14:paraId="0AB0E647" w14:textId="5BFE366B" w:rsidR="006E2DEB" w:rsidRPr="007E4736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14" w:name="_Ref52628761"/>
      <w:r w:rsidRPr="007E4736">
        <w:rPr>
          <w:rFonts w:cstheme="majorHAnsi"/>
        </w:rPr>
        <w:t xml:space="preserve">Wnioskodawca, który podlega wykluczeniu na podstawie ust. </w:t>
      </w:r>
      <w:r w:rsidR="00FF16FC" w:rsidRPr="007E4736">
        <w:rPr>
          <w:rFonts w:cstheme="majorHAnsi"/>
        </w:rPr>
        <w:fldChar w:fldCharType="begin"/>
      </w:r>
      <w:r w:rsidR="00FF16FC" w:rsidRPr="007E4736">
        <w:rPr>
          <w:rFonts w:cstheme="majorHAnsi"/>
        </w:rPr>
        <w:instrText xml:space="preserve"> REF _Ref511644867 \r \h </w:instrText>
      </w:r>
      <w:r w:rsidR="004E2D42" w:rsidRPr="007E4736">
        <w:rPr>
          <w:rFonts w:cstheme="majorHAnsi"/>
        </w:rPr>
        <w:instrText xml:space="preserve"> \* MERGEFORMAT </w:instrText>
      </w:r>
      <w:r w:rsidR="00FF16FC" w:rsidRPr="007E4736">
        <w:rPr>
          <w:rFonts w:cstheme="majorHAnsi"/>
        </w:rPr>
      </w:r>
      <w:r w:rsidR="00FF16FC"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1</w:t>
      </w:r>
      <w:r w:rsidR="00FF16FC"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pkt 11), może przedstawić wyjaśnienia lub dokumenty, w których wykaże, że powiązania istniejące pomiędzy przedsiębiorcami wchodzącymi w skład tej samej grupy kapitałowej nie prowadzą do zakłócenia konkurencji w Postępowaniu.</w:t>
      </w:r>
      <w:bookmarkEnd w:id="114"/>
    </w:p>
    <w:p w14:paraId="3F7EFA19" w14:textId="4985652B" w:rsidR="009F1AF4" w:rsidRPr="007E4736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Bidi"/>
        </w:rPr>
      </w:pPr>
      <w:r w:rsidRPr="007E4736">
        <w:rPr>
          <w:rFonts w:cstheme="majorBidi"/>
        </w:rPr>
        <w:t xml:space="preserve">Wnioskodawca </w:t>
      </w:r>
      <w:r w:rsidR="00B22E9C" w:rsidRPr="007E4736">
        <w:rPr>
          <w:rFonts w:cstheme="majorBidi"/>
        </w:rPr>
        <w:t xml:space="preserve">nie podlega wykluczeniu, jeżeli </w:t>
      </w:r>
      <w:r w:rsidR="42A174FB" w:rsidRPr="007E4736">
        <w:rPr>
          <w:rFonts w:cstheme="majorBidi"/>
        </w:rPr>
        <w:t>Zamawiający</w:t>
      </w:r>
      <w:r w:rsidR="00B22E9C" w:rsidRPr="007E4736">
        <w:rPr>
          <w:rFonts w:cstheme="majorBidi"/>
        </w:rPr>
        <w:t xml:space="preserve">, uwzględniając wagę i szczególne okoliczności czynu </w:t>
      </w:r>
      <w:r w:rsidR="00BB37CD" w:rsidRPr="007E4736">
        <w:rPr>
          <w:rFonts w:cstheme="majorBidi"/>
        </w:rPr>
        <w:t>Wnioskodawcy</w:t>
      </w:r>
      <w:r w:rsidR="00B22E9C" w:rsidRPr="007E4736">
        <w:rPr>
          <w:rFonts w:cstheme="majorBidi"/>
        </w:rPr>
        <w:t xml:space="preserve">, uzna za wystarczające dowody </w:t>
      </w:r>
      <w:r w:rsidR="00914CB6" w:rsidRPr="007E4736">
        <w:rPr>
          <w:rFonts w:cstheme="majorBidi"/>
        </w:rPr>
        <w:t xml:space="preserve">i wyjaśnienia </w:t>
      </w:r>
      <w:r w:rsidR="00B22E9C" w:rsidRPr="007E4736">
        <w:rPr>
          <w:rFonts w:cstheme="majorBidi"/>
        </w:rPr>
        <w:t xml:space="preserve">przedstawione na podstawie ust. </w:t>
      </w:r>
      <w:r w:rsidR="008D545A" w:rsidRPr="007E4736">
        <w:rPr>
          <w:rFonts w:cstheme="majorBidi"/>
        </w:rPr>
        <w:fldChar w:fldCharType="begin"/>
      </w:r>
      <w:r w:rsidR="008D545A" w:rsidRPr="007E4736">
        <w:rPr>
          <w:rFonts w:cstheme="majorBidi"/>
        </w:rPr>
        <w:instrText xml:space="preserve"> REF _Ref511645463 \n \h </w:instrText>
      </w:r>
      <w:r w:rsidR="004E2D42" w:rsidRPr="007E4736">
        <w:rPr>
          <w:rFonts w:cstheme="majorBidi"/>
        </w:rPr>
        <w:instrText xml:space="preserve"> \* MERGEFORMAT </w:instrText>
      </w:r>
      <w:r w:rsidR="008D545A" w:rsidRPr="007E4736">
        <w:rPr>
          <w:rFonts w:cstheme="majorBidi"/>
        </w:rPr>
      </w:r>
      <w:r w:rsidR="008D545A"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3</w:t>
      </w:r>
      <w:r w:rsidR="008D545A" w:rsidRPr="007E4736">
        <w:rPr>
          <w:rFonts w:cstheme="majorBidi"/>
        </w:rPr>
        <w:fldChar w:fldCharType="end"/>
      </w:r>
      <w:r w:rsidR="008D545A" w:rsidRPr="007E4736">
        <w:rPr>
          <w:rFonts w:cstheme="majorBidi"/>
        </w:rPr>
        <w:t xml:space="preserve"> i </w:t>
      </w:r>
      <w:r w:rsidR="008D545A" w:rsidRPr="007E4736">
        <w:rPr>
          <w:rFonts w:cstheme="majorBidi"/>
        </w:rPr>
        <w:fldChar w:fldCharType="begin"/>
      </w:r>
      <w:r w:rsidR="008D545A" w:rsidRPr="007E4736">
        <w:rPr>
          <w:rFonts w:cstheme="majorBidi"/>
        </w:rPr>
        <w:instrText xml:space="preserve"> REF _Ref52628761 \n \h </w:instrText>
      </w:r>
      <w:r w:rsidR="004E2D42" w:rsidRPr="007E4736">
        <w:rPr>
          <w:rFonts w:cstheme="majorBidi"/>
        </w:rPr>
        <w:instrText xml:space="preserve"> \* MERGEFORMAT </w:instrText>
      </w:r>
      <w:r w:rsidR="008D545A" w:rsidRPr="007E4736">
        <w:rPr>
          <w:rFonts w:cstheme="majorBidi"/>
        </w:rPr>
      </w:r>
      <w:r w:rsidR="008D545A"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4</w:t>
      </w:r>
      <w:r w:rsidR="008D545A" w:rsidRPr="007E4736">
        <w:rPr>
          <w:rFonts w:cstheme="majorBidi"/>
        </w:rPr>
        <w:fldChar w:fldCharType="end"/>
      </w:r>
      <w:r w:rsidR="00B22E9C" w:rsidRPr="007E4736">
        <w:rPr>
          <w:rFonts w:cstheme="majorBidi"/>
        </w:rPr>
        <w:t>.</w:t>
      </w:r>
    </w:p>
    <w:p w14:paraId="054D75CA" w14:textId="21613CB5" w:rsidR="00B22E9C" w:rsidRPr="007E4736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7E4736">
        <w:rPr>
          <w:rFonts w:cstheme="majorHAnsi"/>
        </w:rPr>
        <w:t xml:space="preserve">W przypadkach, o których mowa w ust.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_Ref511644867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1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pkt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_Ref511645392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6)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, przed wykluczeniem </w:t>
      </w:r>
      <w:r w:rsidR="00BB37CD" w:rsidRPr="007E4736">
        <w:rPr>
          <w:rFonts w:cstheme="majorHAnsi"/>
        </w:rPr>
        <w:t>Wnioskodawcy</w:t>
      </w:r>
      <w:r w:rsidRPr="007E4736">
        <w:rPr>
          <w:rFonts w:cstheme="majorHAnsi"/>
        </w:rPr>
        <w:t xml:space="preserve">, </w:t>
      </w:r>
      <w:r w:rsidR="00226F21" w:rsidRPr="007E4736">
        <w:rPr>
          <w:rFonts w:cstheme="majorHAnsi"/>
        </w:rPr>
        <w:t>Z</w:t>
      </w:r>
      <w:r w:rsidRPr="007E4736">
        <w:rPr>
          <w:rFonts w:cstheme="majorHAnsi"/>
        </w:rPr>
        <w:t xml:space="preserve">amawiający zapewnia temu </w:t>
      </w:r>
      <w:r w:rsidR="00BB37CD" w:rsidRPr="007E4736">
        <w:rPr>
          <w:rFonts w:cstheme="majorHAnsi"/>
        </w:rPr>
        <w:t xml:space="preserve">Wnioskodawcy </w:t>
      </w:r>
      <w:r w:rsidRPr="007E4736">
        <w:rPr>
          <w:rFonts w:cstheme="majorHAnsi"/>
        </w:rPr>
        <w:t>możliwość udowodnienia, że jego udział w</w:t>
      </w:r>
      <w:r w:rsidR="00000DF9" w:rsidRPr="007E4736">
        <w:rPr>
          <w:rFonts w:cstheme="majorHAnsi"/>
        </w:rPr>
        <w:t> </w:t>
      </w:r>
      <w:r w:rsidRPr="007E4736">
        <w:rPr>
          <w:rFonts w:cstheme="majorHAnsi"/>
        </w:rPr>
        <w:t xml:space="preserve">przygotowaniu </w:t>
      </w:r>
      <w:r w:rsidR="003754C4" w:rsidRPr="007E4736">
        <w:rPr>
          <w:rFonts w:cstheme="majorHAnsi"/>
        </w:rPr>
        <w:t>P</w:t>
      </w:r>
      <w:r w:rsidRPr="007E4736">
        <w:rPr>
          <w:rFonts w:cstheme="majorHAnsi"/>
        </w:rPr>
        <w:t xml:space="preserve">ostępowania o udzielenie zamówienia nie zakłóci konkurencji. </w:t>
      </w:r>
    </w:p>
    <w:p w14:paraId="07AC7EA8" w14:textId="77777777" w:rsidR="00B22E9C" w:rsidRPr="007E4736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7E4736">
        <w:rPr>
          <w:rFonts w:cstheme="majorHAnsi"/>
        </w:rPr>
        <w:t xml:space="preserve">Zamawiający może wykluczyć </w:t>
      </w:r>
      <w:r w:rsidR="00226F21" w:rsidRPr="007E4736">
        <w:rPr>
          <w:rFonts w:cstheme="majorHAnsi"/>
        </w:rPr>
        <w:t>W</w:t>
      </w:r>
      <w:r w:rsidR="006E2DEB" w:rsidRPr="007E4736">
        <w:rPr>
          <w:rFonts w:cstheme="majorHAnsi"/>
        </w:rPr>
        <w:t>nioskodawcę</w:t>
      </w:r>
      <w:r w:rsidRPr="007E4736">
        <w:rPr>
          <w:rFonts w:cstheme="majorHAnsi"/>
        </w:rPr>
        <w:t xml:space="preserve"> na każdym etapie Postępowania aż do zawarcia </w:t>
      </w:r>
      <w:r w:rsidR="005B4943" w:rsidRPr="007E4736">
        <w:rPr>
          <w:rFonts w:cstheme="majorHAnsi"/>
        </w:rPr>
        <w:t>U</w:t>
      </w:r>
      <w:r w:rsidRPr="007E4736">
        <w:rPr>
          <w:rFonts w:cstheme="majorHAnsi"/>
        </w:rPr>
        <w:t>mowy.</w:t>
      </w:r>
    </w:p>
    <w:p w14:paraId="64BC72B5" w14:textId="50596933" w:rsidR="00AA1C84" w:rsidRPr="007E4736" w:rsidRDefault="008C0349" w:rsidP="001547C7">
      <w:pPr>
        <w:pStyle w:val="Nagwek1"/>
      </w:pPr>
      <w:bookmarkStart w:id="115" w:name="_Toc494180641"/>
      <w:bookmarkStart w:id="116" w:name="_Toc496261291"/>
      <w:bookmarkStart w:id="117" w:name="_Toc503862999"/>
      <w:bookmarkStart w:id="118" w:name="_Ref52541782"/>
      <w:bookmarkStart w:id="119" w:name="_Ref52645428"/>
      <w:bookmarkStart w:id="120" w:name="_Toc53762097"/>
      <w:bookmarkStart w:id="121" w:name="_Toc69201428"/>
      <w:bookmarkStart w:id="122" w:name="_Toc70262453"/>
      <w:bookmarkStart w:id="123" w:name="_Toc70488224"/>
      <w:r w:rsidRPr="007E4736">
        <w:t>Harmonogram</w:t>
      </w:r>
      <w:bookmarkEnd w:id="115"/>
      <w:bookmarkEnd w:id="116"/>
      <w:bookmarkEnd w:id="117"/>
      <w:r w:rsidR="00AF3916" w:rsidRPr="007E4736">
        <w:t xml:space="preserve"> </w:t>
      </w:r>
      <w:r w:rsidR="00390FB3" w:rsidRPr="007E4736">
        <w:t>Przedsięwzięcia</w:t>
      </w:r>
      <w:bookmarkEnd w:id="118"/>
      <w:r w:rsidR="003E1DC9" w:rsidRPr="007E4736">
        <w:t xml:space="preserve"> i spotkanie z potencjalnymi Wnioskodawcami</w:t>
      </w:r>
      <w:bookmarkEnd w:id="119"/>
      <w:bookmarkEnd w:id="120"/>
      <w:bookmarkEnd w:id="121"/>
      <w:bookmarkEnd w:id="122"/>
      <w:bookmarkEnd w:id="123"/>
    </w:p>
    <w:p w14:paraId="2C89731B" w14:textId="475608EB" w:rsidR="00AF284B" w:rsidRPr="007E4736" w:rsidRDefault="008C0349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cstheme="majorBidi"/>
        </w:rPr>
      </w:pPr>
      <w:r w:rsidRPr="007E4736">
        <w:rPr>
          <w:rFonts w:cstheme="majorBidi"/>
        </w:rPr>
        <w:t>Harmonogram</w:t>
      </w:r>
      <w:r w:rsidR="00AF3916" w:rsidRPr="007E4736">
        <w:rPr>
          <w:rFonts w:cstheme="majorBidi"/>
        </w:rPr>
        <w:t xml:space="preserve"> </w:t>
      </w:r>
      <w:r w:rsidR="00390FB3" w:rsidRPr="007E4736">
        <w:rPr>
          <w:rFonts w:cstheme="majorBidi"/>
        </w:rPr>
        <w:t>Przedsięwzięcia</w:t>
      </w:r>
      <w:r w:rsidRPr="007E4736">
        <w:rPr>
          <w:rFonts w:cstheme="majorBidi"/>
        </w:rPr>
        <w:t xml:space="preserve"> </w:t>
      </w:r>
      <w:r w:rsidR="00FA00F6" w:rsidRPr="007E4736">
        <w:rPr>
          <w:rFonts w:cstheme="majorBidi"/>
        </w:rPr>
        <w:t xml:space="preserve">zawarty jest w </w:t>
      </w:r>
      <w:r w:rsidRPr="007E4736">
        <w:rPr>
          <w:rFonts w:cstheme="majorBidi"/>
        </w:rPr>
        <w:t>Załącznik</w:t>
      </w:r>
      <w:r w:rsidR="00FA00F6" w:rsidRPr="007E4736">
        <w:rPr>
          <w:rFonts w:cstheme="majorBidi"/>
        </w:rPr>
        <w:t>u</w:t>
      </w:r>
      <w:r w:rsidRPr="007E4736">
        <w:rPr>
          <w:rFonts w:cstheme="majorBidi"/>
        </w:rPr>
        <w:t xml:space="preserve"> nr </w:t>
      </w:r>
      <w:r w:rsidR="005121BB" w:rsidRPr="007E4736">
        <w:t>4</w:t>
      </w:r>
      <w:r w:rsidR="00375269" w:rsidRPr="007E4736">
        <w:rPr>
          <w:rFonts w:cstheme="majorBidi"/>
        </w:rPr>
        <w:t xml:space="preserve"> </w:t>
      </w:r>
      <w:r w:rsidR="00DB7A86" w:rsidRPr="007E4736">
        <w:rPr>
          <w:rFonts w:cstheme="majorBidi"/>
        </w:rPr>
        <w:t xml:space="preserve">do Regulaminu. </w:t>
      </w:r>
    </w:p>
    <w:p w14:paraId="2D929696" w14:textId="59EEBD10" w:rsidR="00D62594" w:rsidRPr="007E4736" w:rsidRDefault="008C0349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bookmarkStart w:id="124" w:name="_Ref52645431"/>
      <w:r w:rsidRPr="007E4736">
        <w:rPr>
          <w:rFonts w:cstheme="majorBidi"/>
        </w:rPr>
        <w:t xml:space="preserve">NCBR </w:t>
      </w:r>
      <w:r w:rsidR="1501EE53" w:rsidRPr="007E4736">
        <w:rPr>
          <w:rFonts w:cstheme="majorBidi"/>
        </w:rPr>
        <w:t xml:space="preserve">w trakcie Postępowania </w:t>
      </w:r>
      <w:r w:rsidR="00174745" w:rsidRPr="007E4736">
        <w:rPr>
          <w:rFonts w:cstheme="majorBidi"/>
        </w:rPr>
        <w:t>może</w:t>
      </w:r>
      <w:r w:rsidR="0004269C" w:rsidRPr="007E4736">
        <w:rPr>
          <w:rFonts w:cstheme="majorBidi"/>
        </w:rPr>
        <w:t xml:space="preserve"> </w:t>
      </w:r>
      <w:r w:rsidR="00545F4A" w:rsidRPr="007E4736">
        <w:rPr>
          <w:rFonts w:cstheme="majorBidi"/>
        </w:rPr>
        <w:t>dokonywa</w:t>
      </w:r>
      <w:r w:rsidR="00174745" w:rsidRPr="007E4736">
        <w:rPr>
          <w:rFonts w:cstheme="majorBidi"/>
        </w:rPr>
        <w:t>ć</w:t>
      </w:r>
      <w:r w:rsidR="00545F4A" w:rsidRPr="007E4736">
        <w:rPr>
          <w:rFonts w:cstheme="majorBidi"/>
        </w:rPr>
        <w:t xml:space="preserve"> </w:t>
      </w:r>
      <w:r w:rsidR="003D387A" w:rsidRPr="007E4736">
        <w:rPr>
          <w:rFonts w:cstheme="majorBidi"/>
        </w:rPr>
        <w:t xml:space="preserve">zmian </w:t>
      </w:r>
      <w:r w:rsidR="0004269C" w:rsidRPr="007E4736">
        <w:rPr>
          <w:rFonts w:cstheme="majorBidi"/>
        </w:rPr>
        <w:t>terminów określonych w Harmonogramie</w:t>
      </w:r>
      <w:r w:rsidR="00E9232B" w:rsidRPr="007E4736">
        <w:rPr>
          <w:rFonts w:cstheme="majorBidi"/>
        </w:rPr>
        <w:t>,</w:t>
      </w:r>
      <w:r w:rsidR="00D1181A" w:rsidRPr="007E4736">
        <w:rPr>
          <w:rFonts w:cstheme="majorBidi"/>
        </w:rPr>
        <w:t xml:space="preserve"> w tym</w:t>
      </w:r>
      <w:r w:rsidR="007575FA" w:rsidRPr="007E4736">
        <w:rPr>
          <w:rFonts w:cstheme="majorBidi"/>
        </w:rPr>
        <w:t xml:space="preserve"> m.in. przedłużeni</w:t>
      </w:r>
      <w:r w:rsidR="000635EC" w:rsidRPr="007E4736">
        <w:rPr>
          <w:rFonts w:cstheme="majorBidi"/>
        </w:rPr>
        <w:t>a</w:t>
      </w:r>
      <w:r w:rsidR="007575FA" w:rsidRPr="007E4736">
        <w:rPr>
          <w:rFonts w:cstheme="majorBidi"/>
        </w:rPr>
        <w:t xml:space="preserve"> terminu na zgłaszanie przez </w:t>
      </w:r>
      <w:r w:rsidR="00D15DB4" w:rsidRPr="007E4736">
        <w:rPr>
          <w:rFonts w:cstheme="majorBidi"/>
        </w:rPr>
        <w:t>Wnioskodawców</w:t>
      </w:r>
      <w:r w:rsidR="007575FA" w:rsidRPr="007E4736">
        <w:rPr>
          <w:rFonts w:cstheme="majorBidi"/>
        </w:rPr>
        <w:t xml:space="preserve"> pytań i propozycji zmian oraz terminu </w:t>
      </w:r>
      <w:r w:rsidR="00D1181A" w:rsidRPr="007E4736">
        <w:rPr>
          <w:rFonts w:cstheme="majorBidi"/>
        </w:rPr>
        <w:t>składania Wniosków</w:t>
      </w:r>
      <w:r w:rsidR="00545F4A" w:rsidRPr="007E4736">
        <w:rPr>
          <w:rFonts w:cstheme="majorBidi"/>
        </w:rPr>
        <w:t>,</w:t>
      </w:r>
      <w:r w:rsidR="00991D97" w:rsidRPr="007E4736">
        <w:rPr>
          <w:rFonts w:cstheme="majorBidi"/>
        </w:rPr>
        <w:t xml:space="preserve"> bez podania przyczyn</w:t>
      </w:r>
      <w:r w:rsidR="007575FA" w:rsidRPr="007E4736">
        <w:rPr>
          <w:rFonts w:cstheme="majorBidi"/>
        </w:rPr>
        <w:t>.</w:t>
      </w:r>
      <w:bookmarkEnd w:id="124"/>
    </w:p>
    <w:p w14:paraId="0D0933B0" w14:textId="745BAD98" w:rsidR="003E1DC9" w:rsidRPr="007E4736" w:rsidRDefault="003E1DC9" w:rsidP="17840A8F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17840A8F">
        <w:rPr>
          <w:rFonts w:cstheme="majorBidi"/>
        </w:rPr>
        <w:t xml:space="preserve">NCBR, po ogłoszeniu niniejszego </w:t>
      </w:r>
      <w:r w:rsidR="004E4FAF" w:rsidRPr="17840A8F">
        <w:rPr>
          <w:rFonts w:cstheme="majorBidi"/>
        </w:rPr>
        <w:t>Postępowania</w:t>
      </w:r>
      <w:r w:rsidRPr="17840A8F">
        <w:rPr>
          <w:rFonts w:cstheme="majorBidi"/>
        </w:rPr>
        <w:t xml:space="preserve">, może przeprowadzić spotkanie informacyjne dla potencjalnych Wnioskodawców, w postaci spotkania stacjonarnego lub </w:t>
      </w:r>
      <w:r w:rsidR="007F4DB2" w:rsidRPr="17840A8F">
        <w:rPr>
          <w:rFonts w:cstheme="majorBidi"/>
        </w:rPr>
        <w:t>wideokonferencji</w:t>
      </w:r>
      <w:r w:rsidRPr="17840A8F">
        <w:rPr>
          <w:rFonts w:cstheme="majorBidi"/>
        </w:rPr>
        <w:t>. O</w:t>
      </w:r>
      <w:r w:rsidR="008D5292" w:rsidRPr="17840A8F">
        <w:rPr>
          <w:rFonts w:cstheme="majorBidi"/>
        </w:rPr>
        <w:t> </w:t>
      </w:r>
      <w:r w:rsidRPr="17840A8F">
        <w:rPr>
          <w:rFonts w:cstheme="majorBidi"/>
        </w:rPr>
        <w:t>fakcie</w:t>
      </w:r>
      <w:r w:rsidR="00415F65" w:rsidRPr="17840A8F">
        <w:rPr>
          <w:rFonts w:cstheme="majorBidi"/>
        </w:rPr>
        <w:t>, formie</w:t>
      </w:r>
      <w:r w:rsidRPr="17840A8F">
        <w:rPr>
          <w:rFonts w:cstheme="majorBidi"/>
        </w:rPr>
        <w:t xml:space="preserve"> i terminie spotkania informacyjnego NCBR </w:t>
      </w:r>
      <w:r w:rsidR="06FBAA62" w:rsidRPr="17840A8F">
        <w:rPr>
          <w:rFonts w:cstheme="majorBidi"/>
        </w:rPr>
        <w:t>poinformuje</w:t>
      </w:r>
      <w:r w:rsidR="008D5292" w:rsidRPr="17840A8F">
        <w:rPr>
          <w:rFonts w:cstheme="majorBidi"/>
        </w:rPr>
        <w:t xml:space="preserve"> </w:t>
      </w:r>
      <w:r w:rsidR="00D33B10" w:rsidRPr="17840A8F">
        <w:rPr>
          <w:rFonts w:cstheme="majorBidi"/>
        </w:rPr>
        <w:t>na stronie podmiotowej Centrum w Biuletynie Informacji Publicznej</w:t>
      </w:r>
      <w:r w:rsidRPr="17840A8F">
        <w:rPr>
          <w:rFonts w:cstheme="majorBidi"/>
        </w:rPr>
        <w:t>.</w:t>
      </w:r>
      <w:r w:rsidR="001C29E1" w:rsidRPr="17840A8F">
        <w:rPr>
          <w:rFonts w:cstheme="majorBidi"/>
        </w:rPr>
        <w:t xml:space="preserve"> </w:t>
      </w:r>
      <w:r w:rsidR="009B7EBC">
        <w:rPr>
          <w:rFonts w:cstheme="majorBidi"/>
        </w:rPr>
        <w:t>Spotkania nie będą nagrywane.</w:t>
      </w:r>
    </w:p>
    <w:p w14:paraId="043D87D6" w14:textId="036D9B0D" w:rsidR="00161292" w:rsidRPr="007E4736" w:rsidRDefault="00161292" w:rsidP="7ECE2F9C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7ECE2F9C">
        <w:rPr>
          <w:rFonts w:cstheme="majorBidi"/>
        </w:rPr>
        <w:lastRenderedPageBreak/>
        <w:t>W przypadku</w:t>
      </w:r>
      <w:r w:rsidR="1AE0226A" w:rsidRPr="7ECE2F9C">
        <w:rPr>
          <w:rFonts w:cstheme="majorBidi"/>
        </w:rPr>
        <w:t>,</w:t>
      </w:r>
      <w:r w:rsidRPr="7ECE2F9C">
        <w:rPr>
          <w:rFonts w:cstheme="majorBidi"/>
        </w:rPr>
        <w:t xml:space="preserve"> jeśli </w:t>
      </w:r>
      <w:r w:rsidR="006940E2" w:rsidRPr="7ECE2F9C">
        <w:rPr>
          <w:rFonts w:cstheme="majorBidi"/>
        </w:rPr>
        <w:t xml:space="preserve">koniec </w:t>
      </w:r>
      <w:r w:rsidRPr="7ECE2F9C">
        <w:rPr>
          <w:rFonts w:cstheme="majorBidi"/>
        </w:rPr>
        <w:t xml:space="preserve">terminu określonego w Harmonogramie </w:t>
      </w:r>
      <w:r w:rsidR="006940E2" w:rsidRPr="7ECE2F9C">
        <w:rPr>
          <w:rFonts w:cstheme="majorBidi"/>
        </w:rPr>
        <w:t xml:space="preserve">Przedsięwzięcia </w:t>
      </w:r>
      <w:r w:rsidRPr="7ECE2F9C">
        <w:rPr>
          <w:rFonts w:cstheme="majorBidi"/>
        </w:rPr>
        <w:t>wypada w sobotę</w:t>
      </w:r>
      <w:r w:rsidR="006C368D" w:rsidRPr="7ECE2F9C">
        <w:rPr>
          <w:rFonts w:cstheme="majorBidi"/>
        </w:rPr>
        <w:t xml:space="preserve">, </w:t>
      </w:r>
      <w:r w:rsidRPr="7ECE2F9C">
        <w:rPr>
          <w:rFonts w:cstheme="majorBidi"/>
        </w:rPr>
        <w:t>niedzielę</w:t>
      </w:r>
      <w:r w:rsidR="006C368D" w:rsidRPr="7ECE2F9C">
        <w:rPr>
          <w:rFonts w:cstheme="majorBidi"/>
        </w:rPr>
        <w:t xml:space="preserve"> lub dzień ustawowo wolny w Polsce od pracy</w:t>
      </w:r>
      <w:r w:rsidRPr="7ECE2F9C">
        <w:rPr>
          <w:rFonts w:cstheme="majorBidi"/>
        </w:rPr>
        <w:t xml:space="preserve">, </w:t>
      </w:r>
      <w:r w:rsidR="006C368D" w:rsidRPr="7ECE2F9C">
        <w:rPr>
          <w:rFonts w:cstheme="majorBidi"/>
        </w:rPr>
        <w:t xml:space="preserve">termin taki ulega przedłużeniu i </w:t>
      </w:r>
      <w:r w:rsidR="006940E2" w:rsidRPr="7ECE2F9C">
        <w:rPr>
          <w:rFonts w:cstheme="majorBidi"/>
        </w:rPr>
        <w:t>upływ</w:t>
      </w:r>
      <w:r w:rsidR="006C368D" w:rsidRPr="7ECE2F9C">
        <w:rPr>
          <w:rFonts w:cstheme="majorBidi"/>
        </w:rPr>
        <w:t>a</w:t>
      </w:r>
      <w:r w:rsidR="006940E2" w:rsidRPr="7ECE2F9C">
        <w:rPr>
          <w:rFonts w:cstheme="majorBidi"/>
        </w:rPr>
        <w:t xml:space="preserve"> w pierwszym Dniu Roboczym</w:t>
      </w:r>
      <w:r w:rsidR="008461EE" w:rsidRPr="7ECE2F9C">
        <w:rPr>
          <w:rFonts w:cstheme="majorBidi"/>
        </w:rPr>
        <w:t xml:space="preserve"> po takim dniu</w:t>
      </w:r>
      <w:r w:rsidR="006940E2" w:rsidRPr="7ECE2F9C">
        <w:rPr>
          <w:rFonts w:cstheme="majorBidi"/>
        </w:rPr>
        <w:t>.</w:t>
      </w:r>
    </w:p>
    <w:p w14:paraId="6BA7C78A" w14:textId="04AE066E" w:rsidR="00E1429D" w:rsidRPr="007E4736" w:rsidRDefault="001A1939" w:rsidP="001547C7">
      <w:pPr>
        <w:pStyle w:val="Nagwek1"/>
      </w:pPr>
      <w:bookmarkStart w:id="125" w:name="_Ref52630162"/>
      <w:bookmarkStart w:id="126" w:name="_Toc53762098"/>
      <w:bookmarkStart w:id="127" w:name="_Toc69201429"/>
      <w:bookmarkStart w:id="128" w:name="_Toc70262454"/>
      <w:bookmarkStart w:id="129" w:name="_Toc70488225"/>
      <w:bookmarkStart w:id="130" w:name="_Toc494180644"/>
      <w:bookmarkStart w:id="131" w:name="_Ref495413196"/>
      <w:r w:rsidRPr="007E4736">
        <w:t>Ogłoszenie Postępowania i Wnioski</w:t>
      </w:r>
      <w:bookmarkEnd w:id="125"/>
      <w:bookmarkEnd w:id="126"/>
      <w:bookmarkEnd w:id="127"/>
      <w:bookmarkEnd w:id="128"/>
      <w:bookmarkEnd w:id="129"/>
    </w:p>
    <w:p w14:paraId="1E9EEB2D" w14:textId="508D2A31" w:rsidR="00547CE5" w:rsidRPr="007E4736" w:rsidRDefault="0004269C" w:rsidP="00C22B7B">
      <w:pPr>
        <w:pStyle w:val="Nagwek2"/>
      </w:pPr>
      <w:bookmarkStart w:id="132" w:name="_Ref52633966"/>
      <w:bookmarkStart w:id="133" w:name="_Toc53762099"/>
      <w:bookmarkStart w:id="134" w:name="_Toc69201430"/>
      <w:bookmarkStart w:id="135" w:name="_Toc70262455"/>
      <w:bookmarkStart w:id="136" w:name="_Toc70488226"/>
      <w:r w:rsidRPr="007E4736">
        <w:t>Ogłoszenie</w:t>
      </w:r>
      <w:r w:rsidR="00425351" w:rsidRPr="007E4736">
        <w:t xml:space="preserve"> Postępowania</w:t>
      </w:r>
      <w:bookmarkEnd w:id="132"/>
      <w:bookmarkEnd w:id="133"/>
      <w:bookmarkEnd w:id="134"/>
      <w:bookmarkEnd w:id="135"/>
      <w:bookmarkEnd w:id="136"/>
    </w:p>
    <w:p w14:paraId="09EE61CF" w14:textId="58E73676" w:rsidR="00547CE5" w:rsidRPr="007E4736" w:rsidRDefault="00547CE5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rFonts w:cstheme="majorBidi"/>
        </w:rPr>
      </w:pPr>
      <w:r w:rsidRPr="007E4736">
        <w:rPr>
          <w:rFonts w:cstheme="majorBidi"/>
        </w:rPr>
        <w:t>Ogłoszenie o Postępowaniu, w tym ogłoszenie Regulaminu</w:t>
      </w:r>
      <w:r w:rsidR="00D33B10" w:rsidRPr="007E4736">
        <w:rPr>
          <w:rFonts w:cstheme="majorBidi"/>
        </w:rPr>
        <w:t>,</w:t>
      </w:r>
      <w:r w:rsidR="00E9232B" w:rsidRPr="007E4736">
        <w:rPr>
          <w:rFonts w:cstheme="majorBidi"/>
        </w:rPr>
        <w:t xml:space="preserve"> jest publikowane </w:t>
      </w:r>
      <w:r w:rsidR="00534D77" w:rsidRPr="007E4736">
        <w:rPr>
          <w:rFonts w:cstheme="majorBidi"/>
        </w:rPr>
        <w:t xml:space="preserve">na </w:t>
      </w:r>
      <w:r w:rsidRPr="007E4736">
        <w:rPr>
          <w:rFonts w:cstheme="majorBidi"/>
        </w:rPr>
        <w:t>stron</w:t>
      </w:r>
      <w:r w:rsidR="00534D77" w:rsidRPr="007E4736">
        <w:rPr>
          <w:rFonts w:cstheme="majorBidi"/>
        </w:rPr>
        <w:t>ie</w:t>
      </w:r>
      <w:r w:rsidRPr="007E4736">
        <w:rPr>
          <w:rFonts w:cstheme="majorBidi"/>
        </w:rPr>
        <w:t xml:space="preserve"> </w:t>
      </w:r>
      <w:r w:rsidR="00534D77" w:rsidRPr="007E4736">
        <w:rPr>
          <w:rFonts w:cstheme="majorBidi"/>
        </w:rPr>
        <w:t xml:space="preserve">podmiotowej </w:t>
      </w:r>
      <w:r w:rsidRPr="007E4736">
        <w:rPr>
          <w:rFonts w:cstheme="majorBidi"/>
        </w:rPr>
        <w:t>Centrum w Biuletynie Informacji Publicznej</w:t>
      </w:r>
      <w:r w:rsidR="005A15E9" w:rsidRPr="007E4736">
        <w:rPr>
          <w:rFonts w:cstheme="majorBidi"/>
        </w:rPr>
        <w:t xml:space="preserve"> i</w:t>
      </w:r>
      <w:r w:rsidRPr="007E4736">
        <w:rPr>
          <w:rFonts w:cstheme="majorBidi"/>
        </w:rPr>
        <w:t xml:space="preserve"> na stronie podmiotowej urzędu </w:t>
      </w:r>
      <w:r w:rsidR="00DE75BC" w:rsidRPr="007E4736">
        <w:rPr>
          <w:rFonts w:cstheme="majorBidi"/>
        </w:rPr>
        <w:t xml:space="preserve">ministra właściwego w </w:t>
      </w:r>
      <w:r w:rsidR="00C8432D" w:rsidRPr="007E4736">
        <w:rPr>
          <w:rFonts w:cstheme="majorBidi"/>
        </w:rPr>
        <w:t xml:space="preserve">zakresie </w:t>
      </w:r>
      <w:r w:rsidR="00DE75BC" w:rsidRPr="007E4736">
        <w:rPr>
          <w:rFonts w:cstheme="majorBidi"/>
        </w:rPr>
        <w:t xml:space="preserve">nadzoru nad działalnością NCBR </w:t>
      </w:r>
      <w:r w:rsidRPr="007E4736">
        <w:rPr>
          <w:rFonts w:cstheme="majorBidi"/>
        </w:rPr>
        <w:t>w Biuletynie Informacji Publicznej</w:t>
      </w:r>
      <w:r w:rsidR="0004269C" w:rsidRPr="007E4736">
        <w:rPr>
          <w:rFonts w:cstheme="majorBidi"/>
        </w:rPr>
        <w:t xml:space="preserve">. Dodatkowo NCBR </w:t>
      </w:r>
      <w:r w:rsidR="00DE75BC" w:rsidRPr="007E4736">
        <w:rPr>
          <w:rFonts w:cstheme="majorBidi"/>
        </w:rPr>
        <w:t>dokonuje</w:t>
      </w:r>
      <w:r w:rsidR="004D50F2" w:rsidRPr="007E4736">
        <w:rPr>
          <w:rFonts w:cstheme="majorBidi"/>
        </w:rPr>
        <w:t xml:space="preserve"> </w:t>
      </w:r>
      <w:r w:rsidR="00806BAD" w:rsidRPr="007E4736">
        <w:rPr>
          <w:rFonts w:cstheme="majorBidi"/>
        </w:rPr>
        <w:t>dobrowolne</w:t>
      </w:r>
      <w:r w:rsidR="0004269C" w:rsidRPr="007E4736">
        <w:rPr>
          <w:rFonts w:cstheme="majorBidi"/>
        </w:rPr>
        <w:t>go ogłoszenia</w:t>
      </w:r>
      <w:r w:rsidR="00806BAD" w:rsidRPr="007E4736">
        <w:rPr>
          <w:rFonts w:cstheme="majorBidi"/>
        </w:rPr>
        <w:t xml:space="preserve"> w Dzienniku Urzędowym Unii Europejskiej</w:t>
      </w:r>
      <w:r w:rsidR="00FA698F" w:rsidRPr="007E4736">
        <w:rPr>
          <w:rFonts w:cstheme="majorBidi"/>
        </w:rPr>
        <w:t xml:space="preserve"> oraz </w:t>
      </w:r>
      <w:r w:rsidR="00DE75BC" w:rsidRPr="007E4736">
        <w:rPr>
          <w:rFonts w:cstheme="majorBidi"/>
        </w:rPr>
        <w:t xml:space="preserve">może dokonać ogłoszenia </w:t>
      </w:r>
      <w:r w:rsidR="00FA698F" w:rsidRPr="007E4736">
        <w:rPr>
          <w:rFonts w:cstheme="majorBidi"/>
        </w:rPr>
        <w:t>w dzienniku o zasięgu ogólnopolskim</w:t>
      </w:r>
      <w:r w:rsidR="00806BAD" w:rsidRPr="007E4736">
        <w:rPr>
          <w:rFonts w:cstheme="majorBidi"/>
        </w:rPr>
        <w:t>.</w:t>
      </w:r>
    </w:p>
    <w:p w14:paraId="192AE7BE" w14:textId="2968B3B9" w:rsidR="0000658C" w:rsidRPr="007E4736" w:rsidRDefault="00D1181A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color w:val="000000" w:themeColor="text1"/>
        </w:rPr>
      </w:pPr>
      <w:r w:rsidRPr="17840A8F">
        <w:rPr>
          <w:rFonts w:cstheme="majorBidi"/>
        </w:rPr>
        <w:t xml:space="preserve">Z zastrzeżeniem </w:t>
      </w:r>
      <w:r w:rsidR="007E75F1" w:rsidRPr="17840A8F">
        <w:rPr>
          <w:rFonts w:cstheme="majorBidi"/>
        </w:rPr>
        <w:t>Rozdziału</w:t>
      </w:r>
      <w:r w:rsidRPr="17840A8F">
        <w:rPr>
          <w:rFonts w:cstheme="majorBidi"/>
        </w:rPr>
        <w:t xml:space="preserve"> </w:t>
      </w:r>
      <w:r w:rsidR="00DE75BC" w:rsidRPr="17840A8F">
        <w:rPr>
          <w:rFonts w:cstheme="majorBidi"/>
        </w:rPr>
        <w:fldChar w:fldCharType="begin"/>
      </w:r>
      <w:r w:rsidR="00DE75BC" w:rsidRPr="17840A8F">
        <w:rPr>
          <w:rFonts w:cstheme="majorBidi"/>
        </w:rPr>
        <w:instrText xml:space="preserve"> REF _Ref52541782 \r \h </w:instrText>
      </w:r>
      <w:r w:rsidR="004E2D42" w:rsidRPr="17840A8F">
        <w:rPr>
          <w:rFonts w:cstheme="majorBidi"/>
        </w:rPr>
        <w:instrText xml:space="preserve"> \* MERGEFORMAT </w:instrText>
      </w:r>
      <w:r w:rsidR="00DE75BC" w:rsidRPr="17840A8F">
        <w:rPr>
          <w:rFonts w:cstheme="majorBidi"/>
        </w:rPr>
      </w:r>
      <w:r w:rsidR="00DE75BC" w:rsidRPr="17840A8F">
        <w:rPr>
          <w:rFonts w:cstheme="majorBidi"/>
        </w:rPr>
        <w:fldChar w:fldCharType="separate"/>
      </w:r>
      <w:r w:rsidR="003F5ACA" w:rsidRPr="17840A8F">
        <w:rPr>
          <w:rFonts w:cstheme="majorBidi"/>
        </w:rPr>
        <w:t>III</w:t>
      </w:r>
      <w:r w:rsidR="00DE75BC" w:rsidRPr="17840A8F">
        <w:rPr>
          <w:rFonts w:cstheme="majorBidi"/>
        </w:rPr>
        <w:fldChar w:fldCharType="end"/>
      </w:r>
      <w:r w:rsidR="00DE75BC" w:rsidRPr="17840A8F">
        <w:rPr>
          <w:rFonts w:cstheme="majorBidi"/>
        </w:rPr>
        <w:t xml:space="preserve"> </w:t>
      </w:r>
      <w:r w:rsidRPr="17840A8F">
        <w:rPr>
          <w:rFonts w:cstheme="majorBidi"/>
        </w:rPr>
        <w:t>ust. 2, d</w:t>
      </w:r>
      <w:r w:rsidR="00DB7681" w:rsidRPr="17840A8F">
        <w:rPr>
          <w:rFonts w:cstheme="majorBidi"/>
        </w:rPr>
        <w:t xml:space="preserve">o upływu terminu określonego w Harmonogramie Przedsięwzięcia, Wnioskodawcy mogą przedstawiać pytania do dokumentacji Przedsięwzięcia lub propozycje dokonania w niej zmian na adres e-mail: </w:t>
      </w:r>
      <w:hyperlink r:id="rId15" w:history="1">
        <w:r w:rsidR="00DB7681" w:rsidRPr="17840A8F">
          <w:rPr>
            <w:rStyle w:val="Hipercze"/>
            <w:rFonts w:cstheme="majorBidi"/>
          </w:rPr>
          <w:t>przetargi@ncbr.gov.pl</w:t>
        </w:r>
      </w:hyperlink>
      <w:r w:rsidR="00DB7681" w:rsidRPr="17840A8F">
        <w:rPr>
          <w:rFonts w:cstheme="majorBidi"/>
        </w:rPr>
        <w:t xml:space="preserve">. Pytania i propozycje zmian zgłaszane przez </w:t>
      </w:r>
      <w:r w:rsidR="00D15DB4" w:rsidRPr="007E4736">
        <w:rPr>
          <w:color w:val="000000" w:themeColor="text1"/>
        </w:rPr>
        <w:t>Wnioskodawców</w:t>
      </w:r>
      <w:r w:rsidR="00DB7681" w:rsidRPr="007E4736">
        <w:rPr>
          <w:color w:val="000000" w:themeColor="text1"/>
        </w:rPr>
        <w:t>, po ich anonimizacji, podlegają publikacji na Stronie internetowej Centrum.</w:t>
      </w:r>
      <w:r w:rsidR="009D542E" w:rsidRPr="007E4736">
        <w:rPr>
          <w:color w:val="000000" w:themeColor="text1"/>
        </w:rPr>
        <w:t xml:space="preserve"> </w:t>
      </w:r>
      <w:r w:rsidR="009D542E" w:rsidRPr="007E4736">
        <w:rPr>
          <w:rStyle w:val="normaltextrun"/>
          <w:rFonts w:ascii="Calibri" w:hAnsi="Calibri"/>
          <w:color w:val="000000" w:themeColor="text1"/>
        </w:rPr>
        <w:t>Po upływie ww. terminu, Wnioskodawcy mogą przesyłać pytania i propozycje zmian do Zamawiającego, z zastrzeżeniem, że Zamawiający może pozostawić takie pytania i propozycje zmian bez odpowiedzi, jeśli przez wzgląd na Harmonogram Postępowania udzielenie odpowiedzi nie będzie możliwe lub ich rozpoznanie nie będzie uznane przez Zamawiającego  za celowe na tym etapie Postępowania.</w:t>
      </w:r>
    </w:p>
    <w:p w14:paraId="28792F16" w14:textId="21A588EE" w:rsidR="00DB7681" w:rsidRPr="007E4736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7E4736">
        <w:rPr>
          <w:color w:val="000000" w:themeColor="text1"/>
        </w:rPr>
        <w:t xml:space="preserve">NCBR może do upływu terminu składania Wniosków dokonywać </w:t>
      </w:r>
      <w:r w:rsidRPr="007E4736">
        <w:t>zmian w dokumentacji Przedsięwzięcia</w:t>
      </w:r>
      <w:r w:rsidR="004E4FAF" w:rsidRPr="007E4736">
        <w:t xml:space="preserve">, </w:t>
      </w:r>
      <w:r w:rsidR="716B25BB" w:rsidRPr="007E4736">
        <w:t>także</w:t>
      </w:r>
      <w:r w:rsidR="004E4FAF" w:rsidRPr="007E4736">
        <w:t xml:space="preserve"> z własnej inicjatywy</w:t>
      </w:r>
      <w:r w:rsidRPr="007E4736">
        <w:t>, z zastrzeżeniem ust. 4</w:t>
      </w:r>
      <w:r w:rsidR="001772C4" w:rsidRPr="007E4736">
        <w:t>-6</w:t>
      </w:r>
      <w:r w:rsidRPr="007E4736">
        <w:t>.</w:t>
      </w:r>
    </w:p>
    <w:p w14:paraId="0C42EE88" w14:textId="15A853D4" w:rsidR="00DB7681" w:rsidRPr="007E4736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7E4736">
        <w:t xml:space="preserve">Po upływie terminu na zadawanie przez Wnioskodawców pytań i przedstawianie propozycji zmian, w terminie określonym w Harmonogramie Przedsięwzięcia, </w:t>
      </w:r>
      <w:bookmarkStart w:id="137" w:name="_Hlk57331589"/>
      <w:r w:rsidR="003B29B1" w:rsidRPr="007E4736">
        <w:t xml:space="preserve">jeśli </w:t>
      </w:r>
      <w:r w:rsidRPr="007E4736">
        <w:t xml:space="preserve">NCBR </w:t>
      </w:r>
      <w:r w:rsidR="003B29B1" w:rsidRPr="007E4736">
        <w:t xml:space="preserve">wprowadzi do dokumentacji Przedsięwzięcia, to </w:t>
      </w:r>
      <w:bookmarkEnd w:id="137"/>
      <w:r w:rsidR="004E79FC" w:rsidRPr="007E4736">
        <w:t xml:space="preserve">NCBR </w:t>
      </w:r>
      <w:r w:rsidRPr="007E4736">
        <w:t>dokona publikacji na Stronie internetowej Centrum ujednoliconej dokumentacji Przedsięwzięcia, w tym tekstu jednolitego Regulaminu. Jeśli NCBR dokona zmiany dokumentacji Przedsięwzięcia we wskazanym terminie, nie jest zobowiązane do przedłużania terminu na składanie Wniosków określonego w opublikowanym Regulaminie.</w:t>
      </w:r>
      <w:bookmarkStart w:id="138" w:name="_Hlk57331693"/>
      <w:r w:rsidR="00761DC5" w:rsidRPr="007E4736">
        <w:t xml:space="preserve"> W razie braku publikacji </w:t>
      </w:r>
      <w:r w:rsidR="0059073C" w:rsidRPr="007E4736">
        <w:t>dokumentacji ujednoliconej we wskazanym terminie, obowiązuje dokumentacj</w:t>
      </w:r>
      <w:r w:rsidR="00A73663" w:rsidRPr="007E4736">
        <w:t>a</w:t>
      </w:r>
      <w:r w:rsidR="0059073C" w:rsidRPr="007E4736">
        <w:t xml:space="preserve"> Przedsięwzięcia w brzmieniu dotychczasowym, z zastrzeżeniem poniższych postanowień.</w:t>
      </w:r>
      <w:bookmarkEnd w:id="138"/>
    </w:p>
    <w:p w14:paraId="753DE1C6" w14:textId="4C3CAD9D" w:rsidR="00DB7681" w:rsidRPr="007E4736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iCs/>
        </w:rPr>
      </w:pPr>
      <w:r w:rsidRPr="007E4736">
        <w:rPr>
          <w:iCs/>
        </w:rPr>
        <w:t>Jeśli NCBR dokona zmian w dokumentacji Przedsięwzięcia po terminie wsk</w:t>
      </w:r>
      <w:r w:rsidR="001772C4" w:rsidRPr="007E4736">
        <w:rPr>
          <w:iCs/>
        </w:rPr>
        <w:t>azanym w zdaniu pierwszym ust. 4</w:t>
      </w:r>
      <w:r w:rsidRPr="007E4736">
        <w:rPr>
          <w:iCs/>
        </w:rPr>
        <w:t xml:space="preserve">, to NCBR dokonuje </w:t>
      </w:r>
      <w:r w:rsidR="00020C1E" w:rsidRPr="007E4736">
        <w:t xml:space="preserve">zmiany Harmonogramu Przedsięwzięcia i </w:t>
      </w:r>
      <w:r w:rsidR="004C5933" w:rsidRPr="007E4736">
        <w:t>jeśli jest to uzasadnione charakterem zmiany</w:t>
      </w:r>
      <w:r w:rsidR="004C5933" w:rsidRPr="007E4736">
        <w:rPr>
          <w:iCs/>
        </w:rPr>
        <w:t xml:space="preserve"> -</w:t>
      </w:r>
      <w:r w:rsidR="00BF1E22" w:rsidRPr="007E4736">
        <w:t xml:space="preserve"> </w:t>
      </w:r>
      <w:r w:rsidRPr="007E4736">
        <w:rPr>
          <w:iCs/>
        </w:rPr>
        <w:t>przedłużenia terminu na składanie Wniosków o czas potrzebny na dokonanie ewentualnych zmian we Wnioskach oraz jednocześnie informuje o dokonanej zmianie terminu składania Wniosków wraz ze wskazaniem nowego terminu.</w:t>
      </w:r>
    </w:p>
    <w:p w14:paraId="57F0F9D5" w14:textId="3E97CFB7" w:rsidR="00DB7681" w:rsidRPr="007E4736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7E4736">
        <w:t xml:space="preserve">NCBR będzie dokonywać ewentualnych zmian dokumentacji Przedsięwzięcia w powyższych przypadkach, jeśli </w:t>
      </w:r>
      <w:r w:rsidR="007F4DB2" w:rsidRPr="007E4736">
        <w:t>uzna,</w:t>
      </w:r>
      <w:r w:rsidRPr="007E4736">
        <w:t xml:space="preserve"> że taka zmiana:</w:t>
      </w:r>
    </w:p>
    <w:p w14:paraId="52AD32E0" w14:textId="77777777" w:rsidR="00DB7681" w:rsidRPr="007E4736" w:rsidRDefault="00DB7681" w:rsidP="004111D0">
      <w:pPr>
        <w:pStyle w:val="Akapitzlist"/>
        <w:jc w:val="both"/>
        <w:rPr>
          <w:iCs/>
        </w:rPr>
      </w:pPr>
      <w:r w:rsidRPr="007E4736">
        <w:rPr>
          <w:iCs/>
        </w:rPr>
        <w:t xml:space="preserve">1) służy usunięciu oczywistych omyłek lub </w:t>
      </w:r>
    </w:p>
    <w:p w14:paraId="598594B0" w14:textId="77777777" w:rsidR="00DB7681" w:rsidRPr="007E4736" w:rsidRDefault="00DB7681" w:rsidP="004111D0">
      <w:pPr>
        <w:pStyle w:val="Akapitzlist"/>
        <w:jc w:val="both"/>
        <w:rPr>
          <w:iCs/>
        </w:rPr>
      </w:pPr>
      <w:r w:rsidRPr="007E4736">
        <w:rPr>
          <w:iCs/>
        </w:rPr>
        <w:t>2) jest uzasadniona z punktu widzenia celów Przedsięwzięcia oraz nie naruszy lub w wyższym stopniu zapewni konkurencyjny, otwarty, przejrzysty i niedyskryminacyjny charakter Postępowania.</w:t>
      </w:r>
    </w:p>
    <w:p w14:paraId="1817EA44" w14:textId="11259DE6" w:rsidR="00BC697E" w:rsidRPr="007E4736" w:rsidRDefault="00BC697E" w:rsidP="00C22B7B">
      <w:pPr>
        <w:pStyle w:val="Nagwek2"/>
      </w:pPr>
      <w:bookmarkStart w:id="139" w:name="_Ref509210067"/>
      <w:bookmarkStart w:id="140" w:name="_Toc53762100"/>
      <w:bookmarkStart w:id="141" w:name="_Toc69201431"/>
      <w:bookmarkStart w:id="142" w:name="_Toc70262456"/>
      <w:bookmarkStart w:id="143" w:name="_Toc70488227"/>
      <w:r w:rsidRPr="007E4736">
        <w:t xml:space="preserve">Sposób przygotowania </w:t>
      </w:r>
      <w:r w:rsidR="00E55A39" w:rsidRPr="007E4736">
        <w:t xml:space="preserve">i złożenia w NCBR </w:t>
      </w:r>
      <w:r w:rsidRPr="007E4736">
        <w:t>Wniosków</w:t>
      </w:r>
      <w:r w:rsidR="00E55A39" w:rsidRPr="007E4736">
        <w:t xml:space="preserve"> o przystąpienie do Postępowania</w:t>
      </w:r>
      <w:bookmarkEnd w:id="139"/>
      <w:bookmarkEnd w:id="140"/>
      <w:bookmarkEnd w:id="141"/>
      <w:bookmarkEnd w:id="142"/>
      <w:bookmarkEnd w:id="143"/>
    </w:p>
    <w:p w14:paraId="5A82F6C3" w14:textId="4B7DAF52" w:rsidR="00225CA9" w:rsidRPr="007E4736" w:rsidRDefault="00225CA9" w:rsidP="002352CE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2507EAF8" w14:textId="1B285437" w:rsidR="00096C00" w:rsidRPr="007E4736" w:rsidRDefault="00425351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</w:pPr>
      <w:bookmarkStart w:id="144" w:name="_Ref52543124"/>
      <w:r w:rsidRPr="007E4736">
        <w:rPr>
          <w:rFonts w:eastAsia="Calibri" w:cs="Calibri Light"/>
        </w:rPr>
        <w:t xml:space="preserve">Podmioty zainteresowane udziałem w </w:t>
      </w:r>
      <w:r w:rsidR="00383CBE" w:rsidRPr="007E4736">
        <w:rPr>
          <w:rFonts w:eastAsia="Calibri" w:cs="Calibri Light"/>
        </w:rPr>
        <w:t>Pr</w:t>
      </w:r>
      <w:r w:rsidR="00586E2C" w:rsidRPr="007E4736">
        <w:rPr>
          <w:rFonts w:eastAsia="Calibri" w:cs="Calibri Light"/>
        </w:rPr>
        <w:t>zedsięwzięciu</w:t>
      </w:r>
      <w:r w:rsidR="00383CBE" w:rsidRPr="007E4736">
        <w:rPr>
          <w:rFonts w:eastAsia="Calibri" w:cs="Calibri Light"/>
        </w:rPr>
        <w:t>,</w:t>
      </w:r>
      <w:r w:rsidRPr="007E4736">
        <w:rPr>
          <w:rFonts w:eastAsia="Calibri" w:cs="Calibri Light"/>
        </w:rPr>
        <w:t xml:space="preserve"> </w:t>
      </w:r>
      <w:r w:rsidRPr="007E4736">
        <w:rPr>
          <w:rFonts w:eastAsia="Calibri" w:cs="Calibri Light"/>
          <w:b/>
        </w:rPr>
        <w:t>zobowiązane są do złożenia Wniosku</w:t>
      </w:r>
      <w:r w:rsidRPr="007E4736">
        <w:rPr>
          <w:rFonts w:eastAsia="Calibri" w:cs="Calibri Light"/>
        </w:rPr>
        <w:t xml:space="preserve">, </w:t>
      </w:r>
      <w:bookmarkStart w:id="145" w:name="_Hlk53784501"/>
      <w:r w:rsidR="00ED3A66" w:rsidRPr="007E4736">
        <w:rPr>
          <w:rFonts w:eastAsia="Calibri" w:cs="Calibri Light"/>
        </w:rPr>
        <w:t>zgodne</w:t>
      </w:r>
      <w:r w:rsidR="00F608D8" w:rsidRPr="007E4736">
        <w:rPr>
          <w:rFonts w:eastAsia="Calibri" w:cs="Calibri Light"/>
        </w:rPr>
        <w:t>go</w:t>
      </w:r>
      <w:r w:rsidR="00ED3A66" w:rsidRPr="007E4736">
        <w:rPr>
          <w:rFonts w:eastAsia="Calibri" w:cs="Calibri Light"/>
        </w:rPr>
        <w:t xml:space="preserve"> ze wzorem </w:t>
      </w:r>
      <w:r w:rsidR="00F608D8" w:rsidRPr="007E4736">
        <w:rPr>
          <w:rFonts w:eastAsia="Calibri" w:cs="Calibri Light"/>
        </w:rPr>
        <w:t xml:space="preserve">i zawierającego informacje </w:t>
      </w:r>
      <w:r w:rsidR="00ED3A66" w:rsidRPr="007E4736">
        <w:rPr>
          <w:rFonts w:eastAsia="Calibri" w:cs="Calibri Light"/>
        </w:rPr>
        <w:t>określon</w:t>
      </w:r>
      <w:r w:rsidR="00F608D8" w:rsidRPr="007E4736">
        <w:rPr>
          <w:rFonts w:eastAsia="Calibri" w:cs="Calibri Light"/>
        </w:rPr>
        <w:t>e</w:t>
      </w:r>
      <w:r w:rsidR="00ED3A66" w:rsidRPr="007E4736">
        <w:rPr>
          <w:rFonts w:eastAsia="Calibri" w:cs="Calibri Light"/>
        </w:rPr>
        <w:t xml:space="preserve"> w </w:t>
      </w:r>
      <w:r w:rsidR="00A65A55" w:rsidRPr="007E4736">
        <w:rPr>
          <w:rFonts w:eastAsia="Calibri" w:cs="Calibri Light"/>
        </w:rPr>
        <w:t>Załączni</w:t>
      </w:r>
      <w:r w:rsidRPr="007E4736">
        <w:rPr>
          <w:rFonts w:eastAsia="Calibri" w:cs="Calibri Light"/>
        </w:rPr>
        <w:t>k</w:t>
      </w:r>
      <w:r w:rsidR="00ED3A66" w:rsidRPr="007E4736">
        <w:rPr>
          <w:rFonts w:eastAsia="Calibri" w:cs="Calibri Light"/>
        </w:rPr>
        <w:t>u</w:t>
      </w:r>
      <w:r w:rsidRPr="007E4736">
        <w:rPr>
          <w:rFonts w:eastAsia="Calibri" w:cs="Calibri Light"/>
        </w:rPr>
        <w:t xml:space="preserve"> nr </w:t>
      </w:r>
      <w:r w:rsidR="00ED3A66" w:rsidRPr="007E4736">
        <w:rPr>
          <w:rFonts w:eastAsia="Calibri" w:cs="Calibri Light"/>
        </w:rPr>
        <w:t xml:space="preserve">3 </w:t>
      </w:r>
      <w:r w:rsidRPr="007E4736">
        <w:rPr>
          <w:rFonts w:eastAsia="Calibri" w:cs="Calibri Light"/>
        </w:rPr>
        <w:t>do niniejszego Regulaminu</w:t>
      </w:r>
      <w:r w:rsidR="005B70FE">
        <w:rPr>
          <w:rFonts w:eastAsia="Calibri" w:cs="Calibri Light"/>
        </w:rPr>
        <w:t xml:space="preserve"> odpowiedniego dla danego Strumienia</w:t>
      </w:r>
      <w:r w:rsidR="00720F2C" w:rsidRPr="007E4736">
        <w:rPr>
          <w:rFonts w:eastAsia="Calibri" w:cs="Calibri Light"/>
        </w:rPr>
        <w:t>, z zastrzeżeniem ustępu kolejnego</w:t>
      </w:r>
      <w:r w:rsidR="00ED3A66" w:rsidRPr="007E4736">
        <w:rPr>
          <w:rFonts w:eastAsia="Calibri" w:cs="Calibri Light"/>
        </w:rPr>
        <w:t>.</w:t>
      </w:r>
      <w:bookmarkEnd w:id="144"/>
      <w:bookmarkEnd w:id="145"/>
      <w:r w:rsidR="00A754D0" w:rsidRPr="007E4736">
        <w:rPr>
          <w:rFonts w:eastAsia="Calibri" w:cs="Calibri Light"/>
        </w:rPr>
        <w:t xml:space="preserve"> </w:t>
      </w:r>
      <w:r w:rsidR="00A754D0" w:rsidRPr="007E4736">
        <w:rPr>
          <w:rFonts w:eastAsia="Calibri" w:cs="Calibri Light"/>
        </w:rPr>
        <w:lastRenderedPageBreak/>
        <w:t xml:space="preserve">Wnioskodawca może fakultatywnie (brak takiego załącznika nie stanowi braku formalnego) </w:t>
      </w:r>
      <w:r w:rsidR="00821C8B" w:rsidRPr="007E4736">
        <w:rPr>
          <w:rFonts w:eastAsia="Calibri" w:cs="Calibri Light"/>
        </w:rPr>
        <w:t xml:space="preserve">dodatkowo załączyć do Wniosku </w:t>
      </w:r>
      <w:r w:rsidR="00A754D0" w:rsidRPr="007E4736">
        <w:rPr>
          <w:rFonts w:eastAsia="Calibri" w:cs="Calibri Light"/>
        </w:rPr>
        <w:t>ilustrację koncepcji Rozwiązania w postaci prezentacji w formacie *.pdf*, *.pptx*</w:t>
      </w:r>
      <w:r w:rsidR="00821C8B" w:rsidRPr="007E4736">
        <w:rPr>
          <w:rFonts w:eastAsia="Calibri" w:cs="Calibri Light"/>
        </w:rPr>
        <w:t xml:space="preserve"> lub *.ppt*</w:t>
      </w:r>
      <w:r w:rsidR="00A754D0" w:rsidRPr="007E4736">
        <w:rPr>
          <w:rFonts w:eastAsia="Calibri" w:cs="Calibri Light"/>
        </w:rPr>
        <w:t xml:space="preserve"> lub innym powszechnie dostępnym.</w:t>
      </w:r>
    </w:p>
    <w:p w14:paraId="3519C865" w14:textId="49EB62A8" w:rsidR="00BD0BAF" w:rsidRPr="007E4736" w:rsidRDefault="00720F2C" w:rsidP="004600B8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46" w:name="_Ref52543112"/>
      <w:r w:rsidRPr="007E4736">
        <w:rPr>
          <w:rFonts w:eastAsia="Calibri" w:cs="Calibri Light"/>
          <w:b/>
          <w:bCs/>
        </w:rPr>
        <w:t xml:space="preserve">W </w:t>
      </w:r>
      <w:r w:rsidR="007F4DB2" w:rsidRPr="007E4736">
        <w:rPr>
          <w:rFonts w:eastAsia="Calibri" w:cs="Calibri Light"/>
          <w:b/>
          <w:bCs/>
        </w:rPr>
        <w:t>przypadku,</w:t>
      </w:r>
      <w:r w:rsidRPr="007E4736">
        <w:rPr>
          <w:rFonts w:eastAsia="Calibri" w:cs="Calibri Light"/>
          <w:b/>
          <w:bCs/>
        </w:rPr>
        <w:t xml:space="preserve"> jeśli Wnioskodawca jest zainteresowany więcej niż jednym Strumieniem, jest zobowiązany złożyć osobny i zgodny z Regulaminem Wniosek dla każdego Strumienia</w:t>
      </w:r>
      <w:r w:rsidR="0AF68CDC" w:rsidRPr="007E4736">
        <w:rPr>
          <w:rFonts w:eastAsia="Calibri" w:cs="Calibri Light"/>
          <w:b/>
          <w:bCs/>
        </w:rPr>
        <w:t xml:space="preserve"> oddzielnie</w:t>
      </w:r>
      <w:r w:rsidRPr="007E4736">
        <w:rPr>
          <w:rFonts w:eastAsia="Calibri" w:cs="Calibri Light"/>
        </w:rPr>
        <w:t xml:space="preserve">. </w:t>
      </w:r>
    </w:p>
    <w:p w14:paraId="6BC38175" w14:textId="39201F52" w:rsidR="0054571A" w:rsidRPr="007E4736" w:rsidRDefault="0054571A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>Jeśli Wnioskodawca wskazał w ramach Wniosku, że</w:t>
      </w:r>
      <w:r w:rsidR="002E6577" w:rsidRPr="007E4736">
        <w:rPr>
          <w:rFonts w:eastAsia="Calibri" w:cs="Calibri Light"/>
        </w:rPr>
        <w:t xml:space="preserve"> </w:t>
      </w:r>
      <w:r w:rsidRPr="007E4736">
        <w:rPr>
          <w:rFonts w:eastAsia="Calibri" w:cs="Calibri Light"/>
        </w:rPr>
        <w:t xml:space="preserve">wybiera Wariant B, jest zobowiązany pod rygorem bezskuteczności takiego żądania załączyć do Wniosku Plan Komercjalizacji. Minimalne </w:t>
      </w:r>
      <w:r w:rsidR="6FA4B80B" w:rsidRPr="007E4736">
        <w:rPr>
          <w:rFonts w:eastAsia="Calibri" w:cs="Calibri Light"/>
        </w:rPr>
        <w:t>Wymagania</w:t>
      </w:r>
      <w:r w:rsidRPr="007E4736">
        <w:rPr>
          <w:rFonts w:eastAsia="Calibri" w:cs="Calibri Light"/>
        </w:rPr>
        <w:t xml:space="preserve"> w zakresie Planu Komercjalizacji określa </w:t>
      </w:r>
      <w:r w:rsidR="00A65A55" w:rsidRPr="007E4736">
        <w:rPr>
          <w:rFonts w:eastAsia="Calibri" w:cs="Calibri Light"/>
        </w:rPr>
        <w:t>Załączni</w:t>
      </w:r>
      <w:r w:rsidRPr="007E4736">
        <w:rPr>
          <w:rFonts w:eastAsia="Calibri" w:cs="Calibri Light"/>
        </w:rPr>
        <w:t xml:space="preserve">k nr </w:t>
      </w:r>
      <w:r w:rsidR="00720F2C" w:rsidRPr="007E4736">
        <w:rPr>
          <w:rFonts w:eastAsia="Calibri" w:cs="Calibri Light"/>
        </w:rPr>
        <w:t>3</w:t>
      </w:r>
      <w:r w:rsidRPr="007E4736">
        <w:rPr>
          <w:rFonts w:eastAsia="Calibri" w:cs="Calibri Light"/>
        </w:rPr>
        <w:t xml:space="preserve"> do Regulaminu.</w:t>
      </w:r>
      <w:r w:rsidR="00B44254" w:rsidRPr="007E4736">
        <w:rPr>
          <w:rFonts w:eastAsia="Calibri" w:cs="Calibri Light"/>
        </w:rPr>
        <w:t xml:space="preserve"> </w:t>
      </w:r>
      <w:r w:rsidR="006D29B3" w:rsidRPr="007E4736">
        <w:rPr>
          <w:rFonts w:eastAsia="Calibri" w:cs="Calibri Light"/>
        </w:rPr>
        <w:t>Wybór Wariantu B nie podlega uzupełnieniu na etapie oceny Wniosków.</w:t>
      </w:r>
    </w:p>
    <w:p w14:paraId="1D61480A" w14:textId="2EB0B909" w:rsidR="007535E4" w:rsidRPr="007E4736" w:rsidRDefault="00BC697E" w:rsidP="39A7861B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bookmarkStart w:id="147" w:name="_Ref52543289"/>
      <w:bookmarkEnd w:id="146"/>
      <w:r w:rsidRPr="007E4736">
        <w:rPr>
          <w:rFonts w:eastAsia="Calibri" w:cs="Calibri Light"/>
        </w:rPr>
        <w:t>Wniosek należy złożyć w formie</w:t>
      </w:r>
      <w:r w:rsidR="00991D97" w:rsidRPr="007E4736">
        <w:rPr>
          <w:rFonts w:eastAsia="Calibri" w:cs="Calibri Light"/>
        </w:rPr>
        <w:t xml:space="preserve"> elektronicznej</w:t>
      </w:r>
      <w:r w:rsidR="1D6F641E" w:rsidRPr="007E4736">
        <w:rPr>
          <w:rFonts w:eastAsia="Calibri" w:cs="Calibri Light"/>
        </w:rPr>
        <w:t xml:space="preserve"> (wszystkie dokumenty muszą być opatrzone</w:t>
      </w:r>
      <w:r w:rsidR="61F6AD91" w:rsidRPr="007E4736">
        <w:t xml:space="preserve"> kwalifikowanym podpisem elektronicznym)</w:t>
      </w:r>
      <w:r w:rsidR="00991D97" w:rsidRPr="007E4736">
        <w:rPr>
          <w:rFonts w:eastAsia="Calibri" w:cs="Calibri Light"/>
        </w:rPr>
        <w:t xml:space="preserve"> tj. na nośniku elektronicznym</w:t>
      </w:r>
      <w:r w:rsidR="00F81B29" w:rsidRPr="007E4736">
        <w:rPr>
          <w:rFonts w:eastAsia="Calibri" w:cs="Calibri Light"/>
        </w:rPr>
        <w:t xml:space="preserve"> w zamkniętej kopercie zgodnie z ust. </w:t>
      </w:r>
      <w:r w:rsidR="00BA5F85" w:rsidRPr="007E4736">
        <w:rPr>
          <w:rFonts w:eastAsia="Calibri" w:cs="Calibri Light"/>
        </w:rPr>
        <w:fldChar w:fldCharType="begin"/>
      </w:r>
      <w:r w:rsidR="00BA5F85" w:rsidRPr="007E4736">
        <w:rPr>
          <w:rFonts w:eastAsia="Calibri" w:cs="Calibri Light"/>
        </w:rPr>
        <w:instrText xml:space="preserve"> REF _Ref52633744 \n \h </w:instrText>
      </w:r>
      <w:r w:rsidR="00473099" w:rsidRPr="007E4736">
        <w:rPr>
          <w:rFonts w:eastAsia="Calibri" w:cs="Calibri Light"/>
        </w:rPr>
        <w:instrText xml:space="preserve"> \* MERGEFORMAT </w:instrText>
      </w:r>
      <w:r w:rsidR="00BA5F85" w:rsidRPr="007E4736">
        <w:rPr>
          <w:rFonts w:eastAsia="Calibri" w:cs="Calibri Light"/>
        </w:rPr>
      </w:r>
      <w:r w:rsidR="00BA5F85" w:rsidRPr="007E4736">
        <w:rPr>
          <w:rFonts w:eastAsia="Calibri" w:cs="Calibri Light"/>
        </w:rPr>
        <w:fldChar w:fldCharType="separate"/>
      </w:r>
      <w:r w:rsidR="003F5ACA">
        <w:rPr>
          <w:rFonts w:eastAsia="Calibri" w:cs="Calibri Light"/>
        </w:rPr>
        <w:t>10</w:t>
      </w:r>
      <w:r w:rsidR="00BA5F85" w:rsidRPr="007E4736">
        <w:rPr>
          <w:rFonts w:eastAsia="Calibri" w:cs="Calibri Light"/>
        </w:rPr>
        <w:fldChar w:fldCharType="end"/>
      </w:r>
      <w:r w:rsidR="00382908" w:rsidRPr="007E4736">
        <w:rPr>
          <w:rFonts w:eastAsia="Calibri" w:cs="Calibri Light"/>
        </w:rPr>
        <w:t xml:space="preserve"> lub w formie pisemnej</w:t>
      </w:r>
      <w:r w:rsidRPr="007E4736">
        <w:rPr>
          <w:rFonts w:eastAsia="Calibri" w:cs="Calibri Light"/>
        </w:rPr>
        <w:t>.</w:t>
      </w:r>
      <w:r w:rsidR="00F81B29" w:rsidRPr="007E4736">
        <w:rPr>
          <w:rFonts w:eastAsia="Calibri" w:cs="Calibri Light"/>
        </w:rPr>
        <w:t xml:space="preserve"> </w:t>
      </w:r>
      <w:r w:rsidR="5C14494F" w:rsidRPr="007E4736">
        <w:rPr>
          <w:rFonts w:eastAsia="Calibri" w:cs="Calibri Light"/>
        </w:rPr>
        <w:t>Ponadto</w:t>
      </w:r>
      <w:r w:rsidR="14D6CA3F" w:rsidRPr="007E4736">
        <w:rPr>
          <w:rFonts w:eastAsia="Calibri" w:cs="Calibri Light"/>
        </w:rPr>
        <w:t>,</w:t>
      </w:r>
      <w:r w:rsidR="5C14494F" w:rsidRPr="007E4736">
        <w:rPr>
          <w:rFonts w:eastAsia="Calibri" w:cs="Calibri Light"/>
        </w:rPr>
        <w:t xml:space="preserve"> w przypadku składania wniosku w formie pisemnej Wnioskodawca może dołączyć również na nośniku elektronicznym skany dokumentów złożonych w wersji papierowej.</w:t>
      </w:r>
      <w:r w:rsidR="7B7B9DA9" w:rsidRPr="007E4736">
        <w:rPr>
          <w:rFonts w:eastAsia="Calibri" w:cs="Calibri Light"/>
        </w:rPr>
        <w:t xml:space="preserve"> Wówczas Wnioskodawca zobowiązuje się, że dokumenty</w:t>
      </w:r>
      <w:r w:rsidR="636DDA7F" w:rsidRPr="007E4736">
        <w:rPr>
          <w:rFonts w:eastAsia="Calibri" w:cs="Calibri Light"/>
        </w:rPr>
        <w:t>,</w:t>
      </w:r>
      <w:r w:rsidR="7B7B9DA9" w:rsidRPr="007E4736">
        <w:rPr>
          <w:rFonts w:eastAsia="Calibri" w:cs="Calibri Light"/>
        </w:rPr>
        <w:t xml:space="preserve"> złożone w </w:t>
      </w:r>
      <w:r w:rsidR="67F114F7" w:rsidRPr="007E4736">
        <w:rPr>
          <w:rFonts w:eastAsia="Calibri" w:cs="Calibri Light"/>
        </w:rPr>
        <w:t>formie pisemnej i</w:t>
      </w:r>
      <w:r w:rsidR="7B7B9DA9" w:rsidRPr="007E4736">
        <w:rPr>
          <w:rFonts w:eastAsia="Calibri" w:cs="Calibri Light"/>
        </w:rPr>
        <w:t xml:space="preserve"> na nośniku</w:t>
      </w:r>
      <w:r w:rsidR="725ED1A8" w:rsidRPr="007E4736">
        <w:rPr>
          <w:rFonts w:eastAsia="Calibri" w:cs="Calibri Light"/>
        </w:rPr>
        <w:t xml:space="preserve"> </w:t>
      </w:r>
      <w:r w:rsidR="601D5A32" w:rsidRPr="007E4736">
        <w:rPr>
          <w:rFonts w:eastAsia="Calibri" w:cs="Calibri Light"/>
        </w:rPr>
        <w:t>elektronicznym</w:t>
      </w:r>
      <w:r w:rsidR="71C9C904" w:rsidRPr="007E4736">
        <w:rPr>
          <w:rFonts w:eastAsia="Calibri" w:cs="Calibri Light"/>
        </w:rPr>
        <w:t>,</w:t>
      </w:r>
      <w:r w:rsidR="7B7B9DA9" w:rsidRPr="007E4736">
        <w:rPr>
          <w:rFonts w:eastAsia="Calibri" w:cs="Calibri Light"/>
        </w:rPr>
        <w:t xml:space="preserve"> będą tożsame.</w:t>
      </w:r>
      <w:r w:rsidR="738495EC" w:rsidRPr="007E4736">
        <w:rPr>
          <w:rFonts w:eastAsia="Calibri" w:cs="Calibri Light"/>
        </w:rPr>
        <w:t xml:space="preserve"> Dopuszcza się również sytuację</w:t>
      </w:r>
      <w:r w:rsidR="4D22BFF4" w:rsidRPr="007E4736">
        <w:rPr>
          <w:rFonts w:eastAsia="Calibri" w:cs="Calibri Light"/>
        </w:rPr>
        <w:t>,</w:t>
      </w:r>
      <w:r w:rsidR="738495EC" w:rsidRPr="007E4736">
        <w:rPr>
          <w:rFonts w:eastAsia="Calibri" w:cs="Calibri Light"/>
        </w:rPr>
        <w:t xml:space="preserve"> w której część dokumentów zostanie złożona w formie pisemnej, a część w formie elektronicznej opatrzonej kwalifikowanym podpi</w:t>
      </w:r>
      <w:r w:rsidR="2BC2E4BA" w:rsidRPr="007E4736">
        <w:rPr>
          <w:rFonts w:eastAsia="Calibri" w:cs="Calibri Light"/>
        </w:rPr>
        <w:t>sem elektronicznym.</w:t>
      </w:r>
      <w:bookmarkEnd w:id="147"/>
    </w:p>
    <w:p w14:paraId="381561EE" w14:textId="7C1FA164" w:rsidR="00E55A39" w:rsidRPr="007E4736" w:rsidRDefault="00BC697E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7ECE2F9C">
        <w:rPr>
          <w:rFonts w:eastAsia="Calibri" w:cs="Calibri Light"/>
        </w:rPr>
        <w:t xml:space="preserve">Wniosek </w:t>
      </w:r>
      <w:r w:rsidR="00EA7264" w:rsidRPr="7ECE2F9C">
        <w:rPr>
          <w:rFonts w:eastAsia="Calibri" w:cs="Calibri Light"/>
        </w:rPr>
        <w:t xml:space="preserve">oraz </w:t>
      </w:r>
      <w:r w:rsidR="00A65A55" w:rsidRPr="7ECE2F9C">
        <w:rPr>
          <w:rFonts w:eastAsia="Calibri" w:cs="Calibri Light"/>
        </w:rPr>
        <w:t>Załączni</w:t>
      </w:r>
      <w:r w:rsidR="00EA7264" w:rsidRPr="7ECE2F9C">
        <w:rPr>
          <w:rFonts w:eastAsia="Calibri" w:cs="Calibri Light"/>
        </w:rPr>
        <w:t xml:space="preserve">ki </w:t>
      </w:r>
      <w:r w:rsidR="00D02A31" w:rsidRPr="7ECE2F9C">
        <w:rPr>
          <w:rFonts w:eastAsia="Calibri" w:cs="Calibri Light"/>
        </w:rPr>
        <w:t xml:space="preserve">wymagane Regulaminem </w:t>
      </w:r>
      <w:r w:rsidRPr="7ECE2F9C">
        <w:rPr>
          <w:rFonts w:eastAsia="Calibri" w:cs="Calibri Light"/>
        </w:rPr>
        <w:t>mus</w:t>
      </w:r>
      <w:r w:rsidR="00EA7264" w:rsidRPr="7ECE2F9C">
        <w:rPr>
          <w:rFonts w:eastAsia="Calibri" w:cs="Calibri Light"/>
        </w:rPr>
        <w:t>zą</w:t>
      </w:r>
      <w:r w:rsidRPr="7ECE2F9C">
        <w:rPr>
          <w:rFonts w:eastAsia="Calibri" w:cs="Calibri Light"/>
        </w:rPr>
        <w:t xml:space="preserve"> być </w:t>
      </w:r>
      <w:r w:rsidR="00E95116" w:rsidRPr="7ECE2F9C">
        <w:rPr>
          <w:rFonts w:eastAsia="Calibri" w:cs="Calibri Light"/>
        </w:rPr>
        <w:t xml:space="preserve">przygotowane </w:t>
      </w:r>
      <w:r w:rsidRPr="7ECE2F9C">
        <w:rPr>
          <w:rFonts w:eastAsia="Calibri" w:cs="Calibri Light"/>
        </w:rPr>
        <w:t>w języku polskim</w:t>
      </w:r>
      <w:r w:rsidR="002B1959" w:rsidRPr="7ECE2F9C">
        <w:rPr>
          <w:rFonts w:eastAsia="Calibri" w:cs="Calibri Light"/>
        </w:rPr>
        <w:t xml:space="preserve"> </w:t>
      </w:r>
      <w:r w:rsidR="00BE3FEF" w:rsidRPr="7ECE2F9C">
        <w:rPr>
          <w:rFonts w:cstheme="majorBidi"/>
        </w:rPr>
        <w:t xml:space="preserve">lub </w:t>
      </w:r>
      <w:r w:rsidR="00EA7264" w:rsidRPr="7ECE2F9C">
        <w:rPr>
          <w:rFonts w:cstheme="majorBidi"/>
        </w:rPr>
        <w:t xml:space="preserve">opatrzone </w:t>
      </w:r>
      <w:r w:rsidR="00BE3FEF" w:rsidRPr="7ECE2F9C">
        <w:rPr>
          <w:rFonts w:cstheme="majorBidi"/>
        </w:rPr>
        <w:t>tłumaczeniem na język polski</w:t>
      </w:r>
      <w:r w:rsidR="00263E91" w:rsidRPr="7ECE2F9C">
        <w:rPr>
          <w:rFonts w:cstheme="majorBidi"/>
        </w:rPr>
        <w:t xml:space="preserve"> (przygotowanym samodzielnie przez Wnioskodawcę lub przez tłumacza przysięgłego)</w:t>
      </w:r>
      <w:r w:rsidR="00D02A31" w:rsidRPr="7ECE2F9C">
        <w:rPr>
          <w:rFonts w:cstheme="majorBidi"/>
        </w:rPr>
        <w:t>, przy czym inne załączniki do Wniosku mogą być przygotowane w języku angielskim, w szczególności</w:t>
      </w:r>
      <w:r w:rsidR="25B92080" w:rsidRPr="7ECE2F9C">
        <w:rPr>
          <w:rFonts w:cstheme="majorBidi"/>
        </w:rPr>
        <w:t>,</w:t>
      </w:r>
      <w:r w:rsidR="00D02A31" w:rsidRPr="7ECE2F9C">
        <w:rPr>
          <w:rFonts w:cstheme="majorBidi"/>
        </w:rPr>
        <w:t xml:space="preserve"> jeśli dotyczą zagadnień o charakterze </w:t>
      </w:r>
      <w:r w:rsidR="66433801" w:rsidRPr="7ECE2F9C">
        <w:rPr>
          <w:rFonts w:cstheme="majorBidi"/>
        </w:rPr>
        <w:t>technicznym,</w:t>
      </w:r>
      <w:r w:rsidR="00D02A31" w:rsidRPr="7ECE2F9C">
        <w:rPr>
          <w:rFonts w:cstheme="majorBidi"/>
        </w:rPr>
        <w:t xml:space="preserve"> gdzie powszechnie stosowanym językiem jest język angielski</w:t>
      </w:r>
      <w:r w:rsidR="003F4494" w:rsidRPr="7ECE2F9C">
        <w:rPr>
          <w:rFonts w:eastAsia="Calibri" w:cs="Calibri Light"/>
        </w:rPr>
        <w:t xml:space="preserve">. </w:t>
      </w:r>
      <w:r w:rsidRPr="7ECE2F9C">
        <w:rPr>
          <w:rFonts w:eastAsia="Calibri" w:cs="Calibri Light"/>
        </w:rPr>
        <w:t>Wniosek musi być podpisany zgodnie z zasadami reprezentacji Wnioskodawcy.</w:t>
      </w:r>
      <w:r w:rsidR="00BE3FEF" w:rsidRPr="7ECE2F9C">
        <w:rPr>
          <w:rFonts w:eastAsia="Calibri" w:cs="Calibri Light"/>
        </w:rPr>
        <w:t xml:space="preserve"> </w:t>
      </w:r>
      <w:r w:rsidR="00F81B29" w:rsidRPr="7ECE2F9C">
        <w:rPr>
          <w:rFonts w:eastAsia="Calibri" w:cs="Calibri Light"/>
        </w:rPr>
        <w:t>W przypadku Wniosku składanego w formie elektronicznej wszystkie dokumenty należy utrwalić na nośniku w formie skanów</w:t>
      </w:r>
      <w:r w:rsidR="005A14BC" w:rsidRPr="7ECE2F9C">
        <w:rPr>
          <w:rFonts w:eastAsia="Calibri" w:cs="Calibri Light"/>
        </w:rPr>
        <w:t xml:space="preserve"> </w:t>
      </w:r>
      <w:r w:rsidR="004973FD" w:rsidRPr="7ECE2F9C">
        <w:rPr>
          <w:rFonts w:eastAsia="Calibri" w:cs="Calibri Light"/>
        </w:rPr>
        <w:t xml:space="preserve">dokumentów </w:t>
      </w:r>
      <w:r w:rsidR="22CCBB9B" w:rsidRPr="7ECE2F9C">
        <w:rPr>
          <w:rFonts w:eastAsia="Calibri" w:cs="Calibri Light"/>
        </w:rPr>
        <w:t xml:space="preserve">złożonych również </w:t>
      </w:r>
      <w:r w:rsidR="004973FD" w:rsidRPr="7ECE2F9C">
        <w:rPr>
          <w:rFonts w:eastAsia="Calibri" w:cs="Calibri Light"/>
        </w:rPr>
        <w:t xml:space="preserve">w formie pisemnej </w:t>
      </w:r>
      <w:r w:rsidR="005A14BC" w:rsidRPr="7ECE2F9C">
        <w:rPr>
          <w:rFonts w:eastAsia="Calibri" w:cs="Calibri Light"/>
        </w:rPr>
        <w:t>lub dokumentów elektronicznych opatrzonych kwalifikowanym podpisem elektronicznym</w:t>
      </w:r>
      <w:r w:rsidR="71D18518" w:rsidRPr="7ECE2F9C">
        <w:rPr>
          <w:rFonts w:eastAsia="Calibri" w:cs="Calibri Light"/>
        </w:rPr>
        <w:t>.</w:t>
      </w:r>
      <w:bookmarkStart w:id="148" w:name="_Hlk57332191"/>
      <w:r w:rsidR="006C0BA8" w:rsidRPr="7ECE2F9C">
        <w:rPr>
          <w:rFonts w:eastAsia="Calibri" w:cs="Calibri Light"/>
        </w:rPr>
        <w:t xml:space="preserve"> </w:t>
      </w:r>
      <w:r w:rsidR="650D5918" w:rsidRPr="7ECE2F9C">
        <w:rPr>
          <w:rFonts w:eastAsia="Calibri" w:cs="Calibri Light"/>
        </w:rPr>
        <w:t>P</w:t>
      </w:r>
      <w:r w:rsidR="00382908" w:rsidRPr="7ECE2F9C">
        <w:rPr>
          <w:rFonts w:eastAsia="Calibri" w:cs="Calibri Light"/>
        </w:rPr>
        <w:t>ełnomocnictw</w:t>
      </w:r>
      <w:r w:rsidR="54ED49AD" w:rsidRPr="7ECE2F9C">
        <w:rPr>
          <w:rFonts w:eastAsia="Calibri" w:cs="Calibri Light"/>
        </w:rPr>
        <w:t>o</w:t>
      </w:r>
      <w:r w:rsidR="00382908" w:rsidRPr="7ECE2F9C">
        <w:rPr>
          <w:rFonts w:eastAsia="Calibri" w:cs="Calibri Light"/>
        </w:rPr>
        <w:t xml:space="preserve"> musi być złożone w oryginale lub poświadczone przez notariusza (pisemnie lub podpisem elektronicznym)</w:t>
      </w:r>
      <w:bookmarkEnd w:id="148"/>
      <w:r w:rsidR="00F81B29" w:rsidRPr="7ECE2F9C">
        <w:rPr>
          <w:rFonts w:eastAsia="Calibri" w:cs="Calibri Light"/>
        </w:rPr>
        <w:t>.</w:t>
      </w:r>
    </w:p>
    <w:p w14:paraId="275AA714" w14:textId="013D8695" w:rsidR="00E55A39" w:rsidRPr="007E4736" w:rsidRDefault="00BC697E" w:rsidP="39A7861B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7E4736">
        <w:rPr>
          <w:rFonts w:eastAsia="Calibri" w:cs="Calibri Light"/>
        </w:rPr>
        <w:t>Do Wniosku Wnioskodawca załącza wszystkie dokument</w:t>
      </w:r>
      <w:r w:rsidR="005D09E0" w:rsidRPr="007E4736">
        <w:rPr>
          <w:rFonts w:eastAsia="Calibri" w:cs="Calibri Light"/>
        </w:rPr>
        <w:t xml:space="preserve">y </w:t>
      </w:r>
      <w:r w:rsidR="00720F2C" w:rsidRPr="007E4736">
        <w:rPr>
          <w:rFonts w:eastAsia="Calibri" w:cs="Calibri Light"/>
        </w:rPr>
        <w:t xml:space="preserve">wskazane we wzorze stanowiącym </w:t>
      </w:r>
      <w:r w:rsidR="00A65A55" w:rsidRPr="007E4736">
        <w:rPr>
          <w:rFonts w:eastAsia="Calibri" w:cs="Calibri Light"/>
        </w:rPr>
        <w:t>Załączni</w:t>
      </w:r>
      <w:r w:rsidR="00720F2C" w:rsidRPr="007E4736">
        <w:rPr>
          <w:rFonts w:eastAsia="Calibri" w:cs="Calibri Light"/>
        </w:rPr>
        <w:t>k nr 3 do Regulaminu</w:t>
      </w:r>
      <w:r w:rsidR="005A14BC" w:rsidRPr="007E4736">
        <w:rPr>
          <w:rFonts w:eastAsia="Calibri" w:cs="Calibri Light"/>
        </w:rPr>
        <w:t xml:space="preserve">. </w:t>
      </w:r>
      <w:r w:rsidR="00C62A15" w:rsidRPr="007E4736">
        <w:rPr>
          <w:rFonts w:eastAsia="Calibri" w:cs="Calibri Light"/>
        </w:rPr>
        <w:t xml:space="preserve">Dokumenty są składane w oryginale </w:t>
      </w:r>
      <w:r w:rsidRPr="007E4736">
        <w:rPr>
          <w:rFonts w:eastAsia="Calibri" w:cs="Calibri Light"/>
        </w:rPr>
        <w:t>lub kopiach poświadczonych za zgodność z oryginałem przez Wnioskodawcę.</w:t>
      </w:r>
      <w:r w:rsidR="22619EF1" w:rsidRPr="007E4736">
        <w:rPr>
          <w:rFonts w:eastAsia="Calibri" w:cs="Calibri Light"/>
        </w:rPr>
        <w:t xml:space="preserve"> </w:t>
      </w:r>
      <w:r w:rsidR="22619EF1" w:rsidRPr="007E4736">
        <w:rPr>
          <w:rFonts w:ascii="Calibri" w:eastAsia="Calibri" w:hAnsi="Calibri" w:cs="Calibri"/>
        </w:rPr>
        <w:t>Poświadczenie dokumentów za zgodność z oryginałem w wersji papierowej oznacza, że muszą być one albo parafowane przez Wnioskodawcę na każdej ze stron, albo opatrzone napisem „potwierdzam za zgodność z oryginałem strony od-do” oraz podpisane wraz z pieczątką na końcu dokumentu. Poświadczenie dokumentów za zgodność z oryginałem w wersji elektronicznej oznacza, że muszą być one opatrzone podpisem kwalifikowanym.</w:t>
      </w:r>
      <w:r w:rsidR="00B60EA4" w:rsidRPr="007E4736">
        <w:rPr>
          <w:rFonts w:ascii="Calibri" w:eastAsia="Calibri" w:hAnsi="Calibri" w:cs="Calibri"/>
        </w:rPr>
        <w:t xml:space="preserve"> </w:t>
      </w:r>
    </w:p>
    <w:p w14:paraId="5BC865E8" w14:textId="32F89889" w:rsidR="001451E7" w:rsidRPr="007E4736" w:rsidRDefault="00BC697E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>Formularz Wniosku, jak i inne dokumenty załączone do Wniosku muszą być podpisane przez osoby upoważnione do reprezentowania Wnioskodawcy (tzn. zgodnie z zasadami reprezentacji Wnioskodawcy)</w:t>
      </w:r>
      <w:r w:rsidR="00C81BA9" w:rsidRPr="007E4736">
        <w:rPr>
          <w:rFonts w:eastAsia="Calibri" w:cs="Calibri Light"/>
        </w:rPr>
        <w:t xml:space="preserve"> zaś dokumenty dla podmiotu trzeciego, na zasoby którego Wnioskodawca się powołuje winny być podpisane przez osoby upoważnione do reprezentowania danego podmiotu trzeciego</w:t>
      </w:r>
      <w:r w:rsidR="001451E7" w:rsidRPr="007E4736">
        <w:rPr>
          <w:rFonts w:eastAsia="Calibri" w:cs="Calibri Light"/>
        </w:rPr>
        <w:t>. Do wniosku należy dołączyć dokument, w oryginale lub poświadczonej przez Wnioskodawcę kopii, wykazujący umocowanie osób składających podpis w imieniu Wnioskodawcy (np. wydruk odpowiadający odpisowi K</w:t>
      </w:r>
      <w:r w:rsidR="00BB37CD" w:rsidRPr="007E4736">
        <w:rPr>
          <w:rFonts w:eastAsia="Calibri" w:cs="Calibri Light"/>
        </w:rPr>
        <w:t xml:space="preserve">rajowego </w:t>
      </w:r>
      <w:r w:rsidR="001451E7" w:rsidRPr="007E4736">
        <w:rPr>
          <w:rFonts w:eastAsia="Calibri" w:cs="Calibri Light"/>
        </w:rPr>
        <w:t>R</w:t>
      </w:r>
      <w:r w:rsidR="00BB37CD" w:rsidRPr="007E4736">
        <w:rPr>
          <w:rFonts w:eastAsia="Calibri" w:cs="Calibri Light"/>
        </w:rPr>
        <w:t xml:space="preserve">ejestru </w:t>
      </w:r>
      <w:r w:rsidR="001451E7" w:rsidRPr="007E4736">
        <w:rPr>
          <w:rFonts w:eastAsia="Calibri" w:cs="Calibri Light"/>
        </w:rPr>
        <w:t>S</w:t>
      </w:r>
      <w:r w:rsidR="00BB37CD" w:rsidRPr="007E4736">
        <w:rPr>
          <w:rFonts w:eastAsia="Calibri" w:cs="Calibri Light"/>
        </w:rPr>
        <w:t>ądowego</w:t>
      </w:r>
      <w:r w:rsidR="001451E7" w:rsidRPr="007E4736">
        <w:rPr>
          <w:rFonts w:eastAsia="Calibri" w:cs="Calibri Light"/>
        </w:rPr>
        <w:t>, dokument z innego rejestru publicznego, akt powołania, itp.).</w:t>
      </w:r>
    </w:p>
    <w:p w14:paraId="31FA659A" w14:textId="453ED30F" w:rsidR="00E55A39" w:rsidRPr="007E4736" w:rsidRDefault="001451E7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 xml:space="preserve">Wniosek może być podpisany </w:t>
      </w:r>
      <w:r w:rsidR="00C62A15" w:rsidRPr="007E4736">
        <w:rPr>
          <w:rFonts w:eastAsia="Calibri" w:cs="Calibri Light"/>
        </w:rPr>
        <w:t>przez pełnomocnika</w:t>
      </w:r>
      <w:r w:rsidR="00BC697E" w:rsidRPr="007E4736">
        <w:rPr>
          <w:rFonts w:eastAsia="Calibri" w:cs="Calibri Light"/>
        </w:rPr>
        <w:t>.</w:t>
      </w:r>
      <w:r w:rsidR="00C62A15" w:rsidRPr="007E4736">
        <w:rPr>
          <w:rFonts w:eastAsia="Calibri" w:cs="Calibri Light"/>
        </w:rPr>
        <w:t xml:space="preserve"> W </w:t>
      </w:r>
      <w:r w:rsidRPr="007E4736">
        <w:rPr>
          <w:rFonts w:eastAsia="Calibri" w:cs="Calibri Light"/>
        </w:rPr>
        <w:t xml:space="preserve">takim </w:t>
      </w:r>
      <w:r w:rsidR="00C62A15" w:rsidRPr="007E4736">
        <w:rPr>
          <w:rFonts w:eastAsia="Calibri" w:cs="Calibri Light"/>
        </w:rPr>
        <w:t xml:space="preserve">przypadku niezbędne jest przedłożenie oryginału pełnomocnictwa </w:t>
      </w:r>
      <w:r w:rsidR="00AC2693" w:rsidRPr="007E4736">
        <w:rPr>
          <w:rFonts w:eastAsia="Calibri" w:cs="Calibri Light"/>
        </w:rPr>
        <w:t xml:space="preserve">uprawniającego do podpisania i złożenia Wniosku </w:t>
      </w:r>
      <w:r w:rsidR="00C62A15" w:rsidRPr="007E4736">
        <w:rPr>
          <w:rFonts w:eastAsia="Calibri" w:cs="Calibri Light"/>
        </w:rPr>
        <w:t>wraz z dokument</w:t>
      </w:r>
      <w:r w:rsidRPr="007E4736">
        <w:rPr>
          <w:rFonts w:eastAsia="Calibri" w:cs="Calibri Light"/>
        </w:rPr>
        <w:t>em wykazującym</w:t>
      </w:r>
      <w:r w:rsidR="00C62A15" w:rsidRPr="007E4736">
        <w:rPr>
          <w:rFonts w:eastAsia="Calibri" w:cs="Calibri Light"/>
        </w:rPr>
        <w:t xml:space="preserve"> umocowanie osób, które udzieliły pełnomocnictwa w imieniu Wnioskodawcy </w:t>
      </w:r>
      <w:r w:rsidRPr="007E4736">
        <w:rPr>
          <w:rFonts w:eastAsia="Calibri" w:cs="Calibri Light"/>
        </w:rPr>
        <w:t xml:space="preserve">(np. wydruk odpowiadający odpisowi </w:t>
      </w:r>
      <w:r w:rsidR="00BB37CD" w:rsidRPr="007E4736">
        <w:rPr>
          <w:rFonts w:eastAsia="Calibri" w:cs="Calibri Light"/>
        </w:rPr>
        <w:t>Krajowego Rejestru Sądowego</w:t>
      </w:r>
      <w:r w:rsidRPr="007E4736">
        <w:rPr>
          <w:rFonts w:eastAsia="Calibri" w:cs="Calibri Light"/>
        </w:rPr>
        <w:t>, dokument z innego rejestru publicznego, akt powołania, itp.), złożonym w</w:t>
      </w:r>
      <w:r w:rsidR="00C90F5C" w:rsidRPr="007E4736">
        <w:rPr>
          <w:rFonts w:eastAsia="Calibri" w:cs="Calibri Light"/>
        </w:rPr>
        <w:t xml:space="preserve"> </w:t>
      </w:r>
      <w:bookmarkStart w:id="149" w:name="_Hlk53784625"/>
      <w:r w:rsidR="00C90F5C" w:rsidRPr="007E4736">
        <w:rPr>
          <w:rFonts w:eastAsia="Calibri" w:cs="Calibri Light"/>
        </w:rPr>
        <w:t>postaci zeskanowanego oryginału</w:t>
      </w:r>
      <w:bookmarkEnd w:id="149"/>
      <w:r w:rsidRPr="007E4736">
        <w:rPr>
          <w:rFonts w:eastAsia="Calibri" w:cs="Calibri Light"/>
        </w:rPr>
        <w:t xml:space="preserve"> lub kopii poświadczonej za zgodność przez </w:t>
      </w:r>
      <w:r w:rsidR="00954DB7" w:rsidRPr="007E4736">
        <w:rPr>
          <w:rFonts w:eastAsia="Calibri" w:cs="Calibri Light"/>
        </w:rPr>
        <w:t xml:space="preserve">notariusza </w:t>
      </w:r>
      <w:bookmarkStart w:id="150" w:name="_Hlk53784632"/>
      <w:r w:rsidR="00C90F5C" w:rsidRPr="007E4736">
        <w:rPr>
          <w:rFonts w:eastAsia="Calibri" w:cs="Calibri Light"/>
        </w:rPr>
        <w:t>lub dokumentu elektronicznego z kwalifikowanymi podpisami elektronicznymi</w:t>
      </w:r>
      <w:bookmarkEnd w:id="150"/>
      <w:r w:rsidRPr="007E4736">
        <w:rPr>
          <w:rFonts w:eastAsia="Calibri" w:cs="Calibri Light"/>
        </w:rPr>
        <w:t>.</w:t>
      </w:r>
    </w:p>
    <w:p w14:paraId="6E188322" w14:textId="3078CC44" w:rsidR="00C62A15" w:rsidRPr="007E4736" w:rsidRDefault="00C62A15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lastRenderedPageBreak/>
        <w:t>W przypadku złożenia Wniosku w imieniu kilku podmiotów</w:t>
      </w:r>
      <w:bookmarkStart w:id="151" w:name="_Hlk53784641"/>
      <w:r w:rsidRPr="007E4736">
        <w:rPr>
          <w:rFonts w:eastAsia="Calibri" w:cs="Calibri Light"/>
        </w:rPr>
        <w:t>,</w:t>
      </w:r>
      <w:r w:rsidR="004F7E3A" w:rsidRPr="007E4736">
        <w:rPr>
          <w:rFonts w:eastAsia="Calibri" w:cs="Calibri Light"/>
        </w:rPr>
        <w:t xml:space="preserve"> wszystkie podmioty muszą być wyszczególnione we Wniosku, a</w:t>
      </w:r>
      <w:r w:rsidRPr="007E4736">
        <w:rPr>
          <w:rFonts w:eastAsia="Calibri" w:cs="Calibri Light"/>
        </w:rPr>
        <w:t xml:space="preserve"> </w:t>
      </w:r>
      <w:bookmarkEnd w:id="151"/>
      <w:r w:rsidRPr="007E4736">
        <w:rPr>
          <w:rFonts w:eastAsia="Calibri" w:cs="Calibri Light"/>
        </w:rPr>
        <w:t>osoba podpisująca Wniosek powinna wykazać umocowanie od każdego z podmiotów działających łącznie jako Wnioskodawca.</w:t>
      </w:r>
    </w:p>
    <w:p w14:paraId="3D6BA66A" w14:textId="038D8B6A" w:rsidR="00D4651E" w:rsidRPr="007E4736" w:rsidRDefault="00F81B29" w:rsidP="001B5C86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52" w:name="_Ref509210077"/>
      <w:bookmarkStart w:id="153" w:name="_Ref52633744"/>
      <w:r w:rsidRPr="007E4736">
        <w:rPr>
          <w:rFonts w:eastAsia="Calibri" w:cs="Calibri Light"/>
        </w:rPr>
        <w:t xml:space="preserve">Nośnik zawierający </w:t>
      </w:r>
      <w:r w:rsidR="00BC697E" w:rsidRPr="007E4736">
        <w:rPr>
          <w:rFonts w:eastAsia="Calibri" w:cs="Calibri Light"/>
        </w:rPr>
        <w:t xml:space="preserve">Wniosek </w:t>
      </w:r>
      <w:bookmarkStart w:id="154" w:name="_Hlk57332060"/>
      <w:r w:rsidR="00037723" w:rsidRPr="007E4736">
        <w:rPr>
          <w:rFonts w:eastAsia="Calibri" w:cs="Calibri Light"/>
        </w:rPr>
        <w:t xml:space="preserve">w formie elektronicznej </w:t>
      </w:r>
      <w:bookmarkEnd w:id="154"/>
      <w:r w:rsidR="00BC697E" w:rsidRPr="007E4736">
        <w:rPr>
          <w:rFonts w:eastAsia="Calibri" w:cs="Calibri Light"/>
        </w:rPr>
        <w:t xml:space="preserve">wraz z dokumentami i oświadczeniami </w:t>
      </w:r>
      <w:r w:rsidRPr="007E4736">
        <w:rPr>
          <w:rFonts w:eastAsia="Calibri" w:cs="Calibri Light"/>
        </w:rPr>
        <w:t xml:space="preserve">lub Wniosek wraz z dokumentami i oświadczeniami w formie pisemnej </w:t>
      </w:r>
      <w:r w:rsidR="00BC697E" w:rsidRPr="007E4736">
        <w:rPr>
          <w:rFonts w:eastAsia="Calibri" w:cs="Calibri Light"/>
        </w:rPr>
        <w:t xml:space="preserve">należy umieścić w zamkniętej kopercie, zapieczętowanej w sposób zapewniający zachowanie poufności jej treści oraz zabezpieczającej jej nienaruszalność do upływu terminu określonego </w:t>
      </w:r>
      <w:r w:rsidR="00E55A39" w:rsidRPr="007E4736">
        <w:rPr>
          <w:rFonts w:eastAsia="Calibri" w:cs="Calibri Light"/>
        </w:rPr>
        <w:t xml:space="preserve">w pkt </w:t>
      </w:r>
      <w:r w:rsidR="008C529A" w:rsidRPr="007E4736">
        <w:rPr>
          <w:rFonts w:eastAsia="Calibri" w:cs="Calibri Light"/>
          <w:b/>
          <w:bCs/>
        </w:rPr>
        <w:fldChar w:fldCharType="begin"/>
      </w:r>
      <w:r w:rsidR="008C529A" w:rsidRPr="007E4736">
        <w:rPr>
          <w:rFonts w:eastAsia="Calibri" w:cs="Calibri Light"/>
        </w:rPr>
        <w:instrText xml:space="preserve"> REF _Ref509206746 \r \h </w:instrText>
      </w:r>
      <w:r w:rsidR="0040046F" w:rsidRPr="007E4736">
        <w:rPr>
          <w:rFonts w:eastAsia="Calibri" w:cs="Calibri Light"/>
        </w:rPr>
        <w:instrText xml:space="preserve"> \* MERGEFORMAT </w:instrText>
      </w:r>
      <w:r w:rsidR="008C529A" w:rsidRPr="007E4736">
        <w:rPr>
          <w:rFonts w:eastAsia="Calibri" w:cs="Calibri Light"/>
          <w:b/>
          <w:bCs/>
        </w:rPr>
      </w:r>
      <w:r w:rsidR="008C529A" w:rsidRPr="007E4736">
        <w:rPr>
          <w:rFonts w:eastAsia="Calibri" w:cs="Calibri Light"/>
          <w:b/>
          <w:bCs/>
        </w:rPr>
        <w:fldChar w:fldCharType="separate"/>
      </w:r>
      <w:r w:rsidR="003F5ACA">
        <w:rPr>
          <w:rFonts w:eastAsia="Calibri" w:cs="Calibri Light"/>
        </w:rPr>
        <w:t>4.3</w:t>
      </w:r>
      <w:r w:rsidR="008C529A" w:rsidRPr="007E4736">
        <w:rPr>
          <w:rFonts w:eastAsia="Calibri" w:cs="Calibri Light"/>
          <w:b/>
          <w:bCs/>
        </w:rPr>
        <w:fldChar w:fldCharType="end"/>
      </w:r>
      <w:r w:rsidR="00B41024" w:rsidRPr="007E4736">
        <w:rPr>
          <w:rFonts w:eastAsia="Calibri" w:cs="Calibri Light"/>
        </w:rPr>
        <w:t xml:space="preserve"> </w:t>
      </w:r>
      <w:r w:rsidR="00BC697E" w:rsidRPr="007E4736">
        <w:rPr>
          <w:rFonts w:eastAsia="Calibri" w:cs="Calibri Light"/>
        </w:rPr>
        <w:t xml:space="preserve">Regulaminu. </w:t>
      </w:r>
      <w:r w:rsidR="00954DB7" w:rsidRPr="007E4736">
        <w:rPr>
          <w:rFonts w:eastAsia="Calibri" w:cs="Calibri Light"/>
        </w:rPr>
        <w:t xml:space="preserve">Przesyłka </w:t>
      </w:r>
      <w:r w:rsidR="00BC697E" w:rsidRPr="007E4736">
        <w:rPr>
          <w:rFonts w:eastAsia="Calibri" w:cs="Calibri Light"/>
        </w:rPr>
        <w:t>powinna być oznaczona nazwą i adresem Centrum, nazwą i dokładnym adresem Wnioskodawcy oraz napisem</w:t>
      </w:r>
      <w:r w:rsidR="006C2B59" w:rsidRPr="007E4736">
        <w:rPr>
          <w:rFonts w:eastAsia="Calibri" w:cs="Calibri Light"/>
        </w:rPr>
        <w:t xml:space="preserve"> odpowiadającym</w:t>
      </w:r>
      <w:r w:rsidR="00BC697E" w:rsidRPr="007E4736">
        <w:rPr>
          <w:rFonts w:eastAsia="Calibri" w:cs="Calibri Light"/>
        </w:rPr>
        <w:t xml:space="preserve">: „Wniosek dotyczący Postępowania prowadzonego przez Narodowe Centrum Badań i Rozwoju w ramach </w:t>
      </w:r>
      <w:r w:rsidR="00390FB3" w:rsidRPr="007E4736">
        <w:rPr>
          <w:rFonts w:eastAsia="Calibri" w:cs="Calibri Light"/>
        </w:rPr>
        <w:t>Przedsięwzięcia</w:t>
      </w:r>
      <w:r w:rsidR="00BC697E" w:rsidRPr="007E4736">
        <w:rPr>
          <w:rFonts w:eastAsia="Calibri" w:cs="Calibri Light"/>
        </w:rPr>
        <w:t xml:space="preserve"> </w:t>
      </w:r>
      <w:r w:rsidR="004C5933" w:rsidRPr="007E4736">
        <w:rPr>
          <w:rFonts w:eastAsia="Calibri" w:cs="Calibri Light"/>
        </w:rPr>
        <w:t>Magazynowanie energii elektrycznej</w:t>
      </w:r>
      <w:r w:rsidR="00770308" w:rsidRPr="007E4736">
        <w:rPr>
          <w:rFonts w:eastAsia="Calibri" w:cs="Calibri Light"/>
        </w:rPr>
        <w:t>”</w:t>
      </w:r>
      <w:r w:rsidR="00E55A39" w:rsidRPr="007E4736">
        <w:rPr>
          <w:rFonts w:eastAsia="Calibri" w:cs="Calibri Light"/>
        </w:rPr>
        <w:t xml:space="preserve"> </w:t>
      </w:r>
      <w:r w:rsidR="00BC697E" w:rsidRPr="007E4736">
        <w:rPr>
          <w:rFonts w:eastAsia="Calibri" w:cs="Calibri Light"/>
        </w:rPr>
        <w:t xml:space="preserve">oraz „NIE OTWIERAĆ PRZED </w:t>
      </w:r>
      <w:r w:rsidR="00A64121" w:rsidRPr="007E4736">
        <w:rPr>
          <w:rFonts w:eastAsia="Calibri" w:cs="Calibri Light"/>
        </w:rPr>
        <w:t xml:space="preserve">TERMINEM </w:t>
      </w:r>
      <w:r w:rsidR="005D713B" w:rsidRPr="007E4736">
        <w:rPr>
          <w:rFonts w:eastAsia="Calibri" w:cs="Calibri Light"/>
        </w:rPr>
        <w:t xml:space="preserve">OTWARCIA </w:t>
      </w:r>
      <w:r w:rsidR="00A64121" w:rsidRPr="007E4736">
        <w:rPr>
          <w:rFonts w:eastAsia="Calibri" w:cs="Calibri Light"/>
        </w:rPr>
        <w:t>WNIOSKÓW</w:t>
      </w:r>
      <w:r w:rsidR="00BC697E" w:rsidRPr="007E4736">
        <w:rPr>
          <w:rFonts w:eastAsia="Calibri" w:cs="Calibri Light"/>
        </w:rPr>
        <w:t xml:space="preserve"> </w:t>
      </w:r>
      <w:r w:rsidR="0046433F" w:rsidRPr="007E4736">
        <w:rPr>
          <w:rFonts w:eastAsia="Calibri" w:cs="Calibri Light"/>
        </w:rPr>
        <w:t xml:space="preserve">O </w:t>
      </w:r>
      <w:r w:rsidR="00BC697E" w:rsidRPr="007E4736">
        <w:rPr>
          <w:rFonts w:eastAsia="Calibri" w:cs="Calibri Light"/>
        </w:rPr>
        <w:t xml:space="preserve">GODZ. </w:t>
      </w:r>
      <w:bookmarkEnd w:id="152"/>
      <w:r w:rsidR="45E452B7" w:rsidRPr="007E4736">
        <w:rPr>
          <w:rFonts w:eastAsia="Calibri" w:cs="Calibri Light"/>
        </w:rPr>
        <w:t>14:00</w:t>
      </w:r>
      <w:r w:rsidR="00AC2693" w:rsidRPr="007E4736">
        <w:rPr>
          <w:rFonts w:eastAsia="Calibri" w:cs="Calibri Light"/>
        </w:rPr>
        <w:t>”</w:t>
      </w:r>
      <w:bookmarkEnd w:id="153"/>
      <w:r w:rsidR="004F7E3A" w:rsidRPr="007E4736">
        <w:rPr>
          <w:rFonts w:eastAsia="Calibri" w:cs="Calibri Light"/>
        </w:rPr>
        <w:t xml:space="preserve">. W przypadku składania przez jednego Wnioskodawcę Wniosków w </w:t>
      </w:r>
      <w:r w:rsidR="004C5933" w:rsidRPr="007E4736">
        <w:rPr>
          <w:rFonts w:eastAsia="Calibri" w:cs="Calibri Light"/>
        </w:rPr>
        <w:t>obu</w:t>
      </w:r>
      <w:r w:rsidR="004F7E3A" w:rsidRPr="007E4736">
        <w:rPr>
          <w:rFonts w:eastAsia="Calibri" w:cs="Calibri Light"/>
        </w:rPr>
        <w:t xml:space="preserve"> Strumieni</w:t>
      </w:r>
      <w:r w:rsidR="004C5933" w:rsidRPr="007E4736">
        <w:rPr>
          <w:rFonts w:eastAsia="Calibri" w:cs="Calibri Light"/>
        </w:rPr>
        <w:t>ach</w:t>
      </w:r>
      <w:r w:rsidR="004F7E3A" w:rsidRPr="007E4736">
        <w:rPr>
          <w:rFonts w:eastAsia="Calibri" w:cs="Calibri Light"/>
        </w:rPr>
        <w:t xml:space="preserve">, powinien on złożyć Wnioski w odrębnych </w:t>
      </w:r>
      <w:r w:rsidR="00A30373" w:rsidRPr="007E4736">
        <w:rPr>
          <w:rFonts w:eastAsia="Calibri" w:cs="Calibri Light"/>
        </w:rPr>
        <w:t>przesyłkach</w:t>
      </w:r>
      <w:r w:rsidR="004F7E3A" w:rsidRPr="007E4736">
        <w:rPr>
          <w:rFonts w:eastAsia="Calibri" w:cs="Calibri Light"/>
        </w:rPr>
        <w:t xml:space="preserve">, przy czym naruszenie wymogu określonego w tym zdaniu nie jest traktowane jako </w:t>
      </w:r>
      <w:r w:rsidR="00127EC8" w:rsidRPr="007E4736">
        <w:rPr>
          <w:rFonts w:eastAsia="Calibri" w:cs="Calibri Light"/>
        </w:rPr>
        <w:t>wymóg</w:t>
      </w:r>
      <w:r w:rsidR="004F7E3A" w:rsidRPr="007E4736">
        <w:rPr>
          <w:rFonts w:eastAsia="Calibri" w:cs="Calibri Light"/>
        </w:rPr>
        <w:t xml:space="preserve"> formalny, a preferencja NCBR.</w:t>
      </w:r>
    </w:p>
    <w:p w14:paraId="2FA2E7B8" w14:textId="4B06AD3A" w:rsidR="008872AB" w:rsidRPr="007E4736" w:rsidRDefault="00FA698F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17840A8F">
        <w:rPr>
          <w:rFonts w:eastAsia="Calibri" w:cs="Calibri Light"/>
          <w:b/>
          <w:bCs/>
        </w:rPr>
        <w:t xml:space="preserve">Z zastrzeżeniem zdania kolejnego, </w:t>
      </w:r>
      <w:r w:rsidR="001451E7" w:rsidRPr="17840A8F">
        <w:rPr>
          <w:rFonts w:eastAsia="Calibri" w:cs="Calibri Light"/>
          <w:b/>
          <w:bCs/>
        </w:rPr>
        <w:t xml:space="preserve">Wnioskodawca może zastrzec informacje zawarte we </w:t>
      </w:r>
      <w:r w:rsidR="007055BA" w:rsidRPr="17840A8F">
        <w:rPr>
          <w:rFonts w:eastAsia="Calibri" w:cs="Calibri Light"/>
          <w:b/>
          <w:bCs/>
        </w:rPr>
        <w:t xml:space="preserve">Wniosku </w:t>
      </w:r>
      <w:r w:rsidR="00D745B6" w:rsidRPr="17840A8F">
        <w:rPr>
          <w:rFonts w:eastAsia="Calibri" w:cs="Calibri Light"/>
          <w:b/>
          <w:bCs/>
        </w:rPr>
        <w:t xml:space="preserve">i </w:t>
      </w:r>
      <w:r w:rsidR="00A65A55" w:rsidRPr="17840A8F">
        <w:rPr>
          <w:rFonts w:eastAsia="Calibri" w:cs="Calibri Light"/>
          <w:b/>
          <w:bCs/>
        </w:rPr>
        <w:t>Załączni</w:t>
      </w:r>
      <w:r w:rsidR="00D745B6" w:rsidRPr="17840A8F">
        <w:rPr>
          <w:rFonts w:eastAsia="Calibri" w:cs="Calibri Light"/>
          <w:b/>
          <w:bCs/>
        </w:rPr>
        <w:t xml:space="preserve">kach do </w:t>
      </w:r>
      <w:r w:rsidR="007055BA" w:rsidRPr="17840A8F">
        <w:rPr>
          <w:rFonts w:eastAsia="Calibri" w:cs="Calibri Light"/>
          <w:b/>
          <w:bCs/>
        </w:rPr>
        <w:t>Wniosku</w:t>
      </w:r>
      <w:r w:rsidR="00D745B6" w:rsidRPr="17840A8F">
        <w:rPr>
          <w:rFonts w:eastAsia="Calibri" w:cs="Calibri Light"/>
          <w:b/>
          <w:bCs/>
        </w:rPr>
        <w:t xml:space="preserve">, jak również inne dokumenty przedstawiane NCBR przy dopuszczeniu do kolejnych </w:t>
      </w:r>
      <w:r w:rsidR="00DE1C7C" w:rsidRPr="17840A8F">
        <w:rPr>
          <w:rFonts w:eastAsia="Calibri" w:cs="Calibri Light"/>
          <w:b/>
          <w:bCs/>
        </w:rPr>
        <w:t>Etapów</w:t>
      </w:r>
      <w:r w:rsidR="00D745B6" w:rsidRPr="17840A8F">
        <w:rPr>
          <w:rFonts w:eastAsia="Calibri" w:cs="Calibri Light"/>
          <w:b/>
          <w:bCs/>
        </w:rPr>
        <w:t>,</w:t>
      </w:r>
      <w:r w:rsidR="001451E7" w:rsidRPr="17840A8F">
        <w:rPr>
          <w:rFonts w:eastAsia="Calibri" w:cs="Calibri Light"/>
          <w:b/>
          <w:bCs/>
        </w:rPr>
        <w:t xml:space="preserve"> jako tajemnicę przedsiębiorstwa w rozumieniu przepisów o zwalczaniu nieuczciwej konkurencji</w:t>
      </w:r>
      <w:r w:rsidR="00423782" w:rsidRPr="17840A8F">
        <w:rPr>
          <w:rFonts w:eastAsia="Calibri" w:cs="Calibri Light"/>
          <w:b/>
          <w:bCs/>
        </w:rPr>
        <w:t xml:space="preserve"> </w:t>
      </w:r>
      <w:r w:rsidR="00423782" w:rsidRPr="17840A8F">
        <w:rPr>
          <w:rFonts w:eastAsia="Calibri" w:cs="Calibri Light"/>
        </w:rPr>
        <w:t>(tj. zgodnie z art. 11 ust. 2 Ustawy ZNK: „</w:t>
      </w:r>
      <w:r w:rsidR="00423782" w:rsidRPr="17840A8F">
        <w:rPr>
          <w:i/>
          <w:iCs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  <w:r w:rsidR="00423782">
        <w:t>”)</w:t>
      </w:r>
      <w:r w:rsidR="001451E7" w:rsidRPr="17840A8F">
        <w:rPr>
          <w:rFonts w:eastAsia="Calibri" w:cs="Calibri Light"/>
        </w:rPr>
        <w:t>.</w:t>
      </w:r>
      <w:r w:rsidRPr="17840A8F">
        <w:rPr>
          <w:rFonts w:eastAsia="Calibri" w:cs="Calibri Light"/>
        </w:rPr>
        <w:t xml:space="preserve"> Zastrzeżeniu nie podlegają informacje</w:t>
      </w:r>
      <w:r w:rsidR="008872AB" w:rsidRPr="17840A8F">
        <w:rPr>
          <w:rFonts w:eastAsia="Calibri" w:cs="Calibri Light"/>
        </w:rPr>
        <w:t>:</w:t>
      </w:r>
    </w:p>
    <w:p w14:paraId="419CE90C" w14:textId="06B6E8EB" w:rsidR="00E156BF" w:rsidRPr="007E4736" w:rsidRDefault="00FA698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 xml:space="preserve"> dotyczące wynagrodzenia </w:t>
      </w:r>
      <w:r w:rsidR="0009424E" w:rsidRPr="007E4736">
        <w:rPr>
          <w:rFonts w:eastAsia="Calibri" w:cs="Calibri Light"/>
        </w:rPr>
        <w:t xml:space="preserve">Wnioskodawców </w:t>
      </w:r>
      <w:r w:rsidRPr="007E4736">
        <w:rPr>
          <w:rFonts w:eastAsia="Calibri" w:cs="Calibri Light"/>
        </w:rPr>
        <w:t xml:space="preserve">oraz oferowanej przez nich wartości procentowej udziałów w Przychodzie z Komercjalizacji Wyników Prac B+R oraz w </w:t>
      </w:r>
      <w:r w:rsidR="008803ED" w:rsidRPr="007E4736">
        <w:rPr>
          <w:rFonts w:eastAsia="Calibri" w:cs="Calibri Light"/>
        </w:rPr>
        <w:t>P</w:t>
      </w:r>
      <w:r w:rsidRPr="007E4736">
        <w:rPr>
          <w:rFonts w:eastAsia="Calibri" w:cs="Calibri Light"/>
        </w:rPr>
        <w:t>rzychodzie z Komercjalizacji Technologii Zależnych,</w:t>
      </w:r>
      <w:r w:rsidR="00B60EA4" w:rsidRPr="007E4736">
        <w:rPr>
          <w:rFonts w:eastAsia="Calibri" w:cs="Calibri Light"/>
        </w:rPr>
        <w:t xml:space="preserve"> </w:t>
      </w:r>
    </w:p>
    <w:p w14:paraId="1223BAC2" w14:textId="3E3139DC" w:rsidR="00E156BF" w:rsidRPr="007E4736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>Dane Wnioskodawcy</w:t>
      </w:r>
      <w:r w:rsidR="00C36957" w:rsidRPr="007E4736">
        <w:rPr>
          <w:rFonts w:eastAsia="Calibri" w:cs="Calibri Light"/>
        </w:rPr>
        <w:t>,</w:t>
      </w:r>
      <w:r w:rsidRPr="007E4736">
        <w:rPr>
          <w:rFonts w:eastAsia="Calibri" w:cs="Calibri Light"/>
        </w:rPr>
        <w:t xml:space="preserve"> </w:t>
      </w:r>
    </w:p>
    <w:p w14:paraId="7FC05A6C" w14:textId="4B8AF0C8" w:rsidR="00E156BF" w:rsidRPr="007E4736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>Informacje dostępne publicznie w momencie składania Wniosku,</w:t>
      </w:r>
    </w:p>
    <w:p w14:paraId="1159D90C" w14:textId="2C43F682" w:rsidR="00E156BF" w:rsidRPr="007E4736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>Deklaracje spełnienia lub nie Wymagań oraz zadeklarowane przez Wnioskodawcę/Wykonawcę wartości Wymagań Konkursowych,</w:t>
      </w:r>
    </w:p>
    <w:p w14:paraId="3EE865EB" w14:textId="4654A880" w:rsidR="00E156BF" w:rsidRPr="007E4736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>Terminy i kwoty płatności realizowanych przez NCBR, z tytułu zaliczek lub wynagrodzenia,</w:t>
      </w:r>
    </w:p>
    <w:p w14:paraId="749AC9ED" w14:textId="38D11715" w:rsidR="00E156BF" w:rsidRPr="007E4736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>Informacje, których jawność wynika z przepisów prawa,</w:t>
      </w:r>
    </w:p>
    <w:p w14:paraId="50E511A6" w14:textId="77777777" w:rsidR="00E156BF" w:rsidRPr="007E4736" w:rsidRDefault="00FA698F" w:rsidP="00E156BF">
      <w:pPr>
        <w:spacing w:after="0" w:line="240" w:lineRule="auto"/>
        <w:ind w:left="567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 xml:space="preserve">na co </w:t>
      </w:r>
      <w:r w:rsidR="0009424E" w:rsidRPr="007E4736">
        <w:rPr>
          <w:rFonts w:eastAsia="Calibri" w:cs="Calibri Light"/>
        </w:rPr>
        <w:t>Wnioskodawcy</w:t>
      </w:r>
      <w:r w:rsidRPr="007E4736">
        <w:rPr>
          <w:rFonts w:eastAsia="Calibri" w:cs="Calibri Light"/>
        </w:rPr>
        <w:t xml:space="preserve"> </w:t>
      </w:r>
      <w:r w:rsidR="0009424E" w:rsidRPr="007E4736">
        <w:rPr>
          <w:rFonts w:eastAsia="Calibri" w:cs="Calibri Light"/>
        </w:rPr>
        <w:t>godzą się składając Wniosek</w:t>
      </w:r>
      <w:r w:rsidRPr="007E4736">
        <w:rPr>
          <w:rFonts w:eastAsia="Calibri" w:cs="Calibri Light"/>
        </w:rPr>
        <w:t>.</w:t>
      </w:r>
      <w:r w:rsidR="001451E7" w:rsidRPr="007E4736">
        <w:rPr>
          <w:rFonts w:eastAsia="Calibri" w:cs="Calibri Light"/>
        </w:rPr>
        <w:t xml:space="preserve"> </w:t>
      </w:r>
    </w:p>
    <w:p w14:paraId="0D3592DA" w14:textId="1A91D0CC" w:rsidR="00C36957" w:rsidRPr="007E4736" w:rsidRDefault="001451E7" w:rsidP="00C36957">
      <w:pPr>
        <w:spacing w:after="0" w:line="240" w:lineRule="auto"/>
        <w:ind w:left="567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>W</w:t>
      </w:r>
      <w:r w:rsidR="0029074E" w:rsidRPr="007E4736">
        <w:rPr>
          <w:rFonts w:eastAsia="Calibri" w:cs="Calibri Light"/>
        </w:rPr>
        <w:t> </w:t>
      </w:r>
      <w:r w:rsidRPr="007E4736">
        <w:rPr>
          <w:rFonts w:eastAsia="Calibri" w:cs="Calibri Light"/>
        </w:rPr>
        <w:t>przypadku, gdy informacje przedkładane przez Wnioskodawcę</w:t>
      </w:r>
      <w:r w:rsidR="00EC276F" w:rsidRPr="007E4736">
        <w:rPr>
          <w:rFonts w:eastAsia="Calibri" w:cs="Calibri Light"/>
        </w:rPr>
        <w:t xml:space="preserve"> (odpowiednio </w:t>
      </w:r>
      <w:r w:rsidR="00E156BF" w:rsidRPr="007E4736">
        <w:rPr>
          <w:rFonts w:eastAsia="Calibri" w:cs="Calibri Light"/>
        </w:rPr>
        <w:t xml:space="preserve">w trakcie realizacji Umowy: </w:t>
      </w:r>
      <w:r w:rsidR="00EC276F" w:rsidRPr="007E4736">
        <w:rPr>
          <w:rFonts w:eastAsia="Calibri" w:cs="Calibri Light"/>
        </w:rPr>
        <w:t>Wykonawcę)</w:t>
      </w:r>
      <w:r w:rsidRPr="007E4736">
        <w:rPr>
          <w:rFonts w:eastAsia="Calibri" w:cs="Calibri Light"/>
        </w:rPr>
        <w:t xml:space="preserve"> stanowią tajemnicę przedsiębiorstwa, Wnioskodawca</w:t>
      </w:r>
      <w:r w:rsidR="00EC276F" w:rsidRPr="007E4736">
        <w:rPr>
          <w:rFonts w:eastAsia="Calibri" w:cs="Calibri Light"/>
        </w:rPr>
        <w:t xml:space="preserve"> (Wykonawca)</w:t>
      </w:r>
      <w:r w:rsidRPr="007E4736">
        <w:rPr>
          <w:rFonts w:eastAsia="Calibri" w:cs="Calibri Light"/>
        </w:rPr>
        <w:t xml:space="preserve"> jest zobowiązany podjąć działania niezbędne dla jej </w:t>
      </w:r>
      <w:r w:rsidR="008C529A" w:rsidRPr="007E4736">
        <w:rPr>
          <w:rFonts w:eastAsia="Calibri" w:cs="Calibri Light"/>
        </w:rPr>
        <w:t>zastrzeżenia</w:t>
      </w:r>
      <w:r w:rsidR="00A655DA" w:rsidRPr="007E4736">
        <w:rPr>
          <w:rFonts w:eastAsia="Calibri" w:cs="Calibri Light"/>
        </w:rPr>
        <w:t xml:space="preserve"> oraz uzasadnić na </w:t>
      </w:r>
      <w:r w:rsidR="00423782" w:rsidRPr="007E4736">
        <w:rPr>
          <w:rFonts w:eastAsia="Calibri" w:cs="Calibri Light"/>
        </w:rPr>
        <w:t xml:space="preserve">w osobnym dokumencie dołączonym do Wniosku </w:t>
      </w:r>
      <w:r w:rsidR="00A655DA" w:rsidRPr="007E4736">
        <w:rPr>
          <w:rFonts w:eastAsia="Calibri" w:cs="Calibri Light"/>
        </w:rPr>
        <w:t>uznanie informacji za tajemnicę przedsiębiorstwa</w:t>
      </w:r>
      <w:r w:rsidRPr="007E4736">
        <w:rPr>
          <w:rFonts w:eastAsia="Calibri" w:cs="Calibri Light"/>
        </w:rPr>
        <w:t xml:space="preserve">. Wnioskodawca </w:t>
      </w:r>
      <w:r w:rsidR="00EC276F" w:rsidRPr="007E4736">
        <w:rPr>
          <w:rFonts w:eastAsia="Calibri" w:cs="Calibri Light"/>
        </w:rPr>
        <w:t xml:space="preserve">(Wykonawca) </w:t>
      </w:r>
      <w:r w:rsidRPr="007E4736">
        <w:rPr>
          <w:rFonts w:eastAsia="Calibri" w:cs="Calibri Light"/>
        </w:rPr>
        <w:t xml:space="preserve">powinien </w:t>
      </w:r>
      <w:r w:rsidR="00EC276F" w:rsidRPr="007E4736">
        <w:rPr>
          <w:rFonts w:eastAsia="Calibri" w:cs="Calibri Light"/>
        </w:rPr>
        <w:t xml:space="preserve">co najmniej </w:t>
      </w:r>
      <w:r w:rsidR="00FC3965" w:rsidRPr="007E4736">
        <w:rPr>
          <w:rFonts w:eastAsia="Calibri" w:cs="Calibri Light"/>
        </w:rPr>
        <w:t xml:space="preserve">wyróżnić </w:t>
      </w:r>
      <w:r w:rsidRPr="007E4736">
        <w:rPr>
          <w:rFonts w:eastAsia="Calibri" w:cs="Calibri Light"/>
        </w:rPr>
        <w:t xml:space="preserve">odpowiedni zakres </w:t>
      </w:r>
      <w:r w:rsidR="00FC3965" w:rsidRPr="007E4736">
        <w:rPr>
          <w:rFonts w:eastAsia="Calibri" w:cs="Calibri Light"/>
        </w:rPr>
        <w:t xml:space="preserve">informacji kolorem czerwonym, zgodnie z poniższym przykładem: </w:t>
      </w:r>
      <w:r w:rsidR="00FC3965" w:rsidRPr="00AD3B7C">
        <w:rPr>
          <w:rFonts w:eastAsia="Calibri" w:cs="Calibri Light"/>
          <w:highlight w:val="red"/>
        </w:rPr>
        <w:t>Treść wyróżniona tłem w kolorze czerwonym stanowiąca tajemnicę przedsiębiorcy.</w:t>
      </w:r>
      <w:r w:rsidR="00FC3965" w:rsidRPr="007E4736">
        <w:rPr>
          <w:rFonts w:eastAsia="Calibri" w:cs="Calibri Light"/>
        </w:rPr>
        <w:t xml:space="preserve"> </w:t>
      </w:r>
      <w:r w:rsidR="00C36957" w:rsidRPr="007E4736">
        <w:rPr>
          <w:rFonts w:eastAsia="Calibri" w:cs="Calibri Light"/>
        </w:rPr>
        <w:t xml:space="preserve">Dodatkowo do Wniosku Wnioskodawca pod rygorem bezskuteczności zastrzeżenia dołącza spis udostępnionych informacji stanowiących tajemnicę przedsiębiorcy zredagowany według wzoru: </w:t>
      </w:r>
    </w:p>
    <w:tbl>
      <w:tblPr>
        <w:tblW w:w="8505" w:type="dxa"/>
        <w:tblInd w:w="5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984"/>
        <w:gridCol w:w="3969"/>
      </w:tblGrid>
      <w:tr w:rsidR="00C36957" w:rsidRPr="007E4736" w14:paraId="5123A3C6" w14:textId="77777777" w:rsidTr="00A32451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99CE" w14:textId="77777777" w:rsidR="00C36957" w:rsidRPr="007E4736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7E4736">
              <w:rPr>
                <w:rStyle w:val="normaltextrun"/>
                <w:rFonts w:ascii="Calibri" w:hAnsi="Calibri"/>
                <w:sz w:val="22"/>
                <w:szCs w:val="22"/>
              </w:rPr>
              <w:t>Nr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F1CD2" w14:textId="77777777" w:rsidR="00C36957" w:rsidRPr="007E4736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7E4736">
              <w:rPr>
                <w:rStyle w:val="normaltextrun"/>
                <w:rFonts w:ascii="Calibri" w:hAnsi="Calibri"/>
                <w:sz w:val="22"/>
                <w:szCs w:val="22"/>
              </w:rPr>
              <w:t>Nazwa dokumentu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18BD7" w14:textId="77777777" w:rsidR="00C36957" w:rsidRPr="007E4736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7E4736">
              <w:rPr>
                <w:rStyle w:val="normaltextrun"/>
                <w:rFonts w:ascii="Calibri" w:hAnsi="Calibri"/>
                <w:sz w:val="22"/>
                <w:szCs w:val="22"/>
              </w:rPr>
              <w:t>Numer strony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E91FE" w14:textId="77777777" w:rsidR="00C36957" w:rsidRPr="007E4736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7E4736">
              <w:rPr>
                <w:rStyle w:val="normaltextrun"/>
                <w:rFonts w:ascii="Calibri" w:hAnsi="Calibri"/>
                <w:sz w:val="22"/>
                <w:szCs w:val="22"/>
              </w:rPr>
              <w:t>Zastrzeżona treść</w:t>
            </w:r>
          </w:p>
        </w:tc>
      </w:tr>
      <w:tr w:rsidR="00C36957" w:rsidRPr="007E4736" w14:paraId="7C8331E8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ECF59" w14:textId="77777777" w:rsidR="00C36957" w:rsidRPr="007E4736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7E4736">
              <w:rPr>
                <w:rStyle w:val="normaltextrun"/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832A" w14:textId="77777777" w:rsidR="00C36957" w:rsidRPr="007E4736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5C96F" w14:textId="77777777" w:rsidR="00C36957" w:rsidRPr="007E4736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D85CF" w14:textId="77777777" w:rsidR="00C36957" w:rsidRPr="007E4736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  <w:tr w:rsidR="00C36957" w:rsidRPr="007E4736" w14:paraId="402B9F20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E9E12" w14:textId="77777777" w:rsidR="00C36957" w:rsidRPr="007E4736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7E4736">
              <w:rPr>
                <w:rStyle w:val="normaltextrun"/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2FE11" w14:textId="77777777" w:rsidR="00C36957" w:rsidRPr="007E4736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9B0BD" w14:textId="77777777" w:rsidR="00C36957" w:rsidRPr="007E4736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DFEFB" w14:textId="77777777" w:rsidR="00C36957" w:rsidRPr="007E4736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</w:tbl>
    <w:p w14:paraId="65DBFC1C" w14:textId="27958295" w:rsidR="001451E7" w:rsidRPr="007E4736" w:rsidRDefault="00C36957" w:rsidP="00A30373">
      <w:pPr>
        <w:spacing w:after="0" w:line="240" w:lineRule="auto"/>
        <w:ind w:left="567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lastRenderedPageBreak/>
        <w:tab/>
      </w:r>
      <w:r w:rsidR="008C529A" w:rsidRPr="007E4736">
        <w:rPr>
          <w:rFonts w:eastAsia="Calibri" w:cs="Calibri Light"/>
        </w:rPr>
        <w:t xml:space="preserve">Informacje zawarte we Wniosku </w:t>
      </w:r>
      <w:r w:rsidR="00EC276F" w:rsidRPr="007E4736">
        <w:rPr>
          <w:rFonts w:eastAsia="Calibri" w:cs="Calibri Light"/>
        </w:rPr>
        <w:t xml:space="preserve">lub Wynikach Prac </w:t>
      </w:r>
      <w:r w:rsidR="00DE1C7C" w:rsidRPr="007E4736">
        <w:rPr>
          <w:rFonts w:eastAsia="Calibri" w:cs="Calibri Light"/>
        </w:rPr>
        <w:t xml:space="preserve">Etapu </w:t>
      </w:r>
      <w:r w:rsidR="008C529A" w:rsidRPr="007E4736">
        <w:rPr>
          <w:rFonts w:eastAsia="Calibri" w:cs="Calibri Light"/>
        </w:rPr>
        <w:t>podlegają ujawnieniu do publicznej wiadomości lub odpowiednim organom na warunkach i</w:t>
      </w:r>
      <w:r w:rsidR="0029074E" w:rsidRPr="007E4736">
        <w:rPr>
          <w:rFonts w:eastAsia="Calibri" w:cs="Calibri Light"/>
        </w:rPr>
        <w:t> </w:t>
      </w:r>
      <w:r w:rsidR="008C529A" w:rsidRPr="007E4736">
        <w:rPr>
          <w:rFonts w:eastAsia="Calibri" w:cs="Calibri Light"/>
        </w:rPr>
        <w:t>w</w:t>
      </w:r>
      <w:r w:rsidR="0029074E" w:rsidRPr="007E4736">
        <w:rPr>
          <w:rFonts w:eastAsia="Calibri" w:cs="Calibri Light"/>
        </w:rPr>
        <w:t> </w:t>
      </w:r>
      <w:r w:rsidR="008C529A" w:rsidRPr="007E4736">
        <w:rPr>
          <w:rFonts w:eastAsia="Calibri" w:cs="Calibri Light"/>
        </w:rPr>
        <w:t>przypadkach określonych w</w:t>
      </w:r>
      <w:r w:rsidR="00252CDC" w:rsidRPr="007E4736">
        <w:rPr>
          <w:rFonts w:eastAsia="Calibri" w:cs="Calibri Light"/>
        </w:rPr>
        <w:t> </w:t>
      </w:r>
      <w:r w:rsidR="008C529A" w:rsidRPr="007E4736">
        <w:rPr>
          <w:rFonts w:eastAsia="Calibri" w:cs="Calibri Light"/>
        </w:rPr>
        <w:t>bezwzględnie obowiązujących przepisach prawa.</w:t>
      </w:r>
    </w:p>
    <w:p w14:paraId="6060CA86" w14:textId="77777777" w:rsidR="00BC697E" w:rsidRPr="007E4736" w:rsidRDefault="00BC697E" w:rsidP="00C22B7B">
      <w:pPr>
        <w:pStyle w:val="Nagwek2"/>
      </w:pPr>
      <w:bookmarkStart w:id="155" w:name="_Ref509206746"/>
      <w:bookmarkStart w:id="156" w:name="_Toc53762101"/>
      <w:bookmarkStart w:id="157" w:name="_Toc69201432"/>
      <w:bookmarkStart w:id="158" w:name="_Toc70262457"/>
      <w:bookmarkStart w:id="159" w:name="_Toc70488228"/>
      <w:r w:rsidRPr="007E4736">
        <w:t>Sposób, miejsce i termin składania Wniosków</w:t>
      </w:r>
      <w:bookmarkEnd w:id="155"/>
      <w:bookmarkEnd w:id="156"/>
      <w:bookmarkEnd w:id="157"/>
      <w:bookmarkEnd w:id="158"/>
      <w:bookmarkEnd w:id="159"/>
    </w:p>
    <w:p w14:paraId="3562B840" w14:textId="77777777" w:rsidR="00BC697E" w:rsidRPr="007E4736" w:rsidRDefault="00BC697E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>Wnioski należy składać w siedzibie Centrum</w:t>
      </w:r>
      <w:r w:rsidR="000F381E" w:rsidRPr="007E4736">
        <w:rPr>
          <w:rFonts w:eastAsia="Calibri" w:cs="Calibri Light"/>
        </w:rPr>
        <w:t xml:space="preserve"> –</w:t>
      </w:r>
      <w:r w:rsidRPr="007E4736">
        <w:rPr>
          <w:rFonts w:eastAsia="Calibri" w:cs="Calibri Light"/>
        </w:rPr>
        <w:t xml:space="preserve"> </w:t>
      </w:r>
      <w:r w:rsidR="000F381E" w:rsidRPr="007E4736">
        <w:rPr>
          <w:rFonts w:eastAsia="Calibri" w:cs="Calibri Light"/>
        </w:rPr>
        <w:t xml:space="preserve">ul. Nowogrodzka 47a, </w:t>
      </w:r>
      <w:r w:rsidR="0046433F" w:rsidRPr="007E4736">
        <w:rPr>
          <w:rFonts w:eastAsia="Calibri" w:cs="Calibri Light"/>
        </w:rPr>
        <w:t xml:space="preserve">00-695 </w:t>
      </w:r>
      <w:r w:rsidR="000F381E" w:rsidRPr="007E4736">
        <w:rPr>
          <w:rFonts w:eastAsia="Calibri" w:cs="Calibri Light"/>
        </w:rPr>
        <w:t>Warszawa,</w:t>
      </w:r>
      <w:r w:rsidR="00855287" w:rsidRPr="007E4736">
        <w:rPr>
          <w:rFonts w:eastAsia="Calibri" w:cs="Calibri Light"/>
        </w:rPr>
        <w:t> </w:t>
      </w:r>
      <w:r w:rsidR="00A72A4A" w:rsidRPr="007E4736">
        <w:rPr>
          <w:rFonts w:eastAsia="Calibri" w:cs="Calibri Light"/>
        </w:rPr>
        <w:t>w punkcie przyjmowania przesyłek NCBR</w:t>
      </w:r>
      <w:r w:rsidRPr="007E4736">
        <w:rPr>
          <w:rFonts w:eastAsia="Calibri" w:cs="Calibri Light"/>
        </w:rPr>
        <w:t>.</w:t>
      </w:r>
    </w:p>
    <w:p w14:paraId="27433D41" w14:textId="704F4190" w:rsidR="00BC697E" w:rsidRPr="007E4736" w:rsidRDefault="002C3861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60" w:name="_Ref509210097"/>
      <w:r w:rsidRPr="007E4736">
        <w:rPr>
          <w:rFonts w:eastAsia="Calibri" w:cs="Calibri Light"/>
        </w:rPr>
        <w:t xml:space="preserve">Z zastrzeżeniem postanowień Regulaminu dotyczących możliwych zmian dokumentacji Przedsięwzięcia oraz możliwości zmiany lub wycofania Wniosku, </w:t>
      </w:r>
      <w:r w:rsidR="00BC697E" w:rsidRPr="007E4736">
        <w:rPr>
          <w:rFonts w:eastAsia="Calibri" w:cs="Calibri Light"/>
        </w:rPr>
        <w:t>Wnioski mogą być składane przez Wnioskodawców</w:t>
      </w:r>
      <w:r w:rsidR="00BB5B18" w:rsidRPr="007E4736">
        <w:rPr>
          <w:rFonts w:eastAsia="Calibri" w:cs="Calibri Light"/>
        </w:rPr>
        <w:t xml:space="preserve"> </w:t>
      </w:r>
      <w:r w:rsidRPr="007E4736">
        <w:rPr>
          <w:rFonts w:eastAsia="Calibri" w:cs="Calibri Light"/>
        </w:rPr>
        <w:t xml:space="preserve">od dnia publikacji niniejszego Regulaminu </w:t>
      </w:r>
      <w:r w:rsidR="00BC697E" w:rsidRPr="007E4736">
        <w:rPr>
          <w:rFonts w:eastAsia="Calibri" w:cs="Calibri Light"/>
        </w:rPr>
        <w:t xml:space="preserve">do dnia </w:t>
      </w:r>
      <w:r w:rsidR="00A64121" w:rsidRPr="007E4736">
        <w:rPr>
          <w:rFonts w:eastAsia="Calibri" w:cs="Calibri Light"/>
        </w:rPr>
        <w:t xml:space="preserve">określonego w Harmonogramie jako </w:t>
      </w:r>
      <w:r w:rsidR="00855287" w:rsidRPr="007E4736">
        <w:rPr>
          <w:rFonts w:eastAsia="Calibri" w:cs="Calibri Light"/>
        </w:rPr>
        <w:t>Zakończenie naboru Wniosków</w:t>
      </w:r>
      <w:r w:rsidR="00BC697E" w:rsidRPr="007E4736">
        <w:t xml:space="preserve">, </w:t>
      </w:r>
      <w:r w:rsidR="00BC697E" w:rsidRPr="007E4736">
        <w:rPr>
          <w:b/>
          <w:bCs/>
        </w:rPr>
        <w:t xml:space="preserve">do godziny </w:t>
      </w:r>
      <w:del w:id="161" w:author="Autor">
        <w:r w:rsidR="0B2BAEFB" w:rsidRPr="007E4736" w:rsidDel="00E00802">
          <w:rPr>
            <w:b/>
            <w:bCs/>
          </w:rPr>
          <w:delText>12</w:delText>
        </w:r>
        <w:r w:rsidR="6F6C579F" w:rsidRPr="007E4736" w:rsidDel="00E00802">
          <w:rPr>
            <w:b/>
            <w:bCs/>
          </w:rPr>
          <w:delText>.</w:delText>
        </w:r>
        <w:r w:rsidR="0B2BAEFB" w:rsidRPr="007E4736" w:rsidDel="00E00802">
          <w:rPr>
            <w:b/>
            <w:bCs/>
          </w:rPr>
          <w:delText>00</w:delText>
        </w:r>
      </w:del>
      <w:ins w:id="162" w:author="Autor">
        <w:r w:rsidR="00E00802">
          <w:rPr>
            <w:b/>
            <w:bCs/>
          </w:rPr>
          <w:t xml:space="preserve"> 13:00</w:t>
        </w:r>
      </w:ins>
      <w:bookmarkStart w:id="163" w:name="_GoBack"/>
      <w:bookmarkEnd w:id="163"/>
      <w:r w:rsidR="005A7396" w:rsidRPr="007E4736">
        <w:rPr>
          <w:b/>
          <w:bCs/>
        </w:rPr>
        <w:t xml:space="preserve"> </w:t>
      </w:r>
      <w:r w:rsidR="005A7396" w:rsidRPr="007E4736">
        <w:rPr>
          <w:bCs/>
        </w:rPr>
        <w:t>(</w:t>
      </w:r>
      <w:r w:rsidR="005A7396" w:rsidRPr="007E4736">
        <w:rPr>
          <w:rFonts w:eastAsia="Calibri" w:cs="Calibri Light"/>
        </w:rPr>
        <w:t xml:space="preserve">z zastrzeżeniem Rozdziału </w:t>
      </w:r>
      <w:r w:rsidR="005A7396" w:rsidRPr="007E4736">
        <w:rPr>
          <w:rFonts w:eastAsia="Calibri" w:cs="Calibri Light"/>
        </w:rPr>
        <w:fldChar w:fldCharType="begin"/>
      </w:r>
      <w:r w:rsidR="005A7396" w:rsidRPr="007E4736">
        <w:rPr>
          <w:rFonts w:eastAsia="Calibri" w:cs="Calibri Light"/>
        </w:rPr>
        <w:instrText xml:space="preserve"> REF _Ref52645428 \n \h </w:instrText>
      </w:r>
      <w:r w:rsidR="004E2D42" w:rsidRPr="007E4736">
        <w:rPr>
          <w:rFonts w:eastAsia="Calibri" w:cs="Calibri Light"/>
        </w:rPr>
        <w:instrText xml:space="preserve"> \* MERGEFORMAT </w:instrText>
      </w:r>
      <w:r w:rsidR="005A7396" w:rsidRPr="007E4736">
        <w:rPr>
          <w:rFonts w:eastAsia="Calibri" w:cs="Calibri Light"/>
        </w:rPr>
      </w:r>
      <w:r w:rsidR="005A7396" w:rsidRPr="007E4736">
        <w:rPr>
          <w:rFonts w:eastAsia="Calibri" w:cs="Calibri Light"/>
        </w:rPr>
        <w:fldChar w:fldCharType="separate"/>
      </w:r>
      <w:r w:rsidR="003F5ACA">
        <w:rPr>
          <w:rFonts w:eastAsia="Calibri" w:cs="Calibri Light"/>
        </w:rPr>
        <w:t>III</w:t>
      </w:r>
      <w:r w:rsidR="005A7396" w:rsidRPr="007E4736">
        <w:rPr>
          <w:rFonts w:eastAsia="Calibri" w:cs="Calibri Light"/>
        </w:rPr>
        <w:fldChar w:fldCharType="end"/>
      </w:r>
      <w:r w:rsidR="005A7396" w:rsidRPr="007E4736">
        <w:rPr>
          <w:rFonts w:eastAsia="Calibri" w:cs="Calibri Light"/>
        </w:rPr>
        <w:t xml:space="preserve"> ust. </w:t>
      </w:r>
      <w:r w:rsidR="005A7396" w:rsidRPr="007E4736">
        <w:rPr>
          <w:rFonts w:eastAsia="Calibri" w:cs="Calibri Light"/>
        </w:rPr>
        <w:fldChar w:fldCharType="begin"/>
      </w:r>
      <w:r w:rsidR="005A7396" w:rsidRPr="007E4736">
        <w:rPr>
          <w:rFonts w:eastAsia="Calibri" w:cs="Calibri Light"/>
        </w:rPr>
        <w:instrText xml:space="preserve"> REF _Ref52645431 \n \h </w:instrText>
      </w:r>
      <w:r w:rsidR="004E2D42" w:rsidRPr="007E4736">
        <w:rPr>
          <w:rFonts w:eastAsia="Calibri" w:cs="Calibri Light"/>
        </w:rPr>
        <w:instrText xml:space="preserve"> \* MERGEFORMAT </w:instrText>
      </w:r>
      <w:r w:rsidR="005A7396" w:rsidRPr="007E4736">
        <w:rPr>
          <w:rFonts w:eastAsia="Calibri" w:cs="Calibri Light"/>
        </w:rPr>
      </w:r>
      <w:r w:rsidR="005A7396" w:rsidRPr="007E4736">
        <w:rPr>
          <w:rFonts w:eastAsia="Calibri" w:cs="Calibri Light"/>
        </w:rPr>
        <w:fldChar w:fldCharType="separate"/>
      </w:r>
      <w:r w:rsidR="003F5ACA">
        <w:rPr>
          <w:rFonts w:eastAsia="Calibri" w:cs="Calibri Light"/>
        </w:rPr>
        <w:t>2</w:t>
      </w:r>
      <w:r w:rsidR="005A7396" w:rsidRPr="007E4736">
        <w:rPr>
          <w:rFonts w:eastAsia="Calibri" w:cs="Calibri Light"/>
        </w:rPr>
        <w:fldChar w:fldCharType="end"/>
      </w:r>
      <w:r w:rsidR="005A7396" w:rsidRPr="007E4736">
        <w:rPr>
          <w:rFonts w:eastAsia="Calibri" w:cs="Calibri Light"/>
        </w:rPr>
        <w:t>),</w:t>
      </w:r>
      <w:r w:rsidR="00BC697E" w:rsidRPr="007E4736">
        <w:rPr>
          <w:rFonts w:eastAsia="Calibri" w:cs="Calibri Light"/>
        </w:rPr>
        <w:t xml:space="preserve"> przy czym termin ten jest zachowany w sytuacji, gdy Wniosek został doręczony </w:t>
      </w:r>
      <w:r w:rsidR="00A655DA" w:rsidRPr="007E4736">
        <w:rPr>
          <w:rFonts w:eastAsia="Calibri" w:cs="Calibri Light"/>
        </w:rPr>
        <w:t xml:space="preserve">w formie określonej </w:t>
      </w:r>
      <w:r w:rsidR="00BC697E" w:rsidRPr="007E4736">
        <w:rPr>
          <w:rFonts w:eastAsia="Calibri" w:cs="Calibri Light"/>
        </w:rPr>
        <w:t xml:space="preserve">zgodnie z </w:t>
      </w:r>
      <w:r w:rsidR="007055BA" w:rsidRPr="007E4736">
        <w:rPr>
          <w:rFonts w:eastAsia="Calibri" w:cs="Calibri Light"/>
        </w:rPr>
        <w:t xml:space="preserve">pkt </w:t>
      </w:r>
      <w:r w:rsidR="007055BA" w:rsidRPr="007E4736">
        <w:rPr>
          <w:rFonts w:eastAsia="Calibri" w:cs="Calibri Light"/>
        </w:rPr>
        <w:fldChar w:fldCharType="begin"/>
      </w:r>
      <w:r w:rsidR="007055BA" w:rsidRPr="007E4736">
        <w:rPr>
          <w:rFonts w:eastAsia="Calibri" w:cs="Calibri Light"/>
        </w:rPr>
        <w:instrText xml:space="preserve"> REF _Ref509210067 \n \h </w:instrText>
      </w:r>
      <w:r w:rsidR="00A64121" w:rsidRPr="007E4736">
        <w:rPr>
          <w:rFonts w:eastAsia="Calibri" w:cs="Calibri Light"/>
        </w:rPr>
        <w:instrText xml:space="preserve"> \* MERGEFORMAT </w:instrText>
      </w:r>
      <w:r w:rsidR="007055BA" w:rsidRPr="007E4736">
        <w:rPr>
          <w:rFonts w:eastAsia="Calibri" w:cs="Calibri Light"/>
        </w:rPr>
      </w:r>
      <w:r w:rsidR="007055BA" w:rsidRPr="007E4736">
        <w:rPr>
          <w:rFonts w:eastAsia="Calibri" w:cs="Calibri Light"/>
        </w:rPr>
        <w:fldChar w:fldCharType="separate"/>
      </w:r>
      <w:r w:rsidR="003F5ACA">
        <w:rPr>
          <w:rFonts w:eastAsia="Calibri" w:cs="Calibri Light"/>
        </w:rPr>
        <w:t>4.2</w:t>
      </w:r>
      <w:r w:rsidR="007055BA" w:rsidRPr="007E4736">
        <w:rPr>
          <w:rFonts w:eastAsia="Calibri" w:cs="Calibri Light"/>
        </w:rPr>
        <w:fldChar w:fldCharType="end"/>
      </w:r>
      <w:r w:rsidR="000F381E" w:rsidRPr="007E4736">
        <w:rPr>
          <w:rFonts w:eastAsia="Calibri" w:cs="Calibri Light"/>
        </w:rPr>
        <w:t xml:space="preserve"> </w:t>
      </w:r>
      <w:r w:rsidR="00174115" w:rsidRPr="007E4736">
        <w:rPr>
          <w:rFonts w:eastAsia="Calibri" w:cs="Calibri Light"/>
        </w:rPr>
        <w:t xml:space="preserve">ust. </w:t>
      </w:r>
      <w:r w:rsidR="00174115" w:rsidRPr="007E4736">
        <w:rPr>
          <w:rFonts w:eastAsia="Calibri" w:cs="Calibri Light"/>
        </w:rPr>
        <w:fldChar w:fldCharType="begin"/>
      </w:r>
      <w:r w:rsidR="00174115" w:rsidRPr="007E4736">
        <w:rPr>
          <w:rFonts w:eastAsia="Calibri" w:cs="Calibri Light"/>
        </w:rPr>
        <w:instrText xml:space="preserve"> REF _Ref52543289 \n \h </w:instrText>
      </w:r>
      <w:r w:rsidR="004E2D42" w:rsidRPr="007E4736">
        <w:rPr>
          <w:rFonts w:eastAsia="Calibri" w:cs="Calibri Light"/>
        </w:rPr>
        <w:instrText xml:space="preserve"> \* MERGEFORMAT </w:instrText>
      </w:r>
      <w:r w:rsidR="00174115" w:rsidRPr="007E4736">
        <w:rPr>
          <w:rFonts w:eastAsia="Calibri" w:cs="Calibri Light"/>
        </w:rPr>
      </w:r>
      <w:r w:rsidR="00174115" w:rsidRPr="007E4736">
        <w:rPr>
          <w:rFonts w:eastAsia="Calibri" w:cs="Calibri Light"/>
        </w:rPr>
        <w:fldChar w:fldCharType="separate"/>
      </w:r>
      <w:r w:rsidR="003F5ACA">
        <w:rPr>
          <w:rFonts w:eastAsia="Calibri" w:cs="Calibri Light"/>
        </w:rPr>
        <w:t>4</w:t>
      </w:r>
      <w:r w:rsidR="00174115" w:rsidRPr="007E4736">
        <w:rPr>
          <w:rFonts w:eastAsia="Calibri" w:cs="Calibri Light"/>
        </w:rPr>
        <w:fldChar w:fldCharType="end"/>
      </w:r>
      <w:r w:rsidR="00174115" w:rsidRPr="007E4736">
        <w:rPr>
          <w:rFonts w:eastAsia="Calibri" w:cs="Calibri Light"/>
        </w:rPr>
        <w:t xml:space="preserve"> </w:t>
      </w:r>
      <w:r w:rsidR="00BC697E" w:rsidRPr="007E4736">
        <w:rPr>
          <w:rFonts w:eastAsia="Calibri" w:cs="Calibri Light"/>
        </w:rPr>
        <w:t>Regulaminu.</w:t>
      </w:r>
      <w:bookmarkEnd w:id="160"/>
    </w:p>
    <w:p w14:paraId="59919D76" w14:textId="6B67EFDC" w:rsidR="00BC697E" w:rsidRPr="007E4736" w:rsidRDefault="00EC276F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7E4736">
        <w:rPr>
          <w:rFonts w:eastAsia="Calibri" w:cs="Calibri Light"/>
        </w:rPr>
        <w:t xml:space="preserve">W przypadku złożenia Wniosku </w:t>
      </w:r>
      <w:r w:rsidR="001D3DCF" w:rsidRPr="007E4736">
        <w:rPr>
          <w:rFonts w:eastAsia="Calibri" w:cs="Calibri Light"/>
        </w:rPr>
        <w:t xml:space="preserve">przez </w:t>
      </w:r>
      <w:r w:rsidR="00BC697E" w:rsidRPr="007E4736">
        <w:rPr>
          <w:rFonts w:eastAsia="Calibri" w:cs="Calibri Light"/>
        </w:rPr>
        <w:t>Wnioskodawc</w:t>
      </w:r>
      <w:r w:rsidRPr="007E4736">
        <w:rPr>
          <w:rFonts w:eastAsia="Calibri" w:cs="Calibri Light"/>
        </w:rPr>
        <w:t>ę</w:t>
      </w:r>
      <w:r w:rsidR="00BC697E" w:rsidRPr="007E4736">
        <w:rPr>
          <w:rFonts w:eastAsia="Calibri" w:cs="Calibri Light"/>
        </w:rPr>
        <w:t xml:space="preserve"> po terminie określonym w </w:t>
      </w:r>
      <w:r w:rsidR="00425351" w:rsidRPr="007E4736">
        <w:rPr>
          <w:rFonts w:eastAsia="Calibri" w:cs="Calibri Light"/>
        </w:rPr>
        <w:t>ust. 2</w:t>
      </w:r>
      <w:r w:rsidR="00DD4EF4" w:rsidRPr="007E4736">
        <w:rPr>
          <w:rFonts w:eastAsia="Calibri" w:cs="Calibri Light"/>
        </w:rPr>
        <w:t xml:space="preserve"> </w:t>
      </w:r>
      <w:r w:rsidR="00BC697E" w:rsidRPr="007E4736">
        <w:rPr>
          <w:rFonts w:eastAsia="Calibri" w:cs="Calibri Light"/>
        </w:rPr>
        <w:t>Regulaminu</w:t>
      </w:r>
      <w:r w:rsidRPr="007E4736">
        <w:rPr>
          <w:rFonts w:eastAsia="Calibri" w:cs="Calibri Light"/>
        </w:rPr>
        <w:t xml:space="preserve">, </w:t>
      </w:r>
      <w:r w:rsidR="3A2C4012" w:rsidRPr="007E4736">
        <w:t>NCBR</w:t>
      </w:r>
      <w:r w:rsidRPr="007E4736">
        <w:rPr>
          <w:rFonts w:eastAsia="Calibri" w:cs="Calibri Light"/>
        </w:rPr>
        <w:t xml:space="preserve"> </w:t>
      </w:r>
      <w:r w:rsidR="0009424E" w:rsidRPr="007E4736">
        <w:rPr>
          <w:rFonts w:eastAsia="Calibri" w:cs="Calibri Light"/>
        </w:rPr>
        <w:t>zwraca Wnioskodawcy Wniosek</w:t>
      </w:r>
      <w:r w:rsidRPr="007E4736">
        <w:rPr>
          <w:rFonts w:eastAsia="Calibri" w:cs="Calibri Light"/>
        </w:rPr>
        <w:t xml:space="preserve"> ze względu na przekroczenie terminu.</w:t>
      </w:r>
    </w:p>
    <w:p w14:paraId="42529035" w14:textId="768C53E6" w:rsidR="00113AB7" w:rsidRPr="007E4736" w:rsidRDefault="00BC697E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>Wnioskodawca może przed upływem termi</w:t>
      </w:r>
      <w:r w:rsidR="00425351" w:rsidRPr="007E4736">
        <w:rPr>
          <w:rFonts w:eastAsia="Calibri" w:cs="Calibri Light"/>
        </w:rPr>
        <w:t xml:space="preserve">nu określonego w ust. </w:t>
      </w:r>
      <w:r w:rsidR="008C529A" w:rsidRPr="007E4736">
        <w:rPr>
          <w:rFonts w:eastAsia="Calibri" w:cs="Calibri Light"/>
        </w:rPr>
        <w:fldChar w:fldCharType="begin"/>
      </w:r>
      <w:r w:rsidR="008C529A" w:rsidRPr="007E4736">
        <w:rPr>
          <w:rFonts w:eastAsia="Calibri" w:cs="Calibri Light"/>
        </w:rPr>
        <w:instrText xml:space="preserve"> REF _Ref509210097 \r \h </w:instrText>
      </w:r>
      <w:r w:rsidR="0040046F" w:rsidRPr="007E4736">
        <w:rPr>
          <w:rFonts w:eastAsia="Calibri" w:cs="Calibri Light"/>
        </w:rPr>
        <w:instrText xml:space="preserve"> \* MERGEFORMAT </w:instrText>
      </w:r>
      <w:r w:rsidR="008C529A" w:rsidRPr="007E4736">
        <w:rPr>
          <w:rFonts w:eastAsia="Calibri" w:cs="Calibri Light"/>
        </w:rPr>
      </w:r>
      <w:r w:rsidR="008C529A" w:rsidRPr="007E4736">
        <w:rPr>
          <w:rFonts w:eastAsia="Calibri" w:cs="Calibri Light"/>
        </w:rPr>
        <w:fldChar w:fldCharType="separate"/>
      </w:r>
      <w:r w:rsidR="003F5ACA">
        <w:rPr>
          <w:rFonts w:eastAsia="Calibri" w:cs="Calibri Light"/>
        </w:rPr>
        <w:t>2</w:t>
      </w:r>
      <w:r w:rsidR="008C529A" w:rsidRPr="007E4736">
        <w:rPr>
          <w:rFonts w:eastAsia="Calibri" w:cs="Calibri Light"/>
        </w:rPr>
        <w:fldChar w:fldCharType="end"/>
      </w:r>
      <w:r w:rsidRPr="007E4736">
        <w:rPr>
          <w:rFonts w:eastAsia="Calibri" w:cs="Calibri Light"/>
        </w:rPr>
        <w:t xml:space="preserve"> Regulaminu zmienić lub wycofać złożony wcześniej Wniosek. Wnioskodawca o wprowadzeniu zmian lub zamiarze wycofania Wniosku powiadamia Centrum</w:t>
      </w:r>
      <w:r w:rsidR="00134BA8" w:rsidRPr="007E4736">
        <w:rPr>
          <w:rFonts w:eastAsia="Calibri" w:cs="Calibri Light"/>
        </w:rPr>
        <w:t xml:space="preserve"> elektronicznie lub</w:t>
      </w:r>
      <w:r w:rsidRPr="007E4736">
        <w:rPr>
          <w:rFonts w:eastAsia="Calibri" w:cs="Calibri Light"/>
        </w:rPr>
        <w:t xml:space="preserve"> pisemnie, w sposób przyjęty dla składania Wniosków. </w:t>
      </w:r>
      <w:r w:rsidR="000F6CEC" w:rsidRPr="007E4736">
        <w:rPr>
          <w:rFonts w:eastAsia="Calibri" w:cs="Calibri Light"/>
        </w:rPr>
        <w:t xml:space="preserve">Dokument informujący </w:t>
      </w:r>
      <w:r w:rsidRPr="007E4736">
        <w:rPr>
          <w:rFonts w:eastAsia="Calibri" w:cs="Calibri Light"/>
        </w:rPr>
        <w:t xml:space="preserve">o zmianie lub wycofaniu Wniosku należy złożyć (przed upływem terminu składania Wniosków) oznaczając je dodatkowo informacją: „ZMIANA WNIOSKU” lub „WYCOFANIE WNIOSKU”. Do </w:t>
      </w:r>
      <w:r w:rsidR="000F6CEC" w:rsidRPr="007E4736">
        <w:rPr>
          <w:rFonts w:eastAsia="Calibri" w:cs="Calibri Light"/>
        </w:rPr>
        <w:t xml:space="preserve">dokumentu </w:t>
      </w:r>
      <w:r w:rsidRPr="007E4736">
        <w:rPr>
          <w:rFonts w:eastAsia="Calibri" w:cs="Calibri Light"/>
        </w:rPr>
        <w:t>o wycofaniu lub zmianie Wniosku musi być załączony dokument, z którego wynika prawo osoby podpisującej informację do reprezentowania Wnioskodawcy.</w:t>
      </w:r>
    </w:p>
    <w:p w14:paraId="7FC64F2C" w14:textId="77777777" w:rsidR="00425351" w:rsidRPr="007E4736" w:rsidRDefault="00425351" w:rsidP="001547C7">
      <w:pPr>
        <w:pStyle w:val="Nagwek2"/>
      </w:pPr>
      <w:r w:rsidRPr="007E4736">
        <w:t>Otwarcie Wniosków</w:t>
      </w:r>
    </w:p>
    <w:p w14:paraId="75D83827" w14:textId="70F9C704" w:rsidR="00425351" w:rsidRPr="007E4736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 xml:space="preserve">Otwarcie Wniosków nastąpi w dniu, w którym upływa ostateczny termin ich składania tj. </w:t>
      </w:r>
      <w:r w:rsidR="00A64121" w:rsidRPr="007E4736">
        <w:rPr>
          <w:rFonts w:eastAsia="Calibri" w:cs="Calibri Light"/>
        </w:rPr>
        <w:t>w dniu określonym w Harmonogramie</w:t>
      </w:r>
      <w:r w:rsidR="000F6CEC" w:rsidRPr="007E4736">
        <w:rPr>
          <w:rFonts w:eastAsia="Calibri" w:cs="Calibri Light"/>
        </w:rPr>
        <w:t xml:space="preserve">, </w:t>
      </w:r>
      <w:r w:rsidRPr="007E4736">
        <w:t xml:space="preserve">o godzinie </w:t>
      </w:r>
      <w:r w:rsidR="79EAE716" w:rsidRPr="007E4736">
        <w:rPr>
          <w:rFonts w:eastAsia="Calibri" w:cs="Calibri Light"/>
        </w:rPr>
        <w:t xml:space="preserve">14.00 </w:t>
      </w:r>
      <w:r w:rsidR="00C16D85" w:rsidRPr="007E4736">
        <w:rPr>
          <w:rFonts w:eastAsia="Calibri" w:cs="Calibri Light"/>
        </w:rPr>
        <w:t>w siedzibie Centrum</w:t>
      </w:r>
      <w:r w:rsidR="003D387A" w:rsidRPr="007E4736">
        <w:rPr>
          <w:rFonts w:eastAsia="Calibri" w:cs="Calibri Light"/>
        </w:rPr>
        <w:t>.</w:t>
      </w:r>
      <w:r w:rsidR="00612CB9" w:rsidRPr="007E4736">
        <w:rPr>
          <w:rFonts w:eastAsia="Calibri" w:cs="Calibri Light"/>
        </w:rPr>
        <w:t xml:space="preserve"> </w:t>
      </w:r>
    </w:p>
    <w:p w14:paraId="02EF2309" w14:textId="77777777" w:rsidR="00425351" w:rsidRPr="007E4736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>Otwarcie Wniosków nastąpi w obecności co najmniej dwóch pracowników</w:t>
      </w:r>
      <w:r w:rsidR="00C209FD" w:rsidRPr="007E4736">
        <w:rPr>
          <w:rFonts w:eastAsia="Calibri" w:cs="Calibri Light"/>
        </w:rPr>
        <w:t xml:space="preserve"> lub współpracowników</w:t>
      </w:r>
      <w:r w:rsidRPr="007E4736">
        <w:rPr>
          <w:rFonts w:eastAsia="Calibri" w:cs="Calibri Light"/>
        </w:rPr>
        <w:t xml:space="preserve"> </w:t>
      </w:r>
      <w:r w:rsidR="00D2234B" w:rsidRPr="007E4736">
        <w:rPr>
          <w:rFonts w:eastAsia="Calibri" w:cs="Calibri Light"/>
        </w:rPr>
        <w:t>NCBR</w:t>
      </w:r>
      <w:r w:rsidRPr="007E4736">
        <w:rPr>
          <w:rFonts w:eastAsia="Calibri" w:cs="Calibri Light"/>
        </w:rPr>
        <w:t>. W</w:t>
      </w:r>
      <w:r w:rsidR="00D2234B" w:rsidRPr="007E4736">
        <w:rPr>
          <w:rFonts w:eastAsia="Calibri" w:cs="Calibri Light"/>
        </w:rPr>
        <w:t> </w:t>
      </w:r>
      <w:r w:rsidRPr="007E4736">
        <w:rPr>
          <w:rFonts w:eastAsia="Calibri" w:cs="Calibri Light"/>
        </w:rPr>
        <w:t xml:space="preserve">wyniku przeprowadzenia procedury otwarcia Wniosków przewiduje się podanie danych zawartych we Wniosku dotyczących Wnioskodawców </w:t>
      </w:r>
      <w:r w:rsidR="009E7EAD" w:rsidRPr="007E4736">
        <w:rPr>
          <w:rFonts w:eastAsia="Calibri" w:cs="Calibri Light"/>
        </w:rPr>
        <w:t xml:space="preserve">– </w:t>
      </w:r>
      <w:r w:rsidRPr="007E4736">
        <w:rPr>
          <w:rFonts w:eastAsia="Calibri" w:cs="Calibri Light"/>
        </w:rPr>
        <w:t>nazw</w:t>
      </w:r>
      <w:r w:rsidR="0005369C" w:rsidRPr="007E4736">
        <w:rPr>
          <w:rFonts w:eastAsia="Calibri" w:cs="Calibri Light"/>
        </w:rPr>
        <w:t>y podmiotów</w:t>
      </w:r>
      <w:r w:rsidR="00DD4EF4" w:rsidRPr="007E4736">
        <w:rPr>
          <w:rFonts w:eastAsia="Calibri" w:cs="Calibri Light"/>
        </w:rPr>
        <w:t xml:space="preserve"> </w:t>
      </w:r>
      <w:r w:rsidR="00FE1E55" w:rsidRPr="007E4736">
        <w:rPr>
          <w:rFonts w:eastAsia="Calibri" w:cs="Calibri Light"/>
        </w:rPr>
        <w:t xml:space="preserve">i </w:t>
      </w:r>
      <w:r w:rsidRPr="007E4736">
        <w:rPr>
          <w:rFonts w:eastAsia="Calibri" w:cs="Calibri Light"/>
        </w:rPr>
        <w:t>adresy ich siedzib.</w:t>
      </w:r>
    </w:p>
    <w:p w14:paraId="2B1FD548" w14:textId="3954D838" w:rsidR="00BC697E" w:rsidRPr="007E4736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 xml:space="preserve">Z przeprowadzenia procedury otwarcia Wniosków sporządzony zostanie pisemny protokół. Protokół będzie miał charakter jawny. Wyniki przeprowadzenia procedury otwarcia Wniosków zostaną upublicznione na </w:t>
      </w:r>
      <w:r w:rsidR="007803E5" w:rsidRPr="007E4736">
        <w:rPr>
          <w:rFonts w:eastAsia="Calibri" w:cs="Calibri Light"/>
        </w:rPr>
        <w:t>S</w:t>
      </w:r>
      <w:r w:rsidRPr="007E4736">
        <w:rPr>
          <w:rFonts w:eastAsia="Calibri" w:cs="Calibri Light"/>
        </w:rPr>
        <w:t xml:space="preserve">tronie internetowej Centrum. </w:t>
      </w:r>
    </w:p>
    <w:p w14:paraId="5F9417BF" w14:textId="2EE3EF8A" w:rsidR="004F7E3A" w:rsidRPr="007E4736" w:rsidRDefault="004F7E3A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64" w:name="_Hlk53784697"/>
      <w:r w:rsidRPr="007E4736">
        <w:rPr>
          <w:rFonts w:eastAsia="Calibri" w:cs="Calibri Light"/>
        </w:rPr>
        <w:t xml:space="preserve">Jeżeli w momencie otwarcia Wniosków obowiązujące przepisy </w:t>
      </w:r>
      <w:r w:rsidR="001B1B1B" w:rsidRPr="007E4736">
        <w:rPr>
          <w:rFonts w:eastAsia="Calibri" w:cs="Calibri Light"/>
        </w:rPr>
        <w:t xml:space="preserve">lub stan epidemiczny </w:t>
      </w:r>
      <w:r w:rsidRPr="007E4736">
        <w:rPr>
          <w:rFonts w:eastAsia="Calibri" w:cs="Calibri Light"/>
        </w:rPr>
        <w:t>będą uniemożliwiać w jakimkolwiek zakresie realizację ww. czynności, NCBR dokona ich w zakresie najdalej dopuszczalnym przez te przepisy</w:t>
      </w:r>
      <w:r w:rsidR="00544F54" w:rsidRPr="007E4736">
        <w:rPr>
          <w:rFonts w:eastAsia="Calibri" w:cs="Calibri Light"/>
        </w:rPr>
        <w:t xml:space="preserve"> lub okoliczności</w:t>
      </w:r>
      <w:r w:rsidRPr="007E4736">
        <w:rPr>
          <w:rFonts w:eastAsia="Calibri" w:cs="Calibri Light"/>
        </w:rPr>
        <w:t>, stosując postanowienia pkt 4.4. odpowiednio.</w:t>
      </w:r>
    </w:p>
    <w:p w14:paraId="03CC8B6E" w14:textId="77777777" w:rsidR="001A1939" w:rsidRPr="007E4736" w:rsidRDefault="001A1939" w:rsidP="001547C7">
      <w:pPr>
        <w:pStyle w:val="Nagwek1"/>
      </w:pPr>
      <w:bookmarkStart w:id="165" w:name="_Toc494180699"/>
      <w:bookmarkStart w:id="166" w:name="_Ref495485168"/>
      <w:bookmarkStart w:id="167" w:name="_Toc496261339"/>
      <w:bookmarkStart w:id="168" w:name="_Toc503863047"/>
      <w:bookmarkStart w:id="169" w:name="_Ref509201481"/>
      <w:bookmarkStart w:id="170" w:name="_Ref509207043"/>
      <w:bookmarkStart w:id="171" w:name="_Toc53762102"/>
      <w:bookmarkStart w:id="172" w:name="_Toc69201433"/>
      <w:bookmarkStart w:id="173" w:name="_Toc70262458"/>
      <w:bookmarkStart w:id="174" w:name="_Toc70488229"/>
      <w:bookmarkEnd w:id="164"/>
      <w:r w:rsidRPr="007E4736">
        <w:t>Komunikacja Centrum z Wnioskodawcami/Wykonawcami, doręczenia</w:t>
      </w:r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14:paraId="590D9E7A" w14:textId="1BEA072D" w:rsidR="001A1939" w:rsidRPr="007E4736" w:rsidRDefault="001A1939" w:rsidP="39A7861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bookmarkStart w:id="175" w:name="_Ref495485169"/>
      <w:r w:rsidRPr="007E4736">
        <w:rPr>
          <w:rFonts w:cstheme="majorBidi"/>
        </w:rPr>
        <w:t xml:space="preserve">Kontakt z Centrum na każdym etapie Przedsięwzięcia i Postępowania (w toku oceny Wniosków w celu dopuszczenia Wnioskodawców do zawarcia Umowy, jak również w toku realizacji Umowy – poszczególnych Etapów) jest możliwy z zachowaniem </w:t>
      </w:r>
      <w:r w:rsidR="00954DB7" w:rsidRPr="007E4736">
        <w:rPr>
          <w:rFonts w:cstheme="majorBidi"/>
        </w:rPr>
        <w:t xml:space="preserve">formy elektronicznej lub ewentualnie </w:t>
      </w:r>
      <w:r w:rsidRPr="007E4736">
        <w:rPr>
          <w:rFonts w:cstheme="majorBidi"/>
        </w:rPr>
        <w:t>formy pisemnej, w postaci przesyłki poleconej, chyba że Regulamin lub Umowa w inny sposób regulują zasady komunikacji z Centrum. Adres siedziby Centrum wskazano w Definicjach.</w:t>
      </w:r>
      <w:bookmarkStart w:id="176" w:name="_Ref495485171"/>
      <w:bookmarkEnd w:id="175"/>
    </w:p>
    <w:p w14:paraId="7A858BE7" w14:textId="2F04BB08" w:rsidR="001A1939" w:rsidRPr="007E4736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</w:pPr>
      <w:r w:rsidRPr="007E4736">
        <w:t xml:space="preserve">Jeżeli Umowa lub Regulamin nie zastrzegają dla dokonania czynności </w:t>
      </w:r>
      <w:r w:rsidR="009F62FE" w:rsidRPr="007E4736">
        <w:t xml:space="preserve">określonej </w:t>
      </w:r>
      <w:r w:rsidRPr="007E4736">
        <w:t>formy pod rygorem nieważności, Strony dopuszczają możliwość komunikowania się:</w:t>
      </w:r>
    </w:p>
    <w:p w14:paraId="70551819" w14:textId="3B2DB1E2" w:rsidR="001A1939" w:rsidRPr="007E4736" w:rsidRDefault="001A1939" w:rsidP="00E467D7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7E4736">
        <w:rPr>
          <w:rFonts w:eastAsia="Times New Roman" w:cs="Times New Roman"/>
          <w:lang w:eastAsia="pl-PL"/>
        </w:rPr>
        <w:t xml:space="preserve">w formie pisemnej – listem poleconym za potwierdzeniem </w:t>
      </w:r>
      <w:r w:rsidR="007F4DB2" w:rsidRPr="007E4736">
        <w:rPr>
          <w:rFonts w:eastAsia="Times New Roman" w:cs="Times New Roman"/>
          <w:lang w:eastAsia="pl-PL"/>
        </w:rPr>
        <w:t>odbioru</w:t>
      </w:r>
      <w:r w:rsidR="009F62FE" w:rsidRPr="007E4736">
        <w:rPr>
          <w:rFonts w:eastAsia="Times New Roman" w:cs="Times New Roman"/>
          <w:lang w:eastAsia="pl-PL"/>
        </w:rPr>
        <w:t xml:space="preserve"> lub</w:t>
      </w:r>
    </w:p>
    <w:p w14:paraId="0B8A689A" w14:textId="7B4E2EF2" w:rsidR="001A1939" w:rsidRPr="007E4736" w:rsidRDefault="001A1939" w:rsidP="00E467D7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7E4736">
        <w:rPr>
          <w:rFonts w:ascii="Calibri" w:hAnsi="Calibri" w:cs="Calibri"/>
        </w:rPr>
        <w:lastRenderedPageBreak/>
        <w:t xml:space="preserve">w formie elektronicznej – za pomocą wiadomości e-mail wskazany w </w:t>
      </w:r>
      <w:r w:rsidR="007E75F1" w:rsidRPr="007E4736">
        <w:rPr>
          <w:rFonts w:ascii="Calibri" w:hAnsi="Calibri" w:cs="Calibri"/>
        </w:rPr>
        <w:t>R</w:t>
      </w:r>
      <w:r w:rsidRPr="007E4736">
        <w:rPr>
          <w:rFonts w:ascii="Calibri" w:hAnsi="Calibri" w:cs="Calibri"/>
        </w:rPr>
        <w:t xml:space="preserve">ozdziale </w:t>
      </w:r>
      <w:r w:rsidR="00BA5F85" w:rsidRPr="007E4736">
        <w:rPr>
          <w:rFonts w:ascii="Calibri" w:hAnsi="Calibri" w:cs="Calibri"/>
        </w:rPr>
        <w:fldChar w:fldCharType="begin"/>
      </w:r>
      <w:r w:rsidR="00BA5F85" w:rsidRPr="007E4736">
        <w:rPr>
          <w:rFonts w:ascii="Calibri" w:hAnsi="Calibri" w:cs="Calibri"/>
        </w:rPr>
        <w:instrText xml:space="preserve"> REF _Ref52630162 \n \h </w:instrText>
      </w:r>
      <w:r w:rsidR="004E2D42" w:rsidRPr="007E4736">
        <w:rPr>
          <w:rFonts w:ascii="Calibri" w:hAnsi="Calibri" w:cs="Calibri"/>
        </w:rPr>
        <w:instrText xml:space="preserve"> \* MERGEFORMAT </w:instrText>
      </w:r>
      <w:r w:rsidR="00BA5F85" w:rsidRPr="007E4736">
        <w:rPr>
          <w:rFonts w:ascii="Calibri" w:hAnsi="Calibri" w:cs="Calibri"/>
        </w:rPr>
      </w:r>
      <w:r w:rsidR="00BA5F85" w:rsidRPr="007E4736">
        <w:rPr>
          <w:rFonts w:ascii="Calibri" w:hAnsi="Calibri" w:cs="Calibri"/>
        </w:rPr>
        <w:fldChar w:fldCharType="separate"/>
      </w:r>
      <w:r w:rsidR="003F5ACA">
        <w:rPr>
          <w:rFonts w:ascii="Calibri" w:hAnsi="Calibri" w:cs="Calibri"/>
        </w:rPr>
        <w:t>IV</w:t>
      </w:r>
      <w:r w:rsidR="00BA5F85" w:rsidRPr="007E4736">
        <w:rPr>
          <w:rFonts w:ascii="Calibri" w:hAnsi="Calibri" w:cs="Calibri"/>
        </w:rPr>
        <w:fldChar w:fldCharType="end"/>
      </w:r>
      <w:r w:rsidR="00BA5F85" w:rsidRPr="007E4736">
        <w:rPr>
          <w:rFonts w:ascii="Calibri" w:hAnsi="Calibri" w:cs="Calibri"/>
        </w:rPr>
        <w:t xml:space="preserve"> pkt </w:t>
      </w:r>
      <w:r w:rsidR="00BA5F85" w:rsidRPr="007E4736">
        <w:rPr>
          <w:rFonts w:ascii="Calibri" w:hAnsi="Calibri" w:cs="Calibri"/>
        </w:rPr>
        <w:fldChar w:fldCharType="begin"/>
      </w:r>
      <w:r w:rsidR="00BA5F85" w:rsidRPr="007E4736">
        <w:rPr>
          <w:rFonts w:ascii="Calibri" w:hAnsi="Calibri" w:cs="Calibri"/>
        </w:rPr>
        <w:instrText xml:space="preserve"> REF _Ref52633966 \n \h </w:instrText>
      </w:r>
      <w:r w:rsidR="004E2D42" w:rsidRPr="007E4736">
        <w:rPr>
          <w:rFonts w:ascii="Calibri" w:hAnsi="Calibri" w:cs="Calibri"/>
        </w:rPr>
        <w:instrText xml:space="preserve"> \* MERGEFORMAT </w:instrText>
      </w:r>
      <w:r w:rsidR="00BA5F85" w:rsidRPr="007E4736">
        <w:rPr>
          <w:rFonts w:ascii="Calibri" w:hAnsi="Calibri" w:cs="Calibri"/>
        </w:rPr>
      </w:r>
      <w:r w:rsidR="00BA5F85" w:rsidRPr="007E4736">
        <w:rPr>
          <w:rFonts w:ascii="Calibri" w:hAnsi="Calibri" w:cs="Calibri"/>
        </w:rPr>
        <w:fldChar w:fldCharType="separate"/>
      </w:r>
      <w:r w:rsidR="003F5ACA">
        <w:rPr>
          <w:rFonts w:ascii="Calibri" w:hAnsi="Calibri" w:cs="Calibri"/>
        </w:rPr>
        <w:t>4.1</w:t>
      </w:r>
      <w:r w:rsidR="00BA5F85" w:rsidRPr="007E4736">
        <w:rPr>
          <w:rFonts w:ascii="Calibri" w:hAnsi="Calibri" w:cs="Calibri"/>
        </w:rPr>
        <w:fldChar w:fldCharType="end"/>
      </w:r>
      <w:r w:rsidR="00BA5F85" w:rsidRPr="007E4736">
        <w:rPr>
          <w:rFonts w:ascii="Calibri" w:hAnsi="Calibri" w:cs="Calibri"/>
        </w:rPr>
        <w:t xml:space="preserve"> ust. </w:t>
      </w:r>
      <w:r w:rsidR="008B32AF" w:rsidRPr="007E4736">
        <w:rPr>
          <w:rFonts w:ascii="Calibri" w:hAnsi="Calibri" w:cs="Calibri"/>
        </w:rPr>
        <w:t>2</w:t>
      </w:r>
      <w:r w:rsidRPr="007E4736">
        <w:rPr>
          <w:rFonts w:ascii="Calibri" w:hAnsi="Calibri" w:cs="Calibri"/>
        </w:rPr>
        <w:t xml:space="preserve">, zawierającej dokumenty opatrzone kwalifikowanym podpisem elektronicznym lub dokumenty opatrzone podpisem </w:t>
      </w:r>
      <w:r w:rsidR="009F62FE" w:rsidRPr="007E4736">
        <w:rPr>
          <w:rFonts w:ascii="Calibri" w:hAnsi="Calibri" w:cs="Calibri"/>
        </w:rPr>
        <w:t>odręcznym</w:t>
      </w:r>
      <w:r w:rsidRPr="007E4736">
        <w:rPr>
          <w:rFonts w:ascii="Calibri" w:hAnsi="Calibri" w:cs="Calibri"/>
        </w:rPr>
        <w:t xml:space="preserve"> i zeskanowane. </w:t>
      </w:r>
    </w:p>
    <w:p w14:paraId="57DB969D" w14:textId="77777777" w:rsidR="001A1939" w:rsidRPr="007E4736" w:rsidRDefault="001A1939" w:rsidP="001A1939">
      <w:pPr>
        <w:pStyle w:val="Akapitzlist"/>
        <w:spacing w:after="0" w:line="240" w:lineRule="auto"/>
        <w:ind w:left="426"/>
        <w:jc w:val="both"/>
        <w:rPr>
          <w:rFonts w:cstheme="majorHAnsi"/>
        </w:rPr>
      </w:pPr>
      <w:r w:rsidRPr="007E4736">
        <w:rPr>
          <w:rFonts w:cstheme="majorHAnsi"/>
        </w:rPr>
        <w:t>Adres siedziby i adresy e-mail do kontaktu w przypadku Wnioskodawców i Wykonawców wskazano odpowiednio we Wniosku i Umowie.</w:t>
      </w:r>
      <w:bookmarkEnd w:id="176"/>
    </w:p>
    <w:p w14:paraId="5BD97F70" w14:textId="00BDF457" w:rsidR="00544F54" w:rsidRPr="007E4736" w:rsidRDefault="00544F54" w:rsidP="39A7861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007E4736">
        <w:t>NCBR zwraca się do Wnioskodawcy o dokonanie uzupełnień, poprawień i wyjaśnień w formie elektronicznej</w:t>
      </w:r>
      <w:r w:rsidR="00954DB7" w:rsidRPr="007E4736">
        <w:t xml:space="preserve"> lub w formie pisemnej, jeśli osoby działające w imieniu Wykonawcy nie dysponują kwalifikowanym podpisem elektronicznym</w:t>
      </w:r>
      <w:r w:rsidRPr="007E4736">
        <w:t>. NCBR może się zwrócić do Wnioskodawcy o dokonanie uzupełnień, poprawień i wyjaśnień w innej formie, w tym z wykorzystaniem środków bezpośredniego porozumiewania się na odległość, przy czym z takiej czynności sporządza się pisemną notatkę dołączaną do dokumentacji postępowania</w:t>
      </w:r>
      <w:r w:rsidR="00A52994" w:rsidRPr="007E4736">
        <w:t>.</w:t>
      </w:r>
    </w:p>
    <w:p w14:paraId="1E2DE77E" w14:textId="0D539DCD" w:rsidR="001A1939" w:rsidRPr="007E4736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007E4736">
        <w:rPr>
          <w:rFonts w:cstheme="majorBidi"/>
        </w:rPr>
        <w:t>W przypadku zmiany danych adresów do korespondencji NCBR lub Wnioskodawców, zmianę uznaje się za skutecznie przekazaną odpowiednio Wnioskodawcy albo NCBR w dniu doręczenia mu przesyłki poleconej z informacją o dokonanej zmianie adresu. Do momentu doręczenia ww. przesyłki, Strony uznają za doręczoną wszelką korespondencję przesłaną na adresy wskazane uprzednio.</w:t>
      </w:r>
    </w:p>
    <w:p w14:paraId="720BF8BB" w14:textId="13DF5269" w:rsidR="00BC0F5C" w:rsidRPr="007E4736" w:rsidRDefault="00BC0F5C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bookmarkStart w:id="177" w:name="_Hlk53784712"/>
      <w:r w:rsidRPr="007E4736">
        <w:rPr>
          <w:rFonts w:cstheme="majorBidi"/>
        </w:rPr>
        <w:t>Komunikaty w formie pisemnej są uznawane za doręczone z chwilą upływu dwóch tygodni od pierwszej próby doręczenia. Komunikaty w formie elektronicznej są uznawane za doręczone z chwilą wprowadzenia ich do środka komunikacji elektronicznej w taki sposób, że adresat mógł się z nim zapoznać.</w:t>
      </w:r>
    </w:p>
    <w:bookmarkEnd w:id="177"/>
    <w:p w14:paraId="62169A2C" w14:textId="7C37960D" w:rsidR="001A1939" w:rsidRPr="007E4736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007E4736">
        <w:rPr>
          <w:rFonts w:cstheme="majorBidi"/>
        </w:rPr>
        <w:t xml:space="preserve">Pozostałe zasady dotyczące komunikacji Stron określone zostały odpowiednimi postanowieniami Regulaminu lub Umowy. </w:t>
      </w:r>
    </w:p>
    <w:p w14:paraId="2966786F" w14:textId="4341003F" w:rsidR="00AF1E81" w:rsidRPr="007E4736" w:rsidRDefault="001A1939" w:rsidP="001547C7">
      <w:pPr>
        <w:pStyle w:val="Nagwek1"/>
      </w:pPr>
      <w:bookmarkStart w:id="178" w:name="_Ref52633642"/>
      <w:bookmarkStart w:id="179" w:name="_Toc53762103"/>
      <w:bookmarkStart w:id="180" w:name="_Toc69201434"/>
      <w:bookmarkStart w:id="181" w:name="_Toc70262459"/>
      <w:bookmarkStart w:id="182" w:name="_Toc70488230"/>
      <w:r w:rsidRPr="007E4736">
        <w:t>Ocena Wniosków</w:t>
      </w:r>
      <w:r w:rsidR="00F15BEA" w:rsidRPr="007E4736">
        <w:t xml:space="preserve"> i Lista Rankingowa</w:t>
      </w:r>
      <w:bookmarkEnd w:id="178"/>
      <w:bookmarkEnd w:id="179"/>
      <w:bookmarkEnd w:id="180"/>
      <w:bookmarkEnd w:id="181"/>
      <w:bookmarkEnd w:id="182"/>
    </w:p>
    <w:p w14:paraId="061F9720" w14:textId="4F2B00EB" w:rsidR="00525C19" w:rsidRPr="007E4736" w:rsidRDefault="00CC7E1B" w:rsidP="00C22B7B">
      <w:pPr>
        <w:pStyle w:val="Nagwek2"/>
      </w:pPr>
      <w:bookmarkStart w:id="183" w:name="_Toc54726762"/>
      <w:bookmarkStart w:id="184" w:name="_Toc54726763"/>
      <w:bookmarkStart w:id="185" w:name="_Toc54726764"/>
      <w:bookmarkStart w:id="186" w:name="_Toc69201435"/>
      <w:bookmarkStart w:id="187" w:name="_Toc70262460"/>
      <w:bookmarkStart w:id="188" w:name="_Toc70488231"/>
      <w:bookmarkStart w:id="189" w:name="_Ref509216013"/>
      <w:bookmarkStart w:id="190" w:name="_Ref53669403"/>
      <w:bookmarkStart w:id="191" w:name="_Ref52633645"/>
      <w:bookmarkStart w:id="192" w:name="_Ref52646015"/>
      <w:bookmarkStart w:id="193" w:name="_Ref52646363"/>
      <w:bookmarkEnd w:id="183"/>
      <w:bookmarkEnd w:id="184"/>
      <w:bookmarkEnd w:id="185"/>
      <w:r w:rsidRPr="007E4736">
        <w:t>Postanowienia ogólne</w:t>
      </w:r>
      <w:bookmarkEnd w:id="186"/>
      <w:bookmarkEnd w:id="187"/>
      <w:bookmarkEnd w:id="188"/>
    </w:p>
    <w:p w14:paraId="10CF08B7" w14:textId="53D6A24F" w:rsidR="00525C19" w:rsidRPr="007E4736" w:rsidRDefault="00525C19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</w:pPr>
      <w:r w:rsidRPr="007E4736">
        <w:t xml:space="preserve">NCBR prowadzi ocenę Wniosków w ramach danego Strumienia zgodnie z zasadami określonymi w pkt </w:t>
      </w:r>
      <w:r w:rsidRPr="007E4736">
        <w:fldChar w:fldCharType="begin"/>
      </w:r>
      <w:r w:rsidRPr="007E4736">
        <w:instrText xml:space="preserve"> REF _Ref54726722 \r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6.2</w:t>
      </w:r>
      <w:r w:rsidRPr="007E4736">
        <w:fldChar w:fldCharType="end"/>
      </w:r>
      <w:r w:rsidRPr="007E4736">
        <w:t xml:space="preserve"> do </w:t>
      </w:r>
      <w:r w:rsidRPr="007E4736">
        <w:fldChar w:fldCharType="begin"/>
      </w:r>
      <w:r w:rsidRPr="007E4736">
        <w:instrText xml:space="preserve"> REF _Ref52647539 \n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6.4</w:t>
      </w:r>
      <w:r w:rsidRPr="007E4736">
        <w:fldChar w:fldCharType="end"/>
      </w:r>
      <w:r w:rsidRPr="007E4736">
        <w:t xml:space="preserve"> Regulaminu oraz w </w:t>
      </w:r>
      <w:r w:rsidR="00A65A55" w:rsidRPr="007E4736">
        <w:t>Załączni</w:t>
      </w:r>
      <w:r w:rsidRPr="007E4736">
        <w:t>ku nr 5 do Regulaminu.</w:t>
      </w:r>
      <w:r w:rsidR="00AD3B7C">
        <w:t xml:space="preserve"> W przypadku złożenia przez Wnioskodawcę dwóch Wniosków dla różnych Strumieni, ocena jest prowadzona dla nich odrębnie.</w:t>
      </w:r>
    </w:p>
    <w:p w14:paraId="1E3E476D" w14:textId="15C4FE72" w:rsidR="00525C19" w:rsidRPr="007E4736" w:rsidRDefault="00525C19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7E4736">
        <w:t xml:space="preserve">NCBR prowadzi ocenę wskazaną w pkt </w:t>
      </w:r>
      <w:r w:rsidRPr="007E4736">
        <w:fldChar w:fldCharType="begin"/>
      </w:r>
      <w:r w:rsidRPr="007E4736">
        <w:instrText xml:space="preserve"> REF _Ref54726722 \r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6.2</w:t>
      </w:r>
      <w:r w:rsidRPr="007E4736">
        <w:fldChar w:fldCharType="end"/>
      </w:r>
      <w:r w:rsidRPr="007E4736">
        <w:t xml:space="preserve"> do </w:t>
      </w:r>
      <w:r w:rsidRPr="007E4736">
        <w:fldChar w:fldCharType="begin"/>
      </w:r>
      <w:r w:rsidRPr="007E4736">
        <w:instrText xml:space="preserve"> REF _Ref52647539 \n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6.4</w:t>
      </w:r>
      <w:r w:rsidRPr="007E4736">
        <w:fldChar w:fldCharType="end"/>
      </w:r>
      <w:r w:rsidRPr="007E4736">
        <w:t xml:space="preserve"> we wskazanej w Regulaminie kolejności. </w:t>
      </w:r>
      <w:r w:rsidR="74A3C2B8" w:rsidRPr="007E4736">
        <w:t>NCBR</w:t>
      </w:r>
      <w:r w:rsidRPr="007E4736">
        <w:t xml:space="preserve"> może podjąć decyzję o zmianie kolejności oceny </w:t>
      </w:r>
      <w:r w:rsidR="00F679A8" w:rsidRPr="007E4736">
        <w:t xml:space="preserve">(w tym zacząć od oceny merytorycznej Wniosku) </w:t>
      </w:r>
      <w:r w:rsidRPr="007E4736">
        <w:t xml:space="preserve">lub </w:t>
      </w:r>
      <w:r w:rsidR="00F679A8" w:rsidRPr="007E4736">
        <w:t xml:space="preserve">o </w:t>
      </w:r>
      <w:r w:rsidRPr="007E4736">
        <w:t xml:space="preserve">prowadzeniu oceny Wniosku równolegle przez pryzmat ocen wskazanych w pkt </w:t>
      </w:r>
      <w:r w:rsidRPr="007E4736">
        <w:fldChar w:fldCharType="begin"/>
      </w:r>
      <w:r w:rsidRPr="007E4736">
        <w:instrText xml:space="preserve"> REF _Ref54726722 \r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6.2</w:t>
      </w:r>
      <w:r w:rsidRPr="007E4736">
        <w:fldChar w:fldCharType="end"/>
      </w:r>
      <w:r w:rsidRPr="007E4736">
        <w:t xml:space="preserve"> do </w:t>
      </w:r>
      <w:r w:rsidRPr="007E4736">
        <w:fldChar w:fldCharType="begin"/>
      </w:r>
      <w:r w:rsidRPr="007E4736">
        <w:instrText xml:space="preserve"> REF _Ref52647539 \n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6.4</w:t>
      </w:r>
      <w:r w:rsidRPr="007E4736">
        <w:fldChar w:fldCharType="end"/>
      </w:r>
      <w:r w:rsidRPr="007E4736">
        <w:t>.</w:t>
      </w:r>
      <w:r w:rsidR="00AB0321" w:rsidRPr="007E4736">
        <w:t xml:space="preserve"> O ile Wniosek nie podlega odrzuceniu, każdy Wniosek musi być zbadany w pełnym zakresie określonym w pkt </w:t>
      </w:r>
      <w:r w:rsidRPr="007E4736">
        <w:fldChar w:fldCharType="begin"/>
      </w:r>
      <w:r w:rsidRPr="007E4736">
        <w:instrText xml:space="preserve"> REF _Ref54726722 \r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6.2</w:t>
      </w:r>
      <w:r w:rsidRPr="007E4736">
        <w:fldChar w:fldCharType="end"/>
      </w:r>
      <w:r w:rsidR="00AB0321" w:rsidRPr="007E4736">
        <w:t xml:space="preserve"> do </w:t>
      </w:r>
      <w:r w:rsidRPr="007E4736">
        <w:fldChar w:fldCharType="begin"/>
      </w:r>
      <w:r w:rsidRPr="007E4736">
        <w:instrText xml:space="preserve"> REF _Ref52647539 \n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6.4</w:t>
      </w:r>
      <w:r w:rsidRPr="007E4736">
        <w:fldChar w:fldCharType="end"/>
      </w:r>
      <w:r w:rsidR="00AB0321" w:rsidRPr="007E4736">
        <w:t>.</w:t>
      </w:r>
    </w:p>
    <w:p w14:paraId="5905C21C" w14:textId="6A522D74" w:rsidR="001B1B1B" w:rsidRPr="007E4736" w:rsidRDefault="63A7295B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7E4736">
        <w:t>NCBR</w:t>
      </w:r>
      <w:r w:rsidR="00E37A13" w:rsidRPr="007E4736">
        <w:t xml:space="preserve"> może zdecydować, że j</w:t>
      </w:r>
      <w:r w:rsidR="00525C19" w:rsidRPr="007E4736">
        <w:t xml:space="preserve">eśli w wyniku oceny formalnej albo oceny wskazanej w pkt </w:t>
      </w:r>
      <w:r w:rsidR="00E37A13" w:rsidRPr="007E4736">
        <w:fldChar w:fldCharType="begin"/>
      </w:r>
      <w:r w:rsidR="00E37A13" w:rsidRPr="007E4736">
        <w:instrText xml:space="preserve"> REF _Ref54726951 \r \h </w:instrText>
      </w:r>
      <w:r w:rsidR="004E2D42" w:rsidRPr="007E4736">
        <w:instrText xml:space="preserve"> \* MERGEFORMAT </w:instrText>
      </w:r>
      <w:r w:rsidR="00E37A13" w:rsidRPr="007E4736">
        <w:fldChar w:fldCharType="separate"/>
      </w:r>
      <w:r w:rsidR="003F5ACA">
        <w:t>6.3</w:t>
      </w:r>
      <w:r w:rsidR="00E37A13" w:rsidRPr="007E4736">
        <w:fldChar w:fldCharType="end"/>
      </w:r>
      <w:r w:rsidR="00525C19" w:rsidRPr="007E4736">
        <w:t xml:space="preserve"> zostanie ustalone, że Wniosek podlega odrzuceniu, </w:t>
      </w:r>
      <w:r w:rsidR="00E37A13" w:rsidRPr="007E4736">
        <w:t>to</w:t>
      </w:r>
      <w:r w:rsidR="001B1B1B" w:rsidRPr="007E4736">
        <w:t xml:space="preserve"> wedle wyboru </w:t>
      </w:r>
      <w:r w:rsidR="46E18C2C" w:rsidRPr="007E4736">
        <w:t>NCBR</w:t>
      </w:r>
      <w:r w:rsidR="001B1B1B" w:rsidRPr="007E4736">
        <w:t>:</w:t>
      </w:r>
    </w:p>
    <w:p w14:paraId="22D40BA2" w14:textId="42B0DD9B" w:rsidR="001B1B1B" w:rsidRPr="007E4736" w:rsidRDefault="00525C19" w:rsidP="00E467D7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7E4736">
        <w:t>nie poddaje się go</w:t>
      </w:r>
      <w:r w:rsidR="00F679A8" w:rsidRPr="007E4736">
        <w:t xml:space="preserve"> lub wstrzymuje się</w:t>
      </w:r>
      <w:r w:rsidRPr="007E4736">
        <w:t xml:space="preserve"> dalsz</w:t>
      </w:r>
      <w:r w:rsidR="00F679A8" w:rsidRPr="007E4736">
        <w:t>ą</w:t>
      </w:r>
      <w:r w:rsidRPr="007E4736">
        <w:t xml:space="preserve"> ocen</w:t>
      </w:r>
      <w:r w:rsidR="00F679A8" w:rsidRPr="007E4736">
        <w:t>ę</w:t>
      </w:r>
      <w:r w:rsidRPr="007E4736">
        <w:t xml:space="preserve"> przez pryzmat pozostałych </w:t>
      </w:r>
      <w:r w:rsidR="60EB144D" w:rsidRPr="007E4736">
        <w:t>K</w:t>
      </w:r>
      <w:r w:rsidRPr="007E4736">
        <w:t>ryteriów</w:t>
      </w:r>
      <w:r w:rsidR="001B1B1B" w:rsidRPr="007E4736">
        <w:t>,</w:t>
      </w:r>
    </w:p>
    <w:p w14:paraId="0F694AB6" w14:textId="6C68FC54" w:rsidR="00525C19" w:rsidRPr="007E4736" w:rsidRDefault="001B1B1B" w:rsidP="00E467D7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7E4736">
        <w:t>poddaje się go dalszej ocenie</w:t>
      </w:r>
      <w:r w:rsidR="00525C19" w:rsidRPr="007E4736">
        <w:t>.</w:t>
      </w:r>
    </w:p>
    <w:p w14:paraId="38272242" w14:textId="400F22DD" w:rsidR="0004269C" w:rsidRPr="007E4736" w:rsidRDefault="00CE126E" w:rsidP="00C22B7B">
      <w:pPr>
        <w:pStyle w:val="Nagwek2"/>
      </w:pPr>
      <w:bookmarkStart w:id="194" w:name="_Ref54726722"/>
      <w:bookmarkStart w:id="195" w:name="_Toc53762104"/>
      <w:bookmarkStart w:id="196" w:name="_Toc69201436"/>
      <w:bookmarkStart w:id="197" w:name="_Toc70262461"/>
      <w:bookmarkStart w:id="198" w:name="_Toc70488232"/>
      <w:r w:rsidRPr="007E4736">
        <w:t>Ocena formalna</w:t>
      </w:r>
      <w:r w:rsidR="000D2A59" w:rsidRPr="007E4736">
        <w:t xml:space="preserve"> Wniosków</w:t>
      </w:r>
      <w:r w:rsidR="00A130F3" w:rsidRPr="007E4736">
        <w:t xml:space="preserve"> </w:t>
      </w:r>
      <w:r w:rsidR="66DE5E7A" w:rsidRPr="007E4736">
        <w:t>i zasady ogólne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14:paraId="505A0E39" w14:textId="5DEBB617" w:rsidR="00B41024" w:rsidRPr="007E4736" w:rsidRDefault="0004269C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cstheme="majorBidi"/>
        </w:rPr>
      </w:pPr>
      <w:r w:rsidRPr="007E4736">
        <w:rPr>
          <w:rFonts w:cstheme="majorBidi"/>
        </w:rPr>
        <w:t xml:space="preserve">Kwalifikacja do uczestnictwa w </w:t>
      </w:r>
      <w:r w:rsidR="008E703A" w:rsidRPr="007E4736">
        <w:rPr>
          <w:rFonts w:cstheme="majorBidi"/>
        </w:rPr>
        <w:t xml:space="preserve">Postępowaniu </w:t>
      </w:r>
      <w:r w:rsidRPr="007E4736">
        <w:rPr>
          <w:rFonts w:cstheme="majorBidi"/>
        </w:rPr>
        <w:t xml:space="preserve">polegać będzie na weryfikacji i ocenie Wniosków pod względem </w:t>
      </w:r>
      <w:r w:rsidR="2A67D1F3" w:rsidRPr="007E4736">
        <w:rPr>
          <w:rFonts w:cstheme="majorBidi"/>
        </w:rPr>
        <w:t xml:space="preserve">spełniania </w:t>
      </w:r>
      <w:r w:rsidR="005CF5CF" w:rsidRPr="007E4736">
        <w:rPr>
          <w:rFonts w:cstheme="majorBidi"/>
        </w:rPr>
        <w:t>Wymagań</w:t>
      </w:r>
      <w:r w:rsidR="00900982" w:rsidRPr="007E4736">
        <w:rPr>
          <w:rFonts w:cstheme="majorBidi"/>
        </w:rPr>
        <w:t xml:space="preserve"> Formalnych</w:t>
      </w:r>
      <w:r w:rsidRPr="007E4736">
        <w:rPr>
          <w:rFonts w:cstheme="majorBidi"/>
        </w:rPr>
        <w:t>.</w:t>
      </w:r>
      <w:r w:rsidR="00BD7586" w:rsidRPr="007E4736">
        <w:rPr>
          <w:rFonts w:cstheme="majorBidi"/>
        </w:rPr>
        <w:t xml:space="preserve"> Ocena </w:t>
      </w:r>
      <w:r w:rsidR="00BB37CD" w:rsidRPr="007E4736">
        <w:rPr>
          <w:rFonts w:cstheme="majorBidi"/>
        </w:rPr>
        <w:t>f</w:t>
      </w:r>
      <w:r w:rsidR="003E7E3E" w:rsidRPr="007E4736">
        <w:rPr>
          <w:rFonts w:cstheme="majorBidi"/>
        </w:rPr>
        <w:t xml:space="preserve">ormalna Wniosków </w:t>
      </w:r>
      <w:r w:rsidR="00415F65" w:rsidRPr="007E4736">
        <w:rPr>
          <w:rFonts w:cstheme="majorBidi"/>
        </w:rPr>
        <w:t>może być</w:t>
      </w:r>
      <w:r w:rsidR="003E7E3E" w:rsidRPr="007E4736">
        <w:rPr>
          <w:rFonts w:cstheme="majorBidi"/>
        </w:rPr>
        <w:t xml:space="preserve"> dokonywana </w:t>
      </w:r>
      <w:r w:rsidR="004E4FAF" w:rsidRPr="007E4736">
        <w:rPr>
          <w:rFonts w:cstheme="majorBidi"/>
        </w:rPr>
        <w:t xml:space="preserve">wedle wyboru NCBR </w:t>
      </w:r>
      <w:r w:rsidR="00415F65" w:rsidRPr="007E4736">
        <w:rPr>
          <w:rFonts w:cstheme="majorBidi"/>
        </w:rPr>
        <w:t xml:space="preserve">zarówno przez Zespół Oceniający jak i </w:t>
      </w:r>
      <w:r w:rsidR="003E7E3E" w:rsidRPr="007E4736">
        <w:rPr>
          <w:rFonts w:cstheme="majorBidi"/>
        </w:rPr>
        <w:t>przez pracowników</w:t>
      </w:r>
      <w:r w:rsidR="00C209FD" w:rsidRPr="007E4736">
        <w:rPr>
          <w:rFonts w:cstheme="majorBidi"/>
        </w:rPr>
        <w:t xml:space="preserve"> i współpracowników</w:t>
      </w:r>
      <w:r w:rsidR="003E7E3E" w:rsidRPr="007E4736">
        <w:rPr>
          <w:rFonts w:cstheme="majorBidi"/>
        </w:rPr>
        <w:t xml:space="preserve"> NCBR.</w:t>
      </w:r>
    </w:p>
    <w:p w14:paraId="26E09AF8" w14:textId="3D6D8476" w:rsidR="0004269C" w:rsidRPr="007E4736" w:rsidRDefault="00B41024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cstheme="majorBidi"/>
        </w:rPr>
      </w:pPr>
      <w:bookmarkStart w:id="199" w:name="_Ref509216015"/>
      <w:r w:rsidRPr="007E4736">
        <w:rPr>
          <w:rFonts w:cstheme="majorBidi"/>
        </w:rPr>
        <w:t xml:space="preserve">Weryfikacja następuje na podstawie informacji zawartych we Wniosku oraz </w:t>
      </w:r>
      <w:r w:rsidR="00753A20" w:rsidRPr="007E4736">
        <w:rPr>
          <w:rFonts w:cstheme="majorBidi"/>
        </w:rPr>
        <w:t>w publicznie dostępnych rejestrach</w:t>
      </w:r>
      <w:r w:rsidR="00DE3579" w:rsidRPr="007E4736">
        <w:rPr>
          <w:rFonts w:cstheme="majorBidi"/>
        </w:rPr>
        <w:t>, odrębnie dla każdego Strumienia</w:t>
      </w:r>
      <w:r w:rsidR="00753A20" w:rsidRPr="007E4736">
        <w:rPr>
          <w:rFonts w:cstheme="majorBidi"/>
        </w:rPr>
        <w:t xml:space="preserve">. </w:t>
      </w:r>
      <w:r w:rsidRPr="007E4736">
        <w:rPr>
          <w:rFonts w:cstheme="majorBidi"/>
        </w:rPr>
        <w:t>W ramach</w:t>
      </w:r>
      <w:r w:rsidR="0004269C" w:rsidRPr="007E4736">
        <w:rPr>
          <w:rFonts w:cstheme="majorBidi"/>
        </w:rPr>
        <w:t xml:space="preserve"> </w:t>
      </w:r>
      <w:bookmarkStart w:id="200" w:name="_Hlk57332498"/>
      <w:r w:rsidR="00F36726" w:rsidRPr="007E4736">
        <w:rPr>
          <w:rFonts w:cstheme="majorBidi"/>
        </w:rPr>
        <w:t xml:space="preserve">oceny w zakresie Wymogów Formalnych </w:t>
      </w:r>
      <w:bookmarkEnd w:id="200"/>
      <w:r w:rsidRPr="007E4736">
        <w:rPr>
          <w:rFonts w:cstheme="majorBidi"/>
        </w:rPr>
        <w:t>NCBR</w:t>
      </w:r>
      <w:r w:rsidR="00900982" w:rsidRPr="007E4736">
        <w:rPr>
          <w:rFonts w:cstheme="majorBidi"/>
        </w:rPr>
        <w:t xml:space="preserve"> weryfikuje</w:t>
      </w:r>
      <w:r w:rsidR="00F36726" w:rsidRPr="007E4736">
        <w:rPr>
          <w:rFonts w:cstheme="majorBidi"/>
        </w:rPr>
        <w:t xml:space="preserve"> czy</w:t>
      </w:r>
      <w:r w:rsidRPr="007E4736">
        <w:rPr>
          <w:rFonts w:cstheme="majorBidi"/>
        </w:rPr>
        <w:t>:</w:t>
      </w:r>
      <w:bookmarkEnd w:id="199"/>
    </w:p>
    <w:p w14:paraId="23AB2819" w14:textId="48DC376C" w:rsidR="00B41024" w:rsidRPr="007E4736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7E4736">
        <w:rPr>
          <w:rFonts w:cstheme="majorBidi"/>
        </w:rPr>
        <w:t xml:space="preserve"> Wnioskodawca spełnia kryterium podmiotowe wskazane w </w:t>
      </w:r>
      <w:r w:rsidR="007E75F1" w:rsidRPr="007E4736">
        <w:rPr>
          <w:rFonts w:cstheme="majorBidi"/>
        </w:rPr>
        <w:t>R</w:t>
      </w:r>
      <w:r w:rsidRPr="007E4736">
        <w:rPr>
          <w:rFonts w:cstheme="majorBidi"/>
        </w:rPr>
        <w:t xml:space="preserve">ozdziale </w:t>
      </w:r>
      <w:r w:rsidRPr="007E4736">
        <w:rPr>
          <w:rFonts w:cstheme="majorBidi"/>
        </w:rPr>
        <w:fldChar w:fldCharType="begin"/>
      </w:r>
      <w:r w:rsidRPr="007E4736">
        <w:rPr>
          <w:rFonts w:cstheme="majorBidi"/>
        </w:rPr>
        <w:instrText xml:space="preserve"> REF _Ref509207570 \r \h </w:instrText>
      </w:r>
      <w:r w:rsidR="0040046F" w:rsidRPr="007E4736">
        <w:rPr>
          <w:rFonts w:cstheme="majorBidi"/>
        </w:rPr>
        <w:instrText xml:space="preserve"> \* MERGEFORMAT </w:instrText>
      </w:r>
      <w:r w:rsidRPr="007E4736">
        <w:rPr>
          <w:rFonts w:cstheme="majorBidi"/>
        </w:rPr>
      </w:r>
      <w:r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II</w:t>
      </w:r>
      <w:r w:rsidRPr="007E4736">
        <w:rPr>
          <w:rFonts w:cstheme="majorBidi"/>
        </w:rPr>
        <w:fldChar w:fldCharType="end"/>
      </w:r>
      <w:r w:rsidR="00C366AB" w:rsidRPr="007E4736">
        <w:rPr>
          <w:rFonts w:cstheme="majorBidi"/>
        </w:rPr>
        <w:t>;</w:t>
      </w:r>
    </w:p>
    <w:p w14:paraId="782E0977" w14:textId="5FFC7F7E" w:rsidR="00753A20" w:rsidRPr="007E4736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7E4736">
        <w:rPr>
          <w:rFonts w:cstheme="majorBidi"/>
        </w:rPr>
        <w:t xml:space="preserve"> Wniosek jest kompletny i spełnia </w:t>
      </w:r>
      <w:r w:rsidR="6FA4B80B" w:rsidRPr="007E4736">
        <w:rPr>
          <w:rFonts w:cstheme="majorBidi"/>
        </w:rPr>
        <w:t>Wymagania</w:t>
      </w:r>
      <w:r w:rsidRPr="007E4736">
        <w:rPr>
          <w:rFonts w:cstheme="majorBidi"/>
        </w:rPr>
        <w:t xml:space="preserve"> wskazane w </w:t>
      </w:r>
      <w:r w:rsidR="00C366AB" w:rsidRPr="007E4736">
        <w:rPr>
          <w:rFonts w:cstheme="majorBidi"/>
        </w:rPr>
        <w:t>R</w:t>
      </w:r>
      <w:r w:rsidRPr="007E4736">
        <w:rPr>
          <w:rFonts w:cstheme="majorBidi"/>
        </w:rPr>
        <w:t xml:space="preserve">ozdziale </w:t>
      </w:r>
      <w:r w:rsidR="001A1939" w:rsidRPr="007E4736">
        <w:rPr>
          <w:rFonts w:cstheme="majorBidi"/>
        </w:rPr>
        <w:fldChar w:fldCharType="begin"/>
      </w:r>
      <w:r w:rsidR="001A1939" w:rsidRPr="007E4736">
        <w:rPr>
          <w:rFonts w:cstheme="majorBidi"/>
        </w:rPr>
        <w:instrText xml:space="preserve"> REF _Ref52630162 \n \h </w:instrText>
      </w:r>
      <w:r w:rsidR="004E2D42" w:rsidRPr="007E4736">
        <w:rPr>
          <w:rFonts w:cstheme="majorBidi"/>
        </w:rPr>
        <w:instrText xml:space="preserve"> \* MERGEFORMAT </w:instrText>
      </w:r>
      <w:r w:rsidR="001A1939" w:rsidRPr="007E4736">
        <w:rPr>
          <w:rFonts w:cstheme="majorBidi"/>
        </w:rPr>
      </w:r>
      <w:r w:rsidR="001A1939"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IV</w:t>
      </w:r>
      <w:r w:rsidR="001A1939" w:rsidRPr="007E4736">
        <w:rPr>
          <w:rFonts w:cstheme="majorBidi"/>
        </w:rPr>
        <w:fldChar w:fldCharType="end"/>
      </w:r>
      <w:r w:rsidRPr="007E4736">
        <w:rPr>
          <w:rFonts w:cstheme="majorBidi"/>
        </w:rPr>
        <w:t xml:space="preserve"> pkt </w:t>
      </w:r>
      <w:r w:rsidRPr="007E4736">
        <w:rPr>
          <w:rFonts w:cstheme="majorBidi"/>
        </w:rPr>
        <w:fldChar w:fldCharType="begin"/>
      </w:r>
      <w:r w:rsidRPr="007E4736">
        <w:rPr>
          <w:rFonts w:cstheme="majorBidi"/>
        </w:rPr>
        <w:instrText xml:space="preserve"> REF _Ref509210067 \r \h </w:instrText>
      </w:r>
      <w:r w:rsidR="0040046F" w:rsidRPr="007E4736">
        <w:rPr>
          <w:rFonts w:cstheme="majorBidi"/>
        </w:rPr>
        <w:instrText xml:space="preserve"> \* MERGEFORMAT </w:instrText>
      </w:r>
      <w:r w:rsidRPr="007E4736">
        <w:rPr>
          <w:rFonts w:cstheme="majorBidi"/>
        </w:rPr>
      </w:r>
      <w:r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4.2</w:t>
      </w:r>
      <w:r w:rsidRPr="007E4736">
        <w:rPr>
          <w:rFonts w:cstheme="majorBidi"/>
        </w:rPr>
        <w:fldChar w:fldCharType="end"/>
      </w:r>
      <w:r w:rsidR="00C366AB" w:rsidRPr="007E4736">
        <w:rPr>
          <w:rFonts w:cstheme="majorBidi"/>
        </w:rPr>
        <w:t>;</w:t>
      </w:r>
    </w:p>
    <w:p w14:paraId="192E17E3" w14:textId="60A57AC9" w:rsidR="00753A20" w:rsidRPr="007E4736" w:rsidRDefault="009E7EAD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7E4736">
        <w:rPr>
          <w:rFonts w:cstheme="majorBidi"/>
        </w:rPr>
        <w:lastRenderedPageBreak/>
        <w:t xml:space="preserve"> W</w:t>
      </w:r>
      <w:r w:rsidR="00753A20" w:rsidRPr="007E4736">
        <w:rPr>
          <w:rFonts w:cstheme="majorBidi"/>
        </w:rPr>
        <w:t xml:space="preserve">niosek został złożony w formie i terminie wskazanych w </w:t>
      </w:r>
      <w:r w:rsidR="00C366AB" w:rsidRPr="007E4736">
        <w:rPr>
          <w:rFonts w:cstheme="majorBidi"/>
        </w:rPr>
        <w:t>R</w:t>
      </w:r>
      <w:r w:rsidR="00753A20" w:rsidRPr="007E4736">
        <w:rPr>
          <w:rFonts w:cstheme="majorBidi"/>
        </w:rPr>
        <w:t>ozdziale</w:t>
      </w:r>
      <w:r w:rsidR="001A1939" w:rsidRPr="007E4736">
        <w:rPr>
          <w:rFonts w:cstheme="majorBidi"/>
        </w:rPr>
        <w:t xml:space="preserve"> </w:t>
      </w:r>
      <w:r w:rsidR="001A1939" w:rsidRPr="007E4736">
        <w:rPr>
          <w:rFonts w:cstheme="majorBidi"/>
        </w:rPr>
        <w:fldChar w:fldCharType="begin"/>
      </w:r>
      <w:r w:rsidR="001A1939" w:rsidRPr="007E4736">
        <w:rPr>
          <w:rFonts w:cstheme="majorBidi"/>
        </w:rPr>
        <w:instrText xml:space="preserve"> REF _Ref52630162 \n \h </w:instrText>
      </w:r>
      <w:r w:rsidR="004E2D42" w:rsidRPr="007E4736">
        <w:rPr>
          <w:rFonts w:cstheme="majorBidi"/>
        </w:rPr>
        <w:instrText xml:space="preserve"> \* MERGEFORMAT </w:instrText>
      </w:r>
      <w:r w:rsidR="001A1939" w:rsidRPr="007E4736">
        <w:rPr>
          <w:rFonts w:cstheme="majorBidi"/>
        </w:rPr>
      </w:r>
      <w:r w:rsidR="001A1939"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IV</w:t>
      </w:r>
      <w:r w:rsidR="001A1939" w:rsidRPr="007E4736">
        <w:rPr>
          <w:rFonts w:cstheme="majorBidi"/>
        </w:rPr>
        <w:fldChar w:fldCharType="end"/>
      </w:r>
      <w:r w:rsidR="00753A20" w:rsidRPr="007E4736">
        <w:rPr>
          <w:rFonts w:cstheme="majorBidi"/>
        </w:rPr>
        <w:t xml:space="preserve"> pkt </w:t>
      </w:r>
      <w:r w:rsidR="00753A20" w:rsidRPr="007E4736">
        <w:rPr>
          <w:rFonts w:cstheme="majorBidi"/>
        </w:rPr>
        <w:fldChar w:fldCharType="begin"/>
      </w:r>
      <w:r w:rsidR="00753A20" w:rsidRPr="007E4736">
        <w:rPr>
          <w:rFonts w:cstheme="majorBidi"/>
        </w:rPr>
        <w:instrText xml:space="preserve"> REF _Ref509206746 \r \h </w:instrText>
      </w:r>
      <w:r w:rsidR="0040046F" w:rsidRPr="007E4736">
        <w:rPr>
          <w:rFonts w:cstheme="majorBidi"/>
        </w:rPr>
        <w:instrText xml:space="preserve"> \* MERGEFORMAT </w:instrText>
      </w:r>
      <w:r w:rsidR="00753A20" w:rsidRPr="007E4736">
        <w:rPr>
          <w:rFonts w:cstheme="majorBidi"/>
        </w:rPr>
      </w:r>
      <w:r w:rsidR="00753A20"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4.3</w:t>
      </w:r>
      <w:r w:rsidR="00753A20" w:rsidRPr="007E4736">
        <w:rPr>
          <w:rFonts w:cstheme="majorBidi"/>
        </w:rPr>
        <w:fldChar w:fldCharType="end"/>
      </w:r>
      <w:r w:rsidR="00C366AB" w:rsidRPr="007E4736">
        <w:rPr>
          <w:rFonts w:cstheme="majorBidi"/>
        </w:rPr>
        <w:t>;</w:t>
      </w:r>
    </w:p>
    <w:p w14:paraId="0EB2CEC2" w14:textId="67F22515" w:rsidR="00900982" w:rsidRPr="007E4736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7E4736">
        <w:rPr>
          <w:rFonts w:cstheme="majorBidi"/>
        </w:rPr>
        <w:t xml:space="preserve"> Wnioskodawca złożył oświadczenie o </w:t>
      </w:r>
      <w:r w:rsidR="00B22E9C" w:rsidRPr="007E4736">
        <w:rPr>
          <w:rFonts w:cstheme="majorBidi"/>
        </w:rPr>
        <w:t>braku podstaw do wykluczenia z</w:t>
      </w:r>
      <w:r w:rsidR="0029074E" w:rsidRPr="007E4736">
        <w:rPr>
          <w:rFonts w:cstheme="majorBidi"/>
        </w:rPr>
        <w:t> </w:t>
      </w:r>
      <w:r w:rsidR="00B22E9C" w:rsidRPr="007E4736">
        <w:rPr>
          <w:rFonts w:cstheme="majorBidi"/>
        </w:rPr>
        <w:t xml:space="preserve">Postępowania, o których mowa w </w:t>
      </w:r>
      <w:r w:rsidR="00C366AB" w:rsidRPr="007E4736">
        <w:rPr>
          <w:rFonts w:cstheme="majorBidi"/>
        </w:rPr>
        <w:t xml:space="preserve">Rozdziale </w:t>
      </w:r>
      <w:r w:rsidR="00B22E9C" w:rsidRPr="007E4736">
        <w:rPr>
          <w:rFonts w:cstheme="majorBidi"/>
        </w:rPr>
        <w:fldChar w:fldCharType="begin"/>
      </w:r>
      <w:r w:rsidR="00B22E9C" w:rsidRPr="007E4736">
        <w:rPr>
          <w:rFonts w:cstheme="majorBidi"/>
        </w:rPr>
        <w:instrText xml:space="preserve"> REF _Ref509207570 \n \h </w:instrText>
      </w:r>
      <w:r w:rsidR="00A64121" w:rsidRPr="007E4736">
        <w:rPr>
          <w:rFonts w:cstheme="majorBidi"/>
        </w:rPr>
        <w:instrText xml:space="preserve"> \* MERGEFORMAT </w:instrText>
      </w:r>
      <w:r w:rsidR="00B22E9C" w:rsidRPr="007E4736">
        <w:rPr>
          <w:rFonts w:cstheme="majorBidi"/>
        </w:rPr>
      </w:r>
      <w:r w:rsidR="00B22E9C"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II</w:t>
      </w:r>
      <w:r w:rsidR="00B22E9C" w:rsidRPr="007E4736">
        <w:rPr>
          <w:rFonts w:cstheme="majorBidi"/>
        </w:rPr>
        <w:fldChar w:fldCharType="end"/>
      </w:r>
      <w:r w:rsidR="00B22E9C" w:rsidRPr="007E4736">
        <w:rPr>
          <w:rFonts w:cstheme="majorBidi"/>
        </w:rPr>
        <w:t xml:space="preserve"> pkt </w:t>
      </w:r>
      <w:r w:rsidR="00900982" w:rsidRPr="007E4736">
        <w:rPr>
          <w:rFonts w:cstheme="majorBidi"/>
        </w:rPr>
        <w:fldChar w:fldCharType="begin"/>
      </w:r>
      <w:r w:rsidR="00900982" w:rsidRPr="007E4736">
        <w:rPr>
          <w:rFonts w:cstheme="majorBidi"/>
        </w:rPr>
        <w:instrText xml:space="preserve"> REF _Ref52542639 \n \h </w:instrText>
      </w:r>
      <w:r w:rsidR="004E2D42" w:rsidRPr="007E4736">
        <w:rPr>
          <w:rFonts w:cstheme="majorBidi"/>
        </w:rPr>
        <w:instrText xml:space="preserve"> \* MERGEFORMAT </w:instrText>
      </w:r>
      <w:r w:rsidR="00900982" w:rsidRPr="007E4736">
        <w:rPr>
          <w:rFonts w:cstheme="majorBidi"/>
        </w:rPr>
      </w:r>
      <w:r w:rsidR="00900982"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2.2</w:t>
      </w:r>
      <w:r w:rsidR="00900982" w:rsidRPr="007E4736">
        <w:rPr>
          <w:rFonts w:cstheme="majorBidi"/>
        </w:rPr>
        <w:fldChar w:fldCharType="end"/>
      </w:r>
      <w:r w:rsidR="00B22E9C" w:rsidRPr="007E4736">
        <w:rPr>
          <w:rFonts w:cstheme="majorBidi"/>
        </w:rPr>
        <w:t xml:space="preserve"> ust. </w:t>
      </w:r>
      <w:r w:rsidR="00B22E9C" w:rsidRPr="007E4736">
        <w:rPr>
          <w:rFonts w:cstheme="majorBidi"/>
        </w:rPr>
        <w:fldChar w:fldCharType="begin"/>
      </w:r>
      <w:r w:rsidR="00B22E9C" w:rsidRPr="007E4736">
        <w:rPr>
          <w:rFonts w:cstheme="majorBidi"/>
        </w:rPr>
        <w:instrText xml:space="preserve"> REF _Ref511644867 \n \h </w:instrText>
      </w:r>
      <w:r w:rsidR="00A64121" w:rsidRPr="007E4736">
        <w:rPr>
          <w:rFonts w:cstheme="majorBidi"/>
        </w:rPr>
        <w:instrText xml:space="preserve"> \* MERGEFORMAT </w:instrText>
      </w:r>
      <w:r w:rsidR="00B22E9C" w:rsidRPr="007E4736">
        <w:rPr>
          <w:rFonts w:cstheme="majorBidi"/>
        </w:rPr>
      </w:r>
      <w:r w:rsidR="00B22E9C"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1</w:t>
      </w:r>
      <w:r w:rsidR="00B22E9C" w:rsidRPr="007E4736">
        <w:rPr>
          <w:rFonts w:cstheme="majorBidi"/>
        </w:rPr>
        <w:fldChar w:fldCharType="end"/>
      </w:r>
      <w:r w:rsidR="00900982" w:rsidRPr="007E4736">
        <w:rPr>
          <w:rFonts w:cstheme="majorBidi"/>
        </w:rPr>
        <w:t>;</w:t>
      </w:r>
    </w:p>
    <w:p w14:paraId="1CA2650D" w14:textId="41ABE4A1" w:rsidR="00574DA2" w:rsidRPr="007E4736" w:rsidRDefault="00066E6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7E4736">
        <w:rPr>
          <w:rFonts w:cstheme="majorBidi"/>
        </w:rPr>
        <w:t xml:space="preserve">Rozwiązanie opisane Wnioskiem </w:t>
      </w:r>
      <w:r w:rsidR="00900982" w:rsidRPr="007E4736">
        <w:rPr>
          <w:rFonts w:cstheme="majorBidi"/>
        </w:rPr>
        <w:t>przyporządkowano do Krajowej Inteligentnej Specjalizacji</w:t>
      </w:r>
      <w:r w:rsidR="00574DA2" w:rsidRPr="007E4736">
        <w:rPr>
          <w:rFonts w:cstheme="majorBidi"/>
        </w:rPr>
        <w:t>;</w:t>
      </w:r>
    </w:p>
    <w:p w14:paraId="6305109D" w14:textId="4DCB16AB" w:rsidR="00A14C37" w:rsidRPr="007E4736" w:rsidRDefault="00574DA2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7E4736">
        <w:rPr>
          <w:rFonts w:cstheme="majorBidi"/>
        </w:rPr>
        <w:t>nie zachodzą po</w:t>
      </w:r>
      <w:r w:rsidR="00AF6FCD" w:rsidRPr="007E4736">
        <w:rPr>
          <w:rFonts w:cstheme="majorBidi"/>
        </w:rPr>
        <w:t>d</w:t>
      </w:r>
      <w:r w:rsidRPr="007E4736">
        <w:rPr>
          <w:rFonts w:cstheme="majorBidi"/>
        </w:rPr>
        <w:t xml:space="preserve">stawy odrzucenia Wniosku zgodnie z ust. </w:t>
      </w:r>
      <w:r w:rsidRPr="007E4736">
        <w:rPr>
          <w:rFonts w:cstheme="majorBidi"/>
        </w:rPr>
        <w:fldChar w:fldCharType="begin"/>
      </w:r>
      <w:r w:rsidRPr="007E4736">
        <w:rPr>
          <w:rFonts w:cstheme="majorBidi"/>
        </w:rPr>
        <w:instrText xml:space="preserve"> REF _Ref52545404 \n \h </w:instrText>
      </w:r>
      <w:r w:rsidR="004E2D42" w:rsidRPr="007E4736">
        <w:rPr>
          <w:rFonts w:cstheme="majorBidi"/>
        </w:rPr>
        <w:instrText xml:space="preserve"> \* MERGEFORMAT </w:instrText>
      </w:r>
      <w:r w:rsidRPr="007E4736">
        <w:rPr>
          <w:rFonts w:cstheme="majorBidi"/>
        </w:rPr>
      </w:r>
      <w:r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6</w:t>
      </w:r>
      <w:r w:rsidRPr="007E4736">
        <w:rPr>
          <w:rFonts w:cstheme="majorBidi"/>
        </w:rPr>
        <w:fldChar w:fldCharType="end"/>
      </w:r>
      <w:r w:rsidR="00C366AB" w:rsidRPr="007E4736">
        <w:rPr>
          <w:rFonts w:cstheme="majorBidi"/>
        </w:rPr>
        <w:t>.</w:t>
      </w:r>
    </w:p>
    <w:p w14:paraId="7C43746B" w14:textId="27083FA0" w:rsidR="00061C21" w:rsidRPr="007E4736" w:rsidRDefault="00C152D5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7E4736">
        <w:rPr>
          <w:b/>
          <w:bCs/>
        </w:rPr>
        <w:t>W przypadku stwierdzenia oczywistej omyłki pisarskiej lub rachunkowej NCBR dokonuje sprostowania oczywistej omyłki, niepowodującej istotnej modyfikacji</w:t>
      </w:r>
      <w:r w:rsidR="00A43FA8" w:rsidRPr="007E4736">
        <w:rPr>
          <w:b/>
          <w:bCs/>
        </w:rPr>
        <w:t xml:space="preserve"> W</w:t>
      </w:r>
      <w:r w:rsidRPr="007E4736">
        <w:rPr>
          <w:b/>
          <w:bCs/>
        </w:rPr>
        <w:t xml:space="preserve">niosku, o czym </w:t>
      </w:r>
      <w:r w:rsidR="00A43FA8" w:rsidRPr="007E4736">
        <w:rPr>
          <w:b/>
          <w:bCs/>
        </w:rPr>
        <w:t>po</w:t>
      </w:r>
      <w:r w:rsidRPr="007E4736">
        <w:rPr>
          <w:b/>
          <w:bCs/>
        </w:rPr>
        <w:t>informuje Wnioskodawcę</w:t>
      </w:r>
      <w:r w:rsidR="001810D4" w:rsidRPr="007E4736">
        <w:rPr>
          <w:b/>
          <w:bCs/>
        </w:rPr>
        <w:t>.</w:t>
      </w:r>
      <w:r w:rsidR="00061C21" w:rsidRPr="007E4736">
        <w:rPr>
          <w:b/>
          <w:bCs/>
        </w:rPr>
        <w:t xml:space="preserve"> </w:t>
      </w:r>
      <w:r w:rsidR="00061C21" w:rsidRPr="007E4736">
        <w:t xml:space="preserve">W przypadku mnożenia lub sumowania wynagrodzeń lub cen jednostkowych i liczby jednostek miar przyjmuje się następujący sposób postępowania: </w:t>
      </w:r>
    </w:p>
    <w:p w14:paraId="05CFECB7" w14:textId="77777777" w:rsidR="00061C21" w:rsidRPr="007E4736" w:rsidRDefault="00061C21" w:rsidP="00E467D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7E4736">
        <w:rPr>
          <w:rFonts w:cstheme="minorHAnsi"/>
        </w:rPr>
        <w:t>jeżeli obliczone wynagrodzenie nie odpowiada iloczynowi wynagrodzeń jednostkowych oraz liczby jednostek miar, przyjmuje się, że prawidłowo podano liczbę jednostek miar oraz cenę jednostkową a błędnie podano wynik mnożenia;</w:t>
      </w:r>
    </w:p>
    <w:p w14:paraId="61355FBD" w14:textId="26CC4716" w:rsidR="00061C21" w:rsidRPr="007E4736" w:rsidRDefault="00061C21" w:rsidP="00E467D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7E4736">
        <w:rPr>
          <w:rFonts w:cstheme="minorHAnsi"/>
        </w:rPr>
        <w:t>jeżeli obliczone wynagrodzenie nie odpowiada sumie wynagrodzeń za składowe danej części zamówienia, przyjmuje się, że prawidłowo podano wynagrodzenia składowe a błędnie podano wynik sumowania.</w:t>
      </w:r>
    </w:p>
    <w:p w14:paraId="60BBC84A" w14:textId="02086FFC" w:rsidR="00ED2B6F" w:rsidRPr="007E4736" w:rsidRDefault="0004269C" w:rsidP="39A7861B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  <w:b/>
          <w:bCs/>
        </w:rPr>
      </w:pPr>
      <w:bookmarkStart w:id="201" w:name="_Ref52646367"/>
      <w:bookmarkStart w:id="202" w:name="_Hlk53784930"/>
      <w:r w:rsidRPr="007E4736">
        <w:t xml:space="preserve">W razie stwierdzenia braków </w:t>
      </w:r>
      <w:r w:rsidR="00EA723E" w:rsidRPr="007E4736">
        <w:t xml:space="preserve">lub błędów </w:t>
      </w:r>
      <w:r w:rsidRPr="007E4736">
        <w:t xml:space="preserve">w zakresie </w:t>
      </w:r>
      <w:r w:rsidR="005CF5CF" w:rsidRPr="007E4736">
        <w:t>Wymagań</w:t>
      </w:r>
      <w:r w:rsidR="00574DA2" w:rsidRPr="007E4736">
        <w:t xml:space="preserve"> Formalnych </w:t>
      </w:r>
      <w:r w:rsidR="38709F6B" w:rsidRPr="007E4736">
        <w:t>lub innych błędów</w:t>
      </w:r>
      <w:r w:rsidR="00B60EA4" w:rsidRPr="007E4736">
        <w:t xml:space="preserve"> </w:t>
      </w:r>
      <w:r w:rsidRPr="007E4736">
        <w:t xml:space="preserve">we Wniosku, NCBR wzywa Wnioskodawcę do uzupełnienia </w:t>
      </w:r>
      <w:r w:rsidR="00EA723E" w:rsidRPr="007E4736">
        <w:t xml:space="preserve">lub poprawy </w:t>
      </w:r>
      <w:r w:rsidR="00317572" w:rsidRPr="007E4736">
        <w:t xml:space="preserve">danej części </w:t>
      </w:r>
      <w:r w:rsidRPr="007E4736">
        <w:t>Wniosku</w:t>
      </w:r>
      <w:r w:rsidR="006B35D5" w:rsidRPr="007E4736">
        <w:t xml:space="preserve"> </w:t>
      </w:r>
      <w:r w:rsidRPr="007E4736">
        <w:t>w terminie</w:t>
      </w:r>
      <w:r w:rsidR="00876A1E" w:rsidRPr="007E4736">
        <w:t xml:space="preserve"> </w:t>
      </w:r>
      <w:r w:rsidR="00746ED0" w:rsidRPr="007E4736">
        <w:t>wyznaczonym</w:t>
      </w:r>
      <w:r w:rsidR="00876A1E" w:rsidRPr="007E4736">
        <w:t xml:space="preserve"> przez NCBR i </w:t>
      </w:r>
      <w:r w:rsidR="00746ED0" w:rsidRPr="007E4736">
        <w:t xml:space="preserve">nie krótszym niż </w:t>
      </w:r>
      <w:r w:rsidR="00B766E6" w:rsidRPr="007E4736">
        <w:t xml:space="preserve">5 </w:t>
      </w:r>
      <w:r w:rsidRPr="007E4736">
        <w:t>dni</w:t>
      </w:r>
      <w:r w:rsidR="00150948" w:rsidRPr="007E4736">
        <w:t xml:space="preserve"> </w:t>
      </w:r>
      <w:r w:rsidR="00DF1FF6" w:rsidRPr="007E4736">
        <w:t xml:space="preserve">kalendarzowych </w:t>
      </w:r>
      <w:r w:rsidR="00150948" w:rsidRPr="007E4736">
        <w:t xml:space="preserve">od dnia doręczenia wezwania do uzupełnienia braków </w:t>
      </w:r>
      <w:r w:rsidR="00477361" w:rsidRPr="007E4736">
        <w:t xml:space="preserve">lub poprawy błędów </w:t>
      </w:r>
      <w:r w:rsidRPr="007E4736">
        <w:t xml:space="preserve">pod rygorem </w:t>
      </w:r>
      <w:r w:rsidR="003645E1" w:rsidRPr="007E4736">
        <w:t xml:space="preserve">odrzucenia Wniosku przez </w:t>
      </w:r>
      <w:r w:rsidR="277CAF08" w:rsidRPr="007E4736">
        <w:t>NCBR</w:t>
      </w:r>
      <w:r w:rsidRPr="007E4736">
        <w:t>.</w:t>
      </w:r>
      <w:r w:rsidR="00B177B9" w:rsidRPr="007E4736">
        <w:t xml:space="preserve"> Uzupełnienie braków </w:t>
      </w:r>
      <w:r w:rsidR="00EA723E" w:rsidRPr="007E4736">
        <w:t xml:space="preserve">lub usunięcie błędów </w:t>
      </w:r>
      <w:r w:rsidR="00B177B9" w:rsidRPr="007E4736">
        <w:t xml:space="preserve">następuje w formie </w:t>
      </w:r>
      <w:r w:rsidR="00511AB3" w:rsidRPr="007E4736">
        <w:t xml:space="preserve">wskazanej </w:t>
      </w:r>
      <w:r w:rsidR="00430079" w:rsidRPr="007E4736">
        <w:t>przez Centrum</w:t>
      </w:r>
      <w:r w:rsidR="00B177B9" w:rsidRPr="007E4736">
        <w:t>.</w:t>
      </w:r>
      <w:r w:rsidR="002D5A1E" w:rsidRPr="007E4736">
        <w:t xml:space="preserve"> W przypadku bezskutecznego upływu wyznaczonego terminu, </w:t>
      </w:r>
      <w:r w:rsidR="21539AD5" w:rsidRPr="007E4736">
        <w:t>NCBR</w:t>
      </w:r>
      <w:r w:rsidR="004E4FAF" w:rsidRPr="007E4736">
        <w:t xml:space="preserve"> </w:t>
      </w:r>
      <w:r w:rsidR="003645E1" w:rsidRPr="007E4736">
        <w:t>odrzuca Wniosek</w:t>
      </w:r>
      <w:r w:rsidR="002D5A1E" w:rsidRPr="007E4736">
        <w:t>.</w:t>
      </w:r>
      <w:r w:rsidR="00317572" w:rsidRPr="007E4736">
        <w:t xml:space="preserve"> W uzasadnionych przypadkach </w:t>
      </w:r>
      <w:r w:rsidR="62493BD3" w:rsidRPr="007E4736">
        <w:t>NCBR</w:t>
      </w:r>
      <w:r w:rsidR="00317572" w:rsidRPr="007E4736">
        <w:t xml:space="preserve"> może indywidu</w:t>
      </w:r>
      <w:r w:rsidR="00C366AB" w:rsidRPr="007E4736">
        <w:t>a</w:t>
      </w:r>
      <w:r w:rsidR="00317572" w:rsidRPr="007E4736">
        <w:t xml:space="preserve">lnie przedłużyć termin na uzupełnienie braków. </w:t>
      </w:r>
    </w:p>
    <w:p w14:paraId="44FD4C2F" w14:textId="68E4F573" w:rsidR="00ED2B6F" w:rsidRPr="007E4736" w:rsidRDefault="00ED2B6F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7E4736">
        <w:t>Jeśli Wnioskodawca nie przedłożył dokumentów lub oświadczeń składanych w Postępowaniu lub są one niekompletne lub zawierają błędy, NCBR wzywa Wnioskodawcę odpowiednio do ich złożenia, poprawienia lub uzupełnienia w wyznaczonym terminie, chyba że:</w:t>
      </w:r>
    </w:p>
    <w:p w14:paraId="636889A5" w14:textId="77777777" w:rsidR="00ED2B6F" w:rsidRPr="007E4736" w:rsidRDefault="00ED2B6F" w:rsidP="00A30373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</w:pPr>
      <w:bookmarkStart w:id="203" w:name="mip51080708"/>
      <w:bookmarkEnd w:id="203"/>
      <w:r w:rsidRPr="007E4736">
        <w:t>Wniosek podlega odrzuceniu bez względu na ich złożenie, uzupełnienie lub poprawienie lub</w:t>
      </w:r>
      <w:bookmarkStart w:id="204" w:name="mip51080709"/>
      <w:bookmarkEnd w:id="204"/>
    </w:p>
    <w:p w14:paraId="2D362E2A" w14:textId="7237D80E" w:rsidR="00ED2B6F" w:rsidRPr="007E4736" w:rsidRDefault="00ED2B6F" w:rsidP="00A30373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</w:pPr>
      <w:r w:rsidRPr="007E4736">
        <w:t>zachodzą przesłanki unieważnienia Postępowania.</w:t>
      </w:r>
    </w:p>
    <w:p w14:paraId="7E5CF0FF" w14:textId="506C9F54" w:rsidR="00ED2B6F" w:rsidRPr="007E4736" w:rsidRDefault="00511AB3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b/>
          <w:bCs/>
        </w:rPr>
      </w:pPr>
      <w:r w:rsidRPr="007E4736">
        <w:t xml:space="preserve">NCBR </w:t>
      </w:r>
      <w:r w:rsidR="601D2E86" w:rsidRPr="007E4736">
        <w:t xml:space="preserve">na etapie Oceny Formalnej oraz na każdym innym etapie </w:t>
      </w:r>
      <w:r w:rsidR="7E4A48C7" w:rsidRPr="007E4736">
        <w:t xml:space="preserve">oceny </w:t>
      </w:r>
      <w:r w:rsidRPr="007E4736">
        <w:t>może wystąpić do Wnioskodawcy o złożenie wyjaśnień, w terminie nie krótszym niż 5 dni</w:t>
      </w:r>
      <w:r w:rsidR="003A6BC1" w:rsidRPr="007E4736">
        <w:t xml:space="preserve"> kalendarzowych</w:t>
      </w:r>
      <w:r w:rsidR="003645E1" w:rsidRPr="007E4736">
        <w:t xml:space="preserve"> (zdanie drugie stosuje się odpowiednio).</w:t>
      </w:r>
      <w:r w:rsidR="005F6C28" w:rsidRPr="007E4736">
        <w:t xml:space="preserve"> </w:t>
      </w:r>
      <w:r w:rsidR="00FE476A" w:rsidRPr="007E4736">
        <w:t xml:space="preserve">W przypadku niedokonania wyjaśnienia </w:t>
      </w:r>
      <w:r w:rsidR="00465053" w:rsidRPr="007E4736">
        <w:t xml:space="preserve">w terminie </w:t>
      </w:r>
      <w:r w:rsidR="00FE476A" w:rsidRPr="007E4736">
        <w:t>ocenie będzie podlegał Wniosek</w:t>
      </w:r>
      <w:r w:rsidR="006B35D5" w:rsidRPr="007E4736">
        <w:t xml:space="preserve"> </w:t>
      </w:r>
      <w:r w:rsidR="00FE476A" w:rsidRPr="007E4736">
        <w:t xml:space="preserve">jak w treści złożonej pierwotnie przez Wnioskodawcę. </w:t>
      </w:r>
      <w:r w:rsidR="00DE3579" w:rsidRPr="007E4736">
        <w:t xml:space="preserve">NCBR może wystąpić o uzupełnienie braków formalnych </w:t>
      </w:r>
      <w:r w:rsidR="48DF6C3A" w:rsidRPr="007E4736">
        <w:t>lub wyjaśnie</w:t>
      </w:r>
      <w:r w:rsidR="006A5228" w:rsidRPr="007E4736">
        <w:t>ń</w:t>
      </w:r>
      <w:r w:rsidR="48DF6C3A" w:rsidRPr="007E4736">
        <w:t xml:space="preserve"> </w:t>
      </w:r>
      <w:r w:rsidR="00DE3579" w:rsidRPr="007E4736">
        <w:t>więcej niż raz.</w:t>
      </w:r>
      <w:bookmarkEnd w:id="201"/>
      <w:r w:rsidR="00423782" w:rsidRPr="007E4736">
        <w:t xml:space="preserve"> </w:t>
      </w:r>
      <w:r w:rsidR="00D34D72" w:rsidRPr="007E4736">
        <w:t>W celu usunięcia wątpliwości NCBR wskazuje, że</w:t>
      </w:r>
      <w:r w:rsidR="00423782" w:rsidRPr="007E4736">
        <w:t xml:space="preserve"> może w szczególności wystąpić o uzupełnienie brak</w:t>
      </w:r>
      <w:r w:rsidR="00693F8A" w:rsidRPr="007E4736">
        <w:t>ów</w:t>
      </w:r>
      <w:r w:rsidR="00423782" w:rsidRPr="007E4736">
        <w:t xml:space="preserve"> formalnych Wniosku w przedmiocie uzasadnienia tajemnicy przedsiębiorstwa wskazanej w Rozdziale </w:t>
      </w:r>
      <w:r w:rsidR="0004269C" w:rsidRPr="007E4736">
        <w:rPr>
          <w:rFonts w:cstheme="majorBidi"/>
        </w:rPr>
        <w:fldChar w:fldCharType="begin"/>
      </w:r>
      <w:r w:rsidR="0004269C" w:rsidRPr="007E4736">
        <w:rPr>
          <w:rFonts w:cstheme="majorBidi"/>
        </w:rPr>
        <w:instrText xml:space="preserve"> REF _Ref52630162 \n \h  \* MERGEFORMAT </w:instrText>
      </w:r>
      <w:r w:rsidR="0004269C" w:rsidRPr="007E4736">
        <w:rPr>
          <w:rFonts w:cstheme="majorBidi"/>
        </w:rPr>
      </w:r>
      <w:r w:rsidR="0004269C"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IV</w:t>
      </w:r>
      <w:r w:rsidR="0004269C" w:rsidRPr="007E4736">
        <w:rPr>
          <w:rFonts w:cstheme="majorBidi"/>
        </w:rPr>
        <w:fldChar w:fldCharType="end"/>
      </w:r>
      <w:r w:rsidR="00423782" w:rsidRPr="007E4736">
        <w:rPr>
          <w:rFonts w:cstheme="majorBidi"/>
        </w:rPr>
        <w:t xml:space="preserve"> pkt </w:t>
      </w:r>
      <w:r w:rsidR="0004269C" w:rsidRPr="007E4736">
        <w:rPr>
          <w:rFonts w:cstheme="majorBidi"/>
        </w:rPr>
        <w:fldChar w:fldCharType="begin"/>
      </w:r>
      <w:r w:rsidR="0004269C" w:rsidRPr="007E4736">
        <w:rPr>
          <w:rFonts w:cstheme="majorBidi"/>
        </w:rPr>
        <w:instrText xml:space="preserve"> REF _Ref509210067 \r \h  \* MERGEFORMAT </w:instrText>
      </w:r>
      <w:r w:rsidR="0004269C" w:rsidRPr="007E4736">
        <w:rPr>
          <w:rFonts w:cstheme="majorBidi"/>
        </w:rPr>
      </w:r>
      <w:r w:rsidR="0004269C"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4.2</w:t>
      </w:r>
      <w:r w:rsidR="0004269C" w:rsidRPr="007E4736">
        <w:rPr>
          <w:rFonts w:cstheme="majorBidi"/>
        </w:rPr>
        <w:fldChar w:fldCharType="end"/>
      </w:r>
      <w:r w:rsidR="00423782" w:rsidRPr="007E4736">
        <w:rPr>
          <w:rFonts w:cstheme="majorBidi"/>
        </w:rPr>
        <w:t xml:space="preserve"> ust. 1</w:t>
      </w:r>
      <w:r w:rsidR="00242E0B" w:rsidRPr="007E4736">
        <w:rPr>
          <w:rFonts w:cstheme="majorBidi"/>
        </w:rPr>
        <w:t>0</w:t>
      </w:r>
      <w:r w:rsidR="00423782" w:rsidRPr="007E4736">
        <w:rPr>
          <w:rFonts w:cstheme="majorBidi"/>
        </w:rPr>
        <w:t xml:space="preserve"> oraz zobowiązania podmiotu trzeciego do udostępnienia zasobów dla potrzeb realizacji Przedsięwzięcia, w celu </w:t>
      </w:r>
      <w:r w:rsidR="00D34D72" w:rsidRPr="007E4736">
        <w:rPr>
          <w:rFonts w:cstheme="majorBidi"/>
        </w:rPr>
        <w:t xml:space="preserve">doprowadzenia do </w:t>
      </w:r>
      <w:r w:rsidR="00423782" w:rsidRPr="007E4736">
        <w:rPr>
          <w:rFonts w:cstheme="majorBidi"/>
        </w:rPr>
        <w:t>ich zgodności z wymogami Regulaminu.</w:t>
      </w:r>
      <w:bookmarkStart w:id="205" w:name="_Ref52545404"/>
      <w:bookmarkEnd w:id="202"/>
    </w:p>
    <w:p w14:paraId="0502BCF5" w14:textId="30C32BB6" w:rsidR="00415F65" w:rsidRPr="007E4736" w:rsidRDefault="00415F65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bookmarkStart w:id="206" w:name="_Ref69222003"/>
      <w:r w:rsidRPr="007E4736">
        <w:t xml:space="preserve">NCBR odrzuca Wniosek </w:t>
      </w:r>
      <w:r w:rsidR="00A96B04" w:rsidRPr="007E4736">
        <w:t>w ramach oceny formalnej Wniosków</w:t>
      </w:r>
      <w:r w:rsidR="00465053" w:rsidRPr="007E4736">
        <w:t xml:space="preserve"> w zakresie danego Strumienia</w:t>
      </w:r>
      <w:r w:rsidRPr="007E4736">
        <w:t>, jeżeli:</w:t>
      </w:r>
      <w:bookmarkEnd w:id="206"/>
      <w:r w:rsidRPr="007E4736">
        <w:t xml:space="preserve"> </w:t>
      </w:r>
      <w:bookmarkEnd w:id="205"/>
    </w:p>
    <w:p w14:paraId="5517C70A" w14:textId="6C6985F7" w:rsidR="00415F65" w:rsidRPr="007E4736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7E4736">
        <w:t xml:space="preserve">treść Wniosku nie odpowiada </w:t>
      </w:r>
      <w:r w:rsidR="1D190E2A" w:rsidRPr="007E4736">
        <w:t>Wymaganiom</w:t>
      </w:r>
      <w:r w:rsidRPr="007E4736">
        <w:t xml:space="preserve"> wynikającym z treści Regulaminu lub jego </w:t>
      </w:r>
      <w:r w:rsidR="00A65A55" w:rsidRPr="007E4736">
        <w:t>Załączni</w:t>
      </w:r>
      <w:r w:rsidRPr="007E4736">
        <w:t xml:space="preserve">ków; </w:t>
      </w:r>
    </w:p>
    <w:p w14:paraId="66BA0C48" w14:textId="2066E683" w:rsidR="00415F65" w:rsidRPr="007E4736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7E4736">
        <w:t>proponowane przez Wnioskodawcę w danym Strumieniu wynagrodzenie przekracza limit określony w</w:t>
      </w:r>
      <w:r w:rsidR="001801A7" w:rsidRPr="007E4736">
        <w:t xml:space="preserve"> Rozdziale </w:t>
      </w:r>
      <w:r w:rsidR="001801A7" w:rsidRPr="007E4736">
        <w:fldChar w:fldCharType="begin"/>
      </w:r>
      <w:r w:rsidR="001801A7" w:rsidRPr="007E4736">
        <w:instrText xml:space="preserve"> REF _Ref52646295 \n \h </w:instrText>
      </w:r>
      <w:r w:rsidR="004E2D42" w:rsidRPr="007E4736">
        <w:instrText xml:space="preserve"> \* MERGEFORMAT </w:instrText>
      </w:r>
      <w:r w:rsidR="001801A7" w:rsidRPr="007E4736">
        <w:fldChar w:fldCharType="separate"/>
      </w:r>
      <w:r w:rsidR="003F5ACA">
        <w:t>X</w:t>
      </w:r>
      <w:r w:rsidR="001801A7" w:rsidRPr="007E4736">
        <w:fldChar w:fldCharType="end"/>
      </w:r>
      <w:r w:rsidRPr="007E4736">
        <w:t>;</w:t>
      </w:r>
    </w:p>
    <w:p w14:paraId="0A7620D1" w14:textId="77777777" w:rsidR="00415F65" w:rsidRPr="007E4736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7E4736">
        <w:t xml:space="preserve">jego złożenie stanowi czyn nieuczciwej konkurencji w rozumieniu przepisów o zwalczaniu nieuczciwej konkurencji; </w:t>
      </w:r>
    </w:p>
    <w:p w14:paraId="70D5B2A9" w14:textId="62494F73" w:rsidR="00415F65" w:rsidRPr="007E4736" w:rsidRDefault="001801A7" w:rsidP="00E467D7">
      <w:pPr>
        <w:pStyle w:val="Akapitzlist"/>
        <w:numPr>
          <w:ilvl w:val="0"/>
          <w:numId w:val="30"/>
        </w:numPr>
        <w:spacing w:after="0"/>
        <w:jc w:val="both"/>
      </w:pPr>
      <w:r w:rsidRPr="007E4736">
        <w:t xml:space="preserve">proponowane przez Wnioskodawcę w danym Strumieniu wynagrodzenie </w:t>
      </w:r>
      <w:r w:rsidR="009B3BAB" w:rsidRPr="007E4736">
        <w:t xml:space="preserve">jest </w:t>
      </w:r>
      <w:r w:rsidR="00415F65" w:rsidRPr="007E4736">
        <w:t>rażąco niskie w stosunku do przedmiotu Przedsięwzięcia;</w:t>
      </w:r>
    </w:p>
    <w:p w14:paraId="5133FB33" w14:textId="3179E0E5" w:rsidR="00415F65" w:rsidRPr="007E4736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7E4736">
        <w:t>zawiera błędy w obliczeniu wynagrodzenia</w:t>
      </w:r>
      <w:r w:rsidR="001801A7" w:rsidRPr="007E4736">
        <w:t xml:space="preserve"> w danym Strumieniu</w:t>
      </w:r>
      <w:r w:rsidRPr="007E4736">
        <w:t>, które nie podlegają usunięciu jako oczywist</w:t>
      </w:r>
      <w:r w:rsidR="1095F300" w:rsidRPr="007E4736">
        <w:t>a</w:t>
      </w:r>
      <w:r w:rsidRPr="007E4736">
        <w:t xml:space="preserve"> omyłk</w:t>
      </w:r>
      <w:r w:rsidR="37CB5536" w:rsidRPr="007E4736">
        <w:t>a</w:t>
      </w:r>
      <w:r w:rsidRPr="007E4736">
        <w:t>;</w:t>
      </w:r>
    </w:p>
    <w:p w14:paraId="5238AC77" w14:textId="77777777" w:rsidR="00415F65" w:rsidRPr="007E4736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7E4736">
        <w:t>został złożony przez Wnioskodawcę wykluczonego z udziału w Postępowaniu;</w:t>
      </w:r>
    </w:p>
    <w:p w14:paraId="633D425F" w14:textId="32187B73" w:rsidR="00415F65" w:rsidRPr="007E4736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7E4736">
        <w:lastRenderedPageBreak/>
        <w:t xml:space="preserve">Wnioskodawca nie uzupełni braków formalnych zgodnie z Rozdziałem </w:t>
      </w:r>
      <w:r w:rsidRPr="007E4736">
        <w:fldChar w:fldCharType="begin"/>
      </w:r>
      <w:r w:rsidRPr="007E4736">
        <w:instrText xml:space="preserve"> REF _Ref52633642 \n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VI</w:t>
      </w:r>
      <w:r w:rsidRPr="007E4736">
        <w:fldChar w:fldCharType="end"/>
      </w:r>
      <w:r w:rsidR="001801A7" w:rsidRPr="007E4736">
        <w:t xml:space="preserve"> pkt </w:t>
      </w:r>
      <w:r w:rsidRPr="007E4736">
        <w:fldChar w:fldCharType="begin"/>
      </w:r>
      <w:r w:rsidRPr="007E4736">
        <w:instrText xml:space="preserve"> REF _Ref54726722 \r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6.2</w:t>
      </w:r>
      <w:r w:rsidRPr="007E4736">
        <w:fldChar w:fldCharType="end"/>
      </w:r>
      <w:r w:rsidR="00525C19" w:rsidRPr="007E4736">
        <w:t xml:space="preserve"> </w:t>
      </w:r>
      <w:r w:rsidR="001801A7" w:rsidRPr="007E4736">
        <w:t xml:space="preserve">ust. </w:t>
      </w:r>
      <w:r w:rsidRPr="007E4736">
        <w:fldChar w:fldCharType="begin"/>
      </w:r>
      <w:r w:rsidRPr="007E4736">
        <w:instrText xml:space="preserve"> REF _Ref52646367 \n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4</w:t>
      </w:r>
      <w:r w:rsidRPr="007E4736">
        <w:fldChar w:fldCharType="end"/>
      </w:r>
      <w:r w:rsidRPr="007E4736">
        <w:t xml:space="preserve">; </w:t>
      </w:r>
    </w:p>
    <w:p w14:paraId="40281AFE" w14:textId="77777777" w:rsidR="00415F65" w:rsidRPr="007E4736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7E4736">
        <w:t>jego przyjęcie naruszałoby bezpieczeństwo publiczne lub istotny interes bezpieczeństwa państwa, w tym bezpieczeństwo podmiotów objętych jednolitym wykazem obiektów, instalacji, urządzeń i usług wchodzących w skład infrastruktury krytycznej, o której mowa w art. 5b ust. 7 pkt 1 ustawy z dnia 26 kwietnia 2007 r. o zarządzaniu kryzysowym (Dz.U. z 2019 r. poz. 1398), a tego bezpieczeństwa lub interesu nie można zagwarantować w inny sposób;</w:t>
      </w:r>
    </w:p>
    <w:p w14:paraId="6FE9399F" w14:textId="79164C91" w:rsidR="00415F65" w:rsidRPr="007E4736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7E4736">
        <w:t>jest niezgodny z obowiązującymi przepisami lub nieważny na podstawie odrębnych przepisów</w:t>
      </w:r>
      <w:r w:rsidR="1F4A7B81" w:rsidRPr="007E4736">
        <w:t>;</w:t>
      </w:r>
    </w:p>
    <w:p w14:paraId="5DA04C00" w14:textId="08D3DD06" w:rsidR="00415F65" w:rsidRPr="007E4736" w:rsidRDefault="00527FE3" w:rsidP="00E467D7">
      <w:pPr>
        <w:pStyle w:val="Akapitzlist"/>
        <w:numPr>
          <w:ilvl w:val="0"/>
          <w:numId w:val="30"/>
        </w:numPr>
        <w:spacing w:after="0"/>
        <w:jc w:val="both"/>
      </w:pPr>
      <w:r w:rsidRPr="007E4736">
        <w:t xml:space="preserve">zawiera nieracjonalne, w rozumieniu ust. </w:t>
      </w:r>
      <w:r w:rsidR="002E6577" w:rsidRPr="007E4736">
        <w:t>10</w:t>
      </w:r>
      <w:r w:rsidRPr="007E4736">
        <w:t>, parametry dotyczące części lub całości Wymagań Konkursowych lub Wymagań Jakościowych</w:t>
      </w:r>
      <w:r w:rsidR="00415F65" w:rsidRPr="007E4736">
        <w:t>.</w:t>
      </w:r>
    </w:p>
    <w:p w14:paraId="61191861" w14:textId="77777777" w:rsidR="00E456F4" w:rsidRPr="007E4736" w:rsidRDefault="00E456F4" w:rsidP="0028195C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7E4736">
        <w:t xml:space="preserve">Jeśli </w:t>
      </w:r>
      <w:r w:rsidR="00465053" w:rsidRPr="007E4736">
        <w:t xml:space="preserve">Wnioskodawca złożył Wniosek w ramach więcej niż jednego Strumienia, </w:t>
      </w:r>
      <w:r w:rsidRPr="007E4736">
        <w:t xml:space="preserve">ocena formalna w zakresie każdego Strumienia jest dokonywana odrębnie. Oznacza to, że jeśli Wniosek w zakresie jednego Strumienia spełnia </w:t>
      </w:r>
      <w:r w:rsidR="6FA4B80B" w:rsidRPr="007E4736">
        <w:t>Wymagania</w:t>
      </w:r>
      <w:r w:rsidR="00FD7E22" w:rsidRPr="007E4736">
        <w:t xml:space="preserve"> Formalne</w:t>
      </w:r>
      <w:r w:rsidRPr="007E4736">
        <w:t xml:space="preserve">, a </w:t>
      </w:r>
      <w:r w:rsidR="00465053" w:rsidRPr="007E4736">
        <w:t xml:space="preserve">Wniosek </w:t>
      </w:r>
      <w:r w:rsidRPr="007E4736">
        <w:t xml:space="preserve">w zakresie innego Strumienia – nie, to w pierwszym przypadku </w:t>
      </w:r>
      <w:r w:rsidR="00465053" w:rsidRPr="007E4736">
        <w:t xml:space="preserve">Wniosek </w:t>
      </w:r>
      <w:r w:rsidRPr="007E4736">
        <w:t xml:space="preserve">jest </w:t>
      </w:r>
      <w:r w:rsidR="00A96B04" w:rsidRPr="007E4736">
        <w:t xml:space="preserve">poddawany </w:t>
      </w:r>
      <w:r w:rsidR="1D284A9D" w:rsidRPr="007E4736">
        <w:t xml:space="preserve">ocenie w ramach </w:t>
      </w:r>
      <w:r w:rsidR="00A96B04" w:rsidRPr="007E4736">
        <w:t>pozostały</w:t>
      </w:r>
      <w:r w:rsidR="596996D2" w:rsidRPr="007E4736">
        <w:t>ch</w:t>
      </w:r>
      <w:r w:rsidR="00A96B04" w:rsidRPr="007E4736">
        <w:t xml:space="preserve"> </w:t>
      </w:r>
      <w:r w:rsidR="333D1757" w:rsidRPr="007E4736">
        <w:t>K</w:t>
      </w:r>
      <w:r w:rsidR="00A96B04" w:rsidRPr="007E4736">
        <w:t>ryteri</w:t>
      </w:r>
      <w:r w:rsidR="1E91A21A" w:rsidRPr="007E4736">
        <w:t>ów</w:t>
      </w:r>
      <w:r w:rsidRPr="007E4736">
        <w:t xml:space="preserve">, zaś w drugim </w:t>
      </w:r>
      <w:r w:rsidR="0F1B1A12" w:rsidRPr="007E4736">
        <w:t>prz</w:t>
      </w:r>
      <w:r w:rsidRPr="007E4736">
        <w:t xml:space="preserve">ypadku </w:t>
      </w:r>
      <w:r w:rsidR="00465053" w:rsidRPr="007E4736">
        <w:t xml:space="preserve">Wniosek </w:t>
      </w:r>
      <w:r w:rsidRPr="007E4736">
        <w:t xml:space="preserve">podlega odrzuceniu. </w:t>
      </w:r>
      <w:r w:rsidR="0085750C" w:rsidRPr="007E4736">
        <w:t>Jeżeli Wnioskodawcy między sobą zadeklarowali współpracę w ramach Synergii, odrzucenie jednego z Wniosków, skutkuje niemożnością uzyskania przez drugiego z Wnioskodawców dodatkową punktacją wynikającą z Synergii.</w:t>
      </w:r>
    </w:p>
    <w:p w14:paraId="2DA5F2A4" w14:textId="13560941" w:rsidR="00F36726" w:rsidRPr="007E4736" w:rsidRDefault="00F36726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color w:val="000000" w:themeColor="text1"/>
        </w:rPr>
      </w:pPr>
      <w:bookmarkStart w:id="207" w:name="_Hlk53784995"/>
      <w:r w:rsidRPr="007E4736">
        <w:t xml:space="preserve">NCBR przed odrzuceniem Wniosku w przypadkach określonych w ust. </w:t>
      </w:r>
      <w:r w:rsidR="0028371E" w:rsidRPr="007E4736">
        <w:t xml:space="preserve">7 </w:t>
      </w:r>
      <w:r w:rsidRPr="007E4736">
        <w:t>pkt 1), 3)-4) oraz 8)-</w:t>
      </w:r>
      <w:r w:rsidR="00527FE3" w:rsidRPr="007E4736">
        <w:t>10</w:t>
      </w:r>
      <w:r w:rsidRPr="007E4736">
        <w:t>) może zażądać od Wykonawcy wyjaśnień celem weryfikacji wskazanych okoliczności.</w:t>
      </w:r>
      <w:r w:rsidR="004E2D42" w:rsidRPr="007E4736">
        <w:t xml:space="preserve"> </w:t>
      </w:r>
      <w:bookmarkStart w:id="208" w:name="_Hlk57334280"/>
      <w:r w:rsidR="004E2D42" w:rsidRPr="007E4736">
        <w:t xml:space="preserve">W przypadku wskazanym w ust. </w:t>
      </w:r>
      <w:r w:rsidR="00737754" w:rsidRPr="007E4736">
        <w:t xml:space="preserve">7 </w:t>
      </w:r>
      <w:r w:rsidR="004E2D42" w:rsidRPr="007E4736">
        <w:t>pkt 4), jeżeli zaoferowana cena lub koszt, lub ich istotne części składowe, wydają się rażąco niskie w stosunku do przedmiotu zamówienia i budzą wątpliwości Centrum co do możliwości wykonania przedmiotu zamówienia zgodnie z wymaganiami określonymi przez Centrum lub wynikającymi z odrębnych przepisów, Centrum może zwrócić się o udzielenie wyjaśnień, w tym złożenie dowodów, dotyczących wyliczenia ceny lub kosztu.</w:t>
      </w:r>
      <w:bookmarkEnd w:id="208"/>
      <w:r w:rsidR="001315AB" w:rsidRPr="007E4736">
        <w:t xml:space="preserve"> W przypadku wskazanym w ust. </w:t>
      </w:r>
      <w:r w:rsidR="00737754" w:rsidRPr="007E4736">
        <w:t xml:space="preserve">7 </w:t>
      </w:r>
      <w:r w:rsidR="001315AB" w:rsidRPr="007E4736">
        <w:t xml:space="preserve">pkt 10), jeżeli dane parametry wydają się nieracjonalne w rozumieniu ust. 8, NCBR może zwrócić się </w:t>
      </w:r>
      <w:r w:rsidR="00DD54EE" w:rsidRPr="007E4736">
        <w:t xml:space="preserve">do Wnioskodawcy </w:t>
      </w:r>
      <w:r w:rsidR="001315AB" w:rsidRPr="007E4736">
        <w:t xml:space="preserve">o udzielenie wyjaśnień, w tym przyjętych założeń lub wyliczeń dotyczących danego parametru Wymagania Konkursowego lub Wymagania </w:t>
      </w:r>
      <w:r w:rsidR="001315AB" w:rsidRPr="007E4736">
        <w:rPr>
          <w:color w:val="000000" w:themeColor="text1"/>
        </w:rPr>
        <w:t>Jakościowego.</w:t>
      </w:r>
    </w:p>
    <w:p w14:paraId="48FA4A52" w14:textId="3C24C4BC" w:rsidR="12A7571A" w:rsidRPr="007E4736" w:rsidRDefault="12A7571A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  <w:color w:val="000000" w:themeColor="text1"/>
        </w:rPr>
      </w:pPr>
      <w:r w:rsidRPr="007E4736">
        <w:rPr>
          <w:color w:val="000000" w:themeColor="text1"/>
        </w:rPr>
        <w:t>Za nieracjonalne parametry dotyczące części lub całości Wymagań Konkursowych, Wymagań lub Wymagań Jakościowych uznaje się takie wartości lub charakterystyki zawarte przez Wnioskodawcę we Wniosku, które:</w:t>
      </w:r>
    </w:p>
    <w:p w14:paraId="7014210A" w14:textId="0C90520B" w:rsidR="12A7571A" w:rsidRPr="007E4736" w:rsidRDefault="12A7571A" w:rsidP="00E467D7">
      <w:pPr>
        <w:pStyle w:val="Akapitzlist"/>
        <w:numPr>
          <w:ilvl w:val="1"/>
          <w:numId w:val="36"/>
        </w:numPr>
        <w:ind w:left="993"/>
        <w:jc w:val="both"/>
        <w:rPr>
          <w:rFonts w:eastAsiaTheme="minorEastAsia"/>
          <w:color w:val="000000" w:themeColor="text1"/>
        </w:rPr>
      </w:pPr>
      <w:r w:rsidRPr="007E4736">
        <w:rPr>
          <w:color w:val="000000" w:themeColor="text1"/>
        </w:rPr>
        <w:t xml:space="preserve">prowadzą do uzyskania przez Wnioskodawcę o 30% więcej lub mniej punktów w ramach danego kryterium wskazanego w Załączniku nr 5 do Regulaminu względem średniej liczby punktów uzyskanych w ramach danego </w:t>
      </w:r>
      <w:r w:rsidR="3DE0DB41" w:rsidRPr="007E4736">
        <w:rPr>
          <w:color w:val="000000" w:themeColor="text1"/>
        </w:rPr>
        <w:t>K</w:t>
      </w:r>
      <w:r w:rsidRPr="007E4736">
        <w:rPr>
          <w:color w:val="000000" w:themeColor="text1"/>
        </w:rPr>
        <w:t>ryterium przez pozostałych Wnioskodawców</w:t>
      </w:r>
      <w:r w:rsidR="000659DC" w:rsidRPr="007E4736">
        <w:rPr>
          <w:color w:val="000000" w:themeColor="text1"/>
        </w:rPr>
        <w:t xml:space="preserve">, którzy uzyskali punkty w tym </w:t>
      </w:r>
      <w:r w:rsidR="16FF7985" w:rsidRPr="007E4736">
        <w:rPr>
          <w:color w:val="000000" w:themeColor="text1"/>
        </w:rPr>
        <w:t>K</w:t>
      </w:r>
      <w:r w:rsidR="000659DC" w:rsidRPr="007E4736">
        <w:rPr>
          <w:color w:val="000000" w:themeColor="text1"/>
        </w:rPr>
        <w:t>ryterium</w:t>
      </w:r>
      <w:r w:rsidRPr="007E4736">
        <w:rPr>
          <w:color w:val="000000" w:themeColor="text1"/>
        </w:rPr>
        <w:t xml:space="preserve">, oraz </w:t>
      </w:r>
    </w:p>
    <w:p w14:paraId="05C95CB3" w14:textId="39EA772E" w:rsidR="12A7571A" w:rsidRPr="007E4736" w:rsidRDefault="12A7571A" w:rsidP="00E467D7">
      <w:pPr>
        <w:pStyle w:val="Akapitzlist"/>
        <w:numPr>
          <w:ilvl w:val="1"/>
          <w:numId w:val="36"/>
        </w:numPr>
        <w:ind w:left="993"/>
        <w:jc w:val="both"/>
        <w:rPr>
          <w:rFonts w:eastAsiaTheme="minorEastAsia"/>
          <w:color w:val="000000" w:themeColor="text1"/>
        </w:rPr>
      </w:pPr>
      <w:r w:rsidRPr="007E4736">
        <w:rPr>
          <w:color w:val="000000" w:themeColor="text1"/>
        </w:rPr>
        <w:t>wskazane odstępstwo parametru od parametrów przedstawianych przez innych Wnioskodawców nie ma oparcia w stanie wiedzy lub techniki lub nie stanowi zachowania jakiego można oczekiwać po racjonalnym uczestniku obrotu działającym zgodni</w:t>
      </w:r>
      <w:r w:rsidR="0031174F" w:rsidRPr="007E4736">
        <w:rPr>
          <w:color w:val="000000" w:themeColor="text1"/>
        </w:rPr>
        <w:t>e</w:t>
      </w:r>
      <w:r w:rsidRPr="007E4736">
        <w:rPr>
          <w:color w:val="000000" w:themeColor="text1"/>
        </w:rPr>
        <w:t xml:space="preserve"> z zasadami konkurencji, oraz</w:t>
      </w:r>
    </w:p>
    <w:p w14:paraId="1709912C" w14:textId="2E54C62A" w:rsidR="12A7571A" w:rsidRPr="007E4736" w:rsidRDefault="12A7571A" w:rsidP="00E467D7">
      <w:pPr>
        <w:pStyle w:val="Akapitzlist"/>
        <w:numPr>
          <w:ilvl w:val="1"/>
          <w:numId w:val="36"/>
        </w:numPr>
        <w:ind w:left="993"/>
        <w:rPr>
          <w:color w:val="000000" w:themeColor="text1"/>
        </w:rPr>
      </w:pPr>
      <w:r w:rsidRPr="007E4736">
        <w:rPr>
          <w:rFonts w:ascii="Calibri" w:eastAsia="Calibri" w:hAnsi="Calibri" w:cs="Calibri"/>
          <w:color w:val="000000" w:themeColor="text1"/>
        </w:rPr>
        <w:t>nie ma oparcia w treści Wniosku danego Wnioskodawcy.</w:t>
      </w:r>
    </w:p>
    <w:p w14:paraId="11775417" w14:textId="18E736B2" w:rsidR="008D3204" w:rsidRPr="007E4736" w:rsidRDefault="0009424E" w:rsidP="7ECE2F9C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</w:rPr>
      </w:pPr>
      <w:r w:rsidRPr="7ECE2F9C">
        <w:rPr>
          <w:color w:val="000000" w:themeColor="text1"/>
        </w:rPr>
        <w:t xml:space="preserve">Względem </w:t>
      </w:r>
      <w:r w:rsidR="003645E1" w:rsidRPr="7ECE2F9C">
        <w:rPr>
          <w:color w:val="000000" w:themeColor="text1"/>
        </w:rPr>
        <w:t xml:space="preserve">rozstrzygnięcia </w:t>
      </w:r>
      <w:r w:rsidR="392B0C2C" w:rsidRPr="7ECE2F9C">
        <w:rPr>
          <w:color w:val="000000" w:themeColor="text1"/>
        </w:rPr>
        <w:t>NCBR</w:t>
      </w:r>
      <w:r w:rsidR="00FD7E22" w:rsidRPr="7ECE2F9C">
        <w:rPr>
          <w:color w:val="000000" w:themeColor="text1"/>
        </w:rPr>
        <w:t xml:space="preserve"> </w:t>
      </w:r>
      <w:r w:rsidR="0004269C" w:rsidRPr="7ECE2F9C">
        <w:rPr>
          <w:color w:val="000000" w:themeColor="text1"/>
        </w:rPr>
        <w:t xml:space="preserve">o </w:t>
      </w:r>
      <w:r w:rsidR="003645E1" w:rsidRPr="7ECE2F9C">
        <w:rPr>
          <w:color w:val="000000" w:themeColor="text1"/>
        </w:rPr>
        <w:t xml:space="preserve">odrzuceniu </w:t>
      </w:r>
      <w:r w:rsidR="003645E1">
        <w:t xml:space="preserve">Wniosku </w:t>
      </w:r>
      <w:r w:rsidR="0004269C">
        <w:t>Wnioskodawc</w:t>
      </w:r>
      <w:r w:rsidR="00FC7EF9">
        <w:t>a</w:t>
      </w:r>
      <w:r w:rsidR="00465053">
        <w:t xml:space="preserve"> może </w:t>
      </w:r>
      <w:r w:rsidR="000524A3">
        <w:t>zgłosić uwagi</w:t>
      </w:r>
      <w:r w:rsidR="00EC19F8">
        <w:t xml:space="preserve"> zgodnie z </w:t>
      </w:r>
      <w:r w:rsidR="00A65A55">
        <w:t>Rozdział</w:t>
      </w:r>
      <w:r w:rsidR="00EC19F8">
        <w:t xml:space="preserve">em </w:t>
      </w:r>
      <w:r>
        <w:fldChar w:fldCharType="begin"/>
      </w:r>
      <w:r>
        <w:instrText xml:space="preserve"> REF _Ref53669257 \r \h  \* MERGEFORMAT </w:instrText>
      </w:r>
      <w:r>
        <w:fldChar w:fldCharType="separate"/>
      </w:r>
      <w:r w:rsidR="003F5ACA">
        <w:t>VIII</w:t>
      </w:r>
      <w:r>
        <w:fldChar w:fldCharType="end"/>
      </w:r>
      <w:r w:rsidR="000524A3">
        <w:t xml:space="preserve">. </w:t>
      </w:r>
      <w:bookmarkEnd w:id="207"/>
    </w:p>
    <w:p w14:paraId="03B1B7E6" w14:textId="5173D665" w:rsidR="7ECE2F9C" w:rsidRDefault="7ECE2F9C" w:rsidP="7ECE2F9C">
      <w:pPr>
        <w:tabs>
          <w:tab w:val="num" w:pos="426"/>
        </w:tabs>
        <w:spacing w:after="0" w:line="240" w:lineRule="auto"/>
        <w:jc w:val="both"/>
      </w:pPr>
    </w:p>
    <w:p w14:paraId="0E7814F9" w14:textId="7D1E3A74" w:rsidR="00574DA2" w:rsidRPr="007E4736" w:rsidRDefault="00574DA2" w:rsidP="00C22B7B">
      <w:pPr>
        <w:pStyle w:val="Nagwek2"/>
      </w:pPr>
      <w:bookmarkStart w:id="209" w:name="_Ref52560059"/>
      <w:bookmarkStart w:id="210" w:name="_Ref54726951"/>
      <w:bookmarkStart w:id="211" w:name="_Toc53762105"/>
      <w:bookmarkStart w:id="212" w:name="_Toc69201437"/>
      <w:bookmarkStart w:id="213" w:name="_Toc70262462"/>
      <w:bookmarkStart w:id="214" w:name="_Toc70488233"/>
      <w:bookmarkStart w:id="215" w:name="_Hlk53785069"/>
      <w:bookmarkStart w:id="216" w:name="_Ref509217582"/>
      <w:r w:rsidRPr="007E4736">
        <w:t xml:space="preserve">Ocena </w:t>
      </w:r>
      <w:r w:rsidR="005CF5CF" w:rsidRPr="007E4736">
        <w:t>Wymagań</w:t>
      </w:r>
      <w:r w:rsidR="00D44B54" w:rsidRPr="007E4736">
        <w:t xml:space="preserve"> </w:t>
      </w:r>
      <w:r w:rsidR="00C262AB" w:rsidRPr="007E4736">
        <w:t xml:space="preserve">Obligatoryjnych </w:t>
      </w:r>
      <w:r w:rsidR="00FD7E22" w:rsidRPr="007E4736">
        <w:t>i ewentualna ocena Planu Komercjalizacji</w:t>
      </w:r>
      <w:bookmarkEnd w:id="209"/>
      <w:bookmarkEnd w:id="210"/>
      <w:bookmarkEnd w:id="211"/>
      <w:bookmarkEnd w:id="212"/>
      <w:bookmarkEnd w:id="213"/>
      <w:bookmarkEnd w:id="214"/>
    </w:p>
    <w:p w14:paraId="518002F0" w14:textId="0E886306" w:rsidR="00574DA2" w:rsidRPr="007E4736" w:rsidRDefault="00FD7E22" w:rsidP="00E467D7">
      <w:pPr>
        <w:pStyle w:val="Akapitzlist"/>
        <w:numPr>
          <w:ilvl w:val="3"/>
          <w:numId w:val="24"/>
        </w:numPr>
        <w:ind w:left="567" w:hanging="425"/>
        <w:jc w:val="both"/>
      </w:pPr>
      <w:bookmarkStart w:id="217" w:name="_Hlk53785101"/>
      <w:bookmarkEnd w:id="215"/>
      <w:r>
        <w:t xml:space="preserve">Zespół Oceniający </w:t>
      </w:r>
      <w:r w:rsidR="00C262AB">
        <w:t xml:space="preserve">przeprowadza </w:t>
      </w:r>
      <w:r w:rsidR="007F4DB2">
        <w:t>weryfikację</w:t>
      </w:r>
      <w:r w:rsidR="00C262AB">
        <w:t xml:space="preserve"> czy Rozwiązanie w kształcie proponowanym w</w:t>
      </w:r>
      <w:r w:rsidR="005040B2">
        <w:t>e Wniosku</w:t>
      </w:r>
      <w:r w:rsidR="00C262AB">
        <w:t xml:space="preserve"> </w:t>
      </w:r>
      <w:r w:rsidR="00465053">
        <w:t xml:space="preserve">spełnia </w:t>
      </w:r>
      <w:r w:rsidR="00C262AB">
        <w:t xml:space="preserve">wszystkie </w:t>
      </w:r>
      <w:r w:rsidR="6FA4B80B">
        <w:t>Wymagania</w:t>
      </w:r>
      <w:r w:rsidR="00D44B54">
        <w:t xml:space="preserve"> </w:t>
      </w:r>
      <w:r w:rsidR="00C262AB">
        <w:t>Obligatoryjne</w:t>
      </w:r>
      <w:r w:rsidR="00C66D02">
        <w:t xml:space="preserve"> Wymagania określone w Załączniku nr </w:t>
      </w:r>
      <w:r w:rsidR="6E79F13F">
        <w:t>1</w:t>
      </w:r>
      <w:r w:rsidR="00C66D02">
        <w:t xml:space="preserve"> do Regulaminu</w:t>
      </w:r>
      <w:r w:rsidR="00B30CFE">
        <w:t>.</w:t>
      </w:r>
    </w:p>
    <w:bookmarkEnd w:id="217"/>
    <w:p w14:paraId="059DF0E4" w14:textId="2F22F647" w:rsidR="00C262AB" w:rsidRPr="007E4736" w:rsidRDefault="00A55330" w:rsidP="00E467D7">
      <w:pPr>
        <w:pStyle w:val="Akapitzlist"/>
        <w:numPr>
          <w:ilvl w:val="3"/>
          <w:numId w:val="24"/>
        </w:numPr>
        <w:ind w:left="567" w:hanging="425"/>
        <w:jc w:val="both"/>
      </w:pPr>
      <w:r w:rsidRPr="007E4736">
        <w:lastRenderedPageBreak/>
        <w:t>Jeśli ocena</w:t>
      </w:r>
      <w:r w:rsidR="00C262AB" w:rsidRPr="007E4736">
        <w:t xml:space="preserve"> </w:t>
      </w:r>
      <w:r w:rsidR="005040B2" w:rsidRPr="007E4736">
        <w:t>Wniosku</w:t>
      </w:r>
      <w:r w:rsidR="00C262AB" w:rsidRPr="007E4736">
        <w:t>:</w:t>
      </w:r>
    </w:p>
    <w:p w14:paraId="052A8D4C" w14:textId="214B8844" w:rsidR="00A55330" w:rsidRPr="007E4736" w:rsidRDefault="00C262AB" w:rsidP="00E467D7">
      <w:pPr>
        <w:pStyle w:val="Akapitzlist"/>
        <w:numPr>
          <w:ilvl w:val="4"/>
          <w:numId w:val="24"/>
        </w:numPr>
        <w:ind w:left="851"/>
        <w:jc w:val="both"/>
      </w:pPr>
      <w:r>
        <w:t xml:space="preserve">potwierdza spełnianie przez przyszłe Rozwiązanie wszystkich </w:t>
      </w:r>
      <w:r w:rsidR="005CF5CF">
        <w:t>Wymagań</w:t>
      </w:r>
      <w:r w:rsidR="00D44B54">
        <w:t xml:space="preserve"> </w:t>
      </w:r>
      <w:r>
        <w:t>Obligatoryjnych</w:t>
      </w:r>
      <w:r w:rsidR="00291F1D">
        <w:t xml:space="preserve"> oraz spełnianie przez</w:t>
      </w:r>
      <w:r w:rsidR="00B60EA4">
        <w:t xml:space="preserve"> </w:t>
      </w:r>
      <w:r w:rsidR="00291F1D">
        <w:t xml:space="preserve">Wymagań określonych w Załączniku nr </w:t>
      </w:r>
      <w:r w:rsidR="00D86AB1">
        <w:t>1</w:t>
      </w:r>
      <w:r w:rsidR="00291F1D">
        <w:t xml:space="preserve"> do Regulaminu</w:t>
      </w:r>
      <w:r>
        <w:t xml:space="preserve">, to Wniosek </w:t>
      </w:r>
      <w:r w:rsidR="00D44949">
        <w:t>w zakresie danego Strumienia</w:t>
      </w:r>
      <w:r>
        <w:t xml:space="preserve"> jest </w:t>
      </w:r>
      <w:r w:rsidR="005040B2">
        <w:t xml:space="preserve">poddawany pozostałym </w:t>
      </w:r>
      <w:r w:rsidR="3945AF5F">
        <w:t>K</w:t>
      </w:r>
      <w:r w:rsidR="005040B2">
        <w:t>ryteriom oceny</w:t>
      </w:r>
      <w:r>
        <w:t>,</w:t>
      </w:r>
    </w:p>
    <w:p w14:paraId="463F127F" w14:textId="69B75D2F" w:rsidR="00C262AB" w:rsidRPr="007E4736" w:rsidRDefault="00C262AB" w:rsidP="00E467D7">
      <w:pPr>
        <w:pStyle w:val="Akapitzlist"/>
        <w:numPr>
          <w:ilvl w:val="4"/>
          <w:numId w:val="24"/>
        </w:numPr>
        <w:ind w:left="851"/>
        <w:jc w:val="both"/>
      </w:pPr>
      <w:r>
        <w:t xml:space="preserve">wskazuje, że przyszłe Rozwiązanie nie spełnia wszystkich </w:t>
      </w:r>
      <w:r w:rsidR="005CF5CF">
        <w:t>Wymagań</w:t>
      </w:r>
      <w:r w:rsidR="00D44B54">
        <w:t xml:space="preserve"> </w:t>
      </w:r>
      <w:r>
        <w:t>Obligatoryjnych</w:t>
      </w:r>
      <w:r w:rsidR="00FD7E22">
        <w:t xml:space="preserve"> lub</w:t>
      </w:r>
      <w:r w:rsidR="00B60EA4">
        <w:t xml:space="preserve"> </w:t>
      </w:r>
      <w:r w:rsidR="00A87A57">
        <w:t xml:space="preserve">nie spełnia Wymagań określonych w Załączniku nr </w:t>
      </w:r>
      <w:r w:rsidR="123CAF40">
        <w:t>1</w:t>
      </w:r>
      <w:r w:rsidR="00A87A57">
        <w:t>,</w:t>
      </w:r>
      <w:r>
        <w:t xml:space="preserve"> to Wniosek </w:t>
      </w:r>
      <w:r w:rsidR="00D44949">
        <w:t>w zakresie danego Strumienia</w:t>
      </w:r>
      <w:r>
        <w:t xml:space="preserve"> </w:t>
      </w:r>
      <w:r w:rsidR="000677C2">
        <w:t>podlega odrzuceniu</w:t>
      </w:r>
      <w:r>
        <w:t>.</w:t>
      </w:r>
    </w:p>
    <w:p w14:paraId="0CD7C7AE" w14:textId="77777777" w:rsidR="00EC19F8" w:rsidRPr="007E4736" w:rsidRDefault="00EC19F8" w:rsidP="009A26C0">
      <w:pPr>
        <w:pStyle w:val="Akapitzlist"/>
        <w:numPr>
          <w:ilvl w:val="3"/>
          <w:numId w:val="24"/>
        </w:numPr>
        <w:ind w:left="567" w:hanging="425"/>
        <w:jc w:val="both"/>
      </w:pPr>
      <w:r w:rsidRPr="007E4736">
        <w:t xml:space="preserve">Jeśli Wnioskodawca złożył Wniosek w ramach więcej niż jednego Strumienia, ocena </w:t>
      </w:r>
      <w:r w:rsidR="005CF5CF" w:rsidRPr="007E4736">
        <w:t>Wymagań</w:t>
      </w:r>
      <w:r w:rsidRPr="007E4736">
        <w:t xml:space="preserve"> </w:t>
      </w:r>
      <w:r w:rsidR="005A53E3" w:rsidRPr="007E4736">
        <w:t>Obligatoryjnych</w:t>
      </w:r>
      <w:r w:rsidRPr="007E4736">
        <w:t xml:space="preserve"> w zakresie każdego Strumienia jest dokonywana odrębnie. Oznacza to, że jeśli Wniosek w zakresie jednego Strumienia spełnia </w:t>
      </w:r>
      <w:r w:rsidR="6FA4B80B" w:rsidRPr="007E4736">
        <w:t>Wymagania</w:t>
      </w:r>
      <w:r w:rsidRPr="007E4736">
        <w:t xml:space="preserve"> Obligatoryjne, a Wniosek w zakresie innego Strumienia – nie, to w pierwszym przypadku Wniosek jest </w:t>
      </w:r>
      <w:r w:rsidR="00A96B04" w:rsidRPr="007E4736">
        <w:t xml:space="preserve">poddawany </w:t>
      </w:r>
      <w:r w:rsidR="70CFD279" w:rsidRPr="007E4736">
        <w:t xml:space="preserve">ocenie w ramach </w:t>
      </w:r>
      <w:r w:rsidR="00A96B04" w:rsidRPr="007E4736">
        <w:t>pozostały</w:t>
      </w:r>
      <w:r w:rsidR="37FAC538" w:rsidRPr="007E4736">
        <w:t>ch</w:t>
      </w:r>
      <w:r w:rsidR="00A96B04" w:rsidRPr="007E4736">
        <w:t xml:space="preserve"> </w:t>
      </w:r>
      <w:r w:rsidR="28D25C16" w:rsidRPr="007E4736">
        <w:t>Kr</w:t>
      </w:r>
      <w:r w:rsidR="00A96B04" w:rsidRPr="007E4736">
        <w:t>yteri</w:t>
      </w:r>
      <w:r w:rsidR="6EAF92CD" w:rsidRPr="007E4736">
        <w:t>ów</w:t>
      </w:r>
      <w:r w:rsidRPr="007E4736">
        <w:t xml:space="preserve">, zaś w drugim </w:t>
      </w:r>
      <w:r w:rsidR="201C10A1" w:rsidRPr="007E4736">
        <w:t>prz</w:t>
      </w:r>
      <w:r w:rsidRPr="007E4736">
        <w:t>ypadku Wniosek podlega odrzuceniu.</w:t>
      </w:r>
    </w:p>
    <w:p w14:paraId="24027833" w14:textId="3A7ED507" w:rsidR="00EC19F8" w:rsidRPr="007E4736" w:rsidRDefault="00C66D02" w:rsidP="00E467D7">
      <w:pPr>
        <w:pStyle w:val="Akapitzlist"/>
        <w:numPr>
          <w:ilvl w:val="3"/>
          <w:numId w:val="24"/>
        </w:numPr>
        <w:ind w:left="567" w:hanging="425"/>
        <w:jc w:val="both"/>
      </w:pPr>
      <w:r>
        <w:t>W ramach oceny Wniosku NCBR jest uprawniony do weryfikacji zgodności</w:t>
      </w:r>
      <w:r w:rsidR="00B60EA4">
        <w:t xml:space="preserve"> </w:t>
      </w:r>
      <w:r>
        <w:t xml:space="preserve">z Załącznikiem nr </w:t>
      </w:r>
      <w:r w:rsidR="70B9005D">
        <w:t>1</w:t>
      </w:r>
      <w:r>
        <w:t>, w ramach wizji lokalnej.</w:t>
      </w:r>
    </w:p>
    <w:p w14:paraId="571E8FEE" w14:textId="09CD0071" w:rsidR="2531EFDC" w:rsidRPr="007E4736" w:rsidRDefault="2531EFDC" w:rsidP="39A7861B">
      <w:pPr>
        <w:pStyle w:val="Akapitzlist"/>
        <w:numPr>
          <w:ilvl w:val="3"/>
          <w:numId w:val="24"/>
        </w:numPr>
        <w:ind w:left="567" w:hanging="425"/>
        <w:jc w:val="both"/>
        <w:rPr>
          <w:rFonts w:eastAsiaTheme="minorEastAsia"/>
          <w:color w:val="000000" w:themeColor="text1"/>
        </w:rPr>
      </w:pPr>
      <w:r w:rsidRPr="007E4736">
        <w:rPr>
          <w:rFonts w:ascii="Calibri" w:eastAsia="Calibri" w:hAnsi="Calibri" w:cs="Calibri"/>
          <w:color w:val="000000" w:themeColor="text1"/>
        </w:rPr>
        <w:t>W przypadku zgłoszenia przez Wykonawcę Wariantu B, NCBR dokonuje oceny przedstawionego przez Wykonawcę Planu Komercjalizacji oceniając jego kompletność, spójność oraz możliwość jego wdrożenia przez pryzmat określonych w nim celów i założeń. W razie pozytywnej oceny Planu Komercjalizacji</w:t>
      </w:r>
      <w:r w:rsidR="000C0CB6" w:rsidRPr="007E4736">
        <w:rPr>
          <w:rFonts w:ascii="Calibri" w:eastAsia="Calibri" w:hAnsi="Calibri" w:cs="Calibri"/>
          <w:color w:val="000000" w:themeColor="text1"/>
        </w:rPr>
        <w:t>,</w:t>
      </w:r>
      <w:r w:rsidRPr="007E4736">
        <w:rPr>
          <w:rFonts w:ascii="Calibri" w:eastAsia="Calibri" w:hAnsi="Calibri" w:cs="Calibri"/>
          <w:color w:val="000000" w:themeColor="text1"/>
        </w:rPr>
        <w:t xml:space="preserve"> Wniosek jest kierowany do oceny w pozostałym zakresie. W razie negatywnej oceny przedstawionego Planu Komercjalizacji ocena ta jest przekazywana Wnioskodawcy. Wnioskodawca w terminie </w:t>
      </w:r>
      <w:r w:rsidR="1EDEFCF1" w:rsidRPr="007E4736">
        <w:rPr>
          <w:rFonts w:ascii="Calibri" w:eastAsia="Calibri" w:hAnsi="Calibri" w:cs="Calibri"/>
          <w:color w:val="000000" w:themeColor="text1"/>
        </w:rPr>
        <w:t>5</w:t>
      </w:r>
      <w:r w:rsidRPr="007E4736">
        <w:rPr>
          <w:rFonts w:ascii="Calibri" w:eastAsia="Calibri" w:hAnsi="Calibri" w:cs="Calibri"/>
          <w:color w:val="000000" w:themeColor="text1"/>
        </w:rPr>
        <w:t xml:space="preserve"> Dni Roboczych od otrzymania negatywnego wyniku oceny Planu Komercjalizacji może wycofać Wniosek albo zgodzić się na realizację Umowy z pominięciem Wariantu B. </w:t>
      </w:r>
      <w:r w:rsidR="000C0CB6" w:rsidRPr="007E4736">
        <w:rPr>
          <w:rStyle w:val="normaltextrun"/>
          <w:rFonts w:ascii="Calibri" w:hAnsi="Calibri" w:cs="Calibri"/>
          <w:color w:val="000000" w:themeColor="text1"/>
        </w:rPr>
        <w:t>Brak doręczenia NCBR odpowiedzi wskazanej w zdaniu poprzedzającym we wskazanym terminie jest równoważny akceptacji realizacji Umowy z pominięciem Wariantu B</w:t>
      </w:r>
      <w:r w:rsidRPr="007E4736">
        <w:rPr>
          <w:rFonts w:ascii="Calibri" w:eastAsia="Calibri" w:hAnsi="Calibri" w:cs="Calibri"/>
          <w:color w:val="000000" w:themeColor="text1"/>
        </w:rPr>
        <w:t>.</w:t>
      </w:r>
    </w:p>
    <w:p w14:paraId="418A879B" w14:textId="4A74112F" w:rsidR="0091676B" w:rsidRPr="007E4736" w:rsidRDefault="0091676B" w:rsidP="00E467D7">
      <w:pPr>
        <w:pStyle w:val="Akapitzlist"/>
        <w:numPr>
          <w:ilvl w:val="3"/>
          <w:numId w:val="24"/>
        </w:numPr>
        <w:ind w:left="567" w:hanging="425"/>
        <w:jc w:val="both"/>
        <w:rPr>
          <w:rFonts w:eastAsiaTheme="minorEastAsia"/>
        </w:rPr>
      </w:pPr>
      <w:bookmarkStart w:id="218" w:name="_Hlk53669778"/>
      <w:r w:rsidRPr="007E4736">
        <w:t xml:space="preserve">Względem rozstrzygnięcia </w:t>
      </w:r>
      <w:r w:rsidR="3F91A290" w:rsidRPr="007E4736">
        <w:t>NCBR</w:t>
      </w:r>
      <w:r w:rsidRPr="007E4736">
        <w:t xml:space="preserve"> o odrzuceniu Wniosku Wnioskodawca może zgłosić uwagi zgodnie z </w:t>
      </w:r>
      <w:r w:rsidR="00A65A55" w:rsidRPr="007E4736">
        <w:t>Rozdział</w:t>
      </w:r>
      <w:r w:rsidRPr="007E4736">
        <w:t xml:space="preserve">em </w:t>
      </w:r>
      <w:r w:rsidRPr="007E4736">
        <w:fldChar w:fldCharType="begin"/>
      </w:r>
      <w:r w:rsidRPr="007E4736">
        <w:instrText xml:space="preserve"> REF _Ref53669257 \r \h  \* MERGEFORMAT </w:instrText>
      </w:r>
      <w:r w:rsidRPr="007E4736">
        <w:fldChar w:fldCharType="separate"/>
      </w:r>
      <w:r w:rsidR="003F5ACA">
        <w:t>VIII</w:t>
      </w:r>
      <w:r w:rsidRPr="007E4736">
        <w:fldChar w:fldCharType="end"/>
      </w:r>
      <w:r w:rsidRPr="007E4736">
        <w:t xml:space="preserve">. </w:t>
      </w:r>
      <w:bookmarkEnd w:id="218"/>
    </w:p>
    <w:p w14:paraId="5B83E282" w14:textId="6CE8EA84" w:rsidR="00CA056E" w:rsidRPr="007E4736" w:rsidRDefault="000D2A59" w:rsidP="00C22B7B">
      <w:pPr>
        <w:pStyle w:val="Nagwek2"/>
      </w:pPr>
      <w:bookmarkStart w:id="219" w:name="_Ref52647539"/>
      <w:bookmarkStart w:id="220" w:name="_Ref52647540"/>
      <w:bookmarkStart w:id="221" w:name="_Toc53762106"/>
      <w:bookmarkStart w:id="222" w:name="_Toc69201438"/>
      <w:bookmarkStart w:id="223" w:name="_Toc70262463"/>
      <w:bookmarkStart w:id="224" w:name="_Toc70488234"/>
      <w:r w:rsidRPr="007E4736">
        <w:t xml:space="preserve">Ocena </w:t>
      </w:r>
      <w:r w:rsidR="00BB37CD" w:rsidRPr="007E4736">
        <w:t>m</w:t>
      </w:r>
      <w:r w:rsidRPr="007E4736">
        <w:t>erytoryczna</w:t>
      </w:r>
      <w:r w:rsidR="00A130F3" w:rsidRPr="007E4736">
        <w:t xml:space="preserve"> </w:t>
      </w:r>
      <w:r w:rsidRPr="007E4736">
        <w:t>Wniosków</w:t>
      </w:r>
      <w:bookmarkEnd w:id="216"/>
      <w:bookmarkEnd w:id="219"/>
      <w:bookmarkEnd w:id="220"/>
      <w:bookmarkEnd w:id="221"/>
      <w:bookmarkEnd w:id="222"/>
      <w:bookmarkEnd w:id="223"/>
      <w:bookmarkEnd w:id="224"/>
    </w:p>
    <w:p w14:paraId="6D9579A1" w14:textId="0B8A6ABC" w:rsidR="003E7E3E" w:rsidRPr="007E4736" w:rsidRDefault="009F62FE" w:rsidP="00E467D7">
      <w:pPr>
        <w:pStyle w:val="Akapitzlist"/>
        <w:numPr>
          <w:ilvl w:val="0"/>
          <w:numId w:val="10"/>
        </w:numPr>
        <w:ind w:left="284" w:hanging="284"/>
        <w:jc w:val="both"/>
      </w:pPr>
      <w:bookmarkStart w:id="225" w:name="_Hlk512532224"/>
      <w:r w:rsidRPr="007E4736">
        <w:t>NCBR w trakcie całego Postępowania może wyznaczać innych niż Zespół Oceniający biegłych (ekspertów) lub instytucje posiadające odpowiednie przygotowanie specjalistyczne, do zasięgania ich opinii</w:t>
      </w:r>
      <w:bookmarkEnd w:id="225"/>
      <w:r w:rsidRPr="007E4736">
        <w:t>.</w:t>
      </w:r>
    </w:p>
    <w:p w14:paraId="2637F74A" w14:textId="77777777" w:rsidR="00944908" w:rsidRPr="007E4736" w:rsidRDefault="00944908" w:rsidP="00E52F80">
      <w:pPr>
        <w:pStyle w:val="Akapitzlist"/>
        <w:numPr>
          <w:ilvl w:val="0"/>
          <w:numId w:val="10"/>
        </w:numPr>
        <w:ind w:left="284" w:hanging="284"/>
        <w:jc w:val="both"/>
      </w:pPr>
      <w:r w:rsidRPr="007E4736">
        <w:t xml:space="preserve">Ocena merytoryczna jest dokonywana odrębnie w ramach </w:t>
      </w:r>
      <w:r w:rsidR="005A2EE5" w:rsidRPr="007E4736">
        <w:t>każdego</w:t>
      </w:r>
      <w:r w:rsidRPr="007E4736">
        <w:t xml:space="preserve"> Strumienia, co oznacza, że </w:t>
      </w:r>
      <w:r w:rsidR="005A2EE5" w:rsidRPr="007E4736">
        <w:t xml:space="preserve">Wnioskodawca </w:t>
      </w:r>
      <w:r w:rsidR="000830A2" w:rsidRPr="007E4736">
        <w:t xml:space="preserve">wskutek oceny merytorycznej </w:t>
      </w:r>
      <w:r w:rsidR="005A2EE5" w:rsidRPr="007E4736">
        <w:t>może być dopuszczony do zawarcia Umowy we wszystkich Strumieniach, w części z nich albo w żadnym ze Strumieni.</w:t>
      </w:r>
    </w:p>
    <w:p w14:paraId="081F4696" w14:textId="64FA3151" w:rsidR="0A636CA0" w:rsidRPr="007E4736" w:rsidRDefault="003E7E3E" w:rsidP="00E467D7">
      <w:pPr>
        <w:pStyle w:val="Akapitzlist"/>
        <w:numPr>
          <w:ilvl w:val="0"/>
          <w:numId w:val="10"/>
        </w:numPr>
        <w:ind w:left="284" w:hanging="284"/>
        <w:jc w:val="both"/>
      </w:pPr>
      <w:bookmarkStart w:id="226" w:name="_Ref509229539"/>
      <w:bookmarkStart w:id="227" w:name="_Ref52562003"/>
      <w:bookmarkStart w:id="228" w:name="_Hlk53785407"/>
      <w:r w:rsidRPr="007E4736">
        <w:t xml:space="preserve">Ocena </w:t>
      </w:r>
      <w:r w:rsidR="00BB37CD" w:rsidRPr="007E4736">
        <w:t>m</w:t>
      </w:r>
      <w:r w:rsidRPr="007E4736">
        <w:t xml:space="preserve">erytoryczna jest dokonywana </w:t>
      </w:r>
      <w:r w:rsidR="003645E1" w:rsidRPr="007E4736">
        <w:t>przez Zespół Oceniający na podstawie informacji zawartych we Wniosku</w:t>
      </w:r>
      <w:r w:rsidR="00FD7E22" w:rsidRPr="007E4736">
        <w:t xml:space="preserve">, z uwzględnieniem </w:t>
      </w:r>
      <w:r w:rsidR="005CF5CF" w:rsidRPr="007E4736">
        <w:t>Wymagań</w:t>
      </w:r>
      <w:r w:rsidR="009A26C0" w:rsidRPr="007E4736">
        <w:t>:</w:t>
      </w:r>
      <w:r w:rsidR="00FD7E22" w:rsidRPr="007E4736">
        <w:t xml:space="preserve"> </w:t>
      </w:r>
      <w:r w:rsidR="009A26C0" w:rsidRPr="007E4736">
        <w:t>Konkursowych</w:t>
      </w:r>
      <w:r w:rsidR="00A12C19" w:rsidRPr="007E4736">
        <w:t xml:space="preserve"> i</w:t>
      </w:r>
      <w:r w:rsidR="009A26C0" w:rsidRPr="007E4736">
        <w:t xml:space="preserve"> Jakościowych </w:t>
      </w:r>
      <w:r w:rsidR="00FD7E22" w:rsidRPr="007E4736">
        <w:t xml:space="preserve">określonych w </w:t>
      </w:r>
      <w:r w:rsidR="00A65A55" w:rsidRPr="007E4736">
        <w:t>Załączni</w:t>
      </w:r>
      <w:r w:rsidR="00FD7E22" w:rsidRPr="007E4736">
        <w:t>ku nr 1 do Regulaminu i</w:t>
      </w:r>
      <w:r w:rsidR="003645E1" w:rsidRPr="007E4736">
        <w:t xml:space="preserve"> </w:t>
      </w:r>
      <w:r w:rsidRPr="007E4736">
        <w:t xml:space="preserve">w oparciu o </w:t>
      </w:r>
      <w:r w:rsidR="00FD7E22" w:rsidRPr="007E4736">
        <w:t xml:space="preserve">Kryteria i zasady </w:t>
      </w:r>
      <w:r w:rsidR="00834AD7" w:rsidRPr="007E4736">
        <w:t xml:space="preserve">oceny </w:t>
      </w:r>
      <w:r w:rsidR="00FD7E22" w:rsidRPr="007E4736">
        <w:t xml:space="preserve">określone w </w:t>
      </w:r>
      <w:r w:rsidR="00A65A55" w:rsidRPr="007E4736">
        <w:t>Załączni</w:t>
      </w:r>
      <w:r w:rsidR="00FD7E22" w:rsidRPr="007E4736">
        <w:t>ku nr 5 do Regulaminu</w:t>
      </w:r>
      <w:r w:rsidR="00F57AD5" w:rsidRPr="007E4736">
        <w:t>.</w:t>
      </w:r>
      <w:bookmarkStart w:id="229" w:name="_Ref509217593"/>
      <w:bookmarkEnd w:id="226"/>
      <w:bookmarkEnd w:id="227"/>
      <w:r w:rsidR="0A636CA0" w:rsidRPr="007E4736">
        <w:t xml:space="preserve"> </w:t>
      </w:r>
    </w:p>
    <w:bookmarkEnd w:id="228"/>
    <w:p w14:paraId="1B5F8A08" w14:textId="13119D13" w:rsidR="0091676B" w:rsidRDefault="0091676B" w:rsidP="00E467D7">
      <w:pPr>
        <w:pStyle w:val="Akapitzlist"/>
        <w:numPr>
          <w:ilvl w:val="0"/>
          <w:numId w:val="10"/>
        </w:numPr>
        <w:ind w:left="284" w:hanging="284"/>
        <w:jc w:val="both"/>
      </w:pPr>
      <w:r w:rsidRPr="007E4736">
        <w:t xml:space="preserve">Względem oceny merytorycznej Wnioskodawca może zgłosić uwagi zgodnie z </w:t>
      </w:r>
      <w:r w:rsidR="00A65A55" w:rsidRPr="007E4736">
        <w:t>Rozdział</w:t>
      </w:r>
      <w:r w:rsidRPr="007E4736">
        <w:t xml:space="preserve">em </w:t>
      </w:r>
      <w:r w:rsidRPr="007E4736">
        <w:fldChar w:fldCharType="begin"/>
      </w:r>
      <w:r w:rsidRPr="007E4736">
        <w:instrText xml:space="preserve"> REF _Ref53669257 \r \h  \* MERGEFORMAT </w:instrText>
      </w:r>
      <w:r w:rsidRPr="007E4736">
        <w:fldChar w:fldCharType="separate"/>
      </w:r>
      <w:r w:rsidR="003F5ACA">
        <w:t>VIII</w:t>
      </w:r>
      <w:r w:rsidRPr="007E4736">
        <w:fldChar w:fldCharType="end"/>
      </w:r>
      <w:r w:rsidRPr="007E4736">
        <w:t xml:space="preserve">. </w:t>
      </w:r>
    </w:p>
    <w:p w14:paraId="1A7CE380" w14:textId="27118DF5" w:rsidR="0005180C" w:rsidRPr="007E4736" w:rsidRDefault="0005180C" w:rsidP="00E467D7">
      <w:pPr>
        <w:pStyle w:val="Akapitzlist"/>
        <w:numPr>
          <w:ilvl w:val="0"/>
          <w:numId w:val="10"/>
        </w:numPr>
        <w:ind w:left="284" w:hanging="284"/>
        <w:jc w:val="both"/>
      </w:pPr>
      <w:r>
        <w:t xml:space="preserve">Niezależnie od powyższych postanowień, w ramach oceny merytorycznej NCBR </w:t>
      </w:r>
      <w:r w:rsidR="00EA3B94">
        <w:t>jest uprawniony (ale nie zobowiązany)</w:t>
      </w:r>
      <w:r w:rsidR="009543C0">
        <w:t xml:space="preserve"> zlecić badanie tzw. czystości patentowej zgłoszonych Rozwiązań, przez podmiot posiadający specjalistyczne przygotowanie w tym zakresie</w:t>
      </w:r>
      <w:r w:rsidR="000F743B">
        <w:t>. W</w:t>
      </w:r>
      <w:r w:rsidR="009543C0">
        <w:t xml:space="preserve"> razie </w:t>
      </w:r>
      <w:r w:rsidR="006E54E4">
        <w:t xml:space="preserve">ustalenia w wyniku takiego badania, że Rozwiązanie może naruszać prawa własności intelektualnej podmiotów trzecich, </w:t>
      </w:r>
      <w:r w:rsidR="00FA0D6B">
        <w:t>Zespół Oceniający</w:t>
      </w:r>
      <w:r w:rsidR="006E54E4">
        <w:t xml:space="preserve"> zwraca się do Wnioskodawcy o przedstawienie wyjaśnień w terminie nie krótszym niż trzy dni kalendarzowe, po czym ponownie przeprowadza uzupełniającą </w:t>
      </w:r>
      <w:r w:rsidR="000F743B">
        <w:t xml:space="preserve">ocenę tzw. czystości patentowej. Jeśli uzupełniająca ocena wskazana w zdaniu poprzedzającym dalej wykazuje ryzyko naruszenia praw własności intelektualnej podmiotów trzecich, </w:t>
      </w:r>
      <w:r w:rsidR="00FA0D6B">
        <w:t>Zespół Oceniający kieruje taką informację do NCBR, który</w:t>
      </w:r>
      <w:r w:rsidR="000F743B">
        <w:t xml:space="preserve"> może </w:t>
      </w:r>
      <w:r w:rsidR="00FA0D6B">
        <w:t xml:space="preserve">(ale nie musi) </w:t>
      </w:r>
      <w:r w:rsidR="000F743B">
        <w:t>niezależnie od innych postanowień przyznać takiemu Wnioskodawcy Wynik Negatywny.</w:t>
      </w:r>
    </w:p>
    <w:p w14:paraId="469DA20F" w14:textId="767299B2" w:rsidR="001A1939" w:rsidRPr="007E4736" w:rsidRDefault="001A1939" w:rsidP="00C22B7B">
      <w:pPr>
        <w:pStyle w:val="Nagwek2"/>
      </w:pPr>
      <w:bookmarkStart w:id="230" w:name="_Toc53671219"/>
      <w:bookmarkStart w:id="231" w:name="_Toc54726769"/>
      <w:bookmarkStart w:id="232" w:name="_Ref52633658"/>
      <w:bookmarkStart w:id="233" w:name="_Toc53762107"/>
      <w:bookmarkStart w:id="234" w:name="_Toc69201439"/>
      <w:bookmarkStart w:id="235" w:name="_Toc70262464"/>
      <w:bookmarkStart w:id="236" w:name="_Toc70488235"/>
      <w:bookmarkEnd w:id="229"/>
      <w:bookmarkEnd w:id="230"/>
      <w:bookmarkEnd w:id="231"/>
      <w:r w:rsidRPr="007E4736">
        <w:lastRenderedPageBreak/>
        <w:t>Lista Rankingowa</w:t>
      </w:r>
      <w:bookmarkEnd w:id="232"/>
      <w:bookmarkEnd w:id="233"/>
      <w:bookmarkEnd w:id="234"/>
      <w:bookmarkEnd w:id="235"/>
      <w:bookmarkEnd w:id="236"/>
    </w:p>
    <w:p w14:paraId="5916DE17" w14:textId="17C9CCD8" w:rsidR="00FB743F" w:rsidRPr="007E4736" w:rsidRDefault="00FB743F" w:rsidP="00E467D7">
      <w:pPr>
        <w:pStyle w:val="Akapitzlist"/>
        <w:numPr>
          <w:ilvl w:val="0"/>
          <w:numId w:val="34"/>
        </w:numPr>
        <w:ind w:left="284"/>
        <w:jc w:val="both"/>
        <w:rPr>
          <w:rFonts w:eastAsiaTheme="minorEastAsia"/>
          <w:color w:val="000000" w:themeColor="text1"/>
        </w:rPr>
      </w:pPr>
      <w:r w:rsidRPr="007E4736">
        <w:t xml:space="preserve">Po zakończeniu oceny Wniosku zgodnie z punktami </w:t>
      </w:r>
      <w:r w:rsidR="003C2DB8" w:rsidRPr="007E4736">
        <w:t xml:space="preserve">od </w:t>
      </w:r>
      <w:r w:rsidRPr="007E4736">
        <w:fldChar w:fldCharType="begin"/>
      </w:r>
      <w:r w:rsidRPr="007E4736">
        <w:instrText xml:space="preserve"> REF _Ref54726722 \r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6.2</w:t>
      </w:r>
      <w:r w:rsidRPr="007E4736">
        <w:fldChar w:fldCharType="end"/>
      </w:r>
      <w:r w:rsidRPr="007E4736">
        <w:t xml:space="preserve"> do </w:t>
      </w:r>
      <w:r w:rsidRPr="007E4736">
        <w:fldChar w:fldCharType="begin"/>
      </w:r>
      <w:r w:rsidRPr="007E4736">
        <w:instrText xml:space="preserve"> REF _Ref52647539 \n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6.4</w:t>
      </w:r>
      <w:r w:rsidRPr="007E4736">
        <w:fldChar w:fldCharType="end"/>
      </w:r>
      <w:r w:rsidRPr="007E4736">
        <w:t xml:space="preserve">, Zespół Oceniający sporządza </w:t>
      </w:r>
      <w:r w:rsidR="000C40FF" w:rsidRPr="007E4736">
        <w:t xml:space="preserve">raport z oceny Wniosku uzasadniający </w:t>
      </w:r>
      <w:r w:rsidR="000C40FF" w:rsidRPr="007E4736">
        <w:rPr>
          <w:color w:val="000000" w:themeColor="text1"/>
        </w:rPr>
        <w:t>przyznane punkty. Raport zawiera uzasadnienie przyjętej punktacji w każdym z ocenianych Kryteriów oceny Wniosków.</w:t>
      </w:r>
      <w:r w:rsidR="6C81A029" w:rsidRPr="007E4736">
        <w:rPr>
          <w:color w:val="000000" w:themeColor="text1"/>
        </w:rPr>
        <w:t xml:space="preserve"> </w:t>
      </w:r>
      <w:r w:rsidR="4E10D0BF" w:rsidRPr="007E4736">
        <w:rPr>
          <w:rFonts w:ascii="Calibri" w:eastAsia="Calibri" w:hAnsi="Calibri" w:cs="Calibri"/>
          <w:color w:val="000000" w:themeColor="text1"/>
        </w:rPr>
        <w:t>Raporty niezwłocznie po sporządzeniu i przed publikacją Listy Rankingowej są przekazywane Wnioskodawcom.</w:t>
      </w:r>
    </w:p>
    <w:p w14:paraId="72FCF79E" w14:textId="515150F0" w:rsidR="00547981" w:rsidRPr="007E4736" w:rsidRDefault="00221377" w:rsidP="00E467D7">
      <w:pPr>
        <w:pStyle w:val="Akapitzlist"/>
        <w:numPr>
          <w:ilvl w:val="0"/>
          <w:numId w:val="34"/>
        </w:numPr>
        <w:ind w:left="284"/>
        <w:jc w:val="both"/>
        <w:rPr>
          <w:rFonts w:eastAsiaTheme="minorEastAsia"/>
        </w:rPr>
      </w:pPr>
      <w:r w:rsidRPr="007E4736">
        <w:rPr>
          <w:color w:val="000000" w:themeColor="text1"/>
        </w:rPr>
        <w:t>P</w:t>
      </w:r>
      <w:r w:rsidR="001925EC" w:rsidRPr="007E4736">
        <w:rPr>
          <w:color w:val="000000" w:themeColor="text1"/>
        </w:rPr>
        <w:t>o ustaleniu wyników dla wszystkich Wniosków</w:t>
      </w:r>
      <w:r w:rsidR="00232426" w:rsidRPr="007E4736">
        <w:rPr>
          <w:color w:val="000000" w:themeColor="text1"/>
        </w:rPr>
        <w:t xml:space="preserve"> w danym Strumieniu </w:t>
      </w:r>
      <w:r w:rsidR="00525C19" w:rsidRPr="007E4736">
        <w:rPr>
          <w:color w:val="000000" w:themeColor="text1"/>
        </w:rPr>
        <w:t xml:space="preserve">zgodnie z punktami od </w:t>
      </w:r>
      <w:r w:rsidR="00D15DB4" w:rsidRPr="007E4736">
        <w:rPr>
          <w:color w:val="000000" w:themeColor="text1"/>
        </w:rPr>
        <w:fldChar w:fldCharType="begin"/>
      </w:r>
      <w:r w:rsidR="00D15DB4" w:rsidRPr="007E4736">
        <w:rPr>
          <w:color w:val="000000" w:themeColor="text1"/>
        </w:rPr>
        <w:instrText xml:space="preserve"> REF _Ref54726722 \r \h </w:instrText>
      </w:r>
      <w:r w:rsidR="004E2D42" w:rsidRPr="007E4736">
        <w:rPr>
          <w:color w:val="000000" w:themeColor="text1"/>
        </w:rPr>
        <w:instrText xml:space="preserve"> \* MERGEFORMAT </w:instrText>
      </w:r>
      <w:r w:rsidR="00D15DB4" w:rsidRPr="007E4736">
        <w:rPr>
          <w:color w:val="000000" w:themeColor="text1"/>
        </w:rPr>
      </w:r>
      <w:r w:rsidR="00D15DB4" w:rsidRPr="007E4736">
        <w:rPr>
          <w:color w:val="000000" w:themeColor="text1"/>
        </w:rPr>
        <w:fldChar w:fldCharType="separate"/>
      </w:r>
      <w:r w:rsidR="003F5ACA">
        <w:rPr>
          <w:color w:val="000000" w:themeColor="text1"/>
        </w:rPr>
        <w:t>6.2</w:t>
      </w:r>
      <w:r w:rsidR="00D15DB4" w:rsidRPr="007E4736">
        <w:rPr>
          <w:color w:val="000000" w:themeColor="text1"/>
        </w:rPr>
        <w:fldChar w:fldCharType="end"/>
      </w:r>
      <w:r w:rsidR="00525C19" w:rsidRPr="007E4736">
        <w:rPr>
          <w:color w:val="000000" w:themeColor="text1"/>
        </w:rPr>
        <w:t xml:space="preserve"> do </w:t>
      </w:r>
      <w:r w:rsidR="00D15DB4" w:rsidRPr="007E4736">
        <w:rPr>
          <w:color w:val="000000" w:themeColor="text1"/>
        </w:rPr>
        <w:fldChar w:fldCharType="begin"/>
      </w:r>
      <w:r w:rsidR="00D15DB4" w:rsidRPr="007E4736">
        <w:rPr>
          <w:color w:val="000000" w:themeColor="text1"/>
        </w:rPr>
        <w:instrText xml:space="preserve"> REF _Ref52647539 \n \h </w:instrText>
      </w:r>
      <w:r w:rsidR="004E2D42" w:rsidRPr="007E4736">
        <w:rPr>
          <w:color w:val="000000" w:themeColor="text1"/>
        </w:rPr>
        <w:instrText xml:space="preserve"> \* MERGEFORMAT </w:instrText>
      </w:r>
      <w:r w:rsidR="00D15DB4" w:rsidRPr="007E4736">
        <w:rPr>
          <w:color w:val="000000" w:themeColor="text1"/>
        </w:rPr>
      </w:r>
      <w:r w:rsidR="00D15DB4" w:rsidRPr="007E4736">
        <w:rPr>
          <w:color w:val="000000" w:themeColor="text1"/>
        </w:rPr>
        <w:fldChar w:fldCharType="separate"/>
      </w:r>
      <w:r w:rsidR="003F5ACA">
        <w:rPr>
          <w:color w:val="000000" w:themeColor="text1"/>
        </w:rPr>
        <w:t>6.4</w:t>
      </w:r>
      <w:r w:rsidR="00D15DB4" w:rsidRPr="007E4736">
        <w:rPr>
          <w:color w:val="000000" w:themeColor="text1"/>
        </w:rPr>
        <w:fldChar w:fldCharType="end"/>
      </w:r>
      <w:r w:rsidR="2B85E3A2" w:rsidRPr="007E4736">
        <w:rPr>
          <w:rFonts w:ascii="Calibri" w:eastAsia="Calibri" w:hAnsi="Calibri" w:cs="Calibri"/>
          <w:color w:val="000000" w:themeColor="text1"/>
        </w:rPr>
        <w:t xml:space="preserve"> oraz po bezskutecznym upływie terminu na wniesienie albo </w:t>
      </w:r>
      <w:r w:rsidR="4D6B667D" w:rsidRPr="007E4736">
        <w:rPr>
          <w:rFonts w:ascii="Calibri" w:eastAsia="Calibri" w:hAnsi="Calibri" w:cs="Calibri"/>
          <w:color w:val="000000" w:themeColor="text1"/>
        </w:rPr>
        <w:t xml:space="preserve">po </w:t>
      </w:r>
      <w:r w:rsidR="2B85E3A2" w:rsidRPr="007E4736">
        <w:rPr>
          <w:rFonts w:ascii="Calibri" w:eastAsia="Calibri" w:hAnsi="Calibri" w:cs="Calibri"/>
          <w:color w:val="000000" w:themeColor="text1"/>
        </w:rPr>
        <w:t xml:space="preserve">rozpoznaniu wszystkich uwag </w:t>
      </w:r>
      <w:r w:rsidR="78DABE1C" w:rsidRPr="007E4736">
        <w:rPr>
          <w:rFonts w:ascii="Calibri" w:eastAsia="Calibri" w:hAnsi="Calibri" w:cs="Calibri"/>
          <w:color w:val="000000" w:themeColor="text1"/>
        </w:rPr>
        <w:t xml:space="preserve">w danym Strumieniu </w:t>
      </w:r>
      <w:r w:rsidR="2B85E3A2" w:rsidRPr="007E4736">
        <w:rPr>
          <w:rFonts w:ascii="Calibri" w:eastAsia="Calibri" w:hAnsi="Calibri" w:cs="Calibri"/>
          <w:color w:val="000000" w:themeColor="text1"/>
        </w:rPr>
        <w:t xml:space="preserve">zgodnie z </w:t>
      </w:r>
      <w:r w:rsidR="00A65A55" w:rsidRPr="007E4736">
        <w:rPr>
          <w:rFonts w:ascii="Calibri" w:eastAsia="Calibri" w:hAnsi="Calibri" w:cs="Calibri"/>
          <w:color w:val="000000" w:themeColor="text1"/>
        </w:rPr>
        <w:t>Rozdział</w:t>
      </w:r>
      <w:r w:rsidR="2B85E3A2" w:rsidRPr="007E4736">
        <w:rPr>
          <w:rFonts w:ascii="Calibri" w:eastAsia="Calibri" w:hAnsi="Calibri" w:cs="Calibri"/>
          <w:color w:val="000000" w:themeColor="text1"/>
        </w:rPr>
        <w:t>em VIII.</w:t>
      </w:r>
      <w:r w:rsidR="001925EC" w:rsidRPr="007E4736">
        <w:rPr>
          <w:color w:val="000000" w:themeColor="text1"/>
        </w:rPr>
        <w:t>, Zespół O</w:t>
      </w:r>
      <w:r w:rsidR="00B0731D" w:rsidRPr="007E4736">
        <w:rPr>
          <w:color w:val="000000" w:themeColor="text1"/>
        </w:rPr>
        <w:t xml:space="preserve">ceniający </w:t>
      </w:r>
      <w:r w:rsidR="001925EC" w:rsidRPr="007E4736">
        <w:rPr>
          <w:color w:val="000000" w:themeColor="text1"/>
        </w:rPr>
        <w:t xml:space="preserve">tworzy </w:t>
      </w:r>
      <w:r w:rsidR="001D1FB2" w:rsidRPr="007E4736">
        <w:rPr>
          <w:color w:val="000000" w:themeColor="text1"/>
        </w:rPr>
        <w:t>odrębnie dla każdego Strumienia</w:t>
      </w:r>
      <w:r w:rsidR="001925EC" w:rsidRPr="007E4736">
        <w:rPr>
          <w:color w:val="000000" w:themeColor="text1"/>
        </w:rPr>
        <w:t xml:space="preserve"> Listę Rankingową dla wszystkich Wnios</w:t>
      </w:r>
      <w:r w:rsidR="00547981" w:rsidRPr="007E4736">
        <w:rPr>
          <w:color w:val="000000" w:themeColor="text1"/>
        </w:rPr>
        <w:t xml:space="preserve">ków, które </w:t>
      </w:r>
      <w:r w:rsidR="00525C19" w:rsidRPr="007E4736">
        <w:rPr>
          <w:color w:val="000000" w:themeColor="text1"/>
        </w:rPr>
        <w:t>nie podlegały odrzuceniu</w:t>
      </w:r>
      <w:r w:rsidR="001925EC" w:rsidRPr="007E4736">
        <w:rPr>
          <w:color w:val="000000" w:themeColor="text1"/>
        </w:rPr>
        <w:t>. W</w:t>
      </w:r>
      <w:r w:rsidR="00E37D9E" w:rsidRPr="007E4736">
        <w:rPr>
          <w:color w:val="000000" w:themeColor="text1"/>
        </w:rPr>
        <w:t> </w:t>
      </w:r>
      <w:r w:rsidR="001925EC" w:rsidRPr="007E4736">
        <w:rPr>
          <w:color w:val="000000" w:themeColor="text1"/>
        </w:rPr>
        <w:t xml:space="preserve">ramach Listy Rankingowej Zespół </w:t>
      </w:r>
      <w:r w:rsidR="001925EC" w:rsidRPr="007E4736">
        <w:t>O</w:t>
      </w:r>
      <w:r w:rsidR="002411E1" w:rsidRPr="007E4736">
        <w:t>ceniający</w:t>
      </w:r>
      <w:r w:rsidR="001925EC" w:rsidRPr="007E4736">
        <w:t xml:space="preserve"> </w:t>
      </w:r>
      <w:r w:rsidR="00366DF4" w:rsidRPr="007E4736">
        <w:t xml:space="preserve">szereguje </w:t>
      </w:r>
      <w:r w:rsidR="00707C67" w:rsidRPr="007E4736">
        <w:t xml:space="preserve">Wnioski wedle </w:t>
      </w:r>
      <w:r w:rsidR="001925EC" w:rsidRPr="007E4736">
        <w:t>wynik</w:t>
      </w:r>
      <w:r w:rsidR="00707C67" w:rsidRPr="007E4736">
        <w:t>ów</w:t>
      </w:r>
      <w:r w:rsidR="001925EC" w:rsidRPr="007E4736">
        <w:t xml:space="preserve"> oceny merytorycznej </w:t>
      </w:r>
      <w:r w:rsidR="003346B5" w:rsidRPr="007E4736">
        <w:t xml:space="preserve">Wniosków </w:t>
      </w:r>
      <w:r w:rsidR="001925EC" w:rsidRPr="007E4736">
        <w:t>od najwyższego, do najniższego</w:t>
      </w:r>
      <w:r w:rsidR="00232426" w:rsidRPr="007E4736">
        <w:t>, wedle uzyskanych punktów</w:t>
      </w:r>
      <w:r w:rsidR="001925EC" w:rsidRPr="007E4736">
        <w:t xml:space="preserve">. </w:t>
      </w:r>
      <w:r w:rsidR="005318B1" w:rsidRPr="007E4736">
        <w:t xml:space="preserve">Jeżeli w ramach oceny merytorycznej dwa Wnioski uzyskały </w:t>
      </w:r>
      <w:r w:rsidR="003754C4" w:rsidRPr="007E4736">
        <w:t xml:space="preserve">taką samą sumaryczną liczbę punktów w ramach wszystkich </w:t>
      </w:r>
      <w:r w:rsidR="35125926" w:rsidRPr="007E4736">
        <w:t>K</w:t>
      </w:r>
      <w:r w:rsidR="003754C4" w:rsidRPr="007E4736">
        <w:t>ryteriów</w:t>
      </w:r>
      <w:r w:rsidR="005318B1" w:rsidRPr="007E4736">
        <w:t>, w</w:t>
      </w:r>
      <w:r w:rsidR="00E37D9E" w:rsidRPr="007E4736">
        <w:t> </w:t>
      </w:r>
      <w:r w:rsidR="005318B1" w:rsidRPr="007E4736">
        <w:t xml:space="preserve">ramach Listy Rankingowej zajmują one kolejne miejsca, przy czym </w:t>
      </w:r>
      <w:r w:rsidR="00547981" w:rsidRPr="007E4736">
        <w:t xml:space="preserve">o pierwszeństwie decydować </w:t>
      </w:r>
      <w:r w:rsidR="00A45B9E" w:rsidRPr="007E4736">
        <w:t>będą zasady określone w Załączniku nr 5 do Regulaminu</w:t>
      </w:r>
      <w:r w:rsidR="001D1FB2" w:rsidRPr="007E4736">
        <w:t>.</w:t>
      </w:r>
    </w:p>
    <w:p w14:paraId="6DB459C3" w14:textId="77777777" w:rsidR="001925EC" w:rsidRPr="007E4736" w:rsidRDefault="001925EC" w:rsidP="00E467D7">
      <w:pPr>
        <w:pStyle w:val="Akapitzlist"/>
        <w:numPr>
          <w:ilvl w:val="0"/>
          <w:numId w:val="34"/>
        </w:numPr>
        <w:ind w:left="284" w:hanging="284"/>
        <w:jc w:val="both"/>
      </w:pPr>
      <w:r w:rsidRPr="007E4736">
        <w:t>Lista Rankingowa wyszczególnia:</w:t>
      </w:r>
    </w:p>
    <w:p w14:paraId="6F44AB30" w14:textId="77777777" w:rsidR="001D1FB2" w:rsidRPr="007E4736" w:rsidRDefault="001D1FB2" w:rsidP="002F02B4">
      <w:pPr>
        <w:pStyle w:val="Akapitzlist"/>
        <w:numPr>
          <w:ilvl w:val="1"/>
          <w:numId w:val="34"/>
        </w:numPr>
        <w:ind w:left="851"/>
        <w:jc w:val="both"/>
      </w:pPr>
      <w:r w:rsidRPr="007E4736">
        <w:t>określenie Strumienia, którego dotyczy,</w:t>
      </w:r>
    </w:p>
    <w:p w14:paraId="3AE4874D" w14:textId="0181F8B2" w:rsidR="007833A4" w:rsidRPr="007E4736" w:rsidRDefault="00395C4C" w:rsidP="00E467D7">
      <w:pPr>
        <w:pStyle w:val="Akapitzlist"/>
        <w:numPr>
          <w:ilvl w:val="1"/>
          <w:numId w:val="34"/>
        </w:numPr>
        <w:ind w:left="851"/>
        <w:jc w:val="both"/>
      </w:pPr>
      <w:r w:rsidRPr="007E4736">
        <w:t xml:space="preserve">nazwę </w:t>
      </w:r>
      <w:r w:rsidR="001D43B2" w:rsidRPr="007E4736">
        <w:t xml:space="preserve">danego </w:t>
      </w:r>
      <w:r w:rsidR="00066E60" w:rsidRPr="007E4736">
        <w:t>Rozwiązania</w:t>
      </w:r>
      <w:r w:rsidR="007833A4" w:rsidRPr="007E4736">
        <w:t>,</w:t>
      </w:r>
    </w:p>
    <w:p w14:paraId="6C275961" w14:textId="6BAF807D" w:rsidR="001925EC" w:rsidRPr="007E4736" w:rsidRDefault="001925EC" w:rsidP="00E467D7">
      <w:pPr>
        <w:pStyle w:val="Akapitzlist"/>
        <w:numPr>
          <w:ilvl w:val="1"/>
          <w:numId w:val="34"/>
        </w:numPr>
        <w:ind w:left="851"/>
        <w:jc w:val="both"/>
      </w:pPr>
      <w:r w:rsidRPr="007E4736">
        <w:t xml:space="preserve">nazwę </w:t>
      </w:r>
      <w:r w:rsidR="001D43B2" w:rsidRPr="007E4736">
        <w:t xml:space="preserve">danego </w:t>
      </w:r>
      <w:r w:rsidRPr="007E4736">
        <w:t>Wnioskodawcy,</w:t>
      </w:r>
    </w:p>
    <w:p w14:paraId="3C9CD839" w14:textId="38684C12" w:rsidR="001925EC" w:rsidRPr="007E4736" w:rsidRDefault="00AE333E" w:rsidP="00E467D7">
      <w:pPr>
        <w:pStyle w:val="Akapitzlist"/>
        <w:numPr>
          <w:ilvl w:val="1"/>
          <w:numId w:val="34"/>
        </w:numPr>
        <w:ind w:left="851"/>
        <w:jc w:val="both"/>
      </w:pPr>
      <w:r w:rsidRPr="007E4736">
        <w:t xml:space="preserve">wynik łączny </w:t>
      </w:r>
      <w:r w:rsidR="00BB37CD" w:rsidRPr="007E4736">
        <w:t>o</w:t>
      </w:r>
      <w:r w:rsidRPr="007E4736">
        <w:t xml:space="preserve">ceny </w:t>
      </w:r>
      <w:r w:rsidR="00BB37CD" w:rsidRPr="007E4736">
        <w:t>m</w:t>
      </w:r>
      <w:r w:rsidR="001925EC" w:rsidRPr="007E4736">
        <w:t>erytorycznej Wniosku</w:t>
      </w:r>
      <w:r w:rsidR="009A522A" w:rsidRPr="007E4736">
        <w:t xml:space="preserve"> w danym Strumieniu</w:t>
      </w:r>
      <w:r w:rsidR="001925EC" w:rsidRPr="007E4736">
        <w:t>,</w:t>
      </w:r>
    </w:p>
    <w:p w14:paraId="75937772" w14:textId="3B423A7E" w:rsidR="535163BE" w:rsidRPr="007E4736" w:rsidRDefault="535163BE" w:rsidP="00E467D7">
      <w:pPr>
        <w:pStyle w:val="Akapitzlist"/>
        <w:numPr>
          <w:ilvl w:val="1"/>
          <w:numId w:val="34"/>
        </w:numPr>
        <w:ind w:left="851"/>
        <w:jc w:val="both"/>
      </w:pPr>
      <w:r w:rsidRPr="007E4736">
        <w:t>wartości parametrów w zakresie Wymagań Konkursowych,</w:t>
      </w:r>
    </w:p>
    <w:p w14:paraId="681FD174" w14:textId="78C73CF7" w:rsidR="00395C4C" w:rsidRPr="007E4736" w:rsidRDefault="001925EC" w:rsidP="00E467D7">
      <w:pPr>
        <w:pStyle w:val="Akapitzlist"/>
        <w:numPr>
          <w:ilvl w:val="1"/>
          <w:numId w:val="34"/>
        </w:numPr>
        <w:ind w:left="851"/>
        <w:jc w:val="both"/>
      </w:pPr>
      <w:r w:rsidRPr="007E4736">
        <w:t xml:space="preserve">wynagrodzenie </w:t>
      </w:r>
      <w:r w:rsidR="00A655DA" w:rsidRPr="007E4736">
        <w:t xml:space="preserve">oferowane przez </w:t>
      </w:r>
      <w:r w:rsidR="00D15DB4" w:rsidRPr="007E4736">
        <w:t>Wnioskodawcę</w:t>
      </w:r>
      <w:r w:rsidRPr="007E4736">
        <w:t xml:space="preserve"> za </w:t>
      </w:r>
      <w:r w:rsidR="00695F02" w:rsidRPr="007E4736">
        <w:t>realizację Umowy</w:t>
      </w:r>
      <w:r w:rsidR="00CC1712" w:rsidRPr="007E4736">
        <w:t xml:space="preserve"> w </w:t>
      </w:r>
      <w:r w:rsidR="001D43B2" w:rsidRPr="007E4736">
        <w:t xml:space="preserve">danym Strumieniu </w:t>
      </w:r>
      <w:r w:rsidR="00CC1712" w:rsidRPr="007E4736">
        <w:t>w podziale na Etapy</w:t>
      </w:r>
      <w:r w:rsidR="00395C4C" w:rsidRPr="007E4736">
        <w:t>,</w:t>
      </w:r>
      <w:r w:rsidR="00324423" w:rsidRPr="007E4736">
        <w:t xml:space="preserve"> z zastrzeżeniem ust. </w:t>
      </w:r>
      <w:r w:rsidR="00A45B9E" w:rsidRPr="007E4736">
        <w:t>6</w:t>
      </w:r>
      <w:r w:rsidR="00324423" w:rsidRPr="007E4736">
        <w:t>,</w:t>
      </w:r>
    </w:p>
    <w:p w14:paraId="3D5D604F" w14:textId="7A837F30" w:rsidR="004B5106" w:rsidRPr="007E4736" w:rsidRDefault="2B7E909E" w:rsidP="00E467D7">
      <w:pPr>
        <w:pStyle w:val="Akapitzlist"/>
        <w:numPr>
          <w:ilvl w:val="1"/>
          <w:numId w:val="34"/>
        </w:numPr>
        <w:ind w:left="851"/>
        <w:jc w:val="both"/>
      </w:pPr>
      <w:r>
        <w:t xml:space="preserve">informację o </w:t>
      </w:r>
      <w:r w:rsidR="638FF231">
        <w:t>dopuszczeniu (rekomendowaniu)</w:t>
      </w:r>
      <w:r>
        <w:t xml:space="preserve"> </w:t>
      </w:r>
      <w:r w:rsidR="00395C4C">
        <w:t>Wnios</w:t>
      </w:r>
      <w:r w:rsidR="00931A35">
        <w:t>k</w:t>
      </w:r>
      <w:r w:rsidR="47829793">
        <w:t>u</w:t>
      </w:r>
      <w:r w:rsidR="00395C4C">
        <w:t xml:space="preserve"> do zawarcia Umowy</w:t>
      </w:r>
      <w:r w:rsidR="009A522A">
        <w:t xml:space="preserve"> w danym Strumieniu</w:t>
      </w:r>
      <w:r w:rsidR="004B5106">
        <w:t>,</w:t>
      </w:r>
    </w:p>
    <w:p w14:paraId="3022BF30" w14:textId="5F2809CE" w:rsidR="00117969" w:rsidRPr="007E4736" w:rsidRDefault="00117969" w:rsidP="00E467D7">
      <w:pPr>
        <w:pStyle w:val="Akapitzlist"/>
        <w:numPr>
          <w:ilvl w:val="1"/>
          <w:numId w:val="34"/>
        </w:numPr>
        <w:ind w:left="851"/>
        <w:jc w:val="both"/>
      </w:pPr>
      <w:r w:rsidRPr="007E4736">
        <w:t>ewentualnie: informację o odrzuceniu Wniosku,</w:t>
      </w:r>
    </w:p>
    <w:p w14:paraId="12F6A606" w14:textId="3134C7CD" w:rsidR="00687066" w:rsidRPr="007E4736" w:rsidRDefault="00687066" w:rsidP="00E467D7">
      <w:pPr>
        <w:pStyle w:val="Akapitzlist"/>
        <w:numPr>
          <w:ilvl w:val="1"/>
          <w:numId w:val="34"/>
        </w:numPr>
        <w:ind w:left="851"/>
        <w:jc w:val="both"/>
      </w:pPr>
      <w:r w:rsidRPr="007E4736">
        <w:t xml:space="preserve">Informację, czy Wnioskodawca zdecydował się na </w:t>
      </w:r>
      <w:r w:rsidR="002512C3" w:rsidRPr="007E4736">
        <w:t>współpracę</w:t>
      </w:r>
      <w:r w:rsidR="005F197F" w:rsidRPr="007E4736">
        <w:t xml:space="preserve"> w </w:t>
      </w:r>
      <w:r w:rsidR="002512C3" w:rsidRPr="007E4736">
        <w:t>ramach Synergii</w:t>
      </w:r>
      <w:r w:rsidR="005F197F" w:rsidRPr="007E4736">
        <w:t xml:space="preserve"> oraz </w:t>
      </w:r>
      <w:r w:rsidR="002512C3" w:rsidRPr="007E4736">
        <w:t>wskazanie podmiotu, z jakim zadeklarował taką współpracę</w:t>
      </w:r>
      <w:r w:rsidRPr="007E4736">
        <w:t>.</w:t>
      </w:r>
    </w:p>
    <w:p w14:paraId="0A0C8D53" w14:textId="75525031" w:rsidR="009A522A" w:rsidRPr="007E4736" w:rsidRDefault="009A522A" w:rsidP="00E467D7">
      <w:pPr>
        <w:pStyle w:val="Akapitzlist"/>
        <w:numPr>
          <w:ilvl w:val="0"/>
          <w:numId w:val="34"/>
        </w:numPr>
        <w:ind w:left="284" w:hanging="284"/>
        <w:jc w:val="both"/>
      </w:pPr>
      <w:bookmarkStart w:id="237" w:name="_Ref59121324"/>
      <w:bookmarkStart w:id="238" w:name="_Ref509229444"/>
      <w:r>
        <w:t xml:space="preserve">Wynik </w:t>
      </w:r>
      <w:r w:rsidR="008711AF">
        <w:t>P</w:t>
      </w:r>
      <w:r>
        <w:t xml:space="preserve">ozytywny skutkujący dopuszczeniem do zawarcia Umowy, w ramach każdego Strumienia, przyznaje się tym Wnioskodawcom, którzy uzyskali kolejno </w:t>
      </w:r>
      <w:r w:rsidR="006917F0">
        <w:t xml:space="preserve">nie więcej niż </w:t>
      </w:r>
      <w:r w:rsidR="00B03A95">
        <w:t>dwa</w:t>
      </w:r>
      <w:r w:rsidR="002426D8">
        <w:t xml:space="preserve"> </w:t>
      </w:r>
      <w:r>
        <w:t>najwyższe wyniki z oceny merytorycznej w ramach danego Strumienia.</w:t>
      </w:r>
      <w:r w:rsidR="006917F0">
        <w:t xml:space="preserve"> Pozostałym Wnioskodawcom w zakresie określonego Strumienia przyznaje się </w:t>
      </w:r>
      <w:r w:rsidR="008711AF">
        <w:t>W</w:t>
      </w:r>
      <w:r w:rsidR="006917F0">
        <w:t xml:space="preserve">ynik </w:t>
      </w:r>
      <w:r w:rsidR="008711AF">
        <w:t>N</w:t>
      </w:r>
      <w:r w:rsidR="006917F0">
        <w:t>egatywny.</w:t>
      </w:r>
      <w:bookmarkEnd w:id="237"/>
    </w:p>
    <w:bookmarkEnd w:id="238"/>
    <w:p w14:paraId="40DB4476" w14:textId="661EEA97" w:rsidR="00582A5F" w:rsidRPr="007E4736" w:rsidRDefault="00582A5F" w:rsidP="00E467D7">
      <w:pPr>
        <w:pStyle w:val="Akapitzlist"/>
        <w:numPr>
          <w:ilvl w:val="0"/>
          <w:numId w:val="34"/>
        </w:numPr>
        <w:ind w:left="284" w:hanging="284"/>
        <w:jc w:val="both"/>
      </w:pPr>
      <w:r w:rsidRPr="007E4736">
        <w:rPr>
          <w:color w:val="000000" w:themeColor="text1"/>
        </w:rPr>
        <w:t xml:space="preserve">Po </w:t>
      </w:r>
      <w:r w:rsidR="001D43B2" w:rsidRPr="007E4736">
        <w:rPr>
          <w:color w:val="000000" w:themeColor="text1"/>
        </w:rPr>
        <w:t xml:space="preserve">sporządzeniu </w:t>
      </w:r>
      <w:r w:rsidRPr="007E4736">
        <w:rPr>
          <w:color w:val="000000" w:themeColor="text1"/>
        </w:rPr>
        <w:t xml:space="preserve">Listy Rankingowej </w:t>
      </w:r>
      <w:r w:rsidR="001D43B2" w:rsidRPr="007E4736">
        <w:rPr>
          <w:color w:val="000000" w:themeColor="text1"/>
        </w:rPr>
        <w:t>zgodnie z ustępami poprzedzającymi Centrum</w:t>
      </w:r>
      <w:r w:rsidRPr="007E4736">
        <w:rPr>
          <w:color w:val="000000" w:themeColor="text1"/>
        </w:rPr>
        <w:t xml:space="preserve"> publikuje Listę Rankingową na</w:t>
      </w:r>
      <w:r w:rsidR="009F2265" w:rsidRPr="007E4736">
        <w:rPr>
          <w:color w:val="000000" w:themeColor="text1"/>
        </w:rPr>
        <w:t xml:space="preserve"> </w:t>
      </w:r>
      <w:r w:rsidRPr="007E4736">
        <w:rPr>
          <w:color w:val="000000" w:themeColor="text1"/>
        </w:rPr>
        <w:t xml:space="preserve">Stronie internetowej </w:t>
      </w:r>
      <w:r w:rsidRPr="007E4736">
        <w:t>Centrum oraz przesyła Wnioskodawcom elektroniczne powiadomienie o</w:t>
      </w:r>
      <w:r w:rsidR="008D227C" w:rsidRPr="007E4736">
        <w:t> </w:t>
      </w:r>
      <w:r w:rsidRPr="007E4736">
        <w:t xml:space="preserve">publikacji </w:t>
      </w:r>
      <w:r w:rsidR="00297ECF" w:rsidRPr="007E4736">
        <w:t xml:space="preserve">odpowiedniej </w:t>
      </w:r>
      <w:r w:rsidRPr="007E4736">
        <w:t>Listy Rankingowej.</w:t>
      </w:r>
    </w:p>
    <w:p w14:paraId="4B1A987E" w14:textId="4EF935B6" w:rsidR="00324423" w:rsidRPr="007E4736" w:rsidRDefault="00324423" w:rsidP="00E467D7">
      <w:pPr>
        <w:pStyle w:val="Akapitzlist"/>
        <w:numPr>
          <w:ilvl w:val="0"/>
          <w:numId w:val="34"/>
        </w:numPr>
        <w:ind w:left="284" w:hanging="284"/>
        <w:jc w:val="both"/>
      </w:pPr>
      <w:bookmarkStart w:id="239" w:name="_Ref61277589"/>
      <w:r w:rsidRPr="007E4736">
        <w:t xml:space="preserve">NCBR może odroczyć ujawnienie w ramach Listy Rankingowej wynagrodzeń oferowanych przez Wnioskodawców, jeśli istnieją w ocenie NCBR okoliczności wskazujące na możliwość powstania po jego stronie uprawnienia do przeprowadzenia Dodatkowego Naboru Wniosków zgodnie z Rozdziałem </w:t>
      </w:r>
      <w:r w:rsidRPr="007E4736">
        <w:fldChar w:fldCharType="begin"/>
      </w:r>
      <w:r w:rsidRPr="007E4736">
        <w:instrText xml:space="preserve"> REF _Ref67953519 \n \h </w:instrText>
      </w:r>
      <w:r w:rsidR="007E4736">
        <w:instrText xml:space="preserve"> \* MERGEFORMAT </w:instrText>
      </w:r>
      <w:r w:rsidRPr="007E4736">
        <w:fldChar w:fldCharType="separate"/>
      </w:r>
      <w:r w:rsidR="003F5ACA">
        <w:t>XIII</w:t>
      </w:r>
      <w:r w:rsidRPr="007E4736">
        <w:fldChar w:fldCharType="end"/>
      </w:r>
      <w:r w:rsidRPr="007E4736">
        <w:t xml:space="preserve"> Regulaminu. W takim wypadku</w:t>
      </w:r>
      <w:bookmarkEnd w:id="239"/>
      <w:r w:rsidRPr="007E4736">
        <w:t xml:space="preserve"> w publikowanej zgodnie z tym Rozdziałem Liście Rankingowej pomija się informacje w przedmiocie takiego wynagrodzenia, przy czym NCBR publikuje je nie później niż w terminie 14 dni od bezskutecznego upływu terminu na skorzystanie z uprawnienia do przeprowadzenia Dodatkowego Naboru Wniosków, a w przypadku ogłoszenia przez NCBR Dodatkowego Naboru Wniosków – w terminie 14 dni od upływu terminu składania Wniosków w ramach Dodatkowego Naboru Wniosków.</w:t>
      </w:r>
    </w:p>
    <w:p w14:paraId="36DE3B0F" w14:textId="1566FBE1" w:rsidR="001925EC" w:rsidRPr="007E4736" w:rsidRDefault="00AB1C73" w:rsidP="001547C7">
      <w:pPr>
        <w:pStyle w:val="Nagwek1"/>
      </w:pPr>
      <w:bookmarkStart w:id="240" w:name="_Ref62506770"/>
      <w:bookmarkStart w:id="241" w:name="_Toc69201440"/>
      <w:bookmarkStart w:id="242" w:name="_Toc70262465"/>
      <w:bookmarkStart w:id="243" w:name="_Toc70488236"/>
      <w:r w:rsidRPr="007E4736">
        <w:lastRenderedPageBreak/>
        <w:t xml:space="preserve">Zawarcie Umów z </w:t>
      </w:r>
      <w:r w:rsidR="00D15DB4" w:rsidRPr="007E4736">
        <w:t>Wnioskodawcami</w:t>
      </w:r>
      <w:r w:rsidRPr="007E4736">
        <w:t xml:space="preserve"> </w:t>
      </w:r>
      <w:r w:rsidR="001A1939" w:rsidRPr="007E4736">
        <w:t>i informacj</w:t>
      </w:r>
      <w:r w:rsidR="00F15BEA" w:rsidRPr="007E4736">
        <w:t>a</w:t>
      </w:r>
      <w:r w:rsidR="001A1939" w:rsidRPr="007E4736">
        <w:t xml:space="preserve"> o Selekcji w ramach </w:t>
      </w:r>
      <w:r w:rsidR="097AA0AB" w:rsidRPr="007E4736">
        <w:t xml:space="preserve">realizacji </w:t>
      </w:r>
      <w:r w:rsidR="001A1939" w:rsidRPr="007E4736">
        <w:t>Umowy</w:t>
      </w:r>
      <w:bookmarkStart w:id="244" w:name="_Ref52560609"/>
      <w:bookmarkStart w:id="245" w:name="_Toc53762108"/>
      <w:bookmarkEnd w:id="240"/>
      <w:bookmarkEnd w:id="241"/>
      <w:bookmarkEnd w:id="242"/>
      <w:bookmarkEnd w:id="243"/>
      <w:bookmarkEnd w:id="244"/>
      <w:bookmarkEnd w:id="245"/>
    </w:p>
    <w:p w14:paraId="068C8046" w14:textId="1A23AEA6" w:rsidR="004E310D" w:rsidRPr="007E4736" w:rsidRDefault="44C12183" w:rsidP="00E467D7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  <w:color w:val="000000" w:themeColor="text1"/>
        </w:rPr>
      </w:pPr>
      <w:bookmarkStart w:id="246" w:name="_Ref509218690"/>
      <w:r w:rsidRPr="007E4736">
        <w:t xml:space="preserve">Lista Rankingowa wskazuje wyniki wszystkich </w:t>
      </w:r>
      <w:r w:rsidRPr="007E4736">
        <w:rPr>
          <w:color w:val="000000" w:themeColor="text1"/>
        </w:rPr>
        <w:t>Wniosków</w:t>
      </w:r>
      <w:r w:rsidR="62FB299B" w:rsidRPr="007E4736">
        <w:rPr>
          <w:color w:val="000000" w:themeColor="text1"/>
        </w:rPr>
        <w:t xml:space="preserve">, </w:t>
      </w:r>
      <w:r w:rsidR="62FB299B" w:rsidRPr="007E4736">
        <w:rPr>
          <w:rFonts w:ascii="Calibri" w:eastAsia="Calibri" w:hAnsi="Calibri" w:cs="Calibri"/>
          <w:color w:val="000000" w:themeColor="text1"/>
        </w:rPr>
        <w:t>które nie zostały odrzucone</w:t>
      </w:r>
      <w:r w:rsidR="009A522A" w:rsidRPr="007E4736">
        <w:rPr>
          <w:color w:val="000000" w:themeColor="text1"/>
        </w:rPr>
        <w:t xml:space="preserve"> w zakresie określonego Strumienia</w:t>
      </w:r>
      <w:r w:rsidR="00364DC0" w:rsidRPr="007E4736">
        <w:rPr>
          <w:color w:val="000000" w:themeColor="text1"/>
        </w:rPr>
        <w:t>.</w:t>
      </w:r>
      <w:bookmarkEnd w:id="246"/>
      <w:r w:rsidR="00400DB6" w:rsidRPr="007E4736">
        <w:rPr>
          <w:rFonts w:eastAsiaTheme="minorEastAsia"/>
          <w:color w:val="000000" w:themeColor="text1"/>
        </w:rPr>
        <w:t xml:space="preserve"> </w:t>
      </w:r>
    </w:p>
    <w:p w14:paraId="5721BE64" w14:textId="5189F45F" w:rsidR="004E310D" w:rsidRPr="007E4736" w:rsidRDefault="00663A23" w:rsidP="00E467D7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</w:rPr>
      </w:pPr>
      <w:r w:rsidRPr="007E4736">
        <w:t>Umowa jest zawierana z Wnioskodawcami</w:t>
      </w:r>
      <w:r w:rsidR="004E310D" w:rsidRPr="007E4736">
        <w:t>,</w:t>
      </w:r>
      <w:r w:rsidR="003B775B" w:rsidRPr="007E4736">
        <w:t xml:space="preserve"> </w:t>
      </w:r>
      <w:r w:rsidR="00631DDA" w:rsidRPr="007E4736">
        <w:t xml:space="preserve">którzy </w:t>
      </w:r>
      <w:r w:rsidR="009A522A" w:rsidRPr="007E4736">
        <w:t>uzyskali w danym Stru</w:t>
      </w:r>
      <w:r w:rsidR="006917F0" w:rsidRPr="007E4736">
        <w:t xml:space="preserve">mieniu </w:t>
      </w:r>
      <w:r w:rsidR="00125A04" w:rsidRPr="007E4736">
        <w:t>W</w:t>
      </w:r>
      <w:r w:rsidR="006917F0" w:rsidRPr="007E4736">
        <w:t xml:space="preserve">yniki </w:t>
      </w:r>
      <w:r w:rsidR="00125A04" w:rsidRPr="007E4736">
        <w:t>P</w:t>
      </w:r>
      <w:r w:rsidR="006917F0" w:rsidRPr="007E4736">
        <w:t xml:space="preserve">ozytywne i </w:t>
      </w:r>
      <w:r w:rsidR="00631DDA" w:rsidRPr="007E4736">
        <w:t xml:space="preserve">są </w:t>
      </w:r>
      <w:r w:rsidRPr="007E4736">
        <w:t>dopuszcz</w:t>
      </w:r>
      <w:r w:rsidR="00631DDA" w:rsidRPr="007E4736">
        <w:t>eni</w:t>
      </w:r>
      <w:r w:rsidRPr="007E4736">
        <w:t xml:space="preserve"> (</w:t>
      </w:r>
      <w:r w:rsidR="003B775B" w:rsidRPr="007E4736">
        <w:t>rekomendowan</w:t>
      </w:r>
      <w:r w:rsidR="00631DDA" w:rsidRPr="007E4736">
        <w:t>i</w:t>
      </w:r>
      <w:r w:rsidRPr="007E4736">
        <w:t>)</w:t>
      </w:r>
      <w:r w:rsidR="003B775B" w:rsidRPr="007E4736">
        <w:t xml:space="preserve"> do </w:t>
      </w:r>
      <w:r w:rsidR="003B1D94" w:rsidRPr="007E4736">
        <w:t>zawarcia Umowy</w:t>
      </w:r>
      <w:r w:rsidR="005B13D2" w:rsidRPr="007E4736">
        <w:t xml:space="preserve"> </w:t>
      </w:r>
      <w:r w:rsidR="006911FB" w:rsidRPr="007E4736">
        <w:t xml:space="preserve">w ramach dostępnej </w:t>
      </w:r>
      <w:r w:rsidR="005B13D2" w:rsidRPr="007E4736">
        <w:t xml:space="preserve">Alokacji </w:t>
      </w:r>
      <w:r w:rsidR="009A522A" w:rsidRPr="007E4736">
        <w:t>na określony Strumień</w:t>
      </w:r>
      <w:r w:rsidR="005B13D2" w:rsidRPr="007E4736">
        <w:t>,</w:t>
      </w:r>
      <w:r w:rsidR="00CA056E" w:rsidRPr="007E4736">
        <w:t xml:space="preserve"> z</w:t>
      </w:r>
      <w:r w:rsidR="0061207D" w:rsidRPr="007E4736">
        <w:t>godnie z Regulaminem.</w:t>
      </w:r>
      <w:r w:rsidR="002C636E" w:rsidRPr="007E4736">
        <w:t xml:space="preserve"> NCBR zawiera z Wnioskodawcami odrębne Umowy na każdy ze Strumieni co oznacza, że jeśli Wnioskodawca został dopuszczony do zawarcia Umowy w zakresie </w:t>
      </w:r>
      <w:r w:rsidR="0041368C" w:rsidRPr="007E4736">
        <w:t xml:space="preserve">obu </w:t>
      </w:r>
      <w:r w:rsidR="002C636E" w:rsidRPr="007E4736">
        <w:t xml:space="preserve">Strumieni, zawiera z NCBR dwie odrębne Umowy. </w:t>
      </w:r>
      <w:r w:rsidR="1FD13E48" w:rsidRPr="007E4736">
        <w:t xml:space="preserve">Umowy będą zawierane w formie elektronicznej z kwalifikowanym podpisem elektronicznym, chyba że </w:t>
      </w:r>
      <w:r w:rsidR="62A59065" w:rsidRPr="007E4736">
        <w:t xml:space="preserve">NCBR i dany Uczestnik Przedsięwzięcia </w:t>
      </w:r>
      <w:r w:rsidR="1FD13E48" w:rsidRPr="007E4736">
        <w:t>uzgodnią inaczej.</w:t>
      </w:r>
    </w:p>
    <w:p w14:paraId="3DCBDEB8" w14:textId="29474A0B" w:rsidR="001A1939" w:rsidRPr="007E4736" w:rsidRDefault="001A1939" w:rsidP="00E467D7">
      <w:pPr>
        <w:pStyle w:val="Akapitzlist"/>
        <w:numPr>
          <w:ilvl w:val="0"/>
          <w:numId w:val="23"/>
        </w:numPr>
        <w:ind w:left="284" w:hanging="284"/>
        <w:jc w:val="both"/>
      </w:pPr>
      <w:r w:rsidRPr="007E4736">
        <w:t xml:space="preserve">W toku realizacji Umowy NCBR prowadzi w </w:t>
      </w:r>
      <w:r w:rsidR="007957EC" w:rsidRPr="007E4736">
        <w:t xml:space="preserve">Etapie I realizacji Przedsięwzięcia Selekcję Uczestników Przedsięwzięcia </w:t>
      </w:r>
      <w:r w:rsidR="001D2446" w:rsidRPr="007E4736">
        <w:t xml:space="preserve">w ramach każdego Strumienia </w:t>
      </w:r>
      <w:r w:rsidR="007957EC" w:rsidRPr="007E4736">
        <w:t>stosując Kryteria Selekcji, opisane w</w:t>
      </w:r>
      <w:r w:rsidRPr="007E4736">
        <w:t> </w:t>
      </w:r>
      <w:r w:rsidR="007957EC" w:rsidRPr="007E4736">
        <w:t>Załączniku nr 5 do Regulaminu. Uczestnik Przedsięwzięcia ponosi ryzyko zakończenia współpracy po Etapie I związane z tym, że Rozwiązania przedstawione przez innych Uczestników Przedsięwzięcia osiągną lepszy rezultat w ramach Selekcji</w:t>
      </w:r>
      <w:r w:rsidR="001D2446" w:rsidRPr="007E4736">
        <w:t xml:space="preserve"> w danym Strumieniu</w:t>
      </w:r>
      <w:r w:rsidR="00B36B4B" w:rsidRPr="007E4736">
        <w:t>.</w:t>
      </w:r>
      <w:r w:rsidR="007957EC" w:rsidRPr="007E4736" w:rsidDel="007957EC">
        <w:t xml:space="preserve"> </w:t>
      </w:r>
      <w:r w:rsidR="00A7122A" w:rsidRPr="007E4736">
        <w:t xml:space="preserve">Dodatkowo NCBR przysługuje uprawnienie do zakończenia </w:t>
      </w:r>
      <w:r w:rsidR="2A374328" w:rsidRPr="007E4736">
        <w:t xml:space="preserve">Przedsięwzięcia </w:t>
      </w:r>
      <w:r w:rsidR="00A7122A" w:rsidRPr="007E4736">
        <w:t>w danym Strumieniu</w:t>
      </w:r>
      <w:r w:rsidR="2A374328" w:rsidRPr="007E4736">
        <w:t xml:space="preserve"> </w:t>
      </w:r>
      <w:r w:rsidR="00A7122A" w:rsidRPr="007E4736">
        <w:t xml:space="preserve">po </w:t>
      </w:r>
      <w:r w:rsidR="007957EC" w:rsidRPr="007E4736">
        <w:t>Etapie I</w:t>
      </w:r>
      <w:r w:rsidR="00A7122A" w:rsidRPr="007E4736">
        <w:t>.</w:t>
      </w:r>
    </w:p>
    <w:p w14:paraId="1AF01E37" w14:textId="050AD2B0" w:rsidR="00A62BAF" w:rsidRPr="007E4736" w:rsidRDefault="00A62BAF" w:rsidP="00E467D7">
      <w:pPr>
        <w:pStyle w:val="Akapitzlist"/>
        <w:numPr>
          <w:ilvl w:val="0"/>
          <w:numId w:val="23"/>
        </w:numPr>
        <w:ind w:left="284" w:hanging="284"/>
        <w:jc w:val="both"/>
      </w:pPr>
      <w:bookmarkStart w:id="247" w:name="_Ref62506789"/>
      <w:r w:rsidRPr="007E4736">
        <w:rPr>
          <w:color w:val="000000" w:themeColor="text1"/>
        </w:rPr>
        <w:t>W przypadku braku zawarcia Umowy z przyczyn leżących po stronie Wnioskodawcy w terminie dłuższym niż 14 dni od dnia publikacji Listy Rankingowej, NCBR jest uprawnione do odstąpienia od zawarcia Umowy.</w:t>
      </w:r>
      <w:bookmarkEnd w:id="247"/>
    </w:p>
    <w:p w14:paraId="26AEE01E" w14:textId="08166A46" w:rsidR="001A1939" w:rsidRPr="007E4736" w:rsidRDefault="000524A3" w:rsidP="001547C7">
      <w:pPr>
        <w:pStyle w:val="Nagwek1"/>
      </w:pPr>
      <w:bookmarkStart w:id="248" w:name="_Ref53669257"/>
      <w:bookmarkStart w:id="249" w:name="_Toc53762109"/>
      <w:bookmarkStart w:id="250" w:name="_Toc69201441"/>
      <w:bookmarkStart w:id="251" w:name="_Toc70262466"/>
      <w:bookmarkStart w:id="252" w:name="_Toc70488237"/>
      <w:r w:rsidRPr="007E4736">
        <w:t>Uwagi do oceny</w:t>
      </w:r>
      <w:bookmarkEnd w:id="248"/>
      <w:bookmarkEnd w:id="249"/>
      <w:bookmarkEnd w:id="250"/>
      <w:bookmarkEnd w:id="251"/>
      <w:bookmarkEnd w:id="252"/>
    </w:p>
    <w:p w14:paraId="0B0A3FDA" w14:textId="77777777" w:rsidR="00EB7CD0" w:rsidRPr="007E4736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bookmarkStart w:id="253" w:name="_Hlk53785915"/>
      <w:r w:rsidRPr="007E4736">
        <w:t>Względem</w:t>
      </w:r>
      <w:r w:rsidR="00EB7CD0" w:rsidRPr="007E4736">
        <w:t>:</w:t>
      </w:r>
    </w:p>
    <w:p w14:paraId="7F50F04F" w14:textId="4ECE8420" w:rsidR="00EB7CD0" w:rsidRPr="007E4736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7E4736">
        <w:t>oceny formalnej</w:t>
      </w:r>
      <w:r w:rsidR="00EC19F8" w:rsidRPr="007E4736">
        <w:t xml:space="preserve"> Wniosku</w:t>
      </w:r>
      <w:r w:rsidRPr="007E4736">
        <w:t>,</w:t>
      </w:r>
    </w:p>
    <w:p w14:paraId="66C775C0" w14:textId="18C292CF" w:rsidR="00EB7CD0" w:rsidRPr="007E4736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7E4736">
        <w:t xml:space="preserve">oceny spełniania </w:t>
      </w:r>
      <w:r w:rsidR="00EC19F8" w:rsidRPr="007E4736">
        <w:t xml:space="preserve">przez Rozwiązanie </w:t>
      </w:r>
      <w:r w:rsidR="005CF5CF" w:rsidRPr="007E4736">
        <w:t>Wymagań</w:t>
      </w:r>
      <w:r w:rsidRPr="007E4736">
        <w:t xml:space="preserve"> Obligatoryjnych</w:t>
      </w:r>
      <w:r w:rsidR="007957EC" w:rsidRPr="007E4736">
        <w:t xml:space="preserve"> oraz przez</w:t>
      </w:r>
      <w:r w:rsidR="00B60EA4" w:rsidRPr="007E4736">
        <w:t xml:space="preserve"> </w:t>
      </w:r>
      <w:r w:rsidR="007957EC" w:rsidRPr="007E4736">
        <w:t>Wymagań określonych w Załączniku nr 2 do Regulaminu</w:t>
      </w:r>
      <w:r w:rsidRPr="007E4736">
        <w:t xml:space="preserve">, </w:t>
      </w:r>
    </w:p>
    <w:p w14:paraId="713679F0" w14:textId="3155AA74" w:rsidR="00EB7CD0" w:rsidRPr="007E4736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7E4736">
        <w:t>oceny merytorycznej</w:t>
      </w:r>
      <w:r w:rsidR="00EB7CD0" w:rsidRPr="007E4736">
        <w:t>,</w:t>
      </w:r>
    </w:p>
    <w:p w14:paraId="42565FEA" w14:textId="42C876F3" w:rsidR="000524A3" w:rsidRPr="007E4736" w:rsidRDefault="000524A3" w:rsidP="00EB7CD0">
      <w:pPr>
        <w:ind w:left="426"/>
        <w:jc w:val="both"/>
      </w:pPr>
      <w:r w:rsidRPr="007E4736">
        <w:t>Wnioskodawca może zgłosić uwagi</w:t>
      </w:r>
      <w:r w:rsidR="00EB7CD0" w:rsidRPr="007E4736">
        <w:t xml:space="preserve"> </w:t>
      </w:r>
      <w:r w:rsidR="00DE33A8" w:rsidRPr="007E4736">
        <w:t xml:space="preserve">tylko </w:t>
      </w:r>
      <w:r w:rsidR="00EB7CD0" w:rsidRPr="007E4736">
        <w:t>w formie elektronicznej (pod rygorem nieważności)</w:t>
      </w:r>
      <w:r w:rsidRPr="007E4736">
        <w:t xml:space="preserve">. </w:t>
      </w:r>
      <w:r w:rsidR="00C1049B" w:rsidRPr="007E4736">
        <w:t>Wnioskodawca może zgłosić uwagi wyłącznie w zakresie oceny dokonanej względem jego Wniosku. Na każdym etapie uwagi można zgłosić tylko raz.</w:t>
      </w:r>
    </w:p>
    <w:p w14:paraId="5F33930F" w14:textId="1C688386" w:rsidR="00EB7CD0" w:rsidRPr="007E4736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7E4736">
        <w:t xml:space="preserve">Uwagi </w:t>
      </w:r>
      <w:r w:rsidR="00FC3D43" w:rsidRPr="007E4736">
        <w:t>muszą</w:t>
      </w:r>
      <w:r w:rsidRPr="007E4736">
        <w:t xml:space="preserve"> być zgłoszone w terminie</w:t>
      </w:r>
      <w:r w:rsidR="00EB7CD0" w:rsidRPr="007E4736">
        <w:t>:</w:t>
      </w:r>
    </w:p>
    <w:p w14:paraId="47BFFF07" w14:textId="402C4C27" w:rsidR="00EB7CD0" w:rsidRPr="007E4736" w:rsidRDefault="00EB7CD0" w:rsidP="39A7861B">
      <w:pPr>
        <w:pStyle w:val="Akapitzlist"/>
        <w:numPr>
          <w:ilvl w:val="1"/>
          <w:numId w:val="35"/>
        </w:numPr>
        <w:ind w:left="851"/>
        <w:jc w:val="both"/>
        <w:rPr>
          <w:rFonts w:eastAsiaTheme="minorEastAsia"/>
        </w:rPr>
      </w:pPr>
      <w:r w:rsidRPr="007E4736">
        <w:t>w przypadku oceny formalnej</w:t>
      </w:r>
      <w:r w:rsidR="00C0387D" w:rsidRPr="007E4736">
        <w:t xml:space="preserve"> lub</w:t>
      </w:r>
      <w:r w:rsidRPr="007E4736">
        <w:t xml:space="preserve"> spełniania </w:t>
      </w:r>
      <w:r w:rsidR="005CF5CF" w:rsidRPr="007E4736">
        <w:t>Wymagań</w:t>
      </w:r>
      <w:r w:rsidRPr="007E4736">
        <w:t xml:space="preserve"> Obligatoryjnych</w:t>
      </w:r>
      <w:r w:rsidR="00FC3D43" w:rsidRPr="007E4736">
        <w:t xml:space="preserve">: </w:t>
      </w:r>
      <w:r w:rsidR="00D321A5" w:rsidRPr="007E4736">
        <w:t xml:space="preserve">trzech </w:t>
      </w:r>
      <w:r w:rsidR="00201312" w:rsidRPr="007E4736">
        <w:t xml:space="preserve">Dni Roboczych </w:t>
      </w:r>
      <w:r w:rsidRPr="007E4736">
        <w:t>od otrzymania rozstrzygnięcia</w:t>
      </w:r>
      <w:r w:rsidR="67148F05" w:rsidRPr="007E4736">
        <w:t xml:space="preserve"> NCBR</w:t>
      </w:r>
      <w:r w:rsidRPr="007E4736">
        <w:t xml:space="preserve">, </w:t>
      </w:r>
      <w:bookmarkStart w:id="254" w:name="_Hlk57333347"/>
      <w:bookmarkEnd w:id="254"/>
    </w:p>
    <w:p w14:paraId="712E3832" w14:textId="7E7258CB" w:rsidR="00EB7CD0" w:rsidRPr="007E4736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7E4736">
        <w:t xml:space="preserve">w przypadku oceny merytorycznej: </w:t>
      </w:r>
      <w:r w:rsidR="00D321A5" w:rsidRPr="007E4736">
        <w:t xml:space="preserve">trzech </w:t>
      </w:r>
      <w:r w:rsidR="00201312" w:rsidRPr="007E4736">
        <w:t>Dni Roboczych</w:t>
      </w:r>
      <w:r w:rsidR="000524A3" w:rsidRPr="007E4736">
        <w:t xml:space="preserve"> od dnia doręczenia Wnioskodawcy Raportu z oceny </w:t>
      </w:r>
      <w:r w:rsidRPr="007E4736">
        <w:t>merytorycznej</w:t>
      </w:r>
      <w:r w:rsidR="000524A3" w:rsidRPr="007E4736">
        <w:t xml:space="preserve">. </w:t>
      </w:r>
    </w:p>
    <w:p w14:paraId="03F33858" w14:textId="69E84395" w:rsidR="000F083B" w:rsidRPr="007E4736" w:rsidRDefault="000F083B" w:rsidP="000F083B">
      <w:pPr>
        <w:ind w:left="491"/>
        <w:jc w:val="both"/>
      </w:pPr>
      <w:r w:rsidRPr="007E4736">
        <w:t xml:space="preserve">Przed upływem terminów wskazanych w tym ustępie Wnioskodawca może zrzec się </w:t>
      </w:r>
      <w:r w:rsidR="001C63A5" w:rsidRPr="007E4736">
        <w:t>prawa do wnoszenia uwag.</w:t>
      </w:r>
    </w:p>
    <w:p w14:paraId="4BA006C9" w14:textId="1505B7BC" w:rsidR="00EC19F8" w:rsidRPr="007E4736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7E4736">
        <w:t xml:space="preserve">Wszystkie uwagi zgłoszone przez Wnioskodawców są przedstawiane Zespołowi Oceniającemu, </w:t>
      </w:r>
      <w:r w:rsidR="00EC19F8" w:rsidRPr="007E4736">
        <w:t xml:space="preserve">który </w:t>
      </w:r>
      <w:r w:rsidR="00FC3D43" w:rsidRPr="007E4736">
        <w:t xml:space="preserve">je weryfikuje, </w:t>
      </w:r>
      <w:r w:rsidR="00EC19F8" w:rsidRPr="007E4736">
        <w:t>stosuj</w:t>
      </w:r>
      <w:r w:rsidR="00FC3D43" w:rsidRPr="007E4736">
        <w:t>ą</w:t>
      </w:r>
      <w:r w:rsidR="0023675E" w:rsidRPr="007E4736">
        <w:t>c</w:t>
      </w:r>
      <w:r w:rsidR="00FC3D43" w:rsidRPr="007E4736">
        <w:t xml:space="preserve"> zasad</w:t>
      </w:r>
      <w:r w:rsidR="0023675E" w:rsidRPr="007E4736">
        <w:t>y</w:t>
      </w:r>
      <w:r w:rsidR="00EC19F8" w:rsidRPr="007E4736">
        <w:t xml:space="preserve"> określone w pkt </w:t>
      </w:r>
      <w:r w:rsidRPr="007E4736">
        <w:fldChar w:fldCharType="begin"/>
      </w:r>
      <w:r w:rsidRPr="007E4736">
        <w:instrText xml:space="preserve"> REF _Ref54726722 \r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6.2</w:t>
      </w:r>
      <w:r w:rsidRPr="007E4736">
        <w:fldChar w:fldCharType="end"/>
      </w:r>
      <w:r w:rsidR="00EC19F8" w:rsidRPr="007E4736">
        <w:t xml:space="preserve"> do </w:t>
      </w:r>
      <w:r w:rsidRPr="007E4736">
        <w:fldChar w:fldCharType="begin"/>
      </w:r>
      <w:r w:rsidRPr="007E4736">
        <w:instrText xml:space="preserve"> REF _Ref52647539 \r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6.4</w:t>
      </w:r>
      <w:r w:rsidRPr="007E4736">
        <w:fldChar w:fldCharType="end"/>
      </w:r>
      <w:r w:rsidR="00EC19F8" w:rsidRPr="007E4736">
        <w:t xml:space="preserve">. Uwagi zgłoszone co do oceny merytorycznej w ramach danego Strumienia </w:t>
      </w:r>
      <w:r w:rsidR="00FC3D43" w:rsidRPr="007E4736">
        <w:t xml:space="preserve">zgłoszone przez różnych Wnioskodawców </w:t>
      </w:r>
      <w:r w:rsidR="00EC19F8" w:rsidRPr="007E4736">
        <w:t>są rozpatrywane łącznie</w:t>
      </w:r>
      <w:r w:rsidR="00DE278F" w:rsidRPr="007E4736">
        <w:t>, w zakresie w jakim mogłoby to wpłynąć na ich pozycję w Liście Rankingowej</w:t>
      </w:r>
      <w:r w:rsidR="00EC19F8" w:rsidRPr="007E4736">
        <w:t>.</w:t>
      </w:r>
    </w:p>
    <w:p w14:paraId="70373366" w14:textId="5BA25324" w:rsidR="00EC19F8" w:rsidRPr="007E4736" w:rsidRDefault="00EC19F8" w:rsidP="00E467D7">
      <w:pPr>
        <w:pStyle w:val="Akapitzlist"/>
        <w:numPr>
          <w:ilvl w:val="0"/>
          <w:numId w:val="35"/>
        </w:numPr>
        <w:ind w:left="426"/>
        <w:jc w:val="both"/>
      </w:pPr>
      <w:r w:rsidRPr="007E4736">
        <w:t xml:space="preserve">W wyniku weryfikacji uwag Zespół Oceniający </w:t>
      </w:r>
      <w:r w:rsidR="000524A3" w:rsidRPr="007E4736">
        <w:t xml:space="preserve">rekomenduje </w:t>
      </w:r>
      <w:r w:rsidR="7146AD5A" w:rsidRPr="007E4736">
        <w:t>NCBR</w:t>
      </w:r>
      <w:r w:rsidRPr="007E4736">
        <w:t>:</w:t>
      </w:r>
    </w:p>
    <w:p w14:paraId="49EC8E52" w14:textId="60E1F194" w:rsidR="00EC19F8" w:rsidRPr="007E4736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7E4736">
        <w:t>zmianę rozstrzygnięcia</w:t>
      </w:r>
      <w:r w:rsidR="00EC19F8" w:rsidRPr="007E4736">
        <w:t xml:space="preserve">, wskazując treść i zakres proponowanej zmiany, albo </w:t>
      </w:r>
    </w:p>
    <w:p w14:paraId="75821A36" w14:textId="47F6F475" w:rsidR="00EB7CD0" w:rsidRPr="007E4736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7E4736">
        <w:lastRenderedPageBreak/>
        <w:t xml:space="preserve">utrzymanie oceny. </w:t>
      </w:r>
    </w:p>
    <w:p w14:paraId="469733A3" w14:textId="759DF395" w:rsidR="000524A3" w:rsidRPr="007E4736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7E4736">
        <w:t xml:space="preserve">Jeśli </w:t>
      </w:r>
      <w:r w:rsidR="00EB7CD0" w:rsidRPr="007E4736">
        <w:t xml:space="preserve">w terminie na wniesienie uwag na danym etapie </w:t>
      </w:r>
      <w:r w:rsidRPr="007E4736">
        <w:t xml:space="preserve">nie zostaną zgłoszone uwagi przez żadnego z Wnioskodawców w danym Strumieniu albo – w razie ich zgłoszenia - Zespół Oceniający nie rekomenduje zmiany rozstrzygnięcia, to ocena pozostaje w mocy i kończy </w:t>
      </w:r>
      <w:r w:rsidR="00EB7CD0" w:rsidRPr="007E4736">
        <w:t xml:space="preserve">dany etap oceny </w:t>
      </w:r>
      <w:r w:rsidRPr="007E4736">
        <w:t>w ramach Postępowania w zakresie danego Strumienia.</w:t>
      </w:r>
    </w:p>
    <w:p w14:paraId="7923012D" w14:textId="6D45F38B" w:rsidR="00EB7CD0" w:rsidRPr="007E4736" w:rsidRDefault="00EB7CD0" w:rsidP="00E467D7">
      <w:pPr>
        <w:pStyle w:val="Akapitzlist"/>
        <w:numPr>
          <w:ilvl w:val="0"/>
          <w:numId w:val="35"/>
        </w:numPr>
        <w:ind w:left="426"/>
        <w:jc w:val="both"/>
      </w:pPr>
      <w:r w:rsidRPr="007E4736">
        <w:t xml:space="preserve">Jeśli Zespół Oceniający po wniesieniu uwag rekomenduje dokonanie zmiany, </w:t>
      </w:r>
      <w:r w:rsidR="63447349" w:rsidRPr="007E4736">
        <w:t>NCBR</w:t>
      </w:r>
      <w:r w:rsidRPr="007E4736">
        <w:t xml:space="preserve"> doko</w:t>
      </w:r>
      <w:r w:rsidR="00EC19F8" w:rsidRPr="007E4736">
        <w:t>nuje zmian</w:t>
      </w:r>
      <w:r w:rsidR="00BC4311" w:rsidRPr="007E4736">
        <w:t xml:space="preserve"> rozstrzygnięcia </w:t>
      </w:r>
      <w:r w:rsidR="00EC19F8" w:rsidRPr="007E4736">
        <w:t>zgodnie z Rekomendacją i informuje zainteresowanych Wnioskodawców o ostatecznej ocenie</w:t>
      </w:r>
      <w:r w:rsidR="00201312" w:rsidRPr="007E4736">
        <w:t xml:space="preserve"> i publikuje </w:t>
      </w:r>
      <w:r w:rsidR="00DB3AFE" w:rsidRPr="007E4736">
        <w:t xml:space="preserve">ją </w:t>
      </w:r>
      <w:r w:rsidR="00201312" w:rsidRPr="007E4736">
        <w:t>na stronie internetowej</w:t>
      </w:r>
      <w:r w:rsidR="00EC19F8" w:rsidRPr="007E4736">
        <w:t>.</w:t>
      </w:r>
    </w:p>
    <w:p w14:paraId="063BA71A" w14:textId="579530C5" w:rsidR="00C53D06" w:rsidRPr="007E4736" w:rsidRDefault="008C0349" w:rsidP="001547C7">
      <w:pPr>
        <w:pStyle w:val="Nagwek1"/>
      </w:pPr>
      <w:bookmarkStart w:id="255" w:name="_Toc53671223"/>
      <w:bookmarkStart w:id="256" w:name="_Toc54726773"/>
      <w:bookmarkStart w:id="257" w:name="_Toc53671224"/>
      <w:bookmarkStart w:id="258" w:name="_Toc54726774"/>
      <w:bookmarkStart w:id="259" w:name="_Toc53671225"/>
      <w:bookmarkStart w:id="260" w:name="_Toc54726775"/>
      <w:bookmarkStart w:id="261" w:name="_Toc53671226"/>
      <w:bookmarkStart w:id="262" w:name="_Toc54726776"/>
      <w:bookmarkStart w:id="263" w:name="_Toc53671227"/>
      <w:bookmarkStart w:id="264" w:name="_Toc54726777"/>
      <w:bookmarkStart w:id="265" w:name="_Toc53671228"/>
      <w:bookmarkStart w:id="266" w:name="_Toc54726778"/>
      <w:bookmarkStart w:id="267" w:name="_Toc53671229"/>
      <w:bookmarkStart w:id="268" w:name="_Toc54726779"/>
      <w:bookmarkStart w:id="269" w:name="_Toc53671230"/>
      <w:bookmarkStart w:id="270" w:name="_Toc54726780"/>
      <w:bookmarkStart w:id="271" w:name="_Toc53671231"/>
      <w:bookmarkStart w:id="272" w:name="_Toc54726781"/>
      <w:bookmarkStart w:id="273" w:name="_Toc53671232"/>
      <w:bookmarkStart w:id="274" w:name="_Toc54726782"/>
      <w:bookmarkStart w:id="275" w:name="_Toc53671233"/>
      <w:bookmarkStart w:id="276" w:name="_Toc54726783"/>
      <w:bookmarkStart w:id="277" w:name="_Toc53671234"/>
      <w:bookmarkStart w:id="278" w:name="_Toc54726784"/>
      <w:bookmarkStart w:id="279" w:name="_Toc53671235"/>
      <w:bookmarkStart w:id="280" w:name="_Toc54726785"/>
      <w:bookmarkStart w:id="281" w:name="_Toc53671236"/>
      <w:bookmarkStart w:id="282" w:name="_Toc54726786"/>
      <w:bookmarkStart w:id="283" w:name="_Toc53671237"/>
      <w:bookmarkStart w:id="284" w:name="_Toc54726787"/>
      <w:bookmarkStart w:id="285" w:name="_Toc53671238"/>
      <w:bookmarkStart w:id="286" w:name="_Toc54726788"/>
      <w:bookmarkStart w:id="287" w:name="_Toc53671239"/>
      <w:bookmarkStart w:id="288" w:name="_Toc54726789"/>
      <w:bookmarkStart w:id="289" w:name="_Toc53671240"/>
      <w:bookmarkStart w:id="290" w:name="_Toc54726790"/>
      <w:bookmarkStart w:id="291" w:name="_Toc53671241"/>
      <w:bookmarkStart w:id="292" w:name="_Toc54726791"/>
      <w:bookmarkStart w:id="293" w:name="_Toc53671242"/>
      <w:bookmarkStart w:id="294" w:name="_Toc54726792"/>
      <w:bookmarkStart w:id="295" w:name="_Toc53671243"/>
      <w:bookmarkStart w:id="296" w:name="_Toc54726793"/>
      <w:bookmarkStart w:id="297" w:name="_Toc53671244"/>
      <w:bookmarkStart w:id="298" w:name="_Toc54726794"/>
      <w:bookmarkStart w:id="299" w:name="_Toc53671245"/>
      <w:bookmarkStart w:id="300" w:name="_Toc54726795"/>
      <w:bookmarkStart w:id="301" w:name="_Toc53671246"/>
      <w:bookmarkStart w:id="302" w:name="_Toc54726796"/>
      <w:bookmarkStart w:id="303" w:name="_Toc53671247"/>
      <w:bookmarkStart w:id="304" w:name="_Toc54726797"/>
      <w:bookmarkStart w:id="305" w:name="_Toc53671248"/>
      <w:bookmarkStart w:id="306" w:name="_Toc54726798"/>
      <w:bookmarkStart w:id="307" w:name="_Toc53671249"/>
      <w:bookmarkStart w:id="308" w:name="_Toc54726799"/>
      <w:bookmarkStart w:id="309" w:name="_Toc53671250"/>
      <w:bookmarkStart w:id="310" w:name="_Toc54726800"/>
      <w:bookmarkStart w:id="311" w:name="_Toc53671251"/>
      <w:bookmarkStart w:id="312" w:name="_Toc54726801"/>
      <w:bookmarkStart w:id="313" w:name="_Toc53671252"/>
      <w:bookmarkStart w:id="314" w:name="_Toc54726802"/>
      <w:bookmarkStart w:id="315" w:name="_Toc53671253"/>
      <w:bookmarkStart w:id="316" w:name="_Toc54726803"/>
      <w:bookmarkStart w:id="317" w:name="_Toc53671254"/>
      <w:bookmarkStart w:id="318" w:name="_Toc54726804"/>
      <w:bookmarkStart w:id="319" w:name="_Toc53671255"/>
      <w:bookmarkStart w:id="320" w:name="_Toc54726805"/>
      <w:bookmarkStart w:id="321" w:name="_Toc53671256"/>
      <w:bookmarkStart w:id="322" w:name="_Toc54726806"/>
      <w:bookmarkStart w:id="323" w:name="_Toc53671257"/>
      <w:bookmarkStart w:id="324" w:name="_Toc54726807"/>
      <w:bookmarkStart w:id="325" w:name="_Toc53671258"/>
      <w:bookmarkStart w:id="326" w:name="_Toc54726808"/>
      <w:bookmarkStart w:id="327" w:name="_Toc53671259"/>
      <w:bookmarkStart w:id="328" w:name="_Toc54726809"/>
      <w:bookmarkStart w:id="329" w:name="_Toc53671260"/>
      <w:bookmarkStart w:id="330" w:name="_Toc54726810"/>
      <w:bookmarkStart w:id="331" w:name="_Toc53671261"/>
      <w:bookmarkStart w:id="332" w:name="_Toc54726811"/>
      <w:bookmarkStart w:id="333" w:name="_Toc53671262"/>
      <w:bookmarkStart w:id="334" w:name="_Toc54726812"/>
      <w:bookmarkStart w:id="335" w:name="_Toc53671263"/>
      <w:bookmarkStart w:id="336" w:name="_Toc54726813"/>
      <w:bookmarkStart w:id="337" w:name="_Toc53671264"/>
      <w:bookmarkStart w:id="338" w:name="_Toc54726814"/>
      <w:bookmarkStart w:id="339" w:name="_Toc53671265"/>
      <w:bookmarkStart w:id="340" w:name="_Toc54726815"/>
      <w:bookmarkStart w:id="341" w:name="_Toc494180647"/>
      <w:bookmarkStart w:id="342" w:name="_Toc496261297"/>
      <w:bookmarkStart w:id="343" w:name="_Toc503863005"/>
      <w:bookmarkStart w:id="344" w:name="_Toc53762110"/>
      <w:bookmarkStart w:id="345" w:name="_Toc69201442"/>
      <w:bookmarkStart w:id="346" w:name="_Toc70262467"/>
      <w:bookmarkStart w:id="347" w:name="_Toc70488238"/>
      <w:bookmarkEnd w:id="130"/>
      <w:bookmarkEnd w:id="131"/>
      <w:bookmarkEnd w:id="253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r w:rsidRPr="007E4736">
        <w:t xml:space="preserve">Zasady dotyczące </w:t>
      </w:r>
      <w:r w:rsidR="007267BB" w:rsidRPr="007E4736">
        <w:t xml:space="preserve">wykorzystania i podziału </w:t>
      </w:r>
      <w:r w:rsidRPr="007E4736">
        <w:t xml:space="preserve">praw własności intelektualnej do rezultatów </w:t>
      </w:r>
      <w:bookmarkEnd w:id="341"/>
      <w:bookmarkEnd w:id="342"/>
      <w:bookmarkEnd w:id="343"/>
      <w:r w:rsidR="00390FB3" w:rsidRPr="007E4736">
        <w:t>Przedsięwzięcia</w:t>
      </w:r>
      <w:bookmarkEnd w:id="344"/>
      <w:bookmarkEnd w:id="345"/>
      <w:bookmarkEnd w:id="346"/>
      <w:bookmarkEnd w:id="347"/>
    </w:p>
    <w:p w14:paraId="6FD15BEE" w14:textId="3823CB14" w:rsidR="00C53D06" w:rsidRPr="007E4736" w:rsidRDefault="008C0349" w:rsidP="00E467D7">
      <w:pPr>
        <w:pStyle w:val="Akapitzlist"/>
        <w:numPr>
          <w:ilvl w:val="3"/>
          <w:numId w:val="11"/>
        </w:numPr>
        <w:ind w:left="284" w:hanging="284"/>
        <w:jc w:val="both"/>
        <w:rPr>
          <w:rFonts w:cstheme="majorBidi"/>
        </w:rPr>
      </w:pPr>
      <w:r w:rsidRPr="007E4736">
        <w:rPr>
          <w:rFonts w:cstheme="majorBidi"/>
        </w:rPr>
        <w:t xml:space="preserve">Zasady dotyczące podziału praw do przedmiotów własności intelektualnej powstałych w ramach realizacji Umowy, pomiędzy </w:t>
      </w:r>
      <w:r w:rsidR="001B1823" w:rsidRPr="007E4736">
        <w:rPr>
          <w:rFonts w:cstheme="majorBidi"/>
        </w:rPr>
        <w:t xml:space="preserve">Uczestników Przedsięwzięcia </w:t>
      </w:r>
      <w:r w:rsidRPr="007E4736">
        <w:rPr>
          <w:rFonts w:cstheme="majorBidi"/>
        </w:rPr>
        <w:t>i NCBR, określone zostały szczegółowo w </w:t>
      </w:r>
      <w:r w:rsidR="007267BB" w:rsidRPr="007E4736">
        <w:rPr>
          <w:rFonts w:cstheme="majorBidi"/>
        </w:rPr>
        <w:t xml:space="preserve">postanowieniach wzoru </w:t>
      </w:r>
      <w:r w:rsidRPr="007E4736">
        <w:rPr>
          <w:rFonts w:cstheme="majorBidi"/>
        </w:rPr>
        <w:t>Umow</w:t>
      </w:r>
      <w:r w:rsidR="00A655DA" w:rsidRPr="007E4736">
        <w:rPr>
          <w:rFonts w:cstheme="majorBidi"/>
        </w:rPr>
        <w:t>y</w:t>
      </w:r>
      <w:r w:rsidRPr="007E4736">
        <w:rPr>
          <w:rFonts w:cstheme="majorBidi"/>
        </w:rPr>
        <w:t>, stanowiące</w:t>
      </w:r>
      <w:r w:rsidR="73F6147F" w:rsidRPr="007E4736">
        <w:rPr>
          <w:rFonts w:cstheme="majorBidi"/>
        </w:rPr>
        <w:t xml:space="preserve">go </w:t>
      </w:r>
      <w:r w:rsidRPr="007E4736">
        <w:rPr>
          <w:rFonts w:cstheme="majorBidi"/>
        </w:rPr>
        <w:t xml:space="preserve">Załącznik nr </w:t>
      </w:r>
      <w:r w:rsidR="006B296C" w:rsidRPr="007E4736">
        <w:t>8</w:t>
      </w:r>
      <w:r w:rsidR="00836A29" w:rsidRPr="007E4736">
        <w:rPr>
          <w:rFonts w:cstheme="majorBidi"/>
        </w:rPr>
        <w:t xml:space="preserve"> </w:t>
      </w:r>
      <w:r w:rsidR="003335C7" w:rsidRPr="007E4736">
        <w:rPr>
          <w:rFonts w:cstheme="majorBidi"/>
        </w:rPr>
        <w:t xml:space="preserve">do Regulaminu. </w:t>
      </w:r>
    </w:p>
    <w:p w14:paraId="4DC09E50" w14:textId="16E4C152" w:rsidR="00E915E2" w:rsidRPr="007E4736" w:rsidRDefault="003335C7" w:rsidP="00E467D7">
      <w:pPr>
        <w:pStyle w:val="Akapitzlist"/>
        <w:numPr>
          <w:ilvl w:val="3"/>
          <w:numId w:val="11"/>
        </w:numPr>
        <w:ind w:left="284" w:hanging="284"/>
        <w:jc w:val="both"/>
        <w:rPr>
          <w:rFonts w:cstheme="majorBidi"/>
          <w:b/>
          <w:bCs/>
        </w:rPr>
      </w:pPr>
      <w:r w:rsidRPr="007E4736">
        <w:rPr>
          <w:rFonts w:cstheme="majorBidi"/>
        </w:rPr>
        <w:t xml:space="preserve">W każdym </w:t>
      </w:r>
      <w:r w:rsidR="00CF507A" w:rsidRPr="007E4736">
        <w:rPr>
          <w:rFonts w:cstheme="majorBidi"/>
        </w:rPr>
        <w:t>przypadku</w:t>
      </w:r>
      <w:r w:rsidRPr="007E4736">
        <w:rPr>
          <w:rFonts w:cstheme="majorBidi"/>
        </w:rPr>
        <w:t xml:space="preserve">, </w:t>
      </w:r>
      <w:r w:rsidR="00EB149A" w:rsidRPr="007E4736">
        <w:rPr>
          <w:rFonts w:cstheme="majorBidi"/>
        </w:rPr>
        <w:t>zamiarem Centrum jest</w:t>
      </w:r>
      <w:r w:rsidR="00D65CB8" w:rsidRPr="007E4736">
        <w:rPr>
          <w:rFonts w:cstheme="majorBidi"/>
        </w:rPr>
        <w:t>,</w:t>
      </w:r>
      <w:r w:rsidR="00EB149A" w:rsidRPr="007E4736">
        <w:rPr>
          <w:rFonts w:cstheme="majorBidi"/>
        </w:rPr>
        <w:t xml:space="preserve"> </w:t>
      </w:r>
      <w:r w:rsidR="00D65CB8" w:rsidRPr="007E4736">
        <w:rPr>
          <w:rFonts w:cstheme="majorBidi"/>
        </w:rPr>
        <w:t>a</w:t>
      </w:r>
      <w:r w:rsidR="00EB149A" w:rsidRPr="007E4736">
        <w:rPr>
          <w:rFonts w:cstheme="majorBidi"/>
        </w:rPr>
        <w:t xml:space="preserve">by </w:t>
      </w:r>
      <w:r w:rsidR="008C0349" w:rsidRPr="007E4736">
        <w:rPr>
          <w:rFonts w:cstheme="majorBidi"/>
        </w:rPr>
        <w:t xml:space="preserve">Umowa przewidywała zasady dotyczące podziału uprawnień do </w:t>
      </w:r>
      <w:r w:rsidR="006B2C91" w:rsidRPr="007E4736">
        <w:rPr>
          <w:rFonts w:cstheme="majorBidi"/>
        </w:rPr>
        <w:t>W</w:t>
      </w:r>
      <w:r w:rsidR="008C0349" w:rsidRPr="007E4736">
        <w:rPr>
          <w:rFonts w:cstheme="majorBidi"/>
        </w:rPr>
        <w:t xml:space="preserve">yników </w:t>
      </w:r>
      <w:r w:rsidR="006B2C91" w:rsidRPr="007E4736">
        <w:rPr>
          <w:rFonts w:cstheme="majorBidi"/>
        </w:rPr>
        <w:t xml:space="preserve">Prac B+R prowadzonych w ramach </w:t>
      </w:r>
      <w:r w:rsidR="00390FB3" w:rsidRPr="007E4736">
        <w:rPr>
          <w:rFonts w:cstheme="majorBidi"/>
        </w:rPr>
        <w:t>Przedsięwzięcia</w:t>
      </w:r>
      <w:r w:rsidR="008C0349" w:rsidRPr="007E4736">
        <w:rPr>
          <w:rFonts w:cstheme="majorBidi"/>
        </w:rPr>
        <w:t xml:space="preserve">, będących </w:t>
      </w:r>
      <w:r w:rsidR="006B2C91" w:rsidRPr="007E4736">
        <w:rPr>
          <w:rFonts w:cstheme="majorBidi"/>
        </w:rPr>
        <w:t>W</w:t>
      </w:r>
      <w:r w:rsidR="008C0349" w:rsidRPr="007E4736">
        <w:rPr>
          <w:rFonts w:cstheme="majorBidi"/>
        </w:rPr>
        <w:t>ynikiem</w:t>
      </w:r>
      <w:r w:rsidR="006B2C91" w:rsidRPr="007E4736">
        <w:rPr>
          <w:rFonts w:cstheme="majorBidi"/>
        </w:rPr>
        <w:t xml:space="preserve"> Prac</w:t>
      </w:r>
      <w:r w:rsidR="008C0349" w:rsidRPr="007E4736">
        <w:rPr>
          <w:rFonts w:cstheme="majorBidi"/>
        </w:rPr>
        <w:t xml:space="preserve"> </w:t>
      </w:r>
      <w:r w:rsidR="00293D64" w:rsidRPr="007E4736">
        <w:rPr>
          <w:rFonts w:cstheme="majorBidi"/>
        </w:rPr>
        <w:t xml:space="preserve">Etapu </w:t>
      </w:r>
      <w:r w:rsidR="008C0349" w:rsidRPr="007E4736">
        <w:rPr>
          <w:rFonts w:cstheme="majorBidi"/>
        </w:rPr>
        <w:t>I</w:t>
      </w:r>
      <w:r w:rsidR="00454FD1" w:rsidRPr="007E4736">
        <w:rPr>
          <w:rFonts w:cstheme="majorBidi"/>
        </w:rPr>
        <w:t xml:space="preserve"> oraz</w:t>
      </w:r>
      <w:r w:rsidR="008C0349" w:rsidRPr="007E4736">
        <w:rPr>
          <w:rFonts w:cstheme="majorBidi"/>
        </w:rPr>
        <w:t xml:space="preserve"> </w:t>
      </w:r>
      <w:r w:rsidR="00293D64" w:rsidRPr="007E4736">
        <w:rPr>
          <w:rFonts w:cstheme="majorBidi"/>
        </w:rPr>
        <w:t xml:space="preserve">Etapu </w:t>
      </w:r>
      <w:r w:rsidR="008C0349" w:rsidRPr="007E4736">
        <w:rPr>
          <w:rFonts w:cstheme="majorBidi"/>
        </w:rPr>
        <w:t>II, w tym wyników stanowiących przedmiot praw własności intelektualnej, w</w:t>
      </w:r>
      <w:r w:rsidR="00293D64" w:rsidRPr="007E4736">
        <w:rPr>
          <w:rFonts w:cstheme="majorBidi"/>
        </w:rPr>
        <w:t> </w:t>
      </w:r>
      <w:r w:rsidR="008C0349" w:rsidRPr="007E4736">
        <w:rPr>
          <w:rFonts w:cstheme="majorBidi"/>
        </w:rPr>
        <w:t xml:space="preserve">sposób </w:t>
      </w:r>
      <w:r w:rsidR="003D4AD2" w:rsidRPr="007E4736">
        <w:rPr>
          <w:rFonts w:cstheme="majorBidi"/>
        </w:rPr>
        <w:t>w</w:t>
      </w:r>
      <w:r w:rsidR="008D227C" w:rsidRPr="007E4736">
        <w:rPr>
          <w:rFonts w:cstheme="majorBidi"/>
        </w:rPr>
        <w:t> </w:t>
      </w:r>
      <w:r w:rsidR="003D4AD2" w:rsidRPr="007E4736">
        <w:rPr>
          <w:rFonts w:cstheme="majorBidi"/>
        </w:rPr>
        <w:t xml:space="preserve">największym stopniu </w:t>
      </w:r>
      <w:r w:rsidR="002D78A0" w:rsidRPr="007E4736">
        <w:rPr>
          <w:rFonts w:cstheme="majorBidi"/>
        </w:rPr>
        <w:t xml:space="preserve">uwzględniający </w:t>
      </w:r>
      <w:r w:rsidR="6FA4B80B" w:rsidRPr="007E4736">
        <w:rPr>
          <w:rFonts w:cstheme="majorBidi"/>
        </w:rPr>
        <w:t>Wymagania</w:t>
      </w:r>
      <w:r w:rsidR="002D78A0" w:rsidRPr="007E4736">
        <w:rPr>
          <w:rFonts w:cstheme="majorBidi"/>
        </w:rPr>
        <w:t xml:space="preserve"> wskazane</w:t>
      </w:r>
      <w:r w:rsidR="007B6F49" w:rsidRPr="007E4736">
        <w:rPr>
          <w:rFonts w:cstheme="majorBidi"/>
        </w:rPr>
        <w:t xml:space="preserve"> </w:t>
      </w:r>
      <w:r w:rsidR="00C53D06" w:rsidRPr="007E4736">
        <w:rPr>
          <w:rFonts w:cstheme="majorBidi"/>
        </w:rPr>
        <w:t>w przytoczonych w treści Regulaminu Zasad</w:t>
      </w:r>
      <w:r w:rsidR="00E95116" w:rsidRPr="007E4736">
        <w:rPr>
          <w:rFonts w:cstheme="majorBidi"/>
        </w:rPr>
        <w:t>ach</w:t>
      </w:r>
      <w:r w:rsidR="00C53D06" w:rsidRPr="007E4736">
        <w:rPr>
          <w:rFonts w:cstheme="majorBidi"/>
        </w:rPr>
        <w:t xml:space="preserve"> Ramowych</w:t>
      </w:r>
      <w:r w:rsidR="00295C42" w:rsidRPr="007E4736">
        <w:rPr>
          <w:rFonts w:cstheme="majorBidi"/>
        </w:rPr>
        <w:t>,</w:t>
      </w:r>
      <w:r w:rsidR="00295C42" w:rsidRPr="007E4736">
        <w:t xml:space="preserve"> z uwzględnieniem celów Przedsięwzięcia określonych w Rozdziale </w:t>
      </w:r>
      <w:r w:rsidRPr="007E4736">
        <w:fldChar w:fldCharType="begin"/>
      </w:r>
      <w:r w:rsidRPr="007E4736">
        <w:instrText xml:space="preserve"> REF _Ref52630528 \n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I</w:t>
      </w:r>
      <w:r w:rsidRPr="007E4736">
        <w:fldChar w:fldCharType="end"/>
      </w:r>
      <w:r w:rsidR="00C53D06" w:rsidRPr="007E4736">
        <w:rPr>
          <w:rFonts w:cstheme="majorBidi"/>
        </w:rPr>
        <w:t>.</w:t>
      </w:r>
    </w:p>
    <w:p w14:paraId="48AF9B00" w14:textId="742BA7BB" w:rsidR="00AA1C84" w:rsidRPr="007E4736" w:rsidRDefault="008C0349" w:rsidP="001547C7">
      <w:pPr>
        <w:pStyle w:val="Nagwek1"/>
      </w:pPr>
      <w:bookmarkStart w:id="348" w:name="_Toc494180648"/>
      <w:bookmarkStart w:id="349" w:name="_Ref495406023"/>
      <w:bookmarkStart w:id="350" w:name="_Ref495406036"/>
      <w:bookmarkStart w:id="351" w:name="_Ref495411273"/>
      <w:bookmarkStart w:id="352" w:name="_Ref495413649"/>
      <w:bookmarkStart w:id="353" w:name="_Ref495414064"/>
      <w:bookmarkStart w:id="354" w:name="_Ref495414078"/>
      <w:bookmarkStart w:id="355" w:name="_Ref495417463"/>
      <w:bookmarkStart w:id="356" w:name="_Ref495486285"/>
      <w:bookmarkStart w:id="357" w:name="_Ref495583897"/>
      <w:bookmarkStart w:id="358" w:name="_Ref495586441"/>
      <w:bookmarkStart w:id="359" w:name="_Ref495916476"/>
      <w:bookmarkStart w:id="360" w:name="_Ref495918951"/>
      <w:bookmarkStart w:id="361" w:name="_Ref495924877"/>
      <w:bookmarkStart w:id="362" w:name="_Ref495934636"/>
      <w:bookmarkStart w:id="363" w:name="_Toc496261298"/>
      <w:bookmarkStart w:id="364" w:name="_Toc503863006"/>
      <w:bookmarkStart w:id="365" w:name="_Ref508784902"/>
      <w:bookmarkStart w:id="366" w:name="_Ref52646295"/>
      <w:bookmarkStart w:id="367" w:name="_Ref54707550"/>
      <w:bookmarkStart w:id="368" w:name="_Toc53762111"/>
      <w:bookmarkStart w:id="369" w:name="_Toc69201443"/>
      <w:bookmarkStart w:id="370" w:name="_Toc70262468"/>
      <w:bookmarkStart w:id="371" w:name="_Toc70488239"/>
      <w:r w:rsidRPr="007E4736">
        <w:t xml:space="preserve">Budżet </w:t>
      </w:r>
      <w:r w:rsidR="00390FB3" w:rsidRPr="007E4736">
        <w:t>Przedsięwzięcia</w:t>
      </w:r>
      <w:r w:rsidR="0C03D7AA" w:rsidRPr="007E4736">
        <w:t xml:space="preserve"> i</w:t>
      </w:r>
      <w:r w:rsidRPr="007E4736">
        <w:t xml:space="preserve"> zasady </w:t>
      </w:r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r w:rsidR="00C216F2" w:rsidRPr="007E4736">
        <w:t>zapłaty wynagrodzenia</w:t>
      </w:r>
      <w:bookmarkEnd w:id="367"/>
      <w:bookmarkEnd w:id="368"/>
      <w:bookmarkEnd w:id="369"/>
      <w:bookmarkEnd w:id="370"/>
      <w:bookmarkEnd w:id="371"/>
    </w:p>
    <w:p w14:paraId="32EA96F4" w14:textId="1ED1E7FA" w:rsidR="00C53D06" w:rsidRPr="007E4736" w:rsidRDefault="00CA056E" w:rsidP="00E467D7">
      <w:pPr>
        <w:pStyle w:val="Akapitzlist"/>
        <w:numPr>
          <w:ilvl w:val="0"/>
          <w:numId w:val="22"/>
        </w:numPr>
        <w:ind w:left="284" w:hanging="284"/>
        <w:jc w:val="both"/>
      </w:pPr>
      <w:bookmarkStart w:id="372" w:name="_Ref496089061"/>
      <w:r w:rsidRPr="7ECE2F9C">
        <w:rPr>
          <w:rFonts w:cstheme="majorBidi"/>
        </w:rPr>
        <w:t>Całkowity</w:t>
      </w:r>
      <w:r>
        <w:t xml:space="preserve"> budżet </w:t>
      </w:r>
      <w:r w:rsidR="00390FB3">
        <w:t>Przedsięwzięcia</w:t>
      </w:r>
      <w:r>
        <w:t xml:space="preserve"> wynosi</w:t>
      </w:r>
      <w:r w:rsidR="6326C988">
        <w:t xml:space="preserve"> </w:t>
      </w:r>
      <w:r w:rsidR="7B0412E9" w:rsidRPr="7ECE2F9C">
        <w:rPr>
          <w:b/>
          <w:bCs/>
        </w:rPr>
        <w:t>12 900 000</w:t>
      </w:r>
      <w:r w:rsidR="00AC5A31">
        <w:t xml:space="preserve"> </w:t>
      </w:r>
      <w:r w:rsidRPr="7ECE2F9C">
        <w:rPr>
          <w:b/>
          <w:bCs/>
        </w:rPr>
        <w:t xml:space="preserve">zł (słownie: </w:t>
      </w:r>
      <w:r w:rsidR="581D51A9" w:rsidRPr="7ECE2F9C">
        <w:rPr>
          <w:b/>
          <w:bCs/>
        </w:rPr>
        <w:t>dwanaście milionów dziewięćset tysięcy</w:t>
      </w:r>
      <w:r w:rsidR="00DF1C03" w:rsidRPr="7ECE2F9C">
        <w:rPr>
          <w:b/>
          <w:bCs/>
        </w:rPr>
        <w:t xml:space="preserve"> </w:t>
      </w:r>
      <w:r w:rsidRPr="7ECE2F9C">
        <w:rPr>
          <w:b/>
          <w:bCs/>
        </w:rPr>
        <w:t>złotych)</w:t>
      </w:r>
      <w:r w:rsidR="00A738B3" w:rsidRPr="7ECE2F9C">
        <w:rPr>
          <w:b/>
          <w:bCs/>
        </w:rPr>
        <w:t xml:space="preserve"> brutto</w:t>
      </w:r>
      <w:r w:rsidRPr="7ECE2F9C">
        <w:rPr>
          <w:b/>
          <w:bCs/>
        </w:rPr>
        <w:t>.</w:t>
      </w:r>
    </w:p>
    <w:p w14:paraId="75A91163" w14:textId="190CEA65" w:rsidR="544C7337" w:rsidRPr="007E4736" w:rsidRDefault="11276046" w:rsidP="002D4B3F">
      <w:pPr>
        <w:pStyle w:val="Akapitzlist"/>
        <w:numPr>
          <w:ilvl w:val="0"/>
          <w:numId w:val="22"/>
        </w:numPr>
        <w:ind w:left="284" w:hanging="284"/>
        <w:jc w:val="both"/>
      </w:pPr>
      <w:r>
        <w:t xml:space="preserve">Budżet </w:t>
      </w:r>
      <w:r w:rsidR="3360AE3F">
        <w:t>Przedsięwzięcia</w:t>
      </w:r>
      <w:r>
        <w:t xml:space="preserve"> z podziałem na </w:t>
      </w:r>
      <w:r w:rsidR="2EF0C423">
        <w:t xml:space="preserve">Etapy </w:t>
      </w:r>
      <w:r w:rsidR="088AF8AE">
        <w:t xml:space="preserve">i Strumienie </w:t>
      </w:r>
      <w:r>
        <w:t>określa</w:t>
      </w:r>
      <w:r w:rsidR="773ADBD9">
        <w:t>ją</w:t>
      </w:r>
      <w:r w:rsidR="34DFAC16">
        <w:t xml:space="preserve"> poniższ</w:t>
      </w:r>
      <w:r w:rsidR="3B4DCD96">
        <w:t>e</w:t>
      </w:r>
      <w:r>
        <w:t xml:space="preserve"> tabel</w:t>
      </w:r>
      <w:r w:rsidR="25A4BF24">
        <w:t>e</w:t>
      </w:r>
      <w:r>
        <w:t>.</w:t>
      </w:r>
      <w:r w:rsidR="00CA056E">
        <w:br/>
      </w:r>
      <w:r w:rsidR="1AA9CB05">
        <w:t>Strumień “Bateria”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2"/>
        <w:gridCol w:w="3238"/>
        <w:gridCol w:w="1089"/>
        <w:gridCol w:w="1352"/>
        <w:gridCol w:w="1321"/>
        <w:gridCol w:w="1678"/>
      </w:tblGrid>
      <w:tr w:rsidR="79370A0B" w14:paraId="633B520C" w14:textId="77777777" w:rsidTr="79370A0B">
        <w:trPr>
          <w:trHeight w:val="1140"/>
        </w:trPr>
        <w:tc>
          <w:tcPr>
            <w:tcW w:w="382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7BE33900" w14:textId="515B5CDA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ETAP</w:t>
            </w:r>
          </w:p>
        </w:tc>
        <w:tc>
          <w:tcPr>
            <w:tcW w:w="3238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35EC29E7" w14:textId="3CBD327D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/ KPI</w:t>
            </w:r>
          </w:p>
        </w:tc>
        <w:tc>
          <w:tcPr>
            <w:tcW w:w="108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0A78E719" w14:textId="7A05206D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CZAS</w:t>
            </w:r>
          </w:p>
        </w:tc>
        <w:tc>
          <w:tcPr>
            <w:tcW w:w="1352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586EB89A" w14:textId="31347D77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LICZBA WYKONAWCÓW </w:t>
            </w:r>
            <w:r>
              <w:br/>
            </w: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W ETAPIE</w:t>
            </w:r>
          </w:p>
        </w:tc>
        <w:tc>
          <w:tcPr>
            <w:tcW w:w="132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</w:tcPr>
          <w:p w14:paraId="6D25AFCC" w14:textId="370D4BFC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BUDŻET</w:t>
            </w:r>
            <w:r>
              <w:br/>
            </w: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(w PLN brutto) </w:t>
            </w:r>
            <w:r>
              <w:br/>
            </w: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na jednego UCZESTNIKA</w:t>
            </w:r>
          </w:p>
        </w:tc>
        <w:tc>
          <w:tcPr>
            <w:tcW w:w="1678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3C0446DF" w14:textId="172E8BA1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BUDŻET ETAPU</w:t>
            </w:r>
          </w:p>
        </w:tc>
      </w:tr>
      <w:tr w:rsidR="79370A0B" w14:paraId="2F647D08" w14:textId="77777777" w:rsidTr="79370A0B">
        <w:trPr>
          <w:trHeight w:val="690"/>
        </w:trPr>
        <w:tc>
          <w:tcPr>
            <w:tcW w:w="382" w:type="dxa"/>
            <w:vMerge w:val="restar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78D6E110" w14:textId="0B22BF51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238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11214DD" w14:textId="6B778D35" w:rsidR="79370A0B" w:rsidRDefault="79370A0B" w:rsidP="79370A0B">
            <w:pPr>
              <w:spacing w:line="360" w:lineRule="auto"/>
            </w:pPr>
            <w:r w:rsidRPr="79370A0B">
              <w:rPr>
                <w:color w:val="000000" w:themeColor="text1"/>
                <w:sz w:val="16"/>
                <w:szCs w:val="16"/>
              </w:rPr>
              <w:t>Prowadzenie przez Wykonawców prac badawczo-rozwojowych w celu opracowania Prototypów ogniw galwanicznych</w:t>
            </w:r>
          </w:p>
        </w:tc>
        <w:tc>
          <w:tcPr>
            <w:tcW w:w="1089" w:type="dxa"/>
            <w:vMerge w:val="restar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72CC5AB" w14:textId="0C3D2427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</w:rPr>
              <w:t>20 miesięcy</w:t>
            </w:r>
          </w:p>
          <w:p w14:paraId="41EE0870" w14:textId="06DBEB69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 xml:space="preserve">III kwartał 2021 - </w:t>
            </w:r>
            <w:r>
              <w:br/>
            </w:r>
            <w:r w:rsidRPr="79370A0B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>II kwartał 2023</w:t>
            </w:r>
          </w:p>
        </w:tc>
        <w:tc>
          <w:tcPr>
            <w:tcW w:w="1352" w:type="dxa"/>
            <w:vMerge w:val="restar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EFA6198" w14:textId="76F3049B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21" w:type="dxa"/>
            <w:vMerge w:val="restar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DDEB151" w14:textId="1EB6A0AC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2 700 000 zł brutto</w:t>
            </w:r>
          </w:p>
        </w:tc>
        <w:tc>
          <w:tcPr>
            <w:tcW w:w="1678" w:type="dxa"/>
            <w:vMerge w:val="restar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F51ACF2" w14:textId="0237EBC0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5 400 000 zł brutto</w:t>
            </w:r>
          </w:p>
        </w:tc>
      </w:tr>
      <w:tr w:rsidR="79370A0B" w14:paraId="49E12A0B" w14:textId="77777777" w:rsidTr="79370A0B">
        <w:trPr>
          <w:trHeight w:val="360"/>
        </w:trPr>
        <w:tc>
          <w:tcPr>
            <w:tcW w:w="382" w:type="dxa"/>
            <w:vMerge/>
            <w:tcBorders>
              <w:left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27713F87" w14:textId="77777777" w:rsidR="00ED6205" w:rsidRDefault="00ED6205"/>
        </w:tc>
        <w:tc>
          <w:tcPr>
            <w:tcW w:w="3238" w:type="dxa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81F7185" w14:textId="0C404144" w:rsidR="79370A0B" w:rsidRDefault="79370A0B" w:rsidP="79370A0B">
            <w:pPr>
              <w:spacing w:line="360" w:lineRule="auto"/>
            </w:pPr>
            <w:r w:rsidRPr="79370A0B">
              <w:rPr>
                <w:color w:val="000000" w:themeColor="text1"/>
                <w:sz w:val="16"/>
                <w:szCs w:val="16"/>
              </w:rPr>
              <w:t>Testy Prototypów ogniw oraz kontynuowanie Prac B+R</w:t>
            </w:r>
          </w:p>
        </w:tc>
        <w:tc>
          <w:tcPr>
            <w:tcW w:w="1089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779848D0" w14:textId="77777777" w:rsidR="00ED6205" w:rsidRDefault="00ED6205"/>
        </w:tc>
        <w:tc>
          <w:tcPr>
            <w:tcW w:w="1352" w:type="dxa"/>
            <w:vMerge/>
            <w:tcBorders>
              <w:left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54803DAF" w14:textId="77777777" w:rsidR="00ED6205" w:rsidRDefault="00ED6205"/>
        </w:tc>
        <w:tc>
          <w:tcPr>
            <w:tcW w:w="1321" w:type="dxa"/>
            <w:vMerge/>
            <w:tcBorders>
              <w:left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22D3B157" w14:textId="77777777" w:rsidR="00ED6205" w:rsidRDefault="00ED6205"/>
        </w:tc>
        <w:tc>
          <w:tcPr>
            <w:tcW w:w="1678" w:type="dxa"/>
            <w:vMerge/>
            <w:tcBorders>
              <w:left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2627B660" w14:textId="77777777" w:rsidR="00ED6205" w:rsidRDefault="00ED6205"/>
        </w:tc>
      </w:tr>
      <w:tr w:rsidR="79370A0B" w14:paraId="23BAC68B" w14:textId="77777777" w:rsidTr="79370A0B">
        <w:trPr>
          <w:trHeight w:val="390"/>
        </w:trPr>
        <w:tc>
          <w:tcPr>
            <w:tcW w:w="382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38C17DBB" w14:textId="77777777" w:rsidR="00ED6205" w:rsidRDefault="00ED6205"/>
        </w:tc>
        <w:tc>
          <w:tcPr>
            <w:tcW w:w="3238" w:type="dxa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87A1821" w14:textId="3844EFA2" w:rsidR="79370A0B" w:rsidRDefault="79370A0B" w:rsidP="79370A0B">
            <w:pPr>
              <w:spacing w:line="360" w:lineRule="auto"/>
            </w:pPr>
            <w:r w:rsidRPr="79370A0B">
              <w:rPr>
                <w:color w:val="000000" w:themeColor="text1"/>
                <w:sz w:val="16"/>
                <w:szCs w:val="16"/>
              </w:rPr>
              <w:t>Ocena przez Zamawiającego Wyniku Prac Etapu I</w:t>
            </w:r>
          </w:p>
        </w:tc>
        <w:tc>
          <w:tcPr>
            <w:tcW w:w="1089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A161CB2" w14:textId="099D00BF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</w:rPr>
              <w:t>1 miesiąc</w:t>
            </w:r>
          </w:p>
          <w:p w14:paraId="687AAF7E" w14:textId="6150C4BC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>II kwartał 2023</w:t>
            </w:r>
          </w:p>
        </w:tc>
        <w:tc>
          <w:tcPr>
            <w:tcW w:w="1352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45B2BCE2" w14:textId="77777777" w:rsidR="00ED6205" w:rsidRDefault="00ED6205"/>
        </w:tc>
        <w:tc>
          <w:tcPr>
            <w:tcW w:w="1321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1C828F8A" w14:textId="77777777" w:rsidR="00ED6205" w:rsidRDefault="00ED6205"/>
        </w:tc>
        <w:tc>
          <w:tcPr>
            <w:tcW w:w="1678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051B2D8C" w14:textId="77777777" w:rsidR="00ED6205" w:rsidRDefault="00ED6205"/>
        </w:tc>
      </w:tr>
      <w:tr w:rsidR="79370A0B" w14:paraId="298AC988" w14:textId="77777777" w:rsidTr="79370A0B">
        <w:trPr>
          <w:trHeight w:val="1065"/>
        </w:trPr>
        <w:tc>
          <w:tcPr>
            <w:tcW w:w="382" w:type="dxa"/>
            <w:vMerge w:val="restart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5A81003E" w14:textId="42FD1E88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3238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629216F" w14:textId="69758423" w:rsidR="79370A0B" w:rsidRDefault="79370A0B" w:rsidP="79370A0B">
            <w:pPr>
              <w:spacing w:line="360" w:lineRule="auto"/>
            </w:pPr>
            <w:r w:rsidRPr="79370A0B">
              <w:rPr>
                <w:color w:val="000000" w:themeColor="text1"/>
                <w:sz w:val="16"/>
                <w:szCs w:val="16"/>
              </w:rPr>
              <w:t>Prowadzenie przez Wykonawcę prac badawczo-rozwojowych oraz budowa Prototypu Demonstratora Baterii opartej o ogniwa galwaniczne.</w:t>
            </w:r>
          </w:p>
        </w:tc>
        <w:tc>
          <w:tcPr>
            <w:tcW w:w="108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9A19929" w14:textId="32731743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</w:rPr>
              <w:t>6 miesięcy</w:t>
            </w:r>
          </w:p>
          <w:p w14:paraId="3DF0C9F7" w14:textId="09445294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 xml:space="preserve">II kwartał 2023 – </w:t>
            </w:r>
            <w:r>
              <w:br/>
            </w:r>
            <w:r w:rsidRPr="79370A0B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>IV kwartał 2023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A892C6B" w14:textId="31AFF082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1" w:type="dxa"/>
            <w:vMerge w:val="restart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BC62528" w14:textId="2BA7875B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1 600 000 zł brutto</w:t>
            </w:r>
          </w:p>
        </w:tc>
        <w:tc>
          <w:tcPr>
            <w:tcW w:w="1678" w:type="dxa"/>
            <w:vMerge w:val="restart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14A6C11" w14:textId="5AE052B2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1 600 000 zł brutto</w:t>
            </w:r>
          </w:p>
        </w:tc>
      </w:tr>
      <w:tr w:rsidR="79370A0B" w14:paraId="103E2634" w14:textId="77777777" w:rsidTr="79370A0B">
        <w:trPr>
          <w:trHeight w:val="555"/>
        </w:trPr>
        <w:tc>
          <w:tcPr>
            <w:tcW w:w="382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17C90B62" w14:textId="77777777" w:rsidR="00ED6205" w:rsidRDefault="00ED6205"/>
        </w:tc>
        <w:tc>
          <w:tcPr>
            <w:tcW w:w="3238" w:type="dxa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D6ABF50" w14:textId="310C7908" w:rsidR="79370A0B" w:rsidRDefault="79370A0B" w:rsidP="79370A0B">
            <w:pPr>
              <w:spacing w:line="360" w:lineRule="auto"/>
            </w:pPr>
            <w:r w:rsidRPr="79370A0B">
              <w:rPr>
                <w:color w:val="000000" w:themeColor="text1"/>
                <w:sz w:val="16"/>
                <w:szCs w:val="16"/>
              </w:rPr>
              <w:t>Ocena przez Zamawiającego Wyniku Prac Etapu II</w:t>
            </w:r>
          </w:p>
        </w:tc>
        <w:tc>
          <w:tcPr>
            <w:tcW w:w="108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27984B5" w14:textId="634530E3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</w:rPr>
              <w:t>1 miesiąc</w:t>
            </w:r>
          </w:p>
          <w:p w14:paraId="7B266EB7" w14:textId="72E17609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>IV kwartał 2023</w:t>
            </w:r>
          </w:p>
        </w:tc>
        <w:tc>
          <w:tcPr>
            <w:tcW w:w="1352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4FEC01F8" w14:textId="77777777" w:rsidR="00ED6205" w:rsidRDefault="00ED6205"/>
        </w:tc>
        <w:tc>
          <w:tcPr>
            <w:tcW w:w="1321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79422F9A" w14:textId="77777777" w:rsidR="00ED6205" w:rsidRDefault="00ED6205"/>
        </w:tc>
        <w:tc>
          <w:tcPr>
            <w:tcW w:w="1678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19333E55" w14:textId="77777777" w:rsidR="00ED6205" w:rsidRDefault="00ED6205"/>
        </w:tc>
      </w:tr>
      <w:tr w:rsidR="79370A0B" w14:paraId="511B10D1" w14:textId="77777777" w:rsidTr="79370A0B">
        <w:trPr>
          <w:trHeight w:val="495"/>
        </w:trPr>
        <w:tc>
          <w:tcPr>
            <w:tcW w:w="382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6E33FEDA" w14:textId="35119222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38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6A1B890" w14:textId="59E12D89" w:rsidR="79370A0B" w:rsidRDefault="79370A0B" w:rsidP="79370A0B">
            <w:pPr>
              <w:spacing w:line="360" w:lineRule="auto"/>
            </w:pPr>
            <w:r w:rsidRPr="79370A0B">
              <w:rPr>
                <w:b/>
                <w:bCs/>
                <w:color w:val="000000" w:themeColor="text1"/>
                <w:sz w:val="16"/>
                <w:szCs w:val="16"/>
              </w:rPr>
              <w:t>SUMA</w:t>
            </w:r>
          </w:p>
        </w:tc>
        <w:tc>
          <w:tcPr>
            <w:tcW w:w="108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30A3507" w14:textId="778E4364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0C62BE1" w14:textId="68C355F8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321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7A01AC9" w14:textId="23C181FD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4 300 000 zł brutto</w:t>
            </w:r>
          </w:p>
        </w:tc>
        <w:tc>
          <w:tcPr>
            <w:tcW w:w="1678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F2064E7" w14:textId="5B15CAAD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7 000 000 zł brutto</w:t>
            </w:r>
          </w:p>
        </w:tc>
      </w:tr>
    </w:tbl>
    <w:p w14:paraId="44AC275B" w14:textId="1AADEFEB" w:rsidR="544C7337" w:rsidRPr="007E4736" w:rsidRDefault="544C7337" w:rsidP="79370A0B">
      <w:pPr>
        <w:jc w:val="both"/>
        <w:rPr>
          <w:highlight w:val="yellow"/>
        </w:rPr>
      </w:pPr>
    </w:p>
    <w:p w14:paraId="02C14CDB" w14:textId="11A3A3D2" w:rsidR="20FD8FEF" w:rsidRDefault="20FD8FEF" w:rsidP="79370A0B">
      <w:pPr>
        <w:jc w:val="both"/>
      </w:pPr>
      <w:r>
        <w:t xml:space="preserve">Strumień “System”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2"/>
        <w:gridCol w:w="2995"/>
        <w:gridCol w:w="1334"/>
        <w:gridCol w:w="1352"/>
        <w:gridCol w:w="1321"/>
        <w:gridCol w:w="1676"/>
      </w:tblGrid>
      <w:tr w:rsidR="79370A0B" w14:paraId="6F285570" w14:textId="77777777" w:rsidTr="79370A0B">
        <w:trPr>
          <w:trHeight w:val="1140"/>
        </w:trPr>
        <w:tc>
          <w:tcPr>
            <w:tcW w:w="382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2378F13D" w14:textId="30D75A2E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ETAP</w:t>
            </w:r>
          </w:p>
        </w:tc>
        <w:tc>
          <w:tcPr>
            <w:tcW w:w="29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542D1C20" w14:textId="25CD7231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/ KPI</w:t>
            </w:r>
          </w:p>
        </w:tc>
        <w:tc>
          <w:tcPr>
            <w:tcW w:w="1334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513BFD6E" w14:textId="67163777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CZAS</w:t>
            </w:r>
          </w:p>
        </w:tc>
        <w:tc>
          <w:tcPr>
            <w:tcW w:w="1352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34890D97" w14:textId="309FB496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LICZBA WYKONAWCÓW </w:t>
            </w:r>
            <w:r>
              <w:br/>
            </w: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W ETAPIE</w:t>
            </w:r>
          </w:p>
        </w:tc>
        <w:tc>
          <w:tcPr>
            <w:tcW w:w="132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</w:tcPr>
          <w:p w14:paraId="56A1DEF3" w14:textId="5D4EBCFC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BUDŻET</w:t>
            </w:r>
            <w:r>
              <w:br/>
            </w: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(w PLN brutto) </w:t>
            </w:r>
            <w:r>
              <w:br/>
            </w: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na jednego UCZESTNIKA</w:t>
            </w:r>
          </w:p>
        </w:tc>
        <w:tc>
          <w:tcPr>
            <w:tcW w:w="167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0255E1AF" w14:textId="0B701564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BUDŻET ETAPU</w:t>
            </w:r>
          </w:p>
        </w:tc>
      </w:tr>
      <w:tr w:rsidR="79370A0B" w14:paraId="2F634739" w14:textId="77777777" w:rsidTr="79370A0B">
        <w:trPr>
          <w:trHeight w:val="975"/>
        </w:trPr>
        <w:tc>
          <w:tcPr>
            <w:tcW w:w="382" w:type="dxa"/>
            <w:vMerge w:val="restar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039E72F4" w14:textId="4750C411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C4488A8" w14:textId="6B59C38D" w:rsidR="79370A0B" w:rsidRDefault="79370A0B" w:rsidP="79370A0B">
            <w:pPr>
              <w:spacing w:line="360" w:lineRule="auto"/>
            </w:pPr>
            <w:r w:rsidRPr="79370A0B">
              <w:rPr>
                <w:color w:val="000000" w:themeColor="text1"/>
                <w:sz w:val="16"/>
                <w:szCs w:val="16"/>
              </w:rPr>
              <w:t>Prowadzenie przez Wykonawców prac badawczo-rozwojowych w celu opracowania Prototypu Systemu Magazynowania energii elektrycznej</w:t>
            </w:r>
          </w:p>
        </w:tc>
        <w:tc>
          <w:tcPr>
            <w:tcW w:w="1334" w:type="dxa"/>
            <w:vMerge w:val="restar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FF86DC2" w14:textId="30272A16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</w:rPr>
              <w:t>19 miesięcy</w:t>
            </w:r>
          </w:p>
          <w:p w14:paraId="30DF9BD8" w14:textId="545D3EA2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 xml:space="preserve">III kwartał 2021 - </w:t>
            </w:r>
            <w:r>
              <w:br/>
            </w:r>
            <w:r w:rsidRPr="79370A0B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>II kwartał 2023</w:t>
            </w:r>
          </w:p>
        </w:tc>
        <w:tc>
          <w:tcPr>
            <w:tcW w:w="1352" w:type="dxa"/>
            <w:vMerge w:val="restar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F79C9A1" w14:textId="7116416D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21" w:type="dxa"/>
            <w:vMerge w:val="restar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68F9940" w14:textId="0F763C91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2 200 000 zł brutto </w:t>
            </w:r>
          </w:p>
        </w:tc>
        <w:tc>
          <w:tcPr>
            <w:tcW w:w="1676" w:type="dxa"/>
            <w:vMerge w:val="restar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47E3E7F" w14:textId="51378684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4 400 000 zł brutto</w:t>
            </w:r>
          </w:p>
        </w:tc>
      </w:tr>
      <w:tr w:rsidR="79370A0B" w14:paraId="0C22A999" w14:textId="77777777" w:rsidTr="79370A0B">
        <w:trPr>
          <w:trHeight w:val="495"/>
        </w:trPr>
        <w:tc>
          <w:tcPr>
            <w:tcW w:w="382" w:type="dxa"/>
            <w:vMerge/>
            <w:tcBorders>
              <w:left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5F412C09" w14:textId="77777777" w:rsidR="00ED6205" w:rsidRDefault="00ED6205"/>
        </w:tc>
        <w:tc>
          <w:tcPr>
            <w:tcW w:w="2995" w:type="dxa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B2D373A" w14:textId="75F31ED9" w:rsidR="79370A0B" w:rsidRDefault="79370A0B" w:rsidP="79370A0B">
            <w:pPr>
              <w:spacing w:line="360" w:lineRule="auto"/>
            </w:pPr>
            <w:r w:rsidRPr="79370A0B">
              <w:rPr>
                <w:color w:val="000000" w:themeColor="text1"/>
                <w:sz w:val="16"/>
                <w:szCs w:val="16"/>
              </w:rPr>
              <w:t>Testy Prototypu Systemu Magazynowania energii elektrycznej</w:t>
            </w:r>
          </w:p>
        </w:tc>
        <w:tc>
          <w:tcPr>
            <w:tcW w:w="1334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724C8A44" w14:textId="77777777" w:rsidR="00ED6205" w:rsidRDefault="00ED6205"/>
        </w:tc>
        <w:tc>
          <w:tcPr>
            <w:tcW w:w="1352" w:type="dxa"/>
            <w:vMerge/>
            <w:tcBorders>
              <w:left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446D375A" w14:textId="77777777" w:rsidR="00ED6205" w:rsidRDefault="00ED6205"/>
        </w:tc>
        <w:tc>
          <w:tcPr>
            <w:tcW w:w="1321" w:type="dxa"/>
            <w:vMerge/>
            <w:tcBorders>
              <w:left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04943BB7" w14:textId="77777777" w:rsidR="00ED6205" w:rsidRDefault="00ED6205"/>
        </w:tc>
        <w:tc>
          <w:tcPr>
            <w:tcW w:w="1676" w:type="dxa"/>
            <w:vMerge/>
            <w:tcBorders>
              <w:left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299181BC" w14:textId="77777777" w:rsidR="00ED6205" w:rsidRDefault="00ED6205"/>
        </w:tc>
      </w:tr>
      <w:tr w:rsidR="79370A0B" w14:paraId="01DAEB46" w14:textId="77777777" w:rsidTr="79370A0B">
        <w:trPr>
          <w:trHeight w:val="420"/>
        </w:trPr>
        <w:tc>
          <w:tcPr>
            <w:tcW w:w="382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0CF4780B" w14:textId="77777777" w:rsidR="00ED6205" w:rsidRDefault="00ED6205"/>
        </w:tc>
        <w:tc>
          <w:tcPr>
            <w:tcW w:w="2995" w:type="dxa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A213EA3" w14:textId="43BD5F8E" w:rsidR="79370A0B" w:rsidRDefault="79370A0B" w:rsidP="79370A0B">
            <w:pPr>
              <w:spacing w:line="360" w:lineRule="auto"/>
            </w:pPr>
            <w:r w:rsidRPr="79370A0B">
              <w:rPr>
                <w:color w:val="000000" w:themeColor="text1"/>
                <w:sz w:val="16"/>
                <w:szCs w:val="16"/>
              </w:rPr>
              <w:t>Ocena przez Zamawiającego Wyniku Prac Etapu I</w:t>
            </w:r>
          </w:p>
        </w:tc>
        <w:tc>
          <w:tcPr>
            <w:tcW w:w="1334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EE4438B" w14:textId="5A933444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</w:rPr>
              <w:t>1 miesiąc</w:t>
            </w:r>
          </w:p>
          <w:p w14:paraId="030FD29E" w14:textId="4DBB509C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>II kwartał 2023</w:t>
            </w:r>
          </w:p>
        </w:tc>
        <w:tc>
          <w:tcPr>
            <w:tcW w:w="1352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49F76F12" w14:textId="77777777" w:rsidR="00ED6205" w:rsidRDefault="00ED6205"/>
        </w:tc>
        <w:tc>
          <w:tcPr>
            <w:tcW w:w="1321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577FD559" w14:textId="77777777" w:rsidR="00ED6205" w:rsidRDefault="00ED6205"/>
        </w:tc>
        <w:tc>
          <w:tcPr>
            <w:tcW w:w="1676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47E03EFB" w14:textId="77777777" w:rsidR="00ED6205" w:rsidRDefault="00ED6205"/>
        </w:tc>
      </w:tr>
      <w:tr w:rsidR="79370A0B" w14:paraId="433DBE9E" w14:textId="77777777" w:rsidTr="79370A0B">
        <w:trPr>
          <w:trHeight w:val="1365"/>
        </w:trPr>
        <w:tc>
          <w:tcPr>
            <w:tcW w:w="382" w:type="dxa"/>
            <w:vMerge w:val="restart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490E23D3" w14:textId="73796FB3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9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0229398" w14:textId="6C039FA1" w:rsidR="79370A0B" w:rsidRDefault="79370A0B" w:rsidP="79370A0B">
            <w:pPr>
              <w:spacing w:line="360" w:lineRule="auto"/>
            </w:pPr>
            <w:r w:rsidRPr="79370A0B">
              <w:rPr>
                <w:color w:val="000000" w:themeColor="text1"/>
                <w:sz w:val="16"/>
                <w:szCs w:val="16"/>
              </w:rPr>
              <w:t>Prowadzenie przez Wykonawcę prac badawczo-rozwojowych oraz budowa Prototypu Demonstratora Systemu Magazynowania energii elektrycznej opartego o ogniwa galwaniczne.</w:t>
            </w:r>
          </w:p>
        </w:tc>
        <w:tc>
          <w:tcPr>
            <w:tcW w:w="1334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D7D4A7D" w14:textId="2EBDAEF2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</w:rPr>
              <w:t>7 miesięcy</w:t>
            </w:r>
          </w:p>
          <w:p w14:paraId="78C8F88E" w14:textId="71D72CEB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 xml:space="preserve">II kwartał 2023 – </w:t>
            </w:r>
            <w:r>
              <w:br/>
            </w:r>
            <w:r w:rsidRPr="79370A0B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>IV kwartał 2023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C1D9C1D" w14:textId="352FD61B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1" w:type="dxa"/>
            <w:vMerge w:val="restart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DD32B62" w14:textId="31CF1A78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1 000 000 zł brutto</w:t>
            </w:r>
          </w:p>
          <w:p w14:paraId="4D31DD7F" w14:textId="49593A23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+ 500 000 brutto na budowę drugiego Demonstratora</w:t>
            </w:r>
          </w:p>
        </w:tc>
        <w:tc>
          <w:tcPr>
            <w:tcW w:w="1676" w:type="dxa"/>
            <w:vMerge w:val="restart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277B406" w14:textId="64CC40C8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1 000 000 zł brutto </w:t>
            </w:r>
          </w:p>
          <w:p w14:paraId="52DB8D24" w14:textId="58BC479D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+ 500 000 brutto na budowę drugiego Demonstratora</w:t>
            </w:r>
          </w:p>
        </w:tc>
      </w:tr>
      <w:tr w:rsidR="79370A0B" w14:paraId="724C2361" w14:textId="77777777" w:rsidTr="79370A0B">
        <w:trPr>
          <w:trHeight w:val="720"/>
        </w:trPr>
        <w:tc>
          <w:tcPr>
            <w:tcW w:w="382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08EFF1D4" w14:textId="77777777" w:rsidR="00ED6205" w:rsidRDefault="00ED6205"/>
        </w:tc>
        <w:tc>
          <w:tcPr>
            <w:tcW w:w="2995" w:type="dxa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CCC8E69" w14:textId="49C1281F" w:rsidR="79370A0B" w:rsidRDefault="79370A0B" w:rsidP="79370A0B">
            <w:pPr>
              <w:spacing w:line="360" w:lineRule="auto"/>
            </w:pPr>
            <w:r w:rsidRPr="79370A0B">
              <w:rPr>
                <w:color w:val="000000" w:themeColor="text1"/>
                <w:sz w:val="16"/>
                <w:szCs w:val="16"/>
              </w:rPr>
              <w:t>Ocena przez Zamawiającego Wyniku Prac Etapu II</w:t>
            </w:r>
          </w:p>
        </w:tc>
        <w:tc>
          <w:tcPr>
            <w:tcW w:w="1334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CC2AD23" w14:textId="6DFC5AA8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</w:rPr>
              <w:t>1 miesiąc</w:t>
            </w:r>
          </w:p>
          <w:p w14:paraId="21E7D6E2" w14:textId="352F1C14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>IV kwartał 2023</w:t>
            </w:r>
          </w:p>
        </w:tc>
        <w:tc>
          <w:tcPr>
            <w:tcW w:w="1352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661B7151" w14:textId="77777777" w:rsidR="00ED6205" w:rsidRDefault="00ED6205"/>
        </w:tc>
        <w:tc>
          <w:tcPr>
            <w:tcW w:w="1321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15FA9E16" w14:textId="77777777" w:rsidR="00ED6205" w:rsidRDefault="00ED6205"/>
        </w:tc>
        <w:tc>
          <w:tcPr>
            <w:tcW w:w="1676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7BC0633B" w14:textId="77777777" w:rsidR="00ED6205" w:rsidRDefault="00ED6205"/>
        </w:tc>
      </w:tr>
      <w:tr w:rsidR="79370A0B" w14:paraId="09EF5A72" w14:textId="77777777" w:rsidTr="79370A0B">
        <w:trPr>
          <w:trHeight w:val="720"/>
        </w:trPr>
        <w:tc>
          <w:tcPr>
            <w:tcW w:w="382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0039B890" w14:textId="2BFED514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9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908DFE9" w14:textId="77652867" w:rsidR="79370A0B" w:rsidRDefault="79370A0B" w:rsidP="79370A0B">
            <w:pPr>
              <w:spacing w:line="360" w:lineRule="auto"/>
            </w:pPr>
            <w:r w:rsidRPr="79370A0B">
              <w:rPr>
                <w:b/>
                <w:bCs/>
                <w:color w:val="000000" w:themeColor="text1"/>
                <w:sz w:val="16"/>
                <w:szCs w:val="16"/>
              </w:rPr>
              <w:t>SUMA</w:t>
            </w:r>
          </w:p>
        </w:tc>
        <w:tc>
          <w:tcPr>
            <w:tcW w:w="1334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B3628B6" w14:textId="6EAA954D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BA4E075" w14:textId="6A9ABEBF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321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86B52C9" w14:textId="4534C947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3 700 000 zł brutto</w:t>
            </w:r>
          </w:p>
        </w:tc>
        <w:tc>
          <w:tcPr>
            <w:tcW w:w="1676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7831D24" w14:textId="6AE08D69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5 900 000 zł brutto</w:t>
            </w:r>
          </w:p>
        </w:tc>
      </w:tr>
    </w:tbl>
    <w:p w14:paraId="17A5E526" w14:textId="07F4A56A" w:rsidR="79370A0B" w:rsidRDefault="79370A0B" w:rsidP="79370A0B">
      <w:pPr>
        <w:jc w:val="both"/>
        <w:rPr>
          <w:highlight w:val="yellow"/>
        </w:rPr>
      </w:pPr>
    </w:p>
    <w:p w14:paraId="431D5D70" w14:textId="01AEAB58" w:rsidR="00AC5A31" w:rsidRPr="007E4736" w:rsidRDefault="11276046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79370A0B">
        <w:rPr>
          <w:b/>
          <w:bCs/>
        </w:rPr>
        <w:lastRenderedPageBreak/>
        <w:t xml:space="preserve">Maksymalny poziom </w:t>
      </w:r>
      <w:r w:rsidR="6D1B8FB6" w:rsidRPr="79370A0B">
        <w:rPr>
          <w:b/>
          <w:bCs/>
        </w:rPr>
        <w:t xml:space="preserve">wynagrodzenia </w:t>
      </w:r>
      <w:r w:rsidRPr="79370A0B">
        <w:rPr>
          <w:b/>
          <w:bCs/>
        </w:rPr>
        <w:t xml:space="preserve">jednego </w:t>
      </w:r>
      <w:r w:rsidR="2CD25B0D" w:rsidRPr="79370A0B">
        <w:rPr>
          <w:b/>
          <w:bCs/>
        </w:rPr>
        <w:t>Uczestnika Przedsięwzięcia</w:t>
      </w:r>
      <w:r w:rsidRPr="79370A0B">
        <w:rPr>
          <w:b/>
          <w:bCs/>
        </w:rPr>
        <w:t xml:space="preserve"> </w:t>
      </w:r>
      <w:r w:rsidR="6D1B8FB6" w:rsidRPr="79370A0B">
        <w:rPr>
          <w:b/>
          <w:bCs/>
        </w:rPr>
        <w:t xml:space="preserve">w ramach </w:t>
      </w:r>
      <w:r w:rsidRPr="79370A0B">
        <w:rPr>
          <w:b/>
          <w:bCs/>
        </w:rPr>
        <w:t>Umowy</w:t>
      </w:r>
      <w:r w:rsidR="586B1CBD" w:rsidRPr="79370A0B">
        <w:rPr>
          <w:b/>
          <w:bCs/>
        </w:rPr>
        <w:t xml:space="preserve"> </w:t>
      </w:r>
      <w:r w:rsidR="586B1CBD">
        <w:t>(jego</w:t>
      </w:r>
      <w:r w:rsidR="586B1CBD" w:rsidRPr="79370A0B">
        <w:rPr>
          <w:b/>
          <w:bCs/>
        </w:rPr>
        <w:t xml:space="preserve"> </w:t>
      </w:r>
      <w:r w:rsidR="586B1CBD">
        <w:t>wynagrodzenia)</w:t>
      </w:r>
      <w:r w:rsidR="5A72BAD9">
        <w:t xml:space="preserve"> w ramach danego Strumienia wskazan</w:t>
      </w:r>
      <w:r w:rsidR="30E2AD16">
        <w:t>ego</w:t>
      </w:r>
      <w:r w:rsidR="5A72BAD9">
        <w:t xml:space="preserve"> we Wniosku</w:t>
      </w:r>
      <w:r>
        <w:t xml:space="preserve">, </w:t>
      </w:r>
      <w:r w:rsidR="5A72BAD9">
        <w:t xml:space="preserve">obejmujący jego świadczenia </w:t>
      </w:r>
      <w:r>
        <w:t xml:space="preserve">w ramach </w:t>
      </w:r>
      <w:r w:rsidR="5A72BAD9">
        <w:t xml:space="preserve">Umowy z rozbiciem na wynagrodzenie za wykonanie </w:t>
      </w:r>
      <w:r w:rsidR="2B64C258">
        <w:t xml:space="preserve">każdego z Etapów: </w:t>
      </w:r>
      <w:r w:rsidR="0F5F8603">
        <w:t>Etap</w:t>
      </w:r>
      <w:r w:rsidR="5A72BAD9">
        <w:t>u</w:t>
      </w:r>
      <w:r w:rsidR="0F5F8603">
        <w:t xml:space="preserve"> I</w:t>
      </w:r>
      <w:r w:rsidR="7B7C72EB">
        <w:t xml:space="preserve"> i</w:t>
      </w:r>
      <w:r w:rsidR="0F5F8603">
        <w:t xml:space="preserve"> </w:t>
      </w:r>
      <w:r w:rsidR="5A72BAD9">
        <w:t xml:space="preserve">Etapu </w:t>
      </w:r>
      <w:r w:rsidR="0F5F8603">
        <w:t>II</w:t>
      </w:r>
      <w:r w:rsidR="0D7B53E3">
        <w:t xml:space="preserve"> </w:t>
      </w:r>
      <w:r>
        <w:t>nie może przekroczyć kwot wynikających z</w:t>
      </w:r>
      <w:r w:rsidR="0F5F8603">
        <w:t> </w:t>
      </w:r>
      <w:r>
        <w:t xml:space="preserve">określonych w Regulaminie maksymalnych kwot </w:t>
      </w:r>
      <w:r w:rsidR="6BE7EBCB">
        <w:t xml:space="preserve">brutto </w:t>
      </w:r>
      <w:r w:rsidR="5A72BAD9">
        <w:t>przypadających na dany Etap w ramach danego Strumienia</w:t>
      </w:r>
      <w:r w:rsidR="6FBA7C6A">
        <w:t xml:space="preserve"> na jednego Uczestnika Przedsięwzięcia</w:t>
      </w:r>
      <w:r w:rsidR="5A72BAD9">
        <w:t>.</w:t>
      </w:r>
    </w:p>
    <w:p w14:paraId="29B58A50" w14:textId="156FBC05" w:rsidR="00C53D06" w:rsidRPr="007E4736" w:rsidRDefault="11276046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79370A0B">
        <w:rPr>
          <w:b/>
          <w:bCs/>
        </w:rPr>
        <w:t xml:space="preserve">Szczegółowy sposób </w:t>
      </w:r>
      <w:r w:rsidR="6D1B8FB6" w:rsidRPr="79370A0B">
        <w:rPr>
          <w:b/>
          <w:bCs/>
        </w:rPr>
        <w:t>zapłaty wynagrodzenia</w:t>
      </w:r>
      <w:r w:rsidRPr="79370A0B">
        <w:rPr>
          <w:b/>
          <w:bCs/>
        </w:rPr>
        <w:t>, w tym warunki i form</w:t>
      </w:r>
      <w:r w:rsidR="6D1B8FB6" w:rsidRPr="79370A0B">
        <w:rPr>
          <w:b/>
          <w:bCs/>
        </w:rPr>
        <w:t>a</w:t>
      </w:r>
      <w:r w:rsidRPr="79370A0B">
        <w:rPr>
          <w:b/>
          <w:bCs/>
        </w:rPr>
        <w:t xml:space="preserve"> przekazywanego przez NCBR </w:t>
      </w:r>
      <w:r w:rsidR="6D1B8FB6" w:rsidRPr="79370A0B">
        <w:rPr>
          <w:b/>
          <w:bCs/>
        </w:rPr>
        <w:t>wynagrodzenia,</w:t>
      </w:r>
      <w:r w:rsidRPr="79370A0B">
        <w:rPr>
          <w:b/>
          <w:bCs/>
        </w:rPr>
        <w:t xml:space="preserve"> określone </w:t>
      </w:r>
      <w:r w:rsidR="44EAE970" w:rsidRPr="79370A0B">
        <w:rPr>
          <w:b/>
          <w:bCs/>
        </w:rPr>
        <w:t xml:space="preserve">zostały </w:t>
      </w:r>
      <w:r w:rsidRPr="79370A0B">
        <w:rPr>
          <w:b/>
          <w:bCs/>
        </w:rPr>
        <w:t>w Umowie</w:t>
      </w:r>
      <w:r>
        <w:t>.</w:t>
      </w:r>
      <w:r w:rsidR="520164E4">
        <w:t xml:space="preserve"> Umowa przewiduje prawo opcji.</w:t>
      </w:r>
    </w:p>
    <w:p w14:paraId="6AFA450D" w14:textId="308CAA58" w:rsidR="00D54FAD" w:rsidRPr="007E4736" w:rsidRDefault="2CD25B0D" w:rsidP="00E467D7">
      <w:pPr>
        <w:pStyle w:val="Akapitzlist"/>
        <w:numPr>
          <w:ilvl w:val="0"/>
          <w:numId w:val="22"/>
        </w:numPr>
        <w:ind w:left="284" w:hanging="284"/>
        <w:jc w:val="both"/>
      </w:pPr>
      <w:r>
        <w:t>Uczestnik Przedsięwzięcia</w:t>
      </w:r>
      <w:r w:rsidR="11276046">
        <w:t xml:space="preserve"> może rozpocząć realizację Umowy oraz poszczególnych </w:t>
      </w:r>
      <w:r w:rsidR="5253F017">
        <w:t>Etapów</w:t>
      </w:r>
      <w:r w:rsidR="11276046">
        <w:t xml:space="preserve"> wyłącznie na zasadach określonych w Umowie.</w:t>
      </w:r>
    </w:p>
    <w:p w14:paraId="3C8D7A19" w14:textId="03FD243A" w:rsidR="001A0617" w:rsidRPr="007E4736" w:rsidRDefault="0D7B53E3" w:rsidP="00E467D7">
      <w:pPr>
        <w:pStyle w:val="Akapitzlist"/>
        <w:numPr>
          <w:ilvl w:val="0"/>
          <w:numId w:val="22"/>
        </w:numPr>
        <w:ind w:left="284" w:hanging="284"/>
        <w:jc w:val="both"/>
      </w:pPr>
      <w:r>
        <w:t xml:space="preserve">Jeśli NCBR </w:t>
      </w:r>
      <w:r w:rsidR="00172E64" w:rsidRPr="00172E64">
        <w:rPr>
          <w:iCs/>
          <w:color w:val="FF0000"/>
        </w:rPr>
        <w:t>nie później niż w terminie sześciu tygodni od publikacji</w:t>
      </w:r>
      <w:r w:rsidR="00172E64">
        <w:rPr>
          <w:i/>
          <w:iCs/>
          <w:color w:val="FF0000"/>
        </w:rPr>
        <w:t xml:space="preserve"> </w:t>
      </w:r>
      <w:r>
        <w:t>Listy Rankingowej ustal</w:t>
      </w:r>
      <w:r w:rsidR="60D37E5C">
        <w:t>i</w:t>
      </w:r>
      <w:r>
        <w:t>, że dysponuje dodatkowymi środkami względem Alokacji wskazanej w Budżecie określonym w ust. 2, jest uprawniony zwiększyć ten Budżet wraz ze zwiększeniem liczby podmiotów, z którymi może zawrzeć Umowę</w:t>
      </w:r>
      <w:r w:rsidR="00172E64" w:rsidRPr="00172E64">
        <w:rPr>
          <w:iCs/>
          <w:color w:val="FF0000"/>
        </w:rPr>
        <w:t>, bez zwiększania maksymalnego wynagrodzenia na jednego Uczestnika Przedsięwzięcia. Jeśli zwiększenie Budżetu zgodnie z poprzednim zdaniem nastąpi po publikacji Listy Rankingowej, NCBR jest uprawniony do dokonania jej zmiany poprzez dopuszczenie do zawarcia Umowy kolejnych podmiotów, których Wnioski co najmniej spełniają Wymagania Obligatoryjne i przeszył pozytywnie ocenę formalną – do takich dodatkowych Wnioskodawców Rozdział XIII ust. 5-6 oraz ust. 8 stosuje się wprost.</w:t>
      </w:r>
    </w:p>
    <w:p w14:paraId="17DCD65A" w14:textId="74DE1EAC" w:rsidR="00B276FC" w:rsidRPr="007E4736" w:rsidRDefault="400CE316" w:rsidP="00E467D7">
      <w:pPr>
        <w:pStyle w:val="Akapitzlist"/>
        <w:numPr>
          <w:ilvl w:val="0"/>
          <w:numId w:val="22"/>
        </w:numPr>
        <w:ind w:left="284" w:hanging="284"/>
        <w:jc w:val="both"/>
      </w:pPr>
      <w:r>
        <w:t>W</w:t>
      </w:r>
      <w:r w:rsidR="1978ECD9">
        <w:t xml:space="preserve"> trakcie realizacji </w:t>
      </w:r>
      <w:r w:rsidR="236B0D42">
        <w:t>U</w:t>
      </w:r>
      <w:r w:rsidR="1978ECD9">
        <w:t xml:space="preserve">mów z Uczestnikami Przedsięwzięcia, w razie dysponowania </w:t>
      </w:r>
      <w:r w:rsidR="7C5BCCBA">
        <w:t xml:space="preserve">środkami </w:t>
      </w:r>
      <w:r w:rsidR="1978ECD9">
        <w:t xml:space="preserve">dodatkowymi </w:t>
      </w:r>
      <w:r w:rsidR="04AAA026">
        <w:t xml:space="preserve">lub pozostałymi wskutek różnicy między </w:t>
      </w:r>
      <w:r w:rsidR="2AF09748">
        <w:t xml:space="preserve">Alokacją i </w:t>
      </w:r>
      <w:r w:rsidR="72F06896">
        <w:t xml:space="preserve">wynagrodzeniem całkowitym określonym </w:t>
      </w:r>
      <w:r w:rsidR="04AAA026">
        <w:t>Wnioskami</w:t>
      </w:r>
      <w:r w:rsidR="78309CF9">
        <w:t>,</w:t>
      </w:r>
      <w:r w:rsidR="04AAA026">
        <w:t xml:space="preserve"> </w:t>
      </w:r>
      <w:r>
        <w:t>i wedle swojego uznania</w:t>
      </w:r>
      <w:r w:rsidR="1978ECD9">
        <w:t xml:space="preserve">, </w:t>
      </w:r>
      <w:r>
        <w:t xml:space="preserve">NCBR </w:t>
      </w:r>
      <w:r w:rsidR="1978ECD9">
        <w:t>może jednostronnie zwiększyć</w:t>
      </w:r>
      <w:r w:rsidR="11276046">
        <w:t xml:space="preserve"> </w:t>
      </w:r>
      <w:r w:rsidR="1978ECD9">
        <w:t xml:space="preserve">budżet </w:t>
      </w:r>
      <w:r w:rsidR="2CA9968E">
        <w:t xml:space="preserve">ogólny </w:t>
      </w:r>
      <w:r w:rsidR="1978ECD9">
        <w:t>Przedsięwzięcia z takim skutkiem, że zwiększeniu ulegnie liczba Uczestników Przedsięwzięcia dopuszczanych do</w:t>
      </w:r>
      <w:r w:rsidR="7B7C72EB">
        <w:t xml:space="preserve"> </w:t>
      </w:r>
      <w:r w:rsidR="1978ECD9">
        <w:t>określonych przez NCBR Etapów w ramach wskazanych przez NCBR Strumieni. W takim wypadku NCBR informuje</w:t>
      </w:r>
      <w:r w:rsidR="4C08FCCB">
        <w:t xml:space="preserve"> </w:t>
      </w:r>
      <w:r w:rsidR="1978ECD9">
        <w:t xml:space="preserve">Uczestników Przedsięwzięcia o takiej okoliczności i jej wpływie na </w:t>
      </w:r>
      <w:r w:rsidR="2CA9968E">
        <w:t>liczbę Uczestników Przedsięwzięcia dopuszczanych w ramach Selekcji Etapu I lub Selekcji Etapu II w danym Strumieniu do kolejnego Etapu</w:t>
      </w:r>
      <w:r w:rsidR="4C08FCCB">
        <w:t xml:space="preserve"> niezwłocznie, lecz nie później niż przed ogłoszeniem Listy Rankingowej w ramach Selekcji danego Etapu</w:t>
      </w:r>
      <w:r>
        <w:t xml:space="preserve"> objętej zwiększeniem liczby Uczestników Przedsięwzięcia, zgodni</w:t>
      </w:r>
      <w:r w:rsidR="67F1C2F0">
        <w:t>e</w:t>
      </w:r>
      <w:r>
        <w:t xml:space="preserve"> z niniejszym ustępem</w:t>
      </w:r>
      <w:r w:rsidR="1978ECD9">
        <w:t>.</w:t>
      </w:r>
      <w:r w:rsidR="2CA9968E">
        <w:t xml:space="preserve"> Zmiana budżetu </w:t>
      </w:r>
      <w:r w:rsidR="3DD88C7B">
        <w:t xml:space="preserve">ogólnego Przedsięwzięcia </w:t>
      </w:r>
      <w:r w:rsidR="5A5F61FE">
        <w:t>i zwiększenie liczby Uczestników Przedsięwzięcia dopuszczanych w danym Strumieniu do kolejnego Etapu</w:t>
      </w:r>
      <w:r w:rsidR="7B7C72EB">
        <w:t xml:space="preserve"> </w:t>
      </w:r>
      <w:r w:rsidR="2CA9968E">
        <w:t>zgodnie z tym ustępem nie wymaga zmian</w:t>
      </w:r>
      <w:r w:rsidR="38A8E6F3">
        <w:t>y</w:t>
      </w:r>
      <w:r w:rsidR="2CA9968E">
        <w:t xml:space="preserve"> </w:t>
      </w:r>
      <w:r w:rsidR="231B56E6">
        <w:t>U</w:t>
      </w:r>
      <w:r w:rsidR="2CA9968E">
        <w:t>mów z Uczestnikami Przedsięwzięcia.</w:t>
      </w:r>
    </w:p>
    <w:p w14:paraId="3D1AC7A8" w14:textId="1C279127" w:rsidR="00C53D06" w:rsidRPr="007E4736" w:rsidRDefault="008C0349" w:rsidP="001547C7">
      <w:pPr>
        <w:pStyle w:val="Nagwek1"/>
      </w:pPr>
      <w:bookmarkStart w:id="373" w:name="_Toc496261317"/>
      <w:bookmarkStart w:id="374" w:name="_Toc503863025"/>
      <w:bookmarkStart w:id="375" w:name="_Toc53762112"/>
      <w:bookmarkStart w:id="376" w:name="_Toc69201444"/>
      <w:bookmarkStart w:id="377" w:name="_Toc70262469"/>
      <w:bookmarkStart w:id="378" w:name="_Toc70488240"/>
      <w:bookmarkEnd w:id="372"/>
      <w:r w:rsidRPr="007E4736">
        <w:t xml:space="preserve">Postanowienia Umowy z </w:t>
      </w:r>
      <w:bookmarkEnd w:id="373"/>
      <w:bookmarkEnd w:id="374"/>
      <w:r w:rsidR="00D15DB4" w:rsidRPr="007E4736">
        <w:t>Uczestnikami Przedsięwzięcia</w:t>
      </w:r>
      <w:bookmarkEnd w:id="375"/>
      <w:bookmarkEnd w:id="376"/>
      <w:bookmarkEnd w:id="377"/>
      <w:bookmarkEnd w:id="378"/>
    </w:p>
    <w:p w14:paraId="476A3C97" w14:textId="07F6F441" w:rsidR="0040046F" w:rsidRPr="007E4736" w:rsidRDefault="008C0349" w:rsidP="00C53D06">
      <w:pPr>
        <w:spacing w:after="120" w:line="276" w:lineRule="auto"/>
        <w:jc w:val="both"/>
        <w:rPr>
          <w:rFonts w:cstheme="majorHAnsi"/>
        </w:rPr>
      </w:pPr>
      <w:r w:rsidRPr="007E4736">
        <w:rPr>
          <w:rFonts w:cstheme="majorHAnsi"/>
        </w:rPr>
        <w:t xml:space="preserve">Wzór Umowy stanowi Załącznik nr </w:t>
      </w:r>
      <w:r w:rsidR="006B296C" w:rsidRPr="007E4736">
        <w:rPr>
          <w:rFonts w:cstheme="majorHAnsi"/>
        </w:rPr>
        <w:t>8</w:t>
      </w:r>
      <w:r w:rsidRPr="007E4736">
        <w:rPr>
          <w:rFonts w:cstheme="majorHAnsi"/>
        </w:rPr>
        <w:t xml:space="preserve"> do Regulaminu. Umowa określa zasady działania NCBR i </w:t>
      </w:r>
      <w:r w:rsidR="00D15DB4" w:rsidRPr="007E4736">
        <w:rPr>
          <w:rFonts w:cstheme="majorHAnsi"/>
        </w:rPr>
        <w:t>Uczestników Przedsięwzięcia</w:t>
      </w:r>
      <w:r w:rsidRPr="007E4736">
        <w:rPr>
          <w:rFonts w:cstheme="majorHAnsi"/>
        </w:rPr>
        <w:t xml:space="preserve"> nieokreślone w Regulaminie.</w:t>
      </w:r>
    </w:p>
    <w:p w14:paraId="467954E4" w14:textId="77777777" w:rsidR="00AA1C84" w:rsidRPr="007E4736" w:rsidRDefault="008C0349" w:rsidP="001547C7">
      <w:pPr>
        <w:pStyle w:val="Nagwek1"/>
      </w:pPr>
      <w:bookmarkStart w:id="379" w:name="_Toc495414853"/>
      <w:bookmarkStart w:id="380" w:name="_Toc495487042"/>
      <w:bookmarkStart w:id="381" w:name="_Toc495414865"/>
      <w:bookmarkStart w:id="382" w:name="_Toc494180702"/>
      <w:bookmarkStart w:id="383" w:name="_Toc496261340"/>
      <w:bookmarkStart w:id="384" w:name="_Toc503863048"/>
      <w:bookmarkStart w:id="385" w:name="_Ref509201509"/>
      <w:bookmarkStart w:id="386" w:name="_Toc53762113"/>
      <w:bookmarkStart w:id="387" w:name="_Toc69201445"/>
      <w:bookmarkStart w:id="388" w:name="_Toc70262470"/>
      <w:bookmarkStart w:id="389" w:name="_Toc70488241"/>
      <w:bookmarkEnd w:id="379"/>
      <w:bookmarkEnd w:id="380"/>
      <w:bookmarkEnd w:id="381"/>
      <w:r w:rsidRPr="007E4736">
        <w:t xml:space="preserve">Przesłanki </w:t>
      </w:r>
      <w:r w:rsidR="000E3DB1" w:rsidRPr="007E4736">
        <w:t xml:space="preserve">przedłużenia i </w:t>
      </w:r>
      <w:r w:rsidRPr="007E4736">
        <w:t xml:space="preserve">zakończenia </w:t>
      </w:r>
      <w:bookmarkEnd w:id="382"/>
      <w:bookmarkEnd w:id="383"/>
      <w:r w:rsidRPr="007E4736">
        <w:t>Postępowania</w:t>
      </w:r>
      <w:bookmarkEnd w:id="384"/>
      <w:bookmarkEnd w:id="385"/>
      <w:bookmarkEnd w:id="386"/>
      <w:bookmarkEnd w:id="387"/>
      <w:bookmarkEnd w:id="388"/>
      <w:bookmarkEnd w:id="389"/>
    </w:p>
    <w:p w14:paraId="37BA76C3" w14:textId="6C8686F1" w:rsidR="00EC088F" w:rsidRPr="007E4736" w:rsidRDefault="008C0349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7E4736">
        <w:rPr>
          <w:rFonts w:cstheme="majorBidi"/>
        </w:rPr>
        <w:t xml:space="preserve">Postępowanie może być </w:t>
      </w:r>
      <w:r w:rsidR="00747FC4" w:rsidRPr="007E4736">
        <w:rPr>
          <w:rFonts w:cstheme="majorBidi"/>
        </w:rPr>
        <w:t xml:space="preserve">przedłużone </w:t>
      </w:r>
      <w:r w:rsidRPr="007E4736">
        <w:rPr>
          <w:rFonts w:cstheme="majorBidi"/>
        </w:rPr>
        <w:t xml:space="preserve">przez </w:t>
      </w:r>
      <w:r w:rsidR="00D65462" w:rsidRPr="007E4736">
        <w:rPr>
          <w:rFonts w:cstheme="majorBidi"/>
        </w:rPr>
        <w:t>NCBR</w:t>
      </w:r>
      <w:r w:rsidRPr="007E4736">
        <w:rPr>
          <w:rFonts w:cstheme="majorBidi"/>
        </w:rPr>
        <w:t xml:space="preserve"> </w:t>
      </w:r>
      <w:r w:rsidR="00D65462" w:rsidRPr="007E4736">
        <w:rPr>
          <w:rFonts w:cstheme="majorBidi"/>
        </w:rPr>
        <w:t xml:space="preserve">albo </w:t>
      </w:r>
      <w:r w:rsidRPr="007E4736">
        <w:rPr>
          <w:rFonts w:cstheme="majorBidi"/>
        </w:rPr>
        <w:t>odwołane</w:t>
      </w:r>
      <w:r w:rsidR="00395C4C" w:rsidRPr="007E4736">
        <w:rPr>
          <w:rFonts w:cstheme="majorBidi"/>
        </w:rPr>
        <w:t xml:space="preserve"> (zakończone bez rozstrzygnięcia)</w:t>
      </w:r>
      <w:r w:rsidR="00C50B3F" w:rsidRPr="007E4736">
        <w:rPr>
          <w:rFonts w:cstheme="majorBidi"/>
        </w:rPr>
        <w:t xml:space="preserve"> </w:t>
      </w:r>
      <w:r w:rsidR="00991D97" w:rsidRPr="007E4736">
        <w:rPr>
          <w:rFonts w:cstheme="majorBidi"/>
        </w:rPr>
        <w:t>bez podania przyczyn</w:t>
      </w:r>
      <w:r w:rsidR="70C2B57C" w:rsidRPr="007E4736">
        <w:rPr>
          <w:rFonts w:cstheme="majorBidi"/>
        </w:rPr>
        <w:t>y</w:t>
      </w:r>
      <w:r w:rsidRPr="007E4736">
        <w:rPr>
          <w:rFonts w:cstheme="majorBidi"/>
        </w:rPr>
        <w:t xml:space="preserve">. </w:t>
      </w:r>
    </w:p>
    <w:p w14:paraId="076AD8B5" w14:textId="4BB84920" w:rsidR="00747FC4" w:rsidRPr="007E4736" w:rsidRDefault="00747FC4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7E4736">
        <w:rPr>
          <w:rFonts w:cstheme="majorBidi"/>
        </w:rPr>
        <w:t xml:space="preserve">Przedłużenie Postępowania może mieć miejsce w </w:t>
      </w:r>
      <w:r w:rsidR="007F4DB2" w:rsidRPr="007E4736">
        <w:rPr>
          <w:rFonts w:cstheme="majorBidi"/>
        </w:rPr>
        <w:t>szczególności,</w:t>
      </w:r>
      <w:r w:rsidRPr="007E4736">
        <w:rPr>
          <w:rFonts w:cstheme="majorBidi"/>
        </w:rPr>
        <w:t xml:space="preserve"> </w:t>
      </w:r>
      <w:r w:rsidR="004402D7" w:rsidRPr="007E4736">
        <w:rPr>
          <w:rFonts w:cstheme="majorBidi"/>
        </w:rPr>
        <w:t xml:space="preserve">kiedy </w:t>
      </w:r>
      <w:r w:rsidRPr="007E4736">
        <w:rPr>
          <w:rFonts w:cstheme="majorBidi"/>
        </w:rPr>
        <w:t>ze względu na stopień skomplikowania Wniosków ich analiza wymaga więcej czasu niż przewidziano w Harmonogramie</w:t>
      </w:r>
      <w:r w:rsidR="00D65462" w:rsidRPr="007E4736">
        <w:rPr>
          <w:rFonts w:cstheme="majorBidi"/>
        </w:rPr>
        <w:t xml:space="preserve"> </w:t>
      </w:r>
      <w:r w:rsidR="00390FB3" w:rsidRPr="007E4736">
        <w:rPr>
          <w:rFonts w:cstheme="majorBidi"/>
        </w:rPr>
        <w:t>Przedsięwzięcia</w:t>
      </w:r>
      <w:r w:rsidRPr="007E4736">
        <w:rPr>
          <w:rFonts w:cstheme="majorBidi"/>
        </w:rPr>
        <w:t>. O przedłużeniu Postępowania Centrum informuje Wnioskodawców wraz ze wskazaniem nowych terminów.</w:t>
      </w:r>
    </w:p>
    <w:p w14:paraId="29083E45" w14:textId="46A41C15" w:rsidR="00EC088F" w:rsidRPr="007E4736" w:rsidRDefault="00395C4C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7E4736">
        <w:rPr>
          <w:rFonts w:cstheme="majorBidi"/>
        </w:rPr>
        <w:t xml:space="preserve">Do momentu zawarcia </w:t>
      </w:r>
      <w:r w:rsidR="0091676B" w:rsidRPr="007E4736">
        <w:rPr>
          <w:rFonts w:cstheme="majorBidi"/>
        </w:rPr>
        <w:t xml:space="preserve">pierwszej z </w:t>
      </w:r>
      <w:r w:rsidRPr="007E4736">
        <w:rPr>
          <w:rFonts w:cstheme="majorBidi"/>
        </w:rPr>
        <w:t xml:space="preserve">Umów z Wnioskodawcami </w:t>
      </w:r>
      <w:r w:rsidR="001C1E73" w:rsidRPr="007E4736">
        <w:rPr>
          <w:rFonts w:cstheme="majorBidi"/>
        </w:rPr>
        <w:t>w zakresie danego Strumienia</w:t>
      </w:r>
      <w:r w:rsidRPr="007E4736">
        <w:rPr>
          <w:rFonts w:cstheme="majorBidi"/>
        </w:rPr>
        <w:t xml:space="preserve">, </w:t>
      </w:r>
      <w:r w:rsidR="008C0349" w:rsidRPr="007E4736">
        <w:rPr>
          <w:rFonts w:cstheme="majorBidi"/>
        </w:rPr>
        <w:t xml:space="preserve">Centrum może zakończyć Postępowanie </w:t>
      </w:r>
      <w:r w:rsidR="001C1E73" w:rsidRPr="007E4736">
        <w:rPr>
          <w:rFonts w:cstheme="majorBidi"/>
        </w:rPr>
        <w:t>w zakresie danego Strumienia lub w całości,</w:t>
      </w:r>
      <w:r w:rsidR="008C0349" w:rsidRPr="007E4736">
        <w:rPr>
          <w:rFonts w:cstheme="majorBidi"/>
        </w:rPr>
        <w:t xml:space="preserve"> nie dokonując wyboru żadnego Wniosku, </w:t>
      </w:r>
      <w:r w:rsidR="006911FB" w:rsidRPr="007E4736">
        <w:rPr>
          <w:rFonts w:cstheme="majorBidi"/>
        </w:rPr>
        <w:t>w tym</w:t>
      </w:r>
      <w:r w:rsidR="008C0349" w:rsidRPr="007E4736">
        <w:rPr>
          <w:rFonts w:cstheme="majorBidi"/>
        </w:rPr>
        <w:t xml:space="preserve"> nie dokonując </w:t>
      </w:r>
      <w:r w:rsidR="00BB37CD" w:rsidRPr="007E4736">
        <w:rPr>
          <w:rFonts w:cstheme="majorBidi"/>
        </w:rPr>
        <w:t>o</w:t>
      </w:r>
      <w:r w:rsidR="008C0349" w:rsidRPr="007E4736">
        <w:rPr>
          <w:rFonts w:cstheme="majorBidi"/>
        </w:rPr>
        <w:t>cen</w:t>
      </w:r>
      <w:r w:rsidR="00D65462" w:rsidRPr="007E4736">
        <w:rPr>
          <w:rFonts w:cstheme="majorBidi"/>
        </w:rPr>
        <w:t xml:space="preserve">y </w:t>
      </w:r>
      <w:r w:rsidR="00BB37CD" w:rsidRPr="007E4736">
        <w:rPr>
          <w:rFonts w:cstheme="majorBidi"/>
        </w:rPr>
        <w:t>f</w:t>
      </w:r>
      <w:r w:rsidR="00D65462" w:rsidRPr="007E4736">
        <w:rPr>
          <w:rFonts w:cstheme="majorBidi"/>
        </w:rPr>
        <w:t xml:space="preserve">ormalnej Wniosków lub </w:t>
      </w:r>
      <w:r w:rsidR="00BB37CD" w:rsidRPr="007E4736">
        <w:rPr>
          <w:rFonts w:cstheme="majorBidi"/>
        </w:rPr>
        <w:t>o</w:t>
      </w:r>
      <w:r w:rsidR="00D65462" w:rsidRPr="007E4736">
        <w:rPr>
          <w:rFonts w:cstheme="majorBidi"/>
        </w:rPr>
        <w:t xml:space="preserve">ceny </w:t>
      </w:r>
      <w:r w:rsidR="00BB37CD" w:rsidRPr="007E4736">
        <w:rPr>
          <w:rFonts w:cstheme="majorBidi"/>
        </w:rPr>
        <w:lastRenderedPageBreak/>
        <w:t>m</w:t>
      </w:r>
      <w:r w:rsidR="008C0349" w:rsidRPr="007E4736">
        <w:rPr>
          <w:rFonts w:cstheme="majorBidi"/>
        </w:rPr>
        <w:t xml:space="preserve">erytorycznej Wniosków, niezależnie od spełnienia przez nie </w:t>
      </w:r>
      <w:r w:rsidR="005CF5CF" w:rsidRPr="007E4736">
        <w:rPr>
          <w:rFonts w:cstheme="majorBidi"/>
        </w:rPr>
        <w:t>Wymagań</w:t>
      </w:r>
      <w:r w:rsidR="008C0349" w:rsidRPr="007E4736">
        <w:rPr>
          <w:rFonts w:cstheme="majorBidi"/>
        </w:rPr>
        <w:t xml:space="preserve"> lub kryteriów określonych w tym dokumencie</w:t>
      </w:r>
      <w:r w:rsidR="00C966EE" w:rsidRPr="007E4736">
        <w:rPr>
          <w:rFonts w:cstheme="majorBidi"/>
        </w:rPr>
        <w:t>, w szczególności</w:t>
      </w:r>
      <w:r w:rsidR="00C50B3F" w:rsidRPr="007E4736">
        <w:rPr>
          <w:rFonts w:cstheme="majorBidi"/>
        </w:rPr>
        <w:t xml:space="preserve"> </w:t>
      </w:r>
      <w:r w:rsidR="759D3108" w:rsidRPr="007E4736">
        <w:rPr>
          <w:rFonts w:cstheme="majorBidi"/>
        </w:rPr>
        <w:t>do zakończenia Postępowania w zakresie danego Strumienia</w:t>
      </w:r>
      <w:r w:rsidR="3F61A249" w:rsidRPr="007E4736">
        <w:rPr>
          <w:rFonts w:cstheme="majorBidi"/>
        </w:rPr>
        <w:t>,</w:t>
      </w:r>
      <w:r w:rsidR="759D3108" w:rsidRPr="007E4736">
        <w:rPr>
          <w:rFonts w:cstheme="majorBidi"/>
        </w:rPr>
        <w:t xml:space="preserve"> </w:t>
      </w:r>
      <w:r w:rsidR="00C50B3F" w:rsidRPr="007E4736">
        <w:rPr>
          <w:rFonts w:cstheme="majorBidi"/>
        </w:rPr>
        <w:t>gdy</w:t>
      </w:r>
      <w:r w:rsidR="00DD4E56" w:rsidRPr="007E4736">
        <w:rPr>
          <w:rFonts w:cstheme="majorBidi"/>
        </w:rPr>
        <w:t xml:space="preserve"> </w:t>
      </w:r>
      <w:r w:rsidR="00C966EE" w:rsidRPr="007E4736">
        <w:rPr>
          <w:rFonts w:cstheme="majorBidi"/>
        </w:rPr>
        <w:t xml:space="preserve">liczba Wniosków rekomendowanych </w:t>
      </w:r>
      <w:r w:rsidR="00C216F2" w:rsidRPr="007E4736">
        <w:rPr>
          <w:rFonts w:cstheme="majorBidi"/>
        </w:rPr>
        <w:t>w ramach List</w:t>
      </w:r>
      <w:r w:rsidR="3CDBBF86" w:rsidRPr="007E4736">
        <w:rPr>
          <w:rFonts w:cstheme="majorBidi"/>
        </w:rPr>
        <w:t>y</w:t>
      </w:r>
      <w:r w:rsidR="00C216F2" w:rsidRPr="007E4736">
        <w:rPr>
          <w:rFonts w:cstheme="majorBidi"/>
        </w:rPr>
        <w:t xml:space="preserve"> Rankingow</w:t>
      </w:r>
      <w:r w:rsidR="7BE941F6" w:rsidRPr="007E4736">
        <w:rPr>
          <w:rFonts w:cstheme="majorBidi"/>
        </w:rPr>
        <w:t>ej</w:t>
      </w:r>
      <w:r w:rsidR="00C216F2" w:rsidRPr="007E4736">
        <w:rPr>
          <w:rFonts w:cstheme="majorBidi"/>
        </w:rPr>
        <w:t xml:space="preserve"> </w:t>
      </w:r>
      <w:r w:rsidR="00C966EE" w:rsidRPr="007E4736">
        <w:rPr>
          <w:rFonts w:cstheme="majorBidi"/>
        </w:rPr>
        <w:t xml:space="preserve">do podpisania Umowy </w:t>
      </w:r>
      <w:r w:rsidR="00C216F2" w:rsidRPr="007E4736">
        <w:rPr>
          <w:rFonts w:cstheme="majorBidi"/>
        </w:rPr>
        <w:t xml:space="preserve">w ramach </w:t>
      </w:r>
      <w:r w:rsidR="2F04F962" w:rsidRPr="007E4736">
        <w:rPr>
          <w:rFonts w:cstheme="majorBidi"/>
        </w:rPr>
        <w:t xml:space="preserve">tego </w:t>
      </w:r>
      <w:r w:rsidR="00C216F2" w:rsidRPr="007E4736">
        <w:rPr>
          <w:rFonts w:cstheme="majorBidi"/>
        </w:rPr>
        <w:t>Strumieni</w:t>
      </w:r>
      <w:r w:rsidR="4A9EE31C" w:rsidRPr="007E4736">
        <w:rPr>
          <w:rFonts w:cstheme="majorBidi"/>
        </w:rPr>
        <w:t>a</w:t>
      </w:r>
      <w:r w:rsidR="00C966EE" w:rsidRPr="007E4736">
        <w:rPr>
          <w:rFonts w:cstheme="majorBidi"/>
        </w:rPr>
        <w:t xml:space="preserve"> będzie mniejsza niż </w:t>
      </w:r>
      <w:r w:rsidR="0D2DEAE2" w:rsidRPr="007E4736">
        <w:rPr>
          <w:rFonts w:cstheme="majorBidi"/>
        </w:rPr>
        <w:t>trz</w:t>
      </w:r>
      <w:r w:rsidR="009312B9" w:rsidRPr="007E4736">
        <w:rPr>
          <w:rFonts w:cstheme="majorBidi"/>
        </w:rPr>
        <w:t>y</w:t>
      </w:r>
      <w:r w:rsidR="00C966EE" w:rsidRPr="007E4736">
        <w:rPr>
          <w:rFonts w:cstheme="majorBidi"/>
        </w:rPr>
        <w:t>.</w:t>
      </w:r>
    </w:p>
    <w:p w14:paraId="3C499E7B" w14:textId="77777777" w:rsidR="00EC088F" w:rsidRPr="007E4736" w:rsidRDefault="008C0349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HAnsi"/>
        </w:rPr>
      </w:pPr>
      <w:r w:rsidRPr="007E4736">
        <w:rPr>
          <w:rFonts w:cstheme="majorHAnsi"/>
        </w:rPr>
        <w:t xml:space="preserve">NCBR zastrzega sobie prawo do </w:t>
      </w:r>
      <w:r w:rsidR="00395C4C" w:rsidRPr="007E4736">
        <w:rPr>
          <w:rFonts w:cstheme="majorHAnsi"/>
        </w:rPr>
        <w:t xml:space="preserve">zakończenia </w:t>
      </w:r>
      <w:r w:rsidRPr="007E4736">
        <w:rPr>
          <w:rFonts w:cstheme="majorHAnsi"/>
        </w:rPr>
        <w:t>Postępowania</w:t>
      </w:r>
      <w:r w:rsidR="00395C4C" w:rsidRPr="007E4736">
        <w:rPr>
          <w:rFonts w:cstheme="majorHAnsi"/>
        </w:rPr>
        <w:t xml:space="preserve"> bez rozstrzygnięcia</w:t>
      </w:r>
      <w:r w:rsidRPr="007E4736">
        <w:rPr>
          <w:rFonts w:cstheme="majorHAnsi"/>
        </w:rPr>
        <w:t>, w każdym przypadku, w szczególności w przypadku zmian w przepisach prawa mających wpływ na warunki i zasady prowadzenia Postępowania lub wystąpienia jakiegokolwiek zdarzenia mającego charakter siły wyższej.</w:t>
      </w:r>
    </w:p>
    <w:p w14:paraId="6F519E1C" w14:textId="77777777" w:rsidR="00941824" w:rsidRPr="007E4736" w:rsidRDefault="00941824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HAnsi"/>
        </w:rPr>
      </w:pPr>
      <w:r w:rsidRPr="007E4736">
        <w:rPr>
          <w:rFonts w:cstheme="majorHAnsi"/>
        </w:rPr>
        <w:t xml:space="preserve">W razie </w:t>
      </w:r>
      <w:r w:rsidR="00395C4C" w:rsidRPr="007E4736">
        <w:rPr>
          <w:rFonts w:cstheme="majorHAnsi"/>
        </w:rPr>
        <w:t xml:space="preserve">wstrzymania </w:t>
      </w:r>
      <w:r w:rsidRPr="007E4736">
        <w:rPr>
          <w:rFonts w:cstheme="majorHAnsi"/>
        </w:rPr>
        <w:t xml:space="preserve">lub </w:t>
      </w:r>
      <w:r w:rsidR="00395C4C" w:rsidRPr="007E4736">
        <w:rPr>
          <w:rFonts w:cstheme="majorHAnsi"/>
        </w:rPr>
        <w:t xml:space="preserve">zakończenia </w:t>
      </w:r>
      <w:r w:rsidRPr="007E4736">
        <w:rPr>
          <w:rFonts w:cstheme="majorHAnsi"/>
        </w:rPr>
        <w:t>Postępowania</w:t>
      </w:r>
      <w:r w:rsidR="00395C4C" w:rsidRPr="007E4736">
        <w:rPr>
          <w:rFonts w:cstheme="majorHAnsi"/>
        </w:rPr>
        <w:t xml:space="preserve"> bez rozstrzygnięcia</w:t>
      </w:r>
      <w:r w:rsidRPr="007E4736">
        <w:rPr>
          <w:rFonts w:cstheme="majorHAnsi"/>
        </w:rPr>
        <w:t xml:space="preserve">, </w:t>
      </w:r>
      <w:r w:rsidR="0005271B" w:rsidRPr="007E4736">
        <w:rPr>
          <w:rFonts w:cstheme="majorHAnsi"/>
        </w:rPr>
        <w:t xml:space="preserve">przed podpisaniem Umowy, </w:t>
      </w:r>
      <w:r w:rsidRPr="007E4736">
        <w:rPr>
          <w:rFonts w:cstheme="majorHAnsi"/>
        </w:rPr>
        <w:t xml:space="preserve">Wnioskodawcy nie są uprawnieni do dochodzenia od NCBR odszkodowania tytułem kosztów poniesionych </w:t>
      </w:r>
      <w:r w:rsidR="00395C4C" w:rsidRPr="007E4736">
        <w:rPr>
          <w:rFonts w:cstheme="majorHAnsi"/>
        </w:rPr>
        <w:t xml:space="preserve">w związku z </w:t>
      </w:r>
      <w:r w:rsidR="000E3DB1" w:rsidRPr="007E4736">
        <w:rPr>
          <w:rFonts w:cstheme="majorHAnsi"/>
        </w:rPr>
        <w:t>udziałem w Postępowaniu</w:t>
      </w:r>
      <w:r w:rsidR="00395C4C" w:rsidRPr="007E4736">
        <w:rPr>
          <w:rFonts w:cstheme="majorHAnsi"/>
        </w:rPr>
        <w:t>.</w:t>
      </w:r>
    </w:p>
    <w:p w14:paraId="292B98AD" w14:textId="4C036570" w:rsidR="00E915E2" w:rsidRPr="007E4736" w:rsidRDefault="008C0349" w:rsidP="00E467D7">
      <w:pPr>
        <w:pStyle w:val="Akapitzlist"/>
        <w:numPr>
          <w:ilvl w:val="0"/>
          <w:numId w:val="28"/>
        </w:numPr>
        <w:spacing w:before="240" w:after="0" w:line="240" w:lineRule="auto"/>
        <w:ind w:left="425" w:hanging="425"/>
        <w:jc w:val="both"/>
        <w:rPr>
          <w:rFonts w:cstheme="majorBidi"/>
        </w:rPr>
      </w:pPr>
      <w:r w:rsidRPr="007E4736">
        <w:rPr>
          <w:rFonts w:cstheme="majorBidi"/>
        </w:rPr>
        <w:t>Przesłanki wygaśnięcia, wypowiedzenia, rozwiązania</w:t>
      </w:r>
      <w:r w:rsidR="5E035E32" w:rsidRPr="007E4736">
        <w:rPr>
          <w:rFonts w:cstheme="majorBidi"/>
        </w:rPr>
        <w:t xml:space="preserve"> </w:t>
      </w:r>
      <w:r w:rsidR="02B6E5D6" w:rsidRPr="007E4736">
        <w:rPr>
          <w:rFonts w:cstheme="majorBidi"/>
        </w:rPr>
        <w:t>i</w:t>
      </w:r>
      <w:r w:rsidRPr="007E4736">
        <w:rPr>
          <w:rFonts w:cstheme="majorBidi"/>
        </w:rPr>
        <w:t xml:space="preserve"> zmiany Umowy, określa wzór Umowy stanowiący Załącznik nr </w:t>
      </w:r>
      <w:r w:rsidR="006B296C" w:rsidRPr="007E4736">
        <w:rPr>
          <w:rFonts w:cstheme="majorBidi"/>
        </w:rPr>
        <w:t xml:space="preserve">8 </w:t>
      </w:r>
      <w:r w:rsidR="007547C8" w:rsidRPr="007E4736">
        <w:rPr>
          <w:rFonts w:cstheme="majorBidi"/>
        </w:rPr>
        <w:t>do Regulaminu</w:t>
      </w:r>
      <w:r w:rsidR="00395C4C" w:rsidRPr="007E4736">
        <w:rPr>
          <w:rFonts w:cstheme="majorBidi"/>
        </w:rPr>
        <w:t>.</w:t>
      </w:r>
    </w:p>
    <w:p w14:paraId="776BD065" w14:textId="7A46DF73" w:rsidR="00A62BAF" w:rsidRPr="007E4736" w:rsidRDefault="00A62BAF" w:rsidP="001547C7">
      <w:pPr>
        <w:pStyle w:val="Nagwek1"/>
      </w:pPr>
      <w:bookmarkStart w:id="390" w:name="_Ref67953519"/>
      <w:bookmarkStart w:id="391" w:name="_Toc69201446"/>
      <w:bookmarkStart w:id="392" w:name="_Toc70262471"/>
      <w:bookmarkStart w:id="393" w:name="_Toc70488242"/>
      <w:r w:rsidRPr="007E4736">
        <w:t>Dodatkowy Nabór Wniosków</w:t>
      </w:r>
      <w:bookmarkEnd w:id="390"/>
      <w:bookmarkEnd w:id="391"/>
      <w:bookmarkEnd w:id="392"/>
      <w:bookmarkEnd w:id="393"/>
    </w:p>
    <w:p w14:paraId="7E26B956" w14:textId="532D4A28" w:rsidR="00A62BAF" w:rsidRPr="007E4736" w:rsidRDefault="00A62BAF" w:rsidP="17840A8F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Bidi"/>
        </w:rPr>
      </w:pPr>
      <w:r w:rsidRPr="17840A8F">
        <w:rPr>
          <w:rFonts w:cstheme="majorBidi"/>
        </w:rPr>
        <w:t xml:space="preserve">Jeśli w ramach Listy Rankingowej wskazanej w Rozdziale </w:t>
      </w:r>
      <w:r w:rsidRPr="17840A8F">
        <w:rPr>
          <w:rFonts w:cstheme="majorBidi"/>
        </w:rPr>
        <w:fldChar w:fldCharType="begin"/>
      </w:r>
      <w:r w:rsidRPr="17840A8F">
        <w:rPr>
          <w:rFonts w:cstheme="majorBidi"/>
        </w:rPr>
        <w:instrText xml:space="preserve"> REF _Ref52633642 \r \h </w:instrText>
      </w:r>
      <w:r w:rsidR="00C9470A" w:rsidRPr="17840A8F">
        <w:rPr>
          <w:rFonts w:cstheme="majorBidi"/>
        </w:rPr>
        <w:instrText xml:space="preserve"> \* MERGEFORMAT </w:instrText>
      </w:r>
      <w:r w:rsidRPr="17840A8F">
        <w:rPr>
          <w:rFonts w:cstheme="majorBidi"/>
        </w:rPr>
      </w:r>
      <w:r w:rsidRPr="17840A8F">
        <w:rPr>
          <w:rFonts w:cstheme="majorBidi"/>
        </w:rPr>
        <w:fldChar w:fldCharType="separate"/>
      </w:r>
      <w:r w:rsidR="003F5ACA" w:rsidRPr="17840A8F">
        <w:rPr>
          <w:rFonts w:cstheme="majorBidi"/>
        </w:rPr>
        <w:t>VI</w:t>
      </w:r>
      <w:r w:rsidRPr="17840A8F">
        <w:rPr>
          <w:rFonts w:cstheme="majorBidi"/>
        </w:rPr>
        <w:fldChar w:fldCharType="end"/>
      </w:r>
      <w:r w:rsidRPr="17840A8F">
        <w:rPr>
          <w:rFonts w:cstheme="majorBidi"/>
        </w:rPr>
        <w:t xml:space="preserve"> pkt </w:t>
      </w:r>
      <w:r w:rsidRPr="17840A8F">
        <w:rPr>
          <w:rFonts w:cstheme="majorBidi"/>
        </w:rPr>
        <w:fldChar w:fldCharType="begin"/>
      </w:r>
      <w:r w:rsidRPr="17840A8F">
        <w:rPr>
          <w:rFonts w:cstheme="majorBidi"/>
        </w:rPr>
        <w:instrText xml:space="preserve"> REF _Ref52633658 \r \h </w:instrText>
      </w:r>
      <w:r w:rsidR="00C9470A" w:rsidRPr="17840A8F">
        <w:rPr>
          <w:rFonts w:cstheme="majorBidi"/>
        </w:rPr>
        <w:instrText xml:space="preserve"> \* MERGEFORMAT </w:instrText>
      </w:r>
      <w:r w:rsidRPr="17840A8F">
        <w:rPr>
          <w:rFonts w:cstheme="majorBidi"/>
        </w:rPr>
      </w:r>
      <w:r w:rsidRPr="17840A8F">
        <w:rPr>
          <w:rFonts w:cstheme="majorBidi"/>
        </w:rPr>
        <w:fldChar w:fldCharType="separate"/>
      </w:r>
      <w:r w:rsidR="003F5ACA" w:rsidRPr="17840A8F">
        <w:rPr>
          <w:rFonts w:cstheme="majorBidi"/>
        </w:rPr>
        <w:t>6.5</w:t>
      </w:r>
      <w:r w:rsidRPr="17840A8F">
        <w:rPr>
          <w:rFonts w:cstheme="majorBidi"/>
        </w:rPr>
        <w:fldChar w:fldCharType="end"/>
      </w:r>
      <w:r w:rsidRPr="17840A8F">
        <w:rPr>
          <w:rFonts w:cstheme="majorBidi"/>
        </w:rPr>
        <w:t xml:space="preserve"> Regulaminu liczba Wnioskodawców, którzy uzyskali Wynik Pozytywny </w:t>
      </w:r>
      <w:r w:rsidR="003F71DA" w:rsidRPr="17840A8F">
        <w:rPr>
          <w:rFonts w:cstheme="majorBidi"/>
        </w:rPr>
        <w:t xml:space="preserve">w danym Strumieniu </w:t>
      </w:r>
      <w:r w:rsidRPr="17840A8F">
        <w:rPr>
          <w:rFonts w:cstheme="majorBidi"/>
        </w:rPr>
        <w:t xml:space="preserve">jest mniejsza niż </w:t>
      </w:r>
      <w:r w:rsidR="00701949">
        <w:rPr>
          <w:rFonts w:cstheme="majorBidi"/>
        </w:rPr>
        <w:t>dw</w:t>
      </w:r>
      <w:r w:rsidR="00206522">
        <w:rPr>
          <w:rFonts w:cstheme="majorBidi"/>
        </w:rPr>
        <w:t>óch</w:t>
      </w:r>
      <w:r w:rsidR="00701949">
        <w:rPr>
          <w:rFonts w:cstheme="majorBidi"/>
        </w:rPr>
        <w:t xml:space="preserve"> </w:t>
      </w:r>
      <w:r w:rsidRPr="17840A8F">
        <w:rPr>
          <w:rFonts w:cstheme="majorBidi"/>
        </w:rPr>
        <w:t xml:space="preserve">lub jeśli w wyniku odstąpienia przez NCBR od zawarcia Umowy z Wnioskodawcą zgodnie z Rozdziałem </w:t>
      </w:r>
      <w:r w:rsidR="00BB7B13" w:rsidRPr="17840A8F">
        <w:rPr>
          <w:rFonts w:cstheme="majorBidi"/>
        </w:rPr>
        <w:t>VII</w:t>
      </w:r>
      <w:r w:rsidRPr="17840A8F">
        <w:rPr>
          <w:rFonts w:cstheme="majorBidi"/>
        </w:rPr>
        <w:t xml:space="preserve"> ust. </w:t>
      </w:r>
      <w:r w:rsidR="002E282D" w:rsidRPr="17840A8F">
        <w:rPr>
          <w:rFonts w:cstheme="majorBidi"/>
        </w:rPr>
        <w:fldChar w:fldCharType="begin"/>
      </w:r>
      <w:r w:rsidR="002E282D" w:rsidRPr="17840A8F">
        <w:rPr>
          <w:rFonts w:cstheme="majorBidi"/>
        </w:rPr>
        <w:instrText xml:space="preserve"> REF _Ref62506789 \r \h </w:instrText>
      </w:r>
      <w:r w:rsidR="007E4736" w:rsidRPr="17840A8F">
        <w:rPr>
          <w:rFonts w:cstheme="majorBidi"/>
        </w:rPr>
        <w:instrText xml:space="preserve"> \* MERGEFORMAT </w:instrText>
      </w:r>
      <w:r w:rsidR="002E282D" w:rsidRPr="17840A8F">
        <w:rPr>
          <w:rFonts w:cstheme="majorBidi"/>
        </w:rPr>
      </w:r>
      <w:r w:rsidR="002E282D" w:rsidRPr="17840A8F">
        <w:rPr>
          <w:rFonts w:cstheme="majorBidi"/>
        </w:rPr>
        <w:fldChar w:fldCharType="separate"/>
      </w:r>
      <w:r w:rsidR="003F5ACA" w:rsidRPr="17840A8F">
        <w:rPr>
          <w:rFonts w:cstheme="majorBidi"/>
        </w:rPr>
        <w:t>4</w:t>
      </w:r>
      <w:r w:rsidR="002E282D" w:rsidRPr="17840A8F">
        <w:rPr>
          <w:rFonts w:cstheme="majorBidi"/>
        </w:rPr>
        <w:fldChar w:fldCharType="end"/>
      </w:r>
      <w:r w:rsidRPr="17840A8F">
        <w:rPr>
          <w:rFonts w:cstheme="majorBidi"/>
        </w:rPr>
        <w:t xml:space="preserve"> liczba Umów efektywnie zawartych przez NCBR z Wnioskodawcami </w:t>
      </w:r>
      <w:r w:rsidR="003F71DA" w:rsidRPr="17840A8F">
        <w:rPr>
          <w:rFonts w:cstheme="majorBidi"/>
        </w:rPr>
        <w:t xml:space="preserve">w danym Strumieniu </w:t>
      </w:r>
      <w:r w:rsidRPr="17840A8F">
        <w:rPr>
          <w:rFonts w:cstheme="majorBidi"/>
        </w:rPr>
        <w:t xml:space="preserve">jest mniejsza niż </w:t>
      </w:r>
      <w:r w:rsidR="00701949">
        <w:rPr>
          <w:rFonts w:cstheme="majorBidi"/>
        </w:rPr>
        <w:t>dwie</w:t>
      </w:r>
      <w:r w:rsidRPr="17840A8F">
        <w:rPr>
          <w:rFonts w:cstheme="majorBidi"/>
        </w:rPr>
        <w:t>, NCBR nie później niż w terminie 30 dni od publikacji pierwszej Listy Rankingowej może jednorazowo ogłosić w ramach Postępowania dodatkowy nabór Wniosków („Dodatkowy Nabór Wniosków”)</w:t>
      </w:r>
      <w:r w:rsidR="003F71DA" w:rsidRPr="17840A8F">
        <w:rPr>
          <w:rFonts w:cstheme="majorBidi"/>
        </w:rPr>
        <w:t>, przy czym z uprawnienia tego może skorzystać niezależnie w zakresie każdego Strumienia</w:t>
      </w:r>
      <w:r w:rsidRPr="17840A8F">
        <w:rPr>
          <w:rFonts w:cstheme="majorBidi"/>
        </w:rPr>
        <w:t>.</w:t>
      </w:r>
    </w:p>
    <w:p w14:paraId="2EA101D1" w14:textId="6F5339E7" w:rsidR="00A62BAF" w:rsidRPr="007E4736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7E4736">
        <w:rPr>
          <w:rFonts w:cstheme="majorHAnsi"/>
        </w:rPr>
        <w:t>Publikacja ogłoszenia o Dodatkowym Naborze Wniosków następuje w sposób odpowiadający sposobowi ogłoszenia Postępowania. Ogłoszenie takie zawiera ponad to odwołanie do niniejszego Regulaminu i wyraźne wskazanie, że jego przedmiotem jest Dodatkowy Nabór Wniosków</w:t>
      </w:r>
      <w:r w:rsidR="003F71DA" w:rsidRPr="007E4736">
        <w:rPr>
          <w:rFonts w:cstheme="majorHAnsi"/>
        </w:rPr>
        <w:t>,</w:t>
      </w:r>
      <w:r w:rsidRPr="007E4736">
        <w:rPr>
          <w:rFonts w:cstheme="majorHAnsi"/>
        </w:rPr>
        <w:t xml:space="preserve"> </w:t>
      </w:r>
      <w:r w:rsidR="003F71DA" w:rsidRPr="007E4736">
        <w:rPr>
          <w:rFonts w:cstheme="majorHAnsi"/>
        </w:rPr>
        <w:t>którego Strumienia dotyczy,</w:t>
      </w:r>
      <w:r w:rsidRPr="007E4736">
        <w:rPr>
          <w:rFonts w:cstheme="majorHAnsi"/>
        </w:rPr>
        <w:t xml:space="preserve"> jaka jest maksymalna liczba Wniosków, które mogą w jego wyniku być dopuszczone do zawarcia Umowy oraz wskazuje termin składania Wniosków w ramach Dodatkowego Naboru Wniosków, przy czym termin ten nie może być krótszy niż 14 dni.</w:t>
      </w:r>
    </w:p>
    <w:p w14:paraId="71CF8637" w14:textId="77777777" w:rsidR="00A62BAF" w:rsidRPr="007E4736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7E4736">
        <w:rPr>
          <w:rFonts w:cstheme="majorHAnsi"/>
        </w:rPr>
        <w:t>Jeśli dane kryterium oceny Wniosku zgodnie z Załącznikiem nr 5 do Regulaminu jest dokonywane z uwzględnieniem danych lub parametrów podanych w innych Wnioskach, ocena danego Wniosku prowadzona w ramach Dodatkowego Naboru Wniosków obejmuje tylko odpowiednio dane lub parametry zawarte we Wnioskach złożonych w tym naborze.</w:t>
      </w:r>
    </w:p>
    <w:p w14:paraId="415CDD46" w14:textId="473A2847" w:rsidR="00A62BAF" w:rsidRPr="007E4736" w:rsidRDefault="00A62BAF" w:rsidP="17840A8F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Bidi"/>
        </w:rPr>
      </w:pPr>
      <w:r w:rsidRPr="7ECE2F9C">
        <w:rPr>
          <w:rFonts w:cstheme="majorBidi"/>
        </w:rPr>
        <w:t>W ramach Dodatkowego Naboru NCBR do zawarcia Umowy</w:t>
      </w:r>
      <w:r w:rsidR="003F71DA" w:rsidRPr="7ECE2F9C">
        <w:rPr>
          <w:rFonts w:cstheme="majorBidi"/>
        </w:rPr>
        <w:t xml:space="preserve"> w danym Strumieniu</w:t>
      </w:r>
      <w:r w:rsidRPr="7ECE2F9C">
        <w:rPr>
          <w:rFonts w:cstheme="majorBidi"/>
        </w:rPr>
        <w:t xml:space="preserve"> może być rekomendowana liczba Wniosków nie większa, niż liczba </w:t>
      </w:r>
      <w:r w:rsidR="00D94422">
        <w:rPr>
          <w:rFonts w:cstheme="majorBidi"/>
        </w:rPr>
        <w:t>dwa</w:t>
      </w:r>
      <w:r w:rsidR="00C6081B" w:rsidRPr="7ECE2F9C">
        <w:rPr>
          <w:rFonts w:cstheme="majorBidi"/>
        </w:rPr>
        <w:t xml:space="preserve"> </w:t>
      </w:r>
      <w:r w:rsidRPr="7ECE2F9C">
        <w:rPr>
          <w:rFonts w:cstheme="majorBidi"/>
        </w:rPr>
        <w:t>pomniejszona o liczbę odpowiadającą liczbie Umów zawartych w ramach pierwotnego naboru Wniosków.</w:t>
      </w:r>
    </w:p>
    <w:p w14:paraId="22A1927C" w14:textId="77777777" w:rsidR="00A62BAF" w:rsidRPr="007E4736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7E4736">
        <w:rPr>
          <w:rFonts w:cstheme="majorHAnsi"/>
        </w:rPr>
        <w:t>Warunki realizacji Zamówienia, w szczególności Harmonogram Przedsięwzięcia i Terminy Doręczenia Wyników Prac Etapu, lecz z uwzględnieniem złożonych przez nich Wniosków, w przypadku Uczestników Przedsięwzięcia dopuszczonych do zawarcia Umowy w wyniku pierwotnego oraz Dodatkowego Naboru Wniosków są tożsame. NCBR, z zastrzeżeniem krótszego czasu na realizację Etapu I dla Wnioskodawców wybranych w ramach Dodatkowego Naboru Wniosków, będzie traktować wszystkich Wnioskodawców na tożsamych zasadach.</w:t>
      </w:r>
    </w:p>
    <w:p w14:paraId="2B7D6089" w14:textId="77777777" w:rsidR="00A62BAF" w:rsidRPr="007E4736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7E4736">
        <w:rPr>
          <w:rFonts w:cstheme="majorHAnsi"/>
        </w:rPr>
        <w:t xml:space="preserve">Uczestnik Przedsięwzięcia nie może wnosić o przedłużenie terminów realizacji Umowy na podstawie jej ART. 10 </w:t>
      </w:r>
      <w:r w:rsidRPr="007E4736">
        <w:rPr>
          <w:rFonts w:cstheme="minorHAnsi"/>
        </w:rPr>
        <w:t>§</w:t>
      </w:r>
      <w:r w:rsidRPr="007E4736">
        <w:rPr>
          <w:rFonts w:cstheme="majorHAnsi"/>
        </w:rPr>
        <w:t>9 wyłącznie w oparciu o okoliczność, że w jego wypadku Umowa została zawarta później niż w przypadku Uczestnika lub Uczestników Przedsięwzięcia wybranych do realizacji Zamówienia w pierwotnym naborze.</w:t>
      </w:r>
    </w:p>
    <w:p w14:paraId="03ED382C" w14:textId="117D42B3" w:rsidR="00A62BAF" w:rsidRPr="007E4736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7E4736">
        <w:rPr>
          <w:rFonts w:cstheme="majorHAnsi"/>
        </w:rPr>
        <w:t xml:space="preserve">Wnioskodawcy, </w:t>
      </w:r>
      <w:r w:rsidR="00155F17" w:rsidRPr="007E4736">
        <w:rPr>
          <w:rFonts w:cstheme="majorHAnsi"/>
        </w:rPr>
        <w:t xml:space="preserve">których Wnioski zostały odrzucone lub </w:t>
      </w:r>
      <w:r w:rsidRPr="007E4736">
        <w:rPr>
          <w:rFonts w:cstheme="majorHAnsi"/>
        </w:rPr>
        <w:t>którzy uzyskali Wynik Negatywny w ramach pierwotnego naboru, mogą składać Wnioski w ramach Dodatkowego Naboru Wniosków, o ile taki nabór zostanie przez NCBR ogłoszony.</w:t>
      </w:r>
    </w:p>
    <w:p w14:paraId="3E909FA4" w14:textId="01A0B24C" w:rsidR="00A62BAF" w:rsidRPr="007E4736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7E4736">
        <w:rPr>
          <w:rFonts w:cstheme="majorHAnsi"/>
        </w:rPr>
        <w:lastRenderedPageBreak/>
        <w:t>Z uwzględnieniem odstępstw wynikających z tego Rozdziału</w:t>
      </w:r>
      <w:r w:rsidR="0091703F">
        <w:rPr>
          <w:rFonts w:cstheme="majorHAnsi"/>
        </w:rPr>
        <w:t xml:space="preserve"> </w:t>
      </w:r>
      <w:r w:rsidR="00755265" w:rsidRPr="007E4736">
        <w:rPr>
          <w:rFonts w:cstheme="majorHAnsi"/>
        </w:rPr>
        <w:t>XIII</w:t>
      </w:r>
      <w:r w:rsidRPr="007E4736">
        <w:rPr>
          <w:rFonts w:cstheme="majorHAnsi"/>
        </w:rPr>
        <w:t>, do Dodatkowego Naboru Wniosków oraz Umów zawartych w jego wyniku postanowienia Regulaminu i Umowy oraz załączników do nich stosuje się wprost.</w:t>
      </w:r>
    </w:p>
    <w:p w14:paraId="214A97AF" w14:textId="77777777" w:rsidR="00AA1C84" w:rsidRPr="007E4736" w:rsidRDefault="008C0349" w:rsidP="001547C7">
      <w:pPr>
        <w:pStyle w:val="Nagwek1"/>
      </w:pPr>
      <w:bookmarkStart w:id="394" w:name="_Toc494180704"/>
      <w:bookmarkStart w:id="395" w:name="_Toc496261341"/>
      <w:bookmarkStart w:id="396" w:name="_Toc503863049"/>
      <w:bookmarkStart w:id="397" w:name="_Toc53762114"/>
      <w:bookmarkStart w:id="398" w:name="_Toc69201447"/>
      <w:bookmarkStart w:id="399" w:name="_Toc70262472"/>
      <w:bookmarkStart w:id="400" w:name="_Toc70488243"/>
      <w:r w:rsidRPr="007E4736">
        <w:t>Postanowienia końcowe</w:t>
      </w:r>
      <w:bookmarkEnd w:id="394"/>
      <w:bookmarkEnd w:id="395"/>
      <w:bookmarkEnd w:id="396"/>
      <w:bookmarkEnd w:id="397"/>
      <w:bookmarkEnd w:id="398"/>
      <w:bookmarkEnd w:id="399"/>
      <w:bookmarkEnd w:id="400"/>
    </w:p>
    <w:p w14:paraId="45A9E02D" w14:textId="4EBDFF2E" w:rsidR="00EC088F" w:rsidRPr="007E4736" w:rsidRDefault="008C0349" w:rsidP="17840A8F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7ECE2F9C">
        <w:rPr>
          <w:rFonts w:cstheme="majorBidi"/>
        </w:rPr>
        <w:t xml:space="preserve">Wszelkie kwoty wyrażone w walucie innej niż PLN, w celu wykazania ich równowartość w złotych polskich (PLN) powinny być przeliczone według kursu średniego dla walut obcych publikowanego przez Narodowy Bank Polski </w:t>
      </w:r>
      <w:r w:rsidR="00B7022E" w:rsidRPr="7ECE2F9C">
        <w:rPr>
          <w:rFonts w:cstheme="majorBidi"/>
        </w:rPr>
        <w:t>według stanu na dzień</w:t>
      </w:r>
      <w:r w:rsidR="00B60EA4" w:rsidRPr="7ECE2F9C">
        <w:rPr>
          <w:rFonts w:cstheme="majorBidi"/>
        </w:rPr>
        <w:t xml:space="preserve"> </w:t>
      </w:r>
      <w:r w:rsidR="1CAF70A8" w:rsidRPr="7ECE2F9C">
        <w:rPr>
          <w:rFonts w:cstheme="majorBidi"/>
        </w:rPr>
        <w:t>30 kwietnia 2021 r.</w:t>
      </w:r>
    </w:p>
    <w:p w14:paraId="210A02C1" w14:textId="34E15590" w:rsidR="00EC088F" w:rsidRPr="007E4736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7E4736">
        <w:rPr>
          <w:rFonts w:cstheme="majorBidi"/>
        </w:rPr>
        <w:t>Postanowienia Regulaminu muszą być rozumiane łącznie z postanowieniami Załączników do Regulaminu. W przypadku rozbieżności postanowień Umowy, której wzór stanowi Załącznik nr</w:t>
      </w:r>
      <w:r w:rsidR="00CC38BE" w:rsidRPr="007E4736">
        <w:rPr>
          <w:rFonts w:cstheme="majorBidi"/>
        </w:rPr>
        <w:t> </w:t>
      </w:r>
      <w:r w:rsidR="00EE69E9" w:rsidRPr="007E4736">
        <w:rPr>
          <w:rFonts w:cstheme="majorBidi"/>
        </w:rPr>
        <w:t xml:space="preserve">8 </w:t>
      </w:r>
      <w:r w:rsidR="009F2B16" w:rsidRPr="007E4736">
        <w:rPr>
          <w:rFonts w:cstheme="majorBidi"/>
        </w:rPr>
        <w:t>do Regulaminu</w:t>
      </w:r>
      <w:r w:rsidRPr="007E4736">
        <w:rPr>
          <w:rFonts w:cstheme="majorBidi"/>
        </w:rPr>
        <w:t xml:space="preserve"> i Regulaminu</w:t>
      </w:r>
      <w:r w:rsidR="00C216F2" w:rsidRPr="007E4736">
        <w:rPr>
          <w:rFonts w:cstheme="majorBidi"/>
        </w:rPr>
        <w:t>,</w:t>
      </w:r>
      <w:r w:rsidRPr="007E4736">
        <w:rPr>
          <w:rFonts w:cstheme="majorBidi"/>
        </w:rPr>
        <w:t xml:space="preserve"> postanowienia Umowy</w:t>
      </w:r>
      <w:r w:rsidR="00A82ACE" w:rsidRPr="007E4736">
        <w:rPr>
          <w:rFonts w:cstheme="majorBidi"/>
        </w:rPr>
        <w:t xml:space="preserve"> </w:t>
      </w:r>
      <w:r w:rsidRPr="007E4736">
        <w:rPr>
          <w:rFonts w:cstheme="majorBidi"/>
        </w:rPr>
        <w:t>mają znaczenie rozstrzygające.</w:t>
      </w:r>
    </w:p>
    <w:p w14:paraId="181868E1" w14:textId="77777777" w:rsidR="00EC088F" w:rsidRPr="007E4736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7E4736">
        <w:rPr>
          <w:rFonts w:cstheme="majorBidi"/>
        </w:rPr>
        <w:t>Centrum nie odpowiada za szkodę powstałą po stronie Wnioskodawców w związku z wcześniejszym zakończeniem procedury oceny Wniosków</w:t>
      </w:r>
      <w:r w:rsidR="000E3DB1" w:rsidRPr="007E4736">
        <w:rPr>
          <w:rFonts w:cstheme="majorBidi"/>
        </w:rPr>
        <w:t xml:space="preserve">, zakończeniem </w:t>
      </w:r>
      <w:r w:rsidRPr="007E4736">
        <w:rPr>
          <w:rFonts w:cstheme="majorBidi"/>
        </w:rPr>
        <w:t xml:space="preserve">prowadzenia Postępowania lub </w:t>
      </w:r>
      <w:r w:rsidR="000E3DB1" w:rsidRPr="007E4736">
        <w:rPr>
          <w:rFonts w:cstheme="majorBidi"/>
        </w:rPr>
        <w:t xml:space="preserve">zakończeniem </w:t>
      </w:r>
      <w:r w:rsidR="00390FB3" w:rsidRPr="007E4736">
        <w:rPr>
          <w:rFonts w:cstheme="majorBidi"/>
        </w:rPr>
        <w:t>Przedsięwzięcia</w:t>
      </w:r>
      <w:r w:rsidR="000E3DB1" w:rsidRPr="007E4736">
        <w:rPr>
          <w:rFonts w:cstheme="majorBidi"/>
        </w:rPr>
        <w:t>,</w:t>
      </w:r>
      <w:r w:rsidRPr="007E4736">
        <w:rPr>
          <w:rFonts w:cstheme="majorBidi"/>
        </w:rPr>
        <w:t xml:space="preserve"> w jakimkolwiek momencie oraz z</w:t>
      </w:r>
      <w:r w:rsidR="003039CF" w:rsidRPr="007E4736">
        <w:rPr>
          <w:rFonts w:cstheme="majorBidi"/>
        </w:rPr>
        <w:t> </w:t>
      </w:r>
      <w:r w:rsidRPr="007E4736">
        <w:rPr>
          <w:rFonts w:cstheme="majorBidi"/>
        </w:rPr>
        <w:t>jakiejkolwiek przyczyny.</w:t>
      </w:r>
    </w:p>
    <w:p w14:paraId="7B7C2D24" w14:textId="1EE6668B" w:rsidR="00EC088F" w:rsidRPr="007E4736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7E4736">
        <w:rPr>
          <w:rFonts w:cstheme="majorHAnsi"/>
        </w:rPr>
        <w:t xml:space="preserve">Centrum jest uprawnione do ponownego przeprowadzenia swojej czynności objętej Regulaminem względem każdego z </w:t>
      </w:r>
      <w:r w:rsidR="00D15DB4" w:rsidRPr="007E4736">
        <w:rPr>
          <w:rFonts w:cstheme="majorHAnsi"/>
        </w:rPr>
        <w:t>Wnioskodawców</w:t>
      </w:r>
      <w:r w:rsidRPr="007E4736">
        <w:rPr>
          <w:rFonts w:cstheme="majorHAnsi"/>
        </w:rPr>
        <w:t xml:space="preserve">, nie później niż do czasu zawarcia przez danego </w:t>
      </w:r>
      <w:r w:rsidR="00395C4C" w:rsidRPr="007E4736">
        <w:rPr>
          <w:rFonts w:cstheme="majorHAnsi"/>
        </w:rPr>
        <w:t>Wnioskodawcę</w:t>
      </w:r>
      <w:r w:rsidRPr="007E4736">
        <w:rPr>
          <w:rFonts w:cstheme="majorHAnsi"/>
        </w:rPr>
        <w:t xml:space="preserve"> </w:t>
      </w:r>
      <w:r w:rsidR="00395C4C" w:rsidRPr="007E4736">
        <w:rPr>
          <w:rFonts w:cstheme="majorHAnsi"/>
        </w:rPr>
        <w:t>U</w:t>
      </w:r>
      <w:r w:rsidRPr="007E4736">
        <w:rPr>
          <w:rFonts w:cstheme="majorHAnsi"/>
        </w:rPr>
        <w:t>mowy z Centrum</w:t>
      </w:r>
      <w:r w:rsidR="00395C4C" w:rsidRPr="007E4736">
        <w:rPr>
          <w:rFonts w:cstheme="majorHAnsi"/>
        </w:rPr>
        <w:t>.</w:t>
      </w:r>
    </w:p>
    <w:p w14:paraId="65DCC120" w14:textId="50AA9513" w:rsidR="00E915E2" w:rsidRPr="007E4736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7E4736">
        <w:rPr>
          <w:rFonts w:cstheme="majorHAnsi"/>
        </w:rPr>
        <w:t xml:space="preserve">W pozostałym zakresie, </w:t>
      </w:r>
      <w:r w:rsidR="007F4DB2" w:rsidRPr="007E4736">
        <w:rPr>
          <w:rFonts w:cstheme="majorHAnsi"/>
        </w:rPr>
        <w:t>nieobjętym</w:t>
      </w:r>
      <w:r w:rsidRPr="007E4736">
        <w:rPr>
          <w:rFonts w:cstheme="majorHAnsi"/>
        </w:rPr>
        <w:t xml:space="preserve"> treścią Regulaminu wraz z Załącznikami, zastosowanie mają przepisy obowiązującego prawa</w:t>
      </w:r>
      <w:r w:rsidR="00BE68BC" w:rsidRPr="007E4736">
        <w:rPr>
          <w:rFonts w:cstheme="majorHAnsi"/>
        </w:rPr>
        <w:t xml:space="preserve">. </w:t>
      </w:r>
    </w:p>
    <w:p w14:paraId="06CFB320" w14:textId="77777777" w:rsidR="00B61CDA" w:rsidRPr="007E4736" w:rsidRDefault="008C0349" w:rsidP="001547C7">
      <w:pPr>
        <w:pStyle w:val="Nagwek1"/>
      </w:pPr>
      <w:bookmarkStart w:id="401" w:name="_Toc494180705"/>
      <w:bookmarkStart w:id="402" w:name="_Toc496261342"/>
      <w:bookmarkStart w:id="403" w:name="_Toc503863050"/>
      <w:bookmarkStart w:id="404" w:name="_Toc53762115"/>
      <w:bookmarkStart w:id="405" w:name="_Toc69201448"/>
      <w:bookmarkStart w:id="406" w:name="_Toc70262473"/>
      <w:bookmarkStart w:id="407" w:name="_Toc70488244"/>
      <w:r w:rsidRPr="007E4736">
        <w:t>Załączniki do Regulaminu</w:t>
      </w:r>
      <w:bookmarkEnd w:id="401"/>
      <w:bookmarkEnd w:id="402"/>
      <w:bookmarkEnd w:id="403"/>
      <w:bookmarkEnd w:id="404"/>
      <w:bookmarkEnd w:id="405"/>
      <w:bookmarkEnd w:id="406"/>
      <w:bookmarkEnd w:id="407"/>
    </w:p>
    <w:p w14:paraId="5B9F49D9" w14:textId="3E0E5566" w:rsidR="006C27E4" w:rsidRPr="007E4736" w:rsidRDefault="2C1A5B9F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79370A0B">
        <w:rPr>
          <w:rFonts w:eastAsiaTheme="minorEastAsia"/>
          <w:color w:val="000000" w:themeColor="text1"/>
          <w:sz w:val="22"/>
          <w:szCs w:val="22"/>
        </w:rPr>
        <w:t>Wymagania stawiane dla rozwiązań opracowywanych w Strumieniach „Bateria” oraz „System”</w:t>
      </w:r>
      <w:r w:rsidR="263A6C4E" w:rsidRPr="79370A0B">
        <w:rPr>
          <w:rFonts w:eastAsiaTheme="minorEastAsia"/>
          <w:color w:val="000000" w:themeColor="text1"/>
          <w:sz w:val="22"/>
          <w:szCs w:val="22"/>
        </w:rPr>
        <w:t>, wraz Załącznikiem A i Załącznikiem B</w:t>
      </w:r>
      <w:r w:rsidR="41E78C1D" w:rsidRPr="79370A0B">
        <w:rPr>
          <w:rFonts w:eastAsiaTheme="minorEastAsia"/>
          <w:color w:val="000000" w:themeColor="text1"/>
          <w:sz w:val="22"/>
          <w:szCs w:val="22"/>
        </w:rPr>
        <w:t>;</w:t>
      </w:r>
      <w:bookmarkStart w:id="408" w:name="_Ref495568016"/>
      <w:bookmarkStart w:id="409" w:name="_Ref495479834"/>
      <w:bookmarkStart w:id="410" w:name="_Hlk53777765"/>
      <w:r w:rsidR="6FA4B80B">
        <w:tab/>
      </w:r>
    </w:p>
    <w:p w14:paraId="07EAE89B" w14:textId="0EBFC4EC" w:rsidR="00C454D1" w:rsidRPr="007E4736" w:rsidRDefault="0B6CCE38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79370A0B">
        <w:rPr>
          <w:rFonts w:eastAsiaTheme="minorEastAsia"/>
          <w:color w:val="000000" w:themeColor="text1"/>
          <w:sz w:val="22"/>
          <w:szCs w:val="22"/>
        </w:rPr>
        <w:t>Opis miejsca instalacji Demonstratora dla Przedsięwzięcia „Magazynowanie energii elektrycznej”</w:t>
      </w:r>
      <w:r w:rsidR="6DAF42C5" w:rsidRPr="79370A0B">
        <w:rPr>
          <w:rFonts w:eastAsiaTheme="minorEastAsia"/>
          <w:color w:val="000000" w:themeColor="text1"/>
          <w:sz w:val="22"/>
          <w:szCs w:val="22"/>
        </w:rPr>
        <w:t>;</w:t>
      </w:r>
      <w:bookmarkStart w:id="411" w:name="_Ref495414602"/>
      <w:bookmarkStart w:id="412" w:name="_Ref495567984"/>
      <w:bookmarkEnd w:id="408"/>
      <w:r w:rsidR="01DA7A31" w:rsidRPr="79370A0B">
        <w:rPr>
          <w:rFonts w:eastAsiaTheme="minorEastAsia"/>
          <w:color w:val="000000" w:themeColor="text1"/>
          <w:sz w:val="22"/>
          <w:szCs w:val="22"/>
        </w:rPr>
        <w:t xml:space="preserve"> </w:t>
      </w:r>
    </w:p>
    <w:p w14:paraId="671A305C" w14:textId="2DD39BD1" w:rsidR="5079DDC6" w:rsidRDefault="5079DDC6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79370A0B">
        <w:rPr>
          <w:rFonts w:eastAsiaTheme="minorEastAsia"/>
          <w:color w:val="000000" w:themeColor="text1"/>
          <w:sz w:val="22"/>
          <w:szCs w:val="22"/>
        </w:rPr>
        <w:t>Wzór Wniosku - Strumień “System”</w:t>
      </w:r>
      <w:r w:rsidR="30604063" w:rsidRPr="79370A0B">
        <w:rPr>
          <w:rFonts w:eastAsiaTheme="minorEastAsia"/>
          <w:color w:val="000000" w:themeColor="text1"/>
          <w:sz w:val="22"/>
          <w:szCs w:val="22"/>
        </w:rPr>
        <w:t>;</w:t>
      </w:r>
      <w:r w:rsidR="7B496AA7" w:rsidRPr="79370A0B">
        <w:rPr>
          <w:rFonts w:eastAsiaTheme="minorEastAsia"/>
          <w:color w:val="000000" w:themeColor="text1"/>
          <w:sz w:val="22"/>
          <w:szCs w:val="22"/>
        </w:rPr>
        <w:t xml:space="preserve"> </w:t>
      </w:r>
      <w:bookmarkEnd w:id="411"/>
      <w:r w:rsidR="06E2E1D8" w:rsidRPr="79370A0B">
        <w:rPr>
          <w:rFonts w:eastAsiaTheme="minorEastAsia"/>
          <w:color w:val="000000" w:themeColor="text1"/>
          <w:sz w:val="22"/>
          <w:szCs w:val="22"/>
        </w:rPr>
        <w:t>Wzór Wniosku - Strumień “Bateria”</w:t>
      </w:r>
      <w:r w:rsidR="6B535534" w:rsidRPr="79370A0B">
        <w:rPr>
          <w:rFonts w:eastAsiaTheme="minorEastAsia"/>
          <w:color w:val="000000" w:themeColor="text1"/>
          <w:sz w:val="22"/>
          <w:szCs w:val="22"/>
        </w:rPr>
        <w:t>;</w:t>
      </w:r>
    </w:p>
    <w:p w14:paraId="003DD258" w14:textId="1D8D554E" w:rsidR="00C454D1" w:rsidRPr="007E4736" w:rsidRDefault="140C9875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79370A0B">
        <w:rPr>
          <w:rFonts w:eastAsiaTheme="minorEastAsia"/>
          <w:color w:val="000000" w:themeColor="text1"/>
          <w:sz w:val="22"/>
          <w:szCs w:val="22"/>
        </w:rPr>
        <w:t>Harmonogram Przedsięwzięcia „Magazynowanie energii elektrycznej”</w:t>
      </w:r>
      <w:r w:rsidR="0E55A0A5" w:rsidRPr="79370A0B">
        <w:rPr>
          <w:rFonts w:eastAsiaTheme="minorEastAsia"/>
          <w:color w:val="000000" w:themeColor="text1"/>
          <w:sz w:val="22"/>
          <w:szCs w:val="22"/>
        </w:rPr>
        <w:t>;</w:t>
      </w:r>
    </w:p>
    <w:p w14:paraId="7FFE98DF" w14:textId="0E807A25" w:rsidR="006C27E4" w:rsidRPr="007E4736" w:rsidRDefault="140C9875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79370A0B">
        <w:rPr>
          <w:rFonts w:eastAsiaTheme="minorEastAsia"/>
          <w:color w:val="000000" w:themeColor="text1"/>
          <w:sz w:val="22"/>
          <w:szCs w:val="22"/>
        </w:rPr>
        <w:t>Kryteria Wyboru Uczestników Przedsięwzięcia do każdego z Etapów oraz Kryteria Oceny Wyników Prac B+R Etapu II dla Przedsięwzięcia „Magazynowanie energii elektrycznej”</w:t>
      </w:r>
      <w:r w:rsidR="7B13F51A" w:rsidRPr="79370A0B">
        <w:rPr>
          <w:rFonts w:eastAsiaTheme="minorEastAsia"/>
          <w:color w:val="000000" w:themeColor="text1"/>
          <w:sz w:val="22"/>
          <w:szCs w:val="22"/>
        </w:rPr>
        <w:t>;</w:t>
      </w:r>
    </w:p>
    <w:p w14:paraId="2BE6F776" w14:textId="15AB5167" w:rsidR="7369BFC9" w:rsidRDefault="7369BFC9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79370A0B">
        <w:rPr>
          <w:rFonts w:eastAsiaTheme="minorEastAsia"/>
          <w:color w:val="000000" w:themeColor="text1"/>
          <w:sz w:val="22"/>
          <w:szCs w:val="22"/>
        </w:rPr>
        <w:t>Kryteria Wyboru Uczestników Przedsięwzięcia do każdego z Etapów oraz Kryteria Oceny Wyników Prac B+R Etapu II dla Przedsięwzięcia „Magazynowanie energii elektrycznej”</w:t>
      </w:r>
      <w:r w:rsidR="099AC9B4" w:rsidRPr="79370A0B">
        <w:rPr>
          <w:rFonts w:eastAsiaTheme="minorEastAsia"/>
          <w:color w:val="000000" w:themeColor="text1"/>
          <w:sz w:val="22"/>
          <w:szCs w:val="22"/>
        </w:rPr>
        <w:t>;</w:t>
      </w:r>
    </w:p>
    <w:p w14:paraId="199B959C" w14:textId="71059535" w:rsidR="00C454D1" w:rsidRPr="007E4736" w:rsidRDefault="7B13F51A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79370A0B">
        <w:rPr>
          <w:rFonts w:eastAsiaTheme="minorEastAsia"/>
          <w:color w:val="000000" w:themeColor="text1"/>
          <w:sz w:val="22"/>
          <w:szCs w:val="22"/>
        </w:rPr>
        <w:t>Definicje;</w:t>
      </w:r>
    </w:p>
    <w:p w14:paraId="4646E7B4" w14:textId="77777777" w:rsidR="00263944" w:rsidRPr="007E4736" w:rsidRDefault="322B5242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79370A0B">
        <w:rPr>
          <w:rFonts w:eastAsiaTheme="minorEastAsia"/>
          <w:color w:val="000000" w:themeColor="text1"/>
          <w:sz w:val="22"/>
          <w:szCs w:val="22"/>
        </w:rPr>
        <w:t>Wzór Umowy;</w:t>
      </w:r>
      <w:bookmarkEnd w:id="409"/>
      <w:bookmarkEnd w:id="412"/>
      <w:r w:rsidR="018875B8" w:rsidRPr="79370A0B">
        <w:rPr>
          <w:rFonts w:eastAsiaTheme="minorEastAsia"/>
          <w:color w:val="000000" w:themeColor="text1"/>
          <w:sz w:val="22"/>
          <w:szCs w:val="22"/>
        </w:rPr>
        <w:t xml:space="preserve"> </w:t>
      </w:r>
    </w:p>
    <w:p w14:paraId="4934832A" w14:textId="0E47AA9F" w:rsidR="005121BB" w:rsidRPr="007E4736" w:rsidRDefault="322B5242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bookmarkStart w:id="413" w:name="_Ref495568107"/>
      <w:bookmarkStart w:id="414" w:name="_Ref495414734"/>
      <w:r w:rsidRPr="79370A0B">
        <w:rPr>
          <w:rFonts w:eastAsiaTheme="minorEastAsia"/>
          <w:color w:val="000000" w:themeColor="text1"/>
          <w:sz w:val="22"/>
          <w:szCs w:val="22"/>
        </w:rPr>
        <w:t>Lista Krajowych Inteligentnych Specjalizacji;</w:t>
      </w:r>
      <w:bookmarkEnd w:id="413"/>
      <w:bookmarkEnd w:id="414"/>
    </w:p>
    <w:p w14:paraId="41D2AA3B" w14:textId="17C54B85" w:rsidR="009F245E" w:rsidRPr="007E4736" w:rsidRDefault="4501E37A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79370A0B">
        <w:rPr>
          <w:rFonts w:eastAsiaTheme="minorEastAsia"/>
          <w:color w:val="000000" w:themeColor="text1"/>
          <w:sz w:val="22"/>
          <w:szCs w:val="22"/>
        </w:rPr>
        <w:t>Wzór klauzuli informacyjnej z art. 13 RODO;</w:t>
      </w:r>
    </w:p>
    <w:p w14:paraId="06EEF806" w14:textId="7FA950E1" w:rsidR="009F245E" w:rsidRPr="007E4736" w:rsidRDefault="4501E37A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79370A0B">
        <w:rPr>
          <w:rFonts w:eastAsiaTheme="minorEastAsia"/>
          <w:color w:val="000000" w:themeColor="text1"/>
          <w:sz w:val="22"/>
          <w:szCs w:val="22"/>
        </w:rPr>
        <w:t>Wzór klauzuli informacyjnej z art. 14 RODO</w:t>
      </w:r>
      <w:r w:rsidR="6E7817F6" w:rsidRPr="79370A0B">
        <w:rPr>
          <w:rFonts w:eastAsiaTheme="minorEastAsia"/>
          <w:color w:val="000000" w:themeColor="text1"/>
          <w:sz w:val="22"/>
          <w:szCs w:val="22"/>
        </w:rPr>
        <w:t>;</w:t>
      </w:r>
    </w:p>
    <w:p w14:paraId="12E7357E" w14:textId="4C578505" w:rsidR="005121BB" w:rsidRPr="007E4736" w:rsidRDefault="0FE74051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79370A0B">
        <w:rPr>
          <w:rFonts w:eastAsiaTheme="minorEastAsia"/>
          <w:color w:val="000000" w:themeColor="text1"/>
          <w:sz w:val="22"/>
          <w:szCs w:val="22"/>
        </w:rPr>
        <w:t>Wzór zobowiązania podmiotu trzeciego do udostępnienia zasobów dla potrzeb realizacji Przedsięwzięcia</w:t>
      </w:r>
      <w:r w:rsidR="5BDE4D0C" w:rsidRPr="79370A0B">
        <w:rPr>
          <w:rFonts w:eastAsiaTheme="minorEastAsia"/>
          <w:color w:val="000000" w:themeColor="text1"/>
          <w:sz w:val="22"/>
          <w:szCs w:val="22"/>
        </w:rPr>
        <w:t>.</w:t>
      </w:r>
      <w:bookmarkEnd w:id="410"/>
    </w:p>
    <w:sectPr w:rsidR="005121BB" w:rsidRPr="007E4736" w:rsidSect="00C22B7B">
      <w:headerReference w:type="default" r:id="rId16"/>
      <w:headerReference w:type="first" r:id="rId17"/>
      <w:pgSz w:w="11906" w:h="16838" w:code="9"/>
      <w:pgMar w:top="1417" w:right="1417" w:bottom="1417" w:left="1417" w:header="709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A63B1" w14:textId="77777777" w:rsidR="0078788F" w:rsidRDefault="0078788F" w:rsidP="008C2908">
      <w:pPr>
        <w:spacing w:after="0" w:line="240" w:lineRule="auto"/>
      </w:pPr>
      <w:r>
        <w:separator/>
      </w:r>
    </w:p>
  </w:endnote>
  <w:endnote w:type="continuationSeparator" w:id="0">
    <w:p w14:paraId="400CB079" w14:textId="77777777" w:rsidR="0078788F" w:rsidRDefault="0078788F" w:rsidP="008C2908">
      <w:pPr>
        <w:spacing w:after="0" w:line="240" w:lineRule="auto"/>
      </w:pPr>
      <w:r>
        <w:continuationSeparator/>
      </w:r>
    </w:p>
  </w:endnote>
  <w:endnote w:type="continuationNotice" w:id="1">
    <w:p w14:paraId="07161CF7" w14:textId="77777777" w:rsidR="0078788F" w:rsidRDefault="007878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57F6" w14:textId="77777777" w:rsidR="002970FA" w:rsidRDefault="002970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594570"/>
      <w:docPartObj>
        <w:docPartGallery w:val="Page Numbers (Bottom of Page)"/>
        <w:docPartUnique/>
      </w:docPartObj>
    </w:sdtPr>
    <w:sdtEndPr/>
    <w:sdtContent>
      <w:p w14:paraId="460DCFCF" w14:textId="4170DA7A" w:rsidR="00C22B7B" w:rsidRDefault="00C22B7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802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1AEA2572" w14:textId="77777777" w:rsidR="00C22B7B" w:rsidRDefault="00C22B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2595E" w14:textId="77777777" w:rsidR="002970FA" w:rsidRDefault="002970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78F0A" w14:textId="77777777" w:rsidR="0078788F" w:rsidRDefault="0078788F" w:rsidP="008C2908">
      <w:pPr>
        <w:spacing w:after="0" w:line="240" w:lineRule="auto"/>
      </w:pPr>
      <w:r>
        <w:separator/>
      </w:r>
    </w:p>
  </w:footnote>
  <w:footnote w:type="continuationSeparator" w:id="0">
    <w:p w14:paraId="7F56801B" w14:textId="77777777" w:rsidR="0078788F" w:rsidRDefault="0078788F" w:rsidP="008C2908">
      <w:pPr>
        <w:spacing w:after="0" w:line="240" w:lineRule="auto"/>
      </w:pPr>
      <w:r>
        <w:continuationSeparator/>
      </w:r>
    </w:p>
  </w:footnote>
  <w:footnote w:type="continuationNotice" w:id="1">
    <w:p w14:paraId="5000DA5F" w14:textId="77777777" w:rsidR="0078788F" w:rsidRDefault="0078788F">
      <w:pPr>
        <w:spacing w:after="0" w:line="240" w:lineRule="auto"/>
      </w:pPr>
    </w:p>
  </w:footnote>
  <w:footnote w:id="2">
    <w:p w14:paraId="28B4EC7C" w14:textId="77777777" w:rsidR="00C22B7B" w:rsidRPr="00CC1083" w:rsidRDefault="00C22B7B" w:rsidP="00F703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703B5">
        <w:t xml:space="preserve">Por. </w:t>
      </w:r>
      <w:hyperlink r:id="rId1" w:history="1">
        <w:r w:rsidRPr="00CC1083">
          <w:rPr>
            <w:rStyle w:val="Hipercze"/>
          </w:rPr>
          <w:t>https://ec.europa.eu/energy/topics/technology-and-innovation/energy-storage_en</w:t>
        </w:r>
      </w:hyperlink>
      <w:r w:rsidRPr="00CC1083">
        <w:t xml:space="preserve"> ora</w:t>
      </w:r>
      <w:r>
        <w:t xml:space="preserve">z </w:t>
      </w:r>
      <w:hyperlink r:id="rId2" w:history="1">
        <w:r w:rsidRPr="00524820">
          <w:rPr>
            <w:rStyle w:val="Hipercze"/>
          </w:rPr>
          <w:t>https://ec.europa.eu/commission/presscorner/detail/en/ip_20_2312</w:t>
        </w:r>
      </w:hyperlink>
      <w:r>
        <w:t xml:space="preserve"> </w:t>
      </w:r>
    </w:p>
  </w:footnote>
  <w:footnote w:id="3">
    <w:p w14:paraId="6749993E" w14:textId="58D724A5" w:rsidR="00C22B7B" w:rsidRPr="0002083F" w:rsidRDefault="00C22B7B">
      <w:pPr>
        <w:pStyle w:val="Tekstprzypisudolnego"/>
      </w:pPr>
      <w:r>
        <w:rPr>
          <w:rStyle w:val="Odwoanieprzypisudolnego"/>
        </w:rPr>
        <w:footnoteRef/>
      </w:r>
      <w:r>
        <w:t xml:space="preserve"> Zamawiający zwraca uwagę w szczególności na: ustawę</w:t>
      </w:r>
      <w:r w:rsidRPr="0002083F">
        <w:t xml:space="preserve"> z dnia 24 kwietnia 2009 r. o bateriach i akumulatorach (Dz.U.2020.1850)</w:t>
      </w:r>
      <w:r>
        <w:t>, ustawę</w:t>
      </w:r>
      <w:r w:rsidRPr="0002083F">
        <w:t xml:space="preserve"> z dnia 13 kwietnia 2016 r o systemach oceny zgodności i nadzoru rynku (Dz.U.2019.544)</w:t>
      </w:r>
      <w:r>
        <w:t>, ustawę</w:t>
      </w:r>
      <w:r w:rsidRPr="0002083F">
        <w:t xml:space="preserve"> z dnia 13 kwietnia 2007 r. o kompatybilności elektromagnetycznej (Dz.U.2019.2388)</w:t>
      </w:r>
      <w:r>
        <w:t xml:space="preserve">, </w:t>
      </w:r>
      <w:r w:rsidRPr="0002083F">
        <w:t>Ustawa z dnia 12 grudnia 2003 r. o ogólnym bezpieczeństwie produktów (Dz.U.2021.222</w:t>
      </w:r>
      <w:r>
        <w:t>)</w:t>
      </w:r>
    </w:p>
  </w:footnote>
  <w:footnote w:id="4">
    <w:p w14:paraId="09825778" w14:textId="435EF22E" w:rsidR="00C22B7B" w:rsidRPr="0002083F" w:rsidRDefault="00C22B7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2083F">
        <w:t>Projekt rozporządzenia Parlamentu Europejskiego i Rady w sprawie baterii i zużytych baterii, uchylające dyrektywę 2006/66/WE i zmieniające rozporządzenie (UE) 2019/1020, wersja aktualna: 2020/0353 (COD), https://eur-lex.europa.eu/legal-content/EN/TXT/?uri=consil%3AST_13944_2020_INIT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BC095" w14:textId="77777777" w:rsidR="002970FA" w:rsidRDefault="002970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072C4" w14:textId="77E5BB87" w:rsidR="00C22B7B" w:rsidRPr="0066390A" w:rsidRDefault="00C22B7B" w:rsidP="007F656F">
    <w:pPr>
      <w:pStyle w:val="Nagwek"/>
      <w:tabs>
        <w:tab w:val="clear" w:pos="9072"/>
        <w:tab w:val="right" w:pos="3969"/>
      </w:tabs>
      <w:ind w:right="4110"/>
      <w:jc w:val="both"/>
      <w:rPr>
        <w:b/>
        <w:i/>
        <w:u w:val="single"/>
      </w:rPr>
    </w:pPr>
    <w:r>
      <w:rPr>
        <w:noProof/>
        <w:lang w:eastAsia="pl-PL"/>
      </w:rPr>
      <w:drawing>
        <wp:inline distT="0" distB="0" distL="0" distR="0" wp14:anchorId="621A9EA1" wp14:editId="3AD971E6">
          <wp:extent cx="5739044" cy="342881"/>
          <wp:effectExtent l="0" t="0" r="0" b="635"/>
          <wp:docPr id="2" name="Obraz 2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9044" cy="342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8FADC2" w14:textId="77777777" w:rsidR="00C22B7B" w:rsidRDefault="00C22B7B" w:rsidP="00FF41DD">
    <w:pPr>
      <w:pStyle w:val="Nagwek"/>
      <w:jc w:val="center"/>
      <w:rPr>
        <w:i/>
        <w:sz w:val="15"/>
        <w:szCs w:val="15"/>
      </w:rPr>
    </w:pPr>
  </w:p>
  <w:p w14:paraId="5B09BC2C" w14:textId="3FC19789" w:rsidR="00C22B7B" w:rsidRDefault="00C22B7B" w:rsidP="00FF41DD">
    <w:pPr>
      <w:pStyle w:val="Nagwek"/>
      <w:jc w:val="center"/>
    </w:pPr>
    <w:r w:rsidRPr="00B76E98">
      <w:rPr>
        <w:i/>
        <w:sz w:val="15"/>
        <w:szCs w:val="15"/>
      </w:rPr>
      <w:t>Zamówienie jest współfinansowane ze środków Europejskiego Funduszu Rozwoju Regionalnego</w:t>
    </w:r>
    <w:r>
      <w:rPr>
        <w:i/>
        <w:sz w:val="15"/>
        <w:szCs w:val="15"/>
      </w:rPr>
      <w:t xml:space="preserve"> w </w:t>
    </w:r>
    <w:r w:rsidRPr="00B76E98">
      <w:rPr>
        <w:i/>
        <w:sz w:val="15"/>
        <w:szCs w:val="15"/>
      </w:rPr>
      <w:t>ramach poddziałania 4.1.3 Innowacyjne metody zarządzania badaniami Programu Operacyjnego Inteligentny Rozwój 2014-2020,</w:t>
    </w:r>
    <w:r>
      <w:rPr>
        <w:i/>
        <w:sz w:val="15"/>
        <w:szCs w:val="15"/>
      </w:rPr>
      <w:t xml:space="preserve"> w </w:t>
    </w:r>
    <w:r w:rsidRPr="00B76E98">
      <w:rPr>
        <w:i/>
        <w:sz w:val="15"/>
        <w:szCs w:val="15"/>
      </w:rPr>
      <w:t>ramach projektu</w:t>
    </w:r>
    <w:r>
      <w:rPr>
        <w:i/>
        <w:sz w:val="15"/>
        <w:szCs w:val="15"/>
      </w:rPr>
      <w:t xml:space="preserve"> pn. </w:t>
    </w:r>
    <w:r w:rsidRPr="008B58F6">
      <w:rPr>
        <w:i/>
        <w:sz w:val="15"/>
        <w:szCs w:val="15"/>
      </w:rPr>
      <w:t>Podniesienie poziomu innowacyjności gospodarki poprzez realizację przedsięwzięć badawczych w trybie innowacyjnych zamówień publicznych w celu wsparcia realizacji strategii Europejskiego Zielonego Ładu</w:t>
    </w:r>
    <w:r w:rsidRPr="00B97289">
      <w:rPr>
        <w:i/>
        <w:sz w:val="15"/>
        <w:szCs w:val="15"/>
      </w:rPr>
      <w:t xml:space="preserve"> zgodnie z umową z dnia 3 lipca 2020 r. numer POIR.04.01.03-00-0001/20-00</w:t>
    </w:r>
    <w:r w:rsidRPr="00B76E98">
      <w:rPr>
        <w:i/>
        <w:sz w:val="15"/>
        <w:szCs w:val="15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2644E" w14:textId="77777777" w:rsidR="002970FA" w:rsidRDefault="002970F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51C41" w14:textId="4B1A78BE" w:rsidR="00C22B7B" w:rsidRPr="00C22B7B" w:rsidRDefault="00C22B7B" w:rsidP="00C22B7B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13126" w14:textId="77777777" w:rsidR="00C22B7B" w:rsidRDefault="00C22B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D3C5D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F56F5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216DE"/>
    <w:multiLevelType w:val="hybridMultilevel"/>
    <w:tmpl w:val="123CE33A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97F44"/>
    <w:multiLevelType w:val="hybridMultilevel"/>
    <w:tmpl w:val="41002E7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9F87B3C"/>
    <w:multiLevelType w:val="hybridMultilevel"/>
    <w:tmpl w:val="1F9E683C"/>
    <w:lvl w:ilvl="0" w:tplc="33CED6DE">
      <w:start w:val="1"/>
      <w:numFmt w:val="decimal"/>
      <w:lvlText w:val="%1."/>
      <w:lvlJc w:val="left"/>
      <w:pPr>
        <w:tabs>
          <w:tab w:val="num" w:pos="360"/>
        </w:tabs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 w15:restartNumberingAfterBreak="0">
    <w:nsid w:val="1C581B2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C40F7"/>
    <w:multiLevelType w:val="multilevel"/>
    <w:tmpl w:val="BE4AB4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F291D92"/>
    <w:multiLevelType w:val="multilevel"/>
    <w:tmpl w:val="047081D6"/>
    <w:lvl w:ilvl="0">
      <w:start w:val="1"/>
      <w:numFmt w:val="decimal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DE334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46F6D"/>
    <w:multiLevelType w:val="hybridMultilevel"/>
    <w:tmpl w:val="3B8A9366"/>
    <w:lvl w:ilvl="0" w:tplc="25300F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35055"/>
    <w:multiLevelType w:val="hybridMultilevel"/>
    <w:tmpl w:val="D60043BC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1">
      <w:start w:val="1"/>
      <w:numFmt w:val="decimal"/>
      <w:lvlText w:val="%5)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15" w15:restartNumberingAfterBreak="0">
    <w:nsid w:val="2FB274F8"/>
    <w:multiLevelType w:val="hybridMultilevel"/>
    <w:tmpl w:val="26F04B62"/>
    <w:lvl w:ilvl="0" w:tplc="737866EE">
      <w:start w:val="1"/>
      <w:numFmt w:val="decimal"/>
      <w:lvlText w:val="%1."/>
      <w:lvlJc w:val="left"/>
      <w:pPr>
        <w:ind w:left="720" w:hanging="360"/>
      </w:pPr>
    </w:lvl>
    <w:lvl w:ilvl="1" w:tplc="29E2318C">
      <w:start w:val="1"/>
      <w:numFmt w:val="decimal"/>
      <w:lvlText w:val="%2."/>
      <w:lvlJc w:val="left"/>
      <w:pPr>
        <w:ind w:left="1440" w:hanging="360"/>
      </w:pPr>
    </w:lvl>
    <w:lvl w:ilvl="2" w:tplc="3692D884">
      <w:start w:val="1"/>
      <w:numFmt w:val="lowerRoman"/>
      <w:lvlText w:val="%3."/>
      <w:lvlJc w:val="right"/>
      <w:pPr>
        <w:ind w:left="2160" w:hanging="180"/>
      </w:pPr>
    </w:lvl>
    <w:lvl w:ilvl="3" w:tplc="B98E28A4">
      <w:start w:val="1"/>
      <w:numFmt w:val="decimal"/>
      <w:lvlText w:val="%4."/>
      <w:lvlJc w:val="left"/>
      <w:pPr>
        <w:ind w:left="2880" w:hanging="360"/>
      </w:pPr>
    </w:lvl>
    <w:lvl w:ilvl="4" w:tplc="8A0EAC0C">
      <w:start w:val="1"/>
      <w:numFmt w:val="lowerLetter"/>
      <w:lvlText w:val="%5."/>
      <w:lvlJc w:val="left"/>
      <w:pPr>
        <w:ind w:left="3600" w:hanging="360"/>
      </w:pPr>
    </w:lvl>
    <w:lvl w:ilvl="5" w:tplc="FB9E7DCC">
      <w:start w:val="1"/>
      <w:numFmt w:val="lowerRoman"/>
      <w:lvlText w:val="%6."/>
      <w:lvlJc w:val="right"/>
      <w:pPr>
        <w:ind w:left="4320" w:hanging="180"/>
      </w:pPr>
    </w:lvl>
    <w:lvl w:ilvl="6" w:tplc="617AF1B4">
      <w:start w:val="1"/>
      <w:numFmt w:val="decimal"/>
      <w:lvlText w:val="%7."/>
      <w:lvlJc w:val="left"/>
      <w:pPr>
        <w:ind w:left="5040" w:hanging="360"/>
      </w:pPr>
    </w:lvl>
    <w:lvl w:ilvl="7" w:tplc="3E581A32">
      <w:start w:val="1"/>
      <w:numFmt w:val="lowerLetter"/>
      <w:lvlText w:val="%8."/>
      <w:lvlJc w:val="left"/>
      <w:pPr>
        <w:ind w:left="5760" w:hanging="360"/>
      </w:pPr>
    </w:lvl>
    <w:lvl w:ilvl="8" w:tplc="776034C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50A97"/>
    <w:multiLevelType w:val="hybridMultilevel"/>
    <w:tmpl w:val="D18EF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63353"/>
    <w:multiLevelType w:val="multilevel"/>
    <w:tmpl w:val="83D63B96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0D532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B3C26"/>
    <w:multiLevelType w:val="hybridMultilevel"/>
    <w:tmpl w:val="638A3734"/>
    <w:lvl w:ilvl="0" w:tplc="A0545D3A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370776"/>
    <w:multiLevelType w:val="hybridMultilevel"/>
    <w:tmpl w:val="1C3EE5C0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383C1987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8967FF"/>
    <w:multiLevelType w:val="hybridMultilevel"/>
    <w:tmpl w:val="4CF013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6789A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6D6EBA"/>
    <w:multiLevelType w:val="hybridMultilevel"/>
    <w:tmpl w:val="839EBF04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5" w15:restartNumberingAfterBreak="0">
    <w:nsid w:val="40FD61A3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343C36"/>
    <w:multiLevelType w:val="multilevel"/>
    <w:tmpl w:val="61E6472A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1C56690"/>
    <w:multiLevelType w:val="hybridMultilevel"/>
    <w:tmpl w:val="C12AD974"/>
    <w:lvl w:ilvl="0" w:tplc="DD383340">
      <w:start w:val="7"/>
      <w:numFmt w:val="decimal"/>
      <w:lvlText w:val="%1."/>
      <w:lvlJc w:val="left"/>
      <w:pPr>
        <w:ind w:left="720" w:hanging="360"/>
      </w:pPr>
    </w:lvl>
    <w:lvl w:ilvl="1" w:tplc="8472B1BE">
      <w:start w:val="1"/>
      <w:numFmt w:val="lowerLetter"/>
      <w:lvlText w:val="%2."/>
      <w:lvlJc w:val="left"/>
      <w:pPr>
        <w:ind w:left="1440" w:hanging="360"/>
      </w:pPr>
    </w:lvl>
    <w:lvl w:ilvl="2" w:tplc="6116F3F4">
      <w:start w:val="1"/>
      <w:numFmt w:val="lowerRoman"/>
      <w:lvlText w:val="%3."/>
      <w:lvlJc w:val="right"/>
      <w:pPr>
        <w:ind w:left="2160" w:hanging="180"/>
      </w:pPr>
    </w:lvl>
    <w:lvl w:ilvl="3" w:tplc="8B441248">
      <w:start w:val="1"/>
      <w:numFmt w:val="decimal"/>
      <w:lvlText w:val="%4."/>
      <w:lvlJc w:val="left"/>
      <w:pPr>
        <w:ind w:left="2880" w:hanging="360"/>
      </w:pPr>
    </w:lvl>
    <w:lvl w:ilvl="4" w:tplc="DA7C5A7E">
      <w:start w:val="1"/>
      <w:numFmt w:val="lowerLetter"/>
      <w:lvlText w:val="%5."/>
      <w:lvlJc w:val="left"/>
      <w:pPr>
        <w:ind w:left="3600" w:hanging="360"/>
      </w:pPr>
    </w:lvl>
    <w:lvl w:ilvl="5" w:tplc="E7F4FE06">
      <w:start w:val="1"/>
      <w:numFmt w:val="lowerRoman"/>
      <w:lvlText w:val="%6."/>
      <w:lvlJc w:val="right"/>
      <w:pPr>
        <w:ind w:left="4320" w:hanging="180"/>
      </w:pPr>
    </w:lvl>
    <w:lvl w:ilvl="6" w:tplc="DA5231F2">
      <w:start w:val="1"/>
      <w:numFmt w:val="decimal"/>
      <w:lvlText w:val="%7."/>
      <w:lvlJc w:val="left"/>
      <w:pPr>
        <w:ind w:left="5040" w:hanging="360"/>
      </w:pPr>
    </w:lvl>
    <w:lvl w:ilvl="7" w:tplc="5F2233C0">
      <w:start w:val="1"/>
      <w:numFmt w:val="lowerLetter"/>
      <w:lvlText w:val="%8."/>
      <w:lvlJc w:val="left"/>
      <w:pPr>
        <w:ind w:left="5760" w:hanging="360"/>
      </w:pPr>
    </w:lvl>
    <w:lvl w:ilvl="8" w:tplc="BCB278A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06558"/>
    <w:multiLevelType w:val="hybridMultilevel"/>
    <w:tmpl w:val="7682F01E"/>
    <w:lvl w:ilvl="0" w:tplc="88C225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83665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922F51"/>
    <w:multiLevelType w:val="hybridMultilevel"/>
    <w:tmpl w:val="DBC822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33" w15:restartNumberingAfterBreak="0">
    <w:nsid w:val="536E6A7D"/>
    <w:multiLevelType w:val="hybridMultilevel"/>
    <w:tmpl w:val="7B2602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993B0D"/>
    <w:multiLevelType w:val="hybridMultilevel"/>
    <w:tmpl w:val="58AC3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9F7F60"/>
    <w:multiLevelType w:val="hybridMultilevel"/>
    <w:tmpl w:val="C220FF3A"/>
    <w:lvl w:ilvl="0" w:tplc="E0802B9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E36A99"/>
    <w:multiLevelType w:val="multilevel"/>
    <w:tmpl w:val="6B003D8E"/>
    <w:lvl w:ilvl="0">
      <w:start w:val="1"/>
      <w:numFmt w:val="upperRoman"/>
      <w:pStyle w:val="Nagwek1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>
      <w:start w:val="1"/>
      <w:numFmt w:val="decimal"/>
      <w:pStyle w:val="Nagwek2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4753832"/>
    <w:multiLevelType w:val="hybridMultilevel"/>
    <w:tmpl w:val="DC508B12"/>
    <w:lvl w:ilvl="0" w:tplc="50345F6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671675A7"/>
    <w:multiLevelType w:val="hybridMultilevel"/>
    <w:tmpl w:val="C86ED5EE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766F9"/>
    <w:multiLevelType w:val="hybridMultilevel"/>
    <w:tmpl w:val="4CF013E6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822A05"/>
    <w:multiLevelType w:val="hybridMultilevel"/>
    <w:tmpl w:val="7B2602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E316C1"/>
    <w:multiLevelType w:val="hybridMultilevel"/>
    <w:tmpl w:val="191C8708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562AD"/>
    <w:multiLevelType w:val="hybridMultilevel"/>
    <w:tmpl w:val="9CBC58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B0F544B"/>
    <w:multiLevelType w:val="hybridMultilevel"/>
    <w:tmpl w:val="A2261946"/>
    <w:lvl w:ilvl="0" w:tplc="5DC6D4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D6CE282C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EE1FAF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E5032E"/>
    <w:multiLevelType w:val="hybridMultilevel"/>
    <w:tmpl w:val="6C6E43DC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7"/>
  </w:num>
  <w:num w:numId="2">
    <w:abstractNumId w:val="26"/>
  </w:num>
  <w:num w:numId="3">
    <w:abstractNumId w:val="36"/>
  </w:num>
  <w:num w:numId="4">
    <w:abstractNumId w:val="9"/>
  </w:num>
  <w:num w:numId="5">
    <w:abstractNumId w:val="18"/>
  </w:num>
  <w:num w:numId="6">
    <w:abstractNumId w:val="20"/>
  </w:num>
  <w:num w:numId="7">
    <w:abstractNumId w:val="24"/>
  </w:num>
  <w:num w:numId="8">
    <w:abstractNumId w:val="42"/>
  </w:num>
  <w:num w:numId="9">
    <w:abstractNumId w:val="0"/>
  </w:num>
  <w:num w:numId="10">
    <w:abstractNumId w:val="40"/>
  </w:num>
  <w:num w:numId="11">
    <w:abstractNumId w:val="13"/>
  </w:num>
  <w:num w:numId="12">
    <w:abstractNumId w:val="37"/>
  </w:num>
  <w:num w:numId="13">
    <w:abstractNumId w:val="45"/>
  </w:num>
  <w:num w:numId="14">
    <w:abstractNumId w:val="6"/>
  </w:num>
  <w:num w:numId="15">
    <w:abstractNumId w:val="12"/>
  </w:num>
  <w:num w:numId="16">
    <w:abstractNumId w:val="35"/>
  </w:num>
  <w:num w:numId="17">
    <w:abstractNumId w:val="46"/>
  </w:num>
  <w:num w:numId="18">
    <w:abstractNumId w:val="16"/>
  </w:num>
  <w:num w:numId="19">
    <w:abstractNumId w:val="34"/>
  </w:num>
  <w:num w:numId="20">
    <w:abstractNumId w:val="10"/>
  </w:num>
  <w:num w:numId="21">
    <w:abstractNumId w:val="8"/>
  </w:num>
  <w:num w:numId="22">
    <w:abstractNumId w:val="43"/>
  </w:num>
  <w:num w:numId="23">
    <w:abstractNumId w:val="31"/>
  </w:num>
  <w:num w:numId="24">
    <w:abstractNumId w:val="14"/>
  </w:num>
  <w:num w:numId="25">
    <w:abstractNumId w:val="32"/>
  </w:num>
  <w:num w:numId="26">
    <w:abstractNumId w:val="38"/>
  </w:num>
  <w:num w:numId="27">
    <w:abstractNumId w:val="21"/>
  </w:num>
  <w:num w:numId="28">
    <w:abstractNumId w:val="1"/>
  </w:num>
  <w:num w:numId="29">
    <w:abstractNumId w:val="25"/>
  </w:num>
  <w:num w:numId="30">
    <w:abstractNumId w:val="4"/>
  </w:num>
  <w:num w:numId="31">
    <w:abstractNumId w:val="44"/>
  </w:num>
  <w:num w:numId="32">
    <w:abstractNumId w:val="28"/>
  </w:num>
  <w:num w:numId="33">
    <w:abstractNumId w:val="2"/>
  </w:num>
  <w:num w:numId="34">
    <w:abstractNumId w:val="22"/>
  </w:num>
  <w:num w:numId="35">
    <w:abstractNumId w:val="29"/>
  </w:num>
  <w:num w:numId="36">
    <w:abstractNumId w:val="5"/>
  </w:num>
  <w:num w:numId="37">
    <w:abstractNumId w:val="30"/>
  </w:num>
  <w:num w:numId="38">
    <w:abstractNumId w:val="47"/>
  </w:num>
  <w:num w:numId="39">
    <w:abstractNumId w:val="23"/>
  </w:num>
  <w:num w:numId="40">
    <w:abstractNumId w:val="15"/>
  </w:num>
  <w:num w:numId="41">
    <w:abstractNumId w:val="27"/>
  </w:num>
  <w:num w:numId="42">
    <w:abstractNumId w:val="39"/>
  </w:num>
  <w:num w:numId="43">
    <w:abstractNumId w:val="7"/>
  </w:num>
  <w:num w:numId="44">
    <w:abstractNumId w:val="3"/>
  </w:num>
  <w:num w:numId="45">
    <w:abstractNumId w:val="11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</w:num>
  <w:num w:numId="48">
    <w:abstractNumId w:val="41"/>
  </w:num>
  <w:num w:numId="49">
    <w:abstractNumId w:val="3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removePersonalInformation/>
  <w:removeDateAndTime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1449"/>
    <w:rsid w:val="000028F0"/>
    <w:rsid w:val="00005196"/>
    <w:rsid w:val="00005970"/>
    <w:rsid w:val="00005F4C"/>
    <w:rsid w:val="0000658C"/>
    <w:rsid w:val="000065CB"/>
    <w:rsid w:val="0000670F"/>
    <w:rsid w:val="00007B98"/>
    <w:rsid w:val="000102F4"/>
    <w:rsid w:val="000108E8"/>
    <w:rsid w:val="00011F84"/>
    <w:rsid w:val="00012490"/>
    <w:rsid w:val="00012579"/>
    <w:rsid w:val="00012A09"/>
    <w:rsid w:val="0001310E"/>
    <w:rsid w:val="000135C4"/>
    <w:rsid w:val="00013E22"/>
    <w:rsid w:val="00014390"/>
    <w:rsid w:val="00014616"/>
    <w:rsid w:val="000168ED"/>
    <w:rsid w:val="00016F4F"/>
    <w:rsid w:val="00017929"/>
    <w:rsid w:val="00017FB4"/>
    <w:rsid w:val="0002083F"/>
    <w:rsid w:val="00020C1E"/>
    <w:rsid w:val="00020F14"/>
    <w:rsid w:val="000212E6"/>
    <w:rsid w:val="000215CA"/>
    <w:rsid w:val="00021DA9"/>
    <w:rsid w:val="00022259"/>
    <w:rsid w:val="0002227A"/>
    <w:rsid w:val="00022552"/>
    <w:rsid w:val="000225A4"/>
    <w:rsid w:val="000226F5"/>
    <w:rsid w:val="00022B20"/>
    <w:rsid w:val="00023BAC"/>
    <w:rsid w:val="00024767"/>
    <w:rsid w:val="00024F73"/>
    <w:rsid w:val="00025081"/>
    <w:rsid w:val="0002531D"/>
    <w:rsid w:val="00025A2E"/>
    <w:rsid w:val="00025ED2"/>
    <w:rsid w:val="0002653D"/>
    <w:rsid w:val="000267C6"/>
    <w:rsid w:val="00026C29"/>
    <w:rsid w:val="0002707A"/>
    <w:rsid w:val="00027A71"/>
    <w:rsid w:val="00027AAD"/>
    <w:rsid w:val="00030582"/>
    <w:rsid w:val="000310F5"/>
    <w:rsid w:val="00031173"/>
    <w:rsid w:val="00031D48"/>
    <w:rsid w:val="00031F27"/>
    <w:rsid w:val="00031FED"/>
    <w:rsid w:val="00032D06"/>
    <w:rsid w:val="00033928"/>
    <w:rsid w:val="00034106"/>
    <w:rsid w:val="00034791"/>
    <w:rsid w:val="00034E99"/>
    <w:rsid w:val="00035152"/>
    <w:rsid w:val="0003684D"/>
    <w:rsid w:val="00037037"/>
    <w:rsid w:val="00037723"/>
    <w:rsid w:val="00037730"/>
    <w:rsid w:val="000403D6"/>
    <w:rsid w:val="00040DDE"/>
    <w:rsid w:val="0004102E"/>
    <w:rsid w:val="0004166F"/>
    <w:rsid w:val="0004269C"/>
    <w:rsid w:val="00042A14"/>
    <w:rsid w:val="00044140"/>
    <w:rsid w:val="00044370"/>
    <w:rsid w:val="0004483A"/>
    <w:rsid w:val="00045255"/>
    <w:rsid w:val="00045621"/>
    <w:rsid w:val="00045848"/>
    <w:rsid w:val="00045B2F"/>
    <w:rsid w:val="000461A1"/>
    <w:rsid w:val="000463F1"/>
    <w:rsid w:val="000465B7"/>
    <w:rsid w:val="00046BC9"/>
    <w:rsid w:val="0005055A"/>
    <w:rsid w:val="000508C0"/>
    <w:rsid w:val="00051069"/>
    <w:rsid w:val="000515D4"/>
    <w:rsid w:val="0005180C"/>
    <w:rsid w:val="00051E84"/>
    <w:rsid w:val="000524A3"/>
    <w:rsid w:val="000526A5"/>
    <w:rsid w:val="000526AE"/>
    <w:rsid w:val="0005271B"/>
    <w:rsid w:val="00052B44"/>
    <w:rsid w:val="00052C27"/>
    <w:rsid w:val="0005369C"/>
    <w:rsid w:val="00053A70"/>
    <w:rsid w:val="00054427"/>
    <w:rsid w:val="0005553E"/>
    <w:rsid w:val="00056485"/>
    <w:rsid w:val="000566C1"/>
    <w:rsid w:val="00057757"/>
    <w:rsid w:val="00057FEE"/>
    <w:rsid w:val="00060297"/>
    <w:rsid w:val="000606C0"/>
    <w:rsid w:val="000607C6"/>
    <w:rsid w:val="000608B6"/>
    <w:rsid w:val="000619B7"/>
    <w:rsid w:val="00061C21"/>
    <w:rsid w:val="0006227E"/>
    <w:rsid w:val="000627A0"/>
    <w:rsid w:val="00062B9D"/>
    <w:rsid w:val="00062D24"/>
    <w:rsid w:val="00063290"/>
    <w:rsid w:val="000635EC"/>
    <w:rsid w:val="0006588E"/>
    <w:rsid w:val="000659DC"/>
    <w:rsid w:val="00066E60"/>
    <w:rsid w:val="000672C2"/>
    <w:rsid w:val="000677C2"/>
    <w:rsid w:val="00070575"/>
    <w:rsid w:val="00070725"/>
    <w:rsid w:val="000717A7"/>
    <w:rsid w:val="0007265D"/>
    <w:rsid w:val="0007283D"/>
    <w:rsid w:val="000736B9"/>
    <w:rsid w:val="00073745"/>
    <w:rsid w:val="00073BFE"/>
    <w:rsid w:val="00074306"/>
    <w:rsid w:val="0007623E"/>
    <w:rsid w:val="00076999"/>
    <w:rsid w:val="00077729"/>
    <w:rsid w:val="0007777F"/>
    <w:rsid w:val="00080763"/>
    <w:rsid w:val="00081643"/>
    <w:rsid w:val="00081E24"/>
    <w:rsid w:val="00083030"/>
    <w:rsid w:val="000830A2"/>
    <w:rsid w:val="000830CF"/>
    <w:rsid w:val="000835AF"/>
    <w:rsid w:val="0008442B"/>
    <w:rsid w:val="00085852"/>
    <w:rsid w:val="00085CF5"/>
    <w:rsid w:val="0008641D"/>
    <w:rsid w:val="00086DC0"/>
    <w:rsid w:val="00086E67"/>
    <w:rsid w:val="00087F8C"/>
    <w:rsid w:val="000901D6"/>
    <w:rsid w:val="00090444"/>
    <w:rsid w:val="0009055A"/>
    <w:rsid w:val="00090953"/>
    <w:rsid w:val="00090ABF"/>
    <w:rsid w:val="000912EA"/>
    <w:rsid w:val="0009138A"/>
    <w:rsid w:val="000918F7"/>
    <w:rsid w:val="00091A19"/>
    <w:rsid w:val="000930F4"/>
    <w:rsid w:val="00093DFC"/>
    <w:rsid w:val="0009424E"/>
    <w:rsid w:val="0009468B"/>
    <w:rsid w:val="00094AC1"/>
    <w:rsid w:val="00094FB0"/>
    <w:rsid w:val="00095E7E"/>
    <w:rsid w:val="000968D8"/>
    <w:rsid w:val="00096C00"/>
    <w:rsid w:val="0009730B"/>
    <w:rsid w:val="00097772"/>
    <w:rsid w:val="000A0171"/>
    <w:rsid w:val="000A0A34"/>
    <w:rsid w:val="000A144A"/>
    <w:rsid w:val="000A1A80"/>
    <w:rsid w:val="000A1D82"/>
    <w:rsid w:val="000A3A2D"/>
    <w:rsid w:val="000A4325"/>
    <w:rsid w:val="000A48D3"/>
    <w:rsid w:val="000A4AF4"/>
    <w:rsid w:val="000A4CA4"/>
    <w:rsid w:val="000A4EA5"/>
    <w:rsid w:val="000A513C"/>
    <w:rsid w:val="000A5909"/>
    <w:rsid w:val="000A60FA"/>
    <w:rsid w:val="000A610D"/>
    <w:rsid w:val="000A74FF"/>
    <w:rsid w:val="000B0042"/>
    <w:rsid w:val="000B041F"/>
    <w:rsid w:val="000B0816"/>
    <w:rsid w:val="000B15CB"/>
    <w:rsid w:val="000B1AE7"/>
    <w:rsid w:val="000B2875"/>
    <w:rsid w:val="000B3D16"/>
    <w:rsid w:val="000B4147"/>
    <w:rsid w:val="000B4C94"/>
    <w:rsid w:val="000B50C3"/>
    <w:rsid w:val="000B58EB"/>
    <w:rsid w:val="000B5C9F"/>
    <w:rsid w:val="000B6542"/>
    <w:rsid w:val="000B6C9F"/>
    <w:rsid w:val="000B7C58"/>
    <w:rsid w:val="000B7CF0"/>
    <w:rsid w:val="000C0428"/>
    <w:rsid w:val="000C074D"/>
    <w:rsid w:val="000C0921"/>
    <w:rsid w:val="000C0BC9"/>
    <w:rsid w:val="000C0CB6"/>
    <w:rsid w:val="000C22D3"/>
    <w:rsid w:val="000C3571"/>
    <w:rsid w:val="000C40FF"/>
    <w:rsid w:val="000C4A37"/>
    <w:rsid w:val="000C4EEA"/>
    <w:rsid w:val="000C55AF"/>
    <w:rsid w:val="000D0622"/>
    <w:rsid w:val="000D08C3"/>
    <w:rsid w:val="000D241A"/>
    <w:rsid w:val="000D2820"/>
    <w:rsid w:val="000D28A1"/>
    <w:rsid w:val="000D2A59"/>
    <w:rsid w:val="000D3133"/>
    <w:rsid w:val="000D37EA"/>
    <w:rsid w:val="000D4822"/>
    <w:rsid w:val="000D5090"/>
    <w:rsid w:val="000D7B57"/>
    <w:rsid w:val="000D7C5C"/>
    <w:rsid w:val="000D7EC8"/>
    <w:rsid w:val="000D7EF2"/>
    <w:rsid w:val="000E1AFA"/>
    <w:rsid w:val="000E230A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DEA"/>
    <w:rsid w:val="000E4F29"/>
    <w:rsid w:val="000E5B56"/>
    <w:rsid w:val="000E6E3A"/>
    <w:rsid w:val="000E6EC0"/>
    <w:rsid w:val="000E7029"/>
    <w:rsid w:val="000E763A"/>
    <w:rsid w:val="000E774A"/>
    <w:rsid w:val="000F048C"/>
    <w:rsid w:val="000F04E0"/>
    <w:rsid w:val="000F083B"/>
    <w:rsid w:val="000F0AA7"/>
    <w:rsid w:val="000F2D54"/>
    <w:rsid w:val="000F2D70"/>
    <w:rsid w:val="000F2FDB"/>
    <w:rsid w:val="000F3412"/>
    <w:rsid w:val="000F3425"/>
    <w:rsid w:val="000F359C"/>
    <w:rsid w:val="000F381E"/>
    <w:rsid w:val="000F51B0"/>
    <w:rsid w:val="000F6CEC"/>
    <w:rsid w:val="000F70AD"/>
    <w:rsid w:val="000F70C9"/>
    <w:rsid w:val="000F743B"/>
    <w:rsid w:val="000F760A"/>
    <w:rsid w:val="000F7DC2"/>
    <w:rsid w:val="001001A2"/>
    <w:rsid w:val="0010071C"/>
    <w:rsid w:val="00100C37"/>
    <w:rsid w:val="00102200"/>
    <w:rsid w:val="00102C71"/>
    <w:rsid w:val="001036B7"/>
    <w:rsid w:val="00103987"/>
    <w:rsid w:val="00103A4A"/>
    <w:rsid w:val="00103D4D"/>
    <w:rsid w:val="00104286"/>
    <w:rsid w:val="001046E7"/>
    <w:rsid w:val="00105316"/>
    <w:rsid w:val="001066B4"/>
    <w:rsid w:val="00106A0E"/>
    <w:rsid w:val="00106A33"/>
    <w:rsid w:val="00106EDB"/>
    <w:rsid w:val="00107FA5"/>
    <w:rsid w:val="001105CE"/>
    <w:rsid w:val="00110CE8"/>
    <w:rsid w:val="0011133C"/>
    <w:rsid w:val="001127E5"/>
    <w:rsid w:val="00112B9B"/>
    <w:rsid w:val="001130B3"/>
    <w:rsid w:val="0011356E"/>
    <w:rsid w:val="00113AB7"/>
    <w:rsid w:val="00114773"/>
    <w:rsid w:val="00114B94"/>
    <w:rsid w:val="0011699F"/>
    <w:rsid w:val="00116D3F"/>
    <w:rsid w:val="00116FFF"/>
    <w:rsid w:val="001170F8"/>
    <w:rsid w:val="00117969"/>
    <w:rsid w:val="001207B3"/>
    <w:rsid w:val="001208F9"/>
    <w:rsid w:val="00120ABE"/>
    <w:rsid w:val="00121AFC"/>
    <w:rsid w:val="00121E8F"/>
    <w:rsid w:val="001226C6"/>
    <w:rsid w:val="001231DC"/>
    <w:rsid w:val="001233A3"/>
    <w:rsid w:val="00124BA3"/>
    <w:rsid w:val="00125A04"/>
    <w:rsid w:val="00125C28"/>
    <w:rsid w:val="001260F3"/>
    <w:rsid w:val="00127071"/>
    <w:rsid w:val="0012738A"/>
    <w:rsid w:val="001273AF"/>
    <w:rsid w:val="001273D7"/>
    <w:rsid w:val="001275C9"/>
    <w:rsid w:val="00127AA9"/>
    <w:rsid w:val="00127B43"/>
    <w:rsid w:val="00127EC8"/>
    <w:rsid w:val="00130144"/>
    <w:rsid w:val="00130448"/>
    <w:rsid w:val="00130FF0"/>
    <w:rsid w:val="001315AB"/>
    <w:rsid w:val="001318DA"/>
    <w:rsid w:val="00131DAA"/>
    <w:rsid w:val="00132C1F"/>
    <w:rsid w:val="0013332C"/>
    <w:rsid w:val="001334BF"/>
    <w:rsid w:val="001340AC"/>
    <w:rsid w:val="0013434E"/>
    <w:rsid w:val="00134BA8"/>
    <w:rsid w:val="00134C15"/>
    <w:rsid w:val="001356A9"/>
    <w:rsid w:val="001358A9"/>
    <w:rsid w:val="00135DCB"/>
    <w:rsid w:val="001360E0"/>
    <w:rsid w:val="00136A80"/>
    <w:rsid w:val="00137809"/>
    <w:rsid w:val="00137EA1"/>
    <w:rsid w:val="001409D0"/>
    <w:rsid w:val="0014190F"/>
    <w:rsid w:val="00141A81"/>
    <w:rsid w:val="00141D58"/>
    <w:rsid w:val="001420B9"/>
    <w:rsid w:val="00142483"/>
    <w:rsid w:val="0014347A"/>
    <w:rsid w:val="00143662"/>
    <w:rsid w:val="00143684"/>
    <w:rsid w:val="001437D3"/>
    <w:rsid w:val="00143B9C"/>
    <w:rsid w:val="00143D89"/>
    <w:rsid w:val="00144D51"/>
    <w:rsid w:val="00144FDF"/>
    <w:rsid w:val="001451E7"/>
    <w:rsid w:val="001459AE"/>
    <w:rsid w:val="00145A02"/>
    <w:rsid w:val="00145AB8"/>
    <w:rsid w:val="00145ED9"/>
    <w:rsid w:val="001468DC"/>
    <w:rsid w:val="00146B4A"/>
    <w:rsid w:val="001500CE"/>
    <w:rsid w:val="001502F8"/>
    <w:rsid w:val="00150948"/>
    <w:rsid w:val="00151D87"/>
    <w:rsid w:val="00151FCD"/>
    <w:rsid w:val="00153DF5"/>
    <w:rsid w:val="001547C7"/>
    <w:rsid w:val="00154EB2"/>
    <w:rsid w:val="0015563F"/>
    <w:rsid w:val="001559C6"/>
    <w:rsid w:val="00155A24"/>
    <w:rsid w:val="00155F17"/>
    <w:rsid w:val="00160C28"/>
    <w:rsid w:val="00161292"/>
    <w:rsid w:val="00163340"/>
    <w:rsid w:val="001640DF"/>
    <w:rsid w:val="00164FE6"/>
    <w:rsid w:val="00165F42"/>
    <w:rsid w:val="00166E39"/>
    <w:rsid w:val="00166F4B"/>
    <w:rsid w:val="001676C6"/>
    <w:rsid w:val="00170516"/>
    <w:rsid w:val="00170B3E"/>
    <w:rsid w:val="00170F84"/>
    <w:rsid w:val="0017272E"/>
    <w:rsid w:val="00172756"/>
    <w:rsid w:val="00172E64"/>
    <w:rsid w:val="00172E81"/>
    <w:rsid w:val="00172F9A"/>
    <w:rsid w:val="001735B6"/>
    <w:rsid w:val="00173A65"/>
    <w:rsid w:val="00174115"/>
    <w:rsid w:val="00174128"/>
    <w:rsid w:val="00174531"/>
    <w:rsid w:val="00174745"/>
    <w:rsid w:val="001747A4"/>
    <w:rsid w:val="00174D13"/>
    <w:rsid w:val="00174E41"/>
    <w:rsid w:val="001751D8"/>
    <w:rsid w:val="00175BC2"/>
    <w:rsid w:val="00176744"/>
    <w:rsid w:val="00176AC0"/>
    <w:rsid w:val="00176AFC"/>
    <w:rsid w:val="00176CE5"/>
    <w:rsid w:val="001772C4"/>
    <w:rsid w:val="00177613"/>
    <w:rsid w:val="0017795F"/>
    <w:rsid w:val="0017799F"/>
    <w:rsid w:val="00177AA2"/>
    <w:rsid w:val="00177D80"/>
    <w:rsid w:val="00180062"/>
    <w:rsid w:val="001801A7"/>
    <w:rsid w:val="0018021C"/>
    <w:rsid w:val="00180E59"/>
    <w:rsid w:val="001810D4"/>
    <w:rsid w:val="00181247"/>
    <w:rsid w:val="00181860"/>
    <w:rsid w:val="00181D89"/>
    <w:rsid w:val="001826E0"/>
    <w:rsid w:val="00182768"/>
    <w:rsid w:val="00182CFD"/>
    <w:rsid w:val="00182F8B"/>
    <w:rsid w:val="0018379B"/>
    <w:rsid w:val="00183960"/>
    <w:rsid w:val="00183AE9"/>
    <w:rsid w:val="00183D79"/>
    <w:rsid w:val="00183F4A"/>
    <w:rsid w:val="001850FC"/>
    <w:rsid w:val="00185201"/>
    <w:rsid w:val="0018553F"/>
    <w:rsid w:val="001855AE"/>
    <w:rsid w:val="00186801"/>
    <w:rsid w:val="00186CEA"/>
    <w:rsid w:val="00186E0B"/>
    <w:rsid w:val="00186E9B"/>
    <w:rsid w:val="00187306"/>
    <w:rsid w:val="001874B0"/>
    <w:rsid w:val="001876D8"/>
    <w:rsid w:val="00187B78"/>
    <w:rsid w:val="00187CC3"/>
    <w:rsid w:val="00190044"/>
    <w:rsid w:val="00190AD7"/>
    <w:rsid w:val="00191BF0"/>
    <w:rsid w:val="00191E79"/>
    <w:rsid w:val="00191EC5"/>
    <w:rsid w:val="00191F21"/>
    <w:rsid w:val="0019216B"/>
    <w:rsid w:val="001921AC"/>
    <w:rsid w:val="001925EC"/>
    <w:rsid w:val="00192DC9"/>
    <w:rsid w:val="00193C72"/>
    <w:rsid w:val="001940EB"/>
    <w:rsid w:val="00194925"/>
    <w:rsid w:val="00194E5D"/>
    <w:rsid w:val="00196DB4"/>
    <w:rsid w:val="001976D4"/>
    <w:rsid w:val="001A0617"/>
    <w:rsid w:val="001A0C5C"/>
    <w:rsid w:val="001A1410"/>
    <w:rsid w:val="001A1939"/>
    <w:rsid w:val="001A2110"/>
    <w:rsid w:val="001A233F"/>
    <w:rsid w:val="001A3A8F"/>
    <w:rsid w:val="001A4603"/>
    <w:rsid w:val="001A5E59"/>
    <w:rsid w:val="001A608E"/>
    <w:rsid w:val="001A6E2E"/>
    <w:rsid w:val="001B0632"/>
    <w:rsid w:val="001B0CEA"/>
    <w:rsid w:val="001B1296"/>
    <w:rsid w:val="001B14FF"/>
    <w:rsid w:val="001B1823"/>
    <w:rsid w:val="001B1B1B"/>
    <w:rsid w:val="001B1B21"/>
    <w:rsid w:val="001B1E66"/>
    <w:rsid w:val="001B2019"/>
    <w:rsid w:val="001B2185"/>
    <w:rsid w:val="001B2D7B"/>
    <w:rsid w:val="001B306D"/>
    <w:rsid w:val="001B3BD3"/>
    <w:rsid w:val="001B4ED9"/>
    <w:rsid w:val="001B4F92"/>
    <w:rsid w:val="001B56CF"/>
    <w:rsid w:val="001B58D4"/>
    <w:rsid w:val="001B5C86"/>
    <w:rsid w:val="001B60DF"/>
    <w:rsid w:val="001B615C"/>
    <w:rsid w:val="001B6C45"/>
    <w:rsid w:val="001B6EB7"/>
    <w:rsid w:val="001B72DC"/>
    <w:rsid w:val="001B7F13"/>
    <w:rsid w:val="001C1E73"/>
    <w:rsid w:val="001C226E"/>
    <w:rsid w:val="001C2577"/>
    <w:rsid w:val="001C29E1"/>
    <w:rsid w:val="001C3029"/>
    <w:rsid w:val="001C35BA"/>
    <w:rsid w:val="001C4877"/>
    <w:rsid w:val="001C4E3C"/>
    <w:rsid w:val="001C5625"/>
    <w:rsid w:val="001C59B4"/>
    <w:rsid w:val="001C5C67"/>
    <w:rsid w:val="001C61A9"/>
    <w:rsid w:val="001C63A5"/>
    <w:rsid w:val="001C6DD9"/>
    <w:rsid w:val="001C71B3"/>
    <w:rsid w:val="001C7A6D"/>
    <w:rsid w:val="001C7AFB"/>
    <w:rsid w:val="001C7D81"/>
    <w:rsid w:val="001D1443"/>
    <w:rsid w:val="001D16DE"/>
    <w:rsid w:val="001D190D"/>
    <w:rsid w:val="001D1DF3"/>
    <w:rsid w:val="001D1FB2"/>
    <w:rsid w:val="001D2446"/>
    <w:rsid w:val="001D2710"/>
    <w:rsid w:val="001D2C89"/>
    <w:rsid w:val="001D3DCF"/>
    <w:rsid w:val="001D3E0E"/>
    <w:rsid w:val="001D427F"/>
    <w:rsid w:val="001D43B2"/>
    <w:rsid w:val="001D6B4D"/>
    <w:rsid w:val="001E05E8"/>
    <w:rsid w:val="001E0B0E"/>
    <w:rsid w:val="001E1220"/>
    <w:rsid w:val="001E1518"/>
    <w:rsid w:val="001E1583"/>
    <w:rsid w:val="001E16C5"/>
    <w:rsid w:val="001E1E6B"/>
    <w:rsid w:val="001E2EFD"/>
    <w:rsid w:val="001E363F"/>
    <w:rsid w:val="001E3F31"/>
    <w:rsid w:val="001E4D23"/>
    <w:rsid w:val="001E56EA"/>
    <w:rsid w:val="001E5852"/>
    <w:rsid w:val="001E5A27"/>
    <w:rsid w:val="001E61ED"/>
    <w:rsid w:val="001E670E"/>
    <w:rsid w:val="001E7E41"/>
    <w:rsid w:val="001E7FFD"/>
    <w:rsid w:val="001F018E"/>
    <w:rsid w:val="001F0B3A"/>
    <w:rsid w:val="001F0CB3"/>
    <w:rsid w:val="001F0D7C"/>
    <w:rsid w:val="001F18E7"/>
    <w:rsid w:val="001F19C8"/>
    <w:rsid w:val="001F218B"/>
    <w:rsid w:val="001F21B9"/>
    <w:rsid w:val="001F2335"/>
    <w:rsid w:val="001F2561"/>
    <w:rsid w:val="001F26C5"/>
    <w:rsid w:val="001F2843"/>
    <w:rsid w:val="001F3EDB"/>
    <w:rsid w:val="001F4002"/>
    <w:rsid w:val="001F46CC"/>
    <w:rsid w:val="001F4865"/>
    <w:rsid w:val="001F5776"/>
    <w:rsid w:val="001F60B5"/>
    <w:rsid w:val="001F6646"/>
    <w:rsid w:val="001F6E22"/>
    <w:rsid w:val="001F6F2A"/>
    <w:rsid w:val="001F7796"/>
    <w:rsid w:val="001F79F6"/>
    <w:rsid w:val="001F7F65"/>
    <w:rsid w:val="00201312"/>
    <w:rsid w:val="00201B19"/>
    <w:rsid w:val="00201F17"/>
    <w:rsid w:val="00202606"/>
    <w:rsid w:val="00202858"/>
    <w:rsid w:val="00202D24"/>
    <w:rsid w:val="00203183"/>
    <w:rsid w:val="00204228"/>
    <w:rsid w:val="0020483D"/>
    <w:rsid w:val="002055EF"/>
    <w:rsid w:val="00206522"/>
    <w:rsid w:val="0020684C"/>
    <w:rsid w:val="002068AE"/>
    <w:rsid w:val="00207521"/>
    <w:rsid w:val="00207B79"/>
    <w:rsid w:val="0021085F"/>
    <w:rsid w:val="00210D2F"/>
    <w:rsid w:val="00211369"/>
    <w:rsid w:val="00211BD1"/>
    <w:rsid w:val="0021314D"/>
    <w:rsid w:val="00213689"/>
    <w:rsid w:val="00213C1F"/>
    <w:rsid w:val="00216375"/>
    <w:rsid w:val="002168E3"/>
    <w:rsid w:val="00216B81"/>
    <w:rsid w:val="002173ED"/>
    <w:rsid w:val="002205C7"/>
    <w:rsid w:val="00221377"/>
    <w:rsid w:val="002215B0"/>
    <w:rsid w:val="00222E8E"/>
    <w:rsid w:val="0022311B"/>
    <w:rsid w:val="0022314A"/>
    <w:rsid w:val="002233BB"/>
    <w:rsid w:val="0022369A"/>
    <w:rsid w:val="00223745"/>
    <w:rsid w:val="002257F4"/>
    <w:rsid w:val="00225AE5"/>
    <w:rsid w:val="00225CA9"/>
    <w:rsid w:val="00226F21"/>
    <w:rsid w:val="002279E3"/>
    <w:rsid w:val="0022FB35"/>
    <w:rsid w:val="00232426"/>
    <w:rsid w:val="00232F4B"/>
    <w:rsid w:val="0023306D"/>
    <w:rsid w:val="002334F8"/>
    <w:rsid w:val="002339A7"/>
    <w:rsid w:val="00234FA4"/>
    <w:rsid w:val="002352CE"/>
    <w:rsid w:val="00235B70"/>
    <w:rsid w:val="002362BC"/>
    <w:rsid w:val="0023675E"/>
    <w:rsid w:val="0023788B"/>
    <w:rsid w:val="00240347"/>
    <w:rsid w:val="002411E1"/>
    <w:rsid w:val="0024136A"/>
    <w:rsid w:val="00241934"/>
    <w:rsid w:val="002419E0"/>
    <w:rsid w:val="002426D8"/>
    <w:rsid w:val="002428BC"/>
    <w:rsid w:val="00242E0B"/>
    <w:rsid w:val="0024365B"/>
    <w:rsid w:val="002438CD"/>
    <w:rsid w:val="00243A79"/>
    <w:rsid w:val="00244390"/>
    <w:rsid w:val="00244AE7"/>
    <w:rsid w:val="00246D93"/>
    <w:rsid w:val="00246DB2"/>
    <w:rsid w:val="002472BF"/>
    <w:rsid w:val="002500DE"/>
    <w:rsid w:val="00250347"/>
    <w:rsid w:val="00250452"/>
    <w:rsid w:val="002509AE"/>
    <w:rsid w:val="002510BB"/>
    <w:rsid w:val="002512C3"/>
    <w:rsid w:val="002523F1"/>
    <w:rsid w:val="002526D9"/>
    <w:rsid w:val="00252CDC"/>
    <w:rsid w:val="00252E43"/>
    <w:rsid w:val="0025342E"/>
    <w:rsid w:val="002539CB"/>
    <w:rsid w:val="0025413E"/>
    <w:rsid w:val="00254504"/>
    <w:rsid w:val="00254BAF"/>
    <w:rsid w:val="00255DD6"/>
    <w:rsid w:val="00256507"/>
    <w:rsid w:val="002571A9"/>
    <w:rsid w:val="002577EC"/>
    <w:rsid w:val="00260166"/>
    <w:rsid w:val="00261035"/>
    <w:rsid w:val="0026114B"/>
    <w:rsid w:val="00261445"/>
    <w:rsid w:val="00262212"/>
    <w:rsid w:val="00262C9F"/>
    <w:rsid w:val="00262F39"/>
    <w:rsid w:val="0026388A"/>
    <w:rsid w:val="00263944"/>
    <w:rsid w:val="00263E91"/>
    <w:rsid w:val="00264356"/>
    <w:rsid w:val="00264D80"/>
    <w:rsid w:val="00264E57"/>
    <w:rsid w:val="0026574C"/>
    <w:rsid w:val="00265DB0"/>
    <w:rsid w:val="00265DBE"/>
    <w:rsid w:val="00265E49"/>
    <w:rsid w:val="0026611C"/>
    <w:rsid w:val="00266C42"/>
    <w:rsid w:val="002676CD"/>
    <w:rsid w:val="00270502"/>
    <w:rsid w:val="00272E9F"/>
    <w:rsid w:val="00272F31"/>
    <w:rsid w:val="002737C8"/>
    <w:rsid w:val="00273A61"/>
    <w:rsid w:val="002740D7"/>
    <w:rsid w:val="002743A9"/>
    <w:rsid w:val="00274CC3"/>
    <w:rsid w:val="00274F5A"/>
    <w:rsid w:val="00275128"/>
    <w:rsid w:val="00275DBD"/>
    <w:rsid w:val="002764C0"/>
    <w:rsid w:val="0027697F"/>
    <w:rsid w:val="00277CA6"/>
    <w:rsid w:val="00280667"/>
    <w:rsid w:val="00280A7F"/>
    <w:rsid w:val="00280CBE"/>
    <w:rsid w:val="002813D4"/>
    <w:rsid w:val="002814E7"/>
    <w:rsid w:val="0028195C"/>
    <w:rsid w:val="00281ACA"/>
    <w:rsid w:val="00282056"/>
    <w:rsid w:val="00282149"/>
    <w:rsid w:val="00282734"/>
    <w:rsid w:val="00282A6A"/>
    <w:rsid w:val="00282EEB"/>
    <w:rsid w:val="002834C6"/>
    <w:rsid w:val="002835BC"/>
    <w:rsid w:val="002836BC"/>
    <w:rsid w:val="0028371E"/>
    <w:rsid w:val="002838A3"/>
    <w:rsid w:val="00283DFD"/>
    <w:rsid w:val="00283F9B"/>
    <w:rsid w:val="00284073"/>
    <w:rsid w:val="00284510"/>
    <w:rsid w:val="00284655"/>
    <w:rsid w:val="0028490E"/>
    <w:rsid w:val="0028542F"/>
    <w:rsid w:val="002855D0"/>
    <w:rsid w:val="00285F61"/>
    <w:rsid w:val="00285FB9"/>
    <w:rsid w:val="00286E21"/>
    <w:rsid w:val="002873F5"/>
    <w:rsid w:val="002878AF"/>
    <w:rsid w:val="00287ACF"/>
    <w:rsid w:val="00287C55"/>
    <w:rsid w:val="0029074E"/>
    <w:rsid w:val="00291C1E"/>
    <w:rsid w:val="00291F1D"/>
    <w:rsid w:val="00292A94"/>
    <w:rsid w:val="00292DF7"/>
    <w:rsid w:val="00293233"/>
    <w:rsid w:val="0029390E"/>
    <w:rsid w:val="00293C9D"/>
    <w:rsid w:val="00293D64"/>
    <w:rsid w:val="002940AA"/>
    <w:rsid w:val="002949DF"/>
    <w:rsid w:val="00294F33"/>
    <w:rsid w:val="00295626"/>
    <w:rsid w:val="00295C42"/>
    <w:rsid w:val="00296B52"/>
    <w:rsid w:val="00296C6F"/>
    <w:rsid w:val="00296EAA"/>
    <w:rsid w:val="002970FA"/>
    <w:rsid w:val="002973D0"/>
    <w:rsid w:val="00297430"/>
    <w:rsid w:val="00297DF8"/>
    <w:rsid w:val="00297ECF"/>
    <w:rsid w:val="002A03CD"/>
    <w:rsid w:val="002A15E1"/>
    <w:rsid w:val="002A191B"/>
    <w:rsid w:val="002A1DCB"/>
    <w:rsid w:val="002A2603"/>
    <w:rsid w:val="002A36CC"/>
    <w:rsid w:val="002A3F7B"/>
    <w:rsid w:val="002A4486"/>
    <w:rsid w:val="002A4890"/>
    <w:rsid w:val="002A4B3D"/>
    <w:rsid w:val="002A4E35"/>
    <w:rsid w:val="002A5D26"/>
    <w:rsid w:val="002A5F3F"/>
    <w:rsid w:val="002A61AB"/>
    <w:rsid w:val="002A68E2"/>
    <w:rsid w:val="002A7A0F"/>
    <w:rsid w:val="002B04C6"/>
    <w:rsid w:val="002B1873"/>
    <w:rsid w:val="002B1959"/>
    <w:rsid w:val="002B231B"/>
    <w:rsid w:val="002B2535"/>
    <w:rsid w:val="002B352C"/>
    <w:rsid w:val="002B55DA"/>
    <w:rsid w:val="002B589A"/>
    <w:rsid w:val="002B5FE8"/>
    <w:rsid w:val="002B66E9"/>
    <w:rsid w:val="002B7A3C"/>
    <w:rsid w:val="002B7C95"/>
    <w:rsid w:val="002C0C21"/>
    <w:rsid w:val="002C1000"/>
    <w:rsid w:val="002C158A"/>
    <w:rsid w:val="002C182B"/>
    <w:rsid w:val="002C1CE3"/>
    <w:rsid w:val="002C2147"/>
    <w:rsid w:val="002C242F"/>
    <w:rsid w:val="002C3651"/>
    <w:rsid w:val="002C3861"/>
    <w:rsid w:val="002C4319"/>
    <w:rsid w:val="002C4864"/>
    <w:rsid w:val="002C4D05"/>
    <w:rsid w:val="002C61F3"/>
    <w:rsid w:val="002C62BE"/>
    <w:rsid w:val="002C636E"/>
    <w:rsid w:val="002C7823"/>
    <w:rsid w:val="002D10DF"/>
    <w:rsid w:val="002D13F3"/>
    <w:rsid w:val="002D1660"/>
    <w:rsid w:val="002D20AC"/>
    <w:rsid w:val="002D2516"/>
    <w:rsid w:val="002D2F2E"/>
    <w:rsid w:val="002D31EB"/>
    <w:rsid w:val="002D551E"/>
    <w:rsid w:val="002D5562"/>
    <w:rsid w:val="002D5A1E"/>
    <w:rsid w:val="002D5ED9"/>
    <w:rsid w:val="002D63D8"/>
    <w:rsid w:val="002D70E2"/>
    <w:rsid w:val="002D78A0"/>
    <w:rsid w:val="002D7E0E"/>
    <w:rsid w:val="002D7E34"/>
    <w:rsid w:val="002E0732"/>
    <w:rsid w:val="002E1158"/>
    <w:rsid w:val="002E18C9"/>
    <w:rsid w:val="002E1CC0"/>
    <w:rsid w:val="002E1F78"/>
    <w:rsid w:val="002E282D"/>
    <w:rsid w:val="002E2890"/>
    <w:rsid w:val="002E3458"/>
    <w:rsid w:val="002E3741"/>
    <w:rsid w:val="002E3A85"/>
    <w:rsid w:val="002E3B64"/>
    <w:rsid w:val="002E4691"/>
    <w:rsid w:val="002E495A"/>
    <w:rsid w:val="002E501A"/>
    <w:rsid w:val="002E5585"/>
    <w:rsid w:val="002E5715"/>
    <w:rsid w:val="002E6213"/>
    <w:rsid w:val="002E6577"/>
    <w:rsid w:val="002E70BD"/>
    <w:rsid w:val="002E71C0"/>
    <w:rsid w:val="002E7BD5"/>
    <w:rsid w:val="002F01B4"/>
    <w:rsid w:val="002F02B4"/>
    <w:rsid w:val="002F05EC"/>
    <w:rsid w:val="002F0A74"/>
    <w:rsid w:val="002F1546"/>
    <w:rsid w:val="002F15EC"/>
    <w:rsid w:val="002F2650"/>
    <w:rsid w:val="002F2CDC"/>
    <w:rsid w:val="002F314D"/>
    <w:rsid w:val="002F344B"/>
    <w:rsid w:val="002F3717"/>
    <w:rsid w:val="002F3DF6"/>
    <w:rsid w:val="002F4040"/>
    <w:rsid w:val="002F4199"/>
    <w:rsid w:val="002F58B1"/>
    <w:rsid w:val="002F601D"/>
    <w:rsid w:val="002F6392"/>
    <w:rsid w:val="002F64BF"/>
    <w:rsid w:val="002F6C7F"/>
    <w:rsid w:val="002F75A7"/>
    <w:rsid w:val="002F7987"/>
    <w:rsid w:val="003000C3"/>
    <w:rsid w:val="00301170"/>
    <w:rsid w:val="00302823"/>
    <w:rsid w:val="00302991"/>
    <w:rsid w:val="00302D2F"/>
    <w:rsid w:val="003030B2"/>
    <w:rsid w:val="003031F6"/>
    <w:rsid w:val="0030393D"/>
    <w:rsid w:val="003039CF"/>
    <w:rsid w:val="003047C7"/>
    <w:rsid w:val="00304BE9"/>
    <w:rsid w:val="003053ED"/>
    <w:rsid w:val="00305475"/>
    <w:rsid w:val="003057A3"/>
    <w:rsid w:val="00305B0A"/>
    <w:rsid w:val="00305C36"/>
    <w:rsid w:val="003063CE"/>
    <w:rsid w:val="00306948"/>
    <w:rsid w:val="003075CB"/>
    <w:rsid w:val="003075D9"/>
    <w:rsid w:val="003103F0"/>
    <w:rsid w:val="003109D8"/>
    <w:rsid w:val="00310FC7"/>
    <w:rsid w:val="0031174F"/>
    <w:rsid w:val="00311BB1"/>
    <w:rsid w:val="00311ED6"/>
    <w:rsid w:val="00312770"/>
    <w:rsid w:val="003127C4"/>
    <w:rsid w:val="003155AD"/>
    <w:rsid w:val="00315B50"/>
    <w:rsid w:val="0031635A"/>
    <w:rsid w:val="00316C92"/>
    <w:rsid w:val="0031751F"/>
    <w:rsid w:val="00317572"/>
    <w:rsid w:val="0031787E"/>
    <w:rsid w:val="00320ECE"/>
    <w:rsid w:val="0032377B"/>
    <w:rsid w:val="00324423"/>
    <w:rsid w:val="003248F9"/>
    <w:rsid w:val="00324F05"/>
    <w:rsid w:val="00325C9B"/>
    <w:rsid w:val="00326790"/>
    <w:rsid w:val="00326B98"/>
    <w:rsid w:val="003271CD"/>
    <w:rsid w:val="0033022E"/>
    <w:rsid w:val="00330BB1"/>
    <w:rsid w:val="00330F36"/>
    <w:rsid w:val="003310B0"/>
    <w:rsid w:val="0033159B"/>
    <w:rsid w:val="00331752"/>
    <w:rsid w:val="003319E1"/>
    <w:rsid w:val="00331CB3"/>
    <w:rsid w:val="00331F73"/>
    <w:rsid w:val="003325B2"/>
    <w:rsid w:val="003335C7"/>
    <w:rsid w:val="00333F83"/>
    <w:rsid w:val="003340D1"/>
    <w:rsid w:val="003346B5"/>
    <w:rsid w:val="003354CE"/>
    <w:rsid w:val="00335537"/>
    <w:rsid w:val="003355DD"/>
    <w:rsid w:val="00335601"/>
    <w:rsid w:val="003371DC"/>
    <w:rsid w:val="003371F2"/>
    <w:rsid w:val="00337F69"/>
    <w:rsid w:val="00341FD0"/>
    <w:rsid w:val="00342169"/>
    <w:rsid w:val="0034330E"/>
    <w:rsid w:val="00343AC0"/>
    <w:rsid w:val="00343AD2"/>
    <w:rsid w:val="00344C82"/>
    <w:rsid w:val="00345633"/>
    <w:rsid w:val="00345B2A"/>
    <w:rsid w:val="003462BD"/>
    <w:rsid w:val="003464E4"/>
    <w:rsid w:val="00346A21"/>
    <w:rsid w:val="00347BBC"/>
    <w:rsid w:val="0035019A"/>
    <w:rsid w:val="003507A6"/>
    <w:rsid w:val="00350C08"/>
    <w:rsid w:val="00350D56"/>
    <w:rsid w:val="00351104"/>
    <w:rsid w:val="0035156C"/>
    <w:rsid w:val="00351904"/>
    <w:rsid w:val="00352818"/>
    <w:rsid w:val="00353A83"/>
    <w:rsid w:val="003545A9"/>
    <w:rsid w:val="003555F6"/>
    <w:rsid w:val="00355D32"/>
    <w:rsid w:val="00355FCF"/>
    <w:rsid w:val="003563A9"/>
    <w:rsid w:val="00356D72"/>
    <w:rsid w:val="00357138"/>
    <w:rsid w:val="00357E3D"/>
    <w:rsid w:val="00357EDC"/>
    <w:rsid w:val="00357F73"/>
    <w:rsid w:val="00360CF2"/>
    <w:rsid w:val="00360F19"/>
    <w:rsid w:val="00362554"/>
    <w:rsid w:val="00362D14"/>
    <w:rsid w:val="00363C29"/>
    <w:rsid w:val="00363C6F"/>
    <w:rsid w:val="00363D51"/>
    <w:rsid w:val="003640D2"/>
    <w:rsid w:val="00364350"/>
    <w:rsid w:val="003645E1"/>
    <w:rsid w:val="003646BC"/>
    <w:rsid w:val="00364DC0"/>
    <w:rsid w:val="00364FE7"/>
    <w:rsid w:val="00366AF3"/>
    <w:rsid w:val="00366DF4"/>
    <w:rsid w:val="00367282"/>
    <w:rsid w:val="00370B0D"/>
    <w:rsid w:val="00371645"/>
    <w:rsid w:val="003718D4"/>
    <w:rsid w:val="00371FAC"/>
    <w:rsid w:val="00372053"/>
    <w:rsid w:val="00372CA9"/>
    <w:rsid w:val="00372E66"/>
    <w:rsid w:val="00373824"/>
    <w:rsid w:val="00373D6A"/>
    <w:rsid w:val="00373DEF"/>
    <w:rsid w:val="003743EA"/>
    <w:rsid w:val="00374DD5"/>
    <w:rsid w:val="00375269"/>
    <w:rsid w:val="003754C4"/>
    <w:rsid w:val="0037603A"/>
    <w:rsid w:val="00380110"/>
    <w:rsid w:val="0038051D"/>
    <w:rsid w:val="00380A6A"/>
    <w:rsid w:val="00381B80"/>
    <w:rsid w:val="00382908"/>
    <w:rsid w:val="0038301A"/>
    <w:rsid w:val="00383045"/>
    <w:rsid w:val="003830B1"/>
    <w:rsid w:val="0038311D"/>
    <w:rsid w:val="00383223"/>
    <w:rsid w:val="00383A24"/>
    <w:rsid w:val="00383B6A"/>
    <w:rsid w:val="00383C32"/>
    <w:rsid w:val="00383CBE"/>
    <w:rsid w:val="0038420A"/>
    <w:rsid w:val="0038431E"/>
    <w:rsid w:val="003846AA"/>
    <w:rsid w:val="00385FAE"/>
    <w:rsid w:val="003868E0"/>
    <w:rsid w:val="0038691C"/>
    <w:rsid w:val="00387115"/>
    <w:rsid w:val="003875D5"/>
    <w:rsid w:val="00387955"/>
    <w:rsid w:val="00390FB3"/>
    <w:rsid w:val="00391EA0"/>
    <w:rsid w:val="00391F85"/>
    <w:rsid w:val="0039306F"/>
    <w:rsid w:val="00393207"/>
    <w:rsid w:val="00393DDA"/>
    <w:rsid w:val="00394D20"/>
    <w:rsid w:val="0039571E"/>
    <w:rsid w:val="00395B17"/>
    <w:rsid w:val="00395C4C"/>
    <w:rsid w:val="00396115"/>
    <w:rsid w:val="0039764F"/>
    <w:rsid w:val="00397B5B"/>
    <w:rsid w:val="00397D36"/>
    <w:rsid w:val="00397E28"/>
    <w:rsid w:val="003A048A"/>
    <w:rsid w:val="003A092E"/>
    <w:rsid w:val="003A0BC1"/>
    <w:rsid w:val="003A0CFA"/>
    <w:rsid w:val="003A2B6B"/>
    <w:rsid w:val="003A49B4"/>
    <w:rsid w:val="003A5C23"/>
    <w:rsid w:val="003A623A"/>
    <w:rsid w:val="003A658B"/>
    <w:rsid w:val="003A67F9"/>
    <w:rsid w:val="003A6B7D"/>
    <w:rsid w:val="003A6BC1"/>
    <w:rsid w:val="003A6FDA"/>
    <w:rsid w:val="003B0208"/>
    <w:rsid w:val="003B062F"/>
    <w:rsid w:val="003B070C"/>
    <w:rsid w:val="003B088A"/>
    <w:rsid w:val="003B1312"/>
    <w:rsid w:val="003B1D94"/>
    <w:rsid w:val="003B285B"/>
    <w:rsid w:val="003B29B1"/>
    <w:rsid w:val="003B2F39"/>
    <w:rsid w:val="003B3BBD"/>
    <w:rsid w:val="003B4551"/>
    <w:rsid w:val="003B46E4"/>
    <w:rsid w:val="003B4909"/>
    <w:rsid w:val="003B4BF2"/>
    <w:rsid w:val="003B4C75"/>
    <w:rsid w:val="003B4F79"/>
    <w:rsid w:val="003B51CF"/>
    <w:rsid w:val="003B54DA"/>
    <w:rsid w:val="003B6325"/>
    <w:rsid w:val="003B6E7E"/>
    <w:rsid w:val="003B7092"/>
    <w:rsid w:val="003B775B"/>
    <w:rsid w:val="003B7C5C"/>
    <w:rsid w:val="003B7D18"/>
    <w:rsid w:val="003C056F"/>
    <w:rsid w:val="003C1806"/>
    <w:rsid w:val="003C2DB8"/>
    <w:rsid w:val="003C64B2"/>
    <w:rsid w:val="003C6691"/>
    <w:rsid w:val="003C6F23"/>
    <w:rsid w:val="003C7500"/>
    <w:rsid w:val="003D0102"/>
    <w:rsid w:val="003D08C3"/>
    <w:rsid w:val="003D0D38"/>
    <w:rsid w:val="003D11FE"/>
    <w:rsid w:val="003D161E"/>
    <w:rsid w:val="003D17A8"/>
    <w:rsid w:val="003D1B23"/>
    <w:rsid w:val="003D1BA6"/>
    <w:rsid w:val="003D1F09"/>
    <w:rsid w:val="003D32B4"/>
    <w:rsid w:val="003D387A"/>
    <w:rsid w:val="003D436B"/>
    <w:rsid w:val="003D4AD2"/>
    <w:rsid w:val="003D4D61"/>
    <w:rsid w:val="003D594F"/>
    <w:rsid w:val="003D5A91"/>
    <w:rsid w:val="003D5B8F"/>
    <w:rsid w:val="003D67AB"/>
    <w:rsid w:val="003D6E99"/>
    <w:rsid w:val="003D718D"/>
    <w:rsid w:val="003D7789"/>
    <w:rsid w:val="003D7FA6"/>
    <w:rsid w:val="003E08C7"/>
    <w:rsid w:val="003E110E"/>
    <w:rsid w:val="003E1DC9"/>
    <w:rsid w:val="003E2326"/>
    <w:rsid w:val="003E353D"/>
    <w:rsid w:val="003E3772"/>
    <w:rsid w:val="003E43EC"/>
    <w:rsid w:val="003E441A"/>
    <w:rsid w:val="003E4934"/>
    <w:rsid w:val="003E50B9"/>
    <w:rsid w:val="003E6356"/>
    <w:rsid w:val="003E6DD8"/>
    <w:rsid w:val="003E73E7"/>
    <w:rsid w:val="003E7E3E"/>
    <w:rsid w:val="003F016A"/>
    <w:rsid w:val="003F0A99"/>
    <w:rsid w:val="003F0CE9"/>
    <w:rsid w:val="003F2145"/>
    <w:rsid w:val="003F27B8"/>
    <w:rsid w:val="003F2911"/>
    <w:rsid w:val="003F3451"/>
    <w:rsid w:val="003F366E"/>
    <w:rsid w:val="003F3894"/>
    <w:rsid w:val="003F41DA"/>
    <w:rsid w:val="003F4494"/>
    <w:rsid w:val="003F5ACA"/>
    <w:rsid w:val="003F6208"/>
    <w:rsid w:val="003F6534"/>
    <w:rsid w:val="003F683B"/>
    <w:rsid w:val="003F71DA"/>
    <w:rsid w:val="003F7310"/>
    <w:rsid w:val="003F75B0"/>
    <w:rsid w:val="003F76A6"/>
    <w:rsid w:val="003F76D1"/>
    <w:rsid w:val="003F7D41"/>
    <w:rsid w:val="0040046F"/>
    <w:rsid w:val="00400A34"/>
    <w:rsid w:val="00400DB6"/>
    <w:rsid w:val="00401CAA"/>
    <w:rsid w:val="00401E7A"/>
    <w:rsid w:val="004024FD"/>
    <w:rsid w:val="004025BC"/>
    <w:rsid w:val="00402D38"/>
    <w:rsid w:val="0040357C"/>
    <w:rsid w:val="00403E44"/>
    <w:rsid w:val="0040594E"/>
    <w:rsid w:val="00405AF5"/>
    <w:rsid w:val="0040617A"/>
    <w:rsid w:val="00407CCA"/>
    <w:rsid w:val="00411036"/>
    <w:rsid w:val="004111D0"/>
    <w:rsid w:val="004126A1"/>
    <w:rsid w:val="00412B5D"/>
    <w:rsid w:val="00412C21"/>
    <w:rsid w:val="00412E2D"/>
    <w:rsid w:val="00412E63"/>
    <w:rsid w:val="004130B7"/>
    <w:rsid w:val="0041333B"/>
    <w:rsid w:val="0041368C"/>
    <w:rsid w:val="00413D03"/>
    <w:rsid w:val="00413DF5"/>
    <w:rsid w:val="00415104"/>
    <w:rsid w:val="00415523"/>
    <w:rsid w:val="00415F65"/>
    <w:rsid w:val="004174FF"/>
    <w:rsid w:val="00417F1B"/>
    <w:rsid w:val="00420037"/>
    <w:rsid w:val="004200CA"/>
    <w:rsid w:val="00420246"/>
    <w:rsid w:val="00422D63"/>
    <w:rsid w:val="00423206"/>
    <w:rsid w:val="00423782"/>
    <w:rsid w:val="004240AC"/>
    <w:rsid w:val="00424C1C"/>
    <w:rsid w:val="00424E82"/>
    <w:rsid w:val="00425351"/>
    <w:rsid w:val="00425C73"/>
    <w:rsid w:val="004271F0"/>
    <w:rsid w:val="00427359"/>
    <w:rsid w:val="00427D1B"/>
    <w:rsid w:val="00430079"/>
    <w:rsid w:val="004305E5"/>
    <w:rsid w:val="00430CD9"/>
    <w:rsid w:val="00430DC8"/>
    <w:rsid w:val="004310FF"/>
    <w:rsid w:val="00431A21"/>
    <w:rsid w:val="00431C62"/>
    <w:rsid w:val="00432627"/>
    <w:rsid w:val="00432FA8"/>
    <w:rsid w:val="004332F3"/>
    <w:rsid w:val="00433A52"/>
    <w:rsid w:val="00433A86"/>
    <w:rsid w:val="00433BB4"/>
    <w:rsid w:val="00434525"/>
    <w:rsid w:val="00434AB1"/>
    <w:rsid w:val="00434CA9"/>
    <w:rsid w:val="00434D84"/>
    <w:rsid w:val="004356EE"/>
    <w:rsid w:val="00435D56"/>
    <w:rsid w:val="00436310"/>
    <w:rsid w:val="0043651D"/>
    <w:rsid w:val="00436AF8"/>
    <w:rsid w:val="0043708F"/>
    <w:rsid w:val="0043785B"/>
    <w:rsid w:val="00437DCD"/>
    <w:rsid w:val="004402D7"/>
    <w:rsid w:val="00440422"/>
    <w:rsid w:val="004407A9"/>
    <w:rsid w:val="00440815"/>
    <w:rsid w:val="00440915"/>
    <w:rsid w:val="00440FE1"/>
    <w:rsid w:val="00441174"/>
    <w:rsid w:val="00441497"/>
    <w:rsid w:val="004415BA"/>
    <w:rsid w:val="0044190F"/>
    <w:rsid w:val="00441BFD"/>
    <w:rsid w:val="00442F63"/>
    <w:rsid w:val="00443771"/>
    <w:rsid w:val="00443945"/>
    <w:rsid w:val="0044467B"/>
    <w:rsid w:val="00446098"/>
    <w:rsid w:val="0044681C"/>
    <w:rsid w:val="004472A6"/>
    <w:rsid w:val="00447FA9"/>
    <w:rsid w:val="004502F3"/>
    <w:rsid w:val="004508E2"/>
    <w:rsid w:val="0045091C"/>
    <w:rsid w:val="00450FA5"/>
    <w:rsid w:val="00453641"/>
    <w:rsid w:val="00453C18"/>
    <w:rsid w:val="00454FD1"/>
    <w:rsid w:val="004552CF"/>
    <w:rsid w:val="004553C1"/>
    <w:rsid w:val="00455D70"/>
    <w:rsid w:val="004570B3"/>
    <w:rsid w:val="004571C4"/>
    <w:rsid w:val="004573A4"/>
    <w:rsid w:val="004576E7"/>
    <w:rsid w:val="004600B8"/>
    <w:rsid w:val="00460261"/>
    <w:rsid w:val="004603A7"/>
    <w:rsid w:val="00460D6F"/>
    <w:rsid w:val="004610F7"/>
    <w:rsid w:val="00462452"/>
    <w:rsid w:val="004625F3"/>
    <w:rsid w:val="0046263B"/>
    <w:rsid w:val="004640E0"/>
    <w:rsid w:val="0046433F"/>
    <w:rsid w:val="004643F2"/>
    <w:rsid w:val="00464620"/>
    <w:rsid w:val="00464A14"/>
    <w:rsid w:val="00465053"/>
    <w:rsid w:val="00465AF0"/>
    <w:rsid w:val="00465C80"/>
    <w:rsid w:val="00465ECD"/>
    <w:rsid w:val="00466EE6"/>
    <w:rsid w:val="0046786E"/>
    <w:rsid w:val="004679C0"/>
    <w:rsid w:val="00467E0B"/>
    <w:rsid w:val="00467E37"/>
    <w:rsid w:val="00467EE7"/>
    <w:rsid w:val="00470292"/>
    <w:rsid w:val="00470EF1"/>
    <w:rsid w:val="00471B54"/>
    <w:rsid w:val="00471CD1"/>
    <w:rsid w:val="00471FB4"/>
    <w:rsid w:val="0047207E"/>
    <w:rsid w:val="004728C6"/>
    <w:rsid w:val="00472930"/>
    <w:rsid w:val="00472EE6"/>
    <w:rsid w:val="00473099"/>
    <w:rsid w:val="00473638"/>
    <w:rsid w:val="00473971"/>
    <w:rsid w:val="00473B54"/>
    <w:rsid w:val="00473F22"/>
    <w:rsid w:val="0047430D"/>
    <w:rsid w:val="0047607E"/>
    <w:rsid w:val="00476350"/>
    <w:rsid w:val="004766CF"/>
    <w:rsid w:val="00476DC8"/>
    <w:rsid w:val="00477361"/>
    <w:rsid w:val="004776F3"/>
    <w:rsid w:val="0048001E"/>
    <w:rsid w:val="00480153"/>
    <w:rsid w:val="004803B7"/>
    <w:rsid w:val="0048108C"/>
    <w:rsid w:val="0048174A"/>
    <w:rsid w:val="0048177B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5BFC"/>
    <w:rsid w:val="00485CB4"/>
    <w:rsid w:val="00486C7C"/>
    <w:rsid w:val="00486C8A"/>
    <w:rsid w:val="004878BE"/>
    <w:rsid w:val="004879CA"/>
    <w:rsid w:val="00487C64"/>
    <w:rsid w:val="00490DAC"/>
    <w:rsid w:val="004914D0"/>
    <w:rsid w:val="00491916"/>
    <w:rsid w:val="00491CE6"/>
    <w:rsid w:val="00491EAE"/>
    <w:rsid w:val="00492A26"/>
    <w:rsid w:val="00493172"/>
    <w:rsid w:val="0049421C"/>
    <w:rsid w:val="00494230"/>
    <w:rsid w:val="00494691"/>
    <w:rsid w:val="004969DD"/>
    <w:rsid w:val="00496B0F"/>
    <w:rsid w:val="004973FD"/>
    <w:rsid w:val="0049740E"/>
    <w:rsid w:val="0049754A"/>
    <w:rsid w:val="0049791A"/>
    <w:rsid w:val="00497DFD"/>
    <w:rsid w:val="004A00FE"/>
    <w:rsid w:val="004A04F2"/>
    <w:rsid w:val="004A05E9"/>
    <w:rsid w:val="004A0888"/>
    <w:rsid w:val="004A13FD"/>
    <w:rsid w:val="004A22C4"/>
    <w:rsid w:val="004A2651"/>
    <w:rsid w:val="004A301B"/>
    <w:rsid w:val="004A346A"/>
    <w:rsid w:val="004A3F0F"/>
    <w:rsid w:val="004A46E2"/>
    <w:rsid w:val="004A4C80"/>
    <w:rsid w:val="004A4EFF"/>
    <w:rsid w:val="004A4FC8"/>
    <w:rsid w:val="004A506D"/>
    <w:rsid w:val="004A5608"/>
    <w:rsid w:val="004A58F2"/>
    <w:rsid w:val="004A5A56"/>
    <w:rsid w:val="004A601C"/>
    <w:rsid w:val="004A636C"/>
    <w:rsid w:val="004A6B1A"/>
    <w:rsid w:val="004A7086"/>
    <w:rsid w:val="004A708A"/>
    <w:rsid w:val="004A73CA"/>
    <w:rsid w:val="004A787B"/>
    <w:rsid w:val="004A78DC"/>
    <w:rsid w:val="004B05B1"/>
    <w:rsid w:val="004B0A4D"/>
    <w:rsid w:val="004B11B5"/>
    <w:rsid w:val="004B1833"/>
    <w:rsid w:val="004B1B2D"/>
    <w:rsid w:val="004B1BEF"/>
    <w:rsid w:val="004B30E9"/>
    <w:rsid w:val="004B3101"/>
    <w:rsid w:val="004B3474"/>
    <w:rsid w:val="004B3592"/>
    <w:rsid w:val="004B3B4A"/>
    <w:rsid w:val="004B42E6"/>
    <w:rsid w:val="004B4E71"/>
    <w:rsid w:val="004B5106"/>
    <w:rsid w:val="004B6CDB"/>
    <w:rsid w:val="004B7605"/>
    <w:rsid w:val="004B7914"/>
    <w:rsid w:val="004C0008"/>
    <w:rsid w:val="004C14C9"/>
    <w:rsid w:val="004C1E3B"/>
    <w:rsid w:val="004C1EE0"/>
    <w:rsid w:val="004C28DB"/>
    <w:rsid w:val="004C2A0F"/>
    <w:rsid w:val="004C2F94"/>
    <w:rsid w:val="004C3F29"/>
    <w:rsid w:val="004C495F"/>
    <w:rsid w:val="004C5933"/>
    <w:rsid w:val="004C6086"/>
    <w:rsid w:val="004C64B7"/>
    <w:rsid w:val="004C6D19"/>
    <w:rsid w:val="004C7DD4"/>
    <w:rsid w:val="004D141A"/>
    <w:rsid w:val="004D21E4"/>
    <w:rsid w:val="004D2F9B"/>
    <w:rsid w:val="004D378F"/>
    <w:rsid w:val="004D4858"/>
    <w:rsid w:val="004D4A1F"/>
    <w:rsid w:val="004D4AD6"/>
    <w:rsid w:val="004D50F2"/>
    <w:rsid w:val="004D5865"/>
    <w:rsid w:val="004D6C48"/>
    <w:rsid w:val="004D6DFB"/>
    <w:rsid w:val="004D6E9C"/>
    <w:rsid w:val="004D770A"/>
    <w:rsid w:val="004D7C41"/>
    <w:rsid w:val="004E02BC"/>
    <w:rsid w:val="004E0559"/>
    <w:rsid w:val="004E0747"/>
    <w:rsid w:val="004E09D7"/>
    <w:rsid w:val="004E0A54"/>
    <w:rsid w:val="004E15C3"/>
    <w:rsid w:val="004E1920"/>
    <w:rsid w:val="004E2254"/>
    <w:rsid w:val="004E26D9"/>
    <w:rsid w:val="004E2AD9"/>
    <w:rsid w:val="004E2D42"/>
    <w:rsid w:val="004E310D"/>
    <w:rsid w:val="004E334D"/>
    <w:rsid w:val="004E38A6"/>
    <w:rsid w:val="004E4B20"/>
    <w:rsid w:val="004E4FAF"/>
    <w:rsid w:val="004E54CC"/>
    <w:rsid w:val="004E6A11"/>
    <w:rsid w:val="004E6BED"/>
    <w:rsid w:val="004E73EE"/>
    <w:rsid w:val="004E79FC"/>
    <w:rsid w:val="004F094F"/>
    <w:rsid w:val="004F0BAB"/>
    <w:rsid w:val="004F12E6"/>
    <w:rsid w:val="004F1A70"/>
    <w:rsid w:val="004F2AAE"/>
    <w:rsid w:val="004F2CD3"/>
    <w:rsid w:val="004F3617"/>
    <w:rsid w:val="004F3EAB"/>
    <w:rsid w:val="004F3FA2"/>
    <w:rsid w:val="004F42AE"/>
    <w:rsid w:val="004F57A6"/>
    <w:rsid w:val="004F5A8B"/>
    <w:rsid w:val="004F5BD5"/>
    <w:rsid w:val="004F5C86"/>
    <w:rsid w:val="004F6303"/>
    <w:rsid w:val="004F6A21"/>
    <w:rsid w:val="004F6F88"/>
    <w:rsid w:val="004F7427"/>
    <w:rsid w:val="004F7510"/>
    <w:rsid w:val="004F7DA1"/>
    <w:rsid w:val="004F7E3A"/>
    <w:rsid w:val="004F7ED8"/>
    <w:rsid w:val="00500AC8"/>
    <w:rsid w:val="00501035"/>
    <w:rsid w:val="00501784"/>
    <w:rsid w:val="00501990"/>
    <w:rsid w:val="00501B6A"/>
    <w:rsid w:val="00502461"/>
    <w:rsid w:val="00502A23"/>
    <w:rsid w:val="00503512"/>
    <w:rsid w:val="0050359D"/>
    <w:rsid w:val="005035AF"/>
    <w:rsid w:val="005037F1"/>
    <w:rsid w:val="00503FBC"/>
    <w:rsid w:val="005040B2"/>
    <w:rsid w:val="00504D3E"/>
    <w:rsid w:val="00505FB9"/>
    <w:rsid w:val="0050608D"/>
    <w:rsid w:val="005060BA"/>
    <w:rsid w:val="005068B7"/>
    <w:rsid w:val="00507106"/>
    <w:rsid w:val="005073AE"/>
    <w:rsid w:val="005114DC"/>
    <w:rsid w:val="00511AB3"/>
    <w:rsid w:val="00511DF6"/>
    <w:rsid w:val="005121BB"/>
    <w:rsid w:val="005125C9"/>
    <w:rsid w:val="0051296B"/>
    <w:rsid w:val="00512E56"/>
    <w:rsid w:val="00513161"/>
    <w:rsid w:val="005131CE"/>
    <w:rsid w:val="005157F9"/>
    <w:rsid w:val="005168D5"/>
    <w:rsid w:val="00517628"/>
    <w:rsid w:val="00517A2D"/>
    <w:rsid w:val="00517CDE"/>
    <w:rsid w:val="0052215E"/>
    <w:rsid w:val="0052269F"/>
    <w:rsid w:val="00522855"/>
    <w:rsid w:val="005235AD"/>
    <w:rsid w:val="005249D0"/>
    <w:rsid w:val="00525192"/>
    <w:rsid w:val="005251B6"/>
    <w:rsid w:val="00525C19"/>
    <w:rsid w:val="0052636D"/>
    <w:rsid w:val="005266E8"/>
    <w:rsid w:val="00526B96"/>
    <w:rsid w:val="00527FE3"/>
    <w:rsid w:val="00530B07"/>
    <w:rsid w:val="00530D89"/>
    <w:rsid w:val="00530FD9"/>
    <w:rsid w:val="005318B1"/>
    <w:rsid w:val="00531AC9"/>
    <w:rsid w:val="00531DE0"/>
    <w:rsid w:val="0053247D"/>
    <w:rsid w:val="00532594"/>
    <w:rsid w:val="0053263C"/>
    <w:rsid w:val="005339F4"/>
    <w:rsid w:val="00534B8D"/>
    <w:rsid w:val="00534D77"/>
    <w:rsid w:val="00535407"/>
    <w:rsid w:val="005357FA"/>
    <w:rsid w:val="005370E2"/>
    <w:rsid w:val="005379C1"/>
    <w:rsid w:val="00540B68"/>
    <w:rsid w:val="00540CD0"/>
    <w:rsid w:val="00540F02"/>
    <w:rsid w:val="005414C3"/>
    <w:rsid w:val="005416D5"/>
    <w:rsid w:val="0054197B"/>
    <w:rsid w:val="005425AC"/>
    <w:rsid w:val="005425AD"/>
    <w:rsid w:val="00542AFB"/>
    <w:rsid w:val="00542CF5"/>
    <w:rsid w:val="00543184"/>
    <w:rsid w:val="00543BD8"/>
    <w:rsid w:val="005444BC"/>
    <w:rsid w:val="00544F54"/>
    <w:rsid w:val="00545662"/>
    <w:rsid w:val="0054571A"/>
    <w:rsid w:val="00545A5D"/>
    <w:rsid w:val="00545E24"/>
    <w:rsid w:val="00545F11"/>
    <w:rsid w:val="00545F4A"/>
    <w:rsid w:val="00546086"/>
    <w:rsid w:val="005467A9"/>
    <w:rsid w:val="00546CF1"/>
    <w:rsid w:val="00546D20"/>
    <w:rsid w:val="00547981"/>
    <w:rsid w:val="00547CD9"/>
    <w:rsid w:val="00547CE5"/>
    <w:rsid w:val="00550C9F"/>
    <w:rsid w:val="0055190A"/>
    <w:rsid w:val="00552958"/>
    <w:rsid w:val="00552BCF"/>
    <w:rsid w:val="00552FC2"/>
    <w:rsid w:val="0055344F"/>
    <w:rsid w:val="0055364D"/>
    <w:rsid w:val="00554E04"/>
    <w:rsid w:val="00555415"/>
    <w:rsid w:val="00556284"/>
    <w:rsid w:val="00556345"/>
    <w:rsid w:val="005565D9"/>
    <w:rsid w:val="00556B34"/>
    <w:rsid w:val="00556BEC"/>
    <w:rsid w:val="00560107"/>
    <w:rsid w:val="005609AE"/>
    <w:rsid w:val="005611C2"/>
    <w:rsid w:val="0056123C"/>
    <w:rsid w:val="00561DEB"/>
    <w:rsid w:val="00561EF2"/>
    <w:rsid w:val="005626FF"/>
    <w:rsid w:val="005630EC"/>
    <w:rsid w:val="005641D2"/>
    <w:rsid w:val="00564219"/>
    <w:rsid w:val="005645BA"/>
    <w:rsid w:val="00564C2C"/>
    <w:rsid w:val="00564DA4"/>
    <w:rsid w:val="00565F75"/>
    <w:rsid w:val="00566237"/>
    <w:rsid w:val="005662BA"/>
    <w:rsid w:val="00566C82"/>
    <w:rsid w:val="005671B5"/>
    <w:rsid w:val="00567BB5"/>
    <w:rsid w:val="00570BF8"/>
    <w:rsid w:val="00570C8F"/>
    <w:rsid w:val="0057152C"/>
    <w:rsid w:val="00571912"/>
    <w:rsid w:val="00571E7B"/>
    <w:rsid w:val="005720EA"/>
    <w:rsid w:val="00572FBB"/>
    <w:rsid w:val="005747A4"/>
    <w:rsid w:val="00574DA2"/>
    <w:rsid w:val="00575FCC"/>
    <w:rsid w:val="005764F5"/>
    <w:rsid w:val="00576843"/>
    <w:rsid w:val="00576848"/>
    <w:rsid w:val="00576EB0"/>
    <w:rsid w:val="00576F0B"/>
    <w:rsid w:val="00577248"/>
    <w:rsid w:val="005778F2"/>
    <w:rsid w:val="00577975"/>
    <w:rsid w:val="00577E7B"/>
    <w:rsid w:val="00581301"/>
    <w:rsid w:val="00581542"/>
    <w:rsid w:val="00581993"/>
    <w:rsid w:val="0058269F"/>
    <w:rsid w:val="00582A5F"/>
    <w:rsid w:val="00582C0E"/>
    <w:rsid w:val="00583341"/>
    <w:rsid w:val="00584719"/>
    <w:rsid w:val="0058502D"/>
    <w:rsid w:val="00585BCD"/>
    <w:rsid w:val="00586E2C"/>
    <w:rsid w:val="00586FAC"/>
    <w:rsid w:val="0059073C"/>
    <w:rsid w:val="00591609"/>
    <w:rsid w:val="005917DE"/>
    <w:rsid w:val="0059290D"/>
    <w:rsid w:val="00592D17"/>
    <w:rsid w:val="00593383"/>
    <w:rsid w:val="0059384D"/>
    <w:rsid w:val="005944C2"/>
    <w:rsid w:val="005948AE"/>
    <w:rsid w:val="00594A71"/>
    <w:rsid w:val="00594DBC"/>
    <w:rsid w:val="00595359"/>
    <w:rsid w:val="0059535F"/>
    <w:rsid w:val="0059563B"/>
    <w:rsid w:val="00597836"/>
    <w:rsid w:val="00597878"/>
    <w:rsid w:val="00597BA6"/>
    <w:rsid w:val="005A07D8"/>
    <w:rsid w:val="005A0D39"/>
    <w:rsid w:val="005A0E19"/>
    <w:rsid w:val="005A14BC"/>
    <w:rsid w:val="005A15E9"/>
    <w:rsid w:val="005A16F8"/>
    <w:rsid w:val="005A2EE5"/>
    <w:rsid w:val="005A3852"/>
    <w:rsid w:val="005A39A3"/>
    <w:rsid w:val="005A4403"/>
    <w:rsid w:val="005A4681"/>
    <w:rsid w:val="005A4A97"/>
    <w:rsid w:val="005A4B6C"/>
    <w:rsid w:val="005A53BA"/>
    <w:rsid w:val="005A53E3"/>
    <w:rsid w:val="005A5983"/>
    <w:rsid w:val="005A6626"/>
    <w:rsid w:val="005A69C2"/>
    <w:rsid w:val="005A6AE4"/>
    <w:rsid w:val="005A6C7A"/>
    <w:rsid w:val="005A7378"/>
    <w:rsid w:val="005A7396"/>
    <w:rsid w:val="005A76F4"/>
    <w:rsid w:val="005B13D2"/>
    <w:rsid w:val="005B194F"/>
    <w:rsid w:val="005B2C16"/>
    <w:rsid w:val="005B363F"/>
    <w:rsid w:val="005B420F"/>
    <w:rsid w:val="005B4943"/>
    <w:rsid w:val="005B4CC0"/>
    <w:rsid w:val="005B5729"/>
    <w:rsid w:val="005B5971"/>
    <w:rsid w:val="005B5A3D"/>
    <w:rsid w:val="005B5B47"/>
    <w:rsid w:val="005B6866"/>
    <w:rsid w:val="005B6944"/>
    <w:rsid w:val="005B6BD0"/>
    <w:rsid w:val="005B6D01"/>
    <w:rsid w:val="005B70FE"/>
    <w:rsid w:val="005C048E"/>
    <w:rsid w:val="005C05D5"/>
    <w:rsid w:val="005C10D1"/>
    <w:rsid w:val="005C14A4"/>
    <w:rsid w:val="005C24A1"/>
    <w:rsid w:val="005C2CAE"/>
    <w:rsid w:val="005C3AE3"/>
    <w:rsid w:val="005C3C77"/>
    <w:rsid w:val="005C459C"/>
    <w:rsid w:val="005C573D"/>
    <w:rsid w:val="005C6BBC"/>
    <w:rsid w:val="005C74BC"/>
    <w:rsid w:val="005C797B"/>
    <w:rsid w:val="005C7D77"/>
    <w:rsid w:val="005C7F7B"/>
    <w:rsid w:val="005CF5CF"/>
    <w:rsid w:val="005D09E0"/>
    <w:rsid w:val="005D0FA4"/>
    <w:rsid w:val="005D1DB8"/>
    <w:rsid w:val="005D2796"/>
    <w:rsid w:val="005D2D8F"/>
    <w:rsid w:val="005D3993"/>
    <w:rsid w:val="005D3A17"/>
    <w:rsid w:val="005D3A6B"/>
    <w:rsid w:val="005D3C26"/>
    <w:rsid w:val="005D3F7F"/>
    <w:rsid w:val="005D3FB1"/>
    <w:rsid w:val="005D41B2"/>
    <w:rsid w:val="005D4D93"/>
    <w:rsid w:val="005D6180"/>
    <w:rsid w:val="005D713B"/>
    <w:rsid w:val="005D754D"/>
    <w:rsid w:val="005D7608"/>
    <w:rsid w:val="005D7BBB"/>
    <w:rsid w:val="005E02F1"/>
    <w:rsid w:val="005E07F8"/>
    <w:rsid w:val="005E0874"/>
    <w:rsid w:val="005E1306"/>
    <w:rsid w:val="005E17C1"/>
    <w:rsid w:val="005E1FBB"/>
    <w:rsid w:val="005E2182"/>
    <w:rsid w:val="005E22BB"/>
    <w:rsid w:val="005E2468"/>
    <w:rsid w:val="005E42F4"/>
    <w:rsid w:val="005E4DA4"/>
    <w:rsid w:val="005E4FFB"/>
    <w:rsid w:val="005E505F"/>
    <w:rsid w:val="005E52A4"/>
    <w:rsid w:val="005E5FAA"/>
    <w:rsid w:val="005F0F7D"/>
    <w:rsid w:val="005F197F"/>
    <w:rsid w:val="005F1CC8"/>
    <w:rsid w:val="005F1E37"/>
    <w:rsid w:val="005F2794"/>
    <w:rsid w:val="005F2A6E"/>
    <w:rsid w:val="005F322D"/>
    <w:rsid w:val="005F3D54"/>
    <w:rsid w:val="005F414D"/>
    <w:rsid w:val="005F43E5"/>
    <w:rsid w:val="005F478E"/>
    <w:rsid w:val="005F4D45"/>
    <w:rsid w:val="005F5453"/>
    <w:rsid w:val="005F5965"/>
    <w:rsid w:val="005F5A88"/>
    <w:rsid w:val="005F5ADA"/>
    <w:rsid w:val="005F6918"/>
    <w:rsid w:val="005F6C28"/>
    <w:rsid w:val="005F6D3B"/>
    <w:rsid w:val="005F7C69"/>
    <w:rsid w:val="006007DD"/>
    <w:rsid w:val="006028E5"/>
    <w:rsid w:val="00602C7C"/>
    <w:rsid w:val="00603772"/>
    <w:rsid w:val="00603954"/>
    <w:rsid w:val="00603BE2"/>
    <w:rsid w:val="00604695"/>
    <w:rsid w:val="00604835"/>
    <w:rsid w:val="006052AA"/>
    <w:rsid w:val="00605643"/>
    <w:rsid w:val="00606291"/>
    <w:rsid w:val="00606982"/>
    <w:rsid w:val="0060733B"/>
    <w:rsid w:val="00607477"/>
    <w:rsid w:val="00607D9C"/>
    <w:rsid w:val="00610135"/>
    <w:rsid w:val="0061021B"/>
    <w:rsid w:val="00610AAD"/>
    <w:rsid w:val="0061113F"/>
    <w:rsid w:val="0061155F"/>
    <w:rsid w:val="0061207D"/>
    <w:rsid w:val="0061215F"/>
    <w:rsid w:val="00612742"/>
    <w:rsid w:val="006127D7"/>
    <w:rsid w:val="00612927"/>
    <w:rsid w:val="00612CB9"/>
    <w:rsid w:val="00613B8D"/>
    <w:rsid w:val="00613D58"/>
    <w:rsid w:val="006152A1"/>
    <w:rsid w:val="006152AE"/>
    <w:rsid w:val="0061576E"/>
    <w:rsid w:val="00616B77"/>
    <w:rsid w:val="00617029"/>
    <w:rsid w:val="006172B8"/>
    <w:rsid w:val="006203C9"/>
    <w:rsid w:val="00620843"/>
    <w:rsid w:val="00620D9A"/>
    <w:rsid w:val="00621716"/>
    <w:rsid w:val="0062236E"/>
    <w:rsid w:val="006225E0"/>
    <w:rsid w:val="0062269F"/>
    <w:rsid w:val="00623388"/>
    <w:rsid w:val="00623434"/>
    <w:rsid w:val="00624315"/>
    <w:rsid w:val="006248D3"/>
    <w:rsid w:val="00624B35"/>
    <w:rsid w:val="00624D3D"/>
    <w:rsid w:val="00625288"/>
    <w:rsid w:val="0062560D"/>
    <w:rsid w:val="00625B7D"/>
    <w:rsid w:val="00626458"/>
    <w:rsid w:val="00626489"/>
    <w:rsid w:val="0062670F"/>
    <w:rsid w:val="00627451"/>
    <w:rsid w:val="0062751C"/>
    <w:rsid w:val="006279A4"/>
    <w:rsid w:val="006303F7"/>
    <w:rsid w:val="00631DDA"/>
    <w:rsid w:val="006322B3"/>
    <w:rsid w:val="006327E1"/>
    <w:rsid w:val="00633380"/>
    <w:rsid w:val="006347DC"/>
    <w:rsid w:val="006357BA"/>
    <w:rsid w:val="0063585C"/>
    <w:rsid w:val="00635A2F"/>
    <w:rsid w:val="00635B9D"/>
    <w:rsid w:val="00635D2C"/>
    <w:rsid w:val="00635FFA"/>
    <w:rsid w:val="00636FAE"/>
    <w:rsid w:val="0063763C"/>
    <w:rsid w:val="00637DC8"/>
    <w:rsid w:val="00637F09"/>
    <w:rsid w:val="006400EB"/>
    <w:rsid w:val="006408D5"/>
    <w:rsid w:val="00640AED"/>
    <w:rsid w:val="00640D60"/>
    <w:rsid w:val="00641ED1"/>
    <w:rsid w:val="006429D4"/>
    <w:rsid w:val="00643061"/>
    <w:rsid w:val="006432A0"/>
    <w:rsid w:val="00644223"/>
    <w:rsid w:val="006446EF"/>
    <w:rsid w:val="00645026"/>
    <w:rsid w:val="00645C4E"/>
    <w:rsid w:val="00646337"/>
    <w:rsid w:val="00646920"/>
    <w:rsid w:val="00646BEF"/>
    <w:rsid w:val="00646FF2"/>
    <w:rsid w:val="006479C2"/>
    <w:rsid w:val="00650656"/>
    <w:rsid w:val="00650BD4"/>
    <w:rsid w:val="00651880"/>
    <w:rsid w:val="00651B8D"/>
    <w:rsid w:val="0065207A"/>
    <w:rsid w:val="006536A1"/>
    <w:rsid w:val="006547D5"/>
    <w:rsid w:val="006561FB"/>
    <w:rsid w:val="00657485"/>
    <w:rsid w:val="00657FA3"/>
    <w:rsid w:val="0066051D"/>
    <w:rsid w:val="00660D7B"/>
    <w:rsid w:val="00660EAF"/>
    <w:rsid w:val="0066155B"/>
    <w:rsid w:val="00661B48"/>
    <w:rsid w:val="00661DFF"/>
    <w:rsid w:val="00662BC9"/>
    <w:rsid w:val="0066324F"/>
    <w:rsid w:val="00663763"/>
    <w:rsid w:val="00663A23"/>
    <w:rsid w:val="00664877"/>
    <w:rsid w:val="00664AE8"/>
    <w:rsid w:val="00664EFA"/>
    <w:rsid w:val="0066514F"/>
    <w:rsid w:val="00665448"/>
    <w:rsid w:val="00666B9B"/>
    <w:rsid w:val="00666BF2"/>
    <w:rsid w:val="00666F7E"/>
    <w:rsid w:val="006677C9"/>
    <w:rsid w:val="00667944"/>
    <w:rsid w:val="00670749"/>
    <w:rsid w:val="006716C1"/>
    <w:rsid w:val="00671BA8"/>
    <w:rsid w:val="00672B95"/>
    <w:rsid w:val="0067349B"/>
    <w:rsid w:val="00674B07"/>
    <w:rsid w:val="00675769"/>
    <w:rsid w:val="00675C9A"/>
    <w:rsid w:val="00675EDF"/>
    <w:rsid w:val="006763C2"/>
    <w:rsid w:val="00676B7D"/>
    <w:rsid w:val="00676B86"/>
    <w:rsid w:val="00676D1C"/>
    <w:rsid w:val="00677555"/>
    <w:rsid w:val="006803E1"/>
    <w:rsid w:val="00680490"/>
    <w:rsid w:val="00680C5B"/>
    <w:rsid w:val="006825FF"/>
    <w:rsid w:val="00682CEF"/>
    <w:rsid w:val="0068549F"/>
    <w:rsid w:val="00685610"/>
    <w:rsid w:val="00685CAE"/>
    <w:rsid w:val="00685D0C"/>
    <w:rsid w:val="00685E5E"/>
    <w:rsid w:val="00685EAB"/>
    <w:rsid w:val="00685F12"/>
    <w:rsid w:val="006865A6"/>
    <w:rsid w:val="0068677F"/>
    <w:rsid w:val="006869CE"/>
    <w:rsid w:val="00687066"/>
    <w:rsid w:val="00687EF5"/>
    <w:rsid w:val="00687F21"/>
    <w:rsid w:val="006902CC"/>
    <w:rsid w:val="006911FB"/>
    <w:rsid w:val="006917F0"/>
    <w:rsid w:val="00692CA1"/>
    <w:rsid w:val="00692FDB"/>
    <w:rsid w:val="0069348C"/>
    <w:rsid w:val="006935D2"/>
    <w:rsid w:val="00693B5C"/>
    <w:rsid w:val="00693E94"/>
    <w:rsid w:val="00693F66"/>
    <w:rsid w:val="00693F8A"/>
    <w:rsid w:val="006940E2"/>
    <w:rsid w:val="0069444D"/>
    <w:rsid w:val="00694AEC"/>
    <w:rsid w:val="00694DF1"/>
    <w:rsid w:val="00695F02"/>
    <w:rsid w:val="00696A76"/>
    <w:rsid w:val="00697A23"/>
    <w:rsid w:val="006A0310"/>
    <w:rsid w:val="006A0808"/>
    <w:rsid w:val="006A0809"/>
    <w:rsid w:val="006A0906"/>
    <w:rsid w:val="006A0A56"/>
    <w:rsid w:val="006A0D7A"/>
    <w:rsid w:val="006A12E6"/>
    <w:rsid w:val="006A16A9"/>
    <w:rsid w:val="006A16F0"/>
    <w:rsid w:val="006A3040"/>
    <w:rsid w:val="006A37CE"/>
    <w:rsid w:val="006A3A35"/>
    <w:rsid w:val="006A3D20"/>
    <w:rsid w:val="006A49EF"/>
    <w:rsid w:val="006A5056"/>
    <w:rsid w:val="006A5228"/>
    <w:rsid w:val="006A526F"/>
    <w:rsid w:val="006A53E4"/>
    <w:rsid w:val="006A554F"/>
    <w:rsid w:val="006A5C5C"/>
    <w:rsid w:val="006A5FA3"/>
    <w:rsid w:val="006A7696"/>
    <w:rsid w:val="006B0513"/>
    <w:rsid w:val="006B10BA"/>
    <w:rsid w:val="006B135D"/>
    <w:rsid w:val="006B15E5"/>
    <w:rsid w:val="006B17A5"/>
    <w:rsid w:val="006B2196"/>
    <w:rsid w:val="006B296C"/>
    <w:rsid w:val="006B2B40"/>
    <w:rsid w:val="006B2C91"/>
    <w:rsid w:val="006B33CC"/>
    <w:rsid w:val="006B35D5"/>
    <w:rsid w:val="006B4096"/>
    <w:rsid w:val="006B4359"/>
    <w:rsid w:val="006B4B17"/>
    <w:rsid w:val="006B4BAB"/>
    <w:rsid w:val="006B4CCE"/>
    <w:rsid w:val="006B5B5C"/>
    <w:rsid w:val="006B5F72"/>
    <w:rsid w:val="006B62F9"/>
    <w:rsid w:val="006B75F2"/>
    <w:rsid w:val="006B795D"/>
    <w:rsid w:val="006C0A19"/>
    <w:rsid w:val="006C0BA8"/>
    <w:rsid w:val="006C10B7"/>
    <w:rsid w:val="006C1239"/>
    <w:rsid w:val="006C124F"/>
    <w:rsid w:val="006C14B5"/>
    <w:rsid w:val="006C1B7A"/>
    <w:rsid w:val="006C1CE7"/>
    <w:rsid w:val="006C2273"/>
    <w:rsid w:val="006C27E4"/>
    <w:rsid w:val="006C2A89"/>
    <w:rsid w:val="006C2A9D"/>
    <w:rsid w:val="006C2B59"/>
    <w:rsid w:val="006C2D1E"/>
    <w:rsid w:val="006C2DDA"/>
    <w:rsid w:val="006C368D"/>
    <w:rsid w:val="006C390B"/>
    <w:rsid w:val="006C3F3B"/>
    <w:rsid w:val="006C4F6A"/>
    <w:rsid w:val="006C554B"/>
    <w:rsid w:val="006C5606"/>
    <w:rsid w:val="006C5681"/>
    <w:rsid w:val="006C58B3"/>
    <w:rsid w:val="006C61B9"/>
    <w:rsid w:val="006C651C"/>
    <w:rsid w:val="006C7421"/>
    <w:rsid w:val="006C7F09"/>
    <w:rsid w:val="006D1D79"/>
    <w:rsid w:val="006D29B3"/>
    <w:rsid w:val="006D2BCD"/>
    <w:rsid w:val="006D402B"/>
    <w:rsid w:val="006D470C"/>
    <w:rsid w:val="006D4DDA"/>
    <w:rsid w:val="006D6280"/>
    <w:rsid w:val="006D75D3"/>
    <w:rsid w:val="006E123B"/>
    <w:rsid w:val="006E1D52"/>
    <w:rsid w:val="006E2B92"/>
    <w:rsid w:val="006E2DB2"/>
    <w:rsid w:val="006E2DEB"/>
    <w:rsid w:val="006E41C2"/>
    <w:rsid w:val="006E42D3"/>
    <w:rsid w:val="006E45AA"/>
    <w:rsid w:val="006E4B16"/>
    <w:rsid w:val="006E4C31"/>
    <w:rsid w:val="006E54E4"/>
    <w:rsid w:val="006E595A"/>
    <w:rsid w:val="006E6139"/>
    <w:rsid w:val="006E6397"/>
    <w:rsid w:val="006E6FAB"/>
    <w:rsid w:val="006E77A1"/>
    <w:rsid w:val="006E7991"/>
    <w:rsid w:val="006E7ED0"/>
    <w:rsid w:val="006F10D0"/>
    <w:rsid w:val="006F1107"/>
    <w:rsid w:val="006F1427"/>
    <w:rsid w:val="006F144E"/>
    <w:rsid w:val="006F20F6"/>
    <w:rsid w:val="006F23D0"/>
    <w:rsid w:val="006F3E25"/>
    <w:rsid w:val="006F43F0"/>
    <w:rsid w:val="006F452C"/>
    <w:rsid w:val="006F4A4C"/>
    <w:rsid w:val="006F4D09"/>
    <w:rsid w:val="006F536D"/>
    <w:rsid w:val="006F7343"/>
    <w:rsid w:val="006F7E53"/>
    <w:rsid w:val="00701949"/>
    <w:rsid w:val="00701BA0"/>
    <w:rsid w:val="00701BE9"/>
    <w:rsid w:val="0070285C"/>
    <w:rsid w:val="00702A55"/>
    <w:rsid w:val="00703105"/>
    <w:rsid w:val="00704601"/>
    <w:rsid w:val="00704AC6"/>
    <w:rsid w:val="007055BA"/>
    <w:rsid w:val="00705916"/>
    <w:rsid w:val="007066EB"/>
    <w:rsid w:val="0070764E"/>
    <w:rsid w:val="00707C67"/>
    <w:rsid w:val="00707D23"/>
    <w:rsid w:val="00710118"/>
    <w:rsid w:val="007102A9"/>
    <w:rsid w:val="007116A0"/>
    <w:rsid w:val="00712129"/>
    <w:rsid w:val="0071343A"/>
    <w:rsid w:val="00713E05"/>
    <w:rsid w:val="0071441D"/>
    <w:rsid w:val="0071538F"/>
    <w:rsid w:val="00715A9B"/>
    <w:rsid w:val="00715ABF"/>
    <w:rsid w:val="00715C13"/>
    <w:rsid w:val="007163FF"/>
    <w:rsid w:val="0071640C"/>
    <w:rsid w:val="0071641B"/>
    <w:rsid w:val="00716E5C"/>
    <w:rsid w:val="00716F9F"/>
    <w:rsid w:val="00717A46"/>
    <w:rsid w:val="00717D06"/>
    <w:rsid w:val="00720B56"/>
    <w:rsid w:val="00720F2C"/>
    <w:rsid w:val="00721177"/>
    <w:rsid w:val="0072148A"/>
    <w:rsid w:val="007214B8"/>
    <w:rsid w:val="007215E3"/>
    <w:rsid w:val="00722588"/>
    <w:rsid w:val="00722AAE"/>
    <w:rsid w:val="007239C6"/>
    <w:rsid w:val="00724177"/>
    <w:rsid w:val="00724785"/>
    <w:rsid w:val="00724E51"/>
    <w:rsid w:val="007267BB"/>
    <w:rsid w:val="00726F7A"/>
    <w:rsid w:val="00726FC1"/>
    <w:rsid w:val="00727A74"/>
    <w:rsid w:val="0073050C"/>
    <w:rsid w:val="00730655"/>
    <w:rsid w:val="00730910"/>
    <w:rsid w:val="007320B3"/>
    <w:rsid w:val="00732456"/>
    <w:rsid w:val="0073355E"/>
    <w:rsid w:val="0073393E"/>
    <w:rsid w:val="007342C9"/>
    <w:rsid w:val="00734A58"/>
    <w:rsid w:val="00735E09"/>
    <w:rsid w:val="007360D1"/>
    <w:rsid w:val="00736773"/>
    <w:rsid w:val="00736E29"/>
    <w:rsid w:val="00737754"/>
    <w:rsid w:val="00737B7F"/>
    <w:rsid w:val="00737CD1"/>
    <w:rsid w:val="00737E99"/>
    <w:rsid w:val="00737F8B"/>
    <w:rsid w:val="007407E3"/>
    <w:rsid w:val="00741583"/>
    <w:rsid w:val="00741E4D"/>
    <w:rsid w:val="00742454"/>
    <w:rsid w:val="00742DF8"/>
    <w:rsid w:val="00743DE2"/>
    <w:rsid w:val="00743EA4"/>
    <w:rsid w:val="00744887"/>
    <w:rsid w:val="0074568D"/>
    <w:rsid w:val="007462E9"/>
    <w:rsid w:val="007463B0"/>
    <w:rsid w:val="0074646A"/>
    <w:rsid w:val="00746488"/>
    <w:rsid w:val="00746C8C"/>
    <w:rsid w:val="00746ED0"/>
    <w:rsid w:val="00747112"/>
    <w:rsid w:val="00747FC4"/>
    <w:rsid w:val="00750C02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5265"/>
    <w:rsid w:val="0075689F"/>
    <w:rsid w:val="00756B43"/>
    <w:rsid w:val="00756D2F"/>
    <w:rsid w:val="00756D58"/>
    <w:rsid w:val="00757216"/>
    <w:rsid w:val="007572E0"/>
    <w:rsid w:val="007575FA"/>
    <w:rsid w:val="007577B9"/>
    <w:rsid w:val="00757AED"/>
    <w:rsid w:val="00760A79"/>
    <w:rsid w:val="00761A85"/>
    <w:rsid w:val="00761AC8"/>
    <w:rsid w:val="00761C50"/>
    <w:rsid w:val="00761DC5"/>
    <w:rsid w:val="007628B2"/>
    <w:rsid w:val="0076290A"/>
    <w:rsid w:val="00762917"/>
    <w:rsid w:val="00763383"/>
    <w:rsid w:val="00765B62"/>
    <w:rsid w:val="0076717A"/>
    <w:rsid w:val="00770308"/>
    <w:rsid w:val="00770480"/>
    <w:rsid w:val="00770512"/>
    <w:rsid w:val="00770777"/>
    <w:rsid w:val="00770CA7"/>
    <w:rsid w:val="00770D5E"/>
    <w:rsid w:val="0077145B"/>
    <w:rsid w:val="0077196B"/>
    <w:rsid w:val="007719AB"/>
    <w:rsid w:val="00771EC6"/>
    <w:rsid w:val="007723A1"/>
    <w:rsid w:val="00772497"/>
    <w:rsid w:val="00773354"/>
    <w:rsid w:val="00774D2F"/>
    <w:rsid w:val="00775C3D"/>
    <w:rsid w:val="00775D48"/>
    <w:rsid w:val="0077687A"/>
    <w:rsid w:val="00776CE5"/>
    <w:rsid w:val="00777237"/>
    <w:rsid w:val="00777F50"/>
    <w:rsid w:val="007803D1"/>
    <w:rsid w:val="007803E5"/>
    <w:rsid w:val="00780DC3"/>
    <w:rsid w:val="0078163B"/>
    <w:rsid w:val="00781947"/>
    <w:rsid w:val="00781B40"/>
    <w:rsid w:val="0078223F"/>
    <w:rsid w:val="00782C2E"/>
    <w:rsid w:val="00782E5B"/>
    <w:rsid w:val="007833A4"/>
    <w:rsid w:val="00783DE4"/>
    <w:rsid w:val="0078429A"/>
    <w:rsid w:val="00784C7B"/>
    <w:rsid w:val="00784EEC"/>
    <w:rsid w:val="00787301"/>
    <w:rsid w:val="007873AE"/>
    <w:rsid w:val="0078788F"/>
    <w:rsid w:val="00790148"/>
    <w:rsid w:val="00790A3F"/>
    <w:rsid w:val="00790BFE"/>
    <w:rsid w:val="00791147"/>
    <w:rsid w:val="00794B7B"/>
    <w:rsid w:val="0079519D"/>
    <w:rsid w:val="0079570E"/>
    <w:rsid w:val="007957EC"/>
    <w:rsid w:val="007959CE"/>
    <w:rsid w:val="00795F53"/>
    <w:rsid w:val="0079608B"/>
    <w:rsid w:val="007965B7"/>
    <w:rsid w:val="007968E6"/>
    <w:rsid w:val="00796BFA"/>
    <w:rsid w:val="00796CF0"/>
    <w:rsid w:val="00796D3C"/>
    <w:rsid w:val="00797BF5"/>
    <w:rsid w:val="007A07E5"/>
    <w:rsid w:val="007A0952"/>
    <w:rsid w:val="007A0D79"/>
    <w:rsid w:val="007A1711"/>
    <w:rsid w:val="007A174E"/>
    <w:rsid w:val="007A1CF1"/>
    <w:rsid w:val="007A2225"/>
    <w:rsid w:val="007A247E"/>
    <w:rsid w:val="007A2960"/>
    <w:rsid w:val="007A2A31"/>
    <w:rsid w:val="007A43F6"/>
    <w:rsid w:val="007A453A"/>
    <w:rsid w:val="007A5761"/>
    <w:rsid w:val="007A59FE"/>
    <w:rsid w:val="007A5C62"/>
    <w:rsid w:val="007A65F1"/>
    <w:rsid w:val="007A6834"/>
    <w:rsid w:val="007A6E27"/>
    <w:rsid w:val="007AA78A"/>
    <w:rsid w:val="007B1273"/>
    <w:rsid w:val="007B2437"/>
    <w:rsid w:val="007B2AFD"/>
    <w:rsid w:val="007B3C46"/>
    <w:rsid w:val="007B43F1"/>
    <w:rsid w:val="007B4FFD"/>
    <w:rsid w:val="007B5FEB"/>
    <w:rsid w:val="007B6578"/>
    <w:rsid w:val="007B6C6E"/>
    <w:rsid w:val="007B6F49"/>
    <w:rsid w:val="007C09AA"/>
    <w:rsid w:val="007C0B0A"/>
    <w:rsid w:val="007C13E4"/>
    <w:rsid w:val="007C20AA"/>
    <w:rsid w:val="007C2A6D"/>
    <w:rsid w:val="007C32F0"/>
    <w:rsid w:val="007C3661"/>
    <w:rsid w:val="007C39CC"/>
    <w:rsid w:val="007C3D8A"/>
    <w:rsid w:val="007C4583"/>
    <w:rsid w:val="007C4763"/>
    <w:rsid w:val="007C5625"/>
    <w:rsid w:val="007C567A"/>
    <w:rsid w:val="007C5FDF"/>
    <w:rsid w:val="007C6AED"/>
    <w:rsid w:val="007D196B"/>
    <w:rsid w:val="007D1BDC"/>
    <w:rsid w:val="007D1FA1"/>
    <w:rsid w:val="007D24FB"/>
    <w:rsid w:val="007D2A14"/>
    <w:rsid w:val="007D2ADF"/>
    <w:rsid w:val="007D2F07"/>
    <w:rsid w:val="007D3099"/>
    <w:rsid w:val="007D333E"/>
    <w:rsid w:val="007D5388"/>
    <w:rsid w:val="007D6673"/>
    <w:rsid w:val="007D6CD8"/>
    <w:rsid w:val="007D6ED0"/>
    <w:rsid w:val="007D77E5"/>
    <w:rsid w:val="007E05B7"/>
    <w:rsid w:val="007E10BB"/>
    <w:rsid w:val="007E1DDA"/>
    <w:rsid w:val="007E229E"/>
    <w:rsid w:val="007E233E"/>
    <w:rsid w:val="007E2C3A"/>
    <w:rsid w:val="007E4736"/>
    <w:rsid w:val="007E4E05"/>
    <w:rsid w:val="007E584F"/>
    <w:rsid w:val="007E5E0D"/>
    <w:rsid w:val="007E75AC"/>
    <w:rsid w:val="007E75F1"/>
    <w:rsid w:val="007E7A48"/>
    <w:rsid w:val="007E7CC6"/>
    <w:rsid w:val="007E7DF8"/>
    <w:rsid w:val="007E7E8A"/>
    <w:rsid w:val="007F0DB1"/>
    <w:rsid w:val="007F11EF"/>
    <w:rsid w:val="007F2800"/>
    <w:rsid w:val="007F392E"/>
    <w:rsid w:val="007F39AB"/>
    <w:rsid w:val="007F4DB2"/>
    <w:rsid w:val="007F4ECC"/>
    <w:rsid w:val="007F511D"/>
    <w:rsid w:val="007F59AB"/>
    <w:rsid w:val="007F5A1B"/>
    <w:rsid w:val="007F622D"/>
    <w:rsid w:val="007F656F"/>
    <w:rsid w:val="007F6B85"/>
    <w:rsid w:val="007F6CE8"/>
    <w:rsid w:val="007F6E28"/>
    <w:rsid w:val="00800600"/>
    <w:rsid w:val="00800ACA"/>
    <w:rsid w:val="00800F33"/>
    <w:rsid w:val="00800FF7"/>
    <w:rsid w:val="00801251"/>
    <w:rsid w:val="008014AE"/>
    <w:rsid w:val="008016FC"/>
    <w:rsid w:val="0080203E"/>
    <w:rsid w:val="008036E9"/>
    <w:rsid w:val="00803E92"/>
    <w:rsid w:val="0080432B"/>
    <w:rsid w:val="00804386"/>
    <w:rsid w:val="0080474C"/>
    <w:rsid w:val="00804886"/>
    <w:rsid w:val="00805467"/>
    <w:rsid w:val="00806174"/>
    <w:rsid w:val="008069AF"/>
    <w:rsid w:val="00806BAD"/>
    <w:rsid w:val="0080763E"/>
    <w:rsid w:val="0080780E"/>
    <w:rsid w:val="00810A31"/>
    <w:rsid w:val="00810FFE"/>
    <w:rsid w:val="008112F4"/>
    <w:rsid w:val="00812357"/>
    <w:rsid w:val="00812E8E"/>
    <w:rsid w:val="00815366"/>
    <w:rsid w:val="008155F5"/>
    <w:rsid w:val="00815E55"/>
    <w:rsid w:val="008176AC"/>
    <w:rsid w:val="00817FCB"/>
    <w:rsid w:val="008205AB"/>
    <w:rsid w:val="008206EE"/>
    <w:rsid w:val="008206FD"/>
    <w:rsid w:val="00820DE0"/>
    <w:rsid w:val="00820FEB"/>
    <w:rsid w:val="008218E4"/>
    <w:rsid w:val="00821C8B"/>
    <w:rsid w:val="00821CE1"/>
    <w:rsid w:val="008220AA"/>
    <w:rsid w:val="008220BB"/>
    <w:rsid w:val="00822283"/>
    <w:rsid w:val="008227C1"/>
    <w:rsid w:val="00822B30"/>
    <w:rsid w:val="00822CFE"/>
    <w:rsid w:val="0082368B"/>
    <w:rsid w:val="00823884"/>
    <w:rsid w:val="00823A14"/>
    <w:rsid w:val="00823A88"/>
    <w:rsid w:val="00823ACD"/>
    <w:rsid w:val="0082425D"/>
    <w:rsid w:val="0082457F"/>
    <w:rsid w:val="008252C9"/>
    <w:rsid w:val="008256C6"/>
    <w:rsid w:val="00826348"/>
    <w:rsid w:val="00826386"/>
    <w:rsid w:val="00826387"/>
    <w:rsid w:val="008265A1"/>
    <w:rsid w:val="00826C54"/>
    <w:rsid w:val="00827316"/>
    <w:rsid w:val="00827C92"/>
    <w:rsid w:val="00830C8D"/>
    <w:rsid w:val="008310D8"/>
    <w:rsid w:val="00831548"/>
    <w:rsid w:val="008317FF"/>
    <w:rsid w:val="00834AD7"/>
    <w:rsid w:val="0083520D"/>
    <w:rsid w:val="0083523E"/>
    <w:rsid w:val="008352C7"/>
    <w:rsid w:val="008354C9"/>
    <w:rsid w:val="00836153"/>
    <w:rsid w:val="00836A29"/>
    <w:rsid w:val="00837C7D"/>
    <w:rsid w:val="0084020E"/>
    <w:rsid w:val="00840522"/>
    <w:rsid w:val="00840A63"/>
    <w:rsid w:val="00840EC5"/>
    <w:rsid w:val="00840F59"/>
    <w:rsid w:val="00841F8C"/>
    <w:rsid w:val="00842797"/>
    <w:rsid w:val="008438E6"/>
    <w:rsid w:val="00843EC1"/>
    <w:rsid w:val="00844417"/>
    <w:rsid w:val="00844BDC"/>
    <w:rsid w:val="008458D4"/>
    <w:rsid w:val="00845A09"/>
    <w:rsid w:val="00845D0D"/>
    <w:rsid w:val="008461EE"/>
    <w:rsid w:val="0084699E"/>
    <w:rsid w:val="00847350"/>
    <w:rsid w:val="0084745D"/>
    <w:rsid w:val="008507C3"/>
    <w:rsid w:val="008509DF"/>
    <w:rsid w:val="00850B11"/>
    <w:rsid w:val="00851328"/>
    <w:rsid w:val="0085165D"/>
    <w:rsid w:val="00851F20"/>
    <w:rsid w:val="00852AFA"/>
    <w:rsid w:val="0085309B"/>
    <w:rsid w:val="00853408"/>
    <w:rsid w:val="00853490"/>
    <w:rsid w:val="00853889"/>
    <w:rsid w:val="00853EDA"/>
    <w:rsid w:val="008545BC"/>
    <w:rsid w:val="008549A9"/>
    <w:rsid w:val="00855287"/>
    <w:rsid w:val="0085555A"/>
    <w:rsid w:val="00855AE3"/>
    <w:rsid w:val="00855D4A"/>
    <w:rsid w:val="00855FD1"/>
    <w:rsid w:val="00856926"/>
    <w:rsid w:val="00857167"/>
    <w:rsid w:val="0085750C"/>
    <w:rsid w:val="00860262"/>
    <w:rsid w:val="00860927"/>
    <w:rsid w:val="00861081"/>
    <w:rsid w:val="00861138"/>
    <w:rsid w:val="00861722"/>
    <w:rsid w:val="008617AB"/>
    <w:rsid w:val="00861B01"/>
    <w:rsid w:val="00862D9A"/>
    <w:rsid w:val="00863D87"/>
    <w:rsid w:val="00864FB1"/>
    <w:rsid w:val="008657E0"/>
    <w:rsid w:val="00865A76"/>
    <w:rsid w:val="00865FB4"/>
    <w:rsid w:val="00866758"/>
    <w:rsid w:val="0086712A"/>
    <w:rsid w:val="00867E30"/>
    <w:rsid w:val="00870072"/>
    <w:rsid w:val="00870D55"/>
    <w:rsid w:val="008710B0"/>
    <w:rsid w:val="008711AF"/>
    <w:rsid w:val="0087214D"/>
    <w:rsid w:val="00873856"/>
    <w:rsid w:val="00873EB6"/>
    <w:rsid w:val="00874413"/>
    <w:rsid w:val="00874785"/>
    <w:rsid w:val="008748AA"/>
    <w:rsid w:val="00874AF5"/>
    <w:rsid w:val="00875CCF"/>
    <w:rsid w:val="00876410"/>
    <w:rsid w:val="00876A1E"/>
    <w:rsid w:val="008772B4"/>
    <w:rsid w:val="0087797C"/>
    <w:rsid w:val="00877ADA"/>
    <w:rsid w:val="008803ED"/>
    <w:rsid w:val="00880C33"/>
    <w:rsid w:val="008816ED"/>
    <w:rsid w:val="00883607"/>
    <w:rsid w:val="00883867"/>
    <w:rsid w:val="008840D1"/>
    <w:rsid w:val="008841A2"/>
    <w:rsid w:val="008845D3"/>
    <w:rsid w:val="00884D08"/>
    <w:rsid w:val="008856FC"/>
    <w:rsid w:val="00885A78"/>
    <w:rsid w:val="00885AF6"/>
    <w:rsid w:val="00886A1F"/>
    <w:rsid w:val="008870B2"/>
    <w:rsid w:val="008872AB"/>
    <w:rsid w:val="00887722"/>
    <w:rsid w:val="00887815"/>
    <w:rsid w:val="00890D76"/>
    <w:rsid w:val="00891317"/>
    <w:rsid w:val="008915B4"/>
    <w:rsid w:val="008920C2"/>
    <w:rsid w:val="00892CB2"/>
    <w:rsid w:val="00892D5A"/>
    <w:rsid w:val="0089366F"/>
    <w:rsid w:val="00893D4C"/>
    <w:rsid w:val="00894031"/>
    <w:rsid w:val="00894736"/>
    <w:rsid w:val="008948FC"/>
    <w:rsid w:val="00894A47"/>
    <w:rsid w:val="008957FD"/>
    <w:rsid w:val="00896C1E"/>
    <w:rsid w:val="008975A7"/>
    <w:rsid w:val="008A07B9"/>
    <w:rsid w:val="008A0C0B"/>
    <w:rsid w:val="008A26DA"/>
    <w:rsid w:val="008A29CB"/>
    <w:rsid w:val="008A3B66"/>
    <w:rsid w:val="008A46B9"/>
    <w:rsid w:val="008A4B20"/>
    <w:rsid w:val="008A5030"/>
    <w:rsid w:val="008A51DD"/>
    <w:rsid w:val="008A5586"/>
    <w:rsid w:val="008A61F8"/>
    <w:rsid w:val="008A6E1E"/>
    <w:rsid w:val="008A6FA9"/>
    <w:rsid w:val="008A77F4"/>
    <w:rsid w:val="008A7FC1"/>
    <w:rsid w:val="008B01E6"/>
    <w:rsid w:val="008B14CE"/>
    <w:rsid w:val="008B1CDA"/>
    <w:rsid w:val="008B1FF1"/>
    <w:rsid w:val="008B1FFA"/>
    <w:rsid w:val="008B24CA"/>
    <w:rsid w:val="008B2B56"/>
    <w:rsid w:val="008B2B75"/>
    <w:rsid w:val="008B2D2E"/>
    <w:rsid w:val="008B2FC3"/>
    <w:rsid w:val="008B307F"/>
    <w:rsid w:val="008B32AF"/>
    <w:rsid w:val="008B353D"/>
    <w:rsid w:val="008B3763"/>
    <w:rsid w:val="008B3793"/>
    <w:rsid w:val="008B3B92"/>
    <w:rsid w:val="008B3D0E"/>
    <w:rsid w:val="008B3E48"/>
    <w:rsid w:val="008B45A2"/>
    <w:rsid w:val="008B463F"/>
    <w:rsid w:val="008B4943"/>
    <w:rsid w:val="008B499E"/>
    <w:rsid w:val="008B5108"/>
    <w:rsid w:val="008B5321"/>
    <w:rsid w:val="008B7AEE"/>
    <w:rsid w:val="008C02CA"/>
    <w:rsid w:val="008C0349"/>
    <w:rsid w:val="008C0516"/>
    <w:rsid w:val="008C0B49"/>
    <w:rsid w:val="008C2908"/>
    <w:rsid w:val="008C2B06"/>
    <w:rsid w:val="008C3802"/>
    <w:rsid w:val="008C529A"/>
    <w:rsid w:val="008C57C7"/>
    <w:rsid w:val="008C5841"/>
    <w:rsid w:val="008C5CDA"/>
    <w:rsid w:val="008C5F57"/>
    <w:rsid w:val="008C63BD"/>
    <w:rsid w:val="008C6C03"/>
    <w:rsid w:val="008C6C7D"/>
    <w:rsid w:val="008C74E6"/>
    <w:rsid w:val="008D227C"/>
    <w:rsid w:val="008D256B"/>
    <w:rsid w:val="008D26FF"/>
    <w:rsid w:val="008D3204"/>
    <w:rsid w:val="008D38F8"/>
    <w:rsid w:val="008D3F0B"/>
    <w:rsid w:val="008D45B0"/>
    <w:rsid w:val="008D4A89"/>
    <w:rsid w:val="008D4E30"/>
    <w:rsid w:val="008D525F"/>
    <w:rsid w:val="008D5292"/>
    <w:rsid w:val="008D545A"/>
    <w:rsid w:val="008D563F"/>
    <w:rsid w:val="008D5C2D"/>
    <w:rsid w:val="008D648B"/>
    <w:rsid w:val="008D6BA2"/>
    <w:rsid w:val="008D7332"/>
    <w:rsid w:val="008D783B"/>
    <w:rsid w:val="008E0028"/>
    <w:rsid w:val="008E10F8"/>
    <w:rsid w:val="008E14DC"/>
    <w:rsid w:val="008E1FFB"/>
    <w:rsid w:val="008E2A49"/>
    <w:rsid w:val="008E318B"/>
    <w:rsid w:val="008E3AF1"/>
    <w:rsid w:val="008E3F45"/>
    <w:rsid w:val="008E4386"/>
    <w:rsid w:val="008E4EA2"/>
    <w:rsid w:val="008E5544"/>
    <w:rsid w:val="008E59A4"/>
    <w:rsid w:val="008E5D60"/>
    <w:rsid w:val="008E63D4"/>
    <w:rsid w:val="008E6DB5"/>
    <w:rsid w:val="008E703A"/>
    <w:rsid w:val="008E7687"/>
    <w:rsid w:val="008F0E56"/>
    <w:rsid w:val="008F0FE0"/>
    <w:rsid w:val="008F4E24"/>
    <w:rsid w:val="008F54EF"/>
    <w:rsid w:val="008F6020"/>
    <w:rsid w:val="008F7374"/>
    <w:rsid w:val="008F7E16"/>
    <w:rsid w:val="00900019"/>
    <w:rsid w:val="00900431"/>
    <w:rsid w:val="00900982"/>
    <w:rsid w:val="00900E7E"/>
    <w:rsid w:val="00902C6A"/>
    <w:rsid w:val="00902D60"/>
    <w:rsid w:val="0090370B"/>
    <w:rsid w:val="00904360"/>
    <w:rsid w:val="00904679"/>
    <w:rsid w:val="00905708"/>
    <w:rsid w:val="00905E4C"/>
    <w:rsid w:val="0090649D"/>
    <w:rsid w:val="009066FC"/>
    <w:rsid w:val="00907693"/>
    <w:rsid w:val="00910416"/>
    <w:rsid w:val="0091041D"/>
    <w:rsid w:val="0091107B"/>
    <w:rsid w:val="0091145F"/>
    <w:rsid w:val="0091148F"/>
    <w:rsid w:val="009127D2"/>
    <w:rsid w:val="00912E36"/>
    <w:rsid w:val="009131AE"/>
    <w:rsid w:val="00913527"/>
    <w:rsid w:val="00913902"/>
    <w:rsid w:val="009142BC"/>
    <w:rsid w:val="009145F9"/>
    <w:rsid w:val="00914A2F"/>
    <w:rsid w:val="00914A86"/>
    <w:rsid w:val="00914CB6"/>
    <w:rsid w:val="00914F3E"/>
    <w:rsid w:val="00915550"/>
    <w:rsid w:val="00915D6F"/>
    <w:rsid w:val="0091676B"/>
    <w:rsid w:val="00916A3A"/>
    <w:rsid w:val="0091703F"/>
    <w:rsid w:val="009170EE"/>
    <w:rsid w:val="00917AAE"/>
    <w:rsid w:val="00917BAD"/>
    <w:rsid w:val="00920458"/>
    <w:rsid w:val="009204F5"/>
    <w:rsid w:val="00920E49"/>
    <w:rsid w:val="00920FF1"/>
    <w:rsid w:val="00921044"/>
    <w:rsid w:val="00922565"/>
    <w:rsid w:val="00923633"/>
    <w:rsid w:val="00923E3C"/>
    <w:rsid w:val="00924386"/>
    <w:rsid w:val="00924A6D"/>
    <w:rsid w:val="0092535F"/>
    <w:rsid w:val="00925511"/>
    <w:rsid w:val="0092592F"/>
    <w:rsid w:val="00925F04"/>
    <w:rsid w:val="00926AEE"/>
    <w:rsid w:val="0092700E"/>
    <w:rsid w:val="009300F1"/>
    <w:rsid w:val="0093029C"/>
    <w:rsid w:val="00930575"/>
    <w:rsid w:val="009311C3"/>
    <w:rsid w:val="009312B9"/>
    <w:rsid w:val="009316AB"/>
    <w:rsid w:val="00931A35"/>
    <w:rsid w:val="00931A6D"/>
    <w:rsid w:val="00933314"/>
    <w:rsid w:val="009333A7"/>
    <w:rsid w:val="00934FE1"/>
    <w:rsid w:val="00935C4E"/>
    <w:rsid w:val="00936C62"/>
    <w:rsid w:val="00936EC5"/>
    <w:rsid w:val="0093756E"/>
    <w:rsid w:val="00941806"/>
    <w:rsid w:val="00941824"/>
    <w:rsid w:val="0094212A"/>
    <w:rsid w:val="009423FD"/>
    <w:rsid w:val="00943675"/>
    <w:rsid w:val="009439A1"/>
    <w:rsid w:val="009444BE"/>
    <w:rsid w:val="00944908"/>
    <w:rsid w:val="00944B84"/>
    <w:rsid w:val="00945B59"/>
    <w:rsid w:val="009461F8"/>
    <w:rsid w:val="00946412"/>
    <w:rsid w:val="009465AB"/>
    <w:rsid w:val="00946801"/>
    <w:rsid w:val="00946CA7"/>
    <w:rsid w:val="009477E2"/>
    <w:rsid w:val="00950CE2"/>
    <w:rsid w:val="00953846"/>
    <w:rsid w:val="009543C0"/>
    <w:rsid w:val="00954DB7"/>
    <w:rsid w:val="00955525"/>
    <w:rsid w:val="00956A07"/>
    <w:rsid w:val="00956AC8"/>
    <w:rsid w:val="00957CB2"/>
    <w:rsid w:val="00960B19"/>
    <w:rsid w:val="00960C97"/>
    <w:rsid w:val="009626CD"/>
    <w:rsid w:val="00962B05"/>
    <w:rsid w:val="00963135"/>
    <w:rsid w:val="009631D6"/>
    <w:rsid w:val="009634FD"/>
    <w:rsid w:val="0096362A"/>
    <w:rsid w:val="009637E6"/>
    <w:rsid w:val="009645CF"/>
    <w:rsid w:val="00964799"/>
    <w:rsid w:val="00965323"/>
    <w:rsid w:val="00966DB2"/>
    <w:rsid w:val="009670B9"/>
    <w:rsid w:val="00967B8E"/>
    <w:rsid w:val="00970C64"/>
    <w:rsid w:val="009718A0"/>
    <w:rsid w:val="00971BCE"/>
    <w:rsid w:val="0097241F"/>
    <w:rsid w:val="009737AF"/>
    <w:rsid w:val="00973C62"/>
    <w:rsid w:val="00974A71"/>
    <w:rsid w:val="00975234"/>
    <w:rsid w:val="00975450"/>
    <w:rsid w:val="00975837"/>
    <w:rsid w:val="009759FE"/>
    <w:rsid w:val="0097664B"/>
    <w:rsid w:val="0097691E"/>
    <w:rsid w:val="00977059"/>
    <w:rsid w:val="009778B0"/>
    <w:rsid w:val="00977B5C"/>
    <w:rsid w:val="00977E1A"/>
    <w:rsid w:val="009801B4"/>
    <w:rsid w:val="00980420"/>
    <w:rsid w:val="009805A2"/>
    <w:rsid w:val="00980B59"/>
    <w:rsid w:val="00980BDB"/>
    <w:rsid w:val="00981154"/>
    <w:rsid w:val="00985521"/>
    <w:rsid w:val="009856CF"/>
    <w:rsid w:val="0098620C"/>
    <w:rsid w:val="00986722"/>
    <w:rsid w:val="00986728"/>
    <w:rsid w:val="00986799"/>
    <w:rsid w:val="00986E05"/>
    <w:rsid w:val="0098734A"/>
    <w:rsid w:val="0098779F"/>
    <w:rsid w:val="00987B3A"/>
    <w:rsid w:val="00987C4C"/>
    <w:rsid w:val="009909ED"/>
    <w:rsid w:val="00990C0D"/>
    <w:rsid w:val="00990CE5"/>
    <w:rsid w:val="009911C5"/>
    <w:rsid w:val="00991D97"/>
    <w:rsid w:val="0099299F"/>
    <w:rsid w:val="00992D25"/>
    <w:rsid w:val="00993184"/>
    <w:rsid w:val="009931EC"/>
    <w:rsid w:val="00993A68"/>
    <w:rsid w:val="00995162"/>
    <w:rsid w:val="00995CDB"/>
    <w:rsid w:val="00996AFB"/>
    <w:rsid w:val="00997264"/>
    <w:rsid w:val="009A0038"/>
    <w:rsid w:val="009A0456"/>
    <w:rsid w:val="009A0972"/>
    <w:rsid w:val="009A26C0"/>
    <w:rsid w:val="009A2BF2"/>
    <w:rsid w:val="009A33E9"/>
    <w:rsid w:val="009A4528"/>
    <w:rsid w:val="009A522A"/>
    <w:rsid w:val="009A5B6B"/>
    <w:rsid w:val="009A7290"/>
    <w:rsid w:val="009A7CA0"/>
    <w:rsid w:val="009B03F8"/>
    <w:rsid w:val="009B03FD"/>
    <w:rsid w:val="009B05BB"/>
    <w:rsid w:val="009B0F57"/>
    <w:rsid w:val="009B12DF"/>
    <w:rsid w:val="009B12F1"/>
    <w:rsid w:val="009B175B"/>
    <w:rsid w:val="009B19D0"/>
    <w:rsid w:val="009B1B29"/>
    <w:rsid w:val="009B386B"/>
    <w:rsid w:val="009B3BAB"/>
    <w:rsid w:val="009B4493"/>
    <w:rsid w:val="009B4892"/>
    <w:rsid w:val="009B4CE5"/>
    <w:rsid w:val="009B4D79"/>
    <w:rsid w:val="009B535C"/>
    <w:rsid w:val="009B6EF8"/>
    <w:rsid w:val="009B72C9"/>
    <w:rsid w:val="009B72D5"/>
    <w:rsid w:val="009B7528"/>
    <w:rsid w:val="009B7EBC"/>
    <w:rsid w:val="009C08B8"/>
    <w:rsid w:val="009C094D"/>
    <w:rsid w:val="009C0C09"/>
    <w:rsid w:val="009C0F1B"/>
    <w:rsid w:val="009C10AC"/>
    <w:rsid w:val="009C1117"/>
    <w:rsid w:val="009C14D5"/>
    <w:rsid w:val="009C19D2"/>
    <w:rsid w:val="009C1BE5"/>
    <w:rsid w:val="009C1D2B"/>
    <w:rsid w:val="009C2115"/>
    <w:rsid w:val="009C2998"/>
    <w:rsid w:val="009C3051"/>
    <w:rsid w:val="009C3723"/>
    <w:rsid w:val="009C3F59"/>
    <w:rsid w:val="009C3FDF"/>
    <w:rsid w:val="009C4130"/>
    <w:rsid w:val="009C5885"/>
    <w:rsid w:val="009C5BC9"/>
    <w:rsid w:val="009C5E5B"/>
    <w:rsid w:val="009C6723"/>
    <w:rsid w:val="009D00B3"/>
    <w:rsid w:val="009D00B4"/>
    <w:rsid w:val="009D0115"/>
    <w:rsid w:val="009D0308"/>
    <w:rsid w:val="009D03CE"/>
    <w:rsid w:val="009D0527"/>
    <w:rsid w:val="009D0A68"/>
    <w:rsid w:val="009D1806"/>
    <w:rsid w:val="009D1874"/>
    <w:rsid w:val="009D18AD"/>
    <w:rsid w:val="009D24FC"/>
    <w:rsid w:val="009D2D77"/>
    <w:rsid w:val="009D2EE7"/>
    <w:rsid w:val="009D30E2"/>
    <w:rsid w:val="009D3D5B"/>
    <w:rsid w:val="009D4DF9"/>
    <w:rsid w:val="009D542E"/>
    <w:rsid w:val="009D549B"/>
    <w:rsid w:val="009D5625"/>
    <w:rsid w:val="009D640A"/>
    <w:rsid w:val="009D7E38"/>
    <w:rsid w:val="009E043D"/>
    <w:rsid w:val="009E0B21"/>
    <w:rsid w:val="009E15E0"/>
    <w:rsid w:val="009E19B7"/>
    <w:rsid w:val="009E1B6D"/>
    <w:rsid w:val="009E237A"/>
    <w:rsid w:val="009E26F0"/>
    <w:rsid w:val="009E2A87"/>
    <w:rsid w:val="009E363D"/>
    <w:rsid w:val="009E36DF"/>
    <w:rsid w:val="009E37B3"/>
    <w:rsid w:val="009E3AB6"/>
    <w:rsid w:val="009E3B12"/>
    <w:rsid w:val="009E3D9E"/>
    <w:rsid w:val="009E4633"/>
    <w:rsid w:val="009E4C97"/>
    <w:rsid w:val="009E5F6E"/>
    <w:rsid w:val="009E5F8B"/>
    <w:rsid w:val="009E60B5"/>
    <w:rsid w:val="009E642A"/>
    <w:rsid w:val="009E71F0"/>
    <w:rsid w:val="009E7D6F"/>
    <w:rsid w:val="009E7EAD"/>
    <w:rsid w:val="009E7F94"/>
    <w:rsid w:val="009F0906"/>
    <w:rsid w:val="009F15CE"/>
    <w:rsid w:val="009F16E4"/>
    <w:rsid w:val="009F1AF4"/>
    <w:rsid w:val="009F20E6"/>
    <w:rsid w:val="009F2181"/>
    <w:rsid w:val="009F2265"/>
    <w:rsid w:val="009F2449"/>
    <w:rsid w:val="009F245E"/>
    <w:rsid w:val="009F2B16"/>
    <w:rsid w:val="009F2EFE"/>
    <w:rsid w:val="009F3125"/>
    <w:rsid w:val="009F3768"/>
    <w:rsid w:val="009F40E0"/>
    <w:rsid w:val="009F561D"/>
    <w:rsid w:val="009F59FB"/>
    <w:rsid w:val="009F5D46"/>
    <w:rsid w:val="009F62FE"/>
    <w:rsid w:val="009F6BF1"/>
    <w:rsid w:val="009F7026"/>
    <w:rsid w:val="009F7629"/>
    <w:rsid w:val="009F7745"/>
    <w:rsid w:val="009F7C23"/>
    <w:rsid w:val="00A00243"/>
    <w:rsid w:val="00A0034C"/>
    <w:rsid w:val="00A007D5"/>
    <w:rsid w:val="00A00CC6"/>
    <w:rsid w:val="00A03146"/>
    <w:rsid w:val="00A03BFA"/>
    <w:rsid w:val="00A04BB2"/>
    <w:rsid w:val="00A0504C"/>
    <w:rsid w:val="00A0545D"/>
    <w:rsid w:val="00A05619"/>
    <w:rsid w:val="00A06BA4"/>
    <w:rsid w:val="00A06C8A"/>
    <w:rsid w:val="00A078F3"/>
    <w:rsid w:val="00A11C09"/>
    <w:rsid w:val="00A11F18"/>
    <w:rsid w:val="00A12121"/>
    <w:rsid w:val="00A12857"/>
    <w:rsid w:val="00A12C19"/>
    <w:rsid w:val="00A12CC3"/>
    <w:rsid w:val="00A12F3C"/>
    <w:rsid w:val="00A130F3"/>
    <w:rsid w:val="00A1312D"/>
    <w:rsid w:val="00A1312E"/>
    <w:rsid w:val="00A14C37"/>
    <w:rsid w:val="00A15063"/>
    <w:rsid w:val="00A15E83"/>
    <w:rsid w:val="00A167B1"/>
    <w:rsid w:val="00A16D26"/>
    <w:rsid w:val="00A17567"/>
    <w:rsid w:val="00A17831"/>
    <w:rsid w:val="00A17B62"/>
    <w:rsid w:val="00A17EEE"/>
    <w:rsid w:val="00A20087"/>
    <w:rsid w:val="00A20D4B"/>
    <w:rsid w:val="00A21299"/>
    <w:rsid w:val="00A21641"/>
    <w:rsid w:val="00A231A3"/>
    <w:rsid w:val="00A23460"/>
    <w:rsid w:val="00A23BBA"/>
    <w:rsid w:val="00A24241"/>
    <w:rsid w:val="00A24261"/>
    <w:rsid w:val="00A2440E"/>
    <w:rsid w:val="00A24A77"/>
    <w:rsid w:val="00A24E18"/>
    <w:rsid w:val="00A2669F"/>
    <w:rsid w:val="00A26CCA"/>
    <w:rsid w:val="00A27853"/>
    <w:rsid w:val="00A2786D"/>
    <w:rsid w:val="00A3013C"/>
    <w:rsid w:val="00A302E9"/>
    <w:rsid w:val="00A30373"/>
    <w:rsid w:val="00A303F2"/>
    <w:rsid w:val="00A31779"/>
    <w:rsid w:val="00A31BB5"/>
    <w:rsid w:val="00A32451"/>
    <w:rsid w:val="00A32F25"/>
    <w:rsid w:val="00A33825"/>
    <w:rsid w:val="00A34114"/>
    <w:rsid w:val="00A34A32"/>
    <w:rsid w:val="00A34EB9"/>
    <w:rsid w:val="00A35548"/>
    <w:rsid w:val="00A36E84"/>
    <w:rsid w:val="00A370AC"/>
    <w:rsid w:val="00A376D0"/>
    <w:rsid w:val="00A3787C"/>
    <w:rsid w:val="00A407CE"/>
    <w:rsid w:val="00A409F8"/>
    <w:rsid w:val="00A40EF3"/>
    <w:rsid w:val="00A41606"/>
    <w:rsid w:val="00A4216D"/>
    <w:rsid w:val="00A42760"/>
    <w:rsid w:val="00A42B53"/>
    <w:rsid w:val="00A4352E"/>
    <w:rsid w:val="00A4399A"/>
    <w:rsid w:val="00A43FA8"/>
    <w:rsid w:val="00A45731"/>
    <w:rsid w:val="00A45B9E"/>
    <w:rsid w:val="00A45E43"/>
    <w:rsid w:val="00A46C56"/>
    <w:rsid w:val="00A46CC2"/>
    <w:rsid w:val="00A47421"/>
    <w:rsid w:val="00A47A21"/>
    <w:rsid w:val="00A47A5C"/>
    <w:rsid w:val="00A47BF6"/>
    <w:rsid w:val="00A47DDE"/>
    <w:rsid w:val="00A50060"/>
    <w:rsid w:val="00A503DE"/>
    <w:rsid w:val="00A506B3"/>
    <w:rsid w:val="00A507D1"/>
    <w:rsid w:val="00A50A29"/>
    <w:rsid w:val="00A514B8"/>
    <w:rsid w:val="00A52994"/>
    <w:rsid w:val="00A532B4"/>
    <w:rsid w:val="00A5337A"/>
    <w:rsid w:val="00A53656"/>
    <w:rsid w:val="00A5372A"/>
    <w:rsid w:val="00A5508B"/>
    <w:rsid w:val="00A55330"/>
    <w:rsid w:val="00A56120"/>
    <w:rsid w:val="00A5615E"/>
    <w:rsid w:val="00A5712E"/>
    <w:rsid w:val="00A578AD"/>
    <w:rsid w:val="00A57B56"/>
    <w:rsid w:val="00A57C78"/>
    <w:rsid w:val="00A61707"/>
    <w:rsid w:val="00A61962"/>
    <w:rsid w:val="00A61A6B"/>
    <w:rsid w:val="00A61CDF"/>
    <w:rsid w:val="00A62571"/>
    <w:rsid w:val="00A62BAF"/>
    <w:rsid w:val="00A62D3D"/>
    <w:rsid w:val="00A63140"/>
    <w:rsid w:val="00A63695"/>
    <w:rsid w:val="00A63947"/>
    <w:rsid w:val="00A64121"/>
    <w:rsid w:val="00A655DA"/>
    <w:rsid w:val="00A65A55"/>
    <w:rsid w:val="00A66DE4"/>
    <w:rsid w:val="00A66FFB"/>
    <w:rsid w:val="00A67D69"/>
    <w:rsid w:val="00A67EB5"/>
    <w:rsid w:val="00A707C7"/>
    <w:rsid w:val="00A7122A"/>
    <w:rsid w:val="00A71433"/>
    <w:rsid w:val="00A71979"/>
    <w:rsid w:val="00A7205E"/>
    <w:rsid w:val="00A72330"/>
    <w:rsid w:val="00A72A4A"/>
    <w:rsid w:val="00A72B70"/>
    <w:rsid w:val="00A73124"/>
    <w:rsid w:val="00A732B5"/>
    <w:rsid w:val="00A7346C"/>
    <w:rsid w:val="00A73663"/>
    <w:rsid w:val="00A738B3"/>
    <w:rsid w:val="00A73C29"/>
    <w:rsid w:val="00A73EB8"/>
    <w:rsid w:val="00A7448F"/>
    <w:rsid w:val="00A74521"/>
    <w:rsid w:val="00A746FD"/>
    <w:rsid w:val="00A747F8"/>
    <w:rsid w:val="00A74B3E"/>
    <w:rsid w:val="00A74E27"/>
    <w:rsid w:val="00A754D0"/>
    <w:rsid w:val="00A757CD"/>
    <w:rsid w:val="00A75B32"/>
    <w:rsid w:val="00A76007"/>
    <w:rsid w:val="00A7739B"/>
    <w:rsid w:val="00A807A1"/>
    <w:rsid w:val="00A82ACE"/>
    <w:rsid w:val="00A82C6F"/>
    <w:rsid w:val="00A83009"/>
    <w:rsid w:val="00A840F7"/>
    <w:rsid w:val="00A843FB"/>
    <w:rsid w:val="00A8477F"/>
    <w:rsid w:val="00A84895"/>
    <w:rsid w:val="00A84F62"/>
    <w:rsid w:val="00A853E1"/>
    <w:rsid w:val="00A85651"/>
    <w:rsid w:val="00A85A97"/>
    <w:rsid w:val="00A85B80"/>
    <w:rsid w:val="00A85EEA"/>
    <w:rsid w:val="00A87A57"/>
    <w:rsid w:val="00A90917"/>
    <w:rsid w:val="00A909BC"/>
    <w:rsid w:val="00A91B9D"/>
    <w:rsid w:val="00A91D53"/>
    <w:rsid w:val="00A9233B"/>
    <w:rsid w:val="00A92F81"/>
    <w:rsid w:val="00A92FF6"/>
    <w:rsid w:val="00A935D2"/>
    <w:rsid w:val="00A93D42"/>
    <w:rsid w:val="00A957E8"/>
    <w:rsid w:val="00A95D12"/>
    <w:rsid w:val="00A96B04"/>
    <w:rsid w:val="00A97027"/>
    <w:rsid w:val="00A97123"/>
    <w:rsid w:val="00A97293"/>
    <w:rsid w:val="00AA02EF"/>
    <w:rsid w:val="00AA091B"/>
    <w:rsid w:val="00AA0F08"/>
    <w:rsid w:val="00AA191A"/>
    <w:rsid w:val="00AA1AAE"/>
    <w:rsid w:val="00AA1C84"/>
    <w:rsid w:val="00AA21F0"/>
    <w:rsid w:val="00AA28C3"/>
    <w:rsid w:val="00AA2C16"/>
    <w:rsid w:val="00AA3E15"/>
    <w:rsid w:val="00AA4D2F"/>
    <w:rsid w:val="00AA6571"/>
    <w:rsid w:val="00AA6742"/>
    <w:rsid w:val="00AA6A82"/>
    <w:rsid w:val="00AA763B"/>
    <w:rsid w:val="00AB0321"/>
    <w:rsid w:val="00AB12CD"/>
    <w:rsid w:val="00AB1C73"/>
    <w:rsid w:val="00AB1DC0"/>
    <w:rsid w:val="00AB21D9"/>
    <w:rsid w:val="00AB22CB"/>
    <w:rsid w:val="00AB33F4"/>
    <w:rsid w:val="00AB5EE0"/>
    <w:rsid w:val="00AB6186"/>
    <w:rsid w:val="00AB63F3"/>
    <w:rsid w:val="00AB77F8"/>
    <w:rsid w:val="00AB7AB5"/>
    <w:rsid w:val="00AB7AC2"/>
    <w:rsid w:val="00AC0C52"/>
    <w:rsid w:val="00AC1342"/>
    <w:rsid w:val="00AC1411"/>
    <w:rsid w:val="00AC1AE8"/>
    <w:rsid w:val="00AC244E"/>
    <w:rsid w:val="00AC24E2"/>
    <w:rsid w:val="00AC2693"/>
    <w:rsid w:val="00AC2DDA"/>
    <w:rsid w:val="00AC3A8C"/>
    <w:rsid w:val="00AC42A5"/>
    <w:rsid w:val="00AC4581"/>
    <w:rsid w:val="00AC463A"/>
    <w:rsid w:val="00AC5866"/>
    <w:rsid w:val="00AC5A31"/>
    <w:rsid w:val="00AC5F62"/>
    <w:rsid w:val="00AC62D6"/>
    <w:rsid w:val="00AC6AE5"/>
    <w:rsid w:val="00AD0187"/>
    <w:rsid w:val="00AD0203"/>
    <w:rsid w:val="00AD0775"/>
    <w:rsid w:val="00AD14FE"/>
    <w:rsid w:val="00AD183C"/>
    <w:rsid w:val="00AD2930"/>
    <w:rsid w:val="00AD32A2"/>
    <w:rsid w:val="00AD3B7C"/>
    <w:rsid w:val="00AD3C9E"/>
    <w:rsid w:val="00AD41B6"/>
    <w:rsid w:val="00AD5314"/>
    <w:rsid w:val="00AD66BE"/>
    <w:rsid w:val="00AD79A9"/>
    <w:rsid w:val="00AE1310"/>
    <w:rsid w:val="00AE1746"/>
    <w:rsid w:val="00AE1ECB"/>
    <w:rsid w:val="00AE2796"/>
    <w:rsid w:val="00AE2B03"/>
    <w:rsid w:val="00AE32FC"/>
    <w:rsid w:val="00AE333E"/>
    <w:rsid w:val="00AE3493"/>
    <w:rsid w:val="00AE37D6"/>
    <w:rsid w:val="00AE3FE3"/>
    <w:rsid w:val="00AE4147"/>
    <w:rsid w:val="00AE4B0A"/>
    <w:rsid w:val="00AE4C9D"/>
    <w:rsid w:val="00AE5395"/>
    <w:rsid w:val="00AE55D1"/>
    <w:rsid w:val="00AE5C89"/>
    <w:rsid w:val="00AE5E03"/>
    <w:rsid w:val="00AE6706"/>
    <w:rsid w:val="00AE69EB"/>
    <w:rsid w:val="00AE6C42"/>
    <w:rsid w:val="00AE70B4"/>
    <w:rsid w:val="00AE7698"/>
    <w:rsid w:val="00AF044F"/>
    <w:rsid w:val="00AF1C98"/>
    <w:rsid w:val="00AF1E81"/>
    <w:rsid w:val="00AF1F61"/>
    <w:rsid w:val="00AF284B"/>
    <w:rsid w:val="00AF2930"/>
    <w:rsid w:val="00AF2A46"/>
    <w:rsid w:val="00AF2DC3"/>
    <w:rsid w:val="00AF3916"/>
    <w:rsid w:val="00AF5530"/>
    <w:rsid w:val="00AF5E25"/>
    <w:rsid w:val="00AF60C1"/>
    <w:rsid w:val="00AF6494"/>
    <w:rsid w:val="00AF67D0"/>
    <w:rsid w:val="00AF6CF9"/>
    <w:rsid w:val="00AF6FCD"/>
    <w:rsid w:val="00AF78F5"/>
    <w:rsid w:val="00AF7DC3"/>
    <w:rsid w:val="00B0010C"/>
    <w:rsid w:val="00B00841"/>
    <w:rsid w:val="00B01A47"/>
    <w:rsid w:val="00B02034"/>
    <w:rsid w:val="00B02070"/>
    <w:rsid w:val="00B02BF8"/>
    <w:rsid w:val="00B03A95"/>
    <w:rsid w:val="00B0417C"/>
    <w:rsid w:val="00B043F9"/>
    <w:rsid w:val="00B0464B"/>
    <w:rsid w:val="00B055C4"/>
    <w:rsid w:val="00B05B8D"/>
    <w:rsid w:val="00B07074"/>
    <w:rsid w:val="00B0731D"/>
    <w:rsid w:val="00B078EC"/>
    <w:rsid w:val="00B10598"/>
    <w:rsid w:val="00B1062B"/>
    <w:rsid w:val="00B10E2F"/>
    <w:rsid w:val="00B115AC"/>
    <w:rsid w:val="00B11E67"/>
    <w:rsid w:val="00B12C86"/>
    <w:rsid w:val="00B142A6"/>
    <w:rsid w:val="00B142BC"/>
    <w:rsid w:val="00B159A6"/>
    <w:rsid w:val="00B16EC6"/>
    <w:rsid w:val="00B171AB"/>
    <w:rsid w:val="00B177B9"/>
    <w:rsid w:val="00B202A3"/>
    <w:rsid w:val="00B21748"/>
    <w:rsid w:val="00B218E7"/>
    <w:rsid w:val="00B219E8"/>
    <w:rsid w:val="00B22181"/>
    <w:rsid w:val="00B22E9C"/>
    <w:rsid w:val="00B23D60"/>
    <w:rsid w:val="00B2519D"/>
    <w:rsid w:val="00B254E4"/>
    <w:rsid w:val="00B25516"/>
    <w:rsid w:val="00B25E4D"/>
    <w:rsid w:val="00B261DD"/>
    <w:rsid w:val="00B262D4"/>
    <w:rsid w:val="00B26597"/>
    <w:rsid w:val="00B2752D"/>
    <w:rsid w:val="00B276FC"/>
    <w:rsid w:val="00B277AD"/>
    <w:rsid w:val="00B303AA"/>
    <w:rsid w:val="00B3088E"/>
    <w:rsid w:val="00B30CFE"/>
    <w:rsid w:val="00B30FDA"/>
    <w:rsid w:val="00B31353"/>
    <w:rsid w:val="00B31A72"/>
    <w:rsid w:val="00B33323"/>
    <w:rsid w:val="00B34F3B"/>
    <w:rsid w:val="00B35543"/>
    <w:rsid w:val="00B35EC2"/>
    <w:rsid w:val="00B36B4B"/>
    <w:rsid w:val="00B36C7A"/>
    <w:rsid w:val="00B3736C"/>
    <w:rsid w:val="00B401D6"/>
    <w:rsid w:val="00B41024"/>
    <w:rsid w:val="00B413B3"/>
    <w:rsid w:val="00B41F34"/>
    <w:rsid w:val="00B422C2"/>
    <w:rsid w:val="00B42716"/>
    <w:rsid w:val="00B42AB0"/>
    <w:rsid w:val="00B44254"/>
    <w:rsid w:val="00B446E8"/>
    <w:rsid w:val="00B44B99"/>
    <w:rsid w:val="00B45096"/>
    <w:rsid w:val="00B468D0"/>
    <w:rsid w:val="00B46946"/>
    <w:rsid w:val="00B47140"/>
    <w:rsid w:val="00B47811"/>
    <w:rsid w:val="00B50162"/>
    <w:rsid w:val="00B50165"/>
    <w:rsid w:val="00B514BF"/>
    <w:rsid w:val="00B51762"/>
    <w:rsid w:val="00B518D7"/>
    <w:rsid w:val="00B52CAA"/>
    <w:rsid w:val="00B53867"/>
    <w:rsid w:val="00B53AA3"/>
    <w:rsid w:val="00B53CD1"/>
    <w:rsid w:val="00B53FB8"/>
    <w:rsid w:val="00B54100"/>
    <w:rsid w:val="00B55233"/>
    <w:rsid w:val="00B553A1"/>
    <w:rsid w:val="00B559E3"/>
    <w:rsid w:val="00B564A6"/>
    <w:rsid w:val="00B56C6C"/>
    <w:rsid w:val="00B57468"/>
    <w:rsid w:val="00B57592"/>
    <w:rsid w:val="00B57BF4"/>
    <w:rsid w:val="00B608B6"/>
    <w:rsid w:val="00B60D4C"/>
    <w:rsid w:val="00B60E92"/>
    <w:rsid w:val="00B60EA4"/>
    <w:rsid w:val="00B60EF9"/>
    <w:rsid w:val="00B61CDA"/>
    <w:rsid w:val="00B61D8D"/>
    <w:rsid w:val="00B629EE"/>
    <w:rsid w:val="00B63C65"/>
    <w:rsid w:val="00B64981"/>
    <w:rsid w:val="00B64C1A"/>
    <w:rsid w:val="00B658BC"/>
    <w:rsid w:val="00B66315"/>
    <w:rsid w:val="00B6635C"/>
    <w:rsid w:val="00B66462"/>
    <w:rsid w:val="00B67F31"/>
    <w:rsid w:val="00B7022E"/>
    <w:rsid w:val="00B702EA"/>
    <w:rsid w:val="00B7117E"/>
    <w:rsid w:val="00B72931"/>
    <w:rsid w:val="00B73961"/>
    <w:rsid w:val="00B739AF"/>
    <w:rsid w:val="00B73F09"/>
    <w:rsid w:val="00B73FAC"/>
    <w:rsid w:val="00B73FB3"/>
    <w:rsid w:val="00B7425B"/>
    <w:rsid w:val="00B749FE"/>
    <w:rsid w:val="00B75471"/>
    <w:rsid w:val="00B766E6"/>
    <w:rsid w:val="00B76EB9"/>
    <w:rsid w:val="00B772AD"/>
    <w:rsid w:val="00B777F5"/>
    <w:rsid w:val="00B80286"/>
    <w:rsid w:val="00B80880"/>
    <w:rsid w:val="00B80BD7"/>
    <w:rsid w:val="00B811D6"/>
    <w:rsid w:val="00B812EA"/>
    <w:rsid w:val="00B81B6C"/>
    <w:rsid w:val="00B82D10"/>
    <w:rsid w:val="00B82E31"/>
    <w:rsid w:val="00B839CD"/>
    <w:rsid w:val="00B839F0"/>
    <w:rsid w:val="00B83F87"/>
    <w:rsid w:val="00B84980"/>
    <w:rsid w:val="00B85308"/>
    <w:rsid w:val="00B86AD6"/>
    <w:rsid w:val="00B86B58"/>
    <w:rsid w:val="00B86CB2"/>
    <w:rsid w:val="00B87BE7"/>
    <w:rsid w:val="00B9025A"/>
    <w:rsid w:val="00B906B7"/>
    <w:rsid w:val="00B90FA0"/>
    <w:rsid w:val="00B916C6"/>
    <w:rsid w:val="00B91909"/>
    <w:rsid w:val="00B92A2E"/>
    <w:rsid w:val="00B931A9"/>
    <w:rsid w:val="00B93B8D"/>
    <w:rsid w:val="00B93EB1"/>
    <w:rsid w:val="00B93F97"/>
    <w:rsid w:val="00B94499"/>
    <w:rsid w:val="00B94AE9"/>
    <w:rsid w:val="00B94B5E"/>
    <w:rsid w:val="00B94C0E"/>
    <w:rsid w:val="00B95029"/>
    <w:rsid w:val="00B9523E"/>
    <w:rsid w:val="00B952C0"/>
    <w:rsid w:val="00B95FC4"/>
    <w:rsid w:val="00B97256"/>
    <w:rsid w:val="00B97289"/>
    <w:rsid w:val="00B97389"/>
    <w:rsid w:val="00B9742B"/>
    <w:rsid w:val="00B9769D"/>
    <w:rsid w:val="00B97ABE"/>
    <w:rsid w:val="00BA031D"/>
    <w:rsid w:val="00BA0468"/>
    <w:rsid w:val="00BA116F"/>
    <w:rsid w:val="00BA1B9E"/>
    <w:rsid w:val="00BA2E13"/>
    <w:rsid w:val="00BA3D2A"/>
    <w:rsid w:val="00BA4DB1"/>
    <w:rsid w:val="00BA5403"/>
    <w:rsid w:val="00BA5F85"/>
    <w:rsid w:val="00BA7198"/>
    <w:rsid w:val="00BB0C15"/>
    <w:rsid w:val="00BB117E"/>
    <w:rsid w:val="00BB1202"/>
    <w:rsid w:val="00BB1997"/>
    <w:rsid w:val="00BB25C1"/>
    <w:rsid w:val="00BB27E1"/>
    <w:rsid w:val="00BB2A23"/>
    <w:rsid w:val="00BB3029"/>
    <w:rsid w:val="00BB317C"/>
    <w:rsid w:val="00BB31AC"/>
    <w:rsid w:val="00BB3634"/>
    <w:rsid w:val="00BB37CD"/>
    <w:rsid w:val="00BB3A85"/>
    <w:rsid w:val="00BB4DE5"/>
    <w:rsid w:val="00BB5451"/>
    <w:rsid w:val="00BB57BE"/>
    <w:rsid w:val="00BB57D0"/>
    <w:rsid w:val="00BB5A80"/>
    <w:rsid w:val="00BB5B18"/>
    <w:rsid w:val="00BB6129"/>
    <w:rsid w:val="00BB644B"/>
    <w:rsid w:val="00BB6C64"/>
    <w:rsid w:val="00BB7298"/>
    <w:rsid w:val="00BB79FA"/>
    <w:rsid w:val="00BB7B13"/>
    <w:rsid w:val="00BB7B9D"/>
    <w:rsid w:val="00BC04FB"/>
    <w:rsid w:val="00BC0ECD"/>
    <w:rsid w:val="00BC0F53"/>
    <w:rsid w:val="00BC0F5C"/>
    <w:rsid w:val="00BC109F"/>
    <w:rsid w:val="00BC2879"/>
    <w:rsid w:val="00BC294F"/>
    <w:rsid w:val="00BC2F3E"/>
    <w:rsid w:val="00BC4257"/>
    <w:rsid w:val="00BC4311"/>
    <w:rsid w:val="00BC4D16"/>
    <w:rsid w:val="00BC5BC2"/>
    <w:rsid w:val="00BC6766"/>
    <w:rsid w:val="00BC697E"/>
    <w:rsid w:val="00BC6BF9"/>
    <w:rsid w:val="00BC6E39"/>
    <w:rsid w:val="00BC6ECC"/>
    <w:rsid w:val="00BC7224"/>
    <w:rsid w:val="00BC7970"/>
    <w:rsid w:val="00BC7B30"/>
    <w:rsid w:val="00BD07FC"/>
    <w:rsid w:val="00BD0BAF"/>
    <w:rsid w:val="00BD0C08"/>
    <w:rsid w:val="00BD16A3"/>
    <w:rsid w:val="00BD2611"/>
    <w:rsid w:val="00BD282E"/>
    <w:rsid w:val="00BD2B33"/>
    <w:rsid w:val="00BD3B69"/>
    <w:rsid w:val="00BD4D70"/>
    <w:rsid w:val="00BD5660"/>
    <w:rsid w:val="00BD709F"/>
    <w:rsid w:val="00BD7586"/>
    <w:rsid w:val="00BE023B"/>
    <w:rsid w:val="00BE05F3"/>
    <w:rsid w:val="00BE0B79"/>
    <w:rsid w:val="00BE18F8"/>
    <w:rsid w:val="00BE1987"/>
    <w:rsid w:val="00BE1ADA"/>
    <w:rsid w:val="00BE1B1A"/>
    <w:rsid w:val="00BE1C67"/>
    <w:rsid w:val="00BE2366"/>
    <w:rsid w:val="00BE2E74"/>
    <w:rsid w:val="00BE3C7F"/>
    <w:rsid w:val="00BE3FEF"/>
    <w:rsid w:val="00BE49BC"/>
    <w:rsid w:val="00BE51A7"/>
    <w:rsid w:val="00BE5226"/>
    <w:rsid w:val="00BE58C1"/>
    <w:rsid w:val="00BE673B"/>
    <w:rsid w:val="00BE683B"/>
    <w:rsid w:val="00BE685C"/>
    <w:rsid w:val="00BE68BC"/>
    <w:rsid w:val="00BE7ADB"/>
    <w:rsid w:val="00BF0CBC"/>
    <w:rsid w:val="00BF0CDE"/>
    <w:rsid w:val="00BF0F16"/>
    <w:rsid w:val="00BF0FB7"/>
    <w:rsid w:val="00BF13F0"/>
    <w:rsid w:val="00BF1E22"/>
    <w:rsid w:val="00BF1EB5"/>
    <w:rsid w:val="00BF1F4A"/>
    <w:rsid w:val="00BF223B"/>
    <w:rsid w:val="00BF2559"/>
    <w:rsid w:val="00BF32D5"/>
    <w:rsid w:val="00BF3C84"/>
    <w:rsid w:val="00BF46EB"/>
    <w:rsid w:val="00BF5C0C"/>
    <w:rsid w:val="00BF6404"/>
    <w:rsid w:val="00BF64ED"/>
    <w:rsid w:val="00BF75F7"/>
    <w:rsid w:val="00C00793"/>
    <w:rsid w:val="00C02026"/>
    <w:rsid w:val="00C021EA"/>
    <w:rsid w:val="00C02DCF"/>
    <w:rsid w:val="00C03553"/>
    <w:rsid w:val="00C0387D"/>
    <w:rsid w:val="00C03C84"/>
    <w:rsid w:val="00C04D3C"/>
    <w:rsid w:val="00C0533F"/>
    <w:rsid w:val="00C06C0F"/>
    <w:rsid w:val="00C07695"/>
    <w:rsid w:val="00C07BCD"/>
    <w:rsid w:val="00C1049B"/>
    <w:rsid w:val="00C114C6"/>
    <w:rsid w:val="00C1247C"/>
    <w:rsid w:val="00C1259F"/>
    <w:rsid w:val="00C12858"/>
    <w:rsid w:val="00C12D5B"/>
    <w:rsid w:val="00C13327"/>
    <w:rsid w:val="00C135C6"/>
    <w:rsid w:val="00C14C25"/>
    <w:rsid w:val="00C14F1F"/>
    <w:rsid w:val="00C152D5"/>
    <w:rsid w:val="00C154CC"/>
    <w:rsid w:val="00C1557E"/>
    <w:rsid w:val="00C15A05"/>
    <w:rsid w:val="00C16283"/>
    <w:rsid w:val="00C1657F"/>
    <w:rsid w:val="00C1674B"/>
    <w:rsid w:val="00C16D85"/>
    <w:rsid w:val="00C17B51"/>
    <w:rsid w:val="00C2002A"/>
    <w:rsid w:val="00C207B3"/>
    <w:rsid w:val="00C2096B"/>
    <w:rsid w:val="00C209FD"/>
    <w:rsid w:val="00C210FB"/>
    <w:rsid w:val="00C2113A"/>
    <w:rsid w:val="00C213E2"/>
    <w:rsid w:val="00C216F2"/>
    <w:rsid w:val="00C220AC"/>
    <w:rsid w:val="00C22379"/>
    <w:rsid w:val="00C2256E"/>
    <w:rsid w:val="00C22B7B"/>
    <w:rsid w:val="00C22F1B"/>
    <w:rsid w:val="00C246A3"/>
    <w:rsid w:val="00C248D9"/>
    <w:rsid w:val="00C2517A"/>
    <w:rsid w:val="00C25292"/>
    <w:rsid w:val="00C25B0C"/>
    <w:rsid w:val="00C25F66"/>
    <w:rsid w:val="00C26176"/>
    <w:rsid w:val="00C262AB"/>
    <w:rsid w:val="00C3074F"/>
    <w:rsid w:val="00C30A5A"/>
    <w:rsid w:val="00C30F38"/>
    <w:rsid w:val="00C314CF"/>
    <w:rsid w:val="00C31A5C"/>
    <w:rsid w:val="00C320EC"/>
    <w:rsid w:val="00C34A04"/>
    <w:rsid w:val="00C34BF6"/>
    <w:rsid w:val="00C35457"/>
    <w:rsid w:val="00C359DB"/>
    <w:rsid w:val="00C36265"/>
    <w:rsid w:val="00C366AB"/>
    <w:rsid w:val="00C36957"/>
    <w:rsid w:val="00C36DF0"/>
    <w:rsid w:val="00C4004E"/>
    <w:rsid w:val="00C41DD5"/>
    <w:rsid w:val="00C45379"/>
    <w:rsid w:val="00C45476"/>
    <w:rsid w:val="00C454D1"/>
    <w:rsid w:val="00C45FA6"/>
    <w:rsid w:val="00C475CA"/>
    <w:rsid w:val="00C476D0"/>
    <w:rsid w:val="00C501D7"/>
    <w:rsid w:val="00C50626"/>
    <w:rsid w:val="00C50B3F"/>
    <w:rsid w:val="00C525DE"/>
    <w:rsid w:val="00C52B9B"/>
    <w:rsid w:val="00C53D06"/>
    <w:rsid w:val="00C54446"/>
    <w:rsid w:val="00C5463A"/>
    <w:rsid w:val="00C55B3E"/>
    <w:rsid w:val="00C55CB2"/>
    <w:rsid w:val="00C56501"/>
    <w:rsid w:val="00C57DC0"/>
    <w:rsid w:val="00C6081B"/>
    <w:rsid w:val="00C61B92"/>
    <w:rsid w:val="00C62624"/>
    <w:rsid w:val="00C62A15"/>
    <w:rsid w:val="00C62BBB"/>
    <w:rsid w:val="00C62CFF"/>
    <w:rsid w:val="00C6486D"/>
    <w:rsid w:val="00C64A3A"/>
    <w:rsid w:val="00C654E5"/>
    <w:rsid w:val="00C657EF"/>
    <w:rsid w:val="00C65F13"/>
    <w:rsid w:val="00C66D02"/>
    <w:rsid w:val="00C6710D"/>
    <w:rsid w:val="00C676B1"/>
    <w:rsid w:val="00C67853"/>
    <w:rsid w:val="00C679B2"/>
    <w:rsid w:val="00C7048A"/>
    <w:rsid w:val="00C70A88"/>
    <w:rsid w:val="00C70E3E"/>
    <w:rsid w:val="00C71595"/>
    <w:rsid w:val="00C71B38"/>
    <w:rsid w:val="00C72449"/>
    <w:rsid w:val="00C72AB8"/>
    <w:rsid w:val="00C72C54"/>
    <w:rsid w:val="00C73463"/>
    <w:rsid w:val="00C73637"/>
    <w:rsid w:val="00C75C47"/>
    <w:rsid w:val="00C75E97"/>
    <w:rsid w:val="00C75F76"/>
    <w:rsid w:val="00C7722C"/>
    <w:rsid w:val="00C80222"/>
    <w:rsid w:val="00C806FA"/>
    <w:rsid w:val="00C809FC"/>
    <w:rsid w:val="00C81484"/>
    <w:rsid w:val="00C8178C"/>
    <w:rsid w:val="00C81BA9"/>
    <w:rsid w:val="00C8234B"/>
    <w:rsid w:val="00C83DF6"/>
    <w:rsid w:val="00C8432D"/>
    <w:rsid w:val="00C854E2"/>
    <w:rsid w:val="00C85F26"/>
    <w:rsid w:val="00C871ED"/>
    <w:rsid w:val="00C87456"/>
    <w:rsid w:val="00C87D26"/>
    <w:rsid w:val="00C90F0F"/>
    <w:rsid w:val="00C90F5C"/>
    <w:rsid w:val="00C927CC"/>
    <w:rsid w:val="00C92D9F"/>
    <w:rsid w:val="00C937B8"/>
    <w:rsid w:val="00C94308"/>
    <w:rsid w:val="00C94521"/>
    <w:rsid w:val="00C9470A"/>
    <w:rsid w:val="00C947E2"/>
    <w:rsid w:val="00C94DB3"/>
    <w:rsid w:val="00C95AB9"/>
    <w:rsid w:val="00C96286"/>
    <w:rsid w:val="00C966EE"/>
    <w:rsid w:val="00C96977"/>
    <w:rsid w:val="00C96D6D"/>
    <w:rsid w:val="00C974D9"/>
    <w:rsid w:val="00C977AF"/>
    <w:rsid w:val="00C97E26"/>
    <w:rsid w:val="00CA0375"/>
    <w:rsid w:val="00CA056E"/>
    <w:rsid w:val="00CA0E22"/>
    <w:rsid w:val="00CA118F"/>
    <w:rsid w:val="00CA2723"/>
    <w:rsid w:val="00CA2808"/>
    <w:rsid w:val="00CA3097"/>
    <w:rsid w:val="00CA3A30"/>
    <w:rsid w:val="00CA3C8E"/>
    <w:rsid w:val="00CA4D76"/>
    <w:rsid w:val="00CA4E62"/>
    <w:rsid w:val="00CA4EC3"/>
    <w:rsid w:val="00CA4ED7"/>
    <w:rsid w:val="00CA5A12"/>
    <w:rsid w:val="00CA5E37"/>
    <w:rsid w:val="00CA6F1F"/>
    <w:rsid w:val="00CA74B0"/>
    <w:rsid w:val="00CA77C4"/>
    <w:rsid w:val="00CA7B57"/>
    <w:rsid w:val="00CB0049"/>
    <w:rsid w:val="00CB050C"/>
    <w:rsid w:val="00CB11AD"/>
    <w:rsid w:val="00CB19CC"/>
    <w:rsid w:val="00CB1F4B"/>
    <w:rsid w:val="00CB320C"/>
    <w:rsid w:val="00CB3537"/>
    <w:rsid w:val="00CB40E6"/>
    <w:rsid w:val="00CB4DC7"/>
    <w:rsid w:val="00CB58BD"/>
    <w:rsid w:val="00CB5D23"/>
    <w:rsid w:val="00CB5D51"/>
    <w:rsid w:val="00CB63BF"/>
    <w:rsid w:val="00CB667D"/>
    <w:rsid w:val="00CB7093"/>
    <w:rsid w:val="00CB78CF"/>
    <w:rsid w:val="00CB7DD5"/>
    <w:rsid w:val="00CC0056"/>
    <w:rsid w:val="00CC03B3"/>
    <w:rsid w:val="00CC067B"/>
    <w:rsid w:val="00CC0884"/>
    <w:rsid w:val="00CC09B5"/>
    <w:rsid w:val="00CC1083"/>
    <w:rsid w:val="00CC10D7"/>
    <w:rsid w:val="00CC12B3"/>
    <w:rsid w:val="00CC1511"/>
    <w:rsid w:val="00CC1712"/>
    <w:rsid w:val="00CC1E0B"/>
    <w:rsid w:val="00CC1E59"/>
    <w:rsid w:val="00CC359D"/>
    <w:rsid w:val="00CC38BE"/>
    <w:rsid w:val="00CC469D"/>
    <w:rsid w:val="00CC4A7D"/>
    <w:rsid w:val="00CC6C67"/>
    <w:rsid w:val="00CC7C44"/>
    <w:rsid w:val="00CC7E1B"/>
    <w:rsid w:val="00CC7E24"/>
    <w:rsid w:val="00CD08E5"/>
    <w:rsid w:val="00CD1984"/>
    <w:rsid w:val="00CD2555"/>
    <w:rsid w:val="00CD2879"/>
    <w:rsid w:val="00CD30C3"/>
    <w:rsid w:val="00CD3C4E"/>
    <w:rsid w:val="00CD44B6"/>
    <w:rsid w:val="00CD474E"/>
    <w:rsid w:val="00CD4A67"/>
    <w:rsid w:val="00CD6E2C"/>
    <w:rsid w:val="00CE01FF"/>
    <w:rsid w:val="00CE0B02"/>
    <w:rsid w:val="00CE0E1B"/>
    <w:rsid w:val="00CE0F82"/>
    <w:rsid w:val="00CE126E"/>
    <w:rsid w:val="00CE24EE"/>
    <w:rsid w:val="00CE25AC"/>
    <w:rsid w:val="00CE2E8D"/>
    <w:rsid w:val="00CE3227"/>
    <w:rsid w:val="00CE3289"/>
    <w:rsid w:val="00CE37F7"/>
    <w:rsid w:val="00CE3FA6"/>
    <w:rsid w:val="00CE4357"/>
    <w:rsid w:val="00CE4360"/>
    <w:rsid w:val="00CE44B8"/>
    <w:rsid w:val="00CE4843"/>
    <w:rsid w:val="00CE49D9"/>
    <w:rsid w:val="00CE5190"/>
    <w:rsid w:val="00CE5867"/>
    <w:rsid w:val="00CE614D"/>
    <w:rsid w:val="00CE62A1"/>
    <w:rsid w:val="00CE6400"/>
    <w:rsid w:val="00CE65D1"/>
    <w:rsid w:val="00CE728B"/>
    <w:rsid w:val="00CE72C3"/>
    <w:rsid w:val="00CE7D77"/>
    <w:rsid w:val="00CE7DEC"/>
    <w:rsid w:val="00CF0972"/>
    <w:rsid w:val="00CF0A4B"/>
    <w:rsid w:val="00CF0F2D"/>
    <w:rsid w:val="00CF18CF"/>
    <w:rsid w:val="00CF1DCF"/>
    <w:rsid w:val="00CF20C8"/>
    <w:rsid w:val="00CF20F5"/>
    <w:rsid w:val="00CF2844"/>
    <w:rsid w:val="00CF3DDC"/>
    <w:rsid w:val="00CF42AF"/>
    <w:rsid w:val="00CF507A"/>
    <w:rsid w:val="00CF5CDA"/>
    <w:rsid w:val="00CF6C7B"/>
    <w:rsid w:val="00CF6DDD"/>
    <w:rsid w:val="00CF6FC5"/>
    <w:rsid w:val="00CF7916"/>
    <w:rsid w:val="00CF7BDB"/>
    <w:rsid w:val="00CF7EED"/>
    <w:rsid w:val="00D000AD"/>
    <w:rsid w:val="00D0024D"/>
    <w:rsid w:val="00D00F60"/>
    <w:rsid w:val="00D01AFC"/>
    <w:rsid w:val="00D02A31"/>
    <w:rsid w:val="00D02BBF"/>
    <w:rsid w:val="00D037DB"/>
    <w:rsid w:val="00D03B1F"/>
    <w:rsid w:val="00D044BD"/>
    <w:rsid w:val="00D04A12"/>
    <w:rsid w:val="00D04B8F"/>
    <w:rsid w:val="00D04CE6"/>
    <w:rsid w:val="00D05C15"/>
    <w:rsid w:val="00D06CB0"/>
    <w:rsid w:val="00D1181A"/>
    <w:rsid w:val="00D11AE4"/>
    <w:rsid w:val="00D12236"/>
    <w:rsid w:val="00D14392"/>
    <w:rsid w:val="00D147C5"/>
    <w:rsid w:val="00D15058"/>
    <w:rsid w:val="00D15D22"/>
    <w:rsid w:val="00D15DB4"/>
    <w:rsid w:val="00D1630C"/>
    <w:rsid w:val="00D16EE2"/>
    <w:rsid w:val="00D16F91"/>
    <w:rsid w:val="00D2047B"/>
    <w:rsid w:val="00D20FB8"/>
    <w:rsid w:val="00D217EE"/>
    <w:rsid w:val="00D21F7C"/>
    <w:rsid w:val="00D2234B"/>
    <w:rsid w:val="00D22ABC"/>
    <w:rsid w:val="00D2316A"/>
    <w:rsid w:val="00D233CB"/>
    <w:rsid w:val="00D234E9"/>
    <w:rsid w:val="00D2359C"/>
    <w:rsid w:val="00D235B9"/>
    <w:rsid w:val="00D2371F"/>
    <w:rsid w:val="00D23D84"/>
    <w:rsid w:val="00D25C20"/>
    <w:rsid w:val="00D26423"/>
    <w:rsid w:val="00D26CC5"/>
    <w:rsid w:val="00D30AD7"/>
    <w:rsid w:val="00D30F37"/>
    <w:rsid w:val="00D3178C"/>
    <w:rsid w:val="00D319E4"/>
    <w:rsid w:val="00D32131"/>
    <w:rsid w:val="00D321A5"/>
    <w:rsid w:val="00D33B10"/>
    <w:rsid w:val="00D343CB"/>
    <w:rsid w:val="00D34456"/>
    <w:rsid w:val="00D3493B"/>
    <w:rsid w:val="00D34D72"/>
    <w:rsid w:val="00D376B0"/>
    <w:rsid w:val="00D377AD"/>
    <w:rsid w:val="00D37986"/>
    <w:rsid w:val="00D37B87"/>
    <w:rsid w:val="00D37C17"/>
    <w:rsid w:val="00D37EC7"/>
    <w:rsid w:val="00D4036B"/>
    <w:rsid w:val="00D40BD1"/>
    <w:rsid w:val="00D410EF"/>
    <w:rsid w:val="00D4116E"/>
    <w:rsid w:val="00D41B4A"/>
    <w:rsid w:val="00D4247B"/>
    <w:rsid w:val="00D4267E"/>
    <w:rsid w:val="00D431A8"/>
    <w:rsid w:val="00D432B9"/>
    <w:rsid w:val="00D43854"/>
    <w:rsid w:val="00D44949"/>
    <w:rsid w:val="00D44B54"/>
    <w:rsid w:val="00D45E0A"/>
    <w:rsid w:val="00D460C9"/>
    <w:rsid w:val="00D4651E"/>
    <w:rsid w:val="00D4741E"/>
    <w:rsid w:val="00D47724"/>
    <w:rsid w:val="00D4790D"/>
    <w:rsid w:val="00D47A43"/>
    <w:rsid w:val="00D5012B"/>
    <w:rsid w:val="00D50373"/>
    <w:rsid w:val="00D50A04"/>
    <w:rsid w:val="00D50E5D"/>
    <w:rsid w:val="00D510D9"/>
    <w:rsid w:val="00D51D81"/>
    <w:rsid w:val="00D52412"/>
    <w:rsid w:val="00D5247D"/>
    <w:rsid w:val="00D52739"/>
    <w:rsid w:val="00D542C9"/>
    <w:rsid w:val="00D54FAD"/>
    <w:rsid w:val="00D550F1"/>
    <w:rsid w:val="00D55A77"/>
    <w:rsid w:val="00D55DCF"/>
    <w:rsid w:val="00D566E6"/>
    <w:rsid w:val="00D56781"/>
    <w:rsid w:val="00D56D3C"/>
    <w:rsid w:val="00D56F65"/>
    <w:rsid w:val="00D604EF"/>
    <w:rsid w:val="00D607FB"/>
    <w:rsid w:val="00D60A38"/>
    <w:rsid w:val="00D61273"/>
    <w:rsid w:val="00D61384"/>
    <w:rsid w:val="00D61658"/>
    <w:rsid w:val="00D616B1"/>
    <w:rsid w:val="00D61CF9"/>
    <w:rsid w:val="00D61FC1"/>
    <w:rsid w:val="00D62151"/>
    <w:rsid w:val="00D62594"/>
    <w:rsid w:val="00D62851"/>
    <w:rsid w:val="00D63371"/>
    <w:rsid w:val="00D646B5"/>
    <w:rsid w:val="00D64784"/>
    <w:rsid w:val="00D64E7F"/>
    <w:rsid w:val="00D6528D"/>
    <w:rsid w:val="00D65462"/>
    <w:rsid w:val="00D65CB8"/>
    <w:rsid w:val="00D661AF"/>
    <w:rsid w:val="00D66419"/>
    <w:rsid w:val="00D668E3"/>
    <w:rsid w:val="00D66AAC"/>
    <w:rsid w:val="00D66D51"/>
    <w:rsid w:val="00D704B2"/>
    <w:rsid w:val="00D71068"/>
    <w:rsid w:val="00D7115A"/>
    <w:rsid w:val="00D7182F"/>
    <w:rsid w:val="00D71CD2"/>
    <w:rsid w:val="00D7221C"/>
    <w:rsid w:val="00D72CD0"/>
    <w:rsid w:val="00D732F8"/>
    <w:rsid w:val="00D745B6"/>
    <w:rsid w:val="00D747D3"/>
    <w:rsid w:val="00D748BB"/>
    <w:rsid w:val="00D74E1C"/>
    <w:rsid w:val="00D74EF3"/>
    <w:rsid w:val="00D7552C"/>
    <w:rsid w:val="00D75F28"/>
    <w:rsid w:val="00D80ED3"/>
    <w:rsid w:val="00D811BB"/>
    <w:rsid w:val="00D81244"/>
    <w:rsid w:val="00D81C01"/>
    <w:rsid w:val="00D81C03"/>
    <w:rsid w:val="00D82EA2"/>
    <w:rsid w:val="00D83077"/>
    <w:rsid w:val="00D83189"/>
    <w:rsid w:val="00D834F5"/>
    <w:rsid w:val="00D8372A"/>
    <w:rsid w:val="00D83C52"/>
    <w:rsid w:val="00D83F17"/>
    <w:rsid w:val="00D8434E"/>
    <w:rsid w:val="00D849D3"/>
    <w:rsid w:val="00D84FC3"/>
    <w:rsid w:val="00D854D8"/>
    <w:rsid w:val="00D85CF3"/>
    <w:rsid w:val="00D85F8E"/>
    <w:rsid w:val="00D86007"/>
    <w:rsid w:val="00D86688"/>
    <w:rsid w:val="00D86AB1"/>
    <w:rsid w:val="00D871B3"/>
    <w:rsid w:val="00D871DA"/>
    <w:rsid w:val="00D87C5D"/>
    <w:rsid w:val="00D92D3F"/>
    <w:rsid w:val="00D936DD"/>
    <w:rsid w:val="00D937CD"/>
    <w:rsid w:val="00D939B0"/>
    <w:rsid w:val="00D93CAB"/>
    <w:rsid w:val="00D9434A"/>
    <w:rsid w:val="00D94422"/>
    <w:rsid w:val="00D949EA"/>
    <w:rsid w:val="00D94A99"/>
    <w:rsid w:val="00D94FA2"/>
    <w:rsid w:val="00D95061"/>
    <w:rsid w:val="00D95098"/>
    <w:rsid w:val="00D95301"/>
    <w:rsid w:val="00D95766"/>
    <w:rsid w:val="00D95884"/>
    <w:rsid w:val="00D96404"/>
    <w:rsid w:val="00D9680E"/>
    <w:rsid w:val="00D96EF8"/>
    <w:rsid w:val="00D975DA"/>
    <w:rsid w:val="00DA128D"/>
    <w:rsid w:val="00DA1FDA"/>
    <w:rsid w:val="00DA2146"/>
    <w:rsid w:val="00DA2897"/>
    <w:rsid w:val="00DA350E"/>
    <w:rsid w:val="00DA3983"/>
    <w:rsid w:val="00DA3D86"/>
    <w:rsid w:val="00DA4779"/>
    <w:rsid w:val="00DA4B94"/>
    <w:rsid w:val="00DA4DB7"/>
    <w:rsid w:val="00DA5D5E"/>
    <w:rsid w:val="00DA5F75"/>
    <w:rsid w:val="00DA6D00"/>
    <w:rsid w:val="00DA74C7"/>
    <w:rsid w:val="00DA76C2"/>
    <w:rsid w:val="00DA7AAC"/>
    <w:rsid w:val="00DA7B4F"/>
    <w:rsid w:val="00DA7EB5"/>
    <w:rsid w:val="00DA7F09"/>
    <w:rsid w:val="00DA7F45"/>
    <w:rsid w:val="00DB0E61"/>
    <w:rsid w:val="00DB114B"/>
    <w:rsid w:val="00DB1723"/>
    <w:rsid w:val="00DB2983"/>
    <w:rsid w:val="00DB301F"/>
    <w:rsid w:val="00DB3AFE"/>
    <w:rsid w:val="00DB45B3"/>
    <w:rsid w:val="00DB4639"/>
    <w:rsid w:val="00DB4CDD"/>
    <w:rsid w:val="00DB6259"/>
    <w:rsid w:val="00DB6A15"/>
    <w:rsid w:val="00DB737D"/>
    <w:rsid w:val="00DB7681"/>
    <w:rsid w:val="00DB799D"/>
    <w:rsid w:val="00DB7A49"/>
    <w:rsid w:val="00DB7A86"/>
    <w:rsid w:val="00DB7E22"/>
    <w:rsid w:val="00DB7E33"/>
    <w:rsid w:val="00DB7EAB"/>
    <w:rsid w:val="00DC00D5"/>
    <w:rsid w:val="00DC20FC"/>
    <w:rsid w:val="00DC23F7"/>
    <w:rsid w:val="00DC2C49"/>
    <w:rsid w:val="00DC2E9A"/>
    <w:rsid w:val="00DC3D25"/>
    <w:rsid w:val="00DC4374"/>
    <w:rsid w:val="00DC43F1"/>
    <w:rsid w:val="00DC738D"/>
    <w:rsid w:val="00DC7758"/>
    <w:rsid w:val="00DC7BBF"/>
    <w:rsid w:val="00DC7F73"/>
    <w:rsid w:val="00DD00CC"/>
    <w:rsid w:val="00DD152E"/>
    <w:rsid w:val="00DD1BDB"/>
    <w:rsid w:val="00DD43E1"/>
    <w:rsid w:val="00DD4BD3"/>
    <w:rsid w:val="00DD4E56"/>
    <w:rsid w:val="00DD4E69"/>
    <w:rsid w:val="00DD4EF4"/>
    <w:rsid w:val="00DD54EE"/>
    <w:rsid w:val="00DD55AB"/>
    <w:rsid w:val="00DD5FF7"/>
    <w:rsid w:val="00DD6162"/>
    <w:rsid w:val="00DD61D0"/>
    <w:rsid w:val="00DD65B2"/>
    <w:rsid w:val="00DD7660"/>
    <w:rsid w:val="00DD771F"/>
    <w:rsid w:val="00DD7799"/>
    <w:rsid w:val="00DD7BB0"/>
    <w:rsid w:val="00DD7F9C"/>
    <w:rsid w:val="00DE0C1F"/>
    <w:rsid w:val="00DE0F24"/>
    <w:rsid w:val="00DE1806"/>
    <w:rsid w:val="00DE1C7C"/>
    <w:rsid w:val="00DE278F"/>
    <w:rsid w:val="00DE2B68"/>
    <w:rsid w:val="00DE3118"/>
    <w:rsid w:val="00DE33A8"/>
    <w:rsid w:val="00DE3579"/>
    <w:rsid w:val="00DE3986"/>
    <w:rsid w:val="00DE429D"/>
    <w:rsid w:val="00DE50C5"/>
    <w:rsid w:val="00DE60B6"/>
    <w:rsid w:val="00DE60C1"/>
    <w:rsid w:val="00DE64CB"/>
    <w:rsid w:val="00DE75BC"/>
    <w:rsid w:val="00DE7B3C"/>
    <w:rsid w:val="00DE7C05"/>
    <w:rsid w:val="00DF0DFE"/>
    <w:rsid w:val="00DF11B9"/>
    <w:rsid w:val="00DF1C03"/>
    <w:rsid w:val="00DF1F5E"/>
    <w:rsid w:val="00DF1FF6"/>
    <w:rsid w:val="00DF213A"/>
    <w:rsid w:val="00DF2252"/>
    <w:rsid w:val="00DF2C8E"/>
    <w:rsid w:val="00DF2CE3"/>
    <w:rsid w:val="00DF3E5E"/>
    <w:rsid w:val="00DF4BCD"/>
    <w:rsid w:val="00DF4C4B"/>
    <w:rsid w:val="00DF54EC"/>
    <w:rsid w:val="00DF6A59"/>
    <w:rsid w:val="00DF7A40"/>
    <w:rsid w:val="00DF7BF3"/>
    <w:rsid w:val="00DF7CB8"/>
    <w:rsid w:val="00E00802"/>
    <w:rsid w:val="00E00B2D"/>
    <w:rsid w:val="00E01162"/>
    <w:rsid w:val="00E01D5F"/>
    <w:rsid w:val="00E01F35"/>
    <w:rsid w:val="00E022C8"/>
    <w:rsid w:val="00E02FFF"/>
    <w:rsid w:val="00E030E6"/>
    <w:rsid w:val="00E035B2"/>
    <w:rsid w:val="00E0459E"/>
    <w:rsid w:val="00E05DC9"/>
    <w:rsid w:val="00E05DFF"/>
    <w:rsid w:val="00E06539"/>
    <w:rsid w:val="00E068BB"/>
    <w:rsid w:val="00E071CE"/>
    <w:rsid w:val="00E07C6C"/>
    <w:rsid w:val="00E10AEC"/>
    <w:rsid w:val="00E11131"/>
    <w:rsid w:val="00E11A40"/>
    <w:rsid w:val="00E11ECB"/>
    <w:rsid w:val="00E126F6"/>
    <w:rsid w:val="00E1334D"/>
    <w:rsid w:val="00E13EC0"/>
    <w:rsid w:val="00E1429D"/>
    <w:rsid w:val="00E1523F"/>
    <w:rsid w:val="00E153B4"/>
    <w:rsid w:val="00E15547"/>
    <w:rsid w:val="00E15610"/>
    <w:rsid w:val="00E156BF"/>
    <w:rsid w:val="00E15C7D"/>
    <w:rsid w:val="00E15E52"/>
    <w:rsid w:val="00E167AF"/>
    <w:rsid w:val="00E171FD"/>
    <w:rsid w:val="00E173DA"/>
    <w:rsid w:val="00E17C6F"/>
    <w:rsid w:val="00E17D44"/>
    <w:rsid w:val="00E20C51"/>
    <w:rsid w:val="00E213C7"/>
    <w:rsid w:val="00E21CB5"/>
    <w:rsid w:val="00E22070"/>
    <w:rsid w:val="00E220C6"/>
    <w:rsid w:val="00E22B31"/>
    <w:rsid w:val="00E236D4"/>
    <w:rsid w:val="00E242CB"/>
    <w:rsid w:val="00E24D1F"/>
    <w:rsid w:val="00E24D7D"/>
    <w:rsid w:val="00E25E7C"/>
    <w:rsid w:val="00E2618A"/>
    <w:rsid w:val="00E3142A"/>
    <w:rsid w:val="00E31E87"/>
    <w:rsid w:val="00E32003"/>
    <w:rsid w:val="00E32E63"/>
    <w:rsid w:val="00E336CC"/>
    <w:rsid w:val="00E33C15"/>
    <w:rsid w:val="00E34AB0"/>
    <w:rsid w:val="00E365E0"/>
    <w:rsid w:val="00E36673"/>
    <w:rsid w:val="00E3680E"/>
    <w:rsid w:val="00E37A13"/>
    <w:rsid w:val="00E37D9E"/>
    <w:rsid w:val="00E402CE"/>
    <w:rsid w:val="00E40A05"/>
    <w:rsid w:val="00E40B39"/>
    <w:rsid w:val="00E40D84"/>
    <w:rsid w:val="00E40FD6"/>
    <w:rsid w:val="00E41258"/>
    <w:rsid w:val="00E41FB4"/>
    <w:rsid w:val="00E421C8"/>
    <w:rsid w:val="00E42393"/>
    <w:rsid w:val="00E42A6D"/>
    <w:rsid w:val="00E43474"/>
    <w:rsid w:val="00E436FE"/>
    <w:rsid w:val="00E44538"/>
    <w:rsid w:val="00E44BA0"/>
    <w:rsid w:val="00E44C90"/>
    <w:rsid w:val="00E451BA"/>
    <w:rsid w:val="00E455BA"/>
    <w:rsid w:val="00E456F4"/>
    <w:rsid w:val="00E45C5E"/>
    <w:rsid w:val="00E462CC"/>
    <w:rsid w:val="00E467D7"/>
    <w:rsid w:val="00E46D2A"/>
    <w:rsid w:val="00E46D50"/>
    <w:rsid w:val="00E477C9"/>
    <w:rsid w:val="00E509D8"/>
    <w:rsid w:val="00E50C06"/>
    <w:rsid w:val="00E50C1D"/>
    <w:rsid w:val="00E51FD2"/>
    <w:rsid w:val="00E52F1E"/>
    <w:rsid w:val="00E52F80"/>
    <w:rsid w:val="00E537EC"/>
    <w:rsid w:val="00E53BCE"/>
    <w:rsid w:val="00E54041"/>
    <w:rsid w:val="00E541DE"/>
    <w:rsid w:val="00E542D4"/>
    <w:rsid w:val="00E55120"/>
    <w:rsid w:val="00E557FA"/>
    <w:rsid w:val="00E5599E"/>
    <w:rsid w:val="00E55A39"/>
    <w:rsid w:val="00E55A74"/>
    <w:rsid w:val="00E5625C"/>
    <w:rsid w:val="00E57465"/>
    <w:rsid w:val="00E576DF"/>
    <w:rsid w:val="00E578AB"/>
    <w:rsid w:val="00E578E4"/>
    <w:rsid w:val="00E60782"/>
    <w:rsid w:val="00E60787"/>
    <w:rsid w:val="00E612DF"/>
    <w:rsid w:val="00E6190E"/>
    <w:rsid w:val="00E63A75"/>
    <w:rsid w:val="00E640DB"/>
    <w:rsid w:val="00E64133"/>
    <w:rsid w:val="00E64FF8"/>
    <w:rsid w:val="00E65413"/>
    <w:rsid w:val="00E65C99"/>
    <w:rsid w:val="00E65E36"/>
    <w:rsid w:val="00E66B13"/>
    <w:rsid w:val="00E675D3"/>
    <w:rsid w:val="00E67B57"/>
    <w:rsid w:val="00E710ED"/>
    <w:rsid w:val="00E7168A"/>
    <w:rsid w:val="00E72581"/>
    <w:rsid w:val="00E72653"/>
    <w:rsid w:val="00E72E35"/>
    <w:rsid w:val="00E744E0"/>
    <w:rsid w:val="00E753D5"/>
    <w:rsid w:val="00E756A5"/>
    <w:rsid w:val="00E758A4"/>
    <w:rsid w:val="00E772FB"/>
    <w:rsid w:val="00E810FE"/>
    <w:rsid w:val="00E8132C"/>
    <w:rsid w:val="00E81E53"/>
    <w:rsid w:val="00E81F44"/>
    <w:rsid w:val="00E82802"/>
    <w:rsid w:val="00E84224"/>
    <w:rsid w:val="00E84CB6"/>
    <w:rsid w:val="00E84DF2"/>
    <w:rsid w:val="00E857A9"/>
    <w:rsid w:val="00E857EF"/>
    <w:rsid w:val="00E87B66"/>
    <w:rsid w:val="00E87C0A"/>
    <w:rsid w:val="00E905E4"/>
    <w:rsid w:val="00E915E2"/>
    <w:rsid w:val="00E9162A"/>
    <w:rsid w:val="00E918F0"/>
    <w:rsid w:val="00E91E91"/>
    <w:rsid w:val="00E92076"/>
    <w:rsid w:val="00E9232B"/>
    <w:rsid w:val="00E9235D"/>
    <w:rsid w:val="00E92701"/>
    <w:rsid w:val="00E941C8"/>
    <w:rsid w:val="00E94867"/>
    <w:rsid w:val="00E950A8"/>
    <w:rsid w:val="00E95116"/>
    <w:rsid w:val="00E951E1"/>
    <w:rsid w:val="00E95642"/>
    <w:rsid w:val="00E95927"/>
    <w:rsid w:val="00E9613B"/>
    <w:rsid w:val="00E962F0"/>
    <w:rsid w:val="00E96A25"/>
    <w:rsid w:val="00EA04B6"/>
    <w:rsid w:val="00EA05DF"/>
    <w:rsid w:val="00EA0AFF"/>
    <w:rsid w:val="00EA1366"/>
    <w:rsid w:val="00EA294C"/>
    <w:rsid w:val="00EA367E"/>
    <w:rsid w:val="00EA3B94"/>
    <w:rsid w:val="00EA41A7"/>
    <w:rsid w:val="00EA4482"/>
    <w:rsid w:val="00EA5043"/>
    <w:rsid w:val="00EA5D1E"/>
    <w:rsid w:val="00EA64D1"/>
    <w:rsid w:val="00EA65B3"/>
    <w:rsid w:val="00EA66CA"/>
    <w:rsid w:val="00EA6BF9"/>
    <w:rsid w:val="00EA723E"/>
    <w:rsid w:val="00EA7264"/>
    <w:rsid w:val="00EA7A54"/>
    <w:rsid w:val="00EB0F0D"/>
    <w:rsid w:val="00EB0FD0"/>
    <w:rsid w:val="00EB11C5"/>
    <w:rsid w:val="00EB149A"/>
    <w:rsid w:val="00EB1DDD"/>
    <w:rsid w:val="00EB1EE7"/>
    <w:rsid w:val="00EB3415"/>
    <w:rsid w:val="00EB424E"/>
    <w:rsid w:val="00EB4FB3"/>
    <w:rsid w:val="00EB5B35"/>
    <w:rsid w:val="00EB5D00"/>
    <w:rsid w:val="00EB77D4"/>
    <w:rsid w:val="00EB7B56"/>
    <w:rsid w:val="00EB7CD0"/>
    <w:rsid w:val="00EB7E2D"/>
    <w:rsid w:val="00EC0355"/>
    <w:rsid w:val="00EC088F"/>
    <w:rsid w:val="00EC0E62"/>
    <w:rsid w:val="00EC110C"/>
    <w:rsid w:val="00EC126E"/>
    <w:rsid w:val="00EC136F"/>
    <w:rsid w:val="00EC19F8"/>
    <w:rsid w:val="00EC1BE1"/>
    <w:rsid w:val="00EC2229"/>
    <w:rsid w:val="00EC2267"/>
    <w:rsid w:val="00EC2479"/>
    <w:rsid w:val="00EC26B4"/>
    <w:rsid w:val="00EC276F"/>
    <w:rsid w:val="00EC27C9"/>
    <w:rsid w:val="00EC2D7F"/>
    <w:rsid w:val="00EC41EE"/>
    <w:rsid w:val="00EC4507"/>
    <w:rsid w:val="00EC4B9A"/>
    <w:rsid w:val="00EC4DFE"/>
    <w:rsid w:val="00EC5F2A"/>
    <w:rsid w:val="00EC67F3"/>
    <w:rsid w:val="00EC70EC"/>
    <w:rsid w:val="00EC72FC"/>
    <w:rsid w:val="00EC78C2"/>
    <w:rsid w:val="00EC79A2"/>
    <w:rsid w:val="00ED0687"/>
    <w:rsid w:val="00ED06D2"/>
    <w:rsid w:val="00ED08EB"/>
    <w:rsid w:val="00ED198B"/>
    <w:rsid w:val="00ED21F6"/>
    <w:rsid w:val="00ED29A3"/>
    <w:rsid w:val="00ED2B6F"/>
    <w:rsid w:val="00ED30F5"/>
    <w:rsid w:val="00ED343D"/>
    <w:rsid w:val="00ED3885"/>
    <w:rsid w:val="00ED3A66"/>
    <w:rsid w:val="00ED3C81"/>
    <w:rsid w:val="00ED474D"/>
    <w:rsid w:val="00ED4DE2"/>
    <w:rsid w:val="00ED6103"/>
    <w:rsid w:val="00ED6205"/>
    <w:rsid w:val="00ED6436"/>
    <w:rsid w:val="00ED6E8F"/>
    <w:rsid w:val="00ED7577"/>
    <w:rsid w:val="00EE017F"/>
    <w:rsid w:val="00EE0623"/>
    <w:rsid w:val="00EE0780"/>
    <w:rsid w:val="00EE07F7"/>
    <w:rsid w:val="00EE10D9"/>
    <w:rsid w:val="00EE1AA0"/>
    <w:rsid w:val="00EE34F3"/>
    <w:rsid w:val="00EE3BE2"/>
    <w:rsid w:val="00EE3D7D"/>
    <w:rsid w:val="00EE497E"/>
    <w:rsid w:val="00EE4E37"/>
    <w:rsid w:val="00EE4F75"/>
    <w:rsid w:val="00EE55AF"/>
    <w:rsid w:val="00EE5C7F"/>
    <w:rsid w:val="00EE69E9"/>
    <w:rsid w:val="00EE6A30"/>
    <w:rsid w:val="00EE6CAD"/>
    <w:rsid w:val="00EE716E"/>
    <w:rsid w:val="00EF0A4C"/>
    <w:rsid w:val="00EF0E47"/>
    <w:rsid w:val="00EF1F78"/>
    <w:rsid w:val="00EF251E"/>
    <w:rsid w:val="00EF2A53"/>
    <w:rsid w:val="00EF316A"/>
    <w:rsid w:val="00EF37DD"/>
    <w:rsid w:val="00EF3D3A"/>
    <w:rsid w:val="00EF5199"/>
    <w:rsid w:val="00EF55DF"/>
    <w:rsid w:val="00EF5E54"/>
    <w:rsid w:val="00EF6455"/>
    <w:rsid w:val="00EF6E6F"/>
    <w:rsid w:val="00EF6EC2"/>
    <w:rsid w:val="00EF73FB"/>
    <w:rsid w:val="00EF7A81"/>
    <w:rsid w:val="00F00091"/>
    <w:rsid w:val="00F00C90"/>
    <w:rsid w:val="00F01E92"/>
    <w:rsid w:val="00F02004"/>
    <w:rsid w:val="00F0414F"/>
    <w:rsid w:val="00F045FA"/>
    <w:rsid w:val="00F04FFF"/>
    <w:rsid w:val="00F05DB2"/>
    <w:rsid w:val="00F06E50"/>
    <w:rsid w:val="00F07363"/>
    <w:rsid w:val="00F1010A"/>
    <w:rsid w:val="00F10358"/>
    <w:rsid w:val="00F1160C"/>
    <w:rsid w:val="00F119E0"/>
    <w:rsid w:val="00F1242E"/>
    <w:rsid w:val="00F1248F"/>
    <w:rsid w:val="00F129B0"/>
    <w:rsid w:val="00F12B55"/>
    <w:rsid w:val="00F1300E"/>
    <w:rsid w:val="00F13D32"/>
    <w:rsid w:val="00F1407D"/>
    <w:rsid w:val="00F14815"/>
    <w:rsid w:val="00F15BEA"/>
    <w:rsid w:val="00F1606F"/>
    <w:rsid w:val="00F16A61"/>
    <w:rsid w:val="00F17F51"/>
    <w:rsid w:val="00F21EF2"/>
    <w:rsid w:val="00F22079"/>
    <w:rsid w:val="00F22942"/>
    <w:rsid w:val="00F22948"/>
    <w:rsid w:val="00F23239"/>
    <w:rsid w:val="00F23F16"/>
    <w:rsid w:val="00F23FD0"/>
    <w:rsid w:val="00F25B32"/>
    <w:rsid w:val="00F2670F"/>
    <w:rsid w:val="00F27726"/>
    <w:rsid w:val="00F303DB"/>
    <w:rsid w:val="00F30720"/>
    <w:rsid w:val="00F30BC7"/>
    <w:rsid w:val="00F30C7C"/>
    <w:rsid w:val="00F31C81"/>
    <w:rsid w:val="00F31EE4"/>
    <w:rsid w:val="00F32A58"/>
    <w:rsid w:val="00F3393D"/>
    <w:rsid w:val="00F33ADB"/>
    <w:rsid w:val="00F33C0D"/>
    <w:rsid w:val="00F3406C"/>
    <w:rsid w:val="00F34309"/>
    <w:rsid w:val="00F34383"/>
    <w:rsid w:val="00F3450F"/>
    <w:rsid w:val="00F3513C"/>
    <w:rsid w:val="00F353CE"/>
    <w:rsid w:val="00F353F6"/>
    <w:rsid w:val="00F35ECF"/>
    <w:rsid w:val="00F36726"/>
    <w:rsid w:val="00F3704C"/>
    <w:rsid w:val="00F378F0"/>
    <w:rsid w:val="00F400B9"/>
    <w:rsid w:val="00F4014D"/>
    <w:rsid w:val="00F415AD"/>
    <w:rsid w:val="00F42A17"/>
    <w:rsid w:val="00F43046"/>
    <w:rsid w:val="00F43646"/>
    <w:rsid w:val="00F43E11"/>
    <w:rsid w:val="00F43FDD"/>
    <w:rsid w:val="00F44648"/>
    <w:rsid w:val="00F44B85"/>
    <w:rsid w:val="00F44F01"/>
    <w:rsid w:val="00F44F1A"/>
    <w:rsid w:val="00F45344"/>
    <w:rsid w:val="00F4563C"/>
    <w:rsid w:val="00F46102"/>
    <w:rsid w:val="00F476D8"/>
    <w:rsid w:val="00F4790A"/>
    <w:rsid w:val="00F47FB3"/>
    <w:rsid w:val="00F50660"/>
    <w:rsid w:val="00F50C6F"/>
    <w:rsid w:val="00F5162D"/>
    <w:rsid w:val="00F51B92"/>
    <w:rsid w:val="00F524E2"/>
    <w:rsid w:val="00F52922"/>
    <w:rsid w:val="00F52CC1"/>
    <w:rsid w:val="00F53BFB"/>
    <w:rsid w:val="00F54C47"/>
    <w:rsid w:val="00F55BB2"/>
    <w:rsid w:val="00F567BB"/>
    <w:rsid w:val="00F569E7"/>
    <w:rsid w:val="00F573FF"/>
    <w:rsid w:val="00F57547"/>
    <w:rsid w:val="00F575A8"/>
    <w:rsid w:val="00F5798B"/>
    <w:rsid w:val="00F57AD5"/>
    <w:rsid w:val="00F57BBE"/>
    <w:rsid w:val="00F608D8"/>
    <w:rsid w:val="00F61030"/>
    <w:rsid w:val="00F621C6"/>
    <w:rsid w:val="00F636CC"/>
    <w:rsid w:val="00F63787"/>
    <w:rsid w:val="00F638F5"/>
    <w:rsid w:val="00F64144"/>
    <w:rsid w:val="00F6422B"/>
    <w:rsid w:val="00F64B53"/>
    <w:rsid w:val="00F65485"/>
    <w:rsid w:val="00F65599"/>
    <w:rsid w:val="00F65FBB"/>
    <w:rsid w:val="00F660B9"/>
    <w:rsid w:val="00F662AE"/>
    <w:rsid w:val="00F66668"/>
    <w:rsid w:val="00F66E68"/>
    <w:rsid w:val="00F66EBC"/>
    <w:rsid w:val="00F679A8"/>
    <w:rsid w:val="00F703B5"/>
    <w:rsid w:val="00F70656"/>
    <w:rsid w:val="00F70E1B"/>
    <w:rsid w:val="00F714F3"/>
    <w:rsid w:val="00F72008"/>
    <w:rsid w:val="00F721F4"/>
    <w:rsid w:val="00F72515"/>
    <w:rsid w:val="00F72B16"/>
    <w:rsid w:val="00F73CFA"/>
    <w:rsid w:val="00F74001"/>
    <w:rsid w:val="00F74317"/>
    <w:rsid w:val="00F744C6"/>
    <w:rsid w:val="00F7587F"/>
    <w:rsid w:val="00F75CB3"/>
    <w:rsid w:val="00F765A3"/>
    <w:rsid w:val="00F8121E"/>
    <w:rsid w:val="00F8182D"/>
    <w:rsid w:val="00F81A20"/>
    <w:rsid w:val="00F81B29"/>
    <w:rsid w:val="00F81EE2"/>
    <w:rsid w:val="00F83BDB"/>
    <w:rsid w:val="00F83C71"/>
    <w:rsid w:val="00F845B5"/>
    <w:rsid w:val="00F8489D"/>
    <w:rsid w:val="00F8496B"/>
    <w:rsid w:val="00F84C9D"/>
    <w:rsid w:val="00F85589"/>
    <w:rsid w:val="00F86F58"/>
    <w:rsid w:val="00F913D6"/>
    <w:rsid w:val="00F9177B"/>
    <w:rsid w:val="00F91800"/>
    <w:rsid w:val="00F92323"/>
    <w:rsid w:val="00F92FE3"/>
    <w:rsid w:val="00F9502A"/>
    <w:rsid w:val="00F952D5"/>
    <w:rsid w:val="00F95514"/>
    <w:rsid w:val="00F97033"/>
    <w:rsid w:val="00F9708F"/>
    <w:rsid w:val="00F97293"/>
    <w:rsid w:val="00F97A86"/>
    <w:rsid w:val="00FA00F6"/>
    <w:rsid w:val="00FA0D6B"/>
    <w:rsid w:val="00FA283F"/>
    <w:rsid w:val="00FA3154"/>
    <w:rsid w:val="00FA3668"/>
    <w:rsid w:val="00FA3793"/>
    <w:rsid w:val="00FA4798"/>
    <w:rsid w:val="00FA4F99"/>
    <w:rsid w:val="00FA5FFB"/>
    <w:rsid w:val="00FA698F"/>
    <w:rsid w:val="00FA6E6F"/>
    <w:rsid w:val="00FA7088"/>
    <w:rsid w:val="00FA77BF"/>
    <w:rsid w:val="00FA786D"/>
    <w:rsid w:val="00FB09B6"/>
    <w:rsid w:val="00FB1172"/>
    <w:rsid w:val="00FB1258"/>
    <w:rsid w:val="00FB168D"/>
    <w:rsid w:val="00FB3737"/>
    <w:rsid w:val="00FB3AF2"/>
    <w:rsid w:val="00FB3B11"/>
    <w:rsid w:val="00FB4994"/>
    <w:rsid w:val="00FB53D8"/>
    <w:rsid w:val="00FB6507"/>
    <w:rsid w:val="00FB676B"/>
    <w:rsid w:val="00FB6996"/>
    <w:rsid w:val="00FB7108"/>
    <w:rsid w:val="00FB743F"/>
    <w:rsid w:val="00FB7574"/>
    <w:rsid w:val="00FB76EA"/>
    <w:rsid w:val="00FC001D"/>
    <w:rsid w:val="00FC0BE3"/>
    <w:rsid w:val="00FC1427"/>
    <w:rsid w:val="00FC18FD"/>
    <w:rsid w:val="00FC1F79"/>
    <w:rsid w:val="00FC21F1"/>
    <w:rsid w:val="00FC2202"/>
    <w:rsid w:val="00FC2F68"/>
    <w:rsid w:val="00FC3965"/>
    <w:rsid w:val="00FC3C8B"/>
    <w:rsid w:val="00FC3D43"/>
    <w:rsid w:val="00FC3F1C"/>
    <w:rsid w:val="00FC40FD"/>
    <w:rsid w:val="00FC4607"/>
    <w:rsid w:val="00FC4AB6"/>
    <w:rsid w:val="00FC4E64"/>
    <w:rsid w:val="00FC5EF6"/>
    <w:rsid w:val="00FC630B"/>
    <w:rsid w:val="00FC6B79"/>
    <w:rsid w:val="00FC6BEA"/>
    <w:rsid w:val="00FC7EF9"/>
    <w:rsid w:val="00FD0332"/>
    <w:rsid w:val="00FD0DCA"/>
    <w:rsid w:val="00FD1DEE"/>
    <w:rsid w:val="00FD284B"/>
    <w:rsid w:val="00FD2952"/>
    <w:rsid w:val="00FD33F0"/>
    <w:rsid w:val="00FD3493"/>
    <w:rsid w:val="00FD3BC5"/>
    <w:rsid w:val="00FD540A"/>
    <w:rsid w:val="00FD577B"/>
    <w:rsid w:val="00FD5F40"/>
    <w:rsid w:val="00FD601A"/>
    <w:rsid w:val="00FD7166"/>
    <w:rsid w:val="00FD756E"/>
    <w:rsid w:val="00FD7E22"/>
    <w:rsid w:val="00FE0470"/>
    <w:rsid w:val="00FE0A92"/>
    <w:rsid w:val="00FE1918"/>
    <w:rsid w:val="00FE1E55"/>
    <w:rsid w:val="00FE3842"/>
    <w:rsid w:val="00FE3922"/>
    <w:rsid w:val="00FE476A"/>
    <w:rsid w:val="00FE4DE4"/>
    <w:rsid w:val="00FE4E66"/>
    <w:rsid w:val="00FE5A4D"/>
    <w:rsid w:val="00FE5AD4"/>
    <w:rsid w:val="00FE5D43"/>
    <w:rsid w:val="00FE6182"/>
    <w:rsid w:val="00FE64E9"/>
    <w:rsid w:val="00FE6544"/>
    <w:rsid w:val="00FE6A47"/>
    <w:rsid w:val="00FE6B10"/>
    <w:rsid w:val="00FE723E"/>
    <w:rsid w:val="00FE772B"/>
    <w:rsid w:val="00FF0E5C"/>
    <w:rsid w:val="00FF10D6"/>
    <w:rsid w:val="00FF12B6"/>
    <w:rsid w:val="00FF16FC"/>
    <w:rsid w:val="00FF1C34"/>
    <w:rsid w:val="00FF2229"/>
    <w:rsid w:val="00FF2594"/>
    <w:rsid w:val="00FF387A"/>
    <w:rsid w:val="00FF3BE3"/>
    <w:rsid w:val="00FF3EA6"/>
    <w:rsid w:val="00FF41DD"/>
    <w:rsid w:val="00FF4251"/>
    <w:rsid w:val="00FF7226"/>
    <w:rsid w:val="00FF7441"/>
    <w:rsid w:val="010895D3"/>
    <w:rsid w:val="014791EE"/>
    <w:rsid w:val="0149F7AF"/>
    <w:rsid w:val="017EC10C"/>
    <w:rsid w:val="018875B8"/>
    <w:rsid w:val="01952689"/>
    <w:rsid w:val="01984038"/>
    <w:rsid w:val="01C294E4"/>
    <w:rsid w:val="01DA7A31"/>
    <w:rsid w:val="01E5BE6A"/>
    <w:rsid w:val="0210D5A2"/>
    <w:rsid w:val="023BCBC0"/>
    <w:rsid w:val="0246EDD7"/>
    <w:rsid w:val="028DD5F0"/>
    <w:rsid w:val="02B6E5D6"/>
    <w:rsid w:val="0327C451"/>
    <w:rsid w:val="0355D701"/>
    <w:rsid w:val="03A682C3"/>
    <w:rsid w:val="043C4EA3"/>
    <w:rsid w:val="048FBED8"/>
    <w:rsid w:val="0497A90B"/>
    <w:rsid w:val="04AAA026"/>
    <w:rsid w:val="04AB98BD"/>
    <w:rsid w:val="0508D686"/>
    <w:rsid w:val="059B3AEB"/>
    <w:rsid w:val="05D81F04"/>
    <w:rsid w:val="0602F159"/>
    <w:rsid w:val="06691FE6"/>
    <w:rsid w:val="06834866"/>
    <w:rsid w:val="0684D6FE"/>
    <w:rsid w:val="06C5A47F"/>
    <w:rsid w:val="06D49EEA"/>
    <w:rsid w:val="06DFEAE3"/>
    <w:rsid w:val="06E2E1D8"/>
    <w:rsid w:val="06FBAA62"/>
    <w:rsid w:val="07564F22"/>
    <w:rsid w:val="0769C1B4"/>
    <w:rsid w:val="0787B804"/>
    <w:rsid w:val="07A58237"/>
    <w:rsid w:val="07FED774"/>
    <w:rsid w:val="081A1E6B"/>
    <w:rsid w:val="088AF8AE"/>
    <w:rsid w:val="08C11FF3"/>
    <w:rsid w:val="092ADBA2"/>
    <w:rsid w:val="096BD3CB"/>
    <w:rsid w:val="097AA0AB"/>
    <w:rsid w:val="099AC9B4"/>
    <w:rsid w:val="0A0D1516"/>
    <w:rsid w:val="0A636CA0"/>
    <w:rsid w:val="0A96DFBB"/>
    <w:rsid w:val="0AB9FE72"/>
    <w:rsid w:val="0AC17B9B"/>
    <w:rsid w:val="0AC38059"/>
    <w:rsid w:val="0AE18BF5"/>
    <w:rsid w:val="0AF68CDC"/>
    <w:rsid w:val="0B13AF34"/>
    <w:rsid w:val="0B2BAEFB"/>
    <w:rsid w:val="0B3C480D"/>
    <w:rsid w:val="0B612379"/>
    <w:rsid w:val="0B6CCE38"/>
    <w:rsid w:val="0B94157A"/>
    <w:rsid w:val="0BCF83FA"/>
    <w:rsid w:val="0BD3D40A"/>
    <w:rsid w:val="0C03D7AA"/>
    <w:rsid w:val="0C1FE329"/>
    <w:rsid w:val="0C26A699"/>
    <w:rsid w:val="0C2D5EA4"/>
    <w:rsid w:val="0C7D7690"/>
    <w:rsid w:val="0C8CEFBC"/>
    <w:rsid w:val="0CA43ED6"/>
    <w:rsid w:val="0CE3D91D"/>
    <w:rsid w:val="0D2DEAE2"/>
    <w:rsid w:val="0D7B53E3"/>
    <w:rsid w:val="0DC1CBAF"/>
    <w:rsid w:val="0DEFB71D"/>
    <w:rsid w:val="0E55A0A5"/>
    <w:rsid w:val="0E7B72A7"/>
    <w:rsid w:val="0E7BB9AF"/>
    <w:rsid w:val="0EDEB454"/>
    <w:rsid w:val="0EE58EF1"/>
    <w:rsid w:val="0F1B1A12"/>
    <w:rsid w:val="0F29BB6A"/>
    <w:rsid w:val="0F5F8603"/>
    <w:rsid w:val="0FC40E4E"/>
    <w:rsid w:val="0FE3C764"/>
    <w:rsid w:val="0FE7282D"/>
    <w:rsid w:val="0FE74051"/>
    <w:rsid w:val="10253662"/>
    <w:rsid w:val="1032C4DA"/>
    <w:rsid w:val="10869F84"/>
    <w:rsid w:val="108A0E9C"/>
    <w:rsid w:val="1095F300"/>
    <w:rsid w:val="10A30D9F"/>
    <w:rsid w:val="10A818E3"/>
    <w:rsid w:val="11276046"/>
    <w:rsid w:val="11482259"/>
    <w:rsid w:val="11BBE7AE"/>
    <w:rsid w:val="11DA76AD"/>
    <w:rsid w:val="11DC541D"/>
    <w:rsid w:val="11E63BEC"/>
    <w:rsid w:val="1213580D"/>
    <w:rsid w:val="123CAF40"/>
    <w:rsid w:val="124E5A1D"/>
    <w:rsid w:val="126795FD"/>
    <w:rsid w:val="126F53FE"/>
    <w:rsid w:val="127D1955"/>
    <w:rsid w:val="128F447A"/>
    <w:rsid w:val="12A7571A"/>
    <w:rsid w:val="133CC9A4"/>
    <w:rsid w:val="133F7E7D"/>
    <w:rsid w:val="134759F2"/>
    <w:rsid w:val="13578A12"/>
    <w:rsid w:val="13DB48FA"/>
    <w:rsid w:val="13F46883"/>
    <w:rsid w:val="13FA0DF8"/>
    <w:rsid w:val="140C9875"/>
    <w:rsid w:val="1423FED7"/>
    <w:rsid w:val="14A5C08D"/>
    <w:rsid w:val="14D6CA3F"/>
    <w:rsid w:val="14E30315"/>
    <w:rsid w:val="1501EE53"/>
    <w:rsid w:val="152863AA"/>
    <w:rsid w:val="1567E7FD"/>
    <w:rsid w:val="156C4875"/>
    <w:rsid w:val="159C7E6F"/>
    <w:rsid w:val="15E2417D"/>
    <w:rsid w:val="15E82E3C"/>
    <w:rsid w:val="160F92DD"/>
    <w:rsid w:val="161BA81E"/>
    <w:rsid w:val="16242807"/>
    <w:rsid w:val="1686E359"/>
    <w:rsid w:val="1695D56F"/>
    <w:rsid w:val="16FF7985"/>
    <w:rsid w:val="173A7117"/>
    <w:rsid w:val="17535A21"/>
    <w:rsid w:val="1756DA49"/>
    <w:rsid w:val="176BE396"/>
    <w:rsid w:val="17840A8F"/>
    <w:rsid w:val="1799474E"/>
    <w:rsid w:val="1800574C"/>
    <w:rsid w:val="1817FC21"/>
    <w:rsid w:val="18272DA7"/>
    <w:rsid w:val="1830BE5F"/>
    <w:rsid w:val="188FF53F"/>
    <w:rsid w:val="18BC42DC"/>
    <w:rsid w:val="18E68C34"/>
    <w:rsid w:val="192DE410"/>
    <w:rsid w:val="192E9D66"/>
    <w:rsid w:val="195B6FAD"/>
    <w:rsid w:val="195BC8C9"/>
    <w:rsid w:val="1960D85A"/>
    <w:rsid w:val="1978ECD9"/>
    <w:rsid w:val="1983D2F2"/>
    <w:rsid w:val="19D283E3"/>
    <w:rsid w:val="19F25A74"/>
    <w:rsid w:val="1A4F379D"/>
    <w:rsid w:val="1AA9CB05"/>
    <w:rsid w:val="1ACD6A13"/>
    <w:rsid w:val="1ACEEE13"/>
    <w:rsid w:val="1AE0226A"/>
    <w:rsid w:val="1AF7992A"/>
    <w:rsid w:val="1B023F07"/>
    <w:rsid w:val="1B52B2FE"/>
    <w:rsid w:val="1B5A3623"/>
    <w:rsid w:val="1B5E80F7"/>
    <w:rsid w:val="1B877CA1"/>
    <w:rsid w:val="1BF4EDA8"/>
    <w:rsid w:val="1C5C6ED0"/>
    <w:rsid w:val="1C5C79F7"/>
    <w:rsid w:val="1C696C4A"/>
    <w:rsid w:val="1C9D7D72"/>
    <w:rsid w:val="1CA01DBA"/>
    <w:rsid w:val="1CA6B2CB"/>
    <w:rsid w:val="1CAF70A8"/>
    <w:rsid w:val="1CB8E20D"/>
    <w:rsid w:val="1CDEE19F"/>
    <w:rsid w:val="1CF33FF9"/>
    <w:rsid w:val="1CFE8F73"/>
    <w:rsid w:val="1D190E2A"/>
    <w:rsid w:val="1D284A9D"/>
    <w:rsid w:val="1D2FB1EA"/>
    <w:rsid w:val="1D35FC7A"/>
    <w:rsid w:val="1D6F641E"/>
    <w:rsid w:val="1D85BD68"/>
    <w:rsid w:val="1D87E090"/>
    <w:rsid w:val="1DC3D950"/>
    <w:rsid w:val="1E3BEE1B"/>
    <w:rsid w:val="1E91A21A"/>
    <w:rsid w:val="1EC00357"/>
    <w:rsid w:val="1EC92A65"/>
    <w:rsid w:val="1ED10DCB"/>
    <w:rsid w:val="1EDEFCF1"/>
    <w:rsid w:val="1EF06CB7"/>
    <w:rsid w:val="1EF3DEE6"/>
    <w:rsid w:val="1F0C9356"/>
    <w:rsid w:val="1F0CD3FE"/>
    <w:rsid w:val="1F2174D3"/>
    <w:rsid w:val="1F4A7B81"/>
    <w:rsid w:val="1F66FB02"/>
    <w:rsid w:val="1FA07CDE"/>
    <w:rsid w:val="1FBC8E4A"/>
    <w:rsid w:val="1FC25AE2"/>
    <w:rsid w:val="1FD13E48"/>
    <w:rsid w:val="1FDB5006"/>
    <w:rsid w:val="1FFE8CAB"/>
    <w:rsid w:val="201C10A1"/>
    <w:rsid w:val="20211FD7"/>
    <w:rsid w:val="203D1BFE"/>
    <w:rsid w:val="2044A4DD"/>
    <w:rsid w:val="204E5BF5"/>
    <w:rsid w:val="205CF311"/>
    <w:rsid w:val="207B95CB"/>
    <w:rsid w:val="20BD4534"/>
    <w:rsid w:val="20FD8FEF"/>
    <w:rsid w:val="211BB355"/>
    <w:rsid w:val="2125B1E5"/>
    <w:rsid w:val="21515126"/>
    <w:rsid w:val="21539AD5"/>
    <w:rsid w:val="2167AB3E"/>
    <w:rsid w:val="216A9310"/>
    <w:rsid w:val="21732AD3"/>
    <w:rsid w:val="219C300F"/>
    <w:rsid w:val="21AD88BF"/>
    <w:rsid w:val="21DD95C8"/>
    <w:rsid w:val="22129877"/>
    <w:rsid w:val="22619EF1"/>
    <w:rsid w:val="229C90ED"/>
    <w:rsid w:val="22B31E01"/>
    <w:rsid w:val="22CCBB9B"/>
    <w:rsid w:val="230EFB34"/>
    <w:rsid w:val="231B56E6"/>
    <w:rsid w:val="23282391"/>
    <w:rsid w:val="236B0D42"/>
    <w:rsid w:val="23C31B0A"/>
    <w:rsid w:val="23CBA71A"/>
    <w:rsid w:val="23D532F9"/>
    <w:rsid w:val="23F02F21"/>
    <w:rsid w:val="244BD1CC"/>
    <w:rsid w:val="24599D74"/>
    <w:rsid w:val="246D46D4"/>
    <w:rsid w:val="246F6517"/>
    <w:rsid w:val="24B6F2E7"/>
    <w:rsid w:val="25013BA3"/>
    <w:rsid w:val="2515368A"/>
    <w:rsid w:val="251C58BD"/>
    <w:rsid w:val="252A1013"/>
    <w:rsid w:val="2531EFDC"/>
    <w:rsid w:val="25A4BF24"/>
    <w:rsid w:val="25B92080"/>
    <w:rsid w:val="25F6F896"/>
    <w:rsid w:val="25FFC667"/>
    <w:rsid w:val="263A6C4E"/>
    <w:rsid w:val="267D6E3D"/>
    <w:rsid w:val="26DAC762"/>
    <w:rsid w:val="270CF9A2"/>
    <w:rsid w:val="2713753B"/>
    <w:rsid w:val="27185900"/>
    <w:rsid w:val="277CAF08"/>
    <w:rsid w:val="277E4C91"/>
    <w:rsid w:val="2794F757"/>
    <w:rsid w:val="27A4E796"/>
    <w:rsid w:val="2816CB27"/>
    <w:rsid w:val="28444E4A"/>
    <w:rsid w:val="28D25C16"/>
    <w:rsid w:val="28E195CE"/>
    <w:rsid w:val="28F02117"/>
    <w:rsid w:val="28F624AC"/>
    <w:rsid w:val="29D4ACC6"/>
    <w:rsid w:val="29DA62CB"/>
    <w:rsid w:val="2A374328"/>
    <w:rsid w:val="2A3B1C65"/>
    <w:rsid w:val="2A4162AC"/>
    <w:rsid w:val="2A5742C1"/>
    <w:rsid w:val="2A67D1F3"/>
    <w:rsid w:val="2A8C4377"/>
    <w:rsid w:val="2AB7483D"/>
    <w:rsid w:val="2AB789A8"/>
    <w:rsid w:val="2ADA97F5"/>
    <w:rsid w:val="2ADF5733"/>
    <w:rsid w:val="2AEB6AD1"/>
    <w:rsid w:val="2AF09748"/>
    <w:rsid w:val="2B127E9E"/>
    <w:rsid w:val="2B64C258"/>
    <w:rsid w:val="2B7E909E"/>
    <w:rsid w:val="2B85E3A2"/>
    <w:rsid w:val="2B91C848"/>
    <w:rsid w:val="2B9A36DA"/>
    <w:rsid w:val="2BC2E4BA"/>
    <w:rsid w:val="2BCE54F0"/>
    <w:rsid w:val="2BFEC24F"/>
    <w:rsid w:val="2C1A5B9F"/>
    <w:rsid w:val="2C221927"/>
    <w:rsid w:val="2C7858B9"/>
    <w:rsid w:val="2C8BB238"/>
    <w:rsid w:val="2CA8FD08"/>
    <w:rsid w:val="2CA9968E"/>
    <w:rsid w:val="2CAF4C19"/>
    <w:rsid w:val="2CD25B0D"/>
    <w:rsid w:val="2CD71D50"/>
    <w:rsid w:val="2CEECD1F"/>
    <w:rsid w:val="2D1EC264"/>
    <w:rsid w:val="2D4CBC81"/>
    <w:rsid w:val="2D739BCA"/>
    <w:rsid w:val="2D966244"/>
    <w:rsid w:val="2DB73785"/>
    <w:rsid w:val="2DC1E6BE"/>
    <w:rsid w:val="2DE6A8E0"/>
    <w:rsid w:val="2E140B62"/>
    <w:rsid w:val="2E174EA8"/>
    <w:rsid w:val="2E1DB956"/>
    <w:rsid w:val="2E564CD9"/>
    <w:rsid w:val="2EC625D2"/>
    <w:rsid w:val="2EF0C423"/>
    <w:rsid w:val="2F04F962"/>
    <w:rsid w:val="2F5C8FBC"/>
    <w:rsid w:val="2F694C84"/>
    <w:rsid w:val="2F7C4963"/>
    <w:rsid w:val="2F872D8B"/>
    <w:rsid w:val="2FB2A7D6"/>
    <w:rsid w:val="2FC5608E"/>
    <w:rsid w:val="2FE5EFC1"/>
    <w:rsid w:val="2FE9B419"/>
    <w:rsid w:val="300E27E6"/>
    <w:rsid w:val="3015242B"/>
    <w:rsid w:val="3032C0DC"/>
    <w:rsid w:val="30604063"/>
    <w:rsid w:val="309A53F5"/>
    <w:rsid w:val="30A7F7A3"/>
    <w:rsid w:val="30D81485"/>
    <w:rsid w:val="30E2AD16"/>
    <w:rsid w:val="31A79E1A"/>
    <w:rsid w:val="322B5242"/>
    <w:rsid w:val="3241ED61"/>
    <w:rsid w:val="3259E8D3"/>
    <w:rsid w:val="32B0E76A"/>
    <w:rsid w:val="32F12A79"/>
    <w:rsid w:val="3334D783"/>
    <w:rsid w:val="333D1757"/>
    <w:rsid w:val="335464A0"/>
    <w:rsid w:val="3360AE3F"/>
    <w:rsid w:val="33830EC5"/>
    <w:rsid w:val="33C764F1"/>
    <w:rsid w:val="33D3339F"/>
    <w:rsid w:val="3418E1F1"/>
    <w:rsid w:val="346A2489"/>
    <w:rsid w:val="34714740"/>
    <w:rsid w:val="3491F308"/>
    <w:rsid w:val="34C2CBD6"/>
    <w:rsid w:val="34DFAC16"/>
    <w:rsid w:val="35125926"/>
    <w:rsid w:val="353B0DF3"/>
    <w:rsid w:val="355E8CFC"/>
    <w:rsid w:val="355F8C9E"/>
    <w:rsid w:val="35AF99CB"/>
    <w:rsid w:val="35C272F5"/>
    <w:rsid w:val="35D64D83"/>
    <w:rsid w:val="36024296"/>
    <w:rsid w:val="3607C95A"/>
    <w:rsid w:val="3611F8DE"/>
    <w:rsid w:val="36244374"/>
    <w:rsid w:val="36281629"/>
    <w:rsid w:val="3653DECA"/>
    <w:rsid w:val="368459D6"/>
    <w:rsid w:val="36EDF5D2"/>
    <w:rsid w:val="37296DC1"/>
    <w:rsid w:val="37861B42"/>
    <w:rsid w:val="37CB5536"/>
    <w:rsid w:val="37FAC538"/>
    <w:rsid w:val="383BA086"/>
    <w:rsid w:val="38409D0F"/>
    <w:rsid w:val="38709F6B"/>
    <w:rsid w:val="38962DBE"/>
    <w:rsid w:val="38A8E6F3"/>
    <w:rsid w:val="38AD80FC"/>
    <w:rsid w:val="38B8493F"/>
    <w:rsid w:val="38D60D51"/>
    <w:rsid w:val="392B0C2C"/>
    <w:rsid w:val="3945AF5F"/>
    <w:rsid w:val="395CB91A"/>
    <w:rsid w:val="3962D3FF"/>
    <w:rsid w:val="397577E2"/>
    <w:rsid w:val="397A42F0"/>
    <w:rsid w:val="39A7861B"/>
    <w:rsid w:val="39FE4DE5"/>
    <w:rsid w:val="3A2C4012"/>
    <w:rsid w:val="3A620560"/>
    <w:rsid w:val="3A92A32F"/>
    <w:rsid w:val="3AADBE21"/>
    <w:rsid w:val="3B104520"/>
    <w:rsid w:val="3B107725"/>
    <w:rsid w:val="3B4DCD96"/>
    <w:rsid w:val="3BB11E54"/>
    <w:rsid w:val="3BCFFF49"/>
    <w:rsid w:val="3C1C655B"/>
    <w:rsid w:val="3C49BAED"/>
    <w:rsid w:val="3C96D7DF"/>
    <w:rsid w:val="3CB07C02"/>
    <w:rsid w:val="3CB100FF"/>
    <w:rsid w:val="3CDBBF86"/>
    <w:rsid w:val="3CE714DC"/>
    <w:rsid w:val="3CFF6F00"/>
    <w:rsid w:val="3D3F19F4"/>
    <w:rsid w:val="3DD88C7B"/>
    <w:rsid w:val="3DE0DB41"/>
    <w:rsid w:val="3DEB854D"/>
    <w:rsid w:val="3E08773A"/>
    <w:rsid w:val="3E428301"/>
    <w:rsid w:val="3E7AE16C"/>
    <w:rsid w:val="3EA69172"/>
    <w:rsid w:val="3ED66F97"/>
    <w:rsid w:val="3ED8B85F"/>
    <w:rsid w:val="3EDF6297"/>
    <w:rsid w:val="3EF1EB21"/>
    <w:rsid w:val="3F121B67"/>
    <w:rsid w:val="3F418D4B"/>
    <w:rsid w:val="3F61A249"/>
    <w:rsid w:val="3F9100D4"/>
    <w:rsid w:val="3F91A290"/>
    <w:rsid w:val="3F92C4B2"/>
    <w:rsid w:val="3F9F2D00"/>
    <w:rsid w:val="3FA7602C"/>
    <w:rsid w:val="3FB16975"/>
    <w:rsid w:val="400025F5"/>
    <w:rsid w:val="400C6924"/>
    <w:rsid w:val="400CE316"/>
    <w:rsid w:val="4022B46C"/>
    <w:rsid w:val="40313BFC"/>
    <w:rsid w:val="4033F418"/>
    <w:rsid w:val="4038667E"/>
    <w:rsid w:val="40ED67A4"/>
    <w:rsid w:val="40F56651"/>
    <w:rsid w:val="412E076D"/>
    <w:rsid w:val="419FD172"/>
    <w:rsid w:val="41B90BDB"/>
    <w:rsid w:val="41D25108"/>
    <w:rsid w:val="41E77F82"/>
    <w:rsid w:val="41E78C1D"/>
    <w:rsid w:val="4233E819"/>
    <w:rsid w:val="423914BE"/>
    <w:rsid w:val="424A80F3"/>
    <w:rsid w:val="424BE6AF"/>
    <w:rsid w:val="42721D64"/>
    <w:rsid w:val="427A0CFD"/>
    <w:rsid w:val="4281684D"/>
    <w:rsid w:val="428D8580"/>
    <w:rsid w:val="42A174FB"/>
    <w:rsid w:val="42C47180"/>
    <w:rsid w:val="432A71C4"/>
    <w:rsid w:val="4379049E"/>
    <w:rsid w:val="4427CFFB"/>
    <w:rsid w:val="442C034B"/>
    <w:rsid w:val="445DC8AE"/>
    <w:rsid w:val="446CEC58"/>
    <w:rsid w:val="448A5555"/>
    <w:rsid w:val="44A89D96"/>
    <w:rsid w:val="44AB0C2A"/>
    <w:rsid w:val="44C12183"/>
    <w:rsid w:val="44EAE970"/>
    <w:rsid w:val="4501E37A"/>
    <w:rsid w:val="4556F7F5"/>
    <w:rsid w:val="455CE417"/>
    <w:rsid w:val="458EFF27"/>
    <w:rsid w:val="45E452B7"/>
    <w:rsid w:val="45EEF570"/>
    <w:rsid w:val="45FA26CD"/>
    <w:rsid w:val="46426A7D"/>
    <w:rsid w:val="466CDD37"/>
    <w:rsid w:val="46A242AD"/>
    <w:rsid w:val="46A49665"/>
    <w:rsid w:val="46B8D82D"/>
    <w:rsid w:val="46C03593"/>
    <w:rsid w:val="46D7BD8D"/>
    <w:rsid w:val="46E18C2C"/>
    <w:rsid w:val="46EC8534"/>
    <w:rsid w:val="47375256"/>
    <w:rsid w:val="47456E2E"/>
    <w:rsid w:val="474D7FF8"/>
    <w:rsid w:val="47556BA6"/>
    <w:rsid w:val="4755EBB7"/>
    <w:rsid w:val="47829793"/>
    <w:rsid w:val="48214358"/>
    <w:rsid w:val="48471F0B"/>
    <w:rsid w:val="488270B5"/>
    <w:rsid w:val="48A3299D"/>
    <w:rsid w:val="48D02088"/>
    <w:rsid w:val="48DF6C3A"/>
    <w:rsid w:val="48F5A21A"/>
    <w:rsid w:val="490CFA20"/>
    <w:rsid w:val="492BE336"/>
    <w:rsid w:val="492D6CF8"/>
    <w:rsid w:val="49F2F858"/>
    <w:rsid w:val="49FB3067"/>
    <w:rsid w:val="4A13FBBB"/>
    <w:rsid w:val="4A6458EB"/>
    <w:rsid w:val="4A6AB8B6"/>
    <w:rsid w:val="4A743578"/>
    <w:rsid w:val="4A8C8AFF"/>
    <w:rsid w:val="4A9EE31C"/>
    <w:rsid w:val="4AC05A4C"/>
    <w:rsid w:val="4AEC11BC"/>
    <w:rsid w:val="4B0CCAE9"/>
    <w:rsid w:val="4B4D4EBB"/>
    <w:rsid w:val="4B7B96E0"/>
    <w:rsid w:val="4BC5170F"/>
    <w:rsid w:val="4BC7766E"/>
    <w:rsid w:val="4BE35BC4"/>
    <w:rsid w:val="4BE41B09"/>
    <w:rsid w:val="4C08FCCB"/>
    <w:rsid w:val="4C13AF85"/>
    <w:rsid w:val="4C2D01AB"/>
    <w:rsid w:val="4C891F92"/>
    <w:rsid w:val="4CB32463"/>
    <w:rsid w:val="4CD51EC9"/>
    <w:rsid w:val="4D05F31E"/>
    <w:rsid w:val="4D22BFF4"/>
    <w:rsid w:val="4D5EF278"/>
    <w:rsid w:val="4D6B667D"/>
    <w:rsid w:val="4D909C02"/>
    <w:rsid w:val="4DEB6202"/>
    <w:rsid w:val="4DEF52F0"/>
    <w:rsid w:val="4E10D0BF"/>
    <w:rsid w:val="4E20904A"/>
    <w:rsid w:val="4E414A16"/>
    <w:rsid w:val="4E4849C8"/>
    <w:rsid w:val="4E499003"/>
    <w:rsid w:val="4E5428BD"/>
    <w:rsid w:val="4EA56877"/>
    <w:rsid w:val="4EBF9EBB"/>
    <w:rsid w:val="4EEE1344"/>
    <w:rsid w:val="4F5A6C7C"/>
    <w:rsid w:val="4F5EE4DC"/>
    <w:rsid w:val="4FBA825B"/>
    <w:rsid w:val="4FC0C054"/>
    <w:rsid w:val="4FDD2AFE"/>
    <w:rsid w:val="505396B5"/>
    <w:rsid w:val="5079DDC6"/>
    <w:rsid w:val="50C1EF18"/>
    <w:rsid w:val="50D6C5E7"/>
    <w:rsid w:val="50E3C69B"/>
    <w:rsid w:val="510191CB"/>
    <w:rsid w:val="5114392F"/>
    <w:rsid w:val="5136ABD8"/>
    <w:rsid w:val="51466973"/>
    <w:rsid w:val="5158D23E"/>
    <w:rsid w:val="51C50504"/>
    <w:rsid w:val="520164E4"/>
    <w:rsid w:val="522F2A89"/>
    <w:rsid w:val="52325D9E"/>
    <w:rsid w:val="5235ECDE"/>
    <w:rsid w:val="523FAE74"/>
    <w:rsid w:val="5253F017"/>
    <w:rsid w:val="5290B944"/>
    <w:rsid w:val="52D09AFD"/>
    <w:rsid w:val="52DFA02A"/>
    <w:rsid w:val="52FD2F25"/>
    <w:rsid w:val="53185E64"/>
    <w:rsid w:val="535163BE"/>
    <w:rsid w:val="5354CA33"/>
    <w:rsid w:val="537FF708"/>
    <w:rsid w:val="538ED24D"/>
    <w:rsid w:val="5391DEA6"/>
    <w:rsid w:val="53DE4DCC"/>
    <w:rsid w:val="53FAF668"/>
    <w:rsid w:val="540E9EAD"/>
    <w:rsid w:val="544C51EE"/>
    <w:rsid w:val="544C7337"/>
    <w:rsid w:val="545DD8A5"/>
    <w:rsid w:val="54CC8860"/>
    <w:rsid w:val="54D6B119"/>
    <w:rsid w:val="54ED49AD"/>
    <w:rsid w:val="553E1398"/>
    <w:rsid w:val="55635760"/>
    <w:rsid w:val="557AAB3A"/>
    <w:rsid w:val="558AD685"/>
    <w:rsid w:val="55B3BE70"/>
    <w:rsid w:val="55B8B515"/>
    <w:rsid w:val="55F56B7F"/>
    <w:rsid w:val="55FFAF29"/>
    <w:rsid w:val="55FFD5D7"/>
    <w:rsid w:val="56140B7F"/>
    <w:rsid w:val="562BE522"/>
    <w:rsid w:val="56425B42"/>
    <w:rsid w:val="564F0350"/>
    <w:rsid w:val="5670B4B7"/>
    <w:rsid w:val="56846D9D"/>
    <w:rsid w:val="5687E964"/>
    <w:rsid w:val="56932796"/>
    <w:rsid w:val="569B0E76"/>
    <w:rsid w:val="56A55DE0"/>
    <w:rsid w:val="56A8C518"/>
    <w:rsid w:val="56D91A48"/>
    <w:rsid w:val="56E0742A"/>
    <w:rsid w:val="574616EE"/>
    <w:rsid w:val="576C2C14"/>
    <w:rsid w:val="57B9744B"/>
    <w:rsid w:val="5806C0A2"/>
    <w:rsid w:val="581D51A9"/>
    <w:rsid w:val="58653AD9"/>
    <w:rsid w:val="5866114D"/>
    <w:rsid w:val="586B1CBD"/>
    <w:rsid w:val="58D1AC0B"/>
    <w:rsid w:val="58E2AD27"/>
    <w:rsid w:val="58ED30F2"/>
    <w:rsid w:val="59033FFE"/>
    <w:rsid w:val="596996D2"/>
    <w:rsid w:val="59985FED"/>
    <w:rsid w:val="599A7974"/>
    <w:rsid w:val="5A1524B9"/>
    <w:rsid w:val="5A5F61FE"/>
    <w:rsid w:val="5A72BAD9"/>
    <w:rsid w:val="5A8EC102"/>
    <w:rsid w:val="5AC15A89"/>
    <w:rsid w:val="5ACBB1AA"/>
    <w:rsid w:val="5AD5C286"/>
    <w:rsid w:val="5ADDF0F0"/>
    <w:rsid w:val="5ADF9328"/>
    <w:rsid w:val="5B1AF7CB"/>
    <w:rsid w:val="5B45DB03"/>
    <w:rsid w:val="5B4CFD9E"/>
    <w:rsid w:val="5B83FAA6"/>
    <w:rsid w:val="5B91EDCC"/>
    <w:rsid w:val="5BC76588"/>
    <w:rsid w:val="5BDE4D0C"/>
    <w:rsid w:val="5C14494F"/>
    <w:rsid w:val="5C5E22BB"/>
    <w:rsid w:val="5C66AAE2"/>
    <w:rsid w:val="5CCB4530"/>
    <w:rsid w:val="5CD65C2B"/>
    <w:rsid w:val="5CDD434B"/>
    <w:rsid w:val="5CFC0212"/>
    <w:rsid w:val="5D3640FD"/>
    <w:rsid w:val="5D470A8E"/>
    <w:rsid w:val="5D4DDEAD"/>
    <w:rsid w:val="5D521E76"/>
    <w:rsid w:val="5DDAD0F4"/>
    <w:rsid w:val="5E035E32"/>
    <w:rsid w:val="5E260DEC"/>
    <w:rsid w:val="5E403424"/>
    <w:rsid w:val="5E555C53"/>
    <w:rsid w:val="5E675920"/>
    <w:rsid w:val="5E87FBB3"/>
    <w:rsid w:val="5EA91B65"/>
    <w:rsid w:val="5F3075DA"/>
    <w:rsid w:val="5F671024"/>
    <w:rsid w:val="5F86840D"/>
    <w:rsid w:val="5FE2FDB4"/>
    <w:rsid w:val="5FFDDE1B"/>
    <w:rsid w:val="60037654"/>
    <w:rsid w:val="600F61DE"/>
    <w:rsid w:val="601D2E86"/>
    <w:rsid w:val="601D5A32"/>
    <w:rsid w:val="6035BC5B"/>
    <w:rsid w:val="60A5D924"/>
    <w:rsid w:val="60A9A1C0"/>
    <w:rsid w:val="60B1CE9B"/>
    <w:rsid w:val="60CC463B"/>
    <w:rsid w:val="60D37E5C"/>
    <w:rsid w:val="60EB144D"/>
    <w:rsid w:val="610BD4F2"/>
    <w:rsid w:val="6122A1F7"/>
    <w:rsid w:val="6145F645"/>
    <w:rsid w:val="617894D5"/>
    <w:rsid w:val="61A2571A"/>
    <w:rsid w:val="61CB0663"/>
    <w:rsid w:val="61E3DDC4"/>
    <w:rsid w:val="61ED0C4C"/>
    <w:rsid w:val="61F6AD91"/>
    <w:rsid w:val="62043E16"/>
    <w:rsid w:val="62233F7E"/>
    <w:rsid w:val="62493BD3"/>
    <w:rsid w:val="62A59065"/>
    <w:rsid w:val="62F1F9D2"/>
    <w:rsid w:val="62FB299B"/>
    <w:rsid w:val="63167266"/>
    <w:rsid w:val="6326C988"/>
    <w:rsid w:val="6327D9F2"/>
    <w:rsid w:val="63447349"/>
    <w:rsid w:val="63579645"/>
    <w:rsid w:val="6369A70D"/>
    <w:rsid w:val="636DDA7F"/>
    <w:rsid w:val="6374BCF4"/>
    <w:rsid w:val="63821D21"/>
    <w:rsid w:val="638FF231"/>
    <w:rsid w:val="63A7295B"/>
    <w:rsid w:val="63BAC208"/>
    <w:rsid w:val="643B03D0"/>
    <w:rsid w:val="64437146"/>
    <w:rsid w:val="646EC76F"/>
    <w:rsid w:val="64B72F62"/>
    <w:rsid w:val="64BD7247"/>
    <w:rsid w:val="64E56592"/>
    <w:rsid w:val="64EB5520"/>
    <w:rsid w:val="650D5918"/>
    <w:rsid w:val="6517B9DE"/>
    <w:rsid w:val="652950DF"/>
    <w:rsid w:val="657C3B4B"/>
    <w:rsid w:val="6598C5F7"/>
    <w:rsid w:val="65CCD563"/>
    <w:rsid w:val="65FF92C8"/>
    <w:rsid w:val="66089B32"/>
    <w:rsid w:val="660D7CEF"/>
    <w:rsid w:val="66149FD4"/>
    <w:rsid w:val="662115D6"/>
    <w:rsid w:val="66433801"/>
    <w:rsid w:val="665BEB33"/>
    <w:rsid w:val="6670AE3F"/>
    <w:rsid w:val="66DE5E7A"/>
    <w:rsid w:val="67148F05"/>
    <w:rsid w:val="67352DBE"/>
    <w:rsid w:val="674912A5"/>
    <w:rsid w:val="67B95244"/>
    <w:rsid w:val="67D905B9"/>
    <w:rsid w:val="67E06E2F"/>
    <w:rsid w:val="67EE0F99"/>
    <w:rsid w:val="67F114F7"/>
    <w:rsid w:val="67F1C2F0"/>
    <w:rsid w:val="67F57EC7"/>
    <w:rsid w:val="6838F3D1"/>
    <w:rsid w:val="6875B53C"/>
    <w:rsid w:val="6880D1D9"/>
    <w:rsid w:val="6898AD64"/>
    <w:rsid w:val="6899BB2D"/>
    <w:rsid w:val="696B1E87"/>
    <w:rsid w:val="69D82076"/>
    <w:rsid w:val="6A06E028"/>
    <w:rsid w:val="6A210DC8"/>
    <w:rsid w:val="6A424264"/>
    <w:rsid w:val="6A5849F5"/>
    <w:rsid w:val="6A62246C"/>
    <w:rsid w:val="6A628926"/>
    <w:rsid w:val="6AB39611"/>
    <w:rsid w:val="6B2B9F98"/>
    <w:rsid w:val="6B535534"/>
    <w:rsid w:val="6B8AC1E8"/>
    <w:rsid w:val="6BB5AE80"/>
    <w:rsid w:val="6BE57557"/>
    <w:rsid w:val="6BE7EBCB"/>
    <w:rsid w:val="6BFE1871"/>
    <w:rsid w:val="6C1A90B9"/>
    <w:rsid w:val="6C4BA7F2"/>
    <w:rsid w:val="6C4F36BD"/>
    <w:rsid w:val="6C81A029"/>
    <w:rsid w:val="6CEA9F47"/>
    <w:rsid w:val="6D1B8FB6"/>
    <w:rsid w:val="6D388FE8"/>
    <w:rsid w:val="6D6510BD"/>
    <w:rsid w:val="6D862F01"/>
    <w:rsid w:val="6DA06CFA"/>
    <w:rsid w:val="6DAF1C17"/>
    <w:rsid w:val="6DAF42C5"/>
    <w:rsid w:val="6DBA95EC"/>
    <w:rsid w:val="6DDBC995"/>
    <w:rsid w:val="6DDFB9E7"/>
    <w:rsid w:val="6DF93874"/>
    <w:rsid w:val="6DFC1D80"/>
    <w:rsid w:val="6E12BB7A"/>
    <w:rsid w:val="6E44DFDB"/>
    <w:rsid w:val="6E7817F6"/>
    <w:rsid w:val="6E79F13F"/>
    <w:rsid w:val="6EAF92CD"/>
    <w:rsid w:val="6EB97E04"/>
    <w:rsid w:val="6ED879BF"/>
    <w:rsid w:val="6F0C8C0C"/>
    <w:rsid w:val="6F3C3D5B"/>
    <w:rsid w:val="6F6084BB"/>
    <w:rsid w:val="6F6C579F"/>
    <w:rsid w:val="6FA4B80B"/>
    <w:rsid w:val="6FBA7C6A"/>
    <w:rsid w:val="6FC0F1D0"/>
    <w:rsid w:val="6FFA2084"/>
    <w:rsid w:val="70113A5F"/>
    <w:rsid w:val="702509C1"/>
    <w:rsid w:val="704E3758"/>
    <w:rsid w:val="7070A350"/>
    <w:rsid w:val="70941292"/>
    <w:rsid w:val="70B9005D"/>
    <w:rsid w:val="70C2B57C"/>
    <w:rsid w:val="70CFD279"/>
    <w:rsid w:val="7146AD5A"/>
    <w:rsid w:val="71520CDF"/>
    <w:rsid w:val="715B22A8"/>
    <w:rsid w:val="716B25BB"/>
    <w:rsid w:val="71C9C904"/>
    <w:rsid w:val="71CBDA8E"/>
    <w:rsid w:val="71D18518"/>
    <w:rsid w:val="71DBE152"/>
    <w:rsid w:val="71F711C7"/>
    <w:rsid w:val="721CE2C0"/>
    <w:rsid w:val="725ED1A8"/>
    <w:rsid w:val="72A4D714"/>
    <w:rsid w:val="72EDDD40"/>
    <w:rsid w:val="72F06896"/>
    <w:rsid w:val="732DB315"/>
    <w:rsid w:val="73552F79"/>
    <w:rsid w:val="7369BFC9"/>
    <w:rsid w:val="736F3844"/>
    <w:rsid w:val="737CAB70"/>
    <w:rsid w:val="738495EC"/>
    <w:rsid w:val="738A589D"/>
    <w:rsid w:val="739F0077"/>
    <w:rsid w:val="73C09BA8"/>
    <w:rsid w:val="73D55187"/>
    <w:rsid w:val="73F6147F"/>
    <w:rsid w:val="74248533"/>
    <w:rsid w:val="744478C3"/>
    <w:rsid w:val="74895957"/>
    <w:rsid w:val="748ACDE9"/>
    <w:rsid w:val="74A3C2B8"/>
    <w:rsid w:val="74BEBB0D"/>
    <w:rsid w:val="74D0BEE0"/>
    <w:rsid w:val="7514FE47"/>
    <w:rsid w:val="75454554"/>
    <w:rsid w:val="7558FB2F"/>
    <w:rsid w:val="755B7A82"/>
    <w:rsid w:val="759C375D"/>
    <w:rsid w:val="759D3108"/>
    <w:rsid w:val="7663C6B8"/>
    <w:rsid w:val="7666427C"/>
    <w:rsid w:val="76BF1C28"/>
    <w:rsid w:val="76F73045"/>
    <w:rsid w:val="76F799C4"/>
    <w:rsid w:val="773ADBD9"/>
    <w:rsid w:val="7745CB08"/>
    <w:rsid w:val="7795D85C"/>
    <w:rsid w:val="77AF9187"/>
    <w:rsid w:val="77EE1FD2"/>
    <w:rsid w:val="781F1811"/>
    <w:rsid w:val="78309CF9"/>
    <w:rsid w:val="786A61A8"/>
    <w:rsid w:val="786F1BD4"/>
    <w:rsid w:val="78744E11"/>
    <w:rsid w:val="78CB989F"/>
    <w:rsid w:val="78CC3A28"/>
    <w:rsid w:val="78DABE1C"/>
    <w:rsid w:val="78E81B28"/>
    <w:rsid w:val="78F1F0C4"/>
    <w:rsid w:val="792C16C1"/>
    <w:rsid w:val="79370A0B"/>
    <w:rsid w:val="7999AF76"/>
    <w:rsid w:val="79A09279"/>
    <w:rsid w:val="79A7F14A"/>
    <w:rsid w:val="79EA192C"/>
    <w:rsid w:val="79EAE716"/>
    <w:rsid w:val="79FEB0CA"/>
    <w:rsid w:val="7A101E72"/>
    <w:rsid w:val="7A15A515"/>
    <w:rsid w:val="7A2EEBA5"/>
    <w:rsid w:val="7A7B3958"/>
    <w:rsid w:val="7ABA43D7"/>
    <w:rsid w:val="7AF9869D"/>
    <w:rsid w:val="7B0412E9"/>
    <w:rsid w:val="7B13F51A"/>
    <w:rsid w:val="7B486645"/>
    <w:rsid w:val="7B496AA7"/>
    <w:rsid w:val="7B63E6E1"/>
    <w:rsid w:val="7B7B9DA9"/>
    <w:rsid w:val="7B7C72EB"/>
    <w:rsid w:val="7B85F404"/>
    <w:rsid w:val="7BA57764"/>
    <w:rsid w:val="7BE941F6"/>
    <w:rsid w:val="7BEB7AD5"/>
    <w:rsid w:val="7C2B220C"/>
    <w:rsid w:val="7C39EDF0"/>
    <w:rsid w:val="7C456576"/>
    <w:rsid w:val="7C56432D"/>
    <w:rsid w:val="7C5BCCBA"/>
    <w:rsid w:val="7C63A423"/>
    <w:rsid w:val="7C7B6EF5"/>
    <w:rsid w:val="7D2CBA60"/>
    <w:rsid w:val="7D4B0FE6"/>
    <w:rsid w:val="7D5754EC"/>
    <w:rsid w:val="7D8667C7"/>
    <w:rsid w:val="7D929C8C"/>
    <w:rsid w:val="7E05C069"/>
    <w:rsid w:val="7E1ACCA0"/>
    <w:rsid w:val="7E3CE118"/>
    <w:rsid w:val="7E4A48C7"/>
    <w:rsid w:val="7E8C02BE"/>
    <w:rsid w:val="7E8CBCB8"/>
    <w:rsid w:val="7ECE2F9C"/>
    <w:rsid w:val="7F0BEDE2"/>
    <w:rsid w:val="7F14CD7A"/>
    <w:rsid w:val="7FDEC9E3"/>
    <w:rsid w:val="7FE0A25D"/>
    <w:rsid w:val="7FF7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6CDB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1547C7"/>
    <w:pPr>
      <w:keepNext/>
      <w:keepLines/>
      <w:numPr>
        <w:numId w:val="12"/>
      </w:numPr>
      <w:spacing w:before="360" w:after="120" w:line="276" w:lineRule="auto"/>
      <w:ind w:left="714" w:hanging="357"/>
      <w:outlineLvl w:val="0"/>
    </w:pPr>
    <w:rPr>
      <w:rFonts w:eastAsia="Arial Unicode MS" w:cstheme="majorHAnsi"/>
      <w:b/>
      <w:color w:val="C0000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2B7B"/>
    <w:pPr>
      <w:numPr>
        <w:ilvl w:val="1"/>
        <w:numId w:val="12"/>
      </w:numPr>
      <w:spacing w:before="240" w:after="120" w:line="240" w:lineRule="auto"/>
      <w:ind w:left="709" w:hanging="567"/>
      <w:jc w:val="both"/>
      <w:outlineLvl w:val="1"/>
    </w:pPr>
    <w:rPr>
      <w:rFonts w:eastAsiaTheme="majorEastAsia" w:cstheme="majorHAnsi"/>
      <w:b/>
      <w:color w:val="C0000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1547C7"/>
    <w:rPr>
      <w:rFonts w:eastAsia="Arial Unicode MS" w:cstheme="majorHAnsi"/>
      <w:b/>
      <w:color w:val="C0000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F64144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2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C22B7B"/>
    <w:rPr>
      <w:rFonts w:eastAsiaTheme="majorEastAsia" w:cstheme="majorHAnsi"/>
      <w:b/>
      <w:color w:val="C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  <w:style w:type="character" w:customStyle="1" w:styleId="normaltextrun">
    <w:name w:val="normaltextrun"/>
    <w:basedOn w:val="Domylnaczcionkaakapitu"/>
    <w:rsid w:val="000C0CB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A719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64D80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C3695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6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1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7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4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6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9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0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5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726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8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83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8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9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4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6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84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64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94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54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15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9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8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7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6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16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7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71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72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8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642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667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224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57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74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26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1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14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8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31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2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1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49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7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5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2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4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8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24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1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9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0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13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62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336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20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9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7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68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2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6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0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26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79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15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142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23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1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03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3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07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14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50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7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695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823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6103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917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748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7512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493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6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36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4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8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79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5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1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5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przetargi@ncbr.gov.pl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commission/presscorner/detail/en/ip_20_2312" TargetMode="External"/><Relationship Id="rId1" Type="http://schemas.openxmlformats.org/officeDocument/2006/relationships/hyperlink" Target="https://ec.europa.eu/energy/topics/technology-and-innovation/energy-storage_en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582B6-8275-44F4-A9BC-A2D20C998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16238</Words>
  <Characters>97430</Characters>
  <Application>Microsoft Office Word</Application>
  <DocSecurity>0</DocSecurity>
  <Lines>811</Lines>
  <Paragraphs>226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2021-07-02T07:49:00Z</dcterms:created>
  <dcterms:modified xsi:type="dcterms:W3CDTF">2021-07-02T07:49:00Z</dcterms:modified>
</cp:coreProperties>
</file>