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0" w:rsidRPr="00B92D62" w:rsidRDefault="00273120" w:rsidP="00B92D62">
      <w:pPr>
        <w:jc w:val="right"/>
        <w:rPr>
          <w:rFonts w:asciiTheme="minorHAnsi" w:hAnsiTheme="minorHAnsi" w:cstheme="minorHAnsi"/>
        </w:rPr>
      </w:pPr>
      <w:r w:rsidRPr="00B92D62">
        <w:rPr>
          <w:rFonts w:asciiTheme="minorHAnsi" w:hAnsiTheme="minorHAnsi" w:cstheme="minorHAnsi"/>
        </w:rPr>
        <w:t xml:space="preserve">Załącznik nr </w:t>
      </w:r>
      <w:r w:rsidR="002B7F22" w:rsidRPr="00B92D62">
        <w:rPr>
          <w:rFonts w:asciiTheme="minorHAnsi" w:hAnsiTheme="minorHAnsi" w:cstheme="minorHAnsi"/>
        </w:rPr>
        <w:t>4</w:t>
      </w:r>
      <w:r w:rsidRPr="00B92D62">
        <w:rPr>
          <w:rFonts w:asciiTheme="minorHAnsi" w:hAnsiTheme="minorHAnsi" w:cstheme="minorHAnsi"/>
        </w:rPr>
        <w:t xml:space="preserve"> do SWZ</w:t>
      </w:r>
    </w:p>
    <w:p w:rsidR="00273120" w:rsidRPr="00830812" w:rsidRDefault="00432358" w:rsidP="00273120">
      <w:pPr>
        <w:spacing w:before="120" w:line="276" w:lineRule="auto"/>
        <w:rPr>
          <w:rFonts w:ascii="Calibri" w:hAnsi="Calibri"/>
        </w:rPr>
      </w:pPr>
      <w:r w:rsidRPr="00DD544E">
        <w:rPr>
          <w:rFonts w:ascii="Calibri" w:hAnsi="Calibri"/>
        </w:rPr>
        <w:t>Nr postępowania:</w:t>
      </w:r>
      <w:r w:rsidR="00EF37F9" w:rsidRPr="00DD544E">
        <w:rPr>
          <w:rFonts w:ascii="Calibri" w:hAnsi="Calibri"/>
        </w:rPr>
        <w:t xml:space="preserve"> </w:t>
      </w:r>
      <w:r w:rsidRPr="00DD544E">
        <w:rPr>
          <w:rFonts w:ascii="Calibri" w:hAnsi="Calibri"/>
        </w:rPr>
        <w:t>S</w:t>
      </w:r>
      <w:r w:rsidR="003C1880">
        <w:rPr>
          <w:rFonts w:ascii="Calibri" w:hAnsi="Calibri"/>
        </w:rPr>
        <w:t>A.270.2.2.2022</w:t>
      </w:r>
      <w:bookmarkStart w:id="0" w:name="_GoBack"/>
      <w:bookmarkEnd w:id="0"/>
    </w:p>
    <w:p w:rsidR="00273120" w:rsidRPr="00830812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830812">
        <w:rPr>
          <w:rFonts w:ascii="Calibri" w:hAnsi="Calibri"/>
        </w:rPr>
        <w:t>…………………………………………………………</w:t>
      </w:r>
    </w:p>
    <w:p w:rsidR="00273120" w:rsidRPr="00830812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830812" w:rsidRDefault="00273120" w:rsidP="00273120">
      <w:pPr>
        <w:pStyle w:val="Nagwek1"/>
        <w:tabs>
          <w:tab w:val="clear" w:pos="283"/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Dane Wykonawców</w:t>
      </w:r>
      <w:r w:rsidR="009F4E08" w:rsidRPr="00830812">
        <w:rPr>
          <w:rFonts w:ascii="Calibri" w:hAnsi="Calibri"/>
          <w:sz w:val="20"/>
        </w:rPr>
        <w:t xml:space="preserve"> wspólnie ubiegających się o udzielenie zamówienia</w:t>
      </w:r>
      <w:r w:rsidRPr="00830812">
        <w:rPr>
          <w:rFonts w:ascii="Calibri" w:hAnsi="Calibri"/>
          <w:sz w:val="20"/>
        </w:rPr>
        <w:t>:</w:t>
      </w:r>
    </w:p>
    <w:p w:rsidR="00273120" w:rsidRPr="00830812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830812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830812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830812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83081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830812">
        <w:rPr>
          <w:rFonts w:ascii="Calibri" w:hAnsi="Calibri" w:cs="Calibri"/>
          <w:i/>
          <w:sz w:val="16"/>
          <w:szCs w:val="16"/>
        </w:rPr>
        <w:t>)</w:t>
      </w:r>
    </w:p>
    <w:p w:rsidR="00273120" w:rsidRPr="00830812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830812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830812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B82895" w:rsidRPr="00830812" w:rsidRDefault="00B82895" w:rsidP="00B82895">
      <w:pPr>
        <w:widowControl/>
        <w:spacing w:before="120" w:line="276" w:lineRule="auto"/>
        <w:rPr>
          <w:rFonts w:ascii="Calibri" w:hAnsi="Calibri"/>
        </w:rPr>
      </w:pPr>
      <w:r w:rsidRPr="00830812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273120" w:rsidRPr="00830812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830812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830812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273120" w:rsidRPr="00830812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OŚWIADCZENIE</w:t>
      </w:r>
    </w:p>
    <w:p w:rsidR="00273120" w:rsidRPr="00830812" w:rsidRDefault="009F4E08" w:rsidP="009F4E08">
      <w:pPr>
        <w:spacing w:line="276" w:lineRule="auto"/>
        <w:jc w:val="center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KTÓRE ROBOTY BUDOWLANE, DOSTAWY LUB USŁUGI WYKONAJĄ POSZCZEGÓLNI WYKONAWCY</w:t>
      </w:r>
    </w:p>
    <w:p w:rsidR="00273120" w:rsidRPr="00830812" w:rsidRDefault="009F4E08" w:rsidP="00273120">
      <w:pPr>
        <w:spacing w:line="276" w:lineRule="auto"/>
        <w:jc w:val="center"/>
        <w:rPr>
          <w:rFonts w:ascii="Calibri" w:hAnsi="Calibri" w:cs="Calibri"/>
        </w:rPr>
      </w:pPr>
      <w:r w:rsidRPr="00830812">
        <w:rPr>
          <w:rFonts w:ascii="Calibri" w:hAnsi="Calibri" w:cs="Calibri"/>
        </w:rPr>
        <w:t>składane na podstawie art. 117 ust. 4 ustawy Prawo zamówień publicznych</w:t>
      </w:r>
    </w:p>
    <w:p w:rsidR="00273120" w:rsidRPr="00830812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830812">
        <w:rPr>
          <w:rFonts w:ascii="Calibri" w:hAnsi="Calibri" w:cs="Calibri"/>
        </w:rPr>
        <w:t>(</w:t>
      </w:r>
      <w:r w:rsidR="003C1880" w:rsidRPr="00360B07">
        <w:rPr>
          <w:rFonts w:ascii="Calibri" w:hAnsi="Calibri"/>
        </w:rPr>
        <w:t>Dz.U. z 2021 r., poz. 1129, ze zm. - ustawa Pzp</w:t>
      </w:r>
      <w:r w:rsidRPr="00830812">
        <w:rPr>
          <w:rFonts w:ascii="Calibri" w:hAnsi="Calibri" w:cs="Calibri"/>
        </w:rPr>
        <w:t>)</w:t>
      </w:r>
    </w:p>
    <w:p w:rsidR="00C623D7" w:rsidRPr="00830812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 w:cs="Calibri"/>
        </w:rPr>
        <w:t xml:space="preserve">w postępowaniu prowadzonym w </w:t>
      </w:r>
      <w:r w:rsidRPr="00830812">
        <w:rPr>
          <w:rFonts w:ascii="Calibri" w:hAnsi="Calibri" w:cs="Calibri"/>
          <w:b/>
        </w:rPr>
        <w:t>trybie podstawowym - bez negocjacji</w:t>
      </w:r>
      <w:r w:rsidRPr="00830812">
        <w:rPr>
          <w:rFonts w:ascii="Calibri" w:hAnsi="Calibri" w:cs="Calibri"/>
        </w:rPr>
        <w:t xml:space="preserve">, o którym mowa w art. 275 pkt 1 ustawy Pzp, na </w:t>
      </w:r>
      <w:r w:rsidR="00007EAA" w:rsidRPr="00830812">
        <w:rPr>
          <w:rFonts w:ascii="Calibri" w:hAnsi="Calibri"/>
          <w:lang w:eastAsia="en-US"/>
        </w:rPr>
        <w:t>potrzeby postępowania o udziele</w:t>
      </w:r>
      <w:r w:rsidR="00A16B2A" w:rsidRPr="00830812">
        <w:rPr>
          <w:rFonts w:ascii="Calibri" w:hAnsi="Calibri"/>
          <w:lang w:eastAsia="en-US"/>
        </w:rPr>
        <w:t>nie zamówienia publicznego pn.</w:t>
      </w:r>
    </w:p>
    <w:p w:rsidR="003C1880" w:rsidRDefault="003C1880" w:rsidP="003C1880">
      <w:pPr>
        <w:widowControl/>
        <w:spacing w:before="120" w:line="276" w:lineRule="auto"/>
        <w:jc w:val="center"/>
        <w:rPr>
          <w:rFonts w:ascii="Calibri" w:hAnsi="Calibri" w:cs="Calibri"/>
          <w:b/>
          <w:u w:val="single"/>
        </w:rPr>
      </w:pPr>
      <w:r w:rsidRPr="00DC2C56">
        <w:rPr>
          <w:rFonts w:ascii="Calibri" w:hAnsi="Calibri" w:cs="Calibri"/>
          <w:b/>
          <w:u w:val="single"/>
        </w:rPr>
        <w:t>Przeb</w:t>
      </w:r>
      <w:bookmarkStart w:id="1" w:name="_Hlk105672925"/>
      <w:r w:rsidRPr="00DC2C56">
        <w:rPr>
          <w:rFonts w:ascii="Calibri" w:hAnsi="Calibri" w:cs="Calibri"/>
          <w:b/>
          <w:u w:val="single"/>
        </w:rPr>
        <w:t xml:space="preserve">udowa </w:t>
      </w:r>
      <w:bookmarkStart w:id="2" w:name="_Hlk106102671"/>
      <w:r w:rsidRPr="00DC2C56">
        <w:rPr>
          <w:rFonts w:ascii="Calibri" w:hAnsi="Calibri" w:cs="Calibri"/>
          <w:b/>
          <w:u w:val="single"/>
        </w:rPr>
        <w:t>dachu na budynku administracyjnym Nadleśnictwa Zwierzyniec</w:t>
      </w:r>
      <w:bookmarkEnd w:id="1"/>
      <w:bookmarkEnd w:id="2"/>
    </w:p>
    <w:p w:rsidR="00007EAA" w:rsidRPr="00830812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 xml:space="preserve">prowadzonego przez </w:t>
      </w:r>
      <w:r w:rsidRPr="00830812">
        <w:rPr>
          <w:rFonts w:ascii="Calibri" w:hAnsi="Calibri"/>
          <w:lang w:eastAsia="ar-SA"/>
        </w:rPr>
        <w:t>Skarb Państwa Państwowe Go</w:t>
      </w:r>
      <w:r w:rsidR="00CC7AEA" w:rsidRPr="00830812">
        <w:rPr>
          <w:rFonts w:ascii="Calibri" w:hAnsi="Calibri"/>
          <w:lang w:eastAsia="ar-SA"/>
        </w:rPr>
        <w:t>spodarstwo Leśne Lasy Państwowe</w:t>
      </w:r>
      <w:r w:rsidRPr="00830812">
        <w:rPr>
          <w:rFonts w:ascii="Calibri" w:hAnsi="Calibri"/>
          <w:lang w:eastAsia="ar-SA"/>
        </w:rPr>
        <w:t xml:space="preserve"> Nadleśnictwo</w:t>
      </w:r>
      <w:r w:rsidR="000B1DEF">
        <w:rPr>
          <w:rFonts w:ascii="Calibri" w:hAnsi="Calibri"/>
          <w:lang w:eastAsia="ar-SA"/>
        </w:rPr>
        <w:t xml:space="preserve"> Zwierzyniec</w:t>
      </w:r>
      <w:r w:rsidR="009F4E08" w:rsidRPr="00830812">
        <w:rPr>
          <w:rFonts w:ascii="Calibri" w:hAnsi="Calibri"/>
          <w:lang w:eastAsia="ar-SA"/>
        </w:rPr>
        <w:t>.</w:t>
      </w:r>
    </w:p>
    <w:p w:rsidR="008A216F" w:rsidRPr="00830812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830812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9F4E08" w:rsidRPr="00830812" w:rsidRDefault="009F4E08" w:rsidP="009F4E08">
      <w:pPr>
        <w:spacing w:before="120" w:line="276" w:lineRule="auto"/>
        <w:jc w:val="both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składamy niniejsze oświadczenie.</w:t>
      </w:r>
    </w:p>
    <w:p w:rsidR="00FD53D8" w:rsidRPr="00830812" w:rsidRDefault="00FD53D8" w:rsidP="00FD53D8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992384" w:rsidRPr="0083081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b/>
          <w:lang w:eastAsia="en-US"/>
        </w:rPr>
        <w:t>*</w:t>
      </w:r>
      <w:r w:rsidR="00314463" w:rsidRPr="00830812">
        <w:rPr>
          <w:rFonts w:ascii="Calibri" w:hAnsi="Calibri"/>
          <w:b/>
          <w:lang w:eastAsia="en-US"/>
        </w:rPr>
        <w:t>Oświadczam</w:t>
      </w:r>
      <w:r w:rsidRPr="00830812">
        <w:rPr>
          <w:rFonts w:ascii="Calibri" w:hAnsi="Calibri"/>
          <w:b/>
          <w:lang w:eastAsia="en-US"/>
        </w:rPr>
        <w:t>y</w:t>
      </w:r>
      <w:r w:rsidR="00314463" w:rsidRPr="00830812">
        <w:rPr>
          <w:rFonts w:ascii="Calibri" w:hAnsi="Calibri"/>
          <w:b/>
          <w:lang w:eastAsia="en-US"/>
        </w:rPr>
        <w:t xml:space="preserve">, że </w:t>
      </w:r>
      <w:r w:rsidRPr="00830812">
        <w:rPr>
          <w:rFonts w:ascii="Calibri" w:hAnsi="Calibri"/>
          <w:lang w:eastAsia="en-US"/>
        </w:rPr>
        <w:t xml:space="preserve">warunek określony w rozdziale 5 ust. 2 pkt 1) SWZ – </w:t>
      </w:r>
      <w:r w:rsidR="00686BBA" w:rsidRPr="00830812">
        <w:rPr>
          <w:rFonts w:ascii="Calibri" w:hAnsi="Calibri"/>
          <w:b/>
          <w:lang w:eastAsia="en-US"/>
        </w:rPr>
        <w:t>DOŚWIADCZENI</w:t>
      </w:r>
      <w:r w:rsidR="00DE23DD" w:rsidRPr="00830812">
        <w:rPr>
          <w:rFonts w:ascii="Calibri" w:hAnsi="Calibri"/>
          <w:b/>
          <w:lang w:eastAsia="en-US"/>
        </w:rPr>
        <w:t>E</w:t>
      </w:r>
      <w:r w:rsidR="00686BBA" w:rsidRPr="00830812">
        <w:rPr>
          <w:rFonts w:ascii="Calibri" w:hAnsi="Calibri"/>
          <w:lang w:eastAsia="en-US"/>
        </w:rPr>
        <w:t xml:space="preserve"> –</w:t>
      </w:r>
      <w:r w:rsidRPr="00830812">
        <w:rPr>
          <w:rFonts w:ascii="Calibri" w:hAnsi="Calibri"/>
          <w:lang w:eastAsia="en-US"/>
        </w:rPr>
        <w:t xml:space="preserve"> spełnia następujący spośród Wykonawców wspólnie ubiegających się o udzielenie zamówienia: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92384" w:rsidRPr="0083081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Wykonawca ten zrealizuje roboty budowlane do realizacji, których te zdolności są wymagane, tj.: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92384" w:rsidRPr="0083081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b/>
          <w:lang w:eastAsia="en-US"/>
        </w:rPr>
        <w:t xml:space="preserve">*Oświadczamy, że </w:t>
      </w:r>
      <w:r w:rsidRPr="00830812">
        <w:rPr>
          <w:rFonts w:ascii="Calibri" w:hAnsi="Calibri"/>
          <w:lang w:eastAsia="en-US"/>
        </w:rPr>
        <w:t xml:space="preserve">warunek określony w rozdziale 5 ust. 2 pkt 2) SWZ - </w:t>
      </w:r>
      <w:r w:rsidR="00686BBA" w:rsidRPr="00830812">
        <w:rPr>
          <w:rFonts w:ascii="Calibri" w:hAnsi="Calibri"/>
          <w:b/>
          <w:lang w:eastAsia="en-US"/>
        </w:rPr>
        <w:t>OSOBY SKIEROWANE DO REALIZACJI ZAMÓWIENIA</w:t>
      </w:r>
      <w:r w:rsidR="00686BBA" w:rsidRPr="00830812">
        <w:rPr>
          <w:rFonts w:ascii="Calibri" w:hAnsi="Calibri"/>
          <w:lang w:eastAsia="en-US"/>
        </w:rPr>
        <w:t xml:space="preserve"> </w:t>
      </w:r>
      <w:r w:rsidR="00DC1578" w:rsidRPr="00830812">
        <w:rPr>
          <w:rFonts w:ascii="Calibri" w:hAnsi="Calibri"/>
          <w:lang w:eastAsia="en-US"/>
        </w:rPr>
        <w:t>–</w:t>
      </w:r>
      <w:r w:rsidRPr="00830812">
        <w:rPr>
          <w:rFonts w:ascii="Calibri" w:hAnsi="Calibri"/>
          <w:lang w:eastAsia="en-US"/>
        </w:rPr>
        <w:t xml:space="preserve"> spełnia następujący spośród Wykonawców wspólnie ubiegających się o udzielenie zamówienia: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92384" w:rsidRPr="0083081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Wykonawca ten zrealizuje roboty budowlane do realizacji, których te zdolności są wymagane, tj.: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lastRenderedPageBreak/>
        <w:t>………………………………..…………………………………………………………………………………………………………………………………………………….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830812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830812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830812">
        <w:rPr>
          <w:rFonts w:ascii="Calibri" w:hAnsi="Calibri"/>
          <w:b/>
          <w:lang w:eastAsia="en-US"/>
        </w:rPr>
        <w:t>OŚWIADCZENIE DOTYCZĄCE PODANYCH INFORMACJI</w:t>
      </w:r>
    </w:p>
    <w:p w:rsidR="000E0C2E" w:rsidRPr="00830812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830812">
        <w:rPr>
          <w:rFonts w:ascii="Calibri" w:hAnsi="Calibri" w:cs="Calibri"/>
          <w:b/>
        </w:rPr>
        <w:t>Oświadczam</w:t>
      </w:r>
      <w:r w:rsidR="00992384" w:rsidRPr="00830812">
        <w:rPr>
          <w:rFonts w:ascii="Calibri" w:hAnsi="Calibri" w:cs="Calibri"/>
          <w:b/>
        </w:rPr>
        <w:t>y</w:t>
      </w:r>
      <w:r w:rsidRPr="00830812">
        <w:rPr>
          <w:rFonts w:ascii="Calibri" w:hAnsi="Calibri" w:cs="Calibri"/>
          <w:b/>
        </w:rPr>
        <w:t>, że</w:t>
      </w:r>
      <w:r w:rsidRPr="00830812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830812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830812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830812">
        <w:rPr>
          <w:rFonts w:ascii="Calibri" w:hAnsi="Calibri" w:cs="Calibri"/>
        </w:rPr>
        <w:t>Miejscowość …………………………… data …………………………</w:t>
      </w:r>
    </w:p>
    <w:p w:rsidR="000E0C2E" w:rsidRPr="00830812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830812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830812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830812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830812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830812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 w:cs="Calibri"/>
          <w:i/>
          <w:sz w:val="18"/>
          <w:szCs w:val="18"/>
        </w:rPr>
        <w:t>O</w:t>
      </w:r>
      <w:r w:rsidR="00163706" w:rsidRPr="00830812">
        <w:rPr>
          <w:rFonts w:ascii="Calibri" w:hAnsi="Calibri" w:cs="Calibri"/>
          <w:i/>
          <w:sz w:val="18"/>
          <w:szCs w:val="18"/>
        </w:rPr>
        <w:t xml:space="preserve">świadczenie </w:t>
      </w:r>
      <w:r w:rsidRPr="00830812">
        <w:rPr>
          <w:rFonts w:ascii="Calibri" w:hAnsi="Calibri" w:cs="Calibri"/>
          <w:i/>
          <w:sz w:val="18"/>
          <w:szCs w:val="18"/>
        </w:rPr>
        <w:t xml:space="preserve">winna </w:t>
      </w:r>
      <w:r w:rsidRPr="00830812">
        <w:rPr>
          <w:rFonts w:ascii="Calibri" w:hAnsi="Calibri"/>
          <w:i/>
          <w:sz w:val="18"/>
          <w:szCs w:val="18"/>
        </w:rPr>
        <w:t>podpisać osoba</w:t>
      </w:r>
      <w:r w:rsidR="00163706" w:rsidRPr="00830812">
        <w:rPr>
          <w:rFonts w:ascii="Calibri" w:hAnsi="Calibri"/>
          <w:i/>
          <w:sz w:val="18"/>
          <w:szCs w:val="18"/>
        </w:rPr>
        <w:t xml:space="preserve"> (osoby)</w:t>
      </w:r>
      <w:r w:rsidRPr="00830812">
        <w:rPr>
          <w:rFonts w:ascii="Calibri" w:hAnsi="Calibri"/>
          <w:i/>
          <w:sz w:val="18"/>
          <w:szCs w:val="18"/>
        </w:rPr>
        <w:t xml:space="preserve"> upraw</w:t>
      </w:r>
      <w:r w:rsidR="00163706" w:rsidRPr="00830812">
        <w:rPr>
          <w:rFonts w:ascii="Calibri" w:hAnsi="Calibri"/>
          <w:i/>
          <w:sz w:val="18"/>
          <w:szCs w:val="18"/>
        </w:rPr>
        <w:t>niona do reprezentacji Wykonawców wspólnie ubiegających się o udzielenie zamówienia</w:t>
      </w:r>
      <w:r w:rsidRPr="00830812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</w:t>
      </w:r>
      <w:r w:rsidR="00FF1326" w:rsidRPr="00830812">
        <w:rPr>
          <w:rFonts w:ascii="Calibri" w:hAnsi="Calibri"/>
          <w:i/>
          <w:sz w:val="18"/>
          <w:szCs w:val="18"/>
        </w:rPr>
        <w:t>go</w:t>
      </w:r>
      <w:r w:rsidRPr="00830812">
        <w:rPr>
          <w:rFonts w:ascii="Calibri" w:hAnsi="Calibri"/>
          <w:i/>
          <w:sz w:val="18"/>
          <w:szCs w:val="18"/>
        </w:rPr>
        <w:t xml:space="preserve"> podpisania i złożenia, zostały szczegółowo opisane w SWZ.</w:t>
      </w:r>
    </w:p>
    <w:sectPr w:rsidR="000E0C2E" w:rsidRPr="00830812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F31" w:rsidRDefault="00433F31" w:rsidP="00AE1681">
      <w:r>
        <w:separator/>
      </w:r>
    </w:p>
  </w:endnote>
  <w:endnote w:type="continuationSeparator" w:id="0">
    <w:p w:rsidR="00433F31" w:rsidRDefault="00433F31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F31" w:rsidRDefault="00433F31" w:rsidP="00AE1681">
      <w:r>
        <w:separator/>
      </w:r>
    </w:p>
  </w:footnote>
  <w:footnote w:type="continuationSeparator" w:id="0">
    <w:p w:rsidR="00433F31" w:rsidRDefault="00433F31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EAA"/>
    <w:rsid w:val="00007EAA"/>
    <w:rsid w:val="000241C5"/>
    <w:rsid w:val="000908DF"/>
    <w:rsid w:val="000A7321"/>
    <w:rsid w:val="000B1DEF"/>
    <w:rsid w:val="000E0C2E"/>
    <w:rsid w:val="001121BA"/>
    <w:rsid w:val="001376BB"/>
    <w:rsid w:val="00163706"/>
    <w:rsid w:val="00163B9B"/>
    <w:rsid w:val="0016709F"/>
    <w:rsid w:val="00192BF1"/>
    <w:rsid w:val="001D3C92"/>
    <w:rsid w:val="001F13F7"/>
    <w:rsid w:val="002006AD"/>
    <w:rsid w:val="002122F8"/>
    <w:rsid w:val="00215AFA"/>
    <w:rsid w:val="00222C98"/>
    <w:rsid w:val="00273120"/>
    <w:rsid w:val="002B7F22"/>
    <w:rsid w:val="00300DB7"/>
    <w:rsid w:val="00314463"/>
    <w:rsid w:val="0033258B"/>
    <w:rsid w:val="00335BFA"/>
    <w:rsid w:val="00376019"/>
    <w:rsid w:val="003C1880"/>
    <w:rsid w:val="00432358"/>
    <w:rsid w:val="00433F31"/>
    <w:rsid w:val="00454E68"/>
    <w:rsid w:val="00477EC6"/>
    <w:rsid w:val="004B6F1A"/>
    <w:rsid w:val="004E7DA8"/>
    <w:rsid w:val="00505C37"/>
    <w:rsid w:val="00540F10"/>
    <w:rsid w:val="005621D7"/>
    <w:rsid w:val="005B39A5"/>
    <w:rsid w:val="00665A2D"/>
    <w:rsid w:val="00686BBA"/>
    <w:rsid w:val="00723B6B"/>
    <w:rsid w:val="00740A5C"/>
    <w:rsid w:val="00773F17"/>
    <w:rsid w:val="007E4101"/>
    <w:rsid w:val="00830812"/>
    <w:rsid w:val="008A216F"/>
    <w:rsid w:val="008B1CBC"/>
    <w:rsid w:val="008C73BA"/>
    <w:rsid w:val="00992384"/>
    <w:rsid w:val="009B7B09"/>
    <w:rsid w:val="009C50BD"/>
    <w:rsid w:val="009E28F3"/>
    <w:rsid w:val="009F4E08"/>
    <w:rsid w:val="00A00FAE"/>
    <w:rsid w:val="00A16B2A"/>
    <w:rsid w:val="00A65C5E"/>
    <w:rsid w:val="00AE1681"/>
    <w:rsid w:val="00B80914"/>
    <w:rsid w:val="00B82895"/>
    <w:rsid w:val="00B92D62"/>
    <w:rsid w:val="00BC334E"/>
    <w:rsid w:val="00C5238D"/>
    <w:rsid w:val="00C623D7"/>
    <w:rsid w:val="00C92BA5"/>
    <w:rsid w:val="00CC7AEA"/>
    <w:rsid w:val="00CD40EA"/>
    <w:rsid w:val="00CF01BE"/>
    <w:rsid w:val="00D03F35"/>
    <w:rsid w:val="00D77AD2"/>
    <w:rsid w:val="00D93FA0"/>
    <w:rsid w:val="00DC1578"/>
    <w:rsid w:val="00DD544E"/>
    <w:rsid w:val="00DE23DD"/>
    <w:rsid w:val="00E70CED"/>
    <w:rsid w:val="00EA0438"/>
    <w:rsid w:val="00EC0809"/>
    <w:rsid w:val="00EC2D2F"/>
    <w:rsid w:val="00EF37F9"/>
    <w:rsid w:val="00F37F14"/>
    <w:rsid w:val="00F44CA6"/>
    <w:rsid w:val="00FD53D8"/>
    <w:rsid w:val="00FF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0DCCE"/>
  <w15:docId w15:val="{BDAD552F-D5FF-4DEB-AB14-A10806DB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tabs>
        <w:tab w:val="num" w:pos="283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Ewelina Skrzypik</dc:creator>
  <cp:lastModifiedBy>Ewelina Skrzypik - Nadleśnictwo Zwierzyniec</cp:lastModifiedBy>
  <cp:revision>8</cp:revision>
  <dcterms:created xsi:type="dcterms:W3CDTF">2021-04-19T02:37:00Z</dcterms:created>
  <dcterms:modified xsi:type="dcterms:W3CDTF">2022-06-15T10:43:00Z</dcterms:modified>
</cp:coreProperties>
</file>