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7DC7918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 ….. kwartał ……roku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777777" w:rsidR="00CA516B" w:rsidRPr="002B50C0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0612144" w:rsidR="00CA516B" w:rsidRPr="00141A92" w:rsidRDefault="001F67E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&lt;&lt;N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ależy wskazać członka </w:t>
            </w:r>
            <w:r w:rsid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KRMC </w:t>
            </w:r>
            <w:r w:rsidR="00084E5B" w:rsidRPr="00084E5B">
              <w:rPr>
                <w:rFonts w:ascii="Arial" w:hAnsi="Arial" w:cs="Arial"/>
                <w:color w:val="0070C0"/>
                <w:sz w:val="18"/>
                <w:szCs w:val="18"/>
              </w:rPr>
              <w:t xml:space="preserve">lub inny </w:t>
            </w:r>
            <w:r w:rsidR="006822BC">
              <w:rPr>
                <w:rFonts w:ascii="Arial" w:hAnsi="Arial" w:cs="Arial"/>
                <w:color w:val="0070C0"/>
                <w:sz w:val="18"/>
                <w:szCs w:val="18"/>
              </w:rPr>
              <w:t>podmiot</w:t>
            </w:r>
            <w:r w:rsidR="00084E5B" w:rsidRPr="00084E5B">
              <w:rPr>
                <w:rFonts w:ascii="Arial" w:hAnsi="Arial" w:cs="Arial"/>
                <w:color w:val="0070C0"/>
                <w:sz w:val="18"/>
                <w:szCs w:val="18"/>
              </w:rPr>
              <w:t xml:space="preserve"> właściwy do skierowania raportu do zaopiniowania przez </w:t>
            </w:r>
            <w:r w:rsidR="009D2FA4"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="006822BC">
              <w:rPr>
                <w:rFonts w:ascii="Arial" w:hAnsi="Arial" w:cs="Arial"/>
                <w:color w:val="0070C0"/>
                <w:sz w:val="18"/>
                <w:szCs w:val="18"/>
              </w:rPr>
              <w:t>omitet</w:t>
            </w:r>
            <w:r w:rsidR="00084E5B" w:rsidRPr="00084E5B" w:rsidDel="00084E5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729F137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&lt;&lt;Należy wskazać </w:t>
            </w:r>
            <w:r w:rsidRPr="003410FE">
              <w:rPr>
                <w:rFonts w:ascii="Arial" w:hAnsi="Arial" w:cs="Arial"/>
                <w:color w:val="0070C0"/>
                <w:sz w:val="18"/>
                <w:szCs w:val="18"/>
              </w:rPr>
              <w:t>nazwę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3410FE">
              <w:rPr>
                <w:rFonts w:ascii="Arial" w:hAnsi="Arial" w:cs="Arial"/>
                <w:color w:val="0070C0"/>
                <w:sz w:val="18"/>
                <w:szCs w:val="18"/>
              </w:rPr>
              <w:t>jednostki organizacyjnej realizującej projekt&gt;&gt;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3F221A44" w:rsidR="00CA516B" w:rsidRPr="00141A92" w:rsidRDefault="000E182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>&lt;&lt;Należy wskazać źródło finansowania projektu, tj. budżet państwa –  określoną część budżetową, a w odniesieniu do środków UE – należy podać nazwę programu operacyjnego (nazwy i numeru działania lub poddziałania zgodnie ze Szczegółowym Opisem Osi Priorytetowych (SZOOP)) lub inne źródło zagraniczne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&lt;&lt;Należy wskazać wartość brutto projektu (a w przypadku modyfikacji tej wartości w trakcie realizacji projektu, także wartość początkową projektu)&gt;&gt;</w:t>
            </w:r>
          </w:p>
        </w:tc>
      </w:tr>
      <w:tr w:rsidR="005212C8" w:rsidRPr="002B50C0" w14:paraId="6CD831AF" w14:textId="77777777" w:rsidTr="008A332F">
        <w:trPr>
          <w:trHeight w:val="57"/>
          <w:ins w:id="0" w:author="Autor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ins w:id="1" w:author="Autor"/>
                <w:rFonts w:ascii="Arial" w:hAnsi="Arial" w:cs="Arial"/>
                <w:b/>
                <w:sz w:val="24"/>
                <w:szCs w:val="24"/>
              </w:rPr>
            </w:pPr>
            <w:ins w:id="2" w:author="Autor">
              <w:r>
                <w:rPr>
                  <w:rFonts w:ascii="Arial" w:hAnsi="Arial" w:cs="Arial"/>
                  <w:b/>
                  <w:sz w:val="24"/>
                  <w:szCs w:val="24"/>
                </w:rPr>
                <w:t xml:space="preserve">Całkowity koszt </w:t>
              </w:r>
              <w:r w:rsidR="006C78AE">
                <w:rPr>
                  <w:rFonts w:ascii="Arial" w:hAnsi="Arial" w:cs="Arial"/>
                  <w:b/>
                  <w:sz w:val="24"/>
                  <w:szCs w:val="24"/>
                </w:rPr>
                <w:t xml:space="preserve">projektu </w:t>
              </w:r>
              <w:r>
                <w:rPr>
                  <w:rFonts w:ascii="Arial" w:hAnsi="Arial" w:cs="Arial"/>
                  <w:b/>
                  <w:sz w:val="24"/>
                  <w:szCs w:val="24"/>
                </w:rPr>
                <w:t>- wydatki kwalifikowalne</w:t>
              </w:r>
            </w:ins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C3FC0F2" w:rsidR="005212C8" w:rsidRPr="00141A92" w:rsidRDefault="005212C8">
            <w:pPr>
              <w:spacing w:line="276" w:lineRule="auto"/>
              <w:rPr>
                <w:ins w:id="3" w:author="Autor"/>
                <w:rFonts w:ascii="Arial" w:hAnsi="Arial" w:cs="Arial"/>
                <w:color w:val="0070C0"/>
                <w:sz w:val="18"/>
                <w:szCs w:val="18"/>
              </w:rPr>
            </w:pPr>
            <w:ins w:id="4" w:author="Autor">
              <w:r>
                <w:rPr>
                  <w:rFonts w:ascii="Arial" w:hAnsi="Arial" w:cs="Arial"/>
                  <w:color w:val="0070C0"/>
                  <w:sz w:val="18"/>
                  <w:szCs w:val="18"/>
                </w:rPr>
                <w:t>&lt;&lt;</w:t>
              </w:r>
              <w:r w:rsidRPr="005212C8">
                <w:rPr>
                  <w:rFonts w:eastAsia="Times New Roman" w:cstheme="minorHAnsi"/>
                  <w:color w:val="0070C0"/>
                  <w:lang w:eastAsia="pl-PL"/>
                </w:rPr>
                <w:t xml:space="preserve"> </w:t>
              </w:r>
              <w:r w:rsidRPr="005212C8">
                <w:rPr>
                  <w:rFonts w:ascii="Arial" w:hAnsi="Arial" w:cs="Arial"/>
                  <w:color w:val="0070C0"/>
                  <w:sz w:val="18"/>
                  <w:szCs w:val="18"/>
                </w:rPr>
                <w:t>W przypadku projektów dofinansowanych z funduszy UE</w:t>
              </w:r>
              <w:r w:rsidR="006C78AE">
                <w:rPr>
                  <w:rFonts w:ascii="Arial" w:hAnsi="Arial" w:cs="Arial"/>
                  <w:color w:val="0070C0"/>
                  <w:sz w:val="18"/>
                  <w:szCs w:val="18"/>
                </w:rPr>
                <w:t>,</w:t>
              </w:r>
              <w:r w:rsidRPr="005212C8">
                <w:rPr>
                  <w:rFonts w:ascii="Arial" w:hAnsi="Arial" w:cs="Arial"/>
                  <w:color w:val="0070C0"/>
                  <w:sz w:val="18"/>
                  <w:szCs w:val="18"/>
                </w:rPr>
                <w:t xml:space="preserve"> </w:t>
              </w:r>
              <w:r>
                <w:rPr>
                  <w:rFonts w:ascii="Arial" w:hAnsi="Arial" w:cs="Arial"/>
                  <w:color w:val="0070C0"/>
                  <w:sz w:val="18"/>
                  <w:szCs w:val="18"/>
                </w:rPr>
                <w:t>należy wskazać wartość brutto projektu w części wydatków kwalifikowalnych&gt;&gt;</w:t>
              </w:r>
            </w:ins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13C5B" w14:textId="77777777" w:rsidR="00F2008A" w:rsidRPr="00141A92" w:rsidRDefault="00F2008A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&lt;&lt;Należy wskazać:</w:t>
            </w:r>
          </w:p>
          <w:p w14:paraId="0C453352" w14:textId="4DACB8D5" w:rsidR="00F2008A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datę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rozpoczęcia realizacji projektu: &lt;dzień, miesiąc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rok&gt;</w:t>
            </w:r>
          </w:p>
          <w:p w14:paraId="55CE9679" w14:textId="763BAA41" w:rsidR="00CA516B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datę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zakończenia realizacji projektu</w:t>
            </w:r>
            <w:r w:rsidR="00CA516B" w:rsidRPr="00141A92">
              <w:rPr>
                <w:rStyle w:val="Odwoanieprzypisudolnego"/>
                <w:rFonts w:ascii="Arial" w:hAnsi="Arial" w:cs="Arial"/>
                <w:color w:val="0070C0"/>
                <w:sz w:val="18"/>
                <w:szCs w:val="18"/>
              </w:rPr>
              <w:footnoteReference w:id="1"/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>: &lt;dzień, miesiąc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rok&gt; wynikająca z obowiązującej zatwierdzonej dokumentacj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i&gt;&gt;</w:t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54744D77" w14:textId="77777777" w:rsidTr="002B6F21">
        <w:tc>
          <w:tcPr>
            <w:tcW w:w="9001" w:type="dxa"/>
          </w:tcPr>
          <w:p w14:paraId="407F8BB1" w14:textId="77777777" w:rsidR="002B6F21" w:rsidRPr="001B6667" w:rsidRDefault="002B6F21" w:rsidP="00A83BB9">
            <w:pPr>
              <w:pStyle w:val="Bodytext1blueitalic"/>
              <w:framePr w:hSpace="0" w:wrap="auto" w:vAnchor="margin" w:hAnchor="text" w:xAlign="left" w:yAlign="inline"/>
              <w:spacing w:after="120"/>
              <w:suppressOverlap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B6667">
              <w:rPr>
                <w:rFonts w:ascii="Arial" w:hAnsi="Arial" w:cs="Arial"/>
                <w:b/>
                <w:sz w:val="22"/>
                <w:szCs w:val="22"/>
                <w:lang w:val="pl-PL"/>
              </w:rPr>
              <w:t>TREŚĆ W KOLORZE NIEBIESKIM</w:t>
            </w:r>
            <w:r w:rsidRPr="001B6667">
              <w:rPr>
                <w:rFonts w:ascii="Arial" w:hAnsi="Arial" w:cs="Arial"/>
                <w:sz w:val="22"/>
                <w:szCs w:val="22"/>
                <w:lang w:val="pl-PL"/>
              </w:rPr>
              <w:t xml:space="preserve"> została dodana do dokumentu w celu objaśnienia kolejnych elementów.</w:t>
            </w:r>
          </w:p>
          <w:p w14:paraId="781EE641" w14:textId="36D96FF0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  <w:r w:rsidRPr="001B6667">
              <w:t xml:space="preserve">-- Należy usunąć tę </w:t>
            </w:r>
            <w:r w:rsidR="00084E5B">
              <w:t>treść</w:t>
            </w:r>
            <w:r w:rsidR="00084E5B" w:rsidRPr="001B6667">
              <w:t xml:space="preserve"> </w:t>
            </w:r>
            <w:r w:rsidRPr="001B6667">
              <w:t>po uzupełnieniu dokumentu –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8CD2A95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C39A9" w:rsidRPr="00BB5ACE">
        <w:rPr>
          <w:rFonts w:ascii="Arial" w:hAnsi="Arial" w:cs="Arial"/>
          <w:sz w:val="18"/>
          <w:szCs w:val="18"/>
        </w:rPr>
        <w:t>&lt;</w:t>
      </w: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&lt;Należy wskazać projekt aktu prawnego, </w:t>
      </w:r>
      <w:r w:rsidR="00294349">
        <w:rPr>
          <w:rFonts w:ascii="Arial" w:eastAsiaTheme="minorHAnsi" w:hAnsi="Arial" w:cs="Arial"/>
          <w:color w:val="0070C0"/>
          <w:sz w:val="18"/>
          <w:szCs w:val="18"/>
        </w:rPr>
        <w:t xml:space="preserve">który wprowadza </w:t>
      </w:r>
      <w:r w:rsidRPr="00141A92">
        <w:rPr>
          <w:rFonts w:ascii="Arial" w:eastAsiaTheme="minorHAnsi" w:hAnsi="Arial" w:cs="Arial"/>
          <w:color w:val="0070C0"/>
          <w:sz w:val="18"/>
          <w:szCs w:val="18"/>
        </w:rPr>
        <w:t>regulacje prawne niezbędne do wdrożenia produktów projektu oraz aktualny etap prac legislacyjnych (np. uzgodnienia międzyresortowe, KSE, KRMC, Sejm, Senat)</w:t>
      </w:r>
      <w:r w:rsidR="00141A92">
        <w:rPr>
          <w:rFonts w:ascii="Arial" w:eastAsiaTheme="minorHAnsi" w:hAnsi="Arial" w:cs="Arial"/>
          <w:color w:val="0070C0"/>
          <w:sz w:val="18"/>
          <w:szCs w:val="18"/>
        </w:rPr>
        <w:t>&gt;&gt;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7777777" w:rsidR="00907F6D" w:rsidRPr="00141A92" w:rsidRDefault="00740A4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&lt;Należy wskazać </w:t>
            </w:r>
            <w:r w:rsidR="003221F2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jaki </w:t>
            </w:r>
            <w:r w:rsidR="00450089" w:rsidRPr="00141A92">
              <w:rPr>
                <w:rFonts w:ascii="Arial" w:hAnsi="Arial" w:cs="Arial"/>
                <w:color w:val="0070C0"/>
                <w:sz w:val="18"/>
                <w:szCs w:val="20"/>
              </w:rPr>
              <w:t>% czasu przeznaczonego na realizację projektu</w:t>
            </w:r>
            <w:r w:rsidR="00F138F7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upłynęło do końca okresu sprawozdawczego</w:t>
            </w:r>
            <w:r w:rsidR="00450089" w:rsidRPr="00141A92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</w:p>
        </w:tc>
        <w:tc>
          <w:tcPr>
            <w:tcW w:w="3260" w:type="dxa"/>
          </w:tcPr>
          <w:p w14:paraId="1B061A32" w14:textId="539E1077" w:rsidR="006948D3" w:rsidRPr="006948D3" w:rsidRDefault="006948D3" w:rsidP="006948D3">
            <w:pPr>
              <w:rPr>
                <w:ins w:id="5" w:author="Autor"/>
                <w:rFonts w:ascii="Arial" w:hAnsi="Arial" w:cs="Arial"/>
                <w:color w:val="0070C0"/>
                <w:sz w:val="18"/>
                <w:szCs w:val="20"/>
              </w:rPr>
            </w:pPr>
            <w:ins w:id="6" w:author="Autor">
              <w:r w:rsidRPr="006948D3">
                <w:rPr>
                  <w:rFonts w:ascii="Arial" w:hAnsi="Arial" w:cs="Arial"/>
                  <w:color w:val="0070C0"/>
                  <w:sz w:val="18"/>
                  <w:szCs w:val="20"/>
                </w:rPr>
                <w:t>&lt;&lt; Należy wskazać % wartość wydatków poniesionych w pr</w:t>
              </w:r>
              <w:r>
                <w:rPr>
                  <w:rFonts w:ascii="Arial" w:hAnsi="Arial" w:cs="Arial"/>
                  <w:color w:val="0070C0"/>
                  <w:sz w:val="18"/>
                  <w:szCs w:val="20"/>
                </w:rPr>
                <w:t>ojekcie w stosunku do całkowitego</w:t>
              </w:r>
              <w:r w:rsidRPr="006948D3">
                <w:rPr>
                  <w:rFonts w:ascii="Arial" w:hAnsi="Arial" w:cs="Arial"/>
                  <w:color w:val="0070C0"/>
                  <w:sz w:val="18"/>
                  <w:szCs w:val="20"/>
                </w:rPr>
                <w:t xml:space="preserve"> </w:t>
              </w:r>
              <w:r>
                <w:rPr>
                  <w:rFonts w:ascii="Arial" w:hAnsi="Arial" w:cs="Arial"/>
                  <w:color w:val="0070C0"/>
                  <w:sz w:val="18"/>
                  <w:szCs w:val="20"/>
                </w:rPr>
                <w:t>kosztu</w:t>
              </w:r>
              <w:r w:rsidRPr="006948D3">
                <w:rPr>
                  <w:rFonts w:ascii="Arial" w:hAnsi="Arial" w:cs="Arial"/>
                  <w:color w:val="0070C0"/>
                  <w:sz w:val="18"/>
                  <w:szCs w:val="20"/>
                </w:rPr>
                <w:t xml:space="preserve"> projektu.</w:t>
              </w:r>
            </w:ins>
          </w:p>
          <w:p w14:paraId="5427B2C6" w14:textId="77777777" w:rsidR="006948D3" w:rsidRPr="006948D3" w:rsidRDefault="006948D3" w:rsidP="006948D3">
            <w:pPr>
              <w:rPr>
                <w:ins w:id="7" w:author="Autor"/>
                <w:rFonts w:ascii="Arial" w:hAnsi="Arial" w:cs="Arial"/>
                <w:color w:val="0070C0"/>
                <w:sz w:val="18"/>
                <w:szCs w:val="20"/>
              </w:rPr>
            </w:pPr>
          </w:p>
          <w:p w14:paraId="503FA9AB" w14:textId="671C829D" w:rsidR="00CC7E21" w:rsidRPr="00141A92" w:rsidDel="006948D3" w:rsidRDefault="006948D3" w:rsidP="006948D3">
            <w:pPr>
              <w:rPr>
                <w:del w:id="8" w:author="Autor"/>
                <w:rFonts w:ascii="Arial" w:hAnsi="Arial" w:cs="Arial"/>
                <w:color w:val="0070C0"/>
                <w:sz w:val="18"/>
                <w:szCs w:val="20"/>
              </w:rPr>
            </w:pPr>
            <w:ins w:id="9" w:author="Autor">
              <w:r w:rsidRPr="006948D3">
                <w:rPr>
                  <w:rFonts w:ascii="Arial" w:hAnsi="Arial" w:cs="Arial"/>
                  <w:color w:val="0070C0"/>
                  <w:sz w:val="18"/>
                  <w:szCs w:val="20"/>
                </w:rPr>
                <w:t>W przypadku projektów dofinansowanych z funduszy UE</w:t>
              </w:r>
              <w:r w:rsidR="00B23828">
                <w:rPr>
                  <w:rFonts w:ascii="Arial" w:hAnsi="Arial" w:cs="Arial"/>
                  <w:color w:val="0070C0"/>
                  <w:sz w:val="18"/>
                  <w:szCs w:val="20"/>
                </w:rPr>
                <w:t>,</w:t>
              </w:r>
              <w:r w:rsidR="00B91243" w:rsidRPr="00B91243">
                <w:rPr>
                  <w:rFonts w:ascii="Calibri" w:eastAsia="Times New Roman" w:hAnsi="Calibri" w:cs="Calibri"/>
                  <w:lang w:eastAsia="pl-PL"/>
                </w:rPr>
                <w:t xml:space="preserve"> </w:t>
              </w:r>
              <w:r w:rsidR="00B91243" w:rsidRPr="00B91243">
                <w:rPr>
                  <w:rFonts w:ascii="Arial" w:hAnsi="Arial" w:cs="Arial"/>
                  <w:color w:val="0070C0"/>
                  <w:sz w:val="18"/>
                  <w:szCs w:val="20"/>
                </w:rPr>
                <w:t>o ile występują wydatki niekwalifikowalne</w:t>
              </w:r>
              <w:r w:rsidR="00B23828">
                <w:rPr>
                  <w:rFonts w:ascii="Arial" w:hAnsi="Arial" w:cs="Arial"/>
                  <w:color w:val="0070C0"/>
                  <w:sz w:val="18"/>
                  <w:szCs w:val="20"/>
                </w:rPr>
                <w:t>,</w:t>
              </w:r>
              <w:r w:rsidR="00293351">
                <w:rPr>
                  <w:rFonts w:ascii="Arial" w:hAnsi="Arial" w:cs="Arial"/>
                  <w:color w:val="0070C0"/>
                  <w:sz w:val="18"/>
                  <w:szCs w:val="20"/>
                </w:rPr>
                <w:t xml:space="preserve"> </w:t>
              </w:r>
              <w:r w:rsidR="00B91243">
                <w:rPr>
                  <w:rFonts w:ascii="Arial" w:hAnsi="Arial" w:cs="Arial"/>
                  <w:color w:val="0070C0"/>
                  <w:sz w:val="18"/>
                  <w:szCs w:val="20"/>
                </w:rPr>
                <w:t>dodatkowo</w:t>
              </w:r>
              <w:r w:rsidR="00B23828">
                <w:rPr>
                  <w:rFonts w:ascii="Arial" w:hAnsi="Arial" w:cs="Arial"/>
                  <w:color w:val="0070C0"/>
                  <w:sz w:val="18"/>
                  <w:szCs w:val="20"/>
                </w:rPr>
                <w:t xml:space="preserve"> </w:t>
              </w:r>
              <w:r w:rsidRPr="006948D3">
                <w:rPr>
                  <w:rFonts w:ascii="Arial" w:hAnsi="Arial" w:cs="Arial"/>
                  <w:color w:val="0070C0"/>
                  <w:sz w:val="18"/>
                  <w:szCs w:val="20"/>
                </w:rPr>
                <w:t>należy podać % wartość wydatk</w:t>
              </w:r>
              <w:r w:rsidR="00B23828">
                <w:rPr>
                  <w:rFonts w:ascii="Arial" w:hAnsi="Arial" w:cs="Arial"/>
                  <w:color w:val="0070C0"/>
                  <w:sz w:val="18"/>
                  <w:szCs w:val="20"/>
                </w:rPr>
                <w:t xml:space="preserve">owanych </w:t>
              </w:r>
              <w:r w:rsidRPr="006948D3">
                <w:rPr>
                  <w:rFonts w:ascii="Arial" w:hAnsi="Arial" w:cs="Arial"/>
                  <w:color w:val="0070C0"/>
                  <w:sz w:val="18"/>
                  <w:szCs w:val="20"/>
                </w:rPr>
                <w:t>kwalifikowalnych</w:t>
              </w:r>
              <w:r w:rsidR="00F86C58">
                <w:rPr>
                  <w:rFonts w:ascii="Arial" w:hAnsi="Arial" w:cs="Arial"/>
                  <w:color w:val="0070C0"/>
                  <w:sz w:val="18"/>
                  <w:szCs w:val="20"/>
                </w:rPr>
                <w:t xml:space="preserve"> poniesionych w projekcie</w:t>
              </w:r>
              <w:r w:rsidRPr="006948D3">
                <w:rPr>
                  <w:rFonts w:ascii="Arial" w:hAnsi="Arial" w:cs="Arial"/>
                  <w:color w:val="0070C0"/>
                  <w:sz w:val="18"/>
                  <w:szCs w:val="20"/>
                </w:rPr>
                <w:t xml:space="preserve"> w stosunku do wartości umowy/porozumienia o dofinansowanie w części środków kwalifikowalnych&gt;&gt;</w:t>
              </w:r>
            </w:ins>
            <w:del w:id="10" w:author="Autor">
              <w:r w:rsidR="000A3938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>&lt;</w:delText>
              </w:r>
              <w:r w:rsidR="00CC7E21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W przypadku projektów dofinansowanych </w:delText>
              </w:r>
              <w:r w:rsidR="00C57985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>z</w:delText>
              </w:r>
              <w:r w:rsidR="00CC7E21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 funduszy UE n</w:delText>
              </w:r>
              <w:r w:rsidR="000A3938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ależy podać </w:delText>
              </w:r>
              <w:r w:rsidR="006B5117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% </w:delText>
              </w:r>
              <w:r w:rsidR="000A3938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wartość wydatków kwalifikowalnych </w:delText>
              </w:r>
              <w:r w:rsidR="000A3938" w:rsidRPr="00141A92" w:rsidDel="00263392">
                <w:rPr>
                  <w:rFonts w:ascii="Arial" w:hAnsi="Arial" w:cs="Arial"/>
                  <w:color w:val="0070C0"/>
                  <w:sz w:val="18"/>
                  <w:szCs w:val="20"/>
                </w:rPr>
                <w:delText>wykazanych w</w:delText>
              </w:r>
              <w:r w:rsidR="00C57985" w:rsidRPr="00141A92" w:rsidDel="00263392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 złożonych</w:delText>
              </w:r>
              <w:r w:rsidR="000A3938" w:rsidRPr="00141A92" w:rsidDel="00263392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 wnioskach o płatność </w:delText>
              </w:r>
              <w:r w:rsidR="006B5117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w stosunku do </w:delText>
              </w:r>
              <w:r w:rsidR="000A3938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>wartości umowy</w:delText>
              </w:r>
              <w:r w:rsidR="00DB69FD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>/porozumienia</w:delText>
              </w:r>
              <w:r w:rsidR="006B5117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 </w:delText>
              </w:r>
              <w:r w:rsidR="00C57985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o dofinansowanie </w:delText>
              </w:r>
              <w:r w:rsidR="006B5117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>w części środków kwalifikowalnych</w:delText>
              </w:r>
              <w:r w:rsidR="00CC7E21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>.</w:delText>
              </w:r>
            </w:del>
          </w:p>
          <w:p w14:paraId="355CEE2C" w14:textId="0B1F8CF7" w:rsidR="006B5117" w:rsidRPr="00141A92" w:rsidDel="006948D3" w:rsidRDefault="006B5117" w:rsidP="00CC7E21">
            <w:pPr>
              <w:rPr>
                <w:del w:id="11" w:author="Autor"/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77FC0985" w:rsidR="00907F6D" w:rsidRPr="00141A92" w:rsidRDefault="00CC7E21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del w:id="12" w:author="Autor">
              <w:r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W przypadku projektów realizowanych </w:delText>
              </w:r>
              <w:r w:rsidR="00C57985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z </w:delText>
              </w:r>
              <w:r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>innych środków zagranicznych</w:delText>
              </w:r>
              <w:r w:rsidR="00003CB0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 </w:delText>
              </w:r>
              <w:r w:rsidR="00C57985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lub z budżetu państwa </w:delText>
              </w:r>
              <w:r w:rsidR="00003CB0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należy wskazać </w:delText>
              </w:r>
              <w:r w:rsidR="006B5117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% </w:delText>
              </w:r>
              <w:r w:rsidR="00003CB0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wartość wydatków poniesionych w projekcie </w:delText>
              </w:r>
              <w:r w:rsidR="006B5117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>w stosunku do całkowite</w:delText>
              </w:r>
              <w:r w:rsidR="006B5117" w:rsidRPr="00141A92" w:rsidDel="00C3575F">
                <w:rPr>
                  <w:rFonts w:ascii="Arial" w:hAnsi="Arial" w:cs="Arial"/>
                  <w:color w:val="0070C0"/>
                  <w:sz w:val="18"/>
                  <w:szCs w:val="20"/>
                </w:rPr>
                <w:delText>j</w:delText>
              </w:r>
              <w:r w:rsidR="006B5117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 </w:delText>
              </w:r>
              <w:r w:rsidR="006B5117" w:rsidRPr="00141A92" w:rsidDel="00C3575F">
                <w:rPr>
                  <w:rFonts w:ascii="Arial" w:hAnsi="Arial" w:cs="Arial"/>
                  <w:color w:val="0070C0"/>
                  <w:sz w:val="18"/>
                  <w:szCs w:val="20"/>
                </w:rPr>
                <w:delText>wartości</w:delText>
              </w:r>
              <w:r w:rsidR="00003CB0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 projektu</w:delText>
              </w:r>
              <w:r w:rsidR="00F2008A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 xml:space="preserve"> </w:delText>
              </w:r>
              <w:r w:rsidR="000A3938" w:rsidRPr="00141A92" w:rsidDel="006948D3">
                <w:rPr>
                  <w:rFonts w:ascii="Arial" w:hAnsi="Arial" w:cs="Arial"/>
                  <w:color w:val="0070C0"/>
                  <w:sz w:val="18"/>
                  <w:szCs w:val="20"/>
                </w:rPr>
                <w:delText>&gt;</w:delText>
              </w:r>
            </w:del>
          </w:p>
        </w:tc>
        <w:tc>
          <w:tcPr>
            <w:tcW w:w="3402" w:type="dxa"/>
          </w:tcPr>
          <w:p w14:paraId="65BB31D3" w14:textId="5D910E94" w:rsidR="00907F6D" w:rsidRPr="00141A92" w:rsidRDefault="00084E5B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4E5B">
              <w:rPr>
                <w:rFonts w:ascii="Arial" w:hAnsi="Arial" w:cs="Arial"/>
                <w:color w:val="0070C0"/>
                <w:sz w:val="18"/>
                <w:szCs w:val="20"/>
              </w:rPr>
              <w:t>&lt;Należy podać % wartość środków zaangażowanych w projekcie - wynikających z uruchomionych postępowań o udzielenie zamówień publicznych (wartość, jaką Zamawiający zamierza przeznaczyć na realizację zamówienia), środków zaangażowanych na wynagrodzenia (możliwe uwzględnienie wartości przybliżonej), umowy zawarte z wykonawcami, itp. -  w stosunku do całkowite</w:t>
            </w:r>
            <w:ins w:id="13" w:author="Autor">
              <w:r w:rsidR="00C3575F">
                <w:rPr>
                  <w:rFonts w:ascii="Arial" w:hAnsi="Arial" w:cs="Arial"/>
                  <w:color w:val="0070C0"/>
                  <w:sz w:val="18"/>
                  <w:szCs w:val="20"/>
                </w:rPr>
                <w:t>go</w:t>
              </w:r>
            </w:ins>
            <w:r w:rsidRPr="00084E5B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ins w:id="14" w:author="Autor">
              <w:r w:rsidR="00C3575F">
                <w:rPr>
                  <w:rFonts w:ascii="Arial" w:hAnsi="Arial" w:cs="Arial"/>
                  <w:color w:val="0070C0"/>
                  <w:sz w:val="18"/>
                  <w:szCs w:val="20"/>
                </w:rPr>
                <w:t>kosztu</w:t>
              </w:r>
            </w:ins>
            <w:r w:rsidRPr="00084E5B">
              <w:rPr>
                <w:rFonts w:ascii="Arial" w:hAnsi="Arial" w:cs="Arial"/>
                <w:color w:val="0070C0"/>
                <w:sz w:val="18"/>
                <w:szCs w:val="20"/>
              </w:rPr>
              <w:t xml:space="preserve"> projektu&gt;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1D22A813" w:rsidR="004350B8" w:rsidRPr="00141A92" w:rsidRDefault="00B41415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wskazać nazwy kamieni milowych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7777777" w:rsidR="004350B8" w:rsidRPr="00141A92" w:rsidRDefault="00B41415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</w:t>
            </w:r>
            <w:r w:rsidR="000F307B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podać nr porządkowy z tab. poniżej wraz z wartością docelową jaką się planuje zrealizować w danym kamieniu milowym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  <w:tc>
          <w:tcPr>
            <w:tcW w:w="1289" w:type="dxa"/>
          </w:tcPr>
          <w:p w14:paraId="207E79D3" w14:textId="256A2457" w:rsidR="004350B8" w:rsidRPr="00141A92" w:rsidRDefault="00310D8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</w:p>
        </w:tc>
        <w:tc>
          <w:tcPr>
            <w:tcW w:w="1914" w:type="dxa"/>
          </w:tcPr>
          <w:p w14:paraId="2F14513F" w14:textId="0D3D1D5C" w:rsidR="004350B8" w:rsidRPr="00141A92" w:rsidRDefault="00310D8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2802" w:type="dxa"/>
          </w:tcPr>
          <w:p w14:paraId="397D9D34" w14:textId="634FF755" w:rsidR="004350B8" w:rsidRPr="00141A92" w:rsidRDefault="009F1DC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&lt;&lt;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 wskazać spośród trzech możliwych (do wyboru):</w:t>
            </w:r>
          </w:p>
          <w:p w14:paraId="23049A07" w14:textId="49711962" w:rsidR="004350B8" w:rsidRPr="00141A92" w:rsidRDefault="004350B8" w:rsidP="00DC3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- planowany</w:t>
            </w:r>
          </w:p>
          <w:p w14:paraId="0295B29F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- w trakcie realizacji</w:t>
            </w:r>
          </w:p>
          <w:p w14:paraId="43F23A74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- osiągnięty</w:t>
            </w:r>
          </w:p>
          <w:p w14:paraId="3EB952ED" w14:textId="77777777" w:rsidR="006B5117" w:rsidRPr="00141A92" w:rsidRDefault="006B511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6AF3652" w14:textId="579F3BEB" w:rsidR="004350B8" w:rsidRPr="00141A92" w:rsidRDefault="006B5117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W przypadku 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>nieosiągnięcia kamienia milowego w planowanym terminie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należy wskazać przyczyny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>, max. 1000 znaków</w:t>
            </w:r>
            <w:r w:rsidR="009F1DC8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784E868F" w14:textId="08127940" w:rsidR="006A60AA" w:rsidRPr="006334BF" w:rsidRDefault="006A60A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&lt;&lt;</w:t>
            </w:r>
            <w:r w:rsidR="00D25CFE" w:rsidRPr="00AF567D">
              <w:rPr>
                <w:lang w:val="pl-PL"/>
              </w:rPr>
              <w:t xml:space="preserve"> </w:t>
            </w:r>
            <w:r w:rsidR="00D25CFE" w:rsidRPr="00D25CFE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Należy wskazać </w:t>
            </w: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nazw</w:t>
            </w:r>
            <w:r w:rsidR="00D25CFE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ę</w:t>
            </w: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wskaźnika efektywności, np.:</w:t>
            </w:r>
          </w:p>
          <w:p w14:paraId="778D1794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liczba spraw załatwionych drogą elektroniczną, skrócenie czasu na realizację sprawy, zmniejszenie liczby osób zaangażowanych; </w:t>
            </w:r>
          </w:p>
          <w:p w14:paraId="7ACE7DE0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dokumentów zawierających informacje sektora publicznego </w:t>
            </w:r>
          </w:p>
          <w:p w14:paraId="5EBFF6FB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skrócenie czasu obsługi danego zdarzenia życiowego z punktu widzenia użytkownika lub obsługi procesu po stronie organizacji (wyrażone w jednostce czasu);</w:t>
            </w:r>
          </w:p>
          <w:p w14:paraId="0572D7B9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zmniejszenie liczby kroków niezbędnych do wykonania po stronie użytkownika w celu załatwienia sprawy;</w:t>
            </w:r>
          </w:p>
          <w:p w14:paraId="21CA9433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zmniejszenie liczby osób / jednostek i komórek organizacyjnych instytucji zaangażowanych w realizację procesu;</w:t>
            </w:r>
          </w:p>
          <w:p w14:paraId="73A420A5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zmniejszenie liczby wymaganych dokumentów niezbędnych do realizacji sprawy;</w:t>
            </w:r>
          </w:p>
          <w:p w14:paraId="7A855C03" w14:textId="47C25455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zwiększenie liczby (wolumenu</w:t>
            </w:r>
            <w:r w:rsidRPr="00AF567D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), poszczególnych danych, zbiorów pobieranych automatycznie, bez udziału użytkownika czy pracownika</w:t>
            </w: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urzędu);</w:t>
            </w:r>
          </w:p>
          <w:p w14:paraId="6927EBE1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obniżenie kosztów realizacji procesu po stronie użytkownika lub instytucji (wyrażone w </w:t>
            </w:r>
            <w:proofErr w:type="spellStart"/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pln</w:t>
            </w:r>
            <w:proofErr w:type="spellEnd"/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)).</w:t>
            </w:r>
          </w:p>
          <w:p w14:paraId="0D680A0D" w14:textId="45C5C110" w:rsidR="009F1DC8" w:rsidRPr="009F1DC8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334B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 przypadku projektów planowanych do realizacji  w ramach POPC należy wskazać wskaźniki przypisane do POPC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6334B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(określone jako obligatoryjne)</w:t>
            </w:r>
            <w:r w:rsidR="009F1DC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&gt;&gt;</w:t>
            </w:r>
          </w:p>
        </w:tc>
        <w:tc>
          <w:tcPr>
            <w:tcW w:w="1278" w:type="dxa"/>
          </w:tcPr>
          <w:p w14:paraId="6B56475F" w14:textId="2694BA27" w:rsidR="006A60AA" w:rsidRPr="006334BF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34BF">
              <w:rPr>
                <w:rFonts w:ascii="Arial" w:hAnsi="Arial" w:cs="Arial"/>
                <w:color w:val="0070C0"/>
                <w:sz w:val="18"/>
                <w:szCs w:val="18"/>
              </w:rPr>
              <w:t xml:space="preserve">&lt;Należy wskazać czy są to szt., </w:t>
            </w:r>
            <w:proofErr w:type="spellStart"/>
            <w:r w:rsidRPr="006334BF">
              <w:rPr>
                <w:rFonts w:ascii="Arial" w:hAnsi="Arial" w:cs="Arial"/>
                <w:color w:val="0070C0"/>
                <w:sz w:val="18"/>
                <w:szCs w:val="18"/>
              </w:rPr>
              <w:t>tb</w:t>
            </w:r>
            <w:proofErr w:type="spellEnd"/>
            <w:r w:rsidRPr="006334BF">
              <w:rPr>
                <w:rFonts w:ascii="Arial" w:hAnsi="Arial" w:cs="Arial"/>
                <w:color w:val="0070C0"/>
                <w:sz w:val="18"/>
                <w:szCs w:val="18"/>
              </w:rPr>
              <w:t xml:space="preserve"> itp.)</w:t>
            </w:r>
            <w:r w:rsidRPr="009F1DC8">
              <w:rPr>
                <w:rFonts w:ascii="Arial" w:hAnsi="Arial" w:cs="Arial"/>
                <w:bCs/>
                <w:color w:val="0070C0"/>
                <w:sz w:val="18"/>
                <w:szCs w:val="18"/>
              </w:rPr>
              <w:t>&gt;</w:t>
            </w:r>
          </w:p>
        </w:tc>
        <w:tc>
          <w:tcPr>
            <w:tcW w:w="1842" w:type="dxa"/>
          </w:tcPr>
          <w:p w14:paraId="67FCFF9F" w14:textId="77777777" w:rsidR="006A60AA" w:rsidRPr="009F1DC8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A476A4" w14:textId="34A3EE85" w:rsidR="006A60AA" w:rsidRPr="0091332C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34B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&lt;&lt;MM-RRRR&gt;&gt; </w:t>
            </w:r>
          </w:p>
          <w:p w14:paraId="6FE75731" w14:textId="7D99FDA4" w:rsidR="006A60AA" w:rsidRPr="0091332C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332C">
              <w:rPr>
                <w:rFonts w:ascii="Arial" w:hAnsi="Arial" w:cs="Arial"/>
                <w:color w:val="0070C0"/>
                <w:sz w:val="18"/>
                <w:szCs w:val="18"/>
              </w:rPr>
              <w:t>&lt;&lt;Należy podać termin nie dłuższy niż wynikający z roku dostarczenia produktów, roku wartości docelowej wskaźników rezultatu i okresu realizacji projektu, określonych w porozumieniu o dofinansowanie projektu &gt;&gt;</w:t>
            </w:r>
          </w:p>
        </w:tc>
        <w:tc>
          <w:tcPr>
            <w:tcW w:w="2268" w:type="dxa"/>
          </w:tcPr>
          <w:p w14:paraId="1908EA3D" w14:textId="0F0DA97F" w:rsidR="006A60AA" w:rsidRPr="00141A92" w:rsidRDefault="006A60A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="00DC39A9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W przypadku przekroczenia planowanego terminu osiągnięcia wskaźnika należy wskazać przyczyny,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max 1000 znaków</w:t>
            </w:r>
            <w:r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&gt;</w:t>
            </w:r>
            <w:r w:rsidR="00DC39A9">
              <w:rPr>
                <w:rFonts w:ascii="Arial" w:hAnsi="Arial" w:cs="Arial"/>
                <w:bCs/>
                <w:color w:val="0070C0"/>
                <w:sz w:val="18"/>
                <w:szCs w:val="20"/>
              </w:rPr>
              <w:t>&gt;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6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6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45B1D87" w:rsidR="007D38BD" w:rsidRPr="00141A92" w:rsidRDefault="00A44EA2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="009F1DC8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color w:val="0070C0"/>
                <w:sz w:val="18"/>
                <w:szCs w:val="20"/>
              </w:rPr>
              <w:t>ależy wpisać nazwę planowanej lub wdrożonej e-usługi</w:t>
            </w:r>
            <w:r w:rsidR="009F1DC8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  <w:r w:rsidR="007D38BD" w:rsidRPr="00141A92">
              <w:rPr>
                <w:rFonts w:ascii="Arial" w:hAnsi="Arial" w:cs="Arial"/>
                <w:color w:val="0070C0"/>
                <w:sz w:val="18"/>
                <w:szCs w:val="20"/>
              </w:rPr>
              <w:t>&gt;.</w:t>
            </w:r>
          </w:p>
        </w:tc>
        <w:tc>
          <w:tcPr>
            <w:tcW w:w="1169" w:type="dxa"/>
          </w:tcPr>
          <w:p w14:paraId="50ACCAB0" w14:textId="4809F1FE" w:rsidR="007D38BD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0958606" w:rsidR="007D38BD" w:rsidRPr="00141A92" w:rsidRDefault="00310D8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06336D02" w14:textId="6C978FE1" w:rsidR="007D38BD" w:rsidRPr="00141A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 O ile w okresie sprawozdawczym zostały wprowadzone zmiany w odniesieniu do zakresu planowanej e-usługi, nal</w:t>
            </w:r>
            <w:r w:rsidR="00C6751B"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e</w:t>
            </w:r>
            <w:r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ży je </w:t>
            </w:r>
            <w:r w:rsidR="000F307B"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wskazać</w:t>
            </w:r>
            <w:r w:rsidR="00A43E49"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 i uzasadnić</w:t>
            </w:r>
            <w:r w:rsidR="006B5117"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, max 1000 znaków</w:t>
            </w:r>
            <w:r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&gt;</w:t>
            </w: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3782AF54" w:rsidR="00725708" w:rsidRPr="003410FE" w:rsidRDefault="00725708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="009F1DC8" w:rsidRPr="003410FE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>Należy wpisać nazwę planowanego udostepnienia/digitalizacji lub udostępnionego/</w:t>
            </w:r>
            <w:proofErr w:type="spellStart"/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>zdigitalizowanego</w:t>
            </w:r>
            <w:proofErr w:type="spellEnd"/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 xml:space="preserve"> zasobu</w:t>
            </w:r>
            <w:r w:rsidR="009F1DC8" w:rsidRPr="003410FE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 xml:space="preserve">&gt; </w:t>
            </w:r>
          </w:p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4018E4" w14:textId="166B588F" w:rsidR="00C6751B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2F312544" w:rsidR="00C6751B" w:rsidRPr="00141A92" w:rsidRDefault="00310D8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0B6F67D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="009F1DC8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O ile w okresie sprawozdawczym zostały wprowadzone zmiany w odniesieniu do zakresu planowanych do udostępnienia zasobów </w:t>
            </w:r>
            <w:r w:rsidR="00334A24" w:rsidRPr="00141A92">
              <w:rPr>
                <w:rFonts w:ascii="Arial" w:hAnsi="Arial" w:cs="Arial"/>
                <w:color w:val="0070C0"/>
                <w:sz w:val="18"/>
                <w:szCs w:val="20"/>
              </w:rPr>
              <w:t>należy je opisać</w:t>
            </w:r>
            <w:r w:rsidR="00A43E49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i uzasadnić</w:t>
            </w:r>
            <w:r w:rsidR="00A44EA2" w:rsidRPr="00141A92">
              <w:rPr>
                <w:rFonts w:ascii="Arial" w:hAnsi="Arial" w:cs="Arial"/>
                <w:color w:val="0070C0"/>
                <w:sz w:val="18"/>
                <w:szCs w:val="20"/>
              </w:rPr>
              <w:t>, max 1000 znaków</w:t>
            </w:r>
            <w:r w:rsidR="00334A24" w:rsidRPr="00141A92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  <w:r w:rsidR="009F1DC8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5A87914B" w14:textId="00BB85B5" w:rsidR="004C1D48" w:rsidRDefault="00A44EA2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9F1DC8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4C1D48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 wskazać wszystkie produkty projektu (w tym w szczególności systemy, rejestry, API itd.)</w:t>
            </w:r>
            <w:r w:rsidR="009F1DC8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40AFD622" w:rsidR="00A86449" w:rsidRDefault="00310D8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D706E6D" w14:textId="7EB3EA84" w:rsidR="00310D8E" w:rsidRDefault="00310D8E" w:rsidP="006251DB">
            <w:pPr>
              <w:rPr>
                <w:rFonts w:cs="Arial"/>
                <w:color w:val="0070C0"/>
                <w:lang w:eastAsia="pl-PL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5738C1EA" w14:textId="77777777" w:rsidR="00310D8E" w:rsidRDefault="00310D8E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2FECF" w14:textId="05CE88B2" w:rsidR="004C1D48" w:rsidRPr="00141A92" w:rsidRDefault="00A44EA2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4C1D48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 wskazać rzeczywistą datę wdrożenia wynikającą z zatwierdzonych zmian (np. aneks do porozumienia o dofinansowanie</w:t>
            </w:r>
            <w:r w:rsidR="00A43E49" w:rsidRPr="00141A92">
              <w:rPr>
                <w:rFonts w:ascii="Arial" w:hAnsi="Arial" w:cs="Arial"/>
                <w:color w:val="0070C0"/>
                <w:sz w:val="18"/>
                <w:szCs w:val="18"/>
              </w:rPr>
              <w:t>)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</w:p>
        </w:tc>
        <w:tc>
          <w:tcPr>
            <w:tcW w:w="3543" w:type="dxa"/>
          </w:tcPr>
          <w:p w14:paraId="0476274A" w14:textId="321CC70F" w:rsidR="004C1D48" w:rsidRPr="00141A92" w:rsidRDefault="00DC39A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A44EA2" w:rsidRPr="00141A92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4C1D48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Należy wskazać identyfikowane zależności/powiązania z  przygotowywanymi w ramach innych projektów lub funkcjonującymi już rozwiązaniami (systemami, rejestrami, e-usługami </w:t>
            </w:r>
            <w:r w:rsidR="00A43E49" w:rsidRPr="00141A92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="004C1D48" w:rsidRPr="00141A92">
              <w:rPr>
                <w:rFonts w:ascii="Arial" w:hAnsi="Arial" w:cs="Arial"/>
                <w:color w:val="0070C0"/>
                <w:sz w:val="18"/>
                <w:szCs w:val="18"/>
              </w:rPr>
              <w:t>tp.) według porządku:</w:t>
            </w:r>
          </w:p>
          <w:p w14:paraId="43CDFE6D" w14:textId="61665B8C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nazwa systemu lub rejestru – opis zależności oraz aktualny status integracji sys</w:t>
            </w:r>
            <w:r w:rsidR="00A44EA2" w:rsidRPr="00141A92">
              <w:rPr>
                <w:rFonts w:ascii="Arial" w:hAnsi="Arial" w:cs="Arial"/>
                <w:color w:val="0070C0"/>
                <w:sz w:val="18"/>
                <w:szCs w:val="18"/>
              </w:rPr>
              <w:t>temów/implementacji rozwiązania&gt;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26C6C618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&lt;Należy wskazać najważniejsze ryzyka projektowe, w szczególności wpływające na harmonogram projektu lub jego uzasadnienie biznesowe, związane m.in.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br/>
              <w:t xml:space="preserve">z zarządzaniem projektem, zapewnieniem finansowania, zależnościami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br/>
              <w:t>z innymi projektami, procedurą legislacyjną, itp.&gt;</w:t>
            </w:r>
          </w:p>
        </w:tc>
        <w:tc>
          <w:tcPr>
            <w:tcW w:w="1697" w:type="dxa"/>
          </w:tcPr>
          <w:p w14:paraId="5602BE9F" w14:textId="174A2F33"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&lt;&lt;</w:t>
            </w:r>
            <w:r w:rsidR="00AF567D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duż</w:t>
            </w:r>
            <w:r w:rsidR="002D7ADA">
              <w:rPr>
                <w:rFonts w:ascii="Arial" w:hAnsi="Arial" w:cs="Arial"/>
                <w:color w:val="0070C0"/>
                <w:sz w:val="18"/>
                <w:szCs w:val="20"/>
              </w:rPr>
              <w:t xml:space="preserve">a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/ średni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="002D7ADA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/ mał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)&gt;&gt;</w:t>
            </w:r>
          </w:p>
        </w:tc>
        <w:tc>
          <w:tcPr>
            <w:tcW w:w="2126" w:type="dxa"/>
          </w:tcPr>
          <w:p w14:paraId="593D4C92" w14:textId="3A377FC6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&lt;&lt;znikome/niskie/średnie/wysokie&gt;&gt;</w:t>
            </w:r>
          </w:p>
        </w:tc>
        <w:tc>
          <w:tcPr>
            <w:tcW w:w="2410" w:type="dxa"/>
          </w:tcPr>
          <w:p w14:paraId="4257AD15" w14:textId="5169774F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&lt;Należy wskazać podejmowane działania za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rzą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dcze oraz spodziewane lub faktyczne efekty tych działań oraz czy nastąpiła zmiana w zakresie danego ryzyka w stosunku do poprzedniego okresu sprawozdawczego&gt;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7777777" w:rsidR="0091332C" w:rsidRPr="0091332C" w:rsidRDefault="0091332C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1332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&lt;&lt;Należy wskazać główne ryzyka wpływające na utrzymanie efektów projektu&gt;&gt;</w:t>
            </w:r>
          </w:p>
        </w:tc>
        <w:tc>
          <w:tcPr>
            <w:tcW w:w="1701" w:type="dxa"/>
            <w:shd w:val="clear" w:color="auto" w:fill="FFFFFF"/>
          </w:tcPr>
          <w:p w14:paraId="2F0B777F" w14:textId="77777777"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1332C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&lt;&lt;duża / średnia / mała)&gt;&gt;</w:t>
            </w:r>
          </w:p>
        </w:tc>
        <w:tc>
          <w:tcPr>
            <w:tcW w:w="2125" w:type="dxa"/>
            <w:shd w:val="clear" w:color="auto" w:fill="FFFFFF"/>
          </w:tcPr>
          <w:p w14:paraId="65F40333" w14:textId="77777777"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1332C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&lt;&lt;znikome/niskie/średnie/wysokie&gt;&gt;</w:t>
            </w:r>
          </w:p>
        </w:tc>
        <w:tc>
          <w:tcPr>
            <w:tcW w:w="2693" w:type="dxa"/>
            <w:shd w:val="clear" w:color="auto" w:fill="FFFFFF"/>
          </w:tcPr>
          <w:p w14:paraId="5D2BA0FB" w14:textId="77777777"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1332C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&lt;&lt;należy wskazać sposób zarządzania ryzykiem&gt;&gt;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5C7D25E" w:rsidR="00805178" w:rsidRPr="00805178" w:rsidRDefault="0080517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805178">
        <w:rPr>
          <w:rFonts w:ascii="Arial" w:hAnsi="Arial" w:cs="Arial"/>
          <w:color w:val="0070C0"/>
          <w:sz w:val="18"/>
          <w:szCs w:val="18"/>
        </w:rPr>
        <w:t>&lt;Należy wypełnić załącznik nr 1 do wzoru raportu, w przypadku gdy w danym kwartale zostało udzielone zamówi</w:t>
      </w:r>
      <w:r>
        <w:rPr>
          <w:rFonts w:ascii="Arial" w:hAnsi="Arial" w:cs="Arial"/>
          <w:color w:val="0070C0"/>
          <w:sz w:val="18"/>
          <w:szCs w:val="18"/>
        </w:rPr>
        <w:t>e</w:t>
      </w:r>
      <w:r w:rsidRPr="00805178">
        <w:rPr>
          <w:rFonts w:ascii="Arial" w:hAnsi="Arial" w:cs="Arial"/>
          <w:color w:val="0070C0"/>
          <w:sz w:val="18"/>
          <w:szCs w:val="18"/>
        </w:rPr>
        <w:t xml:space="preserve">nie publiczne na nowy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system informatyczn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y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(tj. nieistniejący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ch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 przed 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udzieleniem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zamówieni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a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)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, </w:t>
      </w:r>
      <w:r w:rsidR="007C70D1">
        <w:rPr>
          <w:rFonts w:ascii="Arial" w:hAnsi="Arial" w:cs="Arial"/>
          <w:color w:val="0070C0"/>
          <w:sz w:val="18"/>
          <w:szCs w:val="18"/>
        </w:rPr>
        <w:t>w którym budowane oprogramowanie szacowane jest na kwotę powyżej 10 mln zł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 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(z wyłączeniem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systemów 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informatycznych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budowanych w modelu in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-</w:t>
      </w:r>
      <w:proofErr w:type="spellStart"/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house</w:t>
      </w:r>
      <w:proofErr w:type="spellEnd"/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)</w:t>
      </w:r>
      <w:r w:rsidRPr="00805178">
        <w:rPr>
          <w:rFonts w:ascii="Arial" w:hAnsi="Arial" w:cs="Arial"/>
          <w:color w:val="0070C0"/>
          <w:sz w:val="18"/>
          <w:szCs w:val="18"/>
        </w:rPr>
        <w:t xml:space="preserve"> </w:t>
      </w:r>
      <w:r w:rsidRPr="00A86449">
        <w:rPr>
          <w:rFonts w:ascii="Arial" w:hAnsi="Arial" w:cs="Arial"/>
          <w:color w:val="0070C0"/>
          <w:sz w:val="18"/>
          <w:szCs w:val="18"/>
        </w:rPr>
        <w:t>&gt;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0FA2F07F" w14:textId="3A59EA44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7" w:name="_Hlk18274129"/>
      <w:r w:rsidR="00A87C1C" w:rsidRPr="00141A92">
        <w:rPr>
          <w:rFonts w:ascii="Arial" w:hAnsi="Arial" w:cs="Arial"/>
          <w:color w:val="0070C0"/>
          <w:sz w:val="18"/>
          <w:szCs w:val="18"/>
        </w:rPr>
        <w:t xml:space="preserve">&lt;Należy </w:t>
      </w:r>
      <w:bookmarkEnd w:id="17"/>
      <w:r w:rsidR="00A87C1C" w:rsidRPr="00141A92">
        <w:rPr>
          <w:rFonts w:ascii="Arial" w:hAnsi="Arial" w:cs="Arial"/>
          <w:color w:val="0070C0"/>
          <w:sz w:val="18"/>
          <w:szCs w:val="18"/>
        </w:rPr>
        <w:t xml:space="preserve">podać dane </w:t>
      </w:r>
      <w:r w:rsidR="001A2EF2" w:rsidRPr="00141A92">
        <w:rPr>
          <w:rFonts w:ascii="Arial" w:hAnsi="Arial" w:cs="Arial"/>
          <w:color w:val="0070C0"/>
          <w:sz w:val="18"/>
          <w:szCs w:val="18"/>
        </w:rPr>
        <w:t xml:space="preserve">osoby właściwej </w:t>
      </w:r>
      <w:r w:rsidR="00E203EB" w:rsidRPr="00141A92">
        <w:rPr>
          <w:rFonts w:ascii="Arial" w:hAnsi="Arial" w:cs="Arial"/>
          <w:color w:val="0070C0"/>
          <w:sz w:val="18"/>
          <w:szCs w:val="18"/>
        </w:rPr>
        <w:t xml:space="preserve">do kontaktu w </w:t>
      </w:r>
      <w:r w:rsidR="001A2EF2" w:rsidRPr="00141A92">
        <w:rPr>
          <w:rFonts w:ascii="Arial" w:hAnsi="Arial" w:cs="Arial"/>
          <w:color w:val="0070C0"/>
          <w:sz w:val="18"/>
          <w:szCs w:val="18"/>
        </w:rPr>
        <w:t>spraw</w:t>
      </w:r>
      <w:r w:rsidR="00E203EB" w:rsidRPr="00141A92">
        <w:rPr>
          <w:rFonts w:ascii="Arial" w:hAnsi="Arial" w:cs="Arial"/>
          <w:color w:val="0070C0"/>
          <w:sz w:val="18"/>
          <w:szCs w:val="18"/>
        </w:rPr>
        <w:t>ie</w:t>
      </w:r>
      <w:r w:rsidR="001A2EF2" w:rsidRPr="00141A92">
        <w:rPr>
          <w:rFonts w:ascii="Arial" w:hAnsi="Arial" w:cs="Arial"/>
          <w:color w:val="0070C0"/>
          <w:sz w:val="18"/>
          <w:szCs w:val="18"/>
        </w:rPr>
        <w:t xml:space="preserve"> raportu</w:t>
      </w:r>
      <w:r w:rsidR="00A44EA2" w:rsidRPr="00141A92">
        <w:rPr>
          <w:rFonts w:ascii="Arial" w:hAnsi="Arial" w:cs="Arial"/>
          <w:color w:val="0070C0"/>
          <w:sz w:val="18"/>
          <w:szCs w:val="18"/>
        </w:rPr>
        <w:t xml:space="preserve"> </w:t>
      </w:r>
      <w:r w:rsidR="001A2EF2" w:rsidRPr="00141A92">
        <w:rPr>
          <w:rFonts w:ascii="Arial" w:hAnsi="Arial" w:cs="Arial"/>
          <w:color w:val="0070C0"/>
          <w:sz w:val="18"/>
          <w:szCs w:val="18"/>
        </w:rPr>
        <w:t>&gt;</w:t>
      </w:r>
      <w:r w:rsidR="00A86449">
        <w:rPr>
          <w:rFonts w:ascii="Arial" w:hAnsi="Arial" w:cs="Arial"/>
          <w:color w:val="0070C0"/>
          <w:sz w:val="18"/>
          <w:szCs w:val="18"/>
        </w:rPr>
        <w:t xml:space="preserve"> </w:t>
      </w:r>
      <w:r w:rsidR="00A86449" w:rsidRPr="00A86449">
        <w:rPr>
          <w:rFonts w:ascii="Arial" w:hAnsi="Arial" w:cs="Arial"/>
          <w:color w:val="0070C0"/>
          <w:sz w:val="18"/>
          <w:szCs w:val="18"/>
        </w:rPr>
        <w:t>&lt;&lt; Imię nazwisko, komórka organizacyjna organu/jednostki Beneficjenta, adres e-mail, telefon &gt;</w:t>
      </w:r>
      <w:bookmarkStart w:id="18" w:name="_Hlk18274354"/>
      <w:r w:rsidR="00A86449" w:rsidRPr="00A86449">
        <w:rPr>
          <w:rFonts w:ascii="Arial" w:hAnsi="Arial" w:cs="Arial"/>
          <w:color w:val="0070C0"/>
          <w:sz w:val="18"/>
          <w:szCs w:val="18"/>
        </w:rPr>
        <w:t>&gt;.</w:t>
      </w:r>
      <w:bookmarkEnd w:id="18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F3CC4" w14:textId="77777777" w:rsidR="002F29A3" w:rsidRDefault="002F29A3" w:rsidP="00BB2420">
      <w:pPr>
        <w:spacing w:after="0" w:line="240" w:lineRule="auto"/>
      </w:pPr>
      <w:r>
        <w:separator/>
      </w:r>
    </w:p>
  </w:endnote>
  <w:endnote w:type="continuationSeparator" w:id="0">
    <w:p w14:paraId="05E7723A" w14:textId="77777777" w:rsidR="002F29A3" w:rsidRDefault="002F29A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78A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CFD7B" w14:textId="77777777" w:rsidR="002F29A3" w:rsidRDefault="002F29A3" w:rsidP="00BB2420">
      <w:pPr>
        <w:spacing w:after="0" w:line="240" w:lineRule="auto"/>
      </w:pPr>
      <w:r>
        <w:separator/>
      </w:r>
    </w:p>
  </w:footnote>
  <w:footnote w:type="continuationSeparator" w:id="0">
    <w:p w14:paraId="10199CCD" w14:textId="77777777" w:rsidR="002F29A3" w:rsidRDefault="002F29A3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</w:t>
      </w:r>
      <w:bookmarkStart w:id="15" w:name="_GoBack"/>
      <w:bookmarkEnd w:id="15"/>
      <w:r>
        <w:t>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C40B5-C5E2-432D-B5C1-68154FABE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1235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2019-09-18T14:17:00Z</dcterms:created>
  <dcterms:modified xsi:type="dcterms:W3CDTF">2019-09-23T13:57:00Z</dcterms:modified>
</cp:coreProperties>
</file>