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B34C3" w14:textId="77777777" w:rsidR="00483144" w:rsidRPr="00CC68F6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</w:p>
    <w:p w14:paraId="76DB72C0" w14:textId="7EEA7A2B" w:rsidR="00BD0BFF" w:rsidRPr="00CC68F6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2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22"/>
          <w:szCs w:val="18"/>
        </w:rPr>
        <w:t>UMOWA </w:t>
      </w:r>
      <w:r w:rsidRPr="00CC68F6">
        <w:rPr>
          <w:rStyle w:val="eop"/>
          <w:rFonts w:ascii="Verdana" w:hAnsi="Verdana" w:cs="Times"/>
          <w:sz w:val="22"/>
          <w:szCs w:val="18"/>
        </w:rPr>
        <w:t> </w:t>
      </w:r>
    </w:p>
    <w:p w14:paraId="5BCE2456" w14:textId="34C35204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="Times"/>
          <w:sz w:val="22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22"/>
          <w:szCs w:val="18"/>
        </w:rPr>
        <w:t>O POWIERZENIE PRZETWARZANIA DANYCH OSOBOWYCH</w:t>
      </w:r>
      <w:r w:rsidRPr="00CC68F6">
        <w:rPr>
          <w:rStyle w:val="eop"/>
          <w:rFonts w:ascii="Verdana" w:hAnsi="Verdana" w:cs="Times"/>
          <w:sz w:val="22"/>
          <w:szCs w:val="18"/>
        </w:rPr>
        <w:t> </w:t>
      </w:r>
    </w:p>
    <w:p w14:paraId="442E36EC" w14:textId="29710CD0" w:rsidR="004A77DB" w:rsidRDefault="004A77DB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2"/>
          <w:szCs w:val="18"/>
        </w:rPr>
      </w:pPr>
    </w:p>
    <w:p w14:paraId="710553D6" w14:textId="77777777" w:rsidR="002C69F2" w:rsidRPr="00CC68F6" w:rsidRDefault="002C69F2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2"/>
          <w:szCs w:val="18"/>
        </w:rPr>
      </w:pPr>
    </w:p>
    <w:p w14:paraId="0E54E95D" w14:textId="77777777" w:rsidR="00BD0BFF" w:rsidRPr="00CC68F6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A893A66" w14:textId="79726EB1" w:rsidR="00BD0BFF" w:rsidRPr="00CC68F6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A9362A">
        <w:rPr>
          <w:rStyle w:val="normaltextrun"/>
          <w:rFonts w:ascii="Verdana" w:hAnsi="Verdana" w:cs="Times"/>
          <w:sz w:val="18"/>
          <w:szCs w:val="18"/>
        </w:rPr>
        <w:t>zawarta w dniu</w:t>
      </w:r>
      <w:r w:rsidR="00A9362A">
        <w:rPr>
          <w:rStyle w:val="normaltextrun"/>
          <w:rFonts w:ascii="Verdana" w:hAnsi="Verdana" w:cs="Times"/>
          <w:sz w:val="18"/>
          <w:szCs w:val="18"/>
        </w:rPr>
        <w:t xml:space="preserve"> ……………………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w  </w:t>
      </w:r>
      <w:r w:rsidR="00A9362A">
        <w:rPr>
          <w:rStyle w:val="normaltextrun"/>
          <w:rFonts w:ascii="Verdana" w:hAnsi="Verdana" w:cs="Times"/>
          <w:sz w:val="18"/>
          <w:szCs w:val="18"/>
        </w:rPr>
        <w:t>………………………</w:t>
      </w:r>
      <w:r w:rsidR="00E64E4A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normaltextrun"/>
          <w:rFonts w:ascii="Verdana" w:hAnsi="Verdana" w:cs="Times"/>
          <w:sz w:val="18"/>
          <w:szCs w:val="18"/>
        </w:rPr>
        <w:t>zwana dalej „U</w:t>
      </w:r>
      <w:bookmarkStart w:id="0" w:name="_GoBack"/>
      <w:bookmarkEnd w:id="0"/>
      <w:r w:rsidRPr="00CC68F6">
        <w:rPr>
          <w:rStyle w:val="normaltextrun"/>
          <w:rFonts w:ascii="Verdana" w:hAnsi="Verdana" w:cs="Times"/>
          <w:sz w:val="18"/>
          <w:szCs w:val="18"/>
        </w:rPr>
        <w:t xml:space="preserve">mową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Style w:val="normaltextrun"/>
          <w:rFonts w:ascii="Verdana" w:hAnsi="Verdana" w:cs="Times"/>
          <w:sz w:val="18"/>
          <w:szCs w:val="18"/>
        </w:rPr>
        <w:t>o powierzenie”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D923BF0" w14:textId="77777777" w:rsidR="00BD0BFF" w:rsidRPr="00CC68F6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pomiędzy: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EFEA25C" w14:textId="77777777" w:rsidR="00BD0BFF" w:rsidRPr="00CC68F6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</w:p>
    <w:p w14:paraId="5E123AB5" w14:textId="6F32E817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Generalnym Dyrektorem Dróg Krajowych i Autostrad, reprezentowanym przez: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4AAB8E84" w14:textId="3154053E" w:rsidR="00FB15D4" w:rsidRPr="00CC68F6" w:rsidRDefault="00095C21" w:rsidP="00CC68F6">
      <w:pPr>
        <w:widowControl w:val="0"/>
        <w:suppressAutoHyphens/>
        <w:spacing w:after="0" w:line="276" w:lineRule="auto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  <w:r w:rsidRPr="00CC68F6">
        <w:rPr>
          <w:rFonts w:ascii="Verdana" w:eastAsia="Times New Roman" w:hAnsi="Verdana" w:cs="Times New Roman"/>
          <w:sz w:val="18"/>
          <w:szCs w:val="18"/>
          <w:lang w:eastAsia="zh-CN"/>
        </w:rPr>
        <w:t>P.</w:t>
      </w:r>
      <w:r w:rsidRPr="00095C21">
        <w:rPr>
          <w:rFonts w:ascii="Verdana" w:eastAsia="Times New Roman" w:hAnsi="Verdana" w:cs="Times New Roman"/>
          <w:sz w:val="18"/>
          <w:szCs w:val="18"/>
          <w:lang w:eastAsia="zh-CN"/>
        </w:rPr>
        <w:t xml:space="preserve"> Izabel</w:t>
      </w:r>
      <w:r w:rsidRPr="00CC68F6">
        <w:rPr>
          <w:rFonts w:ascii="Verdana" w:eastAsia="Times New Roman" w:hAnsi="Verdana" w:cs="Times New Roman"/>
          <w:sz w:val="18"/>
          <w:szCs w:val="18"/>
          <w:lang w:eastAsia="zh-CN"/>
        </w:rPr>
        <w:t>ę</w:t>
      </w:r>
      <w:r w:rsidRPr="00095C21">
        <w:rPr>
          <w:rFonts w:ascii="Verdana" w:eastAsia="Times New Roman" w:hAnsi="Verdana" w:cs="Times New Roman"/>
          <w:sz w:val="18"/>
          <w:szCs w:val="18"/>
          <w:lang w:eastAsia="zh-CN"/>
        </w:rPr>
        <w:t xml:space="preserve"> Kwiecień – Z-ca Dyrektora Oddziału</w:t>
      </w:r>
      <w:r w:rsidRPr="00CC68F6">
        <w:rPr>
          <w:rFonts w:ascii="Verdana" w:eastAsia="Times New Roman" w:hAnsi="Verdana" w:cs="Times New Roman"/>
          <w:sz w:val="18"/>
          <w:szCs w:val="18"/>
          <w:lang w:eastAsia="zh-CN"/>
        </w:rPr>
        <w:t xml:space="preserve"> GDDKiA w Szczecin</w:t>
      </w:r>
      <w:r w:rsidR="00DF6FDE">
        <w:rPr>
          <w:rFonts w:ascii="Verdana" w:eastAsia="Times New Roman" w:hAnsi="Verdana" w:cs="Times New Roman"/>
          <w:sz w:val="18"/>
          <w:szCs w:val="18"/>
          <w:lang w:eastAsia="zh-CN"/>
        </w:rPr>
        <w:t>i</w:t>
      </w:r>
      <w:r w:rsidRPr="00CC68F6">
        <w:rPr>
          <w:rFonts w:ascii="Verdana" w:eastAsia="Times New Roman" w:hAnsi="Verdana" w:cs="Times New Roman"/>
          <w:sz w:val="18"/>
          <w:szCs w:val="18"/>
          <w:lang w:eastAsia="zh-CN"/>
        </w:rPr>
        <w:t>e na podstawie pełnomocnictwa Nr O.Sz.D-1.O11.51.2018 z dnia 25.05.2018r.,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 zwanym dalej „</w:t>
      </w:r>
      <w:r w:rsidR="00BD0BFF" w:rsidRPr="00CC68F6">
        <w:rPr>
          <w:rStyle w:val="normaltextrun"/>
          <w:rFonts w:ascii="Verdana" w:hAnsi="Verdana" w:cs="Times"/>
          <w:b/>
          <w:sz w:val="18"/>
          <w:szCs w:val="18"/>
        </w:rPr>
        <w:t>Administratorem Danych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>”</w:t>
      </w:r>
      <w:r w:rsidR="00BD0BFF" w:rsidRPr="00CC68F6">
        <w:rPr>
          <w:rStyle w:val="eop"/>
          <w:rFonts w:ascii="Verdana" w:hAnsi="Verdana" w:cs="Times"/>
          <w:sz w:val="18"/>
          <w:szCs w:val="18"/>
        </w:rPr>
        <w:t xml:space="preserve">, </w:t>
      </w:r>
    </w:p>
    <w:p w14:paraId="276E398D" w14:textId="427CD95D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a </w:t>
      </w:r>
    </w:p>
    <w:p w14:paraId="7E1F9F21" w14:textId="19D01280" w:rsidR="00BD0BFF" w:rsidRPr="00CC68F6" w:rsidRDefault="00A9362A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>
        <w:rPr>
          <w:rStyle w:val="normaltextrun"/>
          <w:rFonts w:ascii="Verdana" w:hAnsi="Verdana" w:cs="Times"/>
          <w:sz w:val="18"/>
          <w:szCs w:val="18"/>
        </w:rPr>
        <w:t>…………………………………………………………….,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wpisaną do rejestru przedsiębiorców prowadzonego przez Sąd </w:t>
      </w:r>
      <w:r>
        <w:rPr>
          <w:rStyle w:val="normaltextrun"/>
          <w:rFonts w:ascii="Verdana" w:hAnsi="Verdana" w:cs="Times"/>
          <w:sz w:val="18"/>
          <w:szCs w:val="18"/>
        </w:rPr>
        <w:t>…………………………………………………………,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 nr KRS </w:t>
      </w:r>
      <w:r>
        <w:rPr>
          <w:rStyle w:val="normaltextrun"/>
          <w:rFonts w:ascii="Verdana" w:hAnsi="Verdana" w:cs="Times"/>
          <w:sz w:val="18"/>
          <w:szCs w:val="18"/>
        </w:rPr>
        <w:t>.……………………..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 REGON</w:t>
      </w:r>
      <w:r>
        <w:rPr>
          <w:rStyle w:val="normaltextrun"/>
          <w:rFonts w:ascii="Verdana" w:hAnsi="Verdana" w:cs="Times"/>
          <w:sz w:val="18"/>
          <w:szCs w:val="18"/>
        </w:rPr>
        <w:t xml:space="preserve"> .…………………………..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>
        <w:rPr>
          <w:rStyle w:val="normaltextrun"/>
          <w:rFonts w:ascii="Verdana" w:hAnsi="Verdana" w:cs="Times"/>
          <w:sz w:val="18"/>
          <w:szCs w:val="18"/>
        </w:rPr>
        <w:t>.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NIP </w:t>
      </w:r>
      <w:r>
        <w:rPr>
          <w:rStyle w:val="normaltextrun"/>
          <w:rFonts w:ascii="Verdana" w:hAnsi="Verdana" w:cs="Times"/>
          <w:sz w:val="18"/>
          <w:szCs w:val="18"/>
        </w:rPr>
        <w:t>………………………………………..,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>reprezentowaną przez: </w:t>
      </w:r>
      <w:r>
        <w:rPr>
          <w:rStyle w:val="normaltextrun"/>
          <w:rFonts w:ascii="Verdana" w:hAnsi="Verdana" w:cs="Times"/>
          <w:sz w:val="18"/>
          <w:szCs w:val="18"/>
        </w:rPr>
        <w:t>……………………………………………………………………………..,</w:t>
      </w:r>
      <w:r w:rsidR="00BD0BFF"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1E28B57E" w14:textId="5E626EF9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>zwaną  dalej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„Wykonawcą”,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5CF316DF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</w:p>
    <w:p w14:paraId="1AC76A08" w14:textId="3BFDE2E9" w:rsidR="00BD0BFF" w:rsidRDefault="00BD0BFF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łącznie zwane „</w:t>
      </w:r>
      <w:r w:rsidRPr="00CC68F6">
        <w:rPr>
          <w:rStyle w:val="normaltextrun"/>
          <w:rFonts w:ascii="Verdana" w:hAnsi="Verdana" w:cs="Times"/>
          <w:b/>
          <w:sz w:val="18"/>
          <w:szCs w:val="18"/>
        </w:rPr>
        <w:t>Stronami</w:t>
      </w:r>
      <w:r w:rsidRPr="00CC68F6">
        <w:rPr>
          <w:rStyle w:val="normaltextrun"/>
          <w:rFonts w:ascii="Verdana" w:hAnsi="Verdana" w:cs="Times"/>
          <w:sz w:val="18"/>
          <w:szCs w:val="18"/>
        </w:rPr>
        <w:t>” </w:t>
      </w:r>
    </w:p>
    <w:p w14:paraId="15F6E30F" w14:textId="77777777" w:rsidR="004A77DB" w:rsidRPr="00CC68F6" w:rsidRDefault="004A77DB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 w:cs="Times"/>
          <w:sz w:val="18"/>
          <w:szCs w:val="18"/>
        </w:rPr>
      </w:pPr>
    </w:p>
    <w:p w14:paraId="6F3B84C7" w14:textId="352D3302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1.</w:t>
      </w:r>
    </w:p>
    <w:p w14:paraId="5961B842" w14:textId="220A9DAF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Powierzenie przetwarzania danych osobowych</w:t>
      </w:r>
    </w:p>
    <w:p w14:paraId="16398E43" w14:textId="4D6F2F98" w:rsidR="00A35630" w:rsidRPr="00E64E4A" w:rsidRDefault="00BD0BFF" w:rsidP="00E64E4A">
      <w:pPr>
        <w:pStyle w:val="Zwykytekst"/>
        <w:numPr>
          <w:ilvl w:val="0"/>
          <w:numId w:val="49"/>
        </w:numPr>
        <w:tabs>
          <w:tab w:val="left" w:pos="900"/>
        </w:tabs>
        <w:rPr>
          <w:rStyle w:val="normaltextrun"/>
          <w:rFonts w:ascii="Verdana" w:hAnsi="Verdana"/>
          <w:bCs/>
          <w:color w:val="000000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W celu wykonania </w:t>
      </w:r>
      <w:r w:rsidRPr="000F4AC0">
        <w:rPr>
          <w:rStyle w:val="normaltextrun"/>
          <w:rFonts w:ascii="Verdana" w:hAnsi="Verdana" w:cs="Times"/>
          <w:sz w:val="18"/>
          <w:szCs w:val="18"/>
        </w:rPr>
        <w:t>umowy Nr………</w:t>
      </w:r>
      <w:r w:rsidR="00A9362A">
        <w:rPr>
          <w:rStyle w:val="normaltextrun"/>
          <w:rFonts w:ascii="Verdana" w:hAnsi="Verdana" w:cs="Times"/>
          <w:sz w:val="18"/>
          <w:szCs w:val="18"/>
        </w:rPr>
        <w:t>……………</w:t>
      </w:r>
      <w:r w:rsidRPr="000F4AC0">
        <w:rPr>
          <w:rStyle w:val="normaltextrun"/>
          <w:rFonts w:ascii="Verdana" w:hAnsi="Verdana" w:cs="Times"/>
          <w:sz w:val="18"/>
          <w:szCs w:val="18"/>
        </w:rPr>
        <w:t xml:space="preserve"> z dnia…………………………………</w:t>
      </w:r>
      <w:r w:rsidR="004A77DB" w:rsidRPr="000F4AC0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="00095C21" w:rsidRPr="000F4AC0">
        <w:rPr>
          <w:rStyle w:val="normaltextrun"/>
          <w:rFonts w:ascii="Verdana" w:hAnsi="Verdana" w:cs="Times"/>
          <w:sz w:val="18"/>
          <w:szCs w:val="18"/>
        </w:rPr>
        <w:t>pn.</w:t>
      </w:r>
      <w:r w:rsidR="00A35630">
        <w:rPr>
          <w:rStyle w:val="normaltextrun"/>
          <w:rFonts w:ascii="Verdana" w:hAnsi="Verdana" w:cs="Times"/>
          <w:sz w:val="18"/>
          <w:szCs w:val="18"/>
        </w:rPr>
        <w:t xml:space="preserve">     </w:t>
      </w:r>
    </w:p>
    <w:p w14:paraId="290C0E5E" w14:textId="77777777" w:rsidR="00A35630" w:rsidRDefault="00A35630" w:rsidP="00E64E4A">
      <w:pPr>
        <w:pStyle w:val="Zwykytekst"/>
        <w:tabs>
          <w:tab w:val="left" w:pos="900"/>
        </w:tabs>
        <w:rPr>
          <w:rStyle w:val="normaltextrun"/>
          <w:rFonts w:ascii="Verdana" w:hAnsi="Verdana" w:cs="Times"/>
          <w:sz w:val="18"/>
          <w:szCs w:val="18"/>
        </w:rPr>
      </w:pPr>
      <w:r>
        <w:rPr>
          <w:rStyle w:val="normaltextrun"/>
          <w:rFonts w:ascii="Verdana" w:hAnsi="Verdana" w:cs="Times"/>
          <w:sz w:val="18"/>
          <w:szCs w:val="18"/>
        </w:rPr>
        <w:t xml:space="preserve">    </w:t>
      </w:r>
    </w:p>
    <w:p w14:paraId="3C5471C5" w14:textId="77777777" w:rsidR="00FE0872" w:rsidRPr="00E64E4A" w:rsidRDefault="00FE0872" w:rsidP="00E64E4A">
      <w:pPr>
        <w:pStyle w:val="Zwykytekst"/>
        <w:tabs>
          <w:tab w:val="left" w:pos="900"/>
        </w:tabs>
        <w:rPr>
          <w:rFonts w:ascii="Verdana" w:hAnsi="Verdana"/>
        </w:rPr>
      </w:pPr>
      <w:r w:rsidRPr="00E64E4A">
        <w:rPr>
          <w:rFonts w:ascii="Verdana" w:hAnsi="Verdana"/>
          <w:bCs/>
          <w:color w:val="000000"/>
        </w:rPr>
        <w:t>„Montaż balustrad  – Estakada E-2 w ciągu S10 (Obwodnica miasta Wałcza).”</w:t>
      </w:r>
      <w:r w:rsidRPr="00E64E4A">
        <w:rPr>
          <w:rFonts w:ascii="Verdana" w:hAnsi="Verdana"/>
        </w:rPr>
        <w:t xml:space="preserve"> </w:t>
      </w:r>
    </w:p>
    <w:p w14:paraId="385C945D" w14:textId="3D81BE06" w:rsidR="00A35630" w:rsidRPr="00377872" w:rsidRDefault="00A35630" w:rsidP="00E64E4A">
      <w:pPr>
        <w:pStyle w:val="Zwykytekst"/>
        <w:tabs>
          <w:tab w:val="left" w:pos="900"/>
        </w:tabs>
        <w:rPr>
          <w:rFonts w:ascii="Verdana" w:hAnsi="Verdana"/>
          <w:bCs/>
          <w:i/>
          <w:iCs/>
          <w:sz w:val="24"/>
          <w:szCs w:val="24"/>
        </w:rPr>
      </w:pPr>
    </w:p>
    <w:p w14:paraId="14E6A075" w14:textId="5CFD6D72" w:rsidR="00BD0BFF" w:rsidRPr="00CC68F6" w:rsidRDefault="000F4AC0" w:rsidP="00CC68F6">
      <w:pPr>
        <w:pStyle w:val="Normalny1"/>
        <w:tabs>
          <w:tab w:val="left" w:pos="454"/>
        </w:tabs>
        <w:spacing w:line="276" w:lineRule="auto"/>
        <w:ind w:firstLine="567"/>
        <w:jc w:val="both"/>
        <w:rPr>
          <w:rFonts w:ascii="Verdana" w:hAnsi="Verdana" w:cs="Times"/>
          <w:sz w:val="18"/>
          <w:szCs w:val="18"/>
        </w:rPr>
      </w:pPr>
      <w:r w:rsidRPr="000F4AC0">
        <w:rPr>
          <w:rFonts w:ascii="Verdana" w:hAnsi="Verdana" w:cs="Helvetica"/>
          <w:sz w:val="18"/>
          <w:szCs w:val="18"/>
        </w:rPr>
        <w:t>dla zadania nr………</w:t>
      </w:r>
      <w:r w:rsidR="00A9362A">
        <w:rPr>
          <w:rFonts w:ascii="Verdana" w:hAnsi="Verdana" w:cs="Helvetica"/>
          <w:sz w:val="18"/>
          <w:szCs w:val="18"/>
        </w:rPr>
        <w:t>………………</w:t>
      </w:r>
      <w:r w:rsidR="00095C21" w:rsidRPr="000F4AC0">
        <w:rPr>
          <w:rFonts w:ascii="Verdana" w:hAnsi="Verdana"/>
          <w:b/>
          <w:sz w:val="18"/>
          <w:szCs w:val="18"/>
        </w:rPr>
        <w:t xml:space="preserve"> </w:t>
      </w:r>
      <w:r w:rsidR="00095C21" w:rsidRPr="000F4AC0">
        <w:rPr>
          <w:rStyle w:val="normaltextrun"/>
          <w:rFonts w:ascii="Verdana" w:hAnsi="Verdana" w:cs="Times"/>
          <w:sz w:val="18"/>
          <w:szCs w:val="18"/>
        </w:rPr>
        <w:t>(</w:t>
      </w:r>
      <w:r w:rsidR="00BD0BFF" w:rsidRPr="000F4AC0">
        <w:rPr>
          <w:rStyle w:val="normaltextrun"/>
          <w:rFonts w:ascii="Verdana" w:hAnsi="Verdana" w:cs="Times"/>
          <w:sz w:val="18"/>
          <w:szCs w:val="18"/>
        </w:rPr>
        <w:t>dalej</w:t>
      </w:r>
      <w:r w:rsidR="00BD0BFF" w:rsidRPr="00CC68F6">
        <w:rPr>
          <w:rStyle w:val="normaltextrun"/>
          <w:rFonts w:ascii="Verdana" w:hAnsi="Verdana" w:cs="Times"/>
          <w:sz w:val="18"/>
          <w:szCs w:val="18"/>
        </w:rPr>
        <w:t xml:space="preserve">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  <w:r w:rsidR="00BD0BFF"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7305DA2" w14:textId="3D8A8D0F" w:rsidR="0087789D" w:rsidRPr="00CC68F6" w:rsidRDefault="00BD0BFF" w:rsidP="00CC68F6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rStyle w:val="contextualspellingandgrammarerror"/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2. Przetwarzanie danych przez Wykonawcę obejmuje dane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>osobowe </w:t>
      </w:r>
      <w:r w:rsidR="00CC68F6" w:rsidRPr="00CC68F6">
        <w:rPr>
          <w:rStyle w:val="contextualspellingandgrammarerror"/>
          <w:rFonts w:ascii="Verdana" w:hAnsi="Verdana" w:cs="Times"/>
          <w:sz w:val="18"/>
          <w:szCs w:val="18"/>
        </w:rPr>
        <w:t>w zakresie</w:t>
      </w:r>
      <w:r w:rsidR="00805CE2">
        <w:rPr>
          <w:rStyle w:val="contextualspellingandgrammarerror"/>
          <w:rFonts w:ascii="Verdana" w:hAnsi="Verdana" w:cs="Times"/>
          <w:sz w:val="18"/>
          <w:szCs w:val="18"/>
        </w:rPr>
        <w:t>:</w:t>
      </w:r>
    </w:p>
    <w:p w14:paraId="6FC59120" w14:textId="34567DB4" w:rsidR="00095C21" w:rsidRPr="000F4AC0" w:rsidRDefault="00095C21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contextualspellingandgrammarerror"/>
          <w:rFonts w:ascii="Verdana" w:hAnsi="Verdana" w:cs="Times"/>
          <w:strike/>
          <w:color w:val="FF0000"/>
          <w:sz w:val="18"/>
          <w:szCs w:val="18"/>
        </w:rPr>
      </w:pPr>
      <w:r w:rsidRPr="00CC68F6">
        <w:rPr>
          <w:rStyle w:val="contextualspellingandgrammarerror"/>
          <w:rFonts w:ascii="Verdana" w:hAnsi="Verdana" w:cs="Times"/>
          <w:sz w:val="18"/>
          <w:szCs w:val="18"/>
        </w:rPr>
        <w:t>a) osób zawartych w dokumentacji przetargowej</w:t>
      </w:r>
      <w:r w:rsidR="00CC68F6" w:rsidRPr="00CC68F6">
        <w:rPr>
          <w:rStyle w:val="contextualspellingandgrammarerror"/>
          <w:rFonts w:ascii="Verdana" w:hAnsi="Verdana" w:cs="Times"/>
          <w:sz w:val="18"/>
          <w:szCs w:val="18"/>
        </w:rPr>
        <w:t xml:space="preserve"> w zakresie imię, nazwisko, stanowisko służbowe/pełniona funkcja, nr telefonu, adres e-mail</w:t>
      </w:r>
    </w:p>
    <w:p w14:paraId="711F0C31" w14:textId="64D93971" w:rsidR="00CC68F6" w:rsidRPr="00CC68F6" w:rsidRDefault="00CC68F6" w:rsidP="00CC68F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  <w:r w:rsidRPr="00CC68F6">
        <w:rPr>
          <w:rStyle w:val="contextualspellingandgrammarerror"/>
          <w:rFonts w:ascii="Verdana" w:hAnsi="Verdana" w:cs="Times"/>
          <w:sz w:val="18"/>
          <w:szCs w:val="18"/>
        </w:rPr>
        <w:t>b) osób do realizacji Umowy głównej.</w:t>
      </w:r>
    </w:p>
    <w:p w14:paraId="5EB60B98" w14:textId="571D44D8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3. Wykonawca jest uprawniony do wykonywania</w:t>
      </w:r>
      <w:r w:rsid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na powyższych danych osobowych, następujących operacji: </w:t>
      </w:r>
      <w:r w:rsidR="00CC68F6">
        <w:rPr>
          <w:rStyle w:val="normaltextrun"/>
          <w:rFonts w:ascii="Verdana" w:hAnsi="Verdana" w:cs="Times"/>
          <w:sz w:val="18"/>
          <w:szCs w:val="18"/>
        </w:rPr>
        <w:t>zbieranie, utrwalanie, opracowywanie, przechowywanie, usuwanie.</w:t>
      </w:r>
    </w:p>
    <w:p w14:paraId="08E7C12E" w14:textId="33115F10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4. Przetwarzanie przez Wykonawcę powierzonych danych osobowych będzie trwało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w okresie </w:t>
      </w:r>
      <w:r w:rsidR="00BD2009" w:rsidRPr="00BD2009">
        <w:rPr>
          <w:rStyle w:val="normaltextrun"/>
          <w:rFonts w:ascii="Verdana" w:hAnsi="Verdana" w:cs="Times"/>
          <w:b/>
          <w:sz w:val="18"/>
          <w:szCs w:val="18"/>
        </w:rPr>
        <w:t>od dnia ………………………</w:t>
      </w:r>
      <w:r w:rsidR="008B04B2">
        <w:rPr>
          <w:rStyle w:val="normaltextrun"/>
          <w:rFonts w:ascii="Verdana" w:hAnsi="Verdana" w:cs="Times"/>
          <w:b/>
          <w:sz w:val="18"/>
          <w:szCs w:val="18"/>
        </w:rPr>
        <w:t>…</w:t>
      </w:r>
      <w:r w:rsidR="00BD2009" w:rsidRPr="00BD2009">
        <w:rPr>
          <w:rStyle w:val="normaltextrun"/>
          <w:rFonts w:ascii="Verdana" w:hAnsi="Verdana" w:cs="Times"/>
          <w:b/>
          <w:sz w:val="18"/>
          <w:szCs w:val="18"/>
        </w:rPr>
        <w:t xml:space="preserve"> do czasu zakończenia realizacji umowy</w:t>
      </w:r>
      <w:r w:rsidR="00BD2009">
        <w:rPr>
          <w:rStyle w:val="normaltextrun"/>
          <w:rFonts w:ascii="Verdana" w:hAnsi="Verdana" w:cs="Times"/>
          <w:sz w:val="18"/>
          <w:szCs w:val="18"/>
        </w:rPr>
        <w:t>.</w:t>
      </w:r>
      <w:r w:rsidRPr="00CC68F6">
        <w:rPr>
          <w:rStyle w:val="normaltextrun"/>
          <w:rFonts w:ascii="Verdana" w:hAnsi="Verdana" w:cs="Times"/>
          <w:sz w:val="18"/>
          <w:szCs w:val="18"/>
        </w:rPr>
        <w:t>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DEAB7F6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5. Wykonawca zobowiązuje się do przetwarzania powierzonych danych osobowych wyłącznie w celu i zakresie oraz w sposób i przez czas określony w ust. 1 –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>4 .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70A01F52" w14:textId="32A2E5A2" w:rsidR="00BD0BFF" w:rsidRPr="00BD2009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  <w:r w:rsidRPr="00BD2009">
        <w:rPr>
          <w:rStyle w:val="normaltextrun"/>
          <w:rFonts w:ascii="Verdana" w:hAnsi="Verdana" w:cs="Times"/>
          <w:sz w:val="18"/>
          <w:szCs w:val="18"/>
        </w:rPr>
        <w:t xml:space="preserve">6. Wykonawca oświadcza, że nie będzie przetwarzał powierzonych danych osobowych </w:t>
      </w:r>
      <w:r w:rsidRPr="00BD2009">
        <w:rPr>
          <w:rStyle w:val="scxw31618791"/>
          <w:rFonts w:ascii="Verdana" w:hAnsi="Verdana" w:cs="Times"/>
          <w:sz w:val="18"/>
          <w:szCs w:val="18"/>
        </w:rPr>
        <w:t> </w:t>
      </w:r>
      <w:r w:rsidRPr="00BD2009">
        <w:rPr>
          <w:rFonts w:ascii="Verdana" w:hAnsi="Verdana" w:cs="Times"/>
          <w:sz w:val="18"/>
          <w:szCs w:val="18"/>
        </w:rPr>
        <w:br/>
      </w:r>
      <w:r w:rsidRPr="00BD2009">
        <w:rPr>
          <w:rStyle w:val="normaltextrun"/>
          <w:rFonts w:ascii="Verdana" w:hAnsi="Verdana" w:cs="Times"/>
          <w:sz w:val="18"/>
          <w:szCs w:val="18"/>
        </w:rPr>
        <w:t>w państwie trzecim, tj. w państwie nienależącym do Europejskiego Obszaru Gospodarczego.</w:t>
      </w:r>
      <w:r w:rsidRPr="00BD2009">
        <w:rPr>
          <w:rStyle w:val="eop"/>
          <w:rFonts w:ascii="Verdana" w:hAnsi="Verdana" w:cs="Times"/>
          <w:sz w:val="18"/>
          <w:szCs w:val="18"/>
        </w:rPr>
        <w:t> </w:t>
      </w:r>
    </w:p>
    <w:p w14:paraId="743A2FE6" w14:textId="77777777" w:rsidR="0087789D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                                                              </w:t>
      </w:r>
    </w:p>
    <w:p w14:paraId="49DE8D84" w14:textId="4C4EFED9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2.</w:t>
      </w:r>
    </w:p>
    <w:p w14:paraId="79E7DD30" w14:textId="0D93B828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Zasady przetwarzania powierzonych danych osobowych</w:t>
      </w:r>
    </w:p>
    <w:p w14:paraId="4F1D6B47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1. Wykonawca zobowiązuje się wykonać wszelkie czynności wynikające z Umowy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o powierzenie i przepisów o ochronie danych osobowych z najwyższą starannością.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6A971EA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1D83DFCC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3. Administrator Danych wyraża zgodę na ewentualne dalsze powierzenie przetwarzania danych osobowych, przez Wykonawcę innemu podmiotowi przetwarzającemu. Dalsze powierzenie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>może  nastąpić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na podstawie pisemnej umowy, na mocy której zostaną nałożone te same obowiązki, </w:t>
      </w:r>
      <w:r w:rsidRPr="00CC68F6">
        <w:rPr>
          <w:rStyle w:val="normaltextrun"/>
          <w:rFonts w:ascii="Verdana" w:hAnsi="Verdana" w:cs="Times"/>
          <w:sz w:val="18"/>
          <w:szCs w:val="18"/>
        </w:rPr>
        <w:lastRenderedPageBreak/>
        <w:t>jak w niniejszej Umowie o powierzenie. O zamiarze dalszego powierzenia Wykonawca każdorazowo poinformuje Administratora Danych.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72D5B04" w14:textId="53135430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W przypadku niewyrażenia przez Administratora Danych sprzeciwu w terminie </w:t>
      </w:r>
      <w:r w:rsidR="004A77DB">
        <w:rPr>
          <w:rStyle w:val="normaltextrun"/>
          <w:rFonts w:ascii="Verdana" w:hAnsi="Verdana" w:cs="Times"/>
          <w:sz w:val="18"/>
          <w:szCs w:val="18"/>
        </w:rPr>
        <w:t>14</w:t>
      </w:r>
      <w:r w:rsidR="0087789D"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dni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>nie wywiązania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się przez inny podmiot przetwarzający ze spoczywających na nim obowiązków ochrony danych osobowych, pełną odpowiedzialność wobec Administratora Danych za ich wypełnienie ponosi Wykonawca. 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72B5F7E" w14:textId="77777777" w:rsidR="0087789D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 xml:space="preserve">                                                              </w:t>
      </w:r>
    </w:p>
    <w:p w14:paraId="52099459" w14:textId="15FB47C2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3.</w:t>
      </w:r>
    </w:p>
    <w:p w14:paraId="548D09C0" w14:textId="63FC8EED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Zabezpieczenie powierzonych danych osobowych</w:t>
      </w:r>
    </w:p>
    <w:p w14:paraId="41BBE869" w14:textId="50EF1C1E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1. Wykonawca zapewnia, że wdroży odpowiednie środki techniczne i organizacyjne, aby przetwarzanie spełniało wymogi określone w obowiązujących przepisach prawa</w:t>
      </w:r>
      <w:r w:rsidR="0087789D"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normaltextrun"/>
          <w:rFonts w:ascii="Verdana" w:hAnsi="Verdana" w:cs="Times"/>
          <w:sz w:val="18"/>
          <w:szCs w:val="18"/>
        </w:rPr>
        <w:t>i chroniło prawa osób, których dane dotyczą.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0CFDFEE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2. Wykonawca oświadcza, że posiada niezbędną wiedzę w zakresie przetwarzania danych osobowych, wiarygodność oraz zasoby do należytego wykonania niniejszej Umowy.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1CE9ADC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3. Wykonawca zobowiązuje się w szczególności do: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E17A4E5" w14:textId="7D16E55A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przetwarzania danych wyłącznie na udokumentowane polecenie Administratora Danych; za udokumentowane polecenie uznaje się zadania nałożone na Wykonawcę w Umowie;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C1D96CB" w14:textId="04A94FEE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podjęcia wszelkich środków, aby zapewnić bezpieczeństwo przetwarzania danych osobowych zgodnie z wymogami nałożonymi na mocy art. 32 Rozporządzenia;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562ECD06" w14:textId="6E6C0DDD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dopuszczenia do przetwarzania danych osobowych wyłącznie osób posiadających wydane przez niego upoważnienie i zapoznanych przez niego z przepisami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o ochronie danych osobowych;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5C7C52DE" w14:textId="425CBE29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zapewnienia, aby osoby upoważnione do przetwarzania danych osobowych zobowiązały się do zachowania danych osobowych w tajemnicy;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883F9DF" w14:textId="7AF813DE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pomagania Administratorowi Danych poprzez odpowiednie środki techniczne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i organizacyjne wywiązywać się z obowiązku odpowiadania na żądania osoby, której dane dotyczą, w zakresie wykonywania jej praw określonych w rozdziale 3, a także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z obowiązków określonych w art. 32-36 Rozporządzenia;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A15B713" w14:textId="1A1F17D9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udostępniania Administratorowi Danych wszelkich informacji niezbędnych do wykazania spełnienia obowiązków określonych w art. 28 Rozporządzenia;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5E1D56A7" w14:textId="35E29E66" w:rsidR="00BD0BFF" w:rsidRPr="00CC68F6" w:rsidRDefault="00BD0BFF" w:rsidP="00CC68F6">
      <w:pPr>
        <w:pStyle w:val="paragraph"/>
        <w:numPr>
          <w:ilvl w:val="0"/>
          <w:numId w:val="41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prowadzenia rejestru kategorii czynności przetwarzania, o którym mowa w art. 30 ust. 2 Rozporządzenia, jeżeli jest wymagane na mocy Rozporządzenia. 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6921D16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4. Wykonawca zobowiązuje się bez zbędnej zwłoki zgłosić Administratorowi Danych: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4E72955B" w14:textId="6D1ABE4C" w:rsidR="00BD0BFF" w:rsidRPr="00CC68F6" w:rsidRDefault="00BD0BFF" w:rsidP="00CC68F6">
      <w:pPr>
        <w:pStyle w:val="paragraph"/>
        <w:numPr>
          <w:ilvl w:val="0"/>
          <w:numId w:val="43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stwierdzenie naruszenia ochrony danych osobowych, nie później niż w ciągu 24 godzin od stwierdzenia naruszenia, zawierające co najmniej informacje, o których mowa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w art. 33 ust. 3 Rozporządzenia;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1CD89F06" w14:textId="7D67B5E2" w:rsidR="00BD0BFF" w:rsidRPr="00CC68F6" w:rsidRDefault="00BD0BFF" w:rsidP="00CC68F6">
      <w:pPr>
        <w:pStyle w:val="paragraph"/>
        <w:numPr>
          <w:ilvl w:val="0"/>
          <w:numId w:val="43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otrzymanie żądania od osoby, której dane przetwarza, w zakresie przetwarzania dotyczących jej danych osobowych;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D59704A" w14:textId="0EB98A7A" w:rsidR="00BD0BFF" w:rsidRPr="00CC68F6" w:rsidRDefault="00BD0BFF" w:rsidP="00CC68F6">
      <w:pPr>
        <w:pStyle w:val="paragraph"/>
        <w:numPr>
          <w:ilvl w:val="0"/>
          <w:numId w:val="43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wszczęcie u Wykonawcy, przez organ właściwy ds. ochrony danych osobowych,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kontroli sposobu przetwarzania powierzonych danych osobowych.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61B9EF6" w14:textId="77777777" w:rsidR="005173CC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                                                              </w:t>
      </w:r>
    </w:p>
    <w:p w14:paraId="2B3588D2" w14:textId="06918301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4.</w:t>
      </w:r>
    </w:p>
    <w:p w14:paraId="3FCEB422" w14:textId="175B77F6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Nadzór nad wykonaniem Umowy o powierzenie</w:t>
      </w:r>
    </w:p>
    <w:p w14:paraId="77E16001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1. Administrator Danych jest uprawniony do audytu wykonywania przez Wykonawcę obowiązków określonych w niniejszej Umowie o powierzenie.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1C2CF689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2. Wykonawca umożliwia Administratorowi Danych lub audytorowi upoważnionemu przez Administratora Danych przeprowadzenie audytów, w tym inspekcji. W szczególności Wykonawca: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3FA961A" w14:textId="30A5047A" w:rsidR="00BD0BFF" w:rsidRPr="00CC68F6" w:rsidRDefault="00BD0BFF" w:rsidP="00CC68F6">
      <w:pPr>
        <w:pStyle w:val="paragraph"/>
        <w:numPr>
          <w:ilvl w:val="0"/>
          <w:numId w:val="45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zapewni wstęp do pomieszczeń, w których Wykonawca przetwarza powierzone dane osobowe;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3F5D1CFE" w14:textId="6774CE5A" w:rsidR="00BD0BFF" w:rsidRPr="00CC68F6" w:rsidRDefault="00BD0BFF" w:rsidP="00CC68F6">
      <w:pPr>
        <w:pStyle w:val="paragraph"/>
        <w:numPr>
          <w:ilvl w:val="0"/>
          <w:numId w:val="45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przekaże pisemne lub ustne wyjaśnienia w celu ustalenia stanu faktycznego;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722E02EE" w14:textId="071D2F9C" w:rsidR="00BD0BFF" w:rsidRPr="00CC68F6" w:rsidRDefault="00BD0BFF" w:rsidP="00CC68F6">
      <w:pPr>
        <w:pStyle w:val="paragraph"/>
        <w:numPr>
          <w:ilvl w:val="0"/>
          <w:numId w:val="45"/>
        </w:numPr>
        <w:spacing w:before="0" w:beforeAutospacing="0" w:after="0" w:afterAutospacing="0" w:line="276" w:lineRule="auto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umożliwi przeprowadzenie oględzin dokumentów a także urządzeń, nośników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oraz systemów informatycznych służących do przetwarzania powierzonych danych.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6A334950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3. Z czynności sporządza się protokół, którego jeden egzemplarz doręcza się kontrolowanemu.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4C906EC8" w14:textId="2B15CD7E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eop"/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lastRenderedPageBreak/>
        <w:t xml:space="preserve">4. W przypadku stwierdzenia uchybień w zakresie wykonywania Umowy o powierzenie lub przepisów o ochronie danych osobowych, Administratorowi Danych przysługuje prawo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>do żądania natychmiastowego wstrzymania przetwarzania danych osobowych i wyznaczenia Wykonawcy terminu na usunięcie uchybień.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7E792C4B" w14:textId="77777777" w:rsidR="005173CC" w:rsidRPr="00CC68F6" w:rsidRDefault="005173CC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</w:p>
    <w:p w14:paraId="5BF6DE00" w14:textId="5E6F5577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5.</w:t>
      </w:r>
    </w:p>
    <w:p w14:paraId="28AF7CB2" w14:textId="702EB156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Odpowiedzialność Wykonawcy</w:t>
      </w:r>
    </w:p>
    <w:p w14:paraId="4DA31EB9" w14:textId="52EC0657" w:rsidR="002A7985" w:rsidRPr="00CC68F6" w:rsidRDefault="00BD0BFF" w:rsidP="004A77DB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 </w:t>
      </w:r>
    </w:p>
    <w:p w14:paraId="44AF6DB8" w14:textId="77777777" w:rsidR="002A7985" w:rsidRPr="00CC68F6" w:rsidRDefault="002A7985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</w:p>
    <w:p w14:paraId="55DD4846" w14:textId="05DE8560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6.</w:t>
      </w:r>
    </w:p>
    <w:p w14:paraId="252A8A5C" w14:textId="0075388A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4A77DB">
        <w:rPr>
          <w:rStyle w:val="normaltextrun"/>
          <w:rFonts w:ascii="Verdana" w:hAnsi="Verdana" w:cs="Times"/>
          <w:b/>
          <w:bCs/>
          <w:sz w:val="18"/>
          <w:szCs w:val="18"/>
        </w:rPr>
        <w:t>Wygaśnięcie Umowy</w:t>
      </w:r>
    </w:p>
    <w:p w14:paraId="6C0AB898" w14:textId="59C96A68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1. Umowa o powierzenie zostaje zawarta na okres </w:t>
      </w:r>
      <w:r w:rsidRPr="004A77DB">
        <w:rPr>
          <w:rStyle w:val="normaltextrun"/>
          <w:rFonts w:ascii="Verdana" w:hAnsi="Verdana" w:cs="Times"/>
          <w:sz w:val="18"/>
          <w:szCs w:val="18"/>
        </w:rPr>
        <w:t>od dnia ……</w:t>
      </w:r>
      <w:r w:rsidR="008B04B2">
        <w:rPr>
          <w:rStyle w:val="normaltextrun"/>
          <w:rFonts w:ascii="Verdana" w:hAnsi="Verdana" w:cs="Times"/>
          <w:sz w:val="18"/>
          <w:szCs w:val="18"/>
        </w:rPr>
        <w:t>……</w:t>
      </w:r>
      <w:r w:rsidR="002B3F9F">
        <w:rPr>
          <w:rStyle w:val="normaltextrun"/>
          <w:rFonts w:ascii="Verdana" w:hAnsi="Verdana" w:cs="Times"/>
          <w:sz w:val="18"/>
          <w:szCs w:val="18"/>
        </w:rPr>
        <w:t>…</w:t>
      </w:r>
      <w:r w:rsidR="008B04B2">
        <w:rPr>
          <w:rStyle w:val="normaltextrun"/>
          <w:rFonts w:ascii="Verdana" w:hAnsi="Verdana" w:cs="Times"/>
          <w:sz w:val="18"/>
          <w:szCs w:val="18"/>
        </w:rPr>
        <w:t xml:space="preserve"> do dnia</w:t>
      </w:r>
      <w:r w:rsidR="005173CC" w:rsidRPr="004A77DB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="004A77DB" w:rsidRPr="004A77DB">
        <w:rPr>
          <w:rStyle w:val="normaltextrun"/>
          <w:rFonts w:ascii="Verdana" w:hAnsi="Verdana" w:cs="Times"/>
          <w:sz w:val="18"/>
          <w:szCs w:val="18"/>
        </w:rPr>
        <w:t>wygaśnięcia</w:t>
      </w:r>
      <w:r w:rsidR="005173CC" w:rsidRPr="004A77DB">
        <w:rPr>
          <w:rStyle w:val="normaltextrun"/>
          <w:rFonts w:ascii="Verdana" w:hAnsi="Verdana" w:cs="Times"/>
          <w:sz w:val="18"/>
          <w:szCs w:val="18"/>
        </w:rPr>
        <w:t xml:space="preserve"> Umowy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7258A2DD" w14:textId="58F477DD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2. Po zakończeniu świadczenia usług związanych z przetwarzaniem danych osobowych, Wykonawca zobowiązuje się niezwłocznie, nie później niż w terminie </w:t>
      </w:r>
      <w:r w:rsidR="004A77DB" w:rsidRPr="004A77DB">
        <w:rPr>
          <w:rStyle w:val="normaltextrun"/>
          <w:rFonts w:ascii="Verdana" w:hAnsi="Verdana" w:cs="Times"/>
          <w:sz w:val="18"/>
          <w:szCs w:val="18"/>
        </w:rPr>
        <w:t>14</w:t>
      </w:r>
      <w:r w:rsidRPr="004A77DB">
        <w:rPr>
          <w:rStyle w:val="normaltextrun"/>
          <w:rFonts w:ascii="Verdana" w:hAnsi="Verdana" w:cs="Times"/>
          <w:sz w:val="18"/>
          <w:szCs w:val="18"/>
        </w:rPr>
        <w:t xml:space="preserve"> dni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E125BBE" w14:textId="77777777" w:rsidR="005173CC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Style w:val="normaltextrun"/>
          <w:rFonts w:ascii="Verdana" w:hAnsi="Verdana" w:cs="Times"/>
          <w:b/>
          <w:bCs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                                                             </w:t>
      </w:r>
    </w:p>
    <w:p w14:paraId="4D6CFE08" w14:textId="375A4AF6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§ 7.</w:t>
      </w:r>
    </w:p>
    <w:p w14:paraId="695A5B96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b/>
          <w:bCs/>
          <w:sz w:val="18"/>
          <w:szCs w:val="18"/>
        </w:rPr>
        <w:t>Postanowienia końcowe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4A786BCC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1. Wszelkie zmiany i uzupełnienia Umowy o powierzenie dokonywane będą w formie pisemnej pod rygorem nieważności.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8CC56F1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2. W sprawach nieuregulowanych zastosowanie znajdują przepisy o ochronie danych osobowych.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2300942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3. W przypadku sporów wynikających z realizacji Umowy o powierzenie Strony poddają jej rozstrzygnięciu przez sąd właściwy ze względu na siedzibę Administratora Danych.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27DFFB2D" w14:textId="23DB7279" w:rsidR="00BD0BFF" w:rsidRPr="00CC68F6" w:rsidRDefault="00BD0BFF" w:rsidP="00CC68F6">
      <w:pPr>
        <w:pStyle w:val="paragraph"/>
        <w:spacing w:before="0" w:beforeAutospacing="0" w:after="0" w:afterAutospacing="0" w:line="276" w:lineRule="auto"/>
        <w:ind w:firstLine="510"/>
        <w:jc w:val="both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 xml:space="preserve">4. Umowa została sporządzona w </w:t>
      </w:r>
      <w:r w:rsidR="004A77DB">
        <w:rPr>
          <w:rStyle w:val="normaltextrun"/>
          <w:rFonts w:ascii="Verdana" w:hAnsi="Verdana" w:cs="Times"/>
          <w:sz w:val="18"/>
          <w:szCs w:val="18"/>
        </w:rPr>
        <w:t>dwóch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jednobrzmiących </w:t>
      </w:r>
      <w:r w:rsidRPr="00CC68F6">
        <w:rPr>
          <w:rStyle w:val="contextualspellingandgrammarerror"/>
          <w:rFonts w:ascii="Verdana" w:hAnsi="Verdana" w:cs="Times"/>
          <w:sz w:val="18"/>
          <w:szCs w:val="18"/>
        </w:rPr>
        <w:t xml:space="preserve">egzemplarzach, </w:t>
      </w:r>
      <w:r w:rsidR="004A77DB">
        <w:rPr>
          <w:rStyle w:val="contextualspellingandgrammarerror"/>
          <w:rFonts w:ascii="Verdana" w:hAnsi="Verdana" w:cs="Times"/>
          <w:sz w:val="18"/>
          <w:szCs w:val="18"/>
        </w:rPr>
        <w:t>jeden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  <w:r w:rsidRPr="00CC68F6">
        <w:rPr>
          <w:rStyle w:val="scxw31618791"/>
          <w:rFonts w:ascii="Verdana" w:hAnsi="Verdana" w:cs="Times"/>
          <w:sz w:val="18"/>
          <w:szCs w:val="18"/>
        </w:rPr>
        <w:t> </w:t>
      </w:r>
      <w:r w:rsidRPr="00CC68F6">
        <w:rPr>
          <w:rFonts w:ascii="Verdana" w:hAnsi="Verdana" w:cs="Times"/>
          <w:sz w:val="18"/>
          <w:szCs w:val="18"/>
        </w:rPr>
        <w:br/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dla Administratora Danych, </w:t>
      </w:r>
      <w:r w:rsidR="004A77DB">
        <w:rPr>
          <w:rStyle w:val="normaltextrun"/>
          <w:rFonts w:ascii="Verdana" w:hAnsi="Verdana" w:cs="Times"/>
          <w:sz w:val="18"/>
          <w:szCs w:val="18"/>
        </w:rPr>
        <w:t>jeden</w:t>
      </w:r>
      <w:r w:rsidRPr="00CC68F6">
        <w:rPr>
          <w:rStyle w:val="normaltextrun"/>
          <w:rFonts w:ascii="Verdana" w:hAnsi="Verdana" w:cs="Times"/>
          <w:sz w:val="18"/>
          <w:szCs w:val="18"/>
        </w:rPr>
        <w:t xml:space="preserve"> dla Wykonawcy</w:t>
      </w:r>
      <w:r w:rsidR="004A77DB">
        <w:rPr>
          <w:rStyle w:val="normaltextrun"/>
          <w:rFonts w:ascii="Verdana" w:hAnsi="Verdana" w:cs="Times"/>
          <w:sz w:val="18"/>
          <w:szCs w:val="18"/>
        </w:rPr>
        <w:t>.</w:t>
      </w:r>
      <w:r w:rsidR="005173CC" w:rsidRPr="00CC68F6">
        <w:rPr>
          <w:rStyle w:val="normaltextrun"/>
          <w:rFonts w:ascii="Verdana" w:hAnsi="Verdana" w:cs="Times"/>
          <w:sz w:val="18"/>
          <w:szCs w:val="18"/>
        </w:rPr>
        <w:t xml:space="preserve"> </w:t>
      </w:r>
    </w:p>
    <w:p w14:paraId="56B3AACA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color w:val="000000"/>
          <w:sz w:val="18"/>
          <w:szCs w:val="18"/>
        </w:rPr>
        <w:t>   </w:t>
      </w:r>
      <w:r w:rsidRPr="00CC68F6">
        <w:rPr>
          <w:rStyle w:val="eop"/>
          <w:rFonts w:ascii="Verdana" w:hAnsi="Verdana" w:cs="Times"/>
          <w:color w:val="000000"/>
          <w:sz w:val="18"/>
          <w:szCs w:val="18"/>
        </w:rPr>
        <w:t> </w:t>
      </w:r>
    </w:p>
    <w:p w14:paraId="45ABDF20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eop"/>
          <w:rFonts w:ascii="Verdana" w:hAnsi="Verdana" w:cs="Times"/>
          <w:color w:val="000000"/>
          <w:sz w:val="18"/>
          <w:szCs w:val="18"/>
        </w:rPr>
        <w:t> </w:t>
      </w:r>
    </w:p>
    <w:p w14:paraId="6D9B9CFF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eop"/>
          <w:rFonts w:ascii="Verdana" w:hAnsi="Verdana" w:cs="Times"/>
          <w:color w:val="000000"/>
          <w:sz w:val="18"/>
          <w:szCs w:val="18"/>
        </w:rPr>
        <w:t> </w:t>
      </w:r>
    </w:p>
    <w:p w14:paraId="05E2E2B1" w14:textId="4E259A20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color w:val="000000"/>
          <w:sz w:val="18"/>
          <w:szCs w:val="18"/>
        </w:rPr>
        <w:t xml:space="preserve">  </w:t>
      </w:r>
      <w:r w:rsidR="002B3F9F">
        <w:rPr>
          <w:rStyle w:val="normaltextrun"/>
          <w:rFonts w:ascii="Verdana" w:hAnsi="Verdana" w:cs="Times"/>
          <w:color w:val="000000"/>
          <w:sz w:val="18"/>
          <w:szCs w:val="18"/>
        </w:rPr>
        <w:t xml:space="preserve">          </w:t>
      </w:r>
      <w:r w:rsidRPr="00CC68F6">
        <w:rPr>
          <w:rStyle w:val="normaltextrun"/>
          <w:rFonts w:ascii="Verdana" w:hAnsi="Verdana" w:cs="Times"/>
          <w:color w:val="000000"/>
          <w:sz w:val="18"/>
          <w:szCs w:val="18"/>
        </w:rPr>
        <w:t xml:space="preserve">…………………………………..                                         </w:t>
      </w:r>
      <w:r w:rsidR="002B3F9F">
        <w:rPr>
          <w:rStyle w:val="normaltextrun"/>
          <w:rFonts w:ascii="Verdana" w:hAnsi="Verdana" w:cs="Times"/>
          <w:color w:val="000000"/>
          <w:sz w:val="18"/>
          <w:szCs w:val="18"/>
        </w:rPr>
        <w:t xml:space="preserve">                      …..</w:t>
      </w:r>
      <w:r w:rsidRPr="00CC68F6">
        <w:rPr>
          <w:rStyle w:val="normaltextrun"/>
          <w:rFonts w:ascii="Verdana" w:hAnsi="Verdana" w:cs="Times"/>
          <w:color w:val="000000"/>
          <w:sz w:val="18"/>
          <w:szCs w:val="18"/>
        </w:rPr>
        <w:t>…………………………</w:t>
      </w:r>
      <w:r w:rsidRPr="00CC68F6">
        <w:rPr>
          <w:rStyle w:val="eop"/>
          <w:rFonts w:ascii="Verdana" w:hAnsi="Verdana" w:cs="Times"/>
          <w:color w:val="000000"/>
          <w:sz w:val="18"/>
          <w:szCs w:val="18"/>
        </w:rPr>
        <w:t> </w:t>
      </w:r>
    </w:p>
    <w:p w14:paraId="6C1F641C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sz w:val="18"/>
          <w:szCs w:val="18"/>
        </w:rPr>
        <w:t>            Administrator Danych                                                                     Wykonawca </w:t>
      </w:r>
      <w:r w:rsidRPr="00CC68F6">
        <w:rPr>
          <w:rStyle w:val="eop"/>
          <w:rFonts w:ascii="Verdana" w:hAnsi="Verdana" w:cs="Times"/>
          <w:sz w:val="18"/>
          <w:szCs w:val="18"/>
        </w:rPr>
        <w:t> </w:t>
      </w:r>
    </w:p>
    <w:p w14:paraId="0B506EC6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Times"/>
          <w:sz w:val="18"/>
          <w:szCs w:val="18"/>
        </w:rPr>
      </w:pPr>
      <w:r w:rsidRPr="00CC68F6">
        <w:rPr>
          <w:rStyle w:val="normaltextrun"/>
          <w:rFonts w:ascii="Verdana" w:hAnsi="Verdana" w:cs="Times"/>
          <w:color w:val="000000"/>
          <w:sz w:val="18"/>
          <w:szCs w:val="18"/>
        </w:rPr>
        <w:t>         </w:t>
      </w:r>
      <w:r w:rsidRPr="00CC68F6">
        <w:rPr>
          <w:rStyle w:val="eop"/>
          <w:rFonts w:ascii="Verdana" w:hAnsi="Verdana" w:cs="Times"/>
          <w:color w:val="000000"/>
          <w:sz w:val="18"/>
          <w:szCs w:val="18"/>
        </w:rPr>
        <w:t> </w:t>
      </w:r>
    </w:p>
    <w:p w14:paraId="27B66B49" w14:textId="77777777" w:rsidR="00BD0BFF" w:rsidRPr="00CC68F6" w:rsidRDefault="00BD0BFF" w:rsidP="00CC68F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sz w:val="18"/>
          <w:szCs w:val="18"/>
        </w:rPr>
      </w:pPr>
      <w:r w:rsidRPr="00CC68F6">
        <w:rPr>
          <w:rStyle w:val="eop"/>
          <w:rFonts w:ascii="Verdana" w:hAnsi="Verdana"/>
          <w:color w:val="000000"/>
          <w:sz w:val="18"/>
          <w:szCs w:val="18"/>
        </w:rPr>
        <w:t> </w:t>
      </w:r>
    </w:p>
    <w:p w14:paraId="752C590A" w14:textId="77777777" w:rsidR="00BD0BFF" w:rsidRPr="00CC68F6" w:rsidRDefault="00BD0BFF" w:rsidP="00CC68F6">
      <w:pPr>
        <w:spacing w:line="276" w:lineRule="auto"/>
        <w:jc w:val="both"/>
        <w:rPr>
          <w:rFonts w:ascii="Verdana" w:hAnsi="Verdana" w:cs="Times New Roman"/>
          <w:iCs/>
          <w:color w:val="202122"/>
          <w:sz w:val="18"/>
          <w:szCs w:val="18"/>
          <w:shd w:val="clear" w:color="auto" w:fill="FFFFFF"/>
        </w:rPr>
      </w:pPr>
    </w:p>
    <w:p w14:paraId="075C9010" w14:textId="04B23A5C" w:rsidR="003B13B2" w:rsidRPr="00CC68F6" w:rsidRDefault="003B13B2" w:rsidP="00CC68F6">
      <w:pPr>
        <w:spacing w:line="276" w:lineRule="auto"/>
        <w:rPr>
          <w:rFonts w:ascii="Verdana" w:hAnsi="Verdana" w:cs="Times New Roman"/>
          <w:iCs/>
          <w:color w:val="202122"/>
          <w:sz w:val="18"/>
          <w:szCs w:val="18"/>
          <w:shd w:val="clear" w:color="auto" w:fill="FFFFFF"/>
        </w:rPr>
      </w:pPr>
    </w:p>
    <w:sectPr w:rsidR="003B13B2" w:rsidRPr="00CC68F6" w:rsidSect="0003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5CF23" w14:textId="77777777" w:rsidR="003F681B" w:rsidRDefault="003F681B" w:rsidP="00485364">
      <w:pPr>
        <w:spacing w:after="0" w:line="240" w:lineRule="auto"/>
      </w:pPr>
      <w:r>
        <w:separator/>
      </w:r>
    </w:p>
  </w:endnote>
  <w:endnote w:type="continuationSeparator" w:id="0">
    <w:p w14:paraId="31A12CB1" w14:textId="77777777" w:rsidR="003F681B" w:rsidRDefault="003F681B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3974C" w14:textId="77777777" w:rsidR="003F681B" w:rsidRDefault="003F681B" w:rsidP="00485364">
      <w:pPr>
        <w:spacing w:after="0" w:line="240" w:lineRule="auto"/>
      </w:pPr>
      <w:r>
        <w:separator/>
      </w:r>
    </w:p>
  </w:footnote>
  <w:footnote w:type="continuationSeparator" w:id="0">
    <w:p w14:paraId="28C16D49" w14:textId="77777777" w:rsidR="003F681B" w:rsidRDefault="003F681B" w:rsidP="00485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6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952C5"/>
    <w:multiLevelType w:val="hybridMultilevel"/>
    <w:tmpl w:val="500ADED2"/>
    <w:lvl w:ilvl="0" w:tplc="6722FFC8">
      <w:start w:val="1"/>
      <w:numFmt w:val="decimal"/>
      <w:lvlText w:val="%1."/>
      <w:lvlJc w:val="left"/>
      <w:pPr>
        <w:ind w:left="786" w:hanging="360"/>
      </w:pPr>
      <w:rPr>
        <w:rFonts w:cs="Times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15"/>
  </w:num>
  <w:num w:numId="4">
    <w:abstractNumId w:val="27"/>
  </w:num>
  <w:num w:numId="5">
    <w:abstractNumId w:val="16"/>
  </w:num>
  <w:num w:numId="6">
    <w:abstractNumId w:val="38"/>
  </w:num>
  <w:num w:numId="7">
    <w:abstractNumId w:val="34"/>
  </w:num>
  <w:num w:numId="8">
    <w:abstractNumId w:val="24"/>
  </w:num>
  <w:num w:numId="9">
    <w:abstractNumId w:val="22"/>
  </w:num>
  <w:num w:numId="10">
    <w:abstractNumId w:val="12"/>
  </w:num>
  <w:num w:numId="11">
    <w:abstractNumId w:val="48"/>
  </w:num>
  <w:num w:numId="12">
    <w:abstractNumId w:val="18"/>
  </w:num>
  <w:num w:numId="13">
    <w:abstractNumId w:val="44"/>
  </w:num>
  <w:num w:numId="14">
    <w:abstractNumId w:val="19"/>
  </w:num>
  <w:num w:numId="15">
    <w:abstractNumId w:val="0"/>
  </w:num>
  <w:num w:numId="16">
    <w:abstractNumId w:val="39"/>
  </w:num>
  <w:num w:numId="17">
    <w:abstractNumId w:val="2"/>
  </w:num>
  <w:num w:numId="18">
    <w:abstractNumId w:val="23"/>
  </w:num>
  <w:num w:numId="19">
    <w:abstractNumId w:val="25"/>
  </w:num>
  <w:num w:numId="20">
    <w:abstractNumId w:val="9"/>
  </w:num>
  <w:num w:numId="21">
    <w:abstractNumId w:val="3"/>
  </w:num>
  <w:num w:numId="22">
    <w:abstractNumId w:val="31"/>
  </w:num>
  <w:num w:numId="23">
    <w:abstractNumId w:val="36"/>
  </w:num>
  <w:num w:numId="24">
    <w:abstractNumId w:val="41"/>
  </w:num>
  <w:num w:numId="25">
    <w:abstractNumId w:val="13"/>
  </w:num>
  <w:num w:numId="26">
    <w:abstractNumId w:val="6"/>
  </w:num>
  <w:num w:numId="27">
    <w:abstractNumId w:val="30"/>
  </w:num>
  <w:num w:numId="28">
    <w:abstractNumId w:val="10"/>
  </w:num>
  <w:num w:numId="29">
    <w:abstractNumId w:val="4"/>
  </w:num>
  <w:num w:numId="30">
    <w:abstractNumId w:val="11"/>
  </w:num>
  <w:num w:numId="31">
    <w:abstractNumId w:val="47"/>
  </w:num>
  <w:num w:numId="32">
    <w:abstractNumId w:val="45"/>
  </w:num>
  <w:num w:numId="33">
    <w:abstractNumId w:val="40"/>
  </w:num>
  <w:num w:numId="34">
    <w:abstractNumId w:val="28"/>
  </w:num>
  <w:num w:numId="35">
    <w:abstractNumId w:val="1"/>
  </w:num>
  <w:num w:numId="36">
    <w:abstractNumId w:val="35"/>
  </w:num>
  <w:num w:numId="37">
    <w:abstractNumId w:val="33"/>
  </w:num>
  <w:num w:numId="38">
    <w:abstractNumId w:val="17"/>
  </w:num>
  <w:num w:numId="39">
    <w:abstractNumId w:val="8"/>
  </w:num>
  <w:num w:numId="40">
    <w:abstractNumId w:val="46"/>
  </w:num>
  <w:num w:numId="41">
    <w:abstractNumId w:val="29"/>
  </w:num>
  <w:num w:numId="42">
    <w:abstractNumId w:val="42"/>
  </w:num>
  <w:num w:numId="43">
    <w:abstractNumId w:val="14"/>
  </w:num>
  <w:num w:numId="44">
    <w:abstractNumId w:val="21"/>
  </w:num>
  <w:num w:numId="45">
    <w:abstractNumId w:val="7"/>
  </w:num>
  <w:num w:numId="46">
    <w:abstractNumId w:val="26"/>
  </w:num>
  <w:num w:numId="47">
    <w:abstractNumId w:val="5"/>
  </w:num>
  <w:num w:numId="48">
    <w:abstractNumId w:val="20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EE"/>
    <w:rsid w:val="000362DB"/>
    <w:rsid w:val="000756E6"/>
    <w:rsid w:val="00086702"/>
    <w:rsid w:val="000940B2"/>
    <w:rsid w:val="00095C21"/>
    <w:rsid w:val="000C6834"/>
    <w:rsid w:val="000F4AC0"/>
    <w:rsid w:val="000F7D93"/>
    <w:rsid w:val="00107FD0"/>
    <w:rsid w:val="00156618"/>
    <w:rsid w:val="00161D9B"/>
    <w:rsid w:val="001C2E5D"/>
    <w:rsid w:val="001C585F"/>
    <w:rsid w:val="001F0D12"/>
    <w:rsid w:val="001F4A77"/>
    <w:rsid w:val="00217298"/>
    <w:rsid w:val="00232D73"/>
    <w:rsid w:val="00241ACA"/>
    <w:rsid w:val="00252E30"/>
    <w:rsid w:val="00283045"/>
    <w:rsid w:val="002A7985"/>
    <w:rsid w:val="002B3F9F"/>
    <w:rsid w:val="002C69F2"/>
    <w:rsid w:val="003108FF"/>
    <w:rsid w:val="003313B8"/>
    <w:rsid w:val="00364B0A"/>
    <w:rsid w:val="003931C6"/>
    <w:rsid w:val="003B13B2"/>
    <w:rsid w:val="003F04AE"/>
    <w:rsid w:val="003F681B"/>
    <w:rsid w:val="00411371"/>
    <w:rsid w:val="00444D07"/>
    <w:rsid w:val="00453A8A"/>
    <w:rsid w:val="00483144"/>
    <w:rsid w:val="00485364"/>
    <w:rsid w:val="004A0567"/>
    <w:rsid w:val="004A77DB"/>
    <w:rsid w:val="005173CC"/>
    <w:rsid w:val="0052422E"/>
    <w:rsid w:val="00584DA9"/>
    <w:rsid w:val="005B442A"/>
    <w:rsid w:val="00607D15"/>
    <w:rsid w:val="00634B11"/>
    <w:rsid w:val="0066764B"/>
    <w:rsid w:val="00676C4F"/>
    <w:rsid w:val="0068730C"/>
    <w:rsid w:val="006A7402"/>
    <w:rsid w:val="006B1C71"/>
    <w:rsid w:val="006B4090"/>
    <w:rsid w:val="006C0E2C"/>
    <w:rsid w:val="006E1824"/>
    <w:rsid w:val="006F0B7F"/>
    <w:rsid w:val="007064FA"/>
    <w:rsid w:val="00732CD4"/>
    <w:rsid w:val="00784477"/>
    <w:rsid w:val="007C42E1"/>
    <w:rsid w:val="007C5B60"/>
    <w:rsid w:val="007F7A7F"/>
    <w:rsid w:val="00805CE2"/>
    <w:rsid w:val="00814BC4"/>
    <w:rsid w:val="008162AF"/>
    <w:rsid w:val="00866795"/>
    <w:rsid w:val="0087789D"/>
    <w:rsid w:val="008861BC"/>
    <w:rsid w:val="008B04B2"/>
    <w:rsid w:val="008B5854"/>
    <w:rsid w:val="008D3069"/>
    <w:rsid w:val="008F4729"/>
    <w:rsid w:val="00932235"/>
    <w:rsid w:val="009452BB"/>
    <w:rsid w:val="00985278"/>
    <w:rsid w:val="009857AB"/>
    <w:rsid w:val="009B748F"/>
    <w:rsid w:val="009C7146"/>
    <w:rsid w:val="009F3FC1"/>
    <w:rsid w:val="009F7059"/>
    <w:rsid w:val="00A06CD5"/>
    <w:rsid w:val="00A176D9"/>
    <w:rsid w:val="00A20424"/>
    <w:rsid w:val="00A35630"/>
    <w:rsid w:val="00A46AF6"/>
    <w:rsid w:val="00A9362A"/>
    <w:rsid w:val="00AA00F7"/>
    <w:rsid w:val="00AA037A"/>
    <w:rsid w:val="00B04057"/>
    <w:rsid w:val="00B526DC"/>
    <w:rsid w:val="00B73122"/>
    <w:rsid w:val="00B83B74"/>
    <w:rsid w:val="00B85631"/>
    <w:rsid w:val="00BB3644"/>
    <w:rsid w:val="00BC1DC1"/>
    <w:rsid w:val="00BD00C0"/>
    <w:rsid w:val="00BD0317"/>
    <w:rsid w:val="00BD0BFF"/>
    <w:rsid w:val="00BD2009"/>
    <w:rsid w:val="00BD7EA2"/>
    <w:rsid w:val="00BF23EE"/>
    <w:rsid w:val="00C4180C"/>
    <w:rsid w:val="00C42DE9"/>
    <w:rsid w:val="00C4316E"/>
    <w:rsid w:val="00CA6898"/>
    <w:rsid w:val="00CB2B1C"/>
    <w:rsid w:val="00CC68F6"/>
    <w:rsid w:val="00CD5B67"/>
    <w:rsid w:val="00CE08BA"/>
    <w:rsid w:val="00CF43AB"/>
    <w:rsid w:val="00D04F49"/>
    <w:rsid w:val="00D07CA7"/>
    <w:rsid w:val="00D32EF1"/>
    <w:rsid w:val="00D34BD0"/>
    <w:rsid w:val="00D77F3F"/>
    <w:rsid w:val="00D930AE"/>
    <w:rsid w:val="00DA0240"/>
    <w:rsid w:val="00DA17BD"/>
    <w:rsid w:val="00DB0A92"/>
    <w:rsid w:val="00DB1061"/>
    <w:rsid w:val="00DC01C4"/>
    <w:rsid w:val="00DE241F"/>
    <w:rsid w:val="00DF6FDE"/>
    <w:rsid w:val="00E025E4"/>
    <w:rsid w:val="00E107C6"/>
    <w:rsid w:val="00E64E4A"/>
    <w:rsid w:val="00E711CD"/>
    <w:rsid w:val="00E74B4E"/>
    <w:rsid w:val="00EC6A3E"/>
    <w:rsid w:val="00EE776C"/>
    <w:rsid w:val="00F17822"/>
    <w:rsid w:val="00F6256E"/>
    <w:rsid w:val="00F65399"/>
    <w:rsid w:val="00F6691B"/>
    <w:rsid w:val="00F9330C"/>
    <w:rsid w:val="00FB15D4"/>
    <w:rsid w:val="00FD6E40"/>
    <w:rsid w:val="00FE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  <w:style w:type="paragraph" w:customStyle="1" w:styleId="Normalny1">
    <w:name w:val="Normalny1"/>
    <w:qFormat/>
    <w:rsid w:val="00095C21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0940B2"/>
    <w:pPr>
      <w:spacing w:after="0" w:line="240" w:lineRule="auto"/>
    </w:pPr>
  </w:style>
  <w:style w:type="paragraph" w:styleId="Zwykytekst">
    <w:name w:val="Plain Text"/>
    <w:basedOn w:val="Normalny"/>
    <w:link w:val="ZwykytekstZnak"/>
    <w:rsid w:val="00A3563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3563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2" ma:contentTypeDescription="Utwórz nowy dokument." ma:contentTypeScope="" ma:versionID="de59e47151ec287fe82e74c5f557a4b1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198bf621b202dcd8bd947eebd8da53b1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A6386-AF51-42A4-8719-65E9BBED7A6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cfd6fe8c-c490-42a0-9ac0-b3ca401a27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C0D596-E321-4422-9488-7DD6D6452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15323D-26D7-456A-9E6F-464DFE24A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Zimny Gabor</cp:lastModifiedBy>
  <cp:revision>2</cp:revision>
  <dcterms:created xsi:type="dcterms:W3CDTF">2024-08-27T06:28:00Z</dcterms:created>
  <dcterms:modified xsi:type="dcterms:W3CDTF">2024-08-27T06:28:00Z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