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A829C8" w14:textId="5BF99B05" w:rsidR="005573A3" w:rsidRPr="006B32D7" w:rsidRDefault="0074202E" w:rsidP="2E2AEFD6">
      <w:pPr>
        <w:pStyle w:val="Nagwek1"/>
        <w:rPr>
          <w:rFonts w:cstheme="minorHAnsi"/>
        </w:rPr>
      </w:pPr>
      <w:bookmarkStart w:id="0" w:name="_GoBack"/>
      <w:bookmarkEnd w:id="0"/>
      <w:r w:rsidRPr="006B32D7">
        <w:rPr>
          <w:rFonts w:cstheme="minorHAnsi"/>
        </w:rPr>
        <w:t xml:space="preserve">Zał. A1 do Wymagań </w:t>
      </w:r>
      <w:r w:rsidR="007B6FC5" w:rsidRPr="006B32D7">
        <w:rPr>
          <w:rFonts w:cstheme="minorHAnsi"/>
        </w:rPr>
        <w:t xml:space="preserve">Konkursowych </w:t>
      </w:r>
      <w:r w:rsidRPr="006B32D7">
        <w:rPr>
          <w:rFonts w:cstheme="minorHAnsi"/>
        </w:rPr>
        <w:t>– Koszty</w:t>
      </w:r>
      <w:r w:rsidR="582D9587" w:rsidRPr="006B32D7">
        <w:rPr>
          <w:rFonts w:cstheme="minorHAnsi"/>
        </w:rPr>
        <w:t xml:space="preserve"> całkowite</w:t>
      </w:r>
      <w:r w:rsidRPr="006B32D7">
        <w:rPr>
          <w:rFonts w:cstheme="minorHAnsi"/>
        </w:rPr>
        <w:t>. Metodyka obliczeń</w:t>
      </w:r>
    </w:p>
    <w:p w14:paraId="112A108E" w14:textId="65BCC730" w:rsidR="430DCBD9" w:rsidRPr="006B32D7" w:rsidRDefault="430DCBD9" w:rsidP="0849B39F">
      <w:pPr>
        <w:rPr>
          <w:rFonts w:eastAsia="Calibri" w:cstheme="minorHAnsi"/>
          <w:color w:val="000000" w:themeColor="text1"/>
          <w:szCs w:val="20"/>
          <w:lang w:val="pl-PL"/>
        </w:rPr>
      </w:pPr>
      <w:r w:rsidRPr="006B32D7">
        <w:rPr>
          <w:rFonts w:eastAsia="Calibri" w:cstheme="minorHAnsi"/>
          <w:color w:val="000000" w:themeColor="text1"/>
          <w:szCs w:val="20"/>
          <w:lang w:val="pl-PL"/>
        </w:rPr>
        <w:t>Koszty całkowite należy obliczyć jako sumę kosztów inwestycyjnych związanych z budową Demonstratora zgodnie z Harmonogramem Przedsięwzięcia oraz kosztów jego eksploatacji, przyjmując okres eksploatacji 30 lat, zgodnie z poniższym wzorem:</w:t>
      </w:r>
    </w:p>
    <w:p w14:paraId="7066A9A5" w14:textId="0329A7C5" w:rsidR="430DCBD9" w:rsidRPr="006B32D7" w:rsidRDefault="430DCBD9" w:rsidP="3099DAC7">
      <w:pPr>
        <w:spacing w:before="120" w:line="276" w:lineRule="auto"/>
        <w:jc w:val="center"/>
        <w:rPr>
          <w:rFonts w:eastAsia="Calibri" w:cstheme="minorHAnsi"/>
          <w:color w:val="000000" w:themeColor="text1"/>
          <w:szCs w:val="20"/>
          <w:lang w:val="pl-PL"/>
        </w:rPr>
      </w:pPr>
      <w:r w:rsidRPr="006B32D7">
        <w:rPr>
          <w:rStyle w:val="Domylnaczcionkaakapitu1"/>
          <w:rFonts w:eastAsia="Calibri" w:cstheme="minorHAnsi"/>
          <w:color w:val="000000" w:themeColor="text1"/>
          <w:szCs w:val="20"/>
          <w:lang w:val="pl-PL"/>
        </w:rPr>
        <w:t>K</w:t>
      </w:r>
      <w:r w:rsidRPr="006B32D7">
        <w:rPr>
          <w:rStyle w:val="Domylnaczcionkaakapitu1"/>
          <w:rFonts w:eastAsia="Calibri" w:cstheme="minorHAnsi"/>
          <w:color w:val="000000" w:themeColor="text1"/>
          <w:szCs w:val="20"/>
          <w:vertAlign w:val="subscript"/>
          <w:lang w:val="pl-PL"/>
        </w:rPr>
        <w:t>c</w:t>
      </w:r>
      <w:r w:rsidRPr="006B32D7">
        <w:rPr>
          <w:rStyle w:val="Domylnaczcionkaakapitu1"/>
          <w:rFonts w:eastAsia="Calibri" w:cstheme="minorHAnsi"/>
          <w:color w:val="000000" w:themeColor="text1"/>
          <w:szCs w:val="20"/>
          <w:lang w:val="pl-PL"/>
        </w:rPr>
        <w:t>=[CAPEX+OPEX]/A,</w:t>
      </w:r>
    </w:p>
    <w:p w14:paraId="4C7FD400" w14:textId="31199EE9" w:rsidR="430DCBD9" w:rsidRPr="006B32D7" w:rsidRDefault="430DCBD9" w:rsidP="3099DAC7">
      <w:pPr>
        <w:jc w:val="center"/>
        <w:rPr>
          <w:rFonts w:eastAsia="Calibri" w:cstheme="minorHAnsi"/>
          <w:color w:val="000000" w:themeColor="text1"/>
          <w:szCs w:val="20"/>
          <w:lang w:val="pl-PL"/>
        </w:rPr>
      </w:pPr>
      <w:r w:rsidRPr="006B32D7">
        <w:rPr>
          <w:rFonts w:eastAsia="Calibri" w:cstheme="minorHAnsi"/>
          <w:color w:val="000000" w:themeColor="text1"/>
          <w:szCs w:val="20"/>
          <w:lang w:val="pl-PL"/>
        </w:rPr>
        <w:t>K</w:t>
      </w:r>
      <w:r w:rsidRPr="006B32D7">
        <w:rPr>
          <w:rFonts w:eastAsia="Calibri" w:cstheme="minorHAnsi"/>
          <w:color w:val="000000" w:themeColor="text1"/>
          <w:szCs w:val="20"/>
          <w:vertAlign w:val="subscript"/>
          <w:lang w:val="pl-PL"/>
        </w:rPr>
        <w:t>c</w:t>
      </w:r>
      <w:r w:rsidRPr="006B32D7">
        <w:rPr>
          <w:rFonts w:eastAsia="Calibri" w:cstheme="minorHAnsi"/>
          <w:color w:val="000000" w:themeColor="text1"/>
          <w:szCs w:val="20"/>
          <w:lang w:val="pl-PL"/>
        </w:rPr>
        <w:t>= [(K</w:t>
      </w:r>
      <w:r w:rsidRPr="006B32D7">
        <w:rPr>
          <w:rFonts w:eastAsia="Calibri" w:cstheme="minorHAnsi"/>
          <w:color w:val="000000" w:themeColor="text1"/>
          <w:szCs w:val="20"/>
          <w:vertAlign w:val="subscript"/>
          <w:lang w:val="pl-PL"/>
        </w:rPr>
        <w:t>b</w:t>
      </w:r>
      <w:r w:rsidRPr="006B32D7">
        <w:rPr>
          <w:rFonts w:eastAsia="Calibri" w:cstheme="minorHAnsi"/>
          <w:color w:val="000000" w:themeColor="text1"/>
          <w:szCs w:val="20"/>
          <w:lang w:val="pl-PL"/>
        </w:rPr>
        <w:t>+K</w:t>
      </w:r>
      <w:r w:rsidRPr="006B32D7">
        <w:rPr>
          <w:rFonts w:eastAsia="Calibri" w:cstheme="minorHAnsi"/>
          <w:color w:val="000000" w:themeColor="text1"/>
          <w:szCs w:val="20"/>
          <w:vertAlign w:val="subscript"/>
          <w:lang w:val="pl-PL"/>
        </w:rPr>
        <w:t>t</w:t>
      </w:r>
      <w:r w:rsidRPr="006B32D7">
        <w:rPr>
          <w:rFonts w:eastAsia="Calibri" w:cstheme="minorHAnsi"/>
          <w:color w:val="000000" w:themeColor="text1"/>
          <w:szCs w:val="20"/>
          <w:lang w:val="pl-PL"/>
        </w:rPr>
        <w:t>+K</w:t>
      </w:r>
      <w:r w:rsidRPr="006B32D7">
        <w:rPr>
          <w:rFonts w:eastAsia="Calibri" w:cstheme="minorHAnsi"/>
          <w:color w:val="000000" w:themeColor="text1"/>
          <w:szCs w:val="20"/>
          <w:vertAlign w:val="subscript"/>
          <w:lang w:val="pl-PL"/>
        </w:rPr>
        <w:t>s1</w:t>
      </w:r>
      <w:r w:rsidRPr="006B32D7">
        <w:rPr>
          <w:rFonts w:eastAsia="Calibri" w:cstheme="minorHAnsi"/>
          <w:color w:val="000000" w:themeColor="text1"/>
          <w:szCs w:val="20"/>
          <w:lang w:val="pl-PL"/>
        </w:rPr>
        <w:t>)+30BA+30D(z</w:t>
      </w:r>
      <w:r w:rsidRPr="006B32D7">
        <w:rPr>
          <w:rFonts w:eastAsia="Calibri" w:cstheme="minorHAnsi"/>
          <w:color w:val="000000" w:themeColor="text1"/>
          <w:szCs w:val="20"/>
          <w:vertAlign w:val="subscript"/>
          <w:lang w:val="pl-PL"/>
        </w:rPr>
        <w:t>w</w:t>
      </w:r>
      <w:r w:rsidRPr="006B32D7">
        <w:rPr>
          <w:rFonts w:eastAsia="Calibri" w:cstheme="minorHAnsi"/>
          <w:color w:val="000000" w:themeColor="text1"/>
          <w:szCs w:val="20"/>
          <w:lang w:val="pl-PL"/>
        </w:rPr>
        <w:t>w+z</w:t>
      </w:r>
      <w:r w:rsidRPr="006B32D7">
        <w:rPr>
          <w:rFonts w:eastAsia="Calibri" w:cstheme="minorHAnsi"/>
          <w:color w:val="000000" w:themeColor="text1"/>
          <w:szCs w:val="20"/>
          <w:vertAlign w:val="subscript"/>
          <w:lang w:val="pl-PL"/>
        </w:rPr>
        <w:t>ś</w:t>
      </w:r>
      <w:r w:rsidRPr="006B32D7">
        <w:rPr>
          <w:rFonts w:eastAsia="Calibri" w:cstheme="minorHAnsi"/>
          <w:color w:val="000000" w:themeColor="text1"/>
          <w:szCs w:val="20"/>
          <w:lang w:val="pl-PL"/>
        </w:rPr>
        <w:t>ś+k</w:t>
      </w:r>
      <w:r w:rsidRPr="006B32D7">
        <w:rPr>
          <w:rFonts w:eastAsia="Calibri" w:cstheme="minorHAnsi"/>
          <w:color w:val="000000" w:themeColor="text1"/>
          <w:szCs w:val="20"/>
          <w:vertAlign w:val="subscript"/>
          <w:lang w:val="pl-PL"/>
        </w:rPr>
        <w:t>r</w:t>
      </w:r>
      <w:r w:rsidRPr="006B32D7">
        <w:rPr>
          <w:rFonts w:eastAsia="Calibri" w:cstheme="minorHAnsi"/>
          <w:color w:val="000000" w:themeColor="text1"/>
          <w:szCs w:val="20"/>
          <w:lang w:val="pl-PL"/>
        </w:rPr>
        <w:t>+k</w:t>
      </w:r>
      <w:r w:rsidRPr="006B32D7">
        <w:rPr>
          <w:rFonts w:eastAsia="Calibri" w:cstheme="minorHAnsi"/>
          <w:color w:val="000000" w:themeColor="text1"/>
          <w:szCs w:val="20"/>
          <w:vertAlign w:val="subscript"/>
          <w:lang w:val="pl-PL"/>
        </w:rPr>
        <w:t>a</w:t>
      </w:r>
      <w:r w:rsidRPr="006B32D7">
        <w:rPr>
          <w:rFonts w:eastAsia="Calibri" w:cstheme="minorHAnsi"/>
          <w:color w:val="000000" w:themeColor="text1"/>
          <w:szCs w:val="20"/>
          <w:lang w:val="pl-PL"/>
        </w:rPr>
        <w:t>+K</w:t>
      </w:r>
      <w:r w:rsidRPr="006B32D7">
        <w:rPr>
          <w:rFonts w:eastAsia="Calibri" w:cstheme="minorHAnsi"/>
          <w:color w:val="000000" w:themeColor="text1"/>
          <w:szCs w:val="20"/>
          <w:vertAlign w:val="subscript"/>
          <w:lang w:val="pl-PL"/>
        </w:rPr>
        <w:t>o</w:t>
      </w:r>
      <w:r w:rsidRPr="006B32D7">
        <w:rPr>
          <w:rFonts w:eastAsia="Calibri" w:cstheme="minorHAnsi"/>
          <w:color w:val="000000" w:themeColor="text1"/>
          <w:szCs w:val="20"/>
          <w:lang w:val="pl-PL"/>
        </w:rPr>
        <w:t>)+27DK</w:t>
      </w:r>
      <w:r w:rsidRPr="006B32D7">
        <w:rPr>
          <w:rFonts w:eastAsia="Calibri" w:cstheme="minorHAnsi"/>
          <w:color w:val="000000" w:themeColor="text1"/>
          <w:szCs w:val="20"/>
          <w:vertAlign w:val="subscript"/>
          <w:lang w:val="pl-PL"/>
        </w:rPr>
        <w:t>s2</w:t>
      </w:r>
      <w:r w:rsidRPr="006B32D7">
        <w:rPr>
          <w:rFonts w:eastAsia="Calibri" w:cstheme="minorHAnsi"/>
          <w:color w:val="000000" w:themeColor="text1"/>
          <w:szCs w:val="20"/>
          <w:lang w:val="pl-PL"/>
        </w:rPr>
        <w:t>]/A</w:t>
      </w:r>
      <w:r w:rsidRPr="006B32D7">
        <w:rPr>
          <w:rFonts w:cstheme="minorHAnsi"/>
          <w:lang w:val="pl-PL"/>
        </w:rPr>
        <w:br/>
      </w:r>
      <w:r w:rsidRPr="006B32D7">
        <w:rPr>
          <w:rFonts w:cstheme="minorHAnsi"/>
          <w:lang w:val="pl-PL"/>
        </w:rPr>
        <w:br/>
      </w:r>
      <w:r w:rsidRPr="006B32D7">
        <w:rPr>
          <w:rFonts w:eastAsia="Calibri" w:cstheme="minorHAnsi"/>
          <w:color w:val="000000" w:themeColor="text1"/>
          <w:szCs w:val="20"/>
          <w:lang w:val="pl-PL"/>
        </w:rPr>
        <w:t>Gdzie:</w:t>
      </w:r>
    </w:p>
    <w:tbl>
      <w:tblPr>
        <w:tblW w:w="0" w:type="auto"/>
        <w:tblLayout w:type="fixed"/>
        <w:tblLook w:val="06A0" w:firstRow="1" w:lastRow="0" w:firstColumn="1" w:lastColumn="0" w:noHBand="1" w:noVBand="1"/>
      </w:tblPr>
      <w:tblGrid>
        <w:gridCol w:w="765"/>
        <w:gridCol w:w="8250"/>
      </w:tblGrid>
      <w:tr w:rsidR="3099DAC7" w:rsidRPr="006B32D7" w14:paraId="194316DD" w14:textId="77777777" w:rsidTr="3099DAC7">
        <w:tc>
          <w:tcPr>
            <w:tcW w:w="765" w:type="dxa"/>
          </w:tcPr>
          <w:p w14:paraId="52957A51" w14:textId="22463DA6" w:rsidR="3099DAC7" w:rsidRPr="006B32D7" w:rsidRDefault="3099DAC7" w:rsidP="3099DAC7">
            <w:pPr>
              <w:jc w:val="left"/>
              <w:rPr>
                <w:rFonts w:eastAsia="Calibri" w:cstheme="minorHAnsi"/>
                <w:sz w:val="16"/>
                <w:szCs w:val="16"/>
              </w:rPr>
            </w:pPr>
            <w:r w:rsidRPr="006B32D7">
              <w:rPr>
                <w:rStyle w:val="Domylnaczcionkaakapitu10000000"/>
                <w:rFonts w:eastAsia="Calibri" w:cstheme="minorHAnsi"/>
                <w:szCs w:val="20"/>
                <w:lang w:val="pl-PL"/>
              </w:rPr>
              <w:t>K</w:t>
            </w:r>
            <w:r w:rsidRPr="006B32D7">
              <w:rPr>
                <w:rStyle w:val="Domylnaczcionkaakapitu10000000"/>
                <w:rFonts w:eastAsia="Calibri" w:cstheme="minorHAnsi"/>
                <w:szCs w:val="20"/>
                <w:vertAlign w:val="subscript"/>
                <w:lang w:val="pl-PL"/>
              </w:rPr>
              <w:t>c</w:t>
            </w:r>
          </w:p>
        </w:tc>
        <w:tc>
          <w:tcPr>
            <w:tcW w:w="8250" w:type="dxa"/>
          </w:tcPr>
          <w:p w14:paraId="4BEBD610" w14:textId="24C45366" w:rsidR="3099DAC7" w:rsidRPr="006B32D7" w:rsidRDefault="3099DAC7" w:rsidP="3099DAC7">
            <w:pPr>
              <w:jc w:val="left"/>
              <w:rPr>
                <w:rFonts w:eastAsia="Calibri" w:cstheme="minorHAnsi"/>
                <w:szCs w:val="20"/>
                <w:lang w:val="pl-PL"/>
              </w:rPr>
            </w:pPr>
            <w:r w:rsidRPr="006B32D7">
              <w:rPr>
                <w:rStyle w:val="Domylnaczcionkaakapitu10000000"/>
                <w:rFonts w:eastAsia="Calibri" w:cstheme="minorHAnsi"/>
                <w:szCs w:val="20"/>
                <w:lang w:val="pl-PL"/>
              </w:rPr>
              <w:t xml:space="preserve">koszt całkowity brutto, </w:t>
            </w:r>
          </w:p>
          <w:p w14:paraId="76F63516" w14:textId="3484C2C0" w:rsidR="3099DAC7" w:rsidRPr="006B32D7" w:rsidRDefault="3099DAC7" w:rsidP="3099DAC7">
            <w:pPr>
              <w:jc w:val="left"/>
              <w:rPr>
                <w:rFonts w:eastAsia="Calibri" w:cstheme="minorHAnsi"/>
                <w:szCs w:val="20"/>
                <w:lang w:val="pl-PL"/>
              </w:rPr>
            </w:pPr>
            <w:r w:rsidRPr="006B32D7">
              <w:rPr>
                <w:rStyle w:val="Domylnaczcionkaakapitu10000000"/>
                <w:rFonts w:eastAsia="Calibri" w:cstheme="minorHAnsi"/>
                <w:szCs w:val="20"/>
                <w:lang w:val="pl-PL"/>
              </w:rPr>
              <w:t>[zł/m</w:t>
            </w:r>
            <w:r w:rsidRPr="006B32D7">
              <w:rPr>
                <w:rStyle w:val="Domylnaczcionkaakapitu10000000"/>
                <w:rFonts w:eastAsia="Calibri" w:cstheme="minorHAnsi"/>
                <w:szCs w:val="20"/>
                <w:vertAlign w:val="superscript"/>
                <w:lang w:val="pl-PL"/>
              </w:rPr>
              <w:t>2</w:t>
            </w:r>
            <w:r w:rsidRPr="006B32D7">
              <w:rPr>
                <w:rStyle w:val="Domylnaczcionkaakapitu10000000"/>
                <w:rFonts w:eastAsia="Calibri" w:cstheme="minorHAnsi"/>
                <w:szCs w:val="20"/>
                <w:lang w:val="pl-PL"/>
              </w:rPr>
              <w:t>]</w:t>
            </w:r>
          </w:p>
        </w:tc>
      </w:tr>
      <w:tr w:rsidR="3099DAC7" w:rsidRPr="006B32D7" w14:paraId="121A6F75" w14:textId="77777777" w:rsidTr="3099DAC7">
        <w:tc>
          <w:tcPr>
            <w:tcW w:w="765" w:type="dxa"/>
          </w:tcPr>
          <w:p w14:paraId="2357223E" w14:textId="4E79AFA3"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 w:val="16"/>
                <w:szCs w:val="16"/>
              </w:rPr>
            </w:pPr>
            <w:r w:rsidRPr="006B32D7">
              <w:rPr>
                <w:rFonts w:asciiTheme="minorHAnsi" w:eastAsia="Calibri" w:hAnsiTheme="minorHAnsi" w:cstheme="minorHAnsi"/>
                <w:color w:val="000000" w:themeColor="text1"/>
                <w:szCs w:val="20"/>
              </w:rPr>
              <w:t>K</w:t>
            </w:r>
            <w:r w:rsidRPr="006B32D7">
              <w:rPr>
                <w:rFonts w:asciiTheme="minorHAnsi" w:eastAsia="Calibri" w:hAnsiTheme="minorHAnsi" w:cstheme="minorHAnsi"/>
                <w:color w:val="000000" w:themeColor="text1"/>
                <w:szCs w:val="20"/>
                <w:vertAlign w:val="subscript"/>
              </w:rPr>
              <w:t>b</w:t>
            </w:r>
          </w:p>
        </w:tc>
        <w:tc>
          <w:tcPr>
            <w:tcW w:w="8250" w:type="dxa"/>
          </w:tcPr>
          <w:p w14:paraId="5B2AC22D" w14:textId="4D15C7C2"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koszt budynku z wyposażeniem deklarowany przez Wykonawcę, </w:t>
            </w:r>
          </w:p>
          <w:p w14:paraId="22FB4383" w14:textId="19B021C6"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088B0208" w14:textId="77777777" w:rsidTr="3099DAC7">
        <w:tc>
          <w:tcPr>
            <w:tcW w:w="765" w:type="dxa"/>
          </w:tcPr>
          <w:p w14:paraId="5B9B2923" w14:textId="756756DD"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 w:val="16"/>
                <w:szCs w:val="16"/>
              </w:rPr>
            </w:pPr>
            <w:r w:rsidRPr="006B32D7">
              <w:rPr>
                <w:rFonts w:asciiTheme="minorHAnsi" w:eastAsia="Calibri" w:hAnsiTheme="minorHAnsi" w:cstheme="minorHAnsi"/>
                <w:color w:val="000000" w:themeColor="text1"/>
                <w:szCs w:val="20"/>
              </w:rPr>
              <w:t>K</w:t>
            </w:r>
            <w:r w:rsidRPr="006B32D7">
              <w:rPr>
                <w:rFonts w:asciiTheme="minorHAnsi" w:eastAsia="Calibri" w:hAnsiTheme="minorHAnsi" w:cstheme="minorHAnsi"/>
                <w:color w:val="000000" w:themeColor="text1"/>
                <w:szCs w:val="20"/>
                <w:vertAlign w:val="subscript"/>
              </w:rPr>
              <w:t>t</w:t>
            </w:r>
          </w:p>
        </w:tc>
        <w:tc>
          <w:tcPr>
            <w:tcW w:w="8250" w:type="dxa"/>
          </w:tcPr>
          <w:p w14:paraId="5DB488B9" w14:textId="37C07879"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koszty związane z zagospodarowaniem terenu deklarowane przez Wykonawcę,</w:t>
            </w:r>
          </w:p>
          <w:p w14:paraId="33BE3F93" w14:textId="3499C9F1"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 [zł]</w:t>
            </w:r>
          </w:p>
        </w:tc>
      </w:tr>
      <w:tr w:rsidR="3099DAC7" w:rsidRPr="006B32D7" w14:paraId="2629437A" w14:textId="77777777" w:rsidTr="3099DAC7">
        <w:tc>
          <w:tcPr>
            <w:tcW w:w="765" w:type="dxa"/>
          </w:tcPr>
          <w:p w14:paraId="43D61054" w14:textId="040A0559"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 w:val="16"/>
                <w:szCs w:val="16"/>
              </w:rPr>
            </w:pPr>
            <w:r w:rsidRPr="006B32D7">
              <w:rPr>
                <w:rFonts w:asciiTheme="minorHAnsi" w:eastAsia="Calibri" w:hAnsiTheme="minorHAnsi" w:cstheme="minorHAnsi"/>
                <w:color w:val="000000" w:themeColor="text1"/>
                <w:szCs w:val="20"/>
              </w:rPr>
              <w:t>K</w:t>
            </w:r>
            <w:r w:rsidRPr="006B32D7">
              <w:rPr>
                <w:rFonts w:asciiTheme="minorHAnsi" w:eastAsia="Calibri" w:hAnsiTheme="minorHAnsi" w:cstheme="minorHAnsi"/>
                <w:color w:val="000000" w:themeColor="text1"/>
                <w:szCs w:val="20"/>
                <w:vertAlign w:val="subscript"/>
              </w:rPr>
              <w:t>s1</w:t>
            </w:r>
          </w:p>
        </w:tc>
        <w:tc>
          <w:tcPr>
            <w:tcW w:w="8250" w:type="dxa"/>
          </w:tcPr>
          <w:p w14:paraId="0F6CFBA8" w14:textId="67F60FAC"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koszty serwisu urządzeń zamontowanych na stałe przez 3 lata od zakończenia budowy, przy czym koszty roczne nie mogą być niższe niż deklarowane we wniosku na koniec Etapu III,</w:t>
            </w:r>
          </w:p>
          <w:p w14:paraId="31E480E8" w14:textId="62463632"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67630A93" w14:textId="77777777" w:rsidTr="3099DAC7">
        <w:tc>
          <w:tcPr>
            <w:tcW w:w="765" w:type="dxa"/>
          </w:tcPr>
          <w:p w14:paraId="33C4F531" w14:textId="59146005"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 w:val="16"/>
                <w:szCs w:val="16"/>
              </w:rPr>
            </w:pPr>
            <w:r w:rsidRPr="006B32D7">
              <w:rPr>
                <w:rFonts w:asciiTheme="minorHAnsi" w:eastAsia="Calibri" w:hAnsiTheme="minorHAnsi" w:cstheme="minorHAnsi"/>
                <w:color w:val="000000" w:themeColor="text1"/>
                <w:szCs w:val="20"/>
              </w:rPr>
              <w:t>K</w:t>
            </w:r>
            <w:r w:rsidRPr="006B32D7">
              <w:rPr>
                <w:rFonts w:asciiTheme="minorHAnsi" w:eastAsia="Calibri" w:hAnsiTheme="minorHAnsi" w:cstheme="minorHAnsi"/>
                <w:color w:val="000000" w:themeColor="text1"/>
                <w:szCs w:val="20"/>
                <w:vertAlign w:val="subscript"/>
              </w:rPr>
              <w:t>s2</w:t>
            </w:r>
          </w:p>
        </w:tc>
        <w:tc>
          <w:tcPr>
            <w:tcW w:w="8250" w:type="dxa"/>
          </w:tcPr>
          <w:p w14:paraId="29D52C24" w14:textId="3F4F51E0"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koszty serwisu urządzeń zamontowanych na stałe </w:t>
            </w:r>
            <w:ins w:id="1" w:author="Autor">
              <w:r w:rsidR="00E02217">
                <w:rPr>
                  <w:rFonts w:asciiTheme="minorHAnsi" w:eastAsia="Calibri" w:hAnsiTheme="minorHAnsi" w:cstheme="minorHAnsi"/>
                  <w:color w:val="000000" w:themeColor="text1"/>
                  <w:szCs w:val="20"/>
                </w:rPr>
                <w:t xml:space="preserve">w </w:t>
              </w:r>
            </w:ins>
            <w:r w:rsidRPr="006B32D7">
              <w:rPr>
                <w:rFonts w:asciiTheme="minorHAnsi" w:eastAsia="Calibri" w:hAnsiTheme="minorHAnsi" w:cstheme="minorHAnsi"/>
                <w:color w:val="000000" w:themeColor="text1"/>
                <w:szCs w:val="20"/>
              </w:rPr>
              <w:t xml:space="preserve">okresie </w:t>
            </w:r>
            <w:ins w:id="2" w:author="Autor">
              <w:r w:rsidR="00E02217">
                <w:rPr>
                  <w:rFonts w:asciiTheme="minorHAnsi" w:eastAsia="Calibri" w:hAnsiTheme="minorHAnsi" w:cstheme="minorHAnsi"/>
                  <w:color w:val="000000" w:themeColor="text1"/>
                  <w:szCs w:val="20"/>
                </w:rPr>
                <w:t>27 lat (tj. zaczynającym się 3 lata od dnia uzyskania pozwolenia na użytkowanie)</w:t>
              </w:r>
            </w:ins>
            <w:del w:id="3" w:author="Autor">
              <w:r w:rsidRPr="006B32D7" w:rsidDel="00E02217">
                <w:rPr>
                  <w:rFonts w:asciiTheme="minorHAnsi" w:eastAsia="Calibri" w:hAnsiTheme="minorHAnsi" w:cstheme="minorHAnsi"/>
                  <w:color w:val="000000" w:themeColor="text1"/>
                  <w:szCs w:val="20"/>
                </w:rPr>
                <w:delText>3-30 lat</w:delText>
              </w:r>
            </w:del>
            <w:r w:rsidRPr="006B32D7">
              <w:rPr>
                <w:rFonts w:asciiTheme="minorHAnsi" w:eastAsia="Calibri" w:hAnsiTheme="minorHAnsi" w:cstheme="minorHAnsi"/>
                <w:color w:val="000000" w:themeColor="text1"/>
                <w:szCs w:val="20"/>
              </w:rPr>
              <w:t xml:space="preserve">, </w:t>
            </w:r>
          </w:p>
          <w:p w14:paraId="3C030F00" w14:textId="5C7BE4E9"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7A37A277" w14:textId="77777777" w:rsidTr="3099DAC7">
        <w:tc>
          <w:tcPr>
            <w:tcW w:w="765" w:type="dxa"/>
          </w:tcPr>
          <w:p w14:paraId="4A0F46E4" w14:textId="26396E5C"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 w:val="16"/>
                <w:szCs w:val="16"/>
              </w:rPr>
            </w:pPr>
            <w:r w:rsidRPr="006B32D7">
              <w:rPr>
                <w:rFonts w:asciiTheme="minorHAnsi" w:eastAsia="Calibri" w:hAnsiTheme="minorHAnsi" w:cstheme="minorHAnsi"/>
                <w:color w:val="000000" w:themeColor="text1"/>
                <w:szCs w:val="20"/>
              </w:rPr>
              <w:t>K</w:t>
            </w:r>
            <w:r w:rsidRPr="006B32D7">
              <w:rPr>
                <w:rFonts w:asciiTheme="minorHAnsi" w:eastAsia="Calibri" w:hAnsiTheme="minorHAnsi" w:cstheme="minorHAnsi"/>
                <w:color w:val="000000" w:themeColor="text1"/>
                <w:szCs w:val="20"/>
                <w:vertAlign w:val="subscript"/>
              </w:rPr>
              <w:t>o</w:t>
            </w:r>
          </w:p>
        </w:tc>
        <w:tc>
          <w:tcPr>
            <w:tcW w:w="8250" w:type="dxa"/>
          </w:tcPr>
          <w:p w14:paraId="658944EC" w14:textId="06798AE7"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Koszty prac odtworzeniowych przez 30 lat od dnia zakończenia budowy, </w:t>
            </w:r>
          </w:p>
          <w:p w14:paraId="568AEF62" w14:textId="6A8A85A8"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79039B" w14:paraId="6C9C31E3" w14:textId="77777777" w:rsidTr="3099DAC7">
        <w:tc>
          <w:tcPr>
            <w:tcW w:w="765" w:type="dxa"/>
          </w:tcPr>
          <w:p w14:paraId="7ABDE06F" w14:textId="15850ABB"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B</w:t>
            </w:r>
          </w:p>
        </w:tc>
        <w:tc>
          <w:tcPr>
            <w:tcW w:w="8250" w:type="dxa"/>
          </w:tcPr>
          <w:p w14:paraId="2A443D18" w14:textId="174A8995"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Roczny koszt (+)/przychód z tytułu bilansowania energii (-) uwzględniający taryfy energii elektrycznej w latach 2023-2052 podane w tabeli w zakładce taryfy </w:t>
            </w:r>
            <w:r w:rsidRPr="0079039B">
              <w:rPr>
                <w:rFonts w:asciiTheme="minorHAnsi" w:eastAsia="Calibri" w:hAnsiTheme="minorHAnsi" w:cstheme="minorHAnsi"/>
                <w:szCs w:val="20"/>
              </w:rPr>
              <w:t xml:space="preserve">w </w:t>
            </w:r>
            <w:r w:rsidRPr="0079039B">
              <w:rPr>
                <w:rStyle w:val="Domylnaczcionkaakapitu1"/>
                <w:rFonts w:asciiTheme="minorHAnsi" w:eastAsia="Calibri" w:hAnsiTheme="minorHAnsi" w:cstheme="minorHAnsi"/>
                <w:szCs w:val="20"/>
              </w:rPr>
              <w:t>skoroszycie Programu Excel</w:t>
            </w:r>
            <w:r w:rsidRPr="0079039B">
              <w:rPr>
                <w:rStyle w:val="Domylnaczcionkaakapitu1"/>
                <w:rFonts w:asciiTheme="minorHAnsi" w:eastAsia="Calibri" w:hAnsiTheme="minorHAnsi" w:cstheme="minorHAnsi"/>
                <w:szCs w:val="20"/>
                <w:u w:val="single"/>
              </w:rPr>
              <w:t xml:space="preserve"> </w:t>
            </w:r>
            <w:r w:rsidRPr="006B32D7">
              <w:rPr>
                <w:rFonts w:asciiTheme="minorHAnsi" w:eastAsia="Calibri" w:hAnsiTheme="minorHAnsi" w:cstheme="minorHAnsi"/>
                <w:color w:val="000000" w:themeColor="text1"/>
                <w:szCs w:val="20"/>
              </w:rPr>
              <w:t xml:space="preserve">(Zał. A2, B2, C2, D2, E2), </w:t>
            </w:r>
          </w:p>
          <w:p w14:paraId="20A44115" w14:textId="6D2C3ABC"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5C009495" w14:textId="77777777" w:rsidTr="3099DAC7">
        <w:tc>
          <w:tcPr>
            <w:tcW w:w="765" w:type="dxa"/>
          </w:tcPr>
          <w:p w14:paraId="4F96D9FD" w14:textId="4C16922B"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A</w:t>
            </w:r>
          </w:p>
        </w:tc>
        <w:tc>
          <w:tcPr>
            <w:tcW w:w="8250" w:type="dxa"/>
          </w:tcPr>
          <w:p w14:paraId="533E9DDD" w14:textId="224453D7" w:rsidR="3099DAC7" w:rsidRPr="006B32D7" w:rsidRDefault="3099DAC7" w:rsidP="3099DAC7">
            <w:pPr>
              <w:jc w:val="left"/>
              <w:rPr>
                <w:rFonts w:eastAsia="Calibri" w:cstheme="minorHAnsi"/>
                <w:szCs w:val="20"/>
                <w:lang w:val="pl-PL"/>
              </w:rPr>
            </w:pPr>
            <w:r w:rsidRPr="006B32D7">
              <w:rPr>
                <w:rStyle w:val="Domylnaczcionkaakapitu10000000"/>
                <w:rFonts w:eastAsia="Calibri" w:cstheme="minorHAnsi"/>
                <w:szCs w:val="20"/>
                <w:lang w:val="pl-PL"/>
              </w:rPr>
              <w:t xml:space="preserve">Powierzchnia całkowita - </w:t>
            </w:r>
            <w:ins w:id="4" w:author="Autor">
              <w:r w:rsidR="00E02217">
                <w:rPr>
                  <w:rStyle w:val="Domylnaczcionkaakapitu10000000"/>
                  <w:szCs w:val="20"/>
                  <w:lang w:eastAsia="pl-PL"/>
                </w:rPr>
                <w:t>suma</w:t>
              </w:r>
              <w:r w:rsidR="00E02217" w:rsidRPr="00A80324">
                <w:rPr>
                  <w:rStyle w:val="Domylnaczcionkaakapitu10000000"/>
                  <w:szCs w:val="20"/>
                  <w:lang w:eastAsia="pl-PL"/>
                </w:rPr>
                <w:t xml:space="preserve"> powierzchni k</w:t>
              </w:r>
              <w:r w:rsidR="00E02217">
                <w:rPr>
                  <w:rStyle w:val="Domylnaczcionkaakapitu10000000"/>
                  <w:szCs w:val="20"/>
                  <w:lang w:eastAsia="pl-PL"/>
                </w:rPr>
                <w:t>ondygnacji zamkniętych obliczana</w:t>
              </w:r>
              <w:r w:rsidR="00E02217" w:rsidRPr="00A80324">
                <w:rPr>
                  <w:rStyle w:val="Domylnaczcionkaakapitu10000000"/>
                  <w:szCs w:val="20"/>
                  <w:lang w:eastAsia="pl-PL"/>
                </w:rPr>
                <w:t xml:space="preserve"> zgodnie z normą PN-ISO 9836:2015-12</w:t>
              </w:r>
              <w:r w:rsidR="00E02217">
                <w:rPr>
                  <w:rStyle w:val="Domylnaczcionkaakapitu10000000"/>
                  <w:rFonts w:eastAsia="Calibri" w:cstheme="minorHAnsi"/>
                  <w:szCs w:val="20"/>
                  <w:lang w:val="pl-PL"/>
                </w:rPr>
                <w:t>,</w:t>
              </w:r>
            </w:ins>
            <w:del w:id="5" w:author="Autor">
              <w:r w:rsidRPr="006B32D7" w:rsidDel="00E02217">
                <w:rPr>
                  <w:rStyle w:val="Domylnaczcionkaakapitu10000000"/>
                  <w:rFonts w:eastAsia="Calibri" w:cstheme="minorHAnsi"/>
                  <w:szCs w:val="20"/>
                  <w:lang w:val="pl-PL"/>
                </w:rPr>
                <w:delText>suma wszystkich trzech typów powierzchni całkowitej wyróżnionych w normie PN-ISO 9836:2015-12 (kondygnacje zamknięte, częściowo zamknięte, ograniczone innymi elementami budowlanymi),</w:delText>
              </w:r>
            </w:del>
            <w:r w:rsidRPr="006B32D7">
              <w:rPr>
                <w:rStyle w:val="Domylnaczcionkaakapitu10000000"/>
                <w:rFonts w:eastAsia="Calibri" w:cstheme="minorHAnsi"/>
                <w:szCs w:val="20"/>
                <w:lang w:val="pl-PL"/>
              </w:rPr>
              <w:t xml:space="preserve"> </w:t>
            </w:r>
          </w:p>
          <w:p w14:paraId="51C45B4C" w14:textId="54C7AD34" w:rsidR="3099DAC7" w:rsidRPr="006B32D7" w:rsidRDefault="3099DAC7" w:rsidP="3099DAC7">
            <w:pPr>
              <w:jc w:val="left"/>
              <w:rPr>
                <w:rFonts w:eastAsia="Calibri" w:cstheme="minorHAnsi"/>
                <w:szCs w:val="20"/>
              </w:rPr>
            </w:pPr>
            <w:r w:rsidRPr="006B32D7">
              <w:rPr>
                <w:rStyle w:val="Domylnaczcionkaakapitu10000000"/>
                <w:rFonts w:eastAsia="Calibri" w:cstheme="minorHAnsi"/>
                <w:szCs w:val="20"/>
                <w:lang w:val="pl-PL"/>
              </w:rPr>
              <w:t>[m</w:t>
            </w:r>
            <w:r w:rsidRPr="006B32D7">
              <w:rPr>
                <w:rStyle w:val="Domylnaczcionkaakapitu10000000"/>
                <w:rFonts w:eastAsia="Calibri" w:cstheme="minorHAnsi"/>
                <w:szCs w:val="20"/>
                <w:vertAlign w:val="superscript"/>
                <w:lang w:val="pl-PL"/>
              </w:rPr>
              <w:t>2</w:t>
            </w:r>
            <w:r w:rsidRPr="006B32D7">
              <w:rPr>
                <w:rStyle w:val="Domylnaczcionkaakapitu10000000"/>
                <w:rFonts w:eastAsia="Calibri" w:cstheme="minorHAnsi"/>
                <w:szCs w:val="20"/>
                <w:lang w:val="pl-PL"/>
              </w:rPr>
              <w:t>]</w:t>
            </w:r>
          </w:p>
        </w:tc>
      </w:tr>
      <w:tr w:rsidR="3099DAC7" w:rsidRPr="006B32D7" w14:paraId="63453FA7" w14:textId="77777777" w:rsidTr="3099DAC7">
        <w:tc>
          <w:tcPr>
            <w:tcW w:w="765" w:type="dxa"/>
          </w:tcPr>
          <w:p w14:paraId="08BA0150" w14:textId="7A00FD6D"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w:t>
            </w:r>
            <w:r w:rsidRPr="006B32D7">
              <w:rPr>
                <w:rFonts w:asciiTheme="minorHAnsi" w:eastAsia="Calibri" w:hAnsiTheme="minorHAnsi" w:cstheme="minorHAnsi"/>
                <w:color w:val="000000" w:themeColor="text1"/>
                <w:szCs w:val="20"/>
                <w:vertAlign w:val="subscript"/>
              </w:rPr>
              <w:t>w</w:t>
            </w:r>
            <w:r w:rsidRPr="006B32D7">
              <w:rPr>
                <w:rFonts w:asciiTheme="minorHAnsi" w:eastAsia="Calibri" w:hAnsiTheme="minorHAnsi" w:cstheme="minorHAnsi"/>
                <w:color w:val="000000" w:themeColor="text1"/>
                <w:szCs w:val="20"/>
              </w:rPr>
              <w:t>w</w:t>
            </w:r>
          </w:p>
        </w:tc>
        <w:tc>
          <w:tcPr>
            <w:tcW w:w="8250" w:type="dxa"/>
          </w:tcPr>
          <w:p w14:paraId="10128281" w14:textId="6D73ECBC"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Koszt zużycia wody na budynek </w:t>
            </w:r>
            <w:del w:id="6" w:author="Autor">
              <w:r w:rsidRPr="006B32D7" w:rsidDel="00D25EDA">
                <w:rPr>
                  <w:rFonts w:asciiTheme="minorHAnsi" w:eastAsia="Calibri" w:hAnsiTheme="minorHAnsi" w:cstheme="minorHAnsi"/>
                  <w:color w:val="000000" w:themeColor="text1"/>
                  <w:szCs w:val="20"/>
                </w:rPr>
                <w:delText xml:space="preserve">deklarowane </w:delText>
              </w:r>
            </w:del>
            <w:ins w:id="7" w:author="Autor">
              <w:r w:rsidR="00D25EDA" w:rsidRPr="006B32D7">
                <w:rPr>
                  <w:rFonts w:asciiTheme="minorHAnsi" w:eastAsia="Calibri" w:hAnsiTheme="minorHAnsi" w:cstheme="minorHAnsi"/>
                  <w:color w:val="000000" w:themeColor="text1"/>
                  <w:szCs w:val="20"/>
                </w:rPr>
                <w:t>deklarowan</w:t>
              </w:r>
              <w:r w:rsidR="00D25EDA">
                <w:rPr>
                  <w:rFonts w:asciiTheme="minorHAnsi" w:eastAsia="Calibri" w:hAnsiTheme="minorHAnsi" w:cstheme="minorHAnsi"/>
                  <w:color w:val="000000" w:themeColor="text1"/>
                  <w:szCs w:val="20"/>
                </w:rPr>
                <w:t>y</w:t>
              </w:r>
              <w:r w:rsidR="00D25EDA" w:rsidRPr="006B32D7">
                <w:rPr>
                  <w:rFonts w:asciiTheme="minorHAnsi" w:eastAsia="Calibri" w:hAnsiTheme="minorHAnsi" w:cstheme="minorHAnsi"/>
                  <w:color w:val="000000" w:themeColor="text1"/>
                  <w:szCs w:val="20"/>
                </w:rPr>
                <w:t xml:space="preserve"> </w:t>
              </w:r>
            </w:ins>
            <w:r w:rsidRPr="006B32D7">
              <w:rPr>
                <w:rFonts w:asciiTheme="minorHAnsi" w:eastAsia="Calibri" w:hAnsiTheme="minorHAnsi" w:cstheme="minorHAnsi"/>
                <w:color w:val="000000" w:themeColor="text1"/>
                <w:szCs w:val="20"/>
              </w:rPr>
              <w:t>przez Wykonawcę (trak</w:t>
            </w:r>
            <w:ins w:id="8" w:author="Autor">
              <w:r w:rsidR="008A15A1">
                <w:rPr>
                  <w:rFonts w:asciiTheme="minorHAnsi" w:eastAsia="Calibri" w:hAnsiTheme="minorHAnsi" w:cstheme="minorHAnsi"/>
                  <w:color w:val="000000" w:themeColor="text1"/>
                  <w:szCs w:val="20"/>
                </w:rPr>
                <w:t>t</w:t>
              </w:r>
            </w:ins>
            <w:r w:rsidRPr="006B32D7">
              <w:rPr>
                <w:rFonts w:asciiTheme="minorHAnsi" w:eastAsia="Calibri" w:hAnsiTheme="minorHAnsi" w:cstheme="minorHAnsi"/>
                <w:color w:val="000000" w:themeColor="text1"/>
                <w:szCs w:val="20"/>
              </w:rPr>
              <w:t>owane</w:t>
            </w:r>
            <w:ins w:id="9" w:author="Autor">
              <w:r w:rsidR="00D25EDA">
                <w:rPr>
                  <w:rFonts w:asciiTheme="minorHAnsi" w:eastAsia="Calibri" w:hAnsiTheme="minorHAnsi" w:cstheme="minorHAnsi"/>
                  <w:color w:val="000000" w:themeColor="text1"/>
                  <w:szCs w:val="20"/>
                </w:rPr>
                <w:t>go</w:t>
              </w:r>
            </w:ins>
            <w:r w:rsidRPr="006B32D7">
              <w:rPr>
                <w:rFonts w:asciiTheme="minorHAnsi" w:eastAsia="Calibri" w:hAnsiTheme="minorHAnsi" w:cstheme="minorHAnsi"/>
                <w:color w:val="000000" w:themeColor="text1"/>
                <w:szCs w:val="20"/>
              </w:rPr>
              <w:t xml:space="preserve"> jako pobór wody z sieci), </w:t>
            </w:r>
          </w:p>
          <w:p w14:paraId="65333183" w14:textId="5505C957"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7FF5FF81" w14:textId="77777777" w:rsidTr="3099DAC7">
        <w:tc>
          <w:tcPr>
            <w:tcW w:w="765" w:type="dxa"/>
          </w:tcPr>
          <w:p w14:paraId="697EB716" w14:textId="0E73EC97"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w:t>
            </w:r>
            <w:r w:rsidRPr="006B32D7">
              <w:rPr>
                <w:rFonts w:asciiTheme="minorHAnsi" w:eastAsia="Calibri" w:hAnsiTheme="minorHAnsi" w:cstheme="minorHAnsi"/>
                <w:color w:val="000000" w:themeColor="text1"/>
                <w:szCs w:val="20"/>
                <w:vertAlign w:val="subscript"/>
              </w:rPr>
              <w:t xml:space="preserve">ś </w:t>
            </w:r>
            <w:r w:rsidRPr="006B32D7">
              <w:rPr>
                <w:rFonts w:asciiTheme="minorHAnsi" w:eastAsia="Calibri" w:hAnsiTheme="minorHAnsi" w:cstheme="minorHAnsi"/>
                <w:color w:val="000000" w:themeColor="text1"/>
                <w:szCs w:val="20"/>
              </w:rPr>
              <w:t>ś</w:t>
            </w:r>
          </w:p>
        </w:tc>
        <w:tc>
          <w:tcPr>
            <w:tcW w:w="8250" w:type="dxa"/>
          </w:tcPr>
          <w:p w14:paraId="0B6A27FC" w14:textId="62BAD50D"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koszt zużycia ścieków na budynek </w:t>
            </w:r>
            <w:del w:id="10" w:author="Autor">
              <w:r w:rsidRPr="006B32D7" w:rsidDel="00D25EDA">
                <w:rPr>
                  <w:rFonts w:asciiTheme="minorHAnsi" w:eastAsia="Calibri" w:hAnsiTheme="minorHAnsi" w:cstheme="minorHAnsi"/>
                  <w:color w:val="000000" w:themeColor="text1"/>
                  <w:szCs w:val="20"/>
                </w:rPr>
                <w:delText xml:space="preserve">deklarowane </w:delText>
              </w:r>
            </w:del>
            <w:ins w:id="11" w:author="Autor">
              <w:r w:rsidR="00D25EDA" w:rsidRPr="006B32D7">
                <w:rPr>
                  <w:rFonts w:asciiTheme="minorHAnsi" w:eastAsia="Calibri" w:hAnsiTheme="minorHAnsi" w:cstheme="minorHAnsi"/>
                  <w:color w:val="000000" w:themeColor="text1"/>
                  <w:szCs w:val="20"/>
                </w:rPr>
                <w:t>deklarowan</w:t>
              </w:r>
              <w:r w:rsidR="00D25EDA">
                <w:rPr>
                  <w:rFonts w:asciiTheme="minorHAnsi" w:eastAsia="Calibri" w:hAnsiTheme="minorHAnsi" w:cstheme="minorHAnsi"/>
                  <w:color w:val="000000" w:themeColor="text1"/>
                  <w:szCs w:val="20"/>
                </w:rPr>
                <w:t>y</w:t>
              </w:r>
              <w:r w:rsidR="00D25EDA" w:rsidRPr="006B32D7">
                <w:rPr>
                  <w:rFonts w:asciiTheme="minorHAnsi" w:eastAsia="Calibri" w:hAnsiTheme="minorHAnsi" w:cstheme="minorHAnsi"/>
                  <w:color w:val="000000" w:themeColor="text1"/>
                  <w:szCs w:val="20"/>
                </w:rPr>
                <w:t xml:space="preserve"> </w:t>
              </w:r>
            </w:ins>
            <w:r w:rsidRPr="006B32D7">
              <w:rPr>
                <w:rFonts w:asciiTheme="minorHAnsi" w:eastAsia="Calibri" w:hAnsiTheme="minorHAnsi" w:cstheme="minorHAnsi"/>
                <w:color w:val="000000" w:themeColor="text1"/>
                <w:szCs w:val="20"/>
              </w:rPr>
              <w:t xml:space="preserve">przez Wykonawcę, </w:t>
            </w:r>
          </w:p>
          <w:p w14:paraId="78D9D113" w14:textId="41AFD522"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3DEBA043" w14:textId="77777777" w:rsidTr="3099DAC7">
        <w:tc>
          <w:tcPr>
            <w:tcW w:w="765" w:type="dxa"/>
          </w:tcPr>
          <w:p w14:paraId="7CEEFF1B" w14:textId="1EA2A66C"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 w:val="16"/>
                <w:szCs w:val="16"/>
              </w:rPr>
            </w:pPr>
            <w:r w:rsidRPr="006B32D7">
              <w:rPr>
                <w:rFonts w:asciiTheme="minorHAnsi" w:eastAsia="Calibri" w:hAnsiTheme="minorHAnsi" w:cstheme="minorHAnsi"/>
                <w:color w:val="000000" w:themeColor="text1"/>
                <w:szCs w:val="20"/>
              </w:rPr>
              <w:t>k</w:t>
            </w:r>
            <w:r w:rsidRPr="006B32D7">
              <w:rPr>
                <w:rFonts w:asciiTheme="minorHAnsi" w:eastAsia="Calibri" w:hAnsiTheme="minorHAnsi" w:cstheme="minorHAnsi"/>
                <w:color w:val="000000" w:themeColor="text1"/>
                <w:szCs w:val="20"/>
                <w:vertAlign w:val="subscript"/>
              </w:rPr>
              <w:t>r</w:t>
            </w:r>
          </w:p>
        </w:tc>
        <w:tc>
          <w:tcPr>
            <w:tcW w:w="8250" w:type="dxa"/>
          </w:tcPr>
          <w:p w14:paraId="2B2BD659" w14:textId="15619FB0"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Zakładane koszty remontów, </w:t>
            </w:r>
          </w:p>
          <w:p w14:paraId="67D593BA" w14:textId="111783B5"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1BA91A0F" w14:textId="77777777" w:rsidTr="3099DAC7">
        <w:tc>
          <w:tcPr>
            <w:tcW w:w="765" w:type="dxa"/>
          </w:tcPr>
          <w:p w14:paraId="6F2468E6" w14:textId="5DEAA8C1"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 w:val="16"/>
                <w:szCs w:val="16"/>
              </w:rPr>
            </w:pPr>
            <w:r w:rsidRPr="006B32D7">
              <w:rPr>
                <w:rFonts w:asciiTheme="minorHAnsi" w:eastAsia="Calibri" w:hAnsiTheme="minorHAnsi" w:cstheme="minorHAnsi"/>
                <w:color w:val="000000" w:themeColor="text1"/>
                <w:szCs w:val="20"/>
              </w:rPr>
              <w:t>k</w:t>
            </w:r>
            <w:r w:rsidRPr="006B32D7">
              <w:rPr>
                <w:rFonts w:asciiTheme="minorHAnsi" w:eastAsia="Calibri" w:hAnsiTheme="minorHAnsi" w:cstheme="minorHAnsi"/>
                <w:color w:val="000000" w:themeColor="text1"/>
                <w:szCs w:val="20"/>
                <w:vertAlign w:val="subscript"/>
              </w:rPr>
              <w:t>a</w:t>
            </w:r>
          </w:p>
        </w:tc>
        <w:tc>
          <w:tcPr>
            <w:tcW w:w="8250" w:type="dxa"/>
          </w:tcPr>
          <w:p w14:paraId="581150E6" w14:textId="08E303AB"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Zakładane koszty administracji, </w:t>
            </w:r>
          </w:p>
          <w:p w14:paraId="73F53EB8" w14:textId="5DFE0BA5"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5E4230F7" w14:textId="77777777" w:rsidTr="3099DAC7">
        <w:tc>
          <w:tcPr>
            <w:tcW w:w="765" w:type="dxa"/>
          </w:tcPr>
          <w:p w14:paraId="6919184E" w14:textId="211FD03D"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D</w:t>
            </w:r>
          </w:p>
        </w:tc>
        <w:tc>
          <w:tcPr>
            <w:tcW w:w="8250" w:type="dxa"/>
          </w:tcPr>
          <w:p w14:paraId="3F6F261E" w14:textId="58662A88"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Zakładana stopa dyskontowa dla kosztów wody, ścieków, administracji i remontów, kosztów odtworzeniowych, </w:t>
            </w:r>
          </w:p>
          <w:p w14:paraId="2C59665C" w14:textId="37409827"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w:t>
            </w:r>
          </w:p>
        </w:tc>
      </w:tr>
      <w:tr w:rsidR="3099DAC7" w:rsidRPr="006B32D7" w14:paraId="4100470A" w14:textId="77777777" w:rsidTr="3099DAC7">
        <w:tc>
          <w:tcPr>
            <w:tcW w:w="765" w:type="dxa"/>
          </w:tcPr>
          <w:p w14:paraId="0B361A00" w14:textId="7F87D13C"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CAPEX </w:t>
            </w:r>
          </w:p>
        </w:tc>
        <w:tc>
          <w:tcPr>
            <w:tcW w:w="8250" w:type="dxa"/>
          </w:tcPr>
          <w:p w14:paraId="1ED7BB61" w14:textId="255AFDDD"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koszty budowy, </w:t>
            </w:r>
          </w:p>
          <w:p w14:paraId="33352E70" w14:textId="04AB659E"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r w:rsidR="3099DAC7" w:rsidRPr="006B32D7" w14:paraId="6AC2D9EB" w14:textId="77777777" w:rsidTr="3099DAC7">
        <w:tc>
          <w:tcPr>
            <w:tcW w:w="765" w:type="dxa"/>
          </w:tcPr>
          <w:p w14:paraId="65D92AEC" w14:textId="0EAA62A8"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OPEX </w:t>
            </w:r>
          </w:p>
        </w:tc>
        <w:tc>
          <w:tcPr>
            <w:tcW w:w="8250" w:type="dxa"/>
          </w:tcPr>
          <w:p w14:paraId="72A4C32F" w14:textId="5B73EEBB"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 xml:space="preserve">koszty eksploatacji przez 30 lat, </w:t>
            </w:r>
          </w:p>
          <w:p w14:paraId="52FC8005" w14:textId="3A1301C8" w:rsidR="3099DAC7" w:rsidRPr="006B32D7" w:rsidRDefault="3099DAC7" w:rsidP="3099DAC7">
            <w:pPr>
              <w:pStyle w:val="Normalny1"/>
              <w:spacing w:before="0" w:line="240" w:lineRule="auto"/>
              <w:jc w:val="left"/>
              <w:rPr>
                <w:rFonts w:asciiTheme="minorHAnsi" w:eastAsia="Calibri" w:hAnsiTheme="minorHAnsi" w:cstheme="minorHAnsi"/>
                <w:color w:val="000000" w:themeColor="text1"/>
                <w:szCs w:val="20"/>
              </w:rPr>
            </w:pPr>
            <w:r w:rsidRPr="006B32D7">
              <w:rPr>
                <w:rFonts w:asciiTheme="minorHAnsi" w:eastAsia="Calibri" w:hAnsiTheme="minorHAnsi" w:cstheme="minorHAnsi"/>
                <w:color w:val="000000" w:themeColor="text1"/>
                <w:szCs w:val="20"/>
              </w:rPr>
              <w:t>[zł]</w:t>
            </w:r>
          </w:p>
        </w:tc>
      </w:tr>
    </w:tbl>
    <w:p w14:paraId="718B6815" w14:textId="6C68E7EE" w:rsidR="430DCBD9" w:rsidRPr="006B32D7" w:rsidRDefault="430DCBD9" w:rsidP="3099DAC7">
      <w:pPr>
        <w:pStyle w:val="Normalny1"/>
        <w:jc w:val="left"/>
        <w:rPr>
          <w:rFonts w:asciiTheme="minorHAnsi" w:eastAsia="Calibri" w:hAnsiTheme="minorHAnsi" w:cstheme="minorHAnsi"/>
          <w:color w:val="0078D4"/>
          <w:szCs w:val="20"/>
        </w:rPr>
      </w:pPr>
      <w:r w:rsidRPr="006B32D7">
        <w:rPr>
          <w:rFonts w:asciiTheme="minorHAnsi" w:eastAsia="Calibri" w:hAnsiTheme="minorHAnsi" w:cstheme="minorHAnsi"/>
          <w:color w:val="0078D4"/>
          <w:szCs w:val="20"/>
          <w:u w:val="single"/>
        </w:rPr>
        <w:lastRenderedPageBreak/>
        <w:t xml:space="preserve">Ceny przyjęte do kalkulacji kosztów budowy i serwisu urządzeń przez 3 lata od zakończenia budowy nie mogą być mniejsze niż przyjęte do kalkulacji kosztów Etapu III. </w:t>
      </w:r>
      <w:ins w:id="12" w:author="Autor">
        <w:r w:rsidR="009D53CF">
          <w:t>Kosztów s</w:t>
        </w:r>
        <w:r w:rsidR="009D53CF" w:rsidRPr="00532B40">
          <w:t>erwis</w:t>
        </w:r>
        <w:r w:rsidR="009D53CF">
          <w:t>u</w:t>
        </w:r>
        <w:r w:rsidR="009D53CF" w:rsidRPr="00532B40">
          <w:t xml:space="preserve"> wbudowanego sprzętu AGD nie wlicza się do 27</w:t>
        </w:r>
        <w:r w:rsidR="008A15A1">
          <w:t>-</w:t>
        </w:r>
        <w:del w:id="13" w:author="Autor">
          <w:r w:rsidR="009D53CF" w:rsidRPr="00532B40" w:rsidDel="008A15A1">
            <w:delText xml:space="preserve"> </w:delText>
          </w:r>
        </w:del>
        <w:r w:rsidR="009D53CF" w:rsidRPr="00532B40">
          <w:t>letnich kosztów serwisu.</w:t>
        </w:r>
      </w:ins>
    </w:p>
    <w:p w14:paraId="1D404473" w14:textId="535EFEA8" w:rsidR="430DCBD9" w:rsidRPr="006B32D7" w:rsidRDefault="430DCBD9" w:rsidP="3099DAC7">
      <w:pPr>
        <w:spacing w:before="120" w:line="276" w:lineRule="auto"/>
        <w:jc w:val="left"/>
        <w:rPr>
          <w:rFonts w:eastAsia="Calibri" w:cstheme="minorHAnsi"/>
          <w:color w:val="000000" w:themeColor="text1"/>
          <w:szCs w:val="20"/>
          <w:lang w:val="pl-PL"/>
        </w:rPr>
      </w:pPr>
      <w:r w:rsidRPr="006B32D7">
        <w:rPr>
          <w:rStyle w:val="Domylnaczcionkaakapitu1"/>
          <w:rFonts w:eastAsia="Calibri" w:cstheme="minorHAnsi"/>
          <w:color w:val="000000" w:themeColor="text1"/>
          <w:szCs w:val="20"/>
          <w:lang w:val="pl-PL"/>
        </w:rPr>
        <w:t>Obliczenia wykonać wg Zał. A1 do Wymagań konkursowych – Koszty całkowite. Metodyka obliczeń, Zał. A2 do Wymagań konkursowych – Koszty całkowite. Arkusz kalkulacyjny.</w:t>
      </w:r>
    </w:p>
    <w:p w14:paraId="3EE23994" w14:textId="548E6E19" w:rsidR="3099DAC7" w:rsidRPr="006B32D7" w:rsidRDefault="3099DAC7" w:rsidP="3099DAC7">
      <w:pPr>
        <w:rPr>
          <w:rFonts w:cstheme="minorHAnsi"/>
          <w:lang w:val="pl-PL"/>
        </w:rPr>
      </w:pPr>
    </w:p>
    <w:p w14:paraId="09CCC0EB" w14:textId="60900191" w:rsidR="0076239F" w:rsidRPr="006B32D7" w:rsidRDefault="0076239F" w:rsidP="00655871">
      <w:pPr>
        <w:rPr>
          <w:rFonts w:cstheme="minorHAnsi"/>
          <w:lang w:val="pl-PL"/>
        </w:rPr>
      </w:pPr>
      <w:r w:rsidRPr="006B32D7">
        <w:rPr>
          <w:rFonts w:cstheme="minorHAnsi"/>
          <w:lang w:val="pl-PL"/>
        </w:rPr>
        <w:t xml:space="preserve">Na potrzeby niniejszego opracowania </w:t>
      </w:r>
      <w:r w:rsidR="00BA4854" w:rsidRPr="006B32D7">
        <w:rPr>
          <w:rFonts w:cstheme="minorHAnsi"/>
          <w:lang w:val="pl-PL"/>
        </w:rPr>
        <w:t>założono</w:t>
      </w:r>
      <w:r w:rsidRPr="006B32D7">
        <w:rPr>
          <w:rFonts w:cstheme="minorHAnsi"/>
          <w:lang w:val="pl-PL"/>
        </w:rPr>
        <w:t xml:space="preserve"> do obliczeń:</w:t>
      </w:r>
    </w:p>
    <w:p w14:paraId="38943F83" w14:textId="5B89B762" w:rsidR="0076239F" w:rsidRPr="006B32D7" w:rsidRDefault="0076239F" w:rsidP="00655871">
      <w:pPr>
        <w:pStyle w:val="Akapitzlist"/>
        <w:numPr>
          <w:ilvl w:val="0"/>
          <w:numId w:val="13"/>
        </w:numPr>
        <w:rPr>
          <w:rFonts w:cstheme="minorHAnsi"/>
          <w:lang w:val="pl-PL"/>
        </w:rPr>
      </w:pPr>
      <w:r w:rsidRPr="006B32D7">
        <w:rPr>
          <w:rFonts w:cstheme="minorHAnsi"/>
          <w:lang w:val="pl-PL"/>
        </w:rPr>
        <w:t>stopę dyskontową D na poziomie: 1,03</w:t>
      </w:r>
    </w:p>
    <w:p w14:paraId="1569692A" w14:textId="303D31C4" w:rsidR="0076239F" w:rsidRPr="006B32D7" w:rsidRDefault="0076239F" w:rsidP="00655871">
      <w:pPr>
        <w:pStyle w:val="Akapitzlist"/>
        <w:numPr>
          <w:ilvl w:val="0"/>
          <w:numId w:val="13"/>
        </w:numPr>
        <w:rPr>
          <w:rFonts w:cstheme="minorHAnsi"/>
          <w:lang w:val="pl-PL"/>
        </w:rPr>
      </w:pPr>
      <w:r w:rsidRPr="006B32D7">
        <w:rPr>
          <w:rFonts w:cstheme="minorHAnsi"/>
          <w:lang w:val="pl-PL"/>
        </w:rPr>
        <w:t>cena za wodę: 4,44 zł/m3</w:t>
      </w:r>
    </w:p>
    <w:p w14:paraId="511C0E8A" w14:textId="77777777" w:rsidR="0076239F" w:rsidRPr="006B32D7" w:rsidRDefault="0076239F" w:rsidP="00655871">
      <w:pPr>
        <w:pStyle w:val="Akapitzlist"/>
        <w:numPr>
          <w:ilvl w:val="0"/>
          <w:numId w:val="13"/>
        </w:numPr>
        <w:rPr>
          <w:rFonts w:cstheme="minorHAnsi"/>
          <w:lang w:val="pl-PL"/>
        </w:rPr>
      </w:pPr>
      <w:r w:rsidRPr="006B32D7">
        <w:rPr>
          <w:rFonts w:cstheme="minorHAnsi"/>
          <w:lang w:val="pl-PL"/>
        </w:rPr>
        <w:t>cena za ścieki: 6,05 zł/m3</w:t>
      </w:r>
    </w:p>
    <w:p w14:paraId="51A98FE2" w14:textId="77777777" w:rsidR="0076239F" w:rsidRPr="006B32D7" w:rsidRDefault="0076239F" w:rsidP="00655871">
      <w:pPr>
        <w:pStyle w:val="Akapitzlist"/>
        <w:numPr>
          <w:ilvl w:val="0"/>
          <w:numId w:val="13"/>
        </w:numPr>
        <w:rPr>
          <w:rFonts w:cstheme="minorHAnsi"/>
          <w:lang w:val="pl-PL"/>
        </w:rPr>
      </w:pPr>
      <w:r w:rsidRPr="006B32D7">
        <w:rPr>
          <w:rFonts w:cstheme="minorHAnsi"/>
          <w:lang w:val="pl-PL"/>
        </w:rPr>
        <w:t>koszt remontów rocznie: 500 zł – budynek jednorodzinny, 10 000 – budynek społeczny, 10 000 – budynek senioralny,</w:t>
      </w:r>
    </w:p>
    <w:p w14:paraId="107FA1E8" w14:textId="5A1DB5B8" w:rsidR="0076239F" w:rsidRPr="006B32D7" w:rsidRDefault="0076239F" w:rsidP="00655871">
      <w:pPr>
        <w:pStyle w:val="Akapitzlist"/>
        <w:numPr>
          <w:ilvl w:val="0"/>
          <w:numId w:val="13"/>
        </w:numPr>
        <w:rPr>
          <w:rFonts w:cstheme="minorHAnsi"/>
          <w:lang w:val="pl-PL"/>
        </w:rPr>
      </w:pPr>
      <w:r w:rsidRPr="006B32D7">
        <w:rPr>
          <w:rFonts w:cstheme="minorHAnsi"/>
          <w:lang w:val="pl-PL"/>
        </w:rPr>
        <w:t>koszt administracji: 1 000 zł – budynek jednorodzinny, 20 000 – budynek społeczny, 20 000 – budynek senioralny</w:t>
      </w:r>
    </w:p>
    <w:p w14:paraId="40D12897" w14:textId="77777777" w:rsidR="0076239F" w:rsidRPr="006B32D7" w:rsidRDefault="0076239F" w:rsidP="0076239F">
      <w:pPr>
        <w:pStyle w:val="Akapitzlist"/>
        <w:rPr>
          <w:rFonts w:cstheme="minorHAnsi"/>
          <w:lang w:val="pl-PL"/>
        </w:rPr>
      </w:pPr>
    </w:p>
    <w:p w14:paraId="23069C31" w14:textId="1C0E207C" w:rsidR="00485BF8" w:rsidRPr="006B32D7" w:rsidRDefault="00485BF8" w:rsidP="00485BF8">
      <w:pPr>
        <w:rPr>
          <w:rFonts w:cstheme="minorHAnsi"/>
          <w:color w:val="FF0000"/>
          <w:lang w:val="pl-PL"/>
        </w:rPr>
      </w:pPr>
      <w:r w:rsidRPr="006B32D7">
        <w:rPr>
          <w:rFonts w:cstheme="minorHAnsi"/>
          <w:b/>
          <w:bCs/>
          <w:color w:val="FF0000"/>
          <w:lang w:val="pl-PL"/>
        </w:rPr>
        <w:t>Arkusz „A2</w:t>
      </w:r>
      <w:r w:rsidR="00027AF5" w:rsidRPr="006B32D7">
        <w:rPr>
          <w:rFonts w:cstheme="minorHAnsi"/>
          <w:b/>
          <w:bCs/>
          <w:color w:val="FF0000"/>
          <w:lang w:val="pl-PL"/>
        </w:rPr>
        <w:t>.</w:t>
      </w:r>
      <w:r w:rsidRPr="006B32D7">
        <w:rPr>
          <w:rFonts w:cstheme="minorHAnsi"/>
          <w:b/>
          <w:bCs/>
          <w:color w:val="FF0000"/>
          <w:lang w:val="pl-PL"/>
        </w:rPr>
        <w:t xml:space="preserve"> Koszty całkowite” jest przykładem obliczeń a Wykonawca może go edytować jeżeli uzna za zasadne wprowadzenie zmian.</w:t>
      </w:r>
      <w:r w:rsidRPr="006B32D7">
        <w:rPr>
          <w:rFonts w:cstheme="minorHAnsi"/>
          <w:color w:val="FF0000"/>
          <w:lang w:val="pl-PL"/>
        </w:rPr>
        <w:t xml:space="preserve"> </w:t>
      </w:r>
    </w:p>
    <w:p w14:paraId="37DBD037" w14:textId="5C3A4B96" w:rsidR="00AC6093" w:rsidRPr="006B32D7" w:rsidRDefault="00AC6093" w:rsidP="003C20E3">
      <w:pPr>
        <w:spacing w:line="259" w:lineRule="auto"/>
        <w:rPr>
          <w:rFonts w:cstheme="minorHAnsi"/>
          <w:b/>
          <w:bCs/>
          <w:lang w:val="pl-PL"/>
        </w:rPr>
      </w:pPr>
    </w:p>
    <w:p w14:paraId="02B8AA73" w14:textId="63661C2A" w:rsidR="00655871" w:rsidRPr="006B32D7" w:rsidRDefault="0030445C" w:rsidP="003C20E3">
      <w:pPr>
        <w:spacing w:line="259" w:lineRule="auto"/>
        <w:rPr>
          <w:rFonts w:cstheme="minorHAnsi"/>
          <w:b/>
          <w:bCs/>
          <w:lang w:val="pl-PL"/>
        </w:rPr>
      </w:pPr>
      <w:r w:rsidRPr="006B32D7">
        <w:rPr>
          <w:rFonts w:cstheme="minorHAnsi"/>
          <w:b/>
          <w:bCs/>
          <w:lang w:val="pl-PL"/>
        </w:rPr>
        <w:t xml:space="preserve">Poniżej opisano kolejność działań w arkuszu </w:t>
      </w:r>
      <w:r w:rsidR="00476540" w:rsidRPr="006B32D7">
        <w:rPr>
          <w:rFonts w:cstheme="minorHAnsi"/>
          <w:b/>
          <w:bCs/>
          <w:lang w:val="pl-PL"/>
        </w:rPr>
        <w:t>Excel</w:t>
      </w:r>
      <w:r w:rsidRPr="006B32D7">
        <w:rPr>
          <w:rFonts w:cstheme="minorHAnsi"/>
          <w:b/>
          <w:bCs/>
          <w:lang w:val="pl-PL"/>
        </w:rPr>
        <w:t xml:space="preserve"> – zał. A2. Koszty całkowite</w:t>
      </w:r>
    </w:p>
    <w:p w14:paraId="2185EDD6" w14:textId="4EC22ED1" w:rsidR="00AC6093" w:rsidRPr="006B32D7" w:rsidRDefault="00AC6093" w:rsidP="003C20E3">
      <w:pPr>
        <w:spacing w:line="259" w:lineRule="auto"/>
        <w:rPr>
          <w:rFonts w:cstheme="minorHAnsi"/>
          <w:b/>
          <w:bCs/>
          <w:lang w:val="pl-PL"/>
        </w:rPr>
      </w:pPr>
    </w:p>
    <w:tbl>
      <w:tblPr>
        <w:tblW w:w="5000" w:type="pct"/>
        <w:tblCellMar>
          <w:left w:w="70" w:type="dxa"/>
          <w:right w:w="70" w:type="dxa"/>
        </w:tblCellMar>
        <w:tblLook w:val="04A0" w:firstRow="1" w:lastRow="0" w:firstColumn="1" w:lastColumn="0" w:noHBand="0" w:noVBand="1"/>
      </w:tblPr>
      <w:tblGrid>
        <w:gridCol w:w="3197"/>
        <w:gridCol w:w="5823"/>
      </w:tblGrid>
      <w:tr w:rsidR="00AC6093" w:rsidRPr="006B32D7" w14:paraId="37340FA9" w14:textId="77777777" w:rsidTr="0849B39F">
        <w:trPr>
          <w:trHeight w:val="290"/>
        </w:trPr>
        <w:tc>
          <w:tcPr>
            <w:tcW w:w="5000" w:type="pct"/>
            <w:gridSpan w:val="2"/>
            <w:tcBorders>
              <w:top w:val="nil"/>
              <w:left w:val="nil"/>
              <w:bottom w:val="nil"/>
              <w:right w:val="nil"/>
            </w:tcBorders>
            <w:shd w:val="clear" w:color="auto" w:fill="auto"/>
            <w:noWrap/>
            <w:vAlign w:val="center"/>
            <w:hideMark/>
          </w:tcPr>
          <w:p w14:paraId="724409AC" w14:textId="77777777" w:rsidR="00AC6093" w:rsidRPr="006B32D7" w:rsidRDefault="00AC6093" w:rsidP="00AC6093">
            <w:pPr>
              <w:jc w:val="left"/>
              <w:rPr>
                <w:rFonts w:eastAsia="Times New Roman" w:cstheme="minorHAnsi"/>
                <w:color w:val="000000"/>
                <w:sz w:val="22"/>
                <w:szCs w:val="22"/>
                <w:lang w:val="pl-PL" w:eastAsia="pl-PL"/>
              </w:rPr>
            </w:pPr>
            <w:r w:rsidRPr="006B32D7">
              <w:rPr>
                <w:rFonts w:eastAsia="Times New Roman" w:cstheme="minorHAnsi"/>
                <w:color w:val="000000" w:themeColor="text1"/>
                <w:sz w:val="22"/>
                <w:szCs w:val="22"/>
                <w:lang w:val="pl-PL" w:eastAsia="pl-PL"/>
              </w:rPr>
              <w:t>Pola oznaczone kolorem:</w:t>
            </w:r>
          </w:p>
        </w:tc>
      </w:tr>
      <w:tr w:rsidR="00AC6093" w:rsidRPr="006B32D7" w14:paraId="242F90C9" w14:textId="77777777" w:rsidTr="0849B39F">
        <w:trPr>
          <w:trHeight w:val="370"/>
        </w:trPr>
        <w:tc>
          <w:tcPr>
            <w:tcW w:w="2756" w:type="pct"/>
            <w:tcBorders>
              <w:top w:val="nil"/>
              <w:left w:val="nil"/>
              <w:bottom w:val="nil"/>
              <w:right w:val="nil"/>
            </w:tcBorders>
            <w:shd w:val="clear" w:color="auto" w:fill="FFF2CC" w:themeFill="accent4" w:themeFillTint="33"/>
            <w:noWrap/>
            <w:vAlign w:val="center"/>
            <w:hideMark/>
          </w:tcPr>
          <w:p w14:paraId="634989C1" w14:textId="77777777" w:rsidR="00AC6093" w:rsidRPr="006B32D7" w:rsidRDefault="00AC6093" w:rsidP="00AC6093">
            <w:pPr>
              <w:jc w:val="center"/>
              <w:rPr>
                <w:rFonts w:eastAsia="Times New Roman" w:cstheme="minorHAnsi"/>
                <w:color w:val="000000"/>
                <w:sz w:val="28"/>
                <w:szCs w:val="28"/>
                <w:lang w:val="pl-PL" w:eastAsia="pl-PL"/>
              </w:rPr>
            </w:pPr>
            <w:r w:rsidRPr="006B32D7">
              <w:rPr>
                <w:rFonts w:eastAsia="Times New Roman" w:cstheme="minorHAnsi"/>
                <w:color w:val="000000" w:themeColor="text1"/>
                <w:sz w:val="28"/>
                <w:szCs w:val="28"/>
                <w:lang w:val="pl-PL" w:eastAsia="pl-PL"/>
              </w:rPr>
              <w:t> </w:t>
            </w:r>
          </w:p>
        </w:tc>
        <w:tc>
          <w:tcPr>
            <w:tcW w:w="2244" w:type="pct"/>
            <w:tcBorders>
              <w:top w:val="nil"/>
              <w:left w:val="nil"/>
              <w:bottom w:val="nil"/>
              <w:right w:val="nil"/>
            </w:tcBorders>
            <w:shd w:val="clear" w:color="auto" w:fill="auto"/>
            <w:noWrap/>
            <w:vAlign w:val="bottom"/>
            <w:hideMark/>
          </w:tcPr>
          <w:p w14:paraId="17369645" w14:textId="77777777" w:rsidR="00AC6093" w:rsidRPr="006B32D7" w:rsidRDefault="00AC6093" w:rsidP="2E2AEFD6">
            <w:pPr>
              <w:jc w:val="left"/>
              <w:rPr>
                <w:rFonts w:eastAsia="Times New Roman" w:cstheme="minorHAnsi"/>
                <w:color w:val="000000"/>
                <w:lang w:val="pl-PL" w:eastAsia="pl-PL"/>
              </w:rPr>
            </w:pPr>
            <w:r w:rsidRPr="006B32D7">
              <w:rPr>
                <w:rFonts w:eastAsia="Times New Roman" w:cstheme="minorHAnsi"/>
                <w:color w:val="000000" w:themeColor="text1"/>
                <w:lang w:val="pl-PL" w:eastAsia="pl-PL"/>
              </w:rPr>
              <w:t>uzupełnia Wykonawca</w:t>
            </w:r>
          </w:p>
        </w:tc>
      </w:tr>
      <w:tr w:rsidR="00AC6093" w:rsidRPr="006B32D7" w14:paraId="2722F49F" w14:textId="77777777" w:rsidTr="0849B39F">
        <w:trPr>
          <w:trHeight w:val="370"/>
        </w:trPr>
        <w:tc>
          <w:tcPr>
            <w:tcW w:w="2756" w:type="pct"/>
            <w:tcBorders>
              <w:top w:val="nil"/>
              <w:left w:val="nil"/>
              <w:bottom w:val="nil"/>
              <w:right w:val="nil"/>
            </w:tcBorders>
            <w:shd w:val="clear" w:color="auto" w:fill="FFFF00"/>
            <w:noWrap/>
            <w:vAlign w:val="bottom"/>
            <w:hideMark/>
          </w:tcPr>
          <w:p w14:paraId="4FD23FF1" w14:textId="77777777" w:rsidR="00AC6093" w:rsidRPr="006B32D7" w:rsidRDefault="00AC6093" w:rsidP="00AC6093">
            <w:pPr>
              <w:jc w:val="left"/>
              <w:rPr>
                <w:rFonts w:eastAsia="Times New Roman" w:cstheme="minorHAnsi"/>
                <w:color w:val="000000"/>
                <w:sz w:val="22"/>
                <w:szCs w:val="22"/>
                <w:lang w:val="pl-PL" w:eastAsia="pl-PL"/>
              </w:rPr>
            </w:pPr>
            <w:r w:rsidRPr="006B32D7">
              <w:rPr>
                <w:rFonts w:eastAsia="Times New Roman" w:cstheme="minorHAnsi"/>
                <w:color w:val="000000" w:themeColor="text1"/>
                <w:sz w:val="22"/>
                <w:szCs w:val="22"/>
                <w:lang w:val="pl-PL" w:eastAsia="pl-PL"/>
              </w:rPr>
              <w:t> </w:t>
            </w:r>
          </w:p>
        </w:tc>
        <w:tc>
          <w:tcPr>
            <w:tcW w:w="2244" w:type="pct"/>
            <w:tcBorders>
              <w:top w:val="nil"/>
              <w:left w:val="nil"/>
              <w:bottom w:val="nil"/>
              <w:right w:val="nil"/>
            </w:tcBorders>
            <w:shd w:val="clear" w:color="auto" w:fill="auto"/>
            <w:vAlign w:val="bottom"/>
            <w:hideMark/>
          </w:tcPr>
          <w:p w14:paraId="4FEBE0FC" w14:textId="77777777" w:rsidR="00AC6093" w:rsidRPr="006B32D7" w:rsidRDefault="00AC6093" w:rsidP="2E2AEFD6">
            <w:pPr>
              <w:jc w:val="left"/>
              <w:rPr>
                <w:rFonts w:eastAsia="Times New Roman" w:cstheme="minorHAnsi"/>
                <w:color w:val="000000"/>
                <w:lang w:val="pl-PL" w:eastAsia="pl-PL"/>
              </w:rPr>
            </w:pPr>
            <w:r w:rsidRPr="006B32D7">
              <w:rPr>
                <w:rFonts w:eastAsia="Times New Roman" w:cstheme="minorHAnsi"/>
                <w:color w:val="000000" w:themeColor="text1"/>
                <w:lang w:val="pl-PL" w:eastAsia="pl-PL"/>
              </w:rPr>
              <w:t>służą do wybrania danych z listy rozwijanej</w:t>
            </w:r>
          </w:p>
        </w:tc>
      </w:tr>
      <w:tr w:rsidR="00AC6093" w:rsidRPr="006B32D7" w14:paraId="6A89DECF" w14:textId="77777777" w:rsidTr="0849B39F">
        <w:trPr>
          <w:trHeight w:val="420"/>
        </w:trPr>
        <w:tc>
          <w:tcPr>
            <w:tcW w:w="2756" w:type="pct"/>
            <w:tcBorders>
              <w:top w:val="nil"/>
              <w:left w:val="nil"/>
              <w:bottom w:val="nil"/>
              <w:right w:val="nil"/>
            </w:tcBorders>
            <w:shd w:val="clear" w:color="auto" w:fill="92D050"/>
            <w:noWrap/>
            <w:vAlign w:val="center"/>
            <w:hideMark/>
          </w:tcPr>
          <w:p w14:paraId="030F3FC6" w14:textId="77777777" w:rsidR="00AC6093" w:rsidRPr="006B32D7" w:rsidRDefault="00AC6093" w:rsidP="00AC6093">
            <w:pPr>
              <w:jc w:val="center"/>
              <w:rPr>
                <w:rFonts w:eastAsia="Times New Roman" w:cstheme="minorHAnsi"/>
                <w:color w:val="000000"/>
                <w:sz w:val="28"/>
                <w:szCs w:val="28"/>
                <w:lang w:val="pl-PL" w:eastAsia="pl-PL"/>
              </w:rPr>
            </w:pPr>
            <w:r w:rsidRPr="006B32D7">
              <w:rPr>
                <w:rFonts w:eastAsia="Times New Roman" w:cstheme="minorHAnsi"/>
                <w:color w:val="000000" w:themeColor="text1"/>
                <w:sz w:val="28"/>
                <w:szCs w:val="28"/>
                <w:lang w:val="pl-PL" w:eastAsia="pl-PL"/>
              </w:rPr>
              <w:t> </w:t>
            </w:r>
          </w:p>
        </w:tc>
        <w:tc>
          <w:tcPr>
            <w:tcW w:w="2244" w:type="pct"/>
            <w:tcBorders>
              <w:top w:val="nil"/>
              <w:left w:val="nil"/>
              <w:bottom w:val="nil"/>
              <w:right w:val="nil"/>
            </w:tcBorders>
            <w:shd w:val="clear" w:color="auto" w:fill="auto"/>
            <w:noWrap/>
            <w:vAlign w:val="center"/>
            <w:hideMark/>
          </w:tcPr>
          <w:p w14:paraId="7B0E3165" w14:textId="05F3D241" w:rsidR="00AC6093" w:rsidRPr="006B32D7" w:rsidRDefault="00AC6093" w:rsidP="2E2AEFD6">
            <w:pPr>
              <w:rPr>
                <w:rFonts w:eastAsia="Times New Roman" w:cstheme="minorHAnsi"/>
                <w:color w:val="000000"/>
                <w:lang w:val="pl-PL" w:eastAsia="pl-PL"/>
              </w:rPr>
            </w:pPr>
            <w:r w:rsidRPr="006B32D7">
              <w:rPr>
                <w:rFonts w:eastAsia="Times New Roman" w:cstheme="minorHAnsi"/>
                <w:color w:val="000000" w:themeColor="text1"/>
                <w:lang w:val="pl-PL" w:eastAsia="pl-PL"/>
              </w:rPr>
              <w:t xml:space="preserve">służą do podania wyników obliczeń wartości </w:t>
            </w:r>
            <w:r w:rsidR="00476540" w:rsidRPr="006B32D7">
              <w:rPr>
                <w:rFonts w:eastAsia="Times New Roman" w:cstheme="minorHAnsi"/>
                <w:color w:val="000000" w:themeColor="text1"/>
                <w:lang w:val="pl-PL" w:eastAsia="pl-PL"/>
              </w:rPr>
              <w:t>Wymagań Konkursowych</w:t>
            </w:r>
          </w:p>
        </w:tc>
      </w:tr>
    </w:tbl>
    <w:p w14:paraId="18E2BE1A" w14:textId="6482DCF1" w:rsidR="00C76758" w:rsidRPr="006B32D7" w:rsidRDefault="00C76758" w:rsidP="003C20E3">
      <w:pPr>
        <w:spacing w:line="259" w:lineRule="auto"/>
        <w:rPr>
          <w:rFonts w:cstheme="minorHAnsi"/>
          <w:b/>
          <w:bCs/>
          <w:lang w:val="pl-PL"/>
        </w:rPr>
      </w:pPr>
    </w:p>
    <w:p w14:paraId="178A4C3C" w14:textId="10D2E1E4" w:rsidR="00696C56" w:rsidRPr="006B32D7" w:rsidRDefault="00696C56" w:rsidP="00485BF8">
      <w:pPr>
        <w:rPr>
          <w:rFonts w:eastAsia="Times New Roman" w:cstheme="minorHAnsi"/>
          <w:b/>
          <w:bCs/>
          <w:color w:val="000000"/>
          <w:sz w:val="22"/>
          <w:szCs w:val="22"/>
          <w:u w:val="single"/>
          <w:lang w:val="pl-PL" w:eastAsia="pl-PL"/>
        </w:rPr>
      </w:pPr>
      <w:r w:rsidRPr="006B32D7">
        <w:rPr>
          <w:rFonts w:eastAsia="Times New Roman" w:cstheme="minorHAnsi"/>
          <w:b/>
          <w:bCs/>
          <w:color w:val="000000" w:themeColor="text1"/>
          <w:sz w:val="22"/>
          <w:szCs w:val="22"/>
          <w:u w:val="single"/>
          <w:lang w:val="pl-PL" w:eastAsia="pl-PL"/>
        </w:rPr>
        <w:t>KROK 1. Wybierz typ budynku i uzupełnij powierzchn</w:t>
      </w:r>
      <w:r w:rsidR="00485BF8" w:rsidRPr="006B32D7">
        <w:rPr>
          <w:rFonts w:eastAsia="Times New Roman" w:cstheme="minorHAnsi"/>
          <w:b/>
          <w:bCs/>
          <w:color w:val="000000" w:themeColor="text1"/>
          <w:sz w:val="22"/>
          <w:szCs w:val="22"/>
          <w:u w:val="single"/>
          <w:lang w:val="pl-PL" w:eastAsia="pl-PL"/>
        </w:rPr>
        <w:t>ię całkowitą</w:t>
      </w:r>
    </w:p>
    <w:p w14:paraId="59964B79" w14:textId="1A1ED8B4" w:rsidR="006135C4" w:rsidRPr="006B32D7" w:rsidRDefault="006135C4" w:rsidP="003C20E3">
      <w:pPr>
        <w:spacing w:line="259" w:lineRule="auto"/>
        <w:rPr>
          <w:rFonts w:cstheme="minorHAnsi"/>
          <w:b/>
          <w:bCs/>
          <w:lang w:val="pl-PL"/>
        </w:rPr>
      </w:pPr>
    </w:p>
    <w:p w14:paraId="419590F0" w14:textId="66E955F3" w:rsidR="00C76758" w:rsidRPr="006B32D7" w:rsidRDefault="00C76758" w:rsidP="00C76758">
      <w:pPr>
        <w:rPr>
          <w:rFonts w:cstheme="minorHAnsi"/>
          <w:lang w:val="pl-PL"/>
        </w:rPr>
      </w:pPr>
      <w:r w:rsidRPr="006B32D7">
        <w:rPr>
          <w:rFonts w:cstheme="minorHAnsi"/>
          <w:lang w:val="pl-PL"/>
        </w:rPr>
        <w:t xml:space="preserve">Wybierz z menu rozwijanego typ budynku, którego dotyczy składany wniosek spośród dostępnych opcji: społeczny, senioralny, jednorodzinny i </w:t>
      </w:r>
      <w:r w:rsidR="006135C4" w:rsidRPr="006B32D7">
        <w:rPr>
          <w:rFonts w:cstheme="minorHAnsi"/>
          <w:lang w:val="pl-PL"/>
        </w:rPr>
        <w:t xml:space="preserve">uzupełnij </w:t>
      </w:r>
      <w:r w:rsidRPr="006B32D7">
        <w:rPr>
          <w:rFonts w:cstheme="minorHAnsi"/>
          <w:lang w:val="pl-PL"/>
        </w:rPr>
        <w:t xml:space="preserve"> powierzchnię </w:t>
      </w:r>
      <w:r w:rsidR="006135C4" w:rsidRPr="006B32D7">
        <w:rPr>
          <w:rFonts w:cstheme="minorHAnsi"/>
          <w:lang w:val="pl-PL"/>
        </w:rPr>
        <w:t xml:space="preserve">całkowitą </w:t>
      </w:r>
      <w:r w:rsidRPr="006B32D7">
        <w:rPr>
          <w:rFonts w:cstheme="minorHAnsi"/>
          <w:lang w:val="pl-PL"/>
        </w:rPr>
        <w:t>budynku</w:t>
      </w:r>
    </w:p>
    <w:p w14:paraId="20932D49" w14:textId="77777777" w:rsidR="00AC6093" w:rsidRPr="006B32D7" w:rsidRDefault="00AC6093" w:rsidP="00C76758">
      <w:pPr>
        <w:rPr>
          <w:rFonts w:cstheme="minorHAnsi"/>
          <w:lang w:val="pl-PL"/>
        </w:rPr>
      </w:pPr>
    </w:p>
    <w:p w14:paraId="094407C1" w14:textId="760821AB" w:rsidR="00696C56" w:rsidRPr="006B32D7" w:rsidRDefault="00696C56" w:rsidP="00AC6093">
      <w:pPr>
        <w:rPr>
          <w:rFonts w:eastAsia="Times New Roman" w:cstheme="minorHAnsi"/>
          <w:b/>
          <w:bCs/>
          <w:color w:val="000000"/>
          <w:sz w:val="22"/>
          <w:szCs w:val="22"/>
          <w:u w:val="single"/>
          <w:lang w:val="pl-PL" w:eastAsia="pl-PL"/>
        </w:rPr>
      </w:pPr>
      <w:r w:rsidRPr="006B32D7">
        <w:rPr>
          <w:rFonts w:eastAsia="Times New Roman" w:cstheme="minorHAnsi"/>
          <w:b/>
          <w:bCs/>
          <w:color w:val="000000" w:themeColor="text1"/>
          <w:sz w:val="22"/>
          <w:szCs w:val="22"/>
          <w:lang w:val="pl-PL" w:eastAsia="pl-PL"/>
        </w:rPr>
        <w:t>K</w:t>
      </w:r>
      <w:r w:rsidR="00AC6093" w:rsidRPr="006B32D7">
        <w:rPr>
          <w:rFonts w:eastAsia="Times New Roman" w:cstheme="minorHAnsi"/>
          <w:b/>
          <w:bCs/>
          <w:color w:val="000000" w:themeColor="text1"/>
          <w:sz w:val="22"/>
          <w:szCs w:val="22"/>
          <w:u w:val="single"/>
          <w:lang w:val="pl-PL" w:eastAsia="pl-PL"/>
        </w:rPr>
        <w:t>ROK 2</w:t>
      </w:r>
      <w:r w:rsidRPr="006B32D7">
        <w:rPr>
          <w:rFonts w:eastAsia="Times New Roman" w:cstheme="minorHAnsi"/>
          <w:b/>
          <w:bCs/>
          <w:color w:val="000000" w:themeColor="text1"/>
          <w:sz w:val="22"/>
          <w:szCs w:val="22"/>
          <w:u w:val="single"/>
          <w:lang w:val="pl-PL" w:eastAsia="pl-PL"/>
        </w:rPr>
        <w:t>. Wypełnij tabelę 1</w:t>
      </w:r>
    </w:p>
    <w:p w14:paraId="3100A4BE" w14:textId="0AB9DB88" w:rsidR="00597D54" w:rsidRPr="006B32D7" w:rsidRDefault="00597D54" w:rsidP="00AC6093">
      <w:pPr>
        <w:rPr>
          <w:rFonts w:eastAsia="Times New Roman" w:cstheme="minorHAnsi"/>
          <w:b/>
          <w:bCs/>
          <w:color w:val="000000"/>
          <w:sz w:val="22"/>
          <w:szCs w:val="22"/>
          <w:u w:val="single"/>
          <w:lang w:val="pl-PL" w:eastAsia="pl-PL"/>
        </w:rPr>
      </w:pPr>
    </w:p>
    <w:p w14:paraId="1727A05D" w14:textId="4F205ED3" w:rsidR="00597D54" w:rsidRPr="006B32D7" w:rsidRDefault="00597D54" w:rsidP="00AC6093">
      <w:pPr>
        <w:rPr>
          <w:rFonts w:eastAsia="Times New Roman" w:cstheme="minorHAnsi"/>
          <w:b/>
          <w:bCs/>
          <w:color w:val="000000"/>
          <w:sz w:val="22"/>
          <w:szCs w:val="22"/>
          <w:lang w:val="pl-PL" w:eastAsia="pl-PL"/>
        </w:rPr>
      </w:pPr>
      <w:r>
        <w:rPr>
          <w:noProof/>
          <w:lang w:val="pl-PL" w:eastAsia="pl-PL"/>
        </w:rPr>
        <w:lastRenderedPageBreak/>
        <w:drawing>
          <wp:inline distT="0" distB="0" distL="0" distR="0" wp14:anchorId="27E29354" wp14:editId="7C91B839">
            <wp:extent cx="5727701" cy="3456305"/>
            <wp:effectExtent l="0" t="0" r="6350" b="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4"/>
                    <pic:cNvPicPr/>
                  </pic:nvPicPr>
                  <pic:blipFill>
                    <a:blip r:embed="rId8">
                      <a:extLst>
                        <a:ext uri="{28A0092B-C50C-407E-A947-70E740481C1C}">
                          <a14:useLocalDpi xmlns:a14="http://schemas.microsoft.com/office/drawing/2010/main" val="0"/>
                        </a:ext>
                      </a:extLst>
                    </a:blip>
                    <a:stretch>
                      <a:fillRect/>
                    </a:stretch>
                  </pic:blipFill>
                  <pic:spPr>
                    <a:xfrm>
                      <a:off x="0" y="0"/>
                      <a:ext cx="5727701" cy="3456305"/>
                    </a:xfrm>
                    <a:prstGeom prst="rect">
                      <a:avLst/>
                    </a:prstGeom>
                  </pic:spPr>
                </pic:pic>
              </a:graphicData>
            </a:graphic>
          </wp:inline>
        </w:drawing>
      </w:r>
    </w:p>
    <w:p w14:paraId="35FFE546" w14:textId="350310C9" w:rsidR="006135C4" w:rsidRPr="006B32D7" w:rsidRDefault="006135C4" w:rsidP="00345038">
      <w:pPr>
        <w:rPr>
          <w:rFonts w:cstheme="minorHAnsi"/>
          <w:u w:val="single"/>
          <w:lang w:val="pl-PL" w:eastAsia="en-GB"/>
        </w:rPr>
      </w:pPr>
    </w:p>
    <w:p w14:paraId="0D19341E" w14:textId="77777777" w:rsidR="00AC6093" w:rsidRPr="006B32D7" w:rsidRDefault="00D304CD" w:rsidP="00345038">
      <w:pPr>
        <w:rPr>
          <w:rFonts w:cstheme="minorHAnsi"/>
          <w:lang w:val="pl-PL"/>
        </w:rPr>
      </w:pPr>
      <w:r w:rsidRPr="006B32D7">
        <w:rPr>
          <w:rFonts w:cstheme="minorHAnsi"/>
          <w:lang w:val="pl-PL"/>
        </w:rPr>
        <w:t xml:space="preserve">W przypadku dodatkowych pozycji należy </w:t>
      </w:r>
      <w:r w:rsidR="002D7EB5" w:rsidRPr="006B32D7">
        <w:rPr>
          <w:rFonts w:cstheme="minorHAnsi"/>
          <w:lang w:val="pl-PL"/>
        </w:rPr>
        <w:t>skopiować wiersze i wkleić</w:t>
      </w:r>
      <w:r w:rsidRPr="006B32D7">
        <w:rPr>
          <w:rFonts w:cstheme="minorHAnsi"/>
          <w:lang w:val="pl-PL"/>
        </w:rPr>
        <w:t>.</w:t>
      </w:r>
      <w:r w:rsidR="00786859" w:rsidRPr="006B32D7">
        <w:rPr>
          <w:rFonts w:cstheme="minorHAnsi"/>
          <w:lang w:val="pl-PL"/>
        </w:rPr>
        <w:t xml:space="preserve"> </w:t>
      </w:r>
    </w:p>
    <w:p w14:paraId="2497A65E" w14:textId="41CDB69D" w:rsidR="00AC6093" w:rsidRPr="006B32D7" w:rsidRDefault="00AC6093" w:rsidP="00345038">
      <w:pPr>
        <w:rPr>
          <w:rFonts w:cstheme="minorHAnsi"/>
          <w:lang w:val="pl-PL"/>
        </w:rPr>
      </w:pPr>
      <w:r w:rsidRPr="006B32D7">
        <w:rPr>
          <w:rFonts w:cstheme="minorHAnsi"/>
          <w:lang w:val="pl-PL"/>
        </w:rPr>
        <w:t xml:space="preserve">Cześć 1. </w:t>
      </w:r>
    </w:p>
    <w:p w14:paraId="002CBD68" w14:textId="2AD5CC3A" w:rsidR="00AC6093" w:rsidRPr="006B32D7" w:rsidRDefault="00AC6093" w:rsidP="00597D54">
      <w:pPr>
        <w:pStyle w:val="Akapitzlist"/>
        <w:numPr>
          <w:ilvl w:val="0"/>
          <w:numId w:val="11"/>
        </w:numPr>
        <w:rPr>
          <w:rFonts w:cstheme="minorHAnsi"/>
          <w:lang w:val="pl-PL"/>
        </w:rPr>
      </w:pPr>
      <w:r w:rsidRPr="006B32D7">
        <w:rPr>
          <w:rFonts w:cstheme="minorHAnsi"/>
          <w:lang w:val="pl-PL"/>
        </w:rPr>
        <w:t>Należy wpisać wszystkie koszty dotyczące budowy obiektu, wyposażenia, instalacji</w:t>
      </w:r>
      <w:r w:rsidR="00597D54" w:rsidRPr="006B32D7">
        <w:rPr>
          <w:rFonts w:cstheme="minorHAnsi"/>
          <w:lang w:val="pl-PL"/>
        </w:rPr>
        <w:t xml:space="preserve"> z dokładnością do dwóch miejsc po przecinku</w:t>
      </w:r>
    </w:p>
    <w:p w14:paraId="0645BE89" w14:textId="55DBB534" w:rsidR="00AC6093" w:rsidRPr="006B32D7" w:rsidRDefault="00AC6093" w:rsidP="00345038">
      <w:pPr>
        <w:pStyle w:val="Akapitzlist"/>
        <w:numPr>
          <w:ilvl w:val="0"/>
          <w:numId w:val="11"/>
        </w:numPr>
        <w:rPr>
          <w:rFonts w:cstheme="minorHAnsi"/>
          <w:lang w:val="pl-PL"/>
        </w:rPr>
      </w:pPr>
      <w:r w:rsidRPr="006B32D7">
        <w:rPr>
          <w:rFonts w:cstheme="minorHAnsi"/>
          <w:lang w:val="pl-PL"/>
        </w:rPr>
        <w:t>W kolumnie „czy rozwiązanie aktualnie dostępne” należy wybrać dla każdej pozycji zapis z menu rozwijanego. W tym przypadku pod pojęciem innowacji rozumiemy elementy/rozwiązania obecnie niedostępne komercyjnie na rynku.</w:t>
      </w:r>
    </w:p>
    <w:p w14:paraId="73E5D003" w14:textId="499B02D9" w:rsidR="00AC6093" w:rsidRPr="006B32D7" w:rsidRDefault="00AC6093" w:rsidP="00345038">
      <w:pPr>
        <w:rPr>
          <w:rFonts w:cstheme="minorHAnsi"/>
          <w:lang w:val="pl-PL"/>
        </w:rPr>
      </w:pPr>
      <w:r w:rsidRPr="006B32D7">
        <w:rPr>
          <w:rFonts w:cstheme="minorHAnsi"/>
          <w:lang w:val="pl-PL"/>
        </w:rPr>
        <w:t>Część 2</w:t>
      </w:r>
    </w:p>
    <w:p w14:paraId="690D7F36" w14:textId="7C11FF4D" w:rsidR="00597D54" w:rsidRPr="006B32D7" w:rsidRDefault="00597D54" w:rsidP="00597D54">
      <w:pPr>
        <w:pStyle w:val="Akapitzlist"/>
        <w:numPr>
          <w:ilvl w:val="0"/>
          <w:numId w:val="11"/>
        </w:numPr>
        <w:rPr>
          <w:rFonts w:cstheme="minorHAnsi"/>
          <w:lang w:val="pl-PL"/>
        </w:rPr>
      </w:pPr>
      <w:r w:rsidRPr="006B32D7">
        <w:rPr>
          <w:rFonts w:cstheme="minorHAnsi"/>
          <w:lang w:val="pl-PL"/>
        </w:rPr>
        <w:t>Należy wpisać wszystkie koszty dotyczące zagospodarowania terenu z dokładnością do dwóch miejsc po przecinku</w:t>
      </w:r>
    </w:p>
    <w:p w14:paraId="36100865" w14:textId="7CB60F10" w:rsidR="00AC6093" w:rsidRPr="006B32D7" w:rsidRDefault="00AC6093" w:rsidP="00345038">
      <w:pPr>
        <w:rPr>
          <w:rFonts w:cstheme="minorHAnsi"/>
          <w:lang w:val="pl-PL"/>
        </w:rPr>
      </w:pPr>
      <w:r w:rsidRPr="006B32D7">
        <w:rPr>
          <w:rFonts w:cstheme="minorHAnsi"/>
          <w:lang w:val="pl-PL"/>
        </w:rPr>
        <w:t>Część 3.</w:t>
      </w:r>
    </w:p>
    <w:p w14:paraId="4601FE02" w14:textId="6E46A053" w:rsidR="00597D54" w:rsidRPr="006B32D7" w:rsidRDefault="00597D54" w:rsidP="00597D54">
      <w:pPr>
        <w:pStyle w:val="Akapitzlist"/>
        <w:numPr>
          <w:ilvl w:val="0"/>
          <w:numId w:val="11"/>
        </w:numPr>
        <w:rPr>
          <w:rFonts w:cstheme="minorHAnsi"/>
          <w:lang w:val="pl-PL"/>
        </w:rPr>
      </w:pPr>
      <w:r w:rsidRPr="006B32D7">
        <w:rPr>
          <w:rFonts w:cstheme="minorHAnsi"/>
          <w:lang w:val="pl-PL"/>
        </w:rPr>
        <w:t>Należy wpisać wszystkie przewidywane koszty serwisowe, które wystąpią w ciągu trzech lat od dnia zakończenia budowy rozbite na poszcz</w:t>
      </w:r>
      <w:r w:rsidR="00AA1D0B" w:rsidRPr="006B32D7">
        <w:rPr>
          <w:rFonts w:cstheme="minorHAnsi"/>
          <w:lang w:val="pl-PL"/>
        </w:rPr>
        <w:t>ególne urządzenia znajdujące się</w:t>
      </w:r>
      <w:r w:rsidRPr="006B32D7">
        <w:rPr>
          <w:rFonts w:cstheme="minorHAnsi"/>
          <w:lang w:val="pl-PL"/>
        </w:rPr>
        <w:t xml:space="preserve"> w stałej zabudowie w budynku,  (np. system wentylacji/rekuperacji, system BMS, system og</w:t>
      </w:r>
      <w:r w:rsidR="00AA1D0B" w:rsidRPr="006B32D7">
        <w:rPr>
          <w:rFonts w:cstheme="minorHAnsi"/>
          <w:lang w:val="pl-PL"/>
        </w:rPr>
        <w:t>rzewania, windy, ła</w:t>
      </w:r>
      <w:r w:rsidRPr="006B32D7">
        <w:rPr>
          <w:rFonts w:cstheme="minorHAnsi"/>
          <w:lang w:val="pl-PL"/>
        </w:rPr>
        <w:t>dowarki samochodów elektrycznych).</w:t>
      </w:r>
    </w:p>
    <w:p w14:paraId="5723D0E1" w14:textId="2E0E37F9" w:rsidR="00AC6093" w:rsidRPr="006B32D7" w:rsidRDefault="00AC6093" w:rsidP="00345038">
      <w:pPr>
        <w:rPr>
          <w:rFonts w:cstheme="minorHAnsi"/>
          <w:lang w:val="pl-PL"/>
        </w:rPr>
      </w:pPr>
      <w:r w:rsidRPr="006B32D7">
        <w:rPr>
          <w:rFonts w:cstheme="minorHAnsi"/>
          <w:lang w:val="pl-PL"/>
        </w:rPr>
        <w:t>Część 4</w:t>
      </w:r>
    </w:p>
    <w:p w14:paraId="0FB921BF" w14:textId="33AA92C8" w:rsidR="00597D54" w:rsidRPr="006B32D7" w:rsidRDefault="00597D54" w:rsidP="00597D54">
      <w:pPr>
        <w:pStyle w:val="Akapitzlist"/>
        <w:numPr>
          <w:ilvl w:val="0"/>
          <w:numId w:val="11"/>
        </w:numPr>
        <w:rPr>
          <w:rFonts w:cstheme="minorHAnsi"/>
          <w:lang w:val="pl-PL"/>
        </w:rPr>
      </w:pPr>
      <w:r w:rsidRPr="006B32D7">
        <w:rPr>
          <w:rFonts w:cstheme="minorHAnsi"/>
          <w:lang w:val="pl-PL"/>
        </w:rPr>
        <w:t>Należy wpisać wszystkie przewidywane koszty serwisowe, które wystąpią w ciągu 27 lat, 3 lata od dnia zakończenia budowy rozbite na poszcz</w:t>
      </w:r>
      <w:r w:rsidR="00AA1D0B" w:rsidRPr="006B32D7">
        <w:rPr>
          <w:rFonts w:cstheme="minorHAnsi"/>
          <w:lang w:val="pl-PL"/>
        </w:rPr>
        <w:t>ególne urządzenia znajdujące się</w:t>
      </w:r>
      <w:r w:rsidRPr="006B32D7">
        <w:rPr>
          <w:rFonts w:cstheme="minorHAnsi"/>
          <w:lang w:val="pl-PL"/>
        </w:rPr>
        <w:t xml:space="preserve"> w stałej zabudowie w budynku,  (np. system wentylacji/rekuperacji, system B</w:t>
      </w:r>
      <w:r w:rsidR="00AA1D0B" w:rsidRPr="006B32D7">
        <w:rPr>
          <w:rFonts w:cstheme="minorHAnsi"/>
          <w:lang w:val="pl-PL"/>
        </w:rPr>
        <w:t>MS, system ogrzewania, windy, ła</w:t>
      </w:r>
      <w:r w:rsidRPr="006B32D7">
        <w:rPr>
          <w:rFonts w:cstheme="minorHAnsi"/>
          <w:lang w:val="pl-PL"/>
        </w:rPr>
        <w:t>dowarki samochodów elektrycznych).</w:t>
      </w:r>
    </w:p>
    <w:p w14:paraId="7CAEE93B" w14:textId="3A78ABB9" w:rsidR="00AC6093" w:rsidRPr="006B32D7" w:rsidRDefault="00AC6093" w:rsidP="00345038">
      <w:pPr>
        <w:rPr>
          <w:rFonts w:cstheme="minorHAnsi"/>
          <w:lang w:val="pl-PL"/>
        </w:rPr>
      </w:pPr>
      <w:r w:rsidRPr="006B32D7">
        <w:rPr>
          <w:rFonts w:cstheme="minorHAnsi"/>
          <w:lang w:val="pl-PL"/>
        </w:rPr>
        <w:t>Cześć 5.</w:t>
      </w:r>
    </w:p>
    <w:p w14:paraId="4260A6E2" w14:textId="5F418CD9" w:rsidR="001E3257" w:rsidRPr="006B32D7" w:rsidRDefault="001E3257" w:rsidP="001E3257">
      <w:pPr>
        <w:pStyle w:val="Akapitzlist"/>
        <w:numPr>
          <w:ilvl w:val="0"/>
          <w:numId w:val="11"/>
        </w:numPr>
        <w:rPr>
          <w:rFonts w:cstheme="minorHAnsi"/>
          <w:lang w:val="pl-PL"/>
        </w:rPr>
      </w:pPr>
      <w:r w:rsidRPr="006B32D7">
        <w:rPr>
          <w:rFonts w:cstheme="minorHAnsi"/>
          <w:lang w:val="pl-PL"/>
        </w:rPr>
        <w:t>Należy wpisać wszystkie przewidywane koszty związane z wymianą wszystkich niezbędnych elementów instalacji w okresie użytkowania.</w:t>
      </w:r>
    </w:p>
    <w:p w14:paraId="2F89B708" w14:textId="032F7CB1" w:rsidR="00C76758" w:rsidRPr="006B32D7" w:rsidRDefault="00C76758" w:rsidP="00C76758">
      <w:pPr>
        <w:rPr>
          <w:rFonts w:cstheme="minorHAnsi"/>
          <w:u w:val="single"/>
          <w:lang w:val="pl-PL" w:eastAsia="en-GB"/>
        </w:rPr>
      </w:pPr>
    </w:p>
    <w:p w14:paraId="177F27B4" w14:textId="703FA7A1" w:rsidR="001E3257" w:rsidRPr="006B32D7" w:rsidRDefault="00696C56" w:rsidP="001E3257">
      <w:pPr>
        <w:rPr>
          <w:rFonts w:eastAsia="Times New Roman" w:cstheme="minorHAnsi"/>
          <w:b/>
          <w:bCs/>
          <w:color w:val="000000"/>
          <w:sz w:val="22"/>
          <w:szCs w:val="22"/>
          <w:u w:val="single"/>
          <w:lang w:val="pl-PL" w:eastAsia="pl-PL"/>
        </w:rPr>
      </w:pPr>
      <w:r w:rsidRPr="006B32D7">
        <w:rPr>
          <w:rFonts w:eastAsia="Times New Roman" w:cstheme="minorHAnsi"/>
          <w:b/>
          <w:bCs/>
          <w:color w:val="000000" w:themeColor="text1"/>
          <w:sz w:val="22"/>
          <w:szCs w:val="22"/>
          <w:u w:val="single"/>
          <w:lang w:val="pl-PL" w:eastAsia="pl-PL"/>
        </w:rPr>
        <w:t xml:space="preserve">KROK 3. </w:t>
      </w:r>
      <w:r w:rsidR="001E3257" w:rsidRPr="006B32D7">
        <w:rPr>
          <w:rFonts w:eastAsia="Times New Roman" w:cstheme="minorHAnsi"/>
          <w:b/>
          <w:bCs/>
          <w:color w:val="000000" w:themeColor="text1"/>
          <w:sz w:val="22"/>
          <w:szCs w:val="22"/>
          <w:u w:val="single"/>
          <w:lang w:val="pl-PL" w:eastAsia="pl-PL"/>
        </w:rPr>
        <w:t xml:space="preserve"> Przejdź do zakładki zał. B2 Bilans energetyczny.</w:t>
      </w:r>
    </w:p>
    <w:p w14:paraId="550EC313" w14:textId="77777777" w:rsidR="001E3257" w:rsidRPr="006B32D7" w:rsidRDefault="001E3257" w:rsidP="001E3257">
      <w:pPr>
        <w:rPr>
          <w:rFonts w:eastAsia="Times New Roman" w:cstheme="minorHAnsi"/>
          <w:b/>
          <w:bCs/>
          <w:color w:val="000000"/>
          <w:sz w:val="22"/>
          <w:szCs w:val="22"/>
          <w:u w:val="single"/>
          <w:lang w:val="pl-PL" w:eastAsia="pl-PL"/>
        </w:rPr>
      </w:pPr>
    </w:p>
    <w:p w14:paraId="6FE6051F" w14:textId="6FFB44DB" w:rsidR="009D46C3" w:rsidRPr="006B32D7" w:rsidRDefault="001E3257" w:rsidP="2E2AEFD6">
      <w:pPr>
        <w:rPr>
          <w:rFonts w:eastAsia="Times New Roman" w:cstheme="minorHAnsi"/>
          <w:color w:val="000000"/>
          <w:lang w:val="pl-PL" w:eastAsia="pl-PL"/>
        </w:rPr>
      </w:pPr>
      <w:r w:rsidRPr="006B32D7">
        <w:rPr>
          <w:rFonts w:eastAsia="Times New Roman" w:cstheme="minorHAnsi"/>
          <w:color w:val="000000" w:themeColor="text1"/>
          <w:lang w:val="pl-PL" w:eastAsia="pl-PL"/>
        </w:rPr>
        <w:t xml:space="preserve">Po jej uzupełnieniu wróć do zakładki  A2. Koszty całkowite. Tabela </w:t>
      </w:r>
      <w:r w:rsidR="009D46C3" w:rsidRPr="006B32D7">
        <w:rPr>
          <w:rFonts w:eastAsia="Times New Roman" w:cstheme="minorHAnsi"/>
          <w:color w:val="000000" w:themeColor="text1"/>
          <w:lang w:val="pl-PL" w:eastAsia="pl-PL"/>
        </w:rPr>
        <w:t xml:space="preserve">2 </w:t>
      </w:r>
      <w:r w:rsidRPr="006B32D7">
        <w:rPr>
          <w:rFonts w:eastAsia="Times New Roman" w:cstheme="minorHAnsi"/>
          <w:color w:val="000000" w:themeColor="text1"/>
          <w:lang w:val="pl-PL" w:eastAsia="pl-PL"/>
        </w:rPr>
        <w:t>zostanie uzupełniona automatycznie na podstawie danych z komórki H112</w:t>
      </w:r>
      <w:r w:rsidR="009D46C3" w:rsidRPr="006B32D7">
        <w:rPr>
          <w:rFonts w:eastAsia="Times New Roman" w:cstheme="minorHAnsi"/>
          <w:color w:val="000000" w:themeColor="text1"/>
          <w:lang w:val="pl-PL" w:eastAsia="pl-PL"/>
        </w:rPr>
        <w:t xml:space="preserve"> z Zał. B2 Bilans energetyczny - </w:t>
      </w:r>
      <w:r w:rsidRPr="006B32D7">
        <w:rPr>
          <w:rFonts w:eastAsia="Times New Roman" w:cstheme="minorHAnsi"/>
          <w:color w:val="000000" w:themeColor="text1"/>
          <w:lang w:val="pl-PL" w:eastAsia="pl-PL"/>
        </w:rPr>
        <w:t xml:space="preserve"> </w:t>
      </w:r>
      <w:r w:rsidR="009D46C3" w:rsidRPr="006B32D7">
        <w:rPr>
          <w:rFonts w:eastAsia="Times New Roman" w:cstheme="minorHAnsi"/>
          <w:color w:val="000000" w:themeColor="text1"/>
          <w:lang w:val="pl-PL" w:eastAsia="pl-PL"/>
        </w:rPr>
        <w:t>Roczny bilans energetyczny wyrażony kosztowo uwzględniający sprzedaż i zakup energii elektrycznej wg prognozy uśrednionej taryfy na lata 2024-2053 w zależności od pory dnia i pory roku, [zł]</w:t>
      </w:r>
    </w:p>
    <w:p w14:paraId="54ECA9A9" w14:textId="56CA47BE" w:rsidR="0002459C" w:rsidRPr="006B32D7" w:rsidRDefault="0002459C" w:rsidP="00255EA4">
      <w:pPr>
        <w:rPr>
          <w:rFonts w:cstheme="minorHAnsi"/>
          <w:lang w:val="pl-PL"/>
        </w:rPr>
      </w:pPr>
    </w:p>
    <w:p w14:paraId="292F267B" w14:textId="6731E7ED" w:rsidR="00696C56" w:rsidRPr="006B32D7" w:rsidRDefault="00696C56" w:rsidP="009D46C3">
      <w:pPr>
        <w:rPr>
          <w:rFonts w:cstheme="minorHAnsi"/>
          <w:lang w:val="pl-PL"/>
        </w:rPr>
      </w:pPr>
      <w:r w:rsidRPr="006B32D7">
        <w:rPr>
          <w:rFonts w:eastAsia="Times New Roman" w:cstheme="minorHAnsi"/>
          <w:b/>
          <w:bCs/>
          <w:color w:val="000000" w:themeColor="text1"/>
          <w:sz w:val="22"/>
          <w:szCs w:val="22"/>
          <w:u w:val="single"/>
          <w:lang w:val="pl-PL" w:eastAsia="pl-PL"/>
        </w:rPr>
        <w:t>KROK 4. Wypełnij tabelę nr 3</w:t>
      </w:r>
    </w:p>
    <w:p w14:paraId="3340EE0F" w14:textId="1F9BA9F4" w:rsidR="00100FAE" w:rsidRPr="006B32D7" w:rsidRDefault="00100FAE" w:rsidP="00100FAE">
      <w:pPr>
        <w:rPr>
          <w:rFonts w:cstheme="minorHAnsi"/>
          <w:u w:val="single"/>
          <w:lang w:val="pl-PL" w:eastAsia="en-GB"/>
        </w:rPr>
      </w:pPr>
    </w:p>
    <w:p w14:paraId="7906CE35" w14:textId="12888D79" w:rsidR="005B37BC" w:rsidRPr="006B32D7" w:rsidRDefault="005B37BC" w:rsidP="31DDE234">
      <w:pPr>
        <w:rPr>
          <w:rFonts w:cstheme="minorHAnsi"/>
          <w:lang w:val="pl-PL"/>
        </w:rPr>
      </w:pPr>
      <w:r w:rsidRPr="006B32D7">
        <w:rPr>
          <w:rFonts w:cstheme="minorHAnsi"/>
          <w:lang w:val="pl-PL"/>
        </w:rPr>
        <w:lastRenderedPageBreak/>
        <w:t>Należy wprowadzić deklarowany</w:t>
      </w:r>
      <w:r w:rsidR="50CF0A2A" w:rsidRPr="006B32D7">
        <w:rPr>
          <w:rFonts w:cstheme="minorHAnsi"/>
          <w:lang w:val="pl-PL"/>
        </w:rPr>
        <w:t xml:space="preserve">, </w:t>
      </w:r>
      <w:r w:rsidRPr="006B32D7">
        <w:rPr>
          <w:rFonts w:cstheme="minorHAnsi"/>
          <w:lang w:val="pl-PL"/>
        </w:rPr>
        <w:t>procentowy</w:t>
      </w:r>
      <w:r w:rsidR="3007D97E" w:rsidRPr="006B32D7">
        <w:rPr>
          <w:rFonts w:cstheme="minorHAnsi"/>
          <w:lang w:val="pl-PL"/>
        </w:rPr>
        <w:t xml:space="preserve"> dobowy</w:t>
      </w:r>
      <w:r w:rsidRPr="006B32D7">
        <w:rPr>
          <w:rFonts w:cstheme="minorHAnsi"/>
          <w:lang w:val="pl-PL"/>
        </w:rPr>
        <w:t xml:space="preserve"> udział wody szarej i deszczowej</w:t>
      </w:r>
      <w:r w:rsidR="2F1F750D" w:rsidRPr="006B32D7">
        <w:rPr>
          <w:rFonts w:cstheme="minorHAnsi"/>
          <w:lang w:val="pl-PL"/>
        </w:rPr>
        <w:t xml:space="preserve"> oraz ilość ścieków odprowadzanych do kanalizacji</w:t>
      </w:r>
      <w:r w:rsidR="0133272C" w:rsidRPr="006B32D7">
        <w:rPr>
          <w:rFonts w:cstheme="minorHAnsi"/>
          <w:lang w:val="pl-PL"/>
        </w:rPr>
        <w:t xml:space="preserve"> bez możliwości ponownego ich wykorzystania w demonstratorze.</w:t>
      </w:r>
    </w:p>
    <w:p w14:paraId="02B64B03" w14:textId="19008E66" w:rsidR="005B37BC" w:rsidRPr="006B32D7" w:rsidRDefault="005B37BC" w:rsidP="005B37BC">
      <w:pPr>
        <w:rPr>
          <w:rFonts w:cstheme="minorHAnsi"/>
          <w:lang w:val="pl-PL"/>
        </w:rPr>
      </w:pPr>
      <w:r w:rsidRPr="006B32D7">
        <w:rPr>
          <w:rFonts w:cstheme="minorHAnsi"/>
          <w:lang w:val="pl-PL"/>
        </w:rPr>
        <w:t>. Wprowadzone wartości zostaną automatycznie przyporządkowane w zał. C2. Bilans wodny. Jeśli instalacja nie przewiduje wykorzystania wody szarej i deszczowej należy wpisać 0% w polach dotyczących wartości s i d.</w:t>
      </w:r>
    </w:p>
    <w:p w14:paraId="7A140598" w14:textId="77777777" w:rsidR="00696C56" w:rsidRPr="006B32D7" w:rsidRDefault="00696C56" w:rsidP="2E2AEFD6">
      <w:pPr>
        <w:rPr>
          <w:rFonts w:cstheme="minorHAnsi"/>
          <w:lang w:val="pl-PL" w:eastAsia="pl-PL"/>
        </w:rPr>
      </w:pPr>
    </w:p>
    <w:p w14:paraId="0DAAC2AF" w14:textId="6B770DDD" w:rsidR="00696C56" w:rsidRPr="006B32D7" w:rsidRDefault="00696C56" w:rsidP="009D46C3">
      <w:pPr>
        <w:rPr>
          <w:rFonts w:eastAsia="Times New Roman" w:cstheme="minorHAnsi"/>
          <w:b/>
          <w:bCs/>
          <w:color w:val="000000"/>
          <w:sz w:val="22"/>
          <w:szCs w:val="22"/>
          <w:u w:val="single"/>
          <w:lang w:val="pl-PL" w:eastAsia="pl-PL"/>
        </w:rPr>
      </w:pPr>
      <w:r w:rsidRPr="006B32D7">
        <w:rPr>
          <w:rFonts w:eastAsia="Times New Roman" w:cstheme="minorHAnsi"/>
          <w:b/>
          <w:bCs/>
          <w:color w:val="000000" w:themeColor="text1"/>
          <w:sz w:val="22"/>
          <w:szCs w:val="22"/>
          <w:u w:val="single"/>
          <w:lang w:val="pl-PL" w:eastAsia="pl-PL"/>
        </w:rPr>
        <w:t>KROK 5. Przejdź do kolejnego kroku – wartości w tabeli 4 są uzupełnione automatycznie</w:t>
      </w:r>
    </w:p>
    <w:p w14:paraId="79D380AA" w14:textId="700FA256" w:rsidR="005B37BC" w:rsidRPr="006B32D7" w:rsidRDefault="005B37BC" w:rsidP="2E2AEFD6">
      <w:pPr>
        <w:rPr>
          <w:rFonts w:eastAsia="Times New Roman" w:cstheme="minorHAnsi"/>
          <w:lang w:val="pl-PL"/>
        </w:rPr>
      </w:pPr>
    </w:p>
    <w:p w14:paraId="7237F951" w14:textId="07CC5BFC" w:rsidR="005B37BC" w:rsidRPr="006B32D7" w:rsidRDefault="005B37BC" w:rsidP="005B37BC">
      <w:pPr>
        <w:rPr>
          <w:rFonts w:cstheme="minorHAnsi"/>
          <w:lang w:val="pl-PL"/>
        </w:rPr>
      </w:pPr>
      <w:r w:rsidRPr="006B32D7">
        <w:rPr>
          <w:rFonts w:cstheme="minorHAnsi"/>
          <w:lang w:val="pl-PL"/>
        </w:rPr>
        <w:t xml:space="preserve">Tabela 4 zostanie automatycznie uzupełniona </w:t>
      </w:r>
      <w:r w:rsidR="00C930AF" w:rsidRPr="006B32D7">
        <w:rPr>
          <w:rFonts w:cstheme="minorHAnsi"/>
          <w:lang w:val="pl-PL"/>
        </w:rPr>
        <w:t xml:space="preserve">założonymi </w:t>
      </w:r>
      <w:r w:rsidRPr="006B32D7">
        <w:rPr>
          <w:rFonts w:cstheme="minorHAnsi"/>
          <w:lang w:val="pl-PL"/>
        </w:rPr>
        <w:t>średnimi wartościami w zależności od typu budynku.</w:t>
      </w:r>
    </w:p>
    <w:p w14:paraId="58178DD8" w14:textId="77777777" w:rsidR="006E40BF" w:rsidRPr="006B32D7" w:rsidRDefault="006E40BF" w:rsidP="2E2AEFD6">
      <w:pPr>
        <w:rPr>
          <w:rFonts w:eastAsia="Times New Roman" w:cstheme="minorHAnsi"/>
          <w:lang w:val="pl-PL"/>
        </w:rPr>
      </w:pPr>
    </w:p>
    <w:p w14:paraId="3EDA46F0" w14:textId="2D7F283F" w:rsidR="00696C56" w:rsidRPr="006B32D7" w:rsidRDefault="009D46C3" w:rsidP="009D46C3">
      <w:pPr>
        <w:rPr>
          <w:rFonts w:eastAsia="Times New Roman" w:cstheme="minorHAnsi"/>
          <w:b/>
          <w:bCs/>
          <w:color w:val="000000"/>
          <w:sz w:val="22"/>
          <w:szCs w:val="22"/>
          <w:u w:val="single"/>
          <w:lang w:val="pl-PL" w:eastAsia="pl-PL"/>
        </w:rPr>
      </w:pPr>
      <w:r w:rsidRPr="006B32D7">
        <w:rPr>
          <w:rFonts w:eastAsia="Times New Roman" w:cstheme="minorHAnsi"/>
          <w:b/>
          <w:bCs/>
          <w:color w:val="000000" w:themeColor="text1"/>
          <w:sz w:val="22"/>
          <w:szCs w:val="22"/>
          <w:u w:val="single"/>
          <w:lang w:val="pl-PL" w:eastAsia="pl-PL"/>
        </w:rPr>
        <w:t>KROK 6. Określ wartość wymagania konkursowego nr 1. Koszty całkowite</w:t>
      </w:r>
    </w:p>
    <w:p w14:paraId="09750A05" w14:textId="168BDFF2" w:rsidR="006E40BF" w:rsidRPr="006B32D7" w:rsidRDefault="006E40BF" w:rsidP="2E2AEFD6">
      <w:pPr>
        <w:rPr>
          <w:rFonts w:eastAsia="Times New Roman" w:cstheme="minorHAnsi"/>
          <w:lang w:val="pl-PL"/>
        </w:rPr>
      </w:pPr>
    </w:p>
    <w:p w14:paraId="0F1AF2C0" w14:textId="6FC89EE7" w:rsidR="00E276EE" w:rsidRPr="006B32D7" w:rsidRDefault="009D46C3" w:rsidP="00255EA4">
      <w:pPr>
        <w:rPr>
          <w:rFonts w:cstheme="minorHAnsi"/>
          <w:lang w:val="pl-PL" w:eastAsia="pl-PL"/>
        </w:rPr>
      </w:pPr>
      <w:r w:rsidRPr="006B32D7">
        <w:rPr>
          <w:rFonts w:cstheme="minorHAnsi"/>
          <w:lang w:val="pl-PL" w:eastAsia="pl-PL"/>
        </w:rPr>
        <w:t>W tabeli 5 zestawiono wyniki cząstkowe oraz wyniki końcowe związane z obliczeniem wartość wymagania konkursowego nr 1. Koszty całkowite</w:t>
      </w:r>
    </w:p>
    <w:p w14:paraId="3E8E2E15" w14:textId="65AD4393" w:rsidR="00685FF8" w:rsidRDefault="00685FF8" w:rsidP="2E2AEFD6">
      <w:pPr>
        <w:jc w:val="left"/>
        <w:rPr>
          <w:rFonts w:cstheme="minorHAnsi"/>
          <w:b/>
          <w:bCs/>
          <w:color w:val="C00000"/>
          <w:kern w:val="36"/>
          <w:sz w:val="28"/>
          <w:szCs w:val="28"/>
          <w:lang w:val="pl-PL" w:eastAsia="en-GB"/>
        </w:rPr>
      </w:pPr>
      <w:r>
        <w:rPr>
          <w:rFonts w:cstheme="minorHAnsi"/>
          <w:b/>
          <w:bCs/>
          <w:color w:val="C00000"/>
          <w:kern w:val="36"/>
          <w:sz w:val="28"/>
          <w:szCs w:val="28"/>
          <w:lang w:val="pl-PL" w:eastAsia="en-GB"/>
        </w:rPr>
        <w:br w:type="page"/>
      </w:r>
    </w:p>
    <w:p w14:paraId="2DABCDF6" w14:textId="39BE3D2B" w:rsidR="005B37BC" w:rsidRPr="006B32D7" w:rsidRDefault="006E40BF" w:rsidP="00685FF8">
      <w:pPr>
        <w:pStyle w:val="Nagwek1"/>
        <w:spacing w:after="100"/>
        <w:rPr>
          <w:rFonts w:cstheme="minorHAnsi"/>
        </w:rPr>
      </w:pPr>
      <w:r w:rsidRPr="006B32D7">
        <w:rPr>
          <w:rFonts w:cstheme="minorHAnsi"/>
        </w:rPr>
        <w:lastRenderedPageBreak/>
        <w:t>Zał. B1</w:t>
      </w:r>
      <w:r w:rsidR="005B37BC" w:rsidRPr="006B32D7">
        <w:rPr>
          <w:rFonts w:cstheme="minorHAnsi"/>
        </w:rPr>
        <w:t xml:space="preserve"> do Wymagań </w:t>
      </w:r>
      <w:r w:rsidR="007B6FC5" w:rsidRPr="006B32D7">
        <w:rPr>
          <w:rFonts w:cstheme="minorHAnsi"/>
        </w:rPr>
        <w:t xml:space="preserve">Konkursowych </w:t>
      </w:r>
      <w:r w:rsidR="005B37BC" w:rsidRPr="006B32D7">
        <w:rPr>
          <w:rFonts w:cstheme="minorHAnsi"/>
        </w:rPr>
        <w:t>– Bilans energetyczny. Metodyka obliczeń</w:t>
      </w:r>
    </w:p>
    <w:p w14:paraId="46111ED3" w14:textId="2AAE2FE6" w:rsidR="00371191" w:rsidRPr="006B32D7" w:rsidRDefault="00371191" w:rsidP="0849B39F">
      <w:pPr>
        <w:pStyle w:val="Normalny1"/>
        <w:spacing w:before="0"/>
        <w:jc w:val="left"/>
        <w:rPr>
          <w:rStyle w:val="Domylnaczcionkaakapitu1"/>
          <w:rFonts w:asciiTheme="minorHAnsi" w:eastAsiaTheme="majorEastAsia" w:hAnsiTheme="minorHAnsi" w:cstheme="minorHAnsi"/>
          <w:lang w:eastAsia="pl-PL"/>
        </w:rPr>
      </w:pPr>
      <w:r w:rsidRPr="006B32D7">
        <w:rPr>
          <w:rStyle w:val="Domylnaczcionkaakapitu1"/>
          <w:rFonts w:asciiTheme="minorHAnsi" w:eastAsiaTheme="majorEastAsia" w:hAnsiTheme="minorHAnsi" w:cstheme="minorHAnsi"/>
          <w:lang w:eastAsia="pl-PL"/>
        </w:rPr>
        <w:t xml:space="preserve">Bilans energetyczny zależy od ilości energii wyprodukowanej, ilości energii zużytej na potrzeby własne budynku </w:t>
      </w:r>
      <w:r w:rsidR="00476540" w:rsidRPr="006B32D7">
        <w:rPr>
          <w:rStyle w:val="Domylnaczcionkaakapitu1"/>
          <w:rFonts w:asciiTheme="minorHAnsi" w:eastAsiaTheme="majorEastAsia" w:hAnsiTheme="minorHAnsi" w:cstheme="minorHAnsi"/>
          <w:lang w:eastAsia="pl-PL"/>
        </w:rPr>
        <w:t>D</w:t>
      </w:r>
      <w:r w:rsidRPr="006B32D7">
        <w:rPr>
          <w:rStyle w:val="Domylnaczcionkaakapitu1"/>
          <w:rFonts w:asciiTheme="minorHAnsi" w:eastAsiaTheme="majorEastAsia" w:hAnsiTheme="minorHAnsi" w:cstheme="minorHAnsi"/>
          <w:lang w:eastAsia="pl-PL"/>
        </w:rPr>
        <w:t>emonstratora z uwzględnieniem magazynów energii, oddawania energii do sieci przy czym wartość bilansu jest liczona wg wzoru:</w:t>
      </w:r>
    </w:p>
    <w:p w14:paraId="1D77AF59" w14:textId="3F53C7A1" w:rsidR="00FA6B60" w:rsidRPr="006B32D7" w:rsidRDefault="00371191" w:rsidP="2E2AEFD6">
      <w:pPr>
        <w:pStyle w:val="Normalny1"/>
        <w:spacing w:before="0"/>
        <w:jc w:val="center"/>
        <w:rPr>
          <w:rStyle w:val="Domylnaczcionkaakapitu1"/>
          <w:rFonts w:asciiTheme="minorHAnsi" w:hAnsiTheme="minorHAnsi" w:cstheme="minorHAnsi"/>
          <w:lang w:eastAsia="pl-PL"/>
        </w:rPr>
      </w:pPr>
      <w:r w:rsidRPr="006B32D7">
        <w:rPr>
          <w:rStyle w:val="Domylnaczcionkaakapitu1"/>
          <w:rFonts w:asciiTheme="minorHAnsi" w:eastAsiaTheme="majorEastAsia" w:hAnsiTheme="minorHAnsi" w:cstheme="minorHAnsi"/>
          <w:lang w:eastAsia="pl-PL"/>
        </w:rPr>
        <w:t>B</w:t>
      </w:r>
      <w:r w:rsidRPr="006B32D7">
        <w:rPr>
          <w:rStyle w:val="Domylnaczcionkaakapitu1"/>
          <w:rFonts w:asciiTheme="minorHAnsi" w:eastAsiaTheme="majorEastAsia" w:hAnsiTheme="minorHAnsi" w:cstheme="minorHAnsi"/>
          <w:vertAlign w:val="subscript"/>
          <w:lang w:eastAsia="pl-PL"/>
        </w:rPr>
        <w:t>2024</w:t>
      </w:r>
      <w:r w:rsidRPr="006B32D7">
        <w:rPr>
          <w:rStyle w:val="Domylnaczcionkaakapitu1"/>
          <w:rFonts w:asciiTheme="minorHAnsi" w:eastAsiaTheme="majorEastAsia" w:hAnsiTheme="minorHAnsi" w:cstheme="minorHAnsi"/>
          <w:lang w:eastAsia="pl-PL"/>
        </w:rPr>
        <w:t xml:space="preserve"> = (∑: P</w:t>
      </w:r>
      <w:r w:rsidRPr="006B32D7">
        <w:rPr>
          <w:rStyle w:val="Domylnaczcionkaakapitu1"/>
          <w:rFonts w:asciiTheme="minorHAnsi" w:eastAsiaTheme="majorEastAsia" w:hAnsiTheme="minorHAnsi" w:cstheme="minorHAnsi"/>
          <w:vertAlign w:val="subscript"/>
          <w:lang w:eastAsia="pl-PL"/>
        </w:rPr>
        <w:t>EN S</w:t>
      </w:r>
      <w:r w:rsidRPr="006B32D7">
        <w:rPr>
          <w:rStyle w:val="Domylnaczcionkaakapitu1"/>
          <w:rFonts w:asciiTheme="minorHAnsi" w:eastAsiaTheme="majorEastAsia" w:hAnsiTheme="minorHAnsi" w:cstheme="minorHAnsi"/>
          <w:lang w:eastAsia="pl-PL"/>
        </w:rPr>
        <w:t xml:space="preserve"> – K</w:t>
      </w:r>
      <w:r w:rsidRPr="006B32D7">
        <w:rPr>
          <w:rStyle w:val="Domylnaczcionkaakapitu1"/>
          <w:rFonts w:asciiTheme="minorHAnsi" w:eastAsiaTheme="majorEastAsia" w:hAnsiTheme="minorHAnsi" w:cstheme="minorHAnsi"/>
          <w:vertAlign w:val="subscript"/>
          <w:lang w:eastAsia="pl-PL"/>
        </w:rPr>
        <w:t>EN K</w:t>
      </w:r>
      <w:r w:rsidRPr="006B32D7">
        <w:rPr>
          <w:rStyle w:val="Domylnaczcionkaakapitu1"/>
          <w:rFonts w:asciiTheme="minorHAnsi" w:eastAsiaTheme="majorEastAsia" w:hAnsiTheme="minorHAnsi" w:cstheme="minorHAnsi"/>
          <w:vertAlign w:val="subscript"/>
        </w:rPr>
        <w:t xml:space="preserve"> </w:t>
      </w:r>
      <w:r w:rsidRPr="006B32D7">
        <w:rPr>
          <w:rStyle w:val="Domylnaczcionkaakapitu1"/>
          <w:rFonts w:asciiTheme="minorHAnsi" w:eastAsiaTheme="majorEastAsia" w:hAnsiTheme="minorHAnsi" w:cstheme="minorHAnsi"/>
          <w:lang w:eastAsia="pl-PL"/>
        </w:rPr>
        <w:t>)/A</w:t>
      </w:r>
      <w:r w:rsidRPr="006B32D7">
        <w:rPr>
          <w:rFonts w:asciiTheme="minorHAnsi" w:hAnsiTheme="minorHAnsi" w:cstheme="minorHAnsi"/>
        </w:rPr>
        <w:br/>
      </w:r>
      <w:r w:rsidRPr="006B32D7">
        <w:rPr>
          <w:rFonts w:asciiTheme="minorHAnsi" w:hAnsiTheme="minorHAnsi" w:cstheme="minorHAnsi"/>
        </w:rPr>
        <w:br/>
      </w:r>
      <w:r w:rsidR="00FA6B60" w:rsidRPr="006B32D7">
        <w:rPr>
          <w:rStyle w:val="Domylnaczcionkaakapitu1"/>
          <w:rFonts w:asciiTheme="minorHAnsi" w:hAnsiTheme="minorHAnsi" w:cstheme="minorHAnsi"/>
          <w:lang w:eastAsia="pl-PL"/>
        </w:rPr>
        <w:t>gdzie:</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9"/>
        <w:gridCol w:w="6780"/>
      </w:tblGrid>
      <w:tr w:rsidR="00371191" w:rsidRPr="006B32D7" w14:paraId="01676031" w14:textId="77777777" w:rsidTr="00685FF8">
        <w:trPr>
          <w:trHeight w:val="1079"/>
          <w:jc w:val="center"/>
        </w:trPr>
        <w:tc>
          <w:tcPr>
            <w:tcW w:w="629" w:type="dxa"/>
            <w:vAlign w:val="center"/>
            <w:hideMark/>
          </w:tcPr>
          <w:p w14:paraId="268CA8D9" w14:textId="77777777" w:rsidR="00371191" w:rsidRPr="006B32D7" w:rsidRDefault="00371191" w:rsidP="2E2AEFD6">
            <w:pPr>
              <w:pStyle w:val="Normalny1"/>
              <w:spacing w:before="0"/>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B</w:t>
            </w:r>
          </w:p>
        </w:tc>
        <w:tc>
          <w:tcPr>
            <w:tcW w:w="6780" w:type="dxa"/>
            <w:vAlign w:val="center"/>
            <w:hideMark/>
          </w:tcPr>
          <w:p w14:paraId="7D364C71" w14:textId="77777777" w:rsidR="00371191" w:rsidRPr="006B32D7" w:rsidRDefault="00371191" w:rsidP="2E2AEFD6">
            <w:pPr>
              <w:pStyle w:val="Normalny1"/>
              <w:spacing w:before="0"/>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 xml:space="preserve">roczny bilans energetyczny wyrażony kosztowo uwzględniający sprzedaż energii wyprodukowanej i zakup energii wg prognozowanych taryf opłat w zależności od pory dnia i pory roku w roku 2024, </w:t>
            </w:r>
          </w:p>
          <w:p w14:paraId="271F936C" w14:textId="77777777" w:rsidR="00371191" w:rsidRPr="006B32D7" w:rsidRDefault="00371191" w:rsidP="2E2AEFD6">
            <w:pPr>
              <w:pStyle w:val="Normalny1"/>
              <w:spacing w:before="0"/>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[zł/m2 na rok]</w:t>
            </w:r>
          </w:p>
        </w:tc>
      </w:tr>
      <w:tr w:rsidR="00371191" w:rsidRPr="006B32D7" w14:paraId="3C49A503" w14:textId="77777777" w:rsidTr="00685FF8">
        <w:trPr>
          <w:trHeight w:val="1343"/>
          <w:jc w:val="center"/>
        </w:trPr>
        <w:tc>
          <w:tcPr>
            <w:tcW w:w="629" w:type="dxa"/>
            <w:vAlign w:val="center"/>
            <w:hideMark/>
          </w:tcPr>
          <w:p w14:paraId="75E1F5FD" w14:textId="77777777" w:rsidR="00371191" w:rsidRPr="006B32D7" w:rsidRDefault="00371191" w:rsidP="2E2AEFD6">
            <w:pPr>
              <w:pStyle w:val="Normalny1"/>
              <w:spacing w:before="0"/>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P</w:t>
            </w:r>
            <w:r w:rsidRPr="006B32D7">
              <w:rPr>
                <w:rStyle w:val="Domylnaczcionkaakapitu1"/>
                <w:rFonts w:asciiTheme="minorHAnsi" w:eastAsiaTheme="majorEastAsia" w:hAnsiTheme="minorHAnsi" w:cstheme="minorHAnsi"/>
                <w:vertAlign w:val="subscript"/>
              </w:rPr>
              <w:t>EN S</w:t>
            </w:r>
          </w:p>
        </w:tc>
        <w:tc>
          <w:tcPr>
            <w:tcW w:w="6780" w:type="dxa"/>
            <w:vAlign w:val="center"/>
            <w:hideMark/>
          </w:tcPr>
          <w:p w14:paraId="78A6E1F8" w14:textId="77777777" w:rsidR="00371191" w:rsidRPr="006B32D7" w:rsidRDefault="00371191" w:rsidP="2E2AEFD6">
            <w:pPr>
              <w:pStyle w:val="Normalny1"/>
              <w:spacing w:before="0"/>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 xml:space="preserve">całkowity przychód z tytułu sprzedaży energii elektrycznej do sieci w zależności od pory dnia i pory roku, z uwzględnieniem bilansowania produkcji energii przez OZE, zużycia energii na potrzeby budynku i magazynowania energii w ciągu roku, </w:t>
            </w:r>
          </w:p>
          <w:p w14:paraId="3537E49A" w14:textId="77777777" w:rsidR="00371191" w:rsidRPr="006B32D7" w:rsidRDefault="00371191" w:rsidP="2E2AEFD6">
            <w:pPr>
              <w:pStyle w:val="Normalny1"/>
              <w:spacing w:before="0"/>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[zł]</w:t>
            </w:r>
          </w:p>
        </w:tc>
      </w:tr>
      <w:tr w:rsidR="00371191" w:rsidRPr="006B32D7" w14:paraId="09E334FA" w14:textId="77777777" w:rsidTr="00685FF8">
        <w:trPr>
          <w:trHeight w:val="803"/>
          <w:jc w:val="center"/>
        </w:trPr>
        <w:tc>
          <w:tcPr>
            <w:tcW w:w="629" w:type="dxa"/>
            <w:vAlign w:val="center"/>
            <w:hideMark/>
          </w:tcPr>
          <w:p w14:paraId="704C3F5A" w14:textId="77777777" w:rsidR="00371191" w:rsidRPr="006B32D7" w:rsidRDefault="00371191" w:rsidP="2E2AEFD6">
            <w:pPr>
              <w:pStyle w:val="Normalny1"/>
              <w:spacing w:before="0"/>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K</w:t>
            </w:r>
            <w:r w:rsidRPr="006B32D7">
              <w:rPr>
                <w:rStyle w:val="Domylnaczcionkaakapitu1"/>
                <w:rFonts w:asciiTheme="minorHAnsi" w:eastAsiaTheme="majorEastAsia" w:hAnsiTheme="minorHAnsi" w:cstheme="minorHAnsi"/>
                <w:vertAlign w:val="subscript"/>
              </w:rPr>
              <w:t>EN K</w:t>
            </w:r>
          </w:p>
        </w:tc>
        <w:tc>
          <w:tcPr>
            <w:tcW w:w="6780" w:type="dxa"/>
            <w:vAlign w:val="center"/>
            <w:hideMark/>
          </w:tcPr>
          <w:p w14:paraId="382742AD" w14:textId="77777777" w:rsidR="00371191" w:rsidRPr="006B32D7" w:rsidRDefault="00371191" w:rsidP="2E2AEFD6">
            <w:pPr>
              <w:pStyle w:val="Normalny1"/>
              <w:spacing w:before="0"/>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 xml:space="preserve">całkowity koszt energii elektrycznej zakupionej z sieci w zależności od pory dnia i pory roku, </w:t>
            </w:r>
          </w:p>
          <w:p w14:paraId="5535BEBD" w14:textId="77777777" w:rsidR="00371191" w:rsidRPr="006B32D7" w:rsidRDefault="00371191" w:rsidP="2E2AEFD6">
            <w:pPr>
              <w:pStyle w:val="Normalny1"/>
              <w:spacing w:before="0"/>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[zł]</w:t>
            </w:r>
          </w:p>
        </w:tc>
      </w:tr>
      <w:tr w:rsidR="00371191" w:rsidRPr="006B32D7" w14:paraId="06E38C1F" w14:textId="77777777" w:rsidTr="00685FF8">
        <w:trPr>
          <w:trHeight w:val="1343"/>
          <w:jc w:val="center"/>
        </w:trPr>
        <w:tc>
          <w:tcPr>
            <w:tcW w:w="629" w:type="dxa"/>
            <w:vAlign w:val="center"/>
            <w:hideMark/>
          </w:tcPr>
          <w:p w14:paraId="6C7405E7" w14:textId="77777777" w:rsidR="00371191" w:rsidRPr="006B32D7" w:rsidRDefault="00371191" w:rsidP="2E2AEFD6">
            <w:pPr>
              <w:pStyle w:val="Normalny1"/>
              <w:spacing w:before="0"/>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A</w:t>
            </w:r>
          </w:p>
        </w:tc>
        <w:tc>
          <w:tcPr>
            <w:tcW w:w="6780" w:type="dxa"/>
            <w:vAlign w:val="center"/>
            <w:hideMark/>
          </w:tcPr>
          <w:p w14:paraId="38B49434" w14:textId="35A61D13" w:rsidR="00FD141C" w:rsidRDefault="00371191" w:rsidP="00FD141C">
            <w:pPr>
              <w:pStyle w:val="Normalny1"/>
              <w:spacing w:before="0"/>
              <w:jc w:val="left"/>
              <w:rPr>
                <w:ins w:id="14" w:author="Autor"/>
                <w:rStyle w:val="Domylnaczcionkaakapitu10000000"/>
                <w:rFonts w:eastAsiaTheme="majorEastAsia"/>
              </w:rPr>
            </w:pPr>
            <w:r w:rsidRPr="006B32D7">
              <w:rPr>
                <w:rStyle w:val="Domylnaczcionkaakapitu1"/>
                <w:rFonts w:asciiTheme="minorHAnsi" w:eastAsiaTheme="majorEastAsia" w:hAnsiTheme="minorHAnsi" w:cstheme="minorHAnsi"/>
              </w:rPr>
              <w:t xml:space="preserve">Powierzchnia całkowita </w:t>
            </w:r>
            <w:del w:id="15" w:author="Autor">
              <w:r w:rsidRPr="006B32D7" w:rsidDel="00FD141C">
                <w:rPr>
                  <w:rStyle w:val="Domylnaczcionkaakapitu1"/>
                  <w:rFonts w:asciiTheme="minorHAnsi" w:eastAsiaTheme="majorEastAsia" w:hAnsiTheme="minorHAnsi" w:cstheme="minorHAnsi"/>
                </w:rPr>
                <w:delText xml:space="preserve">- </w:delText>
              </w:r>
            </w:del>
            <w:ins w:id="16" w:author="Autor">
              <w:r w:rsidR="008A15A1" w:rsidRPr="008A15A1">
                <w:rPr>
                  <w:rStyle w:val="Domylnaczcionkaakapitu1"/>
                  <w:rFonts w:asciiTheme="minorHAnsi" w:eastAsiaTheme="majorEastAsia" w:hAnsiTheme="minorHAnsi" w:cstheme="minorHAnsi"/>
                </w:rPr>
                <w:t>– suma powierzchni o regulowanej temperaturze powietrza</w:t>
              </w:r>
              <w:r w:rsidR="00FD141C">
                <w:rPr>
                  <w:rStyle w:val="Domylnaczcionkaakapitu1"/>
                  <w:rFonts w:asciiTheme="minorHAnsi" w:eastAsiaTheme="majorEastAsia" w:hAnsiTheme="minorHAnsi" w:cstheme="minorHAnsi"/>
                </w:rPr>
                <w:t xml:space="preserve"> </w:t>
              </w:r>
              <w:r w:rsidR="00FD141C">
                <w:rPr>
                  <w:rStyle w:val="Domylnaczcionkaakapitu10000000"/>
                  <w:rFonts w:eastAsiaTheme="majorEastAsia"/>
                </w:rPr>
                <w:t xml:space="preserve">rozumianych jako </w:t>
              </w:r>
              <w:r w:rsidR="00FD141C">
                <w:rPr>
                  <w:rStyle w:val="Domylnaczcionkaakapitu10000000"/>
                  <w:rFonts w:eastAsiaTheme="majorEastAsia"/>
                  <w:iCs/>
                </w:rPr>
                <w:t xml:space="preserve">ogrzewana lub chłodzona powierzchnia kondygnacji netto </w:t>
              </w:r>
              <w:r w:rsidR="00FD141C">
                <w:rPr>
                  <w:rStyle w:val="Domylnaczcionkaakapitu10000000"/>
                  <w:rFonts w:eastAsiaTheme="majorEastAsia"/>
                </w:rPr>
                <w:t xml:space="preserve">zgodnie z normą  PN-ISO 9836:2015-12, </w:t>
              </w:r>
            </w:ins>
          </w:p>
          <w:p w14:paraId="3A1359C4" w14:textId="6B73C1F8" w:rsidR="00371191" w:rsidRPr="006B32D7" w:rsidDel="00FD141C" w:rsidRDefault="00371191" w:rsidP="00FD141C">
            <w:pPr>
              <w:pStyle w:val="Normalny1"/>
              <w:spacing w:before="0"/>
              <w:jc w:val="left"/>
              <w:rPr>
                <w:del w:id="17" w:author="Autor"/>
                <w:rStyle w:val="Domylnaczcionkaakapitu1"/>
                <w:rFonts w:asciiTheme="minorHAnsi" w:eastAsiaTheme="majorEastAsia" w:hAnsiTheme="minorHAnsi" w:cstheme="minorHAnsi"/>
              </w:rPr>
            </w:pPr>
            <w:del w:id="18" w:author="Autor">
              <w:r w:rsidRPr="006B32D7" w:rsidDel="00FD141C">
                <w:rPr>
                  <w:rStyle w:val="Domylnaczcionkaakapitu1"/>
                  <w:rFonts w:asciiTheme="minorHAnsi" w:eastAsiaTheme="majorEastAsia" w:hAnsiTheme="minorHAnsi" w:cstheme="minorHAnsi"/>
                </w:rPr>
                <w:delText xml:space="preserve">suma wszystkich trzech typów powierzchni całkowitej wyróżnionych w normie PN-ISO 9836:2015-12 (kondygnacje zamknięte, częściowo zamknięte, ograniczone innymi elementami budowlanymi), </w:delText>
              </w:r>
            </w:del>
          </w:p>
          <w:p w14:paraId="13678EF2" w14:textId="77777777" w:rsidR="00371191" w:rsidRPr="006B32D7" w:rsidRDefault="00371191" w:rsidP="2E2AEFD6">
            <w:pPr>
              <w:pStyle w:val="Normalny1"/>
              <w:spacing w:before="0"/>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[m</w:t>
            </w:r>
            <w:r w:rsidRPr="006B32D7">
              <w:rPr>
                <w:rStyle w:val="Domylnaczcionkaakapitu1"/>
                <w:rFonts w:asciiTheme="minorHAnsi" w:eastAsiaTheme="majorEastAsia" w:hAnsiTheme="minorHAnsi" w:cstheme="minorHAnsi"/>
                <w:vertAlign w:val="superscript"/>
              </w:rPr>
              <w:t>2</w:t>
            </w:r>
            <w:r w:rsidRPr="006B32D7">
              <w:rPr>
                <w:rStyle w:val="Domylnaczcionkaakapitu1"/>
                <w:rFonts w:asciiTheme="minorHAnsi" w:eastAsiaTheme="majorEastAsia" w:hAnsiTheme="minorHAnsi" w:cstheme="minorHAnsi"/>
              </w:rPr>
              <w:t>]</w:t>
            </w:r>
          </w:p>
        </w:tc>
      </w:tr>
    </w:tbl>
    <w:p w14:paraId="5298F88B" w14:textId="77777777" w:rsidR="00992E01" w:rsidRPr="006B32D7" w:rsidRDefault="00992E01" w:rsidP="2E2AEFD6">
      <w:pPr>
        <w:rPr>
          <w:rFonts w:cstheme="minorHAnsi"/>
          <w:b/>
          <w:bCs/>
          <w:lang w:val="pl-PL"/>
        </w:rPr>
      </w:pPr>
      <w:r w:rsidRPr="006B32D7">
        <w:rPr>
          <w:rFonts w:cstheme="minorHAnsi"/>
          <w:b/>
          <w:bCs/>
          <w:lang w:val="pl-PL"/>
        </w:rPr>
        <w:t>Uwaga:</w:t>
      </w:r>
    </w:p>
    <w:p w14:paraId="57FDF13F" w14:textId="3B3FF004" w:rsidR="00992E01" w:rsidRPr="006B32D7" w:rsidRDefault="00992E01" w:rsidP="2E2AEFD6">
      <w:pPr>
        <w:rPr>
          <w:rFonts w:cstheme="minorHAnsi"/>
          <w:lang w:val="pl-PL"/>
        </w:rPr>
      </w:pPr>
      <w:r w:rsidRPr="006B32D7">
        <w:rPr>
          <w:rFonts w:cstheme="minorHAnsi"/>
          <w:lang w:val="pl-PL"/>
        </w:rPr>
        <w:t>Na potrzeby obliczeń założono</w:t>
      </w:r>
      <w:r w:rsidR="000865AE" w:rsidRPr="006B32D7">
        <w:rPr>
          <w:rStyle w:val="Odwoanieprzypisudolnego"/>
          <w:rFonts w:cstheme="minorHAnsi"/>
          <w:lang w:val="pl-PL"/>
        </w:rPr>
        <w:footnoteReference w:id="2"/>
      </w:r>
      <w:r w:rsidRPr="006B32D7">
        <w:rPr>
          <w:rFonts w:cstheme="minorHAnsi"/>
          <w:lang w:val="pl-PL"/>
        </w:rPr>
        <w:t>:</w:t>
      </w:r>
    </w:p>
    <w:p w14:paraId="1532184D" w14:textId="456CEE7E" w:rsidR="005631C6" w:rsidRPr="006B32D7" w:rsidRDefault="00992E01" w:rsidP="2A7F0AF2">
      <w:pPr>
        <w:pStyle w:val="Akapitzlist"/>
        <w:numPr>
          <w:ilvl w:val="0"/>
          <w:numId w:val="7"/>
        </w:numPr>
        <w:rPr>
          <w:lang w:val="pl-PL"/>
        </w:rPr>
      </w:pPr>
      <w:r w:rsidRPr="2A7F0AF2">
        <w:rPr>
          <w:lang w:val="pl-PL"/>
        </w:rPr>
        <w:t xml:space="preserve">Uśrednione </w:t>
      </w:r>
      <w:r w:rsidR="00AA1D0B" w:rsidRPr="2A7F0AF2">
        <w:rPr>
          <w:lang w:val="pl-PL"/>
        </w:rPr>
        <w:t>prognozowane na rok 2024 oraz na</w:t>
      </w:r>
      <w:r w:rsidR="00A323FA" w:rsidRPr="2A7F0AF2">
        <w:rPr>
          <w:lang w:val="pl-PL"/>
        </w:rPr>
        <w:t xml:space="preserve"> lata 2024-2053</w:t>
      </w:r>
      <w:r w:rsidR="009E5DD7" w:rsidRPr="2A7F0AF2">
        <w:rPr>
          <w:lang w:val="pl-PL"/>
        </w:rPr>
        <w:t xml:space="preserve"> </w:t>
      </w:r>
      <w:r w:rsidRPr="2A7F0AF2">
        <w:rPr>
          <w:lang w:val="pl-PL"/>
        </w:rPr>
        <w:t>stawki opłat za energię elektryczną w zależności od pory roku (</w:t>
      </w:r>
      <w:r w:rsidR="005631C6" w:rsidRPr="2A7F0AF2">
        <w:rPr>
          <w:lang w:val="pl-PL"/>
        </w:rPr>
        <w:t>wiosna lub zima) oraz pory dnia</w:t>
      </w:r>
      <w:r w:rsidR="009E5DD7" w:rsidRPr="2A7F0AF2">
        <w:rPr>
          <w:lang w:val="pl-PL"/>
        </w:rPr>
        <w:t>.</w:t>
      </w:r>
      <w:r w:rsidR="009E5DD7" w:rsidRPr="2A7F0AF2">
        <w:rPr>
          <w:rStyle w:val="Odwoanieprzypisudolnego"/>
          <w:lang w:val="pl-PL"/>
        </w:rPr>
        <w:footnoteReference w:id="3"/>
      </w:r>
      <w:r w:rsidR="005631C6" w:rsidRPr="2A7F0AF2">
        <w:rPr>
          <w:lang w:val="pl-PL"/>
        </w:rPr>
        <w:t xml:space="preserve"> na podstawie </w:t>
      </w:r>
      <w:r w:rsidR="00A71BFD" w:rsidRPr="2A7F0AF2">
        <w:rPr>
          <w:lang w:val="pl-PL"/>
        </w:rPr>
        <w:t>opracowania pn.: “Założenia dotyczące funkcjonowania podmiotów objętych konkursem na rynku energii elektrycznej”</w:t>
      </w:r>
      <w:r w:rsidR="00810E86" w:rsidRPr="2A7F0AF2">
        <w:rPr>
          <w:lang w:val="pl-PL"/>
        </w:rPr>
        <w:t xml:space="preserve"> zestawione w tabeli “Prognozowane na rok 2024 oraz na lata 2024-2053 stawki opłat za energię elektryczną w zależności od pory roku (wiosna lub zima) oraz pory dnia”</w:t>
      </w:r>
      <w:ins w:id="19" w:author="Autor">
        <w:r w:rsidR="00B11A35" w:rsidRPr="2A7F0AF2">
          <w:rPr>
            <w:lang w:val="pl-PL"/>
          </w:rPr>
          <w:t>.</w:t>
        </w:r>
      </w:ins>
    </w:p>
    <w:p w14:paraId="1D16C895" w14:textId="27DEA598" w:rsidR="00992E01" w:rsidRPr="006B32D7" w:rsidRDefault="00992E01" w:rsidP="2A7F0AF2">
      <w:pPr>
        <w:pStyle w:val="Akapitzlist"/>
        <w:numPr>
          <w:ilvl w:val="0"/>
          <w:numId w:val="7"/>
        </w:numPr>
        <w:rPr>
          <w:rFonts w:eastAsia="Times New Roman"/>
          <w:lang w:val="pl-PL"/>
        </w:rPr>
      </w:pPr>
      <w:r w:rsidRPr="2A7F0AF2">
        <w:rPr>
          <w:lang w:val="pl-PL"/>
        </w:rPr>
        <w:t>uśredniony czas używania odbiorników energii elektrycznej w ciągu doby w zależności od typu budynku</w:t>
      </w:r>
      <w:r w:rsidR="00A323FA" w:rsidRPr="2A7F0AF2">
        <w:rPr>
          <w:lang w:val="pl-PL"/>
        </w:rPr>
        <w:t xml:space="preserve"> i ilości mieszkańców</w:t>
      </w:r>
      <w:ins w:id="20" w:author="Autor">
        <w:r w:rsidR="00B11A35" w:rsidRPr="2A7F0AF2">
          <w:rPr>
            <w:lang w:val="pl-PL"/>
          </w:rPr>
          <w:t>.</w:t>
        </w:r>
      </w:ins>
    </w:p>
    <w:p w14:paraId="2EAC31F3" w14:textId="636E7757" w:rsidR="005631C6" w:rsidRPr="006B32D7" w:rsidRDefault="008A15A1" w:rsidP="2A7F0AF2">
      <w:pPr>
        <w:pStyle w:val="Akapitzlist"/>
        <w:numPr>
          <w:ilvl w:val="0"/>
          <w:numId w:val="7"/>
        </w:numPr>
        <w:rPr>
          <w:rFonts w:eastAsia="Times New Roman"/>
          <w:lang w:val="pl-PL"/>
        </w:rPr>
      </w:pPr>
      <w:ins w:id="21" w:author="Autor">
        <w:r w:rsidRPr="2A7F0AF2">
          <w:rPr>
            <w:lang w:val="pl-PL"/>
          </w:rPr>
          <w:t>dobowa wartość uśredniona zużycia ciepłej wody użytkowej w ciągu doby w zależności od typu budynku i ilości mieszkańców (średnio 38 l na mieszkańca na dobę w przypadku budownictwa społecznego i jednorodzinnego oraz 2</w:t>
        </w:r>
        <w:r w:rsidR="00E02217" w:rsidRPr="2A7F0AF2">
          <w:rPr>
            <w:lang w:val="pl-PL"/>
          </w:rPr>
          <w:t>3</w:t>
        </w:r>
        <w:del w:id="22" w:author="Autor">
          <w:r w:rsidRPr="2A7F0AF2" w:rsidDel="008A15A1">
            <w:rPr>
              <w:lang w:val="pl-PL"/>
            </w:rPr>
            <w:delText>2,8</w:delText>
          </w:r>
        </w:del>
        <w:r w:rsidRPr="2A7F0AF2">
          <w:rPr>
            <w:lang w:val="pl-PL"/>
          </w:rPr>
          <w:t xml:space="preserve"> l w przypadku budownictwa senioralnego)</w:t>
        </w:r>
      </w:ins>
      <w:del w:id="23" w:author="Autor">
        <w:r w:rsidRPr="2A7F0AF2" w:rsidDel="005631C6">
          <w:rPr>
            <w:lang w:val="pl-PL"/>
          </w:rPr>
          <w:delText>uśredniony czas korzystania z ciepłej wody użytkowej w ciągu doby w zależności od ty</w:delText>
        </w:r>
        <w:r w:rsidRPr="2A7F0AF2" w:rsidDel="00A323FA">
          <w:rPr>
            <w:lang w:val="pl-PL"/>
          </w:rPr>
          <w:delText>pu budynku i ilości mieszkańców (średnio 60 l na mieszkańca na dobę)</w:delText>
        </w:r>
      </w:del>
      <w:ins w:id="24" w:author="Autor">
        <w:r w:rsidR="00B11A35" w:rsidRPr="2A7F0AF2">
          <w:rPr>
            <w:lang w:val="pl-PL"/>
          </w:rPr>
          <w:t>.</w:t>
        </w:r>
      </w:ins>
    </w:p>
    <w:p w14:paraId="4E37A540" w14:textId="53013A56" w:rsidR="003E6B0D" w:rsidRPr="006B32D7" w:rsidRDefault="003E6B0D" w:rsidP="2A7F0AF2">
      <w:pPr>
        <w:pStyle w:val="Akapitzlist"/>
        <w:numPr>
          <w:ilvl w:val="0"/>
          <w:numId w:val="7"/>
        </w:numPr>
        <w:rPr>
          <w:rFonts w:eastAsia="Times New Roman"/>
          <w:lang w:val="pl-PL"/>
        </w:rPr>
      </w:pPr>
      <w:r w:rsidRPr="2A7F0AF2">
        <w:rPr>
          <w:color w:val="000000" w:themeColor="text1"/>
          <w:lang w:val="pl-PL"/>
        </w:rPr>
        <w:t xml:space="preserve">temperaturę </w:t>
      </w:r>
      <w:r w:rsidRPr="2A7F0AF2">
        <w:rPr>
          <w:lang w:val="pl-PL"/>
        </w:rPr>
        <w:t>w sezonie grzewczym</w:t>
      </w:r>
      <w:r w:rsidRPr="2A7F0AF2">
        <w:rPr>
          <w:color w:val="000000" w:themeColor="text1"/>
          <w:lang w:val="pl-PL"/>
        </w:rPr>
        <w:t xml:space="preserve"> we wszystkich pomieszczeniach </w:t>
      </w:r>
      <w:r w:rsidRPr="2A7F0AF2">
        <w:rPr>
          <w:lang w:val="pl-PL"/>
        </w:rPr>
        <w:t xml:space="preserve">mieszkalnych </w:t>
      </w:r>
      <w:r w:rsidRPr="2A7F0AF2">
        <w:rPr>
          <w:color w:val="000000" w:themeColor="text1"/>
          <w:lang w:val="pl-PL"/>
        </w:rPr>
        <w:t>w mieszkaniach min. 20 stopni Celsjusza, w tym w łazienkach min. 24 stopni Celsjusza</w:t>
      </w:r>
      <w:ins w:id="25" w:author="Autor">
        <w:r w:rsidR="00B11A35" w:rsidRPr="2A7F0AF2">
          <w:rPr>
            <w:color w:val="000000" w:themeColor="text1"/>
            <w:lang w:val="pl-PL"/>
          </w:rPr>
          <w:t>.</w:t>
        </w:r>
      </w:ins>
    </w:p>
    <w:p w14:paraId="05271106" w14:textId="2DDA39FE" w:rsidR="003E6B0D" w:rsidRPr="006B32D7" w:rsidRDefault="003E6B0D" w:rsidP="00BD7FF3">
      <w:pPr>
        <w:pStyle w:val="Akapitzlist"/>
        <w:numPr>
          <w:ilvl w:val="0"/>
          <w:numId w:val="7"/>
        </w:numPr>
        <w:spacing w:line="259" w:lineRule="auto"/>
        <w:rPr>
          <w:rFonts w:eastAsiaTheme="minorEastAsia"/>
          <w:color w:val="000000" w:themeColor="text1"/>
          <w:szCs w:val="20"/>
          <w:lang w:val="pl-PL"/>
        </w:rPr>
      </w:pPr>
      <w:r w:rsidRPr="2A7F0AF2">
        <w:rPr>
          <w:lang w:val="pl-PL"/>
        </w:rPr>
        <w:t xml:space="preserve">w przypadku zastosowania chłodzenia na potrzeby komfortu cieplnego </w:t>
      </w:r>
      <w:del w:id="26" w:author="Autor">
        <w:r w:rsidRPr="2A7F0AF2" w:rsidDel="003E6B0D">
          <w:rPr>
            <w:color w:val="000000" w:themeColor="text1"/>
            <w:lang w:val="pl-PL"/>
          </w:rPr>
          <w:delText xml:space="preserve">temperatury </w:delText>
        </w:r>
      </w:del>
      <w:r w:rsidRPr="2A7F0AF2">
        <w:rPr>
          <w:lang w:val="pl-PL"/>
        </w:rPr>
        <w:t xml:space="preserve">poza sezonem grzewczym </w:t>
      </w:r>
      <w:r w:rsidRPr="2A7F0AF2">
        <w:rPr>
          <w:color w:val="000000" w:themeColor="text1"/>
          <w:lang w:val="pl-PL"/>
        </w:rPr>
        <w:t>we wszys</w:t>
      </w:r>
      <w:r w:rsidRPr="00BD7FF3">
        <w:rPr>
          <w:color w:val="000000" w:themeColor="text1"/>
          <w:szCs w:val="20"/>
          <w:lang w:val="pl-PL"/>
        </w:rPr>
        <w:t>tkich pomieszczeniach mieszkalnych w mieszkaniach</w:t>
      </w:r>
      <w:ins w:id="27" w:author="Autor">
        <w:r w:rsidR="640E73FA" w:rsidRPr="2A7F0AF2">
          <w:rPr>
            <w:color w:val="000000" w:themeColor="text1"/>
            <w:szCs w:val="20"/>
            <w:lang w:val="pl-PL"/>
          </w:rPr>
          <w:t xml:space="preserve"> </w:t>
        </w:r>
        <w:r w:rsidR="304236C8" w:rsidRPr="00BD7FF3">
          <w:rPr>
            <w:color w:val="000000" w:themeColor="text1"/>
            <w:szCs w:val="20"/>
            <w:lang w:val="pl-PL"/>
          </w:rPr>
          <w:t xml:space="preserve">utrzymanie maksymalnej temperatury wewnętrznej w wysokości 26 stopni Celsjusza, w przypadku temperatury zewnętrznej w </w:t>
        </w:r>
        <w:r w:rsidR="304236C8" w:rsidRPr="00BD7FF3">
          <w:rPr>
            <w:color w:val="000000" w:themeColor="text1"/>
            <w:szCs w:val="20"/>
            <w:lang w:val="pl-PL"/>
          </w:rPr>
          <w:lastRenderedPageBreak/>
          <w:t>wysokości do 32 stopni Celsjusza. W przypadku temperatury zewnętrznej wyższej niż 32 stopnie Celsjusza, należy utrzymać różnicę temperatur w przedziale 5-6 stopni Celsjusza pomiędzy niższą temperaturą wewnętrzną a wyższą temperaturą zewnętrzną</w:t>
        </w:r>
        <w:r w:rsidR="304236C8" w:rsidRPr="2A7F0AF2">
          <w:rPr>
            <w:color w:val="000000" w:themeColor="text1"/>
            <w:szCs w:val="20"/>
            <w:lang w:val="pl-PL"/>
          </w:rPr>
          <w:t>.</w:t>
        </w:r>
        <w:r w:rsidR="00B11A35" w:rsidRPr="2A7F0AF2">
          <w:rPr>
            <w:color w:val="000000" w:themeColor="text1"/>
            <w:lang w:val="pl-PL"/>
          </w:rPr>
          <w:t xml:space="preserve"> </w:t>
        </w:r>
        <w:del w:id="28" w:author="Autor">
          <w:r w:rsidRPr="2A7F0AF2" w:rsidDel="00B11A35">
            <w:rPr>
              <w:color w:val="000000" w:themeColor="text1"/>
              <w:lang w:val="pl-PL"/>
            </w:rPr>
            <w:delText>dopuszczalna różnica temperatur pomiędzy temperaturą wewnętrzną a zewnętrzną nie powinna być większa niż</w:delText>
          </w:r>
          <w:r w:rsidRPr="2A7F0AF2" w:rsidDel="00B11A35">
            <w:rPr>
              <w:color w:val="000000" w:themeColor="text1"/>
              <w:lang w:eastAsia="pl-PL"/>
            </w:rPr>
            <w:delText xml:space="preserve">  ∆t=5°C</w:delText>
          </w:r>
        </w:del>
      </w:ins>
      <w:del w:id="29" w:author="Autor">
        <w:r w:rsidRPr="2A7F0AF2" w:rsidDel="003E6B0D">
          <w:rPr>
            <w:color w:val="000000" w:themeColor="text1"/>
            <w:lang w:val="pl-PL"/>
          </w:rPr>
          <w:delText xml:space="preserve"> maksymalnie 24,5 stopni Celsjusza, oraz w łazienkach min. 26,5 stopni Celsjusza</w:delText>
        </w:r>
        <w:r w:rsidRPr="2A7F0AF2" w:rsidDel="003E6B0D">
          <w:rPr>
            <w:lang w:val="pl-PL"/>
          </w:rPr>
          <w:delText xml:space="preserve"> przy temperaturze </w:delText>
        </w:r>
        <w:r w:rsidRPr="2A7F0AF2" w:rsidDel="007B6FC5">
          <w:rPr>
            <w:lang w:val="pl-PL"/>
          </w:rPr>
          <w:delText>zewnętrznej</w:delText>
        </w:r>
        <w:r w:rsidRPr="2A7F0AF2" w:rsidDel="003E6B0D">
          <w:rPr>
            <w:lang w:val="pl-PL"/>
          </w:rPr>
          <w:delText xml:space="preserve"> powyżej 26,5 stopni Celsjusza.</w:delText>
        </w:r>
      </w:del>
    </w:p>
    <w:p w14:paraId="162AB99A" w14:textId="44A47CD8" w:rsidR="000F143A" w:rsidRPr="006B32D7" w:rsidRDefault="00A323FA" w:rsidP="2A7F0AF2">
      <w:pPr>
        <w:pStyle w:val="Akapitzlist"/>
        <w:numPr>
          <w:ilvl w:val="0"/>
          <w:numId w:val="7"/>
        </w:numPr>
        <w:rPr>
          <w:rFonts w:eastAsia="Times New Roman"/>
          <w:lang w:val="pl-PL"/>
        </w:rPr>
      </w:pPr>
      <w:r w:rsidRPr="2A7F0AF2">
        <w:rPr>
          <w:lang w:val="pl-PL"/>
        </w:rPr>
        <w:t xml:space="preserve">3,89 godzin słonecznych dobowo </w:t>
      </w:r>
      <w:r w:rsidR="00992E01" w:rsidRPr="2A7F0AF2">
        <w:rPr>
          <w:lang w:val="pl-PL"/>
        </w:rPr>
        <w:t xml:space="preserve">w okresie letnim (marzec-wrzesień) i </w:t>
      </w:r>
      <w:r w:rsidRPr="2A7F0AF2">
        <w:rPr>
          <w:lang w:val="pl-PL"/>
        </w:rPr>
        <w:t>1,67 godzin słonecznych dobowo</w:t>
      </w:r>
      <w:r w:rsidR="00992E01" w:rsidRPr="2A7F0AF2">
        <w:rPr>
          <w:lang w:val="pl-PL"/>
        </w:rPr>
        <w:t xml:space="preserve"> w okresie zimowym (październik – marzec)</w:t>
      </w:r>
      <w:r w:rsidRPr="2A7F0AF2">
        <w:rPr>
          <w:lang w:val="pl-PL"/>
        </w:rPr>
        <w:t xml:space="preserve"> niezależnie od lokalizacji.</w:t>
      </w:r>
    </w:p>
    <w:p w14:paraId="1134A899" w14:textId="4AA24BC3" w:rsidR="006B32D7" w:rsidRPr="00B11A35" w:rsidDel="00B11A35" w:rsidRDefault="0026545C" w:rsidP="00B11A35">
      <w:pPr>
        <w:rPr>
          <w:del w:id="30" w:author="Autor"/>
          <w:rFonts w:eastAsia="Times New Roman" w:cstheme="minorHAnsi"/>
          <w:lang w:val="pl-PL"/>
        </w:rPr>
      </w:pPr>
      <w:r w:rsidRPr="006B32D7">
        <w:rPr>
          <w:rFonts w:eastAsia="Times New Roman" w:cstheme="minorHAnsi"/>
          <w:lang w:val="pl-PL"/>
        </w:rPr>
        <w:t>Założenia zestawione zostały</w:t>
      </w:r>
      <w:r w:rsidR="00027AF5" w:rsidRPr="006B32D7">
        <w:rPr>
          <w:rFonts w:eastAsia="Times New Roman" w:cstheme="minorHAnsi"/>
          <w:lang w:val="pl-PL"/>
        </w:rPr>
        <w:t xml:space="preserve"> w zakładce </w:t>
      </w:r>
      <w:r w:rsidR="00027AF5" w:rsidRPr="006B32D7">
        <w:rPr>
          <w:rFonts w:eastAsia="Times New Roman" w:cstheme="minorHAnsi"/>
          <w:i/>
          <w:iCs/>
          <w:lang w:val="pl-PL"/>
        </w:rPr>
        <w:t>Taryfy</w:t>
      </w:r>
      <w:r w:rsidR="00027AF5" w:rsidRPr="006B32D7">
        <w:rPr>
          <w:rFonts w:eastAsia="Times New Roman" w:cstheme="minorHAnsi"/>
          <w:lang w:val="pl-PL"/>
        </w:rPr>
        <w:t xml:space="preserve"> w arkuszu obliczeniowym .xls Zał. A2 B2 C2 D2 E2 do Wymagań </w:t>
      </w:r>
      <w:r w:rsidR="007B6FC5" w:rsidRPr="006B32D7">
        <w:rPr>
          <w:rFonts w:eastAsia="Times New Roman" w:cstheme="minorHAnsi"/>
          <w:lang w:val="pl-PL"/>
        </w:rPr>
        <w:t>Konkursowych</w:t>
      </w:r>
      <w:r w:rsidR="00027AF5" w:rsidRPr="006B32D7">
        <w:rPr>
          <w:rFonts w:eastAsia="Times New Roman" w:cstheme="minorHAnsi"/>
          <w:lang w:val="pl-PL"/>
        </w:rPr>
        <w:t>.</w:t>
      </w:r>
    </w:p>
    <w:p w14:paraId="78E586E4" w14:textId="77777777" w:rsidR="006B32D7" w:rsidRPr="006B32D7" w:rsidRDefault="006B32D7" w:rsidP="000F143A">
      <w:pPr>
        <w:spacing w:line="259" w:lineRule="auto"/>
        <w:rPr>
          <w:rFonts w:cstheme="minorHAnsi"/>
          <w:b/>
          <w:bCs/>
          <w:lang w:val="pl-PL"/>
        </w:rPr>
        <w:sectPr w:rsidR="006B32D7" w:rsidRPr="006B32D7" w:rsidSect="006B32D7">
          <w:headerReference w:type="even" r:id="rId9"/>
          <w:headerReference w:type="default" r:id="rId10"/>
          <w:footerReference w:type="even" r:id="rId11"/>
          <w:footerReference w:type="default" r:id="rId12"/>
          <w:headerReference w:type="first" r:id="rId13"/>
          <w:footerReference w:type="first" r:id="rId14"/>
          <w:pgSz w:w="11900" w:h="16840"/>
          <w:pgMar w:top="1440" w:right="1440" w:bottom="1440" w:left="1440" w:header="720" w:footer="720" w:gutter="0"/>
          <w:cols w:space="720"/>
          <w:titlePg/>
          <w:docGrid w:linePitch="360"/>
        </w:sectPr>
      </w:pPr>
    </w:p>
    <w:p w14:paraId="48740031" w14:textId="522A5B9C" w:rsidR="0018247D" w:rsidRPr="006B32D7" w:rsidRDefault="0018247D" w:rsidP="000F143A">
      <w:pPr>
        <w:spacing w:line="259" w:lineRule="auto"/>
        <w:rPr>
          <w:rFonts w:cstheme="minorHAnsi"/>
          <w:b/>
          <w:bCs/>
          <w:lang w:val="pl-PL"/>
        </w:rPr>
      </w:pPr>
    </w:p>
    <w:p w14:paraId="0124C214" w14:textId="68CF1D93" w:rsidR="0026545C" w:rsidRPr="006B32D7" w:rsidRDefault="0026545C" w:rsidP="000F143A">
      <w:pPr>
        <w:spacing w:line="259" w:lineRule="auto"/>
        <w:rPr>
          <w:rFonts w:cstheme="minorHAnsi"/>
          <w:b/>
          <w:bCs/>
          <w:lang w:val="pl-PL"/>
        </w:rPr>
        <w:sectPr w:rsidR="0026545C" w:rsidRPr="006B32D7" w:rsidSect="0018247D">
          <w:pgSz w:w="16840" w:h="11900" w:orient="landscape"/>
          <w:pgMar w:top="1440" w:right="1440" w:bottom="1440" w:left="1440" w:header="720" w:footer="720" w:gutter="0"/>
          <w:cols w:space="720"/>
          <w:docGrid w:linePitch="360"/>
        </w:sectPr>
      </w:pPr>
    </w:p>
    <w:p w14:paraId="71828685" w14:textId="28FAA269" w:rsidR="0018247D" w:rsidRPr="006B32D7" w:rsidRDefault="00810E86" w:rsidP="000F143A">
      <w:pPr>
        <w:spacing w:line="259" w:lineRule="auto"/>
        <w:rPr>
          <w:rFonts w:cstheme="minorHAnsi"/>
          <w:b/>
          <w:bCs/>
          <w:lang w:val="pl-PL"/>
        </w:rPr>
      </w:pPr>
      <w:r w:rsidRPr="006B32D7">
        <w:rPr>
          <w:rFonts w:cstheme="minorHAnsi"/>
          <w:b/>
          <w:bCs/>
          <w:lang w:val="pl-PL"/>
        </w:rPr>
        <w:t xml:space="preserve">Tabela. </w:t>
      </w:r>
      <w:r w:rsidRPr="006B32D7">
        <w:rPr>
          <w:rFonts w:cstheme="minorHAnsi"/>
          <w:lang w:val="pl-PL"/>
        </w:rPr>
        <w:t>Prognozowane na rok 2024 oraz na lata 2024-2053 stawki opłat za energię elektryczną w zależności od pory roku (wiosna lub zima) oraz pory dnia</w:t>
      </w:r>
    </w:p>
    <w:p w14:paraId="191F3AE2" w14:textId="53BB4BAE" w:rsidR="00810E86" w:rsidRPr="006B32D7" w:rsidRDefault="00810E86" w:rsidP="000F143A">
      <w:pPr>
        <w:spacing w:line="259" w:lineRule="auto"/>
        <w:rPr>
          <w:rFonts w:cstheme="minorHAnsi"/>
          <w:b/>
          <w:bCs/>
          <w:lang w:val="pl-PL"/>
        </w:rPr>
      </w:pPr>
    </w:p>
    <w:tbl>
      <w:tblPr>
        <w:tblW w:w="5301" w:type="pct"/>
        <w:jc w:val="center"/>
        <w:tblCellMar>
          <w:left w:w="70" w:type="dxa"/>
          <w:right w:w="70" w:type="dxa"/>
        </w:tblCellMar>
        <w:tblLook w:val="04A0" w:firstRow="1" w:lastRow="0" w:firstColumn="1" w:lastColumn="0" w:noHBand="0" w:noVBand="1"/>
      </w:tblPr>
      <w:tblGrid>
        <w:gridCol w:w="394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617"/>
      </w:tblGrid>
      <w:tr w:rsidR="003F78BA" w:rsidRPr="003F78BA" w14:paraId="6948005D" w14:textId="77777777" w:rsidTr="00685FF8">
        <w:trPr>
          <w:trHeight w:val="1452"/>
          <w:jc w:val="center"/>
        </w:trPr>
        <w:tc>
          <w:tcPr>
            <w:tcW w:w="1275" w:type="pct"/>
            <w:tcBorders>
              <w:top w:val="single" w:sz="4" w:space="0" w:color="auto"/>
              <w:left w:val="single" w:sz="4" w:space="0" w:color="auto"/>
              <w:bottom w:val="single" w:sz="4" w:space="0" w:color="auto"/>
              <w:right w:val="single" w:sz="4" w:space="0" w:color="auto"/>
            </w:tcBorders>
            <w:shd w:val="clear" w:color="000000" w:fill="E2EFDA"/>
            <w:vAlign w:val="center"/>
            <w:hideMark/>
          </w:tcPr>
          <w:p w14:paraId="21767D67" w14:textId="77777777" w:rsidR="00CD337D" w:rsidRPr="003F78BA" w:rsidRDefault="00CD337D" w:rsidP="00810E86">
            <w:pPr>
              <w:jc w:val="lef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Okresy cenowe</w:t>
            </w:r>
            <w:r w:rsidRPr="003F78BA">
              <w:rPr>
                <w:rFonts w:eastAsia="Times New Roman" w:cstheme="minorHAnsi"/>
                <w:color w:val="000000"/>
                <w:sz w:val="14"/>
                <w:szCs w:val="14"/>
                <w:lang w:val="pl-PL" w:eastAsia="pl-PL"/>
              </w:rPr>
              <w:br/>
              <w:t>N - noc</w:t>
            </w:r>
            <w:r w:rsidRPr="003F78BA">
              <w:rPr>
                <w:rFonts w:eastAsia="Times New Roman" w:cstheme="minorHAnsi"/>
                <w:color w:val="000000"/>
                <w:sz w:val="14"/>
                <w:szCs w:val="14"/>
                <w:lang w:val="pl-PL" w:eastAsia="pl-PL"/>
              </w:rPr>
              <w:br/>
              <w:t>SD - szczyt dzienny</w:t>
            </w:r>
            <w:r w:rsidRPr="003F78BA">
              <w:rPr>
                <w:rFonts w:eastAsia="Times New Roman" w:cstheme="minorHAnsi"/>
                <w:color w:val="000000"/>
                <w:sz w:val="14"/>
                <w:szCs w:val="14"/>
                <w:lang w:val="pl-PL" w:eastAsia="pl-PL"/>
              </w:rPr>
              <w:br/>
              <w:t>SW - szczyt wieczorny</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251DBDDB"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2024</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0109474A"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2025</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5C00955B"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2026</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1D6EBC19"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2027</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3C32C993"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2028</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036BD29D"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2029</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5A7B8C14"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2030</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50B9BA33"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2031</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002915B1"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2032</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4331CEA3"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2033</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68D12AEA"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2034</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3B684A38"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2035</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2AF41FCF"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2036</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72751D64"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2037</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11F57353"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2038</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10560382"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2039</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4ED14939"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2040</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4DF2F5FC"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2041</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7CD39C0F"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2042</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5D16F1A5"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2043</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54412D11"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2044</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636AD51E"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2045</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147EC7FA"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2046</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5ECA80C2"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2047</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19BA827F"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2048</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232D0AD2"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2049</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1204D51C"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2050</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5E705D33"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2051</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17B4590D"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2052</w:t>
            </w:r>
          </w:p>
        </w:tc>
        <w:tc>
          <w:tcPr>
            <w:tcW w:w="117" w:type="pct"/>
            <w:tcBorders>
              <w:top w:val="single" w:sz="4" w:space="0" w:color="auto"/>
              <w:left w:val="nil"/>
              <w:bottom w:val="single" w:sz="4" w:space="0" w:color="auto"/>
              <w:right w:val="single" w:sz="4" w:space="0" w:color="auto"/>
            </w:tcBorders>
            <w:shd w:val="clear" w:color="000000" w:fill="E2EFDA"/>
            <w:noWrap/>
            <w:textDirection w:val="btLr"/>
            <w:vAlign w:val="center"/>
            <w:hideMark/>
          </w:tcPr>
          <w:p w14:paraId="7CC9144C" w14:textId="77777777" w:rsidR="00CD337D" w:rsidRPr="003F78BA" w:rsidRDefault="00CD337D" w:rsidP="00810E86">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2053</w:t>
            </w:r>
          </w:p>
        </w:tc>
        <w:tc>
          <w:tcPr>
            <w:tcW w:w="226" w:type="pct"/>
            <w:tcBorders>
              <w:top w:val="single" w:sz="4" w:space="0" w:color="auto"/>
              <w:left w:val="nil"/>
              <w:bottom w:val="single" w:sz="4" w:space="0" w:color="auto"/>
              <w:right w:val="single" w:sz="4" w:space="0" w:color="auto"/>
            </w:tcBorders>
            <w:shd w:val="clear" w:color="000000" w:fill="E2EFDA"/>
            <w:vAlign w:val="center"/>
            <w:hideMark/>
          </w:tcPr>
          <w:p w14:paraId="491C99E0" w14:textId="77777777"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Średnia, lata 2024-2053</w:t>
            </w:r>
          </w:p>
        </w:tc>
      </w:tr>
      <w:tr w:rsidR="003F78BA" w:rsidRPr="003F78BA" w14:paraId="583DB292"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0A42CF66" w14:textId="77777777" w:rsidR="00CD337D" w:rsidRPr="003F78BA" w:rsidRDefault="00CD337D" w:rsidP="00810E86">
            <w:pPr>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sprzedaży energii do sieci w SD lato, godz. 7:00-16:00, [zł]</w:t>
            </w:r>
          </w:p>
        </w:tc>
        <w:tc>
          <w:tcPr>
            <w:tcW w:w="117" w:type="pct"/>
            <w:tcBorders>
              <w:top w:val="nil"/>
              <w:left w:val="nil"/>
              <w:bottom w:val="single" w:sz="4" w:space="0" w:color="auto"/>
              <w:right w:val="single" w:sz="4" w:space="0" w:color="auto"/>
            </w:tcBorders>
            <w:shd w:val="clear" w:color="auto" w:fill="auto"/>
            <w:noWrap/>
            <w:vAlign w:val="center"/>
            <w:hideMark/>
          </w:tcPr>
          <w:p w14:paraId="6CADD51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63D44B5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625B11C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0,60 </w:t>
            </w:r>
          </w:p>
        </w:tc>
        <w:tc>
          <w:tcPr>
            <w:tcW w:w="117" w:type="pct"/>
            <w:tcBorders>
              <w:top w:val="nil"/>
              <w:left w:val="nil"/>
              <w:bottom w:val="single" w:sz="4" w:space="0" w:color="auto"/>
              <w:right w:val="single" w:sz="4" w:space="0" w:color="auto"/>
            </w:tcBorders>
            <w:shd w:val="clear" w:color="auto" w:fill="auto"/>
            <w:noWrap/>
            <w:vAlign w:val="center"/>
            <w:hideMark/>
          </w:tcPr>
          <w:p w14:paraId="5AC71DC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0,61 </w:t>
            </w:r>
          </w:p>
        </w:tc>
        <w:tc>
          <w:tcPr>
            <w:tcW w:w="117" w:type="pct"/>
            <w:tcBorders>
              <w:top w:val="nil"/>
              <w:left w:val="nil"/>
              <w:bottom w:val="single" w:sz="4" w:space="0" w:color="auto"/>
              <w:right w:val="single" w:sz="4" w:space="0" w:color="auto"/>
            </w:tcBorders>
            <w:shd w:val="clear" w:color="auto" w:fill="auto"/>
            <w:noWrap/>
            <w:vAlign w:val="center"/>
            <w:hideMark/>
          </w:tcPr>
          <w:p w14:paraId="23CEEEA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0,62 </w:t>
            </w:r>
          </w:p>
        </w:tc>
        <w:tc>
          <w:tcPr>
            <w:tcW w:w="117" w:type="pct"/>
            <w:tcBorders>
              <w:top w:val="nil"/>
              <w:left w:val="nil"/>
              <w:bottom w:val="single" w:sz="4" w:space="0" w:color="auto"/>
              <w:right w:val="single" w:sz="4" w:space="0" w:color="auto"/>
            </w:tcBorders>
            <w:shd w:val="clear" w:color="auto" w:fill="auto"/>
            <w:noWrap/>
            <w:vAlign w:val="center"/>
            <w:hideMark/>
          </w:tcPr>
          <w:p w14:paraId="54A66AD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0,64 </w:t>
            </w:r>
          </w:p>
        </w:tc>
        <w:tc>
          <w:tcPr>
            <w:tcW w:w="117" w:type="pct"/>
            <w:tcBorders>
              <w:top w:val="nil"/>
              <w:left w:val="nil"/>
              <w:bottom w:val="single" w:sz="4" w:space="0" w:color="auto"/>
              <w:right w:val="single" w:sz="4" w:space="0" w:color="auto"/>
            </w:tcBorders>
            <w:shd w:val="clear" w:color="auto" w:fill="auto"/>
            <w:noWrap/>
            <w:vAlign w:val="center"/>
            <w:hideMark/>
          </w:tcPr>
          <w:p w14:paraId="0F5C87D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6BD48B5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0,66 </w:t>
            </w:r>
          </w:p>
        </w:tc>
        <w:tc>
          <w:tcPr>
            <w:tcW w:w="117" w:type="pct"/>
            <w:tcBorders>
              <w:top w:val="nil"/>
              <w:left w:val="nil"/>
              <w:bottom w:val="single" w:sz="4" w:space="0" w:color="auto"/>
              <w:right w:val="single" w:sz="4" w:space="0" w:color="auto"/>
            </w:tcBorders>
            <w:shd w:val="clear" w:color="auto" w:fill="auto"/>
            <w:noWrap/>
            <w:vAlign w:val="center"/>
            <w:hideMark/>
          </w:tcPr>
          <w:p w14:paraId="53F1631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0,66 </w:t>
            </w:r>
          </w:p>
        </w:tc>
        <w:tc>
          <w:tcPr>
            <w:tcW w:w="117" w:type="pct"/>
            <w:tcBorders>
              <w:top w:val="nil"/>
              <w:left w:val="nil"/>
              <w:bottom w:val="single" w:sz="4" w:space="0" w:color="auto"/>
              <w:right w:val="single" w:sz="4" w:space="0" w:color="auto"/>
            </w:tcBorders>
            <w:shd w:val="clear" w:color="auto" w:fill="auto"/>
            <w:noWrap/>
            <w:vAlign w:val="center"/>
            <w:hideMark/>
          </w:tcPr>
          <w:p w14:paraId="6E7339E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558136D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5922EED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0,64 </w:t>
            </w:r>
          </w:p>
        </w:tc>
        <w:tc>
          <w:tcPr>
            <w:tcW w:w="117" w:type="pct"/>
            <w:tcBorders>
              <w:top w:val="nil"/>
              <w:left w:val="nil"/>
              <w:bottom w:val="single" w:sz="4" w:space="0" w:color="auto"/>
              <w:right w:val="single" w:sz="4" w:space="0" w:color="auto"/>
            </w:tcBorders>
            <w:shd w:val="clear" w:color="auto" w:fill="auto"/>
            <w:noWrap/>
            <w:vAlign w:val="center"/>
            <w:hideMark/>
          </w:tcPr>
          <w:p w14:paraId="2C31822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0,63 </w:t>
            </w:r>
          </w:p>
        </w:tc>
        <w:tc>
          <w:tcPr>
            <w:tcW w:w="117" w:type="pct"/>
            <w:tcBorders>
              <w:top w:val="nil"/>
              <w:left w:val="nil"/>
              <w:bottom w:val="single" w:sz="4" w:space="0" w:color="auto"/>
              <w:right w:val="single" w:sz="4" w:space="0" w:color="auto"/>
            </w:tcBorders>
            <w:shd w:val="clear" w:color="auto" w:fill="auto"/>
            <w:noWrap/>
            <w:vAlign w:val="center"/>
            <w:hideMark/>
          </w:tcPr>
          <w:p w14:paraId="025BCA8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0,63 </w:t>
            </w:r>
          </w:p>
        </w:tc>
        <w:tc>
          <w:tcPr>
            <w:tcW w:w="117" w:type="pct"/>
            <w:tcBorders>
              <w:top w:val="nil"/>
              <w:left w:val="nil"/>
              <w:bottom w:val="single" w:sz="4" w:space="0" w:color="auto"/>
              <w:right w:val="single" w:sz="4" w:space="0" w:color="auto"/>
            </w:tcBorders>
            <w:shd w:val="clear" w:color="auto" w:fill="auto"/>
            <w:noWrap/>
            <w:vAlign w:val="center"/>
            <w:hideMark/>
          </w:tcPr>
          <w:p w14:paraId="16761A4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0,62 </w:t>
            </w:r>
          </w:p>
        </w:tc>
        <w:tc>
          <w:tcPr>
            <w:tcW w:w="117" w:type="pct"/>
            <w:tcBorders>
              <w:top w:val="nil"/>
              <w:left w:val="nil"/>
              <w:bottom w:val="single" w:sz="4" w:space="0" w:color="auto"/>
              <w:right w:val="single" w:sz="4" w:space="0" w:color="auto"/>
            </w:tcBorders>
            <w:shd w:val="clear" w:color="auto" w:fill="auto"/>
            <w:noWrap/>
            <w:vAlign w:val="center"/>
            <w:hideMark/>
          </w:tcPr>
          <w:p w14:paraId="4BDBD3B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0,62 </w:t>
            </w:r>
          </w:p>
        </w:tc>
        <w:tc>
          <w:tcPr>
            <w:tcW w:w="117" w:type="pct"/>
            <w:tcBorders>
              <w:top w:val="nil"/>
              <w:left w:val="nil"/>
              <w:bottom w:val="single" w:sz="4" w:space="0" w:color="auto"/>
              <w:right w:val="single" w:sz="4" w:space="0" w:color="auto"/>
            </w:tcBorders>
            <w:shd w:val="clear" w:color="auto" w:fill="auto"/>
            <w:noWrap/>
            <w:vAlign w:val="center"/>
            <w:hideMark/>
          </w:tcPr>
          <w:p w14:paraId="4B55F8D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0,61 </w:t>
            </w:r>
          </w:p>
        </w:tc>
        <w:tc>
          <w:tcPr>
            <w:tcW w:w="117" w:type="pct"/>
            <w:tcBorders>
              <w:top w:val="nil"/>
              <w:left w:val="nil"/>
              <w:bottom w:val="single" w:sz="4" w:space="0" w:color="auto"/>
              <w:right w:val="single" w:sz="4" w:space="0" w:color="auto"/>
            </w:tcBorders>
            <w:shd w:val="clear" w:color="auto" w:fill="auto"/>
            <w:noWrap/>
            <w:vAlign w:val="center"/>
            <w:hideMark/>
          </w:tcPr>
          <w:p w14:paraId="3C38E08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0,60 </w:t>
            </w:r>
          </w:p>
        </w:tc>
        <w:tc>
          <w:tcPr>
            <w:tcW w:w="117" w:type="pct"/>
            <w:tcBorders>
              <w:top w:val="nil"/>
              <w:left w:val="nil"/>
              <w:bottom w:val="single" w:sz="4" w:space="0" w:color="auto"/>
              <w:right w:val="single" w:sz="4" w:space="0" w:color="auto"/>
            </w:tcBorders>
            <w:shd w:val="clear" w:color="auto" w:fill="auto"/>
            <w:noWrap/>
            <w:vAlign w:val="center"/>
            <w:hideMark/>
          </w:tcPr>
          <w:p w14:paraId="6D0B1F6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0,60 </w:t>
            </w:r>
          </w:p>
        </w:tc>
        <w:tc>
          <w:tcPr>
            <w:tcW w:w="117" w:type="pct"/>
            <w:tcBorders>
              <w:top w:val="nil"/>
              <w:left w:val="nil"/>
              <w:bottom w:val="single" w:sz="4" w:space="0" w:color="auto"/>
              <w:right w:val="single" w:sz="4" w:space="0" w:color="auto"/>
            </w:tcBorders>
            <w:shd w:val="clear" w:color="auto" w:fill="auto"/>
            <w:noWrap/>
            <w:vAlign w:val="center"/>
            <w:hideMark/>
          </w:tcPr>
          <w:p w14:paraId="5EC12D6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33F89B9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6376E14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62AC40D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053F99B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0,54 </w:t>
            </w:r>
          </w:p>
        </w:tc>
        <w:tc>
          <w:tcPr>
            <w:tcW w:w="117" w:type="pct"/>
            <w:tcBorders>
              <w:top w:val="nil"/>
              <w:left w:val="nil"/>
              <w:bottom w:val="single" w:sz="4" w:space="0" w:color="auto"/>
              <w:right w:val="single" w:sz="4" w:space="0" w:color="auto"/>
            </w:tcBorders>
            <w:shd w:val="clear" w:color="auto" w:fill="auto"/>
            <w:noWrap/>
            <w:vAlign w:val="center"/>
            <w:hideMark/>
          </w:tcPr>
          <w:p w14:paraId="73F8209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0,53 </w:t>
            </w:r>
          </w:p>
        </w:tc>
        <w:tc>
          <w:tcPr>
            <w:tcW w:w="117" w:type="pct"/>
            <w:tcBorders>
              <w:top w:val="nil"/>
              <w:left w:val="nil"/>
              <w:bottom w:val="single" w:sz="4" w:space="0" w:color="auto"/>
              <w:right w:val="single" w:sz="4" w:space="0" w:color="auto"/>
            </w:tcBorders>
            <w:shd w:val="clear" w:color="auto" w:fill="auto"/>
            <w:noWrap/>
            <w:vAlign w:val="center"/>
            <w:hideMark/>
          </w:tcPr>
          <w:p w14:paraId="11076CB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0,52 </w:t>
            </w:r>
          </w:p>
        </w:tc>
        <w:tc>
          <w:tcPr>
            <w:tcW w:w="117" w:type="pct"/>
            <w:tcBorders>
              <w:top w:val="nil"/>
              <w:left w:val="nil"/>
              <w:bottom w:val="single" w:sz="4" w:space="0" w:color="auto"/>
              <w:right w:val="single" w:sz="4" w:space="0" w:color="auto"/>
            </w:tcBorders>
            <w:shd w:val="clear" w:color="auto" w:fill="auto"/>
            <w:noWrap/>
            <w:vAlign w:val="center"/>
            <w:hideMark/>
          </w:tcPr>
          <w:p w14:paraId="64E382D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0,51 </w:t>
            </w:r>
          </w:p>
        </w:tc>
        <w:tc>
          <w:tcPr>
            <w:tcW w:w="117" w:type="pct"/>
            <w:tcBorders>
              <w:top w:val="nil"/>
              <w:left w:val="nil"/>
              <w:bottom w:val="single" w:sz="4" w:space="0" w:color="auto"/>
              <w:right w:val="single" w:sz="4" w:space="0" w:color="auto"/>
            </w:tcBorders>
            <w:shd w:val="clear" w:color="auto" w:fill="auto"/>
            <w:noWrap/>
            <w:vAlign w:val="center"/>
            <w:hideMark/>
          </w:tcPr>
          <w:p w14:paraId="07209AA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0,50 </w:t>
            </w:r>
          </w:p>
        </w:tc>
        <w:tc>
          <w:tcPr>
            <w:tcW w:w="117" w:type="pct"/>
            <w:tcBorders>
              <w:top w:val="nil"/>
              <w:left w:val="nil"/>
              <w:bottom w:val="single" w:sz="4" w:space="0" w:color="auto"/>
              <w:right w:val="single" w:sz="4" w:space="0" w:color="auto"/>
            </w:tcBorders>
            <w:shd w:val="clear" w:color="auto" w:fill="auto"/>
            <w:noWrap/>
            <w:vAlign w:val="center"/>
            <w:hideMark/>
          </w:tcPr>
          <w:p w14:paraId="08D9B2E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0,49 </w:t>
            </w:r>
          </w:p>
        </w:tc>
        <w:tc>
          <w:tcPr>
            <w:tcW w:w="117" w:type="pct"/>
            <w:tcBorders>
              <w:top w:val="nil"/>
              <w:left w:val="nil"/>
              <w:bottom w:val="single" w:sz="4" w:space="0" w:color="auto"/>
              <w:right w:val="single" w:sz="4" w:space="0" w:color="auto"/>
            </w:tcBorders>
            <w:shd w:val="clear" w:color="auto" w:fill="auto"/>
            <w:noWrap/>
            <w:vAlign w:val="center"/>
            <w:hideMark/>
          </w:tcPr>
          <w:p w14:paraId="22B08D7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0,48 </w:t>
            </w:r>
          </w:p>
        </w:tc>
        <w:tc>
          <w:tcPr>
            <w:tcW w:w="226" w:type="pct"/>
            <w:tcBorders>
              <w:top w:val="nil"/>
              <w:left w:val="nil"/>
              <w:bottom w:val="single" w:sz="4" w:space="0" w:color="auto"/>
              <w:right w:val="single" w:sz="4" w:space="0" w:color="auto"/>
            </w:tcBorders>
            <w:shd w:val="clear" w:color="auto" w:fill="auto"/>
            <w:noWrap/>
            <w:vAlign w:val="center"/>
            <w:hideMark/>
          </w:tcPr>
          <w:p w14:paraId="6A304115" w14:textId="2A06EFC5"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0,59</w:t>
            </w:r>
          </w:p>
        </w:tc>
      </w:tr>
      <w:tr w:rsidR="003F78BA" w:rsidRPr="003F78BA" w14:paraId="6AFABFDE"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51F8731D" w14:textId="77777777" w:rsidR="00CD337D" w:rsidRPr="003F78BA" w:rsidRDefault="00CD337D" w:rsidP="00810E86">
            <w:pPr>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sprzedaży energii do sieci w SD zima, godz. 8:00-16:00, [zł]</w:t>
            </w:r>
          </w:p>
        </w:tc>
        <w:tc>
          <w:tcPr>
            <w:tcW w:w="117" w:type="pct"/>
            <w:tcBorders>
              <w:top w:val="nil"/>
              <w:left w:val="nil"/>
              <w:bottom w:val="single" w:sz="4" w:space="0" w:color="auto"/>
              <w:right w:val="single" w:sz="4" w:space="0" w:color="auto"/>
            </w:tcBorders>
            <w:shd w:val="clear" w:color="auto" w:fill="auto"/>
            <w:noWrap/>
            <w:vAlign w:val="center"/>
            <w:hideMark/>
          </w:tcPr>
          <w:p w14:paraId="157775C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0,53 </w:t>
            </w:r>
          </w:p>
        </w:tc>
        <w:tc>
          <w:tcPr>
            <w:tcW w:w="117" w:type="pct"/>
            <w:tcBorders>
              <w:top w:val="nil"/>
              <w:left w:val="nil"/>
              <w:bottom w:val="single" w:sz="4" w:space="0" w:color="auto"/>
              <w:right w:val="single" w:sz="4" w:space="0" w:color="auto"/>
            </w:tcBorders>
            <w:shd w:val="clear" w:color="auto" w:fill="auto"/>
            <w:noWrap/>
            <w:vAlign w:val="center"/>
            <w:hideMark/>
          </w:tcPr>
          <w:p w14:paraId="22ED828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0CB5098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0,58 </w:t>
            </w:r>
          </w:p>
        </w:tc>
        <w:tc>
          <w:tcPr>
            <w:tcW w:w="117" w:type="pct"/>
            <w:tcBorders>
              <w:top w:val="nil"/>
              <w:left w:val="nil"/>
              <w:bottom w:val="single" w:sz="4" w:space="0" w:color="auto"/>
              <w:right w:val="single" w:sz="4" w:space="0" w:color="auto"/>
            </w:tcBorders>
            <w:shd w:val="clear" w:color="auto" w:fill="auto"/>
            <w:noWrap/>
            <w:vAlign w:val="center"/>
            <w:hideMark/>
          </w:tcPr>
          <w:p w14:paraId="183A3D8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0,61 </w:t>
            </w:r>
          </w:p>
        </w:tc>
        <w:tc>
          <w:tcPr>
            <w:tcW w:w="117" w:type="pct"/>
            <w:tcBorders>
              <w:top w:val="nil"/>
              <w:left w:val="nil"/>
              <w:bottom w:val="single" w:sz="4" w:space="0" w:color="auto"/>
              <w:right w:val="single" w:sz="4" w:space="0" w:color="auto"/>
            </w:tcBorders>
            <w:shd w:val="clear" w:color="auto" w:fill="auto"/>
            <w:noWrap/>
            <w:vAlign w:val="center"/>
            <w:hideMark/>
          </w:tcPr>
          <w:p w14:paraId="0D574F9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0,64 </w:t>
            </w:r>
          </w:p>
        </w:tc>
        <w:tc>
          <w:tcPr>
            <w:tcW w:w="117" w:type="pct"/>
            <w:tcBorders>
              <w:top w:val="nil"/>
              <w:left w:val="nil"/>
              <w:bottom w:val="single" w:sz="4" w:space="0" w:color="auto"/>
              <w:right w:val="single" w:sz="4" w:space="0" w:color="auto"/>
            </w:tcBorders>
            <w:shd w:val="clear" w:color="auto" w:fill="auto"/>
            <w:noWrap/>
            <w:vAlign w:val="center"/>
            <w:hideMark/>
          </w:tcPr>
          <w:p w14:paraId="69943A4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0,66 </w:t>
            </w:r>
          </w:p>
        </w:tc>
        <w:tc>
          <w:tcPr>
            <w:tcW w:w="117" w:type="pct"/>
            <w:tcBorders>
              <w:top w:val="nil"/>
              <w:left w:val="nil"/>
              <w:bottom w:val="single" w:sz="4" w:space="0" w:color="auto"/>
              <w:right w:val="single" w:sz="4" w:space="0" w:color="auto"/>
            </w:tcBorders>
            <w:shd w:val="clear" w:color="auto" w:fill="auto"/>
            <w:noWrap/>
            <w:vAlign w:val="center"/>
            <w:hideMark/>
          </w:tcPr>
          <w:p w14:paraId="768B9B8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0,68 </w:t>
            </w:r>
          </w:p>
        </w:tc>
        <w:tc>
          <w:tcPr>
            <w:tcW w:w="117" w:type="pct"/>
            <w:tcBorders>
              <w:top w:val="nil"/>
              <w:left w:val="nil"/>
              <w:bottom w:val="single" w:sz="4" w:space="0" w:color="auto"/>
              <w:right w:val="single" w:sz="4" w:space="0" w:color="auto"/>
            </w:tcBorders>
            <w:shd w:val="clear" w:color="auto" w:fill="auto"/>
            <w:noWrap/>
            <w:vAlign w:val="center"/>
            <w:hideMark/>
          </w:tcPr>
          <w:p w14:paraId="64D9F0D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0,70 </w:t>
            </w:r>
          </w:p>
        </w:tc>
        <w:tc>
          <w:tcPr>
            <w:tcW w:w="117" w:type="pct"/>
            <w:tcBorders>
              <w:top w:val="nil"/>
              <w:left w:val="nil"/>
              <w:bottom w:val="single" w:sz="4" w:space="0" w:color="auto"/>
              <w:right w:val="single" w:sz="4" w:space="0" w:color="auto"/>
            </w:tcBorders>
            <w:shd w:val="clear" w:color="auto" w:fill="auto"/>
            <w:noWrap/>
            <w:vAlign w:val="center"/>
            <w:hideMark/>
          </w:tcPr>
          <w:p w14:paraId="17FA4D4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7873E52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0,74 </w:t>
            </w:r>
          </w:p>
        </w:tc>
        <w:tc>
          <w:tcPr>
            <w:tcW w:w="117" w:type="pct"/>
            <w:tcBorders>
              <w:top w:val="nil"/>
              <w:left w:val="nil"/>
              <w:bottom w:val="single" w:sz="4" w:space="0" w:color="auto"/>
              <w:right w:val="single" w:sz="4" w:space="0" w:color="auto"/>
            </w:tcBorders>
            <w:shd w:val="clear" w:color="auto" w:fill="auto"/>
            <w:noWrap/>
            <w:vAlign w:val="center"/>
            <w:hideMark/>
          </w:tcPr>
          <w:p w14:paraId="112AD7C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0,76 </w:t>
            </w:r>
          </w:p>
        </w:tc>
        <w:tc>
          <w:tcPr>
            <w:tcW w:w="117" w:type="pct"/>
            <w:tcBorders>
              <w:top w:val="nil"/>
              <w:left w:val="nil"/>
              <w:bottom w:val="single" w:sz="4" w:space="0" w:color="auto"/>
              <w:right w:val="single" w:sz="4" w:space="0" w:color="auto"/>
            </w:tcBorders>
            <w:shd w:val="clear" w:color="auto" w:fill="auto"/>
            <w:noWrap/>
            <w:vAlign w:val="center"/>
            <w:hideMark/>
          </w:tcPr>
          <w:p w14:paraId="33A468E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0,78 </w:t>
            </w:r>
          </w:p>
        </w:tc>
        <w:tc>
          <w:tcPr>
            <w:tcW w:w="117" w:type="pct"/>
            <w:tcBorders>
              <w:top w:val="nil"/>
              <w:left w:val="nil"/>
              <w:bottom w:val="single" w:sz="4" w:space="0" w:color="auto"/>
              <w:right w:val="single" w:sz="4" w:space="0" w:color="auto"/>
            </w:tcBorders>
            <w:shd w:val="clear" w:color="auto" w:fill="auto"/>
            <w:noWrap/>
            <w:vAlign w:val="center"/>
            <w:hideMark/>
          </w:tcPr>
          <w:p w14:paraId="455817B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0,79 </w:t>
            </w:r>
          </w:p>
        </w:tc>
        <w:tc>
          <w:tcPr>
            <w:tcW w:w="117" w:type="pct"/>
            <w:tcBorders>
              <w:top w:val="nil"/>
              <w:left w:val="nil"/>
              <w:bottom w:val="single" w:sz="4" w:space="0" w:color="auto"/>
              <w:right w:val="single" w:sz="4" w:space="0" w:color="auto"/>
            </w:tcBorders>
            <w:shd w:val="clear" w:color="auto" w:fill="auto"/>
            <w:noWrap/>
            <w:vAlign w:val="center"/>
            <w:hideMark/>
          </w:tcPr>
          <w:p w14:paraId="5F92A61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0,80 </w:t>
            </w:r>
          </w:p>
        </w:tc>
        <w:tc>
          <w:tcPr>
            <w:tcW w:w="117" w:type="pct"/>
            <w:tcBorders>
              <w:top w:val="nil"/>
              <w:left w:val="nil"/>
              <w:bottom w:val="single" w:sz="4" w:space="0" w:color="auto"/>
              <w:right w:val="single" w:sz="4" w:space="0" w:color="auto"/>
            </w:tcBorders>
            <w:shd w:val="clear" w:color="auto" w:fill="auto"/>
            <w:noWrap/>
            <w:vAlign w:val="center"/>
            <w:hideMark/>
          </w:tcPr>
          <w:p w14:paraId="17FB903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0,81 </w:t>
            </w:r>
          </w:p>
        </w:tc>
        <w:tc>
          <w:tcPr>
            <w:tcW w:w="117" w:type="pct"/>
            <w:tcBorders>
              <w:top w:val="nil"/>
              <w:left w:val="nil"/>
              <w:bottom w:val="single" w:sz="4" w:space="0" w:color="auto"/>
              <w:right w:val="single" w:sz="4" w:space="0" w:color="auto"/>
            </w:tcBorders>
            <w:shd w:val="clear" w:color="auto" w:fill="auto"/>
            <w:noWrap/>
            <w:vAlign w:val="center"/>
            <w:hideMark/>
          </w:tcPr>
          <w:p w14:paraId="28D7394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0,82 </w:t>
            </w:r>
          </w:p>
        </w:tc>
        <w:tc>
          <w:tcPr>
            <w:tcW w:w="117" w:type="pct"/>
            <w:tcBorders>
              <w:top w:val="nil"/>
              <w:left w:val="nil"/>
              <w:bottom w:val="single" w:sz="4" w:space="0" w:color="auto"/>
              <w:right w:val="single" w:sz="4" w:space="0" w:color="auto"/>
            </w:tcBorders>
            <w:shd w:val="clear" w:color="auto" w:fill="auto"/>
            <w:noWrap/>
            <w:vAlign w:val="center"/>
            <w:hideMark/>
          </w:tcPr>
          <w:p w14:paraId="63BC7F2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0,81 </w:t>
            </w:r>
          </w:p>
        </w:tc>
        <w:tc>
          <w:tcPr>
            <w:tcW w:w="117" w:type="pct"/>
            <w:tcBorders>
              <w:top w:val="nil"/>
              <w:left w:val="nil"/>
              <w:bottom w:val="single" w:sz="4" w:space="0" w:color="auto"/>
              <w:right w:val="single" w:sz="4" w:space="0" w:color="auto"/>
            </w:tcBorders>
            <w:shd w:val="clear" w:color="auto" w:fill="auto"/>
            <w:noWrap/>
            <w:vAlign w:val="center"/>
            <w:hideMark/>
          </w:tcPr>
          <w:p w14:paraId="5167D84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0,80 </w:t>
            </w:r>
          </w:p>
        </w:tc>
        <w:tc>
          <w:tcPr>
            <w:tcW w:w="117" w:type="pct"/>
            <w:tcBorders>
              <w:top w:val="nil"/>
              <w:left w:val="nil"/>
              <w:bottom w:val="single" w:sz="4" w:space="0" w:color="auto"/>
              <w:right w:val="single" w:sz="4" w:space="0" w:color="auto"/>
            </w:tcBorders>
            <w:shd w:val="clear" w:color="auto" w:fill="auto"/>
            <w:noWrap/>
            <w:vAlign w:val="center"/>
            <w:hideMark/>
          </w:tcPr>
          <w:p w14:paraId="17E03FE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0,79 </w:t>
            </w:r>
          </w:p>
        </w:tc>
        <w:tc>
          <w:tcPr>
            <w:tcW w:w="117" w:type="pct"/>
            <w:tcBorders>
              <w:top w:val="nil"/>
              <w:left w:val="nil"/>
              <w:bottom w:val="single" w:sz="4" w:space="0" w:color="auto"/>
              <w:right w:val="single" w:sz="4" w:space="0" w:color="auto"/>
            </w:tcBorders>
            <w:shd w:val="clear" w:color="auto" w:fill="auto"/>
            <w:noWrap/>
            <w:vAlign w:val="center"/>
            <w:hideMark/>
          </w:tcPr>
          <w:p w14:paraId="1101732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0,78 </w:t>
            </w:r>
          </w:p>
        </w:tc>
        <w:tc>
          <w:tcPr>
            <w:tcW w:w="117" w:type="pct"/>
            <w:tcBorders>
              <w:top w:val="nil"/>
              <w:left w:val="nil"/>
              <w:bottom w:val="single" w:sz="4" w:space="0" w:color="auto"/>
              <w:right w:val="single" w:sz="4" w:space="0" w:color="auto"/>
            </w:tcBorders>
            <w:shd w:val="clear" w:color="auto" w:fill="auto"/>
            <w:noWrap/>
            <w:vAlign w:val="center"/>
            <w:hideMark/>
          </w:tcPr>
          <w:p w14:paraId="7FAAF23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0,78 </w:t>
            </w:r>
          </w:p>
        </w:tc>
        <w:tc>
          <w:tcPr>
            <w:tcW w:w="117" w:type="pct"/>
            <w:tcBorders>
              <w:top w:val="nil"/>
              <w:left w:val="nil"/>
              <w:bottom w:val="single" w:sz="4" w:space="0" w:color="auto"/>
              <w:right w:val="single" w:sz="4" w:space="0" w:color="auto"/>
            </w:tcBorders>
            <w:shd w:val="clear" w:color="auto" w:fill="auto"/>
            <w:noWrap/>
            <w:vAlign w:val="center"/>
            <w:hideMark/>
          </w:tcPr>
          <w:p w14:paraId="5C1ADC0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0,77 </w:t>
            </w:r>
          </w:p>
        </w:tc>
        <w:tc>
          <w:tcPr>
            <w:tcW w:w="117" w:type="pct"/>
            <w:tcBorders>
              <w:top w:val="nil"/>
              <w:left w:val="nil"/>
              <w:bottom w:val="single" w:sz="4" w:space="0" w:color="auto"/>
              <w:right w:val="single" w:sz="4" w:space="0" w:color="auto"/>
            </w:tcBorders>
            <w:shd w:val="clear" w:color="auto" w:fill="auto"/>
            <w:noWrap/>
            <w:vAlign w:val="center"/>
            <w:hideMark/>
          </w:tcPr>
          <w:p w14:paraId="0D78E83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0,76 </w:t>
            </w:r>
          </w:p>
        </w:tc>
        <w:tc>
          <w:tcPr>
            <w:tcW w:w="117" w:type="pct"/>
            <w:tcBorders>
              <w:top w:val="nil"/>
              <w:left w:val="nil"/>
              <w:bottom w:val="single" w:sz="4" w:space="0" w:color="auto"/>
              <w:right w:val="single" w:sz="4" w:space="0" w:color="auto"/>
            </w:tcBorders>
            <w:shd w:val="clear" w:color="auto" w:fill="auto"/>
            <w:noWrap/>
            <w:vAlign w:val="center"/>
            <w:hideMark/>
          </w:tcPr>
          <w:p w14:paraId="72716BB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0,75 </w:t>
            </w:r>
          </w:p>
        </w:tc>
        <w:tc>
          <w:tcPr>
            <w:tcW w:w="117" w:type="pct"/>
            <w:tcBorders>
              <w:top w:val="nil"/>
              <w:left w:val="nil"/>
              <w:bottom w:val="single" w:sz="4" w:space="0" w:color="auto"/>
              <w:right w:val="single" w:sz="4" w:space="0" w:color="auto"/>
            </w:tcBorders>
            <w:shd w:val="clear" w:color="auto" w:fill="auto"/>
            <w:noWrap/>
            <w:vAlign w:val="center"/>
            <w:hideMark/>
          </w:tcPr>
          <w:p w14:paraId="043ED86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0,75 </w:t>
            </w:r>
          </w:p>
        </w:tc>
        <w:tc>
          <w:tcPr>
            <w:tcW w:w="117" w:type="pct"/>
            <w:tcBorders>
              <w:top w:val="nil"/>
              <w:left w:val="nil"/>
              <w:bottom w:val="single" w:sz="4" w:space="0" w:color="auto"/>
              <w:right w:val="single" w:sz="4" w:space="0" w:color="auto"/>
            </w:tcBorders>
            <w:shd w:val="clear" w:color="auto" w:fill="auto"/>
            <w:noWrap/>
            <w:vAlign w:val="center"/>
            <w:hideMark/>
          </w:tcPr>
          <w:p w14:paraId="7A00977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0,74 </w:t>
            </w:r>
          </w:p>
        </w:tc>
        <w:tc>
          <w:tcPr>
            <w:tcW w:w="117" w:type="pct"/>
            <w:tcBorders>
              <w:top w:val="nil"/>
              <w:left w:val="nil"/>
              <w:bottom w:val="single" w:sz="4" w:space="0" w:color="auto"/>
              <w:right w:val="single" w:sz="4" w:space="0" w:color="auto"/>
            </w:tcBorders>
            <w:shd w:val="clear" w:color="auto" w:fill="auto"/>
            <w:noWrap/>
            <w:vAlign w:val="center"/>
            <w:hideMark/>
          </w:tcPr>
          <w:p w14:paraId="03BEDAD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0,73 </w:t>
            </w:r>
          </w:p>
        </w:tc>
        <w:tc>
          <w:tcPr>
            <w:tcW w:w="117" w:type="pct"/>
            <w:tcBorders>
              <w:top w:val="nil"/>
              <w:left w:val="nil"/>
              <w:bottom w:val="single" w:sz="4" w:space="0" w:color="auto"/>
              <w:right w:val="single" w:sz="4" w:space="0" w:color="auto"/>
            </w:tcBorders>
            <w:shd w:val="clear" w:color="auto" w:fill="auto"/>
            <w:noWrap/>
            <w:vAlign w:val="center"/>
            <w:hideMark/>
          </w:tcPr>
          <w:p w14:paraId="4BDD34B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003BC0C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0F5E33A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0,71 </w:t>
            </w:r>
          </w:p>
        </w:tc>
        <w:tc>
          <w:tcPr>
            <w:tcW w:w="226" w:type="pct"/>
            <w:tcBorders>
              <w:top w:val="nil"/>
              <w:left w:val="nil"/>
              <w:bottom w:val="single" w:sz="4" w:space="0" w:color="auto"/>
              <w:right w:val="single" w:sz="4" w:space="0" w:color="auto"/>
            </w:tcBorders>
            <w:shd w:val="clear" w:color="auto" w:fill="auto"/>
            <w:noWrap/>
            <w:vAlign w:val="center"/>
            <w:hideMark/>
          </w:tcPr>
          <w:p w14:paraId="2BF18151" w14:textId="67292BF6"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0,73</w:t>
            </w:r>
          </w:p>
        </w:tc>
      </w:tr>
      <w:tr w:rsidR="003F78BA" w:rsidRPr="003F78BA" w14:paraId="51B58C84"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309FA9F3" w14:textId="77777777" w:rsidR="00CD337D" w:rsidRPr="003F78BA" w:rsidRDefault="00CD337D" w:rsidP="00810E86">
            <w:pPr>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sprzedaży energii do sieci w SW lato, godz. 16:00-22:00, [zł]</w:t>
            </w:r>
          </w:p>
        </w:tc>
        <w:tc>
          <w:tcPr>
            <w:tcW w:w="117" w:type="pct"/>
            <w:tcBorders>
              <w:top w:val="nil"/>
              <w:left w:val="nil"/>
              <w:bottom w:val="single" w:sz="4" w:space="0" w:color="auto"/>
              <w:right w:val="single" w:sz="4" w:space="0" w:color="auto"/>
            </w:tcBorders>
            <w:shd w:val="clear" w:color="auto" w:fill="auto"/>
            <w:noWrap/>
            <w:vAlign w:val="center"/>
            <w:hideMark/>
          </w:tcPr>
          <w:p w14:paraId="6F77BDD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5FBB029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0,58 </w:t>
            </w:r>
          </w:p>
        </w:tc>
        <w:tc>
          <w:tcPr>
            <w:tcW w:w="117" w:type="pct"/>
            <w:tcBorders>
              <w:top w:val="nil"/>
              <w:left w:val="nil"/>
              <w:bottom w:val="single" w:sz="4" w:space="0" w:color="auto"/>
              <w:right w:val="single" w:sz="4" w:space="0" w:color="auto"/>
            </w:tcBorders>
            <w:shd w:val="clear" w:color="auto" w:fill="auto"/>
            <w:noWrap/>
            <w:vAlign w:val="center"/>
            <w:hideMark/>
          </w:tcPr>
          <w:p w14:paraId="245EAC0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0,61 </w:t>
            </w:r>
          </w:p>
        </w:tc>
        <w:tc>
          <w:tcPr>
            <w:tcW w:w="117" w:type="pct"/>
            <w:tcBorders>
              <w:top w:val="nil"/>
              <w:left w:val="nil"/>
              <w:bottom w:val="single" w:sz="4" w:space="0" w:color="auto"/>
              <w:right w:val="single" w:sz="4" w:space="0" w:color="auto"/>
            </w:tcBorders>
            <w:shd w:val="clear" w:color="auto" w:fill="auto"/>
            <w:noWrap/>
            <w:vAlign w:val="center"/>
            <w:hideMark/>
          </w:tcPr>
          <w:p w14:paraId="5EFA4E3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0,64 </w:t>
            </w:r>
          </w:p>
        </w:tc>
        <w:tc>
          <w:tcPr>
            <w:tcW w:w="117" w:type="pct"/>
            <w:tcBorders>
              <w:top w:val="nil"/>
              <w:left w:val="nil"/>
              <w:bottom w:val="single" w:sz="4" w:space="0" w:color="auto"/>
              <w:right w:val="single" w:sz="4" w:space="0" w:color="auto"/>
            </w:tcBorders>
            <w:shd w:val="clear" w:color="auto" w:fill="auto"/>
            <w:noWrap/>
            <w:vAlign w:val="center"/>
            <w:hideMark/>
          </w:tcPr>
          <w:p w14:paraId="4397DE1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0,68 </w:t>
            </w:r>
          </w:p>
        </w:tc>
        <w:tc>
          <w:tcPr>
            <w:tcW w:w="117" w:type="pct"/>
            <w:tcBorders>
              <w:top w:val="nil"/>
              <w:left w:val="nil"/>
              <w:bottom w:val="single" w:sz="4" w:space="0" w:color="auto"/>
              <w:right w:val="single" w:sz="4" w:space="0" w:color="auto"/>
            </w:tcBorders>
            <w:shd w:val="clear" w:color="auto" w:fill="auto"/>
            <w:noWrap/>
            <w:vAlign w:val="center"/>
            <w:hideMark/>
          </w:tcPr>
          <w:p w14:paraId="342EE13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0,71 </w:t>
            </w:r>
          </w:p>
        </w:tc>
        <w:tc>
          <w:tcPr>
            <w:tcW w:w="117" w:type="pct"/>
            <w:tcBorders>
              <w:top w:val="nil"/>
              <w:left w:val="nil"/>
              <w:bottom w:val="single" w:sz="4" w:space="0" w:color="auto"/>
              <w:right w:val="single" w:sz="4" w:space="0" w:color="auto"/>
            </w:tcBorders>
            <w:shd w:val="clear" w:color="auto" w:fill="auto"/>
            <w:noWrap/>
            <w:vAlign w:val="center"/>
            <w:hideMark/>
          </w:tcPr>
          <w:p w14:paraId="058370F9"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0,75 </w:t>
            </w:r>
          </w:p>
        </w:tc>
        <w:tc>
          <w:tcPr>
            <w:tcW w:w="117" w:type="pct"/>
            <w:tcBorders>
              <w:top w:val="nil"/>
              <w:left w:val="nil"/>
              <w:bottom w:val="single" w:sz="4" w:space="0" w:color="auto"/>
              <w:right w:val="single" w:sz="4" w:space="0" w:color="auto"/>
            </w:tcBorders>
            <w:shd w:val="clear" w:color="auto" w:fill="auto"/>
            <w:noWrap/>
            <w:vAlign w:val="center"/>
            <w:hideMark/>
          </w:tcPr>
          <w:p w14:paraId="1E91C07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0,78 </w:t>
            </w:r>
          </w:p>
        </w:tc>
        <w:tc>
          <w:tcPr>
            <w:tcW w:w="117" w:type="pct"/>
            <w:tcBorders>
              <w:top w:val="nil"/>
              <w:left w:val="nil"/>
              <w:bottom w:val="single" w:sz="4" w:space="0" w:color="auto"/>
              <w:right w:val="single" w:sz="4" w:space="0" w:color="auto"/>
            </w:tcBorders>
            <w:shd w:val="clear" w:color="auto" w:fill="auto"/>
            <w:noWrap/>
            <w:vAlign w:val="center"/>
            <w:hideMark/>
          </w:tcPr>
          <w:p w14:paraId="5890B3E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0,81 </w:t>
            </w:r>
          </w:p>
        </w:tc>
        <w:tc>
          <w:tcPr>
            <w:tcW w:w="117" w:type="pct"/>
            <w:tcBorders>
              <w:top w:val="nil"/>
              <w:left w:val="nil"/>
              <w:bottom w:val="single" w:sz="4" w:space="0" w:color="auto"/>
              <w:right w:val="single" w:sz="4" w:space="0" w:color="auto"/>
            </w:tcBorders>
            <w:shd w:val="clear" w:color="auto" w:fill="auto"/>
            <w:noWrap/>
            <w:vAlign w:val="center"/>
            <w:hideMark/>
          </w:tcPr>
          <w:p w14:paraId="42525A4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0,83 </w:t>
            </w:r>
          </w:p>
        </w:tc>
        <w:tc>
          <w:tcPr>
            <w:tcW w:w="117" w:type="pct"/>
            <w:tcBorders>
              <w:top w:val="nil"/>
              <w:left w:val="nil"/>
              <w:bottom w:val="single" w:sz="4" w:space="0" w:color="auto"/>
              <w:right w:val="single" w:sz="4" w:space="0" w:color="auto"/>
            </w:tcBorders>
            <w:shd w:val="clear" w:color="auto" w:fill="auto"/>
            <w:noWrap/>
            <w:vAlign w:val="center"/>
            <w:hideMark/>
          </w:tcPr>
          <w:p w14:paraId="6C5DC92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0,86 </w:t>
            </w:r>
          </w:p>
        </w:tc>
        <w:tc>
          <w:tcPr>
            <w:tcW w:w="117" w:type="pct"/>
            <w:tcBorders>
              <w:top w:val="nil"/>
              <w:left w:val="nil"/>
              <w:bottom w:val="single" w:sz="4" w:space="0" w:color="auto"/>
              <w:right w:val="single" w:sz="4" w:space="0" w:color="auto"/>
            </w:tcBorders>
            <w:shd w:val="clear" w:color="auto" w:fill="auto"/>
            <w:noWrap/>
            <w:vAlign w:val="center"/>
            <w:hideMark/>
          </w:tcPr>
          <w:p w14:paraId="64F9DC7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0,88 </w:t>
            </w:r>
          </w:p>
        </w:tc>
        <w:tc>
          <w:tcPr>
            <w:tcW w:w="117" w:type="pct"/>
            <w:tcBorders>
              <w:top w:val="nil"/>
              <w:left w:val="nil"/>
              <w:bottom w:val="single" w:sz="4" w:space="0" w:color="auto"/>
              <w:right w:val="single" w:sz="4" w:space="0" w:color="auto"/>
            </w:tcBorders>
            <w:shd w:val="clear" w:color="auto" w:fill="auto"/>
            <w:noWrap/>
            <w:vAlign w:val="center"/>
            <w:hideMark/>
          </w:tcPr>
          <w:p w14:paraId="608AB2C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0,91 </w:t>
            </w:r>
          </w:p>
        </w:tc>
        <w:tc>
          <w:tcPr>
            <w:tcW w:w="117" w:type="pct"/>
            <w:tcBorders>
              <w:top w:val="nil"/>
              <w:left w:val="nil"/>
              <w:bottom w:val="single" w:sz="4" w:space="0" w:color="auto"/>
              <w:right w:val="single" w:sz="4" w:space="0" w:color="auto"/>
            </w:tcBorders>
            <w:shd w:val="clear" w:color="auto" w:fill="auto"/>
            <w:noWrap/>
            <w:vAlign w:val="center"/>
            <w:hideMark/>
          </w:tcPr>
          <w:p w14:paraId="43F9E41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0,94 </w:t>
            </w:r>
          </w:p>
        </w:tc>
        <w:tc>
          <w:tcPr>
            <w:tcW w:w="117" w:type="pct"/>
            <w:tcBorders>
              <w:top w:val="nil"/>
              <w:left w:val="nil"/>
              <w:bottom w:val="single" w:sz="4" w:space="0" w:color="auto"/>
              <w:right w:val="single" w:sz="4" w:space="0" w:color="auto"/>
            </w:tcBorders>
            <w:shd w:val="clear" w:color="auto" w:fill="auto"/>
            <w:noWrap/>
            <w:vAlign w:val="center"/>
            <w:hideMark/>
          </w:tcPr>
          <w:p w14:paraId="64B152F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0,96 </w:t>
            </w:r>
          </w:p>
        </w:tc>
        <w:tc>
          <w:tcPr>
            <w:tcW w:w="117" w:type="pct"/>
            <w:tcBorders>
              <w:top w:val="nil"/>
              <w:left w:val="nil"/>
              <w:bottom w:val="single" w:sz="4" w:space="0" w:color="auto"/>
              <w:right w:val="single" w:sz="4" w:space="0" w:color="auto"/>
            </w:tcBorders>
            <w:shd w:val="clear" w:color="auto" w:fill="auto"/>
            <w:noWrap/>
            <w:vAlign w:val="center"/>
            <w:hideMark/>
          </w:tcPr>
          <w:p w14:paraId="01C81E6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0,99 </w:t>
            </w:r>
          </w:p>
        </w:tc>
        <w:tc>
          <w:tcPr>
            <w:tcW w:w="117" w:type="pct"/>
            <w:tcBorders>
              <w:top w:val="nil"/>
              <w:left w:val="nil"/>
              <w:bottom w:val="single" w:sz="4" w:space="0" w:color="auto"/>
              <w:right w:val="single" w:sz="4" w:space="0" w:color="auto"/>
            </w:tcBorders>
            <w:shd w:val="clear" w:color="auto" w:fill="auto"/>
            <w:noWrap/>
            <w:vAlign w:val="center"/>
            <w:hideMark/>
          </w:tcPr>
          <w:p w14:paraId="75422A8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1,02 </w:t>
            </w:r>
          </w:p>
        </w:tc>
        <w:tc>
          <w:tcPr>
            <w:tcW w:w="117" w:type="pct"/>
            <w:tcBorders>
              <w:top w:val="nil"/>
              <w:left w:val="nil"/>
              <w:bottom w:val="single" w:sz="4" w:space="0" w:color="auto"/>
              <w:right w:val="single" w:sz="4" w:space="0" w:color="auto"/>
            </w:tcBorders>
            <w:shd w:val="clear" w:color="auto" w:fill="auto"/>
            <w:noWrap/>
            <w:vAlign w:val="center"/>
            <w:hideMark/>
          </w:tcPr>
          <w:p w14:paraId="06658AB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1,05 </w:t>
            </w:r>
          </w:p>
        </w:tc>
        <w:tc>
          <w:tcPr>
            <w:tcW w:w="117" w:type="pct"/>
            <w:tcBorders>
              <w:top w:val="nil"/>
              <w:left w:val="nil"/>
              <w:bottom w:val="single" w:sz="4" w:space="0" w:color="auto"/>
              <w:right w:val="single" w:sz="4" w:space="0" w:color="auto"/>
            </w:tcBorders>
            <w:shd w:val="clear" w:color="auto" w:fill="auto"/>
            <w:noWrap/>
            <w:vAlign w:val="center"/>
            <w:hideMark/>
          </w:tcPr>
          <w:p w14:paraId="0087054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1,08 </w:t>
            </w:r>
          </w:p>
        </w:tc>
        <w:tc>
          <w:tcPr>
            <w:tcW w:w="117" w:type="pct"/>
            <w:tcBorders>
              <w:top w:val="nil"/>
              <w:left w:val="nil"/>
              <w:bottom w:val="single" w:sz="4" w:space="0" w:color="auto"/>
              <w:right w:val="single" w:sz="4" w:space="0" w:color="auto"/>
            </w:tcBorders>
            <w:shd w:val="clear" w:color="auto" w:fill="auto"/>
            <w:noWrap/>
            <w:vAlign w:val="center"/>
            <w:hideMark/>
          </w:tcPr>
          <w:p w14:paraId="56E1CE6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1,12 </w:t>
            </w:r>
          </w:p>
        </w:tc>
        <w:tc>
          <w:tcPr>
            <w:tcW w:w="117" w:type="pct"/>
            <w:tcBorders>
              <w:top w:val="nil"/>
              <w:left w:val="nil"/>
              <w:bottom w:val="single" w:sz="4" w:space="0" w:color="auto"/>
              <w:right w:val="single" w:sz="4" w:space="0" w:color="auto"/>
            </w:tcBorders>
            <w:shd w:val="clear" w:color="auto" w:fill="auto"/>
            <w:noWrap/>
            <w:vAlign w:val="center"/>
            <w:hideMark/>
          </w:tcPr>
          <w:p w14:paraId="2FB92BC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1,13 </w:t>
            </w:r>
          </w:p>
        </w:tc>
        <w:tc>
          <w:tcPr>
            <w:tcW w:w="117" w:type="pct"/>
            <w:tcBorders>
              <w:top w:val="nil"/>
              <w:left w:val="nil"/>
              <w:bottom w:val="single" w:sz="4" w:space="0" w:color="auto"/>
              <w:right w:val="single" w:sz="4" w:space="0" w:color="auto"/>
            </w:tcBorders>
            <w:shd w:val="clear" w:color="auto" w:fill="auto"/>
            <w:noWrap/>
            <w:vAlign w:val="center"/>
            <w:hideMark/>
          </w:tcPr>
          <w:p w14:paraId="6DD2349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1,14 </w:t>
            </w:r>
          </w:p>
        </w:tc>
        <w:tc>
          <w:tcPr>
            <w:tcW w:w="117" w:type="pct"/>
            <w:tcBorders>
              <w:top w:val="nil"/>
              <w:left w:val="nil"/>
              <w:bottom w:val="single" w:sz="4" w:space="0" w:color="auto"/>
              <w:right w:val="single" w:sz="4" w:space="0" w:color="auto"/>
            </w:tcBorders>
            <w:shd w:val="clear" w:color="auto" w:fill="auto"/>
            <w:noWrap/>
            <w:vAlign w:val="center"/>
            <w:hideMark/>
          </w:tcPr>
          <w:p w14:paraId="3439160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1,15 </w:t>
            </w:r>
          </w:p>
        </w:tc>
        <w:tc>
          <w:tcPr>
            <w:tcW w:w="117" w:type="pct"/>
            <w:tcBorders>
              <w:top w:val="nil"/>
              <w:left w:val="nil"/>
              <w:bottom w:val="single" w:sz="4" w:space="0" w:color="auto"/>
              <w:right w:val="single" w:sz="4" w:space="0" w:color="auto"/>
            </w:tcBorders>
            <w:shd w:val="clear" w:color="auto" w:fill="auto"/>
            <w:noWrap/>
            <w:vAlign w:val="center"/>
            <w:hideMark/>
          </w:tcPr>
          <w:p w14:paraId="0D0F880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1,16 </w:t>
            </w:r>
          </w:p>
        </w:tc>
        <w:tc>
          <w:tcPr>
            <w:tcW w:w="117" w:type="pct"/>
            <w:tcBorders>
              <w:top w:val="nil"/>
              <w:left w:val="nil"/>
              <w:bottom w:val="single" w:sz="4" w:space="0" w:color="auto"/>
              <w:right w:val="single" w:sz="4" w:space="0" w:color="auto"/>
            </w:tcBorders>
            <w:shd w:val="clear" w:color="auto" w:fill="auto"/>
            <w:noWrap/>
            <w:vAlign w:val="center"/>
            <w:hideMark/>
          </w:tcPr>
          <w:p w14:paraId="27E23AD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1,17 </w:t>
            </w:r>
          </w:p>
        </w:tc>
        <w:tc>
          <w:tcPr>
            <w:tcW w:w="117" w:type="pct"/>
            <w:tcBorders>
              <w:top w:val="nil"/>
              <w:left w:val="nil"/>
              <w:bottom w:val="single" w:sz="4" w:space="0" w:color="auto"/>
              <w:right w:val="single" w:sz="4" w:space="0" w:color="auto"/>
            </w:tcBorders>
            <w:shd w:val="clear" w:color="auto" w:fill="auto"/>
            <w:noWrap/>
            <w:vAlign w:val="center"/>
            <w:hideMark/>
          </w:tcPr>
          <w:p w14:paraId="2CF7990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1,19 </w:t>
            </w:r>
          </w:p>
        </w:tc>
        <w:tc>
          <w:tcPr>
            <w:tcW w:w="117" w:type="pct"/>
            <w:tcBorders>
              <w:top w:val="nil"/>
              <w:left w:val="nil"/>
              <w:bottom w:val="single" w:sz="4" w:space="0" w:color="auto"/>
              <w:right w:val="single" w:sz="4" w:space="0" w:color="auto"/>
            </w:tcBorders>
            <w:shd w:val="clear" w:color="auto" w:fill="auto"/>
            <w:noWrap/>
            <w:vAlign w:val="center"/>
            <w:hideMark/>
          </w:tcPr>
          <w:p w14:paraId="31B67C5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1,20 </w:t>
            </w:r>
          </w:p>
        </w:tc>
        <w:tc>
          <w:tcPr>
            <w:tcW w:w="117" w:type="pct"/>
            <w:tcBorders>
              <w:top w:val="nil"/>
              <w:left w:val="nil"/>
              <w:bottom w:val="single" w:sz="4" w:space="0" w:color="auto"/>
              <w:right w:val="single" w:sz="4" w:space="0" w:color="auto"/>
            </w:tcBorders>
            <w:shd w:val="clear" w:color="auto" w:fill="auto"/>
            <w:noWrap/>
            <w:vAlign w:val="center"/>
            <w:hideMark/>
          </w:tcPr>
          <w:p w14:paraId="40CD8E9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1,21 </w:t>
            </w:r>
          </w:p>
        </w:tc>
        <w:tc>
          <w:tcPr>
            <w:tcW w:w="117" w:type="pct"/>
            <w:tcBorders>
              <w:top w:val="nil"/>
              <w:left w:val="nil"/>
              <w:bottom w:val="single" w:sz="4" w:space="0" w:color="auto"/>
              <w:right w:val="single" w:sz="4" w:space="0" w:color="auto"/>
            </w:tcBorders>
            <w:shd w:val="clear" w:color="auto" w:fill="auto"/>
            <w:noWrap/>
            <w:vAlign w:val="center"/>
            <w:hideMark/>
          </w:tcPr>
          <w:p w14:paraId="28E4276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1,22 </w:t>
            </w:r>
          </w:p>
        </w:tc>
        <w:tc>
          <w:tcPr>
            <w:tcW w:w="117" w:type="pct"/>
            <w:tcBorders>
              <w:top w:val="nil"/>
              <w:left w:val="nil"/>
              <w:bottom w:val="single" w:sz="4" w:space="0" w:color="auto"/>
              <w:right w:val="single" w:sz="4" w:space="0" w:color="auto"/>
            </w:tcBorders>
            <w:shd w:val="clear" w:color="auto" w:fill="auto"/>
            <w:noWrap/>
            <w:vAlign w:val="center"/>
            <w:hideMark/>
          </w:tcPr>
          <w:p w14:paraId="53C8472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1,23 </w:t>
            </w:r>
          </w:p>
        </w:tc>
        <w:tc>
          <w:tcPr>
            <w:tcW w:w="226" w:type="pct"/>
            <w:tcBorders>
              <w:top w:val="nil"/>
              <w:left w:val="nil"/>
              <w:bottom w:val="single" w:sz="4" w:space="0" w:color="auto"/>
              <w:right w:val="single" w:sz="4" w:space="0" w:color="auto"/>
            </w:tcBorders>
            <w:shd w:val="clear" w:color="auto" w:fill="auto"/>
            <w:noWrap/>
            <w:vAlign w:val="center"/>
            <w:hideMark/>
          </w:tcPr>
          <w:p w14:paraId="455E6781" w14:textId="31885C94"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0,95</w:t>
            </w:r>
          </w:p>
        </w:tc>
      </w:tr>
      <w:tr w:rsidR="003F78BA" w:rsidRPr="003F78BA" w14:paraId="3AD8232D"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3CDC76D3" w14:textId="77777777" w:rsidR="00CD337D" w:rsidRPr="003F78BA" w:rsidRDefault="00CD337D" w:rsidP="00810E86">
            <w:pPr>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sprzedaży energii do sieci w SW zima, godz. 16:00-22:00, [zł]</w:t>
            </w:r>
          </w:p>
        </w:tc>
        <w:tc>
          <w:tcPr>
            <w:tcW w:w="117" w:type="pct"/>
            <w:tcBorders>
              <w:top w:val="nil"/>
              <w:left w:val="nil"/>
              <w:bottom w:val="single" w:sz="4" w:space="0" w:color="auto"/>
              <w:right w:val="single" w:sz="4" w:space="0" w:color="auto"/>
            </w:tcBorders>
            <w:shd w:val="clear" w:color="auto" w:fill="auto"/>
            <w:noWrap/>
            <w:vAlign w:val="center"/>
            <w:hideMark/>
          </w:tcPr>
          <w:p w14:paraId="29B2B86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0,53 </w:t>
            </w:r>
          </w:p>
        </w:tc>
        <w:tc>
          <w:tcPr>
            <w:tcW w:w="117" w:type="pct"/>
            <w:tcBorders>
              <w:top w:val="nil"/>
              <w:left w:val="nil"/>
              <w:bottom w:val="single" w:sz="4" w:space="0" w:color="auto"/>
              <w:right w:val="single" w:sz="4" w:space="0" w:color="auto"/>
            </w:tcBorders>
            <w:shd w:val="clear" w:color="auto" w:fill="auto"/>
            <w:noWrap/>
            <w:vAlign w:val="center"/>
            <w:hideMark/>
          </w:tcPr>
          <w:p w14:paraId="485A25B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4565711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0,58 </w:t>
            </w:r>
          </w:p>
        </w:tc>
        <w:tc>
          <w:tcPr>
            <w:tcW w:w="117" w:type="pct"/>
            <w:tcBorders>
              <w:top w:val="nil"/>
              <w:left w:val="nil"/>
              <w:bottom w:val="single" w:sz="4" w:space="0" w:color="auto"/>
              <w:right w:val="single" w:sz="4" w:space="0" w:color="auto"/>
            </w:tcBorders>
            <w:shd w:val="clear" w:color="auto" w:fill="auto"/>
            <w:noWrap/>
            <w:vAlign w:val="center"/>
            <w:hideMark/>
          </w:tcPr>
          <w:p w14:paraId="5FB12FA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0,61 </w:t>
            </w:r>
          </w:p>
        </w:tc>
        <w:tc>
          <w:tcPr>
            <w:tcW w:w="117" w:type="pct"/>
            <w:tcBorders>
              <w:top w:val="nil"/>
              <w:left w:val="nil"/>
              <w:bottom w:val="single" w:sz="4" w:space="0" w:color="auto"/>
              <w:right w:val="single" w:sz="4" w:space="0" w:color="auto"/>
            </w:tcBorders>
            <w:shd w:val="clear" w:color="auto" w:fill="auto"/>
            <w:noWrap/>
            <w:vAlign w:val="center"/>
            <w:hideMark/>
          </w:tcPr>
          <w:p w14:paraId="2B7D72B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0,64 </w:t>
            </w:r>
          </w:p>
        </w:tc>
        <w:tc>
          <w:tcPr>
            <w:tcW w:w="117" w:type="pct"/>
            <w:tcBorders>
              <w:top w:val="nil"/>
              <w:left w:val="nil"/>
              <w:bottom w:val="single" w:sz="4" w:space="0" w:color="auto"/>
              <w:right w:val="single" w:sz="4" w:space="0" w:color="auto"/>
            </w:tcBorders>
            <w:shd w:val="clear" w:color="auto" w:fill="auto"/>
            <w:noWrap/>
            <w:vAlign w:val="center"/>
            <w:hideMark/>
          </w:tcPr>
          <w:p w14:paraId="06A6523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0,67 </w:t>
            </w:r>
          </w:p>
        </w:tc>
        <w:tc>
          <w:tcPr>
            <w:tcW w:w="117" w:type="pct"/>
            <w:tcBorders>
              <w:top w:val="nil"/>
              <w:left w:val="nil"/>
              <w:bottom w:val="single" w:sz="4" w:space="0" w:color="auto"/>
              <w:right w:val="single" w:sz="4" w:space="0" w:color="auto"/>
            </w:tcBorders>
            <w:shd w:val="clear" w:color="auto" w:fill="auto"/>
            <w:noWrap/>
            <w:vAlign w:val="center"/>
            <w:hideMark/>
          </w:tcPr>
          <w:p w14:paraId="35ACADE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0,70 </w:t>
            </w:r>
          </w:p>
        </w:tc>
        <w:tc>
          <w:tcPr>
            <w:tcW w:w="117" w:type="pct"/>
            <w:tcBorders>
              <w:top w:val="nil"/>
              <w:left w:val="nil"/>
              <w:bottom w:val="single" w:sz="4" w:space="0" w:color="auto"/>
              <w:right w:val="single" w:sz="4" w:space="0" w:color="auto"/>
            </w:tcBorders>
            <w:shd w:val="clear" w:color="auto" w:fill="auto"/>
            <w:noWrap/>
            <w:vAlign w:val="center"/>
            <w:hideMark/>
          </w:tcPr>
          <w:p w14:paraId="3C98009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0,74 </w:t>
            </w:r>
          </w:p>
        </w:tc>
        <w:tc>
          <w:tcPr>
            <w:tcW w:w="117" w:type="pct"/>
            <w:tcBorders>
              <w:top w:val="nil"/>
              <w:left w:val="nil"/>
              <w:bottom w:val="single" w:sz="4" w:space="0" w:color="auto"/>
              <w:right w:val="single" w:sz="4" w:space="0" w:color="auto"/>
            </w:tcBorders>
            <w:shd w:val="clear" w:color="auto" w:fill="auto"/>
            <w:noWrap/>
            <w:vAlign w:val="center"/>
            <w:hideMark/>
          </w:tcPr>
          <w:p w14:paraId="2E5B3E8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0,78 </w:t>
            </w:r>
          </w:p>
        </w:tc>
        <w:tc>
          <w:tcPr>
            <w:tcW w:w="117" w:type="pct"/>
            <w:tcBorders>
              <w:top w:val="nil"/>
              <w:left w:val="nil"/>
              <w:bottom w:val="single" w:sz="4" w:space="0" w:color="auto"/>
              <w:right w:val="single" w:sz="4" w:space="0" w:color="auto"/>
            </w:tcBorders>
            <w:shd w:val="clear" w:color="auto" w:fill="auto"/>
            <w:noWrap/>
            <w:vAlign w:val="center"/>
            <w:hideMark/>
          </w:tcPr>
          <w:p w14:paraId="7D7A982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0,81 </w:t>
            </w:r>
          </w:p>
        </w:tc>
        <w:tc>
          <w:tcPr>
            <w:tcW w:w="117" w:type="pct"/>
            <w:tcBorders>
              <w:top w:val="nil"/>
              <w:left w:val="nil"/>
              <w:bottom w:val="single" w:sz="4" w:space="0" w:color="auto"/>
              <w:right w:val="single" w:sz="4" w:space="0" w:color="auto"/>
            </w:tcBorders>
            <w:shd w:val="clear" w:color="auto" w:fill="auto"/>
            <w:noWrap/>
            <w:vAlign w:val="center"/>
            <w:hideMark/>
          </w:tcPr>
          <w:p w14:paraId="632D266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0,86 </w:t>
            </w:r>
          </w:p>
        </w:tc>
        <w:tc>
          <w:tcPr>
            <w:tcW w:w="117" w:type="pct"/>
            <w:tcBorders>
              <w:top w:val="nil"/>
              <w:left w:val="nil"/>
              <w:bottom w:val="single" w:sz="4" w:space="0" w:color="auto"/>
              <w:right w:val="single" w:sz="4" w:space="0" w:color="auto"/>
            </w:tcBorders>
            <w:shd w:val="clear" w:color="auto" w:fill="auto"/>
            <w:noWrap/>
            <w:vAlign w:val="center"/>
            <w:hideMark/>
          </w:tcPr>
          <w:p w14:paraId="56281E6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0,90 </w:t>
            </w:r>
          </w:p>
        </w:tc>
        <w:tc>
          <w:tcPr>
            <w:tcW w:w="117" w:type="pct"/>
            <w:tcBorders>
              <w:top w:val="nil"/>
              <w:left w:val="nil"/>
              <w:bottom w:val="single" w:sz="4" w:space="0" w:color="auto"/>
              <w:right w:val="single" w:sz="4" w:space="0" w:color="auto"/>
            </w:tcBorders>
            <w:shd w:val="clear" w:color="auto" w:fill="auto"/>
            <w:noWrap/>
            <w:vAlign w:val="center"/>
            <w:hideMark/>
          </w:tcPr>
          <w:p w14:paraId="5C234A7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0,94 </w:t>
            </w:r>
          </w:p>
        </w:tc>
        <w:tc>
          <w:tcPr>
            <w:tcW w:w="117" w:type="pct"/>
            <w:tcBorders>
              <w:top w:val="nil"/>
              <w:left w:val="nil"/>
              <w:bottom w:val="single" w:sz="4" w:space="0" w:color="auto"/>
              <w:right w:val="single" w:sz="4" w:space="0" w:color="auto"/>
            </w:tcBorders>
            <w:shd w:val="clear" w:color="auto" w:fill="auto"/>
            <w:noWrap/>
            <w:vAlign w:val="center"/>
            <w:hideMark/>
          </w:tcPr>
          <w:p w14:paraId="50EC39B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0,99 </w:t>
            </w:r>
          </w:p>
        </w:tc>
        <w:tc>
          <w:tcPr>
            <w:tcW w:w="117" w:type="pct"/>
            <w:tcBorders>
              <w:top w:val="nil"/>
              <w:left w:val="nil"/>
              <w:bottom w:val="single" w:sz="4" w:space="0" w:color="auto"/>
              <w:right w:val="single" w:sz="4" w:space="0" w:color="auto"/>
            </w:tcBorders>
            <w:shd w:val="clear" w:color="auto" w:fill="auto"/>
            <w:noWrap/>
            <w:vAlign w:val="center"/>
            <w:hideMark/>
          </w:tcPr>
          <w:p w14:paraId="116E880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1,04 </w:t>
            </w:r>
          </w:p>
        </w:tc>
        <w:tc>
          <w:tcPr>
            <w:tcW w:w="117" w:type="pct"/>
            <w:tcBorders>
              <w:top w:val="nil"/>
              <w:left w:val="nil"/>
              <w:bottom w:val="single" w:sz="4" w:space="0" w:color="auto"/>
              <w:right w:val="single" w:sz="4" w:space="0" w:color="auto"/>
            </w:tcBorders>
            <w:shd w:val="clear" w:color="auto" w:fill="auto"/>
            <w:noWrap/>
            <w:vAlign w:val="center"/>
            <w:hideMark/>
          </w:tcPr>
          <w:p w14:paraId="5864717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1,09 </w:t>
            </w:r>
          </w:p>
        </w:tc>
        <w:tc>
          <w:tcPr>
            <w:tcW w:w="117" w:type="pct"/>
            <w:tcBorders>
              <w:top w:val="nil"/>
              <w:left w:val="nil"/>
              <w:bottom w:val="single" w:sz="4" w:space="0" w:color="auto"/>
              <w:right w:val="single" w:sz="4" w:space="0" w:color="auto"/>
            </w:tcBorders>
            <w:shd w:val="clear" w:color="auto" w:fill="auto"/>
            <w:noWrap/>
            <w:vAlign w:val="center"/>
            <w:hideMark/>
          </w:tcPr>
          <w:p w14:paraId="2062D48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1,15 </w:t>
            </w:r>
          </w:p>
        </w:tc>
        <w:tc>
          <w:tcPr>
            <w:tcW w:w="117" w:type="pct"/>
            <w:tcBorders>
              <w:top w:val="nil"/>
              <w:left w:val="nil"/>
              <w:bottom w:val="single" w:sz="4" w:space="0" w:color="auto"/>
              <w:right w:val="single" w:sz="4" w:space="0" w:color="auto"/>
            </w:tcBorders>
            <w:shd w:val="clear" w:color="auto" w:fill="auto"/>
            <w:noWrap/>
            <w:vAlign w:val="center"/>
            <w:hideMark/>
          </w:tcPr>
          <w:p w14:paraId="0A800C2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1,20 </w:t>
            </w:r>
          </w:p>
        </w:tc>
        <w:tc>
          <w:tcPr>
            <w:tcW w:w="117" w:type="pct"/>
            <w:tcBorders>
              <w:top w:val="nil"/>
              <w:left w:val="nil"/>
              <w:bottom w:val="single" w:sz="4" w:space="0" w:color="auto"/>
              <w:right w:val="single" w:sz="4" w:space="0" w:color="auto"/>
            </w:tcBorders>
            <w:shd w:val="clear" w:color="auto" w:fill="auto"/>
            <w:noWrap/>
            <w:vAlign w:val="center"/>
            <w:hideMark/>
          </w:tcPr>
          <w:p w14:paraId="6D5EBDC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1,26 </w:t>
            </w:r>
          </w:p>
        </w:tc>
        <w:tc>
          <w:tcPr>
            <w:tcW w:w="117" w:type="pct"/>
            <w:tcBorders>
              <w:top w:val="nil"/>
              <w:left w:val="nil"/>
              <w:bottom w:val="single" w:sz="4" w:space="0" w:color="auto"/>
              <w:right w:val="single" w:sz="4" w:space="0" w:color="auto"/>
            </w:tcBorders>
            <w:shd w:val="clear" w:color="auto" w:fill="auto"/>
            <w:noWrap/>
            <w:vAlign w:val="center"/>
            <w:hideMark/>
          </w:tcPr>
          <w:p w14:paraId="66A29EE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1,33 </w:t>
            </w:r>
          </w:p>
        </w:tc>
        <w:tc>
          <w:tcPr>
            <w:tcW w:w="117" w:type="pct"/>
            <w:tcBorders>
              <w:top w:val="nil"/>
              <w:left w:val="nil"/>
              <w:bottom w:val="single" w:sz="4" w:space="0" w:color="auto"/>
              <w:right w:val="single" w:sz="4" w:space="0" w:color="auto"/>
            </w:tcBorders>
            <w:shd w:val="clear" w:color="auto" w:fill="auto"/>
            <w:noWrap/>
            <w:vAlign w:val="center"/>
            <w:hideMark/>
          </w:tcPr>
          <w:p w14:paraId="07B7059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1,34 </w:t>
            </w:r>
          </w:p>
        </w:tc>
        <w:tc>
          <w:tcPr>
            <w:tcW w:w="117" w:type="pct"/>
            <w:tcBorders>
              <w:top w:val="nil"/>
              <w:left w:val="nil"/>
              <w:bottom w:val="single" w:sz="4" w:space="0" w:color="auto"/>
              <w:right w:val="single" w:sz="4" w:space="0" w:color="auto"/>
            </w:tcBorders>
            <w:shd w:val="clear" w:color="auto" w:fill="auto"/>
            <w:noWrap/>
            <w:vAlign w:val="center"/>
            <w:hideMark/>
          </w:tcPr>
          <w:p w14:paraId="135F685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1,35 </w:t>
            </w:r>
          </w:p>
        </w:tc>
        <w:tc>
          <w:tcPr>
            <w:tcW w:w="117" w:type="pct"/>
            <w:tcBorders>
              <w:top w:val="nil"/>
              <w:left w:val="nil"/>
              <w:bottom w:val="single" w:sz="4" w:space="0" w:color="auto"/>
              <w:right w:val="single" w:sz="4" w:space="0" w:color="auto"/>
            </w:tcBorders>
            <w:shd w:val="clear" w:color="auto" w:fill="auto"/>
            <w:noWrap/>
            <w:vAlign w:val="center"/>
            <w:hideMark/>
          </w:tcPr>
          <w:p w14:paraId="4E32F20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1,37 </w:t>
            </w:r>
          </w:p>
        </w:tc>
        <w:tc>
          <w:tcPr>
            <w:tcW w:w="117" w:type="pct"/>
            <w:tcBorders>
              <w:top w:val="nil"/>
              <w:left w:val="nil"/>
              <w:bottom w:val="single" w:sz="4" w:space="0" w:color="auto"/>
              <w:right w:val="single" w:sz="4" w:space="0" w:color="auto"/>
            </w:tcBorders>
            <w:shd w:val="clear" w:color="auto" w:fill="auto"/>
            <w:noWrap/>
            <w:vAlign w:val="center"/>
            <w:hideMark/>
          </w:tcPr>
          <w:p w14:paraId="137BCC4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1,38 </w:t>
            </w:r>
          </w:p>
        </w:tc>
        <w:tc>
          <w:tcPr>
            <w:tcW w:w="117" w:type="pct"/>
            <w:tcBorders>
              <w:top w:val="nil"/>
              <w:left w:val="nil"/>
              <w:bottom w:val="single" w:sz="4" w:space="0" w:color="auto"/>
              <w:right w:val="single" w:sz="4" w:space="0" w:color="auto"/>
            </w:tcBorders>
            <w:shd w:val="clear" w:color="auto" w:fill="auto"/>
            <w:noWrap/>
            <w:vAlign w:val="center"/>
            <w:hideMark/>
          </w:tcPr>
          <w:p w14:paraId="0F57F86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1,39 </w:t>
            </w:r>
          </w:p>
        </w:tc>
        <w:tc>
          <w:tcPr>
            <w:tcW w:w="117" w:type="pct"/>
            <w:tcBorders>
              <w:top w:val="nil"/>
              <w:left w:val="nil"/>
              <w:bottom w:val="single" w:sz="4" w:space="0" w:color="auto"/>
              <w:right w:val="single" w:sz="4" w:space="0" w:color="auto"/>
            </w:tcBorders>
            <w:shd w:val="clear" w:color="auto" w:fill="auto"/>
            <w:noWrap/>
            <w:vAlign w:val="center"/>
            <w:hideMark/>
          </w:tcPr>
          <w:p w14:paraId="3CE0C3D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1,41 </w:t>
            </w:r>
          </w:p>
        </w:tc>
        <w:tc>
          <w:tcPr>
            <w:tcW w:w="117" w:type="pct"/>
            <w:tcBorders>
              <w:top w:val="nil"/>
              <w:left w:val="nil"/>
              <w:bottom w:val="single" w:sz="4" w:space="0" w:color="auto"/>
              <w:right w:val="single" w:sz="4" w:space="0" w:color="auto"/>
            </w:tcBorders>
            <w:shd w:val="clear" w:color="auto" w:fill="auto"/>
            <w:noWrap/>
            <w:vAlign w:val="center"/>
            <w:hideMark/>
          </w:tcPr>
          <w:p w14:paraId="15C5A25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1,42 </w:t>
            </w:r>
          </w:p>
        </w:tc>
        <w:tc>
          <w:tcPr>
            <w:tcW w:w="117" w:type="pct"/>
            <w:tcBorders>
              <w:top w:val="nil"/>
              <w:left w:val="nil"/>
              <w:bottom w:val="single" w:sz="4" w:space="0" w:color="auto"/>
              <w:right w:val="single" w:sz="4" w:space="0" w:color="auto"/>
            </w:tcBorders>
            <w:shd w:val="clear" w:color="auto" w:fill="auto"/>
            <w:noWrap/>
            <w:vAlign w:val="center"/>
            <w:hideMark/>
          </w:tcPr>
          <w:p w14:paraId="59F29769"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1,44 </w:t>
            </w:r>
          </w:p>
        </w:tc>
        <w:tc>
          <w:tcPr>
            <w:tcW w:w="117" w:type="pct"/>
            <w:tcBorders>
              <w:top w:val="nil"/>
              <w:left w:val="nil"/>
              <w:bottom w:val="single" w:sz="4" w:space="0" w:color="auto"/>
              <w:right w:val="single" w:sz="4" w:space="0" w:color="auto"/>
            </w:tcBorders>
            <w:shd w:val="clear" w:color="auto" w:fill="auto"/>
            <w:noWrap/>
            <w:vAlign w:val="center"/>
            <w:hideMark/>
          </w:tcPr>
          <w:p w14:paraId="4AA777E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1,45 </w:t>
            </w:r>
          </w:p>
        </w:tc>
        <w:tc>
          <w:tcPr>
            <w:tcW w:w="117" w:type="pct"/>
            <w:tcBorders>
              <w:top w:val="nil"/>
              <w:left w:val="nil"/>
              <w:bottom w:val="single" w:sz="4" w:space="0" w:color="auto"/>
              <w:right w:val="single" w:sz="4" w:space="0" w:color="auto"/>
            </w:tcBorders>
            <w:shd w:val="clear" w:color="auto" w:fill="auto"/>
            <w:noWrap/>
            <w:vAlign w:val="center"/>
            <w:hideMark/>
          </w:tcPr>
          <w:p w14:paraId="15AEB95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1,47 </w:t>
            </w:r>
          </w:p>
        </w:tc>
        <w:tc>
          <w:tcPr>
            <w:tcW w:w="226" w:type="pct"/>
            <w:tcBorders>
              <w:top w:val="nil"/>
              <w:left w:val="nil"/>
              <w:bottom w:val="single" w:sz="4" w:space="0" w:color="auto"/>
              <w:right w:val="single" w:sz="4" w:space="0" w:color="auto"/>
            </w:tcBorders>
            <w:shd w:val="clear" w:color="auto" w:fill="auto"/>
            <w:noWrap/>
            <w:vAlign w:val="center"/>
            <w:hideMark/>
          </w:tcPr>
          <w:p w14:paraId="6B085CAC" w14:textId="575455EF"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1,05</w:t>
            </w:r>
          </w:p>
        </w:tc>
      </w:tr>
      <w:tr w:rsidR="003F78BA" w:rsidRPr="003F78BA" w14:paraId="442D0938"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10CA5662" w14:textId="77777777" w:rsidR="00CD337D" w:rsidRPr="003F78BA" w:rsidRDefault="00CD337D" w:rsidP="00810E86">
            <w:pPr>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sprzedaży energii do sieci w N lato, godz. 22:00-7:00, [zł]</w:t>
            </w:r>
          </w:p>
        </w:tc>
        <w:tc>
          <w:tcPr>
            <w:tcW w:w="117" w:type="pct"/>
            <w:tcBorders>
              <w:top w:val="nil"/>
              <w:left w:val="nil"/>
              <w:bottom w:val="single" w:sz="4" w:space="0" w:color="auto"/>
              <w:right w:val="single" w:sz="4" w:space="0" w:color="auto"/>
            </w:tcBorders>
            <w:shd w:val="clear" w:color="auto" w:fill="auto"/>
            <w:noWrap/>
            <w:vAlign w:val="center"/>
            <w:hideMark/>
          </w:tcPr>
          <w:p w14:paraId="405ADF1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0,32 </w:t>
            </w:r>
          </w:p>
        </w:tc>
        <w:tc>
          <w:tcPr>
            <w:tcW w:w="117" w:type="pct"/>
            <w:tcBorders>
              <w:top w:val="nil"/>
              <w:left w:val="nil"/>
              <w:bottom w:val="single" w:sz="4" w:space="0" w:color="auto"/>
              <w:right w:val="single" w:sz="4" w:space="0" w:color="auto"/>
            </w:tcBorders>
            <w:shd w:val="clear" w:color="auto" w:fill="auto"/>
            <w:noWrap/>
            <w:vAlign w:val="center"/>
            <w:hideMark/>
          </w:tcPr>
          <w:p w14:paraId="792C5B0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0,33 </w:t>
            </w:r>
          </w:p>
        </w:tc>
        <w:tc>
          <w:tcPr>
            <w:tcW w:w="117" w:type="pct"/>
            <w:tcBorders>
              <w:top w:val="nil"/>
              <w:left w:val="nil"/>
              <w:bottom w:val="single" w:sz="4" w:space="0" w:color="auto"/>
              <w:right w:val="single" w:sz="4" w:space="0" w:color="auto"/>
            </w:tcBorders>
            <w:shd w:val="clear" w:color="auto" w:fill="auto"/>
            <w:noWrap/>
            <w:vAlign w:val="center"/>
            <w:hideMark/>
          </w:tcPr>
          <w:p w14:paraId="35AC084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0,35 </w:t>
            </w:r>
          </w:p>
        </w:tc>
        <w:tc>
          <w:tcPr>
            <w:tcW w:w="117" w:type="pct"/>
            <w:tcBorders>
              <w:top w:val="nil"/>
              <w:left w:val="nil"/>
              <w:bottom w:val="single" w:sz="4" w:space="0" w:color="auto"/>
              <w:right w:val="single" w:sz="4" w:space="0" w:color="auto"/>
            </w:tcBorders>
            <w:shd w:val="clear" w:color="auto" w:fill="auto"/>
            <w:noWrap/>
            <w:vAlign w:val="center"/>
            <w:hideMark/>
          </w:tcPr>
          <w:p w14:paraId="23C79B8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0,36 </w:t>
            </w:r>
          </w:p>
        </w:tc>
        <w:tc>
          <w:tcPr>
            <w:tcW w:w="117" w:type="pct"/>
            <w:tcBorders>
              <w:top w:val="nil"/>
              <w:left w:val="nil"/>
              <w:bottom w:val="single" w:sz="4" w:space="0" w:color="auto"/>
              <w:right w:val="single" w:sz="4" w:space="0" w:color="auto"/>
            </w:tcBorders>
            <w:shd w:val="clear" w:color="auto" w:fill="auto"/>
            <w:noWrap/>
            <w:vAlign w:val="center"/>
            <w:hideMark/>
          </w:tcPr>
          <w:p w14:paraId="3BA6B2A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0,38 </w:t>
            </w:r>
          </w:p>
        </w:tc>
        <w:tc>
          <w:tcPr>
            <w:tcW w:w="117" w:type="pct"/>
            <w:tcBorders>
              <w:top w:val="nil"/>
              <w:left w:val="nil"/>
              <w:bottom w:val="single" w:sz="4" w:space="0" w:color="auto"/>
              <w:right w:val="single" w:sz="4" w:space="0" w:color="auto"/>
            </w:tcBorders>
            <w:shd w:val="clear" w:color="auto" w:fill="auto"/>
            <w:noWrap/>
            <w:vAlign w:val="center"/>
            <w:hideMark/>
          </w:tcPr>
          <w:p w14:paraId="051FBED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0,40 </w:t>
            </w:r>
          </w:p>
        </w:tc>
        <w:tc>
          <w:tcPr>
            <w:tcW w:w="117" w:type="pct"/>
            <w:tcBorders>
              <w:top w:val="nil"/>
              <w:left w:val="nil"/>
              <w:bottom w:val="single" w:sz="4" w:space="0" w:color="auto"/>
              <w:right w:val="single" w:sz="4" w:space="0" w:color="auto"/>
            </w:tcBorders>
            <w:shd w:val="clear" w:color="auto" w:fill="auto"/>
            <w:noWrap/>
            <w:vAlign w:val="center"/>
            <w:hideMark/>
          </w:tcPr>
          <w:p w14:paraId="2DE98E6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0,42 </w:t>
            </w:r>
          </w:p>
        </w:tc>
        <w:tc>
          <w:tcPr>
            <w:tcW w:w="117" w:type="pct"/>
            <w:tcBorders>
              <w:top w:val="nil"/>
              <w:left w:val="nil"/>
              <w:bottom w:val="single" w:sz="4" w:space="0" w:color="auto"/>
              <w:right w:val="single" w:sz="4" w:space="0" w:color="auto"/>
            </w:tcBorders>
            <w:shd w:val="clear" w:color="auto" w:fill="auto"/>
            <w:noWrap/>
            <w:vAlign w:val="center"/>
            <w:hideMark/>
          </w:tcPr>
          <w:p w14:paraId="7409041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0,43 </w:t>
            </w:r>
          </w:p>
        </w:tc>
        <w:tc>
          <w:tcPr>
            <w:tcW w:w="117" w:type="pct"/>
            <w:tcBorders>
              <w:top w:val="nil"/>
              <w:left w:val="nil"/>
              <w:bottom w:val="single" w:sz="4" w:space="0" w:color="auto"/>
              <w:right w:val="single" w:sz="4" w:space="0" w:color="auto"/>
            </w:tcBorders>
            <w:shd w:val="clear" w:color="auto" w:fill="auto"/>
            <w:noWrap/>
            <w:vAlign w:val="center"/>
            <w:hideMark/>
          </w:tcPr>
          <w:p w14:paraId="18EFF90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0,44 </w:t>
            </w:r>
          </w:p>
        </w:tc>
        <w:tc>
          <w:tcPr>
            <w:tcW w:w="117" w:type="pct"/>
            <w:tcBorders>
              <w:top w:val="nil"/>
              <w:left w:val="nil"/>
              <w:bottom w:val="single" w:sz="4" w:space="0" w:color="auto"/>
              <w:right w:val="single" w:sz="4" w:space="0" w:color="auto"/>
            </w:tcBorders>
            <w:shd w:val="clear" w:color="auto" w:fill="auto"/>
            <w:noWrap/>
            <w:vAlign w:val="center"/>
            <w:hideMark/>
          </w:tcPr>
          <w:p w14:paraId="4931140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0,45 </w:t>
            </w:r>
          </w:p>
        </w:tc>
        <w:tc>
          <w:tcPr>
            <w:tcW w:w="117" w:type="pct"/>
            <w:tcBorders>
              <w:top w:val="nil"/>
              <w:left w:val="nil"/>
              <w:bottom w:val="single" w:sz="4" w:space="0" w:color="auto"/>
              <w:right w:val="single" w:sz="4" w:space="0" w:color="auto"/>
            </w:tcBorders>
            <w:shd w:val="clear" w:color="auto" w:fill="auto"/>
            <w:noWrap/>
            <w:vAlign w:val="center"/>
            <w:hideMark/>
          </w:tcPr>
          <w:p w14:paraId="7ADB0B6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0,46 </w:t>
            </w:r>
          </w:p>
        </w:tc>
        <w:tc>
          <w:tcPr>
            <w:tcW w:w="117" w:type="pct"/>
            <w:tcBorders>
              <w:top w:val="nil"/>
              <w:left w:val="nil"/>
              <w:bottom w:val="single" w:sz="4" w:space="0" w:color="auto"/>
              <w:right w:val="single" w:sz="4" w:space="0" w:color="auto"/>
            </w:tcBorders>
            <w:shd w:val="clear" w:color="auto" w:fill="auto"/>
            <w:noWrap/>
            <w:vAlign w:val="center"/>
            <w:hideMark/>
          </w:tcPr>
          <w:p w14:paraId="4050DEE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0,47 </w:t>
            </w:r>
          </w:p>
        </w:tc>
        <w:tc>
          <w:tcPr>
            <w:tcW w:w="117" w:type="pct"/>
            <w:tcBorders>
              <w:top w:val="nil"/>
              <w:left w:val="nil"/>
              <w:bottom w:val="single" w:sz="4" w:space="0" w:color="auto"/>
              <w:right w:val="single" w:sz="4" w:space="0" w:color="auto"/>
            </w:tcBorders>
            <w:shd w:val="clear" w:color="auto" w:fill="auto"/>
            <w:noWrap/>
            <w:vAlign w:val="center"/>
            <w:hideMark/>
          </w:tcPr>
          <w:p w14:paraId="7984538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0,48 </w:t>
            </w:r>
          </w:p>
        </w:tc>
        <w:tc>
          <w:tcPr>
            <w:tcW w:w="117" w:type="pct"/>
            <w:tcBorders>
              <w:top w:val="nil"/>
              <w:left w:val="nil"/>
              <w:bottom w:val="single" w:sz="4" w:space="0" w:color="auto"/>
              <w:right w:val="single" w:sz="4" w:space="0" w:color="auto"/>
            </w:tcBorders>
            <w:shd w:val="clear" w:color="auto" w:fill="auto"/>
            <w:noWrap/>
            <w:vAlign w:val="center"/>
            <w:hideMark/>
          </w:tcPr>
          <w:p w14:paraId="6486504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0,48 </w:t>
            </w:r>
          </w:p>
        </w:tc>
        <w:tc>
          <w:tcPr>
            <w:tcW w:w="117" w:type="pct"/>
            <w:tcBorders>
              <w:top w:val="nil"/>
              <w:left w:val="nil"/>
              <w:bottom w:val="single" w:sz="4" w:space="0" w:color="auto"/>
              <w:right w:val="single" w:sz="4" w:space="0" w:color="auto"/>
            </w:tcBorders>
            <w:shd w:val="clear" w:color="auto" w:fill="auto"/>
            <w:noWrap/>
            <w:vAlign w:val="center"/>
            <w:hideMark/>
          </w:tcPr>
          <w:p w14:paraId="0FC321B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0,49 </w:t>
            </w:r>
          </w:p>
        </w:tc>
        <w:tc>
          <w:tcPr>
            <w:tcW w:w="117" w:type="pct"/>
            <w:tcBorders>
              <w:top w:val="nil"/>
              <w:left w:val="nil"/>
              <w:bottom w:val="single" w:sz="4" w:space="0" w:color="auto"/>
              <w:right w:val="single" w:sz="4" w:space="0" w:color="auto"/>
            </w:tcBorders>
            <w:shd w:val="clear" w:color="auto" w:fill="auto"/>
            <w:noWrap/>
            <w:vAlign w:val="center"/>
            <w:hideMark/>
          </w:tcPr>
          <w:p w14:paraId="4BF051F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0,50 </w:t>
            </w:r>
          </w:p>
        </w:tc>
        <w:tc>
          <w:tcPr>
            <w:tcW w:w="117" w:type="pct"/>
            <w:tcBorders>
              <w:top w:val="nil"/>
              <w:left w:val="nil"/>
              <w:bottom w:val="single" w:sz="4" w:space="0" w:color="auto"/>
              <w:right w:val="single" w:sz="4" w:space="0" w:color="auto"/>
            </w:tcBorders>
            <w:shd w:val="clear" w:color="auto" w:fill="auto"/>
            <w:noWrap/>
            <w:vAlign w:val="center"/>
            <w:hideMark/>
          </w:tcPr>
          <w:p w14:paraId="5D85B30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0,51 </w:t>
            </w:r>
          </w:p>
        </w:tc>
        <w:tc>
          <w:tcPr>
            <w:tcW w:w="117" w:type="pct"/>
            <w:tcBorders>
              <w:top w:val="nil"/>
              <w:left w:val="nil"/>
              <w:bottom w:val="single" w:sz="4" w:space="0" w:color="auto"/>
              <w:right w:val="single" w:sz="4" w:space="0" w:color="auto"/>
            </w:tcBorders>
            <w:shd w:val="clear" w:color="auto" w:fill="auto"/>
            <w:noWrap/>
            <w:vAlign w:val="center"/>
            <w:hideMark/>
          </w:tcPr>
          <w:p w14:paraId="6D31A06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0,52 </w:t>
            </w:r>
          </w:p>
        </w:tc>
        <w:tc>
          <w:tcPr>
            <w:tcW w:w="117" w:type="pct"/>
            <w:tcBorders>
              <w:top w:val="nil"/>
              <w:left w:val="nil"/>
              <w:bottom w:val="single" w:sz="4" w:space="0" w:color="auto"/>
              <w:right w:val="single" w:sz="4" w:space="0" w:color="auto"/>
            </w:tcBorders>
            <w:shd w:val="clear" w:color="auto" w:fill="auto"/>
            <w:noWrap/>
            <w:vAlign w:val="center"/>
            <w:hideMark/>
          </w:tcPr>
          <w:p w14:paraId="23E47F1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0,54 </w:t>
            </w:r>
          </w:p>
        </w:tc>
        <w:tc>
          <w:tcPr>
            <w:tcW w:w="117" w:type="pct"/>
            <w:tcBorders>
              <w:top w:val="nil"/>
              <w:left w:val="nil"/>
              <w:bottom w:val="single" w:sz="4" w:space="0" w:color="auto"/>
              <w:right w:val="single" w:sz="4" w:space="0" w:color="auto"/>
            </w:tcBorders>
            <w:shd w:val="clear" w:color="auto" w:fill="auto"/>
            <w:noWrap/>
            <w:vAlign w:val="center"/>
            <w:hideMark/>
          </w:tcPr>
          <w:p w14:paraId="0FEC7B3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7E3E8E2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40DFF3A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6A92981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14E1AF6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3113D93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6180ED0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0,58 </w:t>
            </w:r>
          </w:p>
        </w:tc>
        <w:tc>
          <w:tcPr>
            <w:tcW w:w="117" w:type="pct"/>
            <w:tcBorders>
              <w:top w:val="nil"/>
              <w:left w:val="nil"/>
              <w:bottom w:val="single" w:sz="4" w:space="0" w:color="auto"/>
              <w:right w:val="single" w:sz="4" w:space="0" w:color="auto"/>
            </w:tcBorders>
            <w:shd w:val="clear" w:color="auto" w:fill="auto"/>
            <w:noWrap/>
            <w:vAlign w:val="center"/>
            <w:hideMark/>
          </w:tcPr>
          <w:p w14:paraId="2A12A59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2866C56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09B0DC5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0,60 </w:t>
            </w:r>
          </w:p>
        </w:tc>
        <w:tc>
          <w:tcPr>
            <w:tcW w:w="117" w:type="pct"/>
            <w:tcBorders>
              <w:top w:val="nil"/>
              <w:left w:val="nil"/>
              <w:bottom w:val="single" w:sz="4" w:space="0" w:color="auto"/>
              <w:right w:val="single" w:sz="4" w:space="0" w:color="auto"/>
            </w:tcBorders>
            <w:shd w:val="clear" w:color="auto" w:fill="auto"/>
            <w:noWrap/>
            <w:vAlign w:val="center"/>
            <w:hideMark/>
          </w:tcPr>
          <w:p w14:paraId="6100AA4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0,60 </w:t>
            </w:r>
          </w:p>
        </w:tc>
        <w:tc>
          <w:tcPr>
            <w:tcW w:w="226" w:type="pct"/>
            <w:tcBorders>
              <w:top w:val="nil"/>
              <w:left w:val="nil"/>
              <w:bottom w:val="single" w:sz="4" w:space="0" w:color="auto"/>
              <w:right w:val="single" w:sz="4" w:space="0" w:color="auto"/>
            </w:tcBorders>
            <w:shd w:val="clear" w:color="auto" w:fill="auto"/>
            <w:noWrap/>
            <w:vAlign w:val="center"/>
            <w:hideMark/>
          </w:tcPr>
          <w:p w14:paraId="71903423" w14:textId="59718631"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0,49</w:t>
            </w:r>
          </w:p>
        </w:tc>
      </w:tr>
      <w:tr w:rsidR="003F78BA" w:rsidRPr="003F78BA" w14:paraId="5ECE226C"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0EC76F68" w14:textId="77777777" w:rsidR="00CD337D" w:rsidRPr="003F78BA" w:rsidRDefault="00CD337D" w:rsidP="00810E86">
            <w:pPr>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sprzedaży energii do sieci w N zima, godz. 22:00-8:00</w:t>
            </w:r>
          </w:p>
        </w:tc>
        <w:tc>
          <w:tcPr>
            <w:tcW w:w="117" w:type="pct"/>
            <w:tcBorders>
              <w:top w:val="nil"/>
              <w:left w:val="nil"/>
              <w:bottom w:val="single" w:sz="4" w:space="0" w:color="auto"/>
              <w:right w:val="single" w:sz="4" w:space="0" w:color="auto"/>
            </w:tcBorders>
            <w:shd w:val="clear" w:color="auto" w:fill="auto"/>
            <w:noWrap/>
            <w:vAlign w:val="center"/>
            <w:hideMark/>
          </w:tcPr>
          <w:p w14:paraId="4EC80CA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0,32 </w:t>
            </w:r>
          </w:p>
        </w:tc>
        <w:tc>
          <w:tcPr>
            <w:tcW w:w="117" w:type="pct"/>
            <w:tcBorders>
              <w:top w:val="nil"/>
              <w:left w:val="nil"/>
              <w:bottom w:val="single" w:sz="4" w:space="0" w:color="auto"/>
              <w:right w:val="single" w:sz="4" w:space="0" w:color="auto"/>
            </w:tcBorders>
            <w:shd w:val="clear" w:color="auto" w:fill="auto"/>
            <w:noWrap/>
            <w:vAlign w:val="center"/>
            <w:hideMark/>
          </w:tcPr>
          <w:p w14:paraId="6B99CDF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0,33 </w:t>
            </w:r>
          </w:p>
        </w:tc>
        <w:tc>
          <w:tcPr>
            <w:tcW w:w="117" w:type="pct"/>
            <w:tcBorders>
              <w:top w:val="nil"/>
              <w:left w:val="nil"/>
              <w:bottom w:val="single" w:sz="4" w:space="0" w:color="auto"/>
              <w:right w:val="single" w:sz="4" w:space="0" w:color="auto"/>
            </w:tcBorders>
            <w:shd w:val="clear" w:color="auto" w:fill="auto"/>
            <w:noWrap/>
            <w:vAlign w:val="center"/>
            <w:hideMark/>
          </w:tcPr>
          <w:p w14:paraId="068037A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0,35 </w:t>
            </w:r>
          </w:p>
        </w:tc>
        <w:tc>
          <w:tcPr>
            <w:tcW w:w="117" w:type="pct"/>
            <w:tcBorders>
              <w:top w:val="nil"/>
              <w:left w:val="nil"/>
              <w:bottom w:val="single" w:sz="4" w:space="0" w:color="auto"/>
              <w:right w:val="single" w:sz="4" w:space="0" w:color="auto"/>
            </w:tcBorders>
            <w:shd w:val="clear" w:color="auto" w:fill="auto"/>
            <w:noWrap/>
            <w:vAlign w:val="center"/>
            <w:hideMark/>
          </w:tcPr>
          <w:p w14:paraId="7FE3EC4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0,36 </w:t>
            </w:r>
          </w:p>
        </w:tc>
        <w:tc>
          <w:tcPr>
            <w:tcW w:w="117" w:type="pct"/>
            <w:tcBorders>
              <w:top w:val="nil"/>
              <w:left w:val="nil"/>
              <w:bottom w:val="single" w:sz="4" w:space="0" w:color="auto"/>
              <w:right w:val="single" w:sz="4" w:space="0" w:color="auto"/>
            </w:tcBorders>
            <w:shd w:val="clear" w:color="auto" w:fill="auto"/>
            <w:noWrap/>
            <w:vAlign w:val="center"/>
            <w:hideMark/>
          </w:tcPr>
          <w:p w14:paraId="65ECBEE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0,38 </w:t>
            </w:r>
          </w:p>
        </w:tc>
        <w:tc>
          <w:tcPr>
            <w:tcW w:w="117" w:type="pct"/>
            <w:tcBorders>
              <w:top w:val="nil"/>
              <w:left w:val="nil"/>
              <w:bottom w:val="single" w:sz="4" w:space="0" w:color="auto"/>
              <w:right w:val="single" w:sz="4" w:space="0" w:color="auto"/>
            </w:tcBorders>
            <w:shd w:val="clear" w:color="auto" w:fill="auto"/>
            <w:noWrap/>
            <w:vAlign w:val="center"/>
            <w:hideMark/>
          </w:tcPr>
          <w:p w14:paraId="4665879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0,40 </w:t>
            </w:r>
          </w:p>
        </w:tc>
        <w:tc>
          <w:tcPr>
            <w:tcW w:w="117" w:type="pct"/>
            <w:tcBorders>
              <w:top w:val="nil"/>
              <w:left w:val="nil"/>
              <w:bottom w:val="single" w:sz="4" w:space="0" w:color="auto"/>
              <w:right w:val="single" w:sz="4" w:space="0" w:color="auto"/>
            </w:tcBorders>
            <w:shd w:val="clear" w:color="auto" w:fill="auto"/>
            <w:noWrap/>
            <w:vAlign w:val="center"/>
            <w:hideMark/>
          </w:tcPr>
          <w:p w14:paraId="4010024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0,42 </w:t>
            </w:r>
          </w:p>
        </w:tc>
        <w:tc>
          <w:tcPr>
            <w:tcW w:w="117" w:type="pct"/>
            <w:tcBorders>
              <w:top w:val="nil"/>
              <w:left w:val="nil"/>
              <w:bottom w:val="single" w:sz="4" w:space="0" w:color="auto"/>
              <w:right w:val="single" w:sz="4" w:space="0" w:color="auto"/>
            </w:tcBorders>
            <w:shd w:val="clear" w:color="auto" w:fill="auto"/>
            <w:noWrap/>
            <w:vAlign w:val="center"/>
            <w:hideMark/>
          </w:tcPr>
          <w:p w14:paraId="4135184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0,43 </w:t>
            </w:r>
          </w:p>
        </w:tc>
        <w:tc>
          <w:tcPr>
            <w:tcW w:w="117" w:type="pct"/>
            <w:tcBorders>
              <w:top w:val="nil"/>
              <w:left w:val="nil"/>
              <w:bottom w:val="single" w:sz="4" w:space="0" w:color="auto"/>
              <w:right w:val="single" w:sz="4" w:space="0" w:color="auto"/>
            </w:tcBorders>
            <w:shd w:val="clear" w:color="auto" w:fill="auto"/>
            <w:noWrap/>
            <w:vAlign w:val="center"/>
            <w:hideMark/>
          </w:tcPr>
          <w:p w14:paraId="2CF0CFC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0,44 </w:t>
            </w:r>
          </w:p>
        </w:tc>
        <w:tc>
          <w:tcPr>
            <w:tcW w:w="117" w:type="pct"/>
            <w:tcBorders>
              <w:top w:val="nil"/>
              <w:left w:val="nil"/>
              <w:bottom w:val="single" w:sz="4" w:space="0" w:color="auto"/>
              <w:right w:val="single" w:sz="4" w:space="0" w:color="auto"/>
            </w:tcBorders>
            <w:shd w:val="clear" w:color="auto" w:fill="auto"/>
            <w:noWrap/>
            <w:vAlign w:val="center"/>
            <w:hideMark/>
          </w:tcPr>
          <w:p w14:paraId="2D60E94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0,45 </w:t>
            </w:r>
          </w:p>
        </w:tc>
        <w:tc>
          <w:tcPr>
            <w:tcW w:w="117" w:type="pct"/>
            <w:tcBorders>
              <w:top w:val="nil"/>
              <w:left w:val="nil"/>
              <w:bottom w:val="single" w:sz="4" w:space="0" w:color="auto"/>
              <w:right w:val="single" w:sz="4" w:space="0" w:color="auto"/>
            </w:tcBorders>
            <w:shd w:val="clear" w:color="auto" w:fill="auto"/>
            <w:noWrap/>
            <w:vAlign w:val="center"/>
            <w:hideMark/>
          </w:tcPr>
          <w:p w14:paraId="79E221A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0,46 </w:t>
            </w:r>
          </w:p>
        </w:tc>
        <w:tc>
          <w:tcPr>
            <w:tcW w:w="117" w:type="pct"/>
            <w:tcBorders>
              <w:top w:val="nil"/>
              <w:left w:val="nil"/>
              <w:bottom w:val="single" w:sz="4" w:space="0" w:color="auto"/>
              <w:right w:val="single" w:sz="4" w:space="0" w:color="auto"/>
            </w:tcBorders>
            <w:shd w:val="clear" w:color="auto" w:fill="auto"/>
            <w:noWrap/>
            <w:vAlign w:val="center"/>
            <w:hideMark/>
          </w:tcPr>
          <w:p w14:paraId="7332143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0,47 </w:t>
            </w:r>
          </w:p>
        </w:tc>
        <w:tc>
          <w:tcPr>
            <w:tcW w:w="117" w:type="pct"/>
            <w:tcBorders>
              <w:top w:val="nil"/>
              <w:left w:val="nil"/>
              <w:bottom w:val="single" w:sz="4" w:space="0" w:color="auto"/>
              <w:right w:val="single" w:sz="4" w:space="0" w:color="auto"/>
            </w:tcBorders>
            <w:shd w:val="clear" w:color="auto" w:fill="auto"/>
            <w:noWrap/>
            <w:vAlign w:val="center"/>
            <w:hideMark/>
          </w:tcPr>
          <w:p w14:paraId="633DF79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0,48 </w:t>
            </w:r>
          </w:p>
        </w:tc>
        <w:tc>
          <w:tcPr>
            <w:tcW w:w="117" w:type="pct"/>
            <w:tcBorders>
              <w:top w:val="nil"/>
              <w:left w:val="nil"/>
              <w:bottom w:val="single" w:sz="4" w:space="0" w:color="auto"/>
              <w:right w:val="single" w:sz="4" w:space="0" w:color="auto"/>
            </w:tcBorders>
            <w:shd w:val="clear" w:color="auto" w:fill="auto"/>
            <w:noWrap/>
            <w:vAlign w:val="center"/>
            <w:hideMark/>
          </w:tcPr>
          <w:p w14:paraId="5B4F461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0,48 </w:t>
            </w:r>
          </w:p>
        </w:tc>
        <w:tc>
          <w:tcPr>
            <w:tcW w:w="117" w:type="pct"/>
            <w:tcBorders>
              <w:top w:val="nil"/>
              <w:left w:val="nil"/>
              <w:bottom w:val="single" w:sz="4" w:space="0" w:color="auto"/>
              <w:right w:val="single" w:sz="4" w:space="0" w:color="auto"/>
            </w:tcBorders>
            <w:shd w:val="clear" w:color="auto" w:fill="auto"/>
            <w:noWrap/>
            <w:vAlign w:val="center"/>
            <w:hideMark/>
          </w:tcPr>
          <w:p w14:paraId="0B401CE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0,49 </w:t>
            </w:r>
          </w:p>
        </w:tc>
        <w:tc>
          <w:tcPr>
            <w:tcW w:w="117" w:type="pct"/>
            <w:tcBorders>
              <w:top w:val="nil"/>
              <w:left w:val="nil"/>
              <w:bottom w:val="single" w:sz="4" w:space="0" w:color="auto"/>
              <w:right w:val="single" w:sz="4" w:space="0" w:color="auto"/>
            </w:tcBorders>
            <w:shd w:val="clear" w:color="auto" w:fill="auto"/>
            <w:noWrap/>
            <w:vAlign w:val="center"/>
            <w:hideMark/>
          </w:tcPr>
          <w:p w14:paraId="35A2514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0,50 </w:t>
            </w:r>
          </w:p>
        </w:tc>
        <w:tc>
          <w:tcPr>
            <w:tcW w:w="117" w:type="pct"/>
            <w:tcBorders>
              <w:top w:val="nil"/>
              <w:left w:val="nil"/>
              <w:bottom w:val="single" w:sz="4" w:space="0" w:color="auto"/>
              <w:right w:val="single" w:sz="4" w:space="0" w:color="auto"/>
            </w:tcBorders>
            <w:shd w:val="clear" w:color="auto" w:fill="auto"/>
            <w:noWrap/>
            <w:vAlign w:val="center"/>
            <w:hideMark/>
          </w:tcPr>
          <w:p w14:paraId="2F156FA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0,51 </w:t>
            </w:r>
          </w:p>
        </w:tc>
        <w:tc>
          <w:tcPr>
            <w:tcW w:w="117" w:type="pct"/>
            <w:tcBorders>
              <w:top w:val="nil"/>
              <w:left w:val="nil"/>
              <w:bottom w:val="single" w:sz="4" w:space="0" w:color="auto"/>
              <w:right w:val="single" w:sz="4" w:space="0" w:color="auto"/>
            </w:tcBorders>
            <w:shd w:val="clear" w:color="auto" w:fill="auto"/>
            <w:noWrap/>
            <w:vAlign w:val="center"/>
            <w:hideMark/>
          </w:tcPr>
          <w:p w14:paraId="646854F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0,52 </w:t>
            </w:r>
          </w:p>
        </w:tc>
        <w:tc>
          <w:tcPr>
            <w:tcW w:w="117" w:type="pct"/>
            <w:tcBorders>
              <w:top w:val="nil"/>
              <w:left w:val="nil"/>
              <w:bottom w:val="single" w:sz="4" w:space="0" w:color="auto"/>
              <w:right w:val="single" w:sz="4" w:space="0" w:color="auto"/>
            </w:tcBorders>
            <w:shd w:val="clear" w:color="auto" w:fill="auto"/>
            <w:noWrap/>
            <w:vAlign w:val="center"/>
            <w:hideMark/>
          </w:tcPr>
          <w:p w14:paraId="1190940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0,54 </w:t>
            </w:r>
          </w:p>
        </w:tc>
        <w:tc>
          <w:tcPr>
            <w:tcW w:w="117" w:type="pct"/>
            <w:tcBorders>
              <w:top w:val="nil"/>
              <w:left w:val="nil"/>
              <w:bottom w:val="single" w:sz="4" w:space="0" w:color="auto"/>
              <w:right w:val="single" w:sz="4" w:space="0" w:color="auto"/>
            </w:tcBorders>
            <w:shd w:val="clear" w:color="auto" w:fill="auto"/>
            <w:noWrap/>
            <w:vAlign w:val="center"/>
            <w:hideMark/>
          </w:tcPr>
          <w:p w14:paraId="728A78A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454452E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692E0C1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2691A3F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3C4C38F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5332F7D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655B845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0,58 </w:t>
            </w:r>
          </w:p>
        </w:tc>
        <w:tc>
          <w:tcPr>
            <w:tcW w:w="117" w:type="pct"/>
            <w:tcBorders>
              <w:top w:val="nil"/>
              <w:left w:val="nil"/>
              <w:bottom w:val="single" w:sz="4" w:space="0" w:color="auto"/>
              <w:right w:val="single" w:sz="4" w:space="0" w:color="auto"/>
            </w:tcBorders>
            <w:shd w:val="clear" w:color="auto" w:fill="auto"/>
            <w:noWrap/>
            <w:vAlign w:val="center"/>
            <w:hideMark/>
          </w:tcPr>
          <w:p w14:paraId="02F1F50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1750B53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0E453CB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0,60 </w:t>
            </w:r>
          </w:p>
        </w:tc>
        <w:tc>
          <w:tcPr>
            <w:tcW w:w="117" w:type="pct"/>
            <w:tcBorders>
              <w:top w:val="nil"/>
              <w:left w:val="nil"/>
              <w:bottom w:val="single" w:sz="4" w:space="0" w:color="auto"/>
              <w:right w:val="single" w:sz="4" w:space="0" w:color="auto"/>
            </w:tcBorders>
            <w:shd w:val="clear" w:color="auto" w:fill="auto"/>
            <w:noWrap/>
            <w:vAlign w:val="center"/>
            <w:hideMark/>
          </w:tcPr>
          <w:p w14:paraId="11368C9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0,60 </w:t>
            </w:r>
          </w:p>
        </w:tc>
        <w:tc>
          <w:tcPr>
            <w:tcW w:w="226" w:type="pct"/>
            <w:tcBorders>
              <w:top w:val="nil"/>
              <w:left w:val="nil"/>
              <w:bottom w:val="single" w:sz="4" w:space="0" w:color="auto"/>
              <w:right w:val="single" w:sz="4" w:space="0" w:color="auto"/>
            </w:tcBorders>
            <w:shd w:val="clear" w:color="auto" w:fill="auto"/>
            <w:noWrap/>
            <w:vAlign w:val="center"/>
            <w:hideMark/>
          </w:tcPr>
          <w:p w14:paraId="74BBAC4E" w14:textId="7335F3DE"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0,49</w:t>
            </w:r>
          </w:p>
        </w:tc>
      </w:tr>
      <w:tr w:rsidR="003F78BA" w:rsidRPr="003F78BA" w14:paraId="49F1490A"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250B6D44" w14:textId="77777777" w:rsidR="00CD337D" w:rsidRPr="003F78BA" w:rsidRDefault="00CD337D" w:rsidP="00810E86">
            <w:pPr>
              <w:ind w:firstLineChars="300" w:firstLine="420"/>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Stawki sieciowe zmienne  w SD lato, [zł]</w:t>
            </w:r>
          </w:p>
        </w:tc>
        <w:tc>
          <w:tcPr>
            <w:tcW w:w="117" w:type="pct"/>
            <w:tcBorders>
              <w:top w:val="nil"/>
              <w:left w:val="nil"/>
              <w:bottom w:val="single" w:sz="4" w:space="0" w:color="auto"/>
              <w:right w:val="single" w:sz="4" w:space="0" w:color="auto"/>
            </w:tcBorders>
            <w:shd w:val="clear" w:color="auto" w:fill="auto"/>
            <w:noWrap/>
            <w:vAlign w:val="center"/>
            <w:hideMark/>
          </w:tcPr>
          <w:p w14:paraId="337F9EE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0,32 </w:t>
            </w:r>
          </w:p>
        </w:tc>
        <w:tc>
          <w:tcPr>
            <w:tcW w:w="117" w:type="pct"/>
            <w:tcBorders>
              <w:top w:val="nil"/>
              <w:left w:val="nil"/>
              <w:bottom w:val="single" w:sz="4" w:space="0" w:color="auto"/>
              <w:right w:val="single" w:sz="4" w:space="0" w:color="auto"/>
            </w:tcBorders>
            <w:shd w:val="clear" w:color="auto" w:fill="auto"/>
            <w:noWrap/>
            <w:vAlign w:val="center"/>
            <w:hideMark/>
          </w:tcPr>
          <w:p w14:paraId="42009E8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0,33 </w:t>
            </w:r>
          </w:p>
        </w:tc>
        <w:tc>
          <w:tcPr>
            <w:tcW w:w="117" w:type="pct"/>
            <w:tcBorders>
              <w:top w:val="nil"/>
              <w:left w:val="nil"/>
              <w:bottom w:val="single" w:sz="4" w:space="0" w:color="auto"/>
              <w:right w:val="single" w:sz="4" w:space="0" w:color="auto"/>
            </w:tcBorders>
            <w:shd w:val="clear" w:color="auto" w:fill="auto"/>
            <w:noWrap/>
            <w:vAlign w:val="center"/>
            <w:hideMark/>
          </w:tcPr>
          <w:p w14:paraId="2CCF406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0,35 </w:t>
            </w:r>
          </w:p>
        </w:tc>
        <w:tc>
          <w:tcPr>
            <w:tcW w:w="117" w:type="pct"/>
            <w:tcBorders>
              <w:top w:val="nil"/>
              <w:left w:val="nil"/>
              <w:bottom w:val="single" w:sz="4" w:space="0" w:color="auto"/>
              <w:right w:val="single" w:sz="4" w:space="0" w:color="auto"/>
            </w:tcBorders>
            <w:shd w:val="clear" w:color="auto" w:fill="auto"/>
            <w:noWrap/>
            <w:vAlign w:val="center"/>
            <w:hideMark/>
          </w:tcPr>
          <w:p w14:paraId="25E62CD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0,36 </w:t>
            </w:r>
          </w:p>
        </w:tc>
        <w:tc>
          <w:tcPr>
            <w:tcW w:w="117" w:type="pct"/>
            <w:tcBorders>
              <w:top w:val="nil"/>
              <w:left w:val="nil"/>
              <w:bottom w:val="single" w:sz="4" w:space="0" w:color="auto"/>
              <w:right w:val="single" w:sz="4" w:space="0" w:color="auto"/>
            </w:tcBorders>
            <w:shd w:val="clear" w:color="auto" w:fill="auto"/>
            <w:noWrap/>
            <w:vAlign w:val="center"/>
            <w:hideMark/>
          </w:tcPr>
          <w:p w14:paraId="0A543A1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0,38 </w:t>
            </w:r>
          </w:p>
        </w:tc>
        <w:tc>
          <w:tcPr>
            <w:tcW w:w="117" w:type="pct"/>
            <w:tcBorders>
              <w:top w:val="nil"/>
              <w:left w:val="nil"/>
              <w:bottom w:val="single" w:sz="4" w:space="0" w:color="auto"/>
              <w:right w:val="single" w:sz="4" w:space="0" w:color="auto"/>
            </w:tcBorders>
            <w:shd w:val="clear" w:color="auto" w:fill="auto"/>
            <w:noWrap/>
            <w:vAlign w:val="center"/>
            <w:hideMark/>
          </w:tcPr>
          <w:p w14:paraId="5C46088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0,40 </w:t>
            </w:r>
          </w:p>
        </w:tc>
        <w:tc>
          <w:tcPr>
            <w:tcW w:w="117" w:type="pct"/>
            <w:tcBorders>
              <w:top w:val="nil"/>
              <w:left w:val="nil"/>
              <w:bottom w:val="single" w:sz="4" w:space="0" w:color="auto"/>
              <w:right w:val="single" w:sz="4" w:space="0" w:color="auto"/>
            </w:tcBorders>
            <w:shd w:val="clear" w:color="auto" w:fill="auto"/>
            <w:noWrap/>
            <w:vAlign w:val="center"/>
            <w:hideMark/>
          </w:tcPr>
          <w:p w14:paraId="05C12FE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0,42 </w:t>
            </w:r>
          </w:p>
        </w:tc>
        <w:tc>
          <w:tcPr>
            <w:tcW w:w="117" w:type="pct"/>
            <w:tcBorders>
              <w:top w:val="nil"/>
              <w:left w:val="nil"/>
              <w:bottom w:val="single" w:sz="4" w:space="0" w:color="auto"/>
              <w:right w:val="single" w:sz="4" w:space="0" w:color="auto"/>
            </w:tcBorders>
            <w:shd w:val="clear" w:color="auto" w:fill="auto"/>
            <w:noWrap/>
            <w:vAlign w:val="center"/>
            <w:hideMark/>
          </w:tcPr>
          <w:p w14:paraId="5F569D9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0,44 </w:t>
            </w:r>
          </w:p>
        </w:tc>
        <w:tc>
          <w:tcPr>
            <w:tcW w:w="117" w:type="pct"/>
            <w:tcBorders>
              <w:top w:val="nil"/>
              <w:left w:val="nil"/>
              <w:bottom w:val="single" w:sz="4" w:space="0" w:color="auto"/>
              <w:right w:val="single" w:sz="4" w:space="0" w:color="auto"/>
            </w:tcBorders>
            <w:shd w:val="clear" w:color="auto" w:fill="auto"/>
            <w:noWrap/>
            <w:vAlign w:val="center"/>
            <w:hideMark/>
          </w:tcPr>
          <w:p w14:paraId="18E93F7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0,47 </w:t>
            </w:r>
          </w:p>
        </w:tc>
        <w:tc>
          <w:tcPr>
            <w:tcW w:w="117" w:type="pct"/>
            <w:tcBorders>
              <w:top w:val="nil"/>
              <w:left w:val="nil"/>
              <w:bottom w:val="single" w:sz="4" w:space="0" w:color="auto"/>
              <w:right w:val="single" w:sz="4" w:space="0" w:color="auto"/>
            </w:tcBorders>
            <w:shd w:val="clear" w:color="auto" w:fill="auto"/>
            <w:noWrap/>
            <w:vAlign w:val="center"/>
            <w:hideMark/>
          </w:tcPr>
          <w:p w14:paraId="4734913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0,49 </w:t>
            </w:r>
          </w:p>
        </w:tc>
        <w:tc>
          <w:tcPr>
            <w:tcW w:w="117" w:type="pct"/>
            <w:tcBorders>
              <w:top w:val="nil"/>
              <w:left w:val="nil"/>
              <w:bottom w:val="single" w:sz="4" w:space="0" w:color="auto"/>
              <w:right w:val="single" w:sz="4" w:space="0" w:color="auto"/>
            </w:tcBorders>
            <w:shd w:val="clear" w:color="auto" w:fill="auto"/>
            <w:noWrap/>
            <w:vAlign w:val="center"/>
            <w:hideMark/>
          </w:tcPr>
          <w:p w14:paraId="46B4EFA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0,51 </w:t>
            </w:r>
          </w:p>
        </w:tc>
        <w:tc>
          <w:tcPr>
            <w:tcW w:w="117" w:type="pct"/>
            <w:tcBorders>
              <w:top w:val="nil"/>
              <w:left w:val="nil"/>
              <w:bottom w:val="single" w:sz="4" w:space="0" w:color="auto"/>
              <w:right w:val="single" w:sz="4" w:space="0" w:color="auto"/>
            </w:tcBorders>
            <w:shd w:val="clear" w:color="auto" w:fill="auto"/>
            <w:noWrap/>
            <w:vAlign w:val="center"/>
            <w:hideMark/>
          </w:tcPr>
          <w:p w14:paraId="2659FA3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0,54 </w:t>
            </w:r>
          </w:p>
        </w:tc>
        <w:tc>
          <w:tcPr>
            <w:tcW w:w="117" w:type="pct"/>
            <w:tcBorders>
              <w:top w:val="nil"/>
              <w:left w:val="nil"/>
              <w:bottom w:val="single" w:sz="4" w:space="0" w:color="auto"/>
              <w:right w:val="single" w:sz="4" w:space="0" w:color="auto"/>
            </w:tcBorders>
            <w:shd w:val="clear" w:color="auto" w:fill="auto"/>
            <w:noWrap/>
            <w:vAlign w:val="center"/>
            <w:hideMark/>
          </w:tcPr>
          <w:p w14:paraId="64E0B3B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1B5B8C5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222387B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0,62 </w:t>
            </w:r>
          </w:p>
        </w:tc>
        <w:tc>
          <w:tcPr>
            <w:tcW w:w="117" w:type="pct"/>
            <w:tcBorders>
              <w:top w:val="nil"/>
              <w:left w:val="nil"/>
              <w:bottom w:val="single" w:sz="4" w:space="0" w:color="auto"/>
              <w:right w:val="single" w:sz="4" w:space="0" w:color="auto"/>
            </w:tcBorders>
            <w:shd w:val="clear" w:color="auto" w:fill="auto"/>
            <w:noWrap/>
            <w:vAlign w:val="center"/>
            <w:hideMark/>
          </w:tcPr>
          <w:p w14:paraId="4819AA4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1BA748B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0,69 </w:t>
            </w:r>
          </w:p>
        </w:tc>
        <w:tc>
          <w:tcPr>
            <w:tcW w:w="117" w:type="pct"/>
            <w:tcBorders>
              <w:top w:val="nil"/>
              <w:left w:val="nil"/>
              <w:bottom w:val="single" w:sz="4" w:space="0" w:color="auto"/>
              <w:right w:val="single" w:sz="4" w:space="0" w:color="auto"/>
            </w:tcBorders>
            <w:shd w:val="clear" w:color="auto" w:fill="auto"/>
            <w:noWrap/>
            <w:vAlign w:val="center"/>
            <w:hideMark/>
          </w:tcPr>
          <w:p w14:paraId="7B9DF1F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75588E3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0,76 </w:t>
            </w:r>
          </w:p>
        </w:tc>
        <w:tc>
          <w:tcPr>
            <w:tcW w:w="117" w:type="pct"/>
            <w:tcBorders>
              <w:top w:val="nil"/>
              <w:left w:val="nil"/>
              <w:bottom w:val="single" w:sz="4" w:space="0" w:color="auto"/>
              <w:right w:val="single" w:sz="4" w:space="0" w:color="auto"/>
            </w:tcBorders>
            <w:shd w:val="clear" w:color="auto" w:fill="auto"/>
            <w:noWrap/>
            <w:vAlign w:val="center"/>
            <w:hideMark/>
          </w:tcPr>
          <w:p w14:paraId="6155773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0,80 </w:t>
            </w:r>
          </w:p>
        </w:tc>
        <w:tc>
          <w:tcPr>
            <w:tcW w:w="117" w:type="pct"/>
            <w:tcBorders>
              <w:top w:val="nil"/>
              <w:left w:val="nil"/>
              <w:bottom w:val="single" w:sz="4" w:space="0" w:color="auto"/>
              <w:right w:val="single" w:sz="4" w:space="0" w:color="auto"/>
            </w:tcBorders>
            <w:shd w:val="clear" w:color="auto" w:fill="auto"/>
            <w:noWrap/>
            <w:vAlign w:val="center"/>
            <w:hideMark/>
          </w:tcPr>
          <w:p w14:paraId="26CBC769"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0,82 </w:t>
            </w:r>
          </w:p>
        </w:tc>
        <w:tc>
          <w:tcPr>
            <w:tcW w:w="117" w:type="pct"/>
            <w:tcBorders>
              <w:top w:val="nil"/>
              <w:left w:val="nil"/>
              <w:bottom w:val="single" w:sz="4" w:space="0" w:color="auto"/>
              <w:right w:val="single" w:sz="4" w:space="0" w:color="auto"/>
            </w:tcBorders>
            <w:shd w:val="clear" w:color="auto" w:fill="auto"/>
            <w:noWrap/>
            <w:vAlign w:val="center"/>
            <w:hideMark/>
          </w:tcPr>
          <w:p w14:paraId="72ADCAB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0,84 </w:t>
            </w:r>
          </w:p>
        </w:tc>
        <w:tc>
          <w:tcPr>
            <w:tcW w:w="117" w:type="pct"/>
            <w:tcBorders>
              <w:top w:val="nil"/>
              <w:left w:val="nil"/>
              <w:bottom w:val="single" w:sz="4" w:space="0" w:color="auto"/>
              <w:right w:val="single" w:sz="4" w:space="0" w:color="auto"/>
            </w:tcBorders>
            <w:shd w:val="clear" w:color="auto" w:fill="auto"/>
            <w:noWrap/>
            <w:vAlign w:val="center"/>
            <w:hideMark/>
          </w:tcPr>
          <w:p w14:paraId="10473BA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0,87 </w:t>
            </w:r>
          </w:p>
        </w:tc>
        <w:tc>
          <w:tcPr>
            <w:tcW w:w="117" w:type="pct"/>
            <w:tcBorders>
              <w:top w:val="nil"/>
              <w:left w:val="nil"/>
              <w:bottom w:val="single" w:sz="4" w:space="0" w:color="auto"/>
              <w:right w:val="single" w:sz="4" w:space="0" w:color="auto"/>
            </w:tcBorders>
            <w:shd w:val="clear" w:color="auto" w:fill="auto"/>
            <w:noWrap/>
            <w:vAlign w:val="center"/>
            <w:hideMark/>
          </w:tcPr>
          <w:p w14:paraId="17C76549"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0,90 </w:t>
            </w:r>
          </w:p>
        </w:tc>
        <w:tc>
          <w:tcPr>
            <w:tcW w:w="117" w:type="pct"/>
            <w:tcBorders>
              <w:top w:val="nil"/>
              <w:left w:val="nil"/>
              <w:bottom w:val="single" w:sz="4" w:space="0" w:color="auto"/>
              <w:right w:val="single" w:sz="4" w:space="0" w:color="auto"/>
            </w:tcBorders>
            <w:shd w:val="clear" w:color="auto" w:fill="auto"/>
            <w:noWrap/>
            <w:vAlign w:val="center"/>
            <w:hideMark/>
          </w:tcPr>
          <w:p w14:paraId="5785542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0,92 </w:t>
            </w:r>
          </w:p>
        </w:tc>
        <w:tc>
          <w:tcPr>
            <w:tcW w:w="117" w:type="pct"/>
            <w:tcBorders>
              <w:top w:val="nil"/>
              <w:left w:val="nil"/>
              <w:bottom w:val="single" w:sz="4" w:space="0" w:color="auto"/>
              <w:right w:val="single" w:sz="4" w:space="0" w:color="auto"/>
            </w:tcBorders>
            <w:shd w:val="clear" w:color="auto" w:fill="auto"/>
            <w:noWrap/>
            <w:vAlign w:val="center"/>
            <w:hideMark/>
          </w:tcPr>
          <w:p w14:paraId="30FAEDB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0,95 </w:t>
            </w:r>
          </w:p>
        </w:tc>
        <w:tc>
          <w:tcPr>
            <w:tcW w:w="117" w:type="pct"/>
            <w:tcBorders>
              <w:top w:val="nil"/>
              <w:left w:val="nil"/>
              <w:bottom w:val="single" w:sz="4" w:space="0" w:color="auto"/>
              <w:right w:val="single" w:sz="4" w:space="0" w:color="auto"/>
            </w:tcBorders>
            <w:shd w:val="clear" w:color="auto" w:fill="auto"/>
            <w:noWrap/>
            <w:vAlign w:val="center"/>
            <w:hideMark/>
          </w:tcPr>
          <w:p w14:paraId="257EFF4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0,98 </w:t>
            </w:r>
          </w:p>
        </w:tc>
        <w:tc>
          <w:tcPr>
            <w:tcW w:w="117" w:type="pct"/>
            <w:tcBorders>
              <w:top w:val="nil"/>
              <w:left w:val="nil"/>
              <w:bottom w:val="single" w:sz="4" w:space="0" w:color="auto"/>
              <w:right w:val="single" w:sz="4" w:space="0" w:color="auto"/>
            </w:tcBorders>
            <w:shd w:val="clear" w:color="auto" w:fill="auto"/>
            <w:noWrap/>
            <w:vAlign w:val="center"/>
            <w:hideMark/>
          </w:tcPr>
          <w:p w14:paraId="1414AA5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1,01 </w:t>
            </w:r>
          </w:p>
        </w:tc>
        <w:tc>
          <w:tcPr>
            <w:tcW w:w="117" w:type="pct"/>
            <w:tcBorders>
              <w:top w:val="nil"/>
              <w:left w:val="nil"/>
              <w:bottom w:val="single" w:sz="4" w:space="0" w:color="auto"/>
              <w:right w:val="single" w:sz="4" w:space="0" w:color="auto"/>
            </w:tcBorders>
            <w:shd w:val="clear" w:color="auto" w:fill="auto"/>
            <w:noWrap/>
            <w:vAlign w:val="center"/>
            <w:hideMark/>
          </w:tcPr>
          <w:p w14:paraId="77D80AD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1,04 </w:t>
            </w:r>
          </w:p>
        </w:tc>
        <w:tc>
          <w:tcPr>
            <w:tcW w:w="117" w:type="pct"/>
            <w:tcBorders>
              <w:top w:val="nil"/>
              <w:left w:val="nil"/>
              <w:bottom w:val="single" w:sz="4" w:space="0" w:color="auto"/>
              <w:right w:val="single" w:sz="4" w:space="0" w:color="auto"/>
            </w:tcBorders>
            <w:shd w:val="clear" w:color="auto" w:fill="auto"/>
            <w:noWrap/>
            <w:vAlign w:val="center"/>
            <w:hideMark/>
          </w:tcPr>
          <w:p w14:paraId="3624091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1,07 </w:t>
            </w:r>
          </w:p>
        </w:tc>
        <w:tc>
          <w:tcPr>
            <w:tcW w:w="226" w:type="pct"/>
            <w:tcBorders>
              <w:top w:val="nil"/>
              <w:left w:val="nil"/>
              <w:bottom w:val="single" w:sz="4" w:space="0" w:color="auto"/>
              <w:right w:val="single" w:sz="4" w:space="0" w:color="auto"/>
            </w:tcBorders>
            <w:shd w:val="clear" w:color="auto" w:fill="auto"/>
            <w:noWrap/>
            <w:vAlign w:val="center"/>
            <w:hideMark/>
          </w:tcPr>
          <w:p w14:paraId="1F7E4387" w14:textId="77D98554"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0,66</w:t>
            </w:r>
          </w:p>
        </w:tc>
      </w:tr>
      <w:tr w:rsidR="003F78BA" w:rsidRPr="003F78BA" w14:paraId="520178C9"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488BEAE9" w14:textId="77777777" w:rsidR="00CD337D" w:rsidRPr="003F78BA" w:rsidRDefault="00CD337D" w:rsidP="00810E86">
            <w:pPr>
              <w:ind w:firstLineChars="300" w:firstLine="420"/>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Stawki sieciowe zmienne  w SD zima, [zł]</w:t>
            </w:r>
          </w:p>
        </w:tc>
        <w:tc>
          <w:tcPr>
            <w:tcW w:w="117" w:type="pct"/>
            <w:tcBorders>
              <w:top w:val="nil"/>
              <w:left w:val="nil"/>
              <w:bottom w:val="single" w:sz="4" w:space="0" w:color="auto"/>
              <w:right w:val="single" w:sz="4" w:space="0" w:color="auto"/>
            </w:tcBorders>
            <w:shd w:val="clear" w:color="auto" w:fill="auto"/>
            <w:noWrap/>
            <w:vAlign w:val="center"/>
            <w:hideMark/>
          </w:tcPr>
          <w:p w14:paraId="69D538B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0,32 </w:t>
            </w:r>
          </w:p>
        </w:tc>
        <w:tc>
          <w:tcPr>
            <w:tcW w:w="117" w:type="pct"/>
            <w:tcBorders>
              <w:top w:val="nil"/>
              <w:left w:val="nil"/>
              <w:bottom w:val="single" w:sz="4" w:space="0" w:color="auto"/>
              <w:right w:val="single" w:sz="4" w:space="0" w:color="auto"/>
            </w:tcBorders>
            <w:shd w:val="clear" w:color="auto" w:fill="auto"/>
            <w:noWrap/>
            <w:vAlign w:val="center"/>
            <w:hideMark/>
          </w:tcPr>
          <w:p w14:paraId="33EE1DA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0,33 </w:t>
            </w:r>
          </w:p>
        </w:tc>
        <w:tc>
          <w:tcPr>
            <w:tcW w:w="117" w:type="pct"/>
            <w:tcBorders>
              <w:top w:val="nil"/>
              <w:left w:val="nil"/>
              <w:bottom w:val="single" w:sz="4" w:space="0" w:color="auto"/>
              <w:right w:val="single" w:sz="4" w:space="0" w:color="auto"/>
            </w:tcBorders>
            <w:shd w:val="clear" w:color="auto" w:fill="auto"/>
            <w:noWrap/>
            <w:vAlign w:val="center"/>
            <w:hideMark/>
          </w:tcPr>
          <w:p w14:paraId="50F345B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0,35 </w:t>
            </w:r>
          </w:p>
        </w:tc>
        <w:tc>
          <w:tcPr>
            <w:tcW w:w="117" w:type="pct"/>
            <w:tcBorders>
              <w:top w:val="nil"/>
              <w:left w:val="nil"/>
              <w:bottom w:val="single" w:sz="4" w:space="0" w:color="auto"/>
              <w:right w:val="single" w:sz="4" w:space="0" w:color="auto"/>
            </w:tcBorders>
            <w:shd w:val="clear" w:color="auto" w:fill="auto"/>
            <w:noWrap/>
            <w:vAlign w:val="center"/>
            <w:hideMark/>
          </w:tcPr>
          <w:p w14:paraId="1FC7297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0,36 </w:t>
            </w:r>
          </w:p>
        </w:tc>
        <w:tc>
          <w:tcPr>
            <w:tcW w:w="117" w:type="pct"/>
            <w:tcBorders>
              <w:top w:val="nil"/>
              <w:left w:val="nil"/>
              <w:bottom w:val="single" w:sz="4" w:space="0" w:color="auto"/>
              <w:right w:val="single" w:sz="4" w:space="0" w:color="auto"/>
            </w:tcBorders>
            <w:shd w:val="clear" w:color="auto" w:fill="auto"/>
            <w:noWrap/>
            <w:vAlign w:val="center"/>
            <w:hideMark/>
          </w:tcPr>
          <w:p w14:paraId="368FABB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0,38 </w:t>
            </w:r>
          </w:p>
        </w:tc>
        <w:tc>
          <w:tcPr>
            <w:tcW w:w="117" w:type="pct"/>
            <w:tcBorders>
              <w:top w:val="nil"/>
              <w:left w:val="nil"/>
              <w:bottom w:val="single" w:sz="4" w:space="0" w:color="auto"/>
              <w:right w:val="single" w:sz="4" w:space="0" w:color="auto"/>
            </w:tcBorders>
            <w:shd w:val="clear" w:color="auto" w:fill="auto"/>
            <w:noWrap/>
            <w:vAlign w:val="center"/>
            <w:hideMark/>
          </w:tcPr>
          <w:p w14:paraId="40BAE59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0,40 </w:t>
            </w:r>
          </w:p>
        </w:tc>
        <w:tc>
          <w:tcPr>
            <w:tcW w:w="117" w:type="pct"/>
            <w:tcBorders>
              <w:top w:val="nil"/>
              <w:left w:val="nil"/>
              <w:bottom w:val="single" w:sz="4" w:space="0" w:color="auto"/>
              <w:right w:val="single" w:sz="4" w:space="0" w:color="auto"/>
            </w:tcBorders>
            <w:shd w:val="clear" w:color="auto" w:fill="auto"/>
            <w:noWrap/>
            <w:vAlign w:val="center"/>
            <w:hideMark/>
          </w:tcPr>
          <w:p w14:paraId="5D05C8F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0,42 </w:t>
            </w:r>
          </w:p>
        </w:tc>
        <w:tc>
          <w:tcPr>
            <w:tcW w:w="117" w:type="pct"/>
            <w:tcBorders>
              <w:top w:val="nil"/>
              <w:left w:val="nil"/>
              <w:bottom w:val="single" w:sz="4" w:space="0" w:color="auto"/>
              <w:right w:val="single" w:sz="4" w:space="0" w:color="auto"/>
            </w:tcBorders>
            <w:shd w:val="clear" w:color="auto" w:fill="auto"/>
            <w:noWrap/>
            <w:vAlign w:val="center"/>
            <w:hideMark/>
          </w:tcPr>
          <w:p w14:paraId="41FB64A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0,44 </w:t>
            </w:r>
          </w:p>
        </w:tc>
        <w:tc>
          <w:tcPr>
            <w:tcW w:w="117" w:type="pct"/>
            <w:tcBorders>
              <w:top w:val="nil"/>
              <w:left w:val="nil"/>
              <w:bottom w:val="single" w:sz="4" w:space="0" w:color="auto"/>
              <w:right w:val="single" w:sz="4" w:space="0" w:color="auto"/>
            </w:tcBorders>
            <w:shd w:val="clear" w:color="auto" w:fill="auto"/>
            <w:noWrap/>
            <w:vAlign w:val="center"/>
            <w:hideMark/>
          </w:tcPr>
          <w:p w14:paraId="64521C7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0,47 </w:t>
            </w:r>
          </w:p>
        </w:tc>
        <w:tc>
          <w:tcPr>
            <w:tcW w:w="117" w:type="pct"/>
            <w:tcBorders>
              <w:top w:val="nil"/>
              <w:left w:val="nil"/>
              <w:bottom w:val="single" w:sz="4" w:space="0" w:color="auto"/>
              <w:right w:val="single" w:sz="4" w:space="0" w:color="auto"/>
            </w:tcBorders>
            <w:shd w:val="clear" w:color="auto" w:fill="auto"/>
            <w:noWrap/>
            <w:vAlign w:val="center"/>
            <w:hideMark/>
          </w:tcPr>
          <w:p w14:paraId="3D1BA08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0,49 </w:t>
            </w:r>
          </w:p>
        </w:tc>
        <w:tc>
          <w:tcPr>
            <w:tcW w:w="117" w:type="pct"/>
            <w:tcBorders>
              <w:top w:val="nil"/>
              <w:left w:val="nil"/>
              <w:bottom w:val="single" w:sz="4" w:space="0" w:color="auto"/>
              <w:right w:val="single" w:sz="4" w:space="0" w:color="auto"/>
            </w:tcBorders>
            <w:shd w:val="clear" w:color="auto" w:fill="auto"/>
            <w:noWrap/>
            <w:vAlign w:val="center"/>
            <w:hideMark/>
          </w:tcPr>
          <w:p w14:paraId="67E95E6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0,51 </w:t>
            </w:r>
          </w:p>
        </w:tc>
        <w:tc>
          <w:tcPr>
            <w:tcW w:w="117" w:type="pct"/>
            <w:tcBorders>
              <w:top w:val="nil"/>
              <w:left w:val="nil"/>
              <w:bottom w:val="single" w:sz="4" w:space="0" w:color="auto"/>
              <w:right w:val="single" w:sz="4" w:space="0" w:color="auto"/>
            </w:tcBorders>
            <w:shd w:val="clear" w:color="auto" w:fill="auto"/>
            <w:noWrap/>
            <w:vAlign w:val="center"/>
            <w:hideMark/>
          </w:tcPr>
          <w:p w14:paraId="7ED8C5E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0,54 </w:t>
            </w:r>
          </w:p>
        </w:tc>
        <w:tc>
          <w:tcPr>
            <w:tcW w:w="117" w:type="pct"/>
            <w:tcBorders>
              <w:top w:val="nil"/>
              <w:left w:val="nil"/>
              <w:bottom w:val="single" w:sz="4" w:space="0" w:color="auto"/>
              <w:right w:val="single" w:sz="4" w:space="0" w:color="auto"/>
            </w:tcBorders>
            <w:shd w:val="clear" w:color="auto" w:fill="auto"/>
            <w:noWrap/>
            <w:vAlign w:val="center"/>
            <w:hideMark/>
          </w:tcPr>
          <w:p w14:paraId="5D2D193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262E2FC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54EB870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0,62 </w:t>
            </w:r>
          </w:p>
        </w:tc>
        <w:tc>
          <w:tcPr>
            <w:tcW w:w="117" w:type="pct"/>
            <w:tcBorders>
              <w:top w:val="nil"/>
              <w:left w:val="nil"/>
              <w:bottom w:val="single" w:sz="4" w:space="0" w:color="auto"/>
              <w:right w:val="single" w:sz="4" w:space="0" w:color="auto"/>
            </w:tcBorders>
            <w:shd w:val="clear" w:color="auto" w:fill="auto"/>
            <w:noWrap/>
            <w:vAlign w:val="center"/>
            <w:hideMark/>
          </w:tcPr>
          <w:p w14:paraId="6AA74DE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2F63E87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0,69 </w:t>
            </w:r>
          </w:p>
        </w:tc>
        <w:tc>
          <w:tcPr>
            <w:tcW w:w="117" w:type="pct"/>
            <w:tcBorders>
              <w:top w:val="nil"/>
              <w:left w:val="nil"/>
              <w:bottom w:val="single" w:sz="4" w:space="0" w:color="auto"/>
              <w:right w:val="single" w:sz="4" w:space="0" w:color="auto"/>
            </w:tcBorders>
            <w:shd w:val="clear" w:color="auto" w:fill="auto"/>
            <w:noWrap/>
            <w:vAlign w:val="center"/>
            <w:hideMark/>
          </w:tcPr>
          <w:p w14:paraId="26D9DF6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0F5BE81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0,76 </w:t>
            </w:r>
          </w:p>
        </w:tc>
        <w:tc>
          <w:tcPr>
            <w:tcW w:w="117" w:type="pct"/>
            <w:tcBorders>
              <w:top w:val="nil"/>
              <w:left w:val="nil"/>
              <w:bottom w:val="single" w:sz="4" w:space="0" w:color="auto"/>
              <w:right w:val="single" w:sz="4" w:space="0" w:color="auto"/>
            </w:tcBorders>
            <w:shd w:val="clear" w:color="auto" w:fill="auto"/>
            <w:noWrap/>
            <w:vAlign w:val="center"/>
            <w:hideMark/>
          </w:tcPr>
          <w:p w14:paraId="53E31E8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0,80 </w:t>
            </w:r>
          </w:p>
        </w:tc>
        <w:tc>
          <w:tcPr>
            <w:tcW w:w="117" w:type="pct"/>
            <w:tcBorders>
              <w:top w:val="nil"/>
              <w:left w:val="nil"/>
              <w:bottom w:val="single" w:sz="4" w:space="0" w:color="auto"/>
              <w:right w:val="single" w:sz="4" w:space="0" w:color="auto"/>
            </w:tcBorders>
            <w:shd w:val="clear" w:color="auto" w:fill="auto"/>
            <w:noWrap/>
            <w:vAlign w:val="center"/>
            <w:hideMark/>
          </w:tcPr>
          <w:p w14:paraId="4B181EE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0,82 </w:t>
            </w:r>
          </w:p>
        </w:tc>
        <w:tc>
          <w:tcPr>
            <w:tcW w:w="117" w:type="pct"/>
            <w:tcBorders>
              <w:top w:val="nil"/>
              <w:left w:val="nil"/>
              <w:bottom w:val="single" w:sz="4" w:space="0" w:color="auto"/>
              <w:right w:val="single" w:sz="4" w:space="0" w:color="auto"/>
            </w:tcBorders>
            <w:shd w:val="clear" w:color="auto" w:fill="auto"/>
            <w:noWrap/>
            <w:vAlign w:val="center"/>
            <w:hideMark/>
          </w:tcPr>
          <w:p w14:paraId="776569C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0,84 </w:t>
            </w:r>
          </w:p>
        </w:tc>
        <w:tc>
          <w:tcPr>
            <w:tcW w:w="117" w:type="pct"/>
            <w:tcBorders>
              <w:top w:val="nil"/>
              <w:left w:val="nil"/>
              <w:bottom w:val="single" w:sz="4" w:space="0" w:color="auto"/>
              <w:right w:val="single" w:sz="4" w:space="0" w:color="auto"/>
            </w:tcBorders>
            <w:shd w:val="clear" w:color="auto" w:fill="auto"/>
            <w:noWrap/>
            <w:vAlign w:val="center"/>
            <w:hideMark/>
          </w:tcPr>
          <w:p w14:paraId="0898523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0,87 </w:t>
            </w:r>
          </w:p>
        </w:tc>
        <w:tc>
          <w:tcPr>
            <w:tcW w:w="117" w:type="pct"/>
            <w:tcBorders>
              <w:top w:val="nil"/>
              <w:left w:val="nil"/>
              <w:bottom w:val="single" w:sz="4" w:space="0" w:color="auto"/>
              <w:right w:val="single" w:sz="4" w:space="0" w:color="auto"/>
            </w:tcBorders>
            <w:shd w:val="clear" w:color="auto" w:fill="auto"/>
            <w:noWrap/>
            <w:vAlign w:val="center"/>
            <w:hideMark/>
          </w:tcPr>
          <w:p w14:paraId="5697985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0,90 </w:t>
            </w:r>
          </w:p>
        </w:tc>
        <w:tc>
          <w:tcPr>
            <w:tcW w:w="117" w:type="pct"/>
            <w:tcBorders>
              <w:top w:val="nil"/>
              <w:left w:val="nil"/>
              <w:bottom w:val="single" w:sz="4" w:space="0" w:color="auto"/>
              <w:right w:val="single" w:sz="4" w:space="0" w:color="auto"/>
            </w:tcBorders>
            <w:shd w:val="clear" w:color="auto" w:fill="auto"/>
            <w:noWrap/>
            <w:vAlign w:val="center"/>
            <w:hideMark/>
          </w:tcPr>
          <w:p w14:paraId="10BC4BE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0,92 </w:t>
            </w:r>
          </w:p>
        </w:tc>
        <w:tc>
          <w:tcPr>
            <w:tcW w:w="117" w:type="pct"/>
            <w:tcBorders>
              <w:top w:val="nil"/>
              <w:left w:val="nil"/>
              <w:bottom w:val="single" w:sz="4" w:space="0" w:color="auto"/>
              <w:right w:val="single" w:sz="4" w:space="0" w:color="auto"/>
            </w:tcBorders>
            <w:shd w:val="clear" w:color="auto" w:fill="auto"/>
            <w:noWrap/>
            <w:vAlign w:val="center"/>
            <w:hideMark/>
          </w:tcPr>
          <w:p w14:paraId="22B9826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0,95 </w:t>
            </w:r>
          </w:p>
        </w:tc>
        <w:tc>
          <w:tcPr>
            <w:tcW w:w="117" w:type="pct"/>
            <w:tcBorders>
              <w:top w:val="nil"/>
              <w:left w:val="nil"/>
              <w:bottom w:val="single" w:sz="4" w:space="0" w:color="auto"/>
              <w:right w:val="single" w:sz="4" w:space="0" w:color="auto"/>
            </w:tcBorders>
            <w:shd w:val="clear" w:color="auto" w:fill="auto"/>
            <w:noWrap/>
            <w:vAlign w:val="center"/>
            <w:hideMark/>
          </w:tcPr>
          <w:p w14:paraId="41CCE2A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0,98 </w:t>
            </w:r>
          </w:p>
        </w:tc>
        <w:tc>
          <w:tcPr>
            <w:tcW w:w="117" w:type="pct"/>
            <w:tcBorders>
              <w:top w:val="nil"/>
              <w:left w:val="nil"/>
              <w:bottom w:val="single" w:sz="4" w:space="0" w:color="auto"/>
              <w:right w:val="single" w:sz="4" w:space="0" w:color="auto"/>
            </w:tcBorders>
            <w:shd w:val="clear" w:color="auto" w:fill="auto"/>
            <w:noWrap/>
            <w:vAlign w:val="center"/>
            <w:hideMark/>
          </w:tcPr>
          <w:p w14:paraId="6C1F880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1,01 </w:t>
            </w:r>
          </w:p>
        </w:tc>
        <w:tc>
          <w:tcPr>
            <w:tcW w:w="117" w:type="pct"/>
            <w:tcBorders>
              <w:top w:val="nil"/>
              <w:left w:val="nil"/>
              <w:bottom w:val="single" w:sz="4" w:space="0" w:color="auto"/>
              <w:right w:val="single" w:sz="4" w:space="0" w:color="auto"/>
            </w:tcBorders>
            <w:shd w:val="clear" w:color="auto" w:fill="auto"/>
            <w:noWrap/>
            <w:vAlign w:val="center"/>
            <w:hideMark/>
          </w:tcPr>
          <w:p w14:paraId="10B1E48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1,04 </w:t>
            </w:r>
          </w:p>
        </w:tc>
        <w:tc>
          <w:tcPr>
            <w:tcW w:w="117" w:type="pct"/>
            <w:tcBorders>
              <w:top w:val="nil"/>
              <w:left w:val="nil"/>
              <w:bottom w:val="single" w:sz="4" w:space="0" w:color="auto"/>
              <w:right w:val="single" w:sz="4" w:space="0" w:color="auto"/>
            </w:tcBorders>
            <w:shd w:val="clear" w:color="auto" w:fill="auto"/>
            <w:noWrap/>
            <w:vAlign w:val="center"/>
            <w:hideMark/>
          </w:tcPr>
          <w:p w14:paraId="13982E2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1,07 </w:t>
            </w:r>
          </w:p>
        </w:tc>
        <w:tc>
          <w:tcPr>
            <w:tcW w:w="226" w:type="pct"/>
            <w:tcBorders>
              <w:top w:val="nil"/>
              <w:left w:val="nil"/>
              <w:bottom w:val="single" w:sz="4" w:space="0" w:color="auto"/>
              <w:right w:val="single" w:sz="4" w:space="0" w:color="auto"/>
            </w:tcBorders>
            <w:shd w:val="clear" w:color="auto" w:fill="auto"/>
            <w:noWrap/>
            <w:vAlign w:val="center"/>
            <w:hideMark/>
          </w:tcPr>
          <w:p w14:paraId="502FBA0E" w14:textId="6EDCE71E"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0,66</w:t>
            </w:r>
          </w:p>
        </w:tc>
      </w:tr>
      <w:tr w:rsidR="003F78BA" w:rsidRPr="003F78BA" w14:paraId="32F854C7"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1D839EB9" w14:textId="77777777" w:rsidR="00CD337D" w:rsidRPr="003F78BA" w:rsidRDefault="00CD337D" w:rsidP="00810E86">
            <w:pPr>
              <w:ind w:firstLineChars="300" w:firstLine="420"/>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Stawki sieciowe zmienne  w SW lato, [zł]</w:t>
            </w:r>
          </w:p>
        </w:tc>
        <w:tc>
          <w:tcPr>
            <w:tcW w:w="117" w:type="pct"/>
            <w:tcBorders>
              <w:top w:val="nil"/>
              <w:left w:val="nil"/>
              <w:bottom w:val="single" w:sz="4" w:space="0" w:color="auto"/>
              <w:right w:val="single" w:sz="4" w:space="0" w:color="auto"/>
            </w:tcBorders>
            <w:shd w:val="clear" w:color="auto" w:fill="auto"/>
            <w:noWrap/>
            <w:vAlign w:val="center"/>
            <w:hideMark/>
          </w:tcPr>
          <w:p w14:paraId="351A3B6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0,32 </w:t>
            </w:r>
          </w:p>
        </w:tc>
        <w:tc>
          <w:tcPr>
            <w:tcW w:w="117" w:type="pct"/>
            <w:tcBorders>
              <w:top w:val="nil"/>
              <w:left w:val="nil"/>
              <w:bottom w:val="single" w:sz="4" w:space="0" w:color="auto"/>
              <w:right w:val="single" w:sz="4" w:space="0" w:color="auto"/>
            </w:tcBorders>
            <w:shd w:val="clear" w:color="auto" w:fill="auto"/>
            <w:noWrap/>
            <w:vAlign w:val="center"/>
            <w:hideMark/>
          </w:tcPr>
          <w:p w14:paraId="4A64E569"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0,33 </w:t>
            </w:r>
          </w:p>
        </w:tc>
        <w:tc>
          <w:tcPr>
            <w:tcW w:w="117" w:type="pct"/>
            <w:tcBorders>
              <w:top w:val="nil"/>
              <w:left w:val="nil"/>
              <w:bottom w:val="single" w:sz="4" w:space="0" w:color="auto"/>
              <w:right w:val="single" w:sz="4" w:space="0" w:color="auto"/>
            </w:tcBorders>
            <w:shd w:val="clear" w:color="auto" w:fill="auto"/>
            <w:noWrap/>
            <w:vAlign w:val="center"/>
            <w:hideMark/>
          </w:tcPr>
          <w:p w14:paraId="1BC1B99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0,35 </w:t>
            </w:r>
          </w:p>
        </w:tc>
        <w:tc>
          <w:tcPr>
            <w:tcW w:w="117" w:type="pct"/>
            <w:tcBorders>
              <w:top w:val="nil"/>
              <w:left w:val="nil"/>
              <w:bottom w:val="single" w:sz="4" w:space="0" w:color="auto"/>
              <w:right w:val="single" w:sz="4" w:space="0" w:color="auto"/>
            </w:tcBorders>
            <w:shd w:val="clear" w:color="auto" w:fill="auto"/>
            <w:noWrap/>
            <w:vAlign w:val="center"/>
            <w:hideMark/>
          </w:tcPr>
          <w:p w14:paraId="71F8FA5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0,36 </w:t>
            </w:r>
          </w:p>
        </w:tc>
        <w:tc>
          <w:tcPr>
            <w:tcW w:w="117" w:type="pct"/>
            <w:tcBorders>
              <w:top w:val="nil"/>
              <w:left w:val="nil"/>
              <w:bottom w:val="single" w:sz="4" w:space="0" w:color="auto"/>
              <w:right w:val="single" w:sz="4" w:space="0" w:color="auto"/>
            </w:tcBorders>
            <w:shd w:val="clear" w:color="auto" w:fill="auto"/>
            <w:noWrap/>
            <w:vAlign w:val="center"/>
            <w:hideMark/>
          </w:tcPr>
          <w:p w14:paraId="77A9CA4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0,38 </w:t>
            </w:r>
          </w:p>
        </w:tc>
        <w:tc>
          <w:tcPr>
            <w:tcW w:w="117" w:type="pct"/>
            <w:tcBorders>
              <w:top w:val="nil"/>
              <w:left w:val="nil"/>
              <w:bottom w:val="single" w:sz="4" w:space="0" w:color="auto"/>
              <w:right w:val="single" w:sz="4" w:space="0" w:color="auto"/>
            </w:tcBorders>
            <w:shd w:val="clear" w:color="auto" w:fill="auto"/>
            <w:noWrap/>
            <w:vAlign w:val="center"/>
            <w:hideMark/>
          </w:tcPr>
          <w:p w14:paraId="47C2EA6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0,40 </w:t>
            </w:r>
          </w:p>
        </w:tc>
        <w:tc>
          <w:tcPr>
            <w:tcW w:w="117" w:type="pct"/>
            <w:tcBorders>
              <w:top w:val="nil"/>
              <w:left w:val="nil"/>
              <w:bottom w:val="single" w:sz="4" w:space="0" w:color="auto"/>
              <w:right w:val="single" w:sz="4" w:space="0" w:color="auto"/>
            </w:tcBorders>
            <w:shd w:val="clear" w:color="auto" w:fill="auto"/>
            <w:noWrap/>
            <w:vAlign w:val="center"/>
            <w:hideMark/>
          </w:tcPr>
          <w:p w14:paraId="1BA64F3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0,42 </w:t>
            </w:r>
          </w:p>
        </w:tc>
        <w:tc>
          <w:tcPr>
            <w:tcW w:w="117" w:type="pct"/>
            <w:tcBorders>
              <w:top w:val="nil"/>
              <w:left w:val="nil"/>
              <w:bottom w:val="single" w:sz="4" w:space="0" w:color="auto"/>
              <w:right w:val="single" w:sz="4" w:space="0" w:color="auto"/>
            </w:tcBorders>
            <w:shd w:val="clear" w:color="auto" w:fill="auto"/>
            <w:noWrap/>
            <w:vAlign w:val="center"/>
            <w:hideMark/>
          </w:tcPr>
          <w:p w14:paraId="563927B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0,44 </w:t>
            </w:r>
          </w:p>
        </w:tc>
        <w:tc>
          <w:tcPr>
            <w:tcW w:w="117" w:type="pct"/>
            <w:tcBorders>
              <w:top w:val="nil"/>
              <w:left w:val="nil"/>
              <w:bottom w:val="single" w:sz="4" w:space="0" w:color="auto"/>
              <w:right w:val="single" w:sz="4" w:space="0" w:color="auto"/>
            </w:tcBorders>
            <w:shd w:val="clear" w:color="auto" w:fill="auto"/>
            <w:noWrap/>
            <w:vAlign w:val="center"/>
            <w:hideMark/>
          </w:tcPr>
          <w:p w14:paraId="69B4E58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0,47 </w:t>
            </w:r>
          </w:p>
        </w:tc>
        <w:tc>
          <w:tcPr>
            <w:tcW w:w="117" w:type="pct"/>
            <w:tcBorders>
              <w:top w:val="nil"/>
              <w:left w:val="nil"/>
              <w:bottom w:val="single" w:sz="4" w:space="0" w:color="auto"/>
              <w:right w:val="single" w:sz="4" w:space="0" w:color="auto"/>
            </w:tcBorders>
            <w:shd w:val="clear" w:color="auto" w:fill="auto"/>
            <w:noWrap/>
            <w:vAlign w:val="center"/>
            <w:hideMark/>
          </w:tcPr>
          <w:p w14:paraId="5BD559C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0,49 </w:t>
            </w:r>
          </w:p>
        </w:tc>
        <w:tc>
          <w:tcPr>
            <w:tcW w:w="117" w:type="pct"/>
            <w:tcBorders>
              <w:top w:val="nil"/>
              <w:left w:val="nil"/>
              <w:bottom w:val="single" w:sz="4" w:space="0" w:color="auto"/>
              <w:right w:val="single" w:sz="4" w:space="0" w:color="auto"/>
            </w:tcBorders>
            <w:shd w:val="clear" w:color="auto" w:fill="auto"/>
            <w:noWrap/>
            <w:vAlign w:val="center"/>
            <w:hideMark/>
          </w:tcPr>
          <w:p w14:paraId="22E2384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0,51 </w:t>
            </w:r>
          </w:p>
        </w:tc>
        <w:tc>
          <w:tcPr>
            <w:tcW w:w="117" w:type="pct"/>
            <w:tcBorders>
              <w:top w:val="nil"/>
              <w:left w:val="nil"/>
              <w:bottom w:val="single" w:sz="4" w:space="0" w:color="auto"/>
              <w:right w:val="single" w:sz="4" w:space="0" w:color="auto"/>
            </w:tcBorders>
            <w:shd w:val="clear" w:color="auto" w:fill="auto"/>
            <w:noWrap/>
            <w:vAlign w:val="center"/>
            <w:hideMark/>
          </w:tcPr>
          <w:p w14:paraId="5B95E7D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0,54 </w:t>
            </w:r>
          </w:p>
        </w:tc>
        <w:tc>
          <w:tcPr>
            <w:tcW w:w="117" w:type="pct"/>
            <w:tcBorders>
              <w:top w:val="nil"/>
              <w:left w:val="nil"/>
              <w:bottom w:val="single" w:sz="4" w:space="0" w:color="auto"/>
              <w:right w:val="single" w:sz="4" w:space="0" w:color="auto"/>
            </w:tcBorders>
            <w:shd w:val="clear" w:color="auto" w:fill="auto"/>
            <w:noWrap/>
            <w:vAlign w:val="center"/>
            <w:hideMark/>
          </w:tcPr>
          <w:p w14:paraId="20EBFA19"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17E6668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7CF7190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0,62 </w:t>
            </w:r>
          </w:p>
        </w:tc>
        <w:tc>
          <w:tcPr>
            <w:tcW w:w="117" w:type="pct"/>
            <w:tcBorders>
              <w:top w:val="nil"/>
              <w:left w:val="nil"/>
              <w:bottom w:val="single" w:sz="4" w:space="0" w:color="auto"/>
              <w:right w:val="single" w:sz="4" w:space="0" w:color="auto"/>
            </w:tcBorders>
            <w:shd w:val="clear" w:color="auto" w:fill="auto"/>
            <w:noWrap/>
            <w:vAlign w:val="center"/>
            <w:hideMark/>
          </w:tcPr>
          <w:p w14:paraId="2E88549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3F23366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0,69 </w:t>
            </w:r>
          </w:p>
        </w:tc>
        <w:tc>
          <w:tcPr>
            <w:tcW w:w="117" w:type="pct"/>
            <w:tcBorders>
              <w:top w:val="nil"/>
              <w:left w:val="nil"/>
              <w:bottom w:val="single" w:sz="4" w:space="0" w:color="auto"/>
              <w:right w:val="single" w:sz="4" w:space="0" w:color="auto"/>
            </w:tcBorders>
            <w:shd w:val="clear" w:color="auto" w:fill="auto"/>
            <w:noWrap/>
            <w:vAlign w:val="center"/>
            <w:hideMark/>
          </w:tcPr>
          <w:p w14:paraId="44EAAA5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7995A9C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0,76 </w:t>
            </w:r>
          </w:p>
        </w:tc>
        <w:tc>
          <w:tcPr>
            <w:tcW w:w="117" w:type="pct"/>
            <w:tcBorders>
              <w:top w:val="nil"/>
              <w:left w:val="nil"/>
              <w:bottom w:val="single" w:sz="4" w:space="0" w:color="auto"/>
              <w:right w:val="single" w:sz="4" w:space="0" w:color="auto"/>
            </w:tcBorders>
            <w:shd w:val="clear" w:color="auto" w:fill="auto"/>
            <w:noWrap/>
            <w:vAlign w:val="center"/>
            <w:hideMark/>
          </w:tcPr>
          <w:p w14:paraId="7D9F909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0,80 </w:t>
            </w:r>
          </w:p>
        </w:tc>
        <w:tc>
          <w:tcPr>
            <w:tcW w:w="117" w:type="pct"/>
            <w:tcBorders>
              <w:top w:val="nil"/>
              <w:left w:val="nil"/>
              <w:bottom w:val="single" w:sz="4" w:space="0" w:color="auto"/>
              <w:right w:val="single" w:sz="4" w:space="0" w:color="auto"/>
            </w:tcBorders>
            <w:shd w:val="clear" w:color="auto" w:fill="auto"/>
            <w:noWrap/>
            <w:vAlign w:val="center"/>
            <w:hideMark/>
          </w:tcPr>
          <w:p w14:paraId="6D7A9B0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0,82 </w:t>
            </w:r>
          </w:p>
        </w:tc>
        <w:tc>
          <w:tcPr>
            <w:tcW w:w="117" w:type="pct"/>
            <w:tcBorders>
              <w:top w:val="nil"/>
              <w:left w:val="nil"/>
              <w:bottom w:val="single" w:sz="4" w:space="0" w:color="auto"/>
              <w:right w:val="single" w:sz="4" w:space="0" w:color="auto"/>
            </w:tcBorders>
            <w:shd w:val="clear" w:color="auto" w:fill="auto"/>
            <w:noWrap/>
            <w:vAlign w:val="center"/>
            <w:hideMark/>
          </w:tcPr>
          <w:p w14:paraId="139AB2A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0,84 </w:t>
            </w:r>
          </w:p>
        </w:tc>
        <w:tc>
          <w:tcPr>
            <w:tcW w:w="117" w:type="pct"/>
            <w:tcBorders>
              <w:top w:val="nil"/>
              <w:left w:val="nil"/>
              <w:bottom w:val="single" w:sz="4" w:space="0" w:color="auto"/>
              <w:right w:val="single" w:sz="4" w:space="0" w:color="auto"/>
            </w:tcBorders>
            <w:shd w:val="clear" w:color="auto" w:fill="auto"/>
            <w:noWrap/>
            <w:vAlign w:val="center"/>
            <w:hideMark/>
          </w:tcPr>
          <w:p w14:paraId="30C4EA1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0,87 </w:t>
            </w:r>
          </w:p>
        </w:tc>
        <w:tc>
          <w:tcPr>
            <w:tcW w:w="117" w:type="pct"/>
            <w:tcBorders>
              <w:top w:val="nil"/>
              <w:left w:val="nil"/>
              <w:bottom w:val="single" w:sz="4" w:space="0" w:color="auto"/>
              <w:right w:val="single" w:sz="4" w:space="0" w:color="auto"/>
            </w:tcBorders>
            <w:shd w:val="clear" w:color="auto" w:fill="auto"/>
            <w:noWrap/>
            <w:vAlign w:val="center"/>
            <w:hideMark/>
          </w:tcPr>
          <w:p w14:paraId="0D5649E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0,90 </w:t>
            </w:r>
          </w:p>
        </w:tc>
        <w:tc>
          <w:tcPr>
            <w:tcW w:w="117" w:type="pct"/>
            <w:tcBorders>
              <w:top w:val="nil"/>
              <w:left w:val="nil"/>
              <w:bottom w:val="single" w:sz="4" w:space="0" w:color="auto"/>
              <w:right w:val="single" w:sz="4" w:space="0" w:color="auto"/>
            </w:tcBorders>
            <w:shd w:val="clear" w:color="auto" w:fill="auto"/>
            <w:noWrap/>
            <w:vAlign w:val="center"/>
            <w:hideMark/>
          </w:tcPr>
          <w:p w14:paraId="425D136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0,92 </w:t>
            </w:r>
          </w:p>
        </w:tc>
        <w:tc>
          <w:tcPr>
            <w:tcW w:w="117" w:type="pct"/>
            <w:tcBorders>
              <w:top w:val="nil"/>
              <w:left w:val="nil"/>
              <w:bottom w:val="single" w:sz="4" w:space="0" w:color="auto"/>
              <w:right w:val="single" w:sz="4" w:space="0" w:color="auto"/>
            </w:tcBorders>
            <w:shd w:val="clear" w:color="auto" w:fill="auto"/>
            <w:noWrap/>
            <w:vAlign w:val="center"/>
            <w:hideMark/>
          </w:tcPr>
          <w:p w14:paraId="07BF42D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0,95 </w:t>
            </w:r>
          </w:p>
        </w:tc>
        <w:tc>
          <w:tcPr>
            <w:tcW w:w="117" w:type="pct"/>
            <w:tcBorders>
              <w:top w:val="nil"/>
              <w:left w:val="nil"/>
              <w:bottom w:val="single" w:sz="4" w:space="0" w:color="auto"/>
              <w:right w:val="single" w:sz="4" w:space="0" w:color="auto"/>
            </w:tcBorders>
            <w:shd w:val="clear" w:color="auto" w:fill="auto"/>
            <w:noWrap/>
            <w:vAlign w:val="center"/>
            <w:hideMark/>
          </w:tcPr>
          <w:p w14:paraId="4F752BA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0,98 </w:t>
            </w:r>
          </w:p>
        </w:tc>
        <w:tc>
          <w:tcPr>
            <w:tcW w:w="117" w:type="pct"/>
            <w:tcBorders>
              <w:top w:val="nil"/>
              <w:left w:val="nil"/>
              <w:bottom w:val="single" w:sz="4" w:space="0" w:color="auto"/>
              <w:right w:val="single" w:sz="4" w:space="0" w:color="auto"/>
            </w:tcBorders>
            <w:shd w:val="clear" w:color="auto" w:fill="auto"/>
            <w:noWrap/>
            <w:vAlign w:val="center"/>
            <w:hideMark/>
          </w:tcPr>
          <w:p w14:paraId="5D1923F9"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1,01 </w:t>
            </w:r>
          </w:p>
        </w:tc>
        <w:tc>
          <w:tcPr>
            <w:tcW w:w="117" w:type="pct"/>
            <w:tcBorders>
              <w:top w:val="nil"/>
              <w:left w:val="nil"/>
              <w:bottom w:val="single" w:sz="4" w:space="0" w:color="auto"/>
              <w:right w:val="single" w:sz="4" w:space="0" w:color="auto"/>
            </w:tcBorders>
            <w:shd w:val="clear" w:color="auto" w:fill="auto"/>
            <w:noWrap/>
            <w:vAlign w:val="center"/>
            <w:hideMark/>
          </w:tcPr>
          <w:p w14:paraId="2885F40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1,04 </w:t>
            </w:r>
          </w:p>
        </w:tc>
        <w:tc>
          <w:tcPr>
            <w:tcW w:w="117" w:type="pct"/>
            <w:tcBorders>
              <w:top w:val="nil"/>
              <w:left w:val="nil"/>
              <w:bottom w:val="single" w:sz="4" w:space="0" w:color="auto"/>
              <w:right w:val="single" w:sz="4" w:space="0" w:color="auto"/>
            </w:tcBorders>
            <w:shd w:val="clear" w:color="auto" w:fill="auto"/>
            <w:noWrap/>
            <w:vAlign w:val="center"/>
            <w:hideMark/>
          </w:tcPr>
          <w:p w14:paraId="35EF91F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1,07 </w:t>
            </w:r>
          </w:p>
        </w:tc>
        <w:tc>
          <w:tcPr>
            <w:tcW w:w="226" w:type="pct"/>
            <w:tcBorders>
              <w:top w:val="nil"/>
              <w:left w:val="nil"/>
              <w:bottom w:val="single" w:sz="4" w:space="0" w:color="auto"/>
              <w:right w:val="single" w:sz="4" w:space="0" w:color="auto"/>
            </w:tcBorders>
            <w:shd w:val="clear" w:color="auto" w:fill="auto"/>
            <w:noWrap/>
            <w:vAlign w:val="center"/>
            <w:hideMark/>
          </w:tcPr>
          <w:p w14:paraId="42BEF636" w14:textId="2B9B50A0"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0,66</w:t>
            </w:r>
          </w:p>
        </w:tc>
      </w:tr>
      <w:tr w:rsidR="003F78BA" w:rsidRPr="003F78BA" w14:paraId="28BD42A4"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7BD923FE" w14:textId="77777777" w:rsidR="00CD337D" w:rsidRPr="003F78BA" w:rsidRDefault="00CD337D" w:rsidP="00810E86">
            <w:pPr>
              <w:ind w:firstLineChars="300" w:firstLine="420"/>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Stawki sieciowe zmienne  w SW zima, [zł]</w:t>
            </w:r>
          </w:p>
        </w:tc>
        <w:tc>
          <w:tcPr>
            <w:tcW w:w="117" w:type="pct"/>
            <w:tcBorders>
              <w:top w:val="nil"/>
              <w:left w:val="nil"/>
              <w:bottom w:val="single" w:sz="4" w:space="0" w:color="auto"/>
              <w:right w:val="single" w:sz="4" w:space="0" w:color="auto"/>
            </w:tcBorders>
            <w:shd w:val="clear" w:color="auto" w:fill="auto"/>
            <w:noWrap/>
            <w:vAlign w:val="center"/>
            <w:hideMark/>
          </w:tcPr>
          <w:p w14:paraId="36B36F4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0,32 </w:t>
            </w:r>
          </w:p>
        </w:tc>
        <w:tc>
          <w:tcPr>
            <w:tcW w:w="117" w:type="pct"/>
            <w:tcBorders>
              <w:top w:val="nil"/>
              <w:left w:val="nil"/>
              <w:bottom w:val="single" w:sz="4" w:space="0" w:color="auto"/>
              <w:right w:val="single" w:sz="4" w:space="0" w:color="auto"/>
            </w:tcBorders>
            <w:shd w:val="clear" w:color="auto" w:fill="auto"/>
            <w:noWrap/>
            <w:vAlign w:val="center"/>
            <w:hideMark/>
          </w:tcPr>
          <w:p w14:paraId="1CC0FB6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0,33 </w:t>
            </w:r>
          </w:p>
        </w:tc>
        <w:tc>
          <w:tcPr>
            <w:tcW w:w="117" w:type="pct"/>
            <w:tcBorders>
              <w:top w:val="nil"/>
              <w:left w:val="nil"/>
              <w:bottom w:val="single" w:sz="4" w:space="0" w:color="auto"/>
              <w:right w:val="single" w:sz="4" w:space="0" w:color="auto"/>
            </w:tcBorders>
            <w:shd w:val="clear" w:color="auto" w:fill="auto"/>
            <w:noWrap/>
            <w:vAlign w:val="center"/>
            <w:hideMark/>
          </w:tcPr>
          <w:p w14:paraId="3279FEA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0,35 </w:t>
            </w:r>
          </w:p>
        </w:tc>
        <w:tc>
          <w:tcPr>
            <w:tcW w:w="117" w:type="pct"/>
            <w:tcBorders>
              <w:top w:val="nil"/>
              <w:left w:val="nil"/>
              <w:bottom w:val="single" w:sz="4" w:space="0" w:color="auto"/>
              <w:right w:val="single" w:sz="4" w:space="0" w:color="auto"/>
            </w:tcBorders>
            <w:shd w:val="clear" w:color="auto" w:fill="auto"/>
            <w:noWrap/>
            <w:vAlign w:val="center"/>
            <w:hideMark/>
          </w:tcPr>
          <w:p w14:paraId="0D2C25A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0,36 </w:t>
            </w:r>
          </w:p>
        </w:tc>
        <w:tc>
          <w:tcPr>
            <w:tcW w:w="117" w:type="pct"/>
            <w:tcBorders>
              <w:top w:val="nil"/>
              <w:left w:val="nil"/>
              <w:bottom w:val="single" w:sz="4" w:space="0" w:color="auto"/>
              <w:right w:val="single" w:sz="4" w:space="0" w:color="auto"/>
            </w:tcBorders>
            <w:shd w:val="clear" w:color="auto" w:fill="auto"/>
            <w:noWrap/>
            <w:vAlign w:val="center"/>
            <w:hideMark/>
          </w:tcPr>
          <w:p w14:paraId="71ACC28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0,38 </w:t>
            </w:r>
          </w:p>
        </w:tc>
        <w:tc>
          <w:tcPr>
            <w:tcW w:w="117" w:type="pct"/>
            <w:tcBorders>
              <w:top w:val="nil"/>
              <w:left w:val="nil"/>
              <w:bottom w:val="single" w:sz="4" w:space="0" w:color="auto"/>
              <w:right w:val="single" w:sz="4" w:space="0" w:color="auto"/>
            </w:tcBorders>
            <w:shd w:val="clear" w:color="auto" w:fill="auto"/>
            <w:noWrap/>
            <w:vAlign w:val="center"/>
            <w:hideMark/>
          </w:tcPr>
          <w:p w14:paraId="0BB030A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0,40 </w:t>
            </w:r>
          </w:p>
        </w:tc>
        <w:tc>
          <w:tcPr>
            <w:tcW w:w="117" w:type="pct"/>
            <w:tcBorders>
              <w:top w:val="nil"/>
              <w:left w:val="nil"/>
              <w:bottom w:val="single" w:sz="4" w:space="0" w:color="auto"/>
              <w:right w:val="single" w:sz="4" w:space="0" w:color="auto"/>
            </w:tcBorders>
            <w:shd w:val="clear" w:color="auto" w:fill="auto"/>
            <w:noWrap/>
            <w:vAlign w:val="center"/>
            <w:hideMark/>
          </w:tcPr>
          <w:p w14:paraId="01474EB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0,42 </w:t>
            </w:r>
          </w:p>
        </w:tc>
        <w:tc>
          <w:tcPr>
            <w:tcW w:w="117" w:type="pct"/>
            <w:tcBorders>
              <w:top w:val="nil"/>
              <w:left w:val="nil"/>
              <w:bottom w:val="single" w:sz="4" w:space="0" w:color="auto"/>
              <w:right w:val="single" w:sz="4" w:space="0" w:color="auto"/>
            </w:tcBorders>
            <w:shd w:val="clear" w:color="auto" w:fill="auto"/>
            <w:noWrap/>
            <w:vAlign w:val="center"/>
            <w:hideMark/>
          </w:tcPr>
          <w:p w14:paraId="27A3600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0,44 </w:t>
            </w:r>
          </w:p>
        </w:tc>
        <w:tc>
          <w:tcPr>
            <w:tcW w:w="117" w:type="pct"/>
            <w:tcBorders>
              <w:top w:val="nil"/>
              <w:left w:val="nil"/>
              <w:bottom w:val="single" w:sz="4" w:space="0" w:color="auto"/>
              <w:right w:val="single" w:sz="4" w:space="0" w:color="auto"/>
            </w:tcBorders>
            <w:shd w:val="clear" w:color="auto" w:fill="auto"/>
            <w:noWrap/>
            <w:vAlign w:val="center"/>
            <w:hideMark/>
          </w:tcPr>
          <w:p w14:paraId="41A6CF9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0,47 </w:t>
            </w:r>
          </w:p>
        </w:tc>
        <w:tc>
          <w:tcPr>
            <w:tcW w:w="117" w:type="pct"/>
            <w:tcBorders>
              <w:top w:val="nil"/>
              <w:left w:val="nil"/>
              <w:bottom w:val="single" w:sz="4" w:space="0" w:color="auto"/>
              <w:right w:val="single" w:sz="4" w:space="0" w:color="auto"/>
            </w:tcBorders>
            <w:shd w:val="clear" w:color="auto" w:fill="auto"/>
            <w:noWrap/>
            <w:vAlign w:val="center"/>
            <w:hideMark/>
          </w:tcPr>
          <w:p w14:paraId="3775E4C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0,49 </w:t>
            </w:r>
          </w:p>
        </w:tc>
        <w:tc>
          <w:tcPr>
            <w:tcW w:w="117" w:type="pct"/>
            <w:tcBorders>
              <w:top w:val="nil"/>
              <w:left w:val="nil"/>
              <w:bottom w:val="single" w:sz="4" w:space="0" w:color="auto"/>
              <w:right w:val="single" w:sz="4" w:space="0" w:color="auto"/>
            </w:tcBorders>
            <w:shd w:val="clear" w:color="auto" w:fill="auto"/>
            <w:noWrap/>
            <w:vAlign w:val="center"/>
            <w:hideMark/>
          </w:tcPr>
          <w:p w14:paraId="40D6621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0,51 </w:t>
            </w:r>
          </w:p>
        </w:tc>
        <w:tc>
          <w:tcPr>
            <w:tcW w:w="117" w:type="pct"/>
            <w:tcBorders>
              <w:top w:val="nil"/>
              <w:left w:val="nil"/>
              <w:bottom w:val="single" w:sz="4" w:space="0" w:color="auto"/>
              <w:right w:val="single" w:sz="4" w:space="0" w:color="auto"/>
            </w:tcBorders>
            <w:shd w:val="clear" w:color="auto" w:fill="auto"/>
            <w:noWrap/>
            <w:vAlign w:val="center"/>
            <w:hideMark/>
          </w:tcPr>
          <w:p w14:paraId="7B7DBDE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0,54 </w:t>
            </w:r>
          </w:p>
        </w:tc>
        <w:tc>
          <w:tcPr>
            <w:tcW w:w="117" w:type="pct"/>
            <w:tcBorders>
              <w:top w:val="nil"/>
              <w:left w:val="nil"/>
              <w:bottom w:val="single" w:sz="4" w:space="0" w:color="auto"/>
              <w:right w:val="single" w:sz="4" w:space="0" w:color="auto"/>
            </w:tcBorders>
            <w:shd w:val="clear" w:color="auto" w:fill="auto"/>
            <w:noWrap/>
            <w:vAlign w:val="center"/>
            <w:hideMark/>
          </w:tcPr>
          <w:p w14:paraId="21EA636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0,57 </w:t>
            </w:r>
          </w:p>
        </w:tc>
        <w:tc>
          <w:tcPr>
            <w:tcW w:w="117" w:type="pct"/>
            <w:tcBorders>
              <w:top w:val="nil"/>
              <w:left w:val="nil"/>
              <w:bottom w:val="single" w:sz="4" w:space="0" w:color="auto"/>
              <w:right w:val="single" w:sz="4" w:space="0" w:color="auto"/>
            </w:tcBorders>
            <w:shd w:val="clear" w:color="auto" w:fill="auto"/>
            <w:noWrap/>
            <w:vAlign w:val="center"/>
            <w:hideMark/>
          </w:tcPr>
          <w:p w14:paraId="37F4AAF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404F3D7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0,62 </w:t>
            </w:r>
          </w:p>
        </w:tc>
        <w:tc>
          <w:tcPr>
            <w:tcW w:w="117" w:type="pct"/>
            <w:tcBorders>
              <w:top w:val="nil"/>
              <w:left w:val="nil"/>
              <w:bottom w:val="single" w:sz="4" w:space="0" w:color="auto"/>
              <w:right w:val="single" w:sz="4" w:space="0" w:color="auto"/>
            </w:tcBorders>
            <w:shd w:val="clear" w:color="auto" w:fill="auto"/>
            <w:noWrap/>
            <w:vAlign w:val="center"/>
            <w:hideMark/>
          </w:tcPr>
          <w:p w14:paraId="3AF6BF0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270A2DA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0,69 </w:t>
            </w:r>
          </w:p>
        </w:tc>
        <w:tc>
          <w:tcPr>
            <w:tcW w:w="117" w:type="pct"/>
            <w:tcBorders>
              <w:top w:val="nil"/>
              <w:left w:val="nil"/>
              <w:bottom w:val="single" w:sz="4" w:space="0" w:color="auto"/>
              <w:right w:val="single" w:sz="4" w:space="0" w:color="auto"/>
            </w:tcBorders>
            <w:shd w:val="clear" w:color="auto" w:fill="auto"/>
            <w:noWrap/>
            <w:vAlign w:val="center"/>
            <w:hideMark/>
          </w:tcPr>
          <w:p w14:paraId="4C85500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315C14E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0,76 </w:t>
            </w:r>
          </w:p>
        </w:tc>
        <w:tc>
          <w:tcPr>
            <w:tcW w:w="117" w:type="pct"/>
            <w:tcBorders>
              <w:top w:val="nil"/>
              <w:left w:val="nil"/>
              <w:bottom w:val="single" w:sz="4" w:space="0" w:color="auto"/>
              <w:right w:val="single" w:sz="4" w:space="0" w:color="auto"/>
            </w:tcBorders>
            <w:shd w:val="clear" w:color="auto" w:fill="auto"/>
            <w:noWrap/>
            <w:vAlign w:val="center"/>
            <w:hideMark/>
          </w:tcPr>
          <w:p w14:paraId="3499CAA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0,80 </w:t>
            </w:r>
          </w:p>
        </w:tc>
        <w:tc>
          <w:tcPr>
            <w:tcW w:w="117" w:type="pct"/>
            <w:tcBorders>
              <w:top w:val="nil"/>
              <w:left w:val="nil"/>
              <w:bottom w:val="single" w:sz="4" w:space="0" w:color="auto"/>
              <w:right w:val="single" w:sz="4" w:space="0" w:color="auto"/>
            </w:tcBorders>
            <w:shd w:val="clear" w:color="auto" w:fill="auto"/>
            <w:noWrap/>
            <w:vAlign w:val="center"/>
            <w:hideMark/>
          </w:tcPr>
          <w:p w14:paraId="0AFFB35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0,82 </w:t>
            </w:r>
          </w:p>
        </w:tc>
        <w:tc>
          <w:tcPr>
            <w:tcW w:w="117" w:type="pct"/>
            <w:tcBorders>
              <w:top w:val="nil"/>
              <w:left w:val="nil"/>
              <w:bottom w:val="single" w:sz="4" w:space="0" w:color="auto"/>
              <w:right w:val="single" w:sz="4" w:space="0" w:color="auto"/>
            </w:tcBorders>
            <w:shd w:val="clear" w:color="auto" w:fill="auto"/>
            <w:noWrap/>
            <w:vAlign w:val="center"/>
            <w:hideMark/>
          </w:tcPr>
          <w:p w14:paraId="0E8F1E0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0,84 </w:t>
            </w:r>
          </w:p>
        </w:tc>
        <w:tc>
          <w:tcPr>
            <w:tcW w:w="117" w:type="pct"/>
            <w:tcBorders>
              <w:top w:val="nil"/>
              <w:left w:val="nil"/>
              <w:bottom w:val="single" w:sz="4" w:space="0" w:color="auto"/>
              <w:right w:val="single" w:sz="4" w:space="0" w:color="auto"/>
            </w:tcBorders>
            <w:shd w:val="clear" w:color="auto" w:fill="auto"/>
            <w:noWrap/>
            <w:vAlign w:val="center"/>
            <w:hideMark/>
          </w:tcPr>
          <w:p w14:paraId="238049E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0,87 </w:t>
            </w:r>
          </w:p>
        </w:tc>
        <w:tc>
          <w:tcPr>
            <w:tcW w:w="117" w:type="pct"/>
            <w:tcBorders>
              <w:top w:val="nil"/>
              <w:left w:val="nil"/>
              <w:bottom w:val="single" w:sz="4" w:space="0" w:color="auto"/>
              <w:right w:val="single" w:sz="4" w:space="0" w:color="auto"/>
            </w:tcBorders>
            <w:shd w:val="clear" w:color="auto" w:fill="auto"/>
            <w:noWrap/>
            <w:vAlign w:val="center"/>
            <w:hideMark/>
          </w:tcPr>
          <w:p w14:paraId="0B9F64A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0,90 </w:t>
            </w:r>
          </w:p>
        </w:tc>
        <w:tc>
          <w:tcPr>
            <w:tcW w:w="117" w:type="pct"/>
            <w:tcBorders>
              <w:top w:val="nil"/>
              <w:left w:val="nil"/>
              <w:bottom w:val="single" w:sz="4" w:space="0" w:color="auto"/>
              <w:right w:val="single" w:sz="4" w:space="0" w:color="auto"/>
            </w:tcBorders>
            <w:shd w:val="clear" w:color="auto" w:fill="auto"/>
            <w:noWrap/>
            <w:vAlign w:val="center"/>
            <w:hideMark/>
          </w:tcPr>
          <w:p w14:paraId="7CE536A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0,92 </w:t>
            </w:r>
          </w:p>
        </w:tc>
        <w:tc>
          <w:tcPr>
            <w:tcW w:w="117" w:type="pct"/>
            <w:tcBorders>
              <w:top w:val="nil"/>
              <w:left w:val="nil"/>
              <w:bottom w:val="single" w:sz="4" w:space="0" w:color="auto"/>
              <w:right w:val="single" w:sz="4" w:space="0" w:color="auto"/>
            </w:tcBorders>
            <w:shd w:val="clear" w:color="auto" w:fill="auto"/>
            <w:noWrap/>
            <w:vAlign w:val="center"/>
            <w:hideMark/>
          </w:tcPr>
          <w:p w14:paraId="006F8D2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0,95 </w:t>
            </w:r>
          </w:p>
        </w:tc>
        <w:tc>
          <w:tcPr>
            <w:tcW w:w="117" w:type="pct"/>
            <w:tcBorders>
              <w:top w:val="nil"/>
              <w:left w:val="nil"/>
              <w:bottom w:val="single" w:sz="4" w:space="0" w:color="auto"/>
              <w:right w:val="single" w:sz="4" w:space="0" w:color="auto"/>
            </w:tcBorders>
            <w:shd w:val="clear" w:color="auto" w:fill="auto"/>
            <w:noWrap/>
            <w:vAlign w:val="center"/>
            <w:hideMark/>
          </w:tcPr>
          <w:p w14:paraId="5286BFD9"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0,98 </w:t>
            </w:r>
          </w:p>
        </w:tc>
        <w:tc>
          <w:tcPr>
            <w:tcW w:w="117" w:type="pct"/>
            <w:tcBorders>
              <w:top w:val="nil"/>
              <w:left w:val="nil"/>
              <w:bottom w:val="single" w:sz="4" w:space="0" w:color="auto"/>
              <w:right w:val="single" w:sz="4" w:space="0" w:color="auto"/>
            </w:tcBorders>
            <w:shd w:val="clear" w:color="auto" w:fill="auto"/>
            <w:noWrap/>
            <w:vAlign w:val="center"/>
            <w:hideMark/>
          </w:tcPr>
          <w:p w14:paraId="167AC7E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1,01 </w:t>
            </w:r>
          </w:p>
        </w:tc>
        <w:tc>
          <w:tcPr>
            <w:tcW w:w="117" w:type="pct"/>
            <w:tcBorders>
              <w:top w:val="nil"/>
              <w:left w:val="nil"/>
              <w:bottom w:val="single" w:sz="4" w:space="0" w:color="auto"/>
              <w:right w:val="single" w:sz="4" w:space="0" w:color="auto"/>
            </w:tcBorders>
            <w:shd w:val="clear" w:color="auto" w:fill="auto"/>
            <w:noWrap/>
            <w:vAlign w:val="center"/>
            <w:hideMark/>
          </w:tcPr>
          <w:p w14:paraId="7F5355E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1,04 </w:t>
            </w:r>
          </w:p>
        </w:tc>
        <w:tc>
          <w:tcPr>
            <w:tcW w:w="117" w:type="pct"/>
            <w:tcBorders>
              <w:top w:val="nil"/>
              <w:left w:val="nil"/>
              <w:bottom w:val="single" w:sz="4" w:space="0" w:color="auto"/>
              <w:right w:val="single" w:sz="4" w:space="0" w:color="auto"/>
            </w:tcBorders>
            <w:shd w:val="clear" w:color="auto" w:fill="auto"/>
            <w:noWrap/>
            <w:vAlign w:val="center"/>
            <w:hideMark/>
          </w:tcPr>
          <w:p w14:paraId="3B12BA0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1,07 </w:t>
            </w:r>
          </w:p>
        </w:tc>
        <w:tc>
          <w:tcPr>
            <w:tcW w:w="226" w:type="pct"/>
            <w:tcBorders>
              <w:top w:val="nil"/>
              <w:left w:val="nil"/>
              <w:bottom w:val="single" w:sz="4" w:space="0" w:color="auto"/>
              <w:right w:val="single" w:sz="4" w:space="0" w:color="auto"/>
            </w:tcBorders>
            <w:shd w:val="clear" w:color="auto" w:fill="auto"/>
            <w:noWrap/>
            <w:vAlign w:val="center"/>
            <w:hideMark/>
          </w:tcPr>
          <w:p w14:paraId="5878AE22" w14:textId="0070E52B"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0,66</w:t>
            </w:r>
          </w:p>
        </w:tc>
      </w:tr>
      <w:tr w:rsidR="003F78BA" w:rsidRPr="003F78BA" w14:paraId="419BB5ED"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7FB263D1" w14:textId="77777777" w:rsidR="00CD337D" w:rsidRPr="003F78BA" w:rsidRDefault="00CD337D" w:rsidP="00810E86">
            <w:pPr>
              <w:ind w:firstLineChars="300" w:firstLine="420"/>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Stawki sieciowe zmienne  w N lato, [zł]</w:t>
            </w:r>
          </w:p>
        </w:tc>
        <w:tc>
          <w:tcPr>
            <w:tcW w:w="117" w:type="pct"/>
            <w:tcBorders>
              <w:top w:val="nil"/>
              <w:left w:val="nil"/>
              <w:bottom w:val="single" w:sz="4" w:space="0" w:color="auto"/>
              <w:right w:val="single" w:sz="4" w:space="0" w:color="auto"/>
            </w:tcBorders>
            <w:shd w:val="clear" w:color="auto" w:fill="auto"/>
            <w:noWrap/>
            <w:vAlign w:val="center"/>
            <w:hideMark/>
          </w:tcPr>
          <w:p w14:paraId="61E2E44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0,09 </w:t>
            </w:r>
          </w:p>
        </w:tc>
        <w:tc>
          <w:tcPr>
            <w:tcW w:w="117" w:type="pct"/>
            <w:tcBorders>
              <w:top w:val="nil"/>
              <w:left w:val="nil"/>
              <w:bottom w:val="single" w:sz="4" w:space="0" w:color="auto"/>
              <w:right w:val="single" w:sz="4" w:space="0" w:color="auto"/>
            </w:tcBorders>
            <w:shd w:val="clear" w:color="auto" w:fill="auto"/>
            <w:noWrap/>
            <w:vAlign w:val="center"/>
            <w:hideMark/>
          </w:tcPr>
          <w:p w14:paraId="585C8EC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0,10 </w:t>
            </w:r>
          </w:p>
        </w:tc>
        <w:tc>
          <w:tcPr>
            <w:tcW w:w="117" w:type="pct"/>
            <w:tcBorders>
              <w:top w:val="nil"/>
              <w:left w:val="nil"/>
              <w:bottom w:val="single" w:sz="4" w:space="0" w:color="auto"/>
              <w:right w:val="single" w:sz="4" w:space="0" w:color="auto"/>
            </w:tcBorders>
            <w:shd w:val="clear" w:color="auto" w:fill="auto"/>
            <w:noWrap/>
            <w:vAlign w:val="center"/>
            <w:hideMark/>
          </w:tcPr>
          <w:p w14:paraId="71DE1BF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0,10 </w:t>
            </w:r>
          </w:p>
        </w:tc>
        <w:tc>
          <w:tcPr>
            <w:tcW w:w="117" w:type="pct"/>
            <w:tcBorders>
              <w:top w:val="nil"/>
              <w:left w:val="nil"/>
              <w:bottom w:val="single" w:sz="4" w:space="0" w:color="auto"/>
              <w:right w:val="single" w:sz="4" w:space="0" w:color="auto"/>
            </w:tcBorders>
            <w:shd w:val="clear" w:color="auto" w:fill="auto"/>
            <w:noWrap/>
            <w:vAlign w:val="center"/>
            <w:hideMark/>
          </w:tcPr>
          <w:p w14:paraId="70E4C5D9"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0,11 </w:t>
            </w:r>
          </w:p>
        </w:tc>
        <w:tc>
          <w:tcPr>
            <w:tcW w:w="117" w:type="pct"/>
            <w:tcBorders>
              <w:top w:val="nil"/>
              <w:left w:val="nil"/>
              <w:bottom w:val="single" w:sz="4" w:space="0" w:color="auto"/>
              <w:right w:val="single" w:sz="4" w:space="0" w:color="auto"/>
            </w:tcBorders>
            <w:shd w:val="clear" w:color="auto" w:fill="auto"/>
            <w:noWrap/>
            <w:vAlign w:val="center"/>
            <w:hideMark/>
          </w:tcPr>
          <w:p w14:paraId="1387094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0,11 </w:t>
            </w:r>
          </w:p>
        </w:tc>
        <w:tc>
          <w:tcPr>
            <w:tcW w:w="117" w:type="pct"/>
            <w:tcBorders>
              <w:top w:val="nil"/>
              <w:left w:val="nil"/>
              <w:bottom w:val="single" w:sz="4" w:space="0" w:color="auto"/>
              <w:right w:val="single" w:sz="4" w:space="0" w:color="auto"/>
            </w:tcBorders>
            <w:shd w:val="clear" w:color="auto" w:fill="auto"/>
            <w:noWrap/>
            <w:vAlign w:val="center"/>
            <w:hideMark/>
          </w:tcPr>
          <w:p w14:paraId="3E7C7F0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0,12 </w:t>
            </w:r>
          </w:p>
        </w:tc>
        <w:tc>
          <w:tcPr>
            <w:tcW w:w="117" w:type="pct"/>
            <w:tcBorders>
              <w:top w:val="nil"/>
              <w:left w:val="nil"/>
              <w:bottom w:val="single" w:sz="4" w:space="0" w:color="auto"/>
              <w:right w:val="single" w:sz="4" w:space="0" w:color="auto"/>
            </w:tcBorders>
            <w:shd w:val="clear" w:color="auto" w:fill="auto"/>
            <w:noWrap/>
            <w:vAlign w:val="center"/>
            <w:hideMark/>
          </w:tcPr>
          <w:p w14:paraId="49210D6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0,13 </w:t>
            </w:r>
          </w:p>
        </w:tc>
        <w:tc>
          <w:tcPr>
            <w:tcW w:w="117" w:type="pct"/>
            <w:tcBorders>
              <w:top w:val="nil"/>
              <w:left w:val="nil"/>
              <w:bottom w:val="single" w:sz="4" w:space="0" w:color="auto"/>
              <w:right w:val="single" w:sz="4" w:space="0" w:color="auto"/>
            </w:tcBorders>
            <w:shd w:val="clear" w:color="auto" w:fill="auto"/>
            <w:noWrap/>
            <w:vAlign w:val="center"/>
            <w:hideMark/>
          </w:tcPr>
          <w:p w14:paraId="140BD93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0,13 </w:t>
            </w:r>
          </w:p>
        </w:tc>
        <w:tc>
          <w:tcPr>
            <w:tcW w:w="117" w:type="pct"/>
            <w:tcBorders>
              <w:top w:val="nil"/>
              <w:left w:val="nil"/>
              <w:bottom w:val="single" w:sz="4" w:space="0" w:color="auto"/>
              <w:right w:val="single" w:sz="4" w:space="0" w:color="auto"/>
            </w:tcBorders>
            <w:shd w:val="clear" w:color="auto" w:fill="auto"/>
            <w:noWrap/>
            <w:vAlign w:val="center"/>
            <w:hideMark/>
          </w:tcPr>
          <w:p w14:paraId="2598368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0,14 </w:t>
            </w:r>
          </w:p>
        </w:tc>
        <w:tc>
          <w:tcPr>
            <w:tcW w:w="117" w:type="pct"/>
            <w:tcBorders>
              <w:top w:val="nil"/>
              <w:left w:val="nil"/>
              <w:bottom w:val="single" w:sz="4" w:space="0" w:color="auto"/>
              <w:right w:val="single" w:sz="4" w:space="0" w:color="auto"/>
            </w:tcBorders>
            <w:shd w:val="clear" w:color="auto" w:fill="auto"/>
            <w:noWrap/>
            <w:vAlign w:val="center"/>
            <w:hideMark/>
          </w:tcPr>
          <w:p w14:paraId="5B70609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0,15 </w:t>
            </w:r>
          </w:p>
        </w:tc>
        <w:tc>
          <w:tcPr>
            <w:tcW w:w="117" w:type="pct"/>
            <w:tcBorders>
              <w:top w:val="nil"/>
              <w:left w:val="nil"/>
              <w:bottom w:val="single" w:sz="4" w:space="0" w:color="auto"/>
              <w:right w:val="single" w:sz="4" w:space="0" w:color="auto"/>
            </w:tcBorders>
            <w:shd w:val="clear" w:color="auto" w:fill="auto"/>
            <w:noWrap/>
            <w:vAlign w:val="center"/>
            <w:hideMark/>
          </w:tcPr>
          <w:p w14:paraId="013727C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0,15 </w:t>
            </w:r>
          </w:p>
        </w:tc>
        <w:tc>
          <w:tcPr>
            <w:tcW w:w="117" w:type="pct"/>
            <w:tcBorders>
              <w:top w:val="nil"/>
              <w:left w:val="nil"/>
              <w:bottom w:val="single" w:sz="4" w:space="0" w:color="auto"/>
              <w:right w:val="single" w:sz="4" w:space="0" w:color="auto"/>
            </w:tcBorders>
            <w:shd w:val="clear" w:color="auto" w:fill="auto"/>
            <w:noWrap/>
            <w:vAlign w:val="center"/>
            <w:hideMark/>
          </w:tcPr>
          <w:p w14:paraId="3BFDAE5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0,16 </w:t>
            </w:r>
          </w:p>
        </w:tc>
        <w:tc>
          <w:tcPr>
            <w:tcW w:w="117" w:type="pct"/>
            <w:tcBorders>
              <w:top w:val="nil"/>
              <w:left w:val="nil"/>
              <w:bottom w:val="single" w:sz="4" w:space="0" w:color="auto"/>
              <w:right w:val="single" w:sz="4" w:space="0" w:color="auto"/>
            </w:tcBorders>
            <w:shd w:val="clear" w:color="auto" w:fill="auto"/>
            <w:noWrap/>
            <w:vAlign w:val="center"/>
            <w:hideMark/>
          </w:tcPr>
          <w:p w14:paraId="0E174B6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0,17 </w:t>
            </w:r>
          </w:p>
        </w:tc>
        <w:tc>
          <w:tcPr>
            <w:tcW w:w="117" w:type="pct"/>
            <w:tcBorders>
              <w:top w:val="nil"/>
              <w:left w:val="nil"/>
              <w:bottom w:val="single" w:sz="4" w:space="0" w:color="auto"/>
              <w:right w:val="single" w:sz="4" w:space="0" w:color="auto"/>
            </w:tcBorders>
            <w:shd w:val="clear" w:color="auto" w:fill="auto"/>
            <w:noWrap/>
            <w:vAlign w:val="center"/>
            <w:hideMark/>
          </w:tcPr>
          <w:p w14:paraId="2EB3978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0,18 </w:t>
            </w:r>
          </w:p>
        </w:tc>
        <w:tc>
          <w:tcPr>
            <w:tcW w:w="117" w:type="pct"/>
            <w:tcBorders>
              <w:top w:val="nil"/>
              <w:left w:val="nil"/>
              <w:bottom w:val="single" w:sz="4" w:space="0" w:color="auto"/>
              <w:right w:val="single" w:sz="4" w:space="0" w:color="auto"/>
            </w:tcBorders>
            <w:shd w:val="clear" w:color="auto" w:fill="auto"/>
            <w:noWrap/>
            <w:vAlign w:val="center"/>
            <w:hideMark/>
          </w:tcPr>
          <w:p w14:paraId="3AC85D2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0,19 </w:t>
            </w:r>
          </w:p>
        </w:tc>
        <w:tc>
          <w:tcPr>
            <w:tcW w:w="117" w:type="pct"/>
            <w:tcBorders>
              <w:top w:val="nil"/>
              <w:left w:val="nil"/>
              <w:bottom w:val="single" w:sz="4" w:space="0" w:color="auto"/>
              <w:right w:val="single" w:sz="4" w:space="0" w:color="auto"/>
            </w:tcBorders>
            <w:shd w:val="clear" w:color="auto" w:fill="auto"/>
            <w:noWrap/>
            <w:vAlign w:val="center"/>
            <w:hideMark/>
          </w:tcPr>
          <w:p w14:paraId="33AB3FF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0,20 </w:t>
            </w:r>
          </w:p>
        </w:tc>
        <w:tc>
          <w:tcPr>
            <w:tcW w:w="117" w:type="pct"/>
            <w:tcBorders>
              <w:top w:val="nil"/>
              <w:left w:val="nil"/>
              <w:bottom w:val="single" w:sz="4" w:space="0" w:color="auto"/>
              <w:right w:val="single" w:sz="4" w:space="0" w:color="auto"/>
            </w:tcBorders>
            <w:shd w:val="clear" w:color="auto" w:fill="auto"/>
            <w:noWrap/>
            <w:vAlign w:val="center"/>
            <w:hideMark/>
          </w:tcPr>
          <w:p w14:paraId="4BC2D96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0,21 </w:t>
            </w:r>
          </w:p>
        </w:tc>
        <w:tc>
          <w:tcPr>
            <w:tcW w:w="117" w:type="pct"/>
            <w:tcBorders>
              <w:top w:val="nil"/>
              <w:left w:val="nil"/>
              <w:bottom w:val="single" w:sz="4" w:space="0" w:color="auto"/>
              <w:right w:val="single" w:sz="4" w:space="0" w:color="auto"/>
            </w:tcBorders>
            <w:shd w:val="clear" w:color="auto" w:fill="auto"/>
            <w:noWrap/>
            <w:vAlign w:val="center"/>
            <w:hideMark/>
          </w:tcPr>
          <w:p w14:paraId="0D1B0E0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0,22 </w:t>
            </w:r>
          </w:p>
        </w:tc>
        <w:tc>
          <w:tcPr>
            <w:tcW w:w="117" w:type="pct"/>
            <w:tcBorders>
              <w:top w:val="nil"/>
              <w:left w:val="nil"/>
              <w:bottom w:val="single" w:sz="4" w:space="0" w:color="auto"/>
              <w:right w:val="single" w:sz="4" w:space="0" w:color="auto"/>
            </w:tcBorders>
            <w:shd w:val="clear" w:color="auto" w:fill="auto"/>
            <w:noWrap/>
            <w:vAlign w:val="center"/>
            <w:hideMark/>
          </w:tcPr>
          <w:p w14:paraId="61F4D7B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0,23 </w:t>
            </w:r>
          </w:p>
        </w:tc>
        <w:tc>
          <w:tcPr>
            <w:tcW w:w="117" w:type="pct"/>
            <w:tcBorders>
              <w:top w:val="nil"/>
              <w:left w:val="nil"/>
              <w:bottom w:val="single" w:sz="4" w:space="0" w:color="auto"/>
              <w:right w:val="single" w:sz="4" w:space="0" w:color="auto"/>
            </w:tcBorders>
            <w:shd w:val="clear" w:color="auto" w:fill="auto"/>
            <w:noWrap/>
            <w:vAlign w:val="center"/>
            <w:hideMark/>
          </w:tcPr>
          <w:p w14:paraId="0904466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0,24 </w:t>
            </w:r>
          </w:p>
        </w:tc>
        <w:tc>
          <w:tcPr>
            <w:tcW w:w="117" w:type="pct"/>
            <w:tcBorders>
              <w:top w:val="nil"/>
              <w:left w:val="nil"/>
              <w:bottom w:val="single" w:sz="4" w:space="0" w:color="auto"/>
              <w:right w:val="single" w:sz="4" w:space="0" w:color="auto"/>
            </w:tcBorders>
            <w:shd w:val="clear" w:color="auto" w:fill="auto"/>
            <w:noWrap/>
            <w:vAlign w:val="center"/>
            <w:hideMark/>
          </w:tcPr>
          <w:p w14:paraId="040E66E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0,25 </w:t>
            </w:r>
          </w:p>
        </w:tc>
        <w:tc>
          <w:tcPr>
            <w:tcW w:w="117" w:type="pct"/>
            <w:tcBorders>
              <w:top w:val="nil"/>
              <w:left w:val="nil"/>
              <w:bottom w:val="single" w:sz="4" w:space="0" w:color="auto"/>
              <w:right w:val="single" w:sz="4" w:space="0" w:color="auto"/>
            </w:tcBorders>
            <w:shd w:val="clear" w:color="auto" w:fill="auto"/>
            <w:noWrap/>
            <w:vAlign w:val="center"/>
            <w:hideMark/>
          </w:tcPr>
          <w:p w14:paraId="378E018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0,25 </w:t>
            </w:r>
          </w:p>
        </w:tc>
        <w:tc>
          <w:tcPr>
            <w:tcW w:w="117" w:type="pct"/>
            <w:tcBorders>
              <w:top w:val="nil"/>
              <w:left w:val="nil"/>
              <w:bottom w:val="single" w:sz="4" w:space="0" w:color="auto"/>
              <w:right w:val="single" w:sz="4" w:space="0" w:color="auto"/>
            </w:tcBorders>
            <w:shd w:val="clear" w:color="auto" w:fill="auto"/>
            <w:noWrap/>
            <w:vAlign w:val="center"/>
            <w:hideMark/>
          </w:tcPr>
          <w:p w14:paraId="5DDCB96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0,26 </w:t>
            </w:r>
          </w:p>
        </w:tc>
        <w:tc>
          <w:tcPr>
            <w:tcW w:w="117" w:type="pct"/>
            <w:tcBorders>
              <w:top w:val="nil"/>
              <w:left w:val="nil"/>
              <w:bottom w:val="single" w:sz="4" w:space="0" w:color="auto"/>
              <w:right w:val="single" w:sz="4" w:space="0" w:color="auto"/>
            </w:tcBorders>
            <w:shd w:val="clear" w:color="auto" w:fill="auto"/>
            <w:noWrap/>
            <w:vAlign w:val="center"/>
            <w:hideMark/>
          </w:tcPr>
          <w:p w14:paraId="77C1BB2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0,27 </w:t>
            </w:r>
          </w:p>
        </w:tc>
        <w:tc>
          <w:tcPr>
            <w:tcW w:w="117" w:type="pct"/>
            <w:tcBorders>
              <w:top w:val="nil"/>
              <w:left w:val="nil"/>
              <w:bottom w:val="single" w:sz="4" w:space="0" w:color="auto"/>
              <w:right w:val="single" w:sz="4" w:space="0" w:color="auto"/>
            </w:tcBorders>
            <w:shd w:val="clear" w:color="auto" w:fill="auto"/>
            <w:noWrap/>
            <w:vAlign w:val="center"/>
            <w:hideMark/>
          </w:tcPr>
          <w:p w14:paraId="5E36728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0,28 </w:t>
            </w:r>
          </w:p>
        </w:tc>
        <w:tc>
          <w:tcPr>
            <w:tcW w:w="117" w:type="pct"/>
            <w:tcBorders>
              <w:top w:val="nil"/>
              <w:left w:val="nil"/>
              <w:bottom w:val="single" w:sz="4" w:space="0" w:color="auto"/>
              <w:right w:val="single" w:sz="4" w:space="0" w:color="auto"/>
            </w:tcBorders>
            <w:shd w:val="clear" w:color="auto" w:fill="auto"/>
            <w:noWrap/>
            <w:vAlign w:val="center"/>
            <w:hideMark/>
          </w:tcPr>
          <w:p w14:paraId="69D3B1E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0,29 </w:t>
            </w:r>
          </w:p>
        </w:tc>
        <w:tc>
          <w:tcPr>
            <w:tcW w:w="117" w:type="pct"/>
            <w:tcBorders>
              <w:top w:val="nil"/>
              <w:left w:val="nil"/>
              <w:bottom w:val="single" w:sz="4" w:space="0" w:color="auto"/>
              <w:right w:val="single" w:sz="4" w:space="0" w:color="auto"/>
            </w:tcBorders>
            <w:shd w:val="clear" w:color="auto" w:fill="auto"/>
            <w:noWrap/>
            <w:vAlign w:val="center"/>
            <w:hideMark/>
          </w:tcPr>
          <w:p w14:paraId="795BD79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0,29 </w:t>
            </w:r>
          </w:p>
        </w:tc>
        <w:tc>
          <w:tcPr>
            <w:tcW w:w="117" w:type="pct"/>
            <w:tcBorders>
              <w:top w:val="nil"/>
              <w:left w:val="nil"/>
              <w:bottom w:val="single" w:sz="4" w:space="0" w:color="auto"/>
              <w:right w:val="single" w:sz="4" w:space="0" w:color="auto"/>
            </w:tcBorders>
            <w:shd w:val="clear" w:color="auto" w:fill="auto"/>
            <w:noWrap/>
            <w:vAlign w:val="center"/>
            <w:hideMark/>
          </w:tcPr>
          <w:p w14:paraId="536B517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0,30 </w:t>
            </w:r>
          </w:p>
        </w:tc>
        <w:tc>
          <w:tcPr>
            <w:tcW w:w="117" w:type="pct"/>
            <w:tcBorders>
              <w:top w:val="nil"/>
              <w:left w:val="nil"/>
              <w:bottom w:val="single" w:sz="4" w:space="0" w:color="auto"/>
              <w:right w:val="single" w:sz="4" w:space="0" w:color="auto"/>
            </w:tcBorders>
            <w:shd w:val="clear" w:color="auto" w:fill="auto"/>
            <w:noWrap/>
            <w:vAlign w:val="center"/>
            <w:hideMark/>
          </w:tcPr>
          <w:p w14:paraId="57211B5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0,31 </w:t>
            </w:r>
          </w:p>
        </w:tc>
        <w:tc>
          <w:tcPr>
            <w:tcW w:w="117" w:type="pct"/>
            <w:tcBorders>
              <w:top w:val="nil"/>
              <w:left w:val="nil"/>
              <w:bottom w:val="single" w:sz="4" w:space="0" w:color="auto"/>
              <w:right w:val="single" w:sz="4" w:space="0" w:color="auto"/>
            </w:tcBorders>
            <w:shd w:val="clear" w:color="auto" w:fill="auto"/>
            <w:noWrap/>
            <w:vAlign w:val="center"/>
            <w:hideMark/>
          </w:tcPr>
          <w:p w14:paraId="2C21F18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0,32 </w:t>
            </w:r>
          </w:p>
        </w:tc>
        <w:tc>
          <w:tcPr>
            <w:tcW w:w="226" w:type="pct"/>
            <w:tcBorders>
              <w:top w:val="nil"/>
              <w:left w:val="nil"/>
              <w:bottom w:val="single" w:sz="4" w:space="0" w:color="auto"/>
              <w:right w:val="single" w:sz="4" w:space="0" w:color="auto"/>
            </w:tcBorders>
            <w:shd w:val="clear" w:color="auto" w:fill="auto"/>
            <w:noWrap/>
            <w:vAlign w:val="center"/>
            <w:hideMark/>
          </w:tcPr>
          <w:p w14:paraId="2D3ABE1A" w14:textId="06144A56"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0,20</w:t>
            </w:r>
          </w:p>
        </w:tc>
      </w:tr>
      <w:tr w:rsidR="003F78BA" w:rsidRPr="003F78BA" w14:paraId="040DDD87"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0D9F0DB5" w14:textId="77777777" w:rsidR="00CD337D" w:rsidRPr="003F78BA" w:rsidRDefault="00CD337D" w:rsidP="00810E86">
            <w:pPr>
              <w:ind w:firstLineChars="300" w:firstLine="420"/>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Stawki sieciowe zmienne  w N zima, [zł]</w:t>
            </w:r>
          </w:p>
        </w:tc>
        <w:tc>
          <w:tcPr>
            <w:tcW w:w="117" w:type="pct"/>
            <w:tcBorders>
              <w:top w:val="nil"/>
              <w:left w:val="nil"/>
              <w:bottom w:val="single" w:sz="4" w:space="0" w:color="auto"/>
              <w:right w:val="single" w:sz="4" w:space="0" w:color="auto"/>
            </w:tcBorders>
            <w:shd w:val="clear" w:color="auto" w:fill="auto"/>
            <w:noWrap/>
            <w:vAlign w:val="center"/>
            <w:hideMark/>
          </w:tcPr>
          <w:p w14:paraId="3367E47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0,09 </w:t>
            </w:r>
          </w:p>
        </w:tc>
        <w:tc>
          <w:tcPr>
            <w:tcW w:w="117" w:type="pct"/>
            <w:tcBorders>
              <w:top w:val="nil"/>
              <w:left w:val="nil"/>
              <w:bottom w:val="single" w:sz="4" w:space="0" w:color="auto"/>
              <w:right w:val="single" w:sz="4" w:space="0" w:color="auto"/>
            </w:tcBorders>
            <w:shd w:val="clear" w:color="auto" w:fill="auto"/>
            <w:noWrap/>
            <w:vAlign w:val="center"/>
            <w:hideMark/>
          </w:tcPr>
          <w:p w14:paraId="33B447A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0,10 </w:t>
            </w:r>
          </w:p>
        </w:tc>
        <w:tc>
          <w:tcPr>
            <w:tcW w:w="117" w:type="pct"/>
            <w:tcBorders>
              <w:top w:val="nil"/>
              <w:left w:val="nil"/>
              <w:bottom w:val="single" w:sz="4" w:space="0" w:color="auto"/>
              <w:right w:val="single" w:sz="4" w:space="0" w:color="auto"/>
            </w:tcBorders>
            <w:shd w:val="clear" w:color="auto" w:fill="auto"/>
            <w:noWrap/>
            <w:vAlign w:val="center"/>
            <w:hideMark/>
          </w:tcPr>
          <w:p w14:paraId="262DA1C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0,10 </w:t>
            </w:r>
          </w:p>
        </w:tc>
        <w:tc>
          <w:tcPr>
            <w:tcW w:w="117" w:type="pct"/>
            <w:tcBorders>
              <w:top w:val="nil"/>
              <w:left w:val="nil"/>
              <w:bottom w:val="single" w:sz="4" w:space="0" w:color="auto"/>
              <w:right w:val="single" w:sz="4" w:space="0" w:color="auto"/>
            </w:tcBorders>
            <w:shd w:val="clear" w:color="auto" w:fill="auto"/>
            <w:noWrap/>
            <w:vAlign w:val="center"/>
            <w:hideMark/>
          </w:tcPr>
          <w:p w14:paraId="3FA3BCB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0,11 </w:t>
            </w:r>
          </w:p>
        </w:tc>
        <w:tc>
          <w:tcPr>
            <w:tcW w:w="117" w:type="pct"/>
            <w:tcBorders>
              <w:top w:val="nil"/>
              <w:left w:val="nil"/>
              <w:bottom w:val="single" w:sz="4" w:space="0" w:color="auto"/>
              <w:right w:val="single" w:sz="4" w:space="0" w:color="auto"/>
            </w:tcBorders>
            <w:shd w:val="clear" w:color="auto" w:fill="auto"/>
            <w:noWrap/>
            <w:vAlign w:val="center"/>
            <w:hideMark/>
          </w:tcPr>
          <w:p w14:paraId="078B6A29"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0,11 </w:t>
            </w:r>
          </w:p>
        </w:tc>
        <w:tc>
          <w:tcPr>
            <w:tcW w:w="117" w:type="pct"/>
            <w:tcBorders>
              <w:top w:val="nil"/>
              <w:left w:val="nil"/>
              <w:bottom w:val="single" w:sz="4" w:space="0" w:color="auto"/>
              <w:right w:val="single" w:sz="4" w:space="0" w:color="auto"/>
            </w:tcBorders>
            <w:shd w:val="clear" w:color="auto" w:fill="auto"/>
            <w:noWrap/>
            <w:vAlign w:val="center"/>
            <w:hideMark/>
          </w:tcPr>
          <w:p w14:paraId="0A746AC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0,12 </w:t>
            </w:r>
          </w:p>
        </w:tc>
        <w:tc>
          <w:tcPr>
            <w:tcW w:w="117" w:type="pct"/>
            <w:tcBorders>
              <w:top w:val="nil"/>
              <w:left w:val="nil"/>
              <w:bottom w:val="single" w:sz="4" w:space="0" w:color="auto"/>
              <w:right w:val="single" w:sz="4" w:space="0" w:color="auto"/>
            </w:tcBorders>
            <w:shd w:val="clear" w:color="auto" w:fill="auto"/>
            <w:noWrap/>
            <w:vAlign w:val="center"/>
            <w:hideMark/>
          </w:tcPr>
          <w:p w14:paraId="2F3143D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0,13 </w:t>
            </w:r>
          </w:p>
        </w:tc>
        <w:tc>
          <w:tcPr>
            <w:tcW w:w="117" w:type="pct"/>
            <w:tcBorders>
              <w:top w:val="nil"/>
              <w:left w:val="nil"/>
              <w:bottom w:val="single" w:sz="4" w:space="0" w:color="auto"/>
              <w:right w:val="single" w:sz="4" w:space="0" w:color="auto"/>
            </w:tcBorders>
            <w:shd w:val="clear" w:color="auto" w:fill="auto"/>
            <w:noWrap/>
            <w:vAlign w:val="center"/>
            <w:hideMark/>
          </w:tcPr>
          <w:p w14:paraId="10053A8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0,13 </w:t>
            </w:r>
          </w:p>
        </w:tc>
        <w:tc>
          <w:tcPr>
            <w:tcW w:w="117" w:type="pct"/>
            <w:tcBorders>
              <w:top w:val="nil"/>
              <w:left w:val="nil"/>
              <w:bottom w:val="single" w:sz="4" w:space="0" w:color="auto"/>
              <w:right w:val="single" w:sz="4" w:space="0" w:color="auto"/>
            </w:tcBorders>
            <w:shd w:val="clear" w:color="auto" w:fill="auto"/>
            <w:noWrap/>
            <w:vAlign w:val="center"/>
            <w:hideMark/>
          </w:tcPr>
          <w:p w14:paraId="33A2D3D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0,14 </w:t>
            </w:r>
          </w:p>
        </w:tc>
        <w:tc>
          <w:tcPr>
            <w:tcW w:w="117" w:type="pct"/>
            <w:tcBorders>
              <w:top w:val="nil"/>
              <w:left w:val="nil"/>
              <w:bottom w:val="single" w:sz="4" w:space="0" w:color="auto"/>
              <w:right w:val="single" w:sz="4" w:space="0" w:color="auto"/>
            </w:tcBorders>
            <w:shd w:val="clear" w:color="auto" w:fill="auto"/>
            <w:noWrap/>
            <w:vAlign w:val="center"/>
            <w:hideMark/>
          </w:tcPr>
          <w:p w14:paraId="08A68D1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0,15 </w:t>
            </w:r>
          </w:p>
        </w:tc>
        <w:tc>
          <w:tcPr>
            <w:tcW w:w="117" w:type="pct"/>
            <w:tcBorders>
              <w:top w:val="nil"/>
              <w:left w:val="nil"/>
              <w:bottom w:val="single" w:sz="4" w:space="0" w:color="auto"/>
              <w:right w:val="single" w:sz="4" w:space="0" w:color="auto"/>
            </w:tcBorders>
            <w:shd w:val="clear" w:color="auto" w:fill="auto"/>
            <w:noWrap/>
            <w:vAlign w:val="center"/>
            <w:hideMark/>
          </w:tcPr>
          <w:p w14:paraId="787E9F7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0,15 </w:t>
            </w:r>
          </w:p>
        </w:tc>
        <w:tc>
          <w:tcPr>
            <w:tcW w:w="117" w:type="pct"/>
            <w:tcBorders>
              <w:top w:val="nil"/>
              <w:left w:val="nil"/>
              <w:bottom w:val="single" w:sz="4" w:space="0" w:color="auto"/>
              <w:right w:val="single" w:sz="4" w:space="0" w:color="auto"/>
            </w:tcBorders>
            <w:shd w:val="clear" w:color="auto" w:fill="auto"/>
            <w:noWrap/>
            <w:vAlign w:val="center"/>
            <w:hideMark/>
          </w:tcPr>
          <w:p w14:paraId="2CB86D5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0,16 </w:t>
            </w:r>
          </w:p>
        </w:tc>
        <w:tc>
          <w:tcPr>
            <w:tcW w:w="117" w:type="pct"/>
            <w:tcBorders>
              <w:top w:val="nil"/>
              <w:left w:val="nil"/>
              <w:bottom w:val="single" w:sz="4" w:space="0" w:color="auto"/>
              <w:right w:val="single" w:sz="4" w:space="0" w:color="auto"/>
            </w:tcBorders>
            <w:shd w:val="clear" w:color="auto" w:fill="auto"/>
            <w:noWrap/>
            <w:vAlign w:val="center"/>
            <w:hideMark/>
          </w:tcPr>
          <w:p w14:paraId="3A47D65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0,17 </w:t>
            </w:r>
          </w:p>
        </w:tc>
        <w:tc>
          <w:tcPr>
            <w:tcW w:w="117" w:type="pct"/>
            <w:tcBorders>
              <w:top w:val="nil"/>
              <w:left w:val="nil"/>
              <w:bottom w:val="single" w:sz="4" w:space="0" w:color="auto"/>
              <w:right w:val="single" w:sz="4" w:space="0" w:color="auto"/>
            </w:tcBorders>
            <w:shd w:val="clear" w:color="auto" w:fill="auto"/>
            <w:noWrap/>
            <w:vAlign w:val="center"/>
            <w:hideMark/>
          </w:tcPr>
          <w:p w14:paraId="70F757E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0,18 </w:t>
            </w:r>
          </w:p>
        </w:tc>
        <w:tc>
          <w:tcPr>
            <w:tcW w:w="117" w:type="pct"/>
            <w:tcBorders>
              <w:top w:val="nil"/>
              <w:left w:val="nil"/>
              <w:bottom w:val="single" w:sz="4" w:space="0" w:color="auto"/>
              <w:right w:val="single" w:sz="4" w:space="0" w:color="auto"/>
            </w:tcBorders>
            <w:shd w:val="clear" w:color="auto" w:fill="auto"/>
            <w:noWrap/>
            <w:vAlign w:val="center"/>
            <w:hideMark/>
          </w:tcPr>
          <w:p w14:paraId="5BF3C92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0,19 </w:t>
            </w:r>
          </w:p>
        </w:tc>
        <w:tc>
          <w:tcPr>
            <w:tcW w:w="117" w:type="pct"/>
            <w:tcBorders>
              <w:top w:val="nil"/>
              <w:left w:val="nil"/>
              <w:bottom w:val="single" w:sz="4" w:space="0" w:color="auto"/>
              <w:right w:val="single" w:sz="4" w:space="0" w:color="auto"/>
            </w:tcBorders>
            <w:shd w:val="clear" w:color="auto" w:fill="auto"/>
            <w:noWrap/>
            <w:vAlign w:val="center"/>
            <w:hideMark/>
          </w:tcPr>
          <w:p w14:paraId="3279AD39"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0,20 </w:t>
            </w:r>
          </w:p>
        </w:tc>
        <w:tc>
          <w:tcPr>
            <w:tcW w:w="117" w:type="pct"/>
            <w:tcBorders>
              <w:top w:val="nil"/>
              <w:left w:val="nil"/>
              <w:bottom w:val="single" w:sz="4" w:space="0" w:color="auto"/>
              <w:right w:val="single" w:sz="4" w:space="0" w:color="auto"/>
            </w:tcBorders>
            <w:shd w:val="clear" w:color="auto" w:fill="auto"/>
            <w:noWrap/>
            <w:vAlign w:val="center"/>
            <w:hideMark/>
          </w:tcPr>
          <w:p w14:paraId="00F7307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0,21 </w:t>
            </w:r>
          </w:p>
        </w:tc>
        <w:tc>
          <w:tcPr>
            <w:tcW w:w="117" w:type="pct"/>
            <w:tcBorders>
              <w:top w:val="nil"/>
              <w:left w:val="nil"/>
              <w:bottom w:val="single" w:sz="4" w:space="0" w:color="auto"/>
              <w:right w:val="single" w:sz="4" w:space="0" w:color="auto"/>
            </w:tcBorders>
            <w:shd w:val="clear" w:color="auto" w:fill="auto"/>
            <w:noWrap/>
            <w:vAlign w:val="center"/>
            <w:hideMark/>
          </w:tcPr>
          <w:p w14:paraId="2609EC2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0,22 </w:t>
            </w:r>
          </w:p>
        </w:tc>
        <w:tc>
          <w:tcPr>
            <w:tcW w:w="117" w:type="pct"/>
            <w:tcBorders>
              <w:top w:val="nil"/>
              <w:left w:val="nil"/>
              <w:bottom w:val="single" w:sz="4" w:space="0" w:color="auto"/>
              <w:right w:val="single" w:sz="4" w:space="0" w:color="auto"/>
            </w:tcBorders>
            <w:shd w:val="clear" w:color="auto" w:fill="auto"/>
            <w:noWrap/>
            <w:vAlign w:val="center"/>
            <w:hideMark/>
          </w:tcPr>
          <w:p w14:paraId="65B5D8E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0,23 </w:t>
            </w:r>
          </w:p>
        </w:tc>
        <w:tc>
          <w:tcPr>
            <w:tcW w:w="117" w:type="pct"/>
            <w:tcBorders>
              <w:top w:val="nil"/>
              <w:left w:val="nil"/>
              <w:bottom w:val="single" w:sz="4" w:space="0" w:color="auto"/>
              <w:right w:val="single" w:sz="4" w:space="0" w:color="auto"/>
            </w:tcBorders>
            <w:shd w:val="clear" w:color="auto" w:fill="auto"/>
            <w:noWrap/>
            <w:vAlign w:val="center"/>
            <w:hideMark/>
          </w:tcPr>
          <w:p w14:paraId="0C50075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0,24 </w:t>
            </w:r>
          </w:p>
        </w:tc>
        <w:tc>
          <w:tcPr>
            <w:tcW w:w="117" w:type="pct"/>
            <w:tcBorders>
              <w:top w:val="nil"/>
              <w:left w:val="nil"/>
              <w:bottom w:val="single" w:sz="4" w:space="0" w:color="auto"/>
              <w:right w:val="single" w:sz="4" w:space="0" w:color="auto"/>
            </w:tcBorders>
            <w:shd w:val="clear" w:color="auto" w:fill="auto"/>
            <w:noWrap/>
            <w:vAlign w:val="center"/>
            <w:hideMark/>
          </w:tcPr>
          <w:p w14:paraId="7536E49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0,25 </w:t>
            </w:r>
          </w:p>
        </w:tc>
        <w:tc>
          <w:tcPr>
            <w:tcW w:w="117" w:type="pct"/>
            <w:tcBorders>
              <w:top w:val="nil"/>
              <w:left w:val="nil"/>
              <w:bottom w:val="single" w:sz="4" w:space="0" w:color="auto"/>
              <w:right w:val="single" w:sz="4" w:space="0" w:color="auto"/>
            </w:tcBorders>
            <w:shd w:val="clear" w:color="auto" w:fill="auto"/>
            <w:noWrap/>
            <w:vAlign w:val="center"/>
            <w:hideMark/>
          </w:tcPr>
          <w:p w14:paraId="55ECF12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0,25 </w:t>
            </w:r>
          </w:p>
        </w:tc>
        <w:tc>
          <w:tcPr>
            <w:tcW w:w="117" w:type="pct"/>
            <w:tcBorders>
              <w:top w:val="nil"/>
              <w:left w:val="nil"/>
              <w:bottom w:val="single" w:sz="4" w:space="0" w:color="auto"/>
              <w:right w:val="single" w:sz="4" w:space="0" w:color="auto"/>
            </w:tcBorders>
            <w:shd w:val="clear" w:color="auto" w:fill="auto"/>
            <w:noWrap/>
            <w:vAlign w:val="center"/>
            <w:hideMark/>
          </w:tcPr>
          <w:p w14:paraId="7DEBBC0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0,26 </w:t>
            </w:r>
          </w:p>
        </w:tc>
        <w:tc>
          <w:tcPr>
            <w:tcW w:w="117" w:type="pct"/>
            <w:tcBorders>
              <w:top w:val="nil"/>
              <w:left w:val="nil"/>
              <w:bottom w:val="single" w:sz="4" w:space="0" w:color="auto"/>
              <w:right w:val="single" w:sz="4" w:space="0" w:color="auto"/>
            </w:tcBorders>
            <w:shd w:val="clear" w:color="auto" w:fill="auto"/>
            <w:noWrap/>
            <w:vAlign w:val="center"/>
            <w:hideMark/>
          </w:tcPr>
          <w:p w14:paraId="5799637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0,27 </w:t>
            </w:r>
          </w:p>
        </w:tc>
        <w:tc>
          <w:tcPr>
            <w:tcW w:w="117" w:type="pct"/>
            <w:tcBorders>
              <w:top w:val="nil"/>
              <w:left w:val="nil"/>
              <w:bottom w:val="single" w:sz="4" w:space="0" w:color="auto"/>
              <w:right w:val="single" w:sz="4" w:space="0" w:color="auto"/>
            </w:tcBorders>
            <w:shd w:val="clear" w:color="auto" w:fill="auto"/>
            <w:noWrap/>
            <w:vAlign w:val="center"/>
            <w:hideMark/>
          </w:tcPr>
          <w:p w14:paraId="328976B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0,28 </w:t>
            </w:r>
          </w:p>
        </w:tc>
        <w:tc>
          <w:tcPr>
            <w:tcW w:w="117" w:type="pct"/>
            <w:tcBorders>
              <w:top w:val="nil"/>
              <w:left w:val="nil"/>
              <w:bottom w:val="single" w:sz="4" w:space="0" w:color="auto"/>
              <w:right w:val="single" w:sz="4" w:space="0" w:color="auto"/>
            </w:tcBorders>
            <w:shd w:val="clear" w:color="auto" w:fill="auto"/>
            <w:noWrap/>
            <w:vAlign w:val="center"/>
            <w:hideMark/>
          </w:tcPr>
          <w:p w14:paraId="5E9C23F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0,29 </w:t>
            </w:r>
          </w:p>
        </w:tc>
        <w:tc>
          <w:tcPr>
            <w:tcW w:w="117" w:type="pct"/>
            <w:tcBorders>
              <w:top w:val="nil"/>
              <w:left w:val="nil"/>
              <w:bottom w:val="single" w:sz="4" w:space="0" w:color="auto"/>
              <w:right w:val="single" w:sz="4" w:space="0" w:color="auto"/>
            </w:tcBorders>
            <w:shd w:val="clear" w:color="auto" w:fill="auto"/>
            <w:noWrap/>
            <w:vAlign w:val="center"/>
            <w:hideMark/>
          </w:tcPr>
          <w:p w14:paraId="271BD01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0,29 </w:t>
            </w:r>
          </w:p>
        </w:tc>
        <w:tc>
          <w:tcPr>
            <w:tcW w:w="117" w:type="pct"/>
            <w:tcBorders>
              <w:top w:val="nil"/>
              <w:left w:val="nil"/>
              <w:bottom w:val="single" w:sz="4" w:space="0" w:color="auto"/>
              <w:right w:val="single" w:sz="4" w:space="0" w:color="auto"/>
            </w:tcBorders>
            <w:shd w:val="clear" w:color="auto" w:fill="auto"/>
            <w:noWrap/>
            <w:vAlign w:val="center"/>
            <w:hideMark/>
          </w:tcPr>
          <w:p w14:paraId="710B89C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0,30 </w:t>
            </w:r>
          </w:p>
        </w:tc>
        <w:tc>
          <w:tcPr>
            <w:tcW w:w="117" w:type="pct"/>
            <w:tcBorders>
              <w:top w:val="nil"/>
              <w:left w:val="nil"/>
              <w:bottom w:val="single" w:sz="4" w:space="0" w:color="auto"/>
              <w:right w:val="single" w:sz="4" w:space="0" w:color="auto"/>
            </w:tcBorders>
            <w:shd w:val="clear" w:color="auto" w:fill="auto"/>
            <w:noWrap/>
            <w:vAlign w:val="center"/>
            <w:hideMark/>
          </w:tcPr>
          <w:p w14:paraId="62B2703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0,31 </w:t>
            </w:r>
          </w:p>
        </w:tc>
        <w:tc>
          <w:tcPr>
            <w:tcW w:w="117" w:type="pct"/>
            <w:tcBorders>
              <w:top w:val="nil"/>
              <w:left w:val="nil"/>
              <w:bottom w:val="single" w:sz="4" w:space="0" w:color="auto"/>
              <w:right w:val="single" w:sz="4" w:space="0" w:color="auto"/>
            </w:tcBorders>
            <w:shd w:val="clear" w:color="auto" w:fill="auto"/>
            <w:noWrap/>
            <w:vAlign w:val="center"/>
            <w:hideMark/>
          </w:tcPr>
          <w:p w14:paraId="7286BED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0,32 </w:t>
            </w:r>
          </w:p>
        </w:tc>
        <w:tc>
          <w:tcPr>
            <w:tcW w:w="226" w:type="pct"/>
            <w:tcBorders>
              <w:top w:val="nil"/>
              <w:left w:val="nil"/>
              <w:bottom w:val="single" w:sz="4" w:space="0" w:color="auto"/>
              <w:right w:val="single" w:sz="4" w:space="0" w:color="auto"/>
            </w:tcBorders>
            <w:shd w:val="clear" w:color="auto" w:fill="auto"/>
            <w:noWrap/>
            <w:vAlign w:val="center"/>
            <w:hideMark/>
          </w:tcPr>
          <w:p w14:paraId="36555E42" w14:textId="5374830F"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0,20</w:t>
            </w:r>
          </w:p>
        </w:tc>
      </w:tr>
      <w:tr w:rsidR="003F78BA" w:rsidRPr="003F78BA" w14:paraId="17FDA5E5"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22F82577" w14:textId="1D208EE1" w:rsidR="00CD337D" w:rsidRPr="003F78BA" w:rsidRDefault="00CD337D" w:rsidP="00BD282F">
            <w:pPr>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zakupu energii z sieci w SD lato, godz. 7:00-16:00, [zł]</w:t>
            </w:r>
          </w:p>
        </w:tc>
        <w:tc>
          <w:tcPr>
            <w:tcW w:w="117" w:type="pct"/>
            <w:tcBorders>
              <w:top w:val="nil"/>
              <w:left w:val="nil"/>
              <w:bottom w:val="single" w:sz="4" w:space="0" w:color="auto"/>
              <w:right w:val="single" w:sz="4" w:space="0" w:color="auto"/>
            </w:tcBorders>
            <w:shd w:val="clear" w:color="auto" w:fill="auto"/>
            <w:noWrap/>
            <w:vAlign w:val="center"/>
            <w:hideMark/>
          </w:tcPr>
          <w:p w14:paraId="40A6A5A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0,87 </w:t>
            </w:r>
          </w:p>
        </w:tc>
        <w:tc>
          <w:tcPr>
            <w:tcW w:w="117" w:type="pct"/>
            <w:tcBorders>
              <w:top w:val="nil"/>
              <w:left w:val="nil"/>
              <w:bottom w:val="single" w:sz="4" w:space="0" w:color="auto"/>
              <w:right w:val="single" w:sz="4" w:space="0" w:color="auto"/>
            </w:tcBorders>
            <w:shd w:val="clear" w:color="auto" w:fill="auto"/>
            <w:noWrap/>
            <w:vAlign w:val="center"/>
            <w:hideMark/>
          </w:tcPr>
          <w:p w14:paraId="542DB85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0,92 </w:t>
            </w:r>
          </w:p>
        </w:tc>
        <w:tc>
          <w:tcPr>
            <w:tcW w:w="117" w:type="pct"/>
            <w:tcBorders>
              <w:top w:val="nil"/>
              <w:left w:val="nil"/>
              <w:bottom w:val="single" w:sz="4" w:space="0" w:color="auto"/>
              <w:right w:val="single" w:sz="4" w:space="0" w:color="auto"/>
            </w:tcBorders>
            <w:shd w:val="clear" w:color="auto" w:fill="auto"/>
            <w:noWrap/>
            <w:vAlign w:val="center"/>
            <w:hideMark/>
          </w:tcPr>
          <w:p w14:paraId="79056559"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0,95 </w:t>
            </w:r>
          </w:p>
        </w:tc>
        <w:tc>
          <w:tcPr>
            <w:tcW w:w="117" w:type="pct"/>
            <w:tcBorders>
              <w:top w:val="nil"/>
              <w:left w:val="nil"/>
              <w:bottom w:val="single" w:sz="4" w:space="0" w:color="auto"/>
              <w:right w:val="single" w:sz="4" w:space="0" w:color="auto"/>
            </w:tcBorders>
            <w:shd w:val="clear" w:color="auto" w:fill="auto"/>
            <w:noWrap/>
            <w:vAlign w:val="center"/>
            <w:hideMark/>
          </w:tcPr>
          <w:p w14:paraId="5F0E0AA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0,98 </w:t>
            </w:r>
          </w:p>
        </w:tc>
        <w:tc>
          <w:tcPr>
            <w:tcW w:w="117" w:type="pct"/>
            <w:tcBorders>
              <w:top w:val="nil"/>
              <w:left w:val="nil"/>
              <w:bottom w:val="single" w:sz="4" w:space="0" w:color="auto"/>
              <w:right w:val="single" w:sz="4" w:space="0" w:color="auto"/>
            </w:tcBorders>
            <w:shd w:val="clear" w:color="auto" w:fill="auto"/>
            <w:noWrap/>
            <w:vAlign w:val="center"/>
            <w:hideMark/>
          </w:tcPr>
          <w:p w14:paraId="38BC9F1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1,01 </w:t>
            </w:r>
          </w:p>
        </w:tc>
        <w:tc>
          <w:tcPr>
            <w:tcW w:w="117" w:type="pct"/>
            <w:tcBorders>
              <w:top w:val="nil"/>
              <w:left w:val="nil"/>
              <w:bottom w:val="single" w:sz="4" w:space="0" w:color="auto"/>
              <w:right w:val="single" w:sz="4" w:space="0" w:color="auto"/>
            </w:tcBorders>
            <w:shd w:val="clear" w:color="auto" w:fill="auto"/>
            <w:noWrap/>
            <w:vAlign w:val="center"/>
            <w:hideMark/>
          </w:tcPr>
          <w:p w14:paraId="372FDBB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1,04 </w:t>
            </w:r>
          </w:p>
        </w:tc>
        <w:tc>
          <w:tcPr>
            <w:tcW w:w="117" w:type="pct"/>
            <w:tcBorders>
              <w:top w:val="nil"/>
              <w:left w:val="nil"/>
              <w:bottom w:val="single" w:sz="4" w:space="0" w:color="auto"/>
              <w:right w:val="single" w:sz="4" w:space="0" w:color="auto"/>
            </w:tcBorders>
            <w:shd w:val="clear" w:color="auto" w:fill="auto"/>
            <w:noWrap/>
            <w:vAlign w:val="center"/>
            <w:hideMark/>
          </w:tcPr>
          <w:p w14:paraId="420CFBA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1,07 </w:t>
            </w:r>
          </w:p>
        </w:tc>
        <w:tc>
          <w:tcPr>
            <w:tcW w:w="117" w:type="pct"/>
            <w:tcBorders>
              <w:top w:val="nil"/>
              <w:left w:val="nil"/>
              <w:bottom w:val="single" w:sz="4" w:space="0" w:color="auto"/>
              <w:right w:val="single" w:sz="4" w:space="0" w:color="auto"/>
            </w:tcBorders>
            <w:shd w:val="clear" w:color="auto" w:fill="auto"/>
            <w:noWrap/>
            <w:vAlign w:val="center"/>
            <w:hideMark/>
          </w:tcPr>
          <w:p w14:paraId="07203A4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1,10 </w:t>
            </w:r>
          </w:p>
        </w:tc>
        <w:tc>
          <w:tcPr>
            <w:tcW w:w="117" w:type="pct"/>
            <w:tcBorders>
              <w:top w:val="nil"/>
              <w:left w:val="nil"/>
              <w:bottom w:val="single" w:sz="4" w:space="0" w:color="auto"/>
              <w:right w:val="single" w:sz="4" w:space="0" w:color="auto"/>
            </w:tcBorders>
            <w:shd w:val="clear" w:color="auto" w:fill="auto"/>
            <w:noWrap/>
            <w:vAlign w:val="center"/>
            <w:hideMark/>
          </w:tcPr>
          <w:p w14:paraId="7A675C4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1,13 </w:t>
            </w:r>
          </w:p>
        </w:tc>
        <w:tc>
          <w:tcPr>
            <w:tcW w:w="117" w:type="pct"/>
            <w:tcBorders>
              <w:top w:val="nil"/>
              <w:left w:val="nil"/>
              <w:bottom w:val="single" w:sz="4" w:space="0" w:color="auto"/>
              <w:right w:val="single" w:sz="4" w:space="0" w:color="auto"/>
            </w:tcBorders>
            <w:shd w:val="clear" w:color="auto" w:fill="auto"/>
            <w:noWrap/>
            <w:vAlign w:val="center"/>
            <w:hideMark/>
          </w:tcPr>
          <w:p w14:paraId="6A4BDE0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1,14 </w:t>
            </w:r>
          </w:p>
        </w:tc>
        <w:tc>
          <w:tcPr>
            <w:tcW w:w="117" w:type="pct"/>
            <w:tcBorders>
              <w:top w:val="nil"/>
              <w:left w:val="nil"/>
              <w:bottom w:val="single" w:sz="4" w:space="0" w:color="auto"/>
              <w:right w:val="single" w:sz="4" w:space="0" w:color="auto"/>
            </w:tcBorders>
            <w:shd w:val="clear" w:color="auto" w:fill="auto"/>
            <w:noWrap/>
            <w:vAlign w:val="center"/>
            <w:hideMark/>
          </w:tcPr>
          <w:p w14:paraId="7B91319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1,16 </w:t>
            </w:r>
          </w:p>
        </w:tc>
        <w:tc>
          <w:tcPr>
            <w:tcW w:w="117" w:type="pct"/>
            <w:tcBorders>
              <w:top w:val="nil"/>
              <w:left w:val="nil"/>
              <w:bottom w:val="single" w:sz="4" w:space="0" w:color="auto"/>
              <w:right w:val="single" w:sz="4" w:space="0" w:color="auto"/>
            </w:tcBorders>
            <w:shd w:val="clear" w:color="auto" w:fill="auto"/>
            <w:noWrap/>
            <w:vAlign w:val="center"/>
            <w:hideMark/>
          </w:tcPr>
          <w:p w14:paraId="0C277A0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1,18 </w:t>
            </w:r>
          </w:p>
        </w:tc>
        <w:tc>
          <w:tcPr>
            <w:tcW w:w="117" w:type="pct"/>
            <w:tcBorders>
              <w:top w:val="nil"/>
              <w:left w:val="nil"/>
              <w:bottom w:val="single" w:sz="4" w:space="0" w:color="auto"/>
              <w:right w:val="single" w:sz="4" w:space="0" w:color="auto"/>
            </w:tcBorders>
            <w:shd w:val="clear" w:color="auto" w:fill="auto"/>
            <w:noWrap/>
            <w:vAlign w:val="center"/>
            <w:hideMark/>
          </w:tcPr>
          <w:p w14:paraId="6180CC7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1,20 </w:t>
            </w:r>
          </w:p>
        </w:tc>
        <w:tc>
          <w:tcPr>
            <w:tcW w:w="117" w:type="pct"/>
            <w:tcBorders>
              <w:top w:val="nil"/>
              <w:left w:val="nil"/>
              <w:bottom w:val="single" w:sz="4" w:space="0" w:color="auto"/>
              <w:right w:val="single" w:sz="4" w:space="0" w:color="auto"/>
            </w:tcBorders>
            <w:shd w:val="clear" w:color="auto" w:fill="auto"/>
            <w:noWrap/>
            <w:vAlign w:val="center"/>
            <w:hideMark/>
          </w:tcPr>
          <w:p w14:paraId="2531938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1,22 </w:t>
            </w:r>
          </w:p>
        </w:tc>
        <w:tc>
          <w:tcPr>
            <w:tcW w:w="117" w:type="pct"/>
            <w:tcBorders>
              <w:top w:val="nil"/>
              <w:left w:val="nil"/>
              <w:bottom w:val="single" w:sz="4" w:space="0" w:color="auto"/>
              <w:right w:val="single" w:sz="4" w:space="0" w:color="auto"/>
            </w:tcBorders>
            <w:shd w:val="clear" w:color="auto" w:fill="auto"/>
            <w:noWrap/>
            <w:vAlign w:val="center"/>
            <w:hideMark/>
          </w:tcPr>
          <w:p w14:paraId="79F4894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1,25 </w:t>
            </w:r>
          </w:p>
        </w:tc>
        <w:tc>
          <w:tcPr>
            <w:tcW w:w="117" w:type="pct"/>
            <w:tcBorders>
              <w:top w:val="nil"/>
              <w:left w:val="nil"/>
              <w:bottom w:val="single" w:sz="4" w:space="0" w:color="auto"/>
              <w:right w:val="single" w:sz="4" w:space="0" w:color="auto"/>
            </w:tcBorders>
            <w:shd w:val="clear" w:color="auto" w:fill="auto"/>
            <w:noWrap/>
            <w:vAlign w:val="center"/>
            <w:hideMark/>
          </w:tcPr>
          <w:p w14:paraId="3542C18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1,27 </w:t>
            </w:r>
          </w:p>
        </w:tc>
        <w:tc>
          <w:tcPr>
            <w:tcW w:w="117" w:type="pct"/>
            <w:tcBorders>
              <w:top w:val="nil"/>
              <w:left w:val="nil"/>
              <w:bottom w:val="single" w:sz="4" w:space="0" w:color="auto"/>
              <w:right w:val="single" w:sz="4" w:space="0" w:color="auto"/>
            </w:tcBorders>
            <w:shd w:val="clear" w:color="auto" w:fill="auto"/>
            <w:noWrap/>
            <w:vAlign w:val="center"/>
            <w:hideMark/>
          </w:tcPr>
          <w:p w14:paraId="5D07515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1,30 </w:t>
            </w:r>
          </w:p>
        </w:tc>
        <w:tc>
          <w:tcPr>
            <w:tcW w:w="117" w:type="pct"/>
            <w:tcBorders>
              <w:top w:val="nil"/>
              <w:left w:val="nil"/>
              <w:bottom w:val="single" w:sz="4" w:space="0" w:color="auto"/>
              <w:right w:val="single" w:sz="4" w:space="0" w:color="auto"/>
            </w:tcBorders>
            <w:shd w:val="clear" w:color="auto" w:fill="auto"/>
            <w:noWrap/>
            <w:vAlign w:val="center"/>
            <w:hideMark/>
          </w:tcPr>
          <w:p w14:paraId="7CC8C67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1,33 </w:t>
            </w:r>
          </w:p>
        </w:tc>
        <w:tc>
          <w:tcPr>
            <w:tcW w:w="117" w:type="pct"/>
            <w:tcBorders>
              <w:top w:val="nil"/>
              <w:left w:val="nil"/>
              <w:bottom w:val="single" w:sz="4" w:space="0" w:color="auto"/>
              <w:right w:val="single" w:sz="4" w:space="0" w:color="auto"/>
            </w:tcBorders>
            <w:shd w:val="clear" w:color="auto" w:fill="auto"/>
            <w:noWrap/>
            <w:vAlign w:val="center"/>
            <w:hideMark/>
          </w:tcPr>
          <w:p w14:paraId="3D724B6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1,36 </w:t>
            </w:r>
          </w:p>
        </w:tc>
        <w:tc>
          <w:tcPr>
            <w:tcW w:w="117" w:type="pct"/>
            <w:tcBorders>
              <w:top w:val="nil"/>
              <w:left w:val="nil"/>
              <w:bottom w:val="single" w:sz="4" w:space="0" w:color="auto"/>
              <w:right w:val="single" w:sz="4" w:space="0" w:color="auto"/>
            </w:tcBorders>
            <w:shd w:val="clear" w:color="auto" w:fill="auto"/>
            <w:noWrap/>
            <w:vAlign w:val="center"/>
            <w:hideMark/>
          </w:tcPr>
          <w:p w14:paraId="64C35A4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1,38 </w:t>
            </w:r>
          </w:p>
        </w:tc>
        <w:tc>
          <w:tcPr>
            <w:tcW w:w="117" w:type="pct"/>
            <w:tcBorders>
              <w:top w:val="nil"/>
              <w:left w:val="nil"/>
              <w:bottom w:val="single" w:sz="4" w:space="0" w:color="auto"/>
              <w:right w:val="single" w:sz="4" w:space="0" w:color="auto"/>
            </w:tcBorders>
            <w:shd w:val="clear" w:color="auto" w:fill="auto"/>
            <w:noWrap/>
            <w:vAlign w:val="center"/>
            <w:hideMark/>
          </w:tcPr>
          <w:p w14:paraId="356A2D0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1,39 </w:t>
            </w:r>
          </w:p>
        </w:tc>
        <w:tc>
          <w:tcPr>
            <w:tcW w:w="117" w:type="pct"/>
            <w:tcBorders>
              <w:top w:val="nil"/>
              <w:left w:val="nil"/>
              <w:bottom w:val="single" w:sz="4" w:space="0" w:color="auto"/>
              <w:right w:val="single" w:sz="4" w:space="0" w:color="auto"/>
            </w:tcBorders>
            <w:shd w:val="clear" w:color="auto" w:fill="auto"/>
            <w:noWrap/>
            <w:vAlign w:val="center"/>
            <w:hideMark/>
          </w:tcPr>
          <w:p w14:paraId="454F49D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1,41 </w:t>
            </w:r>
          </w:p>
        </w:tc>
        <w:tc>
          <w:tcPr>
            <w:tcW w:w="117" w:type="pct"/>
            <w:tcBorders>
              <w:top w:val="nil"/>
              <w:left w:val="nil"/>
              <w:bottom w:val="single" w:sz="4" w:space="0" w:color="auto"/>
              <w:right w:val="single" w:sz="4" w:space="0" w:color="auto"/>
            </w:tcBorders>
            <w:shd w:val="clear" w:color="auto" w:fill="auto"/>
            <w:noWrap/>
            <w:vAlign w:val="center"/>
            <w:hideMark/>
          </w:tcPr>
          <w:p w14:paraId="0DD0186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1,42 </w:t>
            </w:r>
          </w:p>
        </w:tc>
        <w:tc>
          <w:tcPr>
            <w:tcW w:w="117" w:type="pct"/>
            <w:tcBorders>
              <w:top w:val="nil"/>
              <w:left w:val="nil"/>
              <w:bottom w:val="single" w:sz="4" w:space="0" w:color="auto"/>
              <w:right w:val="single" w:sz="4" w:space="0" w:color="auto"/>
            </w:tcBorders>
            <w:shd w:val="clear" w:color="auto" w:fill="auto"/>
            <w:noWrap/>
            <w:vAlign w:val="center"/>
            <w:hideMark/>
          </w:tcPr>
          <w:p w14:paraId="03448E0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1,44 </w:t>
            </w:r>
          </w:p>
        </w:tc>
        <w:tc>
          <w:tcPr>
            <w:tcW w:w="117" w:type="pct"/>
            <w:tcBorders>
              <w:top w:val="nil"/>
              <w:left w:val="nil"/>
              <w:bottom w:val="single" w:sz="4" w:space="0" w:color="auto"/>
              <w:right w:val="single" w:sz="4" w:space="0" w:color="auto"/>
            </w:tcBorders>
            <w:shd w:val="clear" w:color="auto" w:fill="auto"/>
            <w:noWrap/>
            <w:vAlign w:val="center"/>
            <w:hideMark/>
          </w:tcPr>
          <w:p w14:paraId="7809198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1,45 </w:t>
            </w:r>
          </w:p>
        </w:tc>
        <w:tc>
          <w:tcPr>
            <w:tcW w:w="117" w:type="pct"/>
            <w:tcBorders>
              <w:top w:val="nil"/>
              <w:left w:val="nil"/>
              <w:bottom w:val="single" w:sz="4" w:space="0" w:color="auto"/>
              <w:right w:val="single" w:sz="4" w:space="0" w:color="auto"/>
            </w:tcBorders>
            <w:shd w:val="clear" w:color="auto" w:fill="auto"/>
            <w:noWrap/>
            <w:vAlign w:val="center"/>
            <w:hideMark/>
          </w:tcPr>
          <w:p w14:paraId="102617D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1,47 </w:t>
            </w:r>
          </w:p>
        </w:tc>
        <w:tc>
          <w:tcPr>
            <w:tcW w:w="117" w:type="pct"/>
            <w:tcBorders>
              <w:top w:val="nil"/>
              <w:left w:val="nil"/>
              <w:bottom w:val="single" w:sz="4" w:space="0" w:color="auto"/>
              <w:right w:val="single" w:sz="4" w:space="0" w:color="auto"/>
            </w:tcBorders>
            <w:shd w:val="clear" w:color="auto" w:fill="auto"/>
            <w:noWrap/>
            <w:vAlign w:val="center"/>
            <w:hideMark/>
          </w:tcPr>
          <w:p w14:paraId="206E110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1,49 </w:t>
            </w:r>
          </w:p>
        </w:tc>
        <w:tc>
          <w:tcPr>
            <w:tcW w:w="117" w:type="pct"/>
            <w:tcBorders>
              <w:top w:val="nil"/>
              <w:left w:val="nil"/>
              <w:bottom w:val="single" w:sz="4" w:space="0" w:color="auto"/>
              <w:right w:val="single" w:sz="4" w:space="0" w:color="auto"/>
            </w:tcBorders>
            <w:shd w:val="clear" w:color="auto" w:fill="auto"/>
            <w:noWrap/>
            <w:vAlign w:val="center"/>
            <w:hideMark/>
          </w:tcPr>
          <w:p w14:paraId="3990765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1,51 </w:t>
            </w:r>
          </w:p>
        </w:tc>
        <w:tc>
          <w:tcPr>
            <w:tcW w:w="117" w:type="pct"/>
            <w:tcBorders>
              <w:top w:val="nil"/>
              <w:left w:val="nil"/>
              <w:bottom w:val="single" w:sz="4" w:space="0" w:color="auto"/>
              <w:right w:val="single" w:sz="4" w:space="0" w:color="auto"/>
            </w:tcBorders>
            <w:shd w:val="clear" w:color="auto" w:fill="auto"/>
            <w:noWrap/>
            <w:vAlign w:val="center"/>
            <w:hideMark/>
          </w:tcPr>
          <w:p w14:paraId="76199D6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1,53 </w:t>
            </w:r>
          </w:p>
        </w:tc>
        <w:tc>
          <w:tcPr>
            <w:tcW w:w="117" w:type="pct"/>
            <w:tcBorders>
              <w:top w:val="nil"/>
              <w:left w:val="nil"/>
              <w:bottom w:val="single" w:sz="4" w:space="0" w:color="auto"/>
              <w:right w:val="single" w:sz="4" w:space="0" w:color="auto"/>
            </w:tcBorders>
            <w:shd w:val="clear" w:color="auto" w:fill="auto"/>
            <w:noWrap/>
            <w:vAlign w:val="center"/>
            <w:hideMark/>
          </w:tcPr>
          <w:p w14:paraId="4FB9886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1,55 </w:t>
            </w:r>
          </w:p>
        </w:tc>
        <w:tc>
          <w:tcPr>
            <w:tcW w:w="226" w:type="pct"/>
            <w:tcBorders>
              <w:top w:val="nil"/>
              <w:left w:val="nil"/>
              <w:bottom w:val="single" w:sz="4" w:space="0" w:color="auto"/>
              <w:right w:val="single" w:sz="4" w:space="0" w:color="auto"/>
            </w:tcBorders>
            <w:shd w:val="clear" w:color="auto" w:fill="auto"/>
            <w:noWrap/>
            <w:vAlign w:val="center"/>
            <w:hideMark/>
          </w:tcPr>
          <w:p w14:paraId="1BB20885" w14:textId="37D4B62B"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1,25</w:t>
            </w:r>
          </w:p>
        </w:tc>
      </w:tr>
      <w:tr w:rsidR="003F78BA" w:rsidRPr="003F78BA" w14:paraId="04C75891"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78D1F1EB" w14:textId="14CC182A" w:rsidR="00CD337D" w:rsidRPr="003F78BA" w:rsidRDefault="00CD337D" w:rsidP="00810E86">
            <w:pPr>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zakupu energii z sieci w SD zima, godz. 8:00-16:00, [zł]</w:t>
            </w:r>
          </w:p>
        </w:tc>
        <w:tc>
          <w:tcPr>
            <w:tcW w:w="117" w:type="pct"/>
            <w:tcBorders>
              <w:top w:val="nil"/>
              <w:left w:val="nil"/>
              <w:bottom w:val="single" w:sz="4" w:space="0" w:color="auto"/>
              <w:right w:val="single" w:sz="4" w:space="0" w:color="auto"/>
            </w:tcBorders>
            <w:shd w:val="clear" w:color="auto" w:fill="auto"/>
            <w:noWrap/>
            <w:vAlign w:val="center"/>
            <w:hideMark/>
          </w:tcPr>
          <w:p w14:paraId="4CE2009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0,84 </w:t>
            </w:r>
          </w:p>
        </w:tc>
        <w:tc>
          <w:tcPr>
            <w:tcW w:w="117" w:type="pct"/>
            <w:tcBorders>
              <w:top w:val="nil"/>
              <w:left w:val="nil"/>
              <w:bottom w:val="single" w:sz="4" w:space="0" w:color="auto"/>
              <w:right w:val="single" w:sz="4" w:space="0" w:color="auto"/>
            </w:tcBorders>
            <w:shd w:val="clear" w:color="auto" w:fill="auto"/>
            <w:noWrap/>
            <w:vAlign w:val="center"/>
            <w:hideMark/>
          </w:tcPr>
          <w:p w14:paraId="153DF5C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0,88 </w:t>
            </w:r>
          </w:p>
        </w:tc>
        <w:tc>
          <w:tcPr>
            <w:tcW w:w="117" w:type="pct"/>
            <w:tcBorders>
              <w:top w:val="nil"/>
              <w:left w:val="nil"/>
              <w:bottom w:val="single" w:sz="4" w:space="0" w:color="auto"/>
              <w:right w:val="single" w:sz="4" w:space="0" w:color="auto"/>
            </w:tcBorders>
            <w:shd w:val="clear" w:color="auto" w:fill="auto"/>
            <w:noWrap/>
            <w:vAlign w:val="center"/>
            <w:hideMark/>
          </w:tcPr>
          <w:p w14:paraId="050B9BD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0,93 </w:t>
            </w:r>
          </w:p>
        </w:tc>
        <w:tc>
          <w:tcPr>
            <w:tcW w:w="117" w:type="pct"/>
            <w:tcBorders>
              <w:top w:val="nil"/>
              <w:left w:val="nil"/>
              <w:bottom w:val="single" w:sz="4" w:space="0" w:color="auto"/>
              <w:right w:val="single" w:sz="4" w:space="0" w:color="auto"/>
            </w:tcBorders>
            <w:shd w:val="clear" w:color="auto" w:fill="auto"/>
            <w:noWrap/>
            <w:vAlign w:val="center"/>
            <w:hideMark/>
          </w:tcPr>
          <w:p w14:paraId="2966E6F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0,97 </w:t>
            </w:r>
          </w:p>
        </w:tc>
        <w:tc>
          <w:tcPr>
            <w:tcW w:w="117" w:type="pct"/>
            <w:tcBorders>
              <w:top w:val="nil"/>
              <w:left w:val="nil"/>
              <w:bottom w:val="single" w:sz="4" w:space="0" w:color="auto"/>
              <w:right w:val="single" w:sz="4" w:space="0" w:color="auto"/>
            </w:tcBorders>
            <w:shd w:val="clear" w:color="auto" w:fill="auto"/>
            <w:noWrap/>
            <w:vAlign w:val="center"/>
            <w:hideMark/>
          </w:tcPr>
          <w:p w14:paraId="6BB86E3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1,02 </w:t>
            </w:r>
          </w:p>
        </w:tc>
        <w:tc>
          <w:tcPr>
            <w:tcW w:w="117" w:type="pct"/>
            <w:tcBorders>
              <w:top w:val="nil"/>
              <w:left w:val="nil"/>
              <w:bottom w:val="single" w:sz="4" w:space="0" w:color="auto"/>
              <w:right w:val="single" w:sz="4" w:space="0" w:color="auto"/>
            </w:tcBorders>
            <w:shd w:val="clear" w:color="auto" w:fill="auto"/>
            <w:noWrap/>
            <w:vAlign w:val="center"/>
            <w:hideMark/>
          </w:tcPr>
          <w:p w14:paraId="1D69534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1,06 </w:t>
            </w:r>
          </w:p>
        </w:tc>
        <w:tc>
          <w:tcPr>
            <w:tcW w:w="117" w:type="pct"/>
            <w:tcBorders>
              <w:top w:val="nil"/>
              <w:left w:val="nil"/>
              <w:bottom w:val="single" w:sz="4" w:space="0" w:color="auto"/>
              <w:right w:val="single" w:sz="4" w:space="0" w:color="auto"/>
            </w:tcBorders>
            <w:shd w:val="clear" w:color="auto" w:fill="auto"/>
            <w:noWrap/>
            <w:vAlign w:val="center"/>
            <w:hideMark/>
          </w:tcPr>
          <w:p w14:paraId="6CACAB39"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1,10 </w:t>
            </w:r>
          </w:p>
        </w:tc>
        <w:tc>
          <w:tcPr>
            <w:tcW w:w="117" w:type="pct"/>
            <w:tcBorders>
              <w:top w:val="nil"/>
              <w:left w:val="nil"/>
              <w:bottom w:val="single" w:sz="4" w:space="0" w:color="auto"/>
              <w:right w:val="single" w:sz="4" w:space="0" w:color="auto"/>
            </w:tcBorders>
            <w:shd w:val="clear" w:color="auto" w:fill="auto"/>
            <w:noWrap/>
            <w:vAlign w:val="center"/>
            <w:hideMark/>
          </w:tcPr>
          <w:p w14:paraId="3731A12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1,14 </w:t>
            </w:r>
          </w:p>
        </w:tc>
        <w:tc>
          <w:tcPr>
            <w:tcW w:w="117" w:type="pct"/>
            <w:tcBorders>
              <w:top w:val="nil"/>
              <w:left w:val="nil"/>
              <w:bottom w:val="single" w:sz="4" w:space="0" w:color="auto"/>
              <w:right w:val="single" w:sz="4" w:space="0" w:color="auto"/>
            </w:tcBorders>
            <w:shd w:val="clear" w:color="auto" w:fill="auto"/>
            <w:noWrap/>
            <w:vAlign w:val="center"/>
            <w:hideMark/>
          </w:tcPr>
          <w:p w14:paraId="05FFD09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1,18 </w:t>
            </w:r>
          </w:p>
        </w:tc>
        <w:tc>
          <w:tcPr>
            <w:tcW w:w="117" w:type="pct"/>
            <w:tcBorders>
              <w:top w:val="nil"/>
              <w:left w:val="nil"/>
              <w:bottom w:val="single" w:sz="4" w:space="0" w:color="auto"/>
              <w:right w:val="single" w:sz="4" w:space="0" w:color="auto"/>
            </w:tcBorders>
            <w:shd w:val="clear" w:color="auto" w:fill="auto"/>
            <w:noWrap/>
            <w:vAlign w:val="center"/>
            <w:hideMark/>
          </w:tcPr>
          <w:p w14:paraId="41F25459"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1,23 </w:t>
            </w:r>
          </w:p>
        </w:tc>
        <w:tc>
          <w:tcPr>
            <w:tcW w:w="117" w:type="pct"/>
            <w:tcBorders>
              <w:top w:val="nil"/>
              <w:left w:val="nil"/>
              <w:bottom w:val="single" w:sz="4" w:space="0" w:color="auto"/>
              <w:right w:val="single" w:sz="4" w:space="0" w:color="auto"/>
            </w:tcBorders>
            <w:shd w:val="clear" w:color="auto" w:fill="auto"/>
            <w:noWrap/>
            <w:vAlign w:val="center"/>
            <w:hideMark/>
          </w:tcPr>
          <w:p w14:paraId="089AC13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1,28 </w:t>
            </w:r>
          </w:p>
        </w:tc>
        <w:tc>
          <w:tcPr>
            <w:tcW w:w="117" w:type="pct"/>
            <w:tcBorders>
              <w:top w:val="nil"/>
              <w:left w:val="nil"/>
              <w:bottom w:val="single" w:sz="4" w:space="0" w:color="auto"/>
              <w:right w:val="single" w:sz="4" w:space="0" w:color="auto"/>
            </w:tcBorders>
            <w:shd w:val="clear" w:color="auto" w:fill="auto"/>
            <w:noWrap/>
            <w:vAlign w:val="center"/>
            <w:hideMark/>
          </w:tcPr>
          <w:p w14:paraId="33F2F72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1,32 </w:t>
            </w:r>
          </w:p>
        </w:tc>
        <w:tc>
          <w:tcPr>
            <w:tcW w:w="117" w:type="pct"/>
            <w:tcBorders>
              <w:top w:val="nil"/>
              <w:left w:val="nil"/>
              <w:bottom w:val="single" w:sz="4" w:space="0" w:color="auto"/>
              <w:right w:val="single" w:sz="4" w:space="0" w:color="auto"/>
            </w:tcBorders>
            <w:shd w:val="clear" w:color="auto" w:fill="auto"/>
            <w:noWrap/>
            <w:vAlign w:val="center"/>
            <w:hideMark/>
          </w:tcPr>
          <w:p w14:paraId="0B00786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1,36 </w:t>
            </w:r>
          </w:p>
        </w:tc>
        <w:tc>
          <w:tcPr>
            <w:tcW w:w="117" w:type="pct"/>
            <w:tcBorders>
              <w:top w:val="nil"/>
              <w:left w:val="nil"/>
              <w:bottom w:val="single" w:sz="4" w:space="0" w:color="auto"/>
              <w:right w:val="single" w:sz="4" w:space="0" w:color="auto"/>
            </w:tcBorders>
            <w:shd w:val="clear" w:color="auto" w:fill="auto"/>
            <w:noWrap/>
            <w:vAlign w:val="center"/>
            <w:hideMark/>
          </w:tcPr>
          <w:p w14:paraId="2C17A3B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1,39 </w:t>
            </w:r>
          </w:p>
        </w:tc>
        <w:tc>
          <w:tcPr>
            <w:tcW w:w="117" w:type="pct"/>
            <w:tcBorders>
              <w:top w:val="nil"/>
              <w:left w:val="nil"/>
              <w:bottom w:val="single" w:sz="4" w:space="0" w:color="auto"/>
              <w:right w:val="single" w:sz="4" w:space="0" w:color="auto"/>
            </w:tcBorders>
            <w:shd w:val="clear" w:color="auto" w:fill="auto"/>
            <w:noWrap/>
            <w:vAlign w:val="center"/>
            <w:hideMark/>
          </w:tcPr>
          <w:p w14:paraId="21F17CD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1,43 </w:t>
            </w:r>
          </w:p>
        </w:tc>
        <w:tc>
          <w:tcPr>
            <w:tcW w:w="117" w:type="pct"/>
            <w:tcBorders>
              <w:top w:val="nil"/>
              <w:left w:val="nil"/>
              <w:bottom w:val="single" w:sz="4" w:space="0" w:color="auto"/>
              <w:right w:val="single" w:sz="4" w:space="0" w:color="auto"/>
            </w:tcBorders>
            <w:shd w:val="clear" w:color="auto" w:fill="auto"/>
            <w:noWrap/>
            <w:vAlign w:val="center"/>
            <w:hideMark/>
          </w:tcPr>
          <w:p w14:paraId="484E8B7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1,47 </w:t>
            </w:r>
          </w:p>
        </w:tc>
        <w:tc>
          <w:tcPr>
            <w:tcW w:w="117" w:type="pct"/>
            <w:tcBorders>
              <w:top w:val="nil"/>
              <w:left w:val="nil"/>
              <w:bottom w:val="single" w:sz="4" w:space="0" w:color="auto"/>
              <w:right w:val="single" w:sz="4" w:space="0" w:color="auto"/>
            </w:tcBorders>
            <w:shd w:val="clear" w:color="auto" w:fill="auto"/>
            <w:noWrap/>
            <w:vAlign w:val="center"/>
            <w:hideMark/>
          </w:tcPr>
          <w:p w14:paraId="0848FB6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1,50 </w:t>
            </w:r>
          </w:p>
        </w:tc>
        <w:tc>
          <w:tcPr>
            <w:tcW w:w="117" w:type="pct"/>
            <w:tcBorders>
              <w:top w:val="nil"/>
              <w:left w:val="nil"/>
              <w:bottom w:val="single" w:sz="4" w:space="0" w:color="auto"/>
              <w:right w:val="single" w:sz="4" w:space="0" w:color="auto"/>
            </w:tcBorders>
            <w:shd w:val="clear" w:color="auto" w:fill="auto"/>
            <w:noWrap/>
            <w:vAlign w:val="center"/>
            <w:hideMark/>
          </w:tcPr>
          <w:p w14:paraId="72E211A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1,52 </w:t>
            </w:r>
          </w:p>
        </w:tc>
        <w:tc>
          <w:tcPr>
            <w:tcW w:w="117" w:type="pct"/>
            <w:tcBorders>
              <w:top w:val="nil"/>
              <w:left w:val="nil"/>
              <w:bottom w:val="single" w:sz="4" w:space="0" w:color="auto"/>
              <w:right w:val="single" w:sz="4" w:space="0" w:color="auto"/>
            </w:tcBorders>
            <w:shd w:val="clear" w:color="auto" w:fill="auto"/>
            <w:noWrap/>
            <w:vAlign w:val="center"/>
            <w:hideMark/>
          </w:tcPr>
          <w:p w14:paraId="65CB64E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1,55 </w:t>
            </w:r>
          </w:p>
        </w:tc>
        <w:tc>
          <w:tcPr>
            <w:tcW w:w="117" w:type="pct"/>
            <w:tcBorders>
              <w:top w:val="nil"/>
              <w:left w:val="nil"/>
              <w:bottom w:val="single" w:sz="4" w:space="0" w:color="auto"/>
              <w:right w:val="single" w:sz="4" w:space="0" w:color="auto"/>
            </w:tcBorders>
            <w:shd w:val="clear" w:color="auto" w:fill="auto"/>
            <w:noWrap/>
            <w:vAlign w:val="center"/>
            <w:hideMark/>
          </w:tcPr>
          <w:p w14:paraId="46EB68F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1,58 </w:t>
            </w:r>
          </w:p>
        </w:tc>
        <w:tc>
          <w:tcPr>
            <w:tcW w:w="117" w:type="pct"/>
            <w:tcBorders>
              <w:top w:val="nil"/>
              <w:left w:val="nil"/>
              <w:bottom w:val="single" w:sz="4" w:space="0" w:color="auto"/>
              <w:right w:val="single" w:sz="4" w:space="0" w:color="auto"/>
            </w:tcBorders>
            <w:shd w:val="clear" w:color="auto" w:fill="auto"/>
            <w:noWrap/>
            <w:vAlign w:val="center"/>
            <w:hideMark/>
          </w:tcPr>
          <w:p w14:paraId="502653D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1,60 </w:t>
            </w:r>
          </w:p>
        </w:tc>
        <w:tc>
          <w:tcPr>
            <w:tcW w:w="117" w:type="pct"/>
            <w:tcBorders>
              <w:top w:val="nil"/>
              <w:left w:val="nil"/>
              <w:bottom w:val="single" w:sz="4" w:space="0" w:color="auto"/>
              <w:right w:val="single" w:sz="4" w:space="0" w:color="auto"/>
            </w:tcBorders>
            <w:shd w:val="clear" w:color="auto" w:fill="auto"/>
            <w:noWrap/>
            <w:vAlign w:val="center"/>
            <w:hideMark/>
          </w:tcPr>
          <w:p w14:paraId="696A90C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1,61 </w:t>
            </w:r>
          </w:p>
        </w:tc>
        <w:tc>
          <w:tcPr>
            <w:tcW w:w="117" w:type="pct"/>
            <w:tcBorders>
              <w:top w:val="nil"/>
              <w:left w:val="nil"/>
              <w:bottom w:val="single" w:sz="4" w:space="0" w:color="auto"/>
              <w:right w:val="single" w:sz="4" w:space="0" w:color="auto"/>
            </w:tcBorders>
            <w:shd w:val="clear" w:color="auto" w:fill="auto"/>
            <w:noWrap/>
            <w:vAlign w:val="center"/>
            <w:hideMark/>
          </w:tcPr>
          <w:p w14:paraId="38420FC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1,63 </w:t>
            </w:r>
          </w:p>
        </w:tc>
        <w:tc>
          <w:tcPr>
            <w:tcW w:w="117" w:type="pct"/>
            <w:tcBorders>
              <w:top w:val="nil"/>
              <w:left w:val="nil"/>
              <w:bottom w:val="single" w:sz="4" w:space="0" w:color="auto"/>
              <w:right w:val="single" w:sz="4" w:space="0" w:color="auto"/>
            </w:tcBorders>
            <w:shd w:val="clear" w:color="auto" w:fill="auto"/>
            <w:noWrap/>
            <w:vAlign w:val="center"/>
            <w:hideMark/>
          </w:tcPr>
          <w:p w14:paraId="5964BA3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1,65 </w:t>
            </w:r>
          </w:p>
        </w:tc>
        <w:tc>
          <w:tcPr>
            <w:tcW w:w="117" w:type="pct"/>
            <w:tcBorders>
              <w:top w:val="nil"/>
              <w:left w:val="nil"/>
              <w:bottom w:val="single" w:sz="4" w:space="0" w:color="auto"/>
              <w:right w:val="single" w:sz="4" w:space="0" w:color="auto"/>
            </w:tcBorders>
            <w:shd w:val="clear" w:color="auto" w:fill="auto"/>
            <w:noWrap/>
            <w:vAlign w:val="center"/>
            <w:hideMark/>
          </w:tcPr>
          <w:p w14:paraId="0849615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1,67 </w:t>
            </w:r>
          </w:p>
        </w:tc>
        <w:tc>
          <w:tcPr>
            <w:tcW w:w="117" w:type="pct"/>
            <w:tcBorders>
              <w:top w:val="nil"/>
              <w:left w:val="nil"/>
              <w:bottom w:val="single" w:sz="4" w:space="0" w:color="auto"/>
              <w:right w:val="single" w:sz="4" w:space="0" w:color="auto"/>
            </w:tcBorders>
            <w:shd w:val="clear" w:color="auto" w:fill="auto"/>
            <w:noWrap/>
            <w:vAlign w:val="center"/>
            <w:hideMark/>
          </w:tcPr>
          <w:p w14:paraId="0227523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1,69 </w:t>
            </w:r>
          </w:p>
        </w:tc>
        <w:tc>
          <w:tcPr>
            <w:tcW w:w="117" w:type="pct"/>
            <w:tcBorders>
              <w:top w:val="nil"/>
              <w:left w:val="nil"/>
              <w:bottom w:val="single" w:sz="4" w:space="0" w:color="auto"/>
              <w:right w:val="single" w:sz="4" w:space="0" w:color="auto"/>
            </w:tcBorders>
            <w:shd w:val="clear" w:color="auto" w:fill="auto"/>
            <w:noWrap/>
            <w:vAlign w:val="center"/>
            <w:hideMark/>
          </w:tcPr>
          <w:p w14:paraId="398AEAF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1,71 </w:t>
            </w:r>
          </w:p>
        </w:tc>
        <w:tc>
          <w:tcPr>
            <w:tcW w:w="117" w:type="pct"/>
            <w:tcBorders>
              <w:top w:val="nil"/>
              <w:left w:val="nil"/>
              <w:bottom w:val="single" w:sz="4" w:space="0" w:color="auto"/>
              <w:right w:val="single" w:sz="4" w:space="0" w:color="auto"/>
            </w:tcBorders>
            <w:shd w:val="clear" w:color="auto" w:fill="auto"/>
            <w:noWrap/>
            <w:vAlign w:val="center"/>
            <w:hideMark/>
          </w:tcPr>
          <w:p w14:paraId="2165DD4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1,73 </w:t>
            </w:r>
          </w:p>
        </w:tc>
        <w:tc>
          <w:tcPr>
            <w:tcW w:w="117" w:type="pct"/>
            <w:tcBorders>
              <w:top w:val="nil"/>
              <w:left w:val="nil"/>
              <w:bottom w:val="single" w:sz="4" w:space="0" w:color="auto"/>
              <w:right w:val="single" w:sz="4" w:space="0" w:color="auto"/>
            </w:tcBorders>
            <w:shd w:val="clear" w:color="auto" w:fill="auto"/>
            <w:noWrap/>
            <w:vAlign w:val="center"/>
            <w:hideMark/>
          </w:tcPr>
          <w:p w14:paraId="5BE6D6D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1,76 </w:t>
            </w:r>
          </w:p>
        </w:tc>
        <w:tc>
          <w:tcPr>
            <w:tcW w:w="117" w:type="pct"/>
            <w:tcBorders>
              <w:top w:val="nil"/>
              <w:left w:val="nil"/>
              <w:bottom w:val="single" w:sz="4" w:space="0" w:color="auto"/>
              <w:right w:val="single" w:sz="4" w:space="0" w:color="auto"/>
            </w:tcBorders>
            <w:shd w:val="clear" w:color="auto" w:fill="auto"/>
            <w:noWrap/>
            <w:vAlign w:val="center"/>
            <w:hideMark/>
          </w:tcPr>
          <w:p w14:paraId="41CBEA9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1,78 </w:t>
            </w:r>
          </w:p>
        </w:tc>
        <w:tc>
          <w:tcPr>
            <w:tcW w:w="226" w:type="pct"/>
            <w:tcBorders>
              <w:top w:val="nil"/>
              <w:left w:val="nil"/>
              <w:bottom w:val="single" w:sz="4" w:space="0" w:color="auto"/>
              <w:right w:val="single" w:sz="4" w:space="0" w:color="auto"/>
            </w:tcBorders>
            <w:shd w:val="clear" w:color="auto" w:fill="auto"/>
            <w:noWrap/>
            <w:vAlign w:val="center"/>
            <w:hideMark/>
          </w:tcPr>
          <w:p w14:paraId="46F37474" w14:textId="765D506E"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1,39</w:t>
            </w:r>
          </w:p>
        </w:tc>
      </w:tr>
      <w:tr w:rsidR="003F78BA" w:rsidRPr="003F78BA" w14:paraId="3025FE95"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6E9D5EA8" w14:textId="077F3734" w:rsidR="00CD337D" w:rsidRPr="003F78BA" w:rsidRDefault="00CD337D" w:rsidP="00810E86">
            <w:pPr>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zakupu energii z sieci w SW lato, godz. 16:00-22:00, [zł]</w:t>
            </w:r>
          </w:p>
        </w:tc>
        <w:tc>
          <w:tcPr>
            <w:tcW w:w="117" w:type="pct"/>
            <w:tcBorders>
              <w:top w:val="nil"/>
              <w:left w:val="nil"/>
              <w:bottom w:val="single" w:sz="4" w:space="0" w:color="auto"/>
              <w:right w:val="single" w:sz="4" w:space="0" w:color="auto"/>
            </w:tcBorders>
            <w:shd w:val="clear" w:color="auto" w:fill="auto"/>
            <w:noWrap/>
            <w:vAlign w:val="center"/>
            <w:hideMark/>
          </w:tcPr>
          <w:p w14:paraId="4A6C2F9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0,87 </w:t>
            </w:r>
          </w:p>
        </w:tc>
        <w:tc>
          <w:tcPr>
            <w:tcW w:w="117" w:type="pct"/>
            <w:tcBorders>
              <w:top w:val="nil"/>
              <w:left w:val="nil"/>
              <w:bottom w:val="single" w:sz="4" w:space="0" w:color="auto"/>
              <w:right w:val="single" w:sz="4" w:space="0" w:color="auto"/>
            </w:tcBorders>
            <w:shd w:val="clear" w:color="auto" w:fill="auto"/>
            <w:noWrap/>
            <w:vAlign w:val="center"/>
            <w:hideMark/>
          </w:tcPr>
          <w:p w14:paraId="336A1DD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0,92 </w:t>
            </w:r>
          </w:p>
        </w:tc>
        <w:tc>
          <w:tcPr>
            <w:tcW w:w="117" w:type="pct"/>
            <w:tcBorders>
              <w:top w:val="nil"/>
              <w:left w:val="nil"/>
              <w:bottom w:val="single" w:sz="4" w:space="0" w:color="auto"/>
              <w:right w:val="single" w:sz="4" w:space="0" w:color="auto"/>
            </w:tcBorders>
            <w:shd w:val="clear" w:color="auto" w:fill="auto"/>
            <w:noWrap/>
            <w:vAlign w:val="center"/>
            <w:hideMark/>
          </w:tcPr>
          <w:p w14:paraId="0907186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0,96 </w:t>
            </w:r>
          </w:p>
        </w:tc>
        <w:tc>
          <w:tcPr>
            <w:tcW w:w="117" w:type="pct"/>
            <w:tcBorders>
              <w:top w:val="nil"/>
              <w:left w:val="nil"/>
              <w:bottom w:val="single" w:sz="4" w:space="0" w:color="auto"/>
              <w:right w:val="single" w:sz="4" w:space="0" w:color="auto"/>
            </w:tcBorders>
            <w:shd w:val="clear" w:color="auto" w:fill="auto"/>
            <w:noWrap/>
            <w:vAlign w:val="center"/>
            <w:hideMark/>
          </w:tcPr>
          <w:p w14:paraId="7040A8D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1,01 </w:t>
            </w:r>
          </w:p>
        </w:tc>
        <w:tc>
          <w:tcPr>
            <w:tcW w:w="117" w:type="pct"/>
            <w:tcBorders>
              <w:top w:val="nil"/>
              <w:left w:val="nil"/>
              <w:bottom w:val="single" w:sz="4" w:space="0" w:color="auto"/>
              <w:right w:val="single" w:sz="4" w:space="0" w:color="auto"/>
            </w:tcBorders>
            <w:shd w:val="clear" w:color="auto" w:fill="auto"/>
            <w:noWrap/>
            <w:vAlign w:val="center"/>
            <w:hideMark/>
          </w:tcPr>
          <w:p w14:paraId="7B9B515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1,06 </w:t>
            </w:r>
          </w:p>
        </w:tc>
        <w:tc>
          <w:tcPr>
            <w:tcW w:w="117" w:type="pct"/>
            <w:tcBorders>
              <w:top w:val="nil"/>
              <w:left w:val="nil"/>
              <w:bottom w:val="single" w:sz="4" w:space="0" w:color="auto"/>
              <w:right w:val="single" w:sz="4" w:space="0" w:color="auto"/>
            </w:tcBorders>
            <w:shd w:val="clear" w:color="auto" w:fill="auto"/>
            <w:noWrap/>
            <w:vAlign w:val="center"/>
            <w:hideMark/>
          </w:tcPr>
          <w:p w14:paraId="108C913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1,11 </w:t>
            </w:r>
          </w:p>
        </w:tc>
        <w:tc>
          <w:tcPr>
            <w:tcW w:w="117" w:type="pct"/>
            <w:tcBorders>
              <w:top w:val="nil"/>
              <w:left w:val="nil"/>
              <w:bottom w:val="single" w:sz="4" w:space="0" w:color="auto"/>
              <w:right w:val="single" w:sz="4" w:space="0" w:color="auto"/>
            </w:tcBorders>
            <w:shd w:val="clear" w:color="auto" w:fill="auto"/>
            <w:noWrap/>
            <w:vAlign w:val="center"/>
            <w:hideMark/>
          </w:tcPr>
          <w:p w14:paraId="7BAA876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1,17 </w:t>
            </w:r>
          </w:p>
        </w:tc>
        <w:tc>
          <w:tcPr>
            <w:tcW w:w="117" w:type="pct"/>
            <w:tcBorders>
              <w:top w:val="nil"/>
              <w:left w:val="nil"/>
              <w:bottom w:val="single" w:sz="4" w:space="0" w:color="auto"/>
              <w:right w:val="single" w:sz="4" w:space="0" w:color="auto"/>
            </w:tcBorders>
            <w:shd w:val="clear" w:color="auto" w:fill="auto"/>
            <w:noWrap/>
            <w:vAlign w:val="center"/>
            <w:hideMark/>
          </w:tcPr>
          <w:p w14:paraId="581A21C9"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1,23 </w:t>
            </w:r>
          </w:p>
        </w:tc>
        <w:tc>
          <w:tcPr>
            <w:tcW w:w="117" w:type="pct"/>
            <w:tcBorders>
              <w:top w:val="nil"/>
              <w:left w:val="nil"/>
              <w:bottom w:val="single" w:sz="4" w:space="0" w:color="auto"/>
              <w:right w:val="single" w:sz="4" w:space="0" w:color="auto"/>
            </w:tcBorders>
            <w:shd w:val="clear" w:color="auto" w:fill="auto"/>
            <w:noWrap/>
            <w:vAlign w:val="center"/>
            <w:hideMark/>
          </w:tcPr>
          <w:p w14:paraId="7D8EF70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1,27 </w:t>
            </w:r>
          </w:p>
        </w:tc>
        <w:tc>
          <w:tcPr>
            <w:tcW w:w="117" w:type="pct"/>
            <w:tcBorders>
              <w:top w:val="nil"/>
              <w:left w:val="nil"/>
              <w:bottom w:val="single" w:sz="4" w:space="0" w:color="auto"/>
              <w:right w:val="single" w:sz="4" w:space="0" w:color="auto"/>
            </w:tcBorders>
            <w:shd w:val="clear" w:color="auto" w:fill="auto"/>
            <w:noWrap/>
            <w:vAlign w:val="center"/>
            <w:hideMark/>
          </w:tcPr>
          <w:p w14:paraId="70A8C88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1,32 </w:t>
            </w:r>
          </w:p>
        </w:tc>
        <w:tc>
          <w:tcPr>
            <w:tcW w:w="117" w:type="pct"/>
            <w:tcBorders>
              <w:top w:val="nil"/>
              <w:left w:val="nil"/>
              <w:bottom w:val="single" w:sz="4" w:space="0" w:color="auto"/>
              <w:right w:val="single" w:sz="4" w:space="0" w:color="auto"/>
            </w:tcBorders>
            <w:shd w:val="clear" w:color="auto" w:fill="auto"/>
            <w:noWrap/>
            <w:vAlign w:val="center"/>
            <w:hideMark/>
          </w:tcPr>
          <w:p w14:paraId="1621A10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1,37 </w:t>
            </w:r>
          </w:p>
        </w:tc>
        <w:tc>
          <w:tcPr>
            <w:tcW w:w="117" w:type="pct"/>
            <w:tcBorders>
              <w:top w:val="nil"/>
              <w:left w:val="nil"/>
              <w:bottom w:val="single" w:sz="4" w:space="0" w:color="auto"/>
              <w:right w:val="single" w:sz="4" w:space="0" w:color="auto"/>
            </w:tcBorders>
            <w:shd w:val="clear" w:color="auto" w:fill="auto"/>
            <w:noWrap/>
            <w:vAlign w:val="center"/>
            <w:hideMark/>
          </w:tcPr>
          <w:p w14:paraId="232AABF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1,42 </w:t>
            </w:r>
          </w:p>
        </w:tc>
        <w:tc>
          <w:tcPr>
            <w:tcW w:w="117" w:type="pct"/>
            <w:tcBorders>
              <w:top w:val="nil"/>
              <w:left w:val="nil"/>
              <w:bottom w:val="single" w:sz="4" w:space="0" w:color="auto"/>
              <w:right w:val="single" w:sz="4" w:space="0" w:color="auto"/>
            </w:tcBorders>
            <w:shd w:val="clear" w:color="auto" w:fill="auto"/>
            <w:noWrap/>
            <w:vAlign w:val="center"/>
            <w:hideMark/>
          </w:tcPr>
          <w:p w14:paraId="3713B4D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1,47 </w:t>
            </w:r>
          </w:p>
        </w:tc>
        <w:tc>
          <w:tcPr>
            <w:tcW w:w="117" w:type="pct"/>
            <w:tcBorders>
              <w:top w:val="nil"/>
              <w:left w:val="nil"/>
              <w:bottom w:val="single" w:sz="4" w:space="0" w:color="auto"/>
              <w:right w:val="single" w:sz="4" w:space="0" w:color="auto"/>
            </w:tcBorders>
            <w:shd w:val="clear" w:color="auto" w:fill="auto"/>
            <w:noWrap/>
            <w:vAlign w:val="center"/>
            <w:hideMark/>
          </w:tcPr>
          <w:p w14:paraId="0A0E5A7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1,53 </w:t>
            </w:r>
          </w:p>
        </w:tc>
        <w:tc>
          <w:tcPr>
            <w:tcW w:w="117" w:type="pct"/>
            <w:tcBorders>
              <w:top w:val="nil"/>
              <w:left w:val="nil"/>
              <w:bottom w:val="single" w:sz="4" w:space="0" w:color="auto"/>
              <w:right w:val="single" w:sz="4" w:space="0" w:color="auto"/>
            </w:tcBorders>
            <w:shd w:val="clear" w:color="auto" w:fill="auto"/>
            <w:noWrap/>
            <w:vAlign w:val="center"/>
            <w:hideMark/>
          </w:tcPr>
          <w:p w14:paraId="63B1CC2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1,59 </w:t>
            </w:r>
          </w:p>
        </w:tc>
        <w:tc>
          <w:tcPr>
            <w:tcW w:w="117" w:type="pct"/>
            <w:tcBorders>
              <w:top w:val="nil"/>
              <w:left w:val="nil"/>
              <w:bottom w:val="single" w:sz="4" w:space="0" w:color="auto"/>
              <w:right w:val="single" w:sz="4" w:space="0" w:color="auto"/>
            </w:tcBorders>
            <w:shd w:val="clear" w:color="auto" w:fill="auto"/>
            <w:noWrap/>
            <w:vAlign w:val="center"/>
            <w:hideMark/>
          </w:tcPr>
          <w:p w14:paraId="36F1686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1,65 </w:t>
            </w:r>
          </w:p>
        </w:tc>
        <w:tc>
          <w:tcPr>
            <w:tcW w:w="117" w:type="pct"/>
            <w:tcBorders>
              <w:top w:val="nil"/>
              <w:left w:val="nil"/>
              <w:bottom w:val="single" w:sz="4" w:space="0" w:color="auto"/>
              <w:right w:val="single" w:sz="4" w:space="0" w:color="auto"/>
            </w:tcBorders>
            <w:shd w:val="clear" w:color="auto" w:fill="auto"/>
            <w:noWrap/>
            <w:vAlign w:val="center"/>
            <w:hideMark/>
          </w:tcPr>
          <w:p w14:paraId="663F23C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1,71 </w:t>
            </w:r>
          </w:p>
        </w:tc>
        <w:tc>
          <w:tcPr>
            <w:tcW w:w="117" w:type="pct"/>
            <w:tcBorders>
              <w:top w:val="nil"/>
              <w:left w:val="nil"/>
              <w:bottom w:val="single" w:sz="4" w:space="0" w:color="auto"/>
              <w:right w:val="single" w:sz="4" w:space="0" w:color="auto"/>
            </w:tcBorders>
            <w:shd w:val="clear" w:color="auto" w:fill="auto"/>
            <w:noWrap/>
            <w:vAlign w:val="center"/>
            <w:hideMark/>
          </w:tcPr>
          <w:p w14:paraId="1F4BE2B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1,77 </w:t>
            </w:r>
          </w:p>
        </w:tc>
        <w:tc>
          <w:tcPr>
            <w:tcW w:w="117" w:type="pct"/>
            <w:tcBorders>
              <w:top w:val="nil"/>
              <w:left w:val="nil"/>
              <w:bottom w:val="single" w:sz="4" w:space="0" w:color="auto"/>
              <w:right w:val="single" w:sz="4" w:space="0" w:color="auto"/>
            </w:tcBorders>
            <w:shd w:val="clear" w:color="auto" w:fill="auto"/>
            <w:noWrap/>
            <w:vAlign w:val="center"/>
            <w:hideMark/>
          </w:tcPr>
          <w:p w14:paraId="3D44FEB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1,84 </w:t>
            </w:r>
          </w:p>
        </w:tc>
        <w:tc>
          <w:tcPr>
            <w:tcW w:w="117" w:type="pct"/>
            <w:tcBorders>
              <w:top w:val="nil"/>
              <w:left w:val="nil"/>
              <w:bottom w:val="single" w:sz="4" w:space="0" w:color="auto"/>
              <w:right w:val="single" w:sz="4" w:space="0" w:color="auto"/>
            </w:tcBorders>
            <w:shd w:val="clear" w:color="auto" w:fill="auto"/>
            <w:noWrap/>
            <w:vAlign w:val="center"/>
            <w:hideMark/>
          </w:tcPr>
          <w:p w14:paraId="1AEB83F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1,91 </w:t>
            </w:r>
          </w:p>
        </w:tc>
        <w:tc>
          <w:tcPr>
            <w:tcW w:w="117" w:type="pct"/>
            <w:tcBorders>
              <w:top w:val="nil"/>
              <w:left w:val="nil"/>
              <w:bottom w:val="single" w:sz="4" w:space="0" w:color="auto"/>
              <w:right w:val="single" w:sz="4" w:space="0" w:color="auto"/>
            </w:tcBorders>
            <w:shd w:val="clear" w:color="auto" w:fill="auto"/>
            <w:noWrap/>
            <w:vAlign w:val="center"/>
            <w:hideMark/>
          </w:tcPr>
          <w:p w14:paraId="5832BFB9"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1,95 </w:t>
            </w:r>
          </w:p>
        </w:tc>
        <w:tc>
          <w:tcPr>
            <w:tcW w:w="117" w:type="pct"/>
            <w:tcBorders>
              <w:top w:val="nil"/>
              <w:left w:val="nil"/>
              <w:bottom w:val="single" w:sz="4" w:space="0" w:color="auto"/>
              <w:right w:val="single" w:sz="4" w:space="0" w:color="auto"/>
            </w:tcBorders>
            <w:shd w:val="clear" w:color="auto" w:fill="auto"/>
            <w:noWrap/>
            <w:vAlign w:val="center"/>
            <w:hideMark/>
          </w:tcPr>
          <w:p w14:paraId="2DF1F50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1,98 </w:t>
            </w:r>
          </w:p>
        </w:tc>
        <w:tc>
          <w:tcPr>
            <w:tcW w:w="117" w:type="pct"/>
            <w:tcBorders>
              <w:top w:val="nil"/>
              <w:left w:val="nil"/>
              <w:bottom w:val="single" w:sz="4" w:space="0" w:color="auto"/>
              <w:right w:val="single" w:sz="4" w:space="0" w:color="auto"/>
            </w:tcBorders>
            <w:shd w:val="clear" w:color="auto" w:fill="auto"/>
            <w:noWrap/>
            <w:vAlign w:val="center"/>
            <w:hideMark/>
          </w:tcPr>
          <w:p w14:paraId="3650BDD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2,02 </w:t>
            </w:r>
          </w:p>
        </w:tc>
        <w:tc>
          <w:tcPr>
            <w:tcW w:w="117" w:type="pct"/>
            <w:tcBorders>
              <w:top w:val="nil"/>
              <w:left w:val="nil"/>
              <w:bottom w:val="single" w:sz="4" w:space="0" w:color="auto"/>
              <w:right w:val="single" w:sz="4" w:space="0" w:color="auto"/>
            </w:tcBorders>
            <w:shd w:val="clear" w:color="auto" w:fill="auto"/>
            <w:noWrap/>
            <w:vAlign w:val="center"/>
            <w:hideMark/>
          </w:tcPr>
          <w:p w14:paraId="528FCDD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2,06 </w:t>
            </w:r>
          </w:p>
        </w:tc>
        <w:tc>
          <w:tcPr>
            <w:tcW w:w="117" w:type="pct"/>
            <w:tcBorders>
              <w:top w:val="nil"/>
              <w:left w:val="nil"/>
              <w:bottom w:val="single" w:sz="4" w:space="0" w:color="auto"/>
              <w:right w:val="single" w:sz="4" w:space="0" w:color="auto"/>
            </w:tcBorders>
            <w:shd w:val="clear" w:color="auto" w:fill="auto"/>
            <w:noWrap/>
            <w:vAlign w:val="center"/>
            <w:hideMark/>
          </w:tcPr>
          <w:p w14:paraId="71D806F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2,10 </w:t>
            </w:r>
          </w:p>
        </w:tc>
        <w:tc>
          <w:tcPr>
            <w:tcW w:w="117" w:type="pct"/>
            <w:tcBorders>
              <w:top w:val="nil"/>
              <w:left w:val="nil"/>
              <w:bottom w:val="single" w:sz="4" w:space="0" w:color="auto"/>
              <w:right w:val="single" w:sz="4" w:space="0" w:color="auto"/>
            </w:tcBorders>
            <w:shd w:val="clear" w:color="auto" w:fill="auto"/>
            <w:noWrap/>
            <w:vAlign w:val="center"/>
            <w:hideMark/>
          </w:tcPr>
          <w:p w14:paraId="07913B5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2,14 </w:t>
            </w:r>
          </w:p>
        </w:tc>
        <w:tc>
          <w:tcPr>
            <w:tcW w:w="117" w:type="pct"/>
            <w:tcBorders>
              <w:top w:val="nil"/>
              <w:left w:val="nil"/>
              <w:bottom w:val="single" w:sz="4" w:space="0" w:color="auto"/>
              <w:right w:val="single" w:sz="4" w:space="0" w:color="auto"/>
            </w:tcBorders>
            <w:shd w:val="clear" w:color="auto" w:fill="auto"/>
            <w:noWrap/>
            <w:vAlign w:val="center"/>
            <w:hideMark/>
          </w:tcPr>
          <w:p w14:paraId="699DE57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2,18 </w:t>
            </w:r>
          </w:p>
        </w:tc>
        <w:tc>
          <w:tcPr>
            <w:tcW w:w="117" w:type="pct"/>
            <w:tcBorders>
              <w:top w:val="nil"/>
              <w:left w:val="nil"/>
              <w:bottom w:val="single" w:sz="4" w:space="0" w:color="auto"/>
              <w:right w:val="single" w:sz="4" w:space="0" w:color="auto"/>
            </w:tcBorders>
            <w:shd w:val="clear" w:color="auto" w:fill="auto"/>
            <w:noWrap/>
            <w:vAlign w:val="center"/>
            <w:hideMark/>
          </w:tcPr>
          <w:p w14:paraId="697A2D2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2,22 </w:t>
            </w:r>
          </w:p>
        </w:tc>
        <w:tc>
          <w:tcPr>
            <w:tcW w:w="117" w:type="pct"/>
            <w:tcBorders>
              <w:top w:val="nil"/>
              <w:left w:val="nil"/>
              <w:bottom w:val="single" w:sz="4" w:space="0" w:color="auto"/>
              <w:right w:val="single" w:sz="4" w:space="0" w:color="auto"/>
            </w:tcBorders>
            <w:shd w:val="clear" w:color="auto" w:fill="auto"/>
            <w:noWrap/>
            <w:vAlign w:val="center"/>
            <w:hideMark/>
          </w:tcPr>
          <w:p w14:paraId="0F22055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2,26 </w:t>
            </w:r>
          </w:p>
        </w:tc>
        <w:tc>
          <w:tcPr>
            <w:tcW w:w="117" w:type="pct"/>
            <w:tcBorders>
              <w:top w:val="nil"/>
              <w:left w:val="nil"/>
              <w:bottom w:val="single" w:sz="4" w:space="0" w:color="auto"/>
              <w:right w:val="single" w:sz="4" w:space="0" w:color="auto"/>
            </w:tcBorders>
            <w:shd w:val="clear" w:color="auto" w:fill="auto"/>
            <w:noWrap/>
            <w:vAlign w:val="center"/>
            <w:hideMark/>
          </w:tcPr>
          <w:p w14:paraId="2734610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2,30 </w:t>
            </w:r>
          </w:p>
        </w:tc>
        <w:tc>
          <w:tcPr>
            <w:tcW w:w="226" w:type="pct"/>
            <w:tcBorders>
              <w:top w:val="nil"/>
              <w:left w:val="nil"/>
              <w:bottom w:val="single" w:sz="4" w:space="0" w:color="auto"/>
              <w:right w:val="single" w:sz="4" w:space="0" w:color="auto"/>
            </w:tcBorders>
            <w:shd w:val="clear" w:color="auto" w:fill="auto"/>
            <w:noWrap/>
            <w:vAlign w:val="center"/>
            <w:hideMark/>
          </w:tcPr>
          <w:p w14:paraId="1F7A4140" w14:textId="74E390BB"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1,61</w:t>
            </w:r>
          </w:p>
        </w:tc>
      </w:tr>
      <w:tr w:rsidR="003F78BA" w:rsidRPr="003F78BA" w14:paraId="0B7C27DE"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3CA454CC" w14:textId="0CC80018" w:rsidR="00CD337D" w:rsidRPr="003F78BA" w:rsidRDefault="00CD337D" w:rsidP="00810E86">
            <w:pPr>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zakupu energii z sieci w SW zima, godz. 16:00-22:00, [zł]</w:t>
            </w:r>
          </w:p>
        </w:tc>
        <w:tc>
          <w:tcPr>
            <w:tcW w:w="117" w:type="pct"/>
            <w:tcBorders>
              <w:top w:val="nil"/>
              <w:left w:val="nil"/>
              <w:bottom w:val="single" w:sz="4" w:space="0" w:color="auto"/>
              <w:right w:val="single" w:sz="4" w:space="0" w:color="auto"/>
            </w:tcBorders>
            <w:shd w:val="clear" w:color="auto" w:fill="auto"/>
            <w:noWrap/>
            <w:vAlign w:val="center"/>
            <w:hideMark/>
          </w:tcPr>
          <w:p w14:paraId="082DA01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0,84 </w:t>
            </w:r>
          </w:p>
        </w:tc>
        <w:tc>
          <w:tcPr>
            <w:tcW w:w="117" w:type="pct"/>
            <w:tcBorders>
              <w:top w:val="nil"/>
              <w:left w:val="nil"/>
              <w:bottom w:val="single" w:sz="4" w:space="0" w:color="auto"/>
              <w:right w:val="single" w:sz="4" w:space="0" w:color="auto"/>
            </w:tcBorders>
            <w:shd w:val="clear" w:color="auto" w:fill="auto"/>
            <w:noWrap/>
            <w:vAlign w:val="center"/>
            <w:hideMark/>
          </w:tcPr>
          <w:p w14:paraId="5962EB1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0,88 </w:t>
            </w:r>
          </w:p>
        </w:tc>
        <w:tc>
          <w:tcPr>
            <w:tcW w:w="117" w:type="pct"/>
            <w:tcBorders>
              <w:top w:val="nil"/>
              <w:left w:val="nil"/>
              <w:bottom w:val="single" w:sz="4" w:space="0" w:color="auto"/>
              <w:right w:val="single" w:sz="4" w:space="0" w:color="auto"/>
            </w:tcBorders>
            <w:shd w:val="clear" w:color="auto" w:fill="auto"/>
            <w:noWrap/>
            <w:vAlign w:val="center"/>
            <w:hideMark/>
          </w:tcPr>
          <w:p w14:paraId="42E1CAA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0,93 </w:t>
            </w:r>
          </w:p>
        </w:tc>
        <w:tc>
          <w:tcPr>
            <w:tcW w:w="117" w:type="pct"/>
            <w:tcBorders>
              <w:top w:val="nil"/>
              <w:left w:val="nil"/>
              <w:bottom w:val="single" w:sz="4" w:space="0" w:color="auto"/>
              <w:right w:val="single" w:sz="4" w:space="0" w:color="auto"/>
            </w:tcBorders>
            <w:shd w:val="clear" w:color="auto" w:fill="auto"/>
            <w:noWrap/>
            <w:vAlign w:val="center"/>
            <w:hideMark/>
          </w:tcPr>
          <w:p w14:paraId="6B28B88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0,97 </w:t>
            </w:r>
          </w:p>
        </w:tc>
        <w:tc>
          <w:tcPr>
            <w:tcW w:w="117" w:type="pct"/>
            <w:tcBorders>
              <w:top w:val="nil"/>
              <w:left w:val="nil"/>
              <w:bottom w:val="single" w:sz="4" w:space="0" w:color="auto"/>
              <w:right w:val="single" w:sz="4" w:space="0" w:color="auto"/>
            </w:tcBorders>
            <w:shd w:val="clear" w:color="auto" w:fill="auto"/>
            <w:noWrap/>
            <w:vAlign w:val="center"/>
            <w:hideMark/>
          </w:tcPr>
          <w:p w14:paraId="143B9B3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1,02 </w:t>
            </w:r>
          </w:p>
        </w:tc>
        <w:tc>
          <w:tcPr>
            <w:tcW w:w="117" w:type="pct"/>
            <w:tcBorders>
              <w:top w:val="nil"/>
              <w:left w:val="nil"/>
              <w:bottom w:val="single" w:sz="4" w:space="0" w:color="auto"/>
              <w:right w:val="single" w:sz="4" w:space="0" w:color="auto"/>
            </w:tcBorders>
            <w:shd w:val="clear" w:color="auto" w:fill="auto"/>
            <w:noWrap/>
            <w:vAlign w:val="center"/>
            <w:hideMark/>
          </w:tcPr>
          <w:p w14:paraId="4DBE38D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1,07 </w:t>
            </w:r>
          </w:p>
        </w:tc>
        <w:tc>
          <w:tcPr>
            <w:tcW w:w="117" w:type="pct"/>
            <w:tcBorders>
              <w:top w:val="nil"/>
              <w:left w:val="nil"/>
              <w:bottom w:val="single" w:sz="4" w:space="0" w:color="auto"/>
              <w:right w:val="single" w:sz="4" w:space="0" w:color="auto"/>
            </w:tcBorders>
            <w:shd w:val="clear" w:color="auto" w:fill="auto"/>
            <w:noWrap/>
            <w:vAlign w:val="center"/>
            <w:hideMark/>
          </w:tcPr>
          <w:p w14:paraId="1596675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1,13 </w:t>
            </w:r>
          </w:p>
        </w:tc>
        <w:tc>
          <w:tcPr>
            <w:tcW w:w="117" w:type="pct"/>
            <w:tcBorders>
              <w:top w:val="nil"/>
              <w:left w:val="nil"/>
              <w:bottom w:val="single" w:sz="4" w:space="0" w:color="auto"/>
              <w:right w:val="single" w:sz="4" w:space="0" w:color="auto"/>
            </w:tcBorders>
            <w:shd w:val="clear" w:color="auto" w:fill="auto"/>
            <w:noWrap/>
            <w:vAlign w:val="center"/>
            <w:hideMark/>
          </w:tcPr>
          <w:p w14:paraId="460858E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1,18 </w:t>
            </w:r>
          </w:p>
        </w:tc>
        <w:tc>
          <w:tcPr>
            <w:tcW w:w="117" w:type="pct"/>
            <w:tcBorders>
              <w:top w:val="nil"/>
              <w:left w:val="nil"/>
              <w:bottom w:val="single" w:sz="4" w:space="0" w:color="auto"/>
              <w:right w:val="single" w:sz="4" w:space="0" w:color="auto"/>
            </w:tcBorders>
            <w:shd w:val="clear" w:color="auto" w:fill="auto"/>
            <w:noWrap/>
            <w:vAlign w:val="center"/>
            <w:hideMark/>
          </w:tcPr>
          <w:p w14:paraId="4946F13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1,24 </w:t>
            </w:r>
          </w:p>
        </w:tc>
        <w:tc>
          <w:tcPr>
            <w:tcW w:w="117" w:type="pct"/>
            <w:tcBorders>
              <w:top w:val="nil"/>
              <w:left w:val="nil"/>
              <w:bottom w:val="single" w:sz="4" w:space="0" w:color="auto"/>
              <w:right w:val="single" w:sz="4" w:space="0" w:color="auto"/>
            </w:tcBorders>
            <w:shd w:val="clear" w:color="auto" w:fill="auto"/>
            <w:noWrap/>
            <w:vAlign w:val="center"/>
            <w:hideMark/>
          </w:tcPr>
          <w:p w14:paraId="41A0319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1,30 </w:t>
            </w:r>
          </w:p>
        </w:tc>
        <w:tc>
          <w:tcPr>
            <w:tcW w:w="117" w:type="pct"/>
            <w:tcBorders>
              <w:top w:val="nil"/>
              <w:left w:val="nil"/>
              <w:bottom w:val="single" w:sz="4" w:space="0" w:color="auto"/>
              <w:right w:val="single" w:sz="4" w:space="0" w:color="auto"/>
            </w:tcBorders>
            <w:shd w:val="clear" w:color="auto" w:fill="auto"/>
            <w:noWrap/>
            <w:vAlign w:val="center"/>
            <w:hideMark/>
          </w:tcPr>
          <w:p w14:paraId="399AE4D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1,37 </w:t>
            </w:r>
          </w:p>
        </w:tc>
        <w:tc>
          <w:tcPr>
            <w:tcW w:w="117" w:type="pct"/>
            <w:tcBorders>
              <w:top w:val="nil"/>
              <w:left w:val="nil"/>
              <w:bottom w:val="single" w:sz="4" w:space="0" w:color="auto"/>
              <w:right w:val="single" w:sz="4" w:space="0" w:color="auto"/>
            </w:tcBorders>
            <w:shd w:val="clear" w:color="auto" w:fill="auto"/>
            <w:noWrap/>
            <w:vAlign w:val="center"/>
            <w:hideMark/>
          </w:tcPr>
          <w:p w14:paraId="064AD3E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1,44 </w:t>
            </w:r>
          </w:p>
        </w:tc>
        <w:tc>
          <w:tcPr>
            <w:tcW w:w="117" w:type="pct"/>
            <w:tcBorders>
              <w:top w:val="nil"/>
              <w:left w:val="nil"/>
              <w:bottom w:val="single" w:sz="4" w:space="0" w:color="auto"/>
              <w:right w:val="single" w:sz="4" w:space="0" w:color="auto"/>
            </w:tcBorders>
            <w:shd w:val="clear" w:color="auto" w:fill="auto"/>
            <w:noWrap/>
            <w:vAlign w:val="center"/>
            <w:hideMark/>
          </w:tcPr>
          <w:p w14:paraId="7FB0ABD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1,51 </w:t>
            </w:r>
          </w:p>
        </w:tc>
        <w:tc>
          <w:tcPr>
            <w:tcW w:w="117" w:type="pct"/>
            <w:tcBorders>
              <w:top w:val="nil"/>
              <w:left w:val="nil"/>
              <w:bottom w:val="single" w:sz="4" w:space="0" w:color="auto"/>
              <w:right w:val="single" w:sz="4" w:space="0" w:color="auto"/>
            </w:tcBorders>
            <w:shd w:val="clear" w:color="auto" w:fill="auto"/>
            <w:noWrap/>
            <w:vAlign w:val="center"/>
            <w:hideMark/>
          </w:tcPr>
          <w:p w14:paraId="37BD76A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1,58 </w:t>
            </w:r>
          </w:p>
        </w:tc>
        <w:tc>
          <w:tcPr>
            <w:tcW w:w="117" w:type="pct"/>
            <w:tcBorders>
              <w:top w:val="nil"/>
              <w:left w:val="nil"/>
              <w:bottom w:val="single" w:sz="4" w:space="0" w:color="auto"/>
              <w:right w:val="single" w:sz="4" w:space="0" w:color="auto"/>
            </w:tcBorders>
            <w:shd w:val="clear" w:color="auto" w:fill="auto"/>
            <w:noWrap/>
            <w:vAlign w:val="center"/>
            <w:hideMark/>
          </w:tcPr>
          <w:p w14:paraId="7A7CCD6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1,66 </w:t>
            </w:r>
          </w:p>
        </w:tc>
        <w:tc>
          <w:tcPr>
            <w:tcW w:w="117" w:type="pct"/>
            <w:tcBorders>
              <w:top w:val="nil"/>
              <w:left w:val="nil"/>
              <w:bottom w:val="single" w:sz="4" w:space="0" w:color="auto"/>
              <w:right w:val="single" w:sz="4" w:space="0" w:color="auto"/>
            </w:tcBorders>
            <w:shd w:val="clear" w:color="auto" w:fill="auto"/>
            <w:noWrap/>
            <w:vAlign w:val="center"/>
            <w:hideMark/>
          </w:tcPr>
          <w:p w14:paraId="20E0331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1,75 </w:t>
            </w:r>
          </w:p>
        </w:tc>
        <w:tc>
          <w:tcPr>
            <w:tcW w:w="117" w:type="pct"/>
            <w:tcBorders>
              <w:top w:val="nil"/>
              <w:left w:val="nil"/>
              <w:bottom w:val="single" w:sz="4" w:space="0" w:color="auto"/>
              <w:right w:val="single" w:sz="4" w:space="0" w:color="auto"/>
            </w:tcBorders>
            <w:shd w:val="clear" w:color="auto" w:fill="auto"/>
            <w:noWrap/>
            <w:vAlign w:val="center"/>
            <w:hideMark/>
          </w:tcPr>
          <w:p w14:paraId="541406C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1,83 </w:t>
            </w:r>
          </w:p>
        </w:tc>
        <w:tc>
          <w:tcPr>
            <w:tcW w:w="117" w:type="pct"/>
            <w:tcBorders>
              <w:top w:val="nil"/>
              <w:left w:val="nil"/>
              <w:bottom w:val="single" w:sz="4" w:space="0" w:color="auto"/>
              <w:right w:val="single" w:sz="4" w:space="0" w:color="auto"/>
            </w:tcBorders>
            <w:shd w:val="clear" w:color="auto" w:fill="auto"/>
            <w:noWrap/>
            <w:vAlign w:val="center"/>
            <w:hideMark/>
          </w:tcPr>
          <w:p w14:paraId="1F5557A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1,93 </w:t>
            </w:r>
          </w:p>
        </w:tc>
        <w:tc>
          <w:tcPr>
            <w:tcW w:w="117" w:type="pct"/>
            <w:tcBorders>
              <w:top w:val="nil"/>
              <w:left w:val="nil"/>
              <w:bottom w:val="single" w:sz="4" w:space="0" w:color="auto"/>
              <w:right w:val="single" w:sz="4" w:space="0" w:color="auto"/>
            </w:tcBorders>
            <w:shd w:val="clear" w:color="auto" w:fill="auto"/>
            <w:noWrap/>
            <w:vAlign w:val="center"/>
            <w:hideMark/>
          </w:tcPr>
          <w:p w14:paraId="280FE36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2,02 </w:t>
            </w:r>
          </w:p>
        </w:tc>
        <w:tc>
          <w:tcPr>
            <w:tcW w:w="117" w:type="pct"/>
            <w:tcBorders>
              <w:top w:val="nil"/>
              <w:left w:val="nil"/>
              <w:bottom w:val="single" w:sz="4" w:space="0" w:color="auto"/>
              <w:right w:val="single" w:sz="4" w:space="0" w:color="auto"/>
            </w:tcBorders>
            <w:shd w:val="clear" w:color="auto" w:fill="auto"/>
            <w:noWrap/>
            <w:vAlign w:val="center"/>
            <w:hideMark/>
          </w:tcPr>
          <w:p w14:paraId="0493C26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2,12 </w:t>
            </w:r>
          </w:p>
        </w:tc>
        <w:tc>
          <w:tcPr>
            <w:tcW w:w="117" w:type="pct"/>
            <w:tcBorders>
              <w:top w:val="nil"/>
              <w:left w:val="nil"/>
              <w:bottom w:val="single" w:sz="4" w:space="0" w:color="auto"/>
              <w:right w:val="single" w:sz="4" w:space="0" w:color="auto"/>
            </w:tcBorders>
            <w:shd w:val="clear" w:color="auto" w:fill="auto"/>
            <w:noWrap/>
            <w:vAlign w:val="center"/>
            <w:hideMark/>
          </w:tcPr>
          <w:p w14:paraId="3396D1E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2,16 </w:t>
            </w:r>
          </w:p>
        </w:tc>
        <w:tc>
          <w:tcPr>
            <w:tcW w:w="117" w:type="pct"/>
            <w:tcBorders>
              <w:top w:val="nil"/>
              <w:left w:val="nil"/>
              <w:bottom w:val="single" w:sz="4" w:space="0" w:color="auto"/>
              <w:right w:val="single" w:sz="4" w:space="0" w:color="auto"/>
            </w:tcBorders>
            <w:shd w:val="clear" w:color="auto" w:fill="auto"/>
            <w:noWrap/>
            <w:vAlign w:val="center"/>
            <w:hideMark/>
          </w:tcPr>
          <w:p w14:paraId="3BFF398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2,20 </w:t>
            </w:r>
          </w:p>
        </w:tc>
        <w:tc>
          <w:tcPr>
            <w:tcW w:w="117" w:type="pct"/>
            <w:tcBorders>
              <w:top w:val="nil"/>
              <w:left w:val="nil"/>
              <w:bottom w:val="single" w:sz="4" w:space="0" w:color="auto"/>
              <w:right w:val="single" w:sz="4" w:space="0" w:color="auto"/>
            </w:tcBorders>
            <w:shd w:val="clear" w:color="auto" w:fill="auto"/>
            <w:noWrap/>
            <w:vAlign w:val="center"/>
            <w:hideMark/>
          </w:tcPr>
          <w:p w14:paraId="494EA2C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2,24 </w:t>
            </w:r>
          </w:p>
        </w:tc>
        <w:tc>
          <w:tcPr>
            <w:tcW w:w="117" w:type="pct"/>
            <w:tcBorders>
              <w:top w:val="nil"/>
              <w:left w:val="nil"/>
              <w:bottom w:val="single" w:sz="4" w:space="0" w:color="auto"/>
              <w:right w:val="single" w:sz="4" w:space="0" w:color="auto"/>
            </w:tcBorders>
            <w:shd w:val="clear" w:color="auto" w:fill="auto"/>
            <w:noWrap/>
            <w:vAlign w:val="center"/>
            <w:hideMark/>
          </w:tcPr>
          <w:p w14:paraId="68C7384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2,28 </w:t>
            </w:r>
          </w:p>
        </w:tc>
        <w:tc>
          <w:tcPr>
            <w:tcW w:w="117" w:type="pct"/>
            <w:tcBorders>
              <w:top w:val="nil"/>
              <w:left w:val="nil"/>
              <w:bottom w:val="single" w:sz="4" w:space="0" w:color="auto"/>
              <w:right w:val="single" w:sz="4" w:space="0" w:color="auto"/>
            </w:tcBorders>
            <w:shd w:val="clear" w:color="auto" w:fill="auto"/>
            <w:noWrap/>
            <w:vAlign w:val="center"/>
            <w:hideMark/>
          </w:tcPr>
          <w:p w14:paraId="3DC6FE6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2,32 </w:t>
            </w:r>
          </w:p>
        </w:tc>
        <w:tc>
          <w:tcPr>
            <w:tcW w:w="117" w:type="pct"/>
            <w:tcBorders>
              <w:top w:val="nil"/>
              <w:left w:val="nil"/>
              <w:bottom w:val="single" w:sz="4" w:space="0" w:color="auto"/>
              <w:right w:val="single" w:sz="4" w:space="0" w:color="auto"/>
            </w:tcBorders>
            <w:shd w:val="clear" w:color="auto" w:fill="auto"/>
            <w:noWrap/>
            <w:vAlign w:val="center"/>
            <w:hideMark/>
          </w:tcPr>
          <w:p w14:paraId="161A332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2,36 </w:t>
            </w:r>
          </w:p>
        </w:tc>
        <w:tc>
          <w:tcPr>
            <w:tcW w:w="117" w:type="pct"/>
            <w:tcBorders>
              <w:top w:val="nil"/>
              <w:left w:val="nil"/>
              <w:bottom w:val="single" w:sz="4" w:space="0" w:color="auto"/>
              <w:right w:val="single" w:sz="4" w:space="0" w:color="auto"/>
            </w:tcBorders>
            <w:shd w:val="clear" w:color="auto" w:fill="auto"/>
            <w:noWrap/>
            <w:vAlign w:val="center"/>
            <w:hideMark/>
          </w:tcPr>
          <w:p w14:paraId="0629E79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2,40 </w:t>
            </w:r>
          </w:p>
        </w:tc>
        <w:tc>
          <w:tcPr>
            <w:tcW w:w="117" w:type="pct"/>
            <w:tcBorders>
              <w:top w:val="nil"/>
              <w:left w:val="nil"/>
              <w:bottom w:val="single" w:sz="4" w:space="0" w:color="auto"/>
              <w:right w:val="single" w:sz="4" w:space="0" w:color="auto"/>
            </w:tcBorders>
            <w:shd w:val="clear" w:color="auto" w:fill="auto"/>
            <w:noWrap/>
            <w:vAlign w:val="center"/>
            <w:hideMark/>
          </w:tcPr>
          <w:p w14:paraId="10A6661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2,44 </w:t>
            </w:r>
          </w:p>
        </w:tc>
        <w:tc>
          <w:tcPr>
            <w:tcW w:w="117" w:type="pct"/>
            <w:tcBorders>
              <w:top w:val="nil"/>
              <w:left w:val="nil"/>
              <w:bottom w:val="single" w:sz="4" w:space="0" w:color="auto"/>
              <w:right w:val="single" w:sz="4" w:space="0" w:color="auto"/>
            </w:tcBorders>
            <w:shd w:val="clear" w:color="auto" w:fill="auto"/>
            <w:noWrap/>
            <w:vAlign w:val="center"/>
            <w:hideMark/>
          </w:tcPr>
          <w:p w14:paraId="5AA68EB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2,49 </w:t>
            </w:r>
          </w:p>
        </w:tc>
        <w:tc>
          <w:tcPr>
            <w:tcW w:w="117" w:type="pct"/>
            <w:tcBorders>
              <w:top w:val="nil"/>
              <w:left w:val="nil"/>
              <w:bottom w:val="single" w:sz="4" w:space="0" w:color="auto"/>
              <w:right w:val="single" w:sz="4" w:space="0" w:color="auto"/>
            </w:tcBorders>
            <w:shd w:val="clear" w:color="auto" w:fill="auto"/>
            <w:noWrap/>
            <w:vAlign w:val="center"/>
            <w:hideMark/>
          </w:tcPr>
          <w:p w14:paraId="42BCE11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2,54 </w:t>
            </w:r>
          </w:p>
        </w:tc>
        <w:tc>
          <w:tcPr>
            <w:tcW w:w="226" w:type="pct"/>
            <w:tcBorders>
              <w:top w:val="nil"/>
              <w:left w:val="nil"/>
              <w:bottom w:val="single" w:sz="4" w:space="0" w:color="auto"/>
              <w:right w:val="single" w:sz="4" w:space="0" w:color="auto"/>
            </w:tcBorders>
            <w:shd w:val="clear" w:color="auto" w:fill="auto"/>
            <w:noWrap/>
            <w:vAlign w:val="center"/>
            <w:hideMark/>
          </w:tcPr>
          <w:p w14:paraId="6313D917" w14:textId="5934510A"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1,71</w:t>
            </w:r>
          </w:p>
        </w:tc>
      </w:tr>
      <w:tr w:rsidR="003F78BA" w:rsidRPr="003F78BA" w14:paraId="443EED12"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35122154" w14:textId="08A13DF3" w:rsidR="00CD337D" w:rsidRPr="003F78BA" w:rsidRDefault="00CD337D" w:rsidP="00810E86">
            <w:pPr>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zakupu energii z sieci w N lato, godz. 22:00-7:00, [zł]</w:t>
            </w:r>
          </w:p>
        </w:tc>
        <w:tc>
          <w:tcPr>
            <w:tcW w:w="117" w:type="pct"/>
            <w:tcBorders>
              <w:top w:val="nil"/>
              <w:left w:val="nil"/>
              <w:bottom w:val="single" w:sz="4" w:space="0" w:color="auto"/>
              <w:right w:val="single" w:sz="4" w:space="0" w:color="auto"/>
            </w:tcBorders>
            <w:shd w:val="clear" w:color="auto" w:fill="auto"/>
            <w:noWrap/>
            <w:vAlign w:val="center"/>
            <w:hideMark/>
          </w:tcPr>
          <w:p w14:paraId="6346D39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0,41 </w:t>
            </w:r>
          </w:p>
        </w:tc>
        <w:tc>
          <w:tcPr>
            <w:tcW w:w="117" w:type="pct"/>
            <w:tcBorders>
              <w:top w:val="nil"/>
              <w:left w:val="nil"/>
              <w:bottom w:val="single" w:sz="4" w:space="0" w:color="auto"/>
              <w:right w:val="single" w:sz="4" w:space="0" w:color="auto"/>
            </w:tcBorders>
            <w:shd w:val="clear" w:color="auto" w:fill="auto"/>
            <w:noWrap/>
            <w:vAlign w:val="center"/>
            <w:hideMark/>
          </w:tcPr>
          <w:p w14:paraId="2F31665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0,43 </w:t>
            </w:r>
          </w:p>
        </w:tc>
        <w:tc>
          <w:tcPr>
            <w:tcW w:w="117" w:type="pct"/>
            <w:tcBorders>
              <w:top w:val="nil"/>
              <w:left w:val="nil"/>
              <w:bottom w:val="single" w:sz="4" w:space="0" w:color="auto"/>
              <w:right w:val="single" w:sz="4" w:space="0" w:color="auto"/>
            </w:tcBorders>
            <w:shd w:val="clear" w:color="auto" w:fill="auto"/>
            <w:noWrap/>
            <w:vAlign w:val="center"/>
            <w:hideMark/>
          </w:tcPr>
          <w:p w14:paraId="1530AAF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0,45 </w:t>
            </w:r>
          </w:p>
        </w:tc>
        <w:tc>
          <w:tcPr>
            <w:tcW w:w="117" w:type="pct"/>
            <w:tcBorders>
              <w:top w:val="nil"/>
              <w:left w:val="nil"/>
              <w:bottom w:val="single" w:sz="4" w:space="0" w:color="auto"/>
              <w:right w:val="single" w:sz="4" w:space="0" w:color="auto"/>
            </w:tcBorders>
            <w:shd w:val="clear" w:color="auto" w:fill="auto"/>
            <w:noWrap/>
            <w:vAlign w:val="center"/>
            <w:hideMark/>
          </w:tcPr>
          <w:p w14:paraId="071BB3E1"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0,47 </w:t>
            </w:r>
          </w:p>
        </w:tc>
        <w:tc>
          <w:tcPr>
            <w:tcW w:w="117" w:type="pct"/>
            <w:tcBorders>
              <w:top w:val="nil"/>
              <w:left w:val="nil"/>
              <w:bottom w:val="single" w:sz="4" w:space="0" w:color="auto"/>
              <w:right w:val="single" w:sz="4" w:space="0" w:color="auto"/>
            </w:tcBorders>
            <w:shd w:val="clear" w:color="auto" w:fill="auto"/>
            <w:noWrap/>
            <w:vAlign w:val="center"/>
            <w:hideMark/>
          </w:tcPr>
          <w:p w14:paraId="4CD072A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0,50 </w:t>
            </w:r>
          </w:p>
        </w:tc>
        <w:tc>
          <w:tcPr>
            <w:tcW w:w="117" w:type="pct"/>
            <w:tcBorders>
              <w:top w:val="nil"/>
              <w:left w:val="nil"/>
              <w:bottom w:val="single" w:sz="4" w:space="0" w:color="auto"/>
              <w:right w:val="single" w:sz="4" w:space="0" w:color="auto"/>
            </w:tcBorders>
            <w:shd w:val="clear" w:color="auto" w:fill="auto"/>
            <w:noWrap/>
            <w:vAlign w:val="center"/>
            <w:hideMark/>
          </w:tcPr>
          <w:p w14:paraId="73CBB8E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0,52 </w:t>
            </w:r>
          </w:p>
        </w:tc>
        <w:tc>
          <w:tcPr>
            <w:tcW w:w="117" w:type="pct"/>
            <w:tcBorders>
              <w:top w:val="nil"/>
              <w:left w:val="nil"/>
              <w:bottom w:val="single" w:sz="4" w:space="0" w:color="auto"/>
              <w:right w:val="single" w:sz="4" w:space="0" w:color="auto"/>
            </w:tcBorders>
            <w:shd w:val="clear" w:color="auto" w:fill="auto"/>
            <w:noWrap/>
            <w:vAlign w:val="center"/>
            <w:hideMark/>
          </w:tcPr>
          <w:p w14:paraId="6980506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7A994FF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669D9AA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0,58 </w:t>
            </w:r>
          </w:p>
        </w:tc>
        <w:tc>
          <w:tcPr>
            <w:tcW w:w="117" w:type="pct"/>
            <w:tcBorders>
              <w:top w:val="nil"/>
              <w:left w:val="nil"/>
              <w:bottom w:val="single" w:sz="4" w:space="0" w:color="auto"/>
              <w:right w:val="single" w:sz="4" w:space="0" w:color="auto"/>
            </w:tcBorders>
            <w:shd w:val="clear" w:color="auto" w:fill="auto"/>
            <w:noWrap/>
            <w:vAlign w:val="center"/>
            <w:hideMark/>
          </w:tcPr>
          <w:p w14:paraId="4744116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195C707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0,61 </w:t>
            </w:r>
          </w:p>
        </w:tc>
        <w:tc>
          <w:tcPr>
            <w:tcW w:w="117" w:type="pct"/>
            <w:tcBorders>
              <w:top w:val="nil"/>
              <w:left w:val="nil"/>
              <w:bottom w:val="single" w:sz="4" w:space="0" w:color="auto"/>
              <w:right w:val="single" w:sz="4" w:space="0" w:color="auto"/>
            </w:tcBorders>
            <w:shd w:val="clear" w:color="auto" w:fill="auto"/>
            <w:noWrap/>
            <w:vAlign w:val="center"/>
            <w:hideMark/>
          </w:tcPr>
          <w:p w14:paraId="0A543D9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0,63 </w:t>
            </w:r>
          </w:p>
        </w:tc>
        <w:tc>
          <w:tcPr>
            <w:tcW w:w="117" w:type="pct"/>
            <w:tcBorders>
              <w:top w:val="nil"/>
              <w:left w:val="nil"/>
              <w:bottom w:val="single" w:sz="4" w:space="0" w:color="auto"/>
              <w:right w:val="single" w:sz="4" w:space="0" w:color="auto"/>
            </w:tcBorders>
            <w:shd w:val="clear" w:color="auto" w:fill="auto"/>
            <w:noWrap/>
            <w:vAlign w:val="center"/>
            <w:hideMark/>
          </w:tcPr>
          <w:p w14:paraId="5CCC471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23D0FB4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0,66 </w:t>
            </w:r>
          </w:p>
        </w:tc>
        <w:tc>
          <w:tcPr>
            <w:tcW w:w="117" w:type="pct"/>
            <w:tcBorders>
              <w:top w:val="nil"/>
              <w:left w:val="nil"/>
              <w:bottom w:val="single" w:sz="4" w:space="0" w:color="auto"/>
              <w:right w:val="single" w:sz="4" w:space="0" w:color="auto"/>
            </w:tcBorders>
            <w:shd w:val="clear" w:color="auto" w:fill="auto"/>
            <w:noWrap/>
            <w:vAlign w:val="center"/>
            <w:hideMark/>
          </w:tcPr>
          <w:p w14:paraId="2344A12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0,68 </w:t>
            </w:r>
          </w:p>
        </w:tc>
        <w:tc>
          <w:tcPr>
            <w:tcW w:w="117" w:type="pct"/>
            <w:tcBorders>
              <w:top w:val="nil"/>
              <w:left w:val="nil"/>
              <w:bottom w:val="single" w:sz="4" w:space="0" w:color="auto"/>
              <w:right w:val="single" w:sz="4" w:space="0" w:color="auto"/>
            </w:tcBorders>
            <w:shd w:val="clear" w:color="auto" w:fill="auto"/>
            <w:noWrap/>
            <w:vAlign w:val="center"/>
            <w:hideMark/>
          </w:tcPr>
          <w:p w14:paraId="1AE7C85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0,70 </w:t>
            </w:r>
          </w:p>
        </w:tc>
        <w:tc>
          <w:tcPr>
            <w:tcW w:w="117" w:type="pct"/>
            <w:tcBorders>
              <w:top w:val="nil"/>
              <w:left w:val="nil"/>
              <w:bottom w:val="single" w:sz="4" w:space="0" w:color="auto"/>
              <w:right w:val="single" w:sz="4" w:space="0" w:color="auto"/>
            </w:tcBorders>
            <w:shd w:val="clear" w:color="auto" w:fill="auto"/>
            <w:noWrap/>
            <w:vAlign w:val="center"/>
            <w:hideMark/>
          </w:tcPr>
          <w:p w14:paraId="48FC68C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164D3BB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0,74 </w:t>
            </w:r>
          </w:p>
        </w:tc>
        <w:tc>
          <w:tcPr>
            <w:tcW w:w="117" w:type="pct"/>
            <w:tcBorders>
              <w:top w:val="nil"/>
              <w:left w:val="nil"/>
              <w:bottom w:val="single" w:sz="4" w:space="0" w:color="auto"/>
              <w:right w:val="single" w:sz="4" w:space="0" w:color="auto"/>
            </w:tcBorders>
            <w:shd w:val="clear" w:color="auto" w:fill="auto"/>
            <w:noWrap/>
            <w:vAlign w:val="center"/>
            <w:hideMark/>
          </w:tcPr>
          <w:p w14:paraId="2BF9B58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0,76 </w:t>
            </w:r>
          </w:p>
        </w:tc>
        <w:tc>
          <w:tcPr>
            <w:tcW w:w="117" w:type="pct"/>
            <w:tcBorders>
              <w:top w:val="nil"/>
              <w:left w:val="nil"/>
              <w:bottom w:val="single" w:sz="4" w:space="0" w:color="auto"/>
              <w:right w:val="single" w:sz="4" w:space="0" w:color="auto"/>
            </w:tcBorders>
            <w:shd w:val="clear" w:color="auto" w:fill="auto"/>
            <w:noWrap/>
            <w:vAlign w:val="center"/>
            <w:hideMark/>
          </w:tcPr>
          <w:p w14:paraId="25B4C24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0,78 </w:t>
            </w:r>
          </w:p>
        </w:tc>
        <w:tc>
          <w:tcPr>
            <w:tcW w:w="117" w:type="pct"/>
            <w:tcBorders>
              <w:top w:val="nil"/>
              <w:left w:val="nil"/>
              <w:bottom w:val="single" w:sz="4" w:space="0" w:color="auto"/>
              <w:right w:val="single" w:sz="4" w:space="0" w:color="auto"/>
            </w:tcBorders>
            <w:shd w:val="clear" w:color="auto" w:fill="auto"/>
            <w:noWrap/>
            <w:vAlign w:val="center"/>
            <w:hideMark/>
          </w:tcPr>
          <w:p w14:paraId="228EAC7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0,80 </w:t>
            </w:r>
          </w:p>
        </w:tc>
        <w:tc>
          <w:tcPr>
            <w:tcW w:w="117" w:type="pct"/>
            <w:tcBorders>
              <w:top w:val="nil"/>
              <w:left w:val="nil"/>
              <w:bottom w:val="single" w:sz="4" w:space="0" w:color="auto"/>
              <w:right w:val="single" w:sz="4" w:space="0" w:color="auto"/>
            </w:tcBorders>
            <w:shd w:val="clear" w:color="auto" w:fill="auto"/>
            <w:noWrap/>
            <w:vAlign w:val="center"/>
            <w:hideMark/>
          </w:tcPr>
          <w:p w14:paraId="5679FB7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0,81 </w:t>
            </w:r>
          </w:p>
        </w:tc>
        <w:tc>
          <w:tcPr>
            <w:tcW w:w="117" w:type="pct"/>
            <w:tcBorders>
              <w:top w:val="nil"/>
              <w:left w:val="nil"/>
              <w:bottom w:val="single" w:sz="4" w:space="0" w:color="auto"/>
              <w:right w:val="single" w:sz="4" w:space="0" w:color="auto"/>
            </w:tcBorders>
            <w:shd w:val="clear" w:color="auto" w:fill="auto"/>
            <w:noWrap/>
            <w:vAlign w:val="center"/>
            <w:hideMark/>
          </w:tcPr>
          <w:p w14:paraId="20B0AF3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0,82 </w:t>
            </w:r>
          </w:p>
        </w:tc>
        <w:tc>
          <w:tcPr>
            <w:tcW w:w="117" w:type="pct"/>
            <w:tcBorders>
              <w:top w:val="nil"/>
              <w:left w:val="nil"/>
              <w:bottom w:val="single" w:sz="4" w:space="0" w:color="auto"/>
              <w:right w:val="single" w:sz="4" w:space="0" w:color="auto"/>
            </w:tcBorders>
            <w:shd w:val="clear" w:color="auto" w:fill="auto"/>
            <w:noWrap/>
            <w:vAlign w:val="center"/>
            <w:hideMark/>
          </w:tcPr>
          <w:p w14:paraId="353F9B0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0,84 </w:t>
            </w:r>
          </w:p>
        </w:tc>
        <w:tc>
          <w:tcPr>
            <w:tcW w:w="117" w:type="pct"/>
            <w:tcBorders>
              <w:top w:val="nil"/>
              <w:left w:val="nil"/>
              <w:bottom w:val="single" w:sz="4" w:space="0" w:color="auto"/>
              <w:right w:val="single" w:sz="4" w:space="0" w:color="auto"/>
            </w:tcBorders>
            <w:shd w:val="clear" w:color="auto" w:fill="auto"/>
            <w:noWrap/>
            <w:vAlign w:val="center"/>
            <w:hideMark/>
          </w:tcPr>
          <w:p w14:paraId="642BAD5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0,85 </w:t>
            </w:r>
          </w:p>
        </w:tc>
        <w:tc>
          <w:tcPr>
            <w:tcW w:w="117" w:type="pct"/>
            <w:tcBorders>
              <w:top w:val="nil"/>
              <w:left w:val="nil"/>
              <w:bottom w:val="single" w:sz="4" w:space="0" w:color="auto"/>
              <w:right w:val="single" w:sz="4" w:space="0" w:color="auto"/>
            </w:tcBorders>
            <w:shd w:val="clear" w:color="auto" w:fill="auto"/>
            <w:noWrap/>
            <w:vAlign w:val="center"/>
            <w:hideMark/>
          </w:tcPr>
          <w:p w14:paraId="7AA5D33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0,86 </w:t>
            </w:r>
          </w:p>
        </w:tc>
        <w:tc>
          <w:tcPr>
            <w:tcW w:w="117" w:type="pct"/>
            <w:tcBorders>
              <w:top w:val="nil"/>
              <w:left w:val="nil"/>
              <w:bottom w:val="single" w:sz="4" w:space="0" w:color="auto"/>
              <w:right w:val="single" w:sz="4" w:space="0" w:color="auto"/>
            </w:tcBorders>
            <w:shd w:val="clear" w:color="auto" w:fill="auto"/>
            <w:noWrap/>
            <w:vAlign w:val="center"/>
            <w:hideMark/>
          </w:tcPr>
          <w:p w14:paraId="46A50BC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0,88 </w:t>
            </w:r>
          </w:p>
        </w:tc>
        <w:tc>
          <w:tcPr>
            <w:tcW w:w="117" w:type="pct"/>
            <w:tcBorders>
              <w:top w:val="nil"/>
              <w:left w:val="nil"/>
              <w:bottom w:val="single" w:sz="4" w:space="0" w:color="auto"/>
              <w:right w:val="single" w:sz="4" w:space="0" w:color="auto"/>
            </w:tcBorders>
            <w:shd w:val="clear" w:color="auto" w:fill="auto"/>
            <w:noWrap/>
            <w:vAlign w:val="center"/>
            <w:hideMark/>
          </w:tcPr>
          <w:p w14:paraId="44C16B4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0,89 </w:t>
            </w:r>
          </w:p>
        </w:tc>
        <w:tc>
          <w:tcPr>
            <w:tcW w:w="117" w:type="pct"/>
            <w:tcBorders>
              <w:top w:val="nil"/>
              <w:left w:val="nil"/>
              <w:bottom w:val="single" w:sz="4" w:space="0" w:color="auto"/>
              <w:right w:val="single" w:sz="4" w:space="0" w:color="auto"/>
            </w:tcBorders>
            <w:shd w:val="clear" w:color="auto" w:fill="auto"/>
            <w:noWrap/>
            <w:vAlign w:val="center"/>
            <w:hideMark/>
          </w:tcPr>
          <w:p w14:paraId="4B3DF73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0,91 </w:t>
            </w:r>
          </w:p>
        </w:tc>
        <w:tc>
          <w:tcPr>
            <w:tcW w:w="117" w:type="pct"/>
            <w:tcBorders>
              <w:top w:val="nil"/>
              <w:left w:val="nil"/>
              <w:bottom w:val="single" w:sz="4" w:space="0" w:color="auto"/>
              <w:right w:val="single" w:sz="4" w:space="0" w:color="auto"/>
            </w:tcBorders>
            <w:shd w:val="clear" w:color="auto" w:fill="auto"/>
            <w:noWrap/>
            <w:vAlign w:val="center"/>
            <w:hideMark/>
          </w:tcPr>
          <w:p w14:paraId="234199B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0,92 </w:t>
            </w:r>
          </w:p>
        </w:tc>
        <w:tc>
          <w:tcPr>
            <w:tcW w:w="226" w:type="pct"/>
            <w:tcBorders>
              <w:top w:val="nil"/>
              <w:left w:val="nil"/>
              <w:bottom w:val="single" w:sz="4" w:space="0" w:color="auto"/>
              <w:right w:val="single" w:sz="4" w:space="0" w:color="auto"/>
            </w:tcBorders>
            <w:shd w:val="clear" w:color="auto" w:fill="auto"/>
            <w:noWrap/>
            <w:vAlign w:val="center"/>
            <w:hideMark/>
          </w:tcPr>
          <w:p w14:paraId="26B33682" w14:textId="4715D741"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0,69</w:t>
            </w:r>
          </w:p>
        </w:tc>
      </w:tr>
      <w:tr w:rsidR="003F78BA" w:rsidRPr="003F78BA" w14:paraId="2CF8F2BB" w14:textId="77777777" w:rsidTr="00685FF8">
        <w:trPr>
          <w:trHeight w:val="363"/>
          <w:jc w:val="center"/>
        </w:trPr>
        <w:tc>
          <w:tcPr>
            <w:tcW w:w="1275" w:type="pct"/>
            <w:tcBorders>
              <w:top w:val="nil"/>
              <w:left w:val="single" w:sz="4" w:space="0" w:color="auto"/>
              <w:bottom w:val="single" w:sz="4" w:space="0" w:color="auto"/>
              <w:right w:val="single" w:sz="4" w:space="0" w:color="auto"/>
            </w:tcBorders>
            <w:shd w:val="clear" w:color="auto" w:fill="auto"/>
            <w:noWrap/>
            <w:vAlign w:val="center"/>
            <w:hideMark/>
          </w:tcPr>
          <w:p w14:paraId="3D19AF32" w14:textId="5CF218C5" w:rsidR="00CD337D" w:rsidRPr="003F78BA" w:rsidRDefault="00CD337D" w:rsidP="00810E86">
            <w:pPr>
              <w:jc w:val="left"/>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Cena zakupu energii z sieci w N zima, godz. 22:00-8:00, [zł]</w:t>
            </w:r>
          </w:p>
        </w:tc>
        <w:tc>
          <w:tcPr>
            <w:tcW w:w="117" w:type="pct"/>
            <w:tcBorders>
              <w:top w:val="nil"/>
              <w:left w:val="nil"/>
              <w:bottom w:val="single" w:sz="4" w:space="0" w:color="auto"/>
              <w:right w:val="single" w:sz="4" w:space="0" w:color="auto"/>
            </w:tcBorders>
            <w:shd w:val="clear" w:color="auto" w:fill="auto"/>
            <w:noWrap/>
            <w:vAlign w:val="center"/>
            <w:hideMark/>
          </w:tcPr>
          <w:p w14:paraId="747732B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0,41 </w:t>
            </w:r>
          </w:p>
        </w:tc>
        <w:tc>
          <w:tcPr>
            <w:tcW w:w="117" w:type="pct"/>
            <w:tcBorders>
              <w:top w:val="nil"/>
              <w:left w:val="nil"/>
              <w:bottom w:val="single" w:sz="4" w:space="0" w:color="auto"/>
              <w:right w:val="single" w:sz="4" w:space="0" w:color="auto"/>
            </w:tcBorders>
            <w:shd w:val="clear" w:color="auto" w:fill="auto"/>
            <w:noWrap/>
            <w:vAlign w:val="center"/>
            <w:hideMark/>
          </w:tcPr>
          <w:p w14:paraId="1BE1490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0,43 </w:t>
            </w:r>
          </w:p>
        </w:tc>
        <w:tc>
          <w:tcPr>
            <w:tcW w:w="117" w:type="pct"/>
            <w:tcBorders>
              <w:top w:val="nil"/>
              <w:left w:val="nil"/>
              <w:bottom w:val="single" w:sz="4" w:space="0" w:color="auto"/>
              <w:right w:val="single" w:sz="4" w:space="0" w:color="auto"/>
            </w:tcBorders>
            <w:shd w:val="clear" w:color="auto" w:fill="auto"/>
            <w:noWrap/>
            <w:vAlign w:val="center"/>
            <w:hideMark/>
          </w:tcPr>
          <w:p w14:paraId="2CBC8F4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0,45 </w:t>
            </w:r>
          </w:p>
        </w:tc>
        <w:tc>
          <w:tcPr>
            <w:tcW w:w="117" w:type="pct"/>
            <w:tcBorders>
              <w:top w:val="nil"/>
              <w:left w:val="nil"/>
              <w:bottom w:val="single" w:sz="4" w:space="0" w:color="auto"/>
              <w:right w:val="single" w:sz="4" w:space="0" w:color="auto"/>
            </w:tcBorders>
            <w:shd w:val="clear" w:color="auto" w:fill="auto"/>
            <w:noWrap/>
            <w:vAlign w:val="center"/>
            <w:hideMark/>
          </w:tcPr>
          <w:p w14:paraId="58D2686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0,47 </w:t>
            </w:r>
          </w:p>
        </w:tc>
        <w:tc>
          <w:tcPr>
            <w:tcW w:w="117" w:type="pct"/>
            <w:tcBorders>
              <w:top w:val="nil"/>
              <w:left w:val="nil"/>
              <w:bottom w:val="single" w:sz="4" w:space="0" w:color="auto"/>
              <w:right w:val="single" w:sz="4" w:space="0" w:color="auto"/>
            </w:tcBorders>
            <w:shd w:val="clear" w:color="auto" w:fill="auto"/>
            <w:noWrap/>
            <w:vAlign w:val="center"/>
            <w:hideMark/>
          </w:tcPr>
          <w:p w14:paraId="1AFCBCD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0,50 </w:t>
            </w:r>
          </w:p>
        </w:tc>
        <w:tc>
          <w:tcPr>
            <w:tcW w:w="117" w:type="pct"/>
            <w:tcBorders>
              <w:top w:val="nil"/>
              <w:left w:val="nil"/>
              <w:bottom w:val="single" w:sz="4" w:space="0" w:color="auto"/>
              <w:right w:val="single" w:sz="4" w:space="0" w:color="auto"/>
            </w:tcBorders>
            <w:shd w:val="clear" w:color="auto" w:fill="auto"/>
            <w:noWrap/>
            <w:vAlign w:val="center"/>
            <w:hideMark/>
          </w:tcPr>
          <w:p w14:paraId="6CE57A7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0,52 </w:t>
            </w:r>
          </w:p>
        </w:tc>
        <w:tc>
          <w:tcPr>
            <w:tcW w:w="117" w:type="pct"/>
            <w:tcBorders>
              <w:top w:val="nil"/>
              <w:left w:val="nil"/>
              <w:bottom w:val="single" w:sz="4" w:space="0" w:color="auto"/>
              <w:right w:val="single" w:sz="4" w:space="0" w:color="auto"/>
            </w:tcBorders>
            <w:shd w:val="clear" w:color="auto" w:fill="auto"/>
            <w:noWrap/>
            <w:vAlign w:val="center"/>
            <w:hideMark/>
          </w:tcPr>
          <w:p w14:paraId="3A990D5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0,55 </w:t>
            </w:r>
          </w:p>
        </w:tc>
        <w:tc>
          <w:tcPr>
            <w:tcW w:w="117" w:type="pct"/>
            <w:tcBorders>
              <w:top w:val="nil"/>
              <w:left w:val="nil"/>
              <w:bottom w:val="single" w:sz="4" w:space="0" w:color="auto"/>
              <w:right w:val="single" w:sz="4" w:space="0" w:color="auto"/>
            </w:tcBorders>
            <w:shd w:val="clear" w:color="auto" w:fill="auto"/>
            <w:noWrap/>
            <w:vAlign w:val="center"/>
            <w:hideMark/>
          </w:tcPr>
          <w:p w14:paraId="1CA0924D"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0,56 </w:t>
            </w:r>
          </w:p>
        </w:tc>
        <w:tc>
          <w:tcPr>
            <w:tcW w:w="117" w:type="pct"/>
            <w:tcBorders>
              <w:top w:val="nil"/>
              <w:left w:val="nil"/>
              <w:bottom w:val="single" w:sz="4" w:space="0" w:color="auto"/>
              <w:right w:val="single" w:sz="4" w:space="0" w:color="auto"/>
            </w:tcBorders>
            <w:shd w:val="clear" w:color="auto" w:fill="auto"/>
            <w:noWrap/>
            <w:vAlign w:val="center"/>
            <w:hideMark/>
          </w:tcPr>
          <w:p w14:paraId="57195E7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0,58 </w:t>
            </w:r>
          </w:p>
        </w:tc>
        <w:tc>
          <w:tcPr>
            <w:tcW w:w="117" w:type="pct"/>
            <w:tcBorders>
              <w:top w:val="nil"/>
              <w:left w:val="nil"/>
              <w:bottom w:val="single" w:sz="4" w:space="0" w:color="auto"/>
              <w:right w:val="single" w:sz="4" w:space="0" w:color="auto"/>
            </w:tcBorders>
            <w:shd w:val="clear" w:color="auto" w:fill="auto"/>
            <w:noWrap/>
            <w:vAlign w:val="center"/>
            <w:hideMark/>
          </w:tcPr>
          <w:p w14:paraId="034950C0"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0,59 </w:t>
            </w:r>
          </w:p>
        </w:tc>
        <w:tc>
          <w:tcPr>
            <w:tcW w:w="117" w:type="pct"/>
            <w:tcBorders>
              <w:top w:val="nil"/>
              <w:left w:val="nil"/>
              <w:bottom w:val="single" w:sz="4" w:space="0" w:color="auto"/>
              <w:right w:val="single" w:sz="4" w:space="0" w:color="auto"/>
            </w:tcBorders>
            <w:shd w:val="clear" w:color="auto" w:fill="auto"/>
            <w:noWrap/>
            <w:vAlign w:val="center"/>
            <w:hideMark/>
          </w:tcPr>
          <w:p w14:paraId="2EAB899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0,61 </w:t>
            </w:r>
          </w:p>
        </w:tc>
        <w:tc>
          <w:tcPr>
            <w:tcW w:w="117" w:type="pct"/>
            <w:tcBorders>
              <w:top w:val="nil"/>
              <w:left w:val="nil"/>
              <w:bottom w:val="single" w:sz="4" w:space="0" w:color="auto"/>
              <w:right w:val="single" w:sz="4" w:space="0" w:color="auto"/>
            </w:tcBorders>
            <w:shd w:val="clear" w:color="auto" w:fill="auto"/>
            <w:noWrap/>
            <w:vAlign w:val="center"/>
            <w:hideMark/>
          </w:tcPr>
          <w:p w14:paraId="05CAA71A"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0,63 </w:t>
            </w:r>
          </w:p>
        </w:tc>
        <w:tc>
          <w:tcPr>
            <w:tcW w:w="117" w:type="pct"/>
            <w:tcBorders>
              <w:top w:val="nil"/>
              <w:left w:val="nil"/>
              <w:bottom w:val="single" w:sz="4" w:space="0" w:color="auto"/>
              <w:right w:val="single" w:sz="4" w:space="0" w:color="auto"/>
            </w:tcBorders>
            <w:shd w:val="clear" w:color="auto" w:fill="auto"/>
            <w:noWrap/>
            <w:vAlign w:val="center"/>
            <w:hideMark/>
          </w:tcPr>
          <w:p w14:paraId="4A7945D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0,65 </w:t>
            </w:r>
          </w:p>
        </w:tc>
        <w:tc>
          <w:tcPr>
            <w:tcW w:w="117" w:type="pct"/>
            <w:tcBorders>
              <w:top w:val="nil"/>
              <w:left w:val="nil"/>
              <w:bottom w:val="single" w:sz="4" w:space="0" w:color="auto"/>
              <w:right w:val="single" w:sz="4" w:space="0" w:color="auto"/>
            </w:tcBorders>
            <w:shd w:val="clear" w:color="auto" w:fill="auto"/>
            <w:noWrap/>
            <w:vAlign w:val="center"/>
            <w:hideMark/>
          </w:tcPr>
          <w:p w14:paraId="297A430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0,66 </w:t>
            </w:r>
          </w:p>
        </w:tc>
        <w:tc>
          <w:tcPr>
            <w:tcW w:w="117" w:type="pct"/>
            <w:tcBorders>
              <w:top w:val="nil"/>
              <w:left w:val="nil"/>
              <w:bottom w:val="single" w:sz="4" w:space="0" w:color="auto"/>
              <w:right w:val="single" w:sz="4" w:space="0" w:color="auto"/>
            </w:tcBorders>
            <w:shd w:val="clear" w:color="auto" w:fill="auto"/>
            <w:noWrap/>
            <w:vAlign w:val="center"/>
            <w:hideMark/>
          </w:tcPr>
          <w:p w14:paraId="526ADE5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0,68 </w:t>
            </w:r>
          </w:p>
        </w:tc>
        <w:tc>
          <w:tcPr>
            <w:tcW w:w="117" w:type="pct"/>
            <w:tcBorders>
              <w:top w:val="nil"/>
              <w:left w:val="nil"/>
              <w:bottom w:val="single" w:sz="4" w:space="0" w:color="auto"/>
              <w:right w:val="single" w:sz="4" w:space="0" w:color="auto"/>
            </w:tcBorders>
            <w:shd w:val="clear" w:color="auto" w:fill="auto"/>
            <w:noWrap/>
            <w:vAlign w:val="center"/>
            <w:hideMark/>
          </w:tcPr>
          <w:p w14:paraId="68E0147B"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0,70 </w:t>
            </w:r>
          </w:p>
        </w:tc>
        <w:tc>
          <w:tcPr>
            <w:tcW w:w="117" w:type="pct"/>
            <w:tcBorders>
              <w:top w:val="nil"/>
              <w:left w:val="nil"/>
              <w:bottom w:val="single" w:sz="4" w:space="0" w:color="auto"/>
              <w:right w:val="single" w:sz="4" w:space="0" w:color="auto"/>
            </w:tcBorders>
            <w:shd w:val="clear" w:color="auto" w:fill="auto"/>
            <w:noWrap/>
            <w:vAlign w:val="center"/>
            <w:hideMark/>
          </w:tcPr>
          <w:p w14:paraId="777E95F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0,72 </w:t>
            </w:r>
          </w:p>
        </w:tc>
        <w:tc>
          <w:tcPr>
            <w:tcW w:w="117" w:type="pct"/>
            <w:tcBorders>
              <w:top w:val="nil"/>
              <w:left w:val="nil"/>
              <w:bottom w:val="single" w:sz="4" w:space="0" w:color="auto"/>
              <w:right w:val="single" w:sz="4" w:space="0" w:color="auto"/>
            </w:tcBorders>
            <w:shd w:val="clear" w:color="auto" w:fill="auto"/>
            <w:noWrap/>
            <w:vAlign w:val="center"/>
            <w:hideMark/>
          </w:tcPr>
          <w:p w14:paraId="4E4BF20E"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0,74 </w:t>
            </w:r>
          </w:p>
        </w:tc>
        <w:tc>
          <w:tcPr>
            <w:tcW w:w="117" w:type="pct"/>
            <w:tcBorders>
              <w:top w:val="nil"/>
              <w:left w:val="nil"/>
              <w:bottom w:val="single" w:sz="4" w:space="0" w:color="auto"/>
              <w:right w:val="single" w:sz="4" w:space="0" w:color="auto"/>
            </w:tcBorders>
            <w:shd w:val="clear" w:color="auto" w:fill="auto"/>
            <w:noWrap/>
            <w:vAlign w:val="center"/>
            <w:hideMark/>
          </w:tcPr>
          <w:p w14:paraId="5291EE4F"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0,76 </w:t>
            </w:r>
          </w:p>
        </w:tc>
        <w:tc>
          <w:tcPr>
            <w:tcW w:w="117" w:type="pct"/>
            <w:tcBorders>
              <w:top w:val="nil"/>
              <w:left w:val="nil"/>
              <w:bottom w:val="single" w:sz="4" w:space="0" w:color="auto"/>
              <w:right w:val="single" w:sz="4" w:space="0" w:color="auto"/>
            </w:tcBorders>
            <w:shd w:val="clear" w:color="auto" w:fill="auto"/>
            <w:noWrap/>
            <w:vAlign w:val="center"/>
            <w:hideMark/>
          </w:tcPr>
          <w:p w14:paraId="437023C4"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0,78 </w:t>
            </w:r>
          </w:p>
        </w:tc>
        <w:tc>
          <w:tcPr>
            <w:tcW w:w="117" w:type="pct"/>
            <w:tcBorders>
              <w:top w:val="nil"/>
              <w:left w:val="nil"/>
              <w:bottom w:val="single" w:sz="4" w:space="0" w:color="auto"/>
              <w:right w:val="single" w:sz="4" w:space="0" w:color="auto"/>
            </w:tcBorders>
            <w:shd w:val="clear" w:color="auto" w:fill="auto"/>
            <w:noWrap/>
            <w:vAlign w:val="center"/>
            <w:hideMark/>
          </w:tcPr>
          <w:p w14:paraId="4018F297"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0,80 </w:t>
            </w:r>
          </w:p>
        </w:tc>
        <w:tc>
          <w:tcPr>
            <w:tcW w:w="117" w:type="pct"/>
            <w:tcBorders>
              <w:top w:val="nil"/>
              <w:left w:val="nil"/>
              <w:bottom w:val="single" w:sz="4" w:space="0" w:color="auto"/>
              <w:right w:val="single" w:sz="4" w:space="0" w:color="auto"/>
            </w:tcBorders>
            <w:shd w:val="clear" w:color="auto" w:fill="auto"/>
            <w:noWrap/>
            <w:vAlign w:val="center"/>
            <w:hideMark/>
          </w:tcPr>
          <w:p w14:paraId="181F634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0,81 </w:t>
            </w:r>
          </w:p>
        </w:tc>
        <w:tc>
          <w:tcPr>
            <w:tcW w:w="117" w:type="pct"/>
            <w:tcBorders>
              <w:top w:val="nil"/>
              <w:left w:val="nil"/>
              <w:bottom w:val="single" w:sz="4" w:space="0" w:color="auto"/>
              <w:right w:val="single" w:sz="4" w:space="0" w:color="auto"/>
            </w:tcBorders>
            <w:shd w:val="clear" w:color="auto" w:fill="auto"/>
            <w:noWrap/>
            <w:vAlign w:val="center"/>
            <w:hideMark/>
          </w:tcPr>
          <w:p w14:paraId="073034CC"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0,82 </w:t>
            </w:r>
          </w:p>
        </w:tc>
        <w:tc>
          <w:tcPr>
            <w:tcW w:w="117" w:type="pct"/>
            <w:tcBorders>
              <w:top w:val="nil"/>
              <w:left w:val="nil"/>
              <w:bottom w:val="single" w:sz="4" w:space="0" w:color="auto"/>
              <w:right w:val="single" w:sz="4" w:space="0" w:color="auto"/>
            </w:tcBorders>
            <w:shd w:val="clear" w:color="auto" w:fill="auto"/>
            <w:noWrap/>
            <w:vAlign w:val="center"/>
            <w:hideMark/>
          </w:tcPr>
          <w:p w14:paraId="5F662AB5"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0,84 </w:t>
            </w:r>
          </w:p>
        </w:tc>
        <w:tc>
          <w:tcPr>
            <w:tcW w:w="117" w:type="pct"/>
            <w:tcBorders>
              <w:top w:val="nil"/>
              <w:left w:val="nil"/>
              <w:bottom w:val="single" w:sz="4" w:space="0" w:color="auto"/>
              <w:right w:val="single" w:sz="4" w:space="0" w:color="auto"/>
            </w:tcBorders>
            <w:shd w:val="clear" w:color="auto" w:fill="auto"/>
            <w:noWrap/>
            <w:vAlign w:val="center"/>
            <w:hideMark/>
          </w:tcPr>
          <w:p w14:paraId="6D814F39"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0,85 </w:t>
            </w:r>
          </w:p>
        </w:tc>
        <w:tc>
          <w:tcPr>
            <w:tcW w:w="117" w:type="pct"/>
            <w:tcBorders>
              <w:top w:val="nil"/>
              <w:left w:val="nil"/>
              <w:bottom w:val="single" w:sz="4" w:space="0" w:color="auto"/>
              <w:right w:val="single" w:sz="4" w:space="0" w:color="auto"/>
            </w:tcBorders>
            <w:shd w:val="clear" w:color="auto" w:fill="auto"/>
            <w:noWrap/>
            <w:vAlign w:val="center"/>
            <w:hideMark/>
          </w:tcPr>
          <w:p w14:paraId="14C9260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0,86 </w:t>
            </w:r>
          </w:p>
        </w:tc>
        <w:tc>
          <w:tcPr>
            <w:tcW w:w="117" w:type="pct"/>
            <w:tcBorders>
              <w:top w:val="nil"/>
              <w:left w:val="nil"/>
              <w:bottom w:val="single" w:sz="4" w:space="0" w:color="auto"/>
              <w:right w:val="single" w:sz="4" w:space="0" w:color="auto"/>
            </w:tcBorders>
            <w:shd w:val="clear" w:color="auto" w:fill="auto"/>
            <w:noWrap/>
            <w:vAlign w:val="center"/>
            <w:hideMark/>
          </w:tcPr>
          <w:p w14:paraId="03C3EE93"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0,88 </w:t>
            </w:r>
          </w:p>
        </w:tc>
        <w:tc>
          <w:tcPr>
            <w:tcW w:w="117" w:type="pct"/>
            <w:tcBorders>
              <w:top w:val="nil"/>
              <w:left w:val="nil"/>
              <w:bottom w:val="single" w:sz="4" w:space="0" w:color="auto"/>
              <w:right w:val="single" w:sz="4" w:space="0" w:color="auto"/>
            </w:tcBorders>
            <w:shd w:val="clear" w:color="auto" w:fill="auto"/>
            <w:noWrap/>
            <w:vAlign w:val="center"/>
            <w:hideMark/>
          </w:tcPr>
          <w:p w14:paraId="0EA43AB2"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0,89 </w:t>
            </w:r>
          </w:p>
        </w:tc>
        <w:tc>
          <w:tcPr>
            <w:tcW w:w="117" w:type="pct"/>
            <w:tcBorders>
              <w:top w:val="nil"/>
              <w:left w:val="nil"/>
              <w:bottom w:val="single" w:sz="4" w:space="0" w:color="auto"/>
              <w:right w:val="single" w:sz="4" w:space="0" w:color="auto"/>
            </w:tcBorders>
            <w:shd w:val="clear" w:color="auto" w:fill="auto"/>
            <w:noWrap/>
            <w:vAlign w:val="center"/>
            <w:hideMark/>
          </w:tcPr>
          <w:p w14:paraId="4D6C8878"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0,91 </w:t>
            </w:r>
          </w:p>
        </w:tc>
        <w:tc>
          <w:tcPr>
            <w:tcW w:w="117" w:type="pct"/>
            <w:tcBorders>
              <w:top w:val="nil"/>
              <w:left w:val="nil"/>
              <w:bottom w:val="single" w:sz="4" w:space="0" w:color="auto"/>
              <w:right w:val="single" w:sz="4" w:space="0" w:color="auto"/>
            </w:tcBorders>
            <w:shd w:val="clear" w:color="auto" w:fill="auto"/>
            <w:noWrap/>
            <w:vAlign w:val="center"/>
            <w:hideMark/>
          </w:tcPr>
          <w:p w14:paraId="57BC3A36" w14:textId="77777777" w:rsidR="00CD337D" w:rsidRPr="003F78BA" w:rsidRDefault="00CD337D" w:rsidP="00810E86">
            <w:pPr>
              <w:jc w:val="right"/>
              <w:rPr>
                <w:rFonts w:eastAsia="Times New Roman" w:cstheme="minorHAnsi"/>
                <w:color w:val="000000"/>
                <w:sz w:val="14"/>
                <w:szCs w:val="14"/>
                <w:lang w:val="pl-PL" w:eastAsia="pl-PL"/>
              </w:rPr>
            </w:pPr>
            <w:r w:rsidRPr="003F78BA">
              <w:rPr>
                <w:rFonts w:eastAsia="Times New Roman" w:cstheme="minorHAnsi"/>
                <w:color w:val="000000"/>
                <w:sz w:val="14"/>
                <w:szCs w:val="14"/>
                <w:lang w:val="pl-PL" w:eastAsia="pl-PL"/>
              </w:rPr>
              <w:t xml:space="preserve">0,92 </w:t>
            </w:r>
          </w:p>
        </w:tc>
        <w:tc>
          <w:tcPr>
            <w:tcW w:w="226" w:type="pct"/>
            <w:tcBorders>
              <w:top w:val="nil"/>
              <w:left w:val="nil"/>
              <w:bottom w:val="single" w:sz="4" w:space="0" w:color="auto"/>
              <w:right w:val="single" w:sz="4" w:space="0" w:color="auto"/>
            </w:tcBorders>
            <w:shd w:val="clear" w:color="auto" w:fill="auto"/>
            <w:noWrap/>
            <w:vAlign w:val="center"/>
            <w:hideMark/>
          </w:tcPr>
          <w:p w14:paraId="6B12028E" w14:textId="2BEFC4A9" w:rsidR="00CD337D" w:rsidRPr="003F78BA" w:rsidRDefault="00CD337D" w:rsidP="00CD337D">
            <w:pPr>
              <w:jc w:val="center"/>
              <w:rPr>
                <w:rFonts w:eastAsia="Times New Roman" w:cstheme="minorHAnsi"/>
                <w:b/>
                <w:bCs/>
                <w:color w:val="000000"/>
                <w:sz w:val="14"/>
                <w:szCs w:val="14"/>
                <w:lang w:val="pl-PL" w:eastAsia="pl-PL"/>
              </w:rPr>
            </w:pPr>
            <w:r w:rsidRPr="003F78BA">
              <w:rPr>
                <w:rFonts w:eastAsia="Times New Roman" w:cstheme="minorHAnsi"/>
                <w:b/>
                <w:bCs/>
                <w:color w:val="000000"/>
                <w:sz w:val="14"/>
                <w:szCs w:val="14"/>
                <w:lang w:val="pl-PL" w:eastAsia="pl-PL"/>
              </w:rPr>
              <w:t>0,69</w:t>
            </w:r>
          </w:p>
        </w:tc>
      </w:tr>
    </w:tbl>
    <w:p w14:paraId="53533065" w14:textId="77777777" w:rsidR="00810E86" w:rsidRPr="006B32D7" w:rsidRDefault="00810E86" w:rsidP="000F143A">
      <w:pPr>
        <w:spacing w:line="259" w:lineRule="auto"/>
        <w:rPr>
          <w:rFonts w:cstheme="minorHAnsi"/>
          <w:b/>
          <w:bCs/>
          <w:lang w:val="pl-PL"/>
        </w:rPr>
        <w:sectPr w:rsidR="00810E86" w:rsidRPr="006B32D7" w:rsidSect="0026545C">
          <w:type w:val="continuous"/>
          <w:pgSz w:w="16840" w:h="11900" w:orient="landscape"/>
          <w:pgMar w:top="1440" w:right="1440" w:bottom="1440" w:left="1440" w:header="720" w:footer="720" w:gutter="0"/>
          <w:cols w:space="720"/>
          <w:docGrid w:linePitch="360"/>
        </w:sectPr>
      </w:pPr>
    </w:p>
    <w:p w14:paraId="5BC3D8F3" w14:textId="09EE9523" w:rsidR="00027AF5" w:rsidRPr="006B32D7" w:rsidRDefault="00027AF5" w:rsidP="00027AF5">
      <w:pPr>
        <w:rPr>
          <w:rFonts w:cstheme="minorHAnsi"/>
          <w:color w:val="FF0000"/>
          <w:lang w:val="pl-PL"/>
        </w:rPr>
      </w:pPr>
      <w:r w:rsidRPr="006B32D7">
        <w:rPr>
          <w:rFonts w:cstheme="minorHAnsi"/>
          <w:b/>
          <w:color w:val="FF0000"/>
          <w:lang w:val="pl-PL"/>
        </w:rPr>
        <w:lastRenderedPageBreak/>
        <w:t>Arkusz „B2. Bilans energetyczny” jest przykładem obliczeń</w:t>
      </w:r>
      <w:r w:rsidR="00A5474C" w:rsidRPr="006B32D7">
        <w:rPr>
          <w:rFonts w:cstheme="minorHAnsi"/>
          <w:b/>
          <w:color w:val="FF0000"/>
          <w:lang w:val="pl-PL"/>
        </w:rPr>
        <w:t>,</w:t>
      </w:r>
      <w:r w:rsidRPr="006B32D7">
        <w:rPr>
          <w:rFonts w:cstheme="minorHAnsi"/>
          <w:b/>
          <w:color w:val="FF0000"/>
          <w:lang w:val="pl-PL"/>
        </w:rPr>
        <w:t xml:space="preserve"> a Wykonawca może go edytować jeżeli uzna za zasadne wprowadzenie zmian.</w:t>
      </w:r>
      <w:r w:rsidRPr="006B32D7">
        <w:rPr>
          <w:rFonts w:cstheme="minorHAnsi"/>
          <w:color w:val="FF0000"/>
          <w:lang w:val="pl-PL"/>
        </w:rPr>
        <w:t xml:space="preserve"> </w:t>
      </w:r>
    </w:p>
    <w:p w14:paraId="71E43DAA" w14:textId="77777777" w:rsidR="00027AF5" w:rsidRPr="006B32D7" w:rsidRDefault="00027AF5" w:rsidP="00027AF5">
      <w:pPr>
        <w:spacing w:line="259" w:lineRule="auto"/>
        <w:rPr>
          <w:rFonts w:cstheme="minorHAnsi"/>
          <w:b/>
          <w:bCs/>
          <w:lang w:val="pl-PL"/>
        </w:rPr>
      </w:pPr>
    </w:p>
    <w:tbl>
      <w:tblPr>
        <w:tblW w:w="5000" w:type="pct"/>
        <w:tblCellMar>
          <w:left w:w="70" w:type="dxa"/>
          <w:right w:w="70" w:type="dxa"/>
        </w:tblCellMar>
        <w:tblLook w:val="04A0" w:firstRow="1" w:lastRow="0" w:firstColumn="1" w:lastColumn="0" w:noHBand="0" w:noVBand="1"/>
      </w:tblPr>
      <w:tblGrid>
        <w:gridCol w:w="3243"/>
        <w:gridCol w:w="5823"/>
      </w:tblGrid>
      <w:tr w:rsidR="00027AF5" w:rsidRPr="006B32D7" w14:paraId="1E758815" w14:textId="77777777" w:rsidTr="0849B39F">
        <w:trPr>
          <w:trHeight w:val="290"/>
        </w:trPr>
        <w:tc>
          <w:tcPr>
            <w:tcW w:w="5000" w:type="pct"/>
            <w:gridSpan w:val="2"/>
            <w:tcBorders>
              <w:top w:val="nil"/>
              <w:left w:val="nil"/>
              <w:bottom w:val="nil"/>
              <w:right w:val="nil"/>
            </w:tcBorders>
            <w:shd w:val="clear" w:color="auto" w:fill="auto"/>
            <w:noWrap/>
            <w:vAlign w:val="center"/>
            <w:hideMark/>
          </w:tcPr>
          <w:p w14:paraId="5C1EA38F" w14:textId="77777777" w:rsidR="00027AF5" w:rsidRPr="006B32D7" w:rsidRDefault="00027AF5" w:rsidP="00FA6B60">
            <w:pPr>
              <w:jc w:val="left"/>
              <w:rPr>
                <w:rFonts w:eastAsia="Times New Roman" w:cstheme="minorHAnsi"/>
                <w:color w:val="000000"/>
                <w:sz w:val="22"/>
                <w:szCs w:val="22"/>
                <w:lang w:val="pl-PL" w:eastAsia="pl-PL"/>
              </w:rPr>
            </w:pPr>
            <w:r w:rsidRPr="006B32D7">
              <w:rPr>
                <w:rFonts w:eastAsia="Times New Roman" w:cstheme="minorHAnsi"/>
                <w:color w:val="000000"/>
                <w:sz w:val="22"/>
                <w:szCs w:val="22"/>
                <w:lang w:val="pl-PL" w:eastAsia="pl-PL"/>
              </w:rPr>
              <w:t>Pola oznaczone kolorem:</w:t>
            </w:r>
          </w:p>
        </w:tc>
      </w:tr>
      <w:tr w:rsidR="00027AF5" w:rsidRPr="006B32D7" w14:paraId="4AFB5EB0" w14:textId="77777777" w:rsidTr="0849B39F">
        <w:trPr>
          <w:trHeight w:val="370"/>
        </w:trPr>
        <w:tc>
          <w:tcPr>
            <w:tcW w:w="1799" w:type="pct"/>
            <w:tcBorders>
              <w:top w:val="nil"/>
              <w:left w:val="nil"/>
              <w:bottom w:val="nil"/>
              <w:right w:val="nil"/>
            </w:tcBorders>
            <w:shd w:val="clear" w:color="auto" w:fill="FFF2CC" w:themeFill="accent4" w:themeFillTint="33"/>
            <w:noWrap/>
            <w:vAlign w:val="center"/>
            <w:hideMark/>
          </w:tcPr>
          <w:p w14:paraId="1DF24D05" w14:textId="77777777" w:rsidR="00027AF5" w:rsidRPr="006B32D7" w:rsidRDefault="00027AF5" w:rsidP="00FA6B60">
            <w:pPr>
              <w:jc w:val="center"/>
              <w:rPr>
                <w:rFonts w:eastAsia="Times New Roman" w:cstheme="minorHAnsi"/>
                <w:color w:val="000000"/>
                <w:sz w:val="28"/>
                <w:szCs w:val="28"/>
                <w:lang w:val="pl-PL" w:eastAsia="pl-PL"/>
              </w:rPr>
            </w:pPr>
            <w:r w:rsidRPr="006B32D7">
              <w:rPr>
                <w:rFonts w:eastAsia="Times New Roman" w:cstheme="minorHAnsi"/>
                <w:color w:val="000000"/>
                <w:sz w:val="28"/>
                <w:szCs w:val="28"/>
                <w:lang w:val="pl-PL" w:eastAsia="pl-PL"/>
              </w:rPr>
              <w:t> </w:t>
            </w:r>
          </w:p>
        </w:tc>
        <w:tc>
          <w:tcPr>
            <w:tcW w:w="3201" w:type="pct"/>
            <w:tcBorders>
              <w:top w:val="nil"/>
              <w:left w:val="nil"/>
              <w:bottom w:val="nil"/>
              <w:right w:val="nil"/>
            </w:tcBorders>
            <w:shd w:val="clear" w:color="auto" w:fill="auto"/>
            <w:noWrap/>
            <w:vAlign w:val="bottom"/>
            <w:hideMark/>
          </w:tcPr>
          <w:p w14:paraId="738185EA" w14:textId="77777777" w:rsidR="00027AF5" w:rsidRPr="006B32D7" w:rsidRDefault="00027AF5" w:rsidP="00FA6B60">
            <w:pPr>
              <w:jc w:val="left"/>
              <w:rPr>
                <w:rFonts w:eastAsia="Times New Roman" w:cstheme="minorHAnsi"/>
                <w:color w:val="000000"/>
                <w:szCs w:val="20"/>
                <w:lang w:val="pl-PL" w:eastAsia="pl-PL"/>
              </w:rPr>
            </w:pPr>
            <w:r w:rsidRPr="006B32D7">
              <w:rPr>
                <w:rFonts w:eastAsia="Times New Roman" w:cstheme="minorHAnsi"/>
                <w:color w:val="000000"/>
                <w:szCs w:val="20"/>
                <w:lang w:val="pl-PL" w:eastAsia="pl-PL"/>
              </w:rPr>
              <w:t>uzupełnia Wykonawca</w:t>
            </w:r>
          </w:p>
        </w:tc>
      </w:tr>
      <w:tr w:rsidR="00027AF5" w:rsidRPr="006B32D7" w14:paraId="336A3843" w14:textId="77777777" w:rsidTr="0849B39F">
        <w:trPr>
          <w:trHeight w:val="420"/>
        </w:trPr>
        <w:tc>
          <w:tcPr>
            <w:tcW w:w="1799" w:type="pct"/>
            <w:tcBorders>
              <w:top w:val="nil"/>
              <w:left w:val="nil"/>
              <w:bottom w:val="nil"/>
              <w:right w:val="nil"/>
            </w:tcBorders>
            <w:shd w:val="clear" w:color="auto" w:fill="92D050"/>
            <w:noWrap/>
            <w:vAlign w:val="center"/>
            <w:hideMark/>
          </w:tcPr>
          <w:p w14:paraId="364BAC71" w14:textId="77777777" w:rsidR="00027AF5" w:rsidRPr="006B32D7" w:rsidRDefault="00027AF5" w:rsidP="00FA6B60">
            <w:pPr>
              <w:jc w:val="center"/>
              <w:rPr>
                <w:rFonts w:eastAsia="Times New Roman" w:cstheme="minorHAnsi"/>
                <w:color w:val="000000"/>
                <w:sz w:val="28"/>
                <w:szCs w:val="28"/>
                <w:lang w:val="pl-PL" w:eastAsia="pl-PL"/>
              </w:rPr>
            </w:pPr>
            <w:r w:rsidRPr="006B32D7">
              <w:rPr>
                <w:rFonts w:eastAsia="Times New Roman" w:cstheme="minorHAnsi"/>
                <w:color w:val="000000"/>
                <w:sz w:val="28"/>
                <w:szCs w:val="28"/>
                <w:lang w:val="pl-PL" w:eastAsia="pl-PL"/>
              </w:rPr>
              <w:t> </w:t>
            </w:r>
          </w:p>
        </w:tc>
        <w:tc>
          <w:tcPr>
            <w:tcW w:w="3201" w:type="pct"/>
            <w:tcBorders>
              <w:top w:val="nil"/>
              <w:left w:val="nil"/>
              <w:bottom w:val="nil"/>
              <w:right w:val="nil"/>
            </w:tcBorders>
            <w:shd w:val="clear" w:color="auto" w:fill="auto"/>
            <w:noWrap/>
            <w:vAlign w:val="center"/>
            <w:hideMark/>
          </w:tcPr>
          <w:p w14:paraId="10234066" w14:textId="65BA9C06" w:rsidR="00027AF5" w:rsidRPr="006B32D7" w:rsidRDefault="00027AF5" w:rsidP="0849B39F">
            <w:pPr>
              <w:rPr>
                <w:rFonts w:eastAsia="Times New Roman" w:cstheme="minorHAnsi"/>
                <w:color w:val="000000"/>
                <w:lang w:val="pl-PL" w:eastAsia="pl-PL"/>
              </w:rPr>
            </w:pPr>
            <w:r w:rsidRPr="006B32D7">
              <w:rPr>
                <w:rFonts w:eastAsia="Times New Roman" w:cstheme="minorHAnsi"/>
                <w:color w:val="000000" w:themeColor="text1"/>
                <w:lang w:val="pl-PL" w:eastAsia="pl-PL"/>
              </w:rPr>
              <w:t xml:space="preserve">służą do podania wyników obliczeń wartości </w:t>
            </w:r>
            <w:r w:rsidR="00476540" w:rsidRPr="006B32D7">
              <w:rPr>
                <w:rFonts w:eastAsia="Times New Roman" w:cstheme="minorHAnsi"/>
                <w:color w:val="000000" w:themeColor="text1"/>
                <w:lang w:val="pl-PL" w:eastAsia="pl-PL"/>
              </w:rPr>
              <w:t>Wymagań Konkursowych</w:t>
            </w:r>
          </w:p>
        </w:tc>
      </w:tr>
    </w:tbl>
    <w:p w14:paraId="6CCFCB2C" w14:textId="77777777" w:rsidR="00027AF5" w:rsidRPr="006B32D7" w:rsidRDefault="00027AF5" w:rsidP="0030445C">
      <w:pPr>
        <w:spacing w:line="259" w:lineRule="auto"/>
        <w:rPr>
          <w:rFonts w:cstheme="minorHAnsi"/>
          <w:b/>
          <w:bCs/>
          <w:lang w:val="pl-PL"/>
        </w:rPr>
      </w:pPr>
    </w:p>
    <w:p w14:paraId="0758860E" w14:textId="1B7790F4" w:rsidR="0030445C" w:rsidRPr="006B32D7" w:rsidRDefault="0030445C" w:rsidP="0030445C">
      <w:pPr>
        <w:spacing w:line="259" w:lineRule="auto"/>
        <w:rPr>
          <w:rFonts w:cstheme="minorHAnsi"/>
          <w:b/>
          <w:bCs/>
          <w:lang w:val="pl-PL"/>
        </w:rPr>
      </w:pPr>
      <w:r w:rsidRPr="006B32D7">
        <w:rPr>
          <w:rFonts w:cstheme="minorHAnsi"/>
          <w:b/>
          <w:bCs/>
          <w:lang w:val="pl-PL"/>
        </w:rPr>
        <w:t xml:space="preserve">Poniżej opisano kolejność działań w arkuszu </w:t>
      </w:r>
      <w:r w:rsidR="00476540" w:rsidRPr="006B32D7">
        <w:rPr>
          <w:rFonts w:cstheme="minorHAnsi"/>
          <w:b/>
          <w:bCs/>
          <w:lang w:val="pl-PL"/>
        </w:rPr>
        <w:t>Excel</w:t>
      </w:r>
      <w:r w:rsidRPr="006B32D7">
        <w:rPr>
          <w:rFonts w:cstheme="minorHAnsi"/>
          <w:b/>
          <w:bCs/>
          <w:lang w:val="pl-PL"/>
        </w:rPr>
        <w:t xml:space="preserve"> – zał. B2. Bilans energetyczny</w:t>
      </w:r>
    </w:p>
    <w:p w14:paraId="398D5F9E" w14:textId="4B481378" w:rsidR="000F143A" w:rsidRPr="006B32D7" w:rsidRDefault="000F143A" w:rsidP="00255EA4">
      <w:pPr>
        <w:rPr>
          <w:rFonts w:cstheme="minorHAnsi"/>
          <w:lang w:val="pl-PL"/>
        </w:rPr>
      </w:pPr>
    </w:p>
    <w:p w14:paraId="70E69F7E" w14:textId="09793F7C" w:rsidR="00665475" w:rsidRPr="006B32D7" w:rsidRDefault="00027AF5" w:rsidP="00027AF5">
      <w:pPr>
        <w:rPr>
          <w:rFonts w:eastAsia="Times New Roman" w:cstheme="minorHAnsi"/>
          <w:b/>
          <w:bCs/>
          <w:color w:val="000000"/>
          <w:sz w:val="22"/>
          <w:szCs w:val="22"/>
          <w:u w:val="single"/>
          <w:lang w:val="pl-PL" w:eastAsia="pl-PL"/>
        </w:rPr>
      </w:pPr>
      <w:r w:rsidRPr="006B32D7">
        <w:rPr>
          <w:rFonts w:eastAsia="Times New Roman" w:cstheme="minorHAnsi"/>
          <w:b/>
          <w:bCs/>
          <w:color w:val="000000"/>
          <w:sz w:val="22"/>
          <w:szCs w:val="22"/>
          <w:u w:val="single"/>
          <w:lang w:val="pl-PL" w:eastAsia="pl-PL"/>
        </w:rPr>
        <w:t>KROK 1</w:t>
      </w:r>
      <w:r w:rsidR="00665475" w:rsidRPr="006B32D7">
        <w:rPr>
          <w:rFonts w:eastAsia="Times New Roman" w:cstheme="minorHAnsi"/>
          <w:b/>
          <w:bCs/>
          <w:color w:val="000000"/>
          <w:sz w:val="22"/>
          <w:szCs w:val="22"/>
          <w:u w:val="single"/>
          <w:lang w:val="pl-PL" w:eastAsia="pl-PL"/>
        </w:rPr>
        <w:t>. Wypełnij tabelę 1</w:t>
      </w:r>
    </w:p>
    <w:p w14:paraId="42B2794E" w14:textId="77777777" w:rsidR="00665475" w:rsidRPr="006B32D7" w:rsidRDefault="00665475" w:rsidP="00665475">
      <w:pPr>
        <w:rPr>
          <w:rFonts w:cstheme="minorHAnsi"/>
          <w:lang w:val="pl-PL"/>
        </w:rPr>
      </w:pPr>
    </w:p>
    <w:p w14:paraId="57FB5FAB" w14:textId="09F6C132" w:rsidR="00665475" w:rsidRPr="006B32D7" w:rsidRDefault="00665475" w:rsidP="00611502">
      <w:pPr>
        <w:rPr>
          <w:rFonts w:cstheme="minorHAnsi"/>
          <w:lang w:val="pl-PL"/>
        </w:rPr>
      </w:pPr>
      <w:r w:rsidRPr="006B32D7">
        <w:rPr>
          <w:rFonts w:cstheme="minorHAnsi"/>
          <w:lang w:val="pl-PL"/>
        </w:rPr>
        <w:t xml:space="preserve">W tabeli 1 zestawiono wymagane ilości </w:t>
      </w:r>
      <w:r w:rsidR="006D1E68" w:rsidRPr="006B32D7">
        <w:rPr>
          <w:rFonts w:cstheme="minorHAnsi"/>
          <w:lang w:val="pl-PL"/>
        </w:rPr>
        <w:t xml:space="preserve"> </w:t>
      </w:r>
      <w:r w:rsidRPr="006B32D7">
        <w:rPr>
          <w:rFonts w:cstheme="minorHAnsi"/>
          <w:lang w:val="pl-PL"/>
        </w:rPr>
        <w:t>sprzętu AGD/RT</w:t>
      </w:r>
      <w:r w:rsidR="006D1E68" w:rsidRPr="006B32D7">
        <w:rPr>
          <w:rFonts w:cstheme="minorHAnsi"/>
          <w:lang w:val="pl-PL"/>
        </w:rPr>
        <w:t>V oraz pozostałych odbiorników energii elektrycznej</w:t>
      </w:r>
      <w:r w:rsidRPr="006B32D7">
        <w:rPr>
          <w:rFonts w:cstheme="minorHAnsi"/>
          <w:lang w:val="pl-PL"/>
        </w:rPr>
        <w:t>.</w:t>
      </w:r>
      <w:r w:rsidR="006D1E68" w:rsidRPr="006B32D7">
        <w:rPr>
          <w:rFonts w:cstheme="minorHAnsi"/>
          <w:lang w:val="pl-PL"/>
        </w:rPr>
        <w:t xml:space="preserve"> Należy określić moce urządzeń</w:t>
      </w:r>
      <w:r w:rsidR="0055458E" w:rsidRPr="006B32D7">
        <w:rPr>
          <w:rFonts w:cstheme="minorHAnsi"/>
          <w:lang w:val="pl-PL"/>
        </w:rPr>
        <w:t xml:space="preserve"> zgodne z kartami katalogowymi</w:t>
      </w:r>
      <w:r w:rsidR="006D1E68" w:rsidRPr="006B32D7">
        <w:rPr>
          <w:rFonts w:cstheme="minorHAnsi"/>
          <w:lang w:val="pl-PL"/>
        </w:rPr>
        <w:t xml:space="preserve"> które zdefiniowan</w:t>
      </w:r>
      <w:r w:rsidR="00027AF5" w:rsidRPr="006B32D7">
        <w:rPr>
          <w:rFonts w:cstheme="minorHAnsi"/>
          <w:lang w:val="pl-PL"/>
        </w:rPr>
        <w:t>o jako wymagania obligatoryjne</w:t>
      </w:r>
    </w:p>
    <w:p w14:paraId="17FBF8C8" w14:textId="37E60607" w:rsidR="00665475" w:rsidRPr="006B32D7" w:rsidRDefault="00665475" w:rsidP="00665475">
      <w:pPr>
        <w:rPr>
          <w:rFonts w:cstheme="minorHAnsi"/>
          <w:lang w:val="pl-PL"/>
        </w:rPr>
      </w:pPr>
    </w:p>
    <w:p w14:paraId="67A52D19" w14:textId="2CEA21FC" w:rsidR="00665475" w:rsidRPr="006B32D7" w:rsidRDefault="00665475" w:rsidP="00665475">
      <w:pPr>
        <w:rPr>
          <w:rFonts w:cstheme="minorHAnsi"/>
          <w:b/>
          <w:bCs/>
          <w:lang w:val="pl-PL"/>
        </w:rPr>
      </w:pPr>
      <w:r w:rsidRPr="006B32D7">
        <w:rPr>
          <w:rFonts w:cstheme="minorHAnsi"/>
          <w:lang w:val="pl-PL"/>
        </w:rPr>
        <w:t>Dla każdego z rodzaju budynków określono konkretną ilość sprzętu AGD/RTV</w:t>
      </w:r>
      <w:r w:rsidR="006D1E68" w:rsidRPr="006B32D7">
        <w:rPr>
          <w:rStyle w:val="Odwoanieprzypisudolnego"/>
          <w:rFonts w:cstheme="minorHAnsi"/>
          <w:lang w:val="pl-PL"/>
        </w:rPr>
        <w:footnoteReference w:id="4"/>
      </w:r>
      <w:r w:rsidRPr="006B32D7">
        <w:rPr>
          <w:rFonts w:cstheme="minorHAnsi"/>
          <w:lang w:val="pl-PL"/>
        </w:rPr>
        <w:t xml:space="preserve"> oraz czas ich użytkowania. Wartości te zostaną automatycznie uzupełnione po wybraniu typu budynku, z uwzględnieniem poniższych założeń: </w:t>
      </w:r>
    </w:p>
    <w:p w14:paraId="526D9A52" w14:textId="7A53B32C" w:rsidR="00665475" w:rsidRPr="006B32D7" w:rsidRDefault="00665475" w:rsidP="00665475">
      <w:pPr>
        <w:rPr>
          <w:rFonts w:cstheme="minorHAnsi"/>
          <w:i/>
          <w:lang w:val="pl-PL"/>
        </w:rPr>
      </w:pPr>
    </w:p>
    <w:tbl>
      <w:tblPr>
        <w:tblStyle w:val="Tabela-Siatka"/>
        <w:tblW w:w="9224" w:type="dxa"/>
        <w:tblLook w:val="04A0" w:firstRow="1" w:lastRow="0" w:firstColumn="1" w:lastColumn="0" w:noHBand="0" w:noVBand="1"/>
      </w:tblPr>
      <w:tblGrid>
        <w:gridCol w:w="571"/>
        <w:gridCol w:w="2426"/>
        <w:gridCol w:w="1744"/>
        <w:gridCol w:w="1959"/>
        <w:gridCol w:w="2524"/>
      </w:tblGrid>
      <w:tr w:rsidR="00665475" w:rsidRPr="006B32D7" w14:paraId="79A10578" w14:textId="77777777" w:rsidTr="003F78BA">
        <w:trPr>
          <w:trHeight w:val="157"/>
        </w:trPr>
        <w:tc>
          <w:tcPr>
            <w:tcW w:w="571" w:type="dxa"/>
          </w:tcPr>
          <w:p w14:paraId="51C6194C" w14:textId="77777777" w:rsidR="00665475" w:rsidRPr="006B32D7" w:rsidRDefault="00665475" w:rsidP="009B1A7C">
            <w:pPr>
              <w:jc w:val="center"/>
              <w:rPr>
                <w:rFonts w:asciiTheme="minorHAnsi" w:hAnsiTheme="minorHAnsi" w:cstheme="minorHAnsi"/>
              </w:rPr>
            </w:pPr>
            <w:r w:rsidRPr="006B32D7">
              <w:rPr>
                <w:rFonts w:asciiTheme="minorHAnsi" w:hAnsiTheme="minorHAnsi" w:cstheme="minorHAnsi"/>
              </w:rPr>
              <w:t>Lp</w:t>
            </w:r>
          </w:p>
        </w:tc>
        <w:tc>
          <w:tcPr>
            <w:tcW w:w="2425" w:type="dxa"/>
          </w:tcPr>
          <w:p w14:paraId="37C56CD3" w14:textId="77777777" w:rsidR="00665475" w:rsidRPr="006B32D7" w:rsidRDefault="00665475" w:rsidP="009B1A7C">
            <w:pPr>
              <w:jc w:val="center"/>
              <w:rPr>
                <w:rFonts w:asciiTheme="minorHAnsi" w:hAnsiTheme="minorHAnsi" w:cstheme="minorHAnsi"/>
              </w:rPr>
            </w:pPr>
          </w:p>
        </w:tc>
        <w:tc>
          <w:tcPr>
            <w:tcW w:w="1744" w:type="dxa"/>
          </w:tcPr>
          <w:p w14:paraId="2BECA9EE" w14:textId="77777777" w:rsidR="00665475" w:rsidRPr="006B32D7" w:rsidRDefault="00665475" w:rsidP="009B1A7C">
            <w:pPr>
              <w:jc w:val="center"/>
              <w:rPr>
                <w:rFonts w:asciiTheme="minorHAnsi" w:hAnsiTheme="minorHAnsi" w:cstheme="minorHAnsi"/>
              </w:rPr>
            </w:pPr>
            <w:r w:rsidRPr="006B32D7">
              <w:rPr>
                <w:rFonts w:asciiTheme="minorHAnsi" w:hAnsiTheme="minorHAnsi" w:cstheme="minorHAnsi"/>
              </w:rPr>
              <w:t>Jednorodzinny</w:t>
            </w:r>
          </w:p>
        </w:tc>
        <w:tc>
          <w:tcPr>
            <w:tcW w:w="1959" w:type="dxa"/>
          </w:tcPr>
          <w:p w14:paraId="313FC9AE" w14:textId="77777777" w:rsidR="00665475" w:rsidRPr="006B32D7" w:rsidRDefault="00665475" w:rsidP="009B1A7C">
            <w:pPr>
              <w:jc w:val="center"/>
              <w:rPr>
                <w:rFonts w:asciiTheme="minorHAnsi" w:hAnsiTheme="minorHAnsi" w:cstheme="minorHAnsi"/>
              </w:rPr>
            </w:pPr>
            <w:r w:rsidRPr="006B32D7">
              <w:rPr>
                <w:rFonts w:asciiTheme="minorHAnsi" w:hAnsiTheme="minorHAnsi" w:cstheme="minorHAnsi"/>
              </w:rPr>
              <w:t>Społeczny</w:t>
            </w:r>
          </w:p>
        </w:tc>
        <w:tc>
          <w:tcPr>
            <w:tcW w:w="2524" w:type="dxa"/>
          </w:tcPr>
          <w:p w14:paraId="7728F738" w14:textId="77777777" w:rsidR="00665475" w:rsidRPr="006B32D7" w:rsidRDefault="00665475" w:rsidP="009B1A7C">
            <w:pPr>
              <w:jc w:val="center"/>
              <w:rPr>
                <w:rFonts w:asciiTheme="minorHAnsi" w:hAnsiTheme="minorHAnsi" w:cstheme="minorHAnsi"/>
              </w:rPr>
            </w:pPr>
            <w:r w:rsidRPr="006B32D7">
              <w:rPr>
                <w:rFonts w:asciiTheme="minorHAnsi" w:hAnsiTheme="minorHAnsi" w:cstheme="minorHAnsi"/>
              </w:rPr>
              <w:t>Senioralny</w:t>
            </w:r>
          </w:p>
        </w:tc>
      </w:tr>
      <w:tr w:rsidR="00665475" w:rsidRPr="006B32D7" w14:paraId="68BEC171" w14:textId="77777777" w:rsidTr="003F78BA">
        <w:trPr>
          <w:trHeight w:val="323"/>
        </w:trPr>
        <w:tc>
          <w:tcPr>
            <w:tcW w:w="571" w:type="dxa"/>
          </w:tcPr>
          <w:p w14:paraId="315BBC9D" w14:textId="77777777" w:rsidR="00665475" w:rsidRPr="006B32D7" w:rsidRDefault="00665475" w:rsidP="000715D3">
            <w:pPr>
              <w:rPr>
                <w:rFonts w:asciiTheme="minorHAnsi" w:hAnsiTheme="minorHAnsi" w:cstheme="minorHAnsi"/>
              </w:rPr>
            </w:pPr>
            <w:r w:rsidRPr="006B32D7">
              <w:rPr>
                <w:rFonts w:asciiTheme="minorHAnsi" w:hAnsiTheme="minorHAnsi" w:cstheme="minorHAnsi"/>
              </w:rPr>
              <w:t>1</w:t>
            </w:r>
          </w:p>
        </w:tc>
        <w:tc>
          <w:tcPr>
            <w:tcW w:w="2425" w:type="dxa"/>
          </w:tcPr>
          <w:p w14:paraId="275F9BCB" w14:textId="3ED2482A" w:rsidR="00665475" w:rsidRPr="006B32D7" w:rsidRDefault="00A5474C" w:rsidP="000715D3">
            <w:pPr>
              <w:rPr>
                <w:rFonts w:asciiTheme="minorHAnsi" w:hAnsiTheme="minorHAnsi" w:cstheme="minorHAnsi"/>
              </w:rPr>
            </w:pPr>
            <w:r w:rsidRPr="006B32D7">
              <w:rPr>
                <w:rFonts w:asciiTheme="minorHAnsi" w:hAnsiTheme="minorHAnsi" w:cstheme="minorHAnsi"/>
              </w:rPr>
              <w:t>Liczba</w:t>
            </w:r>
            <w:r w:rsidR="00665475" w:rsidRPr="006B32D7">
              <w:rPr>
                <w:rFonts w:asciiTheme="minorHAnsi" w:hAnsiTheme="minorHAnsi" w:cstheme="minorHAnsi"/>
              </w:rPr>
              <w:t xml:space="preserve"> jednostek mieszkalnych</w:t>
            </w:r>
          </w:p>
        </w:tc>
        <w:tc>
          <w:tcPr>
            <w:tcW w:w="1744" w:type="dxa"/>
          </w:tcPr>
          <w:p w14:paraId="19E87C89" w14:textId="77777777" w:rsidR="00665475" w:rsidRPr="006B32D7" w:rsidRDefault="00665475" w:rsidP="000715D3">
            <w:pPr>
              <w:jc w:val="center"/>
              <w:rPr>
                <w:rFonts w:asciiTheme="minorHAnsi" w:hAnsiTheme="minorHAnsi" w:cstheme="minorHAnsi"/>
              </w:rPr>
            </w:pPr>
            <w:r w:rsidRPr="006B32D7">
              <w:rPr>
                <w:rFonts w:asciiTheme="minorHAnsi" w:hAnsiTheme="minorHAnsi" w:cstheme="minorHAnsi"/>
              </w:rPr>
              <w:t>1</w:t>
            </w:r>
          </w:p>
        </w:tc>
        <w:tc>
          <w:tcPr>
            <w:tcW w:w="1959" w:type="dxa"/>
          </w:tcPr>
          <w:p w14:paraId="06FE59AE" w14:textId="77777777" w:rsidR="00665475" w:rsidRPr="006B32D7" w:rsidRDefault="00665475" w:rsidP="000715D3">
            <w:pPr>
              <w:jc w:val="center"/>
              <w:rPr>
                <w:rFonts w:asciiTheme="minorHAnsi" w:hAnsiTheme="minorHAnsi" w:cstheme="minorHAnsi"/>
              </w:rPr>
            </w:pPr>
            <w:r w:rsidRPr="006B32D7">
              <w:rPr>
                <w:rFonts w:asciiTheme="minorHAnsi" w:hAnsiTheme="minorHAnsi" w:cstheme="minorHAnsi"/>
              </w:rPr>
              <w:t>27</w:t>
            </w:r>
          </w:p>
        </w:tc>
        <w:tc>
          <w:tcPr>
            <w:tcW w:w="2524" w:type="dxa"/>
          </w:tcPr>
          <w:p w14:paraId="66C32DBE" w14:textId="77777777" w:rsidR="00665475" w:rsidRPr="006B32D7" w:rsidRDefault="00665475" w:rsidP="000715D3">
            <w:pPr>
              <w:jc w:val="center"/>
              <w:rPr>
                <w:rFonts w:asciiTheme="minorHAnsi" w:hAnsiTheme="minorHAnsi" w:cstheme="minorHAnsi"/>
              </w:rPr>
            </w:pPr>
            <w:r w:rsidRPr="006B32D7">
              <w:rPr>
                <w:rFonts w:asciiTheme="minorHAnsi" w:hAnsiTheme="minorHAnsi" w:cstheme="minorHAnsi"/>
              </w:rPr>
              <w:t>28</w:t>
            </w:r>
          </w:p>
        </w:tc>
      </w:tr>
      <w:tr w:rsidR="00665475" w:rsidRPr="006B32D7" w14:paraId="6955F276" w14:textId="77777777" w:rsidTr="003F78BA">
        <w:trPr>
          <w:trHeight w:val="638"/>
        </w:trPr>
        <w:tc>
          <w:tcPr>
            <w:tcW w:w="571" w:type="dxa"/>
          </w:tcPr>
          <w:p w14:paraId="790FE9B5" w14:textId="77777777" w:rsidR="00665475" w:rsidRPr="006B32D7" w:rsidRDefault="00665475" w:rsidP="000715D3">
            <w:pPr>
              <w:rPr>
                <w:rFonts w:asciiTheme="minorHAnsi" w:hAnsiTheme="minorHAnsi" w:cstheme="minorHAnsi"/>
              </w:rPr>
            </w:pPr>
            <w:r w:rsidRPr="006B32D7">
              <w:rPr>
                <w:rFonts w:asciiTheme="minorHAnsi" w:hAnsiTheme="minorHAnsi" w:cstheme="minorHAnsi"/>
              </w:rPr>
              <w:t>2</w:t>
            </w:r>
          </w:p>
        </w:tc>
        <w:tc>
          <w:tcPr>
            <w:tcW w:w="2425" w:type="dxa"/>
          </w:tcPr>
          <w:p w14:paraId="7285C6E7" w14:textId="702F89F7" w:rsidR="00665475" w:rsidRPr="006B32D7" w:rsidRDefault="00A5474C" w:rsidP="000715D3">
            <w:pPr>
              <w:rPr>
                <w:rFonts w:asciiTheme="minorHAnsi" w:hAnsiTheme="minorHAnsi" w:cstheme="minorHAnsi"/>
              </w:rPr>
            </w:pPr>
            <w:r w:rsidRPr="006B32D7">
              <w:rPr>
                <w:rFonts w:asciiTheme="minorHAnsi" w:hAnsiTheme="minorHAnsi" w:cstheme="minorHAnsi"/>
              </w:rPr>
              <w:t>Liczba</w:t>
            </w:r>
            <w:r w:rsidR="00665475" w:rsidRPr="006B32D7">
              <w:rPr>
                <w:rFonts w:asciiTheme="minorHAnsi" w:hAnsiTheme="minorHAnsi" w:cstheme="minorHAnsi"/>
              </w:rPr>
              <w:t xml:space="preserve"> osób w jednostce mieszkalnej</w:t>
            </w:r>
          </w:p>
        </w:tc>
        <w:tc>
          <w:tcPr>
            <w:tcW w:w="1744" w:type="dxa"/>
          </w:tcPr>
          <w:p w14:paraId="112C7964" w14:textId="4581BC23" w:rsidR="00665475" w:rsidRPr="006B32D7" w:rsidRDefault="00371191" w:rsidP="000715D3">
            <w:pPr>
              <w:jc w:val="center"/>
              <w:rPr>
                <w:rFonts w:asciiTheme="minorHAnsi" w:hAnsiTheme="minorHAnsi" w:cstheme="minorHAnsi"/>
              </w:rPr>
            </w:pPr>
            <w:r w:rsidRPr="006B32D7">
              <w:rPr>
                <w:rFonts w:asciiTheme="minorHAnsi" w:hAnsiTheme="minorHAnsi" w:cstheme="minorHAnsi"/>
              </w:rPr>
              <w:t>4</w:t>
            </w:r>
          </w:p>
        </w:tc>
        <w:tc>
          <w:tcPr>
            <w:tcW w:w="1959" w:type="dxa"/>
          </w:tcPr>
          <w:p w14:paraId="7239B356" w14:textId="54C7C82B" w:rsidR="00665475" w:rsidRPr="006B32D7" w:rsidRDefault="00371191" w:rsidP="000715D3">
            <w:pPr>
              <w:jc w:val="center"/>
              <w:rPr>
                <w:rFonts w:asciiTheme="minorHAnsi" w:hAnsiTheme="minorHAnsi" w:cstheme="minorHAnsi"/>
              </w:rPr>
            </w:pPr>
            <w:r w:rsidRPr="006B32D7">
              <w:rPr>
                <w:rFonts w:asciiTheme="minorHAnsi" w:hAnsiTheme="minorHAnsi" w:cstheme="minorHAnsi"/>
              </w:rPr>
              <w:t>15 mieszkań, 3 osoby</w:t>
            </w:r>
          </w:p>
          <w:p w14:paraId="2AA1EB6C" w14:textId="5E008037" w:rsidR="00665475" w:rsidRPr="006B32D7" w:rsidRDefault="00665475" w:rsidP="00371191">
            <w:pPr>
              <w:jc w:val="center"/>
              <w:rPr>
                <w:rFonts w:asciiTheme="minorHAnsi" w:hAnsiTheme="minorHAnsi" w:cstheme="minorHAnsi"/>
              </w:rPr>
            </w:pPr>
            <w:r w:rsidRPr="006B32D7">
              <w:rPr>
                <w:rFonts w:asciiTheme="minorHAnsi" w:hAnsiTheme="minorHAnsi" w:cstheme="minorHAnsi"/>
              </w:rPr>
              <w:t>12 mieszkań</w:t>
            </w:r>
            <w:r w:rsidR="00371191" w:rsidRPr="006B32D7">
              <w:rPr>
                <w:rFonts w:asciiTheme="minorHAnsi" w:hAnsiTheme="minorHAnsi" w:cstheme="minorHAnsi"/>
              </w:rPr>
              <w:t>, 4 osoby</w:t>
            </w:r>
          </w:p>
        </w:tc>
        <w:tc>
          <w:tcPr>
            <w:tcW w:w="2524" w:type="dxa"/>
          </w:tcPr>
          <w:p w14:paraId="20D14768" w14:textId="2C98F76B" w:rsidR="00665475" w:rsidRPr="006B32D7" w:rsidRDefault="00665475" w:rsidP="000715D3">
            <w:pPr>
              <w:jc w:val="center"/>
              <w:rPr>
                <w:rFonts w:asciiTheme="minorHAnsi" w:hAnsiTheme="minorHAnsi" w:cstheme="minorHAnsi"/>
              </w:rPr>
            </w:pPr>
            <w:r w:rsidRPr="006B32D7">
              <w:rPr>
                <w:rFonts w:asciiTheme="minorHAnsi" w:hAnsiTheme="minorHAnsi" w:cstheme="minorHAnsi"/>
              </w:rPr>
              <w:t>1</w:t>
            </w:r>
            <w:r w:rsidR="00371191" w:rsidRPr="006B32D7">
              <w:rPr>
                <w:rFonts w:asciiTheme="minorHAnsi" w:hAnsiTheme="minorHAnsi" w:cstheme="minorHAnsi"/>
              </w:rPr>
              <w:t>8 mieszkań,</w:t>
            </w:r>
            <w:r w:rsidRPr="006B32D7">
              <w:rPr>
                <w:rFonts w:asciiTheme="minorHAnsi" w:hAnsiTheme="minorHAnsi" w:cstheme="minorHAnsi"/>
              </w:rPr>
              <w:t xml:space="preserve"> 1 osoba</w:t>
            </w:r>
          </w:p>
          <w:p w14:paraId="17AD2AF7" w14:textId="37A0B68F" w:rsidR="00665475" w:rsidRPr="006B32D7" w:rsidRDefault="00371191" w:rsidP="000715D3">
            <w:pPr>
              <w:jc w:val="center"/>
              <w:rPr>
                <w:rFonts w:asciiTheme="minorHAnsi" w:hAnsiTheme="minorHAnsi" w:cstheme="minorHAnsi"/>
              </w:rPr>
            </w:pPr>
            <w:r w:rsidRPr="006B32D7">
              <w:rPr>
                <w:rFonts w:asciiTheme="minorHAnsi" w:hAnsiTheme="minorHAnsi" w:cstheme="minorHAnsi"/>
              </w:rPr>
              <w:t xml:space="preserve">10 mieszkań, </w:t>
            </w:r>
            <w:r w:rsidR="00665475" w:rsidRPr="006B32D7">
              <w:rPr>
                <w:rFonts w:asciiTheme="minorHAnsi" w:hAnsiTheme="minorHAnsi" w:cstheme="minorHAnsi"/>
              </w:rPr>
              <w:t>2 osoby</w:t>
            </w:r>
          </w:p>
        </w:tc>
      </w:tr>
      <w:tr w:rsidR="00371191" w:rsidRPr="006B32D7" w14:paraId="3A0CE9CD" w14:textId="77777777" w:rsidTr="003F78BA">
        <w:trPr>
          <w:trHeight w:val="157"/>
        </w:trPr>
        <w:tc>
          <w:tcPr>
            <w:tcW w:w="2997" w:type="dxa"/>
            <w:gridSpan w:val="2"/>
          </w:tcPr>
          <w:p w14:paraId="1CF3B102" w14:textId="71B7DC1C" w:rsidR="00371191" w:rsidRPr="006B32D7" w:rsidRDefault="00371191" w:rsidP="00371191">
            <w:pPr>
              <w:jc w:val="right"/>
              <w:rPr>
                <w:rFonts w:asciiTheme="minorHAnsi" w:hAnsiTheme="minorHAnsi" w:cstheme="minorHAnsi"/>
              </w:rPr>
            </w:pPr>
            <w:r w:rsidRPr="006B32D7">
              <w:rPr>
                <w:rFonts w:asciiTheme="minorHAnsi" w:hAnsiTheme="minorHAnsi" w:cstheme="minorHAnsi"/>
              </w:rPr>
              <w:t>Razem mieszkańców</w:t>
            </w:r>
          </w:p>
        </w:tc>
        <w:tc>
          <w:tcPr>
            <w:tcW w:w="1744" w:type="dxa"/>
          </w:tcPr>
          <w:p w14:paraId="4BDA579E" w14:textId="43A811CE" w:rsidR="00371191" w:rsidRPr="006B32D7" w:rsidRDefault="00371191" w:rsidP="000715D3">
            <w:pPr>
              <w:jc w:val="center"/>
              <w:rPr>
                <w:rFonts w:asciiTheme="minorHAnsi" w:hAnsiTheme="minorHAnsi" w:cstheme="minorHAnsi"/>
              </w:rPr>
            </w:pPr>
            <w:r w:rsidRPr="006B32D7">
              <w:rPr>
                <w:rFonts w:asciiTheme="minorHAnsi" w:hAnsiTheme="minorHAnsi" w:cstheme="minorHAnsi"/>
              </w:rPr>
              <w:t>4</w:t>
            </w:r>
          </w:p>
        </w:tc>
        <w:tc>
          <w:tcPr>
            <w:tcW w:w="1959" w:type="dxa"/>
          </w:tcPr>
          <w:p w14:paraId="12602397" w14:textId="7B520EF2" w:rsidR="00371191" w:rsidRPr="006B32D7" w:rsidRDefault="00371191" w:rsidP="000715D3">
            <w:pPr>
              <w:jc w:val="center"/>
              <w:rPr>
                <w:rFonts w:asciiTheme="minorHAnsi" w:hAnsiTheme="minorHAnsi" w:cstheme="minorHAnsi"/>
              </w:rPr>
            </w:pPr>
            <w:r w:rsidRPr="006B32D7">
              <w:rPr>
                <w:rFonts w:asciiTheme="minorHAnsi" w:hAnsiTheme="minorHAnsi" w:cstheme="minorHAnsi"/>
              </w:rPr>
              <w:t>93</w:t>
            </w:r>
          </w:p>
        </w:tc>
        <w:tc>
          <w:tcPr>
            <w:tcW w:w="2524" w:type="dxa"/>
          </w:tcPr>
          <w:p w14:paraId="0D420D82" w14:textId="3BC53A85" w:rsidR="00371191" w:rsidRPr="006B32D7" w:rsidRDefault="00371191" w:rsidP="000715D3">
            <w:pPr>
              <w:jc w:val="center"/>
              <w:rPr>
                <w:rFonts w:asciiTheme="minorHAnsi" w:hAnsiTheme="minorHAnsi" w:cstheme="minorHAnsi"/>
              </w:rPr>
            </w:pPr>
            <w:r w:rsidRPr="006B32D7">
              <w:rPr>
                <w:rFonts w:asciiTheme="minorHAnsi" w:hAnsiTheme="minorHAnsi" w:cstheme="minorHAnsi"/>
              </w:rPr>
              <w:t>38</w:t>
            </w:r>
          </w:p>
        </w:tc>
      </w:tr>
    </w:tbl>
    <w:p w14:paraId="258DEA6E" w14:textId="5FE3FF8B" w:rsidR="000F143A" w:rsidRPr="006B32D7" w:rsidRDefault="000F143A" w:rsidP="00255EA4">
      <w:pPr>
        <w:rPr>
          <w:rFonts w:cstheme="minorHAnsi"/>
        </w:rPr>
      </w:pPr>
    </w:p>
    <w:p w14:paraId="6E144303" w14:textId="12085F12" w:rsidR="006D1E68" w:rsidRPr="006B32D7" w:rsidRDefault="00027AF5" w:rsidP="00027AF5">
      <w:pPr>
        <w:rPr>
          <w:rFonts w:eastAsia="Times New Roman" w:cstheme="minorHAnsi"/>
          <w:b/>
          <w:bCs/>
          <w:color w:val="000000"/>
          <w:sz w:val="22"/>
          <w:szCs w:val="22"/>
          <w:u w:val="single"/>
          <w:lang w:val="pl-PL" w:eastAsia="pl-PL"/>
        </w:rPr>
      </w:pPr>
      <w:r w:rsidRPr="006B32D7">
        <w:rPr>
          <w:rFonts w:eastAsia="Times New Roman" w:cstheme="minorHAnsi"/>
          <w:b/>
          <w:bCs/>
          <w:color w:val="000000"/>
          <w:sz w:val="22"/>
          <w:szCs w:val="22"/>
          <w:u w:val="single"/>
          <w:lang w:val="pl-PL" w:eastAsia="pl-PL"/>
        </w:rPr>
        <w:t>KROK 2</w:t>
      </w:r>
      <w:r w:rsidR="006D1E68" w:rsidRPr="006B32D7">
        <w:rPr>
          <w:rFonts w:eastAsia="Times New Roman" w:cstheme="minorHAnsi"/>
          <w:b/>
          <w:bCs/>
          <w:color w:val="000000"/>
          <w:sz w:val="22"/>
          <w:szCs w:val="22"/>
          <w:u w:val="single"/>
          <w:lang w:val="pl-PL" w:eastAsia="pl-PL"/>
        </w:rPr>
        <w:t>. Wypełnij tabelę 2</w:t>
      </w:r>
    </w:p>
    <w:p w14:paraId="0BBF9432" w14:textId="3F4D6D72" w:rsidR="00AD77E3" w:rsidRPr="006B32D7" w:rsidRDefault="006D1E68" w:rsidP="00255EA4">
      <w:pPr>
        <w:rPr>
          <w:rFonts w:cstheme="minorHAnsi"/>
          <w:lang w:val="pl-PL"/>
        </w:rPr>
      </w:pPr>
      <w:r w:rsidRPr="006B32D7">
        <w:rPr>
          <w:rFonts w:cstheme="minorHAnsi"/>
          <w:lang w:val="pl-PL"/>
        </w:rPr>
        <w:t>Należy określić średnią moc pojedynczego punktu świetlnego</w:t>
      </w:r>
      <w:r w:rsidR="007E2860" w:rsidRPr="006B32D7">
        <w:rPr>
          <w:rFonts w:cstheme="minorHAnsi"/>
          <w:lang w:val="pl-PL"/>
        </w:rPr>
        <w:t xml:space="preserve"> zgodnie z informacją producenta oświetlenia</w:t>
      </w:r>
      <w:r w:rsidRPr="006B32D7">
        <w:rPr>
          <w:rFonts w:cstheme="minorHAnsi"/>
          <w:lang w:val="pl-PL"/>
        </w:rPr>
        <w:t>.</w:t>
      </w:r>
      <w:r w:rsidR="0055458E" w:rsidRPr="006B32D7">
        <w:rPr>
          <w:rFonts w:cstheme="minorHAnsi"/>
          <w:lang w:val="pl-PL"/>
        </w:rPr>
        <w:t xml:space="preserve"> Ilość  punktów jest dobrana automatyczn</w:t>
      </w:r>
      <w:r w:rsidR="007E2860" w:rsidRPr="006B32D7">
        <w:rPr>
          <w:rFonts w:cstheme="minorHAnsi"/>
          <w:lang w:val="pl-PL"/>
        </w:rPr>
        <w:t xml:space="preserve">ie w </w:t>
      </w:r>
      <w:r w:rsidR="00502863" w:rsidRPr="006B32D7">
        <w:rPr>
          <w:rFonts w:cstheme="minorHAnsi"/>
          <w:lang w:val="pl-PL"/>
        </w:rPr>
        <w:t>zależności</w:t>
      </w:r>
      <w:r w:rsidR="007E2860" w:rsidRPr="006B32D7">
        <w:rPr>
          <w:rFonts w:cstheme="minorHAnsi"/>
          <w:lang w:val="pl-PL"/>
        </w:rPr>
        <w:t xml:space="preserve"> od typu budynku.</w:t>
      </w:r>
    </w:p>
    <w:p w14:paraId="37EBBBEE" w14:textId="026F97F2" w:rsidR="00665475" w:rsidRPr="006B32D7" w:rsidRDefault="00665475" w:rsidP="00255EA4">
      <w:pPr>
        <w:rPr>
          <w:rFonts w:cstheme="minorHAnsi"/>
          <w:lang w:val="pl-PL"/>
        </w:rPr>
      </w:pPr>
    </w:p>
    <w:p w14:paraId="224D4685" w14:textId="539A43E9" w:rsidR="000865AE" w:rsidRPr="006B32D7" w:rsidRDefault="000D7E51" w:rsidP="000D7E51">
      <w:pPr>
        <w:rPr>
          <w:rFonts w:eastAsia="Times New Roman" w:cstheme="minorHAnsi"/>
          <w:b/>
          <w:bCs/>
          <w:color w:val="000000"/>
          <w:sz w:val="22"/>
          <w:szCs w:val="22"/>
          <w:u w:val="single"/>
          <w:lang w:val="pl-PL" w:eastAsia="pl-PL"/>
        </w:rPr>
      </w:pPr>
      <w:r w:rsidRPr="006B32D7">
        <w:rPr>
          <w:rFonts w:eastAsia="Times New Roman" w:cstheme="minorHAnsi"/>
          <w:b/>
          <w:bCs/>
          <w:color w:val="000000"/>
          <w:sz w:val="22"/>
          <w:szCs w:val="22"/>
          <w:u w:val="single"/>
          <w:lang w:val="pl-PL" w:eastAsia="pl-PL"/>
        </w:rPr>
        <w:t>KROK 3</w:t>
      </w:r>
      <w:r w:rsidR="000865AE" w:rsidRPr="006B32D7">
        <w:rPr>
          <w:rFonts w:eastAsia="Times New Roman" w:cstheme="minorHAnsi"/>
          <w:b/>
          <w:bCs/>
          <w:color w:val="000000"/>
          <w:sz w:val="22"/>
          <w:szCs w:val="22"/>
          <w:u w:val="single"/>
          <w:lang w:val="pl-PL" w:eastAsia="pl-PL"/>
        </w:rPr>
        <w:t>. Wypełnij tabelę 3</w:t>
      </w:r>
    </w:p>
    <w:p w14:paraId="01DB4193" w14:textId="76FE8ECF" w:rsidR="005573A3" w:rsidRPr="006B32D7" w:rsidRDefault="005573A3" w:rsidP="000D7E51">
      <w:pPr>
        <w:rPr>
          <w:rFonts w:cstheme="minorHAnsi"/>
          <w:lang w:val="pl-PL"/>
        </w:rPr>
      </w:pPr>
      <w:r w:rsidRPr="006B32D7">
        <w:rPr>
          <w:rFonts w:cstheme="minorHAnsi"/>
          <w:lang w:val="pl-PL"/>
        </w:rPr>
        <w:t xml:space="preserve">Należy określić </w:t>
      </w:r>
      <w:r w:rsidR="004E263D" w:rsidRPr="006B32D7">
        <w:rPr>
          <w:rFonts w:cstheme="minorHAnsi"/>
          <w:lang w:val="pl-PL"/>
        </w:rPr>
        <w:t xml:space="preserve">rodzaj urządzeń działających na potrzeby instalacji w budynku oraz ich </w:t>
      </w:r>
      <w:r w:rsidRPr="006B32D7">
        <w:rPr>
          <w:rFonts w:cstheme="minorHAnsi"/>
          <w:lang w:val="pl-PL"/>
        </w:rPr>
        <w:t>średnią moc.</w:t>
      </w:r>
      <w:r w:rsidR="004E263D" w:rsidRPr="006B32D7">
        <w:rPr>
          <w:rFonts w:cstheme="minorHAnsi"/>
          <w:lang w:val="pl-PL"/>
        </w:rPr>
        <w:t xml:space="preserve"> </w:t>
      </w:r>
      <w:r w:rsidR="000D7E51" w:rsidRPr="006B32D7">
        <w:rPr>
          <w:rFonts w:cstheme="minorHAnsi"/>
          <w:lang w:val="pl-PL"/>
        </w:rPr>
        <w:t>Dla poszczególnych elementów należy uzupełnić</w:t>
      </w:r>
      <w:r w:rsidR="004E263D" w:rsidRPr="006B32D7">
        <w:rPr>
          <w:rFonts w:cstheme="minorHAnsi"/>
          <w:lang w:val="pl-PL"/>
        </w:rPr>
        <w:t xml:space="preserve"> czas użytkowania w ciągu doby</w:t>
      </w:r>
      <w:r w:rsidR="000D7E51" w:rsidRPr="006B32D7">
        <w:rPr>
          <w:rFonts w:cstheme="minorHAnsi"/>
          <w:lang w:val="pl-PL"/>
        </w:rPr>
        <w:t xml:space="preserve"> w zakładce "Taryfy" część II. ROZKŁAD ZUŻYCIA ENERGII ELEKTRYCZNEJ dla pól oznaczonych kolorem</w:t>
      </w:r>
      <w:r w:rsidR="004E263D" w:rsidRPr="006B32D7">
        <w:rPr>
          <w:rFonts w:cstheme="minorHAnsi"/>
          <w:lang w:val="pl-PL"/>
        </w:rPr>
        <w:t>.</w:t>
      </w:r>
    </w:p>
    <w:p w14:paraId="46AE454C" w14:textId="2972D23A" w:rsidR="00186CA9" w:rsidRPr="006B32D7" w:rsidRDefault="00186CA9" w:rsidP="002563DC">
      <w:pPr>
        <w:rPr>
          <w:rFonts w:cstheme="minorHAnsi"/>
          <w:lang w:val="pl-PL"/>
        </w:rPr>
      </w:pPr>
    </w:p>
    <w:p w14:paraId="70628F5B" w14:textId="2DF058BC" w:rsidR="00186CA9" w:rsidRPr="006B32D7" w:rsidRDefault="004E263D" w:rsidP="004E263D">
      <w:pPr>
        <w:rPr>
          <w:rFonts w:eastAsia="Times New Roman" w:cstheme="minorHAnsi"/>
          <w:b/>
          <w:bCs/>
          <w:color w:val="000000"/>
          <w:sz w:val="22"/>
          <w:szCs w:val="22"/>
          <w:u w:val="single"/>
          <w:lang w:val="pl-PL" w:eastAsia="pl-PL"/>
        </w:rPr>
      </w:pPr>
      <w:r w:rsidRPr="006B32D7">
        <w:rPr>
          <w:rFonts w:eastAsia="Times New Roman" w:cstheme="minorHAnsi"/>
          <w:b/>
          <w:bCs/>
          <w:color w:val="000000"/>
          <w:sz w:val="22"/>
          <w:szCs w:val="22"/>
          <w:u w:val="single"/>
          <w:lang w:val="pl-PL" w:eastAsia="pl-PL"/>
        </w:rPr>
        <w:t>KROK 4. Wypełnij tabelę 4</w:t>
      </w:r>
    </w:p>
    <w:p w14:paraId="43F0209D" w14:textId="72112DAC" w:rsidR="00186CA9" w:rsidRPr="006B32D7" w:rsidRDefault="00186CA9" w:rsidP="00186CA9">
      <w:pPr>
        <w:rPr>
          <w:rFonts w:cstheme="minorHAnsi"/>
          <w:lang w:val="pl-PL"/>
        </w:rPr>
      </w:pPr>
      <w:r w:rsidRPr="006B32D7">
        <w:rPr>
          <w:rFonts w:cstheme="minorHAnsi"/>
          <w:lang w:val="pl-PL"/>
        </w:rPr>
        <w:t>Należy podać ro</w:t>
      </w:r>
      <w:r w:rsidR="00AB033D" w:rsidRPr="006B32D7">
        <w:rPr>
          <w:rFonts w:cstheme="minorHAnsi"/>
          <w:lang w:val="pl-PL"/>
        </w:rPr>
        <w:t xml:space="preserve">dzaj instalacji, ilość sztuk </w:t>
      </w:r>
      <w:r w:rsidR="004516CB" w:rsidRPr="006B32D7">
        <w:rPr>
          <w:rFonts w:cstheme="minorHAnsi"/>
          <w:lang w:val="pl-PL"/>
        </w:rPr>
        <w:t xml:space="preserve">modułów </w:t>
      </w:r>
      <w:r w:rsidR="00AB033D" w:rsidRPr="006B32D7">
        <w:rPr>
          <w:rFonts w:cstheme="minorHAnsi"/>
          <w:lang w:val="pl-PL"/>
        </w:rPr>
        <w:t xml:space="preserve">oraz określić moc dla 1 sztuki </w:t>
      </w:r>
      <w:r w:rsidR="004516CB" w:rsidRPr="006B32D7">
        <w:rPr>
          <w:rFonts w:cstheme="minorHAnsi"/>
          <w:lang w:val="pl-PL"/>
        </w:rPr>
        <w:t>modułu</w:t>
      </w:r>
      <w:r w:rsidR="00AB033D" w:rsidRPr="006B32D7">
        <w:rPr>
          <w:rFonts w:cstheme="minorHAnsi"/>
          <w:lang w:val="pl-PL"/>
        </w:rPr>
        <w:t xml:space="preserve"> w </w:t>
      </w:r>
      <w:r w:rsidR="004516CB" w:rsidRPr="006B32D7">
        <w:rPr>
          <w:rFonts w:cstheme="minorHAnsi"/>
          <w:lang w:val="pl-PL"/>
        </w:rPr>
        <w:t>zależności</w:t>
      </w:r>
      <w:r w:rsidR="00AB033D" w:rsidRPr="006B32D7">
        <w:rPr>
          <w:rFonts w:cstheme="minorHAnsi"/>
          <w:lang w:val="pl-PL"/>
        </w:rPr>
        <w:t xml:space="preserve"> od pory dnia i pory roku.</w:t>
      </w:r>
    </w:p>
    <w:p w14:paraId="2C2F996F" w14:textId="140B7508" w:rsidR="00186CA9" w:rsidRPr="006B32D7" w:rsidRDefault="00186CA9" w:rsidP="002563DC">
      <w:pPr>
        <w:rPr>
          <w:rFonts w:cstheme="minorHAnsi"/>
          <w:lang w:val="pl-PL"/>
        </w:rPr>
      </w:pPr>
    </w:p>
    <w:p w14:paraId="6248F281" w14:textId="5878CBCD" w:rsidR="004E263D" w:rsidRPr="006B32D7" w:rsidRDefault="004E263D" w:rsidP="004E263D">
      <w:pPr>
        <w:rPr>
          <w:rFonts w:cstheme="minorHAnsi"/>
          <w:noProof/>
          <w:lang w:val="pl-PL" w:eastAsia="pl-PL"/>
        </w:rPr>
      </w:pPr>
      <w:r w:rsidRPr="006B32D7">
        <w:rPr>
          <w:rFonts w:cstheme="minorHAnsi"/>
          <w:noProof/>
          <w:lang w:val="pl-PL" w:eastAsia="pl-PL"/>
        </w:rPr>
        <w:t>Dla innych rodzajów energii niż produkowana z promieniowania</w:t>
      </w:r>
      <w:r w:rsidR="00502863" w:rsidRPr="006B32D7">
        <w:rPr>
          <w:rFonts w:cstheme="minorHAnsi"/>
          <w:noProof/>
          <w:lang w:val="pl-PL" w:eastAsia="pl-PL"/>
        </w:rPr>
        <w:t xml:space="preserve"> </w:t>
      </w:r>
      <w:r w:rsidRPr="006B32D7">
        <w:rPr>
          <w:rFonts w:cstheme="minorHAnsi"/>
          <w:noProof/>
          <w:lang w:val="pl-PL" w:eastAsia="pl-PL"/>
        </w:rPr>
        <w:t xml:space="preserve">słonecznego należy zmodyfikować zaproponowany algorytm obliczeń oraz przedstawić: </w:t>
      </w:r>
    </w:p>
    <w:p w14:paraId="238C21B2" w14:textId="034FE445" w:rsidR="004E263D" w:rsidRPr="006B32D7" w:rsidRDefault="004E263D" w:rsidP="004E263D">
      <w:pPr>
        <w:rPr>
          <w:rFonts w:cstheme="minorHAnsi"/>
          <w:noProof/>
          <w:lang w:val="pl-PL" w:eastAsia="pl-PL"/>
        </w:rPr>
      </w:pPr>
      <w:r w:rsidRPr="006B32D7">
        <w:rPr>
          <w:rFonts w:cstheme="minorHAnsi"/>
          <w:noProof/>
          <w:lang w:val="pl-PL" w:eastAsia="pl-PL"/>
        </w:rPr>
        <w:t>a) przyjęte założenia do dalszych obliczeń</w:t>
      </w:r>
      <w:r w:rsidR="00A5474C" w:rsidRPr="006B32D7">
        <w:rPr>
          <w:rFonts w:cstheme="minorHAnsi"/>
          <w:noProof/>
          <w:lang w:val="pl-PL" w:eastAsia="pl-PL"/>
        </w:rPr>
        <w:t>,</w:t>
      </w:r>
    </w:p>
    <w:p w14:paraId="269A2C6F" w14:textId="18375402" w:rsidR="00AB033D" w:rsidRPr="006B32D7" w:rsidRDefault="004E263D" w:rsidP="002563DC">
      <w:pPr>
        <w:rPr>
          <w:rFonts w:cstheme="minorHAnsi"/>
          <w:noProof/>
          <w:lang w:val="pl-PL" w:eastAsia="pl-PL"/>
        </w:rPr>
      </w:pPr>
      <w:r w:rsidRPr="006B32D7">
        <w:rPr>
          <w:rFonts w:cstheme="minorHAnsi"/>
          <w:noProof/>
          <w:lang w:val="pl-PL" w:eastAsia="pl-PL"/>
        </w:rPr>
        <w:t>b) wyniki cząstkowe związane z produkcją energii poszczególnych urządzeń w budynku</w:t>
      </w:r>
      <w:r w:rsidR="00A5474C" w:rsidRPr="006B32D7">
        <w:rPr>
          <w:rFonts w:cstheme="minorHAnsi"/>
          <w:noProof/>
          <w:lang w:val="pl-PL" w:eastAsia="pl-PL"/>
        </w:rPr>
        <w:t>,</w:t>
      </w:r>
    </w:p>
    <w:p w14:paraId="58AFB5B8" w14:textId="4C14CFD9" w:rsidR="004E263D" w:rsidRPr="006B32D7" w:rsidRDefault="004E263D" w:rsidP="002563DC">
      <w:pPr>
        <w:rPr>
          <w:rFonts w:cstheme="minorHAnsi"/>
          <w:noProof/>
          <w:lang w:val="pl-PL" w:eastAsia="pl-PL"/>
        </w:rPr>
      </w:pPr>
      <w:r w:rsidRPr="006B32D7">
        <w:rPr>
          <w:rFonts w:cstheme="minorHAnsi"/>
          <w:noProof/>
          <w:lang w:val="pl-PL" w:eastAsia="pl-PL"/>
        </w:rPr>
        <w:t>c) wyniki końcowe związane z całkowitą produkcją energii w budynku</w:t>
      </w:r>
      <w:r w:rsidR="00A5474C" w:rsidRPr="006B32D7">
        <w:rPr>
          <w:rFonts w:cstheme="minorHAnsi"/>
          <w:noProof/>
          <w:lang w:val="pl-PL" w:eastAsia="pl-PL"/>
        </w:rPr>
        <w:t>.</w:t>
      </w:r>
    </w:p>
    <w:p w14:paraId="4624B6B1" w14:textId="77777777" w:rsidR="002563DC" w:rsidRPr="006B32D7" w:rsidRDefault="002563DC" w:rsidP="002563DC">
      <w:pPr>
        <w:rPr>
          <w:rFonts w:eastAsia="Times New Roman" w:cstheme="minorHAnsi"/>
          <w:szCs w:val="22"/>
          <w:lang w:val="pl-PL"/>
        </w:rPr>
      </w:pPr>
    </w:p>
    <w:p w14:paraId="09AE32E2" w14:textId="69E3459C" w:rsidR="002563DC" w:rsidRPr="006B32D7" w:rsidRDefault="004E263D" w:rsidP="004E263D">
      <w:pPr>
        <w:rPr>
          <w:rFonts w:eastAsia="Times New Roman" w:cstheme="minorHAnsi"/>
          <w:b/>
          <w:bCs/>
          <w:color w:val="000000"/>
          <w:sz w:val="22"/>
          <w:szCs w:val="22"/>
          <w:u w:val="single"/>
          <w:lang w:val="pl-PL" w:eastAsia="pl-PL"/>
        </w:rPr>
      </w:pPr>
      <w:r w:rsidRPr="006B32D7">
        <w:rPr>
          <w:rFonts w:eastAsia="Times New Roman" w:cstheme="minorHAnsi"/>
          <w:b/>
          <w:bCs/>
          <w:color w:val="000000"/>
          <w:sz w:val="22"/>
          <w:szCs w:val="22"/>
          <w:u w:val="single"/>
          <w:lang w:val="pl-PL" w:eastAsia="pl-PL"/>
        </w:rPr>
        <w:t>KROK 5. Wypełnij tabelę 5</w:t>
      </w:r>
    </w:p>
    <w:p w14:paraId="0B5DE56E" w14:textId="0BCBB534" w:rsidR="00186CA9" w:rsidRPr="006B32D7" w:rsidRDefault="004516CB" w:rsidP="00186CA9">
      <w:pPr>
        <w:rPr>
          <w:rFonts w:cstheme="minorHAnsi"/>
          <w:lang w:val="pl-PL"/>
        </w:rPr>
      </w:pPr>
      <w:r w:rsidRPr="006B32D7">
        <w:rPr>
          <w:rFonts w:cstheme="minorHAnsi"/>
          <w:lang w:val="pl-PL"/>
        </w:rPr>
        <w:t xml:space="preserve">W przypadku kiedy wnioskodawcą deklaruję magazynowanie energii należy określić jakiego typu jest to magazyn oraz jaką ma pojemność </w:t>
      </w:r>
      <w:r w:rsidR="00194100" w:rsidRPr="006B32D7">
        <w:rPr>
          <w:rFonts w:cstheme="minorHAnsi"/>
          <w:lang w:val="pl-PL"/>
        </w:rPr>
        <w:t>(</w:t>
      </w:r>
      <w:r w:rsidRPr="006B32D7">
        <w:rPr>
          <w:rFonts w:cstheme="minorHAnsi"/>
          <w:lang w:val="pl-PL"/>
        </w:rPr>
        <w:t>zgodnie z kartą katalogową</w:t>
      </w:r>
      <w:r w:rsidR="00194100" w:rsidRPr="006B32D7">
        <w:rPr>
          <w:rFonts w:cstheme="minorHAnsi"/>
          <w:lang w:val="pl-PL"/>
        </w:rPr>
        <w:t xml:space="preserve"> lub innym dokumentem potwierdzającym parametry)</w:t>
      </w:r>
      <w:r w:rsidRPr="006B32D7">
        <w:rPr>
          <w:rFonts w:cstheme="minorHAnsi"/>
          <w:lang w:val="pl-PL"/>
        </w:rPr>
        <w:t xml:space="preserve">. </w:t>
      </w:r>
    </w:p>
    <w:p w14:paraId="7F91868D" w14:textId="55928F88" w:rsidR="002563DC" w:rsidRPr="006B32D7" w:rsidRDefault="004E263D" w:rsidP="004E263D">
      <w:pPr>
        <w:rPr>
          <w:rFonts w:eastAsia="Times New Roman" w:cstheme="minorHAnsi"/>
          <w:b/>
          <w:bCs/>
          <w:color w:val="000000"/>
          <w:sz w:val="22"/>
          <w:szCs w:val="22"/>
          <w:u w:val="single"/>
          <w:lang w:val="pl-PL" w:eastAsia="pl-PL"/>
        </w:rPr>
      </w:pPr>
      <w:r w:rsidRPr="006B32D7">
        <w:rPr>
          <w:rFonts w:eastAsia="Times New Roman" w:cstheme="minorHAnsi"/>
          <w:b/>
          <w:bCs/>
          <w:color w:val="000000"/>
          <w:sz w:val="22"/>
          <w:szCs w:val="22"/>
          <w:u w:val="single"/>
          <w:lang w:val="pl-PL" w:eastAsia="pl-PL"/>
        </w:rPr>
        <w:t>KROK 6</w:t>
      </w:r>
      <w:r w:rsidR="002563DC" w:rsidRPr="006B32D7">
        <w:rPr>
          <w:rFonts w:eastAsia="Times New Roman" w:cstheme="minorHAnsi"/>
          <w:b/>
          <w:bCs/>
          <w:color w:val="000000"/>
          <w:sz w:val="22"/>
          <w:szCs w:val="22"/>
          <w:u w:val="single"/>
          <w:lang w:val="pl-PL" w:eastAsia="pl-PL"/>
        </w:rPr>
        <w:t xml:space="preserve">. </w:t>
      </w:r>
      <w:r w:rsidR="00D57621" w:rsidRPr="006B32D7">
        <w:rPr>
          <w:rFonts w:eastAsia="Times New Roman" w:cstheme="minorHAnsi"/>
          <w:b/>
          <w:bCs/>
          <w:color w:val="000000"/>
          <w:sz w:val="22"/>
          <w:szCs w:val="22"/>
          <w:u w:val="single"/>
          <w:lang w:val="pl-PL" w:eastAsia="pl-PL"/>
        </w:rPr>
        <w:t xml:space="preserve">Określ wartość wymagania konkursowego nr 1. Bilans energetyczny </w:t>
      </w:r>
    </w:p>
    <w:p w14:paraId="746D52E0" w14:textId="63D0047F" w:rsidR="002563DC" w:rsidRPr="006B32D7" w:rsidRDefault="002563DC" w:rsidP="002563DC">
      <w:pPr>
        <w:rPr>
          <w:rFonts w:cstheme="minorHAnsi"/>
          <w:lang w:val="pl-PL" w:eastAsia="pl-PL"/>
        </w:rPr>
      </w:pPr>
    </w:p>
    <w:p w14:paraId="64FD287B" w14:textId="1EAF077C" w:rsidR="00D2764B" w:rsidRPr="006B32D7" w:rsidRDefault="00D2764B" w:rsidP="002563DC">
      <w:pPr>
        <w:rPr>
          <w:rFonts w:cstheme="minorHAnsi"/>
          <w:lang w:val="pl-PL" w:eastAsia="pl-PL"/>
        </w:rPr>
      </w:pPr>
      <w:r w:rsidRPr="006B32D7">
        <w:rPr>
          <w:rFonts w:cstheme="minorHAnsi"/>
          <w:lang w:val="pl-PL" w:eastAsia="pl-PL"/>
        </w:rPr>
        <w:t>Należy zadeklarować dobowo w zależności od pory roku i pory dnia:</w:t>
      </w:r>
    </w:p>
    <w:p w14:paraId="631F639B" w14:textId="5EA48E51" w:rsidR="00D2764B" w:rsidRPr="006B32D7" w:rsidRDefault="00D2764B" w:rsidP="00D2764B">
      <w:pPr>
        <w:pStyle w:val="Akapitzlist"/>
        <w:numPr>
          <w:ilvl w:val="0"/>
          <w:numId w:val="12"/>
        </w:numPr>
        <w:rPr>
          <w:rFonts w:cstheme="minorHAnsi"/>
          <w:lang w:val="pl-PL" w:eastAsia="pl-PL"/>
        </w:rPr>
      </w:pPr>
      <w:r w:rsidRPr="006B32D7">
        <w:rPr>
          <w:rFonts w:cstheme="minorHAnsi"/>
          <w:lang w:val="pl-PL" w:eastAsia="pl-PL"/>
        </w:rPr>
        <w:lastRenderedPageBreak/>
        <w:t>Ile energii jest produkowane z instalacji OZE [kWh]</w:t>
      </w:r>
    </w:p>
    <w:p w14:paraId="69F4AB2A" w14:textId="1020654D" w:rsidR="00D2764B" w:rsidRPr="006B32D7" w:rsidRDefault="00D2764B" w:rsidP="00D2764B">
      <w:pPr>
        <w:pStyle w:val="Akapitzlist"/>
        <w:numPr>
          <w:ilvl w:val="0"/>
          <w:numId w:val="12"/>
        </w:numPr>
        <w:rPr>
          <w:rFonts w:cstheme="minorHAnsi"/>
          <w:lang w:val="pl-PL" w:eastAsia="pl-PL"/>
        </w:rPr>
      </w:pPr>
      <w:r w:rsidRPr="006B32D7">
        <w:rPr>
          <w:rFonts w:cstheme="minorHAnsi"/>
          <w:lang w:val="pl-PL" w:eastAsia="pl-PL"/>
        </w:rPr>
        <w:t>Ile energii jest zużywane przez budynek</w:t>
      </w:r>
      <w:r w:rsidR="00D57621" w:rsidRPr="006B32D7">
        <w:rPr>
          <w:rFonts w:cstheme="minorHAnsi"/>
          <w:lang w:val="pl-PL" w:eastAsia="pl-PL"/>
        </w:rPr>
        <w:t xml:space="preserve"> [kWh]</w:t>
      </w:r>
    </w:p>
    <w:p w14:paraId="531ACFB6" w14:textId="7C92B4C4" w:rsidR="00D2764B" w:rsidRPr="006B32D7" w:rsidRDefault="00D2764B" w:rsidP="00D2764B">
      <w:pPr>
        <w:pStyle w:val="Akapitzlist"/>
        <w:numPr>
          <w:ilvl w:val="0"/>
          <w:numId w:val="12"/>
        </w:numPr>
        <w:rPr>
          <w:rFonts w:cstheme="minorHAnsi"/>
          <w:lang w:val="pl-PL" w:eastAsia="pl-PL"/>
        </w:rPr>
      </w:pPr>
      <w:r w:rsidRPr="006B32D7">
        <w:rPr>
          <w:rFonts w:cstheme="minorHAnsi"/>
          <w:lang w:val="pl-PL" w:eastAsia="pl-PL"/>
        </w:rPr>
        <w:t>ile energii jest kupowane z sieci [kWh]</w:t>
      </w:r>
    </w:p>
    <w:p w14:paraId="232DB65F" w14:textId="6C96B049" w:rsidR="00D2764B" w:rsidRPr="006B32D7" w:rsidRDefault="00D2764B" w:rsidP="00D2764B">
      <w:pPr>
        <w:pStyle w:val="Akapitzlist"/>
        <w:numPr>
          <w:ilvl w:val="0"/>
          <w:numId w:val="12"/>
        </w:numPr>
        <w:rPr>
          <w:rFonts w:cstheme="minorHAnsi"/>
          <w:lang w:val="pl-PL" w:eastAsia="pl-PL"/>
        </w:rPr>
      </w:pPr>
      <w:r w:rsidRPr="006B32D7">
        <w:rPr>
          <w:rFonts w:cstheme="minorHAnsi"/>
          <w:lang w:val="pl-PL" w:eastAsia="pl-PL"/>
        </w:rPr>
        <w:t>ile energii jest magazynowane w budynku [kWh]</w:t>
      </w:r>
    </w:p>
    <w:p w14:paraId="5DA7F1EB" w14:textId="092645E3" w:rsidR="00D2764B" w:rsidRPr="006B32D7" w:rsidRDefault="00D2764B" w:rsidP="00D2764B">
      <w:pPr>
        <w:pStyle w:val="Akapitzlist"/>
        <w:numPr>
          <w:ilvl w:val="0"/>
          <w:numId w:val="12"/>
        </w:numPr>
        <w:rPr>
          <w:rFonts w:cstheme="minorHAnsi"/>
          <w:lang w:val="pl-PL" w:eastAsia="pl-PL"/>
        </w:rPr>
      </w:pPr>
      <w:r w:rsidRPr="006B32D7">
        <w:rPr>
          <w:rFonts w:cstheme="minorHAnsi"/>
          <w:lang w:val="pl-PL" w:eastAsia="pl-PL"/>
        </w:rPr>
        <w:t xml:space="preserve">ile energii jest pobierane z magazynu energii [kWh] </w:t>
      </w:r>
    </w:p>
    <w:p w14:paraId="25271822" w14:textId="6155668F" w:rsidR="00D57621" w:rsidRPr="006B32D7" w:rsidRDefault="00D2764B" w:rsidP="00D57621">
      <w:pPr>
        <w:pStyle w:val="Akapitzlist"/>
        <w:numPr>
          <w:ilvl w:val="0"/>
          <w:numId w:val="12"/>
        </w:numPr>
        <w:rPr>
          <w:rFonts w:cstheme="minorHAnsi"/>
          <w:lang w:val="pl-PL" w:eastAsia="pl-PL"/>
        </w:rPr>
      </w:pPr>
      <w:r w:rsidRPr="006B32D7">
        <w:rPr>
          <w:rFonts w:cstheme="minorHAnsi"/>
          <w:lang w:val="pl-PL" w:eastAsia="pl-PL"/>
        </w:rPr>
        <w:t>ile energii jest sprzedawane do sieci [kWh]</w:t>
      </w:r>
    </w:p>
    <w:p w14:paraId="1439F2E0" w14:textId="1CF4C904" w:rsidR="00D2764B" w:rsidRPr="006B32D7" w:rsidRDefault="00D2764B" w:rsidP="002563DC">
      <w:pPr>
        <w:rPr>
          <w:rFonts w:cstheme="minorHAnsi"/>
          <w:lang w:val="pl-PL" w:eastAsia="pl-PL"/>
        </w:rPr>
      </w:pPr>
      <w:r w:rsidRPr="006B32D7">
        <w:rPr>
          <w:rFonts w:cstheme="minorHAnsi"/>
          <w:lang w:val="pl-PL" w:eastAsia="pl-PL"/>
        </w:rPr>
        <w:t xml:space="preserve"> </w:t>
      </w:r>
    </w:p>
    <w:p w14:paraId="3893E33D" w14:textId="19871630" w:rsidR="00755EB8" w:rsidRPr="006B32D7" w:rsidRDefault="002B3309" w:rsidP="0849B39F">
      <w:pPr>
        <w:rPr>
          <w:rFonts w:cstheme="minorHAnsi"/>
          <w:lang w:val="pl-PL" w:eastAsia="pl-PL"/>
        </w:rPr>
      </w:pPr>
      <w:r w:rsidRPr="006B32D7">
        <w:rPr>
          <w:rFonts w:cstheme="minorHAnsi"/>
          <w:lang w:val="pl-PL" w:eastAsia="pl-PL"/>
        </w:rPr>
        <w:t xml:space="preserve">Na podstawie zakładanych </w:t>
      </w:r>
      <w:r w:rsidR="00D57621" w:rsidRPr="006B32D7">
        <w:rPr>
          <w:rFonts w:cstheme="minorHAnsi"/>
          <w:lang w:val="pl-PL" w:eastAsia="pl-PL"/>
        </w:rPr>
        <w:t xml:space="preserve">taryf </w:t>
      </w:r>
      <w:r w:rsidRPr="006B32D7">
        <w:rPr>
          <w:rFonts w:cstheme="minorHAnsi"/>
          <w:lang w:val="pl-PL" w:eastAsia="pl-PL"/>
        </w:rPr>
        <w:t xml:space="preserve">opłat za energię elektryczną </w:t>
      </w:r>
      <w:r w:rsidR="00D57621" w:rsidRPr="006B32D7">
        <w:rPr>
          <w:rFonts w:eastAsia="Times New Roman" w:cstheme="minorHAnsi"/>
          <w:lang w:val="pl-PL"/>
        </w:rPr>
        <w:t xml:space="preserve">(zakładka </w:t>
      </w:r>
      <w:r w:rsidR="00D57621" w:rsidRPr="006B32D7">
        <w:rPr>
          <w:rFonts w:eastAsia="Times New Roman" w:cstheme="minorHAnsi"/>
          <w:i/>
          <w:iCs/>
          <w:lang w:val="pl-PL"/>
        </w:rPr>
        <w:t>Taryfy</w:t>
      </w:r>
      <w:r w:rsidR="00D57621" w:rsidRPr="006B32D7">
        <w:rPr>
          <w:rFonts w:eastAsia="Times New Roman" w:cstheme="minorHAnsi"/>
          <w:lang w:val="pl-PL"/>
        </w:rPr>
        <w:t xml:space="preserve"> w arkuszu obliczeniowym .xls Zał. A2 B2 C2 D2 E2 do Wymagań </w:t>
      </w:r>
      <w:r w:rsidR="00502863" w:rsidRPr="006B32D7">
        <w:rPr>
          <w:rFonts w:eastAsia="Times New Roman" w:cstheme="minorHAnsi"/>
          <w:lang w:val="pl-PL"/>
        </w:rPr>
        <w:t>Konkursowych</w:t>
      </w:r>
      <w:r w:rsidR="00D57621" w:rsidRPr="006B32D7">
        <w:rPr>
          <w:rFonts w:eastAsia="Times New Roman" w:cstheme="minorHAnsi"/>
          <w:lang w:val="pl-PL"/>
        </w:rPr>
        <w:t xml:space="preserve">, pkt. I. Taryfy) </w:t>
      </w:r>
      <w:r w:rsidRPr="006B32D7">
        <w:rPr>
          <w:rFonts w:cstheme="minorHAnsi"/>
          <w:lang w:val="pl-PL" w:eastAsia="pl-PL"/>
        </w:rPr>
        <w:t>należy obliczyć różnicę między przychodem ze sprzedaży energii a kosztem zakupu energii z sieci.</w:t>
      </w:r>
    </w:p>
    <w:p w14:paraId="6E6AF98A" w14:textId="7928EFA7" w:rsidR="006B32D7" w:rsidRPr="006B32D7" w:rsidRDefault="006B32D7" w:rsidP="0849B39F">
      <w:pPr>
        <w:rPr>
          <w:rFonts w:cstheme="minorHAnsi"/>
          <w:lang w:val="pl-PL" w:eastAsia="pl-PL"/>
        </w:rPr>
      </w:pPr>
    </w:p>
    <w:p w14:paraId="327ECEC8" w14:textId="4E92D008" w:rsidR="006B32D7" w:rsidRPr="006B32D7" w:rsidRDefault="006B32D7">
      <w:pPr>
        <w:jc w:val="left"/>
        <w:rPr>
          <w:rFonts w:cstheme="minorHAnsi"/>
          <w:lang w:val="pl-PL" w:eastAsia="pl-PL"/>
        </w:rPr>
      </w:pPr>
      <w:r w:rsidRPr="006B32D7">
        <w:rPr>
          <w:rFonts w:cstheme="minorHAnsi"/>
          <w:lang w:val="pl-PL" w:eastAsia="pl-PL"/>
        </w:rPr>
        <w:br w:type="page"/>
      </w:r>
    </w:p>
    <w:p w14:paraId="5B8087BF" w14:textId="09A6B542" w:rsidR="006114BF" w:rsidRPr="006B32D7" w:rsidRDefault="006114BF" w:rsidP="006114BF">
      <w:pPr>
        <w:pStyle w:val="Nagwek1"/>
        <w:rPr>
          <w:rFonts w:cstheme="minorHAnsi"/>
        </w:rPr>
      </w:pPr>
      <w:r w:rsidRPr="006B32D7">
        <w:rPr>
          <w:rFonts w:cstheme="minorHAnsi"/>
        </w:rPr>
        <w:lastRenderedPageBreak/>
        <w:t xml:space="preserve">Zał. C1 do Wymagań </w:t>
      </w:r>
      <w:r w:rsidR="007B6FC5" w:rsidRPr="006B32D7">
        <w:rPr>
          <w:rFonts w:cstheme="minorHAnsi"/>
        </w:rPr>
        <w:t xml:space="preserve">Konkursowych </w:t>
      </w:r>
      <w:r w:rsidRPr="006B32D7">
        <w:rPr>
          <w:rFonts w:cstheme="minorHAnsi"/>
        </w:rPr>
        <w:t>– Bilans wod</w:t>
      </w:r>
      <w:r w:rsidR="0030445C" w:rsidRPr="006B32D7">
        <w:rPr>
          <w:rFonts w:cstheme="minorHAnsi"/>
        </w:rPr>
        <w:t>n</w:t>
      </w:r>
      <w:r w:rsidRPr="006B32D7">
        <w:rPr>
          <w:rFonts w:cstheme="minorHAnsi"/>
        </w:rPr>
        <w:t>y. Metodyka obliczeń</w:t>
      </w:r>
    </w:p>
    <w:p w14:paraId="30D40AF9" w14:textId="631E2E28" w:rsidR="005A4CC3" w:rsidRPr="006B32D7" w:rsidRDefault="005A4CC3" w:rsidP="68867CE1">
      <w:pPr>
        <w:pStyle w:val="Normalny1"/>
        <w:jc w:val="left"/>
        <w:rPr>
          <w:rStyle w:val="Domylnaczcionkaakapitu1"/>
          <w:rFonts w:asciiTheme="minorHAnsi" w:hAnsiTheme="minorHAnsi" w:cstheme="minorHAnsi"/>
          <w:lang w:eastAsia="pl-PL"/>
        </w:rPr>
      </w:pPr>
      <w:r w:rsidRPr="006B32D7">
        <w:rPr>
          <w:rStyle w:val="Domylnaczcionkaakapitu1"/>
          <w:rFonts w:asciiTheme="minorHAnsi" w:hAnsiTheme="minorHAnsi" w:cstheme="minorHAnsi"/>
        </w:rPr>
        <w:t xml:space="preserve">W celu kalkulacji współczynnika oszczędzania wody w budynku </w:t>
      </w:r>
      <w:r w:rsidR="00476540" w:rsidRPr="006B32D7">
        <w:rPr>
          <w:rStyle w:val="Domylnaczcionkaakapitu1"/>
          <w:rFonts w:asciiTheme="minorHAnsi" w:hAnsiTheme="minorHAnsi" w:cstheme="minorHAnsi"/>
        </w:rPr>
        <w:t xml:space="preserve">Demonstratora </w:t>
      </w:r>
      <w:r w:rsidRPr="006B32D7">
        <w:rPr>
          <w:rStyle w:val="Domylnaczcionkaakapitu1"/>
          <w:rFonts w:asciiTheme="minorHAnsi" w:hAnsiTheme="minorHAnsi" w:cstheme="minorHAnsi"/>
        </w:rPr>
        <w:t xml:space="preserve">należy skorzystać </w:t>
      </w:r>
      <w:r w:rsidRPr="006B32D7">
        <w:rPr>
          <w:rStyle w:val="Domylnaczcionkaakapitu1"/>
          <w:rFonts w:asciiTheme="minorHAnsi" w:hAnsiTheme="minorHAnsi" w:cstheme="minorHAnsi"/>
          <w:lang w:eastAsia="pl-PL"/>
        </w:rPr>
        <w:t>ze wzoru:</w:t>
      </w:r>
    </w:p>
    <w:p w14:paraId="51B5AF39" w14:textId="77777777" w:rsidR="005A4CC3" w:rsidRPr="006B32D7" w:rsidRDefault="005A4CC3" w:rsidP="68867CE1">
      <w:pPr>
        <w:pStyle w:val="Normalny1"/>
        <w:jc w:val="center"/>
        <w:rPr>
          <w:rStyle w:val="Domylnaczcionkaakapitu1"/>
          <w:rFonts w:asciiTheme="minorHAnsi" w:hAnsiTheme="minorHAnsi" w:cstheme="minorHAnsi"/>
          <w:lang w:eastAsia="pl-PL"/>
        </w:rPr>
      </w:pPr>
      <w:r w:rsidRPr="006B32D7">
        <w:rPr>
          <w:rStyle w:val="Domylnaczcionkaakapitu1"/>
          <w:rFonts w:asciiTheme="minorHAnsi" w:hAnsiTheme="minorHAnsi" w:cstheme="minorHAnsi"/>
          <w:lang w:eastAsia="pl-PL"/>
        </w:rPr>
        <w:t>W</w:t>
      </w:r>
      <w:r w:rsidRPr="006B32D7">
        <w:rPr>
          <w:rStyle w:val="Domylnaczcionkaakapitu1"/>
          <w:rFonts w:asciiTheme="minorHAnsi" w:hAnsiTheme="minorHAnsi" w:cstheme="minorHAnsi"/>
          <w:vertAlign w:val="subscript"/>
          <w:lang w:eastAsia="pl-PL"/>
        </w:rPr>
        <w:t>c</w:t>
      </w:r>
      <w:r w:rsidRPr="006B32D7">
        <w:rPr>
          <w:rStyle w:val="Domylnaczcionkaakapitu1"/>
          <w:rFonts w:asciiTheme="minorHAnsi" w:hAnsiTheme="minorHAnsi" w:cstheme="minorHAnsi"/>
          <w:lang w:eastAsia="pl-PL"/>
        </w:rPr>
        <w:t>=(w</w:t>
      </w:r>
      <w:r w:rsidRPr="006B32D7">
        <w:rPr>
          <w:rStyle w:val="Domylnaczcionkaakapitu1"/>
          <w:rFonts w:asciiTheme="minorHAnsi" w:hAnsiTheme="minorHAnsi" w:cstheme="minorHAnsi"/>
          <w:vertAlign w:val="subscript"/>
          <w:lang w:eastAsia="pl-PL"/>
        </w:rPr>
        <w:t>z</w:t>
      </w:r>
      <w:r w:rsidRPr="006B32D7">
        <w:rPr>
          <w:rStyle w:val="Domylnaczcionkaakapitu1"/>
          <w:rFonts w:asciiTheme="minorHAnsi" w:hAnsiTheme="minorHAnsi" w:cstheme="minorHAnsi"/>
          <w:lang w:eastAsia="pl-PL"/>
        </w:rPr>
        <w:t>-w</w:t>
      </w:r>
      <w:r w:rsidRPr="006B32D7">
        <w:rPr>
          <w:rStyle w:val="Domylnaczcionkaakapitu1"/>
          <w:rFonts w:asciiTheme="minorHAnsi" w:hAnsiTheme="minorHAnsi" w:cstheme="minorHAnsi"/>
          <w:vertAlign w:val="subscript"/>
          <w:lang w:eastAsia="pl-PL"/>
        </w:rPr>
        <w:t>z</w:t>
      </w:r>
      <w:r w:rsidRPr="006B32D7">
        <w:rPr>
          <w:rStyle w:val="Domylnaczcionkaakapitu1"/>
          <w:rFonts w:asciiTheme="minorHAnsi" w:hAnsiTheme="minorHAnsi" w:cstheme="minorHAnsi"/>
          <w:lang w:eastAsia="pl-PL"/>
        </w:rPr>
        <w:t>s-w</w:t>
      </w:r>
      <w:r w:rsidRPr="006B32D7">
        <w:rPr>
          <w:rStyle w:val="Domylnaczcionkaakapitu1"/>
          <w:rFonts w:asciiTheme="minorHAnsi" w:hAnsiTheme="minorHAnsi" w:cstheme="minorHAnsi"/>
          <w:vertAlign w:val="subscript"/>
          <w:lang w:eastAsia="pl-PL"/>
        </w:rPr>
        <w:t>z</w:t>
      </w:r>
      <w:r w:rsidRPr="006B32D7">
        <w:rPr>
          <w:rStyle w:val="Domylnaczcionkaakapitu1"/>
          <w:rFonts w:asciiTheme="minorHAnsi" w:hAnsiTheme="minorHAnsi" w:cstheme="minorHAnsi"/>
          <w:lang w:eastAsia="pl-PL"/>
        </w:rPr>
        <w:t>d)n / (w</w:t>
      </w:r>
      <w:r w:rsidRPr="006B32D7">
        <w:rPr>
          <w:rStyle w:val="Domylnaczcionkaakapitu1"/>
          <w:rFonts w:asciiTheme="minorHAnsi" w:hAnsiTheme="minorHAnsi" w:cstheme="minorHAnsi"/>
          <w:vertAlign w:val="subscript"/>
          <w:lang w:eastAsia="pl-PL"/>
        </w:rPr>
        <w:t>z</w:t>
      </w:r>
      <w:r w:rsidRPr="006B32D7">
        <w:rPr>
          <w:rStyle w:val="Domylnaczcionkaakapitu1"/>
          <w:rFonts w:asciiTheme="minorHAnsi" w:hAnsiTheme="minorHAnsi" w:cstheme="minorHAnsi"/>
          <w:lang w:eastAsia="pl-PL"/>
        </w:rPr>
        <w:t xml:space="preserve">n) </w:t>
      </w:r>
      <m:oMath>
        <m:r>
          <m:rPr>
            <m:sty m:val="p"/>
          </m:rPr>
          <w:rPr>
            <w:rFonts w:ascii="Cambria Math" w:hAnsi="Cambria Math" w:cstheme="minorHAnsi"/>
            <w:szCs w:val="20"/>
          </w:rPr>
          <m:t>∙</m:t>
        </m:r>
      </m:oMath>
      <w:r w:rsidRPr="006B32D7">
        <w:rPr>
          <w:rFonts w:asciiTheme="minorHAnsi" w:hAnsiTheme="minorHAnsi" w:cstheme="minorHAnsi"/>
        </w:rPr>
        <w:t>100%</w:t>
      </w:r>
      <w:r w:rsidRPr="006B32D7">
        <w:rPr>
          <w:rStyle w:val="Domylnaczcionkaakapitu1"/>
          <w:rFonts w:asciiTheme="minorHAnsi" w:hAnsiTheme="minorHAnsi" w:cstheme="minorHAnsi"/>
          <w:szCs w:val="20"/>
          <w:lang w:eastAsia="pl-PL"/>
        </w:rPr>
        <w:br/>
      </w:r>
      <w:r w:rsidRPr="006B32D7">
        <w:rPr>
          <w:rStyle w:val="Domylnaczcionkaakapitu1"/>
          <w:rFonts w:asciiTheme="minorHAnsi" w:hAnsiTheme="minorHAnsi" w:cstheme="minorHAnsi"/>
          <w:szCs w:val="20"/>
          <w:lang w:eastAsia="pl-PL"/>
        </w:rPr>
        <w:br/>
      </w:r>
      <w:r w:rsidRPr="006B32D7">
        <w:rPr>
          <w:rStyle w:val="Domylnaczcionkaakapitu1"/>
          <w:rFonts w:asciiTheme="minorHAnsi" w:hAnsiTheme="minorHAnsi" w:cstheme="minorHAnsi"/>
          <w:lang w:eastAsia="pl-PL"/>
        </w:rPr>
        <w:t>Gdzie:</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6"/>
        <w:gridCol w:w="8060"/>
      </w:tblGrid>
      <w:tr w:rsidR="005A4CC3" w:rsidRPr="006B32D7" w14:paraId="3EAC4193" w14:textId="77777777" w:rsidTr="3099DAC7">
        <w:trPr>
          <w:trHeight w:val="316"/>
        </w:trPr>
        <w:tc>
          <w:tcPr>
            <w:tcW w:w="555" w:type="pct"/>
            <w:vAlign w:val="center"/>
            <w:hideMark/>
          </w:tcPr>
          <w:p w14:paraId="42100376" w14:textId="77777777" w:rsidR="005A4CC3" w:rsidRPr="006B32D7" w:rsidRDefault="005A4CC3" w:rsidP="3099DAC7">
            <w:pPr>
              <w:pStyle w:val="Normalny1"/>
              <w:jc w:val="center"/>
              <w:rPr>
                <w:rStyle w:val="Domylnaczcionkaakapitu1"/>
                <w:rFonts w:asciiTheme="minorHAnsi" w:hAnsiTheme="minorHAnsi" w:cstheme="minorHAnsi"/>
                <w:lang w:val="en-GB"/>
              </w:rPr>
            </w:pPr>
            <w:r w:rsidRPr="006B32D7">
              <w:rPr>
                <w:rStyle w:val="Domylnaczcionkaakapitu1"/>
                <w:rFonts w:asciiTheme="minorHAnsi" w:hAnsiTheme="minorHAnsi" w:cstheme="minorHAnsi"/>
                <w:lang w:val="en-GB"/>
              </w:rPr>
              <w:t>W</w:t>
            </w:r>
            <w:r w:rsidRPr="006B32D7">
              <w:rPr>
                <w:rStyle w:val="Domylnaczcionkaakapitu1"/>
                <w:rFonts w:asciiTheme="minorHAnsi" w:hAnsiTheme="minorHAnsi" w:cstheme="minorHAnsi"/>
                <w:vertAlign w:val="subscript"/>
                <w:lang w:val="en-GB"/>
              </w:rPr>
              <w:t>c</w:t>
            </w:r>
          </w:p>
        </w:tc>
        <w:tc>
          <w:tcPr>
            <w:tcW w:w="4445" w:type="pct"/>
            <w:vAlign w:val="center"/>
            <w:hideMark/>
          </w:tcPr>
          <w:p w14:paraId="7B6192F7" w14:textId="751C5C47" w:rsidR="005A4CC3" w:rsidRPr="006B32D7" w:rsidRDefault="005A4CC3" w:rsidP="3099DAC7">
            <w:pPr>
              <w:pStyle w:val="Normalny1"/>
              <w:spacing w:before="0"/>
              <w:jc w:val="center"/>
              <w:rPr>
                <w:rStyle w:val="Domylnaczcionkaakapitu1"/>
                <w:rFonts w:asciiTheme="minorHAnsi" w:hAnsiTheme="minorHAnsi" w:cstheme="minorHAnsi"/>
                <w:lang w:val="en-GB" w:eastAsia="en-US"/>
              </w:rPr>
            </w:pPr>
            <w:r w:rsidRPr="006B32D7">
              <w:rPr>
                <w:rStyle w:val="Domylnaczcionkaakapitu1"/>
                <w:rFonts w:asciiTheme="minorHAnsi" w:hAnsiTheme="minorHAnsi" w:cstheme="minorHAnsi"/>
                <w:lang w:val="en-GB"/>
              </w:rPr>
              <w:t xml:space="preserve">Współczynnik oszczędzania wody, </w:t>
            </w:r>
          </w:p>
          <w:p w14:paraId="69500A69" w14:textId="77777777" w:rsidR="005A4CC3" w:rsidRPr="006B32D7" w:rsidRDefault="005A4CC3" w:rsidP="3099DAC7">
            <w:pPr>
              <w:pStyle w:val="Normalny1"/>
              <w:spacing w:before="0"/>
              <w:jc w:val="center"/>
              <w:rPr>
                <w:rStyle w:val="Domylnaczcionkaakapitu1"/>
                <w:rFonts w:asciiTheme="minorHAnsi" w:hAnsiTheme="minorHAnsi" w:cstheme="minorHAnsi"/>
                <w:lang w:val="en-GB" w:eastAsia="en-US"/>
              </w:rPr>
            </w:pPr>
            <w:r w:rsidRPr="006B32D7">
              <w:rPr>
                <w:rStyle w:val="Domylnaczcionkaakapitu1"/>
                <w:rFonts w:asciiTheme="minorHAnsi" w:hAnsiTheme="minorHAnsi" w:cstheme="minorHAnsi"/>
                <w:lang w:val="en-GB"/>
              </w:rPr>
              <w:t>[%]</w:t>
            </w:r>
          </w:p>
        </w:tc>
      </w:tr>
      <w:tr w:rsidR="005A4CC3" w:rsidRPr="006B32D7" w14:paraId="0362F68A" w14:textId="77777777" w:rsidTr="3099DAC7">
        <w:trPr>
          <w:trHeight w:val="613"/>
        </w:trPr>
        <w:tc>
          <w:tcPr>
            <w:tcW w:w="555" w:type="pct"/>
            <w:vAlign w:val="center"/>
            <w:hideMark/>
          </w:tcPr>
          <w:p w14:paraId="715C7FAA" w14:textId="77777777" w:rsidR="005A4CC3" w:rsidRPr="006B32D7" w:rsidRDefault="005A4CC3" w:rsidP="3099DAC7">
            <w:pPr>
              <w:pStyle w:val="Normalny1"/>
              <w:jc w:val="center"/>
              <w:rPr>
                <w:rStyle w:val="Domylnaczcionkaakapitu1"/>
                <w:rFonts w:asciiTheme="minorHAnsi" w:hAnsiTheme="minorHAnsi" w:cstheme="minorHAnsi"/>
                <w:lang w:val="en-GB"/>
              </w:rPr>
            </w:pPr>
            <w:r w:rsidRPr="006B32D7">
              <w:rPr>
                <w:rStyle w:val="Domylnaczcionkaakapitu1"/>
                <w:rFonts w:asciiTheme="minorHAnsi" w:hAnsiTheme="minorHAnsi" w:cstheme="minorHAnsi"/>
                <w:lang w:val="en-GB"/>
              </w:rPr>
              <w:t>w</w:t>
            </w:r>
            <w:r w:rsidRPr="006B32D7">
              <w:rPr>
                <w:rStyle w:val="Domylnaczcionkaakapitu1"/>
                <w:rFonts w:asciiTheme="minorHAnsi" w:hAnsiTheme="minorHAnsi" w:cstheme="minorHAnsi"/>
                <w:vertAlign w:val="subscript"/>
                <w:lang w:val="en-GB"/>
              </w:rPr>
              <w:t>z</w:t>
            </w:r>
          </w:p>
        </w:tc>
        <w:tc>
          <w:tcPr>
            <w:tcW w:w="4445" w:type="pct"/>
            <w:vAlign w:val="center"/>
            <w:hideMark/>
          </w:tcPr>
          <w:p w14:paraId="7D99236B" w14:textId="04AE404F" w:rsidR="000B33B2" w:rsidRPr="000B33B2" w:rsidRDefault="0F0539DC" w:rsidP="000B33B2">
            <w:pPr>
              <w:spacing w:before="120" w:line="276" w:lineRule="auto"/>
              <w:jc w:val="center"/>
              <w:rPr>
                <w:rFonts w:asciiTheme="minorHAnsi" w:eastAsia="Calibri" w:hAnsiTheme="minorHAnsi" w:cstheme="minorHAnsi"/>
                <w:color w:val="0078D4"/>
                <w:u w:val="single"/>
              </w:rPr>
            </w:pPr>
            <w:r w:rsidRPr="006B32D7">
              <w:rPr>
                <w:rStyle w:val="Domylnaczcionkaakapitu1"/>
                <w:rFonts w:asciiTheme="minorHAnsi" w:eastAsia="Calibri" w:hAnsiTheme="minorHAnsi" w:cstheme="minorHAnsi"/>
                <w:color w:val="000000" w:themeColor="text1"/>
              </w:rPr>
              <w:t>dobowa wartość maksymalna zużycia wody pitnej, 100 [l/mieszkańca na dobę]</w:t>
            </w:r>
            <w:r w:rsidRPr="006B32D7">
              <w:rPr>
                <w:rStyle w:val="Domylnaczcionkaakapitu1"/>
                <w:rFonts w:asciiTheme="minorHAnsi" w:eastAsia="Calibri" w:hAnsiTheme="minorHAnsi" w:cstheme="minorHAnsi"/>
                <w:color w:val="0078D4"/>
                <w:u w:val="single"/>
              </w:rPr>
              <w:t xml:space="preserve"> w przypadku budownictwa społecznego i jednorodzinnego, 60 [l/mieszkańca na dobę] w przypadku budownictwa senioralnego, z uwzględnieniem zużycia na poszczególne obszary: </w:t>
            </w:r>
            <w:del w:id="31" w:author="Autor">
              <w:r w:rsidRPr="006B32D7" w:rsidDel="000B33B2">
                <w:rPr>
                  <w:rStyle w:val="Domylnaczcionkaakapitu1"/>
                  <w:rFonts w:asciiTheme="minorHAnsi" w:eastAsia="Calibri" w:hAnsiTheme="minorHAnsi" w:cstheme="minorHAnsi"/>
                  <w:color w:val="0078D4"/>
                  <w:u w:val="single"/>
                </w:rPr>
                <w:delText>higiena – 35%, spłukiwanie toalety – 33%, pranie – 13%, zmywanie naczyń – 10%, gotowanie - 2%,</w:delText>
              </w:r>
              <w:r w:rsidRPr="006B32D7" w:rsidDel="00FE14EA">
                <w:rPr>
                  <w:rStyle w:val="Domylnaczcionkaakapitu1"/>
                  <w:rFonts w:asciiTheme="minorHAnsi" w:eastAsia="Calibri" w:hAnsiTheme="minorHAnsi" w:cstheme="minorHAnsi"/>
                  <w:color w:val="0078D4"/>
                  <w:u w:val="single"/>
                </w:rPr>
                <w:delText xml:space="preserve"> podlewanie ogrodu</w:delText>
              </w:r>
              <w:r w:rsidRPr="006B32D7" w:rsidDel="000B33B2">
                <w:rPr>
                  <w:rStyle w:val="Domylnaczcionkaakapitu1"/>
                  <w:rFonts w:asciiTheme="minorHAnsi" w:eastAsia="Calibri" w:hAnsiTheme="minorHAnsi" w:cstheme="minorHAnsi"/>
                  <w:color w:val="0078D4"/>
                  <w:u w:val="single"/>
                </w:rPr>
                <w:delText>– 7%.</w:delText>
              </w:r>
            </w:del>
            <w:ins w:id="32" w:author="Autor">
              <w:r w:rsidR="000B33B2" w:rsidRPr="00DE35BC">
                <w:rPr>
                  <w:rStyle w:val="Domylnaczcionkaakapitu1"/>
                  <w:color w:val="000000" w:themeColor="text1"/>
                </w:rPr>
                <w:t>higiena – 35%, spłukiwanie toalety – 35%, pranie – 12%, zmywanie naczyń i sprzątanie – 10%, picie i gotowanie - 3%, inne – 5%</w:t>
              </w:r>
            </w:ins>
          </w:p>
          <w:p w14:paraId="36234D8D" w14:textId="470A4AD8" w:rsidR="005A4CC3" w:rsidRPr="006B32D7" w:rsidRDefault="005A4CC3" w:rsidP="3099DAC7">
            <w:pPr>
              <w:pStyle w:val="Normalny1"/>
              <w:spacing w:before="0"/>
              <w:jc w:val="center"/>
              <w:rPr>
                <w:rStyle w:val="Domylnaczcionkaakapitu1"/>
                <w:rFonts w:asciiTheme="minorHAnsi" w:hAnsiTheme="minorHAnsi" w:cstheme="minorHAnsi"/>
              </w:rPr>
            </w:pPr>
          </w:p>
        </w:tc>
      </w:tr>
      <w:tr w:rsidR="005A4CC3" w:rsidRPr="006B32D7" w14:paraId="0BCED69C" w14:textId="77777777" w:rsidTr="3099DAC7">
        <w:trPr>
          <w:trHeight w:val="338"/>
        </w:trPr>
        <w:tc>
          <w:tcPr>
            <w:tcW w:w="555" w:type="pct"/>
            <w:vAlign w:val="center"/>
            <w:hideMark/>
          </w:tcPr>
          <w:p w14:paraId="0698B738" w14:textId="77777777" w:rsidR="005A4CC3" w:rsidRPr="006B32D7" w:rsidRDefault="005A4CC3" w:rsidP="3099DAC7">
            <w:pPr>
              <w:pStyle w:val="Normalny1"/>
              <w:jc w:val="center"/>
              <w:rPr>
                <w:rStyle w:val="Domylnaczcionkaakapitu1"/>
                <w:rFonts w:asciiTheme="minorHAnsi" w:hAnsiTheme="minorHAnsi" w:cstheme="minorHAnsi"/>
                <w:lang w:val="en-GB"/>
              </w:rPr>
            </w:pPr>
            <w:r w:rsidRPr="006B32D7">
              <w:rPr>
                <w:rStyle w:val="Domylnaczcionkaakapitu1"/>
                <w:rFonts w:asciiTheme="minorHAnsi" w:hAnsiTheme="minorHAnsi" w:cstheme="minorHAnsi"/>
                <w:lang w:val="en-GB"/>
              </w:rPr>
              <w:t>s</w:t>
            </w:r>
          </w:p>
        </w:tc>
        <w:tc>
          <w:tcPr>
            <w:tcW w:w="4445" w:type="pct"/>
            <w:vAlign w:val="center"/>
            <w:hideMark/>
          </w:tcPr>
          <w:p w14:paraId="2BB9A3D4" w14:textId="77777777" w:rsidR="005A4CC3" w:rsidRPr="006B32D7" w:rsidRDefault="005A4CC3" w:rsidP="3099DAC7">
            <w:pPr>
              <w:pStyle w:val="Normalny1"/>
              <w:spacing w:before="0"/>
              <w:jc w:val="center"/>
              <w:rPr>
                <w:rStyle w:val="Domylnaczcionkaakapitu1"/>
                <w:rFonts w:asciiTheme="minorHAnsi" w:hAnsiTheme="minorHAnsi" w:cstheme="minorHAnsi"/>
                <w:lang w:eastAsia="en-US"/>
              </w:rPr>
            </w:pPr>
            <w:r w:rsidRPr="006B32D7">
              <w:rPr>
                <w:rStyle w:val="Domylnaczcionkaakapitu1"/>
                <w:rFonts w:asciiTheme="minorHAnsi" w:hAnsiTheme="minorHAnsi" w:cstheme="minorHAnsi"/>
              </w:rPr>
              <w:t>deklarowana wartość procentowego udziału ilość wody szarej, [%]</w:t>
            </w:r>
          </w:p>
        </w:tc>
      </w:tr>
      <w:tr w:rsidR="005A4CC3" w:rsidRPr="006B32D7" w14:paraId="6F646D54" w14:textId="77777777" w:rsidTr="3099DAC7">
        <w:trPr>
          <w:trHeight w:val="400"/>
        </w:trPr>
        <w:tc>
          <w:tcPr>
            <w:tcW w:w="555" w:type="pct"/>
            <w:vAlign w:val="center"/>
            <w:hideMark/>
          </w:tcPr>
          <w:p w14:paraId="190BC2F1" w14:textId="77777777" w:rsidR="005A4CC3" w:rsidRPr="006B32D7" w:rsidRDefault="005A4CC3" w:rsidP="3099DAC7">
            <w:pPr>
              <w:pStyle w:val="Normalny1"/>
              <w:jc w:val="center"/>
              <w:rPr>
                <w:rStyle w:val="Domylnaczcionkaakapitu1"/>
                <w:rFonts w:asciiTheme="minorHAnsi" w:hAnsiTheme="minorHAnsi" w:cstheme="minorHAnsi"/>
                <w:lang w:val="en-GB"/>
              </w:rPr>
            </w:pPr>
            <w:r w:rsidRPr="006B32D7">
              <w:rPr>
                <w:rStyle w:val="Domylnaczcionkaakapitu1"/>
                <w:rFonts w:asciiTheme="minorHAnsi" w:hAnsiTheme="minorHAnsi" w:cstheme="minorHAnsi"/>
                <w:lang w:val="en-GB"/>
              </w:rPr>
              <w:t>d</w:t>
            </w:r>
          </w:p>
        </w:tc>
        <w:tc>
          <w:tcPr>
            <w:tcW w:w="4445" w:type="pct"/>
            <w:vAlign w:val="center"/>
            <w:hideMark/>
          </w:tcPr>
          <w:p w14:paraId="734247BA" w14:textId="77777777" w:rsidR="005A4CC3" w:rsidRPr="006B32D7" w:rsidRDefault="005A4CC3" w:rsidP="3099DAC7">
            <w:pPr>
              <w:pStyle w:val="Normalny1"/>
              <w:spacing w:before="0"/>
              <w:jc w:val="center"/>
              <w:rPr>
                <w:rStyle w:val="Domylnaczcionkaakapitu1"/>
                <w:rFonts w:asciiTheme="minorHAnsi" w:hAnsiTheme="minorHAnsi" w:cstheme="minorHAnsi"/>
                <w:lang w:eastAsia="en-US"/>
              </w:rPr>
            </w:pPr>
            <w:r w:rsidRPr="006B32D7">
              <w:rPr>
                <w:rStyle w:val="Domylnaczcionkaakapitu1"/>
                <w:rFonts w:asciiTheme="minorHAnsi" w:hAnsiTheme="minorHAnsi" w:cstheme="minorHAnsi"/>
              </w:rPr>
              <w:t xml:space="preserve">deklarowana wartość procentowego udziału ilość wody deszczowej, </w:t>
            </w:r>
          </w:p>
          <w:p w14:paraId="50C6A2E8" w14:textId="77777777" w:rsidR="005A4CC3" w:rsidRPr="006B32D7" w:rsidRDefault="005A4CC3" w:rsidP="3099DAC7">
            <w:pPr>
              <w:pStyle w:val="Normalny1"/>
              <w:spacing w:before="0"/>
              <w:jc w:val="center"/>
              <w:rPr>
                <w:rStyle w:val="Domylnaczcionkaakapitu1"/>
                <w:rFonts w:asciiTheme="minorHAnsi" w:hAnsiTheme="minorHAnsi" w:cstheme="minorHAnsi"/>
                <w:lang w:val="en-GB" w:eastAsia="en-US"/>
              </w:rPr>
            </w:pPr>
            <w:r w:rsidRPr="006B32D7">
              <w:rPr>
                <w:rStyle w:val="Domylnaczcionkaakapitu1"/>
                <w:rFonts w:asciiTheme="minorHAnsi" w:hAnsiTheme="minorHAnsi" w:cstheme="minorHAnsi"/>
                <w:lang w:val="en-GB"/>
              </w:rPr>
              <w:t>[%]</w:t>
            </w:r>
          </w:p>
        </w:tc>
      </w:tr>
      <w:tr w:rsidR="005A4CC3" w:rsidRPr="006B32D7" w14:paraId="1BA16ED3" w14:textId="77777777" w:rsidTr="3099DAC7">
        <w:trPr>
          <w:trHeight w:val="288"/>
        </w:trPr>
        <w:tc>
          <w:tcPr>
            <w:tcW w:w="555" w:type="pct"/>
            <w:vAlign w:val="center"/>
            <w:hideMark/>
          </w:tcPr>
          <w:p w14:paraId="7AC3218E" w14:textId="77777777" w:rsidR="005A4CC3" w:rsidRPr="006B32D7" w:rsidRDefault="005A4CC3" w:rsidP="3099DAC7">
            <w:pPr>
              <w:pStyle w:val="Normalny1"/>
              <w:jc w:val="center"/>
              <w:rPr>
                <w:rStyle w:val="Domylnaczcionkaakapitu1"/>
                <w:rFonts w:asciiTheme="minorHAnsi" w:hAnsiTheme="minorHAnsi" w:cstheme="minorHAnsi"/>
                <w:lang w:val="en-GB"/>
              </w:rPr>
            </w:pPr>
            <w:r w:rsidRPr="006B32D7">
              <w:rPr>
                <w:rStyle w:val="Domylnaczcionkaakapitu1"/>
                <w:rFonts w:asciiTheme="minorHAnsi" w:hAnsiTheme="minorHAnsi" w:cstheme="minorHAnsi"/>
                <w:lang w:val="en-GB"/>
              </w:rPr>
              <w:t>n</w:t>
            </w:r>
          </w:p>
        </w:tc>
        <w:tc>
          <w:tcPr>
            <w:tcW w:w="4445" w:type="pct"/>
            <w:vAlign w:val="center"/>
            <w:hideMark/>
          </w:tcPr>
          <w:p w14:paraId="2AEB301C" w14:textId="77777777" w:rsidR="005A4CC3" w:rsidRPr="006B32D7" w:rsidRDefault="005A4CC3" w:rsidP="3099DAC7">
            <w:pPr>
              <w:pStyle w:val="Normalny1"/>
              <w:spacing w:before="0" w:line="240" w:lineRule="auto"/>
              <w:jc w:val="center"/>
              <w:rPr>
                <w:rStyle w:val="Domylnaczcionkaakapitu1"/>
                <w:rFonts w:asciiTheme="minorHAnsi" w:hAnsiTheme="minorHAnsi" w:cstheme="minorHAnsi"/>
                <w:lang w:val="en-GB" w:eastAsia="en-US"/>
              </w:rPr>
            </w:pPr>
            <w:r w:rsidRPr="006B32D7">
              <w:rPr>
                <w:rStyle w:val="Domylnaczcionkaakapitu1"/>
                <w:rFonts w:asciiTheme="minorHAnsi" w:hAnsiTheme="minorHAnsi" w:cstheme="minorHAnsi"/>
                <w:lang w:val="en-GB"/>
              </w:rPr>
              <w:t>liczba mieszkańców budynku</w:t>
            </w:r>
          </w:p>
        </w:tc>
      </w:tr>
    </w:tbl>
    <w:p w14:paraId="12C7AD6A" w14:textId="77777777" w:rsidR="00C71157" w:rsidRPr="006B32D7" w:rsidRDefault="00C71157" w:rsidP="00C71157">
      <w:pPr>
        <w:rPr>
          <w:rFonts w:cstheme="minorHAnsi"/>
          <w:sz w:val="22"/>
          <w:szCs w:val="22"/>
          <w:lang w:val="pl-PL"/>
        </w:rPr>
      </w:pPr>
    </w:p>
    <w:p w14:paraId="512266AD" w14:textId="218F8079" w:rsidR="006B2CEC" w:rsidRPr="006B32D7" w:rsidRDefault="006B2CEC" w:rsidP="006B2CEC">
      <w:pPr>
        <w:rPr>
          <w:rFonts w:cstheme="minorHAnsi"/>
          <w:color w:val="FF0000"/>
          <w:lang w:val="pl-PL"/>
        </w:rPr>
      </w:pPr>
      <w:r w:rsidRPr="006B32D7">
        <w:rPr>
          <w:rFonts w:cstheme="minorHAnsi"/>
          <w:b/>
          <w:color w:val="FF0000"/>
          <w:lang w:val="pl-PL"/>
        </w:rPr>
        <w:t>Arkusz „C2. Bilans wodny” jest przykładem obliczeń</w:t>
      </w:r>
      <w:r w:rsidR="00AA1D0B" w:rsidRPr="006B32D7">
        <w:rPr>
          <w:rFonts w:cstheme="minorHAnsi"/>
          <w:b/>
          <w:color w:val="FF0000"/>
          <w:lang w:val="pl-PL"/>
        </w:rPr>
        <w:t>,</w:t>
      </w:r>
      <w:r w:rsidRPr="006B32D7">
        <w:rPr>
          <w:rFonts w:cstheme="minorHAnsi"/>
          <w:b/>
          <w:color w:val="FF0000"/>
          <w:lang w:val="pl-PL"/>
        </w:rPr>
        <w:t xml:space="preserve"> a Wykonawca może go edytować jeżeli uzna za zasadne wprowadzenie zmian.</w:t>
      </w:r>
      <w:r w:rsidRPr="006B32D7">
        <w:rPr>
          <w:rFonts w:cstheme="minorHAnsi"/>
          <w:color w:val="FF0000"/>
          <w:lang w:val="pl-PL"/>
        </w:rPr>
        <w:t xml:space="preserve"> </w:t>
      </w:r>
    </w:p>
    <w:p w14:paraId="405BC108" w14:textId="77777777" w:rsidR="006B2CEC" w:rsidRPr="006B32D7" w:rsidRDefault="006B2CEC" w:rsidP="006B2CEC">
      <w:pPr>
        <w:rPr>
          <w:rFonts w:cstheme="minorHAnsi"/>
          <w:lang w:val="pl-PL"/>
        </w:rPr>
      </w:pPr>
    </w:p>
    <w:p w14:paraId="7AA418EC" w14:textId="77777777" w:rsidR="00E02217" w:rsidRDefault="006B2CEC" w:rsidP="00E02217">
      <w:pPr>
        <w:spacing w:after="160" w:line="276" w:lineRule="auto"/>
        <w:contextualSpacing/>
        <w:rPr>
          <w:ins w:id="33" w:author="Autor"/>
          <w:rFonts w:cstheme="minorHAnsi"/>
          <w:lang w:val="pl-PL"/>
        </w:rPr>
      </w:pPr>
      <w:r w:rsidRPr="006B32D7">
        <w:rPr>
          <w:rFonts w:cstheme="minorHAnsi"/>
          <w:lang w:val="pl-PL"/>
        </w:rPr>
        <w:t xml:space="preserve">Dane w tabeli zostają automatycznie na podstawie wprowadzonych danych w tabeli 3 w zakładce A2. Koszty całkowite, gdzie </w:t>
      </w:r>
      <w:r w:rsidR="00CA7129" w:rsidRPr="006B32D7">
        <w:rPr>
          <w:rFonts w:cstheme="minorHAnsi"/>
          <w:lang w:val="pl-PL"/>
        </w:rPr>
        <w:t>należy zadeklarować</w:t>
      </w:r>
      <w:r w:rsidRPr="006B32D7">
        <w:rPr>
          <w:rFonts w:cstheme="minorHAnsi"/>
          <w:lang w:val="pl-PL"/>
        </w:rPr>
        <w:t xml:space="preserve"> procentowy udział wody szarej i deszc</w:t>
      </w:r>
      <w:r w:rsidR="00CA7129" w:rsidRPr="006B32D7">
        <w:rPr>
          <w:rFonts w:cstheme="minorHAnsi"/>
          <w:lang w:val="pl-PL"/>
        </w:rPr>
        <w:t>zowej</w:t>
      </w:r>
      <w:r w:rsidR="1597B9ED" w:rsidRPr="006B32D7">
        <w:rPr>
          <w:rFonts w:cstheme="minorHAnsi"/>
          <w:lang w:val="pl-PL"/>
        </w:rPr>
        <w:t xml:space="preserve"> oraz ilość ścieków odprowadzanych do kanalizacji bez możliwości ponownego jej wykorzystania w demonstratorze.</w:t>
      </w:r>
      <w:ins w:id="34" w:author="Autor">
        <w:r w:rsidR="00E02217">
          <w:rPr>
            <w:rFonts w:cstheme="minorHAnsi"/>
            <w:lang w:val="pl-PL"/>
          </w:rPr>
          <w:t xml:space="preserve"> </w:t>
        </w:r>
      </w:ins>
    </w:p>
    <w:p w14:paraId="78EE229F" w14:textId="77777777" w:rsidR="00E02217" w:rsidRDefault="00E02217" w:rsidP="00E02217">
      <w:pPr>
        <w:spacing w:after="160" w:line="276" w:lineRule="auto"/>
        <w:contextualSpacing/>
        <w:rPr>
          <w:ins w:id="35" w:author="Autor"/>
          <w:rFonts w:cstheme="minorHAnsi"/>
          <w:lang w:val="pl-PL"/>
        </w:rPr>
      </w:pPr>
    </w:p>
    <w:p w14:paraId="5D05DB80" w14:textId="5A5B3ADD" w:rsidR="00E02217" w:rsidRPr="00620A44" w:rsidRDefault="00E02217" w:rsidP="00E02217">
      <w:pPr>
        <w:spacing w:after="160" w:line="276" w:lineRule="auto"/>
        <w:contextualSpacing/>
        <w:rPr>
          <w:ins w:id="36" w:author="Autor"/>
          <w:rFonts w:cstheme="minorHAnsi"/>
          <w:i/>
          <w:iCs/>
          <w:szCs w:val="20"/>
        </w:rPr>
      </w:pPr>
      <w:ins w:id="37" w:author="Autor">
        <w:r>
          <w:rPr>
            <w:rFonts w:cstheme="minorHAnsi"/>
            <w:i/>
            <w:iCs/>
            <w:szCs w:val="20"/>
          </w:rPr>
          <w:t>Uwaga: Woda do czyszczenia w toaletach z funkcją mycia w strumieniu 2 – Budownictwo senioralne nie może pochodzić z wody szarej i deszczowej.</w:t>
        </w:r>
      </w:ins>
    </w:p>
    <w:p w14:paraId="3A437C2F" w14:textId="2CC402F9" w:rsidR="006B2CEC" w:rsidRPr="006B32D7" w:rsidRDefault="006B2CEC" w:rsidP="31DDE234">
      <w:pPr>
        <w:rPr>
          <w:rFonts w:cstheme="minorHAnsi"/>
          <w:lang w:val="pl-PL"/>
        </w:rPr>
      </w:pPr>
    </w:p>
    <w:p w14:paraId="1817F079" w14:textId="77777777" w:rsidR="006B2CEC" w:rsidRPr="006B32D7" w:rsidRDefault="006B2CEC" w:rsidP="006B2CEC">
      <w:pPr>
        <w:rPr>
          <w:rFonts w:eastAsia="Times New Roman" w:cstheme="minorHAnsi"/>
          <w:b/>
          <w:bCs/>
          <w:color w:val="000000"/>
          <w:sz w:val="22"/>
          <w:szCs w:val="22"/>
          <w:u w:val="single"/>
          <w:lang w:val="pl-PL" w:eastAsia="pl-PL"/>
        </w:rPr>
      </w:pPr>
    </w:p>
    <w:p w14:paraId="598B3135" w14:textId="0A98520D" w:rsidR="00E02217" w:rsidRPr="00620A44" w:rsidRDefault="00696C56" w:rsidP="00E02217">
      <w:pPr>
        <w:spacing w:after="160" w:line="276" w:lineRule="auto"/>
        <w:contextualSpacing/>
        <w:rPr>
          <w:ins w:id="38" w:author="Autor"/>
          <w:rFonts w:cstheme="minorHAnsi"/>
          <w:i/>
          <w:iCs/>
          <w:szCs w:val="20"/>
        </w:rPr>
      </w:pPr>
      <w:r w:rsidRPr="006B32D7">
        <w:rPr>
          <w:rFonts w:cstheme="minorHAnsi"/>
          <w:lang w:val="pl-PL"/>
        </w:rPr>
        <w:br w:type="page"/>
      </w:r>
    </w:p>
    <w:p w14:paraId="4A86882A" w14:textId="77777777" w:rsidR="00696C56" w:rsidRPr="006B32D7" w:rsidRDefault="00696C56">
      <w:pPr>
        <w:jc w:val="left"/>
        <w:rPr>
          <w:rFonts w:cstheme="minorHAnsi"/>
          <w:b/>
          <w:bCs/>
          <w:color w:val="C00000"/>
          <w:kern w:val="36"/>
          <w:sz w:val="28"/>
          <w:szCs w:val="28"/>
          <w:lang w:val="pl-PL" w:eastAsia="en-GB"/>
        </w:rPr>
      </w:pPr>
    </w:p>
    <w:p w14:paraId="2840E679" w14:textId="11216E06" w:rsidR="003A53E5" w:rsidRPr="006B32D7" w:rsidRDefault="003A53E5" w:rsidP="003A53E5">
      <w:pPr>
        <w:pStyle w:val="Nagwek1"/>
        <w:rPr>
          <w:rFonts w:cstheme="minorHAnsi"/>
        </w:rPr>
      </w:pPr>
      <w:r w:rsidRPr="006B32D7">
        <w:rPr>
          <w:rFonts w:cstheme="minorHAnsi"/>
        </w:rPr>
        <w:t>Zał. D1 do Wymagań Konkursowych – Ślad węglowy. Metodologia oceny skumulowanej emisji CO2e</w:t>
      </w:r>
    </w:p>
    <w:p w14:paraId="2BA3E96F" w14:textId="5245628E" w:rsidR="005A4CC3" w:rsidRPr="006B32D7" w:rsidRDefault="005A4CC3" w:rsidP="68867CE1">
      <w:pPr>
        <w:pStyle w:val="Normalny1"/>
        <w:jc w:val="left"/>
        <w:rPr>
          <w:rFonts w:asciiTheme="minorHAnsi" w:hAnsiTheme="minorHAnsi" w:cstheme="minorHAnsi"/>
          <w:lang w:eastAsia="pl-PL"/>
        </w:rPr>
      </w:pPr>
      <w:r w:rsidRPr="006B32D7">
        <w:rPr>
          <w:rStyle w:val="Domylnaczcionkaakapitu1"/>
          <w:rFonts w:asciiTheme="minorHAnsi" w:hAnsiTheme="minorHAnsi" w:cstheme="minorHAnsi"/>
        </w:rPr>
        <w:t xml:space="preserve">W celu kalkulacji </w:t>
      </w:r>
      <w:r w:rsidRPr="006B32D7">
        <w:rPr>
          <w:rFonts w:asciiTheme="minorHAnsi" w:hAnsiTheme="minorHAnsi" w:cstheme="minorHAnsi"/>
        </w:rPr>
        <w:t xml:space="preserve">całkowitego śladu węglowego materiałów budowlanych </w:t>
      </w:r>
      <w:r w:rsidRPr="006B32D7">
        <w:rPr>
          <w:rStyle w:val="Domylnaczcionkaakapitu1"/>
          <w:rFonts w:asciiTheme="minorHAnsi" w:hAnsiTheme="minorHAnsi" w:cstheme="minorHAnsi"/>
        </w:rPr>
        <w:t xml:space="preserve">użytych do budowy </w:t>
      </w:r>
      <w:r w:rsidR="00123C7A" w:rsidRPr="006B32D7">
        <w:rPr>
          <w:rStyle w:val="Domylnaczcionkaakapitu1"/>
          <w:rFonts w:asciiTheme="minorHAnsi" w:hAnsiTheme="minorHAnsi" w:cstheme="minorHAnsi"/>
        </w:rPr>
        <w:t>Demonstratora</w:t>
      </w:r>
      <w:r w:rsidR="00123C7A" w:rsidRPr="006B32D7">
        <w:rPr>
          <w:rFonts w:asciiTheme="minorHAnsi" w:hAnsiTheme="minorHAnsi" w:cstheme="minorHAnsi"/>
        </w:rPr>
        <w:t xml:space="preserve"> </w:t>
      </w:r>
      <w:r w:rsidRPr="006B32D7">
        <w:rPr>
          <w:rFonts w:asciiTheme="minorHAnsi" w:hAnsiTheme="minorHAnsi" w:cstheme="minorHAnsi"/>
        </w:rPr>
        <w:t>należy skorzystać ze wzoru</w:t>
      </w:r>
      <w:r w:rsidRPr="006B32D7">
        <w:rPr>
          <w:rStyle w:val="Odwoanieprzypisudolnego"/>
          <w:rFonts w:asciiTheme="minorHAnsi" w:eastAsiaTheme="majorEastAsia" w:hAnsiTheme="minorHAnsi" w:cstheme="minorHAnsi"/>
          <w:lang w:eastAsia="pl-PL"/>
        </w:rPr>
        <w:t>:</w:t>
      </w:r>
    </w:p>
    <w:p w14:paraId="4A3F1B65" w14:textId="77777777" w:rsidR="005A4CC3" w:rsidRPr="006B32D7" w:rsidRDefault="005A4CC3" w:rsidP="005A4CC3">
      <w:pPr>
        <w:pStyle w:val="Normalny1"/>
        <w:jc w:val="center"/>
        <w:rPr>
          <w:rStyle w:val="Domylnaczcionkaakapitu1"/>
          <w:rFonts w:asciiTheme="minorHAnsi" w:hAnsiTheme="minorHAnsi" w:cstheme="minorHAnsi"/>
        </w:rPr>
      </w:pPr>
      <w:r w:rsidRPr="006B32D7">
        <w:rPr>
          <w:rStyle w:val="Domylnaczcionkaakapitu1"/>
          <w:rFonts w:asciiTheme="minorHAnsi" w:hAnsiTheme="minorHAnsi" w:cstheme="minorHAnsi"/>
          <w:szCs w:val="20"/>
          <w:lang w:eastAsia="pl-PL"/>
        </w:rPr>
        <w:t>E = ∑E</w:t>
      </w:r>
      <w:r w:rsidRPr="006B32D7">
        <w:rPr>
          <w:rStyle w:val="Domylnaczcionkaakapitu1"/>
          <w:rFonts w:asciiTheme="minorHAnsi" w:hAnsiTheme="minorHAnsi" w:cstheme="minorHAnsi"/>
          <w:szCs w:val="20"/>
          <w:vertAlign w:val="subscript"/>
          <w:lang w:eastAsia="pl-PL"/>
        </w:rPr>
        <w:t>m</w:t>
      </w:r>
      <w:r w:rsidRPr="006B32D7">
        <w:rPr>
          <w:rStyle w:val="Domylnaczcionkaakapitu1"/>
          <w:rFonts w:asciiTheme="minorHAnsi" w:hAnsiTheme="minorHAnsi" w:cstheme="minorHAnsi"/>
          <w:szCs w:val="20"/>
          <w:lang w:eastAsia="pl-PL"/>
        </w:rPr>
        <w:t>/A</w:t>
      </w:r>
      <w:r w:rsidRPr="006B32D7">
        <w:rPr>
          <w:rStyle w:val="Domylnaczcionkaakapitu1"/>
          <w:rFonts w:asciiTheme="minorHAnsi" w:hAnsiTheme="minorHAnsi" w:cstheme="minorHAnsi"/>
          <w:szCs w:val="20"/>
          <w:lang w:eastAsia="pl-PL"/>
        </w:rPr>
        <w:br/>
        <w:t xml:space="preserve"> </w:t>
      </w:r>
      <w:r w:rsidRPr="006B32D7">
        <w:rPr>
          <w:rStyle w:val="Domylnaczcionkaakapitu1"/>
          <w:rFonts w:asciiTheme="minorHAnsi" w:hAnsiTheme="minorHAnsi" w:cstheme="minorHAnsi"/>
          <w:szCs w:val="20"/>
          <w:lang w:eastAsia="pl-PL"/>
        </w:rPr>
        <w:br/>
        <w:t>Gdzie:</w:t>
      </w:r>
    </w:p>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
        <w:gridCol w:w="8236"/>
      </w:tblGrid>
      <w:tr w:rsidR="005A4CC3" w:rsidRPr="006B32D7" w14:paraId="63F2613D" w14:textId="77777777" w:rsidTr="00411530">
        <w:trPr>
          <w:trHeight w:val="316"/>
        </w:trPr>
        <w:tc>
          <w:tcPr>
            <w:tcW w:w="458" w:type="pct"/>
            <w:vAlign w:val="center"/>
            <w:hideMark/>
          </w:tcPr>
          <w:p w14:paraId="2209BF45" w14:textId="77777777" w:rsidR="005A4CC3" w:rsidRPr="006B32D7" w:rsidRDefault="005A4CC3">
            <w:pPr>
              <w:pStyle w:val="Normalny1"/>
              <w:jc w:val="left"/>
              <w:rPr>
                <w:rStyle w:val="Domylnaczcionkaakapitu1"/>
                <w:rFonts w:asciiTheme="minorHAnsi" w:hAnsiTheme="minorHAnsi" w:cstheme="minorHAnsi"/>
                <w:lang w:val="en-GB"/>
              </w:rPr>
            </w:pPr>
            <w:r w:rsidRPr="006B32D7">
              <w:rPr>
                <w:rStyle w:val="Domylnaczcionkaakapitu1"/>
                <w:rFonts w:asciiTheme="minorHAnsi" w:hAnsiTheme="minorHAnsi" w:cstheme="minorHAnsi"/>
                <w:lang w:val="en-GB"/>
              </w:rPr>
              <w:t>∑E</w:t>
            </w:r>
          </w:p>
        </w:tc>
        <w:tc>
          <w:tcPr>
            <w:tcW w:w="4542" w:type="pct"/>
            <w:hideMark/>
          </w:tcPr>
          <w:p w14:paraId="6AFB91CE" w14:textId="77777777" w:rsidR="005A4CC3" w:rsidRPr="006B32D7" w:rsidRDefault="005A4CC3" w:rsidP="2E2AEFD6">
            <w:pPr>
              <w:pStyle w:val="Normalny1"/>
              <w:spacing w:before="0"/>
              <w:rPr>
                <w:rStyle w:val="Domylnaczcionkaakapitu1"/>
                <w:rFonts w:asciiTheme="minorHAnsi" w:hAnsiTheme="minorHAnsi" w:cstheme="minorHAnsi"/>
                <w:lang w:eastAsia="en-US"/>
              </w:rPr>
            </w:pPr>
            <w:r w:rsidRPr="006B32D7">
              <w:rPr>
                <w:rStyle w:val="Domylnaczcionkaakapitu1"/>
                <w:rFonts w:asciiTheme="minorHAnsi" w:hAnsiTheme="minorHAnsi" w:cstheme="minorHAnsi"/>
              </w:rPr>
              <w:t xml:space="preserve">skumulowana emisja CO2e, </w:t>
            </w:r>
          </w:p>
          <w:p w14:paraId="50158093" w14:textId="77777777" w:rsidR="005A4CC3" w:rsidRPr="006B32D7" w:rsidRDefault="005A4CC3" w:rsidP="2E2AEFD6">
            <w:pPr>
              <w:pStyle w:val="Normalny1"/>
              <w:spacing w:before="0"/>
              <w:rPr>
                <w:rStyle w:val="Domylnaczcionkaakapitu1"/>
                <w:rFonts w:asciiTheme="minorHAnsi" w:hAnsiTheme="minorHAnsi" w:cstheme="minorHAnsi"/>
                <w:lang w:eastAsia="en-US"/>
              </w:rPr>
            </w:pPr>
            <w:r w:rsidRPr="006B32D7">
              <w:rPr>
                <w:rStyle w:val="Domylnaczcionkaakapitu1"/>
                <w:rFonts w:asciiTheme="minorHAnsi" w:hAnsiTheme="minorHAnsi" w:cstheme="minorHAnsi"/>
              </w:rPr>
              <w:t>[kgCO2/m2],</w:t>
            </w:r>
          </w:p>
        </w:tc>
      </w:tr>
      <w:tr w:rsidR="005A4CC3" w:rsidRPr="006B32D7" w14:paraId="33FB91D0" w14:textId="77777777" w:rsidTr="00411530">
        <w:trPr>
          <w:trHeight w:val="613"/>
        </w:trPr>
        <w:tc>
          <w:tcPr>
            <w:tcW w:w="458" w:type="pct"/>
            <w:vAlign w:val="center"/>
            <w:hideMark/>
          </w:tcPr>
          <w:p w14:paraId="64895932" w14:textId="77777777" w:rsidR="005A4CC3" w:rsidRPr="006B32D7" w:rsidRDefault="005A4CC3">
            <w:pPr>
              <w:pStyle w:val="Normalny1"/>
              <w:jc w:val="left"/>
              <w:rPr>
                <w:rStyle w:val="Domylnaczcionkaakapitu1"/>
                <w:rFonts w:asciiTheme="minorHAnsi" w:hAnsiTheme="minorHAnsi" w:cstheme="minorHAnsi"/>
                <w:lang w:val="en-GB"/>
              </w:rPr>
            </w:pPr>
            <w:r w:rsidRPr="006B32D7">
              <w:rPr>
                <w:rStyle w:val="Domylnaczcionkaakapitu1"/>
                <w:rFonts w:asciiTheme="minorHAnsi" w:hAnsiTheme="minorHAnsi" w:cstheme="minorHAnsi"/>
                <w:lang w:val="en-GB"/>
              </w:rPr>
              <w:t>E</w:t>
            </w:r>
            <w:r w:rsidRPr="006B32D7">
              <w:rPr>
                <w:rStyle w:val="Domylnaczcionkaakapitu1"/>
                <w:rFonts w:asciiTheme="minorHAnsi" w:hAnsiTheme="minorHAnsi" w:cstheme="minorHAnsi"/>
                <w:vertAlign w:val="subscript"/>
                <w:lang w:val="en-GB"/>
              </w:rPr>
              <w:t>m</w:t>
            </w:r>
          </w:p>
        </w:tc>
        <w:tc>
          <w:tcPr>
            <w:tcW w:w="4542" w:type="pct"/>
            <w:hideMark/>
          </w:tcPr>
          <w:p w14:paraId="042FAC8F" w14:textId="77777777" w:rsidR="005A4CC3" w:rsidRPr="006B32D7" w:rsidRDefault="005A4CC3" w:rsidP="2E2AEFD6">
            <w:pPr>
              <w:pStyle w:val="Normalny1"/>
              <w:spacing w:before="0"/>
              <w:rPr>
                <w:rStyle w:val="Domylnaczcionkaakapitu1"/>
                <w:rFonts w:asciiTheme="minorHAnsi" w:hAnsiTheme="minorHAnsi" w:cstheme="minorHAnsi"/>
                <w:lang w:eastAsia="en-US"/>
              </w:rPr>
            </w:pPr>
            <w:r w:rsidRPr="006B32D7">
              <w:rPr>
                <w:rStyle w:val="Domylnaczcionkaakapitu1"/>
                <w:rFonts w:asciiTheme="minorHAnsi" w:hAnsiTheme="minorHAnsi" w:cstheme="minorHAnsi"/>
              </w:rPr>
              <w:t xml:space="preserve">emisja CO2e obliczona dla materiałów budowlanych użytych </w:t>
            </w:r>
            <w:r w:rsidRPr="006B32D7">
              <w:rPr>
                <w:rFonts w:asciiTheme="minorHAnsi" w:hAnsiTheme="minorHAnsi" w:cstheme="minorHAnsi"/>
              </w:rPr>
              <w:t>do momentu uzyskania stanu deweloperskiego budynku (wykończona powierzchnia ścian pod malowanie, powierzchnia posadzek przygotowana pod dowolne wykończenie, parapety wewnętrzne i zewnętrzne, kompletna stolarka zewnętrzna okienna i drzwiowa)</w:t>
            </w:r>
            <w:r w:rsidRPr="006B32D7">
              <w:rPr>
                <w:rStyle w:val="Domylnaczcionkaakapitu1"/>
                <w:rFonts w:asciiTheme="minorHAnsi" w:hAnsiTheme="minorHAnsi" w:cstheme="minorHAnsi"/>
              </w:rPr>
              <w:t>, [kgCO2]</w:t>
            </w:r>
          </w:p>
        </w:tc>
      </w:tr>
      <w:tr w:rsidR="005A4CC3" w:rsidRPr="006B32D7" w14:paraId="65D4497D" w14:textId="77777777" w:rsidTr="00411530">
        <w:trPr>
          <w:trHeight w:val="338"/>
        </w:trPr>
        <w:tc>
          <w:tcPr>
            <w:tcW w:w="458" w:type="pct"/>
            <w:vAlign w:val="center"/>
            <w:hideMark/>
          </w:tcPr>
          <w:p w14:paraId="5515A450" w14:textId="77777777" w:rsidR="005A4CC3" w:rsidRPr="006B32D7" w:rsidRDefault="005A4CC3">
            <w:pPr>
              <w:pStyle w:val="Normalny1"/>
              <w:jc w:val="left"/>
              <w:rPr>
                <w:rStyle w:val="Domylnaczcionkaakapitu1"/>
                <w:rFonts w:asciiTheme="minorHAnsi" w:hAnsiTheme="minorHAnsi" w:cstheme="minorHAnsi"/>
                <w:lang w:val="en-GB"/>
              </w:rPr>
            </w:pPr>
            <w:r w:rsidRPr="006B32D7">
              <w:rPr>
                <w:rStyle w:val="Domylnaczcionkaakapitu1"/>
                <w:rFonts w:asciiTheme="minorHAnsi" w:hAnsiTheme="minorHAnsi" w:cstheme="minorHAnsi"/>
                <w:lang w:val="en-GB"/>
              </w:rPr>
              <w:t>A</w:t>
            </w:r>
          </w:p>
        </w:tc>
        <w:tc>
          <w:tcPr>
            <w:tcW w:w="4542" w:type="pct"/>
            <w:hideMark/>
          </w:tcPr>
          <w:p w14:paraId="3A4D8367" w14:textId="77777777" w:rsidR="005A4CC3" w:rsidRPr="006B32D7" w:rsidRDefault="005A4CC3" w:rsidP="2E2AEFD6">
            <w:pPr>
              <w:pStyle w:val="Normalny1"/>
              <w:spacing w:before="0"/>
              <w:rPr>
                <w:rStyle w:val="Domylnaczcionkaakapitu1"/>
                <w:rFonts w:asciiTheme="minorHAnsi" w:hAnsiTheme="minorHAnsi" w:cstheme="minorHAnsi"/>
                <w:lang w:eastAsia="en-US"/>
              </w:rPr>
            </w:pPr>
            <w:r w:rsidRPr="006B32D7">
              <w:rPr>
                <w:rStyle w:val="Domylnaczcionkaakapitu1"/>
                <w:rFonts w:asciiTheme="minorHAnsi" w:hAnsiTheme="minorHAnsi" w:cstheme="minorHAnsi"/>
              </w:rPr>
              <w:t xml:space="preserve">Powierzchnia całkowita - suma wszystkich trzech typów powierzchni całkowitej wyróżnionych w normie PN-ISO 9836:2015-12 (kondygnacje zamknięte, częściowo zamknięte, ograniczone innymi elementami budowlanymi), </w:t>
            </w:r>
          </w:p>
          <w:p w14:paraId="4AB6E74D" w14:textId="77777777" w:rsidR="005A4CC3" w:rsidRPr="006B32D7" w:rsidRDefault="005A4CC3" w:rsidP="2E2AEFD6">
            <w:pPr>
              <w:pStyle w:val="Normalny1"/>
              <w:spacing w:before="0"/>
              <w:rPr>
                <w:rStyle w:val="Domylnaczcionkaakapitu1"/>
                <w:rFonts w:asciiTheme="minorHAnsi" w:hAnsiTheme="minorHAnsi" w:cstheme="minorHAnsi"/>
                <w:lang w:val="en-GB" w:eastAsia="en-US"/>
              </w:rPr>
            </w:pPr>
            <w:r w:rsidRPr="006B32D7">
              <w:rPr>
                <w:rStyle w:val="Domylnaczcionkaakapitu1"/>
                <w:rFonts w:asciiTheme="minorHAnsi" w:hAnsiTheme="minorHAnsi" w:cstheme="minorHAnsi"/>
                <w:lang w:val="en-GB"/>
              </w:rPr>
              <w:t>[m</w:t>
            </w:r>
            <w:r w:rsidRPr="006B32D7">
              <w:rPr>
                <w:rStyle w:val="Domylnaczcionkaakapitu1"/>
                <w:rFonts w:asciiTheme="minorHAnsi" w:hAnsiTheme="minorHAnsi" w:cstheme="minorHAnsi"/>
                <w:vertAlign w:val="superscript"/>
                <w:lang w:val="en-GB"/>
              </w:rPr>
              <w:t>2</w:t>
            </w:r>
            <w:r w:rsidRPr="006B32D7">
              <w:rPr>
                <w:rStyle w:val="Domylnaczcionkaakapitu1"/>
                <w:rFonts w:asciiTheme="minorHAnsi" w:hAnsiTheme="minorHAnsi" w:cstheme="minorHAnsi"/>
                <w:lang w:val="en-GB"/>
              </w:rPr>
              <w:t>]</w:t>
            </w:r>
          </w:p>
        </w:tc>
      </w:tr>
    </w:tbl>
    <w:p w14:paraId="3978BCBF" w14:textId="73E4BF49" w:rsidR="004E508D" w:rsidRPr="006B32D7" w:rsidRDefault="004E508D" w:rsidP="00C71157">
      <w:pPr>
        <w:rPr>
          <w:rFonts w:cstheme="minorHAnsi"/>
          <w:sz w:val="22"/>
          <w:szCs w:val="22"/>
          <w:lang w:val="pl-PL"/>
        </w:rPr>
      </w:pPr>
    </w:p>
    <w:p w14:paraId="29180176" w14:textId="5A16B160" w:rsidR="004E508D" w:rsidRPr="006B32D7" w:rsidRDefault="004E508D" w:rsidP="004E508D">
      <w:pPr>
        <w:rPr>
          <w:rFonts w:cstheme="minorHAnsi"/>
          <w:color w:val="FF0000"/>
          <w:lang w:val="pl-PL"/>
        </w:rPr>
      </w:pPr>
      <w:r w:rsidRPr="006B32D7">
        <w:rPr>
          <w:rFonts w:cstheme="minorHAnsi"/>
          <w:b/>
          <w:color w:val="FF0000"/>
          <w:lang w:val="pl-PL"/>
        </w:rPr>
        <w:t>Arkusz „D2. Ślad węglowy” jest przykładem obliczeń</w:t>
      </w:r>
      <w:r w:rsidR="00AA1D0B" w:rsidRPr="006B32D7">
        <w:rPr>
          <w:rFonts w:cstheme="minorHAnsi"/>
          <w:b/>
          <w:color w:val="FF0000"/>
          <w:lang w:val="pl-PL"/>
        </w:rPr>
        <w:t>,</w:t>
      </w:r>
      <w:r w:rsidRPr="006B32D7">
        <w:rPr>
          <w:rFonts w:cstheme="minorHAnsi"/>
          <w:b/>
          <w:color w:val="FF0000"/>
          <w:lang w:val="pl-PL"/>
        </w:rPr>
        <w:t xml:space="preserve"> a Wykonawca może go edytować jeżeli uzna za zasadne wprowadzenie zmian.</w:t>
      </w:r>
      <w:r w:rsidRPr="006B32D7">
        <w:rPr>
          <w:rFonts w:cstheme="minorHAnsi"/>
          <w:color w:val="FF0000"/>
          <w:lang w:val="pl-PL"/>
        </w:rPr>
        <w:t xml:space="preserve"> </w:t>
      </w:r>
    </w:p>
    <w:p w14:paraId="7A279E34" w14:textId="4B8EB5C8" w:rsidR="004E508D" w:rsidRPr="006B32D7" w:rsidRDefault="004E508D" w:rsidP="00C71157">
      <w:pPr>
        <w:rPr>
          <w:rFonts w:cstheme="minorHAnsi"/>
          <w:sz w:val="22"/>
          <w:szCs w:val="22"/>
          <w:lang w:val="pl-PL"/>
        </w:rPr>
      </w:pPr>
    </w:p>
    <w:p w14:paraId="7BF63810" w14:textId="5531CBF6" w:rsidR="0030445C" w:rsidRPr="006B32D7" w:rsidRDefault="0030445C" w:rsidP="0030445C">
      <w:pPr>
        <w:spacing w:line="259" w:lineRule="auto"/>
        <w:rPr>
          <w:rFonts w:cstheme="minorHAnsi"/>
          <w:b/>
          <w:bCs/>
          <w:lang w:val="pl-PL"/>
        </w:rPr>
      </w:pPr>
      <w:r w:rsidRPr="006B32D7">
        <w:rPr>
          <w:rFonts w:cstheme="minorHAnsi"/>
          <w:b/>
          <w:bCs/>
          <w:lang w:val="pl-PL"/>
        </w:rPr>
        <w:t xml:space="preserve">Poniżej opisano kolejność działań w arkuszu </w:t>
      </w:r>
      <w:r w:rsidR="00476540" w:rsidRPr="006B32D7">
        <w:rPr>
          <w:rFonts w:cstheme="minorHAnsi"/>
          <w:b/>
          <w:bCs/>
          <w:lang w:val="pl-PL"/>
        </w:rPr>
        <w:t>Excel</w:t>
      </w:r>
      <w:r w:rsidRPr="006B32D7">
        <w:rPr>
          <w:rFonts w:cstheme="minorHAnsi"/>
          <w:b/>
          <w:bCs/>
          <w:lang w:val="pl-PL"/>
        </w:rPr>
        <w:t xml:space="preserve"> – zał. D2. Ślad węglowy</w:t>
      </w:r>
    </w:p>
    <w:p w14:paraId="401C15AE" w14:textId="77777777" w:rsidR="00C71157" w:rsidRPr="006B32D7" w:rsidRDefault="00C71157" w:rsidP="00C71157">
      <w:pPr>
        <w:rPr>
          <w:rFonts w:cstheme="minorHAnsi"/>
          <w:sz w:val="22"/>
          <w:szCs w:val="22"/>
          <w:lang w:val="pl-PL"/>
        </w:rPr>
      </w:pPr>
    </w:p>
    <w:p w14:paraId="4BDADC07" w14:textId="3CE63318" w:rsidR="00C71157" w:rsidRPr="006B32D7" w:rsidRDefault="00C71157" w:rsidP="00CA7129">
      <w:pPr>
        <w:rPr>
          <w:rFonts w:eastAsia="Times New Roman" w:cstheme="minorHAnsi"/>
          <w:b/>
          <w:bCs/>
          <w:color w:val="000000"/>
          <w:sz w:val="22"/>
          <w:szCs w:val="22"/>
          <w:u w:val="single"/>
          <w:lang w:val="pl-PL" w:eastAsia="pl-PL"/>
        </w:rPr>
      </w:pPr>
      <w:r w:rsidRPr="006B32D7">
        <w:rPr>
          <w:rFonts w:eastAsia="Times New Roman" w:cstheme="minorHAnsi"/>
          <w:b/>
          <w:bCs/>
          <w:color w:val="000000"/>
          <w:sz w:val="22"/>
          <w:szCs w:val="22"/>
          <w:u w:val="single"/>
          <w:lang w:val="pl-PL" w:eastAsia="pl-PL"/>
        </w:rPr>
        <w:t>KROK 1. Wypełnij tabelę 1</w:t>
      </w:r>
    </w:p>
    <w:p w14:paraId="07EADB8C" w14:textId="15364D9C" w:rsidR="003A53E5" w:rsidRPr="006B32D7" w:rsidRDefault="003A53E5" w:rsidP="00C71157">
      <w:pPr>
        <w:rPr>
          <w:rFonts w:cstheme="minorHAnsi"/>
          <w:lang w:val="pl-PL"/>
        </w:rPr>
      </w:pPr>
    </w:p>
    <w:p w14:paraId="57F5329F" w14:textId="5844EED9" w:rsidR="003A53E5" w:rsidRPr="006B32D7" w:rsidRDefault="003A53E5" w:rsidP="00C71157">
      <w:pPr>
        <w:rPr>
          <w:rFonts w:cstheme="minorHAnsi"/>
          <w:lang w:val="pl-PL"/>
        </w:rPr>
      </w:pPr>
      <w:r w:rsidRPr="006B32D7">
        <w:rPr>
          <w:rFonts w:cstheme="minorHAnsi"/>
          <w:lang w:val="pl-PL"/>
        </w:rPr>
        <w:t xml:space="preserve">Wielkość </w:t>
      </w:r>
      <w:r w:rsidRPr="006B32D7">
        <w:rPr>
          <w:rFonts w:cstheme="minorHAnsi"/>
          <w:b/>
          <w:bCs/>
          <w:lang w:val="pl-PL"/>
        </w:rPr>
        <w:t>E</w:t>
      </w:r>
      <w:r w:rsidRPr="006B32D7">
        <w:rPr>
          <w:rFonts w:cstheme="minorHAnsi"/>
          <w:b/>
          <w:bCs/>
          <w:vertAlign w:val="subscript"/>
          <w:lang w:val="pl-PL"/>
        </w:rPr>
        <w:t>m</w:t>
      </w:r>
      <w:r w:rsidRPr="006B32D7">
        <w:rPr>
          <w:rFonts w:cstheme="minorHAnsi"/>
          <w:lang w:val="pl-PL"/>
        </w:rPr>
        <w:t xml:space="preserve"> należy wyznaczyć w Excelu  poprzez stworzenie i wypełnienie tabeli według poniższego wzoru (Tabeli 1):</w:t>
      </w:r>
    </w:p>
    <w:p w14:paraId="678BF1F7" w14:textId="77777777" w:rsidR="00C71157" w:rsidRPr="006B32D7" w:rsidRDefault="00C71157" w:rsidP="003A53E5">
      <w:pPr>
        <w:rPr>
          <w:rFonts w:cstheme="minorHAnsi"/>
          <w:sz w:val="22"/>
          <w:szCs w:val="22"/>
          <w:lang w:val="pl-PL"/>
        </w:rPr>
      </w:pPr>
    </w:p>
    <w:p w14:paraId="74A3D068" w14:textId="4101275D" w:rsidR="003A53E5" w:rsidRPr="006B32D7" w:rsidRDefault="003A53E5" w:rsidP="00C71157">
      <w:pPr>
        <w:rPr>
          <w:rFonts w:eastAsia="Times New Roman" w:cstheme="minorHAnsi"/>
          <w:b/>
          <w:bCs/>
          <w:sz w:val="28"/>
          <w:szCs w:val="28"/>
          <w:lang w:val="pl-PL" w:eastAsia="pl-PL"/>
        </w:rPr>
      </w:pPr>
      <w:r w:rsidRPr="006B32D7">
        <w:rPr>
          <w:rFonts w:cstheme="minorHAnsi"/>
          <w:lang w:val="pl-PL"/>
        </w:rPr>
        <w:t xml:space="preserve">Tabela 1. Przykładowa </w:t>
      </w:r>
      <w:r w:rsidR="00AA441E" w:rsidRPr="006B32D7">
        <w:rPr>
          <w:rFonts w:cstheme="minorHAnsi"/>
          <w:lang w:val="pl-PL"/>
        </w:rPr>
        <w:t>Tabela 1 skumulowana emisja CO2</w:t>
      </w:r>
      <w:r w:rsidRPr="006B32D7">
        <w:rPr>
          <w:rFonts w:cstheme="minorHAnsi"/>
          <w:lang w:val="pl-PL"/>
        </w:rPr>
        <w:t xml:space="preserve">do wykonania </w:t>
      </w:r>
      <w:bookmarkStart w:id="39" w:name="_Hlk57046707"/>
      <w:r w:rsidRPr="006B32D7">
        <w:rPr>
          <w:rFonts w:cstheme="minorHAnsi"/>
          <w:lang w:val="pl-PL"/>
        </w:rPr>
        <w:t>w Excelu</w:t>
      </w:r>
      <w:bookmarkEnd w:id="39"/>
      <w:r w:rsidRPr="006B32D7">
        <w:rPr>
          <w:rFonts w:cstheme="minorHAnsi"/>
          <w:lang w:val="pl-PL"/>
        </w:rPr>
        <w:t xml:space="preserve">. </w:t>
      </w:r>
    </w:p>
    <w:tbl>
      <w:tblPr>
        <w:tblW w:w="9151" w:type="dxa"/>
        <w:jc w:val="center"/>
        <w:tblCellMar>
          <w:left w:w="70" w:type="dxa"/>
          <w:right w:w="70" w:type="dxa"/>
        </w:tblCellMar>
        <w:tblLook w:val="04A0" w:firstRow="1" w:lastRow="0" w:firstColumn="1" w:lastColumn="0" w:noHBand="0" w:noVBand="1"/>
      </w:tblPr>
      <w:tblGrid>
        <w:gridCol w:w="622"/>
        <w:gridCol w:w="2123"/>
        <w:gridCol w:w="2026"/>
        <w:gridCol w:w="1304"/>
        <w:gridCol w:w="1616"/>
        <w:gridCol w:w="1460"/>
      </w:tblGrid>
      <w:tr w:rsidR="003A53E5" w:rsidRPr="006B32D7" w14:paraId="5CD5103B" w14:textId="77777777" w:rsidTr="001C2217">
        <w:trPr>
          <w:trHeight w:val="1792"/>
          <w:tblHeader/>
          <w:jc w:val="center"/>
        </w:trPr>
        <w:tc>
          <w:tcPr>
            <w:tcW w:w="622"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B7F0D08" w14:textId="77777777" w:rsidR="003A53E5" w:rsidRPr="006B32D7" w:rsidRDefault="003A53E5" w:rsidP="00C930AF">
            <w:pPr>
              <w:rPr>
                <w:rFonts w:eastAsia="Times New Roman" w:cstheme="minorHAnsi"/>
                <w:bCs/>
                <w:color w:val="000000"/>
                <w:lang w:eastAsia="pl-PL"/>
              </w:rPr>
            </w:pPr>
            <w:r w:rsidRPr="006B32D7">
              <w:rPr>
                <w:rFonts w:eastAsia="Times New Roman" w:cstheme="minorHAnsi"/>
                <w:bCs/>
                <w:color w:val="000000"/>
                <w:lang w:eastAsia="pl-PL"/>
              </w:rPr>
              <w:t>lp.</w:t>
            </w:r>
          </w:p>
        </w:tc>
        <w:tc>
          <w:tcPr>
            <w:tcW w:w="2123" w:type="dxa"/>
            <w:tcBorders>
              <w:top w:val="single" w:sz="8" w:space="0" w:color="auto"/>
              <w:left w:val="nil"/>
              <w:bottom w:val="single" w:sz="4" w:space="0" w:color="auto"/>
              <w:right w:val="single" w:sz="4" w:space="0" w:color="auto"/>
            </w:tcBorders>
            <w:shd w:val="clear" w:color="auto" w:fill="auto"/>
            <w:noWrap/>
            <w:vAlign w:val="center"/>
            <w:hideMark/>
          </w:tcPr>
          <w:p w14:paraId="6423D16F" w14:textId="77777777" w:rsidR="003A53E5" w:rsidRPr="006B32D7" w:rsidRDefault="003A53E5" w:rsidP="00734B44">
            <w:pPr>
              <w:jc w:val="center"/>
              <w:rPr>
                <w:rFonts w:eastAsia="Times New Roman" w:cstheme="minorHAnsi"/>
                <w:bCs/>
                <w:color w:val="000000"/>
                <w:lang w:eastAsia="pl-PL"/>
              </w:rPr>
            </w:pPr>
            <w:r w:rsidRPr="006B32D7">
              <w:rPr>
                <w:rFonts w:eastAsia="Times New Roman" w:cstheme="minorHAnsi"/>
                <w:bCs/>
                <w:color w:val="000000"/>
                <w:lang w:eastAsia="pl-PL"/>
              </w:rPr>
              <w:t>Nazwa elementu</w:t>
            </w:r>
          </w:p>
        </w:tc>
        <w:tc>
          <w:tcPr>
            <w:tcW w:w="2026" w:type="dxa"/>
            <w:tcBorders>
              <w:top w:val="single" w:sz="8" w:space="0" w:color="auto"/>
              <w:left w:val="nil"/>
              <w:bottom w:val="single" w:sz="4" w:space="0" w:color="auto"/>
              <w:right w:val="single" w:sz="4" w:space="0" w:color="auto"/>
            </w:tcBorders>
            <w:shd w:val="clear" w:color="auto" w:fill="auto"/>
            <w:noWrap/>
            <w:vAlign w:val="center"/>
            <w:hideMark/>
          </w:tcPr>
          <w:p w14:paraId="4D266DE2" w14:textId="77777777" w:rsidR="003A53E5" w:rsidRPr="006B32D7" w:rsidRDefault="003A53E5" w:rsidP="00734B44">
            <w:pPr>
              <w:jc w:val="center"/>
              <w:rPr>
                <w:rFonts w:eastAsia="Times New Roman" w:cstheme="minorHAnsi"/>
                <w:bCs/>
                <w:color w:val="000000"/>
                <w:lang w:eastAsia="pl-PL"/>
              </w:rPr>
            </w:pPr>
            <w:r w:rsidRPr="006B32D7">
              <w:rPr>
                <w:rFonts w:eastAsia="Times New Roman" w:cstheme="minorHAnsi"/>
                <w:bCs/>
                <w:color w:val="000000"/>
                <w:lang w:eastAsia="pl-PL"/>
              </w:rPr>
              <w:t>Materiały</w:t>
            </w:r>
          </w:p>
        </w:tc>
        <w:tc>
          <w:tcPr>
            <w:tcW w:w="1304" w:type="dxa"/>
            <w:tcBorders>
              <w:top w:val="single" w:sz="8" w:space="0" w:color="auto"/>
              <w:left w:val="nil"/>
              <w:bottom w:val="single" w:sz="4" w:space="0" w:color="auto"/>
              <w:right w:val="single" w:sz="4" w:space="0" w:color="auto"/>
            </w:tcBorders>
            <w:shd w:val="clear" w:color="auto" w:fill="auto"/>
            <w:vAlign w:val="center"/>
            <w:hideMark/>
          </w:tcPr>
          <w:p w14:paraId="752F62F7" w14:textId="77777777" w:rsidR="00734B44" w:rsidRPr="006B32D7" w:rsidRDefault="003A53E5" w:rsidP="00734B44">
            <w:pPr>
              <w:jc w:val="center"/>
              <w:rPr>
                <w:rFonts w:eastAsia="Times New Roman" w:cstheme="minorHAnsi"/>
                <w:bCs/>
                <w:color w:val="000000"/>
                <w:lang w:eastAsia="pl-PL"/>
              </w:rPr>
            </w:pPr>
            <w:bookmarkStart w:id="40" w:name="_Hlk57046516"/>
            <w:r w:rsidRPr="006B32D7">
              <w:rPr>
                <w:rFonts w:eastAsia="Times New Roman" w:cstheme="minorHAnsi"/>
                <w:bCs/>
                <w:color w:val="000000"/>
                <w:lang w:eastAsia="pl-PL"/>
              </w:rPr>
              <w:t>M</w:t>
            </w:r>
            <w:r w:rsidRPr="006B32D7">
              <w:rPr>
                <w:rFonts w:eastAsia="Times New Roman" w:cstheme="minorHAnsi"/>
                <w:bCs/>
                <w:color w:val="000000"/>
                <w:vertAlign w:val="subscript"/>
                <w:lang w:eastAsia="pl-PL"/>
              </w:rPr>
              <w:t>i</w:t>
            </w:r>
            <w:bookmarkEnd w:id="40"/>
            <w:r w:rsidRPr="006B32D7">
              <w:rPr>
                <w:rFonts w:eastAsia="Times New Roman" w:cstheme="minorHAnsi"/>
                <w:bCs/>
                <w:color w:val="000000"/>
                <w:lang w:eastAsia="pl-PL"/>
              </w:rPr>
              <w:t xml:space="preserve"> - masa materiału </w:t>
            </w:r>
          </w:p>
          <w:p w14:paraId="565259C8" w14:textId="35D63155" w:rsidR="003A53E5" w:rsidRPr="006B32D7" w:rsidRDefault="003A53E5" w:rsidP="00734B44">
            <w:pPr>
              <w:jc w:val="center"/>
              <w:rPr>
                <w:rFonts w:eastAsia="Times New Roman" w:cstheme="minorHAnsi"/>
                <w:bCs/>
                <w:color w:val="000000"/>
                <w:lang w:eastAsia="pl-PL"/>
              </w:rPr>
            </w:pPr>
            <w:r w:rsidRPr="006B32D7">
              <w:rPr>
                <w:rFonts w:eastAsia="Times New Roman" w:cstheme="minorHAnsi"/>
                <w:bCs/>
                <w:color w:val="000000"/>
                <w:lang w:eastAsia="pl-PL"/>
              </w:rPr>
              <w:t>[kg]</w:t>
            </w:r>
          </w:p>
        </w:tc>
        <w:tc>
          <w:tcPr>
            <w:tcW w:w="1616" w:type="dxa"/>
            <w:tcBorders>
              <w:top w:val="single" w:sz="8" w:space="0" w:color="auto"/>
              <w:left w:val="nil"/>
              <w:bottom w:val="single" w:sz="4" w:space="0" w:color="auto"/>
              <w:right w:val="single" w:sz="4" w:space="0" w:color="auto"/>
            </w:tcBorders>
            <w:shd w:val="clear" w:color="auto" w:fill="auto"/>
            <w:vAlign w:val="center"/>
            <w:hideMark/>
          </w:tcPr>
          <w:p w14:paraId="304B2FF7" w14:textId="0805F765" w:rsidR="003A53E5" w:rsidRPr="006B32D7" w:rsidRDefault="003A53E5" w:rsidP="00734B44">
            <w:pPr>
              <w:jc w:val="center"/>
              <w:rPr>
                <w:rFonts w:eastAsia="Times New Roman" w:cstheme="minorHAnsi"/>
                <w:bCs/>
                <w:color w:val="000000"/>
                <w:lang w:val="pl-PL" w:eastAsia="pl-PL"/>
              </w:rPr>
            </w:pPr>
            <w:bookmarkStart w:id="41" w:name="_Hlk57046539"/>
            <w:r w:rsidRPr="006B32D7">
              <w:rPr>
                <w:rFonts w:eastAsia="Times New Roman" w:cstheme="minorHAnsi"/>
                <w:bCs/>
                <w:color w:val="000000"/>
                <w:lang w:val="pl-PL" w:eastAsia="pl-PL"/>
              </w:rPr>
              <w:t>EC</w:t>
            </w:r>
            <w:r w:rsidRPr="006B32D7">
              <w:rPr>
                <w:rFonts w:eastAsia="Times New Roman" w:cstheme="minorHAnsi"/>
                <w:bCs/>
                <w:color w:val="000000"/>
                <w:vertAlign w:val="subscript"/>
                <w:lang w:val="pl-PL" w:eastAsia="pl-PL"/>
              </w:rPr>
              <w:t>i</w:t>
            </w:r>
            <w:bookmarkEnd w:id="41"/>
            <w:r w:rsidRPr="006B32D7">
              <w:rPr>
                <w:rFonts w:eastAsia="Times New Roman" w:cstheme="minorHAnsi"/>
                <w:bCs/>
                <w:color w:val="000000"/>
                <w:lang w:val="pl-PL" w:eastAsia="pl-PL"/>
              </w:rPr>
              <w:t xml:space="preserve"> - wskaźnik skumulowanej emisji CO</w:t>
            </w:r>
            <w:r w:rsidRPr="006B32D7">
              <w:rPr>
                <w:rFonts w:eastAsia="Times New Roman" w:cstheme="minorHAnsi"/>
                <w:bCs/>
                <w:color w:val="000000"/>
                <w:vertAlign w:val="subscript"/>
                <w:lang w:val="pl-PL" w:eastAsia="pl-PL"/>
              </w:rPr>
              <w:t>2</w:t>
            </w:r>
            <w:r w:rsidRPr="006B32D7">
              <w:rPr>
                <w:rFonts w:eastAsia="Times New Roman" w:cstheme="minorHAnsi"/>
                <w:bCs/>
                <w:color w:val="000000"/>
                <w:lang w:val="pl-PL" w:eastAsia="pl-PL"/>
              </w:rPr>
              <w:t xml:space="preserve">  </w:t>
            </w:r>
            <w:r w:rsidR="00734B44" w:rsidRPr="006B32D7">
              <w:rPr>
                <w:rFonts w:eastAsia="Times New Roman" w:cstheme="minorHAnsi"/>
                <w:bCs/>
                <w:color w:val="000000"/>
                <w:lang w:val="pl-PL" w:eastAsia="pl-PL"/>
              </w:rPr>
              <w:t>[</w:t>
            </w:r>
            <w:r w:rsidRPr="006B32D7">
              <w:rPr>
                <w:rFonts w:eastAsia="Times New Roman" w:cstheme="minorHAnsi"/>
                <w:bCs/>
                <w:color w:val="000000"/>
                <w:lang w:val="pl-PL" w:eastAsia="pl-PL"/>
              </w:rPr>
              <w:t>kgCO</w:t>
            </w:r>
            <w:r w:rsidRPr="006B32D7">
              <w:rPr>
                <w:rFonts w:eastAsia="Times New Roman" w:cstheme="minorHAnsi"/>
                <w:bCs/>
                <w:color w:val="000000"/>
                <w:vertAlign w:val="subscript"/>
                <w:lang w:val="pl-PL" w:eastAsia="pl-PL"/>
              </w:rPr>
              <w:t>2</w:t>
            </w:r>
            <w:r w:rsidRPr="006B32D7">
              <w:rPr>
                <w:rFonts w:eastAsia="Times New Roman" w:cstheme="minorHAnsi"/>
                <w:bCs/>
                <w:color w:val="000000"/>
                <w:lang w:val="pl-PL" w:eastAsia="pl-PL"/>
              </w:rPr>
              <w:t>/kg materiału</w:t>
            </w:r>
            <w:r w:rsidR="00734B44" w:rsidRPr="006B32D7">
              <w:rPr>
                <w:rFonts w:eastAsia="Times New Roman" w:cstheme="minorHAnsi"/>
                <w:bCs/>
                <w:color w:val="000000"/>
                <w:lang w:val="pl-PL" w:eastAsia="pl-PL"/>
              </w:rPr>
              <w:t>]</w:t>
            </w:r>
          </w:p>
        </w:tc>
        <w:tc>
          <w:tcPr>
            <w:tcW w:w="1460" w:type="dxa"/>
            <w:tcBorders>
              <w:top w:val="single" w:sz="8" w:space="0" w:color="auto"/>
              <w:left w:val="nil"/>
              <w:bottom w:val="single" w:sz="4" w:space="0" w:color="auto"/>
              <w:right w:val="single" w:sz="8" w:space="0" w:color="auto"/>
            </w:tcBorders>
            <w:shd w:val="clear" w:color="auto" w:fill="auto"/>
            <w:vAlign w:val="center"/>
            <w:hideMark/>
          </w:tcPr>
          <w:p w14:paraId="4F7BD632" w14:textId="19D450C5" w:rsidR="003A53E5" w:rsidRPr="006B32D7" w:rsidRDefault="003A53E5" w:rsidP="00734B44">
            <w:pPr>
              <w:jc w:val="center"/>
              <w:rPr>
                <w:rFonts w:eastAsia="Times New Roman" w:cstheme="minorHAnsi"/>
                <w:bCs/>
                <w:color w:val="000000"/>
                <w:lang w:val="pl-PL" w:eastAsia="pl-PL"/>
              </w:rPr>
            </w:pPr>
            <w:r w:rsidRPr="006B32D7">
              <w:rPr>
                <w:rFonts w:eastAsia="Times New Roman" w:cstheme="minorHAnsi"/>
                <w:bCs/>
                <w:color w:val="000000"/>
                <w:lang w:val="pl-PL" w:eastAsia="pl-PL"/>
              </w:rPr>
              <w:t>SEC-skumulowana emisji CO</w:t>
            </w:r>
            <w:r w:rsidRPr="006B32D7">
              <w:rPr>
                <w:rFonts w:eastAsia="Times New Roman" w:cstheme="minorHAnsi"/>
                <w:bCs/>
                <w:color w:val="000000"/>
                <w:vertAlign w:val="subscript"/>
                <w:lang w:val="pl-PL" w:eastAsia="pl-PL"/>
              </w:rPr>
              <w:t>2</w:t>
            </w:r>
            <w:r w:rsidRPr="006B32D7">
              <w:rPr>
                <w:rFonts w:eastAsia="Times New Roman" w:cstheme="minorHAnsi"/>
                <w:bCs/>
                <w:color w:val="000000"/>
                <w:lang w:val="pl-PL" w:eastAsia="pl-PL"/>
              </w:rPr>
              <w:t xml:space="preserve">  </w:t>
            </w:r>
            <w:r w:rsidR="00734B44" w:rsidRPr="006B32D7">
              <w:rPr>
                <w:rFonts w:eastAsia="Times New Roman" w:cstheme="minorHAnsi"/>
                <w:bCs/>
                <w:color w:val="000000"/>
                <w:lang w:val="pl-PL" w:eastAsia="pl-PL"/>
              </w:rPr>
              <w:t>[</w:t>
            </w:r>
            <w:r w:rsidRPr="006B32D7">
              <w:rPr>
                <w:rFonts w:eastAsia="Times New Roman" w:cstheme="minorHAnsi"/>
                <w:bCs/>
                <w:color w:val="000000"/>
                <w:lang w:val="pl-PL" w:eastAsia="pl-PL"/>
              </w:rPr>
              <w:t>kgCO</w:t>
            </w:r>
            <w:r w:rsidRPr="006B32D7">
              <w:rPr>
                <w:rFonts w:eastAsia="Times New Roman" w:cstheme="minorHAnsi"/>
                <w:bCs/>
                <w:color w:val="000000"/>
                <w:vertAlign w:val="subscript"/>
                <w:lang w:val="pl-PL" w:eastAsia="pl-PL"/>
              </w:rPr>
              <w:t>2</w:t>
            </w:r>
            <w:r w:rsidR="00734B44" w:rsidRPr="006B32D7">
              <w:rPr>
                <w:rFonts w:eastAsia="Times New Roman" w:cstheme="minorHAnsi"/>
                <w:bCs/>
                <w:color w:val="000000"/>
                <w:lang w:val="pl-PL" w:eastAsia="pl-PL"/>
              </w:rPr>
              <w:t>]</w:t>
            </w:r>
          </w:p>
        </w:tc>
      </w:tr>
      <w:tr w:rsidR="003A53E5" w:rsidRPr="006B32D7" w14:paraId="4EFE55CB" w14:textId="77777777" w:rsidTr="001C2217">
        <w:trPr>
          <w:trHeight w:val="303"/>
          <w:tblHeader/>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74DC9FFE" w14:textId="77777777" w:rsidR="003A53E5" w:rsidRPr="006B32D7" w:rsidRDefault="003A53E5" w:rsidP="00C930AF">
            <w:pPr>
              <w:jc w:val="center"/>
              <w:rPr>
                <w:rFonts w:eastAsia="Times New Roman" w:cstheme="minorHAnsi"/>
                <w:bCs/>
                <w:color w:val="000000"/>
                <w:lang w:eastAsia="pl-PL"/>
              </w:rPr>
            </w:pPr>
            <w:r w:rsidRPr="006B32D7">
              <w:rPr>
                <w:rFonts w:eastAsia="Times New Roman" w:cstheme="minorHAnsi"/>
                <w:bCs/>
                <w:color w:val="000000"/>
                <w:lang w:eastAsia="pl-PL"/>
              </w:rPr>
              <w:t>1</w:t>
            </w:r>
          </w:p>
        </w:tc>
        <w:tc>
          <w:tcPr>
            <w:tcW w:w="2123" w:type="dxa"/>
            <w:tcBorders>
              <w:top w:val="nil"/>
              <w:left w:val="nil"/>
              <w:bottom w:val="single" w:sz="4" w:space="0" w:color="auto"/>
              <w:right w:val="single" w:sz="4" w:space="0" w:color="auto"/>
            </w:tcBorders>
            <w:shd w:val="clear" w:color="auto" w:fill="auto"/>
            <w:noWrap/>
            <w:vAlign w:val="center"/>
          </w:tcPr>
          <w:p w14:paraId="4EF2B714" w14:textId="77777777" w:rsidR="003A53E5" w:rsidRPr="006B32D7" w:rsidRDefault="003A53E5" w:rsidP="00C930AF">
            <w:pPr>
              <w:jc w:val="center"/>
              <w:rPr>
                <w:rFonts w:eastAsia="Times New Roman" w:cstheme="minorHAnsi"/>
                <w:bCs/>
                <w:color w:val="000000"/>
                <w:lang w:eastAsia="pl-PL"/>
              </w:rPr>
            </w:pPr>
            <w:r w:rsidRPr="006B32D7">
              <w:rPr>
                <w:rFonts w:eastAsia="Times New Roman" w:cstheme="minorHAnsi"/>
                <w:bCs/>
                <w:color w:val="000000"/>
                <w:lang w:eastAsia="pl-PL"/>
              </w:rPr>
              <w:t>2</w:t>
            </w:r>
          </w:p>
        </w:tc>
        <w:tc>
          <w:tcPr>
            <w:tcW w:w="2026" w:type="dxa"/>
            <w:tcBorders>
              <w:top w:val="nil"/>
              <w:left w:val="nil"/>
              <w:bottom w:val="single" w:sz="4" w:space="0" w:color="auto"/>
              <w:right w:val="single" w:sz="4" w:space="0" w:color="auto"/>
            </w:tcBorders>
            <w:shd w:val="clear" w:color="auto" w:fill="auto"/>
            <w:noWrap/>
            <w:vAlign w:val="center"/>
          </w:tcPr>
          <w:p w14:paraId="50665202" w14:textId="77777777" w:rsidR="003A53E5" w:rsidRPr="006B32D7" w:rsidRDefault="003A53E5" w:rsidP="00C930AF">
            <w:pPr>
              <w:jc w:val="center"/>
              <w:rPr>
                <w:rFonts w:eastAsia="Times New Roman" w:cstheme="minorHAnsi"/>
                <w:bCs/>
                <w:color w:val="000000"/>
                <w:lang w:eastAsia="pl-PL"/>
              </w:rPr>
            </w:pPr>
            <w:r w:rsidRPr="006B32D7">
              <w:rPr>
                <w:rFonts w:eastAsia="Times New Roman" w:cstheme="minorHAnsi"/>
                <w:bCs/>
                <w:color w:val="000000"/>
                <w:lang w:eastAsia="pl-PL"/>
              </w:rPr>
              <w:t>3</w:t>
            </w:r>
          </w:p>
        </w:tc>
        <w:tc>
          <w:tcPr>
            <w:tcW w:w="1304" w:type="dxa"/>
            <w:tcBorders>
              <w:top w:val="nil"/>
              <w:left w:val="nil"/>
              <w:bottom w:val="single" w:sz="4" w:space="0" w:color="auto"/>
              <w:right w:val="single" w:sz="4" w:space="0" w:color="auto"/>
            </w:tcBorders>
            <w:shd w:val="clear" w:color="auto" w:fill="auto"/>
            <w:noWrap/>
            <w:vAlign w:val="center"/>
          </w:tcPr>
          <w:p w14:paraId="0064E51B" w14:textId="77777777" w:rsidR="003A53E5" w:rsidRPr="006B32D7" w:rsidRDefault="003A53E5" w:rsidP="00C930AF">
            <w:pPr>
              <w:jc w:val="center"/>
              <w:rPr>
                <w:rFonts w:eastAsia="Times New Roman" w:cstheme="minorHAnsi"/>
                <w:bCs/>
                <w:color w:val="000000"/>
                <w:lang w:eastAsia="pl-PL"/>
              </w:rPr>
            </w:pPr>
            <w:r w:rsidRPr="006B32D7">
              <w:rPr>
                <w:rFonts w:eastAsia="Times New Roman" w:cstheme="minorHAnsi"/>
                <w:bCs/>
                <w:color w:val="000000"/>
                <w:lang w:eastAsia="pl-PL"/>
              </w:rPr>
              <w:t>4</w:t>
            </w:r>
          </w:p>
        </w:tc>
        <w:tc>
          <w:tcPr>
            <w:tcW w:w="1616" w:type="dxa"/>
            <w:tcBorders>
              <w:top w:val="nil"/>
              <w:left w:val="nil"/>
              <w:bottom w:val="single" w:sz="4" w:space="0" w:color="auto"/>
              <w:right w:val="single" w:sz="4" w:space="0" w:color="auto"/>
            </w:tcBorders>
            <w:shd w:val="clear" w:color="auto" w:fill="auto"/>
            <w:noWrap/>
            <w:vAlign w:val="center"/>
          </w:tcPr>
          <w:p w14:paraId="39B5F023" w14:textId="77777777" w:rsidR="003A53E5" w:rsidRPr="006B32D7" w:rsidRDefault="003A53E5" w:rsidP="00C930AF">
            <w:pPr>
              <w:jc w:val="center"/>
              <w:rPr>
                <w:rFonts w:eastAsia="Times New Roman" w:cstheme="minorHAnsi"/>
                <w:bCs/>
                <w:color w:val="000000"/>
                <w:lang w:eastAsia="pl-PL"/>
              </w:rPr>
            </w:pPr>
            <w:r w:rsidRPr="006B32D7">
              <w:rPr>
                <w:rFonts w:eastAsia="Times New Roman" w:cstheme="minorHAnsi"/>
                <w:bCs/>
                <w:color w:val="000000"/>
                <w:lang w:eastAsia="pl-PL"/>
              </w:rPr>
              <w:t>5</w:t>
            </w:r>
          </w:p>
        </w:tc>
        <w:tc>
          <w:tcPr>
            <w:tcW w:w="1460" w:type="dxa"/>
            <w:tcBorders>
              <w:top w:val="nil"/>
              <w:left w:val="nil"/>
              <w:bottom w:val="single" w:sz="4" w:space="0" w:color="auto"/>
              <w:right w:val="single" w:sz="8" w:space="0" w:color="auto"/>
            </w:tcBorders>
            <w:shd w:val="clear" w:color="auto" w:fill="auto"/>
            <w:noWrap/>
            <w:vAlign w:val="center"/>
          </w:tcPr>
          <w:p w14:paraId="13CA3274" w14:textId="77777777" w:rsidR="003A53E5" w:rsidRPr="006B32D7" w:rsidRDefault="003A53E5" w:rsidP="00C930AF">
            <w:pPr>
              <w:jc w:val="center"/>
              <w:rPr>
                <w:rFonts w:eastAsia="Times New Roman" w:cstheme="minorHAnsi"/>
                <w:bCs/>
                <w:color w:val="000000"/>
                <w:lang w:eastAsia="pl-PL"/>
              </w:rPr>
            </w:pPr>
            <w:r w:rsidRPr="006B32D7">
              <w:rPr>
                <w:rFonts w:eastAsia="Times New Roman" w:cstheme="minorHAnsi"/>
                <w:bCs/>
                <w:color w:val="000000"/>
                <w:lang w:eastAsia="pl-PL"/>
              </w:rPr>
              <w:t>6</w:t>
            </w:r>
          </w:p>
        </w:tc>
      </w:tr>
      <w:tr w:rsidR="003A53E5" w:rsidRPr="006B32D7" w14:paraId="318D189B"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0E2E3BCB" w14:textId="57D67223"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1.</w:t>
            </w:r>
            <w:r w:rsidR="00CA7129" w:rsidRPr="006B32D7">
              <w:rPr>
                <w:rFonts w:eastAsia="Times New Roman" w:cstheme="minorHAnsi"/>
                <w:color w:val="000000"/>
                <w:lang w:eastAsia="pl-PL"/>
              </w:rPr>
              <w:t>1</w:t>
            </w:r>
          </w:p>
        </w:tc>
        <w:tc>
          <w:tcPr>
            <w:tcW w:w="2123" w:type="dxa"/>
            <w:tcBorders>
              <w:top w:val="nil"/>
              <w:left w:val="nil"/>
              <w:bottom w:val="single" w:sz="4" w:space="0" w:color="auto"/>
              <w:right w:val="single" w:sz="4" w:space="0" w:color="auto"/>
            </w:tcBorders>
            <w:shd w:val="clear" w:color="auto" w:fill="auto"/>
            <w:noWrap/>
            <w:vAlign w:val="center"/>
            <w:hideMark/>
          </w:tcPr>
          <w:p w14:paraId="1EB89591"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Fundament</w:t>
            </w:r>
          </w:p>
        </w:tc>
        <w:tc>
          <w:tcPr>
            <w:tcW w:w="2026" w:type="dxa"/>
            <w:tcBorders>
              <w:top w:val="nil"/>
              <w:left w:val="nil"/>
              <w:bottom w:val="single" w:sz="4" w:space="0" w:color="auto"/>
              <w:right w:val="single" w:sz="4" w:space="0" w:color="auto"/>
            </w:tcBorders>
            <w:shd w:val="clear" w:color="auto" w:fill="auto"/>
            <w:noWrap/>
            <w:vAlign w:val="center"/>
            <w:hideMark/>
          </w:tcPr>
          <w:p w14:paraId="2A4EA5B5"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Chudy beton</w:t>
            </w:r>
          </w:p>
        </w:tc>
        <w:tc>
          <w:tcPr>
            <w:tcW w:w="1304" w:type="dxa"/>
            <w:tcBorders>
              <w:top w:val="nil"/>
              <w:left w:val="nil"/>
              <w:bottom w:val="single" w:sz="4" w:space="0" w:color="auto"/>
              <w:right w:val="single" w:sz="4" w:space="0" w:color="auto"/>
            </w:tcBorders>
            <w:shd w:val="clear" w:color="auto" w:fill="auto"/>
            <w:noWrap/>
            <w:vAlign w:val="center"/>
            <w:hideMark/>
          </w:tcPr>
          <w:p w14:paraId="2637D5EA" w14:textId="77777777" w:rsidR="003A53E5" w:rsidRPr="006B32D7" w:rsidRDefault="003A53E5" w:rsidP="00C930AF">
            <w:pPr>
              <w:jc w:val="right"/>
              <w:rPr>
                <w:rFonts w:eastAsia="Times New Roman" w:cstheme="minorHAnsi"/>
                <w:color w:val="000000"/>
                <w:lang w:eastAsia="pl-PL"/>
              </w:rPr>
            </w:pPr>
            <w:r w:rsidRPr="006B32D7">
              <w:rPr>
                <w:rFonts w:eastAsia="Times New Roman" w:cstheme="minorHAnsi"/>
                <w:color w:val="000000"/>
                <w:lang w:eastAsia="pl-PL"/>
              </w:rPr>
              <w:t>2435</w:t>
            </w:r>
          </w:p>
        </w:tc>
        <w:tc>
          <w:tcPr>
            <w:tcW w:w="1616" w:type="dxa"/>
            <w:tcBorders>
              <w:top w:val="nil"/>
              <w:left w:val="nil"/>
              <w:bottom w:val="single" w:sz="4" w:space="0" w:color="auto"/>
              <w:right w:val="single" w:sz="4" w:space="0" w:color="auto"/>
            </w:tcBorders>
            <w:shd w:val="clear" w:color="auto" w:fill="auto"/>
            <w:noWrap/>
            <w:vAlign w:val="center"/>
            <w:hideMark/>
          </w:tcPr>
          <w:p w14:paraId="47163E96" w14:textId="77777777" w:rsidR="003A53E5" w:rsidRPr="006B32D7" w:rsidRDefault="003A53E5" w:rsidP="00C930AF">
            <w:pPr>
              <w:jc w:val="right"/>
              <w:rPr>
                <w:rFonts w:eastAsia="Times New Roman" w:cstheme="minorHAnsi"/>
                <w:color w:val="000000"/>
                <w:lang w:eastAsia="pl-PL"/>
              </w:rPr>
            </w:pPr>
            <w:r w:rsidRPr="006B32D7">
              <w:rPr>
                <w:rFonts w:eastAsia="Times New Roman" w:cstheme="minorHAnsi"/>
                <w:color w:val="000000"/>
                <w:lang w:eastAsia="pl-PL"/>
              </w:rPr>
              <w:t>0,2</w:t>
            </w:r>
          </w:p>
        </w:tc>
        <w:tc>
          <w:tcPr>
            <w:tcW w:w="1460" w:type="dxa"/>
            <w:tcBorders>
              <w:top w:val="nil"/>
              <w:left w:val="nil"/>
              <w:bottom w:val="single" w:sz="4" w:space="0" w:color="auto"/>
              <w:right w:val="single" w:sz="8" w:space="0" w:color="auto"/>
            </w:tcBorders>
            <w:shd w:val="clear" w:color="auto" w:fill="auto"/>
            <w:noWrap/>
            <w:vAlign w:val="center"/>
            <w:hideMark/>
          </w:tcPr>
          <w:p w14:paraId="3B6BCC65" w14:textId="77777777" w:rsidR="003A53E5" w:rsidRPr="006B32D7" w:rsidRDefault="003A53E5" w:rsidP="00C930AF">
            <w:pPr>
              <w:jc w:val="right"/>
              <w:rPr>
                <w:rFonts w:eastAsia="Times New Roman" w:cstheme="minorHAnsi"/>
                <w:color w:val="000000"/>
                <w:lang w:eastAsia="pl-PL"/>
              </w:rPr>
            </w:pPr>
            <w:r w:rsidRPr="006B32D7">
              <w:rPr>
                <w:rFonts w:eastAsia="Times New Roman" w:cstheme="minorHAnsi"/>
                <w:color w:val="000000"/>
                <w:lang w:eastAsia="pl-PL"/>
              </w:rPr>
              <w:t>1753,2</w:t>
            </w:r>
          </w:p>
        </w:tc>
      </w:tr>
      <w:tr w:rsidR="003A53E5" w:rsidRPr="006B32D7" w14:paraId="4C27B55B" w14:textId="77777777" w:rsidTr="001C2217">
        <w:trPr>
          <w:trHeight w:val="318"/>
          <w:jc w:val="center"/>
        </w:trPr>
        <w:tc>
          <w:tcPr>
            <w:tcW w:w="622" w:type="dxa"/>
            <w:tcBorders>
              <w:top w:val="nil"/>
              <w:left w:val="single" w:sz="8" w:space="0" w:color="auto"/>
              <w:bottom w:val="single" w:sz="8" w:space="0" w:color="auto"/>
              <w:right w:val="single" w:sz="4" w:space="0" w:color="auto"/>
            </w:tcBorders>
            <w:shd w:val="clear" w:color="auto" w:fill="auto"/>
            <w:noWrap/>
            <w:vAlign w:val="center"/>
            <w:hideMark/>
          </w:tcPr>
          <w:p w14:paraId="0CF5CAF4"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123" w:type="dxa"/>
            <w:tcBorders>
              <w:top w:val="nil"/>
              <w:left w:val="nil"/>
              <w:bottom w:val="single" w:sz="8" w:space="0" w:color="auto"/>
              <w:right w:val="single" w:sz="4" w:space="0" w:color="auto"/>
            </w:tcBorders>
            <w:shd w:val="clear" w:color="auto" w:fill="auto"/>
            <w:noWrap/>
            <w:vAlign w:val="center"/>
            <w:hideMark/>
          </w:tcPr>
          <w:p w14:paraId="4C77A18C"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026" w:type="dxa"/>
            <w:tcBorders>
              <w:top w:val="nil"/>
              <w:left w:val="nil"/>
              <w:bottom w:val="single" w:sz="8" w:space="0" w:color="auto"/>
              <w:right w:val="single" w:sz="4" w:space="0" w:color="auto"/>
            </w:tcBorders>
            <w:shd w:val="clear" w:color="auto" w:fill="auto"/>
            <w:noWrap/>
            <w:vAlign w:val="center"/>
            <w:hideMark/>
          </w:tcPr>
          <w:p w14:paraId="247D4676"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Żelbet</w:t>
            </w:r>
          </w:p>
        </w:tc>
        <w:tc>
          <w:tcPr>
            <w:tcW w:w="1304" w:type="dxa"/>
            <w:tcBorders>
              <w:top w:val="nil"/>
              <w:left w:val="nil"/>
              <w:bottom w:val="single" w:sz="8" w:space="0" w:color="auto"/>
              <w:right w:val="single" w:sz="4" w:space="0" w:color="auto"/>
            </w:tcBorders>
            <w:shd w:val="clear" w:color="auto" w:fill="auto"/>
            <w:noWrap/>
            <w:vAlign w:val="center"/>
            <w:hideMark/>
          </w:tcPr>
          <w:p w14:paraId="7504E518" w14:textId="77777777" w:rsidR="003A53E5" w:rsidRPr="006B32D7" w:rsidRDefault="003A53E5" w:rsidP="00C930AF">
            <w:pPr>
              <w:jc w:val="right"/>
              <w:rPr>
                <w:rFonts w:eastAsia="Times New Roman" w:cstheme="minorHAnsi"/>
                <w:color w:val="000000"/>
                <w:lang w:eastAsia="pl-PL"/>
              </w:rPr>
            </w:pPr>
            <w:r w:rsidRPr="006B32D7">
              <w:rPr>
                <w:rFonts w:eastAsia="Times New Roman" w:cstheme="minorHAnsi"/>
                <w:color w:val="000000"/>
                <w:lang w:eastAsia="pl-PL"/>
              </w:rPr>
              <w:t>12662</w:t>
            </w:r>
          </w:p>
        </w:tc>
        <w:tc>
          <w:tcPr>
            <w:tcW w:w="1616" w:type="dxa"/>
            <w:tcBorders>
              <w:top w:val="nil"/>
              <w:left w:val="nil"/>
              <w:bottom w:val="single" w:sz="8" w:space="0" w:color="auto"/>
              <w:right w:val="single" w:sz="4" w:space="0" w:color="auto"/>
            </w:tcBorders>
            <w:shd w:val="clear" w:color="auto" w:fill="auto"/>
            <w:noWrap/>
            <w:vAlign w:val="center"/>
            <w:hideMark/>
          </w:tcPr>
          <w:p w14:paraId="57D5CDD1" w14:textId="77777777" w:rsidR="003A53E5" w:rsidRPr="006B32D7" w:rsidRDefault="003A53E5" w:rsidP="00C930AF">
            <w:pPr>
              <w:jc w:val="right"/>
              <w:rPr>
                <w:rFonts w:eastAsia="Times New Roman" w:cstheme="minorHAnsi"/>
                <w:color w:val="000000"/>
                <w:lang w:eastAsia="pl-PL"/>
              </w:rPr>
            </w:pPr>
            <w:r w:rsidRPr="006B32D7">
              <w:rPr>
                <w:rFonts w:eastAsia="Times New Roman" w:cstheme="minorHAnsi"/>
                <w:color w:val="000000"/>
                <w:lang w:eastAsia="pl-PL"/>
              </w:rPr>
              <w:t>0,2</w:t>
            </w:r>
          </w:p>
        </w:tc>
        <w:tc>
          <w:tcPr>
            <w:tcW w:w="1460" w:type="dxa"/>
            <w:tcBorders>
              <w:top w:val="nil"/>
              <w:left w:val="nil"/>
              <w:bottom w:val="single" w:sz="8" w:space="0" w:color="auto"/>
              <w:right w:val="single" w:sz="8" w:space="0" w:color="auto"/>
            </w:tcBorders>
            <w:shd w:val="clear" w:color="auto" w:fill="auto"/>
            <w:noWrap/>
            <w:vAlign w:val="center"/>
            <w:hideMark/>
          </w:tcPr>
          <w:p w14:paraId="4045ADC2" w14:textId="77777777" w:rsidR="003A53E5" w:rsidRPr="006B32D7" w:rsidRDefault="003A53E5" w:rsidP="00C930AF">
            <w:pPr>
              <w:jc w:val="right"/>
              <w:rPr>
                <w:rFonts w:eastAsia="Times New Roman" w:cstheme="minorHAnsi"/>
                <w:color w:val="000000"/>
                <w:lang w:eastAsia="pl-PL"/>
              </w:rPr>
            </w:pPr>
            <w:r w:rsidRPr="006B32D7">
              <w:rPr>
                <w:rFonts w:eastAsia="Times New Roman" w:cstheme="minorHAnsi"/>
                <w:color w:val="000000"/>
                <w:lang w:eastAsia="pl-PL"/>
              </w:rPr>
              <w:t>9116,64</w:t>
            </w:r>
          </w:p>
        </w:tc>
      </w:tr>
      <w:tr w:rsidR="003A53E5" w:rsidRPr="006B32D7" w14:paraId="0C8C7B6F"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2A6541A5" w14:textId="0697623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2.</w:t>
            </w:r>
            <w:r w:rsidR="00CA7129" w:rsidRPr="006B32D7">
              <w:rPr>
                <w:rFonts w:eastAsia="Times New Roman" w:cstheme="minorHAnsi"/>
                <w:color w:val="000000"/>
                <w:lang w:eastAsia="pl-PL"/>
              </w:rPr>
              <w:t>1</w:t>
            </w:r>
          </w:p>
        </w:tc>
        <w:tc>
          <w:tcPr>
            <w:tcW w:w="2123" w:type="dxa"/>
            <w:tcBorders>
              <w:top w:val="nil"/>
              <w:left w:val="nil"/>
              <w:bottom w:val="nil"/>
              <w:right w:val="nil"/>
            </w:tcBorders>
            <w:shd w:val="clear" w:color="auto" w:fill="auto"/>
            <w:noWrap/>
            <w:vAlign w:val="center"/>
            <w:hideMark/>
          </w:tcPr>
          <w:p w14:paraId="09942BC4"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Ściany zewnętrzne</w:t>
            </w:r>
          </w:p>
        </w:tc>
        <w:tc>
          <w:tcPr>
            <w:tcW w:w="2026" w:type="dxa"/>
            <w:tcBorders>
              <w:top w:val="nil"/>
              <w:left w:val="single" w:sz="4" w:space="0" w:color="auto"/>
              <w:bottom w:val="single" w:sz="4" w:space="0" w:color="auto"/>
              <w:right w:val="single" w:sz="4" w:space="0" w:color="auto"/>
            </w:tcBorders>
            <w:shd w:val="clear" w:color="auto" w:fill="auto"/>
            <w:noWrap/>
            <w:vAlign w:val="center"/>
            <w:hideMark/>
          </w:tcPr>
          <w:p w14:paraId="145FA2FF"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Tynk cem. - wap.</w:t>
            </w:r>
          </w:p>
        </w:tc>
        <w:tc>
          <w:tcPr>
            <w:tcW w:w="1304" w:type="dxa"/>
            <w:tcBorders>
              <w:top w:val="nil"/>
              <w:left w:val="nil"/>
              <w:bottom w:val="single" w:sz="4" w:space="0" w:color="auto"/>
              <w:right w:val="single" w:sz="4" w:space="0" w:color="auto"/>
            </w:tcBorders>
            <w:shd w:val="clear" w:color="auto" w:fill="auto"/>
            <w:noWrap/>
            <w:vAlign w:val="center"/>
            <w:hideMark/>
          </w:tcPr>
          <w:p w14:paraId="33FCCB3B"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040D71ED"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12D83C42"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55BD4950"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0468016F"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123" w:type="dxa"/>
            <w:tcBorders>
              <w:top w:val="single" w:sz="4" w:space="0" w:color="auto"/>
              <w:left w:val="nil"/>
              <w:bottom w:val="single" w:sz="4" w:space="0" w:color="auto"/>
              <w:right w:val="single" w:sz="4" w:space="0" w:color="auto"/>
            </w:tcBorders>
            <w:shd w:val="clear" w:color="auto" w:fill="auto"/>
            <w:noWrap/>
            <w:vAlign w:val="center"/>
            <w:hideMark/>
          </w:tcPr>
          <w:p w14:paraId="250BA3F7"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026" w:type="dxa"/>
            <w:tcBorders>
              <w:top w:val="nil"/>
              <w:left w:val="nil"/>
              <w:bottom w:val="single" w:sz="4" w:space="0" w:color="auto"/>
              <w:right w:val="single" w:sz="4" w:space="0" w:color="auto"/>
            </w:tcBorders>
            <w:shd w:val="clear" w:color="auto" w:fill="auto"/>
            <w:noWrap/>
            <w:vAlign w:val="center"/>
            <w:hideMark/>
          </w:tcPr>
          <w:p w14:paraId="4A9E0DC0"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Beton komórkowy</w:t>
            </w:r>
          </w:p>
        </w:tc>
        <w:tc>
          <w:tcPr>
            <w:tcW w:w="1304" w:type="dxa"/>
            <w:tcBorders>
              <w:top w:val="nil"/>
              <w:left w:val="nil"/>
              <w:bottom w:val="single" w:sz="4" w:space="0" w:color="auto"/>
              <w:right w:val="single" w:sz="4" w:space="0" w:color="auto"/>
            </w:tcBorders>
            <w:shd w:val="clear" w:color="auto" w:fill="auto"/>
            <w:noWrap/>
            <w:vAlign w:val="center"/>
            <w:hideMark/>
          </w:tcPr>
          <w:p w14:paraId="2C82627B"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2108D975"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6B8B2FFF"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1952DA95"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59B26FAE"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123" w:type="dxa"/>
            <w:tcBorders>
              <w:top w:val="nil"/>
              <w:left w:val="nil"/>
              <w:bottom w:val="single" w:sz="4" w:space="0" w:color="auto"/>
              <w:right w:val="single" w:sz="4" w:space="0" w:color="auto"/>
            </w:tcBorders>
            <w:shd w:val="clear" w:color="auto" w:fill="auto"/>
            <w:noWrap/>
            <w:vAlign w:val="center"/>
            <w:hideMark/>
          </w:tcPr>
          <w:p w14:paraId="2D735C73"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026" w:type="dxa"/>
            <w:tcBorders>
              <w:top w:val="nil"/>
              <w:left w:val="nil"/>
              <w:bottom w:val="single" w:sz="4" w:space="0" w:color="auto"/>
              <w:right w:val="single" w:sz="4" w:space="0" w:color="auto"/>
            </w:tcBorders>
            <w:shd w:val="clear" w:color="auto" w:fill="auto"/>
            <w:noWrap/>
            <w:vAlign w:val="center"/>
            <w:hideMark/>
          </w:tcPr>
          <w:p w14:paraId="3DAE7361"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Styropian</w:t>
            </w:r>
          </w:p>
        </w:tc>
        <w:tc>
          <w:tcPr>
            <w:tcW w:w="1304" w:type="dxa"/>
            <w:tcBorders>
              <w:top w:val="nil"/>
              <w:left w:val="nil"/>
              <w:bottom w:val="single" w:sz="4" w:space="0" w:color="auto"/>
              <w:right w:val="single" w:sz="4" w:space="0" w:color="auto"/>
            </w:tcBorders>
            <w:shd w:val="clear" w:color="auto" w:fill="auto"/>
            <w:noWrap/>
            <w:vAlign w:val="center"/>
            <w:hideMark/>
          </w:tcPr>
          <w:p w14:paraId="688D34A4"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0C2960B5"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2A6FAD29"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1CA28EE8" w14:textId="77777777" w:rsidTr="001C2217">
        <w:trPr>
          <w:trHeight w:val="318"/>
          <w:jc w:val="center"/>
        </w:trPr>
        <w:tc>
          <w:tcPr>
            <w:tcW w:w="622" w:type="dxa"/>
            <w:tcBorders>
              <w:top w:val="nil"/>
              <w:left w:val="single" w:sz="8" w:space="0" w:color="auto"/>
              <w:bottom w:val="single" w:sz="8" w:space="0" w:color="auto"/>
              <w:right w:val="single" w:sz="4" w:space="0" w:color="auto"/>
            </w:tcBorders>
            <w:shd w:val="clear" w:color="auto" w:fill="auto"/>
            <w:noWrap/>
            <w:vAlign w:val="center"/>
            <w:hideMark/>
          </w:tcPr>
          <w:p w14:paraId="1A98540F"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123" w:type="dxa"/>
            <w:tcBorders>
              <w:top w:val="nil"/>
              <w:left w:val="nil"/>
              <w:bottom w:val="single" w:sz="8" w:space="0" w:color="auto"/>
              <w:right w:val="single" w:sz="4" w:space="0" w:color="auto"/>
            </w:tcBorders>
            <w:shd w:val="clear" w:color="auto" w:fill="auto"/>
            <w:noWrap/>
            <w:vAlign w:val="center"/>
            <w:hideMark/>
          </w:tcPr>
          <w:p w14:paraId="60DD7354"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026" w:type="dxa"/>
            <w:tcBorders>
              <w:top w:val="nil"/>
              <w:left w:val="nil"/>
              <w:bottom w:val="single" w:sz="8" w:space="0" w:color="auto"/>
              <w:right w:val="single" w:sz="4" w:space="0" w:color="auto"/>
            </w:tcBorders>
            <w:shd w:val="clear" w:color="auto" w:fill="auto"/>
            <w:noWrap/>
            <w:vAlign w:val="center"/>
            <w:hideMark/>
          </w:tcPr>
          <w:p w14:paraId="2A9E39FB"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Tynk cementowy</w:t>
            </w:r>
          </w:p>
        </w:tc>
        <w:tc>
          <w:tcPr>
            <w:tcW w:w="1304" w:type="dxa"/>
            <w:tcBorders>
              <w:top w:val="nil"/>
              <w:left w:val="nil"/>
              <w:bottom w:val="single" w:sz="8" w:space="0" w:color="auto"/>
              <w:right w:val="single" w:sz="4" w:space="0" w:color="auto"/>
            </w:tcBorders>
            <w:shd w:val="clear" w:color="auto" w:fill="auto"/>
            <w:noWrap/>
            <w:vAlign w:val="center"/>
            <w:hideMark/>
          </w:tcPr>
          <w:p w14:paraId="13230B35"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8" w:space="0" w:color="auto"/>
              <w:right w:val="single" w:sz="4" w:space="0" w:color="auto"/>
            </w:tcBorders>
            <w:shd w:val="clear" w:color="auto" w:fill="auto"/>
            <w:noWrap/>
            <w:vAlign w:val="center"/>
            <w:hideMark/>
          </w:tcPr>
          <w:p w14:paraId="4271AC7F"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8" w:space="0" w:color="auto"/>
              <w:right w:val="single" w:sz="8" w:space="0" w:color="auto"/>
            </w:tcBorders>
            <w:shd w:val="clear" w:color="auto" w:fill="auto"/>
            <w:noWrap/>
            <w:vAlign w:val="center"/>
            <w:hideMark/>
          </w:tcPr>
          <w:p w14:paraId="1DF35F7A"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77DC12E2"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23512DFA" w14:textId="31AE25D4"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3.</w:t>
            </w:r>
            <w:r w:rsidR="00CA7129" w:rsidRPr="006B32D7">
              <w:rPr>
                <w:rFonts w:eastAsia="Times New Roman" w:cstheme="minorHAnsi"/>
                <w:color w:val="000000"/>
                <w:lang w:eastAsia="pl-PL"/>
              </w:rPr>
              <w:t>1</w:t>
            </w:r>
          </w:p>
        </w:tc>
        <w:tc>
          <w:tcPr>
            <w:tcW w:w="2123" w:type="dxa"/>
            <w:tcBorders>
              <w:top w:val="nil"/>
              <w:left w:val="nil"/>
              <w:bottom w:val="single" w:sz="4" w:space="0" w:color="auto"/>
              <w:right w:val="single" w:sz="4" w:space="0" w:color="auto"/>
            </w:tcBorders>
            <w:shd w:val="clear" w:color="auto" w:fill="auto"/>
            <w:noWrap/>
            <w:vAlign w:val="center"/>
            <w:hideMark/>
          </w:tcPr>
          <w:p w14:paraId="7C5DA589"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Ściany konstrukcyjne</w:t>
            </w:r>
          </w:p>
        </w:tc>
        <w:tc>
          <w:tcPr>
            <w:tcW w:w="2026" w:type="dxa"/>
            <w:tcBorders>
              <w:top w:val="nil"/>
              <w:left w:val="nil"/>
              <w:bottom w:val="single" w:sz="4" w:space="0" w:color="auto"/>
              <w:right w:val="single" w:sz="4" w:space="0" w:color="auto"/>
            </w:tcBorders>
            <w:shd w:val="clear" w:color="auto" w:fill="auto"/>
            <w:noWrap/>
            <w:vAlign w:val="center"/>
            <w:hideMark/>
          </w:tcPr>
          <w:p w14:paraId="2FA4712E"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Tynk cem. - wap.</w:t>
            </w:r>
          </w:p>
        </w:tc>
        <w:tc>
          <w:tcPr>
            <w:tcW w:w="1304" w:type="dxa"/>
            <w:tcBorders>
              <w:top w:val="nil"/>
              <w:left w:val="nil"/>
              <w:bottom w:val="single" w:sz="4" w:space="0" w:color="auto"/>
              <w:right w:val="single" w:sz="4" w:space="0" w:color="auto"/>
            </w:tcBorders>
            <w:shd w:val="clear" w:color="auto" w:fill="auto"/>
            <w:noWrap/>
            <w:vAlign w:val="center"/>
            <w:hideMark/>
          </w:tcPr>
          <w:p w14:paraId="5296C7A7"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7D76389E"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3B66F544"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61A5D7AD"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50CD587E"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123" w:type="dxa"/>
            <w:tcBorders>
              <w:top w:val="nil"/>
              <w:left w:val="nil"/>
              <w:bottom w:val="single" w:sz="4" w:space="0" w:color="auto"/>
              <w:right w:val="single" w:sz="4" w:space="0" w:color="auto"/>
            </w:tcBorders>
            <w:shd w:val="clear" w:color="auto" w:fill="auto"/>
            <w:noWrap/>
            <w:vAlign w:val="center"/>
            <w:hideMark/>
          </w:tcPr>
          <w:p w14:paraId="70C8C54B"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026" w:type="dxa"/>
            <w:tcBorders>
              <w:top w:val="nil"/>
              <w:left w:val="nil"/>
              <w:bottom w:val="single" w:sz="4" w:space="0" w:color="auto"/>
              <w:right w:val="single" w:sz="4" w:space="0" w:color="auto"/>
            </w:tcBorders>
            <w:shd w:val="clear" w:color="auto" w:fill="auto"/>
            <w:noWrap/>
            <w:vAlign w:val="center"/>
            <w:hideMark/>
          </w:tcPr>
          <w:p w14:paraId="6145C12F"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Beton komórkowy</w:t>
            </w:r>
          </w:p>
        </w:tc>
        <w:tc>
          <w:tcPr>
            <w:tcW w:w="1304" w:type="dxa"/>
            <w:tcBorders>
              <w:top w:val="nil"/>
              <w:left w:val="nil"/>
              <w:bottom w:val="single" w:sz="4" w:space="0" w:color="auto"/>
              <w:right w:val="single" w:sz="4" w:space="0" w:color="auto"/>
            </w:tcBorders>
            <w:shd w:val="clear" w:color="auto" w:fill="auto"/>
            <w:noWrap/>
            <w:vAlign w:val="center"/>
            <w:hideMark/>
          </w:tcPr>
          <w:p w14:paraId="4C111A7D"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47321543"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67667BBC"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572B1BB2" w14:textId="77777777" w:rsidTr="001C2217">
        <w:trPr>
          <w:trHeight w:val="318"/>
          <w:jc w:val="center"/>
        </w:trPr>
        <w:tc>
          <w:tcPr>
            <w:tcW w:w="622" w:type="dxa"/>
            <w:tcBorders>
              <w:top w:val="nil"/>
              <w:left w:val="single" w:sz="8" w:space="0" w:color="auto"/>
              <w:bottom w:val="single" w:sz="8" w:space="0" w:color="auto"/>
              <w:right w:val="single" w:sz="4" w:space="0" w:color="auto"/>
            </w:tcBorders>
            <w:shd w:val="clear" w:color="auto" w:fill="auto"/>
            <w:noWrap/>
            <w:vAlign w:val="center"/>
            <w:hideMark/>
          </w:tcPr>
          <w:p w14:paraId="324FF5C5"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123" w:type="dxa"/>
            <w:tcBorders>
              <w:top w:val="nil"/>
              <w:left w:val="nil"/>
              <w:bottom w:val="single" w:sz="8" w:space="0" w:color="auto"/>
              <w:right w:val="single" w:sz="4" w:space="0" w:color="auto"/>
            </w:tcBorders>
            <w:shd w:val="clear" w:color="auto" w:fill="auto"/>
            <w:noWrap/>
            <w:vAlign w:val="center"/>
            <w:hideMark/>
          </w:tcPr>
          <w:p w14:paraId="40944BF3"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026" w:type="dxa"/>
            <w:tcBorders>
              <w:top w:val="nil"/>
              <w:left w:val="nil"/>
              <w:bottom w:val="single" w:sz="8" w:space="0" w:color="auto"/>
              <w:right w:val="single" w:sz="4" w:space="0" w:color="auto"/>
            </w:tcBorders>
            <w:shd w:val="clear" w:color="auto" w:fill="auto"/>
            <w:noWrap/>
            <w:vAlign w:val="center"/>
            <w:hideMark/>
          </w:tcPr>
          <w:p w14:paraId="14328AC3"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Tynk cem. - wap.</w:t>
            </w:r>
          </w:p>
        </w:tc>
        <w:tc>
          <w:tcPr>
            <w:tcW w:w="1304" w:type="dxa"/>
            <w:tcBorders>
              <w:top w:val="nil"/>
              <w:left w:val="nil"/>
              <w:bottom w:val="single" w:sz="8" w:space="0" w:color="auto"/>
              <w:right w:val="single" w:sz="4" w:space="0" w:color="auto"/>
            </w:tcBorders>
            <w:shd w:val="clear" w:color="auto" w:fill="auto"/>
            <w:noWrap/>
            <w:vAlign w:val="center"/>
            <w:hideMark/>
          </w:tcPr>
          <w:p w14:paraId="72021A60"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8" w:space="0" w:color="auto"/>
              <w:right w:val="single" w:sz="4" w:space="0" w:color="auto"/>
            </w:tcBorders>
            <w:shd w:val="clear" w:color="auto" w:fill="auto"/>
            <w:noWrap/>
            <w:vAlign w:val="center"/>
            <w:hideMark/>
          </w:tcPr>
          <w:p w14:paraId="55BAD646"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8" w:space="0" w:color="auto"/>
              <w:right w:val="single" w:sz="8" w:space="0" w:color="auto"/>
            </w:tcBorders>
            <w:shd w:val="clear" w:color="auto" w:fill="auto"/>
            <w:noWrap/>
            <w:vAlign w:val="center"/>
            <w:hideMark/>
          </w:tcPr>
          <w:p w14:paraId="7BBB2FF1"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2FFE4D07"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2BD27247" w14:textId="790762F3"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lastRenderedPageBreak/>
              <w:t>4.</w:t>
            </w:r>
            <w:r w:rsidR="00CA7129" w:rsidRPr="006B32D7">
              <w:rPr>
                <w:rFonts w:eastAsia="Times New Roman" w:cstheme="minorHAnsi"/>
                <w:color w:val="000000"/>
                <w:lang w:eastAsia="pl-PL"/>
              </w:rPr>
              <w:t>1</w:t>
            </w:r>
          </w:p>
        </w:tc>
        <w:tc>
          <w:tcPr>
            <w:tcW w:w="2123" w:type="dxa"/>
            <w:tcBorders>
              <w:top w:val="nil"/>
              <w:left w:val="nil"/>
              <w:bottom w:val="single" w:sz="4" w:space="0" w:color="auto"/>
              <w:right w:val="single" w:sz="4" w:space="0" w:color="auto"/>
            </w:tcBorders>
            <w:shd w:val="clear" w:color="auto" w:fill="auto"/>
            <w:noWrap/>
            <w:vAlign w:val="center"/>
            <w:hideMark/>
          </w:tcPr>
          <w:p w14:paraId="4376D5E0"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Ściany działowe</w:t>
            </w:r>
          </w:p>
        </w:tc>
        <w:tc>
          <w:tcPr>
            <w:tcW w:w="2026" w:type="dxa"/>
            <w:tcBorders>
              <w:top w:val="nil"/>
              <w:left w:val="nil"/>
              <w:bottom w:val="single" w:sz="4" w:space="0" w:color="auto"/>
              <w:right w:val="single" w:sz="4" w:space="0" w:color="auto"/>
            </w:tcBorders>
            <w:shd w:val="clear" w:color="auto" w:fill="auto"/>
            <w:noWrap/>
            <w:vAlign w:val="center"/>
            <w:hideMark/>
          </w:tcPr>
          <w:p w14:paraId="40F7C22D"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Tynk cem. - wap.</w:t>
            </w:r>
          </w:p>
        </w:tc>
        <w:tc>
          <w:tcPr>
            <w:tcW w:w="1304" w:type="dxa"/>
            <w:tcBorders>
              <w:top w:val="nil"/>
              <w:left w:val="nil"/>
              <w:bottom w:val="single" w:sz="4" w:space="0" w:color="auto"/>
              <w:right w:val="single" w:sz="4" w:space="0" w:color="auto"/>
            </w:tcBorders>
            <w:shd w:val="clear" w:color="auto" w:fill="auto"/>
            <w:noWrap/>
            <w:vAlign w:val="center"/>
            <w:hideMark/>
          </w:tcPr>
          <w:p w14:paraId="7BE0FCFB"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015611B6"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5DF23594"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3EB7A937"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49DDD7D0"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123" w:type="dxa"/>
            <w:tcBorders>
              <w:top w:val="nil"/>
              <w:left w:val="nil"/>
              <w:bottom w:val="single" w:sz="4" w:space="0" w:color="auto"/>
              <w:right w:val="single" w:sz="4" w:space="0" w:color="auto"/>
            </w:tcBorders>
            <w:shd w:val="clear" w:color="auto" w:fill="auto"/>
            <w:noWrap/>
            <w:vAlign w:val="center"/>
            <w:hideMark/>
          </w:tcPr>
          <w:p w14:paraId="5EAD3155"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026" w:type="dxa"/>
            <w:tcBorders>
              <w:top w:val="nil"/>
              <w:left w:val="nil"/>
              <w:bottom w:val="single" w:sz="4" w:space="0" w:color="auto"/>
              <w:right w:val="single" w:sz="4" w:space="0" w:color="auto"/>
            </w:tcBorders>
            <w:shd w:val="clear" w:color="auto" w:fill="auto"/>
            <w:noWrap/>
            <w:vAlign w:val="center"/>
            <w:hideMark/>
          </w:tcPr>
          <w:p w14:paraId="354A83DD"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Cegła ceram. pełna</w:t>
            </w:r>
          </w:p>
        </w:tc>
        <w:tc>
          <w:tcPr>
            <w:tcW w:w="1304" w:type="dxa"/>
            <w:tcBorders>
              <w:top w:val="nil"/>
              <w:left w:val="nil"/>
              <w:bottom w:val="single" w:sz="4" w:space="0" w:color="auto"/>
              <w:right w:val="single" w:sz="4" w:space="0" w:color="auto"/>
            </w:tcBorders>
            <w:shd w:val="clear" w:color="auto" w:fill="auto"/>
            <w:noWrap/>
            <w:vAlign w:val="center"/>
            <w:hideMark/>
          </w:tcPr>
          <w:p w14:paraId="06B1840A"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6323236F"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5613552E"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3FB83353" w14:textId="77777777" w:rsidTr="001C2217">
        <w:trPr>
          <w:trHeight w:val="318"/>
          <w:jc w:val="center"/>
        </w:trPr>
        <w:tc>
          <w:tcPr>
            <w:tcW w:w="622" w:type="dxa"/>
            <w:tcBorders>
              <w:top w:val="nil"/>
              <w:left w:val="single" w:sz="8" w:space="0" w:color="auto"/>
              <w:bottom w:val="single" w:sz="8" w:space="0" w:color="auto"/>
              <w:right w:val="single" w:sz="4" w:space="0" w:color="auto"/>
            </w:tcBorders>
            <w:shd w:val="clear" w:color="auto" w:fill="auto"/>
            <w:noWrap/>
            <w:vAlign w:val="center"/>
            <w:hideMark/>
          </w:tcPr>
          <w:p w14:paraId="26E38537"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123" w:type="dxa"/>
            <w:tcBorders>
              <w:top w:val="nil"/>
              <w:left w:val="nil"/>
              <w:bottom w:val="single" w:sz="8" w:space="0" w:color="auto"/>
              <w:right w:val="single" w:sz="4" w:space="0" w:color="auto"/>
            </w:tcBorders>
            <w:shd w:val="clear" w:color="auto" w:fill="auto"/>
            <w:noWrap/>
            <w:vAlign w:val="center"/>
            <w:hideMark/>
          </w:tcPr>
          <w:p w14:paraId="017A477B"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026" w:type="dxa"/>
            <w:tcBorders>
              <w:top w:val="nil"/>
              <w:left w:val="nil"/>
              <w:bottom w:val="single" w:sz="8" w:space="0" w:color="auto"/>
              <w:right w:val="single" w:sz="4" w:space="0" w:color="auto"/>
            </w:tcBorders>
            <w:shd w:val="clear" w:color="auto" w:fill="auto"/>
            <w:noWrap/>
            <w:vAlign w:val="center"/>
            <w:hideMark/>
          </w:tcPr>
          <w:p w14:paraId="4B14EB83"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Tynk cem. - wap.</w:t>
            </w:r>
          </w:p>
        </w:tc>
        <w:tc>
          <w:tcPr>
            <w:tcW w:w="1304" w:type="dxa"/>
            <w:tcBorders>
              <w:top w:val="nil"/>
              <w:left w:val="nil"/>
              <w:bottom w:val="single" w:sz="8" w:space="0" w:color="auto"/>
              <w:right w:val="single" w:sz="4" w:space="0" w:color="auto"/>
            </w:tcBorders>
            <w:shd w:val="clear" w:color="auto" w:fill="auto"/>
            <w:noWrap/>
            <w:vAlign w:val="center"/>
            <w:hideMark/>
          </w:tcPr>
          <w:p w14:paraId="7C9BD269"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8" w:space="0" w:color="auto"/>
              <w:right w:val="single" w:sz="4" w:space="0" w:color="auto"/>
            </w:tcBorders>
            <w:shd w:val="clear" w:color="auto" w:fill="auto"/>
            <w:noWrap/>
            <w:vAlign w:val="center"/>
            <w:hideMark/>
          </w:tcPr>
          <w:p w14:paraId="00E3F8F0"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8" w:space="0" w:color="auto"/>
              <w:right w:val="single" w:sz="8" w:space="0" w:color="auto"/>
            </w:tcBorders>
            <w:shd w:val="clear" w:color="auto" w:fill="auto"/>
            <w:noWrap/>
            <w:vAlign w:val="center"/>
            <w:hideMark/>
          </w:tcPr>
          <w:p w14:paraId="44D1CD27"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578424AA"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1895DA83"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123" w:type="dxa"/>
            <w:tcBorders>
              <w:top w:val="nil"/>
              <w:left w:val="nil"/>
              <w:bottom w:val="single" w:sz="4" w:space="0" w:color="auto"/>
              <w:right w:val="single" w:sz="4" w:space="0" w:color="auto"/>
            </w:tcBorders>
            <w:shd w:val="clear" w:color="auto" w:fill="auto"/>
            <w:noWrap/>
            <w:vAlign w:val="center"/>
            <w:hideMark/>
          </w:tcPr>
          <w:p w14:paraId="47EC8185" w14:textId="4BD06510" w:rsidR="003A53E5" w:rsidRPr="006B32D7" w:rsidRDefault="003A53E5" w:rsidP="00C930AF">
            <w:pPr>
              <w:rPr>
                <w:rFonts w:eastAsia="Times New Roman" w:cstheme="minorHAnsi"/>
                <w:color w:val="000000"/>
                <w:lang w:eastAsia="pl-PL"/>
              </w:rPr>
            </w:pPr>
          </w:p>
        </w:tc>
        <w:tc>
          <w:tcPr>
            <w:tcW w:w="2026" w:type="dxa"/>
            <w:tcBorders>
              <w:top w:val="nil"/>
              <w:left w:val="nil"/>
              <w:bottom w:val="single" w:sz="4" w:space="0" w:color="auto"/>
              <w:right w:val="single" w:sz="4" w:space="0" w:color="auto"/>
            </w:tcBorders>
            <w:shd w:val="clear" w:color="auto" w:fill="auto"/>
            <w:noWrap/>
            <w:vAlign w:val="center"/>
            <w:hideMark/>
          </w:tcPr>
          <w:p w14:paraId="5731B26B"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304" w:type="dxa"/>
            <w:tcBorders>
              <w:top w:val="nil"/>
              <w:left w:val="nil"/>
              <w:bottom w:val="single" w:sz="4" w:space="0" w:color="auto"/>
              <w:right w:val="single" w:sz="4" w:space="0" w:color="auto"/>
            </w:tcBorders>
            <w:shd w:val="clear" w:color="auto" w:fill="auto"/>
            <w:noWrap/>
            <w:vAlign w:val="center"/>
            <w:hideMark/>
          </w:tcPr>
          <w:p w14:paraId="28968A50"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3244F7EE"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1AE82946"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2998A34A"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037F7D7B"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123" w:type="dxa"/>
            <w:tcBorders>
              <w:top w:val="nil"/>
              <w:left w:val="nil"/>
              <w:bottom w:val="single" w:sz="4" w:space="0" w:color="auto"/>
              <w:right w:val="single" w:sz="4" w:space="0" w:color="auto"/>
            </w:tcBorders>
            <w:shd w:val="clear" w:color="auto" w:fill="auto"/>
            <w:noWrap/>
            <w:vAlign w:val="center"/>
            <w:hideMark/>
          </w:tcPr>
          <w:p w14:paraId="4CFD847E"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026" w:type="dxa"/>
            <w:tcBorders>
              <w:top w:val="nil"/>
              <w:left w:val="nil"/>
              <w:bottom w:val="single" w:sz="4" w:space="0" w:color="auto"/>
              <w:right w:val="single" w:sz="4" w:space="0" w:color="auto"/>
            </w:tcBorders>
            <w:shd w:val="clear" w:color="auto" w:fill="auto"/>
            <w:noWrap/>
            <w:vAlign w:val="center"/>
            <w:hideMark/>
          </w:tcPr>
          <w:p w14:paraId="34D0A114"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304" w:type="dxa"/>
            <w:tcBorders>
              <w:top w:val="nil"/>
              <w:left w:val="nil"/>
              <w:bottom w:val="single" w:sz="4" w:space="0" w:color="auto"/>
              <w:right w:val="single" w:sz="4" w:space="0" w:color="auto"/>
            </w:tcBorders>
            <w:shd w:val="clear" w:color="auto" w:fill="auto"/>
            <w:noWrap/>
            <w:vAlign w:val="center"/>
            <w:hideMark/>
          </w:tcPr>
          <w:p w14:paraId="42C044CC"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651C195A"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02058A55"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32E378F9"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hideMark/>
          </w:tcPr>
          <w:p w14:paraId="5FBD2181"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123" w:type="dxa"/>
            <w:tcBorders>
              <w:top w:val="nil"/>
              <w:left w:val="nil"/>
              <w:bottom w:val="single" w:sz="4" w:space="0" w:color="auto"/>
              <w:right w:val="single" w:sz="4" w:space="0" w:color="auto"/>
            </w:tcBorders>
            <w:shd w:val="clear" w:color="auto" w:fill="auto"/>
            <w:noWrap/>
            <w:vAlign w:val="center"/>
            <w:hideMark/>
          </w:tcPr>
          <w:p w14:paraId="75BB379D"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026" w:type="dxa"/>
            <w:tcBorders>
              <w:top w:val="nil"/>
              <w:left w:val="nil"/>
              <w:bottom w:val="single" w:sz="4" w:space="0" w:color="auto"/>
              <w:right w:val="single" w:sz="4" w:space="0" w:color="auto"/>
            </w:tcBorders>
            <w:shd w:val="clear" w:color="auto" w:fill="auto"/>
            <w:noWrap/>
            <w:vAlign w:val="center"/>
            <w:hideMark/>
          </w:tcPr>
          <w:p w14:paraId="2A517580"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304" w:type="dxa"/>
            <w:tcBorders>
              <w:top w:val="nil"/>
              <w:left w:val="nil"/>
              <w:bottom w:val="single" w:sz="4" w:space="0" w:color="auto"/>
              <w:right w:val="single" w:sz="4" w:space="0" w:color="auto"/>
            </w:tcBorders>
            <w:shd w:val="clear" w:color="auto" w:fill="auto"/>
            <w:noWrap/>
            <w:vAlign w:val="center"/>
            <w:hideMark/>
          </w:tcPr>
          <w:p w14:paraId="121585E5"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5EBE663A"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49649636"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46D10A05" w14:textId="77777777" w:rsidTr="001C2217">
        <w:trPr>
          <w:trHeight w:val="318"/>
          <w:jc w:val="center"/>
        </w:trPr>
        <w:tc>
          <w:tcPr>
            <w:tcW w:w="622" w:type="dxa"/>
            <w:tcBorders>
              <w:top w:val="nil"/>
              <w:left w:val="single" w:sz="8" w:space="0" w:color="auto"/>
              <w:bottom w:val="single" w:sz="8" w:space="0" w:color="auto"/>
              <w:right w:val="single" w:sz="4" w:space="0" w:color="auto"/>
            </w:tcBorders>
            <w:shd w:val="clear" w:color="auto" w:fill="auto"/>
            <w:noWrap/>
            <w:vAlign w:val="center"/>
            <w:hideMark/>
          </w:tcPr>
          <w:p w14:paraId="5BA4BCC0"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123" w:type="dxa"/>
            <w:tcBorders>
              <w:top w:val="nil"/>
              <w:left w:val="nil"/>
              <w:bottom w:val="single" w:sz="8" w:space="0" w:color="auto"/>
              <w:right w:val="single" w:sz="4" w:space="0" w:color="auto"/>
            </w:tcBorders>
            <w:shd w:val="clear" w:color="auto" w:fill="auto"/>
            <w:noWrap/>
            <w:vAlign w:val="center"/>
            <w:hideMark/>
          </w:tcPr>
          <w:p w14:paraId="59E9F8DA"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2026" w:type="dxa"/>
            <w:tcBorders>
              <w:top w:val="nil"/>
              <w:left w:val="nil"/>
              <w:bottom w:val="single" w:sz="8" w:space="0" w:color="auto"/>
              <w:right w:val="single" w:sz="4" w:space="0" w:color="auto"/>
            </w:tcBorders>
            <w:shd w:val="clear" w:color="auto" w:fill="auto"/>
            <w:noWrap/>
            <w:vAlign w:val="center"/>
            <w:hideMark/>
          </w:tcPr>
          <w:p w14:paraId="7FFC9AA2"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304" w:type="dxa"/>
            <w:tcBorders>
              <w:top w:val="nil"/>
              <w:left w:val="nil"/>
              <w:bottom w:val="single" w:sz="8" w:space="0" w:color="auto"/>
              <w:right w:val="single" w:sz="4" w:space="0" w:color="auto"/>
            </w:tcBorders>
            <w:shd w:val="clear" w:color="auto" w:fill="auto"/>
            <w:noWrap/>
            <w:vAlign w:val="center"/>
            <w:hideMark/>
          </w:tcPr>
          <w:p w14:paraId="18C53815"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8" w:space="0" w:color="auto"/>
              <w:right w:val="single" w:sz="4" w:space="0" w:color="auto"/>
            </w:tcBorders>
            <w:shd w:val="clear" w:color="auto" w:fill="auto"/>
            <w:noWrap/>
            <w:vAlign w:val="center"/>
            <w:hideMark/>
          </w:tcPr>
          <w:p w14:paraId="61054196"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8" w:space="0" w:color="auto"/>
              <w:right w:val="single" w:sz="8" w:space="0" w:color="auto"/>
            </w:tcBorders>
            <w:shd w:val="clear" w:color="auto" w:fill="auto"/>
            <w:noWrap/>
            <w:vAlign w:val="center"/>
            <w:hideMark/>
          </w:tcPr>
          <w:p w14:paraId="21B20E08"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55627957" w14:textId="77777777" w:rsidTr="001C2217">
        <w:trPr>
          <w:trHeight w:val="303"/>
          <w:jc w:val="center"/>
        </w:trPr>
        <w:tc>
          <w:tcPr>
            <w:tcW w:w="62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C7A35BC" w14:textId="77777777" w:rsidR="003A53E5" w:rsidRPr="006B32D7" w:rsidRDefault="003A53E5" w:rsidP="00C930AF">
            <w:pPr>
              <w:rPr>
                <w:rFonts w:eastAsia="Times New Roman" w:cstheme="minorHAnsi"/>
                <w:color w:val="000000"/>
                <w:lang w:eastAsia="pl-PL"/>
              </w:rPr>
            </w:pPr>
          </w:p>
        </w:tc>
        <w:tc>
          <w:tcPr>
            <w:tcW w:w="2123" w:type="dxa"/>
            <w:tcBorders>
              <w:top w:val="single" w:sz="4" w:space="0" w:color="auto"/>
              <w:left w:val="nil"/>
              <w:bottom w:val="single" w:sz="4" w:space="0" w:color="auto"/>
              <w:right w:val="single" w:sz="4" w:space="0" w:color="auto"/>
            </w:tcBorders>
            <w:shd w:val="clear" w:color="auto" w:fill="auto"/>
            <w:noWrap/>
            <w:vAlign w:val="center"/>
          </w:tcPr>
          <w:p w14:paraId="576C57EB" w14:textId="77777777" w:rsidR="003A53E5" w:rsidRPr="006B32D7" w:rsidRDefault="003A53E5" w:rsidP="00C930AF">
            <w:pPr>
              <w:rPr>
                <w:rFonts w:eastAsia="Times New Roman" w:cstheme="minorHAnsi"/>
                <w:color w:val="000000"/>
                <w:lang w:eastAsia="pl-PL"/>
              </w:rPr>
            </w:pPr>
          </w:p>
        </w:tc>
        <w:tc>
          <w:tcPr>
            <w:tcW w:w="2026" w:type="dxa"/>
            <w:tcBorders>
              <w:top w:val="single" w:sz="4" w:space="0" w:color="auto"/>
              <w:left w:val="nil"/>
              <w:bottom w:val="single" w:sz="4" w:space="0" w:color="auto"/>
              <w:right w:val="single" w:sz="4" w:space="0" w:color="auto"/>
            </w:tcBorders>
            <w:shd w:val="clear" w:color="auto" w:fill="auto"/>
            <w:noWrap/>
            <w:vAlign w:val="center"/>
          </w:tcPr>
          <w:p w14:paraId="7275BE6A" w14:textId="77777777" w:rsidR="003A53E5" w:rsidRPr="006B32D7" w:rsidRDefault="003A53E5" w:rsidP="00C930AF">
            <w:pPr>
              <w:rPr>
                <w:rFonts w:eastAsia="Times New Roman" w:cstheme="minorHAnsi"/>
                <w:color w:val="000000"/>
                <w:lang w:eastAsia="pl-PL"/>
              </w:rPr>
            </w:pP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14:paraId="2A16E5DD"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single" w:sz="4" w:space="0" w:color="auto"/>
              <w:left w:val="nil"/>
              <w:bottom w:val="single" w:sz="4" w:space="0" w:color="auto"/>
              <w:right w:val="single" w:sz="4" w:space="0" w:color="auto"/>
            </w:tcBorders>
            <w:shd w:val="clear" w:color="auto" w:fill="auto"/>
            <w:noWrap/>
            <w:vAlign w:val="center"/>
            <w:hideMark/>
          </w:tcPr>
          <w:p w14:paraId="4B7D24C7"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single" w:sz="4" w:space="0" w:color="auto"/>
              <w:left w:val="nil"/>
              <w:bottom w:val="single" w:sz="4" w:space="0" w:color="auto"/>
              <w:right w:val="single" w:sz="8" w:space="0" w:color="auto"/>
            </w:tcBorders>
            <w:shd w:val="clear" w:color="auto" w:fill="auto"/>
            <w:noWrap/>
            <w:vAlign w:val="center"/>
            <w:hideMark/>
          </w:tcPr>
          <w:p w14:paraId="1AF8C9CD"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773A15B9"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3DD5DD77" w14:textId="77777777" w:rsidR="003A53E5" w:rsidRPr="006B32D7" w:rsidRDefault="003A53E5" w:rsidP="00C930AF">
            <w:pPr>
              <w:rPr>
                <w:rFonts w:eastAsia="Times New Roman" w:cstheme="minorHAnsi"/>
                <w:color w:val="00000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509DF66C" w14:textId="77777777" w:rsidR="003A53E5" w:rsidRPr="006B32D7" w:rsidRDefault="003A53E5" w:rsidP="00C930AF">
            <w:pPr>
              <w:rPr>
                <w:rFonts w:eastAsia="Times New Roman" w:cstheme="minorHAnsi"/>
                <w:color w:val="00000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57035F0E" w14:textId="77777777" w:rsidR="003A53E5" w:rsidRPr="006B32D7" w:rsidRDefault="003A53E5" w:rsidP="00C930AF">
            <w:pPr>
              <w:rPr>
                <w:rFonts w:eastAsia="Times New Roman" w:cstheme="minorHAnsi"/>
                <w:color w:val="00000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3762836A"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59583F7D"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29889147"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522E780E"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0A605E9C" w14:textId="77777777" w:rsidR="003A53E5" w:rsidRPr="006B32D7" w:rsidRDefault="003A53E5" w:rsidP="00C930AF">
            <w:pPr>
              <w:rPr>
                <w:rFonts w:eastAsia="Times New Roman" w:cstheme="minorHAnsi"/>
                <w:color w:val="00000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2E1A38A7" w14:textId="77777777" w:rsidR="003A53E5" w:rsidRPr="006B32D7" w:rsidRDefault="003A53E5" w:rsidP="00C930AF">
            <w:pPr>
              <w:rPr>
                <w:rFonts w:eastAsia="Times New Roman" w:cstheme="minorHAnsi"/>
                <w:color w:val="00000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3EFC1810" w14:textId="77777777" w:rsidR="003A53E5" w:rsidRPr="006B32D7" w:rsidRDefault="003A53E5" w:rsidP="00C930AF">
            <w:pPr>
              <w:rPr>
                <w:rFonts w:eastAsia="Times New Roman" w:cstheme="minorHAnsi"/>
                <w:color w:val="00000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6833FCE5"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2D79CA4A"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34523E58"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6EC68D8B"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5BC092DE" w14:textId="77777777" w:rsidR="003A53E5" w:rsidRPr="006B32D7" w:rsidRDefault="003A53E5" w:rsidP="00C930AF">
            <w:pPr>
              <w:rPr>
                <w:rFonts w:eastAsia="Times New Roman" w:cstheme="minorHAnsi"/>
                <w:color w:val="00000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05CF2A11" w14:textId="77777777" w:rsidR="003A53E5" w:rsidRPr="006B32D7" w:rsidRDefault="003A53E5" w:rsidP="00C930AF">
            <w:pPr>
              <w:rPr>
                <w:rFonts w:eastAsia="Times New Roman" w:cstheme="minorHAnsi"/>
                <w:color w:val="00000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778D725D" w14:textId="77777777" w:rsidR="003A53E5" w:rsidRPr="006B32D7" w:rsidRDefault="003A53E5" w:rsidP="00C930AF">
            <w:pPr>
              <w:rPr>
                <w:rFonts w:eastAsia="Times New Roman" w:cstheme="minorHAnsi"/>
                <w:color w:val="00000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08694FBA"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4B244273"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4916123D"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66B951B7"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5230F01A" w14:textId="77777777" w:rsidR="003A53E5" w:rsidRPr="006B32D7" w:rsidRDefault="003A53E5" w:rsidP="00C930AF">
            <w:pPr>
              <w:rPr>
                <w:rFonts w:eastAsia="Times New Roman" w:cstheme="minorHAnsi"/>
                <w:color w:val="00000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3A77F0C9" w14:textId="77777777" w:rsidR="003A53E5" w:rsidRPr="006B32D7" w:rsidRDefault="003A53E5" w:rsidP="00C930AF">
            <w:pPr>
              <w:rPr>
                <w:rFonts w:eastAsia="Times New Roman" w:cstheme="minorHAnsi"/>
                <w:color w:val="00000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265D129B" w14:textId="77777777" w:rsidR="003A53E5" w:rsidRPr="006B32D7" w:rsidRDefault="003A53E5" w:rsidP="00C930AF">
            <w:pPr>
              <w:rPr>
                <w:rFonts w:eastAsia="Times New Roman" w:cstheme="minorHAnsi"/>
                <w:color w:val="00000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5B9F9801"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14973416"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07B5DBAE"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7656B7EB"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6E80B976" w14:textId="77777777" w:rsidR="003A53E5" w:rsidRPr="006B32D7" w:rsidRDefault="003A53E5" w:rsidP="00C930AF">
            <w:pPr>
              <w:rPr>
                <w:rFonts w:eastAsia="Times New Roman" w:cstheme="minorHAnsi"/>
                <w:color w:val="00000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5B57D7DB" w14:textId="77777777" w:rsidR="003A53E5" w:rsidRPr="006B32D7" w:rsidRDefault="003A53E5" w:rsidP="00C930AF">
            <w:pPr>
              <w:rPr>
                <w:rFonts w:eastAsia="Times New Roman" w:cstheme="minorHAnsi"/>
                <w:color w:val="00000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5400CD4A" w14:textId="77777777" w:rsidR="003A53E5" w:rsidRPr="006B32D7" w:rsidRDefault="003A53E5" w:rsidP="00C930AF">
            <w:pPr>
              <w:rPr>
                <w:rFonts w:eastAsia="Times New Roman" w:cstheme="minorHAnsi"/>
                <w:color w:val="00000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3DD07CD4"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0251AEE8"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12AF9E40"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05607521"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77DAABD4" w14:textId="77777777" w:rsidR="003A53E5" w:rsidRPr="006B32D7" w:rsidRDefault="003A53E5" w:rsidP="00C930AF">
            <w:pPr>
              <w:rPr>
                <w:rFonts w:eastAsia="Times New Roman" w:cstheme="minorHAnsi"/>
                <w:color w:val="00000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1AFECECB" w14:textId="77777777" w:rsidR="003A53E5" w:rsidRPr="006B32D7" w:rsidRDefault="003A53E5" w:rsidP="00C930AF">
            <w:pPr>
              <w:rPr>
                <w:rFonts w:eastAsia="Times New Roman" w:cstheme="minorHAnsi"/>
                <w:color w:val="00000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3C4FEF14" w14:textId="77777777" w:rsidR="003A53E5" w:rsidRPr="006B32D7" w:rsidRDefault="003A53E5" w:rsidP="00C930AF">
            <w:pPr>
              <w:rPr>
                <w:rFonts w:eastAsia="Times New Roman" w:cstheme="minorHAnsi"/>
                <w:color w:val="00000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6193A7FB"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78A04097"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36DADD16"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35B1BD6C"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607A2830" w14:textId="77777777" w:rsidR="003A53E5" w:rsidRPr="006B32D7" w:rsidRDefault="003A53E5" w:rsidP="00C930AF">
            <w:pPr>
              <w:rPr>
                <w:rFonts w:eastAsia="Times New Roman" w:cstheme="minorHAnsi"/>
                <w:color w:val="00000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496491ED" w14:textId="77777777" w:rsidR="003A53E5" w:rsidRPr="006B32D7" w:rsidRDefault="003A53E5" w:rsidP="00C930AF">
            <w:pPr>
              <w:rPr>
                <w:rFonts w:eastAsia="Times New Roman" w:cstheme="minorHAnsi"/>
                <w:color w:val="00000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323F1ECB" w14:textId="77777777" w:rsidR="003A53E5" w:rsidRPr="006B32D7" w:rsidRDefault="003A53E5" w:rsidP="00C930AF">
            <w:pPr>
              <w:rPr>
                <w:rFonts w:eastAsia="Times New Roman" w:cstheme="minorHAnsi"/>
                <w:color w:val="00000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3A8D2897"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545AF056"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3FC2F805"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693553DA"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7EBC9765" w14:textId="77777777" w:rsidR="003A53E5" w:rsidRPr="006B32D7" w:rsidRDefault="003A53E5" w:rsidP="00C930AF">
            <w:pPr>
              <w:rPr>
                <w:rFonts w:eastAsia="Times New Roman" w:cstheme="minorHAnsi"/>
                <w:color w:val="00000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2409029E" w14:textId="77777777" w:rsidR="003A53E5" w:rsidRPr="006B32D7" w:rsidRDefault="003A53E5" w:rsidP="00C930AF">
            <w:pPr>
              <w:rPr>
                <w:rFonts w:eastAsia="Times New Roman" w:cstheme="minorHAnsi"/>
                <w:color w:val="00000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08B623DF" w14:textId="77777777" w:rsidR="003A53E5" w:rsidRPr="006B32D7" w:rsidRDefault="003A53E5" w:rsidP="00C930AF">
            <w:pPr>
              <w:rPr>
                <w:rFonts w:eastAsia="Times New Roman" w:cstheme="minorHAnsi"/>
                <w:color w:val="00000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4E8AC587"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3CC8A9A1"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79205A4E"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56D113D2"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3DDEB33A" w14:textId="77777777" w:rsidR="003A53E5" w:rsidRPr="006B32D7" w:rsidRDefault="003A53E5" w:rsidP="00C930AF">
            <w:pPr>
              <w:rPr>
                <w:rFonts w:eastAsia="Times New Roman" w:cstheme="minorHAnsi"/>
                <w:color w:val="00000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238E9A87" w14:textId="77777777" w:rsidR="003A53E5" w:rsidRPr="006B32D7" w:rsidRDefault="003A53E5" w:rsidP="00C930AF">
            <w:pPr>
              <w:rPr>
                <w:rFonts w:eastAsia="Times New Roman" w:cstheme="minorHAnsi"/>
                <w:color w:val="00000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30CAFA72" w14:textId="77777777" w:rsidR="003A53E5" w:rsidRPr="006B32D7" w:rsidRDefault="003A53E5" w:rsidP="00C930AF">
            <w:pPr>
              <w:rPr>
                <w:rFonts w:eastAsia="Times New Roman" w:cstheme="minorHAnsi"/>
                <w:color w:val="00000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75F6B33D"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14472479"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084EEC6F"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0048F6EE"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2DF253A7" w14:textId="77777777" w:rsidR="003A53E5" w:rsidRPr="006B32D7" w:rsidRDefault="003A53E5" w:rsidP="00C930AF">
            <w:pPr>
              <w:rPr>
                <w:rFonts w:eastAsia="Times New Roman" w:cstheme="minorHAnsi"/>
                <w:color w:val="00000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44800AE1" w14:textId="77777777" w:rsidR="003A53E5" w:rsidRPr="006B32D7" w:rsidRDefault="003A53E5" w:rsidP="00C930AF">
            <w:pPr>
              <w:rPr>
                <w:rFonts w:eastAsia="Times New Roman" w:cstheme="minorHAnsi"/>
                <w:color w:val="00000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7F2E3213" w14:textId="77777777" w:rsidR="003A53E5" w:rsidRPr="006B32D7" w:rsidRDefault="003A53E5" w:rsidP="00C930AF">
            <w:pPr>
              <w:rPr>
                <w:rFonts w:eastAsia="Times New Roman" w:cstheme="minorHAnsi"/>
                <w:color w:val="00000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2A440907"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0F1B0A6B"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1B6B592E"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6DA41032" w14:textId="77777777" w:rsidTr="001C2217">
        <w:trPr>
          <w:trHeight w:val="303"/>
          <w:jc w:val="center"/>
        </w:trPr>
        <w:tc>
          <w:tcPr>
            <w:tcW w:w="622" w:type="dxa"/>
            <w:tcBorders>
              <w:top w:val="nil"/>
              <w:left w:val="single" w:sz="8" w:space="0" w:color="auto"/>
              <w:bottom w:val="single" w:sz="4" w:space="0" w:color="auto"/>
              <w:right w:val="single" w:sz="4" w:space="0" w:color="auto"/>
            </w:tcBorders>
            <w:shd w:val="clear" w:color="auto" w:fill="auto"/>
            <w:noWrap/>
            <w:vAlign w:val="center"/>
          </w:tcPr>
          <w:p w14:paraId="0A35CB4D" w14:textId="77777777" w:rsidR="003A53E5" w:rsidRPr="006B32D7" w:rsidRDefault="003A53E5" w:rsidP="00C930AF">
            <w:pPr>
              <w:rPr>
                <w:rFonts w:eastAsia="Times New Roman" w:cstheme="minorHAnsi"/>
                <w:color w:val="000000"/>
                <w:lang w:eastAsia="pl-PL"/>
              </w:rPr>
            </w:pPr>
          </w:p>
        </w:tc>
        <w:tc>
          <w:tcPr>
            <w:tcW w:w="2123" w:type="dxa"/>
            <w:tcBorders>
              <w:top w:val="nil"/>
              <w:left w:val="nil"/>
              <w:bottom w:val="single" w:sz="4" w:space="0" w:color="auto"/>
              <w:right w:val="single" w:sz="4" w:space="0" w:color="auto"/>
            </w:tcBorders>
            <w:shd w:val="clear" w:color="auto" w:fill="auto"/>
            <w:noWrap/>
            <w:vAlign w:val="center"/>
          </w:tcPr>
          <w:p w14:paraId="4CC4FD59" w14:textId="77777777" w:rsidR="003A53E5" w:rsidRPr="006B32D7" w:rsidRDefault="003A53E5" w:rsidP="00C930AF">
            <w:pPr>
              <w:rPr>
                <w:rFonts w:eastAsia="Times New Roman" w:cstheme="minorHAnsi"/>
                <w:color w:val="000000"/>
                <w:lang w:eastAsia="pl-PL"/>
              </w:rPr>
            </w:pPr>
          </w:p>
        </w:tc>
        <w:tc>
          <w:tcPr>
            <w:tcW w:w="2026" w:type="dxa"/>
            <w:tcBorders>
              <w:top w:val="nil"/>
              <w:left w:val="nil"/>
              <w:bottom w:val="single" w:sz="4" w:space="0" w:color="auto"/>
              <w:right w:val="single" w:sz="4" w:space="0" w:color="auto"/>
            </w:tcBorders>
            <w:shd w:val="clear" w:color="auto" w:fill="auto"/>
            <w:noWrap/>
            <w:vAlign w:val="center"/>
          </w:tcPr>
          <w:p w14:paraId="3C382646" w14:textId="77777777" w:rsidR="003A53E5" w:rsidRPr="006B32D7" w:rsidRDefault="003A53E5" w:rsidP="00C930AF">
            <w:pPr>
              <w:rPr>
                <w:rFonts w:eastAsia="Times New Roman" w:cstheme="minorHAnsi"/>
                <w:color w:val="000000"/>
                <w:lang w:eastAsia="pl-PL"/>
              </w:rPr>
            </w:pPr>
          </w:p>
        </w:tc>
        <w:tc>
          <w:tcPr>
            <w:tcW w:w="1304" w:type="dxa"/>
            <w:tcBorders>
              <w:top w:val="nil"/>
              <w:left w:val="nil"/>
              <w:bottom w:val="single" w:sz="4" w:space="0" w:color="auto"/>
              <w:right w:val="single" w:sz="4" w:space="0" w:color="auto"/>
            </w:tcBorders>
            <w:shd w:val="clear" w:color="auto" w:fill="auto"/>
            <w:noWrap/>
            <w:vAlign w:val="center"/>
            <w:hideMark/>
          </w:tcPr>
          <w:p w14:paraId="51212C03"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616" w:type="dxa"/>
            <w:tcBorders>
              <w:top w:val="nil"/>
              <w:left w:val="nil"/>
              <w:bottom w:val="single" w:sz="4" w:space="0" w:color="auto"/>
              <w:right w:val="single" w:sz="4" w:space="0" w:color="auto"/>
            </w:tcBorders>
            <w:shd w:val="clear" w:color="auto" w:fill="auto"/>
            <w:noWrap/>
            <w:vAlign w:val="center"/>
            <w:hideMark/>
          </w:tcPr>
          <w:p w14:paraId="00A24E1A"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c>
          <w:tcPr>
            <w:tcW w:w="1460" w:type="dxa"/>
            <w:tcBorders>
              <w:top w:val="nil"/>
              <w:left w:val="nil"/>
              <w:bottom w:val="single" w:sz="4" w:space="0" w:color="auto"/>
              <w:right w:val="single" w:sz="8" w:space="0" w:color="auto"/>
            </w:tcBorders>
            <w:shd w:val="clear" w:color="auto" w:fill="auto"/>
            <w:noWrap/>
            <w:vAlign w:val="center"/>
            <w:hideMark/>
          </w:tcPr>
          <w:p w14:paraId="6D9AFB35" w14:textId="77777777" w:rsidR="003A53E5" w:rsidRPr="006B32D7" w:rsidRDefault="003A53E5" w:rsidP="00C930AF">
            <w:pPr>
              <w:rPr>
                <w:rFonts w:eastAsia="Times New Roman" w:cstheme="minorHAnsi"/>
                <w:color w:val="000000"/>
                <w:lang w:eastAsia="pl-PL"/>
              </w:rPr>
            </w:pPr>
            <w:r w:rsidRPr="006B32D7">
              <w:rPr>
                <w:rFonts w:eastAsia="Times New Roman" w:cstheme="minorHAnsi"/>
                <w:color w:val="000000"/>
                <w:lang w:eastAsia="pl-PL"/>
              </w:rPr>
              <w:t> </w:t>
            </w:r>
          </w:p>
        </w:tc>
      </w:tr>
      <w:tr w:rsidR="003A53E5" w:rsidRPr="006B32D7" w14:paraId="16C9A247" w14:textId="77777777" w:rsidTr="001C2217">
        <w:trPr>
          <w:trHeight w:val="318"/>
          <w:jc w:val="center"/>
        </w:trPr>
        <w:tc>
          <w:tcPr>
            <w:tcW w:w="622" w:type="dxa"/>
            <w:tcBorders>
              <w:top w:val="nil"/>
              <w:left w:val="single" w:sz="8" w:space="0" w:color="auto"/>
              <w:bottom w:val="single" w:sz="8" w:space="0" w:color="auto"/>
              <w:right w:val="nil"/>
            </w:tcBorders>
            <w:shd w:val="clear" w:color="auto" w:fill="auto"/>
            <w:noWrap/>
            <w:vAlign w:val="center"/>
            <w:hideMark/>
          </w:tcPr>
          <w:p w14:paraId="4A0E41C7" w14:textId="77777777" w:rsidR="003A53E5" w:rsidRPr="006B32D7" w:rsidRDefault="003A53E5" w:rsidP="00C930AF">
            <w:pPr>
              <w:rPr>
                <w:rFonts w:eastAsia="Times New Roman" w:cstheme="minorHAnsi"/>
                <w:b/>
                <w:bCs/>
                <w:color w:val="000000"/>
                <w:lang w:eastAsia="pl-PL"/>
              </w:rPr>
            </w:pPr>
            <w:r w:rsidRPr="006B32D7">
              <w:rPr>
                <w:rFonts w:eastAsia="Times New Roman" w:cstheme="minorHAnsi"/>
                <w:b/>
                <w:bCs/>
                <w:color w:val="000000"/>
                <w:lang w:eastAsia="pl-PL"/>
              </w:rPr>
              <w:t> </w:t>
            </w:r>
          </w:p>
        </w:tc>
        <w:tc>
          <w:tcPr>
            <w:tcW w:w="2123" w:type="dxa"/>
            <w:tcBorders>
              <w:top w:val="nil"/>
              <w:left w:val="nil"/>
              <w:bottom w:val="single" w:sz="8" w:space="0" w:color="auto"/>
              <w:right w:val="nil"/>
            </w:tcBorders>
            <w:shd w:val="clear" w:color="auto" w:fill="auto"/>
            <w:noWrap/>
            <w:vAlign w:val="center"/>
            <w:hideMark/>
          </w:tcPr>
          <w:p w14:paraId="1FFE53A0" w14:textId="77777777" w:rsidR="003A53E5" w:rsidRPr="006B32D7" w:rsidRDefault="003A53E5" w:rsidP="00480034">
            <w:pPr>
              <w:jc w:val="left"/>
              <w:rPr>
                <w:rFonts w:eastAsia="Times New Roman" w:cstheme="minorHAnsi"/>
                <w:b/>
                <w:bCs/>
                <w:color w:val="000000"/>
                <w:lang w:val="pl-PL" w:eastAsia="pl-PL"/>
              </w:rPr>
            </w:pPr>
            <w:r w:rsidRPr="006B32D7">
              <w:rPr>
                <w:rFonts w:eastAsia="Times New Roman" w:cstheme="minorHAnsi"/>
                <w:b/>
                <w:bCs/>
                <w:color w:val="000000"/>
                <w:lang w:val="pl-PL" w:eastAsia="pl-PL"/>
              </w:rPr>
              <w:t>Em - czyli suma z kolumny 6:</w:t>
            </w:r>
          </w:p>
        </w:tc>
        <w:tc>
          <w:tcPr>
            <w:tcW w:w="2026" w:type="dxa"/>
            <w:tcBorders>
              <w:top w:val="nil"/>
              <w:left w:val="nil"/>
              <w:bottom w:val="single" w:sz="8" w:space="0" w:color="auto"/>
              <w:right w:val="nil"/>
            </w:tcBorders>
            <w:shd w:val="clear" w:color="auto" w:fill="auto"/>
            <w:noWrap/>
            <w:vAlign w:val="center"/>
            <w:hideMark/>
          </w:tcPr>
          <w:p w14:paraId="7ADADCEA" w14:textId="77777777" w:rsidR="003A53E5" w:rsidRPr="006B32D7" w:rsidRDefault="003A53E5" w:rsidP="00C930AF">
            <w:pPr>
              <w:rPr>
                <w:rFonts w:eastAsia="Times New Roman" w:cstheme="minorHAnsi"/>
                <w:b/>
                <w:bCs/>
                <w:color w:val="000000"/>
                <w:lang w:val="pl-PL" w:eastAsia="pl-PL"/>
              </w:rPr>
            </w:pPr>
            <w:r w:rsidRPr="006B32D7">
              <w:rPr>
                <w:rFonts w:eastAsia="Times New Roman" w:cstheme="minorHAnsi"/>
                <w:b/>
                <w:bCs/>
                <w:color w:val="000000"/>
                <w:lang w:val="pl-PL" w:eastAsia="pl-PL"/>
              </w:rPr>
              <w:t> </w:t>
            </w:r>
          </w:p>
        </w:tc>
        <w:tc>
          <w:tcPr>
            <w:tcW w:w="1304" w:type="dxa"/>
            <w:tcBorders>
              <w:top w:val="nil"/>
              <w:left w:val="nil"/>
              <w:bottom w:val="single" w:sz="8" w:space="0" w:color="auto"/>
              <w:right w:val="nil"/>
            </w:tcBorders>
            <w:shd w:val="clear" w:color="auto" w:fill="auto"/>
            <w:noWrap/>
            <w:vAlign w:val="center"/>
            <w:hideMark/>
          </w:tcPr>
          <w:p w14:paraId="3959FB43" w14:textId="77777777" w:rsidR="003A53E5" w:rsidRPr="006B32D7" w:rsidRDefault="003A53E5" w:rsidP="00C930AF">
            <w:pPr>
              <w:rPr>
                <w:rFonts w:eastAsia="Times New Roman" w:cstheme="minorHAnsi"/>
                <w:b/>
                <w:bCs/>
                <w:color w:val="000000"/>
                <w:lang w:val="pl-PL" w:eastAsia="pl-PL"/>
              </w:rPr>
            </w:pPr>
            <w:r w:rsidRPr="006B32D7">
              <w:rPr>
                <w:rFonts w:eastAsia="Times New Roman" w:cstheme="minorHAnsi"/>
                <w:b/>
                <w:bCs/>
                <w:color w:val="000000"/>
                <w:lang w:val="pl-PL" w:eastAsia="pl-PL"/>
              </w:rPr>
              <w:t> </w:t>
            </w:r>
          </w:p>
        </w:tc>
        <w:tc>
          <w:tcPr>
            <w:tcW w:w="1616" w:type="dxa"/>
            <w:tcBorders>
              <w:top w:val="nil"/>
              <w:left w:val="nil"/>
              <w:bottom w:val="single" w:sz="8" w:space="0" w:color="auto"/>
              <w:right w:val="nil"/>
            </w:tcBorders>
            <w:shd w:val="clear" w:color="auto" w:fill="auto"/>
            <w:noWrap/>
            <w:vAlign w:val="center"/>
            <w:hideMark/>
          </w:tcPr>
          <w:p w14:paraId="4C0915BA" w14:textId="77777777" w:rsidR="003A53E5" w:rsidRPr="006B32D7" w:rsidRDefault="003A53E5" w:rsidP="00C930AF">
            <w:pPr>
              <w:rPr>
                <w:rFonts w:eastAsia="Times New Roman" w:cstheme="minorHAnsi"/>
                <w:b/>
                <w:bCs/>
                <w:color w:val="000000"/>
                <w:lang w:val="pl-PL" w:eastAsia="pl-PL"/>
              </w:rPr>
            </w:pPr>
            <w:r w:rsidRPr="006B32D7">
              <w:rPr>
                <w:rFonts w:eastAsia="Times New Roman" w:cstheme="minorHAnsi"/>
                <w:b/>
                <w:bCs/>
                <w:color w:val="000000"/>
                <w:lang w:val="pl-PL" w:eastAsia="pl-PL"/>
              </w:rPr>
              <w:t> </w:t>
            </w:r>
          </w:p>
        </w:tc>
        <w:tc>
          <w:tcPr>
            <w:tcW w:w="1460" w:type="dxa"/>
            <w:tcBorders>
              <w:top w:val="nil"/>
              <w:left w:val="nil"/>
              <w:bottom w:val="single" w:sz="8" w:space="0" w:color="auto"/>
              <w:right w:val="single" w:sz="8" w:space="0" w:color="auto"/>
            </w:tcBorders>
            <w:shd w:val="clear" w:color="auto" w:fill="auto"/>
            <w:noWrap/>
            <w:vAlign w:val="center"/>
            <w:hideMark/>
          </w:tcPr>
          <w:p w14:paraId="139358FD" w14:textId="77777777" w:rsidR="003A53E5" w:rsidRPr="006B32D7" w:rsidRDefault="003A53E5" w:rsidP="00C930AF">
            <w:pPr>
              <w:jc w:val="right"/>
              <w:rPr>
                <w:rFonts w:eastAsia="Times New Roman" w:cstheme="minorHAnsi"/>
                <w:b/>
                <w:bCs/>
                <w:color w:val="000000"/>
                <w:lang w:eastAsia="pl-PL"/>
              </w:rPr>
            </w:pPr>
            <w:r w:rsidRPr="006B32D7">
              <w:rPr>
                <w:rFonts w:eastAsia="Times New Roman" w:cstheme="minorHAnsi"/>
                <w:b/>
                <w:bCs/>
                <w:color w:val="000000"/>
                <w:lang w:eastAsia="pl-PL"/>
              </w:rPr>
              <w:t>10869,84</w:t>
            </w:r>
          </w:p>
        </w:tc>
      </w:tr>
    </w:tbl>
    <w:p w14:paraId="50633264" w14:textId="77777777" w:rsidR="003A53E5" w:rsidRPr="009B1A7C" w:rsidRDefault="003A53E5" w:rsidP="003A53E5">
      <w:pPr>
        <w:rPr>
          <w:rFonts w:cstheme="minorHAnsi"/>
          <w:szCs w:val="20"/>
        </w:rPr>
      </w:pPr>
    </w:p>
    <w:p w14:paraId="40B16169" w14:textId="1667DB8C" w:rsidR="003A53E5" w:rsidRPr="006B32D7" w:rsidRDefault="003A53E5" w:rsidP="00480034">
      <w:pPr>
        <w:rPr>
          <w:rFonts w:cstheme="minorHAnsi"/>
          <w:lang w:val="pl-PL"/>
        </w:rPr>
      </w:pPr>
      <w:r w:rsidRPr="006B32D7">
        <w:rPr>
          <w:rFonts w:cstheme="minorHAnsi"/>
          <w:lang w:val="pl-PL"/>
        </w:rPr>
        <w:t>Masę materiałów (Mi) należy wyznaczyć dowolnym programem</w:t>
      </w:r>
      <w:ins w:id="42" w:author="Autor">
        <w:r w:rsidR="009B53E5">
          <w:rPr>
            <w:rFonts w:cstheme="minorHAnsi"/>
            <w:lang w:val="pl-PL"/>
          </w:rPr>
          <w:t>,</w:t>
        </w:r>
      </w:ins>
      <w:r w:rsidRPr="006B32D7">
        <w:rPr>
          <w:rFonts w:cstheme="minorHAnsi"/>
          <w:lang w:val="pl-PL"/>
        </w:rPr>
        <w:t xml:space="preserve"> np. Revitem lub ArchiCad-em</w:t>
      </w:r>
      <w:r w:rsidR="00480034" w:rsidRPr="006B32D7">
        <w:rPr>
          <w:rFonts w:cstheme="minorHAnsi"/>
          <w:lang w:val="pl-PL"/>
        </w:rPr>
        <w:t xml:space="preserve">. </w:t>
      </w:r>
      <w:r w:rsidRPr="006B32D7">
        <w:rPr>
          <w:rFonts w:cstheme="minorHAnsi"/>
          <w:lang w:val="pl-PL"/>
        </w:rPr>
        <w:t>Jako wskaźniki jednostkowe emisji CO</w:t>
      </w:r>
      <w:r w:rsidRPr="006B32D7">
        <w:rPr>
          <w:rFonts w:cstheme="minorHAnsi"/>
          <w:vertAlign w:val="subscript"/>
          <w:lang w:val="pl-PL"/>
        </w:rPr>
        <w:t>2</w:t>
      </w:r>
      <w:r w:rsidRPr="006B32D7">
        <w:rPr>
          <w:rFonts w:cstheme="minorHAnsi"/>
          <w:lang w:val="pl-PL"/>
        </w:rPr>
        <w:t xml:space="preserve"> (EC</w:t>
      </w:r>
      <w:r w:rsidRPr="006B32D7">
        <w:rPr>
          <w:rFonts w:cstheme="minorHAnsi"/>
          <w:vertAlign w:val="subscript"/>
          <w:lang w:val="pl-PL"/>
        </w:rPr>
        <w:t>i</w:t>
      </w:r>
      <w:r w:rsidRPr="006B32D7">
        <w:rPr>
          <w:rFonts w:cstheme="minorHAnsi"/>
          <w:lang w:val="pl-PL"/>
        </w:rPr>
        <w:t>) dla poszczególnych  materiałów powinny być użyte dane z następującej tabeli nr 2 (</w:t>
      </w:r>
      <w:ins w:id="43" w:author="Autor">
        <w:r w:rsidR="008F44C6">
          <w:rPr>
            <w:rFonts w:cstheme="minorHAnsi"/>
            <w:lang w:val="pl-PL"/>
          </w:rPr>
          <w:t xml:space="preserve">średnie </w:t>
        </w:r>
        <w:r w:rsidR="00E02217">
          <w:rPr>
            <w:rFonts w:cstheme="minorHAnsi"/>
            <w:lang w:val="pl-PL"/>
          </w:rPr>
          <w:t xml:space="preserve">arytmetyczne </w:t>
        </w:r>
        <w:r w:rsidR="008F44C6">
          <w:rPr>
            <w:rFonts w:cstheme="minorHAnsi"/>
            <w:lang w:val="pl-PL"/>
          </w:rPr>
          <w:t xml:space="preserve">dla przedziału między wartością </w:t>
        </w:r>
      </w:ins>
      <w:r w:rsidRPr="006B32D7">
        <w:rPr>
          <w:rFonts w:cstheme="minorHAnsi"/>
          <w:lang w:val="pl-PL"/>
        </w:rPr>
        <w:t>ECi - z trzeciej kolumny</w:t>
      </w:r>
      <w:ins w:id="44" w:author="Autor">
        <w:r w:rsidR="008F44C6">
          <w:rPr>
            <w:rFonts w:cstheme="minorHAnsi"/>
            <w:lang w:val="pl-PL"/>
          </w:rPr>
          <w:t xml:space="preserve"> a wartością EC - z czwartej kolumny</w:t>
        </w:r>
      </w:ins>
      <w:r w:rsidRPr="006B32D7">
        <w:rPr>
          <w:rFonts w:cstheme="minorHAnsi"/>
          <w:lang w:val="pl-PL"/>
        </w:rPr>
        <w:t xml:space="preserve">). </w:t>
      </w:r>
      <w:ins w:id="45" w:author="Autor">
        <w:r w:rsidR="009B53E5">
          <w:rPr>
            <w:rFonts w:cstheme="minorHAnsi"/>
            <w:lang w:val="pl-PL"/>
          </w:rPr>
          <w:t xml:space="preserve">W przypadku drewna należy przyjąć wartość EC. </w:t>
        </w:r>
      </w:ins>
      <w:r w:rsidRPr="006B32D7">
        <w:rPr>
          <w:rFonts w:cstheme="minorHAnsi"/>
          <w:lang w:val="pl-PL"/>
        </w:rPr>
        <w:t xml:space="preserve">W przypadku braku materiału w tabeli 2 należy przyjąć parametry dla materiału z tabeli 2 o podobnych właściwościach lub przyjąć wartość </w:t>
      </w:r>
      <w:del w:id="46" w:author="Autor">
        <w:r w:rsidRPr="006B32D7" w:rsidDel="008F44C6">
          <w:rPr>
            <w:rFonts w:cstheme="minorHAnsi"/>
            <w:lang w:val="pl-PL"/>
          </w:rPr>
          <w:delText>EC</w:delText>
        </w:r>
        <w:r w:rsidRPr="006B32D7" w:rsidDel="008F44C6">
          <w:rPr>
            <w:rFonts w:cstheme="minorHAnsi"/>
            <w:vertAlign w:val="subscript"/>
            <w:lang w:val="pl-PL"/>
          </w:rPr>
          <w:delText>i</w:delText>
        </w:r>
        <w:r w:rsidRPr="006B32D7" w:rsidDel="008F44C6">
          <w:rPr>
            <w:rFonts w:cstheme="minorHAnsi"/>
            <w:lang w:val="pl-PL"/>
          </w:rPr>
          <w:delText xml:space="preserve"> </w:delText>
        </w:r>
      </w:del>
      <w:r w:rsidRPr="006B32D7">
        <w:rPr>
          <w:rFonts w:cstheme="minorHAnsi"/>
          <w:lang w:val="pl-PL"/>
        </w:rPr>
        <w:t>z literatury podając dokładne źródło danych.</w:t>
      </w:r>
    </w:p>
    <w:p w14:paraId="3386B9F9" w14:textId="77777777" w:rsidR="00480034" w:rsidRPr="006B32D7" w:rsidRDefault="00480034" w:rsidP="00480034">
      <w:pPr>
        <w:rPr>
          <w:rFonts w:cstheme="minorHAnsi"/>
          <w:lang w:val="pl-PL"/>
        </w:rPr>
      </w:pPr>
    </w:p>
    <w:p w14:paraId="6FF2CCFD" w14:textId="77777777" w:rsidR="003A53E5" w:rsidRPr="006B32D7" w:rsidRDefault="003A53E5" w:rsidP="00480034">
      <w:pPr>
        <w:rPr>
          <w:rFonts w:cstheme="minorHAnsi"/>
          <w:lang w:val="pl-PL"/>
        </w:rPr>
      </w:pPr>
      <w:r w:rsidRPr="006B32D7">
        <w:rPr>
          <w:rFonts w:cstheme="minorHAnsi"/>
          <w:lang w:val="pl-PL"/>
        </w:rPr>
        <w:t xml:space="preserve">Tabela 2. Wskaźniki energii skumulowanej i emisji dwutlenku węgla dla wybranych materiałów budowlanych według danych z Wielkiej Brytanii </w:t>
      </w:r>
    </w:p>
    <w:p w14:paraId="50AEE990" w14:textId="77777777" w:rsidR="003A53E5" w:rsidRPr="006B32D7" w:rsidRDefault="003A53E5" w:rsidP="003A53E5">
      <w:pPr>
        <w:rPr>
          <w:rFonts w:eastAsia="Times New Roman" w:cstheme="minorHAnsi"/>
          <w:sz w:val="24"/>
          <w:lang w:val="pl-PL" w:eastAsia="nl-NL"/>
        </w:rPr>
      </w:pPr>
    </w:p>
    <w:tbl>
      <w:tblPr>
        <w:tblW w:w="5000" w:type="pct"/>
        <w:tblLayout w:type="fixed"/>
        <w:tblCellMar>
          <w:left w:w="70" w:type="dxa"/>
          <w:right w:w="70" w:type="dxa"/>
        </w:tblCellMar>
        <w:tblLook w:val="04A0" w:firstRow="1" w:lastRow="0" w:firstColumn="1" w:lastColumn="0" w:noHBand="0" w:noVBand="1"/>
      </w:tblPr>
      <w:tblGrid>
        <w:gridCol w:w="2597"/>
        <w:gridCol w:w="667"/>
        <w:gridCol w:w="705"/>
        <w:gridCol w:w="576"/>
        <w:gridCol w:w="446"/>
        <w:gridCol w:w="255"/>
        <w:gridCol w:w="338"/>
        <w:gridCol w:w="531"/>
        <w:gridCol w:w="689"/>
        <w:gridCol w:w="193"/>
        <w:gridCol w:w="369"/>
        <w:gridCol w:w="477"/>
        <w:gridCol w:w="1193"/>
      </w:tblGrid>
      <w:tr w:rsidR="003A53E5" w:rsidRPr="006B32D7" w14:paraId="1E061032" w14:textId="77777777" w:rsidTr="0079039B">
        <w:trPr>
          <w:trHeight w:val="688"/>
          <w:tblHeader/>
        </w:trPr>
        <w:tc>
          <w:tcPr>
            <w:tcW w:w="1437" w:type="pct"/>
            <w:tcBorders>
              <w:top w:val="single" w:sz="12" w:space="0" w:color="auto"/>
              <w:left w:val="single" w:sz="12" w:space="0" w:color="auto"/>
              <w:bottom w:val="nil"/>
              <w:right w:val="single" w:sz="12" w:space="0" w:color="auto"/>
            </w:tcBorders>
            <w:shd w:val="clear" w:color="auto" w:fill="auto"/>
            <w:vAlign w:val="center"/>
          </w:tcPr>
          <w:p w14:paraId="614329A1" w14:textId="77777777" w:rsidR="003A53E5" w:rsidRPr="006B32D7" w:rsidRDefault="003A53E5" w:rsidP="00480034">
            <w:pPr>
              <w:rPr>
                <w:rFonts w:cstheme="minorHAnsi"/>
                <w:szCs w:val="20"/>
                <w:lang w:eastAsia="pl-PL"/>
              </w:rPr>
            </w:pPr>
            <w:r w:rsidRPr="006B32D7">
              <w:rPr>
                <w:rFonts w:cstheme="minorHAnsi"/>
                <w:szCs w:val="20"/>
                <w:lang w:eastAsia="pl-PL"/>
              </w:rPr>
              <w:t>Materiały</w:t>
            </w:r>
          </w:p>
        </w:tc>
        <w:tc>
          <w:tcPr>
            <w:tcW w:w="2435" w:type="pct"/>
            <w:gridSpan w:val="9"/>
            <w:tcBorders>
              <w:top w:val="single" w:sz="12" w:space="0" w:color="auto"/>
              <w:left w:val="nil"/>
              <w:bottom w:val="single" w:sz="4" w:space="0" w:color="auto"/>
              <w:right w:val="nil"/>
            </w:tcBorders>
            <w:shd w:val="clear" w:color="auto" w:fill="auto"/>
            <w:noWrap/>
            <w:vAlign w:val="center"/>
          </w:tcPr>
          <w:p w14:paraId="68A0EA0A" w14:textId="77777777" w:rsidR="003A53E5" w:rsidRPr="006B32D7" w:rsidRDefault="003A53E5" w:rsidP="00480034">
            <w:pPr>
              <w:rPr>
                <w:rFonts w:cstheme="minorHAnsi"/>
                <w:bCs/>
                <w:szCs w:val="20"/>
                <w:lang w:val="pl-PL" w:eastAsia="pl-PL"/>
              </w:rPr>
            </w:pPr>
            <w:r w:rsidRPr="006B32D7">
              <w:rPr>
                <w:rFonts w:cstheme="minorHAnsi"/>
                <w:bCs/>
                <w:szCs w:val="20"/>
                <w:lang w:val="pl-PL" w:eastAsia="pl-PL"/>
              </w:rPr>
              <w:t>Wskaźniki energii skumulowanej i emisji CO</w:t>
            </w:r>
            <w:r w:rsidRPr="006B32D7">
              <w:rPr>
                <w:rFonts w:cstheme="minorHAnsi"/>
                <w:bCs/>
                <w:szCs w:val="20"/>
                <w:vertAlign w:val="subscript"/>
                <w:lang w:val="pl-PL" w:eastAsia="pl-PL"/>
              </w:rPr>
              <w:t>2</w:t>
            </w:r>
          </w:p>
        </w:tc>
        <w:tc>
          <w:tcPr>
            <w:tcW w:w="1128" w:type="pct"/>
            <w:gridSpan w:val="3"/>
            <w:tcBorders>
              <w:top w:val="single" w:sz="12" w:space="0" w:color="auto"/>
              <w:left w:val="single" w:sz="12" w:space="0" w:color="auto"/>
              <w:bottom w:val="nil"/>
              <w:right w:val="single" w:sz="12" w:space="0" w:color="auto"/>
            </w:tcBorders>
            <w:shd w:val="clear" w:color="auto" w:fill="auto"/>
            <w:vAlign w:val="center"/>
          </w:tcPr>
          <w:p w14:paraId="003F78B3" w14:textId="77777777" w:rsidR="003A53E5" w:rsidRPr="006B32D7" w:rsidRDefault="003A53E5" w:rsidP="00480034">
            <w:pPr>
              <w:jc w:val="left"/>
              <w:rPr>
                <w:rFonts w:cstheme="minorHAnsi"/>
                <w:bCs/>
                <w:szCs w:val="20"/>
                <w:lang w:eastAsia="pl-PL"/>
              </w:rPr>
            </w:pPr>
            <w:r w:rsidRPr="006B32D7">
              <w:rPr>
                <w:rFonts w:cstheme="minorHAnsi"/>
                <w:bCs/>
                <w:szCs w:val="20"/>
                <w:lang w:eastAsia="pl-PL"/>
              </w:rPr>
              <w:t>Uwagi</w:t>
            </w:r>
          </w:p>
        </w:tc>
      </w:tr>
      <w:tr w:rsidR="003A53E5" w:rsidRPr="006B32D7" w14:paraId="4AA945F3" w14:textId="77777777" w:rsidTr="0079039B">
        <w:trPr>
          <w:trHeight w:val="555"/>
        </w:trPr>
        <w:tc>
          <w:tcPr>
            <w:tcW w:w="1437" w:type="pct"/>
            <w:tcBorders>
              <w:top w:val="single" w:sz="4" w:space="0" w:color="auto"/>
              <w:left w:val="single" w:sz="12" w:space="0" w:color="auto"/>
              <w:bottom w:val="single" w:sz="12" w:space="0" w:color="auto"/>
              <w:right w:val="single" w:sz="12" w:space="0" w:color="auto"/>
            </w:tcBorders>
            <w:shd w:val="clear" w:color="auto" w:fill="auto"/>
            <w:vAlign w:val="center"/>
          </w:tcPr>
          <w:p w14:paraId="69A8053C" w14:textId="77777777" w:rsidR="003A53E5" w:rsidRPr="006B32D7" w:rsidRDefault="003A53E5" w:rsidP="00480034">
            <w:pPr>
              <w:rPr>
                <w:rFonts w:cstheme="minorHAnsi"/>
                <w:szCs w:val="20"/>
                <w:lang w:eastAsia="pl-PL"/>
              </w:rPr>
            </w:pPr>
          </w:p>
        </w:tc>
        <w:tc>
          <w:tcPr>
            <w:tcW w:w="369" w:type="pct"/>
            <w:tcBorders>
              <w:top w:val="single" w:sz="4" w:space="0" w:color="auto"/>
              <w:left w:val="nil"/>
              <w:bottom w:val="single" w:sz="12" w:space="0" w:color="auto"/>
              <w:right w:val="nil"/>
            </w:tcBorders>
            <w:shd w:val="clear" w:color="auto" w:fill="auto"/>
            <w:noWrap/>
            <w:vAlign w:val="center"/>
          </w:tcPr>
          <w:p w14:paraId="6DDDCA6D" w14:textId="77777777" w:rsidR="003A53E5" w:rsidRPr="006B32D7" w:rsidRDefault="003A53E5" w:rsidP="00480034">
            <w:pPr>
              <w:rPr>
                <w:rFonts w:cstheme="minorHAnsi"/>
                <w:bCs/>
                <w:szCs w:val="20"/>
                <w:lang w:eastAsia="pl-PL"/>
              </w:rPr>
            </w:pPr>
            <w:r w:rsidRPr="006B32D7">
              <w:rPr>
                <w:rFonts w:cstheme="minorHAnsi"/>
                <w:bCs/>
                <w:szCs w:val="20"/>
                <w:lang w:eastAsia="pl-PL"/>
              </w:rPr>
              <w:t>ES - MJ/kg</w:t>
            </w:r>
          </w:p>
        </w:tc>
        <w:tc>
          <w:tcPr>
            <w:tcW w:w="1097" w:type="pct"/>
            <w:gridSpan w:val="4"/>
            <w:tcBorders>
              <w:top w:val="single" w:sz="4" w:space="0" w:color="auto"/>
              <w:left w:val="single" w:sz="12" w:space="0" w:color="auto"/>
              <w:bottom w:val="single" w:sz="12" w:space="0" w:color="auto"/>
              <w:right w:val="single" w:sz="12" w:space="0" w:color="000000"/>
            </w:tcBorders>
            <w:shd w:val="clear" w:color="auto" w:fill="auto"/>
            <w:noWrap/>
            <w:vAlign w:val="center"/>
          </w:tcPr>
          <w:p w14:paraId="70ABAC8F" w14:textId="77777777" w:rsidR="003A53E5" w:rsidRPr="006B32D7" w:rsidRDefault="003A53E5" w:rsidP="00480034">
            <w:pPr>
              <w:rPr>
                <w:rFonts w:cstheme="minorHAnsi"/>
                <w:bCs/>
                <w:szCs w:val="20"/>
                <w:lang w:eastAsia="pl-PL"/>
              </w:rPr>
            </w:pPr>
            <w:r w:rsidRPr="006B32D7">
              <w:rPr>
                <w:rFonts w:cstheme="minorHAnsi"/>
                <w:bCs/>
                <w:szCs w:val="20"/>
                <w:lang w:eastAsia="pl-PL"/>
              </w:rPr>
              <w:t>EC</w:t>
            </w:r>
            <w:r w:rsidRPr="006B32D7">
              <w:rPr>
                <w:rFonts w:cstheme="minorHAnsi"/>
                <w:bCs/>
                <w:szCs w:val="20"/>
                <w:vertAlign w:val="subscript"/>
                <w:lang w:eastAsia="pl-PL"/>
              </w:rPr>
              <w:t>i</w:t>
            </w:r>
            <w:r w:rsidRPr="006B32D7">
              <w:rPr>
                <w:rFonts w:cstheme="minorHAnsi"/>
                <w:bCs/>
                <w:szCs w:val="20"/>
                <w:lang w:eastAsia="pl-PL"/>
              </w:rPr>
              <w:t xml:space="preserve"> -  kgCO2/kg</w:t>
            </w:r>
          </w:p>
        </w:tc>
        <w:tc>
          <w:tcPr>
            <w:tcW w:w="969" w:type="pct"/>
            <w:gridSpan w:val="4"/>
            <w:tcBorders>
              <w:top w:val="single" w:sz="4" w:space="0" w:color="auto"/>
              <w:left w:val="nil"/>
              <w:bottom w:val="single" w:sz="12" w:space="0" w:color="auto"/>
              <w:right w:val="single" w:sz="12" w:space="0" w:color="000000"/>
            </w:tcBorders>
            <w:shd w:val="clear" w:color="auto" w:fill="auto"/>
            <w:noWrap/>
            <w:vAlign w:val="center"/>
          </w:tcPr>
          <w:p w14:paraId="0507D89F" w14:textId="77777777" w:rsidR="003A53E5" w:rsidRPr="006B32D7" w:rsidRDefault="003A53E5" w:rsidP="00480034">
            <w:pPr>
              <w:rPr>
                <w:rFonts w:cstheme="minorHAnsi"/>
                <w:bCs/>
                <w:szCs w:val="20"/>
                <w:lang w:eastAsia="pl-PL"/>
              </w:rPr>
            </w:pPr>
            <w:r w:rsidRPr="006B32D7">
              <w:rPr>
                <w:rFonts w:cstheme="minorHAnsi"/>
                <w:bCs/>
                <w:szCs w:val="20"/>
                <w:lang w:eastAsia="pl-PL"/>
              </w:rPr>
              <w:t>EC -  kgCO2e/kg</w:t>
            </w:r>
          </w:p>
        </w:tc>
        <w:tc>
          <w:tcPr>
            <w:tcW w:w="1128" w:type="pct"/>
            <w:gridSpan w:val="3"/>
            <w:tcBorders>
              <w:top w:val="single" w:sz="4" w:space="0" w:color="auto"/>
              <w:left w:val="nil"/>
              <w:bottom w:val="single" w:sz="12" w:space="0" w:color="auto"/>
              <w:right w:val="single" w:sz="12" w:space="0" w:color="auto"/>
            </w:tcBorders>
            <w:shd w:val="clear" w:color="auto" w:fill="auto"/>
            <w:vAlign w:val="center"/>
          </w:tcPr>
          <w:p w14:paraId="190E0A2E" w14:textId="77777777" w:rsidR="003A53E5" w:rsidRPr="006B32D7" w:rsidRDefault="003A53E5" w:rsidP="00480034">
            <w:pPr>
              <w:jc w:val="left"/>
              <w:rPr>
                <w:rFonts w:cstheme="minorHAnsi"/>
                <w:bCs/>
                <w:szCs w:val="20"/>
                <w:lang w:val="pl-PL" w:eastAsia="pl-PL"/>
              </w:rPr>
            </w:pPr>
            <w:r w:rsidRPr="006B32D7">
              <w:rPr>
                <w:rFonts w:cstheme="minorHAnsi"/>
                <w:bCs/>
                <w:szCs w:val="20"/>
                <w:lang w:val="pl-PL" w:eastAsia="pl-PL"/>
              </w:rPr>
              <w:t>ES = energia skumulowane, EC = Emisja dwutlenku węgla</w:t>
            </w:r>
          </w:p>
        </w:tc>
      </w:tr>
      <w:tr w:rsidR="003A53E5" w:rsidRPr="006B32D7" w14:paraId="6C4A8F2E" w14:textId="77777777" w:rsidTr="0079039B">
        <w:trPr>
          <w:trHeight w:val="285"/>
        </w:trPr>
        <w:tc>
          <w:tcPr>
            <w:tcW w:w="1437" w:type="pct"/>
            <w:tcBorders>
              <w:top w:val="nil"/>
              <w:left w:val="single" w:sz="12" w:space="0" w:color="auto"/>
              <w:bottom w:val="single" w:sz="12" w:space="0" w:color="auto"/>
              <w:right w:val="single" w:sz="12" w:space="0" w:color="auto"/>
            </w:tcBorders>
            <w:shd w:val="clear" w:color="auto" w:fill="auto"/>
            <w:vAlign w:val="center"/>
          </w:tcPr>
          <w:p w14:paraId="5AED60CE" w14:textId="77777777" w:rsidR="003A53E5" w:rsidRPr="006B32D7" w:rsidRDefault="003A53E5" w:rsidP="00480034">
            <w:pPr>
              <w:rPr>
                <w:rFonts w:cstheme="minorHAnsi"/>
                <w:szCs w:val="20"/>
                <w:lang w:val="pl-PL" w:eastAsia="pl-PL"/>
              </w:rPr>
            </w:pPr>
            <w:r w:rsidRPr="006B32D7">
              <w:rPr>
                <w:rFonts w:cstheme="minorHAnsi"/>
                <w:szCs w:val="20"/>
                <w:lang w:val="pl-PL" w:eastAsia="pl-PL"/>
              </w:rPr>
              <w:t>kruszywo - żwir lub kruszone skały</w:t>
            </w:r>
          </w:p>
        </w:tc>
        <w:tc>
          <w:tcPr>
            <w:tcW w:w="369" w:type="pct"/>
            <w:tcBorders>
              <w:top w:val="nil"/>
              <w:left w:val="nil"/>
              <w:bottom w:val="single" w:sz="12" w:space="0" w:color="auto"/>
              <w:right w:val="nil"/>
            </w:tcBorders>
            <w:shd w:val="clear" w:color="auto" w:fill="auto"/>
            <w:noWrap/>
            <w:vAlign w:val="center"/>
          </w:tcPr>
          <w:p w14:paraId="5FA79D65" w14:textId="77777777" w:rsidR="003A53E5" w:rsidRPr="006B32D7" w:rsidRDefault="003A53E5" w:rsidP="00480034">
            <w:pPr>
              <w:rPr>
                <w:rFonts w:cstheme="minorHAnsi"/>
                <w:bCs/>
                <w:szCs w:val="20"/>
                <w:lang w:eastAsia="pl-PL"/>
              </w:rPr>
            </w:pPr>
            <w:r w:rsidRPr="006B32D7">
              <w:rPr>
                <w:rFonts w:cstheme="minorHAnsi"/>
                <w:bCs/>
                <w:szCs w:val="20"/>
                <w:lang w:eastAsia="pl-PL"/>
              </w:rPr>
              <w:t>0,083</w:t>
            </w:r>
          </w:p>
        </w:tc>
        <w:tc>
          <w:tcPr>
            <w:tcW w:w="1097" w:type="pct"/>
            <w:gridSpan w:val="4"/>
            <w:tcBorders>
              <w:top w:val="nil"/>
              <w:left w:val="single" w:sz="12" w:space="0" w:color="auto"/>
              <w:bottom w:val="single" w:sz="12" w:space="0" w:color="auto"/>
              <w:right w:val="single" w:sz="12" w:space="0" w:color="000000"/>
            </w:tcBorders>
            <w:shd w:val="clear" w:color="auto" w:fill="auto"/>
            <w:noWrap/>
            <w:vAlign w:val="center"/>
          </w:tcPr>
          <w:p w14:paraId="3C4E0E5F" w14:textId="77777777" w:rsidR="003A53E5" w:rsidRPr="006B32D7" w:rsidRDefault="003A53E5" w:rsidP="00480034">
            <w:pPr>
              <w:rPr>
                <w:rFonts w:cstheme="minorHAnsi"/>
                <w:bCs/>
                <w:szCs w:val="20"/>
                <w:lang w:eastAsia="pl-PL"/>
              </w:rPr>
            </w:pPr>
            <w:r w:rsidRPr="006B32D7">
              <w:rPr>
                <w:rFonts w:cstheme="minorHAnsi"/>
                <w:bCs/>
                <w:szCs w:val="20"/>
                <w:lang w:eastAsia="pl-PL"/>
              </w:rPr>
              <w:t>0,0048</w:t>
            </w:r>
          </w:p>
        </w:tc>
        <w:tc>
          <w:tcPr>
            <w:tcW w:w="969" w:type="pct"/>
            <w:gridSpan w:val="4"/>
            <w:tcBorders>
              <w:top w:val="nil"/>
              <w:left w:val="nil"/>
              <w:bottom w:val="single" w:sz="12" w:space="0" w:color="auto"/>
              <w:right w:val="single" w:sz="12" w:space="0" w:color="000000"/>
            </w:tcBorders>
            <w:shd w:val="clear" w:color="auto" w:fill="auto"/>
            <w:noWrap/>
            <w:vAlign w:val="center"/>
          </w:tcPr>
          <w:p w14:paraId="198A34D2" w14:textId="77777777" w:rsidR="003A53E5" w:rsidRPr="006B32D7" w:rsidRDefault="003A53E5" w:rsidP="00480034">
            <w:pPr>
              <w:rPr>
                <w:rFonts w:cstheme="minorHAnsi"/>
                <w:bCs/>
                <w:szCs w:val="20"/>
                <w:lang w:eastAsia="pl-PL"/>
              </w:rPr>
            </w:pPr>
            <w:r w:rsidRPr="006B32D7">
              <w:rPr>
                <w:rFonts w:cstheme="minorHAnsi"/>
                <w:bCs/>
                <w:szCs w:val="20"/>
                <w:lang w:eastAsia="pl-PL"/>
              </w:rPr>
              <w:t>0,0052</w:t>
            </w:r>
          </w:p>
        </w:tc>
        <w:tc>
          <w:tcPr>
            <w:tcW w:w="1128" w:type="pct"/>
            <w:gridSpan w:val="3"/>
            <w:tcBorders>
              <w:top w:val="nil"/>
              <w:left w:val="nil"/>
              <w:bottom w:val="single" w:sz="12" w:space="0" w:color="auto"/>
              <w:right w:val="single" w:sz="12" w:space="0" w:color="auto"/>
            </w:tcBorders>
            <w:shd w:val="clear" w:color="auto" w:fill="auto"/>
            <w:vAlign w:val="center"/>
          </w:tcPr>
          <w:p w14:paraId="66191BC0" w14:textId="77777777" w:rsidR="003A53E5" w:rsidRPr="006B32D7" w:rsidRDefault="003A53E5" w:rsidP="00480034">
            <w:pPr>
              <w:jc w:val="left"/>
              <w:rPr>
                <w:rFonts w:cstheme="minorHAnsi"/>
                <w:szCs w:val="20"/>
                <w:lang w:eastAsia="pl-PL"/>
              </w:rPr>
            </w:pPr>
          </w:p>
        </w:tc>
      </w:tr>
      <w:tr w:rsidR="003A53E5" w:rsidRPr="006B32D7" w14:paraId="2C4BBF7F" w14:textId="77777777" w:rsidTr="0079039B">
        <w:trPr>
          <w:trHeight w:val="525"/>
        </w:trPr>
        <w:tc>
          <w:tcPr>
            <w:tcW w:w="1437" w:type="pct"/>
            <w:tcBorders>
              <w:top w:val="nil"/>
              <w:left w:val="single" w:sz="12" w:space="0" w:color="auto"/>
              <w:bottom w:val="single" w:sz="4" w:space="0" w:color="auto"/>
              <w:right w:val="single" w:sz="12" w:space="0" w:color="auto"/>
            </w:tcBorders>
            <w:shd w:val="clear" w:color="auto" w:fill="auto"/>
            <w:vAlign w:val="center"/>
          </w:tcPr>
          <w:p w14:paraId="0363D046" w14:textId="77777777" w:rsidR="003A53E5" w:rsidRPr="006B32D7" w:rsidRDefault="003A53E5" w:rsidP="00480034">
            <w:pPr>
              <w:rPr>
                <w:rFonts w:cstheme="minorHAnsi"/>
                <w:szCs w:val="20"/>
                <w:lang w:eastAsia="pl-PL"/>
              </w:rPr>
            </w:pPr>
            <w:r w:rsidRPr="006B32D7">
              <w:rPr>
                <w:rFonts w:cstheme="minorHAnsi"/>
                <w:szCs w:val="20"/>
                <w:lang w:eastAsia="pl-PL"/>
              </w:rPr>
              <w:lastRenderedPageBreak/>
              <w:t>aluminium - średnia</w:t>
            </w:r>
          </w:p>
        </w:tc>
        <w:tc>
          <w:tcPr>
            <w:tcW w:w="369" w:type="pct"/>
            <w:tcBorders>
              <w:top w:val="nil"/>
              <w:left w:val="nil"/>
              <w:bottom w:val="dashed" w:sz="4" w:space="0" w:color="auto"/>
              <w:right w:val="nil"/>
            </w:tcBorders>
            <w:shd w:val="clear" w:color="auto" w:fill="auto"/>
            <w:noWrap/>
            <w:vAlign w:val="center"/>
          </w:tcPr>
          <w:p w14:paraId="2739CAF3" w14:textId="77777777" w:rsidR="003A53E5" w:rsidRPr="006B32D7" w:rsidRDefault="003A53E5" w:rsidP="00480034">
            <w:pPr>
              <w:rPr>
                <w:rFonts w:cstheme="minorHAnsi"/>
                <w:bCs/>
                <w:szCs w:val="20"/>
                <w:lang w:eastAsia="pl-PL"/>
              </w:rPr>
            </w:pPr>
            <w:r w:rsidRPr="006B32D7">
              <w:rPr>
                <w:rFonts w:cstheme="minorHAnsi"/>
                <w:bCs/>
                <w:szCs w:val="20"/>
                <w:lang w:eastAsia="pl-PL"/>
              </w:rPr>
              <w:t>155</w:t>
            </w:r>
          </w:p>
        </w:tc>
        <w:tc>
          <w:tcPr>
            <w:tcW w:w="1097" w:type="pct"/>
            <w:gridSpan w:val="4"/>
            <w:tcBorders>
              <w:top w:val="nil"/>
              <w:left w:val="single" w:sz="12" w:space="0" w:color="auto"/>
              <w:bottom w:val="dashed" w:sz="4" w:space="0" w:color="auto"/>
              <w:right w:val="nil"/>
            </w:tcBorders>
            <w:shd w:val="clear" w:color="auto" w:fill="auto"/>
            <w:noWrap/>
            <w:vAlign w:val="center"/>
          </w:tcPr>
          <w:p w14:paraId="6F2B849F" w14:textId="77777777" w:rsidR="003A53E5" w:rsidRPr="006B32D7" w:rsidRDefault="003A53E5" w:rsidP="00480034">
            <w:pPr>
              <w:rPr>
                <w:rFonts w:cstheme="minorHAnsi"/>
                <w:bCs/>
                <w:szCs w:val="20"/>
                <w:lang w:eastAsia="pl-PL"/>
              </w:rPr>
            </w:pPr>
            <w:r w:rsidRPr="006B32D7">
              <w:rPr>
                <w:rFonts w:cstheme="minorHAnsi"/>
                <w:bCs/>
                <w:szCs w:val="20"/>
                <w:lang w:eastAsia="pl-PL"/>
              </w:rPr>
              <w:t>8,24</w:t>
            </w:r>
          </w:p>
        </w:tc>
        <w:tc>
          <w:tcPr>
            <w:tcW w:w="969" w:type="pct"/>
            <w:gridSpan w:val="4"/>
            <w:tcBorders>
              <w:top w:val="nil"/>
              <w:left w:val="single" w:sz="12" w:space="0" w:color="auto"/>
              <w:bottom w:val="dashed" w:sz="4" w:space="0" w:color="auto"/>
              <w:right w:val="nil"/>
            </w:tcBorders>
            <w:shd w:val="clear" w:color="auto" w:fill="auto"/>
            <w:noWrap/>
            <w:vAlign w:val="center"/>
          </w:tcPr>
          <w:p w14:paraId="738BB860" w14:textId="77777777" w:rsidR="003A53E5" w:rsidRPr="006B32D7" w:rsidRDefault="003A53E5" w:rsidP="00480034">
            <w:pPr>
              <w:rPr>
                <w:rFonts w:cstheme="minorHAnsi"/>
                <w:bCs/>
                <w:szCs w:val="20"/>
                <w:lang w:eastAsia="pl-PL"/>
              </w:rPr>
            </w:pPr>
            <w:r w:rsidRPr="006B32D7">
              <w:rPr>
                <w:rFonts w:cstheme="minorHAnsi"/>
                <w:bCs/>
                <w:szCs w:val="20"/>
                <w:lang w:eastAsia="pl-PL"/>
              </w:rPr>
              <w:t>9,16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22D3B60" w14:textId="77777777" w:rsidR="003A53E5" w:rsidRPr="006B32D7" w:rsidRDefault="003A53E5" w:rsidP="00480034">
            <w:pPr>
              <w:jc w:val="left"/>
              <w:rPr>
                <w:rFonts w:cstheme="minorHAnsi"/>
                <w:szCs w:val="20"/>
                <w:lang w:val="pl-PL" w:eastAsia="pl-PL"/>
              </w:rPr>
            </w:pPr>
            <w:r w:rsidRPr="006B32D7">
              <w:rPr>
                <w:rFonts w:cstheme="minorHAnsi"/>
                <w:szCs w:val="20"/>
                <w:lang w:val="pl-PL" w:eastAsia="pl-PL"/>
              </w:rPr>
              <w:t>założenia: 25,6% odlewane, 55,7% wytłaczane, 18,7% walcowane. zawartość materiału z recyklingu 33%.</w:t>
            </w:r>
          </w:p>
        </w:tc>
      </w:tr>
      <w:tr w:rsidR="003A53E5" w:rsidRPr="006B32D7" w14:paraId="7580F618"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70FE3B02" w14:textId="77777777" w:rsidR="003A53E5" w:rsidRPr="006B32D7" w:rsidRDefault="003A53E5" w:rsidP="00480034">
            <w:pPr>
              <w:rPr>
                <w:rFonts w:cstheme="minorHAnsi"/>
                <w:szCs w:val="20"/>
                <w:lang w:eastAsia="pl-PL"/>
              </w:rPr>
            </w:pPr>
            <w:r w:rsidRPr="006B32D7">
              <w:rPr>
                <w:rFonts w:cstheme="minorHAnsi"/>
                <w:szCs w:val="20"/>
                <w:lang w:eastAsia="pl-PL"/>
              </w:rPr>
              <w:t>czyste</w:t>
            </w:r>
          </w:p>
        </w:tc>
        <w:tc>
          <w:tcPr>
            <w:tcW w:w="369" w:type="pct"/>
            <w:tcBorders>
              <w:top w:val="nil"/>
              <w:left w:val="nil"/>
              <w:bottom w:val="dashed" w:sz="4" w:space="0" w:color="auto"/>
              <w:right w:val="nil"/>
            </w:tcBorders>
            <w:shd w:val="clear" w:color="auto" w:fill="auto"/>
            <w:noWrap/>
            <w:vAlign w:val="center"/>
          </w:tcPr>
          <w:p w14:paraId="642AADB1" w14:textId="77777777" w:rsidR="003A53E5" w:rsidRPr="006B32D7" w:rsidRDefault="003A53E5" w:rsidP="00480034">
            <w:pPr>
              <w:rPr>
                <w:rFonts w:cstheme="minorHAnsi"/>
                <w:szCs w:val="20"/>
                <w:lang w:eastAsia="pl-PL"/>
              </w:rPr>
            </w:pPr>
            <w:r w:rsidRPr="006B32D7">
              <w:rPr>
                <w:rFonts w:cstheme="minorHAnsi"/>
                <w:szCs w:val="20"/>
                <w:lang w:eastAsia="pl-PL"/>
              </w:rPr>
              <w:t>218</w:t>
            </w:r>
          </w:p>
        </w:tc>
        <w:tc>
          <w:tcPr>
            <w:tcW w:w="1097" w:type="pct"/>
            <w:gridSpan w:val="4"/>
            <w:tcBorders>
              <w:top w:val="nil"/>
              <w:left w:val="single" w:sz="12" w:space="0" w:color="auto"/>
              <w:bottom w:val="dashed" w:sz="4" w:space="0" w:color="auto"/>
              <w:right w:val="nil"/>
            </w:tcBorders>
            <w:shd w:val="clear" w:color="auto" w:fill="auto"/>
            <w:noWrap/>
            <w:vAlign w:val="center"/>
          </w:tcPr>
          <w:p w14:paraId="545643C7" w14:textId="77777777" w:rsidR="003A53E5" w:rsidRPr="006B32D7" w:rsidRDefault="003A53E5" w:rsidP="00480034">
            <w:pPr>
              <w:rPr>
                <w:rFonts w:cstheme="minorHAnsi"/>
                <w:szCs w:val="20"/>
                <w:lang w:eastAsia="pl-PL"/>
              </w:rPr>
            </w:pPr>
            <w:r w:rsidRPr="006B32D7">
              <w:rPr>
                <w:rFonts w:cstheme="minorHAnsi"/>
                <w:szCs w:val="20"/>
                <w:lang w:eastAsia="pl-PL"/>
              </w:rPr>
              <w:t>11,46</w:t>
            </w:r>
          </w:p>
        </w:tc>
        <w:tc>
          <w:tcPr>
            <w:tcW w:w="969" w:type="pct"/>
            <w:gridSpan w:val="4"/>
            <w:tcBorders>
              <w:top w:val="nil"/>
              <w:left w:val="single" w:sz="12" w:space="0" w:color="auto"/>
              <w:bottom w:val="dashed" w:sz="4" w:space="0" w:color="auto"/>
              <w:right w:val="nil"/>
            </w:tcBorders>
            <w:shd w:val="clear" w:color="auto" w:fill="auto"/>
            <w:noWrap/>
            <w:vAlign w:val="center"/>
          </w:tcPr>
          <w:p w14:paraId="0C731964" w14:textId="77777777" w:rsidR="003A53E5" w:rsidRPr="006B32D7" w:rsidRDefault="003A53E5" w:rsidP="00480034">
            <w:pPr>
              <w:rPr>
                <w:rFonts w:cstheme="minorHAnsi"/>
                <w:szCs w:val="20"/>
                <w:lang w:eastAsia="pl-PL"/>
              </w:rPr>
            </w:pPr>
            <w:r w:rsidRPr="006B32D7">
              <w:rPr>
                <w:rFonts w:cstheme="minorHAnsi"/>
                <w:szCs w:val="20"/>
                <w:lang w:eastAsia="pl-PL"/>
              </w:rPr>
              <w:t>12,79</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6A1BA9D" w14:textId="77777777" w:rsidR="003A53E5" w:rsidRPr="006B32D7" w:rsidRDefault="003A53E5" w:rsidP="00480034">
            <w:pPr>
              <w:jc w:val="left"/>
              <w:rPr>
                <w:rFonts w:cstheme="minorHAnsi"/>
                <w:szCs w:val="20"/>
                <w:lang w:eastAsia="pl-PL"/>
              </w:rPr>
            </w:pPr>
          </w:p>
        </w:tc>
      </w:tr>
      <w:tr w:rsidR="003A53E5" w:rsidRPr="006B32D7" w14:paraId="4F8A2E55"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F6DE77C" w14:textId="77777777" w:rsidR="003A53E5" w:rsidRPr="006B32D7" w:rsidRDefault="003A53E5" w:rsidP="00480034">
            <w:pPr>
              <w:rPr>
                <w:rFonts w:cstheme="minorHAnsi"/>
                <w:szCs w:val="20"/>
                <w:lang w:eastAsia="pl-PL"/>
              </w:rPr>
            </w:pPr>
            <w:r w:rsidRPr="006B32D7">
              <w:rPr>
                <w:rFonts w:cstheme="minorHAnsi"/>
                <w:szCs w:val="20"/>
                <w:lang w:eastAsia="pl-PL"/>
              </w:rPr>
              <w:t>z recyklingu</w:t>
            </w:r>
          </w:p>
        </w:tc>
        <w:tc>
          <w:tcPr>
            <w:tcW w:w="369" w:type="pct"/>
            <w:tcBorders>
              <w:top w:val="nil"/>
              <w:left w:val="nil"/>
              <w:bottom w:val="dashed" w:sz="4" w:space="0" w:color="auto"/>
              <w:right w:val="single" w:sz="4" w:space="0" w:color="000000"/>
            </w:tcBorders>
            <w:shd w:val="clear" w:color="auto" w:fill="auto"/>
            <w:noWrap/>
            <w:vAlign w:val="center"/>
          </w:tcPr>
          <w:p w14:paraId="6656681F" w14:textId="77777777" w:rsidR="003A53E5" w:rsidRPr="006B32D7" w:rsidRDefault="003A53E5" w:rsidP="00480034">
            <w:pPr>
              <w:rPr>
                <w:rFonts w:cstheme="minorHAnsi"/>
                <w:szCs w:val="20"/>
                <w:lang w:eastAsia="pl-PL"/>
              </w:rPr>
            </w:pPr>
            <w:r w:rsidRPr="006B32D7">
              <w:rPr>
                <w:rFonts w:cstheme="minorHAnsi"/>
                <w:szCs w:val="20"/>
                <w:lang w:eastAsia="pl-PL"/>
              </w:rPr>
              <w:t>29,0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BE552A4" w14:textId="77777777" w:rsidR="003A53E5" w:rsidRPr="006B32D7" w:rsidRDefault="003A53E5" w:rsidP="00480034">
            <w:pPr>
              <w:rPr>
                <w:rFonts w:cstheme="minorHAnsi"/>
                <w:szCs w:val="20"/>
                <w:lang w:eastAsia="pl-PL"/>
              </w:rPr>
            </w:pPr>
            <w:r w:rsidRPr="006B32D7">
              <w:rPr>
                <w:rFonts w:cstheme="minorHAnsi"/>
                <w:szCs w:val="20"/>
                <w:lang w:eastAsia="pl-PL"/>
              </w:rPr>
              <w:t>1,69</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7A02E33" w14:textId="77777777" w:rsidR="003A53E5" w:rsidRPr="006B32D7" w:rsidRDefault="003A53E5" w:rsidP="00480034">
            <w:pPr>
              <w:rPr>
                <w:rFonts w:cstheme="minorHAnsi"/>
                <w:szCs w:val="20"/>
                <w:lang w:eastAsia="pl-PL"/>
              </w:rPr>
            </w:pPr>
            <w:r w:rsidRPr="006B32D7">
              <w:rPr>
                <w:rFonts w:cstheme="minorHAnsi"/>
                <w:szCs w:val="20"/>
                <w:lang w:eastAsia="pl-PL"/>
              </w:rPr>
              <w:t>1,81</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7194573" w14:textId="77777777" w:rsidR="003A53E5" w:rsidRPr="006B32D7" w:rsidRDefault="003A53E5" w:rsidP="00480034">
            <w:pPr>
              <w:jc w:val="left"/>
              <w:rPr>
                <w:rFonts w:cstheme="minorHAnsi"/>
                <w:szCs w:val="20"/>
                <w:lang w:eastAsia="pl-PL"/>
              </w:rPr>
            </w:pPr>
          </w:p>
        </w:tc>
      </w:tr>
      <w:tr w:rsidR="003A53E5" w:rsidRPr="006B32D7" w14:paraId="5DC798D4"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03205FC1" w14:textId="77777777" w:rsidR="003A53E5" w:rsidRPr="006B32D7" w:rsidRDefault="003A53E5" w:rsidP="00480034">
            <w:pPr>
              <w:rPr>
                <w:rFonts w:cstheme="minorHAnsi"/>
                <w:szCs w:val="20"/>
                <w:lang w:eastAsia="pl-PL"/>
              </w:rPr>
            </w:pPr>
            <w:r w:rsidRPr="006B32D7">
              <w:rPr>
                <w:rFonts w:cstheme="minorHAnsi"/>
                <w:szCs w:val="20"/>
                <w:lang w:eastAsia="pl-PL"/>
              </w:rPr>
              <w:t>odlewane</w:t>
            </w:r>
          </w:p>
        </w:tc>
        <w:tc>
          <w:tcPr>
            <w:tcW w:w="369" w:type="pct"/>
            <w:tcBorders>
              <w:top w:val="nil"/>
              <w:left w:val="nil"/>
              <w:bottom w:val="dashed" w:sz="4" w:space="0" w:color="auto"/>
              <w:right w:val="single" w:sz="4" w:space="0" w:color="000000"/>
            </w:tcBorders>
            <w:shd w:val="clear" w:color="auto" w:fill="auto"/>
            <w:noWrap/>
            <w:vAlign w:val="center"/>
          </w:tcPr>
          <w:p w14:paraId="0C061FAC" w14:textId="77777777" w:rsidR="003A53E5" w:rsidRPr="006B32D7" w:rsidRDefault="003A53E5" w:rsidP="00480034">
            <w:pPr>
              <w:rPr>
                <w:rFonts w:cstheme="minorHAnsi"/>
                <w:bCs/>
                <w:szCs w:val="20"/>
                <w:lang w:eastAsia="pl-PL"/>
              </w:rPr>
            </w:pPr>
            <w:r w:rsidRPr="006B32D7">
              <w:rPr>
                <w:rFonts w:cstheme="minorHAnsi"/>
                <w:bCs/>
                <w:szCs w:val="20"/>
                <w:lang w:eastAsia="pl-PL"/>
              </w:rPr>
              <w:t>159</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1F9B192" w14:textId="77777777" w:rsidR="003A53E5" w:rsidRPr="006B32D7" w:rsidRDefault="003A53E5" w:rsidP="00480034">
            <w:pPr>
              <w:rPr>
                <w:rFonts w:cstheme="minorHAnsi"/>
                <w:bCs/>
                <w:szCs w:val="20"/>
                <w:lang w:eastAsia="pl-PL"/>
              </w:rPr>
            </w:pPr>
            <w:r w:rsidRPr="006B32D7">
              <w:rPr>
                <w:rFonts w:cstheme="minorHAnsi"/>
                <w:bCs/>
                <w:szCs w:val="20"/>
                <w:lang w:eastAsia="pl-PL"/>
              </w:rPr>
              <w:t>8,28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31E25B1" w14:textId="77777777" w:rsidR="003A53E5" w:rsidRPr="006B32D7" w:rsidRDefault="003A53E5" w:rsidP="00480034">
            <w:pPr>
              <w:rPr>
                <w:rFonts w:cstheme="minorHAnsi"/>
                <w:bCs/>
                <w:szCs w:val="20"/>
                <w:lang w:eastAsia="pl-PL"/>
              </w:rPr>
            </w:pPr>
            <w:r w:rsidRPr="006B32D7">
              <w:rPr>
                <w:rFonts w:cstheme="minorHAnsi"/>
                <w:bCs/>
                <w:szCs w:val="20"/>
                <w:lang w:eastAsia="pl-PL"/>
              </w:rPr>
              <w:t>9,22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698C4EC" w14:textId="77777777" w:rsidR="003A53E5" w:rsidRPr="006B32D7" w:rsidRDefault="003A53E5" w:rsidP="00480034">
            <w:pPr>
              <w:jc w:val="left"/>
              <w:rPr>
                <w:rFonts w:cstheme="minorHAnsi"/>
                <w:szCs w:val="20"/>
                <w:lang w:val="pl-PL" w:eastAsia="pl-PL"/>
              </w:rPr>
            </w:pPr>
            <w:r w:rsidRPr="006B32D7">
              <w:rPr>
                <w:rFonts w:cstheme="minorHAnsi"/>
                <w:szCs w:val="20"/>
                <w:lang w:val="pl-PL" w:eastAsia="pl-PL"/>
              </w:rPr>
              <w:t>średnia zawartość materiału z recyklingu 33%.</w:t>
            </w:r>
          </w:p>
        </w:tc>
      </w:tr>
      <w:tr w:rsidR="003A53E5" w:rsidRPr="006B32D7" w14:paraId="12266604"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4D3EEA09" w14:textId="77777777" w:rsidR="003A53E5" w:rsidRPr="006B32D7" w:rsidRDefault="003A53E5" w:rsidP="00480034">
            <w:pPr>
              <w:rPr>
                <w:rFonts w:cstheme="minorHAnsi"/>
                <w:szCs w:val="20"/>
                <w:lang w:eastAsia="pl-PL"/>
              </w:rPr>
            </w:pPr>
            <w:r w:rsidRPr="006B32D7">
              <w:rPr>
                <w:rFonts w:cstheme="minorHAnsi"/>
                <w:szCs w:val="20"/>
                <w:lang w:eastAsia="pl-PL"/>
              </w:rPr>
              <w:t>czyste</w:t>
            </w:r>
          </w:p>
        </w:tc>
        <w:tc>
          <w:tcPr>
            <w:tcW w:w="369" w:type="pct"/>
            <w:tcBorders>
              <w:top w:val="nil"/>
              <w:left w:val="nil"/>
              <w:bottom w:val="dashed" w:sz="4" w:space="0" w:color="auto"/>
              <w:right w:val="single" w:sz="4" w:space="0" w:color="000000"/>
            </w:tcBorders>
            <w:shd w:val="clear" w:color="auto" w:fill="auto"/>
            <w:noWrap/>
            <w:vAlign w:val="center"/>
          </w:tcPr>
          <w:p w14:paraId="01A54021" w14:textId="77777777" w:rsidR="003A53E5" w:rsidRPr="006B32D7" w:rsidRDefault="003A53E5" w:rsidP="00480034">
            <w:pPr>
              <w:rPr>
                <w:rFonts w:cstheme="minorHAnsi"/>
                <w:szCs w:val="20"/>
                <w:lang w:eastAsia="pl-PL"/>
              </w:rPr>
            </w:pPr>
            <w:r w:rsidRPr="006B32D7">
              <w:rPr>
                <w:rFonts w:cstheme="minorHAnsi"/>
                <w:szCs w:val="20"/>
                <w:lang w:eastAsia="pl-PL"/>
              </w:rPr>
              <w:t>226</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B99D1D5" w14:textId="77777777" w:rsidR="003A53E5" w:rsidRPr="006B32D7" w:rsidRDefault="003A53E5" w:rsidP="00480034">
            <w:pPr>
              <w:rPr>
                <w:rFonts w:cstheme="minorHAnsi"/>
                <w:szCs w:val="20"/>
                <w:lang w:eastAsia="pl-PL"/>
              </w:rPr>
            </w:pPr>
            <w:r w:rsidRPr="006B32D7">
              <w:rPr>
                <w:rFonts w:cstheme="minorHAnsi"/>
                <w:szCs w:val="20"/>
                <w:lang w:eastAsia="pl-PL"/>
              </w:rPr>
              <w:t>11,70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713B9CA" w14:textId="77777777" w:rsidR="003A53E5" w:rsidRPr="006B32D7" w:rsidRDefault="003A53E5" w:rsidP="00480034">
            <w:pPr>
              <w:rPr>
                <w:rFonts w:cstheme="minorHAnsi"/>
                <w:szCs w:val="20"/>
                <w:lang w:eastAsia="pl-PL"/>
              </w:rPr>
            </w:pPr>
            <w:r w:rsidRPr="006B32D7">
              <w:rPr>
                <w:rFonts w:cstheme="minorHAnsi"/>
                <w:szCs w:val="20"/>
                <w:lang w:eastAsia="pl-PL"/>
              </w:rPr>
              <w:t>13,10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ACB3E6A" w14:textId="77777777" w:rsidR="003A53E5" w:rsidRPr="006B32D7" w:rsidRDefault="003A53E5" w:rsidP="00480034">
            <w:pPr>
              <w:jc w:val="left"/>
              <w:rPr>
                <w:rFonts w:cstheme="minorHAnsi"/>
                <w:szCs w:val="20"/>
                <w:lang w:eastAsia="pl-PL"/>
              </w:rPr>
            </w:pPr>
          </w:p>
        </w:tc>
      </w:tr>
      <w:tr w:rsidR="003A53E5" w:rsidRPr="006B32D7" w14:paraId="0EB06DD4"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6246485" w14:textId="77777777" w:rsidR="003A53E5" w:rsidRPr="006B32D7" w:rsidRDefault="003A53E5" w:rsidP="00480034">
            <w:pPr>
              <w:rPr>
                <w:rFonts w:cstheme="minorHAnsi"/>
                <w:szCs w:val="20"/>
                <w:lang w:eastAsia="pl-PL"/>
              </w:rPr>
            </w:pPr>
            <w:r w:rsidRPr="006B32D7">
              <w:rPr>
                <w:rFonts w:cstheme="minorHAnsi"/>
                <w:szCs w:val="20"/>
                <w:lang w:eastAsia="pl-PL"/>
              </w:rPr>
              <w:t>z recyklingu</w:t>
            </w:r>
          </w:p>
        </w:tc>
        <w:tc>
          <w:tcPr>
            <w:tcW w:w="369" w:type="pct"/>
            <w:tcBorders>
              <w:top w:val="nil"/>
              <w:left w:val="nil"/>
              <w:bottom w:val="dashed" w:sz="4" w:space="0" w:color="auto"/>
              <w:right w:val="single" w:sz="4" w:space="0" w:color="000000"/>
            </w:tcBorders>
            <w:shd w:val="clear" w:color="auto" w:fill="auto"/>
            <w:noWrap/>
            <w:vAlign w:val="center"/>
          </w:tcPr>
          <w:p w14:paraId="1D311D95" w14:textId="77777777" w:rsidR="003A53E5" w:rsidRPr="006B32D7" w:rsidRDefault="003A53E5" w:rsidP="00480034">
            <w:pPr>
              <w:rPr>
                <w:rFonts w:cstheme="minorHAnsi"/>
                <w:szCs w:val="20"/>
                <w:lang w:eastAsia="pl-PL"/>
              </w:rPr>
            </w:pPr>
            <w:r w:rsidRPr="006B32D7">
              <w:rPr>
                <w:rFonts w:cstheme="minorHAnsi"/>
                <w:szCs w:val="20"/>
                <w:lang w:eastAsia="pl-PL"/>
              </w:rPr>
              <w:t>25,0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04899C0" w14:textId="77777777" w:rsidR="003A53E5" w:rsidRPr="006B32D7" w:rsidRDefault="003A53E5" w:rsidP="00480034">
            <w:pPr>
              <w:rPr>
                <w:rFonts w:cstheme="minorHAnsi"/>
                <w:szCs w:val="20"/>
                <w:lang w:eastAsia="pl-PL"/>
              </w:rPr>
            </w:pPr>
            <w:r w:rsidRPr="006B32D7">
              <w:rPr>
                <w:rFonts w:cstheme="minorHAnsi"/>
                <w:szCs w:val="20"/>
                <w:lang w:eastAsia="pl-PL"/>
              </w:rPr>
              <w:t>1,35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C3F0C33" w14:textId="77777777" w:rsidR="003A53E5" w:rsidRPr="006B32D7" w:rsidRDefault="003A53E5" w:rsidP="00480034">
            <w:pPr>
              <w:rPr>
                <w:rFonts w:cstheme="minorHAnsi"/>
                <w:szCs w:val="20"/>
                <w:lang w:eastAsia="pl-PL"/>
              </w:rPr>
            </w:pPr>
            <w:r w:rsidRPr="006B32D7">
              <w:rPr>
                <w:rFonts w:cstheme="minorHAnsi"/>
                <w:szCs w:val="20"/>
                <w:lang w:eastAsia="pl-PL"/>
              </w:rPr>
              <w:t>1,45</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9C3FC3D" w14:textId="77777777" w:rsidR="003A53E5" w:rsidRPr="006B32D7" w:rsidRDefault="003A53E5" w:rsidP="00480034">
            <w:pPr>
              <w:jc w:val="left"/>
              <w:rPr>
                <w:rFonts w:cstheme="minorHAnsi"/>
                <w:szCs w:val="20"/>
                <w:lang w:eastAsia="pl-PL"/>
              </w:rPr>
            </w:pPr>
          </w:p>
        </w:tc>
      </w:tr>
      <w:tr w:rsidR="003A53E5" w:rsidRPr="006B32D7" w14:paraId="76B9280A"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172244D" w14:textId="77777777" w:rsidR="003A53E5" w:rsidRPr="006B32D7" w:rsidRDefault="003A53E5" w:rsidP="00480034">
            <w:pPr>
              <w:rPr>
                <w:rFonts w:cstheme="minorHAnsi"/>
                <w:szCs w:val="20"/>
                <w:lang w:eastAsia="pl-PL"/>
              </w:rPr>
            </w:pPr>
            <w:r w:rsidRPr="006B32D7">
              <w:rPr>
                <w:rFonts w:cstheme="minorHAnsi"/>
                <w:szCs w:val="20"/>
                <w:lang w:eastAsia="pl-PL"/>
              </w:rPr>
              <w:t>prasowane/wytłaczane</w:t>
            </w:r>
          </w:p>
        </w:tc>
        <w:tc>
          <w:tcPr>
            <w:tcW w:w="369" w:type="pct"/>
            <w:tcBorders>
              <w:top w:val="nil"/>
              <w:left w:val="nil"/>
              <w:bottom w:val="dashed" w:sz="4" w:space="0" w:color="auto"/>
              <w:right w:val="single" w:sz="4" w:space="0" w:color="000000"/>
            </w:tcBorders>
            <w:shd w:val="clear" w:color="auto" w:fill="auto"/>
            <w:noWrap/>
            <w:vAlign w:val="center"/>
          </w:tcPr>
          <w:p w14:paraId="32E75FFC" w14:textId="77777777" w:rsidR="003A53E5" w:rsidRPr="006B32D7" w:rsidRDefault="003A53E5" w:rsidP="00480034">
            <w:pPr>
              <w:rPr>
                <w:rFonts w:cstheme="minorHAnsi"/>
                <w:bCs/>
                <w:szCs w:val="20"/>
                <w:lang w:eastAsia="pl-PL"/>
              </w:rPr>
            </w:pPr>
            <w:r w:rsidRPr="006B32D7">
              <w:rPr>
                <w:rFonts w:cstheme="minorHAnsi"/>
                <w:bCs/>
                <w:szCs w:val="20"/>
                <w:lang w:eastAsia="pl-PL"/>
              </w:rPr>
              <w:t>154</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15A215B" w14:textId="77777777" w:rsidR="003A53E5" w:rsidRPr="006B32D7" w:rsidRDefault="003A53E5" w:rsidP="00480034">
            <w:pPr>
              <w:rPr>
                <w:rFonts w:cstheme="minorHAnsi"/>
                <w:bCs/>
                <w:szCs w:val="20"/>
                <w:lang w:eastAsia="pl-PL"/>
              </w:rPr>
            </w:pPr>
            <w:r w:rsidRPr="006B32D7">
              <w:rPr>
                <w:rFonts w:cstheme="minorHAnsi"/>
                <w:bCs/>
                <w:szCs w:val="20"/>
                <w:lang w:eastAsia="pl-PL"/>
              </w:rPr>
              <w:t>8,16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9BEA5F5" w14:textId="77777777" w:rsidR="003A53E5" w:rsidRPr="006B32D7" w:rsidRDefault="003A53E5" w:rsidP="00480034">
            <w:pPr>
              <w:rPr>
                <w:rFonts w:cstheme="minorHAnsi"/>
                <w:bCs/>
                <w:szCs w:val="20"/>
                <w:lang w:eastAsia="pl-PL"/>
              </w:rPr>
            </w:pPr>
            <w:r w:rsidRPr="006B32D7">
              <w:rPr>
                <w:rFonts w:cstheme="minorHAnsi"/>
                <w:bCs/>
                <w:szCs w:val="20"/>
                <w:lang w:eastAsia="pl-PL"/>
              </w:rPr>
              <w:t>9,08</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1F17243" w14:textId="77777777" w:rsidR="003A53E5" w:rsidRPr="006B32D7" w:rsidRDefault="003A53E5" w:rsidP="00480034">
            <w:pPr>
              <w:jc w:val="left"/>
              <w:rPr>
                <w:rFonts w:cstheme="minorHAnsi"/>
                <w:szCs w:val="20"/>
                <w:lang w:val="pl-PL" w:eastAsia="pl-PL"/>
              </w:rPr>
            </w:pPr>
            <w:r w:rsidRPr="006B32D7">
              <w:rPr>
                <w:rFonts w:cstheme="minorHAnsi"/>
                <w:szCs w:val="20"/>
                <w:lang w:val="pl-PL" w:eastAsia="pl-PL"/>
              </w:rPr>
              <w:t>średnia zawartość materiału z recyklingu 33%.</w:t>
            </w:r>
          </w:p>
        </w:tc>
      </w:tr>
      <w:tr w:rsidR="003A53E5" w:rsidRPr="006B32D7" w14:paraId="67B8B35B"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841EE36" w14:textId="77777777" w:rsidR="003A53E5" w:rsidRPr="006B32D7" w:rsidRDefault="003A53E5" w:rsidP="00480034">
            <w:pPr>
              <w:rPr>
                <w:rFonts w:cstheme="minorHAnsi"/>
                <w:szCs w:val="20"/>
                <w:lang w:eastAsia="pl-PL"/>
              </w:rPr>
            </w:pPr>
            <w:r w:rsidRPr="006B32D7">
              <w:rPr>
                <w:rFonts w:cstheme="minorHAnsi"/>
                <w:szCs w:val="20"/>
                <w:lang w:eastAsia="pl-PL"/>
              </w:rPr>
              <w:t>czyste</w:t>
            </w:r>
          </w:p>
        </w:tc>
        <w:tc>
          <w:tcPr>
            <w:tcW w:w="369" w:type="pct"/>
            <w:tcBorders>
              <w:top w:val="nil"/>
              <w:left w:val="nil"/>
              <w:bottom w:val="dashed" w:sz="4" w:space="0" w:color="auto"/>
              <w:right w:val="single" w:sz="4" w:space="0" w:color="000000"/>
            </w:tcBorders>
            <w:shd w:val="clear" w:color="auto" w:fill="auto"/>
            <w:noWrap/>
            <w:vAlign w:val="center"/>
          </w:tcPr>
          <w:p w14:paraId="545C5AB8" w14:textId="77777777" w:rsidR="003A53E5" w:rsidRPr="006B32D7" w:rsidRDefault="003A53E5" w:rsidP="00480034">
            <w:pPr>
              <w:rPr>
                <w:rFonts w:cstheme="minorHAnsi"/>
                <w:szCs w:val="20"/>
                <w:lang w:eastAsia="pl-PL"/>
              </w:rPr>
            </w:pPr>
            <w:r w:rsidRPr="006B32D7">
              <w:rPr>
                <w:rFonts w:cstheme="minorHAnsi"/>
                <w:szCs w:val="20"/>
                <w:lang w:eastAsia="pl-PL"/>
              </w:rPr>
              <w:t>214</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6111B28" w14:textId="77777777" w:rsidR="003A53E5" w:rsidRPr="006B32D7" w:rsidRDefault="003A53E5" w:rsidP="00480034">
            <w:pPr>
              <w:rPr>
                <w:rFonts w:cstheme="minorHAnsi"/>
                <w:szCs w:val="20"/>
                <w:lang w:eastAsia="pl-PL"/>
              </w:rPr>
            </w:pPr>
            <w:r w:rsidRPr="006B32D7">
              <w:rPr>
                <w:rFonts w:cstheme="minorHAnsi"/>
                <w:szCs w:val="20"/>
                <w:lang w:eastAsia="pl-PL"/>
              </w:rPr>
              <w:t>11,20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094BD754" w14:textId="77777777" w:rsidR="003A53E5" w:rsidRPr="006B32D7" w:rsidRDefault="003A53E5" w:rsidP="00480034">
            <w:pPr>
              <w:rPr>
                <w:rFonts w:cstheme="minorHAnsi"/>
                <w:szCs w:val="20"/>
                <w:lang w:eastAsia="pl-PL"/>
              </w:rPr>
            </w:pPr>
            <w:r w:rsidRPr="006B32D7">
              <w:rPr>
                <w:rFonts w:cstheme="minorHAnsi"/>
                <w:szCs w:val="20"/>
                <w:lang w:eastAsia="pl-PL"/>
              </w:rPr>
              <w:t>12,50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D90667E" w14:textId="77777777" w:rsidR="003A53E5" w:rsidRPr="006B32D7" w:rsidRDefault="003A53E5" w:rsidP="00480034">
            <w:pPr>
              <w:jc w:val="left"/>
              <w:rPr>
                <w:rFonts w:cstheme="minorHAnsi"/>
                <w:szCs w:val="20"/>
                <w:lang w:eastAsia="pl-PL"/>
              </w:rPr>
            </w:pPr>
          </w:p>
        </w:tc>
      </w:tr>
      <w:tr w:rsidR="003A53E5" w:rsidRPr="006B32D7" w14:paraId="00321A73"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3C5A41E" w14:textId="77777777" w:rsidR="003A53E5" w:rsidRPr="006B32D7" w:rsidRDefault="003A53E5" w:rsidP="00480034">
            <w:pPr>
              <w:rPr>
                <w:rFonts w:cstheme="minorHAnsi"/>
                <w:szCs w:val="20"/>
                <w:lang w:eastAsia="pl-PL"/>
              </w:rPr>
            </w:pPr>
            <w:r w:rsidRPr="006B32D7">
              <w:rPr>
                <w:rFonts w:cstheme="minorHAnsi"/>
                <w:szCs w:val="20"/>
                <w:lang w:eastAsia="pl-PL"/>
              </w:rPr>
              <w:t>z recyklingu</w:t>
            </w:r>
          </w:p>
        </w:tc>
        <w:tc>
          <w:tcPr>
            <w:tcW w:w="369" w:type="pct"/>
            <w:tcBorders>
              <w:top w:val="nil"/>
              <w:left w:val="nil"/>
              <w:bottom w:val="dashed" w:sz="4" w:space="0" w:color="auto"/>
              <w:right w:val="single" w:sz="4" w:space="0" w:color="000000"/>
            </w:tcBorders>
            <w:shd w:val="clear" w:color="auto" w:fill="auto"/>
            <w:noWrap/>
            <w:vAlign w:val="center"/>
          </w:tcPr>
          <w:p w14:paraId="4035E89E" w14:textId="77777777" w:rsidR="003A53E5" w:rsidRPr="006B32D7" w:rsidRDefault="003A53E5" w:rsidP="00480034">
            <w:pPr>
              <w:rPr>
                <w:rFonts w:cstheme="minorHAnsi"/>
                <w:szCs w:val="20"/>
                <w:lang w:eastAsia="pl-PL"/>
              </w:rPr>
            </w:pPr>
            <w:r w:rsidRPr="006B32D7">
              <w:rPr>
                <w:rFonts w:cstheme="minorHAnsi"/>
                <w:szCs w:val="20"/>
                <w:lang w:eastAsia="pl-PL"/>
              </w:rPr>
              <w:t>34,0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F29C771" w14:textId="77777777" w:rsidR="003A53E5" w:rsidRPr="006B32D7" w:rsidRDefault="003A53E5" w:rsidP="00480034">
            <w:pPr>
              <w:rPr>
                <w:rFonts w:cstheme="minorHAnsi"/>
                <w:szCs w:val="20"/>
                <w:lang w:eastAsia="pl-PL"/>
              </w:rPr>
            </w:pPr>
            <w:r w:rsidRPr="006B32D7">
              <w:rPr>
                <w:rFonts w:cstheme="minorHAnsi"/>
                <w:szCs w:val="20"/>
                <w:lang w:eastAsia="pl-PL"/>
              </w:rPr>
              <w:t>1,98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0D53648" w14:textId="77777777" w:rsidR="003A53E5" w:rsidRPr="006B32D7" w:rsidRDefault="003A53E5" w:rsidP="00480034">
            <w:pPr>
              <w:rPr>
                <w:rFonts w:cstheme="minorHAnsi"/>
                <w:szCs w:val="20"/>
                <w:lang w:eastAsia="pl-PL"/>
              </w:rPr>
            </w:pPr>
            <w:r w:rsidRPr="006B32D7">
              <w:rPr>
                <w:rFonts w:cstheme="minorHAnsi"/>
                <w:szCs w:val="20"/>
                <w:lang w:eastAsia="pl-PL"/>
              </w:rPr>
              <w:t>2,12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E904849" w14:textId="77777777" w:rsidR="003A53E5" w:rsidRPr="006B32D7" w:rsidRDefault="003A53E5" w:rsidP="00480034">
            <w:pPr>
              <w:jc w:val="left"/>
              <w:rPr>
                <w:rFonts w:cstheme="minorHAnsi"/>
                <w:szCs w:val="20"/>
                <w:lang w:eastAsia="pl-PL"/>
              </w:rPr>
            </w:pPr>
          </w:p>
        </w:tc>
      </w:tr>
      <w:tr w:rsidR="003A53E5" w:rsidRPr="006B32D7" w14:paraId="30171C80"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D2D600F" w14:textId="77777777" w:rsidR="003A53E5" w:rsidRPr="006B32D7" w:rsidRDefault="003A53E5" w:rsidP="00480034">
            <w:pPr>
              <w:rPr>
                <w:rFonts w:cstheme="minorHAnsi"/>
                <w:szCs w:val="20"/>
                <w:lang w:eastAsia="pl-PL"/>
              </w:rPr>
            </w:pPr>
            <w:r w:rsidRPr="006B32D7">
              <w:rPr>
                <w:rFonts w:cstheme="minorHAnsi"/>
                <w:szCs w:val="20"/>
                <w:lang w:eastAsia="pl-PL"/>
              </w:rPr>
              <w:t>walcowane</w:t>
            </w:r>
          </w:p>
        </w:tc>
        <w:tc>
          <w:tcPr>
            <w:tcW w:w="369" w:type="pct"/>
            <w:tcBorders>
              <w:top w:val="nil"/>
              <w:left w:val="nil"/>
              <w:bottom w:val="dashed" w:sz="4" w:space="0" w:color="auto"/>
              <w:right w:val="single" w:sz="4" w:space="0" w:color="000000"/>
            </w:tcBorders>
            <w:shd w:val="clear" w:color="auto" w:fill="auto"/>
            <w:noWrap/>
            <w:vAlign w:val="center"/>
          </w:tcPr>
          <w:p w14:paraId="70CACE5A" w14:textId="77777777" w:rsidR="003A53E5" w:rsidRPr="006B32D7" w:rsidRDefault="003A53E5" w:rsidP="00480034">
            <w:pPr>
              <w:rPr>
                <w:rFonts w:cstheme="minorHAnsi"/>
                <w:bCs/>
                <w:szCs w:val="20"/>
                <w:lang w:eastAsia="pl-PL"/>
              </w:rPr>
            </w:pPr>
            <w:r w:rsidRPr="006B32D7">
              <w:rPr>
                <w:rFonts w:cstheme="minorHAnsi"/>
                <w:bCs/>
                <w:szCs w:val="20"/>
                <w:lang w:eastAsia="pl-PL"/>
              </w:rPr>
              <w:t>155</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F5B560C" w14:textId="77777777" w:rsidR="003A53E5" w:rsidRPr="006B32D7" w:rsidRDefault="003A53E5" w:rsidP="00480034">
            <w:pPr>
              <w:rPr>
                <w:rFonts w:cstheme="minorHAnsi"/>
                <w:bCs/>
                <w:szCs w:val="20"/>
                <w:lang w:eastAsia="pl-PL"/>
              </w:rPr>
            </w:pPr>
            <w:r w:rsidRPr="006B32D7">
              <w:rPr>
                <w:rFonts w:cstheme="minorHAnsi"/>
                <w:bCs/>
                <w:szCs w:val="20"/>
                <w:lang w:eastAsia="pl-PL"/>
              </w:rPr>
              <w:t>8,26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E00CDDE" w14:textId="77777777" w:rsidR="003A53E5" w:rsidRPr="006B32D7" w:rsidRDefault="003A53E5" w:rsidP="00480034">
            <w:pPr>
              <w:rPr>
                <w:rFonts w:cstheme="minorHAnsi"/>
                <w:bCs/>
                <w:szCs w:val="20"/>
                <w:lang w:eastAsia="pl-PL"/>
              </w:rPr>
            </w:pPr>
            <w:r w:rsidRPr="006B32D7">
              <w:rPr>
                <w:rFonts w:cstheme="minorHAnsi"/>
                <w:bCs/>
                <w:szCs w:val="20"/>
                <w:lang w:eastAsia="pl-PL"/>
              </w:rPr>
              <w:t>9,18</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FE6B0BD" w14:textId="77777777" w:rsidR="003A53E5" w:rsidRPr="006B32D7" w:rsidRDefault="003A53E5" w:rsidP="00480034">
            <w:pPr>
              <w:jc w:val="left"/>
              <w:rPr>
                <w:rFonts w:cstheme="minorHAnsi"/>
                <w:szCs w:val="20"/>
                <w:lang w:val="pl-PL" w:eastAsia="pl-PL"/>
              </w:rPr>
            </w:pPr>
            <w:r w:rsidRPr="006B32D7">
              <w:rPr>
                <w:rFonts w:cstheme="minorHAnsi"/>
                <w:szCs w:val="20"/>
                <w:lang w:val="pl-PL" w:eastAsia="pl-PL"/>
              </w:rPr>
              <w:t>średnia zawartość materiału z recyklingu 33%.</w:t>
            </w:r>
          </w:p>
        </w:tc>
      </w:tr>
      <w:tr w:rsidR="003A53E5" w:rsidRPr="006B32D7" w14:paraId="20743739"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01AD2C2D" w14:textId="77777777" w:rsidR="003A53E5" w:rsidRPr="006B32D7" w:rsidRDefault="003A53E5" w:rsidP="00480034">
            <w:pPr>
              <w:rPr>
                <w:rFonts w:cstheme="minorHAnsi"/>
                <w:szCs w:val="20"/>
                <w:lang w:eastAsia="pl-PL"/>
              </w:rPr>
            </w:pPr>
            <w:r w:rsidRPr="006B32D7">
              <w:rPr>
                <w:rFonts w:cstheme="minorHAnsi"/>
                <w:szCs w:val="20"/>
                <w:lang w:eastAsia="pl-PL"/>
              </w:rPr>
              <w:t>czyste</w:t>
            </w:r>
          </w:p>
        </w:tc>
        <w:tc>
          <w:tcPr>
            <w:tcW w:w="369" w:type="pct"/>
            <w:tcBorders>
              <w:top w:val="nil"/>
              <w:left w:val="nil"/>
              <w:bottom w:val="dashed" w:sz="4" w:space="0" w:color="auto"/>
              <w:right w:val="single" w:sz="4" w:space="0" w:color="000000"/>
            </w:tcBorders>
            <w:shd w:val="clear" w:color="auto" w:fill="auto"/>
            <w:noWrap/>
            <w:vAlign w:val="center"/>
          </w:tcPr>
          <w:p w14:paraId="6B846D5F" w14:textId="77777777" w:rsidR="003A53E5" w:rsidRPr="006B32D7" w:rsidRDefault="003A53E5" w:rsidP="00480034">
            <w:pPr>
              <w:rPr>
                <w:rFonts w:cstheme="minorHAnsi"/>
                <w:szCs w:val="20"/>
                <w:lang w:eastAsia="pl-PL"/>
              </w:rPr>
            </w:pPr>
            <w:r w:rsidRPr="006B32D7">
              <w:rPr>
                <w:rFonts w:cstheme="minorHAnsi"/>
                <w:szCs w:val="20"/>
                <w:lang w:eastAsia="pl-PL"/>
              </w:rPr>
              <w:t>217</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264CA1A" w14:textId="77777777" w:rsidR="003A53E5" w:rsidRPr="006B32D7" w:rsidRDefault="003A53E5" w:rsidP="00480034">
            <w:pPr>
              <w:rPr>
                <w:rFonts w:cstheme="minorHAnsi"/>
                <w:szCs w:val="20"/>
                <w:lang w:eastAsia="pl-PL"/>
              </w:rPr>
            </w:pPr>
            <w:r w:rsidRPr="006B32D7">
              <w:rPr>
                <w:rFonts w:cstheme="minorHAnsi"/>
                <w:szCs w:val="20"/>
                <w:lang w:eastAsia="pl-PL"/>
              </w:rPr>
              <w:t>11,50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FAA2A46" w14:textId="77777777" w:rsidR="003A53E5" w:rsidRPr="006B32D7" w:rsidRDefault="003A53E5" w:rsidP="00480034">
            <w:pPr>
              <w:rPr>
                <w:rFonts w:cstheme="minorHAnsi"/>
                <w:szCs w:val="20"/>
                <w:lang w:eastAsia="pl-PL"/>
              </w:rPr>
            </w:pPr>
            <w:r w:rsidRPr="006B32D7">
              <w:rPr>
                <w:rFonts w:cstheme="minorHAnsi"/>
                <w:szCs w:val="20"/>
                <w:lang w:eastAsia="pl-PL"/>
              </w:rPr>
              <w:t>12,80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E24AFAC" w14:textId="77777777" w:rsidR="003A53E5" w:rsidRPr="006B32D7" w:rsidRDefault="003A53E5" w:rsidP="00480034">
            <w:pPr>
              <w:jc w:val="left"/>
              <w:rPr>
                <w:rFonts w:cstheme="minorHAnsi"/>
                <w:szCs w:val="20"/>
                <w:lang w:eastAsia="pl-PL"/>
              </w:rPr>
            </w:pPr>
          </w:p>
        </w:tc>
      </w:tr>
      <w:tr w:rsidR="003A53E5" w:rsidRPr="006B32D7" w14:paraId="0F358363"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2577421A" w14:textId="77777777" w:rsidR="003A53E5" w:rsidRPr="006B32D7" w:rsidRDefault="003A53E5" w:rsidP="00480034">
            <w:pPr>
              <w:rPr>
                <w:rFonts w:cstheme="minorHAnsi"/>
                <w:szCs w:val="20"/>
                <w:lang w:eastAsia="pl-PL"/>
              </w:rPr>
            </w:pPr>
            <w:r w:rsidRPr="006B32D7">
              <w:rPr>
                <w:rFonts w:cstheme="minorHAnsi"/>
                <w:szCs w:val="20"/>
                <w:lang w:eastAsia="pl-PL"/>
              </w:rPr>
              <w:t>z recyklingu</w:t>
            </w:r>
          </w:p>
        </w:tc>
        <w:tc>
          <w:tcPr>
            <w:tcW w:w="369" w:type="pct"/>
            <w:tcBorders>
              <w:top w:val="dashed" w:sz="4" w:space="0" w:color="auto"/>
              <w:left w:val="nil"/>
              <w:bottom w:val="single" w:sz="12" w:space="0" w:color="auto"/>
              <w:right w:val="nil"/>
            </w:tcBorders>
            <w:shd w:val="clear" w:color="auto" w:fill="auto"/>
            <w:noWrap/>
            <w:vAlign w:val="center"/>
          </w:tcPr>
          <w:p w14:paraId="6B2FA25B" w14:textId="77777777" w:rsidR="003A53E5" w:rsidRPr="006B32D7" w:rsidRDefault="003A53E5" w:rsidP="00480034">
            <w:pPr>
              <w:rPr>
                <w:rFonts w:cstheme="minorHAnsi"/>
                <w:szCs w:val="20"/>
                <w:lang w:eastAsia="pl-PL"/>
              </w:rPr>
            </w:pPr>
            <w:r w:rsidRPr="006B32D7">
              <w:rPr>
                <w:rFonts w:cstheme="minorHAnsi"/>
                <w:szCs w:val="20"/>
                <w:lang w:eastAsia="pl-PL"/>
              </w:rPr>
              <w:t>28</w:t>
            </w:r>
          </w:p>
        </w:tc>
        <w:tc>
          <w:tcPr>
            <w:tcW w:w="1097" w:type="pct"/>
            <w:gridSpan w:val="4"/>
            <w:tcBorders>
              <w:top w:val="dashed" w:sz="4" w:space="0" w:color="auto"/>
              <w:left w:val="single" w:sz="12" w:space="0" w:color="auto"/>
              <w:bottom w:val="single" w:sz="12" w:space="0" w:color="auto"/>
              <w:right w:val="single" w:sz="12" w:space="0" w:color="000000"/>
            </w:tcBorders>
            <w:shd w:val="clear" w:color="auto" w:fill="auto"/>
            <w:noWrap/>
            <w:vAlign w:val="center"/>
          </w:tcPr>
          <w:p w14:paraId="1D745EC4" w14:textId="77777777" w:rsidR="003A53E5" w:rsidRPr="006B32D7" w:rsidRDefault="003A53E5" w:rsidP="00480034">
            <w:pPr>
              <w:rPr>
                <w:rFonts w:cstheme="minorHAnsi"/>
                <w:szCs w:val="20"/>
                <w:lang w:eastAsia="pl-PL"/>
              </w:rPr>
            </w:pPr>
            <w:r w:rsidRPr="006B32D7">
              <w:rPr>
                <w:rFonts w:cstheme="minorHAnsi"/>
                <w:szCs w:val="20"/>
                <w:lang w:eastAsia="pl-PL"/>
              </w:rPr>
              <w:t>1,67</w:t>
            </w:r>
          </w:p>
        </w:tc>
        <w:tc>
          <w:tcPr>
            <w:tcW w:w="969" w:type="pct"/>
            <w:gridSpan w:val="4"/>
            <w:tcBorders>
              <w:top w:val="dashed" w:sz="4" w:space="0" w:color="auto"/>
              <w:left w:val="nil"/>
              <w:bottom w:val="single" w:sz="12" w:space="0" w:color="auto"/>
              <w:right w:val="single" w:sz="12" w:space="0" w:color="000000"/>
            </w:tcBorders>
            <w:shd w:val="clear" w:color="auto" w:fill="auto"/>
            <w:noWrap/>
            <w:vAlign w:val="center"/>
          </w:tcPr>
          <w:p w14:paraId="146459A6" w14:textId="77777777" w:rsidR="003A53E5" w:rsidRPr="006B32D7" w:rsidRDefault="003A53E5" w:rsidP="00480034">
            <w:pPr>
              <w:rPr>
                <w:rFonts w:cstheme="minorHAnsi"/>
                <w:szCs w:val="20"/>
                <w:lang w:eastAsia="pl-PL"/>
              </w:rPr>
            </w:pPr>
            <w:r w:rsidRPr="006B32D7">
              <w:rPr>
                <w:rFonts w:cstheme="minorHAnsi"/>
                <w:szCs w:val="20"/>
                <w:lang w:eastAsia="pl-PL"/>
              </w:rPr>
              <w:t>1,79</w:t>
            </w:r>
          </w:p>
        </w:tc>
        <w:tc>
          <w:tcPr>
            <w:tcW w:w="1128" w:type="pct"/>
            <w:gridSpan w:val="3"/>
            <w:tcBorders>
              <w:top w:val="nil"/>
              <w:left w:val="nil"/>
              <w:bottom w:val="single" w:sz="12" w:space="0" w:color="auto"/>
              <w:right w:val="single" w:sz="12" w:space="0" w:color="auto"/>
            </w:tcBorders>
            <w:shd w:val="clear" w:color="auto" w:fill="auto"/>
            <w:vAlign w:val="center"/>
          </w:tcPr>
          <w:p w14:paraId="68D003FA" w14:textId="77777777" w:rsidR="003A53E5" w:rsidRPr="006B32D7" w:rsidRDefault="003A53E5" w:rsidP="00480034">
            <w:pPr>
              <w:jc w:val="left"/>
              <w:rPr>
                <w:rFonts w:cstheme="minorHAnsi"/>
                <w:szCs w:val="20"/>
                <w:lang w:eastAsia="pl-PL"/>
              </w:rPr>
            </w:pPr>
          </w:p>
        </w:tc>
      </w:tr>
      <w:tr w:rsidR="003A53E5" w:rsidRPr="006B32D7" w14:paraId="771110C4" w14:textId="77777777" w:rsidTr="0079039B">
        <w:trPr>
          <w:trHeight w:val="525"/>
        </w:trPr>
        <w:tc>
          <w:tcPr>
            <w:tcW w:w="1437" w:type="pct"/>
            <w:tcBorders>
              <w:top w:val="nil"/>
              <w:left w:val="single" w:sz="12" w:space="0" w:color="auto"/>
              <w:bottom w:val="single" w:sz="4" w:space="0" w:color="auto"/>
              <w:right w:val="single" w:sz="12" w:space="0" w:color="auto"/>
            </w:tcBorders>
            <w:shd w:val="clear" w:color="auto" w:fill="auto"/>
            <w:vAlign w:val="center"/>
          </w:tcPr>
          <w:p w14:paraId="12FE2038" w14:textId="77777777" w:rsidR="003A53E5" w:rsidRPr="006B32D7" w:rsidRDefault="003A53E5" w:rsidP="00480034">
            <w:pPr>
              <w:rPr>
                <w:rFonts w:cstheme="minorHAnsi"/>
                <w:szCs w:val="20"/>
                <w:lang w:val="pl-PL" w:eastAsia="pl-PL"/>
              </w:rPr>
            </w:pPr>
            <w:r w:rsidRPr="006B32D7">
              <w:rPr>
                <w:rFonts w:cstheme="minorHAnsi"/>
                <w:szCs w:val="20"/>
                <w:lang w:val="pl-PL" w:eastAsia="pl-PL"/>
              </w:rPr>
              <w:t>Asfalt, 4% zawartość lepiszcza bitumicznego (masowo)</w:t>
            </w:r>
          </w:p>
        </w:tc>
        <w:tc>
          <w:tcPr>
            <w:tcW w:w="369" w:type="pct"/>
            <w:tcBorders>
              <w:top w:val="nil"/>
              <w:left w:val="nil"/>
              <w:bottom w:val="dashed" w:sz="4" w:space="0" w:color="auto"/>
              <w:right w:val="single" w:sz="4" w:space="0" w:color="000000"/>
            </w:tcBorders>
            <w:shd w:val="clear" w:color="auto" w:fill="auto"/>
            <w:noWrap/>
            <w:vAlign w:val="center"/>
          </w:tcPr>
          <w:p w14:paraId="3A26C11C" w14:textId="77777777" w:rsidR="003A53E5" w:rsidRPr="006B32D7" w:rsidRDefault="003A53E5" w:rsidP="00480034">
            <w:pPr>
              <w:rPr>
                <w:rFonts w:cstheme="minorHAnsi"/>
                <w:bCs/>
                <w:szCs w:val="20"/>
                <w:lang w:eastAsia="pl-PL"/>
              </w:rPr>
            </w:pPr>
            <w:r w:rsidRPr="006B32D7">
              <w:rPr>
                <w:rFonts w:cstheme="minorHAnsi"/>
                <w:bCs/>
                <w:szCs w:val="20"/>
                <w:lang w:eastAsia="pl-PL"/>
              </w:rPr>
              <w:t>2,86</w:t>
            </w:r>
          </w:p>
        </w:tc>
        <w:tc>
          <w:tcPr>
            <w:tcW w:w="1097" w:type="pct"/>
            <w:gridSpan w:val="4"/>
            <w:tcBorders>
              <w:top w:val="nil"/>
              <w:left w:val="single" w:sz="12" w:space="0" w:color="auto"/>
              <w:bottom w:val="dashed" w:sz="4" w:space="0" w:color="auto"/>
              <w:right w:val="single" w:sz="12" w:space="0" w:color="000000"/>
            </w:tcBorders>
            <w:shd w:val="clear" w:color="auto" w:fill="auto"/>
            <w:noWrap/>
            <w:vAlign w:val="center"/>
          </w:tcPr>
          <w:p w14:paraId="7BCB34EC" w14:textId="77777777" w:rsidR="003A53E5" w:rsidRPr="006B32D7" w:rsidRDefault="003A53E5" w:rsidP="00480034">
            <w:pPr>
              <w:rPr>
                <w:rFonts w:cstheme="minorHAnsi"/>
                <w:bCs/>
                <w:szCs w:val="20"/>
                <w:lang w:eastAsia="pl-PL"/>
              </w:rPr>
            </w:pPr>
            <w:r w:rsidRPr="006B32D7">
              <w:rPr>
                <w:rFonts w:cstheme="minorHAnsi"/>
                <w:bCs/>
                <w:szCs w:val="20"/>
                <w:lang w:eastAsia="pl-PL"/>
              </w:rPr>
              <w:t>0,059</w:t>
            </w:r>
          </w:p>
        </w:tc>
        <w:tc>
          <w:tcPr>
            <w:tcW w:w="969" w:type="pct"/>
            <w:gridSpan w:val="4"/>
            <w:tcBorders>
              <w:top w:val="nil"/>
              <w:left w:val="nil"/>
              <w:bottom w:val="dashed" w:sz="4" w:space="0" w:color="auto"/>
              <w:right w:val="nil"/>
            </w:tcBorders>
            <w:shd w:val="clear" w:color="auto" w:fill="auto"/>
            <w:noWrap/>
            <w:vAlign w:val="center"/>
          </w:tcPr>
          <w:p w14:paraId="3DBA3533" w14:textId="77777777" w:rsidR="003A53E5" w:rsidRPr="006B32D7" w:rsidRDefault="003A53E5" w:rsidP="00480034">
            <w:pPr>
              <w:rPr>
                <w:rFonts w:cstheme="minorHAnsi"/>
                <w:bCs/>
                <w:szCs w:val="20"/>
                <w:lang w:eastAsia="pl-PL"/>
              </w:rPr>
            </w:pPr>
            <w:r w:rsidRPr="006B32D7">
              <w:rPr>
                <w:rFonts w:cstheme="minorHAnsi"/>
                <w:bCs/>
                <w:szCs w:val="20"/>
                <w:lang w:eastAsia="pl-PL"/>
              </w:rPr>
              <w:t>0,066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B97BBEC" w14:textId="77777777" w:rsidR="003A53E5" w:rsidRPr="006B32D7" w:rsidRDefault="003A53E5" w:rsidP="00480034">
            <w:pPr>
              <w:jc w:val="left"/>
              <w:rPr>
                <w:rFonts w:cstheme="minorHAnsi"/>
                <w:szCs w:val="20"/>
                <w:lang w:eastAsia="pl-PL"/>
              </w:rPr>
            </w:pPr>
          </w:p>
        </w:tc>
      </w:tr>
      <w:tr w:rsidR="003A53E5" w:rsidRPr="006B32D7" w14:paraId="084386E6"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64BD2CB5" w14:textId="77777777" w:rsidR="003A53E5" w:rsidRPr="006B32D7" w:rsidRDefault="003A53E5" w:rsidP="00480034">
            <w:pPr>
              <w:rPr>
                <w:rFonts w:cstheme="minorHAnsi"/>
                <w:szCs w:val="20"/>
                <w:lang w:val="pl-PL" w:eastAsia="pl-PL"/>
              </w:rPr>
            </w:pPr>
            <w:r w:rsidRPr="006B32D7">
              <w:rPr>
                <w:rFonts w:cstheme="minorHAnsi"/>
                <w:szCs w:val="20"/>
                <w:lang w:val="pl-PL" w:eastAsia="pl-PL"/>
              </w:rPr>
              <w:t>Asfalt, 5% zawartość lepiszcza bitumicznego (masowo</w:t>
            </w:r>
          </w:p>
        </w:tc>
        <w:tc>
          <w:tcPr>
            <w:tcW w:w="369" w:type="pct"/>
            <w:tcBorders>
              <w:top w:val="dashed" w:sz="4" w:space="0" w:color="auto"/>
              <w:left w:val="single" w:sz="12" w:space="0" w:color="auto"/>
              <w:bottom w:val="dashed" w:sz="4" w:space="0" w:color="auto"/>
              <w:right w:val="single" w:sz="4" w:space="0" w:color="000000"/>
            </w:tcBorders>
            <w:shd w:val="clear" w:color="auto" w:fill="auto"/>
            <w:noWrap/>
            <w:vAlign w:val="center"/>
          </w:tcPr>
          <w:p w14:paraId="4868FF2F" w14:textId="77777777" w:rsidR="003A53E5" w:rsidRPr="006B32D7" w:rsidRDefault="003A53E5" w:rsidP="00480034">
            <w:pPr>
              <w:rPr>
                <w:rFonts w:cstheme="minorHAnsi"/>
                <w:bCs/>
                <w:szCs w:val="20"/>
                <w:lang w:eastAsia="pl-PL"/>
              </w:rPr>
            </w:pPr>
            <w:r w:rsidRPr="006B32D7">
              <w:rPr>
                <w:rFonts w:cstheme="minorHAnsi"/>
                <w:bCs/>
                <w:szCs w:val="20"/>
                <w:lang w:eastAsia="pl-PL"/>
              </w:rPr>
              <w:t>3,39</w:t>
            </w:r>
          </w:p>
        </w:tc>
        <w:tc>
          <w:tcPr>
            <w:tcW w:w="1097" w:type="pct"/>
            <w:gridSpan w:val="4"/>
            <w:tcBorders>
              <w:top w:val="dashed" w:sz="4" w:space="0" w:color="auto"/>
              <w:left w:val="single" w:sz="12" w:space="0" w:color="auto"/>
              <w:bottom w:val="dashed" w:sz="4" w:space="0" w:color="auto"/>
              <w:right w:val="single" w:sz="12" w:space="0" w:color="000000"/>
            </w:tcBorders>
            <w:shd w:val="clear" w:color="auto" w:fill="auto"/>
            <w:noWrap/>
            <w:vAlign w:val="center"/>
          </w:tcPr>
          <w:p w14:paraId="7F128955" w14:textId="77777777" w:rsidR="003A53E5" w:rsidRPr="006B32D7" w:rsidRDefault="003A53E5" w:rsidP="00480034">
            <w:pPr>
              <w:rPr>
                <w:rFonts w:cstheme="minorHAnsi"/>
                <w:bCs/>
                <w:szCs w:val="20"/>
                <w:lang w:eastAsia="pl-PL"/>
              </w:rPr>
            </w:pPr>
            <w:r w:rsidRPr="006B32D7">
              <w:rPr>
                <w:rFonts w:cstheme="minorHAnsi"/>
                <w:bCs/>
                <w:szCs w:val="20"/>
                <w:lang w:eastAsia="pl-PL"/>
              </w:rPr>
              <w:t>0,064</w:t>
            </w:r>
          </w:p>
        </w:tc>
        <w:tc>
          <w:tcPr>
            <w:tcW w:w="969" w:type="pct"/>
            <w:gridSpan w:val="4"/>
            <w:tcBorders>
              <w:top w:val="dashed" w:sz="4" w:space="0" w:color="auto"/>
              <w:left w:val="nil"/>
              <w:bottom w:val="dashed" w:sz="4" w:space="0" w:color="auto"/>
              <w:right w:val="nil"/>
            </w:tcBorders>
            <w:shd w:val="clear" w:color="auto" w:fill="auto"/>
            <w:noWrap/>
            <w:vAlign w:val="center"/>
          </w:tcPr>
          <w:p w14:paraId="052B8B3A" w14:textId="77777777" w:rsidR="003A53E5" w:rsidRPr="006B32D7" w:rsidRDefault="003A53E5" w:rsidP="00480034">
            <w:pPr>
              <w:rPr>
                <w:rFonts w:cstheme="minorHAnsi"/>
                <w:bCs/>
                <w:szCs w:val="20"/>
                <w:lang w:eastAsia="pl-PL"/>
              </w:rPr>
            </w:pPr>
            <w:r w:rsidRPr="006B32D7">
              <w:rPr>
                <w:rFonts w:cstheme="minorHAnsi"/>
                <w:bCs/>
                <w:szCs w:val="20"/>
                <w:lang w:eastAsia="pl-PL"/>
              </w:rPr>
              <w:t>0,071</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288E198" w14:textId="77777777" w:rsidR="003A53E5" w:rsidRPr="006B32D7" w:rsidRDefault="003A53E5" w:rsidP="00480034">
            <w:pPr>
              <w:jc w:val="left"/>
              <w:rPr>
                <w:rFonts w:cstheme="minorHAnsi"/>
                <w:szCs w:val="20"/>
                <w:lang w:eastAsia="pl-PL"/>
              </w:rPr>
            </w:pPr>
          </w:p>
        </w:tc>
      </w:tr>
      <w:tr w:rsidR="003A53E5" w:rsidRPr="006B32D7" w14:paraId="0FCB7BE5"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219AD0A4" w14:textId="77777777" w:rsidR="003A53E5" w:rsidRPr="006B32D7" w:rsidRDefault="003A53E5" w:rsidP="00480034">
            <w:pPr>
              <w:rPr>
                <w:rFonts w:cstheme="minorHAnsi"/>
                <w:szCs w:val="20"/>
                <w:lang w:val="pl-PL" w:eastAsia="pl-PL"/>
              </w:rPr>
            </w:pPr>
            <w:r w:rsidRPr="006B32D7">
              <w:rPr>
                <w:rFonts w:cstheme="minorHAnsi"/>
                <w:szCs w:val="20"/>
                <w:lang w:val="pl-PL" w:eastAsia="pl-PL"/>
              </w:rPr>
              <w:t>Asfalt, 6% zawartość lepiszcza bitumicznego (masowo</w:t>
            </w:r>
          </w:p>
        </w:tc>
        <w:tc>
          <w:tcPr>
            <w:tcW w:w="369" w:type="pct"/>
            <w:tcBorders>
              <w:top w:val="dashed" w:sz="4" w:space="0" w:color="auto"/>
              <w:left w:val="single" w:sz="12" w:space="0" w:color="auto"/>
              <w:bottom w:val="dashed" w:sz="4" w:space="0" w:color="auto"/>
              <w:right w:val="single" w:sz="4" w:space="0" w:color="000000"/>
            </w:tcBorders>
            <w:shd w:val="clear" w:color="auto" w:fill="auto"/>
            <w:noWrap/>
            <w:vAlign w:val="center"/>
          </w:tcPr>
          <w:p w14:paraId="4B42E810" w14:textId="77777777" w:rsidR="003A53E5" w:rsidRPr="006B32D7" w:rsidRDefault="003A53E5" w:rsidP="00480034">
            <w:pPr>
              <w:rPr>
                <w:rFonts w:cstheme="minorHAnsi"/>
                <w:bCs/>
                <w:szCs w:val="20"/>
                <w:lang w:eastAsia="pl-PL"/>
              </w:rPr>
            </w:pPr>
            <w:r w:rsidRPr="006B32D7">
              <w:rPr>
                <w:rFonts w:cstheme="minorHAnsi"/>
                <w:bCs/>
                <w:szCs w:val="20"/>
                <w:lang w:eastAsia="pl-PL"/>
              </w:rPr>
              <w:t>3,93</w:t>
            </w:r>
          </w:p>
        </w:tc>
        <w:tc>
          <w:tcPr>
            <w:tcW w:w="1097" w:type="pct"/>
            <w:gridSpan w:val="4"/>
            <w:tcBorders>
              <w:top w:val="dashed" w:sz="4" w:space="0" w:color="auto"/>
              <w:left w:val="single" w:sz="12" w:space="0" w:color="auto"/>
              <w:bottom w:val="dashed" w:sz="4" w:space="0" w:color="auto"/>
              <w:right w:val="single" w:sz="12" w:space="0" w:color="000000"/>
            </w:tcBorders>
            <w:shd w:val="clear" w:color="auto" w:fill="auto"/>
            <w:noWrap/>
            <w:vAlign w:val="center"/>
          </w:tcPr>
          <w:p w14:paraId="60CD8866" w14:textId="77777777" w:rsidR="003A53E5" w:rsidRPr="006B32D7" w:rsidRDefault="003A53E5" w:rsidP="00480034">
            <w:pPr>
              <w:rPr>
                <w:rFonts w:cstheme="minorHAnsi"/>
                <w:bCs/>
                <w:szCs w:val="20"/>
                <w:lang w:eastAsia="pl-PL"/>
              </w:rPr>
            </w:pPr>
            <w:r w:rsidRPr="006B32D7">
              <w:rPr>
                <w:rFonts w:cstheme="minorHAnsi"/>
                <w:bCs/>
                <w:szCs w:val="20"/>
                <w:lang w:eastAsia="pl-PL"/>
              </w:rPr>
              <w:t>0,068</w:t>
            </w:r>
          </w:p>
        </w:tc>
        <w:tc>
          <w:tcPr>
            <w:tcW w:w="969" w:type="pct"/>
            <w:gridSpan w:val="4"/>
            <w:tcBorders>
              <w:top w:val="dashed" w:sz="4" w:space="0" w:color="auto"/>
              <w:left w:val="nil"/>
              <w:bottom w:val="dashed" w:sz="4" w:space="0" w:color="auto"/>
              <w:right w:val="nil"/>
            </w:tcBorders>
            <w:shd w:val="clear" w:color="auto" w:fill="auto"/>
            <w:noWrap/>
            <w:vAlign w:val="center"/>
          </w:tcPr>
          <w:p w14:paraId="47F6A20C" w14:textId="77777777" w:rsidR="003A53E5" w:rsidRPr="006B32D7" w:rsidRDefault="003A53E5" w:rsidP="00480034">
            <w:pPr>
              <w:rPr>
                <w:rFonts w:cstheme="minorHAnsi"/>
                <w:bCs/>
                <w:szCs w:val="20"/>
                <w:lang w:eastAsia="pl-PL"/>
              </w:rPr>
            </w:pPr>
            <w:r w:rsidRPr="006B32D7">
              <w:rPr>
                <w:rFonts w:cstheme="minorHAnsi"/>
                <w:bCs/>
                <w:szCs w:val="20"/>
                <w:lang w:eastAsia="pl-PL"/>
              </w:rPr>
              <w:t>0,076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BB37CE6" w14:textId="77777777" w:rsidR="003A53E5" w:rsidRPr="006B32D7" w:rsidRDefault="003A53E5" w:rsidP="00480034">
            <w:pPr>
              <w:jc w:val="left"/>
              <w:rPr>
                <w:rFonts w:cstheme="minorHAnsi"/>
                <w:szCs w:val="20"/>
                <w:lang w:eastAsia="pl-PL"/>
              </w:rPr>
            </w:pPr>
          </w:p>
        </w:tc>
      </w:tr>
      <w:tr w:rsidR="003A53E5" w:rsidRPr="006B32D7" w14:paraId="220D75B7"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0C5CA8BB" w14:textId="77777777" w:rsidR="003A53E5" w:rsidRPr="006B32D7" w:rsidRDefault="003A53E5" w:rsidP="00480034">
            <w:pPr>
              <w:rPr>
                <w:rFonts w:cstheme="minorHAnsi"/>
                <w:szCs w:val="20"/>
                <w:lang w:val="pl-PL" w:eastAsia="pl-PL"/>
              </w:rPr>
            </w:pPr>
            <w:r w:rsidRPr="006B32D7">
              <w:rPr>
                <w:rFonts w:cstheme="minorHAnsi"/>
                <w:szCs w:val="20"/>
                <w:lang w:val="pl-PL" w:eastAsia="pl-PL"/>
              </w:rPr>
              <w:t>Asfalt, 7% zawartość lepiszcza bitumicznego (masowo</w:t>
            </w:r>
          </w:p>
        </w:tc>
        <w:tc>
          <w:tcPr>
            <w:tcW w:w="369" w:type="pct"/>
            <w:tcBorders>
              <w:top w:val="dashed" w:sz="4" w:space="0" w:color="auto"/>
              <w:left w:val="single" w:sz="12" w:space="0" w:color="auto"/>
              <w:bottom w:val="dashed" w:sz="4" w:space="0" w:color="auto"/>
              <w:right w:val="single" w:sz="4" w:space="0" w:color="000000"/>
            </w:tcBorders>
            <w:shd w:val="clear" w:color="auto" w:fill="auto"/>
            <w:noWrap/>
            <w:vAlign w:val="center"/>
          </w:tcPr>
          <w:p w14:paraId="59C1CBAC" w14:textId="77777777" w:rsidR="003A53E5" w:rsidRPr="006B32D7" w:rsidRDefault="003A53E5" w:rsidP="00480034">
            <w:pPr>
              <w:rPr>
                <w:rFonts w:cstheme="minorHAnsi"/>
                <w:bCs/>
                <w:szCs w:val="20"/>
                <w:lang w:eastAsia="pl-PL"/>
              </w:rPr>
            </w:pPr>
            <w:r w:rsidRPr="006B32D7">
              <w:rPr>
                <w:rFonts w:cstheme="minorHAnsi"/>
                <w:bCs/>
                <w:szCs w:val="20"/>
                <w:lang w:eastAsia="pl-PL"/>
              </w:rPr>
              <w:t>4,46</w:t>
            </w:r>
          </w:p>
        </w:tc>
        <w:tc>
          <w:tcPr>
            <w:tcW w:w="1097" w:type="pct"/>
            <w:gridSpan w:val="4"/>
            <w:tcBorders>
              <w:top w:val="dashed" w:sz="4" w:space="0" w:color="auto"/>
              <w:left w:val="single" w:sz="12" w:space="0" w:color="auto"/>
              <w:bottom w:val="dashed" w:sz="4" w:space="0" w:color="auto"/>
              <w:right w:val="single" w:sz="12" w:space="0" w:color="000000"/>
            </w:tcBorders>
            <w:shd w:val="clear" w:color="auto" w:fill="auto"/>
            <w:noWrap/>
            <w:vAlign w:val="center"/>
          </w:tcPr>
          <w:p w14:paraId="7AAF7918" w14:textId="77777777" w:rsidR="003A53E5" w:rsidRPr="006B32D7" w:rsidRDefault="003A53E5" w:rsidP="00480034">
            <w:pPr>
              <w:rPr>
                <w:rFonts w:cstheme="minorHAnsi"/>
                <w:bCs/>
                <w:szCs w:val="20"/>
                <w:lang w:eastAsia="pl-PL"/>
              </w:rPr>
            </w:pPr>
            <w:r w:rsidRPr="006B32D7">
              <w:rPr>
                <w:rFonts w:cstheme="minorHAnsi"/>
                <w:bCs/>
                <w:szCs w:val="20"/>
                <w:lang w:eastAsia="pl-PL"/>
              </w:rPr>
              <w:t>0,072</w:t>
            </w:r>
          </w:p>
        </w:tc>
        <w:tc>
          <w:tcPr>
            <w:tcW w:w="969" w:type="pct"/>
            <w:gridSpan w:val="4"/>
            <w:tcBorders>
              <w:top w:val="dashed" w:sz="4" w:space="0" w:color="auto"/>
              <w:left w:val="nil"/>
              <w:bottom w:val="dashed" w:sz="4" w:space="0" w:color="auto"/>
              <w:right w:val="nil"/>
            </w:tcBorders>
            <w:shd w:val="clear" w:color="auto" w:fill="auto"/>
            <w:noWrap/>
            <w:vAlign w:val="center"/>
          </w:tcPr>
          <w:p w14:paraId="38C59856" w14:textId="77777777" w:rsidR="003A53E5" w:rsidRPr="006B32D7" w:rsidRDefault="003A53E5" w:rsidP="00480034">
            <w:pPr>
              <w:rPr>
                <w:rFonts w:cstheme="minorHAnsi"/>
                <w:bCs/>
                <w:szCs w:val="20"/>
                <w:lang w:eastAsia="pl-PL"/>
              </w:rPr>
            </w:pPr>
            <w:r w:rsidRPr="006B32D7">
              <w:rPr>
                <w:rFonts w:cstheme="minorHAnsi"/>
                <w:bCs/>
                <w:szCs w:val="20"/>
                <w:lang w:eastAsia="pl-PL"/>
              </w:rPr>
              <w:t>0,081</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F71F695" w14:textId="77777777" w:rsidR="003A53E5" w:rsidRPr="006B32D7" w:rsidRDefault="003A53E5" w:rsidP="00480034">
            <w:pPr>
              <w:jc w:val="left"/>
              <w:rPr>
                <w:rFonts w:cstheme="minorHAnsi"/>
                <w:szCs w:val="20"/>
                <w:lang w:eastAsia="pl-PL"/>
              </w:rPr>
            </w:pPr>
          </w:p>
        </w:tc>
      </w:tr>
      <w:tr w:rsidR="003A53E5" w:rsidRPr="006B32D7" w14:paraId="0DA445AB" w14:textId="77777777" w:rsidTr="0079039B">
        <w:trPr>
          <w:trHeight w:val="525"/>
        </w:trPr>
        <w:tc>
          <w:tcPr>
            <w:tcW w:w="1437" w:type="pct"/>
            <w:tcBorders>
              <w:top w:val="nil"/>
              <w:left w:val="single" w:sz="12" w:space="0" w:color="auto"/>
              <w:bottom w:val="single" w:sz="12" w:space="0" w:color="auto"/>
              <w:right w:val="single" w:sz="4" w:space="0" w:color="auto"/>
            </w:tcBorders>
            <w:shd w:val="clear" w:color="auto" w:fill="auto"/>
            <w:vAlign w:val="center"/>
          </w:tcPr>
          <w:p w14:paraId="7969C12C" w14:textId="77777777" w:rsidR="003A53E5" w:rsidRPr="006B32D7" w:rsidRDefault="003A53E5" w:rsidP="00480034">
            <w:pPr>
              <w:rPr>
                <w:rFonts w:cstheme="minorHAnsi"/>
                <w:szCs w:val="20"/>
                <w:lang w:val="pl-PL" w:eastAsia="pl-PL"/>
              </w:rPr>
            </w:pPr>
            <w:r w:rsidRPr="006B32D7">
              <w:rPr>
                <w:rFonts w:cstheme="minorHAnsi"/>
                <w:szCs w:val="20"/>
                <w:lang w:val="pl-PL" w:eastAsia="pl-PL"/>
              </w:rPr>
              <w:t>Asfalt, 8% zawartość lepiszcza bitumicznego (masowo</w:t>
            </w:r>
          </w:p>
        </w:tc>
        <w:tc>
          <w:tcPr>
            <w:tcW w:w="369" w:type="pct"/>
            <w:tcBorders>
              <w:top w:val="dashed" w:sz="4" w:space="0" w:color="auto"/>
              <w:left w:val="single" w:sz="12" w:space="0" w:color="auto"/>
              <w:bottom w:val="single" w:sz="12" w:space="0" w:color="auto"/>
              <w:right w:val="single" w:sz="4" w:space="0" w:color="000000"/>
            </w:tcBorders>
            <w:shd w:val="clear" w:color="auto" w:fill="auto"/>
            <w:noWrap/>
            <w:vAlign w:val="center"/>
          </w:tcPr>
          <w:p w14:paraId="6924B110" w14:textId="77777777" w:rsidR="003A53E5" w:rsidRPr="006B32D7" w:rsidRDefault="003A53E5" w:rsidP="00480034">
            <w:pPr>
              <w:rPr>
                <w:rFonts w:cstheme="minorHAnsi"/>
                <w:bCs/>
                <w:szCs w:val="20"/>
                <w:lang w:eastAsia="pl-PL"/>
              </w:rPr>
            </w:pPr>
            <w:r w:rsidRPr="006B32D7">
              <w:rPr>
                <w:rFonts w:cstheme="minorHAnsi"/>
                <w:bCs/>
                <w:szCs w:val="20"/>
                <w:lang w:eastAsia="pl-PL"/>
              </w:rPr>
              <w:t>5,00</w:t>
            </w:r>
          </w:p>
        </w:tc>
        <w:tc>
          <w:tcPr>
            <w:tcW w:w="1097" w:type="pct"/>
            <w:gridSpan w:val="4"/>
            <w:tcBorders>
              <w:top w:val="dashed" w:sz="4" w:space="0" w:color="auto"/>
              <w:left w:val="single" w:sz="12" w:space="0" w:color="auto"/>
              <w:bottom w:val="single" w:sz="12" w:space="0" w:color="auto"/>
              <w:right w:val="single" w:sz="12" w:space="0" w:color="000000"/>
            </w:tcBorders>
            <w:shd w:val="clear" w:color="auto" w:fill="auto"/>
            <w:noWrap/>
            <w:vAlign w:val="center"/>
          </w:tcPr>
          <w:p w14:paraId="3FA9AB39" w14:textId="77777777" w:rsidR="003A53E5" w:rsidRPr="006B32D7" w:rsidRDefault="003A53E5" w:rsidP="00480034">
            <w:pPr>
              <w:rPr>
                <w:rFonts w:cstheme="minorHAnsi"/>
                <w:bCs/>
                <w:szCs w:val="20"/>
                <w:lang w:eastAsia="pl-PL"/>
              </w:rPr>
            </w:pPr>
            <w:r w:rsidRPr="006B32D7">
              <w:rPr>
                <w:rFonts w:cstheme="minorHAnsi"/>
                <w:bCs/>
                <w:szCs w:val="20"/>
                <w:lang w:eastAsia="pl-PL"/>
              </w:rPr>
              <w:t>0,076</w:t>
            </w:r>
          </w:p>
        </w:tc>
        <w:tc>
          <w:tcPr>
            <w:tcW w:w="969" w:type="pct"/>
            <w:gridSpan w:val="4"/>
            <w:tcBorders>
              <w:top w:val="dashed" w:sz="4" w:space="0" w:color="auto"/>
              <w:left w:val="nil"/>
              <w:bottom w:val="single" w:sz="12" w:space="0" w:color="auto"/>
              <w:right w:val="nil"/>
            </w:tcBorders>
            <w:shd w:val="clear" w:color="auto" w:fill="auto"/>
            <w:noWrap/>
            <w:vAlign w:val="center"/>
          </w:tcPr>
          <w:p w14:paraId="6B1A7F93" w14:textId="77777777" w:rsidR="003A53E5" w:rsidRPr="006B32D7" w:rsidRDefault="003A53E5" w:rsidP="00480034">
            <w:pPr>
              <w:rPr>
                <w:rFonts w:cstheme="minorHAnsi"/>
                <w:bCs/>
                <w:szCs w:val="20"/>
                <w:lang w:eastAsia="pl-PL"/>
              </w:rPr>
            </w:pPr>
            <w:r w:rsidRPr="006B32D7">
              <w:rPr>
                <w:rFonts w:cstheme="minorHAnsi"/>
                <w:bCs/>
                <w:szCs w:val="20"/>
                <w:lang w:eastAsia="pl-PL"/>
              </w:rPr>
              <w:t>0,086</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729D0A62" w14:textId="77777777" w:rsidR="003A53E5" w:rsidRPr="006B32D7" w:rsidRDefault="003A53E5" w:rsidP="00480034">
            <w:pPr>
              <w:jc w:val="left"/>
              <w:rPr>
                <w:rFonts w:cstheme="minorHAnsi"/>
                <w:szCs w:val="20"/>
                <w:lang w:eastAsia="pl-PL"/>
              </w:rPr>
            </w:pPr>
          </w:p>
        </w:tc>
      </w:tr>
      <w:tr w:rsidR="003A53E5" w:rsidRPr="006B32D7" w14:paraId="10A10F40" w14:textId="77777777" w:rsidTr="0079039B">
        <w:trPr>
          <w:trHeight w:val="285"/>
        </w:trPr>
        <w:tc>
          <w:tcPr>
            <w:tcW w:w="1437" w:type="pct"/>
            <w:tcBorders>
              <w:top w:val="nil"/>
              <w:left w:val="single" w:sz="12" w:space="0" w:color="auto"/>
              <w:bottom w:val="single" w:sz="12" w:space="0" w:color="auto"/>
              <w:right w:val="single" w:sz="12" w:space="0" w:color="auto"/>
            </w:tcBorders>
            <w:shd w:val="clear" w:color="auto" w:fill="auto"/>
            <w:vAlign w:val="center"/>
          </w:tcPr>
          <w:p w14:paraId="72117288" w14:textId="77777777" w:rsidR="003A53E5" w:rsidRPr="006B32D7" w:rsidRDefault="003A53E5" w:rsidP="00480034">
            <w:pPr>
              <w:rPr>
                <w:rFonts w:cstheme="minorHAnsi"/>
                <w:szCs w:val="20"/>
                <w:lang w:eastAsia="pl-PL"/>
              </w:rPr>
            </w:pPr>
            <w:r w:rsidRPr="006B32D7">
              <w:rPr>
                <w:rFonts w:cstheme="minorHAnsi"/>
                <w:szCs w:val="20"/>
                <w:lang w:eastAsia="pl-PL"/>
              </w:rPr>
              <w:t>smoła - średnie</w:t>
            </w:r>
          </w:p>
        </w:tc>
        <w:tc>
          <w:tcPr>
            <w:tcW w:w="369" w:type="pct"/>
            <w:tcBorders>
              <w:top w:val="nil"/>
              <w:left w:val="nil"/>
              <w:bottom w:val="single" w:sz="12" w:space="0" w:color="auto"/>
              <w:right w:val="nil"/>
            </w:tcBorders>
            <w:shd w:val="clear" w:color="auto" w:fill="auto"/>
            <w:noWrap/>
            <w:vAlign w:val="center"/>
          </w:tcPr>
          <w:p w14:paraId="2263BB34" w14:textId="77777777" w:rsidR="003A53E5" w:rsidRPr="006B32D7" w:rsidRDefault="003A53E5" w:rsidP="00480034">
            <w:pPr>
              <w:rPr>
                <w:rFonts w:cstheme="minorHAnsi"/>
                <w:bCs/>
                <w:szCs w:val="20"/>
                <w:lang w:eastAsia="pl-PL"/>
              </w:rPr>
            </w:pPr>
            <w:r w:rsidRPr="006B32D7">
              <w:rPr>
                <w:rFonts w:cstheme="minorHAnsi"/>
                <w:bCs/>
                <w:szCs w:val="20"/>
                <w:lang w:eastAsia="pl-PL"/>
              </w:rPr>
              <w:t>51</w:t>
            </w:r>
          </w:p>
        </w:tc>
        <w:tc>
          <w:tcPr>
            <w:tcW w:w="1097" w:type="pct"/>
            <w:gridSpan w:val="4"/>
            <w:tcBorders>
              <w:top w:val="nil"/>
              <w:left w:val="single" w:sz="12" w:space="0" w:color="auto"/>
              <w:bottom w:val="single" w:sz="12" w:space="0" w:color="auto"/>
              <w:right w:val="single" w:sz="12" w:space="0" w:color="000000"/>
            </w:tcBorders>
            <w:shd w:val="clear" w:color="auto" w:fill="auto"/>
            <w:noWrap/>
            <w:vAlign w:val="center"/>
          </w:tcPr>
          <w:p w14:paraId="67116DAA" w14:textId="77777777" w:rsidR="003A53E5" w:rsidRPr="006B32D7" w:rsidRDefault="003A53E5" w:rsidP="00480034">
            <w:pPr>
              <w:rPr>
                <w:rFonts w:cstheme="minorHAnsi"/>
                <w:bCs/>
                <w:szCs w:val="20"/>
                <w:lang w:eastAsia="pl-PL"/>
              </w:rPr>
            </w:pPr>
            <w:r w:rsidRPr="006B32D7">
              <w:rPr>
                <w:rFonts w:cstheme="minorHAnsi"/>
                <w:bCs/>
                <w:szCs w:val="20"/>
                <w:lang w:eastAsia="pl-PL"/>
              </w:rPr>
              <w:t>0,38 - 0,43</w:t>
            </w:r>
          </w:p>
        </w:tc>
        <w:tc>
          <w:tcPr>
            <w:tcW w:w="969" w:type="pct"/>
            <w:gridSpan w:val="4"/>
            <w:tcBorders>
              <w:top w:val="nil"/>
              <w:left w:val="nil"/>
              <w:bottom w:val="single" w:sz="12" w:space="0" w:color="auto"/>
              <w:right w:val="single" w:sz="12" w:space="0" w:color="000000"/>
            </w:tcBorders>
            <w:shd w:val="clear" w:color="auto" w:fill="auto"/>
            <w:noWrap/>
            <w:vAlign w:val="center"/>
          </w:tcPr>
          <w:p w14:paraId="22A9004E" w14:textId="77777777" w:rsidR="003A53E5" w:rsidRPr="006B32D7" w:rsidRDefault="003A53E5" w:rsidP="00480034">
            <w:pPr>
              <w:rPr>
                <w:rFonts w:cstheme="minorHAnsi"/>
                <w:bCs/>
                <w:szCs w:val="20"/>
                <w:lang w:eastAsia="pl-PL"/>
              </w:rPr>
            </w:pPr>
            <w:r w:rsidRPr="006B32D7">
              <w:rPr>
                <w:rFonts w:cstheme="minorHAnsi"/>
                <w:bCs/>
                <w:szCs w:val="20"/>
                <w:lang w:eastAsia="pl-PL"/>
              </w:rPr>
              <w:t>0,43 - 0,55</w:t>
            </w:r>
          </w:p>
        </w:tc>
        <w:tc>
          <w:tcPr>
            <w:tcW w:w="1128" w:type="pct"/>
            <w:gridSpan w:val="3"/>
            <w:tcBorders>
              <w:top w:val="nil"/>
              <w:left w:val="nil"/>
              <w:bottom w:val="single" w:sz="12" w:space="0" w:color="auto"/>
              <w:right w:val="single" w:sz="12" w:space="0" w:color="auto"/>
            </w:tcBorders>
            <w:shd w:val="clear" w:color="auto" w:fill="auto"/>
            <w:vAlign w:val="center"/>
          </w:tcPr>
          <w:p w14:paraId="487D793E" w14:textId="77777777" w:rsidR="003A53E5" w:rsidRPr="006B32D7" w:rsidRDefault="003A53E5" w:rsidP="00480034">
            <w:pPr>
              <w:jc w:val="left"/>
              <w:rPr>
                <w:rFonts w:cstheme="minorHAnsi"/>
                <w:szCs w:val="20"/>
                <w:lang w:eastAsia="pl-PL"/>
              </w:rPr>
            </w:pPr>
          </w:p>
        </w:tc>
      </w:tr>
      <w:tr w:rsidR="003A53E5" w:rsidRPr="006B32D7" w14:paraId="1189BD7B"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0DD2C7EB" w14:textId="77777777" w:rsidR="003A53E5" w:rsidRPr="006B32D7" w:rsidRDefault="003A53E5" w:rsidP="00480034">
            <w:pPr>
              <w:rPr>
                <w:rFonts w:cstheme="minorHAnsi"/>
                <w:szCs w:val="20"/>
                <w:lang w:eastAsia="pl-PL"/>
              </w:rPr>
            </w:pPr>
            <w:r w:rsidRPr="006B32D7">
              <w:rPr>
                <w:rFonts w:cstheme="minorHAnsi"/>
                <w:szCs w:val="20"/>
                <w:lang w:eastAsia="pl-PL"/>
              </w:rPr>
              <w:t>mosiądz - średnie</w:t>
            </w:r>
          </w:p>
        </w:tc>
        <w:tc>
          <w:tcPr>
            <w:tcW w:w="369" w:type="pct"/>
            <w:tcBorders>
              <w:top w:val="nil"/>
              <w:left w:val="nil"/>
              <w:bottom w:val="dashed" w:sz="4" w:space="0" w:color="auto"/>
              <w:right w:val="single" w:sz="4" w:space="0" w:color="000000"/>
            </w:tcBorders>
            <w:shd w:val="clear" w:color="auto" w:fill="auto"/>
            <w:noWrap/>
            <w:vAlign w:val="center"/>
          </w:tcPr>
          <w:p w14:paraId="6A4C48A7" w14:textId="77777777" w:rsidR="003A53E5" w:rsidRPr="006B32D7" w:rsidRDefault="003A53E5" w:rsidP="00480034">
            <w:pPr>
              <w:rPr>
                <w:rFonts w:cstheme="minorHAnsi"/>
                <w:bCs/>
                <w:szCs w:val="20"/>
                <w:lang w:eastAsia="pl-PL"/>
              </w:rPr>
            </w:pPr>
            <w:r w:rsidRPr="006B32D7">
              <w:rPr>
                <w:rFonts w:cstheme="minorHAnsi"/>
                <w:bCs/>
                <w:szCs w:val="20"/>
                <w:lang w:eastAsia="pl-PL"/>
              </w:rPr>
              <w:t>44,00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B8C170C" w14:textId="77777777" w:rsidR="003A53E5" w:rsidRPr="006B32D7" w:rsidRDefault="003A53E5" w:rsidP="00480034">
            <w:pPr>
              <w:rPr>
                <w:rFonts w:cstheme="minorHAnsi"/>
                <w:bCs/>
                <w:szCs w:val="20"/>
                <w:lang w:eastAsia="pl-PL"/>
              </w:rPr>
            </w:pPr>
            <w:r w:rsidRPr="006B32D7">
              <w:rPr>
                <w:rFonts w:cstheme="minorHAnsi"/>
                <w:bCs/>
                <w:szCs w:val="20"/>
                <w:lang w:eastAsia="pl-PL"/>
              </w:rPr>
              <w:t>2,46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85CDBD0" w14:textId="77777777" w:rsidR="003A53E5" w:rsidRPr="006B32D7" w:rsidRDefault="003A53E5" w:rsidP="00480034">
            <w:pPr>
              <w:rPr>
                <w:rFonts w:cstheme="minorHAnsi"/>
                <w:bCs/>
                <w:szCs w:val="20"/>
                <w:lang w:eastAsia="pl-PL"/>
              </w:rPr>
            </w:pPr>
            <w:r w:rsidRPr="006B32D7">
              <w:rPr>
                <w:rFonts w:cstheme="minorHAnsi"/>
                <w:bCs/>
                <w:szCs w:val="20"/>
                <w:lang w:eastAsia="pl-PL"/>
              </w:rPr>
              <w:t>2,64</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D6973BC" w14:textId="77777777" w:rsidR="003A53E5" w:rsidRPr="006B32D7" w:rsidRDefault="003A53E5" w:rsidP="00480034">
            <w:pPr>
              <w:jc w:val="left"/>
              <w:rPr>
                <w:rFonts w:cstheme="minorHAnsi"/>
                <w:szCs w:val="20"/>
                <w:lang w:eastAsia="pl-PL"/>
              </w:rPr>
            </w:pPr>
          </w:p>
        </w:tc>
      </w:tr>
      <w:tr w:rsidR="003A53E5" w:rsidRPr="006B32D7" w14:paraId="5432A075"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C36C46A" w14:textId="77777777" w:rsidR="003A53E5" w:rsidRPr="006B32D7" w:rsidRDefault="003A53E5" w:rsidP="00480034">
            <w:pPr>
              <w:rPr>
                <w:rFonts w:cstheme="minorHAnsi"/>
                <w:szCs w:val="20"/>
                <w:lang w:eastAsia="pl-PL"/>
              </w:rPr>
            </w:pPr>
            <w:r w:rsidRPr="006B32D7">
              <w:rPr>
                <w:rFonts w:cstheme="minorHAnsi"/>
                <w:szCs w:val="20"/>
                <w:lang w:eastAsia="pl-PL"/>
              </w:rPr>
              <w:t>czysty</w:t>
            </w:r>
          </w:p>
        </w:tc>
        <w:tc>
          <w:tcPr>
            <w:tcW w:w="369" w:type="pct"/>
            <w:tcBorders>
              <w:top w:val="nil"/>
              <w:left w:val="nil"/>
              <w:bottom w:val="dashed" w:sz="4" w:space="0" w:color="auto"/>
              <w:right w:val="single" w:sz="4" w:space="0" w:color="000000"/>
            </w:tcBorders>
            <w:shd w:val="clear" w:color="auto" w:fill="auto"/>
            <w:noWrap/>
            <w:vAlign w:val="center"/>
          </w:tcPr>
          <w:p w14:paraId="0C1A0136" w14:textId="77777777" w:rsidR="003A53E5" w:rsidRPr="006B32D7" w:rsidRDefault="003A53E5" w:rsidP="00480034">
            <w:pPr>
              <w:rPr>
                <w:rFonts w:cstheme="minorHAnsi"/>
                <w:szCs w:val="20"/>
                <w:lang w:eastAsia="pl-PL"/>
              </w:rPr>
            </w:pPr>
            <w:r w:rsidRPr="006B32D7">
              <w:rPr>
                <w:rFonts w:cstheme="minorHAnsi"/>
                <w:szCs w:val="20"/>
                <w:lang w:eastAsia="pl-PL"/>
              </w:rPr>
              <w:t>80,00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CAD1AE7" w14:textId="77777777" w:rsidR="003A53E5" w:rsidRPr="006B32D7" w:rsidRDefault="003A53E5" w:rsidP="00480034">
            <w:pPr>
              <w:rPr>
                <w:rFonts w:cstheme="minorHAnsi"/>
                <w:szCs w:val="20"/>
                <w:lang w:eastAsia="pl-PL"/>
              </w:rPr>
            </w:pPr>
            <w:r w:rsidRPr="006B32D7">
              <w:rPr>
                <w:rFonts w:cstheme="minorHAnsi"/>
                <w:szCs w:val="20"/>
                <w:lang w:eastAsia="pl-PL"/>
              </w:rPr>
              <w:t>4,47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7EE0926" w14:textId="77777777" w:rsidR="003A53E5" w:rsidRPr="006B32D7" w:rsidRDefault="003A53E5" w:rsidP="00480034">
            <w:pPr>
              <w:rPr>
                <w:rFonts w:cstheme="minorHAnsi"/>
                <w:szCs w:val="20"/>
                <w:lang w:eastAsia="pl-PL"/>
              </w:rPr>
            </w:pPr>
            <w:r w:rsidRPr="006B32D7">
              <w:rPr>
                <w:rFonts w:cstheme="minorHAnsi"/>
                <w:szCs w:val="20"/>
                <w:lang w:eastAsia="pl-PL"/>
              </w:rPr>
              <w:t>4,80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1E1F2F7" w14:textId="77777777" w:rsidR="003A53E5" w:rsidRPr="006B32D7" w:rsidRDefault="003A53E5" w:rsidP="00480034">
            <w:pPr>
              <w:jc w:val="left"/>
              <w:rPr>
                <w:rFonts w:cstheme="minorHAnsi"/>
                <w:szCs w:val="20"/>
                <w:lang w:eastAsia="pl-PL"/>
              </w:rPr>
            </w:pPr>
          </w:p>
        </w:tc>
      </w:tr>
      <w:tr w:rsidR="003A53E5" w:rsidRPr="006B32D7" w14:paraId="285B9B3C"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35428139" w14:textId="77777777" w:rsidR="003A53E5" w:rsidRPr="006B32D7" w:rsidRDefault="003A53E5" w:rsidP="00480034">
            <w:pPr>
              <w:rPr>
                <w:rFonts w:cstheme="minorHAnsi"/>
                <w:szCs w:val="20"/>
                <w:lang w:eastAsia="pl-PL"/>
              </w:rPr>
            </w:pPr>
            <w:r w:rsidRPr="006B32D7">
              <w:rPr>
                <w:rFonts w:cstheme="minorHAnsi"/>
                <w:szCs w:val="20"/>
                <w:lang w:eastAsia="pl-PL"/>
              </w:rPr>
              <w:t>z recyklingu</w:t>
            </w:r>
          </w:p>
        </w:tc>
        <w:tc>
          <w:tcPr>
            <w:tcW w:w="369" w:type="pct"/>
            <w:tcBorders>
              <w:top w:val="nil"/>
              <w:left w:val="nil"/>
              <w:bottom w:val="single" w:sz="12" w:space="0" w:color="auto"/>
              <w:right w:val="single" w:sz="4" w:space="0" w:color="000000"/>
            </w:tcBorders>
            <w:shd w:val="clear" w:color="auto" w:fill="auto"/>
            <w:noWrap/>
            <w:vAlign w:val="center"/>
          </w:tcPr>
          <w:p w14:paraId="53643495" w14:textId="77777777" w:rsidR="003A53E5" w:rsidRPr="006B32D7" w:rsidRDefault="003A53E5" w:rsidP="00480034">
            <w:pPr>
              <w:rPr>
                <w:rFonts w:cstheme="minorHAnsi"/>
                <w:szCs w:val="20"/>
                <w:lang w:eastAsia="pl-PL"/>
              </w:rPr>
            </w:pPr>
            <w:r w:rsidRPr="006B32D7">
              <w:rPr>
                <w:rFonts w:cstheme="minorHAnsi"/>
                <w:szCs w:val="20"/>
                <w:lang w:eastAsia="pl-PL"/>
              </w:rPr>
              <w:t>20,00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46421FE8" w14:textId="77777777" w:rsidR="003A53E5" w:rsidRPr="006B32D7" w:rsidRDefault="003A53E5" w:rsidP="00480034">
            <w:pPr>
              <w:rPr>
                <w:rFonts w:cstheme="minorHAnsi"/>
                <w:szCs w:val="20"/>
                <w:lang w:eastAsia="pl-PL"/>
              </w:rPr>
            </w:pPr>
            <w:r w:rsidRPr="006B32D7">
              <w:rPr>
                <w:rFonts w:cstheme="minorHAnsi"/>
                <w:szCs w:val="20"/>
                <w:lang w:eastAsia="pl-PL"/>
              </w:rPr>
              <w:t>1,12</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71CED0B5" w14:textId="77777777" w:rsidR="003A53E5" w:rsidRPr="006B32D7" w:rsidRDefault="003A53E5" w:rsidP="00480034">
            <w:pPr>
              <w:rPr>
                <w:rFonts w:cstheme="minorHAnsi"/>
                <w:szCs w:val="20"/>
                <w:lang w:eastAsia="pl-PL"/>
              </w:rPr>
            </w:pPr>
            <w:r w:rsidRPr="006B32D7">
              <w:rPr>
                <w:rFonts w:cstheme="minorHAnsi"/>
                <w:szCs w:val="20"/>
                <w:lang w:eastAsia="pl-PL"/>
              </w:rPr>
              <w:t>1,20</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2629B042" w14:textId="77777777" w:rsidR="003A53E5" w:rsidRPr="006B32D7" w:rsidRDefault="003A53E5" w:rsidP="00480034">
            <w:pPr>
              <w:jc w:val="left"/>
              <w:rPr>
                <w:rFonts w:cstheme="minorHAnsi"/>
                <w:szCs w:val="20"/>
                <w:lang w:eastAsia="pl-PL"/>
              </w:rPr>
            </w:pPr>
          </w:p>
        </w:tc>
      </w:tr>
      <w:tr w:rsidR="003A53E5" w:rsidRPr="006B32D7" w14:paraId="377BAB5A"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5D5F1CAB" w14:textId="77777777" w:rsidR="003A53E5" w:rsidRPr="006B32D7" w:rsidRDefault="003A53E5" w:rsidP="00480034">
            <w:pPr>
              <w:rPr>
                <w:rFonts w:cstheme="minorHAnsi"/>
                <w:szCs w:val="20"/>
                <w:lang w:eastAsia="pl-PL"/>
              </w:rPr>
            </w:pPr>
            <w:r w:rsidRPr="006B32D7">
              <w:rPr>
                <w:rFonts w:cstheme="minorHAnsi"/>
                <w:szCs w:val="20"/>
                <w:lang w:eastAsia="pl-PL"/>
              </w:rPr>
              <w:t>Cegły - ogólne</w:t>
            </w:r>
          </w:p>
        </w:tc>
        <w:tc>
          <w:tcPr>
            <w:tcW w:w="369" w:type="pct"/>
            <w:tcBorders>
              <w:top w:val="nil"/>
              <w:left w:val="nil"/>
              <w:bottom w:val="dashed" w:sz="4" w:space="0" w:color="auto"/>
              <w:right w:val="single" w:sz="4" w:space="0" w:color="000000"/>
            </w:tcBorders>
            <w:shd w:val="clear" w:color="auto" w:fill="auto"/>
            <w:noWrap/>
            <w:vAlign w:val="center"/>
          </w:tcPr>
          <w:p w14:paraId="24DBBE17" w14:textId="77777777" w:rsidR="003A53E5" w:rsidRPr="006B32D7" w:rsidRDefault="003A53E5" w:rsidP="00480034">
            <w:pPr>
              <w:rPr>
                <w:rFonts w:cstheme="minorHAnsi"/>
                <w:bCs/>
                <w:szCs w:val="20"/>
                <w:lang w:eastAsia="pl-PL"/>
              </w:rPr>
            </w:pPr>
            <w:r w:rsidRPr="006B32D7">
              <w:rPr>
                <w:rFonts w:cstheme="minorHAnsi"/>
                <w:bCs/>
                <w:szCs w:val="20"/>
                <w:lang w:eastAsia="pl-PL"/>
              </w:rPr>
              <w:t>3,00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D183666" w14:textId="77777777" w:rsidR="003A53E5" w:rsidRPr="006B32D7" w:rsidRDefault="003A53E5" w:rsidP="00480034">
            <w:pPr>
              <w:rPr>
                <w:rFonts w:cstheme="minorHAnsi"/>
                <w:bCs/>
                <w:szCs w:val="20"/>
                <w:lang w:eastAsia="pl-PL"/>
              </w:rPr>
            </w:pPr>
            <w:r w:rsidRPr="006B32D7">
              <w:rPr>
                <w:rFonts w:cstheme="minorHAnsi"/>
                <w:bCs/>
                <w:szCs w:val="20"/>
                <w:lang w:eastAsia="pl-PL"/>
              </w:rPr>
              <w:t>0,23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4EBA9D1" w14:textId="77777777" w:rsidR="003A53E5" w:rsidRPr="006B32D7" w:rsidRDefault="003A53E5" w:rsidP="00480034">
            <w:pPr>
              <w:rPr>
                <w:rFonts w:cstheme="minorHAnsi"/>
                <w:bCs/>
                <w:szCs w:val="20"/>
                <w:lang w:eastAsia="pl-PL"/>
              </w:rPr>
            </w:pPr>
            <w:r w:rsidRPr="006B32D7">
              <w:rPr>
                <w:rFonts w:cstheme="minorHAnsi"/>
                <w:bCs/>
                <w:szCs w:val="20"/>
                <w:lang w:eastAsia="pl-PL"/>
              </w:rPr>
              <w:t>0,24</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FDE8AB3" w14:textId="77777777" w:rsidR="003A53E5" w:rsidRPr="006B32D7" w:rsidRDefault="003A53E5" w:rsidP="00480034">
            <w:pPr>
              <w:jc w:val="left"/>
              <w:rPr>
                <w:rFonts w:cstheme="minorHAnsi"/>
                <w:szCs w:val="20"/>
                <w:lang w:eastAsia="pl-PL"/>
              </w:rPr>
            </w:pPr>
          </w:p>
        </w:tc>
      </w:tr>
      <w:tr w:rsidR="003A53E5" w:rsidRPr="006B32D7" w14:paraId="2BEBB29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E6969A0" w14:textId="77777777" w:rsidR="003A53E5" w:rsidRPr="006B32D7" w:rsidRDefault="003A53E5" w:rsidP="00480034">
            <w:pPr>
              <w:rPr>
                <w:rFonts w:cstheme="minorHAnsi"/>
                <w:szCs w:val="20"/>
                <w:lang w:eastAsia="pl-PL"/>
              </w:rPr>
            </w:pPr>
            <w:r w:rsidRPr="006B32D7">
              <w:rPr>
                <w:rFonts w:cstheme="minorHAnsi"/>
                <w:szCs w:val="20"/>
                <w:lang w:eastAsia="pl-PL"/>
              </w:rPr>
              <w:t>pojedyncza cegła</w:t>
            </w:r>
          </w:p>
        </w:tc>
        <w:tc>
          <w:tcPr>
            <w:tcW w:w="369" w:type="pct"/>
            <w:tcBorders>
              <w:top w:val="nil"/>
              <w:left w:val="nil"/>
              <w:bottom w:val="dashed" w:sz="4" w:space="0" w:color="auto"/>
              <w:right w:val="single" w:sz="4" w:space="0" w:color="000000"/>
            </w:tcBorders>
            <w:shd w:val="clear" w:color="auto" w:fill="auto"/>
            <w:noWrap/>
            <w:vAlign w:val="center"/>
          </w:tcPr>
          <w:p w14:paraId="4D05CF01" w14:textId="77777777" w:rsidR="003A53E5" w:rsidRPr="006B32D7" w:rsidRDefault="003A53E5" w:rsidP="00480034">
            <w:pPr>
              <w:rPr>
                <w:rFonts w:cstheme="minorHAnsi"/>
                <w:bCs/>
                <w:szCs w:val="20"/>
                <w:lang w:eastAsia="pl-PL"/>
              </w:rPr>
            </w:pPr>
            <w:r w:rsidRPr="006B32D7">
              <w:rPr>
                <w:rFonts w:cstheme="minorHAnsi"/>
                <w:bCs/>
                <w:szCs w:val="20"/>
                <w:lang w:eastAsia="pl-PL"/>
              </w:rPr>
              <w:t>6,9 MJ/cegła</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2E335D2" w14:textId="77777777" w:rsidR="003A53E5" w:rsidRPr="006B32D7" w:rsidRDefault="003A53E5" w:rsidP="00480034">
            <w:pPr>
              <w:rPr>
                <w:rFonts w:cstheme="minorHAnsi"/>
                <w:bCs/>
                <w:szCs w:val="20"/>
                <w:lang w:eastAsia="pl-PL"/>
              </w:rPr>
            </w:pPr>
            <w:r w:rsidRPr="006B32D7">
              <w:rPr>
                <w:rFonts w:cstheme="minorHAnsi"/>
                <w:bCs/>
                <w:szCs w:val="20"/>
                <w:lang w:eastAsia="pl-PL"/>
              </w:rPr>
              <w:t>0,53 kgCO2/cegła</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194BF0A" w14:textId="77777777" w:rsidR="003A53E5" w:rsidRPr="006B32D7" w:rsidRDefault="003A53E5" w:rsidP="00480034">
            <w:pPr>
              <w:rPr>
                <w:rFonts w:cstheme="minorHAnsi"/>
                <w:bCs/>
                <w:szCs w:val="20"/>
                <w:lang w:eastAsia="pl-PL"/>
              </w:rPr>
            </w:pPr>
            <w:r w:rsidRPr="006B32D7">
              <w:rPr>
                <w:rFonts w:cstheme="minorHAnsi"/>
                <w:bCs/>
                <w:szCs w:val="20"/>
                <w:lang w:eastAsia="pl-PL"/>
              </w:rPr>
              <w:t>0,55</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2719EF4" w14:textId="77777777" w:rsidR="003A53E5" w:rsidRPr="006B32D7" w:rsidRDefault="003A53E5" w:rsidP="00480034">
            <w:pPr>
              <w:jc w:val="left"/>
              <w:rPr>
                <w:rFonts w:cstheme="minorHAnsi"/>
                <w:szCs w:val="20"/>
                <w:lang w:val="pl-PL" w:eastAsia="pl-PL"/>
              </w:rPr>
            </w:pPr>
            <w:r w:rsidRPr="006B32D7">
              <w:rPr>
                <w:rFonts w:cstheme="minorHAnsi"/>
                <w:szCs w:val="20"/>
                <w:lang w:val="pl-PL" w:eastAsia="pl-PL"/>
              </w:rPr>
              <w:t xml:space="preserve">przy założeniu </w:t>
            </w:r>
            <w:smartTag w:uri="urn:schemas-microsoft-com:office:smarttags" w:element="metricconverter">
              <w:smartTagPr>
                <w:attr w:name="ProductID" w:val="2,3 kg"/>
              </w:smartTagPr>
              <w:r w:rsidRPr="006B32D7">
                <w:rPr>
                  <w:rFonts w:cstheme="minorHAnsi"/>
                  <w:szCs w:val="20"/>
                  <w:lang w:val="pl-PL" w:eastAsia="pl-PL"/>
                </w:rPr>
                <w:t>2,3 kg</w:t>
              </w:r>
            </w:smartTag>
            <w:r w:rsidRPr="006B32D7">
              <w:rPr>
                <w:rFonts w:cstheme="minorHAnsi"/>
                <w:szCs w:val="20"/>
                <w:lang w:val="pl-PL" w:eastAsia="pl-PL"/>
              </w:rPr>
              <w:t xml:space="preserve"> na cegłę</w:t>
            </w:r>
          </w:p>
        </w:tc>
      </w:tr>
      <w:tr w:rsidR="003A53E5" w:rsidRPr="006B32D7" w14:paraId="7C144084" w14:textId="77777777" w:rsidTr="0079039B">
        <w:trPr>
          <w:trHeight w:val="315"/>
        </w:trPr>
        <w:tc>
          <w:tcPr>
            <w:tcW w:w="1437" w:type="pct"/>
            <w:tcBorders>
              <w:top w:val="nil"/>
              <w:left w:val="single" w:sz="12" w:space="0" w:color="auto"/>
              <w:bottom w:val="single" w:sz="12" w:space="0" w:color="auto"/>
              <w:right w:val="single" w:sz="12" w:space="0" w:color="auto"/>
            </w:tcBorders>
            <w:shd w:val="clear" w:color="auto" w:fill="auto"/>
            <w:vAlign w:val="center"/>
          </w:tcPr>
          <w:p w14:paraId="0C2EE3F6" w14:textId="77777777" w:rsidR="003A53E5" w:rsidRPr="006B32D7" w:rsidRDefault="003A53E5" w:rsidP="00480034">
            <w:pPr>
              <w:rPr>
                <w:rFonts w:cstheme="minorHAnsi"/>
                <w:szCs w:val="20"/>
                <w:lang w:eastAsia="pl-PL"/>
              </w:rPr>
            </w:pPr>
            <w:r w:rsidRPr="006B32D7">
              <w:rPr>
                <w:rFonts w:cstheme="minorHAnsi"/>
                <w:szCs w:val="20"/>
                <w:lang w:eastAsia="pl-PL"/>
              </w:rPr>
              <w:t>cegła wapienno-piaskowa</w:t>
            </w:r>
          </w:p>
        </w:tc>
        <w:tc>
          <w:tcPr>
            <w:tcW w:w="369" w:type="pct"/>
            <w:tcBorders>
              <w:top w:val="nil"/>
              <w:left w:val="nil"/>
              <w:bottom w:val="single" w:sz="12" w:space="0" w:color="auto"/>
              <w:right w:val="single" w:sz="4" w:space="0" w:color="000000"/>
            </w:tcBorders>
            <w:shd w:val="clear" w:color="auto" w:fill="auto"/>
            <w:noWrap/>
            <w:vAlign w:val="center"/>
          </w:tcPr>
          <w:p w14:paraId="7DEC0212" w14:textId="77777777" w:rsidR="003A53E5" w:rsidRPr="006B32D7" w:rsidRDefault="003A53E5" w:rsidP="00480034">
            <w:pPr>
              <w:rPr>
                <w:rFonts w:cstheme="minorHAnsi"/>
                <w:bCs/>
                <w:szCs w:val="20"/>
                <w:lang w:eastAsia="pl-PL"/>
              </w:rPr>
            </w:pPr>
            <w:r w:rsidRPr="006B32D7">
              <w:rPr>
                <w:rFonts w:cstheme="minorHAnsi"/>
                <w:bCs/>
                <w:szCs w:val="20"/>
                <w:lang w:eastAsia="pl-PL"/>
              </w:rPr>
              <w:t>0,85</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62186519"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5CEB53F6"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4B00E314" w14:textId="77777777" w:rsidR="003A53E5" w:rsidRPr="006B32D7" w:rsidRDefault="003A53E5" w:rsidP="00480034">
            <w:pPr>
              <w:jc w:val="left"/>
              <w:rPr>
                <w:rFonts w:cstheme="minorHAnsi"/>
                <w:szCs w:val="20"/>
                <w:lang w:eastAsia="pl-PL"/>
              </w:rPr>
            </w:pPr>
          </w:p>
        </w:tc>
      </w:tr>
      <w:tr w:rsidR="003A53E5" w:rsidRPr="006B32D7" w14:paraId="55DE2D46" w14:textId="77777777" w:rsidTr="0079039B">
        <w:trPr>
          <w:trHeight w:val="285"/>
        </w:trPr>
        <w:tc>
          <w:tcPr>
            <w:tcW w:w="1437" w:type="pct"/>
            <w:tcBorders>
              <w:top w:val="nil"/>
              <w:left w:val="single" w:sz="12" w:space="0" w:color="auto"/>
              <w:bottom w:val="single" w:sz="12" w:space="0" w:color="auto"/>
              <w:right w:val="single" w:sz="12" w:space="0" w:color="auto"/>
            </w:tcBorders>
            <w:shd w:val="clear" w:color="auto" w:fill="auto"/>
            <w:vAlign w:val="center"/>
          </w:tcPr>
          <w:p w14:paraId="2FFC0862" w14:textId="77777777" w:rsidR="003A53E5" w:rsidRPr="006B32D7" w:rsidRDefault="003A53E5" w:rsidP="00480034">
            <w:pPr>
              <w:rPr>
                <w:rFonts w:cstheme="minorHAnsi"/>
                <w:szCs w:val="20"/>
                <w:lang w:eastAsia="pl-PL"/>
              </w:rPr>
            </w:pPr>
            <w:r w:rsidRPr="006B32D7">
              <w:rPr>
                <w:rFonts w:cstheme="minorHAnsi"/>
                <w:szCs w:val="20"/>
                <w:lang w:eastAsia="pl-PL"/>
              </w:rPr>
              <w:t>brąz - ogólne</w:t>
            </w:r>
          </w:p>
        </w:tc>
        <w:tc>
          <w:tcPr>
            <w:tcW w:w="369" w:type="pct"/>
            <w:tcBorders>
              <w:top w:val="nil"/>
              <w:left w:val="nil"/>
              <w:bottom w:val="single" w:sz="12" w:space="0" w:color="auto"/>
              <w:right w:val="single" w:sz="4" w:space="0" w:color="000000"/>
            </w:tcBorders>
            <w:shd w:val="clear" w:color="auto" w:fill="auto"/>
            <w:noWrap/>
            <w:vAlign w:val="center"/>
          </w:tcPr>
          <w:p w14:paraId="72DA57F6" w14:textId="77777777" w:rsidR="003A53E5" w:rsidRPr="006B32D7" w:rsidRDefault="003A53E5" w:rsidP="00480034">
            <w:pPr>
              <w:rPr>
                <w:rFonts w:cstheme="minorHAnsi"/>
                <w:bCs/>
                <w:szCs w:val="20"/>
                <w:lang w:eastAsia="pl-PL"/>
              </w:rPr>
            </w:pPr>
            <w:r w:rsidRPr="006B32D7">
              <w:rPr>
                <w:rFonts w:cstheme="minorHAnsi"/>
                <w:bCs/>
                <w:szCs w:val="20"/>
                <w:lang w:eastAsia="pl-PL"/>
              </w:rPr>
              <w:t>69,00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3D6D79B2" w14:textId="77777777" w:rsidR="003A53E5" w:rsidRPr="006B32D7" w:rsidRDefault="003A53E5" w:rsidP="00480034">
            <w:pPr>
              <w:rPr>
                <w:rFonts w:cstheme="minorHAnsi"/>
                <w:bCs/>
                <w:szCs w:val="20"/>
                <w:lang w:eastAsia="pl-PL"/>
              </w:rPr>
            </w:pPr>
            <w:r w:rsidRPr="006B32D7">
              <w:rPr>
                <w:rFonts w:cstheme="minorHAnsi"/>
                <w:bCs/>
                <w:szCs w:val="20"/>
                <w:lang w:eastAsia="pl-PL"/>
              </w:rPr>
              <w:t>3,73</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2BE268EC" w14:textId="77777777" w:rsidR="003A53E5" w:rsidRPr="006B32D7" w:rsidRDefault="003A53E5" w:rsidP="00480034">
            <w:pPr>
              <w:rPr>
                <w:rFonts w:cstheme="minorHAnsi"/>
                <w:bCs/>
                <w:szCs w:val="20"/>
                <w:lang w:eastAsia="pl-PL"/>
              </w:rPr>
            </w:pPr>
            <w:r w:rsidRPr="006B32D7">
              <w:rPr>
                <w:rFonts w:cstheme="minorHAnsi"/>
                <w:bCs/>
                <w:szCs w:val="20"/>
                <w:lang w:eastAsia="pl-PL"/>
              </w:rPr>
              <w:t>4,00</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27DFF59C" w14:textId="77777777" w:rsidR="003A53E5" w:rsidRPr="006B32D7" w:rsidRDefault="003A53E5" w:rsidP="00480034">
            <w:pPr>
              <w:jc w:val="left"/>
              <w:rPr>
                <w:rFonts w:cstheme="minorHAnsi"/>
                <w:szCs w:val="20"/>
                <w:lang w:eastAsia="pl-PL"/>
              </w:rPr>
            </w:pPr>
          </w:p>
        </w:tc>
      </w:tr>
      <w:tr w:rsidR="003A53E5" w:rsidRPr="006B32D7" w14:paraId="71167E78" w14:textId="77777777" w:rsidTr="0079039B">
        <w:trPr>
          <w:trHeight w:val="315"/>
        </w:trPr>
        <w:tc>
          <w:tcPr>
            <w:tcW w:w="1437" w:type="pct"/>
            <w:tcBorders>
              <w:top w:val="nil"/>
              <w:left w:val="single" w:sz="12" w:space="0" w:color="auto"/>
              <w:bottom w:val="single" w:sz="4" w:space="0" w:color="auto"/>
              <w:right w:val="single" w:sz="12" w:space="0" w:color="auto"/>
            </w:tcBorders>
            <w:shd w:val="clear" w:color="auto" w:fill="auto"/>
            <w:vAlign w:val="center"/>
          </w:tcPr>
          <w:p w14:paraId="477BBAD5" w14:textId="77777777" w:rsidR="003A53E5" w:rsidRPr="006B32D7" w:rsidRDefault="003A53E5" w:rsidP="00480034">
            <w:pPr>
              <w:rPr>
                <w:rFonts w:cstheme="minorHAnsi"/>
                <w:szCs w:val="20"/>
                <w:lang w:eastAsia="pl-PL"/>
              </w:rPr>
            </w:pPr>
            <w:r w:rsidRPr="006B32D7">
              <w:rPr>
                <w:rFonts w:cstheme="minorHAnsi"/>
                <w:szCs w:val="20"/>
                <w:lang w:eastAsia="pl-PL"/>
              </w:rPr>
              <w:t>dywan/wykładzina - ogólne</w:t>
            </w:r>
          </w:p>
        </w:tc>
        <w:tc>
          <w:tcPr>
            <w:tcW w:w="369" w:type="pct"/>
            <w:tcBorders>
              <w:top w:val="nil"/>
              <w:left w:val="nil"/>
              <w:bottom w:val="dashed" w:sz="4" w:space="0" w:color="auto"/>
              <w:right w:val="single" w:sz="4" w:space="0" w:color="000000"/>
            </w:tcBorders>
            <w:shd w:val="clear" w:color="auto" w:fill="auto"/>
            <w:noWrap/>
            <w:vAlign w:val="center"/>
          </w:tcPr>
          <w:p w14:paraId="70BB6680" w14:textId="77777777" w:rsidR="003A53E5" w:rsidRPr="006B32D7" w:rsidRDefault="003A53E5" w:rsidP="00480034">
            <w:pPr>
              <w:rPr>
                <w:rFonts w:cstheme="minorHAnsi"/>
                <w:bCs/>
                <w:szCs w:val="20"/>
                <w:lang w:eastAsia="pl-PL"/>
              </w:rPr>
            </w:pPr>
            <w:r w:rsidRPr="006B32D7">
              <w:rPr>
                <w:rFonts w:cstheme="minorHAnsi"/>
                <w:bCs/>
                <w:szCs w:val="20"/>
                <w:lang w:eastAsia="pl-PL"/>
              </w:rPr>
              <w:t>74 (187/m2)</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05836A2" w14:textId="77777777" w:rsidR="003A53E5" w:rsidRPr="006B32D7" w:rsidRDefault="003A53E5" w:rsidP="00480034">
            <w:pPr>
              <w:rPr>
                <w:rFonts w:cstheme="minorHAnsi"/>
                <w:bCs/>
                <w:szCs w:val="20"/>
                <w:lang w:eastAsia="pl-PL"/>
              </w:rPr>
            </w:pPr>
            <w:r w:rsidRPr="006B32D7">
              <w:rPr>
                <w:rFonts w:cstheme="minorHAnsi"/>
                <w:bCs/>
                <w:szCs w:val="20"/>
                <w:lang w:eastAsia="pl-PL"/>
              </w:rPr>
              <w:t>3,9 (9,8/m2)</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334C1B0"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9F758CE" w14:textId="77777777" w:rsidR="003A53E5" w:rsidRPr="006B32D7" w:rsidRDefault="003A53E5" w:rsidP="00480034">
            <w:pPr>
              <w:jc w:val="left"/>
              <w:rPr>
                <w:rFonts w:cstheme="minorHAnsi"/>
                <w:szCs w:val="20"/>
                <w:lang w:eastAsia="pl-PL"/>
              </w:rPr>
            </w:pPr>
          </w:p>
        </w:tc>
      </w:tr>
      <w:tr w:rsidR="003A53E5" w:rsidRPr="006B32D7" w14:paraId="08B5C570"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06FEC52C" w14:textId="77777777" w:rsidR="003A53E5" w:rsidRPr="006B32D7" w:rsidRDefault="003A53E5" w:rsidP="00480034">
            <w:pPr>
              <w:rPr>
                <w:rFonts w:cstheme="minorHAnsi"/>
                <w:szCs w:val="20"/>
                <w:lang w:val="pl-PL" w:eastAsia="pl-PL"/>
              </w:rPr>
            </w:pPr>
            <w:r w:rsidRPr="006B32D7">
              <w:rPr>
                <w:rFonts w:cstheme="minorHAnsi"/>
                <w:szCs w:val="20"/>
                <w:lang w:val="pl-PL" w:eastAsia="pl-PL"/>
              </w:rPr>
              <w:t>wełniany (włos i juta) z warstwą izolującą</w:t>
            </w:r>
          </w:p>
        </w:tc>
        <w:tc>
          <w:tcPr>
            <w:tcW w:w="369" w:type="pct"/>
            <w:tcBorders>
              <w:top w:val="nil"/>
              <w:left w:val="nil"/>
              <w:bottom w:val="dashed" w:sz="4" w:space="0" w:color="auto"/>
              <w:right w:val="single" w:sz="4" w:space="0" w:color="000000"/>
            </w:tcBorders>
            <w:shd w:val="clear" w:color="auto" w:fill="auto"/>
            <w:noWrap/>
            <w:vAlign w:val="center"/>
          </w:tcPr>
          <w:p w14:paraId="76DEDAF5" w14:textId="77777777" w:rsidR="003A53E5" w:rsidRPr="006B32D7" w:rsidRDefault="003A53E5" w:rsidP="00480034">
            <w:pPr>
              <w:rPr>
                <w:rFonts w:cstheme="minorHAnsi"/>
                <w:bCs/>
                <w:szCs w:val="20"/>
                <w:lang w:eastAsia="pl-PL"/>
              </w:rPr>
            </w:pPr>
            <w:r w:rsidRPr="006B32D7">
              <w:rPr>
                <w:rFonts w:cstheme="minorHAnsi"/>
                <w:bCs/>
                <w:szCs w:val="20"/>
                <w:lang w:eastAsia="pl-PL"/>
              </w:rPr>
              <w:t>19,00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E82EF20" w14:textId="77777777" w:rsidR="003A53E5" w:rsidRPr="006B32D7" w:rsidRDefault="003A53E5" w:rsidP="00480034">
            <w:pPr>
              <w:rPr>
                <w:rFonts w:cstheme="minorHAnsi"/>
                <w:bCs/>
                <w:szCs w:val="20"/>
                <w:lang w:eastAsia="pl-PL"/>
              </w:rPr>
            </w:pPr>
            <w:r w:rsidRPr="006B32D7">
              <w:rPr>
                <w:rFonts w:cstheme="minorHAnsi"/>
                <w:bCs/>
                <w:szCs w:val="20"/>
                <w:lang w:eastAsia="pl-PL"/>
              </w:rPr>
              <w:t>0,97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01C7DDB"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0153597" w14:textId="77777777" w:rsidR="003A53E5" w:rsidRPr="006B32D7" w:rsidRDefault="003A53E5" w:rsidP="00480034">
            <w:pPr>
              <w:jc w:val="left"/>
              <w:rPr>
                <w:rFonts w:cstheme="minorHAnsi"/>
                <w:szCs w:val="20"/>
                <w:lang w:eastAsia="pl-PL"/>
              </w:rPr>
            </w:pPr>
          </w:p>
        </w:tc>
      </w:tr>
      <w:tr w:rsidR="003A53E5" w:rsidRPr="006B32D7" w14:paraId="0A1690B6"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40641C86" w14:textId="77777777" w:rsidR="003A53E5" w:rsidRPr="006B32D7" w:rsidRDefault="003A53E5" w:rsidP="00480034">
            <w:pPr>
              <w:rPr>
                <w:rFonts w:cstheme="minorHAnsi"/>
                <w:szCs w:val="20"/>
                <w:lang w:val="pl-PL" w:eastAsia="pl-PL"/>
              </w:rPr>
            </w:pPr>
            <w:r w:rsidRPr="006B32D7">
              <w:rPr>
                <w:rFonts w:cstheme="minorHAnsi"/>
                <w:szCs w:val="20"/>
                <w:lang w:val="pl-PL" w:eastAsia="pl-PL"/>
              </w:rPr>
              <w:lastRenderedPageBreak/>
              <w:t>dywan nylonowy z miękkim włosem o gramaturze 300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5BA71B6B" w14:textId="77777777" w:rsidR="003A53E5" w:rsidRPr="006B32D7" w:rsidRDefault="003A53E5" w:rsidP="00480034">
            <w:pPr>
              <w:rPr>
                <w:rFonts w:cstheme="minorHAnsi"/>
                <w:bCs/>
                <w:szCs w:val="20"/>
                <w:lang w:eastAsia="pl-PL"/>
              </w:rPr>
            </w:pPr>
            <w:r w:rsidRPr="006B32D7">
              <w:rPr>
                <w:rFonts w:cstheme="minorHAnsi"/>
                <w:bCs/>
                <w:szCs w:val="20"/>
                <w:lang w:eastAsia="pl-PL"/>
              </w:rPr>
              <w:t>130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34D3B070" w14:textId="77777777" w:rsidR="003A53E5" w:rsidRPr="006B32D7" w:rsidRDefault="003A53E5" w:rsidP="00480034">
            <w:pPr>
              <w:rPr>
                <w:rFonts w:cstheme="minorHAnsi"/>
                <w:bCs/>
                <w:szCs w:val="20"/>
                <w:lang w:eastAsia="pl-PL"/>
              </w:rPr>
            </w:pPr>
            <w:r w:rsidRPr="006B32D7">
              <w:rPr>
                <w:rFonts w:cstheme="minorHAnsi"/>
                <w:bCs/>
                <w:szCs w:val="20"/>
                <w:lang w:eastAsia="pl-PL"/>
              </w:rPr>
              <w:t>6,7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382486FD" w14:textId="77777777" w:rsidR="003A53E5" w:rsidRPr="006B32D7" w:rsidRDefault="003A53E5" w:rsidP="00480034">
            <w:pPr>
              <w:rPr>
                <w:rFonts w:cstheme="minorHAnsi"/>
                <w:bCs/>
                <w:szCs w:val="20"/>
                <w:lang w:eastAsia="pl-PL"/>
              </w:rPr>
            </w:pPr>
            <w:r w:rsidRPr="006B32D7">
              <w:rPr>
                <w:rFonts w:cstheme="minorHAnsi"/>
                <w:bCs/>
                <w:szCs w:val="20"/>
                <w:lang w:eastAsia="pl-PL"/>
              </w:rPr>
              <w:t>6,7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C5B6AA1" w14:textId="77777777" w:rsidR="003A53E5" w:rsidRPr="006B32D7" w:rsidRDefault="003A53E5" w:rsidP="00480034">
            <w:pPr>
              <w:jc w:val="left"/>
              <w:rPr>
                <w:rFonts w:cstheme="minorHAnsi"/>
                <w:szCs w:val="20"/>
                <w:lang w:eastAsia="pl-PL"/>
              </w:rPr>
            </w:pPr>
          </w:p>
        </w:tc>
      </w:tr>
      <w:tr w:rsidR="003A53E5" w:rsidRPr="006B32D7" w14:paraId="71692320"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1EBA5117" w14:textId="77777777" w:rsidR="003A53E5" w:rsidRPr="006B32D7" w:rsidRDefault="003A53E5" w:rsidP="00480034">
            <w:pPr>
              <w:rPr>
                <w:rFonts w:cstheme="minorHAnsi"/>
                <w:szCs w:val="20"/>
                <w:lang w:val="pl-PL" w:eastAsia="pl-PL"/>
              </w:rPr>
            </w:pPr>
            <w:r w:rsidRPr="006B32D7">
              <w:rPr>
                <w:rFonts w:cstheme="minorHAnsi"/>
                <w:szCs w:val="20"/>
                <w:lang w:val="pl-PL" w:eastAsia="pl-PL"/>
              </w:rPr>
              <w:t>dywan nylonowy z miękkim włosem o gramaturze 500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6CC590F5" w14:textId="77777777" w:rsidR="003A53E5" w:rsidRPr="006B32D7" w:rsidRDefault="003A53E5" w:rsidP="00480034">
            <w:pPr>
              <w:rPr>
                <w:rFonts w:cstheme="minorHAnsi"/>
                <w:bCs/>
                <w:szCs w:val="20"/>
                <w:lang w:eastAsia="pl-PL"/>
              </w:rPr>
            </w:pPr>
            <w:r w:rsidRPr="006B32D7">
              <w:rPr>
                <w:rFonts w:cstheme="minorHAnsi"/>
                <w:bCs/>
                <w:szCs w:val="20"/>
                <w:lang w:eastAsia="pl-PL"/>
              </w:rPr>
              <w:t>180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7256EA48" w14:textId="77777777" w:rsidR="003A53E5" w:rsidRPr="006B32D7" w:rsidRDefault="003A53E5" w:rsidP="00480034">
            <w:pPr>
              <w:rPr>
                <w:rFonts w:cstheme="minorHAnsi"/>
                <w:bCs/>
                <w:szCs w:val="20"/>
                <w:lang w:eastAsia="pl-PL"/>
              </w:rPr>
            </w:pPr>
            <w:r w:rsidRPr="006B32D7">
              <w:rPr>
                <w:rFonts w:cstheme="minorHAnsi"/>
                <w:bCs/>
                <w:szCs w:val="20"/>
                <w:lang w:eastAsia="pl-PL"/>
              </w:rPr>
              <w:t>9,7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0B66BFED" w14:textId="77777777" w:rsidR="003A53E5" w:rsidRPr="006B32D7" w:rsidRDefault="003A53E5" w:rsidP="00480034">
            <w:pPr>
              <w:rPr>
                <w:rFonts w:cstheme="minorHAnsi"/>
                <w:bCs/>
                <w:szCs w:val="20"/>
                <w:lang w:eastAsia="pl-PL"/>
              </w:rPr>
            </w:pPr>
            <w:r w:rsidRPr="006B32D7">
              <w:rPr>
                <w:rFonts w:cstheme="minorHAnsi"/>
                <w:bCs/>
                <w:szCs w:val="20"/>
                <w:lang w:eastAsia="pl-PL"/>
              </w:rPr>
              <w:t>9,7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FDD8CA2" w14:textId="77777777" w:rsidR="003A53E5" w:rsidRPr="006B32D7" w:rsidRDefault="003A53E5" w:rsidP="00480034">
            <w:pPr>
              <w:jc w:val="left"/>
              <w:rPr>
                <w:rFonts w:cstheme="minorHAnsi"/>
                <w:szCs w:val="20"/>
                <w:lang w:eastAsia="pl-PL"/>
              </w:rPr>
            </w:pPr>
          </w:p>
        </w:tc>
      </w:tr>
      <w:tr w:rsidR="003A53E5" w:rsidRPr="006B32D7" w14:paraId="0B8E6C24"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697581A0" w14:textId="77777777" w:rsidR="003A53E5" w:rsidRPr="006B32D7" w:rsidRDefault="003A53E5" w:rsidP="00480034">
            <w:pPr>
              <w:rPr>
                <w:rFonts w:cstheme="minorHAnsi"/>
                <w:szCs w:val="20"/>
                <w:lang w:val="pl-PL" w:eastAsia="pl-PL"/>
              </w:rPr>
            </w:pPr>
            <w:r w:rsidRPr="006B32D7">
              <w:rPr>
                <w:rFonts w:cstheme="minorHAnsi"/>
                <w:szCs w:val="20"/>
                <w:lang w:val="pl-PL" w:eastAsia="pl-PL"/>
              </w:rPr>
              <w:t>dywan nylonowy z miękkim włosem, gramatura 700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5BFAD2D5" w14:textId="77777777" w:rsidR="003A53E5" w:rsidRPr="006B32D7" w:rsidRDefault="003A53E5" w:rsidP="00480034">
            <w:pPr>
              <w:rPr>
                <w:rFonts w:cstheme="minorHAnsi"/>
                <w:bCs/>
                <w:szCs w:val="20"/>
                <w:lang w:eastAsia="pl-PL"/>
              </w:rPr>
            </w:pPr>
            <w:r w:rsidRPr="006B32D7">
              <w:rPr>
                <w:rFonts w:cstheme="minorHAnsi"/>
                <w:bCs/>
                <w:szCs w:val="20"/>
                <w:lang w:eastAsia="pl-PL"/>
              </w:rPr>
              <w:t>230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40770AF3" w14:textId="77777777" w:rsidR="003A53E5" w:rsidRPr="006B32D7" w:rsidRDefault="003A53E5" w:rsidP="00480034">
            <w:pPr>
              <w:rPr>
                <w:rFonts w:cstheme="minorHAnsi"/>
                <w:bCs/>
                <w:szCs w:val="20"/>
                <w:lang w:eastAsia="pl-PL"/>
              </w:rPr>
            </w:pPr>
            <w:r w:rsidRPr="006B32D7">
              <w:rPr>
                <w:rFonts w:cstheme="minorHAnsi"/>
                <w:bCs/>
                <w:szCs w:val="20"/>
                <w:lang w:eastAsia="pl-PL"/>
              </w:rPr>
              <w:t>12,7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31EBD063" w14:textId="77777777" w:rsidR="003A53E5" w:rsidRPr="006B32D7" w:rsidRDefault="003A53E5" w:rsidP="00480034">
            <w:pPr>
              <w:rPr>
                <w:rFonts w:cstheme="minorHAnsi"/>
                <w:bCs/>
                <w:szCs w:val="20"/>
                <w:lang w:eastAsia="pl-PL"/>
              </w:rPr>
            </w:pPr>
            <w:r w:rsidRPr="006B32D7">
              <w:rPr>
                <w:rFonts w:cstheme="minorHAnsi"/>
                <w:bCs/>
                <w:szCs w:val="20"/>
                <w:lang w:eastAsia="pl-PL"/>
              </w:rPr>
              <w:t>12,7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EA64413" w14:textId="77777777" w:rsidR="003A53E5" w:rsidRPr="006B32D7" w:rsidRDefault="003A53E5" w:rsidP="00480034">
            <w:pPr>
              <w:jc w:val="left"/>
              <w:rPr>
                <w:rFonts w:cstheme="minorHAnsi"/>
                <w:szCs w:val="20"/>
                <w:lang w:eastAsia="pl-PL"/>
              </w:rPr>
            </w:pPr>
          </w:p>
        </w:tc>
      </w:tr>
      <w:tr w:rsidR="003A53E5" w:rsidRPr="006B32D7" w14:paraId="58543603"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71D74F62" w14:textId="77777777" w:rsidR="003A53E5" w:rsidRPr="006B32D7" w:rsidRDefault="003A53E5" w:rsidP="00480034">
            <w:pPr>
              <w:rPr>
                <w:rFonts w:cstheme="minorHAnsi"/>
                <w:szCs w:val="20"/>
                <w:lang w:val="pl-PL" w:eastAsia="pl-PL"/>
              </w:rPr>
            </w:pPr>
            <w:r w:rsidRPr="006B32D7">
              <w:rPr>
                <w:rFonts w:cstheme="minorHAnsi"/>
                <w:szCs w:val="20"/>
                <w:lang w:val="pl-PL" w:eastAsia="pl-PL"/>
              </w:rPr>
              <w:t>dywan nylonowy z miękkim włosem o gramaturze 900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6C0D462E" w14:textId="77777777" w:rsidR="003A53E5" w:rsidRPr="006B32D7" w:rsidRDefault="003A53E5" w:rsidP="00480034">
            <w:pPr>
              <w:rPr>
                <w:rFonts w:cstheme="minorHAnsi"/>
                <w:bCs/>
                <w:szCs w:val="20"/>
                <w:lang w:eastAsia="pl-PL"/>
              </w:rPr>
            </w:pPr>
            <w:r w:rsidRPr="006B32D7">
              <w:rPr>
                <w:rFonts w:cstheme="minorHAnsi"/>
                <w:bCs/>
                <w:szCs w:val="20"/>
                <w:lang w:eastAsia="pl-PL"/>
              </w:rPr>
              <w:t>277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544A3BFC" w14:textId="77777777" w:rsidR="003A53E5" w:rsidRPr="006B32D7" w:rsidRDefault="003A53E5" w:rsidP="00480034">
            <w:pPr>
              <w:rPr>
                <w:rFonts w:cstheme="minorHAnsi"/>
                <w:bCs/>
                <w:szCs w:val="20"/>
                <w:lang w:eastAsia="pl-PL"/>
              </w:rPr>
            </w:pPr>
            <w:r w:rsidRPr="006B32D7">
              <w:rPr>
                <w:rFonts w:cstheme="minorHAnsi"/>
                <w:bCs/>
                <w:szCs w:val="20"/>
                <w:lang w:eastAsia="pl-PL"/>
              </w:rPr>
              <w:t>15,6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3EEC1454" w14:textId="77777777" w:rsidR="003A53E5" w:rsidRPr="006B32D7" w:rsidRDefault="003A53E5" w:rsidP="00480034">
            <w:pPr>
              <w:rPr>
                <w:rFonts w:cstheme="minorHAnsi"/>
                <w:bCs/>
                <w:szCs w:val="20"/>
                <w:lang w:eastAsia="pl-PL"/>
              </w:rPr>
            </w:pPr>
            <w:r w:rsidRPr="006B32D7">
              <w:rPr>
                <w:rFonts w:cstheme="minorHAnsi"/>
                <w:bCs/>
                <w:szCs w:val="20"/>
                <w:lang w:eastAsia="pl-PL"/>
              </w:rPr>
              <w:t>15,6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1D4B5EF" w14:textId="77777777" w:rsidR="003A53E5" w:rsidRPr="006B32D7" w:rsidRDefault="003A53E5" w:rsidP="00480034">
            <w:pPr>
              <w:jc w:val="left"/>
              <w:rPr>
                <w:rFonts w:cstheme="minorHAnsi"/>
                <w:szCs w:val="20"/>
                <w:lang w:eastAsia="pl-PL"/>
              </w:rPr>
            </w:pPr>
          </w:p>
        </w:tc>
      </w:tr>
      <w:tr w:rsidR="003A53E5" w:rsidRPr="006B32D7" w14:paraId="7FB69A89"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31A90708" w14:textId="77777777" w:rsidR="003A53E5" w:rsidRPr="006B32D7" w:rsidRDefault="003A53E5" w:rsidP="00480034">
            <w:pPr>
              <w:rPr>
                <w:rFonts w:cstheme="minorHAnsi"/>
                <w:szCs w:val="20"/>
                <w:lang w:val="pl-PL" w:eastAsia="pl-PL"/>
              </w:rPr>
            </w:pPr>
            <w:r w:rsidRPr="006B32D7">
              <w:rPr>
                <w:rFonts w:cstheme="minorHAnsi"/>
                <w:szCs w:val="20"/>
                <w:lang w:val="pl-PL" w:eastAsia="pl-PL"/>
              </w:rPr>
              <w:t>dywan nylonowy z miękkim włosem, gramatura1100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3C7F84A4" w14:textId="77777777" w:rsidR="003A53E5" w:rsidRPr="006B32D7" w:rsidRDefault="003A53E5" w:rsidP="00480034">
            <w:pPr>
              <w:rPr>
                <w:rFonts w:cstheme="minorHAnsi"/>
                <w:bCs/>
                <w:szCs w:val="20"/>
                <w:lang w:eastAsia="pl-PL"/>
              </w:rPr>
            </w:pPr>
            <w:r w:rsidRPr="006B32D7">
              <w:rPr>
                <w:rFonts w:cstheme="minorHAnsi"/>
                <w:bCs/>
                <w:szCs w:val="20"/>
                <w:lang w:eastAsia="pl-PL"/>
              </w:rPr>
              <w:t>327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03104D0A" w14:textId="77777777" w:rsidR="003A53E5" w:rsidRPr="006B32D7" w:rsidRDefault="003A53E5" w:rsidP="00480034">
            <w:pPr>
              <w:rPr>
                <w:rFonts w:cstheme="minorHAnsi"/>
                <w:bCs/>
                <w:szCs w:val="20"/>
                <w:lang w:eastAsia="pl-PL"/>
              </w:rPr>
            </w:pPr>
            <w:r w:rsidRPr="006B32D7">
              <w:rPr>
                <w:rFonts w:cstheme="minorHAnsi"/>
                <w:bCs/>
                <w:szCs w:val="20"/>
                <w:lang w:eastAsia="pl-PL"/>
              </w:rPr>
              <w:t>18,4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23683AB9" w14:textId="77777777" w:rsidR="003A53E5" w:rsidRPr="006B32D7" w:rsidRDefault="003A53E5" w:rsidP="00480034">
            <w:pPr>
              <w:rPr>
                <w:rFonts w:cstheme="minorHAnsi"/>
                <w:bCs/>
                <w:szCs w:val="20"/>
                <w:lang w:eastAsia="pl-PL"/>
              </w:rPr>
            </w:pPr>
            <w:r w:rsidRPr="006B32D7">
              <w:rPr>
                <w:rFonts w:cstheme="minorHAnsi"/>
                <w:bCs/>
                <w:szCs w:val="20"/>
                <w:lang w:eastAsia="pl-PL"/>
              </w:rPr>
              <w:t>18,4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0A186A0" w14:textId="77777777" w:rsidR="003A53E5" w:rsidRPr="006B32D7" w:rsidRDefault="003A53E5" w:rsidP="00480034">
            <w:pPr>
              <w:jc w:val="left"/>
              <w:rPr>
                <w:rFonts w:cstheme="minorHAnsi"/>
                <w:szCs w:val="20"/>
                <w:lang w:eastAsia="pl-PL"/>
              </w:rPr>
            </w:pPr>
          </w:p>
        </w:tc>
      </w:tr>
      <w:tr w:rsidR="003A53E5" w:rsidRPr="006B32D7" w14:paraId="25BB8A16"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1B538810" w14:textId="77777777" w:rsidR="003A53E5" w:rsidRPr="006B32D7" w:rsidRDefault="003A53E5" w:rsidP="00480034">
            <w:pPr>
              <w:rPr>
                <w:rFonts w:cstheme="minorHAnsi"/>
                <w:szCs w:val="20"/>
                <w:lang w:val="pl-PL" w:eastAsia="pl-PL"/>
              </w:rPr>
            </w:pPr>
            <w:r w:rsidRPr="006B32D7">
              <w:rPr>
                <w:rFonts w:cstheme="minorHAnsi"/>
                <w:szCs w:val="20"/>
                <w:lang w:val="pl-PL" w:eastAsia="pl-PL"/>
              </w:rPr>
              <w:t>płytki dywanowe, nylonowe, z miękkim włosem o gramaturze 300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6E977EE3" w14:textId="77777777" w:rsidR="003A53E5" w:rsidRPr="006B32D7" w:rsidRDefault="003A53E5" w:rsidP="00480034">
            <w:pPr>
              <w:rPr>
                <w:rFonts w:cstheme="minorHAnsi"/>
                <w:bCs/>
                <w:szCs w:val="20"/>
                <w:lang w:eastAsia="pl-PL"/>
              </w:rPr>
            </w:pPr>
            <w:r w:rsidRPr="006B32D7">
              <w:rPr>
                <w:rFonts w:cstheme="minorHAnsi"/>
                <w:bCs/>
                <w:szCs w:val="20"/>
                <w:lang w:eastAsia="pl-PL"/>
              </w:rPr>
              <w:t>178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44EBC9B1" w14:textId="77777777" w:rsidR="003A53E5" w:rsidRPr="006B32D7" w:rsidRDefault="003A53E5" w:rsidP="00480034">
            <w:pPr>
              <w:rPr>
                <w:rFonts w:cstheme="minorHAnsi"/>
                <w:bCs/>
                <w:szCs w:val="20"/>
                <w:lang w:eastAsia="pl-PL"/>
              </w:rPr>
            </w:pPr>
            <w:r w:rsidRPr="006B32D7">
              <w:rPr>
                <w:rFonts w:cstheme="minorHAnsi"/>
                <w:bCs/>
                <w:szCs w:val="20"/>
                <w:lang w:eastAsia="pl-PL"/>
              </w:rPr>
              <w:t>7,75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24A575A0" w14:textId="77777777" w:rsidR="003A53E5" w:rsidRPr="006B32D7" w:rsidRDefault="003A53E5" w:rsidP="00480034">
            <w:pPr>
              <w:rPr>
                <w:rFonts w:cstheme="minorHAnsi"/>
                <w:bCs/>
                <w:szCs w:val="20"/>
                <w:lang w:eastAsia="pl-PL"/>
              </w:rPr>
            </w:pPr>
            <w:r w:rsidRPr="006B32D7">
              <w:rPr>
                <w:rFonts w:cstheme="minorHAnsi"/>
                <w:bCs/>
                <w:szCs w:val="20"/>
                <w:lang w:eastAsia="pl-PL"/>
              </w:rPr>
              <w:t>7,75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A9E4B4C" w14:textId="77777777" w:rsidR="003A53E5" w:rsidRPr="006B32D7" w:rsidRDefault="003A53E5" w:rsidP="00480034">
            <w:pPr>
              <w:jc w:val="left"/>
              <w:rPr>
                <w:rFonts w:cstheme="minorHAnsi"/>
                <w:szCs w:val="20"/>
                <w:lang w:eastAsia="pl-PL"/>
              </w:rPr>
            </w:pPr>
          </w:p>
        </w:tc>
      </w:tr>
      <w:tr w:rsidR="003A53E5" w:rsidRPr="006B32D7" w14:paraId="45257E7E"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26AD41FD" w14:textId="77777777" w:rsidR="003A53E5" w:rsidRPr="006B32D7" w:rsidRDefault="003A53E5" w:rsidP="00480034">
            <w:pPr>
              <w:rPr>
                <w:rFonts w:cstheme="minorHAnsi"/>
                <w:szCs w:val="20"/>
                <w:lang w:val="pl-PL" w:eastAsia="pl-PL"/>
              </w:rPr>
            </w:pPr>
            <w:r w:rsidRPr="006B32D7">
              <w:rPr>
                <w:rFonts w:cstheme="minorHAnsi"/>
                <w:szCs w:val="20"/>
                <w:lang w:val="pl-PL" w:eastAsia="pl-PL"/>
              </w:rPr>
              <w:t>płytki dywanowe, nylonowe, z miękkim włosem o gramaturze 500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5FC95223" w14:textId="77777777" w:rsidR="003A53E5" w:rsidRPr="006B32D7" w:rsidRDefault="003A53E5" w:rsidP="00480034">
            <w:pPr>
              <w:rPr>
                <w:rFonts w:cstheme="minorHAnsi"/>
                <w:bCs/>
                <w:szCs w:val="20"/>
                <w:lang w:eastAsia="pl-PL"/>
              </w:rPr>
            </w:pPr>
            <w:r w:rsidRPr="006B32D7">
              <w:rPr>
                <w:rFonts w:cstheme="minorHAnsi"/>
                <w:bCs/>
                <w:szCs w:val="20"/>
                <w:lang w:eastAsia="pl-PL"/>
              </w:rPr>
              <w:t>229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4960F0A4" w14:textId="77777777" w:rsidR="003A53E5" w:rsidRPr="006B32D7" w:rsidRDefault="003A53E5" w:rsidP="00480034">
            <w:pPr>
              <w:rPr>
                <w:rFonts w:cstheme="minorHAnsi"/>
                <w:bCs/>
                <w:szCs w:val="20"/>
                <w:lang w:eastAsia="pl-PL"/>
              </w:rPr>
            </w:pPr>
            <w:r w:rsidRPr="006B32D7">
              <w:rPr>
                <w:rFonts w:cstheme="minorHAnsi"/>
                <w:bCs/>
                <w:szCs w:val="20"/>
                <w:lang w:eastAsia="pl-PL"/>
              </w:rPr>
              <w:t>10,7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26FC9AF2" w14:textId="77777777" w:rsidR="003A53E5" w:rsidRPr="006B32D7" w:rsidRDefault="003A53E5" w:rsidP="00480034">
            <w:pPr>
              <w:rPr>
                <w:rFonts w:cstheme="minorHAnsi"/>
                <w:bCs/>
                <w:szCs w:val="20"/>
                <w:lang w:eastAsia="pl-PL"/>
              </w:rPr>
            </w:pPr>
            <w:r w:rsidRPr="006B32D7">
              <w:rPr>
                <w:rFonts w:cstheme="minorHAnsi"/>
                <w:bCs/>
                <w:szCs w:val="20"/>
                <w:lang w:eastAsia="pl-PL"/>
              </w:rPr>
              <w:t>10,7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3D107D0" w14:textId="77777777" w:rsidR="003A53E5" w:rsidRPr="006B32D7" w:rsidRDefault="003A53E5" w:rsidP="00480034">
            <w:pPr>
              <w:jc w:val="left"/>
              <w:rPr>
                <w:rFonts w:cstheme="minorHAnsi"/>
                <w:szCs w:val="20"/>
                <w:lang w:eastAsia="pl-PL"/>
              </w:rPr>
            </w:pPr>
          </w:p>
        </w:tc>
      </w:tr>
      <w:tr w:rsidR="003A53E5" w:rsidRPr="006B32D7" w14:paraId="22F56D64"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4A729000" w14:textId="77777777" w:rsidR="003A53E5" w:rsidRPr="006B32D7" w:rsidRDefault="003A53E5" w:rsidP="00480034">
            <w:pPr>
              <w:rPr>
                <w:rFonts w:cstheme="minorHAnsi"/>
                <w:szCs w:val="20"/>
                <w:lang w:val="pl-PL" w:eastAsia="pl-PL"/>
              </w:rPr>
            </w:pPr>
            <w:r w:rsidRPr="006B32D7">
              <w:rPr>
                <w:rFonts w:cstheme="minorHAnsi"/>
                <w:szCs w:val="20"/>
                <w:lang w:val="pl-PL" w:eastAsia="pl-PL"/>
              </w:rPr>
              <w:t>płytki dywanowe, nylonowe, z miękkim włosem o gramaturze 700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280B1CE1" w14:textId="77777777" w:rsidR="003A53E5" w:rsidRPr="006B32D7" w:rsidRDefault="003A53E5" w:rsidP="00480034">
            <w:pPr>
              <w:rPr>
                <w:rFonts w:cstheme="minorHAnsi"/>
                <w:bCs/>
                <w:szCs w:val="20"/>
                <w:lang w:eastAsia="pl-PL"/>
              </w:rPr>
            </w:pPr>
            <w:r w:rsidRPr="006B32D7">
              <w:rPr>
                <w:rFonts w:cstheme="minorHAnsi"/>
                <w:bCs/>
                <w:szCs w:val="20"/>
                <w:lang w:eastAsia="pl-PL"/>
              </w:rPr>
              <w:t>279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4D5FA526" w14:textId="77777777" w:rsidR="003A53E5" w:rsidRPr="006B32D7" w:rsidRDefault="003A53E5" w:rsidP="00480034">
            <w:pPr>
              <w:rPr>
                <w:rFonts w:cstheme="minorHAnsi"/>
                <w:bCs/>
                <w:szCs w:val="20"/>
                <w:lang w:eastAsia="pl-PL"/>
              </w:rPr>
            </w:pPr>
            <w:r w:rsidRPr="006B32D7">
              <w:rPr>
                <w:rFonts w:cstheme="minorHAnsi"/>
                <w:bCs/>
                <w:szCs w:val="20"/>
                <w:lang w:eastAsia="pl-PL"/>
              </w:rPr>
              <w:t>13,7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694F9298" w14:textId="77777777" w:rsidR="003A53E5" w:rsidRPr="006B32D7" w:rsidRDefault="003A53E5" w:rsidP="00480034">
            <w:pPr>
              <w:rPr>
                <w:rFonts w:cstheme="minorHAnsi"/>
                <w:bCs/>
                <w:szCs w:val="20"/>
                <w:lang w:eastAsia="pl-PL"/>
              </w:rPr>
            </w:pPr>
            <w:r w:rsidRPr="006B32D7">
              <w:rPr>
                <w:rFonts w:cstheme="minorHAnsi"/>
                <w:bCs/>
                <w:szCs w:val="20"/>
                <w:lang w:eastAsia="pl-PL"/>
              </w:rPr>
              <w:t>13,7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CB7D1B9" w14:textId="77777777" w:rsidR="003A53E5" w:rsidRPr="006B32D7" w:rsidRDefault="003A53E5" w:rsidP="00480034">
            <w:pPr>
              <w:jc w:val="left"/>
              <w:rPr>
                <w:rFonts w:cstheme="minorHAnsi"/>
                <w:szCs w:val="20"/>
                <w:lang w:eastAsia="pl-PL"/>
              </w:rPr>
            </w:pPr>
          </w:p>
        </w:tc>
      </w:tr>
      <w:tr w:rsidR="003A53E5" w:rsidRPr="006B32D7" w14:paraId="6CE362F5"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3C725E3C" w14:textId="77777777" w:rsidR="003A53E5" w:rsidRPr="006B32D7" w:rsidRDefault="003A53E5" w:rsidP="00480034">
            <w:pPr>
              <w:rPr>
                <w:rFonts w:cstheme="minorHAnsi"/>
                <w:szCs w:val="20"/>
                <w:lang w:val="pl-PL" w:eastAsia="pl-PL"/>
              </w:rPr>
            </w:pPr>
            <w:r w:rsidRPr="006B32D7">
              <w:rPr>
                <w:rFonts w:cstheme="minorHAnsi"/>
                <w:szCs w:val="20"/>
                <w:lang w:val="pl-PL" w:eastAsia="pl-PL"/>
              </w:rPr>
              <w:t>płytki dywanowe, nylonowe,z miękkim włosem o gramaturze 900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0A95F386" w14:textId="77777777" w:rsidR="003A53E5" w:rsidRPr="006B32D7" w:rsidRDefault="003A53E5" w:rsidP="00480034">
            <w:pPr>
              <w:rPr>
                <w:rFonts w:cstheme="minorHAnsi"/>
                <w:bCs/>
                <w:szCs w:val="20"/>
                <w:lang w:eastAsia="pl-PL"/>
              </w:rPr>
            </w:pPr>
            <w:r w:rsidRPr="006B32D7">
              <w:rPr>
                <w:rFonts w:cstheme="minorHAnsi"/>
                <w:bCs/>
                <w:szCs w:val="20"/>
                <w:lang w:eastAsia="pl-PL"/>
              </w:rPr>
              <w:t>328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35AC1959" w14:textId="77777777" w:rsidR="003A53E5" w:rsidRPr="006B32D7" w:rsidRDefault="003A53E5" w:rsidP="00480034">
            <w:pPr>
              <w:rPr>
                <w:rFonts w:cstheme="minorHAnsi"/>
                <w:bCs/>
                <w:szCs w:val="20"/>
                <w:lang w:eastAsia="pl-PL"/>
              </w:rPr>
            </w:pPr>
            <w:r w:rsidRPr="006B32D7">
              <w:rPr>
                <w:rFonts w:cstheme="minorHAnsi"/>
                <w:bCs/>
                <w:szCs w:val="20"/>
                <w:lang w:eastAsia="pl-PL"/>
              </w:rPr>
              <w:t>16,7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2655319E" w14:textId="77777777" w:rsidR="003A53E5" w:rsidRPr="006B32D7" w:rsidRDefault="003A53E5" w:rsidP="00480034">
            <w:pPr>
              <w:rPr>
                <w:rFonts w:cstheme="minorHAnsi"/>
                <w:bCs/>
                <w:szCs w:val="20"/>
                <w:lang w:eastAsia="pl-PL"/>
              </w:rPr>
            </w:pPr>
            <w:r w:rsidRPr="006B32D7">
              <w:rPr>
                <w:rFonts w:cstheme="minorHAnsi"/>
                <w:bCs/>
                <w:szCs w:val="20"/>
                <w:lang w:eastAsia="pl-PL"/>
              </w:rPr>
              <w:t>16,7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D5D3C69" w14:textId="77777777" w:rsidR="003A53E5" w:rsidRPr="006B32D7" w:rsidRDefault="003A53E5" w:rsidP="00480034">
            <w:pPr>
              <w:jc w:val="left"/>
              <w:rPr>
                <w:rFonts w:cstheme="minorHAnsi"/>
                <w:szCs w:val="20"/>
                <w:lang w:eastAsia="pl-PL"/>
              </w:rPr>
            </w:pPr>
          </w:p>
        </w:tc>
      </w:tr>
      <w:tr w:rsidR="003A53E5" w:rsidRPr="006B32D7" w14:paraId="0C3EF33C" w14:textId="77777777" w:rsidTr="0079039B">
        <w:trPr>
          <w:trHeight w:val="510"/>
        </w:trPr>
        <w:tc>
          <w:tcPr>
            <w:tcW w:w="1437" w:type="pct"/>
            <w:tcBorders>
              <w:top w:val="nil"/>
              <w:left w:val="single" w:sz="12" w:space="0" w:color="auto"/>
              <w:bottom w:val="single" w:sz="4" w:space="0" w:color="auto"/>
              <w:right w:val="single" w:sz="4" w:space="0" w:color="auto"/>
            </w:tcBorders>
            <w:shd w:val="clear" w:color="auto" w:fill="auto"/>
            <w:vAlign w:val="center"/>
          </w:tcPr>
          <w:p w14:paraId="6A583089" w14:textId="77777777" w:rsidR="003A53E5" w:rsidRPr="006B32D7" w:rsidRDefault="003A53E5" w:rsidP="00480034">
            <w:pPr>
              <w:rPr>
                <w:rFonts w:cstheme="minorHAnsi"/>
                <w:szCs w:val="20"/>
                <w:lang w:val="pl-PL" w:eastAsia="pl-PL"/>
              </w:rPr>
            </w:pPr>
            <w:r w:rsidRPr="006B32D7">
              <w:rPr>
                <w:rFonts w:cstheme="minorHAnsi"/>
                <w:szCs w:val="20"/>
                <w:lang w:val="pl-PL" w:eastAsia="pl-PL"/>
              </w:rPr>
              <w:t>płytki dywanowe, nylonowe, z miękkim włosem o gramaturze 1100 g/m2</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544AE863" w14:textId="77777777" w:rsidR="003A53E5" w:rsidRPr="006B32D7" w:rsidRDefault="003A53E5" w:rsidP="00480034">
            <w:pPr>
              <w:rPr>
                <w:rFonts w:cstheme="minorHAnsi"/>
                <w:bCs/>
                <w:szCs w:val="20"/>
                <w:lang w:eastAsia="pl-PL"/>
              </w:rPr>
            </w:pPr>
            <w:r w:rsidRPr="006B32D7">
              <w:rPr>
                <w:rFonts w:cstheme="minorHAnsi"/>
                <w:bCs/>
                <w:szCs w:val="20"/>
                <w:lang w:eastAsia="pl-PL"/>
              </w:rPr>
              <w:t>378 MJ/m2</w:t>
            </w:r>
          </w:p>
        </w:tc>
        <w:tc>
          <w:tcPr>
            <w:tcW w:w="1097" w:type="pct"/>
            <w:gridSpan w:val="4"/>
            <w:tcBorders>
              <w:top w:val="nil"/>
              <w:left w:val="single" w:sz="12" w:space="0" w:color="auto"/>
              <w:bottom w:val="dashed" w:sz="4" w:space="0" w:color="auto"/>
              <w:right w:val="nil"/>
            </w:tcBorders>
            <w:shd w:val="clear" w:color="auto" w:fill="auto"/>
            <w:noWrap/>
            <w:vAlign w:val="center"/>
          </w:tcPr>
          <w:p w14:paraId="58C1F807" w14:textId="77777777" w:rsidR="003A53E5" w:rsidRPr="006B32D7" w:rsidRDefault="003A53E5" w:rsidP="00480034">
            <w:pPr>
              <w:rPr>
                <w:rFonts w:cstheme="minorHAnsi"/>
                <w:bCs/>
                <w:szCs w:val="20"/>
                <w:lang w:eastAsia="pl-PL"/>
              </w:rPr>
            </w:pPr>
            <w:r w:rsidRPr="006B32D7">
              <w:rPr>
                <w:rFonts w:cstheme="minorHAnsi"/>
                <w:bCs/>
                <w:szCs w:val="20"/>
                <w:lang w:eastAsia="pl-PL"/>
              </w:rPr>
              <w:t>19,7 (GWP)/m2</w:t>
            </w:r>
          </w:p>
        </w:tc>
        <w:tc>
          <w:tcPr>
            <w:tcW w:w="969" w:type="pct"/>
            <w:gridSpan w:val="4"/>
            <w:tcBorders>
              <w:top w:val="nil"/>
              <w:left w:val="single" w:sz="12" w:space="0" w:color="auto"/>
              <w:bottom w:val="dashed" w:sz="4" w:space="0" w:color="auto"/>
              <w:right w:val="nil"/>
            </w:tcBorders>
            <w:shd w:val="clear" w:color="auto" w:fill="auto"/>
            <w:noWrap/>
            <w:vAlign w:val="center"/>
          </w:tcPr>
          <w:p w14:paraId="24550B1F" w14:textId="77777777" w:rsidR="003A53E5" w:rsidRPr="006B32D7" w:rsidRDefault="003A53E5" w:rsidP="00480034">
            <w:pPr>
              <w:rPr>
                <w:rFonts w:cstheme="minorHAnsi"/>
                <w:bCs/>
                <w:szCs w:val="20"/>
                <w:lang w:eastAsia="pl-PL"/>
              </w:rPr>
            </w:pPr>
            <w:r w:rsidRPr="006B32D7">
              <w:rPr>
                <w:rFonts w:cstheme="minorHAnsi"/>
                <w:bCs/>
                <w:szCs w:val="20"/>
                <w:lang w:eastAsia="pl-PL"/>
              </w:rPr>
              <w:t>19,7 (GWP)/m2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D987149" w14:textId="77777777" w:rsidR="003A53E5" w:rsidRPr="006B32D7" w:rsidRDefault="003A53E5" w:rsidP="00480034">
            <w:pPr>
              <w:jc w:val="left"/>
              <w:rPr>
                <w:rFonts w:cstheme="minorHAnsi"/>
                <w:szCs w:val="20"/>
                <w:lang w:eastAsia="pl-PL"/>
              </w:rPr>
            </w:pPr>
          </w:p>
        </w:tc>
      </w:tr>
      <w:tr w:rsidR="003A53E5" w:rsidRPr="006B32D7" w14:paraId="424A4C98"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6606060F" w14:textId="77777777" w:rsidR="003A53E5" w:rsidRPr="006B32D7" w:rsidRDefault="003A53E5" w:rsidP="00480034">
            <w:pPr>
              <w:rPr>
                <w:rFonts w:cstheme="minorHAnsi"/>
                <w:szCs w:val="20"/>
                <w:lang w:eastAsia="pl-PL"/>
              </w:rPr>
            </w:pPr>
            <w:r w:rsidRPr="006B32D7">
              <w:rPr>
                <w:rFonts w:cstheme="minorHAnsi"/>
                <w:szCs w:val="20"/>
                <w:lang w:eastAsia="pl-PL"/>
              </w:rPr>
              <w:t>wykładzina z tworzywa PET</w:t>
            </w:r>
          </w:p>
        </w:tc>
        <w:tc>
          <w:tcPr>
            <w:tcW w:w="369" w:type="pct"/>
            <w:tcBorders>
              <w:top w:val="nil"/>
              <w:left w:val="nil"/>
              <w:bottom w:val="dashed" w:sz="4" w:space="0" w:color="auto"/>
              <w:right w:val="single" w:sz="4" w:space="0" w:color="000000"/>
            </w:tcBorders>
            <w:shd w:val="clear" w:color="auto" w:fill="auto"/>
            <w:noWrap/>
            <w:vAlign w:val="center"/>
          </w:tcPr>
          <w:p w14:paraId="10234F4F" w14:textId="77777777" w:rsidR="003A53E5" w:rsidRPr="006B32D7" w:rsidRDefault="003A53E5" w:rsidP="00480034">
            <w:pPr>
              <w:rPr>
                <w:rFonts w:cstheme="minorHAnsi"/>
                <w:bCs/>
                <w:szCs w:val="20"/>
                <w:lang w:eastAsia="pl-PL"/>
              </w:rPr>
            </w:pPr>
            <w:r w:rsidRPr="006B32D7">
              <w:rPr>
                <w:rFonts w:cstheme="minorHAnsi"/>
                <w:bCs/>
                <w:szCs w:val="20"/>
                <w:lang w:eastAsia="pl-PL"/>
              </w:rPr>
              <w:t>106,50</w:t>
            </w:r>
          </w:p>
        </w:tc>
        <w:tc>
          <w:tcPr>
            <w:tcW w:w="1097" w:type="pct"/>
            <w:gridSpan w:val="4"/>
            <w:tcBorders>
              <w:top w:val="nil"/>
              <w:left w:val="single" w:sz="12" w:space="0" w:color="auto"/>
              <w:bottom w:val="dashed" w:sz="4" w:space="0" w:color="auto"/>
              <w:right w:val="nil"/>
            </w:tcBorders>
            <w:shd w:val="clear" w:color="auto" w:fill="auto"/>
            <w:noWrap/>
            <w:vAlign w:val="center"/>
          </w:tcPr>
          <w:p w14:paraId="35A645B8" w14:textId="77777777" w:rsidR="003A53E5" w:rsidRPr="006B32D7" w:rsidRDefault="003A53E5" w:rsidP="00480034">
            <w:pPr>
              <w:rPr>
                <w:rFonts w:cstheme="minorHAnsi"/>
                <w:bCs/>
                <w:szCs w:val="20"/>
                <w:lang w:eastAsia="pl-PL"/>
              </w:rPr>
            </w:pPr>
            <w:r w:rsidRPr="006B32D7">
              <w:rPr>
                <w:rFonts w:cstheme="minorHAnsi"/>
                <w:bCs/>
                <w:szCs w:val="20"/>
                <w:lang w:eastAsia="pl-PL"/>
              </w:rPr>
              <w:t>5,56</w:t>
            </w:r>
          </w:p>
        </w:tc>
        <w:tc>
          <w:tcPr>
            <w:tcW w:w="969" w:type="pct"/>
            <w:gridSpan w:val="4"/>
            <w:tcBorders>
              <w:top w:val="nil"/>
              <w:left w:val="single" w:sz="12" w:space="0" w:color="auto"/>
              <w:bottom w:val="dashed" w:sz="4" w:space="0" w:color="auto"/>
              <w:right w:val="nil"/>
            </w:tcBorders>
            <w:shd w:val="clear" w:color="auto" w:fill="auto"/>
            <w:noWrap/>
            <w:vAlign w:val="center"/>
          </w:tcPr>
          <w:p w14:paraId="46CD6A47"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172F5BE" w14:textId="77777777" w:rsidR="003A53E5" w:rsidRPr="006B32D7" w:rsidRDefault="003A53E5" w:rsidP="00480034">
            <w:pPr>
              <w:jc w:val="left"/>
              <w:rPr>
                <w:rFonts w:cstheme="minorHAnsi"/>
                <w:szCs w:val="20"/>
                <w:lang w:eastAsia="pl-PL"/>
              </w:rPr>
            </w:pPr>
          </w:p>
        </w:tc>
      </w:tr>
      <w:tr w:rsidR="003A53E5" w:rsidRPr="006B32D7" w14:paraId="1432B997"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37694381" w14:textId="77777777" w:rsidR="003A53E5" w:rsidRPr="006B32D7" w:rsidRDefault="003A53E5" w:rsidP="00480034">
            <w:pPr>
              <w:rPr>
                <w:rFonts w:cstheme="minorHAnsi"/>
                <w:szCs w:val="20"/>
                <w:lang w:eastAsia="pl-PL"/>
              </w:rPr>
            </w:pPr>
            <w:r w:rsidRPr="006B32D7">
              <w:rPr>
                <w:rFonts w:cstheme="minorHAnsi"/>
                <w:szCs w:val="20"/>
                <w:lang w:eastAsia="pl-PL"/>
              </w:rPr>
              <w:t>wykładzina z polipropylenu</w:t>
            </w:r>
          </w:p>
        </w:tc>
        <w:tc>
          <w:tcPr>
            <w:tcW w:w="369" w:type="pct"/>
            <w:tcBorders>
              <w:top w:val="nil"/>
              <w:left w:val="nil"/>
              <w:bottom w:val="dashed" w:sz="4" w:space="0" w:color="auto"/>
              <w:right w:val="single" w:sz="4" w:space="0" w:color="000000"/>
            </w:tcBorders>
            <w:shd w:val="clear" w:color="auto" w:fill="auto"/>
            <w:noWrap/>
            <w:vAlign w:val="center"/>
          </w:tcPr>
          <w:p w14:paraId="5C4F6EFF" w14:textId="77777777" w:rsidR="003A53E5" w:rsidRPr="006B32D7" w:rsidRDefault="003A53E5" w:rsidP="00480034">
            <w:pPr>
              <w:rPr>
                <w:rFonts w:cstheme="minorHAnsi"/>
                <w:bCs/>
                <w:szCs w:val="20"/>
                <w:lang w:eastAsia="pl-PL"/>
              </w:rPr>
            </w:pPr>
            <w:r w:rsidRPr="006B32D7">
              <w:rPr>
                <w:rFonts w:cstheme="minorHAnsi"/>
                <w:bCs/>
                <w:szCs w:val="20"/>
                <w:lang w:eastAsia="pl-PL"/>
              </w:rPr>
              <w:t>95,40</w:t>
            </w:r>
          </w:p>
        </w:tc>
        <w:tc>
          <w:tcPr>
            <w:tcW w:w="1097" w:type="pct"/>
            <w:gridSpan w:val="4"/>
            <w:tcBorders>
              <w:top w:val="nil"/>
              <w:left w:val="single" w:sz="12" w:space="0" w:color="auto"/>
              <w:bottom w:val="dashed" w:sz="4" w:space="0" w:color="auto"/>
              <w:right w:val="nil"/>
            </w:tcBorders>
            <w:shd w:val="clear" w:color="auto" w:fill="auto"/>
            <w:noWrap/>
            <w:vAlign w:val="center"/>
          </w:tcPr>
          <w:p w14:paraId="6E62233F" w14:textId="77777777" w:rsidR="003A53E5" w:rsidRPr="006B32D7" w:rsidRDefault="003A53E5" w:rsidP="00480034">
            <w:pPr>
              <w:rPr>
                <w:rFonts w:cstheme="minorHAnsi"/>
                <w:bCs/>
                <w:szCs w:val="20"/>
                <w:lang w:eastAsia="pl-PL"/>
              </w:rPr>
            </w:pPr>
            <w:r w:rsidRPr="006B32D7">
              <w:rPr>
                <w:rFonts w:cstheme="minorHAnsi"/>
                <w:bCs/>
                <w:szCs w:val="20"/>
                <w:lang w:eastAsia="pl-PL"/>
              </w:rPr>
              <w:t>4,98</w:t>
            </w:r>
          </w:p>
        </w:tc>
        <w:tc>
          <w:tcPr>
            <w:tcW w:w="969" w:type="pct"/>
            <w:gridSpan w:val="4"/>
            <w:tcBorders>
              <w:top w:val="nil"/>
              <w:left w:val="single" w:sz="12" w:space="0" w:color="auto"/>
              <w:bottom w:val="dashed" w:sz="4" w:space="0" w:color="auto"/>
              <w:right w:val="nil"/>
            </w:tcBorders>
            <w:shd w:val="clear" w:color="auto" w:fill="auto"/>
            <w:noWrap/>
            <w:vAlign w:val="center"/>
          </w:tcPr>
          <w:p w14:paraId="45EF1655"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0388AD5" w14:textId="77777777" w:rsidR="003A53E5" w:rsidRPr="006B32D7" w:rsidRDefault="003A53E5" w:rsidP="00480034">
            <w:pPr>
              <w:jc w:val="left"/>
              <w:rPr>
                <w:rFonts w:cstheme="minorHAnsi"/>
                <w:szCs w:val="20"/>
                <w:lang w:eastAsia="pl-PL"/>
              </w:rPr>
            </w:pPr>
          </w:p>
        </w:tc>
      </w:tr>
      <w:tr w:rsidR="003A53E5" w:rsidRPr="006B32D7" w14:paraId="4F7CB3E8"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79068FC6" w14:textId="77777777" w:rsidR="003A53E5" w:rsidRPr="006B32D7" w:rsidRDefault="003A53E5" w:rsidP="00480034">
            <w:pPr>
              <w:rPr>
                <w:rFonts w:cstheme="minorHAnsi"/>
                <w:szCs w:val="20"/>
                <w:lang w:eastAsia="pl-PL"/>
              </w:rPr>
            </w:pPr>
            <w:r w:rsidRPr="006B32D7">
              <w:rPr>
                <w:rFonts w:cstheme="minorHAnsi"/>
                <w:szCs w:val="20"/>
                <w:lang w:eastAsia="pl-PL"/>
              </w:rPr>
              <w:t>wykładzina z poliuretanu</w:t>
            </w:r>
          </w:p>
        </w:tc>
        <w:tc>
          <w:tcPr>
            <w:tcW w:w="369" w:type="pct"/>
            <w:tcBorders>
              <w:top w:val="nil"/>
              <w:left w:val="nil"/>
              <w:bottom w:val="dashed" w:sz="4" w:space="0" w:color="auto"/>
              <w:right w:val="single" w:sz="4" w:space="0" w:color="000000"/>
            </w:tcBorders>
            <w:shd w:val="clear" w:color="auto" w:fill="auto"/>
            <w:noWrap/>
            <w:vAlign w:val="center"/>
          </w:tcPr>
          <w:p w14:paraId="0BC696CD" w14:textId="77777777" w:rsidR="003A53E5" w:rsidRPr="006B32D7" w:rsidRDefault="003A53E5" w:rsidP="00480034">
            <w:pPr>
              <w:rPr>
                <w:rFonts w:cstheme="minorHAnsi"/>
                <w:bCs/>
                <w:szCs w:val="20"/>
                <w:lang w:eastAsia="pl-PL"/>
              </w:rPr>
            </w:pPr>
            <w:r w:rsidRPr="006B32D7">
              <w:rPr>
                <w:rFonts w:cstheme="minorHAnsi"/>
                <w:bCs/>
                <w:szCs w:val="20"/>
                <w:lang w:eastAsia="pl-PL"/>
              </w:rPr>
              <w:t>72,10</w:t>
            </w:r>
          </w:p>
        </w:tc>
        <w:tc>
          <w:tcPr>
            <w:tcW w:w="1097" w:type="pct"/>
            <w:gridSpan w:val="4"/>
            <w:tcBorders>
              <w:top w:val="nil"/>
              <w:left w:val="single" w:sz="12" w:space="0" w:color="auto"/>
              <w:bottom w:val="dashed" w:sz="4" w:space="0" w:color="auto"/>
              <w:right w:val="nil"/>
            </w:tcBorders>
            <w:shd w:val="clear" w:color="auto" w:fill="auto"/>
            <w:noWrap/>
            <w:vAlign w:val="center"/>
          </w:tcPr>
          <w:p w14:paraId="5C93E381" w14:textId="77777777" w:rsidR="003A53E5" w:rsidRPr="006B32D7" w:rsidRDefault="003A53E5" w:rsidP="00480034">
            <w:pPr>
              <w:rPr>
                <w:rFonts w:cstheme="minorHAnsi"/>
                <w:bCs/>
                <w:szCs w:val="20"/>
                <w:lang w:eastAsia="pl-PL"/>
              </w:rPr>
            </w:pPr>
            <w:r w:rsidRPr="006B32D7">
              <w:rPr>
                <w:rFonts w:cstheme="minorHAnsi"/>
                <w:bCs/>
                <w:szCs w:val="20"/>
                <w:lang w:eastAsia="pl-PL"/>
              </w:rPr>
              <w:t>3,76</w:t>
            </w:r>
          </w:p>
        </w:tc>
        <w:tc>
          <w:tcPr>
            <w:tcW w:w="969" w:type="pct"/>
            <w:gridSpan w:val="4"/>
            <w:tcBorders>
              <w:top w:val="nil"/>
              <w:left w:val="single" w:sz="12" w:space="0" w:color="auto"/>
              <w:bottom w:val="dashed" w:sz="4" w:space="0" w:color="auto"/>
              <w:right w:val="nil"/>
            </w:tcBorders>
            <w:shd w:val="clear" w:color="auto" w:fill="auto"/>
            <w:noWrap/>
            <w:vAlign w:val="center"/>
          </w:tcPr>
          <w:p w14:paraId="308BAC13"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9551111" w14:textId="77777777" w:rsidR="003A53E5" w:rsidRPr="006B32D7" w:rsidRDefault="003A53E5" w:rsidP="00480034">
            <w:pPr>
              <w:jc w:val="left"/>
              <w:rPr>
                <w:rFonts w:cstheme="minorHAnsi"/>
                <w:szCs w:val="20"/>
                <w:lang w:eastAsia="pl-PL"/>
              </w:rPr>
            </w:pPr>
          </w:p>
        </w:tc>
      </w:tr>
      <w:tr w:rsidR="003A53E5" w:rsidRPr="006B32D7" w14:paraId="5F7F4DA9"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7E0EB97F" w14:textId="77777777" w:rsidR="003A53E5" w:rsidRPr="006B32D7" w:rsidRDefault="003A53E5" w:rsidP="00480034">
            <w:pPr>
              <w:rPr>
                <w:rFonts w:cstheme="minorHAnsi"/>
                <w:szCs w:val="20"/>
                <w:lang w:eastAsia="pl-PL"/>
              </w:rPr>
            </w:pPr>
            <w:r w:rsidRPr="006B32D7">
              <w:rPr>
                <w:rFonts w:cstheme="minorHAnsi"/>
                <w:szCs w:val="20"/>
                <w:lang w:eastAsia="pl-PL"/>
              </w:rPr>
              <w:t>wykładzina gumowa</w:t>
            </w:r>
          </w:p>
        </w:tc>
        <w:tc>
          <w:tcPr>
            <w:tcW w:w="369" w:type="pct"/>
            <w:tcBorders>
              <w:top w:val="nil"/>
              <w:left w:val="nil"/>
              <w:bottom w:val="dashed" w:sz="4" w:space="0" w:color="auto"/>
              <w:right w:val="single" w:sz="4" w:space="0" w:color="000000"/>
            </w:tcBorders>
            <w:shd w:val="clear" w:color="auto" w:fill="auto"/>
            <w:noWrap/>
            <w:vAlign w:val="center"/>
          </w:tcPr>
          <w:p w14:paraId="15EF44C3" w14:textId="77777777" w:rsidR="003A53E5" w:rsidRPr="006B32D7" w:rsidRDefault="003A53E5" w:rsidP="00480034">
            <w:pPr>
              <w:rPr>
                <w:rFonts w:cstheme="minorHAnsi"/>
                <w:bCs/>
                <w:szCs w:val="20"/>
                <w:lang w:eastAsia="pl-PL"/>
              </w:rPr>
            </w:pPr>
            <w:r w:rsidRPr="006B32D7">
              <w:rPr>
                <w:rFonts w:cstheme="minorHAnsi"/>
                <w:bCs/>
                <w:szCs w:val="20"/>
                <w:lang w:eastAsia="pl-PL"/>
              </w:rPr>
              <w:t>67,5 do 140</w:t>
            </w:r>
          </w:p>
        </w:tc>
        <w:tc>
          <w:tcPr>
            <w:tcW w:w="1097" w:type="pct"/>
            <w:gridSpan w:val="4"/>
            <w:tcBorders>
              <w:top w:val="nil"/>
              <w:left w:val="single" w:sz="12" w:space="0" w:color="auto"/>
              <w:bottom w:val="dashed" w:sz="4" w:space="0" w:color="auto"/>
              <w:right w:val="nil"/>
            </w:tcBorders>
            <w:shd w:val="clear" w:color="auto" w:fill="auto"/>
            <w:noWrap/>
            <w:vAlign w:val="center"/>
          </w:tcPr>
          <w:p w14:paraId="172D97A0" w14:textId="77777777" w:rsidR="003A53E5" w:rsidRPr="006B32D7" w:rsidRDefault="003A53E5" w:rsidP="00480034">
            <w:pPr>
              <w:rPr>
                <w:rFonts w:cstheme="minorHAnsi"/>
                <w:bCs/>
                <w:szCs w:val="20"/>
                <w:lang w:eastAsia="pl-PL"/>
              </w:rPr>
            </w:pPr>
            <w:r w:rsidRPr="006B32D7">
              <w:rPr>
                <w:rFonts w:cstheme="minorHAnsi"/>
                <w:bCs/>
                <w:szCs w:val="20"/>
                <w:lang w:eastAsia="pl-PL"/>
              </w:rPr>
              <w:t>3,61 do 7,48</w:t>
            </w:r>
          </w:p>
        </w:tc>
        <w:tc>
          <w:tcPr>
            <w:tcW w:w="969" w:type="pct"/>
            <w:gridSpan w:val="4"/>
            <w:tcBorders>
              <w:top w:val="nil"/>
              <w:left w:val="single" w:sz="12" w:space="0" w:color="auto"/>
              <w:bottom w:val="dashed" w:sz="4" w:space="0" w:color="auto"/>
              <w:right w:val="nil"/>
            </w:tcBorders>
            <w:shd w:val="clear" w:color="auto" w:fill="auto"/>
            <w:noWrap/>
            <w:vAlign w:val="center"/>
          </w:tcPr>
          <w:p w14:paraId="4B1EA419"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18A3E27" w14:textId="77777777" w:rsidR="003A53E5" w:rsidRPr="006B32D7" w:rsidRDefault="003A53E5" w:rsidP="00480034">
            <w:pPr>
              <w:jc w:val="left"/>
              <w:rPr>
                <w:rFonts w:cstheme="minorHAnsi"/>
                <w:szCs w:val="20"/>
                <w:lang w:eastAsia="pl-PL"/>
              </w:rPr>
            </w:pPr>
          </w:p>
        </w:tc>
      </w:tr>
      <w:tr w:rsidR="003A53E5" w:rsidRPr="006B32D7" w14:paraId="00380D28" w14:textId="77777777" w:rsidTr="0079039B">
        <w:trPr>
          <w:trHeight w:val="510"/>
        </w:trPr>
        <w:tc>
          <w:tcPr>
            <w:tcW w:w="1437" w:type="pct"/>
            <w:tcBorders>
              <w:top w:val="nil"/>
              <w:left w:val="single" w:sz="12" w:space="0" w:color="auto"/>
              <w:bottom w:val="single" w:sz="4" w:space="0" w:color="auto"/>
              <w:right w:val="single" w:sz="12" w:space="0" w:color="auto"/>
            </w:tcBorders>
            <w:shd w:val="clear" w:color="auto" w:fill="auto"/>
            <w:vAlign w:val="center"/>
          </w:tcPr>
          <w:p w14:paraId="31D33106" w14:textId="77777777" w:rsidR="003A53E5" w:rsidRPr="006B32D7" w:rsidRDefault="003A53E5" w:rsidP="00480034">
            <w:pPr>
              <w:rPr>
                <w:rFonts w:cstheme="minorHAnsi"/>
                <w:szCs w:val="20"/>
                <w:lang w:val="pl-PL" w:eastAsia="pl-PL"/>
              </w:rPr>
            </w:pPr>
            <w:r w:rsidRPr="006B32D7">
              <w:rPr>
                <w:rFonts w:cstheme="minorHAnsi"/>
                <w:szCs w:val="20"/>
                <w:lang w:val="pl-PL" w:eastAsia="pl-PL"/>
              </w:rPr>
              <w:t>wykładzina impregnowana asfaltem lub smołą</w:t>
            </w:r>
          </w:p>
        </w:tc>
        <w:tc>
          <w:tcPr>
            <w:tcW w:w="369" w:type="pct"/>
            <w:tcBorders>
              <w:top w:val="nil"/>
              <w:left w:val="nil"/>
              <w:bottom w:val="dashed" w:sz="4" w:space="0" w:color="auto"/>
              <w:right w:val="single" w:sz="4" w:space="0" w:color="000000"/>
            </w:tcBorders>
            <w:shd w:val="clear" w:color="auto" w:fill="auto"/>
            <w:noWrap/>
            <w:vAlign w:val="center"/>
          </w:tcPr>
          <w:p w14:paraId="0E0C8AD9" w14:textId="77777777" w:rsidR="003A53E5" w:rsidRPr="006B32D7" w:rsidRDefault="003A53E5" w:rsidP="00480034">
            <w:pPr>
              <w:rPr>
                <w:rFonts w:cstheme="minorHAnsi"/>
                <w:bCs/>
                <w:szCs w:val="20"/>
                <w:lang w:eastAsia="pl-PL"/>
              </w:rPr>
            </w:pPr>
            <w:r w:rsidRPr="006B32D7">
              <w:rPr>
                <w:rFonts w:cstheme="minorHAnsi"/>
                <w:bCs/>
                <w:szCs w:val="20"/>
                <w:lang w:eastAsia="pl-PL"/>
              </w:rPr>
              <w:t>31,70</w:t>
            </w:r>
          </w:p>
        </w:tc>
        <w:tc>
          <w:tcPr>
            <w:tcW w:w="1097" w:type="pct"/>
            <w:gridSpan w:val="4"/>
            <w:tcBorders>
              <w:top w:val="nil"/>
              <w:left w:val="single" w:sz="12" w:space="0" w:color="auto"/>
              <w:bottom w:val="dashed" w:sz="4" w:space="0" w:color="auto"/>
              <w:right w:val="nil"/>
            </w:tcBorders>
            <w:shd w:val="clear" w:color="auto" w:fill="auto"/>
            <w:noWrap/>
            <w:vAlign w:val="center"/>
          </w:tcPr>
          <w:p w14:paraId="12376E3E" w14:textId="77777777" w:rsidR="003A53E5" w:rsidRPr="006B32D7" w:rsidRDefault="003A53E5" w:rsidP="00480034">
            <w:pPr>
              <w:rPr>
                <w:rFonts w:cstheme="minorHAnsi"/>
                <w:bCs/>
                <w:szCs w:val="20"/>
                <w:lang w:eastAsia="pl-PL"/>
              </w:rPr>
            </w:pPr>
            <w:r w:rsidRPr="006B32D7">
              <w:rPr>
                <w:rFonts w:cstheme="minorHAnsi"/>
                <w:bCs/>
                <w:szCs w:val="20"/>
                <w:lang w:eastAsia="pl-PL"/>
              </w:rPr>
              <w:t>1,65</w:t>
            </w:r>
          </w:p>
        </w:tc>
        <w:tc>
          <w:tcPr>
            <w:tcW w:w="969" w:type="pct"/>
            <w:gridSpan w:val="4"/>
            <w:tcBorders>
              <w:top w:val="nil"/>
              <w:left w:val="single" w:sz="12" w:space="0" w:color="auto"/>
              <w:bottom w:val="dashed" w:sz="4" w:space="0" w:color="auto"/>
              <w:right w:val="nil"/>
            </w:tcBorders>
            <w:shd w:val="clear" w:color="auto" w:fill="auto"/>
            <w:noWrap/>
            <w:vAlign w:val="center"/>
          </w:tcPr>
          <w:p w14:paraId="738CF7F8"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211CED2" w14:textId="77777777" w:rsidR="003A53E5" w:rsidRPr="006B32D7" w:rsidRDefault="003A53E5" w:rsidP="00480034">
            <w:pPr>
              <w:jc w:val="left"/>
              <w:rPr>
                <w:rFonts w:cstheme="minorHAnsi"/>
                <w:szCs w:val="20"/>
                <w:lang w:eastAsia="pl-PL"/>
              </w:rPr>
            </w:pPr>
          </w:p>
        </w:tc>
      </w:tr>
      <w:tr w:rsidR="003A53E5" w:rsidRPr="006B32D7" w14:paraId="706780AE" w14:textId="77777777" w:rsidTr="0079039B">
        <w:trPr>
          <w:trHeight w:val="315"/>
        </w:trPr>
        <w:tc>
          <w:tcPr>
            <w:tcW w:w="1437" w:type="pct"/>
            <w:tcBorders>
              <w:top w:val="nil"/>
              <w:left w:val="single" w:sz="12" w:space="0" w:color="auto"/>
              <w:bottom w:val="single" w:sz="12" w:space="0" w:color="auto"/>
              <w:right w:val="single" w:sz="12" w:space="0" w:color="auto"/>
            </w:tcBorders>
            <w:shd w:val="clear" w:color="auto" w:fill="auto"/>
            <w:vAlign w:val="center"/>
          </w:tcPr>
          <w:p w14:paraId="015D7A39" w14:textId="77777777" w:rsidR="003A53E5" w:rsidRPr="006B32D7" w:rsidRDefault="003A53E5" w:rsidP="00480034">
            <w:pPr>
              <w:rPr>
                <w:rFonts w:cstheme="minorHAnsi"/>
                <w:szCs w:val="20"/>
                <w:lang w:eastAsia="pl-PL"/>
              </w:rPr>
            </w:pPr>
            <w:r w:rsidRPr="006B32D7">
              <w:rPr>
                <w:rFonts w:cstheme="minorHAnsi"/>
                <w:szCs w:val="20"/>
                <w:lang w:eastAsia="pl-PL"/>
              </w:rPr>
              <w:t>wykładzina wełniana</w:t>
            </w:r>
          </w:p>
        </w:tc>
        <w:tc>
          <w:tcPr>
            <w:tcW w:w="369" w:type="pct"/>
            <w:tcBorders>
              <w:top w:val="nil"/>
              <w:left w:val="nil"/>
              <w:bottom w:val="single" w:sz="12" w:space="0" w:color="auto"/>
              <w:right w:val="single" w:sz="4" w:space="0" w:color="000000"/>
            </w:tcBorders>
            <w:shd w:val="clear" w:color="auto" w:fill="auto"/>
            <w:noWrap/>
            <w:vAlign w:val="center"/>
          </w:tcPr>
          <w:p w14:paraId="7A269A24" w14:textId="77777777" w:rsidR="003A53E5" w:rsidRPr="006B32D7" w:rsidRDefault="003A53E5" w:rsidP="00480034">
            <w:pPr>
              <w:rPr>
                <w:rFonts w:cstheme="minorHAnsi"/>
                <w:bCs/>
                <w:szCs w:val="20"/>
                <w:lang w:eastAsia="pl-PL"/>
              </w:rPr>
            </w:pPr>
            <w:r w:rsidRPr="006B32D7">
              <w:rPr>
                <w:rFonts w:cstheme="minorHAnsi"/>
                <w:bCs/>
                <w:szCs w:val="20"/>
                <w:lang w:eastAsia="pl-PL"/>
              </w:rPr>
              <w:t>106,00</w:t>
            </w:r>
          </w:p>
        </w:tc>
        <w:tc>
          <w:tcPr>
            <w:tcW w:w="1097" w:type="pct"/>
            <w:gridSpan w:val="4"/>
            <w:tcBorders>
              <w:top w:val="nil"/>
              <w:left w:val="single" w:sz="12" w:space="0" w:color="auto"/>
              <w:bottom w:val="single" w:sz="12" w:space="0" w:color="auto"/>
              <w:right w:val="nil"/>
            </w:tcBorders>
            <w:shd w:val="clear" w:color="auto" w:fill="auto"/>
            <w:noWrap/>
            <w:vAlign w:val="center"/>
          </w:tcPr>
          <w:p w14:paraId="35F444EF" w14:textId="77777777" w:rsidR="003A53E5" w:rsidRPr="006B32D7" w:rsidRDefault="003A53E5" w:rsidP="00480034">
            <w:pPr>
              <w:rPr>
                <w:rFonts w:cstheme="minorHAnsi"/>
                <w:bCs/>
                <w:szCs w:val="20"/>
                <w:lang w:eastAsia="pl-PL"/>
              </w:rPr>
            </w:pPr>
            <w:r w:rsidRPr="006B32D7">
              <w:rPr>
                <w:rFonts w:cstheme="minorHAnsi"/>
                <w:bCs/>
                <w:szCs w:val="20"/>
                <w:lang w:eastAsia="pl-PL"/>
              </w:rPr>
              <w:t>5,53</w:t>
            </w:r>
          </w:p>
        </w:tc>
        <w:tc>
          <w:tcPr>
            <w:tcW w:w="969" w:type="pct"/>
            <w:gridSpan w:val="4"/>
            <w:tcBorders>
              <w:top w:val="nil"/>
              <w:left w:val="single" w:sz="12" w:space="0" w:color="auto"/>
              <w:bottom w:val="single" w:sz="12" w:space="0" w:color="auto"/>
              <w:right w:val="nil"/>
            </w:tcBorders>
            <w:shd w:val="clear" w:color="auto" w:fill="auto"/>
            <w:noWrap/>
            <w:vAlign w:val="center"/>
          </w:tcPr>
          <w:p w14:paraId="77054722"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2086DA0A" w14:textId="77777777" w:rsidR="003A53E5" w:rsidRPr="006B32D7" w:rsidRDefault="003A53E5" w:rsidP="00480034">
            <w:pPr>
              <w:jc w:val="left"/>
              <w:rPr>
                <w:rFonts w:cstheme="minorHAnsi"/>
                <w:szCs w:val="20"/>
                <w:lang w:eastAsia="pl-PL"/>
              </w:rPr>
            </w:pPr>
          </w:p>
        </w:tc>
      </w:tr>
      <w:tr w:rsidR="003A53E5" w:rsidRPr="006B32D7" w14:paraId="57416357"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4DC08540" w14:textId="77777777" w:rsidR="003A53E5" w:rsidRPr="006B32D7" w:rsidRDefault="003A53E5" w:rsidP="00480034">
            <w:pPr>
              <w:rPr>
                <w:rFonts w:cstheme="minorHAnsi"/>
                <w:szCs w:val="20"/>
                <w:lang w:eastAsia="pl-PL"/>
              </w:rPr>
            </w:pPr>
            <w:r w:rsidRPr="006B32D7">
              <w:rPr>
                <w:rFonts w:cstheme="minorHAnsi"/>
                <w:szCs w:val="20"/>
                <w:lang w:eastAsia="pl-PL"/>
              </w:rPr>
              <w:t>cement - średnia</w:t>
            </w:r>
          </w:p>
        </w:tc>
        <w:tc>
          <w:tcPr>
            <w:tcW w:w="369" w:type="pct"/>
            <w:tcBorders>
              <w:top w:val="nil"/>
              <w:left w:val="nil"/>
              <w:bottom w:val="dashed" w:sz="4" w:space="0" w:color="auto"/>
              <w:right w:val="single" w:sz="12" w:space="0" w:color="000000"/>
            </w:tcBorders>
            <w:shd w:val="clear" w:color="auto" w:fill="auto"/>
            <w:noWrap/>
            <w:vAlign w:val="center"/>
          </w:tcPr>
          <w:p w14:paraId="6DC4D3C5" w14:textId="77777777" w:rsidR="003A53E5" w:rsidRPr="006B32D7" w:rsidRDefault="003A53E5" w:rsidP="00480034">
            <w:pPr>
              <w:rPr>
                <w:rFonts w:cstheme="minorHAnsi"/>
                <w:bCs/>
                <w:szCs w:val="20"/>
                <w:lang w:eastAsia="pl-PL"/>
              </w:rPr>
            </w:pPr>
            <w:r w:rsidRPr="006B32D7">
              <w:rPr>
                <w:rFonts w:cstheme="minorHAnsi"/>
                <w:bCs/>
                <w:szCs w:val="20"/>
                <w:lang w:eastAsia="pl-PL"/>
              </w:rPr>
              <w:t>4,5</w:t>
            </w:r>
          </w:p>
        </w:tc>
        <w:tc>
          <w:tcPr>
            <w:tcW w:w="1097" w:type="pct"/>
            <w:gridSpan w:val="4"/>
            <w:tcBorders>
              <w:top w:val="nil"/>
              <w:left w:val="nil"/>
              <w:bottom w:val="dashed" w:sz="4" w:space="0" w:color="auto"/>
              <w:right w:val="nil"/>
            </w:tcBorders>
            <w:shd w:val="clear" w:color="auto" w:fill="auto"/>
            <w:noWrap/>
            <w:vAlign w:val="center"/>
          </w:tcPr>
          <w:p w14:paraId="32FD1F82" w14:textId="77777777" w:rsidR="003A53E5" w:rsidRPr="006B32D7" w:rsidRDefault="003A53E5" w:rsidP="00480034">
            <w:pPr>
              <w:rPr>
                <w:rFonts w:cstheme="minorHAnsi"/>
                <w:bCs/>
                <w:szCs w:val="20"/>
                <w:lang w:eastAsia="pl-PL"/>
              </w:rPr>
            </w:pPr>
            <w:r w:rsidRPr="006B32D7">
              <w:rPr>
                <w:rFonts w:cstheme="minorHAnsi"/>
                <w:bCs/>
                <w:szCs w:val="20"/>
                <w:lang w:eastAsia="pl-PL"/>
              </w:rPr>
              <w:t>0,73</w:t>
            </w:r>
          </w:p>
        </w:tc>
        <w:tc>
          <w:tcPr>
            <w:tcW w:w="969" w:type="pct"/>
            <w:gridSpan w:val="4"/>
            <w:tcBorders>
              <w:top w:val="nil"/>
              <w:left w:val="single" w:sz="12" w:space="0" w:color="auto"/>
              <w:bottom w:val="dashed" w:sz="4" w:space="0" w:color="auto"/>
              <w:right w:val="nil"/>
            </w:tcBorders>
            <w:shd w:val="clear" w:color="auto" w:fill="auto"/>
            <w:noWrap/>
            <w:vAlign w:val="center"/>
          </w:tcPr>
          <w:p w14:paraId="33AE8A48" w14:textId="77777777" w:rsidR="003A53E5" w:rsidRPr="006B32D7" w:rsidRDefault="003A53E5" w:rsidP="00480034">
            <w:pPr>
              <w:rPr>
                <w:rFonts w:cstheme="minorHAnsi"/>
                <w:bCs/>
                <w:szCs w:val="20"/>
                <w:lang w:eastAsia="pl-PL"/>
              </w:rPr>
            </w:pPr>
            <w:r w:rsidRPr="006B32D7">
              <w:rPr>
                <w:rFonts w:cstheme="minorHAnsi"/>
                <w:bCs/>
                <w:szCs w:val="20"/>
                <w:lang w:eastAsia="pl-PL"/>
              </w:rPr>
              <w:t>0,74</w:t>
            </w:r>
          </w:p>
        </w:tc>
        <w:tc>
          <w:tcPr>
            <w:tcW w:w="1128" w:type="pct"/>
            <w:gridSpan w:val="3"/>
            <w:tcBorders>
              <w:top w:val="double" w:sz="6" w:space="0" w:color="auto"/>
              <w:left w:val="single" w:sz="12" w:space="0" w:color="auto"/>
              <w:bottom w:val="single" w:sz="4" w:space="0" w:color="auto"/>
              <w:right w:val="single" w:sz="12" w:space="0" w:color="auto"/>
            </w:tcBorders>
            <w:shd w:val="clear" w:color="auto" w:fill="auto"/>
            <w:vAlign w:val="center"/>
          </w:tcPr>
          <w:p w14:paraId="49FBADA5" w14:textId="77777777" w:rsidR="003A53E5" w:rsidRPr="006B32D7" w:rsidRDefault="003A53E5" w:rsidP="00480034">
            <w:pPr>
              <w:jc w:val="left"/>
              <w:rPr>
                <w:rFonts w:cstheme="minorHAnsi"/>
                <w:szCs w:val="20"/>
                <w:lang w:eastAsia="pl-PL"/>
              </w:rPr>
            </w:pPr>
            <w:r w:rsidRPr="006B32D7">
              <w:rPr>
                <w:rFonts w:cstheme="minorHAnsi"/>
                <w:szCs w:val="20"/>
                <w:lang w:eastAsia="pl-PL"/>
              </w:rPr>
              <w:t>założenie - 23% domieszek w cemencie</w:t>
            </w:r>
          </w:p>
        </w:tc>
      </w:tr>
      <w:tr w:rsidR="003A53E5" w:rsidRPr="006B32D7" w14:paraId="5601FAA3"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028CD6A1" w14:textId="77777777" w:rsidR="003A53E5" w:rsidRPr="006B32D7" w:rsidRDefault="003A53E5" w:rsidP="00480034">
            <w:pPr>
              <w:rPr>
                <w:rFonts w:cstheme="minorHAnsi"/>
                <w:szCs w:val="20"/>
                <w:lang w:val="pl-PL" w:eastAsia="pl-PL"/>
              </w:rPr>
            </w:pPr>
            <w:r w:rsidRPr="006B32D7">
              <w:rPr>
                <w:rFonts w:cstheme="minorHAnsi"/>
                <w:szCs w:val="20"/>
                <w:lang w:val="pl-PL" w:eastAsia="pl-PL"/>
              </w:rPr>
              <w:t>średni cement portlandzki CEM I, 94% klinkieru</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70127FAE" w14:textId="77777777" w:rsidR="003A53E5" w:rsidRPr="006B32D7" w:rsidRDefault="003A53E5" w:rsidP="00480034">
            <w:pPr>
              <w:rPr>
                <w:rFonts w:cstheme="minorHAnsi"/>
                <w:bCs/>
                <w:szCs w:val="20"/>
                <w:lang w:eastAsia="pl-PL"/>
              </w:rPr>
            </w:pPr>
            <w:r w:rsidRPr="006B32D7">
              <w:rPr>
                <w:rFonts w:cstheme="minorHAnsi"/>
                <w:bCs/>
                <w:szCs w:val="20"/>
                <w:lang w:eastAsia="pl-PL"/>
              </w:rPr>
              <w:t>5,50</w:t>
            </w:r>
          </w:p>
        </w:tc>
        <w:tc>
          <w:tcPr>
            <w:tcW w:w="1097" w:type="pct"/>
            <w:gridSpan w:val="4"/>
            <w:tcBorders>
              <w:top w:val="nil"/>
              <w:left w:val="single" w:sz="12" w:space="0" w:color="auto"/>
              <w:bottom w:val="dashed" w:sz="4" w:space="0" w:color="auto"/>
              <w:right w:val="nil"/>
            </w:tcBorders>
            <w:shd w:val="clear" w:color="auto" w:fill="auto"/>
            <w:noWrap/>
            <w:vAlign w:val="center"/>
          </w:tcPr>
          <w:p w14:paraId="10B921F7" w14:textId="77777777" w:rsidR="003A53E5" w:rsidRPr="006B32D7" w:rsidRDefault="003A53E5" w:rsidP="00480034">
            <w:pPr>
              <w:rPr>
                <w:rFonts w:cstheme="minorHAnsi"/>
                <w:bCs/>
                <w:szCs w:val="20"/>
                <w:lang w:eastAsia="pl-PL"/>
              </w:rPr>
            </w:pPr>
            <w:r w:rsidRPr="006B32D7">
              <w:rPr>
                <w:rFonts w:cstheme="minorHAnsi"/>
                <w:bCs/>
                <w:szCs w:val="20"/>
                <w:lang w:eastAsia="pl-PL"/>
              </w:rPr>
              <w:t>0,93</w:t>
            </w:r>
          </w:p>
        </w:tc>
        <w:tc>
          <w:tcPr>
            <w:tcW w:w="969" w:type="pct"/>
            <w:gridSpan w:val="4"/>
            <w:tcBorders>
              <w:top w:val="nil"/>
              <w:left w:val="single" w:sz="12" w:space="0" w:color="auto"/>
              <w:bottom w:val="dashed" w:sz="4" w:space="0" w:color="auto"/>
              <w:right w:val="nil"/>
            </w:tcBorders>
            <w:shd w:val="clear" w:color="auto" w:fill="auto"/>
            <w:noWrap/>
            <w:vAlign w:val="center"/>
          </w:tcPr>
          <w:p w14:paraId="2958AC91" w14:textId="77777777" w:rsidR="003A53E5" w:rsidRPr="006B32D7" w:rsidRDefault="003A53E5" w:rsidP="00480034">
            <w:pPr>
              <w:rPr>
                <w:rFonts w:cstheme="minorHAnsi"/>
                <w:bCs/>
                <w:szCs w:val="20"/>
                <w:lang w:eastAsia="pl-PL"/>
              </w:rPr>
            </w:pPr>
            <w:r w:rsidRPr="006B32D7">
              <w:rPr>
                <w:rFonts w:cstheme="minorHAnsi"/>
                <w:bCs/>
                <w:szCs w:val="20"/>
                <w:lang w:eastAsia="pl-PL"/>
              </w:rPr>
              <w:t>0,95</w:t>
            </w:r>
          </w:p>
        </w:tc>
        <w:tc>
          <w:tcPr>
            <w:tcW w:w="1128" w:type="pct"/>
            <w:gridSpan w:val="3"/>
            <w:tcBorders>
              <w:top w:val="nil"/>
              <w:left w:val="single" w:sz="12" w:space="0" w:color="auto"/>
              <w:bottom w:val="nil"/>
              <w:right w:val="single" w:sz="12" w:space="0" w:color="auto"/>
            </w:tcBorders>
            <w:shd w:val="clear" w:color="auto" w:fill="auto"/>
            <w:vAlign w:val="center"/>
          </w:tcPr>
          <w:p w14:paraId="49E0F41E" w14:textId="77777777" w:rsidR="003A53E5" w:rsidRPr="006B32D7" w:rsidRDefault="003A53E5" w:rsidP="00480034">
            <w:pPr>
              <w:jc w:val="left"/>
              <w:rPr>
                <w:rFonts w:cstheme="minorHAnsi"/>
                <w:szCs w:val="20"/>
                <w:lang w:val="pl-PL" w:eastAsia="pl-PL"/>
              </w:rPr>
            </w:pPr>
            <w:r w:rsidRPr="006B32D7">
              <w:rPr>
                <w:rFonts w:cstheme="minorHAnsi"/>
                <w:szCs w:val="20"/>
                <w:lang w:val="pl-PL" w:eastAsia="pl-PL"/>
              </w:rPr>
              <w:t>94% klinkieru, 5% gipsu, 1% dodatkowych śladowych domieszek</w:t>
            </w:r>
          </w:p>
        </w:tc>
      </w:tr>
      <w:tr w:rsidR="003A53E5" w:rsidRPr="006B32D7" w14:paraId="234A4261"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24F933F5" w14:textId="77777777" w:rsidR="003A53E5" w:rsidRPr="006B32D7" w:rsidRDefault="003A53E5" w:rsidP="00480034">
            <w:pPr>
              <w:rPr>
                <w:rFonts w:cstheme="minorHAnsi"/>
                <w:szCs w:val="20"/>
                <w:lang w:val="pl-PL" w:eastAsia="pl-PL"/>
              </w:rPr>
            </w:pPr>
            <w:r w:rsidRPr="006B32D7">
              <w:rPr>
                <w:rFonts w:cstheme="minorHAnsi"/>
                <w:szCs w:val="20"/>
                <w:lang w:val="pl-PL" w:eastAsia="pl-PL"/>
              </w:rPr>
              <w:t>cement portlandzki popiołowy, 6-20% popiołu lotnego (CEM II/A-V)</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074AF155" w14:textId="77777777" w:rsidR="003A53E5" w:rsidRPr="006B32D7" w:rsidRDefault="003A53E5" w:rsidP="00480034">
            <w:pPr>
              <w:rPr>
                <w:rFonts w:cstheme="minorHAnsi"/>
                <w:bCs/>
                <w:szCs w:val="20"/>
                <w:lang w:eastAsia="pl-PL"/>
              </w:rPr>
            </w:pPr>
            <w:r w:rsidRPr="006B32D7">
              <w:rPr>
                <w:rFonts w:cstheme="minorHAnsi"/>
                <w:bCs/>
                <w:szCs w:val="20"/>
                <w:lang w:eastAsia="pl-PL"/>
              </w:rPr>
              <w:t>5,28 do 4,51</w:t>
            </w:r>
          </w:p>
        </w:tc>
        <w:tc>
          <w:tcPr>
            <w:tcW w:w="1097" w:type="pct"/>
            <w:gridSpan w:val="4"/>
            <w:tcBorders>
              <w:top w:val="nil"/>
              <w:left w:val="single" w:sz="12" w:space="0" w:color="auto"/>
              <w:bottom w:val="dashed" w:sz="4" w:space="0" w:color="auto"/>
              <w:right w:val="nil"/>
            </w:tcBorders>
            <w:shd w:val="clear" w:color="auto" w:fill="auto"/>
            <w:vAlign w:val="center"/>
          </w:tcPr>
          <w:p w14:paraId="61190D9D" w14:textId="77777777" w:rsidR="003A53E5" w:rsidRPr="006B32D7" w:rsidRDefault="003A53E5" w:rsidP="00480034">
            <w:pPr>
              <w:rPr>
                <w:rFonts w:cstheme="minorHAnsi"/>
                <w:bCs/>
                <w:szCs w:val="20"/>
                <w:lang w:eastAsia="pl-PL"/>
              </w:rPr>
            </w:pPr>
            <w:r w:rsidRPr="006B32D7">
              <w:rPr>
                <w:rFonts w:cstheme="minorHAnsi"/>
                <w:bCs/>
                <w:szCs w:val="20"/>
                <w:lang w:eastAsia="pl-PL"/>
              </w:rPr>
              <w:t>0,88 (przy 6%) do</w:t>
            </w:r>
            <w:r w:rsidRPr="006B32D7">
              <w:rPr>
                <w:rFonts w:cstheme="minorHAnsi"/>
                <w:bCs/>
                <w:szCs w:val="20"/>
                <w:lang w:eastAsia="pl-PL"/>
              </w:rPr>
              <w:br/>
              <w:t>0,75 (przy 20%)</w:t>
            </w:r>
          </w:p>
        </w:tc>
        <w:tc>
          <w:tcPr>
            <w:tcW w:w="969" w:type="pct"/>
            <w:gridSpan w:val="4"/>
            <w:tcBorders>
              <w:top w:val="nil"/>
              <w:left w:val="single" w:sz="12" w:space="0" w:color="auto"/>
              <w:bottom w:val="dashed" w:sz="4" w:space="0" w:color="auto"/>
              <w:right w:val="nil"/>
            </w:tcBorders>
            <w:shd w:val="clear" w:color="auto" w:fill="auto"/>
            <w:vAlign w:val="center"/>
          </w:tcPr>
          <w:p w14:paraId="192C21AB" w14:textId="77777777" w:rsidR="003A53E5" w:rsidRPr="006B32D7" w:rsidRDefault="003A53E5" w:rsidP="00480034">
            <w:pPr>
              <w:rPr>
                <w:rFonts w:cstheme="minorHAnsi"/>
                <w:bCs/>
                <w:szCs w:val="20"/>
                <w:lang w:eastAsia="pl-PL"/>
              </w:rPr>
            </w:pPr>
            <w:r w:rsidRPr="006B32D7">
              <w:rPr>
                <w:rFonts w:cstheme="minorHAnsi"/>
                <w:bCs/>
                <w:szCs w:val="20"/>
                <w:lang w:eastAsia="pl-PL"/>
              </w:rPr>
              <w:t>0,89 do 0,76</w:t>
            </w:r>
          </w:p>
        </w:tc>
        <w:tc>
          <w:tcPr>
            <w:tcW w:w="1128" w:type="pct"/>
            <w:gridSpan w:val="3"/>
            <w:vMerge w:val="restart"/>
            <w:tcBorders>
              <w:top w:val="dashed" w:sz="4" w:space="0" w:color="auto"/>
              <w:left w:val="single" w:sz="12" w:space="0" w:color="auto"/>
              <w:bottom w:val="dashed" w:sz="4" w:space="0" w:color="000000"/>
              <w:right w:val="single" w:sz="12" w:space="0" w:color="auto"/>
            </w:tcBorders>
            <w:shd w:val="clear" w:color="auto" w:fill="auto"/>
            <w:vAlign w:val="center"/>
          </w:tcPr>
          <w:p w14:paraId="4D146A99" w14:textId="77777777" w:rsidR="003A53E5" w:rsidRPr="006B32D7" w:rsidRDefault="003A53E5" w:rsidP="00480034">
            <w:pPr>
              <w:jc w:val="left"/>
              <w:rPr>
                <w:rFonts w:cstheme="minorHAnsi"/>
                <w:szCs w:val="20"/>
                <w:lang w:eastAsia="pl-PL"/>
              </w:rPr>
            </w:pPr>
          </w:p>
        </w:tc>
      </w:tr>
      <w:tr w:rsidR="003A53E5" w:rsidRPr="006B32D7" w14:paraId="008B7539"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72E1520F" w14:textId="77777777" w:rsidR="003A53E5" w:rsidRPr="006B32D7" w:rsidRDefault="003A53E5" w:rsidP="00480034">
            <w:pPr>
              <w:rPr>
                <w:rFonts w:cstheme="minorHAnsi"/>
                <w:szCs w:val="20"/>
                <w:lang w:val="pl-PL" w:eastAsia="pl-PL"/>
              </w:rPr>
            </w:pPr>
            <w:r w:rsidRPr="006B32D7">
              <w:rPr>
                <w:rFonts w:cstheme="minorHAnsi"/>
                <w:szCs w:val="20"/>
                <w:lang w:val="pl-PL" w:eastAsia="pl-PL"/>
              </w:rPr>
              <w:lastRenderedPageBreak/>
              <w:t>cement portlandzki popiołowy 21-35% popiołu lotnego (CEM II/B-V)</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49160CF3" w14:textId="77777777" w:rsidR="003A53E5" w:rsidRPr="006B32D7" w:rsidRDefault="003A53E5" w:rsidP="00480034">
            <w:pPr>
              <w:rPr>
                <w:rFonts w:cstheme="minorHAnsi"/>
                <w:bCs/>
                <w:szCs w:val="20"/>
                <w:lang w:eastAsia="pl-PL"/>
              </w:rPr>
            </w:pPr>
            <w:r w:rsidRPr="006B32D7">
              <w:rPr>
                <w:rFonts w:cstheme="minorHAnsi"/>
                <w:bCs/>
                <w:szCs w:val="20"/>
                <w:lang w:eastAsia="pl-PL"/>
              </w:rPr>
              <w:t>4,45 do 3,68</w:t>
            </w:r>
          </w:p>
        </w:tc>
        <w:tc>
          <w:tcPr>
            <w:tcW w:w="1097" w:type="pct"/>
            <w:gridSpan w:val="4"/>
            <w:tcBorders>
              <w:top w:val="nil"/>
              <w:left w:val="single" w:sz="12" w:space="0" w:color="auto"/>
              <w:bottom w:val="dashed" w:sz="4" w:space="0" w:color="auto"/>
              <w:right w:val="nil"/>
            </w:tcBorders>
            <w:shd w:val="clear" w:color="auto" w:fill="auto"/>
            <w:noWrap/>
            <w:vAlign w:val="center"/>
          </w:tcPr>
          <w:p w14:paraId="6DFB97B9" w14:textId="77777777" w:rsidR="003A53E5" w:rsidRPr="006B32D7" w:rsidRDefault="003A53E5" w:rsidP="00480034">
            <w:pPr>
              <w:rPr>
                <w:rFonts w:cstheme="minorHAnsi"/>
                <w:bCs/>
                <w:szCs w:val="20"/>
                <w:lang w:eastAsia="pl-PL"/>
              </w:rPr>
            </w:pPr>
            <w:r w:rsidRPr="006B32D7">
              <w:rPr>
                <w:rFonts w:cstheme="minorHAnsi"/>
                <w:bCs/>
                <w:szCs w:val="20"/>
                <w:lang w:eastAsia="pl-PL"/>
              </w:rPr>
              <w:t>0,74 do 0,61</w:t>
            </w:r>
          </w:p>
        </w:tc>
        <w:tc>
          <w:tcPr>
            <w:tcW w:w="969" w:type="pct"/>
            <w:gridSpan w:val="4"/>
            <w:tcBorders>
              <w:top w:val="nil"/>
              <w:left w:val="single" w:sz="12" w:space="0" w:color="auto"/>
              <w:bottom w:val="dashed" w:sz="4" w:space="0" w:color="auto"/>
              <w:right w:val="nil"/>
            </w:tcBorders>
            <w:shd w:val="clear" w:color="auto" w:fill="auto"/>
            <w:noWrap/>
            <w:vAlign w:val="center"/>
          </w:tcPr>
          <w:p w14:paraId="67F87F0D" w14:textId="77777777" w:rsidR="003A53E5" w:rsidRPr="006B32D7" w:rsidRDefault="003A53E5" w:rsidP="00480034">
            <w:pPr>
              <w:rPr>
                <w:rFonts w:cstheme="minorHAnsi"/>
                <w:bCs/>
                <w:szCs w:val="20"/>
                <w:lang w:eastAsia="pl-PL"/>
              </w:rPr>
            </w:pPr>
            <w:r w:rsidRPr="006B32D7">
              <w:rPr>
                <w:rFonts w:cstheme="minorHAnsi"/>
                <w:bCs/>
                <w:szCs w:val="20"/>
                <w:lang w:eastAsia="pl-PL"/>
              </w:rPr>
              <w:t>0,75 do 0,62</w:t>
            </w:r>
          </w:p>
        </w:tc>
        <w:tc>
          <w:tcPr>
            <w:tcW w:w="1128" w:type="pct"/>
            <w:gridSpan w:val="3"/>
            <w:vMerge/>
            <w:tcBorders>
              <w:top w:val="dashed" w:sz="4" w:space="0" w:color="auto"/>
              <w:left w:val="single" w:sz="12" w:space="0" w:color="auto"/>
              <w:bottom w:val="dashed" w:sz="4" w:space="0" w:color="000000"/>
              <w:right w:val="single" w:sz="12" w:space="0" w:color="auto"/>
            </w:tcBorders>
            <w:shd w:val="clear" w:color="auto" w:fill="auto"/>
            <w:vAlign w:val="center"/>
          </w:tcPr>
          <w:p w14:paraId="432F16D3" w14:textId="77777777" w:rsidR="003A53E5" w:rsidRPr="006B32D7" w:rsidRDefault="003A53E5" w:rsidP="00480034">
            <w:pPr>
              <w:jc w:val="left"/>
              <w:rPr>
                <w:rFonts w:cstheme="minorHAnsi"/>
                <w:szCs w:val="20"/>
                <w:lang w:eastAsia="pl-PL"/>
              </w:rPr>
            </w:pPr>
          </w:p>
        </w:tc>
      </w:tr>
      <w:tr w:rsidR="003A53E5" w:rsidRPr="006B32D7" w14:paraId="07C18791" w14:textId="77777777" w:rsidTr="0079039B">
        <w:trPr>
          <w:trHeight w:val="765"/>
        </w:trPr>
        <w:tc>
          <w:tcPr>
            <w:tcW w:w="1437" w:type="pct"/>
            <w:tcBorders>
              <w:top w:val="nil"/>
              <w:left w:val="single" w:sz="12" w:space="0" w:color="auto"/>
              <w:bottom w:val="single" w:sz="4" w:space="0" w:color="auto"/>
              <w:right w:val="nil"/>
            </w:tcBorders>
            <w:shd w:val="clear" w:color="auto" w:fill="auto"/>
            <w:vAlign w:val="center"/>
          </w:tcPr>
          <w:p w14:paraId="011CB3A6" w14:textId="77777777" w:rsidR="003A53E5" w:rsidRPr="006B32D7" w:rsidRDefault="003A53E5" w:rsidP="00480034">
            <w:pPr>
              <w:rPr>
                <w:rFonts w:cstheme="minorHAnsi"/>
                <w:szCs w:val="20"/>
                <w:lang w:val="pl-PL" w:eastAsia="pl-PL"/>
              </w:rPr>
            </w:pPr>
            <w:r w:rsidRPr="006B32D7">
              <w:rPr>
                <w:rFonts w:cstheme="minorHAnsi"/>
                <w:szCs w:val="20"/>
                <w:lang w:val="pl-PL" w:eastAsia="pl-PL"/>
              </w:rPr>
              <w:t>cement portlandzki żużlowy 21-35% rozdrobnionego żużlu wielkopiecowego (CEM II/B-S)</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452493AA" w14:textId="77777777" w:rsidR="003A53E5" w:rsidRPr="006B32D7" w:rsidRDefault="003A53E5" w:rsidP="00480034">
            <w:pPr>
              <w:rPr>
                <w:rFonts w:cstheme="minorHAnsi"/>
                <w:bCs/>
                <w:szCs w:val="20"/>
                <w:lang w:eastAsia="pl-PL"/>
              </w:rPr>
            </w:pPr>
            <w:r w:rsidRPr="006B32D7">
              <w:rPr>
                <w:rFonts w:cstheme="minorHAnsi"/>
                <w:bCs/>
                <w:szCs w:val="20"/>
                <w:lang w:eastAsia="pl-PL"/>
              </w:rPr>
              <w:t>4,77 do 4,21</w:t>
            </w:r>
          </w:p>
        </w:tc>
        <w:tc>
          <w:tcPr>
            <w:tcW w:w="1097" w:type="pct"/>
            <w:gridSpan w:val="4"/>
            <w:tcBorders>
              <w:top w:val="nil"/>
              <w:left w:val="single" w:sz="12" w:space="0" w:color="auto"/>
              <w:bottom w:val="dashed" w:sz="4" w:space="0" w:color="auto"/>
              <w:right w:val="nil"/>
            </w:tcBorders>
            <w:shd w:val="clear" w:color="auto" w:fill="auto"/>
            <w:noWrap/>
            <w:vAlign w:val="center"/>
          </w:tcPr>
          <w:p w14:paraId="2741B41D" w14:textId="77777777" w:rsidR="003A53E5" w:rsidRPr="006B32D7" w:rsidRDefault="003A53E5" w:rsidP="00480034">
            <w:pPr>
              <w:rPr>
                <w:rFonts w:cstheme="minorHAnsi"/>
                <w:bCs/>
                <w:szCs w:val="20"/>
                <w:lang w:eastAsia="pl-PL"/>
              </w:rPr>
            </w:pPr>
            <w:r w:rsidRPr="006B32D7">
              <w:rPr>
                <w:rFonts w:cstheme="minorHAnsi"/>
                <w:bCs/>
                <w:szCs w:val="20"/>
                <w:lang w:eastAsia="pl-PL"/>
              </w:rPr>
              <w:t>0,76 do 0,64</w:t>
            </w:r>
          </w:p>
        </w:tc>
        <w:tc>
          <w:tcPr>
            <w:tcW w:w="969" w:type="pct"/>
            <w:gridSpan w:val="4"/>
            <w:tcBorders>
              <w:top w:val="nil"/>
              <w:left w:val="single" w:sz="12" w:space="0" w:color="auto"/>
              <w:bottom w:val="dashed" w:sz="4" w:space="0" w:color="auto"/>
              <w:right w:val="nil"/>
            </w:tcBorders>
            <w:shd w:val="clear" w:color="auto" w:fill="auto"/>
            <w:noWrap/>
            <w:vAlign w:val="center"/>
          </w:tcPr>
          <w:p w14:paraId="1EA7957A" w14:textId="77777777" w:rsidR="003A53E5" w:rsidRPr="006B32D7" w:rsidRDefault="003A53E5" w:rsidP="00480034">
            <w:pPr>
              <w:rPr>
                <w:rFonts w:cstheme="minorHAnsi"/>
                <w:bCs/>
                <w:szCs w:val="20"/>
                <w:lang w:eastAsia="pl-PL"/>
              </w:rPr>
            </w:pPr>
            <w:r w:rsidRPr="006B32D7">
              <w:rPr>
                <w:rFonts w:cstheme="minorHAnsi"/>
                <w:bCs/>
                <w:szCs w:val="20"/>
                <w:lang w:eastAsia="pl-PL"/>
              </w:rPr>
              <w:t>0,77 do 0,65</w:t>
            </w:r>
          </w:p>
        </w:tc>
        <w:tc>
          <w:tcPr>
            <w:tcW w:w="1128" w:type="pct"/>
            <w:gridSpan w:val="3"/>
            <w:vMerge/>
            <w:tcBorders>
              <w:top w:val="dashed" w:sz="4" w:space="0" w:color="auto"/>
              <w:left w:val="single" w:sz="12" w:space="0" w:color="auto"/>
              <w:bottom w:val="dashed" w:sz="4" w:space="0" w:color="000000"/>
              <w:right w:val="single" w:sz="12" w:space="0" w:color="auto"/>
            </w:tcBorders>
            <w:shd w:val="clear" w:color="auto" w:fill="auto"/>
            <w:vAlign w:val="center"/>
          </w:tcPr>
          <w:p w14:paraId="1E1E341A" w14:textId="77777777" w:rsidR="003A53E5" w:rsidRPr="006B32D7" w:rsidRDefault="003A53E5" w:rsidP="00480034">
            <w:pPr>
              <w:jc w:val="left"/>
              <w:rPr>
                <w:rFonts w:cstheme="minorHAnsi"/>
                <w:szCs w:val="20"/>
                <w:lang w:eastAsia="pl-PL"/>
              </w:rPr>
            </w:pPr>
          </w:p>
        </w:tc>
      </w:tr>
      <w:tr w:rsidR="003A53E5" w:rsidRPr="006B32D7" w14:paraId="5F569CBA" w14:textId="77777777" w:rsidTr="0079039B">
        <w:trPr>
          <w:trHeight w:val="765"/>
        </w:trPr>
        <w:tc>
          <w:tcPr>
            <w:tcW w:w="1437" w:type="pct"/>
            <w:tcBorders>
              <w:top w:val="nil"/>
              <w:left w:val="single" w:sz="12" w:space="0" w:color="auto"/>
              <w:bottom w:val="single" w:sz="4" w:space="0" w:color="auto"/>
              <w:right w:val="nil"/>
            </w:tcBorders>
            <w:shd w:val="clear" w:color="auto" w:fill="auto"/>
            <w:vAlign w:val="center"/>
          </w:tcPr>
          <w:p w14:paraId="267A690B" w14:textId="77777777" w:rsidR="003A53E5" w:rsidRPr="006B32D7" w:rsidRDefault="003A53E5" w:rsidP="00480034">
            <w:pPr>
              <w:rPr>
                <w:rFonts w:cstheme="minorHAnsi"/>
                <w:szCs w:val="20"/>
                <w:lang w:val="pl-PL" w:eastAsia="pl-PL"/>
              </w:rPr>
            </w:pPr>
            <w:r w:rsidRPr="006B32D7">
              <w:rPr>
                <w:rFonts w:cstheme="minorHAnsi"/>
                <w:szCs w:val="20"/>
                <w:lang w:val="pl-PL" w:eastAsia="pl-PL"/>
              </w:rPr>
              <w:t>cement portlandzki żużlowy 36-65% rozdrobnionego żużlu wielkopiecowego (CEM III/A)</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411C9AA5" w14:textId="77777777" w:rsidR="003A53E5" w:rsidRPr="006B32D7" w:rsidRDefault="003A53E5" w:rsidP="00480034">
            <w:pPr>
              <w:rPr>
                <w:rFonts w:cstheme="minorHAnsi"/>
                <w:bCs/>
                <w:szCs w:val="20"/>
                <w:lang w:eastAsia="pl-PL"/>
              </w:rPr>
            </w:pPr>
            <w:r w:rsidRPr="006B32D7">
              <w:rPr>
                <w:rFonts w:cstheme="minorHAnsi"/>
                <w:bCs/>
                <w:szCs w:val="20"/>
                <w:lang w:eastAsia="pl-PL"/>
              </w:rPr>
              <w:t>4,17 do 3,0</w:t>
            </w:r>
          </w:p>
        </w:tc>
        <w:tc>
          <w:tcPr>
            <w:tcW w:w="1097" w:type="pct"/>
            <w:gridSpan w:val="4"/>
            <w:tcBorders>
              <w:top w:val="nil"/>
              <w:left w:val="single" w:sz="12" w:space="0" w:color="auto"/>
              <w:bottom w:val="dashed" w:sz="4" w:space="0" w:color="auto"/>
              <w:right w:val="nil"/>
            </w:tcBorders>
            <w:shd w:val="clear" w:color="auto" w:fill="auto"/>
            <w:noWrap/>
            <w:vAlign w:val="center"/>
          </w:tcPr>
          <w:p w14:paraId="01658902" w14:textId="77777777" w:rsidR="003A53E5" w:rsidRPr="006B32D7" w:rsidRDefault="003A53E5" w:rsidP="00480034">
            <w:pPr>
              <w:rPr>
                <w:rFonts w:cstheme="minorHAnsi"/>
                <w:bCs/>
                <w:szCs w:val="20"/>
                <w:lang w:eastAsia="pl-PL"/>
              </w:rPr>
            </w:pPr>
            <w:r w:rsidRPr="006B32D7">
              <w:rPr>
                <w:rFonts w:cstheme="minorHAnsi"/>
                <w:bCs/>
                <w:szCs w:val="20"/>
                <w:lang w:eastAsia="pl-PL"/>
              </w:rPr>
              <w:t>0,63 do 0,38</w:t>
            </w:r>
          </w:p>
        </w:tc>
        <w:tc>
          <w:tcPr>
            <w:tcW w:w="969" w:type="pct"/>
            <w:gridSpan w:val="4"/>
            <w:tcBorders>
              <w:top w:val="nil"/>
              <w:left w:val="single" w:sz="12" w:space="0" w:color="auto"/>
              <w:bottom w:val="dashed" w:sz="4" w:space="0" w:color="auto"/>
              <w:right w:val="nil"/>
            </w:tcBorders>
            <w:shd w:val="clear" w:color="auto" w:fill="auto"/>
            <w:noWrap/>
            <w:vAlign w:val="center"/>
          </w:tcPr>
          <w:p w14:paraId="2F45B5C5" w14:textId="77777777" w:rsidR="003A53E5" w:rsidRPr="006B32D7" w:rsidRDefault="003A53E5" w:rsidP="00480034">
            <w:pPr>
              <w:rPr>
                <w:rFonts w:cstheme="minorHAnsi"/>
                <w:bCs/>
                <w:szCs w:val="20"/>
                <w:lang w:eastAsia="pl-PL"/>
              </w:rPr>
            </w:pPr>
            <w:r w:rsidRPr="006B32D7">
              <w:rPr>
                <w:rFonts w:cstheme="minorHAnsi"/>
                <w:bCs/>
                <w:szCs w:val="20"/>
                <w:lang w:eastAsia="pl-PL"/>
              </w:rPr>
              <w:t>0,64 do 0,39</w:t>
            </w:r>
          </w:p>
        </w:tc>
        <w:tc>
          <w:tcPr>
            <w:tcW w:w="1128" w:type="pct"/>
            <w:gridSpan w:val="3"/>
            <w:vMerge/>
            <w:tcBorders>
              <w:top w:val="dashed" w:sz="4" w:space="0" w:color="auto"/>
              <w:left w:val="single" w:sz="12" w:space="0" w:color="auto"/>
              <w:bottom w:val="dashed" w:sz="4" w:space="0" w:color="000000"/>
              <w:right w:val="single" w:sz="12" w:space="0" w:color="auto"/>
            </w:tcBorders>
            <w:shd w:val="clear" w:color="auto" w:fill="auto"/>
            <w:vAlign w:val="center"/>
          </w:tcPr>
          <w:p w14:paraId="205B0835" w14:textId="77777777" w:rsidR="003A53E5" w:rsidRPr="006B32D7" w:rsidRDefault="003A53E5" w:rsidP="00480034">
            <w:pPr>
              <w:jc w:val="left"/>
              <w:rPr>
                <w:rFonts w:cstheme="minorHAnsi"/>
                <w:szCs w:val="20"/>
                <w:lang w:eastAsia="pl-PL"/>
              </w:rPr>
            </w:pPr>
          </w:p>
        </w:tc>
      </w:tr>
      <w:tr w:rsidR="003A53E5" w:rsidRPr="006B32D7" w14:paraId="11438BCD" w14:textId="77777777" w:rsidTr="0079039B">
        <w:trPr>
          <w:trHeight w:val="765"/>
        </w:trPr>
        <w:tc>
          <w:tcPr>
            <w:tcW w:w="1437" w:type="pct"/>
            <w:tcBorders>
              <w:top w:val="nil"/>
              <w:left w:val="single" w:sz="12" w:space="0" w:color="auto"/>
              <w:bottom w:val="single" w:sz="4" w:space="0" w:color="auto"/>
              <w:right w:val="nil"/>
            </w:tcBorders>
            <w:shd w:val="clear" w:color="auto" w:fill="auto"/>
            <w:vAlign w:val="center"/>
          </w:tcPr>
          <w:p w14:paraId="18C767FF" w14:textId="77777777" w:rsidR="003A53E5" w:rsidRPr="006B32D7" w:rsidRDefault="003A53E5" w:rsidP="00480034">
            <w:pPr>
              <w:rPr>
                <w:rFonts w:cstheme="minorHAnsi"/>
                <w:szCs w:val="20"/>
                <w:lang w:val="pl-PL" w:eastAsia="pl-PL"/>
              </w:rPr>
            </w:pPr>
            <w:r w:rsidRPr="006B32D7">
              <w:rPr>
                <w:rFonts w:cstheme="minorHAnsi"/>
                <w:szCs w:val="20"/>
                <w:lang w:val="pl-PL" w:eastAsia="pl-PL"/>
              </w:rPr>
              <w:t>cement portlandzki żużlowy 66-80% rozdrobnionego żużlu wielkopiecowego (CEM II/B)</w:t>
            </w:r>
          </w:p>
        </w:tc>
        <w:tc>
          <w:tcPr>
            <w:tcW w:w="369" w:type="pct"/>
            <w:tcBorders>
              <w:top w:val="nil"/>
              <w:left w:val="single" w:sz="12" w:space="0" w:color="auto"/>
              <w:bottom w:val="dashed" w:sz="4" w:space="0" w:color="auto"/>
              <w:right w:val="single" w:sz="4" w:space="0" w:color="000000"/>
            </w:tcBorders>
            <w:shd w:val="clear" w:color="auto" w:fill="auto"/>
            <w:noWrap/>
            <w:vAlign w:val="center"/>
          </w:tcPr>
          <w:p w14:paraId="34ED6A51" w14:textId="77777777" w:rsidR="003A53E5" w:rsidRPr="006B32D7" w:rsidRDefault="003A53E5" w:rsidP="00480034">
            <w:pPr>
              <w:rPr>
                <w:rFonts w:cstheme="minorHAnsi"/>
                <w:bCs/>
                <w:szCs w:val="20"/>
                <w:lang w:eastAsia="pl-PL"/>
              </w:rPr>
            </w:pPr>
            <w:r w:rsidRPr="006B32D7">
              <w:rPr>
                <w:rFonts w:cstheme="minorHAnsi"/>
                <w:bCs/>
                <w:szCs w:val="20"/>
                <w:lang w:eastAsia="pl-PL"/>
              </w:rPr>
              <w:t>2,96 do 2,4</w:t>
            </w:r>
          </w:p>
        </w:tc>
        <w:tc>
          <w:tcPr>
            <w:tcW w:w="1097" w:type="pct"/>
            <w:gridSpan w:val="4"/>
            <w:tcBorders>
              <w:top w:val="nil"/>
              <w:left w:val="single" w:sz="12" w:space="0" w:color="auto"/>
              <w:bottom w:val="dashed" w:sz="4" w:space="0" w:color="auto"/>
              <w:right w:val="nil"/>
            </w:tcBorders>
            <w:shd w:val="clear" w:color="auto" w:fill="auto"/>
            <w:noWrap/>
            <w:vAlign w:val="center"/>
          </w:tcPr>
          <w:p w14:paraId="1314869C" w14:textId="77777777" w:rsidR="003A53E5" w:rsidRPr="006B32D7" w:rsidRDefault="003A53E5" w:rsidP="00480034">
            <w:pPr>
              <w:rPr>
                <w:rFonts w:cstheme="minorHAnsi"/>
                <w:bCs/>
                <w:szCs w:val="20"/>
                <w:lang w:eastAsia="pl-PL"/>
              </w:rPr>
            </w:pPr>
            <w:r w:rsidRPr="006B32D7">
              <w:rPr>
                <w:rFonts w:cstheme="minorHAnsi"/>
                <w:bCs/>
                <w:szCs w:val="20"/>
                <w:lang w:eastAsia="pl-PL"/>
              </w:rPr>
              <w:t>0,37 do 0,25</w:t>
            </w:r>
          </w:p>
        </w:tc>
        <w:tc>
          <w:tcPr>
            <w:tcW w:w="969" w:type="pct"/>
            <w:gridSpan w:val="4"/>
            <w:tcBorders>
              <w:top w:val="nil"/>
              <w:left w:val="single" w:sz="12" w:space="0" w:color="auto"/>
              <w:bottom w:val="dashed" w:sz="4" w:space="0" w:color="auto"/>
              <w:right w:val="nil"/>
            </w:tcBorders>
            <w:shd w:val="clear" w:color="auto" w:fill="auto"/>
            <w:noWrap/>
            <w:vAlign w:val="center"/>
          </w:tcPr>
          <w:p w14:paraId="157CD8B4" w14:textId="77777777" w:rsidR="003A53E5" w:rsidRPr="006B32D7" w:rsidRDefault="003A53E5" w:rsidP="00480034">
            <w:pPr>
              <w:rPr>
                <w:rFonts w:cstheme="minorHAnsi"/>
                <w:bCs/>
                <w:szCs w:val="20"/>
                <w:lang w:eastAsia="pl-PL"/>
              </w:rPr>
            </w:pPr>
            <w:r w:rsidRPr="006B32D7">
              <w:rPr>
                <w:rFonts w:cstheme="minorHAnsi"/>
                <w:bCs/>
                <w:szCs w:val="20"/>
                <w:lang w:eastAsia="pl-PL"/>
              </w:rPr>
              <w:t>0,38 do 0,26</w:t>
            </w:r>
          </w:p>
        </w:tc>
        <w:tc>
          <w:tcPr>
            <w:tcW w:w="1128" w:type="pct"/>
            <w:gridSpan w:val="3"/>
            <w:vMerge/>
            <w:tcBorders>
              <w:top w:val="dashed" w:sz="4" w:space="0" w:color="auto"/>
              <w:left w:val="single" w:sz="12" w:space="0" w:color="auto"/>
              <w:bottom w:val="dashed" w:sz="4" w:space="0" w:color="000000"/>
              <w:right w:val="single" w:sz="12" w:space="0" w:color="auto"/>
            </w:tcBorders>
            <w:shd w:val="clear" w:color="auto" w:fill="auto"/>
            <w:vAlign w:val="center"/>
          </w:tcPr>
          <w:p w14:paraId="7192368C" w14:textId="77777777" w:rsidR="003A53E5" w:rsidRPr="006B32D7" w:rsidRDefault="003A53E5" w:rsidP="00480034">
            <w:pPr>
              <w:jc w:val="left"/>
              <w:rPr>
                <w:rFonts w:cstheme="minorHAnsi"/>
                <w:szCs w:val="20"/>
                <w:lang w:eastAsia="pl-PL"/>
              </w:rPr>
            </w:pPr>
          </w:p>
        </w:tc>
      </w:tr>
      <w:tr w:rsidR="003A53E5" w:rsidRPr="006B32D7" w14:paraId="048DA549"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67570386" w14:textId="77777777" w:rsidR="003A53E5" w:rsidRPr="006B32D7" w:rsidRDefault="003A53E5" w:rsidP="00480034">
            <w:pPr>
              <w:rPr>
                <w:rFonts w:cstheme="minorHAnsi"/>
                <w:szCs w:val="20"/>
                <w:lang w:val="pl-PL" w:eastAsia="pl-PL"/>
              </w:rPr>
            </w:pPr>
            <w:r w:rsidRPr="006B32D7">
              <w:rPr>
                <w:rFonts w:cstheme="minorHAnsi"/>
                <w:szCs w:val="20"/>
                <w:lang w:val="pl-PL" w:eastAsia="pl-PL"/>
              </w:rPr>
              <w:t>zaprawa (mieszanka cement: piasek jak 1:3)</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102F1389" w14:textId="77777777" w:rsidR="003A53E5" w:rsidRPr="006B32D7" w:rsidRDefault="003A53E5" w:rsidP="00480034">
            <w:pPr>
              <w:rPr>
                <w:rFonts w:cstheme="minorHAnsi"/>
                <w:bCs/>
                <w:szCs w:val="20"/>
                <w:lang w:eastAsia="pl-PL"/>
              </w:rPr>
            </w:pPr>
            <w:r w:rsidRPr="006B32D7">
              <w:rPr>
                <w:rFonts w:cstheme="minorHAnsi"/>
                <w:bCs/>
                <w:szCs w:val="20"/>
                <w:lang w:eastAsia="pl-PL"/>
              </w:rPr>
              <w:t>1,33</w:t>
            </w:r>
          </w:p>
        </w:tc>
        <w:tc>
          <w:tcPr>
            <w:tcW w:w="1097" w:type="pct"/>
            <w:gridSpan w:val="4"/>
            <w:tcBorders>
              <w:top w:val="dashed" w:sz="4" w:space="0" w:color="auto"/>
              <w:left w:val="nil"/>
              <w:bottom w:val="dashed" w:sz="4" w:space="0" w:color="auto"/>
              <w:right w:val="nil"/>
            </w:tcBorders>
            <w:shd w:val="clear" w:color="auto" w:fill="auto"/>
            <w:noWrap/>
            <w:vAlign w:val="center"/>
          </w:tcPr>
          <w:p w14:paraId="790D18CD" w14:textId="77777777" w:rsidR="003A53E5" w:rsidRPr="006B32D7" w:rsidRDefault="003A53E5" w:rsidP="00480034">
            <w:pPr>
              <w:rPr>
                <w:rFonts w:cstheme="minorHAnsi"/>
                <w:bCs/>
                <w:szCs w:val="20"/>
                <w:lang w:eastAsia="pl-PL"/>
              </w:rPr>
            </w:pPr>
            <w:r w:rsidRPr="006B32D7">
              <w:rPr>
                <w:rFonts w:cstheme="minorHAnsi"/>
                <w:bCs/>
                <w:szCs w:val="20"/>
                <w:lang w:eastAsia="pl-PL"/>
              </w:rPr>
              <w:t>0,208</w:t>
            </w:r>
          </w:p>
        </w:tc>
        <w:tc>
          <w:tcPr>
            <w:tcW w:w="969" w:type="pct"/>
            <w:gridSpan w:val="4"/>
            <w:tcBorders>
              <w:top w:val="dashed" w:sz="4" w:space="0" w:color="auto"/>
              <w:left w:val="single" w:sz="12" w:space="0" w:color="auto"/>
              <w:bottom w:val="dashed" w:sz="4" w:space="0" w:color="auto"/>
              <w:right w:val="nil"/>
            </w:tcBorders>
            <w:shd w:val="clear" w:color="auto" w:fill="auto"/>
            <w:noWrap/>
            <w:vAlign w:val="center"/>
          </w:tcPr>
          <w:p w14:paraId="067D6CDC" w14:textId="77777777" w:rsidR="003A53E5" w:rsidRPr="006B32D7" w:rsidRDefault="003A53E5" w:rsidP="00480034">
            <w:pPr>
              <w:rPr>
                <w:rFonts w:cstheme="minorHAnsi"/>
                <w:bCs/>
                <w:szCs w:val="20"/>
                <w:lang w:eastAsia="pl-PL"/>
              </w:rPr>
            </w:pPr>
            <w:r w:rsidRPr="006B32D7">
              <w:rPr>
                <w:rFonts w:cstheme="minorHAnsi"/>
                <w:bCs/>
                <w:szCs w:val="20"/>
                <w:lang w:eastAsia="pl-PL"/>
              </w:rPr>
              <w:t>0,221</w:t>
            </w:r>
          </w:p>
        </w:tc>
        <w:tc>
          <w:tcPr>
            <w:tcW w:w="1128" w:type="pct"/>
            <w:gridSpan w:val="3"/>
            <w:vMerge w:val="restart"/>
            <w:tcBorders>
              <w:top w:val="nil"/>
              <w:left w:val="single" w:sz="12" w:space="0" w:color="auto"/>
              <w:bottom w:val="dashed" w:sz="4" w:space="0" w:color="000000"/>
              <w:right w:val="single" w:sz="12" w:space="0" w:color="auto"/>
            </w:tcBorders>
            <w:shd w:val="clear" w:color="auto" w:fill="auto"/>
            <w:vAlign w:val="center"/>
          </w:tcPr>
          <w:p w14:paraId="14C5D51E" w14:textId="77777777" w:rsidR="003A53E5" w:rsidRPr="006B32D7" w:rsidRDefault="003A53E5" w:rsidP="00480034">
            <w:pPr>
              <w:jc w:val="left"/>
              <w:rPr>
                <w:rFonts w:cstheme="minorHAnsi"/>
                <w:szCs w:val="20"/>
                <w:lang w:eastAsia="pl-PL"/>
              </w:rPr>
            </w:pPr>
          </w:p>
        </w:tc>
      </w:tr>
      <w:tr w:rsidR="003A53E5" w:rsidRPr="006B32D7" w14:paraId="1EA3D18A"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490A9CA3" w14:textId="77777777" w:rsidR="003A53E5" w:rsidRPr="006B32D7" w:rsidRDefault="003A53E5" w:rsidP="00480034">
            <w:pPr>
              <w:rPr>
                <w:rFonts w:cstheme="minorHAnsi"/>
                <w:szCs w:val="20"/>
                <w:lang w:val="pl-PL" w:eastAsia="pl-PL"/>
              </w:rPr>
            </w:pPr>
            <w:r w:rsidRPr="006B32D7">
              <w:rPr>
                <w:rFonts w:cstheme="minorHAnsi"/>
                <w:szCs w:val="20"/>
                <w:lang w:val="pl-PL" w:eastAsia="pl-PL"/>
              </w:rPr>
              <w:t>zaprawa (mieszanka cement: piasek jak 1:4)</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3727FF1E" w14:textId="77777777" w:rsidR="003A53E5" w:rsidRPr="006B32D7" w:rsidRDefault="003A53E5" w:rsidP="00480034">
            <w:pPr>
              <w:rPr>
                <w:rFonts w:cstheme="minorHAnsi"/>
                <w:bCs/>
                <w:szCs w:val="20"/>
                <w:lang w:eastAsia="pl-PL"/>
              </w:rPr>
            </w:pPr>
            <w:r w:rsidRPr="006B32D7">
              <w:rPr>
                <w:rFonts w:cstheme="minorHAnsi"/>
                <w:bCs/>
                <w:szCs w:val="20"/>
                <w:lang w:eastAsia="pl-PL"/>
              </w:rPr>
              <w:t>1,11</w:t>
            </w:r>
          </w:p>
        </w:tc>
        <w:tc>
          <w:tcPr>
            <w:tcW w:w="1097" w:type="pct"/>
            <w:gridSpan w:val="4"/>
            <w:tcBorders>
              <w:top w:val="dashed" w:sz="4" w:space="0" w:color="auto"/>
              <w:left w:val="nil"/>
              <w:bottom w:val="dashed" w:sz="4" w:space="0" w:color="auto"/>
              <w:right w:val="nil"/>
            </w:tcBorders>
            <w:shd w:val="clear" w:color="auto" w:fill="auto"/>
            <w:noWrap/>
            <w:vAlign w:val="center"/>
          </w:tcPr>
          <w:p w14:paraId="1472FCF0" w14:textId="77777777" w:rsidR="003A53E5" w:rsidRPr="006B32D7" w:rsidRDefault="003A53E5" w:rsidP="00480034">
            <w:pPr>
              <w:rPr>
                <w:rFonts w:cstheme="minorHAnsi"/>
                <w:bCs/>
                <w:szCs w:val="20"/>
                <w:lang w:eastAsia="pl-PL"/>
              </w:rPr>
            </w:pPr>
            <w:r w:rsidRPr="006B32D7">
              <w:rPr>
                <w:rFonts w:cstheme="minorHAnsi"/>
                <w:bCs/>
                <w:szCs w:val="20"/>
                <w:lang w:eastAsia="pl-PL"/>
              </w:rPr>
              <w:t>0,171</w:t>
            </w:r>
          </w:p>
        </w:tc>
        <w:tc>
          <w:tcPr>
            <w:tcW w:w="969" w:type="pct"/>
            <w:gridSpan w:val="4"/>
            <w:tcBorders>
              <w:top w:val="dashed" w:sz="4" w:space="0" w:color="auto"/>
              <w:left w:val="single" w:sz="12" w:space="0" w:color="auto"/>
              <w:bottom w:val="dashed" w:sz="4" w:space="0" w:color="auto"/>
              <w:right w:val="nil"/>
            </w:tcBorders>
            <w:shd w:val="clear" w:color="auto" w:fill="auto"/>
            <w:noWrap/>
            <w:vAlign w:val="center"/>
          </w:tcPr>
          <w:p w14:paraId="1A5E5144" w14:textId="77777777" w:rsidR="003A53E5" w:rsidRPr="006B32D7" w:rsidRDefault="003A53E5" w:rsidP="00480034">
            <w:pPr>
              <w:rPr>
                <w:rFonts w:cstheme="minorHAnsi"/>
                <w:bCs/>
                <w:szCs w:val="20"/>
                <w:lang w:eastAsia="pl-PL"/>
              </w:rPr>
            </w:pPr>
            <w:r w:rsidRPr="006B32D7">
              <w:rPr>
                <w:rFonts w:cstheme="minorHAnsi"/>
                <w:bCs/>
                <w:szCs w:val="20"/>
                <w:lang w:eastAsia="pl-PL"/>
              </w:rPr>
              <w:t>0,182</w:t>
            </w:r>
          </w:p>
        </w:tc>
        <w:tc>
          <w:tcPr>
            <w:tcW w:w="1128" w:type="pct"/>
            <w:gridSpan w:val="3"/>
            <w:vMerge/>
            <w:tcBorders>
              <w:top w:val="nil"/>
              <w:left w:val="single" w:sz="12" w:space="0" w:color="auto"/>
              <w:bottom w:val="dashed" w:sz="4" w:space="0" w:color="000000"/>
              <w:right w:val="single" w:sz="12" w:space="0" w:color="auto"/>
            </w:tcBorders>
            <w:shd w:val="clear" w:color="auto" w:fill="auto"/>
            <w:vAlign w:val="center"/>
          </w:tcPr>
          <w:p w14:paraId="2F605B85" w14:textId="77777777" w:rsidR="003A53E5" w:rsidRPr="006B32D7" w:rsidRDefault="003A53E5" w:rsidP="00480034">
            <w:pPr>
              <w:jc w:val="left"/>
              <w:rPr>
                <w:rFonts w:cstheme="minorHAnsi"/>
                <w:szCs w:val="20"/>
                <w:lang w:eastAsia="pl-PL"/>
              </w:rPr>
            </w:pPr>
          </w:p>
        </w:tc>
      </w:tr>
      <w:tr w:rsidR="003A53E5" w:rsidRPr="006B32D7" w14:paraId="61573F91"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0DAA54E8" w14:textId="77777777" w:rsidR="003A53E5" w:rsidRPr="006B32D7" w:rsidRDefault="003A53E5" w:rsidP="00480034">
            <w:pPr>
              <w:rPr>
                <w:rFonts w:cstheme="minorHAnsi"/>
                <w:szCs w:val="20"/>
                <w:lang w:val="pl-PL" w:eastAsia="pl-PL"/>
              </w:rPr>
            </w:pPr>
            <w:r w:rsidRPr="006B32D7">
              <w:rPr>
                <w:rFonts w:cstheme="minorHAnsi"/>
                <w:szCs w:val="20"/>
                <w:lang w:val="pl-PL" w:eastAsia="pl-PL"/>
              </w:rPr>
              <w:t>zaprawa (mieszanka cement: piasek jak 1:5)</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5A87FD7B" w14:textId="77777777" w:rsidR="003A53E5" w:rsidRPr="006B32D7" w:rsidRDefault="003A53E5" w:rsidP="00480034">
            <w:pPr>
              <w:rPr>
                <w:rFonts w:cstheme="minorHAnsi"/>
                <w:bCs/>
                <w:szCs w:val="20"/>
                <w:lang w:eastAsia="pl-PL"/>
              </w:rPr>
            </w:pPr>
            <w:r w:rsidRPr="006B32D7">
              <w:rPr>
                <w:rFonts w:cstheme="minorHAnsi"/>
                <w:bCs/>
                <w:szCs w:val="20"/>
                <w:lang w:eastAsia="pl-PL"/>
              </w:rPr>
              <w:t>0,97</w:t>
            </w:r>
          </w:p>
        </w:tc>
        <w:tc>
          <w:tcPr>
            <w:tcW w:w="1097" w:type="pct"/>
            <w:gridSpan w:val="4"/>
            <w:tcBorders>
              <w:top w:val="dashed" w:sz="4" w:space="0" w:color="auto"/>
              <w:left w:val="nil"/>
              <w:bottom w:val="dashed" w:sz="4" w:space="0" w:color="auto"/>
              <w:right w:val="nil"/>
            </w:tcBorders>
            <w:shd w:val="clear" w:color="auto" w:fill="auto"/>
            <w:noWrap/>
            <w:vAlign w:val="center"/>
          </w:tcPr>
          <w:p w14:paraId="2E14302D" w14:textId="77777777" w:rsidR="003A53E5" w:rsidRPr="006B32D7" w:rsidRDefault="003A53E5" w:rsidP="00480034">
            <w:pPr>
              <w:rPr>
                <w:rFonts w:cstheme="minorHAnsi"/>
                <w:bCs/>
                <w:szCs w:val="20"/>
                <w:lang w:eastAsia="pl-PL"/>
              </w:rPr>
            </w:pPr>
            <w:r w:rsidRPr="006B32D7">
              <w:rPr>
                <w:rFonts w:cstheme="minorHAnsi"/>
                <w:bCs/>
                <w:szCs w:val="20"/>
                <w:lang w:eastAsia="pl-PL"/>
              </w:rPr>
              <w:t>0,146</w:t>
            </w:r>
          </w:p>
        </w:tc>
        <w:tc>
          <w:tcPr>
            <w:tcW w:w="969" w:type="pct"/>
            <w:gridSpan w:val="4"/>
            <w:tcBorders>
              <w:top w:val="dashed" w:sz="4" w:space="0" w:color="auto"/>
              <w:left w:val="single" w:sz="12" w:space="0" w:color="auto"/>
              <w:bottom w:val="dashed" w:sz="4" w:space="0" w:color="auto"/>
              <w:right w:val="nil"/>
            </w:tcBorders>
            <w:shd w:val="clear" w:color="auto" w:fill="auto"/>
            <w:noWrap/>
            <w:vAlign w:val="center"/>
          </w:tcPr>
          <w:p w14:paraId="5788F5AE" w14:textId="77777777" w:rsidR="003A53E5" w:rsidRPr="006B32D7" w:rsidRDefault="003A53E5" w:rsidP="00480034">
            <w:pPr>
              <w:rPr>
                <w:rFonts w:cstheme="minorHAnsi"/>
                <w:bCs/>
                <w:szCs w:val="20"/>
                <w:lang w:eastAsia="pl-PL"/>
              </w:rPr>
            </w:pPr>
            <w:r w:rsidRPr="006B32D7">
              <w:rPr>
                <w:rFonts w:cstheme="minorHAnsi"/>
                <w:bCs/>
                <w:szCs w:val="20"/>
                <w:lang w:eastAsia="pl-PL"/>
              </w:rPr>
              <w:t>0,156</w:t>
            </w:r>
          </w:p>
        </w:tc>
        <w:tc>
          <w:tcPr>
            <w:tcW w:w="1128" w:type="pct"/>
            <w:gridSpan w:val="3"/>
            <w:vMerge/>
            <w:tcBorders>
              <w:top w:val="nil"/>
              <w:left w:val="single" w:sz="12" w:space="0" w:color="auto"/>
              <w:bottom w:val="dashed" w:sz="4" w:space="0" w:color="000000"/>
              <w:right w:val="single" w:sz="12" w:space="0" w:color="auto"/>
            </w:tcBorders>
            <w:shd w:val="clear" w:color="auto" w:fill="auto"/>
            <w:vAlign w:val="center"/>
          </w:tcPr>
          <w:p w14:paraId="3C45EB0E" w14:textId="77777777" w:rsidR="003A53E5" w:rsidRPr="006B32D7" w:rsidRDefault="003A53E5" w:rsidP="00480034">
            <w:pPr>
              <w:jc w:val="left"/>
              <w:rPr>
                <w:rFonts w:cstheme="minorHAnsi"/>
                <w:szCs w:val="20"/>
                <w:lang w:eastAsia="pl-PL"/>
              </w:rPr>
            </w:pPr>
          </w:p>
        </w:tc>
      </w:tr>
      <w:tr w:rsidR="003A53E5" w:rsidRPr="006B32D7" w14:paraId="2F78FC50"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6B2E8274" w14:textId="77777777" w:rsidR="003A53E5" w:rsidRPr="006B32D7" w:rsidRDefault="003A53E5" w:rsidP="00480034">
            <w:pPr>
              <w:rPr>
                <w:rFonts w:cstheme="minorHAnsi"/>
                <w:szCs w:val="20"/>
                <w:lang w:val="pl-PL" w:eastAsia="pl-PL"/>
              </w:rPr>
            </w:pPr>
            <w:r w:rsidRPr="006B32D7">
              <w:rPr>
                <w:rFonts w:cstheme="minorHAnsi"/>
                <w:szCs w:val="20"/>
                <w:lang w:val="pl-PL" w:eastAsia="pl-PL"/>
              </w:rPr>
              <w:t>zaprawa (mieszanka cement: piasek jak 1:6)</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724F81BE" w14:textId="77777777" w:rsidR="003A53E5" w:rsidRPr="006B32D7" w:rsidRDefault="003A53E5" w:rsidP="00480034">
            <w:pPr>
              <w:rPr>
                <w:rFonts w:cstheme="minorHAnsi"/>
                <w:bCs/>
                <w:szCs w:val="20"/>
                <w:lang w:eastAsia="pl-PL"/>
              </w:rPr>
            </w:pPr>
            <w:r w:rsidRPr="006B32D7">
              <w:rPr>
                <w:rFonts w:cstheme="minorHAnsi"/>
                <w:bCs/>
                <w:szCs w:val="20"/>
                <w:lang w:eastAsia="pl-PL"/>
              </w:rPr>
              <w:t>0,85</w:t>
            </w:r>
          </w:p>
        </w:tc>
        <w:tc>
          <w:tcPr>
            <w:tcW w:w="1097" w:type="pct"/>
            <w:gridSpan w:val="4"/>
            <w:tcBorders>
              <w:top w:val="dashed" w:sz="4" w:space="0" w:color="auto"/>
              <w:left w:val="nil"/>
              <w:bottom w:val="dashed" w:sz="4" w:space="0" w:color="auto"/>
              <w:right w:val="nil"/>
            </w:tcBorders>
            <w:shd w:val="clear" w:color="auto" w:fill="auto"/>
            <w:noWrap/>
            <w:vAlign w:val="center"/>
          </w:tcPr>
          <w:p w14:paraId="6F313B8C" w14:textId="77777777" w:rsidR="003A53E5" w:rsidRPr="006B32D7" w:rsidRDefault="003A53E5" w:rsidP="00480034">
            <w:pPr>
              <w:rPr>
                <w:rFonts w:cstheme="minorHAnsi"/>
                <w:bCs/>
                <w:szCs w:val="20"/>
                <w:lang w:eastAsia="pl-PL"/>
              </w:rPr>
            </w:pPr>
            <w:r w:rsidRPr="006B32D7">
              <w:rPr>
                <w:rFonts w:cstheme="minorHAnsi"/>
                <w:bCs/>
                <w:szCs w:val="20"/>
                <w:lang w:eastAsia="pl-PL"/>
              </w:rPr>
              <w:t>0,127</w:t>
            </w:r>
          </w:p>
        </w:tc>
        <w:tc>
          <w:tcPr>
            <w:tcW w:w="969" w:type="pct"/>
            <w:gridSpan w:val="4"/>
            <w:tcBorders>
              <w:top w:val="dashed" w:sz="4" w:space="0" w:color="auto"/>
              <w:left w:val="single" w:sz="12" w:space="0" w:color="auto"/>
              <w:bottom w:val="dashed" w:sz="4" w:space="0" w:color="auto"/>
              <w:right w:val="nil"/>
            </w:tcBorders>
            <w:shd w:val="clear" w:color="auto" w:fill="auto"/>
            <w:noWrap/>
            <w:vAlign w:val="center"/>
          </w:tcPr>
          <w:p w14:paraId="4EC66EDB" w14:textId="77777777" w:rsidR="003A53E5" w:rsidRPr="006B32D7" w:rsidRDefault="003A53E5" w:rsidP="00480034">
            <w:pPr>
              <w:rPr>
                <w:rFonts w:cstheme="minorHAnsi"/>
                <w:bCs/>
                <w:szCs w:val="20"/>
                <w:lang w:eastAsia="pl-PL"/>
              </w:rPr>
            </w:pPr>
            <w:r w:rsidRPr="006B32D7">
              <w:rPr>
                <w:rFonts w:cstheme="minorHAnsi"/>
                <w:bCs/>
                <w:szCs w:val="20"/>
                <w:lang w:eastAsia="pl-PL"/>
              </w:rPr>
              <w:t>0,136</w:t>
            </w:r>
          </w:p>
        </w:tc>
        <w:tc>
          <w:tcPr>
            <w:tcW w:w="1128" w:type="pct"/>
            <w:gridSpan w:val="3"/>
            <w:vMerge/>
            <w:tcBorders>
              <w:top w:val="nil"/>
              <w:left w:val="single" w:sz="12" w:space="0" w:color="auto"/>
              <w:bottom w:val="dashed" w:sz="4" w:space="0" w:color="000000"/>
              <w:right w:val="single" w:sz="12" w:space="0" w:color="auto"/>
            </w:tcBorders>
            <w:shd w:val="clear" w:color="auto" w:fill="auto"/>
            <w:vAlign w:val="center"/>
          </w:tcPr>
          <w:p w14:paraId="2D97B149" w14:textId="77777777" w:rsidR="003A53E5" w:rsidRPr="006B32D7" w:rsidRDefault="003A53E5" w:rsidP="00480034">
            <w:pPr>
              <w:jc w:val="left"/>
              <w:rPr>
                <w:rFonts w:cstheme="minorHAnsi"/>
                <w:szCs w:val="20"/>
                <w:lang w:eastAsia="pl-PL"/>
              </w:rPr>
            </w:pPr>
          </w:p>
        </w:tc>
      </w:tr>
      <w:tr w:rsidR="003A53E5" w:rsidRPr="006B32D7" w14:paraId="142A188D"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4F7444C8" w14:textId="77777777" w:rsidR="003A53E5" w:rsidRPr="006B32D7" w:rsidRDefault="003A53E5" w:rsidP="00480034">
            <w:pPr>
              <w:rPr>
                <w:rFonts w:cstheme="minorHAnsi"/>
                <w:szCs w:val="20"/>
                <w:lang w:val="pl-PL" w:eastAsia="pl-PL"/>
              </w:rPr>
            </w:pPr>
            <w:r w:rsidRPr="006B32D7">
              <w:rPr>
                <w:rFonts w:cstheme="minorHAnsi"/>
                <w:szCs w:val="20"/>
                <w:lang w:val="pl-PL" w:eastAsia="pl-PL"/>
              </w:rPr>
              <w:t>zaprawa (mieszanka cement/żwir/piasek jak 1:½:4½ )</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3A7F7D94" w14:textId="77777777" w:rsidR="003A53E5" w:rsidRPr="006B32D7" w:rsidRDefault="003A53E5" w:rsidP="00480034">
            <w:pPr>
              <w:rPr>
                <w:rFonts w:cstheme="minorHAnsi"/>
                <w:bCs/>
                <w:szCs w:val="20"/>
                <w:lang w:eastAsia="pl-PL"/>
              </w:rPr>
            </w:pPr>
            <w:r w:rsidRPr="006B32D7">
              <w:rPr>
                <w:rFonts w:cstheme="minorHAnsi"/>
                <w:bCs/>
                <w:szCs w:val="20"/>
                <w:lang w:eastAsia="pl-PL"/>
              </w:rPr>
              <w:t>1,34</w:t>
            </w:r>
          </w:p>
        </w:tc>
        <w:tc>
          <w:tcPr>
            <w:tcW w:w="1097" w:type="pct"/>
            <w:gridSpan w:val="4"/>
            <w:tcBorders>
              <w:top w:val="dashed" w:sz="4" w:space="0" w:color="auto"/>
              <w:left w:val="nil"/>
              <w:bottom w:val="dashed" w:sz="4" w:space="0" w:color="auto"/>
              <w:right w:val="nil"/>
            </w:tcBorders>
            <w:shd w:val="clear" w:color="auto" w:fill="auto"/>
            <w:noWrap/>
            <w:vAlign w:val="center"/>
          </w:tcPr>
          <w:p w14:paraId="48017733" w14:textId="77777777" w:rsidR="003A53E5" w:rsidRPr="006B32D7" w:rsidRDefault="003A53E5" w:rsidP="00480034">
            <w:pPr>
              <w:rPr>
                <w:rFonts w:cstheme="minorHAnsi"/>
                <w:bCs/>
                <w:szCs w:val="20"/>
                <w:lang w:eastAsia="pl-PL"/>
              </w:rPr>
            </w:pPr>
            <w:r w:rsidRPr="006B32D7">
              <w:rPr>
                <w:rFonts w:cstheme="minorHAnsi"/>
                <w:bCs/>
                <w:szCs w:val="20"/>
                <w:lang w:eastAsia="pl-PL"/>
              </w:rPr>
              <w:t>0,200</w:t>
            </w:r>
          </w:p>
        </w:tc>
        <w:tc>
          <w:tcPr>
            <w:tcW w:w="969" w:type="pct"/>
            <w:gridSpan w:val="4"/>
            <w:tcBorders>
              <w:top w:val="dashed" w:sz="4" w:space="0" w:color="auto"/>
              <w:left w:val="single" w:sz="12" w:space="0" w:color="auto"/>
              <w:bottom w:val="dashed" w:sz="4" w:space="0" w:color="auto"/>
              <w:right w:val="nil"/>
            </w:tcBorders>
            <w:shd w:val="clear" w:color="auto" w:fill="auto"/>
            <w:noWrap/>
            <w:vAlign w:val="center"/>
          </w:tcPr>
          <w:p w14:paraId="7B46B099" w14:textId="77777777" w:rsidR="003A53E5" w:rsidRPr="006B32D7" w:rsidRDefault="003A53E5" w:rsidP="00480034">
            <w:pPr>
              <w:rPr>
                <w:rFonts w:cstheme="minorHAnsi"/>
                <w:bCs/>
                <w:szCs w:val="20"/>
                <w:lang w:eastAsia="pl-PL"/>
              </w:rPr>
            </w:pPr>
            <w:r w:rsidRPr="006B32D7">
              <w:rPr>
                <w:rFonts w:cstheme="minorHAnsi"/>
                <w:bCs/>
                <w:szCs w:val="20"/>
                <w:lang w:eastAsia="pl-PL"/>
              </w:rPr>
              <w:t>0,213</w:t>
            </w:r>
          </w:p>
        </w:tc>
        <w:tc>
          <w:tcPr>
            <w:tcW w:w="1128" w:type="pct"/>
            <w:gridSpan w:val="3"/>
            <w:vMerge/>
            <w:tcBorders>
              <w:top w:val="nil"/>
              <w:left w:val="single" w:sz="12" w:space="0" w:color="auto"/>
              <w:bottom w:val="dashed" w:sz="4" w:space="0" w:color="000000"/>
              <w:right w:val="single" w:sz="12" w:space="0" w:color="auto"/>
            </w:tcBorders>
            <w:shd w:val="clear" w:color="auto" w:fill="auto"/>
            <w:vAlign w:val="center"/>
          </w:tcPr>
          <w:p w14:paraId="61F1CBF3" w14:textId="77777777" w:rsidR="003A53E5" w:rsidRPr="006B32D7" w:rsidRDefault="003A53E5" w:rsidP="00480034">
            <w:pPr>
              <w:jc w:val="left"/>
              <w:rPr>
                <w:rFonts w:cstheme="minorHAnsi"/>
                <w:szCs w:val="20"/>
                <w:lang w:eastAsia="pl-PL"/>
              </w:rPr>
            </w:pPr>
          </w:p>
        </w:tc>
      </w:tr>
      <w:tr w:rsidR="003A53E5" w:rsidRPr="006B32D7" w14:paraId="4E3A6259"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2DFC8296" w14:textId="77777777" w:rsidR="003A53E5" w:rsidRPr="006B32D7" w:rsidRDefault="003A53E5" w:rsidP="00480034">
            <w:pPr>
              <w:rPr>
                <w:rFonts w:cstheme="minorHAnsi"/>
                <w:szCs w:val="20"/>
                <w:lang w:val="pl-PL" w:eastAsia="pl-PL"/>
              </w:rPr>
            </w:pPr>
            <w:r w:rsidRPr="006B32D7">
              <w:rPr>
                <w:rFonts w:cstheme="minorHAnsi"/>
                <w:szCs w:val="20"/>
                <w:lang w:val="pl-PL" w:eastAsia="pl-PL"/>
              </w:rPr>
              <w:t>zaprawa (mieszanka cement/żwir/piasek jak 1:1:6)</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4B2A7228" w14:textId="77777777" w:rsidR="003A53E5" w:rsidRPr="006B32D7" w:rsidRDefault="003A53E5" w:rsidP="00480034">
            <w:pPr>
              <w:rPr>
                <w:rFonts w:cstheme="minorHAnsi"/>
                <w:bCs/>
                <w:szCs w:val="20"/>
                <w:lang w:eastAsia="pl-PL"/>
              </w:rPr>
            </w:pPr>
            <w:r w:rsidRPr="006B32D7">
              <w:rPr>
                <w:rFonts w:cstheme="minorHAnsi"/>
                <w:bCs/>
                <w:szCs w:val="20"/>
                <w:lang w:eastAsia="pl-PL"/>
              </w:rPr>
              <w:t>1,11</w:t>
            </w:r>
          </w:p>
        </w:tc>
        <w:tc>
          <w:tcPr>
            <w:tcW w:w="1097" w:type="pct"/>
            <w:gridSpan w:val="4"/>
            <w:tcBorders>
              <w:top w:val="dashed" w:sz="4" w:space="0" w:color="auto"/>
              <w:left w:val="nil"/>
              <w:bottom w:val="dashed" w:sz="4" w:space="0" w:color="auto"/>
              <w:right w:val="nil"/>
            </w:tcBorders>
            <w:shd w:val="clear" w:color="auto" w:fill="auto"/>
            <w:noWrap/>
            <w:vAlign w:val="center"/>
          </w:tcPr>
          <w:p w14:paraId="366A552E" w14:textId="77777777" w:rsidR="003A53E5" w:rsidRPr="006B32D7" w:rsidRDefault="003A53E5" w:rsidP="00480034">
            <w:pPr>
              <w:rPr>
                <w:rFonts w:cstheme="minorHAnsi"/>
                <w:bCs/>
                <w:szCs w:val="20"/>
                <w:lang w:eastAsia="pl-PL"/>
              </w:rPr>
            </w:pPr>
            <w:r w:rsidRPr="006B32D7">
              <w:rPr>
                <w:rFonts w:cstheme="minorHAnsi"/>
                <w:bCs/>
                <w:szCs w:val="20"/>
                <w:lang w:eastAsia="pl-PL"/>
              </w:rPr>
              <w:t>0,163</w:t>
            </w:r>
          </w:p>
        </w:tc>
        <w:tc>
          <w:tcPr>
            <w:tcW w:w="969" w:type="pct"/>
            <w:gridSpan w:val="4"/>
            <w:tcBorders>
              <w:top w:val="dashed" w:sz="4" w:space="0" w:color="auto"/>
              <w:left w:val="single" w:sz="12" w:space="0" w:color="auto"/>
              <w:bottom w:val="dashed" w:sz="4" w:space="0" w:color="auto"/>
              <w:right w:val="nil"/>
            </w:tcBorders>
            <w:shd w:val="clear" w:color="auto" w:fill="auto"/>
            <w:noWrap/>
            <w:vAlign w:val="center"/>
          </w:tcPr>
          <w:p w14:paraId="285287B9" w14:textId="77777777" w:rsidR="003A53E5" w:rsidRPr="006B32D7" w:rsidRDefault="003A53E5" w:rsidP="00480034">
            <w:pPr>
              <w:rPr>
                <w:rFonts w:cstheme="minorHAnsi"/>
                <w:bCs/>
                <w:szCs w:val="20"/>
                <w:lang w:eastAsia="pl-PL"/>
              </w:rPr>
            </w:pPr>
            <w:r w:rsidRPr="006B32D7">
              <w:rPr>
                <w:rFonts w:cstheme="minorHAnsi"/>
                <w:bCs/>
                <w:szCs w:val="20"/>
                <w:lang w:eastAsia="pl-PL"/>
              </w:rPr>
              <w:t>0,174</w:t>
            </w:r>
          </w:p>
        </w:tc>
        <w:tc>
          <w:tcPr>
            <w:tcW w:w="1128" w:type="pct"/>
            <w:gridSpan w:val="3"/>
            <w:vMerge/>
            <w:tcBorders>
              <w:top w:val="nil"/>
              <w:left w:val="single" w:sz="12" w:space="0" w:color="auto"/>
              <w:bottom w:val="dashed" w:sz="4" w:space="0" w:color="000000"/>
              <w:right w:val="single" w:sz="12" w:space="0" w:color="auto"/>
            </w:tcBorders>
            <w:shd w:val="clear" w:color="auto" w:fill="auto"/>
            <w:vAlign w:val="center"/>
          </w:tcPr>
          <w:p w14:paraId="012D9F06" w14:textId="77777777" w:rsidR="003A53E5" w:rsidRPr="006B32D7" w:rsidRDefault="003A53E5" w:rsidP="00480034">
            <w:pPr>
              <w:jc w:val="left"/>
              <w:rPr>
                <w:rFonts w:cstheme="minorHAnsi"/>
                <w:szCs w:val="20"/>
                <w:lang w:eastAsia="pl-PL"/>
              </w:rPr>
            </w:pPr>
          </w:p>
        </w:tc>
      </w:tr>
      <w:tr w:rsidR="003A53E5" w:rsidRPr="006B32D7" w14:paraId="2CA6C1BE" w14:textId="77777777" w:rsidTr="0079039B">
        <w:trPr>
          <w:trHeight w:val="510"/>
        </w:trPr>
        <w:tc>
          <w:tcPr>
            <w:tcW w:w="1437" w:type="pct"/>
            <w:tcBorders>
              <w:top w:val="nil"/>
              <w:left w:val="single" w:sz="12" w:space="0" w:color="auto"/>
              <w:bottom w:val="single" w:sz="4" w:space="0" w:color="auto"/>
              <w:right w:val="nil"/>
            </w:tcBorders>
            <w:shd w:val="clear" w:color="auto" w:fill="auto"/>
            <w:vAlign w:val="center"/>
          </w:tcPr>
          <w:p w14:paraId="30DBE0E0" w14:textId="77777777" w:rsidR="003A53E5" w:rsidRPr="006B32D7" w:rsidRDefault="003A53E5" w:rsidP="00480034">
            <w:pPr>
              <w:rPr>
                <w:rFonts w:cstheme="minorHAnsi"/>
                <w:szCs w:val="20"/>
                <w:lang w:val="pl-PL" w:eastAsia="pl-PL"/>
              </w:rPr>
            </w:pPr>
            <w:r w:rsidRPr="006B32D7">
              <w:rPr>
                <w:rFonts w:cstheme="minorHAnsi"/>
                <w:szCs w:val="20"/>
                <w:lang w:val="pl-PL" w:eastAsia="pl-PL"/>
              </w:rPr>
              <w:t>zaprawa (mieszanka cement/żwir/piasek jak 1:2:9)</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7E4ECFEE" w14:textId="77777777" w:rsidR="003A53E5" w:rsidRPr="006B32D7" w:rsidRDefault="003A53E5" w:rsidP="00480034">
            <w:pPr>
              <w:rPr>
                <w:rFonts w:cstheme="minorHAnsi"/>
                <w:bCs/>
                <w:szCs w:val="20"/>
                <w:lang w:eastAsia="pl-PL"/>
              </w:rPr>
            </w:pPr>
            <w:r w:rsidRPr="006B32D7">
              <w:rPr>
                <w:rFonts w:cstheme="minorHAnsi"/>
                <w:bCs/>
                <w:szCs w:val="20"/>
                <w:lang w:eastAsia="pl-PL"/>
              </w:rPr>
              <w:t>1,03</w:t>
            </w:r>
          </w:p>
        </w:tc>
        <w:tc>
          <w:tcPr>
            <w:tcW w:w="1097" w:type="pct"/>
            <w:gridSpan w:val="4"/>
            <w:tcBorders>
              <w:top w:val="dashed" w:sz="4" w:space="0" w:color="auto"/>
              <w:left w:val="nil"/>
              <w:bottom w:val="dashed" w:sz="4" w:space="0" w:color="auto"/>
              <w:right w:val="nil"/>
            </w:tcBorders>
            <w:shd w:val="clear" w:color="auto" w:fill="auto"/>
            <w:noWrap/>
            <w:vAlign w:val="center"/>
          </w:tcPr>
          <w:p w14:paraId="308BE682" w14:textId="77777777" w:rsidR="003A53E5" w:rsidRPr="006B32D7" w:rsidRDefault="003A53E5" w:rsidP="00480034">
            <w:pPr>
              <w:rPr>
                <w:rFonts w:cstheme="minorHAnsi"/>
                <w:bCs/>
                <w:szCs w:val="20"/>
                <w:lang w:eastAsia="pl-PL"/>
              </w:rPr>
            </w:pPr>
            <w:r w:rsidRPr="006B32D7">
              <w:rPr>
                <w:rFonts w:cstheme="minorHAnsi"/>
                <w:bCs/>
                <w:szCs w:val="20"/>
                <w:lang w:eastAsia="pl-PL"/>
              </w:rPr>
              <w:t>0,145</w:t>
            </w:r>
          </w:p>
        </w:tc>
        <w:tc>
          <w:tcPr>
            <w:tcW w:w="969" w:type="pct"/>
            <w:gridSpan w:val="4"/>
            <w:tcBorders>
              <w:top w:val="dashed" w:sz="4" w:space="0" w:color="auto"/>
              <w:left w:val="single" w:sz="12" w:space="0" w:color="auto"/>
              <w:bottom w:val="dashed" w:sz="4" w:space="0" w:color="auto"/>
              <w:right w:val="nil"/>
            </w:tcBorders>
            <w:shd w:val="clear" w:color="auto" w:fill="auto"/>
            <w:noWrap/>
            <w:vAlign w:val="center"/>
          </w:tcPr>
          <w:p w14:paraId="0216C540" w14:textId="77777777" w:rsidR="003A53E5" w:rsidRPr="006B32D7" w:rsidRDefault="003A53E5" w:rsidP="00480034">
            <w:pPr>
              <w:rPr>
                <w:rFonts w:cstheme="minorHAnsi"/>
                <w:bCs/>
                <w:szCs w:val="20"/>
                <w:lang w:eastAsia="pl-PL"/>
              </w:rPr>
            </w:pPr>
            <w:r w:rsidRPr="006B32D7">
              <w:rPr>
                <w:rFonts w:cstheme="minorHAnsi"/>
                <w:bCs/>
                <w:szCs w:val="20"/>
                <w:lang w:eastAsia="pl-PL"/>
              </w:rPr>
              <w:t>0,155</w:t>
            </w:r>
          </w:p>
        </w:tc>
        <w:tc>
          <w:tcPr>
            <w:tcW w:w="1128" w:type="pct"/>
            <w:gridSpan w:val="3"/>
            <w:vMerge/>
            <w:tcBorders>
              <w:top w:val="nil"/>
              <w:left w:val="single" w:sz="12" w:space="0" w:color="auto"/>
              <w:bottom w:val="dashed" w:sz="4" w:space="0" w:color="000000"/>
              <w:right w:val="single" w:sz="12" w:space="0" w:color="auto"/>
            </w:tcBorders>
            <w:shd w:val="clear" w:color="auto" w:fill="auto"/>
            <w:vAlign w:val="center"/>
          </w:tcPr>
          <w:p w14:paraId="3E99C852" w14:textId="77777777" w:rsidR="003A53E5" w:rsidRPr="006B32D7" w:rsidRDefault="003A53E5" w:rsidP="00480034">
            <w:pPr>
              <w:jc w:val="left"/>
              <w:rPr>
                <w:rFonts w:cstheme="minorHAnsi"/>
                <w:szCs w:val="20"/>
                <w:lang w:eastAsia="pl-PL"/>
              </w:rPr>
            </w:pPr>
          </w:p>
        </w:tc>
      </w:tr>
      <w:tr w:rsidR="003A53E5" w:rsidRPr="006B32D7" w14:paraId="0029A29A"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463593D" w14:textId="77777777" w:rsidR="003A53E5" w:rsidRPr="006B32D7" w:rsidRDefault="003A53E5" w:rsidP="00480034">
            <w:pPr>
              <w:rPr>
                <w:rFonts w:cstheme="minorHAnsi"/>
                <w:szCs w:val="20"/>
                <w:lang w:eastAsia="pl-PL"/>
              </w:rPr>
            </w:pPr>
            <w:r w:rsidRPr="006B32D7">
              <w:rPr>
                <w:rFonts w:cstheme="minorHAnsi"/>
                <w:szCs w:val="20"/>
                <w:lang w:eastAsia="pl-PL"/>
              </w:rPr>
              <w:t>ziemia stabilizowana cementem 5%</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42632A03" w14:textId="77777777" w:rsidR="003A53E5" w:rsidRPr="006B32D7" w:rsidRDefault="003A53E5" w:rsidP="00480034">
            <w:pPr>
              <w:rPr>
                <w:rFonts w:cstheme="minorHAnsi"/>
                <w:bCs/>
                <w:szCs w:val="20"/>
                <w:lang w:eastAsia="pl-PL"/>
              </w:rPr>
            </w:pPr>
            <w:r w:rsidRPr="006B32D7">
              <w:rPr>
                <w:rFonts w:cstheme="minorHAnsi"/>
                <w:bCs/>
                <w:szCs w:val="20"/>
                <w:lang w:eastAsia="pl-PL"/>
              </w:rPr>
              <w:t>0,68</w:t>
            </w:r>
          </w:p>
        </w:tc>
        <w:tc>
          <w:tcPr>
            <w:tcW w:w="1097" w:type="pct"/>
            <w:gridSpan w:val="4"/>
            <w:tcBorders>
              <w:top w:val="dashed" w:sz="4" w:space="0" w:color="auto"/>
              <w:left w:val="nil"/>
              <w:bottom w:val="dashed" w:sz="4" w:space="0" w:color="auto"/>
              <w:right w:val="nil"/>
            </w:tcBorders>
            <w:shd w:val="clear" w:color="auto" w:fill="auto"/>
            <w:noWrap/>
            <w:vAlign w:val="center"/>
          </w:tcPr>
          <w:p w14:paraId="714F9F69" w14:textId="77777777" w:rsidR="003A53E5" w:rsidRPr="006B32D7" w:rsidRDefault="003A53E5" w:rsidP="00480034">
            <w:pPr>
              <w:rPr>
                <w:rFonts w:cstheme="minorHAnsi"/>
                <w:bCs/>
                <w:szCs w:val="20"/>
                <w:lang w:eastAsia="pl-PL"/>
              </w:rPr>
            </w:pPr>
            <w:r w:rsidRPr="006B32D7">
              <w:rPr>
                <w:rFonts w:cstheme="minorHAnsi"/>
                <w:bCs/>
                <w:szCs w:val="20"/>
                <w:lang w:eastAsia="pl-PL"/>
              </w:rPr>
              <w:t>0,060</w:t>
            </w:r>
          </w:p>
        </w:tc>
        <w:tc>
          <w:tcPr>
            <w:tcW w:w="969" w:type="pct"/>
            <w:gridSpan w:val="4"/>
            <w:tcBorders>
              <w:top w:val="dashed" w:sz="4" w:space="0" w:color="auto"/>
              <w:left w:val="single" w:sz="12" w:space="0" w:color="auto"/>
              <w:bottom w:val="dashed" w:sz="4" w:space="0" w:color="auto"/>
              <w:right w:val="single" w:sz="12" w:space="0" w:color="000000"/>
            </w:tcBorders>
            <w:shd w:val="clear" w:color="auto" w:fill="auto"/>
            <w:noWrap/>
            <w:vAlign w:val="center"/>
          </w:tcPr>
          <w:p w14:paraId="16A375AF" w14:textId="77777777" w:rsidR="003A53E5" w:rsidRPr="006B32D7" w:rsidRDefault="003A53E5" w:rsidP="00480034">
            <w:pPr>
              <w:rPr>
                <w:rFonts w:cstheme="minorHAnsi"/>
                <w:bCs/>
                <w:szCs w:val="20"/>
                <w:lang w:eastAsia="pl-PL"/>
              </w:rPr>
            </w:pPr>
            <w:r w:rsidRPr="006B32D7">
              <w:rPr>
                <w:rFonts w:cstheme="minorHAnsi"/>
                <w:bCs/>
                <w:szCs w:val="20"/>
                <w:lang w:eastAsia="pl-PL"/>
              </w:rPr>
              <w:t>0,061</w:t>
            </w:r>
          </w:p>
        </w:tc>
        <w:tc>
          <w:tcPr>
            <w:tcW w:w="1128" w:type="pct"/>
            <w:gridSpan w:val="3"/>
            <w:tcBorders>
              <w:top w:val="nil"/>
              <w:left w:val="nil"/>
              <w:bottom w:val="dashed" w:sz="4" w:space="0" w:color="auto"/>
              <w:right w:val="single" w:sz="12" w:space="0" w:color="auto"/>
            </w:tcBorders>
            <w:shd w:val="clear" w:color="auto" w:fill="auto"/>
            <w:vAlign w:val="center"/>
          </w:tcPr>
          <w:p w14:paraId="17E67BD7" w14:textId="77777777" w:rsidR="003A53E5" w:rsidRPr="006B32D7" w:rsidRDefault="003A53E5" w:rsidP="00480034">
            <w:pPr>
              <w:jc w:val="left"/>
              <w:rPr>
                <w:rFonts w:cstheme="minorHAnsi"/>
                <w:szCs w:val="20"/>
                <w:lang w:eastAsia="pl-PL"/>
              </w:rPr>
            </w:pPr>
            <w:r w:rsidRPr="006B32D7">
              <w:rPr>
                <w:rFonts w:cstheme="minorHAnsi"/>
                <w:szCs w:val="20"/>
                <w:lang w:eastAsia="pl-PL"/>
              </w:rPr>
              <w:t>założenie: 5% zawartość cementu</w:t>
            </w:r>
          </w:p>
        </w:tc>
      </w:tr>
      <w:tr w:rsidR="003A53E5" w:rsidRPr="006B32D7" w14:paraId="7740208C" w14:textId="77777777" w:rsidTr="0079039B">
        <w:trPr>
          <w:trHeight w:val="735"/>
        </w:trPr>
        <w:tc>
          <w:tcPr>
            <w:tcW w:w="1437" w:type="pct"/>
            <w:tcBorders>
              <w:top w:val="nil"/>
              <w:left w:val="single" w:sz="12" w:space="0" w:color="auto"/>
              <w:bottom w:val="single" w:sz="8" w:space="0" w:color="auto"/>
              <w:right w:val="nil"/>
            </w:tcBorders>
            <w:shd w:val="clear" w:color="auto" w:fill="auto"/>
            <w:vAlign w:val="center"/>
          </w:tcPr>
          <w:p w14:paraId="584FA9F6" w14:textId="77777777" w:rsidR="003A53E5" w:rsidRPr="006B32D7" w:rsidRDefault="003A53E5" w:rsidP="00480034">
            <w:pPr>
              <w:rPr>
                <w:rFonts w:cstheme="minorHAnsi"/>
                <w:szCs w:val="20"/>
                <w:lang w:eastAsia="pl-PL"/>
              </w:rPr>
            </w:pPr>
            <w:r w:rsidRPr="006B32D7">
              <w:rPr>
                <w:rFonts w:cstheme="minorHAnsi"/>
                <w:szCs w:val="20"/>
                <w:lang w:eastAsia="pl-PL"/>
              </w:rPr>
              <w:t>ziemia stabilizowana cementem 8%</w:t>
            </w:r>
          </w:p>
        </w:tc>
        <w:tc>
          <w:tcPr>
            <w:tcW w:w="369" w:type="pct"/>
            <w:tcBorders>
              <w:top w:val="dashed" w:sz="4" w:space="0" w:color="auto"/>
              <w:left w:val="single" w:sz="12" w:space="0" w:color="auto"/>
              <w:bottom w:val="single" w:sz="8" w:space="0" w:color="auto"/>
              <w:right w:val="single" w:sz="12" w:space="0" w:color="000000"/>
            </w:tcBorders>
            <w:shd w:val="clear" w:color="auto" w:fill="auto"/>
            <w:noWrap/>
            <w:vAlign w:val="center"/>
          </w:tcPr>
          <w:p w14:paraId="03382F2B" w14:textId="77777777" w:rsidR="003A53E5" w:rsidRPr="006B32D7" w:rsidRDefault="003A53E5" w:rsidP="00480034">
            <w:pPr>
              <w:rPr>
                <w:rFonts w:cstheme="minorHAnsi"/>
                <w:bCs/>
                <w:szCs w:val="20"/>
                <w:lang w:eastAsia="pl-PL"/>
              </w:rPr>
            </w:pPr>
            <w:r w:rsidRPr="006B32D7">
              <w:rPr>
                <w:rFonts w:cstheme="minorHAnsi"/>
                <w:bCs/>
                <w:szCs w:val="20"/>
                <w:lang w:eastAsia="pl-PL"/>
              </w:rPr>
              <w:t>0,83</w:t>
            </w:r>
          </w:p>
        </w:tc>
        <w:tc>
          <w:tcPr>
            <w:tcW w:w="1097" w:type="pct"/>
            <w:gridSpan w:val="4"/>
            <w:tcBorders>
              <w:top w:val="dashed" w:sz="4" w:space="0" w:color="auto"/>
              <w:left w:val="nil"/>
              <w:bottom w:val="single" w:sz="8" w:space="0" w:color="auto"/>
              <w:right w:val="nil"/>
            </w:tcBorders>
            <w:shd w:val="clear" w:color="auto" w:fill="auto"/>
            <w:noWrap/>
            <w:vAlign w:val="center"/>
          </w:tcPr>
          <w:p w14:paraId="1D763C98" w14:textId="77777777" w:rsidR="003A53E5" w:rsidRPr="006B32D7" w:rsidRDefault="003A53E5" w:rsidP="00480034">
            <w:pPr>
              <w:rPr>
                <w:rFonts w:cstheme="minorHAnsi"/>
                <w:bCs/>
                <w:szCs w:val="20"/>
                <w:lang w:eastAsia="pl-PL"/>
              </w:rPr>
            </w:pPr>
            <w:r w:rsidRPr="006B32D7">
              <w:rPr>
                <w:rFonts w:cstheme="minorHAnsi"/>
                <w:bCs/>
                <w:szCs w:val="20"/>
                <w:lang w:eastAsia="pl-PL"/>
              </w:rPr>
              <w:t>0,082</w:t>
            </w:r>
          </w:p>
        </w:tc>
        <w:tc>
          <w:tcPr>
            <w:tcW w:w="969" w:type="pct"/>
            <w:gridSpan w:val="4"/>
            <w:tcBorders>
              <w:top w:val="dashed" w:sz="4" w:space="0" w:color="auto"/>
              <w:left w:val="single" w:sz="12" w:space="0" w:color="auto"/>
              <w:bottom w:val="nil"/>
              <w:right w:val="single" w:sz="12" w:space="0" w:color="000000"/>
            </w:tcBorders>
            <w:shd w:val="clear" w:color="auto" w:fill="auto"/>
            <w:noWrap/>
            <w:vAlign w:val="center"/>
          </w:tcPr>
          <w:p w14:paraId="5BFF60FF" w14:textId="77777777" w:rsidR="003A53E5" w:rsidRPr="006B32D7" w:rsidRDefault="003A53E5" w:rsidP="00480034">
            <w:pPr>
              <w:rPr>
                <w:rFonts w:cstheme="minorHAnsi"/>
                <w:bCs/>
                <w:szCs w:val="20"/>
                <w:lang w:eastAsia="pl-PL"/>
              </w:rPr>
            </w:pPr>
            <w:r w:rsidRPr="006B32D7">
              <w:rPr>
                <w:rFonts w:cstheme="minorHAnsi"/>
                <w:bCs/>
                <w:szCs w:val="20"/>
                <w:lang w:eastAsia="pl-PL"/>
              </w:rPr>
              <w:t>0,084</w:t>
            </w:r>
          </w:p>
        </w:tc>
        <w:tc>
          <w:tcPr>
            <w:tcW w:w="1128" w:type="pct"/>
            <w:gridSpan w:val="3"/>
            <w:tcBorders>
              <w:top w:val="nil"/>
              <w:left w:val="nil"/>
              <w:bottom w:val="single" w:sz="8" w:space="0" w:color="auto"/>
              <w:right w:val="single" w:sz="12" w:space="0" w:color="auto"/>
            </w:tcBorders>
            <w:shd w:val="clear" w:color="auto" w:fill="auto"/>
            <w:vAlign w:val="center"/>
          </w:tcPr>
          <w:p w14:paraId="6F38F5F1" w14:textId="77777777" w:rsidR="003A53E5" w:rsidRPr="006B32D7" w:rsidRDefault="003A53E5" w:rsidP="00480034">
            <w:pPr>
              <w:jc w:val="left"/>
              <w:rPr>
                <w:rFonts w:cstheme="minorHAnsi"/>
                <w:szCs w:val="20"/>
                <w:lang w:val="pl-PL" w:eastAsia="pl-PL"/>
              </w:rPr>
            </w:pPr>
            <w:r w:rsidRPr="006B32D7">
              <w:rPr>
                <w:rFonts w:cstheme="minorHAnsi"/>
                <w:szCs w:val="20"/>
                <w:lang w:val="pl-PL" w:eastAsia="pl-PL"/>
              </w:rPr>
              <w:t>założenie: 8% zawartość stabilizatora (6% cement, 2% wapno niegaszone)</w:t>
            </w:r>
          </w:p>
        </w:tc>
      </w:tr>
      <w:tr w:rsidR="003A53E5" w:rsidRPr="006B32D7" w14:paraId="0C9D4748"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722DA0C1" w14:textId="77777777" w:rsidR="003A53E5" w:rsidRPr="006B32D7" w:rsidRDefault="003A53E5" w:rsidP="00480034">
            <w:pPr>
              <w:rPr>
                <w:rFonts w:cstheme="minorHAnsi"/>
                <w:szCs w:val="20"/>
                <w:lang w:eastAsia="pl-PL"/>
              </w:rPr>
            </w:pPr>
            <w:r w:rsidRPr="006B32D7">
              <w:rPr>
                <w:rFonts w:cstheme="minorHAnsi"/>
                <w:szCs w:val="20"/>
                <w:lang w:eastAsia="pl-PL"/>
              </w:rPr>
              <w:t>ceramika - średnia</w:t>
            </w:r>
          </w:p>
        </w:tc>
        <w:tc>
          <w:tcPr>
            <w:tcW w:w="369" w:type="pct"/>
            <w:tcBorders>
              <w:top w:val="nil"/>
              <w:left w:val="nil"/>
              <w:bottom w:val="dashed" w:sz="4" w:space="0" w:color="auto"/>
              <w:right w:val="single" w:sz="4" w:space="0" w:color="000000"/>
            </w:tcBorders>
            <w:shd w:val="clear" w:color="auto" w:fill="auto"/>
            <w:noWrap/>
            <w:vAlign w:val="center"/>
          </w:tcPr>
          <w:p w14:paraId="5B7CFCBB" w14:textId="77777777" w:rsidR="003A53E5" w:rsidRPr="006B32D7" w:rsidRDefault="003A53E5" w:rsidP="00480034">
            <w:pPr>
              <w:rPr>
                <w:rFonts w:cstheme="minorHAnsi"/>
                <w:bCs/>
                <w:szCs w:val="20"/>
                <w:lang w:eastAsia="pl-PL"/>
              </w:rPr>
            </w:pPr>
            <w:r w:rsidRPr="006B32D7">
              <w:rPr>
                <w:rFonts w:cstheme="minorHAnsi"/>
                <w:bCs/>
                <w:szCs w:val="20"/>
                <w:lang w:eastAsia="pl-PL"/>
              </w:rPr>
              <w:t>10,00</w:t>
            </w:r>
          </w:p>
        </w:tc>
        <w:tc>
          <w:tcPr>
            <w:tcW w:w="1097" w:type="pct"/>
            <w:gridSpan w:val="4"/>
            <w:tcBorders>
              <w:top w:val="nil"/>
              <w:left w:val="single" w:sz="12" w:space="0" w:color="auto"/>
              <w:bottom w:val="dashed" w:sz="4" w:space="0" w:color="auto"/>
              <w:right w:val="nil"/>
            </w:tcBorders>
            <w:shd w:val="clear" w:color="auto" w:fill="auto"/>
            <w:noWrap/>
            <w:vAlign w:val="center"/>
          </w:tcPr>
          <w:p w14:paraId="64F86C12" w14:textId="77777777" w:rsidR="003A53E5" w:rsidRPr="006B32D7" w:rsidRDefault="003A53E5" w:rsidP="00480034">
            <w:pPr>
              <w:rPr>
                <w:rFonts w:cstheme="minorHAnsi"/>
                <w:bCs/>
                <w:szCs w:val="20"/>
                <w:lang w:eastAsia="pl-PL"/>
              </w:rPr>
            </w:pPr>
            <w:r w:rsidRPr="006B32D7">
              <w:rPr>
                <w:rFonts w:cstheme="minorHAnsi"/>
                <w:bCs/>
                <w:szCs w:val="20"/>
                <w:lang w:eastAsia="pl-PL"/>
              </w:rPr>
              <w:t>0,66</w:t>
            </w:r>
          </w:p>
        </w:tc>
        <w:tc>
          <w:tcPr>
            <w:tcW w:w="969" w:type="pct"/>
            <w:gridSpan w:val="4"/>
            <w:tcBorders>
              <w:top w:val="single" w:sz="8" w:space="0" w:color="auto"/>
              <w:left w:val="single" w:sz="8" w:space="0" w:color="auto"/>
              <w:bottom w:val="dashed" w:sz="4" w:space="0" w:color="auto"/>
              <w:right w:val="single" w:sz="8" w:space="0" w:color="000000"/>
            </w:tcBorders>
            <w:shd w:val="clear" w:color="auto" w:fill="auto"/>
            <w:noWrap/>
            <w:vAlign w:val="center"/>
          </w:tcPr>
          <w:p w14:paraId="2956DC16" w14:textId="77777777" w:rsidR="003A53E5" w:rsidRPr="006B32D7" w:rsidRDefault="003A53E5" w:rsidP="00480034">
            <w:pPr>
              <w:rPr>
                <w:rFonts w:cstheme="minorHAnsi"/>
                <w:bCs/>
                <w:szCs w:val="20"/>
                <w:lang w:eastAsia="pl-PL"/>
              </w:rPr>
            </w:pPr>
            <w:r w:rsidRPr="006B32D7">
              <w:rPr>
                <w:rFonts w:cstheme="minorHAnsi"/>
                <w:bCs/>
                <w:szCs w:val="20"/>
                <w:lang w:eastAsia="pl-PL"/>
              </w:rPr>
              <w:t>0,70</w:t>
            </w:r>
          </w:p>
        </w:tc>
        <w:tc>
          <w:tcPr>
            <w:tcW w:w="1128" w:type="pct"/>
            <w:gridSpan w:val="3"/>
            <w:tcBorders>
              <w:top w:val="nil"/>
              <w:left w:val="nil"/>
              <w:bottom w:val="dashed" w:sz="4" w:space="0" w:color="auto"/>
              <w:right w:val="single" w:sz="12" w:space="0" w:color="auto"/>
            </w:tcBorders>
            <w:shd w:val="clear" w:color="auto" w:fill="auto"/>
            <w:vAlign w:val="center"/>
          </w:tcPr>
          <w:p w14:paraId="044600E7" w14:textId="77777777" w:rsidR="003A53E5" w:rsidRPr="006B32D7" w:rsidRDefault="003A53E5" w:rsidP="00480034">
            <w:pPr>
              <w:jc w:val="left"/>
              <w:rPr>
                <w:rFonts w:cstheme="minorHAnsi"/>
                <w:szCs w:val="20"/>
                <w:lang w:eastAsia="pl-PL"/>
              </w:rPr>
            </w:pPr>
          </w:p>
        </w:tc>
      </w:tr>
      <w:tr w:rsidR="003A53E5" w:rsidRPr="006B32D7" w14:paraId="05202027"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08C452D3" w14:textId="77777777" w:rsidR="003A53E5" w:rsidRPr="006B32D7" w:rsidRDefault="003A53E5" w:rsidP="00480034">
            <w:pPr>
              <w:rPr>
                <w:rFonts w:cstheme="minorHAnsi"/>
                <w:szCs w:val="20"/>
                <w:lang w:eastAsia="pl-PL"/>
              </w:rPr>
            </w:pPr>
            <w:r w:rsidRPr="006B32D7">
              <w:rPr>
                <w:rFonts w:cstheme="minorHAnsi"/>
                <w:szCs w:val="20"/>
                <w:lang w:eastAsia="pl-PL"/>
              </w:rPr>
              <w:t>akcesoria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6EAA2EEF" w14:textId="77777777" w:rsidR="003A53E5" w:rsidRPr="006B32D7" w:rsidRDefault="003A53E5" w:rsidP="00480034">
            <w:pPr>
              <w:rPr>
                <w:rFonts w:cstheme="minorHAnsi"/>
                <w:bCs/>
                <w:szCs w:val="20"/>
                <w:lang w:eastAsia="pl-PL"/>
              </w:rPr>
            </w:pPr>
            <w:r w:rsidRPr="006B32D7">
              <w:rPr>
                <w:rFonts w:cstheme="minorHAnsi"/>
                <w:bCs/>
                <w:szCs w:val="20"/>
                <w:lang w:eastAsia="pl-PL"/>
              </w:rPr>
              <w:t>20,00</w:t>
            </w:r>
          </w:p>
        </w:tc>
        <w:tc>
          <w:tcPr>
            <w:tcW w:w="1097" w:type="pct"/>
            <w:gridSpan w:val="4"/>
            <w:tcBorders>
              <w:top w:val="dashed" w:sz="4" w:space="0" w:color="auto"/>
              <w:left w:val="nil"/>
              <w:bottom w:val="dashed" w:sz="4" w:space="0" w:color="auto"/>
              <w:right w:val="nil"/>
            </w:tcBorders>
            <w:shd w:val="clear" w:color="auto" w:fill="auto"/>
            <w:noWrap/>
            <w:vAlign w:val="center"/>
          </w:tcPr>
          <w:p w14:paraId="11D76F34" w14:textId="77777777" w:rsidR="003A53E5" w:rsidRPr="006B32D7" w:rsidRDefault="003A53E5" w:rsidP="00480034">
            <w:pPr>
              <w:rPr>
                <w:rFonts w:cstheme="minorHAnsi"/>
                <w:bCs/>
                <w:szCs w:val="20"/>
                <w:lang w:eastAsia="pl-PL"/>
              </w:rPr>
            </w:pPr>
            <w:r w:rsidRPr="006B32D7">
              <w:rPr>
                <w:rFonts w:cstheme="minorHAnsi"/>
                <w:bCs/>
                <w:szCs w:val="20"/>
                <w:lang w:eastAsia="pl-PL"/>
              </w:rPr>
              <w:t>1,07</w:t>
            </w:r>
          </w:p>
        </w:tc>
        <w:tc>
          <w:tcPr>
            <w:tcW w:w="969" w:type="pct"/>
            <w:gridSpan w:val="4"/>
            <w:tcBorders>
              <w:top w:val="dashed" w:sz="4" w:space="0" w:color="auto"/>
              <w:left w:val="single" w:sz="8" w:space="0" w:color="auto"/>
              <w:bottom w:val="dashed" w:sz="4" w:space="0" w:color="auto"/>
              <w:right w:val="single" w:sz="8" w:space="0" w:color="000000"/>
            </w:tcBorders>
            <w:shd w:val="clear" w:color="auto" w:fill="auto"/>
            <w:noWrap/>
            <w:vAlign w:val="center"/>
          </w:tcPr>
          <w:p w14:paraId="10D1D26B" w14:textId="77777777" w:rsidR="003A53E5" w:rsidRPr="006B32D7" w:rsidRDefault="003A53E5" w:rsidP="00480034">
            <w:pPr>
              <w:rPr>
                <w:rFonts w:cstheme="minorHAnsi"/>
                <w:bCs/>
                <w:szCs w:val="20"/>
                <w:lang w:eastAsia="pl-PL"/>
              </w:rPr>
            </w:pPr>
            <w:r w:rsidRPr="006B32D7">
              <w:rPr>
                <w:rFonts w:cstheme="minorHAnsi"/>
                <w:bCs/>
                <w:szCs w:val="20"/>
                <w:lang w:eastAsia="pl-PL"/>
              </w:rPr>
              <w:t>1,14</w:t>
            </w:r>
          </w:p>
        </w:tc>
        <w:tc>
          <w:tcPr>
            <w:tcW w:w="1128" w:type="pct"/>
            <w:gridSpan w:val="3"/>
            <w:tcBorders>
              <w:top w:val="nil"/>
              <w:left w:val="nil"/>
              <w:bottom w:val="dashed" w:sz="4" w:space="0" w:color="auto"/>
              <w:right w:val="single" w:sz="12" w:space="0" w:color="auto"/>
            </w:tcBorders>
            <w:shd w:val="clear" w:color="auto" w:fill="auto"/>
            <w:vAlign w:val="center"/>
          </w:tcPr>
          <w:p w14:paraId="5C821302" w14:textId="77777777" w:rsidR="003A53E5" w:rsidRPr="006B32D7" w:rsidRDefault="003A53E5" w:rsidP="00480034">
            <w:pPr>
              <w:jc w:val="left"/>
              <w:rPr>
                <w:rFonts w:cstheme="minorHAnsi"/>
                <w:szCs w:val="20"/>
                <w:lang w:eastAsia="pl-PL"/>
              </w:rPr>
            </w:pPr>
          </w:p>
        </w:tc>
      </w:tr>
      <w:tr w:rsidR="003A53E5" w:rsidRPr="006B32D7" w14:paraId="0B6951B7"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noWrap/>
            <w:vAlign w:val="center"/>
          </w:tcPr>
          <w:p w14:paraId="3C7E2546" w14:textId="77777777" w:rsidR="003A53E5" w:rsidRPr="006B32D7" w:rsidRDefault="003A53E5" w:rsidP="00480034">
            <w:pPr>
              <w:rPr>
                <w:rFonts w:cstheme="minorHAnsi"/>
                <w:szCs w:val="20"/>
                <w:lang w:eastAsia="pl-PL"/>
              </w:rPr>
            </w:pPr>
            <w:r w:rsidRPr="006B32D7">
              <w:rPr>
                <w:rFonts w:cstheme="minorHAnsi"/>
                <w:szCs w:val="20"/>
                <w:lang w:eastAsia="pl-PL"/>
              </w:rPr>
              <w:t>produkty sanitarne</w:t>
            </w:r>
          </w:p>
        </w:tc>
        <w:tc>
          <w:tcPr>
            <w:tcW w:w="369" w:type="pct"/>
            <w:tcBorders>
              <w:top w:val="nil"/>
              <w:left w:val="nil"/>
              <w:bottom w:val="dashed" w:sz="4" w:space="0" w:color="auto"/>
              <w:right w:val="single" w:sz="4" w:space="0" w:color="000000"/>
            </w:tcBorders>
            <w:shd w:val="clear" w:color="auto" w:fill="auto"/>
            <w:noWrap/>
            <w:vAlign w:val="center"/>
          </w:tcPr>
          <w:p w14:paraId="4E68D59B" w14:textId="77777777" w:rsidR="003A53E5" w:rsidRPr="006B32D7" w:rsidRDefault="003A53E5" w:rsidP="00480034">
            <w:pPr>
              <w:rPr>
                <w:rFonts w:cstheme="minorHAnsi"/>
                <w:bCs/>
                <w:szCs w:val="20"/>
                <w:lang w:eastAsia="pl-PL"/>
              </w:rPr>
            </w:pPr>
            <w:r w:rsidRPr="006B32D7">
              <w:rPr>
                <w:rFonts w:cstheme="minorHAnsi"/>
                <w:bCs/>
                <w:szCs w:val="20"/>
                <w:lang w:eastAsia="pl-PL"/>
              </w:rPr>
              <w:t>29,00</w:t>
            </w:r>
          </w:p>
        </w:tc>
        <w:tc>
          <w:tcPr>
            <w:tcW w:w="1097" w:type="pct"/>
            <w:gridSpan w:val="4"/>
            <w:tcBorders>
              <w:top w:val="nil"/>
              <w:left w:val="single" w:sz="12" w:space="0" w:color="auto"/>
              <w:bottom w:val="dashed" w:sz="4" w:space="0" w:color="auto"/>
              <w:right w:val="nil"/>
            </w:tcBorders>
            <w:shd w:val="clear" w:color="auto" w:fill="auto"/>
            <w:noWrap/>
            <w:vAlign w:val="center"/>
          </w:tcPr>
          <w:p w14:paraId="26D779B8" w14:textId="77777777" w:rsidR="003A53E5" w:rsidRPr="006B32D7" w:rsidRDefault="003A53E5" w:rsidP="00480034">
            <w:pPr>
              <w:rPr>
                <w:rFonts w:cstheme="minorHAnsi"/>
                <w:bCs/>
                <w:szCs w:val="20"/>
                <w:lang w:eastAsia="pl-PL"/>
              </w:rPr>
            </w:pPr>
            <w:r w:rsidRPr="006B32D7">
              <w:rPr>
                <w:rFonts w:cstheme="minorHAnsi"/>
                <w:bCs/>
                <w:szCs w:val="20"/>
                <w:lang w:eastAsia="pl-PL"/>
              </w:rPr>
              <w:t>1,51</w:t>
            </w:r>
          </w:p>
        </w:tc>
        <w:tc>
          <w:tcPr>
            <w:tcW w:w="969" w:type="pct"/>
            <w:gridSpan w:val="4"/>
            <w:tcBorders>
              <w:top w:val="nil"/>
              <w:left w:val="single" w:sz="8" w:space="0" w:color="auto"/>
              <w:bottom w:val="dashed" w:sz="4" w:space="0" w:color="auto"/>
              <w:right w:val="single" w:sz="8" w:space="0" w:color="000000"/>
            </w:tcBorders>
            <w:shd w:val="clear" w:color="auto" w:fill="auto"/>
            <w:noWrap/>
            <w:vAlign w:val="center"/>
          </w:tcPr>
          <w:p w14:paraId="33655C97" w14:textId="77777777" w:rsidR="003A53E5" w:rsidRPr="006B32D7" w:rsidRDefault="003A53E5" w:rsidP="00480034">
            <w:pPr>
              <w:rPr>
                <w:rFonts w:cstheme="minorHAnsi"/>
                <w:bCs/>
                <w:szCs w:val="20"/>
                <w:lang w:eastAsia="pl-PL"/>
              </w:rPr>
            </w:pPr>
            <w:r w:rsidRPr="006B32D7">
              <w:rPr>
                <w:rFonts w:cstheme="minorHAnsi"/>
                <w:bCs/>
                <w:szCs w:val="20"/>
                <w:lang w:eastAsia="pl-PL"/>
              </w:rPr>
              <w:t>1,61</w:t>
            </w:r>
          </w:p>
        </w:tc>
        <w:tc>
          <w:tcPr>
            <w:tcW w:w="1128" w:type="pct"/>
            <w:gridSpan w:val="3"/>
            <w:tcBorders>
              <w:top w:val="nil"/>
              <w:left w:val="nil"/>
              <w:bottom w:val="dashed" w:sz="4" w:space="0" w:color="auto"/>
              <w:right w:val="single" w:sz="12" w:space="0" w:color="auto"/>
            </w:tcBorders>
            <w:shd w:val="clear" w:color="auto" w:fill="auto"/>
            <w:vAlign w:val="center"/>
          </w:tcPr>
          <w:p w14:paraId="529DD10A" w14:textId="77777777" w:rsidR="003A53E5" w:rsidRPr="006B32D7" w:rsidRDefault="003A53E5" w:rsidP="00480034">
            <w:pPr>
              <w:jc w:val="left"/>
              <w:rPr>
                <w:rFonts w:cstheme="minorHAnsi"/>
                <w:szCs w:val="20"/>
                <w:lang w:eastAsia="pl-PL"/>
              </w:rPr>
            </w:pPr>
          </w:p>
        </w:tc>
      </w:tr>
      <w:tr w:rsidR="003A53E5" w:rsidRPr="006B32D7" w14:paraId="7965B119"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noWrap/>
            <w:vAlign w:val="center"/>
          </w:tcPr>
          <w:p w14:paraId="62708E3A" w14:textId="77777777" w:rsidR="003A53E5" w:rsidRPr="006B32D7" w:rsidRDefault="003A53E5" w:rsidP="00480034">
            <w:pPr>
              <w:rPr>
                <w:rFonts w:cstheme="minorHAnsi"/>
                <w:szCs w:val="20"/>
                <w:lang w:eastAsia="pl-PL"/>
              </w:rPr>
            </w:pPr>
            <w:r w:rsidRPr="006B32D7">
              <w:rPr>
                <w:rFonts w:cstheme="minorHAnsi"/>
                <w:szCs w:val="20"/>
                <w:lang w:eastAsia="pl-PL"/>
              </w:rPr>
              <w:t>płytki i panele okładzinowe</w:t>
            </w:r>
          </w:p>
        </w:tc>
        <w:tc>
          <w:tcPr>
            <w:tcW w:w="369" w:type="pct"/>
            <w:tcBorders>
              <w:top w:val="nil"/>
              <w:left w:val="nil"/>
              <w:bottom w:val="single" w:sz="12" w:space="0" w:color="auto"/>
              <w:right w:val="single" w:sz="4" w:space="0" w:color="000000"/>
            </w:tcBorders>
            <w:shd w:val="clear" w:color="auto" w:fill="auto"/>
            <w:noWrap/>
            <w:vAlign w:val="center"/>
          </w:tcPr>
          <w:p w14:paraId="130D427B" w14:textId="77777777" w:rsidR="003A53E5" w:rsidRPr="006B32D7" w:rsidRDefault="003A53E5" w:rsidP="00480034">
            <w:pPr>
              <w:rPr>
                <w:rFonts w:cstheme="minorHAnsi"/>
                <w:bCs/>
                <w:szCs w:val="20"/>
                <w:lang w:eastAsia="pl-PL"/>
              </w:rPr>
            </w:pPr>
            <w:r w:rsidRPr="006B32D7">
              <w:rPr>
                <w:rFonts w:cstheme="minorHAnsi"/>
                <w:bCs/>
                <w:szCs w:val="20"/>
                <w:lang w:eastAsia="pl-PL"/>
              </w:rPr>
              <w:t>12,00</w:t>
            </w:r>
          </w:p>
        </w:tc>
        <w:tc>
          <w:tcPr>
            <w:tcW w:w="1097" w:type="pct"/>
            <w:gridSpan w:val="4"/>
            <w:tcBorders>
              <w:top w:val="nil"/>
              <w:left w:val="single" w:sz="12" w:space="0" w:color="auto"/>
              <w:bottom w:val="single" w:sz="12" w:space="0" w:color="auto"/>
              <w:right w:val="nil"/>
            </w:tcBorders>
            <w:shd w:val="clear" w:color="auto" w:fill="auto"/>
            <w:noWrap/>
            <w:vAlign w:val="center"/>
          </w:tcPr>
          <w:p w14:paraId="7EBC2260" w14:textId="77777777" w:rsidR="003A53E5" w:rsidRPr="006B32D7" w:rsidRDefault="003A53E5" w:rsidP="00480034">
            <w:pPr>
              <w:rPr>
                <w:rFonts w:cstheme="minorHAnsi"/>
                <w:bCs/>
                <w:szCs w:val="20"/>
                <w:lang w:eastAsia="pl-PL"/>
              </w:rPr>
            </w:pPr>
            <w:r w:rsidRPr="006B32D7">
              <w:rPr>
                <w:rFonts w:cstheme="minorHAnsi"/>
                <w:bCs/>
                <w:szCs w:val="20"/>
                <w:lang w:eastAsia="pl-PL"/>
              </w:rPr>
              <w:t>0,74</w:t>
            </w:r>
          </w:p>
        </w:tc>
        <w:tc>
          <w:tcPr>
            <w:tcW w:w="969" w:type="pct"/>
            <w:gridSpan w:val="4"/>
            <w:tcBorders>
              <w:top w:val="nil"/>
              <w:left w:val="single" w:sz="8" w:space="0" w:color="auto"/>
              <w:bottom w:val="single" w:sz="8" w:space="0" w:color="auto"/>
              <w:right w:val="single" w:sz="8" w:space="0" w:color="000000"/>
            </w:tcBorders>
            <w:shd w:val="clear" w:color="auto" w:fill="auto"/>
            <w:noWrap/>
            <w:vAlign w:val="center"/>
          </w:tcPr>
          <w:p w14:paraId="127FB7D6" w14:textId="77777777" w:rsidR="003A53E5" w:rsidRPr="006B32D7" w:rsidRDefault="003A53E5" w:rsidP="00480034">
            <w:pPr>
              <w:rPr>
                <w:rFonts w:cstheme="minorHAnsi"/>
                <w:bCs/>
                <w:szCs w:val="20"/>
                <w:lang w:eastAsia="pl-PL"/>
              </w:rPr>
            </w:pPr>
            <w:r w:rsidRPr="006B32D7">
              <w:rPr>
                <w:rFonts w:cstheme="minorHAnsi"/>
                <w:bCs/>
                <w:szCs w:val="20"/>
                <w:lang w:eastAsia="pl-PL"/>
              </w:rPr>
              <w:t>0,78</w:t>
            </w:r>
          </w:p>
        </w:tc>
        <w:tc>
          <w:tcPr>
            <w:tcW w:w="1128" w:type="pct"/>
            <w:gridSpan w:val="3"/>
            <w:tcBorders>
              <w:top w:val="nil"/>
              <w:left w:val="nil"/>
              <w:bottom w:val="single" w:sz="12" w:space="0" w:color="auto"/>
              <w:right w:val="single" w:sz="12" w:space="0" w:color="auto"/>
            </w:tcBorders>
            <w:shd w:val="clear" w:color="auto" w:fill="auto"/>
            <w:vAlign w:val="center"/>
          </w:tcPr>
          <w:p w14:paraId="48BC4311" w14:textId="77777777" w:rsidR="003A53E5" w:rsidRPr="006B32D7" w:rsidRDefault="003A53E5" w:rsidP="00480034">
            <w:pPr>
              <w:jc w:val="left"/>
              <w:rPr>
                <w:rFonts w:cstheme="minorHAnsi"/>
                <w:szCs w:val="20"/>
                <w:lang w:eastAsia="pl-PL"/>
              </w:rPr>
            </w:pPr>
          </w:p>
        </w:tc>
      </w:tr>
      <w:tr w:rsidR="003A53E5" w:rsidRPr="006B32D7" w14:paraId="28273C73"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4D4808B0" w14:textId="77777777" w:rsidR="003A53E5" w:rsidRPr="006B32D7" w:rsidRDefault="003A53E5" w:rsidP="00480034">
            <w:pPr>
              <w:rPr>
                <w:rFonts w:cstheme="minorHAnsi"/>
                <w:szCs w:val="20"/>
                <w:lang w:eastAsia="pl-PL"/>
              </w:rPr>
            </w:pPr>
            <w:r w:rsidRPr="006B32D7">
              <w:rPr>
                <w:rFonts w:cstheme="minorHAnsi"/>
                <w:szCs w:val="20"/>
                <w:lang w:eastAsia="pl-PL"/>
              </w:rPr>
              <w:t>glina - średnia</w:t>
            </w:r>
          </w:p>
        </w:tc>
        <w:tc>
          <w:tcPr>
            <w:tcW w:w="369" w:type="pct"/>
            <w:tcBorders>
              <w:top w:val="nil"/>
              <w:left w:val="nil"/>
              <w:bottom w:val="dashed" w:sz="4" w:space="0" w:color="auto"/>
              <w:right w:val="single" w:sz="4" w:space="0" w:color="000000"/>
            </w:tcBorders>
            <w:shd w:val="clear" w:color="auto" w:fill="auto"/>
            <w:noWrap/>
            <w:vAlign w:val="center"/>
          </w:tcPr>
          <w:p w14:paraId="5F822479" w14:textId="77777777" w:rsidR="003A53E5" w:rsidRPr="006B32D7" w:rsidRDefault="003A53E5" w:rsidP="00480034">
            <w:pPr>
              <w:rPr>
                <w:rFonts w:cstheme="minorHAnsi"/>
                <w:bCs/>
                <w:szCs w:val="20"/>
                <w:lang w:eastAsia="pl-PL"/>
              </w:rPr>
            </w:pPr>
            <w:r w:rsidRPr="006B32D7">
              <w:rPr>
                <w:rFonts w:cstheme="minorHAnsi"/>
                <w:bCs/>
                <w:szCs w:val="20"/>
                <w:lang w:eastAsia="pl-PL"/>
              </w:rPr>
              <w:t>3,00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EBE1C50" w14:textId="77777777" w:rsidR="003A53E5" w:rsidRPr="006B32D7" w:rsidRDefault="003A53E5" w:rsidP="00480034">
            <w:pPr>
              <w:rPr>
                <w:rFonts w:cstheme="minorHAnsi"/>
                <w:bCs/>
                <w:szCs w:val="20"/>
                <w:lang w:eastAsia="pl-PL"/>
              </w:rPr>
            </w:pPr>
            <w:r w:rsidRPr="006B32D7">
              <w:rPr>
                <w:rFonts w:cstheme="minorHAnsi"/>
                <w:bCs/>
                <w:szCs w:val="20"/>
                <w:lang w:eastAsia="pl-PL"/>
              </w:rPr>
              <w:t>0,23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E50E12E" w14:textId="77777777" w:rsidR="003A53E5" w:rsidRPr="006B32D7" w:rsidRDefault="003A53E5" w:rsidP="00480034">
            <w:pPr>
              <w:rPr>
                <w:rFonts w:cstheme="minorHAnsi"/>
                <w:bCs/>
                <w:szCs w:val="20"/>
                <w:lang w:eastAsia="pl-PL"/>
              </w:rPr>
            </w:pPr>
            <w:r w:rsidRPr="006B32D7">
              <w:rPr>
                <w:rFonts w:cstheme="minorHAnsi"/>
                <w:bCs/>
                <w:szCs w:val="20"/>
                <w:lang w:eastAsia="pl-PL"/>
              </w:rPr>
              <w:t>0,24</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FDBA3C8" w14:textId="77777777" w:rsidR="003A53E5" w:rsidRPr="006B32D7" w:rsidRDefault="003A53E5" w:rsidP="00480034">
            <w:pPr>
              <w:jc w:val="left"/>
              <w:rPr>
                <w:rFonts w:cstheme="minorHAnsi"/>
                <w:szCs w:val="20"/>
                <w:lang w:val="pl-PL" w:eastAsia="pl-PL"/>
              </w:rPr>
            </w:pPr>
            <w:r w:rsidRPr="006B32D7">
              <w:rPr>
                <w:rFonts w:cstheme="minorHAnsi"/>
                <w:szCs w:val="20"/>
                <w:lang w:val="pl-PL" w:eastAsia="pl-PL"/>
              </w:rPr>
              <w:t>proste produkty gliniane (w tym płytki, cegły)</w:t>
            </w:r>
          </w:p>
        </w:tc>
      </w:tr>
      <w:tr w:rsidR="003A53E5" w:rsidRPr="006B32D7" w14:paraId="29D9D19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0446C6F2" w14:textId="77777777" w:rsidR="003A53E5" w:rsidRPr="006B32D7" w:rsidRDefault="003A53E5" w:rsidP="00480034">
            <w:pPr>
              <w:rPr>
                <w:rFonts w:cstheme="minorHAnsi"/>
                <w:szCs w:val="20"/>
                <w:lang w:eastAsia="pl-PL"/>
              </w:rPr>
            </w:pPr>
            <w:r w:rsidRPr="006B32D7">
              <w:rPr>
                <w:rFonts w:cstheme="minorHAnsi"/>
                <w:szCs w:val="20"/>
                <w:lang w:eastAsia="pl-PL"/>
              </w:rPr>
              <w:t>płytki</w:t>
            </w:r>
          </w:p>
        </w:tc>
        <w:tc>
          <w:tcPr>
            <w:tcW w:w="369" w:type="pct"/>
            <w:tcBorders>
              <w:top w:val="nil"/>
              <w:left w:val="nil"/>
              <w:bottom w:val="dashed" w:sz="4" w:space="0" w:color="auto"/>
              <w:right w:val="single" w:sz="4" w:space="0" w:color="000000"/>
            </w:tcBorders>
            <w:shd w:val="clear" w:color="auto" w:fill="auto"/>
            <w:noWrap/>
            <w:vAlign w:val="center"/>
          </w:tcPr>
          <w:p w14:paraId="2A4AEA1D" w14:textId="77777777" w:rsidR="003A53E5" w:rsidRPr="006B32D7" w:rsidRDefault="003A53E5" w:rsidP="00480034">
            <w:pPr>
              <w:rPr>
                <w:rFonts w:cstheme="minorHAnsi"/>
                <w:bCs/>
                <w:szCs w:val="20"/>
                <w:lang w:eastAsia="pl-PL"/>
              </w:rPr>
            </w:pPr>
            <w:r w:rsidRPr="006B32D7">
              <w:rPr>
                <w:rFonts w:cstheme="minorHAnsi"/>
                <w:bCs/>
                <w:szCs w:val="20"/>
                <w:lang w:eastAsia="pl-PL"/>
              </w:rPr>
              <w:t>6,50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70416DB" w14:textId="77777777" w:rsidR="003A53E5" w:rsidRPr="006B32D7" w:rsidRDefault="003A53E5" w:rsidP="00480034">
            <w:pPr>
              <w:rPr>
                <w:rFonts w:cstheme="minorHAnsi"/>
                <w:bCs/>
                <w:szCs w:val="20"/>
                <w:lang w:eastAsia="pl-PL"/>
              </w:rPr>
            </w:pPr>
            <w:r w:rsidRPr="006B32D7">
              <w:rPr>
                <w:rFonts w:cstheme="minorHAnsi"/>
                <w:bCs/>
                <w:szCs w:val="20"/>
                <w:lang w:eastAsia="pl-PL"/>
              </w:rPr>
              <w:t>0,45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2ED8B81" w14:textId="77777777" w:rsidR="003A53E5" w:rsidRPr="006B32D7" w:rsidRDefault="003A53E5" w:rsidP="00480034">
            <w:pPr>
              <w:rPr>
                <w:rFonts w:cstheme="minorHAnsi"/>
                <w:bCs/>
                <w:szCs w:val="20"/>
                <w:lang w:eastAsia="pl-PL"/>
              </w:rPr>
            </w:pPr>
            <w:r w:rsidRPr="006B32D7">
              <w:rPr>
                <w:rFonts w:cstheme="minorHAnsi"/>
                <w:bCs/>
                <w:szCs w:val="20"/>
                <w:lang w:eastAsia="pl-PL"/>
              </w:rPr>
              <w:t>0,48</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E0D9354" w14:textId="77777777" w:rsidR="003A53E5" w:rsidRPr="006B32D7" w:rsidRDefault="003A53E5" w:rsidP="00480034">
            <w:pPr>
              <w:jc w:val="left"/>
              <w:rPr>
                <w:rFonts w:cstheme="minorHAnsi"/>
                <w:szCs w:val="20"/>
                <w:lang w:eastAsia="pl-PL"/>
              </w:rPr>
            </w:pPr>
          </w:p>
        </w:tc>
      </w:tr>
      <w:tr w:rsidR="003A53E5" w:rsidRPr="006B32D7" w14:paraId="221C343E"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44A39B1" w14:textId="77777777" w:rsidR="003A53E5" w:rsidRPr="006B32D7" w:rsidRDefault="003A53E5" w:rsidP="00480034">
            <w:pPr>
              <w:rPr>
                <w:rFonts w:cstheme="minorHAnsi"/>
                <w:szCs w:val="20"/>
                <w:lang w:val="pl-PL" w:eastAsia="pl-PL"/>
              </w:rPr>
            </w:pPr>
            <w:r w:rsidRPr="006B32D7">
              <w:rPr>
                <w:rFonts w:cstheme="minorHAnsi"/>
                <w:szCs w:val="20"/>
                <w:lang w:val="pl-PL" w:eastAsia="pl-PL"/>
              </w:rPr>
              <w:t>rury z kamionki glinianej DN 100 i DN 150</w:t>
            </w:r>
          </w:p>
        </w:tc>
        <w:tc>
          <w:tcPr>
            <w:tcW w:w="369" w:type="pct"/>
            <w:tcBorders>
              <w:top w:val="nil"/>
              <w:left w:val="nil"/>
              <w:bottom w:val="dashed" w:sz="4" w:space="0" w:color="auto"/>
              <w:right w:val="single" w:sz="4" w:space="0" w:color="000000"/>
            </w:tcBorders>
            <w:shd w:val="clear" w:color="auto" w:fill="auto"/>
            <w:noWrap/>
            <w:vAlign w:val="center"/>
          </w:tcPr>
          <w:p w14:paraId="4E93F8BE" w14:textId="77777777" w:rsidR="003A53E5" w:rsidRPr="006B32D7" w:rsidRDefault="003A53E5" w:rsidP="00480034">
            <w:pPr>
              <w:rPr>
                <w:rFonts w:cstheme="minorHAnsi"/>
                <w:bCs/>
                <w:szCs w:val="20"/>
                <w:lang w:eastAsia="pl-PL"/>
              </w:rPr>
            </w:pPr>
            <w:r w:rsidRPr="006B32D7">
              <w:rPr>
                <w:rFonts w:cstheme="minorHAnsi"/>
                <w:bCs/>
                <w:szCs w:val="20"/>
                <w:lang w:eastAsia="pl-PL"/>
              </w:rPr>
              <w:t>6,20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DBA68C4" w14:textId="77777777" w:rsidR="003A53E5" w:rsidRPr="006B32D7" w:rsidRDefault="003A53E5" w:rsidP="00480034">
            <w:pPr>
              <w:rPr>
                <w:rFonts w:cstheme="minorHAnsi"/>
                <w:bCs/>
                <w:szCs w:val="20"/>
                <w:lang w:eastAsia="pl-PL"/>
              </w:rPr>
            </w:pPr>
            <w:r w:rsidRPr="006B32D7">
              <w:rPr>
                <w:rFonts w:cstheme="minorHAnsi"/>
                <w:bCs/>
                <w:szCs w:val="20"/>
                <w:lang w:eastAsia="pl-PL"/>
              </w:rPr>
              <w:t>0,44</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351F595" w14:textId="77777777" w:rsidR="003A53E5" w:rsidRPr="006B32D7" w:rsidRDefault="003A53E5" w:rsidP="00480034">
            <w:pPr>
              <w:rPr>
                <w:rFonts w:cstheme="minorHAnsi"/>
                <w:bCs/>
                <w:szCs w:val="20"/>
                <w:lang w:eastAsia="pl-PL"/>
              </w:rPr>
            </w:pPr>
            <w:r w:rsidRPr="006B32D7">
              <w:rPr>
                <w:rFonts w:cstheme="minorHAnsi"/>
                <w:bCs/>
                <w:szCs w:val="20"/>
                <w:lang w:eastAsia="pl-PL"/>
              </w:rPr>
              <w:t>0,46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A470874" w14:textId="77777777" w:rsidR="003A53E5" w:rsidRPr="006B32D7" w:rsidRDefault="003A53E5" w:rsidP="00480034">
            <w:pPr>
              <w:jc w:val="left"/>
              <w:rPr>
                <w:rFonts w:cstheme="minorHAnsi"/>
                <w:szCs w:val="20"/>
                <w:lang w:eastAsia="pl-PL"/>
              </w:rPr>
            </w:pPr>
          </w:p>
        </w:tc>
      </w:tr>
      <w:tr w:rsidR="003A53E5" w:rsidRPr="006B32D7" w14:paraId="67CC5D59"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F0CE9CB" w14:textId="77777777" w:rsidR="003A53E5" w:rsidRPr="006B32D7" w:rsidRDefault="003A53E5" w:rsidP="00480034">
            <w:pPr>
              <w:rPr>
                <w:rFonts w:cstheme="minorHAnsi"/>
                <w:szCs w:val="20"/>
                <w:lang w:val="pl-PL" w:eastAsia="pl-PL"/>
              </w:rPr>
            </w:pPr>
            <w:r w:rsidRPr="006B32D7">
              <w:rPr>
                <w:rFonts w:cstheme="minorHAnsi"/>
                <w:szCs w:val="20"/>
                <w:lang w:val="pl-PL" w:eastAsia="pl-PL"/>
              </w:rPr>
              <w:t>rury z kamionki glinianej DN 200 i DN 300</w:t>
            </w:r>
          </w:p>
        </w:tc>
        <w:tc>
          <w:tcPr>
            <w:tcW w:w="369" w:type="pct"/>
            <w:tcBorders>
              <w:top w:val="nil"/>
              <w:left w:val="nil"/>
              <w:bottom w:val="dashed" w:sz="4" w:space="0" w:color="auto"/>
              <w:right w:val="single" w:sz="4" w:space="0" w:color="000000"/>
            </w:tcBorders>
            <w:shd w:val="clear" w:color="auto" w:fill="auto"/>
            <w:noWrap/>
            <w:vAlign w:val="center"/>
          </w:tcPr>
          <w:p w14:paraId="1D71DE39" w14:textId="77777777" w:rsidR="003A53E5" w:rsidRPr="006B32D7" w:rsidRDefault="003A53E5" w:rsidP="00480034">
            <w:pPr>
              <w:rPr>
                <w:rFonts w:cstheme="minorHAnsi"/>
                <w:bCs/>
                <w:szCs w:val="20"/>
                <w:lang w:eastAsia="pl-PL"/>
              </w:rPr>
            </w:pPr>
            <w:r w:rsidRPr="006B32D7">
              <w:rPr>
                <w:rFonts w:cstheme="minorHAnsi"/>
                <w:bCs/>
                <w:szCs w:val="20"/>
                <w:lang w:eastAsia="pl-PL"/>
              </w:rPr>
              <w:t>7,00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4670381" w14:textId="77777777" w:rsidR="003A53E5" w:rsidRPr="006B32D7" w:rsidRDefault="003A53E5" w:rsidP="00480034">
            <w:pPr>
              <w:rPr>
                <w:rFonts w:cstheme="minorHAnsi"/>
                <w:bCs/>
                <w:szCs w:val="20"/>
                <w:lang w:eastAsia="pl-PL"/>
              </w:rPr>
            </w:pPr>
            <w:r w:rsidRPr="006B32D7">
              <w:rPr>
                <w:rFonts w:cstheme="minorHAnsi"/>
                <w:bCs/>
                <w:szCs w:val="20"/>
                <w:lang w:eastAsia="pl-PL"/>
              </w:rPr>
              <w:t>0,48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EFE3AAF" w14:textId="77777777" w:rsidR="003A53E5" w:rsidRPr="006B32D7" w:rsidRDefault="003A53E5" w:rsidP="00480034">
            <w:pPr>
              <w:rPr>
                <w:rFonts w:cstheme="minorHAnsi"/>
                <w:bCs/>
                <w:szCs w:val="20"/>
                <w:lang w:eastAsia="pl-PL"/>
              </w:rPr>
            </w:pPr>
            <w:r w:rsidRPr="006B32D7">
              <w:rPr>
                <w:rFonts w:cstheme="minorHAnsi"/>
                <w:bCs/>
                <w:szCs w:val="20"/>
                <w:lang w:eastAsia="pl-PL"/>
              </w:rPr>
              <w:t>0,50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A1E4F13" w14:textId="77777777" w:rsidR="003A53E5" w:rsidRPr="006B32D7" w:rsidRDefault="003A53E5" w:rsidP="00480034">
            <w:pPr>
              <w:jc w:val="left"/>
              <w:rPr>
                <w:rFonts w:cstheme="minorHAnsi"/>
                <w:szCs w:val="20"/>
                <w:lang w:eastAsia="pl-PL"/>
              </w:rPr>
            </w:pPr>
          </w:p>
        </w:tc>
      </w:tr>
      <w:tr w:rsidR="003A53E5" w:rsidRPr="006B32D7" w14:paraId="4C154680"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26260A2F" w14:textId="77777777" w:rsidR="003A53E5" w:rsidRPr="006B32D7" w:rsidRDefault="003A53E5" w:rsidP="00480034">
            <w:pPr>
              <w:rPr>
                <w:rFonts w:cstheme="minorHAnsi"/>
                <w:szCs w:val="20"/>
                <w:lang w:val="pl-PL" w:eastAsia="pl-PL"/>
              </w:rPr>
            </w:pPr>
            <w:r w:rsidRPr="006B32D7">
              <w:rPr>
                <w:rFonts w:cstheme="minorHAnsi"/>
                <w:szCs w:val="20"/>
                <w:lang w:val="pl-PL" w:eastAsia="pl-PL"/>
              </w:rPr>
              <w:t>rury z kamionki glinianej DN 500</w:t>
            </w:r>
          </w:p>
        </w:tc>
        <w:tc>
          <w:tcPr>
            <w:tcW w:w="369" w:type="pct"/>
            <w:tcBorders>
              <w:top w:val="nil"/>
              <w:left w:val="nil"/>
              <w:bottom w:val="single" w:sz="12" w:space="0" w:color="auto"/>
              <w:right w:val="single" w:sz="4" w:space="0" w:color="000000"/>
            </w:tcBorders>
            <w:shd w:val="clear" w:color="auto" w:fill="auto"/>
            <w:noWrap/>
            <w:vAlign w:val="center"/>
          </w:tcPr>
          <w:p w14:paraId="1C61614D" w14:textId="77777777" w:rsidR="003A53E5" w:rsidRPr="006B32D7" w:rsidRDefault="003A53E5" w:rsidP="00480034">
            <w:pPr>
              <w:rPr>
                <w:rFonts w:cstheme="minorHAnsi"/>
                <w:bCs/>
                <w:szCs w:val="20"/>
                <w:lang w:eastAsia="pl-PL"/>
              </w:rPr>
            </w:pPr>
            <w:r w:rsidRPr="006B32D7">
              <w:rPr>
                <w:rFonts w:cstheme="minorHAnsi"/>
                <w:bCs/>
                <w:szCs w:val="20"/>
                <w:lang w:eastAsia="pl-PL"/>
              </w:rPr>
              <w:t>7,90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5EDE919A" w14:textId="77777777" w:rsidR="003A53E5" w:rsidRPr="006B32D7" w:rsidRDefault="003A53E5" w:rsidP="00480034">
            <w:pPr>
              <w:rPr>
                <w:rFonts w:cstheme="minorHAnsi"/>
                <w:bCs/>
                <w:szCs w:val="20"/>
                <w:lang w:eastAsia="pl-PL"/>
              </w:rPr>
            </w:pPr>
            <w:r w:rsidRPr="006B32D7">
              <w:rPr>
                <w:rFonts w:cstheme="minorHAnsi"/>
                <w:bCs/>
                <w:szCs w:val="20"/>
                <w:lang w:eastAsia="pl-PL"/>
              </w:rPr>
              <w:t>0,52</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1B84977D" w14:textId="77777777" w:rsidR="003A53E5" w:rsidRPr="006B32D7" w:rsidRDefault="003A53E5" w:rsidP="00480034">
            <w:pPr>
              <w:rPr>
                <w:rFonts w:cstheme="minorHAnsi"/>
                <w:bCs/>
                <w:szCs w:val="20"/>
                <w:lang w:eastAsia="pl-PL"/>
              </w:rPr>
            </w:pPr>
            <w:r w:rsidRPr="006B32D7">
              <w:rPr>
                <w:rFonts w:cstheme="minorHAnsi"/>
                <w:bCs/>
                <w:szCs w:val="20"/>
                <w:lang w:eastAsia="pl-PL"/>
              </w:rPr>
              <w:t>0,55</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48B46862" w14:textId="77777777" w:rsidR="003A53E5" w:rsidRPr="006B32D7" w:rsidRDefault="003A53E5" w:rsidP="00480034">
            <w:pPr>
              <w:jc w:val="left"/>
              <w:rPr>
                <w:rFonts w:cstheme="minorHAnsi"/>
                <w:szCs w:val="20"/>
                <w:lang w:eastAsia="pl-PL"/>
              </w:rPr>
            </w:pPr>
          </w:p>
        </w:tc>
      </w:tr>
      <w:tr w:rsidR="003A53E5" w:rsidRPr="006B32D7" w14:paraId="15F335BC" w14:textId="77777777" w:rsidTr="0079039B">
        <w:trPr>
          <w:trHeight w:val="315"/>
        </w:trPr>
        <w:tc>
          <w:tcPr>
            <w:tcW w:w="1437" w:type="pct"/>
            <w:tcBorders>
              <w:top w:val="nil"/>
              <w:left w:val="single" w:sz="12" w:space="0" w:color="auto"/>
              <w:bottom w:val="single" w:sz="4" w:space="0" w:color="auto"/>
              <w:right w:val="single" w:sz="12" w:space="0" w:color="auto"/>
            </w:tcBorders>
            <w:shd w:val="clear" w:color="auto" w:fill="auto"/>
            <w:vAlign w:val="center"/>
          </w:tcPr>
          <w:p w14:paraId="673E809A" w14:textId="77777777" w:rsidR="003A53E5" w:rsidRPr="006B32D7" w:rsidRDefault="003A53E5" w:rsidP="00480034">
            <w:pPr>
              <w:rPr>
                <w:rFonts w:cstheme="minorHAnsi"/>
                <w:szCs w:val="20"/>
                <w:lang w:eastAsia="pl-PL"/>
              </w:rPr>
            </w:pPr>
            <w:r w:rsidRPr="006B32D7">
              <w:rPr>
                <w:rFonts w:cstheme="minorHAnsi"/>
                <w:szCs w:val="20"/>
                <w:lang w:eastAsia="pl-PL"/>
              </w:rPr>
              <w:t>beton - ogólne</w:t>
            </w:r>
          </w:p>
        </w:tc>
        <w:tc>
          <w:tcPr>
            <w:tcW w:w="369" w:type="pct"/>
            <w:tcBorders>
              <w:top w:val="nil"/>
              <w:left w:val="nil"/>
              <w:bottom w:val="dashed" w:sz="4" w:space="0" w:color="auto"/>
              <w:right w:val="single" w:sz="4" w:space="0" w:color="000000"/>
            </w:tcBorders>
            <w:shd w:val="clear" w:color="auto" w:fill="auto"/>
            <w:noWrap/>
            <w:vAlign w:val="center"/>
          </w:tcPr>
          <w:p w14:paraId="63D8878F" w14:textId="77777777" w:rsidR="003A53E5" w:rsidRPr="006B32D7" w:rsidRDefault="003A53E5" w:rsidP="00480034">
            <w:pPr>
              <w:rPr>
                <w:rFonts w:cstheme="minorHAnsi"/>
                <w:bCs/>
                <w:szCs w:val="20"/>
                <w:lang w:eastAsia="pl-PL"/>
              </w:rPr>
            </w:pPr>
            <w:r w:rsidRPr="006B32D7">
              <w:rPr>
                <w:rFonts w:cstheme="minorHAnsi"/>
                <w:bCs/>
                <w:szCs w:val="20"/>
                <w:lang w:eastAsia="pl-PL"/>
              </w:rPr>
              <w:t>0,75</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4D55D35" w14:textId="77777777" w:rsidR="003A53E5" w:rsidRPr="006B32D7" w:rsidRDefault="003A53E5" w:rsidP="00480034">
            <w:pPr>
              <w:rPr>
                <w:rFonts w:cstheme="minorHAnsi"/>
                <w:bCs/>
                <w:szCs w:val="20"/>
                <w:lang w:eastAsia="pl-PL"/>
              </w:rPr>
            </w:pPr>
            <w:r w:rsidRPr="006B32D7">
              <w:rPr>
                <w:rFonts w:cstheme="minorHAnsi"/>
                <w:bCs/>
                <w:szCs w:val="20"/>
                <w:lang w:eastAsia="pl-PL"/>
              </w:rPr>
              <w:t>0,100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08656F15" w14:textId="77777777" w:rsidR="003A53E5" w:rsidRPr="006B32D7" w:rsidRDefault="003A53E5" w:rsidP="00480034">
            <w:pPr>
              <w:rPr>
                <w:rFonts w:cstheme="minorHAnsi"/>
                <w:bCs/>
                <w:szCs w:val="20"/>
                <w:lang w:eastAsia="pl-PL"/>
              </w:rPr>
            </w:pPr>
            <w:r w:rsidRPr="006B32D7">
              <w:rPr>
                <w:rFonts w:cstheme="minorHAnsi"/>
                <w:bCs/>
                <w:szCs w:val="20"/>
                <w:lang w:eastAsia="pl-PL"/>
              </w:rPr>
              <w:t>0,107</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6632E47" w14:textId="77777777" w:rsidR="003A53E5" w:rsidRPr="006B32D7" w:rsidRDefault="003A53E5" w:rsidP="00480034">
            <w:pPr>
              <w:jc w:val="left"/>
              <w:rPr>
                <w:rFonts w:cstheme="minorHAnsi"/>
                <w:szCs w:val="20"/>
                <w:lang w:eastAsia="pl-PL"/>
              </w:rPr>
            </w:pPr>
            <w:r w:rsidRPr="006B32D7">
              <w:rPr>
                <w:rFonts w:cstheme="minorHAnsi"/>
                <w:szCs w:val="20"/>
                <w:lang w:eastAsia="pl-PL"/>
              </w:rPr>
              <w:t>założenie: 12% masowych zawartości cementu</w:t>
            </w:r>
          </w:p>
        </w:tc>
      </w:tr>
      <w:tr w:rsidR="003A53E5" w:rsidRPr="006B32D7" w14:paraId="4BF5B764"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2E611BE7" w14:textId="77777777" w:rsidR="003A53E5" w:rsidRPr="006B32D7" w:rsidRDefault="003A53E5" w:rsidP="00480034">
            <w:pPr>
              <w:rPr>
                <w:rFonts w:cstheme="minorHAnsi"/>
                <w:szCs w:val="20"/>
                <w:lang w:eastAsia="pl-PL"/>
              </w:rPr>
            </w:pPr>
            <w:r w:rsidRPr="006B32D7">
              <w:rPr>
                <w:rFonts w:cstheme="minorHAnsi"/>
                <w:szCs w:val="20"/>
                <w:lang w:eastAsia="pl-PL"/>
              </w:rPr>
              <w:t>16/20 Mpa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5E784602" w14:textId="77777777" w:rsidR="003A53E5" w:rsidRPr="006B32D7" w:rsidRDefault="003A53E5" w:rsidP="00480034">
            <w:pPr>
              <w:rPr>
                <w:rFonts w:cstheme="minorHAnsi"/>
                <w:bCs/>
                <w:szCs w:val="20"/>
                <w:lang w:eastAsia="pl-PL"/>
              </w:rPr>
            </w:pPr>
            <w:r w:rsidRPr="006B32D7">
              <w:rPr>
                <w:rFonts w:cstheme="minorHAnsi"/>
                <w:bCs/>
                <w:szCs w:val="20"/>
                <w:lang w:eastAsia="pl-PL"/>
              </w:rPr>
              <w:t>0,70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47229371" w14:textId="77777777" w:rsidR="003A53E5" w:rsidRPr="006B32D7" w:rsidRDefault="003A53E5" w:rsidP="00480034">
            <w:pPr>
              <w:rPr>
                <w:rFonts w:cstheme="minorHAnsi"/>
                <w:bCs/>
                <w:szCs w:val="20"/>
                <w:lang w:eastAsia="pl-PL"/>
              </w:rPr>
            </w:pPr>
            <w:r w:rsidRPr="006B32D7">
              <w:rPr>
                <w:rFonts w:cstheme="minorHAnsi"/>
                <w:bCs/>
                <w:szCs w:val="20"/>
                <w:lang w:eastAsia="pl-PL"/>
              </w:rPr>
              <w:t>0,093</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147F324A" w14:textId="77777777" w:rsidR="003A53E5" w:rsidRPr="006B32D7" w:rsidRDefault="003A53E5" w:rsidP="00480034">
            <w:pPr>
              <w:rPr>
                <w:rFonts w:cstheme="minorHAnsi"/>
                <w:bCs/>
                <w:szCs w:val="20"/>
                <w:lang w:eastAsia="pl-PL"/>
              </w:rPr>
            </w:pPr>
            <w:r w:rsidRPr="006B32D7">
              <w:rPr>
                <w:rFonts w:cstheme="minorHAnsi"/>
                <w:bCs/>
                <w:szCs w:val="20"/>
                <w:lang w:eastAsia="pl-PL"/>
              </w:rPr>
              <w:t>0,100</w:t>
            </w:r>
          </w:p>
        </w:tc>
        <w:tc>
          <w:tcPr>
            <w:tcW w:w="1128" w:type="pct"/>
            <w:gridSpan w:val="3"/>
            <w:vMerge w:val="restart"/>
            <w:tcBorders>
              <w:top w:val="nil"/>
              <w:left w:val="single" w:sz="12" w:space="0" w:color="auto"/>
              <w:bottom w:val="single" w:sz="8" w:space="0" w:color="000000"/>
              <w:right w:val="single" w:sz="12" w:space="0" w:color="auto"/>
            </w:tcBorders>
            <w:shd w:val="clear" w:color="auto" w:fill="auto"/>
            <w:vAlign w:val="center"/>
          </w:tcPr>
          <w:p w14:paraId="6EB90B5C" w14:textId="77777777" w:rsidR="003A53E5" w:rsidRPr="006B32D7" w:rsidRDefault="003A53E5" w:rsidP="00480034">
            <w:pPr>
              <w:jc w:val="left"/>
              <w:rPr>
                <w:rFonts w:cstheme="minorHAnsi"/>
                <w:szCs w:val="20"/>
                <w:lang w:eastAsia="pl-PL"/>
              </w:rPr>
            </w:pPr>
          </w:p>
        </w:tc>
      </w:tr>
      <w:tr w:rsidR="003A53E5" w:rsidRPr="006B32D7" w14:paraId="38B73F54"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2C89519E" w14:textId="77777777" w:rsidR="003A53E5" w:rsidRPr="006B32D7" w:rsidRDefault="003A53E5" w:rsidP="00480034">
            <w:pPr>
              <w:rPr>
                <w:rFonts w:cstheme="minorHAnsi"/>
                <w:szCs w:val="20"/>
                <w:lang w:eastAsia="pl-PL"/>
              </w:rPr>
            </w:pPr>
            <w:r w:rsidRPr="006B32D7">
              <w:rPr>
                <w:rFonts w:cstheme="minorHAnsi"/>
                <w:szCs w:val="20"/>
                <w:lang w:eastAsia="pl-PL"/>
              </w:rPr>
              <w:lastRenderedPageBreak/>
              <w:t>20/25 MPa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2B0CEF85" w14:textId="77777777" w:rsidR="003A53E5" w:rsidRPr="006B32D7" w:rsidRDefault="003A53E5" w:rsidP="00480034">
            <w:pPr>
              <w:rPr>
                <w:rFonts w:cstheme="minorHAnsi"/>
                <w:bCs/>
                <w:szCs w:val="20"/>
                <w:lang w:eastAsia="pl-PL"/>
              </w:rPr>
            </w:pPr>
            <w:r w:rsidRPr="006B32D7">
              <w:rPr>
                <w:rFonts w:cstheme="minorHAnsi"/>
                <w:bCs/>
                <w:szCs w:val="20"/>
                <w:lang w:eastAsia="pl-PL"/>
              </w:rPr>
              <w:t>0,74</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2A4D81FB" w14:textId="77777777" w:rsidR="003A53E5" w:rsidRPr="006B32D7" w:rsidRDefault="003A53E5" w:rsidP="00480034">
            <w:pPr>
              <w:rPr>
                <w:rFonts w:cstheme="minorHAnsi"/>
                <w:bCs/>
                <w:szCs w:val="20"/>
                <w:lang w:eastAsia="pl-PL"/>
              </w:rPr>
            </w:pPr>
            <w:r w:rsidRPr="006B32D7">
              <w:rPr>
                <w:rFonts w:cstheme="minorHAnsi"/>
                <w:bCs/>
                <w:szCs w:val="20"/>
                <w:lang w:eastAsia="pl-PL"/>
              </w:rPr>
              <w:t>0,100</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7A804AA7" w14:textId="77777777" w:rsidR="003A53E5" w:rsidRPr="006B32D7" w:rsidRDefault="003A53E5" w:rsidP="00480034">
            <w:pPr>
              <w:rPr>
                <w:rFonts w:cstheme="minorHAnsi"/>
                <w:bCs/>
                <w:szCs w:val="20"/>
                <w:lang w:eastAsia="pl-PL"/>
              </w:rPr>
            </w:pPr>
            <w:r w:rsidRPr="006B32D7">
              <w:rPr>
                <w:rFonts w:cstheme="minorHAnsi"/>
                <w:bCs/>
                <w:szCs w:val="20"/>
                <w:lang w:eastAsia="pl-PL"/>
              </w:rPr>
              <w:t>0,107</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26BCEC05" w14:textId="77777777" w:rsidR="003A53E5" w:rsidRPr="006B32D7" w:rsidRDefault="003A53E5" w:rsidP="00480034">
            <w:pPr>
              <w:jc w:val="left"/>
              <w:rPr>
                <w:rFonts w:cstheme="minorHAnsi"/>
                <w:szCs w:val="20"/>
                <w:lang w:eastAsia="pl-PL"/>
              </w:rPr>
            </w:pPr>
          </w:p>
        </w:tc>
      </w:tr>
      <w:tr w:rsidR="003A53E5" w:rsidRPr="006B32D7" w14:paraId="457337A0"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6905463D" w14:textId="77777777" w:rsidR="003A53E5" w:rsidRPr="006B32D7" w:rsidRDefault="003A53E5" w:rsidP="00480034">
            <w:pPr>
              <w:rPr>
                <w:rFonts w:cstheme="minorHAnsi"/>
                <w:szCs w:val="20"/>
                <w:lang w:eastAsia="pl-PL"/>
              </w:rPr>
            </w:pPr>
            <w:r w:rsidRPr="006B32D7">
              <w:rPr>
                <w:rFonts w:cstheme="minorHAnsi"/>
                <w:szCs w:val="20"/>
                <w:lang w:eastAsia="pl-PL"/>
              </w:rPr>
              <w:t>25/30 MPa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0A64925E" w14:textId="77777777" w:rsidR="003A53E5" w:rsidRPr="006B32D7" w:rsidRDefault="003A53E5" w:rsidP="00480034">
            <w:pPr>
              <w:rPr>
                <w:rFonts w:cstheme="minorHAnsi"/>
                <w:bCs/>
                <w:szCs w:val="20"/>
                <w:lang w:eastAsia="pl-PL"/>
              </w:rPr>
            </w:pPr>
            <w:r w:rsidRPr="006B32D7">
              <w:rPr>
                <w:rFonts w:cstheme="minorHAnsi"/>
                <w:bCs/>
                <w:szCs w:val="20"/>
                <w:lang w:eastAsia="pl-PL"/>
              </w:rPr>
              <w:t>0,78</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4F4FCB75" w14:textId="77777777" w:rsidR="003A53E5" w:rsidRPr="006B32D7" w:rsidRDefault="003A53E5" w:rsidP="00480034">
            <w:pPr>
              <w:rPr>
                <w:rFonts w:cstheme="minorHAnsi"/>
                <w:bCs/>
                <w:szCs w:val="20"/>
                <w:lang w:eastAsia="pl-PL"/>
              </w:rPr>
            </w:pPr>
            <w:r w:rsidRPr="006B32D7">
              <w:rPr>
                <w:rFonts w:cstheme="minorHAnsi"/>
                <w:bCs/>
                <w:szCs w:val="20"/>
                <w:lang w:eastAsia="pl-PL"/>
              </w:rPr>
              <w:t>0,106</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433D20E5" w14:textId="77777777" w:rsidR="003A53E5" w:rsidRPr="006B32D7" w:rsidRDefault="003A53E5" w:rsidP="00480034">
            <w:pPr>
              <w:rPr>
                <w:rFonts w:cstheme="minorHAnsi"/>
                <w:bCs/>
                <w:szCs w:val="20"/>
                <w:lang w:eastAsia="pl-PL"/>
              </w:rPr>
            </w:pPr>
            <w:r w:rsidRPr="006B32D7">
              <w:rPr>
                <w:rFonts w:cstheme="minorHAnsi"/>
                <w:bCs/>
                <w:szCs w:val="20"/>
                <w:lang w:eastAsia="pl-PL"/>
              </w:rPr>
              <w:t>0,113</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1B23BF6B" w14:textId="77777777" w:rsidR="003A53E5" w:rsidRPr="006B32D7" w:rsidRDefault="003A53E5" w:rsidP="00480034">
            <w:pPr>
              <w:jc w:val="left"/>
              <w:rPr>
                <w:rFonts w:cstheme="minorHAnsi"/>
                <w:szCs w:val="20"/>
                <w:lang w:eastAsia="pl-PL"/>
              </w:rPr>
            </w:pPr>
          </w:p>
        </w:tc>
      </w:tr>
      <w:tr w:rsidR="003A53E5" w:rsidRPr="006B32D7" w14:paraId="7C55EA41"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7029C11A" w14:textId="77777777" w:rsidR="003A53E5" w:rsidRPr="006B32D7" w:rsidRDefault="003A53E5" w:rsidP="00480034">
            <w:pPr>
              <w:rPr>
                <w:rFonts w:cstheme="minorHAnsi"/>
                <w:szCs w:val="20"/>
                <w:lang w:eastAsia="pl-PL"/>
              </w:rPr>
            </w:pPr>
            <w:r w:rsidRPr="006B32D7">
              <w:rPr>
                <w:rFonts w:cstheme="minorHAnsi"/>
                <w:szCs w:val="20"/>
                <w:lang w:eastAsia="pl-PL"/>
              </w:rPr>
              <w:t>28/35 MPa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0CE1E355" w14:textId="77777777" w:rsidR="003A53E5" w:rsidRPr="006B32D7" w:rsidRDefault="003A53E5" w:rsidP="00480034">
            <w:pPr>
              <w:rPr>
                <w:rFonts w:cstheme="minorHAnsi"/>
                <w:bCs/>
                <w:szCs w:val="20"/>
                <w:lang w:eastAsia="pl-PL"/>
              </w:rPr>
            </w:pPr>
            <w:r w:rsidRPr="006B32D7">
              <w:rPr>
                <w:rFonts w:cstheme="minorHAnsi"/>
                <w:bCs/>
                <w:szCs w:val="20"/>
                <w:lang w:eastAsia="pl-PL"/>
              </w:rPr>
              <w:t>0,82</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50DAE21C" w14:textId="77777777" w:rsidR="003A53E5" w:rsidRPr="006B32D7" w:rsidRDefault="003A53E5" w:rsidP="00480034">
            <w:pPr>
              <w:rPr>
                <w:rFonts w:cstheme="minorHAnsi"/>
                <w:bCs/>
                <w:szCs w:val="20"/>
                <w:lang w:eastAsia="pl-PL"/>
              </w:rPr>
            </w:pPr>
            <w:r w:rsidRPr="006B32D7">
              <w:rPr>
                <w:rFonts w:cstheme="minorHAnsi"/>
                <w:bCs/>
                <w:szCs w:val="20"/>
                <w:lang w:eastAsia="pl-PL"/>
              </w:rPr>
              <w:t>0,112</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782128C8" w14:textId="77777777" w:rsidR="003A53E5" w:rsidRPr="006B32D7" w:rsidRDefault="003A53E5" w:rsidP="00480034">
            <w:pPr>
              <w:rPr>
                <w:rFonts w:cstheme="minorHAnsi"/>
                <w:bCs/>
                <w:szCs w:val="20"/>
                <w:lang w:eastAsia="pl-PL"/>
              </w:rPr>
            </w:pPr>
            <w:r w:rsidRPr="006B32D7">
              <w:rPr>
                <w:rFonts w:cstheme="minorHAnsi"/>
                <w:bCs/>
                <w:szCs w:val="20"/>
                <w:lang w:eastAsia="pl-PL"/>
              </w:rPr>
              <w:t>0,120</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2B266DFA" w14:textId="77777777" w:rsidR="003A53E5" w:rsidRPr="006B32D7" w:rsidRDefault="003A53E5" w:rsidP="00480034">
            <w:pPr>
              <w:jc w:val="left"/>
              <w:rPr>
                <w:rFonts w:cstheme="minorHAnsi"/>
                <w:szCs w:val="20"/>
                <w:lang w:eastAsia="pl-PL"/>
              </w:rPr>
            </w:pPr>
          </w:p>
        </w:tc>
      </w:tr>
      <w:tr w:rsidR="003A53E5" w:rsidRPr="006B32D7" w14:paraId="71548D5F"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0708C909" w14:textId="77777777" w:rsidR="003A53E5" w:rsidRPr="006B32D7" w:rsidRDefault="003A53E5" w:rsidP="00480034">
            <w:pPr>
              <w:rPr>
                <w:rFonts w:cstheme="minorHAnsi"/>
                <w:szCs w:val="20"/>
                <w:lang w:eastAsia="pl-PL"/>
              </w:rPr>
            </w:pPr>
            <w:r w:rsidRPr="006B32D7">
              <w:rPr>
                <w:rFonts w:cstheme="minorHAnsi"/>
                <w:szCs w:val="20"/>
                <w:lang w:eastAsia="pl-PL"/>
              </w:rPr>
              <w:t>32/40 MPa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771516D6" w14:textId="77777777" w:rsidR="003A53E5" w:rsidRPr="006B32D7" w:rsidRDefault="003A53E5" w:rsidP="00480034">
            <w:pPr>
              <w:rPr>
                <w:rFonts w:cstheme="minorHAnsi"/>
                <w:bCs/>
                <w:szCs w:val="20"/>
                <w:lang w:eastAsia="pl-PL"/>
              </w:rPr>
            </w:pPr>
            <w:r w:rsidRPr="006B32D7">
              <w:rPr>
                <w:rFonts w:cstheme="minorHAnsi"/>
                <w:bCs/>
                <w:szCs w:val="20"/>
                <w:lang w:eastAsia="pl-PL"/>
              </w:rPr>
              <w:t>0,88</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7F1A1543" w14:textId="77777777" w:rsidR="003A53E5" w:rsidRPr="006B32D7" w:rsidRDefault="003A53E5" w:rsidP="00480034">
            <w:pPr>
              <w:rPr>
                <w:rFonts w:cstheme="minorHAnsi"/>
                <w:bCs/>
                <w:szCs w:val="20"/>
                <w:lang w:eastAsia="pl-PL"/>
              </w:rPr>
            </w:pPr>
            <w:r w:rsidRPr="006B32D7">
              <w:rPr>
                <w:rFonts w:cstheme="minorHAnsi"/>
                <w:bCs/>
                <w:szCs w:val="20"/>
                <w:lang w:eastAsia="pl-PL"/>
              </w:rPr>
              <w:t>0,123</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26AE9F8E" w14:textId="77777777" w:rsidR="003A53E5" w:rsidRPr="006B32D7" w:rsidRDefault="003A53E5" w:rsidP="00480034">
            <w:pPr>
              <w:rPr>
                <w:rFonts w:cstheme="minorHAnsi"/>
                <w:bCs/>
                <w:szCs w:val="20"/>
                <w:lang w:eastAsia="pl-PL"/>
              </w:rPr>
            </w:pPr>
            <w:r w:rsidRPr="006B32D7">
              <w:rPr>
                <w:rFonts w:cstheme="minorHAnsi"/>
                <w:bCs/>
                <w:szCs w:val="20"/>
                <w:lang w:eastAsia="pl-PL"/>
              </w:rPr>
              <w:t>0,132</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142BD9F0" w14:textId="77777777" w:rsidR="003A53E5" w:rsidRPr="006B32D7" w:rsidRDefault="003A53E5" w:rsidP="00480034">
            <w:pPr>
              <w:jc w:val="left"/>
              <w:rPr>
                <w:rFonts w:cstheme="minorHAnsi"/>
                <w:szCs w:val="20"/>
                <w:lang w:eastAsia="pl-PL"/>
              </w:rPr>
            </w:pPr>
          </w:p>
        </w:tc>
      </w:tr>
      <w:tr w:rsidR="003A53E5" w:rsidRPr="006B32D7" w14:paraId="3295D37C" w14:textId="77777777" w:rsidTr="0079039B">
        <w:trPr>
          <w:trHeight w:val="315"/>
        </w:trPr>
        <w:tc>
          <w:tcPr>
            <w:tcW w:w="1437" w:type="pct"/>
            <w:tcBorders>
              <w:top w:val="nil"/>
              <w:left w:val="single" w:sz="12" w:space="0" w:color="auto"/>
              <w:bottom w:val="single" w:sz="8" w:space="0" w:color="auto"/>
              <w:right w:val="single" w:sz="12" w:space="0" w:color="auto"/>
            </w:tcBorders>
            <w:shd w:val="clear" w:color="auto" w:fill="auto"/>
            <w:vAlign w:val="center"/>
          </w:tcPr>
          <w:p w14:paraId="53C076C3" w14:textId="77777777" w:rsidR="003A53E5" w:rsidRPr="006B32D7" w:rsidRDefault="003A53E5" w:rsidP="00480034">
            <w:pPr>
              <w:rPr>
                <w:rFonts w:cstheme="minorHAnsi"/>
                <w:szCs w:val="20"/>
                <w:lang w:eastAsia="pl-PL"/>
              </w:rPr>
            </w:pPr>
            <w:r w:rsidRPr="006B32D7">
              <w:rPr>
                <w:rFonts w:cstheme="minorHAnsi"/>
                <w:szCs w:val="20"/>
                <w:lang w:eastAsia="pl-PL"/>
              </w:rPr>
              <w:t>40/50 MPa</w:t>
            </w:r>
          </w:p>
        </w:tc>
        <w:tc>
          <w:tcPr>
            <w:tcW w:w="369" w:type="pct"/>
            <w:tcBorders>
              <w:top w:val="dashed" w:sz="4" w:space="0" w:color="auto"/>
              <w:left w:val="nil"/>
              <w:bottom w:val="single" w:sz="8" w:space="0" w:color="auto"/>
              <w:right w:val="single" w:sz="12" w:space="0" w:color="000000"/>
            </w:tcBorders>
            <w:shd w:val="clear" w:color="auto" w:fill="auto"/>
            <w:noWrap/>
            <w:vAlign w:val="center"/>
          </w:tcPr>
          <w:p w14:paraId="1998FD6B" w14:textId="77777777" w:rsidR="003A53E5" w:rsidRPr="006B32D7" w:rsidRDefault="003A53E5" w:rsidP="00480034">
            <w:pPr>
              <w:rPr>
                <w:rFonts w:cstheme="minorHAnsi"/>
                <w:bCs/>
                <w:szCs w:val="20"/>
                <w:lang w:eastAsia="pl-PL"/>
              </w:rPr>
            </w:pPr>
            <w:r w:rsidRPr="006B32D7">
              <w:rPr>
                <w:rFonts w:cstheme="minorHAnsi"/>
                <w:bCs/>
                <w:szCs w:val="20"/>
                <w:lang w:eastAsia="pl-PL"/>
              </w:rPr>
              <w:t>1,00</w:t>
            </w:r>
          </w:p>
        </w:tc>
        <w:tc>
          <w:tcPr>
            <w:tcW w:w="1097" w:type="pct"/>
            <w:gridSpan w:val="4"/>
            <w:tcBorders>
              <w:top w:val="dashed" w:sz="4" w:space="0" w:color="auto"/>
              <w:left w:val="nil"/>
              <w:bottom w:val="single" w:sz="8" w:space="0" w:color="auto"/>
              <w:right w:val="single" w:sz="12" w:space="0" w:color="000000"/>
            </w:tcBorders>
            <w:shd w:val="clear" w:color="auto" w:fill="auto"/>
            <w:noWrap/>
            <w:vAlign w:val="center"/>
          </w:tcPr>
          <w:p w14:paraId="1D3EBEE6" w14:textId="77777777" w:rsidR="003A53E5" w:rsidRPr="006B32D7" w:rsidRDefault="003A53E5" w:rsidP="00480034">
            <w:pPr>
              <w:rPr>
                <w:rFonts w:cstheme="minorHAnsi"/>
                <w:bCs/>
                <w:szCs w:val="20"/>
                <w:lang w:eastAsia="pl-PL"/>
              </w:rPr>
            </w:pPr>
            <w:r w:rsidRPr="006B32D7">
              <w:rPr>
                <w:rFonts w:cstheme="minorHAnsi"/>
                <w:bCs/>
                <w:szCs w:val="20"/>
                <w:lang w:eastAsia="pl-PL"/>
              </w:rPr>
              <w:t>0,141</w:t>
            </w:r>
          </w:p>
        </w:tc>
        <w:tc>
          <w:tcPr>
            <w:tcW w:w="969" w:type="pct"/>
            <w:gridSpan w:val="4"/>
            <w:tcBorders>
              <w:top w:val="dashed" w:sz="4" w:space="0" w:color="auto"/>
              <w:left w:val="nil"/>
              <w:bottom w:val="single" w:sz="8" w:space="0" w:color="auto"/>
              <w:right w:val="single" w:sz="12" w:space="0" w:color="000000"/>
            </w:tcBorders>
            <w:shd w:val="clear" w:color="auto" w:fill="auto"/>
            <w:noWrap/>
            <w:vAlign w:val="center"/>
          </w:tcPr>
          <w:p w14:paraId="0B2E4CE8" w14:textId="77777777" w:rsidR="003A53E5" w:rsidRPr="006B32D7" w:rsidRDefault="003A53E5" w:rsidP="00480034">
            <w:pPr>
              <w:rPr>
                <w:rFonts w:cstheme="minorHAnsi"/>
                <w:bCs/>
                <w:szCs w:val="20"/>
                <w:lang w:eastAsia="pl-PL"/>
              </w:rPr>
            </w:pPr>
            <w:r w:rsidRPr="006B32D7">
              <w:rPr>
                <w:rFonts w:cstheme="minorHAnsi"/>
                <w:bCs/>
                <w:szCs w:val="20"/>
                <w:lang w:eastAsia="pl-PL"/>
              </w:rPr>
              <w:t>0,151</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0A492179" w14:textId="77777777" w:rsidR="003A53E5" w:rsidRPr="006B32D7" w:rsidRDefault="003A53E5" w:rsidP="00480034">
            <w:pPr>
              <w:jc w:val="left"/>
              <w:rPr>
                <w:rFonts w:cstheme="minorHAnsi"/>
                <w:szCs w:val="20"/>
                <w:lang w:eastAsia="pl-PL"/>
              </w:rPr>
            </w:pPr>
          </w:p>
        </w:tc>
      </w:tr>
      <w:tr w:rsidR="00480034" w:rsidRPr="006B32D7" w14:paraId="11F2F257" w14:textId="77777777" w:rsidTr="0079039B">
        <w:trPr>
          <w:trHeight w:val="750"/>
        </w:trPr>
        <w:tc>
          <w:tcPr>
            <w:tcW w:w="1437" w:type="pct"/>
            <w:tcBorders>
              <w:top w:val="nil"/>
              <w:left w:val="single" w:sz="12" w:space="0" w:color="auto"/>
              <w:bottom w:val="nil"/>
              <w:right w:val="nil"/>
            </w:tcBorders>
            <w:shd w:val="clear" w:color="auto" w:fill="auto"/>
            <w:vAlign w:val="center"/>
          </w:tcPr>
          <w:p w14:paraId="38DEFC30" w14:textId="77777777" w:rsidR="003A53E5" w:rsidRPr="006B32D7" w:rsidRDefault="003A53E5" w:rsidP="00480034">
            <w:pPr>
              <w:rPr>
                <w:rFonts w:cstheme="minorHAnsi"/>
                <w:szCs w:val="20"/>
                <w:lang w:eastAsia="pl-PL"/>
              </w:rPr>
            </w:pPr>
            <w:r w:rsidRPr="006B32D7">
              <w:rPr>
                <w:rFonts w:cstheme="minorHAnsi"/>
                <w:szCs w:val="20"/>
                <w:lang w:eastAsia="pl-PL"/>
              </w:rPr>
              <w:t>% cementu zastąpionego pyłem lotnym</w:t>
            </w:r>
          </w:p>
        </w:tc>
        <w:tc>
          <w:tcPr>
            <w:tcW w:w="369" w:type="pct"/>
            <w:tcBorders>
              <w:top w:val="nil"/>
              <w:left w:val="single" w:sz="12" w:space="0" w:color="auto"/>
              <w:bottom w:val="nil"/>
              <w:right w:val="single" w:sz="4" w:space="0" w:color="auto"/>
            </w:tcBorders>
            <w:shd w:val="clear" w:color="auto" w:fill="auto"/>
            <w:vAlign w:val="center"/>
          </w:tcPr>
          <w:p w14:paraId="5D7D837E" w14:textId="77777777" w:rsidR="003A53E5" w:rsidRPr="006B32D7" w:rsidRDefault="003A53E5" w:rsidP="00480034">
            <w:pPr>
              <w:rPr>
                <w:rFonts w:cstheme="minorHAnsi"/>
                <w:bCs/>
                <w:szCs w:val="20"/>
                <w:lang w:eastAsia="pl-PL"/>
              </w:rPr>
            </w:pPr>
            <w:r w:rsidRPr="006B32D7">
              <w:rPr>
                <w:rFonts w:cstheme="minorHAnsi"/>
                <w:bCs/>
                <w:szCs w:val="20"/>
                <w:lang w:eastAsia="pl-PL"/>
              </w:rPr>
              <w:t>0%</w:t>
            </w:r>
          </w:p>
        </w:tc>
        <w:tc>
          <w:tcPr>
            <w:tcW w:w="390" w:type="pct"/>
            <w:tcBorders>
              <w:top w:val="nil"/>
              <w:left w:val="nil"/>
              <w:bottom w:val="nil"/>
              <w:right w:val="single" w:sz="4" w:space="0" w:color="auto"/>
            </w:tcBorders>
            <w:shd w:val="clear" w:color="auto" w:fill="auto"/>
            <w:vAlign w:val="center"/>
          </w:tcPr>
          <w:p w14:paraId="332A729C" w14:textId="77777777" w:rsidR="003A53E5" w:rsidRPr="006B32D7" w:rsidRDefault="003A53E5" w:rsidP="00480034">
            <w:pPr>
              <w:rPr>
                <w:rFonts w:cstheme="minorHAnsi"/>
                <w:bCs/>
                <w:szCs w:val="20"/>
                <w:lang w:eastAsia="pl-PL"/>
              </w:rPr>
            </w:pPr>
            <w:r w:rsidRPr="006B32D7">
              <w:rPr>
                <w:rFonts w:cstheme="minorHAnsi"/>
                <w:bCs/>
                <w:szCs w:val="20"/>
                <w:lang w:eastAsia="pl-PL"/>
              </w:rPr>
              <w:t>15%</w:t>
            </w:r>
          </w:p>
        </w:tc>
        <w:tc>
          <w:tcPr>
            <w:tcW w:w="319" w:type="pct"/>
            <w:tcBorders>
              <w:top w:val="nil"/>
              <w:left w:val="nil"/>
              <w:bottom w:val="nil"/>
              <w:right w:val="nil"/>
            </w:tcBorders>
            <w:shd w:val="clear" w:color="auto" w:fill="auto"/>
            <w:vAlign w:val="center"/>
          </w:tcPr>
          <w:p w14:paraId="7E7B8B7B" w14:textId="77777777" w:rsidR="003A53E5" w:rsidRPr="006B32D7" w:rsidRDefault="003A53E5" w:rsidP="00480034">
            <w:pPr>
              <w:rPr>
                <w:rFonts w:cstheme="minorHAnsi"/>
                <w:bCs/>
                <w:szCs w:val="20"/>
                <w:lang w:eastAsia="pl-PL"/>
              </w:rPr>
            </w:pPr>
            <w:r w:rsidRPr="006B32D7">
              <w:rPr>
                <w:rFonts w:cstheme="minorHAnsi"/>
                <w:bCs/>
                <w:szCs w:val="20"/>
                <w:lang w:eastAsia="pl-PL"/>
              </w:rPr>
              <w:t>30%</w:t>
            </w:r>
          </w:p>
        </w:tc>
        <w:tc>
          <w:tcPr>
            <w:tcW w:w="247" w:type="pct"/>
            <w:tcBorders>
              <w:top w:val="nil"/>
              <w:left w:val="single" w:sz="12" w:space="0" w:color="auto"/>
              <w:bottom w:val="nil"/>
              <w:right w:val="single" w:sz="4" w:space="0" w:color="auto"/>
            </w:tcBorders>
            <w:shd w:val="clear" w:color="auto" w:fill="auto"/>
            <w:vAlign w:val="center"/>
          </w:tcPr>
          <w:p w14:paraId="64A2F274" w14:textId="77777777" w:rsidR="003A53E5" w:rsidRPr="006B32D7" w:rsidRDefault="003A53E5" w:rsidP="00480034">
            <w:pPr>
              <w:rPr>
                <w:rFonts w:cstheme="minorHAnsi"/>
                <w:bCs/>
                <w:szCs w:val="20"/>
                <w:lang w:eastAsia="pl-PL"/>
              </w:rPr>
            </w:pPr>
            <w:r w:rsidRPr="006B32D7">
              <w:rPr>
                <w:rFonts w:cstheme="minorHAnsi"/>
                <w:bCs/>
                <w:szCs w:val="20"/>
                <w:lang w:eastAsia="pl-PL"/>
              </w:rPr>
              <w:t>0%</w:t>
            </w:r>
          </w:p>
        </w:tc>
        <w:tc>
          <w:tcPr>
            <w:tcW w:w="328" w:type="pct"/>
            <w:gridSpan w:val="2"/>
            <w:tcBorders>
              <w:top w:val="nil"/>
              <w:left w:val="nil"/>
              <w:bottom w:val="nil"/>
              <w:right w:val="single" w:sz="4" w:space="0" w:color="auto"/>
            </w:tcBorders>
            <w:shd w:val="clear" w:color="auto" w:fill="auto"/>
            <w:vAlign w:val="center"/>
          </w:tcPr>
          <w:p w14:paraId="5A3C473F" w14:textId="77777777" w:rsidR="003A53E5" w:rsidRPr="006B32D7" w:rsidRDefault="003A53E5" w:rsidP="00480034">
            <w:pPr>
              <w:rPr>
                <w:rFonts w:cstheme="minorHAnsi"/>
                <w:bCs/>
                <w:szCs w:val="20"/>
                <w:lang w:eastAsia="pl-PL"/>
              </w:rPr>
            </w:pPr>
            <w:r w:rsidRPr="006B32D7">
              <w:rPr>
                <w:rFonts w:cstheme="minorHAnsi"/>
                <w:bCs/>
                <w:szCs w:val="20"/>
                <w:lang w:eastAsia="pl-PL"/>
              </w:rPr>
              <w:t>15%</w:t>
            </w:r>
          </w:p>
        </w:tc>
        <w:tc>
          <w:tcPr>
            <w:tcW w:w="294" w:type="pct"/>
            <w:tcBorders>
              <w:top w:val="nil"/>
              <w:left w:val="nil"/>
              <w:bottom w:val="nil"/>
              <w:right w:val="single" w:sz="12" w:space="0" w:color="auto"/>
            </w:tcBorders>
            <w:shd w:val="clear" w:color="auto" w:fill="auto"/>
            <w:vAlign w:val="center"/>
          </w:tcPr>
          <w:p w14:paraId="5586266F" w14:textId="77777777" w:rsidR="003A53E5" w:rsidRPr="006B32D7" w:rsidRDefault="003A53E5" w:rsidP="00480034">
            <w:pPr>
              <w:rPr>
                <w:rFonts w:cstheme="minorHAnsi"/>
                <w:bCs/>
                <w:szCs w:val="20"/>
                <w:lang w:eastAsia="pl-PL"/>
              </w:rPr>
            </w:pPr>
            <w:r w:rsidRPr="006B32D7">
              <w:rPr>
                <w:rFonts w:cstheme="minorHAnsi"/>
                <w:bCs/>
                <w:szCs w:val="20"/>
                <w:lang w:eastAsia="pl-PL"/>
              </w:rPr>
              <w:t>30%</w:t>
            </w:r>
          </w:p>
        </w:tc>
        <w:tc>
          <w:tcPr>
            <w:tcW w:w="381" w:type="pct"/>
            <w:tcBorders>
              <w:top w:val="nil"/>
              <w:left w:val="nil"/>
              <w:bottom w:val="nil"/>
              <w:right w:val="single" w:sz="4" w:space="0" w:color="auto"/>
            </w:tcBorders>
            <w:shd w:val="clear" w:color="auto" w:fill="auto"/>
            <w:vAlign w:val="center"/>
          </w:tcPr>
          <w:p w14:paraId="167D5568" w14:textId="77777777" w:rsidR="003A53E5" w:rsidRPr="006B32D7" w:rsidRDefault="003A53E5" w:rsidP="00480034">
            <w:pPr>
              <w:rPr>
                <w:rFonts w:cstheme="minorHAnsi"/>
                <w:bCs/>
                <w:szCs w:val="20"/>
                <w:lang w:eastAsia="pl-PL"/>
              </w:rPr>
            </w:pPr>
            <w:r w:rsidRPr="006B32D7">
              <w:rPr>
                <w:rFonts w:cstheme="minorHAnsi"/>
                <w:bCs/>
                <w:szCs w:val="20"/>
                <w:lang w:eastAsia="pl-PL"/>
              </w:rPr>
              <w:t>0%</w:t>
            </w:r>
          </w:p>
        </w:tc>
        <w:tc>
          <w:tcPr>
            <w:tcW w:w="311" w:type="pct"/>
            <w:gridSpan w:val="2"/>
            <w:tcBorders>
              <w:top w:val="nil"/>
              <w:left w:val="nil"/>
              <w:bottom w:val="nil"/>
              <w:right w:val="single" w:sz="4" w:space="0" w:color="auto"/>
            </w:tcBorders>
            <w:shd w:val="clear" w:color="auto" w:fill="auto"/>
            <w:vAlign w:val="center"/>
          </w:tcPr>
          <w:p w14:paraId="61422B87" w14:textId="77777777" w:rsidR="003A53E5" w:rsidRPr="006B32D7" w:rsidRDefault="003A53E5" w:rsidP="00480034">
            <w:pPr>
              <w:jc w:val="left"/>
              <w:rPr>
                <w:rFonts w:cstheme="minorHAnsi"/>
                <w:bCs/>
                <w:szCs w:val="20"/>
                <w:lang w:eastAsia="pl-PL"/>
              </w:rPr>
            </w:pPr>
            <w:r w:rsidRPr="006B32D7">
              <w:rPr>
                <w:rFonts w:cstheme="minorHAnsi"/>
                <w:bCs/>
                <w:szCs w:val="20"/>
                <w:lang w:eastAsia="pl-PL"/>
              </w:rPr>
              <w:t>15%</w:t>
            </w:r>
          </w:p>
        </w:tc>
        <w:tc>
          <w:tcPr>
            <w:tcW w:w="264" w:type="pct"/>
            <w:tcBorders>
              <w:top w:val="nil"/>
              <w:left w:val="nil"/>
              <w:bottom w:val="nil"/>
              <w:right w:val="single" w:sz="12" w:space="0" w:color="auto"/>
            </w:tcBorders>
            <w:shd w:val="clear" w:color="auto" w:fill="auto"/>
            <w:vAlign w:val="center"/>
          </w:tcPr>
          <w:p w14:paraId="428CD573" w14:textId="77777777" w:rsidR="003A53E5" w:rsidRPr="006B32D7" w:rsidRDefault="003A53E5" w:rsidP="00480034">
            <w:pPr>
              <w:jc w:val="left"/>
              <w:rPr>
                <w:rFonts w:cstheme="minorHAnsi"/>
                <w:bCs/>
                <w:szCs w:val="20"/>
                <w:lang w:eastAsia="pl-PL"/>
              </w:rPr>
            </w:pPr>
            <w:r w:rsidRPr="006B32D7">
              <w:rPr>
                <w:rFonts w:cstheme="minorHAnsi"/>
                <w:bCs/>
                <w:szCs w:val="20"/>
                <w:lang w:eastAsia="pl-PL"/>
              </w:rPr>
              <w:t>30%</w:t>
            </w:r>
          </w:p>
        </w:tc>
        <w:tc>
          <w:tcPr>
            <w:tcW w:w="660" w:type="pct"/>
            <w:tcBorders>
              <w:top w:val="nil"/>
              <w:left w:val="nil"/>
              <w:bottom w:val="nil"/>
              <w:right w:val="single" w:sz="12" w:space="0" w:color="auto"/>
            </w:tcBorders>
            <w:shd w:val="clear" w:color="auto" w:fill="auto"/>
            <w:vAlign w:val="center"/>
          </w:tcPr>
          <w:p w14:paraId="2FE57CD6" w14:textId="77777777" w:rsidR="003A53E5" w:rsidRPr="006B32D7" w:rsidRDefault="003A53E5" w:rsidP="00480034">
            <w:pPr>
              <w:jc w:val="left"/>
              <w:rPr>
                <w:rFonts w:cstheme="minorHAnsi"/>
                <w:bCs/>
                <w:szCs w:val="20"/>
                <w:lang w:val="pl-PL" w:eastAsia="pl-PL"/>
              </w:rPr>
            </w:pPr>
            <w:r w:rsidRPr="006B32D7">
              <w:rPr>
                <w:rFonts w:cstheme="minorHAnsi"/>
                <w:bCs/>
                <w:szCs w:val="20"/>
                <w:lang w:val="pl-PL" w:eastAsia="pl-PL"/>
              </w:rPr>
              <w:t>0% oznacza beton z cementu CEM I</w:t>
            </w:r>
          </w:p>
        </w:tc>
      </w:tr>
      <w:tr w:rsidR="00480034" w:rsidRPr="006B32D7" w14:paraId="4AB78954" w14:textId="77777777" w:rsidTr="0079039B">
        <w:trPr>
          <w:trHeight w:val="300"/>
        </w:trPr>
        <w:tc>
          <w:tcPr>
            <w:tcW w:w="1437" w:type="pct"/>
            <w:tcBorders>
              <w:top w:val="single" w:sz="8" w:space="0" w:color="auto"/>
              <w:left w:val="single" w:sz="12" w:space="0" w:color="auto"/>
              <w:bottom w:val="single" w:sz="4" w:space="0" w:color="auto"/>
              <w:right w:val="nil"/>
            </w:tcBorders>
            <w:shd w:val="clear" w:color="auto" w:fill="auto"/>
            <w:noWrap/>
            <w:vAlign w:val="center"/>
          </w:tcPr>
          <w:p w14:paraId="3047A9DB" w14:textId="77777777" w:rsidR="003A53E5" w:rsidRPr="006B32D7" w:rsidRDefault="003A53E5" w:rsidP="00480034">
            <w:pPr>
              <w:rPr>
                <w:rFonts w:cstheme="minorHAnsi"/>
                <w:szCs w:val="20"/>
                <w:lang w:eastAsia="pl-PL"/>
              </w:rPr>
            </w:pPr>
            <w:r w:rsidRPr="006B32D7">
              <w:rPr>
                <w:rFonts w:cstheme="minorHAnsi"/>
                <w:szCs w:val="20"/>
                <w:lang w:eastAsia="pl-PL"/>
              </w:rPr>
              <w:t>GEN 0 (6/8 MPa)</w:t>
            </w:r>
          </w:p>
        </w:tc>
        <w:tc>
          <w:tcPr>
            <w:tcW w:w="369" w:type="pct"/>
            <w:tcBorders>
              <w:top w:val="single" w:sz="8" w:space="0" w:color="auto"/>
              <w:left w:val="single" w:sz="12" w:space="0" w:color="auto"/>
              <w:bottom w:val="dashed" w:sz="4" w:space="0" w:color="auto"/>
              <w:right w:val="single" w:sz="4" w:space="0" w:color="auto"/>
            </w:tcBorders>
            <w:shd w:val="clear" w:color="auto" w:fill="auto"/>
            <w:noWrap/>
            <w:vAlign w:val="center"/>
          </w:tcPr>
          <w:p w14:paraId="484BFD84" w14:textId="77777777" w:rsidR="003A53E5" w:rsidRPr="006B32D7" w:rsidRDefault="003A53E5" w:rsidP="00480034">
            <w:pPr>
              <w:rPr>
                <w:rFonts w:cstheme="minorHAnsi"/>
                <w:bCs/>
                <w:szCs w:val="20"/>
                <w:lang w:eastAsia="pl-PL"/>
              </w:rPr>
            </w:pPr>
            <w:r w:rsidRPr="006B32D7">
              <w:rPr>
                <w:rFonts w:cstheme="minorHAnsi"/>
                <w:bCs/>
                <w:szCs w:val="20"/>
                <w:lang w:eastAsia="pl-PL"/>
              </w:rPr>
              <w:t>0,55</w:t>
            </w:r>
          </w:p>
        </w:tc>
        <w:tc>
          <w:tcPr>
            <w:tcW w:w="390" w:type="pct"/>
            <w:tcBorders>
              <w:top w:val="single" w:sz="8" w:space="0" w:color="auto"/>
              <w:left w:val="nil"/>
              <w:bottom w:val="dashed" w:sz="4" w:space="0" w:color="auto"/>
              <w:right w:val="single" w:sz="4" w:space="0" w:color="auto"/>
            </w:tcBorders>
            <w:shd w:val="clear" w:color="auto" w:fill="auto"/>
            <w:noWrap/>
            <w:vAlign w:val="center"/>
          </w:tcPr>
          <w:p w14:paraId="26498B52" w14:textId="77777777" w:rsidR="003A53E5" w:rsidRPr="006B32D7" w:rsidRDefault="003A53E5" w:rsidP="00480034">
            <w:pPr>
              <w:rPr>
                <w:rFonts w:cstheme="minorHAnsi"/>
                <w:szCs w:val="20"/>
                <w:lang w:eastAsia="pl-PL"/>
              </w:rPr>
            </w:pPr>
            <w:r w:rsidRPr="006B32D7">
              <w:rPr>
                <w:rFonts w:cstheme="minorHAnsi"/>
                <w:szCs w:val="20"/>
                <w:lang w:eastAsia="pl-PL"/>
              </w:rPr>
              <w:t>0,52</w:t>
            </w:r>
          </w:p>
        </w:tc>
        <w:tc>
          <w:tcPr>
            <w:tcW w:w="319" w:type="pct"/>
            <w:tcBorders>
              <w:top w:val="single" w:sz="8" w:space="0" w:color="auto"/>
              <w:left w:val="nil"/>
              <w:bottom w:val="dashed" w:sz="4" w:space="0" w:color="auto"/>
              <w:right w:val="nil"/>
            </w:tcBorders>
            <w:shd w:val="clear" w:color="auto" w:fill="auto"/>
            <w:vAlign w:val="center"/>
          </w:tcPr>
          <w:p w14:paraId="6E727E83" w14:textId="77777777" w:rsidR="003A53E5" w:rsidRPr="006B32D7" w:rsidRDefault="003A53E5" w:rsidP="00480034">
            <w:pPr>
              <w:rPr>
                <w:rFonts w:cstheme="minorHAnsi"/>
                <w:szCs w:val="20"/>
                <w:lang w:eastAsia="pl-PL"/>
              </w:rPr>
            </w:pPr>
            <w:r w:rsidRPr="006B32D7">
              <w:rPr>
                <w:rFonts w:cstheme="minorHAnsi"/>
                <w:szCs w:val="20"/>
                <w:lang w:eastAsia="pl-PL"/>
              </w:rPr>
              <w:t>0,47</w:t>
            </w:r>
          </w:p>
        </w:tc>
        <w:tc>
          <w:tcPr>
            <w:tcW w:w="247" w:type="pct"/>
            <w:tcBorders>
              <w:top w:val="single" w:sz="8" w:space="0" w:color="auto"/>
              <w:left w:val="single" w:sz="12" w:space="0" w:color="auto"/>
              <w:bottom w:val="dashed" w:sz="4" w:space="0" w:color="auto"/>
              <w:right w:val="single" w:sz="4" w:space="0" w:color="auto"/>
            </w:tcBorders>
            <w:shd w:val="clear" w:color="auto" w:fill="auto"/>
            <w:noWrap/>
            <w:vAlign w:val="center"/>
          </w:tcPr>
          <w:p w14:paraId="396C4A7F" w14:textId="77777777" w:rsidR="003A53E5" w:rsidRPr="006B32D7" w:rsidRDefault="003A53E5" w:rsidP="00480034">
            <w:pPr>
              <w:rPr>
                <w:rFonts w:cstheme="minorHAnsi"/>
                <w:bCs/>
                <w:szCs w:val="20"/>
                <w:lang w:eastAsia="pl-PL"/>
              </w:rPr>
            </w:pPr>
            <w:r w:rsidRPr="006B32D7">
              <w:rPr>
                <w:rFonts w:cstheme="minorHAnsi"/>
                <w:bCs/>
                <w:szCs w:val="20"/>
                <w:lang w:eastAsia="pl-PL"/>
              </w:rPr>
              <w:t>0,071</w:t>
            </w:r>
          </w:p>
        </w:tc>
        <w:tc>
          <w:tcPr>
            <w:tcW w:w="328" w:type="pct"/>
            <w:gridSpan w:val="2"/>
            <w:tcBorders>
              <w:top w:val="single" w:sz="8" w:space="0" w:color="auto"/>
              <w:left w:val="nil"/>
              <w:bottom w:val="dashed" w:sz="4" w:space="0" w:color="auto"/>
              <w:right w:val="single" w:sz="4" w:space="0" w:color="auto"/>
            </w:tcBorders>
            <w:shd w:val="clear" w:color="auto" w:fill="auto"/>
            <w:noWrap/>
            <w:vAlign w:val="center"/>
          </w:tcPr>
          <w:p w14:paraId="0A72BAFD" w14:textId="77777777" w:rsidR="003A53E5" w:rsidRPr="006B32D7" w:rsidRDefault="003A53E5" w:rsidP="00480034">
            <w:pPr>
              <w:rPr>
                <w:rFonts w:cstheme="minorHAnsi"/>
                <w:szCs w:val="20"/>
                <w:lang w:eastAsia="pl-PL"/>
              </w:rPr>
            </w:pPr>
            <w:r w:rsidRPr="006B32D7">
              <w:rPr>
                <w:rFonts w:cstheme="minorHAnsi"/>
                <w:szCs w:val="20"/>
                <w:lang w:eastAsia="pl-PL"/>
              </w:rPr>
              <w:t>0,065</w:t>
            </w:r>
          </w:p>
        </w:tc>
        <w:tc>
          <w:tcPr>
            <w:tcW w:w="294" w:type="pct"/>
            <w:tcBorders>
              <w:top w:val="single" w:sz="8" w:space="0" w:color="auto"/>
              <w:left w:val="nil"/>
              <w:bottom w:val="dashed" w:sz="4" w:space="0" w:color="auto"/>
              <w:right w:val="nil"/>
            </w:tcBorders>
            <w:shd w:val="clear" w:color="auto" w:fill="auto"/>
            <w:noWrap/>
            <w:vAlign w:val="center"/>
          </w:tcPr>
          <w:p w14:paraId="6E7C2F02" w14:textId="77777777" w:rsidR="003A53E5" w:rsidRPr="006B32D7" w:rsidRDefault="003A53E5" w:rsidP="00480034">
            <w:pPr>
              <w:rPr>
                <w:rFonts w:cstheme="minorHAnsi"/>
                <w:szCs w:val="20"/>
                <w:lang w:eastAsia="pl-PL"/>
              </w:rPr>
            </w:pPr>
            <w:r w:rsidRPr="006B32D7">
              <w:rPr>
                <w:rFonts w:cstheme="minorHAnsi"/>
                <w:szCs w:val="20"/>
                <w:lang w:eastAsia="pl-PL"/>
              </w:rPr>
              <w:t>0,057</w:t>
            </w:r>
          </w:p>
        </w:tc>
        <w:tc>
          <w:tcPr>
            <w:tcW w:w="381" w:type="pct"/>
            <w:tcBorders>
              <w:top w:val="single" w:sz="8" w:space="0" w:color="auto"/>
              <w:left w:val="single" w:sz="12" w:space="0" w:color="auto"/>
              <w:bottom w:val="dashed" w:sz="4" w:space="0" w:color="auto"/>
              <w:right w:val="single" w:sz="4" w:space="0" w:color="auto"/>
            </w:tcBorders>
            <w:shd w:val="clear" w:color="auto" w:fill="auto"/>
            <w:noWrap/>
            <w:vAlign w:val="center"/>
          </w:tcPr>
          <w:p w14:paraId="2D245B49" w14:textId="77777777" w:rsidR="003A53E5" w:rsidRPr="006B32D7" w:rsidRDefault="003A53E5" w:rsidP="00480034">
            <w:pPr>
              <w:rPr>
                <w:rFonts w:cstheme="minorHAnsi"/>
                <w:bCs/>
                <w:szCs w:val="20"/>
                <w:lang w:eastAsia="pl-PL"/>
              </w:rPr>
            </w:pPr>
            <w:r w:rsidRPr="006B32D7">
              <w:rPr>
                <w:rFonts w:cstheme="minorHAnsi"/>
                <w:bCs/>
                <w:szCs w:val="20"/>
                <w:lang w:eastAsia="pl-PL"/>
              </w:rPr>
              <w:t>0,076</w:t>
            </w:r>
          </w:p>
        </w:tc>
        <w:tc>
          <w:tcPr>
            <w:tcW w:w="311" w:type="pct"/>
            <w:gridSpan w:val="2"/>
            <w:tcBorders>
              <w:top w:val="single" w:sz="8" w:space="0" w:color="auto"/>
              <w:left w:val="nil"/>
              <w:bottom w:val="dashed" w:sz="4" w:space="0" w:color="auto"/>
              <w:right w:val="single" w:sz="4" w:space="0" w:color="auto"/>
            </w:tcBorders>
            <w:shd w:val="clear" w:color="auto" w:fill="auto"/>
            <w:noWrap/>
            <w:vAlign w:val="center"/>
          </w:tcPr>
          <w:p w14:paraId="66CEC739" w14:textId="77777777" w:rsidR="003A53E5" w:rsidRPr="006B32D7" w:rsidRDefault="003A53E5" w:rsidP="00480034">
            <w:pPr>
              <w:jc w:val="left"/>
              <w:rPr>
                <w:rFonts w:cstheme="minorHAnsi"/>
                <w:szCs w:val="20"/>
                <w:lang w:eastAsia="pl-PL"/>
              </w:rPr>
            </w:pPr>
            <w:r w:rsidRPr="006B32D7">
              <w:rPr>
                <w:rFonts w:cstheme="minorHAnsi"/>
                <w:szCs w:val="20"/>
                <w:lang w:eastAsia="pl-PL"/>
              </w:rPr>
              <w:t>0,069</w:t>
            </w:r>
          </w:p>
        </w:tc>
        <w:tc>
          <w:tcPr>
            <w:tcW w:w="264" w:type="pct"/>
            <w:tcBorders>
              <w:top w:val="single" w:sz="8" w:space="0" w:color="auto"/>
              <w:left w:val="nil"/>
              <w:bottom w:val="dashed" w:sz="4" w:space="0" w:color="auto"/>
              <w:right w:val="nil"/>
            </w:tcBorders>
            <w:shd w:val="clear" w:color="auto" w:fill="auto"/>
            <w:noWrap/>
            <w:vAlign w:val="center"/>
          </w:tcPr>
          <w:p w14:paraId="25BDCF64" w14:textId="77777777" w:rsidR="003A53E5" w:rsidRPr="006B32D7" w:rsidRDefault="003A53E5" w:rsidP="00480034">
            <w:pPr>
              <w:jc w:val="left"/>
              <w:rPr>
                <w:rFonts w:cstheme="minorHAnsi"/>
                <w:szCs w:val="20"/>
                <w:lang w:eastAsia="pl-PL"/>
              </w:rPr>
            </w:pPr>
            <w:r w:rsidRPr="006B32D7">
              <w:rPr>
                <w:rFonts w:cstheme="minorHAnsi"/>
                <w:szCs w:val="20"/>
                <w:lang w:eastAsia="pl-PL"/>
              </w:rPr>
              <w:t>0,061</w:t>
            </w:r>
          </w:p>
        </w:tc>
        <w:tc>
          <w:tcPr>
            <w:tcW w:w="660" w:type="pct"/>
            <w:tcBorders>
              <w:top w:val="single" w:sz="8" w:space="0" w:color="auto"/>
              <w:left w:val="single" w:sz="12" w:space="0" w:color="auto"/>
              <w:bottom w:val="dashed" w:sz="4" w:space="0" w:color="auto"/>
              <w:right w:val="single" w:sz="12" w:space="0" w:color="auto"/>
            </w:tcBorders>
            <w:shd w:val="clear" w:color="auto" w:fill="auto"/>
            <w:vAlign w:val="center"/>
          </w:tcPr>
          <w:p w14:paraId="7DCA0890" w14:textId="77777777" w:rsidR="003A53E5" w:rsidRPr="006B32D7" w:rsidRDefault="003A53E5" w:rsidP="00480034">
            <w:pPr>
              <w:jc w:val="left"/>
              <w:rPr>
                <w:rFonts w:cstheme="minorHAnsi"/>
                <w:szCs w:val="20"/>
                <w:lang w:eastAsia="pl-PL"/>
              </w:rPr>
            </w:pPr>
          </w:p>
        </w:tc>
      </w:tr>
      <w:tr w:rsidR="00480034" w:rsidRPr="006B32D7" w14:paraId="0DAB793C"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7E1C2FA8" w14:textId="77777777" w:rsidR="003A53E5" w:rsidRPr="006B32D7" w:rsidRDefault="003A53E5" w:rsidP="00480034">
            <w:pPr>
              <w:rPr>
                <w:rFonts w:cstheme="minorHAnsi"/>
                <w:szCs w:val="20"/>
                <w:lang w:eastAsia="pl-PL"/>
              </w:rPr>
            </w:pPr>
            <w:r w:rsidRPr="006B32D7">
              <w:rPr>
                <w:rFonts w:cstheme="minorHAnsi"/>
                <w:szCs w:val="20"/>
                <w:lang w:eastAsia="pl-PL"/>
              </w:rPr>
              <w:t>GEN 1 (8/10 MPa)</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1A5D3F90" w14:textId="77777777" w:rsidR="003A53E5" w:rsidRPr="006B32D7" w:rsidRDefault="003A53E5" w:rsidP="00480034">
            <w:pPr>
              <w:rPr>
                <w:rFonts w:cstheme="minorHAnsi"/>
                <w:bCs/>
                <w:szCs w:val="20"/>
                <w:lang w:eastAsia="pl-PL"/>
              </w:rPr>
            </w:pPr>
            <w:r w:rsidRPr="006B32D7">
              <w:rPr>
                <w:rFonts w:cstheme="minorHAnsi"/>
                <w:bCs/>
                <w:szCs w:val="20"/>
                <w:lang w:eastAsia="pl-PL"/>
              </w:rPr>
              <w:t>0,70</w:t>
            </w:r>
          </w:p>
        </w:tc>
        <w:tc>
          <w:tcPr>
            <w:tcW w:w="390" w:type="pct"/>
            <w:tcBorders>
              <w:top w:val="nil"/>
              <w:left w:val="nil"/>
              <w:bottom w:val="dashed" w:sz="4" w:space="0" w:color="auto"/>
              <w:right w:val="single" w:sz="4" w:space="0" w:color="auto"/>
            </w:tcBorders>
            <w:shd w:val="clear" w:color="auto" w:fill="auto"/>
            <w:noWrap/>
            <w:vAlign w:val="center"/>
          </w:tcPr>
          <w:p w14:paraId="065C30C9" w14:textId="77777777" w:rsidR="003A53E5" w:rsidRPr="006B32D7" w:rsidRDefault="003A53E5" w:rsidP="00480034">
            <w:pPr>
              <w:rPr>
                <w:rFonts w:cstheme="minorHAnsi"/>
                <w:szCs w:val="20"/>
                <w:lang w:eastAsia="pl-PL"/>
              </w:rPr>
            </w:pPr>
            <w:r w:rsidRPr="006B32D7">
              <w:rPr>
                <w:rFonts w:cstheme="minorHAnsi"/>
                <w:szCs w:val="20"/>
                <w:lang w:eastAsia="pl-PL"/>
              </w:rPr>
              <w:t>0,65</w:t>
            </w:r>
          </w:p>
        </w:tc>
        <w:tc>
          <w:tcPr>
            <w:tcW w:w="319" w:type="pct"/>
            <w:tcBorders>
              <w:top w:val="nil"/>
              <w:left w:val="nil"/>
              <w:bottom w:val="dashed" w:sz="4" w:space="0" w:color="auto"/>
              <w:right w:val="nil"/>
            </w:tcBorders>
            <w:shd w:val="clear" w:color="auto" w:fill="auto"/>
            <w:vAlign w:val="center"/>
          </w:tcPr>
          <w:p w14:paraId="19C84EB6" w14:textId="77777777" w:rsidR="003A53E5" w:rsidRPr="006B32D7" w:rsidRDefault="003A53E5" w:rsidP="00480034">
            <w:pPr>
              <w:rPr>
                <w:rFonts w:cstheme="minorHAnsi"/>
                <w:szCs w:val="20"/>
                <w:lang w:eastAsia="pl-PL"/>
              </w:rPr>
            </w:pPr>
            <w:r w:rsidRPr="006B32D7">
              <w:rPr>
                <w:rFonts w:cstheme="minorHAnsi"/>
                <w:szCs w:val="20"/>
                <w:lang w:eastAsia="pl-PL"/>
              </w:rPr>
              <w:t>0,59</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34805EBB" w14:textId="77777777" w:rsidR="003A53E5" w:rsidRPr="006B32D7" w:rsidRDefault="003A53E5" w:rsidP="00480034">
            <w:pPr>
              <w:rPr>
                <w:rFonts w:cstheme="minorHAnsi"/>
                <w:bCs/>
                <w:szCs w:val="20"/>
                <w:lang w:eastAsia="pl-PL"/>
              </w:rPr>
            </w:pPr>
            <w:r w:rsidRPr="006B32D7">
              <w:rPr>
                <w:rFonts w:cstheme="minorHAnsi"/>
                <w:bCs/>
                <w:szCs w:val="20"/>
                <w:lang w:eastAsia="pl-PL"/>
              </w:rPr>
              <w:t>0,097</w:t>
            </w:r>
          </w:p>
        </w:tc>
        <w:tc>
          <w:tcPr>
            <w:tcW w:w="328" w:type="pct"/>
            <w:gridSpan w:val="2"/>
            <w:tcBorders>
              <w:top w:val="nil"/>
              <w:left w:val="nil"/>
              <w:bottom w:val="dashed" w:sz="4" w:space="0" w:color="auto"/>
              <w:right w:val="single" w:sz="4" w:space="0" w:color="auto"/>
            </w:tcBorders>
            <w:shd w:val="clear" w:color="auto" w:fill="auto"/>
            <w:noWrap/>
            <w:vAlign w:val="center"/>
          </w:tcPr>
          <w:p w14:paraId="3BBEF1C4" w14:textId="77777777" w:rsidR="003A53E5" w:rsidRPr="006B32D7" w:rsidRDefault="003A53E5" w:rsidP="00480034">
            <w:pPr>
              <w:rPr>
                <w:rFonts w:cstheme="minorHAnsi"/>
                <w:szCs w:val="20"/>
                <w:lang w:eastAsia="pl-PL"/>
              </w:rPr>
            </w:pPr>
            <w:r w:rsidRPr="006B32D7">
              <w:rPr>
                <w:rFonts w:cstheme="minorHAnsi"/>
                <w:szCs w:val="20"/>
                <w:lang w:eastAsia="pl-PL"/>
              </w:rPr>
              <w:t>0,088</w:t>
            </w:r>
          </w:p>
        </w:tc>
        <w:tc>
          <w:tcPr>
            <w:tcW w:w="294" w:type="pct"/>
            <w:tcBorders>
              <w:top w:val="nil"/>
              <w:left w:val="nil"/>
              <w:bottom w:val="dashed" w:sz="4" w:space="0" w:color="auto"/>
              <w:right w:val="nil"/>
            </w:tcBorders>
            <w:shd w:val="clear" w:color="auto" w:fill="auto"/>
            <w:noWrap/>
            <w:vAlign w:val="center"/>
          </w:tcPr>
          <w:p w14:paraId="274DD122" w14:textId="77777777" w:rsidR="003A53E5" w:rsidRPr="006B32D7" w:rsidRDefault="003A53E5" w:rsidP="00480034">
            <w:pPr>
              <w:rPr>
                <w:rFonts w:cstheme="minorHAnsi"/>
                <w:szCs w:val="20"/>
                <w:lang w:eastAsia="pl-PL"/>
              </w:rPr>
            </w:pPr>
            <w:r w:rsidRPr="006B32D7">
              <w:rPr>
                <w:rFonts w:cstheme="minorHAnsi"/>
                <w:szCs w:val="20"/>
                <w:lang w:eastAsia="pl-PL"/>
              </w:rPr>
              <w:t>0,077</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6F5CD286" w14:textId="77777777" w:rsidR="003A53E5" w:rsidRPr="006B32D7" w:rsidRDefault="003A53E5" w:rsidP="00480034">
            <w:pPr>
              <w:rPr>
                <w:rFonts w:cstheme="minorHAnsi"/>
                <w:bCs/>
                <w:szCs w:val="20"/>
                <w:lang w:eastAsia="pl-PL"/>
              </w:rPr>
            </w:pPr>
            <w:r w:rsidRPr="006B32D7">
              <w:rPr>
                <w:rFonts w:cstheme="minorHAnsi"/>
                <w:bCs/>
                <w:szCs w:val="20"/>
                <w:lang w:eastAsia="pl-PL"/>
              </w:rPr>
              <w:t>0,104</w:t>
            </w:r>
          </w:p>
        </w:tc>
        <w:tc>
          <w:tcPr>
            <w:tcW w:w="311" w:type="pct"/>
            <w:gridSpan w:val="2"/>
            <w:tcBorders>
              <w:top w:val="nil"/>
              <w:left w:val="nil"/>
              <w:bottom w:val="dashed" w:sz="4" w:space="0" w:color="auto"/>
              <w:right w:val="single" w:sz="4" w:space="0" w:color="auto"/>
            </w:tcBorders>
            <w:shd w:val="clear" w:color="auto" w:fill="auto"/>
            <w:noWrap/>
            <w:vAlign w:val="center"/>
          </w:tcPr>
          <w:p w14:paraId="57056254" w14:textId="77777777" w:rsidR="003A53E5" w:rsidRPr="006B32D7" w:rsidRDefault="003A53E5" w:rsidP="00480034">
            <w:pPr>
              <w:jc w:val="left"/>
              <w:rPr>
                <w:rFonts w:cstheme="minorHAnsi"/>
                <w:szCs w:val="20"/>
                <w:lang w:eastAsia="pl-PL"/>
              </w:rPr>
            </w:pPr>
            <w:r w:rsidRPr="006B32D7">
              <w:rPr>
                <w:rFonts w:cstheme="minorHAnsi"/>
                <w:szCs w:val="20"/>
                <w:lang w:eastAsia="pl-PL"/>
              </w:rPr>
              <w:t>0,094</w:t>
            </w:r>
          </w:p>
        </w:tc>
        <w:tc>
          <w:tcPr>
            <w:tcW w:w="264" w:type="pct"/>
            <w:tcBorders>
              <w:top w:val="nil"/>
              <w:left w:val="nil"/>
              <w:bottom w:val="dashed" w:sz="4" w:space="0" w:color="auto"/>
              <w:right w:val="nil"/>
            </w:tcBorders>
            <w:shd w:val="clear" w:color="auto" w:fill="auto"/>
            <w:noWrap/>
            <w:vAlign w:val="center"/>
          </w:tcPr>
          <w:p w14:paraId="049A0FE7" w14:textId="77777777" w:rsidR="003A53E5" w:rsidRPr="006B32D7" w:rsidRDefault="003A53E5" w:rsidP="00480034">
            <w:pPr>
              <w:jc w:val="left"/>
              <w:rPr>
                <w:rFonts w:cstheme="minorHAnsi"/>
                <w:szCs w:val="20"/>
                <w:lang w:eastAsia="pl-PL"/>
              </w:rPr>
            </w:pPr>
            <w:r w:rsidRPr="006B32D7">
              <w:rPr>
                <w:rFonts w:cstheme="minorHAnsi"/>
                <w:szCs w:val="20"/>
                <w:lang w:eastAsia="pl-PL"/>
              </w:rPr>
              <w:t>0,082</w:t>
            </w:r>
          </w:p>
        </w:tc>
        <w:tc>
          <w:tcPr>
            <w:tcW w:w="660" w:type="pct"/>
            <w:tcBorders>
              <w:top w:val="nil"/>
              <w:left w:val="single" w:sz="12" w:space="0" w:color="auto"/>
              <w:bottom w:val="dashed" w:sz="4" w:space="0" w:color="auto"/>
              <w:right w:val="single" w:sz="12" w:space="0" w:color="auto"/>
            </w:tcBorders>
            <w:shd w:val="clear" w:color="auto" w:fill="auto"/>
            <w:vAlign w:val="center"/>
          </w:tcPr>
          <w:p w14:paraId="2560CD2A" w14:textId="77777777" w:rsidR="003A53E5" w:rsidRPr="006B32D7" w:rsidRDefault="003A53E5" w:rsidP="00480034">
            <w:pPr>
              <w:jc w:val="left"/>
              <w:rPr>
                <w:rFonts w:cstheme="minorHAnsi"/>
                <w:szCs w:val="20"/>
                <w:lang w:eastAsia="pl-PL"/>
              </w:rPr>
            </w:pPr>
          </w:p>
        </w:tc>
      </w:tr>
      <w:tr w:rsidR="00480034" w:rsidRPr="006B32D7" w14:paraId="49418C76"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0656B663" w14:textId="77777777" w:rsidR="003A53E5" w:rsidRPr="006B32D7" w:rsidRDefault="003A53E5" w:rsidP="00480034">
            <w:pPr>
              <w:rPr>
                <w:rFonts w:cstheme="minorHAnsi"/>
                <w:szCs w:val="20"/>
                <w:lang w:eastAsia="pl-PL"/>
              </w:rPr>
            </w:pPr>
            <w:r w:rsidRPr="006B32D7">
              <w:rPr>
                <w:rFonts w:cstheme="minorHAnsi"/>
                <w:szCs w:val="20"/>
                <w:lang w:eastAsia="pl-PL"/>
              </w:rPr>
              <w:t>GEN 2 (12/15 MPa)</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479FA14C" w14:textId="77777777" w:rsidR="003A53E5" w:rsidRPr="006B32D7" w:rsidRDefault="003A53E5" w:rsidP="00480034">
            <w:pPr>
              <w:rPr>
                <w:rFonts w:cstheme="minorHAnsi"/>
                <w:bCs/>
                <w:szCs w:val="20"/>
                <w:lang w:eastAsia="pl-PL"/>
              </w:rPr>
            </w:pPr>
            <w:r w:rsidRPr="006B32D7">
              <w:rPr>
                <w:rFonts w:cstheme="minorHAnsi"/>
                <w:bCs/>
                <w:szCs w:val="20"/>
                <w:lang w:eastAsia="pl-PL"/>
              </w:rPr>
              <w:t>0,76</w:t>
            </w:r>
          </w:p>
        </w:tc>
        <w:tc>
          <w:tcPr>
            <w:tcW w:w="390" w:type="pct"/>
            <w:tcBorders>
              <w:top w:val="nil"/>
              <w:left w:val="nil"/>
              <w:bottom w:val="dashed" w:sz="4" w:space="0" w:color="auto"/>
              <w:right w:val="single" w:sz="4" w:space="0" w:color="auto"/>
            </w:tcBorders>
            <w:shd w:val="clear" w:color="auto" w:fill="auto"/>
            <w:noWrap/>
            <w:vAlign w:val="center"/>
          </w:tcPr>
          <w:p w14:paraId="51FBB654" w14:textId="77777777" w:rsidR="003A53E5" w:rsidRPr="006B32D7" w:rsidRDefault="003A53E5" w:rsidP="00480034">
            <w:pPr>
              <w:rPr>
                <w:rFonts w:cstheme="minorHAnsi"/>
                <w:szCs w:val="20"/>
                <w:lang w:eastAsia="pl-PL"/>
              </w:rPr>
            </w:pPr>
            <w:r w:rsidRPr="006B32D7">
              <w:rPr>
                <w:rFonts w:cstheme="minorHAnsi"/>
                <w:szCs w:val="20"/>
                <w:lang w:eastAsia="pl-PL"/>
              </w:rPr>
              <w:t>0,71</w:t>
            </w:r>
          </w:p>
        </w:tc>
        <w:tc>
          <w:tcPr>
            <w:tcW w:w="319" w:type="pct"/>
            <w:tcBorders>
              <w:top w:val="nil"/>
              <w:left w:val="nil"/>
              <w:bottom w:val="dashed" w:sz="4" w:space="0" w:color="auto"/>
              <w:right w:val="nil"/>
            </w:tcBorders>
            <w:shd w:val="clear" w:color="auto" w:fill="auto"/>
            <w:vAlign w:val="center"/>
          </w:tcPr>
          <w:p w14:paraId="408E8690" w14:textId="77777777" w:rsidR="003A53E5" w:rsidRPr="006B32D7" w:rsidRDefault="003A53E5" w:rsidP="00480034">
            <w:pPr>
              <w:rPr>
                <w:rFonts w:cstheme="minorHAnsi"/>
                <w:szCs w:val="20"/>
                <w:lang w:eastAsia="pl-PL"/>
              </w:rPr>
            </w:pPr>
            <w:r w:rsidRPr="006B32D7">
              <w:rPr>
                <w:rFonts w:cstheme="minorHAnsi"/>
                <w:szCs w:val="20"/>
                <w:lang w:eastAsia="pl-PL"/>
              </w:rPr>
              <w:t>0,64</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36CD182E" w14:textId="77777777" w:rsidR="003A53E5" w:rsidRPr="006B32D7" w:rsidRDefault="003A53E5" w:rsidP="00480034">
            <w:pPr>
              <w:rPr>
                <w:rFonts w:cstheme="minorHAnsi"/>
                <w:bCs/>
                <w:szCs w:val="20"/>
                <w:lang w:eastAsia="pl-PL"/>
              </w:rPr>
            </w:pPr>
            <w:r w:rsidRPr="006B32D7">
              <w:rPr>
                <w:rFonts w:cstheme="minorHAnsi"/>
                <w:bCs/>
                <w:szCs w:val="20"/>
                <w:lang w:eastAsia="pl-PL"/>
              </w:rPr>
              <w:t>0,106</w:t>
            </w:r>
          </w:p>
        </w:tc>
        <w:tc>
          <w:tcPr>
            <w:tcW w:w="328" w:type="pct"/>
            <w:gridSpan w:val="2"/>
            <w:tcBorders>
              <w:top w:val="nil"/>
              <w:left w:val="nil"/>
              <w:bottom w:val="dashed" w:sz="4" w:space="0" w:color="auto"/>
              <w:right w:val="single" w:sz="4" w:space="0" w:color="auto"/>
            </w:tcBorders>
            <w:shd w:val="clear" w:color="auto" w:fill="auto"/>
            <w:noWrap/>
            <w:vAlign w:val="center"/>
          </w:tcPr>
          <w:p w14:paraId="75257CB1" w14:textId="77777777" w:rsidR="003A53E5" w:rsidRPr="006B32D7" w:rsidRDefault="003A53E5" w:rsidP="00480034">
            <w:pPr>
              <w:rPr>
                <w:rFonts w:cstheme="minorHAnsi"/>
                <w:szCs w:val="20"/>
                <w:lang w:eastAsia="pl-PL"/>
              </w:rPr>
            </w:pPr>
            <w:r w:rsidRPr="006B32D7">
              <w:rPr>
                <w:rFonts w:cstheme="minorHAnsi"/>
                <w:szCs w:val="20"/>
                <w:lang w:eastAsia="pl-PL"/>
              </w:rPr>
              <w:t>0,098</w:t>
            </w:r>
          </w:p>
        </w:tc>
        <w:tc>
          <w:tcPr>
            <w:tcW w:w="294" w:type="pct"/>
            <w:tcBorders>
              <w:top w:val="nil"/>
              <w:left w:val="nil"/>
              <w:bottom w:val="dashed" w:sz="4" w:space="0" w:color="auto"/>
              <w:right w:val="nil"/>
            </w:tcBorders>
            <w:shd w:val="clear" w:color="auto" w:fill="auto"/>
            <w:noWrap/>
            <w:vAlign w:val="center"/>
          </w:tcPr>
          <w:p w14:paraId="3A2D864A" w14:textId="77777777" w:rsidR="003A53E5" w:rsidRPr="006B32D7" w:rsidRDefault="003A53E5" w:rsidP="00480034">
            <w:pPr>
              <w:rPr>
                <w:rFonts w:cstheme="minorHAnsi"/>
                <w:szCs w:val="20"/>
                <w:lang w:eastAsia="pl-PL"/>
              </w:rPr>
            </w:pPr>
            <w:r w:rsidRPr="006B32D7">
              <w:rPr>
                <w:rFonts w:cstheme="minorHAnsi"/>
                <w:szCs w:val="20"/>
                <w:lang w:eastAsia="pl-PL"/>
              </w:rPr>
              <w:t>0,087</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7F85A59D" w14:textId="77777777" w:rsidR="003A53E5" w:rsidRPr="006B32D7" w:rsidRDefault="003A53E5" w:rsidP="00480034">
            <w:pPr>
              <w:rPr>
                <w:rFonts w:cstheme="minorHAnsi"/>
                <w:bCs/>
                <w:szCs w:val="20"/>
                <w:lang w:eastAsia="pl-PL"/>
              </w:rPr>
            </w:pPr>
            <w:r w:rsidRPr="006B32D7">
              <w:rPr>
                <w:rFonts w:cstheme="minorHAnsi"/>
                <w:bCs/>
                <w:szCs w:val="20"/>
                <w:lang w:eastAsia="pl-PL"/>
              </w:rPr>
              <w:t>0,114</w:t>
            </w:r>
          </w:p>
        </w:tc>
        <w:tc>
          <w:tcPr>
            <w:tcW w:w="311" w:type="pct"/>
            <w:gridSpan w:val="2"/>
            <w:tcBorders>
              <w:top w:val="nil"/>
              <w:left w:val="nil"/>
              <w:bottom w:val="dashed" w:sz="4" w:space="0" w:color="auto"/>
              <w:right w:val="single" w:sz="4" w:space="0" w:color="auto"/>
            </w:tcBorders>
            <w:shd w:val="clear" w:color="auto" w:fill="auto"/>
            <w:noWrap/>
            <w:vAlign w:val="center"/>
          </w:tcPr>
          <w:p w14:paraId="452F64FB" w14:textId="77777777" w:rsidR="003A53E5" w:rsidRPr="006B32D7" w:rsidRDefault="003A53E5" w:rsidP="00480034">
            <w:pPr>
              <w:jc w:val="left"/>
              <w:rPr>
                <w:rFonts w:cstheme="minorHAnsi"/>
                <w:szCs w:val="20"/>
                <w:lang w:eastAsia="pl-PL"/>
              </w:rPr>
            </w:pPr>
            <w:r w:rsidRPr="006B32D7">
              <w:rPr>
                <w:rFonts w:cstheme="minorHAnsi"/>
                <w:szCs w:val="20"/>
                <w:lang w:eastAsia="pl-PL"/>
              </w:rPr>
              <w:t>0,105</w:t>
            </w:r>
          </w:p>
        </w:tc>
        <w:tc>
          <w:tcPr>
            <w:tcW w:w="264" w:type="pct"/>
            <w:tcBorders>
              <w:top w:val="nil"/>
              <w:left w:val="nil"/>
              <w:bottom w:val="dashed" w:sz="4" w:space="0" w:color="auto"/>
              <w:right w:val="nil"/>
            </w:tcBorders>
            <w:shd w:val="clear" w:color="auto" w:fill="auto"/>
            <w:noWrap/>
            <w:vAlign w:val="center"/>
          </w:tcPr>
          <w:p w14:paraId="4641CF38" w14:textId="77777777" w:rsidR="003A53E5" w:rsidRPr="006B32D7" w:rsidRDefault="003A53E5" w:rsidP="00480034">
            <w:pPr>
              <w:jc w:val="left"/>
              <w:rPr>
                <w:rFonts w:cstheme="minorHAnsi"/>
                <w:szCs w:val="20"/>
                <w:lang w:eastAsia="pl-PL"/>
              </w:rPr>
            </w:pPr>
            <w:r w:rsidRPr="006B32D7">
              <w:rPr>
                <w:rFonts w:cstheme="minorHAnsi"/>
                <w:szCs w:val="20"/>
                <w:lang w:eastAsia="pl-PL"/>
              </w:rPr>
              <w:t>0,093</w:t>
            </w:r>
          </w:p>
        </w:tc>
        <w:tc>
          <w:tcPr>
            <w:tcW w:w="660" w:type="pct"/>
            <w:tcBorders>
              <w:top w:val="nil"/>
              <w:left w:val="single" w:sz="12" w:space="0" w:color="auto"/>
              <w:bottom w:val="dashed" w:sz="4" w:space="0" w:color="auto"/>
              <w:right w:val="single" w:sz="12" w:space="0" w:color="auto"/>
            </w:tcBorders>
            <w:shd w:val="clear" w:color="auto" w:fill="auto"/>
            <w:vAlign w:val="center"/>
          </w:tcPr>
          <w:p w14:paraId="65B76F9B" w14:textId="77777777" w:rsidR="003A53E5" w:rsidRPr="006B32D7" w:rsidRDefault="003A53E5" w:rsidP="00480034">
            <w:pPr>
              <w:jc w:val="left"/>
              <w:rPr>
                <w:rFonts w:cstheme="minorHAnsi"/>
                <w:szCs w:val="20"/>
                <w:lang w:eastAsia="pl-PL"/>
              </w:rPr>
            </w:pPr>
          </w:p>
        </w:tc>
      </w:tr>
      <w:tr w:rsidR="00480034" w:rsidRPr="006B32D7" w14:paraId="56EB41B8"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72B66E12" w14:textId="77777777" w:rsidR="003A53E5" w:rsidRPr="006B32D7" w:rsidRDefault="003A53E5" w:rsidP="00480034">
            <w:pPr>
              <w:rPr>
                <w:rFonts w:cstheme="minorHAnsi"/>
                <w:szCs w:val="20"/>
                <w:lang w:eastAsia="pl-PL"/>
              </w:rPr>
            </w:pPr>
            <w:r w:rsidRPr="006B32D7">
              <w:rPr>
                <w:rFonts w:cstheme="minorHAnsi"/>
                <w:szCs w:val="20"/>
                <w:lang w:eastAsia="pl-PL"/>
              </w:rPr>
              <w:t>GEN 3 (16/20 MPa)</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5BA99542" w14:textId="77777777" w:rsidR="003A53E5" w:rsidRPr="006B32D7" w:rsidRDefault="003A53E5" w:rsidP="00480034">
            <w:pPr>
              <w:rPr>
                <w:rFonts w:cstheme="minorHAnsi"/>
                <w:bCs/>
                <w:szCs w:val="20"/>
                <w:lang w:eastAsia="pl-PL"/>
              </w:rPr>
            </w:pPr>
            <w:r w:rsidRPr="006B32D7">
              <w:rPr>
                <w:rFonts w:cstheme="minorHAnsi"/>
                <w:bCs/>
                <w:szCs w:val="20"/>
                <w:lang w:eastAsia="pl-PL"/>
              </w:rPr>
              <w:t>0,81</w:t>
            </w:r>
          </w:p>
        </w:tc>
        <w:tc>
          <w:tcPr>
            <w:tcW w:w="390" w:type="pct"/>
            <w:tcBorders>
              <w:top w:val="nil"/>
              <w:left w:val="nil"/>
              <w:bottom w:val="dashed" w:sz="4" w:space="0" w:color="auto"/>
              <w:right w:val="single" w:sz="4" w:space="0" w:color="auto"/>
            </w:tcBorders>
            <w:shd w:val="clear" w:color="auto" w:fill="auto"/>
            <w:noWrap/>
            <w:vAlign w:val="center"/>
          </w:tcPr>
          <w:p w14:paraId="13CFF466" w14:textId="77777777" w:rsidR="003A53E5" w:rsidRPr="006B32D7" w:rsidRDefault="003A53E5" w:rsidP="00480034">
            <w:pPr>
              <w:rPr>
                <w:rFonts w:cstheme="minorHAnsi"/>
                <w:szCs w:val="20"/>
                <w:lang w:eastAsia="pl-PL"/>
              </w:rPr>
            </w:pPr>
            <w:r w:rsidRPr="006B32D7">
              <w:rPr>
                <w:rFonts w:cstheme="minorHAnsi"/>
                <w:szCs w:val="20"/>
                <w:lang w:eastAsia="pl-PL"/>
              </w:rPr>
              <w:t>0,75</w:t>
            </w:r>
          </w:p>
        </w:tc>
        <w:tc>
          <w:tcPr>
            <w:tcW w:w="319" w:type="pct"/>
            <w:tcBorders>
              <w:top w:val="nil"/>
              <w:left w:val="nil"/>
              <w:bottom w:val="dashed" w:sz="4" w:space="0" w:color="auto"/>
              <w:right w:val="nil"/>
            </w:tcBorders>
            <w:shd w:val="clear" w:color="auto" w:fill="auto"/>
            <w:vAlign w:val="center"/>
          </w:tcPr>
          <w:p w14:paraId="2BDFA45A" w14:textId="77777777" w:rsidR="003A53E5" w:rsidRPr="006B32D7" w:rsidRDefault="003A53E5" w:rsidP="00480034">
            <w:pPr>
              <w:rPr>
                <w:rFonts w:cstheme="minorHAnsi"/>
                <w:szCs w:val="20"/>
                <w:lang w:eastAsia="pl-PL"/>
              </w:rPr>
            </w:pPr>
            <w:r w:rsidRPr="006B32D7">
              <w:rPr>
                <w:rFonts w:cstheme="minorHAnsi"/>
                <w:szCs w:val="20"/>
                <w:lang w:eastAsia="pl-PL"/>
              </w:rPr>
              <w:t>0,68</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3DB0EC7C" w14:textId="77777777" w:rsidR="003A53E5" w:rsidRPr="006B32D7" w:rsidRDefault="003A53E5" w:rsidP="00480034">
            <w:pPr>
              <w:rPr>
                <w:rFonts w:cstheme="minorHAnsi"/>
                <w:bCs/>
                <w:szCs w:val="20"/>
                <w:lang w:eastAsia="pl-PL"/>
              </w:rPr>
            </w:pPr>
            <w:r w:rsidRPr="006B32D7">
              <w:rPr>
                <w:rFonts w:cstheme="minorHAnsi"/>
                <w:bCs/>
                <w:szCs w:val="20"/>
                <w:lang w:eastAsia="pl-PL"/>
              </w:rPr>
              <w:t>0,115</w:t>
            </w:r>
          </w:p>
        </w:tc>
        <w:tc>
          <w:tcPr>
            <w:tcW w:w="328" w:type="pct"/>
            <w:gridSpan w:val="2"/>
            <w:tcBorders>
              <w:top w:val="nil"/>
              <w:left w:val="nil"/>
              <w:bottom w:val="dashed" w:sz="4" w:space="0" w:color="auto"/>
              <w:right w:val="single" w:sz="4" w:space="0" w:color="auto"/>
            </w:tcBorders>
            <w:shd w:val="clear" w:color="auto" w:fill="auto"/>
            <w:noWrap/>
            <w:vAlign w:val="center"/>
          </w:tcPr>
          <w:p w14:paraId="476D1814" w14:textId="77777777" w:rsidR="003A53E5" w:rsidRPr="006B32D7" w:rsidRDefault="003A53E5" w:rsidP="00480034">
            <w:pPr>
              <w:rPr>
                <w:rFonts w:cstheme="minorHAnsi"/>
                <w:szCs w:val="20"/>
                <w:lang w:eastAsia="pl-PL"/>
              </w:rPr>
            </w:pPr>
            <w:r w:rsidRPr="006B32D7">
              <w:rPr>
                <w:rFonts w:cstheme="minorHAnsi"/>
                <w:szCs w:val="20"/>
                <w:lang w:eastAsia="pl-PL"/>
              </w:rPr>
              <w:t>0,105</w:t>
            </w:r>
          </w:p>
        </w:tc>
        <w:tc>
          <w:tcPr>
            <w:tcW w:w="294" w:type="pct"/>
            <w:tcBorders>
              <w:top w:val="nil"/>
              <w:left w:val="nil"/>
              <w:bottom w:val="dashed" w:sz="4" w:space="0" w:color="auto"/>
              <w:right w:val="nil"/>
            </w:tcBorders>
            <w:shd w:val="clear" w:color="auto" w:fill="auto"/>
            <w:noWrap/>
            <w:vAlign w:val="center"/>
          </w:tcPr>
          <w:p w14:paraId="3F419899" w14:textId="77777777" w:rsidR="003A53E5" w:rsidRPr="006B32D7" w:rsidRDefault="003A53E5" w:rsidP="00480034">
            <w:pPr>
              <w:rPr>
                <w:rFonts w:cstheme="minorHAnsi"/>
                <w:szCs w:val="20"/>
                <w:lang w:eastAsia="pl-PL"/>
              </w:rPr>
            </w:pPr>
            <w:r w:rsidRPr="006B32D7">
              <w:rPr>
                <w:rFonts w:cstheme="minorHAnsi"/>
                <w:szCs w:val="20"/>
                <w:lang w:eastAsia="pl-PL"/>
              </w:rPr>
              <w:t>0,093</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5287FD8C" w14:textId="77777777" w:rsidR="003A53E5" w:rsidRPr="006B32D7" w:rsidRDefault="003A53E5" w:rsidP="00480034">
            <w:pPr>
              <w:rPr>
                <w:rFonts w:cstheme="minorHAnsi"/>
                <w:bCs/>
                <w:szCs w:val="20"/>
                <w:lang w:eastAsia="pl-PL"/>
              </w:rPr>
            </w:pPr>
            <w:r w:rsidRPr="006B32D7">
              <w:rPr>
                <w:rFonts w:cstheme="minorHAnsi"/>
                <w:bCs/>
                <w:szCs w:val="20"/>
                <w:lang w:eastAsia="pl-PL"/>
              </w:rPr>
              <w:t>0,123</w:t>
            </w:r>
          </w:p>
        </w:tc>
        <w:tc>
          <w:tcPr>
            <w:tcW w:w="311" w:type="pct"/>
            <w:gridSpan w:val="2"/>
            <w:tcBorders>
              <w:top w:val="nil"/>
              <w:left w:val="nil"/>
              <w:bottom w:val="dashed" w:sz="4" w:space="0" w:color="auto"/>
              <w:right w:val="single" w:sz="4" w:space="0" w:color="auto"/>
            </w:tcBorders>
            <w:shd w:val="clear" w:color="auto" w:fill="auto"/>
            <w:noWrap/>
            <w:vAlign w:val="center"/>
          </w:tcPr>
          <w:p w14:paraId="4616C724" w14:textId="77777777" w:rsidR="003A53E5" w:rsidRPr="006B32D7" w:rsidRDefault="003A53E5" w:rsidP="00480034">
            <w:pPr>
              <w:jc w:val="left"/>
              <w:rPr>
                <w:rFonts w:cstheme="minorHAnsi"/>
                <w:szCs w:val="20"/>
                <w:lang w:eastAsia="pl-PL"/>
              </w:rPr>
            </w:pPr>
            <w:r w:rsidRPr="006B32D7">
              <w:rPr>
                <w:rFonts w:cstheme="minorHAnsi"/>
                <w:szCs w:val="20"/>
                <w:lang w:eastAsia="pl-PL"/>
              </w:rPr>
              <w:t>0,112</w:t>
            </w:r>
          </w:p>
        </w:tc>
        <w:tc>
          <w:tcPr>
            <w:tcW w:w="264" w:type="pct"/>
            <w:tcBorders>
              <w:top w:val="nil"/>
              <w:left w:val="nil"/>
              <w:bottom w:val="dashed" w:sz="4" w:space="0" w:color="auto"/>
              <w:right w:val="nil"/>
            </w:tcBorders>
            <w:shd w:val="clear" w:color="auto" w:fill="auto"/>
            <w:noWrap/>
            <w:vAlign w:val="center"/>
          </w:tcPr>
          <w:p w14:paraId="72E27D67" w14:textId="77777777" w:rsidR="003A53E5" w:rsidRPr="006B32D7" w:rsidRDefault="003A53E5" w:rsidP="00480034">
            <w:pPr>
              <w:jc w:val="left"/>
              <w:rPr>
                <w:rFonts w:cstheme="minorHAnsi"/>
                <w:szCs w:val="20"/>
                <w:lang w:eastAsia="pl-PL"/>
              </w:rPr>
            </w:pPr>
            <w:r w:rsidRPr="006B32D7">
              <w:rPr>
                <w:rFonts w:cstheme="minorHAnsi"/>
                <w:szCs w:val="20"/>
                <w:lang w:eastAsia="pl-PL"/>
              </w:rPr>
              <w:t>0,100</w:t>
            </w:r>
          </w:p>
        </w:tc>
        <w:tc>
          <w:tcPr>
            <w:tcW w:w="660" w:type="pct"/>
            <w:tcBorders>
              <w:top w:val="nil"/>
              <w:left w:val="single" w:sz="12" w:space="0" w:color="auto"/>
              <w:bottom w:val="dashed" w:sz="4" w:space="0" w:color="auto"/>
              <w:right w:val="single" w:sz="12" w:space="0" w:color="auto"/>
            </w:tcBorders>
            <w:shd w:val="clear" w:color="auto" w:fill="auto"/>
            <w:vAlign w:val="center"/>
          </w:tcPr>
          <w:p w14:paraId="75F1C3A3" w14:textId="77777777" w:rsidR="003A53E5" w:rsidRPr="006B32D7" w:rsidRDefault="003A53E5" w:rsidP="00480034">
            <w:pPr>
              <w:jc w:val="left"/>
              <w:rPr>
                <w:rFonts w:cstheme="minorHAnsi"/>
                <w:szCs w:val="20"/>
                <w:lang w:eastAsia="pl-PL"/>
              </w:rPr>
            </w:pPr>
          </w:p>
        </w:tc>
      </w:tr>
      <w:tr w:rsidR="00480034" w:rsidRPr="006B32D7" w14:paraId="7F0EAEFE"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1A451347" w14:textId="77777777" w:rsidR="003A53E5" w:rsidRPr="006B32D7" w:rsidRDefault="003A53E5" w:rsidP="00480034">
            <w:pPr>
              <w:rPr>
                <w:rFonts w:cstheme="minorHAnsi"/>
                <w:szCs w:val="20"/>
                <w:lang w:eastAsia="pl-PL"/>
              </w:rPr>
            </w:pPr>
            <w:r w:rsidRPr="006B32D7">
              <w:rPr>
                <w:rFonts w:cstheme="minorHAnsi"/>
                <w:szCs w:val="20"/>
                <w:lang w:eastAsia="pl-PL"/>
              </w:rPr>
              <w:t>RC 20/25 (20/25 MPa)</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67013FB1" w14:textId="77777777" w:rsidR="003A53E5" w:rsidRPr="006B32D7" w:rsidRDefault="003A53E5" w:rsidP="00480034">
            <w:pPr>
              <w:rPr>
                <w:rFonts w:cstheme="minorHAnsi"/>
                <w:bCs/>
                <w:szCs w:val="20"/>
                <w:lang w:eastAsia="pl-PL"/>
              </w:rPr>
            </w:pPr>
            <w:r w:rsidRPr="006B32D7">
              <w:rPr>
                <w:rFonts w:cstheme="minorHAnsi"/>
                <w:bCs/>
                <w:szCs w:val="20"/>
                <w:lang w:eastAsia="pl-PL"/>
              </w:rPr>
              <w:t>0,86</w:t>
            </w:r>
          </w:p>
        </w:tc>
        <w:tc>
          <w:tcPr>
            <w:tcW w:w="390" w:type="pct"/>
            <w:tcBorders>
              <w:top w:val="nil"/>
              <w:left w:val="nil"/>
              <w:bottom w:val="dashed" w:sz="4" w:space="0" w:color="auto"/>
              <w:right w:val="single" w:sz="4" w:space="0" w:color="auto"/>
            </w:tcBorders>
            <w:shd w:val="clear" w:color="auto" w:fill="auto"/>
            <w:noWrap/>
            <w:vAlign w:val="center"/>
          </w:tcPr>
          <w:p w14:paraId="35F54C48" w14:textId="77777777" w:rsidR="003A53E5" w:rsidRPr="006B32D7" w:rsidRDefault="003A53E5" w:rsidP="00480034">
            <w:pPr>
              <w:rPr>
                <w:rFonts w:cstheme="minorHAnsi"/>
                <w:szCs w:val="20"/>
                <w:lang w:eastAsia="pl-PL"/>
              </w:rPr>
            </w:pPr>
            <w:r w:rsidRPr="006B32D7">
              <w:rPr>
                <w:rFonts w:cstheme="minorHAnsi"/>
                <w:szCs w:val="20"/>
                <w:lang w:eastAsia="pl-PL"/>
              </w:rPr>
              <w:t>0,81</w:t>
            </w:r>
          </w:p>
        </w:tc>
        <w:tc>
          <w:tcPr>
            <w:tcW w:w="319" w:type="pct"/>
            <w:tcBorders>
              <w:top w:val="nil"/>
              <w:left w:val="nil"/>
              <w:bottom w:val="dashed" w:sz="4" w:space="0" w:color="auto"/>
              <w:right w:val="nil"/>
            </w:tcBorders>
            <w:shd w:val="clear" w:color="auto" w:fill="auto"/>
            <w:vAlign w:val="center"/>
          </w:tcPr>
          <w:p w14:paraId="1E7C3DF9" w14:textId="77777777" w:rsidR="003A53E5" w:rsidRPr="006B32D7" w:rsidRDefault="003A53E5" w:rsidP="00480034">
            <w:pPr>
              <w:rPr>
                <w:rFonts w:cstheme="minorHAnsi"/>
                <w:szCs w:val="20"/>
                <w:lang w:eastAsia="pl-PL"/>
              </w:rPr>
            </w:pPr>
            <w:r w:rsidRPr="006B32D7">
              <w:rPr>
                <w:rFonts w:cstheme="minorHAnsi"/>
                <w:szCs w:val="20"/>
                <w:lang w:eastAsia="pl-PL"/>
              </w:rPr>
              <w:t>0,73</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1F624ECD" w14:textId="77777777" w:rsidR="003A53E5" w:rsidRPr="006B32D7" w:rsidRDefault="003A53E5" w:rsidP="00480034">
            <w:pPr>
              <w:rPr>
                <w:rFonts w:cstheme="minorHAnsi"/>
                <w:bCs/>
                <w:szCs w:val="20"/>
                <w:lang w:eastAsia="pl-PL"/>
              </w:rPr>
            </w:pPr>
            <w:r w:rsidRPr="006B32D7">
              <w:rPr>
                <w:rFonts w:cstheme="minorHAnsi"/>
                <w:bCs/>
                <w:szCs w:val="20"/>
                <w:lang w:eastAsia="pl-PL"/>
              </w:rPr>
              <w:t>0,124</w:t>
            </w:r>
          </w:p>
        </w:tc>
        <w:tc>
          <w:tcPr>
            <w:tcW w:w="328" w:type="pct"/>
            <w:gridSpan w:val="2"/>
            <w:tcBorders>
              <w:top w:val="nil"/>
              <w:left w:val="nil"/>
              <w:bottom w:val="dashed" w:sz="4" w:space="0" w:color="auto"/>
              <w:right w:val="single" w:sz="4" w:space="0" w:color="auto"/>
            </w:tcBorders>
            <w:shd w:val="clear" w:color="auto" w:fill="auto"/>
            <w:noWrap/>
            <w:vAlign w:val="center"/>
          </w:tcPr>
          <w:p w14:paraId="1975E40B" w14:textId="77777777" w:rsidR="003A53E5" w:rsidRPr="006B32D7" w:rsidRDefault="003A53E5" w:rsidP="00480034">
            <w:pPr>
              <w:rPr>
                <w:rFonts w:cstheme="minorHAnsi"/>
                <w:szCs w:val="20"/>
                <w:lang w:eastAsia="pl-PL"/>
              </w:rPr>
            </w:pPr>
            <w:r w:rsidRPr="006B32D7">
              <w:rPr>
                <w:rFonts w:cstheme="minorHAnsi"/>
                <w:szCs w:val="20"/>
                <w:lang w:eastAsia="pl-PL"/>
              </w:rPr>
              <w:t>0,114</w:t>
            </w:r>
          </w:p>
        </w:tc>
        <w:tc>
          <w:tcPr>
            <w:tcW w:w="294" w:type="pct"/>
            <w:tcBorders>
              <w:top w:val="nil"/>
              <w:left w:val="nil"/>
              <w:bottom w:val="dashed" w:sz="4" w:space="0" w:color="auto"/>
              <w:right w:val="nil"/>
            </w:tcBorders>
            <w:shd w:val="clear" w:color="auto" w:fill="auto"/>
            <w:noWrap/>
            <w:vAlign w:val="center"/>
          </w:tcPr>
          <w:p w14:paraId="5ABA3E1B" w14:textId="77777777" w:rsidR="003A53E5" w:rsidRPr="006B32D7" w:rsidRDefault="003A53E5" w:rsidP="00480034">
            <w:pPr>
              <w:rPr>
                <w:rFonts w:cstheme="minorHAnsi"/>
                <w:szCs w:val="20"/>
                <w:lang w:eastAsia="pl-PL"/>
              </w:rPr>
            </w:pPr>
            <w:r w:rsidRPr="006B32D7">
              <w:rPr>
                <w:rFonts w:cstheme="minorHAnsi"/>
                <w:szCs w:val="20"/>
                <w:lang w:eastAsia="pl-PL"/>
              </w:rPr>
              <w:t>0,101</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35ED6FEB" w14:textId="77777777" w:rsidR="003A53E5" w:rsidRPr="006B32D7" w:rsidRDefault="003A53E5" w:rsidP="00480034">
            <w:pPr>
              <w:rPr>
                <w:rFonts w:cstheme="minorHAnsi"/>
                <w:bCs/>
                <w:szCs w:val="20"/>
                <w:lang w:eastAsia="pl-PL"/>
              </w:rPr>
            </w:pPr>
            <w:r w:rsidRPr="006B32D7">
              <w:rPr>
                <w:rFonts w:cstheme="minorHAnsi"/>
                <w:bCs/>
                <w:szCs w:val="20"/>
                <w:lang w:eastAsia="pl-PL"/>
              </w:rPr>
              <w:t>0,132</w:t>
            </w:r>
          </w:p>
        </w:tc>
        <w:tc>
          <w:tcPr>
            <w:tcW w:w="311" w:type="pct"/>
            <w:gridSpan w:val="2"/>
            <w:tcBorders>
              <w:top w:val="nil"/>
              <w:left w:val="nil"/>
              <w:bottom w:val="dashed" w:sz="4" w:space="0" w:color="auto"/>
              <w:right w:val="single" w:sz="4" w:space="0" w:color="auto"/>
            </w:tcBorders>
            <w:shd w:val="clear" w:color="auto" w:fill="auto"/>
            <w:noWrap/>
            <w:vAlign w:val="center"/>
          </w:tcPr>
          <w:p w14:paraId="70EB699A" w14:textId="77777777" w:rsidR="003A53E5" w:rsidRPr="006B32D7" w:rsidRDefault="003A53E5" w:rsidP="00480034">
            <w:pPr>
              <w:jc w:val="left"/>
              <w:rPr>
                <w:rFonts w:cstheme="minorHAnsi"/>
                <w:szCs w:val="20"/>
                <w:lang w:eastAsia="pl-PL"/>
              </w:rPr>
            </w:pPr>
            <w:r w:rsidRPr="006B32D7">
              <w:rPr>
                <w:rFonts w:cstheme="minorHAnsi"/>
                <w:szCs w:val="20"/>
                <w:lang w:eastAsia="pl-PL"/>
              </w:rPr>
              <w:t>0,122</w:t>
            </w:r>
          </w:p>
        </w:tc>
        <w:tc>
          <w:tcPr>
            <w:tcW w:w="264" w:type="pct"/>
            <w:tcBorders>
              <w:top w:val="nil"/>
              <w:left w:val="nil"/>
              <w:bottom w:val="dashed" w:sz="4" w:space="0" w:color="auto"/>
              <w:right w:val="nil"/>
            </w:tcBorders>
            <w:shd w:val="clear" w:color="auto" w:fill="auto"/>
            <w:noWrap/>
            <w:vAlign w:val="center"/>
          </w:tcPr>
          <w:p w14:paraId="123F33FB" w14:textId="77777777" w:rsidR="003A53E5" w:rsidRPr="006B32D7" w:rsidRDefault="003A53E5" w:rsidP="00480034">
            <w:pPr>
              <w:jc w:val="left"/>
              <w:rPr>
                <w:rFonts w:cstheme="minorHAnsi"/>
                <w:szCs w:val="20"/>
                <w:lang w:eastAsia="pl-PL"/>
              </w:rPr>
            </w:pPr>
            <w:r w:rsidRPr="006B32D7">
              <w:rPr>
                <w:rFonts w:cstheme="minorHAnsi"/>
                <w:szCs w:val="20"/>
                <w:lang w:eastAsia="pl-PL"/>
              </w:rPr>
              <w:t>0,108</w:t>
            </w:r>
          </w:p>
        </w:tc>
        <w:tc>
          <w:tcPr>
            <w:tcW w:w="660" w:type="pct"/>
            <w:tcBorders>
              <w:top w:val="nil"/>
              <w:left w:val="single" w:sz="12" w:space="0" w:color="auto"/>
              <w:bottom w:val="dashed" w:sz="4" w:space="0" w:color="auto"/>
              <w:right w:val="single" w:sz="12" w:space="0" w:color="auto"/>
            </w:tcBorders>
            <w:shd w:val="clear" w:color="auto" w:fill="auto"/>
            <w:vAlign w:val="center"/>
          </w:tcPr>
          <w:p w14:paraId="1DB9E18D" w14:textId="77777777" w:rsidR="003A53E5" w:rsidRPr="006B32D7" w:rsidRDefault="003A53E5" w:rsidP="00480034">
            <w:pPr>
              <w:jc w:val="left"/>
              <w:rPr>
                <w:rFonts w:cstheme="minorHAnsi"/>
                <w:szCs w:val="20"/>
                <w:lang w:eastAsia="pl-PL"/>
              </w:rPr>
            </w:pPr>
          </w:p>
        </w:tc>
      </w:tr>
      <w:tr w:rsidR="00480034" w:rsidRPr="006B32D7" w14:paraId="6A12DB2C"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715C3F21" w14:textId="77777777" w:rsidR="003A53E5" w:rsidRPr="006B32D7" w:rsidRDefault="003A53E5" w:rsidP="00480034">
            <w:pPr>
              <w:rPr>
                <w:rFonts w:cstheme="minorHAnsi"/>
                <w:szCs w:val="20"/>
                <w:lang w:eastAsia="pl-PL"/>
              </w:rPr>
            </w:pPr>
            <w:r w:rsidRPr="006B32D7">
              <w:rPr>
                <w:rFonts w:cstheme="minorHAnsi"/>
                <w:szCs w:val="20"/>
                <w:lang w:eastAsia="pl-PL"/>
              </w:rPr>
              <w:t>RC 25/30 (25/30 MPa)</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7AEED4BD" w14:textId="77777777" w:rsidR="003A53E5" w:rsidRPr="006B32D7" w:rsidRDefault="003A53E5" w:rsidP="00480034">
            <w:pPr>
              <w:rPr>
                <w:rFonts w:cstheme="minorHAnsi"/>
                <w:bCs/>
                <w:szCs w:val="20"/>
                <w:lang w:eastAsia="pl-PL"/>
              </w:rPr>
            </w:pPr>
            <w:r w:rsidRPr="006B32D7">
              <w:rPr>
                <w:rFonts w:cstheme="minorHAnsi"/>
                <w:bCs/>
                <w:szCs w:val="20"/>
                <w:lang w:eastAsia="pl-PL"/>
              </w:rPr>
              <w:t>0,91</w:t>
            </w:r>
          </w:p>
        </w:tc>
        <w:tc>
          <w:tcPr>
            <w:tcW w:w="390" w:type="pct"/>
            <w:tcBorders>
              <w:top w:val="nil"/>
              <w:left w:val="nil"/>
              <w:bottom w:val="dashed" w:sz="4" w:space="0" w:color="auto"/>
              <w:right w:val="single" w:sz="4" w:space="0" w:color="auto"/>
            </w:tcBorders>
            <w:shd w:val="clear" w:color="auto" w:fill="auto"/>
            <w:noWrap/>
            <w:vAlign w:val="center"/>
          </w:tcPr>
          <w:p w14:paraId="37644B53" w14:textId="77777777" w:rsidR="003A53E5" w:rsidRPr="006B32D7" w:rsidRDefault="003A53E5" w:rsidP="00480034">
            <w:pPr>
              <w:rPr>
                <w:rFonts w:cstheme="minorHAnsi"/>
                <w:szCs w:val="20"/>
                <w:lang w:eastAsia="pl-PL"/>
              </w:rPr>
            </w:pPr>
            <w:r w:rsidRPr="006B32D7">
              <w:rPr>
                <w:rFonts w:cstheme="minorHAnsi"/>
                <w:szCs w:val="20"/>
                <w:lang w:eastAsia="pl-PL"/>
              </w:rPr>
              <w:t>0,85</w:t>
            </w:r>
          </w:p>
        </w:tc>
        <w:tc>
          <w:tcPr>
            <w:tcW w:w="319" w:type="pct"/>
            <w:tcBorders>
              <w:top w:val="nil"/>
              <w:left w:val="nil"/>
              <w:bottom w:val="dashed" w:sz="4" w:space="0" w:color="auto"/>
              <w:right w:val="nil"/>
            </w:tcBorders>
            <w:shd w:val="clear" w:color="auto" w:fill="auto"/>
            <w:vAlign w:val="center"/>
          </w:tcPr>
          <w:p w14:paraId="1DAA81F3" w14:textId="77777777" w:rsidR="003A53E5" w:rsidRPr="006B32D7" w:rsidRDefault="003A53E5" w:rsidP="00480034">
            <w:pPr>
              <w:rPr>
                <w:rFonts w:cstheme="minorHAnsi"/>
                <w:szCs w:val="20"/>
                <w:lang w:eastAsia="pl-PL"/>
              </w:rPr>
            </w:pPr>
            <w:r w:rsidRPr="006B32D7">
              <w:rPr>
                <w:rFonts w:cstheme="minorHAnsi"/>
                <w:szCs w:val="20"/>
                <w:lang w:eastAsia="pl-PL"/>
              </w:rPr>
              <w:t>0,77</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3148161A" w14:textId="77777777" w:rsidR="003A53E5" w:rsidRPr="006B32D7" w:rsidRDefault="003A53E5" w:rsidP="00480034">
            <w:pPr>
              <w:rPr>
                <w:rFonts w:cstheme="minorHAnsi"/>
                <w:bCs/>
                <w:szCs w:val="20"/>
                <w:lang w:eastAsia="pl-PL"/>
              </w:rPr>
            </w:pPr>
            <w:r w:rsidRPr="006B32D7">
              <w:rPr>
                <w:rFonts w:cstheme="minorHAnsi"/>
                <w:bCs/>
                <w:szCs w:val="20"/>
                <w:lang w:eastAsia="pl-PL"/>
              </w:rPr>
              <w:t>0,131</w:t>
            </w:r>
          </w:p>
        </w:tc>
        <w:tc>
          <w:tcPr>
            <w:tcW w:w="328" w:type="pct"/>
            <w:gridSpan w:val="2"/>
            <w:tcBorders>
              <w:top w:val="nil"/>
              <w:left w:val="nil"/>
              <w:bottom w:val="dashed" w:sz="4" w:space="0" w:color="auto"/>
              <w:right w:val="single" w:sz="4" w:space="0" w:color="auto"/>
            </w:tcBorders>
            <w:shd w:val="clear" w:color="auto" w:fill="auto"/>
            <w:noWrap/>
            <w:vAlign w:val="center"/>
          </w:tcPr>
          <w:p w14:paraId="3584C095" w14:textId="77777777" w:rsidR="003A53E5" w:rsidRPr="006B32D7" w:rsidRDefault="003A53E5" w:rsidP="00480034">
            <w:pPr>
              <w:rPr>
                <w:rFonts w:cstheme="minorHAnsi"/>
                <w:szCs w:val="20"/>
                <w:lang w:eastAsia="pl-PL"/>
              </w:rPr>
            </w:pPr>
            <w:r w:rsidRPr="006B32D7">
              <w:rPr>
                <w:rFonts w:cstheme="minorHAnsi"/>
                <w:szCs w:val="20"/>
                <w:lang w:eastAsia="pl-PL"/>
              </w:rPr>
              <w:t>0,121</w:t>
            </w:r>
          </w:p>
        </w:tc>
        <w:tc>
          <w:tcPr>
            <w:tcW w:w="294" w:type="pct"/>
            <w:tcBorders>
              <w:top w:val="nil"/>
              <w:left w:val="nil"/>
              <w:bottom w:val="dashed" w:sz="4" w:space="0" w:color="auto"/>
              <w:right w:val="nil"/>
            </w:tcBorders>
            <w:shd w:val="clear" w:color="auto" w:fill="auto"/>
            <w:noWrap/>
            <w:vAlign w:val="center"/>
          </w:tcPr>
          <w:p w14:paraId="40DCE580" w14:textId="77777777" w:rsidR="003A53E5" w:rsidRPr="006B32D7" w:rsidRDefault="003A53E5" w:rsidP="00480034">
            <w:pPr>
              <w:rPr>
                <w:rFonts w:cstheme="minorHAnsi"/>
                <w:szCs w:val="20"/>
                <w:lang w:eastAsia="pl-PL"/>
              </w:rPr>
            </w:pPr>
            <w:r w:rsidRPr="006B32D7">
              <w:rPr>
                <w:rFonts w:cstheme="minorHAnsi"/>
                <w:szCs w:val="20"/>
                <w:lang w:eastAsia="pl-PL"/>
              </w:rPr>
              <w:t>0,107</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755D4360" w14:textId="77777777" w:rsidR="003A53E5" w:rsidRPr="006B32D7" w:rsidRDefault="003A53E5" w:rsidP="00480034">
            <w:pPr>
              <w:rPr>
                <w:rFonts w:cstheme="minorHAnsi"/>
                <w:bCs/>
                <w:szCs w:val="20"/>
                <w:lang w:eastAsia="pl-PL"/>
              </w:rPr>
            </w:pPr>
            <w:r w:rsidRPr="006B32D7">
              <w:rPr>
                <w:rFonts w:cstheme="minorHAnsi"/>
                <w:bCs/>
                <w:szCs w:val="20"/>
                <w:lang w:eastAsia="pl-PL"/>
              </w:rPr>
              <w:t>0,140</w:t>
            </w:r>
          </w:p>
        </w:tc>
        <w:tc>
          <w:tcPr>
            <w:tcW w:w="311" w:type="pct"/>
            <w:gridSpan w:val="2"/>
            <w:tcBorders>
              <w:top w:val="nil"/>
              <w:left w:val="nil"/>
              <w:bottom w:val="dashed" w:sz="4" w:space="0" w:color="auto"/>
              <w:right w:val="single" w:sz="4" w:space="0" w:color="auto"/>
            </w:tcBorders>
            <w:shd w:val="clear" w:color="auto" w:fill="auto"/>
            <w:noWrap/>
            <w:vAlign w:val="center"/>
          </w:tcPr>
          <w:p w14:paraId="15EEBEF3" w14:textId="77777777" w:rsidR="003A53E5" w:rsidRPr="006B32D7" w:rsidRDefault="003A53E5" w:rsidP="00480034">
            <w:pPr>
              <w:jc w:val="left"/>
              <w:rPr>
                <w:rFonts w:cstheme="minorHAnsi"/>
                <w:szCs w:val="20"/>
                <w:lang w:eastAsia="pl-PL"/>
              </w:rPr>
            </w:pPr>
            <w:r w:rsidRPr="006B32D7">
              <w:rPr>
                <w:rFonts w:cstheme="minorHAnsi"/>
                <w:szCs w:val="20"/>
                <w:lang w:eastAsia="pl-PL"/>
              </w:rPr>
              <w:t>0,130</w:t>
            </w:r>
          </w:p>
        </w:tc>
        <w:tc>
          <w:tcPr>
            <w:tcW w:w="264" w:type="pct"/>
            <w:tcBorders>
              <w:top w:val="nil"/>
              <w:left w:val="nil"/>
              <w:bottom w:val="dashed" w:sz="4" w:space="0" w:color="auto"/>
              <w:right w:val="nil"/>
            </w:tcBorders>
            <w:shd w:val="clear" w:color="auto" w:fill="auto"/>
            <w:noWrap/>
            <w:vAlign w:val="center"/>
          </w:tcPr>
          <w:p w14:paraId="03203A89" w14:textId="77777777" w:rsidR="003A53E5" w:rsidRPr="006B32D7" w:rsidRDefault="003A53E5" w:rsidP="00480034">
            <w:pPr>
              <w:jc w:val="left"/>
              <w:rPr>
                <w:rFonts w:cstheme="minorHAnsi"/>
                <w:szCs w:val="20"/>
                <w:lang w:eastAsia="pl-PL"/>
              </w:rPr>
            </w:pPr>
            <w:r w:rsidRPr="006B32D7">
              <w:rPr>
                <w:rFonts w:cstheme="minorHAnsi"/>
                <w:szCs w:val="20"/>
                <w:lang w:eastAsia="pl-PL"/>
              </w:rPr>
              <w:t>0,115</w:t>
            </w:r>
          </w:p>
        </w:tc>
        <w:tc>
          <w:tcPr>
            <w:tcW w:w="660" w:type="pct"/>
            <w:tcBorders>
              <w:top w:val="nil"/>
              <w:left w:val="single" w:sz="12" w:space="0" w:color="auto"/>
              <w:bottom w:val="dashed" w:sz="4" w:space="0" w:color="auto"/>
              <w:right w:val="single" w:sz="12" w:space="0" w:color="auto"/>
            </w:tcBorders>
            <w:shd w:val="clear" w:color="auto" w:fill="auto"/>
            <w:vAlign w:val="center"/>
          </w:tcPr>
          <w:p w14:paraId="06724D79" w14:textId="77777777" w:rsidR="003A53E5" w:rsidRPr="006B32D7" w:rsidRDefault="003A53E5" w:rsidP="00480034">
            <w:pPr>
              <w:jc w:val="left"/>
              <w:rPr>
                <w:rFonts w:cstheme="minorHAnsi"/>
                <w:szCs w:val="20"/>
                <w:lang w:eastAsia="pl-PL"/>
              </w:rPr>
            </w:pPr>
          </w:p>
        </w:tc>
      </w:tr>
      <w:tr w:rsidR="00480034" w:rsidRPr="006B32D7" w14:paraId="251F6C1C"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706F0B00" w14:textId="77777777" w:rsidR="003A53E5" w:rsidRPr="006B32D7" w:rsidRDefault="003A53E5" w:rsidP="00480034">
            <w:pPr>
              <w:rPr>
                <w:rFonts w:cstheme="minorHAnsi"/>
                <w:szCs w:val="20"/>
                <w:lang w:eastAsia="pl-PL"/>
              </w:rPr>
            </w:pPr>
            <w:r w:rsidRPr="006B32D7">
              <w:rPr>
                <w:rFonts w:cstheme="minorHAnsi"/>
                <w:szCs w:val="20"/>
                <w:lang w:eastAsia="pl-PL"/>
              </w:rPr>
              <w:t>RC 28/35 (28/35 MPa)</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6F0602B9" w14:textId="77777777" w:rsidR="003A53E5" w:rsidRPr="006B32D7" w:rsidRDefault="003A53E5" w:rsidP="00480034">
            <w:pPr>
              <w:rPr>
                <w:rFonts w:cstheme="minorHAnsi"/>
                <w:bCs/>
                <w:szCs w:val="20"/>
                <w:lang w:eastAsia="pl-PL"/>
              </w:rPr>
            </w:pPr>
            <w:r w:rsidRPr="006B32D7">
              <w:rPr>
                <w:rFonts w:cstheme="minorHAnsi"/>
                <w:bCs/>
                <w:szCs w:val="20"/>
                <w:lang w:eastAsia="pl-PL"/>
              </w:rPr>
              <w:t>0,95</w:t>
            </w:r>
          </w:p>
        </w:tc>
        <w:tc>
          <w:tcPr>
            <w:tcW w:w="390" w:type="pct"/>
            <w:tcBorders>
              <w:top w:val="nil"/>
              <w:left w:val="nil"/>
              <w:bottom w:val="dashed" w:sz="4" w:space="0" w:color="auto"/>
              <w:right w:val="single" w:sz="4" w:space="0" w:color="auto"/>
            </w:tcBorders>
            <w:shd w:val="clear" w:color="auto" w:fill="auto"/>
            <w:noWrap/>
            <w:vAlign w:val="center"/>
          </w:tcPr>
          <w:p w14:paraId="54A359A2" w14:textId="77777777" w:rsidR="003A53E5" w:rsidRPr="006B32D7" w:rsidRDefault="003A53E5" w:rsidP="00480034">
            <w:pPr>
              <w:rPr>
                <w:rFonts w:cstheme="minorHAnsi"/>
                <w:szCs w:val="20"/>
                <w:lang w:eastAsia="pl-PL"/>
              </w:rPr>
            </w:pPr>
            <w:r w:rsidRPr="006B32D7">
              <w:rPr>
                <w:rFonts w:cstheme="minorHAnsi"/>
                <w:szCs w:val="20"/>
                <w:lang w:eastAsia="pl-PL"/>
              </w:rPr>
              <w:t>0,90</w:t>
            </w:r>
          </w:p>
        </w:tc>
        <w:tc>
          <w:tcPr>
            <w:tcW w:w="319" w:type="pct"/>
            <w:tcBorders>
              <w:top w:val="nil"/>
              <w:left w:val="nil"/>
              <w:bottom w:val="dashed" w:sz="4" w:space="0" w:color="auto"/>
              <w:right w:val="nil"/>
            </w:tcBorders>
            <w:shd w:val="clear" w:color="auto" w:fill="auto"/>
            <w:vAlign w:val="center"/>
          </w:tcPr>
          <w:p w14:paraId="19B28162" w14:textId="77777777" w:rsidR="003A53E5" w:rsidRPr="006B32D7" w:rsidRDefault="003A53E5" w:rsidP="00480034">
            <w:pPr>
              <w:rPr>
                <w:rFonts w:cstheme="minorHAnsi"/>
                <w:szCs w:val="20"/>
                <w:lang w:eastAsia="pl-PL"/>
              </w:rPr>
            </w:pPr>
            <w:r w:rsidRPr="006B32D7">
              <w:rPr>
                <w:rFonts w:cstheme="minorHAnsi"/>
                <w:szCs w:val="20"/>
                <w:lang w:eastAsia="pl-PL"/>
              </w:rPr>
              <w:t>0,82</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701A44CC" w14:textId="77777777" w:rsidR="003A53E5" w:rsidRPr="006B32D7" w:rsidRDefault="003A53E5" w:rsidP="00480034">
            <w:pPr>
              <w:rPr>
                <w:rFonts w:cstheme="minorHAnsi"/>
                <w:bCs/>
                <w:szCs w:val="20"/>
                <w:lang w:eastAsia="pl-PL"/>
              </w:rPr>
            </w:pPr>
            <w:r w:rsidRPr="006B32D7">
              <w:rPr>
                <w:rFonts w:cstheme="minorHAnsi"/>
                <w:bCs/>
                <w:szCs w:val="20"/>
                <w:lang w:eastAsia="pl-PL"/>
              </w:rPr>
              <w:t>0,139</w:t>
            </w:r>
          </w:p>
        </w:tc>
        <w:tc>
          <w:tcPr>
            <w:tcW w:w="328" w:type="pct"/>
            <w:gridSpan w:val="2"/>
            <w:tcBorders>
              <w:top w:val="nil"/>
              <w:left w:val="nil"/>
              <w:bottom w:val="dashed" w:sz="4" w:space="0" w:color="auto"/>
              <w:right w:val="single" w:sz="4" w:space="0" w:color="auto"/>
            </w:tcBorders>
            <w:shd w:val="clear" w:color="auto" w:fill="auto"/>
            <w:noWrap/>
            <w:vAlign w:val="center"/>
          </w:tcPr>
          <w:p w14:paraId="3ACE28CA" w14:textId="77777777" w:rsidR="003A53E5" w:rsidRPr="006B32D7" w:rsidRDefault="003A53E5" w:rsidP="00480034">
            <w:pPr>
              <w:rPr>
                <w:rFonts w:cstheme="minorHAnsi"/>
                <w:szCs w:val="20"/>
                <w:lang w:eastAsia="pl-PL"/>
              </w:rPr>
            </w:pPr>
            <w:r w:rsidRPr="006B32D7">
              <w:rPr>
                <w:rFonts w:cstheme="minorHAnsi"/>
                <w:szCs w:val="20"/>
                <w:lang w:eastAsia="pl-PL"/>
              </w:rPr>
              <w:t>0,129</w:t>
            </w:r>
          </w:p>
        </w:tc>
        <w:tc>
          <w:tcPr>
            <w:tcW w:w="294" w:type="pct"/>
            <w:tcBorders>
              <w:top w:val="nil"/>
              <w:left w:val="nil"/>
              <w:bottom w:val="dashed" w:sz="4" w:space="0" w:color="auto"/>
              <w:right w:val="nil"/>
            </w:tcBorders>
            <w:shd w:val="clear" w:color="auto" w:fill="auto"/>
            <w:noWrap/>
            <w:vAlign w:val="center"/>
          </w:tcPr>
          <w:p w14:paraId="11FFAFC4" w14:textId="77777777" w:rsidR="003A53E5" w:rsidRPr="006B32D7" w:rsidRDefault="003A53E5" w:rsidP="00480034">
            <w:pPr>
              <w:rPr>
                <w:rFonts w:cstheme="minorHAnsi"/>
                <w:szCs w:val="20"/>
                <w:lang w:eastAsia="pl-PL"/>
              </w:rPr>
            </w:pPr>
            <w:r w:rsidRPr="006B32D7">
              <w:rPr>
                <w:rFonts w:cstheme="minorHAnsi"/>
                <w:szCs w:val="20"/>
                <w:lang w:eastAsia="pl-PL"/>
              </w:rPr>
              <w:t>0,116</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1906B8A3" w14:textId="77777777" w:rsidR="003A53E5" w:rsidRPr="006B32D7" w:rsidRDefault="003A53E5" w:rsidP="00480034">
            <w:pPr>
              <w:rPr>
                <w:rFonts w:cstheme="minorHAnsi"/>
                <w:bCs/>
                <w:szCs w:val="20"/>
                <w:lang w:eastAsia="pl-PL"/>
              </w:rPr>
            </w:pPr>
            <w:r w:rsidRPr="006B32D7">
              <w:rPr>
                <w:rFonts w:cstheme="minorHAnsi"/>
                <w:bCs/>
                <w:szCs w:val="20"/>
                <w:lang w:eastAsia="pl-PL"/>
              </w:rPr>
              <w:t>0,148</w:t>
            </w:r>
          </w:p>
        </w:tc>
        <w:tc>
          <w:tcPr>
            <w:tcW w:w="311" w:type="pct"/>
            <w:gridSpan w:val="2"/>
            <w:tcBorders>
              <w:top w:val="nil"/>
              <w:left w:val="nil"/>
              <w:bottom w:val="dashed" w:sz="4" w:space="0" w:color="auto"/>
              <w:right w:val="single" w:sz="4" w:space="0" w:color="auto"/>
            </w:tcBorders>
            <w:shd w:val="clear" w:color="auto" w:fill="auto"/>
            <w:noWrap/>
            <w:vAlign w:val="center"/>
          </w:tcPr>
          <w:p w14:paraId="31E6152A" w14:textId="77777777" w:rsidR="003A53E5" w:rsidRPr="006B32D7" w:rsidRDefault="003A53E5" w:rsidP="00480034">
            <w:pPr>
              <w:jc w:val="left"/>
              <w:rPr>
                <w:rFonts w:cstheme="minorHAnsi"/>
                <w:szCs w:val="20"/>
                <w:lang w:eastAsia="pl-PL"/>
              </w:rPr>
            </w:pPr>
            <w:r w:rsidRPr="006B32D7">
              <w:rPr>
                <w:rFonts w:cstheme="minorHAnsi"/>
                <w:szCs w:val="20"/>
                <w:lang w:eastAsia="pl-PL"/>
              </w:rPr>
              <w:t>0,138</w:t>
            </w:r>
          </w:p>
        </w:tc>
        <w:tc>
          <w:tcPr>
            <w:tcW w:w="264" w:type="pct"/>
            <w:tcBorders>
              <w:top w:val="nil"/>
              <w:left w:val="nil"/>
              <w:bottom w:val="dashed" w:sz="4" w:space="0" w:color="auto"/>
              <w:right w:val="nil"/>
            </w:tcBorders>
            <w:shd w:val="clear" w:color="auto" w:fill="auto"/>
            <w:noWrap/>
            <w:vAlign w:val="center"/>
          </w:tcPr>
          <w:p w14:paraId="62C6BED4" w14:textId="77777777" w:rsidR="003A53E5" w:rsidRPr="006B32D7" w:rsidRDefault="003A53E5" w:rsidP="00480034">
            <w:pPr>
              <w:jc w:val="left"/>
              <w:rPr>
                <w:rFonts w:cstheme="minorHAnsi"/>
                <w:szCs w:val="20"/>
                <w:lang w:eastAsia="pl-PL"/>
              </w:rPr>
            </w:pPr>
            <w:r w:rsidRPr="006B32D7">
              <w:rPr>
                <w:rFonts w:cstheme="minorHAnsi"/>
                <w:szCs w:val="20"/>
                <w:lang w:eastAsia="pl-PL"/>
              </w:rPr>
              <w:t>0,124</w:t>
            </w:r>
          </w:p>
        </w:tc>
        <w:tc>
          <w:tcPr>
            <w:tcW w:w="660" w:type="pct"/>
            <w:tcBorders>
              <w:top w:val="nil"/>
              <w:left w:val="single" w:sz="12" w:space="0" w:color="auto"/>
              <w:bottom w:val="dashed" w:sz="4" w:space="0" w:color="auto"/>
              <w:right w:val="single" w:sz="12" w:space="0" w:color="auto"/>
            </w:tcBorders>
            <w:shd w:val="clear" w:color="auto" w:fill="auto"/>
            <w:vAlign w:val="center"/>
          </w:tcPr>
          <w:p w14:paraId="7D93AB4C" w14:textId="77777777" w:rsidR="003A53E5" w:rsidRPr="006B32D7" w:rsidRDefault="003A53E5" w:rsidP="00480034">
            <w:pPr>
              <w:jc w:val="left"/>
              <w:rPr>
                <w:rFonts w:cstheme="minorHAnsi"/>
                <w:szCs w:val="20"/>
                <w:lang w:eastAsia="pl-PL"/>
              </w:rPr>
            </w:pPr>
          </w:p>
        </w:tc>
      </w:tr>
      <w:tr w:rsidR="00480034" w:rsidRPr="006B32D7" w14:paraId="6086C3BE"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41833E6C" w14:textId="77777777" w:rsidR="003A53E5" w:rsidRPr="006B32D7" w:rsidRDefault="003A53E5" w:rsidP="00480034">
            <w:pPr>
              <w:rPr>
                <w:rFonts w:cstheme="minorHAnsi"/>
                <w:szCs w:val="20"/>
                <w:lang w:eastAsia="pl-PL"/>
              </w:rPr>
            </w:pPr>
            <w:r w:rsidRPr="006B32D7">
              <w:rPr>
                <w:rFonts w:cstheme="minorHAnsi"/>
                <w:szCs w:val="20"/>
                <w:lang w:eastAsia="pl-PL"/>
              </w:rPr>
              <w:t>RC 32/40 (32/40 MPa)</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62FE7D50" w14:textId="77777777" w:rsidR="003A53E5" w:rsidRPr="006B32D7" w:rsidRDefault="003A53E5" w:rsidP="00480034">
            <w:pPr>
              <w:rPr>
                <w:rFonts w:cstheme="minorHAnsi"/>
                <w:bCs/>
                <w:szCs w:val="20"/>
                <w:lang w:eastAsia="pl-PL"/>
              </w:rPr>
            </w:pPr>
            <w:r w:rsidRPr="006B32D7">
              <w:rPr>
                <w:rFonts w:cstheme="minorHAnsi"/>
                <w:bCs/>
                <w:szCs w:val="20"/>
                <w:lang w:eastAsia="pl-PL"/>
              </w:rPr>
              <w:t>1,03</w:t>
            </w:r>
          </w:p>
        </w:tc>
        <w:tc>
          <w:tcPr>
            <w:tcW w:w="390" w:type="pct"/>
            <w:tcBorders>
              <w:top w:val="nil"/>
              <w:left w:val="nil"/>
              <w:bottom w:val="dashed" w:sz="4" w:space="0" w:color="auto"/>
              <w:right w:val="single" w:sz="4" w:space="0" w:color="auto"/>
            </w:tcBorders>
            <w:shd w:val="clear" w:color="auto" w:fill="auto"/>
            <w:noWrap/>
            <w:vAlign w:val="center"/>
          </w:tcPr>
          <w:p w14:paraId="581A5C39" w14:textId="77777777" w:rsidR="003A53E5" w:rsidRPr="006B32D7" w:rsidRDefault="003A53E5" w:rsidP="00480034">
            <w:pPr>
              <w:rPr>
                <w:rFonts w:cstheme="minorHAnsi"/>
                <w:szCs w:val="20"/>
                <w:lang w:eastAsia="pl-PL"/>
              </w:rPr>
            </w:pPr>
            <w:r w:rsidRPr="006B32D7">
              <w:rPr>
                <w:rFonts w:cstheme="minorHAnsi"/>
                <w:szCs w:val="20"/>
                <w:lang w:eastAsia="pl-PL"/>
              </w:rPr>
              <w:t>0,97</w:t>
            </w:r>
          </w:p>
        </w:tc>
        <w:tc>
          <w:tcPr>
            <w:tcW w:w="319" w:type="pct"/>
            <w:tcBorders>
              <w:top w:val="nil"/>
              <w:left w:val="nil"/>
              <w:bottom w:val="dashed" w:sz="4" w:space="0" w:color="auto"/>
              <w:right w:val="nil"/>
            </w:tcBorders>
            <w:shd w:val="clear" w:color="auto" w:fill="auto"/>
            <w:vAlign w:val="center"/>
          </w:tcPr>
          <w:p w14:paraId="0650E1B5" w14:textId="77777777" w:rsidR="003A53E5" w:rsidRPr="006B32D7" w:rsidRDefault="003A53E5" w:rsidP="00480034">
            <w:pPr>
              <w:rPr>
                <w:rFonts w:cstheme="minorHAnsi"/>
                <w:szCs w:val="20"/>
                <w:lang w:eastAsia="pl-PL"/>
              </w:rPr>
            </w:pPr>
            <w:r w:rsidRPr="006B32D7">
              <w:rPr>
                <w:rFonts w:cstheme="minorHAnsi"/>
                <w:szCs w:val="20"/>
                <w:lang w:eastAsia="pl-PL"/>
              </w:rPr>
              <w:t>0,89</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67EF9EEA" w14:textId="77777777" w:rsidR="003A53E5" w:rsidRPr="006B32D7" w:rsidRDefault="003A53E5" w:rsidP="00480034">
            <w:pPr>
              <w:rPr>
                <w:rFonts w:cstheme="minorHAnsi"/>
                <w:bCs/>
                <w:szCs w:val="20"/>
                <w:lang w:eastAsia="pl-PL"/>
              </w:rPr>
            </w:pPr>
            <w:r w:rsidRPr="006B32D7">
              <w:rPr>
                <w:rFonts w:cstheme="minorHAnsi"/>
                <w:bCs/>
                <w:szCs w:val="20"/>
                <w:lang w:eastAsia="pl-PL"/>
              </w:rPr>
              <w:t>0,153</w:t>
            </w:r>
          </w:p>
        </w:tc>
        <w:tc>
          <w:tcPr>
            <w:tcW w:w="328" w:type="pct"/>
            <w:gridSpan w:val="2"/>
            <w:tcBorders>
              <w:top w:val="nil"/>
              <w:left w:val="nil"/>
              <w:bottom w:val="dashed" w:sz="4" w:space="0" w:color="auto"/>
              <w:right w:val="single" w:sz="4" w:space="0" w:color="auto"/>
            </w:tcBorders>
            <w:shd w:val="clear" w:color="auto" w:fill="auto"/>
            <w:noWrap/>
            <w:vAlign w:val="center"/>
          </w:tcPr>
          <w:p w14:paraId="6EB05FC1" w14:textId="77777777" w:rsidR="003A53E5" w:rsidRPr="006B32D7" w:rsidRDefault="003A53E5" w:rsidP="00480034">
            <w:pPr>
              <w:rPr>
                <w:rFonts w:cstheme="minorHAnsi"/>
                <w:szCs w:val="20"/>
                <w:lang w:eastAsia="pl-PL"/>
              </w:rPr>
            </w:pPr>
            <w:r w:rsidRPr="006B32D7">
              <w:rPr>
                <w:rFonts w:cstheme="minorHAnsi"/>
                <w:szCs w:val="20"/>
                <w:lang w:eastAsia="pl-PL"/>
              </w:rPr>
              <w:t>0,143</w:t>
            </w:r>
          </w:p>
        </w:tc>
        <w:tc>
          <w:tcPr>
            <w:tcW w:w="294" w:type="pct"/>
            <w:tcBorders>
              <w:top w:val="nil"/>
              <w:left w:val="nil"/>
              <w:bottom w:val="dashed" w:sz="4" w:space="0" w:color="auto"/>
              <w:right w:val="nil"/>
            </w:tcBorders>
            <w:shd w:val="clear" w:color="auto" w:fill="auto"/>
            <w:noWrap/>
            <w:vAlign w:val="center"/>
          </w:tcPr>
          <w:p w14:paraId="7F566CC4" w14:textId="77777777" w:rsidR="003A53E5" w:rsidRPr="006B32D7" w:rsidRDefault="003A53E5" w:rsidP="00480034">
            <w:pPr>
              <w:rPr>
                <w:rFonts w:cstheme="minorHAnsi"/>
                <w:szCs w:val="20"/>
                <w:lang w:eastAsia="pl-PL"/>
              </w:rPr>
            </w:pPr>
            <w:r w:rsidRPr="006B32D7">
              <w:rPr>
                <w:rFonts w:cstheme="minorHAnsi"/>
                <w:szCs w:val="20"/>
                <w:lang w:eastAsia="pl-PL"/>
              </w:rPr>
              <w:t>0,128</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31978C92" w14:textId="77777777" w:rsidR="003A53E5" w:rsidRPr="006B32D7" w:rsidRDefault="003A53E5" w:rsidP="00480034">
            <w:pPr>
              <w:rPr>
                <w:rFonts w:cstheme="minorHAnsi"/>
                <w:bCs/>
                <w:szCs w:val="20"/>
                <w:lang w:eastAsia="pl-PL"/>
              </w:rPr>
            </w:pPr>
            <w:r w:rsidRPr="006B32D7">
              <w:rPr>
                <w:rFonts w:cstheme="minorHAnsi"/>
                <w:bCs/>
                <w:szCs w:val="20"/>
                <w:lang w:eastAsia="pl-PL"/>
              </w:rPr>
              <w:t>0,163</w:t>
            </w:r>
          </w:p>
        </w:tc>
        <w:tc>
          <w:tcPr>
            <w:tcW w:w="311" w:type="pct"/>
            <w:gridSpan w:val="2"/>
            <w:tcBorders>
              <w:top w:val="nil"/>
              <w:left w:val="nil"/>
              <w:bottom w:val="dashed" w:sz="4" w:space="0" w:color="auto"/>
              <w:right w:val="single" w:sz="4" w:space="0" w:color="auto"/>
            </w:tcBorders>
            <w:shd w:val="clear" w:color="auto" w:fill="auto"/>
            <w:noWrap/>
            <w:vAlign w:val="center"/>
          </w:tcPr>
          <w:p w14:paraId="1DF89023" w14:textId="77777777" w:rsidR="003A53E5" w:rsidRPr="006B32D7" w:rsidRDefault="003A53E5" w:rsidP="00480034">
            <w:pPr>
              <w:jc w:val="left"/>
              <w:rPr>
                <w:rFonts w:cstheme="minorHAnsi"/>
                <w:szCs w:val="20"/>
                <w:lang w:eastAsia="pl-PL"/>
              </w:rPr>
            </w:pPr>
            <w:r w:rsidRPr="006B32D7">
              <w:rPr>
                <w:rFonts w:cstheme="minorHAnsi"/>
                <w:szCs w:val="20"/>
                <w:lang w:eastAsia="pl-PL"/>
              </w:rPr>
              <w:t>0,152</w:t>
            </w:r>
          </w:p>
        </w:tc>
        <w:tc>
          <w:tcPr>
            <w:tcW w:w="264" w:type="pct"/>
            <w:tcBorders>
              <w:top w:val="nil"/>
              <w:left w:val="nil"/>
              <w:bottom w:val="dashed" w:sz="4" w:space="0" w:color="auto"/>
              <w:right w:val="nil"/>
            </w:tcBorders>
            <w:shd w:val="clear" w:color="auto" w:fill="auto"/>
            <w:noWrap/>
            <w:vAlign w:val="center"/>
          </w:tcPr>
          <w:p w14:paraId="63BE530C" w14:textId="77777777" w:rsidR="003A53E5" w:rsidRPr="006B32D7" w:rsidRDefault="003A53E5" w:rsidP="00480034">
            <w:pPr>
              <w:jc w:val="left"/>
              <w:rPr>
                <w:rFonts w:cstheme="minorHAnsi"/>
                <w:szCs w:val="20"/>
                <w:lang w:eastAsia="pl-PL"/>
              </w:rPr>
            </w:pPr>
            <w:r w:rsidRPr="006B32D7">
              <w:rPr>
                <w:rFonts w:cstheme="minorHAnsi"/>
                <w:szCs w:val="20"/>
                <w:lang w:eastAsia="pl-PL"/>
              </w:rPr>
              <w:t>0,136</w:t>
            </w:r>
          </w:p>
        </w:tc>
        <w:tc>
          <w:tcPr>
            <w:tcW w:w="660" w:type="pct"/>
            <w:tcBorders>
              <w:top w:val="nil"/>
              <w:left w:val="single" w:sz="12" w:space="0" w:color="auto"/>
              <w:bottom w:val="dashed" w:sz="4" w:space="0" w:color="auto"/>
              <w:right w:val="single" w:sz="12" w:space="0" w:color="auto"/>
            </w:tcBorders>
            <w:shd w:val="clear" w:color="auto" w:fill="auto"/>
            <w:vAlign w:val="center"/>
          </w:tcPr>
          <w:p w14:paraId="1784E661" w14:textId="77777777" w:rsidR="003A53E5" w:rsidRPr="006B32D7" w:rsidRDefault="003A53E5" w:rsidP="00480034">
            <w:pPr>
              <w:jc w:val="left"/>
              <w:rPr>
                <w:rFonts w:cstheme="minorHAnsi"/>
                <w:szCs w:val="20"/>
                <w:lang w:eastAsia="pl-PL"/>
              </w:rPr>
            </w:pPr>
          </w:p>
        </w:tc>
      </w:tr>
      <w:tr w:rsidR="00480034" w:rsidRPr="006B32D7" w14:paraId="177DCC73"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2D104C2E" w14:textId="77777777" w:rsidR="003A53E5" w:rsidRPr="006B32D7" w:rsidRDefault="003A53E5" w:rsidP="00480034">
            <w:pPr>
              <w:rPr>
                <w:rFonts w:cstheme="minorHAnsi"/>
                <w:szCs w:val="20"/>
                <w:lang w:eastAsia="pl-PL"/>
              </w:rPr>
            </w:pPr>
            <w:r w:rsidRPr="006B32D7">
              <w:rPr>
                <w:rFonts w:cstheme="minorHAnsi"/>
                <w:szCs w:val="20"/>
                <w:lang w:eastAsia="pl-PL"/>
              </w:rPr>
              <w:t>RC 40/50 (40/50 MPa)</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654759B9" w14:textId="77777777" w:rsidR="003A53E5" w:rsidRPr="006B32D7" w:rsidRDefault="003A53E5" w:rsidP="00480034">
            <w:pPr>
              <w:rPr>
                <w:rFonts w:cstheme="minorHAnsi"/>
                <w:bCs/>
                <w:szCs w:val="20"/>
                <w:lang w:eastAsia="pl-PL"/>
              </w:rPr>
            </w:pPr>
            <w:r w:rsidRPr="006B32D7">
              <w:rPr>
                <w:rFonts w:cstheme="minorHAnsi"/>
                <w:bCs/>
                <w:szCs w:val="20"/>
                <w:lang w:eastAsia="pl-PL"/>
              </w:rPr>
              <w:t>1,17</w:t>
            </w:r>
          </w:p>
        </w:tc>
        <w:tc>
          <w:tcPr>
            <w:tcW w:w="390" w:type="pct"/>
            <w:tcBorders>
              <w:top w:val="nil"/>
              <w:left w:val="nil"/>
              <w:bottom w:val="dashed" w:sz="4" w:space="0" w:color="auto"/>
              <w:right w:val="single" w:sz="4" w:space="0" w:color="auto"/>
            </w:tcBorders>
            <w:shd w:val="clear" w:color="auto" w:fill="auto"/>
            <w:noWrap/>
            <w:vAlign w:val="center"/>
          </w:tcPr>
          <w:p w14:paraId="7D4A0650" w14:textId="77777777" w:rsidR="003A53E5" w:rsidRPr="006B32D7" w:rsidRDefault="003A53E5" w:rsidP="00480034">
            <w:pPr>
              <w:rPr>
                <w:rFonts w:cstheme="minorHAnsi"/>
                <w:szCs w:val="20"/>
                <w:lang w:eastAsia="pl-PL"/>
              </w:rPr>
            </w:pPr>
            <w:r w:rsidRPr="006B32D7">
              <w:rPr>
                <w:rFonts w:cstheme="minorHAnsi"/>
                <w:szCs w:val="20"/>
                <w:lang w:eastAsia="pl-PL"/>
              </w:rPr>
              <w:t>1,10</w:t>
            </w:r>
          </w:p>
        </w:tc>
        <w:tc>
          <w:tcPr>
            <w:tcW w:w="319" w:type="pct"/>
            <w:tcBorders>
              <w:top w:val="nil"/>
              <w:left w:val="nil"/>
              <w:bottom w:val="dashed" w:sz="4" w:space="0" w:color="auto"/>
              <w:right w:val="nil"/>
            </w:tcBorders>
            <w:shd w:val="clear" w:color="auto" w:fill="auto"/>
            <w:vAlign w:val="center"/>
          </w:tcPr>
          <w:p w14:paraId="1BE131C9" w14:textId="77777777" w:rsidR="003A53E5" w:rsidRPr="006B32D7" w:rsidRDefault="003A53E5" w:rsidP="00480034">
            <w:pPr>
              <w:rPr>
                <w:rFonts w:cstheme="minorHAnsi"/>
                <w:szCs w:val="20"/>
                <w:lang w:eastAsia="pl-PL"/>
              </w:rPr>
            </w:pPr>
            <w:r w:rsidRPr="006B32D7">
              <w:rPr>
                <w:rFonts w:cstheme="minorHAnsi"/>
                <w:szCs w:val="20"/>
                <w:lang w:eastAsia="pl-PL"/>
              </w:rPr>
              <w:t>0,99</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293FB646" w14:textId="77777777" w:rsidR="003A53E5" w:rsidRPr="006B32D7" w:rsidRDefault="003A53E5" w:rsidP="00480034">
            <w:pPr>
              <w:rPr>
                <w:rFonts w:cstheme="minorHAnsi"/>
                <w:bCs/>
                <w:szCs w:val="20"/>
                <w:lang w:eastAsia="pl-PL"/>
              </w:rPr>
            </w:pPr>
            <w:r w:rsidRPr="006B32D7">
              <w:rPr>
                <w:rFonts w:cstheme="minorHAnsi"/>
                <w:bCs/>
                <w:szCs w:val="20"/>
                <w:lang w:eastAsia="pl-PL"/>
              </w:rPr>
              <w:t>0,176</w:t>
            </w:r>
          </w:p>
        </w:tc>
        <w:tc>
          <w:tcPr>
            <w:tcW w:w="328" w:type="pct"/>
            <w:gridSpan w:val="2"/>
            <w:tcBorders>
              <w:top w:val="nil"/>
              <w:left w:val="nil"/>
              <w:bottom w:val="dashed" w:sz="4" w:space="0" w:color="auto"/>
              <w:right w:val="single" w:sz="4" w:space="0" w:color="auto"/>
            </w:tcBorders>
            <w:shd w:val="clear" w:color="auto" w:fill="auto"/>
            <w:noWrap/>
            <w:vAlign w:val="center"/>
          </w:tcPr>
          <w:p w14:paraId="0C40757F" w14:textId="77777777" w:rsidR="003A53E5" w:rsidRPr="006B32D7" w:rsidRDefault="003A53E5" w:rsidP="00480034">
            <w:pPr>
              <w:rPr>
                <w:rFonts w:cstheme="minorHAnsi"/>
                <w:szCs w:val="20"/>
                <w:lang w:eastAsia="pl-PL"/>
              </w:rPr>
            </w:pPr>
            <w:r w:rsidRPr="006B32D7">
              <w:rPr>
                <w:rFonts w:cstheme="minorHAnsi"/>
                <w:szCs w:val="20"/>
                <w:lang w:eastAsia="pl-PL"/>
              </w:rPr>
              <w:t>0,164</w:t>
            </w:r>
          </w:p>
        </w:tc>
        <w:tc>
          <w:tcPr>
            <w:tcW w:w="294" w:type="pct"/>
            <w:tcBorders>
              <w:top w:val="nil"/>
              <w:left w:val="nil"/>
              <w:bottom w:val="dashed" w:sz="4" w:space="0" w:color="auto"/>
              <w:right w:val="nil"/>
            </w:tcBorders>
            <w:shd w:val="clear" w:color="auto" w:fill="auto"/>
            <w:noWrap/>
            <w:vAlign w:val="center"/>
          </w:tcPr>
          <w:p w14:paraId="1FE8495A" w14:textId="77777777" w:rsidR="003A53E5" w:rsidRPr="006B32D7" w:rsidRDefault="003A53E5" w:rsidP="00480034">
            <w:pPr>
              <w:rPr>
                <w:rFonts w:cstheme="minorHAnsi"/>
                <w:szCs w:val="20"/>
                <w:lang w:eastAsia="pl-PL"/>
              </w:rPr>
            </w:pPr>
            <w:r w:rsidRPr="006B32D7">
              <w:rPr>
                <w:rFonts w:cstheme="minorHAnsi"/>
                <w:szCs w:val="20"/>
                <w:lang w:eastAsia="pl-PL"/>
              </w:rPr>
              <w:t>0,146</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2D52CEB9" w14:textId="77777777" w:rsidR="003A53E5" w:rsidRPr="006B32D7" w:rsidRDefault="003A53E5" w:rsidP="00480034">
            <w:pPr>
              <w:rPr>
                <w:rFonts w:cstheme="minorHAnsi"/>
                <w:bCs/>
                <w:szCs w:val="20"/>
                <w:lang w:eastAsia="pl-PL"/>
              </w:rPr>
            </w:pPr>
            <w:r w:rsidRPr="006B32D7">
              <w:rPr>
                <w:rFonts w:cstheme="minorHAnsi"/>
                <w:bCs/>
                <w:szCs w:val="20"/>
                <w:lang w:eastAsia="pl-PL"/>
              </w:rPr>
              <w:t>0,188</w:t>
            </w:r>
          </w:p>
        </w:tc>
        <w:tc>
          <w:tcPr>
            <w:tcW w:w="311" w:type="pct"/>
            <w:gridSpan w:val="2"/>
            <w:tcBorders>
              <w:top w:val="nil"/>
              <w:left w:val="nil"/>
              <w:bottom w:val="dashed" w:sz="4" w:space="0" w:color="auto"/>
              <w:right w:val="single" w:sz="4" w:space="0" w:color="auto"/>
            </w:tcBorders>
            <w:shd w:val="clear" w:color="auto" w:fill="auto"/>
            <w:noWrap/>
            <w:vAlign w:val="center"/>
          </w:tcPr>
          <w:p w14:paraId="5CD15E8E" w14:textId="77777777" w:rsidR="003A53E5" w:rsidRPr="006B32D7" w:rsidRDefault="003A53E5" w:rsidP="00480034">
            <w:pPr>
              <w:jc w:val="left"/>
              <w:rPr>
                <w:rFonts w:cstheme="minorHAnsi"/>
                <w:szCs w:val="20"/>
                <w:lang w:eastAsia="pl-PL"/>
              </w:rPr>
            </w:pPr>
            <w:r w:rsidRPr="006B32D7">
              <w:rPr>
                <w:rFonts w:cstheme="minorHAnsi"/>
                <w:szCs w:val="20"/>
                <w:lang w:eastAsia="pl-PL"/>
              </w:rPr>
              <w:t>0,174</w:t>
            </w:r>
          </w:p>
        </w:tc>
        <w:tc>
          <w:tcPr>
            <w:tcW w:w="264" w:type="pct"/>
            <w:tcBorders>
              <w:top w:val="nil"/>
              <w:left w:val="nil"/>
              <w:bottom w:val="dashed" w:sz="4" w:space="0" w:color="auto"/>
              <w:right w:val="nil"/>
            </w:tcBorders>
            <w:shd w:val="clear" w:color="auto" w:fill="auto"/>
            <w:noWrap/>
            <w:vAlign w:val="center"/>
          </w:tcPr>
          <w:p w14:paraId="67255523" w14:textId="77777777" w:rsidR="003A53E5" w:rsidRPr="006B32D7" w:rsidRDefault="003A53E5" w:rsidP="00480034">
            <w:pPr>
              <w:jc w:val="left"/>
              <w:rPr>
                <w:rFonts w:cstheme="minorHAnsi"/>
                <w:szCs w:val="20"/>
                <w:lang w:eastAsia="pl-PL"/>
              </w:rPr>
            </w:pPr>
            <w:r w:rsidRPr="006B32D7">
              <w:rPr>
                <w:rFonts w:cstheme="minorHAnsi"/>
                <w:szCs w:val="20"/>
                <w:lang w:eastAsia="pl-PL"/>
              </w:rPr>
              <w:t>0,155</w:t>
            </w:r>
          </w:p>
        </w:tc>
        <w:tc>
          <w:tcPr>
            <w:tcW w:w="660" w:type="pct"/>
            <w:tcBorders>
              <w:top w:val="nil"/>
              <w:left w:val="single" w:sz="12" w:space="0" w:color="auto"/>
              <w:bottom w:val="dashed" w:sz="4" w:space="0" w:color="auto"/>
              <w:right w:val="single" w:sz="12" w:space="0" w:color="auto"/>
            </w:tcBorders>
            <w:shd w:val="clear" w:color="auto" w:fill="auto"/>
            <w:vAlign w:val="center"/>
          </w:tcPr>
          <w:p w14:paraId="1E3FFA9B" w14:textId="77777777" w:rsidR="003A53E5" w:rsidRPr="006B32D7" w:rsidRDefault="003A53E5" w:rsidP="00480034">
            <w:pPr>
              <w:jc w:val="left"/>
              <w:rPr>
                <w:rFonts w:cstheme="minorHAnsi"/>
                <w:szCs w:val="20"/>
                <w:lang w:eastAsia="pl-PL"/>
              </w:rPr>
            </w:pPr>
          </w:p>
        </w:tc>
      </w:tr>
      <w:tr w:rsidR="00480034" w:rsidRPr="006B32D7" w14:paraId="266EE33A"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50191DD6" w14:textId="77777777" w:rsidR="003A53E5" w:rsidRPr="006B32D7" w:rsidRDefault="003A53E5" w:rsidP="00480034">
            <w:pPr>
              <w:rPr>
                <w:rFonts w:cstheme="minorHAnsi"/>
                <w:szCs w:val="20"/>
                <w:lang w:eastAsia="pl-PL"/>
              </w:rPr>
            </w:pPr>
            <w:r w:rsidRPr="006B32D7">
              <w:rPr>
                <w:rFonts w:cstheme="minorHAnsi"/>
                <w:szCs w:val="20"/>
                <w:lang w:eastAsia="pl-PL"/>
              </w:rPr>
              <w:t>PAV1</w:t>
            </w:r>
          </w:p>
        </w:tc>
        <w:tc>
          <w:tcPr>
            <w:tcW w:w="369" w:type="pct"/>
            <w:tcBorders>
              <w:top w:val="nil"/>
              <w:left w:val="single" w:sz="12" w:space="0" w:color="auto"/>
              <w:bottom w:val="dashed" w:sz="4" w:space="0" w:color="auto"/>
              <w:right w:val="single" w:sz="4" w:space="0" w:color="auto"/>
            </w:tcBorders>
            <w:shd w:val="clear" w:color="auto" w:fill="auto"/>
            <w:noWrap/>
            <w:vAlign w:val="center"/>
          </w:tcPr>
          <w:p w14:paraId="6E9A6E36" w14:textId="77777777" w:rsidR="003A53E5" w:rsidRPr="006B32D7" w:rsidRDefault="003A53E5" w:rsidP="00480034">
            <w:pPr>
              <w:rPr>
                <w:rFonts w:cstheme="minorHAnsi"/>
                <w:bCs/>
                <w:szCs w:val="20"/>
                <w:lang w:eastAsia="pl-PL"/>
              </w:rPr>
            </w:pPr>
            <w:r w:rsidRPr="006B32D7">
              <w:rPr>
                <w:rFonts w:cstheme="minorHAnsi"/>
                <w:bCs/>
                <w:szCs w:val="20"/>
                <w:lang w:eastAsia="pl-PL"/>
              </w:rPr>
              <w:t>0,95</w:t>
            </w:r>
          </w:p>
        </w:tc>
        <w:tc>
          <w:tcPr>
            <w:tcW w:w="390" w:type="pct"/>
            <w:tcBorders>
              <w:top w:val="nil"/>
              <w:left w:val="nil"/>
              <w:bottom w:val="dashed" w:sz="4" w:space="0" w:color="auto"/>
              <w:right w:val="single" w:sz="4" w:space="0" w:color="auto"/>
            </w:tcBorders>
            <w:shd w:val="clear" w:color="auto" w:fill="auto"/>
            <w:noWrap/>
            <w:vAlign w:val="center"/>
          </w:tcPr>
          <w:p w14:paraId="3582F4CB" w14:textId="77777777" w:rsidR="003A53E5" w:rsidRPr="006B32D7" w:rsidRDefault="003A53E5" w:rsidP="00480034">
            <w:pPr>
              <w:rPr>
                <w:rFonts w:cstheme="minorHAnsi"/>
                <w:szCs w:val="20"/>
                <w:lang w:eastAsia="pl-PL"/>
              </w:rPr>
            </w:pPr>
            <w:r w:rsidRPr="006B32D7">
              <w:rPr>
                <w:rFonts w:cstheme="minorHAnsi"/>
                <w:szCs w:val="20"/>
                <w:lang w:eastAsia="pl-PL"/>
              </w:rPr>
              <w:t>0,89</w:t>
            </w:r>
          </w:p>
        </w:tc>
        <w:tc>
          <w:tcPr>
            <w:tcW w:w="319" w:type="pct"/>
            <w:tcBorders>
              <w:top w:val="nil"/>
              <w:left w:val="nil"/>
              <w:bottom w:val="dashed" w:sz="4" w:space="0" w:color="auto"/>
              <w:right w:val="nil"/>
            </w:tcBorders>
            <w:shd w:val="clear" w:color="auto" w:fill="auto"/>
            <w:vAlign w:val="center"/>
          </w:tcPr>
          <w:p w14:paraId="7BF5EE3A" w14:textId="77777777" w:rsidR="003A53E5" w:rsidRPr="006B32D7" w:rsidRDefault="003A53E5" w:rsidP="00480034">
            <w:pPr>
              <w:rPr>
                <w:rFonts w:cstheme="minorHAnsi"/>
                <w:szCs w:val="20"/>
                <w:lang w:eastAsia="pl-PL"/>
              </w:rPr>
            </w:pPr>
            <w:r w:rsidRPr="006B32D7">
              <w:rPr>
                <w:rFonts w:cstheme="minorHAnsi"/>
                <w:szCs w:val="20"/>
                <w:lang w:eastAsia="pl-PL"/>
              </w:rPr>
              <w:t>0,81</w:t>
            </w:r>
          </w:p>
        </w:tc>
        <w:tc>
          <w:tcPr>
            <w:tcW w:w="247" w:type="pct"/>
            <w:tcBorders>
              <w:top w:val="nil"/>
              <w:left w:val="single" w:sz="12" w:space="0" w:color="auto"/>
              <w:bottom w:val="dashed" w:sz="4" w:space="0" w:color="auto"/>
              <w:right w:val="single" w:sz="4" w:space="0" w:color="auto"/>
            </w:tcBorders>
            <w:shd w:val="clear" w:color="auto" w:fill="auto"/>
            <w:noWrap/>
            <w:vAlign w:val="center"/>
          </w:tcPr>
          <w:p w14:paraId="24C12926" w14:textId="77777777" w:rsidR="003A53E5" w:rsidRPr="006B32D7" w:rsidRDefault="003A53E5" w:rsidP="00480034">
            <w:pPr>
              <w:rPr>
                <w:rFonts w:cstheme="minorHAnsi"/>
                <w:bCs/>
                <w:szCs w:val="20"/>
                <w:lang w:eastAsia="pl-PL"/>
              </w:rPr>
            </w:pPr>
            <w:r w:rsidRPr="006B32D7">
              <w:rPr>
                <w:rFonts w:cstheme="minorHAnsi"/>
                <w:bCs/>
                <w:szCs w:val="20"/>
                <w:lang w:eastAsia="pl-PL"/>
              </w:rPr>
              <w:t>0,139</w:t>
            </w:r>
          </w:p>
        </w:tc>
        <w:tc>
          <w:tcPr>
            <w:tcW w:w="328" w:type="pct"/>
            <w:gridSpan w:val="2"/>
            <w:tcBorders>
              <w:top w:val="nil"/>
              <w:left w:val="nil"/>
              <w:bottom w:val="dashed" w:sz="4" w:space="0" w:color="auto"/>
              <w:right w:val="single" w:sz="4" w:space="0" w:color="auto"/>
            </w:tcBorders>
            <w:shd w:val="clear" w:color="auto" w:fill="auto"/>
            <w:noWrap/>
            <w:vAlign w:val="center"/>
          </w:tcPr>
          <w:p w14:paraId="215456DF" w14:textId="77777777" w:rsidR="003A53E5" w:rsidRPr="006B32D7" w:rsidRDefault="003A53E5" w:rsidP="00480034">
            <w:pPr>
              <w:rPr>
                <w:rFonts w:cstheme="minorHAnsi"/>
                <w:szCs w:val="20"/>
                <w:lang w:eastAsia="pl-PL"/>
              </w:rPr>
            </w:pPr>
            <w:r w:rsidRPr="006B32D7">
              <w:rPr>
                <w:rFonts w:cstheme="minorHAnsi"/>
                <w:szCs w:val="20"/>
                <w:lang w:eastAsia="pl-PL"/>
              </w:rPr>
              <w:t>0,129</w:t>
            </w:r>
          </w:p>
        </w:tc>
        <w:tc>
          <w:tcPr>
            <w:tcW w:w="294" w:type="pct"/>
            <w:tcBorders>
              <w:top w:val="nil"/>
              <w:left w:val="nil"/>
              <w:bottom w:val="dashed" w:sz="4" w:space="0" w:color="auto"/>
              <w:right w:val="nil"/>
            </w:tcBorders>
            <w:shd w:val="clear" w:color="auto" w:fill="auto"/>
            <w:noWrap/>
            <w:vAlign w:val="center"/>
          </w:tcPr>
          <w:p w14:paraId="3B95681A" w14:textId="77777777" w:rsidR="003A53E5" w:rsidRPr="006B32D7" w:rsidRDefault="003A53E5" w:rsidP="00480034">
            <w:pPr>
              <w:rPr>
                <w:rFonts w:cstheme="minorHAnsi"/>
                <w:szCs w:val="20"/>
                <w:lang w:eastAsia="pl-PL"/>
              </w:rPr>
            </w:pPr>
            <w:r w:rsidRPr="006B32D7">
              <w:rPr>
                <w:rFonts w:cstheme="minorHAnsi"/>
                <w:szCs w:val="20"/>
                <w:lang w:eastAsia="pl-PL"/>
              </w:rPr>
              <w:t>0,115</w:t>
            </w:r>
          </w:p>
        </w:tc>
        <w:tc>
          <w:tcPr>
            <w:tcW w:w="381" w:type="pct"/>
            <w:tcBorders>
              <w:top w:val="nil"/>
              <w:left w:val="single" w:sz="12" w:space="0" w:color="auto"/>
              <w:bottom w:val="dashed" w:sz="4" w:space="0" w:color="auto"/>
              <w:right w:val="single" w:sz="4" w:space="0" w:color="auto"/>
            </w:tcBorders>
            <w:shd w:val="clear" w:color="auto" w:fill="auto"/>
            <w:noWrap/>
            <w:vAlign w:val="center"/>
          </w:tcPr>
          <w:p w14:paraId="6DC78509" w14:textId="77777777" w:rsidR="003A53E5" w:rsidRPr="006B32D7" w:rsidRDefault="003A53E5" w:rsidP="00480034">
            <w:pPr>
              <w:rPr>
                <w:rFonts w:cstheme="minorHAnsi"/>
                <w:bCs/>
                <w:szCs w:val="20"/>
                <w:lang w:eastAsia="pl-PL"/>
              </w:rPr>
            </w:pPr>
            <w:r w:rsidRPr="006B32D7">
              <w:rPr>
                <w:rFonts w:cstheme="minorHAnsi"/>
                <w:bCs/>
                <w:szCs w:val="20"/>
                <w:lang w:eastAsia="pl-PL"/>
              </w:rPr>
              <w:t>0,148</w:t>
            </w:r>
          </w:p>
        </w:tc>
        <w:tc>
          <w:tcPr>
            <w:tcW w:w="311" w:type="pct"/>
            <w:gridSpan w:val="2"/>
            <w:tcBorders>
              <w:top w:val="nil"/>
              <w:left w:val="nil"/>
              <w:bottom w:val="dashed" w:sz="4" w:space="0" w:color="auto"/>
              <w:right w:val="single" w:sz="4" w:space="0" w:color="auto"/>
            </w:tcBorders>
            <w:shd w:val="clear" w:color="auto" w:fill="auto"/>
            <w:noWrap/>
            <w:vAlign w:val="center"/>
          </w:tcPr>
          <w:p w14:paraId="1A479113" w14:textId="77777777" w:rsidR="003A53E5" w:rsidRPr="006B32D7" w:rsidRDefault="003A53E5" w:rsidP="00480034">
            <w:pPr>
              <w:jc w:val="left"/>
              <w:rPr>
                <w:rFonts w:cstheme="minorHAnsi"/>
                <w:szCs w:val="20"/>
                <w:lang w:eastAsia="pl-PL"/>
              </w:rPr>
            </w:pPr>
            <w:r w:rsidRPr="006B32D7">
              <w:rPr>
                <w:rFonts w:cstheme="minorHAnsi"/>
                <w:szCs w:val="20"/>
                <w:lang w:eastAsia="pl-PL"/>
              </w:rPr>
              <w:t>0,138</w:t>
            </w:r>
          </w:p>
        </w:tc>
        <w:tc>
          <w:tcPr>
            <w:tcW w:w="264" w:type="pct"/>
            <w:tcBorders>
              <w:top w:val="nil"/>
              <w:left w:val="nil"/>
              <w:bottom w:val="dashed" w:sz="4" w:space="0" w:color="auto"/>
              <w:right w:val="nil"/>
            </w:tcBorders>
            <w:shd w:val="clear" w:color="auto" w:fill="auto"/>
            <w:noWrap/>
            <w:vAlign w:val="center"/>
          </w:tcPr>
          <w:p w14:paraId="46954178" w14:textId="77777777" w:rsidR="003A53E5" w:rsidRPr="006B32D7" w:rsidRDefault="003A53E5" w:rsidP="00480034">
            <w:pPr>
              <w:jc w:val="left"/>
              <w:rPr>
                <w:rFonts w:cstheme="minorHAnsi"/>
                <w:szCs w:val="20"/>
                <w:lang w:eastAsia="pl-PL"/>
              </w:rPr>
            </w:pPr>
            <w:r w:rsidRPr="006B32D7">
              <w:rPr>
                <w:rFonts w:cstheme="minorHAnsi"/>
                <w:szCs w:val="20"/>
                <w:lang w:eastAsia="pl-PL"/>
              </w:rPr>
              <w:t>0,123</w:t>
            </w:r>
          </w:p>
        </w:tc>
        <w:tc>
          <w:tcPr>
            <w:tcW w:w="660" w:type="pct"/>
            <w:tcBorders>
              <w:top w:val="nil"/>
              <w:left w:val="single" w:sz="12" w:space="0" w:color="auto"/>
              <w:bottom w:val="dashed" w:sz="4" w:space="0" w:color="auto"/>
              <w:right w:val="single" w:sz="12" w:space="0" w:color="auto"/>
            </w:tcBorders>
            <w:shd w:val="clear" w:color="auto" w:fill="auto"/>
            <w:vAlign w:val="center"/>
          </w:tcPr>
          <w:p w14:paraId="66FD81F1" w14:textId="77777777" w:rsidR="003A53E5" w:rsidRPr="006B32D7" w:rsidRDefault="003A53E5" w:rsidP="00480034">
            <w:pPr>
              <w:jc w:val="left"/>
              <w:rPr>
                <w:rFonts w:cstheme="minorHAnsi"/>
                <w:szCs w:val="20"/>
                <w:lang w:eastAsia="pl-PL"/>
              </w:rPr>
            </w:pPr>
          </w:p>
        </w:tc>
      </w:tr>
      <w:tr w:rsidR="00480034" w:rsidRPr="006B32D7" w14:paraId="063DD48D" w14:textId="77777777" w:rsidTr="0079039B">
        <w:trPr>
          <w:trHeight w:val="315"/>
        </w:trPr>
        <w:tc>
          <w:tcPr>
            <w:tcW w:w="1437" w:type="pct"/>
            <w:tcBorders>
              <w:top w:val="nil"/>
              <w:left w:val="single" w:sz="12" w:space="0" w:color="auto"/>
              <w:bottom w:val="single" w:sz="8" w:space="0" w:color="auto"/>
              <w:right w:val="nil"/>
            </w:tcBorders>
            <w:shd w:val="clear" w:color="auto" w:fill="auto"/>
            <w:noWrap/>
            <w:vAlign w:val="center"/>
          </w:tcPr>
          <w:p w14:paraId="070FF866" w14:textId="77777777" w:rsidR="003A53E5" w:rsidRPr="006B32D7" w:rsidRDefault="003A53E5" w:rsidP="00480034">
            <w:pPr>
              <w:rPr>
                <w:rFonts w:cstheme="minorHAnsi"/>
                <w:szCs w:val="20"/>
                <w:lang w:eastAsia="pl-PL"/>
              </w:rPr>
            </w:pPr>
            <w:r w:rsidRPr="006B32D7">
              <w:rPr>
                <w:rFonts w:cstheme="minorHAnsi"/>
                <w:szCs w:val="20"/>
                <w:lang w:eastAsia="pl-PL"/>
              </w:rPr>
              <w:t>PAV2</w:t>
            </w:r>
          </w:p>
        </w:tc>
        <w:tc>
          <w:tcPr>
            <w:tcW w:w="369" w:type="pct"/>
            <w:tcBorders>
              <w:top w:val="nil"/>
              <w:left w:val="single" w:sz="12" w:space="0" w:color="auto"/>
              <w:bottom w:val="single" w:sz="8" w:space="0" w:color="auto"/>
              <w:right w:val="single" w:sz="4" w:space="0" w:color="auto"/>
            </w:tcBorders>
            <w:shd w:val="clear" w:color="auto" w:fill="auto"/>
            <w:noWrap/>
            <w:vAlign w:val="center"/>
          </w:tcPr>
          <w:p w14:paraId="0AB909BF" w14:textId="77777777" w:rsidR="003A53E5" w:rsidRPr="006B32D7" w:rsidRDefault="003A53E5" w:rsidP="00480034">
            <w:pPr>
              <w:rPr>
                <w:rFonts w:cstheme="minorHAnsi"/>
                <w:bCs/>
                <w:szCs w:val="20"/>
                <w:lang w:eastAsia="pl-PL"/>
              </w:rPr>
            </w:pPr>
            <w:r w:rsidRPr="006B32D7">
              <w:rPr>
                <w:rFonts w:cstheme="minorHAnsi"/>
                <w:bCs/>
                <w:szCs w:val="20"/>
                <w:lang w:eastAsia="pl-PL"/>
              </w:rPr>
              <w:t>1,03</w:t>
            </w:r>
          </w:p>
        </w:tc>
        <w:tc>
          <w:tcPr>
            <w:tcW w:w="390" w:type="pct"/>
            <w:tcBorders>
              <w:top w:val="nil"/>
              <w:left w:val="nil"/>
              <w:bottom w:val="single" w:sz="8" w:space="0" w:color="auto"/>
              <w:right w:val="single" w:sz="4" w:space="0" w:color="auto"/>
            </w:tcBorders>
            <w:shd w:val="clear" w:color="auto" w:fill="auto"/>
            <w:noWrap/>
            <w:vAlign w:val="center"/>
          </w:tcPr>
          <w:p w14:paraId="77B789B3" w14:textId="77777777" w:rsidR="003A53E5" w:rsidRPr="006B32D7" w:rsidRDefault="003A53E5" w:rsidP="00480034">
            <w:pPr>
              <w:rPr>
                <w:rFonts w:cstheme="minorHAnsi"/>
                <w:szCs w:val="20"/>
                <w:lang w:eastAsia="pl-PL"/>
              </w:rPr>
            </w:pPr>
            <w:r w:rsidRPr="006B32D7">
              <w:rPr>
                <w:rFonts w:cstheme="minorHAnsi"/>
                <w:szCs w:val="20"/>
                <w:lang w:eastAsia="pl-PL"/>
              </w:rPr>
              <w:t>0,97</w:t>
            </w:r>
          </w:p>
        </w:tc>
        <w:tc>
          <w:tcPr>
            <w:tcW w:w="319" w:type="pct"/>
            <w:tcBorders>
              <w:top w:val="nil"/>
              <w:left w:val="nil"/>
              <w:bottom w:val="single" w:sz="8" w:space="0" w:color="auto"/>
              <w:right w:val="nil"/>
            </w:tcBorders>
            <w:shd w:val="clear" w:color="auto" w:fill="auto"/>
            <w:noWrap/>
            <w:vAlign w:val="center"/>
          </w:tcPr>
          <w:p w14:paraId="572A8366" w14:textId="77777777" w:rsidR="003A53E5" w:rsidRPr="006B32D7" w:rsidRDefault="003A53E5" w:rsidP="00480034">
            <w:pPr>
              <w:rPr>
                <w:rFonts w:cstheme="minorHAnsi"/>
                <w:szCs w:val="20"/>
                <w:lang w:eastAsia="pl-PL"/>
              </w:rPr>
            </w:pPr>
            <w:r w:rsidRPr="006B32D7">
              <w:rPr>
                <w:rFonts w:cstheme="minorHAnsi"/>
                <w:szCs w:val="20"/>
                <w:lang w:eastAsia="pl-PL"/>
              </w:rPr>
              <w:t>0,89</w:t>
            </w:r>
          </w:p>
        </w:tc>
        <w:tc>
          <w:tcPr>
            <w:tcW w:w="247" w:type="pct"/>
            <w:tcBorders>
              <w:top w:val="nil"/>
              <w:left w:val="single" w:sz="12" w:space="0" w:color="auto"/>
              <w:bottom w:val="single" w:sz="8" w:space="0" w:color="auto"/>
              <w:right w:val="single" w:sz="4" w:space="0" w:color="auto"/>
            </w:tcBorders>
            <w:shd w:val="clear" w:color="auto" w:fill="auto"/>
            <w:noWrap/>
            <w:vAlign w:val="center"/>
          </w:tcPr>
          <w:p w14:paraId="14FFC523" w14:textId="77777777" w:rsidR="003A53E5" w:rsidRPr="006B32D7" w:rsidRDefault="003A53E5" w:rsidP="00480034">
            <w:pPr>
              <w:rPr>
                <w:rFonts w:cstheme="minorHAnsi"/>
                <w:bCs/>
                <w:szCs w:val="20"/>
                <w:lang w:eastAsia="pl-PL"/>
              </w:rPr>
            </w:pPr>
            <w:r w:rsidRPr="006B32D7">
              <w:rPr>
                <w:rFonts w:cstheme="minorHAnsi"/>
                <w:bCs/>
                <w:szCs w:val="20"/>
                <w:lang w:eastAsia="pl-PL"/>
              </w:rPr>
              <w:t>0,153</w:t>
            </w:r>
          </w:p>
        </w:tc>
        <w:tc>
          <w:tcPr>
            <w:tcW w:w="328" w:type="pct"/>
            <w:gridSpan w:val="2"/>
            <w:tcBorders>
              <w:top w:val="nil"/>
              <w:left w:val="nil"/>
              <w:bottom w:val="single" w:sz="8" w:space="0" w:color="auto"/>
              <w:right w:val="single" w:sz="4" w:space="0" w:color="auto"/>
            </w:tcBorders>
            <w:shd w:val="clear" w:color="auto" w:fill="auto"/>
            <w:noWrap/>
            <w:vAlign w:val="center"/>
          </w:tcPr>
          <w:p w14:paraId="333A8477" w14:textId="77777777" w:rsidR="003A53E5" w:rsidRPr="006B32D7" w:rsidRDefault="003A53E5" w:rsidP="00480034">
            <w:pPr>
              <w:rPr>
                <w:rFonts w:cstheme="minorHAnsi"/>
                <w:szCs w:val="20"/>
                <w:lang w:eastAsia="pl-PL"/>
              </w:rPr>
            </w:pPr>
            <w:r w:rsidRPr="006B32D7">
              <w:rPr>
                <w:rFonts w:cstheme="minorHAnsi"/>
                <w:szCs w:val="20"/>
                <w:lang w:eastAsia="pl-PL"/>
              </w:rPr>
              <w:t>0,143</w:t>
            </w:r>
          </w:p>
        </w:tc>
        <w:tc>
          <w:tcPr>
            <w:tcW w:w="294" w:type="pct"/>
            <w:tcBorders>
              <w:top w:val="nil"/>
              <w:left w:val="nil"/>
              <w:bottom w:val="single" w:sz="8" w:space="0" w:color="auto"/>
              <w:right w:val="nil"/>
            </w:tcBorders>
            <w:shd w:val="clear" w:color="auto" w:fill="auto"/>
            <w:noWrap/>
            <w:vAlign w:val="center"/>
          </w:tcPr>
          <w:p w14:paraId="66F89E46" w14:textId="77777777" w:rsidR="003A53E5" w:rsidRPr="006B32D7" w:rsidRDefault="003A53E5" w:rsidP="00480034">
            <w:pPr>
              <w:rPr>
                <w:rFonts w:cstheme="minorHAnsi"/>
                <w:szCs w:val="20"/>
                <w:lang w:eastAsia="pl-PL"/>
              </w:rPr>
            </w:pPr>
            <w:r w:rsidRPr="006B32D7">
              <w:rPr>
                <w:rFonts w:cstheme="minorHAnsi"/>
                <w:szCs w:val="20"/>
                <w:lang w:eastAsia="pl-PL"/>
              </w:rPr>
              <w:t>0,128</w:t>
            </w:r>
          </w:p>
        </w:tc>
        <w:tc>
          <w:tcPr>
            <w:tcW w:w="381" w:type="pct"/>
            <w:tcBorders>
              <w:top w:val="nil"/>
              <w:left w:val="single" w:sz="12" w:space="0" w:color="auto"/>
              <w:bottom w:val="single" w:sz="8" w:space="0" w:color="auto"/>
              <w:right w:val="single" w:sz="4" w:space="0" w:color="auto"/>
            </w:tcBorders>
            <w:shd w:val="clear" w:color="auto" w:fill="auto"/>
            <w:noWrap/>
            <w:vAlign w:val="center"/>
          </w:tcPr>
          <w:p w14:paraId="6ADCC37C" w14:textId="77777777" w:rsidR="003A53E5" w:rsidRPr="006B32D7" w:rsidRDefault="003A53E5" w:rsidP="00480034">
            <w:pPr>
              <w:rPr>
                <w:rFonts w:cstheme="minorHAnsi"/>
                <w:bCs/>
                <w:szCs w:val="20"/>
                <w:lang w:eastAsia="pl-PL"/>
              </w:rPr>
            </w:pPr>
            <w:r w:rsidRPr="006B32D7">
              <w:rPr>
                <w:rFonts w:cstheme="minorHAnsi"/>
                <w:bCs/>
                <w:szCs w:val="20"/>
                <w:lang w:eastAsia="pl-PL"/>
              </w:rPr>
              <w:t>0,163</w:t>
            </w:r>
          </w:p>
        </w:tc>
        <w:tc>
          <w:tcPr>
            <w:tcW w:w="311" w:type="pct"/>
            <w:gridSpan w:val="2"/>
            <w:tcBorders>
              <w:top w:val="nil"/>
              <w:left w:val="nil"/>
              <w:bottom w:val="single" w:sz="8" w:space="0" w:color="auto"/>
              <w:right w:val="single" w:sz="4" w:space="0" w:color="auto"/>
            </w:tcBorders>
            <w:shd w:val="clear" w:color="auto" w:fill="auto"/>
            <w:noWrap/>
            <w:vAlign w:val="center"/>
          </w:tcPr>
          <w:p w14:paraId="32446701" w14:textId="77777777" w:rsidR="003A53E5" w:rsidRPr="006B32D7" w:rsidRDefault="003A53E5" w:rsidP="00480034">
            <w:pPr>
              <w:jc w:val="left"/>
              <w:rPr>
                <w:rFonts w:cstheme="minorHAnsi"/>
                <w:szCs w:val="20"/>
                <w:lang w:eastAsia="pl-PL"/>
              </w:rPr>
            </w:pPr>
            <w:r w:rsidRPr="006B32D7">
              <w:rPr>
                <w:rFonts w:cstheme="minorHAnsi"/>
                <w:szCs w:val="20"/>
                <w:lang w:eastAsia="pl-PL"/>
              </w:rPr>
              <w:t>0,152</w:t>
            </w:r>
          </w:p>
        </w:tc>
        <w:tc>
          <w:tcPr>
            <w:tcW w:w="264" w:type="pct"/>
            <w:tcBorders>
              <w:top w:val="nil"/>
              <w:left w:val="nil"/>
              <w:bottom w:val="single" w:sz="8" w:space="0" w:color="auto"/>
              <w:right w:val="nil"/>
            </w:tcBorders>
            <w:shd w:val="clear" w:color="auto" w:fill="auto"/>
            <w:noWrap/>
            <w:vAlign w:val="center"/>
          </w:tcPr>
          <w:p w14:paraId="05306E0E" w14:textId="77777777" w:rsidR="003A53E5" w:rsidRPr="006B32D7" w:rsidRDefault="003A53E5" w:rsidP="00480034">
            <w:pPr>
              <w:jc w:val="left"/>
              <w:rPr>
                <w:rFonts w:cstheme="minorHAnsi"/>
                <w:szCs w:val="20"/>
                <w:lang w:eastAsia="pl-PL"/>
              </w:rPr>
            </w:pPr>
            <w:r w:rsidRPr="006B32D7">
              <w:rPr>
                <w:rFonts w:cstheme="minorHAnsi"/>
                <w:szCs w:val="20"/>
                <w:lang w:eastAsia="pl-PL"/>
              </w:rPr>
              <w:t>0,137</w:t>
            </w:r>
          </w:p>
        </w:tc>
        <w:tc>
          <w:tcPr>
            <w:tcW w:w="660" w:type="pct"/>
            <w:tcBorders>
              <w:top w:val="nil"/>
              <w:left w:val="single" w:sz="12" w:space="0" w:color="auto"/>
              <w:bottom w:val="single" w:sz="8" w:space="0" w:color="auto"/>
              <w:right w:val="single" w:sz="12" w:space="0" w:color="auto"/>
            </w:tcBorders>
            <w:shd w:val="clear" w:color="auto" w:fill="auto"/>
            <w:vAlign w:val="center"/>
          </w:tcPr>
          <w:p w14:paraId="2DFAB6A6" w14:textId="77777777" w:rsidR="003A53E5" w:rsidRPr="006B32D7" w:rsidRDefault="003A53E5" w:rsidP="00480034">
            <w:pPr>
              <w:jc w:val="left"/>
              <w:rPr>
                <w:rFonts w:cstheme="minorHAnsi"/>
                <w:szCs w:val="20"/>
                <w:lang w:eastAsia="pl-PL"/>
              </w:rPr>
            </w:pPr>
          </w:p>
        </w:tc>
      </w:tr>
      <w:tr w:rsidR="00480034" w:rsidRPr="006B32D7" w14:paraId="39399CA3" w14:textId="77777777" w:rsidTr="0079039B">
        <w:trPr>
          <w:trHeight w:val="525"/>
        </w:trPr>
        <w:tc>
          <w:tcPr>
            <w:tcW w:w="1437" w:type="pct"/>
            <w:tcBorders>
              <w:top w:val="nil"/>
              <w:left w:val="single" w:sz="12" w:space="0" w:color="auto"/>
              <w:bottom w:val="nil"/>
              <w:right w:val="nil"/>
            </w:tcBorders>
            <w:shd w:val="clear" w:color="auto" w:fill="auto"/>
            <w:vAlign w:val="center"/>
          </w:tcPr>
          <w:p w14:paraId="0D0FDB53" w14:textId="77777777" w:rsidR="003A53E5" w:rsidRPr="006B32D7" w:rsidRDefault="003A53E5" w:rsidP="00480034">
            <w:pPr>
              <w:rPr>
                <w:rFonts w:cstheme="minorHAnsi"/>
                <w:szCs w:val="20"/>
                <w:lang w:eastAsia="pl-PL"/>
              </w:rPr>
            </w:pPr>
            <w:r w:rsidRPr="006B32D7">
              <w:rPr>
                <w:rFonts w:cstheme="minorHAnsi"/>
                <w:szCs w:val="20"/>
                <w:lang w:eastAsia="pl-PL"/>
              </w:rPr>
              <w:t>% cementu zastąpionego żużlem wielkopiecowym</w:t>
            </w:r>
          </w:p>
        </w:tc>
        <w:tc>
          <w:tcPr>
            <w:tcW w:w="369" w:type="pct"/>
            <w:tcBorders>
              <w:top w:val="nil"/>
              <w:left w:val="single" w:sz="12" w:space="0" w:color="auto"/>
              <w:bottom w:val="nil"/>
              <w:right w:val="single" w:sz="4" w:space="0" w:color="auto"/>
            </w:tcBorders>
            <w:shd w:val="clear" w:color="auto" w:fill="auto"/>
            <w:vAlign w:val="center"/>
          </w:tcPr>
          <w:p w14:paraId="345DB82C" w14:textId="77777777" w:rsidR="003A53E5" w:rsidRPr="006B32D7" w:rsidRDefault="003A53E5" w:rsidP="00480034">
            <w:pPr>
              <w:rPr>
                <w:rFonts w:cstheme="minorHAnsi"/>
                <w:bCs/>
                <w:szCs w:val="20"/>
                <w:lang w:eastAsia="pl-PL"/>
              </w:rPr>
            </w:pPr>
            <w:r w:rsidRPr="006B32D7">
              <w:rPr>
                <w:rFonts w:cstheme="minorHAnsi"/>
                <w:bCs/>
                <w:szCs w:val="20"/>
                <w:lang w:eastAsia="pl-PL"/>
              </w:rPr>
              <w:t>0%</w:t>
            </w:r>
          </w:p>
        </w:tc>
        <w:tc>
          <w:tcPr>
            <w:tcW w:w="390" w:type="pct"/>
            <w:tcBorders>
              <w:top w:val="nil"/>
              <w:left w:val="nil"/>
              <w:bottom w:val="nil"/>
              <w:right w:val="single" w:sz="4" w:space="0" w:color="auto"/>
            </w:tcBorders>
            <w:shd w:val="clear" w:color="auto" w:fill="auto"/>
            <w:vAlign w:val="center"/>
          </w:tcPr>
          <w:p w14:paraId="0A6F5298" w14:textId="77777777" w:rsidR="003A53E5" w:rsidRPr="006B32D7" w:rsidRDefault="003A53E5" w:rsidP="00480034">
            <w:pPr>
              <w:rPr>
                <w:rFonts w:cstheme="minorHAnsi"/>
                <w:bCs/>
                <w:szCs w:val="20"/>
                <w:lang w:eastAsia="pl-PL"/>
              </w:rPr>
            </w:pPr>
            <w:r w:rsidRPr="006B32D7">
              <w:rPr>
                <w:rFonts w:cstheme="minorHAnsi"/>
                <w:bCs/>
                <w:szCs w:val="20"/>
                <w:lang w:eastAsia="pl-PL"/>
              </w:rPr>
              <w:t>25%</w:t>
            </w:r>
          </w:p>
        </w:tc>
        <w:tc>
          <w:tcPr>
            <w:tcW w:w="319" w:type="pct"/>
            <w:tcBorders>
              <w:top w:val="nil"/>
              <w:left w:val="nil"/>
              <w:bottom w:val="nil"/>
              <w:right w:val="nil"/>
            </w:tcBorders>
            <w:shd w:val="clear" w:color="auto" w:fill="auto"/>
            <w:vAlign w:val="center"/>
          </w:tcPr>
          <w:p w14:paraId="6BC04631" w14:textId="77777777" w:rsidR="003A53E5" w:rsidRPr="006B32D7" w:rsidRDefault="003A53E5" w:rsidP="00480034">
            <w:pPr>
              <w:rPr>
                <w:rFonts w:cstheme="minorHAnsi"/>
                <w:bCs/>
                <w:szCs w:val="20"/>
                <w:lang w:eastAsia="pl-PL"/>
              </w:rPr>
            </w:pPr>
            <w:r w:rsidRPr="006B32D7">
              <w:rPr>
                <w:rFonts w:cstheme="minorHAnsi"/>
                <w:bCs/>
                <w:szCs w:val="20"/>
                <w:lang w:eastAsia="pl-PL"/>
              </w:rPr>
              <w:t>50%</w:t>
            </w:r>
          </w:p>
        </w:tc>
        <w:tc>
          <w:tcPr>
            <w:tcW w:w="247" w:type="pct"/>
            <w:tcBorders>
              <w:top w:val="nil"/>
              <w:left w:val="single" w:sz="12" w:space="0" w:color="auto"/>
              <w:bottom w:val="nil"/>
              <w:right w:val="single" w:sz="4" w:space="0" w:color="auto"/>
            </w:tcBorders>
            <w:shd w:val="clear" w:color="auto" w:fill="auto"/>
            <w:vAlign w:val="center"/>
          </w:tcPr>
          <w:p w14:paraId="4A51AFC0" w14:textId="77777777" w:rsidR="003A53E5" w:rsidRPr="006B32D7" w:rsidRDefault="003A53E5" w:rsidP="00480034">
            <w:pPr>
              <w:rPr>
                <w:rFonts w:cstheme="minorHAnsi"/>
                <w:bCs/>
                <w:szCs w:val="20"/>
                <w:lang w:eastAsia="pl-PL"/>
              </w:rPr>
            </w:pPr>
            <w:r w:rsidRPr="006B32D7">
              <w:rPr>
                <w:rFonts w:cstheme="minorHAnsi"/>
                <w:bCs/>
                <w:szCs w:val="20"/>
                <w:lang w:eastAsia="pl-PL"/>
              </w:rPr>
              <w:t>0%</w:t>
            </w:r>
          </w:p>
        </w:tc>
        <w:tc>
          <w:tcPr>
            <w:tcW w:w="328" w:type="pct"/>
            <w:gridSpan w:val="2"/>
            <w:tcBorders>
              <w:top w:val="nil"/>
              <w:left w:val="nil"/>
              <w:bottom w:val="nil"/>
              <w:right w:val="single" w:sz="4" w:space="0" w:color="auto"/>
            </w:tcBorders>
            <w:shd w:val="clear" w:color="auto" w:fill="auto"/>
            <w:vAlign w:val="center"/>
          </w:tcPr>
          <w:p w14:paraId="3AD02C98" w14:textId="77777777" w:rsidR="003A53E5" w:rsidRPr="006B32D7" w:rsidRDefault="003A53E5" w:rsidP="00480034">
            <w:pPr>
              <w:rPr>
                <w:rFonts w:cstheme="minorHAnsi"/>
                <w:bCs/>
                <w:szCs w:val="20"/>
                <w:lang w:eastAsia="pl-PL"/>
              </w:rPr>
            </w:pPr>
            <w:r w:rsidRPr="006B32D7">
              <w:rPr>
                <w:rFonts w:cstheme="minorHAnsi"/>
                <w:bCs/>
                <w:szCs w:val="20"/>
                <w:lang w:eastAsia="pl-PL"/>
              </w:rPr>
              <w:t>25%</w:t>
            </w:r>
          </w:p>
        </w:tc>
        <w:tc>
          <w:tcPr>
            <w:tcW w:w="294" w:type="pct"/>
            <w:tcBorders>
              <w:top w:val="nil"/>
              <w:left w:val="nil"/>
              <w:bottom w:val="nil"/>
              <w:right w:val="nil"/>
            </w:tcBorders>
            <w:shd w:val="clear" w:color="auto" w:fill="auto"/>
            <w:vAlign w:val="center"/>
          </w:tcPr>
          <w:p w14:paraId="5F4BA6DF" w14:textId="77777777" w:rsidR="003A53E5" w:rsidRPr="006B32D7" w:rsidRDefault="003A53E5" w:rsidP="00480034">
            <w:pPr>
              <w:rPr>
                <w:rFonts w:cstheme="minorHAnsi"/>
                <w:bCs/>
                <w:szCs w:val="20"/>
                <w:lang w:eastAsia="pl-PL"/>
              </w:rPr>
            </w:pPr>
            <w:r w:rsidRPr="006B32D7">
              <w:rPr>
                <w:rFonts w:cstheme="minorHAnsi"/>
                <w:bCs/>
                <w:szCs w:val="20"/>
                <w:lang w:eastAsia="pl-PL"/>
              </w:rPr>
              <w:t>50%</w:t>
            </w:r>
          </w:p>
        </w:tc>
        <w:tc>
          <w:tcPr>
            <w:tcW w:w="381" w:type="pct"/>
            <w:tcBorders>
              <w:top w:val="nil"/>
              <w:left w:val="single" w:sz="12" w:space="0" w:color="auto"/>
              <w:bottom w:val="nil"/>
              <w:right w:val="single" w:sz="4" w:space="0" w:color="auto"/>
            </w:tcBorders>
            <w:shd w:val="clear" w:color="auto" w:fill="auto"/>
            <w:vAlign w:val="center"/>
          </w:tcPr>
          <w:p w14:paraId="744DA92D" w14:textId="77777777" w:rsidR="003A53E5" w:rsidRPr="006B32D7" w:rsidRDefault="003A53E5" w:rsidP="00480034">
            <w:pPr>
              <w:rPr>
                <w:rFonts w:cstheme="minorHAnsi"/>
                <w:bCs/>
                <w:szCs w:val="20"/>
                <w:lang w:eastAsia="pl-PL"/>
              </w:rPr>
            </w:pPr>
            <w:r w:rsidRPr="006B32D7">
              <w:rPr>
                <w:rFonts w:cstheme="minorHAnsi"/>
                <w:bCs/>
                <w:szCs w:val="20"/>
                <w:lang w:eastAsia="pl-PL"/>
              </w:rPr>
              <w:t>0%</w:t>
            </w:r>
          </w:p>
        </w:tc>
        <w:tc>
          <w:tcPr>
            <w:tcW w:w="311" w:type="pct"/>
            <w:gridSpan w:val="2"/>
            <w:tcBorders>
              <w:top w:val="nil"/>
              <w:left w:val="nil"/>
              <w:bottom w:val="nil"/>
              <w:right w:val="single" w:sz="4" w:space="0" w:color="auto"/>
            </w:tcBorders>
            <w:shd w:val="clear" w:color="auto" w:fill="auto"/>
            <w:vAlign w:val="center"/>
          </w:tcPr>
          <w:p w14:paraId="62602054" w14:textId="77777777" w:rsidR="003A53E5" w:rsidRPr="006B32D7" w:rsidRDefault="003A53E5" w:rsidP="00480034">
            <w:pPr>
              <w:jc w:val="left"/>
              <w:rPr>
                <w:rFonts w:cstheme="minorHAnsi"/>
                <w:bCs/>
                <w:szCs w:val="20"/>
                <w:lang w:eastAsia="pl-PL"/>
              </w:rPr>
            </w:pPr>
            <w:r w:rsidRPr="006B32D7">
              <w:rPr>
                <w:rFonts w:cstheme="minorHAnsi"/>
                <w:bCs/>
                <w:szCs w:val="20"/>
                <w:lang w:eastAsia="pl-PL"/>
              </w:rPr>
              <w:t>15%</w:t>
            </w:r>
          </w:p>
        </w:tc>
        <w:tc>
          <w:tcPr>
            <w:tcW w:w="264" w:type="pct"/>
            <w:tcBorders>
              <w:top w:val="nil"/>
              <w:left w:val="nil"/>
              <w:bottom w:val="nil"/>
              <w:right w:val="single" w:sz="12" w:space="0" w:color="auto"/>
            </w:tcBorders>
            <w:shd w:val="clear" w:color="auto" w:fill="auto"/>
            <w:vAlign w:val="center"/>
          </w:tcPr>
          <w:p w14:paraId="1CC50F75" w14:textId="77777777" w:rsidR="003A53E5" w:rsidRPr="006B32D7" w:rsidRDefault="003A53E5" w:rsidP="00480034">
            <w:pPr>
              <w:jc w:val="left"/>
              <w:rPr>
                <w:rFonts w:cstheme="minorHAnsi"/>
                <w:bCs/>
                <w:szCs w:val="20"/>
                <w:lang w:eastAsia="pl-PL"/>
              </w:rPr>
            </w:pPr>
            <w:r w:rsidRPr="006B32D7">
              <w:rPr>
                <w:rFonts w:cstheme="minorHAnsi"/>
                <w:bCs/>
                <w:szCs w:val="20"/>
                <w:lang w:eastAsia="pl-PL"/>
              </w:rPr>
              <w:t>30%</w:t>
            </w:r>
          </w:p>
        </w:tc>
        <w:tc>
          <w:tcPr>
            <w:tcW w:w="660" w:type="pct"/>
            <w:tcBorders>
              <w:top w:val="nil"/>
              <w:left w:val="nil"/>
              <w:bottom w:val="nil"/>
              <w:right w:val="single" w:sz="12" w:space="0" w:color="auto"/>
            </w:tcBorders>
            <w:shd w:val="clear" w:color="auto" w:fill="auto"/>
            <w:vAlign w:val="center"/>
          </w:tcPr>
          <w:p w14:paraId="4EEEC648" w14:textId="77777777" w:rsidR="003A53E5" w:rsidRPr="006B32D7" w:rsidRDefault="003A53E5" w:rsidP="00480034">
            <w:pPr>
              <w:jc w:val="left"/>
              <w:rPr>
                <w:rFonts w:cstheme="minorHAnsi"/>
                <w:bCs/>
                <w:szCs w:val="20"/>
                <w:lang w:val="pl-PL" w:eastAsia="pl-PL"/>
              </w:rPr>
            </w:pPr>
            <w:r w:rsidRPr="006B32D7">
              <w:rPr>
                <w:rFonts w:cstheme="minorHAnsi"/>
                <w:bCs/>
                <w:szCs w:val="20"/>
                <w:lang w:val="pl-PL" w:eastAsia="pl-PL"/>
              </w:rPr>
              <w:t>0% oznacza beton z cementu CEM I</w:t>
            </w:r>
          </w:p>
        </w:tc>
      </w:tr>
      <w:tr w:rsidR="00480034" w:rsidRPr="006B32D7" w14:paraId="5AA24987" w14:textId="77777777" w:rsidTr="0079039B">
        <w:trPr>
          <w:trHeight w:val="315"/>
        </w:trPr>
        <w:tc>
          <w:tcPr>
            <w:tcW w:w="1437" w:type="pct"/>
            <w:tcBorders>
              <w:top w:val="single" w:sz="8" w:space="0" w:color="auto"/>
              <w:left w:val="single" w:sz="12" w:space="0" w:color="auto"/>
              <w:bottom w:val="single" w:sz="4" w:space="0" w:color="auto"/>
              <w:right w:val="nil"/>
            </w:tcBorders>
            <w:shd w:val="clear" w:color="auto" w:fill="auto"/>
            <w:noWrap/>
            <w:vAlign w:val="center"/>
          </w:tcPr>
          <w:p w14:paraId="723AE2F1" w14:textId="77777777" w:rsidR="003A53E5" w:rsidRPr="006B32D7" w:rsidRDefault="003A53E5" w:rsidP="00480034">
            <w:pPr>
              <w:rPr>
                <w:rFonts w:cstheme="minorHAnsi"/>
                <w:szCs w:val="20"/>
                <w:lang w:eastAsia="pl-PL"/>
              </w:rPr>
            </w:pPr>
            <w:r w:rsidRPr="006B32D7">
              <w:rPr>
                <w:rFonts w:cstheme="minorHAnsi"/>
                <w:szCs w:val="20"/>
                <w:lang w:eastAsia="pl-PL"/>
              </w:rPr>
              <w:t>GEN 0 (6/8 MPa)</w:t>
            </w:r>
          </w:p>
        </w:tc>
        <w:tc>
          <w:tcPr>
            <w:tcW w:w="369" w:type="pct"/>
            <w:tcBorders>
              <w:top w:val="single" w:sz="8" w:space="0" w:color="auto"/>
              <w:left w:val="single" w:sz="12" w:space="0" w:color="auto"/>
              <w:bottom w:val="single" w:sz="4" w:space="0" w:color="auto"/>
              <w:right w:val="single" w:sz="4" w:space="0" w:color="auto"/>
            </w:tcBorders>
            <w:shd w:val="clear" w:color="auto" w:fill="auto"/>
            <w:noWrap/>
            <w:vAlign w:val="center"/>
          </w:tcPr>
          <w:p w14:paraId="58212D90" w14:textId="77777777" w:rsidR="003A53E5" w:rsidRPr="006B32D7" w:rsidRDefault="003A53E5" w:rsidP="00480034">
            <w:pPr>
              <w:rPr>
                <w:rFonts w:cstheme="minorHAnsi"/>
                <w:bCs/>
                <w:szCs w:val="20"/>
                <w:lang w:eastAsia="pl-PL"/>
              </w:rPr>
            </w:pPr>
            <w:r w:rsidRPr="006B32D7">
              <w:rPr>
                <w:rFonts w:cstheme="minorHAnsi"/>
                <w:bCs/>
                <w:szCs w:val="20"/>
                <w:lang w:eastAsia="pl-PL"/>
              </w:rPr>
              <w:t>0,55</w:t>
            </w:r>
          </w:p>
        </w:tc>
        <w:tc>
          <w:tcPr>
            <w:tcW w:w="390" w:type="pct"/>
            <w:tcBorders>
              <w:top w:val="single" w:sz="8" w:space="0" w:color="auto"/>
              <w:left w:val="nil"/>
              <w:bottom w:val="single" w:sz="4" w:space="0" w:color="auto"/>
              <w:right w:val="single" w:sz="4" w:space="0" w:color="auto"/>
            </w:tcBorders>
            <w:shd w:val="clear" w:color="auto" w:fill="auto"/>
            <w:noWrap/>
            <w:vAlign w:val="center"/>
          </w:tcPr>
          <w:p w14:paraId="0BDDCA74" w14:textId="77777777" w:rsidR="003A53E5" w:rsidRPr="006B32D7" w:rsidRDefault="003A53E5" w:rsidP="00480034">
            <w:pPr>
              <w:rPr>
                <w:rFonts w:cstheme="minorHAnsi"/>
                <w:szCs w:val="20"/>
                <w:lang w:eastAsia="pl-PL"/>
              </w:rPr>
            </w:pPr>
            <w:r w:rsidRPr="006B32D7">
              <w:rPr>
                <w:rFonts w:cstheme="minorHAnsi"/>
                <w:szCs w:val="20"/>
                <w:lang w:eastAsia="pl-PL"/>
              </w:rPr>
              <w:t>0,48</w:t>
            </w:r>
          </w:p>
        </w:tc>
        <w:tc>
          <w:tcPr>
            <w:tcW w:w="319" w:type="pct"/>
            <w:tcBorders>
              <w:top w:val="single" w:sz="8" w:space="0" w:color="auto"/>
              <w:left w:val="nil"/>
              <w:bottom w:val="single" w:sz="4" w:space="0" w:color="auto"/>
              <w:right w:val="nil"/>
            </w:tcBorders>
            <w:shd w:val="clear" w:color="auto" w:fill="auto"/>
            <w:vAlign w:val="center"/>
          </w:tcPr>
          <w:p w14:paraId="56AC6F26" w14:textId="77777777" w:rsidR="003A53E5" w:rsidRPr="006B32D7" w:rsidRDefault="003A53E5" w:rsidP="00480034">
            <w:pPr>
              <w:rPr>
                <w:rFonts w:cstheme="minorHAnsi"/>
                <w:szCs w:val="20"/>
                <w:lang w:eastAsia="pl-PL"/>
              </w:rPr>
            </w:pPr>
            <w:r w:rsidRPr="006B32D7">
              <w:rPr>
                <w:rFonts w:cstheme="minorHAnsi"/>
                <w:szCs w:val="20"/>
                <w:lang w:eastAsia="pl-PL"/>
              </w:rPr>
              <w:t>0,41</w:t>
            </w:r>
          </w:p>
        </w:tc>
        <w:tc>
          <w:tcPr>
            <w:tcW w:w="247" w:type="pct"/>
            <w:tcBorders>
              <w:top w:val="single" w:sz="8" w:space="0" w:color="auto"/>
              <w:left w:val="single" w:sz="12" w:space="0" w:color="auto"/>
              <w:bottom w:val="single" w:sz="4" w:space="0" w:color="auto"/>
              <w:right w:val="single" w:sz="4" w:space="0" w:color="auto"/>
            </w:tcBorders>
            <w:shd w:val="clear" w:color="auto" w:fill="auto"/>
            <w:noWrap/>
            <w:vAlign w:val="center"/>
          </w:tcPr>
          <w:p w14:paraId="3030E8AF" w14:textId="77777777" w:rsidR="003A53E5" w:rsidRPr="006B32D7" w:rsidRDefault="003A53E5" w:rsidP="00480034">
            <w:pPr>
              <w:rPr>
                <w:rFonts w:cstheme="minorHAnsi"/>
                <w:bCs/>
                <w:szCs w:val="20"/>
                <w:lang w:eastAsia="pl-PL"/>
              </w:rPr>
            </w:pPr>
            <w:r w:rsidRPr="006B32D7">
              <w:rPr>
                <w:rFonts w:cstheme="minorHAnsi"/>
                <w:bCs/>
                <w:szCs w:val="20"/>
                <w:lang w:eastAsia="pl-PL"/>
              </w:rPr>
              <w:t>0,071</w:t>
            </w:r>
          </w:p>
        </w:tc>
        <w:tc>
          <w:tcPr>
            <w:tcW w:w="328" w:type="pct"/>
            <w:gridSpan w:val="2"/>
            <w:tcBorders>
              <w:top w:val="single" w:sz="8" w:space="0" w:color="auto"/>
              <w:left w:val="nil"/>
              <w:bottom w:val="single" w:sz="4" w:space="0" w:color="auto"/>
              <w:right w:val="single" w:sz="4" w:space="0" w:color="auto"/>
            </w:tcBorders>
            <w:shd w:val="clear" w:color="auto" w:fill="auto"/>
            <w:noWrap/>
            <w:vAlign w:val="center"/>
          </w:tcPr>
          <w:p w14:paraId="5F5B6048" w14:textId="77777777" w:rsidR="003A53E5" w:rsidRPr="006B32D7" w:rsidRDefault="003A53E5" w:rsidP="00480034">
            <w:pPr>
              <w:rPr>
                <w:rFonts w:cstheme="minorHAnsi"/>
                <w:szCs w:val="20"/>
                <w:lang w:eastAsia="pl-PL"/>
              </w:rPr>
            </w:pPr>
            <w:r w:rsidRPr="006B32D7">
              <w:rPr>
                <w:rFonts w:cstheme="minorHAnsi"/>
                <w:szCs w:val="20"/>
                <w:lang w:eastAsia="pl-PL"/>
              </w:rPr>
              <w:t>0,056</w:t>
            </w:r>
          </w:p>
        </w:tc>
        <w:tc>
          <w:tcPr>
            <w:tcW w:w="294" w:type="pct"/>
            <w:tcBorders>
              <w:top w:val="single" w:sz="8" w:space="0" w:color="auto"/>
              <w:left w:val="nil"/>
              <w:bottom w:val="single" w:sz="4" w:space="0" w:color="auto"/>
              <w:right w:val="nil"/>
            </w:tcBorders>
            <w:shd w:val="clear" w:color="auto" w:fill="auto"/>
            <w:noWrap/>
            <w:vAlign w:val="center"/>
          </w:tcPr>
          <w:p w14:paraId="4F899AC6" w14:textId="77777777" w:rsidR="003A53E5" w:rsidRPr="006B32D7" w:rsidRDefault="003A53E5" w:rsidP="00480034">
            <w:pPr>
              <w:rPr>
                <w:rFonts w:cstheme="minorHAnsi"/>
                <w:szCs w:val="20"/>
                <w:lang w:eastAsia="pl-PL"/>
              </w:rPr>
            </w:pPr>
            <w:r w:rsidRPr="006B32D7">
              <w:rPr>
                <w:rFonts w:cstheme="minorHAnsi"/>
                <w:szCs w:val="20"/>
                <w:lang w:eastAsia="pl-PL"/>
              </w:rPr>
              <w:t>0,042</w:t>
            </w:r>
          </w:p>
        </w:tc>
        <w:tc>
          <w:tcPr>
            <w:tcW w:w="381" w:type="pct"/>
            <w:tcBorders>
              <w:top w:val="single" w:sz="8" w:space="0" w:color="auto"/>
              <w:left w:val="single" w:sz="12" w:space="0" w:color="auto"/>
              <w:bottom w:val="single" w:sz="4" w:space="0" w:color="auto"/>
              <w:right w:val="single" w:sz="4" w:space="0" w:color="auto"/>
            </w:tcBorders>
            <w:shd w:val="clear" w:color="auto" w:fill="auto"/>
            <w:noWrap/>
            <w:vAlign w:val="center"/>
          </w:tcPr>
          <w:p w14:paraId="6D0377FE" w14:textId="77777777" w:rsidR="003A53E5" w:rsidRPr="006B32D7" w:rsidRDefault="003A53E5" w:rsidP="00480034">
            <w:pPr>
              <w:rPr>
                <w:rFonts w:cstheme="minorHAnsi"/>
                <w:bCs/>
                <w:szCs w:val="20"/>
                <w:lang w:eastAsia="pl-PL"/>
              </w:rPr>
            </w:pPr>
            <w:r w:rsidRPr="006B32D7">
              <w:rPr>
                <w:rFonts w:cstheme="minorHAnsi"/>
                <w:bCs/>
                <w:szCs w:val="20"/>
                <w:lang w:eastAsia="pl-PL"/>
              </w:rPr>
              <w:t>0,076</w:t>
            </w:r>
          </w:p>
        </w:tc>
        <w:tc>
          <w:tcPr>
            <w:tcW w:w="311" w:type="pct"/>
            <w:gridSpan w:val="2"/>
            <w:tcBorders>
              <w:top w:val="single" w:sz="8" w:space="0" w:color="auto"/>
              <w:left w:val="nil"/>
              <w:bottom w:val="single" w:sz="4" w:space="0" w:color="auto"/>
              <w:right w:val="single" w:sz="4" w:space="0" w:color="auto"/>
            </w:tcBorders>
            <w:shd w:val="clear" w:color="auto" w:fill="auto"/>
            <w:noWrap/>
            <w:vAlign w:val="center"/>
          </w:tcPr>
          <w:p w14:paraId="391F31DA" w14:textId="77777777" w:rsidR="003A53E5" w:rsidRPr="006B32D7" w:rsidRDefault="003A53E5" w:rsidP="00480034">
            <w:pPr>
              <w:jc w:val="left"/>
              <w:rPr>
                <w:rFonts w:cstheme="minorHAnsi"/>
                <w:szCs w:val="20"/>
                <w:lang w:eastAsia="pl-PL"/>
              </w:rPr>
            </w:pPr>
            <w:r w:rsidRPr="006B32D7">
              <w:rPr>
                <w:rFonts w:cstheme="minorHAnsi"/>
                <w:szCs w:val="20"/>
                <w:lang w:eastAsia="pl-PL"/>
              </w:rPr>
              <w:t>0,060</w:t>
            </w:r>
          </w:p>
        </w:tc>
        <w:tc>
          <w:tcPr>
            <w:tcW w:w="264" w:type="pct"/>
            <w:tcBorders>
              <w:top w:val="single" w:sz="8" w:space="0" w:color="auto"/>
              <w:left w:val="nil"/>
              <w:bottom w:val="single" w:sz="4" w:space="0" w:color="auto"/>
              <w:right w:val="nil"/>
            </w:tcBorders>
            <w:shd w:val="clear" w:color="auto" w:fill="auto"/>
            <w:noWrap/>
            <w:vAlign w:val="center"/>
          </w:tcPr>
          <w:p w14:paraId="7CC8454B" w14:textId="77777777" w:rsidR="003A53E5" w:rsidRPr="006B32D7" w:rsidRDefault="003A53E5" w:rsidP="00480034">
            <w:pPr>
              <w:jc w:val="left"/>
              <w:rPr>
                <w:rFonts w:cstheme="minorHAnsi"/>
                <w:szCs w:val="20"/>
                <w:lang w:eastAsia="pl-PL"/>
              </w:rPr>
            </w:pPr>
            <w:r w:rsidRPr="006B32D7">
              <w:rPr>
                <w:rFonts w:cstheme="minorHAnsi"/>
                <w:szCs w:val="20"/>
                <w:lang w:eastAsia="pl-PL"/>
              </w:rPr>
              <w:t>0,045</w:t>
            </w:r>
          </w:p>
        </w:tc>
        <w:tc>
          <w:tcPr>
            <w:tcW w:w="660" w:type="pct"/>
            <w:vMerge w:val="restart"/>
            <w:tcBorders>
              <w:top w:val="single" w:sz="8" w:space="0" w:color="auto"/>
              <w:left w:val="single" w:sz="12" w:space="0" w:color="auto"/>
              <w:bottom w:val="single" w:sz="8" w:space="0" w:color="000000"/>
              <w:right w:val="single" w:sz="12" w:space="0" w:color="auto"/>
            </w:tcBorders>
            <w:shd w:val="clear" w:color="auto" w:fill="auto"/>
            <w:vAlign w:val="center"/>
          </w:tcPr>
          <w:p w14:paraId="2A174AEE" w14:textId="77777777" w:rsidR="003A53E5" w:rsidRPr="006B32D7" w:rsidRDefault="003A53E5" w:rsidP="00480034">
            <w:pPr>
              <w:jc w:val="left"/>
              <w:rPr>
                <w:rFonts w:cstheme="minorHAnsi"/>
                <w:szCs w:val="20"/>
                <w:lang w:eastAsia="pl-PL"/>
              </w:rPr>
            </w:pPr>
          </w:p>
        </w:tc>
      </w:tr>
      <w:tr w:rsidR="00480034" w:rsidRPr="006B32D7" w14:paraId="74FB2D0A"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1EEB9B4F" w14:textId="77777777" w:rsidR="003A53E5" w:rsidRPr="006B32D7" w:rsidRDefault="003A53E5" w:rsidP="00480034">
            <w:pPr>
              <w:rPr>
                <w:rFonts w:cstheme="minorHAnsi"/>
                <w:szCs w:val="20"/>
                <w:lang w:eastAsia="pl-PL"/>
              </w:rPr>
            </w:pPr>
            <w:r w:rsidRPr="006B32D7">
              <w:rPr>
                <w:rFonts w:cstheme="minorHAnsi"/>
                <w:szCs w:val="20"/>
                <w:lang w:eastAsia="pl-PL"/>
              </w:rPr>
              <w:t>GEN 1 (8/10 MPa)</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4FB1E251" w14:textId="77777777" w:rsidR="003A53E5" w:rsidRPr="006B32D7" w:rsidRDefault="003A53E5" w:rsidP="00480034">
            <w:pPr>
              <w:rPr>
                <w:rFonts w:cstheme="minorHAnsi"/>
                <w:bCs/>
                <w:szCs w:val="20"/>
                <w:lang w:eastAsia="pl-PL"/>
              </w:rPr>
            </w:pPr>
            <w:r w:rsidRPr="006B32D7">
              <w:rPr>
                <w:rFonts w:cstheme="minorHAnsi"/>
                <w:bCs/>
                <w:szCs w:val="20"/>
                <w:lang w:eastAsia="pl-PL"/>
              </w:rPr>
              <w:t>0,70</w:t>
            </w:r>
          </w:p>
        </w:tc>
        <w:tc>
          <w:tcPr>
            <w:tcW w:w="390" w:type="pct"/>
            <w:tcBorders>
              <w:top w:val="nil"/>
              <w:left w:val="nil"/>
              <w:bottom w:val="single" w:sz="4" w:space="0" w:color="auto"/>
              <w:right w:val="single" w:sz="4" w:space="0" w:color="auto"/>
            </w:tcBorders>
            <w:shd w:val="clear" w:color="auto" w:fill="auto"/>
            <w:noWrap/>
            <w:vAlign w:val="center"/>
          </w:tcPr>
          <w:p w14:paraId="7644153D" w14:textId="77777777" w:rsidR="003A53E5" w:rsidRPr="006B32D7" w:rsidRDefault="003A53E5" w:rsidP="00480034">
            <w:pPr>
              <w:rPr>
                <w:rFonts w:cstheme="minorHAnsi"/>
                <w:szCs w:val="20"/>
                <w:lang w:eastAsia="pl-PL"/>
              </w:rPr>
            </w:pPr>
            <w:r w:rsidRPr="006B32D7">
              <w:rPr>
                <w:rFonts w:cstheme="minorHAnsi"/>
                <w:szCs w:val="20"/>
                <w:lang w:eastAsia="pl-PL"/>
              </w:rPr>
              <w:t>0,60</w:t>
            </w:r>
          </w:p>
        </w:tc>
        <w:tc>
          <w:tcPr>
            <w:tcW w:w="319" w:type="pct"/>
            <w:tcBorders>
              <w:top w:val="nil"/>
              <w:left w:val="nil"/>
              <w:bottom w:val="single" w:sz="4" w:space="0" w:color="auto"/>
              <w:right w:val="nil"/>
            </w:tcBorders>
            <w:shd w:val="clear" w:color="auto" w:fill="auto"/>
            <w:vAlign w:val="center"/>
          </w:tcPr>
          <w:p w14:paraId="2CEFC0DE" w14:textId="77777777" w:rsidR="003A53E5" w:rsidRPr="006B32D7" w:rsidRDefault="003A53E5" w:rsidP="00480034">
            <w:pPr>
              <w:rPr>
                <w:rFonts w:cstheme="minorHAnsi"/>
                <w:szCs w:val="20"/>
                <w:lang w:eastAsia="pl-PL"/>
              </w:rPr>
            </w:pPr>
            <w:r w:rsidRPr="006B32D7">
              <w:rPr>
                <w:rFonts w:cstheme="minorHAnsi"/>
                <w:szCs w:val="20"/>
                <w:lang w:eastAsia="pl-PL"/>
              </w:rPr>
              <w:t>0,50</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04C6DA4C" w14:textId="77777777" w:rsidR="003A53E5" w:rsidRPr="006B32D7" w:rsidRDefault="003A53E5" w:rsidP="00480034">
            <w:pPr>
              <w:rPr>
                <w:rFonts w:cstheme="minorHAnsi"/>
                <w:bCs/>
                <w:szCs w:val="20"/>
                <w:lang w:eastAsia="pl-PL"/>
              </w:rPr>
            </w:pPr>
            <w:r w:rsidRPr="006B32D7">
              <w:rPr>
                <w:rFonts w:cstheme="minorHAnsi"/>
                <w:bCs/>
                <w:szCs w:val="20"/>
                <w:lang w:eastAsia="pl-PL"/>
              </w:rPr>
              <w:t>0,097</w:t>
            </w:r>
          </w:p>
        </w:tc>
        <w:tc>
          <w:tcPr>
            <w:tcW w:w="328" w:type="pct"/>
            <w:gridSpan w:val="2"/>
            <w:tcBorders>
              <w:top w:val="nil"/>
              <w:left w:val="nil"/>
              <w:bottom w:val="single" w:sz="4" w:space="0" w:color="auto"/>
              <w:right w:val="single" w:sz="4" w:space="0" w:color="auto"/>
            </w:tcBorders>
            <w:shd w:val="clear" w:color="auto" w:fill="auto"/>
            <w:noWrap/>
            <w:vAlign w:val="center"/>
          </w:tcPr>
          <w:p w14:paraId="5BB13A53" w14:textId="77777777" w:rsidR="003A53E5" w:rsidRPr="006B32D7" w:rsidRDefault="003A53E5" w:rsidP="00480034">
            <w:pPr>
              <w:rPr>
                <w:rFonts w:cstheme="minorHAnsi"/>
                <w:szCs w:val="20"/>
                <w:lang w:eastAsia="pl-PL"/>
              </w:rPr>
            </w:pPr>
            <w:r w:rsidRPr="006B32D7">
              <w:rPr>
                <w:rFonts w:cstheme="minorHAnsi"/>
                <w:szCs w:val="20"/>
                <w:lang w:eastAsia="pl-PL"/>
              </w:rPr>
              <w:t>0,075</w:t>
            </w:r>
          </w:p>
        </w:tc>
        <w:tc>
          <w:tcPr>
            <w:tcW w:w="294" w:type="pct"/>
            <w:tcBorders>
              <w:top w:val="nil"/>
              <w:left w:val="nil"/>
              <w:bottom w:val="single" w:sz="4" w:space="0" w:color="auto"/>
              <w:right w:val="nil"/>
            </w:tcBorders>
            <w:shd w:val="clear" w:color="auto" w:fill="auto"/>
            <w:noWrap/>
            <w:vAlign w:val="center"/>
          </w:tcPr>
          <w:p w14:paraId="39175C24" w14:textId="77777777" w:rsidR="003A53E5" w:rsidRPr="006B32D7" w:rsidRDefault="003A53E5" w:rsidP="00480034">
            <w:pPr>
              <w:rPr>
                <w:rFonts w:cstheme="minorHAnsi"/>
                <w:szCs w:val="20"/>
                <w:lang w:eastAsia="pl-PL"/>
              </w:rPr>
            </w:pPr>
            <w:r w:rsidRPr="006B32D7">
              <w:rPr>
                <w:rFonts w:cstheme="minorHAnsi"/>
                <w:szCs w:val="20"/>
                <w:lang w:eastAsia="pl-PL"/>
              </w:rPr>
              <w:t>0,054</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5036B0B0" w14:textId="77777777" w:rsidR="003A53E5" w:rsidRPr="006B32D7" w:rsidRDefault="003A53E5" w:rsidP="00480034">
            <w:pPr>
              <w:rPr>
                <w:rFonts w:cstheme="minorHAnsi"/>
                <w:bCs/>
                <w:szCs w:val="20"/>
                <w:lang w:eastAsia="pl-PL"/>
              </w:rPr>
            </w:pPr>
            <w:r w:rsidRPr="006B32D7">
              <w:rPr>
                <w:rFonts w:cstheme="minorHAnsi"/>
                <w:bCs/>
                <w:szCs w:val="20"/>
                <w:lang w:eastAsia="pl-PL"/>
              </w:rPr>
              <w:t>0,104</w:t>
            </w:r>
          </w:p>
        </w:tc>
        <w:tc>
          <w:tcPr>
            <w:tcW w:w="311" w:type="pct"/>
            <w:gridSpan w:val="2"/>
            <w:tcBorders>
              <w:top w:val="nil"/>
              <w:left w:val="nil"/>
              <w:bottom w:val="single" w:sz="4" w:space="0" w:color="auto"/>
              <w:right w:val="single" w:sz="4" w:space="0" w:color="auto"/>
            </w:tcBorders>
            <w:shd w:val="clear" w:color="auto" w:fill="auto"/>
            <w:noWrap/>
            <w:vAlign w:val="center"/>
          </w:tcPr>
          <w:p w14:paraId="5D252115" w14:textId="77777777" w:rsidR="003A53E5" w:rsidRPr="006B32D7" w:rsidRDefault="003A53E5" w:rsidP="00480034">
            <w:pPr>
              <w:jc w:val="left"/>
              <w:rPr>
                <w:rFonts w:cstheme="minorHAnsi"/>
                <w:szCs w:val="20"/>
                <w:lang w:eastAsia="pl-PL"/>
              </w:rPr>
            </w:pPr>
            <w:r w:rsidRPr="006B32D7">
              <w:rPr>
                <w:rFonts w:cstheme="minorHAnsi"/>
                <w:szCs w:val="20"/>
                <w:lang w:eastAsia="pl-PL"/>
              </w:rPr>
              <w:t>0,080</w:t>
            </w:r>
          </w:p>
        </w:tc>
        <w:tc>
          <w:tcPr>
            <w:tcW w:w="264" w:type="pct"/>
            <w:tcBorders>
              <w:top w:val="nil"/>
              <w:left w:val="nil"/>
              <w:bottom w:val="single" w:sz="4" w:space="0" w:color="auto"/>
              <w:right w:val="nil"/>
            </w:tcBorders>
            <w:shd w:val="clear" w:color="auto" w:fill="auto"/>
            <w:noWrap/>
            <w:vAlign w:val="center"/>
          </w:tcPr>
          <w:p w14:paraId="747317F7" w14:textId="77777777" w:rsidR="003A53E5" w:rsidRPr="006B32D7" w:rsidRDefault="003A53E5" w:rsidP="00480034">
            <w:pPr>
              <w:jc w:val="left"/>
              <w:rPr>
                <w:rFonts w:cstheme="minorHAnsi"/>
                <w:szCs w:val="20"/>
                <w:lang w:eastAsia="pl-PL"/>
              </w:rPr>
            </w:pPr>
            <w:r w:rsidRPr="006B32D7">
              <w:rPr>
                <w:rFonts w:cstheme="minorHAnsi"/>
                <w:szCs w:val="20"/>
                <w:lang w:eastAsia="pl-PL"/>
              </w:rPr>
              <w:t>0,058</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7E6B49CD" w14:textId="77777777" w:rsidR="003A53E5" w:rsidRPr="006B32D7" w:rsidRDefault="003A53E5" w:rsidP="00480034">
            <w:pPr>
              <w:jc w:val="left"/>
              <w:rPr>
                <w:rFonts w:cstheme="minorHAnsi"/>
                <w:szCs w:val="20"/>
                <w:lang w:eastAsia="pl-PL"/>
              </w:rPr>
            </w:pPr>
          </w:p>
        </w:tc>
      </w:tr>
      <w:tr w:rsidR="00480034" w:rsidRPr="006B32D7" w14:paraId="57552947"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62FBC44E" w14:textId="77777777" w:rsidR="003A53E5" w:rsidRPr="006B32D7" w:rsidRDefault="003A53E5" w:rsidP="00480034">
            <w:pPr>
              <w:rPr>
                <w:rFonts w:cstheme="minorHAnsi"/>
                <w:szCs w:val="20"/>
                <w:lang w:eastAsia="pl-PL"/>
              </w:rPr>
            </w:pPr>
            <w:r w:rsidRPr="006B32D7">
              <w:rPr>
                <w:rFonts w:cstheme="minorHAnsi"/>
                <w:szCs w:val="20"/>
                <w:lang w:eastAsia="pl-PL"/>
              </w:rPr>
              <w:t>GEN 2 (12/15 MPa)</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6FA6BEEC" w14:textId="77777777" w:rsidR="003A53E5" w:rsidRPr="006B32D7" w:rsidRDefault="003A53E5" w:rsidP="00480034">
            <w:pPr>
              <w:rPr>
                <w:rFonts w:cstheme="minorHAnsi"/>
                <w:bCs/>
                <w:szCs w:val="20"/>
                <w:lang w:eastAsia="pl-PL"/>
              </w:rPr>
            </w:pPr>
            <w:r w:rsidRPr="006B32D7">
              <w:rPr>
                <w:rFonts w:cstheme="minorHAnsi"/>
                <w:bCs/>
                <w:szCs w:val="20"/>
                <w:lang w:eastAsia="pl-PL"/>
              </w:rPr>
              <w:t>0,76</w:t>
            </w:r>
          </w:p>
        </w:tc>
        <w:tc>
          <w:tcPr>
            <w:tcW w:w="390" w:type="pct"/>
            <w:tcBorders>
              <w:top w:val="nil"/>
              <w:left w:val="nil"/>
              <w:bottom w:val="single" w:sz="4" w:space="0" w:color="auto"/>
              <w:right w:val="single" w:sz="4" w:space="0" w:color="auto"/>
            </w:tcBorders>
            <w:shd w:val="clear" w:color="auto" w:fill="auto"/>
            <w:noWrap/>
            <w:vAlign w:val="center"/>
          </w:tcPr>
          <w:p w14:paraId="6AF754B9" w14:textId="77777777" w:rsidR="003A53E5" w:rsidRPr="006B32D7" w:rsidRDefault="003A53E5" w:rsidP="00480034">
            <w:pPr>
              <w:rPr>
                <w:rFonts w:cstheme="minorHAnsi"/>
                <w:szCs w:val="20"/>
                <w:lang w:eastAsia="pl-PL"/>
              </w:rPr>
            </w:pPr>
            <w:r w:rsidRPr="006B32D7">
              <w:rPr>
                <w:rFonts w:cstheme="minorHAnsi"/>
                <w:szCs w:val="20"/>
                <w:lang w:eastAsia="pl-PL"/>
              </w:rPr>
              <w:t>0,62</w:t>
            </w:r>
          </w:p>
        </w:tc>
        <w:tc>
          <w:tcPr>
            <w:tcW w:w="319" w:type="pct"/>
            <w:tcBorders>
              <w:top w:val="nil"/>
              <w:left w:val="nil"/>
              <w:bottom w:val="single" w:sz="4" w:space="0" w:color="auto"/>
              <w:right w:val="nil"/>
            </w:tcBorders>
            <w:shd w:val="clear" w:color="auto" w:fill="auto"/>
            <w:vAlign w:val="center"/>
          </w:tcPr>
          <w:p w14:paraId="2D7A3A1D" w14:textId="77777777" w:rsidR="003A53E5" w:rsidRPr="006B32D7" w:rsidRDefault="003A53E5" w:rsidP="00480034">
            <w:pPr>
              <w:rPr>
                <w:rFonts w:cstheme="minorHAnsi"/>
                <w:szCs w:val="20"/>
                <w:lang w:eastAsia="pl-PL"/>
              </w:rPr>
            </w:pPr>
            <w:r w:rsidRPr="006B32D7">
              <w:rPr>
                <w:rFonts w:cstheme="minorHAnsi"/>
                <w:szCs w:val="20"/>
                <w:lang w:eastAsia="pl-PL"/>
              </w:rPr>
              <w:t>0,55</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45143C95" w14:textId="77777777" w:rsidR="003A53E5" w:rsidRPr="006B32D7" w:rsidRDefault="003A53E5" w:rsidP="00480034">
            <w:pPr>
              <w:rPr>
                <w:rFonts w:cstheme="minorHAnsi"/>
                <w:bCs/>
                <w:szCs w:val="20"/>
                <w:lang w:eastAsia="pl-PL"/>
              </w:rPr>
            </w:pPr>
            <w:r w:rsidRPr="006B32D7">
              <w:rPr>
                <w:rFonts w:cstheme="minorHAnsi"/>
                <w:bCs/>
                <w:szCs w:val="20"/>
                <w:lang w:eastAsia="pl-PL"/>
              </w:rPr>
              <w:t>0,106</w:t>
            </w:r>
          </w:p>
        </w:tc>
        <w:tc>
          <w:tcPr>
            <w:tcW w:w="328" w:type="pct"/>
            <w:gridSpan w:val="2"/>
            <w:tcBorders>
              <w:top w:val="nil"/>
              <w:left w:val="nil"/>
              <w:bottom w:val="single" w:sz="4" w:space="0" w:color="auto"/>
              <w:right w:val="single" w:sz="4" w:space="0" w:color="auto"/>
            </w:tcBorders>
            <w:shd w:val="clear" w:color="auto" w:fill="auto"/>
            <w:noWrap/>
            <w:vAlign w:val="center"/>
          </w:tcPr>
          <w:p w14:paraId="3464F5FF" w14:textId="77777777" w:rsidR="003A53E5" w:rsidRPr="006B32D7" w:rsidRDefault="003A53E5" w:rsidP="00480034">
            <w:pPr>
              <w:rPr>
                <w:rFonts w:cstheme="minorHAnsi"/>
                <w:szCs w:val="20"/>
                <w:lang w:eastAsia="pl-PL"/>
              </w:rPr>
            </w:pPr>
            <w:r w:rsidRPr="006B32D7">
              <w:rPr>
                <w:rFonts w:cstheme="minorHAnsi"/>
                <w:szCs w:val="20"/>
                <w:lang w:eastAsia="pl-PL"/>
              </w:rPr>
              <w:t>0,082</w:t>
            </w:r>
          </w:p>
        </w:tc>
        <w:tc>
          <w:tcPr>
            <w:tcW w:w="294" w:type="pct"/>
            <w:tcBorders>
              <w:top w:val="nil"/>
              <w:left w:val="nil"/>
              <w:bottom w:val="single" w:sz="4" w:space="0" w:color="auto"/>
              <w:right w:val="nil"/>
            </w:tcBorders>
            <w:shd w:val="clear" w:color="auto" w:fill="auto"/>
            <w:noWrap/>
            <w:vAlign w:val="center"/>
          </w:tcPr>
          <w:p w14:paraId="203E179F" w14:textId="77777777" w:rsidR="003A53E5" w:rsidRPr="006B32D7" w:rsidRDefault="003A53E5" w:rsidP="00480034">
            <w:pPr>
              <w:rPr>
                <w:rFonts w:cstheme="minorHAnsi"/>
                <w:szCs w:val="20"/>
                <w:lang w:eastAsia="pl-PL"/>
              </w:rPr>
            </w:pPr>
            <w:r w:rsidRPr="006B32D7">
              <w:rPr>
                <w:rFonts w:cstheme="minorHAnsi"/>
                <w:szCs w:val="20"/>
                <w:lang w:eastAsia="pl-PL"/>
              </w:rPr>
              <w:t>0,061</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091CFC64" w14:textId="77777777" w:rsidR="003A53E5" w:rsidRPr="006B32D7" w:rsidRDefault="003A53E5" w:rsidP="00480034">
            <w:pPr>
              <w:rPr>
                <w:rFonts w:cstheme="minorHAnsi"/>
                <w:bCs/>
                <w:szCs w:val="20"/>
                <w:lang w:eastAsia="pl-PL"/>
              </w:rPr>
            </w:pPr>
            <w:r w:rsidRPr="006B32D7">
              <w:rPr>
                <w:rFonts w:cstheme="minorHAnsi"/>
                <w:bCs/>
                <w:szCs w:val="20"/>
                <w:lang w:eastAsia="pl-PL"/>
              </w:rPr>
              <w:t>0,114</w:t>
            </w:r>
          </w:p>
        </w:tc>
        <w:tc>
          <w:tcPr>
            <w:tcW w:w="311" w:type="pct"/>
            <w:gridSpan w:val="2"/>
            <w:tcBorders>
              <w:top w:val="nil"/>
              <w:left w:val="nil"/>
              <w:bottom w:val="single" w:sz="4" w:space="0" w:color="auto"/>
              <w:right w:val="single" w:sz="4" w:space="0" w:color="auto"/>
            </w:tcBorders>
            <w:shd w:val="clear" w:color="auto" w:fill="auto"/>
            <w:noWrap/>
            <w:vAlign w:val="center"/>
          </w:tcPr>
          <w:p w14:paraId="380B42B3" w14:textId="77777777" w:rsidR="003A53E5" w:rsidRPr="006B32D7" w:rsidRDefault="003A53E5" w:rsidP="00480034">
            <w:pPr>
              <w:jc w:val="left"/>
              <w:rPr>
                <w:rFonts w:cstheme="minorHAnsi"/>
                <w:szCs w:val="20"/>
                <w:lang w:eastAsia="pl-PL"/>
              </w:rPr>
            </w:pPr>
            <w:r w:rsidRPr="006B32D7">
              <w:rPr>
                <w:rFonts w:cstheme="minorHAnsi"/>
                <w:szCs w:val="20"/>
                <w:lang w:eastAsia="pl-PL"/>
              </w:rPr>
              <w:t>0,088</w:t>
            </w:r>
          </w:p>
        </w:tc>
        <w:tc>
          <w:tcPr>
            <w:tcW w:w="264" w:type="pct"/>
            <w:tcBorders>
              <w:top w:val="nil"/>
              <w:left w:val="nil"/>
              <w:bottom w:val="single" w:sz="4" w:space="0" w:color="auto"/>
              <w:right w:val="nil"/>
            </w:tcBorders>
            <w:shd w:val="clear" w:color="auto" w:fill="auto"/>
            <w:noWrap/>
            <w:vAlign w:val="center"/>
          </w:tcPr>
          <w:p w14:paraId="230A939D" w14:textId="77777777" w:rsidR="003A53E5" w:rsidRPr="006B32D7" w:rsidRDefault="003A53E5" w:rsidP="00480034">
            <w:pPr>
              <w:jc w:val="left"/>
              <w:rPr>
                <w:rFonts w:cstheme="minorHAnsi"/>
                <w:szCs w:val="20"/>
                <w:lang w:eastAsia="pl-PL"/>
              </w:rPr>
            </w:pPr>
            <w:r w:rsidRPr="006B32D7">
              <w:rPr>
                <w:rFonts w:cstheme="minorHAnsi"/>
                <w:szCs w:val="20"/>
                <w:lang w:eastAsia="pl-PL"/>
              </w:rPr>
              <w:t>0,065</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67CDA58E" w14:textId="77777777" w:rsidR="003A53E5" w:rsidRPr="006B32D7" w:rsidRDefault="003A53E5" w:rsidP="00480034">
            <w:pPr>
              <w:jc w:val="left"/>
              <w:rPr>
                <w:rFonts w:cstheme="minorHAnsi"/>
                <w:szCs w:val="20"/>
                <w:lang w:eastAsia="pl-PL"/>
              </w:rPr>
            </w:pPr>
          </w:p>
        </w:tc>
      </w:tr>
      <w:tr w:rsidR="00480034" w:rsidRPr="006B32D7" w14:paraId="262BDEA9"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791D69D2" w14:textId="77777777" w:rsidR="003A53E5" w:rsidRPr="006B32D7" w:rsidRDefault="003A53E5" w:rsidP="00480034">
            <w:pPr>
              <w:rPr>
                <w:rFonts w:cstheme="minorHAnsi"/>
                <w:szCs w:val="20"/>
                <w:lang w:eastAsia="pl-PL"/>
              </w:rPr>
            </w:pPr>
            <w:r w:rsidRPr="006B32D7">
              <w:rPr>
                <w:rFonts w:cstheme="minorHAnsi"/>
                <w:szCs w:val="20"/>
                <w:lang w:eastAsia="pl-PL"/>
              </w:rPr>
              <w:t>GEN 3 (16/20 MPa)</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7871A61B" w14:textId="77777777" w:rsidR="003A53E5" w:rsidRPr="006B32D7" w:rsidRDefault="003A53E5" w:rsidP="00480034">
            <w:pPr>
              <w:rPr>
                <w:rFonts w:cstheme="minorHAnsi"/>
                <w:bCs/>
                <w:szCs w:val="20"/>
                <w:lang w:eastAsia="pl-PL"/>
              </w:rPr>
            </w:pPr>
            <w:r w:rsidRPr="006B32D7">
              <w:rPr>
                <w:rFonts w:cstheme="minorHAnsi"/>
                <w:bCs/>
                <w:szCs w:val="20"/>
                <w:lang w:eastAsia="pl-PL"/>
              </w:rPr>
              <w:t>0,81</w:t>
            </w:r>
          </w:p>
        </w:tc>
        <w:tc>
          <w:tcPr>
            <w:tcW w:w="390" w:type="pct"/>
            <w:tcBorders>
              <w:top w:val="nil"/>
              <w:left w:val="nil"/>
              <w:bottom w:val="single" w:sz="4" w:space="0" w:color="auto"/>
              <w:right w:val="single" w:sz="4" w:space="0" w:color="auto"/>
            </w:tcBorders>
            <w:shd w:val="clear" w:color="auto" w:fill="auto"/>
            <w:noWrap/>
            <w:vAlign w:val="center"/>
          </w:tcPr>
          <w:p w14:paraId="3AFE4DB9" w14:textId="77777777" w:rsidR="003A53E5" w:rsidRPr="006B32D7" w:rsidRDefault="003A53E5" w:rsidP="00480034">
            <w:pPr>
              <w:rPr>
                <w:rFonts w:cstheme="minorHAnsi"/>
                <w:szCs w:val="20"/>
                <w:lang w:eastAsia="pl-PL"/>
              </w:rPr>
            </w:pPr>
            <w:r w:rsidRPr="006B32D7">
              <w:rPr>
                <w:rFonts w:cstheme="minorHAnsi"/>
                <w:szCs w:val="20"/>
                <w:lang w:eastAsia="pl-PL"/>
              </w:rPr>
              <w:t>0,69</w:t>
            </w:r>
          </w:p>
        </w:tc>
        <w:tc>
          <w:tcPr>
            <w:tcW w:w="319" w:type="pct"/>
            <w:tcBorders>
              <w:top w:val="nil"/>
              <w:left w:val="nil"/>
              <w:bottom w:val="single" w:sz="4" w:space="0" w:color="auto"/>
              <w:right w:val="nil"/>
            </w:tcBorders>
            <w:shd w:val="clear" w:color="auto" w:fill="auto"/>
            <w:vAlign w:val="center"/>
          </w:tcPr>
          <w:p w14:paraId="48F88C0C" w14:textId="77777777" w:rsidR="003A53E5" w:rsidRPr="006B32D7" w:rsidRDefault="003A53E5" w:rsidP="00480034">
            <w:pPr>
              <w:rPr>
                <w:rFonts w:cstheme="minorHAnsi"/>
                <w:szCs w:val="20"/>
                <w:lang w:eastAsia="pl-PL"/>
              </w:rPr>
            </w:pPr>
            <w:r w:rsidRPr="006B32D7">
              <w:rPr>
                <w:rFonts w:cstheme="minorHAnsi"/>
                <w:szCs w:val="20"/>
                <w:lang w:eastAsia="pl-PL"/>
              </w:rPr>
              <w:t>0,57</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02217A09" w14:textId="77777777" w:rsidR="003A53E5" w:rsidRPr="006B32D7" w:rsidRDefault="003A53E5" w:rsidP="00480034">
            <w:pPr>
              <w:rPr>
                <w:rFonts w:cstheme="minorHAnsi"/>
                <w:bCs/>
                <w:szCs w:val="20"/>
                <w:lang w:eastAsia="pl-PL"/>
              </w:rPr>
            </w:pPr>
            <w:r w:rsidRPr="006B32D7">
              <w:rPr>
                <w:rFonts w:cstheme="minorHAnsi"/>
                <w:bCs/>
                <w:szCs w:val="20"/>
                <w:lang w:eastAsia="pl-PL"/>
              </w:rPr>
              <w:t>0,115</w:t>
            </w:r>
          </w:p>
        </w:tc>
        <w:tc>
          <w:tcPr>
            <w:tcW w:w="328" w:type="pct"/>
            <w:gridSpan w:val="2"/>
            <w:tcBorders>
              <w:top w:val="nil"/>
              <w:left w:val="nil"/>
              <w:bottom w:val="single" w:sz="4" w:space="0" w:color="auto"/>
              <w:right w:val="single" w:sz="4" w:space="0" w:color="auto"/>
            </w:tcBorders>
            <w:shd w:val="clear" w:color="auto" w:fill="auto"/>
            <w:noWrap/>
            <w:vAlign w:val="center"/>
          </w:tcPr>
          <w:p w14:paraId="59535E4B" w14:textId="77777777" w:rsidR="003A53E5" w:rsidRPr="006B32D7" w:rsidRDefault="003A53E5" w:rsidP="00480034">
            <w:pPr>
              <w:rPr>
                <w:rFonts w:cstheme="minorHAnsi"/>
                <w:szCs w:val="20"/>
                <w:lang w:eastAsia="pl-PL"/>
              </w:rPr>
            </w:pPr>
            <w:r w:rsidRPr="006B32D7">
              <w:rPr>
                <w:rFonts w:cstheme="minorHAnsi"/>
                <w:szCs w:val="20"/>
                <w:lang w:eastAsia="pl-PL"/>
              </w:rPr>
              <w:t>0,090</w:t>
            </w:r>
          </w:p>
        </w:tc>
        <w:tc>
          <w:tcPr>
            <w:tcW w:w="294" w:type="pct"/>
            <w:tcBorders>
              <w:top w:val="nil"/>
              <w:left w:val="nil"/>
              <w:bottom w:val="single" w:sz="4" w:space="0" w:color="auto"/>
              <w:right w:val="nil"/>
            </w:tcBorders>
            <w:shd w:val="clear" w:color="auto" w:fill="auto"/>
            <w:noWrap/>
            <w:vAlign w:val="center"/>
          </w:tcPr>
          <w:p w14:paraId="6E5557D6" w14:textId="77777777" w:rsidR="003A53E5" w:rsidRPr="006B32D7" w:rsidRDefault="003A53E5" w:rsidP="00480034">
            <w:pPr>
              <w:rPr>
                <w:rFonts w:cstheme="minorHAnsi"/>
                <w:szCs w:val="20"/>
                <w:lang w:eastAsia="pl-PL"/>
              </w:rPr>
            </w:pPr>
            <w:r w:rsidRPr="006B32D7">
              <w:rPr>
                <w:rFonts w:cstheme="minorHAnsi"/>
                <w:szCs w:val="20"/>
                <w:lang w:eastAsia="pl-PL"/>
              </w:rPr>
              <w:t>0,065</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5B178F7F" w14:textId="77777777" w:rsidR="003A53E5" w:rsidRPr="006B32D7" w:rsidRDefault="003A53E5" w:rsidP="00480034">
            <w:pPr>
              <w:rPr>
                <w:rFonts w:cstheme="minorHAnsi"/>
                <w:bCs/>
                <w:szCs w:val="20"/>
                <w:lang w:eastAsia="pl-PL"/>
              </w:rPr>
            </w:pPr>
            <w:r w:rsidRPr="006B32D7">
              <w:rPr>
                <w:rFonts w:cstheme="minorHAnsi"/>
                <w:bCs/>
                <w:szCs w:val="20"/>
                <w:lang w:eastAsia="pl-PL"/>
              </w:rPr>
              <w:t>0,123</w:t>
            </w:r>
          </w:p>
        </w:tc>
        <w:tc>
          <w:tcPr>
            <w:tcW w:w="311" w:type="pct"/>
            <w:gridSpan w:val="2"/>
            <w:tcBorders>
              <w:top w:val="nil"/>
              <w:left w:val="nil"/>
              <w:bottom w:val="single" w:sz="4" w:space="0" w:color="auto"/>
              <w:right w:val="single" w:sz="4" w:space="0" w:color="auto"/>
            </w:tcBorders>
            <w:shd w:val="clear" w:color="auto" w:fill="auto"/>
            <w:noWrap/>
            <w:vAlign w:val="center"/>
          </w:tcPr>
          <w:p w14:paraId="31E8E490" w14:textId="77777777" w:rsidR="003A53E5" w:rsidRPr="006B32D7" w:rsidRDefault="003A53E5" w:rsidP="00480034">
            <w:pPr>
              <w:jc w:val="left"/>
              <w:rPr>
                <w:rFonts w:cstheme="minorHAnsi"/>
                <w:szCs w:val="20"/>
                <w:lang w:eastAsia="pl-PL"/>
              </w:rPr>
            </w:pPr>
            <w:r w:rsidRPr="006B32D7">
              <w:rPr>
                <w:rFonts w:cstheme="minorHAnsi"/>
                <w:szCs w:val="20"/>
                <w:lang w:eastAsia="pl-PL"/>
              </w:rPr>
              <w:t>0,096</w:t>
            </w:r>
          </w:p>
        </w:tc>
        <w:tc>
          <w:tcPr>
            <w:tcW w:w="264" w:type="pct"/>
            <w:tcBorders>
              <w:top w:val="nil"/>
              <w:left w:val="nil"/>
              <w:bottom w:val="single" w:sz="4" w:space="0" w:color="auto"/>
              <w:right w:val="nil"/>
            </w:tcBorders>
            <w:shd w:val="clear" w:color="auto" w:fill="auto"/>
            <w:noWrap/>
            <w:vAlign w:val="center"/>
          </w:tcPr>
          <w:p w14:paraId="4E953198" w14:textId="77777777" w:rsidR="003A53E5" w:rsidRPr="006B32D7" w:rsidRDefault="003A53E5" w:rsidP="00480034">
            <w:pPr>
              <w:jc w:val="left"/>
              <w:rPr>
                <w:rFonts w:cstheme="minorHAnsi"/>
                <w:szCs w:val="20"/>
                <w:lang w:eastAsia="pl-PL"/>
              </w:rPr>
            </w:pPr>
            <w:r w:rsidRPr="006B32D7">
              <w:rPr>
                <w:rFonts w:cstheme="minorHAnsi"/>
                <w:szCs w:val="20"/>
                <w:lang w:eastAsia="pl-PL"/>
              </w:rPr>
              <w:t>0,070</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4C9C606C" w14:textId="77777777" w:rsidR="003A53E5" w:rsidRPr="006B32D7" w:rsidRDefault="003A53E5" w:rsidP="00480034">
            <w:pPr>
              <w:jc w:val="left"/>
              <w:rPr>
                <w:rFonts w:cstheme="minorHAnsi"/>
                <w:szCs w:val="20"/>
                <w:lang w:eastAsia="pl-PL"/>
              </w:rPr>
            </w:pPr>
          </w:p>
        </w:tc>
      </w:tr>
      <w:tr w:rsidR="00480034" w:rsidRPr="006B32D7" w14:paraId="762C8010"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7C09C18C" w14:textId="77777777" w:rsidR="003A53E5" w:rsidRPr="006B32D7" w:rsidRDefault="003A53E5" w:rsidP="00480034">
            <w:pPr>
              <w:rPr>
                <w:rFonts w:cstheme="minorHAnsi"/>
                <w:szCs w:val="20"/>
                <w:lang w:eastAsia="pl-PL"/>
              </w:rPr>
            </w:pPr>
            <w:r w:rsidRPr="006B32D7">
              <w:rPr>
                <w:rFonts w:cstheme="minorHAnsi"/>
                <w:szCs w:val="20"/>
                <w:lang w:eastAsia="pl-PL"/>
              </w:rPr>
              <w:t>RC 20/25 (20/25 MPa)</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1D5314FE" w14:textId="77777777" w:rsidR="003A53E5" w:rsidRPr="006B32D7" w:rsidRDefault="003A53E5" w:rsidP="00480034">
            <w:pPr>
              <w:rPr>
                <w:rFonts w:cstheme="minorHAnsi"/>
                <w:bCs/>
                <w:szCs w:val="20"/>
                <w:lang w:eastAsia="pl-PL"/>
              </w:rPr>
            </w:pPr>
            <w:r w:rsidRPr="006B32D7">
              <w:rPr>
                <w:rFonts w:cstheme="minorHAnsi"/>
                <w:bCs/>
                <w:szCs w:val="20"/>
                <w:lang w:eastAsia="pl-PL"/>
              </w:rPr>
              <w:t>0,86</w:t>
            </w:r>
          </w:p>
        </w:tc>
        <w:tc>
          <w:tcPr>
            <w:tcW w:w="390" w:type="pct"/>
            <w:tcBorders>
              <w:top w:val="nil"/>
              <w:left w:val="nil"/>
              <w:bottom w:val="single" w:sz="4" w:space="0" w:color="auto"/>
              <w:right w:val="single" w:sz="4" w:space="0" w:color="auto"/>
            </w:tcBorders>
            <w:shd w:val="clear" w:color="auto" w:fill="auto"/>
            <w:noWrap/>
            <w:vAlign w:val="center"/>
          </w:tcPr>
          <w:p w14:paraId="175914F0" w14:textId="77777777" w:rsidR="003A53E5" w:rsidRPr="006B32D7" w:rsidRDefault="003A53E5" w:rsidP="00480034">
            <w:pPr>
              <w:rPr>
                <w:rFonts w:cstheme="minorHAnsi"/>
                <w:szCs w:val="20"/>
                <w:lang w:eastAsia="pl-PL"/>
              </w:rPr>
            </w:pPr>
            <w:r w:rsidRPr="006B32D7">
              <w:rPr>
                <w:rFonts w:cstheme="minorHAnsi"/>
                <w:szCs w:val="20"/>
                <w:lang w:eastAsia="pl-PL"/>
              </w:rPr>
              <w:t>0,74</w:t>
            </w:r>
          </w:p>
        </w:tc>
        <w:tc>
          <w:tcPr>
            <w:tcW w:w="319" w:type="pct"/>
            <w:tcBorders>
              <w:top w:val="nil"/>
              <w:left w:val="nil"/>
              <w:bottom w:val="single" w:sz="4" w:space="0" w:color="auto"/>
              <w:right w:val="nil"/>
            </w:tcBorders>
            <w:shd w:val="clear" w:color="auto" w:fill="auto"/>
            <w:vAlign w:val="center"/>
          </w:tcPr>
          <w:p w14:paraId="4F850BA9" w14:textId="77777777" w:rsidR="003A53E5" w:rsidRPr="006B32D7" w:rsidRDefault="003A53E5" w:rsidP="00480034">
            <w:pPr>
              <w:rPr>
                <w:rFonts w:cstheme="minorHAnsi"/>
                <w:szCs w:val="20"/>
                <w:lang w:eastAsia="pl-PL"/>
              </w:rPr>
            </w:pPr>
            <w:r w:rsidRPr="006B32D7">
              <w:rPr>
                <w:rFonts w:cstheme="minorHAnsi"/>
                <w:szCs w:val="20"/>
                <w:lang w:eastAsia="pl-PL"/>
              </w:rPr>
              <w:t>0,62</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3E1D2F62" w14:textId="77777777" w:rsidR="003A53E5" w:rsidRPr="006B32D7" w:rsidRDefault="003A53E5" w:rsidP="00480034">
            <w:pPr>
              <w:rPr>
                <w:rFonts w:cstheme="minorHAnsi"/>
                <w:bCs/>
                <w:szCs w:val="20"/>
                <w:lang w:eastAsia="pl-PL"/>
              </w:rPr>
            </w:pPr>
            <w:r w:rsidRPr="006B32D7">
              <w:rPr>
                <w:rFonts w:cstheme="minorHAnsi"/>
                <w:bCs/>
                <w:szCs w:val="20"/>
                <w:lang w:eastAsia="pl-PL"/>
              </w:rPr>
              <w:t>0,124</w:t>
            </w:r>
          </w:p>
        </w:tc>
        <w:tc>
          <w:tcPr>
            <w:tcW w:w="328" w:type="pct"/>
            <w:gridSpan w:val="2"/>
            <w:tcBorders>
              <w:top w:val="nil"/>
              <w:left w:val="nil"/>
              <w:bottom w:val="single" w:sz="4" w:space="0" w:color="auto"/>
              <w:right w:val="single" w:sz="4" w:space="0" w:color="auto"/>
            </w:tcBorders>
            <w:shd w:val="clear" w:color="auto" w:fill="auto"/>
            <w:noWrap/>
            <w:vAlign w:val="center"/>
          </w:tcPr>
          <w:p w14:paraId="00AF860B" w14:textId="77777777" w:rsidR="003A53E5" w:rsidRPr="006B32D7" w:rsidRDefault="003A53E5" w:rsidP="00480034">
            <w:pPr>
              <w:rPr>
                <w:rFonts w:cstheme="minorHAnsi"/>
                <w:szCs w:val="20"/>
                <w:lang w:eastAsia="pl-PL"/>
              </w:rPr>
            </w:pPr>
            <w:r w:rsidRPr="006B32D7">
              <w:rPr>
                <w:rFonts w:cstheme="minorHAnsi"/>
                <w:szCs w:val="20"/>
                <w:lang w:eastAsia="pl-PL"/>
              </w:rPr>
              <w:t>0,097</w:t>
            </w:r>
          </w:p>
        </w:tc>
        <w:tc>
          <w:tcPr>
            <w:tcW w:w="294" w:type="pct"/>
            <w:tcBorders>
              <w:top w:val="nil"/>
              <w:left w:val="nil"/>
              <w:bottom w:val="single" w:sz="4" w:space="0" w:color="auto"/>
              <w:right w:val="nil"/>
            </w:tcBorders>
            <w:shd w:val="clear" w:color="auto" w:fill="auto"/>
            <w:noWrap/>
            <w:vAlign w:val="center"/>
          </w:tcPr>
          <w:p w14:paraId="68B5F364" w14:textId="77777777" w:rsidR="003A53E5" w:rsidRPr="006B32D7" w:rsidRDefault="003A53E5" w:rsidP="00480034">
            <w:pPr>
              <w:rPr>
                <w:rFonts w:cstheme="minorHAnsi"/>
                <w:szCs w:val="20"/>
                <w:lang w:eastAsia="pl-PL"/>
              </w:rPr>
            </w:pPr>
            <w:r w:rsidRPr="006B32D7">
              <w:rPr>
                <w:rFonts w:cstheme="minorHAnsi"/>
                <w:szCs w:val="20"/>
                <w:lang w:eastAsia="pl-PL"/>
              </w:rPr>
              <w:t>0,072</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2747214B" w14:textId="77777777" w:rsidR="003A53E5" w:rsidRPr="006B32D7" w:rsidRDefault="003A53E5" w:rsidP="00480034">
            <w:pPr>
              <w:rPr>
                <w:rFonts w:cstheme="minorHAnsi"/>
                <w:bCs/>
                <w:szCs w:val="20"/>
                <w:lang w:eastAsia="pl-PL"/>
              </w:rPr>
            </w:pPr>
            <w:r w:rsidRPr="006B32D7">
              <w:rPr>
                <w:rFonts w:cstheme="minorHAnsi"/>
                <w:bCs/>
                <w:szCs w:val="20"/>
                <w:lang w:eastAsia="pl-PL"/>
              </w:rPr>
              <w:t>0,132</w:t>
            </w:r>
          </w:p>
        </w:tc>
        <w:tc>
          <w:tcPr>
            <w:tcW w:w="311" w:type="pct"/>
            <w:gridSpan w:val="2"/>
            <w:tcBorders>
              <w:top w:val="nil"/>
              <w:left w:val="nil"/>
              <w:bottom w:val="single" w:sz="4" w:space="0" w:color="auto"/>
              <w:right w:val="single" w:sz="4" w:space="0" w:color="auto"/>
            </w:tcBorders>
            <w:shd w:val="clear" w:color="auto" w:fill="auto"/>
            <w:noWrap/>
            <w:vAlign w:val="center"/>
          </w:tcPr>
          <w:p w14:paraId="6ED4F0A4" w14:textId="77777777" w:rsidR="003A53E5" w:rsidRPr="006B32D7" w:rsidRDefault="003A53E5" w:rsidP="00480034">
            <w:pPr>
              <w:jc w:val="left"/>
              <w:rPr>
                <w:rFonts w:cstheme="minorHAnsi"/>
                <w:szCs w:val="20"/>
                <w:lang w:eastAsia="pl-PL"/>
              </w:rPr>
            </w:pPr>
            <w:r w:rsidRPr="006B32D7">
              <w:rPr>
                <w:rFonts w:cstheme="minorHAnsi"/>
                <w:szCs w:val="20"/>
                <w:lang w:eastAsia="pl-PL"/>
              </w:rPr>
              <w:t>0,104</w:t>
            </w:r>
          </w:p>
        </w:tc>
        <w:tc>
          <w:tcPr>
            <w:tcW w:w="264" w:type="pct"/>
            <w:tcBorders>
              <w:top w:val="nil"/>
              <w:left w:val="nil"/>
              <w:bottom w:val="single" w:sz="4" w:space="0" w:color="auto"/>
              <w:right w:val="nil"/>
            </w:tcBorders>
            <w:shd w:val="clear" w:color="auto" w:fill="auto"/>
            <w:noWrap/>
            <w:vAlign w:val="center"/>
          </w:tcPr>
          <w:p w14:paraId="7A20BED5" w14:textId="77777777" w:rsidR="003A53E5" w:rsidRPr="006B32D7" w:rsidRDefault="003A53E5" w:rsidP="00480034">
            <w:pPr>
              <w:jc w:val="left"/>
              <w:rPr>
                <w:rFonts w:cstheme="minorHAnsi"/>
                <w:szCs w:val="20"/>
                <w:lang w:eastAsia="pl-PL"/>
              </w:rPr>
            </w:pPr>
            <w:r w:rsidRPr="006B32D7">
              <w:rPr>
                <w:rFonts w:cstheme="minorHAnsi"/>
                <w:szCs w:val="20"/>
                <w:lang w:eastAsia="pl-PL"/>
              </w:rPr>
              <w:t>0,077</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5545E9F0" w14:textId="77777777" w:rsidR="003A53E5" w:rsidRPr="006B32D7" w:rsidRDefault="003A53E5" w:rsidP="00480034">
            <w:pPr>
              <w:jc w:val="left"/>
              <w:rPr>
                <w:rFonts w:cstheme="minorHAnsi"/>
                <w:szCs w:val="20"/>
                <w:lang w:eastAsia="pl-PL"/>
              </w:rPr>
            </w:pPr>
          </w:p>
        </w:tc>
      </w:tr>
      <w:tr w:rsidR="00480034" w:rsidRPr="006B32D7" w14:paraId="0495038E"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2439EAE3" w14:textId="77777777" w:rsidR="003A53E5" w:rsidRPr="006B32D7" w:rsidRDefault="003A53E5" w:rsidP="00480034">
            <w:pPr>
              <w:rPr>
                <w:rFonts w:cstheme="minorHAnsi"/>
                <w:szCs w:val="20"/>
                <w:lang w:eastAsia="pl-PL"/>
              </w:rPr>
            </w:pPr>
            <w:r w:rsidRPr="006B32D7">
              <w:rPr>
                <w:rFonts w:cstheme="minorHAnsi"/>
                <w:szCs w:val="20"/>
                <w:lang w:eastAsia="pl-PL"/>
              </w:rPr>
              <w:t>RC 25/30 (25/30 MPa)</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5CF4D0B8" w14:textId="77777777" w:rsidR="003A53E5" w:rsidRPr="006B32D7" w:rsidRDefault="003A53E5" w:rsidP="00480034">
            <w:pPr>
              <w:rPr>
                <w:rFonts w:cstheme="minorHAnsi"/>
                <w:bCs/>
                <w:szCs w:val="20"/>
                <w:lang w:eastAsia="pl-PL"/>
              </w:rPr>
            </w:pPr>
            <w:r w:rsidRPr="006B32D7">
              <w:rPr>
                <w:rFonts w:cstheme="minorHAnsi"/>
                <w:bCs/>
                <w:szCs w:val="20"/>
                <w:lang w:eastAsia="pl-PL"/>
              </w:rPr>
              <w:t>0,91</w:t>
            </w:r>
          </w:p>
        </w:tc>
        <w:tc>
          <w:tcPr>
            <w:tcW w:w="390" w:type="pct"/>
            <w:tcBorders>
              <w:top w:val="nil"/>
              <w:left w:val="nil"/>
              <w:bottom w:val="single" w:sz="4" w:space="0" w:color="auto"/>
              <w:right w:val="single" w:sz="4" w:space="0" w:color="auto"/>
            </w:tcBorders>
            <w:shd w:val="clear" w:color="auto" w:fill="auto"/>
            <w:noWrap/>
            <w:vAlign w:val="center"/>
          </w:tcPr>
          <w:p w14:paraId="36F7FCE9" w14:textId="77777777" w:rsidR="003A53E5" w:rsidRPr="006B32D7" w:rsidRDefault="003A53E5" w:rsidP="00480034">
            <w:pPr>
              <w:rPr>
                <w:rFonts w:cstheme="minorHAnsi"/>
                <w:szCs w:val="20"/>
                <w:lang w:eastAsia="pl-PL"/>
              </w:rPr>
            </w:pPr>
            <w:r w:rsidRPr="006B32D7">
              <w:rPr>
                <w:rFonts w:cstheme="minorHAnsi"/>
                <w:szCs w:val="20"/>
                <w:lang w:eastAsia="pl-PL"/>
              </w:rPr>
              <w:t>0,78</w:t>
            </w:r>
          </w:p>
        </w:tc>
        <w:tc>
          <w:tcPr>
            <w:tcW w:w="319" w:type="pct"/>
            <w:tcBorders>
              <w:top w:val="nil"/>
              <w:left w:val="nil"/>
              <w:bottom w:val="single" w:sz="4" w:space="0" w:color="auto"/>
              <w:right w:val="nil"/>
            </w:tcBorders>
            <w:shd w:val="clear" w:color="auto" w:fill="auto"/>
            <w:vAlign w:val="center"/>
          </w:tcPr>
          <w:p w14:paraId="62AE36DB" w14:textId="77777777" w:rsidR="003A53E5" w:rsidRPr="006B32D7" w:rsidRDefault="003A53E5" w:rsidP="00480034">
            <w:pPr>
              <w:rPr>
                <w:rFonts w:cstheme="minorHAnsi"/>
                <w:szCs w:val="20"/>
                <w:lang w:eastAsia="pl-PL"/>
              </w:rPr>
            </w:pPr>
            <w:r w:rsidRPr="006B32D7">
              <w:rPr>
                <w:rFonts w:cstheme="minorHAnsi"/>
                <w:szCs w:val="20"/>
                <w:lang w:eastAsia="pl-PL"/>
              </w:rPr>
              <w:t>0,65</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507B62F3" w14:textId="77777777" w:rsidR="003A53E5" w:rsidRPr="006B32D7" w:rsidRDefault="003A53E5" w:rsidP="00480034">
            <w:pPr>
              <w:rPr>
                <w:rFonts w:cstheme="minorHAnsi"/>
                <w:bCs/>
                <w:szCs w:val="20"/>
                <w:lang w:eastAsia="pl-PL"/>
              </w:rPr>
            </w:pPr>
            <w:r w:rsidRPr="006B32D7">
              <w:rPr>
                <w:rFonts w:cstheme="minorHAnsi"/>
                <w:bCs/>
                <w:szCs w:val="20"/>
                <w:lang w:eastAsia="pl-PL"/>
              </w:rPr>
              <w:t>0,131</w:t>
            </w:r>
          </w:p>
        </w:tc>
        <w:tc>
          <w:tcPr>
            <w:tcW w:w="328" w:type="pct"/>
            <w:gridSpan w:val="2"/>
            <w:tcBorders>
              <w:top w:val="nil"/>
              <w:left w:val="nil"/>
              <w:bottom w:val="single" w:sz="4" w:space="0" w:color="auto"/>
              <w:right w:val="single" w:sz="4" w:space="0" w:color="auto"/>
            </w:tcBorders>
            <w:shd w:val="clear" w:color="auto" w:fill="auto"/>
            <w:noWrap/>
            <w:vAlign w:val="center"/>
          </w:tcPr>
          <w:p w14:paraId="288FD3A1" w14:textId="77777777" w:rsidR="003A53E5" w:rsidRPr="006B32D7" w:rsidRDefault="003A53E5" w:rsidP="00480034">
            <w:pPr>
              <w:rPr>
                <w:rFonts w:cstheme="minorHAnsi"/>
                <w:szCs w:val="20"/>
                <w:lang w:eastAsia="pl-PL"/>
              </w:rPr>
            </w:pPr>
            <w:r w:rsidRPr="006B32D7">
              <w:rPr>
                <w:rFonts w:cstheme="minorHAnsi"/>
                <w:szCs w:val="20"/>
                <w:lang w:eastAsia="pl-PL"/>
              </w:rPr>
              <w:t>0,104</w:t>
            </w:r>
          </w:p>
        </w:tc>
        <w:tc>
          <w:tcPr>
            <w:tcW w:w="294" w:type="pct"/>
            <w:tcBorders>
              <w:top w:val="nil"/>
              <w:left w:val="nil"/>
              <w:bottom w:val="single" w:sz="4" w:space="0" w:color="auto"/>
              <w:right w:val="nil"/>
            </w:tcBorders>
            <w:shd w:val="clear" w:color="auto" w:fill="auto"/>
            <w:noWrap/>
            <w:vAlign w:val="center"/>
          </w:tcPr>
          <w:p w14:paraId="30B688AD" w14:textId="77777777" w:rsidR="003A53E5" w:rsidRPr="006B32D7" w:rsidRDefault="003A53E5" w:rsidP="00480034">
            <w:pPr>
              <w:rPr>
                <w:rFonts w:cstheme="minorHAnsi"/>
                <w:szCs w:val="20"/>
                <w:lang w:eastAsia="pl-PL"/>
              </w:rPr>
            </w:pPr>
            <w:r w:rsidRPr="006B32D7">
              <w:rPr>
                <w:rFonts w:cstheme="minorHAnsi"/>
                <w:szCs w:val="20"/>
                <w:lang w:eastAsia="pl-PL"/>
              </w:rPr>
              <w:t>0,076</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65A62FBC" w14:textId="77777777" w:rsidR="003A53E5" w:rsidRPr="006B32D7" w:rsidRDefault="003A53E5" w:rsidP="00480034">
            <w:pPr>
              <w:rPr>
                <w:rFonts w:cstheme="minorHAnsi"/>
                <w:bCs/>
                <w:szCs w:val="20"/>
                <w:lang w:eastAsia="pl-PL"/>
              </w:rPr>
            </w:pPr>
            <w:r w:rsidRPr="006B32D7">
              <w:rPr>
                <w:rFonts w:cstheme="minorHAnsi"/>
                <w:bCs/>
                <w:szCs w:val="20"/>
                <w:lang w:eastAsia="pl-PL"/>
              </w:rPr>
              <w:t>0,140</w:t>
            </w:r>
          </w:p>
        </w:tc>
        <w:tc>
          <w:tcPr>
            <w:tcW w:w="311" w:type="pct"/>
            <w:gridSpan w:val="2"/>
            <w:tcBorders>
              <w:top w:val="nil"/>
              <w:left w:val="nil"/>
              <w:bottom w:val="single" w:sz="4" w:space="0" w:color="auto"/>
              <w:right w:val="single" w:sz="4" w:space="0" w:color="auto"/>
            </w:tcBorders>
            <w:shd w:val="clear" w:color="auto" w:fill="auto"/>
            <w:noWrap/>
            <w:vAlign w:val="center"/>
          </w:tcPr>
          <w:p w14:paraId="338225CD" w14:textId="77777777" w:rsidR="003A53E5" w:rsidRPr="006B32D7" w:rsidRDefault="003A53E5" w:rsidP="00480034">
            <w:pPr>
              <w:jc w:val="left"/>
              <w:rPr>
                <w:rFonts w:cstheme="minorHAnsi"/>
                <w:szCs w:val="20"/>
                <w:lang w:eastAsia="pl-PL"/>
              </w:rPr>
            </w:pPr>
            <w:r w:rsidRPr="006B32D7">
              <w:rPr>
                <w:rFonts w:cstheme="minorHAnsi"/>
                <w:szCs w:val="20"/>
                <w:lang w:eastAsia="pl-PL"/>
              </w:rPr>
              <w:t>0,111</w:t>
            </w:r>
          </w:p>
        </w:tc>
        <w:tc>
          <w:tcPr>
            <w:tcW w:w="264" w:type="pct"/>
            <w:tcBorders>
              <w:top w:val="nil"/>
              <w:left w:val="nil"/>
              <w:bottom w:val="single" w:sz="4" w:space="0" w:color="auto"/>
              <w:right w:val="nil"/>
            </w:tcBorders>
            <w:shd w:val="clear" w:color="auto" w:fill="auto"/>
            <w:noWrap/>
            <w:vAlign w:val="center"/>
          </w:tcPr>
          <w:p w14:paraId="22F0EF88" w14:textId="77777777" w:rsidR="003A53E5" w:rsidRPr="006B32D7" w:rsidRDefault="003A53E5" w:rsidP="00480034">
            <w:pPr>
              <w:jc w:val="left"/>
              <w:rPr>
                <w:rFonts w:cstheme="minorHAnsi"/>
                <w:szCs w:val="20"/>
                <w:lang w:eastAsia="pl-PL"/>
              </w:rPr>
            </w:pPr>
            <w:r w:rsidRPr="006B32D7">
              <w:rPr>
                <w:rFonts w:cstheme="minorHAnsi"/>
                <w:szCs w:val="20"/>
                <w:lang w:eastAsia="pl-PL"/>
              </w:rPr>
              <w:t>0,081</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102207E1" w14:textId="77777777" w:rsidR="003A53E5" w:rsidRPr="006B32D7" w:rsidRDefault="003A53E5" w:rsidP="00480034">
            <w:pPr>
              <w:jc w:val="left"/>
              <w:rPr>
                <w:rFonts w:cstheme="minorHAnsi"/>
                <w:szCs w:val="20"/>
                <w:lang w:eastAsia="pl-PL"/>
              </w:rPr>
            </w:pPr>
          </w:p>
        </w:tc>
      </w:tr>
      <w:tr w:rsidR="00480034" w:rsidRPr="006B32D7" w14:paraId="282EEEC2"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63B616A1" w14:textId="77777777" w:rsidR="003A53E5" w:rsidRPr="006B32D7" w:rsidRDefault="003A53E5" w:rsidP="00480034">
            <w:pPr>
              <w:rPr>
                <w:rFonts w:cstheme="minorHAnsi"/>
                <w:szCs w:val="20"/>
                <w:lang w:eastAsia="pl-PL"/>
              </w:rPr>
            </w:pPr>
            <w:r w:rsidRPr="006B32D7">
              <w:rPr>
                <w:rFonts w:cstheme="minorHAnsi"/>
                <w:szCs w:val="20"/>
                <w:lang w:eastAsia="pl-PL"/>
              </w:rPr>
              <w:t>RC 28/35 (28/35 MPa)</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5B8F1998" w14:textId="77777777" w:rsidR="003A53E5" w:rsidRPr="006B32D7" w:rsidRDefault="003A53E5" w:rsidP="00480034">
            <w:pPr>
              <w:rPr>
                <w:rFonts w:cstheme="minorHAnsi"/>
                <w:bCs/>
                <w:szCs w:val="20"/>
                <w:lang w:eastAsia="pl-PL"/>
              </w:rPr>
            </w:pPr>
            <w:r w:rsidRPr="006B32D7">
              <w:rPr>
                <w:rFonts w:cstheme="minorHAnsi"/>
                <w:bCs/>
                <w:szCs w:val="20"/>
                <w:lang w:eastAsia="pl-PL"/>
              </w:rPr>
              <w:t>0,95</w:t>
            </w:r>
          </w:p>
        </w:tc>
        <w:tc>
          <w:tcPr>
            <w:tcW w:w="390" w:type="pct"/>
            <w:tcBorders>
              <w:top w:val="nil"/>
              <w:left w:val="nil"/>
              <w:bottom w:val="single" w:sz="4" w:space="0" w:color="auto"/>
              <w:right w:val="single" w:sz="4" w:space="0" w:color="auto"/>
            </w:tcBorders>
            <w:shd w:val="clear" w:color="auto" w:fill="auto"/>
            <w:noWrap/>
            <w:vAlign w:val="center"/>
          </w:tcPr>
          <w:p w14:paraId="1BD5C6C5" w14:textId="77777777" w:rsidR="003A53E5" w:rsidRPr="006B32D7" w:rsidRDefault="003A53E5" w:rsidP="00480034">
            <w:pPr>
              <w:rPr>
                <w:rFonts w:cstheme="minorHAnsi"/>
                <w:szCs w:val="20"/>
                <w:lang w:eastAsia="pl-PL"/>
              </w:rPr>
            </w:pPr>
            <w:r w:rsidRPr="006B32D7">
              <w:rPr>
                <w:rFonts w:cstheme="minorHAnsi"/>
                <w:szCs w:val="20"/>
                <w:lang w:eastAsia="pl-PL"/>
              </w:rPr>
              <w:t>0,83</w:t>
            </w:r>
          </w:p>
        </w:tc>
        <w:tc>
          <w:tcPr>
            <w:tcW w:w="319" w:type="pct"/>
            <w:tcBorders>
              <w:top w:val="nil"/>
              <w:left w:val="nil"/>
              <w:bottom w:val="single" w:sz="4" w:space="0" w:color="auto"/>
              <w:right w:val="nil"/>
            </w:tcBorders>
            <w:shd w:val="clear" w:color="auto" w:fill="auto"/>
            <w:vAlign w:val="center"/>
          </w:tcPr>
          <w:p w14:paraId="73373247" w14:textId="77777777" w:rsidR="003A53E5" w:rsidRPr="006B32D7" w:rsidRDefault="003A53E5" w:rsidP="00480034">
            <w:pPr>
              <w:rPr>
                <w:rFonts w:cstheme="minorHAnsi"/>
                <w:szCs w:val="20"/>
                <w:lang w:eastAsia="pl-PL"/>
              </w:rPr>
            </w:pPr>
            <w:r w:rsidRPr="006B32D7">
              <w:rPr>
                <w:rFonts w:cstheme="minorHAnsi"/>
                <w:szCs w:val="20"/>
                <w:lang w:eastAsia="pl-PL"/>
              </w:rPr>
              <w:t>0,69</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2790CF45" w14:textId="77777777" w:rsidR="003A53E5" w:rsidRPr="006B32D7" w:rsidRDefault="003A53E5" w:rsidP="00480034">
            <w:pPr>
              <w:rPr>
                <w:rFonts w:cstheme="minorHAnsi"/>
                <w:bCs/>
                <w:szCs w:val="20"/>
                <w:lang w:eastAsia="pl-PL"/>
              </w:rPr>
            </w:pPr>
            <w:r w:rsidRPr="006B32D7">
              <w:rPr>
                <w:rFonts w:cstheme="minorHAnsi"/>
                <w:bCs/>
                <w:szCs w:val="20"/>
                <w:lang w:eastAsia="pl-PL"/>
              </w:rPr>
              <w:t>0,139</w:t>
            </w:r>
          </w:p>
        </w:tc>
        <w:tc>
          <w:tcPr>
            <w:tcW w:w="328" w:type="pct"/>
            <w:gridSpan w:val="2"/>
            <w:tcBorders>
              <w:top w:val="nil"/>
              <w:left w:val="nil"/>
              <w:bottom w:val="single" w:sz="4" w:space="0" w:color="auto"/>
              <w:right w:val="single" w:sz="4" w:space="0" w:color="auto"/>
            </w:tcBorders>
            <w:shd w:val="clear" w:color="auto" w:fill="auto"/>
            <w:noWrap/>
            <w:vAlign w:val="center"/>
          </w:tcPr>
          <w:p w14:paraId="796C5F1B" w14:textId="77777777" w:rsidR="003A53E5" w:rsidRPr="006B32D7" w:rsidRDefault="003A53E5" w:rsidP="00480034">
            <w:pPr>
              <w:rPr>
                <w:rFonts w:cstheme="minorHAnsi"/>
                <w:szCs w:val="20"/>
                <w:lang w:eastAsia="pl-PL"/>
              </w:rPr>
            </w:pPr>
            <w:r w:rsidRPr="006B32D7">
              <w:rPr>
                <w:rFonts w:cstheme="minorHAnsi"/>
                <w:szCs w:val="20"/>
                <w:lang w:eastAsia="pl-PL"/>
              </w:rPr>
              <w:t>0,111</w:t>
            </w:r>
          </w:p>
        </w:tc>
        <w:tc>
          <w:tcPr>
            <w:tcW w:w="294" w:type="pct"/>
            <w:tcBorders>
              <w:top w:val="nil"/>
              <w:left w:val="nil"/>
              <w:bottom w:val="single" w:sz="4" w:space="0" w:color="auto"/>
              <w:right w:val="nil"/>
            </w:tcBorders>
            <w:shd w:val="clear" w:color="auto" w:fill="auto"/>
            <w:noWrap/>
            <w:vAlign w:val="center"/>
          </w:tcPr>
          <w:p w14:paraId="4D89953B" w14:textId="77777777" w:rsidR="003A53E5" w:rsidRPr="006B32D7" w:rsidRDefault="003A53E5" w:rsidP="00480034">
            <w:pPr>
              <w:rPr>
                <w:rFonts w:cstheme="minorHAnsi"/>
                <w:szCs w:val="20"/>
                <w:lang w:eastAsia="pl-PL"/>
              </w:rPr>
            </w:pPr>
            <w:r w:rsidRPr="006B32D7">
              <w:rPr>
                <w:rFonts w:cstheme="minorHAnsi"/>
                <w:szCs w:val="20"/>
                <w:lang w:eastAsia="pl-PL"/>
              </w:rPr>
              <w:t>0,082</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322ECD2E" w14:textId="77777777" w:rsidR="003A53E5" w:rsidRPr="006B32D7" w:rsidRDefault="003A53E5" w:rsidP="00480034">
            <w:pPr>
              <w:rPr>
                <w:rFonts w:cstheme="minorHAnsi"/>
                <w:bCs/>
                <w:szCs w:val="20"/>
                <w:lang w:eastAsia="pl-PL"/>
              </w:rPr>
            </w:pPr>
            <w:r w:rsidRPr="006B32D7">
              <w:rPr>
                <w:rFonts w:cstheme="minorHAnsi"/>
                <w:bCs/>
                <w:szCs w:val="20"/>
                <w:lang w:eastAsia="pl-PL"/>
              </w:rPr>
              <w:t>0,148</w:t>
            </w:r>
          </w:p>
        </w:tc>
        <w:tc>
          <w:tcPr>
            <w:tcW w:w="311" w:type="pct"/>
            <w:gridSpan w:val="2"/>
            <w:tcBorders>
              <w:top w:val="nil"/>
              <w:left w:val="nil"/>
              <w:bottom w:val="single" w:sz="4" w:space="0" w:color="auto"/>
              <w:right w:val="single" w:sz="4" w:space="0" w:color="auto"/>
            </w:tcBorders>
            <w:shd w:val="clear" w:color="auto" w:fill="auto"/>
            <w:noWrap/>
            <w:vAlign w:val="center"/>
          </w:tcPr>
          <w:p w14:paraId="488221E5" w14:textId="77777777" w:rsidR="003A53E5" w:rsidRPr="006B32D7" w:rsidRDefault="003A53E5" w:rsidP="00480034">
            <w:pPr>
              <w:jc w:val="left"/>
              <w:rPr>
                <w:rFonts w:cstheme="minorHAnsi"/>
                <w:szCs w:val="20"/>
                <w:lang w:eastAsia="pl-PL"/>
              </w:rPr>
            </w:pPr>
            <w:r w:rsidRPr="006B32D7">
              <w:rPr>
                <w:rFonts w:cstheme="minorHAnsi"/>
                <w:szCs w:val="20"/>
                <w:lang w:eastAsia="pl-PL"/>
              </w:rPr>
              <w:t>0,119</w:t>
            </w:r>
          </w:p>
        </w:tc>
        <w:tc>
          <w:tcPr>
            <w:tcW w:w="264" w:type="pct"/>
            <w:tcBorders>
              <w:top w:val="nil"/>
              <w:left w:val="nil"/>
              <w:bottom w:val="single" w:sz="4" w:space="0" w:color="auto"/>
              <w:right w:val="nil"/>
            </w:tcBorders>
            <w:shd w:val="clear" w:color="auto" w:fill="auto"/>
            <w:noWrap/>
            <w:vAlign w:val="center"/>
          </w:tcPr>
          <w:p w14:paraId="435B3345" w14:textId="77777777" w:rsidR="003A53E5" w:rsidRPr="006B32D7" w:rsidRDefault="003A53E5" w:rsidP="00480034">
            <w:pPr>
              <w:jc w:val="left"/>
              <w:rPr>
                <w:rFonts w:cstheme="minorHAnsi"/>
                <w:szCs w:val="20"/>
                <w:lang w:eastAsia="pl-PL"/>
              </w:rPr>
            </w:pPr>
            <w:r w:rsidRPr="006B32D7">
              <w:rPr>
                <w:rFonts w:cstheme="minorHAnsi"/>
                <w:szCs w:val="20"/>
                <w:lang w:eastAsia="pl-PL"/>
              </w:rPr>
              <w:t>0,088</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1CCAB92F" w14:textId="77777777" w:rsidR="003A53E5" w:rsidRPr="006B32D7" w:rsidRDefault="003A53E5" w:rsidP="00480034">
            <w:pPr>
              <w:jc w:val="left"/>
              <w:rPr>
                <w:rFonts w:cstheme="minorHAnsi"/>
                <w:szCs w:val="20"/>
                <w:lang w:eastAsia="pl-PL"/>
              </w:rPr>
            </w:pPr>
          </w:p>
        </w:tc>
      </w:tr>
      <w:tr w:rsidR="00480034" w:rsidRPr="006B32D7" w14:paraId="49344ABC"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2B8A422C" w14:textId="77777777" w:rsidR="003A53E5" w:rsidRPr="006B32D7" w:rsidRDefault="003A53E5" w:rsidP="00480034">
            <w:pPr>
              <w:rPr>
                <w:rFonts w:cstheme="minorHAnsi"/>
                <w:szCs w:val="20"/>
                <w:lang w:eastAsia="pl-PL"/>
              </w:rPr>
            </w:pPr>
            <w:r w:rsidRPr="006B32D7">
              <w:rPr>
                <w:rFonts w:cstheme="minorHAnsi"/>
                <w:szCs w:val="20"/>
                <w:lang w:eastAsia="pl-PL"/>
              </w:rPr>
              <w:t>RC 32/40 (32/40 MPa)</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72196693" w14:textId="77777777" w:rsidR="003A53E5" w:rsidRPr="006B32D7" w:rsidRDefault="003A53E5" w:rsidP="00480034">
            <w:pPr>
              <w:rPr>
                <w:rFonts w:cstheme="minorHAnsi"/>
                <w:bCs/>
                <w:szCs w:val="20"/>
                <w:lang w:eastAsia="pl-PL"/>
              </w:rPr>
            </w:pPr>
            <w:r w:rsidRPr="006B32D7">
              <w:rPr>
                <w:rFonts w:cstheme="minorHAnsi"/>
                <w:bCs/>
                <w:szCs w:val="20"/>
                <w:lang w:eastAsia="pl-PL"/>
              </w:rPr>
              <w:t>1,03</w:t>
            </w:r>
          </w:p>
        </w:tc>
        <w:tc>
          <w:tcPr>
            <w:tcW w:w="390" w:type="pct"/>
            <w:tcBorders>
              <w:top w:val="nil"/>
              <w:left w:val="nil"/>
              <w:bottom w:val="single" w:sz="4" w:space="0" w:color="auto"/>
              <w:right w:val="single" w:sz="4" w:space="0" w:color="auto"/>
            </w:tcBorders>
            <w:shd w:val="clear" w:color="auto" w:fill="auto"/>
            <w:noWrap/>
            <w:vAlign w:val="center"/>
          </w:tcPr>
          <w:p w14:paraId="53811860" w14:textId="77777777" w:rsidR="003A53E5" w:rsidRPr="006B32D7" w:rsidRDefault="003A53E5" w:rsidP="00480034">
            <w:pPr>
              <w:rPr>
                <w:rFonts w:cstheme="minorHAnsi"/>
                <w:szCs w:val="20"/>
                <w:lang w:eastAsia="pl-PL"/>
              </w:rPr>
            </w:pPr>
            <w:r w:rsidRPr="006B32D7">
              <w:rPr>
                <w:rFonts w:cstheme="minorHAnsi"/>
                <w:szCs w:val="20"/>
                <w:lang w:eastAsia="pl-PL"/>
              </w:rPr>
              <w:t>0,91</w:t>
            </w:r>
          </w:p>
        </w:tc>
        <w:tc>
          <w:tcPr>
            <w:tcW w:w="319" w:type="pct"/>
            <w:tcBorders>
              <w:top w:val="nil"/>
              <w:left w:val="nil"/>
              <w:bottom w:val="single" w:sz="4" w:space="0" w:color="auto"/>
              <w:right w:val="nil"/>
            </w:tcBorders>
            <w:shd w:val="clear" w:color="auto" w:fill="auto"/>
            <w:vAlign w:val="center"/>
          </w:tcPr>
          <w:p w14:paraId="1A910833" w14:textId="77777777" w:rsidR="003A53E5" w:rsidRPr="006B32D7" w:rsidRDefault="003A53E5" w:rsidP="00480034">
            <w:pPr>
              <w:rPr>
                <w:rFonts w:cstheme="minorHAnsi"/>
                <w:szCs w:val="20"/>
                <w:lang w:eastAsia="pl-PL"/>
              </w:rPr>
            </w:pPr>
            <w:r w:rsidRPr="006B32D7">
              <w:rPr>
                <w:rFonts w:cstheme="minorHAnsi"/>
                <w:szCs w:val="20"/>
                <w:lang w:eastAsia="pl-PL"/>
              </w:rPr>
              <w:t>0,78</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48F44087" w14:textId="77777777" w:rsidR="003A53E5" w:rsidRPr="006B32D7" w:rsidRDefault="003A53E5" w:rsidP="00480034">
            <w:pPr>
              <w:rPr>
                <w:rFonts w:cstheme="minorHAnsi"/>
                <w:bCs/>
                <w:szCs w:val="20"/>
                <w:lang w:eastAsia="pl-PL"/>
              </w:rPr>
            </w:pPr>
            <w:r w:rsidRPr="006B32D7">
              <w:rPr>
                <w:rFonts w:cstheme="minorHAnsi"/>
                <w:bCs/>
                <w:szCs w:val="20"/>
                <w:lang w:eastAsia="pl-PL"/>
              </w:rPr>
              <w:t>0,153</w:t>
            </w:r>
          </w:p>
        </w:tc>
        <w:tc>
          <w:tcPr>
            <w:tcW w:w="328" w:type="pct"/>
            <w:gridSpan w:val="2"/>
            <w:tcBorders>
              <w:top w:val="nil"/>
              <w:left w:val="nil"/>
              <w:bottom w:val="single" w:sz="4" w:space="0" w:color="auto"/>
              <w:right w:val="single" w:sz="4" w:space="0" w:color="auto"/>
            </w:tcBorders>
            <w:shd w:val="clear" w:color="auto" w:fill="auto"/>
            <w:noWrap/>
            <w:vAlign w:val="center"/>
          </w:tcPr>
          <w:p w14:paraId="5D5C5721" w14:textId="77777777" w:rsidR="003A53E5" w:rsidRPr="006B32D7" w:rsidRDefault="003A53E5" w:rsidP="00480034">
            <w:pPr>
              <w:rPr>
                <w:rFonts w:cstheme="minorHAnsi"/>
                <w:szCs w:val="20"/>
                <w:lang w:eastAsia="pl-PL"/>
              </w:rPr>
            </w:pPr>
            <w:r w:rsidRPr="006B32D7">
              <w:rPr>
                <w:rFonts w:cstheme="minorHAnsi"/>
                <w:szCs w:val="20"/>
                <w:lang w:eastAsia="pl-PL"/>
              </w:rPr>
              <w:t>0,125</w:t>
            </w:r>
          </w:p>
        </w:tc>
        <w:tc>
          <w:tcPr>
            <w:tcW w:w="294" w:type="pct"/>
            <w:tcBorders>
              <w:top w:val="nil"/>
              <w:left w:val="nil"/>
              <w:bottom w:val="single" w:sz="4" w:space="0" w:color="auto"/>
              <w:right w:val="nil"/>
            </w:tcBorders>
            <w:shd w:val="clear" w:color="auto" w:fill="auto"/>
            <w:noWrap/>
            <w:vAlign w:val="center"/>
          </w:tcPr>
          <w:p w14:paraId="3A876FE5" w14:textId="77777777" w:rsidR="003A53E5" w:rsidRPr="006B32D7" w:rsidRDefault="003A53E5" w:rsidP="00480034">
            <w:pPr>
              <w:rPr>
                <w:rFonts w:cstheme="minorHAnsi"/>
                <w:szCs w:val="20"/>
                <w:lang w:eastAsia="pl-PL"/>
              </w:rPr>
            </w:pPr>
            <w:r w:rsidRPr="006B32D7">
              <w:rPr>
                <w:rFonts w:cstheme="minorHAnsi"/>
                <w:szCs w:val="20"/>
                <w:lang w:eastAsia="pl-PL"/>
              </w:rPr>
              <w:t>0,094</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78DC7509" w14:textId="77777777" w:rsidR="003A53E5" w:rsidRPr="006B32D7" w:rsidRDefault="003A53E5" w:rsidP="00480034">
            <w:pPr>
              <w:rPr>
                <w:rFonts w:cstheme="minorHAnsi"/>
                <w:bCs/>
                <w:szCs w:val="20"/>
                <w:lang w:eastAsia="pl-PL"/>
              </w:rPr>
            </w:pPr>
            <w:r w:rsidRPr="006B32D7">
              <w:rPr>
                <w:rFonts w:cstheme="minorHAnsi"/>
                <w:bCs/>
                <w:szCs w:val="20"/>
                <w:lang w:eastAsia="pl-PL"/>
              </w:rPr>
              <w:t>0,163</w:t>
            </w:r>
          </w:p>
        </w:tc>
        <w:tc>
          <w:tcPr>
            <w:tcW w:w="311" w:type="pct"/>
            <w:gridSpan w:val="2"/>
            <w:tcBorders>
              <w:top w:val="nil"/>
              <w:left w:val="nil"/>
              <w:bottom w:val="single" w:sz="4" w:space="0" w:color="auto"/>
              <w:right w:val="single" w:sz="4" w:space="0" w:color="auto"/>
            </w:tcBorders>
            <w:shd w:val="clear" w:color="auto" w:fill="auto"/>
            <w:noWrap/>
            <w:vAlign w:val="center"/>
          </w:tcPr>
          <w:p w14:paraId="3C82DA19" w14:textId="77777777" w:rsidR="003A53E5" w:rsidRPr="006B32D7" w:rsidRDefault="003A53E5" w:rsidP="00480034">
            <w:pPr>
              <w:jc w:val="left"/>
              <w:rPr>
                <w:rFonts w:cstheme="minorHAnsi"/>
                <w:szCs w:val="20"/>
                <w:lang w:eastAsia="pl-PL"/>
              </w:rPr>
            </w:pPr>
            <w:r w:rsidRPr="006B32D7">
              <w:rPr>
                <w:rFonts w:cstheme="minorHAnsi"/>
                <w:szCs w:val="20"/>
                <w:lang w:eastAsia="pl-PL"/>
              </w:rPr>
              <w:t>0,133</w:t>
            </w:r>
          </w:p>
        </w:tc>
        <w:tc>
          <w:tcPr>
            <w:tcW w:w="264" w:type="pct"/>
            <w:tcBorders>
              <w:top w:val="nil"/>
              <w:left w:val="nil"/>
              <w:bottom w:val="single" w:sz="4" w:space="0" w:color="auto"/>
              <w:right w:val="nil"/>
            </w:tcBorders>
            <w:shd w:val="clear" w:color="auto" w:fill="auto"/>
            <w:noWrap/>
            <w:vAlign w:val="center"/>
          </w:tcPr>
          <w:p w14:paraId="02F5C66E" w14:textId="77777777" w:rsidR="003A53E5" w:rsidRPr="006B32D7" w:rsidRDefault="003A53E5" w:rsidP="00480034">
            <w:pPr>
              <w:jc w:val="left"/>
              <w:rPr>
                <w:rFonts w:cstheme="minorHAnsi"/>
                <w:szCs w:val="20"/>
                <w:lang w:eastAsia="pl-PL"/>
              </w:rPr>
            </w:pPr>
            <w:r w:rsidRPr="006B32D7">
              <w:rPr>
                <w:rFonts w:cstheme="minorHAnsi"/>
                <w:szCs w:val="20"/>
                <w:lang w:eastAsia="pl-PL"/>
              </w:rPr>
              <w:t>0,100</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29CA192B" w14:textId="77777777" w:rsidR="003A53E5" w:rsidRPr="006B32D7" w:rsidRDefault="003A53E5" w:rsidP="00480034">
            <w:pPr>
              <w:jc w:val="left"/>
              <w:rPr>
                <w:rFonts w:cstheme="minorHAnsi"/>
                <w:szCs w:val="20"/>
                <w:lang w:eastAsia="pl-PL"/>
              </w:rPr>
            </w:pPr>
          </w:p>
        </w:tc>
      </w:tr>
      <w:tr w:rsidR="00480034" w:rsidRPr="006B32D7" w14:paraId="53870A8E" w14:textId="77777777" w:rsidTr="0079039B">
        <w:trPr>
          <w:trHeight w:val="600"/>
        </w:trPr>
        <w:tc>
          <w:tcPr>
            <w:tcW w:w="1437" w:type="pct"/>
            <w:tcBorders>
              <w:top w:val="nil"/>
              <w:left w:val="single" w:sz="12" w:space="0" w:color="auto"/>
              <w:bottom w:val="single" w:sz="4" w:space="0" w:color="auto"/>
              <w:right w:val="nil"/>
            </w:tcBorders>
            <w:shd w:val="clear" w:color="auto" w:fill="auto"/>
            <w:noWrap/>
            <w:vAlign w:val="center"/>
          </w:tcPr>
          <w:p w14:paraId="7623DD0B" w14:textId="77777777" w:rsidR="003A53E5" w:rsidRPr="006B32D7" w:rsidRDefault="003A53E5" w:rsidP="00480034">
            <w:pPr>
              <w:rPr>
                <w:rFonts w:cstheme="minorHAnsi"/>
                <w:szCs w:val="20"/>
                <w:lang w:eastAsia="pl-PL"/>
              </w:rPr>
            </w:pPr>
            <w:r w:rsidRPr="006B32D7">
              <w:rPr>
                <w:rFonts w:cstheme="minorHAnsi"/>
                <w:szCs w:val="20"/>
                <w:lang w:eastAsia="pl-PL"/>
              </w:rPr>
              <w:lastRenderedPageBreak/>
              <w:t>RC 40/50 (40/50 MPa)</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58E3EB87" w14:textId="77777777" w:rsidR="003A53E5" w:rsidRPr="006B32D7" w:rsidRDefault="003A53E5" w:rsidP="00480034">
            <w:pPr>
              <w:rPr>
                <w:rFonts w:cstheme="minorHAnsi"/>
                <w:bCs/>
                <w:szCs w:val="20"/>
                <w:lang w:eastAsia="pl-PL"/>
              </w:rPr>
            </w:pPr>
            <w:r w:rsidRPr="006B32D7">
              <w:rPr>
                <w:rFonts w:cstheme="minorHAnsi"/>
                <w:bCs/>
                <w:szCs w:val="20"/>
                <w:lang w:eastAsia="pl-PL"/>
              </w:rPr>
              <w:t>1,17</w:t>
            </w:r>
          </w:p>
        </w:tc>
        <w:tc>
          <w:tcPr>
            <w:tcW w:w="390" w:type="pct"/>
            <w:tcBorders>
              <w:top w:val="nil"/>
              <w:left w:val="nil"/>
              <w:bottom w:val="single" w:sz="4" w:space="0" w:color="auto"/>
              <w:right w:val="single" w:sz="4" w:space="0" w:color="auto"/>
            </w:tcBorders>
            <w:shd w:val="clear" w:color="auto" w:fill="auto"/>
            <w:noWrap/>
            <w:vAlign w:val="center"/>
          </w:tcPr>
          <w:p w14:paraId="3ACF6FB0" w14:textId="77777777" w:rsidR="003A53E5" w:rsidRPr="006B32D7" w:rsidRDefault="003A53E5" w:rsidP="00480034">
            <w:pPr>
              <w:rPr>
                <w:rFonts w:cstheme="minorHAnsi"/>
                <w:szCs w:val="20"/>
                <w:lang w:eastAsia="pl-PL"/>
              </w:rPr>
            </w:pPr>
            <w:r w:rsidRPr="006B32D7">
              <w:rPr>
                <w:rFonts w:cstheme="minorHAnsi"/>
                <w:szCs w:val="20"/>
                <w:lang w:eastAsia="pl-PL"/>
              </w:rPr>
              <w:t>1,03</w:t>
            </w:r>
          </w:p>
        </w:tc>
        <w:tc>
          <w:tcPr>
            <w:tcW w:w="319" w:type="pct"/>
            <w:tcBorders>
              <w:top w:val="nil"/>
              <w:left w:val="nil"/>
              <w:bottom w:val="single" w:sz="4" w:space="0" w:color="auto"/>
              <w:right w:val="nil"/>
            </w:tcBorders>
            <w:shd w:val="clear" w:color="auto" w:fill="auto"/>
            <w:vAlign w:val="center"/>
          </w:tcPr>
          <w:p w14:paraId="42FC7E04" w14:textId="77777777" w:rsidR="003A53E5" w:rsidRPr="006B32D7" w:rsidRDefault="003A53E5" w:rsidP="00480034">
            <w:pPr>
              <w:rPr>
                <w:rFonts w:cstheme="minorHAnsi"/>
                <w:szCs w:val="20"/>
                <w:lang w:eastAsia="pl-PL"/>
              </w:rPr>
            </w:pPr>
            <w:r w:rsidRPr="006B32D7">
              <w:rPr>
                <w:rFonts w:cstheme="minorHAnsi"/>
                <w:szCs w:val="20"/>
                <w:lang w:eastAsia="pl-PL"/>
              </w:rPr>
              <w:t>0,87</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6B7B3971" w14:textId="77777777" w:rsidR="003A53E5" w:rsidRPr="006B32D7" w:rsidRDefault="003A53E5" w:rsidP="00480034">
            <w:pPr>
              <w:rPr>
                <w:rFonts w:cstheme="minorHAnsi"/>
                <w:bCs/>
                <w:szCs w:val="20"/>
                <w:lang w:eastAsia="pl-PL"/>
              </w:rPr>
            </w:pPr>
            <w:r w:rsidRPr="006B32D7">
              <w:rPr>
                <w:rFonts w:cstheme="minorHAnsi"/>
                <w:bCs/>
                <w:szCs w:val="20"/>
                <w:lang w:eastAsia="pl-PL"/>
              </w:rPr>
              <w:t>0,176</w:t>
            </w:r>
          </w:p>
        </w:tc>
        <w:tc>
          <w:tcPr>
            <w:tcW w:w="328" w:type="pct"/>
            <w:gridSpan w:val="2"/>
            <w:tcBorders>
              <w:top w:val="nil"/>
              <w:left w:val="nil"/>
              <w:bottom w:val="single" w:sz="4" w:space="0" w:color="auto"/>
              <w:right w:val="single" w:sz="4" w:space="0" w:color="auto"/>
            </w:tcBorders>
            <w:shd w:val="clear" w:color="auto" w:fill="auto"/>
            <w:noWrap/>
            <w:vAlign w:val="center"/>
          </w:tcPr>
          <w:p w14:paraId="715783A8" w14:textId="77777777" w:rsidR="003A53E5" w:rsidRPr="006B32D7" w:rsidRDefault="003A53E5" w:rsidP="00480034">
            <w:pPr>
              <w:rPr>
                <w:rFonts w:cstheme="minorHAnsi"/>
                <w:szCs w:val="20"/>
                <w:lang w:eastAsia="pl-PL"/>
              </w:rPr>
            </w:pPr>
            <w:r w:rsidRPr="006B32D7">
              <w:rPr>
                <w:rFonts w:cstheme="minorHAnsi"/>
                <w:szCs w:val="20"/>
                <w:lang w:eastAsia="pl-PL"/>
              </w:rPr>
              <w:t>0,144</w:t>
            </w:r>
          </w:p>
        </w:tc>
        <w:tc>
          <w:tcPr>
            <w:tcW w:w="294" w:type="pct"/>
            <w:tcBorders>
              <w:top w:val="nil"/>
              <w:left w:val="nil"/>
              <w:bottom w:val="single" w:sz="4" w:space="0" w:color="auto"/>
              <w:right w:val="nil"/>
            </w:tcBorders>
            <w:shd w:val="clear" w:color="auto" w:fill="auto"/>
            <w:noWrap/>
            <w:vAlign w:val="center"/>
          </w:tcPr>
          <w:p w14:paraId="4562BB8B" w14:textId="77777777" w:rsidR="003A53E5" w:rsidRPr="006B32D7" w:rsidRDefault="003A53E5" w:rsidP="00480034">
            <w:pPr>
              <w:rPr>
                <w:rFonts w:cstheme="minorHAnsi"/>
                <w:szCs w:val="20"/>
                <w:lang w:eastAsia="pl-PL"/>
              </w:rPr>
            </w:pPr>
            <w:r w:rsidRPr="006B32D7">
              <w:rPr>
                <w:rFonts w:cstheme="minorHAnsi"/>
                <w:szCs w:val="20"/>
                <w:lang w:eastAsia="pl-PL"/>
              </w:rPr>
              <w:t>0,108</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77C1928B" w14:textId="77777777" w:rsidR="003A53E5" w:rsidRPr="006B32D7" w:rsidRDefault="003A53E5" w:rsidP="00480034">
            <w:pPr>
              <w:rPr>
                <w:rFonts w:cstheme="minorHAnsi"/>
                <w:bCs/>
                <w:szCs w:val="20"/>
                <w:lang w:eastAsia="pl-PL"/>
              </w:rPr>
            </w:pPr>
            <w:r w:rsidRPr="006B32D7">
              <w:rPr>
                <w:rFonts w:cstheme="minorHAnsi"/>
                <w:bCs/>
                <w:szCs w:val="20"/>
                <w:lang w:eastAsia="pl-PL"/>
              </w:rPr>
              <w:t>0,188</w:t>
            </w:r>
          </w:p>
        </w:tc>
        <w:tc>
          <w:tcPr>
            <w:tcW w:w="311" w:type="pct"/>
            <w:gridSpan w:val="2"/>
            <w:tcBorders>
              <w:top w:val="nil"/>
              <w:left w:val="nil"/>
              <w:bottom w:val="single" w:sz="4" w:space="0" w:color="auto"/>
              <w:right w:val="single" w:sz="4" w:space="0" w:color="auto"/>
            </w:tcBorders>
            <w:shd w:val="clear" w:color="auto" w:fill="auto"/>
            <w:noWrap/>
            <w:vAlign w:val="center"/>
          </w:tcPr>
          <w:p w14:paraId="581FD089" w14:textId="77777777" w:rsidR="003A53E5" w:rsidRPr="006B32D7" w:rsidRDefault="003A53E5" w:rsidP="00480034">
            <w:pPr>
              <w:jc w:val="left"/>
              <w:rPr>
                <w:rFonts w:cstheme="minorHAnsi"/>
                <w:szCs w:val="20"/>
                <w:lang w:eastAsia="pl-PL"/>
              </w:rPr>
            </w:pPr>
            <w:r w:rsidRPr="006B32D7">
              <w:rPr>
                <w:rFonts w:cstheme="minorHAnsi"/>
                <w:szCs w:val="20"/>
                <w:lang w:eastAsia="pl-PL"/>
              </w:rPr>
              <w:t>0,153</w:t>
            </w:r>
          </w:p>
        </w:tc>
        <w:tc>
          <w:tcPr>
            <w:tcW w:w="264" w:type="pct"/>
            <w:tcBorders>
              <w:top w:val="nil"/>
              <w:left w:val="nil"/>
              <w:bottom w:val="single" w:sz="4" w:space="0" w:color="auto"/>
              <w:right w:val="nil"/>
            </w:tcBorders>
            <w:shd w:val="clear" w:color="auto" w:fill="auto"/>
            <w:noWrap/>
            <w:vAlign w:val="center"/>
          </w:tcPr>
          <w:p w14:paraId="5790034A" w14:textId="77777777" w:rsidR="003A53E5" w:rsidRPr="006B32D7" w:rsidRDefault="003A53E5" w:rsidP="00480034">
            <w:pPr>
              <w:jc w:val="left"/>
              <w:rPr>
                <w:rFonts w:cstheme="minorHAnsi"/>
                <w:szCs w:val="20"/>
                <w:lang w:eastAsia="pl-PL"/>
              </w:rPr>
            </w:pPr>
            <w:r w:rsidRPr="006B32D7">
              <w:rPr>
                <w:rFonts w:cstheme="minorHAnsi"/>
                <w:szCs w:val="20"/>
                <w:lang w:eastAsia="pl-PL"/>
              </w:rPr>
              <w:t>0,115</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4ADB20D3" w14:textId="77777777" w:rsidR="003A53E5" w:rsidRPr="006B32D7" w:rsidRDefault="003A53E5" w:rsidP="00480034">
            <w:pPr>
              <w:jc w:val="left"/>
              <w:rPr>
                <w:rFonts w:cstheme="minorHAnsi"/>
                <w:szCs w:val="20"/>
                <w:lang w:eastAsia="pl-PL"/>
              </w:rPr>
            </w:pPr>
          </w:p>
        </w:tc>
      </w:tr>
      <w:tr w:rsidR="00480034" w:rsidRPr="006B32D7" w14:paraId="2055770E" w14:textId="77777777" w:rsidTr="0079039B">
        <w:trPr>
          <w:trHeight w:val="300"/>
        </w:trPr>
        <w:tc>
          <w:tcPr>
            <w:tcW w:w="1437" w:type="pct"/>
            <w:tcBorders>
              <w:top w:val="nil"/>
              <w:left w:val="single" w:sz="12" w:space="0" w:color="auto"/>
              <w:bottom w:val="single" w:sz="4" w:space="0" w:color="auto"/>
              <w:right w:val="nil"/>
            </w:tcBorders>
            <w:shd w:val="clear" w:color="auto" w:fill="auto"/>
            <w:noWrap/>
            <w:vAlign w:val="center"/>
          </w:tcPr>
          <w:p w14:paraId="7EACC37F" w14:textId="77777777" w:rsidR="003A53E5" w:rsidRPr="006B32D7" w:rsidRDefault="003A53E5" w:rsidP="00480034">
            <w:pPr>
              <w:rPr>
                <w:rFonts w:cstheme="minorHAnsi"/>
                <w:szCs w:val="20"/>
                <w:lang w:eastAsia="pl-PL"/>
              </w:rPr>
            </w:pPr>
            <w:r w:rsidRPr="006B32D7">
              <w:rPr>
                <w:rFonts w:cstheme="minorHAnsi"/>
                <w:szCs w:val="20"/>
                <w:lang w:eastAsia="pl-PL"/>
              </w:rPr>
              <w:t>PAV1</w:t>
            </w:r>
          </w:p>
        </w:tc>
        <w:tc>
          <w:tcPr>
            <w:tcW w:w="369" w:type="pct"/>
            <w:tcBorders>
              <w:top w:val="nil"/>
              <w:left w:val="single" w:sz="12" w:space="0" w:color="auto"/>
              <w:bottom w:val="single" w:sz="4" w:space="0" w:color="auto"/>
              <w:right w:val="single" w:sz="4" w:space="0" w:color="auto"/>
            </w:tcBorders>
            <w:shd w:val="clear" w:color="auto" w:fill="auto"/>
            <w:noWrap/>
            <w:vAlign w:val="center"/>
          </w:tcPr>
          <w:p w14:paraId="44D4DE24" w14:textId="77777777" w:rsidR="003A53E5" w:rsidRPr="006B32D7" w:rsidRDefault="003A53E5" w:rsidP="00480034">
            <w:pPr>
              <w:rPr>
                <w:rFonts w:cstheme="minorHAnsi"/>
                <w:bCs/>
                <w:szCs w:val="20"/>
                <w:lang w:eastAsia="pl-PL"/>
              </w:rPr>
            </w:pPr>
            <w:r w:rsidRPr="006B32D7">
              <w:rPr>
                <w:rFonts w:cstheme="minorHAnsi"/>
                <w:bCs/>
                <w:szCs w:val="20"/>
                <w:lang w:eastAsia="pl-PL"/>
              </w:rPr>
              <w:t>0,95</w:t>
            </w:r>
          </w:p>
        </w:tc>
        <w:tc>
          <w:tcPr>
            <w:tcW w:w="390" w:type="pct"/>
            <w:tcBorders>
              <w:top w:val="nil"/>
              <w:left w:val="nil"/>
              <w:bottom w:val="single" w:sz="4" w:space="0" w:color="auto"/>
              <w:right w:val="single" w:sz="4" w:space="0" w:color="auto"/>
            </w:tcBorders>
            <w:shd w:val="clear" w:color="auto" w:fill="auto"/>
            <w:noWrap/>
            <w:vAlign w:val="center"/>
          </w:tcPr>
          <w:p w14:paraId="355AE06C" w14:textId="77777777" w:rsidR="003A53E5" w:rsidRPr="006B32D7" w:rsidRDefault="003A53E5" w:rsidP="00480034">
            <w:pPr>
              <w:rPr>
                <w:rFonts w:cstheme="minorHAnsi"/>
                <w:szCs w:val="20"/>
                <w:lang w:eastAsia="pl-PL"/>
              </w:rPr>
            </w:pPr>
            <w:r w:rsidRPr="006B32D7">
              <w:rPr>
                <w:rFonts w:cstheme="minorHAnsi"/>
                <w:szCs w:val="20"/>
                <w:lang w:eastAsia="pl-PL"/>
              </w:rPr>
              <w:t>0,82</w:t>
            </w:r>
          </w:p>
        </w:tc>
        <w:tc>
          <w:tcPr>
            <w:tcW w:w="319" w:type="pct"/>
            <w:tcBorders>
              <w:top w:val="nil"/>
              <w:left w:val="nil"/>
              <w:bottom w:val="single" w:sz="4" w:space="0" w:color="auto"/>
              <w:right w:val="nil"/>
            </w:tcBorders>
            <w:shd w:val="clear" w:color="auto" w:fill="auto"/>
            <w:vAlign w:val="center"/>
          </w:tcPr>
          <w:p w14:paraId="7A6064CD" w14:textId="77777777" w:rsidR="003A53E5" w:rsidRPr="006B32D7" w:rsidRDefault="003A53E5" w:rsidP="00480034">
            <w:pPr>
              <w:rPr>
                <w:rFonts w:cstheme="minorHAnsi"/>
                <w:szCs w:val="20"/>
                <w:lang w:eastAsia="pl-PL"/>
              </w:rPr>
            </w:pPr>
            <w:r w:rsidRPr="006B32D7">
              <w:rPr>
                <w:rFonts w:cstheme="minorHAnsi"/>
                <w:szCs w:val="20"/>
                <w:lang w:eastAsia="pl-PL"/>
              </w:rPr>
              <w:t>0,70</w:t>
            </w:r>
          </w:p>
        </w:tc>
        <w:tc>
          <w:tcPr>
            <w:tcW w:w="247" w:type="pct"/>
            <w:tcBorders>
              <w:top w:val="nil"/>
              <w:left w:val="single" w:sz="12" w:space="0" w:color="auto"/>
              <w:bottom w:val="single" w:sz="4" w:space="0" w:color="auto"/>
              <w:right w:val="single" w:sz="4" w:space="0" w:color="auto"/>
            </w:tcBorders>
            <w:shd w:val="clear" w:color="auto" w:fill="auto"/>
            <w:noWrap/>
            <w:vAlign w:val="center"/>
          </w:tcPr>
          <w:p w14:paraId="5F07F6F2" w14:textId="77777777" w:rsidR="003A53E5" w:rsidRPr="006B32D7" w:rsidRDefault="003A53E5" w:rsidP="00480034">
            <w:pPr>
              <w:rPr>
                <w:rFonts w:cstheme="minorHAnsi"/>
                <w:bCs/>
                <w:szCs w:val="20"/>
                <w:lang w:eastAsia="pl-PL"/>
              </w:rPr>
            </w:pPr>
            <w:r w:rsidRPr="006B32D7">
              <w:rPr>
                <w:rFonts w:cstheme="minorHAnsi"/>
                <w:bCs/>
                <w:szCs w:val="20"/>
                <w:lang w:eastAsia="pl-PL"/>
              </w:rPr>
              <w:t>0,139</w:t>
            </w:r>
          </w:p>
        </w:tc>
        <w:tc>
          <w:tcPr>
            <w:tcW w:w="328" w:type="pct"/>
            <w:gridSpan w:val="2"/>
            <w:tcBorders>
              <w:top w:val="nil"/>
              <w:left w:val="nil"/>
              <w:bottom w:val="single" w:sz="4" w:space="0" w:color="auto"/>
              <w:right w:val="single" w:sz="4" w:space="0" w:color="auto"/>
            </w:tcBorders>
            <w:shd w:val="clear" w:color="auto" w:fill="auto"/>
            <w:noWrap/>
            <w:vAlign w:val="center"/>
          </w:tcPr>
          <w:p w14:paraId="4F998019" w14:textId="77777777" w:rsidR="003A53E5" w:rsidRPr="006B32D7" w:rsidRDefault="003A53E5" w:rsidP="00480034">
            <w:pPr>
              <w:rPr>
                <w:rFonts w:cstheme="minorHAnsi"/>
                <w:szCs w:val="20"/>
                <w:lang w:eastAsia="pl-PL"/>
              </w:rPr>
            </w:pPr>
            <w:r w:rsidRPr="006B32D7">
              <w:rPr>
                <w:rFonts w:cstheme="minorHAnsi"/>
                <w:szCs w:val="20"/>
                <w:lang w:eastAsia="pl-PL"/>
              </w:rPr>
              <w:t>0,111</w:t>
            </w:r>
          </w:p>
        </w:tc>
        <w:tc>
          <w:tcPr>
            <w:tcW w:w="294" w:type="pct"/>
            <w:tcBorders>
              <w:top w:val="nil"/>
              <w:left w:val="nil"/>
              <w:bottom w:val="single" w:sz="4" w:space="0" w:color="auto"/>
              <w:right w:val="nil"/>
            </w:tcBorders>
            <w:shd w:val="clear" w:color="auto" w:fill="auto"/>
            <w:noWrap/>
            <w:vAlign w:val="center"/>
          </w:tcPr>
          <w:p w14:paraId="4ED42549" w14:textId="77777777" w:rsidR="003A53E5" w:rsidRPr="006B32D7" w:rsidRDefault="003A53E5" w:rsidP="00480034">
            <w:pPr>
              <w:rPr>
                <w:rFonts w:cstheme="minorHAnsi"/>
                <w:szCs w:val="20"/>
                <w:lang w:eastAsia="pl-PL"/>
              </w:rPr>
            </w:pPr>
            <w:r w:rsidRPr="006B32D7">
              <w:rPr>
                <w:rFonts w:cstheme="minorHAnsi"/>
                <w:szCs w:val="20"/>
                <w:lang w:eastAsia="pl-PL"/>
              </w:rPr>
              <w:t>0,083</w:t>
            </w:r>
          </w:p>
        </w:tc>
        <w:tc>
          <w:tcPr>
            <w:tcW w:w="381" w:type="pct"/>
            <w:tcBorders>
              <w:top w:val="nil"/>
              <w:left w:val="single" w:sz="12" w:space="0" w:color="auto"/>
              <w:bottom w:val="single" w:sz="4" w:space="0" w:color="auto"/>
              <w:right w:val="single" w:sz="4" w:space="0" w:color="auto"/>
            </w:tcBorders>
            <w:shd w:val="clear" w:color="auto" w:fill="auto"/>
            <w:noWrap/>
            <w:vAlign w:val="center"/>
          </w:tcPr>
          <w:p w14:paraId="3BA73211" w14:textId="77777777" w:rsidR="003A53E5" w:rsidRPr="006B32D7" w:rsidRDefault="003A53E5" w:rsidP="00480034">
            <w:pPr>
              <w:rPr>
                <w:rFonts w:cstheme="minorHAnsi"/>
                <w:bCs/>
                <w:szCs w:val="20"/>
                <w:lang w:eastAsia="pl-PL"/>
              </w:rPr>
            </w:pPr>
            <w:r w:rsidRPr="006B32D7">
              <w:rPr>
                <w:rFonts w:cstheme="minorHAnsi"/>
                <w:bCs/>
                <w:szCs w:val="20"/>
                <w:lang w:eastAsia="pl-PL"/>
              </w:rPr>
              <w:t>0,148</w:t>
            </w:r>
          </w:p>
        </w:tc>
        <w:tc>
          <w:tcPr>
            <w:tcW w:w="311" w:type="pct"/>
            <w:gridSpan w:val="2"/>
            <w:tcBorders>
              <w:top w:val="nil"/>
              <w:left w:val="nil"/>
              <w:bottom w:val="single" w:sz="4" w:space="0" w:color="auto"/>
              <w:right w:val="single" w:sz="4" w:space="0" w:color="auto"/>
            </w:tcBorders>
            <w:shd w:val="clear" w:color="auto" w:fill="auto"/>
            <w:noWrap/>
            <w:vAlign w:val="center"/>
          </w:tcPr>
          <w:p w14:paraId="18389A22" w14:textId="77777777" w:rsidR="003A53E5" w:rsidRPr="006B32D7" w:rsidRDefault="003A53E5" w:rsidP="00480034">
            <w:pPr>
              <w:jc w:val="left"/>
              <w:rPr>
                <w:rFonts w:cstheme="minorHAnsi"/>
                <w:szCs w:val="20"/>
                <w:lang w:eastAsia="pl-PL"/>
              </w:rPr>
            </w:pPr>
            <w:r w:rsidRPr="006B32D7">
              <w:rPr>
                <w:rFonts w:cstheme="minorHAnsi"/>
                <w:szCs w:val="20"/>
                <w:lang w:eastAsia="pl-PL"/>
              </w:rPr>
              <w:t>0,118</w:t>
            </w:r>
          </w:p>
        </w:tc>
        <w:tc>
          <w:tcPr>
            <w:tcW w:w="264" w:type="pct"/>
            <w:tcBorders>
              <w:top w:val="nil"/>
              <w:left w:val="nil"/>
              <w:bottom w:val="single" w:sz="4" w:space="0" w:color="auto"/>
              <w:right w:val="nil"/>
            </w:tcBorders>
            <w:shd w:val="clear" w:color="auto" w:fill="auto"/>
            <w:noWrap/>
            <w:vAlign w:val="center"/>
          </w:tcPr>
          <w:p w14:paraId="4E7DC9AA" w14:textId="77777777" w:rsidR="003A53E5" w:rsidRPr="006B32D7" w:rsidRDefault="003A53E5" w:rsidP="00480034">
            <w:pPr>
              <w:jc w:val="left"/>
              <w:rPr>
                <w:rFonts w:cstheme="minorHAnsi"/>
                <w:szCs w:val="20"/>
                <w:lang w:eastAsia="pl-PL"/>
              </w:rPr>
            </w:pPr>
            <w:r w:rsidRPr="006B32D7">
              <w:rPr>
                <w:rFonts w:cstheme="minorHAnsi"/>
                <w:szCs w:val="20"/>
                <w:lang w:eastAsia="pl-PL"/>
              </w:rPr>
              <w:t>0,088</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4AAE6B41" w14:textId="77777777" w:rsidR="003A53E5" w:rsidRPr="006B32D7" w:rsidRDefault="003A53E5" w:rsidP="00480034">
            <w:pPr>
              <w:jc w:val="left"/>
              <w:rPr>
                <w:rFonts w:cstheme="minorHAnsi"/>
                <w:szCs w:val="20"/>
                <w:lang w:eastAsia="pl-PL"/>
              </w:rPr>
            </w:pPr>
          </w:p>
        </w:tc>
      </w:tr>
      <w:tr w:rsidR="00480034" w:rsidRPr="006B32D7" w14:paraId="78A06D2F" w14:textId="77777777" w:rsidTr="0079039B">
        <w:trPr>
          <w:trHeight w:val="315"/>
        </w:trPr>
        <w:tc>
          <w:tcPr>
            <w:tcW w:w="1437" w:type="pct"/>
            <w:tcBorders>
              <w:top w:val="nil"/>
              <w:left w:val="single" w:sz="12" w:space="0" w:color="auto"/>
              <w:bottom w:val="single" w:sz="8" w:space="0" w:color="auto"/>
              <w:right w:val="nil"/>
            </w:tcBorders>
            <w:shd w:val="clear" w:color="auto" w:fill="auto"/>
            <w:noWrap/>
            <w:vAlign w:val="center"/>
          </w:tcPr>
          <w:p w14:paraId="09C510C8" w14:textId="77777777" w:rsidR="003A53E5" w:rsidRPr="006B32D7" w:rsidRDefault="003A53E5" w:rsidP="00480034">
            <w:pPr>
              <w:rPr>
                <w:rFonts w:cstheme="minorHAnsi"/>
                <w:szCs w:val="20"/>
                <w:lang w:eastAsia="pl-PL"/>
              </w:rPr>
            </w:pPr>
            <w:r w:rsidRPr="006B32D7">
              <w:rPr>
                <w:rFonts w:cstheme="minorHAnsi"/>
                <w:szCs w:val="20"/>
                <w:lang w:eastAsia="pl-PL"/>
              </w:rPr>
              <w:t>PAV2</w:t>
            </w:r>
          </w:p>
        </w:tc>
        <w:tc>
          <w:tcPr>
            <w:tcW w:w="369" w:type="pct"/>
            <w:tcBorders>
              <w:top w:val="dashed" w:sz="4" w:space="0" w:color="auto"/>
              <w:left w:val="single" w:sz="12" w:space="0" w:color="auto"/>
              <w:bottom w:val="single" w:sz="8" w:space="0" w:color="auto"/>
              <w:right w:val="single" w:sz="4" w:space="0" w:color="auto"/>
            </w:tcBorders>
            <w:shd w:val="clear" w:color="auto" w:fill="auto"/>
            <w:noWrap/>
            <w:vAlign w:val="center"/>
          </w:tcPr>
          <w:p w14:paraId="68218113" w14:textId="77777777" w:rsidR="003A53E5" w:rsidRPr="006B32D7" w:rsidRDefault="003A53E5" w:rsidP="00480034">
            <w:pPr>
              <w:rPr>
                <w:rFonts w:cstheme="minorHAnsi"/>
                <w:bCs/>
                <w:szCs w:val="20"/>
                <w:lang w:eastAsia="pl-PL"/>
              </w:rPr>
            </w:pPr>
            <w:r w:rsidRPr="006B32D7">
              <w:rPr>
                <w:rFonts w:cstheme="minorHAnsi"/>
                <w:bCs/>
                <w:szCs w:val="20"/>
                <w:lang w:eastAsia="pl-PL"/>
              </w:rPr>
              <w:t>1,03</w:t>
            </w:r>
          </w:p>
        </w:tc>
        <w:tc>
          <w:tcPr>
            <w:tcW w:w="390" w:type="pct"/>
            <w:tcBorders>
              <w:top w:val="dashed" w:sz="4" w:space="0" w:color="auto"/>
              <w:left w:val="nil"/>
              <w:bottom w:val="single" w:sz="8" w:space="0" w:color="auto"/>
              <w:right w:val="single" w:sz="4" w:space="0" w:color="auto"/>
            </w:tcBorders>
            <w:shd w:val="clear" w:color="auto" w:fill="auto"/>
            <w:noWrap/>
            <w:vAlign w:val="center"/>
          </w:tcPr>
          <w:p w14:paraId="6861AD7C" w14:textId="77777777" w:rsidR="003A53E5" w:rsidRPr="006B32D7" w:rsidRDefault="003A53E5" w:rsidP="00480034">
            <w:pPr>
              <w:rPr>
                <w:rFonts w:cstheme="minorHAnsi"/>
                <w:szCs w:val="20"/>
                <w:lang w:eastAsia="pl-PL"/>
              </w:rPr>
            </w:pPr>
            <w:r w:rsidRPr="006B32D7">
              <w:rPr>
                <w:rFonts w:cstheme="minorHAnsi"/>
                <w:szCs w:val="20"/>
                <w:lang w:eastAsia="pl-PL"/>
              </w:rPr>
              <w:t>0,91</w:t>
            </w:r>
          </w:p>
        </w:tc>
        <w:tc>
          <w:tcPr>
            <w:tcW w:w="319" w:type="pct"/>
            <w:tcBorders>
              <w:top w:val="dashed" w:sz="4" w:space="0" w:color="auto"/>
              <w:left w:val="nil"/>
              <w:bottom w:val="single" w:sz="8" w:space="0" w:color="auto"/>
              <w:right w:val="nil"/>
            </w:tcBorders>
            <w:shd w:val="clear" w:color="auto" w:fill="auto"/>
            <w:noWrap/>
            <w:vAlign w:val="center"/>
          </w:tcPr>
          <w:p w14:paraId="06496A5B" w14:textId="77777777" w:rsidR="003A53E5" w:rsidRPr="006B32D7" w:rsidRDefault="003A53E5" w:rsidP="00480034">
            <w:pPr>
              <w:rPr>
                <w:rFonts w:cstheme="minorHAnsi"/>
                <w:szCs w:val="20"/>
                <w:lang w:eastAsia="pl-PL"/>
              </w:rPr>
            </w:pPr>
            <w:r w:rsidRPr="006B32D7">
              <w:rPr>
                <w:rFonts w:cstheme="minorHAnsi"/>
                <w:szCs w:val="20"/>
                <w:lang w:eastAsia="pl-PL"/>
              </w:rPr>
              <w:t>0,77</w:t>
            </w:r>
          </w:p>
        </w:tc>
        <w:tc>
          <w:tcPr>
            <w:tcW w:w="247" w:type="pct"/>
            <w:tcBorders>
              <w:top w:val="dashed" w:sz="4" w:space="0" w:color="auto"/>
              <w:left w:val="single" w:sz="12" w:space="0" w:color="auto"/>
              <w:bottom w:val="single" w:sz="8" w:space="0" w:color="auto"/>
              <w:right w:val="single" w:sz="4" w:space="0" w:color="auto"/>
            </w:tcBorders>
            <w:shd w:val="clear" w:color="auto" w:fill="auto"/>
            <w:noWrap/>
            <w:vAlign w:val="center"/>
          </w:tcPr>
          <w:p w14:paraId="4981E5A6" w14:textId="77777777" w:rsidR="003A53E5" w:rsidRPr="006B32D7" w:rsidRDefault="003A53E5" w:rsidP="00480034">
            <w:pPr>
              <w:rPr>
                <w:rFonts w:cstheme="minorHAnsi"/>
                <w:bCs/>
                <w:szCs w:val="20"/>
                <w:lang w:eastAsia="pl-PL"/>
              </w:rPr>
            </w:pPr>
            <w:r w:rsidRPr="006B32D7">
              <w:rPr>
                <w:rFonts w:cstheme="minorHAnsi"/>
                <w:bCs/>
                <w:szCs w:val="20"/>
                <w:lang w:eastAsia="pl-PL"/>
              </w:rPr>
              <w:t>0,153</w:t>
            </w:r>
          </w:p>
        </w:tc>
        <w:tc>
          <w:tcPr>
            <w:tcW w:w="328" w:type="pct"/>
            <w:gridSpan w:val="2"/>
            <w:tcBorders>
              <w:top w:val="nil"/>
              <w:left w:val="nil"/>
              <w:bottom w:val="single" w:sz="8" w:space="0" w:color="auto"/>
              <w:right w:val="single" w:sz="4" w:space="0" w:color="auto"/>
            </w:tcBorders>
            <w:shd w:val="clear" w:color="auto" w:fill="auto"/>
            <w:noWrap/>
            <w:vAlign w:val="center"/>
          </w:tcPr>
          <w:p w14:paraId="1753DAD0" w14:textId="77777777" w:rsidR="003A53E5" w:rsidRPr="006B32D7" w:rsidRDefault="003A53E5" w:rsidP="00480034">
            <w:pPr>
              <w:rPr>
                <w:rFonts w:cstheme="minorHAnsi"/>
                <w:szCs w:val="20"/>
                <w:lang w:eastAsia="pl-PL"/>
              </w:rPr>
            </w:pPr>
            <w:r w:rsidRPr="006B32D7">
              <w:rPr>
                <w:rFonts w:cstheme="minorHAnsi"/>
                <w:szCs w:val="20"/>
                <w:lang w:eastAsia="pl-PL"/>
              </w:rPr>
              <w:t>0,125</w:t>
            </w:r>
          </w:p>
        </w:tc>
        <w:tc>
          <w:tcPr>
            <w:tcW w:w="294" w:type="pct"/>
            <w:tcBorders>
              <w:top w:val="dashed" w:sz="4" w:space="0" w:color="auto"/>
              <w:left w:val="nil"/>
              <w:bottom w:val="single" w:sz="8" w:space="0" w:color="auto"/>
              <w:right w:val="nil"/>
            </w:tcBorders>
            <w:shd w:val="clear" w:color="auto" w:fill="auto"/>
            <w:noWrap/>
            <w:vAlign w:val="center"/>
          </w:tcPr>
          <w:p w14:paraId="06FE184F" w14:textId="77777777" w:rsidR="003A53E5" w:rsidRPr="006B32D7" w:rsidRDefault="003A53E5" w:rsidP="00480034">
            <w:pPr>
              <w:rPr>
                <w:rFonts w:cstheme="minorHAnsi"/>
                <w:szCs w:val="20"/>
                <w:lang w:eastAsia="pl-PL"/>
              </w:rPr>
            </w:pPr>
            <w:r w:rsidRPr="006B32D7">
              <w:rPr>
                <w:rFonts w:cstheme="minorHAnsi"/>
                <w:szCs w:val="20"/>
                <w:lang w:eastAsia="pl-PL"/>
              </w:rPr>
              <w:t>0,094</w:t>
            </w:r>
          </w:p>
        </w:tc>
        <w:tc>
          <w:tcPr>
            <w:tcW w:w="381" w:type="pct"/>
            <w:tcBorders>
              <w:top w:val="dashed" w:sz="4" w:space="0" w:color="auto"/>
              <w:left w:val="single" w:sz="12" w:space="0" w:color="auto"/>
              <w:bottom w:val="single" w:sz="8" w:space="0" w:color="auto"/>
              <w:right w:val="single" w:sz="4" w:space="0" w:color="auto"/>
            </w:tcBorders>
            <w:shd w:val="clear" w:color="auto" w:fill="auto"/>
            <w:noWrap/>
            <w:vAlign w:val="center"/>
          </w:tcPr>
          <w:p w14:paraId="5CF751C2" w14:textId="77777777" w:rsidR="003A53E5" w:rsidRPr="006B32D7" w:rsidRDefault="003A53E5" w:rsidP="00480034">
            <w:pPr>
              <w:rPr>
                <w:rFonts w:cstheme="minorHAnsi"/>
                <w:bCs/>
                <w:szCs w:val="20"/>
                <w:lang w:eastAsia="pl-PL"/>
              </w:rPr>
            </w:pPr>
            <w:r w:rsidRPr="006B32D7">
              <w:rPr>
                <w:rFonts w:cstheme="minorHAnsi"/>
                <w:bCs/>
                <w:szCs w:val="20"/>
                <w:lang w:eastAsia="pl-PL"/>
              </w:rPr>
              <w:t>0,163</w:t>
            </w:r>
          </w:p>
        </w:tc>
        <w:tc>
          <w:tcPr>
            <w:tcW w:w="311" w:type="pct"/>
            <w:gridSpan w:val="2"/>
            <w:tcBorders>
              <w:top w:val="nil"/>
              <w:left w:val="nil"/>
              <w:bottom w:val="single" w:sz="8" w:space="0" w:color="auto"/>
              <w:right w:val="single" w:sz="4" w:space="0" w:color="auto"/>
            </w:tcBorders>
            <w:shd w:val="clear" w:color="auto" w:fill="auto"/>
            <w:noWrap/>
            <w:vAlign w:val="center"/>
          </w:tcPr>
          <w:p w14:paraId="17086F1F" w14:textId="77777777" w:rsidR="003A53E5" w:rsidRPr="006B32D7" w:rsidRDefault="003A53E5" w:rsidP="00480034">
            <w:pPr>
              <w:jc w:val="left"/>
              <w:rPr>
                <w:rFonts w:cstheme="minorHAnsi"/>
                <w:szCs w:val="20"/>
                <w:lang w:eastAsia="pl-PL"/>
              </w:rPr>
            </w:pPr>
            <w:r w:rsidRPr="006B32D7">
              <w:rPr>
                <w:rFonts w:cstheme="minorHAnsi"/>
                <w:szCs w:val="20"/>
                <w:lang w:eastAsia="pl-PL"/>
              </w:rPr>
              <w:t>0,133</w:t>
            </w:r>
          </w:p>
        </w:tc>
        <w:tc>
          <w:tcPr>
            <w:tcW w:w="264" w:type="pct"/>
            <w:tcBorders>
              <w:top w:val="dashed" w:sz="4" w:space="0" w:color="auto"/>
              <w:left w:val="nil"/>
              <w:bottom w:val="single" w:sz="8" w:space="0" w:color="auto"/>
              <w:right w:val="nil"/>
            </w:tcBorders>
            <w:shd w:val="clear" w:color="auto" w:fill="auto"/>
            <w:noWrap/>
            <w:vAlign w:val="center"/>
          </w:tcPr>
          <w:p w14:paraId="399BC477" w14:textId="77777777" w:rsidR="003A53E5" w:rsidRPr="006B32D7" w:rsidRDefault="003A53E5" w:rsidP="00480034">
            <w:pPr>
              <w:jc w:val="left"/>
              <w:rPr>
                <w:rFonts w:cstheme="minorHAnsi"/>
                <w:szCs w:val="20"/>
                <w:lang w:eastAsia="pl-PL"/>
              </w:rPr>
            </w:pPr>
            <w:r w:rsidRPr="006B32D7">
              <w:rPr>
                <w:rFonts w:cstheme="minorHAnsi"/>
                <w:szCs w:val="20"/>
                <w:lang w:eastAsia="pl-PL"/>
              </w:rPr>
              <w:t>0,100</w:t>
            </w:r>
          </w:p>
        </w:tc>
        <w:tc>
          <w:tcPr>
            <w:tcW w:w="660" w:type="pct"/>
            <w:vMerge/>
            <w:tcBorders>
              <w:top w:val="single" w:sz="8" w:space="0" w:color="auto"/>
              <w:left w:val="single" w:sz="12" w:space="0" w:color="auto"/>
              <w:bottom w:val="single" w:sz="8" w:space="0" w:color="000000"/>
              <w:right w:val="single" w:sz="12" w:space="0" w:color="auto"/>
            </w:tcBorders>
            <w:shd w:val="clear" w:color="auto" w:fill="auto"/>
            <w:vAlign w:val="center"/>
          </w:tcPr>
          <w:p w14:paraId="27CCD8A8" w14:textId="77777777" w:rsidR="003A53E5" w:rsidRPr="006B32D7" w:rsidRDefault="003A53E5" w:rsidP="00480034">
            <w:pPr>
              <w:jc w:val="left"/>
              <w:rPr>
                <w:rFonts w:cstheme="minorHAnsi"/>
                <w:szCs w:val="20"/>
                <w:lang w:eastAsia="pl-PL"/>
              </w:rPr>
            </w:pPr>
          </w:p>
        </w:tc>
      </w:tr>
      <w:tr w:rsidR="003A53E5" w:rsidRPr="006B32D7" w14:paraId="63FA2EEA" w14:textId="77777777" w:rsidTr="0079039B">
        <w:trPr>
          <w:trHeight w:val="315"/>
        </w:trPr>
        <w:tc>
          <w:tcPr>
            <w:tcW w:w="5000" w:type="pct"/>
            <w:gridSpan w:val="13"/>
            <w:tcBorders>
              <w:top w:val="single" w:sz="8" w:space="0" w:color="auto"/>
              <w:left w:val="single" w:sz="12" w:space="0" w:color="auto"/>
              <w:bottom w:val="single" w:sz="8" w:space="0" w:color="auto"/>
              <w:right w:val="single" w:sz="12" w:space="0" w:color="000000"/>
            </w:tcBorders>
            <w:shd w:val="clear" w:color="auto" w:fill="auto"/>
            <w:noWrap/>
            <w:vAlign w:val="center"/>
          </w:tcPr>
          <w:p w14:paraId="3D89A134" w14:textId="77777777" w:rsidR="003A53E5" w:rsidRPr="006B32D7" w:rsidRDefault="003A53E5" w:rsidP="00480034">
            <w:pPr>
              <w:jc w:val="left"/>
              <w:rPr>
                <w:rFonts w:cstheme="minorHAnsi"/>
                <w:bCs/>
                <w:szCs w:val="20"/>
                <w:lang w:val="pl-PL" w:eastAsia="pl-PL"/>
              </w:rPr>
            </w:pPr>
            <w:r w:rsidRPr="006B32D7">
              <w:rPr>
                <w:rFonts w:cstheme="minorHAnsi"/>
                <w:bCs/>
                <w:szCs w:val="20"/>
                <w:lang w:val="pl-PL" w:eastAsia="pl-PL"/>
              </w:rPr>
              <w:t xml:space="preserve">Beton wzmocniony - współczynniki korekcyjne - należy dodać do wskaźnika dla betonu (dla każdych </w:t>
            </w:r>
            <w:smartTag w:uri="urn:schemas-microsoft-com:office:smarttags" w:element="metricconverter">
              <w:smartTagPr>
                <w:attr w:name="ProductID" w:val="100 kg"/>
              </w:smartTagPr>
              <w:r w:rsidRPr="006B32D7">
                <w:rPr>
                  <w:rFonts w:cstheme="minorHAnsi"/>
                  <w:bCs/>
                  <w:szCs w:val="20"/>
                  <w:lang w:val="pl-PL" w:eastAsia="pl-PL"/>
                </w:rPr>
                <w:t>100 kg</w:t>
              </w:r>
            </w:smartTag>
            <w:r w:rsidRPr="006B32D7">
              <w:rPr>
                <w:rFonts w:cstheme="minorHAnsi"/>
                <w:bCs/>
                <w:szCs w:val="20"/>
                <w:lang w:val="pl-PL" w:eastAsia="pl-PL"/>
              </w:rPr>
              <w:t xml:space="preserve"> wzmocnienia na </w:t>
            </w:r>
            <w:smartTag w:uri="urn:schemas-microsoft-com:office:smarttags" w:element="metricconverter">
              <w:smartTagPr>
                <w:attr w:name="ProductID" w:val="1 m3"/>
              </w:smartTagPr>
              <w:r w:rsidRPr="006B32D7">
                <w:rPr>
                  <w:rFonts w:cstheme="minorHAnsi"/>
                  <w:bCs/>
                  <w:szCs w:val="20"/>
                  <w:lang w:val="pl-PL" w:eastAsia="pl-PL"/>
                </w:rPr>
                <w:t>1 m3</w:t>
              </w:r>
            </w:smartTag>
            <w:r w:rsidRPr="006B32D7">
              <w:rPr>
                <w:rFonts w:cstheme="minorHAnsi"/>
                <w:bCs/>
                <w:szCs w:val="20"/>
                <w:lang w:val="pl-PL" w:eastAsia="pl-PL"/>
              </w:rPr>
              <w:t xml:space="preserve"> betonu)</w:t>
            </w:r>
          </w:p>
        </w:tc>
      </w:tr>
      <w:tr w:rsidR="003A53E5" w:rsidRPr="006B32D7" w14:paraId="53135EB1" w14:textId="77777777" w:rsidTr="0079039B">
        <w:trPr>
          <w:trHeight w:val="780"/>
        </w:trPr>
        <w:tc>
          <w:tcPr>
            <w:tcW w:w="1437" w:type="pct"/>
            <w:tcBorders>
              <w:top w:val="nil"/>
              <w:left w:val="single" w:sz="12" w:space="0" w:color="auto"/>
              <w:bottom w:val="single" w:sz="4" w:space="0" w:color="auto"/>
              <w:right w:val="single" w:sz="12" w:space="0" w:color="auto"/>
            </w:tcBorders>
            <w:shd w:val="clear" w:color="auto" w:fill="auto"/>
            <w:vAlign w:val="center"/>
          </w:tcPr>
          <w:p w14:paraId="0FE6BDD9" w14:textId="77777777" w:rsidR="003A53E5" w:rsidRPr="006B32D7" w:rsidRDefault="003A53E5" w:rsidP="00480034">
            <w:pPr>
              <w:rPr>
                <w:rFonts w:cstheme="minorHAnsi"/>
                <w:szCs w:val="20"/>
                <w:lang w:eastAsia="pl-PL"/>
              </w:rPr>
            </w:pPr>
            <w:r w:rsidRPr="006B32D7">
              <w:rPr>
                <w:rFonts w:cstheme="minorHAnsi"/>
                <w:szCs w:val="20"/>
                <w:lang w:eastAsia="pl-PL"/>
              </w:rPr>
              <w:t>wzmocnienie</w:t>
            </w:r>
          </w:p>
        </w:tc>
        <w:tc>
          <w:tcPr>
            <w:tcW w:w="369" w:type="pct"/>
            <w:tcBorders>
              <w:top w:val="nil"/>
              <w:left w:val="nil"/>
              <w:bottom w:val="dashed" w:sz="4" w:space="0" w:color="auto"/>
              <w:right w:val="single" w:sz="12" w:space="0" w:color="auto"/>
            </w:tcBorders>
            <w:shd w:val="clear" w:color="auto" w:fill="auto"/>
            <w:noWrap/>
            <w:vAlign w:val="center"/>
          </w:tcPr>
          <w:p w14:paraId="220DE475" w14:textId="77777777" w:rsidR="003A53E5" w:rsidRPr="006B32D7" w:rsidRDefault="003A53E5" w:rsidP="00480034">
            <w:pPr>
              <w:rPr>
                <w:rFonts w:cstheme="minorHAnsi"/>
                <w:bCs/>
                <w:szCs w:val="20"/>
                <w:lang w:eastAsia="pl-PL"/>
              </w:rPr>
            </w:pPr>
            <w:r w:rsidRPr="006B32D7">
              <w:rPr>
                <w:rFonts w:cstheme="minorHAnsi"/>
                <w:bCs/>
                <w:szCs w:val="20"/>
                <w:lang w:eastAsia="pl-PL"/>
              </w:rPr>
              <w:t>1,04</w:t>
            </w:r>
          </w:p>
        </w:tc>
        <w:tc>
          <w:tcPr>
            <w:tcW w:w="1097" w:type="pct"/>
            <w:gridSpan w:val="4"/>
            <w:tcBorders>
              <w:top w:val="nil"/>
              <w:left w:val="nil"/>
              <w:bottom w:val="dashed" w:sz="4" w:space="0" w:color="auto"/>
              <w:right w:val="single" w:sz="12" w:space="0" w:color="auto"/>
            </w:tcBorders>
            <w:shd w:val="clear" w:color="auto" w:fill="auto"/>
            <w:noWrap/>
            <w:vAlign w:val="center"/>
          </w:tcPr>
          <w:p w14:paraId="0A021FF1" w14:textId="77777777" w:rsidR="003A53E5" w:rsidRPr="006B32D7" w:rsidRDefault="003A53E5" w:rsidP="00480034">
            <w:pPr>
              <w:rPr>
                <w:rFonts w:cstheme="minorHAnsi"/>
                <w:bCs/>
                <w:szCs w:val="20"/>
                <w:lang w:eastAsia="pl-PL"/>
              </w:rPr>
            </w:pPr>
            <w:r w:rsidRPr="006B32D7">
              <w:rPr>
                <w:rFonts w:cstheme="minorHAnsi"/>
                <w:bCs/>
                <w:szCs w:val="20"/>
                <w:lang w:eastAsia="pl-PL"/>
              </w:rPr>
              <w:t>0,072</w:t>
            </w:r>
          </w:p>
        </w:tc>
        <w:tc>
          <w:tcPr>
            <w:tcW w:w="969" w:type="pct"/>
            <w:gridSpan w:val="4"/>
            <w:tcBorders>
              <w:top w:val="nil"/>
              <w:left w:val="nil"/>
              <w:bottom w:val="dashed" w:sz="4" w:space="0" w:color="auto"/>
              <w:right w:val="single" w:sz="12" w:space="0" w:color="auto"/>
            </w:tcBorders>
            <w:shd w:val="clear" w:color="auto" w:fill="auto"/>
            <w:noWrap/>
            <w:vAlign w:val="center"/>
          </w:tcPr>
          <w:p w14:paraId="0E902650" w14:textId="77777777" w:rsidR="003A53E5" w:rsidRPr="006B32D7" w:rsidRDefault="003A53E5" w:rsidP="00480034">
            <w:pPr>
              <w:rPr>
                <w:rFonts w:cstheme="minorHAnsi"/>
                <w:bCs/>
                <w:szCs w:val="20"/>
                <w:lang w:eastAsia="pl-PL"/>
              </w:rPr>
            </w:pPr>
            <w:r w:rsidRPr="006B32D7">
              <w:rPr>
                <w:rFonts w:cstheme="minorHAnsi"/>
                <w:bCs/>
                <w:szCs w:val="20"/>
                <w:lang w:eastAsia="pl-PL"/>
              </w:rPr>
              <w:t>0,077</w:t>
            </w:r>
          </w:p>
        </w:tc>
        <w:tc>
          <w:tcPr>
            <w:tcW w:w="1128" w:type="pct"/>
            <w:gridSpan w:val="3"/>
            <w:tcBorders>
              <w:top w:val="nil"/>
              <w:left w:val="nil"/>
              <w:bottom w:val="dashed" w:sz="4" w:space="0" w:color="auto"/>
              <w:right w:val="single" w:sz="12" w:space="0" w:color="auto"/>
            </w:tcBorders>
            <w:shd w:val="clear" w:color="auto" w:fill="auto"/>
            <w:vAlign w:val="center"/>
          </w:tcPr>
          <w:p w14:paraId="4B1A82A9" w14:textId="77777777" w:rsidR="003A53E5" w:rsidRPr="006B32D7" w:rsidRDefault="003A53E5" w:rsidP="00480034">
            <w:pPr>
              <w:jc w:val="left"/>
              <w:rPr>
                <w:rFonts w:cstheme="minorHAnsi"/>
                <w:szCs w:val="20"/>
                <w:lang w:val="pl-PL" w:eastAsia="pl-PL"/>
              </w:rPr>
            </w:pPr>
            <w:r w:rsidRPr="006B32D7">
              <w:rPr>
                <w:rFonts w:cstheme="minorHAnsi"/>
                <w:szCs w:val="20"/>
                <w:lang w:val="pl-PL" w:eastAsia="pl-PL"/>
              </w:rPr>
              <w:t xml:space="preserve">np: dla </w:t>
            </w:r>
            <w:smartTag w:uri="urn:schemas-microsoft-com:office:smarttags" w:element="metricconverter">
              <w:smartTagPr>
                <w:attr w:name="ProductID" w:val="250 kg"/>
              </w:smartTagPr>
              <w:r w:rsidRPr="006B32D7">
                <w:rPr>
                  <w:rFonts w:cstheme="minorHAnsi"/>
                  <w:szCs w:val="20"/>
                  <w:lang w:val="pl-PL" w:eastAsia="pl-PL"/>
                </w:rPr>
                <w:t>250 kg</w:t>
              </w:r>
            </w:smartTag>
            <w:r w:rsidRPr="006B32D7">
              <w:rPr>
                <w:rFonts w:cstheme="minorHAnsi"/>
                <w:szCs w:val="20"/>
                <w:lang w:val="pl-PL" w:eastAsia="pl-PL"/>
              </w:rPr>
              <w:t xml:space="preserve"> - 2,5 krotność tej wartości</w:t>
            </w:r>
            <w:r w:rsidRPr="006B32D7">
              <w:rPr>
                <w:rFonts w:cstheme="minorHAnsi"/>
                <w:szCs w:val="20"/>
                <w:lang w:val="pl-PL" w:eastAsia="pl-PL"/>
              </w:rPr>
              <w:br/>
              <w:t>beton wzmocniony - RC 25/30 Mpa - wzmocnienie - 110 kg/m3</w:t>
            </w:r>
            <w:r w:rsidRPr="006B32D7">
              <w:rPr>
                <w:rFonts w:cstheme="minorHAnsi"/>
                <w:szCs w:val="20"/>
                <w:lang w:val="pl-PL" w:eastAsia="pl-PL"/>
              </w:rPr>
              <w:br/>
              <w:t>wartość ES: 1,92 MJ/kg = (0,78 +(1,04*1,1))</w:t>
            </w:r>
          </w:p>
        </w:tc>
      </w:tr>
      <w:tr w:rsidR="003A53E5" w:rsidRPr="006B32D7" w14:paraId="79B0BF72" w14:textId="77777777" w:rsidTr="0079039B">
        <w:trPr>
          <w:trHeight w:val="270"/>
        </w:trPr>
        <w:tc>
          <w:tcPr>
            <w:tcW w:w="5000" w:type="pct"/>
            <w:gridSpan w:val="13"/>
            <w:tcBorders>
              <w:top w:val="single" w:sz="8" w:space="0" w:color="auto"/>
              <w:left w:val="single" w:sz="12" w:space="0" w:color="auto"/>
              <w:bottom w:val="single" w:sz="8" w:space="0" w:color="auto"/>
              <w:right w:val="single" w:sz="12" w:space="0" w:color="000000"/>
            </w:tcBorders>
            <w:shd w:val="clear" w:color="auto" w:fill="auto"/>
            <w:noWrap/>
            <w:vAlign w:val="center"/>
          </w:tcPr>
          <w:p w14:paraId="29248937" w14:textId="77777777" w:rsidR="003A53E5" w:rsidRPr="006B32D7" w:rsidRDefault="003A53E5" w:rsidP="00480034">
            <w:pPr>
              <w:jc w:val="left"/>
              <w:rPr>
                <w:rFonts w:cstheme="minorHAnsi"/>
                <w:bCs/>
                <w:szCs w:val="20"/>
                <w:lang w:val="pl-PL" w:eastAsia="pl-PL"/>
              </w:rPr>
            </w:pPr>
            <w:r w:rsidRPr="006B32D7">
              <w:rPr>
                <w:rFonts w:cstheme="minorHAnsi"/>
                <w:bCs/>
                <w:szCs w:val="20"/>
                <w:lang w:val="pl-PL" w:eastAsia="pl-PL"/>
              </w:rPr>
              <w:t>Beton prefabrykowany - współczynniki korekcyjne (dla każdego 1kg prefabrykowanego betonu)</w:t>
            </w:r>
          </w:p>
        </w:tc>
      </w:tr>
      <w:tr w:rsidR="003A53E5" w:rsidRPr="006B32D7" w14:paraId="44A57EBA" w14:textId="77777777" w:rsidTr="0079039B">
        <w:trPr>
          <w:trHeight w:val="270"/>
        </w:trPr>
        <w:tc>
          <w:tcPr>
            <w:tcW w:w="1437" w:type="pct"/>
            <w:tcBorders>
              <w:top w:val="nil"/>
              <w:left w:val="single" w:sz="12" w:space="0" w:color="auto"/>
              <w:bottom w:val="single" w:sz="4" w:space="0" w:color="auto"/>
              <w:right w:val="nil"/>
            </w:tcBorders>
            <w:shd w:val="clear" w:color="auto" w:fill="auto"/>
            <w:vAlign w:val="center"/>
          </w:tcPr>
          <w:p w14:paraId="0CAD68A9" w14:textId="77777777" w:rsidR="003A53E5" w:rsidRPr="006B32D7" w:rsidRDefault="003A53E5" w:rsidP="00480034">
            <w:pPr>
              <w:rPr>
                <w:rFonts w:cstheme="minorHAnsi"/>
                <w:szCs w:val="20"/>
                <w:lang w:eastAsia="pl-PL"/>
              </w:rPr>
            </w:pPr>
            <w:r w:rsidRPr="006B32D7">
              <w:rPr>
                <w:rFonts w:cstheme="minorHAnsi"/>
                <w:szCs w:val="20"/>
                <w:lang w:eastAsia="pl-PL"/>
              </w:rPr>
              <w:t>prefabrykacja</w:t>
            </w:r>
          </w:p>
        </w:tc>
        <w:tc>
          <w:tcPr>
            <w:tcW w:w="369" w:type="pct"/>
            <w:tcBorders>
              <w:top w:val="single" w:sz="8" w:space="0" w:color="auto"/>
              <w:left w:val="single" w:sz="12" w:space="0" w:color="auto"/>
              <w:bottom w:val="dashed" w:sz="4" w:space="0" w:color="auto"/>
              <w:right w:val="single" w:sz="12" w:space="0" w:color="000000"/>
            </w:tcBorders>
            <w:shd w:val="clear" w:color="auto" w:fill="auto"/>
            <w:noWrap/>
            <w:vAlign w:val="center"/>
          </w:tcPr>
          <w:p w14:paraId="7394D2C4" w14:textId="77777777" w:rsidR="003A53E5" w:rsidRPr="006B32D7" w:rsidRDefault="003A53E5" w:rsidP="00480034">
            <w:pPr>
              <w:rPr>
                <w:rFonts w:cstheme="minorHAnsi"/>
                <w:bCs/>
                <w:szCs w:val="20"/>
                <w:lang w:eastAsia="pl-PL"/>
              </w:rPr>
            </w:pPr>
            <w:r w:rsidRPr="006B32D7">
              <w:rPr>
                <w:rFonts w:cstheme="minorHAnsi"/>
                <w:bCs/>
                <w:szCs w:val="20"/>
                <w:lang w:eastAsia="pl-PL"/>
              </w:rPr>
              <w:t>0,45</w:t>
            </w:r>
          </w:p>
        </w:tc>
        <w:tc>
          <w:tcPr>
            <w:tcW w:w="1097" w:type="pct"/>
            <w:gridSpan w:val="4"/>
            <w:tcBorders>
              <w:top w:val="single" w:sz="8" w:space="0" w:color="auto"/>
              <w:left w:val="nil"/>
              <w:bottom w:val="dashed" w:sz="4" w:space="0" w:color="auto"/>
              <w:right w:val="single" w:sz="12" w:space="0" w:color="000000"/>
            </w:tcBorders>
            <w:shd w:val="clear" w:color="auto" w:fill="auto"/>
            <w:noWrap/>
            <w:vAlign w:val="center"/>
          </w:tcPr>
          <w:p w14:paraId="2F668BF6" w14:textId="77777777" w:rsidR="003A53E5" w:rsidRPr="006B32D7" w:rsidRDefault="003A53E5" w:rsidP="00480034">
            <w:pPr>
              <w:rPr>
                <w:rFonts w:cstheme="minorHAnsi"/>
                <w:bCs/>
                <w:szCs w:val="20"/>
                <w:lang w:eastAsia="pl-PL"/>
              </w:rPr>
            </w:pPr>
            <w:r w:rsidRPr="006B32D7">
              <w:rPr>
                <w:rFonts w:cstheme="minorHAnsi"/>
                <w:bCs/>
                <w:szCs w:val="20"/>
                <w:lang w:eastAsia="pl-PL"/>
              </w:rPr>
              <w:t>0,027</w:t>
            </w:r>
          </w:p>
        </w:tc>
        <w:tc>
          <w:tcPr>
            <w:tcW w:w="969" w:type="pct"/>
            <w:gridSpan w:val="4"/>
            <w:tcBorders>
              <w:top w:val="single" w:sz="8" w:space="0" w:color="auto"/>
              <w:left w:val="nil"/>
              <w:bottom w:val="dashed" w:sz="4" w:space="0" w:color="auto"/>
              <w:right w:val="single" w:sz="12" w:space="0" w:color="000000"/>
            </w:tcBorders>
            <w:shd w:val="clear" w:color="auto" w:fill="auto"/>
            <w:noWrap/>
            <w:vAlign w:val="center"/>
          </w:tcPr>
          <w:p w14:paraId="0C141F6E" w14:textId="77777777" w:rsidR="003A53E5" w:rsidRPr="006B32D7" w:rsidRDefault="003A53E5" w:rsidP="00480034">
            <w:pPr>
              <w:rPr>
                <w:rFonts w:cstheme="minorHAnsi"/>
                <w:bCs/>
                <w:szCs w:val="20"/>
                <w:lang w:eastAsia="pl-PL"/>
              </w:rPr>
            </w:pPr>
            <w:r w:rsidRPr="006B32D7">
              <w:rPr>
                <w:rFonts w:cstheme="minorHAnsi"/>
                <w:bCs/>
                <w:szCs w:val="20"/>
                <w:lang w:eastAsia="pl-PL"/>
              </w:rPr>
              <w:t>0,029</w:t>
            </w:r>
          </w:p>
        </w:tc>
        <w:tc>
          <w:tcPr>
            <w:tcW w:w="1128" w:type="pct"/>
            <w:gridSpan w:val="3"/>
            <w:tcBorders>
              <w:top w:val="nil"/>
              <w:left w:val="nil"/>
              <w:bottom w:val="nil"/>
              <w:right w:val="single" w:sz="12" w:space="0" w:color="auto"/>
            </w:tcBorders>
            <w:shd w:val="clear" w:color="auto" w:fill="auto"/>
            <w:vAlign w:val="center"/>
          </w:tcPr>
          <w:p w14:paraId="7B06883D" w14:textId="77777777" w:rsidR="003A53E5" w:rsidRPr="006B32D7" w:rsidRDefault="003A53E5" w:rsidP="00480034">
            <w:pPr>
              <w:jc w:val="left"/>
              <w:rPr>
                <w:rFonts w:cstheme="minorHAnsi"/>
                <w:szCs w:val="20"/>
                <w:lang w:eastAsia="pl-PL"/>
              </w:rPr>
            </w:pPr>
          </w:p>
        </w:tc>
      </w:tr>
      <w:tr w:rsidR="003A53E5" w:rsidRPr="006B32D7" w14:paraId="18C702AB" w14:textId="77777777" w:rsidTr="0079039B">
        <w:trPr>
          <w:trHeight w:val="315"/>
        </w:trPr>
        <w:tc>
          <w:tcPr>
            <w:tcW w:w="5000" w:type="pct"/>
            <w:gridSpan w:val="13"/>
            <w:tcBorders>
              <w:top w:val="single" w:sz="8" w:space="0" w:color="auto"/>
              <w:left w:val="single" w:sz="12" w:space="0" w:color="auto"/>
              <w:bottom w:val="single" w:sz="8" w:space="0" w:color="auto"/>
              <w:right w:val="single" w:sz="12" w:space="0" w:color="000000"/>
            </w:tcBorders>
            <w:shd w:val="clear" w:color="auto" w:fill="auto"/>
            <w:noWrap/>
            <w:vAlign w:val="center"/>
          </w:tcPr>
          <w:p w14:paraId="1BFB7512" w14:textId="77777777" w:rsidR="003A53E5" w:rsidRPr="006B32D7" w:rsidRDefault="003A53E5" w:rsidP="00480034">
            <w:pPr>
              <w:jc w:val="left"/>
              <w:rPr>
                <w:rFonts w:cstheme="minorHAnsi"/>
                <w:bCs/>
                <w:szCs w:val="20"/>
                <w:lang w:eastAsia="pl-PL"/>
              </w:rPr>
            </w:pPr>
            <w:r w:rsidRPr="006B32D7">
              <w:rPr>
                <w:rFonts w:cstheme="minorHAnsi"/>
                <w:bCs/>
                <w:szCs w:val="20"/>
                <w:lang w:eastAsia="pl-PL"/>
              </w:rPr>
              <w:t>bloczki betonowe</w:t>
            </w:r>
          </w:p>
        </w:tc>
      </w:tr>
      <w:tr w:rsidR="003A53E5" w:rsidRPr="006B32D7" w14:paraId="50EFD0A1"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25BE0668" w14:textId="77777777" w:rsidR="003A53E5" w:rsidRPr="006B32D7" w:rsidRDefault="003A53E5" w:rsidP="00480034">
            <w:pPr>
              <w:rPr>
                <w:rFonts w:cstheme="minorHAnsi"/>
                <w:szCs w:val="20"/>
                <w:lang w:eastAsia="pl-PL"/>
              </w:rPr>
            </w:pPr>
            <w:r w:rsidRPr="006B32D7">
              <w:rPr>
                <w:rFonts w:cstheme="minorHAnsi"/>
                <w:szCs w:val="20"/>
                <w:lang w:eastAsia="pl-PL"/>
              </w:rPr>
              <w:t>bloczek betonowy - 8 Mpa</w:t>
            </w:r>
          </w:p>
        </w:tc>
        <w:tc>
          <w:tcPr>
            <w:tcW w:w="369" w:type="pct"/>
            <w:tcBorders>
              <w:top w:val="nil"/>
              <w:left w:val="nil"/>
              <w:bottom w:val="dashed" w:sz="4" w:space="0" w:color="auto"/>
              <w:right w:val="single" w:sz="12" w:space="0" w:color="auto"/>
            </w:tcBorders>
            <w:shd w:val="clear" w:color="auto" w:fill="auto"/>
            <w:noWrap/>
            <w:vAlign w:val="center"/>
          </w:tcPr>
          <w:p w14:paraId="060884AC" w14:textId="77777777" w:rsidR="003A53E5" w:rsidRPr="006B32D7" w:rsidRDefault="003A53E5" w:rsidP="00480034">
            <w:pPr>
              <w:rPr>
                <w:rFonts w:cstheme="minorHAnsi"/>
                <w:bCs/>
                <w:szCs w:val="20"/>
                <w:lang w:eastAsia="pl-PL"/>
              </w:rPr>
            </w:pPr>
            <w:r w:rsidRPr="006B32D7">
              <w:rPr>
                <w:rFonts w:cstheme="minorHAnsi"/>
                <w:bCs/>
                <w:szCs w:val="20"/>
                <w:lang w:eastAsia="pl-PL"/>
              </w:rPr>
              <w:t>0,59</w:t>
            </w:r>
          </w:p>
        </w:tc>
        <w:tc>
          <w:tcPr>
            <w:tcW w:w="1097" w:type="pct"/>
            <w:gridSpan w:val="4"/>
            <w:tcBorders>
              <w:top w:val="nil"/>
              <w:left w:val="nil"/>
              <w:bottom w:val="dashed" w:sz="4" w:space="0" w:color="auto"/>
              <w:right w:val="single" w:sz="12" w:space="0" w:color="auto"/>
            </w:tcBorders>
            <w:shd w:val="clear" w:color="auto" w:fill="auto"/>
            <w:noWrap/>
            <w:vAlign w:val="center"/>
          </w:tcPr>
          <w:p w14:paraId="0FD67981" w14:textId="77777777" w:rsidR="003A53E5" w:rsidRPr="006B32D7" w:rsidRDefault="003A53E5" w:rsidP="00480034">
            <w:pPr>
              <w:rPr>
                <w:rFonts w:cstheme="minorHAnsi"/>
                <w:bCs/>
                <w:szCs w:val="20"/>
                <w:lang w:eastAsia="pl-PL"/>
              </w:rPr>
            </w:pPr>
            <w:r w:rsidRPr="006B32D7">
              <w:rPr>
                <w:rFonts w:cstheme="minorHAnsi"/>
                <w:bCs/>
                <w:szCs w:val="20"/>
                <w:lang w:eastAsia="pl-PL"/>
              </w:rPr>
              <w:t>0,059</w:t>
            </w:r>
          </w:p>
        </w:tc>
        <w:tc>
          <w:tcPr>
            <w:tcW w:w="969" w:type="pct"/>
            <w:gridSpan w:val="4"/>
            <w:tcBorders>
              <w:top w:val="nil"/>
              <w:left w:val="nil"/>
              <w:bottom w:val="dashed" w:sz="4" w:space="0" w:color="auto"/>
              <w:right w:val="single" w:sz="12" w:space="0" w:color="auto"/>
            </w:tcBorders>
            <w:shd w:val="clear" w:color="auto" w:fill="auto"/>
            <w:noWrap/>
            <w:vAlign w:val="center"/>
          </w:tcPr>
          <w:p w14:paraId="31FFF420" w14:textId="77777777" w:rsidR="003A53E5" w:rsidRPr="006B32D7" w:rsidRDefault="003A53E5" w:rsidP="00480034">
            <w:pPr>
              <w:rPr>
                <w:rFonts w:cstheme="minorHAnsi"/>
                <w:bCs/>
                <w:szCs w:val="20"/>
                <w:lang w:eastAsia="pl-PL"/>
              </w:rPr>
            </w:pPr>
            <w:r w:rsidRPr="006B32D7">
              <w:rPr>
                <w:rFonts w:cstheme="minorHAnsi"/>
                <w:bCs/>
                <w:szCs w:val="20"/>
                <w:lang w:eastAsia="pl-PL"/>
              </w:rPr>
              <w:t>0,063</w:t>
            </w:r>
          </w:p>
        </w:tc>
        <w:tc>
          <w:tcPr>
            <w:tcW w:w="1128" w:type="pct"/>
            <w:gridSpan w:val="3"/>
            <w:vMerge w:val="restart"/>
            <w:tcBorders>
              <w:top w:val="nil"/>
              <w:left w:val="single" w:sz="12" w:space="0" w:color="auto"/>
              <w:bottom w:val="nil"/>
              <w:right w:val="single" w:sz="12" w:space="0" w:color="auto"/>
            </w:tcBorders>
            <w:shd w:val="clear" w:color="auto" w:fill="auto"/>
            <w:vAlign w:val="center"/>
          </w:tcPr>
          <w:p w14:paraId="4345342F" w14:textId="77777777" w:rsidR="003A53E5" w:rsidRPr="006B32D7" w:rsidRDefault="003A53E5" w:rsidP="00480034">
            <w:pPr>
              <w:jc w:val="left"/>
              <w:rPr>
                <w:rFonts w:cstheme="minorHAnsi"/>
                <w:szCs w:val="20"/>
                <w:lang w:eastAsia="pl-PL"/>
              </w:rPr>
            </w:pPr>
          </w:p>
        </w:tc>
      </w:tr>
      <w:tr w:rsidR="003A53E5" w:rsidRPr="006B32D7" w14:paraId="45671702"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noWrap/>
            <w:vAlign w:val="center"/>
          </w:tcPr>
          <w:p w14:paraId="1B239D5D" w14:textId="77777777" w:rsidR="003A53E5" w:rsidRPr="006B32D7" w:rsidRDefault="003A53E5" w:rsidP="00480034">
            <w:pPr>
              <w:rPr>
                <w:rFonts w:cstheme="minorHAnsi"/>
                <w:szCs w:val="20"/>
                <w:lang w:eastAsia="pl-PL"/>
              </w:rPr>
            </w:pPr>
            <w:r w:rsidRPr="006B32D7">
              <w:rPr>
                <w:rFonts w:cstheme="minorHAnsi"/>
                <w:szCs w:val="20"/>
                <w:lang w:eastAsia="pl-PL"/>
              </w:rPr>
              <w:t>bloczek betonowy - 10 MPa</w:t>
            </w:r>
          </w:p>
        </w:tc>
        <w:tc>
          <w:tcPr>
            <w:tcW w:w="369" w:type="pct"/>
            <w:tcBorders>
              <w:top w:val="dashed" w:sz="4" w:space="0" w:color="auto"/>
              <w:left w:val="nil"/>
              <w:bottom w:val="dashed" w:sz="4" w:space="0" w:color="auto"/>
              <w:right w:val="single" w:sz="12" w:space="0" w:color="auto"/>
            </w:tcBorders>
            <w:shd w:val="clear" w:color="auto" w:fill="auto"/>
            <w:noWrap/>
            <w:vAlign w:val="center"/>
          </w:tcPr>
          <w:p w14:paraId="4058A957" w14:textId="77777777" w:rsidR="003A53E5" w:rsidRPr="006B32D7" w:rsidRDefault="003A53E5" w:rsidP="00480034">
            <w:pPr>
              <w:rPr>
                <w:rFonts w:cstheme="minorHAnsi"/>
                <w:bCs/>
                <w:szCs w:val="20"/>
                <w:lang w:eastAsia="pl-PL"/>
              </w:rPr>
            </w:pPr>
            <w:r w:rsidRPr="006B32D7">
              <w:rPr>
                <w:rFonts w:cstheme="minorHAnsi"/>
                <w:bCs/>
                <w:szCs w:val="20"/>
                <w:lang w:eastAsia="pl-PL"/>
              </w:rPr>
              <w:t>0,67</w:t>
            </w:r>
          </w:p>
        </w:tc>
        <w:tc>
          <w:tcPr>
            <w:tcW w:w="1097" w:type="pct"/>
            <w:gridSpan w:val="4"/>
            <w:tcBorders>
              <w:top w:val="dashed" w:sz="4" w:space="0" w:color="auto"/>
              <w:left w:val="nil"/>
              <w:bottom w:val="dashed" w:sz="4" w:space="0" w:color="auto"/>
              <w:right w:val="single" w:sz="12" w:space="0" w:color="auto"/>
            </w:tcBorders>
            <w:shd w:val="clear" w:color="auto" w:fill="auto"/>
            <w:noWrap/>
            <w:vAlign w:val="center"/>
          </w:tcPr>
          <w:p w14:paraId="24653D0F" w14:textId="77777777" w:rsidR="003A53E5" w:rsidRPr="006B32D7" w:rsidRDefault="003A53E5" w:rsidP="00480034">
            <w:pPr>
              <w:rPr>
                <w:rFonts w:cstheme="minorHAnsi"/>
                <w:bCs/>
                <w:szCs w:val="20"/>
                <w:lang w:eastAsia="pl-PL"/>
              </w:rPr>
            </w:pPr>
            <w:r w:rsidRPr="006B32D7">
              <w:rPr>
                <w:rFonts w:cstheme="minorHAnsi"/>
                <w:bCs/>
                <w:szCs w:val="20"/>
                <w:lang w:eastAsia="pl-PL"/>
              </w:rPr>
              <w:t>0,073</w:t>
            </w:r>
          </w:p>
        </w:tc>
        <w:tc>
          <w:tcPr>
            <w:tcW w:w="969" w:type="pct"/>
            <w:gridSpan w:val="4"/>
            <w:tcBorders>
              <w:top w:val="nil"/>
              <w:left w:val="nil"/>
              <w:bottom w:val="dashed" w:sz="4" w:space="0" w:color="auto"/>
              <w:right w:val="single" w:sz="12" w:space="0" w:color="auto"/>
            </w:tcBorders>
            <w:shd w:val="clear" w:color="auto" w:fill="auto"/>
            <w:noWrap/>
            <w:vAlign w:val="center"/>
          </w:tcPr>
          <w:p w14:paraId="5AE422BE" w14:textId="77777777" w:rsidR="003A53E5" w:rsidRPr="006B32D7" w:rsidRDefault="003A53E5" w:rsidP="00480034">
            <w:pPr>
              <w:rPr>
                <w:rFonts w:cstheme="minorHAnsi"/>
                <w:bCs/>
                <w:szCs w:val="20"/>
                <w:lang w:eastAsia="pl-PL"/>
              </w:rPr>
            </w:pPr>
            <w:r w:rsidRPr="006B32D7">
              <w:rPr>
                <w:rFonts w:cstheme="minorHAnsi"/>
                <w:bCs/>
                <w:szCs w:val="20"/>
                <w:lang w:eastAsia="pl-PL"/>
              </w:rPr>
              <w:t>0,078</w:t>
            </w:r>
          </w:p>
        </w:tc>
        <w:tc>
          <w:tcPr>
            <w:tcW w:w="1128" w:type="pct"/>
            <w:gridSpan w:val="3"/>
            <w:vMerge/>
            <w:tcBorders>
              <w:top w:val="nil"/>
              <w:left w:val="single" w:sz="12" w:space="0" w:color="auto"/>
              <w:bottom w:val="nil"/>
              <w:right w:val="single" w:sz="12" w:space="0" w:color="auto"/>
            </w:tcBorders>
            <w:shd w:val="clear" w:color="auto" w:fill="auto"/>
            <w:vAlign w:val="center"/>
          </w:tcPr>
          <w:p w14:paraId="7D15B8FF" w14:textId="77777777" w:rsidR="003A53E5" w:rsidRPr="006B32D7" w:rsidRDefault="003A53E5" w:rsidP="00480034">
            <w:pPr>
              <w:jc w:val="left"/>
              <w:rPr>
                <w:rFonts w:cstheme="minorHAnsi"/>
                <w:szCs w:val="20"/>
                <w:lang w:eastAsia="pl-PL"/>
              </w:rPr>
            </w:pPr>
          </w:p>
        </w:tc>
      </w:tr>
      <w:tr w:rsidR="003A53E5" w:rsidRPr="006B32D7" w14:paraId="207AFC15"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noWrap/>
            <w:vAlign w:val="center"/>
          </w:tcPr>
          <w:p w14:paraId="1EEA71AF" w14:textId="77777777" w:rsidR="003A53E5" w:rsidRPr="006B32D7" w:rsidRDefault="003A53E5" w:rsidP="00480034">
            <w:pPr>
              <w:rPr>
                <w:rFonts w:cstheme="minorHAnsi"/>
                <w:szCs w:val="20"/>
                <w:lang w:eastAsia="pl-PL"/>
              </w:rPr>
            </w:pPr>
            <w:r w:rsidRPr="006B32D7">
              <w:rPr>
                <w:rFonts w:cstheme="minorHAnsi"/>
                <w:szCs w:val="20"/>
                <w:lang w:eastAsia="pl-PL"/>
              </w:rPr>
              <w:t>bloczek betonowy -12 MPa</w:t>
            </w:r>
          </w:p>
        </w:tc>
        <w:tc>
          <w:tcPr>
            <w:tcW w:w="369" w:type="pct"/>
            <w:tcBorders>
              <w:top w:val="dashed" w:sz="4" w:space="0" w:color="auto"/>
              <w:left w:val="nil"/>
              <w:bottom w:val="dashed" w:sz="4" w:space="0" w:color="auto"/>
              <w:right w:val="single" w:sz="12" w:space="0" w:color="auto"/>
            </w:tcBorders>
            <w:shd w:val="clear" w:color="auto" w:fill="auto"/>
            <w:noWrap/>
            <w:vAlign w:val="center"/>
          </w:tcPr>
          <w:p w14:paraId="231804C4" w14:textId="77777777" w:rsidR="003A53E5" w:rsidRPr="006B32D7" w:rsidRDefault="003A53E5" w:rsidP="00480034">
            <w:pPr>
              <w:rPr>
                <w:rFonts w:cstheme="minorHAnsi"/>
                <w:bCs/>
                <w:szCs w:val="20"/>
                <w:lang w:eastAsia="pl-PL"/>
              </w:rPr>
            </w:pPr>
            <w:r w:rsidRPr="006B32D7">
              <w:rPr>
                <w:rFonts w:cstheme="minorHAnsi"/>
                <w:bCs/>
                <w:szCs w:val="20"/>
                <w:lang w:eastAsia="pl-PL"/>
              </w:rPr>
              <w:t>0,72</w:t>
            </w:r>
          </w:p>
        </w:tc>
        <w:tc>
          <w:tcPr>
            <w:tcW w:w="1097" w:type="pct"/>
            <w:gridSpan w:val="4"/>
            <w:tcBorders>
              <w:top w:val="dashed" w:sz="4" w:space="0" w:color="auto"/>
              <w:left w:val="nil"/>
              <w:bottom w:val="dashed" w:sz="4" w:space="0" w:color="auto"/>
              <w:right w:val="single" w:sz="12" w:space="0" w:color="auto"/>
            </w:tcBorders>
            <w:shd w:val="clear" w:color="auto" w:fill="auto"/>
            <w:noWrap/>
            <w:vAlign w:val="center"/>
          </w:tcPr>
          <w:p w14:paraId="6B7BA3E6" w14:textId="77777777" w:rsidR="003A53E5" w:rsidRPr="006B32D7" w:rsidRDefault="003A53E5" w:rsidP="00480034">
            <w:pPr>
              <w:rPr>
                <w:rFonts w:cstheme="minorHAnsi"/>
                <w:bCs/>
                <w:szCs w:val="20"/>
                <w:lang w:eastAsia="pl-PL"/>
              </w:rPr>
            </w:pPr>
            <w:r w:rsidRPr="006B32D7">
              <w:rPr>
                <w:rFonts w:cstheme="minorHAnsi"/>
                <w:bCs/>
                <w:szCs w:val="20"/>
                <w:lang w:eastAsia="pl-PL"/>
              </w:rPr>
              <w:t>0,082</w:t>
            </w:r>
          </w:p>
        </w:tc>
        <w:tc>
          <w:tcPr>
            <w:tcW w:w="969" w:type="pct"/>
            <w:gridSpan w:val="4"/>
            <w:tcBorders>
              <w:top w:val="nil"/>
              <w:left w:val="nil"/>
              <w:bottom w:val="dashed" w:sz="4" w:space="0" w:color="auto"/>
              <w:right w:val="single" w:sz="12" w:space="0" w:color="auto"/>
            </w:tcBorders>
            <w:shd w:val="clear" w:color="auto" w:fill="auto"/>
            <w:noWrap/>
            <w:vAlign w:val="center"/>
          </w:tcPr>
          <w:p w14:paraId="014BA073" w14:textId="77777777" w:rsidR="003A53E5" w:rsidRPr="006B32D7" w:rsidRDefault="003A53E5" w:rsidP="00480034">
            <w:pPr>
              <w:rPr>
                <w:rFonts w:cstheme="minorHAnsi"/>
                <w:bCs/>
                <w:szCs w:val="20"/>
                <w:lang w:eastAsia="pl-PL"/>
              </w:rPr>
            </w:pPr>
            <w:r w:rsidRPr="006B32D7">
              <w:rPr>
                <w:rFonts w:cstheme="minorHAnsi"/>
                <w:bCs/>
                <w:szCs w:val="20"/>
                <w:lang w:eastAsia="pl-PL"/>
              </w:rPr>
              <w:t>0,088</w:t>
            </w:r>
          </w:p>
        </w:tc>
        <w:tc>
          <w:tcPr>
            <w:tcW w:w="1128" w:type="pct"/>
            <w:gridSpan w:val="3"/>
            <w:vMerge/>
            <w:tcBorders>
              <w:top w:val="nil"/>
              <w:left w:val="single" w:sz="12" w:space="0" w:color="auto"/>
              <w:bottom w:val="nil"/>
              <w:right w:val="single" w:sz="12" w:space="0" w:color="auto"/>
            </w:tcBorders>
            <w:shd w:val="clear" w:color="auto" w:fill="auto"/>
            <w:vAlign w:val="center"/>
          </w:tcPr>
          <w:p w14:paraId="4D5712D9" w14:textId="77777777" w:rsidR="003A53E5" w:rsidRPr="006B32D7" w:rsidRDefault="003A53E5" w:rsidP="00480034">
            <w:pPr>
              <w:jc w:val="left"/>
              <w:rPr>
                <w:rFonts w:cstheme="minorHAnsi"/>
                <w:szCs w:val="20"/>
                <w:lang w:eastAsia="pl-PL"/>
              </w:rPr>
            </w:pPr>
          </w:p>
        </w:tc>
      </w:tr>
      <w:tr w:rsidR="003A53E5" w:rsidRPr="006B32D7" w14:paraId="7157E5BB" w14:textId="77777777" w:rsidTr="0079039B">
        <w:trPr>
          <w:trHeight w:val="300"/>
        </w:trPr>
        <w:tc>
          <w:tcPr>
            <w:tcW w:w="1437" w:type="pct"/>
            <w:tcBorders>
              <w:top w:val="nil"/>
              <w:left w:val="single" w:sz="12" w:space="0" w:color="auto"/>
              <w:bottom w:val="nil"/>
              <w:right w:val="single" w:sz="12" w:space="0" w:color="auto"/>
            </w:tcBorders>
            <w:shd w:val="clear" w:color="auto" w:fill="auto"/>
            <w:noWrap/>
            <w:vAlign w:val="center"/>
          </w:tcPr>
          <w:p w14:paraId="29256A20" w14:textId="77777777" w:rsidR="003A53E5" w:rsidRPr="006B32D7" w:rsidRDefault="003A53E5" w:rsidP="00480034">
            <w:pPr>
              <w:rPr>
                <w:rFonts w:cstheme="minorHAnsi"/>
                <w:szCs w:val="20"/>
                <w:lang w:eastAsia="pl-PL"/>
              </w:rPr>
            </w:pPr>
            <w:r w:rsidRPr="006B32D7">
              <w:rPr>
                <w:rFonts w:cstheme="minorHAnsi"/>
                <w:szCs w:val="20"/>
                <w:lang w:eastAsia="pl-PL"/>
              </w:rPr>
              <w:t>bloczek betonowy -13 MPa</w:t>
            </w:r>
          </w:p>
        </w:tc>
        <w:tc>
          <w:tcPr>
            <w:tcW w:w="369" w:type="pct"/>
            <w:tcBorders>
              <w:top w:val="dashed" w:sz="4" w:space="0" w:color="auto"/>
              <w:left w:val="nil"/>
              <w:bottom w:val="nil"/>
              <w:right w:val="single" w:sz="12" w:space="0" w:color="auto"/>
            </w:tcBorders>
            <w:shd w:val="clear" w:color="auto" w:fill="auto"/>
            <w:noWrap/>
            <w:vAlign w:val="center"/>
          </w:tcPr>
          <w:p w14:paraId="1B6525D1" w14:textId="77777777" w:rsidR="003A53E5" w:rsidRPr="006B32D7" w:rsidRDefault="003A53E5" w:rsidP="00480034">
            <w:pPr>
              <w:rPr>
                <w:rFonts w:cstheme="minorHAnsi"/>
                <w:bCs/>
                <w:szCs w:val="20"/>
                <w:lang w:eastAsia="pl-PL"/>
              </w:rPr>
            </w:pPr>
            <w:r w:rsidRPr="006B32D7">
              <w:rPr>
                <w:rFonts w:cstheme="minorHAnsi"/>
                <w:bCs/>
                <w:szCs w:val="20"/>
                <w:lang w:eastAsia="pl-PL"/>
              </w:rPr>
              <w:t>0,83</w:t>
            </w:r>
          </w:p>
        </w:tc>
        <w:tc>
          <w:tcPr>
            <w:tcW w:w="1097" w:type="pct"/>
            <w:gridSpan w:val="4"/>
            <w:tcBorders>
              <w:top w:val="dashed" w:sz="4" w:space="0" w:color="auto"/>
              <w:left w:val="nil"/>
              <w:bottom w:val="nil"/>
              <w:right w:val="single" w:sz="12" w:space="0" w:color="auto"/>
            </w:tcBorders>
            <w:shd w:val="clear" w:color="auto" w:fill="auto"/>
            <w:noWrap/>
            <w:vAlign w:val="center"/>
          </w:tcPr>
          <w:p w14:paraId="126894C0" w14:textId="77777777" w:rsidR="003A53E5" w:rsidRPr="006B32D7" w:rsidRDefault="003A53E5" w:rsidP="00480034">
            <w:pPr>
              <w:rPr>
                <w:rFonts w:cstheme="minorHAnsi"/>
                <w:bCs/>
                <w:szCs w:val="20"/>
                <w:lang w:eastAsia="pl-PL"/>
              </w:rPr>
            </w:pPr>
            <w:r w:rsidRPr="006B32D7">
              <w:rPr>
                <w:rFonts w:cstheme="minorHAnsi"/>
                <w:bCs/>
                <w:szCs w:val="20"/>
                <w:lang w:eastAsia="pl-PL"/>
              </w:rPr>
              <w:t>0,100</w:t>
            </w:r>
          </w:p>
        </w:tc>
        <w:tc>
          <w:tcPr>
            <w:tcW w:w="969" w:type="pct"/>
            <w:gridSpan w:val="4"/>
            <w:tcBorders>
              <w:top w:val="nil"/>
              <w:left w:val="nil"/>
              <w:bottom w:val="dashed" w:sz="4" w:space="0" w:color="auto"/>
              <w:right w:val="single" w:sz="12" w:space="0" w:color="auto"/>
            </w:tcBorders>
            <w:shd w:val="clear" w:color="auto" w:fill="auto"/>
            <w:noWrap/>
            <w:vAlign w:val="center"/>
          </w:tcPr>
          <w:p w14:paraId="511F4AB6" w14:textId="77777777" w:rsidR="003A53E5" w:rsidRPr="006B32D7" w:rsidRDefault="003A53E5" w:rsidP="00480034">
            <w:pPr>
              <w:rPr>
                <w:rFonts w:cstheme="minorHAnsi"/>
                <w:bCs/>
                <w:szCs w:val="20"/>
                <w:lang w:eastAsia="pl-PL"/>
              </w:rPr>
            </w:pPr>
            <w:r w:rsidRPr="006B32D7">
              <w:rPr>
                <w:rFonts w:cstheme="minorHAnsi"/>
                <w:bCs/>
                <w:szCs w:val="20"/>
                <w:lang w:eastAsia="pl-PL"/>
              </w:rPr>
              <w:t>0,107</w:t>
            </w:r>
          </w:p>
        </w:tc>
        <w:tc>
          <w:tcPr>
            <w:tcW w:w="1128" w:type="pct"/>
            <w:gridSpan w:val="3"/>
            <w:vMerge/>
            <w:tcBorders>
              <w:top w:val="nil"/>
              <w:left w:val="single" w:sz="12" w:space="0" w:color="auto"/>
              <w:bottom w:val="nil"/>
              <w:right w:val="single" w:sz="12" w:space="0" w:color="auto"/>
            </w:tcBorders>
            <w:shd w:val="clear" w:color="auto" w:fill="auto"/>
            <w:vAlign w:val="center"/>
          </w:tcPr>
          <w:p w14:paraId="38821477" w14:textId="77777777" w:rsidR="003A53E5" w:rsidRPr="006B32D7" w:rsidRDefault="003A53E5" w:rsidP="00480034">
            <w:pPr>
              <w:jc w:val="left"/>
              <w:rPr>
                <w:rFonts w:cstheme="minorHAnsi"/>
                <w:szCs w:val="20"/>
                <w:lang w:eastAsia="pl-PL"/>
              </w:rPr>
            </w:pPr>
          </w:p>
        </w:tc>
      </w:tr>
      <w:tr w:rsidR="003A53E5" w:rsidRPr="006B32D7" w14:paraId="3ED4C983" w14:textId="77777777" w:rsidTr="0079039B">
        <w:trPr>
          <w:trHeight w:val="315"/>
        </w:trPr>
        <w:tc>
          <w:tcPr>
            <w:tcW w:w="1437" w:type="pct"/>
            <w:tcBorders>
              <w:top w:val="single" w:sz="4" w:space="0" w:color="auto"/>
              <w:left w:val="single" w:sz="12" w:space="0" w:color="auto"/>
              <w:bottom w:val="single" w:sz="4" w:space="0" w:color="auto"/>
              <w:right w:val="single" w:sz="12" w:space="0" w:color="auto"/>
            </w:tcBorders>
            <w:shd w:val="clear" w:color="auto" w:fill="auto"/>
            <w:vAlign w:val="center"/>
          </w:tcPr>
          <w:p w14:paraId="5415223B" w14:textId="77777777" w:rsidR="003A53E5" w:rsidRPr="006B32D7" w:rsidRDefault="003A53E5" w:rsidP="00480034">
            <w:pPr>
              <w:rPr>
                <w:rFonts w:cstheme="minorHAnsi"/>
                <w:szCs w:val="20"/>
                <w:lang w:eastAsia="pl-PL"/>
              </w:rPr>
            </w:pPr>
            <w:r w:rsidRPr="006B32D7">
              <w:rPr>
                <w:rFonts w:cstheme="minorHAnsi"/>
                <w:szCs w:val="20"/>
                <w:lang w:eastAsia="pl-PL"/>
              </w:rPr>
              <w:t>bloczki betonu komórkowego</w:t>
            </w:r>
          </w:p>
        </w:tc>
        <w:tc>
          <w:tcPr>
            <w:tcW w:w="369" w:type="pct"/>
            <w:tcBorders>
              <w:top w:val="dashed" w:sz="4" w:space="0" w:color="auto"/>
              <w:left w:val="nil"/>
              <w:bottom w:val="dashed" w:sz="4" w:space="0" w:color="auto"/>
              <w:right w:val="single" w:sz="12" w:space="0" w:color="auto"/>
            </w:tcBorders>
            <w:shd w:val="clear" w:color="auto" w:fill="auto"/>
            <w:noWrap/>
            <w:vAlign w:val="center"/>
          </w:tcPr>
          <w:p w14:paraId="49CF0F78" w14:textId="77777777" w:rsidR="003A53E5" w:rsidRPr="006B32D7" w:rsidRDefault="003A53E5" w:rsidP="00480034">
            <w:pPr>
              <w:rPr>
                <w:rFonts w:cstheme="minorHAnsi"/>
                <w:bCs/>
                <w:szCs w:val="20"/>
                <w:lang w:eastAsia="pl-PL"/>
              </w:rPr>
            </w:pPr>
            <w:r w:rsidRPr="006B32D7">
              <w:rPr>
                <w:rFonts w:cstheme="minorHAnsi"/>
                <w:bCs/>
                <w:szCs w:val="20"/>
                <w:lang w:eastAsia="pl-PL"/>
              </w:rPr>
              <w:t>3,50</w:t>
            </w:r>
          </w:p>
        </w:tc>
        <w:tc>
          <w:tcPr>
            <w:tcW w:w="1097" w:type="pct"/>
            <w:gridSpan w:val="4"/>
            <w:tcBorders>
              <w:top w:val="dashed" w:sz="4" w:space="0" w:color="auto"/>
              <w:left w:val="nil"/>
              <w:bottom w:val="dashed" w:sz="4" w:space="0" w:color="auto"/>
              <w:right w:val="single" w:sz="12" w:space="0" w:color="auto"/>
            </w:tcBorders>
            <w:shd w:val="clear" w:color="auto" w:fill="auto"/>
            <w:noWrap/>
            <w:vAlign w:val="center"/>
          </w:tcPr>
          <w:p w14:paraId="279146DC" w14:textId="77777777" w:rsidR="003A53E5" w:rsidRPr="006B32D7" w:rsidRDefault="003A53E5" w:rsidP="00480034">
            <w:pPr>
              <w:rPr>
                <w:rFonts w:cstheme="minorHAnsi"/>
                <w:bCs/>
                <w:szCs w:val="20"/>
                <w:lang w:eastAsia="pl-PL"/>
              </w:rPr>
            </w:pPr>
            <w:r w:rsidRPr="006B32D7">
              <w:rPr>
                <w:rFonts w:cstheme="minorHAnsi"/>
                <w:bCs/>
                <w:szCs w:val="20"/>
                <w:lang w:eastAsia="pl-PL"/>
              </w:rPr>
              <w:t>0,24 do 0,375</w:t>
            </w:r>
          </w:p>
        </w:tc>
        <w:tc>
          <w:tcPr>
            <w:tcW w:w="969" w:type="pct"/>
            <w:gridSpan w:val="4"/>
            <w:tcBorders>
              <w:top w:val="dashed" w:sz="4" w:space="0" w:color="auto"/>
              <w:left w:val="nil"/>
              <w:bottom w:val="dashed" w:sz="4" w:space="0" w:color="auto"/>
              <w:right w:val="single" w:sz="12" w:space="0" w:color="auto"/>
            </w:tcBorders>
            <w:shd w:val="clear" w:color="auto" w:fill="auto"/>
            <w:noWrap/>
            <w:vAlign w:val="center"/>
          </w:tcPr>
          <w:p w14:paraId="0B583EB7"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dashed" w:sz="4" w:space="0" w:color="auto"/>
              <w:left w:val="nil"/>
              <w:bottom w:val="dashed" w:sz="4" w:space="0" w:color="auto"/>
              <w:right w:val="single" w:sz="12" w:space="0" w:color="auto"/>
            </w:tcBorders>
            <w:shd w:val="clear" w:color="auto" w:fill="auto"/>
            <w:vAlign w:val="center"/>
          </w:tcPr>
          <w:p w14:paraId="536AAF52" w14:textId="77777777" w:rsidR="003A53E5" w:rsidRPr="006B32D7" w:rsidRDefault="003A53E5" w:rsidP="00480034">
            <w:pPr>
              <w:jc w:val="left"/>
              <w:rPr>
                <w:rFonts w:cstheme="minorHAnsi"/>
                <w:szCs w:val="20"/>
                <w:lang w:eastAsia="pl-PL"/>
              </w:rPr>
            </w:pPr>
          </w:p>
        </w:tc>
      </w:tr>
      <w:tr w:rsidR="003A53E5" w:rsidRPr="006B32D7" w14:paraId="2A1C0ABC" w14:textId="77777777" w:rsidTr="0079039B">
        <w:trPr>
          <w:trHeight w:val="315"/>
        </w:trPr>
        <w:tc>
          <w:tcPr>
            <w:tcW w:w="5000" w:type="pct"/>
            <w:gridSpan w:val="13"/>
            <w:tcBorders>
              <w:top w:val="single" w:sz="8" w:space="0" w:color="auto"/>
              <w:left w:val="single" w:sz="12" w:space="0" w:color="auto"/>
              <w:bottom w:val="single" w:sz="8" w:space="0" w:color="auto"/>
              <w:right w:val="single" w:sz="12" w:space="0" w:color="000000"/>
            </w:tcBorders>
            <w:shd w:val="clear" w:color="auto" w:fill="auto"/>
            <w:noWrap/>
            <w:vAlign w:val="center"/>
          </w:tcPr>
          <w:p w14:paraId="04436F93" w14:textId="77777777" w:rsidR="003A53E5" w:rsidRPr="006B32D7" w:rsidRDefault="003A53E5" w:rsidP="00480034">
            <w:pPr>
              <w:jc w:val="left"/>
              <w:rPr>
                <w:rFonts w:cstheme="minorHAnsi"/>
                <w:bCs/>
                <w:szCs w:val="20"/>
                <w:lang w:val="pl-PL" w:eastAsia="pl-PL"/>
              </w:rPr>
            </w:pPr>
            <w:r w:rsidRPr="006B32D7">
              <w:rPr>
                <w:rFonts w:cstheme="minorHAnsi"/>
                <w:bCs/>
                <w:szCs w:val="20"/>
                <w:lang w:val="pl-PL" w:eastAsia="pl-PL"/>
              </w:rPr>
              <w:t>zawartość cementu CEM I - kg CEM I/m3 betonu</w:t>
            </w:r>
          </w:p>
        </w:tc>
      </w:tr>
      <w:tr w:rsidR="003A53E5" w:rsidRPr="006B32D7" w14:paraId="6454ACBB" w14:textId="77777777" w:rsidTr="0079039B">
        <w:trPr>
          <w:trHeight w:val="300"/>
        </w:trPr>
        <w:tc>
          <w:tcPr>
            <w:tcW w:w="1437" w:type="pct"/>
            <w:tcBorders>
              <w:top w:val="nil"/>
              <w:left w:val="single" w:sz="12" w:space="0" w:color="auto"/>
              <w:bottom w:val="single" w:sz="4" w:space="0" w:color="auto"/>
              <w:right w:val="nil"/>
            </w:tcBorders>
            <w:shd w:val="clear" w:color="auto" w:fill="auto"/>
            <w:vAlign w:val="center"/>
          </w:tcPr>
          <w:p w14:paraId="10D487D8" w14:textId="77777777" w:rsidR="003A53E5" w:rsidRPr="006B32D7" w:rsidRDefault="003A53E5" w:rsidP="00480034">
            <w:pPr>
              <w:rPr>
                <w:rFonts w:cstheme="minorHAnsi"/>
                <w:szCs w:val="20"/>
                <w:lang w:eastAsia="pl-PL"/>
              </w:rPr>
            </w:pPr>
            <w:r w:rsidRPr="006B32D7">
              <w:rPr>
                <w:rFonts w:cstheme="minorHAnsi"/>
                <w:szCs w:val="20"/>
                <w:lang w:eastAsia="pl-PL"/>
              </w:rPr>
              <w:t>120 kg/m</w:t>
            </w:r>
            <w:r w:rsidRPr="006B32D7">
              <w:rPr>
                <w:rFonts w:cstheme="minorHAnsi"/>
                <w:szCs w:val="20"/>
                <w:vertAlign w:val="superscript"/>
                <w:lang w:eastAsia="pl-PL"/>
              </w:rPr>
              <w:t>3</w:t>
            </w:r>
          </w:p>
        </w:tc>
        <w:tc>
          <w:tcPr>
            <w:tcW w:w="369" w:type="pct"/>
            <w:tcBorders>
              <w:top w:val="nil"/>
              <w:left w:val="single" w:sz="12" w:space="0" w:color="auto"/>
              <w:bottom w:val="dashed" w:sz="4" w:space="0" w:color="auto"/>
              <w:right w:val="single" w:sz="12" w:space="0" w:color="000000"/>
            </w:tcBorders>
            <w:shd w:val="clear" w:color="auto" w:fill="auto"/>
            <w:noWrap/>
            <w:vAlign w:val="center"/>
          </w:tcPr>
          <w:p w14:paraId="446C3020" w14:textId="77777777" w:rsidR="003A53E5" w:rsidRPr="006B32D7" w:rsidRDefault="003A53E5" w:rsidP="00480034">
            <w:pPr>
              <w:rPr>
                <w:rFonts w:cstheme="minorHAnsi"/>
                <w:bCs/>
                <w:szCs w:val="20"/>
                <w:lang w:eastAsia="pl-PL"/>
              </w:rPr>
            </w:pPr>
            <w:r w:rsidRPr="006B32D7">
              <w:rPr>
                <w:rFonts w:cstheme="minorHAnsi"/>
                <w:bCs/>
                <w:szCs w:val="20"/>
                <w:lang w:eastAsia="pl-PL"/>
              </w:rPr>
              <w:t>0,49</w:t>
            </w:r>
          </w:p>
        </w:tc>
        <w:tc>
          <w:tcPr>
            <w:tcW w:w="1097" w:type="pct"/>
            <w:gridSpan w:val="4"/>
            <w:tcBorders>
              <w:top w:val="nil"/>
              <w:left w:val="nil"/>
              <w:bottom w:val="dashed" w:sz="4" w:space="0" w:color="auto"/>
              <w:right w:val="single" w:sz="12" w:space="0" w:color="000000"/>
            </w:tcBorders>
            <w:shd w:val="clear" w:color="auto" w:fill="auto"/>
            <w:noWrap/>
            <w:vAlign w:val="center"/>
          </w:tcPr>
          <w:p w14:paraId="057F207B" w14:textId="77777777" w:rsidR="003A53E5" w:rsidRPr="006B32D7" w:rsidRDefault="003A53E5" w:rsidP="00480034">
            <w:pPr>
              <w:rPr>
                <w:rFonts w:cstheme="minorHAnsi"/>
                <w:bCs/>
                <w:szCs w:val="20"/>
                <w:lang w:eastAsia="pl-PL"/>
              </w:rPr>
            </w:pPr>
            <w:r w:rsidRPr="006B32D7">
              <w:rPr>
                <w:rFonts w:cstheme="minorHAnsi"/>
                <w:bCs/>
                <w:szCs w:val="20"/>
                <w:lang w:eastAsia="pl-PL"/>
              </w:rPr>
              <w:t>0,060</w:t>
            </w:r>
          </w:p>
        </w:tc>
        <w:tc>
          <w:tcPr>
            <w:tcW w:w="969" w:type="pct"/>
            <w:gridSpan w:val="4"/>
            <w:tcBorders>
              <w:top w:val="nil"/>
              <w:left w:val="nil"/>
              <w:bottom w:val="dashed" w:sz="4" w:space="0" w:color="auto"/>
              <w:right w:val="single" w:sz="12" w:space="0" w:color="000000"/>
            </w:tcBorders>
            <w:shd w:val="clear" w:color="auto" w:fill="auto"/>
            <w:noWrap/>
            <w:vAlign w:val="center"/>
          </w:tcPr>
          <w:p w14:paraId="790DD4E3" w14:textId="77777777" w:rsidR="003A53E5" w:rsidRPr="006B32D7" w:rsidRDefault="003A53E5" w:rsidP="00480034">
            <w:pPr>
              <w:rPr>
                <w:rFonts w:cstheme="minorHAnsi"/>
                <w:bCs/>
                <w:szCs w:val="20"/>
                <w:lang w:eastAsia="pl-PL"/>
              </w:rPr>
            </w:pPr>
            <w:r w:rsidRPr="006B32D7">
              <w:rPr>
                <w:rFonts w:cstheme="minorHAnsi"/>
                <w:bCs/>
                <w:szCs w:val="20"/>
                <w:lang w:eastAsia="pl-PL"/>
              </w:rPr>
              <w:t>0,064</w:t>
            </w:r>
          </w:p>
        </w:tc>
        <w:tc>
          <w:tcPr>
            <w:tcW w:w="1128" w:type="pct"/>
            <w:gridSpan w:val="3"/>
            <w:vMerge w:val="restart"/>
            <w:tcBorders>
              <w:top w:val="nil"/>
              <w:left w:val="single" w:sz="12" w:space="0" w:color="auto"/>
              <w:bottom w:val="single" w:sz="8" w:space="0" w:color="000000"/>
              <w:right w:val="single" w:sz="12" w:space="0" w:color="auto"/>
            </w:tcBorders>
            <w:shd w:val="clear" w:color="auto" w:fill="auto"/>
            <w:vAlign w:val="center"/>
          </w:tcPr>
          <w:p w14:paraId="22AD103D" w14:textId="77777777" w:rsidR="003A53E5" w:rsidRPr="006B32D7" w:rsidRDefault="003A53E5" w:rsidP="00480034">
            <w:pPr>
              <w:jc w:val="left"/>
              <w:rPr>
                <w:rFonts w:cstheme="minorHAnsi"/>
                <w:szCs w:val="20"/>
                <w:lang w:eastAsia="pl-PL"/>
              </w:rPr>
            </w:pPr>
            <w:r w:rsidRPr="006B32D7">
              <w:rPr>
                <w:rFonts w:cstheme="minorHAnsi"/>
                <w:szCs w:val="20"/>
                <w:lang w:eastAsia="pl-PL"/>
              </w:rPr>
              <w:t>założenie: gęstość 2,350 kg/m3</w:t>
            </w:r>
          </w:p>
        </w:tc>
      </w:tr>
      <w:tr w:rsidR="003A53E5" w:rsidRPr="006B32D7" w14:paraId="6D7DE1AA" w14:textId="77777777" w:rsidTr="0079039B">
        <w:trPr>
          <w:trHeight w:val="300"/>
        </w:trPr>
        <w:tc>
          <w:tcPr>
            <w:tcW w:w="1437" w:type="pct"/>
            <w:tcBorders>
              <w:top w:val="nil"/>
              <w:left w:val="single" w:sz="12" w:space="0" w:color="auto"/>
              <w:bottom w:val="single" w:sz="4" w:space="0" w:color="auto"/>
              <w:right w:val="nil"/>
            </w:tcBorders>
            <w:shd w:val="clear" w:color="auto" w:fill="auto"/>
            <w:vAlign w:val="center"/>
          </w:tcPr>
          <w:p w14:paraId="1F736118" w14:textId="77777777" w:rsidR="003A53E5" w:rsidRPr="006B32D7" w:rsidRDefault="003A53E5" w:rsidP="00480034">
            <w:pPr>
              <w:rPr>
                <w:rFonts w:cstheme="minorHAnsi"/>
                <w:szCs w:val="20"/>
                <w:lang w:eastAsia="pl-PL"/>
              </w:rPr>
            </w:pPr>
            <w:r w:rsidRPr="006B32D7">
              <w:rPr>
                <w:rFonts w:cstheme="minorHAnsi"/>
                <w:szCs w:val="20"/>
                <w:lang w:eastAsia="pl-PL"/>
              </w:rPr>
              <w:t>200 kg/m</w:t>
            </w:r>
            <w:r w:rsidRPr="006B32D7">
              <w:rPr>
                <w:rFonts w:cstheme="minorHAnsi"/>
                <w:szCs w:val="20"/>
                <w:vertAlign w:val="superscript"/>
                <w:lang w:eastAsia="pl-PL"/>
              </w:rPr>
              <w:t>3</w:t>
            </w:r>
          </w:p>
        </w:tc>
        <w:tc>
          <w:tcPr>
            <w:tcW w:w="369" w:type="pct"/>
            <w:tcBorders>
              <w:top w:val="nil"/>
              <w:left w:val="single" w:sz="12" w:space="0" w:color="auto"/>
              <w:bottom w:val="dashed" w:sz="4" w:space="0" w:color="auto"/>
              <w:right w:val="single" w:sz="12" w:space="0" w:color="000000"/>
            </w:tcBorders>
            <w:shd w:val="clear" w:color="auto" w:fill="auto"/>
            <w:noWrap/>
            <w:vAlign w:val="center"/>
          </w:tcPr>
          <w:p w14:paraId="2860A36C" w14:textId="77777777" w:rsidR="003A53E5" w:rsidRPr="006B32D7" w:rsidRDefault="003A53E5" w:rsidP="00480034">
            <w:pPr>
              <w:rPr>
                <w:rFonts w:cstheme="minorHAnsi"/>
                <w:bCs/>
                <w:szCs w:val="20"/>
                <w:lang w:eastAsia="pl-PL"/>
              </w:rPr>
            </w:pPr>
            <w:r w:rsidRPr="006B32D7">
              <w:rPr>
                <w:rFonts w:cstheme="minorHAnsi"/>
                <w:bCs/>
                <w:szCs w:val="20"/>
                <w:lang w:eastAsia="pl-PL"/>
              </w:rPr>
              <w:t>0,67</w:t>
            </w:r>
          </w:p>
        </w:tc>
        <w:tc>
          <w:tcPr>
            <w:tcW w:w="1097" w:type="pct"/>
            <w:gridSpan w:val="4"/>
            <w:tcBorders>
              <w:top w:val="nil"/>
              <w:left w:val="nil"/>
              <w:bottom w:val="dashed" w:sz="4" w:space="0" w:color="auto"/>
              <w:right w:val="single" w:sz="12" w:space="0" w:color="000000"/>
            </w:tcBorders>
            <w:shd w:val="clear" w:color="auto" w:fill="auto"/>
            <w:noWrap/>
            <w:vAlign w:val="center"/>
          </w:tcPr>
          <w:p w14:paraId="1E6A2793" w14:textId="77777777" w:rsidR="003A53E5" w:rsidRPr="006B32D7" w:rsidRDefault="003A53E5" w:rsidP="00480034">
            <w:pPr>
              <w:rPr>
                <w:rFonts w:cstheme="minorHAnsi"/>
                <w:bCs/>
                <w:szCs w:val="20"/>
                <w:lang w:eastAsia="pl-PL"/>
              </w:rPr>
            </w:pPr>
            <w:r w:rsidRPr="006B32D7">
              <w:rPr>
                <w:rFonts w:cstheme="minorHAnsi"/>
                <w:bCs/>
                <w:szCs w:val="20"/>
                <w:lang w:eastAsia="pl-PL"/>
              </w:rPr>
              <w:t>0,091</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697CF4DD" w14:textId="77777777" w:rsidR="003A53E5" w:rsidRPr="006B32D7" w:rsidRDefault="003A53E5" w:rsidP="00480034">
            <w:pPr>
              <w:rPr>
                <w:rFonts w:cstheme="minorHAnsi"/>
                <w:bCs/>
                <w:szCs w:val="20"/>
                <w:lang w:eastAsia="pl-PL"/>
              </w:rPr>
            </w:pPr>
            <w:r w:rsidRPr="006B32D7">
              <w:rPr>
                <w:rFonts w:cstheme="minorHAnsi"/>
                <w:bCs/>
                <w:szCs w:val="20"/>
                <w:lang w:eastAsia="pl-PL"/>
              </w:rPr>
              <w:t>0,097</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79CAA08B" w14:textId="77777777" w:rsidR="003A53E5" w:rsidRPr="006B32D7" w:rsidRDefault="003A53E5" w:rsidP="00480034">
            <w:pPr>
              <w:jc w:val="left"/>
              <w:rPr>
                <w:rFonts w:cstheme="minorHAnsi"/>
                <w:szCs w:val="20"/>
                <w:lang w:eastAsia="pl-PL"/>
              </w:rPr>
            </w:pPr>
          </w:p>
        </w:tc>
      </w:tr>
      <w:tr w:rsidR="003A53E5" w:rsidRPr="006B32D7" w14:paraId="2960D0C5" w14:textId="77777777" w:rsidTr="0079039B">
        <w:trPr>
          <w:trHeight w:val="300"/>
        </w:trPr>
        <w:tc>
          <w:tcPr>
            <w:tcW w:w="1437" w:type="pct"/>
            <w:tcBorders>
              <w:top w:val="nil"/>
              <w:left w:val="single" w:sz="12" w:space="0" w:color="auto"/>
              <w:bottom w:val="single" w:sz="4" w:space="0" w:color="auto"/>
              <w:right w:val="nil"/>
            </w:tcBorders>
            <w:shd w:val="clear" w:color="auto" w:fill="auto"/>
            <w:vAlign w:val="center"/>
          </w:tcPr>
          <w:p w14:paraId="114729A0" w14:textId="77777777" w:rsidR="003A53E5" w:rsidRPr="006B32D7" w:rsidRDefault="003A53E5" w:rsidP="00480034">
            <w:pPr>
              <w:rPr>
                <w:rFonts w:cstheme="minorHAnsi"/>
                <w:szCs w:val="20"/>
                <w:lang w:eastAsia="pl-PL"/>
              </w:rPr>
            </w:pPr>
            <w:r w:rsidRPr="006B32D7">
              <w:rPr>
                <w:rFonts w:cstheme="minorHAnsi"/>
                <w:szCs w:val="20"/>
                <w:lang w:eastAsia="pl-PL"/>
              </w:rPr>
              <w:t>300 kg/m</w:t>
            </w:r>
            <w:r w:rsidRPr="006B32D7">
              <w:rPr>
                <w:rFonts w:cstheme="minorHAnsi"/>
                <w:szCs w:val="20"/>
                <w:vertAlign w:val="superscript"/>
                <w:lang w:eastAsia="pl-PL"/>
              </w:rPr>
              <w:t>3</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7214A422" w14:textId="77777777" w:rsidR="003A53E5" w:rsidRPr="006B32D7" w:rsidRDefault="003A53E5" w:rsidP="00480034">
            <w:pPr>
              <w:rPr>
                <w:rFonts w:cstheme="minorHAnsi"/>
                <w:bCs/>
                <w:szCs w:val="20"/>
                <w:lang w:eastAsia="pl-PL"/>
              </w:rPr>
            </w:pPr>
            <w:r w:rsidRPr="006B32D7">
              <w:rPr>
                <w:rFonts w:cstheme="minorHAnsi"/>
                <w:bCs/>
                <w:szCs w:val="20"/>
                <w:lang w:eastAsia="pl-PL"/>
              </w:rPr>
              <w:t>0,91</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1CE9915B" w14:textId="77777777" w:rsidR="003A53E5" w:rsidRPr="006B32D7" w:rsidRDefault="003A53E5" w:rsidP="00480034">
            <w:pPr>
              <w:rPr>
                <w:rFonts w:cstheme="minorHAnsi"/>
                <w:bCs/>
                <w:szCs w:val="20"/>
                <w:lang w:eastAsia="pl-PL"/>
              </w:rPr>
            </w:pPr>
            <w:r w:rsidRPr="006B32D7">
              <w:rPr>
                <w:rFonts w:cstheme="minorHAnsi"/>
                <w:bCs/>
                <w:szCs w:val="20"/>
                <w:lang w:eastAsia="pl-PL"/>
              </w:rPr>
              <w:t>0,131</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477A2434" w14:textId="77777777" w:rsidR="003A53E5" w:rsidRPr="006B32D7" w:rsidRDefault="003A53E5" w:rsidP="00480034">
            <w:pPr>
              <w:rPr>
                <w:rFonts w:cstheme="minorHAnsi"/>
                <w:bCs/>
                <w:szCs w:val="20"/>
                <w:lang w:eastAsia="pl-PL"/>
              </w:rPr>
            </w:pPr>
            <w:r w:rsidRPr="006B32D7">
              <w:rPr>
                <w:rFonts w:cstheme="minorHAnsi"/>
                <w:bCs/>
                <w:szCs w:val="20"/>
                <w:lang w:eastAsia="pl-PL"/>
              </w:rPr>
              <w:t>0,140</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33CBB80E" w14:textId="77777777" w:rsidR="003A53E5" w:rsidRPr="006B32D7" w:rsidRDefault="003A53E5" w:rsidP="00480034">
            <w:pPr>
              <w:jc w:val="left"/>
              <w:rPr>
                <w:rFonts w:cstheme="minorHAnsi"/>
                <w:szCs w:val="20"/>
                <w:lang w:eastAsia="pl-PL"/>
              </w:rPr>
            </w:pPr>
          </w:p>
        </w:tc>
      </w:tr>
      <w:tr w:rsidR="003A53E5" w:rsidRPr="006B32D7" w14:paraId="630BF1F2" w14:textId="77777777" w:rsidTr="0079039B">
        <w:trPr>
          <w:trHeight w:val="300"/>
        </w:trPr>
        <w:tc>
          <w:tcPr>
            <w:tcW w:w="1437" w:type="pct"/>
            <w:tcBorders>
              <w:top w:val="nil"/>
              <w:left w:val="single" w:sz="12" w:space="0" w:color="auto"/>
              <w:bottom w:val="single" w:sz="4" w:space="0" w:color="auto"/>
              <w:right w:val="nil"/>
            </w:tcBorders>
            <w:shd w:val="clear" w:color="auto" w:fill="auto"/>
            <w:vAlign w:val="center"/>
          </w:tcPr>
          <w:p w14:paraId="0235EDB0" w14:textId="77777777" w:rsidR="003A53E5" w:rsidRPr="006B32D7" w:rsidRDefault="003A53E5" w:rsidP="00480034">
            <w:pPr>
              <w:rPr>
                <w:rFonts w:cstheme="minorHAnsi"/>
                <w:szCs w:val="20"/>
                <w:lang w:eastAsia="pl-PL"/>
              </w:rPr>
            </w:pPr>
            <w:r w:rsidRPr="006B32D7">
              <w:rPr>
                <w:rFonts w:cstheme="minorHAnsi"/>
                <w:szCs w:val="20"/>
                <w:lang w:eastAsia="pl-PL"/>
              </w:rPr>
              <w:t>400 kg/m</w:t>
            </w:r>
            <w:r w:rsidRPr="006B32D7">
              <w:rPr>
                <w:rFonts w:cstheme="minorHAnsi"/>
                <w:szCs w:val="20"/>
                <w:vertAlign w:val="superscript"/>
                <w:lang w:eastAsia="pl-PL"/>
              </w:rPr>
              <w:t>3</w:t>
            </w:r>
          </w:p>
        </w:tc>
        <w:tc>
          <w:tcPr>
            <w:tcW w:w="369" w:type="pct"/>
            <w:tcBorders>
              <w:top w:val="dashed" w:sz="4" w:space="0" w:color="auto"/>
              <w:left w:val="single" w:sz="12" w:space="0" w:color="auto"/>
              <w:bottom w:val="dashed" w:sz="4" w:space="0" w:color="auto"/>
              <w:right w:val="single" w:sz="12" w:space="0" w:color="000000"/>
            </w:tcBorders>
            <w:shd w:val="clear" w:color="auto" w:fill="auto"/>
            <w:noWrap/>
            <w:vAlign w:val="center"/>
          </w:tcPr>
          <w:p w14:paraId="69EC1D6D" w14:textId="77777777" w:rsidR="003A53E5" w:rsidRPr="006B32D7" w:rsidRDefault="003A53E5" w:rsidP="00480034">
            <w:pPr>
              <w:rPr>
                <w:rFonts w:cstheme="minorHAnsi"/>
                <w:bCs/>
                <w:szCs w:val="20"/>
                <w:lang w:eastAsia="pl-PL"/>
              </w:rPr>
            </w:pPr>
            <w:r w:rsidRPr="006B32D7">
              <w:rPr>
                <w:rFonts w:cstheme="minorHAnsi"/>
                <w:bCs/>
                <w:szCs w:val="20"/>
                <w:lang w:eastAsia="pl-PL"/>
              </w:rPr>
              <w:t>1,14</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2231CA0D" w14:textId="77777777" w:rsidR="003A53E5" w:rsidRPr="006B32D7" w:rsidRDefault="003A53E5" w:rsidP="00480034">
            <w:pPr>
              <w:rPr>
                <w:rFonts w:cstheme="minorHAnsi"/>
                <w:bCs/>
                <w:szCs w:val="20"/>
                <w:lang w:eastAsia="pl-PL"/>
              </w:rPr>
            </w:pPr>
            <w:r w:rsidRPr="006B32D7">
              <w:rPr>
                <w:rFonts w:cstheme="minorHAnsi"/>
                <w:bCs/>
                <w:szCs w:val="20"/>
                <w:lang w:eastAsia="pl-PL"/>
              </w:rPr>
              <w:t>0,170</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6B210AF8" w14:textId="77777777" w:rsidR="003A53E5" w:rsidRPr="006B32D7" w:rsidRDefault="003A53E5" w:rsidP="00480034">
            <w:pPr>
              <w:rPr>
                <w:rFonts w:cstheme="minorHAnsi"/>
                <w:bCs/>
                <w:szCs w:val="20"/>
                <w:lang w:eastAsia="pl-PL"/>
              </w:rPr>
            </w:pPr>
            <w:r w:rsidRPr="006B32D7">
              <w:rPr>
                <w:rFonts w:cstheme="minorHAnsi"/>
                <w:bCs/>
                <w:szCs w:val="20"/>
                <w:lang w:eastAsia="pl-PL"/>
              </w:rPr>
              <w:t>0,181</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6DAEB969" w14:textId="77777777" w:rsidR="003A53E5" w:rsidRPr="006B32D7" w:rsidRDefault="003A53E5" w:rsidP="00480034">
            <w:pPr>
              <w:jc w:val="left"/>
              <w:rPr>
                <w:rFonts w:cstheme="minorHAnsi"/>
                <w:szCs w:val="20"/>
                <w:lang w:eastAsia="pl-PL"/>
              </w:rPr>
            </w:pPr>
          </w:p>
        </w:tc>
      </w:tr>
      <w:tr w:rsidR="003A53E5" w:rsidRPr="006B32D7" w14:paraId="7C5F2E13" w14:textId="77777777" w:rsidTr="0079039B">
        <w:trPr>
          <w:trHeight w:val="315"/>
        </w:trPr>
        <w:tc>
          <w:tcPr>
            <w:tcW w:w="1437" w:type="pct"/>
            <w:tcBorders>
              <w:top w:val="nil"/>
              <w:left w:val="single" w:sz="12" w:space="0" w:color="auto"/>
              <w:bottom w:val="single" w:sz="4" w:space="0" w:color="auto"/>
              <w:right w:val="single" w:sz="12" w:space="0" w:color="auto"/>
            </w:tcBorders>
            <w:shd w:val="clear" w:color="auto" w:fill="auto"/>
            <w:noWrap/>
            <w:vAlign w:val="center"/>
          </w:tcPr>
          <w:p w14:paraId="5C4DB40B" w14:textId="77777777" w:rsidR="003A53E5" w:rsidRPr="006B32D7" w:rsidRDefault="003A53E5" w:rsidP="00480034">
            <w:pPr>
              <w:rPr>
                <w:rFonts w:cstheme="minorHAnsi"/>
                <w:szCs w:val="20"/>
                <w:lang w:eastAsia="pl-PL"/>
              </w:rPr>
            </w:pPr>
            <w:r w:rsidRPr="006B32D7">
              <w:rPr>
                <w:rFonts w:cstheme="minorHAnsi"/>
                <w:szCs w:val="20"/>
                <w:lang w:eastAsia="pl-PL"/>
              </w:rPr>
              <w:t>500 kg/m</w:t>
            </w:r>
            <w:r w:rsidRPr="006B32D7">
              <w:rPr>
                <w:rFonts w:cstheme="minorHAnsi"/>
                <w:szCs w:val="20"/>
                <w:vertAlign w:val="superscript"/>
                <w:lang w:eastAsia="pl-PL"/>
              </w:rPr>
              <w:t>3</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2C00EFC0" w14:textId="77777777" w:rsidR="003A53E5" w:rsidRPr="006B32D7" w:rsidRDefault="003A53E5" w:rsidP="00480034">
            <w:pPr>
              <w:rPr>
                <w:rFonts w:cstheme="minorHAnsi"/>
                <w:bCs/>
                <w:szCs w:val="20"/>
                <w:lang w:eastAsia="pl-PL"/>
              </w:rPr>
            </w:pPr>
            <w:r w:rsidRPr="006B32D7">
              <w:rPr>
                <w:rFonts w:cstheme="minorHAnsi"/>
                <w:bCs/>
                <w:szCs w:val="20"/>
                <w:lang w:eastAsia="pl-PL"/>
              </w:rPr>
              <w:t>1,37</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3AFA65DA" w14:textId="77777777" w:rsidR="003A53E5" w:rsidRPr="006B32D7" w:rsidRDefault="003A53E5" w:rsidP="00480034">
            <w:pPr>
              <w:rPr>
                <w:rFonts w:cstheme="minorHAnsi"/>
                <w:bCs/>
                <w:szCs w:val="20"/>
                <w:lang w:eastAsia="pl-PL"/>
              </w:rPr>
            </w:pPr>
            <w:r w:rsidRPr="006B32D7">
              <w:rPr>
                <w:rFonts w:cstheme="minorHAnsi"/>
                <w:bCs/>
                <w:szCs w:val="20"/>
                <w:lang w:eastAsia="pl-PL"/>
              </w:rPr>
              <w:t>0,211</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33223284" w14:textId="77777777" w:rsidR="003A53E5" w:rsidRPr="006B32D7" w:rsidRDefault="003A53E5" w:rsidP="00480034">
            <w:pPr>
              <w:rPr>
                <w:rFonts w:cstheme="minorHAnsi"/>
                <w:bCs/>
                <w:szCs w:val="20"/>
                <w:lang w:eastAsia="pl-PL"/>
              </w:rPr>
            </w:pPr>
            <w:r w:rsidRPr="006B32D7">
              <w:rPr>
                <w:rFonts w:cstheme="minorHAnsi"/>
                <w:bCs/>
                <w:szCs w:val="20"/>
                <w:lang w:eastAsia="pl-PL"/>
              </w:rPr>
              <w:t>0,224</w:t>
            </w:r>
          </w:p>
        </w:tc>
        <w:tc>
          <w:tcPr>
            <w:tcW w:w="1128" w:type="pct"/>
            <w:gridSpan w:val="3"/>
            <w:vMerge/>
            <w:tcBorders>
              <w:top w:val="nil"/>
              <w:left w:val="single" w:sz="12" w:space="0" w:color="auto"/>
              <w:bottom w:val="single" w:sz="8" w:space="0" w:color="000000"/>
              <w:right w:val="single" w:sz="12" w:space="0" w:color="auto"/>
            </w:tcBorders>
            <w:shd w:val="clear" w:color="auto" w:fill="auto"/>
            <w:vAlign w:val="center"/>
          </w:tcPr>
          <w:p w14:paraId="41F8AF05" w14:textId="77777777" w:rsidR="003A53E5" w:rsidRPr="006B32D7" w:rsidRDefault="003A53E5" w:rsidP="00480034">
            <w:pPr>
              <w:jc w:val="left"/>
              <w:rPr>
                <w:rFonts w:cstheme="minorHAnsi"/>
                <w:szCs w:val="20"/>
                <w:lang w:eastAsia="pl-PL"/>
              </w:rPr>
            </w:pPr>
          </w:p>
        </w:tc>
      </w:tr>
      <w:tr w:rsidR="003A53E5" w:rsidRPr="006B32D7" w14:paraId="61D9FEF4" w14:textId="77777777" w:rsidTr="0079039B">
        <w:trPr>
          <w:trHeight w:val="315"/>
        </w:trPr>
        <w:tc>
          <w:tcPr>
            <w:tcW w:w="1437" w:type="pct"/>
            <w:tcBorders>
              <w:top w:val="single" w:sz="8" w:space="0" w:color="auto"/>
              <w:left w:val="single" w:sz="8" w:space="0" w:color="auto"/>
              <w:bottom w:val="single" w:sz="8" w:space="0" w:color="auto"/>
              <w:right w:val="single" w:sz="12" w:space="0" w:color="auto"/>
            </w:tcBorders>
            <w:shd w:val="clear" w:color="auto" w:fill="auto"/>
            <w:vAlign w:val="center"/>
          </w:tcPr>
          <w:p w14:paraId="6A77983E" w14:textId="77777777" w:rsidR="003A53E5" w:rsidRPr="006B32D7" w:rsidRDefault="003A53E5" w:rsidP="00480034">
            <w:pPr>
              <w:rPr>
                <w:rFonts w:cstheme="minorHAnsi"/>
                <w:szCs w:val="20"/>
                <w:lang w:eastAsia="pl-PL"/>
              </w:rPr>
            </w:pPr>
            <w:r w:rsidRPr="006B32D7">
              <w:rPr>
                <w:rFonts w:cstheme="minorHAnsi"/>
                <w:szCs w:val="20"/>
                <w:lang w:eastAsia="pl-PL"/>
              </w:rPr>
              <w:t>beton zbrojony włóknami</w:t>
            </w:r>
          </w:p>
        </w:tc>
        <w:tc>
          <w:tcPr>
            <w:tcW w:w="369" w:type="pct"/>
            <w:tcBorders>
              <w:top w:val="single" w:sz="8" w:space="0" w:color="auto"/>
              <w:left w:val="nil"/>
              <w:bottom w:val="single" w:sz="8" w:space="0" w:color="auto"/>
              <w:right w:val="single" w:sz="12" w:space="0" w:color="auto"/>
            </w:tcBorders>
            <w:shd w:val="clear" w:color="auto" w:fill="auto"/>
            <w:noWrap/>
            <w:vAlign w:val="center"/>
          </w:tcPr>
          <w:p w14:paraId="091880C8" w14:textId="77777777" w:rsidR="003A53E5" w:rsidRPr="006B32D7" w:rsidRDefault="003A53E5" w:rsidP="00480034">
            <w:pPr>
              <w:rPr>
                <w:rFonts w:cstheme="minorHAnsi"/>
                <w:bCs/>
                <w:szCs w:val="20"/>
                <w:lang w:eastAsia="pl-PL"/>
              </w:rPr>
            </w:pPr>
            <w:r w:rsidRPr="006B32D7">
              <w:rPr>
                <w:rFonts w:cstheme="minorHAnsi"/>
                <w:bCs/>
                <w:szCs w:val="20"/>
                <w:lang w:eastAsia="pl-PL"/>
              </w:rPr>
              <w:t>7.75</w:t>
            </w:r>
          </w:p>
        </w:tc>
        <w:tc>
          <w:tcPr>
            <w:tcW w:w="1097" w:type="pct"/>
            <w:gridSpan w:val="4"/>
            <w:tcBorders>
              <w:top w:val="single" w:sz="8" w:space="0" w:color="auto"/>
              <w:left w:val="nil"/>
              <w:bottom w:val="single" w:sz="8" w:space="0" w:color="auto"/>
              <w:right w:val="single" w:sz="12" w:space="0" w:color="auto"/>
            </w:tcBorders>
            <w:shd w:val="clear" w:color="auto" w:fill="auto"/>
            <w:noWrap/>
            <w:vAlign w:val="center"/>
          </w:tcPr>
          <w:p w14:paraId="0C112E9C" w14:textId="77777777" w:rsidR="003A53E5" w:rsidRPr="006B32D7" w:rsidRDefault="003A53E5" w:rsidP="00480034">
            <w:pPr>
              <w:rPr>
                <w:rFonts w:cstheme="minorHAnsi"/>
                <w:bCs/>
                <w:szCs w:val="20"/>
                <w:lang w:eastAsia="pl-PL"/>
              </w:rPr>
            </w:pPr>
            <w:r w:rsidRPr="006B32D7">
              <w:rPr>
                <w:rFonts w:cstheme="minorHAnsi"/>
                <w:bCs/>
                <w:szCs w:val="20"/>
                <w:lang w:eastAsia="pl-PL"/>
              </w:rPr>
              <w:t>0.45</w:t>
            </w:r>
          </w:p>
        </w:tc>
        <w:tc>
          <w:tcPr>
            <w:tcW w:w="969" w:type="pct"/>
            <w:gridSpan w:val="4"/>
            <w:tcBorders>
              <w:top w:val="single" w:sz="8" w:space="0" w:color="auto"/>
              <w:left w:val="nil"/>
              <w:bottom w:val="single" w:sz="8" w:space="0" w:color="auto"/>
              <w:right w:val="single" w:sz="12" w:space="0" w:color="auto"/>
            </w:tcBorders>
            <w:shd w:val="clear" w:color="auto" w:fill="auto"/>
            <w:noWrap/>
            <w:vAlign w:val="center"/>
          </w:tcPr>
          <w:p w14:paraId="0A35C1C2"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nil"/>
              <w:bottom w:val="single" w:sz="8" w:space="0" w:color="auto"/>
              <w:right w:val="single" w:sz="8" w:space="0" w:color="auto"/>
            </w:tcBorders>
            <w:shd w:val="clear" w:color="auto" w:fill="auto"/>
            <w:vAlign w:val="center"/>
          </w:tcPr>
          <w:p w14:paraId="4B56F3F6" w14:textId="77777777" w:rsidR="003A53E5" w:rsidRPr="006B32D7" w:rsidRDefault="003A53E5" w:rsidP="00480034">
            <w:pPr>
              <w:jc w:val="left"/>
              <w:rPr>
                <w:rFonts w:cstheme="minorHAnsi"/>
                <w:szCs w:val="20"/>
                <w:lang w:eastAsia="pl-PL"/>
              </w:rPr>
            </w:pPr>
          </w:p>
        </w:tc>
      </w:tr>
      <w:tr w:rsidR="003A53E5" w:rsidRPr="006B32D7" w14:paraId="33716967"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0316C7A3" w14:textId="77777777" w:rsidR="003A53E5" w:rsidRPr="006B32D7" w:rsidRDefault="003A53E5" w:rsidP="00480034">
            <w:pPr>
              <w:rPr>
                <w:rFonts w:cstheme="minorHAnsi"/>
                <w:szCs w:val="20"/>
                <w:lang w:eastAsia="pl-PL"/>
              </w:rPr>
            </w:pPr>
            <w:r w:rsidRPr="006B32D7">
              <w:rPr>
                <w:rFonts w:cstheme="minorHAnsi"/>
                <w:szCs w:val="20"/>
                <w:lang w:eastAsia="pl-PL"/>
              </w:rPr>
              <w:t>miedź - rury, arkusze</w:t>
            </w:r>
          </w:p>
        </w:tc>
        <w:tc>
          <w:tcPr>
            <w:tcW w:w="369" w:type="pct"/>
            <w:tcBorders>
              <w:top w:val="nil"/>
              <w:left w:val="nil"/>
              <w:bottom w:val="dashed" w:sz="4" w:space="0" w:color="auto"/>
              <w:right w:val="single" w:sz="12" w:space="0" w:color="000000"/>
            </w:tcBorders>
            <w:shd w:val="clear" w:color="auto" w:fill="auto"/>
            <w:noWrap/>
            <w:vAlign w:val="center"/>
          </w:tcPr>
          <w:p w14:paraId="1BF56865" w14:textId="77777777" w:rsidR="003A53E5" w:rsidRPr="006B32D7" w:rsidRDefault="003A53E5" w:rsidP="00480034">
            <w:pPr>
              <w:rPr>
                <w:rFonts w:cstheme="minorHAnsi"/>
                <w:bCs/>
                <w:szCs w:val="20"/>
                <w:lang w:eastAsia="pl-PL"/>
              </w:rPr>
            </w:pPr>
            <w:r w:rsidRPr="006B32D7">
              <w:rPr>
                <w:rFonts w:cstheme="minorHAnsi"/>
                <w:bCs/>
                <w:szCs w:val="20"/>
                <w:lang w:eastAsia="pl-PL"/>
              </w:rPr>
              <w:t>42,00</w:t>
            </w:r>
          </w:p>
        </w:tc>
        <w:tc>
          <w:tcPr>
            <w:tcW w:w="1097" w:type="pct"/>
            <w:gridSpan w:val="4"/>
            <w:tcBorders>
              <w:top w:val="nil"/>
              <w:left w:val="nil"/>
              <w:bottom w:val="dashed" w:sz="4" w:space="0" w:color="auto"/>
              <w:right w:val="single" w:sz="12" w:space="0" w:color="000000"/>
            </w:tcBorders>
            <w:shd w:val="clear" w:color="auto" w:fill="auto"/>
            <w:noWrap/>
            <w:vAlign w:val="center"/>
          </w:tcPr>
          <w:p w14:paraId="30B2BCAB" w14:textId="77777777" w:rsidR="003A53E5" w:rsidRPr="006B32D7" w:rsidRDefault="003A53E5" w:rsidP="00480034">
            <w:pPr>
              <w:rPr>
                <w:rFonts w:cstheme="minorHAnsi"/>
                <w:bCs/>
                <w:szCs w:val="20"/>
                <w:lang w:eastAsia="pl-PL"/>
              </w:rPr>
            </w:pPr>
            <w:r w:rsidRPr="006B32D7">
              <w:rPr>
                <w:rFonts w:cstheme="minorHAnsi"/>
                <w:bCs/>
                <w:szCs w:val="20"/>
                <w:lang w:eastAsia="pl-PL"/>
              </w:rPr>
              <w:t>2,60</w:t>
            </w:r>
          </w:p>
        </w:tc>
        <w:tc>
          <w:tcPr>
            <w:tcW w:w="969" w:type="pct"/>
            <w:gridSpan w:val="4"/>
            <w:tcBorders>
              <w:top w:val="nil"/>
              <w:left w:val="nil"/>
              <w:bottom w:val="dashed" w:sz="4" w:space="0" w:color="auto"/>
              <w:right w:val="single" w:sz="12" w:space="0" w:color="000000"/>
            </w:tcBorders>
            <w:shd w:val="clear" w:color="auto" w:fill="auto"/>
            <w:noWrap/>
            <w:vAlign w:val="center"/>
          </w:tcPr>
          <w:p w14:paraId="53FCABA9" w14:textId="77777777" w:rsidR="003A53E5" w:rsidRPr="006B32D7" w:rsidRDefault="003A53E5" w:rsidP="00480034">
            <w:pPr>
              <w:rPr>
                <w:rFonts w:cstheme="minorHAnsi"/>
                <w:bCs/>
                <w:szCs w:val="20"/>
                <w:lang w:eastAsia="pl-PL"/>
              </w:rPr>
            </w:pPr>
            <w:r w:rsidRPr="006B32D7">
              <w:rPr>
                <w:rFonts w:cstheme="minorHAnsi"/>
                <w:bCs/>
                <w:szCs w:val="20"/>
                <w:lang w:eastAsia="pl-PL"/>
              </w:rPr>
              <w:t>2,71</w:t>
            </w:r>
          </w:p>
        </w:tc>
        <w:tc>
          <w:tcPr>
            <w:tcW w:w="1128" w:type="pct"/>
            <w:gridSpan w:val="3"/>
            <w:tcBorders>
              <w:top w:val="nil"/>
              <w:left w:val="nil"/>
              <w:bottom w:val="dashed" w:sz="4" w:space="0" w:color="auto"/>
              <w:right w:val="single" w:sz="12" w:space="0" w:color="auto"/>
            </w:tcBorders>
            <w:shd w:val="clear" w:color="auto" w:fill="auto"/>
            <w:vAlign w:val="center"/>
          </w:tcPr>
          <w:p w14:paraId="1F524D6F" w14:textId="77777777" w:rsidR="003A53E5" w:rsidRPr="006B32D7" w:rsidRDefault="003A53E5" w:rsidP="00480034">
            <w:pPr>
              <w:jc w:val="left"/>
              <w:rPr>
                <w:rFonts w:cstheme="minorHAnsi"/>
                <w:szCs w:val="20"/>
                <w:lang w:eastAsia="pl-PL"/>
              </w:rPr>
            </w:pPr>
            <w:r w:rsidRPr="006B32D7">
              <w:rPr>
                <w:rFonts w:cstheme="minorHAnsi"/>
                <w:szCs w:val="20"/>
                <w:lang w:eastAsia="pl-PL"/>
              </w:rPr>
              <w:t>zawartość materiału z odzysku - 37%</w:t>
            </w:r>
          </w:p>
        </w:tc>
      </w:tr>
      <w:tr w:rsidR="003A53E5" w:rsidRPr="006B32D7" w14:paraId="3C3780D7"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20E5523C" w14:textId="77777777" w:rsidR="003A53E5" w:rsidRPr="006B32D7" w:rsidRDefault="003A53E5" w:rsidP="00480034">
            <w:pPr>
              <w:rPr>
                <w:rFonts w:cstheme="minorHAnsi"/>
                <w:szCs w:val="20"/>
                <w:lang w:eastAsia="pl-PL"/>
              </w:rPr>
            </w:pPr>
            <w:r w:rsidRPr="006B32D7">
              <w:rPr>
                <w:rFonts w:cstheme="minorHAnsi"/>
                <w:szCs w:val="20"/>
                <w:lang w:eastAsia="pl-PL"/>
              </w:rPr>
              <w:t>czysta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18909C05" w14:textId="77777777" w:rsidR="003A53E5" w:rsidRPr="006B32D7" w:rsidRDefault="003A53E5" w:rsidP="00480034">
            <w:pPr>
              <w:rPr>
                <w:rFonts w:cstheme="minorHAnsi"/>
                <w:szCs w:val="20"/>
                <w:lang w:eastAsia="pl-PL"/>
              </w:rPr>
            </w:pPr>
            <w:r w:rsidRPr="006B32D7">
              <w:rPr>
                <w:rFonts w:cstheme="minorHAnsi"/>
                <w:szCs w:val="20"/>
                <w:lang w:eastAsia="pl-PL"/>
              </w:rPr>
              <w:t>57,00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7EBE2595" w14:textId="77777777" w:rsidR="003A53E5" w:rsidRPr="006B32D7" w:rsidRDefault="003A53E5" w:rsidP="00480034">
            <w:pPr>
              <w:rPr>
                <w:rFonts w:cstheme="minorHAnsi"/>
                <w:szCs w:val="20"/>
                <w:lang w:eastAsia="pl-PL"/>
              </w:rPr>
            </w:pPr>
            <w:r w:rsidRPr="006B32D7">
              <w:rPr>
                <w:rFonts w:cstheme="minorHAnsi"/>
                <w:szCs w:val="20"/>
                <w:lang w:eastAsia="pl-PL"/>
              </w:rPr>
              <w:t>3,65</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5FB4C70E" w14:textId="77777777" w:rsidR="003A53E5" w:rsidRPr="006B32D7" w:rsidRDefault="003A53E5" w:rsidP="00480034">
            <w:pPr>
              <w:rPr>
                <w:rFonts w:cstheme="minorHAnsi"/>
                <w:szCs w:val="20"/>
                <w:lang w:eastAsia="pl-PL"/>
              </w:rPr>
            </w:pPr>
            <w:r w:rsidRPr="006B32D7">
              <w:rPr>
                <w:rFonts w:cstheme="minorHAnsi"/>
                <w:szCs w:val="20"/>
                <w:lang w:eastAsia="pl-PL"/>
              </w:rPr>
              <w:t>3,81</w:t>
            </w:r>
          </w:p>
        </w:tc>
        <w:tc>
          <w:tcPr>
            <w:tcW w:w="1128" w:type="pct"/>
            <w:gridSpan w:val="3"/>
            <w:tcBorders>
              <w:top w:val="nil"/>
              <w:left w:val="nil"/>
              <w:bottom w:val="dashed" w:sz="4" w:space="0" w:color="auto"/>
              <w:right w:val="single" w:sz="12" w:space="0" w:color="auto"/>
            </w:tcBorders>
            <w:shd w:val="clear" w:color="auto" w:fill="auto"/>
            <w:vAlign w:val="center"/>
          </w:tcPr>
          <w:p w14:paraId="35453CBA" w14:textId="77777777" w:rsidR="003A53E5" w:rsidRPr="006B32D7" w:rsidRDefault="003A53E5" w:rsidP="00480034">
            <w:pPr>
              <w:jc w:val="left"/>
              <w:rPr>
                <w:rFonts w:cstheme="minorHAnsi"/>
                <w:szCs w:val="20"/>
                <w:lang w:eastAsia="pl-PL"/>
              </w:rPr>
            </w:pPr>
          </w:p>
        </w:tc>
      </w:tr>
      <w:tr w:rsidR="003A53E5" w:rsidRPr="006B32D7" w14:paraId="514555D1" w14:textId="77777777" w:rsidTr="0079039B">
        <w:trPr>
          <w:trHeight w:val="315"/>
        </w:trPr>
        <w:tc>
          <w:tcPr>
            <w:tcW w:w="1437" w:type="pct"/>
            <w:tcBorders>
              <w:top w:val="nil"/>
              <w:left w:val="single" w:sz="12" w:space="0" w:color="auto"/>
              <w:bottom w:val="nil"/>
              <w:right w:val="single" w:sz="12" w:space="0" w:color="auto"/>
            </w:tcBorders>
            <w:shd w:val="clear" w:color="auto" w:fill="auto"/>
            <w:vAlign w:val="center"/>
          </w:tcPr>
          <w:p w14:paraId="385686B5" w14:textId="77777777" w:rsidR="003A53E5" w:rsidRPr="006B32D7" w:rsidRDefault="003A53E5" w:rsidP="00480034">
            <w:pPr>
              <w:rPr>
                <w:rFonts w:cstheme="minorHAnsi"/>
                <w:szCs w:val="20"/>
                <w:lang w:eastAsia="pl-PL"/>
              </w:rPr>
            </w:pPr>
            <w:r w:rsidRPr="006B32D7">
              <w:rPr>
                <w:rFonts w:cstheme="minorHAnsi"/>
                <w:szCs w:val="20"/>
                <w:lang w:eastAsia="pl-PL"/>
              </w:rPr>
              <w:t>z odzysku</w:t>
            </w:r>
          </w:p>
        </w:tc>
        <w:tc>
          <w:tcPr>
            <w:tcW w:w="369" w:type="pct"/>
            <w:tcBorders>
              <w:top w:val="dashed" w:sz="4" w:space="0" w:color="auto"/>
              <w:left w:val="nil"/>
              <w:bottom w:val="nil"/>
              <w:right w:val="single" w:sz="12" w:space="0" w:color="000000"/>
            </w:tcBorders>
            <w:shd w:val="clear" w:color="auto" w:fill="auto"/>
            <w:noWrap/>
            <w:vAlign w:val="center"/>
          </w:tcPr>
          <w:p w14:paraId="6A7A95FC" w14:textId="77777777" w:rsidR="003A53E5" w:rsidRPr="006B32D7" w:rsidRDefault="003A53E5" w:rsidP="00480034">
            <w:pPr>
              <w:rPr>
                <w:rFonts w:cstheme="minorHAnsi"/>
                <w:szCs w:val="20"/>
                <w:lang w:eastAsia="pl-PL"/>
              </w:rPr>
            </w:pPr>
            <w:r w:rsidRPr="006B32D7">
              <w:rPr>
                <w:rFonts w:cstheme="minorHAnsi"/>
                <w:szCs w:val="20"/>
                <w:lang w:eastAsia="pl-PL"/>
              </w:rPr>
              <w:t>16,50</w:t>
            </w:r>
          </w:p>
        </w:tc>
        <w:tc>
          <w:tcPr>
            <w:tcW w:w="1097" w:type="pct"/>
            <w:gridSpan w:val="4"/>
            <w:tcBorders>
              <w:top w:val="dashed" w:sz="4" w:space="0" w:color="auto"/>
              <w:left w:val="nil"/>
              <w:bottom w:val="nil"/>
              <w:right w:val="single" w:sz="12" w:space="0" w:color="000000"/>
            </w:tcBorders>
            <w:shd w:val="clear" w:color="auto" w:fill="auto"/>
            <w:noWrap/>
            <w:vAlign w:val="center"/>
          </w:tcPr>
          <w:p w14:paraId="7BD8C247" w14:textId="77777777" w:rsidR="003A53E5" w:rsidRPr="006B32D7" w:rsidRDefault="003A53E5" w:rsidP="00480034">
            <w:pPr>
              <w:rPr>
                <w:rFonts w:cstheme="minorHAnsi"/>
                <w:szCs w:val="20"/>
                <w:lang w:eastAsia="pl-PL"/>
              </w:rPr>
            </w:pPr>
            <w:r w:rsidRPr="006B32D7">
              <w:rPr>
                <w:rFonts w:cstheme="minorHAnsi"/>
                <w:szCs w:val="20"/>
                <w:lang w:eastAsia="pl-PL"/>
              </w:rPr>
              <w:t>0,80</w:t>
            </w:r>
          </w:p>
        </w:tc>
        <w:tc>
          <w:tcPr>
            <w:tcW w:w="969" w:type="pct"/>
            <w:gridSpan w:val="4"/>
            <w:tcBorders>
              <w:top w:val="dashed" w:sz="4" w:space="0" w:color="auto"/>
              <w:left w:val="nil"/>
              <w:bottom w:val="nil"/>
              <w:right w:val="single" w:sz="12" w:space="0" w:color="000000"/>
            </w:tcBorders>
            <w:shd w:val="clear" w:color="auto" w:fill="auto"/>
            <w:noWrap/>
            <w:vAlign w:val="center"/>
          </w:tcPr>
          <w:p w14:paraId="45A226E9" w14:textId="77777777" w:rsidR="003A53E5" w:rsidRPr="006B32D7" w:rsidRDefault="003A53E5" w:rsidP="00480034">
            <w:pPr>
              <w:rPr>
                <w:rFonts w:cstheme="minorHAnsi"/>
                <w:szCs w:val="20"/>
                <w:lang w:eastAsia="pl-PL"/>
              </w:rPr>
            </w:pPr>
            <w:r w:rsidRPr="006B32D7">
              <w:rPr>
                <w:rFonts w:cstheme="minorHAnsi"/>
                <w:szCs w:val="20"/>
                <w:lang w:eastAsia="pl-PL"/>
              </w:rPr>
              <w:t>0,84</w:t>
            </w:r>
          </w:p>
        </w:tc>
        <w:tc>
          <w:tcPr>
            <w:tcW w:w="1128" w:type="pct"/>
            <w:gridSpan w:val="3"/>
            <w:tcBorders>
              <w:top w:val="nil"/>
              <w:left w:val="nil"/>
              <w:bottom w:val="nil"/>
              <w:right w:val="single" w:sz="12" w:space="0" w:color="auto"/>
            </w:tcBorders>
            <w:shd w:val="clear" w:color="auto" w:fill="auto"/>
            <w:vAlign w:val="center"/>
          </w:tcPr>
          <w:p w14:paraId="78BBA211" w14:textId="77777777" w:rsidR="003A53E5" w:rsidRPr="006B32D7" w:rsidRDefault="003A53E5" w:rsidP="00480034">
            <w:pPr>
              <w:jc w:val="left"/>
              <w:rPr>
                <w:rFonts w:cstheme="minorHAnsi"/>
                <w:szCs w:val="20"/>
                <w:lang w:eastAsia="pl-PL"/>
              </w:rPr>
            </w:pPr>
          </w:p>
        </w:tc>
      </w:tr>
      <w:tr w:rsidR="003A53E5" w:rsidRPr="006B32D7" w14:paraId="3FEF85B1" w14:textId="77777777" w:rsidTr="0079039B">
        <w:trPr>
          <w:trHeight w:val="255"/>
        </w:trPr>
        <w:tc>
          <w:tcPr>
            <w:tcW w:w="1437" w:type="pct"/>
            <w:tcBorders>
              <w:top w:val="single" w:sz="8" w:space="0" w:color="auto"/>
              <w:left w:val="single" w:sz="8" w:space="0" w:color="auto"/>
              <w:bottom w:val="single" w:sz="4" w:space="0" w:color="auto"/>
              <w:right w:val="single" w:sz="12" w:space="0" w:color="auto"/>
            </w:tcBorders>
            <w:shd w:val="clear" w:color="auto" w:fill="auto"/>
            <w:vAlign w:val="center"/>
          </w:tcPr>
          <w:p w14:paraId="6BFA25A3" w14:textId="77777777" w:rsidR="003A53E5" w:rsidRPr="006B32D7" w:rsidRDefault="003A53E5" w:rsidP="00480034">
            <w:pPr>
              <w:rPr>
                <w:rFonts w:cstheme="minorHAnsi"/>
                <w:szCs w:val="20"/>
                <w:lang w:eastAsia="pl-PL"/>
              </w:rPr>
            </w:pPr>
            <w:r w:rsidRPr="006B32D7">
              <w:rPr>
                <w:rFonts w:cstheme="minorHAnsi"/>
                <w:szCs w:val="20"/>
                <w:lang w:eastAsia="pl-PL"/>
              </w:rPr>
              <w:t>szkło pierwszego gatunku</w:t>
            </w:r>
          </w:p>
        </w:tc>
        <w:tc>
          <w:tcPr>
            <w:tcW w:w="369" w:type="pct"/>
            <w:tcBorders>
              <w:top w:val="single" w:sz="8" w:space="0" w:color="auto"/>
              <w:left w:val="nil"/>
              <w:bottom w:val="dashed" w:sz="4" w:space="0" w:color="auto"/>
              <w:right w:val="single" w:sz="12" w:space="0" w:color="000000"/>
            </w:tcBorders>
            <w:shd w:val="clear" w:color="auto" w:fill="auto"/>
            <w:noWrap/>
            <w:vAlign w:val="center"/>
          </w:tcPr>
          <w:p w14:paraId="7682E1F0" w14:textId="77777777" w:rsidR="003A53E5" w:rsidRPr="006B32D7" w:rsidRDefault="003A53E5" w:rsidP="00480034">
            <w:pPr>
              <w:rPr>
                <w:rFonts w:cstheme="minorHAnsi"/>
                <w:bCs/>
                <w:szCs w:val="20"/>
                <w:lang w:eastAsia="pl-PL"/>
              </w:rPr>
            </w:pPr>
            <w:r w:rsidRPr="006B32D7">
              <w:rPr>
                <w:rFonts w:cstheme="minorHAnsi"/>
                <w:bCs/>
                <w:szCs w:val="20"/>
                <w:lang w:eastAsia="pl-PL"/>
              </w:rPr>
              <w:t>15,00</w:t>
            </w:r>
          </w:p>
        </w:tc>
        <w:tc>
          <w:tcPr>
            <w:tcW w:w="1097" w:type="pct"/>
            <w:gridSpan w:val="4"/>
            <w:tcBorders>
              <w:top w:val="single" w:sz="8" w:space="0" w:color="auto"/>
              <w:left w:val="nil"/>
              <w:bottom w:val="dashed" w:sz="4" w:space="0" w:color="auto"/>
              <w:right w:val="single" w:sz="12" w:space="0" w:color="000000"/>
            </w:tcBorders>
            <w:shd w:val="clear" w:color="auto" w:fill="auto"/>
            <w:noWrap/>
            <w:vAlign w:val="center"/>
          </w:tcPr>
          <w:p w14:paraId="16229A9E" w14:textId="77777777" w:rsidR="003A53E5" w:rsidRPr="006B32D7" w:rsidRDefault="003A53E5" w:rsidP="00480034">
            <w:pPr>
              <w:rPr>
                <w:rFonts w:cstheme="minorHAnsi"/>
                <w:bCs/>
                <w:szCs w:val="20"/>
                <w:lang w:eastAsia="pl-PL"/>
              </w:rPr>
            </w:pPr>
            <w:r w:rsidRPr="006B32D7">
              <w:rPr>
                <w:rFonts w:cstheme="minorHAnsi"/>
                <w:bCs/>
                <w:szCs w:val="20"/>
                <w:lang w:eastAsia="pl-PL"/>
              </w:rPr>
              <w:t>0,86</w:t>
            </w:r>
          </w:p>
        </w:tc>
        <w:tc>
          <w:tcPr>
            <w:tcW w:w="969" w:type="pct"/>
            <w:gridSpan w:val="4"/>
            <w:tcBorders>
              <w:top w:val="single" w:sz="8" w:space="0" w:color="auto"/>
              <w:left w:val="nil"/>
              <w:bottom w:val="dashed" w:sz="4" w:space="0" w:color="auto"/>
              <w:right w:val="single" w:sz="12" w:space="0" w:color="000000"/>
            </w:tcBorders>
            <w:shd w:val="clear" w:color="auto" w:fill="auto"/>
            <w:noWrap/>
            <w:vAlign w:val="center"/>
          </w:tcPr>
          <w:p w14:paraId="48925E90" w14:textId="77777777" w:rsidR="003A53E5" w:rsidRPr="006B32D7" w:rsidRDefault="003A53E5" w:rsidP="00480034">
            <w:pPr>
              <w:rPr>
                <w:rFonts w:cstheme="minorHAnsi"/>
                <w:bCs/>
                <w:szCs w:val="20"/>
                <w:lang w:eastAsia="pl-PL"/>
              </w:rPr>
            </w:pPr>
            <w:r w:rsidRPr="006B32D7">
              <w:rPr>
                <w:rFonts w:cstheme="minorHAnsi"/>
                <w:bCs/>
                <w:szCs w:val="20"/>
                <w:lang w:eastAsia="pl-PL"/>
              </w:rPr>
              <w:t>0,91</w:t>
            </w:r>
          </w:p>
        </w:tc>
        <w:tc>
          <w:tcPr>
            <w:tcW w:w="1128" w:type="pct"/>
            <w:gridSpan w:val="3"/>
            <w:tcBorders>
              <w:top w:val="single" w:sz="8" w:space="0" w:color="auto"/>
              <w:left w:val="nil"/>
              <w:bottom w:val="dashed" w:sz="4" w:space="0" w:color="auto"/>
              <w:right w:val="single" w:sz="8" w:space="0" w:color="auto"/>
            </w:tcBorders>
            <w:shd w:val="clear" w:color="auto" w:fill="auto"/>
            <w:vAlign w:val="center"/>
          </w:tcPr>
          <w:p w14:paraId="324298E0" w14:textId="77777777" w:rsidR="003A53E5" w:rsidRPr="006B32D7" w:rsidRDefault="003A53E5" w:rsidP="00480034">
            <w:pPr>
              <w:jc w:val="left"/>
              <w:rPr>
                <w:rFonts w:cstheme="minorHAnsi"/>
                <w:szCs w:val="20"/>
                <w:lang w:eastAsia="pl-PL"/>
              </w:rPr>
            </w:pPr>
          </w:p>
        </w:tc>
      </w:tr>
      <w:tr w:rsidR="003A53E5" w:rsidRPr="006B32D7" w14:paraId="5079EBC3" w14:textId="77777777" w:rsidTr="0079039B">
        <w:trPr>
          <w:trHeight w:val="255"/>
        </w:trPr>
        <w:tc>
          <w:tcPr>
            <w:tcW w:w="1437" w:type="pct"/>
            <w:tcBorders>
              <w:top w:val="nil"/>
              <w:left w:val="single" w:sz="8" w:space="0" w:color="auto"/>
              <w:bottom w:val="single" w:sz="4" w:space="0" w:color="auto"/>
              <w:right w:val="single" w:sz="12" w:space="0" w:color="auto"/>
            </w:tcBorders>
            <w:shd w:val="clear" w:color="auto" w:fill="auto"/>
            <w:vAlign w:val="center"/>
          </w:tcPr>
          <w:p w14:paraId="62E8B99B" w14:textId="77777777" w:rsidR="003A53E5" w:rsidRPr="006B32D7" w:rsidRDefault="003A53E5" w:rsidP="00480034">
            <w:pPr>
              <w:rPr>
                <w:rFonts w:cstheme="minorHAnsi"/>
                <w:szCs w:val="20"/>
                <w:lang w:eastAsia="pl-PL"/>
              </w:rPr>
            </w:pPr>
            <w:r w:rsidRPr="006B32D7">
              <w:rPr>
                <w:rFonts w:cstheme="minorHAnsi"/>
                <w:szCs w:val="20"/>
                <w:lang w:eastAsia="pl-PL"/>
              </w:rPr>
              <w:t>szkło drugiego gatunku</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15255524" w14:textId="77777777" w:rsidR="003A53E5" w:rsidRPr="006B32D7" w:rsidRDefault="003A53E5" w:rsidP="00480034">
            <w:pPr>
              <w:rPr>
                <w:rFonts w:cstheme="minorHAnsi"/>
                <w:bCs/>
                <w:szCs w:val="20"/>
                <w:lang w:eastAsia="pl-PL"/>
              </w:rPr>
            </w:pPr>
            <w:r w:rsidRPr="006B32D7">
              <w:rPr>
                <w:rFonts w:cstheme="minorHAnsi"/>
                <w:bCs/>
                <w:szCs w:val="20"/>
                <w:lang w:eastAsia="pl-PL"/>
              </w:rPr>
              <w:t>11,50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543FF3C9" w14:textId="77777777" w:rsidR="003A53E5" w:rsidRPr="006B32D7" w:rsidRDefault="003A53E5" w:rsidP="00480034">
            <w:pPr>
              <w:rPr>
                <w:rFonts w:cstheme="minorHAnsi"/>
                <w:bCs/>
                <w:szCs w:val="20"/>
                <w:lang w:eastAsia="pl-PL"/>
              </w:rPr>
            </w:pPr>
            <w:r w:rsidRPr="006B32D7">
              <w:rPr>
                <w:rFonts w:cstheme="minorHAnsi"/>
                <w:bCs/>
                <w:szCs w:val="20"/>
                <w:lang w:eastAsia="pl-PL"/>
              </w:rPr>
              <w:t>0,55</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34783838" w14:textId="77777777" w:rsidR="003A53E5" w:rsidRPr="006B32D7" w:rsidRDefault="003A53E5" w:rsidP="00480034">
            <w:pPr>
              <w:rPr>
                <w:rFonts w:cstheme="minorHAnsi"/>
                <w:bCs/>
                <w:szCs w:val="20"/>
                <w:lang w:eastAsia="pl-PL"/>
              </w:rPr>
            </w:pPr>
            <w:r w:rsidRPr="006B32D7">
              <w:rPr>
                <w:rFonts w:cstheme="minorHAnsi"/>
                <w:bCs/>
                <w:szCs w:val="20"/>
                <w:lang w:eastAsia="pl-PL"/>
              </w:rPr>
              <w:t>0,59</w:t>
            </w:r>
          </w:p>
        </w:tc>
        <w:tc>
          <w:tcPr>
            <w:tcW w:w="1128" w:type="pct"/>
            <w:gridSpan w:val="3"/>
            <w:tcBorders>
              <w:top w:val="nil"/>
              <w:left w:val="nil"/>
              <w:bottom w:val="dashed" w:sz="4" w:space="0" w:color="auto"/>
              <w:right w:val="single" w:sz="8" w:space="0" w:color="auto"/>
            </w:tcBorders>
            <w:shd w:val="clear" w:color="auto" w:fill="auto"/>
            <w:vAlign w:val="center"/>
          </w:tcPr>
          <w:p w14:paraId="031179CA" w14:textId="77777777" w:rsidR="003A53E5" w:rsidRPr="006B32D7" w:rsidRDefault="003A53E5" w:rsidP="00480034">
            <w:pPr>
              <w:jc w:val="left"/>
              <w:rPr>
                <w:rFonts w:cstheme="minorHAnsi"/>
                <w:szCs w:val="20"/>
                <w:lang w:eastAsia="pl-PL"/>
              </w:rPr>
            </w:pPr>
          </w:p>
        </w:tc>
      </w:tr>
      <w:tr w:rsidR="003A53E5" w:rsidRPr="006B32D7" w14:paraId="78E744AF" w14:textId="77777777" w:rsidTr="0079039B">
        <w:trPr>
          <w:trHeight w:val="255"/>
        </w:trPr>
        <w:tc>
          <w:tcPr>
            <w:tcW w:w="1437" w:type="pct"/>
            <w:tcBorders>
              <w:top w:val="nil"/>
              <w:left w:val="single" w:sz="8" w:space="0" w:color="auto"/>
              <w:bottom w:val="single" w:sz="4" w:space="0" w:color="auto"/>
              <w:right w:val="single" w:sz="12" w:space="0" w:color="auto"/>
            </w:tcBorders>
            <w:shd w:val="clear" w:color="auto" w:fill="auto"/>
            <w:vAlign w:val="center"/>
          </w:tcPr>
          <w:p w14:paraId="70566637" w14:textId="77777777" w:rsidR="003A53E5" w:rsidRPr="006B32D7" w:rsidRDefault="003A53E5" w:rsidP="00480034">
            <w:pPr>
              <w:rPr>
                <w:rFonts w:cstheme="minorHAnsi"/>
                <w:szCs w:val="20"/>
                <w:lang w:eastAsia="pl-PL"/>
              </w:rPr>
            </w:pPr>
            <w:r w:rsidRPr="006B32D7">
              <w:rPr>
                <w:rFonts w:cstheme="minorHAnsi"/>
                <w:szCs w:val="20"/>
                <w:lang w:eastAsia="pl-PL"/>
              </w:rPr>
              <w:t>włókno szklane (wełna szklana)</w:t>
            </w:r>
          </w:p>
        </w:tc>
        <w:tc>
          <w:tcPr>
            <w:tcW w:w="369" w:type="pct"/>
            <w:tcBorders>
              <w:top w:val="nil"/>
              <w:left w:val="nil"/>
              <w:bottom w:val="dashed" w:sz="4" w:space="0" w:color="auto"/>
              <w:right w:val="single" w:sz="4" w:space="0" w:color="000000"/>
            </w:tcBorders>
            <w:shd w:val="clear" w:color="auto" w:fill="auto"/>
            <w:noWrap/>
            <w:vAlign w:val="center"/>
          </w:tcPr>
          <w:p w14:paraId="3D9C3CAC" w14:textId="77777777" w:rsidR="003A53E5" w:rsidRPr="006B32D7" w:rsidRDefault="003A53E5" w:rsidP="00480034">
            <w:pPr>
              <w:rPr>
                <w:rFonts w:cstheme="minorHAnsi"/>
                <w:bCs/>
                <w:szCs w:val="20"/>
                <w:lang w:eastAsia="pl-PL"/>
              </w:rPr>
            </w:pPr>
            <w:r w:rsidRPr="006B32D7">
              <w:rPr>
                <w:rFonts w:cstheme="minorHAnsi"/>
                <w:bCs/>
                <w:szCs w:val="20"/>
                <w:lang w:eastAsia="pl-PL"/>
              </w:rPr>
              <w:t>28,00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DD07385" w14:textId="77777777" w:rsidR="003A53E5" w:rsidRPr="006B32D7" w:rsidRDefault="003A53E5" w:rsidP="00480034">
            <w:pPr>
              <w:rPr>
                <w:rFonts w:cstheme="minorHAnsi"/>
                <w:bCs/>
                <w:szCs w:val="20"/>
                <w:lang w:eastAsia="pl-PL"/>
              </w:rPr>
            </w:pPr>
            <w:r w:rsidRPr="006B32D7">
              <w:rPr>
                <w:rFonts w:cstheme="minorHAnsi"/>
                <w:bCs/>
                <w:szCs w:val="20"/>
                <w:lang w:eastAsia="pl-PL"/>
              </w:rPr>
              <w:t>1,54</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0EC7169"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8" w:space="0" w:color="auto"/>
            </w:tcBorders>
            <w:shd w:val="clear" w:color="auto" w:fill="auto"/>
            <w:vAlign w:val="center"/>
          </w:tcPr>
          <w:p w14:paraId="79C7968B" w14:textId="77777777" w:rsidR="003A53E5" w:rsidRPr="006B32D7" w:rsidRDefault="003A53E5" w:rsidP="00480034">
            <w:pPr>
              <w:jc w:val="left"/>
              <w:rPr>
                <w:rFonts w:cstheme="minorHAnsi"/>
                <w:szCs w:val="20"/>
                <w:lang w:eastAsia="pl-PL"/>
              </w:rPr>
            </w:pPr>
          </w:p>
        </w:tc>
      </w:tr>
      <w:tr w:rsidR="003A53E5" w:rsidRPr="006B32D7" w14:paraId="27130637" w14:textId="77777777" w:rsidTr="0079039B">
        <w:trPr>
          <w:trHeight w:val="270"/>
        </w:trPr>
        <w:tc>
          <w:tcPr>
            <w:tcW w:w="1437" w:type="pct"/>
            <w:tcBorders>
              <w:top w:val="nil"/>
              <w:left w:val="single" w:sz="8" w:space="0" w:color="auto"/>
              <w:bottom w:val="single" w:sz="8" w:space="0" w:color="auto"/>
              <w:right w:val="single" w:sz="12" w:space="0" w:color="auto"/>
            </w:tcBorders>
            <w:shd w:val="clear" w:color="auto" w:fill="auto"/>
            <w:vAlign w:val="center"/>
          </w:tcPr>
          <w:p w14:paraId="5B42E6E2" w14:textId="77777777" w:rsidR="003A53E5" w:rsidRPr="006B32D7" w:rsidRDefault="003A53E5" w:rsidP="00480034">
            <w:pPr>
              <w:rPr>
                <w:rFonts w:cstheme="minorHAnsi"/>
                <w:szCs w:val="20"/>
                <w:lang w:eastAsia="pl-PL"/>
              </w:rPr>
            </w:pPr>
            <w:r w:rsidRPr="006B32D7">
              <w:rPr>
                <w:rFonts w:cstheme="minorHAnsi"/>
                <w:szCs w:val="20"/>
                <w:lang w:eastAsia="pl-PL"/>
              </w:rPr>
              <w:t>szkło wzmocnione</w:t>
            </w:r>
          </w:p>
        </w:tc>
        <w:tc>
          <w:tcPr>
            <w:tcW w:w="369" w:type="pct"/>
            <w:tcBorders>
              <w:top w:val="nil"/>
              <w:left w:val="nil"/>
              <w:bottom w:val="single" w:sz="8" w:space="0" w:color="auto"/>
              <w:right w:val="single" w:sz="4" w:space="0" w:color="000000"/>
            </w:tcBorders>
            <w:shd w:val="clear" w:color="auto" w:fill="auto"/>
            <w:noWrap/>
            <w:vAlign w:val="center"/>
          </w:tcPr>
          <w:p w14:paraId="30A048F0" w14:textId="77777777" w:rsidR="003A53E5" w:rsidRPr="006B32D7" w:rsidRDefault="003A53E5" w:rsidP="00480034">
            <w:pPr>
              <w:rPr>
                <w:rFonts w:cstheme="minorHAnsi"/>
                <w:bCs/>
                <w:szCs w:val="20"/>
                <w:lang w:eastAsia="pl-PL"/>
              </w:rPr>
            </w:pPr>
            <w:r w:rsidRPr="006B32D7">
              <w:rPr>
                <w:rFonts w:cstheme="minorHAnsi"/>
                <w:bCs/>
                <w:szCs w:val="20"/>
                <w:lang w:eastAsia="pl-PL"/>
              </w:rPr>
              <w:t>23,50</w:t>
            </w:r>
          </w:p>
        </w:tc>
        <w:tc>
          <w:tcPr>
            <w:tcW w:w="1097" w:type="pct"/>
            <w:gridSpan w:val="4"/>
            <w:tcBorders>
              <w:top w:val="nil"/>
              <w:left w:val="single" w:sz="12" w:space="0" w:color="auto"/>
              <w:bottom w:val="single" w:sz="8" w:space="0" w:color="auto"/>
              <w:right w:val="single" w:sz="4" w:space="0" w:color="000000"/>
            </w:tcBorders>
            <w:shd w:val="clear" w:color="auto" w:fill="auto"/>
            <w:noWrap/>
            <w:vAlign w:val="center"/>
          </w:tcPr>
          <w:p w14:paraId="101AFB0E" w14:textId="77777777" w:rsidR="003A53E5" w:rsidRPr="006B32D7" w:rsidRDefault="003A53E5" w:rsidP="00480034">
            <w:pPr>
              <w:rPr>
                <w:rFonts w:cstheme="minorHAnsi"/>
                <w:bCs/>
                <w:szCs w:val="20"/>
                <w:lang w:eastAsia="pl-PL"/>
              </w:rPr>
            </w:pPr>
            <w:r w:rsidRPr="006B32D7">
              <w:rPr>
                <w:rFonts w:cstheme="minorHAnsi"/>
                <w:bCs/>
                <w:szCs w:val="20"/>
                <w:lang w:eastAsia="pl-PL"/>
              </w:rPr>
              <w:t>1,27</w:t>
            </w:r>
          </w:p>
        </w:tc>
        <w:tc>
          <w:tcPr>
            <w:tcW w:w="969" w:type="pct"/>
            <w:gridSpan w:val="4"/>
            <w:tcBorders>
              <w:top w:val="nil"/>
              <w:left w:val="single" w:sz="12" w:space="0" w:color="auto"/>
              <w:bottom w:val="single" w:sz="8" w:space="0" w:color="auto"/>
              <w:right w:val="single" w:sz="4" w:space="0" w:color="000000"/>
            </w:tcBorders>
            <w:shd w:val="clear" w:color="auto" w:fill="auto"/>
            <w:noWrap/>
            <w:vAlign w:val="center"/>
          </w:tcPr>
          <w:p w14:paraId="761DEFB8" w14:textId="77777777" w:rsidR="003A53E5" w:rsidRPr="006B32D7" w:rsidRDefault="003A53E5" w:rsidP="00480034">
            <w:pPr>
              <w:rPr>
                <w:rFonts w:cstheme="minorHAnsi"/>
                <w:bCs/>
                <w:szCs w:val="20"/>
                <w:lang w:eastAsia="pl-PL"/>
              </w:rPr>
            </w:pPr>
            <w:r w:rsidRPr="006B32D7">
              <w:rPr>
                <w:rFonts w:cstheme="minorHAnsi"/>
                <w:bCs/>
                <w:szCs w:val="20"/>
                <w:lang w:eastAsia="pl-PL"/>
              </w:rPr>
              <w:t>1,35</w:t>
            </w:r>
          </w:p>
        </w:tc>
        <w:tc>
          <w:tcPr>
            <w:tcW w:w="1128" w:type="pct"/>
            <w:gridSpan w:val="3"/>
            <w:tcBorders>
              <w:top w:val="nil"/>
              <w:left w:val="single" w:sz="12" w:space="0" w:color="auto"/>
              <w:bottom w:val="single" w:sz="8" w:space="0" w:color="auto"/>
              <w:right w:val="single" w:sz="8" w:space="0" w:color="auto"/>
            </w:tcBorders>
            <w:shd w:val="clear" w:color="auto" w:fill="auto"/>
            <w:vAlign w:val="center"/>
          </w:tcPr>
          <w:p w14:paraId="7582696A" w14:textId="77777777" w:rsidR="003A53E5" w:rsidRPr="006B32D7" w:rsidRDefault="003A53E5" w:rsidP="00480034">
            <w:pPr>
              <w:jc w:val="left"/>
              <w:rPr>
                <w:rFonts w:cstheme="minorHAnsi"/>
                <w:szCs w:val="20"/>
                <w:lang w:eastAsia="pl-PL"/>
              </w:rPr>
            </w:pPr>
          </w:p>
        </w:tc>
      </w:tr>
      <w:tr w:rsidR="003A53E5" w:rsidRPr="006B32D7" w14:paraId="2747E8D7"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1FE22574" w14:textId="77777777" w:rsidR="003A53E5" w:rsidRPr="006B32D7" w:rsidRDefault="003A53E5" w:rsidP="00480034">
            <w:pPr>
              <w:rPr>
                <w:rFonts w:cstheme="minorHAnsi"/>
                <w:szCs w:val="20"/>
                <w:lang w:eastAsia="pl-PL"/>
              </w:rPr>
            </w:pPr>
            <w:r w:rsidRPr="006B32D7">
              <w:rPr>
                <w:rFonts w:cstheme="minorHAnsi"/>
                <w:szCs w:val="20"/>
                <w:lang w:eastAsia="pl-PL"/>
              </w:rPr>
              <w:t>Izolacja - wartość ogólna</w:t>
            </w:r>
          </w:p>
        </w:tc>
        <w:tc>
          <w:tcPr>
            <w:tcW w:w="369" w:type="pct"/>
            <w:tcBorders>
              <w:top w:val="nil"/>
              <w:left w:val="nil"/>
              <w:bottom w:val="dashed" w:sz="4" w:space="0" w:color="auto"/>
              <w:right w:val="single" w:sz="4" w:space="0" w:color="000000"/>
            </w:tcBorders>
            <w:shd w:val="clear" w:color="auto" w:fill="auto"/>
            <w:noWrap/>
            <w:vAlign w:val="center"/>
          </w:tcPr>
          <w:p w14:paraId="41C392D4" w14:textId="77777777" w:rsidR="003A53E5" w:rsidRPr="006B32D7" w:rsidRDefault="003A53E5" w:rsidP="00480034">
            <w:pPr>
              <w:rPr>
                <w:rFonts w:cstheme="minorHAnsi"/>
                <w:bCs/>
                <w:szCs w:val="20"/>
                <w:lang w:eastAsia="pl-PL"/>
              </w:rPr>
            </w:pPr>
            <w:r w:rsidRPr="006B32D7">
              <w:rPr>
                <w:rFonts w:cstheme="minorHAnsi"/>
                <w:bCs/>
                <w:szCs w:val="20"/>
                <w:lang w:eastAsia="pl-PL"/>
              </w:rPr>
              <w:t>45,00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6E4B7FE" w14:textId="77777777" w:rsidR="003A53E5" w:rsidRPr="006B32D7" w:rsidRDefault="003A53E5" w:rsidP="00480034">
            <w:pPr>
              <w:rPr>
                <w:rFonts w:cstheme="minorHAnsi"/>
                <w:bCs/>
                <w:szCs w:val="20"/>
                <w:lang w:eastAsia="pl-PL"/>
              </w:rPr>
            </w:pPr>
            <w:r w:rsidRPr="006B32D7">
              <w:rPr>
                <w:rFonts w:cstheme="minorHAnsi"/>
                <w:bCs/>
                <w:szCs w:val="20"/>
                <w:lang w:eastAsia="pl-PL"/>
              </w:rPr>
              <w:t>1,86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0F73511C"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5FB5DBC" w14:textId="77777777" w:rsidR="003A53E5" w:rsidRPr="006B32D7" w:rsidRDefault="003A53E5" w:rsidP="00480034">
            <w:pPr>
              <w:jc w:val="left"/>
              <w:rPr>
                <w:rFonts w:cstheme="minorHAnsi"/>
                <w:szCs w:val="20"/>
                <w:lang w:eastAsia="pl-PL"/>
              </w:rPr>
            </w:pPr>
          </w:p>
        </w:tc>
      </w:tr>
      <w:tr w:rsidR="003A53E5" w:rsidRPr="006B32D7" w14:paraId="4424E762"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0CBC3708" w14:textId="77777777" w:rsidR="003A53E5" w:rsidRPr="006B32D7" w:rsidRDefault="003A53E5" w:rsidP="00480034">
            <w:pPr>
              <w:rPr>
                <w:rFonts w:cstheme="minorHAnsi"/>
                <w:szCs w:val="20"/>
                <w:lang w:eastAsia="pl-PL"/>
              </w:rPr>
            </w:pPr>
            <w:r w:rsidRPr="006B32D7">
              <w:rPr>
                <w:rFonts w:cstheme="minorHAnsi"/>
                <w:szCs w:val="20"/>
                <w:lang w:eastAsia="pl-PL"/>
              </w:rPr>
              <w:t>szkło komórkowe</w:t>
            </w:r>
          </w:p>
        </w:tc>
        <w:tc>
          <w:tcPr>
            <w:tcW w:w="369" w:type="pct"/>
            <w:tcBorders>
              <w:top w:val="nil"/>
              <w:left w:val="nil"/>
              <w:bottom w:val="dashed" w:sz="4" w:space="0" w:color="auto"/>
              <w:right w:val="single" w:sz="4" w:space="0" w:color="000000"/>
            </w:tcBorders>
            <w:shd w:val="clear" w:color="auto" w:fill="auto"/>
            <w:noWrap/>
            <w:vAlign w:val="center"/>
          </w:tcPr>
          <w:p w14:paraId="2B97E6DA" w14:textId="77777777" w:rsidR="003A53E5" w:rsidRPr="006B32D7" w:rsidRDefault="003A53E5" w:rsidP="00480034">
            <w:pPr>
              <w:rPr>
                <w:rFonts w:cstheme="minorHAnsi"/>
                <w:bCs/>
                <w:szCs w:val="20"/>
                <w:lang w:eastAsia="pl-PL"/>
              </w:rPr>
            </w:pPr>
            <w:r w:rsidRPr="006B32D7">
              <w:rPr>
                <w:rFonts w:cstheme="minorHAnsi"/>
                <w:bCs/>
                <w:szCs w:val="20"/>
                <w:lang w:eastAsia="pl-PL"/>
              </w:rPr>
              <w:t>27,00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D8014D4"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5AC0ED7"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4C21178" w14:textId="77777777" w:rsidR="003A53E5" w:rsidRPr="006B32D7" w:rsidRDefault="003A53E5" w:rsidP="00480034">
            <w:pPr>
              <w:jc w:val="left"/>
              <w:rPr>
                <w:rFonts w:cstheme="minorHAnsi"/>
                <w:szCs w:val="20"/>
                <w:lang w:eastAsia="pl-PL"/>
              </w:rPr>
            </w:pPr>
          </w:p>
        </w:tc>
      </w:tr>
      <w:tr w:rsidR="003A53E5" w:rsidRPr="006B32D7" w14:paraId="0CD27D54"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56CD7CAE" w14:textId="77777777" w:rsidR="003A53E5" w:rsidRPr="006B32D7" w:rsidRDefault="003A53E5" w:rsidP="00480034">
            <w:pPr>
              <w:rPr>
                <w:rFonts w:cstheme="minorHAnsi"/>
                <w:szCs w:val="20"/>
                <w:lang w:eastAsia="pl-PL"/>
              </w:rPr>
            </w:pPr>
            <w:r w:rsidRPr="006B32D7">
              <w:rPr>
                <w:rFonts w:cstheme="minorHAnsi"/>
                <w:szCs w:val="20"/>
                <w:lang w:eastAsia="pl-PL"/>
              </w:rPr>
              <w:t>celuloza</w:t>
            </w:r>
          </w:p>
        </w:tc>
        <w:tc>
          <w:tcPr>
            <w:tcW w:w="369" w:type="pct"/>
            <w:tcBorders>
              <w:top w:val="nil"/>
              <w:left w:val="nil"/>
              <w:bottom w:val="dashed" w:sz="4" w:space="0" w:color="auto"/>
              <w:right w:val="single" w:sz="4" w:space="0" w:color="000000"/>
            </w:tcBorders>
            <w:shd w:val="clear" w:color="auto" w:fill="auto"/>
            <w:noWrap/>
            <w:vAlign w:val="center"/>
          </w:tcPr>
          <w:p w14:paraId="24351680" w14:textId="77777777" w:rsidR="003A53E5" w:rsidRPr="006B32D7" w:rsidRDefault="003A53E5" w:rsidP="00480034">
            <w:pPr>
              <w:rPr>
                <w:rFonts w:cstheme="minorHAnsi"/>
                <w:bCs/>
                <w:szCs w:val="20"/>
                <w:lang w:eastAsia="pl-PL"/>
              </w:rPr>
            </w:pPr>
            <w:r w:rsidRPr="006B32D7">
              <w:rPr>
                <w:rFonts w:cstheme="minorHAnsi"/>
                <w:bCs/>
                <w:szCs w:val="20"/>
                <w:lang w:eastAsia="pl-PL"/>
              </w:rPr>
              <w:t>0,94 do 3,3</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3ACE692"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B16401D"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FA6608A" w14:textId="77777777" w:rsidR="003A53E5" w:rsidRPr="006B32D7" w:rsidRDefault="003A53E5" w:rsidP="00480034">
            <w:pPr>
              <w:jc w:val="left"/>
              <w:rPr>
                <w:rFonts w:cstheme="minorHAnsi"/>
                <w:szCs w:val="20"/>
                <w:lang w:eastAsia="pl-PL"/>
              </w:rPr>
            </w:pPr>
          </w:p>
        </w:tc>
      </w:tr>
      <w:tr w:rsidR="003A53E5" w:rsidRPr="006B32D7" w14:paraId="15C17F19"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021EC846" w14:textId="77777777" w:rsidR="003A53E5" w:rsidRPr="006B32D7" w:rsidRDefault="003A53E5" w:rsidP="00480034">
            <w:pPr>
              <w:rPr>
                <w:rFonts w:cstheme="minorHAnsi"/>
                <w:szCs w:val="20"/>
                <w:lang w:eastAsia="pl-PL"/>
              </w:rPr>
            </w:pPr>
            <w:r w:rsidRPr="006B32D7">
              <w:rPr>
                <w:rFonts w:cstheme="minorHAnsi"/>
                <w:szCs w:val="20"/>
                <w:lang w:eastAsia="pl-PL"/>
              </w:rPr>
              <w:t>płyta korkowa</w:t>
            </w:r>
          </w:p>
        </w:tc>
        <w:tc>
          <w:tcPr>
            <w:tcW w:w="369" w:type="pct"/>
            <w:tcBorders>
              <w:top w:val="nil"/>
              <w:left w:val="nil"/>
              <w:bottom w:val="dashed" w:sz="4" w:space="0" w:color="auto"/>
              <w:right w:val="single" w:sz="4" w:space="0" w:color="000000"/>
            </w:tcBorders>
            <w:shd w:val="clear" w:color="auto" w:fill="auto"/>
            <w:noWrap/>
            <w:vAlign w:val="center"/>
          </w:tcPr>
          <w:p w14:paraId="71F5E737" w14:textId="77777777" w:rsidR="003A53E5" w:rsidRPr="006B32D7" w:rsidRDefault="003A53E5" w:rsidP="00480034">
            <w:pPr>
              <w:rPr>
                <w:rFonts w:cstheme="minorHAnsi"/>
                <w:bCs/>
                <w:szCs w:val="20"/>
                <w:lang w:eastAsia="pl-PL"/>
              </w:rPr>
            </w:pPr>
            <w:r w:rsidRPr="006B32D7">
              <w:rPr>
                <w:rFonts w:cstheme="minorHAnsi"/>
                <w:bCs/>
                <w:szCs w:val="20"/>
                <w:lang w:eastAsia="pl-PL"/>
              </w:rPr>
              <w:t>4,00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1B41542" w14:textId="77777777" w:rsidR="003A53E5" w:rsidRPr="006B32D7" w:rsidRDefault="003A53E5" w:rsidP="00480034">
            <w:pPr>
              <w:rPr>
                <w:rFonts w:cstheme="minorHAnsi"/>
                <w:bCs/>
                <w:szCs w:val="20"/>
                <w:lang w:eastAsia="pl-PL"/>
              </w:rPr>
            </w:pPr>
            <w:r w:rsidRPr="006B32D7">
              <w:rPr>
                <w:rFonts w:cstheme="minorHAnsi"/>
                <w:bCs/>
                <w:szCs w:val="20"/>
                <w:lang w:eastAsia="pl-PL"/>
              </w:rPr>
              <w:t>0,19</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4A03B26"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20A0729" w14:textId="77777777" w:rsidR="003A53E5" w:rsidRPr="006B32D7" w:rsidRDefault="003A53E5" w:rsidP="00480034">
            <w:pPr>
              <w:jc w:val="left"/>
              <w:rPr>
                <w:rFonts w:cstheme="minorHAnsi"/>
                <w:szCs w:val="20"/>
                <w:lang w:eastAsia="pl-PL"/>
              </w:rPr>
            </w:pPr>
          </w:p>
        </w:tc>
      </w:tr>
      <w:tr w:rsidR="003A53E5" w:rsidRPr="006B32D7" w14:paraId="24CE858B"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3B359555" w14:textId="77777777" w:rsidR="003A53E5" w:rsidRPr="006B32D7" w:rsidRDefault="003A53E5" w:rsidP="00480034">
            <w:pPr>
              <w:rPr>
                <w:rFonts w:cstheme="minorHAnsi"/>
                <w:szCs w:val="20"/>
                <w:lang w:eastAsia="pl-PL"/>
              </w:rPr>
            </w:pPr>
            <w:r w:rsidRPr="006B32D7">
              <w:rPr>
                <w:rFonts w:cstheme="minorHAnsi"/>
                <w:szCs w:val="20"/>
                <w:lang w:eastAsia="pl-PL"/>
              </w:rPr>
              <w:t>włókno szklane (Glasswool)</w:t>
            </w:r>
          </w:p>
        </w:tc>
        <w:tc>
          <w:tcPr>
            <w:tcW w:w="369" w:type="pct"/>
            <w:tcBorders>
              <w:top w:val="nil"/>
              <w:left w:val="nil"/>
              <w:bottom w:val="dashed" w:sz="4" w:space="0" w:color="auto"/>
              <w:right w:val="single" w:sz="4" w:space="0" w:color="000000"/>
            </w:tcBorders>
            <w:shd w:val="clear" w:color="auto" w:fill="auto"/>
            <w:noWrap/>
            <w:vAlign w:val="center"/>
          </w:tcPr>
          <w:p w14:paraId="11AEC103" w14:textId="77777777" w:rsidR="003A53E5" w:rsidRPr="006B32D7" w:rsidRDefault="003A53E5" w:rsidP="00480034">
            <w:pPr>
              <w:rPr>
                <w:rFonts w:cstheme="minorHAnsi"/>
                <w:bCs/>
                <w:szCs w:val="20"/>
                <w:lang w:eastAsia="pl-PL"/>
              </w:rPr>
            </w:pPr>
            <w:r w:rsidRPr="006B32D7">
              <w:rPr>
                <w:rFonts w:cstheme="minorHAnsi"/>
                <w:bCs/>
                <w:szCs w:val="20"/>
                <w:lang w:eastAsia="pl-PL"/>
              </w:rPr>
              <w:t>28,00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82F4F7A" w14:textId="77777777" w:rsidR="003A53E5" w:rsidRPr="006B32D7" w:rsidRDefault="003A53E5" w:rsidP="00480034">
            <w:pPr>
              <w:rPr>
                <w:rFonts w:cstheme="minorHAnsi"/>
                <w:bCs/>
                <w:szCs w:val="20"/>
                <w:lang w:eastAsia="pl-PL"/>
              </w:rPr>
            </w:pPr>
            <w:r w:rsidRPr="006B32D7">
              <w:rPr>
                <w:rFonts w:cstheme="minorHAnsi"/>
                <w:bCs/>
                <w:szCs w:val="20"/>
                <w:lang w:eastAsia="pl-PL"/>
              </w:rPr>
              <w:t>1,35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A08EEC9"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3BD6B69" w14:textId="77777777" w:rsidR="003A53E5" w:rsidRPr="006B32D7" w:rsidRDefault="003A53E5" w:rsidP="00480034">
            <w:pPr>
              <w:jc w:val="left"/>
              <w:rPr>
                <w:rFonts w:cstheme="minorHAnsi"/>
                <w:szCs w:val="20"/>
                <w:lang w:eastAsia="pl-PL"/>
              </w:rPr>
            </w:pPr>
          </w:p>
        </w:tc>
      </w:tr>
      <w:tr w:rsidR="003A53E5" w:rsidRPr="006B32D7" w14:paraId="5ADF16FD"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21E5FCA4" w14:textId="77777777" w:rsidR="003A53E5" w:rsidRPr="006B32D7" w:rsidRDefault="003A53E5" w:rsidP="00480034">
            <w:pPr>
              <w:rPr>
                <w:rFonts w:cstheme="minorHAnsi"/>
                <w:szCs w:val="20"/>
                <w:lang w:eastAsia="pl-PL"/>
              </w:rPr>
            </w:pPr>
            <w:r w:rsidRPr="006B32D7">
              <w:rPr>
                <w:rFonts w:cstheme="minorHAnsi"/>
                <w:szCs w:val="20"/>
                <w:lang w:eastAsia="pl-PL"/>
              </w:rPr>
              <w:lastRenderedPageBreak/>
              <w:t>izolacja lniana</w:t>
            </w:r>
          </w:p>
        </w:tc>
        <w:tc>
          <w:tcPr>
            <w:tcW w:w="369" w:type="pct"/>
            <w:tcBorders>
              <w:top w:val="nil"/>
              <w:left w:val="nil"/>
              <w:bottom w:val="dashed" w:sz="4" w:space="0" w:color="auto"/>
              <w:right w:val="single" w:sz="4" w:space="0" w:color="000000"/>
            </w:tcBorders>
            <w:shd w:val="clear" w:color="auto" w:fill="auto"/>
            <w:noWrap/>
            <w:vAlign w:val="center"/>
          </w:tcPr>
          <w:p w14:paraId="0F19DC93" w14:textId="77777777" w:rsidR="003A53E5" w:rsidRPr="006B32D7" w:rsidRDefault="003A53E5" w:rsidP="00480034">
            <w:pPr>
              <w:rPr>
                <w:rFonts w:cstheme="minorHAnsi"/>
                <w:bCs/>
                <w:szCs w:val="20"/>
                <w:lang w:eastAsia="pl-PL"/>
              </w:rPr>
            </w:pPr>
            <w:r w:rsidRPr="006B32D7">
              <w:rPr>
                <w:rFonts w:cstheme="minorHAnsi"/>
                <w:bCs/>
                <w:szCs w:val="20"/>
                <w:lang w:eastAsia="pl-PL"/>
              </w:rPr>
              <w:t>39,50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E2FA155" w14:textId="77777777" w:rsidR="003A53E5" w:rsidRPr="006B32D7" w:rsidRDefault="003A53E5" w:rsidP="00480034">
            <w:pPr>
              <w:rPr>
                <w:rFonts w:cstheme="minorHAnsi"/>
                <w:bCs/>
                <w:szCs w:val="20"/>
                <w:lang w:eastAsia="pl-PL"/>
              </w:rPr>
            </w:pPr>
            <w:r w:rsidRPr="006B32D7">
              <w:rPr>
                <w:rFonts w:cstheme="minorHAnsi"/>
                <w:bCs/>
                <w:szCs w:val="20"/>
                <w:lang w:eastAsia="pl-PL"/>
              </w:rPr>
              <w:t>1,70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44D20FB"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DF714A1" w14:textId="77777777" w:rsidR="003A53E5" w:rsidRPr="006B32D7" w:rsidRDefault="003A53E5" w:rsidP="00480034">
            <w:pPr>
              <w:jc w:val="left"/>
              <w:rPr>
                <w:rFonts w:cstheme="minorHAnsi"/>
                <w:szCs w:val="20"/>
                <w:lang w:eastAsia="pl-PL"/>
              </w:rPr>
            </w:pPr>
          </w:p>
        </w:tc>
      </w:tr>
      <w:tr w:rsidR="003A53E5" w:rsidRPr="006B32D7" w14:paraId="44A0B740"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3B81D216" w14:textId="77777777" w:rsidR="003A53E5" w:rsidRPr="006B32D7" w:rsidRDefault="003A53E5" w:rsidP="00480034">
            <w:pPr>
              <w:rPr>
                <w:rFonts w:cstheme="minorHAnsi"/>
                <w:szCs w:val="20"/>
                <w:lang w:eastAsia="pl-PL"/>
              </w:rPr>
            </w:pPr>
            <w:r w:rsidRPr="006B32D7">
              <w:rPr>
                <w:rFonts w:cstheme="minorHAnsi"/>
                <w:szCs w:val="20"/>
                <w:lang w:eastAsia="pl-PL"/>
              </w:rPr>
              <w:t>wełna mineralna</w:t>
            </w:r>
          </w:p>
        </w:tc>
        <w:tc>
          <w:tcPr>
            <w:tcW w:w="369" w:type="pct"/>
            <w:tcBorders>
              <w:top w:val="nil"/>
              <w:left w:val="nil"/>
              <w:bottom w:val="dashed" w:sz="4" w:space="0" w:color="auto"/>
              <w:right w:val="single" w:sz="4" w:space="0" w:color="000000"/>
            </w:tcBorders>
            <w:shd w:val="clear" w:color="auto" w:fill="auto"/>
            <w:noWrap/>
            <w:vAlign w:val="center"/>
          </w:tcPr>
          <w:p w14:paraId="7E65583A" w14:textId="77777777" w:rsidR="003A53E5" w:rsidRPr="006B32D7" w:rsidRDefault="003A53E5" w:rsidP="00480034">
            <w:pPr>
              <w:rPr>
                <w:rFonts w:cstheme="minorHAnsi"/>
                <w:bCs/>
                <w:szCs w:val="20"/>
                <w:lang w:eastAsia="pl-PL"/>
              </w:rPr>
            </w:pPr>
            <w:r w:rsidRPr="006B32D7">
              <w:rPr>
                <w:rFonts w:cstheme="minorHAnsi"/>
                <w:bCs/>
                <w:szCs w:val="20"/>
                <w:lang w:eastAsia="pl-PL"/>
              </w:rPr>
              <w:t>16,60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0F698CB" w14:textId="77777777" w:rsidR="003A53E5" w:rsidRPr="006B32D7" w:rsidRDefault="003A53E5" w:rsidP="00480034">
            <w:pPr>
              <w:rPr>
                <w:rFonts w:cstheme="minorHAnsi"/>
                <w:bCs/>
                <w:szCs w:val="20"/>
                <w:lang w:eastAsia="pl-PL"/>
              </w:rPr>
            </w:pPr>
            <w:r w:rsidRPr="006B32D7">
              <w:rPr>
                <w:rFonts w:cstheme="minorHAnsi"/>
                <w:bCs/>
                <w:szCs w:val="20"/>
                <w:lang w:eastAsia="pl-PL"/>
              </w:rPr>
              <w:t>1,20</w:t>
            </w:r>
          </w:p>
        </w:tc>
        <w:tc>
          <w:tcPr>
            <w:tcW w:w="969" w:type="pct"/>
            <w:gridSpan w:val="4"/>
            <w:tcBorders>
              <w:top w:val="dashed" w:sz="4" w:space="0" w:color="auto"/>
              <w:left w:val="single" w:sz="12" w:space="0" w:color="auto"/>
              <w:bottom w:val="dashed" w:sz="4" w:space="0" w:color="auto"/>
              <w:right w:val="single" w:sz="12" w:space="0" w:color="000000"/>
            </w:tcBorders>
            <w:shd w:val="clear" w:color="auto" w:fill="auto"/>
            <w:noWrap/>
            <w:vAlign w:val="center"/>
          </w:tcPr>
          <w:p w14:paraId="5F5050A0" w14:textId="77777777" w:rsidR="003A53E5" w:rsidRPr="006B32D7" w:rsidRDefault="003A53E5" w:rsidP="00480034">
            <w:pPr>
              <w:rPr>
                <w:rFonts w:cstheme="minorHAnsi"/>
                <w:bCs/>
                <w:szCs w:val="20"/>
                <w:lang w:eastAsia="pl-PL"/>
              </w:rPr>
            </w:pPr>
            <w:r w:rsidRPr="006B32D7">
              <w:rPr>
                <w:rFonts w:cstheme="minorHAnsi"/>
                <w:bCs/>
                <w:szCs w:val="20"/>
                <w:lang w:eastAsia="pl-PL"/>
              </w:rPr>
              <w:t>1,28</w:t>
            </w:r>
          </w:p>
        </w:tc>
        <w:tc>
          <w:tcPr>
            <w:tcW w:w="1128" w:type="pct"/>
            <w:gridSpan w:val="3"/>
            <w:tcBorders>
              <w:top w:val="nil"/>
              <w:left w:val="nil"/>
              <w:bottom w:val="dashed" w:sz="4" w:space="0" w:color="auto"/>
              <w:right w:val="single" w:sz="12" w:space="0" w:color="auto"/>
            </w:tcBorders>
            <w:shd w:val="clear" w:color="auto" w:fill="auto"/>
            <w:vAlign w:val="center"/>
          </w:tcPr>
          <w:p w14:paraId="273202C3" w14:textId="77777777" w:rsidR="003A53E5" w:rsidRPr="006B32D7" w:rsidRDefault="003A53E5" w:rsidP="00480034">
            <w:pPr>
              <w:jc w:val="left"/>
              <w:rPr>
                <w:rFonts w:cstheme="minorHAnsi"/>
                <w:szCs w:val="20"/>
                <w:lang w:eastAsia="pl-PL"/>
              </w:rPr>
            </w:pPr>
          </w:p>
        </w:tc>
      </w:tr>
      <w:tr w:rsidR="003A53E5" w:rsidRPr="006B32D7" w14:paraId="030E98F0"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64A2E5DE" w14:textId="77777777" w:rsidR="003A53E5" w:rsidRPr="006B32D7" w:rsidRDefault="003A53E5" w:rsidP="00480034">
            <w:pPr>
              <w:rPr>
                <w:rFonts w:cstheme="minorHAnsi"/>
                <w:szCs w:val="20"/>
                <w:lang w:eastAsia="pl-PL"/>
              </w:rPr>
            </w:pPr>
            <w:r w:rsidRPr="006B32D7">
              <w:rPr>
                <w:rFonts w:cstheme="minorHAnsi"/>
                <w:szCs w:val="20"/>
                <w:lang w:eastAsia="pl-PL"/>
              </w:rPr>
              <w:t>wełna papierowa</w:t>
            </w:r>
          </w:p>
        </w:tc>
        <w:tc>
          <w:tcPr>
            <w:tcW w:w="369" w:type="pct"/>
            <w:tcBorders>
              <w:top w:val="nil"/>
              <w:left w:val="nil"/>
              <w:bottom w:val="dashed" w:sz="4" w:space="0" w:color="auto"/>
              <w:right w:val="single" w:sz="4" w:space="0" w:color="000000"/>
            </w:tcBorders>
            <w:shd w:val="clear" w:color="auto" w:fill="auto"/>
            <w:noWrap/>
            <w:vAlign w:val="center"/>
          </w:tcPr>
          <w:p w14:paraId="58596AC3" w14:textId="77777777" w:rsidR="003A53E5" w:rsidRPr="006B32D7" w:rsidRDefault="003A53E5" w:rsidP="00480034">
            <w:pPr>
              <w:rPr>
                <w:rFonts w:cstheme="minorHAnsi"/>
                <w:bCs/>
                <w:szCs w:val="20"/>
                <w:lang w:eastAsia="pl-PL"/>
              </w:rPr>
            </w:pPr>
            <w:r w:rsidRPr="006B32D7">
              <w:rPr>
                <w:rFonts w:cstheme="minorHAnsi"/>
                <w:bCs/>
                <w:szCs w:val="20"/>
                <w:lang w:eastAsia="pl-PL"/>
              </w:rPr>
              <w:t>20,17</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9619101" w14:textId="77777777" w:rsidR="003A53E5" w:rsidRPr="006B32D7" w:rsidRDefault="003A53E5" w:rsidP="00480034">
            <w:pPr>
              <w:rPr>
                <w:rFonts w:cstheme="minorHAnsi"/>
                <w:bCs/>
                <w:szCs w:val="20"/>
                <w:lang w:eastAsia="pl-PL"/>
              </w:rPr>
            </w:pPr>
            <w:r w:rsidRPr="006B32D7">
              <w:rPr>
                <w:rFonts w:cstheme="minorHAnsi"/>
                <w:bCs/>
                <w:szCs w:val="20"/>
                <w:lang w:eastAsia="pl-PL"/>
              </w:rPr>
              <w:t>0,63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F04CF39"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68E7AEC" w14:textId="77777777" w:rsidR="003A53E5" w:rsidRPr="006B32D7" w:rsidRDefault="003A53E5" w:rsidP="00480034">
            <w:pPr>
              <w:jc w:val="left"/>
              <w:rPr>
                <w:rFonts w:cstheme="minorHAnsi"/>
                <w:szCs w:val="20"/>
                <w:lang w:eastAsia="pl-PL"/>
              </w:rPr>
            </w:pPr>
          </w:p>
        </w:tc>
      </w:tr>
      <w:tr w:rsidR="003A53E5" w:rsidRPr="006B32D7" w14:paraId="6986F583" w14:textId="77777777" w:rsidTr="0079039B">
        <w:trPr>
          <w:trHeight w:val="315"/>
        </w:trPr>
        <w:tc>
          <w:tcPr>
            <w:tcW w:w="1437" w:type="pct"/>
            <w:tcBorders>
              <w:top w:val="nil"/>
              <w:left w:val="single" w:sz="12" w:space="0" w:color="auto"/>
              <w:bottom w:val="single" w:sz="4" w:space="0" w:color="auto"/>
              <w:right w:val="single" w:sz="12" w:space="0" w:color="auto"/>
            </w:tcBorders>
            <w:shd w:val="clear" w:color="auto" w:fill="auto"/>
            <w:vAlign w:val="center"/>
          </w:tcPr>
          <w:p w14:paraId="620DE390" w14:textId="77777777" w:rsidR="003A53E5" w:rsidRPr="006B32D7" w:rsidRDefault="003A53E5" w:rsidP="00480034">
            <w:pPr>
              <w:rPr>
                <w:rFonts w:cstheme="minorHAnsi"/>
                <w:szCs w:val="20"/>
                <w:lang w:eastAsia="pl-PL"/>
              </w:rPr>
            </w:pPr>
            <w:r w:rsidRPr="006B32D7">
              <w:rPr>
                <w:rFonts w:cstheme="minorHAnsi"/>
                <w:szCs w:val="20"/>
                <w:lang w:eastAsia="pl-PL"/>
              </w:rPr>
              <w:t>wełna Rockwool</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49DFE3E1" w14:textId="77777777" w:rsidR="003A53E5" w:rsidRPr="006B32D7" w:rsidRDefault="003A53E5" w:rsidP="00480034">
            <w:pPr>
              <w:rPr>
                <w:rFonts w:cstheme="minorHAnsi"/>
                <w:bCs/>
                <w:szCs w:val="20"/>
                <w:lang w:eastAsia="pl-PL"/>
              </w:rPr>
            </w:pPr>
            <w:r w:rsidRPr="006B32D7">
              <w:rPr>
                <w:rFonts w:cstheme="minorHAnsi"/>
                <w:bCs/>
                <w:szCs w:val="20"/>
                <w:lang w:eastAsia="pl-PL"/>
              </w:rPr>
              <w:t>16,80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2D36140B" w14:textId="77777777" w:rsidR="003A53E5" w:rsidRPr="006B32D7" w:rsidRDefault="003A53E5" w:rsidP="00480034">
            <w:pPr>
              <w:rPr>
                <w:rFonts w:cstheme="minorHAnsi"/>
                <w:bCs/>
                <w:szCs w:val="20"/>
                <w:lang w:eastAsia="pl-PL"/>
              </w:rPr>
            </w:pPr>
            <w:r w:rsidRPr="006B32D7">
              <w:rPr>
                <w:rFonts w:cstheme="minorHAnsi"/>
                <w:bCs/>
                <w:szCs w:val="20"/>
                <w:lang w:eastAsia="pl-PL"/>
              </w:rPr>
              <w:t>1,05</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0EABB3A7" w14:textId="77777777" w:rsidR="003A53E5" w:rsidRPr="006B32D7" w:rsidRDefault="003A53E5" w:rsidP="00480034">
            <w:pPr>
              <w:rPr>
                <w:rFonts w:cstheme="minorHAnsi"/>
                <w:bCs/>
                <w:szCs w:val="20"/>
                <w:lang w:eastAsia="pl-PL"/>
              </w:rPr>
            </w:pPr>
            <w:r w:rsidRPr="006B32D7">
              <w:rPr>
                <w:rFonts w:cstheme="minorHAnsi"/>
                <w:bCs/>
                <w:szCs w:val="20"/>
                <w:lang w:eastAsia="pl-PL"/>
              </w:rPr>
              <w:t>1,12</w:t>
            </w:r>
          </w:p>
        </w:tc>
        <w:tc>
          <w:tcPr>
            <w:tcW w:w="1128" w:type="pct"/>
            <w:gridSpan w:val="3"/>
            <w:tcBorders>
              <w:top w:val="nil"/>
              <w:left w:val="nil"/>
              <w:bottom w:val="dashed" w:sz="4" w:space="0" w:color="auto"/>
              <w:right w:val="single" w:sz="12" w:space="0" w:color="auto"/>
            </w:tcBorders>
            <w:shd w:val="clear" w:color="auto" w:fill="auto"/>
            <w:vAlign w:val="center"/>
          </w:tcPr>
          <w:p w14:paraId="6C17D659" w14:textId="77777777" w:rsidR="003A53E5" w:rsidRPr="006B32D7" w:rsidRDefault="003A53E5" w:rsidP="00480034">
            <w:pPr>
              <w:jc w:val="left"/>
              <w:rPr>
                <w:rFonts w:cstheme="minorHAnsi"/>
                <w:szCs w:val="20"/>
                <w:lang w:eastAsia="pl-PL"/>
              </w:rPr>
            </w:pPr>
          </w:p>
        </w:tc>
      </w:tr>
      <w:tr w:rsidR="003A53E5" w:rsidRPr="006B32D7" w14:paraId="4EB7DC96"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7985930E" w14:textId="77777777" w:rsidR="003A53E5" w:rsidRPr="006B32D7" w:rsidRDefault="003A53E5" w:rsidP="00480034">
            <w:pPr>
              <w:rPr>
                <w:rFonts w:cstheme="minorHAnsi"/>
                <w:szCs w:val="20"/>
                <w:lang w:eastAsia="pl-PL"/>
              </w:rPr>
            </w:pPr>
            <w:r w:rsidRPr="006B32D7">
              <w:rPr>
                <w:rFonts w:cstheme="minorHAnsi"/>
                <w:szCs w:val="20"/>
                <w:lang w:eastAsia="pl-PL"/>
              </w:rPr>
              <w:t>wełna drzewna (luzem)</w:t>
            </w:r>
          </w:p>
        </w:tc>
        <w:tc>
          <w:tcPr>
            <w:tcW w:w="369" w:type="pct"/>
            <w:tcBorders>
              <w:top w:val="nil"/>
              <w:left w:val="nil"/>
              <w:bottom w:val="dashed" w:sz="4" w:space="0" w:color="auto"/>
              <w:right w:val="single" w:sz="4" w:space="0" w:color="000000"/>
            </w:tcBorders>
            <w:shd w:val="clear" w:color="auto" w:fill="auto"/>
            <w:noWrap/>
            <w:vAlign w:val="center"/>
          </w:tcPr>
          <w:p w14:paraId="14677294" w14:textId="77777777" w:rsidR="003A53E5" w:rsidRPr="006B32D7" w:rsidRDefault="003A53E5" w:rsidP="00480034">
            <w:pPr>
              <w:rPr>
                <w:rFonts w:cstheme="minorHAnsi"/>
                <w:bCs/>
                <w:szCs w:val="20"/>
                <w:lang w:eastAsia="pl-PL"/>
              </w:rPr>
            </w:pPr>
            <w:r w:rsidRPr="006B32D7">
              <w:rPr>
                <w:rFonts w:cstheme="minorHAnsi"/>
                <w:bCs/>
                <w:szCs w:val="20"/>
                <w:lang w:eastAsia="pl-PL"/>
              </w:rPr>
              <w:t>10,80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FA36038"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9AF36FD"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1DD37F0" w14:textId="77777777" w:rsidR="003A53E5" w:rsidRPr="006B32D7" w:rsidRDefault="003A53E5" w:rsidP="00480034">
            <w:pPr>
              <w:jc w:val="left"/>
              <w:rPr>
                <w:rFonts w:cstheme="minorHAnsi"/>
                <w:szCs w:val="20"/>
                <w:lang w:eastAsia="pl-PL"/>
              </w:rPr>
            </w:pPr>
          </w:p>
        </w:tc>
      </w:tr>
      <w:tr w:rsidR="003A53E5" w:rsidRPr="006B32D7" w14:paraId="0CB12779"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7E963DA1" w14:textId="77777777" w:rsidR="003A53E5" w:rsidRPr="006B32D7" w:rsidRDefault="003A53E5" w:rsidP="00480034">
            <w:pPr>
              <w:rPr>
                <w:rFonts w:cstheme="minorHAnsi"/>
                <w:szCs w:val="20"/>
                <w:lang w:eastAsia="pl-PL"/>
              </w:rPr>
            </w:pPr>
            <w:r w:rsidRPr="006B32D7">
              <w:rPr>
                <w:rFonts w:cstheme="minorHAnsi"/>
                <w:szCs w:val="20"/>
                <w:lang w:eastAsia="pl-PL"/>
              </w:rPr>
              <w:t>wełna drzewna (płyty)</w:t>
            </w:r>
          </w:p>
        </w:tc>
        <w:tc>
          <w:tcPr>
            <w:tcW w:w="369" w:type="pct"/>
            <w:tcBorders>
              <w:top w:val="nil"/>
              <w:left w:val="nil"/>
              <w:bottom w:val="dashed" w:sz="4" w:space="0" w:color="auto"/>
              <w:right w:val="single" w:sz="4" w:space="0" w:color="000000"/>
            </w:tcBorders>
            <w:shd w:val="clear" w:color="auto" w:fill="auto"/>
            <w:noWrap/>
            <w:vAlign w:val="center"/>
          </w:tcPr>
          <w:p w14:paraId="64C75334" w14:textId="77777777" w:rsidR="003A53E5" w:rsidRPr="006B32D7" w:rsidRDefault="003A53E5" w:rsidP="00480034">
            <w:pPr>
              <w:rPr>
                <w:rFonts w:cstheme="minorHAnsi"/>
                <w:bCs/>
                <w:szCs w:val="20"/>
                <w:lang w:eastAsia="pl-PL"/>
              </w:rPr>
            </w:pPr>
            <w:r w:rsidRPr="006B32D7">
              <w:rPr>
                <w:rFonts w:cstheme="minorHAnsi"/>
                <w:bCs/>
                <w:szCs w:val="20"/>
                <w:lang w:eastAsia="pl-PL"/>
              </w:rPr>
              <w:t>20,00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4DCFECB3" w14:textId="77777777" w:rsidR="003A53E5" w:rsidRPr="006B32D7" w:rsidRDefault="003A53E5" w:rsidP="00480034">
            <w:pPr>
              <w:rPr>
                <w:rFonts w:cstheme="minorHAnsi"/>
                <w:bCs/>
                <w:szCs w:val="20"/>
                <w:lang w:eastAsia="pl-PL"/>
              </w:rPr>
            </w:pPr>
            <w:r w:rsidRPr="006B32D7">
              <w:rPr>
                <w:rFonts w:cstheme="minorHAnsi"/>
                <w:bCs/>
                <w:szCs w:val="20"/>
                <w:lang w:eastAsia="pl-PL"/>
              </w:rPr>
              <w:t>0,98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CB85DB4"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7EF9198" w14:textId="77777777" w:rsidR="003A53E5" w:rsidRPr="006B32D7" w:rsidRDefault="003A53E5" w:rsidP="00480034">
            <w:pPr>
              <w:jc w:val="left"/>
              <w:rPr>
                <w:rFonts w:cstheme="minorHAnsi"/>
                <w:szCs w:val="20"/>
                <w:lang w:eastAsia="pl-PL"/>
              </w:rPr>
            </w:pPr>
          </w:p>
        </w:tc>
      </w:tr>
      <w:tr w:rsidR="003A53E5" w:rsidRPr="006B32D7" w14:paraId="1E0D5B9B" w14:textId="77777777" w:rsidTr="0079039B">
        <w:trPr>
          <w:trHeight w:val="315"/>
        </w:trPr>
        <w:tc>
          <w:tcPr>
            <w:tcW w:w="1437" w:type="pct"/>
            <w:tcBorders>
              <w:top w:val="nil"/>
              <w:left w:val="single" w:sz="12" w:space="0" w:color="auto"/>
              <w:bottom w:val="single" w:sz="12" w:space="0" w:color="auto"/>
              <w:right w:val="single" w:sz="12" w:space="0" w:color="auto"/>
            </w:tcBorders>
            <w:shd w:val="clear" w:color="auto" w:fill="auto"/>
            <w:vAlign w:val="center"/>
          </w:tcPr>
          <w:p w14:paraId="034409BA" w14:textId="77777777" w:rsidR="003A53E5" w:rsidRPr="006B32D7" w:rsidRDefault="003A53E5" w:rsidP="00480034">
            <w:pPr>
              <w:rPr>
                <w:rFonts w:cstheme="minorHAnsi"/>
                <w:szCs w:val="20"/>
                <w:lang w:eastAsia="pl-PL"/>
              </w:rPr>
            </w:pPr>
            <w:r w:rsidRPr="006B32D7">
              <w:rPr>
                <w:rFonts w:cstheme="minorHAnsi"/>
                <w:szCs w:val="20"/>
                <w:lang w:eastAsia="pl-PL"/>
              </w:rPr>
              <w:t>wełna (z odzysku)</w:t>
            </w:r>
          </w:p>
        </w:tc>
        <w:tc>
          <w:tcPr>
            <w:tcW w:w="369" w:type="pct"/>
            <w:tcBorders>
              <w:top w:val="nil"/>
              <w:left w:val="nil"/>
              <w:bottom w:val="single" w:sz="12" w:space="0" w:color="auto"/>
              <w:right w:val="single" w:sz="4" w:space="0" w:color="000000"/>
            </w:tcBorders>
            <w:shd w:val="clear" w:color="auto" w:fill="auto"/>
            <w:noWrap/>
            <w:vAlign w:val="center"/>
          </w:tcPr>
          <w:p w14:paraId="6435E3F5" w14:textId="77777777" w:rsidR="003A53E5" w:rsidRPr="006B32D7" w:rsidRDefault="003A53E5" w:rsidP="00480034">
            <w:pPr>
              <w:rPr>
                <w:rFonts w:cstheme="minorHAnsi"/>
                <w:bCs/>
                <w:szCs w:val="20"/>
                <w:lang w:eastAsia="pl-PL"/>
              </w:rPr>
            </w:pPr>
            <w:r w:rsidRPr="006B32D7">
              <w:rPr>
                <w:rFonts w:cstheme="minorHAnsi"/>
                <w:bCs/>
                <w:szCs w:val="20"/>
                <w:lang w:eastAsia="pl-PL"/>
              </w:rPr>
              <w:t>20,90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0277217A"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2F4BE5EA"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0DC01C61" w14:textId="77777777" w:rsidR="003A53E5" w:rsidRPr="006B32D7" w:rsidRDefault="003A53E5" w:rsidP="00480034">
            <w:pPr>
              <w:jc w:val="left"/>
              <w:rPr>
                <w:rFonts w:cstheme="minorHAnsi"/>
                <w:szCs w:val="20"/>
                <w:lang w:eastAsia="pl-PL"/>
              </w:rPr>
            </w:pPr>
          </w:p>
        </w:tc>
      </w:tr>
      <w:tr w:rsidR="003A53E5" w:rsidRPr="006B32D7" w14:paraId="3753154E" w14:textId="77777777" w:rsidTr="0079039B">
        <w:trPr>
          <w:trHeight w:val="285"/>
        </w:trPr>
        <w:tc>
          <w:tcPr>
            <w:tcW w:w="1437" w:type="pct"/>
            <w:tcBorders>
              <w:top w:val="nil"/>
              <w:left w:val="single" w:sz="12" w:space="0" w:color="auto"/>
              <w:bottom w:val="single" w:sz="12" w:space="0" w:color="auto"/>
              <w:right w:val="single" w:sz="12" w:space="0" w:color="auto"/>
            </w:tcBorders>
            <w:shd w:val="clear" w:color="auto" w:fill="auto"/>
            <w:vAlign w:val="center"/>
          </w:tcPr>
          <w:p w14:paraId="017FFCCA" w14:textId="77777777" w:rsidR="003A53E5" w:rsidRPr="006B32D7" w:rsidRDefault="003A53E5" w:rsidP="00480034">
            <w:pPr>
              <w:rPr>
                <w:rFonts w:cstheme="minorHAnsi"/>
                <w:szCs w:val="20"/>
                <w:lang w:eastAsia="pl-PL"/>
              </w:rPr>
            </w:pPr>
            <w:r w:rsidRPr="006B32D7">
              <w:rPr>
                <w:rFonts w:cstheme="minorHAnsi"/>
                <w:szCs w:val="20"/>
                <w:lang w:eastAsia="pl-PL"/>
              </w:rPr>
              <w:t>żelazo - ogólne</w:t>
            </w:r>
          </w:p>
        </w:tc>
        <w:tc>
          <w:tcPr>
            <w:tcW w:w="369" w:type="pct"/>
            <w:tcBorders>
              <w:top w:val="nil"/>
              <w:left w:val="nil"/>
              <w:bottom w:val="single" w:sz="12" w:space="0" w:color="auto"/>
              <w:right w:val="single" w:sz="4" w:space="0" w:color="000000"/>
            </w:tcBorders>
            <w:shd w:val="clear" w:color="auto" w:fill="auto"/>
            <w:noWrap/>
            <w:vAlign w:val="center"/>
          </w:tcPr>
          <w:p w14:paraId="26117CB1" w14:textId="77777777" w:rsidR="003A53E5" w:rsidRPr="006B32D7" w:rsidRDefault="003A53E5" w:rsidP="00480034">
            <w:pPr>
              <w:rPr>
                <w:rFonts w:cstheme="minorHAnsi"/>
                <w:bCs/>
                <w:szCs w:val="20"/>
                <w:lang w:eastAsia="pl-PL"/>
              </w:rPr>
            </w:pPr>
            <w:r w:rsidRPr="006B32D7">
              <w:rPr>
                <w:rFonts w:cstheme="minorHAnsi"/>
                <w:bCs/>
                <w:szCs w:val="20"/>
                <w:lang w:eastAsia="pl-PL"/>
              </w:rPr>
              <w:t>25,00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07E96BB2" w14:textId="77777777" w:rsidR="003A53E5" w:rsidRPr="006B32D7" w:rsidRDefault="003A53E5" w:rsidP="00480034">
            <w:pPr>
              <w:rPr>
                <w:rFonts w:cstheme="minorHAnsi"/>
                <w:bCs/>
                <w:szCs w:val="20"/>
                <w:lang w:eastAsia="pl-PL"/>
              </w:rPr>
            </w:pPr>
            <w:r w:rsidRPr="006B32D7">
              <w:rPr>
                <w:rFonts w:cstheme="minorHAnsi"/>
                <w:bCs/>
                <w:szCs w:val="20"/>
                <w:lang w:eastAsia="pl-PL"/>
              </w:rPr>
              <w:t>1.91</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20D53F08" w14:textId="77777777" w:rsidR="003A53E5" w:rsidRPr="006B32D7" w:rsidRDefault="003A53E5" w:rsidP="00480034">
            <w:pPr>
              <w:rPr>
                <w:rFonts w:cstheme="minorHAnsi"/>
                <w:bCs/>
                <w:szCs w:val="20"/>
                <w:lang w:eastAsia="pl-PL"/>
              </w:rPr>
            </w:pPr>
            <w:r w:rsidRPr="006B32D7">
              <w:rPr>
                <w:rFonts w:cstheme="minorHAnsi"/>
                <w:bCs/>
                <w:szCs w:val="20"/>
                <w:lang w:eastAsia="pl-PL"/>
              </w:rPr>
              <w:t>2,03</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2FDFC9F2" w14:textId="77777777" w:rsidR="003A53E5" w:rsidRPr="006B32D7" w:rsidRDefault="003A53E5" w:rsidP="00480034">
            <w:pPr>
              <w:jc w:val="left"/>
              <w:rPr>
                <w:rFonts w:cstheme="minorHAnsi"/>
                <w:szCs w:val="20"/>
                <w:lang w:eastAsia="pl-PL"/>
              </w:rPr>
            </w:pPr>
          </w:p>
        </w:tc>
      </w:tr>
      <w:tr w:rsidR="003A53E5" w:rsidRPr="006B32D7" w14:paraId="2FB6ED0E"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09651F01" w14:textId="77777777" w:rsidR="003A53E5" w:rsidRPr="006B32D7" w:rsidRDefault="003A53E5" w:rsidP="00480034">
            <w:pPr>
              <w:rPr>
                <w:rFonts w:cstheme="minorHAnsi"/>
                <w:szCs w:val="20"/>
                <w:lang w:eastAsia="pl-PL"/>
              </w:rPr>
            </w:pPr>
            <w:r w:rsidRPr="006B32D7">
              <w:rPr>
                <w:rFonts w:cstheme="minorHAnsi"/>
                <w:szCs w:val="20"/>
                <w:lang w:eastAsia="pl-PL"/>
              </w:rPr>
              <w:t>Ołów - ogólne</w:t>
            </w:r>
          </w:p>
        </w:tc>
        <w:tc>
          <w:tcPr>
            <w:tcW w:w="369" w:type="pct"/>
            <w:tcBorders>
              <w:top w:val="nil"/>
              <w:left w:val="nil"/>
              <w:bottom w:val="dashed" w:sz="4" w:space="0" w:color="auto"/>
              <w:right w:val="single" w:sz="4" w:space="0" w:color="000000"/>
            </w:tcBorders>
            <w:shd w:val="clear" w:color="auto" w:fill="auto"/>
            <w:noWrap/>
            <w:vAlign w:val="center"/>
          </w:tcPr>
          <w:p w14:paraId="07631414" w14:textId="77777777" w:rsidR="003A53E5" w:rsidRPr="006B32D7" w:rsidRDefault="003A53E5" w:rsidP="00480034">
            <w:pPr>
              <w:rPr>
                <w:rFonts w:cstheme="minorHAnsi"/>
                <w:bCs/>
                <w:szCs w:val="20"/>
                <w:lang w:eastAsia="pl-PL"/>
              </w:rPr>
            </w:pPr>
            <w:r w:rsidRPr="006B32D7">
              <w:rPr>
                <w:rFonts w:cstheme="minorHAnsi"/>
                <w:bCs/>
                <w:szCs w:val="20"/>
                <w:lang w:eastAsia="pl-PL"/>
              </w:rPr>
              <w:t>25,21</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F05E4E8" w14:textId="77777777" w:rsidR="003A53E5" w:rsidRPr="006B32D7" w:rsidRDefault="003A53E5" w:rsidP="00480034">
            <w:pPr>
              <w:rPr>
                <w:rFonts w:cstheme="minorHAnsi"/>
                <w:bCs/>
                <w:szCs w:val="20"/>
                <w:lang w:eastAsia="pl-PL"/>
              </w:rPr>
            </w:pPr>
            <w:r w:rsidRPr="006B32D7">
              <w:rPr>
                <w:rFonts w:cstheme="minorHAnsi"/>
                <w:bCs/>
                <w:szCs w:val="20"/>
                <w:lang w:eastAsia="pl-PL"/>
              </w:rPr>
              <w:t>1,57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02B877A" w14:textId="77777777" w:rsidR="003A53E5" w:rsidRPr="006B32D7" w:rsidRDefault="003A53E5" w:rsidP="00480034">
            <w:pPr>
              <w:rPr>
                <w:rFonts w:cstheme="minorHAnsi"/>
                <w:bCs/>
                <w:szCs w:val="20"/>
                <w:lang w:eastAsia="pl-PL"/>
              </w:rPr>
            </w:pPr>
            <w:r w:rsidRPr="006B32D7">
              <w:rPr>
                <w:rFonts w:cstheme="minorHAnsi"/>
                <w:bCs/>
                <w:szCs w:val="20"/>
                <w:lang w:eastAsia="pl-PL"/>
              </w:rPr>
              <w:t>1,67</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0F91C13" w14:textId="77777777" w:rsidR="003A53E5" w:rsidRPr="006B32D7" w:rsidRDefault="003A53E5" w:rsidP="00480034">
            <w:pPr>
              <w:jc w:val="left"/>
              <w:rPr>
                <w:rFonts w:cstheme="minorHAnsi"/>
                <w:szCs w:val="20"/>
                <w:lang w:eastAsia="pl-PL"/>
              </w:rPr>
            </w:pPr>
            <w:r w:rsidRPr="006B32D7">
              <w:rPr>
                <w:rFonts w:cstheme="minorHAnsi"/>
                <w:szCs w:val="20"/>
                <w:lang w:eastAsia="pl-PL"/>
              </w:rPr>
              <w:t>założenie - odzysk na poziomie 61%</w:t>
            </w:r>
          </w:p>
        </w:tc>
      </w:tr>
      <w:tr w:rsidR="003A53E5" w:rsidRPr="006B32D7" w14:paraId="4D20F031"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7B0F7FF" w14:textId="77777777" w:rsidR="003A53E5" w:rsidRPr="006B32D7" w:rsidRDefault="003A53E5" w:rsidP="00480034">
            <w:pPr>
              <w:rPr>
                <w:rFonts w:cstheme="minorHAnsi"/>
                <w:szCs w:val="20"/>
                <w:lang w:eastAsia="pl-PL"/>
              </w:rPr>
            </w:pPr>
            <w:r w:rsidRPr="006B32D7">
              <w:rPr>
                <w:rFonts w:cstheme="minorHAnsi"/>
                <w:szCs w:val="20"/>
                <w:lang w:eastAsia="pl-PL"/>
              </w:rPr>
              <w:t>czysty</w:t>
            </w:r>
          </w:p>
        </w:tc>
        <w:tc>
          <w:tcPr>
            <w:tcW w:w="369" w:type="pct"/>
            <w:tcBorders>
              <w:top w:val="nil"/>
              <w:left w:val="nil"/>
              <w:bottom w:val="dashed" w:sz="4" w:space="0" w:color="auto"/>
              <w:right w:val="single" w:sz="4" w:space="0" w:color="000000"/>
            </w:tcBorders>
            <w:shd w:val="clear" w:color="auto" w:fill="auto"/>
            <w:noWrap/>
            <w:vAlign w:val="center"/>
          </w:tcPr>
          <w:p w14:paraId="7B26B72B" w14:textId="77777777" w:rsidR="003A53E5" w:rsidRPr="006B32D7" w:rsidRDefault="003A53E5" w:rsidP="00480034">
            <w:pPr>
              <w:rPr>
                <w:rFonts w:cstheme="minorHAnsi"/>
                <w:szCs w:val="20"/>
                <w:lang w:eastAsia="pl-PL"/>
              </w:rPr>
            </w:pPr>
            <w:r w:rsidRPr="006B32D7">
              <w:rPr>
                <w:rFonts w:cstheme="minorHAnsi"/>
                <w:szCs w:val="20"/>
                <w:lang w:eastAsia="pl-PL"/>
              </w:rPr>
              <w:t>49,00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74DDC0B" w14:textId="77777777" w:rsidR="003A53E5" w:rsidRPr="006B32D7" w:rsidRDefault="003A53E5" w:rsidP="00480034">
            <w:pPr>
              <w:rPr>
                <w:rFonts w:cstheme="minorHAnsi"/>
                <w:szCs w:val="20"/>
                <w:lang w:eastAsia="pl-PL"/>
              </w:rPr>
            </w:pPr>
            <w:r w:rsidRPr="006B32D7">
              <w:rPr>
                <w:rFonts w:cstheme="minorHAnsi"/>
                <w:szCs w:val="20"/>
                <w:lang w:eastAsia="pl-PL"/>
              </w:rPr>
              <w:t>3,18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0FF495F" w14:textId="77777777" w:rsidR="003A53E5" w:rsidRPr="006B32D7" w:rsidRDefault="003A53E5" w:rsidP="00480034">
            <w:pPr>
              <w:rPr>
                <w:rFonts w:cstheme="minorHAnsi"/>
                <w:szCs w:val="20"/>
                <w:lang w:eastAsia="pl-PL"/>
              </w:rPr>
            </w:pPr>
            <w:r w:rsidRPr="006B32D7">
              <w:rPr>
                <w:rFonts w:cstheme="minorHAnsi"/>
                <w:szCs w:val="20"/>
                <w:lang w:eastAsia="pl-PL"/>
              </w:rPr>
              <w:t>3,37</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CAE7DE7" w14:textId="77777777" w:rsidR="003A53E5" w:rsidRPr="006B32D7" w:rsidRDefault="003A53E5" w:rsidP="00480034">
            <w:pPr>
              <w:jc w:val="left"/>
              <w:rPr>
                <w:rFonts w:cstheme="minorHAnsi"/>
                <w:szCs w:val="20"/>
                <w:lang w:eastAsia="pl-PL"/>
              </w:rPr>
            </w:pPr>
          </w:p>
        </w:tc>
      </w:tr>
      <w:tr w:rsidR="003A53E5" w:rsidRPr="006B32D7" w14:paraId="1A8F3DA9"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03AB6996" w14:textId="77777777" w:rsidR="003A53E5" w:rsidRPr="006B32D7" w:rsidRDefault="003A53E5" w:rsidP="00480034">
            <w:pPr>
              <w:rPr>
                <w:rFonts w:cstheme="minorHAnsi"/>
                <w:szCs w:val="20"/>
                <w:lang w:eastAsia="pl-PL"/>
              </w:rPr>
            </w:pPr>
            <w:r w:rsidRPr="006B32D7">
              <w:rPr>
                <w:rFonts w:cstheme="minorHAnsi"/>
                <w:szCs w:val="20"/>
                <w:lang w:eastAsia="pl-PL"/>
              </w:rPr>
              <w:t>z odzysku</w:t>
            </w:r>
          </w:p>
        </w:tc>
        <w:tc>
          <w:tcPr>
            <w:tcW w:w="369" w:type="pct"/>
            <w:tcBorders>
              <w:top w:val="nil"/>
              <w:left w:val="nil"/>
              <w:bottom w:val="single" w:sz="12" w:space="0" w:color="auto"/>
              <w:right w:val="single" w:sz="4" w:space="0" w:color="000000"/>
            </w:tcBorders>
            <w:shd w:val="clear" w:color="auto" w:fill="auto"/>
            <w:noWrap/>
            <w:vAlign w:val="center"/>
          </w:tcPr>
          <w:p w14:paraId="61FE548A" w14:textId="77777777" w:rsidR="003A53E5" w:rsidRPr="006B32D7" w:rsidRDefault="003A53E5" w:rsidP="00480034">
            <w:pPr>
              <w:rPr>
                <w:rFonts w:cstheme="minorHAnsi"/>
                <w:szCs w:val="20"/>
                <w:lang w:eastAsia="pl-PL"/>
              </w:rPr>
            </w:pPr>
            <w:r w:rsidRPr="006B32D7">
              <w:rPr>
                <w:rFonts w:cstheme="minorHAnsi"/>
                <w:szCs w:val="20"/>
                <w:lang w:eastAsia="pl-PL"/>
              </w:rPr>
              <w:t>10,00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74FE230C" w14:textId="77777777" w:rsidR="003A53E5" w:rsidRPr="006B32D7" w:rsidRDefault="003A53E5" w:rsidP="00480034">
            <w:pPr>
              <w:rPr>
                <w:rFonts w:cstheme="minorHAnsi"/>
                <w:szCs w:val="20"/>
                <w:lang w:eastAsia="pl-PL"/>
              </w:rPr>
            </w:pPr>
            <w:r w:rsidRPr="006B32D7">
              <w:rPr>
                <w:rFonts w:cstheme="minorHAnsi"/>
                <w:szCs w:val="20"/>
                <w:lang w:eastAsia="pl-PL"/>
              </w:rPr>
              <w:t>0,54</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5493794C" w14:textId="77777777" w:rsidR="003A53E5" w:rsidRPr="006B32D7" w:rsidRDefault="003A53E5" w:rsidP="00480034">
            <w:pPr>
              <w:rPr>
                <w:rFonts w:cstheme="minorHAnsi"/>
                <w:szCs w:val="20"/>
                <w:lang w:eastAsia="pl-PL"/>
              </w:rPr>
            </w:pPr>
            <w:r w:rsidRPr="006B32D7">
              <w:rPr>
                <w:rFonts w:cstheme="minorHAnsi"/>
                <w:szCs w:val="20"/>
                <w:lang w:eastAsia="pl-PL"/>
              </w:rPr>
              <w:t>0,58</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38A12EDA" w14:textId="77777777" w:rsidR="003A53E5" w:rsidRPr="006B32D7" w:rsidRDefault="003A53E5" w:rsidP="00480034">
            <w:pPr>
              <w:jc w:val="left"/>
              <w:rPr>
                <w:rFonts w:cstheme="minorHAnsi"/>
                <w:szCs w:val="20"/>
                <w:lang w:val="pl-PL" w:eastAsia="pl-PL"/>
              </w:rPr>
            </w:pPr>
            <w:r w:rsidRPr="006B32D7">
              <w:rPr>
                <w:rFonts w:cstheme="minorHAnsi"/>
                <w:szCs w:val="20"/>
                <w:lang w:val="pl-PL" w:eastAsia="pl-PL"/>
              </w:rPr>
              <w:t>jako główne źróło - zużyte batrie</w:t>
            </w:r>
          </w:p>
        </w:tc>
      </w:tr>
      <w:tr w:rsidR="003A53E5" w:rsidRPr="006B32D7" w14:paraId="4F4A6188" w14:textId="77777777" w:rsidTr="0079039B">
        <w:trPr>
          <w:trHeight w:val="285"/>
        </w:trPr>
        <w:tc>
          <w:tcPr>
            <w:tcW w:w="1437" w:type="pct"/>
            <w:tcBorders>
              <w:top w:val="nil"/>
              <w:left w:val="single" w:sz="12" w:space="0" w:color="auto"/>
              <w:bottom w:val="single" w:sz="12" w:space="0" w:color="auto"/>
              <w:right w:val="single" w:sz="12" w:space="0" w:color="auto"/>
            </w:tcBorders>
            <w:shd w:val="clear" w:color="auto" w:fill="auto"/>
            <w:vAlign w:val="center"/>
          </w:tcPr>
          <w:p w14:paraId="043D356B" w14:textId="77777777" w:rsidR="003A53E5" w:rsidRPr="006B32D7" w:rsidRDefault="003A53E5" w:rsidP="00480034">
            <w:pPr>
              <w:rPr>
                <w:rFonts w:cstheme="minorHAnsi"/>
                <w:szCs w:val="20"/>
                <w:lang w:eastAsia="pl-PL"/>
              </w:rPr>
            </w:pPr>
            <w:r w:rsidRPr="006B32D7">
              <w:rPr>
                <w:rFonts w:cstheme="minorHAnsi"/>
                <w:szCs w:val="20"/>
                <w:lang w:eastAsia="pl-PL"/>
              </w:rPr>
              <w:t>wapno</w:t>
            </w:r>
          </w:p>
        </w:tc>
        <w:tc>
          <w:tcPr>
            <w:tcW w:w="369" w:type="pct"/>
            <w:tcBorders>
              <w:top w:val="nil"/>
              <w:left w:val="nil"/>
              <w:bottom w:val="single" w:sz="12" w:space="0" w:color="auto"/>
              <w:right w:val="single" w:sz="4" w:space="0" w:color="000000"/>
            </w:tcBorders>
            <w:shd w:val="clear" w:color="auto" w:fill="auto"/>
            <w:noWrap/>
            <w:vAlign w:val="center"/>
          </w:tcPr>
          <w:p w14:paraId="3B37061D" w14:textId="77777777" w:rsidR="003A53E5" w:rsidRPr="006B32D7" w:rsidRDefault="003A53E5" w:rsidP="00480034">
            <w:pPr>
              <w:rPr>
                <w:rFonts w:cstheme="minorHAnsi"/>
                <w:bCs/>
                <w:szCs w:val="20"/>
                <w:lang w:eastAsia="pl-PL"/>
              </w:rPr>
            </w:pPr>
            <w:r w:rsidRPr="006B32D7">
              <w:rPr>
                <w:rFonts w:cstheme="minorHAnsi"/>
                <w:bCs/>
                <w:szCs w:val="20"/>
                <w:lang w:eastAsia="pl-PL"/>
              </w:rPr>
              <w:t>5,30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48F261DF" w14:textId="77777777" w:rsidR="003A53E5" w:rsidRPr="006B32D7" w:rsidRDefault="003A53E5" w:rsidP="00480034">
            <w:pPr>
              <w:rPr>
                <w:rFonts w:cstheme="minorHAnsi"/>
                <w:bCs/>
                <w:szCs w:val="20"/>
                <w:lang w:eastAsia="pl-PL"/>
              </w:rPr>
            </w:pPr>
            <w:r w:rsidRPr="006B32D7">
              <w:rPr>
                <w:rFonts w:cstheme="minorHAnsi"/>
                <w:bCs/>
                <w:szCs w:val="20"/>
                <w:lang w:eastAsia="pl-PL"/>
              </w:rPr>
              <w:t>0,76</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15A191F7" w14:textId="77777777" w:rsidR="003A53E5" w:rsidRPr="006B32D7" w:rsidRDefault="003A53E5" w:rsidP="00480034">
            <w:pPr>
              <w:rPr>
                <w:rFonts w:cstheme="minorHAnsi"/>
                <w:bCs/>
                <w:szCs w:val="20"/>
                <w:lang w:eastAsia="pl-PL"/>
              </w:rPr>
            </w:pPr>
            <w:r w:rsidRPr="006B32D7">
              <w:rPr>
                <w:rFonts w:cstheme="minorHAnsi"/>
                <w:bCs/>
                <w:szCs w:val="20"/>
                <w:lang w:eastAsia="pl-PL"/>
              </w:rPr>
              <w:t>0,78</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72695E0F" w14:textId="77777777" w:rsidR="003A53E5" w:rsidRPr="006B32D7" w:rsidRDefault="003A53E5" w:rsidP="00480034">
            <w:pPr>
              <w:jc w:val="left"/>
              <w:rPr>
                <w:rFonts w:cstheme="minorHAnsi"/>
                <w:szCs w:val="20"/>
                <w:lang w:eastAsia="pl-PL"/>
              </w:rPr>
            </w:pPr>
          </w:p>
        </w:tc>
      </w:tr>
      <w:tr w:rsidR="003A53E5" w:rsidRPr="006B32D7" w14:paraId="43DB675B" w14:textId="77777777" w:rsidTr="0079039B">
        <w:trPr>
          <w:trHeight w:val="285"/>
        </w:trPr>
        <w:tc>
          <w:tcPr>
            <w:tcW w:w="1437" w:type="pct"/>
            <w:tcBorders>
              <w:top w:val="nil"/>
              <w:left w:val="single" w:sz="12" w:space="0" w:color="auto"/>
              <w:bottom w:val="single" w:sz="12" w:space="0" w:color="auto"/>
              <w:right w:val="single" w:sz="12" w:space="0" w:color="auto"/>
            </w:tcBorders>
            <w:shd w:val="clear" w:color="auto" w:fill="auto"/>
            <w:vAlign w:val="center"/>
          </w:tcPr>
          <w:p w14:paraId="738C7073" w14:textId="77777777" w:rsidR="003A53E5" w:rsidRPr="006B32D7" w:rsidRDefault="003A53E5" w:rsidP="00480034">
            <w:pPr>
              <w:rPr>
                <w:rFonts w:cstheme="minorHAnsi"/>
                <w:szCs w:val="20"/>
                <w:lang w:eastAsia="pl-PL"/>
              </w:rPr>
            </w:pPr>
            <w:r w:rsidRPr="006B32D7">
              <w:rPr>
                <w:rFonts w:cstheme="minorHAnsi"/>
                <w:szCs w:val="20"/>
                <w:lang w:eastAsia="pl-PL"/>
              </w:rPr>
              <w:t>linoleum</w:t>
            </w:r>
          </w:p>
        </w:tc>
        <w:tc>
          <w:tcPr>
            <w:tcW w:w="369" w:type="pct"/>
            <w:tcBorders>
              <w:top w:val="nil"/>
              <w:left w:val="nil"/>
              <w:bottom w:val="single" w:sz="12" w:space="0" w:color="auto"/>
              <w:right w:val="single" w:sz="4" w:space="0" w:color="000000"/>
            </w:tcBorders>
            <w:shd w:val="clear" w:color="auto" w:fill="auto"/>
            <w:noWrap/>
            <w:vAlign w:val="center"/>
          </w:tcPr>
          <w:p w14:paraId="6DC2E802" w14:textId="77777777" w:rsidR="003A53E5" w:rsidRPr="006B32D7" w:rsidRDefault="003A53E5" w:rsidP="00480034">
            <w:pPr>
              <w:rPr>
                <w:rFonts w:cstheme="minorHAnsi"/>
                <w:bCs/>
                <w:szCs w:val="20"/>
                <w:lang w:eastAsia="pl-PL"/>
              </w:rPr>
            </w:pPr>
            <w:r w:rsidRPr="006B32D7">
              <w:rPr>
                <w:rFonts w:cstheme="minorHAnsi"/>
                <w:bCs/>
                <w:szCs w:val="20"/>
                <w:lang w:eastAsia="pl-PL"/>
              </w:rPr>
              <w:t>25,00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694B74DB" w14:textId="77777777" w:rsidR="003A53E5" w:rsidRPr="006B32D7" w:rsidRDefault="003A53E5" w:rsidP="00480034">
            <w:pPr>
              <w:rPr>
                <w:rFonts w:cstheme="minorHAnsi"/>
                <w:bCs/>
                <w:szCs w:val="20"/>
                <w:lang w:eastAsia="pl-PL"/>
              </w:rPr>
            </w:pPr>
            <w:r w:rsidRPr="006B32D7">
              <w:rPr>
                <w:rFonts w:cstheme="minorHAnsi"/>
                <w:bCs/>
                <w:szCs w:val="20"/>
                <w:lang w:eastAsia="pl-PL"/>
              </w:rPr>
              <w:t>1,21</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0ECEF790"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34FC0869" w14:textId="77777777" w:rsidR="003A53E5" w:rsidRPr="006B32D7" w:rsidRDefault="003A53E5" w:rsidP="00480034">
            <w:pPr>
              <w:jc w:val="left"/>
              <w:rPr>
                <w:rFonts w:cstheme="minorHAnsi"/>
                <w:szCs w:val="20"/>
                <w:lang w:eastAsia="pl-PL"/>
              </w:rPr>
            </w:pPr>
          </w:p>
        </w:tc>
      </w:tr>
      <w:tr w:rsidR="003A53E5" w:rsidRPr="006B32D7" w14:paraId="109D3AFE"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5318E546" w14:textId="77777777" w:rsidR="003A53E5" w:rsidRPr="006B32D7" w:rsidRDefault="003A53E5" w:rsidP="00480034">
            <w:pPr>
              <w:rPr>
                <w:rFonts w:cstheme="minorHAnsi"/>
                <w:szCs w:val="20"/>
                <w:lang w:eastAsia="pl-PL"/>
              </w:rPr>
            </w:pPr>
            <w:r w:rsidRPr="006B32D7">
              <w:rPr>
                <w:rFonts w:cstheme="minorHAnsi"/>
                <w:szCs w:val="20"/>
                <w:lang w:eastAsia="pl-PL"/>
              </w:rPr>
              <w:t>azbest</w:t>
            </w:r>
          </w:p>
        </w:tc>
        <w:tc>
          <w:tcPr>
            <w:tcW w:w="369" w:type="pct"/>
            <w:tcBorders>
              <w:top w:val="nil"/>
              <w:left w:val="nil"/>
              <w:bottom w:val="dashed" w:sz="4" w:space="0" w:color="auto"/>
              <w:right w:val="single" w:sz="4" w:space="0" w:color="000000"/>
            </w:tcBorders>
            <w:shd w:val="clear" w:color="auto" w:fill="auto"/>
            <w:noWrap/>
            <w:vAlign w:val="center"/>
          </w:tcPr>
          <w:p w14:paraId="7D2098C0" w14:textId="77777777" w:rsidR="003A53E5" w:rsidRPr="006B32D7" w:rsidRDefault="003A53E5" w:rsidP="00480034">
            <w:pPr>
              <w:rPr>
                <w:rFonts w:cstheme="minorHAnsi"/>
                <w:bCs/>
                <w:szCs w:val="20"/>
                <w:lang w:eastAsia="pl-PL"/>
              </w:rPr>
            </w:pPr>
            <w:r w:rsidRPr="006B32D7">
              <w:rPr>
                <w:rFonts w:cstheme="minorHAnsi"/>
                <w:bCs/>
                <w:szCs w:val="20"/>
                <w:lang w:eastAsia="pl-PL"/>
              </w:rPr>
              <w:t>7,40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690F449"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1F87C25"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14BF794D" w14:textId="77777777" w:rsidR="003A53E5" w:rsidRPr="006B32D7" w:rsidRDefault="003A53E5" w:rsidP="00480034">
            <w:pPr>
              <w:jc w:val="left"/>
              <w:rPr>
                <w:rFonts w:cstheme="minorHAnsi"/>
                <w:szCs w:val="20"/>
                <w:lang w:eastAsia="pl-PL"/>
              </w:rPr>
            </w:pPr>
          </w:p>
        </w:tc>
      </w:tr>
      <w:tr w:rsidR="003A53E5" w:rsidRPr="006B32D7" w14:paraId="1EB9B12E"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7AECE8B4" w14:textId="77777777" w:rsidR="003A53E5" w:rsidRPr="006B32D7" w:rsidRDefault="003A53E5" w:rsidP="00480034">
            <w:pPr>
              <w:rPr>
                <w:rFonts w:cstheme="minorHAnsi"/>
                <w:szCs w:val="20"/>
                <w:lang w:eastAsia="pl-PL"/>
              </w:rPr>
            </w:pPr>
            <w:r w:rsidRPr="006B32D7">
              <w:rPr>
                <w:rFonts w:cstheme="minorHAnsi"/>
                <w:szCs w:val="20"/>
                <w:lang w:eastAsia="pl-PL"/>
              </w:rPr>
              <w:t>silikat wapienny</w:t>
            </w:r>
          </w:p>
        </w:tc>
        <w:tc>
          <w:tcPr>
            <w:tcW w:w="369" w:type="pct"/>
            <w:tcBorders>
              <w:top w:val="nil"/>
              <w:left w:val="nil"/>
              <w:bottom w:val="dashed" w:sz="4" w:space="0" w:color="auto"/>
              <w:right w:val="single" w:sz="4" w:space="0" w:color="000000"/>
            </w:tcBorders>
            <w:shd w:val="clear" w:color="auto" w:fill="auto"/>
            <w:noWrap/>
            <w:vAlign w:val="center"/>
          </w:tcPr>
          <w:p w14:paraId="6DA837B3" w14:textId="77777777" w:rsidR="003A53E5" w:rsidRPr="006B32D7" w:rsidRDefault="003A53E5" w:rsidP="00480034">
            <w:pPr>
              <w:rPr>
                <w:rFonts w:cstheme="minorHAnsi"/>
                <w:bCs/>
                <w:szCs w:val="20"/>
                <w:lang w:eastAsia="pl-PL"/>
              </w:rPr>
            </w:pPr>
            <w:r w:rsidRPr="006B32D7">
              <w:rPr>
                <w:rFonts w:cstheme="minorHAnsi"/>
                <w:bCs/>
                <w:szCs w:val="20"/>
                <w:lang w:eastAsia="pl-PL"/>
              </w:rPr>
              <w:t>2,00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96DC709" w14:textId="77777777" w:rsidR="003A53E5" w:rsidRPr="006B32D7" w:rsidRDefault="003A53E5" w:rsidP="00480034">
            <w:pPr>
              <w:rPr>
                <w:rFonts w:cstheme="minorHAnsi"/>
                <w:bCs/>
                <w:szCs w:val="20"/>
                <w:lang w:eastAsia="pl-PL"/>
              </w:rPr>
            </w:pPr>
            <w:r w:rsidRPr="006B32D7">
              <w:rPr>
                <w:rFonts w:cstheme="minorHAnsi"/>
                <w:bCs/>
                <w:szCs w:val="20"/>
                <w:lang w:eastAsia="pl-PL"/>
              </w:rPr>
              <w:t>0,13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3798B99"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8ED3290" w14:textId="77777777" w:rsidR="003A53E5" w:rsidRPr="006B32D7" w:rsidRDefault="003A53E5" w:rsidP="00480034">
            <w:pPr>
              <w:jc w:val="left"/>
              <w:rPr>
                <w:rFonts w:cstheme="minorHAnsi"/>
                <w:szCs w:val="20"/>
                <w:lang w:eastAsia="pl-PL"/>
              </w:rPr>
            </w:pPr>
          </w:p>
        </w:tc>
      </w:tr>
      <w:tr w:rsidR="003A53E5" w:rsidRPr="006B32D7" w14:paraId="2CEB2784"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4CEF6A5" w14:textId="77777777" w:rsidR="003A53E5" w:rsidRPr="006B32D7" w:rsidRDefault="003A53E5" w:rsidP="00480034">
            <w:pPr>
              <w:rPr>
                <w:rFonts w:cstheme="minorHAnsi"/>
                <w:szCs w:val="20"/>
                <w:lang w:eastAsia="pl-PL"/>
              </w:rPr>
            </w:pPr>
            <w:r w:rsidRPr="006B32D7">
              <w:rPr>
                <w:rFonts w:cstheme="minorHAnsi"/>
                <w:szCs w:val="20"/>
                <w:lang w:eastAsia="pl-PL"/>
              </w:rPr>
              <w:t>chrom</w:t>
            </w:r>
          </w:p>
        </w:tc>
        <w:tc>
          <w:tcPr>
            <w:tcW w:w="369" w:type="pct"/>
            <w:tcBorders>
              <w:top w:val="nil"/>
              <w:left w:val="nil"/>
              <w:bottom w:val="dashed" w:sz="4" w:space="0" w:color="auto"/>
              <w:right w:val="single" w:sz="4" w:space="0" w:color="000000"/>
            </w:tcBorders>
            <w:shd w:val="clear" w:color="auto" w:fill="auto"/>
            <w:noWrap/>
            <w:vAlign w:val="center"/>
          </w:tcPr>
          <w:p w14:paraId="22D8F5FB" w14:textId="77777777" w:rsidR="003A53E5" w:rsidRPr="006B32D7" w:rsidRDefault="003A53E5" w:rsidP="00480034">
            <w:pPr>
              <w:rPr>
                <w:rFonts w:cstheme="minorHAnsi"/>
                <w:bCs/>
                <w:szCs w:val="20"/>
                <w:lang w:eastAsia="pl-PL"/>
              </w:rPr>
            </w:pPr>
            <w:r w:rsidRPr="006B32D7">
              <w:rPr>
                <w:rFonts w:cstheme="minorHAnsi"/>
                <w:bCs/>
                <w:szCs w:val="20"/>
                <w:lang w:eastAsia="pl-PL"/>
              </w:rPr>
              <w:t>83</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8615015" w14:textId="77777777" w:rsidR="003A53E5" w:rsidRPr="006B32D7" w:rsidRDefault="003A53E5" w:rsidP="00480034">
            <w:pPr>
              <w:rPr>
                <w:rFonts w:cstheme="minorHAnsi"/>
                <w:bCs/>
                <w:szCs w:val="20"/>
                <w:lang w:eastAsia="pl-PL"/>
              </w:rPr>
            </w:pPr>
            <w:r w:rsidRPr="006B32D7">
              <w:rPr>
                <w:rFonts w:cstheme="minorHAnsi"/>
                <w:bCs/>
                <w:szCs w:val="20"/>
                <w:lang w:eastAsia="pl-PL"/>
              </w:rPr>
              <w:t>5,39</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84A34C8"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61D7BFEF" w14:textId="77777777" w:rsidR="003A53E5" w:rsidRPr="006B32D7" w:rsidRDefault="003A53E5" w:rsidP="00480034">
            <w:pPr>
              <w:jc w:val="left"/>
              <w:rPr>
                <w:rFonts w:cstheme="minorHAnsi"/>
                <w:szCs w:val="20"/>
                <w:lang w:eastAsia="pl-PL"/>
              </w:rPr>
            </w:pPr>
          </w:p>
        </w:tc>
      </w:tr>
      <w:tr w:rsidR="003A53E5" w:rsidRPr="006B32D7" w14:paraId="7A2A7322"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457B7D0" w14:textId="77777777" w:rsidR="003A53E5" w:rsidRPr="006B32D7" w:rsidRDefault="003A53E5" w:rsidP="00480034">
            <w:pPr>
              <w:rPr>
                <w:rFonts w:cstheme="minorHAnsi"/>
                <w:szCs w:val="20"/>
                <w:lang w:eastAsia="pl-PL"/>
              </w:rPr>
            </w:pPr>
            <w:r w:rsidRPr="006B32D7">
              <w:rPr>
                <w:rFonts w:cstheme="minorHAnsi"/>
                <w:szCs w:val="20"/>
                <w:lang w:eastAsia="pl-PL"/>
              </w:rPr>
              <w:t>bawełna (obicie, wyściółka)</w:t>
            </w:r>
          </w:p>
        </w:tc>
        <w:tc>
          <w:tcPr>
            <w:tcW w:w="369" w:type="pct"/>
            <w:tcBorders>
              <w:top w:val="nil"/>
              <w:left w:val="nil"/>
              <w:bottom w:val="dashed" w:sz="4" w:space="0" w:color="auto"/>
              <w:right w:val="single" w:sz="4" w:space="0" w:color="000000"/>
            </w:tcBorders>
            <w:shd w:val="clear" w:color="auto" w:fill="auto"/>
            <w:noWrap/>
            <w:vAlign w:val="center"/>
          </w:tcPr>
          <w:p w14:paraId="44337DA1" w14:textId="77777777" w:rsidR="003A53E5" w:rsidRPr="006B32D7" w:rsidRDefault="003A53E5" w:rsidP="00480034">
            <w:pPr>
              <w:rPr>
                <w:rFonts w:cstheme="minorHAnsi"/>
                <w:bCs/>
                <w:szCs w:val="20"/>
                <w:lang w:eastAsia="pl-PL"/>
              </w:rPr>
            </w:pPr>
            <w:r w:rsidRPr="006B32D7">
              <w:rPr>
                <w:rFonts w:cstheme="minorHAnsi"/>
                <w:bCs/>
                <w:szCs w:val="20"/>
                <w:lang w:eastAsia="pl-PL"/>
              </w:rPr>
              <w:t>27,10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66765E1" w14:textId="77777777" w:rsidR="003A53E5" w:rsidRPr="006B32D7" w:rsidRDefault="003A53E5" w:rsidP="00480034">
            <w:pPr>
              <w:rPr>
                <w:rFonts w:cstheme="minorHAnsi"/>
                <w:bCs/>
                <w:szCs w:val="20"/>
                <w:lang w:eastAsia="pl-PL"/>
              </w:rPr>
            </w:pPr>
            <w:r w:rsidRPr="006B32D7">
              <w:rPr>
                <w:rFonts w:cstheme="minorHAnsi"/>
                <w:bCs/>
                <w:szCs w:val="20"/>
                <w:lang w:eastAsia="pl-PL"/>
              </w:rPr>
              <w:t>1,28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7BC1ACA"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65C9E1D" w14:textId="77777777" w:rsidR="003A53E5" w:rsidRPr="006B32D7" w:rsidRDefault="003A53E5" w:rsidP="00480034">
            <w:pPr>
              <w:jc w:val="left"/>
              <w:rPr>
                <w:rFonts w:cstheme="minorHAnsi"/>
                <w:szCs w:val="20"/>
                <w:lang w:eastAsia="pl-PL"/>
              </w:rPr>
            </w:pPr>
          </w:p>
        </w:tc>
      </w:tr>
      <w:tr w:rsidR="003A53E5" w:rsidRPr="006B32D7" w14:paraId="7301B439"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498FCCD2" w14:textId="77777777" w:rsidR="003A53E5" w:rsidRPr="006B32D7" w:rsidRDefault="003A53E5" w:rsidP="00480034">
            <w:pPr>
              <w:rPr>
                <w:rFonts w:cstheme="minorHAnsi"/>
                <w:szCs w:val="20"/>
                <w:lang w:eastAsia="pl-PL"/>
              </w:rPr>
            </w:pPr>
            <w:r w:rsidRPr="006B32D7">
              <w:rPr>
                <w:rFonts w:cstheme="minorHAnsi"/>
                <w:szCs w:val="20"/>
                <w:lang w:eastAsia="pl-PL"/>
              </w:rPr>
              <w:t>bawełna, tkanina</w:t>
            </w:r>
          </w:p>
        </w:tc>
        <w:tc>
          <w:tcPr>
            <w:tcW w:w="369" w:type="pct"/>
            <w:tcBorders>
              <w:top w:val="nil"/>
              <w:left w:val="nil"/>
              <w:bottom w:val="dashed" w:sz="4" w:space="0" w:color="auto"/>
              <w:right w:val="single" w:sz="4" w:space="0" w:color="000000"/>
            </w:tcBorders>
            <w:shd w:val="clear" w:color="auto" w:fill="auto"/>
            <w:noWrap/>
            <w:vAlign w:val="center"/>
          </w:tcPr>
          <w:p w14:paraId="2CB17CAA" w14:textId="77777777" w:rsidR="003A53E5" w:rsidRPr="006B32D7" w:rsidRDefault="003A53E5" w:rsidP="00480034">
            <w:pPr>
              <w:rPr>
                <w:rFonts w:cstheme="minorHAnsi"/>
                <w:bCs/>
                <w:szCs w:val="20"/>
                <w:lang w:eastAsia="pl-PL"/>
              </w:rPr>
            </w:pPr>
            <w:r w:rsidRPr="006B32D7">
              <w:rPr>
                <w:rFonts w:cstheme="minorHAnsi"/>
                <w:bCs/>
                <w:szCs w:val="20"/>
                <w:lang w:eastAsia="pl-PL"/>
              </w:rPr>
              <w:t>143</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0086092" w14:textId="77777777" w:rsidR="003A53E5" w:rsidRPr="006B32D7" w:rsidRDefault="003A53E5" w:rsidP="00480034">
            <w:pPr>
              <w:rPr>
                <w:rFonts w:cstheme="minorHAnsi"/>
                <w:bCs/>
                <w:szCs w:val="20"/>
                <w:lang w:eastAsia="pl-PL"/>
              </w:rPr>
            </w:pPr>
            <w:r w:rsidRPr="006B32D7">
              <w:rPr>
                <w:rFonts w:cstheme="minorHAnsi"/>
                <w:bCs/>
                <w:szCs w:val="20"/>
                <w:lang w:eastAsia="pl-PL"/>
              </w:rPr>
              <w:t>6,78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C6DA092"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4B5F195" w14:textId="77777777" w:rsidR="003A53E5" w:rsidRPr="006B32D7" w:rsidRDefault="003A53E5" w:rsidP="00480034">
            <w:pPr>
              <w:jc w:val="left"/>
              <w:rPr>
                <w:rFonts w:cstheme="minorHAnsi"/>
                <w:szCs w:val="20"/>
                <w:lang w:eastAsia="pl-PL"/>
              </w:rPr>
            </w:pPr>
          </w:p>
        </w:tc>
      </w:tr>
      <w:tr w:rsidR="003A53E5" w:rsidRPr="006B32D7" w14:paraId="29011BE3"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36BD968" w14:textId="77777777" w:rsidR="003A53E5" w:rsidRPr="006B32D7" w:rsidRDefault="003A53E5" w:rsidP="00480034">
            <w:pPr>
              <w:rPr>
                <w:rFonts w:cstheme="minorHAnsi"/>
                <w:szCs w:val="20"/>
                <w:lang w:eastAsia="pl-PL"/>
              </w:rPr>
            </w:pPr>
            <w:r w:rsidRPr="006B32D7">
              <w:rPr>
                <w:rFonts w:cstheme="minorHAnsi"/>
                <w:szCs w:val="20"/>
                <w:lang w:eastAsia="pl-PL"/>
              </w:rPr>
              <w:t>izolacja przeciwwilgociowa</w:t>
            </w:r>
          </w:p>
        </w:tc>
        <w:tc>
          <w:tcPr>
            <w:tcW w:w="369" w:type="pct"/>
            <w:tcBorders>
              <w:top w:val="nil"/>
              <w:left w:val="nil"/>
              <w:bottom w:val="dashed" w:sz="4" w:space="0" w:color="auto"/>
              <w:right w:val="single" w:sz="4" w:space="0" w:color="000000"/>
            </w:tcBorders>
            <w:shd w:val="clear" w:color="auto" w:fill="auto"/>
            <w:noWrap/>
            <w:vAlign w:val="center"/>
          </w:tcPr>
          <w:p w14:paraId="7B80376E" w14:textId="77777777" w:rsidR="003A53E5" w:rsidRPr="006B32D7" w:rsidRDefault="003A53E5" w:rsidP="00480034">
            <w:pPr>
              <w:rPr>
                <w:rFonts w:cstheme="minorHAnsi"/>
                <w:bCs/>
                <w:szCs w:val="20"/>
                <w:lang w:eastAsia="pl-PL"/>
              </w:rPr>
            </w:pPr>
            <w:r w:rsidRPr="006B32D7">
              <w:rPr>
                <w:rFonts w:cstheme="minorHAnsi"/>
                <w:bCs/>
                <w:szCs w:val="20"/>
                <w:lang w:eastAsia="pl-PL"/>
              </w:rPr>
              <w:t>134 (?)</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0DB7033" w14:textId="77777777" w:rsidR="003A53E5" w:rsidRPr="006B32D7" w:rsidRDefault="003A53E5" w:rsidP="00480034">
            <w:pPr>
              <w:rPr>
                <w:rFonts w:cstheme="minorHAnsi"/>
                <w:bCs/>
                <w:szCs w:val="20"/>
                <w:lang w:eastAsia="pl-PL"/>
              </w:rPr>
            </w:pPr>
            <w:r w:rsidRPr="006B32D7">
              <w:rPr>
                <w:rFonts w:cstheme="minorHAnsi"/>
                <w:bCs/>
                <w:szCs w:val="20"/>
                <w:lang w:eastAsia="pl-PL"/>
              </w:rPr>
              <w:t>4.2 (?)</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D6C041A"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3E666C3" w14:textId="77777777" w:rsidR="003A53E5" w:rsidRPr="006B32D7" w:rsidRDefault="003A53E5" w:rsidP="00480034">
            <w:pPr>
              <w:jc w:val="left"/>
              <w:rPr>
                <w:rFonts w:cstheme="minorHAnsi"/>
                <w:szCs w:val="20"/>
                <w:lang w:eastAsia="pl-PL"/>
              </w:rPr>
            </w:pPr>
          </w:p>
        </w:tc>
      </w:tr>
      <w:tr w:rsidR="003A53E5" w:rsidRPr="006B32D7" w14:paraId="74B28F5A"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A978D29" w14:textId="77777777" w:rsidR="003A53E5" w:rsidRPr="006B32D7" w:rsidRDefault="003A53E5" w:rsidP="00480034">
            <w:pPr>
              <w:rPr>
                <w:rFonts w:cstheme="minorHAnsi"/>
                <w:szCs w:val="20"/>
                <w:lang w:eastAsia="pl-PL"/>
              </w:rPr>
            </w:pPr>
            <w:r w:rsidRPr="006B32D7">
              <w:rPr>
                <w:rFonts w:cstheme="minorHAnsi"/>
                <w:szCs w:val="20"/>
                <w:lang w:eastAsia="pl-PL"/>
              </w:rPr>
              <w:t>filc - średnia</w:t>
            </w:r>
          </w:p>
        </w:tc>
        <w:tc>
          <w:tcPr>
            <w:tcW w:w="369" w:type="pct"/>
            <w:tcBorders>
              <w:top w:val="nil"/>
              <w:left w:val="nil"/>
              <w:bottom w:val="dashed" w:sz="4" w:space="0" w:color="auto"/>
              <w:right w:val="single" w:sz="4" w:space="0" w:color="000000"/>
            </w:tcBorders>
            <w:shd w:val="clear" w:color="auto" w:fill="auto"/>
            <w:noWrap/>
            <w:vAlign w:val="center"/>
          </w:tcPr>
          <w:p w14:paraId="130F327E" w14:textId="77777777" w:rsidR="003A53E5" w:rsidRPr="006B32D7" w:rsidRDefault="003A53E5" w:rsidP="00480034">
            <w:pPr>
              <w:rPr>
                <w:rFonts w:cstheme="minorHAnsi"/>
                <w:bCs/>
                <w:szCs w:val="20"/>
                <w:lang w:eastAsia="pl-PL"/>
              </w:rPr>
            </w:pPr>
            <w:r w:rsidRPr="006B32D7">
              <w:rPr>
                <w:rFonts w:cstheme="minorHAnsi"/>
                <w:bCs/>
                <w:szCs w:val="20"/>
                <w:lang w:eastAsia="pl-PL"/>
              </w:rPr>
              <w:t>36</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4910C205"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2F02724"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21A4413" w14:textId="77777777" w:rsidR="003A53E5" w:rsidRPr="006B32D7" w:rsidRDefault="003A53E5" w:rsidP="00480034">
            <w:pPr>
              <w:jc w:val="left"/>
              <w:rPr>
                <w:rFonts w:cstheme="minorHAnsi"/>
                <w:szCs w:val="20"/>
                <w:lang w:eastAsia="pl-PL"/>
              </w:rPr>
            </w:pPr>
          </w:p>
        </w:tc>
      </w:tr>
      <w:tr w:rsidR="003A53E5" w:rsidRPr="006B32D7" w14:paraId="4E2CD4A5"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013252AE" w14:textId="77777777" w:rsidR="003A53E5" w:rsidRPr="006B32D7" w:rsidRDefault="003A53E5" w:rsidP="00480034">
            <w:pPr>
              <w:rPr>
                <w:rFonts w:cstheme="minorHAnsi"/>
                <w:szCs w:val="20"/>
                <w:lang w:eastAsia="pl-PL"/>
              </w:rPr>
            </w:pPr>
            <w:r w:rsidRPr="006B32D7">
              <w:rPr>
                <w:rFonts w:cstheme="minorHAnsi"/>
                <w:szCs w:val="20"/>
                <w:lang w:eastAsia="pl-PL"/>
              </w:rPr>
              <w:t>len</w:t>
            </w:r>
          </w:p>
        </w:tc>
        <w:tc>
          <w:tcPr>
            <w:tcW w:w="369" w:type="pct"/>
            <w:tcBorders>
              <w:top w:val="nil"/>
              <w:left w:val="nil"/>
              <w:bottom w:val="dashed" w:sz="4" w:space="0" w:color="auto"/>
              <w:right w:val="single" w:sz="4" w:space="0" w:color="000000"/>
            </w:tcBorders>
            <w:shd w:val="clear" w:color="auto" w:fill="auto"/>
            <w:noWrap/>
            <w:vAlign w:val="center"/>
          </w:tcPr>
          <w:p w14:paraId="029A8EBE" w14:textId="77777777" w:rsidR="003A53E5" w:rsidRPr="006B32D7" w:rsidRDefault="003A53E5" w:rsidP="00480034">
            <w:pPr>
              <w:rPr>
                <w:rFonts w:cstheme="minorHAnsi"/>
                <w:bCs/>
                <w:szCs w:val="20"/>
                <w:lang w:eastAsia="pl-PL"/>
              </w:rPr>
            </w:pPr>
            <w:r w:rsidRPr="006B32D7">
              <w:rPr>
                <w:rFonts w:cstheme="minorHAnsi"/>
                <w:bCs/>
                <w:szCs w:val="20"/>
                <w:lang w:eastAsia="pl-PL"/>
              </w:rPr>
              <w:t>33,50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E62C4F8" w14:textId="77777777" w:rsidR="003A53E5" w:rsidRPr="006B32D7" w:rsidRDefault="003A53E5" w:rsidP="00480034">
            <w:pPr>
              <w:rPr>
                <w:rFonts w:cstheme="minorHAnsi"/>
                <w:bCs/>
                <w:szCs w:val="20"/>
                <w:lang w:eastAsia="pl-PL"/>
              </w:rPr>
            </w:pPr>
            <w:r w:rsidRPr="006B32D7">
              <w:rPr>
                <w:rFonts w:cstheme="minorHAnsi"/>
                <w:bCs/>
                <w:szCs w:val="20"/>
                <w:lang w:eastAsia="pl-PL"/>
              </w:rPr>
              <w:t>1,70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E2B6168"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51448EF3" w14:textId="77777777" w:rsidR="003A53E5" w:rsidRPr="006B32D7" w:rsidRDefault="003A53E5" w:rsidP="00480034">
            <w:pPr>
              <w:jc w:val="left"/>
              <w:rPr>
                <w:rFonts w:cstheme="minorHAnsi"/>
                <w:szCs w:val="20"/>
                <w:lang w:eastAsia="pl-PL"/>
              </w:rPr>
            </w:pPr>
          </w:p>
        </w:tc>
      </w:tr>
      <w:tr w:rsidR="003A53E5" w:rsidRPr="006B32D7" w14:paraId="6017E9E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8E6AC03" w14:textId="77777777" w:rsidR="003A53E5" w:rsidRPr="006B32D7" w:rsidRDefault="003A53E5" w:rsidP="00480034">
            <w:pPr>
              <w:rPr>
                <w:rFonts w:cstheme="minorHAnsi"/>
                <w:szCs w:val="20"/>
                <w:lang w:eastAsia="pl-PL"/>
              </w:rPr>
            </w:pPr>
            <w:r w:rsidRPr="006B32D7">
              <w:rPr>
                <w:rFonts w:cstheme="minorHAnsi"/>
                <w:szCs w:val="20"/>
                <w:lang w:eastAsia="pl-PL"/>
              </w:rPr>
              <w:t>popiół lotny</w:t>
            </w:r>
          </w:p>
        </w:tc>
        <w:tc>
          <w:tcPr>
            <w:tcW w:w="369" w:type="pct"/>
            <w:tcBorders>
              <w:top w:val="nil"/>
              <w:left w:val="nil"/>
              <w:bottom w:val="dashed" w:sz="4" w:space="0" w:color="auto"/>
              <w:right w:val="single" w:sz="4" w:space="0" w:color="000000"/>
            </w:tcBorders>
            <w:shd w:val="clear" w:color="auto" w:fill="auto"/>
            <w:noWrap/>
            <w:vAlign w:val="center"/>
          </w:tcPr>
          <w:p w14:paraId="3461C269" w14:textId="77777777" w:rsidR="003A53E5" w:rsidRPr="006B32D7" w:rsidRDefault="003A53E5" w:rsidP="00480034">
            <w:pPr>
              <w:rPr>
                <w:rFonts w:cstheme="minorHAnsi"/>
                <w:bCs/>
                <w:szCs w:val="20"/>
                <w:lang w:eastAsia="pl-PL"/>
              </w:rPr>
            </w:pPr>
            <w:r w:rsidRPr="006B32D7">
              <w:rPr>
                <w:rFonts w:cstheme="minorHAnsi"/>
                <w:bCs/>
                <w:szCs w:val="20"/>
                <w:lang w:eastAsia="pl-PL"/>
              </w:rPr>
              <w:t>0,10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56C0F63" w14:textId="77777777" w:rsidR="003A53E5" w:rsidRPr="006B32D7" w:rsidRDefault="003A53E5" w:rsidP="00480034">
            <w:pPr>
              <w:rPr>
                <w:rFonts w:cstheme="minorHAnsi"/>
                <w:bCs/>
                <w:szCs w:val="20"/>
                <w:lang w:eastAsia="pl-PL"/>
              </w:rPr>
            </w:pPr>
            <w:r w:rsidRPr="006B32D7">
              <w:rPr>
                <w:rFonts w:cstheme="minorHAnsi"/>
                <w:bCs/>
                <w:szCs w:val="20"/>
                <w:lang w:eastAsia="pl-PL"/>
              </w:rPr>
              <w:t>0,008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D970941"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64AD69B" w14:textId="77777777" w:rsidR="003A53E5" w:rsidRPr="006B32D7" w:rsidRDefault="003A53E5" w:rsidP="00480034">
            <w:pPr>
              <w:jc w:val="left"/>
              <w:rPr>
                <w:rFonts w:cstheme="minorHAnsi"/>
                <w:szCs w:val="20"/>
                <w:lang w:eastAsia="pl-PL"/>
              </w:rPr>
            </w:pPr>
          </w:p>
        </w:tc>
      </w:tr>
      <w:tr w:rsidR="003A53E5" w:rsidRPr="006B32D7" w14:paraId="359BC8D0"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075047C" w14:textId="77777777" w:rsidR="003A53E5" w:rsidRPr="006B32D7" w:rsidRDefault="003A53E5" w:rsidP="00480034">
            <w:pPr>
              <w:rPr>
                <w:rFonts w:cstheme="minorHAnsi"/>
                <w:szCs w:val="20"/>
                <w:lang w:eastAsia="pl-PL"/>
              </w:rPr>
            </w:pPr>
            <w:r w:rsidRPr="006B32D7">
              <w:rPr>
                <w:rFonts w:cstheme="minorHAnsi"/>
                <w:szCs w:val="20"/>
                <w:lang w:eastAsia="pl-PL"/>
              </w:rPr>
              <w:t>grys</w:t>
            </w:r>
          </w:p>
        </w:tc>
        <w:tc>
          <w:tcPr>
            <w:tcW w:w="369" w:type="pct"/>
            <w:tcBorders>
              <w:top w:val="nil"/>
              <w:left w:val="nil"/>
              <w:bottom w:val="dashed" w:sz="4" w:space="0" w:color="auto"/>
              <w:right w:val="single" w:sz="4" w:space="0" w:color="000000"/>
            </w:tcBorders>
            <w:shd w:val="clear" w:color="auto" w:fill="auto"/>
            <w:noWrap/>
            <w:vAlign w:val="center"/>
          </w:tcPr>
          <w:p w14:paraId="7439BA0C" w14:textId="77777777" w:rsidR="003A53E5" w:rsidRPr="006B32D7" w:rsidRDefault="003A53E5" w:rsidP="00480034">
            <w:pPr>
              <w:rPr>
                <w:rFonts w:cstheme="minorHAnsi"/>
                <w:bCs/>
                <w:szCs w:val="20"/>
                <w:lang w:eastAsia="pl-PL"/>
              </w:rPr>
            </w:pPr>
            <w:r w:rsidRPr="006B32D7">
              <w:rPr>
                <w:rFonts w:cstheme="minorHAnsi"/>
                <w:bCs/>
                <w:szCs w:val="20"/>
                <w:lang w:eastAsia="pl-PL"/>
              </w:rPr>
              <w:t>0,12</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5A3569E" w14:textId="77777777" w:rsidR="003A53E5" w:rsidRPr="006B32D7" w:rsidRDefault="003A53E5" w:rsidP="00480034">
            <w:pPr>
              <w:rPr>
                <w:rFonts w:cstheme="minorHAnsi"/>
                <w:bCs/>
                <w:szCs w:val="20"/>
                <w:lang w:eastAsia="pl-PL"/>
              </w:rPr>
            </w:pPr>
            <w:r w:rsidRPr="006B32D7">
              <w:rPr>
                <w:rFonts w:cstheme="minorHAnsi"/>
                <w:bCs/>
                <w:szCs w:val="20"/>
                <w:lang w:eastAsia="pl-PL"/>
              </w:rPr>
              <w:t>0,01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63ED9C5"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74352365" w14:textId="77777777" w:rsidR="003A53E5" w:rsidRPr="006B32D7" w:rsidRDefault="003A53E5" w:rsidP="00480034">
            <w:pPr>
              <w:jc w:val="left"/>
              <w:rPr>
                <w:rFonts w:cstheme="minorHAnsi"/>
                <w:szCs w:val="20"/>
                <w:lang w:eastAsia="pl-PL"/>
              </w:rPr>
            </w:pPr>
          </w:p>
        </w:tc>
      </w:tr>
      <w:tr w:rsidR="003A53E5" w:rsidRPr="006B32D7" w14:paraId="62F97F4C"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473956D" w14:textId="77777777" w:rsidR="003A53E5" w:rsidRPr="006B32D7" w:rsidRDefault="003A53E5" w:rsidP="00480034">
            <w:pPr>
              <w:rPr>
                <w:rFonts w:cstheme="minorHAnsi"/>
                <w:szCs w:val="20"/>
                <w:lang w:eastAsia="pl-PL"/>
              </w:rPr>
            </w:pPr>
            <w:r w:rsidRPr="006B32D7">
              <w:rPr>
                <w:rFonts w:cstheme="minorHAnsi"/>
                <w:szCs w:val="20"/>
                <w:lang w:eastAsia="pl-PL"/>
              </w:rPr>
              <w:t>rozdrobniony wapień</w:t>
            </w:r>
          </w:p>
        </w:tc>
        <w:tc>
          <w:tcPr>
            <w:tcW w:w="369" w:type="pct"/>
            <w:tcBorders>
              <w:top w:val="nil"/>
              <w:left w:val="nil"/>
              <w:bottom w:val="dashed" w:sz="4" w:space="0" w:color="auto"/>
              <w:right w:val="single" w:sz="4" w:space="0" w:color="000000"/>
            </w:tcBorders>
            <w:shd w:val="clear" w:color="auto" w:fill="auto"/>
            <w:noWrap/>
            <w:vAlign w:val="center"/>
          </w:tcPr>
          <w:p w14:paraId="51384379" w14:textId="77777777" w:rsidR="003A53E5" w:rsidRPr="006B32D7" w:rsidRDefault="003A53E5" w:rsidP="00480034">
            <w:pPr>
              <w:rPr>
                <w:rFonts w:cstheme="minorHAnsi"/>
                <w:bCs/>
                <w:szCs w:val="20"/>
                <w:lang w:eastAsia="pl-PL"/>
              </w:rPr>
            </w:pPr>
            <w:r w:rsidRPr="006B32D7">
              <w:rPr>
                <w:rFonts w:cstheme="minorHAnsi"/>
                <w:bCs/>
                <w:szCs w:val="20"/>
                <w:lang w:eastAsia="pl-PL"/>
              </w:rPr>
              <w:t>0,62</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68160BB" w14:textId="77777777" w:rsidR="003A53E5" w:rsidRPr="006B32D7" w:rsidRDefault="003A53E5" w:rsidP="00480034">
            <w:pPr>
              <w:rPr>
                <w:rFonts w:cstheme="minorHAnsi"/>
                <w:bCs/>
                <w:szCs w:val="20"/>
                <w:lang w:eastAsia="pl-PL"/>
              </w:rPr>
            </w:pPr>
            <w:r w:rsidRPr="006B32D7">
              <w:rPr>
                <w:rFonts w:cstheme="minorHAnsi"/>
                <w:bCs/>
                <w:szCs w:val="20"/>
                <w:lang w:eastAsia="pl-PL"/>
              </w:rPr>
              <w:t>0,032</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C68D5BA"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3CDC1AB6" w14:textId="77777777" w:rsidR="003A53E5" w:rsidRPr="006B32D7" w:rsidRDefault="003A53E5" w:rsidP="00480034">
            <w:pPr>
              <w:jc w:val="left"/>
              <w:rPr>
                <w:rFonts w:cstheme="minorHAnsi"/>
                <w:szCs w:val="20"/>
                <w:lang w:eastAsia="pl-PL"/>
              </w:rPr>
            </w:pPr>
          </w:p>
        </w:tc>
      </w:tr>
      <w:tr w:rsidR="003A53E5" w:rsidRPr="006B32D7" w14:paraId="75E372B5"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89575E1" w14:textId="77777777" w:rsidR="003A53E5" w:rsidRPr="006B32D7" w:rsidRDefault="003A53E5" w:rsidP="00480034">
            <w:pPr>
              <w:rPr>
                <w:rFonts w:cstheme="minorHAnsi"/>
                <w:szCs w:val="20"/>
                <w:lang w:eastAsia="pl-PL"/>
              </w:rPr>
            </w:pPr>
            <w:r w:rsidRPr="006B32D7">
              <w:rPr>
                <w:rFonts w:cstheme="minorHAnsi"/>
                <w:szCs w:val="20"/>
                <w:lang w:eastAsia="pl-PL"/>
              </w:rPr>
              <w:t>plastk wzmocniony włóknem szklanym</w:t>
            </w:r>
          </w:p>
        </w:tc>
        <w:tc>
          <w:tcPr>
            <w:tcW w:w="369" w:type="pct"/>
            <w:tcBorders>
              <w:top w:val="nil"/>
              <w:left w:val="nil"/>
              <w:bottom w:val="dashed" w:sz="4" w:space="0" w:color="auto"/>
              <w:right w:val="single" w:sz="4" w:space="0" w:color="000000"/>
            </w:tcBorders>
            <w:shd w:val="clear" w:color="auto" w:fill="auto"/>
            <w:noWrap/>
            <w:vAlign w:val="center"/>
          </w:tcPr>
          <w:p w14:paraId="38D80876" w14:textId="77777777" w:rsidR="003A53E5" w:rsidRPr="006B32D7" w:rsidRDefault="003A53E5" w:rsidP="00480034">
            <w:pPr>
              <w:rPr>
                <w:rFonts w:cstheme="minorHAnsi"/>
                <w:bCs/>
                <w:szCs w:val="20"/>
                <w:lang w:eastAsia="pl-PL"/>
              </w:rPr>
            </w:pPr>
            <w:r w:rsidRPr="006B32D7">
              <w:rPr>
                <w:rFonts w:cstheme="minorHAnsi"/>
                <w:bCs/>
                <w:szCs w:val="20"/>
                <w:lang w:eastAsia="pl-PL"/>
              </w:rPr>
              <w:t>100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2C97AE5" w14:textId="77777777" w:rsidR="003A53E5" w:rsidRPr="006B32D7" w:rsidRDefault="003A53E5" w:rsidP="00480034">
            <w:pPr>
              <w:rPr>
                <w:rFonts w:cstheme="minorHAnsi"/>
                <w:bCs/>
                <w:szCs w:val="20"/>
                <w:lang w:eastAsia="pl-PL"/>
              </w:rPr>
            </w:pPr>
            <w:r w:rsidRPr="006B32D7">
              <w:rPr>
                <w:rFonts w:cstheme="minorHAnsi"/>
                <w:bCs/>
                <w:szCs w:val="20"/>
                <w:lang w:eastAsia="pl-PL"/>
              </w:rPr>
              <w:t>8,10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67C8FD7"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3A6ED1E" w14:textId="77777777" w:rsidR="003A53E5" w:rsidRPr="006B32D7" w:rsidRDefault="003A53E5" w:rsidP="00480034">
            <w:pPr>
              <w:jc w:val="left"/>
              <w:rPr>
                <w:rFonts w:cstheme="minorHAnsi"/>
                <w:szCs w:val="20"/>
                <w:lang w:eastAsia="pl-PL"/>
              </w:rPr>
            </w:pPr>
          </w:p>
        </w:tc>
      </w:tr>
      <w:tr w:rsidR="003A53E5" w:rsidRPr="006B32D7" w14:paraId="51DF2103"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1B48FA7" w14:textId="77777777" w:rsidR="003A53E5" w:rsidRPr="006B32D7" w:rsidRDefault="003A53E5" w:rsidP="00480034">
            <w:pPr>
              <w:rPr>
                <w:rFonts w:cstheme="minorHAnsi"/>
                <w:szCs w:val="20"/>
                <w:lang w:eastAsia="pl-PL"/>
              </w:rPr>
            </w:pPr>
            <w:r w:rsidRPr="006B32D7">
              <w:rPr>
                <w:rFonts w:cstheme="minorHAnsi"/>
                <w:szCs w:val="20"/>
                <w:lang w:eastAsia="pl-PL"/>
              </w:rPr>
              <w:t>lit</w:t>
            </w:r>
          </w:p>
        </w:tc>
        <w:tc>
          <w:tcPr>
            <w:tcW w:w="369" w:type="pct"/>
            <w:tcBorders>
              <w:top w:val="nil"/>
              <w:left w:val="nil"/>
              <w:bottom w:val="dashed" w:sz="4" w:space="0" w:color="auto"/>
              <w:right w:val="single" w:sz="4" w:space="0" w:color="000000"/>
            </w:tcBorders>
            <w:shd w:val="clear" w:color="auto" w:fill="auto"/>
            <w:noWrap/>
            <w:vAlign w:val="center"/>
          </w:tcPr>
          <w:p w14:paraId="76F7C3EB" w14:textId="77777777" w:rsidR="003A53E5" w:rsidRPr="006B32D7" w:rsidRDefault="003A53E5" w:rsidP="00480034">
            <w:pPr>
              <w:rPr>
                <w:rFonts w:cstheme="minorHAnsi"/>
                <w:bCs/>
                <w:szCs w:val="20"/>
                <w:lang w:eastAsia="pl-PL"/>
              </w:rPr>
            </w:pPr>
            <w:r w:rsidRPr="006B32D7">
              <w:rPr>
                <w:rFonts w:cstheme="minorHAnsi"/>
                <w:bCs/>
                <w:szCs w:val="20"/>
                <w:lang w:eastAsia="pl-PL"/>
              </w:rPr>
              <w:t>853</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A240ECD" w14:textId="77777777" w:rsidR="003A53E5" w:rsidRPr="006B32D7" w:rsidRDefault="003A53E5" w:rsidP="00480034">
            <w:pPr>
              <w:rPr>
                <w:rFonts w:cstheme="minorHAnsi"/>
                <w:bCs/>
                <w:szCs w:val="20"/>
                <w:lang w:eastAsia="pl-PL"/>
              </w:rPr>
            </w:pPr>
            <w:r w:rsidRPr="006B32D7">
              <w:rPr>
                <w:rFonts w:cstheme="minorHAnsi"/>
                <w:bCs/>
                <w:szCs w:val="20"/>
                <w:lang w:eastAsia="pl-PL"/>
              </w:rPr>
              <w:t>5,30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4588ED5"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046C82B6" w14:textId="77777777" w:rsidR="003A53E5" w:rsidRPr="006B32D7" w:rsidRDefault="003A53E5" w:rsidP="00480034">
            <w:pPr>
              <w:jc w:val="left"/>
              <w:rPr>
                <w:rFonts w:cstheme="minorHAnsi"/>
                <w:szCs w:val="20"/>
                <w:lang w:eastAsia="pl-PL"/>
              </w:rPr>
            </w:pPr>
          </w:p>
        </w:tc>
      </w:tr>
      <w:tr w:rsidR="003A53E5" w:rsidRPr="006B32D7" w14:paraId="39B4BBFD"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78023FF6" w14:textId="77777777" w:rsidR="003A53E5" w:rsidRPr="006B32D7" w:rsidRDefault="003A53E5" w:rsidP="00480034">
            <w:pPr>
              <w:rPr>
                <w:rFonts w:cstheme="minorHAnsi"/>
                <w:szCs w:val="20"/>
                <w:lang w:val="pl-PL" w:eastAsia="pl-PL"/>
              </w:rPr>
            </w:pPr>
            <w:r w:rsidRPr="006B32D7">
              <w:rPr>
                <w:rFonts w:cstheme="minorHAnsi"/>
                <w:szCs w:val="20"/>
                <w:lang w:val="pl-PL" w:eastAsia="pl-PL"/>
              </w:rPr>
              <w:t>płytki z włókna mineralnego (dach)</w:t>
            </w:r>
          </w:p>
        </w:tc>
        <w:tc>
          <w:tcPr>
            <w:tcW w:w="369" w:type="pct"/>
            <w:tcBorders>
              <w:top w:val="nil"/>
              <w:left w:val="nil"/>
              <w:bottom w:val="dashed" w:sz="4" w:space="0" w:color="auto"/>
              <w:right w:val="single" w:sz="4" w:space="0" w:color="000000"/>
            </w:tcBorders>
            <w:shd w:val="clear" w:color="auto" w:fill="auto"/>
            <w:noWrap/>
            <w:vAlign w:val="center"/>
          </w:tcPr>
          <w:p w14:paraId="095CB256" w14:textId="77777777" w:rsidR="003A53E5" w:rsidRPr="006B32D7" w:rsidRDefault="003A53E5" w:rsidP="00480034">
            <w:pPr>
              <w:rPr>
                <w:rFonts w:cstheme="minorHAnsi"/>
                <w:bCs/>
                <w:szCs w:val="20"/>
                <w:lang w:eastAsia="pl-PL"/>
              </w:rPr>
            </w:pPr>
            <w:r w:rsidRPr="006B32D7">
              <w:rPr>
                <w:rFonts w:cstheme="minorHAnsi"/>
                <w:bCs/>
                <w:szCs w:val="20"/>
                <w:lang w:eastAsia="pl-PL"/>
              </w:rPr>
              <w:t>37</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44324B5C" w14:textId="77777777" w:rsidR="003A53E5" w:rsidRPr="006B32D7" w:rsidRDefault="003A53E5" w:rsidP="00480034">
            <w:pPr>
              <w:rPr>
                <w:rFonts w:cstheme="minorHAnsi"/>
                <w:bCs/>
                <w:szCs w:val="20"/>
                <w:lang w:eastAsia="pl-PL"/>
              </w:rPr>
            </w:pPr>
            <w:r w:rsidRPr="006B32D7">
              <w:rPr>
                <w:rFonts w:cstheme="minorHAnsi"/>
                <w:bCs/>
                <w:szCs w:val="20"/>
                <w:lang w:eastAsia="pl-PL"/>
              </w:rPr>
              <w:t>2,70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881D226"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767F1D2" w14:textId="77777777" w:rsidR="003A53E5" w:rsidRPr="006B32D7" w:rsidRDefault="003A53E5" w:rsidP="00480034">
            <w:pPr>
              <w:jc w:val="left"/>
              <w:rPr>
                <w:rFonts w:cstheme="minorHAnsi"/>
                <w:szCs w:val="20"/>
                <w:lang w:eastAsia="pl-PL"/>
              </w:rPr>
            </w:pPr>
          </w:p>
        </w:tc>
      </w:tr>
      <w:tr w:rsidR="003A53E5" w:rsidRPr="006B32D7" w14:paraId="7EE89A0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59CA350" w14:textId="77777777" w:rsidR="003A53E5" w:rsidRPr="006B32D7" w:rsidRDefault="003A53E5" w:rsidP="00480034">
            <w:pPr>
              <w:rPr>
                <w:rFonts w:cstheme="minorHAnsi"/>
                <w:szCs w:val="20"/>
                <w:lang w:eastAsia="pl-PL"/>
              </w:rPr>
            </w:pPr>
            <w:r w:rsidRPr="006B32D7">
              <w:rPr>
                <w:rFonts w:cstheme="minorHAnsi"/>
                <w:szCs w:val="20"/>
                <w:lang w:eastAsia="pl-PL"/>
              </w:rPr>
              <w:t>mangan</w:t>
            </w:r>
          </w:p>
        </w:tc>
        <w:tc>
          <w:tcPr>
            <w:tcW w:w="369" w:type="pct"/>
            <w:tcBorders>
              <w:top w:val="nil"/>
              <w:left w:val="nil"/>
              <w:bottom w:val="dashed" w:sz="4" w:space="0" w:color="auto"/>
              <w:right w:val="single" w:sz="4" w:space="0" w:color="000000"/>
            </w:tcBorders>
            <w:shd w:val="clear" w:color="auto" w:fill="auto"/>
            <w:noWrap/>
            <w:vAlign w:val="center"/>
          </w:tcPr>
          <w:p w14:paraId="45321C10" w14:textId="77777777" w:rsidR="003A53E5" w:rsidRPr="006B32D7" w:rsidRDefault="003A53E5" w:rsidP="00480034">
            <w:pPr>
              <w:rPr>
                <w:rFonts w:cstheme="minorHAnsi"/>
                <w:bCs/>
                <w:szCs w:val="20"/>
                <w:lang w:eastAsia="pl-PL"/>
              </w:rPr>
            </w:pPr>
            <w:r w:rsidRPr="006B32D7">
              <w:rPr>
                <w:rFonts w:cstheme="minorHAnsi"/>
                <w:bCs/>
                <w:szCs w:val="20"/>
                <w:lang w:eastAsia="pl-PL"/>
              </w:rPr>
              <w:t>52</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E6B7026" w14:textId="77777777" w:rsidR="003A53E5" w:rsidRPr="006B32D7" w:rsidRDefault="003A53E5" w:rsidP="00480034">
            <w:pPr>
              <w:rPr>
                <w:rFonts w:cstheme="minorHAnsi"/>
                <w:bCs/>
                <w:szCs w:val="20"/>
                <w:lang w:eastAsia="pl-PL"/>
              </w:rPr>
            </w:pPr>
            <w:r w:rsidRPr="006B32D7">
              <w:rPr>
                <w:rFonts w:cstheme="minorHAnsi"/>
                <w:bCs/>
                <w:szCs w:val="20"/>
                <w:lang w:eastAsia="pl-PL"/>
              </w:rPr>
              <w:t>3,50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ABA2F94"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03C02F70" w14:textId="77777777" w:rsidR="003A53E5" w:rsidRPr="006B32D7" w:rsidRDefault="003A53E5" w:rsidP="00480034">
            <w:pPr>
              <w:jc w:val="left"/>
              <w:rPr>
                <w:rFonts w:cstheme="minorHAnsi"/>
                <w:szCs w:val="20"/>
                <w:lang w:eastAsia="pl-PL"/>
              </w:rPr>
            </w:pPr>
          </w:p>
        </w:tc>
      </w:tr>
      <w:tr w:rsidR="003A53E5" w:rsidRPr="006B32D7" w14:paraId="1B0ED11D"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C69DD2E" w14:textId="77777777" w:rsidR="003A53E5" w:rsidRPr="006B32D7" w:rsidRDefault="003A53E5" w:rsidP="00480034">
            <w:pPr>
              <w:rPr>
                <w:rFonts w:cstheme="minorHAnsi"/>
                <w:szCs w:val="20"/>
                <w:lang w:eastAsia="pl-PL"/>
              </w:rPr>
            </w:pPr>
            <w:r w:rsidRPr="006B32D7">
              <w:rPr>
                <w:rFonts w:cstheme="minorHAnsi"/>
                <w:szCs w:val="20"/>
                <w:lang w:eastAsia="pl-PL"/>
              </w:rPr>
              <w:t>rtęć</w:t>
            </w:r>
          </w:p>
        </w:tc>
        <w:tc>
          <w:tcPr>
            <w:tcW w:w="369" w:type="pct"/>
            <w:tcBorders>
              <w:top w:val="nil"/>
              <w:left w:val="nil"/>
              <w:bottom w:val="dashed" w:sz="4" w:space="0" w:color="auto"/>
              <w:right w:val="single" w:sz="4" w:space="0" w:color="000000"/>
            </w:tcBorders>
            <w:shd w:val="clear" w:color="auto" w:fill="auto"/>
            <w:noWrap/>
            <w:vAlign w:val="center"/>
          </w:tcPr>
          <w:p w14:paraId="4456F112" w14:textId="77777777" w:rsidR="003A53E5" w:rsidRPr="006B32D7" w:rsidRDefault="003A53E5" w:rsidP="00480034">
            <w:pPr>
              <w:rPr>
                <w:rFonts w:cstheme="minorHAnsi"/>
                <w:bCs/>
                <w:szCs w:val="20"/>
                <w:lang w:eastAsia="pl-PL"/>
              </w:rPr>
            </w:pPr>
            <w:r w:rsidRPr="006B32D7">
              <w:rPr>
                <w:rFonts w:cstheme="minorHAnsi"/>
                <w:bCs/>
                <w:szCs w:val="20"/>
                <w:lang w:eastAsia="pl-PL"/>
              </w:rPr>
              <w:t>87</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66B24B1" w14:textId="77777777" w:rsidR="003A53E5" w:rsidRPr="006B32D7" w:rsidRDefault="003A53E5" w:rsidP="00480034">
            <w:pPr>
              <w:rPr>
                <w:rFonts w:cstheme="minorHAnsi"/>
                <w:bCs/>
                <w:szCs w:val="20"/>
                <w:lang w:eastAsia="pl-PL"/>
              </w:rPr>
            </w:pPr>
            <w:r w:rsidRPr="006B32D7">
              <w:rPr>
                <w:rFonts w:cstheme="minorHAnsi"/>
                <w:bCs/>
                <w:szCs w:val="20"/>
                <w:lang w:eastAsia="pl-PL"/>
              </w:rPr>
              <w:t>4,94</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76B7C61"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218F8C87" w14:textId="77777777" w:rsidR="003A53E5" w:rsidRPr="006B32D7" w:rsidRDefault="003A53E5" w:rsidP="00480034">
            <w:pPr>
              <w:jc w:val="left"/>
              <w:rPr>
                <w:rFonts w:cstheme="minorHAnsi"/>
                <w:szCs w:val="20"/>
                <w:lang w:eastAsia="pl-PL"/>
              </w:rPr>
            </w:pPr>
          </w:p>
        </w:tc>
      </w:tr>
      <w:tr w:rsidR="003A53E5" w:rsidRPr="006B32D7" w14:paraId="570BECFA"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279169C" w14:textId="77777777" w:rsidR="003A53E5" w:rsidRPr="006B32D7" w:rsidRDefault="003A53E5" w:rsidP="00480034">
            <w:pPr>
              <w:rPr>
                <w:rFonts w:cstheme="minorHAnsi"/>
                <w:szCs w:val="20"/>
                <w:lang w:eastAsia="pl-PL"/>
              </w:rPr>
            </w:pPr>
            <w:r w:rsidRPr="006B32D7">
              <w:rPr>
                <w:rFonts w:cstheme="minorHAnsi"/>
                <w:szCs w:val="20"/>
                <w:lang w:eastAsia="pl-PL"/>
              </w:rPr>
              <w:t>molibden</w:t>
            </w:r>
          </w:p>
        </w:tc>
        <w:tc>
          <w:tcPr>
            <w:tcW w:w="369" w:type="pct"/>
            <w:tcBorders>
              <w:top w:val="nil"/>
              <w:left w:val="nil"/>
              <w:bottom w:val="dashed" w:sz="4" w:space="0" w:color="auto"/>
              <w:right w:val="single" w:sz="4" w:space="0" w:color="000000"/>
            </w:tcBorders>
            <w:shd w:val="clear" w:color="auto" w:fill="auto"/>
            <w:noWrap/>
            <w:vAlign w:val="center"/>
          </w:tcPr>
          <w:p w14:paraId="1A6526AE" w14:textId="77777777" w:rsidR="003A53E5" w:rsidRPr="006B32D7" w:rsidRDefault="003A53E5" w:rsidP="00480034">
            <w:pPr>
              <w:rPr>
                <w:rFonts w:cstheme="minorHAnsi"/>
                <w:bCs/>
                <w:szCs w:val="20"/>
                <w:lang w:eastAsia="pl-PL"/>
              </w:rPr>
            </w:pPr>
            <w:r w:rsidRPr="006B32D7">
              <w:rPr>
                <w:rFonts w:cstheme="minorHAnsi"/>
                <w:bCs/>
                <w:szCs w:val="20"/>
                <w:lang w:eastAsia="pl-PL"/>
              </w:rPr>
              <w:t>378</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589AA0B" w14:textId="77777777" w:rsidR="003A53E5" w:rsidRPr="006B32D7" w:rsidRDefault="003A53E5" w:rsidP="00480034">
            <w:pPr>
              <w:rPr>
                <w:rFonts w:cstheme="minorHAnsi"/>
                <w:bCs/>
                <w:szCs w:val="20"/>
                <w:lang w:eastAsia="pl-PL"/>
              </w:rPr>
            </w:pPr>
            <w:r w:rsidRPr="006B32D7">
              <w:rPr>
                <w:rFonts w:cstheme="minorHAnsi"/>
                <w:bCs/>
                <w:szCs w:val="20"/>
                <w:lang w:eastAsia="pl-PL"/>
              </w:rPr>
              <w:t>30,30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D4D30C0"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15541DE7" w14:textId="77777777" w:rsidR="003A53E5" w:rsidRPr="006B32D7" w:rsidRDefault="003A53E5" w:rsidP="00480034">
            <w:pPr>
              <w:jc w:val="left"/>
              <w:rPr>
                <w:rFonts w:cstheme="minorHAnsi"/>
                <w:szCs w:val="20"/>
                <w:lang w:eastAsia="pl-PL"/>
              </w:rPr>
            </w:pPr>
          </w:p>
        </w:tc>
      </w:tr>
      <w:tr w:rsidR="003A53E5" w:rsidRPr="006B32D7" w14:paraId="7F4CE29D"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7F8F0649" w14:textId="77777777" w:rsidR="003A53E5" w:rsidRPr="006B32D7" w:rsidRDefault="003A53E5" w:rsidP="00480034">
            <w:pPr>
              <w:rPr>
                <w:rFonts w:cstheme="minorHAnsi"/>
                <w:szCs w:val="20"/>
                <w:lang w:eastAsia="pl-PL"/>
              </w:rPr>
            </w:pPr>
            <w:r w:rsidRPr="006B32D7">
              <w:rPr>
                <w:rFonts w:cstheme="minorHAnsi"/>
                <w:szCs w:val="20"/>
                <w:lang w:eastAsia="pl-PL"/>
              </w:rPr>
              <w:t>nikiel</w:t>
            </w:r>
          </w:p>
        </w:tc>
        <w:tc>
          <w:tcPr>
            <w:tcW w:w="369" w:type="pct"/>
            <w:tcBorders>
              <w:top w:val="nil"/>
              <w:left w:val="nil"/>
              <w:bottom w:val="dashed" w:sz="4" w:space="0" w:color="auto"/>
              <w:right w:val="single" w:sz="4" w:space="0" w:color="000000"/>
            </w:tcBorders>
            <w:shd w:val="clear" w:color="auto" w:fill="auto"/>
            <w:noWrap/>
            <w:vAlign w:val="center"/>
          </w:tcPr>
          <w:p w14:paraId="2CF12C10" w14:textId="77777777" w:rsidR="003A53E5" w:rsidRPr="006B32D7" w:rsidRDefault="003A53E5" w:rsidP="00480034">
            <w:pPr>
              <w:rPr>
                <w:rFonts w:cstheme="minorHAnsi"/>
                <w:bCs/>
                <w:szCs w:val="20"/>
                <w:lang w:eastAsia="pl-PL"/>
              </w:rPr>
            </w:pPr>
            <w:r w:rsidRPr="006B32D7">
              <w:rPr>
                <w:rFonts w:cstheme="minorHAnsi"/>
                <w:bCs/>
                <w:szCs w:val="20"/>
                <w:lang w:eastAsia="pl-PL"/>
              </w:rPr>
              <w:t>164</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B3419EF" w14:textId="77777777" w:rsidR="003A53E5" w:rsidRPr="006B32D7" w:rsidRDefault="003A53E5" w:rsidP="00480034">
            <w:pPr>
              <w:rPr>
                <w:rFonts w:cstheme="minorHAnsi"/>
                <w:bCs/>
                <w:szCs w:val="20"/>
                <w:lang w:eastAsia="pl-PL"/>
              </w:rPr>
            </w:pPr>
            <w:r w:rsidRPr="006B32D7">
              <w:rPr>
                <w:rFonts w:cstheme="minorHAnsi"/>
                <w:bCs/>
                <w:szCs w:val="20"/>
                <w:lang w:eastAsia="pl-PL"/>
              </w:rPr>
              <w:t>12,40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8D3C189"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4EB48B32" w14:textId="77777777" w:rsidR="003A53E5" w:rsidRPr="006B32D7" w:rsidRDefault="003A53E5" w:rsidP="00480034">
            <w:pPr>
              <w:jc w:val="left"/>
              <w:rPr>
                <w:rFonts w:cstheme="minorHAnsi"/>
                <w:szCs w:val="20"/>
                <w:lang w:eastAsia="pl-PL"/>
              </w:rPr>
            </w:pPr>
          </w:p>
        </w:tc>
      </w:tr>
      <w:tr w:rsidR="003A53E5" w:rsidRPr="006B32D7" w14:paraId="14BB06A8"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439E9EFD" w14:textId="77777777" w:rsidR="003A53E5" w:rsidRPr="006B32D7" w:rsidRDefault="003A53E5" w:rsidP="00480034">
            <w:pPr>
              <w:rPr>
                <w:rFonts w:cstheme="minorHAnsi"/>
                <w:szCs w:val="20"/>
                <w:lang w:eastAsia="pl-PL"/>
              </w:rPr>
            </w:pPr>
            <w:r w:rsidRPr="006B32D7">
              <w:rPr>
                <w:rFonts w:cstheme="minorHAnsi"/>
                <w:szCs w:val="20"/>
                <w:lang w:eastAsia="pl-PL"/>
              </w:rPr>
              <w:t>pył kwarcowy</w:t>
            </w:r>
          </w:p>
        </w:tc>
        <w:tc>
          <w:tcPr>
            <w:tcW w:w="369" w:type="pct"/>
            <w:tcBorders>
              <w:top w:val="nil"/>
              <w:left w:val="nil"/>
              <w:bottom w:val="dashed" w:sz="4" w:space="0" w:color="auto"/>
              <w:right w:val="single" w:sz="4" w:space="0" w:color="000000"/>
            </w:tcBorders>
            <w:shd w:val="clear" w:color="auto" w:fill="auto"/>
            <w:noWrap/>
            <w:vAlign w:val="center"/>
          </w:tcPr>
          <w:p w14:paraId="374636CA" w14:textId="77777777" w:rsidR="003A53E5" w:rsidRPr="006B32D7" w:rsidRDefault="003A53E5" w:rsidP="00480034">
            <w:pPr>
              <w:rPr>
                <w:rFonts w:cstheme="minorHAnsi"/>
                <w:bCs/>
                <w:szCs w:val="20"/>
                <w:lang w:eastAsia="pl-PL"/>
              </w:rPr>
            </w:pPr>
            <w:r w:rsidRPr="006B32D7">
              <w:rPr>
                <w:rFonts w:cstheme="minorHAnsi"/>
                <w:bCs/>
                <w:szCs w:val="20"/>
                <w:lang w:eastAsia="pl-PL"/>
              </w:rPr>
              <w:t>0,85</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BB0A5EC" w14:textId="77777777" w:rsidR="003A53E5" w:rsidRPr="006B32D7" w:rsidRDefault="003A53E5" w:rsidP="00480034">
            <w:pPr>
              <w:rPr>
                <w:rFonts w:cstheme="minorHAnsi"/>
                <w:bCs/>
                <w:szCs w:val="20"/>
                <w:lang w:eastAsia="pl-PL"/>
              </w:rPr>
            </w:pPr>
            <w:r w:rsidRPr="006B32D7">
              <w:rPr>
                <w:rFonts w:cstheme="minorHAnsi"/>
                <w:bCs/>
                <w:szCs w:val="20"/>
                <w:lang w:eastAsia="pl-PL"/>
              </w:rPr>
              <w:t>0,02</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2DA0D99"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62488FA1" w14:textId="77777777" w:rsidR="003A53E5" w:rsidRPr="006B32D7" w:rsidRDefault="003A53E5" w:rsidP="00480034">
            <w:pPr>
              <w:jc w:val="left"/>
              <w:rPr>
                <w:rFonts w:cstheme="minorHAnsi"/>
                <w:szCs w:val="20"/>
                <w:lang w:eastAsia="pl-PL"/>
              </w:rPr>
            </w:pPr>
          </w:p>
        </w:tc>
      </w:tr>
      <w:tr w:rsidR="003A53E5" w:rsidRPr="006B32D7" w14:paraId="2D7EFD70"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5FB1579" w14:textId="77777777" w:rsidR="003A53E5" w:rsidRPr="006B32D7" w:rsidRDefault="003A53E5" w:rsidP="00480034">
            <w:pPr>
              <w:rPr>
                <w:rFonts w:cstheme="minorHAnsi"/>
                <w:szCs w:val="20"/>
                <w:lang w:eastAsia="pl-PL"/>
              </w:rPr>
            </w:pPr>
            <w:r w:rsidRPr="006B32D7">
              <w:rPr>
                <w:rFonts w:cstheme="minorHAnsi"/>
                <w:szCs w:val="20"/>
                <w:lang w:eastAsia="pl-PL"/>
              </w:rPr>
              <w:t>gont</w:t>
            </w:r>
          </w:p>
        </w:tc>
        <w:tc>
          <w:tcPr>
            <w:tcW w:w="369" w:type="pct"/>
            <w:tcBorders>
              <w:top w:val="nil"/>
              <w:left w:val="nil"/>
              <w:bottom w:val="dashed" w:sz="4" w:space="0" w:color="auto"/>
              <w:right w:val="single" w:sz="4" w:space="0" w:color="000000"/>
            </w:tcBorders>
            <w:shd w:val="clear" w:color="auto" w:fill="auto"/>
            <w:noWrap/>
            <w:vAlign w:val="center"/>
          </w:tcPr>
          <w:p w14:paraId="6C73B6DE" w14:textId="77777777" w:rsidR="003A53E5" w:rsidRPr="006B32D7" w:rsidRDefault="003A53E5" w:rsidP="00480034">
            <w:pPr>
              <w:rPr>
                <w:rFonts w:cstheme="minorHAnsi"/>
                <w:bCs/>
                <w:szCs w:val="20"/>
                <w:lang w:eastAsia="pl-PL"/>
              </w:rPr>
            </w:pPr>
            <w:r w:rsidRPr="006B32D7">
              <w:rPr>
                <w:rFonts w:cstheme="minorHAnsi"/>
                <w:bCs/>
                <w:szCs w:val="20"/>
                <w:lang w:eastAsia="pl-PL"/>
              </w:rPr>
              <w:t>11,30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E3B62C7" w14:textId="77777777" w:rsidR="003A53E5" w:rsidRPr="006B32D7" w:rsidRDefault="003A53E5" w:rsidP="00480034">
            <w:pPr>
              <w:rPr>
                <w:rFonts w:cstheme="minorHAnsi"/>
                <w:bCs/>
                <w:szCs w:val="20"/>
                <w:lang w:eastAsia="pl-PL"/>
              </w:rPr>
            </w:pPr>
            <w:r w:rsidRPr="006B32D7">
              <w:rPr>
                <w:rFonts w:cstheme="minorHAnsi"/>
                <w:bCs/>
                <w:szCs w:val="20"/>
                <w:lang w:eastAsia="pl-PL"/>
              </w:rPr>
              <w:t>0,30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7493726"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0ED571E4" w14:textId="77777777" w:rsidR="003A53E5" w:rsidRPr="006B32D7" w:rsidRDefault="003A53E5" w:rsidP="00480034">
            <w:pPr>
              <w:jc w:val="left"/>
              <w:rPr>
                <w:rFonts w:cstheme="minorHAnsi"/>
                <w:szCs w:val="20"/>
                <w:lang w:eastAsia="pl-PL"/>
              </w:rPr>
            </w:pPr>
          </w:p>
        </w:tc>
      </w:tr>
      <w:tr w:rsidR="003A53E5" w:rsidRPr="006B32D7" w14:paraId="00D7588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7BCD81B5" w14:textId="77777777" w:rsidR="003A53E5" w:rsidRPr="006B32D7" w:rsidRDefault="003A53E5" w:rsidP="00480034">
            <w:pPr>
              <w:rPr>
                <w:rFonts w:cstheme="minorHAnsi"/>
                <w:szCs w:val="20"/>
                <w:lang w:eastAsia="pl-PL"/>
              </w:rPr>
            </w:pPr>
            <w:r w:rsidRPr="006B32D7">
              <w:rPr>
                <w:rFonts w:cstheme="minorHAnsi"/>
                <w:szCs w:val="20"/>
                <w:lang w:eastAsia="pl-PL"/>
              </w:rPr>
              <w:t>silikon</w:t>
            </w:r>
          </w:p>
        </w:tc>
        <w:tc>
          <w:tcPr>
            <w:tcW w:w="369" w:type="pct"/>
            <w:tcBorders>
              <w:top w:val="nil"/>
              <w:left w:val="nil"/>
              <w:bottom w:val="dashed" w:sz="4" w:space="0" w:color="auto"/>
              <w:right w:val="single" w:sz="4" w:space="0" w:color="000000"/>
            </w:tcBorders>
            <w:shd w:val="clear" w:color="auto" w:fill="auto"/>
            <w:noWrap/>
            <w:vAlign w:val="center"/>
          </w:tcPr>
          <w:p w14:paraId="15F5FCA9" w14:textId="77777777" w:rsidR="003A53E5" w:rsidRPr="006B32D7" w:rsidRDefault="003A53E5" w:rsidP="00480034">
            <w:pPr>
              <w:rPr>
                <w:rFonts w:cstheme="minorHAnsi"/>
                <w:bCs/>
                <w:szCs w:val="20"/>
                <w:lang w:eastAsia="pl-PL"/>
              </w:rPr>
            </w:pPr>
            <w:r w:rsidRPr="006B32D7">
              <w:rPr>
                <w:rFonts w:cstheme="minorHAnsi"/>
                <w:bCs/>
                <w:szCs w:val="20"/>
                <w:lang w:eastAsia="pl-PL"/>
              </w:rPr>
              <w:t>2355</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8EA9545"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A6D428B"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4C9EBD77" w14:textId="77777777" w:rsidR="003A53E5" w:rsidRPr="006B32D7" w:rsidRDefault="003A53E5" w:rsidP="00480034">
            <w:pPr>
              <w:jc w:val="left"/>
              <w:rPr>
                <w:rFonts w:cstheme="minorHAnsi"/>
                <w:szCs w:val="20"/>
                <w:lang w:eastAsia="pl-PL"/>
              </w:rPr>
            </w:pPr>
          </w:p>
        </w:tc>
      </w:tr>
      <w:tr w:rsidR="003A53E5" w:rsidRPr="006B32D7" w14:paraId="2CDBB1F4"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06BBB6F" w14:textId="77777777" w:rsidR="003A53E5" w:rsidRPr="006B32D7" w:rsidRDefault="003A53E5" w:rsidP="00480034">
            <w:pPr>
              <w:rPr>
                <w:rFonts w:cstheme="minorHAnsi"/>
                <w:szCs w:val="20"/>
                <w:lang w:eastAsia="pl-PL"/>
              </w:rPr>
            </w:pPr>
            <w:r w:rsidRPr="006B32D7">
              <w:rPr>
                <w:rFonts w:cstheme="minorHAnsi"/>
                <w:szCs w:val="20"/>
                <w:lang w:eastAsia="pl-PL"/>
              </w:rPr>
              <w:t>żużel wielkopiecowy</w:t>
            </w:r>
          </w:p>
        </w:tc>
        <w:tc>
          <w:tcPr>
            <w:tcW w:w="369" w:type="pct"/>
            <w:tcBorders>
              <w:top w:val="nil"/>
              <w:left w:val="nil"/>
              <w:bottom w:val="dashed" w:sz="4" w:space="0" w:color="auto"/>
              <w:right w:val="single" w:sz="4" w:space="0" w:color="000000"/>
            </w:tcBorders>
            <w:shd w:val="clear" w:color="auto" w:fill="auto"/>
            <w:noWrap/>
            <w:vAlign w:val="center"/>
          </w:tcPr>
          <w:p w14:paraId="2002785B" w14:textId="77777777" w:rsidR="003A53E5" w:rsidRPr="006B32D7" w:rsidRDefault="003A53E5" w:rsidP="00480034">
            <w:pPr>
              <w:rPr>
                <w:rFonts w:cstheme="minorHAnsi"/>
                <w:bCs/>
                <w:szCs w:val="20"/>
                <w:lang w:eastAsia="pl-PL"/>
              </w:rPr>
            </w:pPr>
            <w:r w:rsidRPr="006B32D7">
              <w:rPr>
                <w:rFonts w:cstheme="minorHAnsi"/>
                <w:bCs/>
                <w:szCs w:val="20"/>
                <w:lang w:eastAsia="pl-PL"/>
              </w:rPr>
              <w:t>1,60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9CFF0A3" w14:textId="77777777" w:rsidR="003A53E5" w:rsidRPr="006B32D7" w:rsidRDefault="003A53E5" w:rsidP="00480034">
            <w:pPr>
              <w:rPr>
                <w:rFonts w:cstheme="minorHAnsi"/>
                <w:bCs/>
                <w:szCs w:val="20"/>
                <w:lang w:eastAsia="pl-PL"/>
              </w:rPr>
            </w:pPr>
            <w:r w:rsidRPr="006B32D7">
              <w:rPr>
                <w:rFonts w:cstheme="minorHAnsi"/>
                <w:bCs/>
                <w:szCs w:val="20"/>
                <w:lang w:eastAsia="pl-PL"/>
              </w:rPr>
              <w:t>0,083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94F4BD2"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21C9061" w14:textId="77777777" w:rsidR="003A53E5" w:rsidRPr="006B32D7" w:rsidRDefault="003A53E5" w:rsidP="00480034">
            <w:pPr>
              <w:jc w:val="left"/>
              <w:rPr>
                <w:rFonts w:cstheme="minorHAnsi"/>
                <w:szCs w:val="20"/>
                <w:lang w:eastAsia="pl-PL"/>
              </w:rPr>
            </w:pPr>
          </w:p>
        </w:tc>
      </w:tr>
      <w:tr w:rsidR="003A53E5" w:rsidRPr="006B32D7" w14:paraId="10657F52"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0346B9E2" w14:textId="77777777" w:rsidR="003A53E5" w:rsidRPr="006B32D7" w:rsidRDefault="003A53E5" w:rsidP="00480034">
            <w:pPr>
              <w:rPr>
                <w:rFonts w:cstheme="minorHAnsi"/>
                <w:szCs w:val="20"/>
                <w:lang w:eastAsia="pl-PL"/>
              </w:rPr>
            </w:pPr>
            <w:r w:rsidRPr="006B32D7">
              <w:rPr>
                <w:rFonts w:cstheme="minorHAnsi"/>
                <w:szCs w:val="20"/>
                <w:lang w:eastAsia="pl-PL"/>
              </w:rPr>
              <w:t>srebro</w:t>
            </w:r>
          </w:p>
        </w:tc>
        <w:tc>
          <w:tcPr>
            <w:tcW w:w="369" w:type="pct"/>
            <w:tcBorders>
              <w:top w:val="nil"/>
              <w:left w:val="nil"/>
              <w:bottom w:val="dashed" w:sz="4" w:space="0" w:color="auto"/>
              <w:right w:val="single" w:sz="4" w:space="0" w:color="000000"/>
            </w:tcBorders>
            <w:shd w:val="clear" w:color="auto" w:fill="auto"/>
            <w:noWrap/>
            <w:vAlign w:val="center"/>
          </w:tcPr>
          <w:p w14:paraId="4B55B737" w14:textId="77777777" w:rsidR="003A53E5" w:rsidRPr="006B32D7" w:rsidRDefault="003A53E5" w:rsidP="00480034">
            <w:pPr>
              <w:rPr>
                <w:rFonts w:cstheme="minorHAnsi"/>
                <w:bCs/>
                <w:szCs w:val="20"/>
                <w:lang w:eastAsia="pl-PL"/>
              </w:rPr>
            </w:pPr>
            <w:r w:rsidRPr="006B32D7">
              <w:rPr>
                <w:rFonts w:cstheme="minorHAnsi"/>
                <w:bCs/>
                <w:szCs w:val="20"/>
                <w:lang w:eastAsia="pl-PL"/>
              </w:rPr>
              <w:t>128,20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262A7F4" w14:textId="77777777" w:rsidR="003A53E5" w:rsidRPr="006B32D7" w:rsidRDefault="003A53E5" w:rsidP="00480034">
            <w:pPr>
              <w:rPr>
                <w:rFonts w:cstheme="minorHAnsi"/>
                <w:bCs/>
                <w:szCs w:val="20"/>
                <w:lang w:eastAsia="pl-PL"/>
              </w:rPr>
            </w:pPr>
            <w:r w:rsidRPr="006B32D7">
              <w:rPr>
                <w:rFonts w:cstheme="minorHAnsi"/>
                <w:bCs/>
                <w:szCs w:val="20"/>
                <w:lang w:eastAsia="pl-PL"/>
              </w:rPr>
              <w:t>6,31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0DD2067F"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D4FFB38" w14:textId="77777777" w:rsidR="003A53E5" w:rsidRPr="006B32D7" w:rsidRDefault="003A53E5" w:rsidP="00480034">
            <w:pPr>
              <w:jc w:val="left"/>
              <w:rPr>
                <w:rFonts w:cstheme="minorHAnsi"/>
                <w:szCs w:val="20"/>
                <w:lang w:eastAsia="pl-PL"/>
              </w:rPr>
            </w:pPr>
          </w:p>
        </w:tc>
      </w:tr>
      <w:tr w:rsidR="003A53E5" w:rsidRPr="006B32D7" w14:paraId="35798737"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0D21674" w14:textId="77777777" w:rsidR="003A53E5" w:rsidRPr="006B32D7" w:rsidRDefault="003A53E5" w:rsidP="00480034">
            <w:pPr>
              <w:rPr>
                <w:rFonts w:cstheme="minorHAnsi"/>
                <w:szCs w:val="20"/>
                <w:lang w:eastAsia="pl-PL"/>
              </w:rPr>
            </w:pPr>
            <w:r w:rsidRPr="006B32D7">
              <w:rPr>
                <w:rFonts w:cstheme="minorHAnsi"/>
                <w:szCs w:val="20"/>
                <w:lang w:eastAsia="pl-PL"/>
              </w:rPr>
              <w:t>słoma</w:t>
            </w:r>
          </w:p>
        </w:tc>
        <w:tc>
          <w:tcPr>
            <w:tcW w:w="369" w:type="pct"/>
            <w:tcBorders>
              <w:top w:val="nil"/>
              <w:left w:val="nil"/>
              <w:bottom w:val="dashed" w:sz="4" w:space="0" w:color="auto"/>
              <w:right w:val="single" w:sz="4" w:space="0" w:color="000000"/>
            </w:tcBorders>
            <w:shd w:val="clear" w:color="auto" w:fill="auto"/>
            <w:noWrap/>
            <w:vAlign w:val="center"/>
          </w:tcPr>
          <w:p w14:paraId="36B41351" w14:textId="77777777" w:rsidR="003A53E5" w:rsidRPr="006B32D7" w:rsidRDefault="003A53E5" w:rsidP="00480034">
            <w:pPr>
              <w:rPr>
                <w:rFonts w:cstheme="minorHAnsi"/>
                <w:bCs/>
                <w:szCs w:val="20"/>
                <w:lang w:eastAsia="pl-PL"/>
              </w:rPr>
            </w:pPr>
            <w:r w:rsidRPr="006B32D7">
              <w:rPr>
                <w:rFonts w:cstheme="minorHAnsi"/>
                <w:bCs/>
                <w:szCs w:val="20"/>
                <w:lang w:eastAsia="pl-PL"/>
              </w:rPr>
              <w:t>0,24</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555E697" w14:textId="77777777" w:rsidR="003A53E5" w:rsidRPr="006B32D7" w:rsidRDefault="003A53E5" w:rsidP="00480034">
            <w:pPr>
              <w:rPr>
                <w:rFonts w:cstheme="minorHAnsi"/>
                <w:bCs/>
                <w:szCs w:val="20"/>
                <w:lang w:eastAsia="pl-PL"/>
              </w:rPr>
            </w:pPr>
            <w:r w:rsidRPr="006B32D7">
              <w:rPr>
                <w:rFonts w:cstheme="minorHAnsi"/>
                <w:bCs/>
                <w:szCs w:val="20"/>
                <w:lang w:eastAsia="pl-PL"/>
              </w:rPr>
              <w:t>0,01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B7BF25E"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D0DCCE1" w14:textId="77777777" w:rsidR="003A53E5" w:rsidRPr="006B32D7" w:rsidRDefault="003A53E5" w:rsidP="00480034">
            <w:pPr>
              <w:jc w:val="left"/>
              <w:rPr>
                <w:rFonts w:cstheme="minorHAnsi"/>
                <w:szCs w:val="20"/>
                <w:lang w:eastAsia="pl-PL"/>
              </w:rPr>
            </w:pPr>
          </w:p>
        </w:tc>
      </w:tr>
      <w:tr w:rsidR="003A53E5" w:rsidRPr="006B32D7" w14:paraId="3848D3C9"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2451AA8" w14:textId="77777777" w:rsidR="003A53E5" w:rsidRPr="006B32D7" w:rsidRDefault="003A53E5" w:rsidP="00480034">
            <w:pPr>
              <w:rPr>
                <w:rFonts w:cstheme="minorHAnsi"/>
                <w:szCs w:val="20"/>
                <w:lang w:eastAsia="pl-PL"/>
              </w:rPr>
            </w:pPr>
            <w:r w:rsidRPr="006B32D7">
              <w:rPr>
                <w:rFonts w:cstheme="minorHAnsi"/>
                <w:szCs w:val="20"/>
                <w:lang w:eastAsia="pl-PL"/>
              </w:rPr>
              <w:t>płytki z lastryko</w:t>
            </w:r>
          </w:p>
        </w:tc>
        <w:tc>
          <w:tcPr>
            <w:tcW w:w="369" w:type="pct"/>
            <w:tcBorders>
              <w:top w:val="nil"/>
              <w:left w:val="nil"/>
              <w:bottom w:val="dashed" w:sz="4" w:space="0" w:color="auto"/>
              <w:right w:val="single" w:sz="4" w:space="0" w:color="000000"/>
            </w:tcBorders>
            <w:shd w:val="clear" w:color="auto" w:fill="auto"/>
            <w:noWrap/>
            <w:vAlign w:val="center"/>
          </w:tcPr>
          <w:p w14:paraId="001C5210" w14:textId="77777777" w:rsidR="003A53E5" w:rsidRPr="006B32D7" w:rsidRDefault="003A53E5" w:rsidP="00480034">
            <w:pPr>
              <w:rPr>
                <w:rFonts w:cstheme="minorHAnsi"/>
                <w:bCs/>
                <w:szCs w:val="20"/>
                <w:lang w:eastAsia="pl-PL"/>
              </w:rPr>
            </w:pPr>
            <w:r w:rsidRPr="006B32D7">
              <w:rPr>
                <w:rFonts w:cstheme="minorHAnsi"/>
                <w:bCs/>
                <w:szCs w:val="20"/>
                <w:lang w:eastAsia="pl-PL"/>
              </w:rPr>
              <w:t>1,40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984D7AC" w14:textId="77777777" w:rsidR="003A53E5" w:rsidRPr="006B32D7" w:rsidRDefault="003A53E5" w:rsidP="00480034">
            <w:pPr>
              <w:rPr>
                <w:rFonts w:cstheme="minorHAnsi"/>
                <w:bCs/>
                <w:szCs w:val="20"/>
                <w:lang w:eastAsia="pl-PL"/>
              </w:rPr>
            </w:pPr>
            <w:r w:rsidRPr="006B32D7">
              <w:rPr>
                <w:rFonts w:cstheme="minorHAnsi"/>
                <w:bCs/>
                <w:szCs w:val="20"/>
                <w:lang w:eastAsia="pl-PL"/>
              </w:rPr>
              <w:t>0,12</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852D39A"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C8C954E" w14:textId="77777777" w:rsidR="003A53E5" w:rsidRPr="006B32D7" w:rsidRDefault="003A53E5" w:rsidP="00480034">
            <w:pPr>
              <w:jc w:val="left"/>
              <w:rPr>
                <w:rFonts w:cstheme="minorHAnsi"/>
                <w:szCs w:val="20"/>
                <w:lang w:eastAsia="pl-PL"/>
              </w:rPr>
            </w:pPr>
          </w:p>
        </w:tc>
      </w:tr>
      <w:tr w:rsidR="003A53E5" w:rsidRPr="006B32D7" w14:paraId="5EB66643"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CF1A900" w14:textId="77777777" w:rsidR="003A53E5" w:rsidRPr="006B32D7" w:rsidRDefault="003A53E5" w:rsidP="00480034">
            <w:pPr>
              <w:rPr>
                <w:rFonts w:cstheme="minorHAnsi"/>
                <w:szCs w:val="20"/>
                <w:lang w:eastAsia="pl-PL"/>
              </w:rPr>
            </w:pPr>
            <w:r w:rsidRPr="006B32D7">
              <w:rPr>
                <w:rFonts w:cstheme="minorHAnsi"/>
                <w:szCs w:val="20"/>
                <w:lang w:eastAsia="pl-PL"/>
              </w:rPr>
              <w:t>wanad</w:t>
            </w:r>
          </w:p>
        </w:tc>
        <w:tc>
          <w:tcPr>
            <w:tcW w:w="369" w:type="pct"/>
            <w:tcBorders>
              <w:top w:val="nil"/>
              <w:left w:val="nil"/>
              <w:bottom w:val="dashed" w:sz="4" w:space="0" w:color="auto"/>
              <w:right w:val="single" w:sz="4" w:space="0" w:color="000000"/>
            </w:tcBorders>
            <w:shd w:val="clear" w:color="auto" w:fill="auto"/>
            <w:noWrap/>
            <w:vAlign w:val="center"/>
          </w:tcPr>
          <w:p w14:paraId="3DED3CD1" w14:textId="77777777" w:rsidR="003A53E5" w:rsidRPr="006B32D7" w:rsidRDefault="003A53E5" w:rsidP="00480034">
            <w:pPr>
              <w:rPr>
                <w:rFonts w:cstheme="minorHAnsi"/>
                <w:bCs/>
                <w:szCs w:val="20"/>
                <w:lang w:eastAsia="pl-PL"/>
              </w:rPr>
            </w:pPr>
            <w:r w:rsidRPr="006B32D7">
              <w:rPr>
                <w:rFonts w:cstheme="minorHAnsi"/>
                <w:bCs/>
                <w:szCs w:val="20"/>
                <w:lang w:eastAsia="pl-PL"/>
              </w:rPr>
              <w:t>3710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142F345" w14:textId="77777777" w:rsidR="003A53E5" w:rsidRPr="006B32D7" w:rsidRDefault="003A53E5" w:rsidP="00480034">
            <w:pPr>
              <w:rPr>
                <w:rFonts w:cstheme="minorHAnsi"/>
                <w:bCs/>
                <w:szCs w:val="20"/>
                <w:lang w:eastAsia="pl-PL"/>
              </w:rPr>
            </w:pPr>
            <w:r w:rsidRPr="006B32D7">
              <w:rPr>
                <w:rFonts w:cstheme="minorHAnsi"/>
                <w:bCs/>
                <w:szCs w:val="20"/>
                <w:lang w:eastAsia="pl-PL"/>
              </w:rPr>
              <w:t>228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07B73A3"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6B0FF853" w14:textId="77777777" w:rsidR="003A53E5" w:rsidRPr="006B32D7" w:rsidRDefault="003A53E5" w:rsidP="00480034">
            <w:pPr>
              <w:jc w:val="left"/>
              <w:rPr>
                <w:rFonts w:cstheme="minorHAnsi"/>
                <w:szCs w:val="20"/>
                <w:lang w:eastAsia="pl-PL"/>
              </w:rPr>
            </w:pPr>
          </w:p>
        </w:tc>
      </w:tr>
      <w:tr w:rsidR="003A53E5" w:rsidRPr="006B32D7" w14:paraId="421C2CBF"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67DF794" w14:textId="77777777" w:rsidR="003A53E5" w:rsidRPr="006B32D7" w:rsidRDefault="003A53E5" w:rsidP="00480034">
            <w:pPr>
              <w:rPr>
                <w:rFonts w:cstheme="minorHAnsi"/>
                <w:szCs w:val="20"/>
                <w:lang w:eastAsia="pl-PL"/>
              </w:rPr>
            </w:pPr>
            <w:r w:rsidRPr="006B32D7">
              <w:rPr>
                <w:rFonts w:cstheme="minorHAnsi"/>
                <w:szCs w:val="20"/>
                <w:lang w:eastAsia="pl-PL"/>
              </w:rPr>
              <w:t>woda</w:t>
            </w:r>
          </w:p>
        </w:tc>
        <w:tc>
          <w:tcPr>
            <w:tcW w:w="369" w:type="pct"/>
            <w:tcBorders>
              <w:top w:val="nil"/>
              <w:left w:val="nil"/>
              <w:bottom w:val="dashed" w:sz="4" w:space="0" w:color="auto"/>
              <w:right w:val="single" w:sz="4" w:space="0" w:color="000000"/>
            </w:tcBorders>
            <w:shd w:val="clear" w:color="auto" w:fill="auto"/>
            <w:noWrap/>
            <w:vAlign w:val="center"/>
          </w:tcPr>
          <w:p w14:paraId="798F9711" w14:textId="77777777" w:rsidR="003A53E5" w:rsidRPr="006B32D7" w:rsidRDefault="003A53E5" w:rsidP="00480034">
            <w:pPr>
              <w:rPr>
                <w:rFonts w:cstheme="minorHAnsi"/>
                <w:bCs/>
                <w:szCs w:val="20"/>
                <w:lang w:eastAsia="pl-PL"/>
              </w:rPr>
            </w:pPr>
            <w:r w:rsidRPr="006B32D7">
              <w:rPr>
                <w:rFonts w:cstheme="minorHAnsi"/>
                <w:bCs/>
                <w:szCs w:val="20"/>
                <w:lang w:eastAsia="pl-PL"/>
              </w:rPr>
              <w:t>0,01</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4A3711F" w14:textId="77777777" w:rsidR="003A53E5" w:rsidRPr="006B32D7" w:rsidRDefault="003A53E5" w:rsidP="00480034">
            <w:pPr>
              <w:rPr>
                <w:rFonts w:cstheme="minorHAnsi"/>
                <w:bCs/>
                <w:szCs w:val="20"/>
                <w:lang w:eastAsia="pl-PL"/>
              </w:rPr>
            </w:pPr>
            <w:r w:rsidRPr="006B32D7">
              <w:rPr>
                <w:rFonts w:cstheme="minorHAnsi"/>
                <w:bCs/>
                <w:szCs w:val="20"/>
                <w:lang w:eastAsia="pl-PL"/>
              </w:rPr>
              <w:t>0,001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D37752C"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3396FAB1" w14:textId="77777777" w:rsidR="003A53E5" w:rsidRPr="006B32D7" w:rsidRDefault="003A53E5" w:rsidP="00480034">
            <w:pPr>
              <w:jc w:val="left"/>
              <w:rPr>
                <w:rFonts w:cstheme="minorHAnsi"/>
                <w:szCs w:val="20"/>
                <w:lang w:eastAsia="pl-PL"/>
              </w:rPr>
            </w:pPr>
          </w:p>
        </w:tc>
      </w:tr>
      <w:tr w:rsidR="003A53E5" w:rsidRPr="006B32D7" w14:paraId="282F22A4"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4DED6A10" w14:textId="77777777" w:rsidR="003A53E5" w:rsidRPr="006B32D7" w:rsidRDefault="003A53E5" w:rsidP="00480034">
            <w:pPr>
              <w:rPr>
                <w:rFonts w:cstheme="minorHAnsi"/>
                <w:szCs w:val="20"/>
                <w:lang w:eastAsia="pl-PL"/>
              </w:rPr>
            </w:pPr>
            <w:r w:rsidRPr="006B32D7">
              <w:rPr>
                <w:rFonts w:cstheme="minorHAnsi"/>
                <w:szCs w:val="20"/>
                <w:lang w:eastAsia="pl-PL"/>
              </w:rPr>
              <w:t>wosk</w:t>
            </w:r>
          </w:p>
        </w:tc>
        <w:tc>
          <w:tcPr>
            <w:tcW w:w="369" w:type="pct"/>
            <w:tcBorders>
              <w:top w:val="nil"/>
              <w:left w:val="nil"/>
              <w:bottom w:val="dashed" w:sz="4" w:space="0" w:color="auto"/>
              <w:right w:val="single" w:sz="4" w:space="0" w:color="000000"/>
            </w:tcBorders>
            <w:shd w:val="clear" w:color="auto" w:fill="auto"/>
            <w:noWrap/>
            <w:vAlign w:val="center"/>
          </w:tcPr>
          <w:p w14:paraId="280AB703" w14:textId="77777777" w:rsidR="003A53E5" w:rsidRPr="006B32D7" w:rsidRDefault="003A53E5" w:rsidP="00480034">
            <w:pPr>
              <w:rPr>
                <w:rFonts w:cstheme="minorHAnsi"/>
                <w:bCs/>
                <w:szCs w:val="20"/>
                <w:lang w:eastAsia="pl-PL"/>
              </w:rPr>
            </w:pPr>
            <w:r w:rsidRPr="006B32D7">
              <w:rPr>
                <w:rFonts w:cstheme="minorHAnsi"/>
                <w:bCs/>
                <w:szCs w:val="20"/>
                <w:lang w:eastAsia="pl-PL"/>
              </w:rPr>
              <w:t>52,00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E1BC7B4"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AC92785"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21FDFF12" w14:textId="77777777" w:rsidR="003A53E5" w:rsidRPr="006B32D7" w:rsidRDefault="003A53E5" w:rsidP="00480034">
            <w:pPr>
              <w:jc w:val="left"/>
              <w:rPr>
                <w:rFonts w:cstheme="minorHAnsi"/>
                <w:szCs w:val="20"/>
                <w:lang w:eastAsia="pl-PL"/>
              </w:rPr>
            </w:pPr>
          </w:p>
        </w:tc>
      </w:tr>
      <w:tr w:rsidR="003A53E5" w:rsidRPr="006B32D7" w14:paraId="1C8ADE77"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3350C3E6" w14:textId="77777777" w:rsidR="003A53E5" w:rsidRPr="006B32D7" w:rsidRDefault="003A53E5" w:rsidP="00480034">
            <w:pPr>
              <w:rPr>
                <w:rFonts w:cstheme="minorHAnsi"/>
                <w:szCs w:val="20"/>
                <w:lang w:eastAsia="pl-PL"/>
              </w:rPr>
            </w:pPr>
            <w:r w:rsidRPr="006B32D7">
              <w:rPr>
                <w:rFonts w:cstheme="minorHAnsi"/>
                <w:szCs w:val="20"/>
                <w:lang w:eastAsia="pl-PL"/>
              </w:rPr>
              <w:t>bejca do drewna/ lakier</w:t>
            </w:r>
          </w:p>
        </w:tc>
        <w:tc>
          <w:tcPr>
            <w:tcW w:w="369" w:type="pct"/>
            <w:tcBorders>
              <w:top w:val="nil"/>
              <w:left w:val="nil"/>
              <w:bottom w:val="dashed" w:sz="4" w:space="0" w:color="auto"/>
              <w:right w:val="single" w:sz="4" w:space="0" w:color="000000"/>
            </w:tcBorders>
            <w:shd w:val="clear" w:color="auto" w:fill="auto"/>
            <w:noWrap/>
            <w:vAlign w:val="center"/>
          </w:tcPr>
          <w:p w14:paraId="3C780B9F" w14:textId="77777777" w:rsidR="003A53E5" w:rsidRPr="006B32D7" w:rsidRDefault="003A53E5" w:rsidP="00480034">
            <w:pPr>
              <w:rPr>
                <w:rFonts w:cstheme="minorHAnsi"/>
                <w:bCs/>
                <w:szCs w:val="20"/>
                <w:lang w:eastAsia="pl-PL"/>
              </w:rPr>
            </w:pPr>
            <w:r w:rsidRPr="006B32D7">
              <w:rPr>
                <w:rFonts w:cstheme="minorHAnsi"/>
                <w:bCs/>
                <w:szCs w:val="20"/>
                <w:lang w:eastAsia="pl-PL"/>
              </w:rPr>
              <w:t>50,00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462AE06" w14:textId="77777777" w:rsidR="003A53E5" w:rsidRPr="006B32D7" w:rsidRDefault="003A53E5" w:rsidP="00480034">
            <w:pPr>
              <w:rPr>
                <w:rFonts w:cstheme="minorHAnsi"/>
                <w:bCs/>
                <w:szCs w:val="20"/>
                <w:lang w:eastAsia="pl-PL"/>
              </w:rPr>
            </w:pPr>
            <w:r w:rsidRPr="006B32D7">
              <w:rPr>
                <w:rFonts w:cstheme="minorHAnsi"/>
                <w:bCs/>
                <w:szCs w:val="20"/>
                <w:lang w:eastAsia="pl-PL"/>
              </w:rPr>
              <w:t>5,35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8BAFF29"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8DB9FB5" w14:textId="77777777" w:rsidR="003A53E5" w:rsidRPr="006B32D7" w:rsidRDefault="003A53E5" w:rsidP="00480034">
            <w:pPr>
              <w:jc w:val="left"/>
              <w:rPr>
                <w:rFonts w:cstheme="minorHAnsi"/>
                <w:szCs w:val="20"/>
                <w:lang w:eastAsia="pl-PL"/>
              </w:rPr>
            </w:pPr>
          </w:p>
        </w:tc>
      </w:tr>
      <w:tr w:rsidR="003A53E5" w:rsidRPr="006B32D7" w14:paraId="629C7BCF" w14:textId="77777777" w:rsidTr="0079039B">
        <w:trPr>
          <w:trHeight w:val="255"/>
        </w:trPr>
        <w:tc>
          <w:tcPr>
            <w:tcW w:w="1437" w:type="pct"/>
            <w:tcBorders>
              <w:top w:val="single" w:sz="8" w:space="0" w:color="auto"/>
              <w:left w:val="single" w:sz="8" w:space="0" w:color="auto"/>
              <w:bottom w:val="single" w:sz="4" w:space="0" w:color="auto"/>
              <w:right w:val="single" w:sz="12" w:space="0" w:color="auto"/>
            </w:tcBorders>
            <w:shd w:val="clear" w:color="auto" w:fill="auto"/>
            <w:vAlign w:val="center"/>
          </w:tcPr>
          <w:p w14:paraId="16852A83" w14:textId="77777777" w:rsidR="003A53E5" w:rsidRPr="006B32D7" w:rsidRDefault="003A53E5" w:rsidP="00480034">
            <w:pPr>
              <w:rPr>
                <w:rFonts w:cstheme="minorHAnsi"/>
                <w:szCs w:val="20"/>
                <w:lang w:eastAsia="pl-PL"/>
              </w:rPr>
            </w:pPr>
            <w:r w:rsidRPr="006B32D7">
              <w:rPr>
                <w:rFonts w:cstheme="minorHAnsi"/>
                <w:szCs w:val="20"/>
                <w:lang w:eastAsia="pl-PL"/>
              </w:rPr>
              <w:lastRenderedPageBreak/>
              <w:t>karton</w:t>
            </w:r>
          </w:p>
        </w:tc>
        <w:tc>
          <w:tcPr>
            <w:tcW w:w="369" w:type="pct"/>
            <w:tcBorders>
              <w:top w:val="single" w:sz="8" w:space="0" w:color="auto"/>
              <w:left w:val="nil"/>
              <w:bottom w:val="dashed" w:sz="4" w:space="0" w:color="auto"/>
              <w:right w:val="single" w:sz="4" w:space="0" w:color="000000"/>
            </w:tcBorders>
            <w:shd w:val="clear" w:color="auto" w:fill="auto"/>
            <w:noWrap/>
            <w:vAlign w:val="center"/>
          </w:tcPr>
          <w:p w14:paraId="0DBCAEAC" w14:textId="77777777" w:rsidR="003A53E5" w:rsidRPr="006B32D7" w:rsidRDefault="003A53E5" w:rsidP="00480034">
            <w:pPr>
              <w:rPr>
                <w:rFonts w:cstheme="minorHAnsi"/>
                <w:bCs/>
                <w:szCs w:val="20"/>
                <w:lang w:eastAsia="pl-PL"/>
              </w:rPr>
            </w:pPr>
            <w:r w:rsidRPr="006B32D7">
              <w:rPr>
                <w:rFonts w:cstheme="minorHAnsi"/>
                <w:bCs/>
                <w:szCs w:val="20"/>
                <w:lang w:eastAsia="pl-PL"/>
              </w:rPr>
              <w:t>24,80</w:t>
            </w:r>
          </w:p>
        </w:tc>
        <w:tc>
          <w:tcPr>
            <w:tcW w:w="1097" w:type="pct"/>
            <w:gridSpan w:val="4"/>
            <w:tcBorders>
              <w:top w:val="single" w:sz="8" w:space="0" w:color="auto"/>
              <w:left w:val="single" w:sz="12" w:space="0" w:color="auto"/>
              <w:bottom w:val="dashed" w:sz="4" w:space="0" w:color="auto"/>
              <w:right w:val="single" w:sz="4" w:space="0" w:color="000000"/>
            </w:tcBorders>
            <w:shd w:val="clear" w:color="auto" w:fill="auto"/>
            <w:noWrap/>
            <w:vAlign w:val="center"/>
          </w:tcPr>
          <w:p w14:paraId="1A85B01D" w14:textId="77777777" w:rsidR="003A53E5" w:rsidRPr="006B32D7" w:rsidRDefault="003A53E5" w:rsidP="00480034">
            <w:pPr>
              <w:rPr>
                <w:rFonts w:cstheme="minorHAnsi"/>
                <w:bCs/>
                <w:szCs w:val="20"/>
                <w:lang w:eastAsia="pl-PL"/>
              </w:rPr>
            </w:pPr>
            <w:r w:rsidRPr="006B32D7">
              <w:rPr>
                <w:rFonts w:cstheme="minorHAnsi"/>
                <w:bCs/>
                <w:szCs w:val="20"/>
                <w:lang w:eastAsia="pl-PL"/>
              </w:rPr>
              <w:t>1,29</w:t>
            </w:r>
          </w:p>
        </w:tc>
        <w:tc>
          <w:tcPr>
            <w:tcW w:w="969" w:type="pct"/>
            <w:gridSpan w:val="4"/>
            <w:tcBorders>
              <w:top w:val="single" w:sz="8" w:space="0" w:color="auto"/>
              <w:left w:val="single" w:sz="12" w:space="0" w:color="auto"/>
              <w:bottom w:val="dashed" w:sz="4" w:space="0" w:color="auto"/>
              <w:right w:val="single" w:sz="4" w:space="0" w:color="000000"/>
            </w:tcBorders>
            <w:shd w:val="clear" w:color="auto" w:fill="auto"/>
            <w:noWrap/>
            <w:vAlign w:val="center"/>
          </w:tcPr>
          <w:p w14:paraId="15C201C9"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single" w:sz="8" w:space="0" w:color="auto"/>
              <w:left w:val="single" w:sz="12" w:space="0" w:color="auto"/>
              <w:bottom w:val="dashed" w:sz="4" w:space="0" w:color="auto"/>
              <w:right w:val="single" w:sz="8" w:space="0" w:color="auto"/>
            </w:tcBorders>
            <w:shd w:val="clear" w:color="auto" w:fill="auto"/>
            <w:vAlign w:val="center"/>
          </w:tcPr>
          <w:p w14:paraId="4ECB26CE" w14:textId="77777777" w:rsidR="003A53E5" w:rsidRPr="006B32D7" w:rsidRDefault="003A53E5" w:rsidP="00480034">
            <w:pPr>
              <w:jc w:val="left"/>
              <w:rPr>
                <w:rFonts w:cstheme="minorHAnsi"/>
                <w:szCs w:val="20"/>
                <w:lang w:eastAsia="pl-PL"/>
              </w:rPr>
            </w:pPr>
          </w:p>
        </w:tc>
      </w:tr>
      <w:tr w:rsidR="003A53E5" w:rsidRPr="006B32D7" w14:paraId="17A8E8BF" w14:textId="77777777" w:rsidTr="0079039B">
        <w:trPr>
          <w:trHeight w:val="270"/>
        </w:trPr>
        <w:tc>
          <w:tcPr>
            <w:tcW w:w="1437" w:type="pct"/>
            <w:tcBorders>
              <w:top w:val="nil"/>
              <w:left w:val="single" w:sz="8" w:space="0" w:color="auto"/>
              <w:bottom w:val="single" w:sz="8" w:space="0" w:color="auto"/>
              <w:right w:val="single" w:sz="12" w:space="0" w:color="auto"/>
            </w:tcBorders>
            <w:shd w:val="clear" w:color="auto" w:fill="auto"/>
            <w:vAlign w:val="center"/>
          </w:tcPr>
          <w:p w14:paraId="28469F46" w14:textId="77777777" w:rsidR="003A53E5" w:rsidRPr="006B32D7" w:rsidRDefault="003A53E5" w:rsidP="00480034">
            <w:pPr>
              <w:rPr>
                <w:rFonts w:cstheme="minorHAnsi"/>
                <w:szCs w:val="20"/>
                <w:lang w:eastAsia="pl-PL"/>
              </w:rPr>
            </w:pPr>
            <w:r w:rsidRPr="006B32D7">
              <w:rPr>
                <w:rFonts w:cstheme="minorHAnsi"/>
                <w:szCs w:val="20"/>
                <w:lang w:eastAsia="pl-PL"/>
              </w:rPr>
              <w:t>cienki papier</w:t>
            </w:r>
          </w:p>
        </w:tc>
        <w:tc>
          <w:tcPr>
            <w:tcW w:w="369" w:type="pct"/>
            <w:tcBorders>
              <w:top w:val="nil"/>
              <w:left w:val="nil"/>
              <w:bottom w:val="single" w:sz="8" w:space="0" w:color="auto"/>
              <w:right w:val="single" w:sz="4" w:space="0" w:color="000000"/>
            </w:tcBorders>
            <w:shd w:val="clear" w:color="auto" w:fill="auto"/>
            <w:noWrap/>
            <w:vAlign w:val="center"/>
          </w:tcPr>
          <w:p w14:paraId="3859098F" w14:textId="77777777" w:rsidR="003A53E5" w:rsidRPr="006B32D7" w:rsidRDefault="003A53E5" w:rsidP="00480034">
            <w:pPr>
              <w:rPr>
                <w:rFonts w:cstheme="minorHAnsi"/>
                <w:bCs/>
                <w:szCs w:val="20"/>
                <w:lang w:eastAsia="pl-PL"/>
              </w:rPr>
            </w:pPr>
            <w:r w:rsidRPr="006B32D7">
              <w:rPr>
                <w:rFonts w:cstheme="minorHAnsi"/>
                <w:bCs/>
                <w:szCs w:val="20"/>
                <w:lang w:eastAsia="pl-PL"/>
              </w:rPr>
              <w:t>28,20</w:t>
            </w:r>
          </w:p>
        </w:tc>
        <w:tc>
          <w:tcPr>
            <w:tcW w:w="1097" w:type="pct"/>
            <w:gridSpan w:val="4"/>
            <w:tcBorders>
              <w:top w:val="nil"/>
              <w:left w:val="single" w:sz="12" w:space="0" w:color="auto"/>
              <w:bottom w:val="single" w:sz="8" w:space="0" w:color="auto"/>
              <w:right w:val="single" w:sz="4" w:space="0" w:color="000000"/>
            </w:tcBorders>
            <w:shd w:val="clear" w:color="auto" w:fill="auto"/>
            <w:noWrap/>
            <w:vAlign w:val="center"/>
          </w:tcPr>
          <w:p w14:paraId="4AD09794" w14:textId="77777777" w:rsidR="003A53E5" w:rsidRPr="006B32D7" w:rsidRDefault="003A53E5" w:rsidP="00480034">
            <w:pPr>
              <w:rPr>
                <w:rFonts w:cstheme="minorHAnsi"/>
                <w:bCs/>
                <w:szCs w:val="20"/>
                <w:lang w:eastAsia="pl-PL"/>
              </w:rPr>
            </w:pPr>
            <w:r w:rsidRPr="006B32D7">
              <w:rPr>
                <w:rFonts w:cstheme="minorHAnsi"/>
                <w:bCs/>
                <w:szCs w:val="20"/>
                <w:lang w:eastAsia="pl-PL"/>
              </w:rPr>
              <w:t>1,49</w:t>
            </w:r>
          </w:p>
        </w:tc>
        <w:tc>
          <w:tcPr>
            <w:tcW w:w="969" w:type="pct"/>
            <w:gridSpan w:val="4"/>
            <w:tcBorders>
              <w:top w:val="nil"/>
              <w:left w:val="single" w:sz="12" w:space="0" w:color="auto"/>
              <w:bottom w:val="single" w:sz="8" w:space="0" w:color="auto"/>
              <w:right w:val="single" w:sz="4" w:space="0" w:color="000000"/>
            </w:tcBorders>
            <w:shd w:val="clear" w:color="auto" w:fill="auto"/>
            <w:noWrap/>
            <w:vAlign w:val="center"/>
          </w:tcPr>
          <w:p w14:paraId="3F53E06F"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single" w:sz="8" w:space="0" w:color="auto"/>
              <w:right w:val="single" w:sz="8" w:space="0" w:color="auto"/>
            </w:tcBorders>
            <w:shd w:val="clear" w:color="auto" w:fill="auto"/>
            <w:vAlign w:val="center"/>
          </w:tcPr>
          <w:p w14:paraId="0FD5C9BC" w14:textId="77777777" w:rsidR="003A53E5" w:rsidRPr="006B32D7" w:rsidRDefault="003A53E5" w:rsidP="00480034">
            <w:pPr>
              <w:jc w:val="left"/>
              <w:rPr>
                <w:rFonts w:cstheme="minorHAnsi"/>
                <w:szCs w:val="20"/>
                <w:lang w:eastAsia="pl-PL"/>
              </w:rPr>
            </w:pPr>
          </w:p>
        </w:tc>
      </w:tr>
      <w:tr w:rsidR="003A53E5" w:rsidRPr="006B32D7" w14:paraId="41A271A9"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45F5AABF" w14:textId="77777777" w:rsidR="003A53E5" w:rsidRPr="006B32D7" w:rsidRDefault="003A53E5" w:rsidP="00480034">
            <w:pPr>
              <w:rPr>
                <w:rFonts w:cstheme="minorHAnsi"/>
                <w:szCs w:val="20"/>
                <w:lang w:eastAsia="pl-PL"/>
              </w:rPr>
            </w:pPr>
            <w:r w:rsidRPr="006B32D7">
              <w:rPr>
                <w:rFonts w:cstheme="minorHAnsi"/>
                <w:szCs w:val="20"/>
                <w:lang w:eastAsia="pl-PL"/>
              </w:rPr>
              <w:t>tapeta</w:t>
            </w:r>
          </w:p>
        </w:tc>
        <w:tc>
          <w:tcPr>
            <w:tcW w:w="369" w:type="pct"/>
            <w:tcBorders>
              <w:top w:val="nil"/>
              <w:left w:val="nil"/>
              <w:bottom w:val="single" w:sz="12" w:space="0" w:color="auto"/>
              <w:right w:val="single" w:sz="4" w:space="0" w:color="000000"/>
            </w:tcBorders>
            <w:shd w:val="clear" w:color="auto" w:fill="auto"/>
            <w:noWrap/>
            <w:vAlign w:val="center"/>
          </w:tcPr>
          <w:p w14:paraId="7CA44689" w14:textId="77777777" w:rsidR="003A53E5" w:rsidRPr="006B32D7" w:rsidRDefault="003A53E5" w:rsidP="00480034">
            <w:pPr>
              <w:rPr>
                <w:rFonts w:cstheme="minorHAnsi"/>
                <w:bCs/>
                <w:szCs w:val="20"/>
                <w:lang w:eastAsia="pl-PL"/>
              </w:rPr>
            </w:pPr>
            <w:r w:rsidRPr="006B32D7">
              <w:rPr>
                <w:rFonts w:cstheme="minorHAnsi"/>
                <w:bCs/>
                <w:szCs w:val="20"/>
                <w:lang w:eastAsia="pl-PL"/>
              </w:rPr>
              <w:t>36,40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4532FE37" w14:textId="77777777" w:rsidR="003A53E5" w:rsidRPr="006B32D7" w:rsidRDefault="003A53E5" w:rsidP="00480034">
            <w:pPr>
              <w:rPr>
                <w:rFonts w:cstheme="minorHAnsi"/>
                <w:bCs/>
                <w:szCs w:val="20"/>
                <w:lang w:eastAsia="pl-PL"/>
              </w:rPr>
            </w:pPr>
            <w:r w:rsidRPr="006B32D7">
              <w:rPr>
                <w:rFonts w:cstheme="minorHAnsi"/>
                <w:bCs/>
                <w:szCs w:val="20"/>
                <w:lang w:eastAsia="pl-PL"/>
              </w:rPr>
              <w:t>1,93</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504F54FA"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0E7BE23A" w14:textId="77777777" w:rsidR="003A53E5" w:rsidRPr="006B32D7" w:rsidRDefault="003A53E5" w:rsidP="00480034">
            <w:pPr>
              <w:jc w:val="left"/>
              <w:rPr>
                <w:rFonts w:cstheme="minorHAnsi"/>
                <w:szCs w:val="20"/>
                <w:lang w:eastAsia="pl-PL"/>
              </w:rPr>
            </w:pPr>
          </w:p>
        </w:tc>
      </w:tr>
      <w:tr w:rsidR="003A53E5" w:rsidRPr="006B32D7" w14:paraId="384E095A"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0FEF28C7" w14:textId="77777777" w:rsidR="003A53E5" w:rsidRPr="006B32D7" w:rsidRDefault="003A53E5" w:rsidP="00480034">
            <w:pPr>
              <w:rPr>
                <w:rFonts w:cstheme="minorHAnsi"/>
                <w:szCs w:val="20"/>
                <w:lang w:eastAsia="pl-PL"/>
              </w:rPr>
            </w:pPr>
            <w:r w:rsidRPr="006B32D7">
              <w:rPr>
                <w:rFonts w:cstheme="minorHAnsi"/>
                <w:szCs w:val="20"/>
                <w:lang w:eastAsia="pl-PL"/>
              </w:rPr>
              <w:t>gips</w:t>
            </w:r>
          </w:p>
        </w:tc>
        <w:tc>
          <w:tcPr>
            <w:tcW w:w="369" w:type="pct"/>
            <w:tcBorders>
              <w:top w:val="nil"/>
              <w:left w:val="nil"/>
              <w:bottom w:val="dashed" w:sz="4" w:space="0" w:color="auto"/>
              <w:right w:val="single" w:sz="4" w:space="0" w:color="000000"/>
            </w:tcBorders>
            <w:shd w:val="clear" w:color="auto" w:fill="auto"/>
            <w:noWrap/>
            <w:vAlign w:val="center"/>
          </w:tcPr>
          <w:p w14:paraId="64FC1F9A" w14:textId="77777777" w:rsidR="003A53E5" w:rsidRPr="006B32D7" w:rsidRDefault="003A53E5" w:rsidP="00480034">
            <w:pPr>
              <w:rPr>
                <w:rFonts w:cstheme="minorHAnsi"/>
                <w:bCs/>
                <w:szCs w:val="20"/>
                <w:lang w:eastAsia="pl-PL"/>
              </w:rPr>
            </w:pPr>
            <w:r w:rsidRPr="006B32D7">
              <w:rPr>
                <w:rFonts w:cstheme="minorHAnsi"/>
                <w:bCs/>
                <w:szCs w:val="20"/>
                <w:lang w:eastAsia="pl-PL"/>
              </w:rPr>
              <w:t>1,80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7553176" w14:textId="77777777" w:rsidR="003A53E5" w:rsidRPr="006B32D7" w:rsidRDefault="003A53E5" w:rsidP="00480034">
            <w:pPr>
              <w:rPr>
                <w:rFonts w:cstheme="minorHAnsi"/>
                <w:bCs/>
                <w:szCs w:val="20"/>
                <w:lang w:eastAsia="pl-PL"/>
              </w:rPr>
            </w:pPr>
            <w:r w:rsidRPr="006B32D7">
              <w:rPr>
                <w:rFonts w:cstheme="minorHAnsi"/>
                <w:bCs/>
                <w:szCs w:val="20"/>
                <w:lang w:eastAsia="pl-PL"/>
              </w:rPr>
              <w:t>0,12</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A573F87" w14:textId="77777777" w:rsidR="003A53E5" w:rsidRPr="006B32D7" w:rsidRDefault="003A53E5" w:rsidP="00480034">
            <w:pPr>
              <w:rPr>
                <w:rFonts w:cstheme="minorHAnsi"/>
                <w:bCs/>
                <w:szCs w:val="20"/>
                <w:lang w:eastAsia="pl-PL"/>
              </w:rPr>
            </w:pPr>
            <w:r w:rsidRPr="006B32D7">
              <w:rPr>
                <w:rFonts w:cstheme="minorHAnsi"/>
                <w:bCs/>
                <w:szCs w:val="20"/>
                <w:lang w:eastAsia="pl-PL"/>
              </w:rPr>
              <w:t>0,13</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02CF8B4" w14:textId="77777777" w:rsidR="003A53E5" w:rsidRPr="006B32D7" w:rsidRDefault="003A53E5" w:rsidP="00480034">
            <w:pPr>
              <w:jc w:val="left"/>
              <w:rPr>
                <w:rFonts w:cstheme="minorHAnsi"/>
                <w:szCs w:val="20"/>
                <w:lang w:eastAsia="pl-PL"/>
              </w:rPr>
            </w:pPr>
          </w:p>
        </w:tc>
      </w:tr>
      <w:tr w:rsidR="003A53E5" w:rsidRPr="006B32D7" w14:paraId="7ACBAF19"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24C9941E" w14:textId="77777777" w:rsidR="003A53E5" w:rsidRPr="006B32D7" w:rsidRDefault="003A53E5" w:rsidP="00480034">
            <w:pPr>
              <w:rPr>
                <w:rFonts w:cstheme="minorHAnsi"/>
                <w:szCs w:val="20"/>
                <w:lang w:eastAsia="pl-PL"/>
              </w:rPr>
            </w:pPr>
            <w:r w:rsidRPr="006B32D7">
              <w:rPr>
                <w:rFonts w:cstheme="minorHAnsi"/>
                <w:szCs w:val="20"/>
                <w:lang w:eastAsia="pl-PL"/>
              </w:rPr>
              <w:t>płyta gipsowa</w:t>
            </w:r>
          </w:p>
        </w:tc>
        <w:tc>
          <w:tcPr>
            <w:tcW w:w="369" w:type="pct"/>
            <w:tcBorders>
              <w:top w:val="nil"/>
              <w:left w:val="nil"/>
              <w:bottom w:val="single" w:sz="12" w:space="0" w:color="auto"/>
              <w:right w:val="single" w:sz="4" w:space="0" w:color="000000"/>
            </w:tcBorders>
            <w:shd w:val="clear" w:color="auto" w:fill="auto"/>
            <w:noWrap/>
            <w:vAlign w:val="center"/>
          </w:tcPr>
          <w:p w14:paraId="6444153E" w14:textId="77777777" w:rsidR="003A53E5" w:rsidRPr="006B32D7" w:rsidRDefault="003A53E5" w:rsidP="00480034">
            <w:pPr>
              <w:rPr>
                <w:rFonts w:cstheme="minorHAnsi"/>
                <w:bCs/>
                <w:szCs w:val="20"/>
                <w:lang w:eastAsia="pl-PL"/>
              </w:rPr>
            </w:pPr>
            <w:r w:rsidRPr="006B32D7">
              <w:rPr>
                <w:rFonts w:cstheme="minorHAnsi"/>
                <w:bCs/>
                <w:szCs w:val="20"/>
                <w:lang w:eastAsia="pl-PL"/>
              </w:rPr>
              <w:t>6,75</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22EFDD44" w14:textId="77777777" w:rsidR="003A53E5" w:rsidRPr="006B32D7" w:rsidRDefault="003A53E5" w:rsidP="00480034">
            <w:pPr>
              <w:rPr>
                <w:rFonts w:cstheme="minorHAnsi"/>
                <w:bCs/>
                <w:szCs w:val="20"/>
                <w:lang w:eastAsia="pl-PL"/>
              </w:rPr>
            </w:pPr>
            <w:r w:rsidRPr="006B32D7">
              <w:rPr>
                <w:rFonts w:cstheme="minorHAnsi"/>
                <w:bCs/>
                <w:szCs w:val="20"/>
                <w:lang w:eastAsia="pl-PL"/>
              </w:rPr>
              <w:t>0,38</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67084933" w14:textId="77777777" w:rsidR="003A53E5" w:rsidRPr="006B32D7" w:rsidRDefault="003A53E5" w:rsidP="00480034">
            <w:pPr>
              <w:rPr>
                <w:rFonts w:cstheme="minorHAnsi"/>
                <w:bCs/>
                <w:szCs w:val="20"/>
                <w:lang w:eastAsia="pl-PL"/>
              </w:rPr>
            </w:pPr>
            <w:r w:rsidRPr="006B32D7">
              <w:rPr>
                <w:rFonts w:cstheme="minorHAnsi"/>
                <w:bCs/>
                <w:szCs w:val="20"/>
                <w:lang w:eastAsia="pl-PL"/>
              </w:rPr>
              <w:t>0,39</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43ED1F04" w14:textId="77777777" w:rsidR="003A53E5" w:rsidRPr="006B32D7" w:rsidRDefault="003A53E5" w:rsidP="00480034">
            <w:pPr>
              <w:jc w:val="left"/>
              <w:rPr>
                <w:rFonts w:cstheme="minorHAnsi"/>
                <w:szCs w:val="20"/>
                <w:lang w:eastAsia="pl-PL"/>
              </w:rPr>
            </w:pPr>
          </w:p>
        </w:tc>
      </w:tr>
      <w:tr w:rsidR="003A53E5" w:rsidRPr="006B32D7" w14:paraId="0F91B5B0"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73093955" w14:textId="77777777" w:rsidR="003A53E5" w:rsidRPr="006B32D7" w:rsidRDefault="003A53E5" w:rsidP="00480034">
            <w:pPr>
              <w:rPr>
                <w:rFonts w:cstheme="minorHAnsi"/>
                <w:szCs w:val="20"/>
                <w:lang w:eastAsia="pl-PL"/>
              </w:rPr>
            </w:pPr>
            <w:r w:rsidRPr="006B32D7">
              <w:rPr>
                <w:rFonts w:cstheme="minorHAnsi"/>
                <w:szCs w:val="20"/>
                <w:lang w:eastAsia="pl-PL"/>
              </w:rPr>
              <w:t>plastiki - średnia</w:t>
            </w:r>
          </w:p>
        </w:tc>
        <w:tc>
          <w:tcPr>
            <w:tcW w:w="369" w:type="pct"/>
            <w:tcBorders>
              <w:top w:val="nil"/>
              <w:left w:val="nil"/>
              <w:bottom w:val="dashed" w:sz="4" w:space="0" w:color="auto"/>
              <w:right w:val="single" w:sz="4" w:space="0" w:color="000000"/>
            </w:tcBorders>
            <w:shd w:val="clear" w:color="auto" w:fill="auto"/>
            <w:noWrap/>
            <w:vAlign w:val="center"/>
          </w:tcPr>
          <w:p w14:paraId="43E95768" w14:textId="77777777" w:rsidR="003A53E5" w:rsidRPr="006B32D7" w:rsidRDefault="003A53E5" w:rsidP="00480034">
            <w:pPr>
              <w:rPr>
                <w:rFonts w:cstheme="minorHAnsi"/>
                <w:bCs/>
                <w:szCs w:val="20"/>
                <w:lang w:eastAsia="pl-PL"/>
              </w:rPr>
            </w:pPr>
            <w:r w:rsidRPr="006B32D7">
              <w:rPr>
                <w:rFonts w:cstheme="minorHAnsi"/>
                <w:bCs/>
                <w:szCs w:val="20"/>
                <w:lang w:eastAsia="pl-PL"/>
              </w:rPr>
              <w:t>80,50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9CB0F6A" w14:textId="77777777" w:rsidR="003A53E5" w:rsidRPr="006B32D7" w:rsidRDefault="003A53E5" w:rsidP="00480034">
            <w:pPr>
              <w:rPr>
                <w:rFonts w:cstheme="minorHAnsi"/>
                <w:bCs/>
                <w:szCs w:val="20"/>
                <w:lang w:eastAsia="pl-PL"/>
              </w:rPr>
            </w:pPr>
            <w:r w:rsidRPr="006B32D7">
              <w:rPr>
                <w:rFonts w:cstheme="minorHAnsi"/>
                <w:bCs/>
                <w:szCs w:val="20"/>
                <w:lang w:eastAsia="pl-PL"/>
              </w:rPr>
              <w:t>2,73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E1B3F28" w14:textId="77777777" w:rsidR="003A53E5" w:rsidRPr="006B32D7" w:rsidRDefault="003A53E5" w:rsidP="00480034">
            <w:pPr>
              <w:rPr>
                <w:rFonts w:cstheme="minorHAnsi"/>
                <w:bCs/>
                <w:szCs w:val="20"/>
                <w:lang w:eastAsia="pl-PL"/>
              </w:rPr>
            </w:pPr>
            <w:r w:rsidRPr="006B32D7">
              <w:rPr>
                <w:rFonts w:cstheme="minorHAnsi"/>
                <w:bCs/>
                <w:szCs w:val="20"/>
                <w:lang w:eastAsia="pl-PL"/>
              </w:rPr>
              <w:t>3,31</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652BFB7" w14:textId="77777777" w:rsidR="003A53E5" w:rsidRPr="006B32D7" w:rsidRDefault="003A53E5" w:rsidP="00480034">
            <w:pPr>
              <w:jc w:val="left"/>
              <w:rPr>
                <w:rFonts w:cstheme="minorHAnsi"/>
                <w:szCs w:val="20"/>
                <w:lang w:eastAsia="pl-PL"/>
              </w:rPr>
            </w:pPr>
          </w:p>
        </w:tc>
      </w:tr>
      <w:tr w:rsidR="003A53E5" w:rsidRPr="006B32D7" w14:paraId="2E990ABD"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3F3CB1F" w14:textId="77777777" w:rsidR="003A53E5" w:rsidRPr="006B32D7" w:rsidRDefault="003A53E5" w:rsidP="00480034">
            <w:pPr>
              <w:rPr>
                <w:rFonts w:cstheme="minorHAnsi"/>
                <w:szCs w:val="20"/>
                <w:lang w:eastAsia="pl-PL"/>
              </w:rPr>
            </w:pPr>
            <w:r w:rsidRPr="006B32D7">
              <w:rPr>
                <w:rFonts w:cstheme="minorHAnsi"/>
                <w:szCs w:val="20"/>
                <w:lang w:eastAsia="pl-PL"/>
              </w:rPr>
              <w:t>ABS</w:t>
            </w:r>
          </w:p>
        </w:tc>
        <w:tc>
          <w:tcPr>
            <w:tcW w:w="369" w:type="pct"/>
            <w:tcBorders>
              <w:top w:val="nil"/>
              <w:left w:val="nil"/>
              <w:bottom w:val="dashed" w:sz="4" w:space="0" w:color="auto"/>
              <w:right w:val="single" w:sz="4" w:space="0" w:color="000000"/>
            </w:tcBorders>
            <w:shd w:val="clear" w:color="auto" w:fill="auto"/>
            <w:noWrap/>
            <w:vAlign w:val="center"/>
          </w:tcPr>
          <w:p w14:paraId="1AC44838" w14:textId="77777777" w:rsidR="003A53E5" w:rsidRPr="006B32D7" w:rsidRDefault="003A53E5" w:rsidP="00480034">
            <w:pPr>
              <w:rPr>
                <w:rFonts w:cstheme="minorHAnsi"/>
                <w:bCs/>
                <w:szCs w:val="20"/>
                <w:lang w:eastAsia="pl-PL"/>
              </w:rPr>
            </w:pPr>
            <w:r w:rsidRPr="006B32D7">
              <w:rPr>
                <w:rFonts w:cstheme="minorHAnsi"/>
                <w:bCs/>
                <w:szCs w:val="20"/>
                <w:lang w:eastAsia="pl-PL"/>
              </w:rPr>
              <w:t>95,30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7134BA8" w14:textId="77777777" w:rsidR="003A53E5" w:rsidRPr="006B32D7" w:rsidRDefault="003A53E5" w:rsidP="00480034">
            <w:pPr>
              <w:rPr>
                <w:rFonts w:cstheme="minorHAnsi"/>
                <w:bCs/>
                <w:szCs w:val="20"/>
                <w:lang w:eastAsia="pl-PL"/>
              </w:rPr>
            </w:pPr>
            <w:r w:rsidRPr="006B32D7">
              <w:rPr>
                <w:rFonts w:cstheme="minorHAnsi"/>
                <w:bCs/>
                <w:szCs w:val="20"/>
                <w:lang w:eastAsia="pl-PL"/>
              </w:rPr>
              <w:t>3,05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A4A5887" w14:textId="77777777" w:rsidR="003A53E5" w:rsidRPr="006B32D7" w:rsidRDefault="003A53E5" w:rsidP="00480034">
            <w:pPr>
              <w:rPr>
                <w:rFonts w:cstheme="minorHAnsi"/>
                <w:bCs/>
                <w:szCs w:val="20"/>
                <w:lang w:eastAsia="pl-PL"/>
              </w:rPr>
            </w:pPr>
            <w:r w:rsidRPr="006B32D7">
              <w:rPr>
                <w:rFonts w:cstheme="minorHAnsi"/>
                <w:bCs/>
                <w:szCs w:val="20"/>
                <w:lang w:eastAsia="pl-PL"/>
              </w:rPr>
              <w:t>3,76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1330D7B" w14:textId="77777777" w:rsidR="003A53E5" w:rsidRPr="006B32D7" w:rsidRDefault="003A53E5" w:rsidP="00480034">
            <w:pPr>
              <w:jc w:val="left"/>
              <w:rPr>
                <w:rFonts w:cstheme="minorHAnsi"/>
                <w:szCs w:val="20"/>
                <w:lang w:eastAsia="pl-PL"/>
              </w:rPr>
            </w:pPr>
          </w:p>
        </w:tc>
      </w:tr>
      <w:tr w:rsidR="003A53E5" w:rsidRPr="006B32D7" w14:paraId="3F976168"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403DD372" w14:textId="77777777" w:rsidR="003A53E5" w:rsidRPr="006B32D7" w:rsidRDefault="003A53E5" w:rsidP="00480034">
            <w:pPr>
              <w:rPr>
                <w:rFonts w:cstheme="minorHAnsi"/>
                <w:szCs w:val="20"/>
                <w:lang w:eastAsia="pl-PL"/>
              </w:rPr>
            </w:pPr>
            <w:r w:rsidRPr="006B32D7">
              <w:rPr>
                <w:rFonts w:cstheme="minorHAnsi"/>
                <w:szCs w:val="20"/>
                <w:lang w:eastAsia="pl-PL"/>
              </w:rPr>
              <w:t>polietylen - średnia</w:t>
            </w:r>
          </w:p>
        </w:tc>
        <w:tc>
          <w:tcPr>
            <w:tcW w:w="369" w:type="pct"/>
            <w:tcBorders>
              <w:top w:val="nil"/>
              <w:left w:val="nil"/>
              <w:bottom w:val="dashed" w:sz="4" w:space="0" w:color="auto"/>
              <w:right w:val="single" w:sz="4" w:space="0" w:color="000000"/>
            </w:tcBorders>
            <w:shd w:val="clear" w:color="auto" w:fill="auto"/>
            <w:noWrap/>
            <w:vAlign w:val="center"/>
          </w:tcPr>
          <w:p w14:paraId="1EE58DA4" w14:textId="77777777" w:rsidR="003A53E5" w:rsidRPr="006B32D7" w:rsidRDefault="003A53E5" w:rsidP="00480034">
            <w:pPr>
              <w:rPr>
                <w:rFonts w:cstheme="minorHAnsi"/>
                <w:bCs/>
                <w:szCs w:val="20"/>
                <w:lang w:eastAsia="pl-PL"/>
              </w:rPr>
            </w:pPr>
            <w:r w:rsidRPr="006B32D7">
              <w:rPr>
                <w:rFonts w:cstheme="minorHAnsi"/>
                <w:bCs/>
                <w:szCs w:val="20"/>
                <w:lang w:eastAsia="pl-PL"/>
              </w:rPr>
              <w:t>83,10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7777C28" w14:textId="77777777" w:rsidR="003A53E5" w:rsidRPr="006B32D7" w:rsidRDefault="003A53E5" w:rsidP="00480034">
            <w:pPr>
              <w:rPr>
                <w:rFonts w:cstheme="minorHAnsi"/>
                <w:bCs/>
                <w:szCs w:val="20"/>
                <w:lang w:eastAsia="pl-PL"/>
              </w:rPr>
            </w:pPr>
            <w:r w:rsidRPr="006B32D7">
              <w:rPr>
                <w:rFonts w:cstheme="minorHAnsi"/>
                <w:bCs/>
                <w:szCs w:val="20"/>
                <w:lang w:eastAsia="pl-PL"/>
              </w:rPr>
              <w:t>2,04</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DE2F17B" w14:textId="77777777" w:rsidR="003A53E5" w:rsidRPr="006B32D7" w:rsidRDefault="003A53E5" w:rsidP="00480034">
            <w:pPr>
              <w:rPr>
                <w:rFonts w:cstheme="minorHAnsi"/>
                <w:bCs/>
                <w:szCs w:val="20"/>
                <w:lang w:eastAsia="pl-PL"/>
              </w:rPr>
            </w:pPr>
            <w:r w:rsidRPr="006B32D7">
              <w:rPr>
                <w:rFonts w:cstheme="minorHAnsi"/>
                <w:bCs/>
                <w:szCs w:val="20"/>
                <w:lang w:eastAsia="pl-PL"/>
              </w:rPr>
              <w:t>2,54</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656EB8D" w14:textId="77777777" w:rsidR="003A53E5" w:rsidRPr="006B32D7" w:rsidRDefault="003A53E5" w:rsidP="00480034">
            <w:pPr>
              <w:jc w:val="left"/>
              <w:rPr>
                <w:rFonts w:cstheme="minorHAnsi"/>
                <w:szCs w:val="20"/>
                <w:lang w:eastAsia="pl-PL"/>
              </w:rPr>
            </w:pPr>
          </w:p>
        </w:tc>
      </w:tr>
      <w:tr w:rsidR="003A53E5" w:rsidRPr="006B32D7" w14:paraId="030962F3" w14:textId="77777777" w:rsidTr="0079039B">
        <w:trPr>
          <w:trHeight w:val="735"/>
        </w:trPr>
        <w:tc>
          <w:tcPr>
            <w:tcW w:w="1437" w:type="pct"/>
            <w:tcBorders>
              <w:top w:val="nil"/>
              <w:left w:val="single" w:sz="12" w:space="0" w:color="auto"/>
              <w:bottom w:val="single" w:sz="4" w:space="0" w:color="auto"/>
              <w:right w:val="single" w:sz="12" w:space="0" w:color="auto"/>
            </w:tcBorders>
            <w:shd w:val="clear" w:color="auto" w:fill="auto"/>
            <w:vAlign w:val="center"/>
          </w:tcPr>
          <w:p w14:paraId="2D809CD0" w14:textId="77777777" w:rsidR="003A53E5" w:rsidRPr="006B32D7" w:rsidRDefault="003A53E5" w:rsidP="00480034">
            <w:pPr>
              <w:rPr>
                <w:rFonts w:cstheme="minorHAnsi"/>
                <w:szCs w:val="20"/>
                <w:lang w:eastAsia="pl-PL"/>
              </w:rPr>
            </w:pPr>
            <w:r w:rsidRPr="006B32D7">
              <w:rPr>
                <w:rFonts w:cstheme="minorHAnsi"/>
                <w:szCs w:val="20"/>
                <w:lang w:eastAsia="pl-PL"/>
              </w:rPr>
              <w:t>polietylen wysokiej gęstości</w:t>
            </w:r>
          </w:p>
        </w:tc>
        <w:tc>
          <w:tcPr>
            <w:tcW w:w="369" w:type="pct"/>
            <w:tcBorders>
              <w:top w:val="nil"/>
              <w:left w:val="nil"/>
              <w:bottom w:val="dashed" w:sz="4" w:space="0" w:color="auto"/>
              <w:right w:val="single" w:sz="4" w:space="0" w:color="000000"/>
            </w:tcBorders>
            <w:shd w:val="clear" w:color="auto" w:fill="auto"/>
            <w:noWrap/>
            <w:vAlign w:val="center"/>
          </w:tcPr>
          <w:p w14:paraId="3A0C9CB9" w14:textId="77777777" w:rsidR="003A53E5" w:rsidRPr="006B32D7" w:rsidRDefault="003A53E5" w:rsidP="00480034">
            <w:pPr>
              <w:rPr>
                <w:rFonts w:cstheme="minorHAnsi"/>
                <w:bCs/>
                <w:szCs w:val="20"/>
                <w:lang w:eastAsia="pl-PL"/>
              </w:rPr>
            </w:pPr>
            <w:r w:rsidRPr="006B32D7">
              <w:rPr>
                <w:rFonts w:cstheme="minorHAnsi"/>
                <w:bCs/>
                <w:szCs w:val="20"/>
                <w:lang w:eastAsia="pl-PL"/>
              </w:rPr>
              <w:t>76,70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0E531C9" w14:textId="77777777" w:rsidR="003A53E5" w:rsidRPr="006B32D7" w:rsidRDefault="003A53E5" w:rsidP="00480034">
            <w:pPr>
              <w:rPr>
                <w:rFonts w:cstheme="minorHAnsi"/>
                <w:bCs/>
                <w:szCs w:val="20"/>
                <w:lang w:eastAsia="pl-PL"/>
              </w:rPr>
            </w:pPr>
            <w:r w:rsidRPr="006B32D7">
              <w:rPr>
                <w:rFonts w:cstheme="minorHAnsi"/>
                <w:bCs/>
                <w:szCs w:val="20"/>
                <w:lang w:eastAsia="pl-PL"/>
              </w:rPr>
              <w:t>1,57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3B3B7EC" w14:textId="77777777" w:rsidR="003A53E5" w:rsidRPr="006B32D7" w:rsidRDefault="003A53E5" w:rsidP="00480034">
            <w:pPr>
              <w:rPr>
                <w:rFonts w:cstheme="minorHAnsi"/>
                <w:bCs/>
                <w:szCs w:val="20"/>
                <w:lang w:eastAsia="pl-PL"/>
              </w:rPr>
            </w:pPr>
            <w:r w:rsidRPr="006B32D7">
              <w:rPr>
                <w:rFonts w:cstheme="minorHAnsi"/>
                <w:bCs/>
                <w:szCs w:val="20"/>
                <w:lang w:eastAsia="pl-PL"/>
              </w:rPr>
              <w:t>1,93</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0A3B2A6" w14:textId="77777777" w:rsidR="003A53E5" w:rsidRPr="006B32D7" w:rsidRDefault="003A53E5" w:rsidP="00480034">
            <w:pPr>
              <w:jc w:val="left"/>
              <w:rPr>
                <w:rFonts w:cstheme="minorHAnsi"/>
                <w:szCs w:val="20"/>
                <w:lang w:eastAsia="pl-PL"/>
              </w:rPr>
            </w:pPr>
          </w:p>
        </w:tc>
      </w:tr>
      <w:tr w:rsidR="003A53E5" w:rsidRPr="006B32D7" w14:paraId="5F8D0BA3"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noWrap/>
            <w:vAlign w:val="center"/>
          </w:tcPr>
          <w:p w14:paraId="1A25B32F" w14:textId="77777777" w:rsidR="003A53E5" w:rsidRPr="006B32D7" w:rsidRDefault="003A53E5" w:rsidP="00480034">
            <w:pPr>
              <w:rPr>
                <w:rFonts w:cstheme="minorHAnsi"/>
                <w:szCs w:val="20"/>
                <w:lang w:val="pl-PL" w:eastAsia="pl-PL"/>
              </w:rPr>
            </w:pPr>
            <w:r w:rsidRPr="006B32D7">
              <w:rPr>
                <w:rFonts w:cstheme="minorHAnsi"/>
                <w:szCs w:val="20"/>
                <w:lang w:val="pl-PL" w:eastAsia="pl-PL"/>
              </w:rPr>
              <w:t>polietylen wysokiej gęstości (HDPE) - rury</w:t>
            </w:r>
          </w:p>
        </w:tc>
        <w:tc>
          <w:tcPr>
            <w:tcW w:w="369" w:type="pct"/>
            <w:tcBorders>
              <w:top w:val="nil"/>
              <w:left w:val="nil"/>
              <w:bottom w:val="dashed" w:sz="4" w:space="0" w:color="auto"/>
              <w:right w:val="single" w:sz="4" w:space="0" w:color="000000"/>
            </w:tcBorders>
            <w:shd w:val="clear" w:color="auto" w:fill="auto"/>
            <w:noWrap/>
            <w:vAlign w:val="center"/>
          </w:tcPr>
          <w:p w14:paraId="3357E0AD" w14:textId="77777777" w:rsidR="003A53E5" w:rsidRPr="006B32D7" w:rsidRDefault="003A53E5" w:rsidP="00480034">
            <w:pPr>
              <w:rPr>
                <w:rFonts w:cstheme="minorHAnsi"/>
                <w:bCs/>
                <w:szCs w:val="20"/>
                <w:lang w:eastAsia="pl-PL"/>
              </w:rPr>
            </w:pPr>
            <w:r w:rsidRPr="006B32D7">
              <w:rPr>
                <w:rFonts w:cstheme="minorHAnsi"/>
                <w:bCs/>
                <w:szCs w:val="20"/>
                <w:lang w:eastAsia="pl-PL"/>
              </w:rPr>
              <w:t>84,40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4D532C15" w14:textId="77777777" w:rsidR="003A53E5" w:rsidRPr="006B32D7" w:rsidRDefault="003A53E5" w:rsidP="00480034">
            <w:pPr>
              <w:rPr>
                <w:rFonts w:cstheme="minorHAnsi"/>
                <w:bCs/>
                <w:szCs w:val="20"/>
                <w:lang w:eastAsia="pl-PL"/>
              </w:rPr>
            </w:pPr>
            <w:r w:rsidRPr="006B32D7">
              <w:rPr>
                <w:rFonts w:cstheme="minorHAnsi"/>
                <w:bCs/>
                <w:szCs w:val="20"/>
                <w:lang w:eastAsia="pl-PL"/>
              </w:rPr>
              <w:t>2,02</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0ACEF64D" w14:textId="77777777" w:rsidR="003A53E5" w:rsidRPr="006B32D7" w:rsidRDefault="003A53E5" w:rsidP="00480034">
            <w:pPr>
              <w:rPr>
                <w:rFonts w:cstheme="minorHAnsi"/>
                <w:bCs/>
                <w:szCs w:val="20"/>
                <w:lang w:eastAsia="pl-PL"/>
              </w:rPr>
            </w:pPr>
            <w:r w:rsidRPr="006B32D7">
              <w:rPr>
                <w:rFonts w:cstheme="minorHAnsi"/>
                <w:bCs/>
                <w:szCs w:val="20"/>
                <w:lang w:eastAsia="pl-PL"/>
              </w:rPr>
              <w:t>2,52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0CBA530" w14:textId="77777777" w:rsidR="003A53E5" w:rsidRPr="006B32D7" w:rsidRDefault="003A53E5" w:rsidP="00480034">
            <w:pPr>
              <w:jc w:val="left"/>
              <w:rPr>
                <w:rFonts w:cstheme="minorHAnsi"/>
                <w:szCs w:val="20"/>
                <w:lang w:eastAsia="pl-PL"/>
              </w:rPr>
            </w:pPr>
          </w:p>
        </w:tc>
      </w:tr>
      <w:tr w:rsidR="003A53E5" w:rsidRPr="006B32D7" w14:paraId="42123AEB" w14:textId="77777777" w:rsidTr="0079039B">
        <w:trPr>
          <w:trHeight w:val="750"/>
        </w:trPr>
        <w:tc>
          <w:tcPr>
            <w:tcW w:w="1437" w:type="pct"/>
            <w:tcBorders>
              <w:top w:val="nil"/>
              <w:left w:val="single" w:sz="12" w:space="0" w:color="auto"/>
              <w:bottom w:val="single" w:sz="4" w:space="0" w:color="auto"/>
              <w:right w:val="single" w:sz="12" w:space="0" w:color="auto"/>
            </w:tcBorders>
            <w:shd w:val="clear" w:color="auto" w:fill="auto"/>
            <w:vAlign w:val="center"/>
          </w:tcPr>
          <w:p w14:paraId="410446F4" w14:textId="77777777" w:rsidR="003A53E5" w:rsidRPr="006B32D7" w:rsidRDefault="003A53E5" w:rsidP="00480034">
            <w:pPr>
              <w:rPr>
                <w:rFonts w:cstheme="minorHAnsi"/>
                <w:szCs w:val="20"/>
                <w:lang w:val="pl-PL" w:eastAsia="pl-PL"/>
              </w:rPr>
            </w:pPr>
            <w:r w:rsidRPr="006B32D7">
              <w:rPr>
                <w:rFonts w:cstheme="minorHAnsi"/>
                <w:szCs w:val="20"/>
                <w:lang w:val="pl-PL" w:eastAsia="pl-PL"/>
              </w:rPr>
              <w:t>polietylen niskiej gęstości (LDPE) - żywica</w:t>
            </w:r>
          </w:p>
        </w:tc>
        <w:tc>
          <w:tcPr>
            <w:tcW w:w="369" w:type="pct"/>
            <w:tcBorders>
              <w:top w:val="nil"/>
              <w:left w:val="nil"/>
              <w:bottom w:val="dashed" w:sz="4" w:space="0" w:color="auto"/>
              <w:right w:val="single" w:sz="4" w:space="0" w:color="000000"/>
            </w:tcBorders>
            <w:shd w:val="clear" w:color="auto" w:fill="auto"/>
            <w:noWrap/>
            <w:vAlign w:val="center"/>
          </w:tcPr>
          <w:p w14:paraId="5C22D734" w14:textId="77777777" w:rsidR="003A53E5" w:rsidRPr="006B32D7" w:rsidRDefault="003A53E5" w:rsidP="00480034">
            <w:pPr>
              <w:rPr>
                <w:rFonts w:cstheme="minorHAnsi"/>
                <w:bCs/>
                <w:szCs w:val="20"/>
                <w:lang w:eastAsia="pl-PL"/>
              </w:rPr>
            </w:pPr>
            <w:r w:rsidRPr="006B32D7">
              <w:rPr>
                <w:rFonts w:cstheme="minorHAnsi"/>
                <w:bCs/>
                <w:szCs w:val="20"/>
                <w:lang w:eastAsia="pl-PL"/>
              </w:rPr>
              <w:t>78,10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FA6DA8E" w14:textId="77777777" w:rsidR="003A53E5" w:rsidRPr="006B32D7" w:rsidRDefault="003A53E5" w:rsidP="00480034">
            <w:pPr>
              <w:rPr>
                <w:rFonts w:cstheme="minorHAnsi"/>
                <w:bCs/>
                <w:szCs w:val="20"/>
                <w:lang w:eastAsia="pl-PL"/>
              </w:rPr>
            </w:pPr>
            <w:r w:rsidRPr="006B32D7">
              <w:rPr>
                <w:rFonts w:cstheme="minorHAnsi"/>
                <w:bCs/>
                <w:szCs w:val="20"/>
                <w:lang w:eastAsia="pl-PL"/>
              </w:rPr>
              <w:t>1,69</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F1B4C4E" w14:textId="77777777" w:rsidR="003A53E5" w:rsidRPr="006B32D7" w:rsidRDefault="003A53E5" w:rsidP="00480034">
            <w:pPr>
              <w:rPr>
                <w:rFonts w:cstheme="minorHAnsi"/>
                <w:bCs/>
                <w:szCs w:val="20"/>
                <w:lang w:eastAsia="pl-PL"/>
              </w:rPr>
            </w:pPr>
            <w:r w:rsidRPr="006B32D7">
              <w:rPr>
                <w:rFonts w:cstheme="minorHAnsi"/>
                <w:bCs/>
                <w:szCs w:val="20"/>
                <w:lang w:eastAsia="pl-PL"/>
              </w:rPr>
              <w:t>2,08</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54B3A8E" w14:textId="77777777" w:rsidR="003A53E5" w:rsidRPr="006B32D7" w:rsidRDefault="003A53E5" w:rsidP="00480034">
            <w:pPr>
              <w:jc w:val="left"/>
              <w:rPr>
                <w:rFonts w:cstheme="minorHAnsi"/>
                <w:szCs w:val="20"/>
                <w:lang w:eastAsia="pl-PL"/>
              </w:rPr>
            </w:pPr>
          </w:p>
        </w:tc>
      </w:tr>
      <w:tr w:rsidR="003A53E5" w:rsidRPr="006B32D7" w14:paraId="111EAD57"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06B2156" w14:textId="77777777" w:rsidR="003A53E5" w:rsidRPr="006B32D7" w:rsidRDefault="003A53E5" w:rsidP="00480034">
            <w:pPr>
              <w:rPr>
                <w:rFonts w:cstheme="minorHAnsi"/>
                <w:szCs w:val="20"/>
                <w:lang w:val="pl-PL" w:eastAsia="pl-PL"/>
              </w:rPr>
            </w:pPr>
            <w:r w:rsidRPr="006B32D7">
              <w:rPr>
                <w:rFonts w:cstheme="minorHAnsi"/>
                <w:szCs w:val="20"/>
                <w:lang w:val="pl-PL" w:eastAsia="pl-PL"/>
              </w:rPr>
              <w:t>polietylen niskiej gęstości (LDPE) - folia</w:t>
            </w:r>
          </w:p>
        </w:tc>
        <w:tc>
          <w:tcPr>
            <w:tcW w:w="369" w:type="pct"/>
            <w:tcBorders>
              <w:top w:val="nil"/>
              <w:left w:val="nil"/>
              <w:bottom w:val="dashed" w:sz="4" w:space="0" w:color="auto"/>
              <w:right w:val="single" w:sz="4" w:space="0" w:color="000000"/>
            </w:tcBorders>
            <w:shd w:val="clear" w:color="auto" w:fill="auto"/>
            <w:noWrap/>
            <w:vAlign w:val="center"/>
          </w:tcPr>
          <w:p w14:paraId="38EAC386" w14:textId="77777777" w:rsidR="003A53E5" w:rsidRPr="006B32D7" w:rsidRDefault="003A53E5" w:rsidP="00480034">
            <w:pPr>
              <w:rPr>
                <w:rFonts w:cstheme="minorHAnsi"/>
                <w:bCs/>
                <w:szCs w:val="20"/>
                <w:lang w:eastAsia="pl-PL"/>
              </w:rPr>
            </w:pPr>
            <w:r w:rsidRPr="006B32D7">
              <w:rPr>
                <w:rFonts w:cstheme="minorHAnsi"/>
                <w:bCs/>
                <w:szCs w:val="20"/>
                <w:lang w:eastAsia="pl-PL"/>
              </w:rPr>
              <w:t>89,30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15BB902" w14:textId="77777777" w:rsidR="003A53E5" w:rsidRPr="006B32D7" w:rsidRDefault="003A53E5" w:rsidP="00480034">
            <w:pPr>
              <w:rPr>
                <w:rFonts w:cstheme="minorHAnsi"/>
                <w:bCs/>
                <w:szCs w:val="20"/>
                <w:lang w:eastAsia="pl-PL"/>
              </w:rPr>
            </w:pPr>
            <w:r w:rsidRPr="006B32D7">
              <w:rPr>
                <w:rFonts w:cstheme="minorHAnsi"/>
                <w:bCs/>
                <w:szCs w:val="20"/>
                <w:lang w:eastAsia="pl-PL"/>
              </w:rPr>
              <w:t>2,13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6D54696" w14:textId="77777777" w:rsidR="003A53E5" w:rsidRPr="006B32D7" w:rsidRDefault="003A53E5" w:rsidP="00480034">
            <w:pPr>
              <w:rPr>
                <w:rFonts w:cstheme="minorHAnsi"/>
                <w:bCs/>
                <w:szCs w:val="20"/>
                <w:lang w:eastAsia="pl-PL"/>
              </w:rPr>
            </w:pPr>
            <w:r w:rsidRPr="006B32D7">
              <w:rPr>
                <w:rFonts w:cstheme="minorHAnsi"/>
                <w:bCs/>
                <w:szCs w:val="20"/>
                <w:lang w:eastAsia="pl-PL"/>
              </w:rPr>
              <w:t>2,60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F01BF8F" w14:textId="77777777" w:rsidR="003A53E5" w:rsidRPr="006B32D7" w:rsidRDefault="003A53E5" w:rsidP="00480034">
            <w:pPr>
              <w:jc w:val="left"/>
              <w:rPr>
                <w:rFonts w:cstheme="minorHAnsi"/>
                <w:szCs w:val="20"/>
                <w:lang w:eastAsia="pl-PL"/>
              </w:rPr>
            </w:pPr>
          </w:p>
        </w:tc>
      </w:tr>
      <w:tr w:rsidR="003A53E5" w:rsidRPr="006B32D7" w14:paraId="2AD62F02"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0EC94A8" w14:textId="77777777" w:rsidR="003A53E5" w:rsidRPr="006B32D7" w:rsidRDefault="003A53E5" w:rsidP="00480034">
            <w:pPr>
              <w:rPr>
                <w:rFonts w:cstheme="minorHAnsi"/>
                <w:szCs w:val="20"/>
                <w:lang w:eastAsia="pl-PL"/>
              </w:rPr>
            </w:pPr>
            <w:r w:rsidRPr="006B32D7">
              <w:rPr>
                <w:rFonts w:cstheme="minorHAnsi"/>
                <w:szCs w:val="20"/>
                <w:lang w:eastAsia="pl-PL"/>
              </w:rPr>
              <w:t>poliamid 6</w:t>
            </w:r>
          </w:p>
        </w:tc>
        <w:tc>
          <w:tcPr>
            <w:tcW w:w="369" w:type="pct"/>
            <w:tcBorders>
              <w:top w:val="nil"/>
              <w:left w:val="nil"/>
              <w:bottom w:val="dashed" w:sz="4" w:space="0" w:color="auto"/>
              <w:right w:val="single" w:sz="4" w:space="0" w:color="000000"/>
            </w:tcBorders>
            <w:shd w:val="clear" w:color="auto" w:fill="auto"/>
            <w:noWrap/>
            <w:vAlign w:val="center"/>
          </w:tcPr>
          <w:p w14:paraId="6F0FD7C1" w14:textId="77777777" w:rsidR="003A53E5" w:rsidRPr="006B32D7" w:rsidRDefault="003A53E5" w:rsidP="00480034">
            <w:pPr>
              <w:rPr>
                <w:rFonts w:cstheme="minorHAnsi"/>
                <w:bCs/>
                <w:szCs w:val="20"/>
                <w:lang w:eastAsia="pl-PL"/>
              </w:rPr>
            </w:pPr>
            <w:r w:rsidRPr="006B32D7">
              <w:rPr>
                <w:rFonts w:cstheme="minorHAnsi"/>
                <w:bCs/>
                <w:szCs w:val="20"/>
                <w:lang w:eastAsia="pl-PL"/>
              </w:rPr>
              <w:t>120,50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4DD50870" w14:textId="77777777" w:rsidR="003A53E5" w:rsidRPr="006B32D7" w:rsidRDefault="003A53E5" w:rsidP="00480034">
            <w:pPr>
              <w:rPr>
                <w:rFonts w:cstheme="minorHAnsi"/>
                <w:bCs/>
                <w:szCs w:val="20"/>
                <w:lang w:eastAsia="pl-PL"/>
              </w:rPr>
            </w:pPr>
            <w:r w:rsidRPr="006B32D7">
              <w:rPr>
                <w:rFonts w:cstheme="minorHAnsi"/>
                <w:bCs/>
                <w:szCs w:val="20"/>
                <w:lang w:eastAsia="pl-PL"/>
              </w:rPr>
              <w:t>5,47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00B19E50" w14:textId="77777777" w:rsidR="003A53E5" w:rsidRPr="006B32D7" w:rsidRDefault="003A53E5" w:rsidP="00480034">
            <w:pPr>
              <w:rPr>
                <w:rFonts w:cstheme="minorHAnsi"/>
                <w:bCs/>
                <w:szCs w:val="20"/>
                <w:lang w:eastAsia="pl-PL"/>
              </w:rPr>
            </w:pPr>
            <w:r w:rsidRPr="006B32D7">
              <w:rPr>
                <w:rFonts w:cstheme="minorHAnsi"/>
                <w:bCs/>
                <w:szCs w:val="20"/>
                <w:lang w:eastAsia="pl-PL"/>
              </w:rPr>
              <w:t>9,14</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9130C93" w14:textId="77777777" w:rsidR="003A53E5" w:rsidRPr="006B32D7" w:rsidRDefault="003A53E5" w:rsidP="00480034">
            <w:pPr>
              <w:jc w:val="left"/>
              <w:rPr>
                <w:rFonts w:cstheme="minorHAnsi"/>
                <w:szCs w:val="20"/>
                <w:lang w:eastAsia="pl-PL"/>
              </w:rPr>
            </w:pPr>
          </w:p>
        </w:tc>
      </w:tr>
      <w:tr w:rsidR="003A53E5" w:rsidRPr="006B32D7" w14:paraId="116EC2B8"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75D6293A" w14:textId="77777777" w:rsidR="003A53E5" w:rsidRPr="006B32D7" w:rsidRDefault="003A53E5" w:rsidP="00480034">
            <w:pPr>
              <w:rPr>
                <w:rFonts w:cstheme="minorHAnsi"/>
                <w:szCs w:val="20"/>
                <w:lang w:eastAsia="pl-PL"/>
              </w:rPr>
            </w:pPr>
            <w:r w:rsidRPr="006B32D7">
              <w:rPr>
                <w:rFonts w:cstheme="minorHAnsi"/>
                <w:szCs w:val="20"/>
                <w:lang w:eastAsia="pl-PL"/>
              </w:rPr>
              <w:t>poliamid 6,6</w:t>
            </w:r>
          </w:p>
        </w:tc>
        <w:tc>
          <w:tcPr>
            <w:tcW w:w="369" w:type="pct"/>
            <w:tcBorders>
              <w:top w:val="nil"/>
              <w:left w:val="nil"/>
              <w:bottom w:val="dashed" w:sz="4" w:space="0" w:color="auto"/>
              <w:right w:val="single" w:sz="4" w:space="0" w:color="000000"/>
            </w:tcBorders>
            <w:shd w:val="clear" w:color="auto" w:fill="auto"/>
            <w:noWrap/>
            <w:vAlign w:val="center"/>
          </w:tcPr>
          <w:p w14:paraId="33F89D8B" w14:textId="77777777" w:rsidR="003A53E5" w:rsidRPr="006B32D7" w:rsidRDefault="003A53E5" w:rsidP="00480034">
            <w:pPr>
              <w:rPr>
                <w:rFonts w:cstheme="minorHAnsi"/>
                <w:bCs/>
                <w:szCs w:val="20"/>
                <w:lang w:eastAsia="pl-PL"/>
              </w:rPr>
            </w:pPr>
            <w:r w:rsidRPr="006B32D7">
              <w:rPr>
                <w:rFonts w:cstheme="minorHAnsi"/>
                <w:bCs/>
                <w:szCs w:val="20"/>
                <w:lang w:eastAsia="pl-PL"/>
              </w:rPr>
              <w:t>138,60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3C0A08E" w14:textId="77777777" w:rsidR="003A53E5" w:rsidRPr="006B32D7" w:rsidRDefault="003A53E5" w:rsidP="00480034">
            <w:pPr>
              <w:rPr>
                <w:rFonts w:cstheme="minorHAnsi"/>
                <w:bCs/>
                <w:szCs w:val="20"/>
                <w:lang w:eastAsia="pl-PL"/>
              </w:rPr>
            </w:pPr>
            <w:r w:rsidRPr="006B32D7">
              <w:rPr>
                <w:rFonts w:cstheme="minorHAnsi"/>
                <w:bCs/>
                <w:szCs w:val="20"/>
                <w:lang w:eastAsia="pl-PL"/>
              </w:rPr>
              <w:t>6,54</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FDC573A" w14:textId="77777777" w:rsidR="003A53E5" w:rsidRPr="006B32D7" w:rsidRDefault="003A53E5" w:rsidP="00480034">
            <w:pPr>
              <w:rPr>
                <w:rFonts w:cstheme="minorHAnsi"/>
                <w:bCs/>
                <w:szCs w:val="20"/>
                <w:lang w:eastAsia="pl-PL"/>
              </w:rPr>
            </w:pPr>
            <w:r w:rsidRPr="006B32D7">
              <w:rPr>
                <w:rFonts w:cstheme="minorHAnsi"/>
                <w:bCs/>
                <w:szCs w:val="20"/>
                <w:lang w:eastAsia="pl-PL"/>
              </w:rPr>
              <w:t>7,92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30B3EA2" w14:textId="77777777" w:rsidR="003A53E5" w:rsidRPr="006B32D7" w:rsidRDefault="003A53E5" w:rsidP="00480034">
            <w:pPr>
              <w:jc w:val="left"/>
              <w:rPr>
                <w:rFonts w:cstheme="minorHAnsi"/>
                <w:szCs w:val="20"/>
                <w:lang w:eastAsia="pl-PL"/>
              </w:rPr>
            </w:pPr>
          </w:p>
        </w:tc>
      </w:tr>
      <w:tr w:rsidR="003A53E5" w:rsidRPr="006B32D7" w14:paraId="05BD1C35"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130B5AE" w14:textId="77777777" w:rsidR="003A53E5" w:rsidRPr="006B32D7" w:rsidRDefault="003A53E5" w:rsidP="00480034">
            <w:pPr>
              <w:rPr>
                <w:rFonts w:cstheme="minorHAnsi"/>
                <w:szCs w:val="20"/>
                <w:lang w:eastAsia="pl-PL"/>
              </w:rPr>
            </w:pPr>
            <w:r w:rsidRPr="006B32D7">
              <w:rPr>
                <w:rFonts w:cstheme="minorHAnsi"/>
                <w:szCs w:val="20"/>
                <w:lang w:eastAsia="pl-PL"/>
              </w:rPr>
              <w:t>poliwęglan</w:t>
            </w:r>
          </w:p>
        </w:tc>
        <w:tc>
          <w:tcPr>
            <w:tcW w:w="369" w:type="pct"/>
            <w:tcBorders>
              <w:top w:val="nil"/>
              <w:left w:val="nil"/>
              <w:bottom w:val="dashed" w:sz="4" w:space="0" w:color="auto"/>
              <w:right w:val="single" w:sz="4" w:space="0" w:color="000000"/>
            </w:tcBorders>
            <w:shd w:val="clear" w:color="auto" w:fill="auto"/>
            <w:noWrap/>
            <w:vAlign w:val="center"/>
          </w:tcPr>
          <w:p w14:paraId="24B6ADD4" w14:textId="77777777" w:rsidR="003A53E5" w:rsidRPr="006B32D7" w:rsidRDefault="003A53E5" w:rsidP="00480034">
            <w:pPr>
              <w:rPr>
                <w:rFonts w:cstheme="minorHAnsi"/>
                <w:bCs/>
                <w:szCs w:val="20"/>
                <w:lang w:eastAsia="pl-PL"/>
              </w:rPr>
            </w:pPr>
            <w:r w:rsidRPr="006B32D7">
              <w:rPr>
                <w:rFonts w:cstheme="minorHAnsi"/>
                <w:bCs/>
                <w:szCs w:val="20"/>
                <w:lang w:eastAsia="pl-PL"/>
              </w:rPr>
              <w:t>112,90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F375AC9" w14:textId="77777777" w:rsidR="003A53E5" w:rsidRPr="006B32D7" w:rsidRDefault="003A53E5" w:rsidP="00480034">
            <w:pPr>
              <w:rPr>
                <w:rFonts w:cstheme="minorHAnsi"/>
                <w:bCs/>
                <w:szCs w:val="20"/>
                <w:lang w:eastAsia="pl-PL"/>
              </w:rPr>
            </w:pPr>
            <w:r w:rsidRPr="006B32D7">
              <w:rPr>
                <w:rFonts w:cstheme="minorHAnsi"/>
                <w:bCs/>
                <w:szCs w:val="20"/>
                <w:lang w:eastAsia="pl-PL"/>
              </w:rPr>
              <w:t>6,03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9A29068" w14:textId="77777777" w:rsidR="003A53E5" w:rsidRPr="006B32D7" w:rsidRDefault="003A53E5" w:rsidP="00480034">
            <w:pPr>
              <w:rPr>
                <w:rFonts w:cstheme="minorHAnsi"/>
                <w:bCs/>
                <w:szCs w:val="20"/>
                <w:lang w:eastAsia="pl-PL"/>
              </w:rPr>
            </w:pPr>
            <w:r w:rsidRPr="006B32D7">
              <w:rPr>
                <w:rFonts w:cstheme="minorHAnsi"/>
                <w:bCs/>
                <w:szCs w:val="20"/>
                <w:lang w:eastAsia="pl-PL"/>
              </w:rPr>
              <w:t>7,62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C8AD93F" w14:textId="77777777" w:rsidR="003A53E5" w:rsidRPr="006B32D7" w:rsidRDefault="003A53E5" w:rsidP="00480034">
            <w:pPr>
              <w:jc w:val="left"/>
              <w:rPr>
                <w:rFonts w:cstheme="minorHAnsi"/>
                <w:szCs w:val="20"/>
                <w:lang w:eastAsia="pl-PL"/>
              </w:rPr>
            </w:pPr>
          </w:p>
        </w:tc>
      </w:tr>
      <w:tr w:rsidR="003A53E5" w:rsidRPr="006B32D7" w14:paraId="7FE4FA39"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42EFDA52" w14:textId="77777777" w:rsidR="003A53E5" w:rsidRPr="006B32D7" w:rsidRDefault="003A53E5" w:rsidP="00480034">
            <w:pPr>
              <w:rPr>
                <w:rFonts w:cstheme="minorHAnsi"/>
                <w:szCs w:val="20"/>
                <w:lang w:eastAsia="pl-PL"/>
              </w:rPr>
            </w:pPr>
            <w:r w:rsidRPr="006B32D7">
              <w:rPr>
                <w:rFonts w:cstheme="minorHAnsi"/>
                <w:szCs w:val="20"/>
                <w:lang w:eastAsia="pl-PL"/>
              </w:rPr>
              <w:t>polipropylen, folia kierunkowa</w:t>
            </w:r>
          </w:p>
        </w:tc>
        <w:tc>
          <w:tcPr>
            <w:tcW w:w="369" w:type="pct"/>
            <w:tcBorders>
              <w:top w:val="nil"/>
              <w:left w:val="nil"/>
              <w:bottom w:val="dashed" w:sz="4" w:space="0" w:color="auto"/>
              <w:right w:val="single" w:sz="4" w:space="0" w:color="000000"/>
            </w:tcBorders>
            <w:shd w:val="clear" w:color="auto" w:fill="auto"/>
            <w:noWrap/>
            <w:vAlign w:val="center"/>
          </w:tcPr>
          <w:p w14:paraId="0697570E" w14:textId="77777777" w:rsidR="003A53E5" w:rsidRPr="006B32D7" w:rsidRDefault="003A53E5" w:rsidP="00480034">
            <w:pPr>
              <w:rPr>
                <w:rFonts w:cstheme="minorHAnsi"/>
                <w:bCs/>
                <w:szCs w:val="20"/>
                <w:lang w:eastAsia="pl-PL"/>
              </w:rPr>
            </w:pPr>
            <w:r w:rsidRPr="006B32D7">
              <w:rPr>
                <w:rFonts w:cstheme="minorHAnsi"/>
                <w:bCs/>
                <w:szCs w:val="20"/>
                <w:lang w:eastAsia="pl-PL"/>
              </w:rPr>
              <w:t>99,20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6F370B3" w14:textId="77777777" w:rsidR="003A53E5" w:rsidRPr="006B32D7" w:rsidRDefault="003A53E5" w:rsidP="00480034">
            <w:pPr>
              <w:rPr>
                <w:rFonts w:cstheme="minorHAnsi"/>
                <w:bCs/>
                <w:szCs w:val="20"/>
                <w:lang w:eastAsia="pl-PL"/>
              </w:rPr>
            </w:pPr>
            <w:r w:rsidRPr="006B32D7">
              <w:rPr>
                <w:rFonts w:cstheme="minorHAnsi"/>
                <w:bCs/>
                <w:szCs w:val="20"/>
                <w:lang w:eastAsia="pl-PL"/>
              </w:rPr>
              <w:t>2,97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4378134" w14:textId="77777777" w:rsidR="003A53E5" w:rsidRPr="006B32D7" w:rsidRDefault="003A53E5" w:rsidP="00480034">
            <w:pPr>
              <w:rPr>
                <w:rFonts w:cstheme="minorHAnsi"/>
                <w:bCs/>
                <w:szCs w:val="20"/>
                <w:lang w:eastAsia="pl-PL"/>
              </w:rPr>
            </w:pPr>
            <w:r w:rsidRPr="006B32D7">
              <w:rPr>
                <w:rFonts w:cstheme="minorHAnsi"/>
                <w:bCs/>
                <w:szCs w:val="20"/>
                <w:lang w:eastAsia="pl-PL"/>
              </w:rPr>
              <w:t>3,43</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064A39A" w14:textId="77777777" w:rsidR="003A53E5" w:rsidRPr="006B32D7" w:rsidRDefault="003A53E5" w:rsidP="00480034">
            <w:pPr>
              <w:jc w:val="left"/>
              <w:rPr>
                <w:rFonts w:cstheme="minorHAnsi"/>
                <w:szCs w:val="20"/>
                <w:lang w:eastAsia="pl-PL"/>
              </w:rPr>
            </w:pPr>
          </w:p>
        </w:tc>
      </w:tr>
      <w:tr w:rsidR="003A53E5" w:rsidRPr="006B32D7" w14:paraId="16BB46E2"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0E604E27" w14:textId="77777777" w:rsidR="003A53E5" w:rsidRPr="006B32D7" w:rsidRDefault="003A53E5" w:rsidP="00480034">
            <w:pPr>
              <w:rPr>
                <w:rFonts w:cstheme="minorHAnsi"/>
                <w:szCs w:val="20"/>
                <w:lang w:eastAsia="pl-PL"/>
              </w:rPr>
            </w:pPr>
            <w:r w:rsidRPr="006B32D7">
              <w:rPr>
                <w:rFonts w:cstheme="minorHAnsi"/>
                <w:szCs w:val="20"/>
                <w:lang w:eastAsia="pl-PL"/>
              </w:rPr>
              <w:t>polipropylen, formowany wtryskowo</w:t>
            </w:r>
          </w:p>
        </w:tc>
        <w:tc>
          <w:tcPr>
            <w:tcW w:w="369" w:type="pct"/>
            <w:tcBorders>
              <w:top w:val="nil"/>
              <w:left w:val="nil"/>
              <w:bottom w:val="dashed" w:sz="4" w:space="0" w:color="auto"/>
              <w:right w:val="single" w:sz="4" w:space="0" w:color="000000"/>
            </w:tcBorders>
            <w:shd w:val="clear" w:color="auto" w:fill="auto"/>
            <w:noWrap/>
            <w:vAlign w:val="center"/>
          </w:tcPr>
          <w:p w14:paraId="1FA2E1F2" w14:textId="77777777" w:rsidR="003A53E5" w:rsidRPr="006B32D7" w:rsidRDefault="003A53E5" w:rsidP="00480034">
            <w:pPr>
              <w:rPr>
                <w:rFonts w:cstheme="minorHAnsi"/>
                <w:bCs/>
                <w:szCs w:val="20"/>
                <w:lang w:eastAsia="pl-PL"/>
              </w:rPr>
            </w:pPr>
            <w:r w:rsidRPr="006B32D7">
              <w:rPr>
                <w:rFonts w:cstheme="minorHAnsi"/>
                <w:bCs/>
                <w:szCs w:val="20"/>
                <w:lang w:eastAsia="pl-PL"/>
              </w:rPr>
              <w:t>115,10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46C2C819" w14:textId="77777777" w:rsidR="003A53E5" w:rsidRPr="006B32D7" w:rsidRDefault="003A53E5" w:rsidP="00480034">
            <w:pPr>
              <w:rPr>
                <w:rFonts w:cstheme="minorHAnsi"/>
                <w:bCs/>
                <w:szCs w:val="20"/>
                <w:lang w:eastAsia="pl-PL"/>
              </w:rPr>
            </w:pPr>
            <w:r w:rsidRPr="006B32D7">
              <w:rPr>
                <w:rFonts w:cstheme="minorHAnsi"/>
                <w:bCs/>
                <w:szCs w:val="20"/>
                <w:lang w:eastAsia="pl-PL"/>
              </w:rPr>
              <w:t>3,93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9832FFD" w14:textId="77777777" w:rsidR="003A53E5" w:rsidRPr="006B32D7" w:rsidRDefault="003A53E5" w:rsidP="00480034">
            <w:pPr>
              <w:rPr>
                <w:rFonts w:cstheme="minorHAnsi"/>
                <w:bCs/>
                <w:szCs w:val="20"/>
                <w:lang w:eastAsia="pl-PL"/>
              </w:rPr>
            </w:pPr>
            <w:r w:rsidRPr="006B32D7">
              <w:rPr>
                <w:rFonts w:cstheme="minorHAnsi"/>
                <w:bCs/>
                <w:szCs w:val="20"/>
                <w:lang w:eastAsia="pl-PL"/>
              </w:rPr>
              <w:t>4,49</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8D4CCA1" w14:textId="77777777" w:rsidR="003A53E5" w:rsidRPr="006B32D7" w:rsidRDefault="003A53E5" w:rsidP="00480034">
            <w:pPr>
              <w:jc w:val="left"/>
              <w:rPr>
                <w:rFonts w:cstheme="minorHAnsi"/>
                <w:szCs w:val="20"/>
                <w:lang w:eastAsia="pl-PL"/>
              </w:rPr>
            </w:pPr>
          </w:p>
        </w:tc>
      </w:tr>
      <w:tr w:rsidR="003A53E5" w:rsidRPr="006B32D7" w14:paraId="44CD1D71"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99B1276" w14:textId="77777777" w:rsidR="003A53E5" w:rsidRPr="006B32D7" w:rsidRDefault="003A53E5" w:rsidP="00480034">
            <w:pPr>
              <w:rPr>
                <w:rFonts w:cstheme="minorHAnsi"/>
                <w:szCs w:val="20"/>
                <w:lang w:eastAsia="pl-PL"/>
              </w:rPr>
            </w:pPr>
            <w:r w:rsidRPr="006B32D7">
              <w:rPr>
                <w:rFonts w:cstheme="minorHAnsi"/>
                <w:szCs w:val="20"/>
                <w:lang w:eastAsia="pl-PL"/>
              </w:rPr>
              <w:t>styropian</w:t>
            </w:r>
          </w:p>
        </w:tc>
        <w:tc>
          <w:tcPr>
            <w:tcW w:w="369" w:type="pct"/>
            <w:tcBorders>
              <w:top w:val="nil"/>
              <w:left w:val="nil"/>
              <w:bottom w:val="dashed" w:sz="4" w:space="0" w:color="auto"/>
              <w:right w:val="single" w:sz="4" w:space="0" w:color="000000"/>
            </w:tcBorders>
            <w:shd w:val="clear" w:color="auto" w:fill="auto"/>
            <w:noWrap/>
            <w:vAlign w:val="center"/>
          </w:tcPr>
          <w:p w14:paraId="3D2001D9" w14:textId="77777777" w:rsidR="003A53E5" w:rsidRPr="006B32D7" w:rsidRDefault="003A53E5" w:rsidP="00480034">
            <w:pPr>
              <w:rPr>
                <w:rFonts w:cstheme="minorHAnsi"/>
                <w:bCs/>
                <w:szCs w:val="20"/>
                <w:lang w:eastAsia="pl-PL"/>
              </w:rPr>
            </w:pPr>
            <w:r w:rsidRPr="006B32D7">
              <w:rPr>
                <w:rFonts w:cstheme="minorHAnsi"/>
                <w:bCs/>
                <w:szCs w:val="20"/>
                <w:lang w:eastAsia="pl-PL"/>
              </w:rPr>
              <w:t>88,60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FF3B887" w14:textId="77777777" w:rsidR="003A53E5" w:rsidRPr="006B32D7" w:rsidRDefault="003A53E5" w:rsidP="00480034">
            <w:pPr>
              <w:rPr>
                <w:rFonts w:cstheme="minorHAnsi"/>
                <w:bCs/>
                <w:szCs w:val="20"/>
                <w:lang w:eastAsia="pl-PL"/>
              </w:rPr>
            </w:pPr>
            <w:r w:rsidRPr="006B32D7">
              <w:rPr>
                <w:rFonts w:cstheme="minorHAnsi"/>
                <w:bCs/>
                <w:szCs w:val="20"/>
                <w:lang w:eastAsia="pl-PL"/>
              </w:rPr>
              <w:t>2,55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3FACC97" w14:textId="77777777" w:rsidR="003A53E5" w:rsidRPr="006B32D7" w:rsidRDefault="003A53E5" w:rsidP="00480034">
            <w:pPr>
              <w:rPr>
                <w:rFonts w:cstheme="minorHAnsi"/>
                <w:bCs/>
                <w:szCs w:val="20"/>
                <w:lang w:eastAsia="pl-PL"/>
              </w:rPr>
            </w:pPr>
            <w:r w:rsidRPr="006B32D7">
              <w:rPr>
                <w:rFonts w:cstheme="minorHAnsi"/>
                <w:bCs/>
                <w:szCs w:val="20"/>
                <w:lang w:eastAsia="pl-PL"/>
              </w:rPr>
              <w:t>3,29</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7878384" w14:textId="77777777" w:rsidR="003A53E5" w:rsidRPr="006B32D7" w:rsidRDefault="003A53E5" w:rsidP="00480034">
            <w:pPr>
              <w:jc w:val="left"/>
              <w:rPr>
                <w:rFonts w:cstheme="minorHAnsi"/>
                <w:szCs w:val="20"/>
                <w:lang w:eastAsia="pl-PL"/>
              </w:rPr>
            </w:pPr>
          </w:p>
        </w:tc>
      </w:tr>
      <w:tr w:rsidR="003A53E5" w:rsidRPr="006B32D7" w14:paraId="5929F5BB"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0BEF64A0" w14:textId="77777777" w:rsidR="003A53E5" w:rsidRPr="006B32D7" w:rsidRDefault="003A53E5" w:rsidP="00480034">
            <w:pPr>
              <w:rPr>
                <w:rFonts w:cstheme="minorHAnsi"/>
                <w:szCs w:val="20"/>
                <w:lang w:eastAsia="pl-PL"/>
              </w:rPr>
            </w:pPr>
            <w:r w:rsidRPr="006B32D7">
              <w:rPr>
                <w:rFonts w:cstheme="minorHAnsi"/>
                <w:szCs w:val="20"/>
                <w:lang w:eastAsia="pl-PL"/>
              </w:rPr>
              <w:t>polistyren ogólnego stosowania</w:t>
            </w:r>
          </w:p>
        </w:tc>
        <w:tc>
          <w:tcPr>
            <w:tcW w:w="369" w:type="pct"/>
            <w:tcBorders>
              <w:top w:val="nil"/>
              <w:left w:val="nil"/>
              <w:bottom w:val="dashed" w:sz="4" w:space="0" w:color="auto"/>
              <w:right w:val="single" w:sz="4" w:space="0" w:color="000000"/>
            </w:tcBorders>
            <w:shd w:val="clear" w:color="auto" w:fill="auto"/>
            <w:noWrap/>
            <w:vAlign w:val="center"/>
          </w:tcPr>
          <w:p w14:paraId="79F4092A" w14:textId="77777777" w:rsidR="003A53E5" w:rsidRPr="006B32D7" w:rsidRDefault="003A53E5" w:rsidP="00480034">
            <w:pPr>
              <w:rPr>
                <w:rFonts w:cstheme="minorHAnsi"/>
                <w:bCs/>
                <w:szCs w:val="20"/>
                <w:lang w:eastAsia="pl-PL"/>
              </w:rPr>
            </w:pPr>
            <w:r w:rsidRPr="006B32D7">
              <w:rPr>
                <w:rFonts w:cstheme="minorHAnsi"/>
                <w:bCs/>
                <w:szCs w:val="20"/>
                <w:lang w:eastAsia="pl-PL"/>
              </w:rPr>
              <w:t>86,40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210958F" w14:textId="77777777" w:rsidR="003A53E5" w:rsidRPr="006B32D7" w:rsidRDefault="003A53E5" w:rsidP="00480034">
            <w:pPr>
              <w:rPr>
                <w:rFonts w:cstheme="minorHAnsi"/>
                <w:bCs/>
                <w:szCs w:val="20"/>
                <w:lang w:eastAsia="pl-PL"/>
              </w:rPr>
            </w:pPr>
            <w:r w:rsidRPr="006B32D7">
              <w:rPr>
                <w:rFonts w:cstheme="minorHAnsi"/>
                <w:bCs/>
                <w:szCs w:val="20"/>
                <w:lang w:eastAsia="pl-PL"/>
              </w:rPr>
              <w:t>2,71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14647D1" w14:textId="77777777" w:rsidR="003A53E5" w:rsidRPr="006B32D7" w:rsidRDefault="003A53E5" w:rsidP="00480034">
            <w:pPr>
              <w:rPr>
                <w:rFonts w:cstheme="minorHAnsi"/>
                <w:bCs/>
                <w:szCs w:val="20"/>
                <w:lang w:eastAsia="pl-PL"/>
              </w:rPr>
            </w:pPr>
            <w:r w:rsidRPr="006B32D7">
              <w:rPr>
                <w:rFonts w:cstheme="minorHAnsi"/>
                <w:bCs/>
                <w:szCs w:val="20"/>
                <w:lang w:eastAsia="pl-PL"/>
              </w:rPr>
              <w:t>3,43</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03E17F6" w14:textId="77777777" w:rsidR="003A53E5" w:rsidRPr="006B32D7" w:rsidRDefault="003A53E5" w:rsidP="00480034">
            <w:pPr>
              <w:jc w:val="left"/>
              <w:rPr>
                <w:rFonts w:cstheme="minorHAnsi"/>
                <w:szCs w:val="20"/>
                <w:lang w:eastAsia="pl-PL"/>
              </w:rPr>
            </w:pPr>
          </w:p>
        </w:tc>
      </w:tr>
      <w:tr w:rsidR="003A53E5" w:rsidRPr="006B32D7" w14:paraId="0E75A4BB"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9C4FE12" w14:textId="77777777" w:rsidR="003A53E5" w:rsidRPr="006B32D7" w:rsidRDefault="003A53E5" w:rsidP="00480034">
            <w:pPr>
              <w:rPr>
                <w:rFonts w:cstheme="minorHAnsi"/>
                <w:szCs w:val="20"/>
                <w:lang w:eastAsia="pl-PL"/>
              </w:rPr>
            </w:pPr>
            <w:r w:rsidRPr="006B32D7">
              <w:rPr>
                <w:rFonts w:cstheme="minorHAnsi"/>
                <w:szCs w:val="20"/>
                <w:lang w:eastAsia="pl-PL"/>
              </w:rPr>
              <w:t>polistyren wysokoudarowy</w:t>
            </w:r>
          </w:p>
        </w:tc>
        <w:tc>
          <w:tcPr>
            <w:tcW w:w="369" w:type="pct"/>
            <w:tcBorders>
              <w:top w:val="nil"/>
              <w:left w:val="nil"/>
              <w:bottom w:val="dashed" w:sz="4" w:space="0" w:color="auto"/>
              <w:right w:val="single" w:sz="4" w:space="0" w:color="000000"/>
            </w:tcBorders>
            <w:shd w:val="clear" w:color="auto" w:fill="auto"/>
            <w:noWrap/>
            <w:vAlign w:val="center"/>
          </w:tcPr>
          <w:p w14:paraId="5553CB09" w14:textId="77777777" w:rsidR="003A53E5" w:rsidRPr="006B32D7" w:rsidRDefault="003A53E5" w:rsidP="00480034">
            <w:pPr>
              <w:rPr>
                <w:rFonts w:cstheme="minorHAnsi"/>
                <w:bCs/>
                <w:szCs w:val="20"/>
                <w:lang w:eastAsia="pl-PL"/>
              </w:rPr>
            </w:pPr>
            <w:r w:rsidRPr="006B32D7">
              <w:rPr>
                <w:rFonts w:cstheme="minorHAnsi"/>
                <w:bCs/>
                <w:szCs w:val="20"/>
                <w:lang w:eastAsia="pl-PL"/>
              </w:rPr>
              <w:t>87,40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0AA0F196" w14:textId="77777777" w:rsidR="003A53E5" w:rsidRPr="006B32D7" w:rsidRDefault="003A53E5" w:rsidP="00480034">
            <w:pPr>
              <w:rPr>
                <w:rFonts w:cstheme="minorHAnsi"/>
                <w:bCs/>
                <w:szCs w:val="20"/>
                <w:lang w:eastAsia="pl-PL"/>
              </w:rPr>
            </w:pPr>
            <w:r w:rsidRPr="006B32D7">
              <w:rPr>
                <w:rFonts w:cstheme="minorHAnsi"/>
                <w:bCs/>
                <w:szCs w:val="20"/>
                <w:lang w:eastAsia="pl-PL"/>
              </w:rPr>
              <w:t>2,76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B60CEBF" w14:textId="77777777" w:rsidR="003A53E5" w:rsidRPr="006B32D7" w:rsidRDefault="003A53E5" w:rsidP="00480034">
            <w:pPr>
              <w:rPr>
                <w:rFonts w:cstheme="minorHAnsi"/>
                <w:bCs/>
                <w:szCs w:val="20"/>
                <w:lang w:eastAsia="pl-PL"/>
              </w:rPr>
            </w:pPr>
            <w:r w:rsidRPr="006B32D7">
              <w:rPr>
                <w:rFonts w:cstheme="minorHAnsi"/>
                <w:bCs/>
                <w:szCs w:val="20"/>
                <w:lang w:eastAsia="pl-PL"/>
              </w:rPr>
              <w:t>3,42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BE86BA0" w14:textId="77777777" w:rsidR="003A53E5" w:rsidRPr="006B32D7" w:rsidRDefault="003A53E5" w:rsidP="00480034">
            <w:pPr>
              <w:jc w:val="left"/>
              <w:rPr>
                <w:rFonts w:cstheme="minorHAnsi"/>
                <w:szCs w:val="20"/>
                <w:lang w:eastAsia="pl-PL"/>
              </w:rPr>
            </w:pPr>
          </w:p>
        </w:tc>
      </w:tr>
      <w:tr w:rsidR="003A53E5" w:rsidRPr="006B32D7" w14:paraId="2BA69505"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23D57F9" w14:textId="77777777" w:rsidR="003A53E5" w:rsidRPr="006B32D7" w:rsidRDefault="003A53E5" w:rsidP="00480034">
            <w:pPr>
              <w:rPr>
                <w:rFonts w:cstheme="minorHAnsi"/>
                <w:szCs w:val="20"/>
                <w:lang w:eastAsia="pl-PL"/>
              </w:rPr>
            </w:pPr>
            <w:r w:rsidRPr="006B32D7">
              <w:rPr>
                <w:rFonts w:cstheme="minorHAnsi"/>
                <w:szCs w:val="20"/>
                <w:lang w:eastAsia="pl-PL"/>
              </w:rPr>
              <w:t>styropian formowany termicznie</w:t>
            </w:r>
          </w:p>
        </w:tc>
        <w:tc>
          <w:tcPr>
            <w:tcW w:w="369" w:type="pct"/>
            <w:tcBorders>
              <w:top w:val="nil"/>
              <w:left w:val="nil"/>
              <w:bottom w:val="dashed" w:sz="4" w:space="0" w:color="auto"/>
              <w:right w:val="single" w:sz="4" w:space="0" w:color="000000"/>
            </w:tcBorders>
            <w:shd w:val="clear" w:color="auto" w:fill="auto"/>
            <w:noWrap/>
            <w:vAlign w:val="center"/>
          </w:tcPr>
          <w:p w14:paraId="1664D496" w14:textId="77777777" w:rsidR="003A53E5" w:rsidRPr="006B32D7" w:rsidRDefault="003A53E5" w:rsidP="00480034">
            <w:pPr>
              <w:rPr>
                <w:rFonts w:cstheme="minorHAnsi"/>
                <w:bCs/>
                <w:szCs w:val="20"/>
                <w:lang w:eastAsia="pl-PL"/>
              </w:rPr>
            </w:pPr>
            <w:r w:rsidRPr="006B32D7">
              <w:rPr>
                <w:rFonts w:cstheme="minorHAnsi"/>
                <w:bCs/>
                <w:szCs w:val="20"/>
                <w:lang w:eastAsia="pl-PL"/>
              </w:rPr>
              <w:t>109,20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53C2BE6" w14:textId="77777777" w:rsidR="003A53E5" w:rsidRPr="006B32D7" w:rsidRDefault="003A53E5" w:rsidP="00480034">
            <w:pPr>
              <w:rPr>
                <w:rFonts w:cstheme="minorHAnsi"/>
                <w:bCs/>
                <w:szCs w:val="20"/>
                <w:lang w:eastAsia="pl-PL"/>
              </w:rPr>
            </w:pPr>
            <w:r w:rsidRPr="006B32D7">
              <w:rPr>
                <w:rFonts w:cstheme="minorHAnsi"/>
                <w:bCs/>
                <w:szCs w:val="20"/>
                <w:lang w:eastAsia="pl-PL"/>
              </w:rPr>
              <w:t>3,45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06CF33D" w14:textId="77777777" w:rsidR="003A53E5" w:rsidRPr="006B32D7" w:rsidRDefault="003A53E5" w:rsidP="00480034">
            <w:pPr>
              <w:rPr>
                <w:rFonts w:cstheme="minorHAnsi"/>
                <w:bCs/>
                <w:szCs w:val="20"/>
                <w:lang w:eastAsia="pl-PL"/>
              </w:rPr>
            </w:pPr>
            <w:r w:rsidRPr="006B32D7">
              <w:rPr>
                <w:rFonts w:cstheme="minorHAnsi"/>
                <w:bCs/>
                <w:szCs w:val="20"/>
                <w:lang w:eastAsia="pl-PL"/>
              </w:rPr>
              <w:t>4,39</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EBC5F73" w14:textId="77777777" w:rsidR="003A53E5" w:rsidRPr="006B32D7" w:rsidRDefault="003A53E5" w:rsidP="00480034">
            <w:pPr>
              <w:jc w:val="left"/>
              <w:rPr>
                <w:rFonts w:cstheme="minorHAnsi"/>
                <w:szCs w:val="20"/>
                <w:lang w:eastAsia="pl-PL"/>
              </w:rPr>
            </w:pPr>
          </w:p>
        </w:tc>
      </w:tr>
      <w:tr w:rsidR="003A53E5" w:rsidRPr="006B32D7" w14:paraId="694D2821"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0AFBD47" w14:textId="77777777" w:rsidR="003A53E5" w:rsidRPr="006B32D7" w:rsidRDefault="003A53E5" w:rsidP="00480034">
            <w:pPr>
              <w:rPr>
                <w:rFonts w:cstheme="minorHAnsi"/>
                <w:szCs w:val="20"/>
                <w:lang w:eastAsia="pl-PL"/>
              </w:rPr>
            </w:pPr>
            <w:r w:rsidRPr="006B32D7">
              <w:rPr>
                <w:rFonts w:cstheme="minorHAnsi"/>
                <w:szCs w:val="20"/>
                <w:lang w:eastAsia="pl-PL"/>
              </w:rPr>
              <w:t>pianka poliuretanowa - elastyczna</w:t>
            </w:r>
          </w:p>
        </w:tc>
        <w:tc>
          <w:tcPr>
            <w:tcW w:w="369" w:type="pct"/>
            <w:tcBorders>
              <w:top w:val="nil"/>
              <w:left w:val="nil"/>
              <w:bottom w:val="dashed" w:sz="4" w:space="0" w:color="auto"/>
              <w:right w:val="single" w:sz="4" w:space="0" w:color="000000"/>
            </w:tcBorders>
            <w:shd w:val="clear" w:color="auto" w:fill="auto"/>
            <w:noWrap/>
            <w:vAlign w:val="center"/>
          </w:tcPr>
          <w:p w14:paraId="60FD2C2D" w14:textId="77777777" w:rsidR="003A53E5" w:rsidRPr="006B32D7" w:rsidRDefault="003A53E5" w:rsidP="00480034">
            <w:pPr>
              <w:rPr>
                <w:rFonts w:cstheme="minorHAnsi"/>
                <w:bCs/>
                <w:szCs w:val="20"/>
                <w:lang w:eastAsia="pl-PL"/>
              </w:rPr>
            </w:pPr>
            <w:r w:rsidRPr="006B32D7">
              <w:rPr>
                <w:rFonts w:cstheme="minorHAnsi"/>
                <w:bCs/>
                <w:szCs w:val="20"/>
                <w:lang w:eastAsia="pl-PL"/>
              </w:rPr>
              <w:t>102,10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B949CF3" w14:textId="77777777" w:rsidR="003A53E5" w:rsidRPr="006B32D7" w:rsidRDefault="003A53E5" w:rsidP="00480034">
            <w:pPr>
              <w:rPr>
                <w:rFonts w:cstheme="minorHAnsi"/>
                <w:bCs/>
                <w:szCs w:val="20"/>
                <w:lang w:eastAsia="pl-PL"/>
              </w:rPr>
            </w:pPr>
            <w:r w:rsidRPr="006B32D7">
              <w:rPr>
                <w:rFonts w:cstheme="minorHAnsi"/>
                <w:bCs/>
                <w:szCs w:val="20"/>
                <w:lang w:eastAsia="pl-PL"/>
              </w:rPr>
              <w:t>4,06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F5617FB" w14:textId="77777777" w:rsidR="003A53E5" w:rsidRPr="006B32D7" w:rsidRDefault="003A53E5" w:rsidP="00480034">
            <w:pPr>
              <w:rPr>
                <w:rFonts w:cstheme="minorHAnsi"/>
                <w:bCs/>
                <w:szCs w:val="20"/>
                <w:lang w:eastAsia="pl-PL"/>
              </w:rPr>
            </w:pPr>
            <w:r w:rsidRPr="006B32D7">
              <w:rPr>
                <w:rFonts w:cstheme="minorHAnsi"/>
                <w:bCs/>
                <w:szCs w:val="20"/>
                <w:lang w:eastAsia="pl-PL"/>
              </w:rPr>
              <w:t>4,84</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4E2BBD8" w14:textId="77777777" w:rsidR="003A53E5" w:rsidRPr="006B32D7" w:rsidRDefault="003A53E5" w:rsidP="00480034">
            <w:pPr>
              <w:jc w:val="left"/>
              <w:rPr>
                <w:rFonts w:cstheme="minorHAnsi"/>
                <w:szCs w:val="20"/>
                <w:lang w:eastAsia="pl-PL"/>
              </w:rPr>
            </w:pPr>
          </w:p>
        </w:tc>
      </w:tr>
      <w:tr w:rsidR="003A53E5" w:rsidRPr="006B32D7" w14:paraId="4E3B50A9"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00971F3" w14:textId="77777777" w:rsidR="003A53E5" w:rsidRPr="006B32D7" w:rsidRDefault="003A53E5" w:rsidP="00480034">
            <w:pPr>
              <w:rPr>
                <w:rFonts w:cstheme="minorHAnsi"/>
                <w:szCs w:val="20"/>
                <w:lang w:eastAsia="pl-PL"/>
              </w:rPr>
            </w:pPr>
            <w:r w:rsidRPr="006B32D7">
              <w:rPr>
                <w:rFonts w:cstheme="minorHAnsi"/>
                <w:szCs w:val="20"/>
                <w:lang w:eastAsia="pl-PL"/>
              </w:rPr>
              <w:t>pianka poliuretanowa - sztywna</w:t>
            </w:r>
          </w:p>
        </w:tc>
        <w:tc>
          <w:tcPr>
            <w:tcW w:w="369" w:type="pct"/>
            <w:tcBorders>
              <w:top w:val="nil"/>
              <w:left w:val="nil"/>
              <w:bottom w:val="dashed" w:sz="4" w:space="0" w:color="auto"/>
              <w:right w:val="single" w:sz="4" w:space="0" w:color="000000"/>
            </w:tcBorders>
            <w:shd w:val="clear" w:color="auto" w:fill="auto"/>
            <w:noWrap/>
            <w:vAlign w:val="center"/>
          </w:tcPr>
          <w:p w14:paraId="156549B4" w14:textId="77777777" w:rsidR="003A53E5" w:rsidRPr="006B32D7" w:rsidRDefault="003A53E5" w:rsidP="00480034">
            <w:pPr>
              <w:rPr>
                <w:rFonts w:cstheme="minorHAnsi"/>
                <w:bCs/>
                <w:szCs w:val="20"/>
                <w:lang w:eastAsia="pl-PL"/>
              </w:rPr>
            </w:pPr>
            <w:r w:rsidRPr="006B32D7">
              <w:rPr>
                <w:rFonts w:cstheme="minorHAnsi"/>
                <w:bCs/>
                <w:szCs w:val="20"/>
                <w:lang w:eastAsia="pl-PL"/>
              </w:rPr>
              <w:t>101,50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9C92A5F" w14:textId="77777777" w:rsidR="003A53E5" w:rsidRPr="006B32D7" w:rsidRDefault="003A53E5" w:rsidP="00480034">
            <w:pPr>
              <w:rPr>
                <w:rFonts w:cstheme="minorHAnsi"/>
                <w:bCs/>
                <w:szCs w:val="20"/>
                <w:lang w:eastAsia="pl-PL"/>
              </w:rPr>
            </w:pPr>
            <w:r w:rsidRPr="006B32D7">
              <w:rPr>
                <w:rFonts w:cstheme="minorHAnsi"/>
                <w:bCs/>
                <w:szCs w:val="20"/>
                <w:lang w:eastAsia="pl-PL"/>
              </w:rPr>
              <w:t>3,48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56B7040" w14:textId="77777777" w:rsidR="003A53E5" w:rsidRPr="006B32D7" w:rsidRDefault="003A53E5" w:rsidP="00480034">
            <w:pPr>
              <w:rPr>
                <w:rFonts w:cstheme="minorHAnsi"/>
                <w:bCs/>
                <w:szCs w:val="20"/>
                <w:lang w:eastAsia="pl-PL"/>
              </w:rPr>
            </w:pPr>
            <w:r w:rsidRPr="006B32D7">
              <w:rPr>
                <w:rFonts w:cstheme="minorHAnsi"/>
                <w:bCs/>
                <w:szCs w:val="20"/>
                <w:lang w:eastAsia="pl-PL"/>
              </w:rPr>
              <w:t>4,26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5BE3D1C" w14:textId="77777777" w:rsidR="003A53E5" w:rsidRPr="006B32D7" w:rsidRDefault="003A53E5" w:rsidP="00480034">
            <w:pPr>
              <w:jc w:val="left"/>
              <w:rPr>
                <w:rFonts w:cstheme="minorHAnsi"/>
                <w:szCs w:val="20"/>
                <w:lang w:eastAsia="pl-PL"/>
              </w:rPr>
            </w:pPr>
          </w:p>
        </w:tc>
      </w:tr>
      <w:tr w:rsidR="003A53E5" w:rsidRPr="006B32D7" w14:paraId="42259E89"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492360A" w14:textId="77777777" w:rsidR="003A53E5" w:rsidRPr="006B32D7" w:rsidRDefault="003A53E5" w:rsidP="00480034">
            <w:pPr>
              <w:rPr>
                <w:rFonts w:cstheme="minorHAnsi"/>
                <w:szCs w:val="20"/>
                <w:lang w:eastAsia="pl-PL"/>
              </w:rPr>
            </w:pPr>
            <w:r w:rsidRPr="006B32D7">
              <w:rPr>
                <w:rFonts w:cstheme="minorHAnsi"/>
                <w:szCs w:val="20"/>
                <w:lang w:eastAsia="pl-PL"/>
              </w:rPr>
              <w:t>PCW - średnia</w:t>
            </w:r>
          </w:p>
        </w:tc>
        <w:tc>
          <w:tcPr>
            <w:tcW w:w="369" w:type="pct"/>
            <w:tcBorders>
              <w:top w:val="nil"/>
              <w:left w:val="nil"/>
              <w:bottom w:val="dashed" w:sz="4" w:space="0" w:color="auto"/>
              <w:right w:val="single" w:sz="4" w:space="0" w:color="000000"/>
            </w:tcBorders>
            <w:shd w:val="clear" w:color="auto" w:fill="auto"/>
            <w:noWrap/>
            <w:vAlign w:val="center"/>
          </w:tcPr>
          <w:p w14:paraId="083004E3" w14:textId="77777777" w:rsidR="003A53E5" w:rsidRPr="006B32D7" w:rsidRDefault="003A53E5" w:rsidP="00480034">
            <w:pPr>
              <w:rPr>
                <w:rFonts w:cstheme="minorHAnsi"/>
                <w:bCs/>
                <w:szCs w:val="20"/>
                <w:lang w:eastAsia="pl-PL"/>
              </w:rPr>
            </w:pPr>
            <w:r w:rsidRPr="006B32D7">
              <w:rPr>
                <w:rFonts w:cstheme="minorHAnsi"/>
                <w:bCs/>
                <w:szCs w:val="20"/>
                <w:lang w:eastAsia="pl-PL"/>
              </w:rPr>
              <w:t>77,20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538377B" w14:textId="77777777" w:rsidR="003A53E5" w:rsidRPr="006B32D7" w:rsidRDefault="003A53E5" w:rsidP="00480034">
            <w:pPr>
              <w:rPr>
                <w:rFonts w:cstheme="minorHAnsi"/>
                <w:bCs/>
                <w:szCs w:val="20"/>
                <w:lang w:eastAsia="pl-PL"/>
              </w:rPr>
            </w:pPr>
            <w:r w:rsidRPr="006B32D7">
              <w:rPr>
                <w:rFonts w:cstheme="minorHAnsi"/>
                <w:bCs/>
                <w:szCs w:val="20"/>
                <w:lang w:eastAsia="pl-PL"/>
              </w:rPr>
              <w:t>2,61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8B53A4E" w14:textId="77777777" w:rsidR="003A53E5" w:rsidRPr="006B32D7" w:rsidRDefault="003A53E5" w:rsidP="00480034">
            <w:pPr>
              <w:rPr>
                <w:rFonts w:cstheme="minorHAnsi"/>
                <w:bCs/>
                <w:szCs w:val="20"/>
                <w:lang w:eastAsia="pl-PL"/>
              </w:rPr>
            </w:pPr>
            <w:r w:rsidRPr="006B32D7">
              <w:rPr>
                <w:rFonts w:cstheme="minorHAnsi"/>
                <w:bCs/>
                <w:szCs w:val="20"/>
                <w:lang w:eastAsia="pl-PL"/>
              </w:rPr>
              <w:t>3,10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B8AAD42" w14:textId="77777777" w:rsidR="003A53E5" w:rsidRPr="006B32D7" w:rsidRDefault="003A53E5" w:rsidP="00480034">
            <w:pPr>
              <w:jc w:val="left"/>
              <w:rPr>
                <w:rFonts w:cstheme="minorHAnsi"/>
                <w:szCs w:val="20"/>
                <w:lang w:eastAsia="pl-PL"/>
              </w:rPr>
            </w:pPr>
          </w:p>
        </w:tc>
      </w:tr>
      <w:tr w:rsidR="003A53E5" w:rsidRPr="006B32D7" w14:paraId="1709D245"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83FB46D" w14:textId="77777777" w:rsidR="003A53E5" w:rsidRPr="006B32D7" w:rsidRDefault="003A53E5" w:rsidP="00480034">
            <w:pPr>
              <w:rPr>
                <w:rFonts w:cstheme="minorHAnsi"/>
                <w:szCs w:val="20"/>
                <w:lang w:eastAsia="pl-PL"/>
              </w:rPr>
            </w:pPr>
            <w:r w:rsidRPr="006B32D7">
              <w:rPr>
                <w:rFonts w:cstheme="minorHAnsi"/>
                <w:szCs w:val="20"/>
                <w:lang w:eastAsia="pl-PL"/>
              </w:rPr>
              <w:t>rura z PCW</w:t>
            </w:r>
          </w:p>
        </w:tc>
        <w:tc>
          <w:tcPr>
            <w:tcW w:w="369" w:type="pct"/>
            <w:tcBorders>
              <w:top w:val="nil"/>
              <w:left w:val="nil"/>
              <w:bottom w:val="dashed" w:sz="4" w:space="0" w:color="auto"/>
              <w:right w:val="single" w:sz="4" w:space="0" w:color="000000"/>
            </w:tcBorders>
            <w:shd w:val="clear" w:color="auto" w:fill="auto"/>
            <w:noWrap/>
            <w:vAlign w:val="center"/>
          </w:tcPr>
          <w:p w14:paraId="7EF99E73" w14:textId="77777777" w:rsidR="003A53E5" w:rsidRPr="006B32D7" w:rsidRDefault="003A53E5" w:rsidP="00480034">
            <w:pPr>
              <w:rPr>
                <w:rFonts w:cstheme="minorHAnsi"/>
                <w:bCs/>
                <w:szCs w:val="20"/>
                <w:lang w:eastAsia="pl-PL"/>
              </w:rPr>
            </w:pPr>
            <w:r w:rsidRPr="006B32D7">
              <w:rPr>
                <w:rFonts w:cstheme="minorHAnsi"/>
                <w:bCs/>
                <w:szCs w:val="20"/>
                <w:lang w:eastAsia="pl-PL"/>
              </w:rPr>
              <w:t>67,50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49408E59" w14:textId="77777777" w:rsidR="003A53E5" w:rsidRPr="006B32D7" w:rsidRDefault="003A53E5" w:rsidP="00480034">
            <w:pPr>
              <w:rPr>
                <w:rFonts w:cstheme="minorHAnsi"/>
                <w:bCs/>
                <w:szCs w:val="20"/>
                <w:lang w:eastAsia="pl-PL"/>
              </w:rPr>
            </w:pPr>
            <w:r w:rsidRPr="006B32D7">
              <w:rPr>
                <w:rFonts w:cstheme="minorHAnsi"/>
                <w:bCs/>
                <w:szCs w:val="20"/>
                <w:lang w:eastAsia="pl-PL"/>
              </w:rPr>
              <w:t>2,56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CA1CDD0" w14:textId="77777777" w:rsidR="003A53E5" w:rsidRPr="006B32D7" w:rsidRDefault="003A53E5" w:rsidP="00480034">
            <w:pPr>
              <w:rPr>
                <w:rFonts w:cstheme="minorHAnsi"/>
                <w:bCs/>
                <w:szCs w:val="20"/>
                <w:lang w:eastAsia="pl-PL"/>
              </w:rPr>
            </w:pPr>
            <w:r w:rsidRPr="006B32D7">
              <w:rPr>
                <w:rFonts w:cstheme="minorHAnsi"/>
                <w:bCs/>
                <w:szCs w:val="20"/>
                <w:lang w:eastAsia="pl-PL"/>
              </w:rPr>
              <w:t>3,23</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6618A76" w14:textId="77777777" w:rsidR="003A53E5" w:rsidRPr="006B32D7" w:rsidRDefault="003A53E5" w:rsidP="00480034">
            <w:pPr>
              <w:jc w:val="left"/>
              <w:rPr>
                <w:rFonts w:cstheme="minorHAnsi"/>
                <w:szCs w:val="20"/>
                <w:lang w:eastAsia="pl-PL"/>
              </w:rPr>
            </w:pPr>
          </w:p>
        </w:tc>
      </w:tr>
      <w:tr w:rsidR="003A53E5" w:rsidRPr="006B32D7" w14:paraId="5C4BF8C9"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ED46F37" w14:textId="77777777" w:rsidR="003A53E5" w:rsidRPr="006B32D7" w:rsidRDefault="003A53E5" w:rsidP="00480034">
            <w:pPr>
              <w:rPr>
                <w:rFonts w:cstheme="minorHAnsi"/>
                <w:szCs w:val="20"/>
                <w:lang w:eastAsia="pl-PL"/>
              </w:rPr>
            </w:pPr>
            <w:r w:rsidRPr="006B32D7">
              <w:rPr>
                <w:rFonts w:cstheme="minorHAnsi"/>
                <w:szCs w:val="20"/>
                <w:lang w:eastAsia="pl-PL"/>
              </w:rPr>
              <w:t>PCW kalendrowane (arkusz)</w:t>
            </w:r>
          </w:p>
        </w:tc>
        <w:tc>
          <w:tcPr>
            <w:tcW w:w="369" w:type="pct"/>
            <w:tcBorders>
              <w:top w:val="nil"/>
              <w:left w:val="nil"/>
              <w:bottom w:val="dashed" w:sz="4" w:space="0" w:color="auto"/>
              <w:right w:val="single" w:sz="4" w:space="0" w:color="000000"/>
            </w:tcBorders>
            <w:shd w:val="clear" w:color="auto" w:fill="auto"/>
            <w:noWrap/>
            <w:vAlign w:val="center"/>
          </w:tcPr>
          <w:p w14:paraId="66BB7C20" w14:textId="77777777" w:rsidR="003A53E5" w:rsidRPr="006B32D7" w:rsidRDefault="003A53E5" w:rsidP="00480034">
            <w:pPr>
              <w:rPr>
                <w:rFonts w:cstheme="minorHAnsi"/>
                <w:bCs/>
                <w:szCs w:val="20"/>
                <w:lang w:eastAsia="pl-PL"/>
              </w:rPr>
            </w:pPr>
            <w:r w:rsidRPr="006B32D7">
              <w:rPr>
                <w:rFonts w:cstheme="minorHAnsi"/>
                <w:bCs/>
                <w:szCs w:val="20"/>
                <w:lang w:eastAsia="pl-PL"/>
              </w:rPr>
              <w:t>68,60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4195CE3D" w14:textId="77777777" w:rsidR="003A53E5" w:rsidRPr="006B32D7" w:rsidRDefault="003A53E5" w:rsidP="00480034">
            <w:pPr>
              <w:rPr>
                <w:rFonts w:cstheme="minorHAnsi"/>
                <w:bCs/>
                <w:szCs w:val="20"/>
                <w:lang w:eastAsia="pl-PL"/>
              </w:rPr>
            </w:pPr>
            <w:r w:rsidRPr="006B32D7">
              <w:rPr>
                <w:rFonts w:cstheme="minorHAnsi"/>
                <w:bCs/>
                <w:szCs w:val="20"/>
                <w:lang w:eastAsia="pl-PL"/>
              </w:rPr>
              <w:t>2,61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B15C23E" w14:textId="77777777" w:rsidR="003A53E5" w:rsidRPr="006B32D7" w:rsidRDefault="003A53E5" w:rsidP="00480034">
            <w:pPr>
              <w:rPr>
                <w:rFonts w:cstheme="minorHAnsi"/>
                <w:bCs/>
                <w:szCs w:val="20"/>
                <w:lang w:eastAsia="pl-PL"/>
              </w:rPr>
            </w:pPr>
            <w:r w:rsidRPr="006B32D7">
              <w:rPr>
                <w:rFonts w:cstheme="minorHAnsi"/>
                <w:bCs/>
                <w:szCs w:val="20"/>
                <w:lang w:eastAsia="pl-PL"/>
              </w:rPr>
              <w:t>3,19</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CC99452" w14:textId="77777777" w:rsidR="003A53E5" w:rsidRPr="006B32D7" w:rsidRDefault="003A53E5" w:rsidP="00480034">
            <w:pPr>
              <w:jc w:val="left"/>
              <w:rPr>
                <w:rFonts w:cstheme="minorHAnsi"/>
                <w:szCs w:val="20"/>
                <w:lang w:eastAsia="pl-PL"/>
              </w:rPr>
            </w:pPr>
          </w:p>
        </w:tc>
      </w:tr>
      <w:tr w:rsidR="003A53E5" w:rsidRPr="006B32D7" w14:paraId="05EAC43C"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9941F8B" w14:textId="77777777" w:rsidR="003A53E5" w:rsidRPr="006B32D7" w:rsidRDefault="003A53E5" w:rsidP="00480034">
            <w:pPr>
              <w:rPr>
                <w:rFonts w:cstheme="minorHAnsi"/>
                <w:szCs w:val="20"/>
                <w:lang w:eastAsia="pl-PL"/>
              </w:rPr>
            </w:pPr>
            <w:r w:rsidRPr="006B32D7">
              <w:rPr>
                <w:rFonts w:cstheme="minorHAnsi"/>
                <w:szCs w:val="20"/>
                <w:lang w:eastAsia="pl-PL"/>
              </w:rPr>
              <w:t>PCW formowane wtryskowo</w:t>
            </w:r>
          </w:p>
        </w:tc>
        <w:tc>
          <w:tcPr>
            <w:tcW w:w="369" w:type="pct"/>
            <w:tcBorders>
              <w:top w:val="nil"/>
              <w:left w:val="nil"/>
              <w:bottom w:val="dashed" w:sz="4" w:space="0" w:color="auto"/>
              <w:right w:val="single" w:sz="4" w:space="0" w:color="000000"/>
            </w:tcBorders>
            <w:shd w:val="clear" w:color="auto" w:fill="auto"/>
            <w:noWrap/>
            <w:vAlign w:val="center"/>
          </w:tcPr>
          <w:p w14:paraId="728B003E" w14:textId="77777777" w:rsidR="003A53E5" w:rsidRPr="006B32D7" w:rsidRDefault="003A53E5" w:rsidP="00480034">
            <w:pPr>
              <w:rPr>
                <w:rFonts w:cstheme="minorHAnsi"/>
                <w:bCs/>
                <w:szCs w:val="20"/>
                <w:lang w:eastAsia="pl-PL"/>
              </w:rPr>
            </w:pPr>
            <w:r w:rsidRPr="006B32D7">
              <w:rPr>
                <w:rFonts w:cstheme="minorHAnsi"/>
                <w:bCs/>
                <w:szCs w:val="20"/>
                <w:lang w:eastAsia="pl-PL"/>
              </w:rPr>
              <w:t>95,10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995482D" w14:textId="77777777" w:rsidR="003A53E5" w:rsidRPr="006B32D7" w:rsidRDefault="003A53E5" w:rsidP="00480034">
            <w:pPr>
              <w:rPr>
                <w:rFonts w:cstheme="minorHAnsi"/>
                <w:bCs/>
                <w:szCs w:val="20"/>
                <w:lang w:eastAsia="pl-PL"/>
              </w:rPr>
            </w:pPr>
            <w:r w:rsidRPr="006B32D7">
              <w:rPr>
                <w:rFonts w:cstheme="minorHAnsi"/>
                <w:bCs/>
                <w:szCs w:val="20"/>
                <w:lang w:eastAsia="pl-PL"/>
              </w:rPr>
              <w:t>2,69</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EFED7B7" w14:textId="77777777" w:rsidR="003A53E5" w:rsidRPr="006B32D7" w:rsidRDefault="003A53E5" w:rsidP="00480034">
            <w:pPr>
              <w:rPr>
                <w:rFonts w:cstheme="minorHAnsi"/>
                <w:bCs/>
                <w:szCs w:val="20"/>
                <w:lang w:eastAsia="pl-PL"/>
              </w:rPr>
            </w:pPr>
            <w:r w:rsidRPr="006B32D7">
              <w:rPr>
                <w:rFonts w:cstheme="minorHAnsi"/>
                <w:bCs/>
                <w:szCs w:val="20"/>
                <w:lang w:eastAsia="pl-PL"/>
              </w:rPr>
              <w:t>3,30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1A65A81" w14:textId="77777777" w:rsidR="003A53E5" w:rsidRPr="006B32D7" w:rsidRDefault="003A53E5" w:rsidP="00480034">
            <w:pPr>
              <w:jc w:val="left"/>
              <w:rPr>
                <w:rFonts w:cstheme="minorHAnsi"/>
                <w:szCs w:val="20"/>
                <w:lang w:eastAsia="pl-PL"/>
              </w:rPr>
            </w:pPr>
          </w:p>
        </w:tc>
      </w:tr>
      <w:tr w:rsidR="003A53E5" w:rsidRPr="006B32D7" w14:paraId="110BFF48"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1A76DC35" w14:textId="77777777" w:rsidR="003A53E5" w:rsidRPr="006B32D7" w:rsidRDefault="003A53E5" w:rsidP="00480034">
            <w:pPr>
              <w:rPr>
                <w:rFonts w:cstheme="minorHAnsi"/>
                <w:szCs w:val="20"/>
                <w:lang w:eastAsia="pl-PL"/>
              </w:rPr>
            </w:pPr>
            <w:r w:rsidRPr="006B32D7">
              <w:rPr>
                <w:rFonts w:cstheme="minorHAnsi"/>
                <w:szCs w:val="20"/>
                <w:lang w:eastAsia="pl-PL"/>
              </w:rPr>
              <w:t>PCW nieplastyfikowane</w:t>
            </w:r>
          </w:p>
        </w:tc>
        <w:tc>
          <w:tcPr>
            <w:tcW w:w="369" w:type="pct"/>
            <w:tcBorders>
              <w:top w:val="nil"/>
              <w:left w:val="nil"/>
              <w:bottom w:val="single" w:sz="12" w:space="0" w:color="auto"/>
              <w:right w:val="single" w:sz="4" w:space="0" w:color="000000"/>
            </w:tcBorders>
            <w:shd w:val="clear" w:color="auto" w:fill="auto"/>
            <w:noWrap/>
            <w:vAlign w:val="center"/>
          </w:tcPr>
          <w:p w14:paraId="5CEAAFC0" w14:textId="77777777" w:rsidR="003A53E5" w:rsidRPr="006B32D7" w:rsidRDefault="003A53E5" w:rsidP="00480034">
            <w:pPr>
              <w:rPr>
                <w:rFonts w:cstheme="minorHAnsi"/>
                <w:bCs/>
                <w:szCs w:val="20"/>
                <w:lang w:eastAsia="pl-PL"/>
              </w:rPr>
            </w:pPr>
            <w:r w:rsidRPr="006B32D7">
              <w:rPr>
                <w:rFonts w:cstheme="minorHAnsi"/>
                <w:bCs/>
                <w:szCs w:val="20"/>
                <w:lang w:eastAsia="pl-PL"/>
              </w:rPr>
              <w:t>69,40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32653211" w14:textId="77777777" w:rsidR="003A53E5" w:rsidRPr="006B32D7" w:rsidRDefault="003A53E5" w:rsidP="00480034">
            <w:pPr>
              <w:rPr>
                <w:rFonts w:cstheme="minorHAnsi"/>
                <w:bCs/>
                <w:szCs w:val="20"/>
                <w:lang w:eastAsia="pl-PL"/>
              </w:rPr>
            </w:pPr>
            <w:r w:rsidRPr="006B32D7">
              <w:rPr>
                <w:rFonts w:cstheme="minorHAnsi"/>
                <w:bCs/>
                <w:szCs w:val="20"/>
                <w:lang w:eastAsia="pl-PL"/>
              </w:rPr>
              <w:t>2,57</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6F3E7D6E" w14:textId="77777777" w:rsidR="003A53E5" w:rsidRPr="006B32D7" w:rsidRDefault="003A53E5" w:rsidP="00480034">
            <w:pPr>
              <w:rPr>
                <w:rFonts w:cstheme="minorHAnsi"/>
                <w:bCs/>
                <w:szCs w:val="20"/>
                <w:lang w:eastAsia="pl-PL"/>
              </w:rPr>
            </w:pPr>
            <w:r w:rsidRPr="006B32D7">
              <w:rPr>
                <w:rFonts w:cstheme="minorHAnsi"/>
                <w:bCs/>
                <w:szCs w:val="20"/>
                <w:lang w:eastAsia="pl-PL"/>
              </w:rPr>
              <w:t>3,16</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4B5EDB33" w14:textId="77777777" w:rsidR="003A53E5" w:rsidRPr="006B32D7" w:rsidRDefault="003A53E5" w:rsidP="00480034">
            <w:pPr>
              <w:jc w:val="left"/>
              <w:rPr>
                <w:rFonts w:cstheme="minorHAnsi"/>
                <w:szCs w:val="20"/>
                <w:lang w:eastAsia="pl-PL"/>
              </w:rPr>
            </w:pPr>
          </w:p>
        </w:tc>
      </w:tr>
      <w:tr w:rsidR="003A53E5" w:rsidRPr="006B32D7" w14:paraId="17759964" w14:textId="77777777" w:rsidTr="0079039B">
        <w:trPr>
          <w:trHeight w:val="285"/>
        </w:trPr>
        <w:tc>
          <w:tcPr>
            <w:tcW w:w="1437" w:type="pct"/>
            <w:tcBorders>
              <w:top w:val="nil"/>
              <w:left w:val="single" w:sz="12" w:space="0" w:color="auto"/>
              <w:bottom w:val="single" w:sz="12" w:space="0" w:color="auto"/>
              <w:right w:val="single" w:sz="12" w:space="0" w:color="auto"/>
            </w:tcBorders>
            <w:shd w:val="clear" w:color="auto" w:fill="auto"/>
            <w:vAlign w:val="center"/>
          </w:tcPr>
          <w:p w14:paraId="144D3923" w14:textId="77777777" w:rsidR="003A53E5" w:rsidRPr="006B32D7" w:rsidRDefault="003A53E5" w:rsidP="00480034">
            <w:pPr>
              <w:rPr>
                <w:rFonts w:cstheme="minorHAnsi"/>
                <w:szCs w:val="20"/>
                <w:lang w:eastAsia="pl-PL"/>
              </w:rPr>
            </w:pPr>
            <w:r w:rsidRPr="006B32D7">
              <w:rPr>
                <w:rFonts w:cstheme="minorHAnsi"/>
                <w:szCs w:val="20"/>
                <w:lang w:eastAsia="pl-PL"/>
              </w:rPr>
              <w:t>guma</w:t>
            </w:r>
          </w:p>
        </w:tc>
        <w:tc>
          <w:tcPr>
            <w:tcW w:w="369" w:type="pct"/>
            <w:tcBorders>
              <w:top w:val="nil"/>
              <w:left w:val="nil"/>
              <w:bottom w:val="single" w:sz="12" w:space="0" w:color="auto"/>
              <w:right w:val="single" w:sz="4" w:space="0" w:color="000000"/>
            </w:tcBorders>
            <w:shd w:val="clear" w:color="auto" w:fill="auto"/>
            <w:noWrap/>
            <w:vAlign w:val="center"/>
          </w:tcPr>
          <w:p w14:paraId="7195AE3B" w14:textId="77777777" w:rsidR="003A53E5" w:rsidRPr="006B32D7" w:rsidRDefault="003A53E5" w:rsidP="00480034">
            <w:pPr>
              <w:rPr>
                <w:rFonts w:cstheme="minorHAnsi"/>
                <w:bCs/>
                <w:szCs w:val="20"/>
                <w:lang w:eastAsia="pl-PL"/>
              </w:rPr>
            </w:pPr>
            <w:r w:rsidRPr="006B32D7">
              <w:rPr>
                <w:rFonts w:cstheme="minorHAnsi"/>
                <w:bCs/>
                <w:szCs w:val="20"/>
                <w:lang w:eastAsia="pl-PL"/>
              </w:rPr>
              <w:t>91,00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164A0852" w14:textId="77777777" w:rsidR="003A53E5" w:rsidRPr="006B32D7" w:rsidRDefault="003A53E5" w:rsidP="00480034">
            <w:pPr>
              <w:rPr>
                <w:rFonts w:cstheme="minorHAnsi"/>
                <w:bCs/>
                <w:szCs w:val="20"/>
                <w:lang w:eastAsia="pl-PL"/>
              </w:rPr>
            </w:pPr>
            <w:r w:rsidRPr="006B32D7">
              <w:rPr>
                <w:rFonts w:cstheme="minorHAnsi"/>
                <w:bCs/>
                <w:szCs w:val="20"/>
                <w:lang w:eastAsia="pl-PL"/>
              </w:rPr>
              <w:t>2,66</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312DE112" w14:textId="77777777" w:rsidR="003A53E5" w:rsidRPr="006B32D7" w:rsidRDefault="003A53E5" w:rsidP="00480034">
            <w:pPr>
              <w:rPr>
                <w:rFonts w:cstheme="minorHAnsi"/>
                <w:bCs/>
                <w:szCs w:val="20"/>
                <w:lang w:eastAsia="pl-PL"/>
              </w:rPr>
            </w:pPr>
            <w:r w:rsidRPr="006B32D7">
              <w:rPr>
                <w:rFonts w:cstheme="minorHAnsi"/>
                <w:bCs/>
                <w:szCs w:val="20"/>
                <w:lang w:eastAsia="pl-PL"/>
              </w:rPr>
              <w:t>2,85</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48203A9E" w14:textId="77777777" w:rsidR="003A53E5" w:rsidRPr="006B32D7" w:rsidRDefault="003A53E5" w:rsidP="00480034">
            <w:pPr>
              <w:jc w:val="left"/>
              <w:rPr>
                <w:rFonts w:cstheme="minorHAnsi"/>
                <w:szCs w:val="20"/>
                <w:lang w:eastAsia="pl-PL"/>
              </w:rPr>
            </w:pPr>
          </w:p>
        </w:tc>
      </w:tr>
      <w:tr w:rsidR="003A53E5" w:rsidRPr="006B32D7" w14:paraId="0E37E34C" w14:textId="77777777" w:rsidTr="0079039B">
        <w:trPr>
          <w:trHeight w:val="285"/>
        </w:trPr>
        <w:tc>
          <w:tcPr>
            <w:tcW w:w="1437" w:type="pct"/>
            <w:tcBorders>
              <w:top w:val="nil"/>
              <w:left w:val="single" w:sz="12" w:space="0" w:color="auto"/>
              <w:bottom w:val="single" w:sz="12" w:space="0" w:color="auto"/>
              <w:right w:val="single" w:sz="12" w:space="0" w:color="auto"/>
            </w:tcBorders>
            <w:shd w:val="clear" w:color="auto" w:fill="auto"/>
            <w:vAlign w:val="center"/>
          </w:tcPr>
          <w:p w14:paraId="158A4A94" w14:textId="77777777" w:rsidR="003A53E5" w:rsidRPr="006B32D7" w:rsidRDefault="003A53E5" w:rsidP="00480034">
            <w:pPr>
              <w:rPr>
                <w:rFonts w:cstheme="minorHAnsi"/>
                <w:szCs w:val="20"/>
                <w:lang w:eastAsia="pl-PL"/>
              </w:rPr>
            </w:pPr>
            <w:r w:rsidRPr="006B32D7">
              <w:rPr>
                <w:rFonts w:cstheme="minorHAnsi"/>
                <w:szCs w:val="20"/>
                <w:lang w:eastAsia="pl-PL"/>
              </w:rPr>
              <w:t>piasek</w:t>
            </w:r>
          </w:p>
        </w:tc>
        <w:tc>
          <w:tcPr>
            <w:tcW w:w="369" w:type="pct"/>
            <w:tcBorders>
              <w:top w:val="nil"/>
              <w:left w:val="nil"/>
              <w:bottom w:val="single" w:sz="12" w:space="0" w:color="auto"/>
              <w:right w:val="single" w:sz="4" w:space="0" w:color="000000"/>
            </w:tcBorders>
            <w:shd w:val="clear" w:color="auto" w:fill="auto"/>
            <w:noWrap/>
            <w:vAlign w:val="center"/>
          </w:tcPr>
          <w:p w14:paraId="755BBA8C" w14:textId="77777777" w:rsidR="003A53E5" w:rsidRPr="006B32D7" w:rsidRDefault="003A53E5" w:rsidP="00480034">
            <w:pPr>
              <w:rPr>
                <w:rFonts w:cstheme="minorHAnsi"/>
                <w:bCs/>
                <w:szCs w:val="20"/>
                <w:lang w:eastAsia="pl-PL"/>
              </w:rPr>
            </w:pPr>
            <w:r w:rsidRPr="006B32D7">
              <w:rPr>
                <w:rFonts w:cstheme="minorHAnsi"/>
                <w:bCs/>
                <w:szCs w:val="20"/>
                <w:lang w:eastAsia="pl-PL"/>
              </w:rPr>
              <w:t>0,081</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5B108232" w14:textId="77777777" w:rsidR="003A53E5" w:rsidRPr="006B32D7" w:rsidRDefault="003A53E5" w:rsidP="00480034">
            <w:pPr>
              <w:rPr>
                <w:rFonts w:cstheme="minorHAnsi"/>
                <w:bCs/>
                <w:szCs w:val="20"/>
                <w:lang w:eastAsia="pl-PL"/>
              </w:rPr>
            </w:pPr>
            <w:r w:rsidRPr="006B32D7">
              <w:rPr>
                <w:rFonts w:cstheme="minorHAnsi"/>
                <w:bCs/>
                <w:szCs w:val="20"/>
                <w:lang w:eastAsia="pl-PL"/>
              </w:rPr>
              <w:t>0,0048</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235FA363" w14:textId="77777777" w:rsidR="003A53E5" w:rsidRPr="006B32D7" w:rsidRDefault="003A53E5" w:rsidP="00480034">
            <w:pPr>
              <w:rPr>
                <w:rFonts w:cstheme="minorHAnsi"/>
                <w:bCs/>
                <w:szCs w:val="20"/>
                <w:lang w:eastAsia="pl-PL"/>
              </w:rPr>
            </w:pPr>
            <w:r w:rsidRPr="006B32D7">
              <w:rPr>
                <w:rFonts w:cstheme="minorHAnsi"/>
                <w:bCs/>
                <w:szCs w:val="20"/>
                <w:lang w:eastAsia="pl-PL"/>
              </w:rPr>
              <w:t>0,0051</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270BE409" w14:textId="77777777" w:rsidR="003A53E5" w:rsidRPr="006B32D7" w:rsidRDefault="003A53E5" w:rsidP="00480034">
            <w:pPr>
              <w:jc w:val="left"/>
              <w:rPr>
                <w:rFonts w:cstheme="minorHAnsi"/>
                <w:szCs w:val="20"/>
                <w:lang w:eastAsia="pl-PL"/>
              </w:rPr>
            </w:pPr>
          </w:p>
        </w:tc>
      </w:tr>
      <w:tr w:rsidR="003A53E5" w:rsidRPr="006B32D7" w14:paraId="45DFB026"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11178CAA" w14:textId="77777777" w:rsidR="003A53E5" w:rsidRPr="006B32D7" w:rsidRDefault="003A53E5" w:rsidP="00480034">
            <w:pPr>
              <w:rPr>
                <w:rFonts w:cstheme="minorHAnsi"/>
                <w:szCs w:val="20"/>
                <w:lang w:eastAsia="pl-PL"/>
              </w:rPr>
            </w:pPr>
            <w:r w:rsidRPr="006B32D7">
              <w:rPr>
                <w:rFonts w:cstheme="minorHAnsi"/>
                <w:szCs w:val="20"/>
                <w:lang w:eastAsia="pl-PL"/>
              </w:rPr>
              <w:t>żywica epoksydowa</w:t>
            </w:r>
          </w:p>
        </w:tc>
        <w:tc>
          <w:tcPr>
            <w:tcW w:w="369" w:type="pct"/>
            <w:tcBorders>
              <w:top w:val="nil"/>
              <w:left w:val="nil"/>
              <w:bottom w:val="dashed" w:sz="4" w:space="0" w:color="auto"/>
              <w:right w:val="single" w:sz="12" w:space="0" w:color="000000"/>
            </w:tcBorders>
            <w:shd w:val="clear" w:color="auto" w:fill="auto"/>
            <w:noWrap/>
            <w:vAlign w:val="center"/>
          </w:tcPr>
          <w:p w14:paraId="4F7C161F" w14:textId="77777777" w:rsidR="003A53E5" w:rsidRPr="006B32D7" w:rsidRDefault="003A53E5" w:rsidP="00480034">
            <w:pPr>
              <w:rPr>
                <w:rFonts w:cstheme="minorHAnsi"/>
                <w:bCs/>
                <w:szCs w:val="20"/>
                <w:lang w:eastAsia="pl-PL"/>
              </w:rPr>
            </w:pPr>
            <w:r w:rsidRPr="006B32D7">
              <w:rPr>
                <w:rFonts w:cstheme="minorHAnsi"/>
                <w:bCs/>
                <w:szCs w:val="20"/>
                <w:lang w:eastAsia="pl-PL"/>
              </w:rPr>
              <w:t>137,00</w:t>
            </w:r>
          </w:p>
        </w:tc>
        <w:tc>
          <w:tcPr>
            <w:tcW w:w="1097" w:type="pct"/>
            <w:gridSpan w:val="4"/>
            <w:tcBorders>
              <w:top w:val="nil"/>
              <w:left w:val="nil"/>
              <w:bottom w:val="dashed" w:sz="4" w:space="0" w:color="auto"/>
              <w:right w:val="single" w:sz="4" w:space="0" w:color="000000"/>
            </w:tcBorders>
            <w:shd w:val="clear" w:color="auto" w:fill="auto"/>
            <w:noWrap/>
            <w:vAlign w:val="center"/>
          </w:tcPr>
          <w:p w14:paraId="66697E39" w14:textId="77777777" w:rsidR="003A53E5" w:rsidRPr="006B32D7" w:rsidRDefault="003A53E5" w:rsidP="00480034">
            <w:pPr>
              <w:rPr>
                <w:rFonts w:cstheme="minorHAnsi"/>
                <w:bCs/>
                <w:szCs w:val="20"/>
                <w:lang w:eastAsia="pl-PL"/>
              </w:rPr>
            </w:pPr>
            <w:r w:rsidRPr="006B32D7">
              <w:rPr>
                <w:rFonts w:cstheme="minorHAnsi"/>
                <w:bCs/>
                <w:szCs w:val="20"/>
                <w:lang w:eastAsia="pl-PL"/>
              </w:rPr>
              <w:t>5,70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81C3E2D"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E8A2CA5" w14:textId="77777777" w:rsidR="003A53E5" w:rsidRPr="006B32D7" w:rsidRDefault="003A53E5" w:rsidP="00480034">
            <w:pPr>
              <w:jc w:val="left"/>
              <w:rPr>
                <w:rFonts w:cstheme="minorHAnsi"/>
                <w:szCs w:val="20"/>
                <w:lang w:eastAsia="pl-PL"/>
              </w:rPr>
            </w:pPr>
          </w:p>
        </w:tc>
      </w:tr>
      <w:tr w:rsidR="003A53E5" w:rsidRPr="006B32D7" w14:paraId="31CD187C"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1758589" w14:textId="77777777" w:rsidR="003A53E5" w:rsidRPr="006B32D7" w:rsidRDefault="003A53E5" w:rsidP="00480034">
            <w:pPr>
              <w:rPr>
                <w:rFonts w:cstheme="minorHAnsi"/>
                <w:szCs w:val="20"/>
                <w:lang w:eastAsia="pl-PL"/>
              </w:rPr>
            </w:pPr>
            <w:r w:rsidRPr="006B32D7">
              <w:rPr>
                <w:rFonts w:cstheme="minorHAnsi"/>
                <w:szCs w:val="20"/>
                <w:lang w:eastAsia="pl-PL"/>
              </w:rPr>
              <w:t>masa uszczelniająca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0490A98C" w14:textId="77777777" w:rsidR="003A53E5" w:rsidRPr="006B32D7" w:rsidRDefault="003A53E5" w:rsidP="00480034">
            <w:pPr>
              <w:rPr>
                <w:rFonts w:cstheme="minorHAnsi"/>
                <w:bCs/>
                <w:szCs w:val="20"/>
                <w:lang w:eastAsia="pl-PL"/>
              </w:rPr>
            </w:pPr>
            <w:r w:rsidRPr="006B32D7">
              <w:rPr>
                <w:rFonts w:cstheme="minorHAnsi"/>
                <w:bCs/>
                <w:szCs w:val="20"/>
                <w:lang w:eastAsia="pl-PL"/>
              </w:rPr>
              <w:t>62 do 200</w:t>
            </w:r>
          </w:p>
        </w:tc>
        <w:tc>
          <w:tcPr>
            <w:tcW w:w="1097" w:type="pct"/>
            <w:gridSpan w:val="4"/>
            <w:tcBorders>
              <w:top w:val="nil"/>
              <w:left w:val="nil"/>
              <w:bottom w:val="dashed" w:sz="4" w:space="0" w:color="auto"/>
              <w:right w:val="single" w:sz="4" w:space="0" w:color="000000"/>
            </w:tcBorders>
            <w:shd w:val="clear" w:color="auto" w:fill="auto"/>
            <w:noWrap/>
            <w:vAlign w:val="center"/>
          </w:tcPr>
          <w:p w14:paraId="3CC50BFE"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E69E896"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00CB01C" w14:textId="77777777" w:rsidR="003A53E5" w:rsidRPr="006B32D7" w:rsidRDefault="003A53E5" w:rsidP="00480034">
            <w:pPr>
              <w:jc w:val="left"/>
              <w:rPr>
                <w:rFonts w:cstheme="minorHAnsi"/>
                <w:szCs w:val="20"/>
                <w:lang w:eastAsia="pl-PL"/>
              </w:rPr>
            </w:pPr>
          </w:p>
        </w:tc>
      </w:tr>
      <w:tr w:rsidR="003A53E5" w:rsidRPr="006B32D7" w14:paraId="625C9223"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4311FB2" w14:textId="77777777" w:rsidR="003A53E5" w:rsidRPr="006B32D7" w:rsidRDefault="003A53E5" w:rsidP="00480034">
            <w:pPr>
              <w:rPr>
                <w:rFonts w:cstheme="minorHAnsi"/>
                <w:szCs w:val="20"/>
                <w:lang w:eastAsia="pl-PL"/>
              </w:rPr>
            </w:pPr>
            <w:r w:rsidRPr="006B32D7">
              <w:rPr>
                <w:rFonts w:cstheme="minorHAnsi"/>
                <w:szCs w:val="20"/>
                <w:lang w:eastAsia="pl-PL"/>
              </w:rPr>
              <w:t>żywica melaminowa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0B99B08E" w14:textId="77777777" w:rsidR="003A53E5" w:rsidRPr="006B32D7" w:rsidRDefault="003A53E5" w:rsidP="00480034">
            <w:pPr>
              <w:rPr>
                <w:rFonts w:cstheme="minorHAnsi"/>
                <w:bCs/>
                <w:szCs w:val="20"/>
                <w:lang w:eastAsia="pl-PL"/>
              </w:rPr>
            </w:pPr>
            <w:r w:rsidRPr="006B32D7">
              <w:rPr>
                <w:rFonts w:cstheme="minorHAnsi"/>
                <w:bCs/>
                <w:szCs w:val="20"/>
                <w:lang w:eastAsia="pl-PL"/>
              </w:rPr>
              <w:t>97,00</w:t>
            </w:r>
          </w:p>
        </w:tc>
        <w:tc>
          <w:tcPr>
            <w:tcW w:w="1097" w:type="pct"/>
            <w:gridSpan w:val="4"/>
            <w:tcBorders>
              <w:top w:val="nil"/>
              <w:left w:val="nil"/>
              <w:bottom w:val="dashed" w:sz="4" w:space="0" w:color="auto"/>
              <w:right w:val="single" w:sz="4" w:space="0" w:color="000000"/>
            </w:tcBorders>
            <w:shd w:val="clear" w:color="auto" w:fill="auto"/>
            <w:noWrap/>
            <w:vAlign w:val="center"/>
          </w:tcPr>
          <w:p w14:paraId="2216F69A" w14:textId="77777777" w:rsidR="003A53E5" w:rsidRPr="006B32D7" w:rsidRDefault="003A53E5" w:rsidP="00480034">
            <w:pPr>
              <w:rPr>
                <w:rFonts w:cstheme="minorHAnsi"/>
                <w:bCs/>
                <w:szCs w:val="20"/>
                <w:lang w:eastAsia="pl-PL"/>
              </w:rPr>
            </w:pPr>
            <w:r w:rsidRPr="006B32D7">
              <w:rPr>
                <w:rFonts w:cstheme="minorHAnsi"/>
                <w:bCs/>
                <w:szCs w:val="20"/>
                <w:lang w:eastAsia="pl-PL"/>
              </w:rPr>
              <w:t>4,19</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5FF4291"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noWrap/>
            <w:vAlign w:val="center"/>
          </w:tcPr>
          <w:p w14:paraId="0CA99F9A" w14:textId="77777777" w:rsidR="003A53E5" w:rsidRPr="006B32D7" w:rsidRDefault="003A53E5" w:rsidP="00480034">
            <w:pPr>
              <w:jc w:val="left"/>
              <w:rPr>
                <w:rFonts w:cstheme="minorHAnsi"/>
                <w:szCs w:val="20"/>
                <w:lang w:eastAsia="pl-PL"/>
              </w:rPr>
            </w:pPr>
          </w:p>
        </w:tc>
      </w:tr>
      <w:tr w:rsidR="003A53E5" w:rsidRPr="006B32D7" w14:paraId="76C99CC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45F3597" w14:textId="77777777" w:rsidR="003A53E5" w:rsidRPr="006B32D7" w:rsidRDefault="003A53E5" w:rsidP="00480034">
            <w:pPr>
              <w:rPr>
                <w:rFonts w:cstheme="minorHAnsi"/>
                <w:szCs w:val="20"/>
                <w:lang w:eastAsia="pl-PL"/>
              </w:rPr>
            </w:pPr>
            <w:r w:rsidRPr="006B32D7">
              <w:rPr>
                <w:rFonts w:cstheme="minorHAnsi"/>
                <w:szCs w:val="20"/>
                <w:lang w:eastAsia="pl-PL"/>
              </w:rPr>
              <w:lastRenderedPageBreak/>
              <w:t>żywica formalowo-formaldehydowa</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23979269" w14:textId="77777777" w:rsidR="003A53E5" w:rsidRPr="006B32D7" w:rsidRDefault="003A53E5" w:rsidP="00480034">
            <w:pPr>
              <w:rPr>
                <w:rFonts w:cstheme="minorHAnsi"/>
                <w:bCs/>
                <w:szCs w:val="20"/>
                <w:lang w:eastAsia="pl-PL"/>
              </w:rPr>
            </w:pPr>
            <w:r w:rsidRPr="006B32D7">
              <w:rPr>
                <w:rFonts w:cstheme="minorHAnsi"/>
                <w:bCs/>
                <w:szCs w:val="20"/>
                <w:lang w:eastAsia="pl-PL"/>
              </w:rPr>
              <w:t>88,00</w:t>
            </w:r>
          </w:p>
        </w:tc>
        <w:tc>
          <w:tcPr>
            <w:tcW w:w="1097" w:type="pct"/>
            <w:gridSpan w:val="4"/>
            <w:tcBorders>
              <w:top w:val="nil"/>
              <w:left w:val="nil"/>
              <w:bottom w:val="dashed" w:sz="4" w:space="0" w:color="auto"/>
              <w:right w:val="single" w:sz="4" w:space="0" w:color="000000"/>
            </w:tcBorders>
            <w:shd w:val="clear" w:color="auto" w:fill="auto"/>
            <w:noWrap/>
            <w:vAlign w:val="center"/>
          </w:tcPr>
          <w:p w14:paraId="08D89499" w14:textId="77777777" w:rsidR="003A53E5" w:rsidRPr="006B32D7" w:rsidRDefault="003A53E5" w:rsidP="00480034">
            <w:pPr>
              <w:rPr>
                <w:rFonts w:cstheme="minorHAnsi"/>
                <w:bCs/>
                <w:szCs w:val="20"/>
                <w:lang w:eastAsia="pl-PL"/>
              </w:rPr>
            </w:pPr>
            <w:r w:rsidRPr="006B32D7">
              <w:rPr>
                <w:rFonts w:cstheme="minorHAnsi"/>
                <w:bCs/>
                <w:szCs w:val="20"/>
                <w:lang w:eastAsia="pl-PL"/>
              </w:rPr>
              <w:t>2,98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7C96BE0"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053C565B" w14:textId="77777777" w:rsidR="003A53E5" w:rsidRPr="006B32D7" w:rsidRDefault="003A53E5" w:rsidP="00480034">
            <w:pPr>
              <w:jc w:val="left"/>
              <w:rPr>
                <w:rFonts w:cstheme="minorHAnsi"/>
                <w:szCs w:val="20"/>
                <w:lang w:eastAsia="pl-PL"/>
              </w:rPr>
            </w:pPr>
          </w:p>
        </w:tc>
      </w:tr>
      <w:tr w:rsidR="003A53E5" w:rsidRPr="006B32D7" w14:paraId="48496A9D"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2F904F38" w14:textId="77777777" w:rsidR="003A53E5" w:rsidRPr="006B32D7" w:rsidRDefault="003A53E5" w:rsidP="00480034">
            <w:pPr>
              <w:rPr>
                <w:rFonts w:cstheme="minorHAnsi"/>
                <w:szCs w:val="20"/>
                <w:lang w:eastAsia="pl-PL"/>
              </w:rPr>
            </w:pPr>
            <w:r w:rsidRPr="006B32D7">
              <w:rPr>
                <w:rFonts w:cstheme="minorHAnsi"/>
                <w:szCs w:val="20"/>
                <w:lang w:eastAsia="pl-PL"/>
              </w:rPr>
              <w:t>żywica mocznikowo-formaldehydowa</w:t>
            </w:r>
          </w:p>
        </w:tc>
        <w:tc>
          <w:tcPr>
            <w:tcW w:w="369" w:type="pct"/>
            <w:tcBorders>
              <w:top w:val="dashed" w:sz="4" w:space="0" w:color="auto"/>
              <w:left w:val="nil"/>
              <w:bottom w:val="single" w:sz="12" w:space="0" w:color="auto"/>
              <w:right w:val="single" w:sz="12" w:space="0" w:color="000000"/>
            </w:tcBorders>
            <w:shd w:val="clear" w:color="auto" w:fill="auto"/>
            <w:noWrap/>
            <w:vAlign w:val="center"/>
          </w:tcPr>
          <w:p w14:paraId="4E3BD16A" w14:textId="77777777" w:rsidR="003A53E5" w:rsidRPr="006B32D7" w:rsidRDefault="003A53E5" w:rsidP="00480034">
            <w:pPr>
              <w:rPr>
                <w:rFonts w:cstheme="minorHAnsi"/>
                <w:bCs/>
                <w:szCs w:val="20"/>
                <w:lang w:eastAsia="pl-PL"/>
              </w:rPr>
            </w:pPr>
            <w:r w:rsidRPr="006B32D7">
              <w:rPr>
                <w:rFonts w:cstheme="minorHAnsi"/>
                <w:bCs/>
                <w:szCs w:val="20"/>
                <w:lang w:eastAsia="pl-PL"/>
              </w:rPr>
              <w:t>70,00</w:t>
            </w:r>
          </w:p>
        </w:tc>
        <w:tc>
          <w:tcPr>
            <w:tcW w:w="1097" w:type="pct"/>
            <w:gridSpan w:val="4"/>
            <w:tcBorders>
              <w:top w:val="nil"/>
              <w:left w:val="nil"/>
              <w:bottom w:val="single" w:sz="12" w:space="0" w:color="auto"/>
              <w:right w:val="single" w:sz="4" w:space="0" w:color="000000"/>
            </w:tcBorders>
            <w:shd w:val="clear" w:color="auto" w:fill="auto"/>
            <w:noWrap/>
            <w:vAlign w:val="center"/>
          </w:tcPr>
          <w:p w14:paraId="67DDA094" w14:textId="77777777" w:rsidR="003A53E5" w:rsidRPr="006B32D7" w:rsidRDefault="003A53E5" w:rsidP="00480034">
            <w:pPr>
              <w:rPr>
                <w:rFonts w:cstheme="minorHAnsi"/>
                <w:bCs/>
                <w:szCs w:val="20"/>
                <w:lang w:eastAsia="pl-PL"/>
              </w:rPr>
            </w:pPr>
            <w:r w:rsidRPr="006B32D7">
              <w:rPr>
                <w:rFonts w:cstheme="minorHAnsi"/>
                <w:bCs/>
                <w:szCs w:val="20"/>
                <w:lang w:eastAsia="pl-PL"/>
              </w:rPr>
              <w:t>2,76</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3C663C23"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391DD38C" w14:textId="77777777" w:rsidR="003A53E5" w:rsidRPr="006B32D7" w:rsidRDefault="003A53E5" w:rsidP="00480034">
            <w:pPr>
              <w:jc w:val="left"/>
              <w:rPr>
                <w:rFonts w:cstheme="minorHAnsi"/>
                <w:szCs w:val="20"/>
                <w:lang w:eastAsia="pl-PL"/>
              </w:rPr>
            </w:pPr>
          </w:p>
        </w:tc>
      </w:tr>
      <w:tr w:rsidR="003A53E5" w:rsidRPr="006B32D7" w14:paraId="39056983"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438BF130" w14:textId="77777777" w:rsidR="003A53E5" w:rsidRPr="006B32D7" w:rsidRDefault="003A53E5" w:rsidP="00480034">
            <w:pPr>
              <w:rPr>
                <w:rFonts w:cstheme="minorHAnsi"/>
                <w:szCs w:val="20"/>
                <w:lang w:eastAsia="pl-PL"/>
              </w:rPr>
            </w:pPr>
            <w:r w:rsidRPr="006B32D7">
              <w:rPr>
                <w:rFonts w:cstheme="minorHAnsi"/>
                <w:szCs w:val="20"/>
                <w:lang w:eastAsia="pl-PL"/>
              </w:rPr>
              <w:t>ziemia (ubita)</w:t>
            </w:r>
          </w:p>
        </w:tc>
        <w:tc>
          <w:tcPr>
            <w:tcW w:w="369" w:type="pct"/>
            <w:tcBorders>
              <w:top w:val="nil"/>
              <w:left w:val="nil"/>
              <w:bottom w:val="dashed" w:sz="4" w:space="0" w:color="auto"/>
              <w:right w:val="single" w:sz="4" w:space="0" w:color="000000"/>
            </w:tcBorders>
            <w:shd w:val="clear" w:color="auto" w:fill="auto"/>
            <w:noWrap/>
            <w:vAlign w:val="center"/>
          </w:tcPr>
          <w:p w14:paraId="6AB08458" w14:textId="77777777" w:rsidR="003A53E5" w:rsidRPr="006B32D7" w:rsidRDefault="003A53E5" w:rsidP="00480034">
            <w:pPr>
              <w:rPr>
                <w:rFonts w:cstheme="minorHAnsi"/>
                <w:bCs/>
                <w:szCs w:val="20"/>
                <w:lang w:eastAsia="pl-PL"/>
              </w:rPr>
            </w:pPr>
            <w:r w:rsidRPr="006B32D7">
              <w:rPr>
                <w:rFonts w:cstheme="minorHAnsi"/>
                <w:bCs/>
                <w:szCs w:val="20"/>
                <w:lang w:eastAsia="pl-PL"/>
              </w:rPr>
              <w:t>0,45</w:t>
            </w:r>
          </w:p>
        </w:tc>
        <w:tc>
          <w:tcPr>
            <w:tcW w:w="1097" w:type="pct"/>
            <w:gridSpan w:val="4"/>
            <w:tcBorders>
              <w:top w:val="nil"/>
              <w:left w:val="single" w:sz="12" w:space="0" w:color="auto"/>
              <w:bottom w:val="dashed" w:sz="4" w:space="0" w:color="auto"/>
              <w:right w:val="single" w:sz="12" w:space="0" w:color="000000"/>
            </w:tcBorders>
            <w:shd w:val="clear" w:color="auto" w:fill="auto"/>
            <w:noWrap/>
            <w:vAlign w:val="center"/>
          </w:tcPr>
          <w:p w14:paraId="10D20FDE" w14:textId="77777777" w:rsidR="003A53E5" w:rsidRPr="006B32D7" w:rsidRDefault="003A53E5" w:rsidP="00480034">
            <w:pPr>
              <w:rPr>
                <w:rFonts w:cstheme="minorHAnsi"/>
                <w:bCs/>
                <w:szCs w:val="20"/>
                <w:lang w:eastAsia="pl-PL"/>
              </w:rPr>
            </w:pPr>
            <w:r w:rsidRPr="006B32D7">
              <w:rPr>
                <w:rFonts w:cstheme="minorHAnsi"/>
                <w:bCs/>
                <w:szCs w:val="20"/>
                <w:lang w:eastAsia="pl-PL"/>
              </w:rPr>
              <w:t>0,023</w:t>
            </w:r>
          </w:p>
        </w:tc>
        <w:tc>
          <w:tcPr>
            <w:tcW w:w="969" w:type="pct"/>
            <w:gridSpan w:val="4"/>
            <w:tcBorders>
              <w:top w:val="nil"/>
              <w:left w:val="nil"/>
              <w:bottom w:val="dashed" w:sz="4" w:space="0" w:color="auto"/>
              <w:right w:val="single" w:sz="12" w:space="0" w:color="000000"/>
            </w:tcBorders>
            <w:shd w:val="clear" w:color="auto" w:fill="auto"/>
            <w:noWrap/>
            <w:vAlign w:val="center"/>
          </w:tcPr>
          <w:p w14:paraId="65B780B4" w14:textId="77777777" w:rsidR="003A53E5" w:rsidRPr="006B32D7" w:rsidRDefault="003A53E5" w:rsidP="00480034">
            <w:pPr>
              <w:rPr>
                <w:rFonts w:cstheme="minorHAnsi"/>
                <w:bCs/>
                <w:szCs w:val="20"/>
                <w:lang w:eastAsia="pl-PL"/>
              </w:rPr>
            </w:pPr>
            <w:r w:rsidRPr="006B32D7">
              <w:rPr>
                <w:rFonts w:cstheme="minorHAnsi"/>
                <w:bCs/>
                <w:szCs w:val="20"/>
                <w:lang w:eastAsia="pl-PL"/>
              </w:rPr>
              <w:t>0,024</w:t>
            </w:r>
          </w:p>
        </w:tc>
        <w:tc>
          <w:tcPr>
            <w:tcW w:w="1128" w:type="pct"/>
            <w:gridSpan w:val="3"/>
            <w:tcBorders>
              <w:top w:val="nil"/>
              <w:left w:val="nil"/>
              <w:bottom w:val="dashed" w:sz="4" w:space="0" w:color="auto"/>
              <w:right w:val="single" w:sz="12" w:space="0" w:color="auto"/>
            </w:tcBorders>
            <w:shd w:val="clear" w:color="auto" w:fill="auto"/>
            <w:vAlign w:val="center"/>
          </w:tcPr>
          <w:p w14:paraId="4BD1570D" w14:textId="77777777" w:rsidR="003A53E5" w:rsidRPr="006B32D7" w:rsidRDefault="003A53E5" w:rsidP="00480034">
            <w:pPr>
              <w:jc w:val="left"/>
              <w:rPr>
                <w:rFonts w:cstheme="minorHAnsi"/>
                <w:szCs w:val="20"/>
                <w:lang w:eastAsia="pl-PL"/>
              </w:rPr>
            </w:pPr>
          </w:p>
        </w:tc>
      </w:tr>
      <w:tr w:rsidR="003A53E5" w:rsidRPr="006B32D7" w14:paraId="2F6AA953"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FAD8DA0" w14:textId="77777777" w:rsidR="003A53E5" w:rsidRPr="006B32D7" w:rsidRDefault="003A53E5" w:rsidP="00480034">
            <w:pPr>
              <w:rPr>
                <w:rFonts w:cstheme="minorHAnsi"/>
                <w:szCs w:val="20"/>
                <w:lang w:eastAsia="pl-PL"/>
              </w:rPr>
            </w:pPr>
            <w:r w:rsidRPr="006B32D7">
              <w:rPr>
                <w:rFonts w:cstheme="minorHAnsi"/>
                <w:szCs w:val="20"/>
                <w:lang w:eastAsia="pl-PL"/>
              </w:rPr>
              <w:t>ziemia stabilizowana cementem 5%</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601EEE18" w14:textId="77777777" w:rsidR="003A53E5" w:rsidRPr="006B32D7" w:rsidRDefault="003A53E5" w:rsidP="00480034">
            <w:pPr>
              <w:rPr>
                <w:rFonts w:cstheme="minorHAnsi"/>
                <w:bCs/>
                <w:szCs w:val="20"/>
                <w:lang w:eastAsia="pl-PL"/>
              </w:rPr>
            </w:pPr>
            <w:r w:rsidRPr="006B32D7">
              <w:rPr>
                <w:rFonts w:cstheme="minorHAnsi"/>
                <w:bCs/>
                <w:szCs w:val="20"/>
                <w:lang w:eastAsia="pl-PL"/>
              </w:rPr>
              <w:t>0,68</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1DA0E6B0" w14:textId="77777777" w:rsidR="003A53E5" w:rsidRPr="006B32D7" w:rsidRDefault="003A53E5" w:rsidP="00480034">
            <w:pPr>
              <w:rPr>
                <w:rFonts w:cstheme="minorHAnsi"/>
                <w:bCs/>
                <w:szCs w:val="20"/>
                <w:lang w:eastAsia="pl-PL"/>
              </w:rPr>
            </w:pPr>
            <w:r w:rsidRPr="006B32D7">
              <w:rPr>
                <w:rFonts w:cstheme="minorHAnsi"/>
                <w:bCs/>
                <w:szCs w:val="20"/>
                <w:lang w:eastAsia="pl-PL"/>
              </w:rPr>
              <w:t>0,060</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40BEAADB" w14:textId="77777777" w:rsidR="003A53E5" w:rsidRPr="006B32D7" w:rsidRDefault="003A53E5" w:rsidP="00480034">
            <w:pPr>
              <w:rPr>
                <w:rFonts w:cstheme="minorHAnsi"/>
                <w:bCs/>
                <w:szCs w:val="20"/>
                <w:lang w:eastAsia="pl-PL"/>
              </w:rPr>
            </w:pPr>
            <w:r w:rsidRPr="006B32D7">
              <w:rPr>
                <w:rFonts w:cstheme="minorHAnsi"/>
                <w:bCs/>
                <w:szCs w:val="20"/>
                <w:lang w:eastAsia="pl-PL"/>
              </w:rPr>
              <w:t>0,061</w:t>
            </w:r>
          </w:p>
        </w:tc>
        <w:tc>
          <w:tcPr>
            <w:tcW w:w="1128" w:type="pct"/>
            <w:gridSpan w:val="3"/>
            <w:tcBorders>
              <w:top w:val="nil"/>
              <w:left w:val="nil"/>
              <w:bottom w:val="dashed" w:sz="4" w:space="0" w:color="auto"/>
              <w:right w:val="single" w:sz="12" w:space="0" w:color="auto"/>
            </w:tcBorders>
            <w:shd w:val="clear" w:color="auto" w:fill="auto"/>
            <w:vAlign w:val="center"/>
          </w:tcPr>
          <w:p w14:paraId="6DAD60E2" w14:textId="77777777" w:rsidR="003A53E5" w:rsidRPr="006B32D7" w:rsidRDefault="003A53E5" w:rsidP="00480034">
            <w:pPr>
              <w:jc w:val="left"/>
              <w:rPr>
                <w:rFonts w:cstheme="minorHAnsi"/>
                <w:szCs w:val="20"/>
                <w:lang w:eastAsia="pl-PL"/>
              </w:rPr>
            </w:pPr>
          </w:p>
        </w:tc>
      </w:tr>
      <w:tr w:rsidR="003A53E5" w:rsidRPr="006B32D7" w14:paraId="3819158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29EEAC4C" w14:textId="77777777" w:rsidR="003A53E5" w:rsidRPr="006B32D7" w:rsidRDefault="003A53E5" w:rsidP="00480034">
            <w:pPr>
              <w:rPr>
                <w:rFonts w:cstheme="minorHAnsi"/>
                <w:szCs w:val="20"/>
                <w:lang w:eastAsia="pl-PL"/>
              </w:rPr>
            </w:pPr>
            <w:r w:rsidRPr="006B32D7">
              <w:rPr>
                <w:rFonts w:cstheme="minorHAnsi"/>
                <w:szCs w:val="20"/>
                <w:lang w:eastAsia="pl-PL"/>
              </w:rPr>
              <w:t>ziemia stabilizowana cementem 8%</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44549C9A" w14:textId="77777777" w:rsidR="003A53E5" w:rsidRPr="006B32D7" w:rsidRDefault="003A53E5" w:rsidP="00480034">
            <w:pPr>
              <w:rPr>
                <w:rFonts w:cstheme="minorHAnsi"/>
                <w:bCs/>
                <w:szCs w:val="20"/>
                <w:lang w:eastAsia="pl-PL"/>
              </w:rPr>
            </w:pPr>
            <w:r w:rsidRPr="006B32D7">
              <w:rPr>
                <w:rFonts w:cstheme="minorHAnsi"/>
                <w:bCs/>
                <w:szCs w:val="20"/>
                <w:lang w:eastAsia="pl-PL"/>
              </w:rPr>
              <w:t>0,83</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7D08943C" w14:textId="77777777" w:rsidR="003A53E5" w:rsidRPr="006B32D7" w:rsidRDefault="003A53E5" w:rsidP="00480034">
            <w:pPr>
              <w:rPr>
                <w:rFonts w:cstheme="minorHAnsi"/>
                <w:bCs/>
                <w:szCs w:val="20"/>
                <w:lang w:eastAsia="pl-PL"/>
              </w:rPr>
            </w:pPr>
            <w:r w:rsidRPr="006B32D7">
              <w:rPr>
                <w:rFonts w:cstheme="minorHAnsi"/>
                <w:bCs/>
                <w:szCs w:val="20"/>
                <w:lang w:eastAsia="pl-PL"/>
              </w:rPr>
              <w:t>0,082</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4D2BCF43" w14:textId="77777777" w:rsidR="003A53E5" w:rsidRPr="006B32D7" w:rsidRDefault="003A53E5" w:rsidP="00480034">
            <w:pPr>
              <w:rPr>
                <w:rFonts w:cstheme="minorHAnsi"/>
                <w:bCs/>
                <w:szCs w:val="20"/>
                <w:lang w:eastAsia="pl-PL"/>
              </w:rPr>
            </w:pPr>
            <w:r w:rsidRPr="006B32D7">
              <w:rPr>
                <w:rFonts w:cstheme="minorHAnsi"/>
                <w:bCs/>
                <w:szCs w:val="20"/>
                <w:lang w:eastAsia="pl-PL"/>
              </w:rPr>
              <w:t>0,084</w:t>
            </w:r>
          </w:p>
        </w:tc>
        <w:tc>
          <w:tcPr>
            <w:tcW w:w="1128" w:type="pct"/>
            <w:gridSpan w:val="3"/>
            <w:tcBorders>
              <w:top w:val="nil"/>
              <w:left w:val="nil"/>
              <w:bottom w:val="dashed" w:sz="4" w:space="0" w:color="auto"/>
              <w:right w:val="single" w:sz="12" w:space="0" w:color="auto"/>
            </w:tcBorders>
            <w:shd w:val="clear" w:color="auto" w:fill="auto"/>
            <w:vAlign w:val="center"/>
          </w:tcPr>
          <w:p w14:paraId="24BB14C8" w14:textId="77777777" w:rsidR="003A53E5" w:rsidRPr="006B32D7" w:rsidRDefault="003A53E5" w:rsidP="00480034">
            <w:pPr>
              <w:jc w:val="left"/>
              <w:rPr>
                <w:rFonts w:cstheme="minorHAnsi"/>
                <w:szCs w:val="20"/>
                <w:lang w:eastAsia="pl-PL"/>
              </w:rPr>
            </w:pPr>
          </w:p>
        </w:tc>
      </w:tr>
      <w:tr w:rsidR="003A53E5" w:rsidRPr="006B32D7" w14:paraId="2C7AA8A4" w14:textId="77777777" w:rsidTr="0079039B">
        <w:trPr>
          <w:trHeight w:val="510"/>
        </w:trPr>
        <w:tc>
          <w:tcPr>
            <w:tcW w:w="1437" w:type="pct"/>
            <w:tcBorders>
              <w:top w:val="nil"/>
              <w:left w:val="single" w:sz="12" w:space="0" w:color="auto"/>
              <w:bottom w:val="single" w:sz="4" w:space="0" w:color="auto"/>
              <w:right w:val="single" w:sz="12" w:space="0" w:color="auto"/>
            </w:tcBorders>
            <w:shd w:val="clear" w:color="auto" w:fill="auto"/>
            <w:vAlign w:val="center"/>
          </w:tcPr>
          <w:p w14:paraId="355B797E" w14:textId="77777777" w:rsidR="003A53E5" w:rsidRPr="006B32D7" w:rsidRDefault="003A53E5" w:rsidP="00480034">
            <w:pPr>
              <w:rPr>
                <w:rFonts w:cstheme="minorHAnsi"/>
                <w:szCs w:val="20"/>
                <w:lang w:val="pl-PL" w:eastAsia="pl-PL"/>
              </w:rPr>
            </w:pPr>
            <w:r w:rsidRPr="006B32D7">
              <w:rPr>
                <w:rFonts w:cstheme="minorHAnsi"/>
                <w:szCs w:val="20"/>
                <w:lang w:val="pl-PL" w:eastAsia="pl-PL"/>
              </w:rPr>
              <w:t>ziemia stabilizowana rozdrobnionym żużlem wielkopiecowym</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11509903" w14:textId="77777777" w:rsidR="003A53E5" w:rsidRPr="006B32D7" w:rsidRDefault="003A53E5" w:rsidP="00480034">
            <w:pPr>
              <w:rPr>
                <w:rFonts w:cstheme="minorHAnsi"/>
                <w:bCs/>
                <w:szCs w:val="20"/>
                <w:lang w:eastAsia="pl-PL"/>
              </w:rPr>
            </w:pPr>
            <w:r w:rsidRPr="006B32D7">
              <w:rPr>
                <w:rFonts w:cstheme="minorHAnsi"/>
                <w:bCs/>
                <w:szCs w:val="20"/>
                <w:lang w:eastAsia="pl-PL"/>
              </w:rPr>
              <w:t>0,65</w:t>
            </w:r>
          </w:p>
        </w:tc>
        <w:tc>
          <w:tcPr>
            <w:tcW w:w="1097" w:type="pct"/>
            <w:gridSpan w:val="4"/>
            <w:tcBorders>
              <w:top w:val="nil"/>
              <w:left w:val="nil"/>
              <w:bottom w:val="dashed" w:sz="4" w:space="0" w:color="auto"/>
              <w:right w:val="single" w:sz="12" w:space="0" w:color="000000"/>
            </w:tcBorders>
            <w:shd w:val="clear" w:color="auto" w:fill="auto"/>
            <w:noWrap/>
            <w:vAlign w:val="center"/>
          </w:tcPr>
          <w:p w14:paraId="5C0AD171" w14:textId="77777777" w:rsidR="003A53E5" w:rsidRPr="006B32D7" w:rsidRDefault="003A53E5" w:rsidP="00480034">
            <w:pPr>
              <w:rPr>
                <w:rFonts w:cstheme="minorHAnsi"/>
                <w:bCs/>
                <w:szCs w:val="20"/>
                <w:lang w:eastAsia="pl-PL"/>
              </w:rPr>
            </w:pPr>
            <w:r w:rsidRPr="006B32D7">
              <w:rPr>
                <w:rFonts w:cstheme="minorHAnsi"/>
                <w:bCs/>
                <w:szCs w:val="20"/>
                <w:lang w:eastAsia="pl-PL"/>
              </w:rPr>
              <w:t>0,045</w:t>
            </w:r>
          </w:p>
        </w:tc>
        <w:tc>
          <w:tcPr>
            <w:tcW w:w="969" w:type="pct"/>
            <w:gridSpan w:val="4"/>
            <w:tcBorders>
              <w:top w:val="nil"/>
              <w:left w:val="nil"/>
              <w:bottom w:val="dashed" w:sz="4" w:space="0" w:color="auto"/>
              <w:right w:val="single" w:sz="12" w:space="0" w:color="000000"/>
            </w:tcBorders>
            <w:shd w:val="clear" w:color="auto" w:fill="auto"/>
            <w:noWrap/>
            <w:vAlign w:val="center"/>
          </w:tcPr>
          <w:p w14:paraId="2611D596" w14:textId="77777777" w:rsidR="003A53E5" w:rsidRPr="006B32D7" w:rsidRDefault="003A53E5" w:rsidP="00480034">
            <w:pPr>
              <w:rPr>
                <w:rFonts w:cstheme="minorHAnsi"/>
                <w:bCs/>
                <w:szCs w:val="20"/>
                <w:lang w:eastAsia="pl-PL"/>
              </w:rPr>
            </w:pPr>
            <w:r w:rsidRPr="006B32D7">
              <w:rPr>
                <w:rFonts w:cstheme="minorHAnsi"/>
                <w:bCs/>
                <w:szCs w:val="20"/>
                <w:lang w:eastAsia="pl-PL"/>
              </w:rPr>
              <w:t>0,047</w:t>
            </w:r>
          </w:p>
        </w:tc>
        <w:tc>
          <w:tcPr>
            <w:tcW w:w="1128" w:type="pct"/>
            <w:gridSpan w:val="3"/>
            <w:tcBorders>
              <w:top w:val="nil"/>
              <w:left w:val="nil"/>
              <w:bottom w:val="dashed" w:sz="4" w:space="0" w:color="auto"/>
              <w:right w:val="single" w:sz="12" w:space="0" w:color="auto"/>
            </w:tcBorders>
            <w:shd w:val="clear" w:color="auto" w:fill="auto"/>
            <w:vAlign w:val="center"/>
          </w:tcPr>
          <w:p w14:paraId="153BA6CC" w14:textId="77777777" w:rsidR="003A53E5" w:rsidRPr="006B32D7" w:rsidRDefault="003A53E5" w:rsidP="00480034">
            <w:pPr>
              <w:jc w:val="left"/>
              <w:rPr>
                <w:rFonts w:cstheme="minorHAnsi"/>
                <w:szCs w:val="20"/>
                <w:lang w:eastAsia="pl-PL"/>
              </w:rPr>
            </w:pPr>
          </w:p>
        </w:tc>
      </w:tr>
      <w:tr w:rsidR="003A53E5" w:rsidRPr="006B32D7" w14:paraId="7102DDB3"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78A46ED2" w14:textId="77777777" w:rsidR="003A53E5" w:rsidRPr="006B32D7" w:rsidRDefault="003A53E5" w:rsidP="00480034">
            <w:pPr>
              <w:rPr>
                <w:rFonts w:cstheme="minorHAnsi"/>
                <w:szCs w:val="20"/>
                <w:lang w:eastAsia="pl-PL"/>
              </w:rPr>
            </w:pPr>
            <w:r w:rsidRPr="006B32D7">
              <w:rPr>
                <w:rFonts w:cstheme="minorHAnsi"/>
                <w:szCs w:val="20"/>
                <w:lang w:eastAsia="pl-PL"/>
              </w:rPr>
              <w:t>ziemia stabilizowana lotnym popiołem</w:t>
            </w:r>
          </w:p>
        </w:tc>
        <w:tc>
          <w:tcPr>
            <w:tcW w:w="369" w:type="pct"/>
            <w:tcBorders>
              <w:top w:val="dashed" w:sz="4" w:space="0" w:color="auto"/>
              <w:left w:val="nil"/>
              <w:bottom w:val="single" w:sz="12" w:space="0" w:color="auto"/>
              <w:right w:val="single" w:sz="12" w:space="0" w:color="000000"/>
            </w:tcBorders>
            <w:shd w:val="clear" w:color="auto" w:fill="auto"/>
            <w:noWrap/>
            <w:vAlign w:val="center"/>
          </w:tcPr>
          <w:p w14:paraId="573C66EC" w14:textId="77777777" w:rsidR="003A53E5" w:rsidRPr="006B32D7" w:rsidRDefault="003A53E5" w:rsidP="00480034">
            <w:pPr>
              <w:rPr>
                <w:rFonts w:cstheme="minorHAnsi"/>
                <w:bCs/>
                <w:szCs w:val="20"/>
                <w:lang w:eastAsia="pl-PL"/>
              </w:rPr>
            </w:pPr>
            <w:r w:rsidRPr="006B32D7">
              <w:rPr>
                <w:rFonts w:cstheme="minorHAnsi"/>
                <w:bCs/>
                <w:szCs w:val="20"/>
                <w:lang w:eastAsia="pl-PL"/>
              </w:rPr>
              <w:t>0,56</w:t>
            </w:r>
          </w:p>
        </w:tc>
        <w:tc>
          <w:tcPr>
            <w:tcW w:w="1097" w:type="pct"/>
            <w:gridSpan w:val="4"/>
            <w:tcBorders>
              <w:top w:val="nil"/>
              <w:left w:val="nil"/>
              <w:bottom w:val="single" w:sz="12" w:space="0" w:color="auto"/>
              <w:right w:val="single" w:sz="12" w:space="0" w:color="000000"/>
            </w:tcBorders>
            <w:shd w:val="clear" w:color="auto" w:fill="auto"/>
            <w:noWrap/>
            <w:vAlign w:val="center"/>
          </w:tcPr>
          <w:p w14:paraId="434556A8" w14:textId="77777777" w:rsidR="003A53E5" w:rsidRPr="006B32D7" w:rsidRDefault="003A53E5" w:rsidP="00480034">
            <w:pPr>
              <w:rPr>
                <w:rFonts w:cstheme="minorHAnsi"/>
                <w:bCs/>
                <w:szCs w:val="20"/>
                <w:lang w:eastAsia="pl-PL"/>
              </w:rPr>
            </w:pPr>
            <w:r w:rsidRPr="006B32D7">
              <w:rPr>
                <w:rFonts w:cstheme="minorHAnsi"/>
                <w:bCs/>
                <w:szCs w:val="20"/>
                <w:lang w:eastAsia="pl-PL"/>
              </w:rPr>
              <w:t>0,039</w:t>
            </w:r>
          </w:p>
        </w:tc>
        <w:tc>
          <w:tcPr>
            <w:tcW w:w="969" w:type="pct"/>
            <w:gridSpan w:val="4"/>
            <w:tcBorders>
              <w:top w:val="nil"/>
              <w:left w:val="nil"/>
              <w:bottom w:val="single" w:sz="12" w:space="0" w:color="auto"/>
              <w:right w:val="single" w:sz="12" w:space="0" w:color="000000"/>
            </w:tcBorders>
            <w:shd w:val="clear" w:color="auto" w:fill="auto"/>
            <w:noWrap/>
            <w:vAlign w:val="center"/>
          </w:tcPr>
          <w:p w14:paraId="561A4C96" w14:textId="77777777" w:rsidR="003A53E5" w:rsidRPr="006B32D7" w:rsidRDefault="003A53E5" w:rsidP="00480034">
            <w:pPr>
              <w:rPr>
                <w:rFonts w:cstheme="minorHAnsi"/>
                <w:bCs/>
                <w:szCs w:val="20"/>
                <w:lang w:eastAsia="pl-PL"/>
              </w:rPr>
            </w:pPr>
            <w:r w:rsidRPr="006B32D7">
              <w:rPr>
                <w:rFonts w:cstheme="minorHAnsi"/>
                <w:bCs/>
                <w:szCs w:val="20"/>
                <w:lang w:eastAsia="pl-PL"/>
              </w:rPr>
              <w:t>0,041</w:t>
            </w:r>
          </w:p>
        </w:tc>
        <w:tc>
          <w:tcPr>
            <w:tcW w:w="1128" w:type="pct"/>
            <w:gridSpan w:val="3"/>
            <w:tcBorders>
              <w:top w:val="nil"/>
              <w:left w:val="nil"/>
              <w:bottom w:val="dashed" w:sz="4" w:space="0" w:color="auto"/>
              <w:right w:val="single" w:sz="12" w:space="0" w:color="auto"/>
            </w:tcBorders>
            <w:shd w:val="clear" w:color="auto" w:fill="auto"/>
            <w:vAlign w:val="center"/>
          </w:tcPr>
          <w:p w14:paraId="49F9035D" w14:textId="77777777" w:rsidR="003A53E5" w:rsidRPr="006B32D7" w:rsidRDefault="003A53E5" w:rsidP="00480034">
            <w:pPr>
              <w:jc w:val="left"/>
              <w:rPr>
                <w:rFonts w:cstheme="minorHAnsi"/>
                <w:szCs w:val="20"/>
                <w:lang w:eastAsia="pl-PL"/>
              </w:rPr>
            </w:pPr>
          </w:p>
        </w:tc>
      </w:tr>
      <w:tr w:rsidR="003A53E5" w:rsidRPr="006B32D7" w14:paraId="05376917" w14:textId="77777777" w:rsidTr="0079039B">
        <w:trPr>
          <w:trHeight w:val="315"/>
        </w:trPr>
        <w:tc>
          <w:tcPr>
            <w:tcW w:w="1437" w:type="pct"/>
            <w:tcBorders>
              <w:top w:val="nil"/>
              <w:left w:val="single" w:sz="12" w:space="0" w:color="auto"/>
              <w:bottom w:val="single" w:sz="4" w:space="0" w:color="auto"/>
              <w:right w:val="single" w:sz="12" w:space="0" w:color="auto"/>
            </w:tcBorders>
            <w:shd w:val="clear" w:color="auto" w:fill="auto"/>
            <w:vAlign w:val="center"/>
          </w:tcPr>
          <w:p w14:paraId="160010D8" w14:textId="77777777" w:rsidR="003A53E5" w:rsidRPr="006B32D7" w:rsidRDefault="003A53E5" w:rsidP="00480034">
            <w:pPr>
              <w:rPr>
                <w:rFonts w:cstheme="minorHAnsi"/>
                <w:szCs w:val="20"/>
                <w:lang w:eastAsia="pl-PL"/>
              </w:rPr>
            </w:pPr>
            <w:r w:rsidRPr="006B32D7">
              <w:rPr>
                <w:rFonts w:cstheme="minorHAnsi"/>
                <w:szCs w:val="20"/>
                <w:lang w:eastAsia="pl-PL"/>
              </w:rPr>
              <w:t>Stal - średnia</w:t>
            </w:r>
          </w:p>
        </w:tc>
        <w:tc>
          <w:tcPr>
            <w:tcW w:w="369" w:type="pct"/>
            <w:tcBorders>
              <w:top w:val="nil"/>
              <w:left w:val="nil"/>
              <w:bottom w:val="dashed" w:sz="4" w:space="0" w:color="auto"/>
              <w:right w:val="single" w:sz="4" w:space="0" w:color="000000"/>
            </w:tcBorders>
            <w:shd w:val="clear" w:color="auto" w:fill="auto"/>
            <w:noWrap/>
            <w:vAlign w:val="center"/>
          </w:tcPr>
          <w:p w14:paraId="1B92E8D7" w14:textId="77777777" w:rsidR="003A53E5" w:rsidRPr="006B32D7" w:rsidRDefault="003A53E5" w:rsidP="00480034">
            <w:pPr>
              <w:rPr>
                <w:rFonts w:cstheme="minorHAnsi"/>
                <w:bCs/>
                <w:szCs w:val="20"/>
                <w:lang w:eastAsia="pl-PL"/>
              </w:rPr>
            </w:pPr>
            <w:r w:rsidRPr="006B32D7">
              <w:rPr>
                <w:rFonts w:cstheme="minorHAnsi"/>
                <w:bCs/>
                <w:szCs w:val="20"/>
                <w:lang w:eastAsia="pl-PL"/>
              </w:rPr>
              <w:t>20,10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DFB46AF" w14:textId="77777777" w:rsidR="003A53E5" w:rsidRPr="006B32D7" w:rsidRDefault="003A53E5" w:rsidP="00480034">
            <w:pPr>
              <w:rPr>
                <w:rFonts w:cstheme="minorHAnsi"/>
                <w:bCs/>
                <w:szCs w:val="20"/>
                <w:lang w:eastAsia="pl-PL"/>
              </w:rPr>
            </w:pPr>
            <w:r w:rsidRPr="006B32D7">
              <w:rPr>
                <w:rFonts w:cstheme="minorHAnsi"/>
                <w:bCs/>
                <w:szCs w:val="20"/>
                <w:lang w:eastAsia="pl-PL"/>
              </w:rPr>
              <w:t>1,37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BD3ABD2" w14:textId="77777777" w:rsidR="003A53E5" w:rsidRPr="006B32D7" w:rsidRDefault="003A53E5" w:rsidP="00480034">
            <w:pPr>
              <w:rPr>
                <w:rFonts w:cstheme="minorHAnsi"/>
                <w:bCs/>
                <w:szCs w:val="20"/>
                <w:lang w:eastAsia="pl-PL"/>
              </w:rPr>
            </w:pPr>
            <w:r w:rsidRPr="006B32D7">
              <w:rPr>
                <w:rFonts w:cstheme="minorHAnsi"/>
                <w:bCs/>
                <w:szCs w:val="20"/>
                <w:lang w:eastAsia="pl-PL"/>
              </w:rPr>
              <w:t>1,46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6273880E" w14:textId="77777777" w:rsidR="003A53E5" w:rsidRPr="006B32D7" w:rsidRDefault="003A53E5" w:rsidP="00480034">
            <w:pPr>
              <w:jc w:val="left"/>
              <w:rPr>
                <w:rFonts w:cstheme="minorHAnsi"/>
                <w:szCs w:val="20"/>
                <w:lang w:val="pl-PL" w:eastAsia="pl-PL"/>
              </w:rPr>
            </w:pPr>
            <w:r w:rsidRPr="006B32D7">
              <w:rPr>
                <w:rFonts w:cstheme="minorHAnsi"/>
                <w:szCs w:val="20"/>
                <w:lang w:val="pl-PL" w:eastAsia="pl-PL"/>
              </w:rPr>
              <w:t>założenie: 59% zawartość materiału z odzysku</w:t>
            </w:r>
          </w:p>
        </w:tc>
      </w:tr>
      <w:tr w:rsidR="003A53E5" w:rsidRPr="006B32D7" w14:paraId="1F8E5696"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39C74F54" w14:textId="77777777" w:rsidR="003A53E5" w:rsidRPr="006B32D7" w:rsidRDefault="003A53E5" w:rsidP="00480034">
            <w:pPr>
              <w:rPr>
                <w:rFonts w:cstheme="minorHAnsi"/>
                <w:szCs w:val="20"/>
                <w:lang w:eastAsia="pl-PL"/>
              </w:rPr>
            </w:pPr>
            <w:r w:rsidRPr="006B32D7">
              <w:rPr>
                <w:rFonts w:cstheme="minorHAnsi"/>
                <w:szCs w:val="20"/>
                <w:lang w:eastAsia="pl-PL"/>
              </w:rPr>
              <w:t>czysta</w:t>
            </w:r>
          </w:p>
        </w:tc>
        <w:tc>
          <w:tcPr>
            <w:tcW w:w="369" w:type="pct"/>
            <w:tcBorders>
              <w:top w:val="nil"/>
              <w:left w:val="nil"/>
              <w:bottom w:val="dashed" w:sz="4" w:space="0" w:color="auto"/>
              <w:right w:val="single" w:sz="4" w:space="0" w:color="000000"/>
            </w:tcBorders>
            <w:shd w:val="clear" w:color="auto" w:fill="auto"/>
            <w:noWrap/>
            <w:vAlign w:val="center"/>
          </w:tcPr>
          <w:p w14:paraId="2E3B174B" w14:textId="77777777" w:rsidR="003A53E5" w:rsidRPr="006B32D7" w:rsidRDefault="003A53E5" w:rsidP="00480034">
            <w:pPr>
              <w:rPr>
                <w:rFonts w:cstheme="minorHAnsi"/>
                <w:szCs w:val="20"/>
                <w:lang w:eastAsia="pl-PL"/>
              </w:rPr>
            </w:pPr>
            <w:r w:rsidRPr="006B32D7">
              <w:rPr>
                <w:rFonts w:cstheme="minorHAnsi"/>
                <w:szCs w:val="20"/>
                <w:lang w:eastAsia="pl-PL"/>
              </w:rPr>
              <w:t>35,40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2BF9608E" w14:textId="77777777" w:rsidR="003A53E5" w:rsidRPr="006B32D7" w:rsidRDefault="003A53E5" w:rsidP="00480034">
            <w:pPr>
              <w:rPr>
                <w:rFonts w:cstheme="minorHAnsi"/>
                <w:szCs w:val="20"/>
                <w:lang w:eastAsia="pl-PL"/>
              </w:rPr>
            </w:pPr>
            <w:r w:rsidRPr="006B32D7">
              <w:rPr>
                <w:rFonts w:cstheme="minorHAnsi"/>
                <w:szCs w:val="20"/>
                <w:lang w:eastAsia="pl-PL"/>
              </w:rPr>
              <w:t>2,71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8F9E5EE" w14:textId="77777777" w:rsidR="003A53E5" w:rsidRPr="006B32D7" w:rsidRDefault="003A53E5" w:rsidP="00480034">
            <w:pPr>
              <w:rPr>
                <w:rFonts w:cstheme="minorHAnsi"/>
                <w:szCs w:val="20"/>
                <w:lang w:eastAsia="pl-PL"/>
              </w:rPr>
            </w:pPr>
            <w:r w:rsidRPr="006B32D7">
              <w:rPr>
                <w:rFonts w:cstheme="minorHAnsi"/>
                <w:szCs w:val="20"/>
                <w:lang w:eastAsia="pl-PL"/>
              </w:rPr>
              <w:t>2,89</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5F693BB" w14:textId="77777777" w:rsidR="003A53E5" w:rsidRPr="006B32D7" w:rsidRDefault="003A53E5" w:rsidP="00480034">
            <w:pPr>
              <w:jc w:val="left"/>
              <w:rPr>
                <w:rFonts w:cstheme="minorHAnsi"/>
                <w:color w:val="FF0000"/>
                <w:szCs w:val="20"/>
                <w:lang w:eastAsia="pl-PL"/>
              </w:rPr>
            </w:pPr>
          </w:p>
        </w:tc>
      </w:tr>
      <w:tr w:rsidR="003A53E5" w:rsidRPr="006B32D7" w14:paraId="5936F1E9"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329C7051" w14:textId="77777777" w:rsidR="003A53E5" w:rsidRPr="006B32D7" w:rsidRDefault="003A53E5" w:rsidP="00480034">
            <w:pPr>
              <w:rPr>
                <w:rFonts w:cstheme="minorHAnsi"/>
                <w:szCs w:val="20"/>
                <w:lang w:eastAsia="pl-PL"/>
              </w:rPr>
            </w:pPr>
            <w:r w:rsidRPr="006B32D7">
              <w:rPr>
                <w:rFonts w:cstheme="minorHAnsi"/>
                <w:szCs w:val="20"/>
                <w:lang w:eastAsia="pl-PL"/>
              </w:rPr>
              <w:t>z odzysku</w:t>
            </w:r>
          </w:p>
        </w:tc>
        <w:tc>
          <w:tcPr>
            <w:tcW w:w="369" w:type="pct"/>
            <w:tcBorders>
              <w:top w:val="nil"/>
              <w:left w:val="nil"/>
              <w:bottom w:val="dashed" w:sz="4" w:space="0" w:color="auto"/>
              <w:right w:val="single" w:sz="4" w:space="0" w:color="000000"/>
            </w:tcBorders>
            <w:shd w:val="clear" w:color="auto" w:fill="auto"/>
            <w:noWrap/>
            <w:vAlign w:val="center"/>
          </w:tcPr>
          <w:p w14:paraId="368D9344" w14:textId="77777777" w:rsidR="003A53E5" w:rsidRPr="006B32D7" w:rsidRDefault="003A53E5" w:rsidP="00480034">
            <w:pPr>
              <w:rPr>
                <w:rFonts w:cstheme="minorHAnsi"/>
                <w:szCs w:val="20"/>
                <w:lang w:eastAsia="pl-PL"/>
              </w:rPr>
            </w:pPr>
            <w:r w:rsidRPr="006B32D7">
              <w:rPr>
                <w:rFonts w:cstheme="minorHAnsi"/>
                <w:szCs w:val="20"/>
                <w:lang w:eastAsia="pl-PL"/>
              </w:rPr>
              <w:t>9,40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0576840" w14:textId="77777777" w:rsidR="003A53E5" w:rsidRPr="006B32D7" w:rsidRDefault="003A53E5" w:rsidP="00480034">
            <w:pPr>
              <w:rPr>
                <w:rFonts w:cstheme="minorHAnsi"/>
                <w:szCs w:val="20"/>
                <w:lang w:eastAsia="pl-PL"/>
              </w:rPr>
            </w:pPr>
            <w:r w:rsidRPr="006B32D7">
              <w:rPr>
                <w:rFonts w:cstheme="minorHAnsi"/>
                <w:szCs w:val="20"/>
                <w:lang w:eastAsia="pl-PL"/>
              </w:rPr>
              <w:t>0,44</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4474334" w14:textId="77777777" w:rsidR="003A53E5" w:rsidRPr="006B32D7" w:rsidRDefault="003A53E5" w:rsidP="00480034">
            <w:pPr>
              <w:rPr>
                <w:rFonts w:cstheme="minorHAnsi"/>
                <w:szCs w:val="20"/>
                <w:lang w:eastAsia="pl-PL"/>
              </w:rPr>
            </w:pPr>
            <w:r w:rsidRPr="006B32D7">
              <w:rPr>
                <w:rFonts w:cstheme="minorHAnsi"/>
                <w:szCs w:val="20"/>
                <w:lang w:eastAsia="pl-PL"/>
              </w:rPr>
              <w:t>0,47</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CEA07B8" w14:textId="77777777" w:rsidR="003A53E5" w:rsidRPr="006B32D7" w:rsidRDefault="003A53E5" w:rsidP="00480034">
            <w:pPr>
              <w:jc w:val="left"/>
              <w:rPr>
                <w:rFonts w:cstheme="minorHAnsi"/>
                <w:szCs w:val="20"/>
                <w:lang w:eastAsia="pl-PL"/>
              </w:rPr>
            </w:pPr>
          </w:p>
        </w:tc>
      </w:tr>
      <w:tr w:rsidR="003A53E5" w:rsidRPr="006B32D7" w14:paraId="2B8F14BE"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2BEB7035" w14:textId="77777777" w:rsidR="003A53E5" w:rsidRPr="006B32D7" w:rsidRDefault="003A53E5" w:rsidP="00480034">
            <w:pPr>
              <w:rPr>
                <w:rFonts w:cstheme="minorHAnsi"/>
                <w:szCs w:val="20"/>
                <w:lang w:eastAsia="pl-PL"/>
              </w:rPr>
            </w:pPr>
            <w:r w:rsidRPr="006B32D7">
              <w:rPr>
                <w:rFonts w:cstheme="minorHAnsi"/>
                <w:szCs w:val="20"/>
                <w:lang w:eastAsia="pl-PL"/>
              </w:rPr>
              <w:t>cewka stalowa</w:t>
            </w:r>
          </w:p>
        </w:tc>
        <w:tc>
          <w:tcPr>
            <w:tcW w:w="369" w:type="pct"/>
            <w:tcBorders>
              <w:top w:val="nil"/>
              <w:left w:val="nil"/>
              <w:bottom w:val="dashed" w:sz="4" w:space="0" w:color="auto"/>
              <w:right w:val="single" w:sz="4" w:space="0" w:color="000000"/>
            </w:tcBorders>
            <w:shd w:val="clear" w:color="auto" w:fill="auto"/>
            <w:noWrap/>
            <w:vAlign w:val="center"/>
          </w:tcPr>
          <w:p w14:paraId="023C5EB3" w14:textId="77777777" w:rsidR="003A53E5" w:rsidRPr="006B32D7" w:rsidRDefault="003A53E5" w:rsidP="00480034">
            <w:pPr>
              <w:rPr>
                <w:rFonts w:cstheme="minorHAnsi"/>
                <w:bCs/>
                <w:szCs w:val="20"/>
                <w:lang w:eastAsia="pl-PL"/>
              </w:rPr>
            </w:pPr>
            <w:r w:rsidRPr="006B32D7">
              <w:rPr>
                <w:rFonts w:cstheme="minorHAnsi"/>
                <w:bCs/>
                <w:szCs w:val="20"/>
                <w:lang w:eastAsia="pl-PL"/>
              </w:rPr>
              <w:t>18,80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109AA67" w14:textId="77777777" w:rsidR="003A53E5" w:rsidRPr="006B32D7" w:rsidRDefault="003A53E5" w:rsidP="00480034">
            <w:pPr>
              <w:rPr>
                <w:rFonts w:cstheme="minorHAnsi"/>
                <w:bCs/>
                <w:szCs w:val="20"/>
                <w:lang w:eastAsia="pl-PL"/>
              </w:rPr>
            </w:pPr>
            <w:r w:rsidRPr="006B32D7">
              <w:rPr>
                <w:rFonts w:cstheme="minorHAnsi"/>
                <w:bCs/>
                <w:szCs w:val="20"/>
                <w:lang w:eastAsia="pl-PL"/>
              </w:rPr>
              <w:t>1,30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4ADB2629" w14:textId="77777777" w:rsidR="003A53E5" w:rsidRPr="006B32D7" w:rsidRDefault="003A53E5" w:rsidP="00480034">
            <w:pPr>
              <w:rPr>
                <w:rFonts w:cstheme="minorHAnsi"/>
                <w:bCs/>
                <w:szCs w:val="20"/>
                <w:lang w:eastAsia="pl-PL"/>
              </w:rPr>
            </w:pPr>
            <w:r w:rsidRPr="006B32D7">
              <w:rPr>
                <w:rFonts w:cstheme="minorHAnsi"/>
                <w:bCs/>
                <w:szCs w:val="20"/>
                <w:lang w:eastAsia="pl-PL"/>
              </w:rPr>
              <w:t>1,38</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453BD39" w14:textId="77777777" w:rsidR="003A53E5" w:rsidRPr="006B32D7" w:rsidRDefault="003A53E5" w:rsidP="00480034">
            <w:pPr>
              <w:jc w:val="left"/>
              <w:rPr>
                <w:rFonts w:cstheme="minorHAnsi"/>
                <w:szCs w:val="20"/>
                <w:lang w:eastAsia="pl-PL"/>
              </w:rPr>
            </w:pPr>
          </w:p>
        </w:tc>
      </w:tr>
      <w:tr w:rsidR="003A53E5" w:rsidRPr="006B32D7" w14:paraId="695129BE"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2B1B791E" w14:textId="77777777" w:rsidR="003A53E5" w:rsidRPr="006B32D7" w:rsidRDefault="003A53E5" w:rsidP="00480034">
            <w:pPr>
              <w:rPr>
                <w:rFonts w:cstheme="minorHAnsi"/>
                <w:szCs w:val="20"/>
                <w:lang w:eastAsia="pl-PL"/>
              </w:rPr>
            </w:pPr>
            <w:r w:rsidRPr="006B32D7">
              <w:rPr>
                <w:rFonts w:cstheme="minorHAnsi"/>
                <w:szCs w:val="20"/>
                <w:lang w:eastAsia="pl-PL"/>
              </w:rPr>
              <w:t>cewka stalowa galwanizowana</w:t>
            </w:r>
          </w:p>
        </w:tc>
        <w:tc>
          <w:tcPr>
            <w:tcW w:w="369" w:type="pct"/>
            <w:tcBorders>
              <w:top w:val="nil"/>
              <w:left w:val="nil"/>
              <w:bottom w:val="dashed" w:sz="4" w:space="0" w:color="auto"/>
              <w:right w:val="single" w:sz="4" w:space="0" w:color="000000"/>
            </w:tcBorders>
            <w:shd w:val="clear" w:color="auto" w:fill="auto"/>
            <w:noWrap/>
            <w:vAlign w:val="center"/>
          </w:tcPr>
          <w:p w14:paraId="5802414C" w14:textId="77777777" w:rsidR="003A53E5" w:rsidRPr="006B32D7" w:rsidRDefault="003A53E5" w:rsidP="00480034">
            <w:pPr>
              <w:rPr>
                <w:rFonts w:cstheme="minorHAnsi"/>
                <w:bCs/>
                <w:szCs w:val="20"/>
                <w:lang w:eastAsia="pl-PL"/>
              </w:rPr>
            </w:pPr>
            <w:r w:rsidRPr="006B32D7">
              <w:rPr>
                <w:rFonts w:cstheme="minorHAnsi"/>
                <w:bCs/>
                <w:szCs w:val="20"/>
                <w:lang w:eastAsia="pl-PL"/>
              </w:rPr>
              <w:t>22,60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98FF2CC" w14:textId="77777777" w:rsidR="003A53E5" w:rsidRPr="006B32D7" w:rsidRDefault="003A53E5" w:rsidP="00480034">
            <w:pPr>
              <w:rPr>
                <w:rFonts w:cstheme="minorHAnsi"/>
                <w:bCs/>
                <w:szCs w:val="20"/>
                <w:lang w:eastAsia="pl-PL"/>
              </w:rPr>
            </w:pPr>
            <w:r w:rsidRPr="006B32D7">
              <w:rPr>
                <w:rFonts w:cstheme="minorHAnsi"/>
                <w:bCs/>
                <w:szCs w:val="20"/>
                <w:lang w:eastAsia="pl-PL"/>
              </w:rPr>
              <w:t>1,45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262756B" w14:textId="77777777" w:rsidR="003A53E5" w:rsidRPr="006B32D7" w:rsidRDefault="003A53E5" w:rsidP="00480034">
            <w:pPr>
              <w:rPr>
                <w:rFonts w:cstheme="minorHAnsi"/>
                <w:bCs/>
                <w:szCs w:val="20"/>
                <w:lang w:eastAsia="pl-PL"/>
              </w:rPr>
            </w:pPr>
            <w:r w:rsidRPr="006B32D7">
              <w:rPr>
                <w:rFonts w:cstheme="minorHAnsi"/>
                <w:bCs/>
                <w:szCs w:val="20"/>
                <w:lang w:eastAsia="pl-PL"/>
              </w:rPr>
              <w:t>1,54</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263F66A2" w14:textId="77777777" w:rsidR="003A53E5" w:rsidRPr="006B32D7" w:rsidRDefault="003A53E5" w:rsidP="00480034">
            <w:pPr>
              <w:jc w:val="left"/>
              <w:rPr>
                <w:rFonts w:cstheme="minorHAnsi"/>
                <w:szCs w:val="20"/>
                <w:lang w:eastAsia="pl-PL"/>
              </w:rPr>
            </w:pPr>
          </w:p>
        </w:tc>
      </w:tr>
      <w:tr w:rsidR="003A53E5" w:rsidRPr="006B32D7" w14:paraId="7D4BDD55"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69BB5682" w14:textId="77777777" w:rsidR="003A53E5" w:rsidRPr="006B32D7" w:rsidRDefault="003A53E5" w:rsidP="00480034">
            <w:pPr>
              <w:rPr>
                <w:rFonts w:cstheme="minorHAnsi"/>
                <w:szCs w:val="20"/>
                <w:lang w:eastAsia="pl-PL"/>
              </w:rPr>
            </w:pPr>
            <w:r w:rsidRPr="006B32D7">
              <w:rPr>
                <w:rFonts w:cstheme="minorHAnsi"/>
                <w:szCs w:val="20"/>
                <w:lang w:eastAsia="pl-PL"/>
              </w:rPr>
              <w:t>rura stalowa</w:t>
            </w:r>
          </w:p>
        </w:tc>
        <w:tc>
          <w:tcPr>
            <w:tcW w:w="369" w:type="pct"/>
            <w:tcBorders>
              <w:top w:val="nil"/>
              <w:left w:val="nil"/>
              <w:bottom w:val="dashed" w:sz="4" w:space="0" w:color="auto"/>
              <w:right w:val="single" w:sz="4" w:space="0" w:color="000000"/>
            </w:tcBorders>
            <w:shd w:val="clear" w:color="auto" w:fill="auto"/>
            <w:noWrap/>
            <w:vAlign w:val="center"/>
          </w:tcPr>
          <w:p w14:paraId="52F29610" w14:textId="77777777" w:rsidR="003A53E5" w:rsidRPr="006B32D7" w:rsidRDefault="003A53E5" w:rsidP="00480034">
            <w:pPr>
              <w:rPr>
                <w:rFonts w:cstheme="minorHAnsi"/>
                <w:bCs/>
                <w:szCs w:val="20"/>
                <w:lang w:eastAsia="pl-PL"/>
              </w:rPr>
            </w:pPr>
            <w:r w:rsidRPr="006B32D7">
              <w:rPr>
                <w:rFonts w:cstheme="minorHAnsi"/>
                <w:bCs/>
                <w:szCs w:val="20"/>
                <w:lang w:eastAsia="pl-PL"/>
              </w:rPr>
              <w:t>19,80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F73BFAD" w14:textId="77777777" w:rsidR="003A53E5" w:rsidRPr="006B32D7" w:rsidRDefault="003A53E5" w:rsidP="00480034">
            <w:pPr>
              <w:rPr>
                <w:rFonts w:cstheme="minorHAnsi"/>
                <w:bCs/>
                <w:szCs w:val="20"/>
                <w:lang w:eastAsia="pl-PL"/>
              </w:rPr>
            </w:pPr>
            <w:r w:rsidRPr="006B32D7">
              <w:rPr>
                <w:rFonts w:cstheme="minorHAnsi"/>
                <w:bCs/>
                <w:szCs w:val="20"/>
                <w:lang w:eastAsia="pl-PL"/>
              </w:rPr>
              <w:t>1,37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568D1DD9" w14:textId="77777777" w:rsidR="003A53E5" w:rsidRPr="006B32D7" w:rsidRDefault="003A53E5" w:rsidP="00480034">
            <w:pPr>
              <w:rPr>
                <w:rFonts w:cstheme="minorHAnsi"/>
                <w:bCs/>
                <w:szCs w:val="20"/>
                <w:lang w:eastAsia="pl-PL"/>
              </w:rPr>
            </w:pPr>
            <w:r w:rsidRPr="006B32D7">
              <w:rPr>
                <w:rFonts w:cstheme="minorHAnsi"/>
                <w:bCs/>
                <w:szCs w:val="20"/>
                <w:lang w:eastAsia="pl-PL"/>
              </w:rPr>
              <w:t>1,45</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7EBEEB0A" w14:textId="77777777" w:rsidR="003A53E5" w:rsidRPr="006B32D7" w:rsidRDefault="003A53E5" w:rsidP="00480034">
            <w:pPr>
              <w:jc w:val="left"/>
              <w:rPr>
                <w:rFonts w:cstheme="minorHAnsi"/>
                <w:szCs w:val="20"/>
                <w:lang w:eastAsia="pl-PL"/>
              </w:rPr>
            </w:pPr>
          </w:p>
        </w:tc>
      </w:tr>
      <w:tr w:rsidR="003A53E5" w:rsidRPr="006B32D7" w14:paraId="0BE2A234"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62770C13" w14:textId="77777777" w:rsidR="003A53E5" w:rsidRPr="006B32D7" w:rsidRDefault="003A53E5" w:rsidP="00480034">
            <w:pPr>
              <w:rPr>
                <w:rFonts w:cstheme="minorHAnsi"/>
                <w:szCs w:val="20"/>
                <w:lang w:eastAsia="pl-PL"/>
              </w:rPr>
            </w:pPr>
            <w:r w:rsidRPr="006B32D7">
              <w:rPr>
                <w:rFonts w:cstheme="minorHAnsi"/>
                <w:szCs w:val="20"/>
                <w:lang w:eastAsia="pl-PL"/>
              </w:rPr>
              <w:t>płyta stalowa</w:t>
            </w:r>
          </w:p>
        </w:tc>
        <w:tc>
          <w:tcPr>
            <w:tcW w:w="369" w:type="pct"/>
            <w:tcBorders>
              <w:top w:val="nil"/>
              <w:left w:val="nil"/>
              <w:bottom w:val="dashed" w:sz="4" w:space="0" w:color="auto"/>
              <w:right w:val="single" w:sz="4" w:space="0" w:color="000000"/>
            </w:tcBorders>
            <w:shd w:val="clear" w:color="auto" w:fill="auto"/>
            <w:noWrap/>
            <w:vAlign w:val="center"/>
          </w:tcPr>
          <w:p w14:paraId="0C171B08" w14:textId="77777777" w:rsidR="003A53E5" w:rsidRPr="006B32D7" w:rsidRDefault="003A53E5" w:rsidP="00480034">
            <w:pPr>
              <w:rPr>
                <w:rFonts w:cstheme="minorHAnsi"/>
                <w:bCs/>
                <w:szCs w:val="20"/>
                <w:lang w:eastAsia="pl-PL"/>
              </w:rPr>
            </w:pPr>
            <w:r w:rsidRPr="006B32D7">
              <w:rPr>
                <w:rFonts w:cstheme="minorHAnsi"/>
                <w:bCs/>
                <w:szCs w:val="20"/>
                <w:lang w:eastAsia="pl-PL"/>
              </w:rPr>
              <w:t>25,10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D74CB7C" w14:textId="77777777" w:rsidR="003A53E5" w:rsidRPr="006B32D7" w:rsidRDefault="003A53E5" w:rsidP="00480034">
            <w:pPr>
              <w:rPr>
                <w:rFonts w:cstheme="minorHAnsi"/>
                <w:bCs/>
                <w:szCs w:val="20"/>
                <w:lang w:eastAsia="pl-PL"/>
              </w:rPr>
            </w:pPr>
            <w:r w:rsidRPr="006B32D7">
              <w:rPr>
                <w:rFonts w:cstheme="minorHAnsi"/>
                <w:bCs/>
                <w:szCs w:val="20"/>
                <w:lang w:eastAsia="pl-PL"/>
              </w:rPr>
              <w:t>1,55</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4AF3C20" w14:textId="77777777" w:rsidR="003A53E5" w:rsidRPr="006B32D7" w:rsidRDefault="003A53E5" w:rsidP="00480034">
            <w:pPr>
              <w:rPr>
                <w:rFonts w:cstheme="minorHAnsi"/>
                <w:bCs/>
                <w:szCs w:val="20"/>
                <w:lang w:eastAsia="pl-PL"/>
              </w:rPr>
            </w:pPr>
            <w:r w:rsidRPr="006B32D7">
              <w:rPr>
                <w:rFonts w:cstheme="minorHAnsi"/>
                <w:bCs/>
                <w:szCs w:val="20"/>
                <w:lang w:eastAsia="pl-PL"/>
              </w:rPr>
              <w:t>1,66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1A256A4" w14:textId="77777777" w:rsidR="003A53E5" w:rsidRPr="006B32D7" w:rsidRDefault="003A53E5" w:rsidP="00480034">
            <w:pPr>
              <w:jc w:val="left"/>
              <w:rPr>
                <w:rFonts w:cstheme="minorHAnsi"/>
                <w:szCs w:val="20"/>
                <w:lang w:eastAsia="pl-PL"/>
              </w:rPr>
            </w:pPr>
          </w:p>
        </w:tc>
      </w:tr>
      <w:tr w:rsidR="003A53E5" w:rsidRPr="006B32D7" w14:paraId="2FDB62B3" w14:textId="77777777" w:rsidTr="0079039B">
        <w:trPr>
          <w:trHeight w:val="300"/>
        </w:trPr>
        <w:tc>
          <w:tcPr>
            <w:tcW w:w="1437" w:type="pct"/>
            <w:tcBorders>
              <w:top w:val="nil"/>
              <w:left w:val="single" w:sz="12" w:space="0" w:color="auto"/>
              <w:bottom w:val="single" w:sz="4" w:space="0" w:color="auto"/>
              <w:right w:val="single" w:sz="12" w:space="0" w:color="auto"/>
            </w:tcBorders>
            <w:shd w:val="clear" w:color="auto" w:fill="auto"/>
            <w:vAlign w:val="center"/>
          </w:tcPr>
          <w:p w14:paraId="10756974" w14:textId="77777777" w:rsidR="003A53E5" w:rsidRPr="006B32D7" w:rsidRDefault="003A53E5" w:rsidP="00480034">
            <w:pPr>
              <w:rPr>
                <w:rFonts w:cstheme="minorHAnsi"/>
                <w:szCs w:val="20"/>
                <w:lang w:eastAsia="pl-PL"/>
              </w:rPr>
            </w:pPr>
            <w:r w:rsidRPr="006B32D7">
              <w:rPr>
                <w:rFonts w:cstheme="minorHAnsi"/>
                <w:szCs w:val="20"/>
                <w:lang w:eastAsia="pl-PL"/>
              </w:rPr>
              <w:t>drut stalowy</w:t>
            </w:r>
          </w:p>
        </w:tc>
        <w:tc>
          <w:tcPr>
            <w:tcW w:w="369" w:type="pct"/>
            <w:tcBorders>
              <w:top w:val="nil"/>
              <w:left w:val="nil"/>
              <w:bottom w:val="dashed" w:sz="4" w:space="0" w:color="auto"/>
              <w:right w:val="single" w:sz="4" w:space="0" w:color="000000"/>
            </w:tcBorders>
            <w:shd w:val="clear" w:color="auto" w:fill="auto"/>
            <w:noWrap/>
            <w:vAlign w:val="center"/>
          </w:tcPr>
          <w:p w14:paraId="035B4257" w14:textId="77777777" w:rsidR="003A53E5" w:rsidRPr="006B32D7" w:rsidRDefault="003A53E5" w:rsidP="00480034">
            <w:pPr>
              <w:rPr>
                <w:rFonts w:cstheme="minorHAnsi"/>
                <w:bCs/>
                <w:szCs w:val="20"/>
                <w:lang w:eastAsia="pl-PL"/>
              </w:rPr>
            </w:pPr>
            <w:r w:rsidRPr="006B32D7">
              <w:rPr>
                <w:rFonts w:cstheme="minorHAnsi"/>
                <w:bCs/>
                <w:szCs w:val="20"/>
                <w:lang w:eastAsia="pl-PL"/>
              </w:rPr>
              <w:t>36.00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F0CA3C0" w14:textId="77777777" w:rsidR="003A53E5" w:rsidRPr="006B32D7" w:rsidRDefault="003A53E5" w:rsidP="00480034">
            <w:pPr>
              <w:rPr>
                <w:rFonts w:cstheme="minorHAnsi"/>
                <w:bCs/>
                <w:szCs w:val="20"/>
                <w:lang w:eastAsia="pl-PL"/>
              </w:rPr>
            </w:pPr>
            <w:r w:rsidRPr="006B32D7">
              <w:rPr>
                <w:rFonts w:cstheme="minorHAnsi"/>
                <w:bCs/>
                <w:szCs w:val="20"/>
                <w:lang w:eastAsia="pl-PL"/>
              </w:rPr>
              <w:t>2.83</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02F2D3AC" w14:textId="77777777" w:rsidR="003A53E5" w:rsidRPr="006B32D7" w:rsidRDefault="003A53E5" w:rsidP="00480034">
            <w:pPr>
              <w:rPr>
                <w:rFonts w:cstheme="minorHAnsi"/>
                <w:bCs/>
                <w:szCs w:val="20"/>
                <w:lang w:eastAsia="pl-PL"/>
              </w:rPr>
            </w:pPr>
            <w:r w:rsidRPr="006B32D7">
              <w:rPr>
                <w:rFonts w:cstheme="minorHAnsi"/>
                <w:bCs/>
                <w:szCs w:val="20"/>
                <w:lang w:eastAsia="pl-PL"/>
              </w:rPr>
              <w:t>3,02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8AF1592" w14:textId="77777777" w:rsidR="003A53E5" w:rsidRPr="006B32D7" w:rsidRDefault="003A53E5" w:rsidP="00480034">
            <w:pPr>
              <w:jc w:val="left"/>
              <w:rPr>
                <w:rFonts w:cstheme="minorHAnsi"/>
                <w:szCs w:val="20"/>
                <w:lang w:eastAsia="pl-PL"/>
              </w:rPr>
            </w:pPr>
          </w:p>
        </w:tc>
      </w:tr>
      <w:tr w:rsidR="003A53E5" w:rsidRPr="006B32D7" w14:paraId="2DCD5B8D" w14:textId="77777777" w:rsidTr="0079039B">
        <w:trPr>
          <w:trHeight w:val="315"/>
        </w:trPr>
        <w:tc>
          <w:tcPr>
            <w:tcW w:w="1437" w:type="pct"/>
            <w:tcBorders>
              <w:top w:val="nil"/>
              <w:left w:val="single" w:sz="12" w:space="0" w:color="auto"/>
              <w:bottom w:val="single" w:sz="12" w:space="0" w:color="auto"/>
              <w:right w:val="single" w:sz="12" w:space="0" w:color="auto"/>
            </w:tcBorders>
            <w:shd w:val="clear" w:color="auto" w:fill="auto"/>
            <w:vAlign w:val="center"/>
          </w:tcPr>
          <w:p w14:paraId="0E6643A6" w14:textId="77777777" w:rsidR="003A53E5" w:rsidRPr="006B32D7" w:rsidRDefault="003A53E5" w:rsidP="00480034">
            <w:pPr>
              <w:rPr>
                <w:rFonts w:cstheme="minorHAnsi"/>
                <w:szCs w:val="20"/>
                <w:lang w:eastAsia="pl-PL"/>
              </w:rPr>
            </w:pPr>
            <w:r w:rsidRPr="006B32D7">
              <w:rPr>
                <w:rFonts w:cstheme="minorHAnsi"/>
                <w:szCs w:val="20"/>
                <w:lang w:eastAsia="pl-PL"/>
              </w:rPr>
              <w:t>stal nierdzewna</w:t>
            </w:r>
          </w:p>
        </w:tc>
        <w:tc>
          <w:tcPr>
            <w:tcW w:w="369" w:type="pct"/>
            <w:tcBorders>
              <w:top w:val="dashed" w:sz="4" w:space="0" w:color="auto"/>
              <w:left w:val="nil"/>
              <w:bottom w:val="single" w:sz="12" w:space="0" w:color="auto"/>
              <w:right w:val="single" w:sz="12" w:space="0" w:color="000000"/>
            </w:tcBorders>
            <w:shd w:val="clear" w:color="auto" w:fill="auto"/>
            <w:noWrap/>
            <w:vAlign w:val="center"/>
          </w:tcPr>
          <w:p w14:paraId="043DE9E3" w14:textId="77777777" w:rsidR="003A53E5" w:rsidRPr="006B32D7" w:rsidRDefault="003A53E5" w:rsidP="00480034">
            <w:pPr>
              <w:rPr>
                <w:rFonts w:cstheme="minorHAnsi"/>
                <w:bCs/>
                <w:szCs w:val="20"/>
                <w:lang w:eastAsia="pl-PL"/>
              </w:rPr>
            </w:pPr>
            <w:r w:rsidRPr="006B32D7">
              <w:rPr>
                <w:rFonts w:cstheme="minorHAnsi"/>
                <w:bCs/>
                <w:szCs w:val="20"/>
                <w:lang w:eastAsia="pl-PL"/>
              </w:rPr>
              <w:t>56,70</w:t>
            </w:r>
          </w:p>
        </w:tc>
        <w:tc>
          <w:tcPr>
            <w:tcW w:w="1097" w:type="pct"/>
            <w:gridSpan w:val="4"/>
            <w:tcBorders>
              <w:top w:val="dashed" w:sz="4" w:space="0" w:color="auto"/>
              <w:left w:val="nil"/>
              <w:bottom w:val="single" w:sz="12" w:space="0" w:color="auto"/>
              <w:right w:val="single" w:sz="12" w:space="0" w:color="000000"/>
            </w:tcBorders>
            <w:shd w:val="clear" w:color="auto" w:fill="auto"/>
            <w:noWrap/>
            <w:vAlign w:val="center"/>
          </w:tcPr>
          <w:p w14:paraId="56424DE1" w14:textId="77777777" w:rsidR="003A53E5" w:rsidRPr="006B32D7" w:rsidRDefault="003A53E5" w:rsidP="00480034">
            <w:pPr>
              <w:rPr>
                <w:rFonts w:cstheme="minorHAnsi"/>
                <w:bCs/>
                <w:szCs w:val="20"/>
                <w:lang w:eastAsia="pl-PL"/>
              </w:rPr>
            </w:pPr>
            <w:r w:rsidRPr="006B32D7">
              <w:rPr>
                <w:rFonts w:cstheme="minorHAnsi"/>
                <w:bCs/>
                <w:szCs w:val="20"/>
                <w:lang w:eastAsia="pl-PL"/>
              </w:rPr>
              <w:t>6,15</w:t>
            </w:r>
          </w:p>
        </w:tc>
        <w:tc>
          <w:tcPr>
            <w:tcW w:w="969" w:type="pct"/>
            <w:gridSpan w:val="4"/>
            <w:tcBorders>
              <w:top w:val="dashed" w:sz="4" w:space="0" w:color="auto"/>
              <w:left w:val="nil"/>
              <w:bottom w:val="single" w:sz="12" w:space="0" w:color="auto"/>
              <w:right w:val="single" w:sz="12" w:space="0" w:color="000000"/>
            </w:tcBorders>
            <w:shd w:val="clear" w:color="auto" w:fill="auto"/>
            <w:noWrap/>
            <w:vAlign w:val="center"/>
          </w:tcPr>
          <w:p w14:paraId="48B29538" w14:textId="77777777" w:rsidR="003A53E5" w:rsidRPr="006B32D7" w:rsidRDefault="003A53E5" w:rsidP="00480034">
            <w:pPr>
              <w:rPr>
                <w:rFonts w:cstheme="minorHAnsi"/>
                <w:bCs/>
                <w:szCs w:val="20"/>
                <w:lang w:eastAsia="pl-PL"/>
              </w:rPr>
            </w:pPr>
          </w:p>
        </w:tc>
        <w:tc>
          <w:tcPr>
            <w:tcW w:w="1128" w:type="pct"/>
            <w:gridSpan w:val="3"/>
            <w:tcBorders>
              <w:top w:val="nil"/>
              <w:left w:val="nil"/>
              <w:bottom w:val="single" w:sz="12" w:space="0" w:color="auto"/>
              <w:right w:val="single" w:sz="12" w:space="0" w:color="auto"/>
            </w:tcBorders>
            <w:shd w:val="clear" w:color="auto" w:fill="auto"/>
            <w:vAlign w:val="center"/>
          </w:tcPr>
          <w:p w14:paraId="06134F14" w14:textId="77777777" w:rsidR="003A53E5" w:rsidRPr="006B32D7" w:rsidRDefault="003A53E5" w:rsidP="00480034">
            <w:pPr>
              <w:jc w:val="left"/>
              <w:rPr>
                <w:rFonts w:cstheme="minorHAnsi"/>
                <w:szCs w:val="20"/>
                <w:lang w:eastAsia="pl-PL"/>
              </w:rPr>
            </w:pPr>
          </w:p>
        </w:tc>
      </w:tr>
      <w:tr w:rsidR="003A53E5" w:rsidRPr="006B32D7" w14:paraId="683C42CB"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3A3E0D49" w14:textId="77777777" w:rsidR="003A53E5" w:rsidRPr="006B32D7" w:rsidRDefault="003A53E5" w:rsidP="00480034">
            <w:pPr>
              <w:rPr>
                <w:rFonts w:cstheme="minorHAnsi"/>
                <w:szCs w:val="20"/>
                <w:lang w:eastAsia="pl-PL"/>
              </w:rPr>
            </w:pPr>
            <w:r w:rsidRPr="006B32D7">
              <w:rPr>
                <w:rFonts w:cstheme="minorHAnsi"/>
                <w:szCs w:val="20"/>
                <w:lang w:eastAsia="pl-PL"/>
              </w:rPr>
              <w:t>kamień - ogólny</w:t>
            </w:r>
          </w:p>
        </w:tc>
        <w:tc>
          <w:tcPr>
            <w:tcW w:w="369" w:type="pct"/>
            <w:tcBorders>
              <w:top w:val="nil"/>
              <w:left w:val="nil"/>
              <w:bottom w:val="dashed" w:sz="4" w:space="0" w:color="auto"/>
              <w:right w:val="single" w:sz="12" w:space="0" w:color="000000"/>
            </w:tcBorders>
            <w:shd w:val="clear" w:color="auto" w:fill="auto"/>
            <w:noWrap/>
            <w:vAlign w:val="center"/>
          </w:tcPr>
          <w:p w14:paraId="799073EC" w14:textId="77777777" w:rsidR="003A53E5" w:rsidRPr="006B32D7" w:rsidRDefault="003A53E5" w:rsidP="00480034">
            <w:pPr>
              <w:rPr>
                <w:rFonts w:cstheme="minorHAnsi"/>
                <w:bCs/>
                <w:szCs w:val="20"/>
                <w:lang w:eastAsia="pl-PL"/>
              </w:rPr>
            </w:pPr>
            <w:r w:rsidRPr="006B32D7">
              <w:rPr>
                <w:rFonts w:cstheme="minorHAnsi"/>
                <w:bCs/>
                <w:szCs w:val="20"/>
                <w:lang w:eastAsia="pl-PL"/>
              </w:rPr>
              <w:t>1.26</w:t>
            </w:r>
          </w:p>
        </w:tc>
        <w:tc>
          <w:tcPr>
            <w:tcW w:w="1097" w:type="pct"/>
            <w:gridSpan w:val="4"/>
            <w:tcBorders>
              <w:top w:val="nil"/>
              <w:left w:val="nil"/>
              <w:bottom w:val="dashed" w:sz="4" w:space="0" w:color="auto"/>
              <w:right w:val="single" w:sz="12" w:space="0" w:color="000000"/>
            </w:tcBorders>
            <w:shd w:val="clear" w:color="auto" w:fill="auto"/>
            <w:noWrap/>
            <w:vAlign w:val="center"/>
          </w:tcPr>
          <w:p w14:paraId="35BC0CBC" w14:textId="77777777" w:rsidR="003A53E5" w:rsidRPr="006B32D7" w:rsidRDefault="003A53E5" w:rsidP="00480034">
            <w:pPr>
              <w:rPr>
                <w:rFonts w:cstheme="minorHAnsi"/>
                <w:bCs/>
                <w:szCs w:val="20"/>
                <w:lang w:eastAsia="pl-PL"/>
              </w:rPr>
            </w:pPr>
            <w:r w:rsidRPr="006B32D7">
              <w:rPr>
                <w:rFonts w:cstheme="minorHAnsi"/>
                <w:bCs/>
                <w:szCs w:val="20"/>
                <w:lang w:eastAsia="pl-PL"/>
              </w:rPr>
              <w:t>0.073</w:t>
            </w:r>
          </w:p>
        </w:tc>
        <w:tc>
          <w:tcPr>
            <w:tcW w:w="969" w:type="pct"/>
            <w:gridSpan w:val="4"/>
            <w:tcBorders>
              <w:top w:val="nil"/>
              <w:left w:val="nil"/>
              <w:bottom w:val="dashed" w:sz="4" w:space="0" w:color="auto"/>
              <w:right w:val="single" w:sz="12" w:space="0" w:color="000000"/>
            </w:tcBorders>
            <w:shd w:val="clear" w:color="auto" w:fill="auto"/>
            <w:noWrap/>
            <w:vAlign w:val="center"/>
          </w:tcPr>
          <w:p w14:paraId="0A4166A3" w14:textId="77777777" w:rsidR="003A53E5" w:rsidRPr="006B32D7" w:rsidRDefault="003A53E5" w:rsidP="00480034">
            <w:pPr>
              <w:rPr>
                <w:rFonts w:cstheme="minorHAnsi"/>
                <w:bCs/>
                <w:szCs w:val="20"/>
                <w:lang w:eastAsia="pl-PL"/>
              </w:rPr>
            </w:pPr>
            <w:r w:rsidRPr="006B32D7">
              <w:rPr>
                <w:rFonts w:cstheme="minorHAnsi"/>
                <w:bCs/>
                <w:szCs w:val="20"/>
                <w:lang w:eastAsia="pl-PL"/>
              </w:rPr>
              <w:t>0,079</w:t>
            </w:r>
          </w:p>
        </w:tc>
        <w:tc>
          <w:tcPr>
            <w:tcW w:w="1128" w:type="pct"/>
            <w:gridSpan w:val="3"/>
            <w:tcBorders>
              <w:top w:val="nil"/>
              <w:left w:val="nil"/>
              <w:bottom w:val="dashed" w:sz="4" w:space="0" w:color="auto"/>
              <w:right w:val="single" w:sz="12" w:space="0" w:color="auto"/>
            </w:tcBorders>
            <w:shd w:val="clear" w:color="auto" w:fill="auto"/>
            <w:vAlign w:val="center"/>
          </w:tcPr>
          <w:p w14:paraId="0A0B22A1" w14:textId="77777777" w:rsidR="003A53E5" w:rsidRPr="006B32D7" w:rsidRDefault="003A53E5" w:rsidP="00480034">
            <w:pPr>
              <w:jc w:val="left"/>
              <w:rPr>
                <w:rFonts w:cstheme="minorHAnsi"/>
                <w:szCs w:val="20"/>
                <w:lang w:eastAsia="pl-PL"/>
              </w:rPr>
            </w:pPr>
          </w:p>
        </w:tc>
      </w:tr>
      <w:tr w:rsidR="003A53E5" w:rsidRPr="006B32D7" w14:paraId="0E7D7A4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6ADB4A73" w14:textId="77777777" w:rsidR="003A53E5" w:rsidRPr="006B32D7" w:rsidRDefault="003A53E5" w:rsidP="00480034">
            <w:pPr>
              <w:rPr>
                <w:rFonts w:cstheme="minorHAnsi"/>
                <w:szCs w:val="20"/>
                <w:lang w:eastAsia="pl-PL"/>
              </w:rPr>
            </w:pPr>
            <w:r w:rsidRPr="006B32D7">
              <w:rPr>
                <w:rFonts w:cstheme="minorHAnsi"/>
                <w:szCs w:val="20"/>
                <w:lang w:eastAsia="pl-PL"/>
              </w:rPr>
              <w:t>granit</w:t>
            </w:r>
          </w:p>
        </w:tc>
        <w:tc>
          <w:tcPr>
            <w:tcW w:w="369" w:type="pct"/>
            <w:tcBorders>
              <w:top w:val="nil"/>
              <w:left w:val="nil"/>
              <w:bottom w:val="dashed" w:sz="4" w:space="0" w:color="auto"/>
              <w:right w:val="single" w:sz="4" w:space="0" w:color="000000"/>
            </w:tcBorders>
            <w:shd w:val="clear" w:color="auto" w:fill="auto"/>
            <w:noWrap/>
            <w:vAlign w:val="center"/>
          </w:tcPr>
          <w:p w14:paraId="79C3FC69" w14:textId="77777777" w:rsidR="003A53E5" w:rsidRPr="006B32D7" w:rsidRDefault="003A53E5" w:rsidP="00480034">
            <w:pPr>
              <w:rPr>
                <w:rFonts w:cstheme="minorHAnsi"/>
                <w:bCs/>
                <w:szCs w:val="20"/>
                <w:lang w:eastAsia="pl-PL"/>
              </w:rPr>
            </w:pPr>
            <w:r w:rsidRPr="006B32D7">
              <w:rPr>
                <w:rFonts w:cstheme="minorHAnsi"/>
                <w:bCs/>
                <w:szCs w:val="20"/>
                <w:lang w:eastAsia="pl-PL"/>
              </w:rPr>
              <w:t>11,00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EB731DE" w14:textId="77777777" w:rsidR="003A53E5" w:rsidRPr="006B32D7" w:rsidRDefault="003A53E5" w:rsidP="00480034">
            <w:pPr>
              <w:rPr>
                <w:rFonts w:cstheme="minorHAnsi"/>
                <w:bCs/>
                <w:szCs w:val="20"/>
                <w:lang w:eastAsia="pl-PL"/>
              </w:rPr>
            </w:pPr>
            <w:r w:rsidRPr="006B32D7">
              <w:rPr>
                <w:rFonts w:cstheme="minorHAnsi"/>
                <w:bCs/>
                <w:szCs w:val="20"/>
                <w:lang w:eastAsia="pl-PL"/>
              </w:rPr>
              <w:t>0,64</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0500F6E1" w14:textId="77777777" w:rsidR="003A53E5" w:rsidRPr="006B32D7" w:rsidRDefault="003A53E5" w:rsidP="00480034">
            <w:pPr>
              <w:rPr>
                <w:rFonts w:cstheme="minorHAnsi"/>
                <w:bCs/>
                <w:szCs w:val="20"/>
                <w:lang w:eastAsia="pl-PL"/>
              </w:rPr>
            </w:pPr>
            <w:r w:rsidRPr="006B32D7">
              <w:rPr>
                <w:rFonts w:cstheme="minorHAnsi"/>
                <w:bCs/>
                <w:szCs w:val="20"/>
                <w:lang w:eastAsia="pl-PL"/>
              </w:rPr>
              <w:t>0,70</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110BD881" w14:textId="77777777" w:rsidR="003A53E5" w:rsidRPr="006B32D7" w:rsidRDefault="003A53E5" w:rsidP="00480034">
            <w:pPr>
              <w:jc w:val="left"/>
              <w:rPr>
                <w:rFonts w:cstheme="minorHAnsi"/>
                <w:szCs w:val="20"/>
                <w:lang w:eastAsia="pl-PL"/>
              </w:rPr>
            </w:pPr>
          </w:p>
        </w:tc>
      </w:tr>
      <w:tr w:rsidR="003A53E5" w:rsidRPr="006B32D7" w14:paraId="0C46BDFF"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7EC885C0" w14:textId="77777777" w:rsidR="003A53E5" w:rsidRPr="006B32D7" w:rsidRDefault="003A53E5" w:rsidP="00480034">
            <w:pPr>
              <w:rPr>
                <w:rFonts w:cstheme="minorHAnsi"/>
                <w:szCs w:val="20"/>
                <w:lang w:eastAsia="pl-PL"/>
              </w:rPr>
            </w:pPr>
            <w:r w:rsidRPr="006B32D7">
              <w:rPr>
                <w:rFonts w:cstheme="minorHAnsi"/>
                <w:szCs w:val="20"/>
                <w:lang w:eastAsia="pl-PL"/>
              </w:rPr>
              <w:t>skała piaskowo-wapienna</w:t>
            </w:r>
          </w:p>
        </w:tc>
        <w:tc>
          <w:tcPr>
            <w:tcW w:w="369" w:type="pct"/>
            <w:tcBorders>
              <w:top w:val="nil"/>
              <w:left w:val="nil"/>
              <w:bottom w:val="dashed" w:sz="4" w:space="0" w:color="auto"/>
              <w:right w:val="single" w:sz="4" w:space="0" w:color="000000"/>
            </w:tcBorders>
            <w:shd w:val="clear" w:color="auto" w:fill="auto"/>
            <w:noWrap/>
            <w:vAlign w:val="center"/>
          </w:tcPr>
          <w:p w14:paraId="6DC00B09" w14:textId="77777777" w:rsidR="003A53E5" w:rsidRPr="006B32D7" w:rsidRDefault="003A53E5" w:rsidP="00480034">
            <w:pPr>
              <w:rPr>
                <w:rFonts w:cstheme="minorHAnsi"/>
                <w:bCs/>
                <w:szCs w:val="20"/>
                <w:lang w:eastAsia="pl-PL"/>
              </w:rPr>
            </w:pPr>
            <w:r w:rsidRPr="006B32D7">
              <w:rPr>
                <w:rFonts w:cstheme="minorHAnsi"/>
                <w:bCs/>
                <w:szCs w:val="20"/>
                <w:lang w:eastAsia="pl-PL"/>
              </w:rPr>
              <w:t>1,50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B7454DF" w14:textId="77777777" w:rsidR="003A53E5" w:rsidRPr="006B32D7" w:rsidRDefault="003A53E5" w:rsidP="00480034">
            <w:pPr>
              <w:rPr>
                <w:rFonts w:cstheme="minorHAnsi"/>
                <w:bCs/>
                <w:szCs w:val="20"/>
                <w:lang w:eastAsia="pl-PL"/>
              </w:rPr>
            </w:pPr>
            <w:r w:rsidRPr="006B32D7">
              <w:rPr>
                <w:rFonts w:cstheme="minorHAnsi"/>
                <w:bCs/>
                <w:szCs w:val="20"/>
                <w:lang w:eastAsia="pl-PL"/>
              </w:rPr>
              <w:t>0,087</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8E8F1EA" w14:textId="77777777" w:rsidR="003A53E5" w:rsidRPr="006B32D7" w:rsidRDefault="003A53E5" w:rsidP="00480034">
            <w:pPr>
              <w:rPr>
                <w:rFonts w:cstheme="minorHAnsi"/>
                <w:bCs/>
                <w:szCs w:val="20"/>
                <w:lang w:eastAsia="pl-PL"/>
              </w:rPr>
            </w:pPr>
            <w:r w:rsidRPr="006B32D7">
              <w:rPr>
                <w:rFonts w:cstheme="minorHAnsi"/>
                <w:bCs/>
                <w:szCs w:val="20"/>
                <w:lang w:eastAsia="pl-PL"/>
              </w:rPr>
              <w:t>0,09</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B955E12" w14:textId="77777777" w:rsidR="003A53E5" w:rsidRPr="006B32D7" w:rsidRDefault="003A53E5" w:rsidP="00480034">
            <w:pPr>
              <w:jc w:val="left"/>
              <w:rPr>
                <w:rFonts w:cstheme="minorHAnsi"/>
                <w:szCs w:val="20"/>
                <w:lang w:eastAsia="pl-PL"/>
              </w:rPr>
            </w:pPr>
          </w:p>
        </w:tc>
      </w:tr>
      <w:tr w:rsidR="003A53E5" w:rsidRPr="006B32D7" w14:paraId="3BE5058D"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0F390DE" w14:textId="77777777" w:rsidR="003A53E5" w:rsidRPr="006B32D7" w:rsidRDefault="003A53E5" w:rsidP="00480034">
            <w:pPr>
              <w:rPr>
                <w:rFonts w:cstheme="minorHAnsi"/>
                <w:szCs w:val="20"/>
                <w:lang w:eastAsia="pl-PL"/>
              </w:rPr>
            </w:pPr>
            <w:r w:rsidRPr="006B32D7">
              <w:rPr>
                <w:rFonts w:cstheme="minorHAnsi"/>
                <w:szCs w:val="20"/>
                <w:lang w:eastAsia="pl-PL"/>
              </w:rPr>
              <w:t>marmur</w:t>
            </w:r>
          </w:p>
        </w:tc>
        <w:tc>
          <w:tcPr>
            <w:tcW w:w="369" w:type="pct"/>
            <w:tcBorders>
              <w:top w:val="nil"/>
              <w:left w:val="nil"/>
              <w:bottom w:val="dashed" w:sz="4" w:space="0" w:color="auto"/>
              <w:right w:val="single" w:sz="4" w:space="0" w:color="000000"/>
            </w:tcBorders>
            <w:shd w:val="clear" w:color="auto" w:fill="auto"/>
            <w:noWrap/>
            <w:vAlign w:val="center"/>
          </w:tcPr>
          <w:p w14:paraId="6B095516" w14:textId="77777777" w:rsidR="003A53E5" w:rsidRPr="006B32D7" w:rsidRDefault="003A53E5" w:rsidP="00480034">
            <w:pPr>
              <w:rPr>
                <w:rFonts w:cstheme="minorHAnsi"/>
                <w:bCs/>
                <w:szCs w:val="20"/>
                <w:lang w:eastAsia="pl-PL"/>
              </w:rPr>
            </w:pPr>
            <w:r w:rsidRPr="006B32D7">
              <w:rPr>
                <w:rFonts w:cstheme="minorHAnsi"/>
                <w:bCs/>
                <w:szCs w:val="20"/>
                <w:lang w:eastAsia="pl-PL"/>
              </w:rPr>
              <w:t>2,00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0120EEC" w14:textId="77777777" w:rsidR="003A53E5" w:rsidRPr="006B32D7" w:rsidRDefault="003A53E5" w:rsidP="00480034">
            <w:pPr>
              <w:rPr>
                <w:rFonts w:cstheme="minorHAnsi"/>
                <w:bCs/>
                <w:szCs w:val="20"/>
                <w:lang w:eastAsia="pl-PL"/>
              </w:rPr>
            </w:pPr>
            <w:r w:rsidRPr="006B32D7">
              <w:rPr>
                <w:rFonts w:cstheme="minorHAnsi"/>
                <w:bCs/>
                <w:szCs w:val="20"/>
                <w:lang w:eastAsia="pl-PL"/>
              </w:rPr>
              <w:t>0,116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2FD35D29" w14:textId="77777777" w:rsidR="003A53E5" w:rsidRPr="006B32D7" w:rsidRDefault="003A53E5" w:rsidP="00480034">
            <w:pPr>
              <w:rPr>
                <w:rFonts w:cstheme="minorHAnsi"/>
                <w:bCs/>
                <w:szCs w:val="20"/>
                <w:lang w:eastAsia="pl-PL"/>
              </w:rPr>
            </w:pPr>
            <w:r w:rsidRPr="006B32D7">
              <w:rPr>
                <w:rFonts w:cstheme="minorHAnsi"/>
                <w:bCs/>
                <w:szCs w:val="20"/>
                <w:lang w:eastAsia="pl-PL"/>
              </w:rPr>
              <w:t>0,13</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AA9B72C" w14:textId="77777777" w:rsidR="003A53E5" w:rsidRPr="006B32D7" w:rsidRDefault="003A53E5" w:rsidP="00480034">
            <w:pPr>
              <w:jc w:val="left"/>
              <w:rPr>
                <w:rFonts w:cstheme="minorHAnsi"/>
                <w:szCs w:val="20"/>
                <w:lang w:eastAsia="pl-PL"/>
              </w:rPr>
            </w:pPr>
          </w:p>
        </w:tc>
      </w:tr>
      <w:tr w:rsidR="003A53E5" w:rsidRPr="006B32D7" w14:paraId="5BF84BD2"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C12C1A5" w14:textId="77777777" w:rsidR="003A53E5" w:rsidRPr="006B32D7" w:rsidRDefault="003A53E5" w:rsidP="00480034">
            <w:pPr>
              <w:rPr>
                <w:rFonts w:cstheme="minorHAnsi"/>
                <w:szCs w:val="20"/>
                <w:lang w:eastAsia="pl-PL"/>
              </w:rPr>
            </w:pPr>
            <w:r w:rsidRPr="006B32D7">
              <w:rPr>
                <w:rFonts w:cstheme="minorHAnsi"/>
                <w:szCs w:val="20"/>
                <w:lang w:eastAsia="pl-PL"/>
              </w:rPr>
              <w:t>płytka marmurowa</w:t>
            </w:r>
          </w:p>
        </w:tc>
        <w:tc>
          <w:tcPr>
            <w:tcW w:w="369" w:type="pct"/>
            <w:tcBorders>
              <w:top w:val="nil"/>
              <w:left w:val="nil"/>
              <w:bottom w:val="dashed" w:sz="4" w:space="0" w:color="auto"/>
              <w:right w:val="single" w:sz="4" w:space="0" w:color="000000"/>
            </w:tcBorders>
            <w:shd w:val="clear" w:color="auto" w:fill="auto"/>
            <w:noWrap/>
            <w:vAlign w:val="center"/>
          </w:tcPr>
          <w:p w14:paraId="569BC576" w14:textId="77777777" w:rsidR="003A53E5" w:rsidRPr="006B32D7" w:rsidRDefault="003A53E5" w:rsidP="00480034">
            <w:pPr>
              <w:rPr>
                <w:rFonts w:cstheme="minorHAnsi"/>
                <w:bCs/>
                <w:szCs w:val="20"/>
                <w:lang w:eastAsia="pl-PL"/>
              </w:rPr>
            </w:pPr>
            <w:r w:rsidRPr="006B32D7">
              <w:rPr>
                <w:rFonts w:cstheme="minorHAnsi"/>
                <w:bCs/>
                <w:szCs w:val="20"/>
                <w:lang w:eastAsia="pl-PL"/>
              </w:rPr>
              <w:t>3,33</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0F316A3" w14:textId="77777777" w:rsidR="003A53E5" w:rsidRPr="006B32D7" w:rsidRDefault="003A53E5" w:rsidP="00480034">
            <w:pPr>
              <w:rPr>
                <w:rFonts w:cstheme="minorHAnsi"/>
                <w:bCs/>
                <w:szCs w:val="20"/>
                <w:lang w:eastAsia="pl-PL"/>
              </w:rPr>
            </w:pPr>
            <w:r w:rsidRPr="006B32D7">
              <w:rPr>
                <w:rFonts w:cstheme="minorHAnsi"/>
                <w:bCs/>
                <w:szCs w:val="20"/>
                <w:lang w:eastAsia="pl-PL"/>
              </w:rPr>
              <w:t>0,192</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8B82BBA" w14:textId="77777777" w:rsidR="003A53E5" w:rsidRPr="006B32D7" w:rsidRDefault="003A53E5" w:rsidP="00480034">
            <w:pPr>
              <w:rPr>
                <w:rFonts w:cstheme="minorHAnsi"/>
                <w:bCs/>
                <w:szCs w:val="20"/>
                <w:lang w:eastAsia="pl-PL"/>
              </w:rPr>
            </w:pPr>
            <w:r w:rsidRPr="006B32D7">
              <w:rPr>
                <w:rFonts w:cstheme="minorHAnsi"/>
                <w:bCs/>
                <w:szCs w:val="20"/>
                <w:lang w:eastAsia="pl-PL"/>
              </w:rPr>
              <w:t>0,21</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C726778" w14:textId="77777777" w:rsidR="003A53E5" w:rsidRPr="006B32D7" w:rsidRDefault="003A53E5" w:rsidP="00480034">
            <w:pPr>
              <w:jc w:val="left"/>
              <w:rPr>
                <w:rFonts w:cstheme="minorHAnsi"/>
                <w:szCs w:val="20"/>
                <w:lang w:eastAsia="pl-PL"/>
              </w:rPr>
            </w:pPr>
          </w:p>
        </w:tc>
      </w:tr>
      <w:tr w:rsidR="003A53E5" w:rsidRPr="006B32D7" w14:paraId="5D689A90"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5F81A056" w14:textId="77777777" w:rsidR="003A53E5" w:rsidRPr="006B32D7" w:rsidRDefault="003A53E5" w:rsidP="00480034">
            <w:pPr>
              <w:rPr>
                <w:rFonts w:cstheme="minorHAnsi"/>
                <w:szCs w:val="20"/>
                <w:lang w:eastAsia="pl-PL"/>
              </w:rPr>
            </w:pPr>
            <w:r w:rsidRPr="006B32D7">
              <w:rPr>
                <w:rFonts w:cstheme="minorHAnsi"/>
                <w:szCs w:val="20"/>
                <w:lang w:eastAsia="pl-PL"/>
              </w:rPr>
              <w:t>piaskowiec</w:t>
            </w:r>
          </w:p>
        </w:tc>
        <w:tc>
          <w:tcPr>
            <w:tcW w:w="369" w:type="pct"/>
            <w:tcBorders>
              <w:top w:val="nil"/>
              <w:left w:val="nil"/>
              <w:bottom w:val="dashed" w:sz="4" w:space="0" w:color="auto"/>
              <w:right w:val="single" w:sz="4" w:space="0" w:color="000000"/>
            </w:tcBorders>
            <w:shd w:val="clear" w:color="auto" w:fill="auto"/>
            <w:noWrap/>
            <w:vAlign w:val="center"/>
          </w:tcPr>
          <w:p w14:paraId="0AF0F669" w14:textId="77777777" w:rsidR="003A53E5" w:rsidRPr="006B32D7" w:rsidRDefault="003A53E5" w:rsidP="00480034">
            <w:pPr>
              <w:rPr>
                <w:rFonts w:cstheme="minorHAnsi"/>
                <w:bCs/>
                <w:szCs w:val="20"/>
                <w:lang w:eastAsia="pl-PL"/>
              </w:rPr>
            </w:pPr>
            <w:r w:rsidRPr="006B32D7">
              <w:rPr>
                <w:rFonts w:cstheme="minorHAnsi"/>
                <w:bCs/>
                <w:szCs w:val="20"/>
                <w:lang w:eastAsia="pl-PL"/>
              </w:rPr>
              <w:t>1.00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929D496" w14:textId="77777777" w:rsidR="003A53E5" w:rsidRPr="006B32D7" w:rsidRDefault="003A53E5" w:rsidP="00480034">
            <w:pPr>
              <w:rPr>
                <w:rFonts w:cstheme="minorHAnsi"/>
                <w:bCs/>
                <w:szCs w:val="20"/>
                <w:lang w:eastAsia="pl-PL"/>
              </w:rPr>
            </w:pPr>
            <w:r w:rsidRPr="006B32D7">
              <w:rPr>
                <w:rFonts w:cstheme="minorHAnsi"/>
                <w:bCs/>
                <w:szCs w:val="20"/>
                <w:lang w:eastAsia="pl-PL"/>
              </w:rPr>
              <w:t>0.058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4CD7268" w14:textId="77777777" w:rsidR="003A53E5" w:rsidRPr="006B32D7" w:rsidRDefault="003A53E5" w:rsidP="00480034">
            <w:pPr>
              <w:rPr>
                <w:rFonts w:cstheme="minorHAnsi"/>
                <w:bCs/>
                <w:szCs w:val="20"/>
                <w:lang w:eastAsia="pl-PL"/>
              </w:rPr>
            </w:pPr>
            <w:r w:rsidRPr="006B32D7">
              <w:rPr>
                <w:rFonts w:cstheme="minorHAnsi"/>
                <w:bCs/>
                <w:szCs w:val="20"/>
                <w:lang w:eastAsia="pl-PL"/>
              </w:rPr>
              <w:t>0,06</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48AAD98C" w14:textId="77777777" w:rsidR="003A53E5" w:rsidRPr="006B32D7" w:rsidRDefault="003A53E5" w:rsidP="00480034">
            <w:pPr>
              <w:jc w:val="left"/>
              <w:rPr>
                <w:rFonts w:cstheme="minorHAnsi"/>
                <w:szCs w:val="20"/>
                <w:lang w:eastAsia="pl-PL"/>
              </w:rPr>
            </w:pPr>
          </w:p>
        </w:tc>
      </w:tr>
      <w:tr w:rsidR="003A53E5" w:rsidRPr="006B32D7" w14:paraId="048C6B88"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0FE63D4" w14:textId="77777777" w:rsidR="003A53E5" w:rsidRPr="006B32D7" w:rsidRDefault="003A53E5" w:rsidP="00480034">
            <w:pPr>
              <w:rPr>
                <w:rFonts w:cstheme="minorHAnsi"/>
                <w:szCs w:val="20"/>
                <w:lang w:eastAsia="pl-PL"/>
              </w:rPr>
            </w:pPr>
            <w:r w:rsidRPr="006B32D7">
              <w:rPr>
                <w:rFonts w:cstheme="minorHAnsi"/>
                <w:szCs w:val="20"/>
                <w:lang w:eastAsia="pl-PL"/>
              </w:rPr>
              <w:t>łupek</w:t>
            </w:r>
          </w:p>
        </w:tc>
        <w:tc>
          <w:tcPr>
            <w:tcW w:w="369" w:type="pct"/>
            <w:tcBorders>
              <w:top w:val="nil"/>
              <w:left w:val="nil"/>
              <w:bottom w:val="dashed" w:sz="4" w:space="0" w:color="auto"/>
              <w:right w:val="single" w:sz="4" w:space="0" w:color="000000"/>
            </w:tcBorders>
            <w:shd w:val="clear" w:color="auto" w:fill="auto"/>
            <w:noWrap/>
            <w:vAlign w:val="center"/>
          </w:tcPr>
          <w:p w14:paraId="0A486382" w14:textId="77777777" w:rsidR="003A53E5" w:rsidRPr="006B32D7" w:rsidRDefault="003A53E5" w:rsidP="00480034">
            <w:pPr>
              <w:rPr>
                <w:rFonts w:cstheme="minorHAnsi"/>
                <w:bCs/>
                <w:szCs w:val="20"/>
                <w:lang w:eastAsia="pl-PL"/>
              </w:rPr>
            </w:pPr>
            <w:r w:rsidRPr="006B32D7">
              <w:rPr>
                <w:rFonts w:cstheme="minorHAnsi"/>
                <w:bCs/>
                <w:szCs w:val="20"/>
                <w:lang w:eastAsia="pl-PL"/>
              </w:rPr>
              <w:t>0,03</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161E1B24" w14:textId="77777777" w:rsidR="003A53E5" w:rsidRPr="006B32D7" w:rsidRDefault="003A53E5" w:rsidP="00480034">
            <w:pPr>
              <w:rPr>
                <w:rFonts w:cstheme="minorHAnsi"/>
                <w:bCs/>
                <w:szCs w:val="20"/>
                <w:lang w:eastAsia="pl-PL"/>
              </w:rPr>
            </w:pPr>
            <w:r w:rsidRPr="006B32D7">
              <w:rPr>
                <w:rFonts w:cstheme="minorHAnsi"/>
                <w:bCs/>
                <w:szCs w:val="20"/>
                <w:lang w:eastAsia="pl-PL"/>
              </w:rPr>
              <w:t>0,002</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1C03EE4D" w14:textId="77777777" w:rsidR="003A53E5" w:rsidRPr="006B32D7" w:rsidRDefault="003A53E5" w:rsidP="00480034">
            <w:pPr>
              <w:rPr>
                <w:rFonts w:cstheme="minorHAnsi"/>
                <w:bCs/>
                <w:szCs w:val="20"/>
                <w:lang w:eastAsia="pl-PL"/>
              </w:rPr>
            </w:pPr>
            <w:r w:rsidRPr="006B32D7">
              <w:rPr>
                <w:rFonts w:cstheme="minorHAnsi"/>
                <w:bCs/>
                <w:szCs w:val="20"/>
                <w:lang w:eastAsia="pl-PL"/>
              </w:rPr>
              <w:t>0,002</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DD9B89E" w14:textId="77777777" w:rsidR="003A53E5" w:rsidRPr="006B32D7" w:rsidRDefault="003A53E5" w:rsidP="00480034">
            <w:pPr>
              <w:jc w:val="left"/>
              <w:rPr>
                <w:rFonts w:cstheme="minorHAnsi"/>
                <w:szCs w:val="20"/>
                <w:lang w:eastAsia="pl-PL"/>
              </w:rPr>
            </w:pPr>
          </w:p>
        </w:tc>
      </w:tr>
      <w:tr w:rsidR="003A53E5" w:rsidRPr="006B32D7" w14:paraId="1AE5FE89"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1A05E3A0" w14:textId="77777777" w:rsidR="003A53E5" w:rsidRPr="006B32D7" w:rsidRDefault="003A53E5" w:rsidP="00480034">
            <w:pPr>
              <w:rPr>
                <w:rFonts w:cstheme="minorHAnsi"/>
                <w:szCs w:val="20"/>
                <w:lang w:eastAsia="pl-PL"/>
              </w:rPr>
            </w:pPr>
            <w:r w:rsidRPr="006B32D7">
              <w:rPr>
                <w:rFonts w:cstheme="minorHAnsi"/>
                <w:szCs w:val="20"/>
                <w:lang w:eastAsia="pl-PL"/>
              </w:rPr>
              <w:t>łupek</w:t>
            </w:r>
          </w:p>
        </w:tc>
        <w:tc>
          <w:tcPr>
            <w:tcW w:w="369" w:type="pct"/>
            <w:tcBorders>
              <w:top w:val="nil"/>
              <w:left w:val="nil"/>
              <w:bottom w:val="single" w:sz="12" w:space="0" w:color="auto"/>
              <w:right w:val="single" w:sz="4" w:space="0" w:color="000000"/>
            </w:tcBorders>
            <w:shd w:val="clear" w:color="auto" w:fill="auto"/>
            <w:noWrap/>
            <w:vAlign w:val="center"/>
          </w:tcPr>
          <w:p w14:paraId="6EFA32D6" w14:textId="77777777" w:rsidR="003A53E5" w:rsidRPr="006B32D7" w:rsidRDefault="003A53E5" w:rsidP="00480034">
            <w:pPr>
              <w:rPr>
                <w:rFonts w:cstheme="minorHAnsi"/>
                <w:bCs/>
                <w:szCs w:val="20"/>
                <w:lang w:eastAsia="pl-PL"/>
              </w:rPr>
            </w:pPr>
            <w:r w:rsidRPr="006B32D7">
              <w:rPr>
                <w:rFonts w:cstheme="minorHAnsi"/>
                <w:bCs/>
                <w:szCs w:val="20"/>
                <w:lang w:eastAsia="pl-PL"/>
              </w:rPr>
              <w:t>0.1 to 1.0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0F7D210C" w14:textId="77777777" w:rsidR="003A53E5" w:rsidRPr="006B32D7" w:rsidRDefault="003A53E5" w:rsidP="00480034">
            <w:pPr>
              <w:rPr>
                <w:rFonts w:cstheme="minorHAnsi"/>
                <w:bCs/>
                <w:szCs w:val="20"/>
                <w:lang w:eastAsia="pl-PL"/>
              </w:rPr>
            </w:pPr>
            <w:r w:rsidRPr="006B32D7">
              <w:rPr>
                <w:rFonts w:cstheme="minorHAnsi"/>
                <w:bCs/>
                <w:szCs w:val="20"/>
                <w:lang w:eastAsia="pl-PL"/>
              </w:rPr>
              <w:t>0.006 do 0.058</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4E699303" w14:textId="77777777" w:rsidR="003A53E5" w:rsidRPr="006B32D7" w:rsidRDefault="003A53E5" w:rsidP="00480034">
            <w:pPr>
              <w:rPr>
                <w:rFonts w:cstheme="minorHAnsi"/>
                <w:bCs/>
                <w:szCs w:val="20"/>
                <w:lang w:eastAsia="pl-PL"/>
              </w:rPr>
            </w:pPr>
            <w:r w:rsidRPr="006B32D7">
              <w:rPr>
                <w:rFonts w:cstheme="minorHAnsi"/>
                <w:bCs/>
                <w:szCs w:val="20"/>
                <w:lang w:eastAsia="pl-PL"/>
              </w:rPr>
              <w:t>0.007 do 0.063</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4339C922" w14:textId="77777777" w:rsidR="003A53E5" w:rsidRPr="006B32D7" w:rsidRDefault="003A53E5" w:rsidP="00480034">
            <w:pPr>
              <w:jc w:val="left"/>
              <w:rPr>
                <w:rFonts w:cstheme="minorHAnsi"/>
                <w:szCs w:val="20"/>
                <w:lang w:eastAsia="pl-PL"/>
              </w:rPr>
            </w:pPr>
          </w:p>
        </w:tc>
      </w:tr>
      <w:tr w:rsidR="009B53E5" w:rsidRPr="006B32D7" w14:paraId="3B868B2B" w14:textId="77777777" w:rsidTr="009B53E5">
        <w:trPr>
          <w:trHeight w:val="300"/>
        </w:trPr>
        <w:tc>
          <w:tcPr>
            <w:tcW w:w="1437" w:type="pct"/>
            <w:tcBorders>
              <w:top w:val="nil"/>
              <w:left w:val="single" w:sz="4" w:space="0" w:color="auto"/>
              <w:bottom w:val="single" w:sz="4" w:space="0" w:color="auto"/>
              <w:right w:val="single" w:sz="4" w:space="0" w:color="auto"/>
            </w:tcBorders>
            <w:shd w:val="clear" w:color="auto" w:fill="auto"/>
            <w:vAlign w:val="center"/>
          </w:tcPr>
          <w:p w14:paraId="046297CD" w14:textId="3F7150DA" w:rsidR="009B53E5" w:rsidRPr="006B32D7" w:rsidRDefault="009B53E5" w:rsidP="009B53E5">
            <w:pPr>
              <w:rPr>
                <w:rFonts w:cstheme="minorHAnsi"/>
                <w:szCs w:val="20"/>
                <w:lang w:eastAsia="pl-PL"/>
              </w:rPr>
            </w:pPr>
            <w:ins w:id="47" w:author="Autor">
              <w:r w:rsidRPr="009E6F94">
                <w:rPr>
                  <w:rFonts w:ascii="Calibri" w:eastAsia="Times New Roman" w:hAnsi="Calibri" w:cs="Calibri"/>
                  <w:color w:val="000000"/>
                  <w:lang w:eastAsia="pl-PL"/>
                </w:rPr>
                <w:t>Drewno - średnia wartość</w:t>
              </w:r>
            </w:ins>
            <w:del w:id="48" w:author="Autor">
              <w:r w:rsidRPr="006B32D7" w:rsidDel="00491AA6">
                <w:rPr>
                  <w:rFonts w:cstheme="minorHAnsi"/>
                  <w:szCs w:val="20"/>
                  <w:lang w:eastAsia="pl-PL"/>
                </w:rPr>
                <w:delText>Drewno - ogólne</w:delText>
              </w:r>
            </w:del>
          </w:p>
        </w:tc>
        <w:tc>
          <w:tcPr>
            <w:tcW w:w="369" w:type="pct"/>
            <w:tcBorders>
              <w:top w:val="nil"/>
              <w:left w:val="nil"/>
              <w:bottom w:val="dashed" w:sz="4" w:space="0" w:color="auto"/>
              <w:right w:val="single" w:sz="12" w:space="0" w:color="000000"/>
            </w:tcBorders>
            <w:shd w:val="clear" w:color="auto" w:fill="auto"/>
            <w:noWrap/>
            <w:vAlign w:val="center"/>
          </w:tcPr>
          <w:p w14:paraId="556658A1" w14:textId="77777777" w:rsidR="009B53E5" w:rsidRPr="006B32D7" w:rsidRDefault="009B53E5" w:rsidP="009B53E5">
            <w:pPr>
              <w:rPr>
                <w:rFonts w:cstheme="minorHAnsi"/>
                <w:bCs/>
                <w:szCs w:val="20"/>
                <w:lang w:eastAsia="pl-PL"/>
              </w:rPr>
            </w:pPr>
            <w:r w:rsidRPr="006B32D7">
              <w:rPr>
                <w:rFonts w:cstheme="minorHAnsi"/>
                <w:bCs/>
                <w:szCs w:val="20"/>
                <w:lang w:eastAsia="pl-PL"/>
              </w:rPr>
              <w:t>10,00</w:t>
            </w:r>
          </w:p>
        </w:tc>
        <w:tc>
          <w:tcPr>
            <w:tcW w:w="1097" w:type="pct"/>
            <w:gridSpan w:val="4"/>
            <w:tcBorders>
              <w:top w:val="single" w:sz="12" w:space="0" w:color="auto"/>
              <w:left w:val="nil"/>
              <w:bottom w:val="dashed" w:sz="4" w:space="0" w:color="auto"/>
              <w:right w:val="single" w:sz="12" w:space="0" w:color="000000"/>
            </w:tcBorders>
            <w:shd w:val="clear" w:color="auto" w:fill="auto"/>
            <w:noWrap/>
            <w:vAlign w:val="center"/>
          </w:tcPr>
          <w:p w14:paraId="52630B6D" w14:textId="0501E3D6" w:rsidR="009B53E5" w:rsidRPr="006B32D7" w:rsidRDefault="009B53E5" w:rsidP="009B53E5">
            <w:pPr>
              <w:rPr>
                <w:rFonts w:cstheme="minorHAnsi"/>
                <w:bCs/>
                <w:szCs w:val="20"/>
                <w:lang w:eastAsia="pl-PL"/>
              </w:rPr>
            </w:pPr>
            <w:del w:id="49" w:author="Autor">
              <w:r w:rsidRPr="006B32D7" w:rsidDel="009B53E5">
                <w:rPr>
                  <w:rFonts w:cstheme="minorHAnsi"/>
                  <w:bCs/>
                  <w:szCs w:val="20"/>
                  <w:lang w:eastAsia="pl-PL"/>
                </w:rPr>
                <w:delText>0,30</w:delText>
              </w:r>
              <w:r w:rsidRPr="006B32D7" w:rsidDel="009B53E5">
                <w:rPr>
                  <w:rFonts w:cstheme="minorHAnsi"/>
                  <w:bCs/>
                  <w:szCs w:val="20"/>
                  <w:vertAlign w:val="subscript"/>
                  <w:lang w:eastAsia="pl-PL"/>
                </w:rPr>
                <w:delText>fos</w:delText>
              </w:r>
              <w:r w:rsidRPr="006B32D7" w:rsidDel="009B53E5">
                <w:rPr>
                  <w:rFonts w:cstheme="minorHAnsi"/>
                  <w:bCs/>
                  <w:szCs w:val="20"/>
                  <w:lang w:eastAsia="pl-PL"/>
                </w:rPr>
                <w:delText>+0,41</w:delText>
              </w:r>
              <w:r w:rsidRPr="006B32D7" w:rsidDel="009B53E5">
                <w:rPr>
                  <w:rFonts w:cstheme="minorHAnsi"/>
                  <w:bCs/>
                  <w:szCs w:val="20"/>
                  <w:vertAlign w:val="subscript"/>
                  <w:lang w:eastAsia="pl-PL"/>
                </w:rPr>
                <w:delText>bio</w:delText>
              </w:r>
            </w:del>
          </w:p>
        </w:tc>
        <w:tc>
          <w:tcPr>
            <w:tcW w:w="969" w:type="pct"/>
            <w:gridSpan w:val="4"/>
            <w:tcBorders>
              <w:top w:val="nil"/>
              <w:left w:val="nil"/>
              <w:bottom w:val="single" w:sz="4" w:space="0" w:color="auto"/>
              <w:right w:val="single" w:sz="4" w:space="0" w:color="auto"/>
            </w:tcBorders>
            <w:shd w:val="clear" w:color="auto" w:fill="auto"/>
            <w:noWrap/>
            <w:vAlign w:val="center"/>
          </w:tcPr>
          <w:p w14:paraId="3CBA46DD" w14:textId="2866E339" w:rsidR="009B53E5" w:rsidRPr="006B32D7" w:rsidRDefault="009B53E5" w:rsidP="009B53E5">
            <w:pPr>
              <w:rPr>
                <w:rFonts w:cstheme="minorHAnsi"/>
                <w:bCs/>
                <w:szCs w:val="20"/>
                <w:lang w:eastAsia="pl-PL"/>
              </w:rPr>
            </w:pPr>
            <w:ins w:id="50" w:author="Autor">
              <w:r w:rsidRPr="009E6F94">
                <w:rPr>
                  <w:rFonts w:ascii="Calibri" w:eastAsia="Times New Roman" w:hAnsi="Calibri" w:cs="Calibri"/>
                  <w:color w:val="000000"/>
                  <w:lang w:eastAsia="pl-PL"/>
                </w:rPr>
                <w:t>0,49</w:t>
              </w:r>
            </w:ins>
            <w:del w:id="51" w:author="Autor">
              <w:r w:rsidRPr="006B32D7" w:rsidDel="00D75163">
                <w:rPr>
                  <w:rFonts w:cstheme="minorHAnsi"/>
                  <w:bCs/>
                  <w:szCs w:val="20"/>
                  <w:lang w:eastAsia="pl-PL"/>
                </w:rPr>
                <w:delText>0,31</w:delText>
              </w:r>
              <w:r w:rsidRPr="006B32D7" w:rsidDel="00D75163">
                <w:rPr>
                  <w:rFonts w:cstheme="minorHAnsi"/>
                  <w:bCs/>
                  <w:szCs w:val="20"/>
                  <w:vertAlign w:val="subscript"/>
                  <w:lang w:eastAsia="pl-PL"/>
                </w:rPr>
                <w:delText>fos</w:delText>
              </w:r>
              <w:r w:rsidRPr="006B32D7" w:rsidDel="00D75163">
                <w:rPr>
                  <w:rFonts w:cstheme="minorHAnsi"/>
                  <w:bCs/>
                  <w:szCs w:val="20"/>
                  <w:lang w:eastAsia="pl-PL"/>
                </w:rPr>
                <w:delText>+0,41</w:delText>
              </w:r>
              <w:r w:rsidRPr="006B32D7" w:rsidDel="00D75163">
                <w:rPr>
                  <w:rFonts w:cstheme="minorHAnsi"/>
                  <w:bCs/>
                  <w:szCs w:val="20"/>
                  <w:vertAlign w:val="subscript"/>
                  <w:lang w:eastAsia="pl-PL"/>
                </w:rPr>
                <w:delText>bio</w:delText>
              </w:r>
            </w:del>
          </w:p>
        </w:tc>
        <w:tc>
          <w:tcPr>
            <w:tcW w:w="1128" w:type="pct"/>
            <w:gridSpan w:val="3"/>
            <w:tcBorders>
              <w:top w:val="nil"/>
              <w:left w:val="nil"/>
              <w:bottom w:val="dashed" w:sz="4" w:space="0" w:color="auto"/>
              <w:right w:val="single" w:sz="12" w:space="0" w:color="auto"/>
            </w:tcBorders>
            <w:shd w:val="clear" w:color="auto" w:fill="auto"/>
            <w:vAlign w:val="center"/>
          </w:tcPr>
          <w:p w14:paraId="513D6633" w14:textId="77777777" w:rsidR="009B53E5" w:rsidRPr="006B32D7" w:rsidRDefault="009B53E5" w:rsidP="009B53E5">
            <w:pPr>
              <w:jc w:val="left"/>
              <w:rPr>
                <w:rFonts w:cstheme="minorHAnsi"/>
                <w:szCs w:val="20"/>
                <w:lang w:eastAsia="pl-PL"/>
              </w:rPr>
            </w:pPr>
          </w:p>
        </w:tc>
      </w:tr>
      <w:tr w:rsidR="009B53E5" w:rsidRPr="006B32D7" w14:paraId="718D3207" w14:textId="77777777" w:rsidTr="009B53E5">
        <w:trPr>
          <w:trHeight w:val="255"/>
        </w:trPr>
        <w:tc>
          <w:tcPr>
            <w:tcW w:w="1437" w:type="pct"/>
            <w:tcBorders>
              <w:top w:val="nil"/>
              <w:left w:val="single" w:sz="4" w:space="0" w:color="auto"/>
              <w:bottom w:val="single" w:sz="4" w:space="0" w:color="auto"/>
              <w:right w:val="single" w:sz="4" w:space="0" w:color="auto"/>
            </w:tcBorders>
            <w:shd w:val="clear" w:color="auto" w:fill="auto"/>
            <w:vAlign w:val="center"/>
          </w:tcPr>
          <w:p w14:paraId="3395C5E4" w14:textId="6252237A" w:rsidR="009B53E5" w:rsidRPr="006B32D7" w:rsidRDefault="009B53E5" w:rsidP="009B53E5">
            <w:pPr>
              <w:rPr>
                <w:rFonts w:cstheme="minorHAnsi"/>
                <w:szCs w:val="20"/>
                <w:lang w:eastAsia="pl-PL"/>
              </w:rPr>
            </w:pPr>
            <w:ins w:id="52" w:author="Autor">
              <w:r w:rsidRPr="009E6F94">
                <w:rPr>
                  <w:rFonts w:ascii="Calibri" w:eastAsia="Times New Roman" w:hAnsi="Calibri" w:cs="Calibri"/>
                  <w:color w:val="000000"/>
                  <w:lang w:eastAsia="pl-PL"/>
                </w:rPr>
                <w:t xml:space="preserve">Płyta wiórowa </w:t>
              </w:r>
            </w:ins>
            <w:del w:id="53" w:author="Autor">
              <w:r w:rsidRPr="006B32D7" w:rsidDel="00491AA6">
                <w:rPr>
                  <w:rFonts w:cstheme="minorHAnsi"/>
                  <w:szCs w:val="20"/>
                  <w:lang w:eastAsia="pl-PL"/>
                </w:rPr>
                <w:delText>drewno laminowane klejem</w:delText>
              </w:r>
            </w:del>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13D58A6E" w14:textId="77777777" w:rsidR="009B53E5" w:rsidRPr="006B32D7" w:rsidRDefault="009B53E5" w:rsidP="009B53E5">
            <w:pPr>
              <w:rPr>
                <w:rFonts w:cstheme="minorHAnsi"/>
                <w:bCs/>
                <w:szCs w:val="20"/>
                <w:lang w:eastAsia="pl-PL"/>
              </w:rPr>
            </w:pPr>
            <w:r w:rsidRPr="006B32D7">
              <w:rPr>
                <w:rFonts w:cstheme="minorHAnsi"/>
                <w:bCs/>
                <w:szCs w:val="20"/>
                <w:lang w:eastAsia="pl-PL"/>
              </w:rPr>
              <w:t>12,00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022C6632" w14:textId="348E4B34" w:rsidR="009B53E5" w:rsidRPr="006B32D7" w:rsidRDefault="009B53E5" w:rsidP="009B53E5">
            <w:pPr>
              <w:rPr>
                <w:rFonts w:cstheme="minorHAnsi"/>
                <w:bCs/>
                <w:szCs w:val="20"/>
                <w:lang w:eastAsia="pl-PL"/>
              </w:rPr>
            </w:pPr>
            <w:del w:id="54" w:author="Autor">
              <w:r w:rsidRPr="006B32D7" w:rsidDel="009B53E5">
                <w:rPr>
                  <w:rFonts w:cstheme="minorHAnsi"/>
                  <w:bCs/>
                  <w:szCs w:val="20"/>
                  <w:lang w:eastAsia="pl-PL"/>
                </w:rPr>
                <w:delText>0,39fos+0,45bio</w:delText>
              </w:r>
            </w:del>
          </w:p>
        </w:tc>
        <w:tc>
          <w:tcPr>
            <w:tcW w:w="969" w:type="pct"/>
            <w:gridSpan w:val="4"/>
            <w:tcBorders>
              <w:top w:val="nil"/>
              <w:left w:val="nil"/>
              <w:bottom w:val="single" w:sz="4" w:space="0" w:color="auto"/>
              <w:right w:val="single" w:sz="4" w:space="0" w:color="auto"/>
            </w:tcBorders>
            <w:shd w:val="clear" w:color="auto" w:fill="auto"/>
            <w:noWrap/>
            <w:vAlign w:val="center"/>
          </w:tcPr>
          <w:p w14:paraId="7C594388" w14:textId="2683A50C" w:rsidR="009B53E5" w:rsidRPr="006B32D7" w:rsidRDefault="009B53E5" w:rsidP="009B53E5">
            <w:pPr>
              <w:rPr>
                <w:rFonts w:cstheme="minorHAnsi"/>
                <w:bCs/>
                <w:szCs w:val="20"/>
                <w:lang w:eastAsia="pl-PL"/>
              </w:rPr>
            </w:pPr>
            <w:ins w:id="55" w:author="Autor">
              <w:r w:rsidRPr="009E6F94">
                <w:rPr>
                  <w:rFonts w:ascii="Calibri" w:eastAsia="Times New Roman" w:hAnsi="Calibri" w:cs="Calibri"/>
                  <w:color w:val="000000"/>
                  <w:lang w:eastAsia="pl-PL"/>
                </w:rPr>
                <w:t>0,40</w:t>
              </w:r>
            </w:ins>
            <w:del w:id="56" w:author="Autor">
              <w:r w:rsidRPr="006B32D7" w:rsidDel="00D75163">
                <w:rPr>
                  <w:rFonts w:cstheme="minorHAnsi"/>
                  <w:bCs/>
                  <w:szCs w:val="20"/>
                  <w:lang w:eastAsia="pl-PL"/>
                </w:rPr>
                <w:delText>0,42fos+0,45bio</w:delText>
              </w:r>
            </w:del>
          </w:p>
        </w:tc>
        <w:tc>
          <w:tcPr>
            <w:tcW w:w="1128" w:type="pct"/>
            <w:gridSpan w:val="3"/>
            <w:tcBorders>
              <w:top w:val="nil"/>
              <w:left w:val="nil"/>
              <w:bottom w:val="dashed" w:sz="4" w:space="0" w:color="auto"/>
              <w:right w:val="single" w:sz="12" w:space="0" w:color="auto"/>
            </w:tcBorders>
            <w:shd w:val="clear" w:color="auto" w:fill="auto"/>
            <w:vAlign w:val="center"/>
          </w:tcPr>
          <w:p w14:paraId="0780C188" w14:textId="77777777" w:rsidR="009B53E5" w:rsidRPr="006B32D7" w:rsidRDefault="009B53E5" w:rsidP="009B53E5">
            <w:pPr>
              <w:jc w:val="left"/>
              <w:rPr>
                <w:rFonts w:cstheme="minorHAnsi"/>
                <w:szCs w:val="20"/>
                <w:lang w:eastAsia="pl-PL"/>
              </w:rPr>
            </w:pPr>
          </w:p>
        </w:tc>
      </w:tr>
      <w:tr w:rsidR="009B53E5" w:rsidRPr="006B32D7" w14:paraId="73B8079F" w14:textId="77777777" w:rsidTr="009B53E5">
        <w:trPr>
          <w:trHeight w:val="255"/>
        </w:trPr>
        <w:tc>
          <w:tcPr>
            <w:tcW w:w="1437" w:type="pct"/>
            <w:tcBorders>
              <w:top w:val="nil"/>
              <w:left w:val="single" w:sz="4" w:space="0" w:color="auto"/>
              <w:bottom w:val="single" w:sz="4" w:space="0" w:color="auto"/>
              <w:right w:val="single" w:sz="4" w:space="0" w:color="auto"/>
            </w:tcBorders>
            <w:shd w:val="clear" w:color="auto" w:fill="auto"/>
            <w:vAlign w:val="center"/>
          </w:tcPr>
          <w:p w14:paraId="50C53C84" w14:textId="0ADC27E0" w:rsidR="009B53E5" w:rsidRPr="006B32D7" w:rsidRDefault="009B53E5" w:rsidP="009B53E5">
            <w:pPr>
              <w:rPr>
                <w:rFonts w:cstheme="minorHAnsi"/>
                <w:szCs w:val="20"/>
                <w:lang w:eastAsia="pl-PL"/>
              </w:rPr>
            </w:pPr>
            <w:ins w:id="57" w:author="Autor">
              <w:r w:rsidRPr="009E6F94">
                <w:rPr>
                  <w:rFonts w:ascii="Calibri" w:eastAsia="Times New Roman" w:hAnsi="Calibri" w:cs="Calibri"/>
                  <w:color w:val="000000"/>
                  <w:lang w:eastAsia="pl-PL"/>
                </w:rPr>
                <w:t>Drewno, system ram drewnianych z zamkniętym panelem (prefabrykowany)</w:t>
              </w:r>
            </w:ins>
            <w:del w:id="58" w:author="Autor">
              <w:r w:rsidRPr="006B32D7" w:rsidDel="00491AA6">
                <w:rPr>
                  <w:rFonts w:cstheme="minorHAnsi"/>
                  <w:szCs w:val="20"/>
                  <w:lang w:eastAsia="pl-PL"/>
                </w:rPr>
                <w:delText>płyta drewniana</w:delText>
              </w:r>
            </w:del>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39AF651A" w14:textId="77777777" w:rsidR="009B53E5" w:rsidRPr="006B32D7" w:rsidRDefault="009B53E5" w:rsidP="009B53E5">
            <w:pPr>
              <w:rPr>
                <w:rFonts w:cstheme="minorHAnsi"/>
                <w:bCs/>
                <w:szCs w:val="20"/>
                <w:lang w:eastAsia="pl-PL"/>
              </w:rPr>
            </w:pPr>
            <w:r w:rsidRPr="006B32D7">
              <w:rPr>
                <w:rFonts w:cstheme="minorHAnsi"/>
                <w:bCs/>
                <w:szCs w:val="20"/>
                <w:lang w:eastAsia="pl-PL"/>
              </w:rPr>
              <w:t>16,00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18C6656C" w14:textId="51E7E826" w:rsidR="009B53E5" w:rsidRPr="006B32D7" w:rsidRDefault="009B53E5" w:rsidP="009B53E5">
            <w:pPr>
              <w:rPr>
                <w:rFonts w:cstheme="minorHAnsi"/>
                <w:bCs/>
                <w:szCs w:val="20"/>
                <w:lang w:eastAsia="pl-PL"/>
              </w:rPr>
            </w:pPr>
            <w:del w:id="59" w:author="Autor">
              <w:r w:rsidRPr="006B32D7" w:rsidDel="009B53E5">
                <w:rPr>
                  <w:rFonts w:cstheme="minorHAnsi"/>
                  <w:bCs/>
                  <w:szCs w:val="20"/>
                  <w:lang w:eastAsia="pl-PL"/>
                </w:rPr>
                <w:delText>0,54fos+0,51bio</w:delText>
              </w:r>
            </w:del>
          </w:p>
        </w:tc>
        <w:tc>
          <w:tcPr>
            <w:tcW w:w="969" w:type="pct"/>
            <w:gridSpan w:val="4"/>
            <w:tcBorders>
              <w:top w:val="nil"/>
              <w:left w:val="nil"/>
              <w:bottom w:val="single" w:sz="4" w:space="0" w:color="auto"/>
              <w:right w:val="single" w:sz="4" w:space="0" w:color="auto"/>
            </w:tcBorders>
            <w:shd w:val="clear" w:color="auto" w:fill="auto"/>
            <w:noWrap/>
            <w:vAlign w:val="center"/>
          </w:tcPr>
          <w:p w14:paraId="0E2DA4F2" w14:textId="222D5440" w:rsidR="009B53E5" w:rsidRPr="006B32D7" w:rsidRDefault="009B53E5" w:rsidP="009B53E5">
            <w:pPr>
              <w:rPr>
                <w:rFonts w:cstheme="minorHAnsi"/>
                <w:bCs/>
                <w:szCs w:val="20"/>
                <w:lang w:eastAsia="pl-PL"/>
              </w:rPr>
            </w:pPr>
            <w:ins w:id="60" w:author="Autor">
              <w:r w:rsidRPr="009E6F94">
                <w:rPr>
                  <w:rFonts w:ascii="Calibri" w:eastAsia="Times New Roman" w:hAnsi="Calibri" w:cs="Calibri"/>
                  <w:color w:val="000000"/>
                  <w:lang w:eastAsia="pl-PL"/>
                </w:rPr>
                <w:t>0,45</w:t>
              </w:r>
            </w:ins>
            <w:del w:id="61" w:author="Autor">
              <w:r w:rsidRPr="006B32D7" w:rsidDel="00D75163">
                <w:rPr>
                  <w:rFonts w:cstheme="minorHAnsi"/>
                  <w:bCs/>
                  <w:szCs w:val="20"/>
                  <w:lang w:eastAsia="pl-PL"/>
                </w:rPr>
                <w:delText>0,58fos+0,51bio</w:delText>
              </w:r>
            </w:del>
          </w:p>
        </w:tc>
        <w:tc>
          <w:tcPr>
            <w:tcW w:w="1128" w:type="pct"/>
            <w:gridSpan w:val="3"/>
            <w:tcBorders>
              <w:top w:val="nil"/>
              <w:left w:val="nil"/>
              <w:bottom w:val="dashed" w:sz="4" w:space="0" w:color="auto"/>
              <w:right w:val="single" w:sz="12" w:space="0" w:color="auto"/>
            </w:tcBorders>
            <w:shd w:val="clear" w:color="auto" w:fill="auto"/>
            <w:vAlign w:val="center"/>
          </w:tcPr>
          <w:p w14:paraId="081DA10C" w14:textId="77777777" w:rsidR="009B53E5" w:rsidRPr="006B32D7" w:rsidRDefault="009B53E5" w:rsidP="009B53E5">
            <w:pPr>
              <w:jc w:val="left"/>
              <w:rPr>
                <w:rFonts w:cstheme="minorHAnsi"/>
                <w:szCs w:val="20"/>
                <w:lang w:eastAsia="pl-PL"/>
              </w:rPr>
            </w:pPr>
          </w:p>
        </w:tc>
      </w:tr>
      <w:tr w:rsidR="009B53E5" w:rsidRPr="006B32D7" w14:paraId="25A0AE54" w14:textId="77777777" w:rsidTr="009B53E5">
        <w:trPr>
          <w:trHeight w:val="255"/>
        </w:trPr>
        <w:tc>
          <w:tcPr>
            <w:tcW w:w="1437" w:type="pct"/>
            <w:tcBorders>
              <w:top w:val="nil"/>
              <w:left w:val="single" w:sz="4" w:space="0" w:color="auto"/>
              <w:bottom w:val="single" w:sz="4" w:space="0" w:color="auto"/>
              <w:right w:val="single" w:sz="4" w:space="0" w:color="auto"/>
            </w:tcBorders>
            <w:shd w:val="clear" w:color="auto" w:fill="auto"/>
            <w:vAlign w:val="center"/>
          </w:tcPr>
          <w:p w14:paraId="76095CCA" w14:textId="03ADF95E" w:rsidR="009B53E5" w:rsidRPr="006B32D7" w:rsidRDefault="009B53E5" w:rsidP="009B53E5">
            <w:pPr>
              <w:rPr>
                <w:rFonts w:cstheme="minorHAnsi"/>
                <w:szCs w:val="20"/>
                <w:lang w:eastAsia="pl-PL"/>
              </w:rPr>
            </w:pPr>
            <w:ins w:id="62" w:author="Autor">
              <w:r w:rsidRPr="009E6F94">
                <w:rPr>
                  <w:rFonts w:ascii="Calibri" w:eastAsia="Times New Roman" w:hAnsi="Calibri" w:cs="Calibri"/>
                  <w:color w:val="000000"/>
                  <w:lang w:eastAsia="pl-PL"/>
                </w:rPr>
                <w:t xml:space="preserve">Drewno klejone krzyżowo, CLT </w:t>
              </w:r>
            </w:ins>
            <w:del w:id="63" w:author="Autor">
              <w:r w:rsidRPr="006B32D7" w:rsidDel="00491AA6">
                <w:rPr>
                  <w:rFonts w:cstheme="minorHAnsi"/>
                  <w:szCs w:val="20"/>
                  <w:lang w:eastAsia="pl-PL"/>
                </w:rPr>
                <w:delText>drewno laminowane</w:delText>
              </w:r>
            </w:del>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60399F4D" w14:textId="77777777" w:rsidR="009B53E5" w:rsidRPr="006B32D7" w:rsidRDefault="009B53E5" w:rsidP="009B53E5">
            <w:pPr>
              <w:rPr>
                <w:rFonts w:cstheme="minorHAnsi"/>
                <w:bCs/>
                <w:szCs w:val="20"/>
                <w:lang w:eastAsia="pl-PL"/>
              </w:rPr>
            </w:pPr>
            <w:r w:rsidRPr="006B32D7">
              <w:rPr>
                <w:rFonts w:cstheme="minorHAnsi"/>
                <w:bCs/>
                <w:szCs w:val="20"/>
                <w:lang w:eastAsia="pl-PL"/>
              </w:rPr>
              <w:t>9,50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1DA138CC" w14:textId="48C1E6FA" w:rsidR="009B53E5" w:rsidRPr="006B32D7" w:rsidRDefault="009B53E5" w:rsidP="009B53E5">
            <w:pPr>
              <w:rPr>
                <w:rFonts w:cstheme="minorHAnsi"/>
                <w:bCs/>
                <w:szCs w:val="20"/>
                <w:lang w:eastAsia="pl-PL"/>
              </w:rPr>
            </w:pPr>
            <w:del w:id="64" w:author="Autor">
              <w:r w:rsidRPr="006B32D7" w:rsidDel="009B53E5">
                <w:rPr>
                  <w:rFonts w:cstheme="minorHAnsi"/>
                  <w:bCs/>
                  <w:szCs w:val="20"/>
                  <w:lang w:eastAsia="pl-PL"/>
                </w:rPr>
                <w:delText>0,31fos+0,32bio</w:delText>
              </w:r>
            </w:del>
          </w:p>
        </w:tc>
        <w:tc>
          <w:tcPr>
            <w:tcW w:w="969" w:type="pct"/>
            <w:gridSpan w:val="4"/>
            <w:tcBorders>
              <w:top w:val="nil"/>
              <w:left w:val="nil"/>
              <w:bottom w:val="single" w:sz="4" w:space="0" w:color="auto"/>
              <w:right w:val="single" w:sz="4" w:space="0" w:color="auto"/>
            </w:tcBorders>
            <w:shd w:val="clear" w:color="auto" w:fill="auto"/>
            <w:noWrap/>
            <w:vAlign w:val="center"/>
          </w:tcPr>
          <w:p w14:paraId="4D0CAC32" w14:textId="3A6B20A6" w:rsidR="009B53E5" w:rsidRPr="006B32D7" w:rsidRDefault="009B53E5" w:rsidP="009B53E5">
            <w:pPr>
              <w:rPr>
                <w:rFonts w:cstheme="minorHAnsi"/>
                <w:bCs/>
                <w:szCs w:val="20"/>
                <w:lang w:eastAsia="pl-PL"/>
              </w:rPr>
            </w:pPr>
            <w:ins w:id="65" w:author="Autor">
              <w:r w:rsidRPr="009E6F94">
                <w:rPr>
                  <w:rFonts w:ascii="Calibri" w:eastAsia="Times New Roman" w:hAnsi="Calibri" w:cs="Calibri"/>
                  <w:color w:val="000000"/>
                  <w:lang w:eastAsia="pl-PL"/>
                </w:rPr>
                <w:t>0,44</w:t>
              </w:r>
            </w:ins>
            <w:del w:id="66" w:author="Autor">
              <w:r w:rsidRPr="006B32D7" w:rsidDel="00D75163">
                <w:rPr>
                  <w:rFonts w:cstheme="minorHAnsi"/>
                  <w:bCs/>
                  <w:szCs w:val="20"/>
                  <w:lang w:eastAsia="pl-PL"/>
                </w:rPr>
                <w:delText>0,33fos+0,32bio</w:delText>
              </w:r>
            </w:del>
          </w:p>
        </w:tc>
        <w:tc>
          <w:tcPr>
            <w:tcW w:w="1128" w:type="pct"/>
            <w:gridSpan w:val="3"/>
            <w:tcBorders>
              <w:top w:val="nil"/>
              <w:left w:val="nil"/>
              <w:bottom w:val="dashed" w:sz="4" w:space="0" w:color="auto"/>
              <w:right w:val="single" w:sz="12" w:space="0" w:color="auto"/>
            </w:tcBorders>
            <w:shd w:val="clear" w:color="auto" w:fill="auto"/>
            <w:vAlign w:val="center"/>
          </w:tcPr>
          <w:p w14:paraId="7A36DBF1" w14:textId="77777777" w:rsidR="009B53E5" w:rsidRPr="006B32D7" w:rsidRDefault="009B53E5" w:rsidP="009B53E5">
            <w:pPr>
              <w:jc w:val="left"/>
              <w:rPr>
                <w:rFonts w:cstheme="minorHAnsi"/>
                <w:szCs w:val="20"/>
                <w:lang w:eastAsia="pl-PL"/>
              </w:rPr>
            </w:pPr>
          </w:p>
        </w:tc>
      </w:tr>
      <w:tr w:rsidR="009B53E5" w:rsidRPr="006B32D7" w14:paraId="09D97A57" w14:textId="77777777" w:rsidTr="009B53E5">
        <w:trPr>
          <w:trHeight w:val="255"/>
        </w:trPr>
        <w:tc>
          <w:tcPr>
            <w:tcW w:w="1437" w:type="pct"/>
            <w:tcBorders>
              <w:top w:val="nil"/>
              <w:left w:val="single" w:sz="4" w:space="0" w:color="auto"/>
              <w:bottom w:val="single" w:sz="4" w:space="0" w:color="auto"/>
              <w:right w:val="single" w:sz="4" w:space="0" w:color="auto"/>
            </w:tcBorders>
            <w:shd w:val="clear" w:color="auto" w:fill="auto"/>
            <w:vAlign w:val="center"/>
          </w:tcPr>
          <w:p w14:paraId="204C9712" w14:textId="0AD83E25" w:rsidR="009B53E5" w:rsidRPr="006B32D7" w:rsidRDefault="009B53E5" w:rsidP="009B53E5">
            <w:pPr>
              <w:rPr>
                <w:rFonts w:cstheme="minorHAnsi"/>
                <w:szCs w:val="20"/>
                <w:lang w:eastAsia="pl-PL"/>
              </w:rPr>
            </w:pPr>
            <w:ins w:id="67" w:author="Autor">
              <w:r w:rsidRPr="009E6F94">
                <w:rPr>
                  <w:rFonts w:ascii="Calibri" w:eastAsia="Times New Roman" w:hAnsi="Calibri" w:cs="Calibri"/>
                  <w:color w:val="000000"/>
                  <w:lang w:eastAsia="pl-PL"/>
                </w:rPr>
                <w:t>Płyta pilśniowa  miękka</w:t>
              </w:r>
            </w:ins>
            <w:del w:id="68" w:author="Autor">
              <w:r w:rsidRPr="006B32D7" w:rsidDel="00491AA6">
                <w:rPr>
                  <w:rFonts w:cstheme="minorHAnsi"/>
                  <w:szCs w:val="20"/>
                  <w:lang w:eastAsia="pl-PL"/>
                </w:rPr>
                <w:delText>płyta MDF</w:delText>
              </w:r>
            </w:del>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354C5D1D" w14:textId="77777777" w:rsidR="009B53E5" w:rsidRPr="006B32D7" w:rsidRDefault="009B53E5" w:rsidP="009B53E5">
            <w:pPr>
              <w:rPr>
                <w:rFonts w:cstheme="minorHAnsi"/>
                <w:bCs/>
                <w:szCs w:val="20"/>
                <w:lang w:eastAsia="pl-PL"/>
              </w:rPr>
            </w:pPr>
            <w:r w:rsidRPr="006B32D7">
              <w:rPr>
                <w:rFonts w:cstheme="minorHAnsi"/>
                <w:bCs/>
                <w:szCs w:val="20"/>
                <w:lang w:eastAsia="pl-PL"/>
              </w:rPr>
              <w:t>11,00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4D9CF7A1" w14:textId="51C6D13F" w:rsidR="009B53E5" w:rsidRPr="006B32D7" w:rsidRDefault="009B53E5" w:rsidP="009B53E5">
            <w:pPr>
              <w:rPr>
                <w:rFonts w:cstheme="minorHAnsi"/>
                <w:bCs/>
                <w:szCs w:val="20"/>
                <w:lang w:eastAsia="pl-PL"/>
              </w:rPr>
            </w:pPr>
            <w:del w:id="69" w:author="Autor">
              <w:r w:rsidRPr="006B32D7" w:rsidDel="009B53E5">
                <w:rPr>
                  <w:rFonts w:cstheme="minorHAnsi"/>
                  <w:bCs/>
                  <w:szCs w:val="20"/>
                  <w:lang w:eastAsia="pl-PL"/>
                </w:rPr>
                <w:delText>0,37fos+0,35bio</w:delText>
              </w:r>
            </w:del>
          </w:p>
        </w:tc>
        <w:tc>
          <w:tcPr>
            <w:tcW w:w="969" w:type="pct"/>
            <w:gridSpan w:val="4"/>
            <w:tcBorders>
              <w:top w:val="nil"/>
              <w:left w:val="nil"/>
              <w:bottom w:val="single" w:sz="4" w:space="0" w:color="auto"/>
              <w:right w:val="single" w:sz="4" w:space="0" w:color="auto"/>
            </w:tcBorders>
            <w:shd w:val="clear" w:color="auto" w:fill="auto"/>
            <w:noWrap/>
            <w:vAlign w:val="center"/>
          </w:tcPr>
          <w:p w14:paraId="19D4AA04" w14:textId="634D8F92" w:rsidR="009B53E5" w:rsidRPr="006B32D7" w:rsidRDefault="009B53E5" w:rsidP="009B53E5">
            <w:pPr>
              <w:rPr>
                <w:rFonts w:cstheme="minorHAnsi"/>
                <w:bCs/>
                <w:szCs w:val="20"/>
                <w:lang w:eastAsia="pl-PL"/>
              </w:rPr>
            </w:pPr>
            <w:ins w:id="70" w:author="Autor">
              <w:r w:rsidRPr="009E6F94">
                <w:rPr>
                  <w:rFonts w:ascii="Calibri" w:eastAsia="Times New Roman" w:hAnsi="Calibri" w:cs="Calibri"/>
                  <w:color w:val="000000"/>
                  <w:lang w:eastAsia="pl-PL"/>
                </w:rPr>
                <w:t>0,72</w:t>
              </w:r>
            </w:ins>
            <w:del w:id="71" w:author="Autor">
              <w:r w:rsidRPr="006B32D7" w:rsidDel="00D75163">
                <w:rPr>
                  <w:rFonts w:cstheme="minorHAnsi"/>
                  <w:bCs/>
                  <w:szCs w:val="20"/>
                  <w:lang w:eastAsia="pl-PL"/>
                </w:rPr>
                <w:delText>0,39fos+0,35bio</w:delText>
              </w:r>
            </w:del>
          </w:p>
        </w:tc>
        <w:tc>
          <w:tcPr>
            <w:tcW w:w="1128" w:type="pct"/>
            <w:gridSpan w:val="3"/>
            <w:tcBorders>
              <w:top w:val="nil"/>
              <w:left w:val="nil"/>
              <w:bottom w:val="dashed" w:sz="4" w:space="0" w:color="auto"/>
              <w:right w:val="single" w:sz="12" w:space="0" w:color="auto"/>
            </w:tcBorders>
            <w:shd w:val="clear" w:color="auto" w:fill="auto"/>
            <w:vAlign w:val="center"/>
          </w:tcPr>
          <w:p w14:paraId="0E8B1CB8" w14:textId="77777777" w:rsidR="009B53E5" w:rsidRPr="006B32D7" w:rsidRDefault="009B53E5" w:rsidP="009B53E5">
            <w:pPr>
              <w:jc w:val="left"/>
              <w:rPr>
                <w:rFonts w:cstheme="minorHAnsi"/>
                <w:szCs w:val="20"/>
                <w:lang w:eastAsia="pl-PL"/>
              </w:rPr>
            </w:pPr>
          </w:p>
        </w:tc>
      </w:tr>
      <w:tr w:rsidR="009B53E5" w:rsidRPr="006B32D7" w14:paraId="7D3822C7" w14:textId="77777777" w:rsidTr="009B53E5">
        <w:trPr>
          <w:trHeight w:val="255"/>
        </w:trPr>
        <w:tc>
          <w:tcPr>
            <w:tcW w:w="1437" w:type="pct"/>
            <w:tcBorders>
              <w:top w:val="nil"/>
              <w:left w:val="single" w:sz="4" w:space="0" w:color="auto"/>
              <w:bottom w:val="single" w:sz="4" w:space="0" w:color="auto"/>
              <w:right w:val="single" w:sz="4" w:space="0" w:color="auto"/>
            </w:tcBorders>
            <w:shd w:val="clear" w:color="auto" w:fill="auto"/>
            <w:vAlign w:val="center"/>
          </w:tcPr>
          <w:p w14:paraId="7737179F" w14:textId="0F9F138D" w:rsidR="009B53E5" w:rsidRPr="006B32D7" w:rsidRDefault="009B53E5" w:rsidP="009B53E5">
            <w:pPr>
              <w:rPr>
                <w:rFonts w:cstheme="minorHAnsi"/>
                <w:szCs w:val="20"/>
                <w:lang w:eastAsia="pl-PL"/>
              </w:rPr>
            </w:pPr>
            <w:ins w:id="72" w:author="Autor">
              <w:r w:rsidRPr="009E6F94">
                <w:rPr>
                  <w:rFonts w:ascii="Calibri" w:eastAsia="Times New Roman" w:hAnsi="Calibri" w:cs="Calibri"/>
                  <w:color w:val="000000"/>
                  <w:lang w:eastAsia="pl-PL"/>
                </w:rPr>
                <w:t xml:space="preserve">Drewno klejone warstwowo </w:t>
              </w:r>
            </w:ins>
            <w:del w:id="73" w:author="Autor">
              <w:r w:rsidRPr="006B32D7" w:rsidDel="00491AA6">
                <w:rPr>
                  <w:rFonts w:cstheme="minorHAnsi"/>
                  <w:szCs w:val="20"/>
                  <w:lang w:eastAsia="pl-PL"/>
                </w:rPr>
                <w:delText>płyta OSB</w:delText>
              </w:r>
            </w:del>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17921B8F" w14:textId="77777777" w:rsidR="009B53E5" w:rsidRPr="006B32D7" w:rsidRDefault="009B53E5" w:rsidP="009B53E5">
            <w:pPr>
              <w:rPr>
                <w:rFonts w:cstheme="minorHAnsi"/>
                <w:bCs/>
                <w:szCs w:val="20"/>
                <w:lang w:eastAsia="pl-PL"/>
              </w:rPr>
            </w:pPr>
            <w:r w:rsidRPr="006B32D7">
              <w:rPr>
                <w:rFonts w:cstheme="minorHAnsi"/>
                <w:bCs/>
                <w:szCs w:val="20"/>
                <w:lang w:eastAsia="pl-PL"/>
              </w:rPr>
              <w:t>15,00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5B380CE5" w14:textId="53564237" w:rsidR="009B53E5" w:rsidRPr="006B32D7" w:rsidRDefault="009B53E5" w:rsidP="009B53E5">
            <w:pPr>
              <w:rPr>
                <w:rFonts w:cstheme="minorHAnsi"/>
                <w:bCs/>
                <w:szCs w:val="20"/>
                <w:lang w:eastAsia="pl-PL"/>
              </w:rPr>
            </w:pPr>
            <w:del w:id="74" w:author="Autor">
              <w:r w:rsidRPr="006B32D7" w:rsidDel="009B53E5">
                <w:rPr>
                  <w:rFonts w:cstheme="minorHAnsi"/>
                  <w:bCs/>
                  <w:szCs w:val="20"/>
                  <w:lang w:eastAsia="pl-PL"/>
                </w:rPr>
                <w:delText>0,42fos+0,54bio</w:delText>
              </w:r>
            </w:del>
          </w:p>
        </w:tc>
        <w:tc>
          <w:tcPr>
            <w:tcW w:w="969" w:type="pct"/>
            <w:gridSpan w:val="4"/>
            <w:tcBorders>
              <w:top w:val="nil"/>
              <w:left w:val="nil"/>
              <w:bottom w:val="single" w:sz="4" w:space="0" w:color="auto"/>
              <w:right w:val="single" w:sz="4" w:space="0" w:color="auto"/>
            </w:tcBorders>
            <w:shd w:val="clear" w:color="auto" w:fill="auto"/>
            <w:noWrap/>
            <w:vAlign w:val="center"/>
          </w:tcPr>
          <w:p w14:paraId="1053A621" w14:textId="0F58436F" w:rsidR="009B53E5" w:rsidRPr="006B32D7" w:rsidRDefault="009B53E5" w:rsidP="009B53E5">
            <w:pPr>
              <w:rPr>
                <w:rFonts w:cstheme="minorHAnsi"/>
                <w:bCs/>
                <w:szCs w:val="20"/>
                <w:lang w:eastAsia="pl-PL"/>
              </w:rPr>
            </w:pPr>
            <w:ins w:id="75" w:author="Autor">
              <w:r w:rsidRPr="009E6F94">
                <w:rPr>
                  <w:rFonts w:ascii="Calibri" w:eastAsia="Times New Roman" w:hAnsi="Calibri" w:cs="Calibri"/>
                  <w:color w:val="000000"/>
                  <w:lang w:eastAsia="pl-PL"/>
                </w:rPr>
                <w:t>0,51</w:t>
              </w:r>
            </w:ins>
            <w:del w:id="76" w:author="Autor">
              <w:r w:rsidRPr="006B32D7" w:rsidDel="00D75163">
                <w:rPr>
                  <w:rFonts w:cstheme="minorHAnsi"/>
                  <w:bCs/>
                  <w:szCs w:val="20"/>
                  <w:lang w:eastAsia="pl-PL"/>
                </w:rPr>
                <w:delText>0,45fos+0,54bio</w:delText>
              </w:r>
            </w:del>
          </w:p>
        </w:tc>
        <w:tc>
          <w:tcPr>
            <w:tcW w:w="1128" w:type="pct"/>
            <w:gridSpan w:val="3"/>
            <w:tcBorders>
              <w:top w:val="nil"/>
              <w:left w:val="nil"/>
              <w:bottom w:val="dashed" w:sz="4" w:space="0" w:color="auto"/>
              <w:right w:val="single" w:sz="12" w:space="0" w:color="auto"/>
            </w:tcBorders>
            <w:shd w:val="clear" w:color="auto" w:fill="auto"/>
            <w:vAlign w:val="center"/>
          </w:tcPr>
          <w:p w14:paraId="7418F9E8" w14:textId="77777777" w:rsidR="009B53E5" w:rsidRPr="006B32D7" w:rsidRDefault="009B53E5" w:rsidP="009B53E5">
            <w:pPr>
              <w:jc w:val="left"/>
              <w:rPr>
                <w:rFonts w:cstheme="minorHAnsi"/>
                <w:szCs w:val="20"/>
                <w:lang w:eastAsia="pl-PL"/>
              </w:rPr>
            </w:pPr>
          </w:p>
        </w:tc>
      </w:tr>
      <w:tr w:rsidR="009B53E5" w:rsidRPr="006B32D7" w14:paraId="0D1867E4" w14:textId="77777777" w:rsidTr="009B53E5">
        <w:trPr>
          <w:trHeight w:val="255"/>
        </w:trPr>
        <w:tc>
          <w:tcPr>
            <w:tcW w:w="1437" w:type="pct"/>
            <w:tcBorders>
              <w:top w:val="nil"/>
              <w:left w:val="single" w:sz="4" w:space="0" w:color="auto"/>
              <w:bottom w:val="single" w:sz="4" w:space="0" w:color="auto"/>
              <w:right w:val="single" w:sz="4" w:space="0" w:color="auto"/>
            </w:tcBorders>
            <w:shd w:val="clear" w:color="auto" w:fill="auto"/>
            <w:vAlign w:val="center"/>
          </w:tcPr>
          <w:p w14:paraId="6D9B22E7" w14:textId="5BFF28E8" w:rsidR="009B53E5" w:rsidRPr="006B32D7" w:rsidRDefault="009B53E5" w:rsidP="009B53E5">
            <w:pPr>
              <w:rPr>
                <w:rFonts w:cstheme="minorHAnsi"/>
                <w:szCs w:val="20"/>
                <w:lang w:eastAsia="pl-PL"/>
              </w:rPr>
            </w:pPr>
            <w:ins w:id="77" w:author="Autor">
              <w:r w:rsidRPr="009E6F94">
                <w:rPr>
                  <w:rFonts w:ascii="Calibri" w:eastAsia="Times New Roman" w:hAnsi="Calibri" w:cs="Calibri"/>
                  <w:color w:val="000000"/>
                  <w:lang w:eastAsia="pl-PL"/>
                </w:rPr>
                <w:lastRenderedPageBreak/>
                <w:t>Płyta pilśniowa twarda</w:t>
              </w:r>
            </w:ins>
            <w:del w:id="78" w:author="Autor">
              <w:r w:rsidRPr="006B32D7" w:rsidDel="00491AA6">
                <w:rPr>
                  <w:rFonts w:cstheme="minorHAnsi"/>
                  <w:szCs w:val="20"/>
                  <w:lang w:eastAsia="pl-PL"/>
                </w:rPr>
                <w:delText>płyta wiórowa</w:delText>
              </w:r>
            </w:del>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7396E66F" w14:textId="77777777" w:rsidR="009B53E5" w:rsidRPr="006B32D7" w:rsidRDefault="009B53E5" w:rsidP="009B53E5">
            <w:pPr>
              <w:rPr>
                <w:rFonts w:cstheme="minorHAnsi"/>
                <w:bCs/>
                <w:szCs w:val="20"/>
                <w:lang w:eastAsia="pl-PL"/>
              </w:rPr>
            </w:pPr>
            <w:r w:rsidRPr="006B32D7">
              <w:rPr>
                <w:rFonts w:cstheme="minorHAnsi"/>
                <w:bCs/>
                <w:szCs w:val="20"/>
                <w:lang w:eastAsia="pl-PL"/>
              </w:rPr>
              <w:t>14,50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7F132D87" w14:textId="2F371A23" w:rsidR="009B53E5" w:rsidRPr="006B32D7" w:rsidRDefault="009B53E5" w:rsidP="009B53E5">
            <w:pPr>
              <w:rPr>
                <w:rFonts w:cstheme="minorHAnsi"/>
                <w:bCs/>
                <w:szCs w:val="20"/>
                <w:lang w:eastAsia="pl-PL"/>
              </w:rPr>
            </w:pPr>
            <w:del w:id="79" w:author="Autor">
              <w:r w:rsidRPr="006B32D7" w:rsidDel="009B53E5">
                <w:rPr>
                  <w:rFonts w:cstheme="minorHAnsi"/>
                  <w:bCs/>
                  <w:szCs w:val="20"/>
                  <w:lang w:eastAsia="pl-PL"/>
                </w:rPr>
                <w:delText>0,52fos+0,32bio</w:delText>
              </w:r>
            </w:del>
          </w:p>
        </w:tc>
        <w:tc>
          <w:tcPr>
            <w:tcW w:w="969" w:type="pct"/>
            <w:gridSpan w:val="4"/>
            <w:tcBorders>
              <w:top w:val="nil"/>
              <w:left w:val="nil"/>
              <w:bottom w:val="single" w:sz="4" w:space="0" w:color="auto"/>
              <w:right w:val="single" w:sz="4" w:space="0" w:color="auto"/>
            </w:tcBorders>
            <w:shd w:val="clear" w:color="auto" w:fill="auto"/>
            <w:noWrap/>
            <w:vAlign w:val="center"/>
          </w:tcPr>
          <w:p w14:paraId="1DC681F7" w14:textId="0054FBBF" w:rsidR="009B53E5" w:rsidRPr="006B32D7" w:rsidRDefault="009B53E5" w:rsidP="009B53E5">
            <w:pPr>
              <w:rPr>
                <w:rFonts w:cstheme="minorHAnsi"/>
                <w:bCs/>
                <w:szCs w:val="20"/>
                <w:lang w:eastAsia="pl-PL"/>
              </w:rPr>
            </w:pPr>
            <w:ins w:id="80" w:author="Autor">
              <w:r w:rsidRPr="009E6F94">
                <w:rPr>
                  <w:rFonts w:ascii="Calibri" w:eastAsia="Times New Roman" w:hAnsi="Calibri" w:cs="Calibri"/>
                  <w:color w:val="000000"/>
                  <w:lang w:eastAsia="pl-PL"/>
                </w:rPr>
                <w:t>0,82</w:t>
              </w:r>
            </w:ins>
            <w:del w:id="81" w:author="Autor">
              <w:r w:rsidRPr="006B32D7" w:rsidDel="00D75163">
                <w:rPr>
                  <w:rFonts w:cstheme="minorHAnsi"/>
                  <w:bCs/>
                  <w:szCs w:val="20"/>
                  <w:lang w:eastAsia="pl-PL"/>
                </w:rPr>
                <w:delText>0,54fos+0,32bio</w:delText>
              </w:r>
            </w:del>
          </w:p>
        </w:tc>
        <w:tc>
          <w:tcPr>
            <w:tcW w:w="1128" w:type="pct"/>
            <w:gridSpan w:val="3"/>
            <w:tcBorders>
              <w:top w:val="nil"/>
              <w:left w:val="nil"/>
              <w:bottom w:val="dashed" w:sz="4" w:space="0" w:color="auto"/>
              <w:right w:val="single" w:sz="12" w:space="0" w:color="auto"/>
            </w:tcBorders>
            <w:shd w:val="clear" w:color="auto" w:fill="auto"/>
            <w:vAlign w:val="center"/>
          </w:tcPr>
          <w:p w14:paraId="6374A630" w14:textId="77777777" w:rsidR="009B53E5" w:rsidRPr="006B32D7" w:rsidRDefault="009B53E5" w:rsidP="009B53E5">
            <w:pPr>
              <w:jc w:val="left"/>
              <w:rPr>
                <w:rFonts w:cstheme="minorHAnsi"/>
                <w:szCs w:val="20"/>
                <w:lang w:eastAsia="pl-PL"/>
              </w:rPr>
            </w:pPr>
          </w:p>
        </w:tc>
      </w:tr>
      <w:tr w:rsidR="009B53E5" w:rsidRPr="006B32D7" w14:paraId="726ECE4C" w14:textId="77777777" w:rsidTr="009B53E5">
        <w:trPr>
          <w:trHeight w:val="255"/>
        </w:trPr>
        <w:tc>
          <w:tcPr>
            <w:tcW w:w="1437" w:type="pct"/>
            <w:tcBorders>
              <w:top w:val="nil"/>
              <w:left w:val="single" w:sz="4" w:space="0" w:color="auto"/>
              <w:bottom w:val="single" w:sz="4" w:space="0" w:color="auto"/>
              <w:right w:val="single" w:sz="4" w:space="0" w:color="auto"/>
            </w:tcBorders>
            <w:shd w:val="clear" w:color="auto" w:fill="auto"/>
            <w:vAlign w:val="center"/>
          </w:tcPr>
          <w:p w14:paraId="7C56513E" w14:textId="042B5CD9" w:rsidR="009B53E5" w:rsidRPr="006B32D7" w:rsidRDefault="009B53E5" w:rsidP="009B53E5">
            <w:pPr>
              <w:rPr>
                <w:rFonts w:cstheme="minorHAnsi"/>
                <w:szCs w:val="20"/>
                <w:lang w:eastAsia="pl-PL"/>
              </w:rPr>
            </w:pPr>
            <w:ins w:id="82" w:author="Autor">
              <w:r w:rsidRPr="009E6F94">
                <w:rPr>
                  <w:rFonts w:ascii="Calibri" w:eastAsia="Times New Roman" w:hAnsi="Calibri" w:cs="Calibri"/>
                  <w:color w:val="000000"/>
                  <w:lang w:eastAsia="pl-PL"/>
                </w:rPr>
                <w:t>Drewno liściaste - okrągłe</w:t>
              </w:r>
            </w:ins>
            <w:del w:id="83" w:author="Autor">
              <w:r w:rsidRPr="006B32D7" w:rsidDel="00491AA6">
                <w:rPr>
                  <w:rFonts w:cstheme="minorHAnsi"/>
                  <w:szCs w:val="20"/>
                  <w:lang w:eastAsia="pl-PL"/>
                </w:rPr>
                <w:delText>sklejka</w:delText>
              </w:r>
            </w:del>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1677B94D" w14:textId="77777777" w:rsidR="009B53E5" w:rsidRPr="006B32D7" w:rsidRDefault="009B53E5" w:rsidP="009B53E5">
            <w:pPr>
              <w:rPr>
                <w:rFonts w:cstheme="minorHAnsi"/>
                <w:bCs/>
                <w:szCs w:val="20"/>
                <w:lang w:eastAsia="pl-PL"/>
              </w:rPr>
            </w:pPr>
            <w:r w:rsidRPr="006B32D7">
              <w:rPr>
                <w:rFonts w:cstheme="minorHAnsi"/>
                <w:bCs/>
                <w:szCs w:val="20"/>
                <w:lang w:eastAsia="pl-PL"/>
              </w:rPr>
              <w:t>15,00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0A0C8988" w14:textId="6FF2889A" w:rsidR="009B53E5" w:rsidRPr="006B32D7" w:rsidRDefault="009B53E5" w:rsidP="009B53E5">
            <w:pPr>
              <w:rPr>
                <w:rFonts w:cstheme="minorHAnsi"/>
                <w:bCs/>
                <w:szCs w:val="20"/>
                <w:lang w:eastAsia="pl-PL"/>
              </w:rPr>
            </w:pPr>
            <w:del w:id="84" w:author="Autor">
              <w:r w:rsidRPr="006B32D7" w:rsidDel="009B53E5">
                <w:rPr>
                  <w:rFonts w:cstheme="minorHAnsi"/>
                  <w:bCs/>
                  <w:szCs w:val="20"/>
                  <w:lang w:eastAsia="pl-PL"/>
                </w:rPr>
                <w:delText>0,42fos+0,65bio</w:delText>
              </w:r>
            </w:del>
          </w:p>
        </w:tc>
        <w:tc>
          <w:tcPr>
            <w:tcW w:w="969" w:type="pct"/>
            <w:gridSpan w:val="4"/>
            <w:tcBorders>
              <w:top w:val="nil"/>
              <w:left w:val="nil"/>
              <w:bottom w:val="single" w:sz="4" w:space="0" w:color="auto"/>
              <w:right w:val="single" w:sz="4" w:space="0" w:color="auto"/>
            </w:tcBorders>
            <w:shd w:val="clear" w:color="auto" w:fill="auto"/>
            <w:noWrap/>
            <w:vAlign w:val="center"/>
          </w:tcPr>
          <w:p w14:paraId="1E04CF9F" w14:textId="5FFA71BE" w:rsidR="009B53E5" w:rsidRPr="006B32D7" w:rsidRDefault="009B53E5" w:rsidP="009B53E5">
            <w:pPr>
              <w:rPr>
                <w:rFonts w:cstheme="minorHAnsi"/>
                <w:bCs/>
                <w:szCs w:val="20"/>
                <w:lang w:eastAsia="pl-PL"/>
              </w:rPr>
            </w:pPr>
            <w:ins w:id="85" w:author="Autor">
              <w:r w:rsidRPr="009E6F94">
                <w:rPr>
                  <w:rFonts w:ascii="Calibri" w:eastAsia="Times New Roman" w:hAnsi="Calibri" w:cs="Calibri"/>
                  <w:color w:val="000000"/>
                  <w:lang w:eastAsia="pl-PL"/>
                </w:rPr>
                <w:t>0,31</w:t>
              </w:r>
            </w:ins>
            <w:del w:id="86" w:author="Autor">
              <w:r w:rsidRPr="006B32D7" w:rsidDel="00D75163">
                <w:rPr>
                  <w:rFonts w:cstheme="minorHAnsi"/>
                  <w:bCs/>
                  <w:szCs w:val="20"/>
                  <w:lang w:eastAsia="pl-PL"/>
                </w:rPr>
                <w:delText>0,45fos+0,65bio</w:delText>
              </w:r>
            </w:del>
          </w:p>
        </w:tc>
        <w:tc>
          <w:tcPr>
            <w:tcW w:w="1128" w:type="pct"/>
            <w:gridSpan w:val="3"/>
            <w:tcBorders>
              <w:top w:val="nil"/>
              <w:left w:val="nil"/>
              <w:bottom w:val="dashed" w:sz="4" w:space="0" w:color="auto"/>
              <w:right w:val="single" w:sz="12" w:space="0" w:color="auto"/>
            </w:tcBorders>
            <w:shd w:val="clear" w:color="auto" w:fill="auto"/>
            <w:vAlign w:val="center"/>
          </w:tcPr>
          <w:p w14:paraId="399DB67E" w14:textId="77777777" w:rsidR="009B53E5" w:rsidRPr="006B32D7" w:rsidRDefault="009B53E5" w:rsidP="009B53E5">
            <w:pPr>
              <w:jc w:val="left"/>
              <w:rPr>
                <w:rFonts w:cstheme="minorHAnsi"/>
                <w:szCs w:val="20"/>
                <w:lang w:eastAsia="pl-PL"/>
              </w:rPr>
            </w:pPr>
          </w:p>
        </w:tc>
      </w:tr>
      <w:tr w:rsidR="009B53E5" w:rsidRPr="006B32D7" w14:paraId="016D3880" w14:textId="77777777" w:rsidTr="009B53E5">
        <w:trPr>
          <w:trHeight w:val="570"/>
        </w:trPr>
        <w:tc>
          <w:tcPr>
            <w:tcW w:w="1437" w:type="pct"/>
            <w:tcBorders>
              <w:top w:val="nil"/>
              <w:left w:val="single" w:sz="4" w:space="0" w:color="auto"/>
              <w:bottom w:val="single" w:sz="4" w:space="0" w:color="auto"/>
              <w:right w:val="single" w:sz="4" w:space="0" w:color="auto"/>
            </w:tcBorders>
            <w:shd w:val="clear" w:color="auto" w:fill="auto"/>
            <w:vAlign w:val="center"/>
          </w:tcPr>
          <w:p w14:paraId="1FED213D" w14:textId="1C015111" w:rsidR="009B53E5" w:rsidRPr="006B32D7" w:rsidRDefault="009B53E5" w:rsidP="009B53E5">
            <w:pPr>
              <w:rPr>
                <w:rFonts w:cstheme="minorHAnsi"/>
                <w:szCs w:val="20"/>
                <w:lang w:eastAsia="pl-PL"/>
              </w:rPr>
            </w:pPr>
            <w:ins w:id="87" w:author="Autor">
              <w:r w:rsidRPr="009E6F94">
                <w:rPr>
                  <w:rFonts w:ascii="Calibri" w:eastAsia="Times New Roman" w:hAnsi="Calibri" w:cs="Calibri"/>
                  <w:color w:val="000000"/>
                  <w:lang w:eastAsia="pl-PL"/>
                </w:rPr>
                <w:t>Drewno - średnia wartość</w:t>
              </w:r>
            </w:ins>
            <w:del w:id="88" w:author="Autor">
              <w:r w:rsidRPr="006B32D7" w:rsidDel="00491AA6">
                <w:rPr>
                  <w:rFonts w:cstheme="minorHAnsi"/>
                  <w:szCs w:val="20"/>
                  <w:lang w:eastAsia="pl-PL"/>
                </w:rPr>
                <w:delText>cięte twarde drewno</w:delText>
              </w:r>
            </w:del>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6720DCBA" w14:textId="77777777" w:rsidR="009B53E5" w:rsidRPr="006B32D7" w:rsidRDefault="009B53E5" w:rsidP="009B53E5">
            <w:pPr>
              <w:rPr>
                <w:rFonts w:cstheme="minorHAnsi"/>
                <w:bCs/>
                <w:szCs w:val="20"/>
                <w:lang w:eastAsia="pl-PL"/>
              </w:rPr>
            </w:pPr>
            <w:r w:rsidRPr="006B32D7">
              <w:rPr>
                <w:rFonts w:cstheme="minorHAnsi"/>
                <w:bCs/>
                <w:szCs w:val="20"/>
                <w:lang w:eastAsia="pl-PL"/>
              </w:rPr>
              <w:t>10,40</w:t>
            </w:r>
          </w:p>
        </w:tc>
        <w:tc>
          <w:tcPr>
            <w:tcW w:w="1097" w:type="pct"/>
            <w:gridSpan w:val="4"/>
            <w:tcBorders>
              <w:top w:val="dashed" w:sz="4" w:space="0" w:color="auto"/>
              <w:left w:val="nil"/>
              <w:bottom w:val="dashed" w:sz="4" w:space="0" w:color="auto"/>
              <w:right w:val="single" w:sz="12" w:space="0" w:color="000000"/>
            </w:tcBorders>
            <w:shd w:val="clear" w:color="auto" w:fill="auto"/>
            <w:vAlign w:val="center"/>
          </w:tcPr>
          <w:p w14:paraId="72C0B4EB" w14:textId="77777777" w:rsidR="009B53E5" w:rsidRPr="006B32D7" w:rsidRDefault="009B53E5" w:rsidP="009B53E5">
            <w:pPr>
              <w:rPr>
                <w:rFonts w:cstheme="minorHAnsi"/>
                <w:bCs/>
                <w:szCs w:val="20"/>
                <w:lang w:eastAsia="pl-PL"/>
              </w:rPr>
            </w:pPr>
            <w:r w:rsidRPr="006B32D7">
              <w:rPr>
                <w:rFonts w:cstheme="minorHAnsi"/>
                <w:bCs/>
                <w:szCs w:val="20"/>
                <w:lang w:eastAsia="pl-PL"/>
              </w:rPr>
              <w:t>0,23fos+</w:t>
            </w:r>
            <w:r w:rsidRPr="006B32D7">
              <w:rPr>
                <w:rFonts w:cstheme="minorHAnsi"/>
                <w:bCs/>
                <w:szCs w:val="20"/>
                <w:lang w:eastAsia="pl-PL"/>
              </w:rPr>
              <w:br/>
              <w:t>0,63bio</w:t>
            </w:r>
          </w:p>
        </w:tc>
        <w:tc>
          <w:tcPr>
            <w:tcW w:w="969" w:type="pct"/>
            <w:gridSpan w:val="4"/>
            <w:tcBorders>
              <w:top w:val="dashed" w:sz="4" w:space="0" w:color="auto"/>
              <w:left w:val="nil"/>
              <w:bottom w:val="dashed" w:sz="4" w:space="0" w:color="auto"/>
              <w:right w:val="single" w:sz="12" w:space="0" w:color="000000"/>
            </w:tcBorders>
            <w:shd w:val="clear" w:color="auto" w:fill="auto"/>
            <w:vAlign w:val="center"/>
          </w:tcPr>
          <w:p w14:paraId="65E9840B" w14:textId="77777777" w:rsidR="009B53E5" w:rsidRPr="006B32D7" w:rsidRDefault="009B53E5" w:rsidP="009B53E5">
            <w:pPr>
              <w:rPr>
                <w:rFonts w:cstheme="minorHAnsi"/>
                <w:bCs/>
                <w:szCs w:val="20"/>
                <w:lang w:eastAsia="pl-PL"/>
              </w:rPr>
            </w:pPr>
            <w:r w:rsidRPr="006B32D7">
              <w:rPr>
                <w:rFonts w:cstheme="minorHAnsi"/>
                <w:bCs/>
                <w:szCs w:val="20"/>
                <w:lang w:eastAsia="pl-PL"/>
              </w:rPr>
              <w:t>0,24fos+</w:t>
            </w:r>
            <w:r w:rsidRPr="006B32D7">
              <w:rPr>
                <w:rFonts w:cstheme="minorHAnsi"/>
                <w:bCs/>
                <w:szCs w:val="20"/>
                <w:lang w:eastAsia="pl-PL"/>
              </w:rPr>
              <w:br/>
              <w:t>0,63bio</w:t>
            </w:r>
          </w:p>
        </w:tc>
        <w:tc>
          <w:tcPr>
            <w:tcW w:w="1128" w:type="pct"/>
            <w:gridSpan w:val="3"/>
            <w:tcBorders>
              <w:top w:val="nil"/>
              <w:left w:val="nil"/>
              <w:bottom w:val="dashed" w:sz="4" w:space="0" w:color="auto"/>
              <w:right w:val="single" w:sz="12" w:space="0" w:color="auto"/>
            </w:tcBorders>
            <w:shd w:val="clear" w:color="auto" w:fill="auto"/>
            <w:vAlign w:val="center"/>
          </w:tcPr>
          <w:p w14:paraId="4A7B90C2" w14:textId="77777777" w:rsidR="009B53E5" w:rsidRPr="006B32D7" w:rsidRDefault="009B53E5" w:rsidP="009B53E5">
            <w:pPr>
              <w:jc w:val="left"/>
              <w:rPr>
                <w:rFonts w:cstheme="minorHAnsi"/>
                <w:szCs w:val="20"/>
                <w:lang w:eastAsia="pl-PL"/>
              </w:rPr>
            </w:pPr>
          </w:p>
        </w:tc>
      </w:tr>
      <w:tr w:rsidR="009B53E5" w:rsidRPr="006B32D7" w14:paraId="660E634D" w14:textId="77777777" w:rsidTr="009B53E5">
        <w:trPr>
          <w:trHeight w:val="270"/>
        </w:trPr>
        <w:tc>
          <w:tcPr>
            <w:tcW w:w="1437" w:type="pct"/>
            <w:tcBorders>
              <w:top w:val="nil"/>
              <w:left w:val="single" w:sz="4" w:space="0" w:color="auto"/>
              <w:bottom w:val="single" w:sz="4" w:space="0" w:color="auto"/>
              <w:right w:val="single" w:sz="4" w:space="0" w:color="auto"/>
            </w:tcBorders>
            <w:shd w:val="clear" w:color="auto" w:fill="auto"/>
            <w:vAlign w:val="center"/>
          </w:tcPr>
          <w:p w14:paraId="561D27B1" w14:textId="18E208B4" w:rsidR="009B53E5" w:rsidRPr="006B32D7" w:rsidRDefault="009B53E5" w:rsidP="009B53E5">
            <w:pPr>
              <w:rPr>
                <w:rFonts w:cstheme="minorHAnsi"/>
                <w:szCs w:val="20"/>
                <w:lang w:eastAsia="pl-PL"/>
              </w:rPr>
            </w:pPr>
            <w:ins w:id="89" w:author="Autor">
              <w:r w:rsidRPr="009E6F94">
                <w:rPr>
                  <w:rFonts w:ascii="Calibri" w:eastAsia="Times New Roman" w:hAnsi="Calibri" w:cs="Calibri"/>
                  <w:color w:val="000000"/>
                  <w:lang w:eastAsia="pl-PL"/>
                </w:rPr>
                <w:t xml:space="preserve">Płyta wiórowa </w:t>
              </w:r>
            </w:ins>
            <w:del w:id="90" w:author="Autor">
              <w:r w:rsidRPr="006B32D7" w:rsidDel="00491AA6">
                <w:rPr>
                  <w:rFonts w:cstheme="minorHAnsi"/>
                  <w:szCs w:val="20"/>
                  <w:lang w:eastAsia="pl-PL"/>
                </w:rPr>
                <w:delText>cięte miękkie drewno</w:delText>
              </w:r>
            </w:del>
          </w:p>
        </w:tc>
        <w:tc>
          <w:tcPr>
            <w:tcW w:w="369" w:type="pct"/>
            <w:tcBorders>
              <w:top w:val="dashed" w:sz="4" w:space="0" w:color="auto"/>
              <w:left w:val="nil"/>
              <w:bottom w:val="nil"/>
              <w:right w:val="single" w:sz="12" w:space="0" w:color="000000"/>
            </w:tcBorders>
            <w:shd w:val="clear" w:color="auto" w:fill="auto"/>
            <w:noWrap/>
            <w:vAlign w:val="center"/>
          </w:tcPr>
          <w:p w14:paraId="37889D0D" w14:textId="77777777" w:rsidR="009B53E5" w:rsidRPr="006B32D7" w:rsidRDefault="009B53E5" w:rsidP="009B53E5">
            <w:pPr>
              <w:rPr>
                <w:rFonts w:cstheme="minorHAnsi"/>
                <w:bCs/>
                <w:szCs w:val="20"/>
                <w:lang w:eastAsia="pl-PL"/>
              </w:rPr>
            </w:pPr>
            <w:r w:rsidRPr="006B32D7">
              <w:rPr>
                <w:rFonts w:cstheme="minorHAnsi"/>
                <w:bCs/>
                <w:szCs w:val="20"/>
                <w:lang w:eastAsia="pl-PL"/>
              </w:rPr>
              <w:t>7,40</w:t>
            </w:r>
          </w:p>
        </w:tc>
        <w:tc>
          <w:tcPr>
            <w:tcW w:w="1097" w:type="pct"/>
            <w:gridSpan w:val="4"/>
            <w:tcBorders>
              <w:top w:val="dashed" w:sz="4" w:space="0" w:color="auto"/>
              <w:left w:val="nil"/>
              <w:bottom w:val="nil"/>
              <w:right w:val="single" w:sz="12" w:space="0" w:color="000000"/>
            </w:tcBorders>
            <w:shd w:val="clear" w:color="auto" w:fill="auto"/>
            <w:noWrap/>
            <w:vAlign w:val="center"/>
          </w:tcPr>
          <w:p w14:paraId="0EFDC24F" w14:textId="77777777" w:rsidR="009B53E5" w:rsidRPr="006B32D7" w:rsidRDefault="009B53E5" w:rsidP="009B53E5">
            <w:pPr>
              <w:rPr>
                <w:rFonts w:cstheme="minorHAnsi"/>
                <w:bCs/>
                <w:szCs w:val="20"/>
                <w:lang w:eastAsia="pl-PL"/>
              </w:rPr>
            </w:pPr>
            <w:r w:rsidRPr="006B32D7">
              <w:rPr>
                <w:rFonts w:cstheme="minorHAnsi"/>
                <w:bCs/>
                <w:szCs w:val="20"/>
                <w:lang w:eastAsia="pl-PL"/>
              </w:rPr>
              <w:t>0,19fos+0,39bio</w:t>
            </w:r>
          </w:p>
        </w:tc>
        <w:tc>
          <w:tcPr>
            <w:tcW w:w="969" w:type="pct"/>
            <w:gridSpan w:val="4"/>
            <w:tcBorders>
              <w:top w:val="dashed" w:sz="4" w:space="0" w:color="auto"/>
              <w:left w:val="nil"/>
              <w:bottom w:val="nil"/>
              <w:right w:val="single" w:sz="12" w:space="0" w:color="000000"/>
            </w:tcBorders>
            <w:shd w:val="clear" w:color="auto" w:fill="auto"/>
            <w:noWrap/>
            <w:vAlign w:val="center"/>
          </w:tcPr>
          <w:p w14:paraId="38140839" w14:textId="77777777" w:rsidR="009B53E5" w:rsidRPr="006B32D7" w:rsidRDefault="009B53E5" w:rsidP="009B53E5">
            <w:pPr>
              <w:rPr>
                <w:rFonts w:cstheme="minorHAnsi"/>
                <w:bCs/>
                <w:szCs w:val="20"/>
                <w:lang w:eastAsia="pl-PL"/>
              </w:rPr>
            </w:pPr>
            <w:r w:rsidRPr="006B32D7">
              <w:rPr>
                <w:rFonts w:cstheme="minorHAnsi"/>
                <w:bCs/>
                <w:szCs w:val="20"/>
                <w:lang w:eastAsia="pl-PL"/>
              </w:rPr>
              <w:t>0,20fos+0,39bio</w:t>
            </w:r>
          </w:p>
        </w:tc>
        <w:tc>
          <w:tcPr>
            <w:tcW w:w="1128" w:type="pct"/>
            <w:gridSpan w:val="3"/>
            <w:tcBorders>
              <w:top w:val="nil"/>
              <w:left w:val="nil"/>
              <w:bottom w:val="nil"/>
              <w:right w:val="single" w:sz="12" w:space="0" w:color="auto"/>
            </w:tcBorders>
            <w:shd w:val="clear" w:color="auto" w:fill="auto"/>
            <w:vAlign w:val="center"/>
          </w:tcPr>
          <w:p w14:paraId="738C3D08" w14:textId="77777777" w:rsidR="009B53E5" w:rsidRPr="006B32D7" w:rsidRDefault="009B53E5" w:rsidP="009B53E5">
            <w:pPr>
              <w:jc w:val="left"/>
              <w:rPr>
                <w:rFonts w:cstheme="minorHAnsi"/>
                <w:szCs w:val="20"/>
                <w:lang w:eastAsia="pl-PL"/>
              </w:rPr>
            </w:pPr>
          </w:p>
        </w:tc>
      </w:tr>
      <w:tr w:rsidR="003A53E5" w:rsidRPr="006B32D7" w14:paraId="68CB18B6" w14:textId="77777777" w:rsidTr="0079039B">
        <w:trPr>
          <w:trHeight w:val="300"/>
        </w:trPr>
        <w:tc>
          <w:tcPr>
            <w:tcW w:w="1437" w:type="pct"/>
            <w:tcBorders>
              <w:top w:val="single" w:sz="8" w:space="0" w:color="auto"/>
              <w:left w:val="single" w:sz="8" w:space="0" w:color="auto"/>
              <w:bottom w:val="single" w:sz="4" w:space="0" w:color="auto"/>
              <w:right w:val="single" w:sz="12" w:space="0" w:color="auto"/>
            </w:tcBorders>
            <w:shd w:val="clear" w:color="auto" w:fill="auto"/>
            <w:vAlign w:val="center"/>
          </w:tcPr>
          <w:p w14:paraId="51046381" w14:textId="77777777" w:rsidR="003A53E5" w:rsidRPr="006B32D7" w:rsidRDefault="003A53E5" w:rsidP="00480034">
            <w:pPr>
              <w:rPr>
                <w:rFonts w:cstheme="minorHAnsi"/>
                <w:szCs w:val="20"/>
                <w:lang w:eastAsia="pl-PL"/>
              </w:rPr>
            </w:pPr>
            <w:r w:rsidRPr="006B32D7">
              <w:rPr>
                <w:rFonts w:cstheme="minorHAnsi"/>
                <w:szCs w:val="20"/>
                <w:lang w:eastAsia="pl-PL"/>
              </w:rPr>
              <w:t>płytki cynowane (stalowe)</w:t>
            </w:r>
          </w:p>
        </w:tc>
        <w:tc>
          <w:tcPr>
            <w:tcW w:w="369" w:type="pct"/>
            <w:tcBorders>
              <w:top w:val="single" w:sz="8" w:space="0" w:color="auto"/>
              <w:left w:val="nil"/>
              <w:bottom w:val="dashed" w:sz="4" w:space="0" w:color="auto"/>
              <w:right w:val="single" w:sz="4" w:space="0" w:color="000000"/>
            </w:tcBorders>
            <w:shd w:val="clear" w:color="auto" w:fill="auto"/>
            <w:noWrap/>
            <w:vAlign w:val="center"/>
          </w:tcPr>
          <w:p w14:paraId="306A203C" w14:textId="77777777" w:rsidR="003A53E5" w:rsidRPr="006B32D7" w:rsidRDefault="003A53E5" w:rsidP="00480034">
            <w:pPr>
              <w:rPr>
                <w:rFonts w:cstheme="minorHAnsi"/>
                <w:bCs/>
                <w:szCs w:val="20"/>
                <w:lang w:eastAsia="pl-PL"/>
              </w:rPr>
            </w:pPr>
            <w:r w:rsidRPr="006B32D7">
              <w:rPr>
                <w:rFonts w:cstheme="minorHAnsi"/>
                <w:bCs/>
                <w:szCs w:val="20"/>
                <w:lang w:eastAsia="pl-PL"/>
              </w:rPr>
              <w:t>19,2 do 54,7</w:t>
            </w:r>
          </w:p>
        </w:tc>
        <w:tc>
          <w:tcPr>
            <w:tcW w:w="1097" w:type="pct"/>
            <w:gridSpan w:val="4"/>
            <w:tcBorders>
              <w:top w:val="single" w:sz="8" w:space="0" w:color="auto"/>
              <w:left w:val="single" w:sz="12" w:space="0" w:color="auto"/>
              <w:bottom w:val="dashed" w:sz="4" w:space="0" w:color="auto"/>
              <w:right w:val="single" w:sz="4" w:space="0" w:color="000000"/>
            </w:tcBorders>
            <w:shd w:val="clear" w:color="auto" w:fill="auto"/>
            <w:noWrap/>
            <w:vAlign w:val="center"/>
          </w:tcPr>
          <w:p w14:paraId="72636580" w14:textId="77777777" w:rsidR="003A53E5" w:rsidRPr="006B32D7" w:rsidRDefault="003A53E5" w:rsidP="00480034">
            <w:pPr>
              <w:rPr>
                <w:rFonts w:cstheme="minorHAnsi"/>
                <w:bCs/>
                <w:szCs w:val="20"/>
                <w:lang w:eastAsia="pl-PL"/>
              </w:rPr>
            </w:pPr>
            <w:r w:rsidRPr="006B32D7">
              <w:rPr>
                <w:rFonts w:cstheme="minorHAnsi"/>
                <w:bCs/>
                <w:szCs w:val="20"/>
                <w:lang w:eastAsia="pl-PL"/>
              </w:rPr>
              <w:t>1,04 do 2,95</w:t>
            </w:r>
          </w:p>
        </w:tc>
        <w:tc>
          <w:tcPr>
            <w:tcW w:w="969" w:type="pct"/>
            <w:gridSpan w:val="4"/>
            <w:tcBorders>
              <w:top w:val="single" w:sz="8" w:space="0" w:color="auto"/>
              <w:left w:val="single" w:sz="12" w:space="0" w:color="auto"/>
              <w:bottom w:val="dashed" w:sz="4" w:space="0" w:color="auto"/>
              <w:right w:val="single" w:sz="4" w:space="0" w:color="000000"/>
            </w:tcBorders>
            <w:shd w:val="clear" w:color="auto" w:fill="auto"/>
            <w:noWrap/>
            <w:vAlign w:val="center"/>
          </w:tcPr>
          <w:p w14:paraId="6A39D92E"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single" w:sz="8" w:space="0" w:color="auto"/>
              <w:left w:val="single" w:sz="12" w:space="0" w:color="auto"/>
              <w:bottom w:val="dashed" w:sz="4" w:space="0" w:color="auto"/>
              <w:right w:val="single" w:sz="8" w:space="0" w:color="auto"/>
            </w:tcBorders>
            <w:shd w:val="clear" w:color="auto" w:fill="auto"/>
            <w:vAlign w:val="center"/>
          </w:tcPr>
          <w:p w14:paraId="484DB950" w14:textId="77777777" w:rsidR="003A53E5" w:rsidRPr="006B32D7" w:rsidRDefault="003A53E5" w:rsidP="00480034">
            <w:pPr>
              <w:jc w:val="left"/>
              <w:rPr>
                <w:rFonts w:cstheme="minorHAnsi"/>
                <w:szCs w:val="20"/>
                <w:lang w:eastAsia="pl-PL"/>
              </w:rPr>
            </w:pPr>
          </w:p>
        </w:tc>
      </w:tr>
      <w:tr w:rsidR="003A53E5" w:rsidRPr="006B32D7" w14:paraId="5B323C37" w14:textId="77777777" w:rsidTr="0079039B">
        <w:trPr>
          <w:trHeight w:val="270"/>
        </w:trPr>
        <w:tc>
          <w:tcPr>
            <w:tcW w:w="1437" w:type="pct"/>
            <w:tcBorders>
              <w:top w:val="nil"/>
              <w:left w:val="single" w:sz="8" w:space="0" w:color="auto"/>
              <w:bottom w:val="single" w:sz="8" w:space="0" w:color="auto"/>
              <w:right w:val="single" w:sz="12" w:space="0" w:color="auto"/>
            </w:tcBorders>
            <w:shd w:val="clear" w:color="auto" w:fill="auto"/>
            <w:vAlign w:val="center"/>
          </w:tcPr>
          <w:p w14:paraId="527FF879" w14:textId="77777777" w:rsidR="003A53E5" w:rsidRPr="006B32D7" w:rsidRDefault="003A53E5" w:rsidP="00480034">
            <w:pPr>
              <w:rPr>
                <w:rFonts w:cstheme="minorHAnsi"/>
                <w:szCs w:val="20"/>
                <w:lang w:eastAsia="pl-PL"/>
              </w:rPr>
            </w:pPr>
            <w:r w:rsidRPr="006B32D7">
              <w:rPr>
                <w:rFonts w:cstheme="minorHAnsi"/>
                <w:szCs w:val="20"/>
                <w:lang w:eastAsia="pl-PL"/>
              </w:rPr>
              <w:t>cyna</w:t>
            </w:r>
          </w:p>
        </w:tc>
        <w:tc>
          <w:tcPr>
            <w:tcW w:w="369" w:type="pct"/>
            <w:tcBorders>
              <w:top w:val="nil"/>
              <w:left w:val="nil"/>
              <w:bottom w:val="single" w:sz="8" w:space="0" w:color="auto"/>
              <w:right w:val="single" w:sz="4" w:space="0" w:color="000000"/>
            </w:tcBorders>
            <w:shd w:val="clear" w:color="auto" w:fill="auto"/>
            <w:noWrap/>
            <w:vAlign w:val="center"/>
          </w:tcPr>
          <w:p w14:paraId="126C2B8D" w14:textId="77777777" w:rsidR="003A53E5" w:rsidRPr="006B32D7" w:rsidRDefault="003A53E5" w:rsidP="00480034">
            <w:pPr>
              <w:rPr>
                <w:rFonts w:cstheme="minorHAnsi"/>
                <w:bCs/>
                <w:szCs w:val="20"/>
                <w:lang w:eastAsia="pl-PL"/>
              </w:rPr>
            </w:pPr>
            <w:r w:rsidRPr="006B32D7">
              <w:rPr>
                <w:rFonts w:cstheme="minorHAnsi"/>
                <w:bCs/>
                <w:szCs w:val="20"/>
                <w:lang w:eastAsia="pl-PL"/>
              </w:rPr>
              <w:t>250,00</w:t>
            </w:r>
          </w:p>
        </w:tc>
        <w:tc>
          <w:tcPr>
            <w:tcW w:w="1097" w:type="pct"/>
            <w:gridSpan w:val="4"/>
            <w:tcBorders>
              <w:top w:val="nil"/>
              <w:left w:val="single" w:sz="12" w:space="0" w:color="auto"/>
              <w:bottom w:val="single" w:sz="8" w:space="0" w:color="auto"/>
              <w:right w:val="single" w:sz="4" w:space="0" w:color="000000"/>
            </w:tcBorders>
            <w:shd w:val="clear" w:color="auto" w:fill="auto"/>
            <w:noWrap/>
            <w:vAlign w:val="center"/>
          </w:tcPr>
          <w:p w14:paraId="5ACF81C9" w14:textId="77777777" w:rsidR="003A53E5" w:rsidRPr="006B32D7" w:rsidRDefault="003A53E5" w:rsidP="00480034">
            <w:pPr>
              <w:rPr>
                <w:rFonts w:cstheme="minorHAnsi"/>
                <w:bCs/>
                <w:szCs w:val="20"/>
                <w:lang w:eastAsia="pl-PL"/>
              </w:rPr>
            </w:pPr>
            <w:r w:rsidRPr="006B32D7">
              <w:rPr>
                <w:rFonts w:cstheme="minorHAnsi"/>
                <w:bCs/>
                <w:szCs w:val="20"/>
                <w:lang w:eastAsia="pl-PL"/>
              </w:rPr>
              <w:t>13,50</w:t>
            </w:r>
          </w:p>
        </w:tc>
        <w:tc>
          <w:tcPr>
            <w:tcW w:w="969" w:type="pct"/>
            <w:gridSpan w:val="4"/>
            <w:tcBorders>
              <w:top w:val="nil"/>
              <w:left w:val="single" w:sz="12" w:space="0" w:color="auto"/>
              <w:bottom w:val="single" w:sz="8" w:space="0" w:color="auto"/>
              <w:right w:val="single" w:sz="4" w:space="0" w:color="000000"/>
            </w:tcBorders>
            <w:shd w:val="clear" w:color="auto" w:fill="auto"/>
            <w:noWrap/>
            <w:vAlign w:val="center"/>
          </w:tcPr>
          <w:p w14:paraId="65B2D362" w14:textId="77777777" w:rsidR="003A53E5" w:rsidRPr="006B32D7" w:rsidRDefault="003A53E5" w:rsidP="00480034">
            <w:pPr>
              <w:rPr>
                <w:rFonts w:cstheme="minorHAnsi"/>
                <w:bCs/>
                <w:szCs w:val="20"/>
                <w:lang w:eastAsia="pl-PL"/>
              </w:rPr>
            </w:pPr>
            <w:r w:rsidRPr="006B32D7">
              <w:rPr>
                <w:rFonts w:cstheme="minorHAnsi"/>
                <w:bCs/>
                <w:szCs w:val="20"/>
                <w:lang w:eastAsia="pl-PL"/>
              </w:rPr>
              <w:t>14,47</w:t>
            </w:r>
          </w:p>
        </w:tc>
        <w:tc>
          <w:tcPr>
            <w:tcW w:w="1128" w:type="pct"/>
            <w:gridSpan w:val="3"/>
            <w:tcBorders>
              <w:top w:val="nil"/>
              <w:left w:val="single" w:sz="12" w:space="0" w:color="auto"/>
              <w:bottom w:val="single" w:sz="8" w:space="0" w:color="auto"/>
              <w:right w:val="single" w:sz="8" w:space="0" w:color="auto"/>
            </w:tcBorders>
            <w:shd w:val="clear" w:color="auto" w:fill="auto"/>
            <w:vAlign w:val="center"/>
          </w:tcPr>
          <w:p w14:paraId="18644EDD" w14:textId="77777777" w:rsidR="003A53E5" w:rsidRPr="006B32D7" w:rsidRDefault="003A53E5" w:rsidP="00480034">
            <w:pPr>
              <w:jc w:val="left"/>
              <w:rPr>
                <w:rFonts w:cstheme="minorHAnsi"/>
                <w:szCs w:val="20"/>
                <w:lang w:eastAsia="pl-PL"/>
              </w:rPr>
            </w:pPr>
          </w:p>
        </w:tc>
      </w:tr>
      <w:tr w:rsidR="003A53E5" w:rsidRPr="006B32D7" w14:paraId="21774488"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313CF235" w14:textId="77777777" w:rsidR="003A53E5" w:rsidRPr="006B32D7" w:rsidRDefault="003A53E5" w:rsidP="00480034">
            <w:pPr>
              <w:rPr>
                <w:rFonts w:cstheme="minorHAnsi"/>
                <w:szCs w:val="20"/>
                <w:lang w:eastAsia="pl-PL"/>
              </w:rPr>
            </w:pPr>
            <w:r w:rsidRPr="006B32D7">
              <w:rPr>
                <w:rFonts w:cstheme="minorHAnsi"/>
                <w:szCs w:val="20"/>
                <w:lang w:eastAsia="pl-PL"/>
              </w:rPr>
              <w:t>Tytan - czysty</w:t>
            </w:r>
          </w:p>
        </w:tc>
        <w:tc>
          <w:tcPr>
            <w:tcW w:w="369" w:type="pct"/>
            <w:tcBorders>
              <w:top w:val="nil"/>
              <w:left w:val="nil"/>
              <w:bottom w:val="dashed" w:sz="4" w:space="0" w:color="auto"/>
              <w:right w:val="single" w:sz="4" w:space="0" w:color="000000"/>
            </w:tcBorders>
            <w:shd w:val="clear" w:color="auto" w:fill="auto"/>
            <w:noWrap/>
            <w:vAlign w:val="center"/>
          </w:tcPr>
          <w:p w14:paraId="0A24A822" w14:textId="77777777" w:rsidR="003A53E5" w:rsidRPr="006B32D7" w:rsidRDefault="003A53E5" w:rsidP="00480034">
            <w:pPr>
              <w:rPr>
                <w:rFonts w:cstheme="minorHAnsi"/>
                <w:bCs/>
                <w:szCs w:val="20"/>
                <w:lang w:eastAsia="pl-PL"/>
              </w:rPr>
            </w:pPr>
            <w:r w:rsidRPr="006B32D7">
              <w:rPr>
                <w:rFonts w:cstheme="minorHAnsi"/>
                <w:bCs/>
                <w:szCs w:val="20"/>
                <w:lang w:eastAsia="pl-PL"/>
              </w:rPr>
              <w:t>361 do 745</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3B52E1C4" w14:textId="77777777" w:rsidR="003A53E5" w:rsidRPr="006B32D7" w:rsidRDefault="003A53E5" w:rsidP="00480034">
            <w:pPr>
              <w:rPr>
                <w:rFonts w:cstheme="minorHAnsi"/>
                <w:bCs/>
                <w:szCs w:val="20"/>
                <w:lang w:eastAsia="pl-PL"/>
              </w:rPr>
            </w:pPr>
            <w:r w:rsidRPr="006B32D7">
              <w:rPr>
                <w:rFonts w:cstheme="minorHAnsi"/>
                <w:bCs/>
                <w:szCs w:val="20"/>
                <w:lang w:eastAsia="pl-PL"/>
              </w:rPr>
              <w:t>19,2 do 39,6</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5ABE5A1" w14:textId="77777777" w:rsidR="003A53E5" w:rsidRPr="006B32D7" w:rsidRDefault="003A53E5" w:rsidP="00480034">
            <w:pPr>
              <w:rPr>
                <w:rFonts w:cstheme="minorHAnsi"/>
                <w:bCs/>
                <w:szCs w:val="20"/>
                <w:lang w:eastAsia="pl-PL"/>
              </w:rPr>
            </w:pPr>
            <w:r w:rsidRPr="006B32D7">
              <w:rPr>
                <w:rFonts w:cstheme="minorHAnsi"/>
                <w:bCs/>
                <w:szCs w:val="20"/>
                <w:lang w:eastAsia="pl-PL"/>
              </w:rPr>
              <w:t>20,6 do 42,5</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5E9551FD" w14:textId="77777777" w:rsidR="003A53E5" w:rsidRPr="006B32D7" w:rsidRDefault="003A53E5" w:rsidP="00480034">
            <w:pPr>
              <w:jc w:val="left"/>
              <w:rPr>
                <w:rFonts w:cstheme="minorHAnsi"/>
                <w:szCs w:val="20"/>
                <w:lang w:eastAsia="pl-PL"/>
              </w:rPr>
            </w:pPr>
          </w:p>
        </w:tc>
      </w:tr>
      <w:tr w:rsidR="003A53E5" w:rsidRPr="006B32D7" w14:paraId="7ACBADDD"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778CE547" w14:textId="77777777" w:rsidR="003A53E5" w:rsidRPr="006B32D7" w:rsidRDefault="003A53E5" w:rsidP="00480034">
            <w:pPr>
              <w:rPr>
                <w:rFonts w:cstheme="minorHAnsi"/>
                <w:szCs w:val="20"/>
                <w:lang w:eastAsia="pl-PL"/>
              </w:rPr>
            </w:pPr>
            <w:r w:rsidRPr="006B32D7">
              <w:rPr>
                <w:rFonts w:cstheme="minorHAnsi"/>
                <w:szCs w:val="20"/>
                <w:lang w:eastAsia="pl-PL"/>
              </w:rPr>
              <w:t>Tytan - z odzysku</w:t>
            </w:r>
          </w:p>
        </w:tc>
        <w:tc>
          <w:tcPr>
            <w:tcW w:w="369" w:type="pct"/>
            <w:tcBorders>
              <w:top w:val="nil"/>
              <w:left w:val="nil"/>
              <w:bottom w:val="single" w:sz="12" w:space="0" w:color="auto"/>
              <w:right w:val="single" w:sz="4" w:space="0" w:color="000000"/>
            </w:tcBorders>
            <w:shd w:val="clear" w:color="auto" w:fill="auto"/>
            <w:noWrap/>
            <w:vAlign w:val="center"/>
          </w:tcPr>
          <w:p w14:paraId="7344C6C2" w14:textId="77777777" w:rsidR="003A53E5" w:rsidRPr="006B32D7" w:rsidRDefault="003A53E5" w:rsidP="00480034">
            <w:pPr>
              <w:rPr>
                <w:rFonts w:cstheme="minorHAnsi"/>
                <w:bCs/>
                <w:szCs w:val="20"/>
                <w:lang w:eastAsia="pl-PL"/>
              </w:rPr>
            </w:pPr>
            <w:r w:rsidRPr="006B32D7">
              <w:rPr>
                <w:rFonts w:cstheme="minorHAnsi"/>
                <w:bCs/>
                <w:szCs w:val="20"/>
                <w:lang w:eastAsia="pl-PL"/>
              </w:rPr>
              <w:t>258,00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3089E4F5" w14:textId="77777777" w:rsidR="003A53E5" w:rsidRPr="006B32D7" w:rsidRDefault="003A53E5" w:rsidP="00480034">
            <w:pPr>
              <w:rPr>
                <w:rFonts w:cstheme="minorHAnsi"/>
                <w:bCs/>
                <w:szCs w:val="20"/>
                <w:lang w:eastAsia="pl-PL"/>
              </w:rPr>
            </w:pPr>
            <w:r w:rsidRPr="006B32D7">
              <w:rPr>
                <w:rFonts w:cstheme="minorHAnsi"/>
                <w:bCs/>
                <w:szCs w:val="20"/>
                <w:lang w:eastAsia="pl-PL"/>
              </w:rPr>
              <w:t>13,70</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352154CF" w14:textId="77777777" w:rsidR="003A53E5" w:rsidRPr="006B32D7" w:rsidRDefault="003A53E5" w:rsidP="00480034">
            <w:pPr>
              <w:rPr>
                <w:rFonts w:cstheme="minorHAnsi"/>
                <w:bCs/>
                <w:szCs w:val="20"/>
                <w:lang w:eastAsia="pl-PL"/>
              </w:rPr>
            </w:pPr>
            <w:r w:rsidRPr="006B32D7">
              <w:rPr>
                <w:rFonts w:cstheme="minorHAnsi"/>
                <w:bCs/>
                <w:szCs w:val="20"/>
                <w:lang w:eastAsia="pl-PL"/>
              </w:rPr>
              <w:t>14,70</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5ABF5FD1" w14:textId="77777777" w:rsidR="003A53E5" w:rsidRPr="006B32D7" w:rsidRDefault="003A53E5" w:rsidP="00480034">
            <w:pPr>
              <w:jc w:val="left"/>
              <w:rPr>
                <w:rFonts w:cstheme="minorHAnsi"/>
                <w:szCs w:val="20"/>
                <w:lang w:eastAsia="pl-PL"/>
              </w:rPr>
            </w:pPr>
          </w:p>
        </w:tc>
      </w:tr>
      <w:tr w:rsidR="003A53E5" w:rsidRPr="006B32D7" w14:paraId="6F25164A"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72D9E86D" w14:textId="77777777" w:rsidR="003A53E5" w:rsidRPr="006B32D7" w:rsidRDefault="003A53E5" w:rsidP="00480034">
            <w:pPr>
              <w:rPr>
                <w:rFonts w:cstheme="minorHAnsi"/>
                <w:szCs w:val="20"/>
                <w:lang w:eastAsia="pl-PL"/>
              </w:rPr>
            </w:pPr>
            <w:r w:rsidRPr="006B32D7">
              <w:rPr>
                <w:rFonts w:cstheme="minorHAnsi"/>
                <w:szCs w:val="20"/>
                <w:lang w:eastAsia="pl-PL"/>
              </w:rPr>
              <w:t>połogi winylowe</w:t>
            </w:r>
          </w:p>
        </w:tc>
        <w:tc>
          <w:tcPr>
            <w:tcW w:w="369" w:type="pct"/>
            <w:tcBorders>
              <w:top w:val="nil"/>
              <w:left w:val="nil"/>
              <w:bottom w:val="dashed" w:sz="4" w:space="0" w:color="auto"/>
              <w:right w:val="single" w:sz="4" w:space="0" w:color="000000"/>
            </w:tcBorders>
            <w:shd w:val="clear" w:color="auto" w:fill="auto"/>
            <w:noWrap/>
            <w:vAlign w:val="center"/>
          </w:tcPr>
          <w:p w14:paraId="2CB6823A" w14:textId="77777777" w:rsidR="003A53E5" w:rsidRPr="006B32D7" w:rsidRDefault="003A53E5" w:rsidP="00480034">
            <w:pPr>
              <w:rPr>
                <w:rFonts w:cstheme="minorHAnsi"/>
                <w:bCs/>
                <w:szCs w:val="20"/>
                <w:lang w:eastAsia="pl-PL"/>
              </w:rPr>
            </w:pPr>
            <w:r w:rsidRPr="006B32D7">
              <w:rPr>
                <w:rFonts w:cstheme="minorHAnsi"/>
                <w:bCs/>
                <w:szCs w:val="20"/>
                <w:lang w:eastAsia="pl-PL"/>
              </w:rPr>
              <w:t>68,60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70AEC2CF" w14:textId="77777777" w:rsidR="003A53E5" w:rsidRPr="006B32D7" w:rsidRDefault="003A53E5" w:rsidP="00480034">
            <w:pPr>
              <w:rPr>
                <w:rFonts w:cstheme="minorHAnsi"/>
                <w:bCs/>
                <w:szCs w:val="20"/>
                <w:lang w:eastAsia="pl-PL"/>
              </w:rPr>
            </w:pPr>
            <w:r w:rsidRPr="006B32D7">
              <w:rPr>
                <w:rFonts w:cstheme="minorHAnsi"/>
                <w:bCs/>
                <w:szCs w:val="20"/>
                <w:lang w:eastAsia="pl-PL"/>
              </w:rPr>
              <w:t>2,61</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7B7473EF" w14:textId="77777777" w:rsidR="003A53E5" w:rsidRPr="006B32D7" w:rsidRDefault="003A53E5" w:rsidP="00480034">
            <w:pPr>
              <w:rPr>
                <w:rFonts w:cstheme="minorHAnsi"/>
                <w:bCs/>
                <w:szCs w:val="20"/>
                <w:lang w:eastAsia="pl-PL"/>
              </w:rPr>
            </w:pPr>
            <w:r w:rsidRPr="006B32D7">
              <w:rPr>
                <w:rFonts w:cstheme="minorHAnsi"/>
                <w:bCs/>
                <w:szCs w:val="20"/>
                <w:lang w:eastAsia="pl-PL"/>
              </w:rPr>
              <w:t>3,19</w:t>
            </w:r>
          </w:p>
        </w:tc>
        <w:tc>
          <w:tcPr>
            <w:tcW w:w="1128" w:type="pct"/>
            <w:gridSpan w:val="3"/>
            <w:tcBorders>
              <w:top w:val="nil"/>
              <w:left w:val="single" w:sz="12" w:space="0" w:color="auto"/>
              <w:bottom w:val="dashed" w:sz="4" w:space="0" w:color="auto"/>
              <w:right w:val="single" w:sz="12" w:space="0" w:color="auto"/>
            </w:tcBorders>
            <w:shd w:val="clear" w:color="auto" w:fill="auto"/>
            <w:vAlign w:val="center"/>
          </w:tcPr>
          <w:p w14:paraId="3D909807" w14:textId="77777777" w:rsidR="003A53E5" w:rsidRPr="006B32D7" w:rsidRDefault="003A53E5" w:rsidP="00480034">
            <w:pPr>
              <w:jc w:val="left"/>
              <w:rPr>
                <w:rFonts w:cstheme="minorHAnsi"/>
                <w:szCs w:val="20"/>
                <w:lang w:eastAsia="pl-PL"/>
              </w:rPr>
            </w:pPr>
          </w:p>
        </w:tc>
      </w:tr>
      <w:tr w:rsidR="003A53E5" w:rsidRPr="006B32D7" w14:paraId="33D98E14"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7CD4F53D" w14:textId="77777777" w:rsidR="003A53E5" w:rsidRPr="006B32D7" w:rsidRDefault="003A53E5" w:rsidP="00480034">
            <w:pPr>
              <w:rPr>
                <w:rFonts w:cstheme="minorHAnsi"/>
                <w:szCs w:val="20"/>
                <w:lang w:eastAsia="pl-PL"/>
              </w:rPr>
            </w:pPr>
            <w:r w:rsidRPr="006B32D7">
              <w:rPr>
                <w:rFonts w:cstheme="minorHAnsi"/>
                <w:szCs w:val="20"/>
                <w:lang w:eastAsia="pl-PL"/>
              </w:rPr>
              <w:t>płytki z kompozytu winylowego</w:t>
            </w:r>
          </w:p>
        </w:tc>
        <w:tc>
          <w:tcPr>
            <w:tcW w:w="369" w:type="pct"/>
            <w:tcBorders>
              <w:top w:val="nil"/>
              <w:left w:val="nil"/>
              <w:bottom w:val="single" w:sz="12" w:space="0" w:color="auto"/>
              <w:right w:val="single" w:sz="4" w:space="0" w:color="000000"/>
            </w:tcBorders>
            <w:shd w:val="clear" w:color="auto" w:fill="auto"/>
            <w:noWrap/>
            <w:vAlign w:val="center"/>
          </w:tcPr>
          <w:p w14:paraId="10D115C8" w14:textId="77777777" w:rsidR="003A53E5" w:rsidRPr="006B32D7" w:rsidRDefault="003A53E5" w:rsidP="00480034">
            <w:pPr>
              <w:rPr>
                <w:rFonts w:cstheme="minorHAnsi"/>
                <w:bCs/>
                <w:szCs w:val="20"/>
                <w:lang w:eastAsia="pl-PL"/>
              </w:rPr>
            </w:pPr>
            <w:r w:rsidRPr="006B32D7">
              <w:rPr>
                <w:rFonts w:cstheme="minorHAnsi"/>
                <w:bCs/>
                <w:szCs w:val="20"/>
                <w:lang w:eastAsia="pl-PL"/>
              </w:rPr>
              <w:t>13,70</w:t>
            </w:r>
          </w:p>
        </w:tc>
        <w:tc>
          <w:tcPr>
            <w:tcW w:w="1097" w:type="pct"/>
            <w:gridSpan w:val="4"/>
            <w:tcBorders>
              <w:top w:val="nil"/>
              <w:left w:val="single" w:sz="12" w:space="0" w:color="auto"/>
              <w:bottom w:val="single" w:sz="12" w:space="0" w:color="auto"/>
              <w:right w:val="single" w:sz="4" w:space="0" w:color="000000"/>
            </w:tcBorders>
            <w:shd w:val="clear" w:color="auto" w:fill="auto"/>
            <w:noWrap/>
            <w:vAlign w:val="center"/>
          </w:tcPr>
          <w:p w14:paraId="403D4D6F"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969" w:type="pct"/>
            <w:gridSpan w:val="4"/>
            <w:tcBorders>
              <w:top w:val="nil"/>
              <w:left w:val="single" w:sz="12" w:space="0" w:color="auto"/>
              <w:bottom w:val="single" w:sz="12" w:space="0" w:color="auto"/>
              <w:right w:val="single" w:sz="4" w:space="0" w:color="000000"/>
            </w:tcBorders>
            <w:shd w:val="clear" w:color="auto" w:fill="auto"/>
            <w:noWrap/>
            <w:vAlign w:val="center"/>
          </w:tcPr>
          <w:p w14:paraId="0AD06282"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single" w:sz="12" w:space="0" w:color="auto"/>
              <w:bottom w:val="single" w:sz="12" w:space="0" w:color="auto"/>
              <w:right w:val="single" w:sz="12" w:space="0" w:color="auto"/>
            </w:tcBorders>
            <w:shd w:val="clear" w:color="auto" w:fill="auto"/>
            <w:vAlign w:val="center"/>
          </w:tcPr>
          <w:p w14:paraId="775FDE21" w14:textId="77777777" w:rsidR="003A53E5" w:rsidRPr="006B32D7" w:rsidRDefault="003A53E5" w:rsidP="00480034">
            <w:pPr>
              <w:jc w:val="left"/>
              <w:rPr>
                <w:rFonts w:cstheme="minorHAnsi"/>
                <w:szCs w:val="20"/>
                <w:lang w:eastAsia="pl-PL"/>
              </w:rPr>
            </w:pPr>
          </w:p>
        </w:tc>
      </w:tr>
      <w:tr w:rsidR="003A53E5" w:rsidRPr="006B32D7" w14:paraId="3D3E602E" w14:textId="77777777" w:rsidTr="0079039B">
        <w:trPr>
          <w:trHeight w:val="270"/>
        </w:trPr>
        <w:tc>
          <w:tcPr>
            <w:tcW w:w="1437" w:type="pct"/>
            <w:tcBorders>
              <w:top w:val="nil"/>
              <w:left w:val="single" w:sz="12" w:space="0" w:color="auto"/>
              <w:bottom w:val="single" w:sz="4" w:space="0" w:color="auto"/>
              <w:right w:val="single" w:sz="12" w:space="0" w:color="auto"/>
            </w:tcBorders>
            <w:shd w:val="clear" w:color="auto" w:fill="auto"/>
            <w:vAlign w:val="center"/>
          </w:tcPr>
          <w:p w14:paraId="3C2C52EF" w14:textId="77777777" w:rsidR="003A53E5" w:rsidRPr="006B32D7" w:rsidRDefault="003A53E5" w:rsidP="00480034">
            <w:pPr>
              <w:rPr>
                <w:rFonts w:cstheme="minorHAnsi"/>
                <w:szCs w:val="20"/>
                <w:lang w:eastAsia="pl-PL"/>
              </w:rPr>
            </w:pPr>
            <w:r w:rsidRPr="006B32D7">
              <w:rPr>
                <w:rFonts w:cstheme="minorHAnsi"/>
                <w:szCs w:val="20"/>
                <w:lang w:eastAsia="pl-PL"/>
              </w:rPr>
              <w:t>Cynk - średnia</w:t>
            </w:r>
          </w:p>
        </w:tc>
        <w:tc>
          <w:tcPr>
            <w:tcW w:w="369" w:type="pct"/>
            <w:tcBorders>
              <w:top w:val="nil"/>
              <w:left w:val="nil"/>
              <w:bottom w:val="dashed" w:sz="4" w:space="0" w:color="auto"/>
              <w:right w:val="single" w:sz="4" w:space="0" w:color="000000"/>
            </w:tcBorders>
            <w:shd w:val="clear" w:color="auto" w:fill="auto"/>
            <w:noWrap/>
            <w:vAlign w:val="center"/>
          </w:tcPr>
          <w:p w14:paraId="0B76611C" w14:textId="77777777" w:rsidR="003A53E5" w:rsidRPr="006B32D7" w:rsidRDefault="003A53E5" w:rsidP="00480034">
            <w:pPr>
              <w:rPr>
                <w:rFonts w:cstheme="minorHAnsi"/>
                <w:bCs/>
                <w:szCs w:val="20"/>
                <w:lang w:eastAsia="pl-PL"/>
              </w:rPr>
            </w:pPr>
            <w:r w:rsidRPr="006B32D7">
              <w:rPr>
                <w:rFonts w:cstheme="minorHAnsi"/>
                <w:bCs/>
                <w:szCs w:val="20"/>
                <w:lang w:eastAsia="pl-PL"/>
              </w:rPr>
              <w:t>53,10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5778312F" w14:textId="77777777" w:rsidR="003A53E5" w:rsidRPr="006B32D7" w:rsidRDefault="003A53E5" w:rsidP="00480034">
            <w:pPr>
              <w:rPr>
                <w:rFonts w:cstheme="minorHAnsi"/>
                <w:bCs/>
                <w:szCs w:val="20"/>
                <w:lang w:eastAsia="pl-PL"/>
              </w:rPr>
            </w:pPr>
            <w:r w:rsidRPr="006B32D7">
              <w:rPr>
                <w:rFonts w:cstheme="minorHAnsi"/>
                <w:bCs/>
                <w:szCs w:val="20"/>
                <w:lang w:eastAsia="pl-PL"/>
              </w:rPr>
              <w:t>2,88</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3903B2E3" w14:textId="77777777" w:rsidR="003A53E5" w:rsidRPr="006B32D7" w:rsidRDefault="003A53E5" w:rsidP="00480034">
            <w:pPr>
              <w:rPr>
                <w:rFonts w:cstheme="minorHAnsi"/>
                <w:bCs/>
                <w:szCs w:val="20"/>
                <w:lang w:eastAsia="pl-PL"/>
              </w:rPr>
            </w:pPr>
            <w:r w:rsidRPr="006B32D7">
              <w:rPr>
                <w:rFonts w:cstheme="minorHAnsi"/>
                <w:bCs/>
                <w:szCs w:val="20"/>
                <w:lang w:eastAsia="pl-PL"/>
              </w:rPr>
              <w:t>3,09</w:t>
            </w:r>
          </w:p>
        </w:tc>
        <w:tc>
          <w:tcPr>
            <w:tcW w:w="1128" w:type="pct"/>
            <w:gridSpan w:val="3"/>
            <w:vMerge w:val="restart"/>
            <w:tcBorders>
              <w:top w:val="nil"/>
              <w:left w:val="single" w:sz="12" w:space="0" w:color="auto"/>
              <w:bottom w:val="single" w:sz="12" w:space="0" w:color="000000"/>
              <w:right w:val="single" w:sz="12" w:space="0" w:color="auto"/>
            </w:tcBorders>
            <w:shd w:val="clear" w:color="auto" w:fill="auto"/>
            <w:vAlign w:val="center"/>
          </w:tcPr>
          <w:p w14:paraId="5DF28DFF" w14:textId="77777777" w:rsidR="003A53E5" w:rsidRPr="006B32D7" w:rsidRDefault="003A53E5" w:rsidP="00480034">
            <w:pPr>
              <w:jc w:val="left"/>
              <w:rPr>
                <w:rFonts w:cstheme="minorHAnsi"/>
                <w:szCs w:val="20"/>
                <w:lang w:eastAsia="pl-PL"/>
              </w:rPr>
            </w:pPr>
            <w:r w:rsidRPr="006B32D7">
              <w:rPr>
                <w:rFonts w:cstheme="minorHAnsi"/>
                <w:szCs w:val="20"/>
                <w:lang w:eastAsia="pl-PL"/>
              </w:rPr>
              <w:t>zawartość materiału z odzysku 30%.</w:t>
            </w:r>
          </w:p>
        </w:tc>
      </w:tr>
      <w:tr w:rsidR="003A53E5" w:rsidRPr="006B32D7" w14:paraId="548CC3F6" w14:textId="77777777" w:rsidTr="0079039B">
        <w:trPr>
          <w:trHeight w:val="255"/>
        </w:trPr>
        <w:tc>
          <w:tcPr>
            <w:tcW w:w="1437" w:type="pct"/>
            <w:tcBorders>
              <w:top w:val="nil"/>
              <w:left w:val="single" w:sz="12" w:space="0" w:color="auto"/>
              <w:bottom w:val="single" w:sz="4" w:space="0" w:color="auto"/>
              <w:right w:val="single" w:sz="12" w:space="0" w:color="auto"/>
            </w:tcBorders>
            <w:shd w:val="clear" w:color="auto" w:fill="auto"/>
            <w:vAlign w:val="center"/>
          </w:tcPr>
          <w:p w14:paraId="1CFC97CF" w14:textId="77777777" w:rsidR="003A53E5" w:rsidRPr="006B32D7" w:rsidRDefault="003A53E5" w:rsidP="00480034">
            <w:pPr>
              <w:rPr>
                <w:rFonts w:cstheme="minorHAnsi"/>
                <w:szCs w:val="20"/>
                <w:lang w:eastAsia="pl-PL"/>
              </w:rPr>
            </w:pPr>
            <w:r w:rsidRPr="006B32D7">
              <w:rPr>
                <w:rFonts w:cstheme="minorHAnsi"/>
                <w:szCs w:val="20"/>
                <w:lang w:eastAsia="pl-PL"/>
              </w:rPr>
              <w:t>czysty</w:t>
            </w:r>
          </w:p>
        </w:tc>
        <w:tc>
          <w:tcPr>
            <w:tcW w:w="369" w:type="pct"/>
            <w:tcBorders>
              <w:top w:val="nil"/>
              <w:left w:val="nil"/>
              <w:bottom w:val="dashed" w:sz="4" w:space="0" w:color="auto"/>
              <w:right w:val="single" w:sz="4" w:space="0" w:color="000000"/>
            </w:tcBorders>
            <w:shd w:val="clear" w:color="auto" w:fill="auto"/>
            <w:noWrap/>
            <w:vAlign w:val="center"/>
          </w:tcPr>
          <w:p w14:paraId="2158A489" w14:textId="77777777" w:rsidR="003A53E5" w:rsidRPr="006B32D7" w:rsidRDefault="003A53E5" w:rsidP="00480034">
            <w:pPr>
              <w:rPr>
                <w:rFonts w:cstheme="minorHAnsi"/>
                <w:szCs w:val="20"/>
                <w:lang w:eastAsia="pl-PL"/>
              </w:rPr>
            </w:pPr>
            <w:r w:rsidRPr="006B32D7">
              <w:rPr>
                <w:rFonts w:cstheme="minorHAnsi"/>
                <w:szCs w:val="20"/>
                <w:lang w:eastAsia="pl-PL"/>
              </w:rPr>
              <w:t>72,00</w:t>
            </w:r>
          </w:p>
        </w:tc>
        <w:tc>
          <w:tcPr>
            <w:tcW w:w="1097" w:type="pct"/>
            <w:gridSpan w:val="4"/>
            <w:tcBorders>
              <w:top w:val="nil"/>
              <w:left w:val="single" w:sz="12" w:space="0" w:color="auto"/>
              <w:bottom w:val="dashed" w:sz="4" w:space="0" w:color="auto"/>
              <w:right w:val="single" w:sz="4" w:space="0" w:color="000000"/>
            </w:tcBorders>
            <w:shd w:val="clear" w:color="auto" w:fill="auto"/>
            <w:noWrap/>
            <w:vAlign w:val="center"/>
          </w:tcPr>
          <w:p w14:paraId="60ACE86B" w14:textId="77777777" w:rsidR="003A53E5" w:rsidRPr="006B32D7" w:rsidRDefault="003A53E5" w:rsidP="00480034">
            <w:pPr>
              <w:rPr>
                <w:rFonts w:cstheme="minorHAnsi"/>
                <w:szCs w:val="20"/>
                <w:lang w:eastAsia="pl-PL"/>
              </w:rPr>
            </w:pPr>
            <w:r w:rsidRPr="006B32D7">
              <w:rPr>
                <w:rFonts w:cstheme="minorHAnsi"/>
                <w:szCs w:val="20"/>
                <w:lang w:eastAsia="pl-PL"/>
              </w:rPr>
              <w:t>3,90</w:t>
            </w:r>
          </w:p>
        </w:tc>
        <w:tc>
          <w:tcPr>
            <w:tcW w:w="969" w:type="pct"/>
            <w:gridSpan w:val="4"/>
            <w:tcBorders>
              <w:top w:val="nil"/>
              <w:left w:val="single" w:sz="12" w:space="0" w:color="auto"/>
              <w:bottom w:val="dashed" w:sz="4" w:space="0" w:color="auto"/>
              <w:right w:val="single" w:sz="4" w:space="0" w:color="000000"/>
            </w:tcBorders>
            <w:shd w:val="clear" w:color="auto" w:fill="auto"/>
            <w:noWrap/>
            <w:vAlign w:val="center"/>
          </w:tcPr>
          <w:p w14:paraId="645D4A1A" w14:textId="77777777" w:rsidR="003A53E5" w:rsidRPr="006B32D7" w:rsidRDefault="003A53E5" w:rsidP="00480034">
            <w:pPr>
              <w:rPr>
                <w:rFonts w:cstheme="minorHAnsi"/>
                <w:szCs w:val="20"/>
                <w:lang w:eastAsia="pl-PL"/>
              </w:rPr>
            </w:pPr>
            <w:r w:rsidRPr="006B32D7">
              <w:rPr>
                <w:rFonts w:cstheme="minorHAnsi"/>
                <w:szCs w:val="20"/>
                <w:lang w:eastAsia="pl-PL"/>
              </w:rPr>
              <w:t>4,18</w:t>
            </w:r>
          </w:p>
        </w:tc>
        <w:tc>
          <w:tcPr>
            <w:tcW w:w="1128" w:type="pct"/>
            <w:gridSpan w:val="3"/>
            <w:vMerge/>
            <w:tcBorders>
              <w:top w:val="nil"/>
              <w:left w:val="single" w:sz="12" w:space="0" w:color="auto"/>
              <w:bottom w:val="single" w:sz="12" w:space="0" w:color="000000"/>
              <w:right w:val="single" w:sz="12" w:space="0" w:color="auto"/>
            </w:tcBorders>
            <w:shd w:val="clear" w:color="auto" w:fill="auto"/>
            <w:vAlign w:val="center"/>
          </w:tcPr>
          <w:p w14:paraId="69F0C399" w14:textId="77777777" w:rsidR="003A53E5" w:rsidRPr="006B32D7" w:rsidRDefault="003A53E5" w:rsidP="00480034">
            <w:pPr>
              <w:jc w:val="left"/>
              <w:rPr>
                <w:rFonts w:cstheme="minorHAnsi"/>
                <w:szCs w:val="20"/>
                <w:lang w:eastAsia="pl-PL"/>
              </w:rPr>
            </w:pPr>
          </w:p>
        </w:tc>
      </w:tr>
      <w:tr w:rsidR="003A53E5" w:rsidRPr="006B32D7" w14:paraId="6BFE4E2C" w14:textId="77777777" w:rsidTr="0079039B">
        <w:trPr>
          <w:trHeight w:val="270"/>
        </w:trPr>
        <w:tc>
          <w:tcPr>
            <w:tcW w:w="1437" w:type="pct"/>
            <w:tcBorders>
              <w:top w:val="nil"/>
              <w:left w:val="single" w:sz="12" w:space="0" w:color="auto"/>
              <w:bottom w:val="single" w:sz="12" w:space="0" w:color="auto"/>
              <w:right w:val="single" w:sz="12" w:space="0" w:color="auto"/>
            </w:tcBorders>
            <w:shd w:val="clear" w:color="auto" w:fill="auto"/>
            <w:vAlign w:val="center"/>
          </w:tcPr>
          <w:p w14:paraId="3746861D" w14:textId="77777777" w:rsidR="003A53E5" w:rsidRPr="006B32D7" w:rsidRDefault="003A53E5" w:rsidP="00480034">
            <w:pPr>
              <w:rPr>
                <w:rFonts w:cstheme="minorHAnsi"/>
                <w:szCs w:val="20"/>
                <w:lang w:eastAsia="pl-PL"/>
              </w:rPr>
            </w:pPr>
            <w:r w:rsidRPr="006B32D7">
              <w:rPr>
                <w:rFonts w:cstheme="minorHAnsi"/>
                <w:szCs w:val="20"/>
                <w:lang w:eastAsia="pl-PL"/>
              </w:rPr>
              <w:t>z odzysku</w:t>
            </w:r>
          </w:p>
        </w:tc>
        <w:tc>
          <w:tcPr>
            <w:tcW w:w="369" w:type="pct"/>
            <w:tcBorders>
              <w:top w:val="dashed" w:sz="4" w:space="0" w:color="auto"/>
              <w:left w:val="nil"/>
              <w:bottom w:val="single" w:sz="12" w:space="0" w:color="auto"/>
              <w:right w:val="single" w:sz="4" w:space="0" w:color="000000"/>
            </w:tcBorders>
            <w:shd w:val="clear" w:color="auto" w:fill="auto"/>
            <w:noWrap/>
            <w:vAlign w:val="center"/>
          </w:tcPr>
          <w:p w14:paraId="2793E6E5" w14:textId="77777777" w:rsidR="003A53E5" w:rsidRPr="006B32D7" w:rsidRDefault="003A53E5" w:rsidP="00480034">
            <w:pPr>
              <w:rPr>
                <w:rFonts w:cstheme="minorHAnsi"/>
                <w:szCs w:val="20"/>
                <w:lang w:eastAsia="pl-PL"/>
              </w:rPr>
            </w:pPr>
            <w:r w:rsidRPr="006B32D7">
              <w:rPr>
                <w:rFonts w:cstheme="minorHAnsi"/>
                <w:szCs w:val="20"/>
                <w:lang w:eastAsia="pl-PL"/>
              </w:rPr>
              <w:t>9,00</w:t>
            </w:r>
          </w:p>
        </w:tc>
        <w:tc>
          <w:tcPr>
            <w:tcW w:w="1097" w:type="pct"/>
            <w:gridSpan w:val="4"/>
            <w:tcBorders>
              <w:top w:val="dashed" w:sz="4" w:space="0" w:color="auto"/>
              <w:left w:val="single" w:sz="12" w:space="0" w:color="auto"/>
              <w:bottom w:val="single" w:sz="12" w:space="0" w:color="auto"/>
              <w:right w:val="single" w:sz="12" w:space="0" w:color="000000"/>
            </w:tcBorders>
            <w:shd w:val="clear" w:color="auto" w:fill="auto"/>
            <w:noWrap/>
            <w:vAlign w:val="center"/>
          </w:tcPr>
          <w:p w14:paraId="700DA94B" w14:textId="77777777" w:rsidR="003A53E5" w:rsidRPr="006B32D7" w:rsidRDefault="003A53E5" w:rsidP="00480034">
            <w:pPr>
              <w:rPr>
                <w:rFonts w:cstheme="minorHAnsi"/>
                <w:szCs w:val="20"/>
                <w:lang w:eastAsia="pl-PL"/>
              </w:rPr>
            </w:pPr>
            <w:r w:rsidRPr="006B32D7">
              <w:rPr>
                <w:rFonts w:cstheme="minorHAnsi"/>
                <w:szCs w:val="20"/>
                <w:lang w:eastAsia="pl-PL"/>
              </w:rPr>
              <w:t>0,49</w:t>
            </w:r>
          </w:p>
        </w:tc>
        <w:tc>
          <w:tcPr>
            <w:tcW w:w="969" w:type="pct"/>
            <w:gridSpan w:val="4"/>
            <w:tcBorders>
              <w:top w:val="dashed" w:sz="4" w:space="0" w:color="auto"/>
              <w:left w:val="nil"/>
              <w:bottom w:val="single" w:sz="12" w:space="0" w:color="auto"/>
              <w:right w:val="single" w:sz="12" w:space="0" w:color="000000"/>
            </w:tcBorders>
            <w:shd w:val="clear" w:color="auto" w:fill="auto"/>
            <w:noWrap/>
            <w:vAlign w:val="center"/>
          </w:tcPr>
          <w:p w14:paraId="572494BC" w14:textId="77777777" w:rsidR="003A53E5" w:rsidRPr="006B32D7" w:rsidRDefault="003A53E5" w:rsidP="00480034">
            <w:pPr>
              <w:rPr>
                <w:rFonts w:cstheme="minorHAnsi"/>
                <w:szCs w:val="20"/>
                <w:lang w:eastAsia="pl-PL"/>
              </w:rPr>
            </w:pPr>
            <w:r w:rsidRPr="006B32D7">
              <w:rPr>
                <w:rFonts w:cstheme="minorHAnsi"/>
                <w:szCs w:val="20"/>
                <w:lang w:eastAsia="pl-PL"/>
              </w:rPr>
              <w:t>0,52</w:t>
            </w:r>
          </w:p>
        </w:tc>
        <w:tc>
          <w:tcPr>
            <w:tcW w:w="1128" w:type="pct"/>
            <w:gridSpan w:val="3"/>
            <w:vMerge/>
            <w:tcBorders>
              <w:top w:val="nil"/>
              <w:left w:val="single" w:sz="12" w:space="0" w:color="auto"/>
              <w:bottom w:val="single" w:sz="12" w:space="0" w:color="000000"/>
              <w:right w:val="single" w:sz="12" w:space="0" w:color="auto"/>
            </w:tcBorders>
            <w:shd w:val="clear" w:color="auto" w:fill="auto"/>
            <w:vAlign w:val="center"/>
          </w:tcPr>
          <w:p w14:paraId="316ADF1E" w14:textId="77777777" w:rsidR="003A53E5" w:rsidRPr="006B32D7" w:rsidRDefault="003A53E5" w:rsidP="00480034">
            <w:pPr>
              <w:jc w:val="left"/>
              <w:rPr>
                <w:rFonts w:cstheme="minorHAnsi"/>
                <w:szCs w:val="20"/>
                <w:lang w:eastAsia="pl-PL"/>
              </w:rPr>
            </w:pPr>
          </w:p>
        </w:tc>
      </w:tr>
      <w:tr w:rsidR="003A53E5" w:rsidRPr="006B32D7" w14:paraId="28598944" w14:textId="77777777" w:rsidTr="0079039B">
        <w:trPr>
          <w:trHeight w:val="270"/>
        </w:trPr>
        <w:tc>
          <w:tcPr>
            <w:tcW w:w="1437" w:type="pct"/>
            <w:tcBorders>
              <w:top w:val="nil"/>
              <w:left w:val="single" w:sz="12" w:space="0" w:color="auto"/>
              <w:bottom w:val="nil"/>
              <w:right w:val="single" w:sz="12" w:space="0" w:color="auto"/>
            </w:tcBorders>
            <w:shd w:val="clear" w:color="auto" w:fill="auto"/>
            <w:vAlign w:val="center"/>
          </w:tcPr>
          <w:p w14:paraId="1609EABE" w14:textId="77777777" w:rsidR="003A53E5" w:rsidRPr="006B32D7" w:rsidRDefault="003A53E5" w:rsidP="00480034">
            <w:pPr>
              <w:rPr>
                <w:rFonts w:cstheme="minorHAnsi"/>
                <w:szCs w:val="20"/>
                <w:lang w:eastAsia="pl-PL"/>
              </w:rPr>
            </w:pPr>
          </w:p>
        </w:tc>
        <w:tc>
          <w:tcPr>
            <w:tcW w:w="369" w:type="pct"/>
            <w:tcBorders>
              <w:top w:val="single" w:sz="12" w:space="0" w:color="auto"/>
              <w:left w:val="nil"/>
              <w:bottom w:val="nil"/>
              <w:right w:val="single" w:sz="12" w:space="0" w:color="000000"/>
            </w:tcBorders>
            <w:shd w:val="clear" w:color="auto" w:fill="auto"/>
            <w:noWrap/>
            <w:vAlign w:val="center"/>
          </w:tcPr>
          <w:p w14:paraId="157F3F23" w14:textId="77777777" w:rsidR="003A53E5" w:rsidRPr="006B32D7" w:rsidRDefault="003A53E5" w:rsidP="00480034">
            <w:pPr>
              <w:rPr>
                <w:rFonts w:cstheme="minorHAnsi"/>
                <w:szCs w:val="20"/>
                <w:lang w:eastAsia="pl-PL"/>
              </w:rPr>
            </w:pPr>
            <w:r w:rsidRPr="006B32D7">
              <w:rPr>
                <w:rFonts w:cstheme="minorHAnsi"/>
                <w:szCs w:val="20"/>
                <w:lang w:eastAsia="pl-PL"/>
              </w:rPr>
              <w:t>[MJ/okno]</w:t>
            </w:r>
          </w:p>
        </w:tc>
        <w:tc>
          <w:tcPr>
            <w:tcW w:w="1097" w:type="pct"/>
            <w:gridSpan w:val="4"/>
            <w:tcBorders>
              <w:top w:val="single" w:sz="12" w:space="0" w:color="auto"/>
              <w:left w:val="nil"/>
              <w:bottom w:val="nil"/>
              <w:right w:val="single" w:sz="12" w:space="0" w:color="000000"/>
            </w:tcBorders>
            <w:shd w:val="clear" w:color="auto" w:fill="auto"/>
            <w:noWrap/>
            <w:vAlign w:val="center"/>
          </w:tcPr>
          <w:p w14:paraId="4DA5D976" w14:textId="77777777" w:rsidR="003A53E5" w:rsidRPr="006B32D7" w:rsidRDefault="003A53E5" w:rsidP="00480034">
            <w:pPr>
              <w:rPr>
                <w:rFonts w:cstheme="minorHAnsi"/>
                <w:szCs w:val="20"/>
                <w:lang w:eastAsia="pl-PL"/>
              </w:rPr>
            </w:pPr>
          </w:p>
        </w:tc>
        <w:tc>
          <w:tcPr>
            <w:tcW w:w="969" w:type="pct"/>
            <w:gridSpan w:val="4"/>
            <w:tcBorders>
              <w:top w:val="single" w:sz="12" w:space="0" w:color="auto"/>
              <w:left w:val="nil"/>
              <w:bottom w:val="nil"/>
              <w:right w:val="single" w:sz="12" w:space="0" w:color="000000"/>
            </w:tcBorders>
            <w:shd w:val="clear" w:color="auto" w:fill="auto"/>
            <w:noWrap/>
            <w:vAlign w:val="center"/>
          </w:tcPr>
          <w:p w14:paraId="6E946319" w14:textId="77777777" w:rsidR="003A53E5" w:rsidRPr="006B32D7" w:rsidRDefault="003A53E5" w:rsidP="00480034">
            <w:pPr>
              <w:rPr>
                <w:rFonts w:cstheme="minorHAnsi"/>
                <w:szCs w:val="20"/>
                <w:lang w:eastAsia="pl-PL"/>
              </w:rPr>
            </w:pPr>
          </w:p>
        </w:tc>
        <w:tc>
          <w:tcPr>
            <w:tcW w:w="1128" w:type="pct"/>
            <w:gridSpan w:val="3"/>
            <w:tcBorders>
              <w:top w:val="nil"/>
              <w:left w:val="nil"/>
              <w:bottom w:val="nil"/>
              <w:right w:val="single" w:sz="12" w:space="0" w:color="auto"/>
            </w:tcBorders>
            <w:shd w:val="clear" w:color="auto" w:fill="auto"/>
            <w:vAlign w:val="center"/>
          </w:tcPr>
          <w:p w14:paraId="4DAAB11D" w14:textId="77777777" w:rsidR="003A53E5" w:rsidRPr="006B32D7" w:rsidRDefault="003A53E5" w:rsidP="00480034">
            <w:pPr>
              <w:jc w:val="left"/>
              <w:rPr>
                <w:rFonts w:cstheme="minorHAnsi"/>
                <w:szCs w:val="20"/>
                <w:lang w:eastAsia="pl-PL"/>
              </w:rPr>
            </w:pPr>
          </w:p>
        </w:tc>
      </w:tr>
      <w:tr w:rsidR="003A53E5" w:rsidRPr="006B32D7" w14:paraId="77A18D01" w14:textId="77777777" w:rsidTr="0079039B">
        <w:trPr>
          <w:trHeight w:val="510"/>
        </w:trPr>
        <w:tc>
          <w:tcPr>
            <w:tcW w:w="1437" w:type="pct"/>
            <w:tcBorders>
              <w:top w:val="nil"/>
              <w:left w:val="single" w:sz="12" w:space="0" w:color="auto"/>
              <w:bottom w:val="dashed" w:sz="4" w:space="0" w:color="auto"/>
              <w:right w:val="single" w:sz="12" w:space="0" w:color="auto"/>
            </w:tcBorders>
            <w:shd w:val="clear" w:color="auto" w:fill="auto"/>
            <w:vAlign w:val="center"/>
          </w:tcPr>
          <w:p w14:paraId="0DF3C67B" w14:textId="77777777" w:rsidR="003A53E5" w:rsidRPr="006B32D7" w:rsidRDefault="003A53E5" w:rsidP="00480034">
            <w:pPr>
              <w:rPr>
                <w:rFonts w:cstheme="minorHAnsi"/>
                <w:szCs w:val="20"/>
                <w:lang w:val="pl-PL" w:eastAsia="pl-PL"/>
              </w:rPr>
            </w:pPr>
            <w:r w:rsidRPr="006B32D7">
              <w:rPr>
                <w:rFonts w:cstheme="minorHAnsi"/>
                <w:szCs w:val="20"/>
                <w:lang w:val="pl-PL" w:eastAsia="pl-PL"/>
              </w:rPr>
              <w:t>okna 1.2m x 1.2m pojedyncza szyba, rama drewniana [MJ/okno]</w:t>
            </w:r>
          </w:p>
        </w:tc>
        <w:tc>
          <w:tcPr>
            <w:tcW w:w="369" w:type="pct"/>
            <w:tcBorders>
              <w:top w:val="nil"/>
              <w:left w:val="nil"/>
              <w:bottom w:val="dashed" w:sz="4" w:space="0" w:color="auto"/>
              <w:right w:val="single" w:sz="12" w:space="0" w:color="000000"/>
            </w:tcBorders>
            <w:shd w:val="clear" w:color="auto" w:fill="auto"/>
            <w:noWrap/>
            <w:vAlign w:val="center"/>
          </w:tcPr>
          <w:p w14:paraId="5C1208D1" w14:textId="77777777" w:rsidR="003A53E5" w:rsidRPr="006B32D7" w:rsidRDefault="003A53E5" w:rsidP="00480034">
            <w:pPr>
              <w:rPr>
                <w:rFonts w:cstheme="minorHAnsi"/>
                <w:bCs/>
                <w:szCs w:val="20"/>
                <w:lang w:eastAsia="pl-PL"/>
              </w:rPr>
            </w:pPr>
            <w:r w:rsidRPr="006B32D7">
              <w:rPr>
                <w:rFonts w:cstheme="minorHAnsi"/>
                <w:bCs/>
                <w:szCs w:val="20"/>
                <w:lang w:eastAsia="pl-PL"/>
              </w:rPr>
              <w:t>286,00</w:t>
            </w:r>
          </w:p>
        </w:tc>
        <w:tc>
          <w:tcPr>
            <w:tcW w:w="1097" w:type="pct"/>
            <w:gridSpan w:val="4"/>
            <w:tcBorders>
              <w:top w:val="nil"/>
              <w:left w:val="nil"/>
              <w:bottom w:val="dashed" w:sz="4" w:space="0" w:color="auto"/>
              <w:right w:val="single" w:sz="12" w:space="0" w:color="000000"/>
            </w:tcBorders>
            <w:shd w:val="clear" w:color="auto" w:fill="auto"/>
            <w:noWrap/>
            <w:vAlign w:val="center"/>
          </w:tcPr>
          <w:p w14:paraId="3AE9133E" w14:textId="77777777" w:rsidR="003A53E5" w:rsidRPr="006B32D7" w:rsidRDefault="003A53E5" w:rsidP="00480034">
            <w:pPr>
              <w:rPr>
                <w:rFonts w:cstheme="minorHAnsi"/>
                <w:bCs/>
                <w:szCs w:val="20"/>
                <w:lang w:eastAsia="pl-PL"/>
              </w:rPr>
            </w:pPr>
            <w:r w:rsidRPr="006B32D7">
              <w:rPr>
                <w:rFonts w:cstheme="minorHAnsi"/>
                <w:bCs/>
                <w:szCs w:val="20"/>
                <w:lang w:eastAsia="pl-PL"/>
              </w:rPr>
              <w:t>14.6</w:t>
            </w:r>
          </w:p>
        </w:tc>
        <w:tc>
          <w:tcPr>
            <w:tcW w:w="969" w:type="pct"/>
            <w:gridSpan w:val="4"/>
            <w:tcBorders>
              <w:top w:val="nil"/>
              <w:left w:val="nil"/>
              <w:bottom w:val="dashed" w:sz="4" w:space="0" w:color="auto"/>
              <w:right w:val="single" w:sz="12" w:space="0" w:color="000000"/>
            </w:tcBorders>
            <w:shd w:val="clear" w:color="auto" w:fill="auto"/>
            <w:noWrap/>
            <w:vAlign w:val="center"/>
          </w:tcPr>
          <w:p w14:paraId="1A93F8C8"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nil"/>
              <w:bottom w:val="dashed" w:sz="4" w:space="0" w:color="auto"/>
              <w:right w:val="single" w:sz="12" w:space="0" w:color="auto"/>
            </w:tcBorders>
            <w:shd w:val="clear" w:color="auto" w:fill="auto"/>
            <w:vAlign w:val="center"/>
          </w:tcPr>
          <w:p w14:paraId="39BBE088" w14:textId="77777777" w:rsidR="003A53E5" w:rsidRPr="006B32D7" w:rsidRDefault="003A53E5" w:rsidP="00480034">
            <w:pPr>
              <w:jc w:val="left"/>
              <w:rPr>
                <w:rFonts w:cstheme="minorHAnsi"/>
                <w:szCs w:val="20"/>
                <w:lang w:eastAsia="pl-PL"/>
              </w:rPr>
            </w:pPr>
          </w:p>
        </w:tc>
      </w:tr>
      <w:tr w:rsidR="003A53E5" w:rsidRPr="006B32D7" w14:paraId="2B12C40D" w14:textId="77777777" w:rsidTr="0079039B">
        <w:trPr>
          <w:trHeight w:val="510"/>
        </w:trPr>
        <w:tc>
          <w:tcPr>
            <w:tcW w:w="1437" w:type="pct"/>
            <w:tcBorders>
              <w:top w:val="nil"/>
              <w:left w:val="single" w:sz="12" w:space="0" w:color="auto"/>
              <w:bottom w:val="dashed" w:sz="4" w:space="0" w:color="auto"/>
              <w:right w:val="single" w:sz="12" w:space="0" w:color="auto"/>
            </w:tcBorders>
            <w:shd w:val="clear" w:color="auto" w:fill="auto"/>
            <w:vAlign w:val="center"/>
          </w:tcPr>
          <w:p w14:paraId="0BAB6A22" w14:textId="77777777" w:rsidR="003A53E5" w:rsidRPr="006B32D7" w:rsidRDefault="003A53E5" w:rsidP="00480034">
            <w:pPr>
              <w:rPr>
                <w:rFonts w:cstheme="minorHAnsi"/>
                <w:szCs w:val="20"/>
                <w:lang w:val="pl-PL" w:eastAsia="pl-PL"/>
              </w:rPr>
            </w:pPr>
            <w:smartTag w:uri="urn:schemas-microsoft-com:office:smarttags" w:element="metricconverter">
              <w:smartTagPr>
                <w:attr w:name="ProductID" w:val="1.2 m"/>
              </w:smartTagPr>
              <w:r w:rsidRPr="006B32D7">
                <w:rPr>
                  <w:rFonts w:cstheme="minorHAnsi"/>
                  <w:szCs w:val="20"/>
                  <w:lang w:val="pl-PL" w:eastAsia="pl-PL"/>
                </w:rPr>
                <w:t>1.2 m</w:t>
              </w:r>
            </w:smartTag>
            <w:r w:rsidRPr="006B32D7">
              <w:rPr>
                <w:rFonts w:cstheme="minorHAnsi"/>
                <w:szCs w:val="20"/>
                <w:lang w:val="pl-PL" w:eastAsia="pl-PL"/>
              </w:rPr>
              <w:t xml:space="preserve"> x1.2m podwójna szyba, wypełnienie z powietrza lub argonu</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4A135D1D"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63E7F54E"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54BA8E05"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nil"/>
              <w:bottom w:val="dashed" w:sz="4" w:space="0" w:color="auto"/>
              <w:right w:val="single" w:sz="12" w:space="0" w:color="auto"/>
            </w:tcBorders>
            <w:shd w:val="clear" w:color="auto" w:fill="auto"/>
            <w:noWrap/>
            <w:vAlign w:val="center"/>
          </w:tcPr>
          <w:p w14:paraId="13E74A1C" w14:textId="77777777" w:rsidR="003A53E5" w:rsidRPr="006B32D7" w:rsidRDefault="003A53E5" w:rsidP="00480034">
            <w:pPr>
              <w:jc w:val="left"/>
              <w:rPr>
                <w:rFonts w:cstheme="minorHAnsi"/>
                <w:szCs w:val="20"/>
                <w:lang w:eastAsia="pl-PL"/>
              </w:rPr>
            </w:pPr>
            <w:r w:rsidRPr="006B32D7">
              <w:rPr>
                <w:rFonts w:cstheme="minorHAnsi"/>
                <w:szCs w:val="20"/>
                <w:lang w:eastAsia="pl-PL"/>
              </w:rPr>
              <w:t>--</w:t>
            </w:r>
          </w:p>
        </w:tc>
      </w:tr>
      <w:tr w:rsidR="003A53E5" w:rsidRPr="006B32D7" w14:paraId="10396032" w14:textId="77777777" w:rsidTr="0079039B">
        <w:trPr>
          <w:trHeight w:val="300"/>
        </w:trPr>
        <w:tc>
          <w:tcPr>
            <w:tcW w:w="1437" w:type="pct"/>
            <w:tcBorders>
              <w:top w:val="nil"/>
              <w:left w:val="single" w:sz="12" w:space="0" w:color="auto"/>
              <w:bottom w:val="dashed" w:sz="4" w:space="0" w:color="auto"/>
              <w:right w:val="single" w:sz="12" w:space="0" w:color="auto"/>
            </w:tcBorders>
            <w:shd w:val="clear" w:color="auto" w:fill="auto"/>
            <w:vAlign w:val="center"/>
          </w:tcPr>
          <w:p w14:paraId="09F80330" w14:textId="77777777" w:rsidR="003A53E5" w:rsidRPr="006B32D7" w:rsidRDefault="003A53E5" w:rsidP="00480034">
            <w:pPr>
              <w:rPr>
                <w:rFonts w:cstheme="minorHAnsi"/>
                <w:i/>
                <w:iCs/>
                <w:szCs w:val="20"/>
                <w:lang w:eastAsia="pl-PL"/>
              </w:rPr>
            </w:pPr>
            <w:r w:rsidRPr="006B32D7">
              <w:rPr>
                <w:rFonts w:cstheme="minorHAnsi"/>
                <w:i/>
                <w:iCs/>
                <w:szCs w:val="20"/>
                <w:lang w:eastAsia="pl-PL"/>
              </w:rPr>
              <w:t>okno z ramą aluminiową</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0A9F0176" w14:textId="77777777" w:rsidR="003A53E5" w:rsidRPr="006B32D7" w:rsidRDefault="003A53E5" w:rsidP="00480034">
            <w:pPr>
              <w:rPr>
                <w:rFonts w:cstheme="minorHAnsi"/>
                <w:bCs/>
                <w:szCs w:val="20"/>
                <w:lang w:eastAsia="pl-PL"/>
              </w:rPr>
            </w:pPr>
            <w:r w:rsidRPr="006B32D7">
              <w:rPr>
                <w:rFonts w:cstheme="minorHAnsi"/>
                <w:bCs/>
                <w:szCs w:val="20"/>
                <w:lang w:eastAsia="pl-PL"/>
              </w:rPr>
              <w:t>5470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1107C81D" w14:textId="77777777" w:rsidR="003A53E5" w:rsidRPr="006B32D7" w:rsidRDefault="003A53E5" w:rsidP="00480034">
            <w:pPr>
              <w:rPr>
                <w:rFonts w:cstheme="minorHAnsi"/>
                <w:bCs/>
                <w:szCs w:val="20"/>
                <w:lang w:eastAsia="pl-PL"/>
              </w:rPr>
            </w:pPr>
            <w:r w:rsidRPr="006B32D7">
              <w:rPr>
                <w:rFonts w:cstheme="minorHAnsi"/>
                <w:bCs/>
                <w:szCs w:val="20"/>
                <w:lang w:eastAsia="pl-PL"/>
              </w:rPr>
              <w:t>279</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7294B582"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nil"/>
              <w:bottom w:val="dashed" w:sz="4" w:space="0" w:color="auto"/>
              <w:right w:val="single" w:sz="12" w:space="0" w:color="auto"/>
            </w:tcBorders>
            <w:shd w:val="clear" w:color="auto" w:fill="auto"/>
            <w:vAlign w:val="center"/>
          </w:tcPr>
          <w:p w14:paraId="4E04262D" w14:textId="77777777" w:rsidR="003A53E5" w:rsidRPr="006B32D7" w:rsidRDefault="003A53E5" w:rsidP="00480034">
            <w:pPr>
              <w:jc w:val="left"/>
              <w:rPr>
                <w:rFonts w:cstheme="minorHAnsi"/>
                <w:szCs w:val="20"/>
                <w:lang w:eastAsia="pl-PL"/>
              </w:rPr>
            </w:pPr>
          </w:p>
        </w:tc>
      </w:tr>
      <w:tr w:rsidR="003A53E5" w:rsidRPr="006B32D7" w14:paraId="44EBD672" w14:textId="77777777" w:rsidTr="0079039B">
        <w:trPr>
          <w:trHeight w:val="300"/>
        </w:trPr>
        <w:tc>
          <w:tcPr>
            <w:tcW w:w="1437" w:type="pct"/>
            <w:tcBorders>
              <w:top w:val="nil"/>
              <w:left w:val="single" w:sz="12" w:space="0" w:color="auto"/>
              <w:bottom w:val="dashed" w:sz="4" w:space="0" w:color="auto"/>
              <w:right w:val="single" w:sz="12" w:space="0" w:color="auto"/>
            </w:tcBorders>
            <w:shd w:val="clear" w:color="auto" w:fill="auto"/>
            <w:vAlign w:val="center"/>
          </w:tcPr>
          <w:p w14:paraId="042C1B76" w14:textId="77777777" w:rsidR="003A53E5" w:rsidRPr="006B32D7" w:rsidRDefault="003A53E5" w:rsidP="00480034">
            <w:pPr>
              <w:rPr>
                <w:rFonts w:cstheme="minorHAnsi"/>
                <w:i/>
                <w:iCs/>
                <w:szCs w:val="20"/>
                <w:lang w:val="pl-PL" w:eastAsia="pl-PL"/>
              </w:rPr>
            </w:pPr>
            <w:r w:rsidRPr="006B32D7">
              <w:rPr>
                <w:rFonts w:cstheme="minorHAnsi"/>
                <w:i/>
                <w:iCs/>
                <w:szCs w:val="20"/>
                <w:lang w:val="pl-PL" w:eastAsia="pl-PL"/>
              </w:rPr>
              <w:t>okno z ramą z PCW</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2B26214F" w14:textId="77777777" w:rsidR="003A53E5" w:rsidRPr="006B32D7" w:rsidRDefault="003A53E5" w:rsidP="00480034">
            <w:pPr>
              <w:rPr>
                <w:rFonts w:cstheme="minorHAnsi"/>
                <w:bCs/>
                <w:szCs w:val="20"/>
                <w:lang w:eastAsia="pl-PL"/>
              </w:rPr>
            </w:pPr>
            <w:r w:rsidRPr="006B32D7">
              <w:rPr>
                <w:rFonts w:cstheme="minorHAnsi"/>
                <w:bCs/>
                <w:szCs w:val="20"/>
                <w:lang w:eastAsia="pl-PL"/>
              </w:rPr>
              <w:t>2150 do 2470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70D8AA50" w14:textId="77777777" w:rsidR="003A53E5" w:rsidRPr="006B32D7" w:rsidRDefault="003A53E5" w:rsidP="00480034">
            <w:pPr>
              <w:rPr>
                <w:rFonts w:cstheme="minorHAnsi"/>
                <w:bCs/>
                <w:szCs w:val="20"/>
                <w:lang w:eastAsia="pl-PL"/>
              </w:rPr>
            </w:pPr>
            <w:r w:rsidRPr="006B32D7">
              <w:rPr>
                <w:rFonts w:cstheme="minorHAnsi"/>
                <w:bCs/>
                <w:szCs w:val="20"/>
                <w:lang w:eastAsia="pl-PL"/>
              </w:rPr>
              <w:t>110 do 126</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430ABE5E"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nil"/>
              <w:bottom w:val="dashed" w:sz="4" w:space="0" w:color="auto"/>
              <w:right w:val="single" w:sz="12" w:space="0" w:color="auto"/>
            </w:tcBorders>
            <w:shd w:val="clear" w:color="auto" w:fill="auto"/>
            <w:vAlign w:val="center"/>
          </w:tcPr>
          <w:p w14:paraId="0E35E701" w14:textId="77777777" w:rsidR="003A53E5" w:rsidRPr="006B32D7" w:rsidRDefault="003A53E5" w:rsidP="00480034">
            <w:pPr>
              <w:jc w:val="left"/>
              <w:rPr>
                <w:rFonts w:cstheme="minorHAnsi"/>
                <w:szCs w:val="20"/>
                <w:lang w:eastAsia="pl-PL"/>
              </w:rPr>
            </w:pPr>
          </w:p>
        </w:tc>
      </w:tr>
      <w:tr w:rsidR="003A53E5" w:rsidRPr="006B32D7" w14:paraId="0A87558B" w14:textId="77777777" w:rsidTr="0079039B">
        <w:trPr>
          <w:trHeight w:val="300"/>
        </w:trPr>
        <w:tc>
          <w:tcPr>
            <w:tcW w:w="1437" w:type="pct"/>
            <w:tcBorders>
              <w:top w:val="nil"/>
              <w:left w:val="single" w:sz="12" w:space="0" w:color="auto"/>
              <w:bottom w:val="dashed" w:sz="4" w:space="0" w:color="auto"/>
              <w:right w:val="single" w:sz="12" w:space="0" w:color="auto"/>
            </w:tcBorders>
            <w:shd w:val="clear" w:color="auto" w:fill="auto"/>
            <w:vAlign w:val="center"/>
          </w:tcPr>
          <w:p w14:paraId="268EBF63" w14:textId="77777777" w:rsidR="003A53E5" w:rsidRPr="006B32D7" w:rsidRDefault="003A53E5" w:rsidP="00480034">
            <w:pPr>
              <w:rPr>
                <w:rFonts w:cstheme="minorHAnsi"/>
                <w:i/>
                <w:iCs/>
                <w:szCs w:val="20"/>
                <w:lang w:val="pl-PL" w:eastAsia="pl-PL"/>
              </w:rPr>
            </w:pPr>
            <w:r w:rsidRPr="006B32D7">
              <w:rPr>
                <w:rFonts w:cstheme="minorHAnsi"/>
                <w:i/>
                <w:iCs/>
                <w:szCs w:val="20"/>
                <w:lang w:val="pl-PL" w:eastAsia="pl-PL"/>
              </w:rPr>
              <w:t>okno z ramą alumionowo - drewnianą</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4D5108FD" w14:textId="77777777" w:rsidR="003A53E5" w:rsidRPr="006B32D7" w:rsidRDefault="003A53E5" w:rsidP="00480034">
            <w:pPr>
              <w:rPr>
                <w:rFonts w:cstheme="minorHAnsi"/>
                <w:bCs/>
                <w:szCs w:val="20"/>
                <w:lang w:eastAsia="pl-PL"/>
              </w:rPr>
            </w:pPr>
            <w:r w:rsidRPr="006B32D7">
              <w:rPr>
                <w:rFonts w:cstheme="minorHAnsi"/>
                <w:bCs/>
                <w:szCs w:val="20"/>
                <w:lang w:eastAsia="pl-PL"/>
              </w:rPr>
              <w:t>950 do 1460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38D2AB73" w14:textId="77777777" w:rsidR="003A53E5" w:rsidRPr="006B32D7" w:rsidRDefault="003A53E5" w:rsidP="00480034">
            <w:pPr>
              <w:rPr>
                <w:rFonts w:cstheme="minorHAnsi"/>
                <w:bCs/>
                <w:szCs w:val="20"/>
                <w:lang w:eastAsia="pl-PL"/>
              </w:rPr>
            </w:pPr>
            <w:r w:rsidRPr="006B32D7">
              <w:rPr>
                <w:rFonts w:cstheme="minorHAnsi"/>
                <w:bCs/>
                <w:szCs w:val="20"/>
                <w:lang w:eastAsia="pl-PL"/>
              </w:rPr>
              <w:t>48 do 75</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050836F1"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nil"/>
              <w:bottom w:val="dashed" w:sz="4" w:space="0" w:color="auto"/>
              <w:right w:val="single" w:sz="12" w:space="0" w:color="auto"/>
            </w:tcBorders>
            <w:shd w:val="clear" w:color="auto" w:fill="auto"/>
            <w:vAlign w:val="center"/>
          </w:tcPr>
          <w:p w14:paraId="27307F10" w14:textId="77777777" w:rsidR="003A53E5" w:rsidRPr="006B32D7" w:rsidRDefault="003A53E5" w:rsidP="00480034">
            <w:pPr>
              <w:jc w:val="left"/>
              <w:rPr>
                <w:rFonts w:cstheme="minorHAnsi"/>
                <w:szCs w:val="20"/>
                <w:lang w:eastAsia="pl-PL"/>
              </w:rPr>
            </w:pPr>
          </w:p>
        </w:tc>
      </w:tr>
      <w:tr w:rsidR="003A53E5" w:rsidRPr="006B32D7" w14:paraId="64C6FF99" w14:textId="77777777" w:rsidTr="0079039B">
        <w:trPr>
          <w:trHeight w:val="300"/>
        </w:trPr>
        <w:tc>
          <w:tcPr>
            <w:tcW w:w="1437" w:type="pct"/>
            <w:tcBorders>
              <w:top w:val="nil"/>
              <w:left w:val="single" w:sz="12" w:space="0" w:color="auto"/>
              <w:bottom w:val="dashed" w:sz="4" w:space="0" w:color="auto"/>
              <w:right w:val="single" w:sz="12" w:space="0" w:color="auto"/>
            </w:tcBorders>
            <w:shd w:val="clear" w:color="auto" w:fill="auto"/>
            <w:vAlign w:val="center"/>
          </w:tcPr>
          <w:p w14:paraId="04E968FA" w14:textId="77777777" w:rsidR="003A53E5" w:rsidRPr="006B32D7" w:rsidRDefault="003A53E5" w:rsidP="00480034">
            <w:pPr>
              <w:rPr>
                <w:rFonts w:cstheme="minorHAnsi"/>
                <w:i/>
                <w:iCs/>
                <w:szCs w:val="20"/>
                <w:lang w:eastAsia="pl-PL"/>
              </w:rPr>
            </w:pPr>
            <w:r w:rsidRPr="006B32D7">
              <w:rPr>
                <w:rFonts w:cstheme="minorHAnsi"/>
                <w:i/>
                <w:iCs/>
                <w:szCs w:val="20"/>
                <w:lang w:eastAsia="pl-PL"/>
              </w:rPr>
              <w:t>okno z ramą drewnianą</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096CEA22" w14:textId="77777777" w:rsidR="003A53E5" w:rsidRPr="006B32D7" w:rsidRDefault="003A53E5" w:rsidP="00480034">
            <w:pPr>
              <w:rPr>
                <w:rFonts w:cstheme="minorHAnsi"/>
                <w:bCs/>
                <w:szCs w:val="20"/>
                <w:lang w:eastAsia="pl-PL"/>
              </w:rPr>
            </w:pPr>
            <w:r w:rsidRPr="006B32D7">
              <w:rPr>
                <w:rFonts w:cstheme="minorHAnsi"/>
                <w:bCs/>
                <w:szCs w:val="20"/>
                <w:lang w:eastAsia="pl-PL"/>
              </w:rPr>
              <w:t>230 do 490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325ECD61" w14:textId="77777777" w:rsidR="003A53E5" w:rsidRPr="006B32D7" w:rsidRDefault="003A53E5" w:rsidP="00480034">
            <w:pPr>
              <w:rPr>
                <w:rFonts w:cstheme="minorHAnsi"/>
                <w:bCs/>
                <w:szCs w:val="20"/>
                <w:lang w:eastAsia="pl-PL"/>
              </w:rPr>
            </w:pPr>
            <w:r w:rsidRPr="006B32D7">
              <w:rPr>
                <w:rFonts w:cstheme="minorHAnsi"/>
                <w:bCs/>
                <w:szCs w:val="20"/>
                <w:lang w:eastAsia="pl-PL"/>
              </w:rPr>
              <w:t>12 do 25</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79F9D076"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nil"/>
              <w:bottom w:val="dashed" w:sz="4" w:space="0" w:color="auto"/>
              <w:right w:val="single" w:sz="12" w:space="0" w:color="auto"/>
            </w:tcBorders>
            <w:shd w:val="clear" w:color="auto" w:fill="auto"/>
            <w:vAlign w:val="center"/>
          </w:tcPr>
          <w:p w14:paraId="7FBF30FB" w14:textId="77777777" w:rsidR="003A53E5" w:rsidRPr="006B32D7" w:rsidRDefault="003A53E5" w:rsidP="00480034">
            <w:pPr>
              <w:jc w:val="left"/>
              <w:rPr>
                <w:rFonts w:cstheme="minorHAnsi"/>
                <w:szCs w:val="20"/>
                <w:lang w:eastAsia="pl-PL"/>
              </w:rPr>
            </w:pPr>
          </w:p>
        </w:tc>
      </w:tr>
      <w:tr w:rsidR="003A53E5" w:rsidRPr="006B32D7" w14:paraId="680EED66" w14:textId="77777777" w:rsidTr="0079039B">
        <w:trPr>
          <w:trHeight w:val="300"/>
        </w:trPr>
        <w:tc>
          <w:tcPr>
            <w:tcW w:w="1437" w:type="pct"/>
            <w:tcBorders>
              <w:top w:val="nil"/>
              <w:left w:val="single" w:sz="12" w:space="0" w:color="auto"/>
              <w:bottom w:val="dashed" w:sz="4" w:space="0" w:color="auto"/>
              <w:right w:val="single" w:sz="12" w:space="0" w:color="auto"/>
            </w:tcBorders>
            <w:shd w:val="clear" w:color="auto" w:fill="auto"/>
            <w:vAlign w:val="center"/>
          </w:tcPr>
          <w:p w14:paraId="41487882" w14:textId="77777777" w:rsidR="003A53E5" w:rsidRPr="006B32D7" w:rsidRDefault="003A53E5" w:rsidP="00480034">
            <w:pPr>
              <w:rPr>
                <w:rFonts w:cstheme="minorHAnsi"/>
                <w:szCs w:val="20"/>
                <w:lang w:eastAsia="pl-PL"/>
              </w:rPr>
            </w:pPr>
            <w:r w:rsidRPr="006B32D7">
              <w:rPr>
                <w:rFonts w:cstheme="minorHAnsi"/>
                <w:szCs w:val="20"/>
                <w:lang w:eastAsia="pl-PL"/>
              </w:rPr>
              <w:t>Wypełnione kryptonem</w:t>
            </w:r>
          </w:p>
        </w:tc>
        <w:tc>
          <w:tcPr>
            <w:tcW w:w="369" w:type="pct"/>
            <w:tcBorders>
              <w:top w:val="dashed" w:sz="4" w:space="0" w:color="auto"/>
              <w:left w:val="nil"/>
              <w:bottom w:val="dashed" w:sz="4" w:space="0" w:color="auto"/>
              <w:right w:val="single" w:sz="12" w:space="0" w:color="000000"/>
            </w:tcBorders>
            <w:shd w:val="clear" w:color="auto" w:fill="auto"/>
            <w:noWrap/>
            <w:vAlign w:val="center"/>
          </w:tcPr>
          <w:p w14:paraId="1443EA99" w14:textId="77777777" w:rsidR="003A53E5" w:rsidRPr="006B32D7" w:rsidRDefault="003A53E5" w:rsidP="00480034">
            <w:pPr>
              <w:rPr>
                <w:rFonts w:cstheme="minorHAnsi"/>
                <w:bCs/>
                <w:szCs w:val="20"/>
                <w:lang w:eastAsia="pl-PL"/>
              </w:rPr>
            </w:pPr>
            <w:r w:rsidRPr="006B32D7">
              <w:rPr>
                <w:rFonts w:cstheme="minorHAnsi"/>
                <w:bCs/>
                <w:szCs w:val="20"/>
                <w:lang w:eastAsia="pl-PL"/>
              </w:rPr>
              <w:t>510</w:t>
            </w:r>
          </w:p>
        </w:tc>
        <w:tc>
          <w:tcPr>
            <w:tcW w:w="1097" w:type="pct"/>
            <w:gridSpan w:val="4"/>
            <w:tcBorders>
              <w:top w:val="dashed" w:sz="4" w:space="0" w:color="auto"/>
              <w:left w:val="nil"/>
              <w:bottom w:val="dashed" w:sz="4" w:space="0" w:color="auto"/>
              <w:right w:val="single" w:sz="12" w:space="0" w:color="000000"/>
            </w:tcBorders>
            <w:shd w:val="clear" w:color="auto" w:fill="auto"/>
            <w:noWrap/>
            <w:vAlign w:val="center"/>
          </w:tcPr>
          <w:p w14:paraId="0C8B9B1E" w14:textId="77777777" w:rsidR="003A53E5" w:rsidRPr="006B32D7" w:rsidRDefault="003A53E5" w:rsidP="00480034">
            <w:pPr>
              <w:rPr>
                <w:rFonts w:cstheme="minorHAnsi"/>
                <w:bCs/>
                <w:szCs w:val="20"/>
                <w:lang w:eastAsia="pl-PL"/>
              </w:rPr>
            </w:pPr>
            <w:r w:rsidRPr="006B32D7">
              <w:rPr>
                <w:rFonts w:cstheme="minorHAnsi"/>
                <w:bCs/>
                <w:szCs w:val="20"/>
                <w:lang w:eastAsia="pl-PL"/>
              </w:rPr>
              <w:t>26</w:t>
            </w:r>
          </w:p>
        </w:tc>
        <w:tc>
          <w:tcPr>
            <w:tcW w:w="969" w:type="pct"/>
            <w:gridSpan w:val="4"/>
            <w:tcBorders>
              <w:top w:val="dashed" w:sz="4" w:space="0" w:color="auto"/>
              <w:left w:val="nil"/>
              <w:bottom w:val="dashed" w:sz="4" w:space="0" w:color="auto"/>
              <w:right w:val="single" w:sz="12" w:space="0" w:color="000000"/>
            </w:tcBorders>
            <w:shd w:val="clear" w:color="auto" w:fill="auto"/>
            <w:noWrap/>
            <w:vAlign w:val="center"/>
          </w:tcPr>
          <w:p w14:paraId="62CA95D4"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nil"/>
              <w:bottom w:val="dashed" w:sz="4" w:space="0" w:color="auto"/>
              <w:right w:val="single" w:sz="12" w:space="0" w:color="auto"/>
            </w:tcBorders>
            <w:shd w:val="clear" w:color="auto" w:fill="auto"/>
            <w:vAlign w:val="center"/>
          </w:tcPr>
          <w:p w14:paraId="10E2CE3E" w14:textId="77777777" w:rsidR="003A53E5" w:rsidRPr="006B32D7" w:rsidRDefault="003A53E5" w:rsidP="00480034">
            <w:pPr>
              <w:jc w:val="left"/>
              <w:rPr>
                <w:rFonts w:cstheme="minorHAnsi"/>
                <w:szCs w:val="20"/>
                <w:lang w:eastAsia="pl-PL"/>
              </w:rPr>
            </w:pPr>
          </w:p>
        </w:tc>
      </w:tr>
      <w:tr w:rsidR="003A53E5" w:rsidRPr="006B32D7" w14:paraId="0200309C" w14:textId="77777777" w:rsidTr="0079039B">
        <w:trPr>
          <w:trHeight w:val="315"/>
        </w:trPr>
        <w:tc>
          <w:tcPr>
            <w:tcW w:w="1437" w:type="pct"/>
            <w:tcBorders>
              <w:top w:val="nil"/>
              <w:left w:val="single" w:sz="12" w:space="0" w:color="auto"/>
              <w:bottom w:val="single" w:sz="12" w:space="0" w:color="auto"/>
              <w:right w:val="single" w:sz="12" w:space="0" w:color="auto"/>
            </w:tcBorders>
            <w:shd w:val="clear" w:color="auto" w:fill="auto"/>
            <w:vAlign w:val="center"/>
          </w:tcPr>
          <w:p w14:paraId="1FB649D5" w14:textId="77777777" w:rsidR="003A53E5" w:rsidRPr="006B32D7" w:rsidRDefault="003A53E5" w:rsidP="00480034">
            <w:pPr>
              <w:rPr>
                <w:rFonts w:cstheme="minorHAnsi"/>
                <w:szCs w:val="20"/>
                <w:lang w:eastAsia="pl-PL"/>
              </w:rPr>
            </w:pPr>
            <w:r w:rsidRPr="006B32D7">
              <w:rPr>
                <w:rFonts w:cstheme="minorHAnsi"/>
                <w:szCs w:val="20"/>
                <w:lang w:eastAsia="pl-PL"/>
              </w:rPr>
              <w:t>Wypełnione ksenonem</w:t>
            </w:r>
          </w:p>
        </w:tc>
        <w:tc>
          <w:tcPr>
            <w:tcW w:w="369" w:type="pct"/>
            <w:tcBorders>
              <w:top w:val="dashed" w:sz="4" w:space="0" w:color="auto"/>
              <w:left w:val="nil"/>
              <w:bottom w:val="single" w:sz="12" w:space="0" w:color="auto"/>
              <w:right w:val="single" w:sz="12" w:space="0" w:color="000000"/>
            </w:tcBorders>
            <w:shd w:val="clear" w:color="auto" w:fill="auto"/>
            <w:noWrap/>
            <w:vAlign w:val="center"/>
          </w:tcPr>
          <w:p w14:paraId="2F3B39CF" w14:textId="77777777" w:rsidR="003A53E5" w:rsidRPr="006B32D7" w:rsidRDefault="003A53E5" w:rsidP="00480034">
            <w:pPr>
              <w:rPr>
                <w:rFonts w:cstheme="minorHAnsi"/>
                <w:bCs/>
                <w:szCs w:val="20"/>
                <w:lang w:eastAsia="pl-PL"/>
              </w:rPr>
            </w:pPr>
            <w:r w:rsidRPr="006B32D7">
              <w:rPr>
                <w:rFonts w:cstheme="minorHAnsi"/>
                <w:bCs/>
                <w:szCs w:val="20"/>
                <w:lang w:eastAsia="pl-PL"/>
              </w:rPr>
              <w:t>4500</w:t>
            </w:r>
          </w:p>
        </w:tc>
        <w:tc>
          <w:tcPr>
            <w:tcW w:w="1097" w:type="pct"/>
            <w:gridSpan w:val="4"/>
            <w:tcBorders>
              <w:top w:val="dashed" w:sz="4" w:space="0" w:color="auto"/>
              <w:left w:val="nil"/>
              <w:bottom w:val="single" w:sz="12" w:space="0" w:color="auto"/>
              <w:right w:val="single" w:sz="12" w:space="0" w:color="000000"/>
            </w:tcBorders>
            <w:shd w:val="clear" w:color="auto" w:fill="auto"/>
            <w:noWrap/>
            <w:vAlign w:val="center"/>
          </w:tcPr>
          <w:p w14:paraId="0E259457" w14:textId="77777777" w:rsidR="003A53E5" w:rsidRPr="006B32D7" w:rsidRDefault="003A53E5" w:rsidP="00480034">
            <w:pPr>
              <w:rPr>
                <w:rFonts w:cstheme="minorHAnsi"/>
                <w:bCs/>
                <w:szCs w:val="20"/>
                <w:lang w:eastAsia="pl-PL"/>
              </w:rPr>
            </w:pPr>
            <w:r w:rsidRPr="006B32D7">
              <w:rPr>
                <w:rFonts w:cstheme="minorHAnsi"/>
                <w:bCs/>
                <w:szCs w:val="20"/>
                <w:lang w:eastAsia="pl-PL"/>
              </w:rPr>
              <w:t>229</w:t>
            </w:r>
          </w:p>
        </w:tc>
        <w:tc>
          <w:tcPr>
            <w:tcW w:w="969" w:type="pct"/>
            <w:gridSpan w:val="4"/>
            <w:tcBorders>
              <w:top w:val="dashed" w:sz="4" w:space="0" w:color="auto"/>
              <w:left w:val="nil"/>
              <w:bottom w:val="single" w:sz="12" w:space="0" w:color="auto"/>
              <w:right w:val="single" w:sz="12" w:space="0" w:color="000000"/>
            </w:tcBorders>
            <w:shd w:val="clear" w:color="auto" w:fill="auto"/>
            <w:noWrap/>
            <w:vAlign w:val="center"/>
          </w:tcPr>
          <w:p w14:paraId="52B894C9" w14:textId="77777777" w:rsidR="003A53E5" w:rsidRPr="006B32D7" w:rsidRDefault="003A53E5" w:rsidP="00480034">
            <w:pPr>
              <w:rPr>
                <w:rFonts w:cstheme="minorHAnsi"/>
                <w:bCs/>
                <w:szCs w:val="20"/>
                <w:lang w:eastAsia="pl-PL"/>
              </w:rPr>
            </w:pPr>
            <w:r w:rsidRPr="006B32D7">
              <w:rPr>
                <w:rFonts w:cstheme="minorHAnsi"/>
                <w:bCs/>
                <w:szCs w:val="20"/>
                <w:lang w:eastAsia="pl-PL"/>
              </w:rPr>
              <w:t>-</w:t>
            </w:r>
          </w:p>
        </w:tc>
        <w:tc>
          <w:tcPr>
            <w:tcW w:w="1128" w:type="pct"/>
            <w:gridSpan w:val="3"/>
            <w:tcBorders>
              <w:top w:val="nil"/>
              <w:left w:val="nil"/>
              <w:bottom w:val="single" w:sz="12" w:space="0" w:color="auto"/>
              <w:right w:val="single" w:sz="12" w:space="0" w:color="auto"/>
            </w:tcBorders>
            <w:shd w:val="clear" w:color="auto" w:fill="auto"/>
            <w:vAlign w:val="center"/>
          </w:tcPr>
          <w:p w14:paraId="0E30D24B" w14:textId="77777777" w:rsidR="003A53E5" w:rsidRPr="006B32D7" w:rsidRDefault="003A53E5" w:rsidP="00480034">
            <w:pPr>
              <w:jc w:val="left"/>
              <w:rPr>
                <w:rFonts w:cstheme="minorHAnsi"/>
                <w:szCs w:val="20"/>
                <w:lang w:eastAsia="pl-PL"/>
              </w:rPr>
            </w:pPr>
          </w:p>
        </w:tc>
      </w:tr>
    </w:tbl>
    <w:p w14:paraId="634BB4D7" w14:textId="5F79B7D4" w:rsidR="003A53E5" w:rsidRPr="006B32D7" w:rsidRDefault="003A53E5" w:rsidP="0030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i/>
          <w:sz w:val="16"/>
          <w:szCs w:val="16"/>
          <w:lang w:val="en-US" w:eastAsia="pl-PL"/>
        </w:rPr>
      </w:pPr>
      <w:r w:rsidRPr="006B32D7">
        <w:rPr>
          <w:rFonts w:eastAsia="Times New Roman" w:cstheme="minorHAnsi"/>
          <w:i/>
          <w:sz w:val="16"/>
          <w:szCs w:val="16"/>
          <w:lang w:val="en-US" w:eastAsia="pl-PL"/>
        </w:rPr>
        <w:t>Źródło danych: University of Bath with BSRIA, iCAT</w:t>
      </w:r>
    </w:p>
    <w:p w14:paraId="5B8E3760" w14:textId="77777777" w:rsidR="0030445C" w:rsidRPr="006B32D7" w:rsidRDefault="0030445C" w:rsidP="003044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i/>
          <w:sz w:val="16"/>
          <w:szCs w:val="16"/>
          <w:lang w:val="en-US" w:eastAsia="pl-PL"/>
        </w:rPr>
      </w:pPr>
    </w:p>
    <w:p w14:paraId="4C2133D8" w14:textId="53922016" w:rsidR="00773A4B" w:rsidRPr="006B32D7" w:rsidRDefault="00773A4B">
      <w:pPr>
        <w:jc w:val="left"/>
        <w:rPr>
          <w:rFonts w:cstheme="minorHAnsi"/>
          <w:lang w:val="en-US" w:eastAsia="pl-PL"/>
        </w:rPr>
      </w:pPr>
      <w:r w:rsidRPr="006B32D7">
        <w:rPr>
          <w:rFonts w:cstheme="minorHAnsi"/>
          <w:lang w:val="en-US" w:eastAsia="pl-PL"/>
        </w:rPr>
        <w:br w:type="page"/>
      </w:r>
    </w:p>
    <w:p w14:paraId="4A26D31D" w14:textId="6CD9C8B7" w:rsidR="003A53E5" w:rsidRPr="006B32D7" w:rsidRDefault="003A53E5" w:rsidP="003A53E5">
      <w:pPr>
        <w:pStyle w:val="Nagwek1"/>
        <w:rPr>
          <w:rFonts w:cstheme="minorHAnsi"/>
        </w:rPr>
      </w:pPr>
      <w:r w:rsidRPr="006B32D7">
        <w:rPr>
          <w:rFonts w:cstheme="minorHAnsi"/>
        </w:rPr>
        <w:lastRenderedPageBreak/>
        <w:t>Zał. E</w:t>
      </w:r>
      <w:r w:rsidR="000F6A58" w:rsidRPr="006B32D7">
        <w:rPr>
          <w:rFonts w:cstheme="minorHAnsi"/>
        </w:rPr>
        <w:t>1</w:t>
      </w:r>
      <w:r w:rsidRPr="006B32D7">
        <w:rPr>
          <w:rFonts w:cstheme="minorHAnsi"/>
        </w:rPr>
        <w:t xml:space="preserve"> do Wymagań Konkursowych </w:t>
      </w:r>
      <w:r w:rsidR="000F6A58" w:rsidRPr="006B32D7">
        <w:rPr>
          <w:rFonts w:cstheme="minorHAnsi"/>
        </w:rPr>
        <w:t>–</w:t>
      </w:r>
      <w:r w:rsidRPr="006B32D7">
        <w:rPr>
          <w:rFonts w:cstheme="minorHAnsi"/>
        </w:rPr>
        <w:t xml:space="preserve"> Recykling</w:t>
      </w:r>
      <w:r w:rsidR="000F6A58" w:rsidRPr="006B32D7">
        <w:rPr>
          <w:rFonts w:cstheme="minorHAnsi"/>
        </w:rPr>
        <w:t xml:space="preserve"> materiałów budow</w:t>
      </w:r>
      <w:del w:id="91" w:author="Autor">
        <w:r w:rsidR="000F6A58" w:rsidRPr="006B32D7" w:rsidDel="00E02217">
          <w:rPr>
            <w:rFonts w:cstheme="minorHAnsi"/>
          </w:rPr>
          <w:delText>a</w:delText>
        </w:r>
      </w:del>
      <w:ins w:id="92" w:author="Autor">
        <w:r w:rsidR="00E02217">
          <w:rPr>
            <w:rFonts w:cstheme="minorHAnsi"/>
          </w:rPr>
          <w:t>a</w:t>
        </w:r>
      </w:ins>
      <w:r w:rsidR="000F6A58" w:rsidRPr="006B32D7">
        <w:rPr>
          <w:rFonts w:cstheme="minorHAnsi"/>
        </w:rPr>
        <w:t>lnych. Metodyka obliczeń</w:t>
      </w:r>
    </w:p>
    <w:p w14:paraId="4F4E295E" w14:textId="5750A181" w:rsidR="005A4CC3" w:rsidRPr="006B32D7" w:rsidRDefault="005A4CC3" w:rsidP="0849B39F">
      <w:pPr>
        <w:pStyle w:val="Normalny1"/>
        <w:jc w:val="left"/>
        <w:rPr>
          <w:rStyle w:val="Domylnaczcionkaakapitu1"/>
          <w:rFonts w:asciiTheme="minorHAnsi" w:eastAsiaTheme="majorEastAsia" w:hAnsiTheme="minorHAnsi" w:cstheme="minorHAnsi"/>
        </w:rPr>
      </w:pPr>
      <w:r w:rsidRPr="006B32D7">
        <w:rPr>
          <w:rStyle w:val="Domylnaczcionkaakapitu1"/>
          <w:rFonts w:asciiTheme="minorHAnsi" w:eastAsiaTheme="majorEastAsia" w:hAnsiTheme="minorHAnsi" w:cstheme="minorHAnsi"/>
        </w:rPr>
        <w:t xml:space="preserve">W celu kalkulacji </w:t>
      </w:r>
      <w:r w:rsidRPr="006B32D7">
        <w:rPr>
          <w:rFonts w:asciiTheme="minorHAnsi" w:hAnsiTheme="minorHAnsi" w:cstheme="minorHAnsi"/>
          <w:lang w:eastAsia="pl-PL"/>
        </w:rPr>
        <w:t>współczynnika recyklingu materiałów odnawialnych w procesie budowlanym</w:t>
      </w:r>
      <w:r w:rsidRPr="006B32D7">
        <w:rPr>
          <w:rStyle w:val="Domylnaczcionkaakapitu1"/>
          <w:rFonts w:asciiTheme="minorHAnsi" w:eastAsiaTheme="majorEastAsia" w:hAnsiTheme="minorHAnsi" w:cstheme="minorHAnsi"/>
        </w:rPr>
        <w:t xml:space="preserve"> użytych do budowy </w:t>
      </w:r>
      <w:r w:rsidR="00FD2340" w:rsidRPr="006B32D7">
        <w:rPr>
          <w:rStyle w:val="Domylnaczcionkaakapitu1"/>
          <w:rFonts w:asciiTheme="minorHAnsi" w:eastAsiaTheme="majorEastAsia" w:hAnsiTheme="minorHAnsi" w:cstheme="minorHAnsi"/>
        </w:rPr>
        <w:t xml:space="preserve">Demonstratora </w:t>
      </w:r>
      <w:r w:rsidRPr="006B32D7">
        <w:rPr>
          <w:rStyle w:val="Domylnaczcionkaakapitu1"/>
          <w:rFonts w:asciiTheme="minorHAnsi" w:eastAsiaTheme="majorEastAsia" w:hAnsiTheme="minorHAnsi" w:cstheme="minorHAnsi"/>
        </w:rPr>
        <w:t>należy skorzystać ze wzoru:</w:t>
      </w:r>
    </w:p>
    <w:p w14:paraId="341B9F5D" w14:textId="77777777" w:rsidR="00B11A35" w:rsidRPr="008651C5" w:rsidRDefault="00B11A35" w:rsidP="00B11A35">
      <w:pPr>
        <w:spacing w:before="100" w:beforeAutospacing="1" w:after="100" w:afterAutospacing="1"/>
        <w:jc w:val="center"/>
        <w:rPr>
          <w:ins w:id="93" w:author="Autor"/>
        </w:rPr>
      </w:pPr>
      <w:ins w:id="94" w:author="Autor">
        <w:r w:rsidRPr="008651C5">
          <w:rPr>
            <w:rFonts w:ascii="Calibri" w:hAnsi="Calibri" w:cs="Calibri"/>
          </w:rPr>
          <w:t>R= (0,7x/k+0,3y/i)*100%</w:t>
        </w:r>
      </w:ins>
    </w:p>
    <w:p w14:paraId="02DC624D" w14:textId="6FB3841B" w:rsidR="005A4CC3" w:rsidRPr="006B32D7" w:rsidRDefault="005A4CC3" w:rsidP="005A4CC3">
      <w:pPr>
        <w:pStyle w:val="Normalny1"/>
        <w:jc w:val="center"/>
        <w:rPr>
          <w:rStyle w:val="Domylnaczcionkaakapitu1"/>
          <w:rFonts w:asciiTheme="minorHAnsi" w:eastAsiaTheme="majorEastAsia" w:hAnsiTheme="minorHAnsi" w:cstheme="minorHAnsi"/>
          <w:lang w:eastAsia="pl-PL"/>
        </w:rPr>
      </w:pPr>
      <w:del w:id="95" w:author="Autor">
        <w:r w:rsidRPr="006B32D7" w:rsidDel="00B11A35">
          <w:rPr>
            <w:rFonts w:asciiTheme="minorHAnsi" w:hAnsiTheme="minorHAnsi" w:cstheme="minorHAnsi"/>
            <w:szCs w:val="20"/>
            <w:lang w:eastAsia="pl-PL"/>
          </w:rPr>
          <w:delText>R = x/K</w:delText>
        </w:r>
        <w:r w:rsidRPr="006B32D7" w:rsidDel="00B11A35">
          <w:rPr>
            <w:rFonts w:asciiTheme="minorHAnsi" w:hAnsiTheme="minorHAnsi" w:cstheme="minorHAnsi"/>
            <w:szCs w:val="20"/>
            <w:vertAlign w:val="subscript"/>
            <w:lang w:eastAsia="pl-PL"/>
          </w:rPr>
          <w:delText>B</w:delText>
        </w:r>
        <w:r w:rsidRPr="006B32D7" w:rsidDel="00B11A35">
          <w:rPr>
            <w:rFonts w:asciiTheme="minorHAnsi" w:hAnsiTheme="minorHAnsi" w:cstheme="minorHAnsi"/>
            <w:sz w:val="22"/>
            <w:szCs w:val="22"/>
          </w:rPr>
          <w:delText>100%</w:delText>
        </w:r>
      </w:del>
      <w:r w:rsidRPr="006B32D7">
        <w:rPr>
          <w:rFonts w:asciiTheme="minorHAnsi" w:hAnsiTheme="minorHAnsi" w:cstheme="minorHAnsi"/>
          <w:szCs w:val="20"/>
          <w:lang w:eastAsia="pl-PL"/>
        </w:rPr>
        <w:br/>
        <w:t xml:space="preserve"> </w:t>
      </w:r>
      <w:r w:rsidRPr="006B32D7">
        <w:rPr>
          <w:rFonts w:asciiTheme="minorHAnsi" w:hAnsiTheme="minorHAnsi" w:cstheme="minorHAnsi"/>
          <w:szCs w:val="20"/>
          <w:lang w:eastAsia="pl-PL"/>
        </w:rPr>
        <w:br/>
        <w:t>gdzie:</w: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6827"/>
      </w:tblGrid>
      <w:tr w:rsidR="005A4CC3" w:rsidRPr="006B32D7" w14:paraId="3880EA7D" w14:textId="77777777" w:rsidTr="001C2217">
        <w:trPr>
          <w:trHeight w:val="306"/>
          <w:jc w:val="center"/>
        </w:trPr>
        <w:tc>
          <w:tcPr>
            <w:tcW w:w="851" w:type="dxa"/>
            <w:vAlign w:val="center"/>
            <w:hideMark/>
          </w:tcPr>
          <w:p w14:paraId="5BB3E0D0" w14:textId="77777777" w:rsidR="005A4CC3" w:rsidRPr="006B32D7" w:rsidRDefault="005A4CC3" w:rsidP="001C2217">
            <w:pPr>
              <w:pStyle w:val="Normalny1"/>
              <w:spacing w:before="0"/>
              <w:rPr>
                <w:rStyle w:val="Domylnaczcionkaakapitu1"/>
                <w:rFonts w:asciiTheme="minorHAnsi" w:eastAsiaTheme="majorEastAsia" w:hAnsiTheme="minorHAnsi" w:cstheme="minorHAnsi"/>
                <w:lang w:val="en-GB" w:eastAsia="en-US"/>
              </w:rPr>
            </w:pPr>
            <w:r w:rsidRPr="006B32D7">
              <w:rPr>
                <w:rStyle w:val="Domylnaczcionkaakapitu1"/>
                <w:rFonts w:asciiTheme="minorHAnsi" w:eastAsiaTheme="majorEastAsia" w:hAnsiTheme="minorHAnsi" w:cstheme="minorHAnsi"/>
                <w:lang w:val="en-GB"/>
              </w:rPr>
              <w:t>R</w:t>
            </w:r>
          </w:p>
        </w:tc>
        <w:tc>
          <w:tcPr>
            <w:tcW w:w="6827" w:type="dxa"/>
            <w:hideMark/>
          </w:tcPr>
          <w:p w14:paraId="1EC4784A" w14:textId="6CEEFA9C" w:rsidR="005A4CC3" w:rsidRPr="006B32D7" w:rsidRDefault="005A4CC3" w:rsidP="2E2AEFD6">
            <w:pPr>
              <w:pStyle w:val="Normalny1"/>
              <w:spacing w:before="0"/>
              <w:rPr>
                <w:rFonts w:asciiTheme="minorHAnsi" w:eastAsiaTheme="majorEastAsia" w:hAnsiTheme="minorHAnsi" w:cstheme="minorHAnsi"/>
              </w:rPr>
            </w:pPr>
            <w:r w:rsidRPr="006B32D7">
              <w:rPr>
                <w:rFonts w:asciiTheme="minorHAnsi" w:hAnsiTheme="minorHAnsi" w:cstheme="minorHAnsi"/>
              </w:rPr>
              <w:t>Współczynnik recyklingu materiałów odnawialnych w procesie budowlanym,</w:t>
            </w:r>
          </w:p>
          <w:p w14:paraId="72476880" w14:textId="358A2927" w:rsidR="005A4CC3" w:rsidRPr="006B32D7" w:rsidRDefault="005A4CC3" w:rsidP="2E2AEFD6">
            <w:pPr>
              <w:pStyle w:val="Normalny1"/>
              <w:spacing w:before="0"/>
              <w:rPr>
                <w:rStyle w:val="Domylnaczcionkaakapitu1"/>
                <w:rFonts w:asciiTheme="minorHAnsi" w:eastAsiaTheme="majorEastAsia" w:hAnsiTheme="minorHAnsi" w:cstheme="minorHAnsi"/>
                <w:lang w:eastAsia="en-US"/>
              </w:rPr>
            </w:pPr>
            <w:r w:rsidRPr="006B32D7">
              <w:rPr>
                <w:rFonts w:asciiTheme="minorHAnsi" w:hAnsiTheme="minorHAnsi" w:cstheme="minorHAnsi"/>
                <w:lang w:val="en-GB"/>
              </w:rPr>
              <w:t>[%]</w:t>
            </w:r>
          </w:p>
        </w:tc>
      </w:tr>
      <w:tr w:rsidR="005A4CC3" w:rsidRPr="006B32D7" w14:paraId="7CF70280" w14:textId="77777777" w:rsidTr="001C2217">
        <w:trPr>
          <w:trHeight w:val="594"/>
          <w:jc w:val="center"/>
        </w:trPr>
        <w:tc>
          <w:tcPr>
            <w:tcW w:w="851" w:type="dxa"/>
            <w:vAlign w:val="center"/>
            <w:hideMark/>
          </w:tcPr>
          <w:p w14:paraId="44B09E25" w14:textId="77777777" w:rsidR="005A4CC3" w:rsidRPr="006B32D7" w:rsidRDefault="005A4CC3" w:rsidP="2E2AEFD6">
            <w:pPr>
              <w:pStyle w:val="Normalny1"/>
              <w:spacing w:before="0"/>
              <w:rPr>
                <w:rStyle w:val="Domylnaczcionkaakapitu1"/>
                <w:rFonts w:asciiTheme="minorHAnsi" w:eastAsia="Calibri" w:hAnsiTheme="minorHAnsi" w:cstheme="minorHAnsi"/>
                <w:lang w:val="en-GB" w:eastAsia="en-US"/>
              </w:rPr>
            </w:pPr>
            <w:r w:rsidRPr="006B32D7">
              <w:rPr>
                <w:rStyle w:val="Domylnaczcionkaakapitu1"/>
                <w:rFonts w:asciiTheme="minorHAnsi" w:eastAsiaTheme="majorEastAsia" w:hAnsiTheme="minorHAnsi" w:cstheme="minorHAnsi"/>
                <w:lang w:val="en-GB"/>
              </w:rPr>
              <w:t>x</w:t>
            </w:r>
          </w:p>
        </w:tc>
        <w:tc>
          <w:tcPr>
            <w:tcW w:w="6827" w:type="dxa"/>
            <w:hideMark/>
          </w:tcPr>
          <w:p w14:paraId="39FD2A00" w14:textId="6144235B" w:rsidR="004965CB" w:rsidRDefault="004965CB" w:rsidP="004965CB">
            <w:pPr>
              <w:pStyle w:val="Normalny1"/>
              <w:spacing w:before="0"/>
              <w:jc w:val="left"/>
              <w:rPr>
                <w:ins w:id="96" w:author="Autor"/>
                <w:rFonts w:asciiTheme="minorHAnsi" w:hAnsiTheme="minorHAnsi" w:cstheme="minorHAnsi"/>
              </w:rPr>
            </w:pPr>
            <w:ins w:id="97" w:author="Autor">
              <w:r w:rsidRPr="00EC10BE">
                <w:rPr>
                  <w:rFonts w:asciiTheme="minorHAnsi" w:hAnsiTheme="minorHAnsi" w:cstheme="minorHAnsi"/>
                </w:rPr>
                <w:t>C</w:t>
              </w:r>
              <w:r w:rsidRPr="00EC10BE">
                <w:rPr>
                  <w:rFonts w:asciiTheme="minorHAnsi" w:eastAsiaTheme="majorEastAsia" w:hAnsiTheme="minorHAnsi" w:cstheme="minorHAnsi"/>
                </w:rPr>
                <w:t>ałkowita masa materiałów odpadowych, poprodukcyjnych, recyklingowy </w:t>
              </w:r>
              <w:r w:rsidRPr="00EC10BE">
                <w:rPr>
                  <w:rFonts w:asciiTheme="minorHAnsi" w:hAnsiTheme="minorHAnsi" w:cstheme="minorHAnsi"/>
                </w:rPr>
                <w:t>regranulat</w:t>
              </w:r>
              <w:r w:rsidRPr="00EC10BE">
                <w:rPr>
                  <w:rFonts w:asciiTheme="minorHAnsi" w:eastAsiaTheme="majorEastAsia" w:hAnsiTheme="minorHAnsi" w:cstheme="minorHAnsi"/>
                </w:rPr>
                <w:t>, materiałów ponownie użytych w elementach konstrukcyjnych z uwzględnieniem warstw wykończeniowych tych elementów (w tym: farby, tynki, terakota, ceramika, wylewki, wykończenie podłóg) oraz całkowita masa materiałów z recyklingu użytych w elementach stolarki drzwiowej, stolarki okiennej i parapetach</w:t>
              </w:r>
              <w:r>
                <w:rPr>
                  <w:rFonts w:asciiTheme="minorHAnsi" w:hAnsiTheme="minorHAnsi" w:cstheme="minorHAnsi"/>
                </w:rPr>
                <w:t>, [t]</w:t>
              </w:r>
            </w:ins>
          </w:p>
          <w:p w14:paraId="46AFB806" w14:textId="75091AAF" w:rsidR="005A4CC3" w:rsidRPr="006B32D7" w:rsidDel="00BA048C" w:rsidRDefault="005A4CC3" w:rsidP="2E2AEFD6">
            <w:pPr>
              <w:pStyle w:val="Normalny1"/>
              <w:spacing w:before="0"/>
              <w:rPr>
                <w:del w:id="98" w:author="Autor"/>
                <w:rFonts w:asciiTheme="minorHAnsi" w:hAnsiTheme="minorHAnsi" w:cstheme="minorHAnsi"/>
                <w:lang w:eastAsia="en-US"/>
              </w:rPr>
            </w:pPr>
            <w:del w:id="99" w:author="Autor">
              <w:r w:rsidRPr="006B32D7" w:rsidDel="004965CB">
                <w:rPr>
                  <w:rFonts w:asciiTheme="minorHAnsi" w:hAnsiTheme="minorHAnsi" w:cstheme="minorHAnsi"/>
                </w:rPr>
                <w:delText xml:space="preserve">suma kosztów poniesionych na materiały zawierające w swojej strukturze materiały </w:delText>
              </w:r>
              <w:r w:rsidRPr="006B32D7" w:rsidDel="00BA048C">
                <w:rPr>
                  <w:rFonts w:asciiTheme="minorHAnsi" w:hAnsiTheme="minorHAnsi" w:cstheme="minorHAnsi"/>
                </w:rPr>
                <w:delText xml:space="preserve">odpadowe, poprodukcyjne, recyklingowe, regranulaty, materiały ponownie użyte do momentu uzyskania stanu deweloperskiego budynku (wykończona powierzchnia ścian pod malowanie, powierzchnia posadzek przygotowana pod dowolne wykończenie, parapety wewnętrzne i zewnętrzne, kompletna stolarka zewnętrzna okienna i drzwiowa), </w:delText>
              </w:r>
            </w:del>
          </w:p>
          <w:p w14:paraId="5E339C10" w14:textId="242FA3B5" w:rsidR="005A4CC3" w:rsidRPr="006B32D7" w:rsidRDefault="005A4CC3" w:rsidP="2E2AEFD6">
            <w:pPr>
              <w:pStyle w:val="Normalny1"/>
              <w:spacing w:before="0"/>
              <w:rPr>
                <w:rStyle w:val="Domylnaczcionkaakapitu1"/>
                <w:rFonts w:asciiTheme="minorHAnsi" w:eastAsiaTheme="majorEastAsia" w:hAnsiTheme="minorHAnsi" w:cstheme="minorHAnsi"/>
                <w:lang w:eastAsia="en-US"/>
              </w:rPr>
            </w:pPr>
            <w:del w:id="100" w:author="Autor">
              <w:r w:rsidRPr="006B32D7" w:rsidDel="00BA048C">
                <w:rPr>
                  <w:rFonts w:asciiTheme="minorHAnsi" w:hAnsiTheme="minorHAnsi" w:cstheme="minorHAnsi"/>
                  <w:lang w:val="en-GB"/>
                </w:rPr>
                <w:delText>[zł]</w:delText>
              </w:r>
            </w:del>
          </w:p>
        </w:tc>
      </w:tr>
      <w:tr w:rsidR="005A4CC3" w:rsidRPr="006B32D7" w14:paraId="4301E479" w14:textId="77777777" w:rsidTr="001C2217">
        <w:trPr>
          <w:trHeight w:val="594"/>
          <w:jc w:val="center"/>
        </w:trPr>
        <w:tc>
          <w:tcPr>
            <w:tcW w:w="851" w:type="dxa"/>
            <w:vAlign w:val="center"/>
            <w:hideMark/>
          </w:tcPr>
          <w:p w14:paraId="2B27EFE6" w14:textId="32BD6956" w:rsidR="005A4CC3" w:rsidRPr="006B32D7" w:rsidRDefault="00BA048C" w:rsidP="2E2AEFD6">
            <w:pPr>
              <w:pStyle w:val="Normalny1"/>
              <w:spacing w:before="0"/>
              <w:rPr>
                <w:rStyle w:val="Domylnaczcionkaakapitu1"/>
                <w:rFonts w:asciiTheme="minorHAnsi" w:eastAsia="Calibri" w:hAnsiTheme="minorHAnsi" w:cstheme="minorHAnsi"/>
                <w:lang w:val="en-GB" w:eastAsia="en-US"/>
              </w:rPr>
            </w:pPr>
            <w:ins w:id="101" w:author="Autor">
              <w:r>
                <w:rPr>
                  <w:rStyle w:val="Domylnaczcionkaakapitu1"/>
                  <w:rFonts w:asciiTheme="minorHAnsi" w:eastAsiaTheme="majorEastAsia" w:hAnsiTheme="minorHAnsi" w:cstheme="minorHAnsi"/>
                  <w:lang w:val="en-GB"/>
                </w:rPr>
                <w:t>k</w:t>
              </w:r>
            </w:ins>
            <w:del w:id="102" w:author="Autor">
              <w:r w:rsidR="005A4CC3" w:rsidRPr="006B32D7" w:rsidDel="00BA048C">
                <w:rPr>
                  <w:rStyle w:val="Domylnaczcionkaakapitu1"/>
                  <w:rFonts w:asciiTheme="minorHAnsi" w:eastAsiaTheme="majorEastAsia" w:hAnsiTheme="minorHAnsi" w:cstheme="minorHAnsi"/>
                  <w:lang w:val="en-GB"/>
                </w:rPr>
                <w:delText>K</w:delText>
              </w:r>
              <w:r w:rsidR="005A4CC3" w:rsidRPr="006B32D7" w:rsidDel="00BA048C">
                <w:rPr>
                  <w:rStyle w:val="Domylnaczcionkaakapitu1"/>
                  <w:rFonts w:asciiTheme="minorHAnsi" w:eastAsiaTheme="majorEastAsia" w:hAnsiTheme="minorHAnsi" w:cstheme="minorHAnsi"/>
                  <w:vertAlign w:val="subscript"/>
                  <w:lang w:val="en-GB"/>
                </w:rPr>
                <w:delText>B</w:delText>
              </w:r>
            </w:del>
          </w:p>
        </w:tc>
        <w:tc>
          <w:tcPr>
            <w:tcW w:w="6827" w:type="dxa"/>
            <w:hideMark/>
          </w:tcPr>
          <w:p w14:paraId="7F6D2C82" w14:textId="77777777" w:rsidR="00BA048C" w:rsidRDefault="00BA048C" w:rsidP="2E2AEFD6">
            <w:pPr>
              <w:pStyle w:val="Normalny1"/>
              <w:spacing w:before="0"/>
              <w:rPr>
                <w:ins w:id="103" w:author="Autor"/>
                <w:rFonts w:cs="Calibri"/>
              </w:rPr>
            </w:pPr>
          </w:p>
          <w:p w14:paraId="362B06B9" w14:textId="73D3BD55" w:rsidR="005A4CC3" w:rsidRPr="006B32D7" w:rsidDel="00BA048C" w:rsidRDefault="0061069D" w:rsidP="2E2AEFD6">
            <w:pPr>
              <w:pStyle w:val="Normalny1"/>
              <w:spacing w:before="0"/>
              <w:rPr>
                <w:del w:id="104" w:author="Autor"/>
                <w:rFonts w:asciiTheme="minorHAnsi" w:hAnsiTheme="minorHAnsi" w:cstheme="minorHAnsi"/>
                <w:color w:val="000000"/>
                <w:lang w:eastAsia="en-US"/>
              </w:rPr>
            </w:pPr>
            <w:ins w:id="105" w:author="Autor">
              <w:r w:rsidRPr="0061069D">
                <w:rPr>
                  <w:rFonts w:asciiTheme="minorHAnsi" w:hAnsiTheme="minorHAnsi" w:cstheme="minorHAnsi"/>
                </w:rPr>
                <w:t>Całkowita masa elementów konstrukcyjnych, w tym fundamenty, ściany wewnętrzne, ściany zewnętrzne, stropy, schody, konstrukcję i poszycie dachu z uwzględnieniem warstw wykończeniowych tych elementów oraz całkowita masa pozostałych elementów w postaci stolarki drzwiowej, stolarki okiennej i parapetów</w:t>
              </w:r>
              <w:r>
                <w:rPr>
                  <w:rFonts w:asciiTheme="minorHAnsi" w:hAnsiTheme="minorHAnsi" w:cstheme="minorHAnsi"/>
                </w:rPr>
                <w:t>,</w:t>
              </w:r>
              <w:r w:rsidRPr="0061069D">
                <w:rPr>
                  <w:rFonts w:asciiTheme="minorHAnsi" w:hAnsiTheme="minorHAnsi" w:cstheme="minorHAnsi"/>
                </w:rPr>
                <w:t> [t]</w:t>
              </w:r>
              <w:r w:rsidRPr="0061069D" w:rsidDel="00BA048C">
                <w:rPr>
                  <w:rFonts w:asciiTheme="minorHAnsi" w:hAnsiTheme="minorHAnsi" w:cstheme="minorHAnsi"/>
                </w:rPr>
                <w:t xml:space="preserve"> </w:t>
              </w:r>
            </w:ins>
            <w:del w:id="106" w:author="Autor">
              <w:r w:rsidR="005A4CC3" w:rsidRPr="0061069D" w:rsidDel="00BA048C">
                <w:rPr>
                  <w:rFonts w:asciiTheme="minorHAnsi" w:hAnsiTheme="minorHAnsi" w:cstheme="minorHAnsi"/>
                </w:rPr>
                <w:delText xml:space="preserve">koszt budynku z wyposażeniem deklarowany przez Wykonawcę w </w:delText>
              </w:r>
              <w:r w:rsidR="00FD2340" w:rsidRPr="0061069D" w:rsidDel="00BA048C">
                <w:rPr>
                  <w:rFonts w:asciiTheme="minorHAnsi" w:hAnsiTheme="minorHAnsi" w:cstheme="minorHAnsi"/>
                </w:rPr>
                <w:delText>Wymaganiu Konkursowym</w:delText>
              </w:r>
              <w:r w:rsidR="00FD2340" w:rsidRPr="006B32D7" w:rsidDel="00BA048C">
                <w:rPr>
                  <w:rFonts w:asciiTheme="minorHAnsi" w:hAnsiTheme="minorHAnsi" w:cstheme="minorHAnsi"/>
                  <w:color w:val="000000" w:themeColor="text1"/>
                </w:rPr>
                <w:delText xml:space="preserve"> </w:delText>
              </w:r>
              <w:r w:rsidR="005A4CC3" w:rsidRPr="006B32D7" w:rsidDel="00BA048C">
                <w:rPr>
                  <w:rFonts w:asciiTheme="minorHAnsi" w:hAnsiTheme="minorHAnsi" w:cstheme="minorHAnsi"/>
                  <w:color w:val="000000" w:themeColor="text1"/>
                </w:rPr>
                <w:delText xml:space="preserve">nr 1 Koszty całkowite, </w:delText>
              </w:r>
            </w:del>
          </w:p>
          <w:p w14:paraId="2BADBB94" w14:textId="43CE754E" w:rsidR="005A4CC3" w:rsidRPr="006B32D7" w:rsidRDefault="005A4CC3" w:rsidP="2E2AEFD6">
            <w:pPr>
              <w:pStyle w:val="Normalny1"/>
              <w:spacing w:before="0"/>
              <w:rPr>
                <w:rStyle w:val="Domylnaczcionkaakapitu1"/>
                <w:rFonts w:asciiTheme="minorHAnsi" w:eastAsiaTheme="majorEastAsia" w:hAnsiTheme="minorHAnsi" w:cstheme="minorHAnsi"/>
                <w:lang w:eastAsia="en-US"/>
              </w:rPr>
            </w:pPr>
            <w:del w:id="107" w:author="Autor">
              <w:r w:rsidRPr="006B32D7" w:rsidDel="00BA048C">
                <w:rPr>
                  <w:rFonts w:asciiTheme="minorHAnsi" w:hAnsiTheme="minorHAnsi" w:cstheme="minorHAnsi"/>
                  <w:color w:val="000000" w:themeColor="text1"/>
                  <w:lang w:val="en-GB"/>
                </w:rPr>
                <w:delText>[zł]</w:delText>
              </w:r>
            </w:del>
          </w:p>
        </w:tc>
      </w:tr>
      <w:tr w:rsidR="00B11A35" w:rsidRPr="006B32D7" w14:paraId="398FB1F4" w14:textId="77777777" w:rsidTr="001C2217">
        <w:trPr>
          <w:trHeight w:val="594"/>
          <w:jc w:val="center"/>
          <w:ins w:id="108" w:author="Autor"/>
        </w:trPr>
        <w:tc>
          <w:tcPr>
            <w:tcW w:w="851" w:type="dxa"/>
            <w:vAlign w:val="center"/>
          </w:tcPr>
          <w:p w14:paraId="5D630763" w14:textId="3C1A1035" w:rsidR="00B11A35" w:rsidRPr="006B32D7" w:rsidRDefault="00BA048C" w:rsidP="2E2AEFD6">
            <w:pPr>
              <w:pStyle w:val="Normalny1"/>
              <w:spacing w:before="0"/>
              <w:rPr>
                <w:ins w:id="109" w:author="Autor"/>
                <w:rStyle w:val="Domylnaczcionkaakapitu1"/>
                <w:rFonts w:asciiTheme="minorHAnsi" w:eastAsiaTheme="majorEastAsia" w:hAnsiTheme="minorHAnsi" w:cstheme="minorHAnsi"/>
                <w:lang w:val="en-GB"/>
              </w:rPr>
            </w:pPr>
            <w:ins w:id="110" w:author="Autor">
              <w:r>
                <w:rPr>
                  <w:rStyle w:val="Domylnaczcionkaakapitu1"/>
                  <w:rFonts w:asciiTheme="minorHAnsi" w:eastAsiaTheme="majorEastAsia" w:hAnsiTheme="minorHAnsi" w:cstheme="minorHAnsi"/>
                  <w:lang w:val="en-GB"/>
                </w:rPr>
                <w:t>y</w:t>
              </w:r>
            </w:ins>
          </w:p>
        </w:tc>
        <w:tc>
          <w:tcPr>
            <w:tcW w:w="6827" w:type="dxa"/>
          </w:tcPr>
          <w:p w14:paraId="3B1F4465" w14:textId="1BB779A7" w:rsidR="00B11A35" w:rsidRPr="006B32D7" w:rsidRDefault="00D93F19" w:rsidP="2E2AEFD6">
            <w:pPr>
              <w:pStyle w:val="Normalny1"/>
              <w:spacing w:before="0"/>
              <w:rPr>
                <w:ins w:id="111" w:author="Autor"/>
                <w:rFonts w:asciiTheme="minorHAnsi" w:hAnsiTheme="minorHAnsi" w:cstheme="minorHAnsi"/>
                <w:color w:val="000000" w:themeColor="text1"/>
              </w:rPr>
            </w:pPr>
            <w:ins w:id="112" w:author="Autor">
              <w:r w:rsidRPr="00D93F19">
                <w:t>całkowita objętość materiałów odpadowych, poprodukcyjnych, recyklingowy regranulat, materiałów ponownie użytych w materiałach używanych do izolacji</w:t>
              </w:r>
              <w:r w:rsidR="00E60BFF">
                <w:t>,</w:t>
              </w:r>
              <w:r w:rsidRPr="00D93F19">
                <w:t xml:space="preserve"> [m3]</w:t>
              </w:r>
            </w:ins>
          </w:p>
        </w:tc>
      </w:tr>
      <w:tr w:rsidR="00B11A35" w:rsidRPr="006B32D7" w14:paraId="56B4AE23" w14:textId="77777777" w:rsidTr="001C2217">
        <w:trPr>
          <w:trHeight w:val="594"/>
          <w:jc w:val="center"/>
          <w:ins w:id="113" w:author="Autor"/>
        </w:trPr>
        <w:tc>
          <w:tcPr>
            <w:tcW w:w="851" w:type="dxa"/>
            <w:vAlign w:val="center"/>
          </w:tcPr>
          <w:p w14:paraId="3DCA2175" w14:textId="41B4683F" w:rsidR="00B11A35" w:rsidRPr="006B32D7" w:rsidRDefault="00BA048C" w:rsidP="2E2AEFD6">
            <w:pPr>
              <w:pStyle w:val="Normalny1"/>
              <w:spacing w:before="0"/>
              <w:rPr>
                <w:ins w:id="114" w:author="Autor"/>
                <w:rStyle w:val="Domylnaczcionkaakapitu1"/>
                <w:rFonts w:asciiTheme="minorHAnsi" w:eastAsiaTheme="majorEastAsia" w:hAnsiTheme="minorHAnsi" w:cstheme="minorHAnsi"/>
                <w:lang w:val="en-GB"/>
              </w:rPr>
            </w:pPr>
            <w:ins w:id="115" w:author="Autor">
              <w:r>
                <w:rPr>
                  <w:rStyle w:val="Domylnaczcionkaakapitu1"/>
                  <w:rFonts w:asciiTheme="minorHAnsi" w:eastAsiaTheme="majorEastAsia" w:hAnsiTheme="minorHAnsi" w:cstheme="minorHAnsi"/>
                  <w:lang w:val="en-GB"/>
                </w:rPr>
                <w:t>i</w:t>
              </w:r>
            </w:ins>
          </w:p>
        </w:tc>
        <w:tc>
          <w:tcPr>
            <w:tcW w:w="6827" w:type="dxa"/>
          </w:tcPr>
          <w:p w14:paraId="0E726C62" w14:textId="3C2319F1" w:rsidR="00B11A35" w:rsidRPr="006B32D7" w:rsidRDefault="00D93F19" w:rsidP="2E2AEFD6">
            <w:pPr>
              <w:pStyle w:val="Normalny1"/>
              <w:spacing w:before="0"/>
              <w:rPr>
                <w:ins w:id="116" w:author="Autor"/>
                <w:rFonts w:asciiTheme="minorHAnsi" w:hAnsiTheme="minorHAnsi" w:cstheme="minorHAnsi"/>
                <w:color w:val="000000" w:themeColor="text1"/>
              </w:rPr>
            </w:pPr>
            <w:ins w:id="117" w:author="Autor">
              <w:r w:rsidRPr="00D93F19">
                <w:t>całkowita objętość materiałów używanych do izolacji</w:t>
              </w:r>
              <w:r w:rsidR="00E60BFF">
                <w:t>,</w:t>
              </w:r>
              <w:r w:rsidRPr="00D93F19">
                <w:t xml:space="preserve"> [m3]</w:t>
              </w:r>
            </w:ins>
          </w:p>
        </w:tc>
      </w:tr>
    </w:tbl>
    <w:p w14:paraId="3563CD3C" w14:textId="77777777" w:rsidR="00BA048C" w:rsidRDefault="00BA048C" w:rsidP="00773A4B">
      <w:pPr>
        <w:rPr>
          <w:ins w:id="118" w:author="Autor"/>
          <w:rFonts w:cstheme="minorHAnsi"/>
          <w:b/>
          <w:color w:val="FF0000"/>
          <w:lang w:val="pl-PL"/>
        </w:rPr>
      </w:pPr>
    </w:p>
    <w:p w14:paraId="15B70888" w14:textId="56F94F4B" w:rsidR="00773A4B" w:rsidRPr="006B32D7" w:rsidRDefault="00773A4B" w:rsidP="00773A4B">
      <w:pPr>
        <w:rPr>
          <w:rFonts w:cstheme="minorHAnsi"/>
          <w:color w:val="FF0000"/>
          <w:lang w:val="pl-PL"/>
        </w:rPr>
      </w:pPr>
      <w:r w:rsidRPr="006B32D7">
        <w:rPr>
          <w:rFonts w:cstheme="minorHAnsi"/>
          <w:b/>
          <w:color w:val="FF0000"/>
          <w:lang w:val="pl-PL"/>
        </w:rPr>
        <w:t>Arkusz „E2. Recykling” jest przykładem obliczeń</w:t>
      </w:r>
      <w:r w:rsidR="00AA1D0B" w:rsidRPr="006B32D7">
        <w:rPr>
          <w:rFonts w:cstheme="minorHAnsi"/>
          <w:b/>
          <w:color w:val="FF0000"/>
          <w:lang w:val="pl-PL"/>
        </w:rPr>
        <w:t>,</w:t>
      </w:r>
      <w:r w:rsidRPr="006B32D7">
        <w:rPr>
          <w:rFonts w:cstheme="minorHAnsi"/>
          <w:b/>
          <w:color w:val="FF0000"/>
          <w:lang w:val="pl-PL"/>
        </w:rPr>
        <w:t xml:space="preserve"> a Wykonawca może go edytować jeżeli uzna za zasadne wprowadzenie zmian.</w:t>
      </w:r>
      <w:r w:rsidRPr="006B32D7">
        <w:rPr>
          <w:rFonts w:cstheme="minorHAnsi"/>
          <w:color w:val="FF0000"/>
          <w:lang w:val="pl-PL"/>
        </w:rPr>
        <w:t xml:space="preserve"> </w:t>
      </w:r>
    </w:p>
    <w:p w14:paraId="4CDBDDB9" w14:textId="77777777" w:rsidR="00773A4B" w:rsidRPr="006B32D7" w:rsidRDefault="00773A4B" w:rsidP="0030445C">
      <w:pPr>
        <w:spacing w:line="259" w:lineRule="auto"/>
        <w:rPr>
          <w:rFonts w:cstheme="minorHAnsi"/>
          <w:b/>
          <w:bCs/>
          <w:lang w:val="pl-PL"/>
        </w:rPr>
      </w:pPr>
    </w:p>
    <w:p w14:paraId="782BEFC2" w14:textId="79B2DC02" w:rsidR="0030445C" w:rsidRPr="006B32D7" w:rsidRDefault="0030445C" w:rsidP="0030445C">
      <w:pPr>
        <w:spacing w:line="259" w:lineRule="auto"/>
        <w:rPr>
          <w:rFonts w:cstheme="minorHAnsi"/>
          <w:b/>
          <w:bCs/>
          <w:lang w:val="pl-PL"/>
        </w:rPr>
      </w:pPr>
      <w:r w:rsidRPr="006B32D7">
        <w:rPr>
          <w:rFonts w:cstheme="minorHAnsi"/>
          <w:b/>
          <w:bCs/>
          <w:lang w:val="pl-PL"/>
        </w:rPr>
        <w:t xml:space="preserve">Poniżej opisano kolejność działań w arkuszu </w:t>
      </w:r>
      <w:r w:rsidR="00476540" w:rsidRPr="006B32D7">
        <w:rPr>
          <w:rFonts w:cstheme="minorHAnsi"/>
          <w:b/>
          <w:bCs/>
          <w:lang w:val="pl-PL"/>
        </w:rPr>
        <w:t>Excel</w:t>
      </w:r>
      <w:r w:rsidRPr="006B32D7">
        <w:rPr>
          <w:rFonts w:cstheme="minorHAnsi"/>
          <w:b/>
          <w:bCs/>
          <w:lang w:val="pl-PL"/>
        </w:rPr>
        <w:t xml:space="preserve"> – zał. E2. Recykling</w:t>
      </w:r>
    </w:p>
    <w:p w14:paraId="76BC7A00" w14:textId="603BEC7F" w:rsidR="00E441AA" w:rsidRPr="006B32D7" w:rsidRDefault="00E441AA" w:rsidP="0030445C">
      <w:pPr>
        <w:spacing w:line="259" w:lineRule="auto"/>
        <w:rPr>
          <w:rFonts w:cstheme="minorHAnsi"/>
          <w:b/>
          <w:bCs/>
          <w:lang w:val="pl-PL"/>
        </w:rPr>
      </w:pPr>
    </w:p>
    <w:p w14:paraId="4DD5765D" w14:textId="6E324083" w:rsidR="00E441AA" w:rsidRPr="006B32D7" w:rsidRDefault="00E441AA" w:rsidP="00C4294F">
      <w:pPr>
        <w:rPr>
          <w:rFonts w:eastAsia="Times New Roman" w:cstheme="minorHAnsi"/>
          <w:sz w:val="22"/>
          <w:szCs w:val="22"/>
          <w:lang w:val="pl-PL" w:eastAsia="pl-PL"/>
        </w:rPr>
      </w:pPr>
      <w:r w:rsidRPr="006B32D7">
        <w:rPr>
          <w:rFonts w:eastAsia="Times New Roman" w:cstheme="minorHAnsi"/>
          <w:sz w:val="22"/>
          <w:szCs w:val="22"/>
          <w:lang w:val="pl-PL" w:eastAsia="pl-PL"/>
        </w:rPr>
        <w:t>W postępowaniu konkursowym za recykling materiałów budowlany</w:t>
      </w:r>
      <w:r w:rsidR="0079039B">
        <w:rPr>
          <w:rFonts w:eastAsia="Times New Roman" w:cstheme="minorHAnsi"/>
          <w:sz w:val="22"/>
          <w:szCs w:val="22"/>
          <w:lang w:val="pl-PL" w:eastAsia="pl-PL"/>
        </w:rPr>
        <w:t>ch uważa się występowanie w </w:t>
      </w:r>
      <w:r w:rsidRPr="006B32D7">
        <w:rPr>
          <w:rFonts w:eastAsia="Times New Roman" w:cstheme="minorHAnsi"/>
          <w:sz w:val="22"/>
          <w:szCs w:val="22"/>
          <w:lang w:val="pl-PL" w:eastAsia="pl-PL"/>
        </w:rPr>
        <w:t xml:space="preserve">strukturze materiałów budowlanych cząsteczek materiałów użytych powtórnie lub przetworzonych z innych materiałów. Jako materiał budowlany uważa się każdy materiał wchodzący w skład materiałów niezbędnych do budowy obiektu budowlanego składającego się z konstrukcji nośnej, </w:t>
      </w:r>
      <w:r w:rsidRPr="006B32D7">
        <w:rPr>
          <w:rFonts w:eastAsia="Times New Roman" w:cstheme="minorHAnsi"/>
          <w:sz w:val="22"/>
          <w:szCs w:val="22"/>
          <w:lang w:val="pl-PL" w:eastAsia="pl-PL"/>
        </w:rPr>
        <w:lastRenderedPageBreak/>
        <w:t>przegród wewnętrznych, zewnętrznych oraz materiały wykończeniowe. Nie należy tutaj wliczać urządzeń elektrycznych, elektrotechnicznych oraz innych potrzebnych do ich produkcji lub montażu. Ponadto za materiał budowlany uważa się każdy materiał niezbędny do użycia na placu budowy, który jest bezpośrednio związany z koniecznością jego zapotrzebowania do doprowadzenia budynku do stanu deweloperskiego, m.in. są to zaprawy, kruszywa, cegły, bloczki, pustaki, belki, nadproża, stropy, ściany, tynki, materiały ocieplenia, papy, części stalowe, attyki, kominy oraz inne, które wykorzystywane są</w:t>
      </w:r>
      <w:ins w:id="119" w:author="Autor">
        <w:r w:rsidR="00D93F19">
          <w:rPr>
            <w:rFonts w:eastAsia="Times New Roman" w:cstheme="minorHAnsi"/>
            <w:sz w:val="22"/>
            <w:szCs w:val="22"/>
            <w:lang w:val="pl-PL" w:eastAsia="pl-PL"/>
          </w:rPr>
          <w:t xml:space="preserve"> do</w:t>
        </w:r>
      </w:ins>
      <w:r w:rsidRPr="006B32D7">
        <w:rPr>
          <w:rFonts w:eastAsia="Times New Roman" w:cstheme="minorHAnsi"/>
          <w:sz w:val="22"/>
          <w:szCs w:val="22"/>
          <w:lang w:val="pl-PL" w:eastAsia="pl-PL"/>
        </w:rPr>
        <w:t xml:space="preserve"> budowy budynków. Ilość oraz stopień materiałów odpadowych należy udowodnić </w:t>
      </w:r>
      <w:del w:id="120" w:author="Autor">
        <w:r w:rsidRPr="006B32D7" w:rsidDel="00013440">
          <w:rPr>
            <w:rFonts w:eastAsia="Times New Roman" w:cstheme="minorHAnsi"/>
            <w:sz w:val="22"/>
            <w:szCs w:val="22"/>
            <w:lang w:val="pl-PL" w:eastAsia="pl-PL"/>
          </w:rPr>
          <w:delText xml:space="preserve">w sposób rzeczowy </w:delText>
        </w:r>
      </w:del>
      <w:r w:rsidRPr="006B32D7">
        <w:rPr>
          <w:rFonts w:eastAsia="Times New Roman" w:cstheme="minorHAnsi"/>
          <w:sz w:val="22"/>
          <w:szCs w:val="22"/>
          <w:lang w:val="pl-PL" w:eastAsia="pl-PL"/>
        </w:rPr>
        <w:t>przedstawiając</w:t>
      </w:r>
      <w:ins w:id="121" w:author="Autor">
        <w:r w:rsidR="00013440">
          <w:rPr>
            <w:rFonts w:eastAsia="Times New Roman" w:cstheme="minorHAnsi"/>
            <w:sz w:val="22"/>
            <w:szCs w:val="22"/>
            <w:lang w:val="pl-PL" w:eastAsia="pl-PL"/>
          </w:rPr>
          <w:t>, np.</w:t>
        </w:r>
      </w:ins>
      <w:del w:id="122" w:author="Autor">
        <w:r w:rsidRPr="006B32D7" w:rsidDel="00013440">
          <w:rPr>
            <w:rFonts w:eastAsia="Times New Roman" w:cstheme="minorHAnsi"/>
            <w:sz w:val="22"/>
            <w:szCs w:val="22"/>
            <w:lang w:val="pl-PL" w:eastAsia="pl-PL"/>
          </w:rPr>
          <w:delText xml:space="preserve"> </w:delText>
        </w:r>
      </w:del>
      <w:r w:rsidRPr="006B32D7">
        <w:rPr>
          <w:rFonts w:eastAsia="Times New Roman" w:cstheme="minorHAnsi"/>
          <w:sz w:val="22"/>
          <w:szCs w:val="22"/>
          <w:lang w:val="pl-PL" w:eastAsia="pl-PL"/>
        </w:rPr>
        <w:t>kartę charakterystyki materiału budow</w:t>
      </w:r>
      <w:del w:id="123" w:author="Autor">
        <w:r w:rsidRPr="006B32D7" w:rsidDel="00E02217">
          <w:rPr>
            <w:rFonts w:eastAsia="Times New Roman" w:cstheme="minorHAnsi"/>
            <w:sz w:val="22"/>
            <w:szCs w:val="22"/>
            <w:lang w:val="pl-PL" w:eastAsia="pl-PL"/>
          </w:rPr>
          <w:delText>a</w:delText>
        </w:r>
      </w:del>
      <w:ins w:id="124" w:author="Autor">
        <w:r w:rsidR="00E02217">
          <w:rPr>
            <w:rFonts w:eastAsia="Times New Roman" w:cstheme="minorHAnsi"/>
            <w:sz w:val="22"/>
            <w:szCs w:val="22"/>
            <w:lang w:val="pl-PL" w:eastAsia="pl-PL"/>
          </w:rPr>
          <w:t>a</w:t>
        </w:r>
      </w:ins>
      <w:r w:rsidRPr="006B32D7">
        <w:rPr>
          <w:rFonts w:eastAsia="Times New Roman" w:cstheme="minorHAnsi"/>
          <w:sz w:val="22"/>
          <w:szCs w:val="22"/>
          <w:lang w:val="pl-PL" w:eastAsia="pl-PL"/>
        </w:rPr>
        <w:t>lnego</w:t>
      </w:r>
      <w:del w:id="125" w:author="Autor">
        <w:r w:rsidRPr="006B32D7" w:rsidDel="00013440">
          <w:rPr>
            <w:rFonts w:eastAsia="Times New Roman" w:cstheme="minorHAnsi"/>
            <w:sz w:val="22"/>
            <w:szCs w:val="22"/>
            <w:lang w:val="pl-PL" w:eastAsia="pl-PL"/>
          </w:rPr>
          <w:delText xml:space="preserve"> </w:delText>
        </w:r>
      </w:del>
      <w:ins w:id="126" w:author="Autor">
        <w:r w:rsidR="00E60BFF">
          <w:rPr>
            <w:rFonts w:eastAsia="Times New Roman" w:cstheme="minorHAnsi"/>
            <w:sz w:val="22"/>
            <w:szCs w:val="22"/>
            <w:lang w:val="pl-PL" w:eastAsia="pl-PL"/>
          </w:rPr>
          <w:t xml:space="preserve"> </w:t>
        </w:r>
      </w:ins>
      <w:r w:rsidRPr="006B32D7">
        <w:rPr>
          <w:rFonts w:eastAsia="Times New Roman" w:cstheme="minorHAnsi"/>
          <w:sz w:val="22"/>
          <w:szCs w:val="22"/>
          <w:lang w:val="pl-PL" w:eastAsia="pl-PL"/>
        </w:rPr>
        <w:t>podpisan</w:t>
      </w:r>
      <w:ins w:id="127" w:author="Autor">
        <w:r w:rsidR="00E60BFF">
          <w:rPr>
            <w:rFonts w:eastAsia="Times New Roman" w:cstheme="minorHAnsi"/>
            <w:sz w:val="22"/>
            <w:szCs w:val="22"/>
            <w:lang w:val="pl-PL" w:eastAsia="pl-PL"/>
          </w:rPr>
          <w:t>ą</w:t>
        </w:r>
      </w:ins>
      <w:del w:id="128" w:author="Autor">
        <w:r w:rsidRPr="006B32D7" w:rsidDel="00E60BFF">
          <w:rPr>
            <w:rFonts w:eastAsia="Times New Roman" w:cstheme="minorHAnsi"/>
            <w:sz w:val="22"/>
            <w:szCs w:val="22"/>
            <w:lang w:val="pl-PL" w:eastAsia="pl-PL"/>
          </w:rPr>
          <w:delText>a</w:delText>
        </w:r>
      </w:del>
      <w:r w:rsidRPr="006B32D7">
        <w:rPr>
          <w:rFonts w:eastAsia="Times New Roman" w:cstheme="minorHAnsi"/>
          <w:sz w:val="22"/>
          <w:szCs w:val="22"/>
          <w:lang w:val="pl-PL" w:eastAsia="pl-PL"/>
        </w:rPr>
        <w:t xml:space="preserve"> przez producenta lub/i bezpośredniego importera danego materiału.</w:t>
      </w:r>
    </w:p>
    <w:p w14:paraId="112AB5F1" w14:textId="77777777" w:rsidR="00E441AA" w:rsidRPr="006B32D7" w:rsidRDefault="00E441AA" w:rsidP="00C4294F">
      <w:pPr>
        <w:rPr>
          <w:rFonts w:eastAsia="Times New Roman" w:cstheme="minorHAnsi"/>
          <w:sz w:val="22"/>
          <w:szCs w:val="22"/>
          <w:lang w:val="pl-PL" w:eastAsia="pl-PL"/>
        </w:rPr>
      </w:pPr>
    </w:p>
    <w:p w14:paraId="2E92951A" w14:textId="77777777" w:rsidR="00E441AA" w:rsidRPr="006B32D7" w:rsidRDefault="00E441AA" w:rsidP="00C4294F">
      <w:pPr>
        <w:rPr>
          <w:rFonts w:eastAsia="Times New Roman" w:cstheme="minorHAnsi"/>
          <w:sz w:val="22"/>
          <w:szCs w:val="22"/>
          <w:lang w:val="pl-PL" w:eastAsia="pl-PL"/>
        </w:rPr>
      </w:pPr>
      <w:r w:rsidRPr="006B32D7">
        <w:rPr>
          <w:rFonts w:eastAsia="Times New Roman" w:cstheme="minorHAnsi"/>
          <w:sz w:val="22"/>
          <w:szCs w:val="22"/>
          <w:lang w:val="pl-PL" w:eastAsia="pl-PL"/>
        </w:rPr>
        <w:t xml:space="preserve">W celu poprawnej kalkulacji należy wziąć pod uwagę materiały użyte jedynie do budowy żądanego budynku w jego obrysie. Znaczy to, iż wszystkie materiały wchodzące w koszty materiałów do zagospodarowania terenów zielonych, ścieżek komunikacyjnych przestrzeni wspólnej poza obrysem budynku i innych nie wchodzą w skład części kalkulacyjnej. </w:t>
      </w:r>
    </w:p>
    <w:p w14:paraId="414F4F68" w14:textId="77777777" w:rsidR="0030445C" w:rsidRPr="006B32D7" w:rsidRDefault="0030445C" w:rsidP="003A53E5">
      <w:pPr>
        <w:spacing w:line="360" w:lineRule="auto"/>
        <w:rPr>
          <w:rFonts w:cstheme="minorHAnsi"/>
          <w:szCs w:val="20"/>
          <w:lang w:val="pl-PL" w:eastAsia="pl-PL"/>
        </w:rPr>
      </w:pPr>
    </w:p>
    <w:p w14:paraId="65B720C8" w14:textId="539173BD" w:rsidR="0030445C" w:rsidRPr="006B32D7" w:rsidRDefault="0030445C" w:rsidP="00773A4B">
      <w:pPr>
        <w:rPr>
          <w:rFonts w:eastAsia="Times New Roman" w:cstheme="minorHAnsi"/>
          <w:b/>
          <w:bCs/>
          <w:color w:val="000000"/>
          <w:sz w:val="22"/>
          <w:szCs w:val="22"/>
          <w:u w:val="single"/>
          <w:lang w:val="pl-PL" w:eastAsia="pl-PL"/>
        </w:rPr>
      </w:pPr>
      <w:r w:rsidRPr="006B32D7">
        <w:rPr>
          <w:rFonts w:eastAsia="Times New Roman" w:cstheme="minorHAnsi"/>
          <w:b/>
          <w:bCs/>
          <w:color w:val="000000"/>
          <w:sz w:val="22"/>
          <w:szCs w:val="22"/>
          <w:u w:val="single"/>
          <w:lang w:val="pl-PL" w:eastAsia="pl-PL"/>
        </w:rPr>
        <w:t>KROK 1. Wypełnij tabelę 1</w:t>
      </w:r>
    </w:p>
    <w:p w14:paraId="0A37E97C" w14:textId="77777777" w:rsidR="00E441AA" w:rsidRPr="006B32D7" w:rsidRDefault="00E441AA" w:rsidP="00E441AA">
      <w:pPr>
        <w:rPr>
          <w:rFonts w:cstheme="minorHAnsi"/>
          <w:u w:val="single"/>
          <w:lang w:val="pl-PL" w:eastAsia="en-GB"/>
        </w:rPr>
      </w:pPr>
    </w:p>
    <w:p w14:paraId="50FDA83B" w14:textId="3A4BA2B8" w:rsidR="000F6937" w:rsidRDefault="00E441AA" w:rsidP="000F6937">
      <w:pPr>
        <w:pStyle w:val="paragraph"/>
        <w:spacing w:before="0" w:beforeAutospacing="0" w:after="0" w:afterAutospacing="0"/>
        <w:jc w:val="both"/>
        <w:textAlignment w:val="baseline"/>
        <w:rPr>
          <w:ins w:id="129" w:author="Autor"/>
          <w:rFonts w:ascii="Segoe UI" w:hAnsi="Segoe UI" w:cs="Segoe UI"/>
          <w:sz w:val="18"/>
          <w:szCs w:val="18"/>
        </w:rPr>
      </w:pPr>
      <w:del w:id="130" w:author="Autor">
        <w:r w:rsidRPr="00D93F19" w:rsidDel="000F6937">
          <w:rPr>
            <w:rFonts w:cstheme="minorHAnsi"/>
            <w:sz w:val="22"/>
            <w:szCs w:val="22"/>
          </w:rPr>
          <w:delText xml:space="preserve">Należy wypełnić tabelę 1 </w:delText>
        </w:r>
      </w:del>
      <w:ins w:id="131" w:author="Autor">
        <w:r w:rsidR="000F6937">
          <w:rPr>
            <w:rStyle w:val="normaltextrun"/>
            <w:rFonts w:ascii="Calibri" w:hAnsi="Calibri" w:cs="Calibri"/>
            <w:color w:val="000000"/>
            <w:sz w:val="22"/>
            <w:szCs w:val="22"/>
          </w:rPr>
          <w:t>Do obliczeń recyklingu należy wziąć pod uwagę materiały wchodzące w skład poniższych elementów konstrukcyjnych z uwzględnieniem warstw wykończeniowych tych </w:t>
        </w:r>
        <w:r w:rsidR="000F6937">
          <w:rPr>
            <w:rStyle w:val="contextualspellingandgrammarerror"/>
            <w:rFonts w:ascii="Calibri" w:hAnsi="Calibri" w:cs="Calibri"/>
            <w:color w:val="000000"/>
            <w:sz w:val="22"/>
            <w:szCs w:val="22"/>
          </w:rPr>
          <w:t>elementów :</w:t>
        </w:r>
        <w:r w:rsidR="000F6937">
          <w:rPr>
            <w:rStyle w:val="normaltextrun"/>
            <w:rFonts w:ascii="Calibri" w:hAnsi="Calibri" w:cs="Calibri"/>
            <w:color w:val="000000"/>
            <w:sz w:val="22"/>
            <w:szCs w:val="22"/>
          </w:rPr>
          <w:t> </w:t>
        </w:r>
        <w:r w:rsidR="000F6937">
          <w:rPr>
            <w:rStyle w:val="eop"/>
            <w:rFonts w:ascii="Calibri" w:hAnsi="Calibri" w:cs="Calibri"/>
            <w:color w:val="000000"/>
            <w:sz w:val="22"/>
            <w:szCs w:val="22"/>
          </w:rPr>
          <w:t> </w:t>
        </w:r>
      </w:ins>
    </w:p>
    <w:p w14:paraId="2E2BB228" w14:textId="77777777" w:rsidR="000F6937" w:rsidRDefault="000F6937" w:rsidP="000F6937">
      <w:pPr>
        <w:pStyle w:val="paragraph"/>
        <w:spacing w:before="0" w:beforeAutospacing="0" w:after="0" w:afterAutospacing="0"/>
        <w:ind w:left="420" w:hanging="420"/>
        <w:jc w:val="both"/>
        <w:textAlignment w:val="baseline"/>
        <w:rPr>
          <w:ins w:id="132" w:author="Autor"/>
          <w:rFonts w:ascii="Segoe UI" w:hAnsi="Segoe UI" w:cs="Segoe UI"/>
          <w:sz w:val="18"/>
          <w:szCs w:val="18"/>
        </w:rPr>
      </w:pPr>
      <w:ins w:id="133" w:author="Autor">
        <w:r>
          <w:rPr>
            <w:rStyle w:val="normaltextrun"/>
            <w:rFonts w:ascii="Calibri" w:hAnsi="Calibri" w:cs="Calibri"/>
            <w:sz w:val="22"/>
            <w:szCs w:val="22"/>
          </w:rPr>
          <w:t>a.</w:t>
        </w:r>
        <w:r>
          <w:rPr>
            <w:rStyle w:val="tabchar"/>
            <w:rFonts w:ascii="Calibri" w:hAnsi="Calibri" w:cs="Calibri"/>
            <w:sz w:val="22"/>
            <w:szCs w:val="22"/>
          </w:rPr>
          <w:t xml:space="preserve"> </w:t>
        </w:r>
        <w:r>
          <w:rPr>
            <w:rStyle w:val="normaltextrun"/>
            <w:rFonts w:ascii="Calibri" w:hAnsi="Calibri" w:cs="Calibri"/>
            <w:sz w:val="22"/>
            <w:szCs w:val="22"/>
          </w:rPr>
          <w:t>fundamenty,</w:t>
        </w:r>
        <w:r>
          <w:rPr>
            <w:rStyle w:val="eop"/>
            <w:rFonts w:ascii="Calibri" w:hAnsi="Calibri" w:cs="Calibri"/>
            <w:sz w:val="22"/>
            <w:szCs w:val="22"/>
          </w:rPr>
          <w:t> </w:t>
        </w:r>
      </w:ins>
    </w:p>
    <w:p w14:paraId="5D5E7063" w14:textId="77777777" w:rsidR="000F6937" w:rsidRDefault="000F6937" w:rsidP="000F6937">
      <w:pPr>
        <w:pStyle w:val="paragraph"/>
        <w:spacing w:before="0" w:beforeAutospacing="0" w:after="0" w:afterAutospacing="0"/>
        <w:ind w:left="420" w:hanging="420"/>
        <w:jc w:val="both"/>
        <w:textAlignment w:val="baseline"/>
        <w:rPr>
          <w:ins w:id="134" w:author="Autor"/>
          <w:rFonts w:ascii="Segoe UI" w:hAnsi="Segoe UI" w:cs="Segoe UI"/>
          <w:sz w:val="18"/>
          <w:szCs w:val="18"/>
        </w:rPr>
      </w:pPr>
      <w:ins w:id="135" w:author="Autor">
        <w:r>
          <w:rPr>
            <w:rStyle w:val="normaltextrun"/>
            <w:rFonts w:ascii="Calibri" w:hAnsi="Calibri" w:cs="Calibri"/>
            <w:sz w:val="22"/>
            <w:szCs w:val="22"/>
          </w:rPr>
          <w:t>b.</w:t>
        </w:r>
        <w:r>
          <w:rPr>
            <w:rStyle w:val="tabchar"/>
            <w:rFonts w:ascii="Calibri" w:hAnsi="Calibri" w:cs="Calibri"/>
            <w:sz w:val="22"/>
            <w:szCs w:val="22"/>
          </w:rPr>
          <w:t xml:space="preserve"> </w:t>
        </w:r>
        <w:r>
          <w:rPr>
            <w:rStyle w:val="normaltextrun"/>
            <w:rFonts w:ascii="Calibri" w:hAnsi="Calibri" w:cs="Calibri"/>
            <w:sz w:val="22"/>
            <w:szCs w:val="22"/>
          </w:rPr>
          <w:t>ściany zewnętrzne,</w:t>
        </w:r>
        <w:r>
          <w:rPr>
            <w:rStyle w:val="eop"/>
            <w:rFonts w:ascii="Calibri" w:hAnsi="Calibri" w:cs="Calibri"/>
            <w:sz w:val="22"/>
            <w:szCs w:val="22"/>
          </w:rPr>
          <w:t> </w:t>
        </w:r>
      </w:ins>
    </w:p>
    <w:p w14:paraId="0B0A673A" w14:textId="77777777" w:rsidR="000F6937" w:rsidRDefault="000F6937" w:rsidP="000F6937">
      <w:pPr>
        <w:pStyle w:val="paragraph"/>
        <w:spacing w:before="0" w:beforeAutospacing="0" w:after="0" w:afterAutospacing="0"/>
        <w:ind w:left="420" w:hanging="420"/>
        <w:jc w:val="both"/>
        <w:textAlignment w:val="baseline"/>
        <w:rPr>
          <w:ins w:id="136" w:author="Autor"/>
          <w:rFonts w:ascii="Segoe UI" w:hAnsi="Segoe UI" w:cs="Segoe UI"/>
          <w:sz w:val="18"/>
          <w:szCs w:val="18"/>
        </w:rPr>
      </w:pPr>
      <w:ins w:id="137" w:author="Autor">
        <w:r>
          <w:rPr>
            <w:rStyle w:val="normaltextrun"/>
            <w:rFonts w:ascii="Calibri" w:hAnsi="Calibri" w:cs="Calibri"/>
            <w:sz w:val="22"/>
            <w:szCs w:val="22"/>
          </w:rPr>
          <w:t>c.</w:t>
        </w:r>
        <w:r>
          <w:rPr>
            <w:rStyle w:val="tabchar"/>
            <w:rFonts w:ascii="Calibri" w:hAnsi="Calibri" w:cs="Calibri"/>
            <w:sz w:val="22"/>
            <w:szCs w:val="22"/>
          </w:rPr>
          <w:t xml:space="preserve"> </w:t>
        </w:r>
        <w:r>
          <w:rPr>
            <w:rStyle w:val="normaltextrun"/>
            <w:rFonts w:ascii="Calibri" w:hAnsi="Calibri" w:cs="Calibri"/>
            <w:sz w:val="22"/>
            <w:szCs w:val="22"/>
          </w:rPr>
          <w:t>ściany wewnętrzne,</w:t>
        </w:r>
        <w:r>
          <w:rPr>
            <w:rStyle w:val="eop"/>
            <w:rFonts w:ascii="Calibri" w:hAnsi="Calibri" w:cs="Calibri"/>
            <w:sz w:val="22"/>
            <w:szCs w:val="22"/>
          </w:rPr>
          <w:t> </w:t>
        </w:r>
      </w:ins>
    </w:p>
    <w:p w14:paraId="2926C6B5" w14:textId="77777777" w:rsidR="000F6937" w:rsidRDefault="000F6937" w:rsidP="000F6937">
      <w:pPr>
        <w:pStyle w:val="paragraph"/>
        <w:spacing w:before="0" w:beforeAutospacing="0" w:after="0" w:afterAutospacing="0"/>
        <w:ind w:left="420" w:hanging="420"/>
        <w:jc w:val="both"/>
        <w:textAlignment w:val="baseline"/>
        <w:rPr>
          <w:ins w:id="138" w:author="Autor"/>
          <w:rFonts w:ascii="Segoe UI" w:hAnsi="Segoe UI" w:cs="Segoe UI"/>
          <w:sz w:val="18"/>
          <w:szCs w:val="18"/>
        </w:rPr>
      </w:pPr>
      <w:ins w:id="139" w:author="Autor">
        <w:r>
          <w:rPr>
            <w:rStyle w:val="normaltextrun"/>
            <w:rFonts w:ascii="Calibri" w:hAnsi="Calibri" w:cs="Calibri"/>
            <w:sz w:val="22"/>
            <w:szCs w:val="22"/>
          </w:rPr>
          <w:t>d.</w:t>
        </w:r>
        <w:r>
          <w:rPr>
            <w:rStyle w:val="tabchar"/>
            <w:rFonts w:ascii="Calibri" w:hAnsi="Calibri" w:cs="Calibri"/>
            <w:sz w:val="22"/>
            <w:szCs w:val="22"/>
          </w:rPr>
          <w:t xml:space="preserve"> </w:t>
        </w:r>
        <w:r>
          <w:rPr>
            <w:rStyle w:val="normaltextrun"/>
            <w:rFonts w:ascii="Calibri" w:hAnsi="Calibri" w:cs="Calibri"/>
            <w:sz w:val="22"/>
            <w:szCs w:val="22"/>
          </w:rPr>
          <w:t>stropy,</w:t>
        </w:r>
        <w:r>
          <w:rPr>
            <w:rStyle w:val="eop"/>
            <w:rFonts w:ascii="Calibri" w:hAnsi="Calibri" w:cs="Calibri"/>
            <w:sz w:val="22"/>
            <w:szCs w:val="22"/>
          </w:rPr>
          <w:t> </w:t>
        </w:r>
      </w:ins>
    </w:p>
    <w:p w14:paraId="4FA1CECB" w14:textId="77777777" w:rsidR="000F6937" w:rsidRDefault="000F6937" w:rsidP="000F6937">
      <w:pPr>
        <w:pStyle w:val="paragraph"/>
        <w:spacing w:before="0" w:beforeAutospacing="0" w:after="0" w:afterAutospacing="0"/>
        <w:ind w:left="420" w:hanging="420"/>
        <w:jc w:val="both"/>
        <w:textAlignment w:val="baseline"/>
        <w:rPr>
          <w:ins w:id="140" w:author="Autor"/>
          <w:rFonts w:ascii="Segoe UI" w:hAnsi="Segoe UI" w:cs="Segoe UI"/>
          <w:sz w:val="18"/>
          <w:szCs w:val="18"/>
        </w:rPr>
      </w:pPr>
      <w:ins w:id="141" w:author="Autor">
        <w:r>
          <w:rPr>
            <w:rStyle w:val="normaltextrun"/>
            <w:rFonts w:ascii="Calibri" w:hAnsi="Calibri" w:cs="Calibri"/>
            <w:sz w:val="22"/>
            <w:szCs w:val="22"/>
          </w:rPr>
          <w:t>e.</w:t>
        </w:r>
        <w:r>
          <w:rPr>
            <w:rStyle w:val="tabchar"/>
            <w:rFonts w:ascii="Calibri" w:hAnsi="Calibri" w:cs="Calibri"/>
            <w:sz w:val="22"/>
            <w:szCs w:val="22"/>
          </w:rPr>
          <w:t xml:space="preserve"> </w:t>
        </w:r>
        <w:r>
          <w:rPr>
            <w:rStyle w:val="normaltextrun"/>
            <w:rFonts w:ascii="Calibri" w:hAnsi="Calibri" w:cs="Calibri"/>
            <w:sz w:val="22"/>
            <w:szCs w:val="22"/>
          </w:rPr>
          <w:t>schody,</w:t>
        </w:r>
        <w:r>
          <w:rPr>
            <w:rStyle w:val="eop"/>
            <w:rFonts w:ascii="Calibri" w:hAnsi="Calibri" w:cs="Calibri"/>
            <w:sz w:val="22"/>
            <w:szCs w:val="22"/>
          </w:rPr>
          <w:t> </w:t>
        </w:r>
      </w:ins>
    </w:p>
    <w:p w14:paraId="0D870EB3" w14:textId="77777777" w:rsidR="000F6937" w:rsidRDefault="000F6937" w:rsidP="000F6937">
      <w:pPr>
        <w:pStyle w:val="paragraph"/>
        <w:spacing w:before="0" w:beforeAutospacing="0" w:after="0" w:afterAutospacing="0"/>
        <w:ind w:left="420" w:hanging="420"/>
        <w:jc w:val="both"/>
        <w:textAlignment w:val="baseline"/>
        <w:rPr>
          <w:ins w:id="142" w:author="Autor"/>
          <w:rFonts w:ascii="Segoe UI" w:hAnsi="Segoe UI" w:cs="Segoe UI"/>
          <w:sz w:val="18"/>
          <w:szCs w:val="18"/>
        </w:rPr>
      </w:pPr>
      <w:ins w:id="143" w:author="Autor">
        <w:r>
          <w:rPr>
            <w:rStyle w:val="normaltextrun"/>
            <w:rFonts w:ascii="Calibri" w:hAnsi="Calibri" w:cs="Calibri"/>
            <w:sz w:val="22"/>
            <w:szCs w:val="22"/>
          </w:rPr>
          <w:t>f.</w:t>
        </w:r>
        <w:r>
          <w:rPr>
            <w:rStyle w:val="tabchar"/>
            <w:rFonts w:ascii="Calibri" w:hAnsi="Calibri" w:cs="Calibri"/>
            <w:sz w:val="22"/>
            <w:szCs w:val="22"/>
          </w:rPr>
          <w:t xml:space="preserve"> </w:t>
        </w:r>
        <w:r>
          <w:rPr>
            <w:rStyle w:val="normaltextrun"/>
            <w:rFonts w:ascii="Calibri" w:hAnsi="Calibri" w:cs="Calibri"/>
            <w:sz w:val="22"/>
            <w:szCs w:val="22"/>
          </w:rPr>
          <w:t>konstrukcję i poszycie dachu,</w:t>
        </w:r>
        <w:r>
          <w:rPr>
            <w:rStyle w:val="eop"/>
            <w:rFonts w:ascii="Calibri" w:hAnsi="Calibri" w:cs="Calibri"/>
            <w:sz w:val="22"/>
            <w:szCs w:val="22"/>
          </w:rPr>
          <w:t> </w:t>
        </w:r>
      </w:ins>
    </w:p>
    <w:p w14:paraId="114BB169" w14:textId="77777777" w:rsidR="000F6937" w:rsidRDefault="000F6937" w:rsidP="000F6937">
      <w:pPr>
        <w:pStyle w:val="paragraph"/>
        <w:spacing w:before="0" w:beforeAutospacing="0" w:after="0" w:afterAutospacing="0"/>
        <w:jc w:val="both"/>
        <w:textAlignment w:val="baseline"/>
        <w:rPr>
          <w:ins w:id="144" w:author="Autor"/>
          <w:rFonts w:ascii="Segoe UI" w:hAnsi="Segoe UI" w:cs="Segoe UI"/>
          <w:sz w:val="18"/>
          <w:szCs w:val="18"/>
        </w:rPr>
      </w:pPr>
      <w:ins w:id="145" w:author="Autor">
        <w:r>
          <w:rPr>
            <w:rStyle w:val="normaltextrun"/>
            <w:rFonts w:ascii="Calibri" w:hAnsi="Calibri" w:cs="Calibri"/>
            <w:color w:val="000000"/>
            <w:sz w:val="22"/>
            <w:szCs w:val="22"/>
          </w:rPr>
          <w:t>oraz stolarka okienna, drzwiowa, parapety wewnętrzne i zewnętrzne oraz izolacja. Zawartość recyklingu dla uproszczenia oblicza </w:t>
        </w:r>
        <w:r>
          <w:rPr>
            <w:rStyle w:val="contextualspellingandgrammarerror"/>
            <w:rFonts w:ascii="Calibri" w:hAnsi="Calibri" w:cs="Calibri"/>
            <w:color w:val="000000"/>
            <w:sz w:val="22"/>
            <w:szCs w:val="22"/>
          </w:rPr>
          <w:t>się  w</w:t>
        </w:r>
        <w:r>
          <w:rPr>
            <w:rStyle w:val="normaltextrun"/>
            <w:rFonts w:ascii="Calibri" w:hAnsi="Calibri" w:cs="Calibri"/>
            <w:color w:val="000000"/>
            <w:sz w:val="22"/>
            <w:szCs w:val="22"/>
          </w:rPr>
          <w:t> przypadku izolacji objętościowo, a w przypadku pozostałych elementów masowo. </w:t>
        </w:r>
      </w:ins>
    </w:p>
    <w:p w14:paraId="7DB28A35" w14:textId="476E13E8" w:rsidR="009176AE" w:rsidRPr="00D93F19" w:rsidRDefault="00E441AA" w:rsidP="001C2217">
      <w:pPr>
        <w:rPr>
          <w:rFonts w:cstheme="minorHAnsi"/>
          <w:sz w:val="22"/>
          <w:szCs w:val="22"/>
          <w:lang w:val="pl-PL"/>
        </w:rPr>
      </w:pPr>
      <w:del w:id="146" w:author="Autor">
        <w:r w:rsidRPr="00D93F19" w:rsidDel="000F6937">
          <w:rPr>
            <w:rFonts w:cstheme="minorHAnsi"/>
            <w:sz w:val="22"/>
            <w:szCs w:val="22"/>
            <w:lang w:val="pl-PL"/>
          </w:rPr>
          <w:delText>zgodnie z po</w:delText>
        </w:r>
        <w:r w:rsidR="00773A4B" w:rsidRPr="00D93F19" w:rsidDel="000F6937">
          <w:rPr>
            <w:rFonts w:cstheme="minorHAnsi"/>
            <w:sz w:val="22"/>
            <w:szCs w:val="22"/>
            <w:lang w:val="pl-PL"/>
          </w:rPr>
          <w:delText>wyższą</w:delText>
        </w:r>
        <w:r w:rsidRPr="00D93F19" w:rsidDel="000F6937">
          <w:rPr>
            <w:rFonts w:cstheme="minorHAnsi"/>
            <w:sz w:val="22"/>
            <w:szCs w:val="22"/>
            <w:lang w:val="pl-PL"/>
          </w:rPr>
          <w:delText xml:space="preserve"> oraz zachować spójność z pozycjami z tabeli 1 w zał. A1 Koszty całkowite. W przypadku dodatkowych pozycji należy dodać kolejne wiersze w arkuszu </w:delText>
        </w:r>
        <w:r w:rsidR="00476540" w:rsidRPr="00D93F19" w:rsidDel="000F6937">
          <w:rPr>
            <w:rFonts w:cstheme="minorHAnsi"/>
            <w:sz w:val="22"/>
            <w:szCs w:val="22"/>
            <w:lang w:val="pl-PL"/>
          </w:rPr>
          <w:delText>Excel</w:delText>
        </w:r>
        <w:r w:rsidRPr="00D93F19" w:rsidDel="000F6937">
          <w:rPr>
            <w:rFonts w:cstheme="minorHAnsi"/>
            <w:sz w:val="22"/>
            <w:szCs w:val="22"/>
            <w:lang w:val="pl-PL"/>
          </w:rPr>
          <w:delText>.</w:delText>
        </w:r>
        <w:r w:rsidR="00773A4B" w:rsidRPr="00D93F19" w:rsidDel="000F6937">
          <w:rPr>
            <w:rFonts w:cstheme="minorHAnsi"/>
            <w:sz w:val="22"/>
            <w:szCs w:val="22"/>
            <w:lang w:val="pl-PL"/>
          </w:rPr>
          <w:delText xml:space="preserve"> </w:delText>
        </w:r>
        <w:r w:rsidR="00AA1D0B" w:rsidRPr="00D93F19" w:rsidDel="000F6937">
          <w:rPr>
            <w:rFonts w:cstheme="minorHAnsi"/>
            <w:sz w:val="22"/>
            <w:szCs w:val="22"/>
            <w:lang w:val="pl-PL"/>
          </w:rPr>
          <w:delText>Należ</w:delText>
        </w:r>
        <w:r w:rsidR="00773A4B" w:rsidRPr="00D93F19" w:rsidDel="000F6937">
          <w:rPr>
            <w:rFonts w:cstheme="minorHAnsi"/>
            <w:sz w:val="22"/>
            <w:szCs w:val="22"/>
            <w:lang w:val="pl-PL"/>
          </w:rPr>
          <w:delText>y podać pozycje materiałów budowalnych z tab. 1 z zał. A1. Koszty całkowite, w składzie których znajd</w:delText>
        </w:r>
        <w:r w:rsidR="001C2217" w:rsidRPr="00D93F19" w:rsidDel="000F6937">
          <w:rPr>
            <w:rFonts w:cstheme="minorHAnsi"/>
            <w:sz w:val="22"/>
            <w:szCs w:val="22"/>
            <w:lang w:val="pl-PL"/>
          </w:rPr>
          <w:delText>ują się materiały z </w:delText>
        </w:r>
        <w:r w:rsidR="00773A4B" w:rsidRPr="00D93F19" w:rsidDel="000F6937">
          <w:rPr>
            <w:rFonts w:cstheme="minorHAnsi"/>
            <w:sz w:val="22"/>
            <w:szCs w:val="22"/>
            <w:lang w:val="pl-PL"/>
          </w:rPr>
          <w:delText xml:space="preserve">recyklingu. </w:delText>
        </w:r>
      </w:del>
    </w:p>
    <w:sectPr w:rsidR="009176AE" w:rsidRPr="00D93F19" w:rsidSect="0079039B">
      <w:pgSz w:w="11900" w:h="16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87D405" w14:textId="77777777" w:rsidR="009D53CF" w:rsidRDefault="009D53CF" w:rsidP="004F7003">
      <w:r>
        <w:separator/>
      </w:r>
    </w:p>
  </w:endnote>
  <w:endnote w:type="continuationSeparator" w:id="0">
    <w:p w14:paraId="6C066D86" w14:textId="77777777" w:rsidR="009D53CF" w:rsidRDefault="009D53CF" w:rsidP="004F7003">
      <w:r>
        <w:continuationSeparator/>
      </w:r>
    </w:p>
  </w:endnote>
  <w:endnote w:type="continuationNotice" w:id="1">
    <w:p w14:paraId="4122AF43" w14:textId="77777777" w:rsidR="009D53CF" w:rsidRDefault="009D53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1681F" w14:textId="77777777" w:rsidR="00E72AE8" w:rsidRDefault="00E72A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3DE07" w14:textId="64E85A2C" w:rsidR="009D53CF" w:rsidRPr="0079039B" w:rsidRDefault="009D53CF" w:rsidP="0079039B">
    <w:pPr>
      <w:pStyle w:val="Stopka"/>
      <w:jc w:val="center"/>
      <w:rPr>
        <w:rFonts w:asciiTheme="majorHAnsi" w:hAnsiTheme="majorHAnsi" w:cstheme="majorHAnsi"/>
        <w:b/>
        <w:bCs/>
        <w:szCs w:val="20"/>
        <w:lang w:val="pl-PL"/>
      </w:rPr>
    </w:pPr>
    <w:r w:rsidRPr="000A1C6B">
      <w:rPr>
        <w:rFonts w:asciiTheme="majorHAnsi" w:hAnsiTheme="majorHAnsi" w:cstheme="majorHAnsi"/>
        <w:szCs w:val="20"/>
        <w:lang w:val="pl-PL"/>
      </w:rPr>
      <w:t xml:space="preserve">Strona </w:t>
    </w:r>
    <w:r w:rsidRPr="000A1C6B">
      <w:rPr>
        <w:rFonts w:asciiTheme="majorHAnsi" w:hAnsiTheme="majorHAnsi" w:cstheme="majorHAnsi"/>
        <w:b/>
        <w:bCs/>
        <w:szCs w:val="20"/>
      </w:rPr>
      <w:fldChar w:fldCharType="begin"/>
    </w:r>
    <w:r w:rsidRPr="00722BE7">
      <w:rPr>
        <w:rFonts w:asciiTheme="majorHAnsi" w:hAnsiTheme="majorHAnsi" w:cstheme="majorHAnsi"/>
        <w:b/>
        <w:bCs/>
        <w:szCs w:val="20"/>
        <w:lang w:val="pl-PL"/>
      </w:rPr>
      <w:instrText>PAGE</w:instrText>
    </w:r>
    <w:r w:rsidRPr="000A1C6B">
      <w:rPr>
        <w:rFonts w:asciiTheme="majorHAnsi" w:hAnsiTheme="majorHAnsi" w:cstheme="majorHAnsi"/>
        <w:b/>
        <w:bCs/>
        <w:szCs w:val="20"/>
      </w:rPr>
      <w:fldChar w:fldCharType="separate"/>
    </w:r>
    <w:r w:rsidR="00E72AE8">
      <w:rPr>
        <w:rFonts w:asciiTheme="majorHAnsi" w:hAnsiTheme="majorHAnsi" w:cstheme="majorHAnsi"/>
        <w:b/>
        <w:bCs/>
        <w:noProof/>
        <w:szCs w:val="20"/>
        <w:lang w:val="pl-PL"/>
      </w:rPr>
      <w:t>2</w:t>
    </w:r>
    <w:r w:rsidRPr="000A1C6B">
      <w:rPr>
        <w:rFonts w:asciiTheme="majorHAnsi" w:hAnsiTheme="majorHAnsi" w:cstheme="majorHAnsi"/>
        <w:b/>
        <w:bCs/>
        <w:szCs w:val="20"/>
      </w:rPr>
      <w:fldChar w:fldCharType="end"/>
    </w:r>
    <w:r w:rsidRPr="000A1C6B">
      <w:rPr>
        <w:rFonts w:asciiTheme="majorHAnsi" w:hAnsiTheme="majorHAnsi" w:cstheme="majorHAnsi"/>
        <w:szCs w:val="20"/>
        <w:lang w:val="pl-PL"/>
      </w:rPr>
      <w:t xml:space="preserve"> z </w:t>
    </w:r>
    <w:r w:rsidRPr="000A1C6B">
      <w:rPr>
        <w:rFonts w:asciiTheme="majorHAnsi" w:hAnsiTheme="majorHAnsi" w:cstheme="majorHAnsi"/>
        <w:b/>
        <w:bCs/>
        <w:szCs w:val="20"/>
      </w:rPr>
      <w:fldChar w:fldCharType="begin"/>
    </w:r>
    <w:r w:rsidRPr="00722BE7">
      <w:rPr>
        <w:rFonts w:asciiTheme="majorHAnsi" w:hAnsiTheme="majorHAnsi" w:cstheme="majorHAnsi"/>
        <w:b/>
        <w:bCs/>
        <w:szCs w:val="20"/>
        <w:lang w:val="pl-PL"/>
      </w:rPr>
      <w:instrText>NUMPAGES</w:instrText>
    </w:r>
    <w:r w:rsidRPr="000A1C6B">
      <w:rPr>
        <w:rFonts w:asciiTheme="majorHAnsi" w:hAnsiTheme="majorHAnsi" w:cstheme="majorHAnsi"/>
        <w:b/>
        <w:bCs/>
        <w:szCs w:val="20"/>
      </w:rPr>
      <w:fldChar w:fldCharType="separate"/>
    </w:r>
    <w:r w:rsidR="00E72AE8">
      <w:rPr>
        <w:rFonts w:asciiTheme="majorHAnsi" w:hAnsiTheme="majorHAnsi" w:cstheme="majorHAnsi"/>
        <w:b/>
        <w:bCs/>
        <w:noProof/>
        <w:szCs w:val="20"/>
        <w:lang w:val="pl-PL"/>
      </w:rPr>
      <w:t>23</w:t>
    </w:r>
    <w:r w:rsidRPr="000A1C6B">
      <w:rPr>
        <w:rFonts w:asciiTheme="majorHAnsi" w:hAnsiTheme="majorHAnsi" w:cstheme="majorHAnsi"/>
        <w:b/>
        <w:bCs/>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DE4B0" w14:textId="77777777" w:rsidR="00E72AE8" w:rsidRDefault="00E72A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1E2A05" w14:textId="77777777" w:rsidR="009D53CF" w:rsidRDefault="009D53CF" w:rsidP="004F7003">
      <w:r>
        <w:separator/>
      </w:r>
    </w:p>
  </w:footnote>
  <w:footnote w:type="continuationSeparator" w:id="0">
    <w:p w14:paraId="096753C9" w14:textId="77777777" w:rsidR="009D53CF" w:rsidRDefault="009D53CF" w:rsidP="004F7003">
      <w:r>
        <w:continuationSeparator/>
      </w:r>
    </w:p>
  </w:footnote>
  <w:footnote w:type="continuationNotice" w:id="1">
    <w:p w14:paraId="6B69B881" w14:textId="77777777" w:rsidR="009D53CF" w:rsidRDefault="009D53CF"/>
  </w:footnote>
  <w:footnote w:id="2">
    <w:p w14:paraId="796EA5A9" w14:textId="77777777" w:rsidR="009D53CF" w:rsidRPr="00685FF8" w:rsidRDefault="009D53CF" w:rsidP="000865AE">
      <w:pPr>
        <w:rPr>
          <w:b/>
          <w:bCs/>
          <w:sz w:val="18"/>
          <w:szCs w:val="18"/>
          <w:lang w:val="pl-PL"/>
        </w:rPr>
      </w:pPr>
      <w:r w:rsidRPr="00685FF8">
        <w:rPr>
          <w:rStyle w:val="Odwoanieprzypisudolnego"/>
          <w:sz w:val="18"/>
          <w:szCs w:val="18"/>
        </w:rPr>
        <w:footnoteRef/>
      </w:r>
      <w:r w:rsidRPr="00685FF8">
        <w:rPr>
          <w:sz w:val="18"/>
          <w:szCs w:val="18"/>
          <w:lang w:val="pl-PL"/>
        </w:rPr>
        <w:t xml:space="preserve"> Wartości stałe zaproponowane w opracowaniu pochodzą z danych GUS bądź zostały oszacowane na bazie wiedzy eksperckiej. </w:t>
      </w:r>
    </w:p>
    <w:p w14:paraId="1EE7ADB6" w14:textId="4972A090" w:rsidR="009D53CF" w:rsidRPr="00685FF8" w:rsidRDefault="009D53CF">
      <w:pPr>
        <w:pStyle w:val="Tekstprzypisudolnego"/>
        <w:rPr>
          <w:sz w:val="18"/>
          <w:szCs w:val="18"/>
        </w:rPr>
      </w:pPr>
    </w:p>
  </w:footnote>
  <w:footnote w:id="3">
    <w:p w14:paraId="6D59AE49" w14:textId="0BCB761A" w:rsidR="009D53CF" w:rsidRPr="00685FF8" w:rsidRDefault="009D53CF" w:rsidP="009E5DD7">
      <w:pPr>
        <w:rPr>
          <w:sz w:val="18"/>
          <w:szCs w:val="18"/>
          <w:lang w:val="pl-PL"/>
        </w:rPr>
      </w:pPr>
      <w:r w:rsidRPr="00685FF8">
        <w:rPr>
          <w:rStyle w:val="Odwoanieprzypisudolnego"/>
          <w:sz w:val="18"/>
          <w:szCs w:val="18"/>
        </w:rPr>
        <w:footnoteRef/>
      </w:r>
      <w:r w:rsidRPr="00685FF8">
        <w:rPr>
          <w:sz w:val="18"/>
          <w:szCs w:val="18"/>
          <w:lang w:val="pl-PL"/>
        </w:rPr>
        <w:t xml:space="preserve"> na podstawie opracowania pn.: “Założenia dotyczące funkcjonowania podmiotów objętych konkursem na rynku energii elektrycznej”, listopad 2020</w:t>
      </w:r>
    </w:p>
    <w:p w14:paraId="06CE8CE0" w14:textId="20FE2F7E" w:rsidR="009D53CF" w:rsidRPr="00685FF8" w:rsidRDefault="009D53CF">
      <w:pPr>
        <w:pStyle w:val="Tekstprzypisudolnego"/>
        <w:rPr>
          <w:sz w:val="18"/>
          <w:szCs w:val="18"/>
        </w:rPr>
      </w:pPr>
    </w:p>
  </w:footnote>
  <w:footnote w:id="4">
    <w:p w14:paraId="6057F365" w14:textId="38BA270C" w:rsidR="009D53CF" w:rsidRPr="003F78BA" w:rsidRDefault="009D53CF" w:rsidP="006D1E68">
      <w:pPr>
        <w:rPr>
          <w:sz w:val="18"/>
          <w:szCs w:val="18"/>
          <w:lang w:val="pl-PL"/>
        </w:rPr>
      </w:pPr>
      <w:r w:rsidRPr="003F78BA">
        <w:rPr>
          <w:rStyle w:val="Odwoanieprzypisudolnego"/>
          <w:sz w:val="18"/>
          <w:szCs w:val="18"/>
        </w:rPr>
        <w:footnoteRef/>
      </w:r>
      <w:r w:rsidRPr="003F78BA">
        <w:rPr>
          <w:sz w:val="18"/>
          <w:szCs w:val="18"/>
          <w:lang w:val="pl-PL"/>
        </w:rPr>
        <w:t xml:space="preserve"> </w:t>
      </w:r>
      <w:r w:rsidRPr="003F78BA">
        <w:rPr>
          <w:rFonts w:ascii="Times New Roman" w:hAnsi="Times New Roman" w:cs="Times New Roman"/>
          <w:sz w:val="18"/>
          <w:szCs w:val="18"/>
          <w:lang w:val="pl-PL"/>
        </w:rPr>
        <w:t>Na potrzeby niniejszego opracowania i ze względu na niewielki pobór energii pominięto urządzenia RTV/AGD w części wspólnej  w budynku senioralnym</w:t>
      </w:r>
      <w:r w:rsidRPr="003F78BA">
        <w:rPr>
          <w:sz w:val="18"/>
          <w:szCs w:val="18"/>
          <w:lang w:val="pl-PL"/>
        </w:rPr>
        <w:t>.</w:t>
      </w:r>
    </w:p>
    <w:p w14:paraId="2D2682B6" w14:textId="49112628" w:rsidR="009D53CF" w:rsidRPr="003F78BA" w:rsidRDefault="009D53CF">
      <w:pPr>
        <w:pStyle w:val="Tekstprzypisudolnego"/>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F5055" w14:textId="77777777" w:rsidR="00E72AE8" w:rsidRDefault="00E72A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5D5BF" w14:textId="77777777" w:rsidR="00E72AE8" w:rsidRDefault="00E72AE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9D53CF" w:rsidRPr="006B32D7" w14:paraId="122DC460" w14:textId="77777777" w:rsidTr="2A7F0AF2">
      <w:trPr>
        <w:trHeight w:val="1282"/>
      </w:trPr>
      <w:tc>
        <w:tcPr>
          <w:tcW w:w="9072" w:type="dxa"/>
        </w:tcPr>
        <w:tbl>
          <w:tblPr>
            <w:tblStyle w:val="Tabela-Siatka"/>
            <w:tblW w:w="0" w:type="auto"/>
            <w:tblLook w:val="04A0" w:firstRow="1" w:lastRow="0" w:firstColumn="1" w:lastColumn="0" w:noHBand="0" w:noVBand="1"/>
          </w:tblPr>
          <w:tblGrid>
            <w:gridCol w:w="2557"/>
            <w:gridCol w:w="2630"/>
            <w:gridCol w:w="3447"/>
          </w:tblGrid>
          <w:tr w:rsidR="009D53CF" w:rsidRPr="009A1908" w14:paraId="1C664F83" w14:textId="77777777" w:rsidTr="006B32D7">
            <w:tc>
              <w:tcPr>
                <w:tcW w:w="2557" w:type="dxa"/>
                <w:tcBorders>
                  <w:top w:val="nil"/>
                  <w:left w:val="nil"/>
                  <w:bottom w:val="nil"/>
                  <w:right w:val="nil"/>
                </w:tcBorders>
              </w:tcPr>
              <w:p w14:paraId="06CC8F20" w14:textId="77777777" w:rsidR="009D53CF" w:rsidRPr="009A1908" w:rsidRDefault="009D53CF" w:rsidP="006B32D7">
                <w:pPr>
                  <w:spacing w:before="26"/>
                  <w:ind w:left="20" w:right="-134"/>
                  <w:rPr>
                    <w:rFonts w:ascii="Times New Roman" w:hAnsi="Times New Roman"/>
                    <w:sz w:val="22"/>
                    <w:szCs w:val="22"/>
                  </w:rPr>
                </w:pPr>
              </w:p>
            </w:tc>
            <w:tc>
              <w:tcPr>
                <w:tcW w:w="2630" w:type="dxa"/>
                <w:tcBorders>
                  <w:top w:val="nil"/>
                  <w:left w:val="nil"/>
                  <w:bottom w:val="nil"/>
                  <w:right w:val="nil"/>
                </w:tcBorders>
              </w:tcPr>
              <w:p w14:paraId="709B7CF6" w14:textId="77777777" w:rsidR="009D53CF" w:rsidRPr="009A1908" w:rsidRDefault="009D53CF" w:rsidP="006B32D7">
                <w:pPr>
                  <w:jc w:val="center"/>
                  <w:rPr>
                    <w:rFonts w:ascii="Times New Roman" w:hAnsi="Times New Roman"/>
                  </w:rPr>
                </w:pPr>
              </w:p>
            </w:tc>
            <w:tc>
              <w:tcPr>
                <w:tcW w:w="3447" w:type="dxa"/>
                <w:tcBorders>
                  <w:top w:val="nil"/>
                  <w:left w:val="nil"/>
                  <w:bottom w:val="nil"/>
                  <w:right w:val="nil"/>
                </w:tcBorders>
              </w:tcPr>
              <w:p w14:paraId="1815EE5E" w14:textId="77777777" w:rsidR="009D53CF" w:rsidRPr="009A1908" w:rsidRDefault="009D53CF" w:rsidP="006B32D7">
                <w:pPr>
                  <w:jc w:val="center"/>
                  <w:rPr>
                    <w:rFonts w:ascii="Times New Roman" w:hAnsi="Times New Roman"/>
                  </w:rPr>
                </w:pPr>
              </w:p>
            </w:tc>
          </w:tr>
        </w:tbl>
        <w:p w14:paraId="1C051362" w14:textId="77777777" w:rsidR="009D53CF" w:rsidRPr="009A1908" w:rsidRDefault="2A7F0AF2" w:rsidP="006B32D7">
          <w:pPr>
            <w:pStyle w:val="Nagwek"/>
            <w:jc w:val="center"/>
            <w:rPr>
              <w:rFonts w:ascii="Times New Roman" w:hAnsi="Times New Roman"/>
              <w:i/>
              <w:sz w:val="15"/>
              <w:szCs w:val="15"/>
            </w:rPr>
          </w:pPr>
          <w:r>
            <w:rPr>
              <w:noProof/>
            </w:rPr>
            <w:drawing>
              <wp:inline distT="0" distB="0" distL="0" distR="0" wp14:anchorId="00D33F7E" wp14:editId="065C5804">
                <wp:extent cx="5490208" cy="327456"/>
                <wp:effectExtent l="0" t="0" r="0" b="0"/>
                <wp:docPr id="5" name="Obraz 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09C55253" w14:textId="77777777" w:rsidR="009D53CF" w:rsidRPr="009A1908" w:rsidRDefault="009D53CF" w:rsidP="006B32D7">
          <w:pPr>
            <w:pStyle w:val="Nagwek"/>
            <w:jc w:val="center"/>
            <w:rPr>
              <w:rFonts w:ascii="Times New Roman" w:hAnsi="Times New Roman"/>
              <w:i/>
              <w:sz w:val="15"/>
              <w:szCs w:val="15"/>
            </w:rPr>
          </w:pPr>
        </w:p>
        <w:p w14:paraId="71F3E4B5" w14:textId="77777777" w:rsidR="009D53CF" w:rsidRPr="009A1908" w:rsidRDefault="009D53CF" w:rsidP="006B32D7">
          <w:pPr>
            <w:pStyle w:val="Nagwek"/>
            <w:jc w:val="center"/>
            <w:rPr>
              <w:rFonts w:ascii="Times New Roman" w:hAnsi="Times New Roman"/>
              <w:i/>
              <w:sz w:val="15"/>
              <w:szCs w:val="15"/>
            </w:rPr>
          </w:pPr>
          <w:r w:rsidRPr="009A1908">
            <w:rPr>
              <w:rFonts w:ascii="Times New Roman" w:hAnsi="Times New Roman"/>
              <w:i/>
              <w:sz w:val="15"/>
              <w:szCs w:val="15"/>
            </w:rPr>
            <w:t>Zamówienie jest współfinansowane ze środków Europejskiego Funduszu Rozwoju Regionalnego w ramach poddziałania 4.1.3 Innowacyjne metody zarządzania badaniami Programu Operacyjnego Inteligentny Rozwój, w ramach projektu pozakonkursowego pn. Podniesienie poziomu innowacyjności gospodarki poprzez realizację przedsięwzięć badawczych w trybie innowacyjnych zamówień publicznych w celu wsparcia realizacji strategii Europejskiego Zielonego Ładu, zgodnie z umową z dnia 3 lipca 2020 r. numer POIR.04.01.03-00-0001/20-00)</w:t>
          </w:r>
        </w:p>
        <w:p w14:paraId="3499FA8D" w14:textId="77777777" w:rsidR="009D53CF" w:rsidRPr="009A1908" w:rsidRDefault="009D53CF" w:rsidP="006B32D7">
          <w:pPr>
            <w:pStyle w:val="Nagwek"/>
            <w:jc w:val="center"/>
            <w:rPr>
              <w:rFonts w:ascii="Times New Roman" w:hAnsi="Times New Roman"/>
              <w:b/>
              <w:i/>
              <w:color w:val="7F7F7F"/>
              <w:sz w:val="15"/>
              <w:szCs w:val="15"/>
            </w:rPr>
          </w:pPr>
        </w:p>
      </w:tc>
    </w:tr>
  </w:tbl>
  <w:p w14:paraId="0B4AD77B" w14:textId="77777777" w:rsidR="009D53CF" w:rsidRPr="006B32D7" w:rsidRDefault="009D53CF">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7AA779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hybridMultilevel"/>
    <w:tmpl w:val="F35A5C0A"/>
    <w:lvl w:ilvl="0" w:tplc="978C6594">
      <w:start w:val="1"/>
      <w:numFmt w:val="bullet"/>
      <w:pStyle w:val="Listapunktowana"/>
      <w:lvlText w:val=""/>
      <w:lvlJc w:val="left"/>
      <w:pPr>
        <w:tabs>
          <w:tab w:val="num" w:pos="360"/>
        </w:tabs>
        <w:ind w:left="360" w:hanging="360"/>
      </w:pPr>
      <w:rPr>
        <w:rFonts w:ascii="Symbol" w:hAnsi="Symbol" w:hint="default"/>
      </w:rPr>
    </w:lvl>
    <w:lvl w:ilvl="1" w:tplc="3CBA041C">
      <w:numFmt w:val="decimal"/>
      <w:lvlText w:val=""/>
      <w:lvlJc w:val="left"/>
    </w:lvl>
    <w:lvl w:ilvl="2" w:tplc="073CFEE0">
      <w:numFmt w:val="decimal"/>
      <w:lvlText w:val=""/>
      <w:lvlJc w:val="left"/>
    </w:lvl>
    <w:lvl w:ilvl="3" w:tplc="7AD25BDA">
      <w:numFmt w:val="decimal"/>
      <w:lvlText w:val=""/>
      <w:lvlJc w:val="left"/>
    </w:lvl>
    <w:lvl w:ilvl="4" w:tplc="4028B502">
      <w:numFmt w:val="decimal"/>
      <w:lvlText w:val=""/>
      <w:lvlJc w:val="left"/>
    </w:lvl>
    <w:lvl w:ilvl="5" w:tplc="8A10FDB2">
      <w:numFmt w:val="decimal"/>
      <w:lvlText w:val=""/>
      <w:lvlJc w:val="left"/>
    </w:lvl>
    <w:lvl w:ilvl="6" w:tplc="208CF1EE">
      <w:numFmt w:val="decimal"/>
      <w:lvlText w:val=""/>
      <w:lvlJc w:val="left"/>
    </w:lvl>
    <w:lvl w:ilvl="7" w:tplc="F36C17D8">
      <w:numFmt w:val="decimal"/>
      <w:lvlText w:val=""/>
      <w:lvlJc w:val="left"/>
    </w:lvl>
    <w:lvl w:ilvl="8" w:tplc="F87C2F2C">
      <w:numFmt w:val="decimal"/>
      <w:lvlText w:val=""/>
      <w:lvlJc w:val="left"/>
    </w:lvl>
  </w:abstractNum>
  <w:abstractNum w:abstractNumId="2" w15:restartNumberingAfterBreak="0">
    <w:nsid w:val="02A220F8"/>
    <w:multiLevelType w:val="hybridMultilevel"/>
    <w:tmpl w:val="5838B5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07139F"/>
    <w:multiLevelType w:val="hybridMultilevel"/>
    <w:tmpl w:val="F64427F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7A24BC"/>
    <w:multiLevelType w:val="hybridMultilevel"/>
    <w:tmpl w:val="B6FC86C6"/>
    <w:lvl w:ilvl="0" w:tplc="CBBA18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FD61CA2"/>
    <w:multiLevelType w:val="hybridMultilevel"/>
    <w:tmpl w:val="B6FC86C6"/>
    <w:lvl w:ilvl="0" w:tplc="CBBA18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A6C250F"/>
    <w:multiLevelType w:val="hybridMultilevel"/>
    <w:tmpl w:val="E4287A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7B3D0C"/>
    <w:multiLevelType w:val="hybridMultilevel"/>
    <w:tmpl w:val="873A5B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2113C45"/>
    <w:multiLevelType w:val="multilevel"/>
    <w:tmpl w:val="8CE8146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9CA1A5F"/>
    <w:multiLevelType w:val="hybridMultilevel"/>
    <w:tmpl w:val="EC54088C"/>
    <w:lvl w:ilvl="0" w:tplc="04150017">
      <w:start w:val="1"/>
      <w:numFmt w:val="lowerLetter"/>
      <w:lvlText w:val="%1)"/>
      <w:lvlJc w:val="left"/>
      <w:pPr>
        <w:ind w:left="762" w:hanging="360"/>
      </w:pPr>
    </w:lvl>
    <w:lvl w:ilvl="1" w:tplc="04150019" w:tentative="1">
      <w:start w:val="1"/>
      <w:numFmt w:val="lowerLetter"/>
      <w:lvlText w:val="%2."/>
      <w:lvlJc w:val="left"/>
      <w:pPr>
        <w:ind w:left="1482" w:hanging="360"/>
      </w:pPr>
    </w:lvl>
    <w:lvl w:ilvl="2" w:tplc="0415001B" w:tentative="1">
      <w:start w:val="1"/>
      <w:numFmt w:val="lowerRoman"/>
      <w:lvlText w:val="%3."/>
      <w:lvlJc w:val="right"/>
      <w:pPr>
        <w:ind w:left="2202" w:hanging="180"/>
      </w:pPr>
    </w:lvl>
    <w:lvl w:ilvl="3" w:tplc="0415000F" w:tentative="1">
      <w:start w:val="1"/>
      <w:numFmt w:val="decimal"/>
      <w:lvlText w:val="%4."/>
      <w:lvlJc w:val="left"/>
      <w:pPr>
        <w:ind w:left="2922" w:hanging="360"/>
      </w:pPr>
    </w:lvl>
    <w:lvl w:ilvl="4" w:tplc="04150019" w:tentative="1">
      <w:start w:val="1"/>
      <w:numFmt w:val="lowerLetter"/>
      <w:lvlText w:val="%5."/>
      <w:lvlJc w:val="left"/>
      <w:pPr>
        <w:ind w:left="3642" w:hanging="360"/>
      </w:pPr>
    </w:lvl>
    <w:lvl w:ilvl="5" w:tplc="0415001B" w:tentative="1">
      <w:start w:val="1"/>
      <w:numFmt w:val="lowerRoman"/>
      <w:lvlText w:val="%6."/>
      <w:lvlJc w:val="right"/>
      <w:pPr>
        <w:ind w:left="4362" w:hanging="180"/>
      </w:pPr>
    </w:lvl>
    <w:lvl w:ilvl="6" w:tplc="0415000F" w:tentative="1">
      <w:start w:val="1"/>
      <w:numFmt w:val="decimal"/>
      <w:lvlText w:val="%7."/>
      <w:lvlJc w:val="left"/>
      <w:pPr>
        <w:ind w:left="5082" w:hanging="360"/>
      </w:pPr>
    </w:lvl>
    <w:lvl w:ilvl="7" w:tplc="04150019" w:tentative="1">
      <w:start w:val="1"/>
      <w:numFmt w:val="lowerLetter"/>
      <w:lvlText w:val="%8."/>
      <w:lvlJc w:val="left"/>
      <w:pPr>
        <w:ind w:left="5802" w:hanging="360"/>
      </w:pPr>
    </w:lvl>
    <w:lvl w:ilvl="8" w:tplc="0415001B" w:tentative="1">
      <w:start w:val="1"/>
      <w:numFmt w:val="lowerRoman"/>
      <w:lvlText w:val="%9."/>
      <w:lvlJc w:val="right"/>
      <w:pPr>
        <w:ind w:left="6522" w:hanging="180"/>
      </w:pPr>
    </w:lvl>
  </w:abstractNum>
  <w:abstractNum w:abstractNumId="10" w15:restartNumberingAfterBreak="0">
    <w:nsid w:val="57977AD6"/>
    <w:multiLevelType w:val="hybridMultilevel"/>
    <w:tmpl w:val="48266E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FF13D4E"/>
    <w:multiLevelType w:val="multilevel"/>
    <w:tmpl w:val="DF24F64A"/>
    <w:lvl w:ilvl="0">
      <w:start w:val="1"/>
      <w:numFmt w:val="decimal"/>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2" w15:restartNumberingAfterBreak="0">
    <w:nsid w:val="7319542B"/>
    <w:multiLevelType w:val="hybridMultilevel"/>
    <w:tmpl w:val="2BE2D770"/>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11"/>
  </w:num>
  <w:num w:numId="2">
    <w:abstractNumId w:val="12"/>
  </w:num>
  <w:num w:numId="3">
    <w:abstractNumId w:val="8"/>
  </w:num>
  <w:num w:numId="4">
    <w:abstractNumId w:val="1"/>
  </w:num>
  <w:num w:numId="5">
    <w:abstractNumId w:val="0"/>
  </w:num>
  <w:num w:numId="6">
    <w:abstractNumId w:val="7"/>
  </w:num>
  <w:num w:numId="7">
    <w:abstractNumId w:val="2"/>
  </w:num>
  <w:num w:numId="8">
    <w:abstractNumId w:val="4"/>
  </w:num>
  <w:num w:numId="9">
    <w:abstractNumId w:val="9"/>
  </w:num>
  <w:num w:numId="10">
    <w:abstractNumId w:val="5"/>
  </w:num>
  <w:num w:numId="11">
    <w:abstractNumId w:val="3"/>
  </w:num>
  <w:num w:numId="12">
    <w:abstractNumId w:val="10"/>
  </w:num>
  <w:num w:numId="13">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AyNTYyMjAwNzMEIiUdpeDU4uLM/DyQAuNaACThLjgsAAAA"/>
  </w:docVars>
  <w:rsids>
    <w:rsidRoot w:val="002E3D74"/>
    <w:rsid w:val="00000C04"/>
    <w:rsid w:val="00002C2D"/>
    <w:rsid w:val="000034C0"/>
    <w:rsid w:val="00011182"/>
    <w:rsid w:val="00011F23"/>
    <w:rsid w:val="00013440"/>
    <w:rsid w:val="0001394D"/>
    <w:rsid w:val="00017215"/>
    <w:rsid w:val="0001782E"/>
    <w:rsid w:val="000213C3"/>
    <w:rsid w:val="000227DB"/>
    <w:rsid w:val="000239B3"/>
    <w:rsid w:val="0002459C"/>
    <w:rsid w:val="00027AF5"/>
    <w:rsid w:val="00027E39"/>
    <w:rsid w:val="000349F4"/>
    <w:rsid w:val="00034BAC"/>
    <w:rsid w:val="00040823"/>
    <w:rsid w:val="0004752C"/>
    <w:rsid w:val="00050891"/>
    <w:rsid w:val="000526BF"/>
    <w:rsid w:val="00053126"/>
    <w:rsid w:val="00056F02"/>
    <w:rsid w:val="0005792C"/>
    <w:rsid w:val="00063CE9"/>
    <w:rsid w:val="000652D3"/>
    <w:rsid w:val="00066220"/>
    <w:rsid w:val="000715D3"/>
    <w:rsid w:val="00071B36"/>
    <w:rsid w:val="00072141"/>
    <w:rsid w:val="000740C1"/>
    <w:rsid w:val="0007663E"/>
    <w:rsid w:val="000770A6"/>
    <w:rsid w:val="00077E45"/>
    <w:rsid w:val="0008369B"/>
    <w:rsid w:val="00085BB2"/>
    <w:rsid w:val="000865AE"/>
    <w:rsid w:val="00086730"/>
    <w:rsid w:val="00092916"/>
    <w:rsid w:val="000A0BCE"/>
    <w:rsid w:val="000A1C6B"/>
    <w:rsid w:val="000A31C8"/>
    <w:rsid w:val="000A4BDB"/>
    <w:rsid w:val="000A65D0"/>
    <w:rsid w:val="000B289D"/>
    <w:rsid w:val="000B33B2"/>
    <w:rsid w:val="000B43A2"/>
    <w:rsid w:val="000B64EC"/>
    <w:rsid w:val="000B7926"/>
    <w:rsid w:val="000C3402"/>
    <w:rsid w:val="000C4839"/>
    <w:rsid w:val="000C7547"/>
    <w:rsid w:val="000D5C8D"/>
    <w:rsid w:val="000D7E51"/>
    <w:rsid w:val="000E12E7"/>
    <w:rsid w:val="000E1779"/>
    <w:rsid w:val="000E63C1"/>
    <w:rsid w:val="000F0664"/>
    <w:rsid w:val="000F143A"/>
    <w:rsid w:val="000F4404"/>
    <w:rsid w:val="000F6937"/>
    <w:rsid w:val="000F6A58"/>
    <w:rsid w:val="000F6CDF"/>
    <w:rsid w:val="000F73AB"/>
    <w:rsid w:val="00100FAE"/>
    <w:rsid w:val="0010199B"/>
    <w:rsid w:val="00102373"/>
    <w:rsid w:val="00103801"/>
    <w:rsid w:val="00105491"/>
    <w:rsid w:val="001064EF"/>
    <w:rsid w:val="00106CE8"/>
    <w:rsid w:val="0010799A"/>
    <w:rsid w:val="00107FAF"/>
    <w:rsid w:val="001101AE"/>
    <w:rsid w:val="00111981"/>
    <w:rsid w:val="00111B7D"/>
    <w:rsid w:val="0011362C"/>
    <w:rsid w:val="00114116"/>
    <w:rsid w:val="00114E8A"/>
    <w:rsid w:val="00117A57"/>
    <w:rsid w:val="00121426"/>
    <w:rsid w:val="00123C7A"/>
    <w:rsid w:val="0012521F"/>
    <w:rsid w:val="001254CA"/>
    <w:rsid w:val="001279BC"/>
    <w:rsid w:val="00127BE1"/>
    <w:rsid w:val="00143012"/>
    <w:rsid w:val="00143EB9"/>
    <w:rsid w:val="00144F19"/>
    <w:rsid w:val="001457E2"/>
    <w:rsid w:val="00146198"/>
    <w:rsid w:val="00146BB7"/>
    <w:rsid w:val="001503E1"/>
    <w:rsid w:val="00150D7C"/>
    <w:rsid w:val="001510B1"/>
    <w:rsid w:val="00154548"/>
    <w:rsid w:val="00156D37"/>
    <w:rsid w:val="001603AA"/>
    <w:rsid w:val="0016205C"/>
    <w:rsid w:val="00163DAA"/>
    <w:rsid w:val="0016446F"/>
    <w:rsid w:val="00166EEA"/>
    <w:rsid w:val="00167078"/>
    <w:rsid w:val="00173A05"/>
    <w:rsid w:val="001743E5"/>
    <w:rsid w:val="001746FE"/>
    <w:rsid w:val="001753FC"/>
    <w:rsid w:val="00176B5A"/>
    <w:rsid w:val="001772A5"/>
    <w:rsid w:val="0018247D"/>
    <w:rsid w:val="00186AA2"/>
    <w:rsid w:val="00186CA9"/>
    <w:rsid w:val="00194100"/>
    <w:rsid w:val="00195BDA"/>
    <w:rsid w:val="001A0DE1"/>
    <w:rsid w:val="001A6B36"/>
    <w:rsid w:val="001B005D"/>
    <w:rsid w:val="001B4EA1"/>
    <w:rsid w:val="001B63BB"/>
    <w:rsid w:val="001B6B9B"/>
    <w:rsid w:val="001C0F20"/>
    <w:rsid w:val="001C16E4"/>
    <w:rsid w:val="001C2217"/>
    <w:rsid w:val="001C226C"/>
    <w:rsid w:val="001C30FB"/>
    <w:rsid w:val="001C474F"/>
    <w:rsid w:val="001C5796"/>
    <w:rsid w:val="001D32FB"/>
    <w:rsid w:val="001D7DAC"/>
    <w:rsid w:val="001E307C"/>
    <w:rsid w:val="001E3257"/>
    <w:rsid w:val="001E4DB3"/>
    <w:rsid w:val="001F0E66"/>
    <w:rsid w:val="001F27D3"/>
    <w:rsid w:val="001F340F"/>
    <w:rsid w:val="001F4152"/>
    <w:rsid w:val="001F47C7"/>
    <w:rsid w:val="001F54BA"/>
    <w:rsid w:val="001F6FE2"/>
    <w:rsid w:val="0020105B"/>
    <w:rsid w:val="0020273B"/>
    <w:rsid w:val="00203221"/>
    <w:rsid w:val="00205820"/>
    <w:rsid w:val="00207BD6"/>
    <w:rsid w:val="002120D7"/>
    <w:rsid w:val="00213E6F"/>
    <w:rsid w:val="00221380"/>
    <w:rsid w:val="00223D39"/>
    <w:rsid w:val="00224E30"/>
    <w:rsid w:val="002301F9"/>
    <w:rsid w:val="00230DBC"/>
    <w:rsid w:val="00233814"/>
    <w:rsid w:val="002351DB"/>
    <w:rsid w:val="002363AF"/>
    <w:rsid w:val="00237C3C"/>
    <w:rsid w:val="00240270"/>
    <w:rsid w:val="002415D3"/>
    <w:rsid w:val="00241985"/>
    <w:rsid w:val="0024431D"/>
    <w:rsid w:val="00247102"/>
    <w:rsid w:val="002474BD"/>
    <w:rsid w:val="00251F86"/>
    <w:rsid w:val="00255EA4"/>
    <w:rsid w:val="002563DC"/>
    <w:rsid w:val="00256DA6"/>
    <w:rsid w:val="002611F8"/>
    <w:rsid w:val="00262EBE"/>
    <w:rsid w:val="002634F6"/>
    <w:rsid w:val="00263D72"/>
    <w:rsid w:val="00263F55"/>
    <w:rsid w:val="0026545C"/>
    <w:rsid w:val="00265992"/>
    <w:rsid w:val="002659D0"/>
    <w:rsid w:val="00266237"/>
    <w:rsid w:val="00276448"/>
    <w:rsid w:val="002838B7"/>
    <w:rsid w:val="002865BA"/>
    <w:rsid w:val="00290836"/>
    <w:rsid w:val="002910D9"/>
    <w:rsid w:val="002924EE"/>
    <w:rsid w:val="00293700"/>
    <w:rsid w:val="00293FEC"/>
    <w:rsid w:val="00296B50"/>
    <w:rsid w:val="00297721"/>
    <w:rsid w:val="002A029B"/>
    <w:rsid w:val="002A41FD"/>
    <w:rsid w:val="002A4A1C"/>
    <w:rsid w:val="002A69FD"/>
    <w:rsid w:val="002A6D65"/>
    <w:rsid w:val="002A78F1"/>
    <w:rsid w:val="002B3309"/>
    <w:rsid w:val="002B3A04"/>
    <w:rsid w:val="002B4AAF"/>
    <w:rsid w:val="002B7B66"/>
    <w:rsid w:val="002C0720"/>
    <w:rsid w:val="002C2645"/>
    <w:rsid w:val="002C2ABE"/>
    <w:rsid w:val="002C70A5"/>
    <w:rsid w:val="002C7AF0"/>
    <w:rsid w:val="002D1001"/>
    <w:rsid w:val="002D146C"/>
    <w:rsid w:val="002D1552"/>
    <w:rsid w:val="002D17A5"/>
    <w:rsid w:val="002D257D"/>
    <w:rsid w:val="002D2A68"/>
    <w:rsid w:val="002D3206"/>
    <w:rsid w:val="002D36E3"/>
    <w:rsid w:val="002D5445"/>
    <w:rsid w:val="002D7EB5"/>
    <w:rsid w:val="002E0202"/>
    <w:rsid w:val="002E3D74"/>
    <w:rsid w:val="002E417F"/>
    <w:rsid w:val="002E4682"/>
    <w:rsid w:val="002F150E"/>
    <w:rsid w:val="002F1956"/>
    <w:rsid w:val="002F3D2F"/>
    <w:rsid w:val="002F4C4B"/>
    <w:rsid w:val="002F5D90"/>
    <w:rsid w:val="002F64F9"/>
    <w:rsid w:val="00301AEB"/>
    <w:rsid w:val="00302627"/>
    <w:rsid w:val="00303708"/>
    <w:rsid w:val="0030445C"/>
    <w:rsid w:val="00304B48"/>
    <w:rsid w:val="003054BD"/>
    <w:rsid w:val="0031193A"/>
    <w:rsid w:val="00316A09"/>
    <w:rsid w:val="003217CF"/>
    <w:rsid w:val="003238B5"/>
    <w:rsid w:val="00323CB8"/>
    <w:rsid w:val="00323EEB"/>
    <w:rsid w:val="00324AB0"/>
    <w:rsid w:val="00326474"/>
    <w:rsid w:val="003313E8"/>
    <w:rsid w:val="00335608"/>
    <w:rsid w:val="003367FC"/>
    <w:rsid w:val="003417AB"/>
    <w:rsid w:val="00342081"/>
    <w:rsid w:val="00342BAC"/>
    <w:rsid w:val="003440C8"/>
    <w:rsid w:val="0034425A"/>
    <w:rsid w:val="00345038"/>
    <w:rsid w:val="0035000B"/>
    <w:rsid w:val="00350C1D"/>
    <w:rsid w:val="00351730"/>
    <w:rsid w:val="00352119"/>
    <w:rsid w:val="00355E89"/>
    <w:rsid w:val="003618B2"/>
    <w:rsid w:val="00362D3D"/>
    <w:rsid w:val="00363F7C"/>
    <w:rsid w:val="0037090B"/>
    <w:rsid w:val="00371191"/>
    <w:rsid w:val="003741A0"/>
    <w:rsid w:val="0038111B"/>
    <w:rsid w:val="00384D23"/>
    <w:rsid w:val="00385824"/>
    <w:rsid w:val="00391826"/>
    <w:rsid w:val="00391984"/>
    <w:rsid w:val="00391A51"/>
    <w:rsid w:val="00392683"/>
    <w:rsid w:val="00392732"/>
    <w:rsid w:val="00393449"/>
    <w:rsid w:val="00393911"/>
    <w:rsid w:val="00395322"/>
    <w:rsid w:val="00395D7E"/>
    <w:rsid w:val="003974D6"/>
    <w:rsid w:val="00397843"/>
    <w:rsid w:val="003A0041"/>
    <w:rsid w:val="003A0CDC"/>
    <w:rsid w:val="003A25E5"/>
    <w:rsid w:val="003A284D"/>
    <w:rsid w:val="003A53E5"/>
    <w:rsid w:val="003A643A"/>
    <w:rsid w:val="003A6CCC"/>
    <w:rsid w:val="003A6DC2"/>
    <w:rsid w:val="003B01C7"/>
    <w:rsid w:val="003B0557"/>
    <w:rsid w:val="003B21D6"/>
    <w:rsid w:val="003B28CA"/>
    <w:rsid w:val="003B3A22"/>
    <w:rsid w:val="003C20E3"/>
    <w:rsid w:val="003C40C1"/>
    <w:rsid w:val="003C484C"/>
    <w:rsid w:val="003C6AC0"/>
    <w:rsid w:val="003D3E3E"/>
    <w:rsid w:val="003D5273"/>
    <w:rsid w:val="003E2781"/>
    <w:rsid w:val="003E3A3F"/>
    <w:rsid w:val="003E4F01"/>
    <w:rsid w:val="003E539B"/>
    <w:rsid w:val="003E6B0D"/>
    <w:rsid w:val="003F0A62"/>
    <w:rsid w:val="003F178A"/>
    <w:rsid w:val="003F2BDD"/>
    <w:rsid w:val="003F7047"/>
    <w:rsid w:val="003F78BA"/>
    <w:rsid w:val="004000A8"/>
    <w:rsid w:val="0040017C"/>
    <w:rsid w:val="004007EF"/>
    <w:rsid w:val="004009CC"/>
    <w:rsid w:val="00400E93"/>
    <w:rsid w:val="004012D3"/>
    <w:rsid w:val="004023D6"/>
    <w:rsid w:val="0040571A"/>
    <w:rsid w:val="004079BB"/>
    <w:rsid w:val="00411530"/>
    <w:rsid w:val="00412239"/>
    <w:rsid w:val="00412EA8"/>
    <w:rsid w:val="004130E9"/>
    <w:rsid w:val="0041342D"/>
    <w:rsid w:val="00417205"/>
    <w:rsid w:val="0042164B"/>
    <w:rsid w:val="00427F65"/>
    <w:rsid w:val="0043267E"/>
    <w:rsid w:val="00433ED6"/>
    <w:rsid w:val="00437BDB"/>
    <w:rsid w:val="00443DAF"/>
    <w:rsid w:val="00444681"/>
    <w:rsid w:val="00444EFA"/>
    <w:rsid w:val="004467E0"/>
    <w:rsid w:val="00447CFE"/>
    <w:rsid w:val="00451321"/>
    <w:rsid w:val="004516CB"/>
    <w:rsid w:val="00453F7B"/>
    <w:rsid w:val="00456971"/>
    <w:rsid w:val="004570EC"/>
    <w:rsid w:val="004621B5"/>
    <w:rsid w:val="00462E90"/>
    <w:rsid w:val="00465C8F"/>
    <w:rsid w:val="00467088"/>
    <w:rsid w:val="004677F1"/>
    <w:rsid w:val="00470EF8"/>
    <w:rsid w:val="0047287C"/>
    <w:rsid w:val="00473D53"/>
    <w:rsid w:val="00476540"/>
    <w:rsid w:val="00480034"/>
    <w:rsid w:val="00480BAB"/>
    <w:rsid w:val="00481832"/>
    <w:rsid w:val="00481F55"/>
    <w:rsid w:val="00484878"/>
    <w:rsid w:val="00485BF8"/>
    <w:rsid w:val="004931E1"/>
    <w:rsid w:val="004960C1"/>
    <w:rsid w:val="004965CB"/>
    <w:rsid w:val="00496A22"/>
    <w:rsid w:val="004A0E45"/>
    <w:rsid w:val="004A17E3"/>
    <w:rsid w:val="004A188F"/>
    <w:rsid w:val="004A1972"/>
    <w:rsid w:val="004A3AD6"/>
    <w:rsid w:val="004A581A"/>
    <w:rsid w:val="004B24C6"/>
    <w:rsid w:val="004B46D8"/>
    <w:rsid w:val="004B5A40"/>
    <w:rsid w:val="004B66F6"/>
    <w:rsid w:val="004B691C"/>
    <w:rsid w:val="004C07E7"/>
    <w:rsid w:val="004C386D"/>
    <w:rsid w:val="004C3D77"/>
    <w:rsid w:val="004C423E"/>
    <w:rsid w:val="004C446C"/>
    <w:rsid w:val="004C5064"/>
    <w:rsid w:val="004C6769"/>
    <w:rsid w:val="004D064E"/>
    <w:rsid w:val="004D0C8D"/>
    <w:rsid w:val="004D0FD8"/>
    <w:rsid w:val="004D30CF"/>
    <w:rsid w:val="004D3E16"/>
    <w:rsid w:val="004D43DE"/>
    <w:rsid w:val="004D62D6"/>
    <w:rsid w:val="004D7CCF"/>
    <w:rsid w:val="004E1A9A"/>
    <w:rsid w:val="004E263D"/>
    <w:rsid w:val="004E3FD1"/>
    <w:rsid w:val="004E508D"/>
    <w:rsid w:val="004E7D08"/>
    <w:rsid w:val="004F11C9"/>
    <w:rsid w:val="004F4246"/>
    <w:rsid w:val="004F539A"/>
    <w:rsid w:val="004F7003"/>
    <w:rsid w:val="0050255C"/>
    <w:rsid w:val="00502785"/>
    <w:rsid w:val="00502863"/>
    <w:rsid w:val="00503CA3"/>
    <w:rsid w:val="00504655"/>
    <w:rsid w:val="00504F1B"/>
    <w:rsid w:val="0050511F"/>
    <w:rsid w:val="00505358"/>
    <w:rsid w:val="00507637"/>
    <w:rsid w:val="00511A83"/>
    <w:rsid w:val="00512BCE"/>
    <w:rsid w:val="0051627A"/>
    <w:rsid w:val="0051654D"/>
    <w:rsid w:val="005212CD"/>
    <w:rsid w:val="00522AA1"/>
    <w:rsid w:val="005309AD"/>
    <w:rsid w:val="00532C22"/>
    <w:rsid w:val="00533CE4"/>
    <w:rsid w:val="00535D85"/>
    <w:rsid w:val="00541DF9"/>
    <w:rsid w:val="00542812"/>
    <w:rsid w:val="00543739"/>
    <w:rsid w:val="00543FDF"/>
    <w:rsid w:val="0054509B"/>
    <w:rsid w:val="005450CF"/>
    <w:rsid w:val="0054560F"/>
    <w:rsid w:val="00545FB1"/>
    <w:rsid w:val="0055458E"/>
    <w:rsid w:val="00554BFD"/>
    <w:rsid w:val="00556FBF"/>
    <w:rsid w:val="005573A3"/>
    <w:rsid w:val="0055750A"/>
    <w:rsid w:val="005631C6"/>
    <w:rsid w:val="005650E6"/>
    <w:rsid w:val="00565E48"/>
    <w:rsid w:val="00567291"/>
    <w:rsid w:val="00567689"/>
    <w:rsid w:val="00567701"/>
    <w:rsid w:val="00567B38"/>
    <w:rsid w:val="00571F01"/>
    <w:rsid w:val="005748BF"/>
    <w:rsid w:val="00576D9A"/>
    <w:rsid w:val="0057761A"/>
    <w:rsid w:val="00577839"/>
    <w:rsid w:val="0058137C"/>
    <w:rsid w:val="00582281"/>
    <w:rsid w:val="00583939"/>
    <w:rsid w:val="00587183"/>
    <w:rsid w:val="0058732C"/>
    <w:rsid w:val="00591A4F"/>
    <w:rsid w:val="0059327D"/>
    <w:rsid w:val="00594549"/>
    <w:rsid w:val="00596391"/>
    <w:rsid w:val="00596ACA"/>
    <w:rsid w:val="0059793D"/>
    <w:rsid w:val="00597D54"/>
    <w:rsid w:val="005A049F"/>
    <w:rsid w:val="005A0E02"/>
    <w:rsid w:val="005A32C9"/>
    <w:rsid w:val="005A4911"/>
    <w:rsid w:val="005A4CC3"/>
    <w:rsid w:val="005A62D7"/>
    <w:rsid w:val="005A6B71"/>
    <w:rsid w:val="005B31D8"/>
    <w:rsid w:val="005B37BC"/>
    <w:rsid w:val="005B5959"/>
    <w:rsid w:val="005B5FEC"/>
    <w:rsid w:val="005C01D0"/>
    <w:rsid w:val="005C0A49"/>
    <w:rsid w:val="005C33EE"/>
    <w:rsid w:val="005C53D4"/>
    <w:rsid w:val="005C7D62"/>
    <w:rsid w:val="005D591E"/>
    <w:rsid w:val="005D74BC"/>
    <w:rsid w:val="005E1D9D"/>
    <w:rsid w:val="005E269A"/>
    <w:rsid w:val="005E5CF3"/>
    <w:rsid w:val="005F08AB"/>
    <w:rsid w:val="005F18FD"/>
    <w:rsid w:val="005F4954"/>
    <w:rsid w:val="005F4CBB"/>
    <w:rsid w:val="005F4E70"/>
    <w:rsid w:val="005F7CC2"/>
    <w:rsid w:val="0060010F"/>
    <w:rsid w:val="00600F41"/>
    <w:rsid w:val="00601505"/>
    <w:rsid w:val="006041FD"/>
    <w:rsid w:val="0061069D"/>
    <w:rsid w:val="00610FF2"/>
    <w:rsid w:val="006114BF"/>
    <w:rsid w:val="00611502"/>
    <w:rsid w:val="006135C4"/>
    <w:rsid w:val="00614D25"/>
    <w:rsid w:val="00614D68"/>
    <w:rsid w:val="00615765"/>
    <w:rsid w:val="0061618F"/>
    <w:rsid w:val="006176CD"/>
    <w:rsid w:val="00622028"/>
    <w:rsid w:val="00622A05"/>
    <w:rsid w:val="00622DB8"/>
    <w:rsid w:val="00622E2B"/>
    <w:rsid w:val="00622F59"/>
    <w:rsid w:val="006253DC"/>
    <w:rsid w:val="006256B0"/>
    <w:rsid w:val="00632371"/>
    <w:rsid w:val="00640213"/>
    <w:rsid w:val="006424AE"/>
    <w:rsid w:val="00644EB8"/>
    <w:rsid w:val="00646E5B"/>
    <w:rsid w:val="00650F0D"/>
    <w:rsid w:val="00652441"/>
    <w:rsid w:val="00655871"/>
    <w:rsid w:val="006618F3"/>
    <w:rsid w:val="00665475"/>
    <w:rsid w:val="00670248"/>
    <w:rsid w:val="00671C63"/>
    <w:rsid w:val="00673907"/>
    <w:rsid w:val="00673D15"/>
    <w:rsid w:val="006807F4"/>
    <w:rsid w:val="00685FF8"/>
    <w:rsid w:val="006860CF"/>
    <w:rsid w:val="00687586"/>
    <w:rsid w:val="00691B2A"/>
    <w:rsid w:val="00692010"/>
    <w:rsid w:val="00696C56"/>
    <w:rsid w:val="00697457"/>
    <w:rsid w:val="006A133A"/>
    <w:rsid w:val="006A1799"/>
    <w:rsid w:val="006A41A1"/>
    <w:rsid w:val="006A51B5"/>
    <w:rsid w:val="006B0D2C"/>
    <w:rsid w:val="006B1CC5"/>
    <w:rsid w:val="006B27D4"/>
    <w:rsid w:val="006B2CEC"/>
    <w:rsid w:val="006B32D7"/>
    <w:rsid w:val="006B4D33"/>
    <w:rsid w:val="006D1E68"/>
    <w:rsid w:val="006D6091"/>
    <w:rsid w:val="006D64C5"/>
    <w:rsid w:val="006E1BBB"/>
    <w:rsid w:val="006E2C93"/>
    <w:rsid w:val="006E3A60"/>
    <w:rsid w:val="006E40BF"/>
    <w:rsid w:val="006E5AAB"/>
    <w:rsid w:val="006E6C7A"/>
    <w:rsid w:val="006F0FA4"/>
    <w:rsid w:val="006F1CFE"/>
    <w:rsid w:val="006F30D6"/>
    <w:rsid w:val="006F48A1"/>
    <w:rsid w:val="006F5C55"/>
    <w:rsid w:val="006F6865"/>
    <w:rsid w:val="00700331"/>
    <w:rsid w:val="00701569"/>
    <w:rsid w:val="0070299E"/>
    <w:rsid w:val="0070447A"/>
    <w:rsid w:val="0070734F"/>
    <w:rsid w:val="007101FE"/>
    <w:rsid w:val="00713E61"/>
    <w:rsid w:val="00714A66"/>
    <w:rsid w:val="00714D75"/>
    <w:rsid w:val="0071555A"/>
    <w:rsid w:val="00720483"/>
    <w:rsid w:val="0072247D"/>
    <w:rsid w:val="00722BE7"/>
    <w:rsid w:val="00723DCC"/>
    <w:rsid w:val="00727BC9"/>
    <w:rsid w:val="0073002D"/>
    <w:rsid w:val="00730BF4"/>
    <w:rsid w:val="00731AC6"/>
    <w:rsid w:val="0073434B"/>
    <w:rsid w:val="00734B44"/>
    <w:rsid w:val="00735F9A"/>
    <w:rsid w:val="00736CC5"/>
    <w:rsid w:val="00740BE1"/>
    <w:rsid w:val="00740CF5"/>
    <w:rsid w:val="0074202E"/>
    <w:rsid w:val="0074382A"/>
    <w:rsid w:val="007474DA"/>
    <w:rsid w:val="00750FF9"/>
    <w:rsid w:val="00751904"/>
    <w:rsid w:val="00753F16"/>
    <w:rsid w:val="00754110"/>
    <w:rsid w:val="00755EB8"/>
    <w:rsid w:val="007608FD"/>
    <w:rsid w:val="0076239F"/>
    <w:rsid w:val="00763828"/>
    <w:rsid w:val="0076555B"/>
    <w:rsid w:val="00766764"/>
    <w:rsid w:val="007674C8"/>
    <w:rsid w:val="007706F1"/>
    <w:rsid w:val="00773A4B"/>
    <w:rsid w:val="00775274"/>
    <w:rsid w:val="00786859"/>
    <w:rsid w:val="0079039B"/>
    <w:rsid w:val="00793543"/>
    <w:rsid w:val="00796EFE"/>
    <w:rsid w:val="007A0D01"/>
    <w:rsid w:val="007A0ED9"/>
    <w:rsid w:val="007A4EF0"/>
    <w:rsid w:val="007A59E0"/>
    <w:rsid w:val="007B24C2"/>
    <w:rsid w:val="007B6FC5"/>
    <w:rsid w:val="007B78B8"/>
    <w:rsid w:val="007C0A7B"/>
    <w:rsid w:val="007C4723"/>
    <w:rsid w:val="007C5A7E"/>
    <w:rsid w:val="007C62C7"/>
    <w:rsid w:val="007C71A0"/>
    <w:rsid w:val="007C772E"/>
    <w:rsid w:val="007D30E6"/>
    <w:rsid w:val="007D535E"/>
    <w:rsid w:val="007D5823"/>
    <w:rsid w:val="007E0115"/>
    <w:rsid w:val="007E15F5"/>
    <w:rsid w:val="007E1A65"/>
    <w:rsid w:val="007E1D17"/>
    <w:rsid w:val="007E2860"/>
    <w:rsid w:val="007E29A7"/>
    <w:rsid w:val="007E378B"/>
    <w:rsid w:val="007E3B15"/>
    <w:rsid w:val="007E4C14"/>
    <w:rsid w:val="007E4EF4"/>
    <w:rsid w:val="007E5398"/>
    <w:rsid w:val="007E6290"/>
    <w:rsid w:val="007F2906"/>
    <w:rsid w:val="00800465"/>
    <w:rsid w:val="00801A81"/>
    <w:rsid w:val="00801F8C"/>
    <w:rsid w:val="00803107"/>
    <w:rsid w:val="008048AD"/>
    <w:rsid w:val="00804C4B"/>
    <w:rsid w:val="00805F96"/>
    <w:rsid w:val="0080729D"/>
    <w:rsid w:val="00807AA3"/>
    <w:rsid w:val="00810D56"/>
    <w:rsid w:val="00810E86"/>
    <w:rsid w:val="008129FC"/>
    <w:rsid w:val="00814BB0"/>
    <w:rsid w:val="00814CB0"/>
    <w:rsid w:val="008164B3"/>
    <w:rsid w:val="008220CF"/>
    <w:rsid w:val="008256FC"/>
    <w:rsid w:val="00827A90"/>
    <w:rsid w:val="00832D28"/>
    <w:rsid w:val="00833AE5"/>
    <w:rsid w:val="00834140"/>
    <w:rsid w:val="00834941"/>
    <w:rsid w:val="00842C41"/>
    <w:rsid w:val="00843729"/>
    <w:rsid w:val="008453A4"/>
    <w:rsid w:val="0085127B"/>
    <w:rsid w:val="008557D2"/>
    <w:rsid w:val="0085588A"/>
    <w:rsid w:val="00857A1F"/>
    <w:rsid w:val="008609C5"/>
    <w:rsid w:val="00861407"/>
    <w:rsid w:val="00861AEE"/>
    <w:rsid w:val="00866496"/>
    <w:rsid w:val="00870165"/>
    <w:rsid w:val="008711CC"/>
    <w:rsid w:val="008727EC"/>
    <w:rsid w:val="008758B7"/>
    <w:rsid w:val="008768B5"/>
    <w:rsid w:val="00876F41"/>
    <w:rsid w:val="008779C0"/>
    <w:rsid w:val="008813C8"/>
    <w:rsid w:val="00886B57"/>
    <w:rsid w:val="00887918"/>
    <w:rsid w:val="00890AC8"/>
    <w:rsid w:val="008917E1"/>
    <w:rsid w:val="00897543"/>
    <w:rsid w:val="008A15A1"/>
    <w:rsid w:val="008A49C9"/>
    <w:rsid w:val="008B0C8C"/>
    <w:rsid w:val="008B1EE7"/>
    <w:rsid w:val="008B27DF"/>
    <w:rsid w:val="008B4C67"/>
    <w:rsid w:val="008B554E"/>
    <w:rsid w:val="008B5AC9"/>
    <w:rsid w:val="008B7521"/>
    <w:rsid w:val="008C4325"/>
    <w:rsid w:val="008C5A81"/>
    <w:rsid w:val="008C5C01"/>
    <w:rsid w:val="008C68F2"/>
    <w:rsid w:val="008C6ED7"/>
    <w:rsid w:val="008C791E"/>
    <w:rsid w:val="008C7DF7"/>
    <w:rsid w:val="008D6980"/>
    <w:rsid w:val="008D75A1"/>
    <w:rsid w:val="008D7E32"/>
    <w:rsid w:val="008E089C"/>
    <w:rsid w:val="008E105A"/>
    <w:rsid w:val="008E141E"/>
    <w:rsid w:val="008E2BC0"/>
    <w:rsid w:val="008F0491"/>
    <w:rsid w:val="008F363A"/>
    <w:rsid w:val="008F44C6"/>
    <w:rsid w:val="009001AB"/>
    <w:rsid w:val="009029CA"/>
    <w:rsid w:val="00902C41"/>
    <w:rsid w:val="00902F8F"/>
    <w:rsid w:val="00906E50"/>
    <w:rsid w:val="009079C6"/>
    <w:rsid w:val="00911687"/>
    <w:rsid w:val="0091340D"/>
    <w:rsid w:val="009161A9"/>
    <w:rsid w:val="009176AE"/>
    <w:rsid w:val="00922F02"/>
    <w:rsid w:val="00924A8B"/>
    <w:rsid w:val="009308DD"/>
    <w:rsid w:val="00932028"/>
    <w:rsid w:val="009369CC"/>
    <w:rsid w:val="00941861"/>
    <w:rsid w:val="00942085"/>
    <w:rsid w:val="00943810"/>
    <w:rsid w:val="0094387C"/>
    <w:rsid w:val="00947E41"/>
    <w:rsid w:val="00952B83"/>
    <w:rsid w:val="00952C8B"/>
    <w:rsid w:val="009537A3"/>
    <w:rsid w:val="00954B42"/>
    <w:rsid w:val="00965399"/>
    <w:rsid w:val="009657D1"/>
    <w:rsid w:val="00971A0D"/>
    <w:rsid w:val="00973AD7"/>
    <w:rsid w:val="00975B6A"/>
    <w:rsid w:val="0097617A"/>
    <w:rsid w:val="00976445"/>
    <w:rsid w:val="0097725B"/>
    <w:rsid w:val="00977832"/>
    <w:rsid w:val="009843E4"/>
    <w:rsid w:val="00986E59"/>
    <w:rsid w:val="0099030B"/>
    <w:rsid w:val="00992E01"/>
    <w:rsid w:val="009A0970"/>
    <w:rsid w:val="009A1908"/>
    <w:rsid w:val="009A1FA9"/>
    <w:rsid w:val="009A2B22"/>
    <w:rsid w:val="009B1A7C"/>
    <w:rsid w:val="009B2A76"/>
    <w:rsid w:val="009B53E5"/>
    <w:rsid w:val="009B60A6"/>
    <w:rsid w:val="009B6C9D"/>
    <w:rsid w:val="009C1F7C"/>
    <w:rsid w:val="009C7453"/>
    <w:rsid w:val="009D07BC"/>
    <w:rsid w:val="009D2765"/>
    <w:rsid w:val="009D2CED"/>
    <w:rsid w:val="009D302C"/>
    <w:rsid w:val="009D46C3"/>
    <w:rsid w:val="009D4CF3"/>
    <w:rsid w:val="009D4D0B"/>
    <w:rsid w:val="009D53CF"/>
    <w:rsid w:val="009D735F"/>
    <w:rsid w:val="009E1F59"/>
    <w:rsid w:val="009E450E"/>
    <w:rsid w:val="009E5DD7"/>
    <w:rsid w:val="009E63EB"/>
    <w:rsid w:val="009F015F"/>
    <w:rsid w:val="009F034D"/>
    <w:rsid w:val="009F13C5"/>
    <w:rsid w:val="009F218F"/>
    <w:rsid w:val="009F3EF6"/>
    <w:rsid w:val="009F4A47"/>
    <w:rsid w:val="009F761F"/>
    <w:rsid w:val="00A0314A"/>
    <w:rsid w:val="00A0371A"/>
    <w:rsid w:val="00A059A0"/>
    <w:rsid w:val="00A06FF8"/>
    <w:rsid w:val="00A1427E"/>
    <w:rsid w:val="00A151DD"/>
    <w:rsid w:val="00A16D9E"/>
    <w:rsid w:val="00A21135"/>
    <w:rsid w:val="00A228B2"/>
    <w:rsid w:val="00A2364E"/>
    <w:rsid w:val="00A24DE9"/>
    <w:rsid w:val="00A308C2"/>
    <w:rsid w:val="00A323FA"/>
    <w:rsid w:val="00A35CF8"/>
    <w:rsid w:val="00A37294"/>
    <w:rsid w:val="00A41408"/>
    <w:rsid w:val="00A43EBA"/>
    <w:rsid w:val="00A45EA2"/>
    <w:rsid w:val="00A5004F"/>
    <w:rsid w:val="00A52CAD"/>
    <w:rsid w:val="00A53982"/>
    <w:rsid w:val="00A5474C"/>
    <w:rsid w:val="00A5595A"/>
    <w:rsid w:val="00A55A67"/>
    <w:rsid w:val="00A56CB0"/>
    <w:rsid w:val="00A61012"/>
    <w:rsid w:val="00A61047"/>
    <w:rsid w:val="00A610BD"/>
    <w:rsid w:val="00A645A6"/>
    <w:rsid w:val="00A66C95"/>
    <w:rsid w:val="00A67E16"/>
    <w:rsid w:val="00A71BFD"/>
    <w:rsid w:val="00A7414C"/>
    <w:rsid w:val="00A74C64"/>
    <w:rsid w:val="00A81212"/>
    <w:rsid w:val="00A83BD7"/>
    <w:rsid w:val="00A923AB"/>
    <w:rsid w:val="00A92DCB"/>
    <w:rsid w:val="00A96B1D"/>
    <w:rsid w:val="00AA0153"/>
    <w:rsid w:val="00AA0571"/>
    <w:rsid w:val="00AA1D0B"/>
    <w:rsid w:val="00AA2C13"/>
    <w:rsid w:val="00AA441E"/>
    <w:rsid w:val="00AB033D"/>
    <w:rsid w:val="00AB0D9D"/>
    <w:rsid w:val="00AB15DF"/>
    <w:rsid w:val="00AB2C41"/>
    <w:rsid w:val="00AB5215"/>
    <w:rsid w:val="00AB764A"/>
    <w:rsid w:val="00AC2D08"/>
    <w:rsid w:val="00AC3E7C"/>
    <w:rsid w:val="00AC4EBA"/>
    <w:rsid w:val="00AC5460"/>
    <w:rsid w:val="00AC6093"/>
    <w:rsid w:val="00AC6EAE"/>
    <w:rsid w:val="00AD018F"/>
    <w:rsid w:val="00AD38CA"/>
    <w:rsid w:val="00AD3ADC"/>
    <w:rsid w:val="00AD4266"/>
    <w:rsid w:val="00AD43DA"/>
    <w:rsid w:val="00AD54C1"/>
    <w:rsid w:val="00AD77E3"/>
    <w:rsid w:val="00AE2597"/>
    <w:rsid w:val="00AE4412"/>
    <w:rsid w:val="00AE7369"/>
    <w:rsid w:val="00AE76FF"/>
    <w:rsid w:val="00AF1879"/>
    <w:rsid w:val="00AF1ABC"/>
    <w:rsid w:val="00AF1B51"/>
    <w:rsid w:val="00AF2269"/>
    <w:rsid w:val="00AF42A7"/>
    <w:rsid w:val="00AF5A3F"/>
    <w:rsid w:val="00B0099B"/>
    <w:rsid w:val="00B01AAF"/>
    <w:rsid w:val="00B04A92"/>
    <w:rsid w:val="00B119D7"/>
    <w:rsid w:val="00B11A35"/>
    <w:rsid w:val="00B121B8"/>
    <w:rsid w:val="00B12462"/>
    <w:rsid w:val="00B13823"/>
    <w:rsid w:val="00B13B82"/>
    <w:rsid w:val="00B1590F"/>
    <w:rsid w:val="00B15B32"/>
    <w:rsid w:val="00B203C7"/>
    <w:rsid w:val="00B21F47"/>
    <w:rsid w:val="00B225B8"/>
    <w:rsid w:val="00B233C7"/>
    <w:rsid w:val="00B316AC"/>
    <w:rsid w:val="00B32E70"/>
    <w:rsid w:val="00B3492E"/>
    <w:rsid w:val="00B404C3"/>
    <w:rsid w:val="00B41E2A"/>
    <w:rsid w:val="00B423D9"/>
    <w:rsid w:val="00B44B76"/>
    <w:rsid w:val="00B4593A"/>
    <w:rsid w:val="00B46D48"/>
    <w:rsid w:val="00B50BBF"/>
    <w:rsid w:val="00B53813"/>
    <w:rsid w:val="00B544E3"/>
    <w:rsid w:val="00B54D8B"/>
    <w:rsid w:val="00B55EF1"/>
    <w:rsid w:val="00B563E8"/>
    <w:rsid w:val="00B63046"/>
    <w:rsid w:val="00B6739B"/>
    <w:rsid w:val="00B732C1"/>
    <w:rsid w:val="00B73BD8"/>
    <w:rsid w:val="00B7766E"/>
    <w:rsid w:val="00B84B42"/>
    <w:rsid w:val="00B85DBB"/>
    <w:rsid w:val="00B8660F"/>
    <w:rsid w:val="00B92455"/>
    <w:rsid w:val="00BA048C"/>
    <w:rsid w:val="00BA1BAB"/>
    <w:rsid w:val="00BA4364"/>
    <w:rsid w:val="00BA4854"/>
    <w:rsid w:val="00BA5CF3"/>
    <w:rsid w:val="00BA61BC"/>
    <w:rsid w:val="00BA62D7"/>
    <w:rsid w:val="00BB05EB"/>
    <w:rsid w:val="00BB4189"/>
    <w:rsid w:val="00BC1556"/>
    <w:rsid w:val="00BC427F"/>
    <w:rsid w:val="00BC4C40"/>
    <w:rsid w:val="00BC56BC"/>
    <w:rsid w:val="00BC65F0"/>
    <w:rsid w:val="00BD282F"/>
    <w:rsid w:val="00BD4C58"/>
    <w:rsid w:val="00BD52C3"/>
    <w:rsid w:val="00BD74C9"/>
    <w:rsid w:val="00BD7FF3"/>
    <w:rsid w:val="00BE25A7"/>
    <w:rsid w:val="00BE54D1"/>
    <w:rsid w:val="00BE5AC5"/>
    <w:rsid w:val="00BE5E78"/>
    <w:rsid w:val="00BE7A24"/>
    <w:rsid w:val="00BF295D"/>
    <w:rsid w:val="00BF2DB3"/>
    <w:rsid w:val="00BF4D40"/>
    <w:rsid w:val="00BF50C4"/>
    <w:rsid w:val="00BF6935"/>
    <w:rsid w:val="00C012C4"/>
    <w:rsid w:val="00C05589"/>
    <w:rsid w:val="00C07C1C"/>
    <w:rsid w:val="00C10B40"/>
    <w:rsid w:val="00C1149C"/>
    <w:rsid w:val="00C11AA2"/>
    <w:rsid w:val="00C11E26"/>
    <w:rsid w:val="00C1242B"/>
    <w:rsid w:val="00C13D73"/>
    <w:rsid w:val="00C13FEE"/>
    <w:rsid w:val="00C169BA"/>
    <w:rsid w:val="00C17F17"/>
    <w:rsid w:val="00C2093C"/>
    <w:rsid w:val="00C210E3"/>
    <w:rsid w:val="00C2209C"/>
    <w:rsid w:val="00C233C9"/>
    <w:rsid w:val="00C23854"/>
    <w:rsid w:val="00C2385C"/>
    <w:rsid w:val="00C26530"/>
    <w:rsid w:val="00C30153"/>
    <w:rsid w:val="00C31009"/>
    <w:rsid w:val="00C325C3"/>
    <w:rsid w:val="00C3720E"/>
    <w:rsid w:val="00C3738A"/>
    <w:rsid w:val="00C407AC"/>
    <w:rsid w:val="00C40DDE"/>
    <w:rsid w:val="00C414DC"/>
    <w:rsid w:val="00C41DF5"/>
    <w:rsid w:val="00C4294F"/>
    <w:rsid w:val="00C42C6B"/>
    <w:rsid w:val="00C50F2F"/>
    <w:rsid w:val="00C5107F"/>
    <w:rsid w:val="00C5472E"/>
    <w:rsid w:val="00C552CB"/>
    <w:rsid w:val="00C56B06"/>
    <w:rsid w:val="00C57B50"/>
    <w:rsid w:val="00C62C72"/>
    <w:rsid w:val="00C65941"/>
    <w:rsid w:val="00C6743F"/>
    <w:rsid w:val="00C67F0D"/>
    <w:rsid w:val="00C71157"/>
    <w:rsid w:val="00C72E77"/>
    <w:rsid w:val="00C76758"/>
    <w:rsid w:val="00C816E4"/>
    <w:rsid w:val="00C839A8"/>
    <w:rsid w:val="00C915FA"/>
    <w:rsid w:val="00C930AF"/>
    <w:rsid w:val="00C93B95"/>
    <w:rsid w:val="00CA0781"/>
    <w:rsid w:val="00CA1020"/>
    <w:rsid w:val="00CA15D8"/>
    <w:rsid w:val="00CA4359"/>
    <w:rsid w:val="00CA50ED"/>
    <w:rsid w:val="00CA6E28"/>
    <w:rsid w:val="00CA7129"/>
    <w:rsid w:val="00CB3640"/>
    <w:rsid w:val="00CB39D8"/>
    <w:rsid w:val="00CC4780"/>
    <w:rsid w:val="00CC54B0"/>
    <w:rsid w:val="00CC611C"/>
    <w:rsid w:val="00CC6756"/>
    <w:rsid w:val="00CD074B"/>
    <w:rsid w:val="00CD13B8"/>
    <w:rsid w:val="00CD337D"/>
    <w:rsid w:val="00CD4C9E"/>
    <w:rsid w:val="00CD757D"/>
    <w:rsid w:val="00CD7817"/>
    <w:rsid w:val="00CE2107"/>
    <w:rsid w:val="00CE3C92"/>
    <w:rsid w:val="00CE59C7"/>
    <w:rsid w:val="00CF16FA"/>
    <w:rsid w:val="00CF26C1"/>
    <w:rsid w:val="00CF278C"/>
    <w:rsid w:val="00CF4235"/>
    <w:rsid w:val="00CF661A"/>
    <w:rsid w:val="00D00B75"/>
    <w:rsid w:val="00D06F28"/>
    <w:rsid w:val="00D07CAF"/>
    <w:rsid w:val="00D125EA"/>
    <w:rsid w:val="00D14AEA"/>
    <w:rsid w:val="00D21984"/>
    <w:rsid w:val="00D21D32"/>
    <w:rsid w:val="00D25441"/>
    <w:rsid w:val="00D25EDA"/>
    <w:rsid w:val="00D2764B"/>
    <w:rsid w:val="00D27F63"/>
    <w:rsid w:val="00D304CD"/>
    <w:rsid w:val="00D30B06"/>
    <w:rsid w:val="00D32BED"/>
    <w:rsid w:val="00D32C92"/>
    <w:rsid w:val="00D34008"/>
    <w:rsid w:val="00D3738E"/>
    <w:rsid w:val="00D4464D"/>
    <w:rsid w:val="00D4536E"/>
    <w:rsid w:val="00D5045F"/>
    <w:rsid w:val="00D51A8E"/>
    <w:rsid w:val="00D52A86"/>
    <w:rsid w:val="00D53B29"/>
    <w:rsid w:val="00D57621"/>
    <w:rsid w:val="00D57922"/>
    <w:rsid w:val="00D60373"/>
    <w:rsid w:val="00D60E4D"/>
    <w:rsid w:val="00D65F96"/>
    <w:rsid w:val="00D6775D"/>
    <w:rsid w:val="00D71740"/>
    <w:rsid w:val="00D76645"/>
    <w:rsid w:val="00D83687"/>
    <w:rsid w:val="00D84012"/>
    <w:rsid w:val="00D846EC"/>
    <w:rsid w:val="00D87567"/>
    <w:rsid w:val="00D92C36"/>
    <w:rsid w:val="00D93F19"/>
    <w:rsid w:val="00D962D3"/>
    <w:rsid w:val="00D978B5"/>
    <w:rsid w:val="00DA0B90"/>
    <w:rsid w:val="00DA36E8"/>
    <w:rsid w:val="00DA6DFD"/>
    <w:rsid w:val="00DB0A51"/>
    <w:rsid w:val="00DB56CC"/>
    <w:rsid w:val="00DB6484"/>
    <w:rsid w:val="00DB6627"/>
    <w:rsid w:val="00DB7647"/>
    <w:rsid w:val="00DC3C62"/>
    <w:rsid w:val="00DC5E4C"/>
    <w:rsid w:val="00DD2AF6"/>
    <w:rsid w:val="00DD51A9"/>
    <w:rsid w:val="00DD6742"/>
    <w:rsid w:val="00DE2210"/>
    <w:rsid w:val="00DE2FCC"/>
    <w:rsid w:val="00DE410A"/>
    <w:rsid w:val="00DE499E"/>
    <w:rsid w:val="00DE571E"/>
    <w:rsid w:val="00DE6ADB"/>
    <w:rsid w:val="00DE7BA5"/>
    <w:rsid w:val="00DF0360"/>
    <w:rsid w:val="00DF0C44"/>
    <w:rsid w:val="00DF1EB2"/>
    <w:rsid w:val="00DF4233"/>
    <w:rsid w:val="00DF436F"/>
    <w:rsid w:val="00DF5328"/>
    <w:rsid w:val="00DF6C2E"/>
    <w:rsid w:val="00DF75C0"/>
    <w:rsid w:val="00E02217"/>
    <w:rsid w:val="00E164E5"/>
    <w:rsid w:val="00E2265E"/>
    <w:rsid w:val="00E238E3"/>
    <w:rsid w:val="00E242B2"/>
    <w:rsid w:val="00E24FAB"/>
    <w:rsid w:val="00E251EC"/>
    <w:rsid w:val="00E276EE"/>
    <w:rsid w:val="00E30EBF"/>
    <w:rsid w:val="00E3205C"/>
    <w:rsid w:val="00E3274A"/>
    <w:rsid w:val="00E34D39"/>
    <w:rsid w:val="00E40CB6"/>
    <w:rsid w:val="00E42A2E"/>
    <w:rsid w:val="00E441AA"/>
    <w:rsid w:val="00E4543C"/>
    <w:rsid w:val="00E458B2"/>
    <w:rsid w:val="00E4693B"/>
    <w:rsid w:val="00E529E4"/>
    <w:rsid w:val="00E5454D"/>
    <w:rsid w:val="00E55A41"/>
    <w:rsid w:val="00E60BFF"/>
    <w:rsid w:val="00E65B56"/>
    <w:rsid w:val="00E671BC"/>
    <w:rsid w:val="00E72AE8"/>
    <w:rsid w:val="00E73B25"/>
    <w:rsid w:val="00E76711"/>
    <w:rsid w:val="00E77D1B"/>
    <w:rsid w:val="00E81559"/>
    <w:rsid w:val="00E834AD"/>
    <w:rsid w:val="00E84E1E"/>
    <w:rsid w:val="00E868C4"/>
    <w:rsid w:val="00E8736C"/>
    <w:rsid w:val="00E94ACC"/>
    <w:rsid w:val="00E94AFE"/>
    <w:rsid w:val="00EA01EB"/>
    <w:rsid w:val="00EA032B"/>
    <w:rsid w:val="00EA15D8"/>
    <w:rsid w:val="00EA3121"/>
    <w:rsid w:val="00EB207F"/>
    <w:rsid w:val="00EB2B16"/>
    <w:rsid w:val="00EB4F2D"/>
    <w:rsid w:val="00EB62F5"/>
    <w:rsid w:val="00EC378B"/>
    <w:rsid w:val="00EC402F"/>
    <w:rsid w:val="00EC4ED4"/>
    <w:rsid w:val="00EC69BD"/>
    <w:rsid w:val="00ED2464"/>
    <w:rsid w:val="00ED2D29"/>
    <w:rsid w:val="00ED5E3F"/>
    <w:rsid w:val="00ED6E86"/>
    <w:rsid w:val="00EE0BEC"/>
    <w:rsid w:val="00EE3D8E"/>
    <w:rsid w:val="00EE7435"/>
    <w:rsid w:val="00EF0BEB"/>
    <w:rsid w:val="00EF2403"/>
    <w:rsid w:val="00EF3689"/>
    <w:rsid w:val="00EF61FE"/>
    <w:rsid w:val="00EF6BB7"/>
    <w:rsid w:val="00F00595"/>
    <w:rsid w:val="00F00EA2"/>
    <w:rsid w:val="00F0226B"/>
    <w:rsid w:val="00F036B3"/>
    <w:rsid w:val="00F06311"/>
    <w:rsid w:val="00F0707F"/>
    <w:rsid w:val="00F22893"/>
    <w:rsid w:val="00F23792"/>
    <w:rsid w:val="00F25093"/>
    <w:rsid w:val="00F27719"/>
    <w:rsid w:val="00F277B1"/>
    <w:rsid w:val="00F30D44"/>
    <w:rsid w:val="00F36421"/>
    <w:rsid w:val="00F404FB"/>
    <w:rsid w:val="00F40FE4"/>
    <w:rsid w:val="00F43B82"/>
    <w:rsid w:val="00F54417"/>
    <w:rsid w:val="00F60C5F"/>
    <w:rsid w:val="00F626AF"/>
    <w:rsid w:val="00F64D9E"/>
    <w:rsid w:val="00F64F7B"/>
    <w:rsid w:val="00F70E37"/>
    <w:rsid w:val="00F72BC2"/>
    <w:rsid w:val="00F772A5"/>
    <w:rsid w:val="00F8420C"/>
    <w:rsid w:val="00F85476"/>
    <w:rsid w:val="00F85C79"/>
    <w:rsid w:val="00F90695"/>
    <w:rsid w:val="00F927EF"/>
    <w:rsid w:val="00F93D82"/>
    <w:rsid w:val="00F94C46"/>
    <w:rsid w:val="00F95D14"/>
    <w:rsid w:val="00FA02AA"/>
    <w:rsid w:val="00FA12E3"/>
    <w:rsid w:val="00FA2295"/>
    <w:rsid w:val="00FA3D89"/>
    <w:rsid w:val="00FA6B60"/>
    <w:rsid w:val="00FA7138"/>
    <w:rsid w:val="00FB4D03"/>
    <w:rsid w:val="00FB4F39"/>
    <w:rsid w:val="00FB7F95"/>
    <w:rsid w:val="00FC1473"/>
    <w:rsid w:val="00FC2FEB"/>
    <w:rsid w:val="00FC39A3"/>
    <w:rsid w:val="00FC3D36"/>
    <w:rsid w:val="00FC447B"/>
    <w:rsid w:val="00FC4701"/>
    <w:rsid w:val="00FC4D6D"/>
    <w:rsid w:val="00FC5ADD"/>
    <w:rsid w:val="00FC6861"/>
    <w:rsid w:val="00FD141C"/>
    <w:rsid w:val="00FD1C18"/>
    <w:rsid w:val="00FD2340"/>
    <w:rsid w:val="00FD54E8"/>
    <w:rsid w:val="00FD67F5"/>
    <w:rsid w:val="00FD6CA3"/>
    <w:rsid w:val="00FE14EA"/>
    <w:rsid w:val="00FE1C59"/>
    <w:rsid w:val="00FE50F8"/>
    <w:rsid w:val="00FE5817"/>
    <w:rsid w:val="00FE649C"/>
    <w:rsid w:val="00FF1304"/>
    <w:rsid w:val="00FF2C37"/>
    <w:rsid w:val="00FF3423"/>
    <w:rsid w:val="00FF4C67"/>
    <w:rsid w:val="00FF6C0E"/>
    <w:rsid w:val="00FF7CAC"/>
    <w:rsid w:val="0133272C"/>
    <w:rsid w:val="0176242F"/>
    <w:rsid w:val="0524151B"/>
    <w:rsid w:val="05B8C504"/>
    <w:rsid w:val="06C089CF"/>
    <w:rsid w:val="0849B39F"/>
    <w:rsid w:val="09327B14"/>
    <w:rsid w:val="09E6278F"/>
    <w:rsid w:val="0AA9E47A"/>
    <w:rsid w:val="0CAD189C"/>
    <w:rsid w:val="0D3EAE9B"/>
    <w:rsid w:val="0F0539DC"/>
    <w:rsid w:val="0FD0C9D5"/>
    <w:rsid w:val="0FD1F263"/>
    <w:rsid w:val="100356A6"/>
    <w:rsid w:val="12238810"/>
    <w:rsid w:val="12AD132D"/>
    <w:rsid w:val="1448386A"/>
    <w:rsid w:val="144F0745"/>
    <w:rsid w:val="1597B9ED"/>
    <w:rsid w:val="17C565A5"/>
    <w:rsid w:val="18BDA7A8"/>
    <w:rsid w:val="18ECCED4"/>
    <w:rsid w:val="1937B9A0"/>
    <w:rsid w:val="1C543B19"/>
    <w:rsid w:val="1D03F487"/>
    <w:rsid w:val="1F5BF5F9"/>
    <w:rsid w:val="20C2434A"/>
    <w:rsid w:val="220185AD"/>
    <w:rsid w:val="22DC7FBE"/>
    <w:rsid w:val="230B304B"/>
    <w:rsid w:val="2348750F"/>
    <w:rsid w:val="256F218D"/>
    <w:rsid w:val="2A1D88BA"/>
    <w:rsid w:val="2A7F0AF2"/>
    <w:rsid w:val="2DAB80EE"/>
    <w:rsid w:val="2E149554"/>
    <w:rsid w:val="2E2AEFD6"/>
    <w:rsid w:val="2ED73402"/>
    <w:rsid w:val="2F16F3C2"/>
    <w:rsid w:val="2F1F750D"/>
    <w:rsid w:val="2FA3E3E9"/>
    <w:rsid w:val="2FBB13D2"/>
    <w:rsid w:val="3007D97E"/>
    <w:rsid w:val="304236C8"/>
    <w:rsid w:val="3099DAC7"/>
    <w:rsid w:val="31DDE234"/>
    <w:rsid w:val="359CC8D5"/>
    <w:rsid w:val="372FFFFE"/>
    <w:rsid w:val="3799FA4F"/>
    <w:rsid w:val="37EE4B59"/>
    <w:rsid w:val="383105AC"/>
    <w:rsid w:val="3B072AE9"/>
    <w:rsid w:val="3B15AA2A"/>
    <w:rsid w:val="3B395FCB"/>
    <w:rsid w:val="3CAFEC89"/>
    <w:rsid w:val="3D4E5461"/>
    <w:rsid w:val="3F064EE7"/>
    <w:rsid w:val="40651A56"/>
    <w:rsid w:val="408108D1"/>
    <w:rsid w:val="4224E6ED"/>
    <w:rsid w:val="4252CCB0"/>
    <w:rsid w:val="42EF8642"/>
    <w:rsid w:val="430DCBD9"/>
    <w:rsid w:val="46283435"/>
    <w:rsid w:val="48EEE4B3"/>
    <w:rsid w:val="4AA1676C"/>
    <w:rsid w:val="4E0B7DD9"/>
    <w:rsid w:val="4E2CD5B2"/>
    <w:rsid w:val="4E60D4DF"/>
    <w:rsid w:val="4EDA3EB3"/>
    <w:rsid w:val="4EF76DBB"/>
    <w:rsid w:val="4F2AB49C"/>
    <w:rsid w:val="4F3CFAB9"/>
    <w:rsid w:val="4F6D578A"/>
    <w:rsid w:val="50CF0A2A"/>
    <w:rsid w:val="52945364"/>
    <w:rsid w:val="54FF79E1"/>
    <w:rsid w:val="557B985B"/>
    <w:rsid w:val="57A79531"/>
    <w:rsid w:val="582D9587"/>
    <w:rsid w:val="5A881FFA"/>
    <w:rsid w:val="5A9C6A15"/>
    <w:rsid w:val="5AFCBAFC"/>
    <w:rsid w:val="5DA0BA63"/>
    <w:rsid w:val="5E187B31"/>
    <w:rsid w:val="5E19456E"/>
    <w:rsid w:val="5EC78632"/>
    <w:rsid w:val="5F9DFA58"/>
    <w:rsid w:val="604AB334"/>
    <w:rsid w:val="637447F0"/>
    <w:rsid w:val="640E73FA"/>
    <w:rsid w:val="6491D114"/>
    <w:rsid w:val="64D4C7F9"/>
    <w:rsid w:val="66DEBDB1"/>
    <w:rsid w:val="684B9EDE"/>
    <w:rsid w:val="68867CE1"/>
    <w:rsid w:val="68B57343"/>
    <w:rsid w:val="692E71BB"/>
    <w:rsid w:val="6B167D07"/>
    <w:rsid w:val="6D482793"/>
    <w:rsid w:val="6D52BBB6"/>
    <w:rsid w:val="6F7F0328"/>
    <w:rsid w:val="705CC5C2"/>
    <w:rsid w:val="70609D86"/>
    <w:rsid w:val="70E17233"/>
    <w:rsid w:val="73367C08"/>
    <w:rsid w:val="7554492A"/>
    <w:rsid w:val="75E1C768"/>
    <w:rsid w:val="76604511"/>
    <w:rsid w:val="78226358"/>
    <w:rsid w:val="7B3B04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4:docId w14:val="4B46F171"/>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F143A"/>
    <w:pPr>
      <w:jc w:val="both"/>
    </w:pPr>
    <w:rPr>
      <w:sz w:val="20"/>
    </w:rPr>
  </w:style>
  <w:style w:type="paragraph" w:styleId="Nagwek1">
    <w:name w:val="heading 1"/>
    <w:basedOn w:val="Normalny"/>
    <w:next w:val="Normalny"/>
    <w:link w:val="Nagwek1Znak"/>
    <w:qFormat/>
    <w:rsid w:val="009A1908"/>
    <w:pPr>
      <w:spacing w:after="120" w:afterAutospacing="1" w:line="276" w:lineRule="auto"/>
      <w:outlineLvl w:val="0"/>
    </w:pPr>
    <w:rPr>
      <w:rFonts w:cstheme="majorHAnsi"/>
      <w:b/>
      <w:bCs/>
      <w:color w:val="C00000"/>
      <w:kern w:val="36"/>
      <w:sz w:val="28"/>
      <w:szCs w:val="28"/>
      <w:lang w:val="pl-PL" w:eastAsia="en-GB"/>
    </w:rPr>
  </w:style>
  <w:style w:type="paragraph" w:styleId="Nagwek2">
    <w:name w:val="heading 2"/>
    <w:basedOn w:val="Normalny"/>
    <w:link w:val="Nagwek2Znak"/>
    <w:qFormat/>
    <w:rsid w:val="00C5472E"/>
    <w:pPr>
      <w:keepNext/>
      <w:spacing w:before="120" w:after="100" w:afterAutospacing="1"/>
      <w:outlineLvl w:val="1"/>
    </w:pPr>
    <w:rPr>
      <w:rFonts w:cs="Times New Roman"/>
      <w:b/>
      <w:bCs/>
      <w:sz w:val="22"/>
      <w:szCs w:val="36"/>
      <w:lang w:eastAsia="en-GB"/>
    </w:rPr>
  </w:style>
  <w:style w:type="paragraph" w:styleId="Nagwek3">
    <w:name w:val="heading 3"/>
    <w:basedOn w:val="Normalny"/>
    <w:next w:val="Normalny"/>
    <w:link w:val="Nagwek3Znak"/>
    <w:unhideWhenUsed/>
    <w:qFormat/>
    <w:rsid w:val="00C5472E"/>
    <w:pPr>
      <w:numPr>
        <w:ilvl w:val="2"/>
        <w:numId w:val="1"/>
      </w:numPr>
      <w:spacing w:before="40"/>
      <w:outlineLvl w:val="2"/>
    </w:pPr>
    <w:rPr>
      <w:rFonts w:eastAsiaTheme="majorEastAsia" w:cstheme="majorBidi"/>
    </w:rPr>
  </w:style>
  <w:style w:type="paragraph" w:styleId="Nagwek4">
    <w:name w:val="heading 4"/>
    <w:basedOn w:val="Normalny"/>
    <w:next w:val="Normalny"/>
    <w:link w:val="Nagwek4Znak"/>
    <w:unhideWhenUsed/>
    <w:qFormat/>
    <w:rsid w:val="00632371"/>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nhideWhenUsed/>
    <w:qFormat/>
    <w:rsid w:val="00632371"/>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nhideWhenUsed/>
    <w:qFormat/>
    <w:rsid w:val="00632371"/>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nhideWhenUsed/>
    <w:qFormat/>
    <w:rsid w:val="00632371"/>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nhideWhenUsed/>
    <w:qFormat/>
    <w:rsid w:val="006323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6323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A1908"/>
    <w:rPr>
      <w:rFonts w:cstheme="majorHAnsi"/>
      <w:b/>
      <w:bCs/>
      <w:color w:val="C00000"/>
      <w:kern w:val="36"/>
      <w:sz w:val="28"/>
      <w:szCs w:val="28"/>
      <w:lang w:val="pl-PL" w:eastAsia="en-GB"/>
    </w:rPr>
  </w:style>
  <w:style w:type="character" w:customStyle="1" w:styleId="Nagwek2Znak">
    <w:name w:val="Nagłówek 2 Znak"/>
    <w:basedOn w:val="Domylnaczcionkaakapitu"/>
    <w:link w:val="Nagwek2"/>
    <w:rsid w:val="00C5472E"/>
    <w:rPr>
      <w:rFonts w:cs="Times New Roman"/>
      <w:b/>
      <w:bCs/>
      <w:sz w:val="22"/>
      <w:szCs w:val="36"/>
      <w:lang w:eastAsia="en-GB"/>
    </w:rPr>
  </w:style>
  <w:style w:type="character" w:customStyle="1" w:styleId="Nagwek3Znak">
    <w:name w:val="Nagłówek 3 Znak"/>
    <w:basedOn w:val="Domylnaczcionkaakapitu"/>
    <w:link w:val="Nagwek3"/>
    <w:rsid w:val="00C5472E"/>
    <w:rPr>
      <w:rFonts w:eastAsiaTheme="majorEastAsia" w:cstheme="majorBidi"/>
      <w:sz w:val="20"/>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nhideWhenUsed/>
    <w:rsid w:val="004F7003"/>
    <w:pPr>
      <w:tabs>
        <w:tab w:val="center" w:pos="4513"/>
        <w:tab w:val="right" w:pos="9026"/>
      </w:tabs>
    </w:pPr>
  </w:style>
  <w:style w:type="character" w:customStyle="1" w:styleId="NagwekZnak">
    <w:name w:val="Nagłówek Znak"/>
    <w:basedOn w:val="Domylnaczcionkaakapitu"/>
    <w:link w:val="Nagwek"/>
    <w:rsid w:val="004F7003"/>
  </w:style>
  <w:style w:type="paragraph" w:styleId="Stopka">
    <w:name w:val="footer"/>
    <w:basedOn w:val="Normalny"/>
    <w:link w:val="StopkaZnak"/>
    <w:unhideWhenUsed/>
    <w:rsid w:val="004F7003"/>
    <w:pPr>
      <w:tabs>
        <w:tab w:val="center" w:pos="4513"/>
        <w:tab w:val="right" w:pos="9026"/>
      </w:tabs>
    </w:pPr>
  </w:style>
  <w:style w:type="character" w:customStyle="1" w:styleId="StopkaZnak">
    <w:name w:val="Stopka Znak"/>
    <w:basedOn w:val="Domylnaczcionkaakapitu"/>
    <w:link w:val="Stopka"/>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57A1F"/>
    <w:rPr>
      <w:sz w:val="16"/>
      <w:szCs w:val="16"/>
    </w:rPr>
  </w:style>
  <w:style w:type="paragraph" w:styleId="Tekstkomentarza">
    <w:name w:val="annotation text"/>
    <w:basedOn w:val="Normalny"/>
    <w:link w:val="TekstkomentarzaZnak"/>
    <w:uiPriority w:val="99"/>
    <w:unhideWhenUsed/>
    <w:rsid w:val="00857A1F"/>
    <w:rPr>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basedOn w:val="Normalny"/>
    <w:uiPriority w:val="34"/>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151DD"/>
    <w:pPr>
      <w:keepNext/>
      <w:keepLines/>
      <w:spacing w:before="24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eastAsia="pl-PL"/>
    </w:r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line="259" w:lineRule="auto"/>
      <w:ind w:left="660"/>
    </w:pPr>
    <w:rPr>
      <w:rFonts w:eastAsiaTheme="minorEastAsia"/>
      <w:sz w:val="22"/>
      <w:szCs w:val="22"/>
      <w:lang w:val="pl-PL" w:eastAsia="pl-PL"/>
    </w:rPr>
  </w:style>
  <w:style w:type="paragraph" w:styleId="Spistreci5">
    <w:name w:val="toc 5"/>
    <w:basedOn w:val="Normalny"/>
    <w:next w:val="Normalny"/>
    <w:autoRedefine/>
    <w:uiPriority w:val="39"/>
    <w:unhideWhenUsed/>
    <w:rsid w:val="00265992"/>
    <w:pPr>
      <w:spacing w:after="100" w:line="259" w:lineRule="auto"/>
      <w:ind w:left="880"/>
    </w:pPr>
    <w:rPr>
      <w:rFonts w:eastAsiaTheme="minorEastAsia"/>
      <w:sz w:val="22"/>
      <w:szCs w:val="22"/>
      <w:lang w:val="pl-PL" w:eastAsia="pl-PL"/>
    </w:rPr>
  </w:style>
  <w:style w:type="paragraph" w:styleId="Spistreci6">
    <w:name w:val="toc 6"/>
    <w:basedOn w:val="Normalny"/>
    <w:next w:val="Normalny"/>
    <w:autoRedefine/>
    <w:uiPriority w:val="39"/>
    <w:unhideWhenUsed/>
    <w:rsid w:val="00265992"/>
    <w:pPr>
      <w:spacing w:after="100" w:line="259" w:lineRule="auto"/>
      <w:ind w:left="1100"/>
    </w:pPr>
    <w:rPr>
      <w:rFonts w:eastAsiaTheme="minorEastAsia"/>
      <w:sz w:val="22"/>
      <w:szCs w:val="22"/>
      <w:lang w:val="pl-PL" w:eastAsia="pl-PL"/>
    </w:rPr>
  </w:style>
  <w:style w:type="paragraph" w:styleId="Spistreci7">
    <w:name w:val="toc 7"/>
    <w:basedOn w:val="Normalny"/>
    <w:next w:val="Normalny"/>
    <w:autoRedefine/>
    <w:uiPriority w:val="39"/>
    <w:unhideWhenUsed/>
    <w:rsid w:val="00265992"/>
    <w:pPr>
      <w:spacing w:after="100" w:line="259" w:lineRule="auto"/>
      <w:ind w:left="1320"/>
    </w:pPr>
    <w:rPr>
      <w:rFonts w:eastAsiaTheme="minorEastAsia"/>
      <w:sz w:val="22"/>
      <w:szCs w:val="22"/>
      <w:lang w:val="pl-PL" w:eastAsia="pl-PL"/>
    </w:rPr>
  </w:style>
  <w:style w:type="paragraph" w:styleId="Spistreci8">
    <w:name w:val="toc 8"/>
    <w:basedOn w:val="Normalny"/>
    <w:next w:val="Normalny"/>
    <w:autoRedefine/>
    <w:uiPriority w:val="39"/>
    <w:unhideWhenUsed/>
    <w:rsid w:val="00265992"/>
    <w:pPr>
      <w:spacing w:after="100" w:line="259" w:lineRule="auto"/>
      <w:ind w:left="1540"/>
    </w:pPr>
    <w:rPr>
      <w:rFonts w:eastAsiaTheme="minorEastAsia"/>
      <w:sz w:val="22"/>
      <w:szCs w:val="22"/>
      <w:lang w:val="pl-PL" w:eastAsia="pl-PL"/>
    </w:rPr>
  </w:style>
  <w:style w:type="paragraph" w:styleId="Spistreci9">
    <w:name w:val="toc 9"/>
    <w:basedOn w:val="Normalny"/>
    <w:next w:val="Normalny"/>
    <w:autoRedefine/>
    <w:uiPriority w:val="39"/>
    <w:unhideWhenUsed/>
    <w:rsid w:val="00265992"/>
    <w:pPr>
      <w:spacing w:after="100" w:line="259" w:lineRule="auto"/>
      <w:ind w:left="1760"/>
    </w:pPr>
    <w:rPr>
      <w:rFonts w:eastAsiaTheme="minorEastAsia"/>
      <w:sz w:val="22"/>
      <w:szCs w:val="22"/>
      <w:lang w:val="pl-PL"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styleId="Siatkatabelijasna">
    <w:name w:val="Grid Table Light"/>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rsid w:val="00632371"/>
    <w:rPr>
      <w:rFonts w:asciiTheme="majorHAnsi" w:eastAsiaTheme="majorEastAsia" w:hAnsiTheme="majorHAnsi" w:cstheme="majorBidi"/>
      <w:i/>
      <w:iCs/>
      <w:color w:val="2F5496" w:themeColor="accent1" w:themeShade="BF"/>
      <w:sz w:val="20"/>
    </w:rPr>
  </w:style>
  <w:style w:type="character" w:customStyle="1" w:styleId="Nagwek5Znak">
    <w:name w:val="Nagłówek 5 Znak"/>
    <w:basedOn w:val="Domylnaczcionkaakapitu"/>
    <w:link w:val="Nagwek5"/>
    <w:rsid w:val="00632371"/>
    <w:rPr>
      <w:rFonts w:asciiTheme="majorHAnsi" w:eastAsiaTheme="majorEastAsia" w:hAnsiTheme="majorHAnsi" w:cstheme="majorBidi"/>
      <w:color w:val="2F5496" w:themeColor="accent1" w:themeShade="BF"/>
      <w:sz w:val="20"/>
    </w:rPr>
  </w:style>
  <w:style w:type="character" w:customStyle="1" w:styleId="Nagwek6Znak">
    <w:name w:val="Nagłówek 6 Znak"/>
    <w:basedOn w:val="Domylnaczcionkaakapitu"/>
    <w:link w:val="Nagwek6"/>
    <w:rsid w:val="00632371"/>
    <w:rPr>
      <w:rFonts w:asciiTheme="majorHAnsi" w:eastAsiaTheme="majorEastAsia" w:hAnsiTheme="majorHAnsi" w:cstheme="majorBidi"/>
      <w:color w:val="1F3763" w:themeColor="accent1" w:themeShade="7F"/>
      <w:sz w:val="20"/>
    </w:rPr>
  </w:style>
  <w:style w:type="character" w:customStyle="1" w:styleId="Nagwek7Znak">
    <w:name w:val="Nagłówek 7 Znak"/>
    <w:basedOn w:val="Domylnaczcionkaakapitu"/>
    <w:link w:val="Nagwek7"/>
    <w:rsid w:val="00632371"/>
    <w:rPr>
      <w:rFonts w:asciiTheme="majorHAnsi" w:eastAsiaTheme="majorEastAsia" w:hAnsiTheme="majorHAnsi" w:cstheme="majorBidi"/>
      <w:i/>
      <w:iCs/>
      <w:color w:val="1F3763" w:themeColor="accent1" w:themeShade="7F"/>
      <w:sz w:val="20"/>
    </w:rPr>
  </w:style>
  <w:style w:type="character" w:customStyle="1" w:styleId="Nagwek8Znak">
    <w:name w:val="Nagłówek 8 Znak"/>
    <w:basedOn w:val="Domylnaczcionkaakapitu"/>
    <w:link w:val="Nagwek8"/>
    <w:rsid w:val="0063237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632371"/>
    <w:rPr>
      <w:rFonts w:asciiTheme="majorHAnsi" w:eastAsiaTheme="majorEastAsia" w:hAnsiTheme="majorHAnsi" w:cstheme="majorBidi"/>
      <w:i/>
      <w:iCs/>
      <w:color w:val="272727" w:themeColor="text1" w:themeTint="D8"/>
      <w:sz w:val="21"/>
      <w:szCs w:val="21"/>
    </w:rPr>
  </w:style>
  <w:style w:type="paragraph" w:styleId="Zwykytekst">
    <w:name w:val="Plain Text"/>
    <w:basedOn w:val="Normalny"/>
    <w:link w:val="ZwykytekstZnak"/>
    <w:uiPriority w:val="99"/>
    <w:semiHidden/>
    <w:unhideWhenUsed/>
    <w:rsid w:val="00417205"/>
    <w:rPr>
      <w:rFonts w:ascii="Calibri" w:hAnsi="Calibri"/>
      <w:sz w:val="22"/>
      <w:szCs w:val="21"/>
      <w:lang w:val="pl-PL"/>
    </w:rPr>
  </w:style>
  <w:style w:type="character" w:customStyle="1" w:styleId="ZwykytekstZnak">
    <w:name w:val="Zwykły tekst Znak"/>
    <w:basedOn w:val="Domylnaczcionkaakapitu"/>
    <w:link w:val="Zwykytekst"/>
    <w:uiPriority w:val="99"/>
    <w:semiHidden/>
    <w:rsid w:val="00417205"/>
    <w:rPr>
      <w:rFonts w:ascii="Calibri" w:hAnsi="Calibri"/>
      <w:sz w:val="22"/>
      <w:szCs w:val="21"/>
      <w:lang w:val="pl-PL"/>
    </w:rPr>
  </w:style>
  <w:style w:type="paragraph" w:styleId="Tekstprzypisukocowego">
    <w:name w:val="endnote text"/>
    <w:basedOn w:val="Normalny"/>
    <w:link w:val="TekstprzypisukocowegoZnak"/>
    <w:uiPriority w:val="99"/>
    <w:semiHidden/>
    <w:unhideWhenUsed/>
    <w:rsid w:val="00565E48"/>
    <w:rPr>
      <w:szCs w:val="20"/>
    </w:rPr>
  </w:style>
  <w:style w:type="character" w:customStyle="1" w:styleId="TekstprzypisukocowegoZnak">
    <w:name w:val="Tekst przypisu końcowego Znak"/>
    <w:basedOn w:val="Domylnaczcionkaakapitu"/>
    <w:link w:val="Tekstprzypisukocowego"/>
    <w:uiPriority w:val="99"/>
    <w:semiHidden/>
    <w:rsid w:val="00565E48"/>
    <w:rPr>
      <w:sz w:val="20"/>
      <w:szCs w:val="20"/>
    </w:rPr>
  </w:style>
  <w:style w:type="character" w:styleId="Odwoanieprzypisukocowego">
    <w:name w:val="endnote reference"/>
    <w:basedOn w:val="Domylnaczcionkaakapitu"/>
    <w:uiPriority w:val="99"/>
    <w:semiHidden/>
    <w:unhideWhenUsed/>
    <w:rsid w:val="00565E48"/>
    <w:rPr>
      <w:vertAlign w:val="superscript"/>
    </w:rPr>
  </w:style>
  <w:style w:type="character" w:customStyle="1" w:styleId="Nierozpoznanawzmianka2">
    <w:name w:val="Nierozpoznana wzmianka2"/>
    <w:basedOn w:val="Domylnaczcionkaakapitu"/>
    <w:uiPriority w:val="99"/>
    <w:semiHidden/>
    <w:unhideWhenUsed/>
    <w:rsid w:val="00C5107F"/>
    <w:rPr>
      <w:color w:val="605E5C"/>
      <w:shd w:val="clear" w:color="auto" w:fill="E1DFDD"/>
    </w:rPr>
  </w:style>
  <w:style w:type="table" w:customStyle="1" w:styleId="Siatkatabelijasna1">
    <w:name w:val="Siatka tabeli — jasna1"/>
    <w:basedOn w:val="Standardowy"/>
    <w:uiPriority w:val="40"/>
    <w:rsid w:val="00A45EA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Tekstzastpczy">
    <w:name w:val="Placeholder Text"/>
    <w:basedOn w:val="Domylnaczcionkaakapitu"/>
    <w:uiPriority w:val="99"/>
    <w:semiHidden/>
    <w:rsid w:val="0002459C"/>
    <w:rPr>
      <w:color w:val="808080"/>
    </w:rPr>
  </w:style>
  <w:style w:type="paragraph" w:customStyle="1" w:styleId="Normalny1">
    <w:name w:val="Normalny1"/>
    <w:rsid w:val="003313E8"/>
    <w:pPr>
      <w:suppressAutoHyphens/>
      <w:autoSpaceDN w:val="0"/>
      <w:spacing w:before="120" w:line="276" w:lineRule="auto"/>
      <w:jc w:val="both"/>
      <w:textAlignment w:val="baseline"/>
    </w:pPr>
    <w:rPr>
      <w:rFonts w:ascii="Calibri" w:eastAsia="Times New Roman" w:hAnsi="Calibri" w:cs="Times New Roman"/>
      <w:sz w:val="20"/>
      <w:lang w:val="pl-PL"/>
    </w:rPr>
  </w:style>
  <w:style w:type="character" w:customStyle="1" w:styleId="Domylnaczcionkaakapitu1">
    <w:name w:val="Domyślna czcionka akapitu1"/>
    <w:rsid w:val="003313E8"/>
  </w:style>
  <w:style w:type="paragraph" w:styleId="Bezodstpw">
    <w:name w:val="No Spacing"/>
    <w:uiPriority w:val="1"/>
    <w:qFormat/>
    <w:rsid w:val="00345038"/>
  </w:style>
  <w:style w:type="numbering" w:customStyle="1" w:styleId="Bezlisty1">
    <w:name w:val="Bez listy1"/>
    <w:next w:val="Bezlisty"/>
    <w:uiPriority w:val="99"/>
    <w:semiHidden/>
    <w:rsid w:val="003A53E5"/>
  </w:style>
  <w:style w:type="character" w:styleId="Numerstrony">
    <w:name w:val="page number"/>
    <w:basedOn w:val="Domylnaczcionkaakapitu"/>
    <w:rsid w:val="003A53E5"/>
  </w:style>
  <w:style w:type="character" w:customStyle="1" w:styleId="Mj12">
    <w:name w:val="Mój 12"/>
    <w:rsid w:val="003A53E5"/>
    <w:rPr>
      <w:rFonts w:ascii="Times New Roman" w:hAnsi="Times New Roman" w:cs="Times New Roman"/>
      <w:i/>
      <w:iCs/>
      <w:sz w:val="24"/>
      <w:szCs w:val="24"/>
    </w:rPr>
  </w:style>
  <w:style w:type="paragraph" w:styleId="Tekstpodstawowy">
    <w:name w:val="Body Text"/>
    <w:basedOn w:val="Normalny"/>
    <w:link w:val="TekstpodstawowyZnak"/>
    <w:rsid w:val="003A53E5"/>
    <w:rPr>
      <w:rFonts w:ascii="Arial" w:eastAsia="Calibri" w:hAnsi="Arial" w:cs="Times New Roman"/>
      <w:sz w:val="24"/>
      <w:szCs w:val="20"/>
      <w:lang w:val="pl-PL" w:eastAsia="pl-PL"/>
    </w:rPr>
  </w:style>
  <w:style w:type="character" w:customStyle="1" w:styleId="TekstpodstawowyZnak">
    <w:name w:val="Tekst podstawowy Znak"/>
    <w:basedOn w:val="Domylnaczcionkaakapitu"/>
    <w:link w:val="Tekstpodstawowy"/>
    <w:rsid w:val="003A53E5"/>
    <w:rPr>
      <w:rFonts w:ascii="Arial" w:eastAsia="Calibri" w:hAnsi="Arial" w:cs="Times New Roman"/>
      <w:szCs w:val="20"/>
      <w:lang w:val="pl-PL" w:eastAsia="pl-PL"/>
    </w:rPr>
  </w:style>
  <w:style w:type="paragraph" w:customStyle="1" w:styleId="Akapitzlist1">
    <w:name w:val="Akapit z listą1"/>
    <w:basedOn w:val="Normalny"/>
    <w:rsid w:val="003A53E5"/>
    <w:pPr>
      <w:ind w:left="720"/>
      <w:contextualSpacing/>
    </w:pPr>
    <w:rPr>
      <w:rFonts w:ascii="Times New Roman" w:eastAsia="Calibri" w:hAnsi="Times New Roman" w:cs="Times New Roman"/>
      <w:sz w:val="24"/>
      <w:lang w:val="pl-PL" w:eastAsia="pl-PL"/>
    </w:rPr>
  </w:style>
  <w:style w:type="paragraph" w:styleId="Tekstprzypisudolnego">
    <w:name w:val="footnote text"/>
    <w:basedOn w:val="Normalny"/>
    <w:link w:val="TekstprzypisudolnegoZnak"/>
    <w:semiHidden/>
    <w:rsid w:val="003A53E5"/>
    <w:rPr>
      <w:rFonts w:ascii="Times New Roman" w:eastAsia="Calibri" w:hAnsi="Times New Roman" w:cs="Times New Roman"/>
      <w:szCs w:val="20"/>
      <w:lang w:val="pl-PL" w:eastAsia="pl-PL"/>
    </w:rPr>
  </w:style>
  <w:style w:type="character" w:customStyle="1" w:styleId="TekstprzypisudolnegoZnak">
    <w:name w:val="Tekst przypisu dolnego Znak"/>
    <w:basedOn w:val="Domylnaczcionkaakapitu"/>
    <w:link w:val="Tekstprzypisudolnego"/>
    <w:semiHidden/>
    <w:rsid w:val="003A53E5"/>
    <w:rPr>
      <w:rFonts w:ascii="Times New Roman" w:eastAsia="Calibri" w:hAnsi="Times New Roman" w:cs="Times New Roman"/>
      <w:sz w:val="20"/>
      <w:szCs w:val="20"/>
      <w:lang w:val="pl-PL" w:eastAsia="pl-PL"/>
    </w:rPr>
  </w:style>
  <w:style w:type="character" w:styleId="Pogrubienie">
    <w:name w:val="Strong"/>
    <w:qFormat/>
    <w:rsid w:val="003A53E5"/>
    <w:rPr>
      <w:rFonts w:cs="Times New Roman"/>
      <w:b/>
      <w:bCs/>
    </w:rPr>
  </w:style>
  <w:style w:type="paragraph" w:styleId="Tekstpodstawowywcity2">
    <w:name w:val="Body Text Indent 2"/>
    <w:basedOn w:val="Normalny"/>
    <w:link w:val="Tekstpodstawowywcity2Znak"/>
    <w:rsid w:val="003A53E5"/>
    <w:pPr>
      <w:spacing w:after="120" w:line="480" w:lineRule="auto"/>
      <w:ind w:left="283"/>
    </w:pPr>
    <w:rPr>
      <w:rFonts w:ascii="Times New Roman" w:eastAsia="Calibri" w:hAnsi="Times New Roman" w:cs="Times New Roman"/>
      <w:sz w:val="24"/>
      <w:lang w:val="pl-PL" w:eastAsia="pl-PL"/>
    </w:rPr>
  </w:style>
  <w:style w:type="character" w:customStyle="1" w:styleId="Tekstpodstawowywcity2Znak">
    <w:name w:val="Tekst podstawowy wcięty 2 Znak"/>
    <w:basedOn w:val="Domylnaczcionkaakapitu"/>
    <w:link w:val="Tekstpodstawowywcity2"/>
    <w:rsid w:val="003A53E5"/>
    <w:rPr>
      <w:rFonts w:ascii="Times New Roman" w:eastAsia="Calibri" w:hAnsi="Times New Roman" w:cs="Times New Roman"/>
      <w:lang w:val="pl-PL" w:eastAsia="pl-PL"/>
    </w:rPr>
  </w:style>
  <w:style w:type="paragraph" w:styleId="Legenda">
    <w:name w:val="caption"/>
    <w:basedOn w:val="Normalny"/>
    <w:next w:val="Normalny"/>
    <w:qFormat/>
    <w:rsid w:val="003A53E5"/>
    <w:pPr>
      <w:spacing w:before="120" w:after="120"/>
    </w:pPr>
    <w:rPr>
      <w:rFonts w:ascii="Times New Roman" w:eastAsia="Times New Roman" w:hAnsi="Times New Roman" w:cs="Times New Roman"/>
      <w:b/>
      <w:sz w:val="24"/>
      <w:szCs w:val="20"/>
      <w:lang w:val="pl-PL" w:eastAsia="pl-PL"/>
    </w:rPr>
  </w:style>
  <w:style w:type="paragraph" w:styleId="HTML-wstpniesformatowany">
    <w:name w:val="HTML Preformatted"/>
    <w:basedOn w:val="Normalny"/>
    <w:link w:val="HTML-wstpniesformatowanyZnak"/>
    <w:rsid w:val="003A5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val="pl-PL" w:eastAsia="pl-PL"/>
    </w:rPr>
  </w:style>
  <w:style w:type="character" w:customStyle="1" w:styleId="HTML-wstpniesformatowanyZnak">
    <w:name w:val="HTML - wstępnie sformatowany Znak"/>
    <w:basedOn w:val="Domylnaczcionkaakapitu"/>
    <w:link w:val="HTML-wstpniesformatowany"/>
    <w:rsid w:val="003A53E5"/>
    <w:rPr>
      <w:rFonts w:ascii="Courier New" w:eastAsia="Times New Roman" w:hAnsi="Courier New" w:cs="Courier New"/>
      <w:sz w:val="20"/>
      <w:szCs w:val="20"/>
      <w:lang w:val="pl-PL" w:eastAsia="pl-PL"/>
    </w:rPr>
  </w:style>
  <w:style w:type="paragraph" w:styleId="Lista">
    <w:name w:val="List"/>
    <w:basedOn w:val="Normalny"/>
    <w:rsid w:val="003A53E5"/>
    <w:pPr>
      <w:ind w:left="283" w:hanging="283"/>
      <w:contextualSpacing/>
    </w:pPr>
    <w:rPr>
      <w:rFonts w:ascii="Times New Roman" w:eastAsia="Times New Roman" w:hAnsi="Times New Roman" w:cs="Times New Roman"/>
      <w:sz w:val="24"/>
      <w:lang w:val="nl-NL" w:eastAsia="nl-NL"/>
    </w:rPr>
  </w:style>
  <w:style w:type="paragraph" w:styleId="Lista2">
    <w:name w:val="List 2"/>
    <w:basedOn w:val="Normalny"/>
    <w:rsid w:val="003A53E5"/>
    <w:pPr>
      <w:ind w:left="566" w:hanging="283"/>
      <w:contextualSpacing/>
    </w:pPr>
    <w:rPr>
      <w:rFonts w:ascii="Times New Roman" w:eastAsia="Times New Roman" w:hAnsi="Times New Roman" w:cs="Times New Roman"/>
      <w:sz w:val="24"/>
      <w:lang w:val="nl-NL" w:eastAsia="nl-NL"/>
    </w:rPr>
  </w:style>
  <w:style w:type="paragraph" w:styleId="Lista3">
    <w:name w:val="List 3"/>
    <w:basedOn w:val="Normalny"/>
    <w:rsid w:val="003A53E5"/>
    <w:pPr>
      <w:ind w:left="849" w:hanging="283"/>
      <w:contextualSpacing/>
    </w:pPr>
    <w:rPr>
      <w:rFonts w:ascii="Times New Roman" w:eastAsia="Times New Roman" w:hAnsi="Times New Roman" w:cs="Times New Roman"/>
      <w:sz w:val="24"/>
      <w:lang w:val="nl-NL" w:eastAsia="nl-NL"/>
    </w:rPr>
  </w:style>
  <w:style w:type="paragraph" w:styleId="Listapunktowana">
    <w:name w:val="List Bullet"/>
    <w:basedOn w:val="Normalny"/>
    <w:rsid w:val="003A53E5"/>
    <w:pPr>
      <w:numPr>
        <w:numId w:val="4"/>
      </w:numPr>
      <w:contextualSpacing/>
    </w:pPr>
    <w:rPr>
      <w:rFonts w:ascii="Times New Roman" w:eastAsia="Times New Roman" w:hAnsi="Times New Roman" w:cs="Times New Roman"/>
      <w:sz w:val="24"/>
      <w:lang w:val="nl-NL" w:eastAsia="nl-NL"/>
    </w:rPr>
  </w:style>
  <w:style w:type="paragraph" w:styleId="Listapunktowana2">
    <w:name w:val="List Bullet 2"/>
    <w:basedOn w:val="Normalny"/>
    <w:rsid w:val="003A53E5"/>
    <w:pPr>
      <w:numPr>
        <w:numId w:val="5"/>
      </w:numPr>
      <w:contextualSpacing/>
    </w:pPr>
    <w:rPr>
      <w:rFonts w:ascii="Times New Roman" w:eastAsia="Times New Roman" w:hAnsi="Times New Roman" w:cs="Times New Roman"/>
      <w:sz w:val="24"/>
      <w:lang w:val="nl-NL" w:eastAsia="nl-NL"/>
    </w:rPr>
  </w:style>
  <w:style w:type="paragraph" w:styleId="Lista-kontynuacja">
    <w:name w:val="List Continue"/>
    <w:basedOn w:val="Normalny"/>
    <w:rsid w:val="003A53E5"/>
    <w:pPr>
      <w:spacing w:after="120"/>
      <w:ind w:left="283"/>
      <w:contextualSpacing/>
    </w:pPr>
    <w:rPr>
      <w:rFonts w:ascii="Times New Roman" w:eastAsia="Times New Roman" w:hAnsi="Times New Roman" w:cs="Times New Roman"/>
      <w:sz w:val="24"/>
      <w:lang w:val="nl-NL" w:eastAsia="nl-NL"/>
    </w:rPr>
  </w:style>
  <w:style w:type="paragraph" w:styleId="Tekstpodstawowywcity">
    <w:name w:val="Body Text Indent"/>
    <w:basedOn w:val="Normalny"/>
    <w:link w:val="TekstpodstawowywcityZnak"/>
    <w:rsid w:val="003A53E5"/>
    <w:pPr>
      <w:spacing w:after="120"/>
      <w:ind w:left="283"/>
    </w:pPr>
    <w:rPr>
      <w:rFonts w:ascii="Times New Roman" w:eastAsia="Times New Roman" w:hAnsi="Times New Roman" w:cs="Times New Roman"/>
      <w:sz w:val="24"/>
      <w:lang w:val="nl-NL" w:eastAsia="nl-NL"/>
    </w:rPr>
  </w:style>
  <w:style w:type="character" w:customStyle="1" w:styleId="TekstpodstawowywcityZnak">
    <w:name w:val="Tekst podstawowy wcięty Znak"/>
    <w:basedOn w:val="Domylnaczcionkaakapitu"/>
    <w:link w:val="Tekstpodstawowywcity"/>
    <w:rsid w:val="003A53E5"/>
    <w:rPr>
      <w:rFonts w:ascii="Times New Roman" w:eastAsia="Times New Roman" w:hAnsi="Times New Roman" w:cs="Times New Roman"/>
      <w:lang w:val="nl-NL" w:eastAsia="nl-NL"/>
    </w:rPr>
  </w:style>
  <w:style w:type="paragraph" w:styleId="Tekstpodstawowyzwciciem">
    <w:name w:val="Body Text First Indent"/>
    <w:basedOn w:val="Tekstpodstawowy"/>
    <w:link w:val="TekstpodstawowyzwciciemZnak"/>
    <w:rsid w:val="003A53E5"/>
    <w:pPr>
      <w:spacing w:after="120"/>
      <w:ind w:firstLine="210"/>
      <w:jc w:val="left"/>
    </w:pPr>
    <w:rPr>
      <w:rFonts w:ascii="Times New Roman" w:eastAsia="Times New Roman" w:hAnsi="Times New Roman"/>
      <w:szCs w:val="24"/>
      <w:lang w:val="nl-NL" w:eastAsia="nl-NL"/>
    </w:rPr>
  </w:style>
  <w:style w:type="character" w:customStyle="1" w:styleId="TekstpodstawowyzwciciemZnak">
    <w:name w:val="Tekst podstawowy z wcięciem Znak"/>
    <w:basedOn w:val="TekstpodstawowyZnak"/>
    <w:link w:val="Tekstpodstawowyzwciciem"/>
    <w:rsid w:val="003A53E5"/>
    <w:rPr>
      <w:rFonts w:ascii="Times New Roman" w:eastAsia="Times New Roman" w:hAnsi="Times New Roman" w:cs="Times New Roman"/>
      <w:szCs w:val="20"/>
      <w:lang w:val="nl-NL" w:eastAsia="nl-NL"/>
    </w:rPr>
  </w:style>
  <w:style w:type="paragraph" w:styleId="Tekstpodstawowyzwciciem2">
    <w:name w:val="Body Text First Indent 2"/>
    <w:basedOn w:val="Tekstpodstawowywcity"/>
    <w:link w:val="Tekstpodstawowyzwciciem2Znak"/>
    <w:rsid w:val="003A53E5"/>
    <w:pPr>
      <w:ind w:firstLine="210"/>
    </w:pPr>
  </w:style>
  <w:style w:type="character" w:customStyle="1" w:styleId="Tekstpodstawowyzwciciem2Znak">
    <w:name w:val="Tekst podstawowy z wcięciem 2 Znak"/>
    <w:basedOn w:val="TekstpodstawowywcityZnak"/>
    <w:link w:val="Tekstpodstawowyzwciciem2"/>
    <w:rsid w:val="003A53E5"/>
    <w:rPr>
      <w:rFonts w:ascii="Times New Roman" w:eastAsia="Times New Roman" w:hAnsi="Times New Roman" w:cs="Times New Roman"/>
      <w:lang w:val="nl-NL" w:eastAsia="nl-NL"/>
    </w:rPr>
  </w:style>
  <w:style w:type="character" w:styleId="Odwoanieprzypisudolnego">
    <w:name w:val="footnote reference"/>
    <w:basedOn w:val="Domylnaczcionkaakapitu"/>
    <w:uiPriority w:val="99"/>
    <w:semiHidden/>
    <w:unhideWhenUsed/>
    <w:rsid w:val="006D1E68"/>
    <w:rPr>
      <w:vertAlign w:val="superscript"/>
    </w:rPr>
  </w:style>
  <w:style w:type="character" w:customStyle="1" w:styleId="Domylnaczcionkaakapitu10000000">
    <w:name w:val="Domyślna czcionka akapitu10000000"/>
    <w:rsid w:val="3099DAC7"/>
  </w:style>
  <w:style w:type="character" w:customStyle="1" w:styleId="contextualspellingandgrammarerror">
    <w:name w:val="contextualspellingandgrammarerror"/>
    <w:basedOn w:val="Domylnaczcionkaakapitu"/>
    <w:rsid w:val="00BA048C"/>
  </w:style>
  <w:style w:type="character" w:customStyle="1" w:styleId="normaltextrun">
    <w:name w:val="normaltextrun"/>
    <w:basedOn w:val="Domylnaczcionkaakapitu"/>
    <w:rsid w:val="00BA048C"/>
  </w:style>
  <w:style w:type="character" w:customStyle="1" w:styleId="spellingerror">
    <w:name w:val="spellingerror"/>
    <w:basedOn w:val="Domylnaczcionkaakapitu"/>
    <w:rsid w:val="00BA048C"/>
  </w:style>
  <w:style w:type="character" w:customStyle="1" w:styleId="eop">
    <w:name w:val="eop"/>
    <w:basedOn w:val="Domylnaczcionkaakapitu"/>
    <w:rsid w:val="00D93F19"/>
  </w:style>
  <w:style w:type="paragraph" w:customStyle="1" w:styleId="paragraph">
    <w:name w:val="paragraph"/>
    <w:basedOn w:val="Normalny"/>
    <w:rsid w:val="000F6937"/>
    <w:pPr>
      <w:spacing w:before="100" w:beforeAutospacing="1" w:after="100" w:afterAutospacing="1"/>
      <w:jc w:val="left"/>
    </w:pPr>
    <w:rPr>
      <w:rFonts w:ascii="Times New Roman" w:eastAsia="Times New Roman" w:hAnsi="Times New Roman" w:cs="Times New Roman"/>
      <w:sz w:val="24"/>
      <w:lang w:val="pl-PL" w:eastAsia="pl-PL"/>
    </w:rPr>
  </w:style>
  <w:style w:type="character" w:customStyle="1" w:styleId="tabchar">
    <w:name w:val="tabchar"/>
    <w:basedOn w:val="Domylnaczcionkaakapitu"/>
    <w:rsid w:val="000F6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147525840">
      <w:bodyDiv w:val="1"/>
      <w:marLeft w:val="0"/>
      <w:marRight w:val="0"/>
      <w:marTop w:val="0"/>
      <w:marBottom w:val="0"/>
      <w:divBdr>
        <w:top w:val="none" w:sz="0" w:space="0" w:color="auto"/>
        <w:left w:val="none" w:sz="0" w:space="0" w:color="auto"/>
        <w:bottom w:val="none" w:sz="0" w:space="0" w:color="auto"/>
        <w:right w:val="none" w:sz="0" w:space="0" w:color="auto"/>
      </w:divBdr>
    </w:div>
    <w:div w:id="177358189">
      <w:bodyDiv w:val="1"/>
      <w:marLeft w:val="0"/>
      <w:marRight w:val="0"/>
      <w:marTop w:val="0"/>
      <w:marBottom w:val="0"/>
      <w:divBdr>
        <w:top w:val="none" w:sz="0" w:space="0" w:color="auto"/>
        <w:left w:val="none" w:sz="0" w:space="0" w:color="auto"/>
        <w:bottom w:val="none" w:sz="0" w:space="0" w:color="auto"/>
        <w:right w:val="none" w:sz="0" w:space="0" w:color="auto"/>
      </w:divBdr>
    </w:div>
    <w:div w:id="274485602">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323289849">
      <w:bodyDiv w:val="1"/>
      <w:marLeft w:val="0"/>
      <w:marRight w:val="0"/>
      <w:marTop w:val="0"/>
      <w:marBottom w:val="0"/>
      <w:divBdr>
        <w:top w:val="none" w:sz="0" w:space="0" w:color="auto"/>
        <w:left w:val="none" w:sz="0" w:space="0" w:color="auto"/>
        <w:bottom w:val="none" w:sz="0" w:space="0" w:color="auto"/>
        <w:right w:val="none" w:sz="0" w:space="0" w:color="auto"/>
      </w:divBdr>
    </w:div>
    <w:div w:id="326594164">
      <w:bodyDiv w:val="1"/>
      <w:marLeft w:val="0"/>
      <w:marRight w:val="0"/>
      <w:marTop w:val="0"/>
      <w:marBottom w:val="0"/>
      <w:divBdr>
        <w:top w:val="none" w:sz="0" w:space="0" w:color="auto"/>
        <w:left w:val="none" w:sz="0" w:space="0" w:color="auto"/>
        <w:bottom w:val="none" w:sz="0" w:space="0" w:color="auto"/>
        <w:right w:val="none" w:sz="0" w:space="0" w:color="auto"/>
      </w:divBdr>
    </w:div>
    <w:div w:id="354382152">
      <w:bodyDiv w:val="1"/>
      <w:marLeft w:val="0"/>
      <w:marRight w:val="0"/>
      <w:marTop w:val="0"/>
      <w:marBottom w:val="0"/>
      <w:divBdr>
        <w:top w:val="none" w:sz="0" w:space="0" w:color="auto"/>
        <w:left w:val="none" w:sz="0" w:space="0" w:color="auto"/>
        <w:bottom w:val="none" w:sz="0" w:space="0" w:color="auto"/>
        <w:right w:val="none" w:sz="0" w:space="0" w:color="auto"/>
      </w:divBdr>
    </w:div>
    <w:div w:id="364713433">
      <w:bodyDiv w:val="1"/>
      <w:marLeft w:val="0"/>
      <w:marRight w:val="0"/>
      <w:marTop w:val="0"/>
      <w:marBottom w:val="0"/>
      <w:divBdr>
        <w:top w:val="none" w:sz="0" w:space="0" w:color="auto"/>
        <w:left w:val="none" w:sz="0" w:space="0" w:color="auto"/>
        <w:bottom w:val="none" w:sz="0" w:space="0" w:color="auto"/>
        <w:right w:val="none" w:sz="0" w:space="0" w:color="auto"/>
      </w:divBdr>
    </w:div>
    <w:div w:id="372928392">
      <w:bodyDiv w:val="1"/>
      <w:marLeft w:val="0"/>
      <w:marRight w:val="0"/>
      <w:marTop w:val="0"/>
      <w:marBottom w:val="0"/>
      <w:divBdr>
        <w:top w:val="none" w:sz="0" w:space="0" w:color="auto"/>
        <w:left w:val="none" w:sz="0" w:space="0" w:color="auto"/>
        <w:bottom w:val="none" w:sz="0" w:space="0" w:color="auto"/>
        <w:right w:val="none" w:sz="0" w:space="0" w:color="auto"/>
      </w:divBdr>
    </w:div>
    <w:div w:id="390660965">
      <w:bodyDiv w:val="1"/>
      <w:marLeft w:val="0"/>
      <w:marRight w:val="0"/>
      <w:marTop w:val="0"/>
      <w:marBottom w:val="0"/>
      <w:divBdr>
        <w:top w:val="none" w:sz="0" w:space="0" w:color="auto"/>
        <w:left w:val="none" w:sz="0" w:space="0" w:color="auto"/>
        <w:bottom w:val="none" w:sz="0" w:space="0" w:color="auto"/>
        <w:right w:val="none" w:sz="0" w:space="0" w:color="auto"/>
      </w:divBdr>
    </w:div>
    <w:div w:id="444008210">
      <w:bodyDiv w:val="1"/>
      <w:marLeft w:val="0"/>
      <w:marRight w:val="0"/>
      <w:marTop w:val="0"/>
      <w:marBottom w:val="0"/>
      <w:divBdr>
        <w:top w:val="none" w:sz="0" w:space="0" w:color="auto"/>
        <w:left w:val="none" w:sz="0" w:space="0" w:color="auto"/>
        <w:bottom w:val="none" w:sz="0" w:space="0" w:color="auto"/>
        <w:right w:val="none" w:sz="0" w:space="0" w:color="auto"/>
      </w:divBdr>
      <w:divsChild>
        <w:div w:id="710962352">
          <w:marLeft w:val="0"/>
          <w:marRight w:val="0"/>
          <w:marTop w:val="0"/>
          <w:marBottom w:val="0"/>
          <w:divBdr>
            <w:top w:val="none" w:sz="0" w:space="0" w:color="auto"/>
            <w:left w:val="none" w:sz="0" w:space="0" w:color="auto"/>
            <w:bottom w:val="none" w:sz="0" w:space="0" w:color="auto"/>
            <w:right w:val="none" w:sz="0" w:space="0" w:color="auto"/>
          </w:divBdr>
        </w:div>
        <w:div w:id="1014846646">
          <w:marLeft w:val="0"/>
          <w:marRight w:val="0"/>
          <w:marTop w:val="0"/>
          <w:marBottom w:val="0"/>
          <w:divBdr>
            <w:top w:val="none" w:sz="0" w:space="0" w:color="auto"/>
            <w:left w:val="none" w:sz="0" w:space="0" w:color="auto"/>
            <w:bottom w:val="none" w:sz="0" w:space="0" w:color="auto"/>
            <w:right w:val="none" w:sz="0" w:space="0" w:color="auto"/>
          </w:divBdr>
        </w:div>
        <w:div w:id="1955285973">
          <w:marLeft w:val="0"/>
          <w:marRight w:val="0"/>
          <w:marTop w:val="0"/>
          <w:marBottom w:val="0"/>
          <w:divBdr>
            <w:top w:val="none" w:sz="0" w:space="0" w:color="auto"/>
            <w:left w:val="none" w:sz="0" w:space="0" w:color="auto"/>
            <w:bottom w:val="none" w:sz="0" w:space="0" w:color="auto"/>
            <w:right w:val="none" w:sz="0" w:space="0" w:color="auto"/>
          </w:divBdr>
        </w:div>
        <w:div w:id="1124889175">
          <w:marLeft w:val="0"/>
          <w:marRight w:val="0"/>
          <w:marTop w:val="0"/>
          <w:marBottom w:val="0"/>
          <w:divBdr>
            <w:top w:val="none" w:sz="0" w:space="0" w:color="auto"/>
            <w:left w:val="none" w:sz="0" w:space="0" w:color="auto"/>
            <w:bottom w:val="none" w:sz="0" w:space="0" w:color="auto"/>
            <w:right w:val="none" w:sz="0" w:space="0" w:color="auto"/>
          </w:divBdr>
        </w:div>
        <w:div w:id="331879092">
          <w:marLeft w:val="0"/>
          <w:marRight w:val="0"/>
          <w:marTop w:val="0"/>
          <w:marBottom w:val="0"/>
          <w:divBdr>
            <w:top w:val="none" w:sz="0" w:space="0" w:color="auto"/>
            <w:left w:val="none" w:sz="0" w:space="0" w:color="auto"/>
            <w:bottom w:val="none" w:sz="0" w:space="0" w:color="auto"/>
            <w:right w:val="none" w:sz="0" w:space="0" w:color="auto"/>
          </w:divBdr>
        </w:div>
        <w:div w:id="367681177">
          <w:marLeft w:val="0"/>
          <w:marRight w:val="0"/>
          <w:marTop w:val="0"/>
          <w:marBottom w:val="0"/>
          <w:divBdr>
            <w:top w:val="none" w:sz="0" w:space="0" w:color="auto"/>
            <w:left w:val="none" w:sz="0" w:space="0" w:color="auto"/>
            <w:bottom w:val="none" w:sz="0" w:space="0" w:color="auto"/>
            <w:right w:val="none" w:sz="0" w:space="0" w:color="auto"/>
          </w:divBdr>
        </w:div>
        <w:div w:id="1134058942">
          <w:marLeft w:val="0"/>
          <w:marRight w:val="0"/>
          <w:marTop w:val="0"/>
          <w:marBottom w:val="0"/>
          <w:divBdr>
            <w:top w:val="none" w:sz="0" w:space="0" w:color="auto"/>
            <w:left w:val="none" w:sz="0" w:space="0" w:color="auto"/>
            <w:bottom w:val="none" w:sz="0" w:space="0" w:color="auto"/>
            <w:right w:val="none" w:sz="0" w:space="0" w:color="auto"/>
          </w:divBdr>
        </w:div>
        <w:div w:id="1501040238">
          <w:marLeft w:val="0"/>
          <w:marRight w:val="0"/>
          <w:marTop w:val="0"/>
          <w:marBottom w:val="0"/>
          <w:divBdr>
            <w:top w:val="none" w:sz="0" w:space="0" w:color="auto"/>
            <w:left w:val="none" w:sz="0" w:space="0" w:color="auto"/>
            <w:bottom w:val="none" w:sz="0" w:space="0" w:color="auto"/>
            <w:right w:val="none" w:sz="0" w:space="0" w:color="auto"/>
          </w:divBdr>
        </w:div>
      </w:divsChild>
    </w:div>
    <w:div w:id="451637478">
      <w:bodyDiv w:val="1"/>
      <w:marLeft w:val="0"/>
      <w:marRight w:val="0"/>
      <w:marTop w:val="0"/>
      <w:marBottom w:val="0"/>
      <w:divBdr>
        <w:top w:val="none" w:sz="0" w:space="0" w:color="auto"/>
        <w:left w:val="none" w:sz="0" w:space="0" w:color="auto"/>
        <w:bottom w:val="none" w:sz="0" w:space="0" w:color="auto"/>
        <w:right w:val="none" w:sz="0" w:space="0" w:color="auto"/>
      </w:divBdr>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80659189">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508905970">
      <w:bodyDiv w:val="1"/>
      <w:marLeft w:val="0"/>
      <w:marRight w:val="0"/>
      <w:marTop w:val="0"/>
      <w:marBottom w:val="0"/>
      <w:divBdr>
        <w:top w:val="none" w:sz="0" w:space="0" w:color="auto"/>
        <w:left w:val="none" w:sz="0" w:space="0" w:color="auto"/>
        <w:bottom w:val="none" w:sz="0" w:space="0" w:color="auto"/>
        <w:right w:val="none" w:sz="0" w:space="0" w:color="auto"/>
      </w:divBdr>
    </w:div>
    <w:div w:id="605583340">
      <w:bodyDiv w:val="1"/>
      <w:marLeft w:val="0"/>
      <w:marRight w:val="0"/>
      <w:marTop w:val="0"/>
      <w:marBottom w:val="0"/>
      <w:divBdr>
        <w:top w:val="none" w:sz="0" w:space="0" w:color="auto"/>
        <w:left w:val="none" w:sz="0" w:space="0" w:color="auto"/>
        <w:bottom w:val="none" w:sz="0" w:space="0" w:color="auto"/>
        <w:right w:val="none" w:sz="0" w:space="0" w:color="auto"/>
      </w:divBdr>
    </w:div>
    <w:div w:id="802119501">
      <w:bodyDiv w:val="1"/>
      <w:marLeft w:val="0"/>
      <w:marRight w:val="0"/>
      <w:marTop w:val="0"/>
      <w:marBottom w:val="0"/>
      <w:divBdr>
        <w:top w:val="none" w:sz="0" w:space="0" w:color="auto"/>
        <w:left w:val="none" w:sz="0" w:space="0" w:color="auto"/>
        <w:bottom w:val="none" w:sz="0" w:space="0" w:color="auto"/>
        <w:right w:val="none" w:sz="0" w:space="0" w:color="auto"/>
      </w:divBdr>
    </w:div>
    <w:div w:id="819005221">
      <w:bodyDiv w:val="1"/>
      <w:marLeft w:val="0"/>
      <w:marRight w:val="0"/>
      <w:marTop w:val="0"/>
      <w:marBottom w:val="0"/>
      <w:divBdr>
        <w:top w:val="none" w:sz="0" w:space="0" w:color="auto"/>
        <w:left w:val="none" w:sz="0" w:space="0" w:color="auto"/>
        <w:bottom w:val="none" w:sz="0" w:space="0" w:color="auto"/>
        <w:right w:val="none" w:sz="0" w:space="0" w:color="auto"/>
      </w:divBdr>
    </w:div>
    <w:div w:id="883905232">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987513669">
      <w:bodyDiv w:val="1"/>
      <w:marLeft w:val="0"/>
      <w:marRight w:val="0"/>
      <w:marTop w:val="0"/>
      <w:marBottom w:val="0"/>
      <w:divBdr>
        <w:top w:val="none" w:sz="0" w:space="0" w:color="auto"/>
        <w:left w:val="none" w:sz="0" w:space="0" w:color="auto"/>
        <w:bottom w:val="none" w:sz="0" w:space="0" w:color="auto"/>
        <w:right w:val="none" w:sz="0" w:space="0" w:color="auto"/>
      </w:divBdr>
    </w:div>
    <w:div w:id="1043137159">
      <w:bodyDiv w:val="1"/>
      <w:marLeft w:val="0"/>
      <w:marRight w:val="0"/>
      <w:marTop w:val="0"/>
      <w:marBottom w:val="0"/>
      <w:divBdr>
        <w:top w:val="none" w:sz="0" w:space="0" w:color="auto"/>
        <w:left w:val="none" w:sz="0" w:space="0" w:color="auto"/>
        <w:bottom w:val="none" w:sz="0" w:space="0" w:color="auto"/>
        <w:right w:val="none" w:sz="0" w:space="0" w:color="auto"/>
      </w:divBdr>
    </w:div>
    <w:div w:id="1072317588">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172451937">
      <w:bodyDiv w:val="1"/>
      <w:marLeft w:val="0"/>
      <w:marRight w:val="0"/>
      <w:marTop w:val="0"/>
      <w:marBottom w:val="0"/>
      <w:divBdr>
        <w:top w:val="none" w:sz="0" w:space="0" w:color="auto"/>
        <w:left w:val="none" w:sz="0" w:space="0" w:color="auto"/>
        <w:bottom w:val="none" w:sz="0" w:space="0" w:color="auto"/>
        <w:right w:val="none" w:sz="0" w:space="0" w:color="auto"/>
      </w:divBdr>
    </w:div>
    <w:div w:id="1176966590">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219166271">
      <w:bodyDiv w:val="1"/>
      <w:marLeft w:val="0"/>
      <w:marRight w:val="0"/>
      <w:marTop w:val="0"/>
      <w:marBottom w:val="0"/>
      <w:divBdr>
        <w:top w:val="none" w:sz="0" w:space="0" w:color="auto"/>
        <w:left w:val="none" w:sz="0" w:space="0" w:color="auto"/>
        <w:bottom w:val="none" w:sz="0" w:space="0" w:color="auto"/>
        <w:right w:val="none" w:sz="0" w:space="0" w:color="auto"/>
      </w:divBdr>
    </w:div>
    <w:div w:id="1235122452">
      <w:bodyDiv w:val="1"/>
      <w:marLeft w:val="0"/>
      <w:marRight w:val="0"/>
      <w:marTop w:val="0"/>
      <w:marBottom w:val="0"/>
      <w:divBdr>
        <w:top w:val="none" w:sz="0" w:space="0" w:color="auto"/>
        <w:left w:val="none" w:sz="0" w:space="0" w:color="auto"/>
        <w:bottom w:val="none" w:sz="0" w:space="0" w:color="auto"/>
        <w:right w:val="none" w:sz="0" w:space="0" w:color="auto"/>
      </w:divBdr>
    </w:div>
    <w:div w:id="1250384326">
      <w:bodyDiv w:val="1"/>
      <w:marLeft w:val="0"/>
      <w:marRight w:val="0"/>
      <w:marTop w:val="0"/>
      <w:marBottom w:val="0"/>
      <w:divBdr>
        <w:top w:val="none" w:sz="0" w:space="0" w:color="auto"/>
        <w:left w:val="none" w:sz="0" w:space="0" w:color="auto"/>
        <w:bottom w:val="none" w:sz="0" w:space="0" w:color="auto"/>
        <w:right w:val="none" w:sz="0" w:space="0" w:color="auto"/>
      </w:divBdr>
    </w:div>
    <w:div w:id="1252936918">
      <w:bodyDiv w:val="1"/>
      <w:marLeft w:val="0"/>
      <w:marRight w:val="0"/>
      <w:marTop w:val="0"/>
      <w:marBottom w:val="0"/>
      <w:divBdr>
        <w:top w:val="none" w:sz="0" w:space="0" w:color="auto"/>
        <w:left w:val="none" w:sz="0" w:space="0" w:color="auto"/>
        <w:bottom w:val="none" w:sz="0" w:space="0" w:color="auto"/>
        <w:right w:val="none" w:sz="0" w:space="0" w:color="auto"/>
      </w:divBdr>
    </w:div>
    <w:div w:id="1369332885">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449810074">
      <w:bodyDiv w:val="1"/>
      <w:marLeft w:val="0"/>
      <w:marRight w:val="0"/>
      <w:marTop w:val="0"/>
      <w:marBottom w:val="0"/>
      <w:divBdr>
        <w:top w:val="none" w:sz="0" w:space="0" w:color="auto"/>
        <w:left w:val="none" w:sz="0" w:space="0" w:color="auto"/>
        <w:bottom w:val="none" w:sz="0" w:space="0" w:color="auto"/>
        <w:right w:val="none" w:sz="0" w:space="0" w:color="auto"/>
      </w:divBdr>
    </w:div>
    <w:div w:id="1568803954">
      <w:bodyDiv w:val="1"/>
      <w:marLeft w:val="0"/>
      <w:marRight w:val="0"/>
      <w:marTop w:val="0"/>
      <w:marBottom w:val="0"/>
      <w:divBdr>
        <w:top w:val="none" w:sz="0" w:space="0" w:color="auto"/>
        <w:left w:val="none" w:sz="0" w:space="0" w:color="auto"/>
        <w:bottom w:val="none" w:sz="0" w:space="0" w:color="auto"/>
        <w:right w:val="none" w:sz="0" w:space="0" w:color="auto"/>
      </w:divBdr>
    </w:div>
    <w:div w:id="1616911535">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27933667">
      <w:bodyDiv w:val="1"/>
      <w:marLeft w:val="0"/>
      <w:marRight w:val="0"/>
      <w:marTop w:val="0"/>
      <w:marBottom w:val="0"/>
      <w:divBdr>
        <w:top w:val="none" w:sz="0" w:space="0" w:color="auto"/>
        <w:left w:val="none" w:sz="0" w:space="0" w:color="auto"/>
        <w:bottom w:val="none" w:sz="0" w:space="0" w:color="auto"/>
        <w:right w:val="none" w:sz="0" w:space="0" w:color="auto"/>
      </w:divBdr>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730417571">
      <w:bodyDiv w:val="1"/>
      <w:marLeft w:val="0"/>
      <w:marRight w:val="0"/>
      <w:marTop w:val="0"/>
      <w:marBottom w:val="0"/>
      <w:divBdr>
        <w:top w:val="none" w:sz="0" w:space="0" w:color="auto"/>
        <w:left w:val="none" w:sz="0" w:space="0" w:color="auto"/>
        <w:bottom w:val="none" w:sz="0" w:space="0" w:color="auto"/>
        <w:right w:val="none" w:sz="0" w:space="0" w:color="auto"/>
      </w:divBdr>
    </w:div>
    <w:div w:id="1736970860">
      <w:bodyDiv w:val="1"/>
      <w:marLeft w:val="0"/>
      <w:marRight w:val="0"/>
      <w:marTop w:val="0"/>
      <w:marBottom w:val="0"/>
      <w:divBdr>
        <w:top w:val="none" w:sz="0" w:space="0" w:color="auto"/>
        <w:left w:val="none" w:sz="0" w:space="0" w:color="auto"/>
        <w:bottom w:val="none" w:sz="0" w:space="0" w:color="auto"/>
        <w:right w:val="none" w:sz="0" w:space="0" w:color="auto"/>
      </w:divBdr>
    </w:div>
    <w:div w:id="1794134787">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2000041075">
      <w:bodyDiv w:val="1"/>
      <w:marLeft w:val="0"/>
      <w:marRight w:val="0"/>
      <w:marTop w:val="0"/>
      <w:marBottom w:val="0"/>
      <w:divBdr>
        <w:top w:val="none" w:sz="0" w:space="0" w:color="auto"/>
        <w:left w:val="none" w:sz="0" w:space="0" w:color="auto"/>
        <w:bottom w:val="none" w:sz="0" w:space="0" w:color="auto"/>
        <w:right w:val="none" w:sz="0" w:space="0" w:color="auto"/>
      </w:divBdr>
    </w:div>
    <w:div w:id="2054890270">
      <w:bodyDiv w:val="1"/>
      <w:marLeft w:val="0"/>
      <w:marRight w:val="0"/>
      <w:marTop w:val="0"/>
      <w:marBottom w:val="0"/>
      <w:divBdr>
        <w:top w:val="none" w:sz="0" w:space="0" w:color="auto"/>
        <w:left w:val="none" w:sz="0" w:space="0" w:color="auto"/>
        <w:bottom w:val="none" w:sz="0" w:space="0" w:color="auto"/>
        <w:right w:val="none" w:sz="0" w:space="0" w:color="auto"/>
      </w:divBdr>
    </w:div>
    <w:div w:id="2091466593">
      <w:bodyDiv w:val="1"/>
      <w:marLeft w:val="0"/>
      <w:marRight w:val="0"/>
      <w:marTop w:val="0"/>
      <w:marBottom w:val="0"/>
      <w:divBdr>
        <w:top w:val="none" w:sz="0" w:space="0" w:color="auto"/>
        <w:left w:val="none" w:sz="0" w:space="0" w:color="auto"/>
        <w:bottom w:val="none" w:sz="0" w:space="0" w:color="auto"/>
        <w:right w:val="none" w:sz="0" w:space="0" w:color="auto"/>
      </w:divBdr>
    </w:div>
    <w:div w:id="2118744353">
      <w:bodyDiv w:val="1"/>
      <w:marLeft w:val="0"/>
      <w:marRight w:val="0"/>
      <w:marTop w:val="0"/>
      <w:marBottom w:val="0"/>
      <w:divBdr>
        <w:top w:val="none" w:sz="0" w:space="0" w:color="auto"/>
        <w:left w:val="none" w:sz="0" w:space="0" w:color="auto"/>
        <w:bottom w:val="none" w:sz="0" w:space="0" w:color="auto"/>
        <w:right w:val="none" w:sz="0" w:space="0" w:color="auto"/>
      </w:divBdr>
    </w:div>
    <w:div w:id="2145613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524BB-6814-4717-9DE7-272F65C8D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5585</Words>
  <Characters>33515</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2021-01-28T11:35:00Z</dcterms:created>
  <dcterms:modified xsi:type="dcterms:W3CDTF">2021-01-28T11:35:00Z</dcterms:modified>
</cp:coreProperties>
</file>