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2121A64B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="00DA1D46">
        <w:rPr>
          <w:rFonts w:ascii="Arial" w:hAnsi="Arial" w:cs="Arial"/>
          <w:b/>
          <w:color w:val="auto"/>
          <w:sz w:val="24"/>
          <w:szCs w:val="24"/>
        </w:rPr>
        <w:t>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012F9">
        <w:rPr>
          <w:rFonts w:ascii="Arial" w:hAnsi="Arial" w:cs="Arial"/>
          <w:b/>
          <w:color w:val="auto"/>
          <w:sz w:val="24"/>
          <w:szCs w:val="24"/>
        </w:rPr>
        <w:t>1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0E66DC07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50DCC2FA" w:rsidR="007B06AB" w:rsidRPr="00DE14DD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5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 780 200</w:t>
            </w:r>
            <w:r w:rsidRPr="00DE14DD">
              <w:rPr>
                <w:rFonts w:ascii="Arial" w:eastAsia="MS MinNew Roman" w:hAnsi="Arial" w:cs="Arial"/>
                <w:sz w:val="18"/>
                <w:szCs w:val="18"/>
              </w:rPr>
              <w:t xml:space="preserve">,00 PLN (pierwotnie 5 600 000,00) </w:t>
            </w:r>
          </w:p>
          <w:p w14:paraId="6D9A9E8B" w14:textId="77777777" w:rsidR="007B06AB" w:rsidRPr="00DE14DD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w tym na część informatyczną (strony+aplikacja)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6E3EFCE4" w:rsidR="007B06AB" w:rsidRPr="00DE14DD" w:rsidRDefault="007B06A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4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 595 804</w:t>
            </w: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,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23</w:t>
            </w:r>
            <w:r w:rsidR="00CF39C5" w:rsidRPr="00DE14DD">
              <w:rPr>
                <w:rFonts w:ascii="Arial" w:eastAsia="MS MinNew Roman" w:hAnsi="Arial" w:cs="Arial"/>
                <w:sz w:val="18"/>
                <w:szCs w:val="18"/>
              </w:rPr>
              <w:t xml:space="preserve"> 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DE14DD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61B60A7C" w14:textId="77777777" w:rsidR="007B06AB" w:rsidRDefault="004A0F2A" w:rsidP="004A0F2A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31 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październik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>a 202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2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termin zgodn</w:t>
            </w:r>
            <w:r w:rsidR="00771557">
              <w:rPr>
                <w:rFonts w:ascii="Arial" w:hAnsi="Arial" w:cs="Arial"/>
                <w:spacing w:val="-2"/>
                <w:sz w:val="18"/>
                <w:szCs w:val="20"/>
              </w:rPr>
              <w:t>y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>Aneks</w:t>
            </w:r>
            <w:r w:rsidR="00771557">
              <w:rPr>
                <w:rFonts w:ascii="Arial" w:hAnsi="Arial" w:cs="Arial"/>
                <w:spacing w:val="-2"/>
                <w:sz w:val="18"/>
                <w:szCs w:val="20"/>
              </w:rPr>
              <w:t>em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nr POIS.02.04.00-00-0001/15-08</w:t>
            </w:r>
            <w:r w:rsidR="00263C7C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25.02.2021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  <w:r w:rsidR="00DA1D46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</w:p>
          <w:p w14:paraId="2B18D5A0" w14:textId="7C16C3E0" w:rsidR="00DA1D46" w:rsidRPr="00DE14DD" w:rsidRDefault="00DA1D46" w:rsidP="004A0F2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projektu: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7828A6">
        <w:tc>
          <w:tcPr>
            <w:tcW w:w="2972" w:type="dxa"/>
            <w:vAlign w:val="center"/>
          </w:tcPr>
          <w:p w14:paraId="03228482" w14:textId="72324904" w:rsidR="007B06AB" w:rsidRPr="00295E86" w:rsidRDefault="00FF76C6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79,40</w:t>
            </w:r>
            <w:r w:rsidR="00CD038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0E2810CC" w:rsidR="006A6311" w:rsidRPr="00DE14DD" w:rsidRDefault="0068494A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42,</w:t>
            </w:r>
            <w:r w:rsidR="00FB53E7">
              <w:rPr>
                <w:rFonts w:ascii="Arial" w:hAnsi="Arial" w:cs="Arial"/>
                <w:sz w:val="18"/>
                <w:szCs w:val="20"/>
              </w:rPr>
              <w:t>66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0871E0C1" w:rsidR="007B06AB" w:rsidRPr="00DE14DD" w:rsidRDefault="0068494A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</w:t>
            </w:r>
            <w:r w:rsidR="00FB53E7">
              <w:rPr>
                <w:rFonts w:ascii="Arial" w:hAnsi="Arial" w:cs="Arial"/>
                <w:sz w:val="18"/>
                <w:szCs w:val="20"/>
              </w:rPr>
              <w:t>1</w:t>
            </w:r>
            <w:r w:rsidRPr="00DE14DD">
              <w:rPr>
                <w:rFonts w:ascii="Arial" w:hAnsi="Arial" w:cs="Arial"/>
                <w:sz w:val="18"/>
                <w:szCs w:val="20"/>
              </w:rPr>
              <w:t>,5</w:t>
            </w:r>
            <w:r w:rsidR="00FB53E7">
              <w:rPr>
                <w:rFonts w:ascii="Arial" w:hAnsi="Arial" w:cs="Arial"/>
                <w:sz w:val="18"/>
                <w:szCs w:val="20"/>
              </w:rPr>
              <w:t>2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061DB3A1" w14:textId="13C7F327" w:rsidR="006A6311" w:rsidRPr="00DE14DD" w:rsidRDefault="0068494A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40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,</w:t>
            </w:r>
            <w:r w:rsidR="00FB53E7">
              <w:rPr>
                <w:rFonts w:ascii="Arial" w:hAnsi="Arial" w:cs="Arial"/>
                <w:sz w:val="18"/>
                <w:szCs w:val="20"/>
              </w:rPr>
              <w:t>94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DE14DD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C7A15C3" w:rsidR="007B06AB" w:rsidRPr="00DE14DD" w:rsidRDefault="006C3316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4</w:t>
            </w:r>
            <w:r w:rsidR="0003260D" w:rsidRPr="00DE14DD">
              <w:rPr>
                <w:rFonts w:ascii="Arial" w:hAnsi="Arial" w:cs="Arial"/>
                <w:sz w:val="18"/>
                <w:szCs w:val="20"/>
              </w:rPr>
              <w:t>6</w:t>
            </w:r>
            <w:r w:rsidRPr="00DE14DD">
              <w:rPr>
                <w:rFonts w:ascii="Arial" w:hAnsi="Arial" w:cs="Arial"/>
                <w:sz w:val="18"/>
                <w:szCs w:val="20"/>
              </w:rPr>
              <w:t>,</w:t>
            </w:r>
            <w:r w:rsidR="0068494A" w:rsidRPr="00DE14DD">
              <w:rPr>
                <w:rFonts w:ascii="Arial" w:hAnsi="Arial" w:cs="Arial"/>
                <w:sz w:val="18"/>
                <w:szCs w:val="20"/>
              </w:rPr>
              <w:t>35</w:t>
            </w:r>
            <w:r w:rsidR="000F70BE" w:rsidRPr="00DE14DD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DE14D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2B8A56B0" w:rsidR="00605E16" w:rsidRDefault="00263C7C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W dniu 25 lutego 2021 r. podpisano nr </w:t>
      </w:r>
      <w:r w:rsidRPr="00263C7C">
        <w:rPr>
          <w:rFonts w:ascii="Arial" w:hAnsi="Arial" w:cs="Arial"/>
          <w:bCs/>
          <w:i/>
          <w:iCs/>
          <w:sz w:val="20"/>
          <w:szCs w:val="20"/>
        </w:rPr>
        <w:t>Aneks nr POIS.02.04.00-00-0001/15-08</w:t>
      </w:r>
      <w:r w:rsidR="00704490">
        <w:rPr>
          <w:rFonts w:ascii="Arial" w:hAnsi="Arial" w:cs="Arial"/>
          <w:bCs/>
          <w:i/>
          <w:iCs/>
          <w:sz w:val="20"/>
          <w:szCs w:val="20"/>
        </w:rPr>
        <w:t>, na podstawie którego wydłużono termin realizacji projektu do 31 października 2022 r. oraz zwiększono kwotę</w:t>
      </w:r>
      <w:r w:rsidR="00704490" w:rsidRPr="00704490">
        <w:rPr>
          <w:rFonts w:ascii="Arial" w:hAnsi="Arial" w:cs="Arial"/>
          <w:bCs/>
          <w:i/>
          <w:iCs/>
          <w:sz w:val="20"/>
          <w:szCs w:val="20"/>
        </w:rPr>
        <w:t xml:space="preserve"> dofinansowania dla projektu z 3 790 655,50 zł na 3 906 433,71 zł.</w:t>
      </w:r>
    </w:p>
    <w:p w14:paraId="248A364B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lastRenderedPageBreak/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20242" w:rsidRDefault="00605E16" w:rsidP="00141A92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42DE68F8" w:rsidR="007B06AB" w:rsidRPr="00DE14DD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65439A" w:rsidRPr="00DE14DD">
              <w:rPr>
                <w:rFonts w:ascii="Arial" w:hAnsi="Arial" w:cs="Arial"/>
                <w:sz w:val="18"/>
                <w:szCs w:val="18"/>
              </w:rPr>
              <w:t>6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6AEF0C1A" w14:textId="77777777" w:rsidR="007B06AB" w:rsidRPr="009F145D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00DC71A1" w:rsidR="007B06AB" w:rsidRPr="009F145D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-</w:t>
            </w:r>
            <w:r w:rsidR="005F264A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odstąpiono od umowy,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planowany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DE14D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DE14D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2DC17055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20AB23C7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291BD191" w:rsidR="007B06AB" w:rsidRPr="00DE14DD" w:rsidRDefault="009733AD" w:rsidP="00CA3E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0E7DA4A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447371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332336ED" w:rsidR="00447371" w:rsidRPr="00DE14DD" w:rsidRDefault="009733AD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7DCB1BF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FE01B7" w14:textId="77777777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447371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70AB33B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3F5FAA40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132321" w14:textId="52A8E4A6" w:rsidR="00447371" w:rsidRPr="00522847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0C7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1BA8783C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337A61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E3EA482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4F462A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2450F998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B87252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42C5F801" w:rsidR="007B06AB" w:rsidRPr="009F145D" w:rsidRDefault="00F20242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34640BDC" w14:textId="72A24FFD" w:rsidR="007B06AB" w:rsidRPr="00633078" w:rsidRDefault="009733AD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51AAA346" w:rsidR="007B06AB" w:rsidRPr="00DE14DD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582DB6" w:rsidRPr="00DE14DD">
              <w:rPr>
                <w:rFonts w:ascii="Arial" w:hAnsi="Arial" w:cs="Arial"/>
                <w:sz w:val="18"/>
                <w:szCs w:val="18"/>
              </w:rPr>
              <w:t>9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1E31B13C" w:rsidR="007B06AB" w:rsidRPr="00DE14DD" w:rsidRDefault="00582DB6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382DF019" w:rsidR="007B06AB" w:rsidRPr="00DE14DD" w:rsidRDefault="009733AD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realizacji zadań w oparciu o przepisy ustawy pzp,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4506A742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</w:t>
            </w:r>
            <w:r w:rsidR="0013597E">
              <w:rPr>
                <w:rFonts w:ascii="Arial" w:hAnsi="Arial" w:cs="Arial"/>
                <w:sz w:val="18"/>
                <w:szCs w:val="20"/>
              </w:rPr>
              <w:t xml:space="preserve"> umowy finansowania projektu.</w:t>
            </w:r>
            <w:r w:rsidR="003B3FB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22847">
              <w:rPr>
                <w:rFonts w:ascii="Arial" w:hAnsi="Arial" w:cs="Arial"/>
                <w:sz w:val="18"/>
                <w:szCs w:val="20"/>
              </w:rPr>
              <w:t>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78C7EAFE" w:rsidR="007B06AB" w:rsidRPr="00DE14DD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</w:t>
            </w:r>
            <w:del w:id="0" w:author="Autor">
              <w:r w:rsidR="00771557" w:rsidRPr="00771557" w:rsidDel="00AA2F9A">
                <w:rPr>
                  <w:rFonts w:ascii="Arial" w:hAnsi="Arial" w:cs="Arial"/>
                  <w:sz w:val="18"/>
                  <w:szCs w:val="18"/>
                </w:rPr>
                <w:delText>-</w:delText>
              </w:r>
            </w:del>
            <w:r w:rsidR="00771557" w:rsidRPr="00771557">
              <w:rPr>
                <w:rFonts w:ascii="Arial" w:hAnsi="Arial" w:cs="Arial"/>
                <w:sz w:val="18"/>
                <w:szCs w:val="18"/>
              </w:rPr>
              <w:t>wozdawczego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288F0B96" w:rsidR="007B06AB" w:rsidRPr="00DE14DD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>To rozwiązanie zostało wdrożone dopiero w październiku 2019 r</w:t>
            </w:r>
            <w:r w:rsidR="000C2FE9" w:rsidRPr="00DE14DD">
              <w:rPr>
                <w:rFonts w:ascii="Arial" w:hAnsi="Arial" w:cs="Arial"/>
                <w:sz w:val="18"/>
                <w:szCs w:val="18"/>
              </w:rPr>
              <w:t>.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Może ulec nasileniu w związku z</w:t>
            </w:r>
            <w:r w:rsidR="001B013E" w:rsidRPr="00DE14DD">
              <w:rPr>
                <w:rFonts w:ascii="Arial" w:hAnsi="Arial" w:cs="Arial"/>
                <w:sz w:val="18"/>
                <w:szCs w:val="18"/>
              </w:rPr>
              <w:t xml:space="preserve"> kolejnymi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spra-wozdawczego</w:t>
            </w:r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34B5839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48A7A92B" w:rsidR="0010278B" w:rsidRPr="007B2EE5" w:rsidRDefault="0010278B" w:rsidP="004755F5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Problemy we współpracy z wybranym wykonawcą. Problem wystąpił w </w:t>
            </w:r>
            <w:r w:rsidR="004755F5">
              <w:rPr>
                <w:rFonts w:ascii="Arial" w:hAnsi="Arial" w:cs="Arial"/>
                <w:sz w:val="18"/>
                <w:szCs w:val="20"/>
              </w:rPr>
              <w:t>2020 r. w trakcie trwania umowy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6151A61E" w:rsidR="0010278B" w:rsidRPr="009F145D" w:rsidRDefault="00835BAD" w:rsidP="00A925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9F145D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 w:rsidRPr="009F145D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9F145D">
              <w:rPr>
                <w:rFonts w:ascii="Arial" w:hAnsi="Arial" w:cs="Arial"/>
                <w:sz w:val="18"/>
                <w:szCs w:val="20"/>
              </w:rPr>
              <w:t xml:space="preserve">We wrześniu 2020 r. MŚ odstąpiło od umowy z Wykonawcą stron.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Przedstawione działania zarządcze mające na celu lepszą współpracę z wykonawcą nie prz</w:t>
            </w:r>
            <w:r w:rsidR="0013597E" w:rsidRPr="009F145D">
              <w:rPr>
                <w:rFonts w:ascii="Arial" w:hAnsi="Arial" w:cs="Arial"/>
                <w:sz w:val="18"/>
                <w:szCs w:val="18"/>
              </w:rPr>
              <w:t>yniosły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 xml:space="preserve"> efektów, z uwagi na brak chęci współpracy ze strony wykonawcy. Przeprowadzona analiza wykazała, że najlepszym rozwiązaniem będzie od</w:t>
            </w:r>
            <w:r w:rsidR="00A925EE" w:rsidRPr="009F145D">
              <w:rPr>
                <w:rFonts w:ascii="Arial" w:hAnsi="Arial" w:cs="Arial"/>
                <w:sz w:val="18"/>
                <w:szCs w:val="18"/>
              </w:rPr>
              <w:t xml:space="preserve">stąpienie od umowy z wykonawcą. Konieczność wyjaśnienia możliwości przeprowadzenia ponownego postępowania i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wyboru nowego Wykonawcy oraz konieczność przedłużenia terminu realizacji projektu.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886932" w:rsidRPr="009F145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45FC7F75" w:rsidR="00F36CEE" w:rsidRPr="00DE14DD" w:rsidRDefault="00B453F6" w:rsidP="00B453F6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Zmiany związane z k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>ilk</w:t>
            </w:r>
            <w:r w:rsidRPr="00DE14DD">
              <w:rPr>
                <w:rFonts w:ascii="Arial" w:hAnsi="Arial" w:cs="Arial"/>
                <w:sz w:val="18"/>
                <w:szCs w:val="20"/>
              </w:rPr>
              <w:t>ukrotną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reorganizacja </w:t>
            </w:r>
            <w:r w:rsidRPr="00DE14DD">
              <w:rPr>
                <w:rFonts w:ascii="Arial" w:hAnsi="Arial" w:cs="Arial"/>
                <w:sz w:val="18"/>
                <w:szCs w:val="20"/>
              </w:rPr>
              <w:t>Ministerstwa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w 2020 r. </w:t>
            </w:r>
            <w:r w:rsidR="00F36CEE" w:rsidRPr="00DE14DD">
              <w:rPr>
                <w:rFonts w:ascii="Arial" w:hAnsi="Arial" w:cs="Arial"/>
                <w:sz w:val="18"/>
                <w:szCs w:val="20"/>
              </w:rPr>
              <w:t>– brak upoważnień do podpisywania dokumentów projektowych, niejasna sytuacja prawna.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t xml:space="preserve"> Ryzyko to wystąpiło na przełomie 2019 i 2020 r. i trwało do końca listopada 2020 r.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DE14DD" w:rsidRDefault="00F36CEE" w:rsidP="00953AB7">
            <w:pPr>
              <w:spacing w:before="60" w:after="60"/>
            </w:pPr>
            <w:r w:rsidRPr="00DE14DD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77777777" w:rsidR="00F36CEE" w:rsidRPr="00DE14DD" w:rsidRDefault="00F36CEE" w:rsidP="00953AB7">
            <w:pPr>
              <w:spacing w:before="60" w:after="60"/>
            </w:pPr>
            <w:r w:rsidRPr="00DE14DD">
              <w:t>wysokie</w:t>
            </w:r>
          </w:p>
        </w:tc>
        <w:tc>
          <w:tcPr>
            <w:tcW w:w="2552" w:type="dxa"/>
            <w:shd w:val="clear" w:color="auto" w:fill="auto"/>
          </w:tcPr>
          <w:p w14:paraId="501DB098" w14:textId="45BBB023" w:rsidR="00F36CEE" w:rsidRPr="00DE14DD" w:rsidRDefault="007C60F5" w:rsidP="00D3087B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>ł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 xml:space="preserve"> nowy beneficjent projektu. Uregulowanie kwestii formalno-prawnych dotyczących już osiągniętych produktów projektu, zadań w trakcie realizacji oraz zadań planowanych.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br/>
            </w:r>
            <w:r w:rsidR="00633078" w:rsidRPr="00DE14DD">
              <w:rPr>
                <w:rFonts w:ascii="Arial" w:hAnsi="Arial" w:cs="Arial"/>
                <w:sz w:val="18"/>
                <w:szCs w:val="18"/>
              </w:rPr>
              <w:t>3. Brak zmian w stosunku do poprzedniego okresu sprawozdawczego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08A68D17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 xml:space="preserve">Ogłoszony stan epidemiczny w Polsce w zw. z COVID-19. Uniemożliwiło to </w:t>
            </w:r>
            <w:r w:rsidR="00A7679F">
              <w:rPr>
                <w:rFonts w:ascii="Arial" w:hAnsi="Arial" w:cs="Arial"/>
                <w:sz w:val="18"/>
                <w:szCs w:val="20"/>
              </w:rPr>
              <w:t xml:space="preserve">m.in. 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4A013AEF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</w:t>
            </w:r>
            <w:r w:rsidR="003B3FB5">
              <w:t xml:space="preserve"> i 2021</w:t>
            </w:r>
            <w:r w:rsidRPr="007B2EE5">
              <w:t>)</w:t>
            </w:r>
          </w:p>
        </w:tc>
        <w:tc>
          <w:tcPr>
            <w:tcW w:w="2552" w:type="dxa"/>
            <w:shd w:val="clear" w:color="auto" w:fill="auto"/>
          </w:tcPr>
          <w:p w14:paraId="57C96CB1" w14:textId="5888F297" w:rsidR="007B7AB6" w:rsidRPr="00DE14DD" w:rsidRDefault="007F114D" w:rsidP="002F5D2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przedłużenie terminu realizacji projektu do </w:t>
            </w:r>
            <w:r w:rsidR="00C177F7" w:rsidRPr="00DE14DD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49CD" w:rsidRPr="00DE14DD">
              <w:rPr>
                <w:rFonts w:ascii="Arial" w:hAnsi="Arial" w:cs="Arial"/>
                <w:sz w:val="18"/>
                <w:szCs w:val="18"/>
              </w:rPr>
              <w:t>p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aździernika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>202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Procedowany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Aneks 8 zostanie podpisany do 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połowy lutego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2021 r.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br/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3.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spra-wozdawczego</w:t>
            </w:r>
          </w:p>
        </w:tc>
      </w:tr>
      <w:tr w:rsidR="007B7AB6" w:rsidRPr="00522847" w14:paraId="1094FD38" w14:textId="77777777" w:rsidTr="006E3FFB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6F80B22F" w:rsidR="00416417" w:rsidRPr="00DE14DD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 xml:space="preserve">dodatkowego 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pracownika DOP. </w:t>
            </w:r>
          </w:p>
          <w:p w14:paraId="42B0B823" w14:textId="2ADED620" w:rsidR="008A5B79" w:rsidRPr="00DE14DD" w:rsidRDefault="00416417" w:rsidP="00063F36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możliwość realizacji zadań </w:t>
            </w:r>
            <w:r w:rsidR="005B5A7D" w:rsidRPr="00DE14DD">
              <w:rPr>
                <w:rFonts w:ascii="Arial" w:hAnsi="Arial" w:cs="Arial"/>
                <w:sz w:val="18"/>
                <w:szCs w:val="18"/>
              </w:rPr>
              <w:t xml:space="preserve">przewidzianych </w:t>
            </w:r>
            <w:r w:rsidRPr="00DE14DD">
              <w:rPr>
                <w:rFonts w:ascii="Arial" w:hAnsi="Arial" w:cs="Arial"/>
                <w:sz w:val="18"/>
                <w:szCs w:val="18"/>
              </w:rPr>
              <w:t>w proj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 xml:space="preserve">ektu. 3. Brak </w:t>
            </w:r>
            <w:r w:rsidR="00063F36" w:rsidRPr="00DE14DD">
              <w:rPr>
                <w:rFonts w:ascii="Arial" w:hAnsi="Arial" w:cs="Arial"/>
                <w:sz w:val="18"/>
                <w:szCs w:val="18"/>
              </w:rPr>
              <w:t>zmian w stosunku do poprzedniego okresu sprawozdawczego</w:t>
            </w:r>
          </w:p>
        </w:tc>
      </w:tr>
      <w:tr w:rsidR="002F5D21" w:rsidRPr="00522847" w14:paraId="095D4952" w14:textId="77777777" w:rsidTr="006E3FFB">
        <w:tc>
          <w:tcPr>
            <w:tcW w:w="3265" w:type="dxa"/>
            <w:shd w:val="clear" w:color="auto" w:fill="auto"/>
            <w:vAlign w:val="center"/>
          </w:tcPr>
          <w:p w14:paraId="08A88DAD" w14:textId="682CD44D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>
              <w:rPr>
                <w:rFonts w:ascii="Arial" w:hAnsi="Arial" w:cs="Arial"/>
                <w:sz w:val="18"/>
                <w:szCs w:val="20"/>
              </w:rPr>
              <w:t>. Ryzyko wystąpiło w 2019 i 2020 r.</w:t>
            </w:r>
          </w:p>
        </w:tc>
        <w:tc>
          <w:tcPr>
            <w:tcW w:w="1697" w:type="dxa"/>
            <w:shd w:val="clear" w:color="auto" w:fill="auto"/>
          </w:tcPr>
          <w:p w14:paraId="454FDBF2" w14:textId="5B464092" w:rsidR="002F5D21" w:rsidRDefault="002F5D21" w:rsidP="00953AB7">
            <w:pPr>
              <w:spacing w:before="60" w:after="60"/>
            </w:pPr>
            <w:r>
              <w:t>duża</w:t>
            </w:r>
          </w:p>
        </w:tc>
        <w:tc>
          <w:tcPr>
            <w:tcW w:w="1984" w:type="dxa"/>
            <w:shd w:val="clear" w:color="auto" w:fill="auto"/>
          </w:tcPr>
          <w:p w14:paraId="23B5B24D" w14:textId="790A9196" w:rsidR="002F5D21" w:rsidRDefault="002F5D21" w:rsidP="00F36CEE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246CEA23" w14:textId="57B503AF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1.Działania zarządcze: konieczność zatrudnienia eksperta IT. Wprowadzono zmiany do umowy o dofinansowanie – Aneks 8</w:t>
            </w:r>
            <w:r w:rsidR="00A012C0" w:rsidRPr="00DE14DD">
              <w:rPr>
                <w:rFonts w:ascii="Arial" w:hAnsi="Arial" w:cs="Arial"/>
                <w:sz w:val="18"/>
                <w:szCs w:val="18"/>
              </w:rPr>
              <w:t xml:space="preserve">, ze względu na konieczność przeniesienia środków związanych z zatrudnieniem. </w:t>
            </w:r>
          </w:p>
          <w:p w14:paraId="44E71B1F" w14:textId="77777777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wsparcie eksperckie przy realizacji zadań związanych z narzędziami IT w projekcie. </w:t>
            </w:r>
          </w:p>
          <w:p w14:paraId="0C85F038" w14:textId="453956A9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77777777" w:rsidR="007B06AB" w:rsidRPr="00DE14DD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20"/>
              </w:rPr>
            </w:pP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DE14DD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od 202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>2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r.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zostały w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>znowione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w związku z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zakończeniem procedur tworzenia Ministerstwa Klimatu i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Środowiska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br/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>2. Efekty działań: zapewnienie utrzymania systemów informatycznych które będą produktami projektu.</w:t>
            </w:r>
          </w:p>
          <w:p w14:paraId="07C32D5C" w14:textId="42CD4775" w:rsidR="003B3FB5" w:rsidRPr="00DE14DD" w:rsidRDefault="003B3FB5" w:rsidP="003B3FB5">
            <w:r w:rsidRPr="00DE14DD">
              <w:t>3.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9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0841" w14:textId="77777777" w:rsidR="00307474" w:rsidRDefault="00307474" w:rsidP="00BB2420">
      <w:pPr>
        <w:spacing w:after="0" w:line="240" w:lineRule="auto"/>
      </w:pPr>
      <w:r>
        <w:separator/>
      </w:r>
    </w:p>
  </w:endnote>
  <w:endnote w:type="continuationSeparator" w:id="0">
    <w:p w14:paraId="0B681AB2" w14:textId="77777777" w:rsidR="00307474" w:rsidRDefault="0030747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AA2F9A">
              <w:rPr>
                <w:b/>
                <w:bCs/>
                <w:noProof/>
              </w:rPr>
              <w:t>2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F342" w14:textId="77777777" w:rsidR="00307474" w:rsidRDefault="00307474" w:rsidP="00BB2420">
      <w:pPr>
        <w:spacing w:after="0" w:line="240" w:lineRule="auto"/>
      </w:pPr>
      <w:r>
        <w:separator/>
      </w:r>
    </w:p>
  </w:footnote>
  <w:footnote w:type="continuationSeparator" w:id="0">
    <w:p w14:paraId="5363CF94" w14:textId="77777777" w:rsidR="00307474" w:rsidRDefault="00307474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91"/>
    <w:rsid w:val="00003CB0"/>
    <w:rsid w:val="00006E59"/>
    <w:rsid w:val="000143CE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4E5B"/>
    <w:rsid w:val="00087231"/>
    <w:rsid w:val="00095944"/>
    <w:rsid w:val="000A1DFB"/>
    <w:rsid w:val="000A2F32"/>
    <w:rsid w:val="000A3938"/>
    <w:rsid w:val="000B0D65"/>
    <w:rsid w:val="000B0FEE"/>
    <w:rsid w:val="000B3E49"/>
    <w:rsid w:val="000B3E60"/>
    <w:rsid w:val="000C19B6"/>
    <w:rsid w:val="000C2FE9"/>
    <w:rsid w:val="000D1FD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3597E"/>
    <w:rsid w:val="00141A92"/>
    <w:rsid w:val="00145E84"/>
    <w:rsid w:val="0015102C"/>
    <w:rsid w:val="00153381"/>
    <w:rsid w:val="00161DC6"/>
    <w:rsid w:val="00176FBB"/>
    <w:rsid w:val="00180E8F"/>
    <w:rsid w:val="00181E97"/>
    <w:rsid w:val="00182A08"/>
    <w:rsid w:val="001838CD"/>
    <w:rsid w:val="00191AC0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330A"/>
    <w:rsid w:val="00236CB3"/>
    <w:rsid w:val="00237279"/>
    <w:rsid w:val="00240D69"/>
    <w:rsid w:val="00241B5E"/>
    <w:rsid w:val="00252087"/>
    <w:rsid w:val="00263392"/>
    <w:rsid w:val="00263C7C"/>
    <w:rsid w:val="00265194"/>
    <w:rsid w:val="002715BC"/>
    <w:rsid w:val="00276B84"/>
    <w:rsid w:val="00276C00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2F5D21"/>
    <w:rsid w:val="0030196F"/>
    <w:rsid w:val="00302775"/>
    <w:rsid w:val="003039DC"/>
    <w:rsid w:val="00304D04"/>
    <w:rsid w:val="00307474"/>
    <w:rsid w:val="00310D8E"/>
    <w:rsid w:val="00317F6F"/>
    <w:rsid w:val="003221F2"/>
    <w:rsid w:val="00322614"/>
    <w:rsid w:val="00334A24"/>
    <w:rsid w:val="003410FE"/>
    <w:rsid w:val="003508E7"/>
    <w:rsid w:val="003542F1"/>
    <w:rsid w:val="00356A3E"/>
    <w:rsid w:val="003642B8"/>
    <w:rsid w:val="00373F99"/>
    <w:rsid w:val="003A4115"/>
    <w:rsid w:val="003B1E7D"/>
    <w:rsid w:val="003B3FB5"/>
    <w:rsid w:val="003B5B7A"/>
    <w:rsid w:val="003C417C"/>
    <w:rsid w:val="003C7325"/>
    <w:rsid w:val="003C75CA"/>
    <w:rsid w:val="003D1388"/>
    <w:rsid w:val="003D2006"/>
    <w:rsid w:val="003D7DD0"/>
    <w:rsid w:val="003E3144"/>
    <w:rsid w:val="004031E9"/>
    <w:rsid w:val="00405EA4"/>
    <w:rsid w:val="0041034F"/>
    <w:rsid w:val="004118A3"/>
    <w:rsid w:val="00416417"/>
    <w:rsid w:val="00423978"/>
    <w:rsid w:val="00423A26"/>
    <w:rsid w:val="00425046"/>
    <w:rsid w:val="004350B8"/>
    <w:rsid w:val="0044188D"/>
    <w:rsid w:val="00444AAB"/>
    <w:rsid w:val="00447371"/>
    <w:rsid w:val="00450089"/>
    <w:rsid w:val="00460639"/>
    <w:rsid w:val="00460A48"/>
    <w:rsid w:val="004729D1"/>
    <w:rsid w:val="004755F5"/>
    <w:rsid w:val="00476406"/>
    <w:rsid w:val="00490421"/>
    <w:rsid w:val="004A0F2A"/>
    <w:rsid w:val="004C1D48"/>
    <w:rsid w:val="004C49CD"/>
    <w:rsid w:val="004D4F3D"/>
    <w:rsid w:val="004D65CA"/>
    <w:rsid w:val="004F6E89"/>
    <w:rsid w:val="00507604"/>
    <w:rsid w:val="005076A1"/>
    <w:rsid w:val="00512AA5"/>
    <w:rsid w:val="0051315C"/>
    <w:rsid w:val="00513213"/>
    <w:rsid w:val="00516570"/>
    <w:rsid w:val="00517F12"/>
    <w:rsid w:val="0052102C"/>
    <w:rsid w:val="005212C8"/>
    <w:rsid w:val="00522847"/>
    <w:rsid w:val="00524E6C"/>
    <w:rsid w:val="0052729E"/>
    <w:rsid w:val="005332D6"/>
    <w:rsid w:val="00544DFE"/>
    <w:rsid w:val="005548F2"/>
    <w:rsid w:val="005734CE"/>
    <w:rsid w:val="00573BB9"/>
    <w:rsid w:val="00582DB6"/>
    <w:rsid w:val="005840AB"/>
    <w:rsid w:val="00585AC4"/>
    <w:rsid w:val="00586664"/>
    <w:rsid w:val="00593290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078"/>
    <w:rsid w:val="006334BF"/>
    <w:rsid w:val="00635A54"/>
    <w:rsid w:val="00636663"/>
    <w:rsid w:val="00637BFB"/>
    <w:rsid w:val="0065439A"/>
    <w:rsid w:val="0065460A"/>
    <w:rsid w:val="00661A62"/>
    <w:rsid w:val="00670CE7"/>
    <w:rsid w:val="006731D9"/>
    <w:rsid w:val="006822BC"/>
    <w:rsid w:val="0068494A"/>
    <w:rsid w:val="006855DA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E0CFA"/>
    <w:rsid w:val="006E3FFB"/>
    <w:rsid w:val="006E6205"/>
    <w:rsid w:val="007012F9"/>
    <w:rsid w:val="00701800"/>
    <w:rsid w:val="00704490"/>
    <w:rsid w:val="00717EB6"/>
    <w:rsid w:val="00717F5C"/>
    <w:rsid w:val="00725708"/>
    <w:rsid w:val="00737FDB"/>
    <w:rsid w:val="00740A47"/>
    <w:rsid w:val="00745360"/>
    <w:rsid w:val="00746ABD"/>
    <w:rsid w:val="007520AA"/>
    <w:rsid w:val="00761562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803FBE"/>
    <w:rsid w:val="00805178"/>
    <w:rsid w:val="00806134"/>
    <w:rsid w:val="00812B53"/>
    <w:rsid w:val="00830B70"/>
    <w:rsid w:val="00835BAD"/>
    <w:rsid w:val="00836281"/>
    <w:rsid w:val="008365C8"/>
    <w:rsid w:val="00840749"/>
    <w:rsid w:val="008479E6"/>
    <w:rsid w:val="0085131D"/>
    <w:rsid w:val="0085755C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3BEC"/>
    <w:rsid w:val="009347B8"/>
    <w:rsid w:val="00936729"/>
    <w:rsid w:val="00950623"/>
    <w:rsid w:val="0095183B"/>
    <w:rsid w:val="00952126"/>
    <w:rsid w:val="00952617"/>
    <w:rsid w:val="009536C1"/>
    <w:rsid w:val="00953AB7"/>
    <w:rsid w:val="00953C47"/>
    <w:rsid w:val="009663A6"/>
    <w:rsid w:val="00971A40"/>
    <w:rsid w:val="009733AD"/>
    <w:rsid w:val="00976434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A24"/>
    <w:rsid w:val="009F09BF"/>
    <w:rsid w:val="009F145D"/>
    <w:rsid w:val="009F1DC8"/>
    <w:rsid w:val="009F2C2D"/>
    <w:rsid w:val="009F437E"/>
    <w:rsid w:val="00A012C0"/>
    <w:rsid w:val="00A11788"/>
    <w:rsid w:val="00A13DA5"/>
    <w:rsid w:val="00A2301E"/>
    <w:rsid w:val="00A30847"/>
    <w:rsid w:val="00A36AE2"/>
    <w:rsid w:val="00A40C70"/>
    <w:rsid w:val="00A43E49"/>
    <w:rsid w:val="00A44EA2"/>
    <w:rsid w:val="00A56D63"/>
    <w:rsid w:val="00A62F91"/>
    <w:rsid w:val="00A67685"/>
    <w:rsid w:val="00A728AE"/>
    <w:rsid w:val="00A7679F"/>
    <w:rsid w:val="00A804AE"/>
    <w:rsid w:val="00A86449"/>
    <w:rsid w:val="00A87C1C"/>
    <w:rsid w:val="00A90327"/>
    <w:rsid w:val="00A925EE"/>
    <w:rsid w:val="00A92887"/>
    <w:rsid w:val="00A96617"/>
    <w:rsid w:val="00AA2F9A"/>
    <w:rsid w:val="00AA4CAB"/>
    <w:rsid w:val="00AA51AD"/>
    <w:rsid w:val="00AA730D"/>
    <w:rsid w:val="00AB2E01"/>
    <w:rsid w:val="00AB624D"/>
    <w:rsid w:val="00AC7E26"/>
    <w:rsid w:val="00AD3D27"/>
    <w:rsid w:val="00AD45BB"/>
    <w:rsid w:val="00AE1643"/>
    <w:rsid w:val="00AE3A6C"/>
    <w:rsid w:val="00AF0400"/>
    <w:rsid w:val="00AF09B8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4B3C"/>
    <w:rsid w:val="00B65504"/>
    <w:rsid w:val="00B673C6"/>
    <w:rsid w:val="00B67D7E"/>
    <w:rsid w:val="00B74859"/>
    <w:rsid w:val="00B77E38"/>
    <w:rsid w:val="00B86A0B"/>
    <w:rsid w:val="00B87D3D"/>
    <w:rsid w:val="00B91243"/>
    <w:rsid w:val="00B91A6F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1106C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5288"/>
    <w:rsid w:val="00C45467"/>
    <w:rsid w:val="00C560B9"/>
    <w:rsid w:val="00C57985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116BD"/>
    <w:rsid w:val="00D1549C"/>
    <w:rsid w:val="00D22C21"/>
    <w:rsid w:val="00D25CFE"/>
    <w:rsid w:val="00D3087B"/>
    <w:rsid w:val="00D32F41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A1D46"/>
    <w:rsid w:val="00DA34DF"/>
    <w:rsid w:val="00DB4B66"/>
    <w:rsid w:val="00DB69FD"/>
    <w:rsid w:val="00DC0A8A"/>
    <w:rsid w:val="00DC1705"/>
    <w:rsid w:val="00DC351F"/>
    <w:rsid w:val="00DC39A9"/>
    <w:rsid w:val="00DC4C79"/>
    <w:rsid w:val="00DE14DD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23DC7"/>
    <w:rsid w:val="00E35401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A2348"/>
    <w:rsid w:val="00EC0B96"/>
    <w:rsid w:val="00EC2AFC"/>
    <w:rsid w:val="00EC3969"/>
    <w:rsid w:val="00ED4B4B"/>
    <w:rsid w:val="00EE2A76"/>
    <w:rsid w:val="00F1164F"/>
    <w:rsid w:val="00F138F7"/>
    <w:rsid w:val="00F2008A"/>
    <w:rsid w:val="00F20242"/>
    <w:rsid w:val="00F21D9E"/>
    <w:rsid w:val="00F25348"/>
    <w:rsid w:val="00F36CEE"/>
    <w:rsid w:val="00F45506"/>
    <w:rsid w:val="00F60062"/>
    <w:rsid w:val="00F613CC"/>
    <w:rsid w:val="00F70984"/>
    <w:rsid w:val="00F76777"/>
    <w:rsid w:val="00F803B4"/>
    <w:rsid w:val="00F83F2F"/>
    <w:rsid w:val="00F86555"/>
    <w:rsid w:val="00F86C58"/>
    <w:rsid w:val="00F931A1"/>
    <w:rsid w:val="00F9412A"/>
    <w:rsid w:val="00FB27B6"/>
    <w:rsid w:val="00FB53E7"/>
    <w:rsid w:val="00FB64A4"/>
    <w:rsid w:val="00FC3B03"/>
    <w:rsid w:val="00FE32D7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BCBE2-7A91-4CE0-A2BD-50DADC05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1685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2021-07-08T08:32:00Z</dcterms:created>
  <dcterms:modified xsi:type="dcterms:W3CDTF">2021-07-15T13:38:00Z</dcterms:modified>
</cp:coreProperties>
</file>