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13858" w:type="dxa"/>
        <w:tblLook w:val="04A0" w:firstRow="1" w:lastRow="0" w:firstColumn="1" w:lastColumn="0" w:noHBand="0" w:noVBand="1"/>
      </w:tblPr>
      <w:tblGrid>
        <w:gridCol w:w="666"/>
        <w:gridCol w:w="1754"/>
        <w:gridCol w:w="7604"/>
        <w:gridCol w:w="3834"/>
      </w:tblGrid>
      <w:tr w:rsidR="00001B47" w:rsidRPr="001A4167" w14:paraId="55CBF573" w14:textId="77777777" w:rsidTr="005D384E">
        <w:trPr>
          <w:trHeight w:val="841"/>
        </w:trPr>
        <w:tc>
          <w:tcPr>
            <w:tcW w:w="666" w:type="dxa"/>
            <w:vAlign w:val="center"/>
          </w:tcPr>
          <w:p w14:paraId="202BA5FD" w14:textId="77777777" w:rsidR="00580595" w:rsidRPr="001A4167" w:rsidRDefault="00580595" w:rsidP="001F52C7">
            <w:pPr>
              <w:spacing w:line="276" w:lineRule="auto"/>
              <w:rPr>
                <w:rFonts w:ascii="Times New Roman" w:hAnsi="Times New Roman" w:cs="Times New Roman"/>
                <w:sz w:val="20"/>
                <w:szCs w:val="20"/>
              </w:rPr>
            </w:pPr>
            <w:r w:rsidRPr="001A4167">
              <w:rPr>
                <w:rFonts w:ascii="Times New Roman" w:hAnsi="Times New Roman" w:cs="Times New Roman"/>
                <w:sz w:val="20"/>
                <w:szCs w:val="20"/>
              </w:rPr>
              <w:t>Lp.</w:t>
            </w:r>
          </w:p>
        </w:tc>
        <w:tc>
          <w:tcPr>
            <w:tcW w:w="1754" w:type="dxa"/>
            <w:vAlign w:val="center"/>
          </w:tcPr>
          <w:p w14:paraId="458B8C23" w14:textId="2A5176CD" w:rsidR="00580595" w:rsidRPr="001A4167" w:rsidRDefault="000B712B" w:rsidP="001F52C7">
            <w:pPr>
              <w:spacing w:line="276" w:lineRule="auto"/>
              <w:rPr>
                <w:rFonts w:ascii="Times New Roman" w:hAnsi="Times New Roman" w:cs="Times New Roman"/>
                <w:sz w:val="20"/>
                <w:szCs w:val="20"/>
              </w:rPr>
            </w:pPr>
            <w:r>
              <w:rPr>
                <w:rFonts w:ascii="Times New Roman" w:hAnsi="Times New Roman" w:cs="Times New Roman"/>
                <w:sz w:val="20"/>
                <w:szCs w:val="20"/>
              </w:rPr>
              <w:t>Podmiot zgłaszający uwagę</w:t>
            </w:r>
          </w:p>
        </w:tc>
        <w:tc>
          <w:tcPr>
            <w:tcW w:w="7604" w:type="dxa"/>
            <w:vAlign w:val="center"/>
          </w:tcPr>
          <w:p w14:paraId="158C0185" w14:textId="77777777" w:rsidR="00580595" w:rsidRPr="00834FAB" w:rsidRDefault="00580595" w:rsidP="001F52C7">
            <w:pPr>
              <w:spacing w:line="276" w:lineRule="auto"/>
              <w:rPr>
                <w:rFonts w:ascii="Times New Roman" w:hAnsi="Times New Roman" w:cs="Times New Roman"/>
                <w:b/>
                <w:bCs/>
                <w:sz w:val="20"/>
                <w:szCs w:val="20"/>
              </w:rPr>
            </w:pPr>
            <w:r w:rsidRPr="00834FAB">
              <w:rPr>
                <w:rFonts w:ascii="Times New Roman" w:hAnsi="Times New Roman" w:cs="Times New Roman"/>
                <w:b/>
                <w:bCs/>
                <w:sz w:val="20"/>
                <w:szCs w:val="20"/>
              </w:rPr>
              <w:t>Uwagi</w:t>
            </w:r>
          </w:p>
        </w:tc>
        <w:tc>
          <w:tcPr>
            <w:tcW w:w="3834" w:type="dxa"/>
            <w:vAlign w:val="center"/>
          </w:tcPr>
          <w:p w14:paraId="372306E3" w14:textId="41B1FC1E" w:rsidR="00580595" w:rsidRPr="001A4167" w:rsidRDefault="005D384E" w:rsidP="001F52C7">
            <w:pPr>
              <w:spacing w:line="276" w:lineRule="auto"/>
              <w:rPr>
                <w:rFonts w:ascii="Times New Roman" w:hAnsi="Times New Roman" w:cs="Times New Roman"/>
                <w:sz w:val="20"/>
                <w:szCs w:val="20"/>
              </w:rPr>
            </w:pPr>
            <w:r>
              <w:rPr>
                <w:rFonts w:ascii="Times New Roman" w:hAnsi="Times New Roman" w:cs="Times New Roman"/>
                <w:sz w:val="20"/>
                <w:szCs w:val="20"/>
              </w:rPr>
              <w:t>Uwzględniono</w:t>
            </w:r>
            <w:r w:rsidR="00580595" w:rsidRPr="001A4167">
              <w:rPr>
                <w:rFonts w:ascii="Times New Roman" w:hAnsi="Times New Roman" w:cs="Times New Roman"/>
                <w:sz w:val="20"/>
                <w:szCs w:val="20"/>
              </w:rPr>
              <w:t>/Nie uwzględniono</w:t>
            </w:r>
            <w:r>
              <w:rPr>
                <w:rFonts w:ascii="Times New Roman" w:hAnsi="Times New Roman" w:cs="Times New Roman"/>
                <w:sz w:val="20"/>
                <w:szCs w:val="20"/>
              </w:rPr>
              <w:t xml:space="preserve"> - </w:t>
            </w:r>
            <w:r w:rsidRPr="00834FAB">
              <w:rPr>
                <w:rFonts w:ascii="Times New Roman" w:hAnsi="Times New Roman" w:cs="Times New Roman"/>
                <w:b/>
                <w:bCs/>
                <w:sz w:val="20"/>
                <w:szCs w:val="20"/>
              </w:rPr>
              <w:t>Wyjaśniono</w:t>
            </w:r>
          </w:p>
        </w:tc>
      </w:tr>
      <w:tr w:rsidR="00001B47" w:rsidRPr="001A4167" w14:paraId="3B70F1A3" w14:textId="77777777" w:rsidTr="001C3D42">
        <w:trPr>
          <w:trHeight w:val="841"/>
        </w:trPr>
        <w:tc>
          <w:tcPr>
            <w:tcW w:w="666" w:type="dxa"/>
            <w:vAlign w:val="center"/>
          </w:tcPr>
          <w:p w14:paraId="11525168" w14:textId="17721286" w:rsidR="00580595" w:rsidRPr="001A4167" w:rsidRDefault="000A753D" w:rsidP="001F52C7">
            <w:pPr>
              <w:spacing w:line="276" w:lineRule="auto"/>
              <w:rPr>
                <w:rFonts w:ascii="Times New Roman" w:hAnsi="Times New Roman" w:cs="Times New Roman"/>
                <w:sz w:val="20"/>
                <w:szCs w:val="20"/>
              </w:rPr>
            </w:pPr>
            <w:r>
              <w:rPr>
                <w:rFonts w:ascii="Times New Roman" w:hAnsi="Times New Roman" w:cs="Times New Roman"/>
                <w:sz w:val="20"/>
                <w:szCs w:val="20"/>
              </w:rPr>
              <w:t>1</w:t>
            </w:r>
            <w:r w:rsidR="003E4E86">
              <w:rPr>
                <w:rFonts w:ascii="Times New Roman" w:hAnsi="Times New Roman" w:cs="Times New Roman"/>
                <w:sz w:val="20"/>
                <w:szCs w:val="20"/>
              </w:rPr>
              <w:t>.</w:t>
            </w:r>
          </w:p>
        </w:tc>
        <w:tc>
          <w:tcPr>
            <w:tcW w:w="1754" w:type="dxa"/>
            <w:vAlign w:val="center"/>
          </w:tcPr>
          <w:p w14:paraId="1E09B2D0" w14:textId="1B353B61" w:rsidR="00580595" w:rsidRPr="001A4167" w:rsidRDefault="55D0C521" w:rsidP="001F52C7">
            <w:pPr>
              <w:spacing w:line="276" w:lineRule="auto"/>
              <w:rPr>
                <w:rFonts w:ascii="Times New Roman" w:hAnsi="Times New Roman" w:cs="Times New Roman"/>
                <w:sz w:val="20"/>
                <w:szCs w:val="20"/>
              </w:rPr>
            </w:pPr>
            <w:r w:rsidRPr="374E5E38">
              <w:rPr>
                <w:rFonts w:ascii="Times New Roman" w:hAnsi="Times New Roman" w:cs="Times New Roman"/>
                <w:b/>
                <w:bCs/>
                <w:sz w:val="20"/>
                <w:szCs w:val="20"/>
              </w:rPr>
              <w:t>RCL</w:t>
            </w:r>
          </w:p>
        </w:tc>
        <w:tc>
          <w:tcPr>
            <w:tcW w:w="7604" w:type="dxa"/>
            <w:vAlign w:val="center"/>
          </w:tcPr>
          <w:p w14:paraId="5328CC74" w14:textId="46EB1CC3" w:rsidR="00812434" w:rsidRPr="000354B7" w:rsidRDefault="00812434" w:rsidP="00DD3620">
            <w:pPr>
              <w:autoSpaceDE w:val="0"/>
              <w:autoSpaceDN w:val="0"/>
              <w:adjustRightInd w:val="0"/>
              <w:jc w:val="both"/>
              <w:rPr>
                <w:rFonts w:ascii="Times New Roman" w:hAnsi="Times New Roman" w:cs="Times New Roman"/>
                <w:b/>
                <w:sz w:val="20"/>
                <w:szCs w:val="20"/>
              </w:rPr>
            </w:pPr>
            <w:r w:rsidRPr="000354B7">
              <w:rPr>
                <w:rFonts w:ascii="Times New Roman" w:hAnsi="Times New Roman" w:cs="Times New Roman"/>
                <w:b/>
                <w:sz w:val="20"/>
                <w:szCs w:val="20"/>
              </w:rPr>
              <w:t>Art. 3 ust. 3</w:t>
            </w:r>
            <w:r w:rsidR="00072636" w:rsidRPr="000354B7">
              <w:rPr>
                <w:rFonts w:ascii="Times New Roman" w:hAnsi="Times New Roman" w:cs="Times New Roman"/>
                <w:b/>
                <w:sz w:val="20"/>
                <w:szCs w:val="20"/>
              </w:rPr>
              <w:t xml:space="preserve"> - Rejestr PESEL</w:t>
            </w:r>
          </w:p>
          <w:p w14:paraId="1190D2F8" w14:textId="77777777" w:rsidR="00812434" w:rsidRPr="000354B7" w:rsidRDefault="00812434" w:rsidP="00DD3620">
            <w:pPr>
              <w:autoSpaceDE w:val="0"/>
              <w:autoSpaceDN w:val="0"/>
              <w:adjustRightInd w:val="0"/>
              <w:jc w:val="both"/>
              <w:rPr>
                <w:rFonts w:ascii="Times New Roman" w:hAnsi="Times New Roman" w:cs="Times New Roman"/>
                <w:sz w:val="20"/>
                <w:szCs w:val="20"/>
              </w:rPr>
            </w:pPr>
          </w:p>
          <w:p w14:paraId="20B7A73E" w14:textId="595F458F" w:rsidR="003D7E23" w:rsidRPr="000354B7" w:rsidRDefault="003D7E23" w:rsidP="00DD3620">
            <w:pPr>
              <w:autoSpaceDE w:val="0"/>
              <w:autoSpaceDN w:val="0"/>
              <w:adjustRightInd w:val="0"/>
              <w:jc w:val="both"/>
              <w:rPr>
                <w:rFonts w:ascii="Times New Roman" w:hAnsi="Times New Roman" w:cs="Times New Roman"/>
                <w:sz w:val="20"/>
                <w:szCs w:val="20"/>
              </w:rPr>
            </w:pPr>
            <w:r w:rsidRPr="000354B7">
              <w:rPr>
                <w:rFonts w:ascii="Times New Roman" w:hAnsi="Times New Roman" w:cs="Times New Roman"/>
                <w:sz w:val="20"/>
                <w:szCs w:val="20"/>
              </w:rPr>
              <w:t xml:space="preserve">Zgodnie z art. 3 ust. 3 projektu </w:t>
            </w:r>
            <w:r w:rsidRPr="000354B7">
              <w:rPr>
                <w:rFonts w:ascii="Times New Roman" w:hAnsi="Times New Roman" w:cs="Times New Roman"/>
                <w:b/>
                <w:sz w:val="20"/>
                <w:szCs w:val="20"/>
              </w:rPr>
              <w:t>dane identyfikujące osobę</w:t>
            </w:r>
            <w:r w:rsidRPr="000354B7">
              <w:rPr>
                <w:rFonts w:ascii="Times New Roman" w:hAnsi="Times New Roman" w:cs="Times New Roman"/>
                <w:sz w:val="20"/>
                <w:szCs w:val="20"/>
              </w:rPr>
              <w:t>, o których mowa w art. 3 ust. 2 pkt 1 i 3–9, oraz informacja o zgonie wraz z datą zgonu osoby, której dane zgromadzono w Krajowym Rejestrze Karnym, dalej jako „Rejestr”, są przekazywane w drodze teletransmisji danych z rejestru PESEL, o ile są w nim zgromadzone. Natomiast w przypadku zmiany lub zamieszczenia w rejestrze PESEL danych, o których mowa w art. 3 ust. 2 pkt 1 i 3–9, jest dokonywana ich automatyczna aktualizacja (art. 3 ust. 4 projektu). Tryb i sposób przekazywania do Rejestru danych</w:t>
            </w:r>
            <w:r w:rsidR="00B70A48" w:rsidRPr="000354B7">
              <w:rPr>
                <w:rFonts w:ascii="Times New Roman" w:hAnsi="Times New Roman" w:cs="Times New Roman"/>
                <w:sz w:val="20"/>
                <w:szCs w:val="20"/>
              </w:rPr>
              <w:t xml:space="preserve"> </w:t>
            </w:r>
            <w:r w:rsidRPr="000354B7">
              <w:rPr>
                <w:rFonts w:ascii="Times New Roman" w:hAnsi="Times New Roman" w:cs="Times New Roman"/>
                <w:sz w:val="20"/>
                <w:szCs w:val="20"/>
              </w:rPr>
              <w:t xml:space="preserve">z rejestru PESEL pozostawiono, zgodnie z art. 3 ust. 6 projektu, do uregulowania w akcie wykonawczym. Jednocześnie przepisy projektu (art. 10 ust. 1 i 2) określają, że dane o osobach lub dane o podmiotach zbiorowych przetwarza się (wydaje się, że chodzi o przetwarzanie w Rejestrze) na podstawie następujących dokumentów: karty </w:t>
            </w:r>
            <w:r w:rsidRPr="003D7E23">
              <w:rPr>
                <w:rFonts w:ascii="Times New Roman" w:hAnsi="Times New Roman" w:cs="Times New Roman"/>
                <w:sz w:val="20"/>
                <w:szCs w:val="20"/>
              </w:rPr>
              <w:t>rejestracyjnej, zawiadomienia dotyczącego danych o osobie, zawiadomienia</w:t>
            </w:r>
            <w:r>
              <w:rPr>
                <w:rFonts w:ascii="Times New Roman" w:hAnsi="Times New Roman" w:cs="Times New Roman"/>
                <w:sz w:val="20"/>
                <w:szCs w:val="20"/>
              </w:rPr>
              <w:t xml:space="preserve"> </w:t>
            </w:r>
            <w:r w:rsidRPr="003D7E23">
              <w:rPr>
                <w:rFonts w:ascii="Times New Roman" w:hAnsi="Times New Roman" w:cs="Times New Roman"/>
                <w:sz w:val="20"/>
                <w:szCs w:val="20"/>
              </w:rPr>
              <w:t>2</w:t>
            </w:r>
            <w:r>
              <w:rPr>
                <w:rFonts w:ascii="Times New Roman" w:hAnsi="Times New Roman" w:cs="Times New Roman"/>
                <w:sz w:val="20"/>
                <w:szCs w:val="20"/>
              </w:rPr>
              <w:t xml:space="preserve"> </w:t>
            </w:r>
            <w:r w:rsidRPr="003D7E23">
              <w:rPr>
                <w:rFonts w:ascii="Times New Roman" w:hAnsi="Times New Roman" w:cs="Times New Roman"/>
                <w:sz w:val="20"/>
                <w:szCs w:val="20"/>
              </w:rPr>
              <w:t>dotyczącego danych o podmiocie zbiorowym, zawiadomienia o skazaniu osoby</w:t>
            </w:r>
            <w:r>
              <w:rPr>
                <w:rFonts w:ascii="Times New Roman" w:hAnsi="Times New Roman" w:cs="Times New Roman"/>
                <w:sz w:val="20"/>
                <w:szCs w:val="20"/>
              </w:rPr>
              <w:t xml:space="preserve"> </w:t>
            </w:r>
            <w:r w:rsidRPr="003D7E23">
              <w:rPr>
                <w:rFonts w:ascii="Times New Roman" w:hAnsi="Times New Roman" w:cs="Times New Roman"/>
                <w:sz w:val="20"/>
                <w:szCs w:val="20"/>
              </w:rPr>
              <w:t>przez sąd państwa obcego, o późniejszych zmianach, o usunięciu skazania oraz</w:t>
            </w:r>
            <w:r>
              <w:rPr>
                <w:rFonts w:ascii="Times New Roman" w:hAnsi="Times New Roman" w:cs="Times New Roman"/>
                <w:sz w:val="20"/>
                <w:szCs w:val="20"/>
              </w:rPr>
              <w:t xml:space="preserve"> </w:t>
            </w:r>
            <w:r w:rsidRPr="003D7E23">
              <w:rPr>
                <w:rFonts w:ascii="Times New Roman" w:hAnsi="Times New Roman" w:cs="Times New Roman"/>
                <w:sz w:val="20"/>
                <w:szCs w:val="20"/>
              </w:rPr>
              <w:t>informacji związanych z tym skazaniem, a także na podstawie informacji</w:t>
            </w:r>
            <w:r w:rsidR="00B70A48">
              <w:rPr>
                <w:rFonts w:ascii="Times New Roman" w:hAnsi="Times New Roman" w:cs="Times New Roman"/>
                <w:sz w:val="20"/>
                <w:szCs w:val="20"/>
              </w:rPr>
              <w:t xml:space="preserve"> </w:t>
            </w:r>
            <w:r w:rsidRPr="003D7E23">
              <w:rPr>
                <w:rFonts w:ascii="Times New Roman" w:hAnsi="Times New Roman" w:cs="Times New Roman"/>
                <w:sz w:val="20"/>
                <w:szCs w:val="20"/>
              </w:rPr>
              <w:t>przekazywanych przez system teleinformatyczny Centralnej Bazy Danych Osób</w:t>
            </w:r>
            <w:r w:rsidR="00812434">
              <w:rPr>
                <w:rFonts w:ascii="Times New Roman" w:hAnsi="Times New Roman" w:cs="Times New Roman"/>
                <w:sz w:val="20"/>
                <w:szCs w:val="20"/>
              </w:rPr>
              <w:t xml:space="preserve"> </w:t>
            </w:r>
            <w:r w:rsidRPr="003D7E23">
              <w:rPr>
                <w:rFonts w:ascii="Times New Roman" w:hAnsi="Times New Roman" w:cs="Times New Roman"/>
                <w:sz w:val="20"/>
                <w:szCs w:val="20"/>
              </w:rPr>
              <w:t>Pozbawionych Wolności wykorzystywany w Centralnym Zarządzie Służby</w:t>
            </w:r>
            <w:r w:rsidR="00812434">
              <w:rPr>
                <w:rFonts w:ascii="Times New Roman" w:hAnsi="Times New Roman" w:cs="Times New Roman"/>
                <w:sz w:val="20"/>
                <w:szCs w:val="20"/>
              </w:rPr>
              <w:t xml:space="preserve"> </w:t>
            </w:r>
            <w:r w:rsidRPr="003D7E23">
              <w:rPr>
                <w:rFonts w:ascii="Times New Roman" w:hAnsi="Times New Roman" w:cs="Times New Roman"/>
                <w:sz w:val="20"/>
                <w:szCs w:val="20"/>
              </w:rPr>
              <w:t>Więziennej, zwany dalej „systemem CZSW”. Przywołane dokumenty sporządzają</w:t>
            </w:r>
            <w:r w:rsidR="00812434">
              <w:rPr>
                <w:rFonts w:ascii="Times New Roman" w:hAnsi="Times New Roman" w:cs="Times New Roman"/>
                <w:sz w:val="20"/>
                <w:szCs w:val="20"/>
              </w:rPr>
              <w:t xml:space="preserve"> </w:t>
            </w:r>
            <w:r w:rsidRPr="003D7E23">
              <w:rPr>
                <w:rFonts w:ascii="Times New Roman" w:hAnsi="Times New Roman" w:cs="Times New Roman"/>
                <w:sz w:val="20"/>
                <w:szCs w:val="20"/>
              </w:rPr>
              <w:t>sądy oraz prokurator i zawierają one m.in. dane identyfikujące osobę (art. 12 ust. 1</w:t>
            </w:r>
            <w:r w:rsidR="00812434">
              <w:rPr>
                <w:rFonts w:ascii="Times New Roman" w:hAnsi="Times New Roman" w:cs="Times New Roman"/>
                <w:sz w:val="20"/>
                <w:szCs w:val="20"/>
              </w:rPr>
              <w:t xml:space="preserve"> </w:t>
            </w:r>
            <w:r w:rsidRPr="003D7E23">
              <w:rPr>
                <w:rFonts w:ascii="Times New Roman" w:hAnsi="Times New Roman" w:cs="Times New Roman"/>
                <w:sz w:val="20"/>
                <w:szCs w:val="20"/>
              </w:rPr>
              <w:t>pkt 1, art. 13 ust. 1, art. 14 projektu). Jak natomiast wynika z art. 16 projektu, dane o</w:t>
            </w:r>
            <w:r w:rsidR="00812434">
              <w:rPr>
                <w:rFonts w:ascii="Times New Roman" w:hAnsi="Times New Roman" w:cs="Times New Roman"/>
                <w:sz w:val="20"/>
                <w:szCs w:val="20"/>
              </w:rPr>
              <w:t xml:space="preserve"> </w:t>
            </w:r>
            <w:r w:rsidRPr="003D7E23">
              <w:rPr>
                <w:rFonts w:ascii="Times New Roman" w:hAnsi="Times New Roman" w:cs="Times New Roman"/>
                <w:sz w:val="20"/>
                <w:szCs w:val="20"/>
              </w:rPr>
              <w:t>osobach oraz dane o</w:t>
            </w:r>
            <w:r w:rsidR="00812434">
              <w:rPr>
                <w:rFonts w:ascii="Times New Roman" w:hAnsi="Times New Roman" w:cs="Times New Roman"/>
                <w:sz w:val="20"/>
                <w:szCs w:val="20"/>
              </w:rPr>
              <w:t xml:space="preserve"> </w:t>
            </w:r>
            <w:r w:rsidRPr="003D7E23">
              <w:rPr>
                <w:rFonts w:ascii="Times New Roman" w:hAnsi="Times New Roman" w:cs="Times New Roman"/>
                <w:sz w:val="20"/>
                <w:szCs w:val="20"/>
              </w:rPr>
              <w:t>podmiotach zbiorowych przetwarzane na podstawie art. 10 ust.</w:t>
            </w:r>
            <w:r w:rsidR="00812434">
              <w:rPr>
                <w:rFonts w:ascii="Times New Roman" w:hAnsi="Times New Roman" w:cs="Times New Roman"/>
                <w:sz w:val="20"/>
                <w:szCs w:val="20"/>
              </w:rPr>
              <w:t xml:space="preserve"> </w:t>
            </w:r>
            <w:r w:rsidRPr="003D7E23">
              <w:rPr>
                <w:rFonts w:ascii="Times New Roman" w:hAnsi="Times New Roman" w:cs="Times New Roman"/>
                <w:sz w:val="20"/>
                <w:szCs w:val="20"/>
              </w:rPr>
              <w:t>1 i 2 projektu zamieszcza się w Rejestrze niezwłocznie po ich uzyskaniu.</w:t>
            </w:r>
          </w:p>
          <w:p w14:paraId="4097CC71" w14:textId="77777777" w:rsidR="003D7E23" w:rsidRPr="00B70A48" w:rsidRDefault="003D7E23" w:rsidP="00DD3620">
            <w:pPr>
              <w:autoSpaceDE w:val="0"/>
              <w:autoSpaceDN w:val="0"/>
              <w:adjustRightInd w:val="0"/>
              <w:jc w:val="both"/>
              <w:rPr>
                <w:rFonts w:ascii="Times New Roman" w:hAnsi="Times New Roman" w:cs="Times New Roman"/>
                <w:sz w:val="20"/>
                <w:szCs w:val="20"/>
                <w:u w:val="single"/>
              </w:rPr>
            </w:pPr>
            <w:r w:rsidRPr="00B70A48">
              <w:rPr>
                <w:rFonts w:ascii="Times New Roman" w:hAnsi="Times New Roman" w:cs="Times New Roman"/>
                <w:sz w:val="20"/>
                <w:szCs w:val="20"/>
                <w:u w:val="single"/>
              </w:rPr>
              <w:t>Wobec powyższego wyjaśnienia wymaga:</w:t>
            </w:r>
          </w:p>
          <w:p w14:paraId="5BC6E428" w14:textId="5541497F" w:rsidR="003D7E23" w:rsidRPr="003D7E23" w:rsidRDefault="003D7E23" w:rsidP="00DD3620">
            <w:pPr>
              <w:autoSpaceDE w:val="0"/>
              <w:autoSpaceDN w:val="0"/>
              <w:adjustRightInd w:val="0"/>
              <w:jc w:val="both"/>
              <w:rPr>
                <w:rFonts w:ascii="Times New Roman" w:hAnsi="Times New Roman" w:cs="Times New Roman"/>
                <w:sz w:val="20"/>
                <w:szCs w:val="20"/>
              </w:rPr>
            </w:pPr>
            <w:r w:rsidRPr="003D7E23">
              <w:rPr>
                <w:rFonts w:ascii="Times New Roman" w:hAnsi="Times New Roman" w:cs="Times New Roman"/>
                <w:sz w:val="20"/>
                <w:szCs w:val="20"/>
              </w:rPr>
              <w:t xml:space="preserve">a) wzajemna relacja przepisów art. 3 ust. 3, art. 10 ust. 1 i 2 oraz art. 16 </w:t>
            </w:r>
            <w:r w:rsidR="00A77160" w:rsidRPr="003D7E23">
              <w:rPr>
                <w:rFonts w:ascii="Times New Roman" w:hAnsi="Times New Roman" w:cs="Times New Roman"/>
                <w:sz w:val="20"/>
                <w:szCs w:val="20"/>
              </w:rPr>
              <w:t>pod kątem</w:t>
            </w:r>
            <w:r w:rsidRPr="003D7E23">
              <w:rPr>
                <w:rFonts w:ascii="Times New Roman" w:hAnsi="Times New Roman" w:cs="Times New Roman"/>
                <w:sz w:val="20"/>
                <w:szCs w:val="20"/>
              </w:rPr>
              <w:t xml:space="preserve"> „przekazywania” do Rejestru danych o osobach. Z projektu wynika</w:t>
            </w:r>
          </w:p>
          <w:p w14:paraId="4052353C" w14:textId="1BE41CBD" w:rsidR="003D7E23" w:rsidRPr="003D7E23" w:rsidRDefault="003D7E23" w:rsidP="00DD3620">
            <w:pPr>
              <w:autoSpaceDE w:val="0"/>
              <w:autoSpaceDN w:val="0"/>
              <w:adjustRightInd w:val="0"/>
              <w:jc w:val="both"/>
              <w:rPr>
                <w:rFonts w:ascii="Times New Roman" w:hAnsi="Times New Roman" w:cs="Times New Roman"/>
                <w:sz w:val="20"/>
                <w:szCs w:val="20"/>
              </w:rPr>
            </w:pPr>
            <w:r w:rsidRPr="003D7E23">
              <w:rPr>
                <w:rFonts w:ascii="Times New Roman" w:hAnsi="Times New Roman" w:cs="Times New Roman"/>
                <w:sz w:val="20"/>
                <w:szCs w:val="20"/>
              </w:rPr>
              <w:t>bowiem, że dane są przekazywane z dwóch źródeł, przy czym w przypadku</w:t>
            </w:r>
            <w:r w:rsidR="00A77160">
              <w:rPr>
                <w:rFonts w:ascii="Times New Roman" w:hAnsi="Times New Roman" w:cs="Times New Roman"/>
                <w:sz w:val="20"/>
                <w:szCs w:val="20"/>
              </w:rPr>
              <w:t xml:space="preserve"> </w:t>
            </w:r>
            <w:r w:rsidRPr="003D7E23">
              <w:rPr>
                <w:rFonts w:ascii="Times New Roman" w:hAnsi="Times New Roman" w:cs="Times New Roman"/>
                <w:sz w:val="20"/>
                <w:szCs w:val="20"/>
              </w:rPr>
              <w:t>przekazywania danych z rejestru PESEL brak jest jakichkolwiek regulacji</w:t>
            </w:r>
          </w:p>
          <w:p w14:paraId="4BD248E9" w14:textId="0E3D6C4F" w:rsidR="003D7E23" w:rsidRPr="00AC5D98" w:rsidRDefault="003D7E23" w:rsidP="00DD3620">
            <w:pPr>
              <w:autoSpaceDE w:val="0"/>
              <w:autoSpaceDN w:val="0"/>
              <w:adjustRightInd w:val="0"/>
              <w:jc w:val="both"/>
              <w:rPr>
                <w:rFonts w:ascii="Times New Roman" w:hAnsi="Times New Roman" w:cs="Times New Roman"/>
                <w:b/>
                <w:bCs/>
                <w:sz w:val="20"/>
                <w:szCs w:val="20"/>
              </w:rPr>
            </w:pPr>
            <w:r w:rsidRPr="003D7E23">
              <w:rPr>
                <w:rFonts w:ascii="Times New Roman" w:hAnsi="Times New Roman" w:cs="Times New Roman"/>
                <w:sz w:val="20"/>
                <w:szCs w:val="20"/>
              </w:rPr>
              <w:t>dotyczących trybu tego przekazywania. Istnienie dwóch zbiorów danych – tych</w:t>
            </w:r>
            <w:r w:rsidR="00812434">
              <w:rPr>
                <w:rFonts w:ascii="Times New Roman" w:hAnsi="Times New Roman" w:cs="Times New Roman"/>
                <w:sz w:val="20"/>
                <w:szCs w:val="20"/>
              </w:rPr>
              <w:t xml:space="preserve"> </w:t>
            </w:r>
            <w:r w:rsidRPr="003D7E23">
              <w:rPr>
                <w:rFonts w:ascii="Times New Roman" w:hAnsi="Times New Roman" w:cs="Times New Roman"/>
                <w:sz w:val="20"/>
                <w:szCs w:val="20"/>
              </w:rPr>
              <w:t>przekazywanych z rejestru PESEL oraz tych gromadzonych na podstawie art.</w:t>
            </w:r>
            <w:r w:rsidR="00812434">
              <w:rPr>
                <w:rFonts w:ascii="Times New Roman" w:hAnsi="Times New Roman" w:cs="Times New Roman"/>
                <w:sz w:val="20"/>
                <w:szCs w:val="20"/>
              </w:rPr>
              <w:t xml:space="preserve"> </w:t>
            </w:r>
            <w:r w:rsidRPr="003D7E23">
              <w:rPr>
                <w:rFonts w:ascii="Times New Roman" w:hAnsi="Times New Roman" w:cs="Times New Roman"/>
                <w:sz w:val="20"/>
                <w:szCs w:val="20"/>
              </w:rPr>
              <w:t>10 ust. 1 i 2 projektu – zdaje się poświadczać także przepis art. 17 ust. 11</w:t>
            </w:r>
            <w:r w:rsidR="00812434">
              <w:rPr>
                <w:rFonts w:ascii="Times New Roman" w:hAnsi="Times New Roman" w:cs="Times New Roman"/>
                <w:sz w:val="20"/>
                <w:szCs w:val="20"/>
              </w:rPr>
              <w:t xml:space="preserve"> </w:t>
            </w:r>
            <w:r w:rsidRPr="003D7E23">
              <w:rPr>
                <w:rFonts w:ascii="Times New Roman" w:hAnsi="Times New Roman" w:cs="Times New Roman"/>
                <w:sz w:val="20"/>
                <w:szCs w:val="20"/>
              </w:rPr>
              <w:t>projektu, zgodnie z którym dane identyfikujące osobę, o których mowa w art. 3</w:t>
            </w:r>
            <w:r w:rsidR="00812434">
              <w:rPr>
                <w:rFonts w:ascii="Times New Roman" w:hAnsi="Times New Roman" w:cs="Times New Roman"/>
                <w:sz w:val="20"/>
                <w:szCs w:val="20"/>
              </w:rPr>
              <w:t xml:space="preserve"> </w:t>
            </w:r>
            <w:r w:rsidRPr="003D7E23">
              <w:rPr>
                <w:rFonts w:ascii="Times New Roman" w:hAnsi="Times New Roman" w:cs="Times New Roman"/>
                <w:sz w:val="20"/>
                <w:szCs w:val="20"/>
              </w:rPr>
              <w:t>ust. 2 pkt 1 i 3–9 projektu</w:t>
            </w:r>
            <w:r w:rsidRPr="001C3D42">
              <w:rPr>
                <w:rFonts w:ascii="Times New Roman" w:hAnsi="Times New Roman" w:cs="Times New Roman"/>
                <w:sz w:val="20"/>
                <w:szCs w:val="20"/>
              </w:rPr>
              <w:t xml:space="preserve">, </w:t>
            </w:r>
            <w:r w:rsidRPr="001E7C28">
              <w:rPr>
                <w:rFonts w:ascii="Times New Roman" w:hAnsi="Times New Roman" w:cs="Times New Roman"/>
                <w:sz w:val="20"/>
                <w:szCs w:val="20"/>
              </w:rPr>
              <w:t xml:space="preserve">przekazywane z rejestru PESEL </w:t>
            </w:r>
            <w:r w:rsidRPr="001C3D42">
              <w:rPr>
                <w:rFonts w:ascii="Times New Roman" w:hAnsi="Times New Roman" w:cs="Times New Roman"/>
                <w:sz w:val="20"/>
                <w:szCs w:val="20"/>
              </w:rPr>
              <w:t>usuwa się wraz z</w:t>
            </w:r>
            <w:r w:rsidR="00812434" w:rsidRPr="001C3D42">
              <w:rPr>
                <w:rFonts w:ascii="Times New Roman" w:hAnsi="Times New Roman" w:cs="Times New Roman"/>
                <w:sz w:val="20"/>
                <w:szCs w:val="20"/>
              </w:rPr>
              <w:t xml:space="preserve"> </w:t>
            </w:r>
            <w:r w:rsidRPr="001C3D42">
              <w:rPr>
                <w:rFonts w:ascii="Times New Roman" w:hAnsi="Times New Roman" w:cs="Times New Roman"/>
                <w:sz w:val="20"/>
                <w:szCs w:val="20"/>
              </w:rPr>
              <w:t xml:space="preserve">usunięciem z Rejestru </w:t>
            </w:r>
            <w:r w:rsidRPr="001E7C28">
              <w:rPr>
                <w:rFonts w:ascii="Times New Roman" w:hAnsi="Times New Roman" w:cs="Times New Roman"/>
                <w:sz w:val="20"/>
                <w:szCs w:val="20"/>
              </w:rPr>
              <w:t>danych gromadzonych na podstawie art. 10 ust. 1 i 2</w:t>
            </w:r>
            <w:r w:rsidR="00812434" w:rsidRPr="001E7C28">
              <w:rPr>
                <w:rFonts w:ascii="Times New Roman" w:hAnsi="Times New Roman" w:cs="Times New Roman"/>
                <w:sz w:val="20"/>
                <w:szCs w:val="20"/>
              </w:rPr>
              <w:t xml:space="preserve"> </w:t>
            </w:r>
            <w:r w:rsidRPr="001E7C28">
              <w:rPr>
                <w:rFonts w:ascii="Times New Roman" w:hAnsi="Times New Roman" w:cs="Times New Roman"/>
                <w:sz w:val="20"/>
                <w:szCs w:val="20"/>
              </w:rPr>
              <w:t>projektu</w:t>
            </w:r>
            <w:r w:rsidRPr="001C3D42">
              <w:rPr>
                <w:rFonts w:ascii="Times New Roman" w:hAnsi="Times New Roman" w:cs="Times New Roman"/>
                <w:sz w:val="20"/>
                <w:szCs w:val="20"/>
              </w:rPr>
              <w:t>.</w:t>
            </w:r>
            <w:r w:rsidRPr="003D7E23">
              <w:rPr>
                <w:rFonts w:ascii="Times New Roman" w:hAnsi="Times New Roman" w:cs="Times New Roman"/>
                <w:sz w:val="20"/>
                <w:szCs w:val="20"/>
              </w:rPr>
              <w:t xml:space="preserve"> Powyższe rozwiązanie budzi więc wątpliwości, z którego zasobu</w:t>
            </w:r>
            <w:r w:rsidR="00812434">
              <w:rPr>
                <w:rFonts w:ascii="Times New Roman" w:hAnsi="Times New Roman" w:cs="Times New Roman"/>
                <w:sz w:val="20"/>
                <w:szCs w:val="20"/>
              </w:rPr>
              <w:t xml:space="preserve"> </w:t>
            </w:r>
            <w:r w:rsidRPr="003D7E23">
              <w:rPr>
                <w:rFonts w:ascii="Times New Roman" w:hAnsi="Times New Roman" w:cs="Times New Roman"/>
                <w:sz w:val="20"/>
                <w:szCs w:val="20"/>
              </w:rPr>
              <w:t>informacje będą udzielane. Zgodnie z uzasadnieniem wdrożenie nowych</w:t>
            </w:r>
            <w:r w:rsidR="00812434">
              <w:rPr>
                <w:rFonts w:ascii="Times New Roman" w:hAnsi="Times New Roman" w:cs="Times New Roman"/>
                <w:sz w:val="20"/>
                <w:szCs w:val="20"/>
              </w:rPr>
              <w:t xml:space="preserve"> </w:t>
            </w:r>
            <w:r w:rsidRPr="003D7E23">
              <w:rPr>
                <w:rFonts w:ascii="Times New Roman" w:hAnsi="Times New Roman" w:cs="Times New Roman"/>
                <w:sz w:val="20"/>
                <w:szCs w:val="20"/>
              </w:rPr>
              <w:t xml:space="preserve">funkcjonalności </w:t>
            </w:r>
            <w:r w:rsidRPr="003D7E23">
              <w:rPr>
                <w:rFonts w:ascii="Times New Roman" w:hAnsi="Times New Roman" w:cs="Times New Roman"/>
                <w:sz w:val="20"/>
                <w:szCs w:val="20"/>
              </w:rPr>
              <w:lastRenderedPageBreak/>
              <w:t>systemu teleinformatycznego obsługującego Rejestr</w:t>
            </w:r>
            <w:r w:rsidR="00812434">
              <w:rPr>
                <w:rFonts w:ascii="Times New Roman" w:hAnsi="Times New Roman" w:cs="Times New Roman"/>
                <w:sz w:val="20"/>
                <w:szCs w:val="20"/>
              </w:rPr>
              <w:t xml:space="preserve"> </w:t>
            </w:r>
            <w:r w:rsidRPr="003D7E23">
              <w:rPr>
                <w:rFonts w:ascii="Times New Roman" w:hAnsi="Times New Roman" w:cs="Times New Roman"/>
                <w:sz w:val="20"/>
                <w:szCs w:val="20"/>
              </w:rPr>
              <w:t>umożliwia m.in. integrację systemu teleinformatycznego Krajowego Rejestru</w:t>
            </w:r>
            <w:r w:rsidR="00812434">
              <w:rPr>
                <w:rFonts w:ascii="Times New Roman" w:hAnsi="Times New Roman" w:cs="Times New Roman"/>
                <w:sz w:val="20"/>
                <w:szCs w:val="20"/>
              </w:rPr>
              <w:t xml:space="preserve"> </w:t>
            </w:r>
            <w:r w:rsidRPr="003D7E23">
              <w:rPr>
                <w:rFonts w:ascii="Times New Roman" w:hAnsi="Times New Roman" w:cs="Times New Roman"/>
                <w:sz w:val="20"/>
                <w:szCs w:val="20"/>
              </w:rPr>
              <w:t>Karnego z systemem teleinformatycznym rejestru PESEL – co pozwoli na</w:t>
            </w:r>
            <w:r w:rsidR="00A77160">
              <w:rPr>
                <w:rFonts w:ascii="Times New Roman" w:hAnsi="Times New Roman" w:cs="Times New Roman"/>
                <w:b/>
                <w:bCs/>
                <w:sz w:val="20"/>
                <w:szCs w:val="20"/>
              </w:rPr>
              <w:t xml:space="preserve"> </w:t>
            </w:r>
            <w:r w:rsidRPr="001E7C28">
              <w:rPr>
                <w:rFonts w:ascii="Times New Roman" w:hAnsi="Times New Roman" w:cs="Times New Roman"/>
                <w:sz w:val="20"/>
                <w:szCs w:val="20"/>
              </w:rPr>
              <w:t>weryfikację danych identyfikujących osobę już na etapie przekazywania</w:t>
            </w:r>
            <w:r w:rsidR="00812434" w:rsidRPr="001E7C28">
              <w:rPr>
                <w:rFonts w:ascii="Times New Roman" w:hAnsi="Times New Roman" w:cs="Times New Roman"/>
                <w:sz w:val="20"/>
                <w:szCs w:val="20"/>
              </w:rPr>
              <w:t xml:space="preserve"> </w:t>
            </w:r>
            <w:r w:rsidRPr="001E7C28">
              <w:rPr>
                <w:rFonts w:ascii="Times New Roman" w:hAnsi="Times New Roman" w:cs="Times New Roman"/>
                <w:sz w:val="20"/>
                <w:szCs w:val="20"/>
              </w:rPr>
              <w:t>dokumentów do rejestru karnego</w:t>
            </w:r>
            <w:r w:rsidRPr="003D7E23">
              <w:rPr>
                <w:rFonts w:ascii="Times New Roman" w:hAnsi="Times New Roman" w:cs="Times New Roman"/>
                <w:b/>
                <w:bCs/>
                <w:sz w:val="20"/>
                <w:szCs w:val="20"/>
              </w:rPr>
              <w:t xml:space="preserve"> </w:t>
            </w:r>
            <w:r w:rsidRPr="003D7E23">
              <w:rPr>
                <w:rFonts w:ascii="Times New Roman" w:hAnsi="Times New Roman" w:cs="Times New Roman"/>
                <w:sz w:val="20"/>
                <w:szCs w:val="20"/>
              </w:rPr>
              <w:t>oraz przyczyni się do wyeliminowania lub</w:t>
            </w:r>
            <w:r w:rsidR="00812434">
              <w:rPr>
                <w:rFonts w:ascii="Times New Roman" w:hAnsi="Times New Roman" w:cs="Times New Roman"/>
                <w:sz w:val="20"/>
                <w:szCs w:val="20"/>
              </w:rPr>
              <w:t xml:space="preserve"> z</w:t>
            </w:r>
            <w:r w:rsidRPr="003D7E23">
              <w:rPr>
                <w:rFonts w:ascii="Times New Roman" w:hAnsi="Times New Roman" w:cs="Times New Roman"/>
                <w:sz w:val="20"/>
                <w:szCs w:val="20"/>
              </w:rPr>
              <w:t>mniejszenia liczby postępowań wyjaśniających prowadzonych w celu</w:t>
            </w:r>
            <w:r w:rsidR="00812434">
              <w:rPr>
                <w:rFonts w:ascii="Times New Roman" w:hAnsi="Times New Roman" w:cs="Times New Roman"/>
                <w:sz w:val="20"/>
                <w:szCs w:val="20"/>
              </w:rPr>
              <w:t xml:space="preserve"> </w:t>
            </w:r>
            <w:r w:rsidRPr="003D7E23">
              <w:rPr>
                <w:rFonts w:ascii="Times New Roman" w:hAnsi="Times New Roman" w:cs="Times New Roman"/>
                <w:sz w:val="20"/>
                <w:szCs w:val="20"/>
              </w:rPr>
              <w:t>ustalenia prawidłowych danych. Powyższe stwierdzenie nie znajduje jednak</w:t>
            </w:r>
            <w:r w:rsidR="00812434">
              <w:rPr>
                <w:rFonts w:ascii="Times New Roman" w:hAnsi="Times New Roman" w:cs="Times New Roman"/>
                <w:sz w:val="20"/>
                <w:szCs w:val="20"/>
              </w:rPr>
              <w:t xml:space="preserve"> </w:t>
            </w:r>
            <w:r w:rsidRPr="003D7E23">
              <w:rPr>
                <w:rFonts w:ascii="Times New Roman" w:hAnsi="Times New Roman" w:cs="Times New Roman"/>
                <w:sz w:val="20"/>
                <w:szCs w:val="20"/>
              </w:rPr>
              <w:t>odzwierciedlenia w projekcie – przekazywanie danych i ich gromadzenie nie</w:t>
            </w:r>
            <w:r w:rsidR="00812434">
              <w:rPr>
                <w:rFonts w:ascii="Times New Roman" w:hAnsi="Times New Roman" w:cs="Times New Roman"/>
                <w:sz w:val="20"/>
                <w:szCs w:val="20"/>
              </w:rPr>
              <w:t xml:space="preserve"> </w:t>
            </w:r>
            <w:r w:rsidRPr="003D7E23">
              <w:rPr>
                <w:rFonts w:ascii="Times New Roman" w:hAnsi="Times New Roman" w:cs="Times New Roman"/>
                <w:sz w:val="20"/>
                <w:szCs w:val="20"/>
              </w:rPr>
              <w:t>jest bowiem tożsame z weryfikacją ich poprawności. Jednocześnie zaznaczenia</w:t>
            </w:r>
            <w:r w:rsidR="00812434">
              <w:rPr>
                <w:rFonts w:ascii="Times New Roman" w:hAnsi="Times New Roman" w:cs="Times New Roman"/>
                <w:sz w:val="20"/>
                <w:szCs w:val="20"/>
              </w:rPr>
              <w:t xml:space="preserve"> </w:t>
            </w:r>
            <w:r w:rsidRPr="003D7E23">
              <w:rPr>
                <w:rFonts w:ascii="Times New Roman" w:hAnsi="Times New Roman" w:cs="Times New Roman"/>
                <w:sz w:val="20"/>
                <w:szCs w:val="20"/>
              </w:rPr>
              <w:t>wymaga, że Projektodawca przy regulowaniu kwestii</w:t>
            </w:r>
            <w:r w:rsidR="00812434">
              <w:rPr>
                <w:rFonts w:ascii="Times New Roman" w:hAnsi="Times New Roman" w:cs="Times New Roman"/>
                <w:sz w:val="20"/>
                <w:szCs w:val="20"/>
              </w:rPr>
              <w:t xml:space="preserve"> </w:t>
            </w:r>
            <w:r w:rsidRPr="003D7E23">
              <w:rPr>
                <w:rFonts w:ascii="Times New Roman" w:hAnsi="Times New Roman" w:cs="Times New Roman"/>
                <w:sz w:val="20"/>
                <w:szCs w:val="20"/>
              </w:rPr>
              <w:t>pobierania/weryfikowania danych z rejestru PESEL powinien uwzględnić</w:t>
            </w:r>
            <w:r w:rsidR="00812434">
              <w:rPr>
                <w:rFonts w:ascii="Times New Roman" w:hAnsi="Times New Roman" w:cs="Times New Roman"/>
                <w:sz w:val="20"/>
                <w:szCs w:val="20"/>
              </w:rPr>
              <w:t xml:space="preserve"> </w:t>
            </w:r>
            <w:r w:rsidRPr="003D7E23">
              <w:rPr>
                <w:rFonts w:ascii="Times New Roman" w:hAnsi="Times New Roman" w:cs="Times New Roman"/>
                <w:sz w:val="20"/>
                <w:szCs w:val="20"/>
              </w:rPr>
              <w:t>także fakt, że od 1 stycznia 2022 r. w stosunku do podmiotów, o których mowa</w:t>
            </w:r>
            <w:r w:rsidR="00812434">
              <w:rPr>
                <w:rFonts w:ascii="Times New Roman" w:hAnsi="Times New Roman" w:cs="Times New Roman"/>
                <w:sz w:val="20"/>
                <w:szCs w:val="20"/>
              </w:rPr>
              <w:t xml:space="preserve"> </w:t>
            </w:r>
            <w:r w:rsidRPr="003D7E23">
              <w:rPr>
                <w:rFonts w:ascii="Times New Roman" w:hAnsi="Times New Roman" w:cs="Times New Roman"/>
                <w:sz w:val="20"/>
                <w:szCs w:val="20"/>
              </w:rPr>
              <w:t>w art. 2 ust. 1 pkt 1, 5 i 6 ustawy z dnia 17 lutego 2005 r. o informatyzacji</w:t>
            </w:r>
            <w:r w:rsidR="00812434">
              <w:rPr>
                <w:rFonts w:ascii="Times New Roman" w:hAnsi="Times New Roman" w:cs="Times New Roman"/>
                <w:sz w:val="20"/>
                <w:szCs w:val="20"/>
              </w:rPr>
              <w:t xml:space="preserve"> </w:t>
            </w:r>
            <w:r w:rsidRPr="003D7E23">
              <w:rPr>
                <w:rFonts w:ascii="Times New Roman" w:hAnsi="Times New Roman" w:cs="Times New Roman"/>
                <w:sz w:val="20"/>
                <w:szCs w:val="20"/>
              </w:rPr>
              <w:t>działalności podmiotów realizujących zadania publiczne (Dz. U. z 2021 r. poz.</w:t>
            </w:r>
            <w:r w:rsidR="00812434">
              <w:rPr>
                <w:rFonts w:ascii="Times New Roman" w:hAnsi="Times New Roman" w:cs="Times New Roman"/>
                <w:sz w:val="20"/>
                <w:szCs w:val="20"/>
              </w:rPr>
              <w:t xml:space="preserve"> </w:t>
            </w:r>
            <w:r w:rsidRPr="003D7E23">
              <w:rPr>
                <w:rFonts w:ascii="Times New Roman" w:hAnsi="Times New Roman" w:cs="Times New Roman"/>
                <w:sz w:val="20"/>
                <w:szCs w:val="20"/>
              </w:rPr>
              <w:t>2070), tj. organów administracji rządowej, organów kontroli państwowej i</w:t>
            </w:r>
            <w:r w:rsidR="00812434">
              <w:rPr>
                <w:rFonts w:ascii="Times New Roman" w:hAnsi="Times New Roman" w:cs="Times New Roman"/>
                <w:sz w:val="20"/>
                <w:szCs w:val="20"/>
              </w:rPr>
              <w:t xml:space="preserve"> </w:t>
            </w:r>
            <w:r w:rsidRPr="003D7E23">
              <w:rPr>
                <w:rFonts w:ascii="Times New Roman" w:hAnsi="Times New Roman" w:cs="Times New Roman"/>
                <w:sz w:val="20"/>
                <w:szCs w:val="20"/>
              </w:rPr>
              <w:t>ochrony prawa, sądów, jednostek organizacyjnych prokuratury, a także</w:t>
            </w:r>
            <w:r w:rsidR="00812434">
              <w:rPr>
                <w:rFonts w:ascii="Times New Roman" w:hAnsi="Times New Roman" w:cs="Times New Roman"/>
                <w:sz w:val="20"/>
                <w:szCs w:val="20"/>
              </w:rPr>
              <w:t xml:space="preserve"> </w:t>
            </w:r>
            <w:r w:rsidRPr="003D7E23">
              <w:rPr>
                <w:rFonts w:ascii="Times New Roman" w:hAnsi="Times New Roman" w:cs="Times New Roman"/>
                <w:sz w:val="20"/>
                <w:szCs w:val="20"/>
              </w:rPr>
              <w:t>jednostek</w:t>
            </w:r>
            <w:r w:rsidR="00812434">
              <w:rPr>
                <w:rFonts w:ascii="Times New Roman" w:hAnsi="Times New Roman" w:cs="Times New Roman"/>
                <w:sz w:val="20"/>
                <w:szCs w:val="20"/>
              </w:rPr>
              <w:t xml:space="preserve"> </w:t>
            </w:r>
            <w:r w:rsidRPr="003D7E23">
              <w:rPr>
                <w:rFonts w:ascii="Times New Roman" w:hAnsi="Times New Roman" w:cs="Times New Roman"/>
                <w:sz w:val="20"/>
                <w:szCs w:val="20"/>
              </w:rPr>
              <w:t>samorządu terytorialnego i ich organów, Zakładu Ubezpieczeń</w:t>
            </w:r>
            <w:r w:rsidR="00812434">
              <w:rPr>
                <w:rFonts w:ascii="Times New Roman" w:hAnsi="Times New Roman" w:cs="Times New Roman"/>
                <w:sz w:val="20"/>
                <w:szCs w:val="20"/>
              </w:rPr>
              <w:t xml:space="preserve"> </w:t>
            </w:r>
            <w:r w:rsidRPr="003D7E23">
              <w:rPr>
                <w:rFonts w:ascii="Times New Roman" w:hAnsi="Times New Roman" w:cs="Times New Roman"/>
                <w:sz w:val="20"/>
                <w:szCs w:val="20"/>
              </w:rPr>
              <w:t>Społecznych, Kasy Rolniczego Ubezpieczenia Społecznego i Narodowego</w:t>
            </w:r>
            <w:r w:rsidR="00AC5D98">
              <w:rPr>
                <w:rFonts w:ascii="Times New Roman" w:hAnsi="Times New Roman" w:cs="Times New Roman"/>
                <w:sz w:val="20"/>
                <w:szCs w:val="20"/>
              </w:rPr>
              <w:t xml:space="preserve"> </w:t>
            </w:r>
            <w:r w:rsidRPr="003D7E23">
              <w:rPr>
                <w:rFonts w:ascii="Times New Roman" w:hAnsi="Times New Roman" w:cs="Times New Roman"/>
                <w:sz w:val="20"/>
                <w:szCs w:val="20"/>
              </w:rPr>
              <w:t>Funduszu Zdrowia, prowadzących rejestr publiczny przy użyciu systemów</w:t>
            </w:r>
            <w:r w:rsidR="00AC5D98">
              <w:rPr>
                <w:rFonts w:ascii="Times New Roman" w:hAnsi="Times New Roman" w:cs="Times New Roman"/>
                <w:sz w:val="20"/>
                <w:szCs w:val="20"/>
              </w:rPr>
              <w:t xml:space="preserve"> </w:t>
            </w:r>
            <w:r w:rsidRPr="003D7E23">
              <w:rPr>
                <w:rFonts w:ascii="Times New Roman" w:hAnsi="Times New Roman" w:cs="Times New Roman"/>
                <w:sz w:val="20"/>
                <w:szCs w:val="20"/>
              </w:rPr>
              <w:t>teleinformatycznych, weszły w życie przepisy art. 14 ust. 3–8 tej ustawy,</w:t>
            </w:r>
            <w:r w:rsidR="00AC5D98">
              <w:rPr>
                <w:rFonts w:ascii="Times New Roman" w:hAnsi="Times New Roman" w:cs="Times New Roman"/>
                <w:sz w:val="20"/>
                <w:szCs w:val="20"/>
              </w:rPr>
              <w:t xml:space="preserve"> </w:t>
            </w:r>
            <w:r w:rsidRPr="003D7E23">
              <w:rPr>
                <w:rFonts w:ascii="Times New Roman" w:hAnsi="Times New Roman" w:cs="Times New Roman"/>
                <w:sz w:val="20"/>
                <w:szCs w:val="20"/>
              </w:rPr>
              <w:t>wprowadzające regulacje dotyczące uprzedniej weryfikacji danych</w:t>
            </w:r>
            <w:r w:rsidR="00AC5D98">
              <w:rPr>
                <w:rFonts w:ascii="Times New Roman" w:hAnsi="Times New Roman" w:cs="Times New Roman"/>
                <w:sz w:val="20"/>
                <w:szCs w:val="20"/>
              </w:rPr>
              <w:t xml:space="preserve"> </w:t>
            </w:r>
            <w:r w:rsidRPr="003D7E23">
              <w:rPr>
                <w:rFonts w:ascii="Times New Roman" w:hAnsi="Times New Roman" w:cs="Times New Roman"/>
                <w:sz w:val="20"/>
                <w:szCs w:val="20"/>
              </w:rPr>
              <w:t>wprowadzanych po raz pierwszy do tego rejestru pod względem zgodności</w:t>
            </w:r>
            <w:r w:rsidR="00AC5D98">
              <w:rPr>
                <w:rFonts w:ascii="Times New Roman" w:hAnsi="Times New Roman" w:cs="Times New Roman"/>
                <w:sz w:val="20"/>
                <w:szCs w:val="20"/>
              </w:rPr>
              <w:t xml:space="preserve"> </w:t>
            </w:r>
            <w:r w:rsidRPr="003D7E23">
              <w:rPr>
                <w:rFonts w:ascii="Times New Roman" w:hAnsi="Times New Roman" w:cs="Times New Roman"/>
                <w:sz w:val="20"/>
                <w:szCs w:val="20"/>
              </w:rPr>
              <w:t>tych danych z danymi zgromadzonymi w rejestrze PESEL;</w:t>
            </w:r>
          </w:p>
          <w:p w14:paraId="751D9998" w14:textId="63F0C61E" w:rsidR="00580595" w:rsidRPr="0054021B" w:rsidRDefault="003D7E23" w:rsidP="00DD3620">
            <w:pPr>
              <w:autoSpaceDE w:val="0"/>
              <w:autoSpaceDN w:val="0"/>
              <w:adjustRightInd w:val="0"/>
              <w:jc w:val="both"/>
              <w:rPr>
                <w:rFonts w:ascii="Times New Roman" w:hAnsi="Times New Roman" w:cs="Times New Roman"/>
                <w:sz w:val="20"/>
                <w:szCs w:val="20"/>
              </w:rPr>
            </w:pPr>
            <w:r w:rsidRPr="003D7E23">
              <w:rPr>
                <w:rFonts w:ascii="Times New Roman" w:hAnsi="Times New Roman" w:cs="Times New Roman"/>
                <w:sz w:val="20"/>
                <w:szCs w:val="20"/>
              </w:rPr>
              <w:t>b) nawiązując do powyższego, wskazać dodatkowo należy, że katalog danych</w:t>
            </w:r>
            <w:r w:rsidR="00812434">
              <w:rPr>
                <w:rFonts w:ascii="Times New Roman" w:hAnsi="Times New Roman" w:cs="Times New Roman"/>
                <w:sz w:val="20"/>
                <w:szCs w:val="20"/>
              </w:rPr>
              <w:t xml:space="preserve"> </w:t>
            </w:r>
            <w:r w:rsidRPr="003D7E23">
              <w:rPr>
                <w:rFonts w:ascii="Times New Roman" w:hAnsi="Times New Roman" w:cs="Times New Roman"/>
                <w:sz w:val="20"/>
                <w:szCs w:val="20"/>
              </w:rPr>
              <w:t>identyfikujących osobę określony w art. 3 ust. 2 pkt 1 i 3–9 i przekazywany z</w:t>
            </w:r>
            <w:r w:rsidR="00812434">
              <w:rPr>
                <w:rFonts w:ascii="Times New Roman" w:hAnsi="Times New Roman" w:cs="Times New Roman"/>
                <w:sz w:val="20"/>
                <w:szCs w:val="20"/>
              </w:rPr>
              <w:t xml:space="preserve"> </w:t>
            </w:r>
            <w:r w:rsidRPr="003D7E23">
              <w:rPr>
                <w:rFonts w:ascii="Times New Roman" w:hAnsi="Times New Roman" w:cs="Times New Roman"/>
                <w:sz w:val="20"/>
                <w:szCs w:val="20"/>
              </w:rPr>
              <w:t>rejestru PESEL jest szerszy niż np. katalog danych identyfikacyjnych zawarty</w:t>
            </w:r>
            <w:r w:rsidR="00812434">
              <w:rPr>
                <w:rFonts w:ascii="Times New Roman" w:hAnsi="Times New Roman" w:cs="Times New Roman"/>
                <w:sz w:val="20"/>
                <w:szCs w:val="20"/>
              </w:rPr>
              <w:t xml:space="preserve"> </w:t>
            </w:r>
            <w:r w:rsidRPr="003D7E23">
              <w:rPr>
                <w:rFonts w:ascii="Times New Roman" w:hAnsi="Times New Roman" w:cs="Times New Roman"/>
                <w:sz w:val="20"/>
                <w:szCs w:val="20"/>
              </w:rPr>
              <w:t>w karcie identyfikacyjnej sporządzonej przez sąd w przypadku osoby</w:t>
            </w:r>
            <w:r w:rsidR="00812434">
              <w:rPr>
                <w:rFonts w:ascii="Times New Roman" w:hAnsi="Times New Roman" w:cs="Times New Roman"/>
                <w:sz w:val="20"/>
                <w:szCs w:val="20"/>
              </w:rPr>
              <w:t xml:space="preserve"> </w:t>
            </w:r>
            <w:r w:rsidRPr="003D7E23">
              <w:rPr>
                <w:rFonts w:ascii="Times New Roman" w:hAnsi="Times New Roman" w:cs="Times New Roman"/>
                <w:sz w:val="20"/>
                <w:szCs w:val="20"/>
              </w:rPr>
              <w:t>posiadającej wyłącznie obywatelstwo polskie, która posiada numer PESEL</w:t>
            </w:r>
            <w:r w:rsidR="00812434">
              <w:rPr>
                <w:rFonts w:ascii="Times New Roman" w:hAnsi="Times New Roman" w:cs="Times New Roman"/>
                <w:sz w:val="20"/>
                <w:szCs w:val="20"/>
              </w:rPr>
              <w:t xml:space="preserve"> </w:t>
            </w:r>
            <w:r w:rsidRPr="003D7E23">
              <w:rPr>
                <w:rFonts w:ascii="Times New Roman" w:hAnsi="Times New Roman" w:cs="Times New Roman"/>
                <w:sz w:val="20"/>
                <w:szCs w:val="20"/>
              </w:rPr>
              <w:t>(art. 12 ust. 1 pkt 1 lit. a projektu) – wyjaśnienia wobec tego wymaga, czy przy</w:t>
            </w:r>
            <w:r w:rsidR="00812434">
              <w:rPr>
                <w:rFonts w:ascii="Times New Roman" w:hAnsi="Times New Roman" w:cs="Times New Roman"/>
                <w:sz w:val="20"/>
                <w:szCs w:val="20"/>
              </w:rPr>
              <w:t xml:space="preserve"> </w:t>
            </w:r>
            <w:r w:rsidRPr="003D7E23">
              <w:rPr>
                <w:rFonts w:ascii="Times New Roman" w:hAnsi="Times New Roman" w:cs="Times New Roman"/>
                <w:sz w:val="20"/>
                <w:szCs w:val="20"/>
              </w:rPr>
              <w:t>pobieraniu/weryfikacji danych zawartych w karcie identyfikacyjnej dla osoby</w:t>
            </w:r>
            <w:r w:rsidR="00812434">
              <w:rPr>
                <w:rFonts w:ascii="Times New Roman" w:hAnsi="Times New Roman" w:cs="Times New Roman"/>
                <w:sz w:val="20"/>
                <w:szCs w:val="20"/>
              </w:rPr>
              <w:t xml:space="preserve"> </w:t>
            </w:r>
            <w:r w:rsidRPr="003D7E23">
              <w:rPr>
                <w:rFonts w:ascii="Times New Roman" w:hAnsi="Times New Roman" w:cs="Times New Roman"/>
                <w:sz w:val="20"/>
                <w:szCs w:val="20"/>
              </w:rPr>
              <w:t>posiadającej wyłącznie obywatelstwo polskie, która posiada numer PESEL, z</w:t>
            </w:r>
            <w:r w:rsidR="00812434">
              <w:rPr>
                <w:rFonts w:ascii="Times New Roman" w:hAnsi="Times New Roman" w:cs="Times New Roman"/>
                <w:sz w:val="20"/>
                <w:szCs w:val="20"/>
              </w:rPr>
              <w:t xml:space="preserve"> </w:t>
            </w:r>
            <w:r w:rsidRPr="003D7E23">
              <w:rPr>
                <w:rFonts w:ascii="Times New Roman" w:hAnsi="Times New Roman" w:cs="Times New Roman"/>
                <w:sz w:val="20"/>
                <w:szCs w:val="20"/>
              </w:rPr>
              <w:t>rejestru PESEL będą pobierane także dane dodatkowe, które nie są zawarte w</w:t>
            </w:r>
            <w:r w:rsidR="00812434">
              <w:rPr>
                <w:rFonts w:ascii="Times New Roman" w:hAnsi="Times New Roman" w:cs="Times New Roman"/>
                <w:sz w:val="20"/>
                <w:szCs w:val="20"/>
              </w:rPr>
              <w:t xml:space="preserve"> </w:t>
            </w:r>
            <w:r w:rsidRPr="003D7E23">
              <w:rPr>
                <w:rFonts w:ascii="Times New Roman" w:hAnsi="Times New Roman" w:cs="Times New Roman"/>
                <w:sz w:val="20"/>
                <w:szCs w:val="20"/>
              </w:rPr>
              <w:t>karcie informacyjnej, jak np. imię i nazwisko rodowe matki, i czy będą one</w:t>
            </w:r>
            <w:r w:rsidR="00812434">
              <w:rPr>
                <w:rFonts w:ascii="Times New Roman" w:hAnsi="Times New Roman" w:cs="Times New Roman"/>
                <w:sz w:val="20"/>
                <w:szCs w:val="20"/>
              </w:rPr>
              <w:t xml:space="preserve"> </w:t>
            </w:r>
            <w:r w:rsidRPr="003D7E23">
              <w:rPr>
                <w:rFonts w:ascii="Times New Roman" w:hAnsi="Times New Roman" w:cs="Times New Roman"/>
                <w:sz w:val="20"/>
                <w:szCs w:val="20"/>
              </w:rPr>
              <w:t>gromadzone w Rejestrze, co może prowadzić do nadmiarowości</w:t>
            </w:r>
            <w:r w:rsidR="00812434">
              <w:rPr>
                <w:rFonts w:ascii="Times New Roman" w:hAnsi="Times New Roman" w:cs="Times New Roman"/>
                <w:sz w:val="20"/>
                <w:szCs w:val="20"/>
              </w:rPr>
              <w:t xml:space="preserve"> </w:t>
            </w:r>
            <w:r w:rsidRPr="003D7E23">
              <w:rPr>
                <w:rFonts w:ascii="Times New Roman" w:hAnsi="Times New Roman" w:cs="Times New Roman"/>
                <w:sz w:val="20"/>
                <w:szCs w:val="20"/>
              </w:rPr>
              <w:t>przetwarzanych danych.</w:t>
            </w:r>
          </w:p>
        </w:tc>
        <w:tc>
          <w:tcPr>
            <w:tcW w:w="3834" w:type="dxa"/>
            <w:vAlign w:val="center"/>
          </w:tcPr>
          <w:p w14:paraId="6369C98B" w14:textId="0374BFFF" w:rsidR="00DE3D54" w:rsidRDefault="00B763BD" w:rsidP="0081797E">
            <w:pPr>
              <w:pStyle w:val="Tekstkomentarza"/>
              <w:jc w:val="both"/>
              <w:rPr>
                <w:rFonts w:ascii="Times New Roman" w:hAnsi="Times New Roman" w:cs="Times New Roman"/>
                <w:b/>
                <w:bCs/>
              </w:rPr>
            </w:pPr>
            <w:r w:rsidRPr="0081797E">
              <w:rPr>
                <w:rFonts w:ascii="Times New Roman" w:hAnsi="Times New Roman" w:cs="Times New Roman"/>
                <w:b/>
                <w:bCs/>
              </w:rPr>
              <w:lastRenderedPageBreak/>
              <w:t>Uwaga</w:t>
            </w:r>
            <w:r w:rsidR="001A46D4">
              <w:rPr>
                <w:rFonts w:ascii="Times New Roman" w:hAnsi="Times New Roman" w:cs="Times New Roman"/>
                <w:b/>
                <w:bCs/>
              </w:rPr>
              <w:t xml:space="preserve"> uwzględniona </w:t>
            </w:r>
            <w:r w:rsidR="006D31B9">
              <w:rPr>
                <w:rFonts w:ascii="Times New Roman" w:hAnsi="Times New Roman" w:cs="Times New Roman"/>
                <w:b/>
                <w:bCs/>
              </w:rPr>
              <w:t>i wyjaśniona.</w:t>
            </w:r>
          </w:p>
          <w:p w14:paraId="1CFF8A9A" w14:textId="64508CE5" w:rsidR="00496882" w:rsidRPr="004272F9" w:rsidRDefault="00496882" w:rsidP="004272F9">
            <w:pPr>
              <w:pStyle w:val="Tekstkomentarza"/>
              <w:jc w:val="both"/>
              <w:rPr>
                <w:rFonts w:ascii="Times New Roman" w:hAnsi="Times New Roman" w:cs="Times New Roman"/>
              </w:rPr>
            </w:pPr>
            <w:r w:rsidRPr="004272F9">
              <w:rPr>
                <w:rFonts w:ascii="Times New Roman" w:hAnsi="Times New Roman" w:cs="Times New Roman"/>
              </w:rPr>
              <w:t xml:space="preserve">W odpowiedzi na zgłoszoną uwagę dotyczącą weryfikacji i pobierania danych z rejestru PESEL, projektodawca wyjaśnia, że obowiązek weryfikacji danych wynikający z art. 14 ustawy z dnia 17 lutego 2005 r. o informatyzacji działalności podmiotów realizujących zadania publiczne będzie spełniony. Projektodawca w zakresie integracji z rejestrem PESEL zamierza skorzystać z dwóch podstawowych usług oferowanych przez Ministra właściwego do spraw cyfryzacji w zakresie korzystania z danych zgromadzonych w rejestrze PESEL opisanych w dokumencie „BIZNESOWY OPIS USŁUG SIECIOWYCH - USŁUGI POBIERANIA DANYCH Z SYSTEMU REJESTRÓW PAŃSTWOWYCH” </w:t>
            </w:r>
            <w:proofErr w:type="spellStart"/>
            <w:r w:rsidRPr="004272F9">
              <w:rPr>
                <w:rFonts w:ascii="Times New Roman" w:hAnsi="Times New Roman" w:cs="Times New Roman"/>
              </w:rPr>
              <w:t>tj</w:t>
            </w:r>
            <w:proofErr w:type="spellEnd"/>
            <w:r w:rsidRPr="004272F9">
              <w:rPr>
                <w:rFonts w:ascii="Times New Roman" w:hAnsi="Times New Roman" w:cs="Times New Roman"/>
              </w:rPr>
              <w:t xml:space="preserve"> usługi weryfikacji danych i subskrypcji danych. Projektodawca zamierza skorzystać z przewidzianego trybu weryfikacji określonego w art. 49 omawianej ustawy, co w praktyce oznaczać będzie integrację Systemu teleinformatycznego KRK z rejestrem PESEL celem wykorzystywania usług oferowanych przez rejestr PESEL. Wyjaśniamy jednocześnie, że w ocenie projektodawcy nie jest konieczne wskazywanie wprost w przepisach projektowanej ustawy omawianego obowiązku bowiem wynika on już z powołanego powyżej aktu prawnego. </w:t>
            </w:r>
          </w:p>
          <w:p w14:paraId="1274E96D" w14:textId="77777777" w:rsidR="00496882" w:rsidRPr="004272F9" w:rsidRDefault="00496882" w:rsidP="004272F9">
            <w:pPr>
              <w:autoSpaceDE w:val="0"/>
              <w:autoSpaceDN w:val="0"/>
              <w:adjustRightInd w:val="0"/>
              <w:ind w:firstLine="708"/>
              <w:jc w:val="both"/>
              <w:rPr>
                <w:rFonts w:ascii="Times New Roman" w:hAnsi="Times New Roman" w:cs="Times New Roman"/>
                <w:sz w:val="20"/>
                <w:szCs w:val="20"/>
              </w:rPr>
            </w:pPr>
            <w:r w:rsidRPr="004272F9">
              <w:rPr>
                <w:rFonts w:ascii="Times New Roman" w:hAnsi="Times New Roman" w:cs="Times New Roman"/>
                <w:sz w:val="20"/>
                <w:szCs w:val="20"/>
              </w:rPr>
              <w:t xml:space="preserve">Jednocześnie projektodawca wyjaśnia, że przepis art. 3 ust. 3 projektowanej ustawy stanowi podstawę </w:t>
            </w:r>
            <w:r w:rsidRPr="004272F9">
              <w:rPr>
                <w:rFonts w:ascii="Times New Roman" w:hAnsi="Times New Roman" w:cs="Times New Roman"/>
                <w:sz w:val="20"/>
                <w:szCs w:val="20"/>
              </w:rPr>
              <w:lastRenderedPageBreak/>
              <w:t xml:space="preserve">prawną do pozyskiwania danych z rejestru PESEL oraz zapisywania ich w systemie teleinformatycznym, w którym prowadzony jest Rejestr. O sposobie pozyskania danych z rejestru PESEL decydować będą usługi udostępniane przez System Rejestrów Państwowych, do których przyznania dojdzie na mocy decyzji administracyjnej. </w:t>
            </w:r>
          </w:p>
          <w:p w14:paraId="2A2BA5E8" w14:textId="77777777" w:rsidR="00496882" w:rsidRPr="004272F9" w:rsidRDefault="00496882" w:rsidP="004272F9">
            <w:pPr>
              <w:autoSpaceDE w:val="0"/>
              <w:autoSpaceDN w:val="0"/>
              <w:adjustRightInd w:val="0"/>
              <w:ind w:firstLine="708"/>
              <w:jc w:val="both"/>
              <w:rPr>
                <w:rFonts w:ascii="Times New Roman" w:hAnsi="Times New Roman" w:cs="Times New Roman"/>
                <w:sz w:val="20"/>
                <w:szCs w:val="20"/>
              </w:rPr>
            </w:pPr>
            <w:r w:rsidRPr="004272F9">
              <w:rPr>
                <w:rFonts w:ascii="Times New Roman" w:hAnsi="Times New Roman" w:cs="Times New Roman"/>
                <w:sz w:val="20"/>
                <w:szCs w:val="20"/>
              </w:rPr>
              <w:t xml:space="preserve">Intencją projektodawcy było, aby projektowane przepisy stanowiły podstawę prawną dla przetwarzania w Rejestrze danych pozyskanych z rejestru PESEL bowiem zakres dostępu do usług, z których skorzysta Rejestr zależy właśnie od podstawy prawnej wskazanej przez wnioskującego o dostęp do rejestru PESEL oraz decyzji Ministra Cyfryzacji. </w:t>
            </w:r>
          </w:p>
          <w:p w14:paraId="67888EAB" w14:textId="77777777" w:rsidR="00496882" w:rsidRPr="004272F9" w:rsidRDefault="00496882" w:rsidP="004272F9">
            <w:pPr>
              <w:autoSpaceDE w:val="0"/>
              <w:autoSpaceDN w:val="0"/>
              <w:adjustRightInd w:val="0"/>
              <w:ind w:firstLine="708"/>
              <w:jc w:val="both"/>
              <w:rPr>
                <w:rFonts w:ascii="Times New Roman" w:hAnsi="Times New Roman" w:cs="Times New Roman"/>
                <w:sz w:val="20"/>
                <w:szCs w:val="20"/>
              </w:rPr>
            </w:pPr>
            <w:r w:rsidRPr="004272F9">
              <w:rPr>
                <w:rFonts w:ascii="Times New Roman" w:hAnsi="Times New Roman" w:cs="Times New Roman"/>
                <w:sz w:val="20"/>
                <w:szCs w:val="20"/>
              </w:rPr>
              <w:t xml:space="preserve">Wydaje się zatem, że nie jest konieczne wskazywanie trybu w jakim nastąpi przekazywanie danym, bowiem generalne zasady takiego przekazywania zostały wyrażone w przepisach ustawy o informatyzacji działalności podmiotów realizujących zadania publiczne. </w:t>
            </w:r>
          </w:p>
          <w:p w14:paraId="7CD62AB5" w14:textId="77777777" w:rsidR="00496882" w:rsidRPr="004272F9" w:rsidRDefault="00496882" w:rsidP="004272F9">
            <w:pPr>
              <w:autoSpaceDE w:val="0"/>
              <w:autoSpaceDN w:val="0"/>
              <w:adjustRightInd w:val="0"/>
              <w:jc w:val="both"/>
              <w:rPr>
                <w:rFonts w:ascii="Times New Roman" w:hAnsi="Times New Roman" w:cs="Times New Roman"/>
                <w:sz w:val="20"/>
                <w:szCs w:val="20"/>
              </w:rPr>
            </w:pPr>
            <w:r w:rsidRPr="004272F9">
              <w:rPr>
                <w:rFonts w:ascii="Times New Roman" w:hAnsi="Times New Roman" w:cs="Times New Roman"/>
                <w:sz w:val="20"/>
                <w:szCs w:val="20"/>
              </w:rPr>
              <w:t xml:space="preserve">Mając powyższe na uwadze, proponujemy następującą treść art. 3 ust. 3: </w:t>
            </w:r>
          </w:p>
          <w:p w14:paraId="3F3153DF" w14:textId="40FF7082" w:rsidR="00496882" w:rsidRPr="00A77160" w:rsidRDefault="00496882" w:rsidP="001C3D42">
            <w:pPr>
              <w:pStyle w:val="USTustnpkodeksu"/>
              <w:spacing w:line="240" w:lineRule="auto"/>
              <w:rPr>
                <w:rFonts w:ascii="Times New Roman" w:hAnsi="Times New Roman" w:cs="Times New Roman"/>
                <w:sz w:val="20"/>
              </w:rPr>
            </w:pPr>
            <w:r w:rsidRPr="004272F9">
              <w:rPr>
                <w:rFonts w:ascii="Times New Roman" w:hAnsi="Times New Roman" w:cs="Times New Roman"/>
                <w:i/>
                <w:iCs/>
                <w:sz w:val="20"/>
              </w:rPr>
              <w:t>„3.</w:t>
            </w:r>
            <w:r w:rsidR="00A77160" w:rsidRPr="001C3D42">
              <w:rPr>
                <w:rFonts w:ascii="Times New Roman" w:hAnsi="Times New Roman" w:cs="Times New Roman"/>
                <w:sz w:val="20"/>
              </w:rPr>
              <w:t> Dane, o których mowa w ust. 2 pkt 1, 3, 4 i 6–9, dane o obywatelstwie albo statusie bezpaństwowca oraz o zgonie wraz z datą zgonu albo datą znalezienia zwłok osoby, której dane zgromadzono w Rejestrze, przekazywane są z rejestru PESEL, o ile są w nim zgromadzone.</w:t>
            </w:r>
            <w:r w:rsidRPr="004272F9">
              <w:rPr>
                <w:rFonts w:ascii="Times New Roman" w:hAnsi="Times New Roman" w:cs="Times New Roman"/>
                <w:i/>
                <w:iCs/>
                <w:sz w:val="20"/>
              </w:rPr>
              <w:t>”.</w:t>
            </w:r>
            <w:r w:rsidRPr="004272F9">
              <w:rPr>
                <w:rFonts w:ascii="Times New Roman" w:hAnsi="Times New Roman" w:cs="Times New Roman"/>
                <w:sz w:val="20"/>
              </w:rPr>
              <w:t xml:space="preserve"> </w:t>
            </w:r>
          </w:p>
          <w:p w14:paraId="2967C7BC" w14:textId="6570CD11" w:rsidR="00CD480F" w:rsidRPr="001C3D42" w:rsidRDefault="00CD480F" w:rsidP="001C3D42">
            <w:pPr>
              <w:pStyle w:val="USTustnpkodeksu"/>
              <w:spacing w:line="240" w:lineRule="auto"/>
              <w:rPr>
                <w:sz w:val="20"/>
              </w:rPr>
            </w:pPr>
            <w:r w:rsidRPr="0054418C">
              <w:rPr>
                <w:rFonts w:ascii="Times New Roman" w:hAnsi="Times New Roman" w:cs="Times New Roman"/>
                <w:sz w:val="20"/>
              </w:rPr>
              <w:t xml:space="preserve">W konsekwencji zmieniono odwołania w tym samym zakresie ust. 4 w zakresie aktualizacji tych danych oraz doprecyzowano art. 17 ust. 12 poprzez usunięcie z tego przepisu zwrotu „za pośrednictwem systemu teleinformatycznego”. Po wprowadzonej </w:t>
            </w:r>
            <w:r w:rsidRPr="0054418C">
              <w:rPr>
                <w:rFonts w:ascii="Times New Roman" w:hAnsi="Times New Roman" w:cs="Times New Roman"/>
                <w:sz w:val="20"/>
              </w:rPr>
              <w:lastRenderedPageBreak/>
              <w:t xml:space="preserve">zmianie ust. 12 otrzyma następujące brzmienie: </w:t>
            </w:r>
            <w:r w:rsidRPr="0054418C">
              <w:rPr>
                <w:rFonts w:ascii="Times New Roman" w:hAnsi="Times New Roman" w:cs="Times New Roman"/>
                <w:i/>
                <w:iCs/>
                <w:sz w:val="20"/>
              </w:rPr>
              <w:t>„12.</w:t>
            </w:r>
            <w:r w:rsidR="00A77160">
              <w:rPr>
                <w:i/>
                <w:iCs/>
              </w:rPr>
              <w:t xml:space="preserve"> </w:t>
            </w:r>
            <w:r w:rsidR="00A77160" w:rsidRPr="001C3D42">
              <w:rPr>
                <w:sz w:val="20"/>
              </w:rPr>
              <w:t>Dane osób zmarłych usuwa się niezwłocznie z Rejestru po uzyskaniu informacji o zgonie otrzymanej w zawiadomieniu lub przekazanej z rejestru PESEL</w:t>
            </w:r>
            <w:r w:rsidRPr="0054418C">
              <w:rPr>
                <w:rFonts w:ascii="Times New Roman" w:hAnsi="Times New Roman" w:cs="Times New Roman"/>
                <w:i/>
                <w:iCs/>
                <w:sz w:val="20"/>
              </w:rPr>
              <w:t>”</w:t>
            </w:r>
            <w:r w:rsidRPr="0054418C">
              <w:rPr>
                <w:rFonts w:ascii="Times New Roman" w:hAnsi="Times New Roman" w:cs="Times New Roman"/>
                <w:sz w:val="20"/>
              </w:rPr>
              <w:t xml:space="preserve"> Zmiana ma na celu </w:t>
            </w:r>
            <w:proofErr w:type="spellStart"/>
            <w:r w:rsidRPr="0054418C">
              <w:rPr>
                <w:rFonts w:ascii="Times New Roman" w:hAnsi="Times New Roman" w:cs="Times New Roman"/>
                <w:sz w:val="20"/>
              </w:rPr>
              <w:t>uspójnienie</w:t>
            </w:r>
            <w:proofErr w:type="spellEnd"/>
            <w:r w:rsidRPr="0054418C">
              <w:rPr>
                <w:rFonts w:ascii="Times New Roman" w:hAnsi="Times New Roman" w:cs="Times New Roman"/>
                <w:sz w:val="20"/>
              </w:rPr>
              <w:t xml:space="preserve"> omawianego przepisu z projektowanym art. 3 ust. 3 z którego usunięto zwrot „w drodze teletransmisji danych” pozostawiając przepis stanowiący o przekazywaniu danych z rejestru PESEL bez wskazywania sposobu ich przekazywania. </w:t>
            </w:r>
          </w:p>
          <w:p w14:paraId="10946EB5" w14:textId="77777777" w:rsidR="00CD480F" w:rsidRPr="004272F9" w:rsidRDefault="00CD480F" w:rsidP="004272F9">
            <w:pPr>
              <w:autoSpaceDE w:val="0"/>
              <w:autoSpaceDN w:val="0"/>
              <w:adjustRightInd w:val="0"/>
              <w:ind w:firstLine="708"/>
              <w:jc w:val="both"/>
              <w:rPr>
                <w:rFonts w:ascii="Times New Roman" w:hAnsi="Times New Roman" w:cs="Times New Roman"/>
                <w:bCs/>
                <w:sz w:val="20"/>
                <w:szCs w:val="20"/>
              </w:rPr>
            </w:pPr>
          </w:p>
          <w:p w14:paraId="795449A7" w14:textId="22FABC5A" w:rsidR="005F7639" w:rsidRPr="009F6DAE" w:rsidRDefault="005F7639" w:rsidP="009F6DAE">
            <w:pPr>
              <w:autoSpaceDE w:val="0"/>
              <w:autoSpaceDN w:val="0"/>
              <w:adjustRightInd w:val="0"/>
              <w:ind w:firstLine="708"/>
              <w:jc w:val="both"/>
              <w:rPr>
                <w:rFonts w:ascii="Times New Roman" w:hAnsi="Times New Roman" w:cs="Times New Roman"/>
                <w:bCs/>
                <w:sz w:val="20"/>
                <w:szCs w:val="20"/>
              </w:rPr>
            </w:pPr>
            <w:r w:rsidRPr="009F6DAE">
              <w:rPr>
                <w:rFonts w:ascii="Times New Roman" w:hAnsi="Times New Roman" w:cs="Times New Roman"/>
                <w:bCs/>
                <w:sz w:val="20"/>
                <w:szCs w:val="20"/>
              </w:rPr>
              <w:t>Jednocześnie wykreślono w art. 3 ust. 6 projektu delegację do rozporządzenia określającą tryb przekazywania danych z rejestru PESEL do Rejestru z uwagi na brak konieczności doprecyzowywania określonego przepisami ustawy z dnia 24 września 2010 r. o ewidencji ludności (Dz. U. z 2022 r. poz. 1191) trybu przekazywania informacji.</w:t>
            </w:r>
          </w:p>
          <w:p w14:paraId="1BD4287D" w14:textId="77777777" w:rsidR="005F7639" w:rsidRPr="004272F9" w:rsidRDefault="005F7639" w:rsidP="004272F9">
            <w:pPr>
              <w:autoSpaceDE w:val="0"/>
              <w:autoSpaceDN w:val="0"/>
              <w:adjustRightInd w:val="0"/>
              <w:ind w:firstLine="708"/>
              <w:jc w:val="both"/>
              <w:rPr>
                <w:rFonts w:ascii="Times New Roman" w:hAnsi="Times New Roman" w:cs="Times New Roman"/>
                <w:bCs/>
                <w:sz w:val="20"/>
                <w:szCs w:val="20"/>
              </w:rPr>
            </w:pPr>
          </w:p>
          <w:p w14:paraId="4C0473AA" w14:textId="77777777" w:rsidR="00496882" w:rsidRPr="004272F9" w:rsidRDefault="00496882" w:rsidP="004272F9">
            <w:pPr>
              <w:autoSpaceDE w:val="0"/>
              <w:autoSpaceDN w:val="0"/>
              <w:adjustRightInd w:val="0"/>
              <w:ind w:firstLine="708"/>
              <w:jc w:val="both"/>
              <w:rPr>
                <w:rFonts w:ascii="Times New Roman" w:hAnsi="Times New Roman" w:cs="Times New Roman"/>
                <w:bCs/>
                <w:sz w:val="20"/>
                <w:szCs w:val="20"/>
              </w:rPr>
            </w:pPr>
            <w:r w:rsidRPr="004272F9">
              <w:rPr>
                <w:rFonts w:ascii="Times New Roman" w:hAnsi="Times New Roman" w:cs="Times New Roman"/>
                <w:bCs/>
                <w:sz w:val="20"/>
                <w:szCs w:val="20"/>
              </w:rPr>
              <w:t xml:space="preserve">W odpowiedzi na uwagę dotyczącą pozyskiwania z rejestru PESEL szerokiego zakresu danych, projektodawca wyjaśnia, że celowo ograniczył dane identyfikujące osobę wskazywane przez uprawniony organ w karcie rejestracyjnej oraz zawiadomieniu, o których mowa odpowiednio w art. 12 ust. 1 pkt 1 lit. a i art. 13.  </w:t>
            </w:r>
          </w:p>
          <w:p w14:paraId="61D61127" w14:textId="54E09CFF" w:rsidR="00496882" w:rsidRDefault="00496882" w:rsidP="004272F9">
            <w:pPr>
              <w:autoSpaceDE w:val="0"/>
              <w:autoSpaceDN w:val="0"/>
              <w:adjustRightInd w:val="0"/>
              <w:ind w:firstLine="708"/>
              <w:jc w:val="both"/>
              <w:rPr>
                <w:rFonts w:ascii="Times New Roman" w:hAnsi="Times New Roman" w:cs="Times New Roman"/>
                <w:bCs/>
                <w:sz w:val="20"/>
                <w:szCs w:val="20"/>
              </w:rPr>
            </w:pPr>
            <w:r w:rsidRPr="004272F9">
              <w:rPr>
                <w:rFonts w:ascii="Times New Roman" w:hAnsi="Times New Roman" w:cs="Times New Roman"/>
                <w:bCs/>
                <w:sz w:val="20"/>
                <w:szCs w:val="20"/>
              </w:rPr>
              <w:t xml:space="preserve">W ocenie projektodawcy do właściwego zidentyfikowania osoby wystarczą bowiem dane określone w projekcie. Dodatkowo, konieczne było uzupełnienie zakresu danych o dane, które są niezbędne z punktu widzenia Rejestru, a ich pozyskanie nie jest możliwe z rejestru </w:t>
            </w:r>
            <w:r w:rsidRPr="004272F9">
              <w:rPr>
                <w:rFonts w:ascii="Times New Roman" w:hAnsi="Times New Roman" w:cs="Times New Roman"/>
                <w:bCs/>
                <w:sz w:val="20"/>
                <w:szCs w:val="20"/>
              </w:rPr>
              <w:lastRenderedPageBreak/>
              <w:t xml:space="preserve">PESEL, tj. miejsce zamieszkania oraz zawód wyuczony i wykonywany. </w:t>
            </w:r>
          </w:p>
          <w:p w14:paraId="7289541E" w14:textId="0EB81523" w:rsidR="00423E3C" w:rsidRPr="00DD56FF" w:rsidRDefault="00423E3C" w:rsidP="00423E3C">
            <w:pPr>
              <w:jc w:val="both"/>
              <w:rPr>
                <w:rFonts w:ascii="Times New Roman" w:hAnsi="Times New Roman" w:cs="Times New Roman"/>
                <w:sz w:val="20"/>
                <w:szCs w:val="20"/>
              </w:rPr>
            </w:pPr>
            <w:r w:rsidRPr="00DD56FF">
              <w:rPr>
                <w:rFonts w:ascii="Times New Roman" w:hAnsi="Times New Roman" w:cs="Times New Roman"/>
                <w:sz w:val="20"/>
                <w:szCs w:val="20"/>
              </w:rPr>
              <w:t xml:space="preserve">Projektodawca zdecydował również, aby daną w postaci miejsca zamieszkania doprecyzować i wskazać, że gromadzeniu podlegać będzie „adres zamieszkania” bowiem taką daną Rejestr już na gruncie obowiązującej ustawy w praktyce gromadził. Pełna informacja o zamieszkaniu osoby niezbędna jest w procesie ustalania miejsca pobytu osoby, której dane – na podstawie danych gromadzonych w Krajowym Rejestrze Karnym – przekazywane będą do Rejestru Sprawców Przestępstw na Tle Seksualnym. W powyższym zakresie projektodawca doprecyzował następujące przepisy: art. 3 ust. 2 pkt </w:t>
            </w:r>
            <w:r w:rsidR="008436A2" w:rsidRPr="00DD56FF">
              <w:rPr>
                <w:rFonts w:ascii="Times New Roman" w:hAnsi="Times New Roman" w:cs="Times New Roman"/>
                <w:sz w:val="20"/>
                <w:szCs w:val="20"/>
              </w:rPr>
              <w:t>11</w:t>
            </w:r>
            <w:r w:rsidRPr="00DD56FF">
              <w:rPr>
                <w:rFonts w:ascii="Times New Roman" w:hAnsi="Times New Roman" w:cs="Times New Roman"/>
                <w:sz w:val="20"/>
                <w:szCs w:val="20"/>
              </w:rPr>
              <w:t>, art. 12 ust. 1 pkt 1, art. 14 ust. 1 pkt 1 oraz art. 6</w:t>
            </w:r>
            <w:r w:rsidR="008436A2" w:rsidRPr="00DD56FF">
              <w:rPr>
                <w:rFonts w:ascii="Times New Roman" w:hAnsi="Times New Roman" w:cs="Times New Roman"/>
                <w:sz w:val="20"/>
                <w:szCs w:val="20"/>
              </w:rPr>
              <w:t>7</w:t>
            </w:r>
            <w:r w:rsidRPr="00DD56FF">
              <w:rPr>
                <w:rFonts w:ascii="Times New Roman" w:hAnsi="Times New Roman" w:cs="Times New Roman"/>
                <w:sz w:val="20"/>
                <w:szCs w:val="20"/>
              </w:rPr>
              <w:t xml:space="preserve"> w zakresie w jakim zmienia art. 7 ust. 1 pkt 1 ustawy o przeciwdziałaniu zagrożeniom przestępczością na tle seksualnym. </w:t>
            </w:r>
          </w:p>
          <w:p w14:paraId="47F3D02F" w14:textId="77777777" w:rsidR="00423E3C" w:rsidRPr="004272F9" w:rsidRDefault="00423E3C" w:rsidP="004272F9">
            <w:pPr>
              <w:autoSpaceDE w:val="0"/>
              <w:autoSpaceDN w:val="0"/>
              <w:adjustRightInd w:val="0"/>
              <w:ind w:firstLine="708"/>
              <w:jc w:val="both"/>
              <w:rPr>
                <w:rFonts w:ascii="Times New Roman" w:hAnsi="Times New Roman" w:cs="Times New Roman"/>
                <w:bCs/>
                <w:sz w:val="20"/>
                <w:szCs w:val="20"/>
              </w:rPr>
            </w:pPr>
          </w:p>
          <w:p w14:paraId="6C5D018C" w14:textId="77777777" w:rsidR="00496882" w:rsidRPr="004272F9" w:rsidRDefault="00496882" w:rsidP="004272F9">
            <w:pPr>
              <w:autoSpaceDE w:val="0"/>
              <w:autoSpaceDN w:val="0"/>
              <w:adjustRightInd w:val="0"/>
              <w:ind w:firstLine="708"/>
              <w:jc w:val="both"/>
              <w:rPr>
                <w:rFonts w:ascii="Times New Roman" w:hAnsi="Times New Roman" w:cs="Times New Roman"/>
                <w:bCs/>
                <w:sz w:val="20"/>
                <w:szCs w:val="20"/>
              </w:rPr>
            </w:pPr>
            <w:r w:rsidRPr="004272F9">
              <w:rPr>
                <w:rFonts w:ascii="Times New Roman" w:hAnsi="Times New Roman" w:cs="Times New Roman"/>
                <w:bCs/>
                <w:sz w:val="20"/>
                <w:szCs w:val="20"/>
              </w:rPr>
              <w:t xml:space="preserve">Projektodawca informuje jednocześnie, że w przypadku osób nieposiadających numeru PESEL, organ będzie zobowiązany przekazać wszystkie dane określone projektowanym art. 12 ust. 1 pkt 1 lit. b.   </w:t>
            </w:r>
          </w:p>
          <w:p w14:paraId="471145C7" w14:textId="77777777" w:rsidR="00496882" w:rsidRPr="004272F9" w:rsidRDefault="00496882" w:rsidP="004272F9">
            <w:pPr>
              <w:autoSpaceDE w:val="0"/>
              <w:autoSpaceDN w:val="0"/>
              <w:adjustRightInd w:val="0"/>
              <w:ind w:firstLine="708"/>
              <w:jc w:val="both"/>
              <w:rPr>
                <w:rFonts w:ascii="Times New Roman" w:hAnsi="Times New Roman" w:cs="Times New Roman"/>
                <w:bCs/>
                <w:sz w:val="20"/>
                <w:szCs w:val="20"/>
              </w:rPr>
            </w:pPr>
            <w:r w:rsidRPr="004272F9">
              <w:rPr>
                <w:rFonts w:ascii="Times New Roman" w:hAnsi="Times New Roman" w:cs="Times New Roman"/>
                <w:bCs/>
                <w:sz w:val="20"/>
                <w:szCs w:val="20"/>
              </w:rPr>
              <w:t xml:space="preserve">Szeroki zestaw danych pobierany z rejestru PESEL wynika z konieczności prawidłowego realizowania nałożonych na Biuro obowiązków związanych z potencjalną wymianą informacji pomiędzy rejestrami karnymi państw obcych oraz faktem, że w przypadku obcokrajowców posiadających numer PESEL, rejestr PESEL nie zawsze posiada wszystkie dane, o których mowa w projektowanym art. 12 ust. 1 pkt 1 lit. b.  </w:t>
            </w:r>
          </w:p>
          <w:p w14:paraId="7CAECF1D" w14:textId="77777777" w:rsidR="00496882" w:rsidRPr="004272F9" w:rsidRDefault="00496882" w:rsidP="004272F9">
            <w:pPr>
              <w:autoSpaceDE w:val="0"/>
              <w:autoSpaceDN w:val="0"/>
              <w:adjustRightInd w:val="0"/>
              <w:ind w:firstLine="708"/>
              <w:jc w:val="both"/>
              <w:rPr>
                <w:rFonts w:ascii="Times New Roman" w:hAnsi="Times New Roman" w:cs="Times New Roman"/>
                <w:bCs/>
                <w:sz w:val="20"/>
                <w:szCs w:val="20"/>
              </w:rPr>
            </w:pPr>
            <w:r w:rsidRPr="004272F9">
              <w:rPr>
                <w:rFonts w:ascii="Times New Roman" w:hAnsi="Times New Roman" w:cs="Times New Roman"/>
                <w:bCs/>
                <w:sz w:val="20"/>
                <w:szCs w:val="20"/>
              </w:rPr>
              <w:lastRenderedPageBreak/>
              <w:t xml:space="preserve">Po zidentyfikowaniu osoby, dane, w zakresie określonym art. 3 ust. 2, zostaną pobrane z rejestru PESEL, o ile są w nim zgromadzone. Oznacza to, że rejestr PESEL przekaże więcej danych, aniżeli organ sporządzający dokument – w przypadku, o którym mowa w art. 12 ust. 1 pkt 1 lit. a . </w:t>
            </w:r>
          </w:p>
          <w:p w14:paraId="594C73FC" w14:textId="77777777" w:rsidR="00496882" w:rsidRPr="004272F9" w:rsidRDefault="00496882" w:rsidP="004272F9">
            <w:pPr>
              <w:autoSpaceDE w:val="0"/>
              <w:autoSpaceDN w:val="0"/>
              <w:adjustRightInd w:val="0"/>
              <w:ind w:firstLine="708"/>
              <w:jc w:val="both"/>
              <w:rPr>
                <w:rFonts w:ascii="Times New Roman" w:hAnsi="Times New Roman" w:cs="Times New Roman"/>
                <w:bCs/>
                <w:sz w:val="20"/>
                <w:szCs w:val="20"/>
              </w:rPr>
            </w:pPr>
            <w:r w:rsidRPr="004272F9">
              <w:rPr>
                <w:rFonts w:ascii="Times New Roman" w:hAnsi="Times New Roman" w:cs="Times New Roman"/>
                <w:bCs/>
                <w:sz w:val="20"/>
                <w:szCs w:val="20"/>
              </w:rPr>
              <w:t xml:space="preserve">Projektodawca informuje także, że w Rejestrze gromadzone będą dane identyfikujące osobę pozyskiwane z trzech źródeł – z rejestru PESEL, z dokumentów stanowiących podstawę wpisu do Rejestru tj. karty rejestracyjnej, a w przypadku listu gończego, informacji o zastosowaniu tymczasowego aresztowania oraz informacji o umieszczeniu nieletniego w schronisku dla nieletnich – z zawiadomienia oraz z informacji przekazywanych przez Centralną Bazę Danych Osób Pozbawionych Wolności. </w:t>
            </w:r>
          </w:p>
          <w:p w14:paraId="650A6C7A" w14:textId="77777777" w:rsidR="00496882" w:rsidRPr="004272F9" w:rsidRDefault="00496882" w:rsidP="004272F9">
            <w:pPr>
              <w:autoSpaceDE w:val="0"/>
              <w:autoSpaceDN w:val="0"/>
              <w:adjustRightInd w:val="0"/>
              <w:ind w:firstLine="708"/>
              <w:jc w:val="both"/>
              <w:rPr>
                <w:rFonts w:ascii="Times New Roman" w:hAnsi="Times New Roman" w:cs="Times New Roman"/>
                <w:bCs/>
                <w:sz w:val="20"/>
                <w:szCs w:val="20"/>
              </w:rPr>
            </w:pPr>
            <w:r w:rsidRPr="004272F9">
              <w:rPr>
                <w:rFonts w:ascii="Times New Roman" w:hAnsi="Times New Roman" w:cs="Times New Roman"/>
                <w:bCs/>
                <w:sz w:val="20"/>
                <w:szCs w:val="20"/>
              </w:rPr>
              <w:t xml:space="preserve">Powyższe wynika z potrzeby zabezpieczenia pozyskania zakresu danych, o których mowa w art. 3 ust. 2 bowiem należy wskazać, że w rejestr PESEL nie zawsze będzie właściwym do pozyskania danych identyfikujących osobę. Tak będzie w przypadku osób nie posiadających numeru PESEL oraz obcokrajowców co do których ustawa o ewidencji ludności dopuszcza nie gromadzenie wszystkich danych, o których mowa w art. 8 tej ustawy. </w:t>
            </w:r>
          </w:p>
          <w:p w14:paraId="5BF06DAB" w14:textId="77777777" w:rsidR="00496882" w:rsidRPr="004272F9" w:rsidRDefault="00496882" w:rsidP="004272F9">
            <w:pPr>
              <w:autoSpaceDE w:val="0"/>
              <w:autoSpaceDN w:val="0"/>
              <w:adjustRightInd w:val="0"/>
              <w:ind w:firstLine="708"/>
              <w:jc w:val="both"/>
              <w:rPr>
                <w:rFonts w:ascii="Times New Roman" w:hAnsi="Times New Roman" w:cs="Times New Roman"/>
                <w:bCs/>
                <w:sz w:val="20"/>
                <w:szCs w:val="20"/>
              </w:rPr>
            </w:pPr>
            <w:r w:rsidRPr="004272F9">
              <w:rPr>
                <w:rFonts w:ascii="Times New Roman" w:hAnsi="Times New Roman" w:cs="Times New Roman"/>
                <w:bCs/>
                <w:sz w:val="20"/>
                <w:szCs w:val="20"/>
              </w:rPr>
              <w:t xml:space="preserve">Odpowiadając na pytanie dotyczące zasobów, z których udzielana będzie informacja wyjaśniamy, że głównym źródłem, z którego będzie udzielana informacja będzie rejestr PESEL, bowiem w przypadku osób posiadających numer PESEL projektodawca zakłada weryfikację przekazywanych z różnych źródeł danych identyfikujących osobę z rejestrem PESEL. </w:t>
            </w:r>
          </w:p>
          <w:p w14:paraId="31AC21CC" w14:textId="77777777" w:rsidR="00496882" w:rsidRPr="004272F9" w:rsidRDefault="00496882" w:rsidP="004272F9">
            <w:pPr>
              <w:autoSpaceDE w:val="0"/>
              <w:autoSpaceDN w:val="0"/>
              <w:adjustRightInd w:val="0"/>
              <w:ind w:firstLine="708"/>
              <w:jc w:val="both"/>
              <w:rPr>
                <w:rFonts w:ascii="Times New Roman" w:hAnsi="Times New Roman" w:cs="Times New Roman"/>
                <w:bCs/>
                <w:sz w:val="20"/>
                <w:szCs w:val="20"/>
              </w:rPr>
            </w:pPr>
            <w:r w:rsidRPr="004272F9">
              <w:rPr>
                <w:rFonts w:ascii="Times New Roman" w:hAnsi="Times New Roman" w:cs="Times New Roman"/>
                <w:bCs/>
                <w:sz w:val="20"/>
                <w:szCs w:val="20"/>
              </w:rPr>
              <w:lastRenderedPageBreak/>
              <w:t xml:space="preserve">W przypadku wystąpienia rozbieżności pomiędzy danymi, które to rozbieżności zostaną przez Biuro wyjaśnione i potwierdzone, udzielania informacja zawierała będzie także wykaz tych rozbieżności (tę kwestię regulować będzie rozporządzenie – jak dotychczas). W przypadku osób, które nie posiadają numeru PESEL, informacja udzielana z Rejestru zawierać będzie wykaz wszystkich rozbieżności w danych identyfikujących osobę będących w posiadaniu Rejestru, a pochodzących z różnych źródeł. Wyjaśniamy także, że dane identyfikujące osobę w udzielanej odpowiedzi będą pochodzić z zapytania. Ewentualne różnice w danych wynikających z zapytania oraz zgromadzonych w Rejestrze stanowić będą elementu udzielanej odpowiedzi. </w:t>
            </w:r>
          </w:p>
          <w:p w14:paraId="0B9A59BA" w14:textId="2C4A86C4" w:rsidR="005E5036" w:rsidRPr="00496882" w:rsidRDefault="005E5036" w:rsidP="00B35BE2">
            <w:pPr>
              <w:rPr>
                <w:rFonts w:ascii="Times New Roman" w:hAnsi="Times New Roman" w:cs="Times New Roman"/>
                <w:sz w:val="20"/>
                <w:szCs w:val="20"/>
              </w:rPr>
            </w:pPr>
          </w:p>
        </w:tc>
      </w:tr>
      <w:tr w:rsidR="009C1E09" w:rsidRPr="001A4167" w14:paraId="558D642B" w14:textId="77777777" w:rsidTr="005D384E">
        <w:trPr>
          <w:trHeight w:val="841"/>
        </w:trPr>
        <w:tc>
          <w:tcPr>
            <w:tcW w:w="666" w:type="dxa"/>
            <w:vAlign w:val="center"/>
          </w:tcPr>
          <w:p w14:paraId="17A5ED74" w14:textId="470F9A62" w:rsidR="009C1E09" w:rsidRPr="00DD3620" w:rsidRDefault="000A753D"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2</w:t>
            </w:r>
            <w:r w:rsidR="00C76D97" w:rsidRPr="00DD3620">
              <w:rPr>
                <w:rFonts w:ascii="Times New Roman" w:hAnsi="Times New Roman" w:cs="Times New Roman"/>
                <w:b/>
                <w:bCs/>
                <w:sz w:val="20"/>
                <w:szCs w:val="20"/>
              </w:rPr>
              <w:t>.</w:t>
            </w:r>
          </w:p>
        </w:tc>
        <w:tc>
          <w:tcPr>
            <w:tcW w:w="1754" w:type="dxa"/>
            <w:vAlign w:val="center"/>
          </w:tcPr>
          <w:p w14:paraId="53934BFD" w14:textId="492898A2" w:rsidR="009C1E09" w:rsidRPr="001A4167" w:rsidRDefault="55D0C521" w:rsidP="001F52C7">
            <w:pPr>
              <w:spacing w:line="276" w:lineRule="auto"/>
              <w:rPr>
                <w:rFonts w:ascii="Times New Roman" w:hAnsi="Times New Roman" w:cs="Times New Roman"/>
                <w:sz w:val="20"/>
                <w:szCs w:val="20"/>
              </w:rPr>
            </w:pPr>
            <w:r w:rsidRPr="374E5E38">
              <w:rPr>
                <w:rFonts w:ascii="Times New Roman" w:hAnsi="Times New Roman" w:cs="Times New Roman"/>
                <w:b/>
                <w:bCs/>
                <w:sz w:val="20"/>
                <w:szCs w:val="20"/>
              </w:rPr>
              <w:t>RCL</w:t>
            </w:r>
          </w:p>
        </w:tc>
        <w:tc>
          <w:tcPr>
            <w:tcW w:w="7604" w:type="dxa"/>
            <w:vAlign w:val="center"/>
          </w:tcPr>
          <w:p w14:paraId="414B7B58" w14:textId="012DF89A" w:rsidR="00F930C3" w:rsidRPr="000354B7" w:rsidRDefault="00F930C3" w:rsidP="00DD3620">
            <w:pPr>
              <w:autoSpaceDE w:val="0"/>
              <w:autoSpaceDN w:val="0"/>
              <w:adjustRightInd w:val="0"/>
              <w:jc w:val="both"/>
              <w:rPr>
                <w:rFonts w:ascii="Times New Roman" w:eastAsia="TimesNewRomanPSMT" w:hAnsi="Times New Roman" w:cs="Times New Roman"/>
                <w:sz w:val="20"/>
                <w:szCs w:val="20"/>
              </w:rPr>
            </w:pPr>
            <w:r w:rsidRPr="000354B7">
              <w:rPr>
                <w:rFonts w:ascii="Times New Roman" w:eastAsia="TimesNewRomanPSMT" w:hAnsi="Times New Roman" w:cs="Times New Roman"/>
                <w:sz w:val="20"/>
                <w:szCs w:val="20"/>
              </w:rPr>
              <w:t xml:space="preserve">Należy zauważyć, że występują różnice leksykalne w określeniu danych, które zgodnie z art. 3 ust. 2 i 3 projektu do Rejestru mają być przekazywane w drodze teletransmisji z rejestru PESEL, z określeniami tych danych użytymi w art. 8 ustawy z dnia 24 września 2010 r. o ewidencji ludności (Dz. U. z 2021 r. poz. 510, z </w:t>
            </w:r>
            <w:proofErr w:type="spellStart"/>
            <w:r w:rsidRPr="000354B7">
              <w:rPr>
                <w:rFonts w:ascii="Times New Roman" w:eastAsia="TimesNewRomanPSMT" w:hAnsi="Times New Roman" w:cs="Times New Roman"/>
                <w:sz w:val="20"/>
                <w:szCs w:val="20"/>
              </w:rPr>
              <w:t>późn</w:t>
            </w:r>
            <w:proofErr w:type="spellEnd"/>
            <w:r w:rsidRPr="000354B7">
              <w:rPr>
                <w:rFonts w:ascii="Times New Roman" w:eastAsia="TimesNewRomanPSMT" w:hAnsi="Times New Roman" w:cs="Times New Roman"/>
                <w:sz w:val="20"/>
                <w:szCs w:val="20"/>
              </w:rPr>
              <w:t>. zm.), określającym zakres danych gromadzonych w rejestrze PESEL, w szczególności rozbieżności obejmują:</w:t>
            </w:r>
          </w:p>
          <w:p w14:paraId="1251E2A9" w14:textId="2D8C6030" w:rsidR="00F930C3" w:rsidRPr="000354B7" w:rsidRDefault="00F930C3" w:rsidP="00DD3620">
            <w:pPr>
              <w:autoSpaceDE w:val="0"/>
              <w:autoSpaceDN w:val="0"/>
              <w:adjustRightInd w:val="0"/>
              <w:jc w:val="both"/>
              <w:rPr>
                <w:rFonts w:ascii="Times New Roman" w:eastAsia="TimesNewRomanPSMT" w:hAnsi="Times New Roman" w:cs="Times New Roman"/>
                <w:sz w:val="20"/>
                <w:szCs w:val="20"/>
              </w:rPr>
            </w:pPr>
            <w:r w:rsidRPr="000354B7">
              <w:rPr>
                <w:rFonts w:ascii="Times New Roman" w:eastAsia="TimesNewRomanPSMT" w:hAnsi="Times New Roman" w:cs="Times New Roman"/>
                <w:sz w:val="20"/>
                <w:szCs w:val="20"/>
              </w:rPr>
              <w:t>a) art. 3 ust. 2 pkt 2 projektu – z art. 8 pkt 24 ustawy z dnia 24 września 2010 r. o ewidencji ludności,</w:t>
            </w:r>
          </w:p>
          <w:p w14:paraId="48FCC13D" w14:textId="6586CE29" w:rsidR="00F930C3" w:rsidRPr="000354B7" w:rsidRDefault="00F930C3" w:rsidP="00DD3620">
            <w:pPr>
              <w:autoSpaceDE w:val="0"/>
              <w:autoSpaceDN w:val="0"/>
              <w:adjustRightInd w:val="0"/>
              <w:jc w:val="both"/>
              <w:rPr>
                <w:rFonts w:ascii="Times New Roman" w:eastAsia="TimesNewRomanPSMT" w:hAnsi="Times New Roman" w:cs="Times New Roman"/>
                <w:sz w:val="20"/>
                <w:szCs w:val="20"/>
              </w:rPr>
            </w:pPr>
            <w:r w:rsidRPr="000354B7">
              <w:rPr>
                <w:rFonts w:ascii="Times New Roman" w:eastAsia="TimesNewRomanPSMT" w:hAnsi="Times New Roman" w:cs="Times New Roman"/>
                <w:sz w:val="20"/>
                <w:szCs w:val="20"/>
              </w:rPr>
              <w:t>b) art. 3 ust. 2 pkt 9 projektu – z art. 8 pkt 11 ustawy z dnia 24 września 2010 r. o ewidencji ludności,</w:t>
            </w:r>
          </w:p>
          <w:p w14:paraId="1CA06CD5" w14:textId="349C6058" w:rsidR="00F930C3" w:rsidRPr="000354B7" w:rsidRDefault="00F930C3" w:rsidP="00DD3620">
            <w:pPr>
              <w:autoSpaceDE w:val="0"/>
              <w:autoSpaceDN w:val="0"/>
              <w:adjustRightInd w:val="0"/>
              <w:jc w:val="both"/>
              <w:rPr>
                <w:rFonts w:ascii="Times New Roman" w:eastAsia="TimesNewRomanPSMT" w:hAnsi="Times New Roman" w:cs="Times New Roman"/>
                <w:sz w:val="20"/>
                <w:szCs w:val="20"/>
              </w:rPr>
            </w:pPr>
            <w:r w:rsidRPr="000354B7">
              <w:rPr>
                <w:rFonts w:ascii="Times New Roman" w:eastAsia="TimesNewRomanPSMT" w:hAnsi="Times New Roman" w:cs="Times New Roman"/>
                <w:sz w:val="20"/>
                <w:szCs w:val="20"/>
              </w:rPr>
              <w:t>c) art. 3 ust. 3 projektu – z art. 8 pkt 26 ustawy z dnia 24 września 2010 r. o ewidencji ludności.</w:t>
            </w:r>
          </w:p>
          <w:p w14:paraId="54D70260" w14:textId="517BDE27" w:rsidR="009C1E09" w:rsidRDefault="00F930C3" w:rsidP="00DD3620">
            <w:pPr>
              <w:jc w:val="both"/>
              <w:rPr>
                <w:rFonts w:ascii="Times New Roman" w:hAnsi="Times New Roman" w:cs="Times New Roman"/>
                <w:sz w:val="20"/>
                <w:szCs w:val="20"/>
              </w:rPr>
            </w:pPr>
            <w:r w:rsidRPr="000354B7">
              <w:rPr>
                <w:rFonts w:ascii="Times New Roman" w:eastAsia="TimesNewRomanPSMT" w:hAnsi="Times New Roman" w:cs="Times New Roman"/>
                <w:sz w:val="20"/>
                <w:szCs w:val="20"/>
              </w:rPr>
              <w:t>Kwestia ta wymaga wyjaśnienia.</w:t>
            </w:r>
          </w:p>
        </w:tc>
        <w:tc>
          <w:tcPr>
            <w:tcW w:w="3834" w:type="dxa"/>
            <w:vAlign w:val="center"/>
          </w:tcPr>
          <w:p w14:paraId="0194297C" w14:textId="133E9A7B" w:rsidR="0015597B" w:rsidRPr="00283A97" w:rsidRDefault="0015597B" w:rsidP="0015597B">
            <w:pPr>
              <w:autoSpaceDE w:val="0"/>
              <w:autoSpaceDN w:val="0"/>
              <w:adjustRightInd w:val="0"/>
              <w:ind w:firstLine="708"/>
              <w:jc w:val="both"/>
              <w:rPr>
                <w:rFonts w:ascii="Times New Roman" w:hAnsi="Times New Roman" w:cs="Times New Roman"/>
                <w:b/>
                <w:bCs/>
                <w:sz w:val="20"/>
                <w:szCs w:val="20"/>
              </w:rPr>
            </w:pPr>
            <w:r w:rsidRPr="00283A97">
              <w:rPr>
                <w:rFonts w:ascii="Times New Roman" w:hAnsi="Times New Roman" w:cs="Times New Roman"/>
                <w:b/>
                <w:bCs/>
                <w:sz w:val="20"/>
                <w:szCs w:val="20"/>
              </w:rPr>
              <w:t>Uwaga uwzględniona częściowo</w:t>
            </w:r>
            <w:r w:rsidR="00AC77EF">
              <w:rPr>
                <w:rFonts w:ascii="Times New Roman" w:hAnsi="Times New Roman" w:cs="Times New Roman"/>
                <w:b/>
                <w:bCs/>
                <w:sz w:val="20"/>
                <w:szCs w:val="20"/>
              </w:rPr>
              <w:t xml:space="preserve"> i wyjaśniona</w:t>
            </w:r>
            <w:r w:rsidRPr="00283A97">
              <w:rPr>
                <w:rFonts w:ascii="Times New Roman" w:hAnsi="Times New Roman" w:cs="Times New Roman"/>
                <w:b/>
                <w:bCs/>
                <w:sz w:val="20"/>
                <w:szCs w:val="20"/>
              </w:rPr>
              <w:t>.</w:t>
            </w:r>
          </w:p>
          <w:p w14:paraId="52FD85E0" w14:textId="77777777" w:rsidR="0015597B" w:rsidRDefault="0015597B" w:rsidP="0015597B">
            <w:pPr>
              <w:autoSpaceDE w:val="0"/>
              <w:autoSpaceDN w:val="0"/>
              <w:adjustRightInd w:val="0"/>
              <w:ind w:firstLine="708"/>
              <w:jc w:val="both"/>
              <w:rPr>
                <w:rFonts w:ascii="Times New Roman" w:hAnsi="Times New Roman" w:cs="Times New Roman"/>
                <w:sz w:val="20"/>
                <w:szCs w:val="20"/>
              </w:rPr>
            </w:pPr>
          </w:p>
          <w:p w14:paraId="385428B7" w14:textId="2C083C49" w:rsidR="0015597B" w:rsidRPr="004272F9" w:rsidRDefault="0015597B" w:rsidP="004272F9">
            <w:pPr>
              <w:autoSpaceDE w:val="0"/>
              <w:autoSpaceDN w:val="0"/>
              <w:adjustRightInd w:val="0"/>
              <w:ind w:firstLine="708"/>
              <w:jc w:val="both"/>
              <w:rPr>
                <w:rFonts w:ascii="Times New Roman" w:hAnsi="Times New Roman" w:cs="Times New Roman"/>
                <w:sz w:val="20"/>
                <w:szCs w:val="20"/>
              </w:rPr>
            </w:pPr>
            <w:r w:rsidRPr="004272F9">
              <w:rPr>
                <w:rFonts w:ascii="Times New Roman" w:hAnsi="Times New Roman" w:cs="Times New Roman"/>
                <w:sz w:val="20"/>
                <w:szCs w:val="20"/>
              </w:rPr>
              <w:t xml:space="preserve">Art. 3 ust. 2 pkt 2 - dana, o której mowa w art. 3 ust. 2 pkt 2 projektu dotyczyć będzie co do zasady osób nie posiadających numeru PESEL (zwracamy uwagę na dookreślenie pkt 2 w art. 3 ust. 2 projektu „w przypadku osoby nieposiadającej numeru PESEL”), a tym samym nie będzie pobierana z rejestru PESEL. </w:t>
            </w:r>
          </w:p>
          <w:p w14:paraId="0FAACBB3" w14:textId="77777777" w:rsidR="0015597B" w:rsidRPr="004272F9" w:rsidRDefault="0015597B" w:rsidP="004272F9">
            <w:pPr>
              <w:autoSpaceDE w:val="0"/>
              <w:autoSpaceDN w:val="0"/>
              <w:adjustRightInd w:val="0"/>
              <w:ind w:firstLine="708"/>
              <w:jc w:val="both"/>
              <w:rPr>
                <w:rFonts w:ascii="Times New Roman" w:hAnsi="Times New Roman" w:cs="Times New Roman"/>
                <w:sz w:val="20"/>
                <w:szCs w:val="20"/>
              </w:rPr>
            </w:pPr>
            <w:r w:rsidRPr="004272F9">
              <w:rPr>
                <w:rFonts w:ascii="Times New Roman" w:hAnsi="Times New Roman" w:cs="Times New Roman"/>
                <w:sz w:val="20"/>
                <w:szCs w:val="20"/>
              </w:rPr>
              <w:t xml:space="preserve">Wyjaśniamy, że projektodawca określając zakres danej, o której mowa w art. 3 ust. 2 pkt 2 projektu opierał się na przepisach ustawy Kodeks postępowania karnego (art. 213 par 1 </w:t>
            </w:r>
            <w:proofErr w:type="spellStart"/>
            <w:r w:rsidRPr="004272F9">
              <w:rPr>
                <w:rFonts w:ascii="Times New Roman" w:hAnsi="Times New Roman" w:cs="Times New Roman"/>
                <w:sz w:val="20"/>
                <w:szCs w:val="20"/>
              </w:rPr>
              <w:t>kpk</w:t>
            </w:r>
            <w:proofErr w:type="spellEnd"/>
            <w:r w:rsidRPr="004272F9">
              <w:rPr>
                <w:rFonts w:ascii="Times New Roman" w:hAnsi="Times New Roman" w:cs="Times New Roman"/>
                <w:sz w:val="20"/>
                <w:szCs w:val="20"/>
              </w:rPr>
              <w:t xml:space="preserve">). </w:t>
            </w:r>
          </w:p>
          <w:p w14:paraId="265555FD" w14:textId="77777777" w:rsidR="0015597B" w:rsidRPr="004272F9" w:rsidRDefault="0015597B" w:rsidP="004272F9">
            <w:pPr>
              <w:autoSpaceDE w:val="0"/>
              <w:autoSpaceDN w:val="0"/>
              <w:adjustRightInd w:val="0"/>
              <w:ind w:firstLine="708"/>
              <w:jc w:val="both"/>
              <w:rPr>
                <w:rFonts w:ascii="Times New Roman" w:hAnsi="Times New Roman" w:cs="Times New Roman"/>
                <w:sz w:val="20"/>
                <w:szCs w:val="20"/>
              </w:rPr>
            </w:pPr>
            <w:r w:rsidRPr="004272F9">
              <w:rPr>
                <w:rFonts w:ascii="Times New Roman" w:hAnsi="Times New Roman" w:cs="Times New Roman"/>
                <w:sz w:val="20"/>
                <w:szCs w:val="20"/>
              </w:rPr>
              <w:t xml:space="preserve">Art. 3 ust. 2 pkt 9 – doprecyzowano przepisy projektowanej ustawy poprzez opisanie danej dotyczącej informacji o </w:t>
            </w:r>
            <w:r w:rsidRPr="004272F9">
              <w:rPr>
                <w:rFonts w:ascii="Times New Roman" w:hAnsi="Times New Roman" w:cs="Times New Roman"/>
                <w:sz w:val="20"/>
                <w:szCs w:val="20"/>
              </w:rPr>
              <w:lastRenderedPageBreak/>
              <w:t xml:space="preserve">obywatelstwie w art. 3 ust. 3 zgodnie z przepisami ustawy o ewidencji ludności. </w:t>
            </w:r>
          </w:p>
          <w:p w14:paraId="32D09B16" w14:textId="77777777" w:rsidR="0015597B" w:rsidRPr="004272F9" w:rsidRDefault="0015597B" w:rsidP="004272F9">
            <w:pPr>
              <w:autoSpaceDE w:val="0"/>
              <w:autoSpaceDN w:val="0"/>
              <w:adjustRightInd w:val="0"/>
              <w:ind w:firstLine="708"/>
              <w:jc w:val="both"/>
              <w:rPr>
                <w:rFonts w:ascii="Times New Roman" w:hAnsi="Times New Roman" w:cs="Times New Roman"/>
                <w:sz w:val="20"/>
                <w:szCs w:val="20"/>
              </w:rPr>
            </w:pPr>
            <w:r w:rsidRPr="004272F9">
              <w:rPr>
                <w:rFonts w:ascii="Times New Roman" w:hAnsi="Times New Roman" w:cs="Times New Roman"/>
                <w:sz w:val="20"/>
                <w:szCs w:val="20"/>
              </w:rPr>
              <w:t xml:space="preserve">Art. 3 ust. 3 - doprecyzowano przepisy projektowanej ustawy poprzez opisanie danej dotyczącej daty zgonu osoby oraz dacie znalezienia zwłok zgodnie z przepisami ustawy o ewidencji ludności. Pominięto informacje o numerze aktu zgonu i oznaczeniu urzędu stanu cywilnego, w którym ten akt został sporządzony bowiem informacje te w ocenie projektodawcy są zbędne. </w:t>
            </w:r>
          </w:p>
          <w:p w14:paraId="5782F211" w14:textId="04B45FD1" w:rsidR="009C1E09" w:rsidRPr="00237A75" w:rsidRDefault="009C1E09" w:rsidP="00BC5BAE">
            <w:pPr>
              <w:rPr>
                <w:rFonts w:ascii="Times New Roman" w:hAnsi="Times New Roman" w:cs="Times New Roman"/>
                <w:sz w:val="20"/>
                <w:szCs w:val="20"/>
              </w:rPr>
            </w:pPr>
          </w:p>
        </w:tc>
      </w:tr>
      <w:tr w:rsidR="00483CA5" w:rsidRPr="001A4167" w14:paraId="3C088A30" w14:textId="77777777" w:rsidTr="005D384E">
        <w:trPr>
          <w:trHeight w:val="841"/>
        </w:trPr>
        <w:tc>
          <w:tcPr>
            <w:tcW w:w="666" w:type="dxa"/>
            <w:vAlign w:val="center"/>
          </w:tcPr>
          <w:p w14:paraId="75BC5F30" w14:textId="3CA2840F" w:rsidR="00483CA5" w:rsidRDefault="000A753D" w:rsidP="001F52C7">
            <w:pPr>
              <w:spacing w:line="276" w:lineRule="auto"/>
              <w:rPr>
                <w:rFonts w:ascii="Times New Roman" w:hAnsi="Times New Roman" w:cs="Times New Roman"/>
                <w:sz w:val="20"/>
                <w:szCs w:val="20"/>
              </w:rPr>
            </w:pPr>
            <w:r>
              <w:rPr>
                <w:rFonts w:ascii="Times New Roman" w:hAnsi="Times New Roman" w:cs="Times New Roman"/>
                <w:b/>
                <w:bCs/>
                <w:sz w:val="20"/>
                <w:szCs w:val="20"/>
              </w:rPr>
              <w:lastRenderedPageBreak/>
              <w:t>3</w:t>
            </w:r>
            <w:r w:rsidR="00C76D97">
              <w:rPr>
                <w:rFonts w:ascii="Times New Roman" w:hAnsi="Times New Roman" w:cs="Times New Roman"/>
                <w:sz w:val="20"/>
                <w:szCs w:val="20"/>
              </w:rPr>
              <w:t>.</w:t>
            </w:r>
          </w:p>
        </w:tc>
        <w:tc>
          <w:tcPr>
            <w:tcW w:w="1754" w:type="dxa"/>
            <w:vAlign w:val="center"/>
          </w:tcPr>
          <w:p w14:paraId="569C9C10" w14:textId="7605DE77" w:rsidR="00483CA5" w:rsidRDefault="55D0C521" w:rsidP="001F52C7">
            <w:pPr>
              <w:spacing w:line="276" w:lineRule="auto"/>
              <w:rPr>
                <w:rFonts w:ascii="Times New Roman" w:hAnsi="Times New Roman" w:cs="Times New Roman"/>
                <w:sz w:val="20"/>
                <w:szCs w:val="20"/>
              </w:rPr>
            </w:pPr>
            <w:r w:rsidRPr="374E5E38">
              <w:rPr>
                <w:rFonts w:ascii="Times New Roman" w:hAnsi="Times New Roman" w:cs="Times New Roman"/>
                <w:b/>
                <w:bCs/>
                <w:sz w:val="20"/>
                <w:szCs w:val="20"/>
              </w:rPr>
              <w:t>RCL</w:t>
            </w:r>
          </w:p>
        </w:tc>
        <w:tc>
          <w:tcPr>
            <w:tcW w:w="7604" w:type="dxa"/>
            <w:vAlign w:val="center"/>
          </w:tcPr>
          <w:p w14:paraId="4FE94472" w14:textId="600FB654" w:rsidR="00DD53E1" w:rsidRPr="000354B7" w:rsidRDefault="00DD53E1" w:rsidP="00C76D97">
            <w:pPr>
              <w:autoSpaceDE w:val="0"/>
              <w:autoSpaceDN w:val="0"/>
              <w:adjustRightInd w:val="0"/>
              <w:rPr>
                <w:rFonts w:ascii="Times New Roman" w:hAnsi="Times New Roman" w:cs="Times New Roman"/>
                <w:b/>
                <w:sz w:val="20"/>
                <w:szCs w:val="20"/>
              </w:rPr>
            </w:pPr>
            <w:r w:rsidRPr="000354B7">
              <w:rPr>
                <w:rFonts w:ascii="Times New Roman" w:hAnsi="Times New Roman" w:cs="Times New Roman"/>
                <w:b/>
                <w:sz w:val="20"/>
                <w:szCs w:val="20"/>
              </w:rPr>
              <w:t>Art. 3 ust. 5</w:t>
            </w:r>
            <w:r w:rsidR="00362D7B" w:rsidRPr="000354B7">
              <w:rPr>
                <w:rFonts w:ascii="Times New Roman" w:hAnsi="Times New Roman" w:cs="Times New Roman"/>
                <w:b/>
                <w:sz w:val="20"/>
                <w:szCs w:val="20"/>
              </w:rPr>
              <w:t xml:space="preserve"> – dane dot. podmiotów zbiorowych</w:t>
            </w:r>
          </w:p>
          <w:p w14:paraId="511BF3BE" w14:textId="23780F22" w:rsidR="00483CA5" w:rsidRPr="000354B7" w:rsidRDefault="00C76D97" w:rsidP="00DD3620">
            <w:pPr>
              <w:autoSpaceDE w:val="0"/>
              <w:autoSpaceDN w:val="0"/>
              <w:adjustRightInd w:val="0"/>
              <w:jc w:val="both"/>
              <w:rPr>
                <w:rFonts w:ascii="Times New Roman" w:hAnsi="Times New Roman" w:cs="Times New Roman"/>
                <w:sz w:val="20"/>
                <w:szCs w:val="20"/>
              </w:rPr>
            </w:pPr>
            <w:r w:rsidRPr="000354B7">
              <w:rPr>
                <w:rFonts w:ascii="Times New Roman" w:hAnsi="Times New Roman" w:cs="Times New Roman"/>
                <w:sz w:val="20"/>
                <w:szCs w:val="20"/>
              </w:rPr>
              <w:t>Przepis art. 3 ust. 5 projektu stanowi, że w Krajowym Rejestrze Karnym gromadzi się również dane o podmiotach zbiorowych, przy czym w projekcie nie zostało określone, które dane o tym podmiocie będą gromadzone. Jeżeli będą to dane z Krajowego Rejestru Sądowego czy REGON, to wówczas może dojść do ujawnienia danych osobowych osób fizycznych, np. wspólników spółki. Podkreślić należy, że daną osobową jest każda dana umożliwiająca identyfikację osoby fizycznej (a więc może być nią również REGON). Wobec powyższego zachodzi konieczność uzupełnienia przepisu art. 3 ust. 5 projektu o określenie zakresu danych o podmiotach zbiorowych, które będą gromadzone w Rejestrze, co ma szczególne znaczenie w świetle uregulowania zawartego w art. 6 ust. 3 projektu, który stanowi, że „każdemu, z wyłączeniem podmiotów określonych w ust. 1 pkt 19 i 20, przysługuje prawo do uzyskania informacji o podmiocie zbiorowym, którego dane zostały zgromadzone w Rejestrze”.</w:t>
            </w:r>
          </w:p>
        </w:tc>
        <w:tc>
          <w:tcPr>
            <w:tcW w:w="3834" w:type="dxa"/>
            <w:vAlign w:val="center"/>
          </w:tcPr>
          <w:p w14:paraId="0A9EAD2E" w14:textId="54979DA3" w:rsidR="00DD53E1" w:rsidRPr="00283A97" w:rsidRDefault="00DD53E1" w:rsidP="00037001">
            <w:pPr>
              <w:autoSpaceDE w:val="0"/>
              <w:autoSpaceDN w:val="0"/>
              <w:adjustRightInd w:val="0"/>
              <w:rPr>
                <w:rFonts w:ascii="Times New Roman" w:hAnsi="Times New Roman" w:cs="Times New Roman"/>
                <w:b/>
                <w:bCs/>
                <w:sz w:val="20"/>
                <w:szCs w:val="20"/>
              </w:rPr>
            </w:pPr>
            <w:r w:rsidRPr="00283A97">
              <w:rPr>
                <w:rFonts w:ascii="Times New Roman" w:hAnsi="Times New Roman" w:cs="Times New Roman"/>
                <w:b/>
                <w:bCs/>
                <w:sz w:val="20"/>
                <w:szCs w:val="20"/>
              </w:rPr>
              <w:t>Uwaga uwzględniona</w:t>
            </w:r>
            <w:r w:rsidR="00037001" w:rsidRPr="00283A97">
              <w:rPr>
                <w:rFonts w:ascii="Times New Roman" w:hAnsi="Times New Roman" w:cs="Times New Roman"/>
                <w:b/>
                <w:bCs/>
                <w:sz w:val="20"/>
                <w:szCs w:val="20"/>
              </w:rPr>
              <w:t xml:space="preserve"> częściowo</w:t>
            </w:r>
            <w:r w:rsidR="003B0F45">
              <w:rPr>
                <w:rFonts w:ascii="Times New Roman" w:hAnsi="Times New Roman" w:cs="Times New Roman"/>
                <w:b/>
                <w:bCs/>
                <w:sz w:val="20"/>
                <w:szCs w:val="20"/>
              </w:rPr>
              <w:t xml:space="preserve"> </w:t>
            </w:r>
            <w:r w:rsidR="00AC77EF">
              <w:rPr>
                <w:rFonts w:ascii="Times New Roman" w:hAnsi="Times New Roman" w:cs="Times New Roman"/>
                <w:b/>
                <w:bCs/>
                <w:sz w:val="20"/>
                <w:szCs w:val="20"/>
              </w:rPr>
              <w:t xml:space="preserve">i </w:t>
            </w:r>
            <w:r w:rsidR="00037001" w:rsidRPr="00283A97">
              <w:rPr>
                <w:rFonts w:ascii="Times New Roman" w:hAnsi="Times New Roman" w:cs="Times New Roman"/>
                <w:b/>
                <w:bCs/>
                <w:sz w:val="20"/>
                <w:szCs w:val="20"/>
              </w:rPr>
              <w:t>wyjaśniona</w:t>
            </w:r>
            <w:r w:rsidR="00AC77EF">
              <w:rPr>
                <w:rFonts w:ascii="Times New Roman" w:hAnsi="Times New Roman" w:cs="Times New Roman"/>
                <w:b/>
                <w:bCs/>
                <w:sz w:val="20"/>
                <w:szCs w:val="20"/>
              </w:rPr>
              <w:t>.</w:t>
            </w:r>
          </w:p>
          <w:p w14:paraId="69394E4C" w14:textId="77777777" w:rsidR="00DD53E1" w:rsidRPr="00283A97" w:rsidRDefault="00DD53E1" w:rsidP="00037001">
            <w:pPr>
              <w:autoSpaceDE w:val="0"/>
              <w:autoSpaceDN w:val="0"/>
              <w:adjustRightInd w:val="0"/>
              <w:rPr>
                <w:rFonts w:ascii="Times New Roman" w:hAnsi="Times New Roman" w:cs="Times New Roman"/>
                <w:b/>
                <w:bCs/>
                <w:sz w:val="20"/>
                <w:szCs w:val="20"/>
              </w:rPr>
            </w:pPr>
          </w:p>
          <w:p w14:paraId="29503773" w14:textId="77777777" w:rsidR="00037001" w:rsidRPr="001E7C28" w:rsidRDefault="00037001" w:rsidP="004272F9">
            <w:pPr>
              <w:autoSpaceDE w:val="0"/>
              <w:autoSpaceDN w:val="0"/>
              <w:adjustRightInd w:val="0"/>
              <w:ind w:firstLine="708"/>
              <w:jc w:val="both"/>
              <w:rPr>
                <w:rFonts w:ascii="Times New Roman" w:hAnsi="Times New Roman" w:cs="Times New Roman"/>
                <w:sz w:val="20"/>
                <w:szCs w:val="20"/>
                <w14:textOutline w14:w="0" w14:cap="flat" w14:cmpd="sng" w14:algn="ctr">
                  <w14:noFill/>
                  <w14:prstDash w14:val="solid"/>
                  <w14:round/>
                </w14:textOutline>
              </w:rPr>
            </w:pPr>
            <w:r w:rsidRPr="001E7C28">
              <w:rPr>
                <w:rFonts w:ascii="Times New Roman" w:hAnsi="Times New Roman" w:cs="Times New Roman"/>
                <w:sz w:val="20"/>
                <w:szCs w:val="20"/>
                <w14:textOutline w14:w="0" w14:cap="flat" w14:cmpd="sng" w14:algn="ctr">
                  <w14:noFill/>
                  <w14:prstDash w14:val="solid"/>
                  <w14:round/>
                </w14:textOutline>
              </w:rPr>
              <w:t xml:space="preserve">W zakresie uwagi dotyczącej konieczności uzupełnienia danych o podmiotach zbiorowych uprzejmie informuję, że dane dotyczące podmiotów zbiorowych nie są pobierane z Krajowego Rejestru Sądowego, a są wskazywane każdorazowo przez organ zobowiązany do sporządzenia kart rejestracyjnych i zawiadomień dotyczących podmiotu zbiorowego. W przypadku KRS, dane wskazywane przez organ ograniczają się wyłącznie do wskazania samego numeru, bez pozyskiwania jakichkolwiek więcej danych z tego rejestru. </w:t>
            </w:r>
          </w:p>
          <w:p w14:paraId="056BFC3D" w14:textId="77777777" w:rsidR="00037001" w:rsidRPr="001E7C28" w:rsidRDefault="00037001" w:rsidP="004272F9">
            <w:pPr>
              <w:autoSpaceDE w:val="0"/>
              <w:autoSpaceDN w:val="0"/>
              <w:adjustRightInd w:val="0"/>
              <w:ind w:firstLine="708"/>
              <w:jc w:val="both"/>
              <w:rPr>
                <w:rFonts w:ascii="Times New Roman" w:hAnsi="Times New Roman" w:cs="Times New Roman"/>
                <w:bCs/>
                <w:sz w:val="20"/>
                <w:szCs w:val="20"/>
                <w14:textOutline w14:w="0" w14:cap="flat" w14:cmpd="sng" w14:algn="ctr">
                  <w14:noFill/>
                  <w14:prstDash w14:val="solid"/>
                  <w14:round/>
                </w14:textOutline>
              </w:rPr>
            </w:pPr>
            <w:r w:rsidRPr="001E7C28">
              <w:rPr>
                <w:rFonts w:ascii="Times New Roman" w:hAnsi="Times New Roman" w:cs="Times New Roman"/>
                <w:sz w:val="20"/>
                <w:szCs w:val="20"/>
                <w14:textOutline w14:w="0" w14:cap="flat" w14:cmpd="sng" w14:algn="ctr">
                  <w14:noFill/>
                  <w14:prstDash w14:val="solid"/>
                  <w14:round/>
                </w14:textOutline>
              </w:rPr>
              <w:t xml:space="preserve">Te same zasady dotyczyć będą również numeru REGON, który w wyniku uwagi wniesionej przez Prokuraturę Krajową został dodany do zakresu danych składających się na oznaczenie podmiotu zbiorowego. </w:t>
            </w:r>
            <w:r w:rsidRPr="001E7C28">
              <w:rPr>
                <w:rFonts w:ascii="Times New Roman" w:hAnsi="Times New Roman" w:cs="Times New Roman"/>
                <w:bCs/>
                <w:sz w:val="20"/>
                <w:szCs w:val="20"/>
                <w14:textOutline w14:w="0" w14:cap="flat" w14:cmpd="sng" w14:algn="ctr">
                  <w14:noFill/>
                  <w14:prstDash w14:val="solid"/>
                  <w14:round/>
                </w14:textOutline>
              </w:rPr>
              <w:t xml:space="preserve">Potrzeba gromadzenia numeru KRS oraz REGON ma na celu ułatwienie identyfikacji podmiotu zbiorowego w procesie udzielania informacji z Rejestru. </w:t>
            </w:r>
            <w:r w:rsidRPr="001E7C28">
              <w:rPr>
                <w:rFonts w:ascii="Times New Roman" w:hAnsi="Times New Roman" w:cs="Times New Roman"/>
                <w:bCs/>
                <w:sz w:val="20"/>
                <w:szCs w:val="20"/>
                <w14:textOutline w14:w="0" w14:cap="flat" w14:cmpd="sng" w14:algn="ctr">
                  <w14:noFill/>
                  <w14:prstDash w14:val="solid"/>
                  <w14:round/>
                </w14:textOutline>
              </w:rPr>
              <w:lastRenderedPageBreak/>
              <w:t xml:space="preserve">Wyjaśniamy, że Rejestr gromadzi dane o podmiocie zbiorowym, nie przetwarza natomiast danych o osobach fizycznych związanych z tym podmiotem. Wprawdzie po numerze KRS, jak i REGON można powiązać dane podmiotu zbiorowego z danymi osób fizycznych wchodzącymi chociażby w skład organów tych podmiotów, natomiast nie oznacza to, że to właśnie te konkretne osoby popełniły czyn zabroniony, który stanowił podstawę odpowiedzialności podmiotu zbiorowego albowiem zgodnie z art. 3 ustawy z dnia 28 października 2002 r. o odpowiedzialności podmiotów zbiorowych za czyny zabronione pod groźbą kary (Dz. U. z 2020 r. poz. 358 oraz z 2021 r. poz. 1177) krąg osób fizycznych, których zachowanie w konsekwencji może doprowadzić do orzeczenia skazującego wobec podmiotu zbiorowego jest szeroki i nie obejmuje wyłącznie osób związanych bezpośrednio z tym podmiotem. </w:t>
            </w:r>
          </w:p>
          <w:p w14:paraId="1AB87240" w14:textId="77777777" w:rsidR="00037001" w:rsidRPr="001E7C28" w:rsidRDefault="00037001" w:rsidP="004272F9">
            <w:pPr>
              <w:autoSpaceDE w:val="0"/>
              <w:autoSpaceDN w:val="0"/>
              <w:adjustRightInd w:val="0"/>
              <w:ind w:firstLine="708"/>
              <w:jc w:val="both"/>
              <w:rPr>
                <w:rFonts w:ascii="Times New Roman" w:hAnsi="Times New Roman" w:cs="Times New Roman"/>
                <w:sz w:val="20"/>
                <w:szCs w:val="20"/>
                <w14:textOutline w14:w="0" w14:cap="flat" w14:cmpd="sng" w14:algn="ctr">
                  <w14:noFill/>
                  <w14:prstDash w14:val="solid"/>
                  <w14:round/>
                </w14:textOutline>
              </w:rPr>
            </w:pPr>
          </w:p>
          <w:p w14:paraId="3103BCAB" w14:textId="5EACD289" w:rsidR="00037001" w:rsidRPr="001E7C28" w:rsidRDefault="00037001" w:rsidP="004272F9">
            <w:pPr>
              <w:autoSpaceDE w:val="0"/>
              <w:autoSpaceDN w:val="0"/>
              <w:adjustRightInd w:val="0"/>
              <w:ind w:firstLine="708"/>
              <w:jc w:val="both"/>
              <w:rPr>
                <w:rFonts w:ascii="Times New Roman" w:hAnsi="Times New Roman" w:cs="Times New Roman"/>
                <w:sz w:val="20"/>
                <w:szCs w:val="20"/>
                <w14:textOutline w14:w="0" w14:cap="flat" w14:cmpd="sng" w14:algn="ctr">
                  <w14:noFill/>
                  <w14:prstDash w14:val="solid"/>
                  <w14:round/>
                </w14:textOutline>
              </w:rPr>
            </w:pPr>
            <w:r w:rsidRPr="001E7C28">
              <w:rPr>
                <w:rFonts w:ascii="Times New Roman" w:hAnsi="Times New Roman" w:cs="Times New Roman"/>
                <w:sz w:val="20"/>
                <w:szCs w:val="20"/>
                <w14:textOutline w14:w="0" w14:cap="flat" w14:cmpd="sng" w14:algn="ctr">
                  <w14:noFill/>
                  <w14:prstDash w14:val="solid"/>
                  <w14:round/>
                </w14:textOutline>
              </w:rPr>
              <w:t>Jednocześnie, zgodnie z sugestią, uzupełniono art. 3 poprzez dodanie ust. 6:</w:t>
            </w:r>
          </w:p>
          <w:p w14:paraId="3EC9DC2E" w14:textId="77777777" w:rsidR="005A61DB" w:rsidRPr="001C3D42" w:rsidRDefault="005A61DB" w:rsidP="001C3D42">
            <w:pPr>
              <w:pStyle w:val="USTustnpkodeksu"/>
              <w:keepNext/>
              <w:spacing w:line="240" w:lineRule="auto"/>
              <w:rPr>
                <w:rFonts w:ascii="Times New Roman" w:hAnsi="Times New Roman" w:cs="Times New Roman"/>
                <w:sz w:val="20"/>
              </w:rPr>
            </w:pPr>
            <w:r w:rsidRPr="001C3D42">
              <w:rPr>
                <w:rFonts w:ascii="Times New Roman" w:hAnsi="Times New Roman" w:cs="Times New Roman"/>
                <w:sz w:val="20"/>
              </w:rPr>
              <w:t>6. W zakresie oznaczenia podmiotu zbiorowego, w Rejestrze gromadzi się następujące dane:</w:t>
            </w:r>
          </w:p>
          <w:p w14:paraId="6110998A" w14:textId="77777777" w:rsidR="005A61DB" w:rsidRPr="001C3D42" w:rsidRDefault="005A61DB" w:rsidP="001C3D42">
            <w:pPr>
              <w:pStyle w:val="PKTpunkt"/>
              <w:spacing w:line="240" w:lineRule="auto"/>
              <w:rPr>
                <w:rFonts w:ascii="Times New Roman" w:hAnsi="Times New Roman" w:cs="Times New Roman"/>
                <w:sz w:val="20"/>
              </w:rPr>
            </w:pPr>
            <w:r w:rsidRPr="001C3D42">
              <w:rPr>
                <w:rFonts w:ascii="Times New Roman" w:hAnsi="Times New Roman" w:cs="Times New Roman"/>
                <w:sz w:val="20"/>
              </w:rPr>
              <w:t>1)</w:t>
            </w:r>
            <w:r w:rsidRPr="001C3D42">
              <w:rPr>
                <w:rFonts w:ascii="Times New Roman" w:hAnsi="Times New Roman" w:cs="Times New Roman"/>
                <w:sz w:val="20"/>
              </w:rPr>
              <w:tab/>
              <w:t>nazwę (firmę);</w:t>
            </w:r>
          </w:p>
          <w:p w14:paraId="54DF3240" w14:textId="77777777" w:rsidR="005A61DB" w:rsidRPr="001C3D42" w:rsidRDefault="005A61DB" w:rsidP="001C3D42">
            <w:pPr>
              <w:pStyle w:val="PKTpunkt"/>
              <w:spacing w:line="240" w:lineRule="auto"/>
              <w:rPr>
                <w:rFonts w:ascii="Times New Roman" w:hAnsi="Times New Roman" w:cs="Times New Roman"/>
                <w:sz w:val="20"/>
              </w:rPr>
            </w:pPr>
            <w:r w:rsidRPr="001C3D42">
              <w:rPr>
                <w:rFonts w:ascii="Times New Roman" w:hAnsi="Times New Roman" w:cs="Times New Roman"/>
                <w:sz w:val="20"/>
              </w:rPr>
              <w:t>2)</w:t>
            </w:r>
            <w:r w:rsidRPr="001C3D42">
              <w:rPr>
                <w:rFonts w:ascii="Times New Roman" w:hAnsi="Times New Roman" w:cs="Times New Roman"/>
                <w:sz w:val="20"/>
              </w:rPr>
              <w:tab/>
              <w:t>numer identyfikacyjny REGON;</w:t>
            </w:r>
          </w:p>
          <w:p w14:paraId="1197A967" w14:textId="77777777" w:rsidR="005A61DB" w:rsidRPr="001C3D42" w:rsidRDefault="005A61DB" w:rsidP="001C3D42">
            <w:pPr>
              <w:pStyle w:val="PKTpunkt"/>
              <w:spacing w:line="240" w:lineRule="auto"/>
              <w:rPr>
                <w:rFonts w:ascii="Times New Roman" w:hAnsi="Times New Roman" w:cs="Times New Roman"/>
                <w:sz w:val="20"/>
              </w:rPr>
            </w:pPr>
            <w:r w:rsidRPr="001C3D42">
              <w:rPr>
                <w:rFonts w:ascii="Times New Roman" w:hAnsi="Times New Roman" w:cs="Times New Roman"/>
                <w:sz w:val="20"/>
              </w:rPr>
              <w:t>3)</w:t>
            </w:r>
            <w:r w:rsidRPr="001C3D42">
              <w:rPr>
                <w:rFonts w:ascii="Times New Roman" w:hAnsi="Times New Roman" w:cs="Times New Roman"/>
                <w:sz w:val="20"/>
              </w:rPr>
              <w:tab/>
              <w:t>formę prawną;</w:t>
            </w:r>
          </w:p>
          <w:p w14:paraId="024A9A55" w14:textId="77777777" w:rsidR="005A61DB" w:rsidRPr="001C3D42" w:rsidRDefault="005A61DB" w:rsidP="001C3D42">
            <w:pPr>
              <w:pStyle w:val="PKTpunkt"/>
              <w:spacing w:line="240" w:lineRule="auto"/>
              <w:rPr>
                <w:rFonts w:ascii="Times New Roman" w:hAnsi="Times New Roman" w:cs="Times New Roman"/>
                <w:sz w:val="20"/>
              </w:rPr>
            </w:pPr>
            <w:r w:rsidRPr="001C3D42">
              <w:rPr>
                <w:rFonts w:ascii="Times New Roman" w:hAnsi="Times New Roman" w:cs="Times New Roman"/>
                <w:sz w:val="20"/>
              </w:rPr>
              <w:t>4)</w:t>
            </w:r>
            <w:r w:rsidRPr="001C3D42">
              <w:rPr>
                <w:rFonts w:ascii="Times New Roman" w:hAnsi="Times New Roman" w:cs="Times New Roman"/>
                <w:sz w:val="20"/>
              </w:rPr>
              <w:tab/>
              <w:t>siedzibę;</w:t>
            </w:r>
          </w:p>
          <w:p w14:paraId="1CB5AC7C" w14:textId="6833C7CD" w:rsidR="005A61DB" w:rsidRDefault="005A61DB" w:rsidP="001C3D42">
            <w:pPr>
              <w:pStyle w:val="PKTpunkt"/>
              <w:spacing w:line="240" w:lineRule="auto"/>
              <w:rPr>
                <w:rFonts w:ascii="Times New Roman" w:hAnsi="Times New Roman" w:cs="Times New Roman"/>
                <w:sz w:val="20"/>
              </w:rPr>
            </w:pPr>
            <w:r w:rsidRPr="001C3D42">
              <w:rPr>
                <w:rFonts w:ascii="Times New Roman" w:hAnsi="Times New Roman" w:cs="Times New Roman"/>
                <w:sz w:val="20"/>
              </w:rPr>
              <w:t>5)</w:t>
            </w:r>
            <w:r w:rsidRPr="001C3D42">
              <w:rPr>
                <w:rFonts w:ascii="Times New Roman" w:hAnsi="Times New Roman" w:cs="Times New Roman"/>
                <w:sz w:val="20"/>
              </w:rPr>
              <w:tab/>
              <w:t>numer w Krajowym Rejestrze Sądowym albo w przypadku podmiotu zbiorowego niepodlegającego wpisowi do Krajowego Rejestru Sądowego – nazwę właściwego rejestru oraz numer w tym rejestrze.</w:t>
            </w:r>
          </w:p>
          <w:p w14:paraId="6017186F" w14:textId="2640BD94" w:rsidR="005A61DB" w:rsidRPr="001C3D42" w:rsidRDefault="00195F7F" w:rsidP="001C3D42">
            <w:pPr>
              <w:pStyle w:val="USTustnpkodeksu"/>
              <w:keepNext/>
              <w:spacing w:line="240" w:lineRule="auto"/>
              <w:rPr>
                <w:rFonts w:ascii="Times New Roman" w:hAnsi="Times New Roman" w:cs="Times New Roman"/>
                <w:sz w:val="20"/>
              </w:rPr>
            </w:pPr>
            <w:r w:rsidRPr="00AA31D0">
              <w:rPr>
                <w:rFonts w:ascii="Times New Roman" w:hAnsi="Times New Roman" w:cs="Times New Roman"/>
                <w:sz w:val="20"/>
              </w:rPr>
              <w:lastRenderedPageBreak/>
              <w:t xml:space="preserve">W konsekwencji doprecyzowano przepis określający dane wymagane w zapytaniu o podmiot zbiorowy w projektowanym art. 23 ust. 6 pkt 1 (po zmianach, art. 24 ust. 5 pkt 1) poprzez usunięcie z tego przepisu zwrotu „oraz jego siedziby”. Po wprowadzonej zmianie ust. 5 </w:t>
            </w:r>
            <w:r w:rsidR="005A61DB">
              <w:rPr>
                <w:rFonts w:ascii="Times New Roman" w:hAnsi="Times New Roman" w:cs="Times New Roman"/>
                <w:sz w:val="20"/>
              </w:rPr>
              <w:t xml:space="preserve">pkt 1 </w:t>
            </w:r>
            <w:r w:rsidRPr="00AA31D0">
              <w:rPr>
                <w:rFonts w:ascii="Times New Roman" w:hAnsi="Times New Roman" w:cs="Times New Roman"/>
                <w:sz w:val="20"/>
              </w:rPr>
              <w:t>otrzyma następujące brzmienie:</w:t>
            </w:r>
            <w:r w:rsidR="005A61DB" w:rsidRPr="00414980">
              <w:t xml:space="preserve"> </w:t>
            </w:r>
            <w:r w:rsidR="005A61DB" w:rsidRPr="001C3D42">
              <w:rPr>
                <w:rFonts w:ascii="Times New Roman" w:hAnsi="Times New Roman" w:cs="Times New Roman"/>
                <w:sz w:val="20"/>
              </w:rPr>
              <w:t>5. Zapytanie o podmiot zbiorowy zawiera:</w:t>
            </w:r>
          </w:p>
          <w:p w14:paraId="505A8D24" w14:textId="71114DF0" w:rsidR="005A61DB" w:rsidRPr="001C3D42" w:rsidRDefault="005A61DB" w:rsidP="001C3D42">
            <w:pPr>
              <w:pStyle w:val="PKTpunkt"/>
              <w:spacing w:line="240" w:lineRule="auto"/>
              <w:rPr>
                <w:rFonts w:ascii="Times New Roman" w:hAnsi="Times New Roman" w:cs="Times New Roman"/>
                <w:sz w:val="20"/>
              </w:rPr>
            </w:pPr>
            <w:r w:rsidRPr="001C3D42">
              <w:rPr>
                <w:rFonts w:ascii="Times New Roman" w:hAnsi="Times New Roman" w:cs="Times New Roman"/>
                <w:sz w:val="20"/>
              </w:rPr>
              <w:t xml:space="preserve"> 1)</w:t>
            </w:r>
            <w:r w:rsidRPr="001C3D42">
              <w:rPr>
                <w:rFonts w:ascii="Times New Roman" w:hAnsi="Times New Roman" w:cs="Times New Roman"/>
                <w:sz w:val="20"/>
              </w:rPr>
              <w:tab/>
              <w:t>nazwę (firmę), siedzibę, numer identyfikacyjny REGON, w przypadku jego posiadania, numer w Krajowym Rejestrze Sądowym albo, w przypadku podmiotu zbiorowego nie podlegającego wpisowi do Krajowego Rejestru Sądowego – nazwę właściwego rejestru oraz numer w tym rejestrze, o ile podmiot zbiorowy podlega wpisowi do rejestru ;</w:t>
            </w:r>
          </w:p>
          <w:p w14:paraId="75812C74" w14:textId="6AE794BB" w:rsidR="00195F7F" w:rsidRDefault="00195F7F" w:rsidP="00AA31D0">
            <w:pPr>
              <w:ind w:firstLine="510"/>
              <w:jc w:val="both"/>
              <w:rPr>
                <w:rFonts w:ascii="Times New Roman" w:hAnsi="Times New Roman" w:cs="Times New Roman"/>
                <w:sz w:val="20"/>
                <w:szCs w:val="20"/>
              </w:rPr>
            </w:pPr>
            <w:r w:rsidRPr="00AA31D0">
              <w:rPr>
                <w:rFonts w:ascii="Times New Roman" w:hAnsi="Times New Roman" w:cs="Times New Roman"/>
                <w:sz w:val="20"/>
                <w:szCs w:val="20"/>
              </w:rPr>
              <w:t xml:space="preserve"> Zmiana ma na celu </w:t>
            </w:r>
            <w:proofErr w:type="spellStart"/>
            <w:r w:rsidRPr="00AA31D0">
              <w:rPr>
                <w:rFonts w:ascii="Times New Roman" w:hAnsi="Times New Roman" w:cs="Times New Roman"/>
                <w:sz w:val="20"/>
                <w:szCs w:val="20"/>
              </w:rPr>
              <w:t>uspójnienie</w:t>
            </w:r>
            <w:proofErr w:type="spellEnd"/>
            <w:r w:rsidRPr="00AA31D0">
              <w:rPr>
                <w:rFonts w:ascii="Times New Roman" w:hAnsi="Times New Roman" w:cs="Times New Roman"/>
                <w:sz w:val="20"/>
                <w:szCs w:val="20"/>
              </w:rPr>
              <w:t xml:space="preserve"> omawianego przepisu z projektowanym art. 3 ust. 6, zgodnie z którym siedziba podmiotu zbiorowego stanowi element oznaczenia tego podmiotu. Stąd zasadna była zmiana projektu poprzez usunięcie wyrazu „siedziby” tam, gdzie występuje ono obok zwrotu „oznaczenie podmiotu zbiorowego”. Tożsama zmianę wprowadzono w art. 25 ust. 5 pkt 1 projektu (po zmianach, art. 27 ust. 5 pkt 1).</w:t>
            </w:r>
          </w:p>
          <w:p w14:paraId="46B64D2F" w14:textId="77777777" w:rsidR="00E63ABA" w:rsidRPr="00AA31D0" w:rsidRDefault="00E63ABA" w:rsidP="00AA31D0">
            <w:pPr>
              <w:ind w:firstLine="510"/>
              <w:jc w:val="both"/>
              <w:rPr>
                <w:rFonts w:ascii="Times New Roman" w:hAnsi="Times New Roman" w:cs="Times New Roman"/>
                <w:sz w:val="20"/>
                <w:szCs w:val="20"/>
              </w:rPr>
            </w:pPr>
          </w:p>
          <w:p w14:paraId="3862A960" w14:textId="12EE0136" w:rsidR="007B6E89" w:rsidRPr="005F5020" w:rsidRDefault="007B6E89" w:rsidP="00187245">
            <w:pPr>
              <w:jc w:val="both"/>
              <w:rPr>
                <w:rFonts w:ascii="Times New Roman" w:hAnsi="Times New Roman" w:cs="Times New Roman"/>
                <w:sz w:val="20"/>
              </w:rPr>
            </w:pPr>
          </w:p>
        </w:tc>
      </w:tr>
      <w:tr w:rsidR="004E138A" w:rsidRPr="001A4167" w14:paraId="6BD36E4D" w14:textId="77777777" w:rsidTr="001C3D42">
        <w:trPr>
          <w:trHeight w:val="841"/>
        </w:trPr>
        <w:tc>
          <w:tcPr>
            <w:tcW w:w="666" w:type="dxa"/>
            <w:vAlign w:val="center"/>
          </w:tcPr>
          <w:p w14:paraId="5D9C5488" w14:textId="41B100DA" w:rsidR="004E138A" w:rsidRPr="00DD3620" w:rsidRDefault="000A753D"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4</w:t>
            </w:r>
            <w:r w:rsidR="00DD53E1" w:rsidRPr="00DD3620">
              <w:rPr>
                <w:rFonts w:ascii="Times New Roman" w:hAnsi="Times New Roman" w:cs="Times New Roman"/>
                <w:b/>
                <w:bCs/>
                <w:sz w:val="20"/>
                <w:szCs w:val="20"/>
              </w:rPr>
              <w:t>.</w:t>
            </w:r>
          </w:p>
        </w:tc>
        <w:tc>
          <w:tcPr>
            <w:tcW w:w="1754" w:type="dxa"/>
            <w:vAlign w:val="center"/>
          </w:tcPr>
          <w:p w14:paraId="5163DC3E" w14:textId="058902AF" w:rsidR="004E138A" w:rsidRDefault="55D0C521" w:rsidP="001F52C7">
            <w:pPr>
              <w:spacing w:line="276" w:lineRule="auto"/>
              <w:rPr>
                <w:rFonts w:ascii="Times New Roman" w:hAnsi="Times New Roman" w:cs="Times New Roman"/>
                <w:sz w:val="20"/>
                <w:szCs w:val="20"/>
              </w:rPr>
            </w:pPr>
            <w:r w:rsidRPr="374E5E38">
              <w:rPr>
                <w:rFonts w:ascii="Times New Roman" w:hAnsi="Times New Roman" w:cs="Times New Roman"/>
                <w:b/>
                <w:bCs/>
                <w:sz w:val="20"/>
                <w:szCs w:val="20"/>
              </w:rPr>
              <w:t>RCL</w:t>
            </w:r>
          </w:p>
        </w:tc>
        <w:tc>
          <w:tcPr>
            <w:tcW w:w="7604" w:type="dxa"/>
            <w:vAlign w:val="center"/>
          </w:tcPr>
          <w:p w14:paraId="6B2E78A3" w14:textId="49864F6F" w:rsidR="00DD3620" w:rsidRPr="000354B7" w:rsidRDefault="00DD3620" w:rsidP="00E05340">
            <w:pPr>
              <w:autoSpaceDE w:val="0"/>
              <w:autoSpaceDN w:val="0"/>
              <w:adjustRightInd w:val="0"/>
              <w:jc w:val="both"/>
              <w:rPr>
                <w:rFonts w:ascii="Times New Roman" w:hAnsi="Times New Roman" w:cs="Times New Roman"/>
                <w:sz w:val="20"/>
                <w:szCs w:val="20"/>
              </w:rPr>
            </w:pPr>
            <w:r w:rsidRPr="000354B7">
              <w:rPr>
                <w:rFonts w:ascii="Times New Roman" w:hAnsi="Times New Roman" w:cs="Times New Roman"/>
                <w:sz w:val="20"/>
                <w:szCs w:val="20"/>
              </w:rPr>
              <w:t>Zauważa się, że ocena prawidłowości konstrukcji upoważnienia ustawowego zawartego w art. 3 ust. 6 projektu, jak również innych upoważnień ustawowych proponowanych w projekcie, będzie możliwa po nadesłaniu projektów aktów wykonawczych. W szczególności dotyczy to:</w:t>
            </w:r>
          </w:p>
          <w:p w14:paraId="73311343" w14:textId="23EE4FB3" w:rsidR="00DD3620" w:rsidRPr="000354B7" w:rsidRDefault="00DD3620" w:rsidP="00E05340">
            <w:pPr>
              <w:autoSpaceDE w:val="0"/>
              <w:autoSpaceDN w:val="0"/>
              <w:adjustRightInd w:val="0"/>
              <w:jc w:val="both"/>
              <w:rPr>
                <w:rFonts w:ascii="Times New Roman" w:hAnsi="Times New Roman" w:cs="Times New Roman"/>
                <w:sz w:val="20"/>
                <w:szCs w:val="20"/>
              </w:rPr>
            </w:pPr>
            <w:r w:rsidRPr="000354B7">
              <w:rPr>
                <w:rFonts w:ascii="Times New Roman" w:hAnsi="Times New Roman" w:cs="Times New Roman"/>
                <w:sz w:val="20"/>
                <w:szCs w:val="20"/>
              </w:rPr>
              <w:t>a) przepisu art. 8 ust. 4 projektu, który upoważnia do określenia „szczegółowych zasad i sposobu przetwarzania oraz przekazywania danych”, co może obejmować materię ustawową,</w:t>
            </w:r>
          </w:p>
          <w:p w14:paraId="4EC88D27" w14:textId="37EE4A20" w:rsidR="00DD3620" w:rsidRPr="000354B7" w:rsidRDefault="00DD3620" w:rsidP="00E05340">
            <w:pPr>
              <w:autoSpaceDE w:val="0"/>
              <w:autoSpaceDN w:val="0"/>
              <w:adjustRightInd w:val="0"/>
              <w:jc w:val="both"/>
              <w:rPr>
                <w:rFonts w:ascii="Times New Roman" w:hAnsi="Times New Roman" w:cs="Times New Roman"/>
                <w:sz w:val="20"/>
                <w:szCs w:val="20"/>
              </w:rPr>
            </w:pPr>
            <w:r w:rsidRPr="000354B7">
              <w:rPr>
                <w:rFonts w:ascii="Times New Roman" w:hAnsi="Times New Roman" w:cs="Times New Roman"/>
                <w:sz w:val="20"/>
                <w:szCs w:val="20"/>
              </w:rPr>
              <w:lastRenderedPageBreak/>
              <w:t>b) przepisu art. 21 projektu, który upoważnia do określenia „warunków, w tym technicznych i organizacyjnych”, co może sugerować, że do określenia w akcie wykonawczym została przekazana materia o charakterze ustawowym,</w:t>
            </w:r>
          </w:p>
          <w:p w14:paraId="7F051382" w14:textId="033EFBF9" w:rsidR="004E138A" w:rsidRPr="000354B7" w:rsidRDefault="00DD3620" w:rsidP="00E05340">
            <w:pPr>
              <w:autoSpaceDE w:val="0"/>
              <w:autoSpaceDN w:val="0"/>
              <w:adjustRightInd w:val="0"/>
              <w:jc w:val="both"/>
              <w:rPr>
                <w:rFonts w:ascii="Times New Roman" w:hAnsi="Times New Roman" w:cs="Times New Roman"/>
                <w:sz w:val="20"/>
                <w:szCs w:val="20"/>
              </w:rPr>
            </w:pPr>
            <w:r w:rsidRPr="000354B7">
              <w:rPr>
                <w:rFonts w:ascii="Times New Roman" w:hAnsi="Times New Roman" w:cs="Times New Roman"/>
                <w:sz w:val="20"/>
                <w:szCs w:val="20"/>
              </w:rPr>
              <w:t>c) przepisu art. 31 ust. 4 projektu, który upoważnia do określania sposobu zwrotu opłaty za wydanie informacji z Rejestru, podczas gdy w ustawie nie jest uregulowana ta kwestia. W projektowanej ustawie należy także przewidzieć przepisy, które wyznaczą górną granicę tej opłaty.</w:t>
            </w:r>
          </w:p>
        </w:tc>
        <w:tc>
          <w:tcPr>
            <w:tcW w:w="3834" w:type="dxa"/>
            <w:vAlign w:val="center"/>
          </w:tcPr>
          <w:p w14:paraId="38AFFDF1" w14:textId="5EBFDE59" w:rsidR="004E138A" w:rsidRPr="00BC29ED" w:rsidRDefault="009611B7" w:rsidP="00BC29ED">
            <w:pPr>
              <w:jc w:val="both"/>
              <w:rPr>
                <w:rFonts w:ascii="Times New Roman" w:eastAsiaTheme="minorEastAsia" w:hAnsi="Times New Roman" w:cs="Times New Roman"/>
                <w:b/>
                <w:sz w:val="20"/>
                <w:szCs w:val="20"/>
                <w:lang w:eastAsia="pl-PL"/>
              </w:rPr>
            </w:pPr>
            <w:r w:rsidRPr="00BC29ED">
              <w:rPr>
                <w:rFonts w:ascii="Times New Roman" w:eastAsiaTheme="minorEastAsia" w:hAnsi="Times New Roman" w:cs="Times New Roman"/>
                <w:b/>
                <w:sz w:val="20"/>
                <w:szCs w:val="20"/>
                <w:lang w:eastAsia="pl-PL"/>
              </w:rPr>
              <w:lastRenderedPageBreak/>
              <w:t>Uwaga uwzględniona częściowo</w:t>
            </w:r>
            <w:r w:rsidR="009030E5" w:rsidRPr="00BC29ED">
              <w:rPr>
                <w:rFonts w:ascii="Times New Roman" w:eastAsiaTheme="minorEastAsia" w:hAnsi="Times New Roman" w:cs="Times New Roman"/>
                <w:b/>
                <w:sz w:val="20"/>
                <w:szCs w:val="20"/>
                <w:lang w:eastAsia="pl-PL"/>
              </w:rPr>
              <w:t xml:space="preserve"> </w:t>
            </w:r>
            <w:r w:rsidRPr="00BC29ED">
              <w:rPr>
                <w:rFonts w:ascii="Times New Roman" w:eastAsiaTheme="minorEastAsia" w:hAnsi="Times New Roman" w:cs="Times New Roman"/>
                <w:b/>
                <w:sz w:val="20"/>
                <w:szCs w:val="20"/>
                <w:lang w:eastAsia="pl-PL"/>
              </w:rPr>
              <w:t>i wyjaśniona.</w:t>
            </w:r>
          </w:p>
          <w:p w14:paraId="7FE4A8DA" w14:textId="689E15B5" w:rsidR="00BC29ED" w:rsidRPr="003155F7" w:rsidRDefault="00BC29ED" w:rsidP="003155F7">
            <w:pPr>
              <w:autoSpaceDE w:val="0"/>
              <w:autoSpaceDN w:val="0"/>
              <w:ind w:firstLine="708"/>
              <w:jc w:val="both"/>
              <w:rPr>
                <w:rFonts w:ascii="Times New Roman" w:hAnsi="Times New Roman" w:cs="Times New Roman"/>
                <w:sz w:val="20"/>
                <w:szCs w:val="20"/>
                <w:shd w:val="clear" w:color="auto" w:fill="FFFFFF"/>
              </w:rPr>
            </w:pPr>
            <w:r w:rsidRPr="003155F7">
              <w:rPr>
                <w:rFonts w:ascii="Times New Roman" w:hAnsi="Times New Roman" w:cs="Times New Roman"/>
                <w:sz w:val="20"/>
                <w:szCs w:val="20"/>
              </w:rPr>
              <w:t>W zakresie delegacji dot. art. 8 ust. 5 ora</w:t>
            </w:r>
            <w:r w:rsidR="003155F7">
              <w:rPr>
                <w:rFonts w:ascii="Times New Roman" w:hAnsi="Times New Roman" w:cs="Times New Roman"/>
                <w:sz w:val="20"/>
                <w:szCs w:val="20"/>
              </w:rPr>
              <w:t>z art. 21</w:t>
            </w:r>
            <w:r w:rsidRPr="003155F7">
              <w:rPr>
                <w:rFonts w:ascii="Times New Roman" w:hAnsi="Times New Roman" w:cs="Times New Roman"/>
                <w:sz w:val="20"/>
                <w:szCs w:val="20"/>
              </w:rPr>
              <w:t xml:space="preserve"> wskazać należy, że w zasadzie zostaną w nich powtórzone rozwiązania w zakresie zasad i warunków z obecnie obowiązujących regulacji w tym zakresie </w:t>
            </w:r>
            <w:r w:rsidRPr="003155F7">
              <w:rPr>
                <w:rFonts w:ascii="Times New Roman" w:hAnsi="Times New Roman" w:cs="Times New Roman"/>
                <w:sz w:val="20"/>
                <w:szCs w:val="20"/>
              </w:rPr>
              <w:lastRenderedPageBreak/>
              <w:t>wydanych na podstawie</w:t>
            </w:r>
            <w:r w:rsidRPr="003155F7">
              <w:rPr>
                <w:rFonts w:ascii="Times New Roman" w:hAnsi="Times New Roman" w:cs="Times New Roman"/>
                <w:sz w:val="20"/>
                <w:szCs w:val="20"/>
                <w:shd w:val="clear" w:color="auto" w:fill="FFFFFF"/>
              </w:rPr>
              <w:t xml:space="preserve"> obowiązującej ustawy z dnia 24 maja 2000 r. o Krajowym Rejestrze Karnym (Dz. U, z 2021 poz. 1709).</w:t>
            </w:r>
          </w:p>
          <w:p w14:paraId="022EC097" w14:textId="77777777" w:rsidR="00BC29ED" w:rsidRPr="003155F7" w:rsidRDefault="00BC29ED" w:rsidP="003155F7">
            <w:pPr>
              <w:ind w:firstLine="708"/>
              <w:jc w:val="both"/>
              <w:rPr>
                <w:rFonts w:ascii="Times New Roman" w:hAnsi="Times New Roman" w:cs="Times New Roman"/>
                <w:sz w:val="20"/>
                <w:szCs w:val="20"/>
                <w:shd w:val="clear" w:color="auto" w:fill="FAF9F8"/>
              </w:rPr>
            </w:pPr>
            <w:r w:rsidRPr="003155F7">
              <w:rPr>
                <w:rFonts w:ascii="Times New Roman" w:hAnsi="Times New Roman" w:cs="Times New Roman"/>
                <w:sz w:val="20"/>
                <w:szCs w:val="20"/>
                <w:shd w:val="clear" w:color="auto" w:fill="FFFFFF"/>
              </w:rPr>
              <w:t>Natomiast w zakresie uwagi</w:t>
            </w:r>
            <w:r w:rsidRPr="003155F7">
              <w:rPr>
                <w:rFonts w:ascii="Times New Roman" w:hAnsi="Times New Roman" w:cs="Times New Roman"/>
                <w:sz w:val="20"/>
                <w:szCs w:val="20"/>
              </w:rPr>
              <w:t xml:space="preserve">, </w:t>
            </w:r>
            <w:r w:rsidRPr="003155F7">
              <w:rPr>
                <w:rFonts w:ascii="Times New Roman" w:hAnsi="Times New Roman" w:cs="Times New Roman"/>
                <w:sz w:val="20"/>
                <w:szCs w:val="20"/>
                <w:shd w:val="clear" w:color="auto" w:fill="FAF9F8"/>
              </w:rPr>
              <w:t xml:space="preserve">dotyczącej konieczności uzupełnienia </w:t>
            </w:r>
            <w:r w:rsidRPr="003155F7">
              <w:rPr>
                <w:rFonts w:ascii="Times New Roman" w:hAnsi="Times New Roman" w:cs="Times New Roman"/>
                <w:sz w:val="20"/>
                <w:szCs w:val="20"/>
              </w:rPr>
              <w:t>przepisu art. 31 ust. 4 projektu (po zmianach, art. 33 ust. 5) w zakresie</w:t>
            </w:r>
            <w:r w:rsidRPr="003155F7">
              <w:rPr>
                <w:rFonts w:ascii="Times New Roman" w:hAnsi="Times New Roman" w:cs="Times New Roman"/>
                <w:i/>
                <w:iCs/>
                <w:sz w:val="20"/>
                <w:szCs w:val="20"/>
                <w:shd w:val="clear" w:color="auto" w:fill="FAF9F8"/>
              </w:rPr>
              <w:t xml:space="preserve"> „określenia sposobu zwrotu opłaty” </w:t>
            </w:r>
            <w:r w:rsidRPr="003155F7">
              <w:rPr>
                <w:rFonts w:ascii="Times New Roman" w:hAnsi="Times New Roman" w:cs="Times New Roman"/>
                <w:sz w:val="20"/>
                <w:szCs w:val="20"/>
                <w:shd w:val="clear" w:color="auto" w:fill="FAF9F8"/>
              </w:rPr>
              <w:t xml:space="preserve">zdaniem projektodawcy wystarczające będzie zamieszczenie w art. 33 projektu dodatkowego ustępu (po ustępie 3, jako ustęp 4, obecny ustęp. 4 będzie ustępem 5) w brzmieniu: </w:t>
            </w:r>
          </w:p>
          <w:p w14:paraId="569F0B0A" w14:textId="77777777" w:rsidR="00BC29ED" w:rsidRPr="003155F7" w:rsidRDefault="00BC29ED" w:rsidP="003155F7">
            <w:pPr>
              <w:ind w:firstLine="708"/>
              <w:jc w:val="both"/>
              <w:rPr>
                <w:rFonts w:ascii="Times New Roman" w:hAnsi="Times New Roman" w:cs="Times New Roman"/>
                <w:i/>
                <w:iCs/>
                <w:sz w:val="20"/>
                <w:szCs w:val="20"/>
                <w:shd w:val="clear" w:color="auto" w:fill="FAF9F8"/>
              </w:rPr>
            </w:pPr>
            <w:r w:rsidRPr="003155F7">
              <w:rPr>
                <w:rFonts w:ascii="Times New Roman" w:hAnsi="Times New Roman" w:cs="Times New Roman"/>
                <w:i/>
                <w:iCs/>
                <w:sz w:val="20"/>
                <w:szCs w:val="20"/>
                <w:shd w:val="clear" w:color="auto" w:fill="FAF9F8"/>
              </w:rPr>
              <w:t>„4. Opłata za wydanie informacji z Rejestru podlega zwrotowi, gdy zapytanie pozostawiono bez rozpoznania, w związku z bezskutecznym upływem wyznaczonego terminu do usunięcia jego braków lub niezgodności.”.</w:t>
            </w:r>
          </w:p>
          <w:p w14:paraId="00CA4C08" w14:textId="72634797" w:rsidR="009611B7" w:rsidRPr="00BC29ED" w:rsidRDefault="009611B7" w:rsidP="001C3D42">
            <w:pPr>
              <w:autoSpaceDE w:val="0"/>
              <w:autoSpaceDN w:val="0"/>
              <w:adjustRightInd w:val="0"/>
              <w:ind w:firstLine="708"/>
              <w:jc w:val="both"/>
              <w:rPr>
                <w:rFonts w:ascii="Times New Roman" w:eastAsiaTheme="minorEastAsia" w:hAnsi="Times New Roman" w:cs="Times New Roman"/>
                <w:sz w:val="20"/>
                <w:szCs w:val="20"/>
                <w:lang w:eastAsia="pl-PL"/>
              </w:rPr>
            </w:pPr>
          </w:p>
        </w:tc>
      </w:tr>
      <w:tr w:rsidR="00FA0468" w:rsidRPr="001A4167" w14:paraId="7AC5AA0F" w14:textId="77777777" w:rsidTr="001C3D42">
        <w:trPr>
          <w:trHeight w:val="841"/>
        </w:trPr>
        <w:tc>
          <w:tcPr>
            <w:tcW w:w="666" w:type="dxa"/>
            <w:vAlign w:val="center"/>
          </w:tcPr>
          <w:p w14:paraId="1BC93619" w14:textId="3E7A7706" w:rsidR="00FA0468" w:rsidRPr="002E0B72" w:rsidRDefault="0021410F"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5</w:t>
            </w:r>
            <w:r w:rsidR="002E0B72" w:rsidRPr="002E0B72">
              <w:rPr>
                <w:rFonts w:ascii="Times New Roman" w:hAnsi="Times New Roman" w:cs="Times New Roman"/>
                <w:b/>
                <w:bCs/>
                <w:sz w:val="20"/>
                <w:szCs w:val="20"/>
              </w:rPr>
              <w:t>.</w:t>
            </w:r>
          </w:p>
        </w:tc>
        <w:tc>
          <w:tcPr>
            <w:tcW w:w="1754" w:type="dxa"/>
            <w:vAlign w:val="center"/>
          </w:tcPr>
          <w:p w14:paraId="112D17D4" w14:textId="1053541D" w:rsidR="00FA0468" w:rsidRDefault="55D0C521" w:rsidP="001F52C7">
            <w:pPr>
              <w:spacing w:line="276" w:lineRule="auto"/>
              <w:rPr>
                <w:rFonts w:ascii="Times New Roman" w:hAnsi="Times New Roman" w:cs="Times New Roman"/>
                <w:sz w:val="20"/>
                <w:szCs w:val="20"/>
              </w:rPr>
            </w:pPr>
            <w:r w:rsidRPr="374E5E38">
              <w:rPr>
                <w:rFonts w:ascii="Times New Roman" w:hAnsi="Times New Roman" w:cs="Times New Roman"/>
                <w:b/>
                <w:bCs/>
                <w:sz w:val="20"/>
                <w:szCs w:val="20"/>
              </w:rPr>
              <w:t>RCL</w:t>
            </w:r>
          </w:p>
        </w:tc>
        <w:tc>
          <w:tcPr>
            <w:tcW w:w="7604" w:type="dxa"/>
            <w:vAlign w:val="center"/>
          </w:tcPr>
          <w:p w14:paraId="7E11B2A7" w14:textId="25F4E1E3" w:rsidR="002E0B72" w:rsidRPr="000354B7" w:rsidRDefault="002E0B72" w:rsidP="002E0B72">
            <w:pPr>
              <w:autoSpaceDE w:val="0"/>
              <w:autoSpaceDN w:val="0"/>
              <w:adjustRightInd w:val="0"/>
              <w:jc w:val="both"/>
              <w:rPr>
                <w:rFonts w:ascii="Times New Roman" w:hAnsi="Times New Roman" w:cs="Times New Roman"/>
                <w:b/>
                <w:sz w:val="20"/>
                <w:szCs w:val="20"/>
              </w:rPr>
            </w:pPr>
            <w:r w:rsidRPr="000354B7">
              <w:rPr>
                <w:rFonts w:ascii="Times New Roman" w:hAnsi="Times New Roman" w:cs="Times New Roman"/>
                <w:b/>
                <w:sz w:val="20"/>
                <w:szCs w:val="20"/>
              </w:rPr>
              <w:t>Art. 6 ust. 3</w:t>
            </w:r>
          </w:p>
          <w:p w14:paraId="09F7E314" w14:textId="3BBDDE9B" w:rsidR="00FA0468" w:rsidRPr="000354B7" w:rsidRDefault="002E0B72" w:rsidP="002E0B72">
            <w:pPr>
              <w:autoSpaceDE w:val="0"/>
              <w:autoSpaceDN w:val="0"/>
              <w:adjustRightInd w:val="0"/>
              <w:jc w:val="both"/>
              <w:rPr>
                <w:rFonts w:ascii="Times New Roman" w:hAnsi="Times New Roman" w:cs="Times New Roman"/>
                <w:sz w:val="20"/>
                <w:szCs w:val="20"/>
              </w:rPr>
            </w:pPr>
            <w:r w:rsidRPr="000354B7">
              <w:rPr>
                <w:rFonts w:ascii="Times New Roman" w:hAnsi="Times New Roman" w:cs="Times New Roman"/>
                <w:sz w:val="20"/>
                <w:szCs w:val="20"/>
              </w:rPr>
              <w:t>Zauważa się, że w dotychczasowym stanie prawnym organy wskazane w art. 6 ust. 1 pkt 19 projektu miały prawo do uzyskania informacji o podmiocie zbiorowym, którego dane zostały zgromadzone w Rejestrze, czego pozbawia je art. 6 ust. 3 projektu. Proponowana zmiana wymaga szerszego wyjaśnienia niż zaprezentowane w uzasadnieniu.</w:t>
            </w:r>
          </w:p>
        </w:tc>
        <w:tc>
          <w:tcPr>
            <w:tcW w:w="3834" w:type="dxa"/>
            <w:vAlign w:val="center"/>
          </w:tcPr>
          <w:p w14:paraId="65AB9A0F" w14:textId="1D9E6404" w:rsidR="00FA0468" w:rsidRPr="007B6846" w:rsidRDefault="002B3FC2" w:rsidP="0066154B">
            <w:pPr>
              <w:rPr>
                <w:rFonts w:ascii="Times New Roman" w:hAnsi="Times New Roman" w:cs="Times New Roman"/>
                <w:b/>
                <w:bCs/>
                <w:sz w:val="20"/>
                <w:szCs w:val="20"/>
              </w:rPr>
            </w:pPr>
            <w:r w:rsidRPr="007B6846">
              <w:rPr>
                <w:rFonts w:ascii="Times New Roman" w:hAnsi="Times New Roman" w:cs="Times New Roman"/>
                <w:b/>
                <w:bCs/>
                <w:sz w:val="20"/>
                <w:szCs w:val="20"/>
              </w:rPr>
              <w:t xml:space="preserve">Uwaga </w:t>
            </w:r>
            <w:r w:rsidR="00263F83">
              <w:rPr>
                <w:rFonts w:ascii="Times New Roman" w:hAnsi="Times New Roman" w:cs="Times New Roman"/>
                <w:b/>
                <w:bCs/>
                <w:sz w:val="20"/>
                <w:szCs w:val="20"/>
              </w:rPr>
              <w:t>wyjaśni</w:t>
            </w:r>
            <w:r w:rsidR="00AC77EF">
              <w:rPr>
                <w:rFonts w:ascii="Times New Roman" w:hAnsi="Times New Roman" w:cs="Times New Roman"/>
                <w:b/>
                <w:bCs/>
                <w:sz w:val="20"/>
                <w:szCs w:val="20"/>
              </w:rPr>
              <w:t>ona.</w:t>
            </w:r>
          </w:p>
          <w:p w14:paraId="6306D425" w14:textId="04A17D5E" w:rsidR="002E0B72" w:rsidRPr="0066154B" w:rsidRDefault="000A5AFC">
            <w:pPr>
              <w:rPr>
                <w:rFonts w:ascii="Times New Roman" w:hAnsi="Times New Roman" w:cs="Times New Roman"/>
                <w:b/>
                <w:sz w:val="20"/>
                <w:szCs w:val="20"/>
              </w:rPr>
            </w:pPr>
            <w:r w:rsidRPr="007B6846">
              <w:rPr>
                <w:rFonts w:ascii="Times New Roman" w:hAnsi="Times New Roman" w:cs="Times New Roman"/>
                <w:b/>
                <w:bCs/>
                <w:sz w:val="20"/>
                <w:szCs w:val="20"/>
              </w:rPr>
              <w:t xml:space="preserve">Uzupełniono </w:t>
            </w:r>
            <w:r w:rsidR="002E0B72" w:rsidRPr="007B6846">
              <w:rPr>
                <w:rFonts w:ascii="Times New Roman" w:hAnsi="Times New Roman" w:cs="Times New Roman"/>
                <w:b/>
                <w:bCs/>
                <w:sz w:val="20"/>
                <w:szCs w:val="20"/>
              </w:rPr>
              <w:t>w</w:t>
            </w:r>
            <w:r w:rsidR="002E0B72" w:rsidRPr="0066154B">
              <w:rPr>
                <w:rFonts w:ascii="Times New Roman" w:hAnsi="Times New Roman" w:cs="Times New Roman"/>
                <w:b/>
                <w:sz w:val="20"/>
                <w:szCs w:val="20"/>
              </w:rPr>
              <w:t xml:space="preserve"> uzasadnieniu.</w:t>
            </w:r>
          </w:p>
          <w:p w14:paraId="1805895A" w14:textId="6D7BD53C" w:rsidR="0066154B" w:rsidRPr="00546917" w:rsidRDefault="00C64E64" w:rsidP="00546917">
            <w:pPr>
              <w:pStyle w:val="CM4"/>
              <w:ind w:firstLine="708"/>
              <w:jc w:val="both"/>
              <w:rPr>
                <w:rFonts w:ascii="Times New Roman" w:hAnsi="Times New Roman" w:cs="Times New Roman"/>
                <w:i/>
                <w:iCs/>
                <w:color w:val="000000"/>
                <w:sz w:val="20"/>
                <w:szCs w:val="20"/>
              </w:rPr>
            </w:pPr>
            <w:r>
              <w:rPr>
                <w:rFonts w:ascii="Times New Roman" w:hAnsi="Times New Roman" w:cs="Times New Roman"/>
                <w:sz w:val="20"/>
                <w:szCs w:val="20"/>
              </w:rPr>
              <w:t xml:space="preserve">W </w:t>
            </w:r>
            <w:r w:rsidR="000A1B7B">
              <w:rPr>
                <w:rFonts w:ascii="Times New Roman" w:hAnsi="Times New Roman" w:cs="Times New Roman"/>
                <w:sz w:val="20"/>
                <w:szCs w:val="20"/>
              </w:rPr>
              <w:t>projektowanej</w:t>
            </w:r>
            <w:r>
              <w:rPr>
                <w:rFonts w:ascii="Times New Roman" w:hAnsi="Times New Roman" w:cs="Times New Roman"/>
                <w:sz w:val="20"/>
                <w:szCs w:val="20"/>
              </w:rPr>
              <w:t xml:space="preserve"> </w:t>
            </w:r>
            <w:r w:rsidR="000A1B7B">
              <w:rPr>
                <w:rFonts w:ascii="Times New Roman" w:hAnsi="Times New Roman" w:cs="Times New Roman"/>
                <w:sz w:val="20"/>
                <w:szCs w:val="20"/>
              </w:rPr>
              <w:t xml:space="preserve">ustawie nie przewidziano </w:t>
            </w:r>
            <w:r w:rsidR="00A80012">
              <w:rPr>
                <w:rFonts w:ascii="Times New Roman" w:hAnsi="Times New Roman" w:cs="Times New Roman"/>
                <w:sz w:val="20"/>
                <w:szCs w:val="20"/>
              </w:rPr>
              <w:t xml:space="preserve">możliwości udzielania </w:t>
            </w:r>
            <w:r w:rsidR="000A1B7B">
              <w:rPr>
                <w:rFonts w:ascii="Times New Roman" w:hAnsi="Times New Roman" w:cs="Times New Roman"/>
                <w:sz w:val="20"/>
                <w:szCs w:val="20"/>
              </w:rPr>
              <w:t>informacji</w:t>
            </w:r>
            <w:r w:rsidR="00A80012">
              <w:rPr>
                <w:rFonts w:ascii="Times New Roman" w:hAnsi="Times New Roman" w:cs="Times New Roman"/>
                <w:sz w:val="20"/>
                <w:szCs w:val="20"/>
              </w:rPr>
              <w:t xml:space="preserve"> o podmiotach zbiorowych </w:t>
            </w:r>
            <w:r w:rsidR="0066154B" w:rsidRPr="00546917">
              <w:rPr>
                <w:rFonts w:ascii="Times New Roman" w:hAnsi="Times New Roman" w:cs="Times New Roman"/>
                <w:sz w:val="20"/>
                <w:szCs w:val="20"/>
              </w:rPr>
              <w:t>dla organów centralnych i właściwych organów państw obcych z</w:t>
            </w:r>
            <w:r w:rsidR="007F1E10">
              <w:rPr>
                <w:rFonts w:ascii="Times New Roman" w:hAnsi="Times New Roman" w:cs="Times New Roman"/>
                <w:sz w:val="20"/>
                <w:szCs w:val="20"/>
              </w:rPr>
              <w:t xml:space="preserve"> uwagi na brak </w:t>
            </w:r>
            <w:r w:rsidR="000E30BA">
              <w:rPr>
                <w:rFonts w:ascii="Times New Roman" w:hAnsi="Times New Roman" w:cs="Times New Roman"/>
                <w:sz w:val="20"/>
                <w:szCs w:val="20"/>
              </w:rPr>
              <w:t xml:space="preserve">podstawy prawnej do przekazywania danych w tym zakresie. </w:t>
            </w:r>
            <w:r w:rsidR="009A0FC6">
              <w:rPr>
                <w:rFonts w:ascii="Times New Roman" w:hAnsi="Times New Roman" w:cs="Times New Roman"/>
                <w:sz w:val="20"/>
                <w:szCs w:val="20"/>
              </w:rPr>
              <w:t>,,</w:t>
            </w:r>
            <w:r w:rsidR="000E30BA">
              <w:rPr>
                <w:rFonts w:ascii="Times New Roman" w:hAnsi="Times New Roman" w:cs="Times New Roman"/>
                <w:sz w:val="20"/>
                <w:szCs w:val="20"/>
              </w:rPr>
              <w:t xml:space="preserve">Wskazać bowiem należy, że </w:t>
            </w:r>
            <w:r w:rsidR="0066154B" w:rsidRPr="00546917">
              <w:rPr>
                <w:rFonts w:ascii="Times New Roman" w:hAnsi="Times New Roman" w:cs="Times New Roman"/>
                <w:sz w:val="20"/>
                <w:szCs w:val="20"/>
              </w:rPr>
              <w:t>wymiana danych z tymi podmiotami odbywa się na konkretnych podstawach prawnych tj. w przypadku państw członkowskich Unii Europejskiej Decyzji Ramowej Rady EU 2009/315/</w:t>
            </w:r>
            <w:proofErr w:type="spellStart"/>
            <w:r w:rsidR="0066154B" w:rsidRPr="00546917">
              <w:rPr>
                <w:rFonts w:ascii="Times New Roman" w:hAnsi="Times New Roman" w:cs="Times New Roman"/>
                <w:sz w:val="20"/>
                <w:szCs w:val="20"/>
              </w:rPr>
              <w:t>WSiSW</w:t>
            </w:r>
            <w:proofErr w:type="spellEnd"/>
            <w:r w:rsidR="0066154B" w:rsidRPr="00546917">
              <w:rPr>
                <w:rFonts w:ascii="Times New Roman" w:hAnsi="Times New Roman" w:cs="Times New Roman"/>
                <w:sz w:val="20"/>
                <w:szCs w:val="20"/>
              </w:rPr>
              <w:t xml:space="preserve">, a w przypadku państw trzecich dwu lub wielostronne umowy międzynarodowe – przede wszystkim Europejska Konwencja o pomocy prawnej w sprawach karnych. Artykuł 1 definiujący cele tej Decyzji określa, że wymiana danych ma dotyczyć osób  </w:t>
            </w:r>
            <w:r w:rsidR="0066154B" w:rsidRPr="00546917">
              <w:rPr>
                <w:rFonts w:ascii="Times New Roman" w:hAnsi="Times New Roman" w:cs="Times New Roman"/>
                <w:i/>
                <w:iCs/>
                <w:sz w:val="20"/>
                <w:szCs w:val="20"/>
              </w:rPr>
              <w:t>- „</w:t>
            </w:r>
            <w:r w:rsidR="0066154B" w:rsidRPr="00546917">
              <w:rPr>
                <w:rFonts w:ascii="Times New Roman" w:hAnsi="Times New Roman" w:cs="Times New Roman"/>
                <w:i/>
                <w:iCs/>
                <w:color w:val="000000"/>
                <w:sz w:val="20"/>
                <w:szCs w:val="20"/>
              </w:rPr>
              <w:t xml:space="preserve">Celem niniejszej decyzji </w:t>
            </w:r>
            <w:r w:rsidR="0066154B" w:rsidRPr="00546917">
              <w:rPr>
                <w:rFonts w:ascii="Times New Roman" w:hAnsi="Times New Roman" w:cs="Times New Roman"/>
                <w:i/>
                <w:iCs/>
                <w:color w:val="000000"/>
                <w:sz w:val="20"/>
                <w:szCs w:val="20"/>
              </w:rPr>
              <w:lastRenderedPageBreak/>
              <w:t>ramowej jest: a) określenie sposobu przekazywania przez państwo członkowskie, w którym wydany został wyrok skazujący wobec obywatela innego państwa członkowskiego (zwane dalej „skazującym państwem członkowskim”).</w:t>
            </w:r>
          </w:p>
          <w:p w14:paraId="2773097A" w14:textId="5481BF27" w:rsidR="0066154B" w:rsidRPr="00546917" w:rsidRDefault="0066154B" w:rsidP="00546917">
            <w:pPr>
              <w:ind w:firstLine="708"/>
              <w:jc w:val="both"/>
              <w:rPr>
                <w:rFonts w:ascii="Times New Roman" w:hAnsi="Times New Roman" w:cs="Times New Roman"/>
                <w:sz w:val="20"/>
                <w:szCs w:val="20"/>
              </w:rPr>
            </w:pPr>
            <w:r w:rsidRPr="00546917">
              <w:rPr>
                <w:rFonts w:ascii="Times New Roman" w:hAnsi="Times New Roman" w:cs="Times New Roman"/>
                <w:sz w:val="20"/>
                <w:szCs w:val="20"/>
              </w:rPr>
              <w:t xml:space="preserve">Podobnie Europejska Konwencja o pomocy prawnej w sprawach Karnych (której uszczegółowieniem w zakresie wymiany informacji pomiędzy p.cz. UE jest wyżej wskazana Decyzja) wprawdzie mówiąc o wymianie danych posługuje się stwierdzeniem o informacjach z rejestru skazanych, która może być różnie interpretowana natomiast praktyka wymian danych wskazuje, że Biuro Informacyjne KRK otrzymuje tylko i wyłącznie zapytania dotyczące osób fizycznych. Wskazuje to na jednoznaczną interpretację państw, że </w:t>
            </w:r>
            <w:proofErr w:type="spellStart"/>
            <w:r w:rsidRPr="00546917">
              <w:rPr>
                <w:rFonts w:ascii="Times New Roman" w:hAnsi="Times New Roman" w:cs="Times New Roman"/>
                <w:sz w:val="20"/>
                <w:szCs w:val="20"/>
              </w:rPr>
              <w:t>ww</w:t>
            </w:r>
            <w:proofErr w:type="spellEnd"/>
            <w:r w:rsidRPr="00546917">
              <w:rPr>
                <w:rFonts w:ascii="Times New Roman" w:hAnsi="Times New Roman" w:cs="Times New Roman"/>
                <w:sz w:val="20"/>
                <w:szCs w:val="20"/>
              </w:rPr>
              <w:t xml:space="preserve"> akt prawny dotyczy wymiany informacji odnośnie osób</w:t>
            </w:r>
            <w:r w:rsidR="00795CE7">
              <w:rPr>
                <w:rFonts w:ascii="Times New Roman" w:hAnsi="Times New Roman" w:cs="Times New Roman"/>
                <w:sz w:val="20"/>
                <w:szCs w:val="20"/>
              </w:rPr>
              <w:t xml:space="preserve"> fizycznych</w:t>
            </w:r>
            <w:r w:rsidRPr="00546917">
              <w:rPr>
                <w:rFonts w:ascii="Times New Roman" w:hAnsi="Times New Roman" w:cs="Times New Roman"/>
                <w:sz w:val="20"/>
                <w:szCs w:val="20"/>
              </w:rPr>
              <w:t>, przynajmniej w zakresie wymiany danych z rejestrów karnych.</w:t>
            </w:r>
            <w:r w:rsidR="00786C31">
              <w:rPr>
                <w:rFonts w:ascii="Times New Roman" w:hAnsi="Times New Roman" w:cs="Times New Roman"/>
                <w:sz w:val="20"/>
                <w:szCs w:val="20"/>
              </w:rPr>
              <w:t>”</w:t>
            </w:r>
          </w:p>
          <w:p w14:paraId="05CF3F8D" w14:textId="0DAC42D8" w:rsidR="0066154B" w:rsidRPr="0066154B" w:rsidRDefault="0066154B" w:rsidP="31BE3205">
            <w:pPr>
              <w:ind w:firstLine="708"/>
              <w:jc w:val="both"/>
              <w:rPr>
                <w:rFonts w:ascii="Times New Roman" w:hAnsi="Times New Roman" w:cs="Times New Roman"/>
                <w:sz w:val="20"/>
                <w:szCs w:val="20"/>
              </w:rPr>
            </w:pPr>
          </w:p>
        </w:tc>
      </w:tr>
      <w:tr w:rsidR="00151BF5" w:rsidRPr="001A4167" w14:paraId="2E929B04" w14:textId="77777777" w:rsidTr="001C3D42">
        <w:trPr>
          <w:trHeight w:val="841"/>
        </w:trPr>
        <w:tc>
          <w:tcPr>
            <w:tcW w:w="666" w:type="dxa"/>
            <w:vAlign w:val="center"/>
          </w:tcPr>
          <w:p w14:paraId="2ADEE213" w14:textId="7B34F41F" w:rsidR="00151BF5" w:rsidRDefault="0021410F" w:rsidP="001F52C7">
            <w:pPr>
              <w:spacing w:line="276" w:lineRule="auto"/>
              <w:rPr>
                <w:rFonts w:ascii="Times New Roman" w:hAnsi="Times New Roman" w:cs="Times New Roman"/>
                <w:sz w:val="20"/>
                <w:szCs w:val="20"/>
              </w:rPr>
            </w:pPr>
            <w:r>
              <w:rPr>
                <w:rFonts w:ascii="Times New Roman" w:hAnsi="Times New Roman" w:cs="Times New Roman"/>
                <w:sz w:val="20"/>
                <w:szCs w:val="20"/>
              </w:rPr>
              <w:lastRenderedPageBreak/>
              <w:t>6</w:t>
            </w:r>
            <w:r w:rsidR="005A34F0">
              <w:rPr>
                <w:rFonts w:ascii="Times New Roman" w:hAnsi="Times New Roman" w:cs="Times New Roman"/>
                <w:sz w:val="20"/>
                <w:szCs w:val="20"/>
              </w:rPr>
              <w:t>.</w:t>
            </w:r>
          </w:p>
        </w:tc>
        <w:tc>
          <w:tcPr>
            <w:tcW w:w="1754" w:type="dxa"/>
            <w:vAlign w:val="center"/>
          </w:tcPr>
          <w:p w14:paraId="4393AF12" w14:textId="1CA734D4" w:rsidR="00151BF5" w:rsidRDefault="55D0C521" w:rsidP="001F52C7">
            <w:pPr>
              <w:spacing w:line="276" w:lineRule="auto"/>
              <w:rPr>
                <w:rFonts w:ascii="Times New Roman" w:hAnsi="Times New Roman" w:cs="Times New Roman"/>
                <w:sz w:val="20"/>
                <w:szCs w:val="20"/>
              </w:rPr>
            </w:pPr>
            <w:r w:rsidRPr="374E5E38">
              <w:rPr>
                <w:rFonts w:ascii="Times New Roman" w:hAnsi="Times New Roman" w:cs="Times New Roman"/>
                <w:b/>
                <w:bCs/>
                <w:sz w:val="20"/>
                <w:szCs w:val="20"/>
              </w:rPr>
              <w:t>RCL</w:t>
            </w:r>
          </w:p>
        </w:tc>
        <w:tc>
          <w:tcPr>
            <w:tcW w:w="7604" w:type="dxa"/>
            <w:vAlign w:val="center"/>
          </w:tcPr>
          <w:p w14:paraId="3C0DE35C" w14:textId="137C6B5B" w:rsidR="005A34F0" w:rsidRPr="000354B7" w:rsidRDefault="005A34F0" w:rsidP="005A34F0">
            <w:pPr>
              <w:autoSpaceDE w:val="0"/>
              <w:autoSpaceDN w:val="0"/>
              <w:adjustRightInd w:val="0"/>
              <w:rPr>
                <w:rFonts w:ascii="Times New Roman" w:hAnsi="Times New Roman" w:cs="Times New Roman"/>
                <w:b/>
                <w:sz w:val="20"/>
                <w:szCs w:val="20"/>
              </w:rPr>
            </w:pPr>
            <w:r w:rsidRPr="000354B7">
              <w:rPr>
                <w:rFonts w:ascii="Times New Roman" w:hAnsi="Times New Roman" w:cs="Times New Roman"/>
                <w:b/>
                <w:sz w:val="20"/>
                <w:szCs w:val="20"/>
              </w:rPr>
              <w:t>Art. 10</w:t>
            </w:r>
            <w:r w:rsidR="00324755" w:rsidRPr="000354B7">
              <w:rPr>
                <w:rFonts w:ascii="Times New Roman" w:hAnsi="Times New Roman" w:cs="Times New Roman"/>
                <w:b/>
                <w:sz w:val="20"/>
                <w:szCs w:val="20"/>
              </w:rPr>
              <w:t xml:space="preserve"> dokumenty </w:t>
            </w:r>
            <w:r w:rsidR="00904CAA" w:rsidRPr="000354B7">
              <w:rPr>
                <w:rFonts w:ascii="Times New Roman" w:hAnsi="Times New Roman" w:cs="Times New Roman"/>
                <w:b/>
                <w:sz w:val="20"/>
                <w:szCs w:val="20"/>
              </w:rPr>
              <w:t>źródłowe - elektroniczne</w:t>
            </w:r>
          </w:p>
          <w:p w14:paraId="13B019E9" w14:textId="45AA9473" w:rsidR="00151BF5" w:rsidRPr="000354B7" w:rsidRDefault="005A34F0" w:rsidP="005A34F0">
            <w:pPr>
              <w:autoSpaceDE w:val="0"/>
              <w:autoSpaceDN w:val="0"/>
              <w:adjustRightInd w:val="0"/>
              <w:jc w:val="both"/>
              <w:rPr>
                <w:rFonts w:ascii="Times New Roman" w:hAnsi="Times New Roman" w:cs="Times New Roman"/>
                <w:sz w:val="20"/>
                <w:szCs w:val="20"/>
              </w:rPr>
            </w:pPr>
            <w:r w:rsidRPr="000354B7">
              <w:rPr>
                <w:rFonts w:ascii="Times New Roman" w:hAnsi="Times New Roman" w:cs="Times New Roman"/>
                <w:sz w:val="20"/>
                <w:szCs w:val="20"/>
              </w:rPr>
              <w:t>Mając na uwadze uzasadnienie, zgodnie z którym jednym z założeń ustawy i całego projektu KRK 2.0 jest unormowanie stanu, w którym podstawowym sposobem zasilania Rejestru jest przesyłanie kart rejestracyjnych i zawiadomień w postaci elektronicznej, proponuje się doprecyzowanie przepisów dotyczących sporządzania kart rejestracyjnych i zawiadomień (art. 10 projektu) o wskazanie, że są one sporządzane w postaci elektronicznej.</w:t>
            </w:r>
          </w:p>
        </w:tc>
        <w:tc>
          <w:tcPr>
            <w:tcW w:w="3834" w:type="dxa"/>
            <w:vAlign w:val="center"/>
          </w:tcPr>
          <w:p w14:paraId="4B06AFDC" w14:textId="051E012B" w:rsidR="00D9398E" w:rsidRPr="00C96EF2" w:rsidRDefault="00D9398E" w:rsidP="00AC1B3D">
            <w:pPr>
              <w:autoSpaceDE w:val="0"/>
              <w:autoSpaceDN w:val="0"/>
              <w:adjustRightInd w:val="0"/>
              <w:jc w:val="both"/>
              <w:rPr>
                <w:rFonts w:ascii="Times New Roman" w:hAnsi="Times New Roman" w:cs="Times New Roman"/>
                <w:b/>
                <w:bCs/>
                <w:sz w:val="20"/>
                <w:szCs w:val="20"/>
              </w:rPr>
            </w:pPr>
            <w:r w:rsidRPr="00C96EF2">
              <w:rPr>
                <w:rFonts w:ascii="Times New Roman" w:hAnsi="Times New Roman" w:cs="Times New Roman"/>
                <w:b/>
                <w:bCs/>
                <w:sz w:val="20"/>
                <w:szCs w:val="20"/>
              </w:rPr>
              <w:t>Uwaga nieuwzględniona</w:t>
            </w:r>
            <w:r w:rsidR="0021410F">
              <w:rPr>
                <w:rFonts w:ascii="Times New Roman" w:hAnsi="Times New Roman" w:cs="Times New Roman"/>
                <w:b/>
                <w:bCs/>
                <w:sz w:val="20"/>
                <w:szCs w:val="20"/>
              </w:rPr>
              <w:t xml:space="preserve"> i wyjaśniona</w:t>
            </w:r>
            <w:r w:rsidRPr="00C96EF2">
              <w:rPr>
                <w:rFonts w:ascii="Times New Roman" w:hAnsi="Times New Roman" w:cs="Times New Roman"/>
                <w:b/>
                <w:bCs/>
                <w:sz w:val="20"/>
                <w:szCs w:val="20"/>
              </w:rPr>
              <w:t>.</w:t>
            </w:r>
          </w:p>
          <w:p w14:paraId="24D4F4FA" w14:textId="070CB937" w:rsidR="00AC1B3D" w:rsidRPr="00546917" w:rsidRDefault="000A100B" w:rsidP="00546917">
            <w:pPr>
              <w:autoSpaceDE w:val="0"/>
              <w:autoSpaceDN w:val="0"/>
              <w:adjustRightInd w:val="0"/>
              <w:ind w:firstLine="708"/>
              <w:jc w:val="both"/>
              <w:rPr>
                <w:rFonts w:ascii="Times New Roman" w:hAnsi="Times New Roman" w:cs="Times New Roman"/>
                <w:sz w:val="20"/>
                <w:szCs w:val="20"/>
              </w:rPr>
            </w:pPr>
            <w:r>
              <w:rPr>
                <w:rFonts w:ascii="Times New Roman" w:hAnsi="Times New Roman" w:cs="Times New Roman"/>
                <w:sz w:val="20"/>
                <w:szCs w:val="20"/>
              </w:rPr>
              <w:t xml:space="preserve">Wskazać należy, że </w:t>
            </w:r>
            <w:r w:rsidR="00AC1B3D" w:rsidRPr="00546917">
              <w:rPr>
                <w:rFonts w:ascii="Times New Roman" w:hAnsi="Times New Roman" w:cs="Times New Roman"/>
                <w:sz w:val="20"/>
                <w:szCs w:val="20"/>
              </w:rPr>
              <w:t>sposób przekazywania do Krajowego Rejestru Karnego dokumentów źródłowych</w:t>
            </w:r>
            <w:r w:rsidR="00DD1537">
              <w:rPr>
                <w:rFonts w:ascii="Times New Roman" w:hAnsi="Times New Roman" w:cs="Times New Roman"/>
                <w:sz w:val="20"/>
                <w:szCs w:val="20"/>
              </w:rPr>
              <w:t>,</w:t>
            </w:r>
            <w:r w:rsidR="00E65206">
              <w:rPr>
                <w:rFonts w:ascii="Times New Roman" w:hAnsi="Times New Roman" w:cs="Times New Roman"/>
                <w:sz w:val="20"/>
                <w:szCs w:val="20"/>
              </w:rPr>
              <w:t xml:space="preserve"> na skutek uwago zgłoszonej w toku uzgodnień</w:t>
            </w:r>
            <w:r w:rsidR="00DD1537">
              <w:rPr>
                <w:rFonts w:ascii="Times New Roman" w:hAnsi="Times New Roman" w:cs="Times New Roman"/>
                <w:sz w:val="20"/>
                <w:szCs w:val="20"/>
              </w:rPr>
              <w:t>,</w:t>
            </w:r>
            <w:r w:rsidR="00AC1B3D" w:rsidRPr="00546917">
              <w:rPr>
                <w:rFonts w:ascii="Times New Roman" w:hAnsi="Times New Roman" w:cs="Times New Roman"/>
                <w:sz w:val="20"/>
                <w:szCs w:val="20"/>
              </w:rPr>
              <w:t xml:space="preserve"> został sprecyzowany w art. 11 projektu</w:t>
            </w:r>
            <w:r w:rsidR="007E5B48">
              <w:rPr>
                <w:rFonts w:ascii="Times New Roman" w:hAnsi="Times New Roman" w:cs="Times New Roman"/>
                <w:sz w:val="20"/>
                <w:szCs w:val="20"/>
              </w:rPr>
              <w:t xml:space="preserve"> poprzez wskazanie</w:t>
            </w:r>
            <w:r w:rsidR="001E3B72">
              <w:rPr>
                <w:rFonts w:ascii="Times New Roman" w:hAnsi="Times New Roman" w:cs="Times New Roman"/>
                <w:sz w:val="20"/>
                <w:szCs w:val="20"/>
              </w:rPr>
              <w:t xml:space="preserve"> w ust. 1, 2 i 3</w:t>
            </w:r>
            <w:r w:rsidR="007E5B48">
              <w:rPr>
                <w:rFonts w:ascii="Times New Roman" w:hAnsi="Times New Roman" w:cs="Times New Roman"/>
                <w:sz w:val="20"/>
                <w:szCs w:val="20"/>
              </w:rPr>
              <w:t xml:space="preserve">, że przesyłanie tych </w:t>
            </w:r>
            <w:r w:rsidR="00881CB8">
              <w:rPr>
                <w:rFonts w:ascii="Times New Roman" w:hAnsi="Times New Roman" w:cs="Times New Roman"/>
                <w:sz w:val="20"/>
                <w:szCs w:val="20"/>
              </w:rPr>
              <w:t xml:space="preserve">dokumentów będzie </w:t>
            </w:r>
            <w:r w:rsidR="000A09BF">
              <w:rPr>
                <w:rFonts w:ascii="Times New Roman" w:hAnsi="Times New Roman" w:cs="Times New Roman"/>
                <w:sz w:val="20"/>
                <w:szCs w:val="20"/>
              </w:rPr>
              <w:t>następowało</w:t>
            </w:r>
            <w:r w:rsidR="00881CB8">
              <w:rPr>
                <w:rFonts w:ascii="Times New Roman" w:hAnsi="Times New Roman" w:cs="Times New Roman"/>
                <w:sz w:val="20"/>
                <w:szCs w:val="20"/>
              </w:rPr>
              <w:t xml:space="preserve"> w drodze </w:t>
            </w:r>
            <w:r w:rsidR="000A09BF">
              <w:rPr>
                <w:rFonts w:ascii="Times New Roman" w:hAnsi="Times New Roman" w:cs="Times New Roman"/>
                <w:sz w:val="20"/>
                <w:szCs w:val="20"/>
              </w:rPr>
              <w:t>teletransmisji</w:t>
            </w:r>
            <w:r w:rsidR="00881CB8">
              <w:rPr>
                <w:rFonts w:ascii="Times New Roman" w:hAnsi="Times New Roman" w:cs="Times New Roman"/>
                <w:sz w:val="20"/>
                <w:szCs w:val="20"/>
              </w:rPr>
              <w:t xml:space="preserve"> (</w:t>
            </w:r>
            <w:r w:rsidR="00C87B52">
              <w:rPr>
                <w:rFonts w:ascii="Times New Roman" w:hAnsi="Times New Roman" w:cs="Times New Roman"/>
                <w:sz w:val="20"/>
                <w:szCs w:val="20"/>
              </w:rPr>
              <w:t xml:space="preserve">tj. </w:t>
            </w:r>
            <w:r w:rsidR="00881CB8">
              <w:rPr>
                <w:rFonts w:ascii="Times New Roman" w:hAnsi="Times New Roman" w:cs="Times New Roman"/>
                <w:sz w:val="20"/>
                <w:szCs w:val="20"/>
              </w:rPr>
              <w:t>przy wykorzystaniu usłu</w:t>
            </w:r>
            <w:r w:rsidR="000A09BF">
              <w:rPr>
                <w:rFonts w:ascii="Times New Roman" w:hAnsi="Times New Roman" w:cs="Times New Roman"/>
                <w:sz w:val="20"/>
                <w:szCs w:val="20"/>
              </w:rPr>
              <w:t>g sieciowych</w:t>
            </w:r>
            <w:r w:rsidR="00C13054">
              <w:rPr>
                <w:rFonts w:ascii="Times New Roman" w:hAnsi="Times New Roman" w:cs="Times New Roman"/>
                <w:sz w:val="20"/>
                <w:szCs w:val="20"/>
              </w:rPr>
              <w:t>, zatem drogą elektroniczną</w:t>
            </w:r>
            <w:r w:rsidR="000A09BF">
              <w:rPr>
                <w:rFonts w:ascii="Times New Roman" w:hAnsi="Times New Roman" w:cs="Times New Roman"/>
                <w:sz w:val="20"/>
                <w:szCs w:val="20"/>
              </w:rPr>
              <w:t>)</w:t>
            </w:r>
            <w:r w:rsidR="00AC1B3D" w:rsidRPr="00546917">
              <w:rPr>
                <w:rFonts w:ascii="Times New Roman" w:hAnsi="Times New Roman" w:cs="Times New Roman"/>
                <w:sz w:val="20"/>
                <w:szCs w:val="20"/>
              </w:rPr>
              <w:t xml:space="preserve">. </w:t>
            </w:r>
          </w:p>
          <w:p w14:paraId="18C6D2CB" w14:textId="4EFD4A7D" w:rsidR="00AC1B3D" w:rsidRPr="00546917" w:rsidRDefault="00AC1B3D" w:rsidP="00546917">
            <w:pPr>
              <w:autoSpaceDE w:val="0"/>
              <w:autoSpaceDN w:val="0"/>
              <w:adjustRightInd w:val="0"/>
              <w:ind w:firstLine="708"/>
              <w:jc w:val="both"/>
              <w:rPr>
                <w:rFonts w:ascii="Times New Roman" w:eastAsia="Calibri" w:hAnsi="Times New Roman" w:cs="Times New Roman"/>
                <w:color w:val="000000"/>
                <w:sz w:val="20"/>
                <w:szCs w:val="20"/>
                <w:u w:color="000000"/>
                <w:bdr w:val="nil"/>
                <w:lang w:eastAsia="pl-PL"/>
              </w:rPr>
            </w:pPr>
            <w:r w:rsidRPr="00546917">
              <w:rPr>
                <w:rFonts w:ascii="Times New Roman" w:eastAsia="Calibri" w:hAnsi="Times New Roman" w:cs="Times New Roman"/>
                <w:color w:val="000000"/>
                <w:sz w:val="20"/>
                <w:szCs w:val="20"/>
                <w:u w:color="000000"/>
                <w:bdr w:val="nil"/>
                <w:lang w:eastAsia="pl-PL"/>
              </w:rPr>
              <w:t>W przypadku dokumentów, o których mowa w projektowanym art. 11 ust. 1 i 2, będą one przekazywane w drodze teletransmisji. Projektodawca dopu</w:t>
            </w:r>
            <w:r w:rsidR="00E65206">
              <w:rPr>
                <w:rFonts w:ascii="Times New Roman" w:eastAsia="Calibri" w:hAnsi="Times New Roman" w:cs="Times New Roman"/>
                <w:color w:val="000000"/>
                <w:sz w:val="20"/>
                <w:szCs w:val="20"/>
                <w:u w:color="000000"/>
                <w:bdr w:val="nil"/>
                <w:lang w:eastAsia="pl-PL"/>
              </w:rPr>
              <w:t>ścił</w:t>
            </w:r>
            <w:r w:rsidRPr="00546917">
              <w:rPr>
                <w:rFonts w:ascii="Times New Roman" w:eastAsia="Calibri" w:hAnsi="Times New Roman" w:cs="Times New Roman"/>
                <w:color w:val="000000"/>
                <w:sz w:val="20"/>
                <w:szCs w:val="20"/>
                <w:u w:color="000000"/>
                <w:bdr w:val="nil"/>
                <w:lang w:eastAsia="pl-PL"/>
              </w:rPr>
              <w:t xml:space="preserve"> </w:t>
            </w:r>
            <w:r w:rsidR="00E65206">
              <w:rPr>
                <w:rFonts w:ascii="Times New Roman" w:eastAsia="Calibri" w:hAnsi="Times New Roman" w:cs="Times New Roman"/>
                <w:color w:val="000000"/>
                <w:sz w:val="20"/>
                <w:szCs w:val="20"/>
                <w:u w:color="000000"/>
                <w:bdr w:val="nil"/>
                <w:lang w:eastAsia="pl-PL"/>
              </w:rPr>
              <w:t xml:space="preserve">także </w:t>
            </w:r>
            <w:r w:rsidRPr="00546917">
              <w:rPr>
                <w:rFonts w:ascii="Times New Roman" w:eastAsia="Calibri" w:hAnsi="Times New Roman" w:cs="Times New Roman"/>
                <w:color w:val="000000"/>
                <w:sz w:val="20"/>
                <w:szCs w:val="20"/>
                <w:u w:color="000000"/>
                <w:bdr w:val="nil"/>
                <w:lang w:eastAsia="pl-PL"/>
              </w:rPr>
              <w:t xml:space="preserve">(projektowany art. 11 ust. 3), w wyjątkowych </w:t>
            </w:r>
            <w:r w:rsidRPr="00546917">
              <w:rPr>
                <w:rFonts w:ascii="Times New Roman" w:eastAsia="Calibri" w:hAnsi="Times New Roman" w:cs="Times New Roman"/>
                <w:color w:val="000000"/>
                <w:sz w:val="20"/>
                <w:szCs w:val="20"/>
                <w:u w:color="000000"/>
                <w:bdr w:val="nil"/>
                <w:lang w:eastAsia="pl-PL"/>
              </w:rPr>
              <w:lastRenderedPageBreak/>
              <w:t xml:space="preserve">sytuacjach spowodowanych problemami technicznymi zarówno po stronie Biura, jak i organów zobowiązanych do przekazywania do Rejestru dokumentów źródłowych, sporządzenie tych dokumentów w postaci papierowej. Projektowane regulacje przewidują również wyjątek w stosunku do dokumentów sporządzanych przez organy centralne państw członkowskich – wtedy zastosowanie znajdą przepisy art. </w:t>
            </w:r>
            <w:r w:rsidR="00EC40EB">
              <w:rPr>
                <w:rFonts w:ascii="Times New Roman" w:eastAsia="Calibri" w:hAnsi="Times New Roman" w:cs="Times New Roman"/>
                <w:color w:val="000000"/>
                <w:sz w:val="20"/>
                <w:szCs w:val="20"/>
                <w:u w:color="000000"/>
                <w:bdr w:val="nil"/>
                <w:lang w:eastAsia="pl-PL"/>
              </w:rPr>
              <w:t>41 ust. 1 i 2</w:t>
            </w:r>
            <w:r w:rsidRPr="00546917">
              <w:rPr>
                <w:rFonts w:ascii="Times New Roman" w:eastAsia="Calibri" w:hAnsi="Times New Roman" w:cs="Times New Roman"/>
                <w:color w:val="000000"/>
                <w:sz w:val="20"/>
                <w:szCs w:val="20"/>
                <w:u w:color="000000"/>
                <w:bdr w:val="nil"/>
                <w:lang w:eastAsia="pl-PL"/>
              </w:rPr>
              <w:t xml:space="preserve"> projektu ustawy. W przypadku dokumentów przekazywanych przez właściwe organy państw trzecich pozostawiono możliwość ich sporządzania w postaci papierowej oraz, jeśli przepisy na to pozwalają, także za pośrednictwem systemu ECRIS lub środków komunikacji elektronicznej (obecnie, w wyniku </w:t>
            </w:r>
            <w:proofErr w:type="spellStart"/>
            <w:r w:rsidRPr="00546917">
              <w:rPr>
                <w:rFonts w:ascii="Times New Roman" w:eastAsia="Calibri" w:hAnsi="Times New Roman" w:cs="Times New Roman"/>
                <w:color w:val="000000"/>
                <w:sz w:val="20"/>
                <w:szCs w:val="20"/>
                <w:u w:color="000000"/>
                <w:bdr w:val="nil"/>
                <w:lang w:eastAsia="pl-PL"/>
              </w:rPr>
              <w:t>Brexitu</w:t>
            </w:r>
            <w:proofErr w:type="spellEnd"/>
            <w:r w:rsidRPr="00546917">
              <w:rPr>
                <w:rFonts w:ascii="Times New Roman" w:eastAsia="Calibri" w:hAnsi="Times New Roman" w:cs="Times New Roman"/>
                <w:color w:val="000000"/>
                <w:sz w:val="20"/>
                <w:szCs w:val="20"/>
                <w:u w:color="000000"/>
                <w:bdr w:val="nil"/>
                <w:lang w:eastAsia="pl-PL"/>
              </w:rPr>
              <w:t xml:space="preserve">, Wielka Brytania, formalnie państwo trzecie w stosunku do Unii Europejskiej, może wykorzystywać system ECRIS do przekazywania zawiadomień o </w:t>
            </w:r>
            <w:proofErr w:type="spellStart"/>
            <w:r w:rsidRPr="00546917">
              <w:rPr>
                <w:rFonts w:ascii="Times New Roman" w:eastAsia="Calibri" w:hAnsi="Times New Roman" w:cs="Times New Roman"/>
                <w:color w:val="000000"/>
                <w:sz w:val="20"/>
                <w:szCs w:val="20"/>
                <w:u w:color="000000"/>
                <w:bdr w:val="nil"/>
                <w:lang w:eastAsia="pl-PL"/>
              </w:rPr>
              <w:t>skazaniach</w:t>
            </w:r>
            <w:proofErr w:type="spellEnd"/>
            <w:r w:rsidRPr="00546917">
              <w:rPr>
                <w:rFonts w:ascii="Times New Roman" w:eastAsia="Calibri" w:hAnsi="Times New Roman" w:cs="Times New Roman"/>
                <w:color w:val="000000"/>
                <w:sz w:val="20"/>
                <w:szCs w:val="20"/>
                <w:u w:color="000000"/>
                <w:bdr w:val="nil"/>
                <w:lang w:eastAsia="pl-PL"/>
              </w:rPr>
              <w:t xml:space="preserve">). </w:t>
            </w:r>
          </w:p>
          <w:p w14:paraId="65DEC759" w14:textId="1E918386" w:rsidR="00A85F3A" w:rsidRPr="00AC1B3D" w:rsidRDefault="00AC1B3D" w:rsidP="00546917">
            <w:pPr>
              <w:pStyle w:val="PKTpunkt"/>
              <w:spacing w:line="240" w:lineRule="auto"/>
              <w:ind w:left="0" w:firstLine="360"/>
              <w:rPr>
                <w:rFonts w:ascii="Times New Roman" w:hAnsi="Times New Roman" w:cs="Times New Roman"/>
                <w:sz w:val="20"/>
              </w:rPr>
            </w:pPr>
            <w:r w:rsidRPr="00546917">
              <w:rPr>
                <w:rFonts w:ascii="Times New Roman" w:eastAsia="Calibri" w:hAnsi="Times New Roman" w:cs="Times New Roman"/>
                <w:bCs w:val="0"/>
                <w:color w:val="000000"/>
                <w:sz w:val="20"/>
                <w:u w:color="000000"/>
                <w:bdr w:val="nil"/>
              </w:rPr>
              <w:t>Z tych względów dopisanie w art. 10, że karty rejestracyjne i zawiadomienie sporządzane są w postaci elektronicznej byłoby nieprecyzyjne, a nawet mylące, natomiast zasada ta została sprecyzowana w art. 11 ust. 1 i 2 projektu.</w:t>
            </w:r>
          </w:p>
        </w:tc>
      </w:tr>
      <w:tr w:rsidR="00C80A37" w:rsidRPr="001A4167" w14:paraId="4F0A569E" w14:textId="77777777" w:rsidTr="001C3D42">
        <w:trPr>
          <w:trHeight w:val="841"/>
        </w:trPr>
        <w:tc>
          <w:tcPr>
            <w:tcW w:w="666" w:type="dxa"/>
            <w:vAlign w:val="center"/>
          </w:tcPr>
          <w:p w14:paraId="13A3361D" w14:textId="702D4701" w:rsidR="00C80A37" w:rsidRDefault="0021410F" w:rsidP="001F52C7">
            <w:pPr>
              <w:spacing w:line="276" w:lineRule="auto"/>
              <w:rPr>
                <w:rFonts w:ascii="Times New Roman" w:hAnsi="Times New Roman" w:cs="Times New Roman"/>
                <w:sz w:val="20"/>
                <w:szCs w:val="20"/>
              </w:rPr>
            </w:pPr>
            <w:r>
              <w:rPr>
                <w:rFonts w:ascii="Times New Roman" w:hAnsi="Times New Roman" w:cs="Times New Roman"/>
                <w:sz w:val="20"/>
                <w:szCs w:val="20"/>
              </w:rPr>
              <w:lastRenderedPageBreak/>
              <w:t>7</w:t>
            </w:r>
            <w:r w:rsidR="00C80A37">
              <w:rPr>
                <w:rFonts w:ascii="Times New Roman" w:hAnsi="Times New Roman" w:cs="Times New Roman"/>
                <w:sz w:val="20"/>
                <w:szCs w:val="20"/>
              </w:rPr>
              <w:t xml:space="preserve">. </w:t>
            </w:r>
          </w:p>
        </w:tc>
        <w:tc>
          <w:tcPr>
            <w:tcW w:w="1754" w:type="dxa"/>
            <w:vAlign w:val="center"/>
          </w:tcPr>
          <w:p w14:paraId="775FC20F" w14:textId="11654FC9" w:rsidR="00C80A37" w:rsidRDefault="55D0C521" w:rsidP="001F52C7">
            <w:pPr>
              <w:spacing w:line="276" w:lineRule="auto"/>
              <w:rPr>
                <w:rFonts w:ascii="Times New Roman" w:hAnsi="Times New Roman" w:cs="Times New Roman"/>
                <w:sz w:val="20"/>
                <w:szCs w:val="20"/>
              </w:rPr>
            </w:pPr>
            <w:r w:rsidRPr="374E5E38">
              <w:rPr>
                <w:rFonts w:ascii="Times New Roman" w:hAnsi="Times New Roman" w:cs="Times New Roman"/>
                <w:b/>
                <w:bCs/>
                <w:sz w:val="20"/>
                <w:szCs w:val="20"/>
              </w:rPr>
              <w:t>RCL</w:t>
            </w:r>
          </w:p>
        </w:tc>
        <w:tc>
          <w:tcPr>
            <w:tcW w:w="7604" w:type="dxa"/>
            <w:vAlign w:val="center"/>
          </w:tcPr>
          <w:p w14:paraId="05B90010" w14:textId="7BB43188" w:rsidR="00C80A37" w:rsidRPr="000354B7" w:rsidRDefault="00C80A37" w:rsidP="00C80A37">
            <w:pPr>
              <w:autoSpaceDE w:val="0"/>
              <w:autoSpaceDN w:val="0"/>
              <w:adjustRightInd w:val="0"/>
              <w:rPr>
                <w:rFonts w:ascii="Times New Roman" w:hAnsi="Times New Roman" w:cs="Times New Roman"/>
                <w:b/>
                <w:sz w:val="20"/>
                <w:szCs w:val="20"/>
              </w:rPr>
            </w:pPr>
            <w:r w:rsidRPr="000354B7">
              <w:rPr>
                <w:rFonts w:ascii="Times New Roman" w:hAnsi="Times New Roman" w:cs="Times New Roman"/>
                <w:b/>
                <w:sz w:val="20"/>
                <w:szCs w:val="20"/>
              </w:rPr>
              <w:t>Art. 11 ust. 6</w:t>
            </w:r>
            <w:r w:rsidR="000A19FA" w:rsidRPr="000354B7">
              <w:rPr>
                <w:rFonts w:ascii="Times New Roman" w:hAnsi="Times New Roman" w:cs="Times New Roman"/>
                <w:b/>
                <w:sz w:val="20"/>
                <w:szCs w:val="20"/>
              </w:rPr>
              <w:t xml:space="preserve"> uwierzytelnianie dokumentów</w:t>
            </w:r>
          </w:p>
          <w:p w14:paraId="2FA4BD40" w14:textId="4B1D74F1" w:rsidR="00C80A37" w:rsidRPr="000354B7" w:rsidRDefault="00C80A37" w:rsidP="001D42AB">
            <w:pPr>
              <w:autoSpaceDE w:val="0"/>
              <w:autoSpaceDN w:val="0"/>
              <w:adjustRightInd w:val="0"/>
              <w:jc w:val="both"/>
              <w:rPr>
                <w:rFonts w:ascii="Times New Roman" w:hAnsi="Times New Roman" w:cs="Times New Roman"/>
                <w:sz w:val="20"/>
                <w:szCs w:val="20"/>
              </w:rPr>
            </w:pPr>
            <w:r w:rsidRPr="000354B7">
              <w:rPr>
                <w:rFonts w:ascii="Times New Roman" w:hAnsi="Times New Roman" w:cs="Times New Roman"/>
                <w:sz w:val="20"/>
                <w:szCs w:val="20"/>
              </w:rPr>
              <w:t>Wymaga wyjaśnienia, czy dokumenty przekazywane zgodnie z art. 11 ust. 6 projektu za pośrednictwem systemu teleinformatycznego można opatrywać zarówno kwalifikowaną, jak i zaawansowaną pieczęcią elektroniczną. Ponadto wyjaśnienia wymaga wskazany w tym przepisie sposób uwierzytelniania dokumentów.</w:t>
            </w:r>
          </w:p>
        </w:tc>
        <w:tc>
          <w:tcPr>
            <w:tcW w:w="3834" w:type="dxa"/>
            <w:vAlign w:val="center"/>
          </w:tcPr>
          <w:p w14:paraId="1356AD99" w14:textId="4E785F47" w:rsidR="001C2D5A" w:rsidRPr="00C96EF2" w:rsidRDefault="001C2D5A" w:rsidP="00C96EF2">
            <w:pPr>
              <w:autoSpaceDE w:val="0"/>
              <w:autoSpaceDN w:val="0"/>
              <w:adjustRightInd w:val="0"/>
              <w:jc w:val="both"/>
              <w:rPr>
                <w:rFonts w:ascii="Times New Roman" w:hAnsi="Times New Roman" w:cs="Times New Roman"/>
                <w:b/>
                <w:bCs/>
                <w:sz w:val="20"/>
                <w:szCs w:val="20"/>
              </w:rPr>
            </w:pPr>
            <w:r w:rsidRPr="00C96EF2">
              <w:rPr>
                <w:rFonts w:ascii="Times New Roman" w:hAnsi="Times New Roman" w:cs="Times New Roman"/>
                <w:b/>
                <w:bCs/>
                <w:sz w:val="20"/>
                <w:szCs w:val="20"/>
              </w:rPr>
              <w:t>Uwaga uwzględniona</w:t>
            </w:r>
            <w:r w:rsidR="004C380F">
              <w:rPr>
                <w:rFonts w:ascii="Times New Roman" w:hAnsi="Times New Roman" w:cs="Times New Roman"/>
                <w:b/>
                <w:bCs/>
                <w:sz w:val="20"/>
                <w:szCs w:val="20"/>
              </w:rPr>
              <w:t xml:space="preserve"> poprzez usunięcie </w:t>
            </w:r>
            <w:r w:rsidR="00596D92">
              <w:rPr>
                <w:rFonts w:ascii="Times New Roman" w:hAnsi="Times New Roman" w:cs="Times New Roman"/>
                <w:b/>
                <w:bCs/>
                <w:sz w:val="20"/>
                <w:szCs w:val="20"/>
              </w:rPr>
              <w:t>ust. 6 art. 11</w:t>
            </w:r>
            <w:r w:rsidRPr="00C96EF2">
              <w:rPr>
                <w:rFonts w:ascii="Times New Roman" w:hAnsi="Times New Roman" w:cs="Times New Roman"/>
                <w:b/>
                <w:bCs/>
                <w:sz w:val="20"/>
                <w:szCs w:val="20"/>
              </w:rPr>
              <w:t xml:space="preserve"> i wyjaśni</w:t>
            </w:r>
            <w:r w:rsidR="00385A25">
              <w:rPr>
                <w:rFonts w:ascii="Times New Roman" w:hAnsi="Times New Roman" w:cs="Times New Roman"/>
                <w:b/>
                <w:bCs/>
                <w:sz w:val="20"/>
                <w:szCs w:val="20"/>
              </w:rPr>
              <w:t>enie</w:t>
            </w:r>
            <w:r w:rsidR="00C96EF2">
              <w:rPr>
                <w:rFonts w:ascii="Times New Roman" w:hAnsi="Times New Roman" w:cs="Times New Roman"/>
                <w:b/>
                <w:bCs/>
                <w:sz w:val="20"/>
                <w:szCs w:val="20"/>
              </w:rPr>
              <w:t>.</w:t>
            </w:r>
          </w:p>
          <w:p w14:paraId="5C6A4C65" w14:textId="77777777" w:rsidR="001C2D5A" w:rsidRDefault="001C2D5A" w:rsidP="00560BCF">
            <w:pPr>
              <w:autoSpaceDE w:val="0"/>
              <w:autoSpaceDN w:val="0"/>
              <w:adjustRightInd w:val="0"/>
              <w:ind w:firstLine="708"/>
              <w:jc w:val="both"/>
              <w:rPr>
                <w:rFonts w:ascii="Times New Roman" w:hAnsi="Times New Roman" w:cs="Times New Roman"/>
                <w:sz w:val="20"/>
                <w:szCs w:val="20"/>
              </w:rPr>
            </w:pPr>
          </w:p>
          <w:p w14:paraId="708F062A" w14:textId="07F8AA1A" w:rsidR="00560BCF" w:rsidRPr="00546917" w:rsidRDefault="00560BCF" w:rsidP="00E64465">
            <w:pPr>
              <w:autoSpaceDE w:val="0"/>
              <w:autoSpaceDN w:val="0"/>
              <w:adjustRightInd w:val="0"/>
              <w:ind w:firstLine="708"/>
              <w:jc w:val="both"/>
              <w:rPr>
                <w:rFonts w:ascii="Times New Roman" w:hAnsi="Times New Roman" w:cs="Times New Roman"/>
                <w:bCs/>
                <w:i/>
                <w:iCs/>
                <w:sz w:val="20"/>
                <w:szCs w:val="20"/>
              </w:rPr>
            </w:pPr>
            <w:r w:rsidRPr="00546917">
              <w:rPr>
                <w:rFonts w:ascii="Times New Roman" w:hAnsi="Times New Roman" w:cs="Times New Roman"/>
                <w:sz w:val="20"/>
                <w:szCs w:val="20"/>
              </w:rPr>
              <w:t xml:space="preserve">W odpowiedzi na zgłoszoną uwagę, projektodawca informuje, że usunął ust. 6 z projektowanego art. 11 jednocześnie wyjaśniając, że przekazywane dokumenty oraz informacje nie będą opatrywane żadnym z narzędzi wymienionych z usuniętego ust. 6, tj. podpisami lub pieczęcią. Do przekazywania dokumentów w postaci </w:t>
            </w:r>
            <w:r w:rsidRPr="00546917">
              <w:rPr>
                <w:rFonts w:ascii="Times New Roman" w:hAnsi="Times New Roman" w:cs="Times New Roman"/>
                <w:sz w:val="20"/>
                <w:szCs w:val="20"/>
              </w:rPr>
              <w:lastRenderedPageBreak/>
              <w:t xml:space="preserve">elektronicznej wykorzystana zostanie teletransmisja danych. Zasady bezpieczeństwa przekazywanych danych oraz sposób identyfikacji podmiotu, który te dane będzie przekazywał określone zostaną w rozporządzeniu, o którym mowa w projektowanym art. 11 ust. 11 </w:t>
            </w:r>
            <w:r w:rsidR="00151115">
              <w:rPr>
                <w:rFonts w:ascii="Times New Roman" w:hAnsi="Times New Roman" w:cs="Times New Roman"/>
                <w:sz w:val="20"/>
                <w:szCs w:val="20"/>
              </w:rPr>
              <w:t>(po</w:t>
            </w:r>
            <w:r w:rsidR="009151B4">
              <w:rPr>
                <w:rFonts w:ascii="Times New Roman" w:hAnsi="Times New Roman" w:cs="Times New Roman"/>
                <w:sz w:val="20"/>
                <w:szCs w:val="20"/>
              </w:rPr>
              <w:t xml:space="preserve"> </w:t>
            </w:r>
            <w:r w:rsidR="00151115">
              <w:rPr>
                <w:rFonts w:ascii="Times New Roman" w:hAnsi="Times New Roman" w:cs="Times New Roman"/>
                <w:sz w:val="20"/>
                <w:szCs w:val="20"/>
              </w:rPr>
              <w:t xml:space="preserve">zmianach </w:t>
            </w:r>
            <w:r w:rsidR="009151B4">
              <w:rPr>
                <w:rFonts w:ascii="Times New Roman" w:hAnsi="Times New Roman" w:cs="Times New Roman"/>
                <w:sz w:val="20"/>
                <w:szCs w:val="20"/>
              </w:rPr>
              <w:t xml:space="preserve">art. 11 ust. 10) </w:t>
            </w:r>
            <w:r w:rsidRPr="00546917">
              <w:rPr>
                <w:rFonts w:ascii="Times New Roman" w:hAnsi="Times New Roman" w:cs="Times New Roman"/>
                <w:sz w:val="20"/>
                <w:szCs w:val="20"/>
              </w:rPr>
              <w:t xml:space="preserve">projektu </w:t>
            </w:r>
            <w:r w:rsidR="00E64465" w:rsidRPr="00E64465">
              <w:rPr>
                <w:rFonts w:ascii="Times New Roman" w:hAnsi="Times New Roman" w:cs="Times New Roman"/>
                <w:i/>
                <w:iCs/>
                <w:sz w:val="20"/>
                <w:szCs w:val="20"/>
              </w:rPr>
              <w:t xml:space="preserve">określającym </w:t>
            </w:r>
            <w:r w:rsidR="00E64465" w:rsidRPr="00E64465">
              <w:rPr>
                <w:rFonts w:ascii="Times New Roman" w:hAnsi="Times New Roman" w:cs="Times New Roman"/>
                <w:bCs/>
                <w:i/>
                <w:iCs/>
                <w:sz w:val="20"/>
                <w:szCs w:val="20"/>
              </w:rPr>
              <w:t>sposób przesyłania kart rejestracyjnych, zawiadomień oraz informacji w drodze teletransmisji mając na względzie zapewnienie identyfikacji podmiotu przesyłającego dokumenty oraz potrzebę zapewnienia bezpieczeństwa, nienaruszalności i integralności przesyłanych dokumentów”</w:t>
            </w:r>
            <w:r w:rsidR="00E64465" w:rsidRPr="00944201">
              <w:rPr>
                <w:rFonts w:ascii="Times New Roman" w:hAnsi="Times New Roman" w:cs="Times New Roman"/>
                <w:bCs/>
                <w:i/>
                <w:iCs/>
              </w:rPr>
              <w:t>.</w:t>
            </w:r>
          </w:p>
          <w:p w14:paraId="403E92B7" w14:textId="5C89D30A" w:rsidR="00560BCF" w:rsidRPr="00546917" w:rsidRDefault="00560BCF" w:rsidP="00546917">
            <w:pPr>
              <w:autoSpaceDE w:val="0"/>
              <w:autoSpaceDN w:val="0"/>
              <w:adjustRightInd w:val="0"/>
              <w:ind w:firstLine="708"/>
              <w:jc w:val="both"/>
              <w:rPr>
                <w:rFonts w:ascii="Times New Roman" w:hAnsi="Times New Roman" w:cs="Times New Roman"/>
                <w:bCs/>
                <w:sz w:val="20"/>
                <w:szCs w:val="20"/>
              </w:rPr>
            </w:pPr>
            <w:r w:rsidRPr="00546917">
              <w:rPr>
                <w:rFonts w:ascii="Times New Roman" w:hAnsi="Times New Roman" w:cs="Times New Roman"/>
                <w:bCs/>
                <w:sz w:val="20"/>
                <w:szCs w:val="20"/>
              </w:rPr>
              <w:t xml:space="preserve">W praktyce proponowane rozwiązanie polegające na tym, że z wykorzystaniem specjalnej, dedykowanej usługi, w oparciu o normy Krajowych Ram Interoperacyjności uprawnione podmioty wydzieloną bezpieczną siecią przesyłać będą </w:t>
            </w:r>
            <w:r w:rsidR="000F25A0">
              <w:rPr>
                <w:rFonts w:ascii="Times New Roman" w:hAnsi="Times New Roman" w:cs="Times New Roman"/>
                <w:bCs/>
                <w:sz w:val="20"/>
                <w:szCs w:val="20"/>
              </w:rPr>
              <w:t xml:space="preserve">dokumenty i </w:t>
            </w:r>
            <w:r w:rsidRPr="00546917">
              <w:rPr>
                <w:rFonts w:ascii="Times New Roman" w:hAnsi="Times New Roman" w:cs="Times New Roman"/>
                <w:bCs/>
                <w:sz w:val="20"/>
                <w:szCs w:val="20"/>
              </w:rPr>
              <w:t xml:space="preserve">komunikaty pozwala przyjąć, że podstawowym sposobem potwierdzania autentyczności dokumentu będzie weryfikacja podmiotu przesyłającego dokument za pomocą certyfikatów. Tak,  by Biuro Informacyjne Krajowego Rejestru Karnego mogło zweryfikować jaki konkretnie sąd, lub jaka konkretnie prokuratura dany dokument nadesłała. Przygotowana usługa sieciowa w swojej specyfikacji zawierać powinna także uszczegółowienie tych norm, które określają Krajowe Ramy Interoperacyjności, np. w zakresie czasu przechowywania logów dotyczących danych podlegających wymianie, sposobu przekazywania informacji o osobach dokument </w:t>
            </w:r>
            <w:r w:rsidRPr="00546917">
              <w:rPr>
                <w:rFonts w:ascii="Times New Roman" w:hAnsi="Times New Roman" w:cs="Times New Roman"/>
                <w:bCs/>
                <w:sz w:val="20"/>
                <w:szCs w:val="20"/>
              </w:rPr>
              <w:lastRenderedPageBreak/>
              <w:t>przygotowujących do wysłania – w celu zapewnienia m.in. bezpieczeństwa, autentyczności i rozliczalności przesyłanych danych.</w:t>
            </w:r>
          </w:p>
          <w:p w14:paraId="5B4AD6CA" w14:textId="77777777" w:rsidR="00A24107" w:rsidRPr="00A24107" w:rsidRDefault="00A24107" w:rsidP="00A24107">
            <w:pPr>
              <w:ind w:firstLine="708"/>
              <w:jc w:val="both"/>
              <w:rPr>
                <w:rFonts w:ascii="Times New Roman" w:hAnsi="Times New Roman" w:cs="Times New Roman"/>
                <w:sz w:val="20"/>
                <w:szCs w:val="20"/>
              </w:rPr>
            </w:pPr>
            <w:r w:rsidRPr="00A24107">
              <w:rPr>
                <w:rFonts w:ascii="Times New Roman" w:hAnsi="Times New Roman" w:cs="Times New Roman"/>
                <w:sz w:val="20"/>
                <w:szCs w:val="20"/>
              </w:rPr>
              <w:t>Zmiana sformułowania „</w:t>
            </w:r>
            <w:r w:rsidRPr="00A24107">
              <w:rPr>
                <w:rFonts w:ascii="Times New Roman" w:hAnsi="Times New Roman" w:cs="Times New Roman"/>
                <w:i/>
                <w:iCs/>
                <w:sz w:val="20"/>
                <w:szCs w:val="20"/>
              </w:rPr>
              <w:t>za pośrednictwem systemu teleinformatycznego”</w:t>
            </w:r>
            <w:r w:rsidRPr="00A24107">
              <w:rPr>
                <w:rFonts w:ascii="Times New Roman" w:hAnsi="Times New Roman" w:cs="Times New Roman"/>
                <w:sz w:val="20"/>
                <w:szCs w:val="20"/>
              </w:rPr>
              <w:t xml:space="preserve"> na </w:t>
            </w:r>
            <w:r w:rsidRPr="00A24107">
              <w:rPr>
                <w:rFonts w:ascii="Times New Roman" w:hAnsi="Times New Roman" w:cs="Times New Roman"/>
                <w:i/>
                <w:iCs/>
                <w:sz w:val="20"/>
                <w:szCs w:val="20"/>
              </w:rPr>
              <w:t xml:space="preserve">„w drodze teletransmisji” </w:t>
            </w:r>
            <w:r w:rsidRPr="00A24107">
              <w:rPr>
                <w:rFonts w:ascii="Times New Roman" w:hAnsi="Times New Roman" w:cs="Times New Roman"/>
                <w:sz w:val="20"/>
                <w:szCs w:val="20"/>
              </w:rPr>
              <w:t xml:space="preserve">wynika także z doprecyzowania wykorzystywanych w projekcie ustawy pojęć oraz jaśniejszemu zakreśleniu tego jak planowana jest wymiana danych z podmiotami zewnętrznymi, przekazującymi do Rejestru karty rejestracyjne karne i zawiadomienia. Sformułowanie </w:t>
            </w:r>
            <w:r w:rsidRPr="00A24107">
              <w:rPr>
                <w:rFonts w:ascii="Times New Roman" w:hAnsi="Times New Roman" w:cs="Times New Roman"/>
                <w:i/>
                <w:iCs/>
                <w:sz w:val="20"/>
                <w:szCs w:val="20"/>
              </w:rPr>
              <w:t>za pośrednictwem systemu teleinformatycznego</w:t>
            </w:r>
            <w:r w:rsidRPr="00A24107">
              <w:rPr>
                <w:rFonts w:ascii="Times New Roman" w:hAnsi="Times New Roman" w:cs="Times New Roman"/>
                <w:sz w:val="20"/>
                <w:szCs w:val="20"/>
              </w:rPr>
              <w:t xml:space="preserve"> sugeruje stworzenie jednego wspólnego system, w ramach którego informacje miałyby być przekazywane, a może i nawet gromadzone. Można było to sformułowanie zrozumieć jako system teleinformatyczny Krajowego Rejestru Karnego. Podczas kiedy założeniem jest wytworzenie dedykowanej dla przekazywania właśnie wskazanego powyżej typu dokumentów usługi sieciowej, opisującej strukturę przekazywanych danych, sposób przekazywania z wykorzystaniem języka WSDL, zakres przekazywanych danych oraz komunikaty jakie mogą być przekazywane, opartej na normach wynikających z rozporządzenia dot. Krajowych Ram Interoperacyjności. Tak zdefiniowana usługa sieciowa pozwoli na integrację systemów teleinformatycznych interesariuszy projektu i systemu teleinformatycznego Rejestru i przekazywanie danych w drodze teletransmisji. W praktyce dane z </w:t>
            </w:r>
            <w:r w:rsidRPr="00A24107">
              <w:rPr>
                <w:rFonts w:ascii="Times New Roman" w:hAnsi="Times New Roman" w:cs="Times New Roman"/>
                <w:sz w:val="20"/>
                <w:szCs w:val="20"/>
              </w:rPr>
              <w:lastRenderedPageBreak/>
              <w:t>wykorzystaniem teletransmisji będą przekazywane pomiędzy systemami.</w:t>
            </w:r>
          </w:p>
          <w:p w14:paraId="5DFD0735" w14:textId="77777777" w:rsidR="00C80A37" w:rsidRDefault="00C80A37" w:rsidP="00A24107">
            <w:pPr>
              <w:ind w:firstLine="708"/>
              <w:jc w:val="both"/>
              <w:rPr>
                <w:rFonts w:ascii="Times New Roman" w:hAnsi="Times New Roman" w:cs="Times New Roman"/>
                <w:sz w:val="20"/>
                <w:szCs w:val="20"/>
              </w:rPr>
            </w:pPr>
          </w:p>
        </w:tc>
      </w:tr>
      <w:tr w:rsidR="001D42AB" w:rsidRPr="001A4167" w14:paraId="3F04460D" w14:textId="77777777" w:rsidTr="001C3D42">
        <w:trPr>
          <w:trHeight w:val="841"/>
        </w:trPr>
        <w:tc>
          <w:tcPr>
            <w:tcW w:w="666" w:type="dxa"/>
            <w:vAlign w:val="center"/>
          </w:tcPr>
          <w:p w14:paraId="1F2189D3" w14:textId="5D73AEC3" w:rsidR="001D42AB" w:rsidRDefault="0021410F" w:rsidP="001F52C7">
            <w:pPr>
              <w:spacing w:line="276" w:lineRule="auto"/>
              <w:rPr>
                <w:rFonts w:ascii="Times New Roman" w:hAnsi="Times New Roman" w:cs="Times New Roman"/>
                <w:sz w:val="20"/>
                <w:szCs w:val="20"/>
              </w:rPr>
            </w:pPr>
            <w:r>
              <w:rPr>
                <w:rFonts w:ascii="Times New Roman" w:hAnsi="Times New Roman" w:cs="Times New Roman"/>
                <w:sz w:val="20"/>
                <w:szCs w:val="20"/>
              </w:rPr>
              <w:lastRenderedPageBreak/>
              <w:t>8</w:t>
            </w:r>
            <w:r w:rsidR="001D42AB">
              <w:rPr>
                <w:rFonts w:ascii="Times New Roman" w:hAnsi="Times New Roman" w:cs="Times New Roman"/>
                <w:sz w:val="20"/>
                <w:szCs w:val="20"/>
              </w:rPr>
              <w:t xml:space="preserve">. </w:t>
            </w:r>
          </w:p>
        </w:tc>
        <w:tc>
          <w:tcPr>
            <w:tcW w:w="1754" w:type="dxa"/>
            <w:vAlign w:val="center"/>
          </w:tcPr>
          <w:p w14:paraId="64B12E47" w14:textId="00134A02" w:rsidR="001D42AB" w:rsidRDefault="55D0C521" w:rsidP="001F52C7">
            <w:pPr>
              <w:spacing w:line="276" w:lineRule="auto"/>
              <w:rPr>
                <w:rFonts w:ascii="Times New Roman" w:hAnsi="Times New Roman" w:cs="Times New Roman"/>
                <w:sz w:val="20"/>
                <w:szCs w:val="20"/>
              </w:rPr>
            </w:pPr>
            <w:r w:rsidRPr="374E5E38">
              <w:rPr>
                <w:rFonts w:ascii="Times New Roman" w:hAnsi="Times New Roman" w:cs="Times New Roman"/>
                <w:b/>
                <w:bCs/>
                <w:sz w:val="20"/>
                <w:szCs w:val="20"/>
              </w:rPr>
              <w:t>RCL</w:t>
            </w:r>
          </w:p>
        </w:tc>
        <w:tc>
          <w:tcPr>
            <w:tcW w:w="7604" w:type="dxa"/>
            <w:vAlign w:val="center"/>
          </w:tcPr>
          <w:p w14:paraId="3439D9D0" w14:textId="58E45C6A" w:rsidR="001D42AB" w:rsidRPr="001D42AB" w:rsidRDefault="001D42AB" w:rsidP="001D42AB">
            <w:pPr>
              <w:autoSpaceDE w:val="0"/>
              <w:autoSpaceDN w:val="0"/>
              <w:adjustRightInd w:val="0"/>
              <w:jc w:val="both"/>
              <w:rPr>
                <w:rFonts w:ascii="Times New Roman" w:hAnsi="Times New Roman" w:cs="Times New Roman"/>
                <w:b/>
                <w:bCs/>
                <w:sz w:val="20"/>
                <w:szCs w:val="20"/>
              </w:rPr>
            </w:pPr>
            <w:r w:rsidRPr="001D42AB">
              <w:rPr>
                <w:rFonts w:ascii="Times New Roman" w:hAnsi="Times New Roman" w:cs="Times New Roman"/>
                <w:b/>
                <w:bCs/>
                <w:sz w:val="20"/>
                <w:szCs w:val="20"/>
              </w:rPr>
              <w:t>Art. 11 ust. 8</w:t>
            </w:r>
          </w:p>
          <w:p w14:paraId="7C4956B2" w14:textId="6ED67455" w:rsidR="001D42AB" w:rsidRPr="001D42AB" w:rsidRDefault="001D42AB" w:rsidP="001D42AB">
            <w:pPr>
              <w:autoSpaceDE w:val="0"/>
              <w:autoSpaceDN w:val="0"/>
              <w:adjustRightInd w:val="0"/>
              <w:jc w:val="both"/>
              <w:rPr>
                <w:rFonts w:ascii="Times New Roman" w:hAnsi="Times New Roman" w:cs="Times New Roman"/>
                <w:sz w:val="20"/>
                <w:szCs w:val="20"/>
              </w:rPr>
            </w:pPr>
            <w:r w:rsidRPr="001D42AB">
              <w:rPr>
                <w:rFonts w:ascii="Times New Roman" w:hAnsi="Times New Roman" w:cs="Times New Roman"/>
                <w:sz w:val="20"/>
                <w:szCs w:val="20"/>
              </w:rPr>
              <w:t xml:space="preserve">Mając na uwadze, że zgodnie z art. 11 ust. 8 projektu dokument przekazany do Rejestru w postaci papierowej przechowuje się w zbiorach ewidencyjnych dokumentów, wymaga wyjaśnienia przepis art. 11 ust. 9 </w:t>
            </w:r>
            <w:proofErr w:type="spellStart"/>
            <w:r w:rsidRPr="001D42AB">
              <w:rPr>
                <w:rFonts w:ascii="Times New Roman" w:hAnsi="Times New Roman" w:cs="Times New Roman"/>
                <w:sz w:val="20"/>
                <w:szCs w:val="20"/>
              </w:rPr>
              <w:t>zd</w:t>
            </w:r>
            <w:proofErr w:type="spellEnd"/>
            <w:r w:rsidRPr="001D42AB">
              <w:rPr>
                <w:rFonts w:ascii="Times New Roman" w:hAnsi="Times New Roman" w:cs="Times New Roman"/>
                <w:sz w:val="20"/>
                <w:szCs w:val="20"/>
              </w:rPr>
              <w:t xml:space="preserve">. drugie projektu, zgodnie z którym dokument w postaci papierowej podlega usunięciu. Projekt nie określa również, kto i na jakich zasadach prowadzi wskazane w art. 11 ust. 8 projektu zbiory  ewidencyjne dokumentów. Ponadto wymaga wyjaśnienia, czy dokumenty papierowe, które zostały </w:t>
            </w:r>
            <w:proofErr w:type="spellStart"/>
            <w:r w:rsidRPr="001D42AB">
              <w:rPr>
                <w:rFonts w:ascii="Times New Roman" w:hAnsi="Times New Roman" w:cs="Times New Roman"/>
                <w:sz w:val="20"/>
                <w:szCs w:val="20"/>
              </w:rPr>
              <w:t>zdigitalizowane</w:t>
            </w:r>
            <w:proofErr w:type="spellEnd"/>
            <w:r w:rsidRPr="001D42AB">
              <w:rPr>
                <w:rFonts w:ascii="Times New Roman" w:hAnsi="Times New Roman" w:cs="Times New Roman"/>
                <w:sz w:val="20"/>
                <w:szCs w:val="20"/>
              </w:rPr>
              <w:t>, nie powinny podlegać archiwizacji.</w:t>
            </w:r>
            <w:r>
              <w:rPr>
                <w:rFonts w:ascii="Times New Roman" w:hAnsi="Times New Roman" w:cs="Times New Roman"/>
                <w:sz w:val="20"/>
                <w:szCs w:val="20"/>
              </w:rPr>
              <w:t xml:space="preserve"> </w:t>
            </w:r>
            <w:r w:rsidRPr="001D42AB">
              <w:rPr>
                <w:rFonts w:ascii="Times New Roman" w:hAnsi="Times New Roman" w:cs="Times New Roman"/>
                <w:sz w:val="20"/>
                <w:szCs w:val="20"/>
              </w:rPr>
              <w:t>Sugeruje się zasięgnięcie w tej kwestii opinii Naczelnego Dyrektora Archiwów</w:t>
            </w:r>
            <w:r>
              <w:rPr>
                <w:rFonts w:ascii="Times New Roman" w:hAnsi="Times New Roman" w:cs="Times New Roman"/>
                <w:sz w:val="20"/>
                <w:szCs w:val="20"/>
              </w:rPr>
              <w:t xml:space="preserve"> </w:t>
            </w:r>
            <w:r w:rsidRPr="001D42AB">
              <w:rPr>
                <w:rFonts w:ascii="Times New Roman" w:hAnsi="Times New Roman" w:cs="Times New Roman"/>
                <w:sz w:val="20"/>
                <w:szCs w:val="20"/>
              </w:rPr>
              <w:t>Państwowych.</w:t>
            </w:r>
          </w:p>
        </w:tc>
        <w:tc>
          <w:tcPr>
            <w:tcW w:w="3834" w:type="dxa"/>
            <w:vAlign w:val="center"/>
          </w:tcPr>
          <w:p w14:paraId="57700276" w14:textId="4A8C7156" w:rsidR="001D42AB" w:rsidRPr="009106BB" w:rsidRDefault="001D42AB" w:rsidP="003A04C8">
            <w:pPr>
              <w:autoSpaceDE w:val="0"/>
              <w:autoSpaceDN w:val="0"/>
              <w:adjustRightInd w:val="0"/>
              <w:rPr>
                <w:rFonts w:ascii="Times New Roman" w:hAnsi="Times New Roman" w:cs="Times New Roman"/>
                <w:b/>
                <w:bCs/>
                <w:sz w:val="20"/>
                <w:szCs w:val="20"/>
              </w:rPr>
            </w:pPr>
            <w:r w:rsidRPr="00C96EF2">
              <w:rPr>
                <w:rFonts w:ascii="Times New Roman" w:hAnsi="Times New Roman" w:cs="Times New Roman"/>
                <w:b/>
                <w:bCs/>
                <w:sz w:val="20"/>
                <w:szCs w:val="20"/>
              </w:rPr>
              <w:t>Uwaga uwzględniona częściowo</w:t>
            </w:r>
            <w:r w:rsidR="00F860EF" w:rsidRPr="00C96EF2">
              <w:rPr>
                <w:rFonts w:ascii="Times New Roman" w:hAnsi="Times New Roman" w:cs="Times New Roman"/>
                <w:b/>
                <w:bCs/>
                <w:sz w:val="20"/>
                <w:szCs w:val="20"/>
              </w:rPr>
              <w:t xml:space="preserve"> i wyjaśniona</w:t>
            </w:r>
            <w:r w:rsidR="000955BB" w:rsidRPr="00983499">
              <w:rPr>
                <w:rFonts w:ascii="Times New Roman" w:hAnsi="Times New Roman" w:cs="Times New Roman"/>
                <w:b/>
                <w:bCs/>
                <w:sz w:val="20"/>
                <w:szCs w:val="20"/>
              </w:rPr>
              <w:t>.</w:t>
            </w:r>
          </w:p>
          <w:p w14:paraId="546AC70C" w14:textId="0083F17C" w:rsidR="00F860EF" w:rsidRPr="00A269CE" w:rsidRDefault="00151A46" w:rsidP="00546917">
            <w:pPr>
              <w:autoSpaceDE w:val="0"/>
              <w:autoSpaceDN w:val="0"/>
              <w:adjustRightInd w:val="0"/>
              <w:ind w:firstLine="708"/>
              <w:jc w:val="both"/>
              <w:rPr>
                <w:rFonts w:ascii="Times New Roman" w:hAnsi="Times New Roman" w:cs="Times New Roman"/>
                <w:sz w:val="20"/>
                <w:szCs w:val="20"/>
                <w14:textOutline w14:w="0" w14:cap="flat" w14:cmpd="sng" w14:algn="ctr">
                  <w14:noFill/>
                  <w14:prstDash w14:val="solid"/>
                  <w14:round/>
                </w14:textOutline>
              </w:rPr>
            </w:pPr>
            <w:r w:rsidRPr="00A269CE">
              <w:rPr>
                <w:rFonts w:ascii="Times New Roman" w:hAnsi="Times New Roman" w:cs="Times New Roman"/>
                <w:sz w:val="20"/>
                <w:szCs w:val="20"/>
                <w14:textOutline w14:w="0" w14:cap="flat" w14:cmpd="sng" w14:algn="ctr">
                  <w14:noFill/>
                  <w14:prstDash w14:val="solid"/>
                  <w14:round/>
                </w14:textOutline>
              </w:rPr>
              <w:t>D</w:t>
            </w:r>
            <w:r w:rsidR="00F860EF" w:rsidRPr="00A269CE">
              <w:rPr>
                <w:rFonts w:ascii="Times New Roman" w:hAnsi="Times New Roman" w:cs="Times New Roman"/>
                <w:sz w:val="20"/>
                <w:szCs w:val="20"/>
                <w14:textOutline w14:w="0" w14:cap="flat" w14:cmpd="sng" w14:algn="ctr">
                  <w14:noFill/>
                  <w14:prstDash w14:val="solid"/>
                  <w14:round/>
                </w14:textOutline>
              </w:rPr>
              <w:t>oprecyzowan</w:t>
            </w:r>
            <w:r w:rsidRPr="00A269CE">
              <w:rPr>
                <w:rFonts w:ascii="Times New Roman" w:hAnsi="Times New Roman" w:cs="Times New Roman"/>
                <w:sz w:val="20"/>
                <w:szCs w:val="20"/>
                <w14:textOutline w14:w="0" w14:cap="flat" w14:cmpd="sng" w14:algn="ctr">
                  <w14:noFill/>
                  <w14:prstDash w14:val="solid"/>
                  <w14:round/>
                </w14:textOutline>
              </w:rPr>
              <w:t xml:space="preserve">o że w zbiorach dokumentów </w:t>
            </w:r>
            <w:r w:rsidR="0086317B" w:rsidRPr="00A269CE">
              <w:rPr>
                <w:rFonts w:ascii="Times New Roman" w:hAnsi="Times New Roman" w:cs="Times New Roman"/>
                <w:sz w:val="20"/>
                <w:szCs w:val="20"/>
                <w14:textOutline w14:w="0" w14:cap="flat" w14:cmpd="sng" w14:algn="ctr">
                  <w14:noFill/>
                  <w14:prstDash w14:val="solid"/>
                  <w14:round/>
                </w14:textOutline>
              </w:rPr>
              <w:t xml:space="preserve"> o którym mowa w </w:t>
            </w:r>
            <w:r w:rsidR="00F860EF" w:rsidRPr="00A269CE">
              <w:rPr>
                <w:rFonts w:ascii="Times New Roman" w:hAnsi="Times New Roman" w:cs="Times New Roman"/>
                <w:sz w:val="20"/>
                <w:szCs w:val="20"/>
                <w14:textOutline w14:w="0" w14:cap="flat" w14:cmpd="sng" w14:algn="ctr">
                  <w14:noFill/>
                  <w14:prstDash w14:val="solid"/>
                  <w14:round/>
                </w14:textOutline>
              </w:rPr>
              <w:t>art. 11 ust. 8</w:t>
            </w:r>
            <w:r w:rsidR="00DC0574" w:rsidRPr="00A269CE">
              <w:rPr>
                <w:rFonts w:ascii="Times New Roman" w:hAnsi="Times New Roman" w:cs="Times New Roman"/>
                <w:sz w:val="20"/>
                <w:szCs w:val="20"/>
                <w14:textOutline w14:w="0" w14:cap="flat" w14:cmpd="sng" w14:algn="ctr">
                  <w14:noFill/>
                  <w14:prstDash w14:val="solid"/>
                  <w14:round/>
                </w14:textOutline>
              </w:rPr>
              <w:t xml:space="preserve"> </w:t>
            </w:r>
            <w:r w:rsidR="00DC0574" w:rsidRPr="001E7C28">
              <w:rPr>
                <w:rFonts w:ascii="Times New Roman" w:hAnsi="Times New Roman" w:cs="Times New Roman"/>
                <w:sz w:val="20"/>
                <w:szCs w:val="20"/>
                <w14:textOutline w14:w="0" w14:cap="flat" w14:cmpd="sng" w14:algn="ctr">
                  <w14:noFill/>
                  <w14:prstDash w14:val="solid"/>
                  <w14:round/>
                </w14:textOutline>
              </w:rPr>
              <w:t>(po zmianach, art. 11 ust. 7)</w:t>
            </w:r>
            <w:r w:rsidR="00DC0574" w:rsidRPr="001E7C28">
              <w:rPr>
                <w:rFonts w:ascii="Times New Roman" w:hAnsi="Times New Roman" w:cs="Times New Roman"/>
                <w14:textOutline w14:w="0" w14:cap="flat" w14:cmpd="sng" w14:algn="ctr">
                  <w14:noFill/>
                  <w14:prstDash w14:val="solid"/>
                  <w14:round/>
                </w14:textOutline>
              </w:rPr>
              <w:t xml:space="preserve"> </w:t>
            </w:r>
            <w:r w:rsidR="00F860EF" w:rsidRPr="00A269CE">
              <w:rPr>
                <w:rFonts w:ascii="Times New Roman" w:hAnsi="Times New Roman" w:cs="Times New Roman"/>
                <w:sz w:val="20"/>
                <w:szCs w:val="20"/>
                <w14:textOutline w14:w="0" w14:cap="flat" w14:cmpd="sng" w14:algn="ctr">
                  <w14:noFill/>
                  <w14:prstDash w14:val="solid"/>
                  <w14:round/>
                </w14:textOutline>
              </w:rPr>
              <w:t xml:space="preserve"> chodzi o dokumenty przekazane do Rejestru w postaci papierowej, o których mowa w art. 11 ust. 3, 4 i 5 oraz że to biuro informacyjne przechowuje dokumenty w postaci papierowej w zbiorze ewidencyjnym. </w:t>
            </w:r>
          </w:p>
          <w:p w14:paraId="362EBAA1" w14:textId="77777777" w:rsidR="00762CA6" w:rsidRPr="00A269CE" w:rsidRDefault="00F860EF" w:rsidP="00762CA6">
            <w:pPr>
              <w:pStyle w:val="USTustnpkodeksu"/>
              <w:spacing w:line="240" w:lineRule="auto"/>
              <w:ind w:firstLine="0"/>
              <w:rPr>
                <w:rFonts w:ascii="Times New Roman" w:hAnsi="Times New Roman" w:cs="Times New Roman"/>
                <w:bCs w:val="0"/>
                <w:i/>
                <w:iCs/>
                <w:sz w:val="20"/>
                <w14:textOutline w14:w="0" w14:cap="flat" w14:cmpd="sng" w14:algn="ctr">
                  <w14:noFill/>
                  <w14:prstDash w14:val="solid"/>
                  <w14:round/>
                </w14:textOutline>
              </w:rPr>
            </w:pPr>
            <w:r w:rsidRPr="00A269CE">
              <w:rPr>
                <w:rFonts w:ascii="Times New Roman" w:hAnsi="Times New Roman" w:cs="Times New Roman"/>
                <w:sz w:val="20"/>
                <w14:textOutline w14:w="0" w14:cap="flat" w14:cmpd="sng" w14:algn="ctr">
                  <w14:noFill/>
                  <w14:prstDash w14:val="solid"/>
                  <w14:round/>
                </w14:textOutline>
              </w:rPr>
              <w:t>Projektodawca proponuje zmianę treści art. 11 ust. 8, a po zmianie numeracji ust. 7 w brzmieniu:</w:t>
            </w:r>
            <w:r w:rsidR="00762CA6" w:rsidRPr="00A269CE">
              <w:rPr>
                <w:rFonts w:ascii="Times New Roman" w:hAnsi="Times New Roman" w:cs="Times New Roman"/>
                <w:bCs w:val="0"/>
                <w:i/>
                <w:iCs/>
                <w:sz w:val="20"/>
                <w14:textOutline w14:w="0" w14:cap="flat" w14:cmpd="sng" w14:algn="ctr">
                  <w14:noFill/>
                  <w14:prstDash w14:val="solid"/>
                  <w14:round/>
                </w14:textOutline>
              </w:rPr>
              <w:t xml:space="preserve"> </w:t>
            </w:r>
          </w:p>
          <w:p w14:paraId="72E8E78D" w14:textId="52AC470E" w:rsidR="00F860EF" w:rsidRPr="00A269CE" w:rsidRDefault="00F860EF" w:rsidP="001C3D42">
            <w:pPr>
              <w:pStyle w:val="USTustnpkodeksu"/>
              <w:spacing w:line="240" w:lineRule="auto"/>
              <w:ind w:firstLine="0"/>
              <w:rPr>
                <w:rFonts w:ascii="Times New Roman" w:hAnsi="Times New Roman" w:cs="Times New Roman"/>
                <w:i/>
                <w:iCs/>
                <w:sz w:val="20"/>
                <w14:textOutline w14:w="0" w14:cap="flat" w14:cmpd="sng" w14:algn="ctr">
                  <w14:noFill/>
                  <w14:prstDash w14:val="solid"/>
                  <w14:round/>
                </w14:textOutline>
              </w:rPr>
            </w:pPr>
            <w:r w:rsidRPr="00A269CE">
              <w:rPr>
                <w:rFonts w:ascii="Times New Roman" w:hAnsi="Times New Roman" w:cs="Times New Roman"/>
                <w:i/>
                <w:iCs/>
                <w:sz w:val="20"/>
                <w14:textOutline w14:w="0" w14:cap="flat" w14:cmpd="sng" w14:algn="ctr">
                  <w14:noFill/>
                  <w14:prstDash w14:val="solid"/>
                  <w14:round/>
                </w14:textOutline>
              </w:rPr>
              <w:t xml:space="preserve">Art. 11 ust. </w:t>
            </w:r>
            <w:r w:rsidR="00BC1289" w:rsidRPr="00A269CE">
              <w:rPr>
                <w:rFonts w:ascii="Times New Roman" w:hAnsi="Times New Roman" w:cs="Times New Roman"/>
                <w:i/>
                <w:iCs/>
                <w:sz w:val="20"/>
                <w14:textOutline w14:w="0" w14:cap="flat" w14:cmpd="sng" w14:algn="ctr">
                  <w14:noFill/>
                  <w14:prstDash w14:val="solid"/>
                  <w14:round/>
                </w14:textOutline>
              </w:rPr>
              <w:t>7</w:t>
            </w:r>
            <w:r w:rsidR="00B349DF" w:rsidRPr="00A269CE">
              <w:rPr>
                <w:rFonts w:ascii="Times New Roman" w:hAnsi="Times New Roman" w:cs="Times New Roman"/>
                <w:i/>
                <w:iCs/>
                <w:sz w:val="20"/>
                <w14:textOutline w14:w="0" w14:cap="flat" w14:cmpd="sng" w14:algn="ctr">
                  <w14:noFill/>
                  <w14:prstDash w14:val="solid"/>
                  <w14:round/>
                </w14:textOutline>
              </w:rPr>
              <w:t xml:space="preserve"> </w:t>
            </w:r>
            <w:r w:rsidRPr="00A269CE">
              <w:rPr>
                <w:rFonts w:ascii="Times New Roman" w:hAnsi="Times New Roman" w:cs="Times New Roman"/>
                <w:i/>
                <w:iCs/>
                <w:sz w:val="20"/>
                <w14:textOutline w14:w="0" w14:cap="flat" w14:cmpd="sng" w14:algn="ctr">
                  <w14:noFill/>
                  <w14:prstDash w14:val="solid"/>
                  <w14:round/>
                </w14:textOutline>
              </w:rPr>
              <w:t xml:space="preserve">.Dokumenty przekazane do Rejestru w postaci papierowej, o których mowa w ust. 3, 4 i 5 biuro informacyjne przechowuje w zbiorze ewidencyjnym dokumentów z zastrzeżeniem ust. </w:t>
            </w:r>
            <w:r w:rsidR="00BC1289" w:rsidRPr="00A269CE">
              <w:rPr>
                <w:rFonts w:ascii="Times New Roman" w:hAnsi="Times New Roman" w:cs="Times New Roman"/>
                <w:i/>
                <w:iCs/>
                <w:sz w:val="20"/>
                <w14:textOutline w14:w="0" w14:cap="flat" w14:cmpd="sng" w14:algn="ctr">
                  <w14:noFill/>
                  <w14:prstDash w14:val="solid"/>
                  <w14:round/>
                </w14:textOutline>
              </w:rPr>
              <w:t>8</w:t>
            </w:r>
            <w:r w:rsidRPr="00A269CE">
              <w:rPr>
                <w:rFonts w:ascii="Times New Roman" w:hAnsi="Times New Roman" w:cs="Times New Roman"/>
                <w:i/>
                <w:iCs/>
                <w:sz w:val="20"/>
                <w14:textOutline w14:w="0" w14:cap="flat" w14:cmpd="sng" w14:algn="ctr">
                  <w14:noFill/>
                  <w14:prstDash w14:val="solid"/>
                  <w14:round/>
                </w14:textOutline>
              </w:rPr>
              <w:t xml:space="preserve">. </w:t>
            </w:r>
          </w:p>
          <w:p w14:paraId="6C080993" w14:textId="77777777" w:rsidR="00F860EF" w:rsidRPr="00A269CE" w:rsidRDefault="00F860EF" w:rsidP="00546917">
            <w:pPr>
              <w:autoSpaceDE w:val="0"/>
              <w:autoSpaceDN w:val="0"/>
              <w:adjustRightInd w:val="0"/>
              <w:ind w:firstLine="510"/>
              <w:jc w:val="both"/>
              <w:rPr>
                <w:rFonts w:ascii="Times New Roman" w:hAnsi="Times New Roman" w:cs="Times New Roman"/>
                <w:sz w:val="20"/>
                <w:szCs w:val="20"/>
                <w14:textOutline w14:w="0" w14:cap="flat" w14:cmpd="sng" w14:algn="ctr">
                  <w14:noFill/>
                  <w14:prstDash w14:val="solid"/>
                  <w14:round/>
                </w14:textOutline>
              </w:rPr>
            </w:pPr>
            <w:r w:rsidRPr="00A269CE">
              <w:rPr>
                <w:rFonts w:ascii="Times New Roman" w:hAnsi="Times New Roman" w:cs="Times New Roman"/>
                <w:sz w:val="20"/>
                <w:szCs w:val="20"/>
                <w14:textOutline w14:w="0" w14:cap="flat" w14:cmpd="sng" w14:algn="ctr">
                  <w14:noFill/>
                  <w14:prstDash w14:val="solid"/>
                  <w14:round/>
                </w14:textOutline>
              </w:rPr>
              <w:t xml:space="preserve">W zakresie zasad prowadzenia zbioru ewidencyjnego, wyjaśniamy, że projektowane przepisy ustawy regulują tę materię w nie mniejszym stopniu niż obowiązująca ustawa o Krajowym Rejestrze Karnym oraz rozporządzenie Ministra Sprawiedliwości z dnia 2 września 2015 r. w sprawie gromadzenia danych osobowych i danych o podmiotach zbiorowych w Krajowym Rejestrze Karnym oraz usuwania tych danych z Rejestru. Przede wszystkim zwracamy uwagę, że projektowane przepisy stanowią o sposobie przekazywania dokumentów przez zobowiązane organy. Sposób ten w konsekwencji przesądza, które dokumenty, poza przechowywaniem ich w systemie teleinformatycznym, również będą </w:t>
            </w:r>
            <w:r w:rsidRPr="00A269CE">
              <w:rPr>
                <w:rFonts w:ascii="Times New Roman" w:hAnsi="Times New Roman" w:cs="Times New Roman"/>
                <w:sz w:val="20"/>
                <w:szCs w:val="20"/>
                <w14:textOutline w14:w="0" w14:cap="flat" w14:cmpd="sng" w14:algn="ctr">
                  <w14:noFill/>
                  <w14:prstDash w14:val="solid"/>
                  <w14:round/>
                </w14:textOutline>
              </w:rPr>
              <w:lastRenderedPageBreak/>
              <w:t>przechowywane w zbiorze ewidencyjnym. Dodatkowo, projekt wskazuje na zamieszczenie danych z dokumentu sporządzonego w postaci papierowej w systemie teleinformatycznym, a następnie na zamieszczenie dokumentu papierowego w zbiorze ewidencyjnym. Projekt reguluje kompleksowo kwestię usuwania danych z systemu oraz dokumentów papierowych, na podstawie których te dane wprowadzono (art. 17 i art. 18). W ocenie projektodawcy są to podstawowe kwestie, które powinny być uregulowane w ustawie. Sama zaś organizacja prowadzenia zbioru ewidencyjnego, w ocenie projektodawcy, stanowić może materię aktu wewnętrznego, takiego jak np. instrukcja. W praktyce bowiem taka instrukcja istnieje, definiująca sposób układania dokumentów papierowych, tak by dane dotyczące tej samej osoby zgrupowane były razem, rozkład alfabetyczny dokumentów, sposób znakowania dokumentów papierowych po uprzednim wprowadzeniu danych z tych dokumentów do bazy danych Krajowego Rejestru Karnego.</w:t>
            </w:r>
          </w:p>
          <w:p w14:paraId="0B644843" w14:textId="77777777" w:rsidR="00F860EF" w:rsidRPr="00A269CE" w:rsidRDefault="00F860EF" w:rsidP="00546917">
            <w:pPr>
              <w:autoSpaceDE w:val="0"/>
              <w:autoSpaceDN w:val="0"/>
              <w:adjustRightInd w:val="0"/>
              <w:ind w:firstLine="510"/>
              <w:jc w:val="both"/>
              <w:rPr>
                <w:rFonts w:ascii="Times New Roman" w:eastAsia="Calibri" w:hAnsi="Times New Roman" w:cs="Times New Roman"/>
                <w:sz w:val="20"/>
                <w:szCs w:val="20"/>
                <w:u w:color="000000"/>
                <w:bdr w:val="nil"/>
                <w:lang w:eastAsia="pl-PL"/>
                <w14:textOutline w14:w="0" w14:cap="flat" w14:cmpd="sng" w14:algn="ctr">
                  <w14:noFill/>
                  <w14:prstDash w14:val="solid"/>
                  <w14:round/>
                </w14:textOutline>
              </w:rPr>
            </w:pPr>
            <w:r w:rsidRPr="00A269CE">
              <w:rPr>
                <w:rFonts w:ascii="Times New Roman" w:hAnsi="Times New Roman" w:cs="Times New Roman"/>
                <w:sz w:val="20"/>
                <w:szCs w:val="20"/>
                <w14:textOutline w14:w="0" w14:cap="flat" w14:cmpd="sng" w14:algn="ctr">
                  <w14:noFill/>
                  <w14:prstDash w14:val="solid"/>
                  <w14:round/>
                </w14:textOutline>
              </w:rPr>
              <w:t xml:space="preserve">W ślad za uzasadnieniem do projektu ustawy, projektodawca wskazuje, że w myśl projektowanych przepisów, dane z dokumentów w postaci papierowej będą wprowadzane do systemu teleinformatycznego. W systemie tym następuje dalsza aktualizacja tych danych oraz proces udzielenia z nich informacji. Natomiast dokumenty papierowe będą przechowywane w zbiorach ewidencyjnych dokumentów. </w:t>
            </w:r>
            <w:r w:rsidRPr="00A269CE">
              <w:rPr>
                <w:rFonts w:ascii="Times New Roman" w:eastAsia="Calibri" w:hAnsi="Times New Roman" w:cs="Times New Roman"/>
                <w:sz w:val="20"/>
                <w:szCs w:val="20"/>
                <w:u w:color="000000"/>
                <w:bdr w:val="nil"/>
                <w:lang w:eastAsia="pl-PL"/>
                <w14:textOutline w14:w="0" w14:cap="flat" w14:cmpd="sng" w14:algn="ctr">
                  <w14:noFill/>
                  <w14:prstDash w14:val="solid"/>
                  <w14:round/>
                </w14:textOutline>
              </w:rPr>
              <w:t xml:space="preserve"> W ocenie projektodawcy, ten sposób działania może doprowadzić do nadmiarowego przetwarzania tych samych </w:t>
            </w:r>
            <w:r w:rsidRPr="00A269CE">
              <w:rPr>
                <w:rFonts w:ascii="Times New Roman" w:eastAsia="Calibri" w:hAnsi="Times New Roman" w:cs="Times New Roman"/>
                <w:sz w:val="20"/>
                <w:szCs w:val="20"/>
                <w:u w:color="000000"/>
                <w:bdr w:val="nil"/>
                <w:lang w:eastAsia="pl-PL"/>
                <w14:textOutline w14:w="0" w14:cap="flat" w14:cmpd="sng" w14:algn="ctr">
                  <w14:noFill/>
                  <w14:prstDash w14:val="solid"/>
                  <w14:round/>
                </w14:textOutline>
              </w:rPr>
              <w:lastRenderedPageBreak/>
              <w:t xml:space="preserve">danych w systemie teleinformatycznym i zbiorach ewidencyjnych. Z tego też powodu, mając na względzie ekonomikę postępowania, bezpieczeństwo i adekwatność przetwarzania danych osobowych, a także dążenie do stanu, w którym aktualizacja danych dokonywać się będzie tylko w systemie teleinformatycznym Rejestru, a dokumenty w postaci papierowej nie będą przetwarzane proponuje się, aby dokumenty papierowe usuwać ze zbioru ewidencyjnego dokumentów po zamieszczeniu danych z nich wynikających w systemie teleinformatycznym Rejestru, dokonaniu ich cyfrowego odwzorowania, w sposób umożliwiający zapoznanie się z ich treścią oraz po ich cyfrowym podpisaniu przez upoważnionego pracownika. </w:t>
            </w:r>
          </w:p>
          <w:p w14:paraId="2134EF8F" w14:textId="2D611359" w:rsidR="00F860EF" w:rsidRPr="00A269CE" w:rsidRDefault="00F860EF" w:rsidP="00546917">
            <w:pPr>
              <w:autoSpaceDE w:val="0"/>
              <w:autoSpaceDN w:val="0"/>
              <w:adjustRightInd w:val="0"/>
              <w:ind w:firstLine="510"/>
              <w:jc w:val="both"/>
              <w:rPr>
                <w:rFonts w:ascii="Times New Roman" w:hAnsi="Times New Roman" w:cs="Times New Roman"/>
                <w:sz w:val="20"/>
                <w:szCs w:val="20"/>
                <w14:textOutline w14:w="0" w14:cap="flat" w14:cmpd="sng" w14:algn="ctr">
                  <w14:noFill/>
                  <w14:prstDash w14:val="solid"/>
                  <w14:round/>
                </w14:textOutline>
              </w:rPr>
            </w:pPr>
            <w:proofErr w:type="spellStart"/>
            <w:r w:rsidRPr="00A269CE">
              <w:rPr>
                <w:rFonts w:ascii="Times New Roman" w:eastAsia="Calibri" w:hAnsi="Times New Roman" w:cs="Times New Roman"/>
                <w:sz w:val="20"/>
                <w:szCs w:val="20"/>
                <w:u w:color="000000"/>
                <w:bdr w:val="nil"/>
                <w:lang w:eastAsia="pl-PL"/>
                <w14:textOutline w14:w="0" w14:cap="flat" w14:cmpd="sng" w14:algn="ctr">
                  <w14:noFill/>
                  <w14:prstDash w14:val="solid"/>
                  <w14:round/>
                </w14:textOutline>
              </w:rPr>
              <w:t>Zdigitalizowane</w:t>
            </w:r>
            <w:proofErr w:type="spellEnd"/>
            <w:r w:rsidRPr="00A269CE">
              <w:rPr>
                <w:rFonts w:ascii="Times New Roman" w:eastAsia="Calibri" w:hAnsi="Times New Roman" w:cs="Times New Roman"/>
                <w:sz w:val="20"/>
                <w:szCs w:val="20"/>
                <w:u w:color="000000"/>
                <w:bdr w:val="nil"/>
                <w:lang w:eastAsia="pl-PL"/>
                <w14:textOutline w14:w="0" w14:cap="flat" w14:cmpd="sng" w14:algn="ctr">
                  <w14:noFill/>
                  <w14:prstDash w14:val="solid"/>
                  <w14:round/>
                </w14:textOutline>
              </w:rPr>
              <w:t xml:space="preserve"> dokumenty będą przechowywane w systemie teleinformatycznym Krajowego Rejestru Karnego i usuwane w sytuacjach określonych w art. 17, natomiast po ich usunięciu dane z takich dokumentów będą przechowywane w systemie jeszcze przez okres 5 lat zgodnie z art. 20 projektu (projektodawca uzupełnił projekt przepisów w tym zakresie).</w:t>
            </w:r>
          </w:p>
          <w:p w14:paraId="06D703CA" w14:textId="77777777" w:rsidR="00F860EF" w:rsidRPr="00A269CE" w:rsidRDefault="00F860EF" w:rsidP="00546917">
            <w:pPr>
              <w:autoSpaceDE w:val="0"/>
              <w:autoSpaceDN w:val="0"/>
              <w:adjustRightInd w:val="0"/>
              <w:ind w:firstLine="510"/>
              <w:jc w:val="both"/>
              <w:rPr>
                <w:rFonts w:ascii="Times New Roman" w:hAnsi="Times New Roman" w:cs="Times New Roman"/>
                <w:sz w:val="20"/>
                <w:szCs w:val="20"/>
                <w14:textOutline w14:w="0" w14:cap="flat" w14:cmpd="sng" w14:algn="ctr">
                  <w14:noFill/>
                  <w14:prstDash w14:val="solid"/>
                  <w14:round/>
                </w14:textOutline>
              </w:rPr>
            </w:pPr>
            <w:r w:rsidRPr="00A269CE">
              <w:rPr>
                <w:rFonts w:ascii="Times New Roman" w:hAnsi="Times New Roman" w:cs="Times New Roman"/>
                <w:sz w:val="20"/>
                <w:szCs w:val="20"/>
                <w14:textOutline w14:w="0" w14:cap="flat" w14:cmpd="sng" w14:algn="ctr">
                  <w14:noFill/>
                  <w14:prstDash w14:val="solid"/>
                  <w14:round/>
                </w14:textOutline>
              </w:rPr>
              <w:t>Podstawą prawną do usuwania dokumentów źródłowych znajdujących się w systemie teleinformatycznym na gruncie obowiązujących przepisów jest art. 106-108 ustawy z dnia 6 czerwca 1997 r. – Kodeks karny oraz art. 14 obowiązującej ustawy o KRK. Przepisy w tym zakresie są przepisami szczególnymi wobec ustawy z dnia 14 lipca 1983 r. o narodowym zasobie archiwalnym i archiwach (Dz. U. z 2020 r. poz. 164) zatem dokumenty źródłowe nie podlegają archiwizacji.</w:t>
            </w:r>
          </w:p>
          <w:p w14:paraId="248FE300" w14:textId="77777777" w:rsidR="001D42AB" w:rsidRPr="00C96EF2" w:rsidRDefault="001D42AB" w:rsidP="00425EEB">
            <w:pPr>
              <w:autoSpaceDE w:val="0"/>
              <w:autoSpaceDN w:val="0"/>
              <w:adjustRightInd w:val="0"/>
              <w:jc w:val="both"/>
              <w:rPr>
                <w:rFonts w:ascii="Times New Roman" w:hAnsi="Times New Roman" w:cs="Times New Roman"/>
                <w:sz w:val="20"/>
                <w:szCs w:val="20"/>
              </w:rPr>
            </w:pPr>
          </w:p>
        </w:tc>
      </w:tr>
      <w:tr w:rsidR="003F4C07" w:rsidRPr="001A4167" w14:paraId="4401EDED" w14:textId="77777777" w:rsidTr="001C3D42">
        <w:trPr>
          <w:trHeight w:val="841"/>
        </w:trPr>
        <w:tc>
          <w:tcPr>
            <w:tcW w:w="666" w:type="dxa"/>
            <w:vAlign w:val="center"/>
          </w:tcPr>
          <w:p w14:paraId="17E8D994" w14:textId="53E6100B" w:rsidR="003F4C07" w:rsidRPr="000955BB" w:rsidRDefault="0021410F"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9</w:t>
            </w:r>
            <w:r w:rsidR="003F4C07">
              <w:rPr>
                <w:rFonts w:ascii="Times New Roman" w:hAnsi="Times New Roman" w:cs="Times New Roman"/>
                <w:b/>
                <w:bCs/>
                <w:sz w:val="20"/>
                <w:szCs w:val="20"/>
              </w:rPr>
              <w:t>.</w:t>
            </w:r>
          </w:p>
        </w:tc>
        <w:tc>
          <w:tcPr>
            <w:tcW w:w="1754" w:type="dxa"/>
            <w:vAlign w:val="center"/>
          </w:tcPr>
          <w:p w14:paraId="5AEFCF0B" w14:textId="3A1B7FE1" w:rsidR="003F4C07" w:rsidRDefault="55D0C521" w:rsidP="001F52C7">
            <w:pPr>
              <w:spacing w:line="276" w:lineRule="auto"/>
              <w:rPr>
                <w:rFonts w:ascii="Times New Roman" w:hAnsi="Times New Roman" w:cs="Times New Roman"/>
                <w:sz w:val="20"/>
                <w:szCs w:val="20"/>
              </w:rPr>
            </w:pPr>
            <w:r w:rsidRPr="374E5E38">
              <w:rPr>
                <w:rFonts w:ascii="Times New Roman" w:hAnsi="Times New Roman" w:cs="Times New Roman"/>
                <w:b/>
                <w:bCs/>
                <w:sz w:val="20"/>
                <w:szCs w:val="20"/>
              </w:rPr>
              <w:t>RCL</w:t>
            </w:r>
          </w:p>
        </w:tc>
        <w:tc>
          <w:tcPr>
            <w:tcW w:w="7604" w:type="dxa"/>
            <w:vAlign w:val="center"/>
          </w:tcPr>
          <w:p w14:paraId="2EB04294" w14:textId="002FFC6D" w:rsidR="003F4C07" w:rsidRPr="000354B7" w:rsidRDefault="003F4C07" w:rsidP="003F4C07">
            <w:pPr>
              <w:autoSpaceDE w:val="0"/>
              <w:autoSpaceDN w:val="0"/>
              <w:adjustRightInd w:val="0"/>
              <w:rPr>
                <w:rFonts w:ascii="Times New Roman" w:hAnsi="Times New Roman" w:cs="Times New Roman"/>
                <w:b/>
                <w:sz w:val="20"/>
                <w:szCs w:val="20"/>
              </w:rPr>
            </w:pPr>
            <w:r w:rsidRPr="000354B7">
              <w:rPr>
                <w:rFonts w:ascii="Times New Roman" w:hAnsi="Times New Roman" w:cs="Times New Roman"/>
                <w:b/>
                <w:sz w:val="20"/>
                <w:szCs w:val="20"/>
              </w:rPr>
              <w:t>Art. 14</w:t>
            </w:r>
            <w:r w:rsidR="00CA2E10" w:rsidRPr="000354B7">
              <w:rPr>
                <w:rFonts w:ascii="Times New Roman" w:hAnsi="Times New Roman" w:cs="Times New Roman"/>
                <w:b/>
                <w:sz w:val="20"/>
                <w:szCs w:val="20"/>
              </w:rPr>
              <w:t xml:space="preserve"> -</w:t>
            </w:r>
            <w:r w:rsidR="005366D4" w:rsidRPr="000354B7">
              <w:rPr>
                <w:rFonts w:ascii="Times New Roman" w:hAnsi="Times New Roman" w:cs="Times New Roman"/>
                <w:b/>
                <w:sz w:val="20"/>
                <w:szCs w:val="20"/>
              </w:rPr>
              <w:t xml:space="preserve"> </w:t>
            </w:r>
            <w:r w:rsidR="00CA2E10" w:rsidRPr="000354B7">
              <w:rPr>
                <w:rFonts w:ascii="Times New Roman" w:hAnsi="Times New Roman" w:cs="Times New Roman"/>
                <w:b/>
                <w:sz w:val="20"/>
                <w:szCs w:val="20"/>
              </w:rPr>
              <w:t xml:space="preserve">Centralna Baza </w:t>
            </w:r>
            <w:r w:rsidR="00C80CDD">
              <w:rPr>
                <w:rFonts w:ascii="Times New Roman" w:hAnsi="Times New Roman" w:cs="Times New Roman"/>
                <w:b/>
                <w:sz w:val="20"/>
                <w:szCs w:val="20"/>
              </w:rPr>
              <w:t>z</w:t>
            </w:r>
          </w:p>
          <w:p w14:paraId="7843BF88" w14:textId="2572583F" w:rsidR="003F4C07" w:rsidRPr="000354B7" w:rsidRDefault="003F4C07" w:rsidP="00784F38">
            <w:pPr>
              <w:autoSpaceDE w:val="0"/>
              <w:autoSpaceDN w:val="0"/>
              <w:adjustRightInd w:val="0"/>
              <w:jc w:val="both"/>
              <w:rPr>
                <w:rFonts w:ascii="Times New Roman" w:hAnsi="Times New Roman" w:cs="Times New Roman"/>
                <w:sz w:val="20"/>
                <w:szCs w:val="20"/>
              </w:rPr>
            </w:pPr>
            <w:r w:rsidRPr="000354B7">
              <w:rPr>
                <w:rFonts w:ascii="Times New Roman" w:hAnsi="Times New Roman" w:cs="Times New Roman"/>
                <w:sz w:val="20"/>
                <w:szCs w:val="20"/>
              </w:rPr>
              <w:t>Zwraca się uwagę, że wskazane w art. 14 projektu dane, które powinny wynikać z informacji z systemu CZSW, pod względem treściowym nie odpowiadają dokładnie gromadzonym w Centralnej Bazie Danych Osób Pozbawionych Wolności danym określonym w art. 25a ust. 2 pkt 1 lit. a ustawy z dnia 9 kwietnia 2010 r. o Służbie</w:t>
            </w:r>
          </w:p>
          <w:p w14:paraId="58F333A1" w14:textId="19094A58" w:rsidR="003F4C07" w:rsidRPr="000354B7" w:rsidRDefault="003F4C07" w:rsidP="00784F38">
            <w:pPr>
              <w:autoSpaceDE w:val="0"/>
              <w:autoSpaceDN w:val="0"/>
              <w:adjustRightInd w:val="0"/>
              <w:jc w:val="both"/>
              <w:rPr>
                <w:rFonts w:ascii="Times New Roman" w:hAnsi="Times New Roman" w:cs="Times New Roman"/>
                <w:sz w:val="20"/>
                <w:szCs w:val="20"/>
              </w:rPr>
            </w:pPr>
            <w:r w:rsidRPr="000354B7">
              <w:rPr>
                <w:rFonts w:ascii="Times New Roman" w:hAnsi="Times New Roman" w:cs="Times New Roman"/>
                <w:sz w:val="20"/>
                <w:szCs w:val="20"/>
              </w:rPr>
              <w:t xml:space="preserve">Więziennej (Dz. U. z 2021 r. poz. 1064, z </w:t>
            </w:r>
            <w:proofErr w:type="spellStart"/>
            <w:r w:rsidRPr="000354B7">
              <w:rPr>
                <w:rFonts w:ascii="Times New Roman" w:hAnsi="Times New Roman" w:cs="Times New Roman"/>
                <w:sz w:val="20"/>
                <w:szCs w:val="20"/>
              </w:rPr>
              <w:t>późn</w:t>
            </w:r>
            <w:proofErr w:type="spellEnd"/>
            <w:r w:rsidRPr="000354B7">
              <w:rPr>
                <w:rFonts w:ascii="Times New Roman" w:hAnsi="Times New Roman" w:cs="Times New Roman"/>
                <w:sz w:val="20"/>
                <w:szCs w:val="20"/>
              </w:rPr>
              <w:t>. zm.). W szczególności dotyczy to następujących danych:</w:t>
            </w:r>
          </w:p>
          <w:p w14:paraId="05107B43" w14:textId="77777777" w:rsidR="003F4C07" w:rsidRPr="000354B7" w:rsidRDefault="003F4C07" w:rsidP="00784F38">
            <w:pPr>
              <w:autoSpaceDE w:val="0"/>
              <w:autoSpaceDN w:val="0"/>
              <w:adjustRightInd w:val="0"/>
              <w:jc w:val="both"/>
              <w:rPr>
                <w:rFonts w:ascii="Times New Roman" w:hAnsi="Times New Roman" w:cs="Times New Roman"/>
                <w:sz w:val="20"/>
                <w:szCs w:val="20"/>
              </w:rPr>
            </w:pPr>
            <w:r w:rsidRPr="000354B7">
              <w:rPr>
                <w:rFonts w:ascii="Times New Roman" w:hAnsi="Times New Roman" w:cs="Times New Roman"/>
                <w:sz w:val="20"/>
                <w:szCs w:val="20"/>
              </w:rPr>
              <w:t>a) nazwisko rodowe – w CZSW jest poprzednio używane imiona i nazwiska,</w:t>
            </w:r>
          </w:p>
          <w:p w14:paraId="64556FA9" w14:textId="77777777" w:rsidR="003F4C07" w:rsidRPr="000354B7" w:rsidRDefault="003F4C07" w:rsidP="00784F38">
            <w:pPr>
              <w:autoSpaceDE w:val="0"/>
              <w:autoSpaceDN w:val="0"/>
              <w:adjustRightInd w:val="0"/>
              <w:jc w:val="both"/>
              <w:rPr>
                <w:rFonts w:ascii="Times New Roman" w:hAnsi="Times New Roman" w:cs="Times New Roman"/>
                <w:sz w:val="20"/>
                <w:szCs w:val="20"/>
              </w:rPr>
            </w:pPr>
            <w:r w:rsidRPr="000354B7">
              <w:rPr>
                <w:rFonts w:ascii="Times New Roman" w:hAnsi="Times New Roman" w:cs="Times New Roman"/>
                <w:sz w:val="20"/>
                <w:szCs w:val="20"/>
              </w:rPr>
              <w:t>b) kraj urodzenia – w CSZW brak takiej danej, jedynie miejsce urodzenia,</w:t>
            </w:r>
          </w:p>
          <w:p w14:paraId="3CA99AAF" w14:textId="77777777" w:rsidR="003F4C07" w:rsidRPr="000354B7" w:rsidRDefault="003F4C07" w:rsidP="00784F38">
            <w:pPr>
              <w:autoSpaceDE w:val="0"/>
              <w:autoSpaceDN w:val="0"/>
              <w:adjustRightInd w:val="0"/>
              <w:jc w:val="both"/>
              <w:rPr>
                <w:rFonts w:ascii="Times New Roman" w:hAnsi="Times New Roman" w:cs="Times New Roman"/>
                <w:sz w:val="20"/>
                <w:szCs w:val="20"/>
              </w:rPr>
            </w:pPr>
            <w:r w:rsidRPr="000354B7">
              <w:rPr>
                <w:rFonts w:ascii="Times New Roman" w:hAnsi="Times New Roman" w:cs="Times New Roman"/>
                <w:sz w:val="20"/>
                <w:szCs w:val="20"/>
              </w:rPr>
              <w:t>c) płeć – w CSZW brak takiej danej,</w:t>
            </w:r>
          </w:p>
          <w:p w14:paraId="3CE6AF64" w14:textId="7DA7D48C" w:rsidR="003F4C07" w:rsidRPr="000354B7" w:rsidRDefault="003F4C07" w:rsidP="00784F38">
            <w:pPr>
              <w:autoSpaceDE w:val="0"/>
              <w:autoSpaceDN w:val="0"/>
              <w:adjustRightInd w:val="0"/>
              <w:jc w:val="both"/>
              <w:rPr>
                <w:rFonts w:ascii="Times New Roman" w:hAnsi="Times New Roman" w:cs="Times New Roman"/>
                <w:sz w:val="20"/>
                <w:szCs w:val="20"/>
              </w:rPr>
            </w:pPr>
            <w:r w:rsidRPr="000354B7">
              <w:rPr>
                <w:rFonts w:ascii="Times New Roman" w:hAnsi="Times New Roman" w:cs="Times New Roman"/>
                <w:sz w:val="20"/>
                <w:szCs w:val="20"/>
              </w:rPr>
              <w:t>d) informacja o tym, że osoba jest bezpaństwowcem lub jej obywatelstwo jest nieznane – w CSZW jest jedynie obywatelstwo.</w:t>
            </w:r>
          </w:p>
        </w:tc>
        <w:tc>
          <w:tcPr>
            <w:tcW w:w="3834" w:type="dxa"/>
            <w:vAlign w:val="center"/>
          </w:tcPr>
          <w:p w14:paraId="35A1A207" w14:textId="77777777" w:rsidR="002B798A" w:rsidRPr="00C96EF2" w:rsidRDefault="00D56FF7" w:rsidP="00D56FF7">
            <w:pPr>
              <w:autoSpaceDE w:val="0"/>
              <w:autoSpaceDN w:val="0"/>
              <w:adjustRightInd w:val="0"/>
              <w:ind w:firstLine="708"/>
              <w:jc w:val="both"/>
              <w:rPr>
                <w:rFonts w:ascii="Times New Roman" w:hAnsi="Times New Roman" w:cs="Times New Roman"/>
                <w:b/>
                <w:bCs/>
                <w:sz w:val="20"/>
                <w:szCs w:val="20"/>
              </w:rPr>
            </w:pPr>
            <w:r w:rsidRPr="00C96EF2">
              <w:rPr>
                <w:rFonts w:ascii="Times New Roman" w:hAnsi="Times New Roman" w:cs="Times New Roman"/>
                <w:b/>
                <w:bCs/>
                <w:sz w:val="20"/>
                <w:szCs w:val="20"/>
              </w:rPr>
              <w:t>Uwa</w:t>
            </w:r>
            <w:r w:rsidR="002B798A" w:rsidRPr="00C96EF2">
              <w:rPr>
                <w:rFonts w:ascii="Times New Roman" w:hAnsi="Times New Roman" w:cs="Times New Roman"/>
                <w:b/>
                <w:bCs/>
                <w:sz w:val="20"/>
                <w:szCs w:val="20"/>
              </w:rPr>
              <w:t xml:space="preserve">ga uwzględniona częściowo i wyjaśniona. </w:t>
            </w:r>
          </w:p>
          <w:p w14:paraId="04DE2DDD" w14:textId="4F4BCA72" w:rsidR="00D56FF7" w:rsidRPr="00425EEB" w:rsidRDefault="00C00779" w:rsidP="00425EEB">
            <w:pPr>
              <w:autoSpaceDE w:val="0"/>
              <w:autoSpaceDN w:val="0"/>
              <w:adjustRightInd w:val="0"/>
              <w:ind w:firstLine="708"/>
              <w:jc w:val="both"/>
              <w:rPr>
                <w:rFonts w:ascii="Times New Roman" w:hAnsi="Times New Roman" w:cs="Times New Roman"/>
                <w:sz w:val="20"/>
                <w:szCs w:val="20"/>
              </w:rPr>
            </w:pPr>
            <w:r>
              <w:rPr>
                <w:rFonts w:ascii="Times New Roman" w:hAnsi="Times New Roman" w:cs="Times New Roman"/>
                <w:sz w:val="20"/>
                <w:szCs w:val="20"/>
              </w:rPr>
              <w:t>P</w:t>
            </w:r>
            <w:r w:rsidR="00D56FF7" w:rsidRPr="00425EEB">
              <w:rPr>
                <w:rFonts w:ascii="Times New Roman" w:hAnsi="Times New Roman" w:cs="Times New Roman"/>
                <w:sz w:val="20"/>
                <w:szCs w:val="20"/>
              </w:rPr>
              <w:t xml:space="preserve">rojektodawca </w:t>
            </w:r>
            <w:r>
              <w:rPr>
                <w:rFonts w:ascii="Times New Roman" w:hAnsi="Times New Roman" w:cs="Times New Roman"/>
                <w:sz w:val="20"/>
                <w:szCs w:val="20"/>
              </w:rPr>
              <w:t>zrezygnował</w:t>
            </w:r>
            <w:r w:rsidR="00D56FF7" w:rsidRPr="00425EEB">
              <w:rPr>
                <w:rFonts w:ascii="Times New Roman" w:hAnsi="Times New Roman" w:cs="Times New Roman"/>
                <w:sz w:val="20"/>
                <w:szCs w:val="20"/>
              </w:rPr>
              <w:t xml:space="preserve"> z gromadzenia informacji </w:t>
            </w:r>
            <w:r>
              <w:rPr>
                <w:rFonts w:ascii="Times New Roman" w:hAnsi="Times New Roman" w:cs="Times New Roman"/>
                <w:sz w:val="20"/>
                <w:szCs w:val="20"/>
              </w:rPr>
              <w:t>,,</w:t>
            </w:r>
            <w:r w:rsidR="00D56FF7" w:rsidRPr="00425EEB">
              <w:rPr>
                <w:rFonts w:ascii="Times New Roman" w:hAnsi="Times New Roman" w:cs="Times New Roman"/>
                <w:sz w:val="20"/>
                <w:szCs w:val="20"/>
                <w:u w:val="single"/>
              </w:rPr>
              <w:t>o kraju urodzenia</w:t>
            </w:r>
            <w:r>
              <w:rPr>
                <w:rFonts w:ascii="Times New Roman" w:hAnsi="Times New Roman" w:cs="Times New Roman"/>
                <w:sz w:val="20"/>
                <w:szCs w:val="20"/>
                <w:u w:val="single"/>
              </w:rPr>
              <w:t>”</w:t>
            </w:r>
            <w:r w:rsidR="00D56FF7" w:rsidRPr="00425EEB">
              <w:rPr>
                <w:rFonts w:ascii="Times New Roman" w:hAnsi="Times New Roman" w:cs="Times New Roman"/>
                <w:sz w:val="20"/>
                <w:szCs w:val="20"/>
              </w:rPr>
              <w:t xml:space="preserve"> </w:t>
            </w:r>
            <w:r w:rsidR="00D56FF7" w:rsidRPr="00425EEB">
              <w:rPr>
                <w:rFonts w:ascii="Times New Roman" w:hAnsi="Times New Roman" w:cs="Times New Roman"/>
                <w:sz w:val="20"/>
                <w:szCs w:val="20"/>
                <w:u w:val="single"/>
              </w:rPr>
              <w:t xml:space="preserve">oraz </w:t>
            </w:r>
            <w:r>
              <w:rPr>
                <w:rFonts w:ascii="Times New Roman" w:hAnsi="Times New Roman" w:cs="Times New Roman"/>
                <w:sz w:val="20"/>
                <w:szCs w:val="20"/>
                <w:u w:val="single"/>
              </w:rPr>
              <w:t>,,</w:t>
            </w:r>
            <w:r w:rsidR="00D56FF7" w:rsidRPr="00425EEB">
              <w:rPr>
                <w:rFonts w:ascii="Times New Roman" w:hAnsi="Times New Roman" w:cs="Times New Roman"/>
                <w:sz w:val="20"/>
                <w:szCs w:val="20"/>
                <w:u w:val="single"/>
              </w:rPr>
              <w:t>płci</w:t>
            </w:r>
            <w:r>
              <w:rPr>
                <w:rFonts w:ascii="Times New Roman" w:hAnsi="Times New Roman" w:cs="Times New Roman"/>
                <w:sz w:val="20"/>
                <w:szCs w:val="20"/>
                <w:u w:val="single"/>
              </w:rPr>
              <w:t>”</w:t>
            </w:r>
            <w:r w:rsidR="00D56FF7" w:rsidRPr="00425EEB">
              <w:rPr>
                <w:rFonts w:ascii="Times New Roman" w:hAnsi="Times New Roman" w:cs="Times New Roman"/>
                <w:sz w:val="20"/>
                <w:szCs w:val="20"/>
              </w:rPr>
              <w:t xml:space="preserve">, które miałyby być przekazywane z Centralnej Bazy. W zakresie danej </w:t>
            </w:r>
            <w:r w:rsidR="00614030">
              <w:rPr>
                <w:rFonts w:ascii="Times New Roman" w:hAnsi="Times New Roman" w:cs="Times New Roman"/>
                <w:sz w:val="20"/>
                <w:szCs w:val="20"/>
              </w:rPr>
              <w:t>,,</w:t>
            </w:r>
            <w:r w:rsidR="00D56FF7" w:rsidRPr="00425EEB">
              <w:rPr>
                <w:rFonts w:ascii="Times New Roman" w:hAnsi="Times New Roman" w:cs="Times New Roman"/>
                <w:sz w:val="20"/>
                <w:szCs w:val="20"/>
              </w:rPr>
              <w:t>o obywatelstwie</w:t>
            </w:r>
            <w:r w:rsidR="00614030">
              <w:rPr>
                <w:rFonts w:ascii="Times New Roman" w:hAnsi="Times New Roman" w:cs="Times New Roman"/>
                <w:sz w:val="20"/>
                <w:szCs w:val="20"/>
              </w:rPr>
              <w:t>”</w:t>
            </w:r>
            <w:r w:rsidR="00D56FF7" w:rsidRPr="00425EEB">
              <w:rPr>
                <w:rFonts w:ascii="Times New Roman" w:hAnsi="Times New Roman" w:cs="Times New Roman"/>
                <w:sz w:val="20"/>
                <w:szCs w:val="20"/>
              </w:rPr>
              <w:t xml:space="preserve"> projektodawca wyjaśnia, że pozostawiono informację o obywatelstwie, zgodnie z przepisami ustawy o Służbie Więziennej. Jednocześnie projektodawca</w:t>
            </w:r>
            <w:r w:rsidR="00EC6F5C">
              <w:rPr>
                <w:rFonts w:ascii="Times New Roman" w:hAnsi="Times New Roman" w:cs="Times New Roman"/>
                <w:sz w:val="20"/>
                <w:szCs w:val="20"/>
              </w:rPr>
              <w:t xml:space="preserve"> wyjaśnia</w:t>
            </w:r>
            <w:r w:rsidR="00D56FF7" w:rsidRPr="00425EEB">
              <w:rPr>
                <w:rFonts w:ascii="Times New Roman" w:hAnsi="Times New Roman" w:cs="Times New Roman"/>
                <w:sz w:val="20"/>
                <w:szCs w:val="20"/>
              </w:rPr>
              <w:t xml:space="preserve">, że w Centralnej Bazie gromadzona jest informacja o więcej niż jednym obywatelstwie. </w:t>
            </w:r>
          </w:p>
          <w:p w14:paraId="5A92261D" w14:textId="03089873" w:rsidR="00D56FF7" w:rsidRPr="00425EEB" w:rsidRDefault="00D56FF7" w:rsidP="00425EEB">
            <w:pPr>
              <w:autoSpaceDE w:val="0"/>
              <w:autoSpaceDN w:val="0"/>
              <w:adjustRightInd w:val="0"/>
              <w:ind w:firstLine="708"/>
              <w:jc w:val="both"/>
              <w:rPr>
                <w:rFonts w:ascii="Times New Roman" w:hAnsi="Times New Roman" w:cs="Times New Roman"/>
                <w:i/>
                <w:iCs/>
                <w:sz w:val="20"/>
                <w:szCs w:val="20"/>
              </w:rPr>
            </w:pPr>
            <w:r w:rsidRPr="00425EEB">
              <w:rPr>
                <w:rFonts w:ascii="Times New Roman" w:hAnsi="Times New Roman" w:cs="Times New Roman"/>
                <w:sz w:val="20"/>
                <w:szCs w:val="20"/>
              </w:rPr>
              <w:t>Jednocześnie pozostawi</w:t>
            </w:r>
            <w:r w:rsidR="00B459F9">
              <w:rPr>
                <w:rFonts w:ascii="Times New Roman" w:hAnsi="Times New Roman" w:cs="Times New Roman"/>
                <w:sz w:val="20"/>
                <w:szCs w:val="20"/>
              </w:rPr>
              <w:t>ono</w:t>
            </w:r>
            <w:r w:rsidRPr="00425EEB">
              <w:rPr>
                <w:rFonts w:ascii="Times New Roman" w:hAnsi="Times New Roman" w:cs="Times New Roman"/>
                <w:sz w:val="20"/>
                <w:szCs w:val="20"/>
              </w:rPr>
              <w:t xml:space="preserve"> w projektowanych przepisach informację </w:t>
            </w:r>
            <w:r w:rsidR="00B459F9">
              <w:rPr>
                <w:rFonts w:ascii="Times New Roman" w:hAnsi="Times New Roman" w:cs="Times New Roman"/>
                <w:sz w:val="20"/>
                <w:szCs w:val="20"/>
              </w:rPr>
              <w:t>,,</w:t>
            </w:r>
            <w:r w:rsidRPr="00425EEB">
              <w:rPr>
                <w:rFonts w:ascii="Times New Roman" w:hAnsi="Times New Roman" w:cs="Times New Roman"/>
                <w:sz w:val="20"/>
                <w:szCs w:val="20"/>
              </w:rPr>
              <w:t>o nazwisku rodowym</w:t>
            </w:r>
            <w:r w:rsidR="00B459F9">
              <w:rPr>
                <w:rFonts w:ascii="Times New Roman" w:hAnsi="Times New Roman" w:cs="Times New Roman"/>
                <w:sz w:val="20"/>
                <w:szCs w:val="20"/>
              </w:rPr>
              <w:t>”</w:t>
            </w:r>
            <w:r w:rsidRPr="00425EEB">
              <w:rPr>
                <w:rFonts w:ascii="Times New Roman" w:hAnsi="Times New Roman" w:cs="Times New Roman"/>
                <w:sz w:val="20"/>
                <w:szCs w:val="20"/>
              </w:rPr>
              <w:t xml:space="preserve">, bowiem taka informacja gromadzona jest przez Centralną Bazę (wynika to z dokumentacji przekazanej projektodawcy przez przedstawicieli CZSW) oraz była przekazywana dotychczas do Rejestru. Jednocześnie projektodawca wyjaśnia, że w wyniku uwag wniesionych przez Centralny Zarząd Służby Więziennej projektodawca – zgodnie z intencją zgłaszającego – zmienił treść </w:t>
            </w:r>
            <w:r w:rsidRPr="00425EEB">
              <w:rPr>
                <w:rFonts w:ascii="Times New Roman" w:hAnsi="Times New Roman" w:cs="Times New Roman"/>
                <w:sz w:val="20"/>
                <w:szCs w:val="20"/>
                <w:u w:val="single"/>
              </w:rPr>
              <w:t xml:space="preserve">art. 14 </w:t>
            </w:r>
            <w:r w:rsidR="0013166B">
              <w:rPr>
                <w:rFonts w:ascii="Times New Roman" w:hAnsi="Times New Roman" w:cs="Times New Roman"/>
                <w:sz w:val="20"/>
                <w:szCs w:val="20"/>
                <w:u w:val="single"/>
              </w:rPr>
              <w:t xml:space="preserve">ust. 1 </w:t>
            </w:r>
            <w:r w:rsidRPr="00425EEB">
              <w:rPr>
                <w:rFonts w:ascii="Times New Roman" w:hAnsi="Times New Roman" w:cs="Times New Roman"/>
                <w:sz w:val="20"/>
                <w:szCs w:val="20"/>
                <w:u w:val="single"/>
              </w:rPr>
              <w:t>pkt 2</w:t>
            </w:r>
            <w:r w:rsidRPr="00425EEB">
              <w:rPr>
                <w:rFonts w:ascii="Times New Roman" w:hAnsi="Times New Roman" w:cs="Times New Roman"/>
                <w:sz w:val="20"/>
                <w:szCs w:val="20"/>
              </w:rPr>
              <w:t xml:space="preserve"> poprzez zamianę słowa „</w:t>
            </w:r>
            <w:r w:rsidRPr="00425EEB">
              <w:rPr>
                <w:rFonts w:ascii="Times New Roman" w:hAnsi="Times New Roman" w:cs="Times New Roman"/>
                <w:i/>
                <w:iCs/>
                <w:sz w:val="20"/>
                <w:szCs w:val="20"/>
              </w:rPr>
              <w:t xml:space="preserve">odbywać” na „wykonywać”. </w:t>
            </w:r>
          </w:p>
          <w:p w14:paraId="78E3535C" w14:textId="77777777" w:rsidR="003F4C07" w:rsidRDefault="003F4C07" w:rsidP="001D42AB">
            <w:pPr>
              <w:autoSpaceDE w:val="0"/>
              <w:autoSpaceDN w:val="0"/>
              <w:adjustRightInd w:val="0"/>
              <w:rPr>
                <w:rFonts w:ascii="Times New Roman" w:hAnsi="Times New Roman" w:cs="Times New Roman"/>
                <w:sz w:val="20"/>
                <w:szCs w:val="20"/>
              </w:rPr>
            </w:pPr>
          </w:p>
        </w:tc>
      </w:tr>
      <w:tr w:rsidR="003F4C07" w:rsidRPr="001A4167" w14:paraId="2CBFBDD0" w14:textId="77777777" w:rsidTr="001C3D42">
        <w:trPr>
          <w:trHeight w:val="841"/>
        </w:trPr>
        <w:tc>
          <w:tcPr>
            <w:tcW w:w="666" w:type="dxa"/>
            <w:vAlign w:val="center"/>
          </w:tcPr>
          <w:p w14:paraId="535D4D5A" w14:textId="3FEE7437" w:rsidR="003F4C07" w:rsidRDefault="0021410F"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t>10</w:t>
            </w:r>
            <w:r w:rsidR="003F4C07">
              <w:rPr>
                <w:rFonts w:ascii="Times New Roman" w:hAnsi="Times New Roman" w:cs="Times New Roman"/>
                <w:b/>
                <w:bCs/>
                <w:sz w:val="20"/>
                <w:szCs w:val="20"/>
              </w:rPr>
              <w:t>.</w:t>
            </w:r>
          </w:p>
        </w:tc>
        <w:tc>
          <w:tcPr>
            <w:tcW w:w="1754" w:type="dxa"/>
            <w:vAlign w:val="center"/>
          </w:tcPr>
          <w:p w14:paraId="3D6D4857" w14:textId="716BD68B" w:rsidR="003F4C07" w:rsidRDefault="55D0C521" w:rsidP="001F52C7">
            <w:pPr>
              <w:spacing w:line="276" w:lineRule="auto"/>
              <w:rPr>
                <w:rFonts w:ascii="Times New Roman" w:hAnsi="Times New Roman" w:cs="Times New Roman"/>
                <w:sz w:val="20"/>
                <w:szCs w:val="20"/>
              </w:rPr>
            </w:pPr>
            <w:r w:rsidRPr="374E5E38">
              <w:rPr>
                <w:rFonts w:ascii="Times New Roman" w:hAnsi="Times New Roman" w:cs="Times New Roman"/>
                <w:b/>
                <w:bCs/>
                <w:sz w:val="20"/>
                <w:szCs w:val="20"/>
              </w:rPr>
              <w:t>RCL</w:t>
            </w:r>
          </w:p>
        </w:tc>
        <w:tc>
          <w:tcPr>
            <w:tcW w:w="7604" w:type="dxa"/>
            <w:vAlign w:val="center"/>
          </w:tcPr>
          <w:p w14:paraId="3C4F289E" w14:textId="52D87D9A" w:rsidR="00903426" w:rsidRDefault="0043768E" w:rsidP="003F4C07">
            <w:pPr>
              <w:autoSpaceDE w:val="0"/>
              <w:autoSpaceDN w:val="0"/>
              <w:adjustRightInd w:val="0"/>
              <w:rPr>
                <w:rFonts w:ascii="Times New Roman" w:hAnsi="Times New Roman" w:cs="Times New Roman"/>
                <w:b/>
                <w:bCs/>
                <w:sz w:val="20"/>
                <w:szCs w:val="20"/>
              </w:rPr>
            </w:pPr>
            <w:r w:rsidRPr="0043768E">
              <w:rPr>
                <w:rFonts w:ascii="Times New Roman" w:hAnsi="Times New Roman" w:cs="Times New Roman"/>
                <w:b/>
                <w:bCs/>
                <w:sz w:val="20"/>
                <w:szCs w:val="20"/>
              </w:rPr>
              <w:t>Art. 18</w:t>
            </w:r>
            <w:r w:rsidR="008255BA">
              <w:rPr>
                <w:rFonts w:ascii="Times New Roman" w:hAnsi="Times New Roman" w:cs="Times New Roman"/>
                <w:b/>
                <w:bCs/>
                <w:sz w:val="20"/>
                <w:szCs w:val="20"/>
              </w:rPr>
              <w:t xml:space="preserve"> </w:t>
            </w:r>
            <w:r w:rsidR="00903426">
              <w:rPr>
                <w:rFonts w:ascii="Times New Roman" w:hAnsi="Times New Roman" w:cs="Times New Roman"/>
                <w:b/>
                <w:bCs/>
                <w:sz w:val="20"/>
                <w:szCs w:val="20"/>
              </w:rPr>
              <w:t>-</w:t>
            </w:r>
          </w:p>
          <w:p w14:paraId="38357FFE" w14:textId="07D6B488" w:rsidR="0043768E" w:rsidRPr="0043768E" w:rsidRDefault="00EA2092" w:rsidP="003F4C07">
            <w:pPr>
              <w:autoSpaceDE w:val="0"/>
              <w:autoSpaceDN w:val="0"/>
              <w:adjustRightInd w:val="0"/>
              <w:rPr>
                <w:rFonts w:ascii="Times New Roman" w:hAnsi="Times New Roman" w:cs="Times New Roman"/>
                <w:b/>
                <w:bCs/>
                <w:sz w:val="20"/>
                <w:szCs w:val="20"/>
              </w:rPr>
            </w:pPr>
            <w:r>
              <w:rPr>
                <w:rFonts w:ascii="Times New Roman" w:hAnsi="Times New Roman" w:cs="Times New Roman"/>
                <w:b/>
                <w:bCs/>
                <w:sz w:val="20"/>
                <w:szCs w:val="20"/>
              </w:rPr>
              <w:t>zabezpieczanie</w:t>
            </w:r>
            <w:r w:rsidR="003B1351">
              <w:rPr>
                <w:rFonts w:ascii="Times New Roman" w:hAnsi="Times New Roman" w:cs="Times New Roman"/>
                <w:b/>
                <w:bCs/>
                <w:sz w:val="20"/>
                <w:szCs w:val="20"/>
              </w:rPr>
              <w:t xml:space="preserve"> </w:t>
            </w:r>
            <w:r w:rsidR="00A4776F">
              <w:rPr>
                <w:rFonts w:ascii="Times New Roman" w:hAnsi="Times New Roman" w:cs="Times New Roman"/>
                <w:b/>
                <w:bCs/>
                <w:sz w:val="20"/>
                <w:szCs w:val="20"/>
              </w:rPr>
              <w:t xml:space="preserve">danych po zniszczeniu </w:t>
            </w:r>
            <w:r w:rsidR="00903426">
              <w:rPr>
                <w:rFonts w:ascii="Times New Roman" w:hAnsi="Times New Roman" w:cs="Times New Roman"/>
                <w:b/>
                <w:bCs/>
                <w:sz w:val="20"/>
                <w:szCs w:val="20"/>
              </w:rPr>
              <w:t>dokumentów</w:t>
            </w:r>
          </w:p>
          <w:p w14:paraId="247D18DC" w14:textId="24359F85" w:rsidR="003F4C07" w:rsidRPr="0043768E" w:rsidRDefault="003F4C07" w:rsidP="00A83CCD">
            <w:pPr>
              <w:autoSpaceDE w:val="0"/>
              <w:autoSpaceDN w:val="0"/>
              <w:adjustRightInd w:val="0"/>
              <w:jc w:val="both"/>
              <w:rPr>
                <w:rFonts w:ascii="Times New Roman" w:hAnsi="Times New Roman" w:cs="Times New Roman"/>
                <w:sz w:val="20"/>
                <w:szCs w:val="20"/>
              </w:rPr>
            </w:pPr>
            <w:r w:rsidRPr="003F4C07">
              <w:rPr>
                <w:rFonts w:ascii="Times New Roman" w:hAnsi="Times New Roman" w:cs="Times New Roman"/>
                <w:sz w:val="20"/>
                <w:szCs w:val="20"/>
              </w:rPr>
              <w:t>Zastrzeżenia budzi przepis art. 18 projektu, zgodnie z którym po usunięciu danych z</w:t>
            </w:r>
            <w:r>
              <w:rPr>
                <w:rFonts w:ascii="Times New Roman" w:hAnsi="Times New Roman" w:cs="Times New Roman"/>
                <w:sz w:val="20"/>
                <w:szCs w:val="20"/>
              </w:rPr>
              <w:t xml:space="preserve"> </w:t>
            </w:r>
            <w:r w:rsidRPr="003F4C07">
              <w:rPr>
                <w:rFonts w:ascii="Times New Roman" w:hAnsi="Times New Roman" w:cs="Times New Roman"/>
                <w:sz w:val="20"/>
                <w:szCs w:val="20"/>
              </w:rPr>
              <w:t>Rejestru niezwłocznie niszczy się dokumenty w postaci papierowej, o których mowa</w:t>
            </w:r>
            <w:r w:rsidR="0043768E">
              <w:rPr>
                <w:rFonts w:ascii="Times New Roman" w:hAnsi="Times New Roman" w:cs="Times New Roman"/>
                <w:sz w:val="20"/>
                <w:szCs w:val="20"/>
              </w:rPr>
              <w:t xml:space="preserve"> </w:t>
            </w:r>
            <w:r w:rsidRPr="003F4C07">
              <w:rPr>
                <w:rFonts w:ascii="Times New Roman" w:hAnsi="Times New Roman" w:cs="Times New Roman"/>
                <w:sz w:val="20"/>
                <w:szCs w:val="20"/>
              </w:rPr>
              <w:t>w art. 10 ust. 1 projektu (stanowiące podstawę przetwarzania danych). Wskazać</w:t>
            </w:r>
            <w:r w:rsidR="0043768E">
              <w:rPr>
                <w:rFonts w:ascii="Times New Roman" w:hAnsi="Times New Roman" w:cs="Times New Roman"/>
                <w:sz w:val="20"/>
                <w:szCs w:val="20"/>
              </w:rPr>
              <w:t xml:space="preserve"> </w:t>
            </w:r>
            <w:r w:rsidRPr="003F4C07">
              <w:rPr>
                <w:rFonts w:ascii="Times New Roman" w:hAnsi="Times New Roman" w:cs="Times New Roman"/>
                <w:sz w:val="20"/>
                <w:szCs w:val="20"/>
              </w:rPr>
              <w:t>bowiem należy, że zgodnie z art. 20 ust. 3 projektu usunięte z Rejestru dane mogą do</w:t>
            </w:r>
            <w:r w:rsidR="0043768E">
              <w:rPr>
                <w:rFonts w:ascii="Times New Roman" w:hAnsi="Times New Roman" w:cs="Times New Roman"/>
                <w:sz w:val="20"/>
                <w:szCs w:val="20"/>
              </w:rPr>
              <w:t xml:space="preserve"> </w:t>
            </w:r>
            <w:r w:rsidRPr="003F4C07">
              <w:rPr>
                <w:rFonts w:ascii="Times New Roman" w:hAnsi="Times New Roman" w:cs="Times New Roman"/>
                <w:sz w:val="20"/>
                <w:szCs w:val="20"/>
              </w:rPr>
              <w:t>niego zostać przywrócone, jeżeli zostały usunięte niezgodnie z art. 17. Czy</w:t>
            </w:r>
            <w:r w:rsidR="0043768E">
              <w:rPr>
                <w:rFonts w:ascii="Times New Roman" w:hAnsi="Times New Roman" w:cs="Times New Roman"/>
                <w:sz w:val="20"/>
                <w:szCs w:val="20"/>
              </w:rPr>
              <w:t xml:space="preserve"> </w:t>
            </w:r>
            <w:r w:rsidRPr="003F4C07">
              <w:rPr>
                <w:rFonts w:ascii="Times New Roman" w:hAnsi="Times New Roman" w:cs="Times New Roman"/>
                <w:sz w:val="20"/>
                <w:szCs w:val="20"/>
              </w:rPr>
              <w:t xml:space="preserve">przechowywanie przez 5 lat w systemie </w:t>
            </w:r>
            <w:r w:rsidRPr="003F4C07">
              <w:rPr>
                <w:rFonts w:ascii="Times New Roman" w:hAnsi="Times New Roman" w:cs="Times New Roman"/>
                <w:sz w:val="20"/>
                <w:szCs w:val="20"/>
              </w:rPr>
              <w:lastRenderedPageBreak/>
              <w:t>teleinformatycznym danych usuniętych z</w:t>
            </w:r>
            <w:r w:rsidR="0043768E">
              <w:rPr>
                <w:rFonts w:ascii="Times New Roman" w:hAnsi="Times New Roman" w:cs="Times New Roman"/>
                <w:sz w:val="20"/>
                <w:szCs w:val="20"/>
              </w:rPr>
              <w:t xml:space="preserve"> </w:t>
            </w:r>
            <w:r w:rsidRPr="003F4C07">
              <w:rPr>
                <w:rFonts w:ascii="Times New Roman" w:hAnsi="Times New Roman" w:cs="Times New Roman"/>
                <w:sz w:val="20"/>
                <w:szCs w:val="20"/>
              </w:rPr>
              <w:t>Rejestru zgodnie z art. 20 ust. 1 projektu jest wystarczającym mechanizmem</w:t>
            </w:r>
            <w:r w:rsidR="0043768E">
              <w:rPr>
                <w:rFonts w:ascii="Times New Roman" w:hAnsi="Times New Roman" w:cs="Times New Roman"/>
                <w:sz w:val="20"/>
                <w:szCs w:val="20"/>
              </w:rPr>
              <w:t xml:space="preserve"> </w:t>
            </w:r>
            <w:r w:rsidRPr="003F4C07">
              <w:rPr>
                <w:rFonts w:ascii="Times New Roman" w:hAnsi="Times New Roman" w:cs="Times New Roman"/>
                <w:sz w:val="20"/>
                <w:szCs w:val="20"/>
              </w:rPr>
              <w:t>„zabezpieczającym” możliwość przywrócenia danych do Rejestru?</w:t>
            </w:r>
          </w:p>
        </w:tc>
        <w:tc>
          <w:tcPr>
            <w:tcW w:w="3834" w:type="dxa"/>
            <w:vAlign w:val="center"/>
          </w:tcPr>
          <w:p w14:paraId="5AF82117" w14:textId="35FD80A6" w:rsidR="00073615" w:rsidRPr="00C3333A" w:rsidRDefault="00073615" w:rsidP="00AD21CE">
            <w:pPr>
              <w:autoSpaceDE w:val="0"/>
              <w:autoSpaceDN w:val="0"/>
              <w:adjustRightInd w:val="0"/>
              <w:ind w:firstLine="708"/>
              <w:jc w:val="both"/>
              <w:rPr>
                <w:rFonts w:ascii="Times New Roman" w:hAnsi="Times New Roman" w:cs="Times New Roman"/>
                <w:b/>
                <w:bCs/>
                <w:sz w:val="20"/>
                <w:szCs w:val="20"/>
              </w:rPr>
            </w:pPr>
            <w:bookmarkStart w:id="0" w:name="_Hlk98311135"/>
            <w:r w:rsidRPr="00C3333A">
              <w:rPr>
                <w:rFonts w:ascii="Times New Roman" w:hAnsi="Times New Roman" w:cs="Times New Roman"/>
                <w:b/>
                <w:bCs/>
                <w:sz w:val="20"/>
                <w:szCs w:val="20"/>
              </w:rPr>
              <w:lastRenderedPageBreak/>
              <w:t>Uwaga nieuwzględniona i wyjaśniona.</w:t>
            </w:r>
          </w:p>
          <w:p w14:paraId="39FE3339" w14:textId="72F28626" w:rsidR="00AD21CE" w:rsidRPr="005C117A" w:rsidRDefault="00073615" w:rsidP="005C117A">
            <w:pPr>
              <w:autoSpaceDE w:val="0"/>
              <w:autoSpaceDN w:val="0"/>
              <w:adjustRightInd w:val="0"/>
              <w:ind w:firstLine="708"/>
              <w:jc w:val="both"/>
              <w:rPr>
                <w:rFonts w:ascii="Times New Roman" w:hAnsi="Times New Roman" w:cs="Times New Roman"/>
                <w:sz w:val="20"/>
                <w:szCs w:val="20"/>
              </w:rPr>
            </w:pPr>
            <w:r>
              <w:rPr>
                <w:rFonts w:ascii="Times New Roman" w:hAnsi="Times New Roman" w:cs="Times New Roman"/>
                <w:sz w:val="20"/>
                <w:szCs w:val="20"/>
              </w:rPr>
              <w:t>W</w:t>
            </w:r>
            <w:r w:rsidR="00AD21CE" w:rsidRPr="005C117A">
              <w:rPr>
                <w:rFonts w:ascii="Times New Roman" w:hAnsi="Times New Roman" w:cs="Times New Roman"/>
                <w:sz w:val="20"/>
                <w:szCs w:val="20"/>
              </w:rPr>
              <w:t xml:space="preserve"> ocenie projektodawcy przechowywanie w systemie teleinformatycznym usuniętych z Rejestru danych przez dodatkowe 5 lat jest wystarczającym mechanizmem </w:t>
            </w:r>
            <w:r w:rsidR="00AD21CE" w:rsidRPr="005C117A">
              <w:rPr>
                <w:rFonts w:ascii="Times New Roman" w:hAnsi="Times New Roman" w:cs="Times New Roman"/>
                <w:sz w:val="20"/>
                <w:szCs w:val="20"/>
              </w:rPr>
              <w:lastRenderedPageBreak/>
              <w:t>zabezpieczającym możliwość przywrócenia tych danych. Należy zauważyć, że zarówno pod rządami obowiązującej ustawy, jak i projektowanej Rejestr opiera się na danych gromadzonych w systemie teleinformatycznym i w taki też sposób (za pośrednictwem systemu teleinformatycznego, w projektowanej ustawie – teletransmisji danych) przekazywanych do Rejestru. Na marginesie warto zaznaczyć, że już obecnie zdecydowana większość dokumentów zgromadzonych w Rejestrze, to dokumenty przekazane do Rejestru wyłącznie w postaci elektronicznej, a</w:t>
            </w:r>
            <w:r w:rsidR="00AD21CE" w:rsidRPr="005C117A">
              <w:rPr>
                <w:rFonts w:ascii="Times New Roman" w:hAnsi="Times New Roman" w:cs="Times New Roman"/>
                <w:i/>
                <w:iCs/>
                <w:sz w:val="20"/>
                <w:szCs w:val="20"/>
              </w:rPr>
              <w:t xml:space="preserve"> </w:t>
            </w:r>
            <w:r w:rsidR="00AD21CE" w:rsidRPr="005C117A">
              <w:rPr>
                <w:rFonts w:ascii="Times New Roman" w:hAnsi="Times New Roman" w:cs="Times New Roman"/>
                <w:sz w:val="20"/>
                <w:szCs w:val="20"/>
              </w:rPr>
              <w:t xml:space="preserve">liczba dokumentów papierowych w zbiorach ewidencyjnych Rejestru stale maleje na korzyść dokumentów elektronicznych. </w:t>
            </w:r>
          </w:p>
          <w:p w14:paraId="67FFF702" w14:textId="77777777" w:rsidR="00AD21CE" w:rsidRPr="005C117A" w:rsidRDefault="00AD21CE" w:rsidP="005C117A">
            <w:pPr>
              <w:autoSpaceDE w:val="0"/>
              <w:autoSpaceDN w:val="0"/>
              <w:adjustRightInd w:val="0"/>
              <w:ind w:firstLine="708"/>
              <w:jc w:val="both"/>
              <w:rPr>
                <w:rFonts w:ascii="Times New Roman" w:hAnsi="Times New Roman" w:cs="Times New Roman"/>
                <w:sz w:val="20"/>
                <w:szCs w:val="20"/>
              </w:rPr>
            </w:pPr>
            <w:r w:rsidRPr="005C117A">
              <w:rPr>
                <w:rFonts w:ascii="Times New Roman" w:hAnsi="Times New Roman" w:cs="Times New Roman"/>
                <w:sz w:val="20"/>
                <w:szCs w:val="20"/>
              </w:rPr>
              <w:t xml:space="preserve">Ponadto, Minister Sprawiedliwości – jako administrator danych zgromadzanych w systemie oraz organ, który dba o utrzymanie i rozwój systemu teleinformatycznego – zobowiązany będzie do zapewnienia oraz utrzymywania rozwiązań, które umożliwiają przywrócenie danych. </w:t>
            </w:r>
          </w:p>
          <w:p w14:paraId="61B3F7BE" w14:textId="77777777" w:rsidR="00AD21CE" w:rsidRPr="005C117A" w:rsidRDefault="00AD21CE" w:rsidP="005C117A">
            <w:pPr>
              <w:autoSpaceDE w:val="0"/>
              <w:autoSpaceDN w:val="0"/>
              <w:adjustRightInd w:val="0"/>
              <w:ind w:firstLine="708"/>
              <w:jc w:val="both"/>
              <w:rPr>
                <w:rFonts w:ascii="Times New Roman" w:hAnsi="Times New Roman" w:cs="Times New Roman"/>
                <w:sz w:val="20"/>
                <w:szCs w:val="20"/>
              </w:rPr>
            </w:pPr>
            <w:r w:rsidRPr="005C117A">
              <w:rPr>
                <w:rFonts w:ascii="Times New Roman" w:hAnsi="Times New Roman" w:cs="Times New Roman"/>
                <w:sz w:val="20"/>
                <w:szCs w:val="20"/>
              </w:rPr>
              <w:t xml:space="preserve">W ocenie projektodawcy skoncentrowanie uwagi wyłącznie na dokumentach w postaci papierowej, z których dane zostaną następnie wprowadzone do systemu teleinformatycznego, nie jest właściwe, a problematykę przywrócenia danych należy rozpatrywać całościowo, z uwzględnieniem generalnej zasady, że dokumenty sporządzane są w postaci elektronicznej. </w:t>
            </w:r>
          </w:p>
          <w:p w14:paraId="50342311" w14:textId="7D4CDC09" w:rsidR="00AD21CE" w:rsidRPr="005C117A" w:rsidRDefault="00AD21CE" w:rsidP="005C117A">
            <w:pPr>
              <w:autoSpaceDE w:val="0"/>
              <w:autoSpaceDN w:val="0"/>
              <w:adjustRightInd w:val="0"/>
              <w:ind w:firstLine="708"/>
              <w:jc w:val="both"/>
              <w:rPr>
                <w:rFonts w:ascii="Times New Roman" w:hAnsi="Times New Roman" w:cs="Times New Roman"/>
                <w:sz w:val="20"/>
                <w:szCs w:val="20"/>
              </w:rPr>
            </w:pPr>
            <w:r w:rsidRPr="005C117A">
              <w:rPr>
                <w:rFonts w:ascii="Times New Roman" w:hAnsi="Times New Roman" w:cs="Times New Roman"/>
                <w:sz w:val="20"/>
                <w:szCs w:val="20"/>
              </w:rPr>
              <w:t xml:space="preserve">Jeżeli podstawą przetwarzania danych w Rejestrze jest dokument papierowy, przywrócenie danych tylko w </w:t>
            </w:r>
            <w:r w:rsidRPr="005C117A">
              <w:rPr>
                <w:rFonts w:ascii="Times New Roman" w:hAnsi="Times New Roman" w:cs="Times New Roman"/>
                <w:sz w:val="20"/>
                <w:szCs w:val="20"/>
              </w:rPr>
              <w:lastRenderedPageBreak/>
              <w:t>warstwie informatycznej będzie stanowić podstawę do wszczęcia postępowania wyjaśniającego w celu ponownego zgromadzenia dokumentów źródłowych. Jednocześnie należy zauważyć, że zgodnie z art. 11 ust. 9</w:t>
            </w:r>
            <w:r w:rsidR="00E97536">
              <w:rPr>
                <w:rFonts w:ascii="Times New Roman" w:hAnsi="Times New Roman" w:cs="Times New Roman"/>
                <w:sz w:val="20"/>
                <w:szCs w:val="20"/>
              </w:rPr>
              <w:t xml:space="preserve"> (po zmianie numeracji art. 11 ust. 8)</w:t>
            </w:r>
            <w:r w:rsidRPr="005C117A">
              <w:rPr>
                <w:rFonts w:ascii="Times New Roman" w:hAnsi="Times New Roman" w:cs="Times New Roman"/>
                <w:sz w:val="20"/>
                <w:szCs w:val="20"/>
              </w:rPr>
              <w:t xml:space="preserve"> projektu planuje się dokumenty papierowe przetworzyć na postać elektroniczną. Ponadto Biuro przewiduje, że procedura przywracania danych będzie miała charakter incydentalny i rzadki.</w:t>
            </w:r>
          </w:p>
          <w:bookmarkEnd w:id="0"/>
          <w:p w14:paraId="7B32245B" w14:textId="77777777" w:rsidR="00AD21CE" w:rsidRPr="005C117A" w:rsidRDefault="00AD21CE" w:rsidP="005C117A">
            <w:pPr>
              <w:autoSpaceDE w:val="0"/>
              <w:autoSpaceDN w:val="0"/>
              <w:adjustRightInd w:val="0"/>
              <w:jc w:val="both"/>
              <w:rPr>
                <w:rFonts w:ascii="Times New Roman" w:hAnsi="Times New Roman" w:cs="Times New Roman"/>
                <w:b/>
                <w:bCs/>
                <w:sz w:val="20"/>
                <w:szCs w:val="20"/>
              </w:rPr>
            </w:pPr>
          </w:p>
          <w:p w14:paraId="6E2F6EEF" w14:textId="77777777" w:rsidR="003F4C07" w:rsidRDefault="003F4C07" w:rsidP="001D42AB">
            <w:pPr>
              <w:autoSpaceDE w:val="0"/>
              <w:autoSpaceDN w:val="0"/>
              <w:adjustRightInd w:val="0"/>
              <w:rPr>
                <w:rFonts w:ascii="Times New Roman" w:hAnsi="Times New Roman" w:cs="Times New Roman"/>
                <w:sz w:val="20"/>
                <w:szCs w:val="20"/>
              </w:rPr>
            </w:pPr>
          </w:p>
        </w:tc>
      </w:tr>
      <w:tr w:rsidR="003F4C07" w:rsidRPr="001A4167" w14:paraId="0CE06C9F" w14:textId="77777777" w:rsidTr="001C3D42">
        <w:trPr>
          <w:trHeight w:val="841"/>
        </w:trPr>
        <w:tc>
          <w:tcPr>
            <w:tcW w:w="666" w:type="dxa"/>
            <w:vAlign w:val="center"/>
          </w:tcPr>
          <w:p w14:paraId="65B034FE" w14:textId="39ED420A" w:rsidR="003F4C07" w:rsidRDefault="0043768E"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1</w:t>
            </w:r>
            <w:r w:rsidR="0021410F">
              <w:rPr>
                <w:rFonts w:ascii="Times New Roman" w:hAnsi="Times New Roman" w:cs="Times New Roman"/>
                <w:b/>
                <w:bCs/>
                <w:sz w:val="20"/>
                <w:szCs w:val="20"/>
              </w:rPr>
              <w:t>1</w:t>
            </w:r>
            <w:r>
              <w:rPr>
                <w:rFonts w:ascii="Times New Roman" w:hAnsi="Times New Roman" w:cs="Times New Roman"/>
                <w:b/>
                <w:bCs/>
                <w:sz w:val="20"/>
                <w:szCs w:val="20"/>
              </w:rPr>
              <w:t>.</w:t>
            </w:r>
          </w:p>
        </w:tc>
        <w:tc>
          <w:tcPr>
            <w:tcW w:w="1754" w:type="dxa"/>
            <w:vAlign w:val="center"/>
          </w:tcPr>
          <w:p w14:paraId="33EDD4EF" w14:textId="6715C585" w:rsidR="003F4C07" w:rsidRDefault="55D0C521" w:rsidP="001F52C7">
            <w:pPr>
              <w:spacing w:line="276" w:lineRule="auto"/>
              <w:rPr>
                <w:rFonts w:ascii="Times New Roman" w:hAnsi="Times New Roman" w:cs="Times New Roman"/>
                <w:sz w:val="20"/>
                <w:szCs w:val="20"/>
              </w:rPr>
            </w:pPr>
            <w:r w:rsidRPr="374E5E38">
              <w:rPr>
                <w:rFonts w:ascii="Times New Roman" w:hAnsi="Times New Roman" w:cs="Times New Roman"/>
                <w:b/>
                <w:bCs/>
                <w:sz w:val="20"/>
                <w:szCs w:val="20"/>
              </w:rPr>
              <w:t>RCL</w:t>
            </w:r>
          </w:p>
        </w:tc>
        <w:tc>
          <w:tcPr>
            <w:tcW w:w="7604" w:type="dxa"/>
            <w:vAlign w:val="center"/>
          </w:tcPr>
          <w:p w14:paraId="7C7EAAE1" w14:textId="77777777" w:rsidR="003A79B3" w:rsidRPr="000354B7" w:rsidRDefault="003A79B3" w:rsidP="0043768E">
            <w:pPr>
              <w:autoSpaceDE w:val="0"/>
              <w:autoSpaceDN w:val="0"/>
              <w:adjustRightInd w:val="0"/>
              <w:rPr>
                <w:rFonts w:ascii="Times New Roman" w:hAnsi="Times New Roman" w:cs="Times New Roman"/>
                <w:sz w:val="20"/>
                <w:szCs w:val="20"/>
              </w:rPr>
            </w:pPr>
            <w:r w:rsidRPr="000354B7">
              <w:rPr>
                <w:rFonts w:ascii="Times New Roman" w:hAnsi="Times New Roman" w:cs="Times New Roman"/>
                <w:b/>
                <w:sz w:val="20"/>
                <w:szCs w:val="20"/>
              </w:rPr>
              <w:t>Art. 18</w:t>
            </w:r>
            <w:r w:rsidRPr="000354B7">
              <w:rPr>
                <w:rFonts w:ascii="Times New Roman" w:hAnsi="Times New Roman" w:cs="Times New Roman"/>
                <w:sz w:val="20"/>
                <w:szCs w:val="20"/>
              </w:rPr>
              <w:t xml:space="preserve">. </w:t>
            </w:r>
          </w:p>
          <w:p w14:paraId="1227B44E" w14:textId="5A13F679" w:rsidR="00866552" w:rsidRPr="000354B7" w:rsidRDefault="00866552" w:rsidP="0043768E">
            <w:pPr>
              <w:autoSpaceDE w:val="0"/>
              <w:autoSpaceDN w:val="0"/>
              <w:adjustRightInd w:val="0"/>
              <w:rPr>
                <w:rFonts w:ascii="Times New Roman" w:hAnsi="Times New Roman" w:cs="Times New Roman"/>
                <w:b/>
                <w:sz w:val="20"/>
                <w:szCs w:val="20"/>
              </w:rPr>
            </w:pPr>
            <w:r w:rsidRPr="000354B7">
              <w:rPr>
                <w:rFonts w:ascii="Times New Roman" w:hAnsi="Times New Roman" w:cs="Times New Roman"/>
                <w:b/>
                <w:sz w:val="20"/>
                <w:szCs w:val="20"/>
              </w:rPr>
              <w:t>Zasady niszczenia dokumentów</w:t>
            </w:r>
          </w:p>
          <w:p w14:paraId="460E9470" w14:textId="356E85DA" w:rsidR="003F4C07" w:rsidRPr="000354B7" w:rsidRDefault="003A79B3" w:rsidP="00866552">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U</w:t>
            </w:r>
            <w:r w:rsidRPr="00461920">
              <w:rPr>
                <w:rFonts w:ascii="Times New Roman" w:hAnsi="Times New Roman" w:cs="Times New Roman"/>
                <w:sz w:val="20"/>
                <w:szCs w:val="20"/>
              </w:rPr>
              <w:t>wag</w:t>
            </w:r>
            <w:r>
              <w:rPr>
                <w:rFonts w:ascii="Times New Roman" w:hAnsi="Times New Roman" w:cs="Times New Roman"/>
                <w:sz w:val="20"/>
                <w:szCs w:val="20"/>
              </w:rPr>
              <w:t>a</w:t>
            </w:r>
            <w:r w:rsidRPr="00461920">
              <w:rPr>
                <w:rFonts w:ascii="Times New Roman" w:hAnsi="Times New Roman" w:cs="Times New Roman"/>
                <w:sz w:val="20"/>
                <w:szCs w:val="20"/>
              </w:rPr>
              <w:t xml:space="preserve"> dotycząc</w:t>
            </w:r>
            <w:r>
              <w:rPr>
                <w:rFonts w:ascii="Times New Roman" w:hAnsi="Times New Roman" w:cs="Times New Roman"/>
                <w:sz w:val="20"/>
                <w:szCs w:val="20"/>
              </w:rPr>
              <w:t>a</w:t>
            </w:r>
            <w:r w:rsidRPr="00461920">
              <w:rPr>
                <w:rFonts w:ascii="Times New Roman" w:hAnsi="Times New Roman" w:cs="Times New Roman"/>
                <w:sz w:val="20"/>
                <w:szCs w:val="20"/>
              </w:rPr>
              <w:t xml:space="preserve"> konieczności uzupełnienia art. 18 na jakich zasadach dokumenty w postaci papierowej, o których mowa w art. 18 projektu, podlegają zniszczeniu, tj. czy odbywa się to komisyjnie czy jest sporządzany protokół lub istnieją procedury zabezpieczające przed zniszczeniem dokumentów, które takiemu zniszczeniu nie powinny podlegać (dane usunięte niezgodnie z art. 17 mogą być przywracane, a zatem co w sytuacji bezpodstawnego usunięcia danych i – co za tym idzie – bezpodstawnego zniszczenia dokumentów).</w:t>
            </w:r>
          </w:p>
        </w:tc>
        <w:tc>
          <w:tcPr>
            <w:tcW w:w="3834" w:type="dxa"/>
            <w:vAlign w:val="center"/>
          </w:tcPr>
          <w:p w14:paraId="68F5667B" w14:textId="14F37E8C" w:rsidR="00461920" w:rsidRPr="00C3333A" w:rsidRDefault="00461920" w:rsidP="00461920">
            <w:pPr>
              <w:autoSpaceDE w:val="0"/>
              <w:autoSpaceDN w:val="0"/>
              <w:adjustRightInd w:val="0"/>
              <w:jc w:val="both"/>
              <w:rPr>
                <w:rFonts w:ascii="Times New Roman" w:hAnsi="Times New Roman" w:cs="Times New Roman"/>
                <w:b/>
                <w:bCs/>
                <w:sz w:val="20"/>
                <w:szCs w:val="20"/>
              </w:rPr>
            </w:pPr>
            <w:r w:rsidRPr="00C3333A">
              <w:rPr>
                <w:rFonts w:ascii="Times New Roman" w:hAnsi="Times New Roman" w:cs="Times New Roman"/>
                <w:b/>
                <w:bCs/>
                <w:sz w:val="20"/>
                <w:szCs w:val="20"/>
              </w:rPr>
              <w:t>Uwaga nieuwzględniona</w:t>
            </w:r>
            <w:r w:rsidR="00637CB8" w:rsidRPr="00C3333A">
              <w:rPr>
                <w:rFonts w:ascii="Times New Roman" w:hAnsi="Times New Roman" w:cs="Times New Roman"/>
                <w:b/>
                <w:bCs/>
                <w:sz w:val="20"/>
                <w:szCs w:val="20"/>
              </w:rPr>
              <w:t xml:space="preserve"> i wyjaśniona</w:t>
            </w:r>
            <w:r w:rsidRPr="00C3333A">
              <w:rPr>
                <w:rFonts w:ascii="Times New Roman" w:hAnsi="Times New Roman" w:cs="Times New Roman"/>
                <w:b/>
                <w:bCs/>
                <w:sz w:val="20"/>
                <w:szCs w:val="20"/>
              </w:rPr>
              <w:t xml:space="preserve">. </w:t>
            </w:r>
          </w:p>
          <w:p w14:paraId="677F79B1" w14:textId="79104574" w:rsidR="00100C67" w:rsidRPr="00A269CE" w:rsidRDefault="00114DE1" w:rsidP="00BF7404">
            <w:pPr>
              <w:autoSpaceDE w:val="0"/>
              <w:autoSpaceDN w:val="0"/>
              <w:adjustRightInd w:val="0"/>
              <w:jc w:val="both"/>
              <w:rPr>
                <w:rFonts w:ascii="Times New Roman" w:hAnsi="Times New Roman" w:cs="Times New Roman"/>
                <w:bCs/>
                <w:sz w:val="20"/>
                <w:szCs w:val="20"/>
                <w14:textOutline w14:w="0" w14:cap="flat" w14:cmpd="sng" w14:algn="ctr">
                  <w14:noFill/>
                  <w14:prstDash w14:val="solid"/>
                  <w14:round/>
                </w14:textOutline>
              </w:rPr>
            </w:pPr>
            <w:r w:rsidRPr="00A269CE">
              <w:rPr>
                <w:rFonts w:ascii="Times New Roman" w:eastAsia="Calibri" w:hAnsi="Times New Roman" w:cs="Times New Roman"/>
                <w:sz w:val="20"/>
                <w:szCs w:val="20"/>
                <w:u w:color="000000"/>
                <w:bdr w:val="nil"/>
              </w:rPr>
              <w:t>W</w:t>
            </w:r>
            <w:r w:rsidR="00100C67" w:rsidRPr="00A269CE">
              <w:rPr>
                <w:rFonts w:ascii="Times New Roman" w:hAnsi="Times New Roman" w:cs="Times New Roman"/>
                <w:sz w:val="20"/>
                <w:szCs w:val="20"/>
                <w14:textOutline w14:w="0" w14:cap="flat" w14:cmpd="sng" w14:algn="ctr">
                  <w14:noFill/>
                  <w14:prstDash w14:val="solid"/>
                  <w14:round/>
                </w14:textOutline>
              </w:rPr>
              <w:t xml:space="preserve"> ocenie projektodawcy, </w:t>
            </w:r>
            <w:r w:rsidRPr="00A269CE">
              <w:rPr>
                <w:rFonts w:ascii="Times New Roman" w:hAnsi="Times New Roman" w:cs="Times New Roman"/>
                <w:sz w:val="20"/>
                <w:szCs w:val="20"/>
                <w14:textOutline w14:w="0" w14:cap="flat" w14:cmpd="sng" w14:algn="ctr">
                  <w14:noFill/>
                  <w14:prstDash w14:val="solid"/>
                  <w14:round/>
                </w14:textOutline>
              </w:rPr>
              <w:t xml:space="preserve">zasady określone w art. 18 są </w:t>
            </w:r>
            <w:r w:rsidR="00100C67" w:rsidRPr="00A269CE">
              <w:rPr>
                <w:rFonts w:ascii="Times New Roman" w:hAnsi="Times New Roman" w:cs="Times New Roman"/>
                <w:sz w:val="20"/>
                <w:szCs w:val="20"/>
                <w14:textOutline w14:w="0" w14:cap="flat" w14:cmpd="sng" w14:algn="ctr">
                  <w14:noFill/>
                  <w14:prstDash w14:val="solid"/>
                  <w14:round/>
                </w14:textOutline>
              </w:rPr>
              <w:t xml:space="preserve">wystarczające.  Zniszczenia dokumentu dokonywać będzie osoba upoważniona przez Ministra Sprawiedliwości, co przesądza, że w procesie zniszczenia nie będą uczestniczyć inne osoby, nie będzie się to odbywało komisyjnie. Również nie widzimy potrzeby sporządzania protokołu z procesu zniszczenia dokumentu bowiem dokumenty te nie podlegają archiwizacji. Zauważyć należy, że okres przechowywania danych, a co za tym idzie dokumentów, które te dane zawierają regulują przepisy art. 106-108 ustawy z dnia 6 czerwca 1997 r. – Kodeks karny oraz art. 14 obowiązującej ustawy o KRK (projektowany art. 17). Zgodnie z art. 106 Kodeksu karnego stanowi </w:t>
            </w:r>
            <w:r w:rsidR="00100C67" w:rsidRPr="00A269CE">
              <w:rPr>
                <w:rFonts w:ascii="Times New Roman" w:eastAsia="Times New Roman" w:hAnsi="Times New Roman" w:cs="Times New Roman"/>
                <w:bCs/>
                <w:sz w:val="20"/>
                <w:szCs w:val="20"/>
                <w:lang w:eastAsia="pl-PL"/>
                <w14:textOutline w14:w="0" w14:cap="flat" w14:cmpd="sng" w14:algn="ctr">
                  <w14:noFill/>
                  <w14:prstDash w14:val="solid"/>
                  <w14:round/>
                </w14:textOutline>
              </w:rPr>
              <w:t>„</w:t>
            </w:r>
            <w:r w:rsidR="00100C67" w:rsidRPr="00A269CE">
              <w:rPr>
                <w:rFonts w:ascii="Times New Roman" w:hAnsi="Times New Roman" w:cs="Times New Roman"/>
                <w:sz w:val="20"/>
                <w:szCs w:val="20"/>
                <w14:textOutline w14:w="0" w14:cap="flat" w14:cmpd="sng" w14:algn="ctr">
                  <w14:noFill/>
                  <w14:prstDash w14:val="solid"/>
                  <w14:round/>
                </w14:textOutline>
              </w:rPr>
              <w:t>z chwilą zatarcia skazania uważa się je za niebyłe; wpis o skazaniu usuwa się z rejestru skazanych”.</w:t>
            </w:r>
            <w:r w:rsidR="00100C67" w:rsidRPr="00A269CE">
              <w:rPr>
                <w:rFonts w:ascii="Times New Roman" w:hAnsi="Times New Roman" w:cs="Times New Roman"/>
                <w:bCs/>
                <w:sz w:val="20"/>
                <w:szCs w:val="20"/>
                <w14:textOutline w14:w="0" w14:cap="flat" w14:cmpd="sng" w14:algn="ctr">
                  <w14:noFill/>
                  <w14:prstDash w14:val="solid"/>
                  <w14:round/>
                </w14:textOutline>
              </w:rPr>
              <w:t xml:space="preserve"> Usunięcie wpisu z Rejestru to nie tylko obowiązek usunięcia danych z Rejestru prowadzonego w systemie teleinformatycznym, ale również obowiązek zniszczenia w sposób</w:t>
            </w:r>
            <w:r w:rsidR="00100C67" w:rsidRPr="00A269CE">
              <w:rPr>
                <w:rFonts w:ascii="Times New Roman" w:hAnsi="Times New Roman" w:cs="Times New Roman"/>
                <w:sz w:val="20"/>
                <w:szCs w:val="20"/>
                <w14:textOutline w14:w="0" w14:cap="flat" w14:cmpd="sng" w14:algn="ctr">
                  <w14:noFill/>
                  <w14:prstDash w14:val="solid"/>
                  <w14:round/>
                </w14:textOutline>
              </w:rPr>
              <w:t xml:space="preserve"> </w:t>
            </w:r>
            <w:r w:rsidR="00100C67" w:rsidRPr="00A269CE">
              <w:rPr>
                <w:rFonts w:ascii="Times New Roman" w:hAnsi="Times New Roman" w:cs="Times New Roman"/>
                <w:bCs/>
                <w:sz w:val="20"/>
                <w:szCs w:val="20"/>
                <w14:textOutline w14:w="0" w14:cap="flat" w14:cmpd="sng" w14:algn="ctr">
                  <w14:noFill/>
                  <w14:prstDash w14:val="solid"/>
                  <w14:round/>
                </w14:textOutline>
              </w:rPr>
              <w:t xml:space="preserve">trwały dokumentów, na podstawie których dane były przetwarzane. </w:t>
            </w:r>
            <w:r w:rsidR="00100C67" w:rsidRPr="00A269CE">
              <w:rPr>
                <w:rFonts w:ascii="Times New Roman" w:hAnsi="Times New Roman" w:cs="Times New Roman"/>
                <w:bCs/>
                <w:sz w:val="20"/>
                <w:szCs w:val="20"/>
                <w14:textOutline w14:w="0" w14:cap="flat" w14:cmpd="sng" w14:algn="ctr">
                  <w14:noFill/>
                  <w14:prstDash w14:val="solid"/>
                  <w14:round/>
                </w14:textOutline>
              </w:rPr>
              <w:lastRenderedPageBreak/>
              <w:t xml:space="preserve">Dokumenty są niszczone niezwłocznie po ziszczeniu się przesłanek, o których stanowi art. 17 projektu. </w:t>
            </w:r>
            <w:r w:rsidR="00100C67" w:rsidRPr="00A269CE">
              <w:rPr>
                <w:rFonts w:ascii="Times New Roman" w:hAnsi="Times New Roman" w:cs="Times New Roman"/>
                <w:sz w:val="20"/>
                <w:szCs w:val="20"/>
                <w14:textOutline w14:w="0" w14:cap="flat" w14:cmpd="sng" w14:algn="ctr">
                  <w14:noFill/>
                  <w14:prstDash w14:val="solid"/>
                  <w14:round/>
                </w14:textOutline>
              </w:rPr>
              <w:t>Uznajemy, że art. 18 projektu, wraz z normą określoną w art. 106 kk w sposób wyczerpujący reguluje kwestie niszczenia dokumentów papierowych. Wewnętrzne instrukcje postępowania określają sposób techniczny realizacji norm, o których mówią przepisy ustawy – czy to obecnej, czy projektowanej.</w:t>
            </w:r>
          </w:p>
          <w:p w14:paraId="206C713D" w14:textId="77777777" w:rsidR="00100C67" w:rsidRPr="00A269CE" w:rsidRDefault="00100C67" w:rsidP="00EC1D5C">
            <w:pPr>
              <w:autoSpaceDE w:val="0"/>
              <w:autoSpaceDN w:val="0"/>
              <w:adjustRightInd w:val="0"/>
              <w:ind w:firstLine="708"/>
              <w:jc w:val="both"/>
              <w:rPr>
                <w:rFonts w:ascii="Times New Roman" w:hAnsi="Times New Roman" w:cs="Times New Roman"/>
                <w:sz w:val="20"/>
                <w:szCs w:val="20"/>
                <w14:textOutline w14:w="0" w14:cap="flat" w14:cmpd="sng" w14:algn="ctr">
                  <w14:noFill/>
                  <w14:prstDash w14:val="solid"/>
                  <w14:round/>
                </w14:textOutline>
              </w:rPr>
            </w:pPr>
            <w:r w:rsidRPr="00A269CE">
              <w:rPr>
                <w:rFonts w:ascii="Times New Roman" w:hAnsi="Times New Roman" w:cs="Times New Roman"/>
                <w:sz w:val="20"/>
                <w:szCs w:val="20"/>
                <w14:textOutline w14:w="0" w14:cap="flat" w14:cmpd="sng" w14:algn="ctr">
                  <w14:noFill/>
                  <w14:prstDash w14:val="solid"/>
                  <w14:round/>
                </w14:textOutline>
              </w:rPr>
              <w:t xml:space="preserve"> Projektowany art. 18 jako przepis szczególny wobec ustawy z dnia 14 lipca 1983 r. o narodowym zasobie archiwalnym i archiwach (Dz. U. z 2020 r. poz. 164) ma usunąć interpretacyjne wątpliwości, że proces usuwania dokumentacji w postaci papierowej w Krajowym Rejestrze Karnym nie podlega przepisom tej ustawy. </w:t>
            </w:r>
          </w:p>
          <w:p w14:paraId="7B410740" w14:textId="00457E10" w:rsidR="00100C67" w:rsidRPr="00A269CE" w:rsidRDefault="00100C67" w:rsidP="00EC1D5C">
            <w:pPr>
              <w:autoSpaceDE w:val="0"/>
              <w:autoSpaceDN w:val="0"/>
              <w:adjustRightInd w:val="0"/>
              <w:ind w:firstLine="708"/>
              <w:jc w:val="both"/>
              <w:rPr>
                <w:rFonts w:ascii="Times New Roman" w:hAnsi="Times New Roman" w:cs="Times New Roman"/>
                <w:sz w:val="20"/>
                <w:szCs w:val="20"/>
                <w14:textOutline w14:w="0" w14:cap="flat" w14:cmpd="sng" w14:algn="ctr">
                  <w14:noFill/>
                  <w14:prstDash w14:val="solid"/>
                  <w14:round/>
                </w14:textOutline>
              </w:rPr>
            </w:pPr>
            <w:r w:rsidRPr="00A269CE">
              <w:rPr>
                <w:rFonts w:ascii="Times New Roman" w:hAnsi="Times New Roman" w:cs="Times New Roman"/>
                <w:sz w:val="20"/>
                <w:szCs w:val="20"/>
                <w14:textOutline w14:w="0" w14:cap="flat" w14:cmpd="sng" w14:algn="ctr">
                  <w14:noFill/>
                  <w14:prstDash w14:val="solid"/>
                  <w14:round/>
                </w14:textOutline>
              </w:rPr>
              <w:t xml:space="preserve"> Dane z dokumentów papierowych w trybie art. 11 ust. </w:t>
            </w:r>
            <w:r w:rsidR="00E30233" w:rsidRPr="00A269CE">
              <w:rPr>
                <w:rFonts w:ascii="Times New Roman" w:hAnsi="Times New Roman" w:cs="Times New Roman"/>
                <w:sz w:val="20"/>
                <w:szCs w:val="20"/>
                <w14:textOutline w14:w="0" w14:cap="flat" w14:cmpd="sng" w14:algn="ctr">
                  <w14:noFill/>
                  <w14:prstDash w14:val="solid"/>
                  <w14:round/>
                </w14:textOutline>
              </w:rPr>
              <w:t>7</w:t>
            </w:r>
            <w:r w:rsidRPr="00A269CE">
              <w:rPr>
                <w:rFonts w:ascii="Times New Roman" w:hAnsi="Times New Roman" w:cs="Times New Roman"/>
                <w:sz w:val="20"/>
                <w:szCs w:val="20"/>
                <w14:textOutline w14:w="0" w14:cap="flat" w14:cmpd="sng" w14:algn="ctr">
                  <w14:noFill/>
                  <w14:prstDash w14:val="solid"/>
                  <w14:round/>
                </w14:textOutline>
              </w:rPr>
              <w:t xml:space="preserve"> (</w:t>
            </w:r>
            <w:r w:rsidR="00993505" w:rsidRPr="00A269CE">
              <w:rPr>
                <w:rFonts w:ascii="Times New Roman" w:hAnsi="Times New Roman" w:cs="Times New Roman"/>
                <w:sz w:val="20"/>
                <w:szCs w:val="20"/>
                <w14:textOutline w14:w="0" w14:cap="flat" w14:cmpd="sng" w14:algn="ctr">
                  <w14:noFill/>
                  <w14:prstDash w14:val="solid"/>
                  <w14:round/>
                </w14:textOutline>
              </w:rPr>
              <w:t xml:space="preserve">po zmianach </w:t>
            </w:r>
            <w:r w:rsidRPr="00A269CE">
              <w:rPr>
                <w:rFonts w:ascii="Times New Roman" w:hAnsi="Times New Roman" w:cs="Times New Roman"/>
                <w:sz w:val="20"/>
                <w:szCs w:val="20"/>
                <w14:textOutline w14:w="0" w14:cap="flat" w14:cmpd="sng" w14:algn="ctr">
                  <w14:noFill/>
                  <w14:prstDash w14:val="solid"/>
                  <w14:round/>
                </w14:textOutline>
              </w:rPr>
              <w:t xml:space="preserve">art. 11 ust. </w:t>
            </w:r>
            <w:r w:rsidR="00011E5A" w:rsidRPr="00A269CE">
              <w:rPr>
                <w:rFonts w:ascii="Times New Roman" w:hAnsi="Times New Roman" w:cs="Times New Roman"/>
                <w:sz w:val="20"/>
                <w:szCs w:val="20"/>
                <w14:textOutline w14:w="0" w14:cap="flat" w14:cmpd="sng" w14:algn="ctr">
                  <w14:noFill/>
                  <w14:prstDash w14:val="solid"/>
                  <w14:round/>
                </w14:textOutline>
              </w:rPr>
              <w:t>6</w:t>
            </w:r>
            <w:r w:rsidRPr="00A269CE">
              <w:rPr>
                <w:rFonts w:ascii="Times New Roman" w:hAnsi="Times New Roman" w:cs="Times New Roman"/>
                <w:sz w:val="20"/>
                <w:szCs w:val="20"/>
                <w14:textOutline w14:w="0" w14:cap="flat" w14:cmpd="sng" w14:algn="ctr">
                  <w14:noFill/>
                  <w14:prstDash w14:val="solid"/>
                  <w14:round/>
                </w14:textOutline>
              </w:rPr>
              <w:t xml:space="preserve">) zamieszcza się w systemie teleinformatycznym, co stanowi wystarczające zabezpieczenie w przypadku bezpodstawnego zniszczenia dokumentów. </w:t>
            </w:r>
          </w:p>
          <w:p w14:paraId="08C01724" w14:textId="77777777" w:rsidR="00100C67" w:rsidRPr="00A269CE" w:rsidRDefault="00100C67" w:rsidP="00EC1D5C">
            <w:pPr>
              <w:pBdr>
                <w:top w:val="nil"/>
                <w:left w:val="nil"/>
                <w:bottom w:val="nil"/>
                <w:right w:val="nil"/>
                <w:between w:val="nil"/>
                <w:bar w:val="nil"/>
              </w:pBdr>
              <w:ind w:firstLine="708"/>
              <w:jc w:val="both"/>
              <w:rPr>
                <w:rFonts w:ascii="Times New Roman" w:eastAsia="Calibri" w:hAnsi="Times New Roman" w:cs="Times New Roman"/>
                <w:sz w:val="20"/>
                <w:szCs w:val="20"/>
                <w:u w:color="000000"/>
                <w:bdr w:val="nil"/>
                <w14:textOutline w14:w="0" w14:cap="flat" w14:cmpd="sng" w14:algn="ctr">
                  <w14:noFill/>
                  <w14:prstDash w14:val="solid"/>
                  <w14:round/>
                </w14:textOutline>
              </w:rPr>
            </w:pPr>
            <w:r w:rsidRPr="00A269CE">
              <w:rPr>
                <w:rFonts w:ascii="Times New Roman" w:eastAsia="Calibri" w:hAnsi="Times New Roman" w:cs="Times New Roman"/>
                <w:sz w:val="20"/>
                <w:szCs w:val="20"/>
                <w:u w:color="000000"/>
                <w:bdr w:val="nil"/>
                <w14:textOutline w14:w="0" w14:cap="flat" w14:cmpd="sng" w14:algn="ctr">
                  <w14:noFill/>
                  <w14:prstDash w14:val="solid"/>
                  <w14:round/>
                </w14:textOutline>
              </w:rPr>
              <w:t xml:space="preserve">Jak wskazano w treści uzasadnienia, projektowany art. 18 ma na celu doprecyzowanie kwestii dotyczącej sposobu postępowania z dokumentami źródłowymi gromadzonymi w Rejestrze poprzez wskazanie w przepisach ustawy możliwości brakowania dokumentacji w postaci papierowej przez upoważnione osoby. </w:t>
            </w:r>
          </w:p>
          <w:p w14:paraId="38616EB2" w14:textId="4C448157" w:rsidR="003F4C07" w:rsidRPr="000354B7" w:rsidRDefault="003F4C07" w:rsidP="00461920">
            <w:pPr>
              <w:pBdr>
                <w:top w:val="nil"/>
                <w:left w:val="nil"/>
                <w:bottom w:val="nil"/>
                <w:right w:val="nil"/>
                <w:between w:val="nil"/>
                <w:bar w:val="nil"/>
              </w:pBdr>
              <w:ind w:firstLine="708"/>
              <w:jc w:val="both"/>
              <w:rPr>
                <w:rFonts w:ascii="Times New Roman" w:eastAsia="Calibri" w:hAnsi="Times New Roman" w:cs="Times New Roman"/>
                <w:color w:val="000000"/>
                <w:sz w:val="20"/>
                <w:szCs w:val="20"/>
                <w:u w:color="000000"/>
                <w:bdr w:val="nil"/>
              </w:rPr>
            </w:pPr>
          </w:p>
        </w:tc>
      </w:tr>
      <w:tr w:rsidR="003F4C07" w:rsidRPr="001A4167" w14:paraId="6E09503A" w14:textId="77777777" w:rsidTr="001C3D42">
        <w:trPr>
          <w:trHeight w:val="841"/>
        </w:trPr>
        <w:tc>
          <w:tcPr>
            <w:tcW w:w="666" w:type="dxa"/>
            <w:vAlign w:val="center"/>
          </w:tcPr>
          <w:p w14:paraId="52F5F670" w14:textId="5E0B4E3A" w:rsidR="003F4C07" w:rsidRDefault="006D502A"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1</w:t>
            </w:r>
            <w:r w:rsidR="0021410F">
              <w:rPr>
                <w:rFonts w:ascii="Times New Roman" w:hAnsi="Times New Roman" w:cs="Times New Roman"/>
                <w:b/>
                <w:bCs/>
                <w:sz w:val="20"/>
                <w:szCs w:val="20"/>
              </w:rPr>
              <w:t>2</w:t>
            </w:r>
            <w:r>
              <w:rPr>
                <w:rFonts w:ascii="Times New Roman" w:hAnsi="Times New Roman" w:cs="Times New Roman"/>
                <w:b/>
                <w:bCs/>
                <w:sz w:val="20"/>
                <w:szCs w:val="20"/>
              </w:rPr>
              <w:t>.</w:t>
            </w:r>
          </w:p>
        </w:tc>
        <w:tc>
          <w:tcPr>
            <w:tcW w:w="1754" w:type="dxa"/>
            <w:vAlign w:val="center"/>
          </w:tcPr>
          <w:p w14:paraId="40FC15F5" w14:textId="2E8C0811" w:rsidR="003F4C07" w:rsidRDefault="55D0C521" w:rsidP="001F52C7">
            <w:pPr>
              <w:spacing w:line="276" w:lineRule="auto"/>
              <w:rPr>
                <w:rFonts w:ascii="Times New Roman" w:hAnsi="Times New Roman" w:cs="Times New Roman"/>
                <w:sz w:val="20"/>
                <w:szCs w:val="20"/>
              </w:rPr>
            </w:pPr>
            <w:r w:rsidRPr="374E5E38">
              <w:rPr>
                <w:rFonts w:ascii="Times New Roman" w:hAnsi="Times New Roman" w:cs="Times New Roman"/>
                <w:b/>
                <w:bCs/>
                <w:sz w:val="20"/>
                <w:szCs w:val="20"/>
              </w:rPr>
              <w:t>RCL</w:t>
            </w:r>
          </w:p>
        </w:tc>
        <w:tc>
          <w:tcPr>
            <w:tcW w:w="7604" w:type="dxa"/>
            <w:vAlign w:val="center"/>
          </w:tcPr>
          <w:p w14:paraId="44B7DC73" w14:textId="09E42911" w:rsidR="006D502A" w:rsidRPr="000354B7" w:rsidRDefault="006D502A" w:rsidP="006D502A">
            <w:pPr>
              <w:autoSpaceDE w:val="0"/>
              <w:autoSpaceDN w:val="0"/>
              <w:adjustRightInd w:val="0"/>
              <w:rPr>
                <w:rFonts w:ascii="Times New Roman" w:hAnsi="Times New Roman" w:cs="Times New Roman"/>
                <w:b/>
                <w:sz w:val="20"/>
                <w:szCs w:val="20"/>
              </w:rPr>
            </w:pPr>
            <w:r w:rsidRPr="000354B7">
              <w:rPr>
                <w:rFonts w:ascii="Times New Roman" w:hAnsi="Times New Roman" w:cs="Times New Roman"/>
                <w:b/>
                <w:sz w:val="20"/>
                <w:szCs w:val="20"/>
              </w:rPr>
              <w:t>Art. 19</w:t>
            </w:r>
          </w:p>
          <w:p w14:paraId="21E327BB" w14:textId="3D13A064" w:rsidR="003F4C07" w:rsidRPr="000354B7" w:rsidRDefault="006D502A" w:rsidP="006D502A">
            <w:pPr>
              <w:autoSpaceDE w:val="0"/>
              <w:autoSpaceDN w:val="0"/>
              <w:adjustRightInd w:val="0"/>
              <w:jc w:val="both"/>
              <w:rPr>
                <w:rFonts w:ascii="Times New Roman" w:hAnsi="Times New Roman" w:cs="Times New Roman"/>
                <w:sz w:val="20"/>
                <w:szCs w:val="20"/>
              </w:rPr>
            </w:pPr>
            <w:r w:rsidRPr="000354B7">
              <w:rPr>
                <w:rFonts w:ascii="Times New Roman" w:hAnsi="Times New Roman" w:cs="Times New Roman"/>
                <w:sz w:val="20"/>
                <w:szCs w:val="20"/>
              </w:rPr>
              <w:t>Projekt nie przesądza, kto administruje danymi po ich usunięciu z Rejestru zgodnie z art. 17 projektu, które nadal są przechowywane w systemie informatycznym (art. 20 ust. 1 projektu). Zgodnie bowiem z art. 2 ust. 3 projektu Minister Sprawiedliwości jest administratorem danych zgromadzonych w Rejestrze.</w:t>
            </w:r>
          </w:p>
        </w:tc>
        <w:tc>
          <w:tcPr>
            <w:tcW w:w="3834" w:type="dxa"/>
            <w:vAlign w:val="center"/>
          </w:tcPr>
          <w:p w14:paraId="23F10E8D" w14:textId="75405ECA" w:rsidR="00461920" w:rsidRPr="00C3333A" w:rsidRDefault="00461920" w:rsidP="00461920">
            <w:pPr>
              <w:autoSpaceDE w:val="0"/>
              <w:autoSpaceDN w:val="0"/>
              <w:adjustRightInd w:val="0"/>
              <w:jc w:val="both"/>
              <w:rPr>
                <w:rFonts w:ascii="Times New Roman" w:eastAsia="Calibri" w:hAnsi="Times New Roman" w:cs="Times New Roman"/>
                <w:b/>
                <w:bCs/>
                <w:color w:val="000000"/>
                <w:sz w:val="20"/>
                <w:szCs w:val="20"/>
                <w:u w:color="000000"/>
                <w:bdr w:val="nil"/>
              </w:rPr>
            </w:pPr>
            <w:r w:rsidRPr="00C3333A">
              <w:rPr>
                <w:rFonts w:ascii="Times New Roman" w:eastAsia="Calibri" w:hAnsi="Times New Roman" w:cs="Times New Roman"/>
                <w:b/>
                <w:bCs/>
                <w:color w:val="000000"/>
                <w:sz w:val="20"/>
                <w:szCs w:val="20"/>
                <w:u w:color="000000"/>
                <w:bdr w:val="nil"/>
              </w:rPr>
              <w:t>Uwaga uwzględniona częściowo</w:t>
            </w:r>
            <w:r w:rsidR="00C3333A" w:rsidRPr="00C3333A">
              <w:rPr>
                <w:rFonts w:ascii="Times New Roman" w:eastAsia="Calibri" w:hAnsi="Times New Roman" w:cs="Times New Roman"/>
                <w:b/>
                <w:bCs/>
                <w:color w:val="000000"/>
                <w:sz w:val="20"/>
                <w:szCs w:val="20"/>
                <w:u w:color="000000"/>
                <w:bdr w:val="nil"/>
              </w:rPr>
              <w:t xml:space="preserve"> i wyjaśniona</w:t>
            </w:r>
            <w:r w:rsidRPr="00C3333A">
              <w:rPr>
                <w:rFonts w:ascii="Times New Roman" w:eastAsia="Calibri" w:hAnsi="Times New Roman" w:cs="Times New Roman"/>
                <w:b/>
                <w:bCs/>
                <w:color w:val="000000"/>
                <w:sz w:val="20"/>
                <w:szCs w:val="20"/>
                <w:u w:color="000000"/>
                <w:bdr w:val="nil"/>
              </w:rPr>
              <w:t>.</w:t>
            </w:r>
          </w:p>
          <w:p w14:paraId="71C7F496" w14:textId="77777777" w:rsidR="00461920" w:rsidRPr="006D502A" w:rsidRDefault="00461920" w:rsidP="00461920">
            <w:pPr>
              <w:autoSpaceDE w:val="0"/>
              <w:autoSpaceDN w:val="0"/>
              <w:adjustRightInd w:val="0"/>
              <w:jc w:val="both"/>
              <w:rPr>
                <w:rFonts w:ascii="Times New Roman" w:hAnsi="Times New Roman" w:cs="Times New Roman"/>
                <w:sz w:val="20"/>
                <w:szCs w:val="20"/>
              </w:rPr>
            </w:pPr>
            <w:r w:rsidRPr="006D502A">
              <w:rPr>
                <w:rFonts w:ascii="Times New Roman" w:eastAsia="Calibri" w:hAnsi="Times New Roman" w:cs="Times New Roman"/>
                <w:color w:val="000000"/>
                <w:sz w:val="20"/>
                <w:szCs w:val="20"/>
                <w:u w:color="000000"/>
                <w:bdr w:val="nil"/>
              </w:rPr>
              <w:t xml:space="preserve">Odnośnie uwagi dotyczącej wskazania kto administruje danymi po ich usunięciu z Rejestru zgodnie z art. 17 projektu, </w:t>
            </w:r>
            <w:r w:rsidRPr="006D502A">
              <w:rPr>
                <w:rFonts w:ascii="Times New Roman" w:hAnsi="Times New Roman" w:cs="Times New Roman"/>
                <w:sz w:val="20"/>
                <w:szCs w:val="20"/>
              </w:rPr>
              <w:t xml:space="preserve">które nadal są przechowywane w systemie </w:t>
            </w:r>
            <w:r w:rsidRPr="006D502A">
              <w:rPr>
                <w:rFonts w:ascii="Times New Roman" w:hAnsi="Times New Roman" w:cs="Times New Roman"/>
                <w:sz w:val="20"/>
                <w:szCs w:val="20"/>
              </w:rPr>
              <w:lastRenderedPageBreak/>
              <w:t xml:space="preserve">informatycznym, uprzejmie wyjaśniamy, że administratorem danych przechowanych w systemie teleinformatycznym jest Minister Sprawiedliwości i celem usunięcia wątpliwości w tym zakresie oraz doprecyzowano art. 20 i dodano ust. 2 w brzmieniu </w:t>
            </w:r>
          </w:p>
          <w:p w14:paraId="1EFF15A1" w14:textId="77777777" w:rsidR="00461920" w:rsidRPr="006D502A" w:rsidRDefault="00461920" w:rsidP="00461920">
            <w:pPr>
              <w:autoSpaceDE w:val="0"/>
              <w:autoSpaceDN w:val="0"/>
              <w:adjustRightInd w:val="0"/>
              <w:jc w:val="both"/>
              <w:rPr>
                <w:rFonts w:ascii="Times New Roman" w:hAnsi="Times New Roman" w:cs="Times New Roman"/>
                <w:sz w:val="20"/>
                <w:szCs w:val="20"/>
              </w:rPr>
            </w:pPr>
          </w:p>
          <w:p w14:paraId="3AED9423" w14:textId="77777777" w:rsidR="00461920" w:rsidRPr="006D502A" w:rsidRDefault="00461920" w:rsidP="001C3D42">
            <w:pPr>
              <w:pStyle w:val="USTustnpkodeksu"/>
              <w:spacing w:line="240" w:lineRule="auto"/>
              <w:rPr>
                <w:rFonts w:ascii="Times New Roman" w:hAnsi="Times New Roman" w:cs="Times New Roman"/>
                <w:i/>
                <w:iCs/>
                <w:sz w:val="20"/>
              </w:rPr>
            </w:pPr>
            <w:r w:rsidRPr="006D502A">
              <w:rPr>
                <w:rFonts w:ascii="Times New Roman" w:hAnsi="Times New Roman" w:cs="Times New Roman"/>
                <w:i/>
                <w:iCs/>
                <w:sz w:val="20"/>
              </w:rPr>
              <w:t>,,2. Minister Sprawiedliwości jest administratorem danych, o których mowa w ust. 1.”</w:t>
            </w:r>
          </w:p>
          <w:p w14:paraId="2277EE9A" w14:textId="77777777" w:rsidR="003F4C07" w:rsidRDefault="003F4C07" w:rsidP="001D42AB">
            <w:pPr>
              <w:autoSpaceDE w:val="0"/>
              <w:autoSpaceDN w:val="0"/>
              <w:adjustRightInd w:val="0"/>
              <w:rPr>
                <w:rFonts w:ascii="Times New Roman" w:hAnsi="Times New Roman" w:cs="Times New Roman"/>
                <w:sz w:val="20"/>
                <w:szCs w:val="20"/>
              </w:rPr>
            </w:pPr>
          </w:p>
        </w:tc>
      </w:tr>
      <w:tr w:rsidR="00F20418" w:rsidRPr="001A4167" w14:paraId="1832A55A" w14:textId="77777777" w:rsidTr="001C3D42">
        <w:trPr>
          <w:trHeight w:val="841"/>
        </w:trPr>
        <w:tc>
          <w:tcPr>
            <w:tcW w:w="666" w:type="dxa"/>
            <w:vAlign w:val="center"/>
          </w:tcPr>
          <w:p w14:paraId="0F3EC319" w14:textId="72C4E3AE" w:rsidR="00F20418" w:rsidRDefault="000A753D"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1</w:t>
            </w:r>
            <w:r w:rsidR="0021410F">
              <w:rPr>
                <w:rFonts w:ascii="Times New Roman" w:hAnsi="Times New Roman" w:cs="Times New Roman"/>
                <w:b/>
                <w:bCs/>
                <w:sz w:val="20"/>
                <w:szCs w:val="20"/>
              </w:rPr>
              <w:t>3</w:t>
            </w:r>
            <w:r w:rsidR="00F20418">
              <w:rPr>
                <w:rFonts w:ascii="Times New Roman" w:hAnsi="Times New Roman" w:cs="Times New Roman"/>
                <w:b/>
                <w:bCs/>
                <w:sz w:val="20"/>
                <w:szCs w:val="20"/>
              </w:rPr>
              <w:t>.</w:t>
            </w:r>
          </w:p>
        </w:tc>
        <w:tc>
          <w:tcPr>
            <w:tcW w:w="1754" w:type="dxa"/>
            <w:vAlign w:val="center"/>
          </w:tcPr>
          <w:p w14:paraId="75CF5C10" w14:textId="29F8F252" w:rsidR="00F20418" w:rsidRDefault="55D0C521" w:rsidP="001F52C7">
            <w:pPr>
              <w:spacing w:line="276" w:lineRule="auto"/>
              <w:rPr>
                <w:rFonts w:ascii="Times New Roman" w:hAnsi="Times New Roman" w:cs="Times New Roman"/>
                <w:sz w:val="20"/>
                <w:szCs w:val="20"/>
              </w:rPr>
            </w:pPr>
            <w:r w:rsidRPr="374E5E38">
              <w:rPr>
                <w:rFonts w:ascii="Times New Roman" w:hAnsi="Times New Roman" w:cs="Times New Roman"/>
                <w:b/>
                <w:bCs/>
                <w:sz w:val="20"/>
                <w:szCs w:val="20"/>
              </w:rPr>
              <w:t>RCL</w:t>
            </w:r>
          </w:p>
        </w:tc>
        <w:tc>
          <w:tcPr>
            <w:tcW w:w="7604" w:type="dxa"/>
            <w:vAlign w:val="center"/>
          </w:tcPr>
          <w:p w14:paraId="44F0DD7F" w14:textId="1E59F123" w:rsidR="00213774" w:rsidRPr="000354B7" w:rsidRDefault="00213774" w:rsidP="00F20418">
            <w:pPr>
              <w:autoSpaceDE w:val="0"/>
              <w:autoSpaceDN w:val="0"/>
              <w:adjustRightInd w:val="0"/>
              <w:rPr>
                <w:rFonts w:ascii="Times New Roman" w:hAnsi="Times New Roman" w:cs="Times New Roman"/>
                <w:b/>
                <w:sz w:val="20"/>
                <w:szCs w:val="20"/>
              </w:rPr>
            </w:pPr>
            <w:r w:rsidRPr="000354B7">
              <w:rPr>
                <w:rFonts w:ascii="Times New Roman" w:hAnsi="Times New Roman" w:cs="Times New Roman"/>
                <w:b/>
                <w:sz w:val="20"/>
                <w:szCs w:val="20"/>
              </w:rPr>
              <w:t>Art. 20 ust. 2-4</w:t>
            </w:r>
          </w:p>
          <w:p w14:paraId="2F0BC4AE" w14:textId="566D94C3" w:rsidR="00F20418" w:rsidRPr="000354B7" w:rsidRDefault="00F20418" w:rsidP="00F20418">
            <w:pPr>
              <w:autoSpaceDE w:val="0"/>
              <w:autoSpaceDN w:val="0"/>
              <w:adjustRightInd w:val="0"/>
              <w:rPr>
                <w:rFonts w:ascii="Times New Roman" w:hAnsi="Times New Roman" w:cs="Times New Roman"/>
                <w:sz w:val="20"/>
                <w:szCs w:val="20"/>
              </w:rPr>
            </w:pPr>
            <w:r w:rsidRPr="000354B7">
              <w:rPr>
                <w:rFonts w:ascii="Times New Roman" w:hAnsi="Times New Roman" w:cs="Times New Roman"/>
                <w:sz w:val="20"/>
                <w:szCs w:val="20"/>
              </w:rPr>
              <w:t>Przepisy art. 20 ust. 2–4 projektu, które określają zasady przywracania danych do</w:t>
            </w:r>
            <w:r w:rsidR="00213774" w:rsidRPr="000354B7">
              <w:rPr>
                <w:rFonts w:ascii="Times New Roman" w:hAnsi="Times New Roman" w:cs="Times New Roman"/>
                <w:sz w:val="20"/>
                <w:szCs w:val="20"/>
              </w:rPr>
              <w:t xml:space="preserve"> </w:t>
            </w:r>
            <w:r w:rsidRPr="000354B7">
              <w:rPr>
                <w:rFonts w:ascii="Times New Roman" w:hAnsi="Times New Roman" w:cs="Times New Roman"/>
                <w:sz w:val="20"/>
                <w:szCs w:val="20"/>
              </w:rPr>
              <w:t>Rejestru i ich trwałego usunięcia, wymagają uzupełnienia o to, kto i w jaki sposób</w:t>
            </w:r>
            <w:r w:rsidR="00213774" w:rsidRPr="000354B7">
              <w:rPr>
                <w:rFonts w:ascii="Times New Roman" w:hAnsi="Times New Roman" w:cs="Times New Roman"/>
                <w:sz w:val="20"/>
                <w:szCs w:val="20"/>
              </w:rPr>
              <w:t xml:space="preserve"> </w:t>
            </w:r>
            <w:r w:rsidRPr="000354B7">
              <w:rPr>
                <w:rFonts w:ascii="Times New Roman" w:hAnsi="Times New Roman" w:cs="Times New Roman"/>
                <w:sz w:val="20"/>
                <w:szCs w:val="20"/>
              </w:rPr>
              <w:t>decyduje o przywróceniu tych danych.</w:t>
            </w:r>
          </w:p>
        </w:tc>
        <w:tc>
          <w:tcPr>
            <w:tcW w:w="3834" w:type="dxa"/>
            <w:vAlign w:val="center"/>
          </w:tcPr>
          <w:p w14:paraId="08DE275E" w14:textId="4ED9BD8F" w:rsidR="006B2771" w:rsidRPr="00A269CE" w:rsidRDefault="006B2771" w:rsidP="006B2771">
            <w:pPr>
              <w:autoSpaceDE w:val="0"/>
              <w:autoSpaceDN w:val="0"/>
              <w:adjustRightInd w:val="0"/>
              <w:jc w:val="both"/>
              <w:rPr>
                <w:rFonts w:ascii="Times New Roman" w:hAnsi="Times New Roman" w:cs="Times New Roman"/>
                <w:b/>
                <w:bCs/>
                <w:sz w:val="20"/>
                <w:szCs w:val="20"/>
                <w14:textOutline w14:w="0" w14:cap="flat" w14:cmpd="sng" w14:algn="ctr">
                  <w14:noFill/>
                  <w14:prstDash w14:val="solid"/>
                  <w14:round/>
                </w14:textOutline>
              </w:rPr>
            </w:pPr>
            <w:r w:rsidRPr="00A269CE">
              <w:rPr>
                <w:rFonts w:ascii="Times New Roman" w:hAnsi="Times New Roman" w:cs="Times New Roman"/>
                <w:b/>
                <w:bCs/>
                <w:sz w:val="20"/>
                <w:szCs w:val="20"/>
                <w14:textOutline w14:w="0" w14:cap="flat" w14:cmpd="sng" w14:algn="ctr">
                  <w14:noFill/>
                  <w14:prstDash w14:val="solid"/>
                  <w14:round/>
                </w14:textOutline>
              </w:rPr>
              <w:t>Uwaga uwzględniona</w:t>
            </w:r>
            <w:r w:rsidR="000E113D" w:rsidRPr="00A269CE">
              <w:rPr>
                <w:rFonts w:ascii="Times New Roman" w:hAnsi="Times New Roman" w:cs="Times New Roman"/>
                <w:b/>
                <w:bCs/>
                <w:sz w:val="20"/>
                <w:szCs w:val="20"/>
                <w14:textOutline w14:w="0" w14:cap="flat" w14:cmpd="sng" w14:algn="ctr">
                  <w14:noFill/>
                  <w14:prstDash w14:val="solid"/>
                  <w14:round/>
                </w14:textOutline>
              </w:rPr>
              <w:t xml:space="preserve"> i wyjaśniona</w:t>
            </w:r>
            <w:r w:rsidRPr="00A269CE">
              <w:rPr>
                <w:rFonts w:ascii="Times New Roman" w:hAnsi="Times New Roman" w:cs="Times New Roman"/>
                <w:b/>
                <w:bCs/>
                <w:sz w:val="20"/>
                <w:szCs w:val="20"/>
                <w14:textOutline w14:w="0" w14:cap="flat" w14:cmpd="sng" w14:algn="ctr">
                  <w14:noFill/>
                  <w14:prstDash w14:val="solid"/>
                  <w14:round/>
                </w14:textOutline>
              </w:rPr>
              <w:t>.</w:t>
            </w:r>
          </w:p>
          <w:p w14:paraId="5005A3FD" w14:textId="69C32377" w:rsidR="002D420A" w:rsidRPr="00A269CE" w:rsidRDefault="006B2771" w:rsidP="006F6ADE">
            <w:pPr>
              <w:autoSpaceDE w:val="0"/>
              <w:autoSpaceDN w:val="0"/>
              <w:adjustRightInd w:val="0"/>
              <w:jc w:val="both"/>
              <w:rPr>
                <w:rFonts w:ascii="Times New Roman" w:hAnsi="Times New Roman" w:cs="Times New Roman"/>
                <w:sz w:val="20"/>
                <w:szCs w:val="20"/>
                <w14:textOutline w14:w="0" w14:cap="flat" w14:cmpd="sng" w14:algn="ctr">
                  <w14:noFill/>
                  <w14:prstDash w14:val="solid"/>
                  <w14:round/>
                </w14:textOutline>
              </w:rPr>
            </w:pPr>
            <w:r w:rsidRPr="00A269CE">
              <w:rPr>
                <w:rFonts w:ascii="Times New Roman" w:hAnsi="Times New Roman" w:cs="Times New Roman"/>
                <w:sz w:val="20"/>
                <w:szCs w:val="20"/>
                <w14:textOutline w14:w="0" w14:cap="flat" w14:cmpd="sng" w14:algn="ctr">
                  <w14:noFill/>
                  <w14:prstDash w14:val="solid"/>
                  <w14:round/>
                </w14:textOutline>
              </w:rPr>
              <w:t>D</w:t>
            </w:r>
            <w:r w:rsidR="002D420A" w:rsidRPr="00A269CE">
              <w:rPr>
                <w:rFonts w:ascii="Times New Roman" w:hAnsi="Times New Roman" w:cs="Times New Roman"/>
                <w:sz w:val="20"/>
                <w:szCs w:val="20"/>
                <w14:textOutline w14:w="0" w14:cap="flat" w14:cmpd="sng" w14:algn="ctr">
                  <w14:noFill/>
                  <w14:prstDash w14:val="solid"/>
                  <w14:round/>
                </w14:textOutline>
              </w:rPr>
              <w:t>oprecyzowano przepis art. 20 ust. 4</w:t>
            </w:r>
            <w:r w:rsidR="00206542" w:rsidRPr="00A269CE">
              <w:rPr>
                <w:rFonts w:ascii="Times New Roman" w:hAnsi="Times New Roman" w:cs="Times New Roman"/>
                <w:sz w:val="20"/>
                <w:szCs w:val="20"/>
                <w14:textOutline w14:w="0" w14:cap="flat" w14:cmpd="sng" w14:algn="ctr">
                  <w14:noFill/>
                  <w14:prstDash w14:val="solid"/>
                  <w14:round/>
                </w14:textOutline>
              </w:rPr>
              <w:t xml:space="preserve"> (po zmianach ust. 5)</w:t>
            </w:r>
            <w:r w:rsidR="002D420A" w:rsidRPr="00A269CE">
              <w:rPr>
                <w:rFonts w:ascii="Times New Roman" w:hAnsi="Times New Roman" w:cs="Times New Roman"/>
                <w:sz w:val="20"/>
                <w:szCs w:val="20"/>
                <w14:textOutline w14:w="0" w14:cap="flat" w14:cmpd="sng" w14:algn="ctr">
                  <w14:noFill/>
                  <w14:prstDash w14:val="solid"/>
                  <w14:round/>
                </w14:textOutline>
              </w:rPr>
              <w:t xml:space="preserve"> poprzez dodanie informacji, że dane podlegają one przywróceniu przez biuro informacyjne w przypadku stwierdzenia, że zostały usunięte niezgodnie z art. 17.</w:t>
            </w:r>
          </w:p>
          <w:p w14:paraId="07665D12" w14:textId="77777777" w:rsidR="004B00F5" w:rsidRPr="00A269CE" w:rsidRDefault="004B00F5" w:rsidP="001C3D42">
            <w:pPr>
              <w:pStyle w:val="USTustnpkodeksu"/>
              <w:spacing w:line="240" w:lineRule="auto"/>
              <w:rPr>
                <w:rFonts w:ascii="Times New Roman" w:hAnsi="Times New Roman" w:cs="Times New Roman"/>
                <w:i/>
                <w:iCs/>
                <w:sz w:val="20"/>
              </w:rPr>
            </w:pPr>
            <w:bookmarkStart w:id="1" w:name="_Hlk118888413"/>
            <w:r w:rsidRPr="00A269CE">
              <w:rPr>
                <w:rFonts w:ascii="Times New Roman" w:hAnsi="Times New Roman" w:cs="Times New Roman"/>
                <w:i/>
                <w:iCs/>
                <w:sz w:val="20"/>
              </w:rPr>
              <w:t>5. Dane, o których mowa w ust. 1, mogą zostać przywrócone do Rejestru przez upoważnionego pracownika biura informacyjnego, w przypadku stwierdzenia w toku czynności kontrolnych, że zostały usunięte niezgodnie z art. 17.</w:t>
            </w:r>
          </w:p>
          <w:bookmarkEnd w:id="1"/>
          <w:p w14:paraId="383598B0" w14:textId="77777777" w:rsidR="002D420A" w:rsidRPr="00A269CE" w:rsidRDefault="002D420A" w:rsidP="006F6ADE">
            <w:pPr>
              <w:pStyle w:val="USTustnpkodeksu"/>
              <w:spacing w:line="240" w:lineRule="auto"/>
              <w:rPr>
                <w:rFonts w:ascii="Times New Roman" w:hAnsi="Times New Roman" w:cs="Times New Roman"/>
                <w:i/>
                <w:iCs/>
                <w:sz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7B2F5BAB" w14:textId="77777777" w:rsidR="002D420A" w:rsidRPr="00A269CE" w:rsidRDefault="002D420A" w:rsidP="006F6ADE">
            <w:pPr>
              <w:pStyle w:val="USTustnpkodeksu"/>
              <w:spacing w:line="240" w:lineRule="auto"/>
              <w:rPr>
                <w:rFonts w:ascii="Times New Roman" w:hAnsi="Times New Roman" w:cs="Times New Roman"/>
                <w:sz w:val="20"/>
                <w14:textOutline w14:w="0" w14:cap="flat" w14:cmpd="sng" w14:algn="ctr">
                  <w14:noFill/>
                  <w14:prstDash w14:val="solid"/>
                  <w14:round/>
                </w14:textOutline>
              </w:rPr>
            </w:pPr>
            <w:r w:rsidRPr="00A269CE">
              <w:rPr>
                <w:rFonts w:ascii="Times New Roman" w:hAnsi="Times New Roman" w:cs="Times New Roman"/>
                <w:sz w:val="20"/>
                <w14:textOutline w14:w="0" w14:cap="flat" w14:cmpd="sng" w14:algn="ctr">
                  <w14:noFill/>
                  <w14:prstDash w14:val="solid"/>
                  <w14:round/>
                </w14:textOutline>
              </w:rPr>
              <w:t xml:space="preserve">O sposobie przywrócenia danych będą zaś decydować zaimplementowane w systemie teleinformatycznym Rejestru rozwiązania techniczne. Intencją jest, aby dane, o których mowa w art. 20 projektowanej ustawy przechowywane były w systemie teleinformatycznym, w którym prowadzony jest Rejestr, jednakże systemowo wyodrębnione w taki sposób, aby nie brały udziału w procesach realizowanych przez Biuro na podstawie aktualnych danych zgromadzonych w Rejestrze. Przywrócenie usuniętych danych będzie w istocie polegało </w:t>
            </w:r>
            <w:r w:rsidRPr="00A269CE">
              <w:rPr>
                <w:rFonts w:ascii="Times New Roman" w:hAnsi="Times New Roman" w:cs="Times New Roman"/>
                <w:sz w:val="20"/>
                <w14:textOutline w14:w="0" w14:cap="flat" w14:cmpd="sng" w14:algn="ctr">
                  <w14:noFill/>
                  <w14:prstDash w14:val="solid"/>
                  <w14:round/>
                </w14:textOutline>
              </w:rPr>
              <w:lastRenderedPageBreak/>
              <w:t xml:space="preserve">na przywróceniu tych danych do systemu teleinformatycznego, z którego udostępniane będą podmiotom, o których mowa w art. 6 ust. 1 projektu oraz osobie fizycznej, o której mowa w art. 7 projektu.   </w:t>
            </w:r>
          </w:p>
          <w:p w14:paraId="62DCB71D" w14:textId="77777777" w:rsidR="002D420A" w:rsidRPr="00A269CE" w:rsidRDefault="002D420A" w:rsidP="006F6ADE">
            <w:pPr>
              <w:pStyle w:val="USTustnpkodeksu"/>
              <w:spacing w:line="240" w:lineRule="auto"/>
              <w:rPr>
                <w:rFonts w:ascii="Times New Roman" w:hAnsi="Times New Roman" w:cs="Times New Roman"/>
                <w:sz w:val="20"/>
                <w14:textOutline w14:w="0" w14:cap="flat" w14:cmpd="sng" w14:algn="ctr">
                  <w14:noFill/>
                  <w14:prstDash w14:val="solid"/>
                  <w14:round/>
                </w14:textOutline>
              </w:rPr>
            </w:pPr>
            <w:r w:rsidRPr="00A269CE">
              <w:rPr>
                <w:rFonts w:ascii="Times New Roman" w:hAnsi="Times New Roman" w:cs="Times New Roman"/>
                <w:sz w:val="20"/>
                <w14:textOutline w14:w="0" w14:cap="flat" w14:cmpd="sng" w14:algn="ctr">
                  <w14:noFill/>
                  <w14:prstDash w14:val="solid"/>
                  <w14:round/>
                </w14:textOutline>
              </w:rPr>
              <w:t xml:space="preserve">Obecnie w sytuacjach, w których dane zostały usunięte niezgodnie z przepisami ustawy przeprowadzane jest postępowanie wyjaśniające. Biuro zwraca się do sądu lub prokuratury o ponowne przesłanie dokumentu błędnie usuniętego. Postępowanie wyjaśniające wynika z reguły z faktu, że do Biura skierowane zostanie pismo wskazujące na niezgodność danych wskazywanych w informacji/zaświadczeniu wydawanych przez Biuro lub jest efektem kontroli prowadzonej przez Biuro. </w:t>
            </w:r>
          </w:p>
          <w:p w14:paraId="4869C773" w14:textId="77777777" w:rsidR="002D420A" w:rsidRPr="00A269CE" w:rsidRDefault="002D420A" w:rsidP="006F6ADE">
            <w:pPr>
              <w:pStyle w:val="USTustnpkodeksu"/>
              <w:spacing w:line="240" w:lineRule="auto"/>
              <w:rPr>
                <w:rFonts w:ascii="Times New Roman" w:hAnsi="Times New Roman" w:cs="Times New Roman"/>
                <w:sz w:val="20"/>
                <w14:textOutline w14:w="0" w14:cap="flat" w14:cmpd="sng" w14:algn="ctr">
                  <w14:noFill/>
                  <w14:prstDash w14:val="solid"/>
                  <w14:round/>
                </w14:textOutline>
              </w:rPr>
            </w:pPr>
            <w:r w:rsidRPr="00A269CE">
              <w:rPr>
                <w:rFonts w:ascii="Times New Roman" w:hAnsi="Times New Roman" w:cs="Times New Roman"/>
                <w:sz w:val="20"/>
                <w14:textOutline w14:w="0" w14:cap="flat" w14:cmpd="sng" w14:algn="ctr">
                  <w14:noFill/>
                  <w14:prstDash w14:val="solid"/>
                  <w14:round/>
                </w14:textOutline>
              </w:rPr>
              <w:t>Planowane rozwiązania w swojej istocie sprowadzają się do tego, że gdy w wyniku kontroli lub zewnętrznego pisma Biuro sprawdzi w wyniku postępowania wyjaśniającego, że dane zostały usunięte błędnie, zamiast zwracać się do organu, który przekazał dokument źródłowy o ponowne wysłanie dokumentu celem wprowadzenia danych do Rejestru, Biuro korzystając z funkcjonalności systemu przywróci dane samodzielnie.</w:t>
            </w:r>
          </w:p>
          <w:p w14:paraId="1D15608B" w14:textId="18606514" w:rsidR="002D420A" w:rsidRPr="00A269CE" w:rsidRDefault="002D420A" w:rsidP="006F6ADE">
            <w:pPr>
              <w:pStyle w:val="USTustnpkodeksu"/>
              <w:spacing w:line="240" w:lineRule="auto"/>
              <w:rPr>
                <w:rFonts w:ascii="Times New Roman" w:hAnsi="Times New Roman" w:cs="Times New Roman"/>
                <w:sz w:val="20"/>
                <w14:textOutline w14:w="0" w14:cap="flat" w14:cmpd="sng" w14:algn="ctr">
                  <w14:noFill/>
                  <w14:prstDash w14:val="solid"/>
                  <w14:round/>
                </w14:textOutline>
              </w:rPr>
            </w:pPr>
            <w:r w:rsidRPr="00A269CE">
              <w:rPr>
                <w:rFonts w:ascii="Times New Roman" w:hAnsi="Times New Roman" w:cs="Times New Roman"/>
                <w:sz w:val="20"/>
                <w14:textOutline w14:w="0" w14:cap="flat" w14:cmpd="sng" w14:algn="ctr">
                  <w14:noFill/>
                  <w14:prstDash w14:val="solid"/>
                  <w14:round/>
                </w14:textOutline>
              </w:rPr>
              <w:t>Poza oczywistym w swojej istocie zdjęciem dodatkowych obowiązków z organów przesyłających dokumenty źródłowe, proponowane rozwiązanie pozwoli przywrócić do bazy dane najbardziej aktualne, uwzględniające np. wykonanie kary etc. podczas, gdy organ przesyłający pierwotny dokument może nie mieć wiedzy o zrealizowanych w konkretnym postępowaniu elementach postępowania wykonawczego.</w:t>
            </w:r>
          </w:p>
          <w:p w14:paraId="710DD8B5" w14:textId="77777777" w:rsidR="00CB49EB" w:rsidRPr="00A269CE" w:rsidRDefault="00CB49EB" w:rsidP="00CB49EB">
            <w:pPr>
              <w:pStyle w:val="USTustnpkodeksu"/>
              <w:spacing w:line="240" w:lineRule="auto"/>
              <w:rPr>
                <w:rFonts w:ascii="Times New Roman" w:hAnsi="Times New Roman" w:cs="Times New Roman"/>
                <w:sz w:val="20"/>
                <w14:textOutline w14:w="0" w14:cap="flat" w14:cmpd="sng" w14:algn="ctr">
                  <w14:noFill/>
                  <w14:prstDash w14:val="solid"/>
                  <w14:round/>
                </w14:textOutline>
              </w:rPr>
            </w:pPr>
            <w:r w:rsidRPr="00A269CE">
              <w:rPr>
                <w:rFonts w:ascii="Times New Roman" w:hAnsi="Times New Roman" w:cs="Times New Roman"/>
                <w:sz w:val="20"/>
                <w14:textOutline w14:w="0" w14:cap="flat" w14:cmpd="sng" w14:algn="ctr">
                  <w14:noFill/>
                  <w14:prstDash w14:val="solid"/>
                  <w14:round/>
                </w14:textOutline>
              </w:rPr>
              <w:lastRenderedPageBreak/>
              <w:t>Ponadto na skutek uwagi Ministra ds. Unii Europejskiej dodano ust. 3 w brzmieniu:</w:t>
            </w:r>
          </w:p>
          <w:p w14:paraId="3B3F7DBB" w14:textId="77777777" w:rsidR="00CB49EB" w:rsidRPr="00A269CE" w:rsidRDefault="00CB49EB" w:rsidP="00CB49EB">
            <w:pPr>
              <w:pStyle w:val="USTustnpkodeksu"/>
              <w:spacing w:line="240" w:lineRule="auto"/>
              <w:rPr>
                <w:rFonts w:ascii="Times New Roman" w:hAnsi="Times New Roman" w:cs="Times New Roman"/>
                <w:i/>
                <w:iCs/>
                <w:sz w:val="20"/>
              </w:rPr>
            </w:pPr>
            <w:r w:rsidRPr="00A269CE">
              <w:rPr>
                <w:rFonts w:ascii="Times New Roman" w:hAnsi="Times New Roman" w:cs="Times New Roman"/>
                <w:i/>
                <w:iCs/>
                <w:sz w:val="20"/>
              </w:rPr>
              <w:t>,,3. Dane, o których mowa w ust. 1 wykorzystywane są wyłącznie do celów kontrolnych w zakresie poprawności usunięcia danych z Rejestru i, po pozbawieniu tych danych informacji identyfikujących osobę, do celów statystycznych w zakresie badania powrotności do przestępstwa.”</w:t>
            </w:r>
          </w:p>
          <w:p w14:paraId="45126EAE" w14:textId="77777777" w:rsidR="00CB49EB" w:rsidRPr="00A269CE" w:rsidRDefault="00CB49EB" w:rsidP="006F6ADE">
            <w:pPr>
              <w:pStyle w:val="USTustnpkodeksu"/>
              <w:spacing w:line="240" w:lineRule="auto"/>
              <w:rPr>
                <w:rFonts w:ascii="Times New Roman" w:hAnsi="Times New Roman" w:cs="Times New Roman"/>
                <w:sz w:val="20"/>
                <w14:textOutline w14:w="0" w14:cap="flat" w14:cmpd="sng" w14:algn="ctr">
                  <w14:noFill/>
                  <w14:prstDash w14:val="solid"/>
                  <w14:round/>
                </w14:textOutline>
              </w:rPr>
            </w:pPr>
          </w:p>
          <w:p w14:paraId="71850C38" w14:textId="77777777" w:rsidR="00F20418" w:rsidRPr="00A269CE" w:rsidRDefault="00F20418" w:rsidP="002D420A">
            <w:pPr>
              <w:autoSpaceDE w:val="0"/>
              <w:autoSpaceDN w:val="0"/>
              <w:adjustRightInd w:val="0"/>
              <w:jc w:val="both"/>
              <w:rPr>
                <w:rFonts w:ascii="Times New Roman" w:hAnsi="Times New Roman" w:cs="Times New Roman"/>
                <w:sz w:val="20"/>
                <w:szCs w:val="20"/>
              </w:rPr>
            </w:pPr>
          </w:p>
        </w:tc>
      </w:tr>
      <w:tr w:rsidR="00F20418" w:rsidRPr="001A4167" w14:paraId="23928877" w14:textId="77777777" w:rsidTr="001C3D42">
        <w:trPr>
          <w:trHeight w:val="841"/>
        </w:trPr>
        <w:tc>
          <w:tcPr>
            <w:tcW w:w="666" w:type="dxa"/>
            <w:vAlign w:val="center"/>
          </w:tcPr>
          <w:p w14:paraId="4BE62793" w14:textId="065F7789" w:rsidR="00F20418" w:rsidRDefault="000A753D"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1</w:t>
            </w:r>
            <w:r w:rsidR="0021410F">
              <w:rPr>
                <w:rFonts w:ascii="Times New Roman" w:hAnsi="Times New Roman" w:cs="Times New Roman"/>
                <w:b/>
                <w:bCs/>
                <w:sz w:val="20"/>
                <w:szCs w:val="20"/>
              </w:rPr>
              <w:t>4</w:t>
            </w:r>
            <w:r w:rsidR="00213774">
              <w:rPr>
                <w:rFonts w:ascii="Times New Roman" w:hAnsi="Times New Roman" w:cs="Times New Roman"/>
                <w:b/>
                <w:bCs/>
                <w:sz w:val="20"/>
                <w:szCs w:val="20"/>
              </w:rPr>
              <w:t>.</w:t>
            </w:r>
          </w:p>
        </w:tc>
        <w:tc>
          <w:tcPr>
            <w:tcW w:w="1754" w:type="dxa"/>
            <w:vAlign w:val="center"/>
          </w:tcPr>
          <w:p w14:paraId="57891DD9" w14:textId="438D35B2" w:rsidR="00F20418" w:rsidRDefault="55D0C521" w:rsidP="001F52C7">
            <w:pPr>
              <w:spacing w:line="276" w:lineRule="auto"/>
              <w:rPr>
                <w:rFonts w:ascii="Times New Roman" w:hAnsi="Times New Roman" w:cs="Times New Roman"/>
                <w:sz w:val="20"/>
                <w:szCs w:val="20"/>
              </w:rPr>
            </w:pPr>
            <w:r w:rsidRPr="374E5E38">
              <w:rPr>
                <w:rFonts w:ascii="Times New Roman" w:hAnsi="Times New Roman" w:cs="Times New Roman"/>
                <w:b/>
                <w:bCs/>
                <w:sz w:val="20"/>
                <w:szCs w:val="20"/>
              </w:rPr>
              <w:t>RCL</w:t>
            </w:r>
          </w:p>
        </w:tc>
        <w:tc>
          <w:tcPr>
            <w:tcW w:w="7604" w:type="dxa"/>
            <w:vAlign w:val="center"/>
          </w:tcPr>
          <w:p w14:paraId="6DF666F6" w14:textId="07096846" w:rsidR="00213774" w:rsidRPr="00213774" w:rsidRDefault="00213774" w:rsidP="00213774">
            <w:pPr>
              <w:autoSpaceDE w:val="0"/>
              <w:autoSpaceDN w:val="0"/>
              <w:adjustRightInd w:val="0"/>
              <w:rPr>
                <w:rFonts w:ascii="Times New Roman" w:hAnsi="Times New Roman" w:cs="Times New Roman"/>
                <w:b/>
                <w:bCs/>
                <w:sz w:val="20"/>
                <w:szCs w:val="20"/>
              </w:rPr>
            </w:pPr>
            <w:r w:rsidRPr="00213774">
              <w:rPr>
                <w:rFonts w:ascii="Times New Roman" w:hAnsi="Times New Roman" w:cs="Times New Roman"/>
                <w:b/>
                <w:bCs/>
                <w:sz w:val="20"/>
                <w:szCs w:val="20"/>
              </w:rPr>
              <w:t>Art. 22 ust. 1</w:t>
            </w:r>
          </w:p>
          <w:p w14:paraId="424AF9CE" w14:textId="5BAF44FC" w:rsidR="00F20418" w:rsidRPr="00213774" w:rsidRDefault="00213774" w:rsidP="00213774">
            <w:pPr>
              <w:autoSpaceDE w:val="0"/>
              <w:autoSpaceDN w:val="0"/>
              <w:adjustRightInd w:val="0"/>
              <w:jc w:val="both"/>
              <w:rPr>
                <w:rFonts w:ascii="Times New Roman" w:hAnsi="Times New Roman" w:cs="Times New Roman"/>
                <w:sz w:val="20"/>
                <w:szCs w:val="20"/>
              </w:rPr>
            </w:pPr>
            <w:r w:rsidRPr="00213774">
              <w:rPr>
                <w:rFonts w:ascii="Times New Roman" w:hAnsi="Times New Roman" w:cs="Times New Roman"/>
                <w:sz w:val="20"/>
                <w:szCs w:val="20"/>
              </w:rPr>
              <w:t>Wyjaśnienia wymaga procedura przewidziana w art. 22 ust. 1 projektu, tj. usuwanie niezgodności zapisów w Rejestrze przez Biuro Informacyjne Krajowego Rejestru Karnego – w jaki sposób jest określana „właściwość biura informacyjnego do</w:t>
            </w:r>
            <w:r>
              <w:rPr>
                <w:rFonts w:ascii="Times New Roman" w:hAnsi="Times New Roman" w:cs="Times New Roman"/>
                <w:sz w:val="20"/>
                <w:szCs w:val="20"/>
              </w:rPr>
              <w:t xml:space="preserve"> </w:t>
            </w:r>
            <w:r w:rsidRPr="00213774">
              <w:rPr>
                <w:rFonts w:ascii="Times New Roman" w:hAnsi="Times New Roman" w:cs="Times New Roman"/>
                <w:sz w:val="20"/>
                <w:szCs w:val="20"/>
              </w:rPr>
              <w:t>usunięcia niezgodności”? Ponadto art. 22 ust. 4 projektu wprowadza wyjątek od zasady prowadzenia postępowania wyjaśniającego w przedmiocie sprostowania, przy</w:t>
            </w:r>
            <w:r>
              <w:rPr>
                <w:rFonts w:ascii="Times New Roman" w:hAnsi="Times New Roman" w:cs="Times New Roman"/>
                <w:sz w:val="20"/>
                <w:szCs w:val="20"/>
              </w:rPr>
              <w:t xml:space="preserve"> </w:t>
            </w:r>
            <w:r w:rsidRPr="00213774">
              <w:rPr>
                <w:rFonts w:ascii="Times New Roman" w:hAnsi="Times New Roman" w:cs="Times New Roman"/>
                <w:sz w:val="20"/>
                <w:szCs w:val="20"/>
              </w:rPr>
              <w:t xml:space="preserve">czym art. 22 projektu nie przewiduje </w:t>
            </w:r>
            <w:r w:rsidRPr="00213774">
              <w:rPr>
                <w:rFonts w:ascii="Times New Roman" w:hAnsi="Times New Roman" w:cs="Times New Roman"/>
                <w:i/>
                <w:iCs/>
                <w:sz w:val="20"/>
                <w:szCs w:val="20"/>
              </w:rPr>
              <w:t xml:space="preserve">expressis verbis </w:t>
            </w:r>
            <w:r w:rsidRPr="00213774">
              <w:rPr>
                <w:rFonts w:ascii="Times New Roman" w:hAnsi="Times New Roman" w:cs="Times New Roman"/>
                <w:sz w:val="20"/>
                <w:szCs w:val="20"/>
              </w:rPr>
              <w:t>jako zasady takiego postępowania, w odróżnieniu od art. 18 ust. 1 obecnie obowiązującej ustawy z dnia 24 maja 2000 r. o Krajowym Rejestrze Karnym (Dz. U. z 2021 r. poz. 1709).</w:t>
            </w:r>
          </w:p>
        </w:tc>
        <w:tc>
          <w:tcPr>
            <w:tcW w:w="3834" w:type="dxa"/>
            <w:vAlign w:val="center"/>
          </w:tcPr>
          <w:p w14:paraId="5E06AF5C" w14:textId="701494DC" w:rsidR="00EB3104" w:rsidRPr="00A269CE" w:rsidRDefault="00EB3104" w:rsidP="007C69B4">
            <w:pPr>
              <w:autoSpaceDE w:val="0"/>
              <w:autoSpaceDN w:val="0"/>
              <w:adjustRightInd w:val="0"/>
              <w:ind w:firstLine="708"/>
              <w:jc w:val="both"/>
              <w:rPr>
                <w:rFonts w:ascii="Times New Roman" w:hAnsi="Times New Roman" w:cs="Times New Roman"/>
                <w:b/>
                <w:bCs/>
                <w:sz w:val="20"/>
                <w:szCs w:val="20"/>
                <w14:textOutline w14:w="0" w14:cap="flat" w14:cmpd="sng" w14:algn="ctr">
                  <w14:noFill/>
                  <w14:prstDash w14:val="solid"/>
                  <w14:round/>
                </w14:textOutline>
              </w:rPr>
            </w:pPr>
            <w:r w:rsidRPr="00A269CE">
              <w:rPr>
                <w:rFonts w:ascii="Times New Roman" w:hAnsi="Times New Roman" w:cs="Times New Roman"/>
                <w:b/>
                <w:bCs/>
                <w:sz w:val="20"/>
                <w:szCs w:val="20"/>
                <w14:textOutline w14:w="0" w14:cap="flat" w14:cmpd="sng" w14:algn="ctr">
                  <w14:noFill/>
                  <w14:prstDash w14:val="solid"/>
                  <w14:round/>
                </w14:textOutline>
              </w:rPr>
              <w:t>Uwaga uwzględniona</w:t>
            </w:r>
            <w:r w:rsidR="00E10054" w:rsidRPr="00A269CE">
              <w:rPr>
                <w:rFonts w:ascii="Times New Roman" w:hAnsi="Times New Roman" w:cs="Times New Roman"/>
                <w:b/>
                <w:bCs/>
                <w:sz w:val="20"/>
                <w:szCs w:val="20"/>
                <w14:textOutline w14:w="0" w14:cap="flat" w14:cmpd="sng" w14:algn="ctr">
                  <w14:noFill/>
                  <w14:prstDash w14:val="solid"/>
                  <w14:round/>
                </w14:textOutline>
              </w:rPr>
              <w:t xml:space="preserve"> i wyjaśniona</w:t>
            </w:r>
            <w:r w:rsidRPr="00A269CE">
              <w:rPr>
                <w:rFonts w:ascii="Times New Roman" w:hAnsi="Times New Roman" w:cs="Times New Roman"/>
                <w:b/>
                <w:bCs/>
                <w:sz w:val="20"/>
                <w:szCs w:val="20"/>
                <w14:textOutline w14:w="0" w14:cap="flat" w14:cmpd="sng" w14:algn="ctr">
                  <w14:noFill/>
                  <w14:prstDash w14:val="solid"/>
                  <w14:round/>
                </w14:textOutline>
              </w:rPr>
              <w:t>.</w:t>
            </w:r>
          </w:p>
          <w:p w14:paraId="5039E430" w14:textId="211FDA4E" w:rsidR="007C69B4" w:rsidRPr="00A269CE" w:rsidRDefault="007C69B4" w:rsidP="00513100">
            <w:pPr>
              <w:autoSpaceDE w:val="0"/>
              <w:autoSpaceDN w:val="0"/>
              <w:adjustRightInd w:val="0"/>
              <w:ind w:firstLine="708"/>
              <w:jc w:val="both"/>
              <w:rPr>
                <w:rFonts w:ascii="Times New Roman" w:hAnsi="Times New Roman" w:cs="Times New Roman"/>
                <w:sz w:val="20"/>
                <w:szCs w:val="20"/>
                <w14:textOutline w14:w="0" w14:cap="flat" w14:cmpd="sng" w14:algn="ctr">
                  <w14:noFill/>
                  <w14:prstDash w14:val="solid"/>
                  <w14:round/>
                </w14:textOutline>
              </w:rPr>
            </w:pPr>
            <w:r w:rsidRPr="00A269CE">
              <w:rPr>
                <w:rFonts w:ascii="Times New Roman" w:hAnsi="Times New Roman" w:cs="Times New Roman"/>
                <w:sz w:val="20"/>
                <w:szCs w:val="20"/>
                <w14:textOutline w14:w="0" w14:cap="flat" w14:cmpd="sng" w14:algn="ctr">
                  <w14:noFill/>
                  <w14:prstDash w14:val="solid"/>
                  <w14:round/>
                </w14:textOutline>
              </w:rPr>
              <w:t xml:space="preserve">Odnośnie uwagi dotyczącej wyjaśnienia procedury w art. 22 ust. 1 dotyczącej usuwania niezgodności zapisów w Rejestrze przez Biuro, przeredagowano treść artykułu tak, aby nie budził on wątpliwości w zakresie konieczności ustalenia właściwości biura informacyjnego do usunięcia niezgodności zapisów i wprowadzono ogólną zasadę, że biuro informacyjne usuwa tę niezgodność po przeprowadzeniu postępowania wyjaśniającego albo zawiadamia właściwy podmiot celem usunięcia niezgodności w zakresie danych, które podmiot ten przekazuje na podstawie ustawy. Wyjaśnić należy, że biuro informacyjne każdorazowo zawiadamia właściwy podmiot o potrzebie usunięcia niezgodności w sytuacji, w której to ten podmiot dostarczył do Rejestru dane, a co do których Biuro stwierdziło, że są niewłaściwe, tj. niezgodne z treścią orzeczenia, nieodpowiadające zapisom w odpowiednich dokumentach oraz ze stanem faktycznym. Biuro zaś będzie właściwe do usunięcia niezgodności, w sytuacji w której nastąpiło </w:t>
            </w:r>
            <w:r w:rsidRPr="00A269CE">
              <w:rPr>
                <w:rFonts w:ascii="Times New Roman" w:hAnsi="Times New Roman" w:cs="Times New Roman"/>
                <w:sz w:val="20"/>
                <w:szCs w:val="20"/>
                <w14:textOutline w14:w="0" w14:cap="flat" w14:cmpd="sng" w14:algn="ctr">
                  <w14:noFill/>
                  <w14:prstDash w14:val="solid"/>
                  <w14:round/>
                </w14:textOutline>
              </w:rPr>
              <w:lastRenderedPageBreak/>
              <w:t xml:space="preserve">nieprawidłowe przeniesienie treści dokumentu przekazanego do Rejestru w postaci papierowej do systemu teleinformatycznego Rejestru. Należy bowiem pamiętać, że zarówno obecnie, jak i pod rządami nowej ustawy możliwe będzie przekazanie do Rejestru dokumentów w postaci papierowej. Jednocześnie wyjaśniamy, że Biuro właściwe będzie również do usunięcia niezgodności skutkujących usunięciem danych z Rejestru bowiem czynność ta (usuwanie danych) pozostaje w gestii biura informacyjnego. </w:t>
            </w:r>
          </w:p>
          <w:p w14:paraId="57F3DFBA" w14:textId="77777777" w:rsidR="007C69B4" w:rsidRPr="00A269CE" w:rsidRDefault="007C69B4" w:rsidP="00513100">
            <w:pPr>
              <w:autoSpaceDE w:val="0"/>
              <w:autoSpaceDN w:val="0"/>
              <w:adjustRightInd w:val="0"/>
              <w:ind w:firstLine="708"/>
              <w:jc w:val="both"/>
              <w:rPr>
                <w:rFonts w:ascii="Times New Roman" w:hAnsi="Times New Roman" w:cs="Times New Roman"/>
                <w:sz w:val="20"/>
                <w:szCs w:val="20"/>
                <w14:textOutline w14:w="0" w14:cap="flat" w14:cmpd="sng" w14:algn="ctr">
                  <w14:noFill/>
                  <w14:prstDash w14:val="solid"/>
                  <w14:round/>
                </w14:textOutline>
              </w:rPr>
            </w:pPr>
            <w:r w:rsidRPr="00A269CE">
              <w:rPr>
                <w:rFonts w:ascii="Times New Roman" w:hAnsi="Times New Roman" w:cs="Times New Roman"/>
                <w:sz w:val="20"/>
                <w:szCs w:val="20"/>
                <w14:textOutline w14:w="0" w14:cap="flat" w14:cmpd="sng" w14:algn="ctr">
                  <w14:noFill/>
                  <w14:prstDash w14:val="solid"/>
                  <w14:round/>
                </w14:textOutline>
              </w:rPr>
              <w:t>Mając powyższe na uwadze, projektodawca proponuje nowe brzmienie art. 22 ust. 1:</w:t>
            </w:r>
          </w:p>
          <w:p w14:paraId="3CB91106" w14:textId="177976D9" w:rsidR="000C4848" w:rsidRPr="00A269CE" w:rsidRDefault="000C4848" w:rsidP="000C4848">
            <w:pPr>
              <w:autoSpaceDE w:val="0"/>
              <w:autoSpaceDN w:val="0"/>
              <w:adjustRightInd w:val="0"/>
              <w:ind w:firstLine="708"/>
              <w:jc w:val="both"/>
              <w:rPr>
                <w:rFonts w:ascii="Times New Roman" w:hAnsi="Times New Roman" w:cs="Times New Roman"/>
                <w:i/>
                <w:iCs/>
                <w:sz w:val="20"/>
                <w:szCs w:val="20"/>
                <w14:textOutline w14:w="0" w14:cap="flat" w14:cmpd="sng" w14:algn="ctr">
                  <w14:noFill/>
                  <w14:prstDash w14:val="solid"/>
                  <w14:round/>
                </w14:textOutline>
              </w:rPr>
            </w:pPr>
            <w:r w:rsidRPr="00A269CE">
              <w:rPr>
                <w:rFonts w:ascii="Times New Roman" w:hAnsi="Times New Roman" w:cs="Times New Roman"/>
                <w:i/>
                <w:iCs/>
                <w:sz w:val="20"/>
                <w:szCs w:val="20"/>
                <w14:textOutline w14:w="0" w14:cap="flat" w14:cmpd="sng" w14:algn="ctr">
                  <w14:noFill/>
                  <w14:prstDash w14:val="solid"/>
                  <w14:round/>
                </w14:textOutline>
              </w:rPr>
              <w:t>„1.</w:t>
            </w:r>
            <w:r w:rsidR="00B70CF9" w:rsidRPr="00A269CE">
              <w:rPr>
                <w:rFonts w:ascii="Times New Roman" w:hAnsi="Times New Roman" w:cs="Times New Roman"/>
                <w:sz w:val="20"/>
                <w:szCs w:val="20"/>
              </w:rPr>
              <w:t>W przypadku stwierdzenia okoliczności wskazujących na zamieszczenie w Rejestrze danych o osobach lub danych o podmiotach zbiorowych niezgodnych z treścią orzeczenia lub nieodpowiadającym zapisom w odpowiednich dokumentach albo ze stanem faktycznym biuro informacyjne, po przeprowadzeniu postępowania wyjaśniającego, usuwa niezgodność powstałą na skutek działania biura informacyjnego albo zawiadamia właściwy podmiot celem usunięcia niezgodności w zakresie danych, które podmiot ten przekazuje na podstawie ustawy</w:t>
            </w:r>
            <w:r w:rsidRPr="00A269CE">
              <w:rPr>
                <w:rFonts w:ascii="Times New Roman" w:hAnsi="Times New Roman" w:cs="Times New Roman"/>
                <w:i/>
                <w:iCs/>
                <w:sz w:val="20"/>
                <w:szCs w:val="20"/>
                <w14:textOutline w14:w="0" w14:cap="flat" w14:cmpd="sng" w14:algn="ctr">
                  <w14:noFill/>
                  <w14:prstDash w14:val="solid"/>
                  <w14:round/>
                </w14:textOutline>
              </w:rPr>
              <w:t>”</w:t>
            </w:r>
          </w:p>
          <w:p w14:paraId="41DAB7B0" w14:textId="77777777" w:rsidR="007C69B4" w:rsidRPr="00A269CE" w:rsidRDefault="007C69B4" w:rsidP="00513100">
            <w:pPr>
              <w:autoSpaceDE w:val="0"/>
              <w:autoSpaceDN w:val="0"/>
              <w:adjustRightInd w:val="0"/>
              <w:jc w:val="both"/>
              <w:rPr>
                <w:rFonts w:ascii="Times New Roman" w:hAnsi="Times New Roman" w:cs="Times New Roman"/>
                <w:sz w:val="20"/>
                <w:szCs w:val="20"/>
                <w14:textOutline w14:w="0" w14:cap="flat" w14:cmpd="sng" w14:algn="ctr">
                  <w14:noFill/>
                  <w14:prstDash w14:val="solid"/>
                  <w14:round/>
                </w14:textOutline>
              </w:rPr>
            </w:pPr>
          </w:p>
          <w:p w14:paraId="515E23DC" w14:textId="77777777" w:rsidR="00F20418" w:rsidRPr="00A269CE" w:rsidRDefault="00F20418" w:rsidP="000C4848">
            <w:pPr>
              <w:autoSpaceDE w:val="0"/>
              <w:autoSpaceDN w:val="0"/>
              <w:adjustRightInd w:val="0"/>
              <w:ind w:firstLine="708"/>
              <w:jc w:val="both"/>
              <w:rPr>
                <w:rFonts w:ascii="Times New Roman" w:hAnsi="Times New Roman" w:cs="Times New Roman"/>
                <w:sz w:val="20"/>
                <w:szCs w:val="20"/>
              </w:rPr>
            </w:pPr>
          </w:p>
        </w:tc>
      </w:tr>
      <w:tr w:rsidR="00F20418" w:rsidRPr="001A4167" w14:paraId="5C10B210" w14:textId="77777777" w:rsidTr="000E113D">
        <w:trPr>
          <w:trHeight w:val="841"/>
        </w:trPr>
        <w:tc>
          <w:tcPr>
            <w:tcW w:w="666" w:type="dxa"/>
            <w:vAlign w:val="center"/>
          </w:tcPr>
          <w:p w14:paraId="3E64B9E8" w14:textId="29D11F87" w:rsidR="00F20418" w:rsidRDefault="000A753D"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1</w:t>
            </w:r>
            <w:r w:rsidR="0021410F">
              <w:rPr>
                <w:rFonts w:ascii="Times New Roman" w:hAnsi="Times New Roman" w:cs="Times New Roman"/>
                <w:b/>
                <w:bCs/>
                <w:sz w:val="20"/>
                <w:szCs w:val="20"/>
              </w:rPr>
              <w:t>5</w:t>
            </w:r>
            <w:r w:rsidR="00213774">
              <w:rPr>
                <w:rFonts w:ascii="Times New Roman" w:hAnsi="Times New Roman" w:cs="Times New Roman"/>
                <w:b/>
                <w:bCs/>
                <w:sz w:val="20"/>
                <w:szCs w:val="20"/>
              </w:rPr>
              <w:t xml:space="preserve">. </w:t>
            </w:r>
          </w:p>
        </w:tc>
        <w:tc>
          <w:tcPr>
            <w:tcW w:w="1754" w:type="dxa"/>
            <w:vAlign w:val="center"/>
          </w:tcPr>
          <w:p w14:paraId="2C65C11C" w14:textId="39537DF1" w:rsidR="00F20418" w:rsidRDefault="55D0C521" w:rsidP="374E5E38">
            <w:pPr>
              <w:spacing w:line="276" w:lineRule="auto"/>
              <w:rPr>
                <w:rFonts w:ascii="Times New Roman" w:hAnsi="Times New Roman" w:cs="Times New Roman"/>
                <w:sz w:val="20"/>
                <w:szCs w:val="20"/>
              </w:rPr>
            </w:pPr>
            <w:r w:rsidRPr="374E5E38">
              <w:rPr>
                <w:rFonts w:ascii="Times New Roman" w:hAnsi="Times New Roman" w:cs="Times New Roman"/>
                <w:b/>
                <w:bCs/>
                <w:sz w:val="20"/>
                <w:szCs w:val="20"/>
              </w:rPr>
              <w:t>RCL</w:t>
            </w:r>
          </w:p>
          <w:p w14:paraId="393CD2AC" w14:textId="66DA6175" w:rsidR="00F20418" w:rsidRDefault="00F20418" w:rsidP="001F52C7">
            <w:pPr>
              <w:spacing w:line="276" w:lineRule="auto"/>
              <w:rPr>
                <w:rFonts w:ascii="Times New Roman" w:hAnsi="Times New Roman" w:cs="Times New Roman"/>
                <w:sz w:val="20"/>
                <w:szCs w:val="20"/>
              </w:rPr>
            </w:pPr>
          </w:p>
        </w:tc>
        <w:tc>
          <w:tcPr>
            <w:tcW w:w="7604" w:type="dxa"/>
            <w:vAlign w:val="center"/>
          </w:tcPr>
          <w:p w14:paraId="3FB96661" w14:textId="766240E9" w:rsidR="000C708D" w:rsidRPr="000354B7" w:rsidRDefault="000C708D" w:rsidP="00B92BC7">
            <w:pPr>
              <w:autoSpaceDE w:val="0"/>
              <w:autoSpaceDN w:val="0"/>
              <w:adjustRightInd w:val="0"/>
              <w:jc w:val="both"/>
              <w:rPr>
                <w:rFonts w:ascii="Times New Roman" w:hAnsi="Times New Roman" w:cs="Times New Roman"/>
                <w:b/>
                <w:sz w:val="20"/>
                <w:szCs w:val="20"/>
              </w:rPr>
            </w:pPr>
            <w:r w:rsidRPr="000354B7">
              <w:rPr>
                <w:rFonts w:ascii="Times New Roman" w:hAnsi="Times New Roman" w:cs="Times New Roman"/>
                <w:b/>
                <w:sz w:val="20"/>
                <w:szCs w:val="20"/>
              </w:rPr>
              <w:t>Art. 23</w:t>
            </w:r>
          </w:p>
          <w:p w14:paraId="6D6ADEB5" w14:textId="2A55FC36" w:rsidR="00F20418" w:rsidRPr="000354B7" w:rsidRDefault="00213774" w:rsidP="00B92BC7">
            <w:pPr>
              <w:autoSpaceDE w:val="0"/>
              <w:autoSpaceDN w:val="0"/>
              <w:adjustRightInd w:val="0"/>
              <w:jc w:val="both"/>
              <w:rPr>
                <w:rFonts w:ascii="Times New Roman" w:hAnsi="Times New Roman" w:cs="Times New Roman"/>
                <w:sz w:val="20"/>
                <w:szCs w:val="20"/>
              </w:rPr>
            </w:pPr>
            <w:r w:rsidRPr="000354B7">
              <w:rPr>
                <w:rFonts w:ascii="Times New Roman" w:hAnsi="Times New Roman" w:cs="Times New Roman"/>
                <w:sz w:val="20"/>
                <w:szCs w:val="20"/>
              </w:rPr>
              <w:t xml:space="preserve">Przepis art. 23 projektu wprowadza dwa tryby wnioskowania o uzyskanie informacji o osobie i informacji o podmiocie zbiorowym: „na zapytanie” albo „na żądanie”, aczkolwiek nie wskazuje w sposób jednoznaczny różnic między tymi trybami, </w:t>
            </w:r>
            <w:r w:rsidRPr="0009689D">
              <w:rPr>
                <w:rFonts w:ascii="Times New Roman" w:hAnsi="Times New Roman" w:cs="Times New Roman"/>
                <w:sz w:val="20"/>
                <w:szCs w:val="20"/>
                <w:u w:val="single"/>
              </w:rPr>
              <w:t>w szczególności nie zostały określone elementy żądania, analogicznie jak w przypadku zapytania.</w:t>
            </w:r>
          </w:p>
        </w:tc>
        <w:tc>
          <w:tcPr>
            <w:tcW w:w="3834" w:type="dxa"/>
            <w:vAlign w:val="center"/>
          </w:tcPr>
          <w:p w14:paraId="7B5979D6" w14:textId="20A8BB07" w:rsidR="000905D6" w:rsidRPr="00C3333A" w:rsidRDefault="001D1FC8" w:rsidP="000905D6">
            <w:pPr>
              <w:pStyle w:val="USTustnpkodeksu"/>
              <w:spacing w:line="240" w:lineRule="auto"/>
              <w:rPr>
                <w:rFonts w:ascii="Times New Roman" w:hAnsi="Times New Roman" w:cs="Times New Roman"/>
                <w:b/>
                <w:bCs w:val="0"/>
                <w:sz w:val="20"/>
              </w:rPr>
            </w:pPr>
            <w:r w:rsidRPr="00C3333A">
              <w:rPr>
                <w:rFonts w:ascii="Times New Roman" w:hAnsi="Times New Roman" w:cs="Times New Roman"/>
                <w:b/>
                <w:bCs w:val="0"/>
                <w:sz w:val="20"/>
              </w:rPr>
              <w:t>Uwaga wyjaśni</w:t>
            </w:r>
            <w:r w:rsidR="000E113D">
              <w:rPr>
                <w:rFonts w:ascii="Times New Roman" w:hAnsi="Times New Roman" w:cs="Times New Roman"/>
                <w:b/>
                <w:bCs w:val="0"/>
                <w:sz w:val="20"/>
              </w:rPr>
              <w:t>o</w:t>
            </w:r>
            <w:r w:rsidRPr="00C3333A">
              <w:rPr>
                <w:rFonts w:ascii="Times New Roman" w:hAnsi="Times New Roman" w:cs="Times New Roman"/>
                <w:b/>
                <w:bCs w:val="0"/>
                <w:sz w:val="20"/>
              </w:rPr>
              <w:t>n</w:t>
            </w:r>
            <w:r w:rsidR="000E113D">
              <w:rPr>
                <w:rFonts w:ascii="Times New Roman" w:hAnsi="Times New Roman" w:cs="Times New Roman"/>
                <w:b/>
                <w:bCs w:val="0"/>
                <w:sz w:val="20"/>
              </w:rPr>
              <w:t>a</w:t>
            </w:r>
            <w:r w:rsidRPr="00C3333A">
              <w:rPr>
                <w:rFonts w:ascii="Times New Roman" w:hAnsi="Times New Roman" w:cs="Times New Roman"/>
                <w:b/>
                <w:bCs w:val="0"/>
                <w:sz w:val="20"/>
              </w:rPr>
              <w:t>.</w:t>
            </w:r>
          </w:p>
          <w:p w14:paraId="462F5B9A" w14:textId="046B40C4" w:rsidR="00D34223" w:rsidRPr="007A5F38" w:rsidRDefault="000905D6" w:rsidP="007A5F38">
            <w:pPr>
              <w:pStyle w:val="USTustnpkodeksu"/>
              <w:spacing w:line="240" w:lineRule="auto"/>
              <w:rPr>
                <w:rFonts w:ascii="Times New Roman" w:hAnsi="Times New Roman" w:cs="Times New Roman"/>
                <w:sz w:val="20"/>
              </w:rPr>
            </w:pPr>
            <w:r w:rsidRPr="00C3333A">
              <w:rPr>
                <w:rFonts w:ascii="Times New Roman" w:hAnsi="Times New Roman" w:cs="Times New Roman"/>
                <w:sz w:val="20"/>
              </w:rPr>
              <w:t xml:space="preserve">W odpowiedzi na wniesioną uwagę projektodawca wyjaśnia, że w jego ocenie nie zachodzi potrzeba doprecyzowania przepisów w zakresie wskazywania różnić pomiędzy trybami udzielania informacji z Rejestru na zapytanie i na żądanie. Wskazać </w:t>
            </w:r>
            <w:r w:rsidRPr="00C3333A">
              <w:rPr>
                <w:rFonts w:ascii="Times New Roman" w:hAnsi="Times New Roman" w:cs="Times New Roman"/>
                <w:sz w:val="20"/>
              </w:rPr>
              <w:lastRenderedPageBreak/>
              <w:t xml:space="preserve">należy, że o różnicach stanowią przepisy art. 23 ust. 2 i 3, które wyraźnie wskazują grupę podmiotów zobowiązanych do korzystania </w:t>
            </w:r>
            <w:r w:rsidRPr="00C3333A">
              <w:rPr>
                <w:rFonts w:ascii="Times New Roman" w:hAnsi="Times New Roman" w:cs="Times New Roman"/>
                <w:sz w:val="20"/>
              </w:rPr>
              <w:br/>
              <w:t xml:space="preserve">z pozyskiwania informacji na żądanie  </w:t>
            </w:r>
            <w:r w:rsidR="00D34223" w:rsidRPr="007D3D00">
              <w:rPr>
                <w:rFonts w:ascii="Times New Roman" w:hAnsi="Times New Roman" w:cs="Times New Roman"/>
                <w:sz w:val="22"/>
                <w:szCs w:val="22"/>
              </w:rPr>
              <w:t>(</w:t>
            </w:r>
            <w:r w:rsidR="00D34223" w:rsidRPr="007A5F38">
              <w:rPr>
                <w:rFonts w:ascii="Times New Roman" w:hAnsi="Times New Roman" w:cs="Times New Roman"/>
                <w:sz w:val="20"/>
              </w:rPr>
              <w:t xml:space="preserve">art. 23 ust. 2 - jest to grupa znacznie węższa niż podmioty określone w art. 6 projektu) oraz grupę podmiotów, którym ustawa daje takie uprawnienie, ale nie obliguje do tego sposobu pozyskiwania informacji z Rejestru (art. 23 ust. 3). Niezależnie od tego, do której grupy należy dany podmiot, przepisy ustawy uzależniają możliwość uzyskania informacji w tym trybie od uprawnienia organu do otrzymania pełnej informacji z KRK, której nie ograniczają przepisy szczególne. Jednocześnie wskazujemy, że w przypadku podmiotów zbiorowych, ustawa w ust. 4 art. 23 również wyraźnie wskazuje krąg podmiotów, którym przysługuje uzyskanie informacji na żądanie o podmiotach zbiorowych – są to podmioty określone w art. 23 ust. 2 i 3 projektu. </w:t>
            </w:r>
          </w:p>
          <w:p w14:paraId="0B61F5E1" w14:textId="09044B4E" w:rsidR="000905D6" w:rsidRPr="00C3333A" w:rsidRDefault="000905D6" w:rsidP="00C3333A">
            <w:pPr>
              <w:pStyle w:val="USTustnpkodeksu"/>
              <w:spacing w:line="240" w:lineRule="auto"/>
              <w:rPr>
                <w:rFonts w:ascii="Times New Roman" w:hAnsi="Times New Roman" w:cs="Times New Roman"/>
                <w:sz w:val="20"/>
              </w:rPr>
            </w:pPr>
          </w:p>
          <w:p w14:paraId="4822676B" w14:textId="79BD859E" w:rsidR="000905D6" w:rsidRDefault="000905D6" w:rsidP="00C3333A">
            <w:pPr>
              <w:pStyle w:val="USTustnpkodeksu"/>
              <w:spacing w:line="240" w:lineRule="auto"/>
              <w:rPr>
                <w:rFonts w:ascii="Times New Roman" w:hAnsi="Times New Roman" w:cs="Times New Roman"/>
                <w:sz w:val="20"/>
              </w:rPr>
            </w:pPr>
            <w:r w:rsidRPr="00C3333A">
              <w:rPr>
                <w:rFonts w:ascii="Times New Roman" w:hAnsi="Times New Roman" w:cs="Times New Roman"/>
                <w:sz w:val="20"/>
              </w:rPr>
              <w:t xml:space="preserve">Dodatkowo, różnice te wynikają ze specyfikacji technicznej systemu teleinformatycznego </w:t>
            </w:r>
            <w:r w:rsidRPr="00C3333A">
              <w:rPr>
                <w:rFonts w:ascii="Times New Roman" w:hAnsi="Times New Roman" w:cs="Times New Roman"/>
                <w:sz w:val="20"/>
              </w:rPr>
              <w:br/>
              <w:t xml:space="preserve">i usługi sieciowej na żądanie. Podmioty uprawnione w celu uzyskania informacji z KRK, nie będą musiały składać zapytania, ale za pomocą aplikacji, którymi już dysponują, będą mogły wysłać </w:t>
            </w:r>
            <w:r w:rsidRPr="00C3333A">
              <w:rPr>
                <w:rFonts w:ascii="Times New Roman" w:hAnsi="Times New Roman" w:cs="Times New Roman"/>
                <w:sz w:val="20"/>
              </w:rPr>
              <w:br/>
              <w:t>do systemu KRK żądanie udzielenia informacji. Na podstawie żądania nastąpi automatyczne przeszukanie i weryfikacja danych.</w:t>
            </w:r>
            <w:r w:rsidRPr="00C3333A">
              <w:rPr>
                <w:rFonts w:ascii="Times New Roman" w:eastAsiaTheme="minorHAnsi" w:hAnsi="Times New Roman" w:cs="Times New Roman"/>
                <w:bCs w:val="0"/>
                <w:sz w:val="20"/>
                <w:lang w:eastAsia="en-US"/>
              </w:rPr>
              <w:t xml:space="preserve"> </w:t>
            </w:r>
            <w:r w:rsidRPr="00C3333A">
              <w:rPr>
                <w:rFonts w:ascii="Times New Roman" w:hAnsi="Times New Roman" w:cs="Times New Roman"/>
                <w:sz w:val="20"/>
              </w:rPr>
              <w:t xml:space="preserve">W przeciwieństwie do odpowiedzi na zapytanie odpowiedź </w:t>
            </w:r>
            <w:r w:rsidRPr="00C3333A">
              <w:rPr>
                <w:rFonts w:ascii="Times New Roman" w:hAnsi="Times New Roman" w:cs="Times New Roman"/>
                <w:sz w:val="20"/>
              </w:rPr>
              <w:br/>
              <w:t xml:space="preserve">na żądanie zostanie udzielona w większości przypadków automatycznie, tj. bez udziału pracownika KRK. </w:t>
            </w:r>
          </w:p>
          <w:p w14:paraId="27A57265" w14:textId="56B33677" w:rsidR="0058107B" w:rsidRPr="00E248AD" w:rsidRDefault="0058107B" w:rsidP="0058107B">
            <w:pPr>
              <w:ind w:firstLine="510"/>
              <w:jc w:val="both"/>
              <w:rPr>
                <w:rFonts w:ascii="Times New Roman" w:hAnsi="Times New Roman" w:cs="Times New Roman"/>
                <w:sz w:val="20"/>
                <w:szCs w:val="20"/>
              </w:rPr>
            </w:pPr>
            <w:r w:rsidRPr="00E248AD">
              <w:rPr>
                <w:rFonts w:ascii="Times New Roman" w:hAnsi="Times New Roman" w:cs="Times New Roman"/>
                <w:sz w:val="20"/>
                <w:szCs w:val="20"/>
              </w:rPr>
              <w:lastRenderedPageBreak/>
              <w:t>W wyniku uwagi natomiast ponownie przeanalizowano zaprojektowane przepisy i uznano za zasadną modyfikację projektowanego art. 23</w:t>
            </w:r>
            <w:r w:rsidR="00834CB1">
              <w:rPr>
                <w:rFonts w:ascii="Times New Roman" w:hAnsi="Times New Roman" w:cs="Times New Roman"/>
                <w:sz w:val="20"/>
                <w:szCs w:val="20"/>
              </w:rPr>
              <w:t xml:space="preserve"> w brzmieniu jak w treści dołączonego projektu ustawy.</w:t>
            </w:r>
            <w:r w:rsidRPr="00E248AD">
              <w:rPr>
                <w:rFonts w:ascii="Times New Roman" w:hAnsi="Times New Roman" w:cs="Times New Roman"/>
                <w:sz w:val="20"/>
                <w:szCs w:val="20"/>
              </w:rPr>
              <w:t xml:space="preserve"> </w:t>
            </w:r>
          </w:p>
          <w:p w14:paraId="5CFEB00D" w14:textId="77777777" w:rsidR="0058107B" w:rsidRPr="00E248AD" w:rsidRDefault="0058107B" w:rsidP="0058107B">
            <w:pPr>
              <w:ind w:firstLine="708"/>
              <w:jc w:val="both"/>
              <w:rPr>
                <w:rFonts w:ascii="Times New Roman" w:hAnsi="Times New Roman" w:cs="Times New Roman"/>
                <w:sz w:val="20"/>
                <w:szCs w:val="20"/>
              </w:rPr>
            </w:pPr>
            <w:r w:rsidRPr="00E248AD">
              <w:rPr>
                <w:rFonts w:ascii="Times New Roman" w:hAnsi="Times New Roman" w:cs="Times New Roman"/>
                <w:sz w:val="20"/>
                <w:szCs w:val="20"/>
              </w:rPr>
              <w:t xml:space="preserve">Z projektowanego ust. 2 i 3 usunięto udzielanie informacji o podmiotach zbiorowych, które zostało ujęte w odrębnym ust. 4.  </w:t>
            </w:r>
          </w:p>
          <w:p w14:paraId="31B4C422" w14:textId="77777777" w:rsidR="0058107B" w:rsidRPr="00E248AD" w:rsidRDefault="0058107B" w:rsidP="0058107B">
            <w:pPr>
              <w:ind w:firstLine="708"/>
              <w:jc w:val="both"/>
              <w:rPr>
                <w:rFonts w:ascii="Times New Roman" w:hAnsi="Times New Roman" w:cs="Times New Roman"/>
                <w:sz w:val="20"/>
                <w:szCs w:val="20"/>
              </w:rPr>
            </w:pPr>
            <w:r w:rsidRPr="00E248AD">
              <w:rPr>
                <w:rFonts w:ascii="Times New Roman" w:hAnsi="Times New Roman" w:cs="Times New Roman"/>
                <w:sz w:val="20"/>
                <w:szCs w:val="20"/>
              </w:rPr>
              <w:t xml:space="preserve">Powyższa zmiana jest odzwierciedleniem różnić pomiędzy uzyskiwaniem informacji na zapytanie i na żądanie. Zakłada się, że pozyskanie informacji na żądanie uzależnione będzie od uprawnienia do uzyskania pełnej informacji, czyli w przypadku kiedy przepisy szczególne nie ograniczają takiej możliwości i po spełnieniu warunków określonych w ust. 2 pkt 1-3 tj. w związku z wykonywaniem zadań lub prowadzonego postępowania. Będzie to natomiast dotyczyło jedynie udzielanej informacji  o osobie. Należy bowiem zauważyć,  że na gruncie projektowanych przepisów informacja o podmiocie zbiorowym  będzie udzielna zarówno na zapytanie, jak i na żądanie w pełnym zakresie oraz nie będzie ograniczona postępowaniem, zadaniem czy przepisem prawa. </w:t>
            </w:r>
          </w:p>
          <w:p w14:paraId="7ED51BEC" w14:textId="77777777" w:rsidR="0058107B" w:rsidRPr="00E248AD" w:rsidRDefault="0058107B" w:rsidP="0058107B">
            <w:pPr>
              <w:ind w:firstLine="708"/>
              <w:jc w:val="both"/>
              <w:rPr>
                <w:rFonts w:ascii="Times New Roman" w:hAnsi="Times New Roman" w:cs="Times New Roman"/>
                <w:sz w:val="20"/>
                <w:szCs w:val="20"/>
              </w:rPr>
            </w:pPr>
            <w:r w:rsidRPr="00E248AD">
              <w:rPr>
                <w:rFonts w:ascii="Times New Roman" w:hAnsi="Times New Roman" w:cs="Times New Roman"/>
                <w:sz w:val="20"/>
                <w:szCs w:val="20"/>
              </w:rPr>
              <w:t xml:space="preserve">Wobec powyższego proponuje się dodanie do art. 23 ust. 4, który uwzględnia to rozróżnienie. Zatem podmioty określone w projektowanym art. 23 ust. 2 będą uzyskiwać informacje o pomiocie zbiorowym wyłącznie na żądanie, albowiem informacja o podmiotach zbiorowych będzie informacją zawsze w pełnym zakresie. Podmioty wskazane w art. 23 ust. 3 będą mogły zdecydować o uzyskiwaniu tych informacji </w:t>
            </w:r>
            <w:r w:rsidRPr="00E248AD">
              <w:rPr>
                <w:rFonts w:ascii="Times New Roman" w:hAnsi="Times New Roman" w:cs="Times New Roman"/>
                <w:sz w:val="20"/>
                <w:szCs w:val="20"/>
              </w:rPr>
              <w:lastRenderedPageBreak/>
              <w:t xml:space="preserve">na żądanie po złożeniu wniosku dotyczącego uruchomienia usługi. </w:t>
            </w:r>
          </w:p>
          <w:p w14:paraId="76BBE8A5" w14:textId="77777777" w:rsidR="0058107B" w:rsidRPr="00C3333A" w:rsidRDefault="0058107B" w:rsidP="00C3333A">
            <w:pPr>
              <w:pStyle w:val="USTustnpkodeksu"/>
              <w:spacing w:line="240" w:lineRule="auto"/>
              <w:rPr>
                <w:rFonts w:ascii="Times New Roman" w:hAnsi="Times New Roman" w:cs="Times New Roman"/>
                <w:sz w:val="20"/>
              </w:rPr>
            </w:pPr>
          </w:p>
          <w:p w14:paraId="6AE653ED" w14:textId="0B47E7D1" w:rsidR="000905D6" w:rsidRPr="00C3333A" w:rsidRDefault="000905D6" w:rsidP="00C3333A">
            <w:pPr>
              <w:autoSpaceDE w:val="0"/>
              <w:autoSpaceDN w:val="0"/>
              <w:adjustRightInd w:val="0"/>
              <w:ind w:firstLine="510"/>
              <w:jc w:val="both"/>
              <w:rPr>
                <w:rFonts w:ascii="Times New Roman" w:hAnsi="Times New Roman" w:cs="Times New Roman"/>
                <w:sz w:val="20"/>
                <w:szCs w:val="20"/>
              </w:rPr>
            </w:pPr>
            <w:r w:rsidRPr="00C3333A">
              <w:rPr>
                <w:rFonts w:ascii="Times New Roman" w:hAnsi="Times New Roman" w:cs="Times New Roman"/>
                <w:sz w:val="20"/>
                <w:szCs w:val="20"/>
              </w:rPr>
              <w:t>Uwaga w zakresie wskazania danych żądania analogicznie jak przy zapytaniu została uwzględniona w ten sposób, że do projektu ustawy dodano art. 25</w:t>
            </w:r>
            <w:r w:rsidR="00834CB1">
              <w:rPr>
                <w:rFonts w:ascii="Times New Roman" w:hAnsi="Times New Roman" w:cs="Times New Roman"/>
                <w:sz w:val="20"/>
                <w:szCs w:val="20"/>
              </w:rPr>
              <w:t xml:space="preserve"> w brzmieniu jak w treści dołączonego projektu ustawy.</w:t>
            </w:r>
          </w:p>
          <w:p w14:paraId="4527BF4B" w14:textId="77777777" w:rsidR="007F48FE" w:rsidRPr="007F48FE" w:rsidRDefault="007F48FE" w:rsidP="007F48FE">
            <w:pPr>
              <w:pStyle w:val="USTustnpkodeksu"/>
              <w:spacing w:line="240" w:lineRule="auto"/>
              <w:rPr>
                <w:rFonts w:ascii="Times New Roman" w:hAnsi="Times New Roman" w:cs="Times New Roman"/>
                <w:i/>
                <w:iCs/>
                <w:sz w:val="20"/>
              </w:rPr>
            </w:pPr>
          </w:p>
          <w:p w14:paraId="20E28879" w14:textId="3EAA3306" w:rsidR="007F48FE" w:rsidRPr="007F48FE" w:rsidRDefault="007F48FE" w:rsidP="007F48FE">
            <w:pPr>
              <w:ind w:firstLine="510"/>
              <w:jc w:val="both"/>
              <w:rPr>
                <w:rFonts w:ascii="Times New Roman" w:hAnsi="Times New Roman" w:cs="Times New Roman"/>
                <w:sz w:val="20"/>
                <w:szCs w:val="20"/>
              </w:rPr>
            </w:pPr>
            <w:r w:rsidRPr="007F48FE">
              <w:rPr>
                <w:rFonts w:ascii="Times New Roman" w:hAnsi="Times New Roman" w:cs="Times New Roman"/>
                <w:sz w:val="20"/>
                <w:szCs w:val="20"/>
              </w:rPr>
              <w:t xml:space="preserve">Z przepisu art. 25 ust. 2 dotyczącego danych, które należy wskazać w żądaniu udzielenia informacji o podmiocie zbiorowym </w:t>
            </w:r>
            <w:r w:rsidR="00F857F6">
              <w:rPr>
                <w:rFonts w:ascii="Times New Roman" w:hAnsi="Times New Roman" w:cs="Times New Roman"/>
                <w:sz w:val="20"/>
                <w:szCs w:val="20"/>
              </w:rPr>
              <w:t xml:space="preserve">usunięto </w:t>
            </w:r>
            <w:r w:rsidRPr="007F48FE">
              <w:rPr>
                <w:rFonts w:ascii="Times New Roman" w:hAnsi="Times New Roman" w:cs="Times New Roman"/>
                <w:sz w:val="20"/>
                <w:szCs w:val="20"/>
              </w:rPr>
              <w:t>zwrot</w:t>
            </w:r>
            <w:r w:rsidRPr="007F48FE">
              <w:rPr>
                <w:rFonts w:ascii="Times New Roman" w:hAnsi="Times New Roman" w:cs="Times New Roman"/>
                <w:i/>
                <w:iCs/>
                <w:sz w:val="20"/>
                <w:szCs w:val="20"/>
              </w:rPr>
              <w:t xml:space="preserve"> „a także postępowanie lub zadanie, w związku z którym zachodzi potrzeba uzyskania informacji” </w:t>
            </w:r>
            <w:r w:rsidRPr="007F48FE">
              <w:rPr>
                <w:rFonts w:ascii="Times New Roman" w:hAnsi="Times New Roman" w:cs="Times New Roman"/>
                <w:sz w:val="20"/>
                <w:szCs w:val="20"/>
              </w:rPr>
              <w:t>bowiem do uzyskania informacji o podmiocie zbiorowym</w:t>
            </w:r>
            <w:r w:rsidR="00F857F6">
              <w:rPr>
                <w:rFonts w:ascii="Times New Roman" w:hAnsi="Times New Roman" w:cs="Times New Roman"/>
                <w:sz w:val="20"/>
                <w:szCs w:val="20"/>
              </w:rPr>
              <w:t xml:space="preserve"> na gruncie projektowanej ustawy</w:t>
            </w:r>
            <w:r w:rsidRPr="007F48FE">
              <w:rPr>
                <w:rFonts w:ascii="Times New Roman" w:hAnsi="Times New Roman" w:cs="Times New Roman"/>
                <w:sz w:val="20"/>
                <w:szCs w:val="20"/>
              </w:rPr>
              <w:t xml:space="preserve"> nie jest konieczne wskazanie takich danych. </w:t>
            </w:r>
          </w:p>
          <w:p w14:paraId="54791383" w14:textId="77777777" w:rsidR="00D97867" w:rsidRDefault="00D97867" w:rsidP="00C3333A">
            <w:pPr>
              <w:pStyle w:val="USTustnpkodeksu"/>
              <w:spacing w:line="240" w:lineRule="auto"/>
              <w:rPr>
                <w:rFonts w:ascii="Times New Roman" w:hAnsi="Times New Roman" w:cs="Times New Roman"/>
                <w:i/>
                <w:iCs/>
                <w:sz w:val="20"/>
              </w:rPr>
            </w:pPr>
          </w:p>
          <w:p w14:paraId="6899E41C" w14:textId="77777777" w:rsidR="009C24A0" w:rsidRPr="009C24A0" w:rsidRDefault="009C24A0" w:rsidP="009C24A0">
            <w:pPr>
              <w:ind w:firstLine="510"/>
              <w:jc w:val="both"/>
              <w:rPr>
                <w:rFonts w:ascii="Times New Roman" w:hAnsi="Times New Roman" w:cs="Times New Roman"/>
                <w:sz w:val="20"/>
                <w:szCs w:val="20"/>
              </w:rPr>
            </w:pPr>
            <w:r w:rsidRPr="009C24A0">
              <w:rPr>
                <w:rFonts w:ascii="Times New Roman" w:hAnsi="Times New Roman" w:cs="Times New Roman"/>
                <w:sz w:val="20"/>
                <w:szCs w:val="20"/>
              </w:rPr>
              <w:t>W związku z zamieszczeniem zakresu danych jakie należy zamieścić w żądaniu w projekcie ustawy należało także dokonać zmiany zakresu delegacji w art. 27 pkt 5 (po zmianach, art. 29 pkt 5) poprzez usunięcie z projektowanego artykułu treści „</w:t>
            </w:r>
            <w:r w:rsidRPr="009C24A0">
              <w:rPr>
                <w:rFonts w:ascii="Times New Roman" w:hAnsi="Times New Roman" w:cs="Times New Roman"/>
                <w:i/>
                <w:iCs/>
                <w:sz w:val="20"/>
                <w:szCs w:val="20"/>
              </w:rPr>
              <w:t>w tym dane, jakie należy wskazać w żądaniu udzielenia informacji</w:t>
            </w:r>
            <w:r w:rsidRPr="009C24A0">
              <w:rPr>
                <w:rFonts w:ascii="Times New Roman" w:hAnsi="Times New Roman" w:cs="Times New Roman"/>
                <w:sz w:val="20"/>
                <w:szCs w:val="20"/>
              </w:rPr>
              <w:t xml:space="preserve">”. </w:t>
            </w:r>
          </w:p>
          <w:p w14:paraId="37EEB7DF" w14:textId="77777777" w:rsidR="00F20418" w:rsidRDefault="00F20418" w:rsidP="009C24A0">
            <w:pPr>
              <w:pStyle w:val="USTustnpkodeksu"/>
              <w:spacing w:line="240" w:lineRule="auto"/>
              <w:rPr>
                <w:rFonts w:ascii="Times New Roman" w:hAnsi="Times New Roman" w:cs="Times New Roman"/>
                <w:sz w:val="20"/>
              </w:rPr>
            </w:pPr>
          </w:p>
        </w:tc>
      </w:tr>
      <w:tr w:rsidR="00B2339B" w:rsidRPr="001A4167" w14:paraId="7FE42CE0" w14:textId="77777777" w:rsidTr="001C3D42">
        <w:trPr>
          <w:trHeight w:val="841"/>
        </w:trPr>
        <w:tc>
          <w:tcPr>
            <w:tcW w:w="666" w:type="dxa"/>
            <w:vAlign w:val="center"/>
          </w:tcPr>
          <w:p w14:paraId="30ECBE45" w14:textId="343D4474" w:rsidR="00B2339B" w:rsidRDefault="0021410F"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16</w:t>
            </w:r>
            <w:r w:rsidR="00B2339B">
              <w:rPr>
                <w:rFonts w:ascii="Times New Roman" w:hAnsi="Times New Roman" w:cs="Times New Roman"/>
                <w:b/>
                <w:bCs/>
                <w:sz w:val="20"/>
                <w:szCs w:val="20"/>
              </w:rPr>
              <w:t>.</w:t>
            </w:r>
          </w:p>
        </w:tc>
        <w:tc>
          <w:tcPr>
            <w:tcW w:w="1754" w:type="dxa"/>
            <w:vAlign w:val="center"/>
          </w:tcPr>
          <w:p w14:paraId="054C2A9F" w14:textId="5F694F30" w:rsidR="00B2339B" w:rsidRDefault="55D0C521" w:rsidP="001F52C7">
            <w:pPr>
              <w:spacing w:line="276" w:lineRule="auto"/>
              <w:rPr>
                <w:rFonts w:ascii="Times New Roman" w:hAnsi="Times New Roman" w:cs="Times New Roman"/>
                <w:sz w:val="20"/>
                <w:szCs w:val="20"/>
              </w:rPr>
            </w:pPr>
            <w:r w:rsidRPr="6F6F1A67">
              <w:rPr>
                <w:rFonts w:ascii="Times New Roman" w:hAnsi="Times New Roman" w:cs="Times New Roman"/>
                <w:b/>
                <w:bCs/>
                <w:sz w:val="20"/>
                <w:szCs w:val="20"/>
              </w:rPr>
              <w:t>RCL</w:t>
            </w:r>
          </w:p>
        </w:tc>
        <w:tc>
          <w:tcPr>
            <w:tcW w:w="7604" w:type="dxa"/>
            <w:vAlign w:val="center"/>
          </w:tcPr>
          <w:p w14:paraId="0F0926D4" w14:textId="77777777" w:rsidR="000B5F3F" w:rsidRPr="000354B7" w:rsidRDefault="000B5F3F" w:rsidP="00B92BC7">
            <w:pPr>
              <w:autoSpaceDE w:val="0"/>
              <w:autoSpaceDN w:val="0"/>
              <w:adjustRightInd w:val="0"/>
              <w:jc w:val="both"/>
              <w:rPr>
                <w:rFonts w:ascii="Times New Roman" w:hAnsi="Times New Roman" w:cs="Times New Roman"/>
                <w:sz w:val="20"/>
                <w:szCs w:val="20"/>
              </w:rPr>
            </w:pPr>
            <w:r w:rsidRPr="000354B7">
              <w:rPr>
                <w:rFonts w:ascii="Times New Roman" w:hAnsi="Times New Roman" w:cs="Times New Roman"/>
                <w:sz w:val="20"/>
                <w:szCs w:val="20"/>
              </w:rPr>
              <w:t xml:space="preserve">W </w:t>
            </w:r>
            <w:r w:rsidRPr="000354B7">
              <w:rPr>
                <w:rFonts w:ascii="Times New Roman" w:hAnsi="Times New Roman" w:cs="Times New Roman"/>
                <w:b/>
                <w:sz w:val="20"/>
                <w:szCs w:val="20"/>
              </w:rPr>
              <w:t xml:space="preserve">art. 23 ust. 4 i 6 </w:t>
            </w:r>
            <w:r w:rsidRPr="000354B7">
              <w:rPr>
                <w:rFonts w:ascii="Times New Roman" w:hAnsi="Times New Roman" w:cs="Times New Roman"/>
                <w:sz w:val="20"/>
                <w:szCs w:val="20"/>
              </w:rPr>
              <w:t>projektu należy zrezygnować z czasownika modalnego</w:t>
            </w:r>
          </w:p>
          <w:p w14:paraId="560BC929" w14:textId="6D233F4C" w:rsidR="00B2339B" w:rsidRPr="000354B7" w:rsidRDefault="000B5F3F" w:rsidP="00B92BC7">
            <w:pPr>
              <w:autoSpaceDE w:val="0"/>
              <w:autoSpaceDN w:val="0"/>
              <w:adjustRightInd w:val="0"/>
              <w:jc w:val="both"/>
              <w:rPr>
                <w:rFonts w:ascii="Times New Roman" w:hAnsi="Times New Roman" w:cs="Times New Roman"/>
                <w:b/>
                <w:sz w:val="20"/>
                <w:szCs w:val="20"/>
              </w:rPr>
            </w:pPr>
            <w:r w:rsidRPr="000354B7">
              <w:rPr>
                <w:rFonts w:ascii="Times New Roman" w:hAnsi="Times New Roman" w:cs="Times New Roman"/>
                <w:sz w:val="20"/>
                <w:szCs w:val="20"/>
              </w:rPr>
              <w:t>„powinno”.</w:t>
            </w:r>
          </w:p>
        </w:tc>
        <w:tc>
          <w:tcPr>
            <w:tcW w:w="3834" w:type="dxa"/>
            <w:vAlign w:val="center"/>
          </w:tcPr>
          <w:p w14:paraId="5FF97A4C" w14:textId="5E082CE7" w:rsidR="00B2339B" w:rsidRDefault="003D36F3" w:rsidP="007C6297">
            <w:pPr>
              <w:autoSpaceDE w:val="0"/>
              <w:autoSpaceDN w:val="0"/>
              <w:adjustRightInd w:val="0"/>
              <w:jc w:val="both"/>
              <w:rPr>
                <w:rFonts w:ascii="Times New Roman" w:hAnsi="Times New Roman" w:cs="Times New Roman"/>
                <w:sz w:val="20"/>
                <w:szCs w:val="20"/>
              </w:rPr>
            </w:pPr>
            <w:r w:rsidRPr="003D36F3">
              <w:rPr>
                <w:rFonts w:ascii="Times New Roman" w:hAnsi="Times New Roman" w:cs="Times New Roman"/>
                <w:b/>
                <w:bCs/>
                <w:sz w:val="20"/>
                <w:szCs w:val="20"/>
              </w:rPr>
              <w:t>Uwaga uwzględniona częściowo</w:t>
            </w:r>
            <w:r w:rsidR="007F4B37">
              <w:rPr>
                <w:rFonts w:ascii="Times New Roman" w:hAnsi="Times New Roman" w:cs="Times New Roman"/>
                <w:b/>
                <w:bCs/>
                <w:sz w:val="20"/>
                <w:szCs w:val="20"/>
              </w:rPr>
              <w:t xml:space="preserve"> i wyjaśniona</w:t>
            </w:r>
            <w:r w:rsidRPr="003D36F3">
              <w:rPr>
                <w:rFonts w:ascii="Times New Roman" w:hAnsi="Times New Roman" w:cs="Times New Roman"/>
                <w:b/>
                <w:bCs/>
                <w:sz w:val="20"/>
                <w:szCs w:val="20"/>
              </w:rPr>
              <w:t>.</w:t>
            </w:r>
          </w:p>
          <w:p w14:paraId="0D294CA7" w14:textId="77777777" w:rsidR="006074BA" w:rsidRPr="006074BA" w:rsidRDefault="006074BA" w:rsidP="006074BA">
            <w:pPr>
              <w:autoSpaceDE w:val="0"/>
              <w:autoSpaceDN w:val="0"/>
              <w:adjustRightInd w:val="0"/>
              <w:ind w:firstLine="708"/>
              <w:jc w:val="both"/>
              <w:rPr>
                <w:rFonts w:ascii="Times New Roman" w:hAnsi="Times New Roman" w:cs="Times New Roman"/>
                <w:sz w:val="20"/>
                <w:szCs w:val="20"/>
              </w:rPr>
            </w:pPr>
            <w:r w:rsidRPr="006074BA">
              <w:rPr>
                <w:rFonts w:ascii="Times New Roman" w:hAnsi="Times New Roman" w:cs="Times New Roman"/>
                <w:sz w:val="20"/>
                <w:szCs w:val="20"/>
              </w:rPr>
              <w:t xml:space="preserve">Odnośnie uwagi dotyczącej usunięcia czasownika modalnego ,,powinno” projektodawca wyjaśnia, że zmienił wskazane przez zgłaszającego uwagę przepisy pozostawiając zwrot „powinno” jedynie w zakresie danych identyfikujących osobę, które należy wskazać w zapytaniu (po zmianach, art. 24 ust. 1 i 2 projektu).  </w:t>
            </w:r>
          </w:p>
          <w:p w14:paraId="046E6C7A" w14:textId="77777777" w:rsidR="006074BA" w:rsidRPr="006074BA" w:rsidRDefault="006074BA" w:rsidP="006074BA">
            <w:pPr>
              <w:autoSpaceDE w:val="0"/>
              <w:autoSpaceDN w:val="0"/>
              <w:adjustRightInd w:val="0"/>
              <w:ind w:firstLine="708"/>
              <w:jc w:val="both"/>
              <w:rPr>
                <w:rFonts w:ascii="Times New Roman" w:hAnsi="Times New Roman" w:cs="Times New Roman"/>
                <w:sz w:val="20"/>
                <w:szCs w:val="20"/>
                <w:shd w:val="clear" w:color="auto" w:fill="FFFFFF"/>
              </w:rPr>
            </w:pPr>
            <w:r w:rsidRPr="006074BA">
              <w:rPr>
                <w:rFonts w:ascii="Times New Roman" w:hAnsi="Times New Roman" w:cs="Times New Roman"/>
                <w:sz w:val="20"/>
                <w:szCs w:val="20"/>
                <w:shd w:val="clear" w:color="auto" w:fill="FFFFFF"/>
              </w:rPr>
              <w:lastRenderedPageBreak/>
              <w:t xml:space="preserve">Wobec uwag zgłaszanych w toku uzgodnień międzyresortowych w zakresie niemożności wskazania wszystkich danych identyfikujących osobę, która nie posiada numeru PESEL, projektodawca zdecydował, że wystarczające będzie, wskazanie danych pozwalających </w:t>
            </w:r>
            <w:r w:rsidRPr="006074BA">
              <w:rPr>
                <w:rFonts w:ascii="Times New Roman" w:hAnsi="Times New Roman" w:cs="Times New Roman"/>
                <w:sz w:val="20"/>
                <w:szCs w:val="20"/>
                <w:shd w:val="clear" w:color="auto" w:fill="FFFFFF"/>
              </w:rPr>
              <w:br/>
              <w:t xml:space="preserve">na identyfikację osoby, której dotyczy zapytanie.  </w:t>
            </w:r>
          </w:p>
          <w:p w14:paraId="1B443494" w14:textId="77777777" w:rsidR="006074BA" w:rsidRPr="006074BA" w:rsidRDefault="006074BA" w:rsidP="006074BA">
            <w:pPr>
              <w:autoSpaceDE w:val="0"/>
              <w:autoSpaceDN w:val="0"/>
              <w:adjustRightInd w:val="0"/>
              <w:ind w:firstLine="510"/>
              <w:jc w:val="both"/>
              <w:rPr>
                <w:rFonts w:ascii="Times New Roman" w:hAnsi="Times New Roman" w:cs="Times New Roman"/>
                <w:sz w:val="20"/>
                <w:szCs w:val="20"/>
                <w:shd w:val="clear" w:color="auto" w:fill="FFFFFF"/>
              </w:rPr>
            </w:pPr>
            <w:r w:rsidRPr="006074BA">
              <w:rPr>
                <w:rFonts w:ascii="Times New Roman" w:hAnsi="Times New Roman" w:cs="Times New Roman"/>
                <w:sz w:val="20"/>
                <w:szCs w:val="20"/>
                <w:shd w:val="clear" w:color="auto" w:fill="FFFFFF"/>
              </w:rPr>
              <w:t xml:space="preserve">Wobec powyższego projektodawca zmienił treść przepisu stanowiącego o wezwaniu </w:t>
            </w:r>
            <w:r w:rsidRPr="006074BA">
              <w:rPr>
                <w:rFonts w:ascii="Times New Roman" w:hAnsi="Times New Roman" w:cs="Times New Roman"/>
                <w:sz w:val="20"/>
                <w:szCs w:val="20"/>
                <w:shd w:val="clear" w:color="auto" w:fill="FFFFFF"/>
              </w:rPr>
              <w:br/>
              <w:t>do uzupełnienia braków (art. 23 ust. 10 projektu, który po wniesionych poprawkach otrzyma nową jednostkę redakcyjną, obecnie oznaczoną jako art. „24 ust. 10”) o następującą treść:</w:t>
            </w:r>
          </w:p>
          <w:p w14:paraId="22A1C458" w14:textId="77777777" w:rsidR="006074BA" w:rsidRPr="006074BA" w:rsidRDefault="006074BA" w:rsidP="006074BA">
            <w:pPr>
              <w:pStyle w:val="USTustnpkodeksu"/>
              <w:spacing w:line="240" w:lineRule="auto"/>
              <w:rPr>
                <w:rFonts w:ascii="Times New Roman" w:hAnsi="Times New Roman" w:cs="Times New Roman"/>
                <w:i/>
                <w:iCs/>
                <w:sz w:val="20"/>
              </w:rPr>
            </w:pPr>
            <w:r w:rsidRPr="006074BA">
              <w:rPr>
                <w:rFonts w:ascii="Times New Roman" w:hAnsi="Times New Roman" w:cs="Times New Roman"/>
                <w:i/>
                <w:iCs/>
                <w:sz w:val="20"/>
              </w:rPr>
              <w:t>art. (24) 10. Jeżeli zapytanie o osobę nie spełnia wymogów, o których mowa w ust. 1-3, 7 i 9 zdanie pierwsze lub zapytanie o podmiot zbiorowy nie spełnia wymogów, o których mowa w ust. 5 i 9 zdanie drugie, wzywa się pytającego do usunięcia braków w terminie 14 dni, jeżeli wskazane dane nie pozwalają na identyfikację podmiotu, którego dotyczy zapytanie, z pouczeniem o treści ust. 12.</w:t>
            </w:r>
          </w:p>
          <w:p w14:paraId="32F62EC0" w14:textId="77777777" w:rsidR="006074BA" w:rsidRPr="006074BA" w:rsidRDefault="006074BA" w:rsidP="006074BA">
            <w:pPr>
              <w:pStyle w:val="USTustnpkodeksu"/>
              <w:spacing w:line="240" w:lineRule="auto"/>
              <w:rPr>
                <w:rFonts w:ascii="Times New Roman" w:hAnsi="Times New Roman" w:cs="Times New Roman"/>
                <w:i/>
                <w:iCs/>
                <w:sz w:val="20"/>
              </w:rPr>
            </w:pPr>
            <w:r w:rsidRPr="006074BA">
              <w:rPr>
                <w:rFonts w:ascii="Times New Roman" w:hAnsi="Times New Roman" w:cs="Times New Roman"/>
                <w:i/>
                <w:iCs/>
                <w:sz w:val="20"/>
              </w:rPr>
              <w:t>11. Jeżeli zapytanie o osobę zawiera dane wymienione w ust. 4, które są niezgodne z danymi w rejestrze PESEL, wzywa się pytającego do usunięcia braków w terminie 14 dni, z pouczeniem o treści ust. 12.</w:t>
            </w:r>
          </w:p>
          <w:p w14:paraId="296C39DE" w14:textId="77777777" w:rsidR="006074BA" w:rsidRPr="006074BA" w:rsidRDefault="006074BA" w:rsidP="006074BA">
            <w:pPr>
              <w:pStyle w:val="USTustnpkodeksu"/>
              <w:spacing w:line="240" w:lineRule="auto"/>
              <w:rPr>
                <w:rFonts w:ascii="Times New Roman" w:hAnsi="Times New Roman" w:cs="Times New Roman"/>
                <w:i/>
                <w:iCs/>
                <w:sz w:val="20"/>
              </w:rPr>
            </w:pPr>
            <w:r w:rsidRPr="006074BA">
              <w:rPr>
                <w:rFonts w:ascii="Times New Roman" w:hAnsi="Times New Roman" w:cs="Times New Roman"/>
                <w:i/>
                <w:iCs/>
                <w:sz w:val="20"/>
              </w:rPr>
              <w:t>12. Po bezskutecznym upływie terminu do uzupełnienia braków zapytanie pozostawia się bez rozpoznania.</w:t>
            </w:r>
          </w:p>
          <w:p w14:paraId="1D311AF7" w14:textId="1683F923" w:rsidR="006074BA" w:rsidRDefault="006074BA" w:rsidP="001C3D42">
            <w:pPr>
              <w:pStyle w:val="USTustnpkodeksu"/>
              <w:spacing w:line="240" w:lineRule="auto"/>
              <w:rPr>
                <w:rFonts w:ascii="Times New Roman" w:hAnsi="Times New Roman" w:cs="Times New Roman"/>
                <w:sz w:val="20"/>
              </w:rPr>
            </w:pPr>
          </w:p>
        </w:tc>
      </w:tr>
      <w:tr w:rsidR="000B5F3F" w:rsidRPr="001A4167" w14:paraId="0F64F1AA" w14:textId="77777777" w:rsidTr="001C3D42">
        <w:trPr>
          <w:trHeight w:val="841"/>
        </w:trPr>
        <w:tc>
          <w:tcPr>
            <w:tcW w:w="666" w:type="dxa"/>
            <w:vAlign w:val="center"/>
          </w:tcPr>
          <w:p w14:paraId="65D7DDD4" w14:textId="6CA8C894" w:rsidR="000B5F3F" w:rsidRDefault="0021410F"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17</w:t>
            </w:r>
            <w:r w:rsidR="000B5F3F">
              <w:rPr>
                <w:rFonts w:ascii="Times New Roman" w:hAnsi="Times New Roman" w:cs="Times New Roman"/>
                <w:b/>
                <w:bCs/>
                <w:sz w:val="20"/>
                <w:szCs w:val="20"/>
              </w:rPr>
              <w:t>.</w:t>
            </w:r>
          </w:p>
        </w:tc>
        <w:tc>
          <w:tcPr>
            <w:tcW w:w="1754" w:type="dxa"/>
            <w:vAlign w:val="center"/>
          </w:tcPr>
          <w:p w14:paraId="256607ED" w14:textId="0BA4710A" w:rsidR="000B5F3F" w:rsidRDefault="55D0C521" w:rsidP="001F52C7">
            <w:pPr>
              <w:spacing w:line="276" w:lineRule="auto"/>
              <w:rPr>
                <w:rFonts w:ascii="Times New Roman" w:hAnsi="Times New Roman" w:cs="Times New Roman"/>
                <w:sz w:val="20"/>
                <w:szCs w:val="20"/>
              </w:rPr>
            </w:pPr>
            <w:r w:rsidRPr="6F6F1A67">
              <w:rPr>
                <w:rFonts w:ascii="Times New Roman" w:hAnsi="Times New Roman" w:cs="Times New Roman"/>
                <w:b/>
                <w:bCs/>
                <w:sz w:val="20"/>
                <w:szCs w:val="20"/>
              </w:rPr>
              <w:t>RCL</w:t>
            </w:r>
          </w:p>
        </w:tc>
        <w:tc>
          <w:tcPr>
            <w:tcW w:w="7604" w:type="dxa"/>
            <w:vAlign w:val="center"/>
          </w:tcPr>
          <w:p w14:paraId="155D5A8B" w14:textId="64E3ECEB" w:rsidR="000B5F3F" w:rsidRPr="000354B7" w:rsidRDefault="000B5F3F" w:rsidP="00B92BC7">
            <w:pPr>
              <w:autoSpaceDE w:val="0"/>
              <w:autoSpaceDN w:val="0"/>
              <w:adjustRightInd w:val="0"/>
              <w:jc w:val="both"/>
              <w:rPr>
                <w:rFonts w:ascii="Times New Roman" w:hAnsi="Times New Roman" w:cs="Times New Roman"/>
                <w:b/>
                <w:sz w:val="20"/>
                <w:szCs w:val="20"/>
              </w:rPr>
            </w:pPr>
            <w:r w:rsidRPr="000354B7">
              <w:rPr>
                <w:rFonts w:ascii="Times New Roman" w:hAnsi="Times New Roman" w:cs="Times New Roman"/>
                <w:b/>
                <w:sz w:val="20"/>
                <w:szCs w:val="20"/>
              </w:rPr>
              <w:t xml:space="preserve">Art. 23 ust. 4 pkt 1 </w:t>
            </w:r>
            <w:proofErr w:type="spellStart"/>
            <w:r w:rsidRPr="000354B7">
              <w:rPr>
                <w:rFonts w:ascii="Times New Roman" w:hAnsi="Times New Roman" w:cs="Times New Roman"/>
                <w:b/>
                <w:sz w:val="20"/>
                <w:szCs w:val="20"/>
              </w:rPr>
              <w:t>zd</w:t>
            </w:r>
            <w:proofErr w:type="spellEnd"/>
            <w:r w:rsidRPr="000354B7">
              <w:rPr>
                <w:rFonts w:ascii="Times New Roman" w:hAnsi="Times New Roman" w:cs="Times New Roman"/>
                <w:b/>
                <w:sz w:val="20"/>
                <w:szCs w:val="20"/>
              </w:rPr>
              <w:t>. drugie.</w:t>
            </w:r>
          </w:p>
          <w:p w14:paraId="564AD6E1" w14:textId="127B0AE3" w:rsidR="000B5F3F" w:rsidRPr="000354B7" w:rsidRDefault="000B5F3F" w:rsidP="00B92BC7">
            <w:pPr>
              <w:autoSpaceDE w:val="0"/>
              <w:autoSpaceDN w:val="0"/>
              <w:adjustRightInd w:val="0"/>
              <w:jc w:val="both"/>
              <w:rPr>
                <w:rFonts w:ascii="Times New Roman" w:hAnsi="Times New Roman" w:cs="Times New Roman"/>
                <w:sz w:val="20"/>
                <w:szCs w:val="20"/>
              </w:rPr>
            </w:pPr>
            <w:r w:rsidRPr="000354B7">
              <w:rPr>
                <w:rFonts w:ascii="Times New Roman" w:hAnsi="Times New Roman" w:cs="Times New Roman"/>
                <w:sz w:val="20"/>
                <w:szCs w:val="20"/>
              </w:rPr>
              <w:t xml:space="preserve">Zwraca się uwagę, że w art. 23 ust. 4 pkt 1 </w:t>
            </w:r>
            <w:proofErr w:type="spellStart"/>
            <w:r w:rsidRPr="000354B7">
              <w:rPr>
                <w:rFonts w:ascii="Times New Roman" w:hAnsi="Times New Roman" w:cs="Times New Roman"/>
                <w:sz w:val="20"/>
                <w:szCs w:val="20"/>
              </w:rPr>
              <w:t>zd</w:t>
            </w:r>
            <w:proofErr w:type="spellEnd"/>
            <w:r w:rsidRPr="000354B7">
              <w:rPr>
                <w:rFonts w:ascii="Times New Roman" w:hAnsi="Times New Roman" w:cs="Times New Roman"/>
                <w:sz w:val="20"/>
                <w:szCs w:val="20"/>
              </w:rPr>
              <w:t>. drugie projektu posłużono się odesłaniem do art. 25 ust. 7 projektu, które jest odesłaniem kaskadowym, co wymaga poprawienia. Ponadto zauważa się, że odesłania w tym przepisie następują do przepisów dalszych, co nie jest prawidłową techniką legislacyjną.</w:t>
            </w:r>
          </w:p>
        </w:tc>
        <w:tc>
          <w:tcPr>
            <w:tcW w:w="3834" w:type="dxa"/>
            <w:vAlign w:val="center"/>
          </w:tcPr>
          <w:p w14:paraId="2E0F4EC7" w14:textId="1996E2B8" w:rsidR="00AA128B" w:rsidRPr="000A339A" w:rsidRDefault="00AA128B" w:rsidP="007A3786">
            <w:pPr>
              <w:autoSpaceDE w:val="0"/>
              <w:autoSpaceDN w:val="0"/>
              <w:adjustRightInd w:val="0"/>
              <w:jc w:val="both"/>
              <w:rPr>
                <w:rFonts w:ascii="Times New Roman" w:hAnsi="Times New Roman" w:cs="Times New Roman"/>
                <w:b/>
                <w:bCs/>
                <w:sz w:val="20"/>
                <w:szCs w:val="20"/>
                <w:shd w:val="clear" w:color="auto" w:fill="FFFFFF"/>
              </w:rPr>
            </w:pPr>
            <w:r w:rsidRPr="000A339A">
              <w:rPr>
                <w:rFonts w:ascii="Times New Roman" w:hAnsi="Times New Roman" w:cs="Times New Roman"/>
                <w:b/>
                <w:bCs/>
                <w:sz w:val="20"/>
                <w:szCs w:val="20"/>
                <w:shd w:val="clear" w:color="auto" w:fill="FFFFFF"/>
              </w:rPr>
              <w:t>Uwaga u</w:t>
            </w:r>
            <w:r w:rsidR="002F7C7C" w:rsidRPr="000A339A">
              <w:rPr>
                <w:rFonts w:ascii="Times New Roman" w:hAnsi="Times New Roman" w:cs="Times New Roman"/>
                <w:b/>
                <w:bCs/>
                <w:sz w:val="20"/>
                <w:szCs w:val="20"/>
                <w:shd w:val="clear" w:color="auto" w:fill="FFFFFF"/>
              </w:rPr>
              <w:t>względniona</w:t>
            </w:r>
            <w:r w:rsidR="001B3722">
              <w:rPr>
                <w:rFonts w:ascii="Times New Roman" w:hAnsi="Times New Roman" w:cs="Times New Roman"/>
                <w:b/>
                <w:bCs/>
                <w:sz w:val="20"/>
                <w:szCs w:val="20"/>
                <w:shd w:val="clear" w:color="auto" w:fill="FFFFFF"/>
              </w:rPr>
              <w:t xml:space="preserve"> i wyjaśniona</w:t>
            </w:r>
            <w:r w:rsidR="002F7C7C" w:rsidRPr="000A339A">
              <w:rPr>
                <w:rFonts w:ascii="Times New Roman" w:hAnsi="Times New Roman" w:cs="Times New Roman"/>
                <w:b/>
                <w:bCs/>
                <w:sz w:val="20"/>
                <w:szCs w:val="20"/>
                <w:shd w:val="clear" w:color="auto" w:fill="FFFFFF"/>
              </w:rPr>
              <w:t>.</w:t>
            </w:r>
          </w:p>
          <w:p w14:paraId="45D50B8C" w14:textId="230E27A5" w:rsidR="00884867" w:rsidRPr="000A339A" w:rsidRDefault="00884867" w:rsidP="00D97867">
            <w:pPr>
              <w:autoSpaceDE w:val="0"/>
              <w:autoSpaceDN w:val="0"/>
              <w:adjustRightInd w:val="0"/>
              <w:ind w:firstLine="708"/>
              <w:jc w:val="both"/>
              <w:rPr>
                <w:rFonts w:ascii="Times New Roman" w:hAnsi="Times New Roman" w:cs="Times New Roman"/>
                <w:sz w:val="20"/>
                <w:szCs w:val="20"/>
                <w:shd w:val="clear" w:color="auto" w:fill="FFFFFF"/>
              </w:rPr>
            </w:pPr>
            <w:r w:rsidRPr="000A339A">
              <w:rPr>
                <w:rFonts w:ascii="Times New Roman" w:hAnsi="Times New Roman" w:cs="Times New Roman"/>
                <w:sz w:val="20"/>
                <w:szCs w:val="20"/>
                <w:shd w:val="clear" w:color="auto" w:fill="FFFFFF"/>
              </w:rPr>
              <w:t>W odpowiedzi na wniesioną uwagę projektodawca zmienił treść projektowanych przepisów w ten sposób, że w art. 23 ust. 4 pkt 1 (nowa numeracja 24 ust. 1 zdanie drugie</w:t>
            </w:r>
            <w:r w:rsidR="000A339A">
              <w:rPr>
                <w:rFonts w:ascii="Times New Roman" w:hAnsi="Times New Roman" w:cs="Times New Roman"/>
                <w:sz w:val="20"/>
                <w:szCs w:val="20"/>
                <w:shd w:val="clear" w:color="auto" w:fill="FFFFFF"/>
              </w:rPr>
              <w:t>)</w:t>
            </w:r>
            <w:r w:rsidRPr="000A339A">
              <w:rPr>
                <w:rFonts w:ascii="Times New Roman" w:hAnsi="Times New Roman" w:cs="Times New Roman"/>
                <w:sz w:val="20"/>
                <w:szCs w:val="20"/>
                <w:shd w:val="clear" w:color="auto" w:fill="FFFFFF"/>
              </w:rPr>
              <w:t xml:space="preserve"> usunięto odwołanie do przepisów projektowanej ustawy, a w jego miejsce wprost wskazano na kategorię osób, których dotyczy oraz opisano w jakich przypadkach należy wskazać szerszy zakres danych identyfikujących osobę. Jednocześnie informujemy, że dokonano zmian redakcyjnych w projekcie poprzez wyodrębnienie w osobne jednostki przepisów dotyczących danych, które należy wskazać w zapytaniu i żądaniu. W ocenie projektodawcy służy to większej przejrzystości i czytelności projektu. </w:t>
            </w:r>
          </w:p>
          <w:p w14:paraId="118FCB6A" w14:textId="77777777" w:rsidR="000A339A" w:rsidRPr="000A339A" w:rsidRDefault="000A339A" w:rsidP="000A339A">
            <w:pPr>
              <w:autoSpaceDE w:val="0"/>
              <w:autoSpaceDN w:val="0"/>
              <w:adjustRightInd w:val="0"/>
              <w:jc w:val="both"/>
              <w:rPr>
                <w:rFonts w:ascii="Times New Roman" w:hAnsi="Times New Roman" w:cs="Times New Roman"/>
                <w:i/>
                <w:iCs/>
                <w:sz w:val="20"/>
                <w:szCs w:val="20"/>
              </w:rPr>
            </w:pPr>
            <w:r w:rsidRPr="000A339A">
              <w:rPr>
                <w:rFonts w:ascii="Times New Roman" w:hAnsi="Times New Roman" w:cs="Times New Roman"/>
                <w:sz w:val="20"/>
                <w:szCs w:val="20"/>
                <w:shd w:val="clear" w:color="auto" w:fill="FFFFFF"/>
              </w:rPr>
              <w:t xml:space="preserve">Ponadto na skutek uwagi Ministerstwa Spraw Wewnętrznych i Administracji dodano w art. 24 ust. 8 w zakresie możliwości zwracania się z zapytaniem w postaci papierowej podmiotów określonych </w:t>
            </w:r>
            <w:r w:rsidRPr="000A339A">
              <w:rPr>
                <w:rFonts w:ascii="Times New Roman" w:hAnsi="Times New Roman" w:cs="Times New Roman"/>
                <w:i/>
                <w:iCs/>
                <w:sz w:val="20"/>
                <w:szCs w:val="20"/>
              </w:rPr>
              <w:t>art. 6 ust. 1 i 3 pkt 1-3 oraz ust. 4 w przypadku niedostępności systemu teleinformatycznego.</w:t>
            </w:r>
          </w:p>
          <w:p w14:paraId="1CCDFE52" w14:textId="77777777" w:rsidR="000A339A" w:rsidRPr="000A339A" w:rsidRDefault="000A339A" w:rsidP="000A339A">
            <w:pPr>
              <w:autoSpaceDE w:val="0"/>
              <w:autoSpaceDN w:val="0"/>
              <w:adjustRightInd w:val="0"/>
              <w:ind w:firstLine="510"/>
              <w:jc w:val="both"/>
              <w:rPr>
                <w:rFonts w:ascii="Times New Roman" w:hAnsi="Times New Roman" w:cs="Times New Roman"/>
                <w:sz w:val="20"/>
                <w:szCs w:val="20"/>
                <w:shd w:val="clear" w:color="auto" w:fill="FFFFFF"/>
              </w:rPr>
            </w:pPr>
            <w:r w:rsidRPr="000A339A">
              <w:rPr>
                <w:rFonts w:ascii="Times New Roman" w:hAnsi="Times New Roman" w:cs="Times New Roman"/>
                <w:sz w:val="20"/>
                <w:szCs w:val="20"/>
                <w:shd w:val="clear" w:color="auto" w:fill="FFFFFF"/>
              </w:rPr>
              <w:t>W wyniku wniesionych uwag w toku uzgodnień międzyresortowych projektowane przepisy art. 23 (po zmianach, art. 24) wyglądają następująco:</w:t>
            </w:r>
          </w:p>
          <w:p w14:paraId="011706F9" w14:textId="19DA2896" w:rsidR="00EE6ABB" w:rsidRPr="001C3D42" w:rsidRDefault="000A339A" w:rsidP="001C3D42">
            <w:pPr>
              <w:pStyle w:val="ARTartustawynprozporzdzenia"/>
              <w:spacing w:line="240" w:lineRule="auto"/>
              <w:rPr>
                <w:sz w:val="20"/>
              </w:rPr>
            </w:pPr>
            <w:r w:rsidRPr="000A339A">
              <w:rPr>
                <w:rFonts w:ascii="Times New Roman" w:hAnsi="Times New Roman" w:cs="Times New Roman"/>
                <w:i/>
                <w:iCs/>
                <w:sz w:val="20"/>
                <w:shd w:val="clear" w:color="auto" w:fill="FFFFFF"/>
              </w:rPr>
              <w:t>„</w:t>
            </w:r>
            <w:r w:rsidRPr="000A339A">
              <w:rPr>
                <w:rFonts w:ascii="Times New Roman" w:hAnsi="Times New Roman" w:cs="Times New Roman"/>
                <w:b/>
                <w:i/>
                <w:iCs/>
                <w:sz w:val="20"/>
                <w:shd w:val="clear" w:color="auto" w:fill="FFFFFF"/>
              </w:rPr>
              <w:t>Art. 24.</w:t>
            </w:r>
            <w:r w:rsidRPr="000A339A">
              <w:rPr>
                <w:rFonts w:ascii="Times New Roman" w:hAnsi="Times New Roman" w:cs="Times New Roman"/>
                <w:i/>
                <w:iCs/>
                <w:sz w:val="20"/>
                <w:shd w:val="clear" w:color="auto" w:fill="FFFFFF"/>
              </w:rPr>
              <w:t> </w:t>
            </w:r>
            <w:bookmarkStart w:id="2" w:name="_Hlk115260277"/>
            <w:r w:rsidR="00EE6ABB" w:rsidRPr="00414980">
              <w:t xml:space="preserve"> </w:t>
            </w:r>
            <w:r w:rsidR="00EE6ABB" w:rsidRPr="001C3D42">
              <w:rPr>
                <w:sz w:val="20"/>
              </w:rPr>
              <w:t xml:space="preserve">1. Zapytanie o osobę powinno zawierać: nazwisko, imię (imiona), obywatelstwo lub obywatelstwa albo informację o tym, że osoba jest bezpaństwowcem lub jej obywatelstwo jest nieznane, miejsce oraz kraj urodzenia oraz numer PESEL, a w przypadku osoby nieposiadającej numeru PESEL, także nazwisko rodowe, datę urodzenia, imiona </w:t>
            </w:r>
            <w:r w:rsidR="00EE6ABB" w:rsidRPr="001C3D42">
              <w:rPr>
                <w:sz w:val="20"/>
              </w:rPr>
              <w:lastRenderedPageBreak/>
              <w:t>rodziców, numer i nazwę dokumentu stwierdzającego tożsamość oraz nazwę organu, który wydał dokument.</w:t>
            </w:r>
          </w:p>
          <w:p w14:paraId="6B7325B8" w14:textId="77777777" w:rsidR="00EE6ABB" w:rsidRPr="001C3D42" w:rsidRDefault="00EE6ABB" w:rsidP="001C3D42">
            <w:pPr>
              <w:pStyle w:val="USTustnpkodeksu"/>
              <w:spacing w:line="240" w:lineRule="auto"/>
              <w:rPr>
                <w:sz w:val="20"/>
              </w:rPr>
            </w:pPr>
            <w:r w:rsidRPr="001C3D42">
              <w:rPr>
                <w:sz w:val="20"/>
              </w:rPr>
              <w:t>2. W przypadku wystąpienia do Rejestru o informację w celach, o których mowa w art. 7 ust. 1 rozporządzenia 2019/816 dotyczącą osoby będącej obywatelem państwa trzeciego lub obywatelem państwa członkowskiego Unii Europejskiej, który posiada co najmniej jedno obywatelstwo państwa trzeciego, a także w przypadku zapytania osoby o której mowa w art. 7 ust. 1, będącej obywatelem państwa członkowskiego Unii Europejskiej innego niż Rzeczpospolita Polska zapytanie o osobę powinno zawierać: nazwisko, imię (imiona), płeć, obywatelstwo lub obywatelstwa albo informację o tym, że osoba jest bezpaństwowcem lub jej obywatelstwo jest nieznane, nazwisko rodowe, datę i miejsce oraz kraj urodzenia, imiona rodziców, numer i nazwę dokumentu stwierdzającego tożsamość, nazwę organu, który wydał dokument oraz numer PESEL, o ile został on nadany.</w:t>
            </w:r>
          </w:p>
          <w:p w14:paraId="3B7AE494" w14:textId="77777777" w:rsidR="00EE6ABB" w:rsidRPr="001C3D42" w:rsidRDefault="00EE6ABB" w:rsidP="001C3D42">
            <w:pPr>
              <w:pStyle w:val="USTustnpkodeksu"/>
              <w:spacing w:line="240" w:lineRule="auto"/>
              <w:rPr>
                <w:sz w:val="20"/>
              </w:rPr>
            </w:pPr>
            <w:r w:rsidRPr="001C3D42">
              <w:rPr>
                <w:sz w:val="20"/>
              </w:rPr>
              <w:t>3. Zapytanie o osobę, o którym mowa w ust. 1 i 2 zawiera ponadto: wskazanie postępowania lub zadania, w związku z którym zachodzi potrzeba uzyskania informacji o osobie, w przypadku podmiotów określonych w art. 6 ust. 1 i 3 pkt 1–3, a w przypadku osoby, o której mowa w art. 7 ust. 3 wskazanie przepisu powszechnie obowiązującego prawa, oraz określenie kierującego zapytanie.</w:t>
            </w:r>
          </w:p>
          <w:p w14:paraId="749FD3F6" w14:textId="77777777" w:rsidR="00EE6ABB" w:rsidRPr="001C3D42" w:rsidRDefault="00EE6ABB" w:rsidP="001C3D42">
            <w:pPr>
              <w:pStyle w:val="USTustnpkodeksu"/>
              <w:spacing w:line="240" w:lineRule="auto"/>
              <w:rPr>
                <w:sz w:val="20"/>
              </w:rPr>
            </w:pPr>
            <w:r w:rsidRPr="001C3D42">
              <w:rPr>
                <w:sz w:val="20"/>
              </w:rPr>
              <w:t xml:space="preserve">4. Dane identyfikujące osobę w zakresie imienia (imion), nazwiska, miejsca oraz kraju urodzenia oraz numeru PESEL, w przypadku osób, których dane nie są </w:t>
            </w:r>
            <w:r w:rsidRPr="001C3D42">
              <w:rPr>
                <w:sz w:val="20"/>
              </w:rPr>
              <w:lastRenderedPageBreak/>
              <w:t>zgromadzone w Rejestrze weryfikowane są w rejestrze PESEL, o ile w zapytaniu wskazany został numer PESEL.</w:t>
            </w:r>
          </w:p>
          <w:p w14:paraId="3293682C" w14:textId="77777777" w:rsidR="00EE6ABB" w:rsidRPr="001C3D42" w:rsidRDefault="00EE6ABB" w:rsidP="001C3D42">
            <w:pPr>
              <w:pStyle w:val="USTustnpkodeksu"/>
              <w:keepNext/>
              <w:spacing w:line="240" w:lineRule="auto"/>
              <w:rPr>
                <w:sz w:val="20"/>
              </w:rPr>
            </w:pPr>
            <w:r w:rsidRPr="001C3D42">
              <w:rPr>
                <w:sz w:val="20"/>
              </w:rPr>
              <w:t>5. Zapytanie o podmiot zbiorowy zawiera:</w:t>
            </w:r>
          </w:p>
          <w:p w14:paraId="5C1037B9" w14:textId="77777777" w:rsidR="00EE6ABB" w:rsidRPr="001C3D42" w:rsidRDefault="00EE6ABB" w:rsidP="001C3D42">
            <w:pPr>
              <w:pStyle w:val="PKTpunkt"/>
              <w:spacing w:line="240" w:lineRule="auto"/>
              <w:rPr>
                <w:sz w:val="20"/>
              </w:rPr>
            </w:pPr>
            <w:r w:rsidRPr="001C3D42">
              <w:rPr>
                <w:sz w:val="20"/>
              </w:rPr>
              <w:t>1)</w:t>
            </w:r>
            <w:r w:rsidRPr="001C3D42">
              <w:rPr>
                <w:sz w:val="20"/>
              </w:rPr>
              <w:tab/>
              <w:t>nazwę (firmę), siedzibę, numer identyfikacyjny REGON, w przypadku jego posiadania, numer w Krajowym Rejestrze Sądowym albo, w przypadku podmiotu zbiorowego nie podlegającego wpisowi do Krajowego Rejestru Sądowego – nazwę właściwego rejestru oraz numer w tym rejestrze, o ile podmiot zbiorowy podlega wpisowi do rejestru ;</w:t>
            </w:r>
          </w:p>
          <w:p w14:paraId="7536A8F1" w14:textId="77777777" w:rsidR="00EE6ABB" w:rsidRPr="001C3D42" w:rsidRDefault="00EE6ABB" w:rsidP="001C3D42">
            <w:pPr>
              <w:pStyle w:val="PKTpunkt"/>
              <w:spacing w:line="240" w:lineRule="auto"/>
              <w:rPr>
                <w:sz w:val="20"/>
              </w:rPr>
            </w:pPr>
            <w:r w:rsidRPr="001C3D42">
              <w:rPr>
                <w:sz w:val="20"/>
              </w:rPr>
              <w:t>2)</w:t>
            </w:r>
            <w:r w:rsidRPr="001C3D42">
              <w:rPr>
                <w:sz w:val="20"/>
              </w:rPr>
              <w:tab/>
              <w:t>określenie kierującego zapytanie.</w:t>
            </w:r>
          </w:p>
          <w:p w14:paraId="4CFC259A" w14:textId="77777777" w:rsidR="00EE6ABB" w:rsidRPr="001C3D42" w:rsidRDefault="00EE6ABB" w:rsidP="001C3D42">
            <w:pPr>
              <w:pStyle w:val="USTustnpkodeksu"/>
              <w:spacing w:line="240" w:lineRule="auto"/>
              <w:rPr>
                <w:sz w:val="20"/>
              </w:rPr>
            </w:pPr>
            <w:r w:rsidRPr="001C3D42">
              <w:rPr>
                <w:sz w:val="20"/>
              </w:rPr>
              <w:t xml:space="preserve">6. Zapytanie </w:t>
            </w:r>
            <w:r w:rsidRPr="001C3D42" w:rsidDel="00B413D5">
              <w:rPr>
                <w:sz w:val="20"/>
              </w:rPr>
              <w:t xml:space="preserve">o osobę oraz zapytanie o podmiot zbiorowy </w:t>
            </w:r>
            <w:r w:rsidRPr="001C3D42">
              <w:rPr>
                <w:sz w:val="20"/>
              </w:rPr>
              <w:t>składa się po uwierzytelnieniu w sposób określony w art. 20a ust. 1 albo 2 ustawy z dnia 17 lutego 2005 r. o informatyzacji działalności podmiotów realizujących zadania publiczne (Dz. U. z 2021 r. poz. 2070 oraz z 2022 r. poz. 1087) za pośrednictwem konta zakładanego w systemie teleinformatycznym służącym do uzyskiwania informacji o osobie i informacji o podmiocie zbiorowym.</w:t>
            </w:r>
          </w:p>
          <w:p w14:paraId="003B6F1F" w14:textId="77777777" w:rsidR="00EE6ABB" w:rsidRPr="001C3D42" w:rsidRDefault="00EE6ABB" w:rsidP="001C3D42">
            <w:pPr>
              <w:pStyle w:val="USTustnpkodeksu"/>
              <w:spacing w:line="240" w:lineRule="auto"/>
              <w:rPr>
                <w:sz w:val="20"/>
              </w:rPr>
            </w:pPr>
            <w:r w:rsidRPr="001C3D42">
              <w:rPr>
                <w:sz w:val="20"/>
              </w:rPr>
              <w:t>7. Osobę, której nadano w systemie teleinformatycznym uprawnienie do składania zapytań lub wniosków o osobę lub podmiot zbiorowy z konta podmiotu, o którym mowa w art. 6 ust. 1 i 3 pkt 1–3 ustawy, poczytuje się za umocowaną przez ten podmiot do składania w jego imieniu zapytań lub wniosków oraz pism w postępowaniach toczących się na podstawie tych zapytań lub wniosków.</w:t>
            </w:r>
          </w:p>
          <w:p w14:paraId="0322BA81" w14:textId="77777777" w:rsidR="00EE6ABB" w:rsidRPr="001C3D42" w:rsidRDefault="00EE6ABB" w:rsidP="001C3D42">
            <w:pPr>
              <w:pStyle w:val="USTustnpkodeksu"/>
              <w:spacing w:line="240" w:lineRule="auto"/>
              <w:rPr>
                <w:sz w:val="20"/>
              </w:rPr>
            </w:pPr>
            <w:r w:rsidRPr="001C3D42">
              <w:rPr>
                <w:sz w:val="20"/>
              </w:rPr>
              <w:t xml:space="preserve">8. Osoba, o której mowa w art. 7 ust. 1 może sporządzić i złożyć zapytanie o osobę </w:t>
            </w:r>
            <w:r w:rsidRPr="001C3D42">
              <w:rPr>
                <w:sz w:val="20"/>
              </w:rPr>
              <w:lastRenderedPageBreak/>
              <w:t>w postaci papierowej. Jeżeli zapytanie przesyłane jest drogą pocztową własnoręczność podpisu na zapytaniu poświadczana jest przez notariusza lub konsula. Własnoręczność podpisu osoby, o której mowa w art. 7 ust. 1 na pełnomocnictwie do uzyskania informacji na zapytanie w postaci papierowej poświadcza notariusz lub konsul.</w:t>
            </w:r>
          </w:p>
          <w:p w14:paraId="665989DB" w14:textId="77777777" w:rsidR="00EE6ABB" w:rsidRPr="001C3D42" w:rsidRDefault="00EE6ABB" w:rsidP="001C3D42">
            <w:pPr>
              <w:pStyle w:val="USTustnpkodeksu"/>
              <w:spacing w:line="240" w:lineRule="auto"/>
              <w:rPr>
                <w:sz w:val="20"/>
              </w:rPr>
            </w:pPr>
            <w:r w:rsidRPr="001C3D42">
              <w:rPr>
                <w:sz w:val="20"/>
              </w:rPr>
              <w:t>9. Zapytanie o osobę lub zapytanie o podmiot zbiorowy w postaci papierowej mogą sporządzić i złożyć także podmioty, o których mowa w art. 6 ust. 1 i 3 pkt 1–3 oraz w ust. 4, jeżeli z powodu niedostępności systemu teleinformatycznego, o którym mowa w art. 23 ust. 1, nie jest możliwe złożenie zapytania lub wysłanie żądania za pośrednictwem tego systemu. Minister Sprawiedliwości zamieszcza w Biuletynie Informacji Publicznej na stronie podmiotowej urzędu obsługującego tego ministra komunikaty dotyczące niedostępności systemu teleinformatycznego. Przepis art. 2 ust. 2 stosuje się odpowiednio.</w:t>
            </w:r>
          </w:p>
          <w:p w14:paraId="140A781B" w14:textId="77777777" w:rsidR="00EE6ABB" w:rsidRPr="001C3D42" w:rsidRDefault="00EE6ABB" w:rsidP="001C3D42">
            <w:pPr>
              <w:pStyle w:val="USTustnpkodeksu"/>
              <w:spacing w:line="240" w:lineRule="auto"/>
              <w:rPr>
                <w:sz w:val="20"/>
              </w:rPr>
            </w:pPr>
            <w:r w:rsidRPr="001C3D42">
              <w:rPr>
                <w:sz w:val="20"/>
              </w:rPr>
              <w:t xml:space="preserve">10. Zapytanie </w:t>
            </w:r>
            <w:r w:rsidRPr="001C3D42" w:rsidDel="00B413D5">
              <w:rPr>
                <w:sz w:val="20"/>
              </w:rPr>
              <w:t xml:space="preserve">o osobę </w:t>
            </w:r>
            <w:r w:rsidRPr="001C3D42">
              <w:rPr>
                <w:sz w:val="20"/>
              </w:rPr>
              <w:t>składane w postaci papierowej przez osobę, o której mowa w art. 7 ust. 1, oprócz danych wymienionych w ust. 1–3, zawiera jej podpis. W przypadku, o którym mowa w ust. 9, zapytanie o osobę lub zapytanie o podmiot zbiorowy zawiera podpis sędziego, prokuratora albo uprawnionej osoby lub organu podmiotu kierującego zapytanie.</w:t>
            </w:r>
          </w:p>
          <w:p w14:paraId="70AE6A63" w14:textId="77777777" w:rsidR="00EE6ABB" w:rsidRPr="001C3D42" w:rsidRDefault="00EE6ABB" w:rsidP="001C3D42">
            <w:pPr>
              <w:pStyle w:val="USTustnpkodeksu"/>
              <w:spacing w:line="240" w:lineRule="auto"/>
              <w:rPr>
                <w:sz w:val="20"/>
              </w:rPr>
            </w:pPr>
            <w:r w:rsidRPr="001C3D42">
              <w:rPr>
                <w:sz w:val="20"/>
              </w:rPr>
              <w:t xml:space="preserve">11. Jeżeli zapytanie o osobę nie spełnia wymogów, o których mowa w ust. 1–3, 8 i 10 lub zapytanie o podmiot zbiorowy nie spełnia wymogów, o których mowa w ust. 5 i 10 zdanie drugie, wzywa się pytającego do usunięcia braków w terminie 14 dni, jeżeli </w:t>
            </w:r>
            <w:r w:rsidRPr="001C3D42">
              <w:rPr>
                <w:sz w:val="20"/>
              </w:rPr>
              <w:lastRenderedPageBreak/>
              <w:t>wskazane dane nie pozwalają na identyfikację podmiotu, którego dotyczy zapytanie, z pouczeniem o treści ust. 13.</w:t>
            </w:r>
          </w:p>
          <w:p w14:paraId="6E345C36" w14:textId="77777777" w:rsidR="00EE6ABB" w:rsidRPr="001C3D42" w:rsidRDefault="00EE6ABB" w:rsidP="001C3D42">
            <w:pPr>
              <w:pStyle w:val="USTustnpkodeksu"/>
              <w:spacing w:line="240" w:lineRule="auto"/>
              <w:rPr>
                <w:sz w:val="20"/>
              </w:rPr>
            </w:pPr>
            <w:r w:rsidRPr="001C3D42">
              <w:rPr>
                <w:sz w:val="20"/>
              </w:rPr>
              <w:t>12. Jeżeli zapytanie o osobę zawiera dane wymienione w ust. 4, które są niezgodne z danymi w rejestrze PESEL, wzywa się pytającego do usunięcia braków w terminie 14 dni, z pouczeniem o treści ust. 13.</w:t>
            </w:r>
          </w:p>
          <w:p w14:paraId="5DCC426B" w14:textId="2223C5A3" w:rsidR="000A339A" w:rsidRPr="001C3D42" w:rsidRDefault="00EE6ABB" w:rsidP="001C3D42">
            <w:pPr>
              <w:pStyle w:val="USTustnpkodeksu"/>
              <w:spacing w:line="240" w:lineRule="auto"/>
              <w:rPr>
                <w:sz w:val="20"/>
              </w:rPr>
            </w:pPr>
            <w:r w:rsidRPr="001C3D42">
              <w:rPr>
                <w:sz w:val="20"/>
              </w:rPr>
              <w:t>13. Po bezskutecznym upływie terminu do uzupełnienia braków zapytanie o osobę lub zapytanie o podmiot zbiorowy pozostawia się bez rozpoznania.</w:t>
            </w:r>
            <w:bookmarkEnd w:id="2"/>
            <w:r w:rsidR="000A339A" w:rsidRPr="000A339A">
              <w:rPr>
                <w:rFonts w:ascii="Times New Roman" w:hAnsi="Times New Roman" w:cs="Times New Roman"/>
                <w:i/>
                <w:iCs/>
                <w:sz w:val="20"/>
                <w:shd w:val="clear" w:color="auto" w:fill="FFFFFF"/>
              </w:rPr>
              <w:t>”</w:t>
            </w:r>
          </w:p>
          <w:p w14:paraId="001CD825" w14:textId="77777777" w:rsidR="000A339A" w:rsidRPr="000A339A" w:rsidRDefault="000A339A" w:rsidP="000A339A">
            <w:pPr>
              <w:autoSpaceDE w:val="0"/>
              <w:autoSpaceDN w:val="0"/>
              <w:adjustRightInd w:val="0"/>
              <w:ind w:firstLine="510"/>
              <w:jc w:val="both"/>
              <w:rPr>
                <w:rFonts w:ascii="Times New Roman" w:hAnsi="Times New Roman" w:cs="Times New Roman"/>
                <w:bCs/>
                <w:sz w:val="20"/>
                <w:szCs w:val="20"/>
                <w:shd w:val="clear" w:color="auto" w:fill="FFFFFF"/>
              </w:rPr>
            </w:pPr>
            <w:r w:rsidRPr="000A339A">
              <w:rPr>
                <w:rFonts w:ascii="Times New Roman" w:hAnsi="Times New Roman" w:cs="Times New Roman"/>
                <w:sz w:val="20"/>
                <w:szCs w:val="20"/>
                <w:shd w:val="clear" w:color="auto" w:fill="FFFFFF"/>
              </w:rPr>
              <w:t xml:space="preserve">Ponadto projektodawca wyjaśnia, że przepisy projektu w zakresie w jakim posługiwały się pojęciem „zapytanie”, zostały doprecyzowane o wskazanie, czy zapytanie dotyczy osoby, czy podmiotu zbiorowego – jeśli wymagały tego względy czytelności i przejrzystości projektu. </w:t>
            </w:r>
          </w:p>
          <w:p w14:paraId="3E09D500" w14:textId="77777777" w:rsidR="000A339A" w:rsidRPr="000A339A" w:rsidRDefault="000A339A" w:rsidP="000A339A">
            <w:pPr>
              <w:suppressAutoHyphens/>
              <w:autoSpaceDE w:val="0"/>
              <w:autoSpaceDN w:val="0"/>
              <w:adjustRightInd w:val="0"/>
              <w:ind w:firstLine="510"/>
              <w:jc w:val="both"/>
              <w:rPr>
                <w:rFonts w:ascii="Times New Roman" w:hAnsi="Times New Roman" w:cs="Times New Roman"/>
                <w:bCs/>
                <w:i/>
                <w:iCs/>
                <w:sz w:val="20"/>
                <w:szCs w:val="20"/>
              </w:rPr>
            </w:pPr>
          </w:p>
          <w:p w14:paraId="10225008" w14:textId="77777777" w:rsidR="000B5F3F" w:rsidRPr="000A339A" w:rsidRDefault="000B5F3F" w:rsidP="007F48FE">
            <w:pPr>
              <w:pStyle w:val="USTustnpkodeksu"/>
              <w:spacing w:line="240" w:lineRule="auto"/>
              <w:rPr>
                <w:rFonts w:ascii="Times New Roman" w:hAnsi="Times New Roman" w:cs="Times New Roman"/>
                <w:sz w:val="20"/>
              </w:rPr>
            </w:pPr>
          </w:p>
        </w:tc>
      </w:tr>
      <w:tr w:rsidR="000B5F3F" w:rsidRPr="001A4167" w14:paraId="03538095" w14:textId="77777777" w:rsidTr="001C3D42">
        <w:trPr>
          <w:trHeight w:val="841"/>
        </w:trPr>
        <w:tc>
          <w:tcPr>
            <w:tcW w:w="666" w:type="dxa"/>
            <w:vAlign w:val="center"/>
          </w:tcPr>
          <w:p w14:paraId="4A358EA0" w14:textId="2D04584D" w:rsidR="000B5F3F" w:rsidRDefault="0021410F"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18</w:t>
            </w:r>
            <w:r w:rsidR="000B5F3F">
              <w:rPr>
                <w:rFonts w:ascii="Times New Roman" w:hAnsi="Times New Roman" w:cs="Times New Roman"/>
                <w:b/>
                <w:bCs/>
                <w:sz w:val="20"/>
                <w:szCs w:val="20"/>
              </w:rPr>
              <w:t>.</w:t>
            </w:r>
          </w:p>
        </w:tc>
        <w:tc>
          <w:tcPr>
            <w:tcW w:w="1754" w:type="dxa"/>
            <w:vAlign w:val="center"/>
          </w:tcPr>
          <w:p w14:paraId="03AD6E17" w14:textId="40DE43FF" w:rsidR="000B5F3F" w:rsidRDefault="55D0C521" w:rsidP="001F52C7">
            <w:pPr>
              <w:spacing w:line="276" w:lineRule="auto"/>
              <w:rPr>
                <w:rFonts w:ascii="Times New Roman" w:hAnsi="Times New Roman" w:cs="Times New Roman"/>
                <w:sz w:val="20"/>
                <w:szCs w:val="20"/>
              </w:rPr>
            </w:pPr>
            <w:r w:rsidRPr="3D3282EE">
              <w:rPr>
                <w:rFonts w:ascii="Times New Roman" w:hAnsi="Times New Roman" w:cs="Times New Roman"/>
                <w:b/>
                <w:bCs/>
                <w:sz w:val="20"/>
                <w:szCs w:val="20"/>
              </w:rPr>
              <w:t>RCL</w:t>
            </w:r>
          </w:p>
        </w:tc>
        <w:tc>
          <w:tcPr>
            <w:tcW w:w="7604" w:type="dxa"/>
            <w:vAlign w:val="center"/>
          </w:tcPr>
          <w:p w14:paraId="2F65134A" w14:textId="0CA89903" w:rsidR="000B5F3F" w:rsidRPr="000354B7" w:rsidRDefault="000B5F3F" w:rsidP="00B92BC7">
            <w:pPr>
              <w:autoSpaceDE w:val="0"/>
              <w:autoSpaceDN w:val="0"/>
              <w:adjustRightInd w:val="0"/>
              <w:jc w:val="both"/>
              <w:rPr>
                <w:rFonts w:ascii="Times New Roman" w:hAnsi="Times New Roman" w:cs="Times New Roman"/>
                <w:sz w:val="20"/>
                <w:szCs w:val="20"/>
              </w:rPr>
            </w:pPr>
            <w:r w:rsidRPr="000354B7">
              <w:rPr>
                <w:rFonts w:ascii="Times New Roman" w:hAnsi="Times New Roman" w:cs="Times New Roman"/>
                <w:sz w:val="20"/>
                <w:szCs w:val="20"/>
              </w:rPr>
              <w:t xml:space="preserve">W </w:t>
            </w:r>
            <w:r w:rsidRPr="000A67D3">
              <w:rPr>
                <w:rFonts w:ascii="Times New Roman" w:hAnsi="Times New Roman" w:cs="Times New Roman"/>
                <w:bCs/>
                <w:sz w:val="20"/>
                <w:szCs w:val="20"/>
              </w:rPr>
              <w:t>art. 23 ust. 7</w:t>
            </w:r>
            <w:r w:rsidRPr="000354B7">
              <w:rPr>
                <w:rFonts w:ascii="Times New Roman" w:hAnsi="Times New Roman" w:cs="Times New Roman"/>
                <w:sz w:val="20"/>
                <w:szCs w:val="20"/>
              </w:rPr>
              <w:t xml:space="preserve"> projektu proponuje się zastąpić odesłanie do upoważnienia ustawowego zawartego w art. 53d ustawy z dnia 27 lipca 2001 r. – Prawo o ustroju sądów powszechnych (Dz. U. z 2020 r. poz. 2072, z </w:t>
            </w:r>
            <w:proofErr w:type="spellStart"/>
            <w:r w:rsidRPr="000354B7">
              <w:rPr>
                <w:rFonts w:ascii="Times New Roman" w:hAnsi="Times New Roman" w:cs="Times New Roman"/>
                <w:sz w:val="20"/>
                <w:szCs w:val="20"/>
              </w:rPr>
              <w:t>późn</w:t>
            </w:r>
            <w:proofErr w:type="spellEnd"/>
            <w:r w:rsidRPr="000354B7">
              <w:rPr>
                <w:rFonts w:ascii="Times New Roman" w:hAnsi="Times New Roman" w:cs="Times New Roman"/>
                <w:sz w:val="20"/>
                <w:szCs w:val="20"/>
              </w:rPr>
              <w:t>. zm.) odesłaniem do przepisów wydanych na tej podstawie.</w:t>
            </w:r>
          </w:p>
        </w:tc>
        <w:tc>
          <w:tcPr>
            <w:tcW w:w="3834" w:type="dxa"/>
            <w:vAlign w:val="center"/>
          </w:tcPr>
          <w:p w14:paraId="3D19C5B3" w14:textId="488C460D" w:rsidR="00BC3BC0" w:rsidRPr="00526E49" w:rsidRDefault="0098763C" w:rsidP="00526E49">
            <w:pPr>
              <w:shd w:val="clear" w:color="auto" w:fill="FFFFFF"/>
              <w:jc w:val="both"/>
              <w:rPr>
                <w:rFonts w:ascii="Times New Roman" w:hAnsi="Times New Roman" w:cs="Times New Roman"/>
                <w:b/>
                <w:bCs/>
                <w:sz w:val="20"/>
                <w:szCs w:val="20"/>
              </w:rPr>
            </w:pPr>
            <w:r w:rsidRPr="00526E49">
              <w:rPr>
                <w:rFonts w:ascii="Times New Roman" w:hAnsi="Times New Roman" w:cs="Times New Roman"/>
                <w:b/>
                <w:bCs/>
                <w:sz w:val="20"/>
                <w:szCs w:val="20"/>
              </w:rPr>
              <w:t xml:space="preserve">Uwaga </w:t>
            </w:r>
            <w:r w:rsidR="00533B47">
              <w:rPr>
                <w:rFonts w:ascii="Times New Roman" w:hAnsi="Times New Roman" w:cs="Times New Roman"/>
                <w:b/>
                <w:bCs/>
                <w:sz w:val="20"/>
                <w:szCs w:val="20"/>
              </w:rPr>
              <w:t xml:space="preserve">wyjaśniona. </w:t>
            </w:r>
          </w:p>
          <w:p w14:paraId="69FCF933" w14:textId="77777777" w:rsidR="00526E49" w:rsidRPr="00526E49" w:rsidRDefault="00526E49" w:rsidP="00526E49">
            <w:pPr>
              <w:shd w:val="clear" w:color="auto" w:fill="FFFFFF"/>
              <w:ind w:firstLine="708"/>
              <w:jc w:val="both"/>
              <w:rPr>
                <w:rFonts w:ascii="Times New Roman" w:hAnsi="Times New Roman" w:cs="Times New Roman"/>
                <w:sz w:val="20"/>
                <w:szCs w:val="20"/>
                <w:shd w:val="clear" w:color="auto" w:fill="FFFFFF"/>
              </w:rPr>
            </w:pPr>
            <w:r w:rsidRPr="00526E49">
              <w:rPr>
                <w:rFonts w:ascii="Times New Roman" w:hAnsi="Times New Roman" w:cs="Times New Roman"/>
                <w:sz w:val="20"/>
                <w:szCs w:val="20"/>
              </w:rPr>
              <w:t xml:space="preserve">W odpowiedzi na zgłoszone wątpliwości do art. 23 ust. 7 (po zmianach, art. 24 ust. 6) wskazać należy w pierwszej kolejności, że Minister Sprawiedliwości jest administratorem oraz utrzymuje wiele systemów teleinformatycznych w rozumieniu art. 3 ust. 3 ustawy z dnia 17 lutego 2005 r. </w:t>
            </w:r>
            <w:r w:rsidRPr="00526E49">
              <w:rPr>
                <w:rStyle w:val="Kkursywa"/>
                <w:rFonts w:ascii="Times New Roman" w:hAnsi="Times New Roman" w:cs="Times New Roman"/>
                <w:sz w:val="20"/>
                <w:szCs w:val="20"/>
              </w:rPr>
              <w:t>o informatyzacji działalności podmiotów realizujących zadania publiczne</w:t>
            </w:r>
            <w:r w:rsidRPr="00526E49">
              <w:rPr>
                <w:rFonts w:ascii="Times New Roman" w:hAnsi="Times New Roman" w:cs="Times New Roman"/>
                <w:sz w:val="20"/>
                <w:szCs w:val="20"/>
              </w:rPr>
              <w:t xml:space="preserve"> (Dz. U. z 2020 r. poz. 346, 568, 695, 1517 i 2320), wykorzystywanych do obsługi wymiaru sprawiedliwości oraz prowadzenia utrzymywanych przez niego rejestrów publicznych.</w:t>
            </w:r>
            <w:r w:rsidRPr="00526E49">
              <w:rPr>
                <w:rFonts w:ascii="Times New Roman" w:hAnsi="Times New Roman" w:cs="Times New Roman"/>
                <w:sz w:val="20"/>
                <w:szCs w:val="20"/>
                <w:shd w:val="clear" w:color="auto" w:fill="FFFFFF"/>
              </w:rPr>
              <w:t xml:space="preserve"> </w:t>
            </w:r>
          </w:p>
          <w:p w14:paraId="28F0FFA8" w14:textId="51A572E8" w:rsidR="00526E49" w:rsidRPr="00526E49" w:rsidRDefault="00526E49" w:rsidP="00526E49">
            <w:pPr>
              <w:shd w:val="clear" w:color="auto" w:fill="FFFFFF"/>
              <w:ind w:firstLine="708"/>
              <w:jc w:val="both"/>
              <w:rPr>
                <w:rFonts w:ascii="Times New Roman" w:eastAsia="Times New Roman" w:hAnsi="Times New Roman" w:cs="Times New Roman"/>
                <w:sz w:val="20"/>
                <w:szCs w:val="20"/>
              </w:rPr>
            </w:pPr>
            <w:r w:rsidRPr="00526E49">
              <w:rPr>
                <w:rFonts w:ascii="Times New Roman" w:hAnsi="Times New Roman" w:cs="Times New Roman"/>
                <w:sz w:val="20"/>
                <w:szCs w:val="20"/>
                <w:shd w:val="clear" w:color="auto" w:fill="FFFFFF"/>
              </w:rPr>
              <w:t xml:space="preserve">W ramach wykonywanych zadań Ministerstwo Sprawiedliwości </w:t>
            </w:r>
            <w:r w:rsidRPr="00526E49">
              <w:rPr>
                <w:rFonts w:ascii="Times New Roman" w:hAnsi="Times New Roman" w:cs="Times New Roman"/>
                <w:sz w:val="20"/>
                <w:szCs w:val="20"/>
              </w:rPr>
              <w:t xml:space="preserve">stworzyło platformę PRS (Portal Rejestrów Sądowych) </w:t>
            </w:r>
            <w:r w:rsidRPr="00526E49">
              <w:rPr>
                <w:rFonts w:ascii="Times New Roman" w:hAnsi="Times New Roman" w:cs="Times New Roman"/>
                <w:sz w:val="20"/>
                <w:szCs w:val="20"/>
              </w:rPr>
              <w:lastRenderedPageBreak/>
              <w:t xml:space="preserve">oferującą szereg usług online, za pomocą których można dokonywać czynności administracyjnych i prawnych, w tym sądowych, w obszarze prawa gospodarczego, upadłościowego i restrukturyzacyjnego. Sam w sobie Portal Rejestrów Sądowych nie jest systemem, o którym mowa w art. </w:t>
            </w:r>
            <w:r w:rsidRPr="00526E49">
              <w:rPr>
                <w:rFonts w:ascii="Times New Roman" w:hAnsi="Times New Roman" w:cs="Times New Roman"/>
                <w:sz w:val="20"/>
                <w:szCs w:val="20"/>
                <w:shd w:val="clear" w:color="auto" w:fill="FFFFFF"/>
              </w:rPr>
              <w:t xml:space="preserve">53 § 1a – jest rodzajem bramy dostępowej dla użytkowników (w zależności od usług dostępnych na PRS uwierzytelnionych z wykorzystaniem narzędzi identyfikacji elektronicznej lub nie) do niektórych z </w:t>
            </w:r>
            <w:proofErr w:type="spellStart"/>
            <w:r w:rsidRPr="00526E49">
              <w:rPr>
                <w:rFonts w:ascii="Times New Roman" w:hAnsi="Times New Roman" w:cs="Times New Roman"/>
                <w:sz w:val="20"/>
                <w:szCs w:val="20"/>
                <w:shd w:val="clear" w:color="auto" w:fill="FFFFFF"/>
              </w:rPr>
              <w:t>eUsług</w:t>
            </w:r>
            <w:proofErr w:type="spellEnd"/>
            <w:r w:rsidRPr="00526E49">
              <w:rPr>
                <w:rFonts w:ascii="Times New Roman" w:hAnsi="Times New Roman" w:cs="Times New Roman"/>
                <w:sz w:val="20"/>
                <w:szCs w:val="20"/>
                <w:shd w:val="clear" w:color="auto" w:fill="FFFFFF"/>
              </w:rPr>
              <w:t xml:space="preserve"> Ministerstwa Sprawiedliwości. </w:t>
            </w:r>
            <w:r w:rsidRPr="00526E49">
              <w:rPr>
                <w:rFonts w:ascii="Times New Roman" w:hAnsi="Times New Roman" w:cs="Times New Roman"/>
                <w:sz w:val="20"/>
                <w:szCs w:val="20"/>
              </w:rPr>
              <w:t xml:space="preserve">Za pomocą portalu zainteresowani nie tylko w łatwiejszy i szybszy sposób mogą sprawdzić dane ewidencjonowane w niektórych rejestrach (np. rejestrze spółek, rejestrze zadłużonych), ale także składać wnioski i inne pisma. Portal umożliwia uwierzytelnienie się osoby fizycznej z wykorzystaniem Modułu Tożsamości tj. mechanizmu umożliwiającego identyfikację osób chcących się zalogować i zalogowanych na portalu, założenie przez nią konta osoby fizycznej lub podmiotu niebędącego osobą fizyczną w zakresie uprawnień regulowanych konkretnym aktem prawa, zgodnie z postępowaniami, które mogą być realizowana z wykorzystaniem funkcjonalności Portalu. </w:t>
            </w:r>
          </w:p>
          <w:p w14:paraId="408C999C" w14:textId="72A67AD9" w:rsidR="00526E49" w:rsidRPr="00526E49" w:rsidRDefault="00526E49" w:rsidP="00526E49">
            <w:pPr>
              <w:ind w:firstLine="510"/>
              <w:jc w:val="both"/>
              <w:rPr>
                <w:rFonts w:ascii="Times New Roman" w:hAnsi="Times New Roman" w:cs="Times New Roman"/>
                <w:sz w:val="20"/>
                <w:szCs w:val="20"/>
                <w:shd w:val="clear" w:color="auto" w:fill="FFFFFF"/>
              </w:rPr>
            </w:pPr>
            <w:r w:rsidRPr="00526E49">
              <w:rPr>
                <w:rFonts w:ascii="Times New Roman" w:hAnsi="Times New Roman" w:cs="Times New Roman"/>
                <w:sz w:val="20"/>
                <w:szCs w:val="20"/>
              </w:rPr>
              <w:t>Krajowy Rejestr Karny stanowi bazę</w:t>
            </w:r>
            <w:r w:rsidRPr="00526E49">
              <w:rPr>
                <w:rFonts w:ascii="Times New Roman" w:hAnsi="Times New Roman" w:cs="Times New Roman"/>
                <w:sz w:val="20"/>
                <w:szCs w:val="20"/>
                <w:shd w:val="clear" w:color="auto" w:fill="FFFFFF"/>
              </w:rPr>
              <w:t xml:space="preserve"> danych dotyczących karanych osób i podmiotów zbiorowych zasilanych głównie danymi z sądów powszechnych. Portal Rejestrów Sądowych (pod zmodyfikowaną nazwą) oraz funkcjonalności portalu związane z Modułem Tożsamości i kontami podmiotów mają służyć do składania elektronicznych zapytań o elektroniczne </w:t>
            </w:r>
            <w:r w:rsidRPr="00526E49">
              <w:rPr>
                <w:rFonts w:ascii="Times New Roman" w:hAnsi="Times New Roman" w:cs="Times New Roman"/>
                <w:sz w:val="20"/>
                <w:szCs w:val="20"/>
                <w:shd w:val="clear" w:color="auto" w:fill="FFFFFF"/>
              </w:rPr>
              <w:lastRenderedPageBreak/>
              <w:t xml:space="preserve">zaświadczenie z Krajowego Rejestru Karnego. Zakładanie konta na potrzeby pozyskania informacji z KRK będzie odbywać się zatem przez PRS z wykorzystaniem funkcjonalności do uwierzytelniania związanych z Modułem Tożsamości a pozyskiwanie informacji odbywać się będzie z systemu teleinformatycznego KRK, a nie systemu służącego do obsługiwania postępowania sądowego (wytworzone </w:t>
            </w:r>
            <w:r w:rsidRPr="00526E49">
              <w:rPr>
                <w:rFonts w:ascii="Times New Roman" w:hAnsi="Times New Roman" w:cs="Times New Roman"/>
                <w:sz w:val="20"/>
                <w:szCs w:val="20"/>
                <w:shd w:val="clear" w:color="auto" w:fill="FFFFFF"/>
              </w:rPr>
              <w:br/>
              <w:t>z wykorzystaniem formularza elektronicznego przez użytkownika systemu PRS na jego koncie zapytanie zostanie w postaci pliku XML przesłane do ST KRK, gdzie przygotowana będzie odpowiedź).</w:t>
            </w:r>
          </w:p>
          <w:p w14:paraId="6CEDDDBF" w14:textId="77777777" w:rsidR="00526E49" w:rsidRPr="00526E49" w:rsidRDefault="00526E49" w:rsidP="00526E49">
            <w:pPr>
              <w:ind w:firstLine="510"/>
              <w:jc w:val="both"/>
              <w:rPr>
                <w:rFonts w:ascii="Times New Roman" w:hAnsi="Times New Roman" w:cs="Times New Roman"/>
                <w:sz w:val="20"/>
                <w:szCs w:val="20"/>
                <w:u w:color="000000"/>
              </w:rPr>
            </w:pPr>
            <w:r w:rsidRPr="00526E49">
              <w:rPr>
                <w:rFonts w:ascii="Times New Roman" w:hAnsi="Times New Roman" w:cs="Times New Roman"/>
                <w:sz w:val="20"/>
                <w:szCs w:val="20"/>
                <w:u w:color="000000"/>
              </w:rPr>
              <w:t xml:space="preserve">Rozwiązanie polegające na wykorzystaniu usług stworzonych w ramach PRS (Portalu Rejestru Sądowych) ma usprawnić wymianę informacji pomiędzy sądami powszechnymi, Krajowym Rejestr Sądowym oraz Krajowym Rejestrem Karnym.  </w:t>
            </w:r>
          </w:p>
          <w:p w14:paraId="7C60CDB0" w14:textId="77777777" w:rsidR="00526E49" w:rsidRPr="003B62A5" w:rsidRDefault="00526E49" w:rsidP="00526E49">
            <w:pPr>
              <w:ind w:firstLine="510"/>
              <w:jc w:val="both"/>
              <w:rPr>
                <w:rFonts w:ascii="Times New Roman" w:hAnsi="Times New Roman" w:cs="Times New Roman"/>
                <w:sz w:val="20"/>
                <w:szCs w:val="20"/>
              </w:rPr>
            </w:pPr>
            <w:r w:rsidRPr="003B62A5">
              <w:rPr>
                <w:rFonts w:ascii="Times New Roman" w:hAnsi="Times New Roman" w:cs="Times New Roman"/>
                <w:sz w:val="20"/>
                <w:szCs w:val="20"/>
              </w:rPr>
              <w:t xml:space="preserve">Odnosząc się do uwag RCL w tym zakresie usunięto z art. 23 ust. 7 odwołanie do art. 53d </w:t>
            </w:r>
            <w:proofErr w:type="spellStart"/>
            <w:r w:rsidRPr="003B62A5">
              <w:rPr>
                <w:rFonts w:ascii="Times New Roman" w:hAnsi="Times New Roman" w:cs="Times New Roman"/>
                <w:sz w:val="20"/>
                <w:szCs w:val="20"/>
              </w:rPr>
              <w:t>usp</w:t>
            </w:r>
            <w:proofErr w:type="spellEnd"/>
            <w:r w:rsidRPr="003B62A5">
              <w:rPr>
                <w:rFonts w:ascii="Times New Roman" w:hAnsi="Times New Roman" w:cs="Times New Roman"/>
                <w:sz w:val="20"/>
                <w:szCs w:val="20"/>
              </w:rPr>
              <w:t xml:space="preserve"> i nadano nowe brzmienie (po zmianach, art. 24 ust. 6):</w:t>
            </w:r>
          </w:p>
          <w:p w14:paraId="28BFC8F5" w14:textId="2490785E" w:rsidR="00526E49" w:rsidRPr="00526E49" w:rsidRDefault="00526E49" w:rsidP="00526E49">
            <w:pPr>
              <w:ind w:firstLine="510"/>
              <w:jc w:val="both"/>
              <w:rPr>
                <w:rFonts w:ascii="Times New Roman" w:hAnsi="Times New Roman" w:cs="Times New Roman"/>
                <w:bCs/>
                <w:i/>
                <w:iCs/>
                <w:sz w:val="20"/>
                <w:szCs w:val="20"/>
              </w:rPr>
            </w:pPr>
            <w:r w:rsidRPr="00526E49">
              <w:rPr>
                <w:rFonts w:ascii="Times New Roman" w:hAnsi="Times New Roman" w:cs="Times New Roman"/>
                <w:i/>
                <w:iCs/>
                <w:sz w:val="20"/>
                <w:szCs w:val="20"/>
              </w:rPr>
              <w:t xml:space="preserve">„art. 24 ust. </w:t>
            </w:r>
            <w:r w:rsidRPr="00526E49">
              <w:rPr>
                <w:rFonts w:ascii="Times New Roman" w:hAnsi="Times New Roman" w:cs="Times New Roman"/>
                <w:bCs/>
                <w:i/>
                <w:iCs/>
                <w:sz w:val="20"/>
                <w:szCs w:val="20"/>
              </w:rPr>
              <w:t>6. </w:t>
            </w:r>
            <w:r w:rsidR="00EE6ABB" w:rsidRPr="001C3D42">
              <w:rPr>
                <w:rFonts w:ascii="Times New Roman" w:hAnsi="Times New Roman" w:cs="Times New Roman"/>
                <w:sz w:val="20"/>
                <w:szCs w:val="20"/>
              </w:rPr>
              <w:t xml:space="preserve">Zapytanie </w:t>
            </w:r>
            <w:r w:rsidR="00EE6ABB" w:rsidRPr="001C3D42" w:rsidDel="00B413D5">
              <w:rPr>
                <w:rFonts w:ascii="Times New Roman" w:hAnsi="Times New Roman" w:cs="Times New Roman"/>
                <w:sz w:val="20"/>
                <w:szCs w:val="20"/>
              </w:rPr>
              <w:t xml:space="preserve">o osobę oraz zapytanie o podmiot zbiorowy </w:t>
            </w:r>
            <w:r w:rsidR="00EE6ABB" w:rsidRPr="001C3D42">
              <w:rPr>
                <w:rFonts w:ascii="Times New Roman" w:hAnsi="Times New Roman" w:cs="Times New Roman"/>
                <w:sz w:val="20"/>
                <w:szCs w:val="20"/>
              </w:rPr>
              <w:t>składa się po uwierzytelnieniu w sposób określony w art. 20a ust. 1 albo 2 ustawy z dnia 17 lutego 2005 r. o informatyzacji działalności podmiotów realizujących zadania publiczne (Dz. U. z 2021 r. poz. 2070 oraz z 2022 r. poz. 1087) za pośrednictwem konta zakładanego w systemie teleinformatycznym służącym do uzyskiwania informacji o osobie i informacji o podmiocie zbiorowym</w:t>
            </w:r>
            <w:r w:rsidRPr="00526E49">
              <w:rPr>
                <w:rFonts w:ascii="Times New Roman" w:hAnsi="Times New Roman" w:cs="Times New Roman"/>
                <w:bCs/>
                <w:i/>
                <w:iCs/>
                <w:sz w:val="20"/>
                <w:szCs w:val="20"/>
              </w:rPr>
              <w:t>.</w:t>
            </w:r>
            <w:r w:rsidRPr="00526E49">
              <w:rPr>
                <w:rFonts w:ascii="Times New Roman" w:hAnsi="Times New Roman" w:cs="Times New Roman"/>
                <w:i/>
                <w:iCs/>
                <w:sz w:val="20"/>
                <w:szCs w:val="20"/>
              </w:rPr>
              <w:t>”</w:t>
            </w:r>
          </w:p>
          <w:p w14:paraId="223B25A1" w14:textId="1C3E2E98" w:rsidR="00526E49" w:rsidRPr="00526E49" w:rsidRDefault="00526E49" w:rsidP="00526E49">
            <w:pPr>
              <w:ind w:firstLine="510"/>
              <w:jc w:val="both"/>
              <w:rPr>
                <w:rFonts w:ascii="Times New Roman" w:hAnsi="Times New Roman" w:cs="Times New Roman"/>
                <w:sz w:val="20"/>
                <w:szCs w:val="20"/>
                <w:u w:color="000000"/>
              </w:rPr>
            </w:pPr>
            <w:r w:rsidRPr="00526E49">
              <w:rPr>
                <w:rFonts w:ascii="Times New Roman" w:hAnsi="Times New Roman" w:cs="Times New Roman"/>
                <w:sz w:val="20"/>
                <w:szCs w:val="20"/>
                <w:u w:color="000000"/>
              </w:rPr>
              <w:lastRenderedPageBreak/>
              <w:t>Zaproponowane rozwiązanie odnosi się także do zakładania konta i procedury związanej z zakładaniem konta, bo o ile funkcjonalności na PRS są takie same, to konstrukcja delegacji z art. 53d USP dotyczy zakładania konta w systemie obsługującym postępowanie sądowe. Ze względu na to, że krąg podmiotów uprawnionych do uczestniczenia w postępowaniu sądowym (w szczególności upadłościowym czy rejestrowym) jest różny od kręgu podmiotów uprawnionych do pozyskiwania informacji z Krajowego Rejestru Karnego należało określić normy dot. zakładania konta z dwóch przede wszystkim powodów:</w:t>
            </w:r>
          </w:p>
          <w:p w14:paraId="521F5765" w14:textId="77777777" w:rsidR="00526E49" w:rsidRPr="00526E49" w:rsidRDefault="00526E49" w:rsidP="00526E49">
            <w:pPr>
              <w:ind w:firstLine="510"/>
              <w:jc w:val="both"/>
              <w:rPr>
                <w:rFonts w:ascii="Times New Roman" w:hAnsi="Times New Roman" w:cs="Times New Roman"/>
                <w:sz w:val="20"/>
                <w:szCs w:val="20"/>
                <w:u w:color="000000"/>
              </w:rPr>
            </w:pPr>
            <w:r w:rsidRPr="00526E49">
              <w:rPr>
                <w:rFonts w:ascii="Times New Roman" w:hAnsi="Times New Roman" w:cs="Times New Roman"/>
                <w:sz w:val="20"/>
                <w:szCs w:val="20"/>
                <w:u w:color="000000"/>
              </w:rPr>
              <w:t xml:space="preserve">- sposób zakładania konta wynika z funkcjonalności PRS i możliwości Modułu Tożsamości. Biorąc pod uwagę fakt, że delegacja i samo rozporządzenie oparte na 53d USP odnosi się do konta </w:t>
            </w:r>
            <w:r w:rsidRPr="00526E49">
              <w:rPr>
                <w:rFonts w:ascii="Times New Roman" w:hAnsi="Times New Roman" w:cs="Times New Roman"/>
                <w:sz w:val="20"/>
                <w:szCs w:val="20"/>
                <w:u w:color="000000"/>
              </w:rPr>
              <w:br/>
              <w:t>w systemie obsługującym postępowanie sądowe uznano, że nie jest to rozporządzenie, które dotyczy całościowo i kompletnie obsługi kont na PRS. Sama delegacja rozporządzenia wskazuje na pewien wycinek rzeczywistości, który regulowany jest rozporządzeniem – ten, w którym konta wykorzystywane byłyby na cele postępowania sądowego;</w:t>
            </w:r>
          </w:p>
          <w:p w14:paraId="1768A997" w14:textId="77777777" w:rsidR="00526E49" w:rsidRPr="00526E49" w:rsidRDefault="00526E49" w:rsidP="00526E49">
            <w:pPr>
              <w:ind w:firstLine="510"/>
              <w:jc w:val="both"/>
              <w:rPr>
                <w:rFonts w:ascii="Times New Roman" w:hAnsi="Times New Roman" w:cs="Times New Roman"/>
                <w:sz w:val="20"/>
                <w:szCs w:val="20"/>
                <w:u w:color="000000"/>
              </w:rPr>
            </w:pPr>
            <w:r w:rsidRPr="00526E49">
              <w:rPr>
                <w:rFonts w:ascii="Times New Roman" w:hAnsi="Times New Roman" w:cs="Times New Roman"/>
                <w:sz w:val="20"/>
                <w:szCs w:val="20"/>
                <w:u w:color="000000"/>
              </w:rPr>
              <w:t xml:space="preserve">- część podmiotów zakładałaby konta na PRS nie w celu realizacji uprawnień w postępowaniach sądowych (choćby dlatego, że ze względu na swoją strukturę nie mogłyby być stroną takich postępowań) tylko właśnie w celu pozyskiwania informacji z Krajowego Rejestru Karnego. O ile dany podmiot może mieć jedno konto na PRS (co jest naturalne biorąc pod uwagę specyfikę tego typu rozwiązań) o tyle zakres uprawnień do </w:t>
            </w:r>
            <w:r w:rsidRPr="00526E49">
              <w:rPr>
                <w:rFonts w:ascii="Times New Roman" w:hAnsi="Times New Roman" w:cs="Times New Roman"/>
                <w:sz w:val="20"/>
                <w:szCs w:val="20"/>
                <w:u w:color="000000"/>
              </w:rPr>
              <w:lastRenderedPageBreak/>
              <w:t xml:space="preserve">realizacji konkretnych zadań wyznaczany byłby tzw. „profilami” na koncie. Niezależnie jednak od powyższego wydaje się mylące bezpośrednie odwoływanie w rozporządzeniu dot. pozyskiwania informacji z KRK w postaci elektronicznej do sposobów zakładania konta opisanych w rozporządzeniu opartym na 53d USP właśnie ze względu na to, że część podmiotów, które zakładałoby konta dla celów pozyskania informacji z KRK nie chciałoby, bądź nie mogłoby zakładać kont w systemie obsługującym postępowanie sądowe. </w:t>
            </w:r>
          </w:p>
          <w:p w14:paraId="253ECEEA" w14:textId="77777777" w:rsidR="00526E49" w:rsidRPr="00526E49" w:rsidRDefault="00526E49" w:rsidP="00526E49">
            <w:pPr>
              <w:ind w:firstLine="510"/>
              <w:jc w:val="both"/>
              <w:rPr>
                <w:rFonts w:ascii="Times New Roman" w:hAnsi="Times New Roman" w:cs="Times New Roman"/>
                <w:sz w:val="20"/>
                <w:szCs w:val="20"/>
                <w:shd w:val="clear" w:color="auto" w:fill="FFFFFF"/>
              </w:rPr>
            </w:pPr>
            <w:r w:rsidRPr="00526E49">
              <w:rPr>
                <w:rFonts w:ascii="Times New Roman" w:hAnsi="Times New Roman" w:cs="Times New Roman"/>
                <w:sz w:val="20"/>
                <w:szCs w:val="20"/>
                <w:u w:color="000000"/>
              </w:rPr>
              <w:t>Dlatego też, biorąc powyższe pod uwagę zdecydowano się określić także sposób zakładania konta na cele pozyskiwania informacji w postaci elektronicznej z Krajowego Rejestru Karnego.</w:t>
            </w:r>
          </w:p>
          <w:p w14:paraId="75949E4D" w14:textId="77777777" w:rsidR="00526E49" w:rsidRPr="00526E49" w:rsidRDefault="00526E49" w:rsidP="00526E49">
            <w:pPr>
              <w:ind w:firstLine="510"/>
              <w:jc w:val="both"/>
              <w:rPr>
                <w:rFonts w:ascii="Times New Roman" w:hAnsi="Times New Roman" w:cs="Times New Roman"/>
                <w:sz w:val="20"/>
                <w:szCs w:val="20"/>
              </w:rPr>
            </w:pPr>
            <w:r w:rsidRPr="00526E49">
              <w:rPr>
                <w:rFonts w:ascii="Times New Roman" w:hAnsi="Times New Roman" w:cs="Times New Roman"/>
                <w:sz w:val="20"/>
                <w:szCs w:val="20"/>
              </w:rPr>
              <w:t xml:space="preserve">Jednocześnie, proponujemy zmianę upoważnienia ustawowego w art. 27 (po zmianach, art. 29) w zakresie dodania możliwości pozyskiwali informacji na wniosek w przypadku konieczności pozyskania informacji także z rejestrów państw obcych. </w:t>
            </w:r>
          </w:p>
          <w:p w14:paraId="570F3226" w14:textId="3A2AF80A" w:rsidR="00EE6ABB" w:rsidRPr="001C3D42" w:rsidRDefault="00526E49" w:rsidP="001C3D42">
            <w:pPr>
              <w:pStyle w:val="ARTartustawynprozporzdzenia"/>
              <w:keepNext/>
              <w:spacing w:line="240" w:lineRule="auto"/>
              <w:rPr>
                <w:rFonts w:ascii="Times New Roman" w:hAnsi="Times New Roman" w:cs="Times New Roman"/>
                <w:sz w:val="20"/>
              </w:rPr>
            </w:pPr>
            <w:r w:rsidRPr="00526E49">
              <w:rPr>
                <w:rFonts w:ascii="Times New Roman" w:hAnsi="Times New Roman" w:cs="Times New Roman"/>
                <w:sz w:val="20"/>
              </w:rPr>
              <w:t>„</w:t>
            </w:r>
            <w:r w:rsidRPr="00EE6ABB">
              <w:rPr>
                <w:rFonts w:ascii="Times New Roman" w:hAnsi="Times New Roman" w:cs="Times New Roman"/>
                <w:b/>
                <w:i/>
                <w:iCs/>
                <w:sz w:val="20"/>
              </w:rPr>
              <w:t>Art. 29.</w:t>
            </w:r>
            <w:r w:rsidRPr="00EE6ABB">
              <w:rPr>
                <w:rFonts w:ascii="Times New Roman" w:hAnsi="Times New Roman" w:cs="Times New Roman"/>
                <w:i/>
                <w:iCs/>
                <w:sz w:val="20"/>
              </w:rPr>
              <w:t> </w:t>
            </w:r>
            <w:bookmarkStart w:id="3" w:name="_Hlk115264787"/>
            <w:r w:rsidR="00EE6ABB" w:rsidRPr="001C3D42">
              <w:rPr>
                <w:rFonts w:ascii="Times New Roman" w:hAnsi="Times New Roman" w:cs="Times New Roman"/>
                <w:sz w:val="20"/>
              </w:rPr>
              <w:t xml:space="preserve"> Minister Sprawiedliwości określi, w drodze rozporządzenia:</w:t>
            </w:r>
          </w:p>
          <w:p w14:paraId="7D03B891" w14:textId="77777777" w:rsidR="00EE6ABB" w:rsidRPr="001C3D42" w:rsidRDefault="00EE6ABB" w:rsidP="001C3D42">
            <w:pPr>
              <w:pStyle w:val="PKTpunkt"/>
              <w:spacing w:line="240" w:lineRule="auto"/>
              <w:rPr>
                <w:rFonts w:ascii="Times New Roman" w:hAnsi="Times New Roman" w:cs="Times New Roman"/>
                <w:sz w:val="20"/>
              </w:rPr>
            </w:pPr>
            <w:r w:rsidRPr="001C3D42">
              <w:rPr>
                <w:rFonts w:ascii="Times New Roman" w:hAnsi="Times New Roman" w:cs="Times New Roman"/>
                <w:sz w:val="20"/>
              </w:rPr>
              <w:t>1)</w:t>
            </w:r>
            <w:r w:rsidRPr="001C3D42">
              <w:rPr>
                <w:rFonts w:ascii="Times New Roman" w:hAnsi="Times New Roman" w:cs="Times New Roman"/>
                <w:sz w:val="20"/>
              </w:rPr>
              <w:tab/>
              <w:t>tryb zakładania, udostępniania i sposób korzystania z konta w systemie teleinformatycznym,</w:t>
            </w:r>
          </w:p>
          <w:p w14:paraId="12CC7E93" w14:textId="77777777" w:rsidR="00EE6ABB" w:rsidRPr="001C3D42" w:rsidRDefault="00EE6ABB" w:rsidP="001C3D42">
            <w:pPr>
              <w:pStyle w:val="PKTpunkt"/>
              <w:spacing w:line="240" w:lineRule="auto"/>
              <w:rPr>
                <w:rFonts w:ascii="Times New Roman" w:hAnsi="Times New Roman" w:cs="Times New Roman"/>
                <w:sz w:val="20"/>
              </w:rPr>
            </w:pPr>
            <w:r w:rsidRPr="001C3D42">
              <w:rPr>
                <w:rFonts w:ascii="Times New Roman" w:hAnsi="Times New Roman" w:cs="Times New Roman"/>
                <w:sz w:val="20"/>
              </w:rPr>
              <w:t>2)</w:t>
            </w:r>
            <w:r w:rsidRPr="001C3D42">
              <w:rPr>
                <w:rFonts w:ascii="Times New Roman" w:hAnsi="Times New Roman" w:cs="Times New Roman"/>
                <w:sz w:val="20"/>
              </w:rPr>
              <w:tab/>
              <w:t xml:space="preserve">sposób udzielania informacji o osobie i informacji o podmiocie zbiorowym na zapytanie lub wniosek złożone za pośrednictwem systemu teleinformatycznego oraz wzór informacji udzielanej na podstawie danych zgromadzonych w Rejestrze </w:t>
            </w:r>
            <w:r w:rsidRPr="001C3D42">
              <w:rPr>
                <w:rFonts w:ascii="Times New Roman" w:hAnsi="Times New Roman" w:cs="Times New Roman"/>
                <w:sz w:val="20"/>
              </w:rPr>
              <w:lastRenderedPageBreak/>
              <w:t>oraz przesyłanej za pośrednictwem sytemu ECRIS,</w:t>
            </w:r>
          </w:p>
          <w:p w14:paraId="4A209675" w14:textId="77777777" w:rsidR="00EE6ABB" w:rsidRPr="001C3D42" w:rsidRDefault="00EE6ABB" w:rsidP="001C3D42">
            <w:pPr>
              <w:pStyle w:val="PKTpunkt"/>
              <w:spacing w:line="240" w:lineRule="auto"/>
              <w:rPr>
                <w:rFonts w:ascii="Times New Roman" w:hAnsi="Times New Roman" w:cs="Times New Roman"/>
                <w:sz w:val="20"/>
              </w:rPr>
            </w:pPr>
            <w:r w:rsidRPr="001C3D42">
              <w:rPr>
                <w:rFonts w:ascii="Times New Roman" w:hAnsi="Times New Roman" w:cs="Times New Roman"/>
                <w:sz w:val="20"/>
              </w:rPr>
              <w:t>3)</w:t>
            </w:r>
            <w:r w:rsidRPr="001C3D42">
              <w:rPr>
                <w:rFonts w:ascii="Times New Roman" w:hAnsi="Times New Roman" w:cs="Times New Roman"/>
                <w:sz w:val="20"/>
              </w:rPr>
              <w:tab/>
              <w:t>sposób udzielania informacji o osobie i informacji o podmiocie zbiorowym na zapytanie lub wniosek złożone w postaci papierowej oraz wzory formularzy: zapytania o osobę, zapytania o podmiot zbiorowy, wniosku o informację o osobie z rejestru karnego państwa obcego,</w:t>
            </w:r>
          </w:p>
          <w:p w14:paraId="5F38E42A" w14:textId="77777777" w:rsidR="00EE6ABB" w:rsidRPr="001C3D42" w:rsidRDefault="00EE6ABB" w:rsidP="001C3D42">
            <w:pPr>
              <w:pStyle w:val="PKTpunkt"/>
              <w:spacing w:line="240" w:lineRule="auto"/>
              <w:rPr>
                <w:rFonts w:ascii="Times New Roman" w:hAnsi="Times New Roman" w:cs="Times New Roman"/>
                <w:sz w:val="20"/>
              </w:rPr>
            </w:pPr>
            <w:r w:rsidRPr="001C3D42">
              <w:rPr>
                <w:rFonts w:ascii="Times New Roman" w:hAnsi="Times New Roman" w:cs="Times New Roman"/>
                <w:sz w:val="20"/>
              </w:rPr>
              <w:t>4)</w:t>
            </w:r>
            <w:r w:rsidRPr="001C3D42">
              <w:rPr>
                <w:rFonts w:ascii="Times New Roman" w:hAnsi="Times New Roman" w:cs="Times New Roman"/>
                <w:sz w:val="20"/>
              </w:rPr>
              <w:tab/>
              <w:t>cechy wydruku informacji zrównanego z mocą zaświadczenia umożliwiające jego weryfikację z danymi zawartymi w udzielanej informacji,</w:t>
            </w:r>
          </w:p>
          <w:p w14:paraId="2495FB0C" w14:textId="77777777" w:rsidR="00EE6ABB" w:rsidRPr="001C3D42" w:rsidRDefault="00EE6ABB" w:rsidP="001C3D42">
            <w:pPr>
              <w:pStyle w:val="PKTpunkt"/>
              <w:spacing w:line="240" w:lineRule="auto"/>
              <w:rPr>
                <w:rFonts w:ascii="Times New Roman" w:hAnsi="Times New Roman" w:cs="Times New Roman"/>
                <w:sz w:val="20"/>
              </w:rPr>
            </w:pPr>
            <w:r w:rsidRPr="001C3D42">
              <w:rPr>
                <w:rFonts w:ascii="Times New Roman" w:hAnsi="Times New Roman" w:cs="Times New Roman"/>
                <w:sz w:val="20"/>
              </w:rPr>
              <w:t>5)</w:t>
            </w:r>
            <w:r w:rsidRPr="001C3D42">
              <w:rPr>
                <w:rFonts w:ascii="Times New Roman" w:hAnsi="Times New Roman" w:cs="Times New Roman"/>
                <w:sz w:val="20"/>
              </w:rPr>
              <w:tab/>
              <w:t>sposób udzielania informacji o osobie i informacji o podmiocie zbiorowym na żądanie za pośrednictwem systemu teleinformatycznego</w:t>
            </w:r>
          </w:p>
          <w:p w14:paraId="3152D390" w14:textId="1ABC4722" w:rsidR="00526E49" w:rsidRPr="001C3D42" w:rsidRDefault="00EE6ABB" w:rsidP="001C3D42">
            <w:pPr>
              <w:rPr>
                <w:rFonts w:ascii="Times New Roman" w:hAnsi="Times New Roman" w:cs="Times New Roman"/>
                <w:sz w:val="20"/>
                <w:szCs w:val="20"/>
              </w:rPr>
            </w:pPr>
            <w:r w:rsidRPr="001C3D42">
              <w:rPr>
                <w:rFonts w:ascii="Times New Roman" w:hAnsi="Times New Roman" w:cs="Times New Roman"/>
                <w:sz w:val="20"/>
                <w:szCs w:val="20"/>
              </w:rPr>
              <w:t>– mając na uwadze konieczność zapewnienia sprawnego udzielania informacji, zabezpieczenia przed uzyskaniem danych z Rejestru przez osoby nieuprawnione oraz możliwość składania jednorazowo wielu pism.</w:t>
            </w:r>
            <w:bookmarkEnd w:id="3"/>
            <w:r w:rsidR="00526E49" w:rsidRPr="00EE6ABB">
              <w:rPr>
                <w:rFonts w:ascii="Times New Roman" w:hAnsi="Times New Roman" w:cs="Times New Roman"/>
                <w:i/>
                <w:iCs/>
                <w:sz w:val="20"/>
                <w:szCs w:val="20"/>
              </w:rPr>
              <w:t>”</w:t>
            </w:r>
          </w:p>
          <w:p w14:paraId="53A1DACB" w14:textId="77777777" w:rsidR="000B5F3F" w:rsidRPr="00526E49" w:rsidRDefault="000B5F3F" w:rsidP="00526E49">
            <w:pPr>
              <w:pStyle w:val="CZWSPPKTczwsplnapunktw"/>
              <w:spacing w:line="240" w:lineRule="auto"/>
              <w:rPr>
                <w:rFonts w:ascii="Times New Roman" w:hAnsi="Times New Roman" w:cs="Times New Roman"/>
                <w:sz w:val="20"/>
              </w:rPr>
            </w:pPr>
          </w:p>
        </w:tc>
      </w:tr>
      <w:tr w:rsidR="000B5F3F" w:rsidRPr="001A4167" w14:paraId="2E077C91" w14:textId="77777777" w:rsidTr="001C3D42">
        <w:trPr>
          <w:trHeight w:val="841"/>
        </w:trPr>
        <w:tc>
          <w:tcPr>
            <w:tcW w:w="666" w:type="dxa"/>
            <w:vAlign w:val="center"/>
          </w:tcPr>
          <w:p w14:paraId="41CE2D96" w14:textId="0FC7095E" w:rsidR="000B5F3F" w:rsidRDefault="0021410F"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19</w:t>
            </w:r>
            <w:r w:rsidR="000B5F3F">
              <w:rPr>
                <w:rFonts w:ascii="Times New Roman" w:hAnsi="Times New Roman" w:cs="Times New Roman"/>
                <w:b/>
                <w:bCs/>
                <w:sz w:val="20"/>
                <w:szCs w:val="20"/>
              </w:rPr>
              <w:t>.</w:t>
            </w:r>
          </w:p>
        </w:tc>
        <w:tc>
          <w:tcPr>
            <w:tcW w:w="1754" w:type="dxa"/>
            <w:vAlign w:val="center"/>
          </w:tcPr>
          <w:p w14:paraId="1DB7B593" w14:textId="3A964486" w:rsidR="000B5F3F" w:rsidRDefault="55D0C521" w:rsidP="001F52C7">
            <w:pPr>
              <w:spacing w:line="276" w:lineRule="auto"/>
              <w:rPr>
                <w:rFonts w:ascii="Times New Roman" w:hAnsi="Times New Roman" w:cs="Times New Roman"/>
                <w:sz w:val="20"/>
                <w:szCs w:val="20"/>
              </w:rPr>
            </w:pPr>
            <w:r w:rsidRPr="26985D6F">
              <w:rPr>
                <w:rFonts w:ascii="Times New Roman" w:hAnsi="Times New Roman" w:cs="Times New Roman"/>
                <w:b/>
                <w:bCs/>
                <w:sz w:val="20"/>
                <w:szCs w:val="20"/>
              </w:rPr>
              <w:t>RCL</w:t>
            </w:r>
          </w:p>
        </w:tc>
        <w:tc>
          <w:tcPr>
            <w:tcW w:w="7604" w:type="dxa"/>
            <w:vAlign w:val="center"/>
          </w:tcPr>
          <w:p w14:paraId="0E855056" w14:textId="77777777" w:rsidR="000B5F3F" w:rsidRPr="000354B7" w:rsidRDefault="000B5F3F" w:rsidP="00B92BC7">
            <w:pPr>
              <w:autoSpaceDE w:val="0"/>
              <w:autoSpaceDN w:val="0"/>
              <w:adjustRightInd w:val="0"/>
              <w:jc w:val="both"/>
              <w:rPr>
                <w:rFonts w:ascii="Times New Roman" w:hAnsi="Times New Roman" w:cs="Times New Roman"/>
                <w:b/>
                <w:sz w:val="20"/>
                <w:szCs w:val="20"/>
              </w:rPr>
            </w:pPr>
            <w:r w:rsidRPr="000354B7">
              <w:rPr>
                <w:rFonts w:ascii="Times New Roman" w:hAnsi="Times New Roman" w:cs="Times New Roman"/>
                <w:b/>
                <w:sz w:val="20"/>
                <w:szCs w:val="20"/>
              </w:rPr>
              <w:t xml:space="preserve">Art. 25 ust. 1 pkt 1 i 2 </w:t>
            </w:r>
          </w:p>
          <w:p w14:paraId="2BBD9954" w14:textId="55EC890E" w:rsidR="000B5F3F" w:rsidRPr="000354B7" w:rsidRDefault="000B5F3F" w:rsidP="00B92BC7">
            <w:pPr>
              <w:autoSpaceDE w:val="0"/>
              <w:autoSpaceDN w:val="0"/>
              <w:adjustRightInd w:val="0"/>
              <w:jc w:val="both"/>
              <w:rPr>
                <w:rFonts w:ascii="Times New Roman" w:hAnsi="Times New Roman" w:cs="Times New Roman"/>
                <w:sz w:val="20"/>
                <w:szCs w:val="20"/>
              </w:rPr>
            </w:pPr>
            <w:r w:rsidRPr="000354B7">
              <w:rPr>
                <w:rFonts w:ascii="Times New Roman" w:hAnsi="Times New Roman" w:cs="Times New Roman"/>
                <w:sz w:val="20"/>
                <w:szCs w:val="20"/>
              </w:rPr>
              <w:t>Wątpliwości interpretacyjne budzi</w:t>
            </w:r>
            <w:r w:rsidR="00B92BC7" w:rsidRPr="000354B7">
              <w:rPr>
                <w:rFonts w:ascii="Times New Roman" w:hAnsi="Times New Roman" w:cs="Times New Roman"/>
                <w:sz w:val="20"/>
                <w:szCs w:val="20"/>
              </w:rPr>
              <w:t xml:space="preserve"> art. 25 ust. 1 pkt 1 i 2</w:t>
            </w:r>
            <w:r w:rsidRPr="000354B7">
              <w:rPr>
                <w:rFonts w:ascii="Times New Roman" w:hAnsi="Times New Roman" w:cs="Times New Roman"/>
                <w:sz w:val="20"/>
                <w:szCs w:val="20"/>
              </w:rPr>
              <w:t xml:space="preserve"> projektu, ponieważ oba przepisy odnoszą się do danych osobowych, lecz określają inny ich zakres, a uzasadnienie nie wyjaśnia przyczyn takiego sformułowania proponowanego</w:t>
            </w:r>
            <w:r w:rsidR="00DB0486">
              <w:rPr>
                <w:rFonts w:ascii="Times New Roman" w:hAnsi="Times New Roman" w:cs="Times New Roman"/>
                <w:sz w:val="20"/>
                <w:szCs w:val="20"/>
              </w:rPr>
              <w:t xml:space="preserve"> </w:t>
            </w:r>
            <w:r w:rsidRPr="000354B7">
              <w:rPr>
                <w:rFonts w:ascii="Times New Roman" w:hAnsi="Times New Roman" w:cs="Times New Roman"/>
                <w:sz w:val="20"/>
                <w:szCs w:val="20"/>
              </w:rPr>
              <w:t>przepisu.</w:t>
            </w:r>
          </w:p>
        </w:tc>
        <w:tc>
          <w:tcPr>
            <w:tcW w:w="3834" w:type="dxa"/>
            <w:vAlign w:val="center"/>
          </w:tcPr>
          <w:p w14:paraId="02BC4C8D" w14:textId="4665A25C" w:rsidR="001A1296" w:rsidRPr="001A1296" w:rsidRDefault="001A1296" w:rsidP="0018360F">
            <w:pPr>
              <w:autoSpaceDE w:val="0"/>
              <w:autoSpaceDN w:val="0"/>
              <w:adjustRightInd w:val="0"/>
              <w:ind w:firstLine="708"/>
              <w:jc w:val="both"/>
              <w:rPr>
                <w:rFonts w:ascii="Times New Roman" w:hAnsi="Times New Roman" w:cs="Times New Roman"/>
                <w:b/>
                <w:bCs/>
                <w:sz w:val="20"/>
                <w:szCs w:val="20"/>
              </w:rPr>
            </w:pPr>
            <w:bookmarkStart w:id="4" w:name="_Hlk101861506"/>
            <w:r w:rsidRPr="001A1296">
              <w:rPr>
                <w:rFonts w:ascii="Times New Roman" w:hAnsi="Times New Roman" w:cs="Times New Roman"/>
                <w:b/>
                <w:bCs/>
                <w:sz w:val="20"/>
                <w:szCs w:val="20"/>
              </w:rPr>
              <w:t>Uwaga uwzględniona</w:t>
            </w:r>
            <w:r w:rsidR="00533B47">
              <w:rPr>
                <w:rFonts w:ascii="Times New Roman" w:hAnsi="Times New Roman" w:cs="Times New Roman"/>
                <w:b/>
                <w:bCs/>
                <w:sz w:val="20"/>
                <w:szCs w:val="20"/>
              </w:rPr>
              <w:t xml:space="preserve"> i wyjaśniona.</w:t>
            </w:r>
          </w:p>
          <w:p w14:paraId="6A72C006" w14:textId="392605E1" w:rsidR="0018360F" w:rsidRPr="001A1296" w:rsidRDefault="0018360F" w:rsidP="001A1296">
            <w:pPr>
              <w:autoSpaceDE w:val="0"/>
              <w:autoSpaceDN w:val="0"/>
              <w:adjustRightInd w:val="0"/>
              <w:ind w:firstLine="708"/>
              <w:jc w:val="both"/>
              <w:rPr>
                <w:rFonts w:ascii="Times New Roman" w:hAnsi="Times New Roman" w:cs="Times New Roman"/>
                <w:sz w:val="20"/>
                <w:szCs w:val="20"/>
              </w:rPr>
            </w:pPr>
            <w:r w:rsidRPr="001A1296">
              <w:rPr>
                <w:rFonts w:ascii="Times New Roman" w:hAnsi="Times New Roman" w:cs="Times New Roman"/>
                <w:sz w:val="20"/>
                <w:szCs w:val="20"/>
              </w:rPr>
              <w:t xml:space="preserve">Odnośnie uwagi w zakresie wątpliwości interpretacyjnych co do zakresu danych wskazać należy, że pkt 1 dotyczy danych identyfikujących osobę natomiast pkt 2 dotyczy wszystkich wpisów zgromadzonych w Rejestrze dotyczących tej osoby w rozumieniu art. 3 ust.1.  </w:t>
            </w:r>
          </w:p>
          <w:p w14:paraId="4F3D8BA2" w14:textId="77777777" w:rsidR="0018360F" w:rsidRPr="001A1296" w:rsidRDefault="0018360F" w:rsidP="001A1296">
            <w:pPr>
              <w:autoSpaceDE w:val="0"/>
              <w:autoSpaceDN w:val="0"/>
              <w:adjustRightInd w:val="0"/>
              <w:ind w:firstLine="708"/>
              <w:jc w:val="both"/>
              <w:rPr>
                <w:rFonts w:ascii="Times New Roman" w:hAnsi="Times New Roman" w:cs="Times New Roman"/>
                <w:sz w:val="20"/>
                <w:szCs w:val="20"/>
              </w:rPr>
            </w:pPr>
            <w:r w:rsidRPr="001A1296">
              <w:rPr>
                <w:rFonts w:ascii="Times New Roman" w:hAnsi="Times New Roman" w:cs="Times New Roman"/>
                <w:sz w:val="20"/>
                <w:szCs w:val="20"/>
              </w:rPr>
              <w:t>Celem usunięcia wątpliwości interpretacyjnych doprecyzowano art. 27 ust. 1 pkt 2 (poprzednio art. 25) w brzmieniu:</w:t>
            </w:r>
          </w:p>
          <w:bookmarkEnd w:id="4"/>
          <w:p w14:paraId="07229D72" w14:textId="2490A48F" w:rsidR="0018360F" w:rsidRPr="001A1296" w:rsidRDefault="0018360F" w:rsidP="001A1296">
            <w:pPr>
              <w:pStyle w:val="PKTpunkt"/>
              <w:spacing w:line="240" w:lineRule="auto"/>
              <w:rPr>
                <w:rFonts w:ascii="Times New Roman" w:hAnsi="Times New Roman" w:cs="Times New Roman"/>
                <w:sz w:val="20"/>
              </w:rPr>
            </w:pPr>
            <w:r w:rsidRPr="001A1296">
              <w:rPr>
                <w:rFonts w:ascii="Times New Roman" w:hAnsi="Times New Roman" w:cs="Times New Roman"/>
                <w:i/>
                <w:iCs/>
                <w:sz w:val="20"/>
              </w:rPr>
              <w:t>,,2)</w:t>
            </w:r>
            <w:r w:rsidRPr="001A1296">
              <w:rPr>
                <w:rFonts w:ascii="Times New Roman" w:hAnsi="Times New Roman" w:cs="Times New Roman"/>
                <w:i/>
                <w:iCs/>
                <w:sz w:val="20"/>
              </w:rPr>
              <w:tab/>
            </w:r>
            <w:bookmarkStart w:id="5" w:name="_Hlk97717798"/>
            <w:r w:rsidR="00DB0486" w:rsidRPr="001C3D42">
              <w:rPr>
                <w:rFonts w:ascii="Times New Roman" w:hAnsi="Times New Roman" w:cs="Times New Roman"/>
                <w:sz w:val="20"/>
              </w:rPr>
              <w:t xml:space="preserve">wpisy dotyczące osoby, której dotyczy zapytanie w pełnym zakresie albo </w:t>
            </w:r>
            <w:r w:rsidR="00DB0486" w:rsidRPr="001C3D42">
              <w:rPr>
                <w:rFonts w:ascii="Times New Roman" w:hAnsi="Times New Roman" w:cs="Times New Roman"/>
                <w:sz w:val="20"/>
              </w:rPr>
              <w:lastRenderedPageBreak/>
              <w:t>wpisy w zakresie wynikającym ze wskazanego postępowania, zadania lub przepisu powszechnie obowiązującego prawa albo stwierdzenie, że osoba nie figuruje w Rejestrze</w:t>
            </w:r>
            <w:r w:rsidRPr="001A1296">
              <w:rPr>
                <w:rFonts w:ascii="Times New Roman" w:hAnsi="Times New Roman" w:cs="Times New Roman"/>
                <w:sz w:val="20"/>
              </w:rPr>
              <w:t>;</w:t>
            </w:r>
            <w:bookmarkEnd w:id="5"/>
            <w:r w:rsidRPr="001A1296">
              <w:rPr>
                <w:rFonts w:ascii="Times New Roman" w:hAnsi="Times New Roman" w:cs="Times New Roman"/>
                <w:sz w:val="20"/>
              </w:rPr>
              <w:t xml:space="preserve">” </w:t>
            </w:r>
          </w:p>
          <w:p w14:paraId="55FEDEDA" w14:textId="77777777" w:rsidR="0018360F" w:rsidRPr="001A1296" w:rsidRDefault="0018360F" w:rsidP="001A1296">
            <w:pPr>
              <w:autoSpaceDE w:val="0"/>
              <w:autoSpaceDN w:val="0"/>
              <w:adjustRightInd w:val="0"/>
              <w:ind w:firstLine="510"/>
              <w:jc w:val="both"/>
              <w:rPr>
                <w:rFonts w:ascii="Times New Roman" w:hAnsi="Times New Roman" w:cs="Times New Roman"/>
                <w:sz w:val="20"/>
                <w:szCs w:val="20"/>
              </w:rPr>
            </w:pPr>
            <w:r w:rsidRPr="001A1296">
              <w:rPr>
                <w:rFonts w:ascii="Times New Roman" w:hAnsi="Times New Roman" w:cs="Times New Roman"/>
                <w:sz w:val="20"/>
                <w:szCs w:val="20"/>
              </w:rPr>
              <w:t xml:space="preserve">Ponadto celem usunięcia wątpliwości interpretacyjnych dotyczących zakresu informacji na żądanie, która jak wynika z treści przepisu obejmuje wszystkie wpisy dotyczące osób lub podmiotów zbiorowych zgromadzone w Rejestrze, poprawiono odwołanie w ust. 6 poprzez wskazanie, </w:t>
            </w:r>
            <w:r w:rsidRPr="001A1296">
              <w:rPr>
                <w:rFonts w:ascii="Times New Roman" w:hAnsi="Times New Roman" w:cs="Times New Roman"/>
                <w:sz w:val="20"/>
                <w:szCs w:val="20"/>
              </w:rPr>
              <w:br/>
              <w:t xml:space="preserve">że do żądań stosuje się odpowiednio przepis ust. 1 pkt 3, 4 i 5. </w:t>
            </w:r>
          </w:p>
          <w:p w14:paraId="2DB83321" w14:textId="1C149234" w:rsidR="0018360F" w:rsidRPr="001A1296" w:rsidRDefault="0018360F" w:rsidP="001A1296">
            <w:pPr>
              <w:autoSpaceDE w:val="0"/>
              <w:autoSpaceDN w:val="0"/>
              <w:adjustRightInd w:val="0"/>
              <w:ind w:firstLine="510"/>
              <w:jc w:val="both"/>
              <w:rPr>
                <w:rFonts w:ascii="Times New Roman" w:hAnsi="Times New Roman" w:cs="Times New Roman"/>
                <w:sz w:val="20"/>
                <w:szCs w:val="20"/>
              </w:rPr>
            </w:pPr>
            <w:r w:rsidRPr="001A1296">
              <w:rPr>
                <w:rFonts w:ascii="Times New Roman" w:hAnsi="Times New Roman" w:cs="Times New Roman"/>
                <w:sz w:val="20"/>
                <w:szCs w:val="20"/>
              </w:rPr>
              <w:t xml:space="preserve">Projektodawca wyjaśnia ponadto, że zrezygnowano z zastrzeżenia, o którym mowa w projektowanym art. 25 ust. 6. Uprawniony podmiot otrzyma wszystkie informacje zgromadzone </w:t>
            </w:r>
            <w:r w:rsidRPr="001A1296">
              <w:rPr>
                <w:rFonts w:ascii="Times New Roman" w:hAnsi="Times New Roman" w:cs="Times New Roman"/>
                <w:sz w:val="20"/>
                <w:szCs w:val="20"/>
              </w:rPr>
              <w:br/>
              <w:t xml:space="preserve">w Rejestrze na temat osoby lub podmiotu zbiorowego, którego dotyczy żądanie. Informacja ta dozna jednak ograniczenia w sytuacji, o której mowa w art. 19 ust. 1 projektu. W opinii projektodawcy wskazanie wprost w przepisie art. 25 ust. 6 nie jest jednak konieczne bowiem jako zasada ogólna wyrażona w projektowanych przepisach przepis art. 19 ust. 1 będzie miał zastosowanie niezależnie od jego bezpośredniego wskazania w omawianym przepisie.  </w:t>
            </w:r>
          </w:p>
          <w:p w14:paraId="2A8209A8" w14:textId="3C05386C" w:rsidR="00C725A0" w:rsidRPr="001C3D42" w:rsidRDefault="0018360F" w:rsidP="001C3D42">
            <w:pPr>
              <w:autoSpaceDE w:val="0"/>
              <w:autoSpaceDN w:val="0"/>
              <w:adjustRightInd w:val="0"/>
              <w:ind w:firstLine="510"/>
              <w:jc w:val="both"/>
              <w:rPr>
                <w:rFonts w:ascii="Times New Roman" w:hAnsi="Times New Roman" w:cs="Times New Roman"/>
                <w:sz w:val="20"/>
                <w:szCs w:val="20"/>
              </w:rPr>
            </w:pPr>
            <w:r w:rsidRPr="001A1296">
              <w:rPr>
                <w:rFonts w:ascii="Times New Roman" w:hAnsi="Times New Roman" w:cs="Times New Roman"/>
                <w:sz w:val="20"/>
                <w:szCs w:val="20"/>
              </w:rPr>
              <w:t>Wobec powyższych wyjaśnień projektodawca proponuje następującą treść art. 25 ust. 6</w:t>
            </w:r>
            <w:r w:rsidR="00DB0486">
              <w:rPr>
                <w:rFonts w:ascii="Times New Roman" w:hAnsi="Times New Roman" w:cs="Times New Roman"/>
                <w:sz w:val="20"/>
                <w:szCs w:val="20"/>
              </w:rPr>
              <w:t xml:space="preserve"> (po zmianie numeracji </w:t>
            </w:r>
            <w:r w:rsidR="00C725A0">
              <w:rPr>
                <w:rFonts w:ascii="Times New Roman" w:hAnsi="Times New Roman" w:cs="Times New Roman"/>
                <w:sz w:val="20"/>
                <w:szCs w:val="20"/>
              </w:rPr>
              <w:t xml:space="preserve">art. 27 </w:t>
            </w:r>
            <w:r w:rsidR="00DB0486" w:rsidRPr="00C725A0">
              <w:rPr>
                <w:rFonts w:ascii="Times New Roman" w:hAnsi="Times New Roman" w:cs="Times New Roman"/>
                <w:sz w:val="20"/>
                <w:szCs w:val="20"/>
              </w:rPr>
              <w:t>ust. 5)</w:t>
            </w:r>
            <w:r w:rsidR="00C725A0" w:rsidRPr="00C725A0">
              <w:rPr>
                <w:rFonts w:ascii="Times New Roman" w:hAnsi="Times New Roman" w:cs="Times New Roman"/>
                <w:sz w:val="20"/>
                <w:szCs w:val="20"/>
              </w:rPr>
              <w:t xml:space="preserve"> ,,</w:t>
            </w:r>
            <w:r w:rsidR="00C725A0" w:rsidRPr="001C3D42">
              <w:rPr>
                <w:rFonts w:ascii="Times New Roman" w:hAnsi="Times New Roman" w:cs="Times New Roman"/>
                <w:sz w:val="20"/>
                <w:szCs w:val="20"/>
              </w:rPr>
              <w:t xml:space="preserve">Informacja udzielana na żądanie zawiera wszystkie dane dotyczące osób lub podmiotów zbiorowych zgromadzone w Rejestrze, których dotyczy żądanie, wraz z danymi wskazanymi w żądaniu. Przepis ust. </w:t>
            </w:r>
            <w:r w:rsidR="00C725A0" w:rsidRPr="001C3D42">
              <w:rPr>
                <w:rFonts w:ascii="Times New Roman" w:hAnsi="Times New Roman" w:cs="Times New Roman"/>
                <w:sz w:val="20"/>
                <w:szCs w:val="20"/>
              </w:rPr>
              <w:lastRenderedPageBreak/>
              <w:t>1 pkt 3, 4 i 5 stosuje się odpowiednio. Jeżeli dane wskazane w żądaniu o udzielenie informacji o osobie lub o podmiocie zbiorowym nie odpowiadają danym zgromadzonym w Rejestrze podmiotowi uzyskującemu informację na żądanie przekazuje się informację o nieodnalezieniu danych wraz z danymi wskazanymi w żądaniu.</w:t>
            </w:r>
          </w:p>
          <w:p w14:paraId="23AFE596" w14:textId="21CC1667" w:rsidR="000B5F3F" w:rsidRDefault="000B5F3F" w:rsidP="001C3D42">
            <w:pPr>
              <w:autoSpaceDE w:val="0"/>
              <w:autoSpaceDN w:val="0"/>
              <w:adjustRightInd w:val="0"/>
              <w:ind w:firstLine="510"/>
              <w:jc w:val="both"/>
              <w:rPr>
                <w:rFonts w:ascii="Times New Roman" w:hAnsi="Times New Roman" w:cs="Times New Roman"/>
              </w:rPr>
            </w:pPr>
          </w:p>
        </w:tc>
      </w:tr>
      <w:tr w:rsidR="00B3370E" w:rsidRPr="001A4167" w14:paraId="46F258B6" w14:textId="77777777" w:rsidTr="001C3D42">
        <w:trPr>
          <w:trHeight w:val="841"/>
        </w:trPr>
        <w:tc>
          <w:tcPr>
            <w:tcW w:w="666" w:type="dxa"/>
            <w:vAlign w:val="center"/>
          </w:tcPr>
          <w:p w14:paraId="4A23FB23" w14:textId="76D8366E" w:rsidR="00B3370E" w:rsidRDefault="0021410F"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20</w:t>
            </w:r>
            <w:r w:rsidR="00B3370E">
              <w:rPr>
                <w:rFonts w:ascii="Times New Roman" w:hAnsi="Times New Roman" w:cs="Times New Roman"/>
                <w:b/>
                <w:bCs/>
                <w:sz w:val="20"/>
                <w:szCs w:val="20"/>
              </w:rPr>
              <w:t>.</w:t>
            </w:r>
          </w:p>
        </w:tc>
        <w:tc>
          <w:tcPr>
            <w:tcW w:w="1754" w:type="dxa"/>
            <w:vAlign w:val="center"/>
          </w:tcPr>
          <w:p w14:paraId="61665617" w14:textId="25248ACB" w:rsidR="00B3370E" w:rsidRDefault="55D0C521" w:rsidP="001F52C7">
            <w:pPr>
              <w:spacing w:line="276" w:lineRule="auto"/>
              <w:rPr>
                <w:rFonts w:ascii="Times New Roman" w:hAnsi="Times New Roman" w:cs="Times New Roman"/>
                <w:sz w:val="20"/>
                <w:szCs w:val="20"/>
              </w:rPr>
            </w:pPr>
            <w:r w:rsidRPr="26985D6F">
              <w:rPr>
                <w:rFonts w:ascii="Times New Roman" w:hAnsi="Times New Roman" w:cs="Times New Roman"/>
                <w:b/>
                <w:bCs/>
                <w:sz w:val="20"/>
                <w:szCs w:val="20"/>
              </w:rPr>
              <w:t>RCL</w:t>
            </w:r>
          </w:p>
        </w:tc>
        <w:tc>
          <w:tcPr>
            <w:tcW w:w="7604" w:type="dxa"/>
            <w:vAlign w:val="center"/>
          </w:tcPr>
          <w:p w14:paraId="023C8568" w14:textId="2C07F3BE" w:rsidR="00B3370E" w:rsidRPr="000354B7" w:rsidRDefault="004F718E" w:rsidP="00B3370E">
            <w:pPr>
              <w:autoSpaceDE w:val="0"/>
              <w:autoSpaceDN w:val="0"/>
              <w:adjustRightInd w:val="0"/>
              <w:jc w:val="both"/>
              <w:rPr>
                <w:rFonts w:ascii="Times New Roman" w:hAnsi="Times New Roman" w:cs="Times New Roman"/>
                <w:b/>
                <w:sz w:val="20"/>
                <w:szCs w:val="20"/>
              </w:rPr>
            </w:pPr>
            <w:r w:rsidRPr="000354B7">
              <w:rPr>
                <w:rFonts w:ascii="Times New Roman" w:hAnsi="Times New Roman" w:cs="Times New Roman"/>
                <w:b/>
                <w:sz w:val="20"/>
                <w:szCs w:val="20"/>
              </w:rPr>
              <w:t>Rozdział</w:t>
            </w:r>
            <w:r w:rsidR="00B3370E" w:rsidRPr="000354B7">
              <w:rPr>
                <w:rFonts w:ascii="Times New Roman" w:hAnsi="Times New Roman" w:cs="Times New Roman"/>
                <w:b/>
                <w:sz w:val="20"/>
                <w:szCs w:val="20"/>
              </w:rPr>
              <w:t xml:space="preserve"> 3 oddział 2</w:t>
            </w:r>
          </w:p>
          <w:p w14:paraId="5DD969EF" w14:textId="2D507245" w:rsidR="00B3370E" w:rsidRPr="000354B7" w:rsidRDefault="00B3370E" w:rsidP="00B3370E">
            <w:pPr>
              <w:autoSpaceDE w:val="0"/>
              <w:autoSpaceDN w:val="0"/>
              <w:adjustRightInd w:val="0"/>
              <w:jc w:val="both"/>
              <w:rPr>
                <w:rFonts w:ascii="Times New Roman" w:hAnsi="Times New Roman" w:cs="Times New Roman"/>
                <w:sz w:val="20"/>
                <w:szCs w:val="20"/>
              </w:rPr>
            </w:pPr>
            <w:r w:rsidRPr="000354B7">
              <w:rPr>
                <w:rFonts w:ascii="Times New Roman" w:hAnsi="Times New Roman" w:cs="Times New Roman"/>
                <w:sz w:val="20"/>
                <w:szCs w:val="20"/>
              </w:rPr>
              <w:t>Odnośnie do przepisów rozdziału 3 oddziału 2 projektu zauważa się, iż w istocie powtarzają zasady wyrażone w rozporządzeniu Parlamentu Europejskiego i Rady (UE) 2019/816 z dnia 17 kwietnia 2019 r. ustanawiającym scentralizowany system służący do ustalania państw członkowskich posiadających informacje o wyrokach</w:t>
            </w:r>
          </w:p>
          <w:p w14:paraId="1332053D" w14:textId="56BF409F" w:rsidR="00B3370E" w:rsidRPr="000354B7" w:rsidRDefault="00B3370E" w:rsidP="00B3370E">
            <w:pPr>
              <w:autoSpaceDE w:val="0"/>
              <w:autoSpaceDN w:val="0"/>
              <w:adjustRightInd w:val="0"/>
              <w:jc w:val="both"/>
              <w:rPr>
                <w:rFonts w:ascii="Times New Roman" w:hAnsi="Times New Roman" w:cs="Times New Roman"/>
                <w:sz w:val="20"/>
                <w:szCs w:val="20"/>
              </w:rPr>
            </w:pPr>
            <w:r w:rsidRPr="000354B7">
              <w:rPr>
                <w:rFonts w:ascii="Times New Roman" w:hAnsi="Times New Roman" w:cs="Times New Roman"/>
                <w:sz w:val="20"/>
                <w:szCs w:val="20"/>
              </w:rPr>
              <w:t>skazujących wydanych wobec obywateli państw trzecich i bezpaństwowców (ECRIS-TCN) na potrzeby uzupełnienia europejskiego systemu przekazywania informacji z rejestrów karnych oraz zmieniającego rozporządzenie (UE) 2018/1726</w:t>
            </w:r>
          </w:p>
          <w:p w14:paraId="7541C5E1" w14:textId="361AE76A" w:rsidR="00B3370E" w:rsidRPr="000354B7" w:rsidRDefault="00B3370E" w:rsidP="00B3370E">
            <w:pPr>
              <w:autoSpaceDE w:val="0"/>
              <w:autoSpaceDN w:val="0"/>
              <w:adjustRightInd w:val="0"/>
              <w:jc w:val="both"/>
              <w:rPr>
                <w:rFonts w:ascii="Times New Roman" w:hAnsi="Times New Roman" w:cs="Times New Roman"/>
                <w:b/>
                <w:sz w:val="20"/>
                <w:szCs w:val="20"/>
              </w:rPr>
            </w:pPr>
            <w:r w:rsidRPr="000354B7">
              <w:rPr>
                <w:rFonts w:ascii="Times New Roman" w:hAnsi="Times New Roman" w:cs="Times New Roman"/>
                <w:sz w:val="20"/>
                <w:szCs w:val="20"/>
              </w:rPr>
              <w:t xml:space="preserve">(Dz. Urz. UE L 135 z 22.05.2019, str. 1, z </w:t>
            </w:r>
            <w:proofErr w:type="spellStart"/>
            <w:r w:rsidRPr="000354B7">
              <w:rPr>
                <w:rFonts w:ascii="Times New Roman" w:hAnsi="Times New Roman" w:cs="Times New Roman"/>
                <w:sz w:val="20"/>
                <w:szCs w:val="20"/>
              </w:rPr>
              <w:t>późn</w:t>
            </w:r>
            <w:proofErr w:type="spellEnd"/>
            <w:r w:rsidRPr="000354B7">
              <w:rPr>
                <w:rFonts w:ascii="Times New Roman" w:hAnsi="Times New Roman" w:cs="Times New Roman"/>
                <w:sz w:val="20"/>
                <w:szCs w:val="20"/>
              </w:rPr>
              <w:t xml:space="preserve">. zm.). W szczególności dotyczy to art. 43 ust. 1, art. 44 ust. 1, art. 46 oraz art. 47 projektu. </w:t>
            </w:r>
          </w:p>
          <w:p w14:paraId="2E018B2C" w14:textId="7B3C8AC6" w:rsidR="00B3370E" w:rsidRPr="000354B7" w:rsidRDefault="00B3370E" w:rsidP="00B3370E">
            <w:pPr>
              <w:autoSpaceDE w:val="0"/>
              <w:autoSpaceDN w:val="0"/>
              <w:adjustRightInd w:val="0"/>
              <w:jc w:val="both"/>
              <w:rPr>
                <w:rFonts w:ascii="Times New Roman" w:hAnsi="Times New Roman" w:cs="Times New Roman"/>
                <w:b/>
                <w:sz w:val="20"/>
                <w:szCs w:val="20"/>
              </w:rPr>
            </w:pPr>
          </w:p>
        </w:tc>
        <w:tc>
          <w:tcPr>
            <w:tcW w:w="3834" w:type="dxa"/>
            <w:vAlign w:val="center"/>
          </w:tcPr>
          <w:p w14:paraId="3EA457AF" w14:textId="14C83FA3" w:rsidR="00A260A5" w:rsidRDefault="004C03B1" w:rsidP="004C03B1">
            <w:pPr>
              <w:jc w:val="both"/>
              <w:rPr>
                <w:rFonts w:ascii="Times New Roman" w:hAnsi="Times New Roman" w:cs="Times New Roman"/>
                <w:sz w:val="20"/>
                <w:szCs w:val="20"/>
              </w:rPr>
            </w:pPr>
            <w:r w:rsidRPr="004C03B1">
              <w:rPr>
                <w:rFonts w:ascii="Times New Roman" w:hAnsi="Times New Roman" w:cs="Times New Roman"/>
                <w:b/>
                <w:bCs/>
                <w:sz w:val="20"/>
                <w:szCs w:val="20"/>
              </w:rPr>
              <w:t>Uwaga uwzględniona</w:t>
            </w:r>
            <w:r w:rsidR="00465638">
              <w:rPr>
                <w:rFonts w:ascii="Times New Roman" w:hAnsi="Times New Roman" w:cs="Times New Roman"/>
                <w:b/>
                <w:bCs/>
                <w:sz w:val="20"/>
                <w:szCs w:val="20"/>
              </w:rPr>
              <w:t xml:space="preserve"> i wyjaśniona</w:t>
            </w:r>
            <w:r>
              <w:rPr>
                <w:rFonts w:ascii="Times New Roman" w:hAnsi="Times New Roman" w:cs="Times New Roman"/>
                <w:sz w:val="20"/>
                <w:szCs w:val="20"/>
              </w:rPr>
              <w:t>.</w:t>
            </w:r>
          </w:p>
          <w:p w14:paraId="4FFF9413" w14:textId="35BC79C4" w:rsidR="00A260A5" w:rsidRPr="00A260A5" w:rsidRDefault="00A260A5" w:rsidP="00A260A5">
            <w:pPr>
              <w:ind w:firstLine="708"/>
              <w:jc w:val="both"/>
              <w:rPr>
                <w:rFonts w:ascii="Times New Roman" w:hAnsi="Times New Roman" w:cs="Times New Roman"/>
                <w:sz w:val="20"/>
                <w:szCs w:val="20"/>
              </w:rPr>
            </w:pPr>
            <w:r w:rsidRPr="00A260A5">
              <w:rPr>
                <w:rFonts w:ascii="Times New Roman" w:hAnsi="Times New Roman" w:cs="Times New Roman"/>
                <w:sz w:val="20"/>
                <w:szCs w:val="20"/>
              </w:rPr>
              <w:t xml:space="preserve">W odpowiedzi na zgłoszoną uwagę projektodawca wyjaśnia, że usunął przepisy projektowanej ustawy, które stanowią powtórzenie przepisów rozporządzenia 2019/816, tj. 43 ust. 1, art. 44 ust. 1, art. 46 oraz art. 47. W ich miejsce zaprojektowano jeden przepis uwzględniający zasady wyrażone w usuniętych przepisach, a który wskazuje zadania nałożone na Biuro wynikające z rozporządzenia 2019/816.  </w:t>
            </w:r>
          </w:p>
          <w:p w14:paraId="1AE0886D" w14:textId="5FAD15D1" w:rsidR="00A260A5" w:rsidRPr="00A260A5" w:rsidRDefault="00A260A5" w:rsidP="00A260A5">
            <w:pPr>
              <w:ind w:firstLine="708"/>
              <w:jc w:val="both"/>
              <w:rPr>
                <w:rFonts w:ascii="Times New Roman" w:hAnsi="Times New Roman" w:cs="Times New Roman"/>
                <w:sz w:val="20"/>
                <w:szCs w:val="20"/>
              </w:rPr>
            </w:pPr>
            <w:r w:rsidRPr="00A260A5">
              <w:rPr>
                <w:rFonts w:ascii="Times New Roman" w:hAnsi="Times New Roman" w:cs="Times New Roman"/>
                <w:sz w:val="20"/>
                <w:szCs w:val="20"/>
              </w:rPr>
              <w:t xml:space="preserve">Projektodawca proponuje następująca zmianę </w:t>
            </w:r>
            <w:r w:rsidR="00817AFA" w:rsidRPr="0009260D">
              <w:rPr>
                <w:rFonts w:ascii="Times New Roman" w:hAnsi="Times New Roman" w:cs="Times New Roman"/>
                <w:sz w:val="20"/>
                <w:szCs w:val="20"/>
              </w:rPr>
              <w:t>43 (po zmianach, art. 4</w:t>
            </w:r>
            <w:r w:rsidR="00465638">
              <w:rPr>
                <w:rFonts w:ascii="Times New Roman" w:hAnsi="Times New Roman" w:cs="Times New Roman"/>
                <w:sz w:val="20"/>
                <w:szCs w:val="20"/>
              </w:rPr>
              <w:t>8</w:t>
            </w:r>
            <w:r w:rsidR="00817AFA" w:rsidRPr="0009260D">
              <w:rPr>
                <w:rFonts w:ascii="Times New Roman" w:hAnsi="Times New Roman" w:cs="Times New Roman"/>
                <w:sz w:val="20"/>
                <w:szCs w:val="20"/>
              </w:rPr>
              <w:t>):</w:t>
            </w:r>
          </w:p>
          <w:p w14:paraId="6660D25C" w14:textId="51037479" w:rsidR="00465638" w:rsidRPr="00465638" w:rsidRDefault="00A260A5" w:rsidP="00465638">
            <w:pPr>
              <w:pStyle w:val="ARTartustawynprozporzdzenia"/>
              <w:spacing w:line="240" w:lineRule="auto"/>
              <w:rPr>
                <w:rFonts w:ascii="Times New Roman" w:hAnsi="Times New Roman" w:cs="Times New Roman"/>
                <w:sz w:val="20"/>
              </w:rPr>
            </w:pPr>
            <w:r w:rsidRPr="00465638">
              <w:rPr>
                <w:rStyle w:val="Ppogrubienie"/>
                <w:rFonts w:ascii="Times New Roman" w:hAnsi="Times New Roman" w:cs="Times New Roman"/>
                <w:i/>
                <w:iCs/>
                <w:sz w:val="20"/>
              </w:rPr>
              <w:t>,,Art. 4</w:t>
            </w:r>
            <w:r w:rsidR="00465638" w:rsidRPr="00465638">
              <w:rPr>
                <w:rStyle w:val="Ppogrubienie"/>
                <w:rFonts w:ascii="Times New Roman" w:hAnsi="Times New Roman" w:cs="Times New Roman"/>
                <w:i/>
                <w:iCs/>
                <w:sz w:val="20"/>
              </w:rPr>
              <w:t>8</w:t>
            </w:r>
            <w:r w:rsidRPr="00465638">
              <w:rPr>
                <w:rStyle w:val="Ppogrubienie"/>
                <w:rFonts w:ascii="Times New Roman" w:hAnsi="Times New Roman" w:cs="Times New Roman"/>
                <w:i/>
                <w:iCs/>
                <w:sz w:val="20"/>
              </w:rPr>
              <w:t>.</w:t>
            </w:r>
            <w:r w:rsidR="00465638" w:rsidRPr="00465638">
              <w:rPr>
                <w:rFonts w:ascii="Times New Roman" w:hAnsi="Times New Roman" w:cs="Times New Roman"/>
                <w:sz w:val="20"/>
              </w:rPr>
              <w:t>1. Biuro informacyjne jest organem odpowiedzialnym za realizację zadań określonych w art. 9, art. 13 ust. 1, art. 25 ust. 2 i 3, art. 32 ust. 4, art. 36 ust. 11 rozporządzenia 2019/816.</w:t>
            </w:r>
          </w:p>
          <w:p w14:paraId="32DE8A2D" w14:textId="2B72FBF3" w:rsidR="00A260A5" w:rsidRPr="00465638" w:rsidRDefault="00465638" w:rsidP="00465638">
            <w:pPr>
              <w:ind w:firstLine="708"/>
              <w:jc w:val="both"/>
              <w:rPr>
                <w:rFonts w:ascii="Times New Roman" w:hAnsi="Times New Roman" w:cs="Times New Roman"/>
                <w:i/>
                <w:iCs/>
                <w:sz w:val="20"/>
                <w:szCs w:val="20"/>
              </w:rPr>
            </w:pPr>
            <w:r w:rsidRPr="00465638">
              <w:rPr>
                <w:rFonts w:ascii="Times New Roman" w:hAnsi="Times New Roman" w:cs="Times New Roman"/>
                <w:sz w:val="20"/>
                <w:szCs w:val="20"/>
              </w:rPr>
              <w:t>2. W celu realizacji zadań określonych w art. 4 ust. 3 rozporządzenia 2019/816 biuro informacyjne korzysta z oprogramowania wzorcowego ECRIS, o którym mowa w art. 3 pkt 16 tego rozporządzenia</w:t>
            </w:r>
          </w:p>
          <w:p w14:paraId="1E67AC41" w14:textId="77777777" w:rsidR="00A260A5" w:rsidRPr="00A260A5" w:rsidRDefault="00A260A5" w:rsidP="00A260A5">
            <w:pPr>
              <w:ind w:firstLine="708"/>
              <w:jc w:val="both"/>
              <w:rPr>
                <w:rFonts w:ascii="Times New Roman" w:hAnsi="Times New Roman" w:cs="Times New Roman"/>
                <w:sz w:val="20"/>
                <w:szCs w:val="20"/>
              </w:rPr>
            </w:pPr>
            <w:r w:rsidRPr="00A260A5">
              <w:rPr>
                <w:rFonts w:ascii="Times New Roman" w:hAnsi="Times New Roman" w:cs="Times New Roman"/>
                <w:sz w:val="20"/>
                <w:szCs w:val="20"/>
              </w:rPr>
              <w:t>W miejsce usuniętych przepisów zaprojektowano nowe regulacje, które stanowią doprecyzowanie przepisów art. 7 ust. 4 i art. 7 ust. 7 rozporządzenia 2019/816.</w:t>
            </w:r>
          </w:p>
          <w:p w14:paraId="34F386A7" w14:textId="1C73FC11" w:rsidR="0009260D" w:rsidRPr="0009260D" w:rsidRDefault="0009260D" w:rsidP="0009260D">
            <w:pPr>
              <w:jc w:val="both"/>
              <w:rPr>
                <w:rFonts w:ascii="Times New Roman" w:hAnsi="Times New Roman" w:cs="Times New Roman"/>
                <w:sz w:val="20"/>
                <w:szCs w:val="20"/>
              </w:rPr>
            </w:pPr>
            <w:r w:rsidRPr="0009260D">
              <w:rPr>
                <w:rFonts w:ascii="Times New Roman" w:hAnsi="Times New Roman" w:cs="Times New Roman"/>
                <w:sz w:val="20"/>
                <w:szCs w:val="20"/>
              </w:rPr>
              <w:lastRenderedPageBreak/>
              <w:t>W związku z powyższym projektodawca proponuje dodać następujące przepisy zastępujące przepisy art. 46 oraz art. 47 (po zmianach, art. 5</w:t>
            </w:r>
            <w:r w:rsidR="00465638">
              <w:rPr>
                <w:rFonts w:ascii="Times New Roman" w:hAnsi="Times New Roman" w:cs="Times New Roman"/>
                <w:sz w:val="20"/>
                <w:szCs w:val="20"/>
              </w:rPr>
              <w:t>2</w:t>
            </w:r>
            <w:r w:rsidRPr="0009260D">
              <w:rPr>
                <w:rFonts w:ascii="Times New Roman" w:hAnsi="Times New Roman" w:cs="Times New Roman"/>
                <w:sz w:val="20"/>
                <w:szCs w:val="20"/>
              </w:rPr>
              <w:t xml:space="preserve"> i 5</w:t>
            </w:r>
            <w:r w:rsidR="00465638">
              <w:rPr>
                <w:rFonts w:ascii="Times New Roman" w:hAnsi="Times New Roman" w:cs="Times New Roman"/>
                <w:sz w:val="20"/>
                <w:szCs w:val="20"/>
              </w:rPr>
              <w:t>3</w:t>
            </w:r>
            <w:r w:rsidRPr="0009260D">
              <w:rPr>
                <w:rFonts w:ascii="Times New Roman" w:hAnsi="Times New Roman" w:cs="Times New Roman"/>
                <w:sz w:val="20"/>
                <w:szCs w:val="20"/>
              </w:rPr>
              <w:t xml:space="preserve">): </w:t>
            </w:r>
          </w:p>
          <w:p w14:paraId="7ECB5EB2" w14:textId="77777777" w:rsidR="00465638" w:rsidRPr="001C3D42" w:rsidRDefault="00465638" w:rsidP="001C3D42">
            <w:pPr>
              <w:pStyle w:val="ARTartustawynprozporzdzenia"/>
              <w:spacing w:line="240" w:lineRule="auto"/>
              <w:rPr>
                <w:rFonts w:ascii="Times New Roman" w:hAnsi="Times New Roman" w:cs="Times New Roman"/>
                <w:sz w:val="20"/>
              </w:rPr>
            </w:pPr>
            <w:r w:rsidRPr="001C3D42">
              <w:rPr>
                <w:rStyle w:val="Ppogrubienie"/>
                <w:rFonts w:ascii="Times New Roman" w:hAnsi="Times New Roman" w:cs="Times New Roman"/>
                <w:sz w:val="20"/>
              </w:rPr>
              <w:t>Art. 52.</w:t>
            </w:r>
            <w:r w:rsidRPr="001C3D42">
              <w:rPr>
                <w:rFonts w:ascii="Times New Roman" w:hAnsi="Times New Roman" w:cs="Times New Roman"/>
                <w:sz w:val="20"/>
              </w:rPr>
              <w:t> Biuro informacyjne występuje z zapytaniem o udzielenie informacji o osobie do organów centralnych państw członkowskich Unii Europejskiej, które posiadają informacje zawarte w rejestrach karnych dotyczące danej osoby w przypadku, o którym mowa w art. 7 ust. 7 rozporządzenia 2019/816.</w:t>
            </w:r>
          </w:p>
          <w:p w14:paraId="5AFCDF74" w14:textId="77777777" w:rsidR="00465638" w:rsidRPr="001C3D42" w:rsidRDefault="00465638" w:rsidP="001C3D42">
            <w:pPr>
              <w:pStyle w:val="ARTartustawynprozporzdzenia"/>
              <w:spacing w:line="240" w:lineRule="auto"/>
              <w:rPr>
                <w:rFonts w:ascii="Times New Roman" w:hAnsi="Times New Roman" w:cs="Times New Roman"/>
                <w:sz w:val="20"/>
              </w:rPr>
            </w:pPr>
            <w:r w:rsidRPr="001C3D42">
              <w:rPr>
                <w:rStyle w:val="Ppogrubienie"/>
                <w:rFonts w:ascii="Times New Roman" w:hAnsi="Times New Roman" w:cs="Times New Roman"/>
                <w:sz w:val="20"/>
              </w:rPr>
              <w:t>Art. 53.</w:t>
            </w:r>
            <w:r w:rsidRPr="001C3D42">
              <w:rPr>
                <w:rFonts w:ascii="Times New Roman" w:hAnsi="Times New Roman" w:cs="Times New Roman"/>
                <w:sz w:val="20"/>
              </w:rPr>
              <w:t xml:space="preserve"> 1. Biuro informacyjne wysyła do systemu ECRIS–TCN zapytanie, o którym mowa w art. 7 ust. 4 rozporządzenia </w:t>
            </w:r>
            <w:bookmarkStart w:id="6" w:name="_Hlk121213190"/>
            <w:r w:rsidRPr="001C3D42">
              <w:rPr>
                <w:rFonts w:ascii="Times New Roman" w:hAnsi="Times New Roman" w:cs="Times New Roman"/>
                <w:sz w:val="20"/>
              </w:rPr>
              <w:t>2019/816</w:t>
            </w:r>
            <w:bookmarkEnd w:id="6"/>
            <w:r w:rsidRPr="001C3D42">
              <w:rPr>
                <w:rFonts w:ascii="Times New Roman" w:hAnsi="Times New Roman" w:cs="Times New Roman"/>
                <w:sz w:val="20"/>
              </w:rPr>
              <w:t>, jeżeli wystąpił o to podmiot określony w art. 6 ust. 1 i 3 pkt 1–3 wraz z zapytaniem o osobę lub żądaniem o udzielenie informacji o osobie z Rejestru.</w:t>
            </w:r>
          </w:p>
          <w:p w14:paraId="32154AAB" w14:textId="77777777" w:rsidR="00465638" w:rsidRPr="001C3D42" w:rsidRDefault="00465638" w:rsidP="001C3D42">
            <w:pPr>
              <w:pStyle w:val="USTustnpkodeksu"/>
              <w:spacing w:line="240" w:lineRule="auto"/>
              <w:rPr>
                <w:rFonts w:ascii="Times New Roman" w:hAnsi="Times New Roman" w:cs="Times New Roman"/>
                <w:sz w:val="20"/>
              </w:rPr>
            </w:pPr>
            <w:r w:rsidRPr="001C3D42">
              <w:rPr>
                <w:rFonts w:ascii="Times New Roman" w:hAnsi="Times New Roman" w:cs="Times New Roman"/>
                <w:sz w:val="20"/>
              </w:rPr>
              <w:t>2. Do zapytania o osobę i żądania o udzielenie informacji o osobie z Rejestru, o którym mowa w ust. 1, oraz udzielanej informacji przepis art. 24 ust. 2 i art. 27 ust. 6 stosuje się odpowiednio.</w:t>
            </w:r>
          </w:p>
          <w:p w14:paraId="22ED1619" w14:textId="77777777" w:rsidR="0009260D" w:rsidRPr="0009260D" w:rsidRDefault="0009260D" w:rsidP="0009260D">
            <w:pPr>
              <w:pStyle w:val="USTustnpkodeksu"/>
              <w:spacing w:line="240" w:lineRule="auto"/>
              <w:rPr>
                <w:rFonts w:ascii="Times New Roman" w:hAnsi="Times New Roman" w:cs="Times New Roman"/>
                <w:i/>
                <w:iCs/>
                <w:sz w:val="20"/>
              </w:rPr>
            </w:pPr>
            <w:r w:rsidRPr="0009260D">
              <w:rPr>
                <w:rFonts w:ascii="Times New Roman" w:hAnsi="Times New Roman" w:cs="Times New Roman"/>
                <w:sz w:val="20"/>
              </w:rPr>
              <w:t xml:space="preserve">Przepis art. 24 ust. 2 dotyczy szerokiego zakresu danych wskazywanego w zapytaniu, w sytuacji gdy wraz ze złożonym zapytaniem następuje odpytanie rejestrów karnych państw członkowskich Unii Europejskiej. Ze względu na rozbudowane regulacje dotyczące zapytań i żądań zdecydowano się na wyodrębnienie zagadnień dotyczących trybu wnioskowania o informację </w:t>
            </w:r>
            <w:r w:rsidRPr="0009260D">
              <w:rPr>
                <w:rFonts w:ascii="Times New Roman" w:hAnsi="Times New Roman" w:cs="Times New Roman"/>
                <w:sz w:val="20"/>
              </w:rPr>
              <w:br/>
              <w:t>z Rejestru w osobne jednostki redakcyjne</w:t>
            </w:r>
            <w:r w:rsidRPr="0009260D">
              <w:rPr>
                <w:rFonts w:ascii="Times New Roman" w:hAnsi="Times New Roman" w:cs="Times New Roman"/>
                <w:i/>
                <w:iCs/>
                <w:sz w:val="20"/>
              </w:rPr>
              <w:t>.</w:t>
            </w:r>
          </w:p>
          <w:p w14:paraId="7C757340" w14:textId="77777777" w:rsidR="0009260D" w:rsidRPr="0009260D" w:rsidRDefault="0009260D" w:rsidP="0009260D">
            <w:pPr>
              <w:ind w:firstLine="510"/>
              <w:jc w:val="both"/>
              <w:rPr>
                <w:rFonts w:ascii="Times New Roman" w:hAnsi="Times New Roman" w:cs="Times New Roman"/>
                <w:sz w:val="20"/>
                <w:szCs w:val="20"/>
              </w:rPr>
            </w:pPr>
            <w:r w:rsidRPr="0009260D">
              <w:rPr>
                <w:rFonts w:ascii="Times New Roman" w:hAnsi="Times New Roman" w:cs="Times New Roman"/>
                <w:sz w:val="20"/>
                <w:szCs w:val="20"/>
              </w:rPr>
              <w:t xml:space="preserve">Jednocześnie wskazujemy, że doprecyzowano przepis art. 4 ust. 3 projektu poprzez wskazanie, że Biuro jest także </w:t>
            </w:r>
            <w:r w:rsidRPr="0009260D">
              <w:rPr>
                <w:rFonts w:ascii="Times New Roman" w:hAnsi="Times New Roman" w:cs="Times New Roman"/>
                <w:sz w:val="20"/>
                <w:szCs w:val="20"/>
              </w:rPr>
              <w:lastRenderedPageBreak/>
              <w:t>organem centralnym w rozumieniu art. 3 pkt 5 rozporządzenia 2019/816 (</w:t>
            </w:r>
            <w:r w:rsidRPr="0009260D">
              <w:rPr>
                <w:rFonts w:ascii="Times New Roman" w:hAnsi="Times New Roman" w:cs="Times New Roman"/>
                <w:i/>
                <w:iCs/>
                <w:sz w:val="20"/>
                <w:szCs w:val="20"/>
              </w:rPr>
              <w:t xml:space="preserve">Art. 4 ust. </w:t>
            </w:r>
            <w:r w:rsidRPr="0009260D">
              <w:rPr>
                <w:rFonts w:ascii="Times New Roman" w:hAnsi="Times New Roman" w:cs="Times New Roman"/>
                <w:bCs/>
                <w:i/>
                <w:iCs/>
                <w:sz w:val="20"/>
                <w:szCs w:val="20"/>
              </w:rPr>
              <w:t>3. Biuro informacyjne jest organem centralnym Rzeczypospolitej Polskiej w rozumieniu art. 4 ust. 1 pkt 1 niniejszej ustawy oraz w rozumieniu art. 3 pkt 5 rozporządzenia 2019/816</w:t>
            </w:r>
            <w:r w:rsidRPr="0009260D">
              <w:rPr>
                <w:rFonts w:ascii="Times New Roman" w:hAnsi="Times New Roman" w:cs="Times New Roman"/>
                <w:sz w:val="20"/>
                <w:szCs w:val="20"/>
              </w:rPr>
              <w:t xml:space="preserve">). </w:t>
            </w:r>
          </w:p>
          <w:p w14:paraId="19839FA6" w14:textId="77777777" w:rsidR="00A260A5" w:rsidRPr="00A260A5" w:rsidRDefault="00A260A5" w:rsidP="00A260A5">
            <w:pPr>
              <w:ind w:firstLine="510"/>
              <w:jc w:val="both"/>
              <w:rPr>
                <w:rFonts w:ascii="Times New Roman" w:hAnsi="Times New Roman" w:cs="Times New Roman"/>
                <w:sz w:val="20"/>
                <w:szCs w:val="20"/>
              </w:rPr>
            </w:pPr>
            <w:r w:rsidRPr="00A260A5">
              <w:rPr>
                <w:rFonts w:ascii="Times New Roman" w:hAnsi="Times New Roman" w:cs="Times New Roman"/>
                <w:sz w:val="20"/>
                <w:szCs w:val="20"/>
              </w:rPr>
              <w:t>Zmieniono także definicję systemu ECRIS-TCN poprzez bezpośrednie odwołanie do art. 1 lit. a rozporządzenia 2019/816 (</w:t>
            </w:r>
            <w:r w:rsidRPr="00A260A5">
              <w:rPr>
                <w:rFonts w:ascii="Times New Roman" w:hAnsi="Times New Roman" w:cs="Times New Roman"/>
                <w:i/>
                <w:iCs/>
                <w:sz w:val="20"/>
                <w:szCs w:val="20"/>
              </w:rPr>
              <w:t xml:space="preserve">Art. 4 ust. 1 pkt 5 systemie ECRIS-TCN – należy przez to rozumieć system, o którym mowa w art. 1 lit a Rozporządzenia Parlamentu Europejskiego i Rady (UE) 2019/816 z dnia 17 kwietnia 2019 r. ustanawiające scentralizowany system służący do ustalania państw członkowskich posiadających informacje o wyrokach skazujących wydanych wobec obywateli państw trzecich i bezpaństwowców (ECRIS-TCN) na potrzeby uzupełnienia europejskiego systemu przekazywania informacji z rejestrów karnych oraz zmieniające rozporządzenie (UE) 2018/1726 (Dz. U. UE. L. z 2019 r. Nr 135, str. 1 z </w:t>
            </w:r>
            <w:proofErr w:type="spellStart"/>
            <w:r w:rsidRPr="00A260A5">
              <w:rPr>
                <w:rFonts w:ascii="Times New Roman" w:hAnsi="Times New Roman" w:cs="Times New Roman"/>
                <w:i/>
                <w:iCs/>
                <w:sz w:val="20"/>
                <w:szCs w:val="20"/>
              </w:rPr>
              <w:t>późn</w:t>
            </w:r>
            <w:proofErr w:type="spellEnd"/>
            <w:r w:rsidRPr="00A260A5">
              <w:rPr>
                <w:rFonts w:ascii="Times New Roman" w:hAnsi="Times New Roman" w:cs="Times New Roman"/>
                <w:i/>
                <w:iCs/>
                <w:sz w:val="20"/>
                <w:szCs w:val="20"/>
              </w:rPr>
              <w:t xml:space="preserve">. zm.), zwanego dalej rozporządzeniem 2019/816 </w:t>
            </w:r>
            <w:r w:rsidRPr="00A260A5">
              <w:rPr>
                <w:rFonts w:ascii="Times New Roman" w:hAnsi="Times New Roman" w:cs="Times New Roman"/>
                <w:sz w:val="20"/>
                <w:szCs w:val="20"/>
              </w:rPr>
              <w:t>).</w:t>
            </w:r>
          </w:p>
          <w:p w14:paraId="0C44D028" w14:textId="77777777" w:rsidR="00B3370E" w:rsidRPr="00A260A5" w:rsidRDefault="00B3370E" w:rsidP="00A260A5">
            <w:pPr>
              <w:autoSpaceDE w:val="0"/>
              <w:autoSpaceDN w:val="0"/>
              <w:adjustRightInd w:val="0"/>
              <w:jc w:val="both"/>
              <w:rPr>
                <w:rFonts w:ascii="Times New Roman" w:hAnsi="Times New Roman" w:cs="Times New Roman"/>
                <w:sz w:val="20"/>
                <w:szCs w:val="20"/>
              </w:rPr>
            </w:pPr>
          </w:p>
        </w:tc>
      </w:tr>
      <w:tr w:rsidR="00B3370E" w:rsidRPr="001A4167" w14:paraId="6459A392" w14:textId="77777777" w:rsidTr="001C3D42">
        <w:trPr>
          <w:trHeight w:val="841"/>
        </w:trPr>
        <w:tc>
          <w:tcPr>
            <w:tcW w:w="666" w:type="dxa"/>
            <w:vAlign w:val="center"/>
          </w:tcPr>
          <w:p w14:paraId="0481B983" w14:textId="2899CC8D" w:rsidR="00B3370E" w:rsidRDefault="0021410F"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21</w:t>
            </w:r>
            <w:r w:rsidR="00B3370E">
              <w:rPr>
                <w:rFonts w:ascii="Times New Roman" w:hAnsi="Times New Roman" w:cs="Times New Roman"/>
                <w:b/>
                <w:bCs/>
                <w:sz w:val="20"/>
                <w:szCs w:val="20"/>
              </w:rPr>
              <w:t>.</w:t>
            </w:r>
          </w:p>
        </w:tc>
        <w:tc>
          <w:tcPr>
            <w:tcW w:w="1754" w:type="dxa"/>
            <w:vAlign w:val="center"/>
          </w:tcPr>
          <w:p w14:paraId="7FB6893D" w14:textId="3F078F4F" w:rsidR="00B3370E" w:rsidRDefault="55D0C521" w:rsidP="001F52C7">
            <w:pPr>
              <w:spacing w:line="276" w:lineRule="auto"/>
              <w:rPr>
                <w:rFonts w:ascii="Times New Roman" w:hAnsi="Times New Roman" w:cs="Times New Roman"/>
                <w:sz w:val="20"/>
                <w:szCs w:val="20"/>
              </w:rPr>
            </w:pPr>
            <w:r w:rsidRPr="26985D6F">
              <w:rPr>
                <w:rFonts w:ascii="Times New Roman" w:hAnsi="Times New Roman" w:cs="Times New Roman"/>
                <w:b/>
                <w:bCs/>
                <w:sz w:val="20"/>
                <w:szCs w:val="20"/>
              </w:rPr>
              <w:t>RCL</w:t>
            </w:r>
          </w:p>
        </w:tc>
        <w:tc>
          <w:tcPr>
            <w:tcW w:w="7604" w:type="dxa"/>
            <w:vAlign w:val="center"/>
          </w:tcPr>
          <w:p w14:paraId="64AC31D9" w14:textId="3A00196C" w:rsidR="004F718E" w:rsidRPr="000354B7" w:rsidRDefault="004F718E" w:rsidP="00B3370E">
            <w:pPr>
              <w:autoSpaceDE w:val="0"/>
              <w:autoSpaceDN w:val="0"/>
              <w:adjustRightInd w:val="0"/>
              <w:jc w:val="both"/>
              <w:rPr>
                <w:rFonts w:ascii="Times New Roman" w:hAnsi="Times New Roman" w:cs="Times New Roman"/>
                <w:b/>
                <w:sz w:val="20"/>
                <w:szCs w:val="20"/>
              </w:rPr>
            </w:pPr>
            <w:r w:rsidRPr="000354B7">
              <w:rPr>
                <w:rFonts w:ascii="Times New Roman" w:hAnsi="Times New Roman" w:cs="Times New Roman"/>
                <w:b/>
                <w:sz w:val="20"/>
                <w:szCs w:val="20"/>
              </w:rPr>
              <w:t>Art. 50</w:t>
            </w:r>
          </w:p>
          <w:p w14:paraId="18BBE146" w14:textId="5978ED41" w:rsidR="00B3370E" w:rsidRPr="000354B7" w:rsidRDefault="00B3370E" w:rsidP="00B3370E">
            <w:pPr>
              <w:autoSpaceDE w:val="0"/>
              <w:autoSpaceDN w:val="0"/>
              <w:adjustRightInd w:val="0"/>
              <w:jc w:val="both"/>
              <w:rPr>
                <w:rFonts w:ascii="Times New Roman" w:hAnsi="Times New Roman" w:cs="Times New Roman"/>
                <w:sz w:val="20"/>
                <w:szCs w:val="20"/>
              </w:rPr>
            </w:pPr>
            <w:r w:rsidRPr="000354B7">
              <w:rPr>
                <w:rFonts w:ascii="Times New Roman" w:hAnsi="Times New Roman" w:cs="Times New Roman"/>
                <w:sz w:val="20"/>
                <w:szCs w:val="20"/>
              </w:rPr>
              <w:t>Proponuje się uzupełnić uzasadnienie o informację i wyjaśnienia, czy treść art. 50 projektu realizuje cele sankcji lub środków dyscyplinujących określone w art. 22</w:t>
            </w:r>
            <w:r w:rsidR="00C67D80">
              <w:rPr>
                <w:rFonts w:ascii="Times New Roman" w:hAnsi="Times New Roman" w:cs="Times New Roman"/>
                <w:sz w:val="20"/>
                <w:szCs w:val="20"/>
              </w:rPr>
              <w:t xml:space="preserve"> </w:t>
            </w:r>
            <w:r w:rsidRPr="000354B7">
              <w:rPr>
                <w:rFonts w:ascii="Times New Roman" w:hAnsi="Times New Roman" w:cs="Times New Roman"/>
                <w:sz w:val="20"/>
                <w:szCs w:val="20"/>
              </w:rPr>
              <w:t>rozporządzeniu Parlamentu Europejskiego i Rady (UE) 2019/816 w zakresie</w:t>
            </w:r>
            <w:r w:rsidR="004F718E" w:rsidRPr="000354B7">
              <w:rPr>
                <w:rFonts w:ascii="Times New Roman" w:hAnsi="Times New Roman" w:cs="Times New Roman"/>
                <w:sz w:val="20"/>
                <w:szCs w:val="20"/>
              </w:rPr>
              <w:t xml:space="preserve"> </w:t>
            </w:r>
            <w:r w:rsidRPr="000354B7">
              <w:rPr>
                <w:rFonts w:ascii="Times New Roman" w:hAnsi="Times New Roman" w:cs="Times New Roman"/>
                <w:sz w:val="20"/>
                <w:szCs w:val="20"/>
              </w:rPr>
              <w:t>penalizacji „niezgodnego z prawem wykorzystywania danych”.</w:t>
            </w:r>
          </w:p>
        </w:tc>
        <w:tc>
          <w:tcPr>
            <w:tcW w:w="3834" w:type="dxa"/>
            <w:vAlign w:val="center"/>
          </w:tcPr>
          <w:p w14:paraId="6446393D" w14:textId="3E715AB4" w:rsidR="006156F6" w:rsidRPr="006156F6" w:rsidRDefault="006156F6" w:rsidP="006156F6">
            <w:pPr>
              <w:jc w:val="both"/>
              <w:rPr>
                <w:rFonts w:ascii="Times New Roman" w:hAnsi="Times New Roman" w:cs="Times New Roman"/>
                <w:b/>
                <w:bCs/>
                <w:sz w:val="20"/>
                <w:szCs w:val="20"/>
              </w:rPr>
            </w:pPr>
            <w:r w:rsidRPr="006156F6">
              <w:rPr>
                <w:rFonts w:ascii="Times New Roman" w:hAnsi="Times New Roman" w:cs="Times New Roman"/>
                <w:b/>
                <w:bCs/>
                <w:sz w:val="20"/>
                <w:szCs w:val="20"/>
              </w:rPr>
              <w:t>Uwaga uwzględniona</w:t>
            </w:r>
            <w:r w:rsidR="00533B47">
              <w:rPr>
                <w:rFonts w:ascii="Times New Roman" w:hAnsi="Times New Roman" w:cs="Times New Roman"/>
                <w:b/>
                <w:bCs/>
                <w:sz w:val="20"/>
                <w:szCs w:val="20"/>
              </w:rPr>
              <w:t xml:space="preserve"> i </w:t>
            </w:r>
            <w:r w:rsidR="001B3722">
              <w:rPr>
                <w:rFonts w:ascii="Times New Roman" w:hAnsi="Times New Roman" w:cs="Times New Roman"/>
                <w:b/>
                <w:bCs/>
                <w:sz w:val="20"/>
                <w:szCs w:val="20"/>
              </w:rPr>
              <w:t>wyjaśniona</w:t>
            </w:r>
            <w:r w:rsidRPr="006156F6">
              <w:rPr>
                <w:rFonts w:ascii="Times New Roman" w:hAnsi="Times New Roman" w:cs="Times New Roman"/>
                <w:b/>
                <w:bCs/>
                <w:sz w:val="20"/>
                <w:szCs w:val="20"/>
              </w:rPr>
              <w:t>.</w:t>
            </w:r>
          </w:p>
          <w:p w14:paraId="50BC2FBF" w14:textId="77777777" w:rsidR="006156F6" w:rsidRDefault="006156F6" w:rsidP="006156F6">
            <w:pPr>
              <w:ind w:firstLine="708"/>
              <w:jc w:val="both"/>
              <w:rPr>
                <w:rFonts w:ascii="Times New Roman" w:hAnsi="Times New Roman" w:cs="Times New Roman"/>
                <w:sz w:val="20"/>
                <w:szCs w:val="20"/>
              </w:rPr>
            </w:pPr>
          </w:p>
          <w:p w14:paraId="3B1874F7" w14:textId="2F4915CA" w:rsidR="006156F6" w:rsidRPr="00E638DE" w:rsidRDefault="006156F6" w:rsidP="006156F6">
            <w:pPr>
              <w:ind w:firstLine="708"/>
              <w:jc w:val="both"/>
              <w:rPr>
                <w:rFonts w:ascii="Times New Roman" w:hAnsi="Times New Roman" w:cs="Times New Roman"/>
                <w:i/>
                <w:iCs/>
                <w:sz w:val="20"/>
                <w:szCs w:val="20"/>
              </w:rPr>
            </w:pPr>
            <w:r w:rsidRPr="006156F6">
              <w:rPr>
                <w:rFonts w:ascii="Times New Roman" w:hAnsi="Times New Roman" w:cs="Times New Roman"/>
                <w:sz w:val="20"/>
                <w:szCs w:val="20"/>
              </w:rPr>
              <w:t xml:space="preserve">W odpowiedzi na zgłoszoną uwagę projektodawca </w:t>
            </w:r>
            <w:r w:rsidR="002B04D3">
              <w:rPr>
                <w:rFonts w:ascii="Times New Roman" w:hAnsi="Times New Roman" w:cs="Times New Roman"/>
                <w:sz w:val="20"/>
                <w:szCs w:val="20"/>
              </w:rPr>
              <w:t xml:space="preserve">uzupełnił </w:t>
            </w:r>
            <w:r w:rsidR="002B04D3" w:rsidRPr="00B620B5">
              <w:rPr>
                <w:rFonts w:ascii="Times New Roman" w:hAnsi="Times New Roman" w:cs="Times New Roman"/>
                <w:b/>
                <w:bCs/>
                <w:sz w:val="20"/>
                <w:szCs w:val="20"/>
              </w:rPr>
              <w:t>w treści uzasadnieni</w:t>
            </w:r>
            <w:r w:rsidR="00E638DE" w:rsidRPr="00B620B5">
              <w:rPr>
                <w:rFonts w:ascii="Times New Roman" w:hAnsi="Times New Roman" w:cs="Times New Roman"/>
                <w:b/>
                <w:bCs/>
                <w:sz w:val="20"/>
                <w:szCs w:val="20"/>
              </w:rPr>
              <w:t>a</w:t>
            </w:r>
            <w:r w:rsidR="002B04D3">
              <w:rPr>
                <w:rFonts w:ascii="Times New Roman" w:hAnsi="Times New Roman" w:cs="Times New Roman"/>
                <w:sz w:val="20"/>
                <w:szCs w:val="20"/>
              </w:rPr>
              <w:t xml:space="preserve"> </w:t>
            </w:r>
            <w:r w:rsidR="00E638DE" w:rsidRPr="00E638DE">
              <w:rPr>
                <w:rFonts w:ascii="Times New Roman" w:hAnsi="Times New Roman" w:cs="Times New Roman"/>
                <w:i/>
                <w:iCs/>
                <w:sz w:val="20"/>
                <w:szCs w:val="20"/>
              </w:rPr>
              <w:t>,,</w:t>
            </w:r>
            <w:r w:rsidRPr="00E638DE">
              <w:rPr>
                <w:rFonts w:ascii="Times New Roman" w:hAnsi="Times New Roman" w:cs="Times New Roman"/>
                <w:i/>
                <w:iCs/>
                <w:sz w:val="20"/>
                <w:szCs w:val="20"/>
              </w:rPr>
              <w:t>treść art. 5</w:t>
            </w:r>
            <w:r w:rsidR="009D5AB2">
              <w:rPr>
                <w:rFonts w:ascii="Times New Roman" w:hAnsi="Times New Roman" w:cs="Times New Roman"/>
                <w:i/>
                <w:iCs/>
                <w:sz w:val="20"/>
                <w:szCs w:val="20"/>
              </w:rPr>
              <w:t>0</w:t>
            </w:r>
            <w:r w:rsidRPr="00E638DE">
              <w:rPr>
                <w:rFonts w:ascii="Times New Roman" w:hAnsi="Times New Roman" w:cs="Times New Roman"/>
                <w:i/>
                <w:iCs/>
                <w:sz w:val="20"/>
                <w:szCs w:val="20"/>
              </w:rPr>
              <w:t xml:space="preserve"> (</w:t>
            </w:r>
            <w:r w:rsidR="009D5AB2">
              <w:rPr>
                <w:rFonts w:ascii="Times New Roman" w:hAnsi="Times New Roman" w:cs="Times New Roman"/>
                <w:i/>
                <w:iCs/>
                <w:sz w:val="20"/>
                <w:szCs w:val="20"/>
              </w:rPr>
              <w:t xml:space="preserve">po zmianach </w:t>
            </w:r>
            <w:r w:rsidRPr="00E638DE">
              <w:rPr>
                <w:rFonts w:ascii="Times New Roman" w:hAnsi="Times New Roman" w:cs="Times New Roman"/>
                <w:i/>
                <w:iCs/>
                <w:sz w:val="20"/>
                <w:szCs w:val="20"/>
              </w:rPr>
              <w:t>art. 5</w:t>
            </w:r>
            <w:r w:rsidR="000370D2">
              <w:rPr>
                <w:rFonts w:ascii="Times New Roman" w:hAnsi="Times New Roman" w:cs="Times New Roman"/>
                <w:i/>
                <w:iCs/>
                <w:sz w:val="20"/>
                <w:szCs w:val="20"/>
              </w:rPr>
              <w:t>6</w:t>
            </w:r>
            <w:r w:rsidRPr="00E638DE">
              <w:rPr>
                <w:rFonts w:ascii="Times New Roman" w:hAnsi="Times New Roman" w:cs="Times New Roman"/>
                <w:i/>
                <w:iCs/>
                <w:sz w:val="20"/>
                <w:szCs w:val="20"/>
              </w:rPr>
              <w:t> projektu), nie realizuje celów i sankcji lub środków dyscyplinujących określonych w art. 22 rozporządzenia Parlamentu Europejskiego i Rady (UE) 2019/816 w zakresie penalizacji „niezgodnego z prawem wykorzystywania danych”.</w:t>
            </w:r>
          </w:p>
          <w:p w14:paraId="344BEB18" w14:textId="77777777" w:rsidR="006156F6" w:rsidRPr="00E638DE" w:rsidRDefault="006156F6" w:rsidP="006156F6">
            <w:pPr>
              <w:ind w:firstLine="708"/>
              <w:jc w:val="both"/>
              <w:rPr>
                <w:rFonts w:ascii="Times New Roman" w:hAnsi="Times New Roman" w:cs="Times New Roman"/>
                <w:i/>
                <w:iCs/>
                <w:sz w:val="20"/>
                <w:szCs w:val="20"/>
              </w:rPr>
            </w:pPr>
            <w:r w:rsidRPr="00E638DE">
              <w:rPr>
                <w:rFonts w:ascii="Times New Roman" w:hAnsi="Times New Roman" w:cs="Times New Roman"/>
                <w:i/>
                <w:iCs/>
                <w:sz w:val="20"/>
                <w:szCs w:val="20"/>
              </w:rPr>
              <w:lastRenderedPageBreak/>
              <w:t>Należy bowiem zauważyć, że dane zgromadzone w Rejestrze nie są tożsame z danymi zgromadzonymi w systemie ECRIS-TCN.  W systemie ECRIS-TCN będą przechowywane  wyłącznie informacje dotyczące tożsamości obywateli państw trzecich, które obejmą dane alfanumeryczne i dane daktyloskopijne. W przeciwieństwie do Krajowego Rejestru Karnego nie będą w nim gromadzone dane o wyrokach skazujących.</w:t>
            </w:r>
          </w:p>
          <w:p w14:paraId="5F86B682" w14:textId="19AA0C1A" w:rsidR="006156F6" w:rsidRPr="00E638DE" w:rsidRDefault="006156F6" w:rsidP="006156F6">
            <w:pPr>
              <w:jc w:val="both"/>
              <w:rPr>
                <w:rFonts w:ascii="Times New Roman" w:hAnsi="Times New Roman" w:cs="Times New Roman"/>
                <w:i/>
                <w:iCs/>
                <w:sz w:val="20"/>
                <w:szCs w:val="20"/>
              </w:rPr>
            </w:pPr>
            <w:r w:rsidRPr="00E638DE">
              <w:rPr>
                <w:rFonts w:ascii="Times New Roman" w:hAnsi="Times New Roman" w:cs="Times New Roman"/>
                <w:i/>
                <w:iCs/>
                <w:sz w:val="20"/>
                <w:szCs w:val="20"/>
                <w:u w:val="single"/>
              </w:rPr>
              <w:t>W przypadku systemu ECRIS-TCN, z</w:t>
            </w:r>
            <w:r w:rsidRPr="00E638DE">
              <w:rPr>
                <w:rFonts w:ascii="Times New Roman" w:hAnsi="Times New Roman" w:cs="Times New Roman"/>
                <w:i/>
                <w:iCs/>
                <w:sz w:val="20"/>
                <w:szCs w:val="20"/>
              </w:rPr>
              <w:t xml:space="preserve">godnie z motywem 35 Rozporządzenia 2019/816, dyrektywa Parlamentu Europejskiego i Rady (UE) 2016/680  powinna być stosowana do przetwarzania danych osobowych przez właściwe organy krajowe do celów zapobiegania przestępczości, prowadzenia postępowań przygotowawczych, wykrywania i ścigania czynów zabronionych </w:t>
            </w:r>
            <w:r w:rsidRPr="00E638DE">
              <w:rPr>
                <w:rFonts w:ascii="Times New Roman" w:hAnsi="Times New Roman" w:cs="Times New Roman"/>
                <w:i/>
                <w:iCs/>
                <w:sz w:val="20"/>
                <w:szCs w:val="20"/>
              </w:rPr>
              <w:br/>
              <w:t>i wykonywania kar, w tym ochrony przed zagrożeniami dla bezpieczeństwa publicznego i zapobiegania takim zagrożeniom. Z kolei rozporządzenie Parlamentu Europejskiego i Rady (UE) 2016/679 powinno być stosowane do przetwarzania danych osobowych przez organy krajowe, gdy przetwarzanie takie nie jest objęte zakresem stosowania dyrektywy (UE) 2016/680.</w:t>
            </w:r>
          </w:p>
          <w:p w14:paraId="4E147B4F" w14:textId="77777777" w:rsidR="006156F6" w:rsidRPr="00E638DE" w:rsidRDefault="006156F6" w:rsidP="006156F6">
            <w:pPr>
              <w:ind w:firstLine="708"/>
              <w:jc w:val="both"/>
              <w:rPr>
                <w:rFonts w:ascii="Times New Roman" w:hAnsi="Times New Roman" w:cs="Times New Roman"/>
                <w:i/>
                <w:iCs/>
                <w:sz w:val="20"/>
                <w:szCs w:val="20"/>
              </w:rPr>
            </w:pPr>
            <w:r w:rsidRPr="00E638DE">
              <w:rPr>
                <w:rFonts w:ascii="Times New Roman" w:hAnsi="Times New Roman" w:cs="Times New Roman"/>
                <w:i/>
                <w:iCs/>
                <w:sz w:val="20"/>
                <w:szCs w:val="20"/>
              </w:rPr>
              <w:t>Oba powyższe akty zobowiązywały państwa członkowskie do przyjęcia przepisów określających sankcje za naruszenie zarówno rozporządzenia 2016/678 oraz za naruszenie przepisów przyjętych na podstawie dyrektywy 2016/680. Przepisy rozporządzenia i dyrektywy zostały wdrożone do polskiego porządku prawnego kolejno Ustawą z dnia 10 maja 2018 r. o ochronie danych osobowych (</w:t>
            </w:r>
            <w:proofErr w:type="spellStart"/>
            <w:r w:rsidRPr="00E638DE">
              <w:rPr>
                <w:rFonts w:ascii="Times New Roman" w:hAnsi="Times New Roman" w:cs="Times New Roman"/>
                <w:i/>
                <w:iCs/>
                <w:sz w:val="20"/>
                <w:szCs w:val="20"/>
              </w:rPr>
              <w:t>t.j</w:t>
            </w:r>
            <w:proofErr w:type="spellEnd"/>
            <w:r w:rsidRPr="00E638DE">
              <w:rPr>
                <w:rFonts w:ascii="Times New Roman" w:hAnsi="Times New Roman" w:cs="Times New Roman"/>
                <w:i/>
                <w:iCs/>
                <w:sz w:val="20"/>
                <w:szCs w:val="20"/>
              </w:rPr>
              <w:t xml:space="preserve">. Dz. U. z 2019 r. poz. 1781) oraz Ustawą </w:t>
            </w:r>
            <w:r w:rsidRPr="00E638DE">
              <w:rPr>
                <w:rFonts w:ascii="Times New Roman" w:hAnsi="Times New Roman" w:cs="Times New Roman"/>
                <w:i/>
                <w:iCs/>
                <w:sz w:val="20"/>
                <w:szCs w:val="20"/>
              </w:rPr>
              <w:lastRenderedPageBreak/>
              <w:t xml:space="preserve">z dnia 14 grudnia 2018 r. o ochronie danych osobowych przetwarzanych w związku z zapobieganiem i zwalczaniem przestępczości (Dz. U. z 2019 r. poz. 125). Obie regulacje zawierają w swej materii przepisy penalizujące niezgodne z prawem przetwarzanie danych osobowych. Projektodawca stoi na stanowisku, że przypadki niezgodnego </w:t>
            </w:r>
            <w:r w:rsidRPr="00E638DE">
              <w:rPr>
                <w:rFonts w:ascii="Times New Roman" w:hAnsi="Times New Roman" w:cs="Times New Roman"/>
                <w:i/>
                <w:iCs/>
                <w:sz w:val="20"/>
                <w:szCs w:val="20"/>
              </w:rPr>
              <w:br/>
              <w:t xml:space="preserve">z prawem wykorzystania danych wprowadzonych do ECRIS-TCN będą podlegały </w:t>
            </w:r>
            <w:r w:rsidRPr="00E638DE">
              <w:rPr>
                <w:rFonts w:ascii="Times New Roman" w:hAnsi="Times New Roman" w:cs="Times New Roman"/>
                <w:i/>
                <w:iCs/>
                <w:sz w:val="20"/>
                <w:szCs w:val="20"/>
              </w:rPr>
              <w:br/>
              <w:t>m. in. odpowiedzialności karnej przewidzianej w powyższych przepisach. Zwraca się również uwagę na art. 231 §  1, zgodnie z którym funkcjonariusz publiczny, który, przekraczając swoje uprawnienia lub nie dopełniając obowiązków, działa na szkodę interesu publicznego lub prywatnego,</w:t>
            </w:r>
            <w:r w:rsidRPr="00E638DE">
              <w:rPr>
                <w:rFonts w:ascii="Times New Roman" w:hAnsi="Times New Roman" w:cs="Times New Roman"/>
                <w:b/>
                <w:bCs/>
                <w:i/>
                <w:iCs/>
                <w:sz w:val="20"/>
                <w:szCs w:val="20"/>
              </w:rPr>
              <w:t xml:space="preserve"> </w:t>
            </w:r>
            <w:r w:rsidRPr="00E638DE">
              <w:rPr>
                <w:rFonts w:ascii="Times New Roman" w:hAnsi="Times New Roman" w:cs="Times New Roman"/>
                <w:i/>
                <w:iCs/>
                <w:sz w:val="20"/>
                <w:szCs w:val="20"/>
              </w:rPr>
              <w:t xml:space="preserve">podlega karze pozbawienia wolności do lat 3. </w:t>
            </w:r>
          </w:p>
          <w:p w14:paraId="02CB56A0" w14:textId="01EED780" w:rsidR="006156F6" w:rsidRPr="00E638DE" w:rsidRDefault="006156F6" w:rsidP="006156F6">
            <w:pPr>
              <w:ind w:firstLine="708"/>
              <w:jc w:val="both"/>
              <w:rPr>
                <w:rFonts w:ascii="Times New Roman" w:hAnsi="Times New Roman" w:cs="Times New Roman"/>
                <w:i/>
                <w:iCs/>
                <w:sz w:val="20"/>
                <w:szCs w:val="20"/>
              </w:rPr>
            </w:pPr>
            <w:r w:rsidRPr="00E638DE">
              <w:rPr>
                <w:rFonts w:ascii="Times New Roman" w:hAnsi="Times New Roman" w:cs="Times New Roman"/>
                <w:i/>
                <w:iCs/>
                <w:sz w:val="20"/>
                <w:szCs w:val="20"/>
              </w:rPr>
              <w:t>Wobec powyższego za niezasadne uznaje się zaprojektowanie w ustawie o Krajowym Rejestrze Karnym odrębnych przepisów określających sankcje za niezgodne z prawem wykorzystanie danych wprowadzonych do ECRIS-TCN.</w:t>
            </w:r>
            <w:r w:rsidR="00E638DE">
              <w:rPr>
                <w:rFonts w:ascii="Times New Roman" w:hAnsi="Times New Roman" w:cs="Times New Roman"/>
                <w:i/>
                <w:iCs/>
                <w:sz w:val="20"/>
                <w:szCs w:val="20"/>
              </w:rPr>
              <w:t>”</w:t>
            </w:r>
          </w:p>
          <w:p w14:paraId="7ABDF47F" w14:textId="77777777" w:rsidR="00B3370E" w:rsidRPr="006156F6" w:rsidRDefault="00B3370E" w:rsidP="006156F6">
            <w:pPr>
              <w:autoSpaceDE w:val="0"/>
              <w:autoSpaceDN w:val="0"/>
              <w:adjustRightInd w:val="0"/>
              <w:jc w:val="both"/>
              <w:rPr>
                <w:rFonts w:ascii="Times New Roman" w:hAnsi="Times New Roman" w:cs="Times New Roman"/>
                <w:sz w:val="20"/>
                <w:szCs w:val="20"/>
              </w:rPr>
            </w:pPr>
          </w:p>
        </w:tc>
      </w:tr>
      <w:tr w:rsidR="004F718E" w:rsidRPr="001A4167" w14:paraId="151D8672" w14:textId="77777777" w:rsidTr="00C725A0">
        <w:trPr>
          <w:trHeight w:val="841"/>
        </w:trPr>
        <w:tc>
          <w:tcPr>
            <w:tcW w:w="666" w:type="dxa"/>
            <w:vAlign w:val="center"/>
          </w:tcPr>
          <w:p w14:paraId="4D558F86" w14:textId="21D5B4AF" w:rsidR="004F718E" w:rsidRDefault="0021410F"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22</w:t>
            </w:r>
            <w:r w:rsidR="004F718E">
              <w:rPr>
                <w:rFonts w:ascii="Times New Roman" w:hAnsi="Times New Roman" w:cs="Times New Roman"/>
                <w:b/>
                <w:bCs/>
                <w:sz w:val="20"/>
                <w:szCs w:val="20"/>
              </w:rPr>
              <w:t>.</w:t>
            </w:r>
          </w:p>
        </w:tc>
        <w:tc>
          <w:tcPr>
            <w:tcW w:w="1754" w:type="dxa"/>
            <w:vAlign w:val="center"/>
          </w:tcPr>
          <w:p w14:paraId="666FEB8F" w14:textId="2A2A75D7" w:rsidR="004F718E" w:rsidRDefault="55D0C521" w:rsidP="001F52C7">
            <w:pPr>
              <w:spacing w:line="276" w:lineRule="auto"/>
              <w:rPr>
                <w:rFonts w:ascii="Times New Roman" w:hAnsi="Times New Roman" w:cs="Times New Roman"/>
                <w:sz w:val="20"/>
                <w:szCs w:val="20"/>
              </w:rPr>
            </w:pPr>
            <w:r w:rsidRPr="26985D6F">
              <w:rPr>
                <w:rFonts w:ascii="Times New Roman" w:hAnsi="Times New Roman" w:cs="Times New Roman"/>
                <w:b/>
                <w:bCs/>
                <w:sz w:val="20"/>
                <w:szCs w:val="20"/>
              </w:rPr>
              <w:t>RCL</w:t>
            </w:r>
          </w:p>
        </w:tc>
        <w:tc>
          <w:tcPr>
            <w:tcW w:w="7604" w:type="dxa"/>
            <w:vAlign w:val="center"/>
          </w:tcPr>
          <w:p w14:paraId="6EACABA8" w14:textId="03B543FA" w:rsidR="004F718E" w:rsidRPr="000354B7" w:rsidRDefault="004F718E" w:rsidP="004F718E">
            <w:pPr>
              <w:autoSpaceDE w:val="0"/>
              <w:autoSpaceDN w:val="0"/>
              <w:adjustRightInd w:val="0"/>
              <w:rPr>
                <w:rFonts w:ascii="Times New Roman" w:hAnsi="Times New Roman" w:cs="Times New Roman"/>
                <w:sz w:val="20"/>
                <w:szCs w:val="20"/>
              </w:rPr>
            </w:pPr>
            <w:r w:rsidRPr="000354B7">
              <w:rPr>
                <w:rFonts w:ascii="Times New Roman" w:hAnsi="Times New Roman" w:cs="Times New Roman"/>
                <w:sz w:val="20"/>
                <w:szCs w:val="20"/>
              </w:rPr>
              <w:t>Projekt wymaga uzupełnienia o przepisy przejściowe i dostosowujące, w szczególności dotyczące ciągłości Krajowego Rejestru Karnego utworzonego i prowadzonego na podstawie dotychczasowych przepisów. Ostateczna redakcja tych przepisów będzie możliwa po ustaleniu merytorycznej treści ustawy</w:t>
            </w:r>
          </w:p>
        </w:tc>
        <w:tc>
          <w:tcPr>
            <w:tcW w:w="3834" w:type="dxa"/>
            <w:vAlign w:val="center"/>
          </w:tcPr>
          <w:p w14:paraId="6ACA229C" w14:textId="63C9C541" w:rsidR="00AB4661" w:rsidRPr="00AB4661" w:rsidRDefault="00AB4661" w:rsidP="00AB4661">
            <w:pPr>
              <w:jc w:val="both"/>
              <w:rPr>
                <w:rFonts w:ascii="Times New Roman" w:eastAsia="Calibri" w:hAnsi="Times New Roman" w:cs="Times New Roman"/>
                <w:b/>
                <w:bCs/>
                <w:sz w:val="20"/>
                <w:szCs w:val="20"/>
                <w:bdr w:val="none" w:sz="0" w:space="0" w:color="auto" w:frame="1"/>
              </w:rPr>
            </w:pPr>
            <w:r w:rsidRPr="00AB4661">
              <w:rPr>
                <w:rFonts w:ascii="Times New Roman" w:eastAsia="Calibri" w:hAnsi="Times New Roman" w:cs="Times New Roman"/>
                <w:b/>
                <w:bCs/>
                <w:sz w:val="20"/>
                <w:szCs w:val="20"/>
                <w:bdr w:val="none" w:sz="0" w:space="0" w:color="auto" w:frame="1"/>
              </w:rPr>
              <w:t>Uwaga uwzględniona</w:t>
            </w:r>
            <w:r w:rsidR="00E460D6">
              <w:rPr>
                <w:rFonts w:ascii="Times New Roman" w:eastAsia="Calibri" w:hAnsi="Times New Roman" w:cs="Times New Roman"/>
                <w:b/>
                <w:bCs/>
                <w:sz w:val="20"/>
                <w:szCs w:val="20"/>
                <w:bdr w:val="none" w:sz="0" w:space="0" w:color="auto" w:frame="1"/>
              </w:rPr>
              <w:t xml:space="preserve"> i wyjaśniona</w:t>
            </w:r>
            <w:r w:rsidRPr="00AB4661">
              <w:rPr>
                <w:rFonts w:ascii="Times New Roman" w:eastAsia="Calibri" w:hAnsi="Times New Roman" w:cs="Times New Roman"/>
                <w:b/>
                <w:bCs/>
                <w:sz w:val="20"/>
                <w:szCs w:val="20"/>
                <w:bdr w:val="none" w:sz="0" w:space="0" w:color="auto" w:frame="1"/>
              </w:rPr>
              <w:t>.</w:t>
            </w:r>
          </w:p>
          <w:p w14:paraId="5ECAD481" w14:textId="4DEC4C6D" w:rsidR="00AB4661" w:rsidRDefault="00AB4661" w:rsidP="00AB4661">
            <w:pPr>
              <w:ind w:firstLine="708"/>
              <w:jc w:val="both"/>
              <w:rPr>
                <w:rFonts w:ascii="Times New Roman" w:hAnsi="Times New Roman" w:cs="Times New Roman"/>
                <w:sz w:val="20"/>
                <w:szCs w:val="20"/>
              </w:rPr>
            </w:pPr>
            <w:r w:rsidRPr="00AB4661">
              <w:rPr>
                <w:rFonts w:ascii="Times New Roman" w:eastAsia="Calibri" w:hAnsi="Times New Roman" w:cs="Times New Roman"/>
                <w:sz w:val="20"/>
                <w:szCs w:val="20"/>
                <w:bdr w:val="none" w:sz="0" w:space="0" w:color="auto" w:frame="1"/>
              </w:rPr>
              <w:t xml:space="preserve">W zakresie uwagi dotyczącej uzupełnienia projektu ustawy o przepisy przejściowe </w:t>
            </w:r>
            <w:r w:rsidR="00E460D6">
              <w:rPr>
                <w:rFonts w:ascii="Times New Roman" w:eastAsia="Calibri" w:hAnsi="Times New Roman" w:cs="Times New Roman"/>
                <w:sz w:val="20"/>
                <w:szCs w:val="20"/>
                <w:bdr w:val="none" w:sz="0" w:space="0" w:color="auto" w:frame="1"/>
              </w:rPr>
              <w:t xml:space="preserve">i </w:t>
            </w:r>
            <w:r w:rsidRPr="00AB4661">
              <w:rPr>
                <w:rFonts w:ascii="Times New Roman" w:eastAsia="Calibri" w:hAnsi="Times New Roman" w:cs="Times New Roman"/>
                <w:sz w:val="20"/>
                <w:szCs w:val="20"/>
                <w:bdr w:val="none" w:sz="0" w:space="0" w:color="auto" w:frame="1"/>
              </w:rPr>
              <w:t xml:space="preserve"> dostosowujące </w:t>
            </w:r>
            <w:r w:rsidRPr="00AB4661">
              <w:rPr>
                <w:rFonts w:ascii="Times New Roman" w:hAnsi="Times New Roman" w:cs="Times New Roman"/>
                <w:sz w:val="20"/>
                <w:szCs w:val="20"/>
              </w:rPr>
              <w:t>dotyczące ciągłości Krajowego Rejestru Karnego utworzonego i</w:t>
            </w:r>
            <w:r w:rsidRPr="00AB4661">
              <w:rPr>
                <w:rFonts w:ascii="Times New Roman" w:eastAsia="Calibri" w:hAnsi="Times New Roman" w:cs="Times New Roman"/>
                <w:sz w:val="20"/>
                <w:szCs w:val="20"/>
                <w:bdr w:val="none" w:sz="0" w:space="0" w:color="auto" w:frame="1"/>
              </w:rPr>
              <w:t xml:space="preserve"> </w:t>
            </w:r>
            <w:r w:rsidRPr="00AB4661">
              <w:rPr>
                <w:rFonts w:ascii="Times New Roman" w:hAnsi="Times New Roman" w:cs="Times New Roman"/>
                <w:sz w:val="20"/>
                <w:szCs w:val="20"/>
              </w:rPr>
              <w:t xml:space="preserve">prowadzonego </w:t>
            </w:r>
            <w:r w:rsidRPr="00AB4661">
              <w:rPr>
                <w:rFonts w:ascii="Times New Roman" w:hAnsi="Times New Roman" w:cs="Times New Roman"/>
                <w:sz w:val="20"/>
                <w:szCs w:val="20"/>
              </w:rPr>
              <w:br/>
              <w:t>na podstawie dotychczasowych przepisów proponujemy dodanie następujących regulacji:</w:t>
            </w:r>
          </w:p>
          <w:p w14:paraId="6FEBC032" w14:textId="77777777" w:rsidR="000370D2" w:rsidRPr="001C3D42" w:rsidRDefault="00634BBB" w:rsidP="001C3D42">
            <w:pPr>
              <w:pStyle w:val="ARTartustawynprozporzdzenia"/>
              <w:spacing w:line="240" w:lineRule="auto"/>
              <w:rPr>
                <w:sz w:val="20"/>
              </w:rPr>
            </w:pPr>
            <w:r w:rsidRPr="0068402A">
              <w:rPr>
                <w:rFonts w:ascii="Times New Roman" w:hAnsi="Times New Roman" w:cs="Times New Roman"/>
                <w:i/>
                <w:iCs/>
                <w:sz w:val="20"/>
              </w:rPr>
              <w:t>„</w:t>
            </w:r>
            <w:r w:rsidR="000370D2" w:rsidRPr="001C3D42">
              <w:rPr>
                <w:rStyle w:val="Ppogrubienie"/>
                <w:sz w:val="20"/>
              </w:rPr>
              <w:t>Art. 70.</w:t>
            </w:r>
            <w:r w:rsidR="000370D2" w:rsidRPr="001C3D42">
              <w:rPr>
                <w:sz w:val="20"/>
              </w:rPr>
              <w:t xml:space="preserve"> Dokumenty w postaci papierowej zgromadzone w Rejestrze do dnia </w:t>
            </w:r>
            <w:r w:rsidR="000370D2" w:rsidRPr="001C3D42">
              <w:rPr>
                <w:sz w:val="20"/>
              </w:rPr>
              <w:lastRenderedPageBreak/>
              <w:t>wejścia w życie niniejszej ustawy są przechowywane w zbiorze ewidencyjnym dokumentów w wyodrębnionych kartotekach na zasadach określonych w dotychczasowej ustawie.</w:t>
            </w:r>
          </w:p>
          <w:p w14:paraId="1206A502" w14:textId="28939321" w:rsidR="00634BBB" w:rsidRPr="001C3D42" w:rsidRDefault="000370D2" w:rsidP="001C3D42">
            <w:pPr>
              <w:pStyle w:val="ARTartustawynprozporzdzenia"/>
              <w:spacing w:line="240" w:lineRule="auto"/>
              <w:rPr>
                <w:sz w:val="20"/>
              </w:rPr>
            </w:pPr>
            <w:r w:rsidRPr="001C3D42">
              <w:rPr>
                <w:rStyle w:val="Ppogrubienie"/>
                <w:sz w:val="20"/>
              </w:rPr>
              <w:t>Art. 71.</w:t>
            </w:r>
            <w:r w:rsidRPr="001C3D42">
              <w:rPr>
                <w:sz w:val="20"/>
              </w:rPr>
              <w:t> Dokumenty w postaci papierowej, o których mowa w art. 70 podlegają zamianie na postać elektroniczną w sposób określony w art. 11 ust. 8 lub w przypadku usunięcia danych z Rejestru zgodnie z art. 17 podlegają zniszczeniu zgodnie z art. 18 ust. 1.</w:t>
            </w:r>
            <w:r w:rsidR="00634BBB" w:rsidRPr="0068402A">
              <w:rPr>
                <w:rFonts w:ascii="Times New Roman" w:hAnsi="Times New Roman" w:cs="Times New Roman"/>
                <w:i/>
                <w:iCs/>
                <w:sz w:val="20"/>
              </w:rPr>
              <w:t>”</w:t>
            </w:r>
          </w:p>
          <w:p w14:paraId="42583A59" w14:textId="2B9F118C" w:rsidR="00AB4661" w:rsidRPr="00AB4661" w:rsidRDefault="00AB4661" w:rsidP="00AB4661">
            <w:pPr>
              <w:pStyle w:val="ARTartustawynprozporzdzenia"/>
              <w:spacing w:before="0" w:line="240" w:lineRule="auto"/>
              <w:ind w:firstLine="708"/>
              <w:rPr>
                <w:rStyle w:val="Ppogrubienie"/>
                <w:b w:val="0"/>
                <w:bCs/>
                <w:sz w:val="20"/>
              </w:rPr>
            </w:pPr>
            <w:r w:rsidRPr="00AB4661">
              <w:rPr>
                <w:rFonts w:ascii="Times New Roman" w:hAnsi="Times New Roman" w:cs="Times New Roman"/>
                <w:sz w:val="20"/>
              </w:rPr>
              <w:t xml:space="preserve">Projektowana regulacja określa zasady przechowywania dokumentów w postaci papierowej </w:t>
            </w:r>
            <w:r w:rsidRPr="00AB4661">
              <w:rPr>
                <w:rFonts w:ascii="Times New Roman" w:hAnsi="Times New Roman" w:cs="Times New Roman"/>
                <w:sz w:val="20"/>
              </w:rPr>
              <w:br/>
              <w:t xml:space="preserve">w zbiorach ewidencyjnych dokumentów, które zgromadzono w rejestrze do dnia wejścia w życie projektowanej ustawy, które będą nadal gromadzone na dotychczasowych zasadach </w:t>
            </w:r>
            <w:r w:rsidRPr="00AB4661">
              <w:rPr>
                <w:rFonts w:ascii="Times New Roman" w:hAnsi="Times New Roman" w:cs="Times New Roman"/>
                <w:sz w:val="20"/>
              </w:rPr>
              <w:br/>
              <w:t xml:space="preserve">w wyodrębnionych kartotekach (art. 13 dotychczasowej ustawy). Jednocześnie określono sposób postępowania z tymi dokumentami, które stopniowo, tj. w miarę możliwości techniczno-organizacyjnych, będą </w:t>
            </w:r>
            <w:proofErr w:type="spellStart"/>
            <w:r w:rsidRPr="00AB4661">
              <w:rPr>
                <w:rFonts w:ascii="Times New Roman" w:hAnsi="Times New Roman" w:cs="Times New Roman"/>
                <w:sz w:val="20"/>
              </w:rPr>
              <w:t>digitalizowane</w:t>
            </w:r>
            <w:proofErr w:type="spellEnd"/>
            <w:r w:rsidRPr="00AB4661">
              <w:rPr>
                <w:rFonts w:ascii="Times New Roman" w:hAnsi="Times New Roman" w:cs="Times New Roman"/>
                <w:sz w:val="20"/>
              </w:rPr>
              <w:t xml:space="preserve"> i zamieszczane w systemie teleinformatycznym, </w:t>
            </w:r>
            <w:r w:rsidRPr="00AB4661">
              <w:rPr>
                <w:rFonts w:ascii="Times New Roman" w:hAnsi="Times New Roman" w:cs="Times New Roman"/>
                <w:sz w:val="20"/>
              </w:rPr>
              <w:br/>
              <w:t xml:space="preserve">a potem usuwane zgodnie z art. 11 ust. </w:t>
            </w:r>
            <w:r w:rsidR="009876A0">
              <w:rPr>
                <w:rFonts w:ascii="Times New Roman" w:hAnsi="Times New Roman" w:cs="Times New Roman"/>
                <w:sz w:val="20"/>
              </w:rPr>
              <w:t>8</w:t>
            </w:r>
            <w:r w:rsidRPr="00AB4661">
              <w:rPr>
                <w:rFonts w:ascii="Times New Roman" w:hAnsi="Times New Roman" w:cs="Times New Roman"/>
                <w:sz w:val="20"/>
              </w:rPr>
              <w:t xml:space="preserve"> ewentualnie w przypadku wcześniejszego usunięcia danych </w:t>
            </w:r>
            <w:r w:rsidRPr="00AB4661">
              <w:rPr>
                <w:rFonts w:ascii="Times New Roman" w:hAnsi="Times New Roman" w:cs="Times New Roman"/>
                <w:sz w:val="20"/>
              </w:rPr>
              <w:br/>
              <w:t>z Rejestru będą podlegały zniszczeniu zgodnie z art. 18 ustawy.</w:t>
            </w:r>
          </w:p>
          <w:p w14:paraId="2660BD7D" w14:textId="77777777" w:rsidR="00D10056" w:rsidRPr="000F1FE0" w:rsidRDefault="00D10056" w:rsidP="00D10056">
            <w:pPr>
              <w:pStyle w:val="ARTartustawynprozporzdzenia"/>
              <w:spacing w:before="0" w:line="240" w:lineRule="auto"/>
              <w:ind w:firstLine="708"/>
              <w:rPr>
                <w:rStyle w:val="Ppogrubienie"/>
                <w:rFonts w:ascii="Times New Roman" w:hAnsi="Times New Roman" w:cs="Times New Roman"/>
                <w:b w:val="0"/>
                <w:bCs/>
                <w:sz w:val="20"/>
              </w:rPr>
            </w:pPr>
            <w:bookmarkStart w:id="7" w:name="_Hlk97555085"/>
            <w:r w:rsidRPr="000F1FE0">
              <w:rPr>
                <w:rFonts w:ascii="Times New Roman" w:hAnsi="Times New Roman" w:cs="Times New Roman"/>
                <w:sz w:val="20"/>
              </w:rPr>
              <w:t xml:space="preserve">Celem umożliwienia usuwania z Rejestru danych osób, wobec których zastosowano tymczasowe aresztowanie w związku z poszukiwaniem listem gończym wprowadzonych do Rejestru na podstawie zawiadomień w postaci papierowej, usuwa </w:t>
            </w:r>
            <w:r w:rsidRPr="000F1FE0">
              <w:rPr>
                <w:rFonts w:ascii="Times New Roman" w:hAnsi="Times New Roman" w:cs="Times New Roman"/>
                <w:sz w:val="20"/>
              </w:rPr>
              <w:lastRenderedPageBreak/>
              <w:t>się z Rejestru po otrzymaniu zawiadomienia o odwołaniu listu gończego. Na gruncie dotychczasowej ustawy dane pozyskiwane były z dwóch źródeł tj. Centralnej Bazy oraz sądów, które stosowały tymczasowe aresztowanie. Obecnie dane te pozyskiwane są jedynie z Centralnej Bazy w postaci elektronicznej zachodzi zatem konieczność wprowadzenia przepisu umożlwiającego usuwanie danych wprowadzonych na podstawie zawiadomień przesyłanych w postaci papierowej przez sądy.</w:t>
            </w:r>
          </w:p>
          <w:p w14:paraId="68523D7F" w14:textId="1E81704C" w:rsidR="00D10056" w:rsidRPr="000F1FE0" w:rsidRDefault="00D10056" w:rsidP="00D10056">
            <w:pPr>
              <w:suppressAutoHyphens/>
              <w:autoSpaceDE w:val="0"/>
              <w:autoSpaceDN w:val="0"/>
              <w:adjustRightInd w:val="0"/>
              <w:spacing w:before="120"/>
              <w:ind w:firstLine="510"/>
              <w:jc w:val="both"/>
              <w:rPr>
                <w:rStyle w:val="Ppogrubienie"/>
                <w:rFonts w:ascii="Times New Roman" w:hAnsi="Times New Roman" w:cs="Times New Roman"/>
                <w:b w:val="0"/>
                <w:i/>
                <w:iCs/>
                <w:sz w:val="20"/>
                <w:szCs w:val="20"/>
              </w:rPr>
            </w:pPr>
            <w:r w:rsidRPr="000F1FE0">
              <w:rPr>
                <w:rFonts w:ascii="Times New Roman" w:hAnsi="Times New Roman" w:cs="Times New Roman"/>
                <w:bCs/>
                <w:i/>
                <w:iCs/>
                <w:sz w:val="20"/>
                <w:szCs w:val="20"/>
              </w:rPr>
              <w:t>„Art. 7</w:t>
            </w:r>
            <w:r w:rsidR="000C0241">
              <w:rPr>
                <w:rFonts w:ascii="Times New Roman" w:hAnsi="Times New Roman" w:cs="Times New Roman"/>
                <w:bCs/>
                <w:i/>
                <w:iCs/>
                <w:sz w:val="20"/>
                <w:szCs w:val="20"/>
              </w:rPr>
              <w:t>2</w:t>
            </w:r>
            <w:r w:rsidRPr="000F1FE0">
              <w:rPr>
                <w:rFonts w:ascii="Times New Roman" w:hAnsi="Times New Roman" w:cs="Times New Roman"/>
                <w:bCs/>
                <w:i/>
                <w:iCs/>
                <w:sz w:val="20"/>
                <w:szCs w:val="20"/>
              </w:rPr>
              <w:t>.</w:t>
            </w:r>
            <w:r w:rsidRPr="000F1FE0">
              <w:rPr>
                <w:rFonts w:ascii="Times New Roman" w:hAnsi="Times New Roman" w:cs="Times New Roman"/>
                <w:bCs/>
                <w:i/>
                <w:iCs/>
                <w:sz w:val="20"/>
                <w:szCs w:val="20"/>
              </w:rPr>
              <w:tab/>
            </w:r>
            <w:bookmarkStart w:id="8" w:name="_Hlk102129997"/>
            <w:r w:rsidRPr="000F1FE0">
              <w:rPr>
                <w:rFonts w:ascii="Times New Roman" w:hAnsi="Times New Roman" w:cs="Times New Roman"/>
                <w:i/>
                <w:iCs/>
                <w:sz w:val="20"/>
                <w:szCs w:val="20"/>
              </w:rPr>
              <w:t>Dane osób, wobec których zastosowano tymczasowe aresztowanie w związku z poszukiwaniem listem gończym</w:t>
            </w:r>
            <w:bookmarkEnd w:id="8"/>
            <w:r w:rsidRPr="000F1FE0">
              <w:rPr>
                <w:rFonts w:ascii="Times New Roman" w:hAnsi="Times New Roman" w:cs="Times New Roman"/>
                <w:i/>
                <w:iCs/>
                <w:sz w:val="20"/>
                <w:szCs w:val="20"/>
              </w:rPr>
              <w:t>, które do dnia wejścia w życie niniejszej ustawy są przetwarzane na podstawie zawiadomień w postaci papierowej, usuwa się z Rejestru po otrzymaniu zawiadomienia o odwołaniu listu gończego.”</w:t>
            </w:r>
          </w:p>
          <w:p w14:paraId="360E3037" w14:textId="77777777" w:rsidR="00D10056" w:rsidRPr="00FC6A4F" w:rsidRDefault="00D10056" w:rsidP="00D10056">
            <w:pPr>
              <w:pStyle w:val="ARTartustawynprozporzdzenia"/>
              <w:spacing w:before="0" w:line="240" w:lineRule="auto"/>
              <w:ind w:firstLine="708"/>
              <w:rPr>
                <w:rStyle w:val="Ppogrubienie"/>
                <w:rFonts w:ascii="Times New Roman" w:hAnsi="Times New Roman" w:cs="Times New Roman"/>
                <w:b w:val="0"/>
                <w:bCs/>
                <w:sz w:val="20"/>
              </w:rPr>
            </w:pPr>
            <w:r w:rsidRPr="001C3D42">
              <w:rPr>
                <w:rStyle w:val="Ppogrubienie"/>
                <w:rFonts w:ascii="Times New Roman" w:hAnsi="Times New Roman" w:cs="Times New Roman"/>
                <w:b w:val="0"/>
                <w:bCs/>
                <w:sz w:val="20"/>
              </w:rPr>
              <w:t>Kolejna propozycja dotyczy dodania art. 73:</w:t>
            </w:r>
          </w:p>
          <w:p w14:paraId="595C8A37" w14:textId="77777777" w:rsidR="00D10056" w:rsidRPr="000F1FE0" w:rsidRDefault="00D10056" w:rsidP="00D10056">
            <w:pPr>
              <w:pStyle w:val="ARTartustawynprozporzdzenia"/>
              <w:spacing w:line="240" w:lineRule="auto"/>
              <w:rPr>
                <w:rFonts w:ascii="Times New Roman" w:hAnsi="Times New Roman" w:cs="Times New Roman"/>
                <w:b/>
                <w:i/>
                <w:iCs/>
                <w:sz w:val="20"/>
              </w:rPr>
            </w:pPr>
            <w:r w:rsidRPr="000F1FE0">
              <w:rPr>
                <w:rStyle w:val="Ppogrubienie"/>
                <w:rFonts w:ascii="Times New Roman" w:hAnsi="Times New Roman" w:cs="Times New Roman"/>
                <w:i/>
                <w:iCs/>
                <w:sz w:val="20"/>
              </w:rPr>
              <w:t xml:space="preserve">„Art. 73. </w:t>
            </w:r>
            <w:r w:rsidRPr="000F1FE0">
              <w:rPr>
                <w:rFonts w:ascii="Times New Roman" w:hAnsi="Times New Roman" w:cs="Times New Roman"/>
                <w:i/>
                <w:iCs/>
                <w:sz w:val="20"/>
              </w:rPr>
              <w:t>Istniejące zasoby danych osobowych oraz informacji zgromadzonych w Krajowym Rejestrze Karnym, prowadzonym na podstawie dotychczasowej ustawy, przejmuje Rejestr”.</w:t>
            </w:r>
          </w:p>
          <w:p w14:paraId="34F39C2C" w14:textId="77777777" w:rsidR="00D10056" w:rsidRDefault="00D10056" w:rsidP="00AB4661">
            <w:pPr>
              <w:pStyle w:val="ARTartustawynprozporzdzenia"/>
              <w:spacing w:before="0" w:line="240" w:lineRule="auto"/>
              <w:ind w:firstLine="708"/>
              <w:rPr>
                <w:rFonts w:ascii="Times New Roman" w:hAnsi="Times New Roman" w:cs="Times New Roman"/>
                <w:sz w:val="20"/>
              </w:rPr>
            </w:pPr>
          </w:p>
          <w:p w14:paraId="42C5FB14" w14:textId="3E07311B" w:rsidR="00AB4661" w:rsidRPr="003F6A7A" w:rsidRDefault="00AB4661" w:rsidP="00AB4661">
            <w:pPr>
              <w:pStyle w:val="ARTartustawynprozporzdzenia"/>
              <w:spacing w:before="0" w:line="240" w:lineRule="auto"/>
              <w:ind w:firstLine="708"/>
              <w:rPr>
                <w:rFonts w:ascii="Times New Roman" w:hAnsi="Times New Roman" w:cs="Times New Roman"/>
                <w:sz w:val="20"/>
              </w:rPr>
            </w:pPr>
            <w:r w:rsidRPr="003F6A7A">
              <w:rPr>
                <w:rFonts w:ascii="Times New Roman" w:hAnsi="Times New Roman" w:cs="Times New Roman"/>
                <w:sz w:val="20"/>
              </w:rPr>
              <w:t xml:space="preserve">W ocenie projektodawcy zmieszczone w ustawie projekty przepisów przejściowych </w:t>
            </w:r>
            <w:bookmarkEnd w:id="7"/>
            <w:r w:rsidRPr="003F6A7A">
              <w:rPr>
                <w:rFonts w:ascii="Times New Roman" w:hAnsi="Times New Roman" w:cs="Times New Roman"/>
                <w:sz w:val="20"/>
              </w:rPr>
              <w:t>i dostosowujących w sposób wystarczający zapewniają ciągłość Krajowego Rejestru Karnego.</w:t>
            </w:r>
          </w:p>
          <w:p w14:paraId="71423CA5" w14:textId="77777777" w:rsidR="004F718E" w:rsidRDefault="004F718E" w:rsidP="00D10056">
            <w:pPr>
              <w:pStyle w:val="ARTartustawynprozporzdzenia"/>
              <w:spacing w:line="240" w:lineRule="auto"/>
              <w:rPr>
                <w:rFonts w:ascii="Times New Roman" w:hAnsi="Times New Roman" w:cs="Times New Roman"/>
                <w:sz w:val="20"/>
              </w:rPr>
            </w:pPr>
          </w:p>
        </w:tc>
      </w:tr>
      <w:tr w:rsidR="001C6A76" w:rsidRPr="001A4167" w14:paraId="01A809AD" w14:textId="77777777" w:rsidTr="001C3D42">
        <w:trPr>
          <w:trHeight w:val="841"/>
        </w:trPr>
        <w:tc>
          <w:tcPr>
            <w:tcW w:w="666" w:type="dxa"/>
            <w:vAlign w:val="center"/>
          </w:tcPr>
          <w:p w14:paraId="4D0B8486" w14:textId="231AAB61" w:rsidR="001C6A76" w:rsidRDefault="00C9695A"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2</w:t>
            </w:r>
            <w:r w:rsidR="0021410F">
              <w:rPr>
                <w:rFonts w:ascii="Times New Roman" w:hAnsi="Times New Roman" w:cs="Times New Roman"/>
                <w:b/>
                <w:bCs/>
                <w:sz w:val="20"/>
                <w:szCs w:val="20"/>
              </w:rPr>
              <w:t>3</w:t>
            </w:r>
            <w:r>
              <w:rPr>
                <w:rFonts w:ascii="Times New Roman" w:hAnsi="Times New Roman" w:cs="Times New Roman"/>
                <w:b/>
                <w:bCs/>
                <w:sz w:val="20"/>
                <w:szCs w:val="20"/>
              </w:rPr>
              <w:t>.</w:t>
            </w:r>
          </w:p>
        </w:tc>
        <w:tc>
          <w:tcPr>
            <w:tcW w:w="1754" w:type="dxa"/>
            <w:vAlign w:val="center"/>
          </w:tcPr>
          <w:p w14:paraId="4DE7D448" w14:textId="12818C19" w:rsidR="001C6A76" w:rsidRDefault="00C9695A"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t>RCL</w:t>
            </w:r>
          </w:p>
        </w:tc>
        <w:tc>
          <w:tcPr>
            <w:tcW w:w="7604" w:type="dxa"/>
            <w:vAlign w:val="center"/>
          </w:tcPr>
          <w:p w14:paraId="035C14F0" w14:textId="5057A5F2" w:rsidR="001C6A76" w:rsidRPr="001C3D42" w:rsidRDefault="001C6A76" w:rsidP="001C3D42">
            <w:pPr>
              <w:autoSpaceDE w:val="0"/>
              <w:autoSpaceDN w:val="0"/>
              <w:adjustRightInd w:val="0"/>
              <w:jc w:val="both"/>
              <w:rPr>
                <w:rFonts w:ascii="Times New Roman" w:hAnsi="Times New Roman" w:cs="Times New Roman"/>
                <w:b/>
                <w:bCs/>
                <w:i/>
                <w:iCs/>
                <w:sz w:val="20"/>
                <w:szCs w:val="20"/>
              </w:rPr>
            </w:pPr>
            <w:r w:rsidRPr="001C3D42">
              <w:rPr>
                <w:rFonts w:ascii="Times New Roman" w:hAnsi="Times New Roman" w:cs="Times New Roman"/>
                <w:sz w:val="20"/>
                <w:szCs w:val="20"/>
              </w:rPr>
              <w:t xml:space="preserve">W piśmie </w:t>
            </w:r>
            <w:r w:rsidRPr="00DD56FF">
              <w:rPr>
                <w:rFonts w:ascii="Times New Roman" w:hAnsi="Times New Roman" w:cs="Times New Roman"/>
                <w:sz w:val="20"/>
                <w:szCs w:val="20"/>
                <w:u w:val="single"/>
              </w:rPr>
              <w:t>z dnia 22 grudnia 2022r.</w:t>
            </w:r>
            <w:r w:rsidR="00C9695A" w:rsidRPr="00DD56FF">
              <w:rPr>
                <w:rFonts w:ascii="Times New Roman" w:hAnsi="Times New Roman" w:cs="Times New Roman"/>
                <w:sz w:val="20"/>
                <w:szCs w:val="20"/>
                <w:u w:val="single"/>
              </w:rPr>
              <w:t xml:space="preserve">, znak </w:t>
            </w:r>
            <w:r w:rsidR="00C9695A" w:rsidRPr="00DD56FF">
              <w:rPr>
                <w:rFonts w:ascii="Times New Roman" w:hAnsi="Times New Roman" w:cs="Times New Roman"/>
                <w:sz w:val="24"/>
                <w:szCs w:val="24"/>
                <w:u w:val="single"/>
              </w:rPr>
              <w:t xml:space="preserve"> </w:t>
            </w:r>
            <w:r w:rsidR="00C9695A" w:rsidRPr="00DD56FF">
              <w:rPr>
                <w:rFonts w:ascii="Times New Roman" w:hAnsi="Times New Roman" w:cs="Times New Roman"/>
                <w:sz w:val="20"/>
                <w:szCs w:val="20"/>
                <w:u w:val="single"/>
              </w:rPr>
              <w:t>RCL.DPKA.550.15/2022</w:t>
            </w:r>
            <w:r w:rsidR="00C9695A" w:rsidRPr="001C3D42">
              <w:rPr>
                <w:rFonts w:ascii="Times New Roman" w:hAnsi="Times New Roman" w:cs="Times New Roman"/>
                <w:sz w:val="20"/>
                <w:szCs w:val="20"/>
              </w:rPr>
              <w:t>,</w:t>
            </w:r>
            <w:r w:rsidRPr="001C3D42">
              <w:rPr>
                <w:rFonts w:ascii="Times New Roman" w:hAnsi="Times New Roman" w:cs="Times New Roman"/>
                <w:sz w:val="20"/>
                <w:szCs w:val="20"/>
              </w:rPr>
              <w:t xml:space="preserve"> Rządowe Centrum Legislacji przyjmuje przedstawione </w:t>
            </w:r>
            <w:r w:rsidR="006D734E" w:rsidRPr="00C9695A">
              <w:rPr>
                <w:rFonts w:ascii="Times New Roman" w:hAnsi="Times New Roman" w:cs="Times New Roman"/>
                <w:sz w:val="20"/>
                <w:szCs w:val="20"/>
              </w:rPr>
              <w:t xml:space="preserve">przez MS </w:t>
            </w:r>
            <w:r w:rsidRPr="001C3D42">
              <w:rPr>
                <w:rFonts w:ascii="Times New Roman" w:hAnsi="Times New Roman" w:cs="Times New Roman"/>
                <w:sz w:val="20"/>
                <w:szCs w:val="20"/>
              </w:rPr>
              <w:t>wyjaśnienia, z tym że odnośnie do sposobu uwzględnienia:</w:t>
            </w:r>
          </w:p>
          <w:p w14:paraId="41D1E369" w14:textId="2C442713" w:rsidR="001C6A76" w:rsidRPr="001C3D42" w:rsidRDefault="001C6A76" w:rsidP="001C3D42">
            <w:pPr>
              <w:autoSpaceDE w:val="0"/>
              <w:autoSpaceDN w:val="0"/>
              <w:adjustRightInd w:val="0"/>
              <w:jc w:val="both"/>
              <w:rPr>
                <w:rFonts w:ascii="Times New Roman" w:hAnsi="Times New Roman" w:cs="Times New Roman"/>
                <w:sz w:val="20"/>
                <w:szCs w:val="20"/>
              </w:rPr>
            </w:pPr>
            <w:r w:rsidRPr="001C3D42">
              <w:rPr>
                <w:rFonts w:ascii="Times New Roman" w:hAnsi="Times New Roman" w:cs="Times New Roman"/>
                <w:sz w:val="20"/>
                <w:szCs w:val="20"/>
              </w:rPr>
              <w:lastRenderedPageBreak/>
              <w:t xml:space="preserve">1) uwagi nr 2, dotyczącej upoważnienia ustawowego zawartego w art. 11 ust. 10 projektu, zauważa się, że nie zostały uwzględnione ani wyjaśnione kwestie dotyczące definicji „informacji” oraz określenia „sposób przesyłania”, który został już uregulowany </w:t>
            </w:r>
            <w:r w:rsidRPr="001C3D42">
              <w:rPr>
                <w:rFonts w:ascii="Times New Roman" w:hAnsi="Times New Roman" w:cs="Times New Roman"/>
                <w:i/>
                <w:iCs/>
                <w:sz w:val="20"/>
                <w:szCs w:val="20"/>
              </w:rPr>
              <w:t xml:space="preserve">de facto </w:t>
            </w:r>
            <w:r w:rsidRPr="001C3D42">
              <w:rPr>
                <w:rFonts w:ascii="Times New Roman" w:hAnsi="Times New Roman" w:cs="Times New Roman"/>
                <w:sz w:val="20"/>
                <w:szCs w:val="20"/>
              </w:rPr>
              <w:t>w projektowanej ustawie;</w:t>
            </w:r>
          </w:p>
          <w:p w14:paraId="30268777" w14:textId="7D73FB7A" w:rsidR="001C6A76" w:rsidRPr="001C3D42" w:rsidRDefault="001C6A76" w:rsidP="001C3D42">
            <w:pPr>
              <w:autoSpaceDE w:val="0"/>
              <w:autoSpaceDN w:val="0"/>
              <w:adjustRightInd w:val="0"/>
              <w:jc w:val="both"/>
              <w:rPr>
                <w:rFonts w:ascii="Times New Roman" w:hAnsi="Times New Roman" w:cs="Times New Roman"/>
                <w:sz w:val="20"/>
                <w:szCs w:val="20"/>
              </w:rPr>
            </w:pPr>
            <w:r w:rsidRPr="001C3D42">
              <w:rPr>
                <w:rFonts w:ascii="Times New Roman" w:hAnsi="Times New Roman" w:cs="Times New Roman"/>
                <w:sz w:val="20"/>
                <w:szCs w:val="20"/>
              </w:rPr>
              <w:t xml:space="preserve">2) uwagi nr 3 zauważa się, że nie został nadesłany projekt aktu wykonawczego, który umożliwiłby ocenę prawidłowości podziału materii na ustawową i </w:t>
            </w:r>
            <w:proofErr w:type="spellStart"/>
            <w:r w:rsidRPr="001C3D42">
              <w:rPr>
                <w:rFonts w:ascii="Times New Roman" w:hAnsi="Times New Roman" w:cs="Times New Roman"/>
                <w:sz w:val="20"/>
                <w:szCs w:val="20"/>
              </w:rPr>
              <w:t>podustawową</w:t>
            </w:r>
            <w:proofErr w:type="spellEnd"/>
            <w:r w:rsidRPr="001C3D42">
              <w:rPr>
                <w:rFonts w:ascii="Times New Roman" w:hAnsi="Times New Roman" w:cs="Times New Roman"/>
                <w:sz w:val="20"/>
                <w:szCs w:val="20"/>
              </w:rPr>
              <w:t>;</w:t>
            </w:r>
          </w:p>
          <w:p w14:paraId="26D73D32" w14:textId="6F1DBF88" w:rsidR="001C6A76" w:rsidRPr="001C3D42" w:rsidRDefault="001C6A76" w:rsidP="001C3D42">
            <w:pPr>
              <w:autoSpaceDE w:val="0"/>
              <w:autoSpaceDN w:val="0"/>
              <w:adjustRightInd w:val="0"/>
              <w:jc w:val="both"/>
              <w:rPr>
                <w:rFonts w:ascii="Times New Roman" w:hAnsi="Times New Roman" w:cs="Times New Roman"/>
                <w:sz w:val="20"/>
                <w:szCs w:val="20"/>
              </w:rPr>
            </w:pPr>
            <w:r w:rsidRPr="001C3D42">
              <w:rPr>
                <w:rFonts w:ascii="Times New Roman" w:hAnsi="Times New Roman" w:cs="Times New Roman"/>
                <w:sz w:val="20"/>
                <w:szCs w:val="20"/>
              </w:rPr>
              <w:t xml:space="preserve">3) uwagi nr 6 należy zauważyć, że ustawa z dnia 12 grudnia 2013 r. o cudzoziemcach (Dz. U. z 2021 r. poz. 2354, z </w:t>
            </w:r>
            <w:proofErr w:type="spellStart"/>
            <w:r w:rsidRPr="001C3D42">
              <w:rPr>
                <w:rFonts w:ascii="Times New Roman" w:hAnsi="Times New Roman" w:cs="Times New Roman"/>
                <w:sz w:val="20"/>
                <w:szCs w:val="20"/>
              </w:rPr>
              <w:t>późn</w:t>
            </w:r>
            <w:proofErr w:type="spellEnd"/>
            <w:r w:rsidRPr="001C3D42">
              <w:rPr>
                <w:rFonts w:ascii="Times New Roman" w:hAnsi="Times New Roman" w:cs="Times New Roman"/>
                <w:sz w:val="20"/>
                <w:szCs w:val="20"/>
              </w:rPr>
              <w:t>. zm.), określając szczegółowe dane odnoszące się do dokumentu podróży uprawniającego do przekroczenia granicy wydanego</w:t>
            </w:r>
            <w:r w:rsidR="00CF6101">
              <w:rPr>
                <w:rFonts w:ascii="Times New Roman" w:hAnsi="Times New Roman" w:cs="Times New Roman"/>
                <w:sz w:val="20"/>
                <w:szCs w:val="20"/>
              </w:rPr>
              <w:t xml:space="preserve"> </w:t>
            </w:r>
            <w:r w:rsidRPr="001C3D42">
              <w:rPr>
                <w:rFonts w:ascii="Times New Roman" w:hAnsi="Times New Roman" w:cs="Times New Roman"/>
                <w:sz w:val="20"/>
                <w:szCs w:val="20"/>
              </w:rPr>
              <w:t xml:space="preserve">cudzoziemcowi przez organ państwa obcego, organ polski lub organizację międzynarodową, wymaga wskazania nie tylko numeru tego dokumentu, ale i serii (art. 44 ust. 2 pkt 1 lit. b </w:t>
            </w:r>
            <w:proofErr w:type="spellStart"/>
            <w:r w:rsidRPr="001C3D42">
              <w:rPr>
                <w:rFonts w:ascii="Times New Roman" w:hAnsi="Times New Roman" w:cs="Times New Roman"/>
                <w:sz w:val="20"/>
                <w:szCs w:val="20"/>
              </w:rPr>
              <w:t>tiret</w:t>
            </w:r>
            <w:proofErr w:type="spellEnd"/>
            <w:r w:rsidRPr="001C3D42">
              <w:rPr>
                <w:rFonts w:ascii="Times New Roman" w:hAnsi="Times New Roman" w:cs="Times New Roman"/>
                <w:sz w:val="20"/>
                <w:szCs w:val="20"/>
              </w:rPr>
              <w:t xml:space="preserve"> pierwsze).</w:t>
            </w:r>
          </w:p>
          <w:p w14:paraId="2A5379E3" w14:textId="77777777" w:rsidR="001C6A76" w:rsidRPr="001C3D42" w:rsidRDefault="001C6A76" w:rsidP="001C3D42">
            <w:pPr>
              <w:autoSpaceDE w:val="0"/>
              <w:autoSpaceDN w:val="0"/>
              <w:adjustRightInd w:val="0"/>
              <w:jc w:val="both"/>
              <w:rPr>
                <w:rFonts w:ascii="Times New Roman" w:hAnsi="Times New Roman" w:cs="Times New Roman"/>
                <w:sz w:val="20"/>
                <w:szCs w:val="20"/>
              </w:rPr>
            </w:pPr>
            <w:r w:rsidRPr="001C3D42">
              <w:rPr>
                <w:rFonts w:ascii="Times New Roman" w:hAnsi="Times New Roman" w:cs="Times New Roman"/>
                <w:sz w:val="20"/>
                <w:szCs w:val="20"/>
              </w:rPr>
              <w:t>Jednocześnie Rządowe Centrum Legislacji w związku z nadesłaniem części</w:t>
            </w:r>
          </w:p>
          <w:p w14:paraId="1040480D" w14:textId="2F184730" w:rsidR="001C6A76" w:rsidRPr="001C3D42" w:rsidRDefault="001C6A76" w:rsidP="001C3D42">
            <w:pPr>
              <w:autoSpaceDE w:val="0"/>
              <w:autoSpaceDN w:val="0"/>
              <w:adjustRightInd w:val="0"/>
              <w:jc w:val="both"/>
              <w:rPr>
                <w:rFonts w:ascii="Times New Roman" w:hAnsi="Times New Roman" w:cs="Times New Roman"/>
                <w:sz w:val="20"/>
                <w:szCs w:val="20"/>
              </w:rPr>
            </w:pPr>
            <w:r w:rsidRPr="001C3D42">
              <w:rPr>
                <w:rFonts w:ascii="Times New Roman" w:hAnsi="Times New Roman" w:cs="Times New Roman"/>
                <w:sz w:val="20"/>
                <w:szCs w:val="20"/>
              </w:rPr>
              <w:t>wymaganych projektów aktów wykonawczych, wskazanych przykładowo w piśmie RCL z 26 października 2022 r., zauważa, iż:</w:t>
            </w:r>
          </w:p>
          <w:p w14:paraId="47CD1CF7" w14:textId="105BC849" w:rsidR="001C6A76" w:rsidRPr="001C3D42" w:rsidRDefault="001C6A76" w:rsidP="001C3D42">
            <w:pPr>
              <w:autoSpaceDE w:val="0"/>
              <w:autoSpaceDN w:val="0"/>
              <w:adjustRightInd w:val="0"/>
              <w:jc w:val="both"/>
              <w:rPr>
                <w:rFonts w:ascii="Times New Roman" w:hAnsi="Times New Roman" w:cs="Times New Roman"/>
                <w:sz w:val="20"/>
                <w:szCs w:val="20"/>
              </w:rPr>
            </w:pPr>
            <w:r w:rsidRPr="001C3D42">
              <w:rPr>
                <w:rFonts w:ascii="Times New Roman" w:hAnsi="Times New Roman" w:cs="Times New Roman"/>
                <w:sz w:val="20"/>
                <w:szCs w:val="20"/>
              </w:rPr>
              <w:t>1) nadesłany projekt rozporządzenia wykonującego art. 8 ust. 5 projektowanej ustawy nie realizuje upoważnienia ustawowego i zawiera materię wykraczającą poza upoważnienie ustawowe, w tym wprowadza ograniczenie udostępnienia danych do celów statystycznych jedynie do Ministerstwa Sprawiedliwości, jak również przesądza o nieodpłatności udostępnienia badań do celów naukowych. Projektowany przepis upoważniający również wymagałby analizy, czy wskazany zakres spraw nie jest nadmierny – np. sposób i tryb przetwarzania danych (obok udostępniania) do celów statystycznych oraz do badań naukowych;</w:t>
            </w:r>
          </w:p>
          <w:p w14:paraId="0A41093F" w14:textId="6F50BFD6" w:rsidR="001C6A76" w:rsidRPr="001C3D42" w:rsidRDefault="001C6A76" w:rsidP="001C3D42">
            <w:pPr>
              <w:autoSpaceDE w:val="0"/>
              <w:autoSpaceDN w:val="0"/>
              <w:adjustRightInd w:val="0"/>
              <w:jc w:val="both"/>
              <w:rPr>
                <w:rFonts w:ascii="Times New Roman" w:hAnsi="Times New Roman" w:cs="Times New Roman"/>
                <w:sz w:val="20"/>
                <w:szCs w:val="20"/>
              </w:rPr>
            </w:pPr>
            <w:r w:rsidRPr="001C3D42">
              <w:rPr>
                <w:rFonts w:ascii="Times New Roman" w:hAnsi="Times New Roman" w:cs="Times New Roman"/>
                <w:sz w:val="20"/>
                <w:szCs w:val="20"/>
              </w:rPr>
              <w:t>2) nadesłany projekt rozporządzenia wykonującego art. 21 projektowanej ustawy nie realizuje upoważnienia ustawowego, gdyż określa zasady przetwarzania danych wynikające z ustawy z dnia 14 grudnia 2018 r. o ochronie danych osobowych przetwarzanych w związku z zapobieganiem i zwalczaniem przestępczości (Dz. U. z 2019 r. poz. 125 ze zm.) – projekt ustawy i aktu wykonawczego wymagają w tym zakresie korekty;</w:t>
            </w:r>
          </w:p>
          <w:p w14:paraId="11246835" w14:textId="0BB68C23" w:rsidR="001C6A76" w:rsidRPr="001C3D42" w:rsidRDefault="001C6A76" w:rsidP="001C3D42">
            <w:pPr>
              <w:autoSpaceDE w:val="0"/>
              <w:autoSpaceDN w:val="0"/>
              <w:adjustRightInd w:val="0"/>
              <w:jc w:val="both"/>
              <w:rPr>
                <w:rFonts w:ascii="Times New Roman" w:hAnsi="Times New Roman" w:cs="Times New Roman"/>
                <w:sz w:val="20"/>
                <w:szCs w:val="20"/>
              </w:rPr>
            </w:pPr>
            <w:r w:rsidRPr="001C3D42">
              <w:rPr>
                <w:rFonts w:ascii="Times New Roman" w:hAnsi="Times New Roman" w:cs="Times New Roman"/>
                <w:sz w:val="20"/>
                <w:szCs w:val="20"/>
              </w:rPr>
              <w:t>3) nadesłany projekt rozporządzenia wykonującego art. 33 ust. 5 projektowanej ustawy zawiera przepisy wykraczające poza przepis upoważniający (np. obowiązek dołączania dowodów uiszczenia opłaty). Wymaga również rozważenia, czy wytyczna co do treści aktu powinna odnosić się nie tylko do faktycznych kosztów, ale również</w:t>
            </w:r>
          </w:p>
          <w:p w14:paraId="726EFBCF" w14:textId="5478F4C6" w:rsidR="001C6A76" w:rsidRPr="001C3D42" w:rsidRDefault="001C6A76" w:rsidP="001C3D42">
            <w:pPr>
              <w:autoSpaceDE w:val="0"/>
              <w:autoSpaceDN w:val="0"/>
              <w:adjustRightInd w:val="0"/>
              <w:jc w:val="both"/>
              <w:rPr>
                <w:rFonts w:ascii="Times New Roman" w:hAnsi="Times New Roman" w:cs="Times New Roman"/>
                <w:sz w:val="20"/>
                <w:szCs w:val="20"/>
              </w:rPr>
            </w:pPr>
            <w:r w:rsidRPr="001C3D42">
              <w:rPr>
                <w:rFonts w:ascii="Times New Roman" w:hAnsi="Times New Roman" w:cs="Times New Roman"/>
                <w:sz w:val="20"/>
                <w:szCs w:val="20"/>
              </w:rPr>
              <w:t>do sposobu złożenia zapytania. Aktualna pozostaje uwaga dotycząca określenia górnej granicy opłaty w projektowanej ustawie.</w:t>
            </w:r>
          </w:p>
          <w:p w14:paraId="51C7B28F" w14:textId="1A049BBC" w:rsidR="001C6A76" w:rsidRPr="001C3D42" w:rsidRDefault="001C6A76" w:rsidP="001C3D42">
            <w:pPr>
              <w:autoSpaceDE w:val="0"/>
              <w:autoSpaceDN w:val="0"/>
              <w:adjustRightInd w:val="0"/>
              <w:jc w:val="both"/>
              <w:rPr>
                <w:rFonts w:ascii="TimesNewRomanPSMT" w:hAnsi="TimesNewRomanPSMT" w:cs="TimesNewRomanPSMT"/>
                <w:sz w:val="24"/>
                <w:szCs w:val="24"/>
              </w:rPr>
            </w:pPr>
            <w:r w:rsidRPr="001C3D42">
              <w:rPr>
                <w:rFonts w:ascii="Times New Roman" w:hAnsi="Times New Roman" w:cs="Times New Roman"/>
                <w:sz w:val="20"/>
                <w:szCs w:val="20"/>
              </w:rPr>
              <w:t>Wymaga podkreślenia, że projekty aktów wykonawczych powinny mieć wskazane odpowiednie podstawy prawne, odpowiednio sformułowane przepisy o wejściu w życie, a także dołączone uzasadnienia wraz z OSR. Kwestie te powinny zostać uzupełnione i poprawione na kolejnym etapie rządowego procesu legislacyjnego.</w:t>
            </w:r>
          </w:p>
        </w:tc>
        <w:tc>
          <w:tcPr>
            <w:tcW w:w="3834" w:type="dxa"/>
            <w:vAlign w:val="center"/>
          </w:tcPr>
          <w:p w14:paraId="14BAF9B4" w14:textId="5FE761A2" w:rsidR="001B3722" w:rsidRPr="001C3D42" w:rsidRDefault="001B3722" w:rsidP="00C9695A">
            <w:pPr>
              <w:autoSpaceDE w:val="0"/>
              <w:autoSpaceDN w:val="0"/>
              <w:adjustRightInd w:val="0"/>
              <w:jc w:val="both"/>
              <w:rPr>
                <w:rFonts w:ascii="Times New Roman" w:hAnsi="Times New Roman" w:cs="Times New Roman"/>
                <w:b/>
                <w:bCs/>
                <w:sz w:val="20"/>
                <w:szCs w:val="20"/>
              </w:rPr>
            </w:pPr>
            <w:r w:rsidRPr="001C3D42">
              <w:rPr>
                <w:rFonts w:ascii="Times New Roman" w:hAnsi="Times New Roman" w:cs="Times New Roman"/>
                <w:b/>
                <w:bCs/>
                <w:sz w:val="20"/>
                <w:szCs w:val="20"/>
              </w:rPr>
              <w:lastRenderedPageBreak/>
              <w:t>Uwagi wyjaśnione.</w:t>
            </w:r>
          </w:p>
          <w:p w14:paraId="3D991E4D" w14:textId="39C6A529" w:rsidR="006D734E" w:rsidRPr="001C3D42" w:rsidRDefault="006D734E" w:rsidP="001C3D42">
            <w:pPr>
              <w:autoSpaceDE w:val="0"/>
              <w:autoSpaceDN w:val="0"/>
              <w:adjustRightInd w:val="0"/>
              <w:jc w:val="both"/>
              <w:rPr>
                <w:rFonts w:ascii="Times New Roman" w:hAnsi="Times New Roman" w:cs="Times New Roman"/>
                <w:sz w:val="20"/>
                <w:szCs w:val="20"/>
              </w:rPr>
            </w:pPr>
            <w:r w:rsidRPr="001C3D42">
              <w:rPr>
                <w:rFonts w:ascii="Times New Roman" w:hAnsi="Times New Roman" w:cs="Times New Roman"/>
                <w:sz w:val="20"/>
                <w:szCs w:val="20"/>
              </w:rPr>
              <w:t>Uwaga 1</w:t>
            </w:r>
          </w:p>
          <w:p w14:paraId="362C4EC2" w14:textId="77777777" w:rsidR="006D734E" w:rsidRPr="001C3D42" w:rsidRDefault="006D734E" w:rsidP="006D734E">
            <w:pPr>
              <w:pStyle w:val="ARTartustawynprozporzdzenia"/>
              <w:spacing w:before="0" w:line="240" w:lineRule="auto"/>
              <w:rPr>
                <w:rFonts w:ascii="Times New Roman" w:hAnsi="Times New Roman" w:cs="Times New Roman"/>
                <w:sz w:val="20"/>
              </w:rPr>
            </w:pPr>
            <w:r w:rsidRPr="001C3D42">
              <w:rPr>
                <w:rStyle w:val="Ppogrubienie"/>
                <w:rFonts w:ascii="Times New Roman" w:hAnsi="Times New Roman" w:cs="Times New Roman"/>
                <w:b w:val="0"/>
                <w:bCs/>
                <w:sz w:val="20"/>
              </w:rPr>
              <w:lastRenderedPageBreak/>
              <w:t xml:space="preserve">Odnosząc się do uwagi nr 1 dotyczącej definicji ,,informacji” wprowadzonej w treści rozporządzenia do art. 11 ust. 10 wyjaśniamy, że w załączonym projekcie rozporządzenia usunięto przedmiotową definicję i odwołano się do </w:t>
            </w:r>
            <w:r w:rsidRPr="001C3D42">
              <w:rPr>
                <w:rStyle w:val="Ppogrubienie"/>
                <w:rFonts w:ascii="Times New Roman" w:hAnsi="Times New Roman" w:cs="Times New Roman"/>
                <w:sz w:val="20"/>
              </w:rPr>
              <w:t>,,</w:t>
            </w:r>
            <w:r w:rsidRPr="001C3D42">
              <w:rPr>
                <w:rFonts w:ascii="Times New Roman" w:hAnsi="Times New Roman" w:cs="Times New Roman"/>
                <w:sz w:val="20"/>
              </w:rPr>
              <w:t xml:space="preserve">informacji, o której mowa w art. 31 ustawy”. Ponadto w zakresie określenia w projekcie rozporządzenia ,,sposobu przesyłania”, który </w:t>
            </w:r>
            <w:r w:rsidRPr="001C3D42">
              <w:rPr>
                <w:rFonts w:ascii="Times New Roman" w:hAnsi="Times New Roman" w:cs="Times New Roman"/>
                <w:i/>
                <w:iCs/>
                <w:sz w:val="20"/>
              </w:rPr>
              <w:t>de facto</w:t>
            </w:r>
            <w:r w:rsidRPr="001C3D42">
              <w:rPr>
                <w:rFonts w:ascii="Times New Roman" w:hAnsi="Times New Roman" w:cs="Times New Roman"/>
                <w:sz w:val="20"/>
              </w:rPr>
              <w:t xml:space="preserve"> wskazano w ustawie wyjaśniamy, że w projekcie ustawy określono jedynie, że karty rejestracyjne i zawiadomienia przesyła się w drodze teletransmisji, natomiast projekt rozporządzenia dookreśla ten sposób wskazując na ,,teletransmisję z wykorzystaniem usług sieciowych”.</w:t>
            </w:r>
          </w:p>
          <w:p w14:paraId="5CD639B3" w14:textId="77777777" w:rsidR="006D734E" w:rsidRPr="001C3D42" w:rsidRDefault="006D734E" w:rsidP="006D734E">
            <w:pPr>
              <w:pStyle w:val="ARTartustawynprozporzdzenia"/>
              <w:spacing w:before="0" w:line="240" w:lineRule="auto"/>
              <w:rPr>
                <w:rStyle w:val="Ppogrubienie"/>
                <w:rFonts w:ascii="Times New Roman" w:hAnsi="Times New Roman" w:cs="Times New Roman"/>
                <w:bCs/>
                <w:i/>
                <w:iCs/>
                <w:sz w:val="20"/>
              </w:rPr>
            </w:pPr>
          </w:p>
          <w:p w14:paraId="21705DF9" w14:textId="77777777" w:rsidR="006D734E" w:rsidRPr="001C3D42" w:rsidRDefault="006D734E" w:rsidP="001C3D42">
            <w:pPr>
              <w:autoSpaceDE w:val="0"/>
              <w:autoSpaceDN w:val="0"/>
              <w:adjustRightInd w:val="0"/>
              <w:rPr>
                <w:rFonts w:ascii="Times New Roman" w:hAnsi="Times New Roman" w:cs="Times New Roman"/>
                <w:sz w:val="20"/>
                <w:szCs w:val="20"/>
              </w:rPr>
            </w:pPr>
            <w:r w:rsidRPr="001C3D42">
              <w:rPr>
                <w:rFonts w:ascii="Times New Roman" w:hAnsi="Times New Roman" w:cs="Times New Roman"/>
                <w:sz w:val="20"/>
                <w:szCs w:val="20"/>
              </w:rPr>
              <w:t xml:space="preserve">Uwaga 2 </w:t>
            </w:r>
          </w:p>
          <w:p w14:paraId="6ED1DA0B" w14:textId="77777777" w:rsidR="006D734E" w:rsidRPr="001C3D42" w:rsidRDefault="006D734E" w:rsidP="006D734E">
            <w:pPr>
              <w:autoSpaceDE w:val="0"/>
              <w:autoSpaceDN w:val="0"/>
              <w:adjustRightInd w:val="0"/>
              <w:ind w:firstLine="510"/>
              <w:jc w:val="both"/>
              <w:rPr>
                <w:rFonts w:ascii="Times New Roman" w:hAnsi="Times New Roman" w:cs="Times New Roman"/>
                <w:sz w:val="20"/>
                <w:szCs w:val="20"/>
              </w:rPr>
            </w:pPr>
            <w:r w:rsidRPr="001C3D42">
              <w:rPr>
                <w:rFonts w:ascii="Times New Roman" w:hAnsi="Times New Roman" w:cs="Times New Roman"/>
                <w:sz w:val="20"/>
                <w:szCs w:val="20"/>
              </w:rPr>
              <w:t xml:space="preserve">Odnosząc się do uwagi nr 2 dotyczącej wątpliwości co do zakresu delegacji w art. 11 ust. 9 uprzejmie informujemy, że po dokonaniu ponownej analizy kwestii dotyczącej sposobu niszczenia </w:t>
            </w:r>
            <w:proofErr w:type="spellStart"/>
            <w:r w:rsidRPr="001C3D42">
              <w:rPr>
                <w:rFonts w:ascii="Times New Roman" w:hAnsi="Times New Roman" w:cs="Times New Roman"/>
                <w:sz w:val="20"/>
                <w:szCs w:val="20"/>
              </w:rPr>
              <w:t>zdigitalizowanych</w:t>
            </w:r>
            <w:proofErr w:type="spellEnd"/>
            <w:r w:rsidRPr="001C3D42">
              <w:rPr>
                <w:rFonts w:ascii="Times New Roman" w:hAnsi="Times New Roman" w:cs="Times New Roman"/>
                <w:sz w:val="20"/>
                <w:szCs w:val="20"/>
              </w:rPr>
              <w:t xml:space="preserve"> dokumentów proponujemy rezygnację z określania sposobu odwzorowania cyfrowego w art. 11 ust. 9, jako zbędnego,  gdyż sposób ten został uregulowany w art. 11 ust. 8, oraz dodanie nowego upoważnienia ustawowego w art. 35 obejmującego sposób i tryb niszczenia wszelkich dokumentów w postaci papierowej, zapytań papierowych oraz usuwania dokumentów elektronicznych oraz danych, o których mowa w art. 20 ustawy przetwarzanych w Krajowym Rejestrze Karnym i nadanie mu brzmienia:</w:t>
            </w:r>
          </w:p>
          <w:p w14:paraId="03A6C7DE" w14:textId="77777777" w:rsidR="006D734E" w:rsidRPr="001C3D42" w:rsidRDefault="006D734E" w:rsidP="006D734E">
            <w:pPr>
              <w:pStyle w:val="USTustnpkodeksu"/>
              <w:spacing w:line="240" w:lineRule="auto"/>
              <w:rPr>
                <w:rFonts w:ascii="Times New Roman" w:hAnsi="Times New Roman" w:cs="Times New Roman"/>
                <w:i/>
                <w:iCs/>
                <w:sz w:val="20"/>
              </w:rPr>
            </w:pPr>
            <w:r w:rsidRPr="001C3D42">
              <w:rPr>
                <w:rStyle w:val="Ppogrubienie"/>
                <w:rFonts w:ascii="Times New Roman" w:hAnsi="Times New Roman" w:cs="Times New Roman"/>
                <w:i/>
                <w:iCs/>
                <w:sz w:val="20"/>
              </w:rPr>
              <w:t>,,Art. 35.</w:t>
            </w:r>
            <w:r w:rsidRPr="001C3D42">
              <w:rPr>
                <w:rFonts w:ascii="Times New Roman" w:hAnsi="Times New Roman" w:cs="Times New Roman"/>
                <w:i/>
                <w:iCs/>
                <w:sz w:val="20"/>
              </w:rPr>
              <w:t xml:space="preserve">  Minister Sprawiedliwości określi, w drodze rozporządzenia sposób i tryb niszczenia dokumentów w postaci </w:t>
            </w:r>
            <w:r w:rsidRPr="001C3D42">
              <w:rPr>
                <w:rFonts w:ascii="Times New Roman" w:hAnsi="Times New Roman" w:cs="Times New Roman"/>
                <w:i/>
                <w:iCs/>
                <w:sz w:val="20"/>
              </w:rPr>
              <w:lastRenderedPageBreak/>
              <w:t xml:space="preserve">papierowej, o których mowa w art. 11 ust. 7 i 8, zapytań w postaci papierowej oraz usuwania dokumentów elektronicznych, o których mowa w art. 11 ust. 8, danych, o których mowa w art. 20 ust. 1 oraz zapytań, żądań, udzielonych informacji albo odpowiedzi, o których mowa w art. 34 ust. 1, a także podmioty uprawnione do dokonywania tych czynności, mając na uwadze konieczność zapewnienia sprawnego funkcjonowania Rejestru oraz zabezpieczenia dokumentów przed dostępem osób nieuprawnionych.”. </w:t>
            </w:r>
          </w:p>
          <w:p w14:paraId="304E4A78" w14:textId="77777777" w:rsidR="006D734E" w:rsidRPr="001C3D42" w:rsidRDefault="006D734E" w:rsidP="006D734E">
            <w:pPr>
              <w:pStyle w:val="USTustnpkodeksu"/>
              <w:spacing w:line="240" w:lineRule="auto"/>
              <w:rPr>
                <w:rFonts w:ascii="Times New Roman" w:hAnsi="Times New Roman" w:cs="Times New Roman"/>
                <w:sz w:val="20"/>
              </w:rPr>
            </w:pPr>
            <w:r w:rsidRPr="001C3D42">
              <w:rPr>
                <w:rFonts w:ascii="Times New Roman" w:hAnsi="Times New Roman" w:cs="Times New Roman"/>
                <w:sz w:val="20"/>
              </w:rPr>
              <w:t>W konsekwencji zmieniono następujące przepisy:</w:t>
            </w:r>
          </w:p>
          <w:p w14:paraId="468BA79F" w14:textId="77777777" w:rsidR="006D734E" w:rsidRPr="001C3D42" w:rsidRDefault="006D734E" w:rsidP="006D734E">
            <w:pPr>
              <w:pStyle w:val="USTustnpkodeksu"/>
              <w:spacing w:line="240" w:lineRule="auto"/>
              <w:rPr>
                <w:rFonts w:ascii="Times New Roman" w:hAnsi="Times New Roman" w:cs="Times New Roman"/>
                <w:sz w:val="20"/>
              </w:rPr>
            </w:pPr>
            <w:r w:rsidRPr="001C3D42">
              <w:rPr>
                <w:rFonts w:ascii="Times New Roman" w:hAnsi="Times New Roman" w:cs="Times New Roman"/>
                <w:sz w:val="20"/>
              </w:rPr>
              <w:t>- art. 11 ust. 9 w którym usunięto dotychczasową delegację i przeniesiono częściowo do art. 35 oraz dodano zapis, że ,,</w:t>
            </w:r>
            <w:r w:rsidRPr="001C3D42">
              <w:rPr>
                <w:rFonts w:ascii="Times New Roman" w:hAnsi="Times New Roman" w:cs="Times New Roman"/>
                <w:i/>
                <w:iCs/>
                <w:sz w:val="20"/>
              </w:rPr>
              <w:t xml:space="preserve">odwzorowanie cyfrowe dokumentu, o którym mowa </w:t>
            </w:r>
            <w:r w:rsidRPr="001C3D42">
              <w:rPr>
                <w:rFonts w:ascii="Times New Roman" w:hAnsi="Times New Roman" w:cs="Times New Roman"/>
                <w:i/>
                <w:iCs/>
                <w:sz w:val="20"/>
              </w:rPr>
              <w:br/>
              <w:t>w ust 8, stanowi podstawę czynności biura informacyjnego”</w:t>
            </w:r>
            <w:r w:rsidRPr="001C3D42">
              <w:rPr>
                <w:rFonts w:ascii="Times New Roman" w:hAnsi="Times New Roman" w:cs="Times New Roman"/>
                <w:sz w:val="20"/>
              </w:rPr>
              <w:t>;</w:t>
            </w:r>
          </w:p>
          <w:p w14:paraId="76AA6A48" w14:textId="77777777" w:rsidR="006D734E" w:rsidRPr="001C3D42" w:rsidRDefault="006D734E" w:rsidP="006D734E">
            <w:pPr>
              <w:pStyle w:val="USTustnpkodeksu"/>
              <w:spacing w:line="240" w:lineRule="auto"/>
              <w:rPr>
                <w:rFonts w:ascii="Times New Roman" w:hAnsi="Times New Roman" w:cs="Times New Roman"/>
                <w:sz w:val="20"/>
              </w:rPr>
            </w:pPr>
            <w:r w:rsidRPr="001C3D42">
              <w:rPr>
                <w:rFonts w:ascii="Times New Roman" w:hAnsi="Times New Roman" w:cs="Times New Roman"/>
                <w:sz w:val="20"/>
              </w:rPr>
              <w:t xml:space="preserve">- art. 18 ust. 2 w którym dodano zapis, że </w:t>
            </w:r>
            <w:r w:rsidRPr="001C3D42">
              <w:rPr>
                <w:rFonts w:ascii="Times New Roman" w:hAnsi="Times New Roman" w:cs="Times New Roman"/>
                <w:i/>
                <w:iCs/>
                <w:sz w:val="20"/>
              </w:rPr>
              <w:t xml:space="preserve">,,dokumenty papierowe, o których mowa w art. 11 ust. 8, podlegają zniszczeniu po zamieszczeniu ich odwzorowania cyfrowego </w:t>
            </w:r>
            <w:r w:rsidRPr="001C3D42">
              <w:rPr>
                <w:rFonts w:ascii="Times New Roman" w:hAnsi="Times New Roman" w:cs="Times New Roman"/>
                <w:i/>
                <w:iCs/>
                <w:sz w:val="20"/>
              </w:rPr>
              <w:br/>
              <w:t>w systemie teleinformatycznym.”</w:t>
            </w:r>
            <w:r w:rsidRPr="001C3D42">
              <w:rPr>
                <w:rFonts w:ascii="Times New Roman" w:hAnsi="Times New Roman" w:cs="Times New Roman"/>
                <w:sz w:val="20"/>
              </w:rPr>
              <w:t>;</w:t>
            </w:r>
          </w:p>
          <w:p w14:paraId="02BC3F1A" w14:textId="77777777" w:rsidR="006D734E" w:rsidRPr="001C3D42" w:rsidRDefault="006D734E" w:rsidP="006D734E">
            <w:pPr>
              <w:pStyle w:val="USTustnpkodeksu"/>
              <w:spacing w:line="240" w:lineRule="auto"/>
              <w:rPr>
                <w:rFonts w:ascii="Times New Roman" w:hAnsi="Times New Roman" w:cs="Times New Roman"/>
                <w:sz w:val="20"/>
              </w:rPr>
            </w:pPr>
            <w:r w:rsidRPr="001C3D42">
              <w:rPr>
                <w:rFonts w:ascii="Times New Roman" w:hAnsi="Times New Roman" w:cs="Times New Roman"/>
                <w:sz w:val="20"/>
              </w:rPr>
              <w:t xml:space="preserve">- art. 16 ust. 2 poprzez dodanie, że sprawdzenia kompletności i poprawności danych przetwarzanych z dokumentów dokonuje </w:t>
            </w:r>
            <w:r w:rsidRPr="001C3D42">
              <w:rPr>
                <w:rFonts w:ascii="Times New Roman" w:hAnsi="Times New Roman" w:cs="Times New Roman"/>
                <w:i/>
                <w:iCs/>
                <w:sz w:val="20"/>
              </w:rPr>
              <w:t>,,upoważniony”</w:t>
            </w:r>
            <w:r w:rsidRPr="001C3D42">
              <w:rPr>
                <w:rFonts w:ascii="Times New Roman" w:hAnsi="Times New Roman" w:cs="Times New Roman"/>
                <w:sz w:val="20"/>
              </w:rPr>
              <w:t xml:space="preserve"> pracownik biura informacyjnego;</w:t>
            </w:r>
          </w:p>
          <w:p w14:paraId="0ACD6E23" w14:textId="77777777" w:rsidR="006D734E" w:rsidRPr="001C3D42" w:rsidRDefault="006D734E" w:rsidP="006D734E">
            <w:pPr>
              <w:pStyle w:val="USTustnpkodeksu"/>
              <w:spacing w:line="240" w:lineRule="auto"/>
              <w:rPr>
                <w:rFonts w:ascii="Times New Roman" w:hAnsi="Times New Roman" w:cs="Times New Roman"/>
                <w:sz w:val="20"/>
              </w:rPr>
            </w:pPr>
            <w:r w:rsidRPr="001C3D42">
              <w:rPr>
                <w:rFonts w:ascii="Times New Roman" w:hAnsi="Times New Roman" w:cs="Times New Roman"/>
                <w:sz w:val="20"/>
              </w:rPr>
              <w:t xml:space="preserve">- art. 18, 20 ust. 6 i art. 34 ust. 1 i 2 poprzez przeniesienie do zakresu delegacji art. 35 kwestii dotyczących sposobu zniszczenia dokumentów i zapytań w postaci papierowej i sposobu usunięcia </w:t>
            </w:r>
            <w:proofErr w:type="spellStart"/>
            <w:r w:rsidRPr="001C3D42">
              <w:rPr>
                <w:rFonts w:ascii="Times New Roman" w:hAnsi="Times New Roman" w:cs="Times New Roman"/>
                <w:sz w:val="20"/>
              </w:rPr>
              <w:t>zdigitalizowanych</w:t>
            </w:r>
            <w:proofErr w:type="spellEnd"/>
            <w:r w:rsidRPr="001C3D42">
              <w:rPr>
                <w:rFonts w:ascii="Times New Roman" w:hAnsi="Times New Roman" w:cs="Times New Roman"/>
                <w:sz w:val="20"/>
              </w:rPr>
              <w:t xml:space="preserve"> dokumentów elektronicznych i danych, o których mowa w </w:t>
            </w:r>
            <w:r w:rsidRPr="001C3D42">
              <w:rPr>
                <w:rFonts w:ascii="Times New Roman" w:hAnsi="Times New Roman" w:cs="Times New Roman"/>
                <w:sz w:val="20"/>
              </w:rPr>
              <w:lastRenderedPageBreak/>
              <w:t xml:space="preserve">art. 20 ust. 1 oraz wskazania podmiotów uprawnionych do dokonywania czynności zniszczenia i usunięcia dokumentów i danych oraz uregulowanie w treści projektu rozporządzenia sposobu i trybu niszczenia i usuwania dokumentów, zapytań </w:t>
            </w:r>
            <w:r w:rsidRPr="001C3D42">
              <w:rPr>
                <w:rFonts w:ascii="Times New Roman" w:hAnsi="Times New Roman" w:cs="Times New Roman"/>
                <w:sz w:val="20"/>
              </w:rPr>
              <w:br/>
              <w:t>i danych przetwarzanych w Krajowym Rejestrze Karnym;</w:t>
            </w:r>
          </w:p>
          <w:p w14:paraId="0606F635" w14:textId="77777777" w:rsidR="006D734E" w:rsidRPr="001C3D42" w:rsidRDefault="006D734E" w:rsidP="006D734E">
            <w:pPr>
              <w:pStyle w:val="USTustnpkodeksu"/>
              <w:spacing w:line="240" w:lineRule="auto"/>
              <w:rPr>
                <w:rFonts w:ascii="Times New Roman" w:hAnsi="Times New Roman" w:cs="Times New Roman"/>
                <w:sz w:val="20"/>
              </w:rPr>
            </w:pPr>
            <w:r w:rsidRPr="001C3D42">
              <w:rPr>
                <w:rFonts w:ascii="Times New Roman" w:hAnsi="Times New Roman" w:cs="Times New Roman"/>
                <w:sz w:val="20"/>
              </w:rPr>
              <w:t xml:space="preserve">- z uwagi na dodanie art. 35 dokonano zmiany numeracji artykułów i </w:t>
            </w:r>
            <w:proofErr w:type="spellStart"/>
            <w:r w:rsidRPr="001C3D42">
              <w:rPr>
                <w:rFonts w:ascii="Times New Roman" w:hAnsi="Times New Roman" w:cs="Times New Roman"/>
                <w:sz w:val="20"/>
              </w:rPr>
              <w:t>odwołań</w:t>
            </w:r>
            <w:proofErr w:type="spellEnd"/>
            <w:r w:rsidRPr="001C3D42">
              <w:rPr>
                <w:rFonts w:ascii="Times New Roman" w:hAnsi="Times New Roman" w:cs="Times New Roman"/>
                <w:sz w:val="20"/>
              </w:rPr>
              <w:t xml:space="preserve"> do artykułów w dalszej części projektu ustawy o Krajowym Rejestrze Karnym.</w:t>
            </w:r>
          </w:p>
          <w:p w14:paraId="54201048" w14:textId="77777777" w:rsidR="006D734E" w:rsidRPr="001C3D42" w:rsidRDefault="006D734E" w:rsidP="006D734E">
            <w:pPr>
              <w:pStyle w:val="USTustnpkodeksu"/>
              <w:spacing w:line="240" w:lineRule="auto"/>
              <w:rPr>
                <w:rFonts w:ascii="Times New Roman" w:hAnsi="Times New Roman" w:cs="Times New Roman"/>
                <w:sz w:val="20"/>
              </w:rPr>
            </w:pPr>
          </w:p>
          <w:p w14:paraId="6D1D7E36" w14:textId="77777777" w:rsidR="006D734E" w:rsidRPr="001C3D42" w:rsidRDefault="006D734E" w:rsidP="001C3D42">
            <w:pPr>
              <w:autoSpaceDE w:val="0"/>
              <w:autoSpaceDN w:val="0"/>
              <w:adjustRightInd w:val="0"/>
              <w:rPr>
                <w:rFonts w:ascii="Times New Roman" w:hAnsi="Times New Roman" w:cs="Times New Roman"/>
                <w:sz w:val="20"/>
                <w:szCs w:val="20"/>
              </w:rPr>
            </w:pPr>
            <w:r w:rsidRPr="001C3D42">
              <w:rPr>
                <w:rFonts w:ascii="Times New Roman" w:hAnsi="Times New Roman" w:cs="Times New Roman"/>
                <w:sz w:val="20"/>
                <w:szCs w:val="20"/>
              </w:rPr>
              <w:t>Uwaga 3</w:t>
            </w:r>
          </w:p>
          <w:p w14:paraId="1F7FD1AF" w14:textId="77777777" w:rsidR="006D734E" w:rsidRPr="001C3D42" w:rsidRDefault="006D734E" w:rsidP="006D734E">
            <w:pPr>
              <w:autoSpaceDE w:val="0"/>
              <w:autoSpaceDN w:val="0"/>
              <w:adjustRightInd w:val="0"/>
              <w:ind w:firstLine="510"/>
              <w:jc w:val="both"/>
              <w:rPr>
                <w:rFonts w:ascii="Times New Roman" w:hAnsi="Times New Roman" w:cs="Times New Roman"/>
                <w:sz w:val="20"/>
                <w:szCs w:val="20"/>
              </w:rPr>
            </w:pPr>
            <w:r w:rsidRPr="001C3D42">
              <w:rPr>
                <w:rStyle w:val="Ppogrubienie"/>
                <w:rFonts w:ascii="Times New Roman" w:hAnsi="Times New Roman" w:cs="Times New Roman"/>
                <w:b w:val="0"/>
                <w:bCs/>
                <w:sz w:val="20"/>
                <w:szCs w:val="20"/>
              </w:rPr>
              <w:t>Odnosząc się do uwagi dotyczącej nr serii dla dokumentu podróży i wskazania</w:t>
            </w:r>
            <w:r w:rsidRPr="001C3D42">
              <w:rPr>
                <w:rStyle w:val="Ppogrubienie"/>
                <w:rFonts w:ascii="Times New Roman" w:hAnsi="Times New Roman" w:cs="Times New Roman"/>
                <w:sz w:val="20"/>
                <w:szCs w:val="20"/>
              </w:rPr>
              <w:t>,</w:t>
            </w:r>
            <w:r w:rsidRPr="001C3D42">
              <w:rPr>
                <w:rFonts w:ascii="Times New Roman" w:hAnsi="Times New Roman" w:cs="Times New Roman"/>
                <w:sz w:val="20"/>
                <w:szCs w:val="20"/>
              </w:rPr>
              <w:t xml:space="preserve"> </w:t>
            </w:r>
            <w:r w:rsidRPr="001C3D42">
              <w:rPr>
                <w:rFonts w:ascii="Times New Roman" w:hAnsi="Times New Roman" w:cs="Times New Roman"/>
                <w:sz w:val="20"/>
                <w:szCs w:val="20"/>
              </w:rPr>
              <w:br/>
              <w:t xml:space="preserve">że ustawa z dnia 12 grudnia 2013 r. o cudzoziemcach (Dz. U. z 2021 r. poz. 2354, z </w:t>
            </w:r>
            <w:proofErr w:type="spellStart"/>
            <w:r w:rsidRPr="001C3D42">
              <w:rPr>
                <w:rFonts w:ascii="Times New Roman" w:hAnsi="Times New Roman" w:cs="Times New Roman"/>
                <w:sz w:val="20"/>
                <w:szCs w:val="20"/>
              </w:rPr>
              <w:t>późn</w:t>
            </w:r>
            <w:proofErr w:type="spellEnd"/>
            <w:r w:rsidRPr="001C3D42">
              <w:rPr>
                <w:rFonts w:ascii="Times New Roman" w:hAnsi="Times New Roman" w:cs="Times New Roman"/>
                <w:sz w:val="20"/>
                <w:szCs w:val="20"/>
              </w:rPr>
              <w:t>. zm.), określając szczegółowe dane odnoszące się</w:t>
            </w:r>
            <w:r w:rsidRPr="001C3D42">
              <w:rPr>
                <w:rStyle w:val="Ppogrubienie"/>
                <w:rFonts w:ascii="Times New Roman" w:hAnsi="Times New Roman" w:cs="Times New Roman"/>
                <w:sz w:val="20"/>
                <w:szCs w:val="20"/>
              </w:rPr>
              <w:t xml:space="preserve"> </w:t>
            </w:r>
            <w:r w:rsidRPr="001C3D42">
              <w:rPr>
                <w:rStyle w:val="Ppogrubienie"/>
                <w:rFonts w:ascii="Times New Roman" w:hAnsi="Times New Roman" w:cs="Times New Roman"/>
                <w:b w:val="0"/>
                <w:bCs/>
                <w:sz w:val="20"/>
                <w:szCs w:val="20"/>
              </w:rPr>
              <w:t>do dokumentu podróży uprawniającego</w:t>
            </w:r>
            <w:r w:rsidRPr="001C3D42">
              <w:rPr>
                <w:rStyle w:val="Ppogrubienie"/>
                <w:rFonts w:ascii="Times New Roman" w:hAnsi="Times New Roman" w:cs="Times New Roman"/>
                <w:sz w:val="20"/>
                <w:szCs w:val="20"/>
              </w:rPr>
              <w:t xml:space="preserve"> </w:t>
            </w:r>
            <w:r w:rsidRPr="001C3D42">
              <w:rPr>
                <w:rFonts w:ascii="Times New Roman" w:hAnsi="Times New Roman" w:cs="Times New Roman"/>
                <w:sz w:val="20"/>
                <w:szCs w:val="20"/>
              </w:rPr>
              <w:t>do przekroczenia granicy wymaga wskazania nie tylko numeru tego dokumentu, ale i serii, uprzejmie wyjaśniamy, że dane te dotyczą wniosku o udzielenie zezwolenia na przekroczenie granicy w ramach małego ruchu granicznego, natomiast w zakresie danych przetwarzanych w rejestrach i ewidencji wskazanych w art. 13 ust. 1 pkt 17 cyt. ustawy wymagany jest jedynie numer dokumentu podróżnego.</w:t>
            </w:r>
          </w:p>
          <w:p w14:paraId="059BE7FE" w14:textId="77777777" w:rsidR="006D734E" w:rsidRPr="001C3D42" w:rsidRDefault="006D734E" w:rsidP="006D734E">
            <w:pPr>
              <w:autoSpaceDE w:val="0"/>
              <w:autoSpaceDN w:val="0"/>
              <w:adjustRightInd w:val="0"/>
              <w:ind w:firstLine="510"/>
              <w:jc w:val="both"/>
              <w:rPr>
                <w:rFonts w:ascii="Times New Roman" w:hAnsi="Times New Roman" w:cs="Times New Roman"/>
                <w:sz w:val="20"/>
                <w:szCs w:val="20"/>
              </w:rPr>
            </w:pPr>
          </w:p>
          <w:p w14:paraId="491F9E57" w14:textId="77777777" w:rsidR="006D734E" w:rsidRPr="001C3D42" w:rsidRDefault="006D734E" w:rsidP="006D734E">
            <w:pPr>
              <w:autoSpaceDE w:val="0"/>
              <w:autoSpaceDN w:val="0"/>
              <w:adjustRightInd w:val="0"/>
              <w:ind w:firstLine="510"/>
              <w:jc w:val="both"/>
              <w:rPr>
                <w:rFonts w:ascii="Times New Roman" w:hAnsi="Times New Roman" w:cs="Times New Roman"/>
                <w:sz w:val="20"/>
                <w:szCs w:val="20"/>
                <w:u w:val="single"/>
              </w:rPr>
            </w:pPr>
            <w:r w:rsidRPr="001C3D42">
              <w:rPr>
                <w:rFonts w:ascii="Times New Roman" w:hAnsi="Times New Roman" w:cs="Times New Roman"/>
                <w:sz w:val="20"/>
                <w:szCs w:val="20"/>
                <w:u w:val="single"/>
              </w:rPr>
              <w:t>W zakresie uwag dotyczących nadesłanych aktów wykonawczych uprzejmie informujemy:</w:t>
            </w:r>
          </w:p>
          <w:p w14:paraId="5D0A49BE" w14:textId="77777777" w:rsidR="006D734E" w:rsidRPr="001C3D42" w:rsidRDefault="006D734E" w:rsidP="006D734E">
            <w:pPr>
              <w:autoSpaceDE w:val="0"/>
              <w:autoSpaceDN w:val="0"/>
              <w:adjustRightInd w:val="0"/>
              <w:ind w:firstLine="510"/>
              <w:jc w:val="both"/>
              <w:rPr>
                <w:rFonts w:ascii="Times New Roman" w:hAnsi="Times New Roman" w:cs="Times New Roman"/>
                <w:sz w:val="20"/>
                <w:szCs w:val="20"/>
              </w:rPr>
            </w:pPr>
          </w:p>
          <w:p w14:paraId="6EBBEB91" w14:textId="77777777" w:rsidR="006D734E" w:rsidRPr="001C3D42" w:rsidRDefault="006D734E" w:rsidP="006D734E">
            <w:pPr>
              <w:autoSpaceDE w:val="0"/>
              <w:autoSpaceDN w:val="0"/>
              <w:adjustRightInd w:val="0"/>
              <w:ind w:firstLine="510"/>
              <w:jc w:val="both"/>
              <w:rPr>
                <w:rFonts w:ascii="Times New Roman" w:hAnsi="Times New Roman" w:cs="Times New Roman"/>
                <w:color w:val="000000"/>
                <w:sz w:val="20"/>
                <w:szCs w:val="20"/>
              </w:rPr>
            </w:pPr>
            <w:r w:rsidRPr="001C3D42">
              <w:rPr>
                <w:rFonts w:ascii="Times New Roman" w:hAnsi="Times New Roman" w:cs="Times New Roman"/>
                <w:b/>
                <w:bCs/>
                <w:sz w:val="20"/>
                <w:szCs w:val="20"/>
              </w:rPr>
              <w:t>1)</w:t>
            </w:r>
            <w:r w:rsidRPr="001C3D42">
              <w:rPr>
                <w:rFonts w:ascii="Times New Roman" w:hAnsi="Times New Roman" w:cs="Times New Roman"/>
                <w:sz w:val="20"/>
                <w:szCs w:val="20"/>
              </w:rPr>
              <w:t xml:space="preserve"> Odnosząc się do uwagi dotyczącej zakresu upoważnienia do art. 8 ust. 5 wyjaśniamy, że po ponownej analizie tego przepisu usunięto z delegacji oraz treści </w:t>
            </w:r>
            <w:r w:rsidRPr="001C3D42">
              <w:rPr>
                <w:rFonts w:ascii="Times New Roman" w:hAnsi="Times New Roman" w:cs="Times New Roman"/>
                <w:sz w:val="20"/>
                <w:szCs w:val="20"/>
              </w:rPr>
              <w:lastRenderedPageBreak/>
              <w:t xml:space="preserve">rozporządzenia zapisy dotyczące udostępniania danych do celów statystycznych właściwej </w:t>
            </w:r>
            <w:r w:rsidRPr="001C3D42">
              <w:rPr>
                <w:rFonts w:ascii="Times New Roman" w:hAnsi="Times New Roman" w:cs="Times New Roman"/>
                <w:color w:val="000000"/>
                <w:sz w:val="20"/>
                <w:szCs w:val="20"/>
              </w:rPr>
              <w:t xml:space="preserve">komórce organizacyjnej Ministerstwa Sprawiedliwości jako zbędne. Zadania wynikające z </w:t>
            </w:r>
            <w:r w:rsidRPr="001C3D42">
              <w:rPr>
                <w:rFonts w:ascii="Times New Roman" w:hAnsi="Times New Roman" w:cs="Times New Roman"/>
                <w:color w:val="1B1B1B"/>
                <w:sz w:val="20"/>
                <w:szCs w:val="20"/>
              </w:rPr>
              <w:t>ustawy</w:t>
            </w:r>
            <w:r w:rsidRPr="001C3D42">
              <w:rPr>
                <w:rFonts w:ascii="Times New Roman" w:hAnsi="Times New Roman" w:cs="Times New Roman"/>
                <w:color w:val="000000"/>
                <w:sz w:val="20"/>
                <w:szCs w:val="20"/>
              </w:rPr>
              <w:t xml:space="preserve"> z dnia 29 czerwca 1995 r. o statystyce publicznej (Dz. U. z 2022 r. poz. 459 i 830) wykonuje Minister Sprawiedliwości, natomiast udostępnianie danych statystycznych odbiorcom zewnętrznym i wewnętrznym następuje przez właściwą komórkę organizacyjną w resorcie sprawiedliwości w trybie ustawy o dostępie od informacji publicznej z dnia 6 września 2001 r. ( Dz. U. z 2022 r. poz. 902), co nie wymaga dodatkowego regulowania na gruncie projektowych przepisów. Doprecyzowano </w:t>
            </w:r>
            <w:r w:rsidRPr="001C3D42">
              <w:rPr>
                <w:rFonts w:ascii="Times New Roman" w:hAnsi="Times New Roman" w:cs="Times New Roman"/>
                <w:color w:val="000000"/>
                <w:sz w:val="20"/>
                <w:szCs w:val="20"/>
              </w:rPr>
              <w:br/>
              <w:t>w związku z powyższym kwestię udostępniania danych do badań naukowych i zmieniono delegację w art. 8 ust. 5 w brzmieniu:</w:t>
            </w:r>
            <w:bookmarkStart w:id="9" w:name="_Hlk120867422"/>
          </w:p>
          <w:p w14:paraId="3A4908F2" w14:textId="77777777" w:rsidR="006D734E" w:rsidRPr="001C3D42" w:rsidRDefault="006D734E" w:rsidP="006D734E">
            <w:pPr>
              <w:pStyle w:val="USTustnpkodeksu"/>
              <w:spacing w:line="240" w:lineRule="auto"/>
              <w:rPr>
                <w:rFonts w:ascii="Times New Roman" w:hAnsi="Times New Roman" w:cs="Times New Roman"/>
                <w:i/>
                <w:iCs/>
                <w:sz w:val="20"/>
              </w:rPr>
            </w:pPr>
            <w:r w:rsidRPr="001C3D42">
              <w:rPr>
                <w:rFonts w:ascii="Times New Roman" w:hAnsi="Times New Roman" w:cs="Times New Roman"/>
                <w:i/>
                <w:iCs/>
                <w:sz w:val="20"/>
              </w:rPr>
              <w:t xml:space="preserve">,,Art. 8 ust. 5. Minister Sprawiedliwości określi, w drodze rozporządzenia, sposób </w:t>
            </w:r>
            <w:r w:rsidRPr="001C3D42">
              <w:rPr>
                <w:rFonts w:ascii="Times New Roman" w:hAnsi="Times New Roman" w:cs="Times New Roman"/>
                <w:i/>
                <w:iCs/>
                <w:sz w:val="20"/>
              </w:rPr>
              <w:br/>
              <w:t xml:space="preserve">i tryb udostępniania danych, o których mowa w ust. 1, do badań naukowych, </w:t>
            </w:r>
            <w:r w:rsidRPr="001C3D42">
              <w:rPr>
                <w:rFonts w:ascii="Times New Roman" w:hAnsi="Times New Roman" w:cs="Times New Roman"/>
                <w:i/>
                <w:iCs/>
                <w:sz w:val="20"/>
              </w:rPr>
              <w:br/>
              <w:t xml:space="preserve">mając na uwadze konieczność zapewnienia bezpieczeństwa udostępnianych danych. </w:t>
            </w:r>
            <w:bookmarkEnd w:id="9"/>
          </w:p>
          <w:p w14:paraId="1EE8FBB7" w14:textId="77777777" w:rsidR="006D734E" w:rsidRPr="001C3D42" w:rsidRDefault="006D734E" w:rsidP="006D734E">
            <w:pPr>
              <w:pStyle w:val="USTustnpkodeksu"/>
              <w:spacing w:line="240" w:lineRule="auto"/>
              <w:rPr>
                <w:rFonts w:ascii="Times New Roman" w:hAnsi="Times New Roman" w:cs="Times New Roman"/>
                <w:sz w:val="20"/>
              </w:rPr>
            </w:pPr>
            <w:r w:rsidRPr="001C3D42">
              <w:rPr>
                <w:rFonts w:ascii="Times New Roman" w:hAnsi="Times New Roman" w:cs="Times New Roman"/>
                <w:sz w:val="20"/>
              </w:rPr>
              <w:t xml:space="preserve">W tym samym zakresie doprecyzowano treść rozporządzenia w sprawie sposobu </w:t>
            </w:r>
            <w:r w:rsidRPr="001C3D42">
              <w:rPr>
                <w:rFonts w:ascii="Times New Roman" w:hAnsi="Times New Roman" w:cs="Times New Roman"/>
                <w:sz w:val="20"/>
              </w:rPr>
              <w:br/>
              <w:t xml:space="preserve">i trybu udostępniania danych o osobach zgromadzonych w Krajowym Rejestrze Karnym do badań naukowych.” </w:t>
            </w:r>
          </w:p>
          <w:p w14:paraId="6B0D601D" w14:textId="77777777" w:rsidR="006D734E" w:rsidRPr="001C3D42" w:rsidRDefault="006D734E" w:rsidP="006D734E">
            <w:pPr>
              <w:pStyle w:val="USTustnpkodeksu"/>
              <w:spacing w:line="240" w:lineRule="auto"/>
              <w:rPr>
                <w:rFonts w:ascii="Times New Roman" w:hAnsi="Times New Roman" w:cs="Times New Roman"/>
                <w:sz w:val="20"/>
              </w:rPr>
            </w:pPr>
          </w:p>
          <w:p w14:paraId="7B2D210F" w14:textId="77777777" w:rsidR="006D734E" w:rsidRPr="001C3D42" w:rsidRDefault="006D734E" w:rsidP="006D734E">
            <w:pPr>
              <w:autoSpaceDE w:val="0"/>
              <w:autoSpaceDN w:val="0"/>
              <w:adjustRightInd w:val="0"/>
              <w:ind w:firstLine="510"/>
              <w:jc w:val="both"/>
              <w:rPr>
                <w:rFonts w:ascii="Times New Roman" w:hAnsi="Times New Roman" w:cs="Times New Roman"/>
                <w:color w:val="FF0000"/>
                <w:sz w:val="20"/>
                <w:szCs w:val="20"/>
              </w:rPr>
            </w:pPr>
            <w:r w:rsidRPr="001C3D42">
              <w:rPr>
                <w:rFonts w:ascii="Times New Roman" w:hAnsi="Times New Roman" w:cs="Times New Roman"/>
                <w:sz w:val="20"/>
                <w:szCs w:val="20"/>
              </w:rPr>
              <w:t xml:space="preserve">2) Odnośnie uwagi do art. 21 wskazać należy, że w obecnym systemie prawnym dotyczącym przetwarzania danych </w:t>
            </w:r>
            <w:r w:rsidRPr="001C3D42">
              <w:rPr>
                <w:rFonts w:ascii="Times New Roman" w:hAnsi="Times New Roman" w:cs="Times New Roman"/>
                <w:sz w:val="20"/>
                <w:szCs w:val="20"/>
              </w:rPr>
              <w:lastRenderedPageBreak/>
              <w:t>osobowych administrator danych w większości obszarów może dowolnie kształtować i opisywać rozwiązania dotyczące przyjętych zasad i procedur przetwarzania danych osobowych stosując zasady ochrony danych wynikających m.in. z Rozporządzenia Parlamentu Europejskiego i Rady (UE) z dnia 27 kwietnia 2016 r. w sprawie ochrony osób fizycznych w związku z przetwarzaniem danych osobowych i w sprawie swobodnego przepływu takich danych oraz uchylenia dyrektywy 95/46/WE nazywanego ogólnym Rozporządzeniem o ochronie danych osobowych (RODO) oraz ustawy z dnia 14 grudnia 2018 r. o ochronie danych osobowych przetwarzanych w związku z zapobieganiem i zwalczaniem przestępczości (Dz. U. z 2019 r. poz. 125 ze zm.). Administrator ma natomiast obowiązek wdrożenia odpowiednich środków technicznych i organizacyjnych aby przetwarzanie danych odbywało się zgodnie z zasadami wynikającymi z w/w przepisów i stanowiło odpowiednią ochronę dla gromadzonych danych. W Rejestrze potrzeba wdrożenia odpowiednich środków ochrony danych dotyczy nie tylko danych osobowych, ale także danych dotyczących podmiotów zbiorowych oraz danych usuniętych w trybie art. 20 projektu ustawy. Przepisy projektowanego rozporządzenia dookreślają zatem warunki organizacyjno-techniczne umożliwiające zabezpieczenie i ochronę danych przetwarzanych w Rejestrze. Uwzględniając uwagę dotyczącą zakresu upoważnienia ustawowego proponujemy jego zmianę w brzmieniu:</w:t>
            </w:r>
          </w:p>
          <w:p w14:paraId="0D5A2547" w14:textId="77777777" w:rsidR="006D734E" w:rsidRPr="001C3D42" w:rsidRDefault="006D734E" w:rsidP="006D734E">
            <w:pPr>
              <w:pStyle w:val="ARTartustawynprozporzdzenia"/>
              <w:spacing w:line="240" w:lineRule="auto"/>
              <w:rPr>
                <w:rFonts w:ascii="Times New Roman" w:hAnsi="Times New Roman" w:cs="Times New Roman"/>
                <w:i/>
                <w:iCs/>
                <w:sz w:val="20"/>
              </w:rPr>
            </w:pPr>
            <w:r w:rsidRPr="001C3D42">
              <w:rPr>
                <w:rStyle w:val="Ppogrubienie"/>
                <w:rFonts w:ascii="Times New Roman" w:hAnsi="Times New Roman" w:cs="Times New Roman"/>
                <w:b w:val="0"/>
                <w:bCs/>
                <w:i/>
                <w:iCs/>
                <w:sz w:val="20"/>
              </w:rPr>
              <w:lastRenderedPageBreak/>
              <w:t>,,Art. 21.</w:t>
            </w:r>
            <w:r w:rsidRPr="001C3D42">
              <w:rPr>
                <w:rFonts w:ascii="Times New Roman" w:hAnsi="Times New Roman" w:cs="Times New Roman"/>
                <w:i/>
                <w:iCs/>
                <w:sz w:val="20"/>
              </w:rPr>
              <w:t> Minister Sprawiedliwości określi, w drodze rozporządzenia, warunki techniczne i organizacyjne przetwarzania danych o osobach, danych o podmiotach zbiorowych w Rejestrze oraz danych, o których mowa w art. 20, mając na uwadze konieczność zapewnienia sprawnego funkcjonowania Rejestru oraz zabezpieczenia przetwarzanych danych przed dostępem osób nieuprawnionych oraz wykorzystywaniem ich przez osoby nieuprawnione.”.</w:t>
            </w:r>
          </w:p>
          <w:p w14:paraId="5654CCC3" w14:textId="77777777" w:rsidR="006D734E" w:rsidRPr="001C3D42" w:rsidRDefault="006D734E" w:rsidP="006D734E">
            <w:pPr>
              <w:autoSpaceDE w:val="0"/>
              <w:autoSpaceDN w:val="0"/>
              <w:adjustRightInd w:val="0"/>
              <w:ind w:firstLine="510"/>
              <w:jc w:val="both"/>
              <w:rPr>
                <w:rFonts w:ascii="Times New Roman" w:hAnsi="Times New Roman" w:cs="Times New Roman"/>
                <w:sz w:val="20"/>
                <w:szCs w:val="20"/>
              </w:rPr>
            </w:pPr>
            <w:r w:rsidRPr="001C3D42">
              <w:rPr>
                <w:rFonts w:ascii="Times New Roman" w:hAnsi="Times New Roman" w:cs="Times New Roman"/>
                <w:sz w:val="20"/>
                <w:szCs w:val="20"/>
              </w:rPr>
              <w:t xml:space="preserve">Z treści delegacji usunięto zapisy dotyczące przechowywania w systemie teleinformatycznym i usuwania danych, o których mowa w art. 20, gdyż ustawa reguluje przedmiotowe kwestie oraz doprecyzowano treść rozporządzenia. </w:t>
            </w:r>
          </w:p>
          <w:p w14:paraId="0E4048FB" w14:textId="77777777" w:rsidR="006D734E" w:rsidRPr="001C3D42" w:rsidRDefault="006D734E" w:rsidP="006D734E">
            <w:pPr>
              <w:autoSpaceDE w:val="0"/>
              <w:autoSpaceDN w:val="0"/>
              <w:adjustRightInd w:val="0"/>
              <w:jc w:val="both"/>
              <w:rPr>
                <w:rFonts w:ascii="Times New Roman" w:hAnsi="Times New Roman" w:cs="Times New Roman"/>
                <w:color w:val="FF0000"/>
                <w:sz w:val="20"/>
                <w:szCs w:val="20"/>
              </w:rPr>
            </w:pPr>
          </w:p>
          <w:p w14:paraId="533C8D7D" w14:textId="77777777" w:rsidR="006D734E" w:rsidRPr="001C3D42" w:rsidRDefault="006D734E" w:rsidP="006D734E">
            <w:pPr>
              <w:autoSpaceDE w:val="0"/>
              <w:autoSpaceDN w:val="0"/>
              <w:adjustRightInd w:val="0"/>
              <w:ind w:firstLine="510"/>
              <w:jc w:val="both"/>
              <w:rPr>
                <w:rFonts w:ascii="Times New Roman" w:hAnsi="Times New Roman" w:cs="Times New Roman"/>
                <w:sz w:val="20"/>
                <w:szCs w:val="20"/>
              </w:rPr>
            </w:pPr>
            <w:r w:rsidRPr="001C3D42">
              <w:rPr>
                <w:rFonts w:ascii="Times New Roman" w:hAnsi="Times New Roman" w:cs="Times New Roman"/>
                <w:b/>
                <w:bCs/>
                <w:sz w:val="20"/>
                <w:szCs w:val="20"/>
              </w:rPr>
              <w:t>3)</w:t>
            </w:r>
            <w:r w:rsidRPr="001C3D42">
              <w:rPr>
                <w:rFonts w:ascii="Times New Roman" w:hAnsi="Times New Roman" w:cs="Times New Roman"/>
                <w:sz w:val="20"/>
                <w:szCs w:val="20"/>
              </w:rPr>
              <w:t xml:space="preserve"> W zakresie uwagi do zakresu rozporządzenia wykonującego art. 33 ust. 5 projektowanej ustawy wykraczającego poza przepis upoważniający oraz wytycznych do rozporządzenia doprecyzowano delegację w brzmieniu: </w:t>
            </w:r>
          </w:p>
          <w:p w14:paraId="550CD91D" w14:textId="77777777" w:rsidR="006D734E" w:rsidRPr="001C3D42" w:rsidRDefault="006D734E" w:rsidP="006D734E">
            <w:pPr>
              <w:autoSpaceDE w:val="0"/>
              <w:autoSpaceDN w:val="0"/>
              <w:adjustRightInd w:val="0"/>
              <w:ind w:firstLine="510"/>
              <w:jc w:val="both"/>
              <w:rPr>
                <w:rFonts w:ascii="Times New Roman" w:hAnsi="Times New Roman" w:cs="Times New Roman"/>
                <w:sz w:val="20"/>
                <w:szCs w:val="20"/>
              </w:rPr>
            </w:pPr>
          </w:p>
          <w:p w14:paraId="68F20C2B" w14:textId="77777777" w:rsidR="006D734E" w:rsidRPr="001C3D42" w:rsidRDefault="006D734E" w:rsidP="006D734E">
            <w:pPr>
              <w:autoSpaceDE w:val="0"/>
              <w:autoSpaceDN w:val="0"/>
              <w:adjustRightInd w:val="0"/>
              <w:ind w:firstLine="510"/>
              <w:jc w:val="both"/>
              <w:rPr>
                <w:rFonts w:ascii="Times New Roman" w:hAnsi="Times New Roman" w:cs="Times New Roman"/>
                <w:i/>
                <w:iCs/>
                <w:sz w:val="20"/>
                <w:szCs w:val="20"/>
              </w:rPr>
            </w:pPr>
            <w:r w:rsidRPr="001C3D42">
              <w:rPr>
                <w:rFonts w:ascii="Times New Roman" w:hAnsi="Times New Roman" w:cs="Times New Roman"/>
                <w:i/>
                <w:iCs/>
                <w:sz w:val="20"/>
                <w:szCs w:val="20"/>
              </w:rPr>
              <w:t xml:space="preserve">,,Art. 33 ust. 5. Minister Sprawiedliwości określi, w drodze rozporządzenia, wysokość, sposób uiszczania, udokumentowania i zwrotu opłat, o których mowa w ust. 1 i 2, </w:t>
            </w:r>
            <w:bookmarkStart w:id="10" w:name="_Hlk123119370"/>
            <w:r w:rsidRPr="001C3D42">
              <w:rPr>
                <w:rFonts w:ascii="Times New Roman" w:hAnsi="Times New Roman" w:cs="Times New Roman"/>
                <w:i/>
                <w:iCs/>
                <w:sz w:val="20"/>
                <w:szCs w:val="20"/>
              </w:rPr>
              <w:t>mając na uwadze potrzebę pokrycia kosztów administracyjnych wydania informacji</w:t>
            </w:r>
            <w:bookmarkEnd w:id="10"/>
            <w:r w:rsidRPr="001C3D42">
              <w:rPr>
                <w:rFonts w:ascii="Times New Roman" w:hAnsi="Times New Roman" w:cs="Times New Roman"/>
                <w:i/>
                <w:iCs/>
                <w:sz w:val="20"/>
                <w:szCs w:val="20"/>
              </w:rPr>
              <w:t xml:space="preserve"> oraz zróżnicowanie opłat w zależności od sposobu złożenia zapytania.”.</w:t>
            </w:r>
          </w:p>
          <w:p w14:paraId="28C9B746" w14:textId="77777777" w:rsidR="006D734E" w:rsidRPr="001C3D42" w:rsidRDefault="006D734E" w:rsidP="006D734E">
            <w:pPr>
              <w:autoSpaceDE w:val="0"/>
              <w:autoSpaceDN w:val="0"/>
              <w:adjustRightInd w:val="0"/>
              <w:ind w:firstLine="510"/>
              <w:jc w:val="both"/>
              <w:rPr>
                <w:rFonts w:ascii="Times New Roman" w:hAnsi="Times New Roman" w:cs="Times New Roman"/>
                <w:sz w:val="20"/>
                <w:szCs w:val="20"/>
              </w:rPr>
            </w:pPr>
          </w:p>
          <w:p w14:paraId="5D88B040" w14:textId="77777777" w:rsidR="006D734E" w:rsidRPr="001C3D42" w:rsidRDefault="006D734E" w:rsidP="006D734E">
            <w:pPr>
              <w:autoSpaceDE w:val="0"/>
              <w:autoSpaceDN w:val="0"/>
              <w:adjustRightInd w:val="0"/>
              <w:ind w:firstLine="510"/>
              <w:jc w:val="both"/>
              <w:rPr>
                <w:rFonts w:ascii="Times New Roman" w:hAnsi="Times New Roman" w:cs="Times New Roman"/>
                <w:sz w:val="20"/>
                <w:szCs w:val="20"/>
              </w:rPr>
            </w:pPr>
            <w:r w:rsidRPr="001C3D42">
              <w:rPr>
                <w:rFonts w:ascii="Times New Roman" w:hAnsi="Times New Roman" w:cs="Times New Roman"/>
                <w:sz w:val="20"/>
                <w:szCs w:val="20"/>
              </w:rPr>
              <w:t xml:space="preserve">W zakresie uwagi dotyczącej określenia górnej granicy opłaty w projektowanej ustawie, uprzejmie </w:t>
            </w:r>
            <w:r w:rsidRPr="001C3D42">
              <w:rPr>
                <w:rFonts w:ascii="Times New Roman" w:hAnsi="Times New Roman" w:cs="Times New Roman"/>
                <w:sz w:val="20"/>
                <w:szCs w:val="20"/>
              </w:rPr>
              <w:lastRenderedPageBreak/>
              <w:t>informujemy, że opłata ta stanowi faktycznie poniesione koszty administracyjne w zależności od sposobu złożenia zapytania i nie jest możliwe podanie jej maksymalnej wysokości.</w:t>
            </w:r>
          </w:p>
          <w:p w14:paraId="5FDE6D73" w14:textId="77777777" w:rsidR="006D734E" w:rsidRPr="009A348C" w:rsidRDefault="006D734E" w:rsidP="006D734E">
            <w:pPr>
              <w:autoSpaceDE w:val="0"/>
              <w:autoSpaceDN w:val="0"/>
              <w:adjustRightInd w:val="0"/>
              <w:ind w:firstLine="510"/>
              <w:jc w:val="both"/>
              <w:rPr>
                <w:rFonts w:cstheme="minorHAnsi"/>
              </w:rPr>
            </w:pPr>
            <w:r w:rsidRPr="001C3D42">
              <w:rPr>
                <w:rFonts w:ascii="Times New Roman" w:hAnsi="Times New Roman" w:cs="Times New Roman"/>
                <w:sz w:val="20"/>
                <w:szCs w:val="20"/>
              </w:rPr>
              <w:t xml:space="preserve">W podobny sposób opłaty zostały określone np. w art. 4 ust. 4 oraz upoważnieniu do odkreślenia wysokości tej opłaty w art. 6 pkt 2 ustawy o Krajowym Rejestrze Sądowym z dnia 27 sierpnia 1997 r. (Dz. U. z 2022 r. poz. 1683, z </w:t>
            </w:r>
            <w:proofErr w:type="spellStart"/>
            <w:r w:rsidRPr="001C3D42">
              <w:rPr>
                <w:rFonts w:ascii="Times New Roman" w:hAnsi="Times New Roman" w:cs="Times New Roman"/>
                <w:sz w:val="20"/>
                <w:szCs w:val="20"/>
              </w:rPr>
              <w:t>późn</w:t>
            </w:r>
            <w:proofErr w:type="spellEnd"/>
            <w:r w:rsidRPr="001C3D42">
              <w:rPr>
                <w:rFonts w:ascii="Times New Roman" w:hAnsi="Times New Roman" w:cs="Times New Roman"/>
                <w:sz w:val="20"/>
                <w:szCs w:val="20"/>
              </w:rPr>
              <w:t>. zm.) czy art. 36</w:t>
            </w:r>
            <w:r w:rsidRPr="001C3D42">
              <w:rPr>
                <w:rFonts w:ascii="Times New Roman" w:hAnsi="Times New Roman" w:cs="Times New Roman"/>
                <w:sz w:val="20"/>
                <w:szCs w:val="20"/>
                <w:vertAlign w:val="superscript"/>
              </w:rPr>
              <w:t>5</w:t>
            </w:r>
            <w:r w:rsidRPr="001C3D42">
              <w:rPr>
                <w:rFonts w:ascii="Times New Roman" w:hAnsi="Times New Roman" w:cs="Times New Roman"/>
                <w:sz w:val="20"/>
                <w:szCs w:val="20"/>
              </w:rPr>
              <w:t xml:space="preserve"> ustawy z dnia 6 lipca 1982 r. o księgach wieczystych i hipotece ( Dz. U. z 2022 r. poz. 1728, z </w:t>
            </w:r>
            <w:proofErr w:type="spellStart"/>
            <w:r w:rsidRPr="001C3D42">
              <w:rPr>
                <w:rFonts w:ascii="Times New Roman" w:hAnsi="Times New Roman" w:cs="Times New Roman"/>
                <w:sz w:val="20"/>
                <w:szCs w:val="20"/>
              </w:rPr>
              <w:t>późn</w:t>
            </w:r>
            <w:proofErr w:type="spellEnd"/>
            <w:r w:rsidRPr="001C3D42">
              <w:rPr>
                <w:rFonts w:ascii="Times New Roman" w:hAnsi="Times New Roman" w:cs="Times New Roman"/>
                <w:sz w:val="20"/>
                <w:szCs w:val="20"/>
              </w:rPr>
              <w:t>. zm.).</w:t>
            </w:r>
          </w:p>
          <w:p w14:paraId="751A0112" w14:textId="77777777" w:rsidR="001C6A76" w:rsidRPr="00983499" w:rsidRDefault="001C6A76" w:rsidP="00983499">
            <w:pPr>
              <w:ind w:right="137"/>
              <w:jc w:val="both"/>
              <w:rPr>
                <w:rFonts w:ascii="Times New Roman" w:hAnsi="Times New Roman" w:cs="Times New Roman"/>
                <w:b/>
                <w:sz w:val="20"/>
                <w:szCs w:val="20"/>
              </w:rPr>
            </w:pPr>
          </w:p>
        </w:tc>
      </w:tr>
      <w:tr w:rsidR="006D734E" w:rsidRPr="001A4167" w14:paraId="71A9F208" w14:textId="77777777" w:rsidTr="001C3D42">
        <w:trPr>
          <w:trHeight w:val="841"/>
        </w:trPr>
        <w:tc>
          <w:tcPr>
            <w:tcW w:w="666" w:type="dxa"/>
            <w:vAlign w:val="center"/>
          </w:tcPr>
          <w:p w14:paraId="7D110693" w14:textId="659AF79D" w:rsidR="006D734E" w:rsidRDefault="00C9695A"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2</w:t>
            </w:r>
            <w:r w:rsidR="0021410F">
              <w:rPr>
                <w:rFonts w:ascii="Times New Roman" w:hAnsi="Times New Roman" w:cs="Times New Roman"/>
                <w:b/>
                <w:bCs/>
                <w:sz w:val="20"/>
                <w:szCs w:val="20"/>
              </w:rPr>
              <w:t>4</w:t>
            </w:r>
            <w:r>
              <w:rPr>
                <w:rFonts w:ascii="Times New Roman" w:hAnsi="Times New Roman" w:cs="Times New Roman"/>
                <w:b/>
                <w:bCs/>
                <w:sz w:val="20"/>
                <w:szCs w:val="20"/>
              </w:rPr>
              <w:t>.</w:t>
            </w:r>
          </w:p>
        </w:tc>
        <w:tc>
          <w:tcPr>
            <w:tcW w:w="1754" w:type="dxa"/>
            <w:vAlign w:val="center"/>
          </w:tcPr>
          <w:p w14:paraId="113638C1" w14:textId="1263757D" w:rsidR="006D734E" w:rsidRDefault="00C9695A"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t>RCL</w:t>
            </w:r>
          </w:p>
        </w:tc>
        <w:tc>
          <w:tcPr>
            <w:tcW w:w="7604" w:type="dxa"/>
            <w:vAlign w:val="center"/>
          </w:tcPr>
          <w:p w14:paraId="04D34D1B" w14:textId="203B9D69" w:rsidR="006D734E" w:rsidRPr="001C3D42" w:rsidRDefault="00C9695A" w:rsidP="001C3D42">
            <w:pPr>
              <w:autoSpaceDE w:val="0"/>
              <w:autoSpaceDN w:val="0"/>
              <w:adjustRightInd w:val="0"/>
              <w:jc w:val="both"/>
              <w:rPr>
                <w:rFonts w:ascii="TimesNewRomanPSMT" w:hAnsi="TimesNewRomanPSMT" w:cs="TimesNewRomanPSMT"/>
                <w:sz w:val="20"/>
                <w:szCs w:val="20"/>
              </w:rPr>
            </w:pPr>
            <w:r w:rsidRPr="00DD56FF">
              <w:rPr>
                <w:rFonts w:ascii="TimesNewRomanPSMT" w:hAnsi="TimesNewRomanPSMT" w:cs="TimesNewRomanPSMT"/>
                <w:sz w:val="20"/>
                <w:szCs w:val="20"/>
                <w:u w:val="single"/>
              </w:rPr>
              <w:t>W piśmie z dnia 23 stycznia 2023r.</w:t>
            </w:r>
            <w:r w:rsidR="006D734E" w:rsidRPr="00DD56FF">
              <w:rPr>
                <w:rFonts w:ascii="TimesNewRomanPSMT" w:hAnsi="TimesNewRomanPSMT" w:cs="TimesNewRomanPSMT"/>
                <w:sz w:val="20"/>
                <w:szCs w:val="20"/>
                <w:u w:val="single"/>
              </w:rPr>
              <w:t xml:space="preserve"> odpowiedzi na pismo z 11 stycznia 2023</w:t>
            </w:r>
            <w:r w:rsidRPr="00DD56FF">
              <w:rPr>
                <w:rFonts w:ascii="TimesNewRomanPSMT" w:hAnsi="TimesNewRomanPSMT" w:cs="TimesNewRomanPSMT"/>
                <w:sz w:val="20"/>
                <w:szCs w:val="20"/>
                <w:u w:val="single"/>
              </w:rPr>
              <w:t xml:space="preserve"> </w:t>
            </w:r>
            <w:r w:rsidR="006D734E" w:rsidRPr="00DD56FF">
              <w:rPr>
                <w:rFonts w:ascii="TimesNewRomanPSMT" w:hAnsi="TimesNewRomanPSMT" w:cs="TimesNewRomanPSMT"/>
                <w:sz w:val="20"/>
                <w:szCs w:val="20"/>
                <w:u w:val="single"/>
              </w:rPr>
              <w:t>r.,</w:t>
            </w:r>
            <w:r w:rsidR="006D734E" w:rsidRPr="001C3D42">
              <w:rPr>
                <w:rFonts w:ascii="TimesNewRomanPSMT" w:hAnsi="TimesNewRomanPSMT" w:cs="TimesNewRomanPSMT"/>
                <w:sz w:val="20"/>
                <w:szCs w:val="20"/>
              </w:rPr>
              <w:t xml:space="preserve"> Rządowe Centrum Legislacji przyjmuje wyjaśnienia dotyczące realizacji</w:t>
            </w:r>
            <w:r>
              <w:rPr>
                <w:rFonts w:ascii="TimesNewRomanPSMT" w:hAnsi="TimesNewRomanPSMT" w:cs="TimesNewRomanPSMT"/>
                <w:sz w:val="20"/>
                <w:szCs w:val="20"/>
              </w:rPr>
              <w:t xml:space="preserve"> </w:t>
            </w:r>
            <w:r w:rsidR="006D734E" w:rsidRPr="001C3D42">
              <w:rPr>
                <w:rFonts w:ascii="TimesNewRomanPSMT" w:hAnsi="TimesNewRomanPSMT" w:cs="TimesNewRomanPSMT"/>
                <w:sz w:val="20"/>
                <w:szCs w:val="20"/>
              </w:rPr>
              <w:t>uwag 1–3 zawartych w piśmie z 21 grudnia 2022 r., znak RCL.DPKA.550.15/2022, oraz</w:t>
            </w:r>
            <w:r>
              <w:rPr>
                <w:rFonts w:ascii="TimesNewRomanPSMT" w:hAnsi="TimesNewRomanPSMT" w:cs="TimesNewRomanPSMT"/>
                <w:sz w:val="20"/>
                <w:szCs w:val="20"/>
              </w:rPr>
              <w:t xml:space="preserve"> </w:t>
            </w:r>
            <w:r w:rsidR="006D734E" w:rsidRPr="001C3D42">
              <w:rPr>
                <w:rFonts w:ascii="TimesNewRomanPSMT" w:hAnsi="TimesNewRomanPSMT" w:cs="TimesNewRomanPSMT"/>
                <w:sz w:val="20"/>
                <w:szCs w:val="20"/>
              </w:rPr>
              <w:t>części uwag dotyczących aktów wykonawczych, z zastrzeżeniem poniższych kwestii.</w:t>
            </w:r>
          </w:p>
          <w:p w14:paraId="08F453AC" w14:textId="15FB0F76" w:rsidR="006D734E" w:rsidRPr="001C3D42" w:rsidRDefault="006D734E" w:rsidP="001C3D42">
            <w:pPr>
              <w:autoSpaceDE w:val="0"/>
              <w:autoSpaceDN w:val="0"/>
              <w:adjustRightInd w:val="0"/>
              <w:jc w:val="both"/>
              <w:rPr>
                <w:rFonts w:ascii="TimesNewRomanPSMT" w:hAnsi="TimesNewRomanPSMT" w:cs="TimesNewRomanPSMT"/>
                <w:sz w:val="20"/>
                <w:szCs w:val="20"/>
              </w:rPr>
            </w:pPr>
            <w:r w:rsidRPr="001C3D42">
              <w:rPr>
                <w:rFonts w:ascii="TimesNewRomanPSMT" w:hAnsi="TimesNewRomanPSMT" w:cs="TimesNewRomanPSMT"/>
                <w:sz w:val="20"/>
                <w:szCs w:val="20"/>
              </w:rPr>
              <w:t>1. Odnosząc się do przepisu upoważniającego zawartego w art. 8 ust. 5 projektu</w:t>
            </w:r>
            <w:r w:rsidR="00C9695A">
              <w:rPr>
                <w:rFonts w:ascii="TimesNewRomanPSMT" w:hAnsi="TimesNewRomanPSMT" w:cs="TimesNewRomanPSMT"/>
                <w:sz w:val="20"/>
                <w:szCs w:val="20"/>
              </w:rPr>
              <w:t xml:space="preserve"> </w:t>
            </w:r>
            <w:r w:rsidRPr="001C3D42">
              <w:rPr>
                <w:rFonts w:ascii="TimesNewRomanPSMT" w:hAnsi="TimesNewRomanPSMT" w:cs="TimesNewRomanPSMT"/>
                <w:sz w:val="20"/>
                <w:szCs w:val="20"/>
              </w:rPr>
              <w:t>i projektu aktu wykonawczego wykonującego to upoważnienie ustawowe, zauważa się,</w:t>
            </w:r>
            <w:r w:rsidR="00C9695A">
              <w:rPr>
                <w:rFonts w:ascii="TimesNewRomanPSMT" w:hAnsi="TimesNewRomanPSMT" w:cs="TimesNewRomanPSMT"/>
                <w:sz w:val="20"/>
                <w:szCs w:val="20"/>
              </w:rPr>
              <w:t xml:space="preserve"> </w:t>
            </w:r>
            <w:r w:rsidRPr="001C3D42">
              <w:rPr>
                <w:rFonts w:ascii="TimesNewRomanPSMT" w:hAnsi="TimesNewRomanPSMT" w:cs="TimesNewRomanPSMT"/>
                <w:sz w:val="20"/>
                <w:szCs w:val="20"/>
              </w:rPr>
              <w:t>że w projekcie rozporządzenia nie została wykonana część upoważnienia dotycząca</w:t>
            </w:r>
            <w:r w:rsidR="00C9695A">
              <w:rPr>
                <w:rFonts w:ascii="TimesNewRomanPSMT" w:hAnsi="TimesNewRomanPSMT" w:cs="TimesNewRomanPSMT"/>
                <w:sz w:val="20"/>
                <w:szCs w:val="20"/>
              </w:rPr>
              <w:t xml:space="preserve"> </w:t>
            </w:r>
            <w:r w:rsidRPr="001C3D42">
              <w:rPr>
                <w:rFonts w:ascii="TimesNewRomanPSMT" w:hAnsi="TimesNewRomanPSMT" w:cs="TimesNewRomanPSMT"/>
                <w:sz w:val="20"/>
                <w:szCs w:val="20"/>
              </w:rPr>
              <w:t>sposobu udostępniania danych o osobach, gdyż sformułowanie „w sposób</w:t>
            </w:r>
            <w:r w:rsidR="00C9695A">
              <w:rPr>
                <w:rFonts w:ascii="TimesNewRomanPSMT" w:hAnsi="TimesNewRomanPSMT" w:cs="TimesNewRomanPSMT"/>
                <w:sz w:val="20"/>
                <w:szCs w:val="20"/>
              </w:rPr>
              <w:t xml:space="preserve"> </w:t>
            </w:r>
            <w:r w:rsidRPr="001C3D42">
              <w:rPr>
                <w:rFonts w:ascii="TimesNewRomanPSMT" w:hAnsi="TimesNewRomanPSMT" w:cs="TimesNewRomanPSMT"/>
                <w:sz w:val="20"/>
                <w:szCs w:val="20"/>
              </w:rPr>
              <w:t>uwzgledniający aktualne możliwości techniczno-organizacyjne” ma zbyt ogólny</w:t>
            </w:r>
            <w:r w:rsidR="00C9695A">
              <w:rPr>
                <w:rFonts w:ascii="TimesNewRomanPSMT" w:hAnsi="TimesNewRomanPSMT" w:cs="TimesNewRomanPSMT"/>
                <w:sz w:val="20"/>
                <w:szCs w:val="20"/>
              </w:rPr>
              <w:t xml:space="preserve"> </w:t>
            </w:r>
            <w:r w:rsidRPr="001C3D42">
              <w:rPr>
                <w:rFonts w:ascii="TimesNewRomanPSMT" w:hAnsi="TimesNewRomanPSMT" w:cs="TimesNewRomanPSMT"/>
                <w:sz w:val="20"/>
                <w:szCs w:val="20"/>
              </w:rPr>
              <w:t>charakter. Proponuje się ponowną analizę projektowanych regulacji pod kątem ustalenia</w:t>
            </w:r>
            <w:r w:rsidR="00C9695A">
              <w:rPr>
                <w:rFonts w:ascii="TimesNewRomanPSMT" w:hAnsi="TimesNewRomanPSMT" w:cs="TimesNewRomanPSMT"/>
                <w:sz w:val="20"/>
                <w:szCs w:val="20"/>
              </w:rPr>
              <w:t xml:space="preserve"> </w:t>
            </w:r>
            <w:r w:rsidRPr="001C3D42">
              <w:rPr>
                <w:rFonts w:ascii="TimesNewRomanPSMT" w:hAnsi="TimesNewRomanPSMT" w:cs="TimesNewRomanPSMT"/>
                <w:sz w:val="20"/>
                <w:szCs w:val="20"/>
              </w:rPr>
              <w:t>zakresu spraw przekazywanych do określenia w rozporządzeniu.</w:t>
            </w:r>
          </w:p>
          <w:p w14:paraId="4DE129A4" w14:textId="51E7F977" w:rsidR="006D734E" w:rsidRPr="001C3D42" w:rsidRDefault="006D734E" w:rsidP="001C3D42">
            <w:pPr>
              <w:autoSpaceDE w:val="0"/>
              <w:autoSpaceDN w:val="0"/>
              <w:adjustRightInd w:val="0"/>
              <w:jc w:val="both"/>
              <w:rPr>
                <w:rFonts w:ascii="TimesNewRomanPSMT" w:hAnsi="TimesNewRomanPSMT" w:cs="TimesNewRomanPSMT"/>
                <w:sz w:val="20"/>
                <w:szCs w:val="20"/>
              </w:rPr>
            </w:pPr>
            <w:r w:rsidRPr="001C3D42">
              <w:rPr>
                <w:rFonts w:ascii="TimesNewRomanPSMT" w:hAnsi="TimesNewRomanPSMT" w:cs="TimesNewRomanPSMT"/>
                <w:sz w:val="20"/>
                <w:szCs w:val="20"/>
              </w:rPr>
              <w:t>2. Odnosząc się do przepisu upoważniającego zawartego w art. 11 ust. 10 projektu i</w:t>
            </w:r>
            <w:r w:rsidR="00C9695A">
              <w:rPr>
                <w:rFonts w:ascii="TimesNewRomanPSMT" w:hAnsi="TimesNewRomanPSMT" w:cs="TimesNewRomanPSMT"/>
                <w:sz w:val="20"/>
                <w:szCs w:val="20"/>
              </w:rPr>
              <w:t xml:space="preserve"> </w:t>
            </w:r>
            <w:r w:rsidRPr="001C3D42">
              <w:rPr>
                <w:rFonts w:ascii="TimesNewRomanPSMT" w:hAnsi="TimesNewRomanPSMT" w:cs="TimesNewRomanPSMT"/>
                <w:sz w:val="20"/>
                <w:szCs w:val="20"/>
              </w:rPr>
              <w:t>projektu aktu wykonawczego wykonującego to upoważnienie ustawowe, wymagają</w:t>
            </w:r>
            <w:r w:rsidR="00C9695A">
              <w:rPr>
                <w:rFonts w:ascii="TimesNewRomanPSMT" w:hAnsi="TimesNewRomanPSMT" w:cs="TimesNewRomanPSMT"/>
                <w:sz w:val="20"/>
                <w:szCs w:val="20"/>
              </w:rPr>
              <w:t xml:space="preserve"> </w:t>
            </w:r>
            <w:r w:rsidRPr="001C3D42">
              <w:rPr>
                <w:rFonts w:ascii="TimesNewRomanPSMT" w:hAnsi="TimesNewRomanPSMT" w:cs="TimesNewRomanPSMT"/>
                <w:sz w:val="20"/>
                <w:szCs w:val="20"/>
              </w:rPr>
              <w:t>wyjaśnienia przepisy § 4 projektu rozporządzenia, tj. wskazanie przepisów, które</w:t>
            </w:r>
            <w:r w:rsidR="00C9695A">
              <w:rPr>
                <w:rFonts w:ascii="TimesNewRomanPSMT" w:hAnsi="TimesNewRomanPSMT" w:cs="TimesNewRomanPSMT"/>
                <w:sz w:val="20"/>
                <w:szCs w:val="20"/>
              </w:rPr>
              <w:t xml:space="preserve"> </w:t>
            </w:r>
            <w:r w:rsidRPr="001C3D42">
              <w:rPr>
                <w:rFonts w:ascii="TimesNewRomanPSMT" w:hAnsi="TimesNewRomanPSMT" w:cs="TimesNewRomanPSMT"/>
                <w:sz w:val="20"/>
                <w:szCs w:val="20"/>
              </w:rPr>
              <w:t>określają przesłanki wydawania, odnawiania i unieważniania certyfikatu serwera</w:t>
            </w:r>
            <w:r w:rsidR="00C9695A">
              <w:rPr>
                <w:rFonts w:ascii="TimesNewRomanPSMT" w:hAnsi="TimesNewRomanPSMT" w:cs="TimesNewRomanPSMT"/>
                <w:sz w:val="20"/>
                <w:szCs w:val="20"/>
              </w:rPr>
              <w:t xml:space="preserve"> </w:t>
            </w:r>
            <w:r w:rsidRPr="001C3D42">
              <w:rPr>
                <w:rFonts w:ascii="TimesNewRomanPSMT" w:hAnsi="TimesNewRomanPSMT" w:cs="TimesNewRomanPSMT"/>
                <w:sz w:val="20"/>
                <w:szCs w:val="20"/>
              </w:rPr>
              <w:t>i certyfikatu dostępowego użytkownika instytucjonalnego.</w:t>
            </w:r>
          </w:p>
          <w:p w14:paraId="01E5EA6D" w14:textId="1F55E09C" w:rsidR="006D734E" w:rsidRPr="001C3D42" w:rsidRDefault="006D734E" w:rsidP="001C3D42">
            <w:pPr>
              <w:autoSpaceDE w:val="0"/>
              <w:autoSpaceDN w:val="0"/>
              <w:adjustRightInd w:val="0"/>
              <w:jc w:val="both"/>
              <w:rPr>
                <w:rFonts w:ascii="TimesNewRomanPSMT" w:hAnsi="TimesNewRomanPSMT" w:cs="TimesNewRomanPSMT"/>
                <w:sz w:val="20"/>
                <w:szCs w:val="20"/>
              </w:rPr>
            </w:pPr>
            <w:r w:rsidRPr="001C3D42">
              <w:rPr>
                <w:rFonts w:ascii="TimesNewRomanPSMT" w:hAnsi="TimesNewRomanPSMT" w:cs="TimesNewRomanPSMT"/>
                <w:sz w:val="20"/>
                <w:szCs w:val="20"/>
              </w:rPr>
              <w:t>3. Odnośnie do nowego przepisu upoważniającego zawartego w art. 35 projektu</w:t>
            </w:r>
            <w:r w:rsidR="00C9695A">
              <w:rPr>
                <w:rFonts w:ascii="TimesNewRomanPSMT" w:hAnsi="TimesNewRomanPSMT" w:cs="TimesNewRomanPSMT"/>
                <w:sz w:val="20"/>
                <w:szCs w:val="20"/>
              </w:rPr>
              <w:t xml:space="preserve"> </w:t>
            </w:r>
            <w:r w:rsidRPr="001C3D42">
              <w:rPr>
                <w:rFonts w:ascii="TimesNewRomanPSMT" w:hAnsi="TimesNewRomanPSMT" w:cs="TimesNewRomanPSMT"/>
                <w:sz w:val="20"/>
                <w:szCs w:val="20"/>
              </w:rPr>
              <w:t>i projektu aktu wykonawczego wykonującego to upoważnienie ustawowe, proponuje się</w:t>
            </w:r>
            <w:r w:rsidR="00C9695A">
              <w:rPr>
                <w:rFonts w:ascii="TimesNewRomanPSMT" w:hAnsi="TimesNewRomanPSMT" w:cs="TimesNewRomanPSMT"/>
                <w:sz w:val="20"/>
                <w:szCs w:val="20"/>
              </w:rPr>
              <w:t xml:space="preserve"> </w:t>
            </w:r>
            <w:r w:rsidRPr="001C3D42">
              <w:rPr>
                <w:rFonts w:ascii="TimesNewRomanPSMT" w:hAnsi="TimesNewRomanPSMT" w:cs="TimesNewRomanPSMT"/>
                <w:sz w:val="20"/>
                <w:szCs w:val="20"/>
              </w:rPr>
              <w:t>przeniesienie do ustawy materii regulującej podmioty uprawnione do niszczenia</w:t>
            </w:r>
            <w:r w:rsidR="00C9695A">
              <w:rPr>
                <w:rFonts w:ascii="TimesNewRomanPSMT" w:hAnsi="TimesNewRomanPSMT" w:cs="TimesNewRomanPSMT"/>
                <w:sz w:val="20"/>
                <w:szCs w:val="20"/>
              </w:rPr>
              <w:t xml:space="preserve"> </w:t>
            </w:r>
            <w:r w:rsidRPr="001C3D42">
              <w:rPr>
                <w:rFonts w:ascii="TimesNewRomanPSMT" w:hAnsi="TimesNewRomanPSMT" w:cs="TimesNewRomanPSMT"/>
                <w:sz w:val="20"/>
                <w:szCs w:val="20"/>
              </w:rPr>
              <w:t>dokumentów i zapytań, w szczególności możliwość powierzenia przez Ministra</w:t>
            </w:r>
            <w:r w:rsidR="00C9695A">
              <w:rPr>
                <w:rFonts w:ascii="TimesNewRomanPSMT" w:hAnsi="TimesNewRomanPSMT" w:cs="TimesNewRomanPSMT"/>
                <w:sz w:val="20"/>
                <w:szCs w:val="20"/>
              </w:rPr>
              <w:t xml:space="preserve"> </w:t>
            </w:r>
            <w:r w:rsidRPr="001C3D42">
              <w:rPr>
                <w:rFonts w:ascii="TimesNewRomanPSMT" w:hAnsi="TimesNewRomanPSMT" w:cs="TimesNewRomanPSMT"/>
                <w:sz w:val="20"/>
                <w:szCs w:val="20"/>
              </w:rPr>
              <w:t>Sprawiedliwości dokonywania takich czynności podmiotom wyspecjalizowanym.</w:t>
            </w:r>
          </w:p>
          <w:p w14:paraId="15BE9C55" w14:textId="5672D4BB" w:rsidR="006D734E" w:rsidRPr="001C3D42" w:rsidRDefault="006D734E" w:rsidP="001C3D42">
            <w:pPr>
              <w:autoSpaceDE w:val="0"/>
              <w:autoSpaceDN w:val="0"/>
              <w:adjustRightInd w:val="0"/>
              <w:jc w:val="both"/>
              <w:rPr>
                <w:rFonts w:ascii="TimesNewRomanPSMT" w:hAnsi="TimesNewRomanPSMT" w:cs="TimesNewRomanPSMT"/>
                <w:sz w:val="20"/>
                <w:szCs w:val="20"/>
              </w:rPr>
            </w:pPr>
            <w:r w:rsidRPr="001C3D42">
              <w:rPr>
                <w:rFonts w:ascii="TimesNewRomanPSMT" w:hAnsi="TimesNewRomanPSMT" w:cs="TimesNewRomanPSMT"/>
                <w:sz w:val="20"/>
                <w:szCs w:val="20"/>
              </w:rPr>
              <w:t>4. Podtrzymuje się stanowisko, że w projektowanej ustawie należy wskazać maksymalną</w:t>
            </w:r>
            <w:r w:rsidR="00C9695A">
              <w:rPr>
                <w:rFonts w:ascii="TimesNewRomanPSMT" w:hAnsi="TimesNewRomanPSMT" w:cs="TimesNewRomanPSMT"/>
                <w:sz w:val="20"/>
                <w:szCs w:val="20"/>
              </w:rPr>
              <w:t xml:space="preserve"> </w:t>
            </w:r>
            <w:r w:rsidRPr="001C3D42">
              <w:rPr>
                <w:rFonts w:ascii="TimesNewRomanPSMT" w:hAnsi="TimesNewRomanPSMT" w:cs="TimesNewRomanPSMT"/>
                <w:sz w:val="20"/>
                <w:szCs w:val="20"/>
              </w:rPr>
              <w:t>wysokość opłaty stanowiącej dochód budżetu państwa, nakładanej za wydanie</w:t>
            </w:r>
            <w:r w:rsidR="00C9695A">
              <w:rPr>
                <w:rFonts w:ascii="TimesNewRomanPSMT" w:hAnsi="TimesNewRomanPSMT" w:cs="TimesNewRomanPSMT"/>
                <w:sz w:val="20"/>
                <w:szCs w:val="20"/>
              </w:rPr>
              <w:t xml:space="preserve"> </w:t>
            </w:r>
            <w:r w:rsidRPr="001C3D42">
              <w:rPr>
                <w:rFonts w:ascii="TimesNewRomanPSMT" w:hAnsi="TimesNewRomanPSMT" w:cs="TimesNewRomanPSMT"/>
                <w:sz w:val="20"/>
                <w:szCs w:val="20"/>
              </w:rPr>
              <w:t>informacji z Krajowego Rejestru Karnego. Wysokość ta może zostać określona w</w:t>
            </w:r>
            <w:r w:rsidR="00C9695A">
              <w:rPr>
                <w:rFonts w:ascii="TimesNewRomanPSMT" w:hAnsi="TimesNewRomanPSMT" w:cs="TimesNewRomanPSMT"/>
                <w:sz w:val="20"/>
                <w:szCs w:val="20"/>
              </w:rPr>
              <w:t xml:space="preserve"> </w:t>
            </w:r>
            <w:r w:rsidRPr="001C3D42">
              <w:rPr>
                <w:rFonts w:ascii="TimesNewRomanPSMT" w:hAnsi="TimesNewRomanPSMT" w:cs="TimesNewRomanPSMT"/>
                <w:sz w:val="20"/>
                <w:szCs w:val="20"/>
              </w:rPr>
              <w:t xml:space="preserve">sposób elastyczny, </w:t>
            </w:r>
            <w:r w:rsidRPr="001C3D42">
              <w:rPr>
                <w:rFonts w:ascii="TimesNewRomanPSMT" w:hAnsi="TimesNewRomanPSMT" w:cs="TimesNewRomanPSMT"/>
                <w:sz w:val="20"/>
                <w:szCs w:val="20"/>
              </w:rPr>
              <w:lastRenderedPageBreak/>
              <w:t>przez odesłanie do wybranego mnożnika, jak np. w przypadku</w:t>
            </w:r>
            <w:r w:rsidR="00C9695A">
              <w:rPr>
                <w:rFonts w:ascii="TimesNewRomanPSMT" w:hAnsi="TimesNewRomanPSMT" w:cs="TimesNewRomanPSMT"/>
                <w:sz w:val="20"/>
                <w:szCs w:val="20"/>
              </w:rPr>
              <w:t xml:space="preserve"> </w:t>
            </w:r>
            <w:r w:rsidRPr="001C3D42">
              <w:rPr>
                <w:rFonts w:ascii="TimesNewRomanPSMT" w:hAnsi="TimesNewRomanPSMT" w:cs="TimesNewRomanPSMT"/>
                <w:sz w:val="20"/>
                <w:szCs w:val="20"/>
              </w:rPr>
              <w:t>opłaty za stwierdzenie prawa wykonywania zawodu fizjoterapeuty:</w:t>
            </w:r>
            <w:r w:rsidR="00C9695A">
              <w:rPr>
                <w:rFonts w:ascii="TimesNewRomanPSMT" w:hAnsi="TimesNewRomanPSMT" w:cs="TimesNewRomanPSMT"/>
                <w:sz w:val="20"/>
                <w:szCs w:val="20"/>
              </w:rPr>
              <w:t xml:space="preserve"> </w:t>
            </w:r>
            <w:r w:rsidRPr="001C3D42">
              <w:rPr>
                <w:rFonts w:ascii="TimesNewRomanPSMT" w:hAnsi="TimesNewRomanPSMT" w:cs="TimesNewRomanPSMT"/>
                <w:sz w:val="20"/>
                <w:szCs w:val="20"/>
              </w:rPr>
              <w:t>„Wysokość opłaty nie może być wyższa niż 10% przeciętnego miesięcznego</w:t>
            </w:r>
            <w:r w:rsidR="00C9695A">
              <w:rPr>
                <w:rFonts w:ascii="TimesNewRomanPSMT" w:hAnsi="TimesNewRomanPSMT" w:cs="TimesNewRomanPSMT"/>
                <w:sz w:val="20"/>
                <w:szCs w:val="20"/>
              </w:rPr>
              <w:t xml:space="preserve"> </w:t>
            </w:r>
            <w:r w:rsidRPr="001C3D42">
              <w:rPr>
                <w:rFonts w:ascii="TimesNewRomanPSMT" w:hAnsi="TimesNewRomanPSMT" w:cs="TimesNewRomanPSMT"/>
                <w:sz w:val="20"/>
                <w:szCs w:val="20"/>
              </w:rPr>
              <w:t>wynagrodzenia w sektorze przedsiębiorstw bez wypłat nagród z zysku za ubiegły rok,</w:t>
            </w:r>
            <w:r w:rsidR="00C9695A">
              <w:rPr>
                <w:rFonts w:ascii="TimesNewRomanPSMT" w:hAnsi="TimesNewRomanPSMT" w:cs="TimesNewRomanPSMT"/>
                <w:sz w:val="20"/>
                <w:szCs w:val="20"/>
              </w:rPr>
              <w:t xml:space="preserve"> </w:t>
            </w:r>
            <w:r w:rsidRPr="001C3D42">
              <w:rPr>
                <w:rFonts w:ascii="TimesNewRomanPSMT" w:hAnsi="TimesNewRomanPSMT" w:cs="TimesNewRomanPSMT"/>
                <w:sz w:val="20"/>
                <w:szCs w:val="20"/>
              </w:rPr>
              <w:t>ogłaszanego przez Prezesa Głównego Urzędu Statystycznego w Dzienniku Urzędowym</w:t>
            </w:r>
            <w:r w:rsidR="00C9695A">
              <w:rPr>
                <w:rFonts w:ascii="TimesNewRomanPSMT" w:hAnsi="TimesNewRomanPSMT" w:cs="TimesNewRomanPSMT"/>
                <w:sz w:val="20"/>
                <w:szCs w:val="20"/>
              </w:rPr>
              <w:t xml:space="preserve"> </w:t>
            </w:r>
            <w:r w:rsidRPr="001C3D42">
              <w:rPr>
                <w:rFonts w:ascii="TimesNewRomanPSMT" w:hAnsi="TimesNewRomanPSMT" w:cs="TimesNewRomanPSMT"/>
                <w:sz w:val="20"/>
                <w:szCs w:val="20"/>
              </w:rPr>
              <w:t>Rzeczypospolitej Polskiej „Monitor Polski”, w drodze obwieszczenia, do dnia 15</w:t>
            </w:r>
            <w:r w:rsidR="00C9695A">
              <w:rPr>
                <w:rFonts w:ascii="TimesNewRomanPSMT" w:hAnsi="TimesNewRomanPSMT" w:cs="TimesNewRomanPSMT"/>
                <w:sz w:val="20"/>
                <w:szCs w:val="20"/>
              </w:rPr>
              <w:t xml:space="preserve"> </w:t>
            </w:r>
            <w:r w:rsidRPr="001C3D42">
              <w:rPr>
                <w:rFonts w:ascii="TimesNewRomanPSMT" w:hAnsi="TimesNewRomanPSMT" w:cs="TimesNewRomanPSMT"/>
                <w:sz w:val="20"/>
                <w:szCs w:val="20"/>
              </w:rPr>
              <w:t>stycznia każdego roku.”.</w:t>
            </w:r>
          </w:p>
          <w:p w14:paraId="4C802A71" w14:textId="77777777" w:rsidR="006D734E" w:rsidRPr="001C3D42" w:rsidRDefault="006D734E" w:rsidP="001C3D42">
            <w:pPr>
              <w:autoSpaceDE w:val="0"/>
              <w:autoSpaceDN w:val="0"/>
              <w:adjustRightInd w:val="0"/>
              <w:jc w:val="both"/>
              <w:rPr>
                <w:rFonts w:ascii="TimesNewRomanPSMT" w:hAnsi="TimesNewRomanPSMT" w:cs="TimesNewRomanPSMT"/>
                <w:sz w:val="20"/>
                <w:szCs w:val="20"/>
              </w:rPr>
            </w:pPr>
            <w:r w:rsidRPr="001C3D42">
              <w:rPr>
                <w:rFonts w:ascii="TimesNewRomanPSMT" w:hAnsi="TimesNewRomanPSMT" w:cs="TimesNewRomanPSMT"/>
                <w:sz w:val="20"/>
                <w:szCs w:val="20"/>
              </w:rPr>
              <w:t>5. Pozostałe uwagi o charakterze redakcyjnym i legislacyjnym zostaną rozpatrzone na</w:t>
            </w:r>
          </w:p>
          <w:p w14:paraId="682C079F" w14:textId="6BE9086A" w:rsidR="006D734E" w:rsidRPr="008248D7" w:rsidRDefault="006D734E" w:rsidP="001C3D42">
            <w:pPr>
              <w:autoSpaceDE w:val="0"/>
              <w:autoSpaceDN w:val="0"/>
              <w:adjustRightInd w:val="0"/>
              <w:jc w:val="both"/>
              <w:rPr>
                <w:rFonts w:ascii="Times New Roman" w:hAnsi="Times New Roman" w:cs="Times New Roman"/>
                <w:b/>
                <w:sz w:val="20"/>
                <w:szCs w:val="20"/>
              </w:rPr>
            </w:pPr>
            <w:r w:rsidRPr="001C3D42">
              <w:rPr>
                <w:rFonts w:ascii="TimesNewRomanPSMT" w:hAnsi="TimesNewRomanPSMT" w:cs="TimesNewRomanPSMT"/>
                <w:sz w:val="20"/>
                <w:szCs w:val="20"/>
              </w:rPr>
              <w:t>etapie komisji prawniczej.</w:t>
            </w:r>
          </w:p>
        </w:tc>
        <w:tc>
          <w:tcPr>
            <w:tcW w:w="3834" w:type="dxa"/>
            <w:vAlign w:val="center"/>
          </w:tcPr>
          <w:p w14:paraId="3E0DEDD6" w14:textId="347645CE" w:rsidR="001B3722" w:rsidRPr="001C3D42" w:rsidRDefault="001B3722" w:rsidP="00C9695A">
            <w:pPr>
              <w:pStyle w:val="USTustnpkodeksu"/>
              <w:spacing w:line="276" w:lineRule="auto"/>
              <w:ind w:firstLine="0"/>
              <w:rPr>
                <w:rFonts w:ascii="Times New Roman" w:hAnsi="Times New Roman" w:cs="Times New Roman"/>
                <w:b/>
                <w:bCs w:val="0"/>
                <w:sz w:val="20"/>
              </w:rPr>
            </w:pPr>
            <w:r w:rsidRPr="001C3D42">
              <w:rPr>
                <w:rFonts w:ascii="Times New Roman" w:hAnsi="Times New Roman" w:cs="Times New Roman"/>
                <w:b/>
                <w:bCs w:val="0"/>
                <w:sz w:val="20"/>
              </w:rPr>
              <w:lastRenderedPageBreak/>
              <w:t>Uwagi wyjaśnione.</w:t>
            </w:r>
          </w:p>
          <w:p w14:paraId="7397D31E" w14:textId="0C6C9E9F" w:rsidR="00C9695A" w:rsidRPr="001C3D42" w:rsidRDefault="00C9695A" w:rsidP="00C9695A">
            <w:pPr>
              <w:pStyle w:val="USTustnpkodeksu"/>
              <w:spacing w:line="276" w:lineRule="auto"/>
              <w:ind w:firstLine="0"/>
              <w:rPr>
                <w:rFonts w:ascii="Times New Roman" w:hAnsi="Times New Roman" w:cs="Times New Roman"/>
                <w:sz w:val="20"/>
              </w:rPr>
            </w:pPr>
            <w:r w:rsidRPr="001C3D42">
              <w:rPr>
                <w:rFonts w:ascii="Times New Roman" w:hAnsi="Times New Roman" w:cs="Times New Roman"/>
                <w:sz w:val="20"/>
              </w:rPr>
              <w:t xml:space="preserve">Uwaga 1 </w:t>
            </w:r>
          </w:p>
          <w:p w14:paraId="228B08F5" w14:textId="77777777" w:rsidR="00C9695A" w:rsidRPr="001C3D42" w:rsidRDefault="00C9695A" w:rsidP="001C3D42">
            <w:pPr>
              <w:pStyle w:val="ARTartustawynprozporzdzenia"/>
              <w:spacing w:line="276" w:lineRule="auto"/>
              <w:ind w:firstLine="0"/>
              <w:rPr>
                <w:rFonts w:ascii="Times New Roman" w:hAnsi="Times New Roman" w:cs="Times New Roman"/>
                <w:sz w:val="20"/>
              </w:rPr>
            </w:pPr>
            <w:r w:rsidRPr="001C3D42">
              <w:rPr>
                <w:rFonts w:ascii="Times New Roman" w:hAnsi="Times New Roman" w:cs="Times New Roman"/>
                <w:sz w:val="20"/>
              </w:rPr>
              <w:t>W zakresie uwagi nr 1 podtrzymujemy potrzebę uregulowania sposobu udostępniania danych o osobach zgromadzonych w Krajowym Rejestrze Karnym, do badań naukowych jednoczenie doprecyzowano § 1 w ten sposób, że dookreślono iż udostępnienie będzie następować na pisemny i umotywowany wniosek, w postaci papierowej lub elektronicznej, w sposób uniemożliwiający uzyskanie dostępu do danych przez osoby nieuprawnione. Jednocześnie zwracamy uwagę, że ewentualne doprecyzowanie treści rozporządzenia nastąpi na etapie procesu legislacyjnego dotyczącego tego aktu po zgłoszeniu uwag w tym zakresie.</w:t>
            </w:r>
          </w:p>
          <w:p w14:paraId="4AE35793" w14:textId="77777777" w:rsidR="00C9695A" w:rsidRPr="001C3D42" w:rsidRDefault="00C9695A" w:rsidP="00C9695A">
            <w:pPr>
              <w:pStyle w:val="USTustnpkodeksu"/>
              <w:spacing w:line="276" w:lineRule="auto"/>
              <w:ind w:firstLine="0"/>
              <w:rPr>
                <w:rFonts w:ascii="Times New Roman" w:hAnsi="Times New Roman" w:cs="Times New Roman"/>
                <w:sz w:val="20"/>
              </w:rPr>
            </w:pPr>
          </w:p>
          <w:p w14:paraId="0EA38191" w14:textId="77777777" w:rsidR="00C9695A" w:rsidRPr="001C3D42" w:rsidRDefault="00C9695A" w:rsidP="00C9695A">
            <w:pPr>
              <w:pStyle w:val="USTustnpkodeksu"/>
              <w:spacing w:line="276" w:lineRule="auto"/>
              <w:ind w:firstLine="0"/>
              <w:rPr>
                <w:rFonts w:ascii="Times New Roman" w:hAnsi="Times New Roman" w:cs="Times New Roman"/>
                <w:sz w:val="20"/>
              </w:rPr>
            </w:pPr>
            <w:r w:rsidRPr="001C3D42">
              <w:rPr>
                <w:rFonts w:ascii="Times New Roman" w:hAnsi="Times New Roman" w:cs="Times New Roman"/>
                <w:sz w:val="20"/>
              </w:rPr>
              <w:t>Uwaga 2</w:t>
            </w:r>
          </w:p>
          <w:p w14:paraId="04B43DCB" w14:textId="77777777" w:rsidR="00C9695A" w:rsidRPr="001C3D42" w:rsidRDefault="00C9695A" w:rsidP="001C3D42">
            <w:pPr>
              <w:autoSpaceDE w:val="0"/>
              <w:autoSpaceDN w:val="0"/>
              <w:adjustRightInd w:val="0"/>
              <w:spacing w:line="276" w:lineRule="auto"/>
              <w:jc w:val="both"/>
              <w:rPr>
                <w:rFonts w:ascii="Times New Roman" w:hAnsi="Times New Roman" w:cs="Times New Roman"/>
                <w:sz w:val="20"/>
                <w:szCs w:val="20"/>
              </w:rPr>
            </w:pPr>
            <w:r w:rsidRPr="001C3D42">
              <w:rPr>
                <w:rFonts w:ascii="Times New Roman" w:hAnsi="Times New Roman" w:cs="Times New Roman"/>
                <w:sz w:val="20"/>
                <w:szCs w:val="20"/>
              </w:rPr>
              <w:lastRenderedPageBreak/>
              <w:t xml:space="preserve">Odnosząc się do przepisu upoważniającego zawartego w art. 11 ust. 10 projektu i projektu aktu wykonawczego wykonującego to upoważnienie ustawowe oraz konieczności  wyjaśnienia przepisu § 4 projektu rozporządzenia poprzez wskazanie przepisów, które określają przesłanki wydawania, odnawiania i unieważniania certyfikatu serwera i certyfikatu dostępowego użytkownika instytucjonalnego uprzejmie informujemy, że: </w:t>
            </w:r>
          </w:p>
          <w:p w14:paraId="11B35736" w14:textId="77777777" w:rsidR="00C9695A" w:rsidRPr="001C3D42" w:rsidRDefault="00C9695A" w:rsidP="00C9695A">
            <w:pPr>
              <w:pStyle w:val="USTustnpkodeksu"/>
              <w:spacing w:line="276" w:lineRule="auto"/>
              <w:rPr>
                <w:rFonts w:ascii="Times New Roman" w:hAnsi="Times New Roman" w:cs="Times New Roman"/>
                <w:sz w:val="20"/>
              </w:rPr>
            </w:pPr>
            <w:r w:rsidRPr="001C3D42">
              <w:rPr>
                <w:rFonts w:ascii="Times New Roman" w:hAnsi="Times New Roman" w:cs="Times New Roman"/>
                <w:sz w:val="20"/>
              </w:rPr>
              <w:t xml:space="preserve">w § 4 projektu rozporządzenia chodzi o certyfikat wydawany poprzez dostawcę usług zaufania, którym jest Centrum Certyfikacji Ministerstwa Sprawiedliwości, służący do weryfikacji usług zaufania świadczonych przez Ministerstwo Sprawiedliwości, w tym przypadku usługi sieciowej, o której mowa w § 1 ust. 2 pkt 4 projektowanego rozporządzenia. Certyfikat ten jest wydawany na podstawie Polityki Certyfikacji Centrum Certyfikacji Ministerstwa Sprawiedliwości dostępnej na stronie </w:t>
            </w:r>
            <w:hyperlink r:id="rId11" w:history="1">
              <w:r w:rsidRPr="001C3D42">
                <w:rPr>
                  <w:rStyle w:val="Hipercze"/>
                  <w:rFonts w:ascii="Times New Roman" w:hAnsi="Times New Roman" w:cs="Times New Roman"/>
                  <w:sz w:val="20"/>
                </w:rPr>
                <w:t>https://pki.ms.gov.pl/rep_docu.html</w:t>
              </w:r>
            </w:hyperlink>
            <w:r w:rsidRPr="001C3D42">
              <w:rPr>
                <w:rFonts w:ascii="Times New Roman" w:hAnsi="Times New Roman" w:cs="Times New Roman"/>
                <w:sz w:val="20"/>
              </w:rPr>
              <w:t>. Przepis § 4 usunięto, gdyż obejmuje materię wykraczającą poza delegację. Jak wyżej wskazano zasady wydawania, odnawiania i unieważniania certyfikatu serwera i certyfikatu dostępowego użytkownika instytucjonalnego określa Polityka Certyfikacji Centrum Certyfikacji Ministerstwa Sprawiedliwości.</w:t>
            </w:r>
          </w:p>
          <w:p w14:paraId="28256A84" w14:textId="77777777" w:rsidR="00C9695A" w:rsidRPr="001C3D42" w:rsidRDefault="00C9695A" w:rsidP="00C9695A">
            <w:pPr>
              <w:pStyle w:val="PKTpunkt"/>
              <w:spacing w:line="276" w:lineRule="auto"/>
              <w:rPr>
                <w:rFonts w:ascii="Times New Roman" w:hAnsi="Times New Roman" w:cs="Times New Roman"/>
                <w:sz w:val="20"/>
              </w:rPr>
            </w:pPr>
          </w:p>
          <w:p w14:paraId="3E7410C3" w14:textId="77777777" w:rsidR="00C9695A" w:rsidRPr="001C3D42" w:rsidRDefault="00C9695A" w:rsidP="00C9695A">
            <w:pPr>
              <w:spacing w:line="276" w:lineRule="auto"/>
              <w:jc w:val="both"/>
              <w:rPr>
                <w:rFonts w:ascii="Times New Roman" w:hAnsi="Times New Roman" w:cs="Times New Roman"/>
                <w:sz w:val="20"/>
                <w:szCs w:val="20"/>
              </w:rPr>
            </w:pPr>
            <w:r w:rsidRPr="001C3D42">
              <w:rPr>
                <w:rFonts w:ascii="Times New Roman" w:hAnsi="Times New Roman" w:cs="Times New Roman"/>
                <w:sz w:val="20"/>
                <w:szCs w:val="20"/>
              </w:rPr>
              <w:t>Uwaga 3</w:t>
            </w:r>
          </w:p>
          <w:p w14:paraId="05B3D545" w14:textId="77777777" w:rsidR="00C9695A" w:rsidRPr="001C3D42" w:rsidRDefault="00C9695A" w:rsidP="00C9695A">
            <w:pPr>
              <w:autoSpaceDE w:val="0"/>
              <w:autoSpaceDN w:val="0"/>
              <w:adjustRightInd w:val="0"/>
              <w:spacing w:line="276" w:lineRule="auto"/>
              <w:ind w:firstLine="510"/>
              <w:jc w:val="both"/>
              <w:rPr>
                <w:rFonts w:ascii="Times New Roman" w:hAnsi="Times New Roman" w:cs="Times New Roman"/>
                <w:sz w:val="20"/>
                <w:szCs w:val="20"/>
              </w:rPr>
            </w:pPr>
            <w:r w:rsidRPr="001C3D42">
              <w:rPr>
                <w:rFonts w:ascii="Times New Roman" w:hAnsi="Times New Roman" w:cs="Times New Roman"/>
                <w:sz w:val="20"/>
                <w:szCs w:val="20"/>
              </w:rPr>
              <w:lastRenderedPageBreak/>
              <w:t>Odnośnie uwagi do nowego przepisu upoważniającego zawartego w art. 35 projektu i projektu aktu wykonawczego wykonującego to upoważnienie ustawowe i propozycji  przeniesienia do ustawy materii regulującej podmioty uprawnione do niszczenia dokumentów i zapytań, w szczególności możliwość powierzenia przez Ministra Sprawiedliwości dokonywania takich czynności podmiotom wyspecjalizowanym uprzejmie informujemy, że uwagę uwzględniono i art. 35 otrzymał brzmienie:</w:t>
            </w:r>
          </w:p>
          <w:p w14:paraId="5F097608" w14:textId="77777777" w:rsidR="00C9695A" w:rsidRPr="001C3D42" w:rsidRDefault="00C9695A" w:rsidP="00C9695A">
            <w:pPr>
              <w:pStyle w:val="ARTartustawynprozporzdzenia"/>
              <w:spacing w:line="276" w:lineRule="auto"/>
              <w:rPr>
                <w:rFonts w:ascii="Times New Roman" w:hAnsi="Times New Roman" w:cs="Times New Roman"/>
                <w:sz w:val="20"/>
              </w:rPr>
            </w:pPr>
            <w:r w:rsidRPr="001C3D42">
              <w:rPr>
                <w:rStyle w:val="Ppogrubienie"/>
                <w:rFonts w:ascii="Times New Roman" w:hAnsi="Times New Roman" w:cs="Times New Roman"/>
                <w:sz w:val="20"/>
              </w:rPr>
              <w:t>Art. 35.</w:t>
            </w:r>
            <w:r w:rsidRPr="001C3D42">
              <w:rPr>
                <w:rFonts w:ascii="Times New Roman" w:hAnsi="Times New Roman" w:cs="Times New Roman"/>
                <w:sz w:val="20"/>
              </w:rPr>
              <w:t xml:space="preserve"> 1. Dokumenty w postaci papierowej, o których mowa w art. 11 ust. 3–5ustawy, zapytania o osobę, zapytania o podmiot zbiorowy lub wnioski w postaci papierowej podlegają zniszczeniu przez upoważnionych pracowników biura informacyjnego. Zapytania i wnioski w postaci papierowej mogą zostać zniszczone także przez upoważnionych  pracowników punktów informacyjnych w sądach powszechnych.  </w:t>
            </w:r>
          </w:p>
          <w:p w14:paraId="0901F311" w14:textId="77777777" w:rsidR="00C9695A" w:rsidRPr="001C3D42" w:rsidRDefault="00C9695A" w:rsidP="00C9695A">
            <w:pPr>
              <w:pStyle w:val="ARTartustawynprozporzdzenia"/>
              <w:spacing w:line="276" w:lineRule="auto"/>
              <w:rPr>
                <w:rFonts w:ascii="Times New Roman" w:hAnsi="Times New Roman" w:cs="Times New Roman"/>
                <w:sz w:val="20"/>
              </w:rPr>
            </w:pPr>
            <w:r w:rsidRPr="001C3D42">
              <w:rPr>
                <w:rFonts w:ascii="Times New Roman" w:hAnsi="Times New Roman" w:cs="Times New Roman"/>
                <w:sz w:val="20"/>
              </w:rPr>
              <w:t>2. Minister Sprawiedliwości może powierzyć zniszczenie dokumentów, zapytań lub wniosków w postaci papierowej podmiotom wyspecjalizowanym w ich niszczeniu, zapewniającym prawidłowy i sprawny przebieg czynności zniszczenia.</w:t>
            </w:r>
          </w:p>
          <w:p w14:paraId="2AD684B4" w14:textId="77777777" w:rsidR="00C9695A" w:rsidRPr="001C3D42" w:rsidRDefault="00C9695A" w:rsidP="00C9695A">
            <w:pPr>
              <w:pStyle w:val="ARTartustawynprozporzdzenia"/>
              <w:spacing w:line="276" w:lineRule="auto"/>
              <w:rPr>
                <w:rFonts w:ascii="Times New Roman" w:hAnsi="Times New Roman" w:cs="Times New Roman"/>
                <w:sz w:val="20"/>
              </w:rPr>
            </w:pPr>
            <w:r w:rsidRPr="001C3D42">
              <w:rPr>
                <w:rFonts w:ascii="Times New Roman" w:hAnsi="Times New Roman" w:cs="Times New Roman"/>
                <w:sz w:val="20"/>
              </w:rPr>
              <w:t xml:space="preserve">3. Dokumenty elektroniczne, o których mowa w art. 11 ust. 8 ustawy, dane, o których </w:t>
            </w:r>
            <w:r w:rsidRPr="001C3D42">
              <w:rPr>
                <w:rFonts w:ascii="Times New Roman" w:hAnsi="Times New Roman" w:cs="Times New Roman"/>
                <w:sz w:val="20"/>
              </w:rPr>
              <w:lastRenderedPageBreak/>
              <w:t>mowa w art. 20 ust. 1 ustawy, zapytania, żądania, wnioski, wraz z udzielonymi informacjami albo odpowiedziami o załatwieniu w inny sposób, utrwalonymi w systemie teleinformatycznym, usuwa się w sposób automatyczny.</w:t>
            </w:r>
          </w:p>
          <w:p w14:paraId="02ADC9B5" w14:textId="77777777" w:rsidR="00C9695A" w:rsidRPr="001C3D42" w:rsidRDefault="00C9695A" w:rsidP="00C9695A">
            <w:pPr>
              <w:pStyle w:val="ARTartustawynprozporzdzenia"/>
              <w:spacing w:line="276" w:lineRule="auto"/>
              <w:rPr>
                <w:rFonts w:ascii="Times New Roman" w:hAnsi="Times New Roman" w:cs="Times New Roman"/>
                <w:sz w:val="20"/>
              </w:rPr>
            </w:pPr>
            <w:r w:rsidRPr="001C3D42">
              <w:rPr>
                <w:rFonts w:ascii="Times New Roman" w:hAnsi="Times New Roman" w:cs="Times New Roman"/>
                <w:sz w:val="20"/>
              </w:rPr>
              <w:t>4. W przypadku braku możliwości automatycznego usunięcia z systemu teleinformatycznego dokumentów elektronicznych, o których mowa w art. 11 ust. 8 ustawy, danych, o których mowa w art. 20 ust. 1 ustawy, zapytań, żądań, wniosków, wraz z udzielonymi informacjami albo odpowiedziami o załatwieniu w inny sposób, utrwalonymi w systemie teleinformatycznym, usunięcie dokonywane jest przez upoważnionych pracowników biura informacyjnego lub podmioty, którym Minister Sprawiedliwości powierzył wykonanie tej czynności.</w:t>
            </w:r>
          </w:p>
          <w:p w14:paraId="601FCFD6" w14:textId="77777777" w:rsidR="00C9695A" w:rsidRPr="001C3D42" w:rsidRDefault="00C9695A" w:rsidP="00C9695A">
            <w:pPr>
              <w:pStyle w:val="ARTartustawynprozporzdzenia"/>
              <w:spacing w:line="276" w:lineRule="auto"/>
              <w:rPr>
                <w:rFonts w:ascii="Times New Roman" w:hAnsi="Times New Roman" w:cs="Times New Roman"/>
                <w:sz w:val="20"/>
              </w:rPr>
            </w:pPr>
            <w:r w:rsidRPr="001C3D42">
              <w:rPr>
                <w:rFonts w:ascii="Times New Roman" w:hAnsi="Times New Roman" w:cs="Times New Roman"/>
                <w:sz w:val="20"/>
              </w:rPr>
              <w:t xml:space="preserve">5. Minister Sprawiedliwości określi, w drodze rozporządzenia sposób i tryb niszczenia dokumentów w postaci papierowej, o których mowa w art. 11 ust. 3–5, zapytań w postaci papierowej oraz usuwania dokumentów elektronicznych, o których mowa w art. 11 ust. 8, danych, o których mowa w art. 20 ust. 1, zapytań, żądań, wniosków wraz z udzielonymi informacjami albo odpowiedziami o załatwieniu w inny sposób, utrwalonymi w systemie teleinformatycznym, mając na uwadze konieczność zapewnienia sprawnego </w:t>
            </w:r>
            <w:r w:rsidRPr="001C3D42">
              <w:rPr>
                <w:rFonts w:ascii="Times New Roman" w:hAnsi="Times New Roman" w:cs="Times New Roman"/>
                <w:sz w:val="20"/>
              </w:rPr>
              <w:lastRenderedPageBreak/>
              <w:t>funkcjonowania Rejestru oraz zabezpieczenia dokumentów przed dostępem osób nieuprawnionych.</w:t>
            </w:r>
          </w:p>
          <w:p w14:paraId="3F752F98" w14:textId="77777777" w:rsidR="00C9695A" w:rsidRPr="001C3D42" w:rsidRDefault="00C9695A" w:rsidP="00C9695A">
            <w:pPr>
              <w:spacing w:line="276" w:lineRule="auto"/>
              <w:jc w:val="both"/>
              <w:rPr>
                <w:rFonts w:ascii="Times New Roman" w:hAnsi="Times New Roman" w:cs="Times New Roman"/>
                <w:sz w:val="20"/>
                <w:szCs w:val="20"/>
              </w:rPr>
            </w:pPr>
          </w:p>
          <w:p w14:paraId="0DAFA573" w14:textId="77777777" w:rsidR="00C9695A" w:rsidRPr="001C3D42" w:rsidRDefault="00C9695A" w:rsidP="00C9695A">
            <w:pPr>
              <w:spacing w:line="276" w:lineRule="auto"/>
              <w:jc w:val="both"/>
              <w:rPr>
                <w:rFonts w:ascii="Times New Roman" w:hAnsi="Times New Roman" w:cs="Times New Roman"/>
                <w:sz w:val="20"/>
                <w:szCs w:val="20"/>
              </w:rPr>
            </w:pPr>
            <w:r w:rsidRPr="001C3D42">
              <w:rPr>
                <w:rFonts w:ascii="Times New Roman" w:hAnsi="Times New Roman" w:cs="Times New Roman"/>
                <w:sz w:val="20"/>
                <w:szCs w:val="20"/>
              </w:rPr>
              <w:t>Uwaga nr 4</w:t>
            </w:r>
          </w:p>
          <w:p w14:paraId="266AEE57" w14:textId="77777777" w:rsidR="00C9695A" w:rsidRPr="001C3D42" w:rsidRDefault="00C9695A" w:rsidP="00C9695A">
            <w:pPr>
              <w:spacing w:line="276" w:lineRule="auto"/>
              <w:jc w:val="both"/>
              <w:rPr>
                <w:rFonts w:ascii="Times New Roman" w:hAnsi="Times New Roman" w:cs="Times New Roman"/>
                <w:sz w:val="20"/>
                <w:szCs w:val="20"/>
              </w:rPr>
            </w:pPr>
            <w:r w:rsidRPr="001C3D42">
              <w:rPr>
                <w:rFonts w:ascii="Times New Roman" w:hAnsi="Times New Roman" w:cs="Times New Roman"/>
                <w:sz w:val="20"/>
                <w:szCs w:val="20"/>
              </w:rPr>
              <w:t>W zakresie uwagi 4 dotyczącej konieczności wskazani w ustawie górnej granicy opłaty uwagę uwzględniono i dodano do art. 33 ust. 3 w brzmieniu:</w:t>
            </w:r>
          </w:p>
          <w:p w14:paraId="6F4656F8" w14:textId="77777777" w:rsidR="00C9695A" w:rsidRPr="001C3D42" w:rsidRDefault="00C9695A" w:rsidP="00C9695A">
            <w:pPr>
              <w:pStyle w:val="ARTartustawynprozporzdzenia"/>
              <w:spacing w:line="276" w:lineRule="auto"/>
              <w:ind w:firstLine="0"/>
              <w:rPr>
                <w:rFonts w:ascii="Times New Roman" w:eastAsiaTheme="minorHAnsi" w:hAnsi="Times New Roman" w:cs="Times New Roman"/>
                <w:sz w:val="20"/>
                <w:shd w:val="clear" w:color="auto" w:fill="FFFFFF"/>
                <w:lang w:eastAsia="en-US"/>
              </w:rPr>
            </w:pPr>
            <w:r w:rsidRPr="001C3D42">
              <w:rPr>
                <w:rFonts w:ascii="Times New Roman" w:hAnsi="Times New Roman" w:cs="Times New Roman"/>
                <w:sz w:val="20"/>
              </w:rPr>
              <w:t xml:space="preserve"> ,,3. Opłata, o której mowa w ust. 1 i 2, stanowi równowartość kosztów wydania informacji w zależności od sposobu złożenia zapytania, przy czym nie może przekraczać 3 </w:t>
            </w:r>
            <w:r w:rsidRPr="001C3D42">
              <w:rPr>
                <w:rFonts w:ascii="Times New Roman" w:eastAsiaTheme="minorHAnsi" w:hAnsi="Times New Roman" w:cs="Times New Roman"/>
                <w:sz w:val="20"/>
                <w:shd w:val="clear" w:color="auto" w:fill="FFFFFF"/>
                <w:lang w:eastAsia="en-US"/>
              </w:rPr>
              <w:t>% minimalnego wynagrodzenia za pracę przewidzianego w ustawie z dnia 10 października 2002 r. o minimalnym wynagrodzeniu za pracę (Dz. U. z 2020 r. poz. 2207).</w:t>
            </w:r>
          </w:p>
          <w:p w14:paraId="7C2D51D9" w14:textId="77777777" w:rsidR="006D734E" w:rsidRPr="00983499" w:rsidRDefault="006D734E" w:rsidP="00983499">
            <w:pPr>
              <w:ind w:right="137"/>
              <w:jc w:val="both"/>
              <w:rPr>
                <w:rFonts w:ascii="Times New Roman" w:hAnsi="Times New Roman" w:cs="Times New Roman"/>
                <w:b/>
                <w:sz w:val="20"/>
                <w:szCs w:val="20"/>
              </w:rPr>
            </w:pPr>
          </w:p>
        </w:tc>
      </w:tr>
      <w:tr w:rsidR="005B3BB8" w:rsidRPr="001A4167" w14:paraId="7AAE6218" w14:textId="77777777" w:rsidTr="00E460D6">
        <w:trPr>
          <w:trHeight w:val="841"/>
        </w:trPr>
        <w:tc>
          <w:tcPr>
            <w:tcW w:w="666" w:type="dxa"/>
            <w:vAlign w:val="center"/>
          </w:tcPr>
          <w:p w14:paraId="1EFF5F76" w14:textId="7FF364D8" w:rsidR="005B3BB8" w:rsidRDefault="00DD56FF"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25</w:t>
            </w:r>
            <w:r w:rsidR="005B3BB8">
              <w:rPr>
                <w:rFonts w:ascii="Times New Roman" w:hAnsi="Times New Roman" w:cs="Times New Roman"/>
                <w:b/>
                <w:bCs/>
                <w:sz w:val="20"/>
                <w:szCs w:val="20"/>
              </w:rPr>
              <w:t>.</w:t>
            </w:r>
          </w:p>
        </w:tc>
        <w:tc>
          <w:tcPr>
            <w:tcW w:w="1754" w:type="dxa"/>
            <w:vAlign w:val="center"/>
          </w:tcPr>
          <w:p w14:paraId="431AD573" w14:textId="77777777" w:rsidR="005B3BB8" w:rsidRDefault="005B3BB8"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t>Koordynator SB</w:t>
            </w:r>
          </w:p>
          <w:p w14:paraId="45FDEF9C" w14:textId="3A95A311" w:rsidR="005B3BB8" w:rsidRPr="00157B39" w:rsidRDefault="005B3BB8"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t>KPRM</w:t>
            </w:r>
          </w:p>
        </w:tc>
        <w:tc>
          <w:tcPr>
            <w:tcW w:w="7604" w:type="dxa"/>
            <w:vAlign w:val="center"/>
          </w:tcPr>
          <w:p w14:paraId="2DEEA685" w14:textId="6D12DFCA" w:rsidR="005B3BB8" w:rsidRPr="008248D7" w:rsidRDefault="005B3BB8" w:rsidP="005068FE">
            <w:pPr>
              <w:autoSpaceDE w:val="0"/>
              <w:autoSpaceDN w:val="0"/>
              <w:adjustRightInd w:val="0"/>
              <w:rPr>
                <w:rFonts w:ascii="Times New Roman" w:hAnsi="Times New Roman" w:cs="Times New Roman"/>
                <w:b/>
                <w:sz w:val="20"/>
                <w:szCs w:val="20"/>
              </w:rPr>
            </w:pPr>
            <w:r w:rsidRPr="008248D7">
              <w:rPr>
                <w:rFonts w:ascii="Times New Roman" w:hAnsi="Times New Roman" w:cs="Times New Roman"/>
                <w:b/>
                <w:sz w:val="20"/>
                <w:szCs w:val="20"/>
              </w:rPr>
              <w:t xml:space="preserve">Art. 6 </w:t>
            </w:r>
          </w:p>
          <w:p w14:paraId="39DE00EC" w14:textId="609B158A" w:rsidR="005B3BB8" w:rsidRPr="008248D7" w:rsidRDefault="008248D7" w:rsidP="008248D7">
            <w:pPr>
              <w:spacing w:after="120" w:line="276" w:lineRule="auto"/>
              <w:ind w:firstLine="567"/>
              <w:jc w:val="both"/>
              <w:rPr>
                <w:rFonts w:ascii="Times New Roman" w:hAnsi="Times New Roman" w:cs="Times New Roman"/>
                <w:bCs/>
                <w:sz w:val="20"/>
                <w:szCs w:val="20"/>
              </w:rPr>
            </w:pPr>
            <w:r>
              <w:rPr>
                <w:rFonts w:ascii="Times New Roman" w:hAnsi="Times New Roman" w:cs="Times New Roman"/>
                <w:bCs/>
                <w:sz w:val="20"/>
                <w:szCs w:val="20"/>
              </w:rPr>
              <w:t xml:space="preserve">Uwaga dot. zmiany art. 6 </w:t>
            </w:r>
            <w:r w:rsidR="005B3BB8" w:rsidRPr="005B3BB8">
              <w:rPr>
                <w:rFonts w:ascii="Times New Roman" w:hAnsi="Times New Roman" w:cs="Times New Roman"/>
                <w:bCs/>
                <w:sz w:val="20"/>
                <w:szCs w:val="20"/>
              </w:rPr>
              <w:t xml:space="preserve">wymieniał on wprost podmioty uprawnione do korzystania z Krajowego Rejestru Karnego (KRK) - jak ma to miejsce w obowiązującym art. 6 ust. 1 pkt 7 ustawy z dnia 24 maja 2000 r. </w:t>
            </w:r>
            <w:r w:rsidR="005B3BB8" w:rsidRPr="005B3BB8">
              <w:rPr>
                <w:rFonts w:ascii="Times New Roman" w:hAnsi="Times New Roman" w:cs="Times New Roman"/>
                <w:bCs/>
                <w:i/>
                <w:sz w:val="20"/>
                <w:szCs w:val="20"/>
              </w:rPr>
              <w:t>o Krajowym Rejestrze Karnym</w:t>
            </w:r>
            <w:r w:rsidR="005B3BB8" w:rsidRPr="005B3BB8">
              <w:rPr>
                <w:rFonts w:ascii="Times New Roman" w:hAnsi="Times New Roman" w:cs="Times New Roman"/>
                <w:bCs/>
                <w:sz w:val="20"/>
                <w:szCs w:val="20"/>
              </w:rPr>
              <w:t xml:space="preserve"> (Dz. U. z . 2021 r. poz. 1079), ponieważ przy obecnym brzmieniu przepisu dopiero przy zestawieniu z przepisami innych ustaw można wywodzić uprawnienie służb specjalnych do dostępu do danych zgromadzonych w KRK. Taka konstrukcja stoi w sprzeczności z zasadą zrozumiałości i zwięzłości przepisu, o której mowa w § 5, 6 i 25 ust. 1 załącznika do rozporządzenia Prezesa Rady Ministrów z dnia 20 czerwca 2002 r. </w:t>
            </w:r>
            <w:r w:rsidR="005B3BB8" w:rsidRPr="005B3BB8">
              <w:rPr>
                <w:rFonts w:ascii="Times New Roman" w:hAnsi="Times New Roman" w:cs="Times New Roman"/>
                <w:bCs/>
                <w:i/>
                <w:sz w:val="20"/>
                <w:szCs w:val="20"/>
              </w:rPr>
              <w:t>w sprawie „Zasad techniki prawodawczej”</w:t>
            </w:r>
            <w:r w:rsidR="005B3BB8" w:rsidRPr="005B3BB8">
              <w:rPr>
                <w:rFonts w:ascii="Times New Roman" w:hAnsi="Times New Roman" w:cs="Times New Roman"/>
                <w:bCs/>
                <w:sz w:val="20"/>
                <w:szCs w:val="20"/>
              </w:rPr>
              <w:t xml:space="preserve"> (Dz. U. z 2016 r. poz. 283).</w:t>
            </w:r>
            <w:r w:rsidRPr="00F30E27">
              <w:rPr>
                <w:rFonts w:ascii="Calibri" w:hAnsi="Calibri"/>
                <w:bCs/>
              </w:rPr>
              <w:t xml:space="preserve"> </w:t>
            </w:r>
            <w:r w:rsidRPr="008248D7">
              <w:rPr>
                <w:rFonts w:ascii="Times New Roman" w:hAnsi="Times New Roman" w:cs="Times New Roman"/>
                <w:bCs/>
                <w:sz w:val="20"/>
                <w:szCs w:val="20"/>
              </w:rPr>
              <w:t xml:space="preserve">Brak takiego przepisu może wygenerować problemy przy pozyskiwaniu przez służby specjalne danych z KRK w innym zakresie niż ściśle powiązany np. z art. 5 ustawy z dnia 24 maja 2002 r. </w:t>
            </w:r>
            <w:r w:rsidRPr="008248D7">
              <w:rPr>
                <w:rFonts w:ascii="Times New Roman" w:hAnsi="Times New Roman" w:cs="Times New Roman"/>
                <w:bCs/>
                <w:i/>
                <w:sz w:val="20"/>
                <w:szCs w:val="20"/>
              </w:rPr>
              <w:t>o Agencji Bezpieczeństwa Wewnętrznego oraz Agencji Wywiadu</w:t>
            </w:r>
            <w:r w:rsidRPr="008248D7">
              <w:rPr>
                <w:rFonts w:ascii="Times New Roman" w:hAnsi="Times New Roman" w:cs="Times New Roman"/>
                <w:bCs/>
                <w:sz w:val="20"/>
                <w:szCs w:val="20"/>
              </w:rPr>
              <w:t xml:space="preserve"> (Dz. U. z 2020 r. poz. 27, z </w:t>
            </w:r>
            <w:proofErr w:type="spellStart"/>
            <w:r w:rsidRPr="008248D7">
              <w:rPr>
                <w:rFonts w:ascii="Times New Roman" w:hAnsi="Times New Roman" w:cs="Times New Roman"/>
                <w:bCs/>
                <w:sz w:val="20"/>
                <w:szCs w:val="20"/>
              </w:rPr>
              <w:t>późn</w:t>
            </w:r>
            <w:proofErr w:type="spellEnd"/>
            <w:r w:rsidRPr="008248D7">
              <w:rPr>
                <w:rFonts w:ascii="Times New Roman" w:hAnsi="Times New Roman" w:cs="Times New Roman"/>
                <w:bCs/>
                <w:sz w:val="20"/>
                <w:szCs w:val="20"/>
              </w:rPr>
              <w:t>. zm.)</w:t>
            </w:r>
            <w:r>
              <w:rPr>
                <w:rFonts w:ascii="Times New Roman" w:hAnsi="Times New Roman" w:cs="Times New Roman"/>
                <w:bCs/>
                <w:sz w:val="20"/>
                <w:szCs w:val="20"/>
              </w:rPr>
              <w:t xml:space="preserve"> np. w toku postępowania </w:t>
            </w:r>
            <w:r>
              <w:rPr>
                <w:rFonts w:ascii="Times New Roman" w:hAnsi="Times New Roman" w:cs="Times New Roman"/>
                <w:bCs/>
                <w:sz w:val="20"/>
                <w:szCs w:val="20"/>
              </w:rPr>
              <w:lastRenderedPageBreak/>
              <w:t>kwalifikacyjnego</w:t>
            </w:r>
            <w:r w:rsidRPr="008248D7">
              <w:rPr>
                <w:rFonts w:ascii="Times New Roman" w:hAnsi="Times New Roman" w:cs="Times New Roman"/>
                <w:bCs/>
                <w:sz w:val="20"/>
                <w:szCs w:val="20"/>
              </w:rPr>
              <w:t>. Z tego powodu przywrócenie w projekcie przepisu umożliwiającego realizowanie ww. zadań wydaje się zasadne.</w:t>
            </w:r>
          </w:p>
        </w:tc>
        <w:tc>
          <w:tcPr>
            <w:tcW w:w="3834" w:type="dxa"/>
            <w:vAlign w:val="center"/>
          </w:tcPr>
          <w:p w14:paraId="1349E513" w14:textId="64F8DBBA" w:rsidR="00983499" w:rsidRPr="00983499" w:rsidRDefault="00983499" w:rsidP="00983499">
            <w:pPr>
              <w:ind w:right="137"/>
              <w:jc w:val="both"/>
              <w:rPr>
                <w:rFonts w:ascii="Times New Roman" w:hAnsi="Times New Roman" w:cs="Times New Roman"/>
                <w:b/>
                <w:sz w:val="20"/>
                <w:szCs w:val="20"/>
              </w:rPr>
            </w:pPr>
            <w:r w:rsidRPr="00983499">
              <w:rPr>
                <w:rFonts w:ascii="Times New Roman" w:hAnsi="Times New Roman" w:cs="Times New Roman"/>
                <w:b/>
                <w:sz w:val="20"/>
                <w:szCs w:val="20"/>
              </w:rPr>
              <w:lastRenderedPageBreak/>
              <w:t>Uwaga nieuwzględniona</w:t>
            </w:r>
            <w:r w:rsidR="0057169F">
              <w:rPr>
                <w:rFonts w:ascii="Times New Roman" w:hAnsi="Times New Roman" w:cs="Times New Roman"/>
                <w:b/>
                <w:sz w:val="20"/>
                <w:szCs w:val="20"/>
              </w:rPr>
              <w:t xml:space="preserve"> i</w:t>
            </w:r>
            <w:r w:rsidR="00E460D6">
              <w:rPr>
                <w:rFonts w:ascii="Times New Roman" w:hAnsi="Times New Roman" w:cs="Times New Roman"/>
                <w:b/>
                <w:sz w:val="20"/>
                <w:szCs w:val="20"/>
              </w:rPr>
              <w:t xml:space="preserve"> wyjaśniona</w:t>
            </w:r>
            <w:r w:rsidRPr="00983499">
              <w:rPr>
                <w:rFonts w:ascii="Times New Roman" w:hAnsi="Times New Roman" w:cs="Times New Roman"/>
                <w:b/>
                <w:sz w:val="20"/>
                <w:szCs w:val="20"/>
              </w:rPr>
              <w:t>.</w:t>
            </w:r>
          </w:p>
          <w:p w14:paraId="6BE584AF" w14:textId="77777777" w:rsidR="00983499" w:rsidRDefault="00983499" w:rsidP="00983499">
            <w:pPr>
              <w:ind w:right="137" w:firstLine="567"/>
              <w:jc w:val="both"/>
              <w:rPr>
                <w:rFonts w:ascii="Times New Roman" w:hAnsi="Times New Roman" w:cs="Times New Roman"/>
                <w:sz w:val="20"/>
                <w:szCs w:val="20"/>
              </w:rPr>
            </w:pPr>
          </w:p>
          <w:p w14:paraId="3F96E5A0" w14:textId="55A6313E" w:rsidR="00983499" w:rsidRPr="00983499" w:rsidRDefault="00983499" w:rsidP="00983499">
            <w:pPr>
              <w:ind w:right="137" w:firstLine="567"/>
              <w:jc w:val="both"/>
              <w:rPr>
                <w:rFonts w:ascii="Times New Roman" w:hAnsi="Times New Roman" w:cs="Times New Roman"/>
                <w:sz w:val="20"/>
                <w:szCs w:val="20"/>
              </w:rPr>
            </w:pPr>
            <w:r w:rsidRPr="00983499">
              <w:rPr>
                <w:rFonts w:ascii="Times New Roman" w:hAnsi="Times New Roman" w:cs="Times New Roman"/>
                <w:sz w:val="20"/>
                <w:szCs w:val="20"/>
              </w:rPr>
              <w:t xml:space="preserve">Wskazać należy, że na gruncie art. 6 projektu, Policji i innym organom uprawnionym do prowadzenia postępowania przygotowawczego, prawo do uzyskania informacji </w:t>
            </w:r>
            <w:r w:rsidRPr="00983499">
              <w:rPr>
                <w:rFonts w:ascii="Times New Roman" w:hAnsi="Times New Roman" w:cs="Times New Roman"/>
                <w:sz w:val="20"/>
                <w:szCs w:val="20"/>
              </w:rPr>
              <w:br/>
              <w:t xml:space="preserve">w związku z prowadzonym postępowaniem lub w związku z wykonywaniem przez </w:t>
            </w:r>
            <w:r w:rsidRPr="00983499">
              <w:rPr>
                <w:rFonts w:ascii="Times New Roman" w:hAnsi="Times New Roman" w:cs="Times New Roman"/>
                <w:sz w:val="20"/>
                <w:szCs w:val="20"/>
              </w:rPr>
              <w:br/>
              <w:t xml:space="preserve">te podmioty innych zadań określonych w ustawie, w tym prowadzeniem postępowania kwalifikacyjnego, daje art. 6 ust. 1 pkt 11 projektu. Pozostałe służby uprawnienie do uzyskania informacji w zakresie niezbędnym do wykonywania nałożonych na nie zadań  określonych w ustawie, w tym  również zadania </w:t>
            </w:r>
            <w:r w:rsidRPr="00983499">
              <w:rPr>
                <w:rFonts w:ascii="Times New Roman" w:hAnsi="Times New Roman" w:cs="Times New Roman"/>
                <w:sz w:val="20"/>
                <w:szCs w:val="20"/>
              </w:rPr>
              <w:lastRenderedPageBreak/>
              <w:t>polegającego na prowadzeniu postępowania kwalifikacyjnego, uzyskują informacje na mocy art. 6 ust. 1 pkt 15 projektu.</w:t>
            </w:r>
          </w:p>
          <w:p w14:paraId="1AF40617" w14:textId="77777777" w:rsidR="00983499" w:rsidRPr="00983499" w:rsidRDefault="00983499" w:rsidP="00983499">
            <w:pPr>
              <w:pBdr>
                <w:top w:val="nil"/>
                <w:left w:val="nil"/>
                <w:bottom w:val="nil"/>
                <w:right w:val="nil"/>
                <w:between w:val="nil"/>
                <w:bar w:val="nil"/>
              </w:pBdr>
              <w:ind w:firstLine="567"/>
              <w:jc w:val="both"/>
              <w:rPr>
                <w:rFonts w:ascii="Times New Roman" w:eastAsia="Calibri" w:hAnsi="Times New Roman" w:cs="Times New Roman"/>
                <w:sz w:val="20"/>
                <w:szCs w:val="20"/>
                <w:u w:color="000000"/>
                <w:bdr w:val="nil"/>
              </w:rPr>
            </w:pPr>
            <w:r w:rsidRPr="00983499">
              <w:rPr>
                <w:rFonts w:ascii="Times New Roman" w:eastAsia="Calibri" w:hAnsi="Times New Roman" w:cs="Times New Roman"/>
                <w:color w:val="000000"/>
                <w:sz w:val="20"/>
                <w:szCs w:val="20"/>
                <w:u w:color="000000"/>
                <w:bdr w:val="nil"/>
              </w:rPr>
              <w:t xml:space="preserve">Nowa ustawa o Krajowym Rejestrze Karnym (ustawa o KRK) nie powiela rozwiązania obowiązującego na gruncie art. 6 ust. 1 pkt 7 obecnej ustawy o KRK, tj. wskazania wprost </w:t>
            </w:r>
            <w:r w:rsidRPr="00983499">
              <w:rPr>
                <w:rFonts w:ascii="Times New Roman" w:eastAsia="Calibri" w:hAnsi="Times New Roman" w:cs="Times New Roman"/>
                <w:color w:val="000000"/>
                <w:sz w:val="20"/>
                <w:szCs w:val="20"/>
                <w:u w:color="000000"/>
                <w:bdr w:val="nil"/>
              </w:rPr>
              <w:br/>
              <w:t xml:space="preserve">w przepisach ustawy grupy podmiotów uprawnionych do uzyskania informacji z Rejestru, gdyż obecna konstrukcja przepisów powoduje, że niektóre z ww. podmiotów można było zakwalifikować do co najmniej dwóch kategorii wymienionych w obowiązującym art. 6 ust. 1 ustawy o KRK, co właśnie powodowało zbędne powtórzenia i naruszało </w:t>
            </w:r>
            <w:r w:rsidRPr="00983499">
              <w:rPr>
                <w:rFonts w:ascii="Times New Roman" w:hAnsi="Times New Roman" w:cs="Times New Roman"/>
                <w:bCs/>
                <w:sz w:val="20"/>
                <w:szCs w:val="20"/>
              </w:rPr>
              <w:t xml:space="preserve">w § 5 załącznika </w:t>
            </w:r>
            <w:r w:rsidRPr="00983499">
              <w:rPr>
                <w:rFonts w:ascii="Times New Roman" w:hAnsi="Times New Roman" w:cs="Times New Roman"/>
                <w:bCs/>
                <w:sz w:val="20"/>
                <w:szCs w:val="20"/>
              </w:rPr>
              <w:br/>
              <w:t xml:space="preserve">do rozporządzenia Prezesa Rady Ministrów z dnia 20 czerwca 2002 r. </w:t>
            </w:r>
            <w:r w:rsidRPr="00983499">
              <w:rPr>
                <w:rFonts w:ascii="Times New Roman" w:hAnsi="Times New Roman" w:cs="Times New Roman"/>
                <w:bCs/>
                <w:i/>
                <w:sz w:val="20"/>
                <w:szCs w:val="20"/>
              </w:rPr>
              <w:t>w sprawie „Zasad techniki prawodawczej”</w:t>
            </w:r>
            <w:r w:rsidRPr="00983499">
              <w:rPr>
                <w:rFonts w:ascii="Times New Roman" w:hAnsi="Times New Roman" w:cs="Times New Roman"/>
                <w:bCs/>
                <w:sz w:val="20"/>
                <w:szCs w:val="20"/>
              </w:rPr>
              <w:t xml:space="preserve"> (Dz. U. z 2016 r. poz. 283). Zgodnie bowiem z § 5 ZTP</w:t>
            </w:r>
            <w:r w:rsidRPr="00983499">
              <w:rPr>
                <w:rFonts w:ascii="Times New Roman" w:eastAsia="Calibri" w:hAnsi="Times New Roman" w:cs="Times New Roman"/>
                <w:sz w:val="20"/>
                <w:szCs w:val="20"/>
                <w:u w:color="000000"/>
                <w:bdr w:val="nil"/>
              </w:rPr>
              <w:t xml:space="preserve"> </w:t>
            </w:r>
            <w:r w:rsidRPr="00983499">
              <w:rPr>
                <w:rFonts w:ascii="Times New Roman" w:hAnsi="Times New Roman" w:cs="Times New Roman"/>
                <w:sz w:val="20"/>
                <w:szCs w:val="20"/>
                <w:shd w:val="clear" w:color="auto" w:fill="FFFFFF"/>
              </w:rPr>
              <w:t xml:space="preserve">przepisy prawne należy redagować w sposób, w jaki opisuje się typowe sytuacje występujące </w:t>
            </w:r>
            <w:r w:rsidRPr="00983499">
              <w:rPr>
                <w:rFonts w:ascii="Times New Roman" w:hAnsi="Times New Roman" w:cs="Times New Roman"/>
                <w:sz w:val="20"/>
                <w:szCs w:val="20"/>
                <w:shd w:val="clear" w:color="auto" w:fill="FFFFFF"/>
              </w:rPr>
              <w:br/>
              <w:t>w dziedzinie spraw regulowanych daną ustawą.</w:t>
            </w:r>
          </w:p>
          <w:p w14:paraId="1E9A6777" w14:textId="77777777" w:rsidR="00983499" w:rsidRPr="00983499" w:rsidRDefault="00983499" w:rsidP="00983499">
            <w:pPr>
              <w:pBdr>
                <w:top w:val="nil"/>
                <w:left w:val="nil"/>
                <w:bottom w:val="nil"/>
                <w:right w:val="nil"/>
                <w:between w:val="nil"/>
                <w:bar w:val="nil"/>
              </w:pBdr>
              <w:ind w:firstLine="708"/>
              <w:jc w:val="both"/>
              <w:rPr>
                <w:rFonts w:ascii="Times New Roman" w:eastAsia="Calibri" w:hAnsi="Times New Roman" w:cs="Times New Roman"/>
                <w:sz w:val="20"/>
                <w:szCs w:val="20"/>
                <w:u w:color="000000"/>
                <w:bdr w:val="nil"/>
              </w:rPr>
            </w:pPr>
            <w:r w:rsidRPr="00983499">
              <w:rPr>
                <w:rFonts w:ascii="Times New Roman" w:eastAsia="Calibri" w:hAnsi="Times New Roman" w:cs="Times New Roman"/>
                <w:color w:val="000000"/>
                <w:sz w:val="20"/>
                <w:szCs w:val="20"/>
                <w:u w:color="000000"/>
                <w:bdr w:val="nil"/>
              </w:rPr>
              <w:t xml:space="preserve">Należy zauważyć, że wśród podmiotów wymienionych na gruncie art. 6 ust. 7 obecnie obowiązującej ustawy o KRK są i takie, które mogą prowadzić postępowanie przygotowawcze w sprawach karnych i karnych skarbowych oraz wykonywać inne zadania nałożone na nie ustawami szczególnymi, jak i takie, które uprawnień do prowadzenia postępowania przygotowawczego nie mają, ale wykonują inne zadania ustawowe. Podmioty wskazane w art. 6 ust. 7 miały wątpliwości z jakiej </w:t>
            </w:r>
            <w:r w:rsidRPr="00983499">
              <w:rPr>
                <w:rFonts w:ascii="Times New Roman" w:eastAsia="Calibri" w:hAnsi="Times New Roman" w:cs="Times New Roman"/>
                <w:color w:val="000000"/>
                <w:sz w:val="20"/>
                <w:szCs w:val="20"/>
                <w:u w:color="000000"/>
                <w:bdr w:val="nil"/>
              </w:rPr>
              <w:lastRenderedPageBreak/>
              <w:t xml:space="preserve">podstawy mogą uzyskiwać informacje. Wobec powyższego, zdecydowano się na uszczegółowienie przepisów, dodając w nowej ustawie przepis o innych zadaniach wykonywanych przez organ, który jednocześnie jest uprawniony do prowadzenia postępowania przygotowawczego w sprawach karnych i karnych skarbowych lub czynności wyjaśniających w sprawach o wykroczenia (projektowany pkt 11). Pozostałe organy, które nie mają uprawnień do prowadzenia postępowań przygotowawczych albo czynności wyjaśniających w sprawach o wykroczenia – z racji wykonywanych przez nie zadań – kwalifikować się będą do grupy podmiotów określonych w obowiązującym pkt 9 (projektowanym pkt 15). </w:t>
            </w:r>
            <w:r w:rsidRPr="00983499">
              <w:rPr>
                <w:rFonts w:ascii="Times New Roman" w:eastAsia="Calibri" w:hAnsi="Times New Roman" w:cs="Times New Roman"/>
                <w:sz w:val="20"/>
                <w:szCs w:val="20"/>
                <w:u w:color="000000"/>
                <w:bdr w:val="nil"/>
              </w:rPr>
              <w:t xml:space="preserve">Powyższe rozwiązanie zgodne jest zatem z </w:t>
            </w:r>
            <w:r w:rsidRPr="00983499">
              <w:rPr>
                <w:rFonts w:ascii="Times New Roman" w:hAnsi="Times New Roman" w:cs="Times New Roman"/>
                <w:bCs/>
                <w:sz w:val="20"/>
                <w:szCs w:val="20"/>
              </w:rPr>
              <w:t xml:space="preserve">§ 5 i 26 ZPT, </w:t>
            </w:r>
            <w:r w:rsidRPr="00983499">
              <w:rPr>
                <w:rFonts w:ascii="Times New Roman" w:hAnsi="Times New Roman" w:cs="Times New Roman"/>
                <w:sz w:val="20"/>
                <w:szCs w:val="20"/>
                <w:shd w:val="clear" w:color="auto" w:fill="FFFFFF"/>
              </w:rPr>
              <w:t>gdyż projektowane przepisy określają ogólną zasadę opartą na zadaniach i kompetencjach poszczególnych podmiotów.</w:t>
            </w:r>
          </w:p>
          <w:p w14:paraId="14D641FE" w14:textId="77777777" w:rsidR="005B3BB8" w:rsidRDefault="005B3BB8" w:rsidP="00086817">
            <w:pPr>
              <w:spacing w:after="5"/>
              <w:ind w:right="137"/>
              <w:jc w:val="both"/>
              <w:rPr>
                <w:rFonts w:ascii="Times New Roman" w:hAnsi="Times New Roman" w:cs="Times New Roman"/>
                <w:sz w:val="20"/>
                <w:szCs w:val="20"/>
              </w:rPr>
            </w:pPr>
          </w:p>
        </w:tc>
      </w:tr>
      <w:tr w:rsidR="005B3BB8" w:rsidRPr="001A4167" w14:paraId="230ACA5B" w14:textId="77777777" w:rsidTr="00E460D6">
        <w:trPr>
          <w:trHeight w:val="841"/>
        </w:trPr>
        <w:tc>
          <w:tcPr>
            <w:tcW w:w="666" w:type="dxa"/>
            <w:vAlign w:val="center"/>
          </w:tcPr>
          <w:p w14:paraId="19893B26" w14:textId="3770BAC4" w:rsidR="005B3BB8" w:rsidRDefault="00DD56FF"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26</w:t>
            </w:r>
            <w:r w:rsidR="00D81C76">
              <w:rPr>
                <w:rFonts w:ascii="Times New Roman" w:hAnsi="Times New Roman" w:cs="Times New Roman"/>
                <w:b/>
                <w:bCs/>
                <w:sz w:val="20"/>
                <w:szCs w:val="20"/>
              </w:rPr>
              <w:t>.</w:t>
            </w:r>
          </w:p>
        </w:tc>
        <w:tc>
          <w:tcPr>
            <w:tcW w:w="1754" w:type="dxa"/>
            <w:vAlign w:val="center"/>
          </w:tcPr>
          <w:p w14:paraId="2E4C364F" w14:textId="77777777" w:rsidR="005B3BB8" w:rsidRPr="00157B39" w:rsidRDefault="005B3BB8" w:rsidP="26985D6F">
            <w:pPr>
              <w:spacing w:line="276" w:lineRule="auto"/>
              <w:rPr>
                <w:rFonts w:ascii="Times New Roman" w:hAnsi="Times New Roman" w:cs="Times New Roman"/>
                <w:b/>
                <w:bCs/>
                <w:sz w:val="20"/>
                <w:szCs w:val="20"/>
              </w:rPr>
            </w:pPr>
            <w:r w:rsidRPr="26985D6F">
              <w:rPr>
                <w:rFonts w:ascii="Times New Roman" w:hAnsi="Times New Roman" w:cs="Times New Roman"/>
                <w:b/>
                <w:bCs/>
                <w:sz w:val="20"/>
                <w:szCs w:val="20"/>
              </w:rPr>
              <w:t>Koordynator SB</w:t>
            </w:r>
          </w:p>
          <w:p w14:paraId="40AEDDA6" w14:textId="1E5C1B4A" w:rsidR="005B3BB8" w:rsidRPr="00157B39" w:rsidRDefault="005B3BB8" w:rsidP="001F52C7">
            <w:pPr>
              <w:spacing w:line="276" w:lineRule="auto"/>
              <w:rPr>
                <w:rFonts w:ascii="Times New Roman" w:hAnsi="Times New Roman" w:cs="Times New Roman"/>
                <w:b/>
                <w:bCs/>
                <w:sz w:val="20"/>
                <w:szCs w:val="20"/>
              </w:rPr>
            </w:pPr>
            <w:r w:rsidRPr="26985D6F">
              <w:rPr>
                <w:rFonts w:ascii="Times New Roman" w:hAnsi="Times New Roman" w:cs="Times New Roman"/>
                <w:b/>
                <w:bCs/>
                <w:sz w:val="20"/>
                <w:szCs w:val="20"/>
              </w:rPr>
              <w:t>KPRM</w:t>
            </w:r>
          </w:p>
        </w:tc>
        <w:tc>
          <w:tcPr>
            <w:tcW w:w="7604" w:type="dxa"/>
            <w:vAlign w:val="center"/>
          </w:tcPr>
          <w:p w14:paraId="43C3866A" w14:textId="77777777" w:rsidR="005B3BB8" w:rsidRPr="00D81C76" w:rsidRDefault="00D81C76" w:rsidP="00D81C76">
            <w:pPr>
              <w:autoSpaceDE w:val="0"/>
              <w:autoSpaceDN w:val="0"/>
              <w:adjustRightInd w:val="0"/>
              <w:jc w:val="both"/>
              <w:rPr>
                <w:rFonts w:ascii="Times New Roman" w:hAnsi="Times New Roman" w:cs="Times New Roman"/>
                <w:b/>
                <w:bCs/>
                <w:sz w:val="20"/>
                <w:szCs w:val="20"/>
              </w:rPr>
            </w:pPr>
            <w:r w:rsidRPr="00D81C76">
              <w:rPr>
                <w:rFonts w:ascii="Times New Roman" w:hAnsi="Times New Roman" w:cs="Times New Roman"/>
                <w:b/>
                <w:bCs/>
                <w:sz w:val="20"/>
                <w:szCs w:val="20"/>
              </w:rPr>
              <w:t>Art. 8 ust. 3</w:t>
            </w:r>
          </w:p>
          <w:p w14:paraId="0F79EFAA" w14:textId="489F9896" w:rsidR="00D81C76" w:rsidRPr="00D81C76" w:rsidRDefault="00D81C76" w:rsidP="00D81C76">
            <w:pPr>
              <w:spacing w:after="120" w:line="276" w:lineRule="auto"/>
              <w:ind w:firstLine="567"/>
              <w:jc w:val="both"/>
              <w:rPr>
                <w:rFonts w:ascii="Times New Roman" w:hAnsi="Times New Roman" w:cs="Times New Roman"/>
                <w:bCs/>
                <w:sz w:val="20"/>
                <w:szCs w:val="20"/>
              </w:rPr>
            </w:pPr>
            <w:r w:rsidRPr="00D81C76">
              <w:rPr>
                <w:rFonts w:ascii="Times New Roman" w:hAnsi="Times New Roman" w:cs="Times New Roman"/>
                <w:bCs/>
                <w:sz w:val="20"/>
                <w:szCs w:val="20"/>
              </w:rPr>
              <w:t>wątpliwości budzi brzmienie art. 8 ust. 3 projektu, który przewiduje możliwość odmowy udzielenia danych o osobach w enumeratywnie wskazanych przypadkach. Przepisy projektowanej ustawy nie powinny przewidywać takiej możliwości w przypadku podmiotów wyliczonych w art. 6 ust. 1 pkt 11 projektu. Określone bowiem w art. 8 ust. 3 pkt 2, 3 i 4 projektu sytuacje są na tyle ogólne, że mogą doprowadzić do dowolnej, a nie obiektywnej odmowy udzielenia informacji z KRK np. Policji, CBA lub ABW. Na kanwie tego przepisu wątpliwości budzi brzmienie art. 23 ust. 2 projektu</w:t>
            </w:r>
            <w:r>
              <w:rPr>
                <w:rFonts w:ascii="Calibri" w:hAnsi="Calibri"/>
                <w:bCs/>
              </w:rPr>
              <w:t xml:space="preserve"> </w:t>
            </w:r>
            <w:r w:rsidRPr="00D81C76">
              <w:rPr>
                <w:rFonts w:ascii="Times New Roman" w:hAnsi="Times New Roman" w:cs="Times New Roman"/>
                <w:bCs/>
                <w:sz w:val="20"/>
                <w:szCs w:val="20"/>
              </w:rPr>
              <w:t>W związku z powyższym art. 8 projektu powinien zostać uzupełniony o przepis stanowiący, iż „</w:t>
            </w:r>
            <w:r w:rsidRPr="00D81C76">
              <w:rPr>
                <w:rFonts w:ascii="Times New Roman" w:hAnsi="Times New Roman" w:cs="Times New Roman"/>
                <w:bCs/>
                <w:i/>
                <w:iCs/>
                <w:sz w:val="20"/>
                <w:szCs w:val="20"/>
              </w:rPr>
              <w:t xml:space="preserve">Odmowa udostępnienia danych, o której mowa w ust. 3, nie dotyczy sytuacji, gdy z wnioskiem o udzielenie informacji wystąpiła służba specjalna, o której mowa w art. 11 ustawy z dnia 24 maja 2002 r. o Agencji Bezpieczeństwa Wewnętrznego oraz Agencji Wywiadu (Dz. U. z 2020 r. poz. 27, z </w:t>
            </w:r>
            <w:proofErr w:type="spellStart"/>
            <w:r w:rsidRPr="00D81C76">
              <w:rPr>
                <w:rFonts w:ascii="Times New Roman" w:hAnsi="Times New Roman" w:cs="Times New Roman"/>
                <w:bCs/>
                <w:i/>
                <w:iCs/>
                <w:sz w:val="20"/>
                <w:szCs w:val="20"/>
              </w:rPr>
              <w:t>późn</w:t>
            </w:r>
            <w:proofErr w:type="spellEnd"/>
            <w:r w:rsidRPr="00D81C76">
              <w:rPr>
                <w:rFonts w:ascii="Times New Roman" w:hAnsi="Times New Roman" w:cs="Times New Roman"/>
                <w:bCs/>
                <w:i/>
                <w:iCs/>
                <w:sz w:val="20"/>
                <w:szCs w:val="20"/>
              </w:rPr>
              <w:t xml:space="preserve">. </w:t>
            </w:r>
            <w:r w:rsidRPr="00D81C76">
              <w:rPr>
                <w:rFonts w:ascii="Times New Roman" w:hAnsi="Times New Roman" w:cs="Times New Roman"/>
                <w:bCs/>
                <w:i/>
                <w:iCs/>
                <w:sz w:val="20"/>
                <w:szCs w:val="20"/>
              </w:rPr>
              <w:lastRenderedPageBreak/>
              <w:t>zm.)”,</w:t>
            </w:r>
            <w:r w:rsidRPr="00D81C76">
              <w:rPr>
                <w:rFonts w:ascii="Times New Roman" w:hAnsi="Times New Roman" w:cs="Times New Roman"/>
                <w:bCs/>
                <w:sz w:val="20"/>
                <w:szCs w:val="20"/>
              </w:rPr>
              <w:t xml:space="preserve"> natomiast w art. 23 ust. 2 projektu powinien zostać wykreślony zwrot „</w:t>
            </w:r>
            <w:r w:rsidRPr="00D81C76">
              <w:rPr>
                <w:rFonts w:ascii="Times New Roman" w:hAnsi="Times New Roman" w:cs="Times New Roman"/>
                <w:bCs/>
                <w:i/>
                <w:iCs/>
                <w:sz w:val="20"/>
                <w:szCs w:val="20"/>
              </w:rPr>
              <w:t>jeżeli przepisy szczególne nie ograniczają zakresu udzielonej informacji”.</w:t>
            </w:r>
          </w:p>
        </w:tc>
        <w:tc>
          <w:tcPr>
            <w:tcW w:w="3834" w:type="dxa"/>
            <w:vAlign w:val="center"/>
          </w:tcPr>
          <w:p w14:paraId="10990AE0" w14:textId="26581987" w:rsidR="00086817" w:rsidRPr="00086817" w:rsidRDefault="00086817" w:rsidP="00086817">
            <w:pPr>
              <w:jc w:val="both"/>
              <w:rPr>
                <w:rFonts w:ascii="Times New Roman" w:eastAsia="Times New Roman" w:hAnsi="Times New Roman" w:cs="Times New Roman"/>
                <w:b/>
                <w:bCs/>
                <w:sz w:val="20"/>
                <w:szCs w:val="20"/>
              </w:rPr>
            </w:pPr>
            <w:r w:rsidRPr="00086817">
              <w:rPr>
                <w:rFonts w:ascii="Times New Roman" w:eastAsia="Times New Roman" w:hAnsi="Times New Roman" w:cs="Times New Roman"/>
                <w:b/>
                <w:bCs/>
                <w:sz w:val="20"/>
                <w:szCs w:val="20"/>
              </w:rPr>
              <w:lastRenderedPageBreak/>
              <w:t>Uwaga nieuwzględniona</w:t>
            </w:r>
            <w:r w:rsidR="0057169F">
              <w:rPr>
                <w:rFonts w:ascii="Times New Roman" w:eastAsia="Times New Roman" w:hAnsi="Times New Roman" w:cs="Times New Roman"/>
                <w:b/>
                <w:bCs/>
                <w:sz w:val="20"/>
                <w:szCs w:val="20"/>
              </w:rPr>
              <w:t xml:space="preserve"> </w:t>
            </w:r>
            <w:r w:rsidR="00E460D6">
              <w:rPr>
                <w:rFonts w:ascii="Times New Roman" w:eastAsia="Times New Roman" w:hAnsi="Times New Roman" w:cs="Times New Roman"/>
                <w:b/>
                <w:bCs/>
                <w:sz w:val="20"/>
                <w:szCs w:val="20"/>
              </w:rPr>
              <w:t>wyjaśniona</w:t>
            </w:r>
            <w:r w:rsidRPr="00086817">
              <w:rPr>
                <w:rFonts w:ascii="Times New Roman" w:eastAsia="Times New Roman" w:hAnsi="Times New Roman" w:cs="Times New Roman"/>
                <w:b/>
                <w:bCs/>
                <w:sz w:val="20"/>
                <w:szCs w:val="20"/>
              </w:rPr>
              <w:t>.</w:t>
            </w:r>
          </w:p>
          <w:p w14:paraId="545422B8" w14:textId="77777777" w:rsidR="00086817" w:rsidRDefault="00086817">
            <w:pPr>
              <w:ind w:firstLine="567"/>
              <w:jc w:val="both"/>
              <w:rPr>
                <w:rFonts w:ascii="Times New Roman" w:eastAsia="Times New Roman" w:hAnsi="Times New Roman" w:cs="Times New Roman"/>
                <w:sz w:val="20"/>
                <w:szCs w:val="20"/>
              </w:rPr>
            </w:pPr>
          </w:p>
          <w:p w14:paraId="3AFA7580" w14:textId="5A42EB92" w:rsidR="0D7DEA9F" w:rsidRPr="00086817" w:rsidRDefault="0D7DEA9F" w:rsidP="00086817">
            <w:pPr>
              <w:ind w:firstLine="567"/>
              <w:jc w:val="both"/>
              <w:rPr>
                <w:rFonts w:ascii="Times New Roman" w:eastAsia="Times New Roman" w:hAnsi="Times New Roman" w:cs="Times New Roman"/>
                <w:sz w:val="20"/>
                <w:szCs w:val="20"/>
              </w:rPr>
            </w:pPr>
            <w:r w:rsidRPr="00086817">
              <w:rPr>
                <w:rFonts w:ascii="Times New Roman" w:eastAsia="Times New Roman" w:hAnsi="Times New Roman" w:cs="Times New Roman"/>
                <w:sz w:val="20"/>
                <w:szCs w:val="20"/>
              </w:rPr>
              <w:t>Przepis ten nie przewiduje możliwości odmowy udzielenia danych o osobach w enumeratywnie wskazanych przypadkach, jakby to wynikało z treści uwagi. Art. 8 ust. 3 projektu określa przesłanki odmowy udostępnienia danych do badań naukowych i celów statystycznych, jest to rozwiązanie przeniesione z obowiązującej ustawy i dotychczas nie budziło ono żadnych wątpliwości interpretacyjnych i legislacyjnych.</w:t>
            </w:r>
          </w:p>
          <w:p w14:paraId="7C705580" w14:textId="3F0340DD" w:rsidR="0D7DEA9F" w:rsidRPr="00086817" w:rsidRDefault="0D7DEA9F" w:rsidP="00086817">
            <w:pPr>
              <w:ind w:firstLine="567"/>
              <w:jc w:val="both"/>
              <w:rPr>
                <w:rFonts w:ascii="Times New Roman" w:eastAsia="Times New Roman" w:hAnsi="Times New Roman" w:cs="Times New Roman"/>
                <w:sz w:val="20"/>
                <w:szCs w:val="20"/>
              </w:rPr>
            </w:pPr>
            <w:r w:rsidRPr="00086817">
              <w:rPr>
                <w:rFonts w:ascii="Times New Roman" w:eastAsia="Times New Roman" w:hAnsi="Times New Roman" w:cs="Times New Roman"/>
                <w:sz w:val="20"/>
                <w:szCs w:val="20"/>
              </w:rPr>
              <w:t xml:space="preserve">Natomiast przepis art. 23 ust. 2 projektu nie może być łączony z art. 8 </w:t>
            </w:r>
            <w:r w:rsidRPr="00086817">
              <w:rPr>
                <w:rFonts w:ascii="Times New Roman" w:eastAsia="Times New Roman" w:hAnsi="Times New Roman" w:cs="Times New Roman"/>
                <w:sz w:val="20"/>
                <w:szCs w:val="20"/>
              </w:rPr>
              <w:lastRenderedPageBreak/>
              <w:t>projektu, dotyczy bowiem udzielania informacji na żądanie, zatem innej materii.</w:t>
            </w:r>
          </w:p>
          <w:p w14:paraId="694C2737" w14:textId="79DC741D" w:rsidR="0D7DEA9F" w:rsidRPr="00086817" w:rsidRDefault="0D7DEA9F" w:rsidP="00086817">
            <w:pPr>
              <w:ind w:firstLine="567"/>
              <w:jc w:val="both"/>
              <w:rPr>
                <w:rFonts w:ascii="Times New Roman" w:eastAsia="Times New Roman" w:hAnsi="Times New Roman" w:cs="Times New Roman"/>
                <w:sz w:val="20"/>
                <w:szCs w:val="20"/>
              </w:rPr>
            </w:pPr>
            <w:r w:rsidRPr="00086817">
              <w:rPr>
                <w:rFonts w:ascii="Times New Roman" w:eastAsia="Times New Roman" w:hAnsi="Times New Roman" w:cs="Times New Roman"/>
                <w:sz w:val="20"/>
                <w:szCs w:val="20"/>
              </w:rPr>
              <w:t>Ponadto wskazać należy, że na żądanie udziela się informacji, gdy przepisy szczególne nie ograniczają zakresu udzielanej informacji. Natomiast art. 25 ust. 6 projektu przesądza, że informacja na żądanie zawiera wszystkie dane dotyczące osób lub podmiotów zgromadzone w Rejestrze.</w:t>
            </w:r>
          </w:p>
          <w:p w14:paraId="35479859" w14:textId="6BE6964F" w:rsidR="0D7DEA9F" w:rsidRDefault="0D7DEA9F" w:rsidP="0D7DEA9F">
            <w:pPr>
              <w:spacing w:after="5"/>
              <w:ind w:right="137"/>
              <w:jc w:val="both"/>
              <w:rPr>
                <w:rFonts w:ascii="Times New Roman" w:hAnsi="Times New Roman" w:cs="Times New Roman"/>
                <w:sz w:val="20"/>
                <w:szCs w:val="20"/>
              </w:rPr>
            </w:pPr>
          </w:p>
          <w:p w14:paraId="53EC15BD" w14:textId="52F48AB3" w:rsidR="005B3BB8" w:rsidRDefault="005B3BB8" w:rsidP="004C595B">
            <w:pPr>
              <w:spacing w:after="5"/>
              <w:ind w:right="137" w:firstLine="710"/>
              <w:jc w:val="both"/>
              <w:rPr>
                <w:rFonts w:ascii="Times New Roman" w:hAnsi="Times New Roman" w:cs="Times New Roman"/>
                <w:sz w:val="20"/>
                <w:szCs w:val="20"/>
              </w:rPr>
            </w:pPr>
          </w:p>
        </w:tc>
      </w:tr>
      <w:tr w:rsidR="005B3BB8" w:rsidRPr="001A4167" w14:paraId="33837A54" w14:textId="77777777" w:rsidTr="001C3D42">
        <w:trPr>
          <w:trHeight w:val="841"/>
        </w:trPr>
        <w:tc>
          <w:tcPr>
            <w:tcW w:w="666" w:type="dxa"/>
            <w:vAlign w:val="center"/>
          </w:tcPr>
          <w:p w14:paraId="77C5A452" w14:textId="7AB9B443" w:rsidR="005B3BB8" w:rsidRDefault="00DD56FF"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27</w:t>
            </w:r>
            <w:r w:rsidR="00D81C76">
              <w:rPr>
                <w:rFonts w:ascii="Times New Roman" w:hAnsi="Times New Roman" w:cs="Times New Roman"/>
                <w:b/>
                <w:bCs/>
                <w:sz w:val="20"/>
                <w:szCs w:val="20"/>
              </w:rPr>
              <w:t>.</w:t>
            </w:r>
          </w:p>
        </w:tc>
        <w:tc>
          <w:tcPr>
            <w:tcW w:w="1754" w:type="dxa"/>
            <w:vAlign w:val="center"/>
          </w:tcPr>
          <w:p w14:paraId="5302DF99" w14:textId="77777777" w:rsidR="005B3BB8" w:rsidRPr="00157B39" w:rsidRDefault="005B3BB8" w:rsidP="26985D6F">
            <w:pPr>
              <w:spacing w:line="276" w:lineRule="auto"/>
              <w:rPr>
                <w:rFonts w:ascii="Times New Roman" w:hAnsi="Times New Roman" w:cs="Times New Roman"/>
                <w:b/>
                <w:bCs/>
                <w:sz w:val="20"/>
                <w:szCs w:val="20"/>
              </w:rPr>
            </w:pPr>
            <w:r w:rsidRPr="26985D6F">
              <w:rPr>
                <w:rFonts w:ascii="Times New Roman" w:hAnsi="Times New Roman" w:cs="Times New Roman"/>
                <w:b/>
                <w:bCs/>
                <w:sz w:val="20"/>
                <w:szCs w:val="20"/>
              </w:rPr>
              <w:t>Koordynator SB</w:t>
            </w:r>
          </w:p>
          <w:p w14:paraId="743DE389" w14:textId="22A03B47" w:rsidR="005B3BB8" w:rsidRPr="00157B39" w:rsidRDefault="005B3BB8" w:rsidP="001F52C7">
            <w:pPr>
              <w:spacing w:line="276" w:lineRule="auto"/>
              <w:rPr>
                <w:rFonts w:ascii="Times New Roman" w:hAnsi="Times New Roman" w:cs="Times New Roman"/>
                <w:b/>
                <w:bCs/>
                <w:sz w:val="20"/>
                <w:szCs w:val="20"/>
              </w:rPr>
            </w:pPr>
            <w:r w:rsidRPr="26985D6F">
              <w:rPr>
                <w:rFonts w:ascii="Times New Roman" w:hAnsi="Times New Roman" w:cs="Times New Roman"/>
                <w:b/>
                <w:bCs/>
                <w:sz w:val="20"/>
                <w:szCs w:val="20"/>
              </w:rPr>
              <w:t>KPRM</w:t>
            </w:r>
          </w:p>
        </w:tc>
        <w:tc>
          <w:tcPr>
            <w:tcW w:w="7604" w:type="dxa"/>
            <w:vAlign w:val="center"/>
          </w:tcPr>
          <w:p w14:paraId="52BBEB61" w14:textId="77777777" w:rsidR="00D81C76" w:rsidRPr="0075797B" w:rsidRDefault="00D81C76" w:rsidP="00D81C76">
            <w:pPr>
              <w:spacing w:after="120" w:line="276" w:lineRule="auto"/>
              <w:jc w:val="both"/>
              <w:rPr>
                <w:rFonts w:ascii="Times New Roman" w:hAnsi="Times New Roman" w:cs="Times New Roman"/>
                <w:b/>
                <w:sz w:val="20"/>
                <w:szCs w:val="20"/>
              </w:rPr>
            </w:pPr>
            <w:r w:rsidRPr="0075797B">
              <w:rPr>
                <w:rFonts w:ascii="Times New Roman" w:hAnsi="Times New Roman" w:cs="Times New Roman"/>
                <w:b/>
                <w:sz w:val="20"/>
                <w:szCs w:val="20"/>
              </w:rPr>
              <w:t>Art. 23 ust. 1</w:t>
            </w:r>
          </w:p>
          <w:p w14:paraId="054EE174" w14:textId="783F5210" w:rsidR="005B3BB8" w:rsidRPr="0075797B" w:rsidRDefault="0075797B" w:rsidP="0075797B">
            <w:pPr>
              <w:spacing w:after="120" w:line="276" w:lineRule="auto"/>
              <w:jc w:val="both"/>
              <w:rPr>
                <w:rFonts w:ascii="Times New Roman" w:hAnsi="Times New Roman" w:cs="Times New Roman"/>
                <w:bCs/>
                <w:sz w:val="20"/>
                <w:szCs w:val="20"/>
              </w:rPr>
            </w:pPr>
            <w:r>
              <w:rPr>
                <w:rFonts w:ascii="Times New Roman" w:hAnsi="Times New Roman" w:cs="Times New Roman"/>
                <w:bCs/>
                <w:sz w:val="20"/>
                <w:szCs w:val="20"/>
              </w:rPr>
              <w:t xml:space="preserve">Przepis ten </w:t>
            </w:r>
            <w:r w:rsidR="00D81C76" w:rsidRPr="00D81C76">
              <w:rPr>
                <w:rFonts w:ascii="Times New Roman" w:hAnsi="Times New Roman" w:cs="Times New Roman"/>
                <w:bCs/>
                <w:sz w:val="20"/>
                <w:szCs w:val="20"/>
              </w:rPr>
              <w:t>nakłada wymóg złożenia zapytania o osobę oraz podmiot zbiorowy z KRK za pośrednictwem systemu teleinformatycznego. Z kolei art. 23 ust. 7 projektu stanowi, że może to nastąpić dopiero po uwierzytelnieniu w sposób określony w art. 20a ust. 1 albo 2 ustawy z dnia 17 lutego 2005 r</w:t>
            </w:r>
            <w:r w:rsidR="00D81C76" w:rsidRPr="00D81C76">
              <w:rPr>
                <w:rFonts w:ascii="Times New Roman" w:hAnsi="Times New Roman" w:cs="Times New Roman"/>
                <w:bCs/>
                <w:i/>
                <w:sz w:val="20"/>
                <w:szCs w:val="20"/>
              </w:rPr>
              <w:t>. o informatyzacji działalności podmiotów realizujących zadania publiczne</w:t>
            </w:r>
            <w:r w:rsidR="00D81C76" w:rsidRPr="00D81C76">
              <w:rPr>
                <w:rFonts w:ascii="Times New Roman" w:hAnsi="Times New Roman" w:cs="Times New Roman"/>
                <w:bCs/>
                <w:sz w:val="20"/>
                <w:szCs w:val="20"/>
              </w:rPr>
              <w:t xml:space="preserve"> (Dz. U. z 2021 r., poz. 2070). Zgodnie z art. 2 ust. 3 wymienionej ustawy, jej przepisy nie mają zastosowania do służb specjalnych w rozumieniu art. 11 ustawy z dnia 24 maja 2002 r. </w:t>
            </w:r>
            <w:r w:rsidR="00D81C76" w:rsidRPr="00D81C76">
              <w:rPr>
                <w:rFonts w:ascii="Times New Roman" w:hAnsi="Times New Roman" w:cs="Times New Roman"/>
                <w:bCs/>
                <w:i/>
                <w:sz w:val="20"/>
                <w:szCs w:val="20"/>
              </w:rPr>
              <w:t>o Agencji Bezpieczeństwa Wewnętrznego oraz Agencji Wywiadu</w:t>
            </w:r>
            <w:r w:rsidR="00D81C76" w:rsidRPr="00D81C76">
              <w:rPr>
                <w:rFonts w:ascii="Times New Roman" w:hAnsi="Times New Roman" w:cs="Times New Roman"/>
                <w:bCs/>
                <w:sz w:val="20"/>
                <w:szCs w:val="20"/>
              </w:rPr>
              <w:t xml:space="preserve">. W związku z powyższym również art. 23 projektu powinien zostać uzupełniony o wyłączenie dotyczące służb specjalnych, o których mowa w art. 11 ustawy z dnia 24 maja 2002 r. </w:t>
            </w:r>
            <w:r w:rsidR="00D81C76" w:rsidRPr="00D81C76">
              <w:rPr>
                <w:rFonts w:ascii="Times New Roman" w:hAnsi="Times New Roman" w:cs="Times New Roman"/>
                <w:bCs/>
                <w:i/>
                <w:sz w:val="20"/>
                <w:szCs w:val="20"/>
              </w:rPr>
              <w:t>o Agencji Bezpieczeństwa Wewnętrznego oraz Agencji Wywiadu</w:t>
            </w:r>
            <w:r w:rsidR="00D81C76" w:rsidRPr="00D81C76">
              <w:rPr>
                <w:rFonts w:ascii="Times New Roman" w:hAnsi="Times New Roman" w:cs="Times New Roman"/>
                <w:bCs/>
                <w:sz w:val="20"/>
                <w:szCs w:val="20"/>
              </w:rPr>
              <w:t>. Ponadto, ze względów praktycznych, zasadne jest pozostawienie możliwości składania zapytań przez upoważnionego funkcjonariusza na miejscu w Biurze Informacyjnym KRK albo w jego punkcie informacyjnym w sądzie powszechnym.</w:t>
            </w:r>
          </w:p>
        </w:tc>
        <w:tc>
          <w:tcPr>
            <w:tcW w:w="3834" w:type="dxa"/>
            <w:vAlign w:val="center"/>
          </w:tcPr>
          <w:p w14:paraId="68AEF9BC" w14:textId="2C86EEC0" w:rsidR="0D7DEA9F" w:rsidRPr="00DA2497" w:rsidRDefault="009036FC" w:rsidP="00D71539">
            <w:pPr>
              <w:rPr>
                <w:rFonts w:ascii="Times New Roman" w:eastAsia="Times New Roman" w:hAnsi="Times New Roman" w:cs="Times New Roman"/>
                <w:b/>
                <w:bCs/>
                <w:sz w:val="20"/>
                <w:szCs w:val="20"/>
              </w:rPr>
            </w:pPr>
            <w:r w:rsidRPr="00DA2497">
              <w:rPr>
                <w:rFonts w:ascii="Times New Roman" w:eastAsia="Times New Roman" w:hAnsi="Times New Roman" w:cs="Times New Roman"/>
                <w:b/>
                <w:bCs/>
                <w:sz w:val="20"/>
                <w:szCs w:val="20"/>
                <w:lang w:eastAsia="pl-PL"/>
              </w:rPr>
              <w:t xml:space="preserve">Uwaga uwzględniona </w:t>
            </w:r>
            <w:r w:rsidR="00DA2497" w:rsidRPr="00DA2497">
              <w:rPr>
                <w:rFonts w:ascii="Times New Roman" w:eastAsia="Times New Roman" w:hAnsi="Times New Roman" w:cs="Times New Roman"/>
                <w:b/>
                <w:bCs/>
                <w:sz w:val="20"/>
                <w:szCs w:val="20"/>
                <w:lang w:eastAsia="pl-PL"/>
              </w:rPr>
              <w:t xml:space="preserve">częściowo </w:t>
            </w:r>
            <w:r w:rsidR="00DA2497">
              <w:rPr>
                <w:rFonts w:ascii="Times New Roman" w:eastAsia="Times New Roman" w:hAnsi="Times New Roman" w:cs="Times New Roman"/>
                <w:b/>
                <w:bCs/>
                <w:sz w:val="20"/>
                <w:szCs w:val="20"/>
                <w:lang w:eastAsia="pl-PL"/>
              </w:rPr>
              <w:t>i wyjaśniona</w:t>
            </w:r>
            <w:r w:rsidR="00401AB5">
              <w:rPr>
                <w:rFonts w:ascii="Times New Roman" w:eastAsia="Times New Roman" w:hAnsi="Times New Roman" w:cs="Times New Roman"/>
                <w:b/>
                <w:bCs/>
                <w:sz w:val="20"/>
                <w:szCs w:val="20"/>
                <w:lang w:eastAsia="pl-PL"/>
              </w:rPr>
              <w:t>.</w:t>
            </w:r>
          </w:p>
          <w:p w14:paraId="2682FBE4" w14:textId="7421D5E4" w:rsidR="0D7DEA9F" w:rsidRPr="006772F3" w:rsidRDefault="0D7DEA9F" w:rsidP="006772F3">
            <w:pPr>
              <w:ind w:firstLine="567"/>
              <w:jc w:val="both"/>
              <w:rPr>
                <w:rFonts w:ascii="Times New Roman" w:eastAsia="Times New Roman" w:hAnsi="Times New Roman" w:cs="Times New Roman"/>
                <w:color w:val="000000" w:themeColor="text1"/>
                <w:sz w:val="20"/>
                <w:szCs w:val="20"/>
              </w:rPr>
            </w:pPr>
            <w:r w:rsidRPr="006772F3">
              <w:rPr>
                <w:rFonts w:ascii="Times New Roman" w:eastAsia="Times New Roman" w:hAnsi="Times New Roman" w:cs="Times New Roman"/>
                <w:sz w:val="20"/>
                <w:szCs w:val="20"/>
              </w:rPr>
              <w:t xml:space="preserve">W pierwszej kolejności wskazać należy, że zgodnie z treścią art. 2 ust. 3 w/w ustawy o informatyzacji działalności podmiotów realizujących zadania publiczne wyłączenie podmiotów, o których mowa w art. 11 ustawy </w:t>
            </w:r>
            <w:r w:rsidRPr="006772F3">
              <w:rPr>
                <w:rFonts w:ascii="Times New Roman" w:eastAsia="Times New Roman" w:hAnsi="Times New Roman" w:cs="Times New Roman"/>
                <w:i/>
                <w:iCs/>
                <w:sz w:val="20"/>
                <w:szCs w:val="20"/>
              </w:rPr>
              <w:t>o Agencji Bezpieczeństwa Wewnętrznego oraz Agencji Wywiadu,</w:t>
            </w:r>
            <w:r w:rsidRPr="006772F3">
              <w:rPr>
                <w:rFonts w:ascii="Times New Roman" w:eastAsia="Times New Roman" w:hAnsi="Times New Roman" w:cs="Times New Roman"/>
                <w:sz w:val="20"/>
                <w:szCs w:val="20"/>
              </w:rPr>
              <w:t xml:space="preserve"> dotyczy </w:t>
            </w:r>
            <w:r w:rsidRPr="006772F3">
              <w:rPr>
                <w:rFonts w:ascii="Times New Roman" w:eastAsia="Times New Roman" w:hAnsi="Times New Roman" w:cs="Times New Roman"/>
                <w:color w:val="000000" w:themeColor="text1"/>
                <w:sz w:val="20"/>
                <w:szCs w:val="20"/>
                <w:u w:val="single"/>
              </w:rPr>
              <w:t xml:space="preserve">gdy w związku z realizacją zadań przez te podmioty istnieje obowiązek przekazywania informacji do i od podmiotów niebędących organami administracji rządowej. </w:t>
            </w:r>
            <w:r w:rsidRPr="006772F3">
              <w:rPr>
                <w:rFonts w:ascii="Times New Roman" w:eastAsia="Times New Roman" w:hAnsi="Times New Roman" w:cs="Times New Roman"/>
                <w:color w:val="000000" w:themeColor="text1"/>
                <w:sz w:val="20"/>
                <w:szCs w:val="20"/>
              </w:rPr>
              <w:t xml:space="preserve">Wskazać należy że Rejestr jest prowadzony, utrzymywany i administrowany przez Ministra Sprawiedliwości jako centralny organ administracji rządowej. </w:t>
            </w:r>
          </w:p>
          <w:p w14:paraId="596CA87D" w14:textId="38F186EA" w:rsidR="0D7DEA9F" w:rsidRPr="006772F3" w:rsidRDefault="0D7DEA9F" w:rsidP="006772F3">
            <w:pPr>
              <w:ind w:firstLine="567"/>
              <w:jc w:val="both"/>
              <w:rPr>
                <w:rFonts w:ascii="Times New Roman" w:eastAsia="Times New Roman" w:hAnsi="Times New Roman" w:cs="Times New Roman"/>
                <w:sz w:val="20"/>
                <w:szCs w:val="20"/>
              </w:rPr>
            </w:pPr>
            <w:r w:rsidRPr="006772F3">
              <w:rPr>
                <w:rFonts w:ascii="Times New Roman" w:eastAsia="Times New Roman" w:hAnsi="Times New Roman" w:cs="Times New Roman"/>
                <w:color w:val="000000" w:themeColor="text1"/>
                <w:sz w:val="20"/>
                <w:szCs w:val="20"/>
              </w:rPr>
              <w:t>Pomijając</w:t>
            </w:r>
            <w:r w:rsidRPr="0D7DEA9F">
              <w:rPr>
                <w:rFonts w:ascii="Times New Roman" w:eastAsia="Times New Roman" w:hAnsi="Times New Roman" w:cs="Times New Roman"/>
                <w:color w:val="000000" w:themeColor="text1"/>
                <w:sz w:val="20"/>
                <w:szCs w:val="20"/>
              </w:rPr>
              <w:t xml:space="preserve"> </w:t>
            </w:r>
            <w:r w:rsidRPr="006772F3">
              <w:rPr>
                <w:rFonts w:ascii="Times New Roman" w:eastAsia="Times New Roman" w:hAnsi="Times New Roman" w:cs="Times New Roman"/>
                <w:color w:val="000000" w:themeColor="text1"/>
                <w:sz w:val="20"/>
                <w:szCs w:val="20"/>
              </w:rPr>
              <w:t xml:space="preserve">powyższe, </w:t>
            </w:r>
            <w:r w:rsidRPr="006772F3">
              <w:rPr>
                <w:rFonts w:ascii="Times New Roman" w:eastAsia="Times New Roman" w:hAnsi="Times New Roman" w:cs="Times New Roman"/>
                <w:sz w:val="20"/>
                <w:szCs w:val="20"/>
              </w:rPr>
              <w:t xml:space="preserve">uwierzytelnienie dotyczy zapytań, zaś służby będą uzyskiwać informacje na żądanie, a więc bez uwierzytelnienia się, o którym mowa w art. 20a ust. 1 albo ust. 2 ustawy z dnia 17 lutego 2005 r. o informatyzacji działalności podmiotów realizujących zadania publiczne. Tryb uzyskania informacji na żądanie został przewidziany dla organów, które w związku z wykonywaniem swoich zadań potrzebują pełnej informacji z Rejestru w jak </w:t>
            </w:r>
            <w:r w:rsidRPr="006772F3">
              <w:rPr>
                <w:rFonts w:ascii="Times New Roman" w:eastAsia="Times New Roman" w:hAnsi="Times New Roman" w:cs="Times New Roman"/>
                <w:sz w:val="20"/>
                <w:szCs w:val="20"/>
              </w:rPr>
              <w:lastRenderedPageBreak/>
              <w:t>najkrótszym czasie. Sposób ten jest praktyczny, bowiem nie wymaga od funkcjonariuszy nakładu czasu i pracy koniecznych w przypadku osobistego składania zapytań w postaci papierowej w siedzibie Biura lub w punktach informacyjnych Rejestru. Udzielanie informacji w postaci papierowej zostało przewidziane dla</w:t>
            </w:r>
            <w:r w:rsidRPr="006772F3">
              <w:rPr>
                <w:rFonts w:ascii="Times New Roman" w:eastAsia="Times New Roman" w:hAnsi="Times New Roman" w:cs="Times New Roman"/>
                <w:color w:val="000000" w:themeColor="text1"/>
                <w:sz w:val="20"/>
                <w:szCs w:val="20"/>
              </w:rPr>
              <w:t xml:space="preserve"> osób </w:t>
            </w:r>
            <w:r w:rsidRPr="006772F3">
              <w:rPr>
                <w:rFonts w:ascii="Times New Roman" w:eastAsia="Times New Roman" w:hAnsi="Times New Roman" w:cs="Times New Roman"/>
                <w:sz w:val="20"/>
                <w:szCs w:val="20"/>
              </w:rPr>
              <w:t xml:space="preserve">niekorzystających z elektronicznych form komunikacji, m. in. z powodu wykluczenia cyfrowego. </w:t>
            </w:r>
          </w:p>
          <w:p w14:paraId="7BDB84F3" w14:textId="2903452A" w:rsidR="004C005F" w:rsidRPr="006772F3" w:rsidRDefault="0D7DEA9F" w:rsidP="001C3D42">
            <w:pPr>
              <w:ind w:firstLine="567"/>
              <w:jc w:val="both"/>
              <w:rPr>
                <w:rFonts w:ascii="Times New Roman" w:eastAsia="Times New Roman" w:hAnsi="Times New Roman" w:cs="Times New Roman"/>
                <w:i/>
                <w:iCs/>
                <w:sz w:val="20"/>
                <w:szCs w:val="20"/>
              </w:rPr>
            </w:pPr>
            <w:r w:rsidRPr="006772F3">
              <w:rPr>
                <w:rFonts w:ascii="Times New Roman" w:eastAsia="Times New Roman" w:hAnsi="Times New Roman" w:cs="Times New Roman"/>
                <w:sz w:val="20"/>
                <w:szCs w:val="20"/>
              </w:rPr>
              <w:t xml:space="preserve">Uwzględniając jednak przypadki, w których z uwagi na przyczyny techniczne (takie jak awaria systemu po stronie podmiotów uprawnionych do uzyskiwania informacji na żądanie lub brak dostępności usług po stronie Rejestru, tj. </w:t>
            </w:r>
            <w:r w:rsidRPr="006772F3">
              <w:rPr>
                <w:rFonts w:ascii="Times New Roman" w:eastAsia="Times New Roman" w:hAnsi="Times New Roman" w:cs="Times New Roman"/>
                <w:color w:val="000000" w:themeColor="text1"/>
                <w:sz w:val="20"/>
                <w:szCs w:val="20"/>
              </w:rPr>
              <w:t xml:space="preserve">usługi </w:t>
            </w:r>
            <w:r w:rsidRPr="006772F3">
              <w:rPr>
                <w:rFonts w:ascii="Times New Roman" w:eastAsia="Times New Roman" w:hAnsi="Times New Roman" w:cs="Times New Roman"/>
                <w:color w:val="242424"/>
                <w:sz w:val="20"/>
                <w:szCs w:val="20"/>
              </w:rPr>
              <w:t>uzyskiwania informacji na żądanie lub e-usługi, za pośrednictwem której uprawnione podmioty będą mogły składać zapytania</w:t>
            </w:r>
            <w:r w:rsidRPr="006772F3">
              <w:rPr>
                <w:rFonts w:ascii="Times New Roman" w:eastAsia="Times New Roman" w:hAnsi="Times New Roman" w:cs="Times New Roman"/>
                <w:sz w:val="20"/>
                <w:szCs w:val="20"/>
              </w:rPr>
              <w:t>), nie będzie możliwe złożenie zapytania lub przesyłanie żądania za pośrednictwem systemu teleinformatycznego zaproponowano dodanie do art. 23 ust. 9</w:t>
            </w:r>
            <w:r w:rsidR="004C005F">
              <w:rPr>
                <w:rFonts w:ascii="Times New Roman" w:eastAsia="Times New Roman" w:hAnsi="Times New Roman" w:cs="Times New Roman"/>
                <w:sz w:val="20"/>
                <w:szCs w:val="20"/>
              </w:rPr>
              <w:t>, a po zmianie numeracji art. 24 ust. 9 w brzmieniu jak w projekcie ustawy.</w:t>
            </w:r>
            <w:r w:rsidRPr="006772F3">
              <w:rPr>
                <w:rFonts w:ascii="Times New Roman" w:eastAsia="Times New Roman" w:hAnsi="Times New Roman" w:cs="Times New Roman"/>
                <w:sz w:val="20"/>
                <w:szCs w:val="20"/>
              </w:rPr>
              <w:t xml:space="preserve"> </w:t>
            </w:r>
            <w:r>
              <w:br/>
            </w:r>
          </w:p>
          <w:p w14:paraId="70947F72" w14:textId="518474EA" w:rsidR="0D7DEA9F" w:rsidRPr="006772F3" w:rsidRDefault="0D7DEA9F" w:rsidP="006772F3">
            <w:pPr>
              <w:ind w:firstLine="510"/>
              <w:jc w:val="both"/>
              <w:rPr>
                <w:rFonts w:ascii="Times New Roman" w:eastAsia="Times New Roman" w:hAnsi="Times New Roman" w:cs="Times New Roman"/>
                <w:sz w:val="20"/>
                <w:szCs w:val="20"/>
              </w:rPr>
            </w:pPr>
            <w:r w:rsidRPr="006772F3">
              <w:rPr>
                <w:rFonts w:ascii="Times New Roman" w:eastAsia="Times New Roman" w:hAnsi="Times New Roman" w:cs="Times New Roman"/>
                <w:sz w:val="20"/>
                <w:szCs w:val="20"/>
              </w:rPr>
              <w:t>W związku z powyższym projektodawca przeniósł dotychczasową treść projektowanego ust. 9 do ust. 10 oraz zmienił numerację pozostałych jednostek redakcyjnych.</w:t>
            </w:r>
          </w:p>
          <w:p w14:paraId="666EED04" w14:textId="767A275A" w:rsidR="0D7DEA9F" w:rsidRPr="006772F3" w:rsidRDefault="0D7DEA9F" w:rsidP="006772F3">
            <w:pPr>
              <w:ind w:firstLine="510"/>
              <w:jc w:val="both"/>
              <w:rPr>
                <w:rFonts w:ascii="Times New Roman" w:eastAsia="Times New Roman" w:hAnsi="Times New Roman" w:cs="Times New Roman"/>
                <w:sz w:val="20"/>
                <w:szCs w:val="20"/>
              </w:rPr>
            </w:pPr>
            <w:r w:rsidRPr="006772F3">
              <w:rPr>
                <w:rFonts w:ascii="Times New Roman" w:eastAsia="Times New Roman" w:hAnsi="Times New Roman" w:cs="Times New Roman"/>
                <w:sz w:val="20"/>
                <w:szCs w:val="20"/>
              </w:rPr>
              <w:t xml:space="preserve">Jednocześnie w związku z przedstawionymi w piśmie uwagami wyjaśniamy, że pełnomocnicy działający w służbach specjalnych będą uzyskiwać informacje na podstawie art. 6 ust. 1 pkt 15 projektu przez usługę ,,na żądanie”, a więc bez uwierzytelnienia się, o którym mowa w </w:t>
            </w:r>
            <w:r w:rsidRPr="006772F3">
              <w:rPr>
                <w:rFonts w:ascii="Times New Roman" w:eastAsia="Times New Roman" w:hAnsi="Times New Roman" w:cs="Times New Roman"/>
                <w:sz w:val="20"/>
                <w:szCs w:val="20"/>
              </w:rPr>
              <w:lastRenderedPageBreak/>
              <w:t>art. 20a ust. 1 albo ust. 2 ustawy z dnia 17 lutego 2005 r. o informatyzacji działalności podmiotów realizujących zadania publiczne.</w:t>
            </w:r>
          </w:p>
          <w:p w14:paraId="10E65F7A" w14:textId="51B7B65B" w:rsidR="0D7DEA9F" w:rsidRDefault="0D7DEA9F" w:rsidP="0D7DEA9F">
            <w:pPr>
              <w:rPr>
                <w:rFonts w:ascii="Times New Roman" w:eastAsia="Times New Roman" w:hAnsi="Times New Roman" w:cs="Times New Roman"/>
                <w:sz w:val="20"/>
                <w:szCs w:val="20"/>
                <w:lang w:eastAsia="pl-PL"/>
              </w:rPr>
            </w:pPr>
          </w:p>
          <w:p w14:paraId="3E2BDB29" w14:textId="0585098A" w:rsidR="005B3BB8" w:rsidRDefault="005B3BB8" w:rsidP="006772F3">
            <w:pPr>
              <w:rPr>
                <w:rFonts w:ascii="Times New Roman" w:hAnsi="Times New Roman" w:cs="Times New Roman"/>
                <w:sz w:val="20"/>
                <w:szCs w:val="20"/>
              </w:rPr>
            </w:pPr>
          </w:p>
        </w:tc>
      </w:tr>
      <w:tr w:rsidR="0075797B" w:rsidRPr="001A4167" w14:paraId="4A843A02" w14:textId="77777777" w:rsidTr="001C3D42">
        <w:trPr>
          <w:trHeight w:val="841"/>
        </w:trPr>
        <w:tc>
          <w:tcPr>
            <w:tcW w:w="666" w:type="dxa"/>
            <w:vAlign w:val="center"/>
          </w:tcPr>
          <w:p w14:paraId="2CA29DB8" w14:textId="41455DFC" w:rsidR="0075797B" w:rsidRPr="0075797B" w:rsidRDefault="00DD56FF" w:rsidP="001F52C7">
            <w:pPr>
              <w:spacing w:line="276" w:lineRule="auto"/>
              <w:rPr>
                <w:rFonts w:ascii="Times New Roman" w:hAnsi="Times New Roman" w:cs="Times New Roman"/>
                <w:sz w:val="20"/>
                <w:szCs w:val="20"/>
              </w:rPr>
            </w:pPr>
            <w:r>
              <w:rPr>
                <w:rFonts w:ascii="Times New Roman" w:hAnsi="Times New Roman" w:cs="Times New Roman"/>
                <w:b/>
                <w:bCs/>
                <w:sz w:val="20"/>
                <w:szCs w:val="20"/>
              </w:rPr>
              <w:lastRenderedPageBreak/>
              <w:t>28</w:t>
            </w:r>
            <w:r w:rsidR="0075797B">
              <w:rPr>
                <w:rFonts w:ascii="Times New Roman" w:hAnsi="Times New Roman" w:cs="Times New Roman"/>
                <w:b/>
                <w:bCs/>
                <w:sz w:val="20"/>
                <w:szCs w:val="20"/>
              </w:rPr>
              <w:t>.</w:t>
            </w:r>
          </w:p>
        </w:tc>
        <w:tc>
          <w:tcPr>
            <w:tcW w:w="1754" w:type="dxa"/>
            <w:vAlign w:val="center"/>
          </w:tcPr>
          <w:p w14:paraId="57317A82" w14:textId="77777777" w:rsidR="0075797B" w:rsidRPr="00157B39" w:rsidRDefault="005B3BB8" w:rsidP="26985D6F">
            <w:pPr>
              <w:spacing w:line="276" w:lineRule="auto"/>
              <w:rPr>
                <w:rFonts w:ascii="Times New Roman" w:hAnsi="Times New Roman" w:cs="Times New Roman"/>
                <w:b/>
                <w:bCs/>
                <w:sz w:val="20"/>
                <w:szCs w:val="20"/>
              </w:rPr>
            </w:pPr>
            <w:r w:rsidRPr="26985D6F">
              <w:rPr>
                <w:rFonts w:ascii="Times New Roman" w:hAnsi="Times New Roman" w:cs="Times New Roman"/>
                <w:b/>
                <w:bCs/>
                <w:sz w:val="20"/>
                <w:szCs w:val="20"/>
              </w:rPr>
              <w:t>Koordynator SB</w:t>
            </w:r>
          </w:p>
          <w:p w14:paraId="75895BE8" w14:textId="6D2FDBDA" w:rsidR="0075797B" w:rsidRPr="00157B39" w:rsidRDefault="005B3BB8" w:rsidP="001F52C7">
            <w:pPr>
              <w:spacing w:line="276" w:lineRule="auto"/>
              <w:rPr>
                <w:rFonts w:ascii="Times New Roman" w:hAnsi="Times New Roman" w:cs="Times New Roman"/>
                <w:b/>
                <w:bCs/>
                <w:sz w:val="20"/>
                <w:szCs w:val="20"/>
              </w:rPr>
            </w:pPr>
            <w:r w:rsidRPr="26985D6F">
              <w:rPr>
                <w:rFonts w:ascii="Times New Roman" w:hAnsi="Times New Roman" w:cs="Times New Roman"/>
                <w:b/>
                <w:bCs/>
                <w:sz w:val="20"/>
                <w:szCs w:val="20"/>
              </w:rPr>
              <w:t>KPRM</w:t>
            </w:r>
          </w:p>
        </w:tc>
        <w:tc>
          <w:tcPr>
            <w:tcW w:w="7604" w:type="dxa"/>
            <w:vAlign w:val="center"/>
          </w:tcPr>
          <w:p w14:paraId="633C988C" w14:textId="77777777" w:rsidR="0075797B" w:rsidRPr="0075797B" w:rsidRDefault="0075797B" w:rsidP="0075797B">
            <w:pPr>
              <w:spacing w:after="120" w:line="276" w:lineRule="auto"/>
              <w:jc w:val="both"/>
              <w:rPr>
                <w:rFonts w:ascii="Times New Roman" w:hAnsi="Times New Roman" w:cs="Times New Roman"/>
                <w:b/>
                <w:sz w:val="20"/>
                <w:szCs w:val="20"/>
              </w:rPr>
            </w:pPr>
            <w:r w:rsidRPr="0075797B">
              <w:rPr>
                <w:rFonts w:ascii="Times New Roman" w:hAnsi="Times New Roman" w:cs="Times New Roman"/>
                <w:b/>
                <w:sz w:val="20"/>
                <w:szCs w:val="20"/>
              </w:rPr>
              <w:t>Art. 23 ust. 8</w:t>
            </w:r>
          </w:p>
          <w:p w14:paraId="3197B8BC" w14:textId="2371AD89" w:rsidR="0075797B" w:rsidRPr="0075797B" w:rsidRDefault="0075797B" w:rsidP="00D81C76">
            <w:pPr>
              <w:spacing w:after="120" w:line="276" w:lineRule="auto"/>
              <w:jc w:val="both"/>
              <w:rPr>
                <w:rFonts w:ascii="Times New Roman" w:hAnsi="Times New Roman" w:cs="Times New Roman"/>
                <w:bCs/>
                <w:sz w:val="20"/>
                <w:szCs w:val="20"/>
              </w:rPr>
            </w:pPr>
            <w:r w:rsidRPr="0075797B">
              <w:rPr>
                <w:rFonts w:ascii="Times New Roman" w:hAnsi="Times New Roman" w:cs="Times New Roman"/>
                <w:bCs/>
                <w:sz w:val="20"/>
                <w:szCs w:val="20"/>
              </w:rPr>
              <w:t>Wątpliwości budzi przyjęte w projekcie założenie, iż zapytanie w formie papierowej będzie mogła złożyć jedynie osoba fizyczna chcąca uzyskać z KRK swoje dane. W tym kontekście pojawia się pytanie, czy projektowana ustawa będzie mogła zobowiązywać do stosowania art. 20a ust. 1 albo ust. 2 ustawy z dnia 17 lutego 2005 r</w:t>
            </w:r>
            <w:r w:rsidRPr="0075797B">
              <w:rPr>
                <w:rFonts w:ascii="Times New Roman" w:hAnsi="Times New Roman" w:cs="Times New Roman"/>
                <w:bCs/>
                <w:i/>
                <w:sz w:val="20"/>
                <w:szCs w:val="20"/>
              </w:rPr>
              <w:t>. o informatyzacji działalności podmiotów realizujących zadania publiczne</w:t>
            </w:r>
            <w:r w:rsidRPr="0075797B">
              <w:rPr>
                <w:rFonts w:ascii="Times New Roman" w:hAnsi="Times New Roman" w:cs="Times New Roman"/>
                <w:bCs/>
                <w:sz w:val="20"/>
                <w:szCs w:val="20"/>
              </w:rPr>
              <w:t xml:space="preserve"> (tryb uwierzytelnienia zapytania) podmioty, których ustawa ta nie dotyczy (wymienione w art. 2 ust. 3). Należy pamiętać, że w podmiotach tych są zatrudniani pełnomocnicy ds. ochrony informacji niejawnych, którzy w ramach prowadzenia zwykłych postępowań sprawdzających mają obowiązek dokonywania sprawdzeń w KRK (art. 25 ust. 1 pkt 1 ustawy z dnia 5 sierpnia 2010 r. </w:t>
            </w:r>
            <w:r w:rsidRPr="0075797B">
              <w:rPr>
                <w:rFonts w:ascii="Times New Roman" w:hAnsi="Times New Roman" w:cs="Times New Roman"/>
                <w:bCs/>
                <w:i/>
                <w:sz w:val="20"/>
                <w:szCs w:val="20"/>
              </w:rPr>
              <w:t>o ochronie informacji niejawnych</w:t>
            </w:r>
            <w:r w:rsidRPr="0075797B">
              <w:rPr>
                <w:rFonts w:ascii="Times New Roman" w:hAnsi="Times New Roman" w:cs="Times New Roman"/>
                <w:bCs/>
                <w:sz w:val="20"/>
                <w:szCs w:val="20"/>
              </w:rPr>
              <w:t>).</w:t>
            </w:r>
          </w:p>
        </w:tc>
        <w:tc>
          <w:tcPr>
            <w:tcW w:w="3834" w:type="dxa"/>
            <w:vAlign w:val="center"/>
          </w:tcPr>
          <w:p w14:paraId="103D6462" w14:textId="6B0814B4" w:rsidR="00E460D6" w:rsidRPr="001C3D42" w:rsidRDefault="0057130F" w:rsidP="0D7DEA9F">
            <w:pPr>
              <w:ind w:firstLine="510"/>
              <w:jc w:val="both"/>
              <w:rPr>
                <w:rFonts w:ascii="Times New Roman" w:hAnsi="Times New Roman" w:cs="Times New Roman"/>
                <w:b/>
                <w:bCs/>
                <w:sz w:val="20"/>
                <w:szCs w:val="20"/>
              </w:rPr>
            </w:pPr>
            <w:r w:rsidRPr="001C3D42">
              <w:rPr>
                <w:rFonts w:ascii="Times New Roman" w:hAnsi="Times New Roman" w:cs="Times New Roman"/>
                <w:b/>
                <w:bCs/>
                <w:sz w:val="20"/>
                <w:szCs w:val="20"/>
              </w:rPr>
              <w:t>Uwaga</w:t>
            </w:r>
            <w:r w:rsidR="00E460D6" w:rsidRPr="001C3D42">
              <w:rPr>
                <w:rFonts w:ascii="Times New Roman" w:hAnsi="Times New Roman" w:cs="Times New Roman"/>
                <w:b/>
                <w:bCs/>
                <w:sz w:val="20"/>
                <w:szCs w:val="20"/>
              </w:rPr>
              <w:t xml:space="preserve"> wyjaśniona</w:t>
            </w:r>
            <w:r w:rsidRPr="001C3D42">
              <w:rPr>
                <w:rFonts w:ascii="Times New Roman" w:hAnsi="Times New Roman" w:cs="Times New Roman"/>
                <w:b/>
                <w:bCs/>
                <w:sz w:val="20"/>
                <w:szCs w:val="20"/>
              </w:rPr>
              <w:t xml:space="preserve">. </w:t>
            </w:r>
          </w:p>
          <w:p w14:paraId="641EB4AB" w14:textId="550A892D" w:rsidR="0D7DEA9F" w:rsidRDefault="0D7DEA9F" w:rsidP="0D7DEA9F">
            <w:pPr>
              <w:ind w:firstLine="510"/>
              <w:jc w:val="both"/>
              <w:rPr>
                <w:rFonts w:ascii="Times New Roman" w:eastAsia="Times New Roman" w:hAnsi="Times New Roman" w:cs="Times New Roman"/>
                <w:sz w:val="20"/>
                <w:szCs w:val="20"/>
              </w:rPr>
            </w:pPr>
            <w:r w:rsidRPr="0D7DEA9F">
              <w:rPr>
                <w:rFonts w:ascii="Times New Roman" w:eastAsia="Times New Roman" w:hAnsi="Times New Roman" w:cs="Times New Roman"/>
                <w:sz w:val="20"/>
                <w:szCs w:val="20"/>
              </w:rPr>
              <w:t>Jednocześnie w związku z przedstawionymi w piśmie uwagami wyjaśniamy, że pełnomocnicy działający w służbach specjalnych będą uzyskiwać informacje na podstawie art. 6 ust. 1 pkt 15 projektu przez usługę ,,na żądanie”, a więc bez uwierzytelnienia się, o którym mowa w art. 20a ust. 1 albo ust. 2 ustawy z dnia 17 lutego 2005 r. o informatyzacji działalności podmiotów realizujących zadania publiczne.</w:t>
            </w:r>
          </w:p>
          <w:p w14:paraId="336C5DF1" w14:textId="70DE1781" w:rsidR="0D7DEA9F" w:rsidRDefault="0D7DEA9F" w:rsidP="0D7DEA9F">
            <w:pPr>
              <w:spacing w:after="5"/>
              <w:ind w:right="137"/>
              <w:jc w:val="both"/>
              <w:rPr>
                <w:rFonts w:ascii="Times New Roman" w:hAnsi="Times New Roman" w:cs="Times New Roman"/>
                <w:sz w:val="20"/>
                <w:szCs w:val="20"/>
              </w:rPr>
            </w:pPr>
          </w:p>
          <w:p w14:paraId="2496DC0A" w14:textId="77777777" w:rsidR="0075797B" w:rsidRDefault="0075797B" w:rsidP="006772F3">
            <w:pPr>
              <w:spacing w:after="5"/>
              <w:ind w:right="137"/>
              <w:jc w:val="both"/>
              <w:rPr>
                <w:rFonts w:ascii="Times New Roman" w:hAnsi="Times New Roman" w:cs="Times New Roman"/>
                <w:sz w:val="20"/>
                <w:szCs w:val="20"/>
              </w:rPr>
            </w:pPr>
          </w:p>
        </w:tc>
      </w:tr>
      <w:tr w:rsidR="0063337F" w:rsidRPr="001A4167" w14:paraId="58280461" w14:textId="77777777" w:rsidTr="001C3D42">
        <w:trPr>
          <w:trHeight w:val="3260"/>
        </w:trPr>
        <w:tc>
          <w:tcPr>
            <w:tcW w:w="666" w:type="dxa"/>
            <w:vAlign w:val="center"/>
          </w:tcPr>
          <w:p w14:paraId="58D1AA15" w14:textId="1D3358E7" w:rsidR="0063337F" w:rsidRDefault="00DD56FF"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t>29</w:t>
            </w:r>
            <w:r w:rsidR="004945C1">
              <w:rPr>
                <w:rFonts w:ascii="Times New Roman" w:hAnsi="Times New Roman" w:cs="Times New Roman"/>
                <w:b/>
                <w:bCs/>
                <w:sz w:val="20"/>
                <w:szCs w:val="20"/>
              </w:rPr>
              <w:t>.</w:t>
            </w:r>
          </w:p>
        </w:tc>
        <w:tc>
          <w:tcPr>
            <w:tcW w:w="1754" w:type="dxa"/>
            <w:vAlign w:val="center"/>
          </w:tcPr>
          <w:p w14:paraId="3F1B7BFE" w14:textId="77777777" w:rsidR="0063337F" w:rsidRPr="00157B39" w:rsidRDefault="005B3BB8" w:rsidP="26985D6F">
            <w:pPr>
              <w:spacing w:line="276" w:lineRule="auto"/>
              <w:rPr>
                <w:rFonts w:ascii="Times New Roman" w:hAnsi="Times New Roman" w:cs="Times New Roman"/>
                <w:b/>
                <w:bCs/>
                <w:sz w:val="20"/>
                <w:szCs w:val="20"/>
              </w:rPr>
            </w:pPr>
            <w:r w:rsidRPr="26985D6F">
              <w:rPr>
                <w:rFonts w:ascii="Times New Roman" w:hAnsi="Times New Roman" w:cs="Times New Roman"/>
                <w:b/>
                <w:bCs/>
                <w:sz w:val="20"/>
                <w:szCs w:val="20"/>
              </w:rPr>
              <w:t>Koordynator SB</w:t>
            </w:r>
          </w:p>
          <w:p w14:paraId="7E76D9BE" w14:textId="408D941A" w:rsidR="0063337F" w:rsidRPr="00157B39" w:rsidRDefault="005B3BB8" w:rsidP="001F52C7">
            <w:pPr>
              <w:spacing w:line="276" w:lineRule="auto"/>
              <w:rPr>
                <w:rFonts w:ascii="Times New Roman" w:hAnsi="Times New Roman" w:cs="Times New Roman"/>
                <w:b/>
                <w:bCs/>
                <w:sz w:val="20"/>
                <w:szCs w:val="20"/>
              </w:rPr>
            </w:pPr>
            <w:r w:rsidRPr="26985D6F">
              <w:rPr>
                <w:rFonts w:ascii="Times New Roman" w:hAnsi="Times New Roman" w:cs="Times New Roman"/>
                <w:b/>
                <w:bCs/>
                <w:sz w:val="20"/>
                <w:szCs w:val="20"/>
              </w:rPr>
              <w:t>KPRM</w:t>
            </w:r>
          </w:p>
        </w:tc>
        <w:tc>
          <w:tcPr>
            <w:tcW w:w="7604" w:type="dxa"/>
            <w:vAlign w:val="center"/>
          </w:tcPr>
          <w:p w14:paraId="6E849183" w14:textId="65D27BB7" w:rsidR="00614F56" w:rsidRPr="00614F56" w:rsidRDefault="00614F56" w:rsidP="00614F56">
            <w:pPr>
              <w:pStyle w:val="Bezodstpw"/>
              <w:jc w:val="both"/>
              <w:rPr>
                <w:rFonts w:ascii="Times New Roman" w:hAnsi="Times New Roman" w:cs="Times New Roman"/>
                <w:b/>
                <w:bCs/>
                <w:sz w:val="20"/>
                <w:szCs w:val="20"/>
              </w:rPr>
            </w:pPr>
            <w:r>
              <w:rPr>
                <w:rFonts w:ascii="Times New Roman" w:hAnsi="Times New Roman" w:cs="Times New Roman"/>
                <w:b/>
                <w:bCs/>
                <w:sz w:val="20"/>
                <w:szCs w:val="20"/>
              </w:rPr>
              <w:t>A</w:t>
            </w:r>
            <w:r w:rsidR="0063337F" w:rsidRPr="00614F56">
              <w:rPr>
                <w:rFonts w:ascii="Times New Roman" w:hAnsi="Times New Roman" w:cs="Times New Roman"/>
                <w:b/>
                <w:bCs/>
                <w:sz w:val="20"/>
                <w:szCs w:val="20"/>
              </w:rPr>
              <w:t>rt. 18</w:t>
            </w:r>
          </w:p>
          <w:p w14:paraId="308C405E" w14:textId="6ECF3C82" w:rsidR="0063337F" w:rsidRPr="00614F56" w:rsidRDefault="0063337F" w:rsidP="00614F56">
            <w:pPr>
              <w:pStyle w:val="Bezodstpw"/>
              <w:jc w:val="both"/>
              <w:rPr>
                <w:rFonts w:ascii="Times New Roman" w:hAnsi="Times New Roman" w:cs="Times New Roman"/>
                <w:sz w:val="20"/>
                <w:szCs w:val="20"/>
              </w:rPr>
            </w:pPr>
            <w:r w:rsidRPr="00614F56">
              <w:rPr>
                <w:rFonts w:ascii="Times New Roman" w:hAnsi="Times New Roman" w:cs="Times New Roman"/>
                <w:sz w:val="20"/>
                <w:szCs w:val="20"/>
              </w:rPr>
              <w:t>projektodawca reguluje kwestię niszczenia dokumentów w postaci papierowej wprowadzając bardzo ogólny zapis, z którego wynika, że zniszczenia w sposób trwały i uniemożliwiający ustalenie tożsamości osoby, której te dokumenty dotyczą, dokonuje osoba upoważniona przez Ministra Sprawiedliwości. Proponuje się. aby wskazać takie kwestie jak okres przechowywania oraz warunki i zasady niszczenia tych dokumentów w formie delegacji ustawowej;</w:t>
            </w:r>
          </w:p>
        </w:tc>
        <w:tc>
          <w:tcPr>
            <w:tcW w:w="3834" w:type="dxa"/>
            <w:vAlign w:val="center"/>
          </w:tcPr>
          <w:p w14:paraId="1DBC41BC" w14:textId="6E113E4A" w:rsidR="0D7DEA9F" w:rsidRDefault="00782E44">
            <w:pPr>
              <w:rPr>
                <w:rFonts w:ascii="Times New Roman" w:eastAsia="Times New Roman" w:hAnsi="Times New Roman" w:cs="Times New Roman"/>
                <w:sz w:val="20"/>
                <w:szCs w:val="20"/>
                <w:lang w:eastAsia="pl-PL"/>
              </w:rPr>
            </w:pPr>
            <w:r>
              <w:rPr>
                <w:rFonts w:ascii="Times New Roman" w:eastAsia="Times New Roman" w:hAnsi="Times New Roman" w:cs="Times New Roman"/>
                <w:b/>
                <w:bCs/>
                <w:sz w:val="20"/>
                <w:szCs w:val="20"/>
                <w:lang w:eastAsia="pl-PL"/>
              </w:rPr>
              <w:t>Uwaga nieuwzględniona</w:t>
            </w:r>
            <w:r w:rsidR="001B3722">
              <w:rPr>
                <w:rFonts w:ascii="Times New Roman" w:eastAsia="Times New Roman" w:hAnsi="Times New Roman" w:cs="Times New Roman"/>
                <w:b/>
                <w:bCs/>
                <w:sz w:val="20"/>
                <w:szCs w:val="20"/>
                <w:lang w:eastAsia="pl-PL"/>
              </w:rPr>
              <w:t xml:space="preserve"> i wyjaśniona</w:t>
            </w:r>
            <w:r>
              <w:rPr>
                <w:rFonts w:ascii="Times New Roman" w:eastAsia="Times New Roman" w:hAnsi="Times New Roman" w:cs="Times New Roman"/>
                <w:b/>
                <w:bCs/>
                <w:sz w:val="20"/>
                <w:szCs w:val="20"/>
                <w:lang w:eastAsia="pl-PL"/>
              </w:rPr>
              <w:t xml:space="preserve">. </w:t>
            </w:r>
          </w:p>
          <w:p w14:paraId="6D89E1F8" w14:textId="3D87A380" w:rsidR="0D7DEA9F" w:rsidRPr="00576F09" w:rsidRDefault="0D7DEA9F" w:rsidP="00576F09">
            <w:pPr>
              <w:jc w:val="both"/>
              <w:rPr>
                <w:rFonts w:ascii="Times New Roman" w:eastAsia="Times New Roman" w:hAnsi="Times New Roman" w:cs="Times New Roman"/>
                <w:sz w:val="20"/>
                <w:szCs w:val="20"/>
              </w:rPr>
            </w:pPr>
            <w:r w:rsidRPr="00576F09">
              <w:rPr>
                <w:rFonts w:ascii="Times New Roman" w:eastAsia="Times New Roman" w:hAnsi="Times New Roman" w:cs="Times New Roman"/>
                <w:sz w:val="20"/>
                <w:szCs w:val="20"/>
              </w:rPr>
              <w:t xml:space="preserve">art. 18 – dotyczącej konieczności doprecyzowania przepisu o kwestie takie jak okres przechowywania oraz warunki i zasady niszczenia dokumentów w postaci papierowej w formie delegacji ustawowej, uwaga nie została uwzględniona. </w:t>
            </w:r>
          </w:p>
          <w:p w14:paraId="56C9DB7C" w14:textId="23FC76D9" w:rsidR="0D7DEA9F" w:rsidRPr="00576F09" w:rsidRDefault="0D7DEA9F" w:rsidP="00576F09">
            <w:pPr>
              <w:ind w:firstLine="567"/>
              <w:jc w:val="both"/>
              <w:rPr>
                <w:rFonts w:ascii="Times New Roman" w:eastAsia="Times New Roman" w:hAnsi="Times New Roman" w:cs="Times New Roman"/>
                <w:sz w:val="20"/>
                <w:szCs w:val="20"/>
              </w:rPr>
            </w:pPr>
            <w:r w:rsidRPr="00576F09">
              <w:rPr>
                <w:rFonts w:ascii="Times New Roman" w:eastAsia="Times New Roman" w:hAnsi="Times New Roman" w:cs="Times New Roman"/>
                <w:sz w:val="20"/>
                <w:szCs w:val="20"/>
              </w:rPr>
              <w:t xml:space="preserve">Okres przechowywania danych, a co za tym idzie dokumentów, które te dane zawierają regulują przepisy kodeksu karnego oraz ustawy o Krajowym Rejestrze Karnym. Skazanie zatarte uważa się za niebyłe, a wpis o skazaniu usuwa się z Rejestru. Usunięcie wpisu z Rejestru to nie tylko obowiązek usunięcia danych z Rejestru prowadzonego w systemie teleinformatycznym, ale również obowiązek zniszczenia w sposób trwały dokumentów, na podstawie których dane były przetwarzane. Dokumenty są niszczone niezwłocznie po ziszczeniu się przesłanek, o </w:t>
            </w:r>
            <w:r w:rsidRPr="00576F09">
              <w:rPr>
                <w:rFonts w:ascii="Times New Roman" w:eastAsia="Times New Roman" w:hAnsi="Times New Roman" w:cs="Times New Roman"/>
                <w:sz w:val="20"/>
                <w:szCs w:val="20"/>
              </w:rPr>
              <w:lastRenderedPageBreak/>
              <w:t>których stanowi art. 17 projektu. Uznajemy, że art. 18 projektu w sposób wyczerpujący reguluje kwestie niszczenia dokumentów papierowych.</w:t>
            </w:r>
          </w:p>
          <w:p w14:paraId="69056FBF" w14:textId="3A321821" w:rsidR="0D7DEA9F" w:rsidRDefault="0D7DEA9F" w:rsidP="0D7DEA9F">
            <w:pPr>
              <w:rPr>
                <w:rFonts w:ascii="Times New Roman" w:eastAsia="Times New Roman" w:hAnsi="Times New Roman" w:cs="Times New Roman"/>
                <w:sz w:val="20"/>
                <w:szCs w:val="20"/>
                <w:lang w:eastAsia="pl-PL"/>
              </w:rPr>
            </w:pPr>
          </w:p>
          <w:p w14:paraId="0F8E10D2" w14:textId="1A85DF0C" w:rsidR="0063337F" w:rsidRDefault="0063337F" w:rsidP="004C20C7">
            <w:pPr>
              <w:rPr>
                <w:rFonts w:ascii="Times New Roman" w:hAnsi="Times New Roman" w:cs="Times New Roman"/>
                <w:sz w:val="20"/>
                <w:szCs w:val="20"/>
              </w:rPr>
            </w:pPr>
          </w:p>
        </w:tc>
      </w:tr>
      <w:tr w:rsidR="0063337F" w:rsidRPr="001A4167" w14:paraId="3E421BBF" w14:textId="77777777" w:rsidTr="001C3D42">
        <w:trPr>
          <w:trHeight w:val="841"/>
        </w:trPr>
        <w:tc>
          <w:tcPr>
            <w:tcW w:w="666" w:type="dxa"/>
            <w:vAlign w:val="center"/>
          </w:tcPr>
          <w:p w14:paraId="0B75EFE5" w14:textId="55E64CEA" w:rsidR="0063337F" w:rsidRDefault="00DD56FF"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30</w:t>
            </w:r>
            <w:r w:rsidR="004945C1">
              <w:rPr>
                <w:rFonts w:ascii="Times New Roman" w:hAnsi="Times New Roman" w:cs="Times New Roman"/>
                <w:b/>
                <w:bCs/>
                <w:sz w:val="20"/>
                <w:szCs w:val="20"/>
              </w:rPr>
              <w:t>.</w:t>
            </w:r>
          </w:p>
        </w:tc>
        <w:tc>
          <w:tcPr>
            <w:tcW w:w="1754" w:type="dxa"/>
            <w:vAlign w:val="center"/>
          </w:tcPr>
          <w:p w14:paraId="6AC3E9D5" w14:textId="77777777" w:rsidR="0063337F" w:rsidRPr="00157B39" w:rsidRDefault="005B3BB8" w:rsidP="26985D6F">
            <w:pPr>
              <w:spacing w:line="276" w:lineRule="auto"/>
              <w:rPr>
                <w:rFonts w:ascii="Times New Roman" w:hAnsi="Times New Roman" w:cs="Times New Roman"/>
                <w:b/>
                <w:bCs/>
                <w:sz w:val="20"/>
                <w:szCs w:val="20"/>
              </w:rPr>
            </w:pPr>
            <w:r w:rsidRPr="26985D6F">
              <w:rPr>
                <w:rFonts w:ascii="Times New Roman" w:hAnsi="Times New Roman" w:cs="Times New Roman"/>
                <w:b/>
                <w:bCs/>
                <w:sz w:val="20"/>
                <w:szCs w:val="20"/>
              </w:rPr>
              <w:t>Koordynator SB</w:t>
            </w:r>
          </w:p>
          <w:p w14:paraId="4680D26C" w14:textId="424C6FEA" w:rsidR="0063337F" w:rsidRPr="00157B39" w:rsidRDefault="005B3BB8" w:rsidP="001F52C7">
            <w:pPr>
              <w:spacing w:line="276" w:lineRule="auto"/>
              <w:rPr>
                <w:rFonts w:ascii="Times New Roman" w:hAnsi="Times New Roman" w:cs="Times New Roman"/>
                <w:b/>
                <w:bCs/>
                <w:sz w:val="20"/>
                <w:szCs w:val="20"/>
              </w:rPr>
            </w:pPr>
            <w:r w:rsidRPr="26985D6F">
              <w:rPr>
                <w:rFonts w:ascii="Times New Roman" w:hAnsi="Times New Roman" w:cs="Times New Roman"/>
                <w:b/>
                <w:bCs/>
                <w:sz w:val="20"/>
                <w:szCs w:val="20"/>
              </w:rPr>
              <w:t>KPRM</w:t>
            </w:r>
          </w:p>
        </w:tc>
        <w:tc>
          <w:tcPr>
            <w:tcW w:w="7604" w:type="dxa"/>
            <w:vAlign w:val="center"/>
          </w:tcPr>
          <w:p w14:paraId="4AE60569" w14:textId="6CD17E1D" w:rsidR="00614F56" w:rsidRPr="00614F56" w:rsidRDefault="00614F56" w:rsidP="00614F56">
            <w:pPr>
              <w:pStyle w:val="Bezodstpw"/>
              <w:jc w:val="both"/>
              <w:rPr>
                <w:rFonts w:ascii="Times New Roman" w:hAnsi="Times New Roman" w:cs="Times New Roman"/>
                <w:b/>
                <w:bCs/>
                <w:sz w:val="20"/>
                <w:szCs w:val="20"/>
              </w:rPr>
            </w:pPr>
            <w:r w:rsidRPr="00614F56">
              <w:rPr>
                <w:rFonts w:ascii="Times New Roman" w:hAnsi="Times New Roman" w:cs="Times New Roman"/>
                <w:b/>
                <w:bCs/>
                <w:sz w:val="20"/>
                <w:szCs w:val="20"/>
              </w:rPr>
              <w:t>A</w:t>
            </w:r>
            <w:r w:rsidR="0063337F" w:rsidRPr="00614F56">
              <w:rPr>
                <w:rFonts w:ascii="Times New Roman" w:hAnsi="Times New Roman" w:cs="Times New Roman"/>
                <w:b/>
                <w:bCs/>
                <w:sz w:val="20"/>
                <w:szCs w:val="20"/>
              </w:rPr>
              <w:t xml:space="preserve">rt. 20 ust. 1 </w:t>
            </w:r>
          </w:p>
          <w:p w14:paraId="571555D8" w14:textId="76237FAD" w:rsidR="0063337F" w:rsidRPr="00614F56" w:rsidRDefault="0063337F" w:rsidP="00614F56">
            <w:pPr>
              <w:pStyle w:val="Bezodstpw"/>
              <w:jc w:val="both"/>
              <w:rPr>
                <w:rFonts w:ascii="Times New Roman" w:hAnsi="Times New Roman" w:cs="Times New Roman"/>
                <w:sz w:val="20"/>
                <w:szCs w:val="20"/>
              </w:rPr>
            </w:pPr>
            <w:r w:rsidRPr="00614F56">
              <w:rPr>
                <w:rFonts w:ascii="Times New Roman" w:hAnsi="Times New Roman" w:cs="Times New Roman"/>
                <w:sz w:val="20"/>
                <w:szCs w:val="20"/>
              </w:rPr>
              <w:t xml:space="preserve">wskazano, że dane usunięte z rejestru przechowywane są w systemie teleinformatycznym przez okres 5 lat. Zasadne wydaje się rozważenie uporządkowania tej kwestii przez kompleksowe ujednolicenie okresów przechowywania z okresami wskazywanymi w innych ustawach (vide art. 14 ustawy z dnia 6 lipca 2001 r. </w:t>
            </w:r>
            <w:r w:rsidRPr="00614F56">
              <w:rPr>
                <w:rFonts w:ascii="Times New Roman" w:hAnsi="Times New Roman" w:cs="Times New Roman"/>
                <w:i/>
                <w:sz w:val="20"/>
                <w:szCs w:val="20"/>
              </w:rPr>
              <w:t>o przetwarzaniu informacji kryminalnych</w:t>
            </w:r>
            <w:r w:rsidRPr="00614F56">
              <w:rPr>
                <w:rFonts w:ascii="Times New Roman" w:hAnsi="Times New Roman" w:cs="Times New Roman"/>
                <w:sz w:val="20"/>
                <w:szCs w:val="20"/>
              </w:rPr>
              <w:t xml:space="preserve"> (Dz. U. z 2021 r. poz. 1607)</w:t>
            </w:r>
          </w:p>
        </w:tc>
        <w:tc>
          <w:tcPr>
            <w:tcW w:w="3834" w:type="dxa"/>
            <w:vAlign w:val="center"/>
          </w:tcPr>
          <w:p w14:paraId="7F0164D1" w14:textId="1B940BC7" w:rsidR="0D7DEA9F" w:rsidRPr="00576F09" w:rsidRDefault="007F22F3" w:rsidP="00576F09">
            <w:pPr>
              <w:spacing w:after="5"/>
              <w:ind w:right="137"/>
              <w:jc w:val="both"/>
              <w:rPr>
                <w:rFonts w:ascii="Times New Roman" w:eastAsia="Times New Roman" w:hAnsi="Times New Roman" w:cs="Times New Roman"/>
                <w:sz w:val="20"/>
                <w:szCs w:val="20"/>
              </w:rPr>
            </w:pPr>
            <w:r w:rsidRPr="001C3D42">
              <w:rPr>
                <w:rFonts w:ascii="Times New Roman" w:hAnsi="Times New Roman" w:cs="Times New Roman"/>
                <w:b/>
                <w:bCs/>
                <w:sz w:val="20"/>
                <w:szCs w:val="20"/>
              </w:rPr>
              <w:t xml:space="preserve">Uwaga nieuwzględniona </w:t>
            </w:r>
            <w:r w:rsidR="001B5485" w:rsidRPr="001C3D42">
              <w:rPr>
                <w:rFonts w:ascii="Times New Roman" w:hAnsi="Times New Roman" w:cs="Times New Roman"/>
                <w:b/>
                <w:bCs/>
                <w:sz w:val="20"/>
                <w:szCs w:val="20"/>
              </w:rPr>
              <w:t>i wyjaśniona</w:t>
            </w:r>
            <w:r w:rsidR="001B5485">
              <w:rPr>
                <w:rFonts w:ascii="Times New Roman" w:hAnsi="Times New Roman" w:cs="Times New Roman"/>
                <w:sz w:val="20"/>
                <w:szCs w:val="20"/>
              </w:rPr>
              <w:t>.</w:t>
            </w:r>
            <w:r w:rsidR="0D7DEA9F" w:rsidDel="001B5485">
              <w:rPr>
                <w:rFonts w:ascii="Times New Roman" w:hAnsi="Times New Roman" w:cs="Times New Roman"/>
                <w:sz w:val="20"/>
                <w:szCs w:val="20"/>
              </w:rPr>
              <w:t xml:space="preserve"> </w:t>
            </w:r>
            <w:r w:rsidR="0D7DEA9F" w:rsidRPr="00576F09">
              <w:rPr>
                <w:rFonts w:ascii="Times New Roman" w:eastAsia="Times New Roman" w:hAnsi="Times New Roman" w:cs="Times New Roman"/>
                <w:sz w:val="20"/>
                <w:szCs w:val="20"/>
              </w:rPr>
              <w:t>Zasadność 5-letniego okresu przechowywania danych została szczegółowo wyjaśniona w uzasadnieniu. Cel przechowywania danych usuniętych z Rejestru jest inny niż cel przetwarzania informacji kryminalnych. Dane te nie będą mogły być wykorzystane jako informacje kryminalne. Dostęp do tych danych będzie miała tylko osoba, której dane dotyczą (art. 20 ust. 2 projektu).</w:t>
            </w:r>
          </w:p>
          <w:p w14:paraId="6AF9934B" w14:textId="66644526" w:rsidR="0D7DEA9F" w:rsidRDefault="0D7DEA9F" w:rsidP="0D7DEA9F">
            <w:pPr>
              <w:spacing w:after="5"/>
              <w:ind w:right="137"/>
              <w:jc w:val="both"/>
              <w:rPr>
                <w:rFonts w:ascii="Times New Roman" w:hAnsi="Times New Roman" w:cs="Times New Roman"/>
                <w:sz w:val="20"/>
                <w:szCs w:val="20"/>
              </w:rPr>
            </w:pPr>
          </w:p>
          <w:p w14:paraId="688B2CC9" w14:textId="77777777" w:rsidR="0063337F" w:rsidRDefault="0063337F" w:rsidP="001C2BFD">
            <w:pPr>
              <w:spacing w:after="5"/>
              <w:ind w:right="137"/>
              <w:jc w:val="both"/>
              <w:rPr>
                <w:rFonts w:ascii="Times New Roman" w:hAnsi="Times New Roman" w:cs="Times New Roman"/>
                <w:sz w:val="20"/>
                <w:szCs w:val="20"/>
              </w:rPr>
            </w:pPr>
          </w:p>
        </w:tc>
      </w:tr>
      <w:tr w:rsidR="00D81353" w:rsidRPr="001A4167" w14:paraId="51335CD0" w14:textId="77777777" w:rsidTr="001C3D42">
        <w:trPr>
          <w:trHeight w:val="841"/>
        </w:trPr>
        <w:tc>
          <w:tcPr>
            <w:tcW w:w="666" w:type="dxa"/>
            <w:vAlign w:val="center"/>
          </w:tcPr>
          <w:p w14:paraId="58A888DB" w14:textId="7F219348" w:rsidR="00D81353" w:rsidRDefault="00DD56FF"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t>31</w:t>
            </w:r>
            <w:r w:rsidR="00D81353">
              <w:rPr>
                <w:rFonts w:ascii="Times New Roman" w:hAnsi="Times New Roman" w:cs="Times New Roman"/>
                <w:b/>
                <w:bCs/>
                <w:sz w:val="20"/>
                <w:szCs w:val="20"/>
              </w:rPr>
              <w:t>.</w:t>
            </w:r>
          </w:p>
        </w:tc>
        <w:tc>
          <w:tcPr>
            <w:tcW w:w="1754" w:type="dxa"/>
            <w:vAlign w:val="center"/>
          </w:tcPr>
          <w:p w14:paraId="54971964" w14:textId="2A22870C" w:rsidR="00D81353" w:rsidRPr="00157B39" w:rsidRDefault="00D81353"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t>MSWiA</w:t>
            </w:r>
          </w:p>
        </w:tc>
        <w:tc>
          <w:tcPr>
            <w:tcW w:w="7604" w:type="dxa"/>
            <w:vAlign w:val="center"/>
          </w:tcPr>
          <w:p w14:paraId="454AF7F6" w14:textId="77777777" w:rsidR="00134528" w:rsidRDefault="00D81353" w:rsidP="00D81353">
            <w:pPr>
              <w:tabs>
                <w:tab w:val="left" w:pos="567"/>
                <w:tab w:val="left" w:pos="4678"/>
              </w:tabs>
              <w:jc w:val="both"/>
              <w:rPr>
                <w:rFonts w:ascii="Times New Roman" w:hAnsi="Times New Roman" w:cs="Times New Roman"/>
                <w:b/>
                <w:bCs/>
                <w:sz w:val="20"/>
                <w:szCs w:val="20"/>
              </w:rPr>
            </w:pPr>
            <w:r w:rsidRPr="00D81353">
              <w:rPr>
                <w:rFonts w:ascii="Times New Roman" w:hAnsi="Times New Roman" w:cs="Times New Roman"/>
                <w:b/>
                <w:bCs/>
                <w:sz w:val="20"/>
                <w:szCs w:val="20"/>
              </w:rPr>
              <w:t>Art. 23</w:t>
            </w:r>
            <w:r w:rsidR="00C36EB6">
              <w:rPr>
                <w:rFonts w:ascii="Times New Roman" w:hAnsi="Times New Roman" w:cs="Times New Roman"/>
                <w:b/>
                <w:bCs/>
                <w:sz w:val="20"/>
                <w:szCs w:val="20"/>
              </w:rPr>
              <w:t xml:space="preserve"> </w:t>
            </w:r>
            <w:r w:rsidR="00134528">
              <w:rPr>
                <w:rFonts w:ascii="Times New Roman" w:hAnsi="Times New Roman" w:cs="Times New Roman"/>
                <w:b/>
                <w:bCs/>
                <w:sz w:val="20"/>
                <w:szCs w:val="20"/>
              </w:rPr>
              <w:t xml:space="preserve">ust. 8 </w:t>
            </w:r>
          </w:p>
          <w:p w14:paraId="3A7C7C7E" w14:textId="188E40EA" w:rsidR="00D81353" w:rsidRPr="00D81353" w:rsidRDefault="008A638B" w:rsidP="00D81353">
            <w:pPr>
              <w:tabs>
                <w:tab w:val="left" w:pos="567"/>
                <w:tab w:val="left" w:pos="4678"/>
              </w:tabs>
              <w:jc w:val="both"/>
              <w:rPr>
                <w:rFonts w:ascii="Times New Roman" w:hAnsi="Times New Roman" w:cs="Times New Roman"/>
                <w:b/>
                <w:bCs/>
                <w:sz w:val="20"/>
                <w:szCs w:val="20"/>
              </w:rPr>
            </w:pPr>
            <w:r>
              <w:rPr>
                <w:rFonts w:ascii="Times New Roman" w:hAnsi="Times New Roman" w:cs="Times New Roman"/>
                <w:b/>
                <w:bCs/>
                <w:sz w:val="20"/>
                <w:szCs w:val="20"/>
              </w:rPr>
              <w:t xml:space="preserve">Straż Graniczna - </w:t>
            </w:r>
            <w:r w:rsidR="00134528">
              <w:rPr>
                <w:rFonts w:ascii="Times New Roman" w:hAnsi="Times New Roman" w:cs="Times New Roman"/>
                <w:b/>
                <w:bCs/>
                <w:sz w:val="20"/>
                <w:szCs w:val="20"/>
              </w:rPr>
              <w:t>poszerzenie możliwości składania zapytań w postaci papierowej</w:t>
            </w:r>
            <w:r w:rsidR="005563D4">
              <w:rPr>
                <w:rFonts w:ascii="Times New Roman" w:hAnsi="Times New Roman" w:cs="Times New Roman"/>
                <w:b/>
                <w:bCs/>
                <w:sz w:val="20"/>
                <w:szCs w:val="20"/>
              </w:rPr>
              <w:t xml:space="preserve"> oraz za pośrednictwem systemu teleinformatycznego, </w:t>
            </w:r>
          </w:p>
          <w:p w14:paraId="54C0BAF3" w14:textId="77777777" w:rsidR="00D81353" w:rsidRPr="00D81353" w:rsidRDefault="00D81353" w:rsidP="00D81353">
            <w:pPr>
              <w:tabs>
                <w:tab w:val="left" w:pos="0"/>
                <w:tab w:val="left" w:pos="567"/>
                <w:tab w:val="left" w:pos="993"/>
              </w:tabs>
              <w:jc w:val="both"/>
              <w:rPr>
                <w:rFonts w:ascii="Times New Roman" w:hAnsi="Times New Roman" w:cs="Times New Roman"/>
                <w:sz w:val="20"/>
                <w:szCs w:val="20"/>
              </w:rPr>
            </w:pPr>
            <w:r w:rsidRPr="00D81353">
              <w:rPr>
                <w:rFonts w:ascii="Times New Roman" w:hAnsi="Times New Roman" w:cs="Times New Roman"/>
                <w:sz w:val="20"/>
                <w:szCs w:val="20"/>
              </w:rPr>
              <w:tab/>
              <w:t>a)</w:t>
            </w:r>
            <w:r w:rsidRPr="00D81353">
              <w:rPr>
                <w:rFonts w:ascii="Times New Roman" w:hAnsi="Times New Roman" w:cs="Times New Roman"/>
                <w:sz w:val="20"/>
                <w:szCs w:val="20"/>
              </w:rPr>
              <w:tab/>
              <w:t xml:space="preserve">wątpliwości budzi przewidziane w art. 23 projektu kierowanie zapytań o udzielenie informacji jedynie za pomocą systemu teleinformatycznego. Proponowana regulacja wskazuje na przyszły brak możliwości kierowania stosownych zapytań także w wersji papierowej, chociażby w przypadku nieprzewidzianych okoliczności, które mogą wystąpić w związku z awarią systemu informatycznego. Podkreślić przy tym należy, iż pomimo faktu, że w dotychczasowym stanie prawnym Straż Graniczna korzystała z możliwości sporządzenia i złożenia stosownego zapytania w postaci papierowej to obecnie taka możliwość została przewidziana, zgodnie z art. 23 ust. 8 projektu, jedynie w stosunku </w:t>
            </w:r>
            <w:r w:rsidRPr="00D81353">
              <w:rPr>
                <w:rFonts w:ascii="Times New Roman" w:hAnsi="Times New Roman" w:cs="Times New Roman"/>
                <w:sz w:val="20"/>
                <w:szCs w:val="20"/>
              </w:rPr>
              <w:lastRenderedPageBreak/>
              <w:t>do osób prywatnych. W związku z powyższym za niezbędne uznaje się pozostawienie w powyższym zakresie dotychczas obowiązujących regulacji.</w:t>
            </w:r>
          </w:p>
          <w:p w14:paraId="00D0D991" w14:textId="77777777" w:rsidR="00D81353" w:rsidRPr="00D81353" w:rsidRDefault="00D81353" w:rsidP="00D81353">
            <w:pPr>
              <w:tabs>
                <w:tab w:val="left" w:pos="0"/>
                <w:tab w:val="left" w:pos="567"/>
              </w:tabs>
              <w:jc w:val="both"/>
              <w:rPr>
                <w:rFonts w:ascii="Times New Roman" w:hAnsi="Times New Roman" w:cs="Times New Roman"/>
                <w:sz w:val="20"/>
                <w:szCs w:val="20"/>
              </w:rPr>
            </w:pPr>
            <w:r w:rsidRPr="00D81353">
              <w:rPr>
                <w:rFonts w:ascii="Times New Roman" w:hAnsi="Times New Roman" w:cs="Times New Roman"/>
                <w:sz w:val="20"/>
                <w:szCs w:val="20"/>
              </w:rPr>
              <w:tab/>
              <w:t>Analogiczne wątpliwości budzi wskazana w uzasadnieniu projektu (w części dotyczącej celu projektowanej regulacji, na str. 2) zasada obligatoryjności uzyskiwania informacji na żądanie jedynie za pomocą usługi sieciowej (Web service), w miejsce dotychczasowej fakultatywnej usługi dla podmiotów generujących największą ilość wystąpień, co ma skrócić czas oczekiwania na udzielenie informacji do 1 dnia i przełożyć się na przyspieszenie postępowań prowadzonych przez te podmioty.</w:t>
            </w:r>
          </w:p>
          <w:p w14:paraId="43B5F761" w14:textId="2FACF1A7" w:rsidR="00D81353" w:rsidRPr="00F86D4B" w:rsidRDefault="00D81353" w:rsidP="00F86D4B">
            <w:pPr>
              <w:tabs>
                <w:tab w:val="left" w:pos="0"/>
                <w:tab w:val="left" w:pos="567"/>
              </w:tabs>
              <w:jc w:val="both"/>
              <w:rPr>
                <w:rFonts w:ascii="Times New Roman" w:hAnsi="Times New Roman" w:cs="Times New Roman"/>
                <w:sz w:val="20"/>
                <w:szCs w:val="20"/>
              </w:rPr>
            </w:pPr>
            <w:r w:rsidRPr="00D81353">
              <w:rPr>
                <w:rFonts w:ascii="Times New Roman" w:hAnsi="Times New Roman" w:cs="Times New Roman"/>
                <w:sz w:val="20"/>
                <w:szCs w:val="20"/>
              </w:rPr>
              <w:tab/>
              <w:t xml:space="preserve">Wprowadzenie tej zasady w poważnym stopniu utrudniłoby uzyskiwanie przez Straż Graniczną informacji na żądanie w ramach nowego systemu teleinformatycznego Krajowego Rejestru Karnego KRK 2.0. Straż Graniczna, z uwagi na dokonywanie sprawdzeń w związku z opiniowaniem osób (m. in. na podstawie przepisów ustawy z dnia 3 lipca 2002 r. - Prawo lotnicze) znajduje się w grupie podmiotów generujących dużą ilość składanych zapytań, przy czym, większość z osób dokonujących tych sprawdzeń ma dostęp jedynie do usługi na żądanie, a tylko część z nich jest uprawniona do usługi uzyskiwania informacji na zapytanie, co wymaga spełnienia określonych warunków. W związku z powyższym, zgodnie z powyżej przedstawioną zasadą, osoby wykonujące sprawdzenia na żądanie, nie będą mogły skorzystać z systemu teleinformatycznego Krajowego Rejestru Karnego KRK 2.O., a jedynie z usługi sieciowej (Web service). Jednocześnie tylko nowy system KRK 2.0. umożliwia uzyskiwanie odpowiedzi opatrzonych kwalifikowaną pieczęcią elektroniczną, co jest niezbędne w przypadku sprawdzania karalności osoby w ramach prowadzonych przez Straż Graniczną postępowań przygotowawczych i czynności wyjaśniających </w:t>
            </w:r>
            <w:r w:rsidRPr="00D81353">
              <w:rPr>
                <w:rFonts w:ascii="Times New Roman" w:hAnsi="Times New Roman" w:cs="Times New Roman"/>
                <w:sz w:val="20"/>
                <w:szCs w:val="20"/>
              </w:rPr>
              <w:br/>
              <w:t>w sprawach o wykroczenia w związku z prowadzonym postępowaniem lub w związku z prowadzeniem przez te podmioty innych zadań określonych w ustawie</w:t>
            </w:r>
            <w:r w:rsidR="00F86D4B">
              <w:rPr>
                <w:rFonts w:ascii="Times New Roman" w:hAnsi="Times New Roman" w:cs="Times New Roman"/>
                <w:sz w:val="20"/>
                <w:szCs w:val="20"/>
              </w:rPr>
              <w:t>.</w:t>
            </w:r>
          </w:p>
        </w:tc>
        <w:tc>
          <w:tcPr>
            <w:tcW w:w="3834" w:type="dxa"/>
            <w:vAlign w:val="center"/>
          </w:tcPr>
          <w:p w14:paraId="5CF9A2F4" w14:textId="3A1266AE" w:rsidR="731F7C4B" w:rsidRPr="001C3D42" w:rsidRDefault="004C005F" w:rsidP="731F7C4B">
            <w:pPr>
              <w:spacing w:after="5"/>
              <w:ind w:right="137"/>
              <w:jc w:val="both"/>
              <w:rPr>
                <w:rFonts w:ascii="Times New Roman" w:hAnsi="Times New Roman" w:cs="Times New Roman"/>
                <w:b/>
                <w:bCs/>
                <w:sz w:val="20"/>
                <w:szCs w:val="20"/>
              </w:rPr>
            </w:pPr>
            <w:r w:rsidRPr="001C3D42">
              <w:rPr>
                <w:rFonts w:ascii="Times New Roman" w:hAnsi="Times New Roman" w:cs="Times New Roman"/>
                <w:b/>
                <w:bCs/>
                <w:sz w:val="20"/>
                <w:szCs w:val="20"/>
              </w:rPr>
              <w:lastRenderedPageBreak/>
              <w:t>Uwaga uwzględnion</w:t>
            </w:r>
            <w:r w:rsidR="001B3722" w:rsidRPr="001C3D42">
              <w:rPr>
                <w:rFonts w:ascii="Times New Roman" w:hAnsi="Times New Roman" w:cs="Times New Roman"/>
                <w:b/>
                <w:bCs/>
                <w:sz w:val="20"/>
                <w:szCs w:val="20"/>
              </w:rPr>
              <w:t>a</w:t>
            </w:r>
            <w:r w:rsidRPr="001C3D42">
              <w:rPr>
                <w:rFonts w:ascii="Times New Roman" w:hAnsi="Times New Roman" w:cs="Times New Roman"/>
                <w:b/>
                <w:bCs/>
                <w:sz w:val="20"/>
                <w:szCs w:val="20"/>
              </w:rPr>
              <w:t xml:space="preserve"> częściowo i wyjaśniona</w:t>
            </w:r>
            <w:r w:rsidR="001B3722">
              <w:rPr>
                <w:rFonts w:ascii="Times New Roman" w:hAnsi="Times New Roman" w:cs="Times New Roman"/>
                <w:b/>
                <w:bCs/>
                <w:sz w:val="20"/>
                <w:szCs w:val="20"/>
              </w:rPr>
              <w:t>.</w:t>
            </w:r>
          </w:p>
          <w:p w14:paraId="7AA869B0" w14:textId="01BDC25B" w:rsidR="731F7C4B" w:rsidRPr="006D31B9" w:rsidRDefault="00E12626" w:rsidP="001C2BFD">
            <w:pPr>
              <w:tabs>
                <w:tab w:val="left" w:pos="0"/>
                <w:tab w:val="left" w:pos="567"/>
              </w:tabs>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w:t>
            </w:r>
            <w:r w:rsidR="731F7C4B" w:rsidRPr="006D31B9">
              <w:rPr>
                <w:rFonts w:ascii="Times New Roman" w:eastAsia="Times New Roman" w:hAnsi="Times New Roman" w:cs="Times New Roman"/>
                <w:sz w:val="20"/>
                <w:szCs w:val="20"/>
              </w:rPr>
              <w:t xml:space="preserve">rojektodawca wyjaśnia co następuje. </w:t>
            </w:r>
          </w:p>
          <w:p w14:paraId="16F837EB" w14:textId="06187344" w:rsidR="731F7C4B" w:rsidRPr="006D31B9" w:rsidRDefault="731F7C4B" w:rsidP="001C2BFD">
            <w:pPr>
              <w:tabs>
                <w:tab w:val="left" w:pos="0"/>
                <w:tab w:val="left" w:pos="567"/>
              </w:tabs>
              <w:jc w:val="both"/>
              <w:rPr>
                <w:rFonts w:ascii="Times New Roman" w:eastAsia="Times New Roman" w:hAnsi="Times New Roman" w:cs="Times New Roman"/>
                <w:sz w:val="20"/>
                <w:szCs w:val="20"/>
              </w:rPr>
            </w:pPr>
            <w:r w:rsidRPr="006D31B9">
              <w:rPr>
                <w:rFonts w:ascii="Times New Roman" w:eastAsia="Times New Roman" w:hAnsi="Times New Roman" w:cs="Times New Roman"/>
                <w:sz w:val="20"/>
                <w:szCs w:val="20"/>
              </w:rPr>
              <w:t xml:space="preserve">Tryb uzyskania informacji na żądanie został przewidziany dla organów, które w związku z wykonywaniem swoich zadań potrzebują pełnej informacji z Rejestru w jak najkrótszym czasie. Sposób ten jest praktyczny, bowiem nie wymaga od funkcjonariuszy nakładu czasu i pracy koniecznych w przypadku osobistego składania zapytań w postaci papierowej w </w:t>
            </w:r>
            <w:r w:rsidRPr="006D31B9">
              <w:rPr>
                <w:rFonts w:ascii="Times New Roman" w:eastAsia="Times New Roman" w:hAnsi="Times New Roman" w:cs="Times New Roman"/>
                <w:sz w:val="20"/>
                <w:szCs w:val="20"/>
              </w:rPr>
              <w:lastRenderedPageBreak/>
              <w:t xml:space="preserve">siedzibie Biura lub w punktach informacyjnych Rejestru. Udzielanie informacji w postaci papierowej zostało przewidziane dla osób niekorzystających z elektronicznych form komunikacji, m. in. z powodu wykluczenia cyfrowego. </w:t>
            </w:r>
          </w:p>
          <w:p w14:paraId="51A6695F" w14:textId="0A70FA5B" w:rsidR="731F7C4B" w:rsidRPr="006D31B9" w:rsidRDefault="731F7C4B" w:rsidP="001C2BFD">
            <w:pPr>
              <w:tabs>
                <w:tab w:val="left" w:pos="0"/>
                <w:tab w:val="left" w:pos="567"/>
              </w:tabs>
              <w:jc w:val="both"/>
              <w:rPr>
                <w:rFonts w:ascii="Times New Roman" w:eastAsia="Times New Roman" w:hAnsi="Times New Roman" w:cs="Times New Roman"/>
                <w:sz w:val="20"/>
                <w:szCs w:val="20"/>
              </w:rPr>
            </w:pPr>
            <w:r w:rsidRPr="006D31B9">
              <w:rPr>
                <w:rFonts w:ascii="Times New Roman" w:eastAsia="Times New Roman" w:hAnsi="Times New Roman" w:cs="Times New Roman"/>
                <w:sz w:val="20"/>
                <w:szCs w:val="20"/>
              </w:rPr>
              <w:t>Uwzględniając jednak przypadki, w których z uwagi na niedostępność systemu teleinformatycznego (niedostępność usługi uzyskiwania informacji na żądanie lub e-usługi, za pośrednictwem której uprawnione podmioty będą mogły składać zapytania), nie będzie możliwe złożenie zapytania lub wysłania żądania za jego pośrednictwem, proponuje się, by również inne podmioty oprócz osoby fizycznej mogły złożyć zapytanie w postaci papierowej. Niedostępność systemu teleinformatycznego byłaby każdorazowo potwierdzana stosownym komunikatem Ministra Sprawiedliwości. Proponuje się dodanie ustępu 9 do art. 23</w:t>
            </w:r>
            <w:r w:rsidR="004C005F">
              <w:rPr>
                <w:rFonts w:ascii="Times New Roman" w:eastAsia="Times New Roman" w:hAnsi="Times New Roman" w:cs="Times New Roman"/>
                <w:sz w:val="20"/>
                <w:szCs w:val="20"/>
              </w:rPr>
              <w:t xml:space="preserve"> po zmianie numeracji </w:t>
            </w:r>
            <w:r w:rsidR="00473F9B">
              <w:rPr>
                <w:rFonts w:ascii="Times New Roman" w:eastAsia="Times New Roman" w:hAnsi="Times New Roman" w:cs="Times New Roman"/>
                <w:sz w:val="20"/>
                <w:szCs w:val="20"/>
              </w:rPr>
              <w:t>ustępu 9 do art. 24</w:t>
            </w:r>
            <w:r w:rsidRPr="006D31B9">
              <w:rPr>
                <w:rFonts w:ascii="Times New Roman" w:eastAsia="Times New Roman" w:hAnsi="Times New Roman" w:cs="Times New Roman"/>
                <w:sz w:val="20"/>
                <w:szCs w:val="20"/>
              </w:rPr>
              <w:t xml:space="preserve"> w brzmieniu:</w:t>
            </w:r>
          </w:p>
          <w:p w14:paraId="61A77E20" w14:textId="162EE90E" w:rsidR="731F7C4B" w:rsidRPr="006D31B9" w:rsidRDefault="731F7C4B" w:rsidP="001C2BFD">
            <w:pPr>
              <w:tabs>
                <w:tab w:val="left" w:pos="0"/>
                <w:tab w:val="left" w:pos="567"/>
              </w:tabs>
              <w:jc w:val="both"/>
              <w:rPr>
                <w:rFonts w:ascii="Times New Roman" w:eastAsia="Times New Roman" w:hAnsi="Times New Roman" w:cs="Times New Roman"/>
                <w:i/>
                <w:sz w:val="20"/>
                <w:szCs w:val="20"/>
              </w:rPr>
            </w:pPr>
            <w:r w:rsidRPr="006D31B9">
              <w:rPr>
                <w:rFonts w:ascii="Times New Roman" w:eastAsia="Times New Roman" w:hAnsi="Times New Roman" w:cs="Times New Roman"/>
                <w:i/>
                <w:sz w:val="20"/>
                <w:szCs w:val="20"/>
              </w:rPr>
              <w:t>„ust. 9. Zapytanie w postaci papierowej mogą sporządzić i złożyć także podmioty,</w:t>
            </w:r>
            <w:r>
              <w:br/>
            </w:r>
            <w:r w:rsidRPr="006D31B9">
              <w:rPr>
                <w:rFonts w:ascii="Times New Roman" w:eastAsia="Times New Roman" w:hAnsi="Times New Roman" w:cs="Times New Roman"/>
                <w:i/>
                <w:sz w:val="20"/>
                <w:szCs w:val="20"/>
              </w:rPr>
              <w:t xml:space="preserve">  o których mowa w art. 6 ust. 1 pkt 1-18, jeżeli z powodu niedostępności systemu teleinformatycznego, o którym mowa w ust. 1, nie jest możliwe złożenie zapytania lub wysłanie żądania za pośrednictwem tego systemu. Minister Sprawiedliwości zamieszcza w Biuletynie Informacji Publicznej na stronie podmiotowej urzędu obsługującego tego ministra komunikaty dotyczące niedostępności systemu teleinformatycznego.”</w:t>
            </w:r>
          </w:p>
          <w:p w14:paraId="5E8CD346" w14:textId="627062C5" w:rsidR="731F7C4B" w:rsidRPr="006D31B9" w:rsidRDefault="731F7C4B" w:rsidP="001C2BFD">
            <w:pPr>
              <w:tabs>
                <w:tab w:val="left" w:pos="0"/>
                <w:tab w:val="left" w:pos="567"/>
              </w:tabs>
              <w:jc w:val="both"/>
              <w:rPr>
                <w:rFonts w:ascii="Times New Roman" w:eastAsia="Times New Roman" w:hAnsi="Times New Roman" w:cs="Times New Roman"/>
                <w:sz w:val="20"/>
                <w:szCs w:val="20"/>
              </w:rPr>
            </w:pPr>
            <w:r w:rsidRPr="006D31B9">
              <w:rPr>
                <w:rFonts w:ascii="Times New Roman" w:eastAsia="Times New Roman" w:hAnsi="Times New Roman" w:cs="Times New Roman"/>
                <w:sz w:val="20"/>
                <w:szCs w:val="20"/>
              </w:rPr>
              <w:t xml:space="preserve">W części uwagi odnoszącej się do uprawnień osób dokonujących sprawdzeń </w:t>
            </w:r>
            <w:r>
              <w:br/>
            </w:r>
            <w:r w:rsidRPr="006D31B9">
              <w:rPr>
                <w:rFonts w:ascii="Times New Roman" w:eastAsia="Times New Roman" w:hAnsi="Times New Roman" w:cs="Times New Roman"/>
                <w:sz w:val="20"/>
                <w:szCs w:val="20"/>
              </w:rPr>
              <w:t xml:space="preserve">na podstawie ustawy – Prawo lotnicze, </w:t>
            </w:r>
            <w:r w:rsidRPr="006D31B9">
              <w:rPr>
                <w:rFonts w:ascii="Times New Roman" w:eastAsia="Times New Roman" w:hAnsi="Times New Roman" w:cs="Times New Roman"/>
                <w:sz w:val="20"/>
                <w:szCs w:val="20"/>
              </w:rPr>
              <w:lastRenderedPageBreak/>
              <w:t xml:space="preserve">projektodawca wyjaśnia, że ciężko odnieść </w:t>
            </w:r>
            <w:r>
              <w:br/>
            </w:r>
            <w:r w:rsidRPr="006D31B9">
              <w:rPr>
                <w:rFonts w:ascii="Times New Roman" w:eastAsia="Times New Roman" w:hAnsi="Times New Roman" w:cs="Times New Roman"/>
                <w:sz w:val="20"/>
                <w:szCs w:val="20"/>
              </w:rPr>
              <w:t xml:space="preserve">się do przedstawionych w uwadze argumentów, bowiem projektodawca nie ma wiedzy na jakich zasadach nadawane są uprawnienia dostępu do informacji zgromadzonych w Rejestrze – na zapytanie i na żądanie. </w:t>
            </w:r>
          </w:p>
          <w:p w14:paraId="632E034C" w14:textId="4D8D8308" w:rsidR="731F7C4B" w:rsidRPr="006D31B9" w:rsidRDefault="731F7C4B" w:rsidP="001C2BFD">
            <w:pPr>
              <w:tabs>
                <w:tab w:val="left" w:pos="0"/>
                <w:tab w:val="left" w:pos="567"/>
              </w:tabs>
              <w:jc w:val="both"/>
              <w:rPr>
                <w:rFonts w:ascii="Times New Roman" w:eastAsia="Times New Roman" w:hAnsi="Times New Roman" w:cs="Times New Roman"/>
                <w:sz w:val="20"/>
                <w:szCs w:val="20"/>
              </w:rPr>
            </w:pPr>
            <w:r w:rsidRPr="006D31B9">
              <w:rPr>
                <w:rFonts w:ascii="Times New Roman" w:eastAsia="Times New Roman" w:hAnsi="Times New Roman" w:cs="Times New Roman"/>
                <w:sz w:val="20"/>
                <w:szCs w:val="20"/>
              </w:rPr>
              <w:t xml:space="preserve">Jednocześnie projektodawca wyjaśnia, że informacji o osobie i informacji o podmiocie zbiorowym na podstawie danych zgromadzonych w Rejestrze udziela się na żądanie, jeżeli przepisy szczególne nie ograniczają zakresu udzielanej informacji. </w:t>
            </w:r>
          </w:p>
          <w:p w14:paraId="6F1DDF9D" w14:textId="42764D28" w:rsidR="731F7C4B" w:rsidRPr="006D31B9" w:rsidRDefault="731F7C4B" w:rsidP="001C2BFD">
            <w:pPr>
              <w:tabs>
                <w:tab w:val="left" w:pos="0"/>
                <w:tab w:val="left" w:pos="567"/>
              </w:tabs>
              <w:jc w:val="both"/>
              <w:rPr>
                <w:rFonts w:ascii="Times New Roman" w:eastAsia="Times New Roman" w:hAnsi="Times New Roman" w:cs="Times New Roman"/>
                <w:sz w:val="20"/>
                <w:szCs w:val="20"/>
              </w:rPr>
            </w:pPr>
            <w:r w:rsidRPr="006D31B9">
              <w:rPr>
                <w:rFonts w:ascii="Times New Roman" w:eastAsia="Times New Roman" w:hAnsi="Times New Roman" w:cs="Times New Roman"/>
                <w:sz w:val="20"/>
                <w:szCs w:val="20"/>
              </w:rPr>
              <w:t xml:space="preserve">W pozostałych przypadkach uprawniony podmiot składa do Rejestru zapytanie o udzielenie informacji o osobie, również za pośrednictwem systemu  teleinformatycznego, poprzez dedykowaną e-usługę.  </w:t>
            </w:r>
          </w:p>
          <w:p w14:paraId="06E69AC6" w14:textId="172B1BF7" w:rsidR="731F7C4B" w:rsidRDefault="731F7C4B" w:rsidP="001C3D42">
            <w:pPr>
              <w:tabs>
                <w:tab w:val="left" w:pos="0"/>
                <w:tab w:val="left" w:pos="567"/>
              </w:tabs>
              <w:jc w:val="both"/>
              <w:rPr>
                <w:rFonts w:ascii="Times New Roman" w:hAnsi="Times New Roman" w:cs="Times New Roman"/>
                <w:sz w:val="20"/>
                <w:szCs w:val="20"/>
              </w:rPr>
            </w:pPr>
            <w:r w:rsidRPr="006D31B9">
              <w:rPr>
                <w:rFonts w:ascii="Times New Roman" w:eastAsia="Times New Roman" w:hAnsi="Times New Roman" w:cs="Times New Roman"/>
                <w:sz w:val="20"/>
                <w:szCs w:val="20"/>
              </w:rPr>
              <w:t>W zakresie zaś uwagi dotyczącej opatrywania udzielonej informacji pieczęcią elektroniczną, informujemy, że zarówno informacje udzielane na żądanie, jak i na zapytanie opatrywane są kwalifikowaną pieczęcią elektroniczną</w:t>
            </w:r>
            <w:r w:rsidR="00473F9B">
              <w:rPr>
                <w:rFonts w:ascii="Times New Roman" w:eastAsia="Times New Roman" w:hAnsi="Times New Roman" w:cs="Times New Roman"/>
                <w:sz w:val="20"/>
                <w:szCs w:val="20"/>
              </w:rPr>
              <w:t>.</w:t>
            </w:r>
          </w:p>
          <w:p w14:paraId="5AB8032D" w14:textId="4A010037" w:rsidR="006938A6" w:rsidRDefault="001F474D" w:rsidP="00C7196D">
            <w:pPr>
              <w:spacing w:after="5"/>
              <w:ind w:right="137"/>
              <w:jc w:val="both"/>
              <w:rPr>
                <w:rFonts w:ascii="Times New Roman" w:hAnsi="Times New Roman" w:cs="Times New Roman"/>
                <w:sz w:val="20"/>
                <w:szCs w:val="20"/>
              </w:rPr>
            </w:pPr>
            <w:r>
              <w:rPr>
                <w:rFonts w:ascii="Times New Roman" w:hAnsi="Times New Roman" w:cs="Times New Roman"/>
                <w:sz w:val="20"/>
                <w:szCs w:val="20"/>
              </w:rPr>
              <w:t xml:space="preserve"> </w:t>
            </w:r>
          </w:p>
          <w:p w14:paraId="36E02D37" w14:textId="69A8970D" w:rsidR="00D81353" w:rsidRDefault="00D81353" w:rsidP="004C595B">
            <w:pPr>
              <w:spacing w:after="5"/>
              <w:ind w:right="137" w:firstLine="710"/>
              <w:jc w:val="both"/>
              <w:rPr>
                <w:rFonts w:ascii="Times New Roman" w:hAnsi="Times New Roman" w:cs="Times New Roman"/>
                <w:sz w:val="20"/>
                <w:szCs w:val="20"/>
              </w:rPr>
            </w:pPr>
          </w:p>
        </w:tc>
      </w:tr>
      <w:tr w:rsidR="00F86D4B" w:rsidRPr="001A4167" w14:paraId="1F365C7D" w14:textId="77777777" w:rsidTr="001C3D42">
        <w:trPr>
          <w:trHeight w:val="3260"/>
        </w:trPr>
        <w:tc>
          <w:tcPr>
            <w:tcW w:w="666" w:type="dxa"/>
            <w:vAlign w:val="center"/>
          </w:tcPr>
          <w:p w14:paraId="618215F4" w14:textId="461C2F09" w:rsidR="00F86D4B" w:rsidRDefault="00DD56FF"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32</w:t>
            </w:r>
            <w:r w:rsidR="00F86D4B">
              <w:rPr>
                <w:rFonts w:ascii="Times New Roman" w:hAnsi="Times New Roman" w:cs="Times New Roman"/>
                <w:b/>
                <w:bCs/>
                <w:sz w:val="20"/>
                <w:szCs w:val="20"/>
              </w:rPr>
              <w:t>.</w:t>
            </w:r>
          </w:p>
        </w:tc>
        <w:tc>
          <w:tcPr>
            <w:tcW w:w="1754" w:type="dxa"/>
            <w:vAlign w:val="center"/>
          </w:tcPr>
          <w:p w14:paraId="569128DA" w14:textId="226839F1" w:rsidR="00F86D4B" w:rsidRDefault="00D81353" w:rsidP="001F52C7">
            <w:pPr>
              <w:spacing w:line="276" w:lineRule="auto"/>
              <w:rPr>
                <w:rFonts w:ascii="Times New Roman" w:hAnsi="Times New Roman" w:cs="Times New Roman"/>
                <w:b/>
                <w:bCs/>
                <w:sz w:val="20"/>
                <w:szCs w:val="20"/>
              </w:rPr>
            </w:pPr>
            <w:r w:rsidRPr="26985D6F">
              <w:rPr>
                <w:rFonts w:ascii="Times New Roman" w:hAnsi="Times New Roman" w:cs="Times New Roman"/>
                <w:b/>
                <w:bCs/>
                <w:sz w:val="20"/>
                <w:szCs w:val="20"/>
              </w:rPr>
              <w:t>MSWiA</w:t>
            </w:r>
          </w:p>
        </w:tc>
        <w:tc>
          <w:tcPr>
            <w:tcW w:w="7604" w:type="dxa"/>
            <w:vAlign w:val="center"/>
          </w:tcPr>
          <w:p w14:paraId="20BC1919" w14:textId="0C082932" w:rsidR="008F712E" w:rsidRPr="000839F7" w:rsidRDefault="008F712E" w:rsidP="008F712E">
            <w:pPr>
              <w:tabs>
                <w:tab w:val="left" w:pos="0"/>
                <w:tab w:val="left" w:pos="567"/>
                <w:tab w:val="left" w:pos="851"/>
              </w:tabs>
              <w:jc w:val="both"/>
              <w:rPr>
                <w:rFonts w:ascii="Times New Roman" w:hAnsi="Times New Roman" w:cs="Times New Roman"/>
                <w:b/>
                <w:bCs/>
                <w:sz w:val="20"/>
                <w:szCs w:val="20"/>
              </w:rPr>
            </w:pPr>
            <w:r w:rsidRPr="000839F7">
              <w:rPr>
                <w:rFonts w:ascii="Times New Roman" w:hAnsi="Times New Roman" w:cs="Times New Roman"/>
                <w:b/>
                <w:bCs/>
                <w:sz w:val="20"/>
                <w:szCs w:val="20"/>
              </w:rPr>
              <w:t xml:space="preserve">w </w:t>
            </w:r>
            <w:r w:rsidR="000839F7" w:rsidRPr="000839F7">
              <w:rPr>
                <w:rFonts w:ascii="Times New Roman" w:hAnsi="Times New Roman" w:cs="Times New Roman"/>
                <w:b/>
                <w:bCs/>
                <w:sz w:val="20"/>
                <w:szCs w:val="20"/>
              </w:rPr>
              <w:t xml:space="preserve">art. 23 </w:t>
            </w:r>
            <w:r w:rsidRPr="000839F7">
              <w:rPr>
                <w:rFonts w:ascii="Times New Roman" w:hAnsi="Times New Roman" w:cs="Times New Roman"/>
                <w:b/>
                <w:bCs/>
                <w:sz w:val="20"/>
                <w:szCs w:val="20"/>
              </w:rPr>
              <w:t>ust. 2 proponuję dodać pkt 4 w brzmieniu:</w:t>
            </w:r>
          </w:p>
          <w:p w14:paraId="6B1B8BD4" w14:textId="77777777" w:rsidR="008F712E" w:rsidRPr="001C0670" w:rsidRDefault="008F712E" w:rsidP="008F712E">
            <w:pPr>
              <w:tabs>
                <w:tab w:val="left" w:pos="0"/>
                <w:tab w:val="left" w:pos="426"/>
                <w:tab w:val="left" w:pos="567"/>
                <w:tab w:val="left" w:pos="851"/>
              </w:tabs>
              <w:jc w:val="both"/>
              <w:rPr>
                <w:rFonts w:ascii="Times New Roman" w:hAnsi="Times New Roman" w:cs="Times New Roman"/>
                <w:i/>
                <w:iCs/>
                <w:sz w:val="20"/>
                <w:szCs w:val="20"/>
              </w:rPr>
            </w:pPr>
            <w:r w:rsidRPr="008C0A60">
              <w:rPr>
                <w:rFonts w:ascii="Times New Roman" w:hAnsi="Times New Roman" w:cs="Times New Roman"/>
                <w:sz w:val="20"/>
                <w:szCs w:val="20"/>
              </w:rPr>
              <w:tab/>
            </w:r>
            <w:r w:rsidRPr="008C0A60">
              <w:rPr>
                <w:rFonts w:ascii="Times New Roman" w:hAnsi="Times New Roman" w:cs="Times New Roman"/>
                <w:sz w:val="20"/>
                <w:szCs w:val="20"/>
              </w:rPr>
              <w:tab/>
            </w:r>
            <w:r w:rsidRPr="008C0A60">
              <w:rPr>
                <w:rFonts w:ascii="Times New Roman" w:hAnsi="Times New Roman" w:cs="Times New Roman"/>
                <w:sz w:val="20"/>
                <w:szCs w:val="20"/>
              </w:rPr>
              <w:tab/>
            </w:r>
            <w:r w:rsidRPr="001C0670">
              <w:rPr>
                <w:rFonts w:ascii="Times New Roman" w:hAnsi="Times New Roman" w:cs="Times New Roman"/>
                <w:i/>
                <w:iCs/>
                <w:sz w:val="20"/>
                <w:szCs w:val="20"/>
              </w:rPr>
              <w:t xml:space="preserve">„4) ministrowi właściwemu do spraw zagranicznych, konsulowi, wojewodzie oraz Szefowi Urzędu do Spraw Cudzoziemców w związku z wykonywaniem nałożonych na te podmioty zadań określonych </w:t>
            </w:r>
            <w:r w:rsidRPr="001C0670">
              <w:rPr>
                <w:rFonts w:ascii="Times New Roman" w:hAnsi="Times New Roman" w:cs="Times New Roman"/>
                <w:i/>
                <w:iCs/>
                <w:sz w:val="20"/>
                <w:szCs w:val="20"/>
              </w:rPr>
              <w:br/>
              <w:t>w ustawie z dnia 12 grudnia 2013 r. o cudzoziemcach (Dz. U. z 2021 r. poz. 2354 oraz z 2022 r. poz. 91);”;</w:t>
            </w:r>
          </w:p>
          <w:p w14:paraId="1AD02341" w14:textId="77777777" w:rsidR="008F712E" w:rsidRPr="008C0A60" w:rsidRDefault="008F712E" w:rsidP="008F712E">
            <w:pPr>
              <w:tabs>
                <w:tab w:val="left" w:pos="0"/>
                <w:tab w:val="left" w:pos="567"/>
                <w:tab w:val="left" w:pos="851"/>
              </w:tabs>
              <w:jc w:val="both"/>
              <w:rPr>
                <w:rFonts w:ascii="Times New Roman" w:hAnsi="Times New Roman" w:cs="Times New Roman"/>
                <w:sz w:val="20"/>
                <w:szCs w:val="20"/>
              </w:rPr>
            </w:pPr>
            <w:r w:rsidRPr="008C0A60">
              <w:rPr>
                <w:rFonts w:ascii="Times New Roman" w:hAnsi="Times New Roman" w:cs="Times New Roman"/>
                <w:sz w:val="20"/>
                <w:szCs w:val="20"/>
              </w:rPr>
              <w:t>Propozycja powyższa wynika z faktu, iż przepisy ustawy z dnia 12 grudnia 2013 r. o cudzoziemcach oraz ustawy z dnia 20 kwietnia 2004 r. o promocji zatrudnienia i instytucjach rynku pracy wskazują, jako bezwzględne przesłanki odmowy wydania wizy krajowej oraz odmowy udzielenia zezwolenia na pobyt czasowy (w tym zezwolenia na pobyt czasowy i pracę), zezwolenia na pobyt stały, zezwolenia na pracę oraz odmowy wszczęcia postępowania w sprawie udzielenie zezwolenia na pobyt czasowy, zezwolenia na pobyt stały oraz zezwolenia na pobyt rezydenta długoterminowego UE, skazanie za niektóre rodzaje przestępstw, ukaranie za niektóre rodzaje wykroczeń oraz odbywanie kary pozbawienia wolności.</w:t>
            </w:r>
          </w:p>
          <w:p w14:paraId="3DE522FF" w14:textId="77777777" w:rsidR="008F712E" w:rsidRPr="008C0A60" w:rsidRDefault="008F712E" w:rsidP="008F712E">
            <w:pPr>
              <w:tabs>
                <w:tab w:val="left" w:pos="0"/>
                <w:tab w:val="left" w:pos="567"/>
              </w:tabs>
              <w:jc w:val="both"/>
              <w:rPr>
                <w:rFonts w:ascii="Times New Roman" w:hAnsi="Times New Roman" w:cs="Times New Roman"/>
                <w:sz w:val="20"/>
                <w:szCs w:val="20"/>
              </w:rPr>
            </w:pPr>
            <w:r w:rsidRPr="008C0A60">
              <w:rPr>
                <w:rFonts w:ascii="Times New Roman" w:hAnsi="Times New Roman" w:cs="Times New Roman"/>
                <w:sz w:val="20"/>
                <w:szCs w:val="20"/>
              </w:rPr>
              <w:t xml:space="preserve">Dodatkowo należy podkreślić, iż dostęp do niektórych informacji zawartych w Krajowym Rejestrze Karnym jest konieczny dla niektórych postępowań związanych z umieszczeniem cudzoziemca w wykazie cudzoziemców, których pobyt na terytorium Rzeczypospolitej Polskiej jest niepożądany. </w:t>
            </w:r>
          </w:p>
          <w:p w14:paraId="19D90CAA" w14:textId="260BAF75" w:rsidR="00D45156" w:rsidRPr="00D45156" w:rsidRDefault="008F712E" w:rsidP="00D45156">
            <w:pPr>
              <w:tabs>
                <w:tab w:val="left" w:pos="0"/>
                <w:tab w:val="left" w:pos="567"/>
              </w:tabs>
              <w:jc w:val="both"/>
              <w:rPr>
                <w:rFonts w:ascii="Times New Roman" w:hAnsi="Times New Roman" w:cs="Times New Roman"/>
                <w:sz w:val="20"/>
                <w:szCs w:val="20"/>
              </w:rPr>
            </w:pPr>
            <w:r w:rsidRPr="008C0A60">
              <w:rPr>
                <w:rFonts w:ascii="Times New Roman" w:hAnsi="Times New Roman" w:cs="Times New Roman"/>
                <w:sz w:val="20"/>
                <w:szCs w:val="20"/>
              </w:rPr>
              <w:t>Umożliwienie Szefowi Urzędu do Spraw Cudzoziemców bezpośredniego dostępu do Krajowego Rejestru Karnego, a tym samym bezpośredniej i szybkiej weryfikacji kwestii karalności cudzoziemców, pozwoli na wyeliminowanie części zapytań związanych z karalnością cudzoziemców kierowanych przez pracowników Urzędu do sądów, a tym samym przyspieszy prowadzenie postępowań przez Szefa Urzędu do Spraw Cudzoziemców, jak również odciąży pracowników sądów z obowiązku udzielania odpowiedzi na te zapytania. W związku z wysoką liczbą prowadzonych postępowań, o których mowa - ponad pół miliona rocznie - przyznanie ww. organom bezpośredniego dostępu do Krajowego Rejestru Karnego za pomocą systemu teleinformatycznego uznać należy za racjonalne i merytorycznie uzasadnione</w:t>
            </w:r>
            <w:r w:rsidR="00D45156">
              <w:rPr>
                <w:rFonts w:ascii="Times New Roman" w:hAnsi="Times New Roman" w:cs="Times New Roman"/>
                <w:sz w:val="20"/>
                <w:szCs w:val="20"/>
              </w:rPr>
              <w:t>.</w:t>
            </w:r>
          </w:p>
        </w:tc>
        <w:tc>
          <w:tcPr>
            <w:tcW w:w="3834" w:type="dxa"/>
            <w:vAlign w:val="center"/>
          </w:tcPr>
          <w:p w14:paraId="0ECA48C1" w14:textId="00F9873C" w:rsidR="6340D244" w:rsidRPr="008E0AC7" w:rsidRDefault="00FD026F" w:rsidP="008E0AC7">
            <w:pPr>
              <w:spacing w:after="5"/>
              <w:ind w:right="137"/>
              <w:jc w:val="both"/>
              <w:rPr>
                <w:rFonts w:ascii="Times New Roman" w:hAnsi="Times New Roman" w:cs="Times New Roman"/>
                <w:sz w:val="20"/>
                <w:szCs w:val="20"/>
              </w:rPr>
            </w:pPr>
            <w:r w:rsidRPr="008E0AC7">
              <w:rPr>
                <w:rFonts w:ascii="Times New Roman" w:hAnsi="Times New Roman" w:cs="Times New Roman"/>
                <w:b/>
                <w:bCs/>
                <w:sz w:val="20"/>
                <w:szCs w:val="20"/>
              </w:rPr>
              <w:t xml:space="preserve">Uwaga </w:t>
            </w:r>
            <w:r w:rsidR="00D85EAB" w:rsidRPr="008E0AC7">
              <w:rPr>
                <w:rFonts w:ascii="Times New Roman" w:hAnsi="Times New Roman" w:cs="Times New Roman"/>
                <w:b/>
                <w:bCs/>
                <w:sz w:val="20"/>
                <w:szCs w:val="20"/>
              </w:rPr>
              <w:t>uwzględniona</w:t>
            </w:r>
            <w:r w:rsidR="00473F9B">
              <w:rPr>
                <w:rFonts w:ascii="Times New Roman" w:hAnsi="Times New Roman" w:cs="Times New Roman"/>
                <w:b/>
                <w:bCs/>
                <w:sz w:val="20"/>
                <w:szCs w:val="20"/>
              </w:rPr>
              <w:t xml:space="preserve"> i wyjaśniona</w:t>
            </w:r>
            <w:r w:rsidR="008E0AC7" w:rsidRPr="008E0AC7">
              <w:rPr>
                <w:rFonts w:ascii="Times New Roman" w:hAnsi="Times New Roman" w:cs="Times New Roman"/>
                <w:b/>
                <w:bCs/>
                <w:sz w:val="20"/>
                <w:szCs w:val="20"/>
              </w:rPr>
              <w:t>.</w:t>
            </w:r>
            <w:r w:rsidR="00CB6C08" w:rsidRPr="008E0AC7">
              <w:rPr>
                <w:rFonts w:ascii="Times New Roman" w:hAnsi="Times New Roman" w:cs="Times New Roman"/>
                <w:sz w:val="20"/>
                <w:szCs w:val="20"/>
              </w:rPr>
              <w:t xml:space="preserve"> </w:t>
            </w:r>
            <w:r w:rsidRPr="008E0AC7">
              <w:rPr>
                <w:rFonts w:ascii="Times New Roman" w:hAnsi="Times New Roman" w:cs="Times New Roman"/>
                <w:sz w:val="20"/>
                <w:szCs w:val="20"/>
              </w:rPr>
              <w:t xml:space="preserve"> </w:t>
            </w:r>
          </w:p>
          <w:p w14:paraId="0AE6FE18" w14:textId="77777777" w:rsidR="00CB6C08" w:rsidRPr="008E0AC7" w:rsidRDefault="00CB6C08" w:rsidP="008E0AC7">
            <w:pPr>
              <w:tabs>
                <w:tab w:val="left" w:pos="0"/>
                <w:tab w:val="left" w:pos="567"/>
              </w:tabs>
              <w:jc w:val="both"/>
              <w:rPr>
                <w:rFonts w:ascii="Times New Roman" w:eastAsia="Times New Roman" w:hAnsi="Times New Roman" w:cs="Times New Roman"/>
                <w:sz w:val="20"/>
                <w:szCs w:val="20"/>
              </w:rPr>
            </w:pPr>
          </w:p>
          <w:p w14:paraId="0CE68382" w14:textId="564E1C31" w:rsidR="00CB6C08" w:rsidRPr="008E0AC7" w:rsidRDefault="00CB6C08" w:rsidP="008E0AC7">
            <w:pPr>
              <w:jc w:val="both"/>
              <w:rPr>
                <w:rFonts w:ascii="Times New Roman" w:hAnsi="Times New Roman" w:cs="Times New Roman"/>
                <w:sz w:val="20"/>
                <w:szCs w:val="20"/>
              </w:rPr>
            </w:pPr>
            <w:r w:rsidRPr="008E0AC7">
              <w:rPr>
                <w:rFonts w:ascii="Times New Roman" w:hAnsi="Times New Roman" w:cs="Times New Roman"/>
                <w:sz w:val="20"/>
                <w:szCs w:val="20"/>
              </w:rPr>
              <w:t>W zakresie propozycji zmiany art. 23 projektu ustawy o KRK poprzez przyznanie ministrowi właściwemu do spraw zagranicznych, konsulowi, wojewodzie oraz Szefowi Urzędu do Spraw Cudzoziemców dostępu do informacji zgromadzonych w Krajowym Rejestrze Karnym na żądanie, projektodawca proponuje</w:t>
            </w:r>
            <w:r w:rsidR="00D85EAB" w:rsidRPr="008E0AC7">
              <w:rPr>
                <w:rFonts w:ascii="Times New Roman" w:hAnsi="Times New Roman" w:cs="Times New Roman"/>
                <w:sz w:val="20"/>
                <w:szCs w:val="20"/>
              </w:rPr>
              <w:t xml:space="preserve"> dodanie do art. 23 ust. </w:t>
            </w:r>
            <w:r w:rsidR="003A1A3A" w:rsidRPr="008E0AC7">
              <w:rPr>
                <w:rFonts w:ascii="Times New Roman" w:hAnsi="Times New Roman" w:cs="Times New Roman"/>
                <w:sz w:val="20"/>
                <w:szCs w:val="20"/>
              </w:rPr>
              <w:t>2 pkt 4</w:t>
            </w:r>
            <w:r w:rsidRPr="008E0AC7">
              <w:rPr>
                <w:rFonts w:ascii="Times New Roman" w:hAnsi="Times New Roman" w:cs="Times New Roman"/>
                <w:sz w:val="20"/>
                <w:szCs w:val="20"/>
              </w:rPr>
              <w:t>:</w:t>
            </w:r>
          </w:p>
          <w:p w14:paraId="76D1491F" w14:textId="4C527C6B" w:rsidR="00CB6C08" w:rsidRPr="001C3D42" w:rsidRDefault="003A1A3A" w:rsidP="008E0AC7">
            <w:pPr>
              <w:jc w:val="both"/>
              <w:rPr>
                <w:rFonts w:ascii="Times New Roman" w:hAnsi="Times New Roman" w:cs="Times New Roman"/>
                <w:bCs/>
                <w:i/>
                <w:iCs/>
                <w:sz w:val="20"/>
                <w:szCs w:val="20"/>
              </w:rPr>
            </w:pPr>
            <w:r w:rsidRPr="001C3D42">
              <w:rPr>
                <w:rFonts w:ascii="Times New Roman" w:hAnsi="Times New Roman" w:cs="Times New Roman"/>
                <w:bCs/>
                <w:i/>
                <w:iCs/>
                <w:sz w:val="20"/>
                <w:szCs w:val="20"/>
              </w:rPr>
              <w:t>,,</w:t>
            </w:r>
            <w:r w:rsidR="00CB6C08" w:rsidRPr="001C3D42">
              <w:rPr>
                <w:rFonts w:ascii="Times New Roman" w:hAnsi="Times New Roman" w:cs="Times New Roman"/>
                <w:bCs/>
                <w:i/>
                <w:iCs/>
                <w:sz w:val="20"/>
                <w:szCs w:val="20"/>
              </w:rPr>
              <w:t>4)</w:t>
            </w:r>
            <w:r w:rsidR="00CB6C08" w:rsidRPr="001C3D42">
              <w:rPr>
                <w:rFonts w:ascii="Times New Roman" w:hAnsi="Times New Roman" w:cs="Times New Roman"/>
                <w:bCs/>
                <w:i/>
                <w:iCs/>
                <w:sz w:val="20"/>
                <w:szCs w:val="20"/>
              </w:rPr>
              <w:tab/>
            </w:r>
            <w:bookmarkStart w:id="11" w:name="_Hlk106023495"/>
            <w:r w:rsidR="00CB6C08" w:rsidRPr="001C3D42">
              <w:rPr>
                <w:rFonts w:ascii="Times New Roman" w:hAnsi="Times New Roman" w:cs="Times New Roman"/>
                <w:bCs/>
                <w:i/>
                <w:iCs/>
                <w:sz w:val="20"/>
                <w:szCs w:val="20"/>
              </w:rPr>
              <w:t xml:space="preserve">ministrowi właściwemu do spraw zagranicznych, konsulowi, wojewodzie </w:t>
            </w:r>
            <w:r w:rsidR="00CB6C08" w:rsidRPr="001C3D42">
              <w:rPr>
                <w:rFonts w:ascii="Times New Roman" w:hAnsi="Times New Roman" w:cs="Times New Roman"/>
                <w:bCs/>
                <w:i/>
                <w:iCs/>
                <w:sz w:val="20"/>
                <w:szCs w:val="20"/>
              </w:rPr>
              <w:br/>
              <w:t xml:space="preserve">oraz Szefowi Urzędu do Spraw Cudzoziemców </w:t>
            </w:r>
            <w:bookmarkEnd w:id="11"/>
            <w:r w:rsidR="00CB6C08" w:rsidRPr="001C3D42">
              <w:rPr>
                <w:rFonts w:ascii="Times New Roman" w:hAnsi="Times New Roman" w:cs="Times New Roman"/>
                <w:bCs/>
                <w:i/>
                <w:iCs/>
                <w:sz w:val="20"/>
                <w:szCs w:val="20"/>
              </w:rPr>
              <w:t>w związku z prowadzonym postępowaniem w sprawach dotyczących cudzoziemców w rozumieniu art. 3 pkt 2 ustawy z dnia 12 grudnia 2013 r. o cudzoziemcach</w:t>
            </w:r>
          </w:p>
          <w:p w14:paraId="55EF310F" w14:textId="3119FAF5" w:rsidR="00CB6C08" w:rsidRPr="001C3D42" w:rsidRDefault="00CB6C08" w:rsidP="008E0AC7">
            <w:pPr>
              <w:jc w:val="both"/>
              <w:rPr>
                <w:rFonts w:ascii="Times New Roman" w:hAnsi="Times New Roman" w:cs="Times New Roman"/>
                <w:bCs/>
                <w:i/>
                <w:iCs/>
                <w:sz w:val="20"/>
                <w:szCs w:val="20"/>
              </w:rPr>
            </w:pPr>
            <w:r w:rsidRPr="001C3D42">
              <w:rPr>
                <w:rFonts w:ascii="Times New Roman" w:hAnsi="Times New Roman" w:cs="Times New Roman"/>
                <w:bCs/>
                <w:i/>
                <w:iCs/>
                <w:sz w:val="20"/>
                <w:szCs w:val="20"/>
              </w:rPr>
              <w:t>– jeżeli przepisy szczególne nie ograniczają zakresu udzielonej informacji.</w:t>
            </w:r>
            <w:r w:rsidR="003A1A3A" w:rsidRPr="001C3D42">
              <w:rPr>
                <w:rFonts w:ascii="Times New Roman" w:hAnsi="Times New Roman" w:cs="Times New Roman"/>
                <w:bCs/>
                <w:i/>
                <w:iCs/>
                <w:sz w:val="20"/>
                <w:szCs w:val="20"/>
              </w:rPr>
              <w:t>”</w:t>
            </w:r>
          </w:p>
          <w:p w14:paraId="4AF7058E" w14:textId="77777777" w:rsidR="00CB6C08" w:rsidRPr="008E0AC7" w:rsidRDefault="00CB6C08" w:rsidP="008E0AC7">
            <w:pPr>
              <w:jc w:val="both"/>
              <w:rPr>
                <w:rFonts w:ascii="Times New Roman" w:hAnsi="Times New Roman" w:cs="Times New Roman"/>
                <w:bCs/>
                <w:sz w:val="20"/>
                <w:szCs w:val="20"/>
              </w:rPr>
            </w:pPr>
            <w:bookmarkStart w:id="12" w:name="_Hlk103797859"/>
            <w:r w:rsidRPr="008E0AC7">
              <w:rPr>
                <w:rFonts w:ascii="Times New Roman" w:hAnsi="Times New Roman" w:cs="Times New Roman"/>
                <w:bCs/>
                <w:sz w:val="20"/>
                <w:szCs w:val="20"/>
              </w:rPr>
              <w:tab/>
              <w:t xml:space="preserve">Proponuje się zatem, aby minister właściwy do spraw zagranicznych, konsul, wojewoda oraz Szef Urzędu do Spraw Cudzoziemców uzyskali możliwość (nie obowiązek) skorzystania z usługi sieciowej, która pozwala na dostęp do danych z Krajowego Rejestru Karnego niemal natychmiast po wniesieniu żądania. </w:t>
            </w:r>
          </w:p>
          <w:p w14:paraId="019D03AA" w14:textId="77777777" w:rsidR="00CB6C08" w:rsidRPr="008E0AC7" w:rsidRDefault="00CB6C08" w:rsidP="008E0AC7">
            <w:pPr>
              <w:ind w:firstLine="708"/>
              <w:jc w:val="both"/>
              <w:rPr>
                <w:rFonts w:ascii="Times New Roman" w:hAnsi="Times New Roman" w:cs="Times New Roman"/>
                <w:bCs/>
                <w:sz w:val="20"/>
                <w:szCs w:val="20"/>
              </w:rPr>
            </w:pPr>
            <w:r w:rsidRPr="008E0AC7">
              <w:rPr>
                <w:rFonts w:ascii="Times New Roman" w:hAnsi="Times New Roman" w:cs="Times New Roman"/>
                <w:bCs/>
                <w:sz w:val="20"/>
                <w:szCs w:val="20"/>
              </w:rPr>
              <w:t xml:space="preserve">Projektodawca wyjaśnia, że umiejscowienie ww. organów w katalogu podmiotów, którym umożliwia się pozyskanie informacji o osobie za pośrednictwem usługi sieciowej powoduje, że mają one swobodę w decydowaniu o sposobie w jaki uzyskają informację </w:t>
            </w:r>
            <w:r w:rsidRPr="008E0AC7">
              <w:rPr>
                <w:rFonts w:ascii="Times New Roman" w:hAnsi="Times New Roman" w:cs="Times New Roman"/>
                <w:bCs/>
                <w:sz w:val="20"/>
                <w:szCs w:val="20"/>
              </w:rPr>
              <w:br/>
              <w:t xml:space="preserve">z Krajowego Rejestru Karnego dla celów prowadzonych postępowań w sprawach </w:t>
            </w:r>
            <w:r w:rsidRPr="008E0AC7">
              <w:rPr>
                <w:rFonts w:ascii="Times New Roman" w:hAnsi="Times New Roman" w:cs="Times New Roman"/>
                <w:bCs/>
                <w:sz w:val="20"/>
                <w:szCs w:val="20"/>
              </w:rPr>
              <w:lastRenderedPageBreak/>
              <w:t xml:space="preserve">dotyczących cudzoziemców: na żądanie lub na zapytanie. </w:t>
            </w:r>
          </w:p>
          <w:p w14:paraId="7FA23385" w14:textId="05C82E56" w:rsidR="00CB6C08" w:rsidRPr="001C3D42" w:rsidRDefault="00CB6C08" w:rsidP="008E0AC7">
            <w:pPr>
              <w:ind w:firstLine="708"/>
              <w:jc w:val="both"/>
              <w:rPr>
                <w:rFonts w:ascii="Times New Roman" w:hAnsi="Times New Roman" w:cs="Times New Roman"/>
                <w:bCs/>
                <w:sz w:val="20"/>
                <w:szCs w:val="20"/>
              </w:rPr>
            </w:pPr>
            <w:r w:rsidRPr="001C3D42">
              <w:rPr>
                <w:rFonts w:ascii="Times New Roman" w:hAnsi="Times New Roman" w:cs="Times New Roman"/>
                <w:bCs/>
                <w:sz w:val="20"/>
                <w:szCs w:val="20"/>
              </w:rPr>
              <w:t>Należy jednak podkreślić, że informacja na żądanie zostanie udzielona jedynie wtedy, jeżeli przepisy szczególne nie ograniczają zakresu udzielonej informacji. W odpowiedzi na żądanie bowiem przekazywane są wszystkie wpisy dotyczące osób lub podmiotów zbiorowych zgromadzone w Rejestrze, których dotyczy żądanie.</w:t>
            </w:r>
          </w:p>
          <w:p w14:paraId="0C9F8050" w14:textId="1817F4D8" w:rsidR="00CB6C08" w:rsidRPr="008E0AC7" w:rsidRDefault="00CB6C08" w:rsidP="008E0AC7">
            <w:pPr>
              <w:ind w:firstLine="708"/>
              <w:jc w:val="both"/>
              <w:rPr>
                <w:rFonts w:ascii="Times New Roman" w:hAnsi="Times New Roman" w:cs="Times New Roman"/>
                <w:bCs/>
                <w:sz w:val="20"/>
                <w:szCs w:val="20"/>
              </w:rPr>
            </w:pPr>
            <w:r w:rsidRPr="008E0AC7">
              <w:rPr>
                <w:rFonts w:ascii="Times New Roman" w:hAnsi="Times New Roman" w:cs="Times New Roman"/>
                <w:bCs/>
                <w:sz w:val="20"/>
                <w:szCs w:val="20"/>
              </w:rPr>
              <w:t xml:space="preserve">W opinii projektodawcy takimi przepisami odnoszącymi się do postępowań związanych z cudzoziemcami są - wskazywane przez zgłaszającego uwagi - przepisy, m. in Ustawy z dnia 12 grudnia 2013 r. o cudzoziemcach (Dz. U. z 2021 r. poz. 2354 z </w:t>
            </w:r>
            <w:proofErr w:type="spellStart"/>
            <w:r w:rsidRPr="008E0AC7">
              <w:rPr>
                <w:rFonts w:ascii="Times New Roman" w:hAnsi="Times New Roman" w:cs="Times New Roman"/>
                <w:bCs/>
                <w:sz w:val="20"/>
                <w:szCs w:val="20"/>
              </w:rPr>
              <w:t>późn</w:t>
            </w:r>
            <w:proofErr w:type="spellEnd"/>
            <w:r w:rsidRPr="008E0AC7">
              <w:rPr>
                <w:rFonts w:ascii="Times New Roman" w:hAnsi="Times New Roman" w:cs="Times New Roman"/>
                <w:bCs/>
                <w:sz w:val="20"/>
                <w:szCs w:val="20"/>
              </w:rPr>
              <w:t xml:space="preserve">. zm.) oraz Ustawy z dnia 13 czerwca 2003 r. o udzielaniu cudzoziemcom ochrony </w:t>
            </w:r>
            <w:r w:rsidR="00EA6F3B">
              <w:rPr>
                <w:rFonts w:ascii="Times New Roman" w:hAnsi="Times New Roman" w:cs="Times New Roman"/>
                <w:bCs/>
                <w:sz w:val="20"/>
                <w:szCs w:val="20"/>
              </w:rPr>
              <w:t xml:space="preserve"> </w:t>
            </w:r>
            <w:r w:rsidRPr="008E0AC7">
              <w:rPr>
                <w:rFonts w:ascii="Times New Roman" w:hAnsi="Times New Roman" w:cs="Times New Roman"/>
                <w:bCs/>
                <w:sz w:val="20"/>
                <w:szCs w:val="20"/>
              </w:rPr>
              <w:t xml:space="preserve">na terytorium Rzeczypospolitej Polskiej (Dz. U. z 2021 r. poz. 1108 z </w:t>
            </w:r>
            <w:proofErr w:type="spellStart"/>
            <w:r w:rsidRPr="008E0AC7">
              <w:rPr>
                <w:rFonts w:ascii="Times New Roman" w:hAnsi="Times New Roman" w:cs="Times New Roman"/>
                <w:bCs/>
                <w:sz w:val="20"/>
                <w:szCs w:val="20"/>
              </w:rPr>
              <w:t>późn</w:t>
            </w:r>
            <w:proofErr w:type="spellEnd"/>
            <w:r w:rsidRPr="008E0AC7">
              <w:rPr>
                <w:rFonts w:ascii="Times New Roman" w:hAnsi="Times New Roman" w:cs="Times New Roman"/>
                <w:bCs/>
                <w:sz w:val="20"/>
                <w:szCs w:val="20"/>
              </w:rPr>
              <w:t xml:space="preserve">. zm.), </w:t>
            </w:r>
            <w:r w:rsidR="00EA6F3B">
              <w:rPr>
                <w:rFonts w:ascii="Times New Roman" w:hAnsi="Times New Roman" w:cs="Times New Roman"/>
                <w:bCs/>
                <w:sz w:val="20"/>
                <w:szCs w:val="20"/>
              </w:rPr>
              <w:t xml:space="preserve"> </w:t>
            </w:r>
            <w:r w:rsidRPr="008E0AC7">
              <w:rPr>
                <w:rFonts w:ascii="Times New Roman" w:hAnsi="Times New Roman" w:cs="Times New Roman"/>
                <w:bCs/>
                <w:sz w:val="20"/>
                <w:szCs w:val="20"/>
              </w:rPr>
              <w:t xml:space="preserve">które przewidują konieczność zbadania w danym postępowaniu, czy cudzoziemiec stanowi zagrożenie dla obronności lub bezpieczeństwa państwa lub ochrony bezpieczeństwa i porządku publicznego (m. in art. 28 ust. 1 pkt 10, 41 ust. 1 pkt 7, 50 ust. 1 pkt 3, </w:t>
            </w:r>
            <w:r w:rsidRPr="008E0AC7">
              <w:rPr>
                <w:rFonts w:ascii="Times New Roman" w:hAnsi="Times New Roman" w:cs="Times New Roman"/>
                <w:bCs/>
                <w:sz w:val="20"/>
                <w:szCs w:val="20"/>
              </w:rPr>
              <w:br/>
              <w:t xml:space="preserve">65 ust. 1 pkt 5, 100 ust. 1 pkt 4, 197 ust. 1 pkt 4, 214 ust. 1 pkt 2, 302 ust. 1 pkt 9 ustawy </w:t>
            </w:r>
            <w:r w:rsidRPr="008E0AC7">
              <w:rPr>
                <w:rFonts w:ascii="Times New Roman" w:hAnsi="Times New Roman" w:cs="Times New Roman"/>
                <w:bCs/>
                <w:sz w:val="20"/>
                <w:szCs w:val="20"/>
              </w:rPr>
              <w:br/>
              <w:t xml:space="preserve">o cudzoziemcach, art. 20 ust. 1 pkt 2 lit. c, 86f ust. 1, 87 ust. 1 pkt 4, 91 ust. 1 pkt 2 ustawy </w:t>
            </w:r>
            <w:r w:rsidRPr="008E0AC7">
              <w:rPr>
                <w:rFonts w:ascii="Times New Roman" w:hAnsi="Times New Roman" w:cs="Times New Roman"/>
                <w:bCs/>
                <w:sz w:val="20"/>
                <w:szCs w:val="20"/>
              </w:rPr>
              <w:br/>
              <w:t>o udzielaniu cudzoziemcom ochrony na terytorium Rzeczypospolitej Polskiej).</w:t>
            </w:r>
          </w:p>
          <w:p w14:paraId="5E0A39FA" w14:textId="39E4BF2C" w:rsidR="00CB6C08" w:rsidRPr="008E0AC7" w:rsidRDefault="00CB6C08" w:rsidP="008E0AC7">
            <w:pPr>
              <w:ind w:firstLine="708"/>
              <w:jc w:val="both"/>
              <w:rPr>
                <w:rFonts w:ascii="Times New Roman" w:hAnsi="Times New Roman" w:cs="Times New Roman"/>
                <w:bCs/>
                <w:sz w:val="20"/>
                <w:szCs w:val="20"/>
              </w:rPr>
            </w:pPr>
            <w:r w:rsidRPr="008E0AC7">
              <w:rPr>
                <w:rFonts w:ascii="Times New Roman" w:hAnsi="Times New Roman" w:cs="Times New Roman"/>
                <w:bCs/>
                <w:sz w:val="20"/>
                <w:szCs w:val="20"/>
              </w:rPr>
              <w:t xml:space="preserve">Jednocześnie projektodawca zwraca uwagę, że przepisy dotyczące przesłanki odwołującej się do obronności lub bezpieczeństwa państwa lub ochrony bezpieczeństwa                         i porządku </w:t>
            </w:r>
            <w:r w:rsidRPr="008E0AC7">
              <w:rPr>
                <w:rFonts w:ascii="Times New Roman" w:hAnsi="Times New Roman" w:cs="Times New Roman"/>
                <w:bCs/>
                <w:sz w:val="20"/>
                <w:szCs w:val="20"/>
              </w:rPr>
              <w:lastRenderedPageBreak/>
              <w:t xml:space="preserve">publicznego nie nakładają obowiązku na właściwe organy do każdorazowego badania karalności danego cudzoziemca, pozostawiając tym organom znaczny zakres swobody. Jak wynika z informacji przekazanych przez przedstawicieli </w:t>
            </w:r>
            <w:proofErr w:type="spellStart"/>
            <w:r w:rsidRPr="008E0AC7">
              <w:rPr>
                <w:rFonts w:ascii="Times New Roman" w:hAnsi="Times New Roman" w:cs="Times New Roman"/>
                <w:bCs/>
                <w:sz w:val="20"/>
                <w:szCs w:val="20"/>
              </w:rPr>
              <w:t>UdSC</w:t>
            </w:r>
            <w:proofErr w:type="spellEnd"/>
            <w:r w:rsidRPr="008E0AC7">
              <w:rPr>
                <w:rFonts w:ascii="Times New Roman" w:hAnsi="Times New Roman" w:cs="Times New Roman"/>
                <w:bCs/>
                <w:sz w:val="20"/>
                <w:szCs w:val="20"/>
              </w:rPr>
              <w:t xml:space="preserve"> istnieje w tym zakresie niejednolita praktyka: w części postępowań organy nie występują </w:t>
            </w:r>
            <w:r w:rsidRPr="008E0AC7">
              <w:rPr>
                <w:rFonts w:ascii="Times New Roman" w:hAnsi="Times New Roman" w:cs="Times New Roman"/>
                <w:bCs/>
                <w:sz w:val="20"/>
                <w:szCs w:val="20"/>
              </w:rPr>
              <w:br/>
              <w:t xml:space="preserve">o informację z rejestru karnego dotyczącą danego cudzoziemca, natomiast w niektórych przypadkach może się zdarzyć, że do Krajowego Rejestru Karnego o informacje na temat tego samego cudzoziemca w ramach jednego postępowania wystąpi kilka różnych organów, zakładając że np. w postępowaniach w sprawie wydania zezwolenia na pobyt, </w:t>
            </w:r>
            <w:r w:rsidRPr="008E0AC7">
              <w:rPr>
                <w:rFonts w:ascii="Times New Roman" w:hAnsi="Times New Roman" w:cs="Times New Roman"/>
                <w:bCs/>
                <w:sz w:val="20"/>
                <w:szCs w:val="20"/>
              </w:rPr>
              <w:br/>
              <w:t xml:space="preserve">przed wydaniem decyzji, na podstawie m. in art. 109  ust. 1 ustawy o cudzoziemcach, wojewoda ma obowiązek zwrócić się do komendanta oddziału Straży Granicznej, komendanta wojewódzkiego Policji, Szefa Agencji Bezpieczeństwa Wewnętrznego, a w razie potrzeby także do konsula właściwego ze względu na ostatnie miejsce zamieszkania cudzoziemca za granicą lub do innych organów z wnioskiem o przekazanie informacji, czy wjazd cudzoziemca na terytorium Rzeczypospolitej Polskiej i jego pobyt na tym terytorium mogą stanowić zagrożenie dla obronności lub bezpieczeństwa państwa </w:t>
            </w:r>
            <w:r w:rsidRPr="008E0AC7">
              <w:rPr>
                <w:rFonts w:ascii="Times New Roman" w:hAnsi="Times New Roman" w:cs="Times New Roman"/>
                <w:bCs/>
                <w:sz w:val="20"/>
                <w:szCs w:val="20"/>
              </w:rPr>
              <w:br/>
              <w:t xml:space="preserve">lub ochrony bezpieczeństwa i porządku publicznego a ww. organy zwrócą się z zapytaniem w ramach postępowań do Krajowego Rejestru Karnego. Taka praktyka może zwiększać nakłady pracy zarówno po stronie organów prowadzących postępowania cudzoziemskie, </w:t>
            </w:r>
            <w:r w:rsidRPr="008E0AC7">
              <w:rPr>
                <w:rFonts w:ascii="Times New Roman" w:hAnsi="Times New Roman" w:cs="Times New Roman"/>
                <w:bCs/>
                <w:sz w:val="20"/>
                <w:szCs w:val="20"/>
              </w:rPr>
              <w:br/>
            </w:r>
            <w:r w:rsidRPr="008E0AC7">
              <w:rPr>
                <w:rFonts w:ascii="Times New Roman" w:hAnsi="Times New Roman" w:cs="Times New Roman"/>
                <w:bCs/>
                <w:sz w:val="20"/>
                <w:szCs w:val="20"/>
              </w:rPr>
              <w:lastRenderedPageBreak/>
              <w:t xml:space="preserve">jak i po stronie Biura Informacyjnego KRK. Takie też sytuacje – więcej niż jedno zapytanie różnych podmiotów w zakresie jednego postępowania prowadzonego na podstawie ustawy </w:t>
            </w:r>
            <w:r w:rsidRPr="008E0AC7">
              <w:rPr>
                <w:rFonts w:ascii="Times New Roman" w:hAnsi="Times New Roman" w:cs="Times New Roman"/>
                <w:bCs/>
                <w:sz w:val="20"/>
                <w:szCs w:val="20"/>
              </w:rPr>
              <w:br/>
              <w:t xml:space="preserve">o cudzoziemcach – Biuro otrzymuje. </w:t>
            </w:r>
          </w:p>
          <w:p w14:paraId="495F1F82" w14:textId="77777777" w:rsidR="00CB6C08" w:rsidRPr="008E0AC7" w:rsidRDefault="00CB6C08" w:rsidP="008E0AC7">
            <w:pPr>
              <w:ind w:firstLine="708"/>
              <w:jc w:val="both"/>
              <w:rPr>
                <w:rFonts w:ascii="Times New Roman" w:hAnsi="Times New Roman" w:cs="Times New Roman"/>
                <w:bCs/>
                <w:sz w:val="20"/>
                <w:szCs w:val="20"/>
              </w:rPr>
            </w:pPr>
            <w:r w:rsidRPr="008E0AC7">
              <w:rPr>
                <w:rFonts w:ascii="Times New Roman" w:hAnsi="Times New Roman" w:cs="Times New Roman"/>
                <w:bCs/>
                <w:sz w:val="20"/>
                <w:szCs w:val="20"/>
              </w:rPr>
              <w:t>Zdaniem projektodawcy należałoby rozważyć potrzebę zmiany odpowiednich przepisów poprzez zobowiązanie jednego właściwego organu do każdorazowej konsultacji rejestru karnego przy ocenie przesłanki dotyczącej obronności lub bezpieczeństwa państwa lub ochrony bezpieczeństwa i porządku publicznego w ramach prowadzonych postępowań dotyczących cudzoziemców.</w:t>
            </w:r>
          </w:p>
          <w:p w14:paraId="6148A972" w14:textId="77777777" w:rsidR="00CB6C08" w:rsidRPr="008E0AC7" w:rsidRDefault="00CB6C08" w:rsidP="008E0AC7">
            <w:pPr>
              <w:ind w:firstLine="708"/>
              <w:jc w:val="both"/>
              <w:rPr>
                <w:rFonts w:ascii="Times New Roman" w:hAnsi="Times New Roman" w:cs="Times New Roman"/>
                <w:bCs/>
                <w:sz w:val="20"/>
                <w:szCs w:val="20"/>
              </w:rPr>
            </w:pPr>
            <w:r w:rsidRPr="008E0AC7">
              <w:rPr>
                <w:rFonts w:ascii="Times New Roman" w:hAnsi="Times New Roman" w:cs="Times New Roman"/>
                <w:bCs/>
                <w:sz w:val="20"/>
                <w:szCs w:val="20"/>
              </w:rPr>
              <w:t xml:space="preserve">Należy zgodzić się ze zgłaszającym uwagi, że konsultacja rejestru karnego </w:t>
            </w:r>
            <w:r w:rsidRPr="008E0AC7">
              <w:rPr>
                <w:rFonts w:ascii="Times New Roman" w:hAnsi="Times New Roman" w:cs="Times New Roman"/>
                <w:bCs/>
                <w:sz w:val="20"/>
                <w:szCs w:val="20"/>
              </w:rPr>
              <w:br/>
              <w:t xml:space="preserve">w prowadzonych postępowaniach dotyczących np. wydania wizy czy udzielenia zezwolenia na pobyt, powinna stanowić istotny element oceny, czy cudzoziemiec stwarza zagrożenie </w:t>
            </w:r>
            <w:r w:rsidRPr="008E0AC7">
              <w:rPr>
                <w:rFonts w:ascii="Times New Roman" w:hAnsi="Times New Roman" w:cs="Times New Roman"/>
                <w:bCs/>
                <w:sz w:val="20"/>
                <w:szCs w:val="20"/>
              </w:rPr>
              <w:br/>
              <w:t xml:space="preserve">dla bezpieczeństwa państwa czy porządku publicznego. Informacja o karalności niewątpliwie jest związana ze sferą bezpieczeństwa i porządku publicznego, a fakt bycia karanym przez cudzoziemca może prowadzić do wniosku, że nie gwarantuje on przestrzegania porządku prawnego obowiązującego w Polsce, a tym samym stwarza ww. zagrożenie Na marginesie wskazać należy, że Biuro nie jest w stanie systemowo i w krótkim czasie weryfikować karalności obywateli państw trzecich w ich państwach obywatelstwa, natomiast od IV kwartału 2023 r. pojawi się możliwość pozyskiwania informacji o karalności obywateli państw trzecich w innych </w:t>
            </w:r>
            <w:r w:rsidRPr="008E0AC7">
              <w:rPr>
                <w:rFonts w:ascii="Times New Roman" w:hAnsi="Times New Roman" w:cs="Times New Roman"/>
                <w:bCs/>
                <w:sz w:val="20"/>
                <w:szCs w:val="20"/>
              </w:rPr>
              <w:lastRenderedPageBreak/>
              <w:t>państwach członkowskich UE za pośrednictwem wdrażanego systemu ECRIS-TCN.</w:t>
            </w:r>
          </w:p>
          <w:p w14:paraId="3B9977D8" w14:textId="0A124EB8" w:rsidR="00CB6C08" w:rsidRPr="008E0AC7" w:rsidRDefault="00CB6C08" w:rsidP="008E0AC7">
            <w:pPr>
              <w:jc w:val="both"/>
              <w:rPr>
                <w:rFonts w:ascii="Times New Roman" w:hAnsi="Times New Roman" w:cs="Times New Roman"/>
                <w:bCs/>
                <w:sz w:val="20"/>
                <w:szCs w:val="20"/>
              </w:rPr>
            </w:pPr>
            <w:r w:rsidRPr="008E0AC7">
              <w:rPr>
                <w:rFonts w:ascii="Times New Roman" w:hAnsi="Times New Roman" w:cs="Times New Roman"/>
                <w:bCs/>
                <w:sz w:val="20"/>
                <w:szCs w:val="20"/>
              </w:rPr>
              <w:tab/>
              <w:t xml:space="preserve">W odniesieniu do pozostałych wskazanych przez zgłaszającego uwagi przepisów szczególnych projektodawca wyjaśnia, że przepisy te przewidują uzyskanie informacji </w:t>
            </w:r>
            <w:r w:rsidRPr="008E0AC7">
              <w:rPr>
                <w:rFonts w:ascii="Times New Roman" w:hAnsi="Times New Roman" w:cs="Times New Roman"/>
                <w:bCs/>
                <w:sz w:val="20"/>
                <w:szCs w:val="20"/>
              </w:rPr>
              <w:br/>
              <w:t xml:space="preserve">z Krajowego Rejestru Karnego w ograniczonym zakresie. Nie uprawniają one zatem poszczególnych organów do uzyskania pełnej informacji z Rejestru, a tym samym nie będzie możliwe na ich podstawie występowanie o informację z KRK na żądanie. </w:t>
            </w:r>
            <w:r w:rsidRPr="008E0AC7">
              <w:rPr>
                <w:rFonts w:ascii="Times New Roman" w:hAnsi="Times New Roman" w:cs="Times New Roman"/>
                <w:bCs/>
                <w:sz w:val="20"/>
                <w:szCs w:val="20"/>
              </w:rPr>
              <w:br/>
              <w:t>W tych przypadkach organy imigracyjne będą zobligowane do występowania do Rejestru z zapytaniem.</w:t>
            </w:r>
          </w:p>
          <w:p w14:paraId="099775DC" w14:textId="77777777" w:rsidR="00CB6C08" w:rsidRPr="008E0AC7" w:rsidRDefault="00CB6C08" w:rsidP="008E0AC7">
            <w:pPr>
              <w:jc w:val="both"/>
              <w:rPr>
                <w:rFonts w:ascii="Times New Roman" w:hAnsi="Times New Roman" w:cs="Times New Roman"/>
                <w:bCs/>
                <w:sz w:val="20"/>
                <w:szCs w:val="20"/>
              </w:rPr>
            </w:pPr>
            <w:r w:rsidRPr="008E0AC7">
              <w:rPr>
                <w:rFonts w:ascii="Times New Roman" w:hAnsi="Times New Roman" w:cs="Times New Roman"/>
                <w:bCs/>
                <w:sz w:val="20"/>
                <w:szCs w:val="20"/>
              </w:rPr>
              <w:tab/>
              <w:t xml:space="preserve">W zakresie natomiast innych zgłoszonych na spotkaniu w dniu 1 czerwca 2022 r. przez Urząd do Spraw Cudzoziemców potrzeb, w tym m. in potrzeby pozyskiwania danych </w:t>
            </w:r>
            <w:r w:rsidRPr="008E0AC7">
              <w:rPr>
                <w:rFonts w:ascii="Times New Roman" w:hAnsi="Times New Roman" w:cs="Times New Roman"/>
                <w:bCs/>
                <w:sz w:val="20"/>
                <w:szCs w:val="20"/>
              </w:rPr>
              <w:br/>
              <w:t xml:space="preserve">z Krajowego Rejestru Karnego do celów prowadzonego przez Szefa Urzędu do Spraw Cudzoziemców wykazu cudzoziemców, których pobyt na terytorium Rzeczypospolitej Polskiej jest niepożądany, w opinii Ministerstwa Sprawiedliwości, docelowo najbardziej optymalnym rozwiązaniem byłoby przekazywanie z urzędu przez Biuro Informacyjne KRK konkretnego zasobu danych z Krajowego Rejestru Karnego dotyczącego </w:t>
            </w:r>
            <w:proofErr w:type="spellStart"/>
            <w:r w:rsidRPr="008E0AC7">
              <w:rPr>
                <w:rFonts w:ascii="Times New Roman" w:hAnsi="Times New Roman" w:cs="Times New Roman"/>
                <w:bCs/>
                <w:sz w:val="20"/>
                <w:szCs w:val="20"/>
              </w:rPr>
              <w:t>skazań</w:t>
            </w:r>
            <w:proofErr w:type="spellEnd"/>
            <w:r w:rsidRPr="008E0AC7">
              <w:rPr>
                <w:rFonts w:ascii="Times New Roman" w:hAnsi="Times New Roman" w:cs="Times New Roman"/>
                <w:bCs/>
                <w:sz w:val="20"/>
                <w:szCs w:val="20"/>
              </w:rPr>
              <w:t xml:space="preserve"> cudzoziemców do Szefa Urzędu do Spraw Cudzoziemców i ich aktualizowanie. Ponadto należy wskazać, że w ramach projektu „</w:t>
            </w:r>
            <w:r w:rsidRPr="008E0AC7">
              <w:rPr>
                <w:rFonts w:ascii="Times New Roman" w:hAnsi="Times New Roman" w:cs="Times New Roman"/>
                <w:bCs/>
                <w:iCs/>
                <w:sz w:val="20"/>
                <w:szCs w:val="20"/>
              </w:rPr>
              <w:t xml:space="preserve">Budowa systemu informatycznego Krajowego Rejestru Karnego wraz ze </w:t>
            </w:r>
            <w:r w:rsidRPr="008E0AC7">
              <w:rPr>
                <w:rFonts w:ascii="Times New Roman" w:hAnsi="Times New Roman" w:cs="Times New Roman"/>
                <w:bCs/>
                <w:iCs/>
                <w:sz w:val="20"/>
                <w:szCs w:val="20"/>
              </w:rPr>
              <w:lastRenderedPageBreak/>
              <w:t>zmianami organizacyjnymi i legislacyjnymi – KRK 2.0”</w:t>
            </w:r>
            <w:r w:rsidRPr="008E0AC7">
              <w:rPr>
                <w:rFonts w:ascii="Times New Roman" w:hAnsi="Times New Roman" w:cs="Times New Roman"/>
                <w:bCs/>
                <w:sz w:val="20"/>
                <w:szCs w:val="20"/>
              </w:rPr>
              <w:t xml:space="preserve"> modyfikowana </w:t>
            </w:r>
            <w:r w:rsidRPr="008E0AC7">
              <w:rPr>
                <w:rFonts w:ascii="Times New Roman" w:hAnsi="Times New Roman" w:cs="Times New Roman"/>
                <w:bCs/>
                <w:iCs/>
                <w:sz w:val="20"/>
                <w:szCs w:val="20"/>
              </w:rPr>
              <w:t xml:space="preserve">jest platforma </w:t>
            </w:r>
            <w:proofErr w:type="spellStart"/>
            <w:r w:rsidRPr="008E0AC7">
              <w:rPr>
                <w:rFonts w:ascii="Times New Roman" w:hAnsi="Times New Roman" w:cs="Times New Roman"/>
                <w:bCs/>
                <w:iCs/>
                <w:sz w:val="20"/>
                <w:szCs w:val="20"/>
              </w:rPr>
              <w:t>eKRK</w:t>
            </w:r>
            <w:proofErr w:type="spellEnd"/>
            <w:r w:rsidRPr="008E0AC7">
              <w:rPr>
                <w:rFonts w:ascii="Times New Roman" w:hAnsi="Times New Roman" w:cs="Times New Roman"/>
                <w:bCs/>
                <w:iCs/>
                <w:sz w:val="20"/>
                <w:szCs w:val="20"/>
              </w:rPr>
              <w:t xml:space="preserve">. Zakłada się automatyzację obsługi niektórych zapytań, w których informacja z Rejestru będzie mogła być przekazywana również w określonym zakresie. </w:t>
            </w:r>
            <w:r w:rsidRPr="008E0AC7">
              <w:rPr>
                <w:rFonts w:ascii="Times New Roman" w:hAnsi="Times New Roman" w:cs="Times New Roman"/>
                <w:bCs/>
                <w:sz w:val="20"/>
                <w:szCs w:val="20"/>
              </w:rPr>
              <w:t xml:space="preserve">Takie rozwiązanie mogłoby być wykorzystane w przyszłości przez organy imigracyjne. </w:t>
            </w:r>
          </w:p>
          <w:p w14:paraId="12912AFA" w14:textId="77777777" w:rsidR="00CB6C08" w:rsidRPr="008E0AC7" w:rsidRDefault="00CB6C08" w:rsidP="008E0AC7">
            <w:pPr>
              <w:ind w:firstLine="708"/>
              <w:jc w:val="both"/>
              <w:rPr>
                <w:rFonts w:ascii="Times New Roman" w:hAnsi="Times New Roman" w:cs="Times New Roman"/>
                <w:bCs/>
                <w:sz w:val="20"/>
                <w:szCs w:val="20"/>
              </w:rPr>
            </w:pPr>
            <w:r w:rsidRPr="008E0AC7">
              <w:rPr>
                <w:rFonts w:ascii="Times New Roman" w:hAnsi="Times New Roman" w:cs="Times New Roman"/>
                <w:bCs/>
                <w:sz w:val="20"/>
                <w:szCs w:val="20"/>
              </w:rPr>
              <w:t xml:space="preserve">Rozwiązania długoterminowe pozwalające na sprawną interakcję pomiędzy Krajowym Rejestrem Karnym a Urzędem do Spraw Cudzoziemców będą wymagały natomiast przygotowania </w:t>
            </w:r>
            <w:proofErr w:type="spellStart"/>
            <w:r w:rsidRPr="008E0AC7">
              <w:rPr>
                <w:rFonts w:ascii="Times New Roman" w:hAnsi="Times New Roman" w:cs="Times New Roman"/>
                <w:bCs/>
                <w:sz w:val="20"/>
                <w:szCs w:val="20"/>
              </w:rPr>
              <w:t>pełnoskalowych</w:t>
            </w:r>
            <w:proofErr w:type="spellEnd"/>
            <w:r w:rsidRPr="008E0AC7">
              <w:rPr>
                <w:rFonts w:ascii="Times New Roman" w:hAnsi="Times New Roman" w:cs="Times New Roman"/>
                <w:bCs/>
                <w:sz w:val="20"/>
                <w:szCs w:val="20"/>
              </w:rPr>
              <w:t xml:space="preserve"> procesów biznesowych i odpowiednich zmian legislacyjnych.</w:t>
            </w:r>
          </w:p>
          <w:bookmarkEnd w:id="12"/>
          <w:p w14:paraId="36C78497" w14:textId="495E9024" w:rsidR="00B1464B" w:rsidRDefault="001833F0" w:rsidP="006D31B9">
            <w:pPr>
              <w:spacing w:after="5"/>
              <w:ind w:right="137"/>
              <w:jc w:val="both"/>
              <w:rPr>
                <w:rFonts w:ascii="Times New Roman" w:hAnsi="Times New Roman" w:cs="Times New Roman"/>
                <w:sz w:val="20"/>
                <w:szCs w:val="20"/>
              </w:rPr>
            </w:pPr>
            <w:r>
              <w:rPr>
                <w:rFonts w:ascii="Times New Roman" w:hAnsi="Times New Roman" w:cs="Times New Roman"/>
                <w:sz w:val="20"/>
                <w:szCs w:val="20"/>
              </w:rPr>
              <w:t xml:space="preserve"> </w:t>
            </w:r>
          </w:p>
        </w:tc>
      </w:tr>
      <w:tr w:rsidR="00D45156" w:rsidRPr="001A4167" w14:paraId="3B4DA024" w14:textId="77777777" w:rsidTr="001C3D42">
        <w:trPr>
          <w:trHeight w:val="841"/>
        </w:trPr>
        <w:tc>
          <w:tcPr>
            <w:tcW w:w="666" w:type="dxa"/>
            <w:vAlign w:val="center"/>
          </w:tcPr>
          <w:p w14:paraId="48CC6DFB" w14:textId="3535814F" w:rsidR="00D45156" w:rsidRDefault="00333953"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3</w:t>
            </w:r>
            <w:r w:rsidR="00DD56FF">
              <w:rPr>
                <w:rFonts w:ascii="Times New Roman" w:hAnsi="Times New Roman" w:cs="Times New Roman"/>
                <w:b/>
                <w:bCs/>
                <w:sz w:val="20"/>
                <w:szCs w:val="20"/>
              </w:rPr>
              <w:t>3</w:t>
            </w:r>
            <w:r>
              <w:rPr>
                <w:rFonts w:ascii="Times New Roman" w:hAnsi="Times New Roman" w:cs="Times New Roman"/>
                <w:b/>
                <w:bCs/>
                <w:sz w:val="20"/>
                <w:szCs w:val="20"/>
              </w:rPr>
              <w:t>.</w:t>
            </w:r>
          </w:p>
        </w:tc>
        <w:tc>
          <w:tcPr>
            <w:tcW w:w="1754" w:type="dxa"/>
            <w:vAlign w:val="center"/>
          </w:tcPr>
          <w:p w14:paraId="65A405D5" w14:textId="539183FD" w:rsidR="00D45156" w:rsidRDefault="00D81353" w:rsidP="001F52C7">
            <w:pPr>
              <w:spacing w:line="276" w:lineRule="auto"/>
              <w:rPr>
                <w:rFonts w:ascii="Times New Roman" w:hAnsi="Times New Roman" w:cs="Times New Roman"/>
                <w:b/>
                <w:bCs/>
                <w:sz w:val="20"/>
                <w:szCs w:val="20"/>
              </w:rPr>
            </w:pPr>
            <w:r w:rsidRPr="26985D6F">
              <w:rPr>
                <w:rFonts w:ascii="Times New Roman" w:hAnsi="Times New Roman" w:cs="Times New Roman"/>
                <w:b/>
                <w:bCs/>
                <w:sz w:val="20"/>
                <w:szCs w:val="20"/>
              </w:rPr>
              <w:t>MSWiA</w:t>
            </w:r>
          </w:p>
        </w:tc>
        <w:tc>
          <w:tcPr>
            <w:tcW w:w="7604" w:type="dxa"/>
            <w:vAlign w:val="center"/>
          </w:tcPr>
          <w:p w14:paraId="6B699105" w14:textId="77777777" w:rsidR="00D157EF" w:rsidRDefault="00D45156" w:rsidP="00D45156">
            <w:pPr>
              <w:tabs>
                <w:tab w:val="left" w:pos="567"/>
                <w:tab w:val="left" w:pos="851"/>
                <w:tab w:val="left" w:pos="4678"/>
              </w:tabs>
              <w:jc w:val="both"/>
              <w:rPr>
                <w:rFonts w:ascii="Times New Roman" w:hAnsi="Times New Roman" w:cs="Times New Roman"/>
                <w:sz w:val="20"/>
                <w:szCs w:val="20"/>
              </w:rPr>
            </w:pPr>
            <w:r w:rsidRPr="00D45156">
              <w:rPr>
                <w:rFonts w:ascii="Times New Roman" w:hAnsi="Times New Roman" w:cs="Times New Roman"/>
                <w:b/>
                <w:bCs/>
                <w:sz w:val="20"/>
                <w:szCs w:val="20"/>
              </w:rPr>
              <w:t>Art. 23 w ust. 4 w pkt 1</w:t>
            </w:r>
            <w:r w:rsidRPr="008C0A60">
              <w:rPr>
                <w:rFonts w:ascii="Times New Roman" w:hAnsi="Times New Roman" w:cs="Times New Roman"/>
                <w:sz w:val="20"/>
                <w:szCs w:val="20"/>
              </w:rPr>
              <w:t xml:space="preserve"> </w:t>
            </w:r>
          </w:p>
          <w:p w14:paraId="616CC53B" w14:textId="539DE511" w:rsidR="00D45156" w:rsidRPr="00D157EF" w:rsidRDefault="00D157EF" w:rsidP="00D45156">
            <w:pPr>
              <w:tabs>
                <w:tab w:val="left" w:pos="567"/>
                <w:tab w:val="left" w:pos="851"/>
                <w:tab w:val="left" w:pos="4678"/>
              </w:tabs>
              <w:jc w:val="both"/>
              <w:rPr>
                <w:rFonts w:ascii="Times New Roman" w:hAnsi="Times New Roman" w:cs="Times New Roman"/>
                <w:b/>
                <w:bCs/>
                <w:sz w:val="20"/>
                <w:szCs w:val="20"/>
              </w:rPr>
            </w:pPr>
            <w:r w:rsidRPr="00D157EF">
              <w:rPr>
                <w:rFonts w:ascii="Times New Roman" w:hAnsi="Times New Roman" w:cs="Times New Roman"/>
                <w:b/>
                <w:bCs/>
                <w:sz w:val="20"/>
                <w:szCs w:val="20"/>
              </w:rPr>
              <w:t>konieczność zmiany zakresu danych osób nie posiadających numeru PESEL</w:t>
            </w:r>
          </w:p>
          <w:p w14:paraId="33F3041A" w14:textId="77777777" w:rsidR="00D45156" w:rsidRPr="00711DAB" w:rsidRDefault="00D45156" w:rsidP="00D45156">
            <w:pPr>
              <w:tabs>
                <w:tab w:val="left" w:pos="567"/>
                <w:tab w:val="left" w:pos="4678"/>
              </w:tabs>
              <w:jc w:val="both"/>
              <w:rPr>
                <w:rFonts w:ascii="Times New Roman" w:hAnsi="Times New Roman" w:cs="Times New Roman"/>
                <w:i/>
                <w:iCs/>
                <w:sz w:val="20"/>
                <w:szCs w:val="20"/>
              </w:rPr>
            </w:pPr>
            <w:r w:rsidRPr="008C0A60">
              <w:rPr>
                <w:rFonts w:ascii="Times New Roman" w:hAnsi="Times New Roman" w:cs="Times New Roman"/>
                <w:sz w:val="20"/>
                <w:szCs w:val="20"/>
              </w:rPr>
              <w:tab/>
              <w:t xml:space="preserve">Zgodnie natomiast z art. 17 ust. 3 pkt 6 ustawy z dnia 22 sierpnia 1997 r. o ochronie osób i mienia wniosek o udzielenie (a także o zmianę) koncesji na wykonywanie działalności gospodarczej w zakresie usług ochrony osób i mienia ma zawierać m.in. dane przedsiębiorcy będącego osobą fizyczną, osób uprawnionych lub wchodzących w skład organu uprawnionego do reprezentowania przedsiębiorcy, prokurentów oraz pełnomocnika ustanowionego w celu kierowania działalnością określoną w koncesji, zawierające: </w:t>
            </w:r>
            <w:r w:rsidRPr="00711DAB">
              <w:rPr>
                <w:rFonts w:ascii="Times New Roman" w:hAnsi="Times New Roman" w:cs="Times New Roman"/>
                <w:i/>
                <w:iCs/>
                <w:sz w:val="20"/>
                <w:szCs w:val="20"/>
              </w:rPr>
              <w:t xml:space="preserve">imię i nazwisko, datę i miejsce urodzenia, obywatelstwo, numer PESEL, o ile został nadany, serię i numer paszportu albo innego dokumentu stwierdzającego tożsamość oraz adresy zamieszkania tych osób na pobyt stały i czasowy, informację o wpisie na listę kwalifikowanych pracowników ochrony fizycznej lub kwalifikowanych pracowników zabezpieczenia technicznego. </w:t>
            </w:r>
          </w:p>
          <w:p w14:paraId="0CF121D4" w14:textId="77777777" w:rsidR="00D45156" w:rsidRPr="008C0A60" w:rsidRDefault="00D45156" w:rsidP="00D45156">
            <w:pPr>
              <w:tabs>
                <w:tab w:val="left" w:pos="567"/>
                <w:tab w:val="left" w:pos="4678"/>
              </w:tabs>
              <w:jc w:val="both"/>
              <w:rPr>
                <w:rFonts w:ascii="Times New Roman" w:hAnsi="Times New Roman" w:cs="Times New Roman"/>
                <w:sz w:val="20"/>
                <w:szCs w:val="20"/>
              </w:rPr>
            </w:pPr>
            <w:r w:rsidRPr="008C0A60">
              <w:rPr>
                <w:rFonts w:ascii="Times New Roman" w:hAnsi="Times New Roman" w:cs="Times New Roman"/>
                <w:sz w:val="20"/>
                <w:szCs w:val="20"/>
              </w:rPr>
              <w:tab/>
              <w:t xml:space="preserve">Do wniosku  dołącza się oświadczenie o niekaralności przedsiębiorcy oraz osób, o których mowa  </w:t>
            </w:r>
            <w:r w:rsidRPr="008C0A60">
              <w:rPr>
                <w:rFonts w:ascii="Times New Roman" w:hAnsi="Times New Roman" w:cs="Times New Roman"/>
                <w:sz w:val="20"/>
                <w:szCs w:val="20"/>
              </w:rPr>
              <w:br/>
              <w:t xml:space="preserve">w ww. art. 17 ust. 3 pkt 6, obywateli państw członkowskich Unii Europejskiej, państw członkowskich Europejskiego Porozumienia o Wolnym Handlu (EFTA) - stron umowy o Europejskim Obszarze Gospodarczym oraz obywateli państw niebędących stronami umowy o Europejskim Obszarze Gospodarczym, które mogą korzystać ze swobody przedsiębiorczości na podstawie umów zawartych przez te państwa ze Wspólnotą Europejską i jej państwami członkowskimi, a w przypadku obywateli państw trzecich - poświadczone tłumaczenie zaświadczenia o niekaralności przedsiębiorców oraz osób innych niż wymienione w pkt 2. </w:t>
            </w:r>
          </w:p>
          <w:p w14:paraId="19AB8754" w14:textId="77777777" w:rsidR="00D45156" w:rsidRPr="00834FAB" w:rsidRDefault="00D45156" w:rsidP="00D45156">
            <w:pPr>
              <w:tabs>
                <w:tab w:val="left" w:pos="567"/>
                <w:tab w:val="left" w:pos="4678"/>
              </w:tabs>
              <w:jc w:val="both"/>
              <w:rPr>
                <w:rFonts w:ascii="Times New Roman" w:hAnsi="Times New Roman" w:cs="Times New Roman"/>
                <w:sz w:val="20"/>
                <w:szCs w:val="20"/>
              </w:rPr>
            </w:pPr>
            <w:r w:rsidRPr="008C0A60">
              <w:rPr>
                <w:rFonts w:ascii="Times New Roman" w:hAnsi="Times New Roman" w:cs="Times New Roman"/>
                <w:sz w:val="20"/>
                <w:szCs w:val="20"/>
              </w:rPr>
              <w:lastRenderedPageBreak/>
              <w:tab/>
            </w:r>
            <w:r w:rsidRPr="00711DAB">
              <w:rPr>
                <w:rFonts w:ascii="Times New Roman" w:hAnsi="Times New Roman" w:cs="Times New Roman"/>
                <w:sz w:val="20"/>
                <w:szCs w:val="20"/>
              </w:rPr>
              <w:t xml:space="preserve">Tym samym </w:t>
            </w:r>
            <w:r w:rsidRPr="00834FAB">
              <w:rPr>
                <w:rFonts w:ascii="Times New Roman" w:hAnsi="Times New Roman" w:cs="Times New Roman"/>
                <w:sz w:val="20"/>
                <w:szCs w:val="20"/>
              </w:rPr>
              <w:t xml:space="preserve">ustawa z dnia 22 sierpnia 1997 r. o ochronie osób i mienia oraz akty wykonawcze do tej ustawy nie zawierają w katalogu wymaganych danych wszystkich tych danych, które zostały przewidziane w art. 23 ust. 4 pkt 1 projektu. Przyjęcie przepisu art. 23 ust. 4 pkt 1 w brzmieniu zaproponowanym w projektowanej ustawie, powodowałoby konieczność zmiany ustawy z dnia 22 sierpnia 1997 r. o ochronie osób i mienia oraz rozporządzenia Ministra Spraw Wewnętrznych i Administracji z dnia 21 lipca 2016 r. w sprawie wzoru wniosku o udzielenie lub zmianę koncesji na wykonywanie działalności gospodarczej w zakresie usług ochrony osób i mienia.  </w:t>
            </w:r>
          </w:p>
          <w:p w14:paraId="647355AA" w14:textId="77777777" w:rsidR="00D45156" w:rsidRPr="001B332E" w:rsidRDefault="00D45156" w:rsidP="00D45156">
            <w:pPr>
              <w:tabs>
                <w:tab w:val="left" w:pos="567"/>
                <w:tab w:val="left" w:pos="4678"/>
              </w:tabs>
              <w:jc w:val="both"/>
              <w:rPr>
                <w:rFonts w:ascii="Times New Roman" w:hAnsi="Times New Roman" w:cs="Times New Roman"/>
                <w:sz w:val="20"/>
                <w:szCs w:val="20"/>
                <w:u w:val="single"/>
              </w:rPr>
            </w:pPr>
            <w:r w:rsidRPr="008C0A60">
              <w:rPr>
                <w:rFonts w:ascii="Times New Roman" w:hAnsi="Times New Roman" w:cs="Times New Roman"/>
                <w:sz w:val="20"/>
                <w:szCs w:val="20"/>
              </w:rPr>
              <w:tab/>
              <w:t xml:space="preserve">Dodatkowo nie wydaje się zasadne żądanie od obywateli państw członkowskich Unii Europejskiej </w:t>
            </w:r>
            <w:r w:rsidRPr="008C0A60">
              <w:rPr>
                <w:rFonts w:ascii="Times New Roman" w:hAnsi="Times New Roman" w:cs="Times New Roman"/>
                <w:sz w:val="20"/>
                <w:szCs w:val="20"/>
              </w:rPr>
              <w:br/>
              <w:t>i innych wskazanych w art. 17 ust. 3 pkt 6 ustawy z dnia 22 sierpnia 1997 r. o ochronie osób i mienia</w:t>
            </w:r>
            <w:r w:rsidRPr="001B332E">
              <w:rPr>
                <w:rFonts w:ascii="Times New Roman" w:hAnsi="Times New Roman" w:cs="Times New Roman"/>
                <w:sz w:val="20"/>
                <w:szCs w:val="20"/>
                <w:u w:val="single"/>
              </w:rPr>
              <w:t xml:space="preserve">, innych danych niż od obywateli polskich, gdyż może się to spotkać z zarzutem nierównego ich traktowania. </w:t>
            </w:r>
          </w:p>
          <w:p w14:paraId="37AA44C8" w14:textId="77777777" w:rsidR="00D45156" w:rsidRPr="008C0A60" w:rsidRDefault="00D45156" w:rsidP="00D45156">
            <w:pPr>
              <w:tabs>
                <w:tab w:val="left" w:pos="567"/>
                <w:tab w:val="left" w:pos="4678"/>
              </w:tabs>
              <w:jc w:val="both"/>
              <w:rPr>
                <w:rFonts w:ascii="Times New Roman" w:hAnsi="Times New Roman" w:cs="Times New Roman"/>
                <w:sz w:val="20"/>
                <w:szCs w:val="20"/>
              </w:rPr>
            </w:pPr>
            <w:r w:rsidRPr="008C0A60">
              <w:rPr>
                <w:rFonts w:ascii="Times New Roman" w:hAnsi="Times New Roman" w:cs="Times New Roman"/>
                <w:sz w:val="20"/>
                <w:szCs w:val="20"/>
              </w:rPr>
              <w:tab/>
              <w:t xml:space="preserve">Również dotychczasowa praktyka uzyskiwania informacji z Krajowego Rejestru Karnego nie daje podstaw do stwierdzenia, że dotychczasowe dane były niewystarczające. </w:t>
            </w:r>
          </w:p>
          <w:p w14:paraId="1A1D8752" w14:textId="77777777" w:rsidR="00D45156" w:rsidRPr="008C0A60" w:rsidRDefault="00D45156" w:rsidP="00D45156">
            <w:pPr>
              <w:tabs>
                <w:tab w:val="left" w:pos="567"/>
                <w:tab w:val="left" w:pos="4678"/>
              </w:tabs>
              <w:jc w:val="both"/>
              <w:rPr>
                <w:rFonts w:ascii="Times New Roman" w:hAnsi="Times New Roman" w:cs="Times New Roman"/>
                <w:sz w:val="20"/>
                <w:szCs w:val="20"/>
              </w:rPr>
            </w:pPr>
            <w:r w:rsidRPr="008C0A60">
              <w:rPr>
                <w:rFonts w:ascii="Times New Roman" w:hAnsi="Times New Roman" w:cs="Times New Roman"/>
                <w:sz w:val="20"/>
                <w:szCs w:val="20"/>
              </w:rPr>
              <w:tab/>
              <w:t>W związku z powyższym należy wskazać na konieczność zmiany w projekcie katalogu danych, dotyczących osób nieposiadających numeru PESEL.</w:t>
            </w:r>
          </w:p>
          <w:p w14:paraId="79DD2662" w14:textId="77777777" w:rsidR="00D45156" w:rsidRPr="008C0A60" w:rsidRDefault="00D45156" w:rsidP="00D45156">
            <w:pPr>
              <w:tabs>
                <w:tab w:val="left" w:pos="567"/>
                <w:tab w:val="left" w:pos="4678"/>
              </w:tabs>
              <w:jc w:val="both"/>
              <w:rPr>
                <w:rFonts w:ascii="Times New Roman" w:hAnsi="Times New Roman" w:cs="Times New Roman"/>
                <w:sz w:val="20"/>
                <w:szCs w:val="20"/>
              </w:rPr>
            </w:pPr>
            <w:r w:rsidRPr="008C0A60">
              <w:rPr>
                <w:rFonts w:ascii="Times New Roman" w:hAnsi="Times New Roman" w:cs="Times New Roman"/>
                <w:sz w:val="20"/>
                <w:szCs w:val="20"/>
              </w:rPr>
              <w:tab/>
              <w:t xml:space="preserve">Brak zmiany omawianego przepisu spowoduje, że organ koncesyjny nie będzie mógł weryfikować oświadczeń o niekaralności osób, obywateli państw członkowskich Unii Europejskiej, nieposiadających numeru PESEL, przed udzieleniem lub zmianą koncesji Ministra Spraw Wewnętrznych i Administracji na wykonywanie działalności gospodarczej w zakresie usług ochrony osób i mienia. </w:t>
            </w:r>
          </w:p>
          <w:p w14:paraId="60809970" w14:textId="5A3B6671" w:rsidR="00D45156" w:rsidRPr="000839F7" w:rsidRDefault="00D45156" w:rsidP="00695B38">
            <w:pPr>
              <w:tabs>
                <w:tab w:val="left" w:pos="567"/>
                <w:tab w:val="left" w:pos="4678"/>
              </w:tabs>
              <w:jc w:val="both"/>
              <w:rPr>
                <w:rFonts w:ascii="Times New Roman" w:hAnsi="Times New Roman" w:cs="Times New Roman"/>
                <w:b/>
                <w:bCs/>
                <w:sz w:val="20"/>
                <w:szCs w:val="20"/>
              </w:rPr>
            </w:pPr>
            <w:r w:rsidRPr="008C0A60">
              <w:rPr>
                <w:rFonts w:ascii="Times New Roman" w:hAnsi="Times New Roman" w:cs="Times New Roman"/>
                <w:sz w:val="20"/>
                <w:szCs w:val="20"/>
              </w:rPr>
              <w:tab/>
            </w:r>
          </w:p>
        </w:tc>
        <w:tc>
          <w:tcPr>
            <w:tcW w:w="3834" w:type="dxa"/>
            <w:vAlign w:val="center"/>
          </w:tcPr>
          <w:p w14:paraId="5B1D8EE0" w14:textId="77777777" w:rsidR="00E460D6" w:rsidRPr="001C3D42" w:rsidRDefault="00E460D6" w:rsidP="006D31B9">
            <w:pPr>
              <w:tabs>
                <w:tab w:val="left" w:pos="567"/>
                <w:tab w:val="left" w:pos="4678"/>
              </w:tabs>
              <w:jc w:val="both"/>
              <w:rPr>
                <w:rFonts w:ascii="Times New Roman" w:eastAsia="Times New Roman" w:hAnsi="Times New Roman" w:cs="Times New Roman"/>
                <w:b/>
                <w:bCs/>
                <w:sz w:val="20"/>
                <w:szCs w:val="20"/>
              </w:rPr>
            </w:pPr>
            <w:r w:rsidRPr="001C3D42">
              <w:rPr>
                <w:rFonts w:ascii="Times New Roman" w:hAnsi="Times New Roman" w:cs="Times New Roman"/>
                <w:b/>
                <w:bCs/>
                <w:sz w:val="20"/>
                <w:szCs w:val="20"/>
              </w:rPr>
              <w:lastRenderedPageBreak/>
              <w:t xml:space="preserve">Uwaga uwzględniona częściowo i wyjaśniona. </w:t>
            </w:r>
            <w:r w:rsidR="6340D244" w:rsidRPr="001C3D42">
              <w:rPr>
                <w:rFonts w:ascii="Times New Roman" w:eastAsia="Times New Roman" w:hAnsi="Times New Roman" w:cs="Times New Roman"/>
                <w:b/>
                <w:bCs/>
                <w:sz w:val="20"/>
                <w:szCs w:val="20"/>
              </w:rPr>
              <w:t xml:space="preserve">          </w:t>
            </w:r>
          </w:p>
          <w:p w14:paraId="1B21765A" w14:textId="7C22B8EE" w:rsidR="6340D244" w:rsidRPr="006D31B9" w:rsidRDefault="6340D244" w:rsidP="006D31B9">
            <w:pPr>
              <w:tabs>
                <w:tab w:val="left" w:pos="567"/>
                <w:tab w:val="left" w:pos="4678"/>
              </w:tabs>
              <w:jc w:val="both"/>
              <w:rPr>
                <w:rFonts w:ascii="Times New Roman" w:eastAsia="Times New Roman" w:hAnsi="Times New Roman" w:cs="Times New Roman"/>
                <w:sz w:val="20"/>
                <w:szCs w:val="20"/>
              </w:rPr>
            </w:pPr>
            <w:r w:rsidRPr="006D31B9">
              <w:rPr>
                <w:rFonts w:ascii="Times New Roman" w:eastAsia="Times New Roman" w:hAnsi="Times New Roman" w:cs="Times New Roman"/>
                <w:sz w:val="20"/>
                <w:szCs w:val="20"/>
              </w:rPr>
              <w:t xml:space="preserve">Projektodawca informuje, że przepisy projektowanej ustawy zostały zmienione </w:t>
            </w:r>
            <w:r>
              <w:br/>
            </w:r>
            <w:r w:rsidRPr="006D31B9">
              <w:rPr>
                <w:rFonts w:ascii="Times New Roman" w:eastAsia="Times New Roman" w:hAnsi="Times New Roman" w:cs="Times New Roman"/>
                <w:sz w:val="20"/>
                <w:szCs w:val="20"/>
              </w:rPr>
              <w:t xml:space="preserve">w sposób pozwalający na niewskazywanie w zapytaniu wszystkich wymienionych danych identyfikujących osobę, przy zastrzeżeniu, że wskazane w zapytaniu dane pozwolą na jednoznaczne ustalenie tożsamości osoby, której dotyczy zapytanie. Projektodawca wyjaśnia jednocześnie, że powyższe zastrzeżenie dotyczy wyłącznie zapytań o osoby, które nie posiadają numeru PESEL. W przypadku wskazania w zapytaniu numeru PESEL będzie należało obligatoryjnie wskazać również dane identyfikujące osobę w zakresie imienia (imion), nazwiska, miejsca oraz kraju urodzenia z uwagi na to, że dane te będę weryfikowane celem zapewnienia, że złożone zapytanie dotyczy prawidłowo zidentyfikowanej osoby. </w:t>
            </w:r>
            <w:r>
              <w:br/>
            </w:r>
            <w:r w:rsidRPr="006D31B9">
              <w:rPr>
                <w:rFonts w:ascii="Times New Roman" w:eastAsia="Times New Roman" w:hAnsi="Times New Roman" w:cs="Times New Roman"/>
                <w:sz w:val="20"/>
                <w:szCs w:val="20"/>
              </w:rPr>
              <w:t xml:space="preserve">W przypadku osób niefigurujących w Rejestrze dane te będą weryfikowane w </w:t>
            </w:r>
            <w:r w:rsidRPr="006D31B9">
              <w:rPr>
                <w:rFonts w:ascii="Times New Roman" w:eastAsia="Times New Roman" w:hAnsi="Times New Roman" w:cs="Times New Roman"/>
                <w:sz w:val="20"/>
                <w:szCs w:val="20"/>
              </w:rPr>
              <w:lastRenderedPageBreak/>
              <w:t xml:space="preserve">rejestrze PESEL. Natomiast w przypadku osób, których dane są zgromadzone w Rejestrze, weryfikacja danych wskazanych w zapytaniu odbywała się będzie w oparciu o dane pobrane z rejestru PESEL, na bieżąco aktualizowane, a zgromadzone w Rejestrze już na etapie rejestracji orzeczenia. </w:t>
            </w:r>
          </w:p>
          <w:p w14:paraId="522502AA" w14:textId="3DF8221A" w:rsidR="6340D244" w:rsidRPr="006D31B9" w:rsidRDefault="6340D244" w:rsidP="006D31B9">
            <w:pPr>
              <w:tabs>
                <w:tab w:val="left" w:pos="567"/>
                <w:tab w:val="left" w:pos="4678"/>
              </w:tabs>
              <w:jc w:val="both"/>
              <w:rPr>
                <w:rFonts w:ascii="Times New Roman" w:eastAsia="Times New Roman" w:hAnsi="Times New Roman" w:cs="Times New Roman"/>
                <w:sz w:val="20"/>
                <w:szCs w:val="20"/>
              </w:rPr>
            </w:pPr>
            <w:r w:rsidRPr="006D31B9">
              <w:rPr>
                <w:rFonts w:ascii="Times New Roman" w:eastAsia="Times New Roman" w:hAnsi="Times New Roman" w:cs="Times New Roman"/>
                <w:sz w:val="20"/>
                <w:szCs w:val="20"/>
              </w:rPr>
              <w:t xml:space="preserve">W przypadku osób nieposiadających numeru PESEL co do zasady będzie należało wskazać szeroki zakres danych identyfikacyjnych. Projektodawca nie wskazuje danych obligatoryjnych, natomiast podmiot pytający będzie musiał wskazać takie dane, które pozwolą na prawidłową i jednoznaczną identyfikację osoby. </w:t>
            </w:r>
          </w:p>
          <w:p w14:paraId="30F10BC2" w14:textId="6EFA0191" w:rsidR="6340D244" w:rsidRPr="006D31B9" w:rsidRDefault="6340D244" w:rsidP="006D31B9">
            <w:pPr>
              <w:tabs>
                <w:tab w:val="left" w:pos="567"/>
                <w:tab w:val="left" w:pos="4678"/>
              </w:tabs>
              <w:jc w:val="both"/>
              <w:rPr>
                <w:rFonts w:ascii="Times New Roman" w:eastAsia="Times New Roman" w:hAnsi="Times New Roman" w:cs="Times New Roman"/>
                <w:sz w:val="20"/>
                <w:szCs w:val="20"/>
              </w:rPr>
            </w:pPr>
            <w:r w:rsidRPr="006D31B9">
              <w:rPr>
                <w:rFonts w:ascii="Times New Roman" w:eastAsia="Times New Roman" w:hAnsi="Times New Roman" w:cs="Times New Roman"/>
                <w:sz w:val="20"/>
                <w:szCs w:val="20"/>
              </w:rPr>
              <w:t>W tym celu projektodawca uzupełnił przepis art. 23 ust. 10</w:t>
            </w:r>
            <w:r w:rsidR="00473F9B">
              <w:rPr>
                <w:rFonts w:ascii="Times New Roman" w:eastAsia="Times New Roman" w:hAnsi="Times New Roman" w:cs="Times New Roman"/>
                <w:sz w:val="20"/>
                <w:szCs w:val="20"/>
              </w:rPr>
              <w:t xml:space="preserve"> (po zmianie numeracji art. 24 ust. 11-13) w brzmieniu jak w</w:t>
            </w:r>
            <w:r w:rsidRPr="006D31B9">
              <w:rPr>
                <w:rFonts w:ascii="Times New Roman" w:eastAsia="Times New Roman" w:hAnsi="Times New Roman" w:cs="Times New Roman"/>
                <w:sz w:val="20"/>
                <w:szCs w:val="20"/>
              </w:rPr>
              <w:t xml:space="preserve"> projek</w:t>
            </w:r>
            <w:r w:rsidR="00473F9B">
              <w:rPr>
                <w:rFonts w:ascii="Times New Roman" w:eastAsia="Times New Roman" w:hAnsi="Times New Roman" w:cs="Times New Roman"/>
                <w:sz w:val="20"/>
                <w:szCs w:val="20"/>
              </w:rPr>
              <w:t>cie</w:t>
            </w:r>
            <w:r w:rsidRPr="006D31B9">
              <w:rPr>
                <w:rFonts w:ascii="Times New Roman" w:eastAsia="Times New Roman" w:hAnsi="Times New Roman" w:cs="Times New Roman"/>
                <w:sz w:val="20"/>
                <w:szCs w:val="20"/>
              </w:rPr>
              <w:t xml:space="preserve"> ustawy o KRK:</w:t>
            </w:r>
          </w:p>
          <w:p w14:paraId="781E8401" w14:textId="61182D03" w:rsidR="6340D244" w:rsidRPr="006D31B9" w:rsidRDefault="6340D244" w:rsidP="006D31B9">
            <w:pPr>
              <w:tabs>
                <w:tab w:val="left" w:pos="567"/>
                <w:tab w:val="left" w:pos="4678"/>
              </w:tabs>
              <w:jc w:val="both"/>
              <w:rPr>
                <w:rFonts w:ascii="Times New Roman" w:eastAsia="Times New Roman" w:hAnsi="Times New Roman" w:cs="Times New Roman"/>
                <w:sz w:val="20"/>
                <w:szCs w:val="20"/>
              </w:rPr>
            </w:pPr>
            <w:r w:rsidRPr="006D31B9">
              <w:rPr>
                <w:rFonts w:ascii="Times New Roman" w:eastAsia="Times New Roman" w:hAnsi="Times New Roman" w:cs="Times New Roman"/>
                <w:sz w:val="20"/>
                <w:szCs w:val="20"/>
              </w:rPr>
              <w:t xml:space="preserve">          Odpowiadając na zarzut dotyczący niezasadności żądania od obywateli innych państw członkowskich Unii Europejskiej i obywateli państw trzecich innych danych niż od obywateli polskich projektodawca zauważa, że żądanie danych w szerszym zakresie wynika z nałożonych na Rzeczpospolitą Polską zadań związanych z międzynarodową wymianą informacji z rejestrów karnych. Wymóg wskazania większej ilości danych związany jest z nałożonymi na biuro informacyjne KRK obowiązkami wynikającymi z przepisów prawa UE, a stanowiącymi o obowiązku zweryfikowania osoby będącej obywatelem państwa członkowskiego innego niż Rzeczpospolita Polska w rejestrze obywatelstwa tej osoby, a także obowiązkami Biura wynikającymi z rozporządzenia 2019/816 w przypadku, gdy złożono do </w:t>
            </w:r>
            <w:r w:rsidRPr="006D31B9">
              <w:rPr>
                <w:rFonts w:ascii="Times New Roman" w:eastAsia="Times New Roman" w:hAnsi="Times New Roman" w:cs="Times New Roman"/>
                <w:sz w:val="20"/>
                <w:szCs w:val="20"/>
              </w:rPr>
              <w:lastRenderedPageBreak/>
              <w:t xml:space="preserve">Rejestru zapytanie o obywatela państwa trzeciego w celach, </w:t>
            </w:r>
            <w:r>
              <w:br/>
            </w:r>
            <w:r w:rsidRPr="006D31B9">
              <w:rPr>
                <w:rFonts w:ascii="Times New Roman" w:eastAsia="Times New Roman" w:hAnsi="Times New Roman" w:cs="Times New Roman"/>
                <w:sz w:val="20"/>
                <w:szCs w:val="20"/>
              </w:rPr>
              <w:t xml:space="preserve">o których mowa w art. 7 ust. 1 tego rozporządzenia. Większy zakres danych będzie więc wymagany, gdy złożenie zapytania do Rejestru będzie wiązało się z odpytaniem rejestrów karnych państw członkowskich lub systemu ECRIS-TCN (zapytania składane przez obywateli państw członkowskich i państw trzecich o udzielenie informacji o nich samych, a także zapytania składane przez inne podmioty pytające o obywateli państw trzecich). </w:t>
            </w:r>
          </w:p>
          <w:p w14:paraId="5F64DB5E" w14:textId="6612F17F" w:rsidR="6340D244" w:rsidRPr="006D31B9" w:rsidRDefault="6340D244" w:rsidP="006D31B9">
            <w:pPr>
              <w:tabs>
                <w:tab w:val="left" w:pos="567"/>
                <w:tab w:val="left" w:pos="4678"/>
              </w:tabs>
              <w:jc w:val="both"/>
              <w:rPr>
                <w:rFonts w:ascii="Times New Roman" w:eastAsia="Times New Roman" w:hAnsi="Times New Roman" w:cs="Times New Roman"/>
                <w:sz w:val="20"/>
                <w:szCs w:val="20"/>
              </w:rPr>
            </w:pPr>
            <w:r w:rsidRPr="006D31B9">
              <w:rPr>
                <w:rFonts w:ascii="Times New Roman" w:eastAsia="Times New Roman" w:hAnsi="Times New Roman" w:cs="Times New Roman"/>
                <w:sz w:val="20"/>
                <w:szCs w:val="20"/>
              </w:rPr>
              <w:t xml:space="preserve">          Takie rozwiązanie nie może budzić wątpliwości, gdyż należy zauważyć,</w:t>
            </w:r>
            <w:r w:rsidRPr="6340D244">
              <w:rPr>
                <w:rFonts w:ascii="Times New Roman" w:eastAsia="Times New Roman" w:hAnsi="Times New Roman" w:cs="Times New Roman"/>
                <w:sz w:val="20"/>
                <w:szCs w:val="20"/>
              </w:rPr>
              <w:t xml:space="preserve"> </w:t>
            </w:r>
            <w:r w:rsidRPr="006D31B9">
              <w:rPr>
                <w:rFonts w:ascii="Times New Roman" w:eastAsia="Times New Roman" w:hAnsi="Times New Roman" w:cs="Times New Roman"/>
                <w:sz w:val="20"/>
                <w:szCs w:val="20"/>
              </w:rPr>
              <w:t>że o ile w przypadku obywatela polskiego minimalny zakres danych będzie dla biura informacyjnego wystarczający, aby prawidłowo zidentyfikować osobę i udzielić informacji z Rejestru, to te dane mogą nie być wystarczające, by osoba była jednoznacznie zidentyfikowana przez system ECRIS-TCN czy przez organ centralny państwa członkowskiego Unii Europejskiej.</w:t>
            </w:r>
          </w:p>
          <w:p w14:paraId="03A01CA4" w14:textId="1619A8B9" w:rsidR="6340D244" w:rsidRDefault="6340D244" w:rsidP="6340D244">
            <w:pPr>
              <w:spacing w:after="5"/>
              <w:ind w:right="137"/>
              <w:jc w:val="both"/>
              <w:rPr>
                <w:rFonts w:ascii="Times New Roman" w:hAnsi="Times New Roman" w:cs="Times New Roman"/>
                <w:sz w:val="20"/>
                <w:szCs w:val="20"/>
              </w:rPr>
            </w:pPr>
          </w:p>
          <w:p w14:paraId="408B4E74" w14:textId="1320EB97" w:rsidR="00D45156" w:rsidRDefault="00D45156" w:rsidP="00FE280D">
            <w:pPr>
              <w:spacing w:after="5"/>
              <w:ind w:right="137"/>
              <w:jc w:val="both"/>
              <w:rPr>
                <w:rFonts w:ascii="Times New Roman" w:hAnsi="Times New Roman" w:cs="Times New Roman"/>
                <w:sz w:val="20"/>
                <w:szCs w:val="20"/>
              </w:rPr>
            </w:pPr>
          </w:p>
        </w:tc>
      </w:tr>
      <w:tr w:rsidR="00333953" w:rsidRPr="001A4167" w14:paraId="58E3667C" w14:textId="77777777" w:rsidTr="001C3D42">
        <w:trPr>
          <w:trHeight w:val="841"/>
        </w:trPr>
        <w:tc>
          <w:tcPr>
            <w:tcW w:w="666" w:type="dxa"/>
            <w:vAlign w:val="center"/>
          </w:tcPr>
          <w:p w14:paraId="33434375" w14:textId="2E8A0725" w:rsidR="00333953" w:rsidRDefault="00DD56FF"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3</w:t>
            </w:r>
            <w:r w:rsidR="00D53357">
              <w:rPr>
                <w:rFonts w:ascii="Times New Roman" w:hAnsi="Times New Roman" w:cs="Times New Roman"/>
                <w:b/>
                <w:bCs/>
                <w:sz w:val="20"/>
                <w:szCs w:val="20"/>
              </w:rPr>
              <w:t>4.</w:t>
            </w:r>
          </w:p>
        </w:tc>
        <w:tc>
          <w:tcPr>
            <w:tcW w:w="1754" w:type="dxa"/>
            <w:vAlign w:val="center"/>
          </w:tcPr>
          <w:p w14:paraId="367FBDD7" w14:textId="081C5E59" w:rsidR="00333953" w:rsidRDefault="00D81353" w:rsidP="001F52C7">
            <w:pPr>
              <w:spacing w:line="276" w:lineRule="auto"/>
              <w:rPr>
                <w:rFonts w:ascii="Times New Roman" w:hAnsi="Times New Roman" w:cs="Times New Roman"/>
                <w:b/>
                <w:bCs/>
                <w:sz w:val="20"/>
                <w:szCs w:val="20"/>
              </w:rPr>
            </w:pPr>
            <w:r w:rsidRPr="26985D6F">
              <w:rPr>
                <w:rFonts w:ascii="Times New Roman" w:hAnsi="Times New Roman" w:cs="Times New Roman"/>
                <w:b/>
                <w:bCs/>
                <w:sz w:val="20"/>
                <w:szCs w:val="20"/>
              </w:rPr>
              <w:t>MSWiA</w:t>
            </w:r>
          </w:p>
        </w:tc>
        <w:tc>
          <w:tcPr>
            <w:tcW w:w="7604" w:type="dxa"/>
            <w:vAlign w:val="center"/>
          </w:tcPr>
          <w:p w14:paraId="0878AB1C" w14:textId="081B0826" w:rsidR="00333953" w:rsidRPr="00333953" w:rsidRDefault="00DF044E" w:rsidP="00922E46">
            <w:pPr>
              <w:tabs>
                <w:tab w:val="left" w:pos="0"/>
                <w:tab w:val="left" w:pos="567"/>
                <w:tab w:val="left" w:pos="4678"/>
              </w:tabs>
              <w:jc w:val="both"/>
              <w:rPr>
                <w:rFonts w:ascii="Times New Roman" w:hAnsi="Times New Roman" w:cs="Times New Roman"/>
                <w:sz w:val="20"/>
                <w:szCs w:val="20"/>
              </w:rPr>
            </w:pPr>
            <w:r>
              <w:rPr>
                <w:rFonts w:ascii="Times New Roman" w:hAnsi="Times New Roman" w:cs="Times New Roman"/>
                <w:sz w:val="20"/>
                <w:szCs w:val="20"/>
              </w:rPr>
              <w:t xml:space="preserve">W zakresie przepisów dotyczących uruchomienia ECRIS -TCN </w:t>
            </w:r>
            <w:r w:rsidR="00333953" w:rsidRPr="00333953">
              <w:rPr>
                <w:rFonts w:ascii="Times New Roman" w:hAnsi="Times New Roman" w:cs="Times New Roman"/>
                <w:sz w:val="20"/>
                <w:szCs w:val="20"/>
              </w:rPr>
              <w:t xml:space="preserve">przewidziano, że podmioty, którym udostępnia się informacje na żądanie za pomocą systemów teleinformatycznych, mają 6 miesięcy - od momentu uruchomienia ECRIS-TCN, o którym mowa w rozporządzeniu Parlamentu Europejskiego i Rady (UE) 2019/816 z dnia 17 kwietnia </w:t>
            </w:r>
            <w:r w:rsidR="00333953" w:rsidRPr="00333953">
              <w:rPr>
                <w:rFonts w:ascii="Times New Roman" w:hAnsi="Times New Roman" w:cs="Times New Roman"/>
                <w:sz w:val="20"/>
                <w:szCs w:val="20"/>
              </w:rPr>
              <w:br/>
              <w:t>2019 r. ustanawiającym scentralizowany system służący do ustalania państw członkowskich posiadających informacje o wyrokach skazujących wydanych wobec obywateli państw trzecich i bezpaństwowców (ECRIS-TCN) na potrzeby uzupełnienia europejskiego systemu przekazywania informacji z rejestrów karnych oraz zmieniającym rozporządzenie (UE) 2018/1726 - na przystosowanie swoich systemów teleinformatycznych m.in. Systemu Pobyt. Natomiast według obecnych planów system ECRIS-TCN miałby zostać uruchomiony w maju 2023 r. i termin ten powinien zostać uwzględniony przy konstruowaniu brzmienia przepisów przejściowych i dostosowujących zawartych w projektowanej ustawie;</w:t>
            </w:r>
          </w:p>
          <w:p w14:paraId="5DA2AEE1" w14:textId="77777777" w:rsidR="00333953" w:rsidRPr="00D45156" w:rsidRDefault="00333953" w:rsidP="00D45156">
            <w:pPr>
              <w:tabs>
                <w:tab w:val="left" w:pos="567"/>
                <w:tab w:val="left" w:pos="851"/>
                <w:tab w:val="left" w:pos="4678"/>
              </w:tabs>
              <w:jc w:val="both"/>
              <w:rPr>
                <w:rFonts w:ascii="Times New Roman" w:hAnsi="Times New Roman" w:cs="Times New Roman"/>
                <w:b/>
                <w:bCs/>
                <w:sz w:val="20"/>
                <w:szCs w:val="20"/>
              </w:rPr>
            </w:pPr>
          </w:p>
        </w:tc>
        <w:tc>
          <w:tcPr>
            <w:tcW w:w="3834" w:type="dxa"/>
            <w:vAlign w:val="center"/>
          </w:tcPr>
          <w:p w14:paraId="329FBE04" w14:textId="77777777" w:rsidR="003632A3" w:rsidRPr="001C3D42" w:rsidRDefault="00473F9B" w:rsidP="006D31B9">
            <w:pPr>
              <w:tabs>
                <w:tab w:val="left" w:pos="0"/>
                <w:tab w:val="left" w:pos="567"/>
                <w:tab w:val="left" w:pos="4678"/>
              </w:tabs>
              <w:jc w:val="both"/>
              <w:rPr>
                <w:rFonts w:ascii="Times New Roman" w:hAnsi="Times New Roman" w:cs="Times New Roman"/>
                <w:b/>
                <w:bCs/>
                <w:sz w:val="20"/>
                <w:szCs w:val="20"/>
              </w:rPr>
            </w:pPr>
            <w:r w:rsidRPr="001C3D42">
              <w:rPr>
                <w:rFonts w:ascii="Times New Roman" w:hAnsi="Times New Roman" w:cs="Times New Roman"/>
                <w:b/>
                <w:bCs/>
                <w:sz w:val="20"/>
                <w:szCs w:val="20"/>
              </w:rPr>
              <w:t>Uwaga wyjaśniona</w:t>
            </w:r>
            <w:r w:rsidR="003632A3" w:rsidRPr="001C3D42">
              <w:rPr>
                <w:rFonts w:ascii="Times New Roman" w:hAnsi="Times New Roman" w:cs="Times New Roman"/>
                <w:b/>
                <w:bCs/>
                <w:sz w:val="20"/>
                <w:szCs w:val="20"/>
              </w:rPr>
              <w:t xml:space="preserve">. </w:t>
            </w:r>
          </w:p>
          <w:p w14:paraId="6A7A438C" w14:textId="71ED2B36" w:rsidR="6340D244" w:rsidRPr="006D31B9" w:rsidRDefault="6340D244" w:rsidP="006D31B9">
            <w:pPr>
              <w:tabs>
                <w:tab w:val="left" w:pos="0"/>
                <w:tab w:val="left" w:pos="567"/>
                <w:tab w:val="left" w:pos="4678"/>
              </w:tabs>
              <w:jc w:val="both"/>
              <w:rPr>
                <w:rFonts w:ascii="Times New Roman" w:eastAsia="Times New Roman" w:hAnsi="Times New Roman" w:cs="Times New Roman"/>
                <w:sz w:val="20"/>
                <w:szCs w:val="20"/>
              </w:rPr>
            </w:pPr>
            <w:r w:rsidRPr="006D31B9">
              <w:rPr>
                <w:rFonts w:ascii="Times New Roman" w:eastAsia="Times New Roman" w:hAnsi="Times New Roman" w:cs="Times New Roman"/>
                <w:sz w:val="20"/>
                <w:szCs w:val="20"/>
              </w:rPr>
              <w:t xml:space="preserve">W odpowiedzi na uwagę dotyczącą wątpliwości co do przewidzianego w projekcie terminu na wdrożenie rozwiązań dot. systemu ECRIS-TCN  tj. 6 miesięcy - od momentu uruchomienia ECRIS-TCN, projektodawca wyjaśnia wobec planów uruchomienia tego systemu w maju 2023 r., że projektując przepis uwzględniono fakt, że data uruchomienia systemu ECRIS-TCN jest datą przyszłą i niepewną. Natomiast projektodawca założył, że na moment uruchomienia systemu usługa udostępniania </w:t>
            </w:r>
            <w:r w:rsidRPr="006D31B9">
              <w:rPr>
                <w:rFonts w:ascii="Times New Roman" w:eastAsia="Times New Roman" w:hAnsi="Times New Roman" w:cs="Times New Roman"/>
                <w:sz w:val="20"/>
                <w:szCs w:val="20"/>
              </w:rPr>
              <w:lastRenderedPageBreak/>
              <w:t>rozszerzona na funkcjonalności związane z odpytaniem ECRIS-TCN może nie być gotowa. Dodatkowy okres 6 miesięcy ma więc pozwolić na pełne dostosowanie systemów teleinformatycznych do nowego stanu prawnego i zmian w usłudze udostępniania.</w:t>
            </w:r>
          </w:p>
          <w:p w14:paraId="287D7901" w14:textId="220019C2" w:rsidR="6340D244" w:rsidRPr="006D31B9" w:rsidRDefault="6340D244" w:rsidP="006D31B9">
            <w:pPr>
              <w:tabs>
                <w:tab w:val="left" w:pos="0"/>
                <w:tab w:val="left" w:pos="567"/>
                <w:tab w:val="left" w:pos="4678"/>
              </w:tabs>
              <w:jc w:val="both"/>
              <w:rPr>
                <w:rFonts w:ascii="Times New Roman" w:eastAsia="Times New Roman" w:hAnsi="Times New Roman" w:cs="Times New Roman"/>
                <w:sz w:val="20"/>
                <w:szCs w:val="20"/>
              </w:rPr>
            </w:pPr>
            <w:r w:rsidRPr="006D31B9">
              <w:rPr>
                <w:rFonts w:ascii="Times New Roman" w:eastAsia="Times New Roman" w:hAnsi="Times New Roman" w:cs="Times New Roman"/>
                <w:sz w:val="20"/>
                <w:szCs w:val="20"/>
              </w:rPr>
              <w:t>Należy zauważyć, że pozyskiwanie informacji z Krajowego Rejestru Karnego za pośrednictwem usługi sieciowej (informacja udzielana na żądanie) na gruncie projektowanych przepisów będzie dla części podmiotów obowiązkowa. Stąd konieczne jest umożliwienie tym podmiotom występowanie do KRK wyjątkowo z zapytaniem w okresie przejściowym, jeżeli odpowiedź będzie wiązała się z  odpytaniem ECRIS-TCN.</w:t>
            </w:r>
          </w:p>
          <w:p w14:paraId="15908243" w14:textId="7530A564" w:rsidR="6340D244" w:rsidRDefault="6340D244" w:rsidP="6340D244">
            <w:pPr>
              <w:spacing w:after="5"/>
              <w:ind w:right="137"/>
              <w:jc w:val="both"/>
              <w:rPr>
                <w:rFonts w:ascii="Times New Roman" w:hAnsi="Times New Roman" w:cs="Times New Roman"/>
                <w:sz w:val="20"/>
                <w:szCs w:val="20"/>
              </w:rPr>
            </w:pPr>
          </w:p>
          <w:p w14:paraId="451BDC68" w14:textId="050F819C" w:rsidR="00333953" w:rsidRDefault="00333953" w:rsidP="00297B85">
            <w:pPr>
              <w:spacing w:after="5"/>
              <w:ind w:right="137"/>
              <w:jc w:val="both"/>
              <w:rPr>
                <w:rFonts w:ascii="Times New Roman" w:hAnsi="Times New Roman" w:cs="Times New Roman"/>
                <w:sz w:val="20"/>
                <w:szCs w:val="20"/>
              </w:rPr>
            </w:pPr>
          </w:p>
        </w:tc>
      </w:tr>
      <w:tr w:rsidR="00D53357" w:rsidRPr="001A4167" w14:paraId="57019BAD" w14:textId="77777777" w:rsidTr="001C3D42">
        <w:trPr>
          <w:trHeight w:val="841"/>
        </w:trPr>
        <w:tc>
          <w:tcPr>
            <w:tcW w:w="666" w:type="dxa"/>
            <w:vAlign w:val="center"/>
          </w:tcPr>
          <w:p w14:paraId="30498E74" w14:textId="7172F38B" w:rsidR="00D53357" w:rsidRDefault="00DD56FF"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3</w:t>
            </w:r>
            <w:r w:rsidR="00D53357">
              <w:rPr>
                <w:rFonts w:ascii="Times New Roman" w:hAnsi="Times New Roman" w:cs="Times New Roman"/>
                <w:b/>
                <w:bCs/>
                <w:sz w:val="20"/>
                <w:szCs w:val="20"/>
              </w:rPr>
              <w:t>5.</w:t>
            </w:r>
          </w:p>
        </w:tc>
        <w:tc>
          <w:tcPr>
            <w:tcW w:w="1754" w:type="dxa"/>
            <w:vAlign w:val="center"/>
          </w:tcPr>
          <w:p w14:paraId="10EAD14F" w14:textId="643FEC74" w:rsidR="00D53357" w:rsidRDefault="00D81353" w:rsidP="001F52C7">
            <w:pPr>
              <w:spacing w:line="276" w:lineRule="auto"/>
              <w:rPr>
                <w:rFonts w:ascii="Times New Roman" w:hAnsi="Times New Roman" w:cs="Times New Roman"/>
                <w:b/>
                <w:bCs/>
                <w:sz w:val="20"/>
                <w:szCs w:val="20"/>
              </w:rPr>
            </w:pPr>
            <w:r w:rsidRPr="26985D6F">
              <w:rPr>
                <w:rFonts w:ascii="Times New Roman" w:hAnsi="Times New Roman" w:cs="Times New Roman"/>
                <w:b/>
                <w:bCs/>
                <w:sz w:val="20"/>
                <w:szCs w:val="20"/>
              </w:rPr>
              <w:t>MSWiA</w:t>
            </w:r>
          </w:p>
        </w:tc>
        <w:tc>
          <w:tcPr>
            <w:tcW w:w="7604" w:type="dxa"/>
            <w:vAlign w:val="center"/>
          </w:tcPr>
          <w:p w14:paraId="1B6C7D06" w14:textId="105404C0" w:rsidR="00D53357" w:rsidRPr="00ED5A4E" w:rsidRDefault="00ED5A4E" w:rsidP="00C502E7">
            <w:pPr>
              <w:tabs>
                <w:tab w:val="left" w:pos="0"/>
                <w:tab w:val="left" w:pos="567"/>
                <w:tab w:val="left" w:pos="4678"/>
              </w:tabs>
              <w:jc w:val="both"/>
              <w:rPr>
                <w:rFonts w:ascii="Times New Roman" w:hAnsi="Times New Roman" w:cs="Times New Roman"/>
                <w:b/>
                <w:bCs/>
                <w:sz w:val="20"/>
                <w:szCs w:val="20"/>
              </w:rPr>
            </w:pPr>
            <w:r w:rsidRPr="00CB0D7F">
              <w:rPr>
                <w:rFonts w:ascii="Times New Roman" w:hAnsi="Times New Roman" w:cs="Times New Roman"/>
                <w:sz w:val="20"/>
                <w:szCs w:val="20"/>
                <w:u w:val="single"/>
              </w:rPr>
              <w:t>wejście w życie projektowanej ustawy</w:t>
            </w:r>
            <w:r w:rsidRPr="00ED5A4E">
              <w:rPr>
                <w:rFonts w:ascii="Times New Roman" w:hAnsi="Times New Roman" w:cs="Times New Roman"/>
                <w:sz w:val="20"/>
                <w:szCs w:val="20"/>
              </w:rPr>
              <w:t xml:space="preserve"> będzie rodziło skutki finansowe po stronie Policji związane z koniecznością dostosowania systemu AFIS do automatyzacji przekazywania danych daktyloskopijnych do systemu KRK. Z uwagi na fakt, iż aktualnie trwają prace mające na celu określenie szczegółowych kosztów wejścia w życie nowej regulacji, szczegółowa informacja w tym zakresie zostanie przekazana projektodawcy w terminie późniejszym.</w:t>
            </w:r>
          </w:p>
        </w:tc>
        <w:tc>
          <w:tcPr>
            <w:tcW w:w="3834" w:type="dxa"/>
            <w:vAlign w:val="center"/>
          </w:tcPr>
          <w:p w14:paraId="53CBBDFC" w14:textId="11157A08" w:rsidR="007F65DF" w:rsidRPr="001C3D42" w:rsidRDefault="001E6CD0" w:rsidP="00AF611F">
            <w:pPr>
              <w:spacing w:after="5"/>
              <w:ind w:right="137"/>
              <w:jc w:val="both"/>
              <w:rPr>
                <w:rFonts w:ascii="Times New Roman" w:hAnsi="Times New Roman" w:cs="Times New Roman"/>
                <w:b/>
                <w:bCs/>
                <w:sz w:val="20"/>
                <w:szCs w:val="20"/>
              </w:rPr>
            </w:pPr>
            <w:r w:rsidRPr="001C3D42">
              <w:rPr>
                <w:rFonts w:ascii="Times New Roman" w:hAnsi="Times New Roman" w:cs="Times New Roman"/>
                <w:b/>
                <w:bCs/>
                <w:sz w:val="20"/>
                <w:szCs w:val="20"/>
              </w:rPr>
              <w:t xml:space="preserve">Uwaga </w:t>
            </w:r>
            <w:r w:rsidR="00E30160" w:rsidRPr="001C3D42">
              <w:rPr>
                <w:rFonts w:ascii="Times New Roman" w:hAnsi="Times New Roman" w:cs="Times New Roman"/>
                <w:b/>
                <w:bCs/>
                <w:sz w:val="20"/>
                <w:szCs w:val="20"/>
              </w:rPr>
              <w:t xml:space="preserve">nieuwzględniona. </w:t>
            </w:r>
          </w:p>
          <w:p w14:paraId="0E3E9CD0" w14:textId="77777777" w:rsidR="007F65DF" w:rsidRDefault="007F65DF" w:rsidP="00AF611F">
            <w:pPr>
              <w:spacing w:after="5"/>
              <w:ind w:right="137"/>
              <w:jc w:val="both"/>
              <w:rPr>
                <w:rFonts w:ascii="Times New Roman" w:hAnsi="Times New Roman" w:cs="Times New Roman"/>
                <w:sz w:val="20"/>
                <w:szCs w:val="20"/>
              </w:rPr>
            </w:pPr>
          </w:p>
          <w:p w14:paraId="3F262527" w14:textId="0071D373" w:rsidR="00D53357" w:rsidRDefault="00E30160" w:rsidP="00AF611F">
            <w:pPr>
              <w:spacing w:after="5"/>
              <w:ind w:right="137"/>
              <w:jc w:val="both"/>
              <w:rPr>
                <w:rFonts w:ascii="Times New Roman" w:hAnsi="Times New Roman" w:cs="Times New Roman"/>
                <w:sz w:val="20"/>
                <w:szCs w:val="20"/>
              </w:rPr>
            </w:pPr>
            <w:r>
              <w:rPr>
                <w:rFonts w:ascii="Times New Roman" w:hAnsi="Times New Roman" w:cs="Times New Roman"/>
                <w:sz w:val="20"/>
                <w:szCs w:val="20"/>
              </w:rPr>
              <w:t xml:space="preserve">Brak informacji ze strony </w:t>
            </w:r>
            <w:proofErr w:type="spellStart"/>
            <w:r>
              <w:rPr>
                <w:rFonts w:ascii="Times New Roman" w:hAnsi="Times New Roman" w:cs="Times New Roman"/>
                <w:sz w:val="20"/>
                <w:szCs w:val="20"/>
              </w:rPr>
              <w:t>MSWi</w:t>
            </w:r>
            <w:proofErr w:type="spellEnd"/>
            <w:r>
              <w:rPr>
                <w:rFonts w:ascii="Times New Roman" w:hAnsi="Times New Roman" w:cs="Times New Roman"/>
                <w:sz w:val="20"/>
                <w:szCs w:val="20"/>
              </w:rPr>
              <w:t xml:space="preserve"> A </w:t>
            </w:r>
            <w:r w:rsidR="00F214A5">
              <w:rPr>
                <w:rFonts w:ascii="Times New Roman" w:hAnsi="Times New Roman" w:cs="Times New Roman"/>
                <w:sz w:val="20"/>
                <w:szCs w:val="20"/>
              </w:rPr>
              <w:t xml:space="preserve">w </w:t>
            </w:r>
            <w:r>
              <w:rPr>
                <w:rFonts w:ascii="Times New Roman" w:hAnsi="Times New Roman" w:cs="Times New Roman"/>
                <w:sz w:val="20"/>
                <w:szCs w:val="20"/>
              </w:rPr>
              <w:t>zakresie</w:t>
            </w:r>
            <w:r w:rsidR="00F214A5">
              <w:rPr>
                <w:rFonts w:ascii="Times New Roman" w:hAnsi="Times New Roman" w:cs="Times New Roman"/>
                <w:sz w:val="20"/>
                <w:szCs w:val="20"/>
              </w:rPr>
              <w:t xml:space="preserve"> kosztów</w:t>
            </w:r>
            <w:r w:rsidR="00463F7B">
              <w:rPr>
                <w:rFonts w:ascii="Times New Roman" w:hAnsi="Times New Roman" w:cs="Times New Roman"/>
                <w:sz w:val="20"/>
                <w:szCs w:val="20"/>
              </w:rPr>
              <w:t>.</w:t>
            </w:r>
          </w:p>
          <w:p w14:paraId="0E153198" w14:textId="77777777" w:rsidR="00CF5907" w:rsidRDefault="00CF5907">
            <w:pPr>
              <w:spacing w:after="5"/>
              <w:ind w:right="137"/>
              <w:jc w:val="both"/>
              <w:rPr>
                <w:rFonts w:ascii="Times New Roman" w:hAnsi="Times New Roman" w:cs="Times New Roman"/>
                <w:sz w:val="20"/>
                <w:szCs w:val="20"/>
              </w:rPr>
            </w:pPr>
          </w:p>
          <w:p w14:paraId="2C0500EF" w14:textId="3A406D25" w:rsidR="00D53357" w:rsidRDefault="00D36781" w:rsidP="00D36781">
            <w:pPr>
              <w:spacing w:after="5"/>
              <w:ind w:right="137"/>
              <w:jc w:val="both"/>
              <w:rPr>
                <w:rFonts w:ascii="Times New Roman" w:hAnsi="Times New Roman" w:cs="Times New Roman"/>
                <w:sz w:val="20"/>
                <w:szCs w:val="20"/>
              </w:rPr>
            </w:pPr>
            <w:r>
              <w:rPr>
                <w:rFonts w:ascii="Times New Roman" w:hAnsi="Times New Roman" w:cs="Times New Roman"/>
                <w:sz w:val="20"/>
                <w:szCs w:val="20"/>
              </w:rPr>
              <w:t>W</w:t>
            </w:r>
            <w:r w:rsidR="00CF5907" w:rsidRPr="00CF5907">
              <w:rPr>
                <w:rFonts w:ascii="Times New Roman" w:hAnsi="Times New Roman" w:cs="Times New Roman"/>
                <w:sz w:val="20"/>
                <w:szCs w:val="20"/>
              </w:rPr>
              <w:t>ejście w życie projektowanej ustawy będzie rodziło skutki finansowe po stronie Policji związane z koniecznością dostosowania systemu AFIS do automatyzacji przekazywania danych daktyloskopijnych do systemu Krajowego Rejestru Karnego. Obecne funkcjonalności MBIS (</w:t>
            </w:r>
            <w:proofErr w:type="spellStart"/>
            <w:r w:rsidR="00CF5907" w:rsidRPr="00CF5907">
              <w:rPr>
                <w:rFonts w:ascii="Times New Roman" w:hAnsi="Times New Roman" w:cs="Times New Roman"/>
                <w:sz w:val="20"/>
                <w:szCs w:val="20"/>
              </w:rPr>
              <w:t>Multimodal</w:t>
            </w:r>
            <w:proofErr w:type="spellEnd"/>
            <w:r w:rsidR="00CF5907" w:rsidRPr="00CF5907">
              <w:rPr>
                <w:rFonts w:ascii="Times New Roman" w:hAnsi="Times New Roman" w:cs="Times New Roman"/>
                <w:sz w:val="20"/>
                <w:szCs w:val="20"/>
              </w:rPr>
              <w:t xml:space="preserve"> </w:t>
            </w:r>
            <w:proofErr w:type="spellStart"/>
            <w:r w:rsidR="00CF5907" w:rsidRPr="00CF5907">
              <w:rPr>
                <w:rFonts w:ascii="Times New Roman" w:hAnsi="Times New Roman" w:cs="Times New Roman"/>
                <w:sz w:val="20"/>
                <w:szCs w:val="20"/>
              </w:rPr>
              <w:t>Biometric</w:t>
            </w:r>
            <w:proofErr w:type="spellEnd"/>
            <w:r w:rsidR="00CF5907" w:rsidRPr="00CF5907">
              <w:rPr>
                <w:rFonts w:ascii="Times New Roman" w:hAnsi="Times New Roman" w:cs="Times New Roman"/>
                <w:sz w:val="20"/>
                <w:szCs w:val="20"/>
              </w:rPr>
              <w:t xml:space="preserve"> </w:t>
            </w:r>
            <w:proofErr w:type="spellStart"/>
            <w:r w:rsidR="00CF5907" w:rsidRPr="00CF5907">
              <w:rPr>
                <w:rFonts w:ascii="Times New Roman" w:hAnsi="Times New Roman" w:cs="Times New Roman"/>
                <w:sz w:val="20"/>
                <w:szCs w:val="20"/>
              </w:rPr>
              <w:t>Identyfication</w:t>
            </w:r>
            <w:proofErr w:type="spellEnd"/>
            <w:r w:rsidR="00CF5907" w:rsidRPr="00CF5907">
              <w:rPr>
                <w:rFonts w:ascii="Times New Roman" w:hAnsi="Times New Roman" w:cs="Times New Roman"/>
                <w:sz w:val="20"/>
                <w:szCs w:val="20"/>
              </w:rPr>
              <w:t xml:space="preserve"> System) nie umożliwiają automatycznej wymiany danych z systemem Biura Informacyjnego Krajowego Rejestru Karnego zatem automatyzacja procesu przekazywania danych daktyloskopijnych będzie </w:t>
            </w:r>
            <w:r w:rsidR="00CF5907" w:rsidRPr="00CF5907">
              <w:rPr>
                <w:rFonts w:ascii="Times New Roman" w:hAnsi="Times New Roman" w:cs="Times New Roman"/>
                <w:sz w:val="20"/>
                <w:szCs w:val="20"/>
              </w:rPr>
              <w:lastRenderedPageBreak/>
              <w:t>wymagała dostosowania AFIS MBIS. Kolejne zmiany w systemie AFIS powodują konieczność zapewnienia środków finansowych na ten cel.</w:t>
            </w:r>
          </w:p>
        </w:tc>
      </w:tr>
      <w:tr w:rsidR="000756C5" w:rsidRPr="001A4167" w14:paraId="1E4112E4" w14:textId="77777777" w:rsidTr="000F254B">
        <w:trPr>
          <w:trHeight w:val="841"/>
        </w:trPr>
        <w:tc>
          <w:tcPr>
            <w:tcW w:w="666" w:type="dxa"/>
            <w:vAlign w:val="center"/>
          </w:tcPr>
          <w:p w14:paraId="7116C509" w14:textId="5D5CDB94" w:rsidR="000756C5" w:rsidRDefault="00DD56FF"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3</w:t>
            </w:r>
            <w:r w:rsidR="000756C5">
              <w:rPr>
                <w:rFonts w:ascii="Times New Roman" w:hAnsi="Times New Roman" w:cs="Times New Roman"/>
                <w:b/>
                <w:bCs/>
                <w:sz w:val="20"/>
                <w:szCs w:val="20"/>
              </w:rPr>
              <w:t>6.</w:t>
            </w:r>
          </w:p>
        </w:tc>
        <w:tc>
          <w:tcPr>
            <w:tcW w:w="1754" w:type="dxa"/>
            <w:vAlign w:val="center"/>
          </w:tcPr>
          <w:p w14:paraId="1191F0C5" w14:textId="654AF799" w:rsidR="000756C5" w:rsidRDefault="000756C5"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t>MSWiA</w:t>
            </w:r>
          </w:p>
        </w:tc>
        <w:tc>
          <w:tcPr>
            <w:tcW w:w="7604" w:type="dxa"/>
            <w:vAlign w:val="center"/>
          </w:tcPr>
          <w:p w14:paraId="75A4310D" w14:textId="39388CE4" w:rsidR="000756C5" w:rsidRPr="001C3D42" w:rsidRDefault="000756C5" w:rsidP="000756C5">
            <w:pPr>
              <w:jc w:val="both"/>
              <w:rPr>
                <w:rFonts w:ascii="Times New Roman" w:hAnsi="Times New Roman" w:cs="Times New Roman"/>
                <w:sz w:val="20"/>
                <w:szCs w:val="20"/>
              </w:rPr>
            </w:pPr>
            <w:r w:rsidRPr="001C3D42">
              <w:rPr>
                <w:rFonts w:ascii="Times New Roman" w:eastAsia="Calibri" w:hAnsi="Times New Roman" w:cs="Times New Roman"/>
                <w:sz w:val="20"/>
                <w:szCs w:val="20"/>
              </w:rPr>
              <w:t xml:space="preserve">Pismo MSWiA  z dnia 22 grudnia 2022 r. </w:t>
            </w:r>
            <w:r w:rsidRPr="001C3D42">
              <w:rPr>
                <w:rFonts w:ascii="Times New Roman" w:hAnsi="Times New Roman" w:cs="Times New Roman"/>
                <w:sz w:val="20"/>
                <w:szCs w:val="20"/>
              </w:rPr>
              <w:t xml:space="preserve">uprzejmie informuję, że w mojej ocenie zasadnym jest skonkretyzowanie w pkt 6 OSR omawianego projektu, w zakresie kosztów dotyczących „konwertera umożliwiającego konwersję odcisków linii papilarnych gromadzonych w bazie AFIS do formatu pliku NIST wymaganego specyfikacją systemu ECRIS-TCN”, co do których wskazano - „koszty (finansowane w ramach dodatkowych środków z budżetu państwa czy to dla MS czy też MSWiA - KGP) w wysokości ok. 1 mln PLN (…)”, w ramach której części budżetowej będą ponoszone ww. koszty. W stanowisku do przedmiotowego projektu z dnia 18 listopada 2022 r. Ministerstwo Spraw Wewnętrznych i Administracji wskazywało, że konsekwencją proponowanych zmian będzie dostosowanie systemu KRK do systemu AFIS, co może rodzić skutki finansowe po stronie Ministra Sprawiedliwości. </w:t>
            </w:r>
          </w:p>
          <w:p w14:paraId="36FAAC12" w14:textId="77777777" w:rsidR="000756C5" w:rsidRPr="001C3D42" w:rsidRDefault="000756C5" w:rsidP="000756C5">
            <w:pPr>
              <w:jc w:val="both"/>
              <w:rPr>
                <w:rFonts w:ascii="Times New Roman" w:hAnsi="Times New Roman" w:cs="Times New Roman"/>
                <w:sz w:val="20"/>
                <w:szCs w:val="20"/>
              </w:rPr>
            </w:pPr>
          </w:p>
          <w:p w14:paraId="49A7FB31" w14:textId="77777777" w:rsidR="000756C5" w:rsidRPr="001C3D42" w:rsidRDefault="000756C5" w:rsidP="000756C5">
            <w:pPr>
              <w:jc w:val="both"/>
              <w:rPr>
                <w:rFonts w:ascii="Times New Roman" w:eastAsia="Calibri" w:hAnsi="Times New Roman" w:cs="Times New Roman"/>
                <w:color w:val="000000"/>
                <w:sz w:val="20"/>
                <w:szCs w:val="20"/>
                <w:shd w:val="clear" w:color="auto" w:fill="FFFFFF"/>
              </w:rPr>
            </w:pPr>
            <w:r w:rsidRPr="001C3D42">
              <w:rPr>
                <w:rFonts w:ascii="Times New Roman" w:hAnsi="Times New Roman" w:cs="Times New Roman"/>
                <w:sz w:val="20"/>
                <w:szCs w:val="20"/>
              </w:rPr>
              <w:t xml:space="preserve">Jednocześnie można dodać, że w przypadku potwierdzenia, iż środki takie będą stanowiły skutek finansowy w rozumieniu art. 50 ust. 1 ustawy z dnia 27 sierpnia 2009 r. </w:t>
            </w:r>
            <w:r w:rsidRPr="001C3D42">
              <w:rPr>
                <w:rFonts w:ascii="Times New Roman" w:hAnsi="Times New Roman" w:cs="Times New Roman"/>
                <w:i/>
                <w:sz w:val="20"/>
                <w:szCs w:val="20"/>
              </w:rPr>
              <w:t>o finansach publicznych</w:t>
            </w:r>
            <w:r w:rsidRPr="001C3D42">
              <w:rPr>
                <w:rFonts w:ascii="Times New Roman" w:hAnsi="Times New Roman" w:cs="Times New Roman"/>
                <w:sz w:val="20"/>
                <w:szCs w:val="20"/>
              </w:rPr>
              <w:t xml:space="preserve"> (Dz. U. z 2022 r. poz. 1634, z </w:t>
            </w:r>
            <w:proofErr w:type="spellStart"/>
            <w:r w:rsidRPr="001C3D42">
              <w:rPr>
                <w:rFonts w:ascii="Times New Roman" w:hAnsi="Times New Roman" w:cs="Times New Roman"/>
                <w:sz w:val="20"/>
                <w:szCs w:val="20"/>
              </w:rPr>
              <w:t>późn</w:t>
            </w:r>
            <w:proofErr w:type="spellEnd"/>
            <w:r w:rsidRPr="001C3D42">
              <w:rPr>
                <w:rFonts w:ascii="Times New Roman" w:hAnsi="Times New Roman" w:cs="Times New Roman"/>
                <w:sz w:val="20"/>
                <w:szCs w:val="20"/>
              </w:rPr>
              <w:t>. zm.) treść normatywną projektu należałoby uzupełnić o regułę wydatkową</w:t>
            </w:r>
            <w:r w:rsidRPr="001C3D42">
              <w:rPr>
                <w:rFonts w:ascii="Times New Roman" w:eastAsia="Calibri" w:hAnsi="Times New Roman" w:cs="Times New Roman"/>
                <w:sz w:val="20"/>
                <w:szCs w:val="20"/>
              </w:rPr>
              <w:t>.</w:t>
            </w:r>
            <w:r w:rsidRPr="001C3D42">
              <w:rPr>
                <w:rFonts w:ascii="Times New Roman" w:eastAsia="Calibri" w:hAnsi="Times New Roman" w:cs="Times New Roman"/>
                <w:color w:val="000000"/>
                <w:sz w:val="20"/>
                <w:szCs w:val="20"/>
                <w:shd w:val="clear" w:color="auto" w:fill="FFFFFF"/>
              </w:rPr>
              <w:t xml:space="preserve"> </w:t>
            </w:r>
          </w:p>
          <w:p w14:paraId="4C5C59AC" w14:textId="77777777" w:rsidR="000756C5" w:rsidRPr="001C3D42" w:rsidRDefault="000756C5" w:rsidP="000756C5">
            <w:pPr>
              <w:contextualSpacing/>
              <w:jc w:val="both"/>
              <w:rPr>
                <w:rFonts w:ascii="Times New Roman" w:eastAsia="Calibri" w:hAnsi="Times New Roman" w:cs="Times New Roman"/>
                <w:color w:val="000000"/>
                <w:sz w:val="20"/>
                <w:szCs w:val="20"/>
                <w:shd w:val="clear" w:color="auto" w:fill="FFFFFF"/>
              </w:rPr>
            </w:pPr>
          </w:p>
          <w:p w14:paraId="26CE6AD8" w14:textId="77777777" w:rsidR="000756C5" w:rsidRDefault="000756C5" w:rsidP="00495DD5">
            <w:pPr>
              <w:spacing w:after="120"/>
              <w:rPr>
                <w:rFonts w:ascii="Times New Roman" w:hAnsi="Times New Roman" w:cs="Times New Roman"/>
                <w:b/>
                <w:bCs/>
                <w:sz w:val="20"/>
                <w:szCs w:val="20"/>
                <w:u w:val="single"/>
              </w:rPr>
            </w:pPr>
          </w:p>
        </w:tc>
        <w:tc>
          <w:tcPr>
            <w:tcW w:w="3834" w:type="dxa"/>
            <w:vAlign w:val="center"/>
          </w:tcPr>
          <w:p w14:paraId="293B4F47" w14:textId="347E05D0" w:rsidR="007F2547" w:rsidRPr="001C3D42" w:rsidRDefault="007F2547" w:rsidP="007F2547">
            <w:pPr>
              <w:spacing w:before="120"/>
              <w:jc w:val="both"/>
              <w:rPr>
                <w:rFonts w:ascii="Times New Roman" w:hAnsi="Times New Roman"/>
                <w:b/>
                <w:bCs/>
                <w:color w:val="000000" w:themeColor="text1"/>
                <w:sz w:val="20"/>
                <w:szCs w:val="20"/>
              </w:rPr>
            </w:pPr>
            <w:r w:rsidRPr="001C3D42">
              <w:rPr>
                <w:rFonts w:ascii="Times New Roman" w:hAnsi="Times New Roman"/>
                <w:b/>
                <w:bCs/>
                <w:color w:val="000000" w:themeColor="text1"/>
                <w:sz w:val="20"/>
                <w:szCs w:val="20"/>
              </w:rPr>
              <w:t>Uwaga wyjaśniona.</w:t>
            </w:r>
          </w:p>
          <w:p w14:paraId="61B1D221" w14:textId="4610DCCF" w:rsidR="007F2547" w:rsidRDefault="007F2547" w:rsidP="007F2547">
            <w:pPr>
              <w:spacing w:before="120"/>
              <w:jc w:val="both"/>
              <w:rPr>
                <w:rFonts w:ascii="Times New Roman" w:hAnsi="Times New Roman"/>
                <w:color w:val="000000" w:themeColor="text1"/>
                <w:sz w:val="20"/>
                <w:szCs w:val="20"/>
              </w:rPr>
            </w:pPr>
            <w:r>
              <w:rPr>
                <w:rFonts w:ascii="Times New Roman" w:hAnsi="Times New Roman"/>
                <w:color w:val="000000" w:themeColor="text1"/>
                <w:sz w:val="20"/>
                <w:szCs w:val="20"/>
              </w:rPr>
              <w:t xml:space="preserve">Uzupełniono OSR w pkt 6: </w:t>
            </w:r>
          </w:p>
          <w:p w14:paraId="6ECA15AB" w14:textId="13797371" w:rsidR="007F2547" w:rsidRDefault="007F2547" w:rsidP="007F2547">
            <w:pPr>
              <w:spacing w:before="120"/>
              <w:jc w:val="both"/>
              <w:rPr>
                <w:rFonts w:ascii="Times New Roman" w:hAnsi="Times New Roman"/>
                <w:color w:val="000000" w:themeColor="text1"/>
                <w:sz w:val="20"/>
                <w:szCs w:val="20"/>
              </w:rPr>
            </w:pPr>
            <w:r>
              <w:rPr>
                <w:rFonts w:ascii="Times New Roman" w:hAnsi="Times New Roman"/>
                <w:color w:val="000000" w:themeColor="text1"/>
                <w:sz w:val="20"/>
                <w:szCs w:val="20"/>
              </w:rPr>
              <w:t>,,</w:t>
            </w:r>
            <w:r w:rsidRPr="001C3D42">
              <w:rPr>
                <w:rFonts w:ascii="Times New Roman" w:hAnsi="Times New Roman"/>
                <w:color w:val="000000" w:themeColor="text1"/>
                <w:sz w:val="20"/>
                <w:szCs w:val="20"/>
              </w:rPr>
              <w:t>Kwestia kosztów wytworzenia konwertera plików z AFIS do ECRIS-TCN.</w:t>
            </w:r>
          </w:p>
          <w:p w14:paraId="3DA0116B" w14:textId="77777777" w:rsidR="007F2547" w:rsidRDefault="007F2547" w:rsidP="007F2547">
            <w:pPr>
              <w:spacing w:before="120"/>
              <w:jc w:val="both"/>
              <w:rPr>
                <w:rFonts w:ascii="Times New Roman" w:hAnsi="Times New Roman"/>
                <w:color w:val="000000" w:themeColor="text1"/>
                <w:sz w:val="20"/>
                <w:szCs w:val="20"/>
              </w:rPr>
            </w:pPr>
            <w:r w:rsidRPr="001C3D42">
              <w:rPr>
                <w:rFonts w:ascii="Times New Roman" w:hAnsi="Times New Roman"/>
                <w:color w:val="000000" w:themeColor="text1"/>
                <w:sz w:val="20"/>
                <w:szCs w:val="20"/>
              </w:rPr>
              <w:t>W toku prac przygotowawczych do wdrożenia w infrastrukturze informatycznej państwa (system teleinformatyczny Krajowego Rejestru Karnego oraz policyjna baza odcisków palców AFIS) rozwiązań umożliwiających integrację z budowanym na poziomie Unii Europejskiej systemem ECRIS-TCN podjęto decyzję o konieczności budowania konwertera plików NIST, przetwarzających informację o odciskach palców, do postaci zgodnej ze specyfikacją systemu ECRIS-TCN.</w:t>
            </w:r>
          </w:p>
          <w:p w14:paraId="05081BC4" w14:textId="2BE406E0" w:rsidR="007F2547" w:rsidRDefault="007F2547" w:rsidP="007F2547">
            <w:pPr>
              <w:spacing w:before="120"/>
              <w:jc w:val="both"/>
              <w:rPr>
                <w:rFonts w:ascii="Times New Roman" w:hAnsi="Times New Roman"/>
                <w:color w:val="000000" w:themeColor="text1"/>
                <w:sz w:val="20"/>
                <w:szCs w:val="20"/>
              </w:rPr>
            </w:pPr>
            <w:r w:rsidRPr="001C3D42">
              <w:rPr>
                <w:rFonts w:ascii="Times New Roman" w:hAnsi="Times New Roman"/>
                <w:color w:val="000000" w:themeColor="text1"/>
                <w:sz w:val="20"/>
                <w:szCs w:val="20"/>
              </w:rPr>
              <w:t>Koszt przedmiotowego konwertera wynosi około 1 mln PLN, który zostanie poniesiony z budżetu Ministerstwa Sprawiedliwości i finansowany z części 37, dział 755, rozdział 75501, par. 4300. Koszt ten zostanie uwzględniony przy planowaniu budżetu na 2024 r. (rozpisany w ramach planowania budżetu MS na 2024 r.).</w:t>
            </w:r>
            <w:r>
              <w:rPr>
                <w:rFonts w:ascii="Times New Roman" w:hAnsi="Times New Roman"/>
                <w:color w:val="000000" w:themeColor="text1"/>
                <w:sz w:val="20"/>
                <w:szCs w:val="20"/>
              </w:rPr>
              <w:t>”</w:t>
            </w:r>
          </w:p>
          <w:p w14:paraId="65E88F65" w14:textId="59AF1C82" w:rsidR="007F2547" w:rsidRPr="001C3D42" w:rsidRDefault="007F2547" w:rsidP="001C3D42">
            <w:pPr>
              <w:spacing w:before="120"/>
              <w:jc w:val="both"/>
              <w:rPr>
                <w:rFonts w:ascii="Times New Roman" w:hAnsi="Times New Roman"/>
                <w:color w:val="000000" w:themeColor="text1"/>
                <w:sz w:val="20"/>
                <w:szCs w:val="20"/>
              </w:rPr>
            </w:pPr>
            <w:r>
              <w:rPr>
                <w:rFonts w:ascii="Times New Roman" w:hAnsi="Times New Roman"/>
                <w:color w:val="000000" w:themeColor="text1"/>
                <w:sz w:val="20"/>
                <w:szCs w:val="20"/>
              </w:rPr>
              <w:t xml:space="preserve">W związku z powyższym wskazać należy, że środki te nie będą stanowiły skutku finansowego w rozumieniu art. 50 ust. 1 ustawy  </w:t>
            </w:r>
            <w:r w:rsidRPr="00D401D1">
              <w:rPr>
                <w:rFonts w:ascii="Times New Roman" w:hAnsi="Times New Roman" w:cs="Times New Roman"/>
                <w:sz w:val="20"/>
                <w:szCs w:val="20"/>
              </w:rPr>
              <w:t xml:space="preserve">z dnia 27 sierpnia 2009 r. </w:t>
            </w:r>
            <w:r w:rsidRPr="00D401D1">
              <w:rPr>
                <w:rFonts w:ascii="Times New Roman" w:hAnsi="Times New Roman" w:cs="Times New Roman"/>
                <w:i/>
                <w:sz w:val="20"/>
                <w:szCs w:val="20"/>
              </w:rPr>
              <w:t>o finansach publicznych</w:t>
            </w:r>
            <w:r>
              <w:rPr>
                <w:rFonts w:ascii="Times New Roman" w:hAnsi="Times New Roman" w:cs="Times New Roman"/>
                <w:i/>
                <w:sz w:val="20"/>
                <w:szCs w:val="20"/>
              </w:rPr>
              <w:t>.</w:t>
            </w:r>
          </w:p>
          <w:p w14:paraId="57E59990" w14:textId="77777777" w:rsidR="000756C5" w:rsidRPr="0D7DEA9F" w:rsidRDefault="000756C5" w:rsidP="26985D6F">
            <w:pPr>
              <w:spacing w:after="5"/>
              <w:ind w:right="137"/>
              <w:jc w:val="both"/>
              <w:rPr>
                <w:rFonts w:ascii="Times New Roman" w:hAnsi="Times New Roman" w:cs="Times New Roman"/>
                <w:sz w:val="20"/>
                <w:szCs w:val="20"/>
              </w:rPr>
            </w:pPr>
          </w:p>
        </w:tc>
      </w:tr>
      <w:tr w:rsidR="0063337F" w:rsidRPr="001A4167" w14:paraId="21BD4C05" w14:textId="77777777" w:rsidTr="001C3D42">
        <w:trPr>
          <w:trHeight w:val="841"/>
        </w:trPr>
        <w:tc>
          <w:tcPr>
            <w:tcW w:w="666" w:type="dxa"/>
            <w:vAlign w:val="center"/>
          </w:tcPr>
          <w:p w14:paraId="20C69920" w14:textId="42454C1A" w:rsidR="0063337F" w:rsidRDefault="00DD56FF"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37</w:t>
            </w:r>
            <w:r w:rsidR="00435C71">
              <w:rPr>
                <w:rFonts w:ascii="Times New Roman" w:hAnsi="Times New Roman" w:cs="Times New Roman"/>
                <w:b/>
                <w:bCs/>
                <w:sz w:val="20"/>
                <w:szCs w:val="20"/>
              </w:rPr>
              <w:t>.</w:t>
            </w:r>
          </w:p>
        </w:tc>
        <w:tc>
          <w:tcPr>
            <w:tcW w:w="1754" w:type="dxa"/>
            <w:vAlign w:val="center"/>
          </w:tcPr>
          <w:p w14:paraId="7DED3032" w14:textId="0A29B1B2" w:rsidR="0063337F" w:rsidRPr="00157B39" w:rsidRDefault="00B77757"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t>Min</w:t>
            </w:r>
            <w:r w:rsidR="007C2956">
              <w:rPr>
                <w:rFonts w:ascii="Times New Roman" w:hAnsi="Times New Roman" w:cs="Times New Roman"/>
                <w:b/>
                <w:bCs/>
                <w:sz w:val="20"/>
                <w:szCs w:val="20"/>
              </w:rPr>
              <w:t>. Cyfryzacji</w:t>
            </w:r>
          </w:p>
        </w:tc>
        <w:tc>
          <w:tcPr>
            <w:tcW w:w="7604" w:type="dxa"/>
            <w:vAlign w:val="center"/>
          </w:tcPr>
          <w:p w14:paraId="0A2B21F2" w14:textId="11616130" w:rsidR="00E60420" w:rsidRPr="00495DD5" w:rsidRDefault="00495DD5" w:rsidP="00495DD5">
            <w:pPr>
              <w:spacing w:after="120"/>
              <w:rPr>
                <w:rFonts w:ascii="Times New Roman" w:hAnsi="Times New Roman" w:cs="Times New Roman"/>
                <w:b/>
                <w:bCs/>
                <w:sz w:val="20"/>
                <w:szCs w:val="20"/>
                <w:u w:val="single"/>
              </w:rPr>
            </w:pPr>
            <w:r>
              <w:rPr>
                <w:rFonts w:ascii="Times New Roman" w:hAnsi="Times New Roman" w:cs="Times New Roman"/>
                <w:b/>
                <w:bCs/>
                <w:sz w:val="20"/>
                <w:szCs w:val="20"/>
                <w:u w:val="single"/>
              </w:rPr>
              <w:t xml:space="preserve">I. </w:t>
            </w:r>
            <w:r w:rsidR="00E60420" w:rsidRPr="00495DD5">
              <w:rPr>
                <w:rFonts w:ascii="Times New Roman" w:hAnsi="Times New Roman" w:cs="Times New Roman"/>
                <w:b/>
                <w:bCs/>
                <w:sz w:val="20"/>
                <w:szCs w:val="20"/>
                <w:u w:val="single"/>
              </w:rPr>
              <w:t>Uwagi dot. bezpieczeństwa</w:t>
            </w:r>
          </w:p>
          <w:p w14:paraId="0F7402A5" w14:textId="7F438511" w:rsidR="00414523" w:rsidRDefault="00414523" w:rsidP="00B02AED">
            <w:pPr>
              <w:pStyle w:val="Bezodstpw"/>
              <w:jc w:val="both"/>
              <w:rPr>
                <w:rFonts w:ascii="Times New Roman" w:hAnsi="Times New Roman" w:cs="Times New Roman"/>
                <w:sz w:val="20"/>
                <w:szCs w:val="20"/>
              </w:rPr>
            </w:pPr>
            <w:r w:rsidRPr="00414523">
              <w:rPr>
                <w:rFonts w:ascii="Times New Roman" w:hAnsi="Times New Roman" w:cs="Times New Roman"/>
                <w:sz w:val="20"/>
                <w:szCs w:val="20"/>
              </w:rPr>
              <w:t>kwestia bezpiecznego przesyłania danych do systemu teleinformatycznego. W takich przypadkach zasadne byłoby odwołanie się do atrybutów bezpieczeństwa informacji</w:t>
            </w:r>
            <w:r>
              <w:rPr>
                <w:rFonts w:ascii="Times New Roman" w:hAnsi="Times New Roman" w:cs="Times New Roman"/>
                <w:sz w:val="20"/>
                <w:szCs w:val="20"/>
              </w:rPr>
              <w:t xml:space="preserve"> jak: </w:t>
            </w:r>
            <w:r w:rsidRPr="00414523">
              <w:rPr>
                <w:rFonts w:ascii="Times New Roman" w:hAnsi="Times New Roman" w:cs="Times New Roman"/>
                <w:sz w:val="20"/>
                <w:szCs w:val="20"/>
              </w:rPr>
              <w:t xml:space="preserve">poufność, integralność, dostępność, autentyczność. Atrybuty te są powszechnie stosowane w praktyce – występują w normie PN-EN ISO/IEC 27000, w aktach prawa unijnego , jak również w ustawie o krajowym systemie </w:t>
            </w:r>
            <w:proofErr w:type="spellStart"/>
            <w:r w:rsidRPr="00414523">
              <w:rPr>
                <w:rFonts w:ascii="Times New Roman" w:hAnsi="Times New Roman" w:cs="Times New Roman"/>
                <w:sz w:val="20"/>
                <w:szCs w:val="20"/>
              </w:rPr>
              <w:t>cyberbezpieczeństwa</w:t>
            </w:r>
            <w:proofErr w:type="spellEnd"/>
            <w:r w:rsidRPr="00414523">
              <w:rPr>
                <w:rFonts w:ascii="Times New Roman" w:hAnsi="Times New Roman" w:cs="Times New Roman"/>
                <w:sz w:val="20"/>
                <w:szCs w:val="20"/>
              </w:rPr>
              <w:t xml:space="preserve"> . Warto przy tym dodać, że do Krajowego Rejestru Karnego, jako rejestru publicznego, stosuje się przepisy rozporządzenia Rady Ministrów z dnia 12 kwietnia 2012 r. w sprawie Krajowych Ram Interoperacyjności, minimalnych wymagań dla rejestrów publicznych i wymiany informacji w postaci elektronicznej oraz minimalnych wymagań dla systemów teleinformatycznych, w tym § 20 i 21 ww. rozporządzenia, które dotyczą kwestii </w:t>
            </w:r>
            <w:proofErr w:type="spellStart"/>
            <w:r w:rsidRPr="00414523">
              <w:rPr>
                <w:rFonts w:ascii="Times New Roman" w:hAnsi="Times New Roman" w:cs="Times New Roman"/>
                <w:sz w:val="20"/>
                <w:szCs w:val="20"/>
              </w:rPr>
              <w:t>cyberbezpieczeństwa</w:t>
            </w:r>
            <w:proofErr w:type="spellEnd"/>
            <w:r w:rsidRPr="00414523">
              <w:rPr>
                <w:rFonts w:ascii="Times New Roman" w:hAnsi="Times New Roman" w:cs="Times New Roman"/>
                <w:sz w:val="20"/>
                <w:szCs w:val="20"/>
              </w:rPr>
              <w:t>.</w:t>
            </w:r>
          </w:p>
          <w:p w14:paraId="3FAF191F" w14:textId="77777777" w:rsidR="00B02AED" w:rsidRPr="00B02AED" w:rsidRDefault="00B02AED" w:rsidP="00B02AED">
            <w:pPr>
              <w:pStyle w:val="Bezodstpw"/>
              <w:jc w:val="both"/>
              <w:rPr>
                <w:rFonts w:ascii="Times New Roman" w:hAnsi="Times New Roman" w:cs="Times New Roman"/>
                <w:sz w:val="20"/>
                <w:szCs w:val="20"/>
              </w:rPr>
            </w:pPr>
          </w:p>
          <w:p w14:paraId="6B30A16E" w14:textId="4A7376AE" w:rsidR="00E60420" w:rsidRPr="00CF4916" w:rsidRDefault="00CF4916" w:rsidP="00CF4916">
            <w:pPr>
              <w:spacing w:after="120"/>
              <w:jc w:val="both"/>
              <w:rPr>
                <w:rFonts w:ascii="Times New Roman" w:hAnsi="Times New Roman" w:cs="Times New Roman"/>
                <w:sz w:val="20"/>
                <w:szCs w:val="20"/>
                <w:u w:val="single"/>
              </w:rPr>
            </w:pPr>
            <w:r>
              <w:rPr>
                <w:rFonts w:ascii="Times New Roman" w:hAnsi="Times New Roman" w:cs="Times New Roman"/>
                <w:sz w:val="20"/>
                <w:szCs w:val="20"/>
                <w:u w:val="single"/>
              </w:rPr>
              <w:t>1.</w:t>
            </w:r>
            <w:r w:rsidR="00E60420" w:rsidRPr="00CF4916">
              <w:rPr>
                <w:rFonts w:ascii="Times New Roman" w:hAnsi="Times New Roman" w:cs="Times New Roman"/>
                <w:sz w:val="20"/>
                <w:szCs w:val="20"/>
                <w:u w:val="single"/>
              </w:rPr>
              <w:t xml:space="preserve">W art. 2 ust. 4 pkt 2 projektu </w:t>
            </w:r>
            <w:r w:rsidR="00E60420" w:rsidRPr="00CF4916">
              <w:rPr>
                <w:rFonts w:ascii="Times New Roman" w:hAnsi="Times New Roman" w:cs="Times New Roman"/>
                <w:sz w:val="20"/>
                <w:szCs w:val="20"/>
              </w:rPr>
              <w:t xml:space="preserve">powinien otrzymać brzmienie: </w:t>
            </w:r>
          </w:p>
          <w:p w14:paraId="43ADF51E" w14:textId="77777777" w:rsidR="00E60420" w:rsidRPr="00B02AED" w:rsidRDefault="00E60420" w:rsidP="00B02AED">
            <w:pPr>
              <w:spacing w:after="120"/>
              <w:jc w:val="both"/>
              <w:rPr>
                <w:rFonts w:ascii="Times New Roman" w:hAnsi="Times New Roman" w:cs="Times New Roman"/>
                <w:i/>
                <w:sz w:val="20"/>
                <w:szCs w:val="20"/>
              </w:rPr>
            </w:pPr>
            <w:r w:rsidRPr="00B02AED">
              <w:rPr>
                <w:rFonts w:ascii="Times New Roman" w:hAnsi="Times New Roman" w:cs="Times New Roman"/>
                <w:i/>
                <w:sz w:val="20"/>
                <w:szCs w:val="20"/>
              </w:rPr>
              <w:t>„2) zapewnia poufność, integralność, dostępność i autentyczność danych w Rejestrze.”.</w:t>
            </w:r>
          </w:p>
          <w:p w14:paraId="03A158FE" w14:textId="77777777" w:rsidR="00E60420" w:rsidRPr="00B02AED" w:rsidRDefault="00E60420" w:rsidP="00B02AED">
            <w:pPr>
              <w:spacing w:after="120"/>
              <w:jc w:val="both"/>
              <w:rPr>
                <w:rFonts w:ascii="Times New Roman" w:hAnsi="Times New Roman" w:cs="Times New Roman"/>
                <w:sz w:val="20"/>
                <w:szCs w:val="20"/>
                <w:u w:val="single"/>
              </w:rPr>
            </w:pPr>
            <w:r w:rsidRPr="00B02AED">
              <w:rPr>
                <w:rFonts w:ascii="Times New Roman" w:hAnsi="Times New Roman" w:cs="Times New Roman"/>
                <w:sz w:val="20"/>
                <w:szCs w:val="20"/>
                <w:u w:val="single"/>
              </w:rPr>
              <w:t xml:space="preserve">2. W art. 3 ust. 6 projektu </w:t>
            </w:r>
            <w:r w:rsidRPr="00B02AED">
              <w:rPr>
                <w:rFonts w:ascii="Times New Roman" w:hAnsi="Times New Roman" w:cs="Times New Roman"/>
                <w:sz w:val="20"/>
                <w:szCs w:val="20"/>
              </w:rPr>
              <w:t>powinien otrzymać brzmienie:</w:t>
            </w:r>
          </w:p>
          <w:p w14:paraId="5FDFBAA0" w14:textId="77777777" w:rsidR="00E60420" w:rsidRPr="00B02AED" w:rsidRDefault="00E60420" w:rsidP="00B02AED">
            <w:pPr>
              <w:spacing w:after="120"/>
              <w:jc w:val="both"/>
              <w:rPr>
                <w:rFonts w:ascii="Times New Roman" w:hAnsi="Times New Roman" w:cs="Times New Roman"/>
                <w:i/>
                <w:sz w:val="20"/>
                <w:szCs w:val="20"/>
              </w:rPr>
            </w:pPr>
            <w:r w:rsidRPr="00B02AED">
              <w:rPr>
                <w:rFonts w:ascii="Times New Roman" w:hAnsi="Times New Roman" w:cs="Times New Roman"/>
                <w:i/>
                <w:sz w:val="20"/>
                <w:szCs w:val="20"/>
              </w:rPr>
              <w:t xml:space="preserve">„6. Minister Sprawiedliwości w porozumieniu z ministrem właściwym do spraw informatyzacji określi, w drodze rozporządzenia, tryb i sposób przekazywania do Rejestru danych z rejestru PESEL, mając na względzie szybkość przekazywania danych i ich rzetelność, konieczność zapewnienia </w:t>
            </w:r>
            <w:r w:rsidRPr="00B02AED">
              <w:rPr>
                <w:rFonts w:ascii="Times New Roman" w:hAnsi="Times New Roman" w:cs="Times New Roman"/>
                <w:b/>
                <w:i/>
                <w:sz w:val="20"/>
                <w:szCs w:val="20"/>
              </w:rPr>
              <w:t>poufności, integralności, dostępności i autentyczności</w:t>
            </w:r>
            <w:r w:rsidRPr="00B02AED">
              <w:rPr>
                <w:rFonts w:ascii="Times New Roman" w:hAnsi="Times New Roman" w:cs="Times New Roman"/>
                <w:i/>
                <w:sz w:val="20"/>
                <w:szCs w:val="20"/>
              </w:rPr>
              <w:t xml:space="preserve"> danych oraz potrzebę ich aktualizacji.”.</w:t>
            </w:r>
          </w:p>
          <w:p w14:paraId="2507685D" w14:textId="77777777" w:rsidR="00E60420" w:rsidRPr="00B02AED" w:rsidRDefault="00E60420" w:rsidP="00B02AED">
            <w:pPr>
              <w:spacing w:after="120"/>
              <w:jc w:val="both"/>
              <w:rPr>
                <w:rFonts w:ascii="Times New Roman" w:hAnsi="Times New Roman" w:cs="Times New Roman"/>
                <w:sz w:val="20"/>
                <w:szCs w:val="20"/>
                <w:u w:val="single"/>
              </w:rPr>
            </w:pPr>
            <w:r w:rsidRPr="00B02AED">
              <w:rPr>
                <w:rFonts w:ascii="Times New Roman" w:eastAsia="Calibri" w:hAnsi="Times New Roman" w:cs="Times New Roman"/>
                <w:sz w:val="20"/>
                <w:szCs w:val="20"/>
                <w:u w:val="single"/>
              </w:rPr>
              <w:t xml:space="preserve">3. W art. 11 ust. 11 projektu </w:t>
            </w:r>
            <w:r w:rsidRPr="00B02AED">
              <w:rPr>
                <w:rFonts w:ascii="Times New Roman" w:eastAsia="Calibri" w:hAnsi="Times New Roman" w:cs="Times New Roman"/>
                <w:sz w:val="20"/>
                <w:szCs w:val="20"/>
              </w:rPr>
              <w:t>powinien otrzymać brzmienie:</w:t>
            </w:r>
          </w:p>
          <w:p w14:paraId="283B8244" w14:textId="77777777" w:rsidR="00E60420" w:rsidRPr="00B02AED" w:rsidRDefault="00E60420" w:rsidP="00B02AED">
            <w:pPr>
              <w:spacing w:after="120"/>
              <w:jc w:val="both"/>
              <w:rPr>
                <w:rFonts w:ascii="Times New Roman" w:hAnsi="Times New Roman" w:cs="Times New Roman"/>
                <w:sz w:val="20"/>
                <w:szCs w:val="20"/>
                <w:u w:val="single"/>
              </w:rPr>
            </w:pPr>
            <w:r w:rsidRPr="00B02AED">
              <w:rPr>
                <w:rFonts w:ascii="Times New Roman" w:eastAsia="Calibri" w:hAnsi="Times New Roman" w:cs="Times New Roman"/>
                <w:i/>
                <w:sz w:val="20"/>
                <w:szCs w:val="20"/>
              </w:rPr>
              <w:t xml:space="preserve">„11. Minister Sprawiedliwości określi, w drodze rozporządzenia, sposób przesyłania kart rejestracyjnych i zawiadomień za pośrednictwem systemu teleinformatycznego oraz wymogi techniczne środków komunikacji mając na względzie zapewnienie identyfikacji podmiotu zobowiązanego do przesyłania dokumentów oraz potrzebę zapewnienia </w:t>
            </w:r>
            <w:r w:rsidRPr="00B02AED">
              <w:rPr>
                <w:rFonts w:ascii="Times New Roman" w:eastAsia="Calibri" w:hAnsi="Times New Roman" w:cs="Times New Roman"/>
                <w:b/>
                <w:i/>
                <w:sz w:val="20"/>
                <w:szCs w:val="20"/>
              </w:rPr>
              <w:t>poufności, integralności, dostępności i autentyczności</w:t>
            </w:r>
            <w:r w:rsidRPr="00B02AED">
              <w:rPr>
                <w:rFonts w:ascii="Times New Roman" w:eastAsia="Calibri" w:hAnsi="Times New Roman" w:cs="Times New Roman"/>
                <w:i/>
                <w:sz w:val="20"/>
                <w:szCs w:val="20"/>
              </w:rPr>
              <w:t xml:space="preserve"> przesyłanych dokumentów.”.</w:t>
            </w:r>
          </w:p>
          <w:p w14:paraId="0E013350" w14:textId="77777777" w:rsidR="00E60420" w:rsidRPr="00B02AED" w:rsidRDefault="00E60420" w:rsidP="00B02AED">
            <w:pPr>
              <w:spacing w:after="120"/>
              <w:jc w:val="both"/>
              <w:rPr>
                <w:rFonts w:ascii="Times New Roman" w:eastAsia="Calibri" w:hAnsi="Times New Roman" w:cs="Times New Roman"/>
                <w:i/>
                <w:sz w:val="20"/>
                <w:szCs w:val="20"/>
              </w:rPr>
            </w:pPr>
            <w:r w:rsidRPr="00B02AED">
              <w:rPr>
                <w:rFonts w:ascii="Times New Roman" w:eastAsia="Calibri" w:hAnsi="Times New Roman" w:cs="Times New Roman"/>
                <w:sz w:val="20"/>
                <w:szCs w:val="20"/>
                <w:u w:val="single"/>
              </w:rPr>
              <w:t>4. Art. 21</w:t>
            </w:r>
            <w:r w:rsidRPr="00B02AED">
              <w:rPr>
                <w:rFonts w:ascii="Times New Roman" w:hAnsi="Times New Roman" w:cs="Times New Roman"/>
                <w:sz w:val="20"/>
                <w:szCs w:val="20"/>
                <w:u w:val="single"/>
              </w:rPr>
              <w:t xml:space="preserve"> projektu</w:t>
            </w:r>
            <w:r w:rsidRPr="00B02AED">
              <w:rPr>
                <w:rFonts w:ascii="Times New Roman" w:eastAsia="Calibri" w:hAnsi="Times New Roman" w:cs="Times New Roman"/>
                <w:sz w:val="20"/>
                <w:szCs w:val="20"/>
                <w:u w:val="single"/>
              </w:rPr>
              <w:t xml:space="preserve"> </w:t>
            </w:r>
            <w:r w:rsidRPr="00B02AED">
              <w:rPr>
                <w:rFonts w:ascii="Times New Roman" w:eastAsia="Calibri" w:hAnsi="Times New Roman" w:cs="Times New Roman"/>
                <w:sz w:val="20"/>
                <w:szCs w:val="20"/>
              </w:rPr>
              <w:t>powinien otrzymać brzmienie:</w:t>
            </w:r>
          </w:p>
          <w:p w14:paraId="5F1A37E9" w14:textId="77777777" w:rsidR="00E60420" w:rsidRPr="00B02AED" w:rsidRDefault="00E60420" w:rsidP="00B02AED">
            <w:pPr>
              <w:spacing w:after="120"/>
              <w:jc w:val="both"/>
              <w:rPr>
                <w:rFonts w:ascii="Times New Roman" w:eastAsia="Calibri" w:hAnsi="Times New Roman" w:cs="Times New Roman"/>
                <w:i/>
                <w:sz w:val="20"/>
                <w:szCs w:val="20"/>
              </w:rPr>
            </w:pPr>
            <w:r w:rsidRPr="00B02AED">
              <w:rPr>
                <w:rFonts w:ascii="Times New Roman" w:eastAsia="Calibri" w:hAnsi="Times New Roman" w:cs="Times New Roman"/>
                <w:i/>
                <w:sz w:val="20"/>
                <w:szCs w:val="20"/>
              </w:rPr>
              <w:t xml:space="preserve">„Art. 21. Minister Sprawiedliwości określi, w drodze rozporządzenia, warunki, w tym techniczne i organizacyjne, sposób oraz tryb gromadzenia danych osobowych oraz danych o podmiotach zbiorowych w Rejestrze, usuwania tych danych z Rejestru, a także sposób przechowywania danych, o których mowa w art. 20 oraz ich usuwania z systemu teleinformatycznego mając na uwadze konieczność zapewnienia sprawnego funkcjonowania Rejestru oraz </w:t>
            </w:r>
            <w:r w:rsidRPr="00B02AED">
              <w:rPr>
                <w:rFonts w:ascii="Times New Roman" w:eastAsia="Calibri" w:hAnsi="Times New Roman" w:cs="Times New Roman"/>
                <w:b/>
                <w:i/>
                <w:sz w:val="20"/>
                <w:szCs w:val="20"/>
              </w:rPr>
              <w:t>zapewnienia poufności, integralności, dostępności i autentyczności</w:t>
            </w:r>
            <w:r w:rsidRPr="00B02AED">
              <w:rPr>
                <w:rFonts w:ascii="Times New Roman" w:eastAsia="Calibri" w:hAnsi="Times New Roman" w:cs="Times New Roman"/>
                <w:i/>
                <w:sz w:val="20"/>
                <w:szCs w:val="20"/>
              </w:rPr>
              <w:t xml:space="preserve"> gromadzonych w nim danych osobowych oraz danych o podmiotach.”</w:t>
            </w:r>
          </w:p>
          <w:p w14:paraId="0BDFDA29" w14:textId="77777777" w:rsidR="00E60420" w:rsidRPr="00B02AED" w:rsidRDefault="00E60420" w:rsidP="00B02AED">
            <w:pPr>
              <w:spacing w:after="120"/>
              <w:jc w:val="both"/>
              <w:rPr>
                <w:rFonts w:ascii="Times New Roman" w:eastAsia="Calibri" w:hAnsi="Times New Roman" w:cs="Times New Roman"/>
                <w:sz w:val="20"/>
                <w:szCs w:val="20"/>
              </w:rPr>
            </w:pPr>
            <w:r w:rsidRPr="00B02AED">
              <w:rPr>
                <w:rFonts w:ascii="Times New Roman" w:eastAsia="Calibri" w:hAnsi="Times New Roman" w:cs="Times New Roman"/>
                <w:sz w:val="20"/>
                <w:szCs w:val="20"/>
                <w:u w:val="single"/>
              </w:rPr>
              <w:lastRenderedPageBreak/>
              <w:t xml:space="preserve">5. W art. 27 projektu część wspólna </w:t>
            </w:r>
            <w:r w:rsidRPr="00B02AED">
              <w:rPr>
                <w:rFonts w:ascii="Times New Roman" w:eastAsia="Calibri" w:hAnsi="Times New Roman" w:cs="Times New Roman"/>
                <w:sz w:val="20"/>
                <w:szCs w:val="20"/>
              </w:rPr>
              <w:t>powinna otrzymać brzmienie:</w:t>
            </w:r>
          </w:p>
          <w:p w14:paraId="25C11BAE" w14:textId="77777777" w:rsidR="00E60420" w:rsidRPr="00B02AED" w:rsidRDefault="00E60420" w:rsidP="00B02AED">
            <w:pPr>
              <w:spacing w:after="120"/>
              <w:jc w:val="both"/>
              <w:rPr>
                <w:rFonts w:ascii="Times New Roman" w:eastAsia="Calibri" w:hAnsi="Times New Roman" w:cs="Times New Roman"/>
                <w:i/>
                <w:sz w:val="20"/>
                <w:szCs w:val="20"/>
              </w:rPr>
            </w:pPr>
            <w:r w:rsidRPr="00B02AED">
              <w:rPr>
                <w:rFonts w:ascii="Times New Roman" w:eastAsia="Calibri" w:hAnsi="Times New Roman" w:cs="Times New Roman"/>
                <w:i/>
                <w:sz w:val="20"/>
                <w:szCs w:val="20"/>
              </w:rPr>
              <w:t xml:space="preserve">„– mając na uwadze konieczność zapewnienia sprawnego udzielania informacji, </w:t>
            </w:r>
            <w:r w:rsidRPr="00B02AED">
              <w:rPr>
                <w:rFonts w:ascii="Times New Roman" w:eastAsia="Calibri" w:hAnsi="Times New Roman" w:cs="Times New Roman"/>
                <w:b/>
                <w:i/>
                <w:sz w:val="20"/>
                <w:szCs w:val="20"/>
              </w:rPr>
              <w:t xml:space="preserve">poufności, integralności, dostępności i autentyczności danych </w:t>
            </w:r>
            <w:r w:rsidRPr="00B02AED">
              <w:rPr>
                <w:rFonts w:ascii="Times New Roman" w:eastAsia="Calibri" w:hAnsi="Times New Roman" w:cs="Times New Roman"/>
                <w:i/>
                <w:sz w:val="20"/>
                <w:szCs w:val="20"/>
              </w:rPr>
              <w:t>w Rejestrze, oraz możliwość składania jednorazowo wielu pism.”.</w:t>
            </w:r>
          </w:p>
          <w:p w14:paraId="7C4FB24E" w14:textId="77777777" w:rsidR="00E60420" w:rsidRPr="00B02AED" w:rsidRDefault="00E60420" w:rsidP="00B02AED">
            <w:pPr>
              <w:spacing w:after="120"/>
              <w:jc w:val="both"/>
              <w:rPr>
                <w:rFonts w:ascii="Times New Roman" w:eastAsia="Calibri" w:hAnsi="Times New Roman" w:cs="Times New Roman"/>
                <w:sz w:val="20"/>
                <w:szCs w:val="20"/>
              </w:rPr>
            </w:pPr>
            <w:r w:rsidRPr="00B02AED">
              <w:rPr>
                <w:rFonts w:ascii="Times New Roman" w:eastAsia="Calibri" w:hAnsi="Times New Roman" w:cs="Times New Roman"/>
                <w:sz w:val="20"/>
                <w:szCs w:val="20"/>
                <w:u w:val="single"/>
              </w:rPr>
              <w:t xml:space="preserve">6. Art. 40 </w:t>
            </w:r>
            <w:r w:rsidRPr="00B02AED">
              <w:rPr>
                <w:rFonts w:ascii="Times New Roman" w:hAnsi="Times New Roman" w:cs="Times New Roman"/>
                <w:sz w:val="20"/>
                <w:szCs w:val="20"/>
                <w:u w:val="single"/>
              </w:rPr>
              <w:t xml:space="preserve">projektu </w:t>
            </w:r>
            <w:r w:rsidRPr="00B02AED">
              <w:rPr>
                <w:rFonts w:ascii="Times New Roman" w:eastAsia="Calibri" w:hAnsi="Times New Roman" w:cs="Times New Roman"/>
                <w:sz w:val="20"/>
                <w:szCs w:val="20"/>
              </w:rPr>
              <w:t>powinien otrzymać brzmienie:</w:t>
            </w:r>
          </w:p>
          <w:p w14:paraId="18786136" w14:textId="77777777" w:rsidR="00E60420" w:rsidRPr="00B02AED" w:rsidRDefault="00E60420" w:rsidP="00B02AED">
            <w:pPr>
              <w:spacing w:after="120"/>
              <w:jc w:val="both"/>
              <w:rPr>
                <w:rFonts w:ascii="Times New Roman" w:eastAsia="Calibri" w:hAnsi="Times New Roman" w:cs="Times New Roman"/>
                <w:i/>
                <w:sz w:val="20"/>
                <w:szCs w:val="20"/>
              </w:rPr>
            </w:pPr>
            <w:r w:rsidRPr="00B02AED">
              <w:rPr>
                <w:rFonts w:ascii="Times New Roman" w:eastAsia="Calibri" w:hAnsi="Times New Roman" w:cs="Times New Roman"/>
                <w:i/>
                <w:sz w:val="20"/>
                <w:szCs w:val="20"/>
              </w:rPr>
              <w:t xml:space="preserve">„Art. 40. Minister Sprawiedliwości określi, w drodze rozporządzenia, wzór formularza zapytania o udzielenie informacji pochodzących z rejestru karnego i odpowiedzi na zapytanie, wykorzystywany między organami centralnymi państw członkowskich Unii Europejskiej, mając na uwadze konieczność zapewnienia sprawnej wymiany informacji pomiędzy tymi organami oraz zapewnienie </w:t>
            </w:r>
            <w:r w:rsidRPr="00B02AED">
              <w:rPr>
                <w:rFonts w:ascii="Times New Roman" w:eastAsia="Calibri" w:hAnsi="Times New Roman" w:cs="Times New Roman"/>
                <w:b/>
                <w:i/>
                <w:sz w:val="20"/>
                <w:szCs w:val="20"/>
              </w:rPr>
              <w:t xml:space="preserve">poufności, integralności, dostępności i autentyczności </w:t>
            </w:r>
            <w:r w:rsidRPr="00B02AED">
              <w:rPr>
                <w:rFonts w:ascii="Times New Roman" w:eastAsia="Calibri" w:hAnsi="Times New Roman" w:cs="Times New Roman"/>
                <w:i/>
                <w:sz w:val="20"/>
                <w:szCs w:val="20"/>
              </w:rPr>
              <w:t>przetwarzanych danych.”.</w:t>
            </w:r>
          </w:p>
          <w:p w14:paraId="5D36064B" w14:textId="77777777" w:rsidR="00E60420" w:rsidRPr="00B02AED" w:rsidRDefault="00E60420" w:rsidP="00B02AED">
            <w:pPr>
              <w:spacing w:after="120"/>
              <w:jc w:val="both"/>
              <w:rPr>
                <w:rFonts w:ascii="Times New Roman" w:eastAsia="Calibri" w:hAnsi="Times New Roman" w:cs="Times New Roman"/>
                <w:sz w:val="20"/>
                <w:szCs w:val="20"/>
              </w:rPr>
            </w:pPr>
            <w:r w:rsidRPr="00B02AED">
              <w:rPr>
                <w:rFonts w:ascii="Times New Roman" w:eastAsia="Calibri" w:hAnsi="Times New Roman" w:cs="Times New Roman"/>
                <w:sz w:val="20"/>
                <w:szCs w:val="20"/>
                <w:u w:val="single"/>
              </w:rPr>
              <w:t xml:space="preserve">7. W art. 45 ust. 3 </w:t>
            </w:r>
            <w:r w:rsidRPr="00B02AED">
              <w:rPr>
                <w:rFonts w:ascii="Times New Roman" w:hAnsi="Times New Roman" w:cs="Times New Roman"/>
                <w:sz w:val="20"/>
                <w:szCs w:val="20"/>
                <w:u w:val="single"/>
              </w:rPr>
              <w:t xml:space="preserve">projektu </w:t>
            </w:r>
            <w:r w:rsidRPr="00B02AED">
              <w:rPr>
                <w:rFonts w:ascii="Times New Roman" w:eastAsia="Calibri" w:hAnsi="Times New Roman" w:cs="Times New Roman"/>
                <w:sz w:val="20"/>
                <w:szCs w:val="20"/>
              </w:rPr>
              <w:t>powinien otrzymać brzmienie:</w:t>
            </w:r>
          </w:p>
          <w:p w14:paraId="0F5EEAA0" w14:textId="4841BEA2" w:rsidR="0054465A" w:rsidRPr="00CF4916" w:rsidRDefault="00E60420" w:rsidP="00CF4916">
            <w:pPr>
              <w:spacing w:after="120"/>
              <w:jc w:val="both"/>
              <w:rPr>
                <w:rFonts w:ascii="Times New Roman" w:hAnsi="Times New Roman" w:cs="Times New Roman"/>
                <w:i/>
                <w:sz w:val="20"/>
                <w:szCs w:val="20"/>
              </w:rPr>
            </w:pPr>
            <w:r w:rsidRPr="00B02AED">
              <w:rPr>
                <w:rFonts w:ascii="Times New Roman" w:hAnsi="Times New Roman" w:cs="Times New Roman"/>
                <w:i/>
                <w:sz w:val="20"/>
                <w:szCs w:val="20"/>
              </w:rPr>
              <w:t xml:space="preserve">„3. Minister Sprawiedliwości w porozumieniu z ministrem właściwym do spraw wewnętrznych określi, w drodze rozporządzenia, tryb i sposób przekazywania do Rejestru odcisków linii papilarnych ze zbioru danych daktyloskopijnych mając na względzie szybkość przekazywania danych oraz konieczność zapewnienia </w:t>
            </w:r>
            <w:r w:rsidRPr="00B02AED">
              <w:rPr>
                <w:rFonts w:ascii="Times New Roman" w:hAnsi="Times New Roman" w:cs="Times New Roman"/>
                <w:b/>
                <w:i/>
                <w:sz w:val="20"/>
                <w:szCs w:val="20"/>
              </w:rPr>
              <w:t>poufności, integralności, dostępności i autentyczności</w:t>
            </w:r>
            <w:r w:rsidRPr="00B02AED">
              <w:rPr>
                <w:rFonts w:ascii="Times New Roman" w:hAnsi="Times New Roman" w:cs="Times New Roman"/>
                <w:i/>
                <w:sz w:val="20"/>
                <w:szCs w:val="20"/>
              </w:rPr>
              <w:t xml:space="preserve"> przekazywanych danych.”.</w:t>
            </w:r>
          </w:p>
        </w:tc>
        <w:tc>
          <w:tcPr>
            <w:tcW w:w="3834" w:type="dxa"/>
            <w:vAlign w:val="center"/>
          </w:tcPr>
          <w:p w14:paraId="30B62729" w14:textId="42A9B0FE" w:rsidR="000756C5" w:rsidRPr="001C3D42" w:rsidRDefault="000756C5" w:rsidP="00F214A5">
            <w:pPr>
              <w:spacing w:after="5"/>
              <w:ind w:right="137"/>
              <w:jc w:val="both"/>
              <w:rPr>
                <w:rFonts w:ascii="Times New Roman" w:hAnsi="Times New Roman" w:cs="Times New Roman"/>
                <w:b/>
                <w:bCs/>
                <w:sz w:val="20"/>
                <w:szCs w:val="20"/>
              </w:rPr>
            </w:pPr>
            <w:r w:rsidRPr="001C3D42">
              <w:rPr>
                <w:rFonts w:ascii="Times New Roman" w:hAnsi="Times New Roman" w:cs="Times New Roman"/>
                <w:b/>
                <w:bCs/>
                <w:sz w:val="20"/>
                <w:szCs w:val="20"/>
              </w:rPr>
              <w:lastRenderedPageBreak/>
              <w:t>Uwagi nieuwzględnione</w:t>
            </w:r>
            <w:r w:rsidR="00DF044E" w:rsidRPr="001C3D42">
              <w:rPr>
                <w:rFonts w:ascii="Times New Roman" w:hAnsi="Times New Roman" w:cs="Times New Roman"/>
                <w:b/>
                <w:bCs/>
                <w:sz w:val="20"/>
                <w:szCs w:val="20"/>
              </w:rPr>
              <w:t xml:space="preserve"> i wyjaśnione.</w:t>
            </w:r>
            <w:r w:rsidRPr="001C3D42">
              <w:rPr>
                <w:rFonts w:ascii="Times New Roman" w:hAnsi="Times New Roman" w:cs="Times New Roman"/>
                <w:b/>
                <w:bCs/>
                <w:sz w:val="20"/>
                <w:szCs w:val="20"/>
              </w:rPr>
              <w:t xml:space="preserve"> </w:t>
            </w:r>
          </w:p>
          <w:p w14:paraId="29395431" w14:textId="6CAC7FF7" w:rsidR="26985D6F" w:rsidRPr="00F214A5" w:rsidRDefault="26985D6F" w:rsidP="00F214A5">
            <w:pPr>
              <w:spacing w:after="5"/>
              <w:ind w:right="137"/>
              <w:jc w:val="both"/>
              <w:rPr>
                <w:rFonts w:ascii="Times New Roman" w:eastAsia="Times New Roman" w:hAnsi="Times New Roman" w:cs="Times New Roman"/>
                <w:sz w:val="20"/>
                <w:szCs w:val="20"/>
              </w:rPr>
            </w:pPr>
            <w:r w:rsidRPr="00F214A5">
              <w:rPr>
                <w:rFonts w:ascii="Times New Roman" w:eastAsia="Times New Roman" w:hAnsi="Times New Roman" w:cs="Times New Roman"/>
                <w:sz w:val="20"/>
                <w:szCs w:val="20"/>
              </w:rPr>
              <w:t>W odpowiedzi na uwagę dotyczącą kwestii bezpiecznego przesyłania danych do systemu teleinformatycznego oraz dodania do art. 2 ust. 4 pkt 2, art. 3 ust. 6, art. 11 ust. 11, art. 21, art. 27, art. 40, art. 45 ust. 3 atrybutów bezpieczeństwa informacji jak: poufność, integralność, dostępność, autentyczność, projektodawca zauważa, że atrybuty bezpieczeństwa wymienione w § 20 rozporządzenia Rady Ministrów z dnia 12 kwietnia 2012 r. w sprawie Krajowych Ram Interoperacyjności, minimalnych wymagań dla rejestrów publicznych i wymiany informacji w postaci elektronicznej oraz minimalnych wymagań dla systemów teleinformatycznych (Dz. U. z 2017 r. poz. 2247),</w:t>
            </w:r>
            <w:r w:rsidRPr="00F214A5">
              <w:rPr>
                <w:rFonts w:ascii="Times New Roman" w:eastAsia="Times New Roman" w:hAnsi="Times New Roman" w:cs="Times New Roman"/>
                <w:b/>
                <w:bCs/>
                <w:sz w:val="20"/>
                <w:szCs w:val="20"/>
              </w:rPr>
              <w:t xml:space="preserve"> </w:t>
            </w:r>
            <w:r w:rsidRPr="00F214A5">
              <w:rPr>
                <w:rFonts w:ascii="Times New Roman" w:eastAsia="Times New Roman" w:hAnsi="Times New Roman" w:cs="Times New Roman"/>
                <w:sz w:val="20"/>
                <w:szCs w:val="20"/>
              </w:rPr>
              <w:t xml:space="preserve">mają być wytyczną dla polityk bezpieczeństwa informacji i całego systemu bezpieczeństwa informacji, natomiast nie wprost dla systemu teleinformatycznego. I trzeba je uwzględniać na każdym poziomie przetwarzania danych, nie tylko w systemie, ale także poza nim. Co więcej, omawiany przepis § 20 wskazuje również na bezpieczeństwo informacji rozumiane jako całość rozwiązań organizacyjno-technicznych, które mają wpływ na bezpieczeństwo informacji. W ocenie projektodawcy nie jest zatem konieczne wskazywanie wprost wszystkich atrybutów bezpieczeństwa informacji w projektowanych przepisach bowiem o obowiązku ich stosowania przesądzają przepisy powszechnie obowiązującego prawa, które – jak zauważył zgłaszający uwagę – mają zastosowanie do Krajowego </w:t>
            </w:r>
            <w:r w:rsidRPr="00F214A5">
              <w:rPr>
                <w:rFonts w:ascii="Times New Roman" w:eastAsia="Times New Roman" w:hAnsi="Times New Roman" w:cs="Times New Roman"/>
                <w:sz w:val="20"/>
                <w:szCs w:val="20"/>
              </w:rPr>
              <w:lastRenderedPageBreak/>
              <w:t>Rejestru Karnego będącego rejestrem publicznym.</w:t>
            </w:r>
          </w:p>
          <w:p w14:paraId="475BA45D" w14:textId="0225F6D8" w:rsidR="0063337F" w:rsidRDefault="0063337F" w:rsidP="00F07FF4">
            <w:pPr>
              <w:spacing w:after="5"/>
              <w:ind w:right="137"/>
              <w:jc w:val="both"/>
              <w:rPr>
                <w:rFonts w:ascii="Times New Roman" w:hAnsi="Times New Roman" w:cs="Times New Roman"/>
                <w:sz w:val="20"/>
                <w:szCs w:val="20"/>
              </w:rPr>
            </w:pPr>
          </w:p>
        </w:tc>
      </w:tr>
      <w:tr w:rsidR="0054465A" w:rsidRPr="001A4167" w14:paraId="2E0807E6" w14:textId="77777777" w:rsidTr="001C3D42">
        <w:trPr>
          <w:trHeight w:val="841"/>
        </w:trPr>
        <w:tc>
          <w:tcPr>
            <w:tcW w:w="666" w:type="dxa"/>
            <w:vAlign w:val="center"/>
          </w:tcPr>
          <w:p w14:paraId="023EEB35" w14:textId="7785677F" w:rsidR="0054465A" w:rsidRDefault="00DD56FF"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38</w:t>
            </w:r>
            <w:r w:rsidR="0054465A">
              <w:rPr>
                <w:rFonts w:ascii="Times New Roman" w:hAnsi="Times New Roman" w:cs="Times New Roman"/>
                <w:b/>
                <w:bCs/>
                <w:sz w:val="20"/>
                <w:szCs w:val="20"/>
              </w:rPr>
              <w:t>.</w:t>
            </w:r>
          </w:p>
        </w:tc>
        <w:tc>
          <w:tcPr>
            <w:tcW w:w="1754" w:type="dxa"/>
            <w:vAlign w:val="center"/>
          </w:tcPr>
          <w:p w14:paraId="42D20D19" w14:textId="68EDDF3C" w:rsidR="0054465A" w:rsidRDefault="00B77757" w:rsidP="001F52C7">
            <w:pPr>
              <w:spacing w:line="276" w:lineRule="auto"/>
              <w:rPr>
                <w:rFonts w:ascii="Times New Roman" w:hAnsi="Times New Roman" w:cs="Times New Roman"/>
                <w:b/>
                <w:bCs/>
                <w:sz w:val="20"/>
                <w:szCs w:val="20"/>
              </w:rPr>
            </w:pPr>
            <w:r w:rsidRPr="26985D6F">
              <w:rPr>
                <w:rFonts w:ascii="Times New Roman" w:hAnsi="Times New Roman" w:cs="Times New Roman"/>
                <w:b/>
                <w:bCs/>
                <w:sz w:val="20"/>
                <w:szCs w:val="20"/>
              </w:rPr>
              <w:t>Min</w:t>
            </w:r>
            <w:r w:rsidR="007C2956" w:rsidRPr="26985D6F">
              <w:rPr>
                <w:rFonts w:ascii="Times New Roman" w:hAnsi="Times New Roman" w:cs="Times New Roman"/>
                <w:b/>
                <w:bCs/>
                <w:sz w:val="20"/>
                <w:szCs w:val="20"/>
              </w:rPr>
              <w:t>. Cyfryzacji</w:t>
            </w:r>
          </w:p>
        </w:tc>
        <w:tc>
          <w:tcPr>
            <w:tcW w:w="7604" w:type="dxa"/>
            <w:vAlign w:val="center"/>
          </w:tcPr>
          <w:p w14:paraId="0D0280EE" w14:textId="77777777" w:rsidR="00495DD5" w:rsidRPr="00AC7A44" w:rsidRDefault="00495DD5" w:rsidP="00495DD5">
            <w:pPr>
              <w:spacing w:after="120"/>
              <w:rPr>
                <w:rFonts w:ascii="Times New Roman" w:hAnsi="Times New Roman" w:cs="Times New Roman"/>
                <w:b/>
                <w:sz w:val="20"/>
                <w:szCs w:val="20"/>
                <w:u w:val="single"/>
              </w:rPr>
            </w:pPr>
            <w:r w:rsidRPr="00AC7A44">
              <w:rPr>
                <w:rFonts w:ascii="Times New Roman" w:hAnsi="Times New Roman" w:cs="Times New Roman"/>
                <w:b/>
                <w:sz w:val="20"/>
                <w:szCs w:val="20"/>
                <w:u w:val="single"/>
              </w:rPr>
              <w:t>II. Uwagi dotyczące ochrony danych osobowych</w:t>
            </w:r>
          </w:p>
          <w:p w14:paraId="3418E49B" w14:textId="77777777" w:rsidR="00495DD5" w:rsidRPr="00AC7A44" w:rsidRDefault="00495DD5" w:rsidP="00495DD5">
            <w:pPr>
              <w:spacing w:after="120"/>
              <w:jc w:val="both"/>
              <w:rPr>
                <w:rFonts w:ascii="Times New Roman" w:hAnsi="Times New Roman" w:cs="Times New Roman"/>
                <w:sz w:val="20"/>
                <w:szCs w:val="20"/>
              </w:rPr>
            </w:pPr>
            <w:r w:rsidRPr="00AC7A44">
              <w:rPr>
                <w:rFonts w:ascii="Times New Roman" w:hAnsi="Times New Roman" w:cs="Times New Roman"/>
                <w:sz w:val="20"/>
                <w:szCs w:val="20"/>
                <w:u w:val="single"/>
              </w:rPr>
              <w:t xml:space="preserve">8. W art. 3 ust. 4 i 6 projektu </w:t>
            </w:r>
            <w:r w:rsidRPr="00AC7A44">
              <w:rPr>
                <w:rFonts w:ascii="Times New Roman" w:hAnsi="Times New Roman" w:cs="Times New Roman"/>
                <w:sz w:val="20"/>
                <w:szCs w:val="20"/>
              </w:rPr>
              <w:t>powinny zostać uzupełnione o słowo „</w:t>
            </w:r>
            <w:r w:rsidRPr="00AC7A44">
              <w:rPr>
                <w:rFonts w:ascii="Times New Roman" w:hAnsi="Times New Roman" w:cs="Times New Roman"/>
                <w:b/>
                <w:sz w:val="20"/>
                <w:szCs w:val="20"/>
              </w:rPr>
              <w:t>niezwłocznie</w:t>
            </w:r>
            <w:r w:rsidRPr="00AC7A44">
              <w:rPr>
                <w:rFonts w:ascii="Times New Roman" w:hAnsi="Times New Roman" w:cs="Times New Roman"/>
                <w:sz w:val="20"/>
                <w:szCs w:val="20"/>
              </w:rPr>
              <w:t>”, tj.</w:t>
            </w:r>
          </w:p>
          <w:p w14:paraId="3A06E65A" w14:textId="77777777" w:rsidR="00495DD5" w:rsidRPr="00AC7A44" w:rsidRDefault="00495DD5" w:rsidP="00495DD5">
            <w:pPr>
              <w:spacing w:after="120"/>
              <w:jc w:val="both"/>
              <w:rPr>
                <w:rFonts w:ascii="Times New Roman" w:hAnsi="Times New Roman" w:cs="Times New Roman"/>
                <w:sz w:val="20"/>
                <w:szCs w:val="20"/>
              </w:rPr>
            </w:pPr>
            <w:r w:rsidRPr="00AC7A44">
              <w:rPr>
                <w:rFonts w:ascii="Times New Roman" w:hAnsi="Times New Roman" w:cs="Times New Roman"/>
                <w:sz w:val="20"/>
                <w:szCs w:val="20"/>
              </w:rPr>
              <w:t xml:space="preserve">1) </w:t>
            </w:r>
            <w:r w:rsidRPr="00AC7A44">
              <w:rPr>
                <w:rFonts w:ascii="Times New Roman" w:hAnsi="Times New Roman" w:cs="Times New Roman"/>
                <w:sz w:val="20"/>
                <w:szCs w:val="20"/>
                <w:u w:val="single"/>
              </w:rPr>
              <w:t>ust. 4</w:t>
            </w:r>
            <w:r w:rsidRPr="00AC7A44">
              <w:rPr>
                <w:rFonts w:ascii="Times New Roman" w:hAnsi="Times New Roman" w:cs="Times New Roman"/>
                <w:sz w:val="20"/>
                <w:szCs w:val="20"/>
              </w:rPr>
              <w:t xml:space="preserve"> powinien otrzymać brzmienie:</w:t>
            </w:r>
          </w:p>
          <w:p w14:paraId="35BFCE95" w14:textId="77777777" w:rsidR="00495DD5" w:rsidRPr="00AC7A44" w:rsidRDefault="00495DD5" w:rsidP="00495DD5">
            <w:pPr>
              <w:spacing w:after="120"/>
              <w:jc w:val="both"/>
              <w:rPr>
                <w:rFonts w:ascii="Times New Roman" w:hAnsi="Times New Roman" w:cs="Times New Roman"/>
                <w:i/>
                <w:sz w:val="20"/>
                <w:szCs w:val="20"/>
              </w:rPr>
            </w:pPr>
            <w:r w:rsidRPr="00AC7A44">
              <w:rPr>
                <w:rFonts w:ascii="Times New Roman" w:hAnsi="Times New Roman" w:cs="Times New Roman"/>
                <w:i/>
                <w:sz w:val="20"/>
                <w:szCs w:val="20"/>
              </w:rPr>
              <w:t>„4. W przypadku zmiany lub zamieszczenia w rejestrze PESEL danych, o których mowa w ust. 2 pkt 1 i 3-9 dokonywana jest ich niezwłoczna automatyczna aktualizacja.”;</w:t>
            </w:r>
          </w:p>
          <w:p w14:paraId="1A64F356" w14:textId="77777777" w:rsidR="00495DD5" w:rsidRPr="00AC7A44" w:rsidRDefault="00495DD5" w:rsidP="00495DD5">
            <w:pPr>
              <w:spacing w:after="120"/>
              <w:jc w:val="both"/>
              <w:rPr>
                <w:rFonts w:ascii="Times New Roman" w:hAnsi="Times New Roman" w:cs="Times New Roman"/>
                <w:sz w:val="20"/>
                <w:szCs w:val="20"/>
              </w:rPr>
            </w:pPr>
            <w:r w:rsidRPr="00AC7A44">
              <w:rPr>
                <w:rFonts w:ascii="Times New Roman" w:hAnsi="Times New Roman" w:cs="Times New Roman"/>
                <w:sz w:val="20"/>
                <w:szCs w:val="20"/>
              </w:rPr>
              <w:t xml:space="preserve">2) </w:t>
            </w:r>
            <w:r w:rsidRPr="00AC7A44">
              <w:rPr>
                <w:rFonts w:ascii="Times New Roman" w:hAnsi="Times New Roman" w:cs="Times New Roman"/>
                <w:sz w:val="20"/>
                <w:szCs w:val="20"/>
                <w:u w:val="single"/>
              </w:rPr>
              <w:t xml:space="preserve">ust. 6 </w:t>
            </w:r>
            <w:r w:rsidRPr="00AC7A44">
              <w:rPr>
                <w:rFonts w:ascii="Times New Roman" w:hAnsi="Times New Roman" w:cs="Times New Roman"/>
                <w:sz w:val="20"/>
                <w:szCs w:val="20"/>
              </w:rPr>
              <w:t>powinien otrzymać brzmienie:</w:t>
            </w:r>
          </w:p>
          <w:p w14:paraId="2DD7EF7A" w14:textId="77777777" w:rsidR="00495DD5" w:rsidRPr="00AC7A44" w:rsidRDefault="00495DD5" w:rsidP="00495DD5">
            <w:pPr>
              <w:spacing w:after="120"/>
              <w:jc w:val="both"/>
              <w:rPr>
                <w:rFonts w:ascii="Times New Roman" w:hAnsi="Times New Roman" w:cs="Times New Roman"/>
                <w:i/>
                <w:sz w:val="20"/>
                <w:szCs w:val="20"/>
              </w:rPr>
            </w:pPr>
            <w:r w:rsidRPr="00AC7A44">
              <w:rPr>
                <w:rFonts w:ascii="Times New Roman" w:hAnsi="Times New Roman" w:cs="Times New Roman"/>
                <w:i/>
                <w:sz w:val="20"/>
                <w:szCs w:val="20"/>
              </w:rPr>
              <w:t xml:space="preserve">„6. Minister Sprawiedliwości w porozumieniu z ministrem właściwym do spraw informatyzacji określi, w drodze rozporządzenia, tryb i sposób przekazywania do Rejestru danych z rejestru PESEL, mając na względzie szybkość przekazywania danych i ich rzetelność, konieczność zapewnienia bezpieczeństwa danych oraz potrzebę ich niezwłocznej aktualizacji”. </w:t>
            </w:r>
          </w:p>
          <w:p w14:paraId="500AEEDD" w14:textId="77777777" w:rsidR="00495DD5" w:rsidRPr="00AC7A44" w:rsidRDefault="00495DD5" w:rsidP="00495DD5">
            <w:pPr>
              <w:spacing w:after="120"/>
              <w:jc w:val="both"/>
              <w:rPr>
                <w:rFonts w:ascii="Times New Roman" w:hAnsi="Times New Roman" w:cs="Times New Roman"/>
                <w:sz w:val="20"/>
                <w:szCs w:val="20"/>
              </w:rPr>
            </w:pPr>
            <w:r w:rsidRPr="00AC7A44">
              <w:rPr>
                <w:rFonts w:ascii="Times New Roman" w:hAnsi="Times New Roman" w:cs="Times New Roman"/>
                <w:sz w:val="20"/>
                <w:szCs w:val="20"/>
              </w:rPr>
              <w:t xml:space="preserve">W myśl art. 5 ust. 1 lit. d RODO (zasada prawidłowości) dane osobowe muszą być prawidłowe i uaktualniane; należy podjąć wszelkie rozsądne działania, aby dane osobowe, które są nieprawidłowe w świetle celów ich przetwarzania, zostały niezwłocznie usunięte lub sprostowane. Zgodnie z motywem 39 RODO należy podjąć wszelkie rozsądne działania zapewniające sprostowanie lub usunięcie danych osobowych, które są nieprawidłowe. </w:t>
            </w:r>
            <w:r w:rsidRPr="00AC7A44">
              <w:rPr>
                <w:rFonts w:ascii="Times New Roman" w:hAnsi="Times New Roman" w:cs="Times New Roman"/>
                <w:sz w:val="20"/>
                <w:szCs w:val="20"/>
              </w:rPr>
              <w:lastRenderedPageBreak/>
              <w:t>Wobec tego ww. przepis ust. 4 winien zostać uzupełniony o wymóg niezwłocznej aktualizacji, adekwatnie powinien zostać uzupełniony ust. 6.</w:t>
            </w:r>
          </w:p>
          <w:p w14:paraId="4E7A826E" w14:textId="77777777" w:rsidR="00495DD5" w:rsidRPr="00AC7A44" w:rsidRDefault="00495DD5" w:rsidP="00495DD5">
            <w:pPr>
              <w:spacing w:after="120"/>
              <w:jc w:val="both"/>
              <w:rPr>
                <w:rFonts w:ascii="Times New Roman" w:hAnsi="Times New Roman" w:cs="Times New Roman"/>
                <w:sz w:val="20"/>
                <w:szCs w:val="20"/>
              </w:rPr>
            </w:pPr>
            <w:r w:rsidRPr="00AC7A44">
              <w:rPr>
                <w:rFonts w:ascii="Times New Roman" w:hAnsi="Times New Roman" w:cs="Times New Roman"/>
                <w:sz w:val="20"/>
                <w:szCs w:val="20"/>
              </w:rPr>
              <w:t>Ponadto, jak wskazano powyżej, proponuje się też usunięcie z ust. 4 słowa „</w:t>
            </w:r>
            <w:r w:rsidRPr="00AC7A44">
              <w:rPr>
                <w:rFonts w:ascii="Times New Roman" w:hAnsi="Times New Roman" w:cs="Times New Roman"/>
                <w:i/>
                <w:sz w:val="20"/>
                <w:szCs w:val="20"/>
              </w:rPr>
              <w:t>automatyczna</w:t>
            </w:r>
            <w:r w:rsidRPr="00AC7A44">
              <w:rPr>
                <w:rFonts w:ascii="Times New Roman" w:hAnsi="Times New Roman" w:cs="Times New Roman"/>
                <w:sz w:val="20"/>
                <w:szCs w:val="20"/>
              </w:rPr>
              <w:t>” albo pozostawienie go i jednocześnie znaczne uzupełnienie uzasadnienia w tym aspekcie dla wykazania realizacji testu konieczności (niezbędności) oraz proporcjonalności RODO, względem celu przetwarzania danych w KRK, w odniesieniu do wybranego przez projektodawcę właśnie tego sposobu (automatycznie) dokonywania aktualizacji danych osobowych w rejestrze karnym. Projektodawca może posłużyć się tutaj dodatkowo m.in. koniecznością realizacji wskazanej powyżej zasady prawidłowości danych RODO, doniosłością aktualnych danych w KRK dla bezpieczeństwa publicznego, narodowego, itp. Projektodawca powinien przy tym opisać w uzasadnieniu jak ma przebiegać ten automatyczny proces (co ma konkretnie na myśli/jakie działania), jakie projektodawca przewiduje zabezpieczenia i ew. ingerencję ludzką gdy automatycznie przekazane dane z rejestru PESEL do KRK będą zawierały jakiś automatyczny błąd. Brak możliwości w takich przypadkach ingerencji ludzkiej w przypadku automatycznego błędu będzie ograniczał prawo tej osoby do ochrony jej danych osobowych, wynikającej z RODO. Jeżeli dla tych przypadków będzie miał m.in. zastosowanie art. 22 projektu ustawy należy go w uzasadnieniu dla tego przepisu również przywołać. Dla automatycznego procesu aktualizacji danych z jednego rejestru do drugiego projektodawca winien przeprowadzić ocenę ryzyka zgodnie z art. 35 RODO.</w:t>
            </w:r>
          </w:p>
          <w:p w14:paraId="4CEA9040" w14:textId="77777777" w:rsidR="00495DD5" w:rsidRPr="00AC7A44" w:rsidRDefault="00495DD5" w:rsidP="00495DD5">
            <w:pPr>
              <w:spacing w:after="120"/>
              <w:jc w:val="both"/>
              <w:rPr>
                <w:rFonts w:ascii="Times New Roman" w:hAnsi="Times New Roman" w:cs="Times New Roman"/>
                <w:sz w:val="20"/>
                <w:szCs w:val="20"/>
              </w:rPr>
            </w:pPr>
            <w:r w:rsidRPr="00AC7A44">
              <w:rPr>
                <w:rFonts w:ascii="Times New Roman" w:hAnsi="Times New Roman" w:cs="Times New Roman"/>
                <w:sz w:val="20"/>
                <w:szCs w:val="20"/>
                <w:u w:val="single"/>
              </w:rPr>
              <w:t xml:space="preserve">9. W art. 17 projektu </w:t>
            </w:r>
            <w:r w:rsidRPr="00AC7A44">
              <w:rPr>
                <w:rFonts w:ascii="Times New Roman" w:hAnsi="Times New Roman" w:cs="Times New Roman"/>
                <w:sz w:val="20"/>
                <w:szCs w:val="20"/>
              </w:rPr>
              <w:t xml:space="preserve">w każdym ust. tego artykułu dotyczącym usuwania danych osobowych winien zostać wprowadzony wyraz </w:t>
            </w:r>
            <w:r w:rsidRPr="00AC7A44">
              <w:rPr>
                <w:rFonts w:ascii="Times New Roman" w:hAnsi="Times New Roman" w:cs="Times New Roman"/>
                <w:i/>
                <w:sz w:val="20"/>
                <w:szCs w:val="20"/>
              </w:rPr>
              <w:t>„niezwłocznie”.</w:t>
            </w:r>
            <w:r w:rsidRPr="00AC7A44">
              <w:rPr>
                <w:rFonts w:ascii="Times New Roman" w:hAnsi="Times New Roman" w:cs="Times New Roman"/>
                <w:sz w:val="20"/>
                <w:szCs w:val="20"/>
              </w:rPr>
              <w:t xml:space="preserve"> Argumentacja przytoczona w uwadze nr 8 co do konieczności realizacji zasady prawidłowości RODO (art. 5 ust. 1 lit. d oraz motyw 39) jest aktualna w stosunku do przedmiotowej uwagi. Termin „</w:t>
            </w:r>
            <w:r w:rsidRPr="00AC7A44">
              <w:rPr>
                <w:rFonts w:ascii="Times New Roman" w:hAnsi="Times New Roman" w:cs="Times New Roman"/>
                <w:i/>
                <w:sz w:val="20"/>
                <w:szCs w:val="20"/>
              </w:rPr>
              <w:t>niezwłocznie</w:t>
            </w:r>
            <w:r w:rsidRPr="00AC7A44">
              <w:rPr>
                <w:rFonts w:ascii="Times New Roman" w:hAnsi="Times New Roman" w:cs="Times New Roman"/>
                <w:sz w:val="20"/>
                <w:szCs w:val="20"/>
              </w:rPr>
              <w:t>” jest dodatkowo zasadny skoro w art. 16 projektu ustawy dla zamieszczania danych osobowych w KRK jest także wskazana niezwłoczność tuż po ich uzyskaniu. W tej sytuacji dla operacji usuwania danych osobowych z tego rejestru również powinien być każdorazowo ustanowiony ustawowy termin niezwłoczny. Również art. 18 wskazuje, że dokumentację papierową z danymi osobowymi usuwa się niezwłocznie po usunięciu danych z rejestru. Należy zachować więc tożsamość wszystkich terminów w tych procesach w tym względzie.</w:t>
            </w:r>
          </w:p>
          <w:p w14:paraId="5DACBC5E" w14:textId="77777777" w:rsidR="00495DD5" w:rsidRPr="00AC7A44" w:rsidRDefault="00495DD5" w:rsidP="00495DD5">
            <w:pPr>
              <w:spacing w:after="120"/>
              <w:jc w:val="both"/>
              <w:rPr>
                <w:rFonts w:ascii="Times New Roman" w:hAnsi="Times New Roman" w:cs="Times New Roman"/>
                <w:sz w:val="20"/>
                <w:szCs w:val="20"/>
              </w:rPr>
            </w:pPr>
            <w:r w:rsidRPr="00AC7A44">
              <w:rPr>
                <w:rFonts w:ascii="Times New Roman" w:hAnsi="Times New Roman" w:cs="Times New Roman"/>
                <w:sz w:val="20"/>
                <w:szCs w:val="20"/>
                <w:u w:val="single"/>
              </w:rPr>
              <w:t xml:space="preserve">10 W art. 20 ust. 4 projektu </w:t>
            </w:r>
            <w:r w:rsidRPr="00AC7A44">
              <w:rPr>
                <w:rFonts w:ascii="Times New Roman" w:hAnsi="Times New Roman" w:cs="Times New Roman"/>
                <w:sz w:val="20"/>
                <w:szCs w:val="20"/>
              </w:rPr>
              <w:t>powinien zostać uzupełniony w zakresie wprowadzenia niezwłocznego terminu dla trwałego usunięcia, zgodnie z zasadą prawidłowości RODO. Ponadto zgodnie z zasadą ograniczenia przechowywania RODO (art. 5 ust. 1 lit. e) projektodawca winien w uzupełnić uzasadnienie o informacje dot. wykazania niezbędności wskazanego okresu 5 lat przechowywania dla realizacji celów realizowanych przez ten rejestr. Dopiero wówczas będzie można stwierdzić, że w tym aspekcie projekt realizuje zasadę ograniczenia przechowywania danych określoną w RODO.</w:t>
            </w:r>
          </w:p>
          <w:p w14:paraId="0F4D3E72" w14:textId="3552D5CF" w:rsidR="005610D7" w:rsidRPr="00AC7A44" w:rsidRDefault="00495DD5" w:rsidP="0035403D">
            <w:pPr>
              <w:spacing w:after="120"/>
              <w:jc w:val="both"/>
              <w:rPr>
                <w:rFonts w:ascii="Times New Roman" w:hAnsi="Times New Roman" w:cs="Times New Roman"/>
                <w:sz w:val="20"/>
                <w:szCs w:val="20"/>
              </w:rPr>
            </w:pPr>
            <w:r w:rsidRPr="00AC7A44">
              <w:rPr>
                <w:rFonts w:ascii="Times New Roman" w:hAnsi="Times New Roman" w:cs="Times New Roman"/>
                <w:sz w:val="20"/>
                <w:szCs w:val="20"/>
                <w:u w:val="single"/>
              </w:rPr>
              <w:lastRenderedPageBreak/>
              <w:t xml:space="preserve">11. W art. 23 ust. 11 projektu </w:t>
            </w:r>
            <w:r w:rsidRPr="00AC7A44">
              <w:rPr>
                <w:rFonts w:ascii="Times New Roman" w:hAnsi="Times New Roman" w:cs="Times New Roman"/>
                <w:sz w:val="20"/>
                <w:szCs w:val="20"/>
              </w:rPr>
              <w:t>powinien zostać uzupełniony w zakresie ograniczenia przechowywania, tj. brak wykazania w uzasadnieniu konieczności/niezbędności aż 5-letniego okresu przechowywania danych osobowych z zapytania związanych z celem przetwarzania tych danych osobowych.</w:t>
            </w:r>
          </w:p>
        </w:tc>
        <w:tc>
          <w:tcPr>
            <w:tcW w:w="3834" w:type="dxa"/>
            <w:vAlign w:val="center"/>
          </w:tcPr>
          <w:p w14:paraId="27857FA5" w14:textId="25369C3F" w:rsidR="000756C5" w:rsidRPr="001C3D42" w:rsidRDefault="000756C5" w:rsidP="26985D6F">
            <w:pPr>
              <w:spacing w:after="5"/>
              <w:ind w:right="137"/>
              <w:jc w:val="both"/>
              <w:rPr>
                <w:rFonts w:ascii="Times New Roman" w:hAnsi="Times New Roman" w:cs="Times New Roman"/>
                <w:b/>
                <w:bCs/>
                <w:sz w:val="20"/>
                <w:szCs w:val="20"/>
              </w:rPr>
            </w:pPr>
            <w:r w:rsidRPr="001C3D42">
              <w:rPr>
                <w:rFonts w:ascii="Times New Roman" w:hAnsi="Times New Roman" w:cs="Times New Roman"/>
                <w:b/>
                <w:bCs/>
                <w:sz w:val="20"/>
                <w:szCs w:val="20"/>
              </w:rPr>
              <w:lastRenderedPageBreak/>
              <w:t>Uwaga do art. 3 ust. 4</w:t>
            </w:r>
            <w:r w:rsidR="006455E3" w:rsidRPr="001C3D42">
              <w:rPr>
                <w:rFonts w:ascii="Times New Roman" w:hAnsi="Times New Roman" w:cs="Times New Roman"/>
                <w:b/>
                <w:bCs/>
                <w:sz w:val="20"/>
                <w:szCs w:val="20"/>
              </w:rPr>
              <w:t>, art. 17, art. 20 ust. 4 i art. 23 ust. 11</w:t>
            </w:r>
            <w:r w:rsidRPr="001C3D42">
              <w:rPr>
                <w:rFonts w:ascii="Times New Roman" w:hAnsi="Times New Roman" w:cs="Times New Roman"/>
                <w:b/>
                <w:bCs/>
                <w:sz w:val="20"/>
                <w:szCs w:val="20"/>
              </w:rPr>
              <w:t xml:space="preserve"> uwzględniona, do art. 3 ust. 6 bezprzedmiotowa wobec jego usunięcia</w:t>
            </w:r>
            <w:r w:rsidR="00DF044E">
              <w:rPr>
                <w:rFonts w:ascii="Times New Roman" w:hAnsi="Times New Roman" w:cs="Times New Roman"/>
                <w:b/>
                <w:bCs/>
                <w:sz w:val="20"/>
                <w:szCs w:val="20"/>
              </w:rPr>
              <w:t xml:space="preserve"> i wyjaśniona</w:t>
            </w:r>
            <w:r w:rsidRPr="001C3D42">
              <w:rPr>
                <w:rFonts w:ascii="Times New Roman" w:hAnsi="Times New Roman" w:cs="Times New Roman"/>
                <w:b/>
                <w:bCs/>
                <w:sz w:val="20"/>
                <w:szCs w:val="20"/>
              </w:rPr>
              <w:t xml:space="preserve">. </w:t>
            </w:r>
          </w:p>
          <w:p w14:paraId="543085A0" w14:textId="132C5E70" w:rsidR="26985D6F" w:rsidRPr="00456573" w:rsidRDefault="26985D6F" w:rsidP="00456573">
            <w:pPr>
              <w:jc w:val="both"/>
              <w:rPr>
                <w:rFonts w:ascii="Times New Roman" w:eastAsia="Times New Roman" w:hAnsi="Times New Roman" w:cs="Times New Roman"/>
                <w:sz w:val="20"/>
                <w:szCs w:val="20"/>
              </w:rPr>
            </w:pPr>
            <w:r w:rsidRPr="00456573">
              <w:rPr>
                <w:rFonts w:ascii="Times New Roman" w:eastAsia="Times New Roman" w:hAnsi="Times New Roman" w:cs="Times New Roman"/>
                <w:sz w:val="20"/>
                <w:szCs w:val="20"/>
              </w:rPr>
              <w:t>Uwaga w zakresie konieczności uzupełnienia art. 3 ust. 4 i 6 projektu poprzez dodanie do aktualizacji danych z Rejestru PESEL wyrażenia „</w:t>
            </w:r>
            <w:r w:rsidRPr="00456573">
              <w:rPr>
                <w:rFonts w:ascii="Times New Roman" w:eastAsia="Times New Roman" w:hAnsi="Times New Roman" w:cs="Times New Roman"/>
                <w:i/>
                <w:iCs/>
                <w:sz w:val="20"/>
                <w:szCs w:val="20"/>
              </w:rPr>
              <w:t>niezwłocznie</w:t>
            </w:r>
            <w:r w:rsidRPr="00456573">
              <w:rPr>
                <w:rFonts w:ascii="Times New Roman" w:eastAsia="Times New Roman" w:hAnsi="Times New Roman" w:cs="Times New Roman"/>
                <w:sz w:val="20"/>
                <w:szCs w:val="20"/>
              </w:rPr>
              <w:t xml:space="preserve">” została uwzględniona w ust. 4. </w:t>
            </w:r>
          </w:p>
          <w:p w14:paraId="619A06E0" w14:textId="4159F43D" w:rsidR="26985D6F" w:rsidRDefault="26985D6F" w:rsidP="00456573">
            <w:pPr>
              <w:jc w:val="both"/>
              <w:rPr>
                <w:rFonts w:ascii="Times New Roman" w:eastAsia="Times New Roman" w:hAnsi="Times New Roman" w:cs="Times New Roman"/>
                <w:sz w:val="20"/>
                <w:szCs w:val="20"/>
              </w:rPr>
            </w:pPr>
            <w:r w:rsidRPr="00456573">
              <w:rPr>
                <w:rFonts w:ascii="Times New Roman" w:eastAsia="Times New Roman" w:hAnsi="Times New Roman" w:cs="Times New Roman"/>
                <w:sz w:val="20"/>
                <w:szCs w:val="20"/>
              </w:rPr>
              <w:t>Natomiast w zakresie art. 3 ust. 6 uwaga stała się bezprzedmiotowa wobec usunięcia ust. 6 z treści przepisu.</w:t>
            </w:r>
            <w:r w:rsidRPr="26985D6F">
              <w:rPr>
                <w:rFonts w:ascii="Times New Roman" w:eastAsia="Times New Roman" w:hAnsi="Times New Roman" w:cs="Times New Roman"/>
                <w:sz w:val="20"/>
                <w:szCs w:val="20"/>
              </w:rPr>
              <w:t xml:space="preserve"> </w:t>
            </w:r>
            <w:r w:rsidRPr="00456573">
              <w:rPr>
                <w:rFonts w:ascii="Times New Roman" w:eastAsia="Times New Roman" w:hAnsi="Times New Roman" w:cs="Times New Roman"/>
                <w:sz w:val="20"/>
                <w:szCs w:val="20"/>
              </w:rPr>
              <w:t>W zakresie propozycji wnioskodawcy usunięcia z ust. 4 słowa „</w:t>
            </w:r>
            <w:r w:rsidRPr="00456573">
              <w:rPr>
                <w:rFonts w:ascii="Times New Roman" w:eastAsia="Times New Roman" w:hAnsi="Times New Roman" w:cs="Times New Roman"/>
                <w:i/>
                <w:iCs/>
                <w:sz w:val="20"/>
                <w:szCs w:val="20"/>
              </w:rPr>
              <w:t>automatyczna</w:t>
            </w:r>
            <w:r w:rsidRPr="00456573">
              <w:rPr>
                <w:rFonts w:ascii="Times New Roman" w:eastAsia="Times New Roman" w:hAnsi="Times New Roman" w:cs="Times New Roman"/>
                <w:sz w:val="20"/>
                <w:szCs w:val="20"/>
              </w:rPr>
              <w:t xml:space="preserve">” albo pozostawienie go przy jednoczesnym znacznym uzupełnieniu uzasadnienia w tym aspekcie dla wykazania realizacji testu konieczności (niezbędności) oraz proporcjonalności RODO, względem celu przetwarzania danych w KRK, w </w:t>
            </w:r>
            <w:r w:rsidRPr="00456573">
              <w:rPr>
                <w:rFonts w:ascii="Times New Roman" w:eastAsia="Times New Roman" w:hAnsi="Times New Roman" w:cs="Times New Roman"/>
                <w:sz w:val="20"/>
                <w:szCs w:val="20"/>
              </w:rPr>
              <w:lastRenderedPageBreak/>
              <w:t xml:space="preserve">odniesieniu do wybranego przez projektodawcę właśnie tego sposobu (automatycznie) dokonywania aktualizacji danych osobowych w rejestrze karnym, projektodawca wyjaśnia, że proces aktualizacji danych w istocie będzie czynnością automatyczną odbywającą się bez ingerencji pracownika (projektodawca planuje skorzystać z usług subskrypcji danych oferowaną przez System Rejestrów Państwowych). W praktyce aktualizacja danych opierać się będzie na zapytaniach kierowanych z systemu teleinformatycznego Rejestru do rejestru PESEL. W odpowiedzi </w:t>
            </w:r>
            <w:r>
              <w:br/>
            </w:r>
            <w:r w:rsidRPr="00456573">
              <w:rPr>
                <w:rFonts w:ascii="Times New Roman" w:eastAsia="Times New Roman" w:hAnsi="Times New Roman" w:cs="Times New Roman"/>
                <w:sz w:val="20"/>
                <w:szCs w:val="20"/>
              </w:rPr>
              <w:t>na kierowane zapytania rejestr PESEL zwróci zaktualizowane dane. W przypadku wystąpienia błędów systemowych, za zidentyfikowanie takich błędów oraz ich naprawnienie odpowiedzialny będzie administrator systemu. W przypadku zaś błędów w danych identyfikujących osobę, które będą aktualizowane w drodze subskrypcji, wyjaśnienie tych błędów odbywać się będzie w trybie art. 22 projektu ustawy. Projektodawca wyjaśnia ponadto, że uzupełni uzasadnienie w tym zakresie.</w:t>
            </w:r>
            <w:r w:rsidRPr="26985D6F">
              <w:rPr>
                <w:rFonts w:ascii="Times New Roman" w:eastAsia="Times New Roman" w:hAnsi="Times New Roman" w:cs="Times New Roman"/>
                <w:sz w:val="20"/>
                <w:szCs w:val="20"/>
              </w:rPr>
              <w:t xml:space="preserve"> </w:t>
            </w:r>
            <w:r w:rsidRPr="00456573">
              <w:rPr>
                <w:rFonts w:ascii="Times New Roman" w:eastAsia="Times New Roman" w:hAnsi="Times New Roman" w:cs="Times New Roman"/>
                <w:sz w:val="20"/>
                <w:szCs w:val="20"/>
              </w:rPr>
              <w:t>W odpowiedzi zaś na uwagę dotyczącą konieczności przeprowadzenia oceny skutków dla ochrony danych, o której mowa w art. 35 RODO dla automatycznego procesu aktualizacji danych, projektodawca wyjaśnia, że stosowna ocena zostanie przeprowadzona.</w:t>
            </w:r>
          </w:p>
          <w:p w14:paraId="6CE88DE3" w14:textId="7C043369" w:rsidR="6340D244" w:rsidRPr="006772F3" w:rsidRDefault="6340D244" w:rsidP="6340D244">
            <w:pPr>
              <w:jc w:val="both"/>
              <w:rPr>
                <w:rFonts w:ascii="Times New Roman" w:eastAsia="Times New Roman" w:hAnsi="Times New Roman" w:cs="Times New Roman"/>
                <w:sz w:val="20"/>
                <w:szCs w:val="20"/>
              </w:rPr>
            </w:pPr>
          </w:p>
          <w:p w14:paraId="21615509" w14:textId="5A7BDDB8" w:rsidR="0054465A" w:rsidRDefault="0054465A" w:rsidP="006455E3">
            <w:pPr>
              <w:spacing w:after="5"/>
              <w:ind w:right="137"/>
              <w:jc w:val="both"/>
              <w:rPr>
                <w:rFonts w:ascii="Times New Roman" w:hAnsi="Times New Roman" w:cs="Times New Roman"/>
                <w:sz w:val="20"/>
                <w:szCs w:val="20"/>
              </w:rPr>
            </w:pPr>
          </w:p>
        </w:tc>
      </w:tr>
      <w:tr w:rsidR="00C328EE" w:rsidRPr="001A4167" w14:paraId="4322EC1B" w14:textId="77777777" w:rsidTr="001C3D42">
        <w:trPr>
          <w:trHeight w:val="841"/>
        </w:trPr>
        <w:tc>
          <w:tcPr>
            <w:tcW w:w="666" w:type="dxa"/>
            <w:vAlign w:val="center"/>
          </w:tcPr>
          <w:p w14:paraId="26CC3427" w14:textId="53E05C1C" w:rsidR="00C328EE" w:rsidRDefault="00DD56FF"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39</w:t>
            </w:r>
            <w:r w:rsidR="00150F7E">
              <w:rPr>
                <w:rFonts w:ascii="Times New Roman" w:hAnsi="Times New Roman" w:cs="Times New Roman"/>
                <w:b/>
                <w:bCs/>
                <w:sz w:val="20"/>
                <w:szCs w:val="20"/>
              </w:rPr>
              <w:t>.</w:t>
            </w:r>
          </w:p>
        </w:tc>
        <w:tc>
          <w:tcPr>
            <w:tcW w:w="1754" w:type="dxa"/>
            <w:vAlign w:val="center"/>
          </w:tcPr>
          <w:p w14:paraId="02F97CAF" w14:textId="4530B3E4" w:rsidR="00C328EE" w:rsidRDefault="00C328EE" w:rsidP="001F52C7">
            <w:pPr>
              <w:spacing w:line="276" w:lineRule="auto"/>
              <w:rPr>
                <w:rFonts w:ascii="Times New Roman" w:hAnsi="Times New Roman" w:cs="Times New Roman"/>
                <w:b/>
                <w:bCs/>
                <w:sz w:val="20"/>
                <w:szCs w:val="20"/>
              </w:rPr>
            </w:pPr>
            <w:r w:rsidRPr="26985D6F">
              <w:rPr>
                <w:rFonts w:ascii="Times New Roman" w:hAnsi="Times New Roman" w:cs="Times New Roman"/>
                <w:b/>
                <w:bCs/>
                <w:sz w:val="20"/>
                <w:szCs w:val="20"/>
              </w:rPr>
              <w:t>Min. Fina</w:t>
            </w:r>
            <w:r w:rsidR="00D2010D" w:rsidRPr="26985D6F">
              <w:rPr>
                <w:rFonts w:ascii="Times New Roman" w:hAnsi="Times New Roman" w:cs="Times New Roman"/>
                <w:b/>
                <w:bCs/>
                <w:sz w:val="20"/>
                <w:szCs w:val="20"/>
              </w:rPr>
              <w:t>nsów</w:t>
            </w:r>
          </w:p>
        </w:tc>
        <w:tc>
          <w:tcPr>
            <w:tcW w:w="7604" w:type="dxa"/>
            <w:vAlign w:val="center"/>
          </w:tcPr>
          <w:p w14:paraId="1EFE7FB1" w14:textId="1E5EB308" w:rsidR="00FC6674" w:rsidRPr="00FC6674" w:rsidRDefault="00FC6674" w:rsidP="00E17BCB">
            <w:pPr>
              <w:pStyle w:val="Bezodstpw"/>
              <w:jc w:val="both"/>
              <w:rPr>
                <w:rFonts w:ascii="Times New Roman" w:hAnsi="Times New Roman" w:cs="Times New Roman"/>
                <w:b/>
                <w:bCs/>
                <w:sz w:val="20"/>
                <w:szCs w:val="20"/>
              </w:rPr>
            </w:pPr>
            <w:r w:rsidRPr="00FC6674">
              <w:rPr>
                <w:rFonts w:ascii="Times New Roman" w:hAnsi="Times New Roman" w:cs="Times New Roman"/>
                <w:b/>
                <w:bCs/>
                <w:sz w:val="20"/>
                <w:szCs w:val="20"/>
              </w:rPr>
              <w:t>Art. 6 ust. 1 pkt 15</w:t>
            </w:r>
          </w:p>
          <w:p w14:paraId="625C5785" w14:textId="2C5DA137" w:rsidR="008237DA" w:rsidRPr="001F23B9" w:rsidRDefault="008237DA" w:rsidP="00E17BCB">
            <w:pPr>
              <w:pStyle w:val="Bezodstpw"/>
              <w:jc w:val="both"/>
              <w:rPr>
                <w:rFonts w:ascii="Times New Roman" w:hAnsi="Times New Roman" w:cs="Times New Roman"/>
                <w:sz w:val="20"/>
                <w:szCs w:val="20"/>
              </w:rPr>
            </w:pPr>
            <w:r w:rsidRPr="001F23B9">
              <w:rPr>
                <w:rFonts w:ascii="Times New Roman" w:hAnsi="Times New Roman" w:cs="Times New Roman"/>
                <w:sz w:val="20"/>
                <w:szCs w:val="20"/>
              </w:rPr>
              <w:t xml:space="preserve">w odniesieniu do art. 6 ust. 1 pkt 15 projektu wyjaśnienia wymaga, czy </w:t>
            </w:r>
            <w:r w:rsidRPr="00E17BCB">
              <w:rPr>
                <w:rFonts w:ascii="Times New Roman" w:hAnsi="Times New Roman" w:cs="Times New Roman"/>
                <w:sz w:val="20"/>
                <w:szCs w:val="20"/>
                <w:u w:val="single"/>
              </w:rPr>
              <w:t>Generalny Inspektor Informacji Finansowej</w:t>
            </w:r>
            <w:r w:rsidRPr="001F23B9">
              <w:rPr>
                <w:rFonts w:ascii="Times New Roman" w:hAnsi="Times New Roman" w:cs="Times New Roman"/>
                <w:sz w:val="20"/>
                <w:szCs w:val="20"/>
              </w:rPr>
              <w:t xml:space="preserve"> na podstawie ww. przepisu utrzyma dostęp do</w:t>
            </w:r>
            <w:r>
              <w:rPr>
                <w:rFonts w:ascii="Times New Roman" w:hAnsi="Times New Roman" w:cs="Times New Roman"/>
                <w:sz w:val="20"/>
                <w:szCs w:val="20"/>
              </w:rPr>
              <w:t xml:space="preserve"> </w:t>
            </w:r>
            <w:r w:rsidRPr="001F23B9">
              <w:rPr>
                <w:rFonts w:ascii="Times New Roman" w:hAnsi="Times New Roman" w:cs="Times New Roman"/>
                <w:sz w:val="20"/>
                <w:szCs w:val="20"/>
              </w:rPr>
              <w:t>Krajowego Rejestru Karnego w zakresie, w jakim dostęp do rejestru posiada na</w:t>
            </w:r>
            <w:r>
              <w:rPr>
                <w:rFonts w:ascii="Times New Roman" w:hAnsi="Times New Roman" w:cs="Times New Roman"/>
                <w:sz w:val="20"/>
                <w:szCs w:val="20"/>
              </w:rPr>
              <w:t xml:space="preserve"> </w:t>
            </w:r>
            <w:r w:rsidRPr="001F23B9">
              <w:rPr>
                <w:rFonts w:ascii="Times New Roman" w:hAnsi="Times New Roman" w:cs="Times New Roman"/>
                <w:sz w:val="20"/>
                <w:szCs w:val="20"/>
              </w:rPr>
              <w:t>podstawie aktualnie obowiązującej ustawy z dnia 24 maja 2000 r.</w:t>
            </w:r>
            <w:r>
              <w:rPr>
                <w:rFonts w:ascii="Times New Roman" w:hAnsi="Times New Roman" w:cs="Times New Roman"/>
                <w:sz w:val="20"/>
                <w:szCs w:val="20"/>
              </w:rPr>
              <w:t xml:space="preserve"> </w:t>
            </w:r>
            <w:r w:rsidRPr="001F23B9">
              <w:rPr>
                <w:rFonts w:ascii="Times New Roman" w:hAnsi="Times New Roman" w:cs="Times New Roman"/>
                <w:sz w:val="20"/>
                <w:szCs w:val="20"/>
              </w:rPr>
              <w:t>o Krajowym Rejestrze Karnym (Dz. U. z 2021 r. poz. 1709);</w:t>
            </w:r>
          </w:p>
          <w:p w14:paraId="3831081D" w14:textId="77777777" w:rsidR="00C328EE" w:rsidRPr="00AC7A44" w:rsidRDefault="00C328EE" w:rsidP="00495DD5">
            <w:pPr>
              <w:spacing w:after="120"/>
              <w:rPr>
                <w:rFonts w:ascii="Times New Roman" w:hAnsi="Times New Roman" w:cs="Times New Roman"/>
                <w:b/>
                <w:sz w:val="20"/>
                <w:szCs w:val="20"/>
                <w:u w:val="single"/>
              </w:rPr>
            </w:pPr>
          </w:p>
        </w:tc>
        <w:tc>
          <w:tcPr>
            <w:tcW w:w="3834" w:type="dxa"/>
            <w:vAlign w:val="center"/>
          </w:tcPr>
          <w:p w14:paraId="022E237A" w14:textId="77777777" w:rsidR="001047E5" w:rsidRPr="001C3D42" w:rsidRDefault="009445FF" w:rsidP="33FA8833">
            <w:pPr>
              <w:spacing w:after="5"/>
              <w:ind w:right="137"/>
              <w:jc w:val="both"/>
              <w:rPr>
                <w:rFonts w:ascii="Times New Roman" w:eastAsia="Times New Roman" w:hAnsi="Times New Roman" w:cs="Times New Roman"/>
                <w:b/>
                <w:bCs/>
                <w:sz w:val="20"/>
                <w:szCs w:val="20"/>
              </w:rPr>
            </w:pPr>
            <w:r w:rsidRPr="001C3D42">
              <w:rPr>
                <w:rFonts w:ascii="Times New Roman" w:eastAsia="Times New Roman" w:hAnsi="Times New Roman" w:cs="Times New Roman"/>
                <w:b/>
                <w:bCs/>
                <w:sz w:val="20"/>
                <w:szCs w:val="20"/>
              </w:rPr>
              <w:t xml:space="preserve">Uwaga nieuwzględniona i </w:t>
            </w:r>
            <w:r w:rsidR="001047E5" w:rsidRPr="001C3D42">
              <w:rPr>
                <w:rFonts w:ascii="Times New Roman" w:eastAsia="Times New Roman" w:hAnsi="Times New Roman" w:cs="Times New Roman"/>
                <w:b/>
                <w:bCs/>
                <w:sz w:val="20"/>
                <w:szCs w:val="20"/>
              </w:rPr>
              <w:t>wyjaśniona.</w:t>
            </w:r>
          </w:p>
          <w:p w14:paraId="78764675" w14:textId="2CCE520A" w:rsidR="00C328EE" w:rsidRDefault="33FA8833" w:rsidP="33FA8833">
            <w:pPr>
              <w:spacing w:after="5"/>
              <w:ind w:right="137"/>
              <w:jc w:val="both"/>
              <w:rPr>
                <w:rFonts w:ascii="Times New Roman" w:eastAsia="Times New Roman" w:hAnsi="Times New Roman" w:cs="Times New Roman"/>
                <w:sz w:val="20"/>
                <w:szCs w:val="20"/>
              </w:rPr>
            </w:pPr>
            <w:r w:rsidRPr="33FA8833">
              <w:rPr>
                <w:rFonts w:ascii="Times New Roman" w:eastAsia="Times New Roman" w:hAnsi="Times New Roman" w:cs="Times New Roman"/>
                <w:sz w:val="20"/>
                <w:szCs w:val="20"/>
              </w:rPr>
              <w:t>Zarówno na podstawie obowiązującej ustawy jak i projektowanej organy administracji rządowej posiadają prawo do uzyskania informacji z Krajowego Rejestru Karnego jeżeli informacja ta jest niezbędna do wykonywania nałożonych na nie zadań określonych w ustawie.</w:t>
            </w:r>
          </w:p>
          <w:p w14:paraId="4C10FF67" w14:textId="5CF5BD8C" w:rsidR="00C328EE" w:rsidRDefault="00C328EE" w:rsidP="33FA8833">
            <w:pPr>
              <w:spacing w:after="5"/>
              <w:ind w:right="137"/>
              <w:jc w:val="both"/>
              <w:rPr>
                <w:rFonts w:ascii="Times New Roman" w:eastAsia="Times New Roman" w:hAnsi="Times New Roman" w:cs="Times New Roman"/>
                <w:sz w:val="20"/>
                <w:szCs w:val="20"/>
              </w:rPr>
            </w:pPr>
          </w:p>
        </w:tc>
      </w:tr>
      <w:tr w:rsidR="008237DA" w:rsidRPr="001A4167" w14:paraId="05CE5833" w14:textId="77777777" w:rsidTr="001C3D42">
        <w:trPr>
          <w:trHeight w:val="841"/>
        </w:trPr>
        <w:tc>
          <w:tcPr>
            <w:tcW w:w="666" w:type="dxa"/>
            <w:vAlign w:val="center"/>
          </w:tcPr>
          <w:p w14:paraId="4802A89D" w14:textId="613A8A71" w:rsidR="008237DA" w:rsidRDefault="00DD56FF"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t>40</w:t>
            </w:r>
            <w:r w:rsidR="00150F7E">
              <w:rPr>
                <w:rFonts w:ascii="Times New Roman" w:hAnsi="Times New Roman" w:cs="Times New Roman"/>
                <w:b/>
                <w:bCs/>
                <w:sz w:val="20"/>
                <w:szCs w:val="20"/>
              </w:rPr>
              <w:t>.</w:t>
            </w:r>
          </w:p>
        </w:tc>
        <w:tc>
          <w:tcPr>
            <w:tcW w:w="1754" w:type="dxa"/>
            <w:vAlign w:val="center"/>
          </w:tcPr>
          <w:p w14:paraId="290B6EDF" w14:textId="4222C213" w:rsidR="008237DA" w:rsidRDefault="00C328EE" w:rsidP="001F52C7">
            <w:pPr>
              <w:spacing w:line="276" w:lineRule="auto"/>
              <w:rPr>
                <w:rFonts w:ascii="Times New Roman" w:hAnsi="Times New Roman" w:cs="Times New Roman"/>
                <w:b/>
                <w:bCs/>
                <w:sz w:val="20"/>
                <w:szCs w:val="20"/>
              </w:rPr>
            </w:pPr>
            <w:r w:rsidRPr="26985D6F">
              <w:rPr>
                <w:rFonts w:ascii="Times New Roman" w:hAnsi="Times New Roman" w:cs="Times New Roman"/>
                <w:b/>
                <w:bCs/>
                <w:sz w:val="20"/>
                <w:szCs w:val="20"/>
              </w:rPr>
              <w:t>Min. Fina</w:t>
            </w:r>
            <w:r w:rsidR="00D2010D" w:rsidRPr="26985D6F">
              <w:rPr>
                <w:rFonts w:ascii="Times New Roman" w:hAnsi="Times New Roman" w:cs="Times New Roman"/>
                <w:b/>
                <w:bCs/>
                <w:sz w:val="20"/>
                <w:szCs w:val="20"/>
              </w:rPr>
              <w:t>nsów</w:t>
            </w:r>
          </w:p>
        </w:tc>
        <w:tc>
          <w:tcPr>
            <w:tcW w:w="7604" w:type="dxa"/>
            <w:vAlign w:val="center"/>
          </w:tcPr>
          <w:p w14:paraId="3D307126" w14:textId="25BCAF8E" w:rsidR="00FC6674" w:rsidRPr="00FC6674" w:rsidRDefault="00FC6674" w:rsidP="00D94D88">
            <w:pPr>
              <w:pStyle w:val="Bezodstpw"/>
              <w:jc w:val="both"/>
              <w:rPr>
                <w:rFonts w:ascii="Times New Roman" w:hAnsi="Times New Roman" w:cs="Times New Roman"/>
                <w:b/>
                <w:bCs/>
                <w:sz w:val="20"/>
                <w:szCs w:val="20"/>
              </w:rPr>
            </w:pPr>
            <w:r w:rsidRPr="00FC6674">
              <w:rPr>
                <w:rFonts w:ascii="Times New Roman" w:hAnsi="Times New Roman" w:cs="Times New Roman"/>
                <w:b/>
                <w:bCs/>
                <w:sz w:val="20"/>
                <w:szCs w:val="20"/>
              </w:rPr>
              <w:t>Art. 6 ust. 2</w:t>
            </w:r>
          </w:p>
          <w:p w14:paraId="5319A7A3" w14:textId="0E646983" w:rsidR="00D94D88" w:rsidRPr="001F23B9" w:rsidRDefault="00D94D88" w:rsidP="00D94D88">
            <w:pPr>
              <w:pStyle w:val="Bezodstpw"/>
              <w:jc w:val="both"/>
              <w:rPr>
                <w:rFonts w:ascii="Times New Roman" w:hAnsi="Times New Roman" w:cs="Times New Roman"/>
                <w:sz w:val="20"/>
                <w:szCs w:val="20"/>
              </w:rPr>
            </w:pPr>
            <w:r w:rsidRPr="001F23B9">
              <w:rPr>
                <w:rFonts w:ascii="Times New Roman" w:hAnsi="Times New Roman" w:cs="Times New Roman"/>
                <w:sz w:val="20"/>
                <w:szCs w:val="20"/>
              </w:rPr>
              <w:t xml:space="preserve">w art. 6 ust. 2 projektu doprecyzowania wymaga określenie, </w:t>
            </w:r>
            <w:r w:rsidRPr="00E17BCB">
              <w:rPr>
                <w:rFonts w:ascii="Times New Roman" w:hAnsi="Times New Roman" w:cs="Times New Roman"/>
                <w:sz w:val="20"/>
                <w:szCs w:val="20"/>
                <w:u w:val="single"/>
              </w:rPr>
              <w:t xml:space="preserve">od jakiego momentu liczy się termin 3 dni </w:t>
            </w:r>
            <w:r w:rsidRPr="001F23B9">
              <w:rPr>
                <w:rFonts w:ascii="Times New Roman" w:hAnsi="Times New Roman" w:cs="Times New Roman"/>
                <w:sz w:val="20"/>
                <w:szCs w:val="20"/>
              </w:rPr>
              <w:t>na przekazanie informacji. Doprecyzowanie to jest szczególnie</w:t>
            </w:r>
            <w:r>
              <w:rPr>
                <w:rFonts w:ascii="Times New Roman" w:hAnsi="Times New Roman" w:cs="Times New Roman"/>
                <w:sz w:val="20"/>
                <w:szCs w:val="20"/>
              </w:rPr>
              <w:t xml:space="preserve"> </w:t>
            </w:r>
            <w:r w:rsidRPr="001F23B9">
              <w:rPr>
                <w:rFonts w:ascii="Times New Roman" w:hAnsi="Times New Roman" w:cs="Times New Roman"/>
                <w:sz w:val="20"/>
                <w:szCs w:val="20"/>
              </w:rPr>
              <w:t>istotne w sytuacji, w której projektodawca nie precyzuje, czy chodzi o 3 dni</w:t>
            </w:r>
            <w:r>
              <w:rPr>
                <w:rFonts w:ascii="Times New Roman" w:hAnsi="Times New Roman" w:cs="Times New Roman"/>
                <w:sz w:val="20"/>
                <w:szCs w:val="20"/>
              </w:rPr>
              <w:t xml:space="preserve"> </w:t>
            </w:r>
            <w:r w:rsidRPr="001F23B9">
              <w:rPr>
                <w:rFonts w:ascii="Times New Roman" w:hAnsi="Times New Roman" w:cs="Times New Roman"/>
                <w:sz w:val="20"/>
                <w:szCs w:val="20"/>
              </w:rPr>
              <w:t>kalendarzowe, czy też 3 dni robocze;</w:t>
            </w:r>
          </w:p>
          <w:p w14:paraId="36A920B4" w14:textId="77777777" w:rsidR="008237DA" w:rsidRPr="001F23B9" w:rsidRDefault="008237DA" w:rsidP="008237DA">
            <w:pPr>
              <w:pStyle w:val="Bezodstpw"/>
              <w:rPr>
                <w:rFonts w:ascii="Times New Roman" w:hAnsi="Times New Roman" w:cs="Times New Roman"/>
                <w:sz w:val="20"/>
                <w:szCs w:val="20"/>
              </w:rPr>
            </w:pPr>
          </w:p>
        </w:tc>
        <w:tc>
          <w:tcPr>
            <w:tcW w:w="3834" w:type="dxa"/>
            <w:vAlign w:val="center"/>
          </w:tcPr>
          <w:p w14:paraId="2FE2D28C" w14:textId="6EB6628D" w:rsidR="001047E5" w:rsidRPr="001C3D42" w:rsidRDefault="001047E5" w:rsidP="33FA8833">
            <w:pPr>
              <w:spacing w:after="5"/>
              <w:ind w:right="137"/>
              <w:jc w:val="both"/>
              <w:rPr>
                <w:rFonts w:ascii="Times New Roman" w:eastAsia="Times New Roman" w:hAnsi="Times New Roman" w:cs="Times New Roman"/>
                <w:b/>
                <w:bCs/>
                <w:sz w:val="20"/>
                <w:szCs w:val="20"/>
              </w:rPr>
            </w:pPr>
            <w:r w:rsidRPr="001C3D42">
              <w:rPr>
                <w:rFonts w:ascii="Times New Roman" w:eastAsia="Times New Roman" w:hAnsi="Times New Roman" w:cs="Times New Roman"/>
                <w:b/>
                <w:bCs/>
                <w:sz w:val="20"/>
                <w:szCs w:val="20"/>
              </w:rPr>
              <w:t>Uwaga nieuwzględniona i wyjaśniona.</w:t>
            </w:r>
          </w:p>
          <w:p w14:paraId="002BCAF2" w14:textId="7C930990" w:rsidR="008237DA" w:rsidRDefault="33FA8833" w:rsidP="33FA8833">
            <w:pPr>
              <w:spacing w:after="5"/>
              <w:ind w:right="137"/>
              <w:jc w:val="both"/>
              <w:rPr>
                <w:rFonts w:ascii="Times New Roman" w:eastAsia="Times New Roman" w:hAnsi="Times New Roman" w:cs="Times New Roman"/>
                <w:sz w:val="20"/>
                <w:szCs w:val="20"/>
              </w:rPr>
            </w:pPr>
            <w:r w:rsidRPr="33FA8833">
              <w:rPr>
                <w:rFonts w:ascii="Times New Roman" w:eastAsia="Times New Roman" w:hAnsi="Times New Roman" w:cs="Times New Roman"/>
                <w:sz w:val="20"/>
                <w:szCs w:val="20"/>
              </w:rPr>
              <w:t>W tym przepisie jest mowa o dniach kalendarzowych. Przepis do tej pory nie budził wątpliwości interpretacyjnych, w szczególności nie budził wątpliwości podmiotów w tym przepisie wskazanych.</w:t>
            </w:r>
          </w:p>
          <w:p w14:paraId="11585C01" w14:textId="5A759EAA" w:rsidR="008237DA" w:rsidRDefault="008237DA" w:rsidP="33FA8833">
            <w:pPr>
              <w:spacing w:after="5"/>
              <w:ind w:right="137"/>
              <w:jc w:val="both"/>
              <w:rPr>
                <w:rFonts w:ascii="Times New Roman" w:eastAsia="Times New Roman" w:hAnsi="Times New Roman" w:cs="Times New Roman"/>
                <w:sz w:val="20"/>
                <w:szCs w:val="20"/>
              </w:rPr>
            </w:pPr>
          </w:p>
        </w:tc>
      </w:tr>
      <w:tr w:rsidR="00D94D88" w:rsidRPr="001A4167" w14:paraId="09C1054F" w14:textId="77777777" w:rsidTr="001C3D42">
        <w:trPr>
          <w:trHeight w:val="841"/>
        </w:trPr>
        <w:tc>
          <w:tcPr>
            <w:tcW w:w="666" w:type="dxa"/>
            <w:vAlign w:val="center"/>
          </w:tcPr>
          <w:p w14:paraId="6471B727" w14:textId="3888A8D6" w:rsidR="00D94D88" w:rsidRDefault="00150F7E"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t>4</w:t>
            </w:r>
            <w:r w:rsidR="00DD56FF">
              <w:rPr>
                <w:rFonts w:ascii="Times New Roman" w:hAnsi="Times New Roman" w:cs="Times New Roman"/>
                <w:b/>
                <w:bCs/>
                <w:sz w:val="20"/>
                <w:szCs w:val="20"/>
              </w:rPr>
              <w:t>1</w:t>
            </w:r>
            <w:r>
              <w:rPr>
                <w:rFonts w:ascii="Times New Roman" w:hAnsi="Times New Roman" w:cs="Times New Roman"/>
                <w:b/>
                <w:bCs/>
                <w:sz w:val="20"/>
                <w:szCs w:val="20"/>
              </w:rPr>
              <w:t>.</w:t>
            </w:r>
          </w:p>
        </w:tc>
        <w:tc>
          <w:tcPr>
            <w:tcW w:w="1754" w:type="dxa"/>
            <w:vAlign w:val="center"/>
          </w:tcPr>
          <w:p w14:paraId="798C47E7" w14:textId="1AA4A280" w:rsidR="00D94D88" w:rsidRDefault="00C328EE" w:rsidP="001F52C7">
            <w:pPr>
              <w:spacing w:line="276" w:lineRule="auto"/>
              <w:rPr>
                <w:rFonts w:ascii="Times New Roman" w:hAnsi="Times New Roman" w:cs="Times New Roman"/>
                <w:b/>
                <w:bCs/>
                <w:sz w:val="20"/>
                <w:szCs w:val="20"/>
              </w:rPr>
            </w:pPr>
            <w:r w:rsidRPr="26985D6F">
              <w:rPr>
                <w:rFonts w:ascii="Times New Roman" w:hAnsi="Times New Roman" w:cs="Times New Roman"/>
                <w:b/>
                <w:bCs/>
                <w:sz w:val="20"/>
                <w:szCs w:val="20"/>
              </w:rPr>
              <w:t>Min. Fina</w:t>
            </w:r>
            <w:r w:rsidR="00D2010D" w:rsidRPr="26985D6F">
              <w:rPr>
                <w:rFonts w:ascii="Times New Roman" w:hAnsi="Times New Roman" w:cs="Times New Roman"/>
                <w:b/>
                <w:bCs/>
                <w:sz w:val="20"/>
                <w:szCs w:val="20"/>
              </w:rPr>
              <w:t>nsów</w:t>
            </w:r>
          </w:p>
        </w:tc>
        <w:tc>
          <w:tcPr>
            <w:tcW w:w="7604" w:type="dxa"/>
            <w:vAlign w:val="center"/>
          </w:tcPr>
          <w:p w14:paraId="3DE658E0" w14:textId="775BA750" w:rsidR="00FC6674" w:rsidRPr="00FC6674" w:rsidRDefault="00FC6674" w:rsidP="00D94D88">
            <w:pPr>
              <w:pStyle w:val="Bezodstpw"/>
              <w:jc w:val="both"/>
              <w:rPr>
                <w:rFonts w:ascii="Times New Roman" w:hAnsi="Times New Roman" w:cs="Times New Roman"/>
                <w:b/>
                <w:bCs/>
                <w:sz w:val="20"/>
                <w:szCs w:val="20"/>
              </w:rPr>
            </w:pPr>
            <w:r w:rsidRPr="00FC6674">
              <w:rPr>
                <w:rFonts w:ascii="Times New Roman" w:hAnsi="Times New Roman" w:cs="Times New Roman"/>
                <w:b/>
                <w:bCs/>
                <w:sz w:val="20"/>
                <w:szCs w:val="20"/>
              </w:rPr>
              <w:t>Art. 54</w:t>
            </w:r>
          </w:p>
          <w:p w14:paraId="28C5481F" w14:textId="63E0B0AA" w:rsidR="00D94D88" w:rsidRPr="001F23B9" w:rsidRDefault="00D94D88" w:rsidP="00D94D88">
            <w:pPr>
              <w:pStyle w:val="Bezodstpw"/>
              <w:jc w:val="both"/>
              <w:rPr>
                <w:rFonts w:ascii="Times New Roman" w:hAnsi="Times New Roman" w:cs="Times New Roman"/>
                <w:sz w:val="20"/>
                <w:szCs w:val="20"/>
              </w:rPr>
            </w:pPr>
            <w:r w:rsidRPr="001F23B9">
              <w:rPr>
                <w:rFonts w:ascii="Times New Roman" w:hAnsi="Times New Roman" w:cs="Times New Roman"/>
                <w:sz w:val="20"/>
                <w:szCs w:val="20"/>
              </w:rPr>
              <w:t>w art. 54 projektu ustawy w projektowanym brzmieniu art. 196b § 1 ustawy z dnia</w:t>
            </w:r>
            <w:r>
              <w:rPr>
                <w:rFonts w:ascii="Times New Roman" w:hAnsi="Times New Roman" w:cs="Times New Roman"/>
                <w:sz w:val="20"/>
                <w:szCs w:val="20"/>
              </w:rPr>
              <w:t xml:space="preserve"> </w:t>
            </w:r>
            <w:r w:rsidRPr="001F23B9">
              <w:rPr>
                <w:rFonts w:ascii="Times New Roman" w:hAnsi="Times New Roman" w:cs="Times New Roman"/>
                <w:sz w:val="20"/>
                <w:szCs w:val="20"/>
              </w:rPr>
              <w:t xml:space="preserve">6 czerwca 1997 r. - Kodeks karny wykonawczy (Dz. U. z 2021 r. poz. 53, z </w:t>
            </w:r>
            <w:proofErr w:type="spellStart"/>
            <w:r w:rsidRPr="001F23B9">
              <w:rPr>
                <w:rFonts w:ascii="Times New Roman" w:hAnsi="Times New Roman" w:cs="Times New Roman"/>
                <w:sz w:val="20"/>
                <w:szCs w:val="20"/>
              </w:rPr>
              <w:t>późn</w:t>
            </w:r>
            <w:proofErr w:type="spellEnd"/>
            <w:r w:rsidRPr="001F23B9">
              <w:rPr>
                <w:rFonts w:ascii="Times New Roman" w:hAnsi="Times New Roman" w:cs="Times New Roman"/>
                <w:sz w:val="20"/>
                <w:szCs w:val="20"/>
              </w:rPr>
              <w:t>. zm.)</w:t>
            </w:r>
            <w:r>
              <w:rPr>
                <w:rFonts w:ascii="Times New Roman" w:hAnsi="Times New Roman" w:cs="Times New Roman"/>
                <w:sz w:val="20"/>
                <w:szCs w:val="20"/>
              </w:rPr>
              <w:t xml:space="preserve"> </w:t>
            </w:r>
            <w:r w:rsidRPr="001F23B9">
              <w:rPr>
                <w:rFonts w:ascii="Times New Roman" w:hAnsi="Times New Roman" w:cs="Times New Roman"/>
                <w:sz w:val="20"/>
                <w:szCs w:val="20"/>
              </w:rPr>
              <w:t xml:space="preserve">wątpliwości budzi, czy pojęcie </w:t>
            </w:r>
            <w:r w:rsidRPr="00E17BCB">
              <w:rPr>
                <w:rFonts w:ascii="Times New Roman" w:hAnsi="Times New Roman" w:cs="Times New Roman"/>
                <w:sz w:val="20"/>
                <w:szCs w:val="20"/>
                <w:u w:val="single"/>
              </w:rPr>
              <w:t>„</w:t>
            </w:r>
            <w:r w:rsidRPr="00E17BCB">
              <w:rPr>
                <w:rFonts w:ascii="Times New Roman" w:hAnsi="Times New Roman" w:cs="Times New Roman"/>
                <w:i/>
                <w:iCs/>
                <w:sz w:val="20"/>
                <w:szCs w:val="20"/>
                <w:u w:val="single"/>
              </w:rPr>
              <w:t>organu egzekucyjnego</w:t>
            </w:r>
            <w:r w:rsidRPr="00E17BCB">
              <w:rPr>
                <w:rFonts w:ascii="Times New Roman" w:hAnsi="Times New Roman" w:cs="Times New Roman"/>
                <w:sz w:val="20"/>
                <w:szCs w:val="20"/>
                <w:u w:val="single"/>
              </w:rPr>
              <w:t>”</w:t>
            </w:r>
            <w:r w:rsidRPr="001F23B9">
              <w:rPr>
                <w:rFonts w:ascii="Times New Roman" w:hAnsi="Times New Roman" w:cs="Times New Roman"/>
                <w:sz w:val="20"/>
                <w:szCs w:val="20"/>
              </w:rPr>
              <w:t xml:space="preserve"> odnosi się zarówno do</w:t>
            </w:r>
            <w:r>
              <w:rPr>
                <w:rFonts w:ascii="Times New Roman" w:hAnsi="Times New Roman" w:cs="Times New Roman"/>
                <w:sz w:val="20"/>
                <w:szCs w:val="20"/>
              </w:rPr>
              <w:t xml:space="preserve"> </w:t>
            </w:r>
            <w:r w:rsidRPr="001F23B9">
              <w:rPr>
                <w:rFonts w:ascii="Times New Roman" w:hAnsi="Times New Roman" w:cs="Times New Roman"/>
                <w:sz w:val="20"/>
                <w:szCs w:val="20"/>
              </w:rPr>
              <w:t>sądowego, jak i administracyjnego organu egzekucyjnego. Jeżeli bowiem</w:t>
            </w:r>
            <w:r>
              <w:rPr>
                <w:rFonts w:ascii="Times New Roman" w:hAnsi="Times New Roman" w:cs="Times New Roman"/>
                <w:sz w:val="20"/>
                <w:szCs w:val="20"/>
              </w:rPr>
              <w:t xml:space="preserve"> </w:t>
            </w:r>
            <w:r w:rsidRPr="001F23B9">
              <w:rPr>
                <w:rFonts w:ascii="Times New Roman" w:hAnsi="Times New Roman" w:cs="Times New Roman"/>
                <w:sz w:val="20"/>
                <w:szCs w:val="20"/>
              </w:rPr>
              <w:t>zamierzeniem projektodawcy jest to, by przepis dotyczył wyłącznie sądowego</w:t>
            </w:r>
            <w:r>
              <w:rPr>
                <w:rFonts w:ascii="Times New Roman" w:hAnsi="Times New Roman" w:cs="Times New Roman"/>
                <w:sz w:val="20"/>
                <w:szCs w:val="20"/>
              </w:rPr>
              <w:t xml:space="preserve"> </w:t>
            </w:r>
            <w:r w:rsidRPr="001F23B9">
              <w:rPr>
                <w:rFonts w:ascii="Times New Roman" w:hAnsi="Times New Roman" w:cs="Times New Roman"/>
                <w:sz w:val="20"/>
                <w:szCs w:val="20"/>
              </w:rPr>
              <w:t>organu egzekucyjnego, to projektowane brzmienie ww. przepisu wymaga w tym</w:t>
            </w:r>
            <w:r>
              <w:rPr>
                <w:rFonts w:ascii="Times New Roman" w:hAnsi="Times New Roman" w:cs="Times New Roman"/>
                <w:sz w:val="20"/>
                <w:szCs w:val="20"/>
              </w:rPr>
              <w:t xml:space="preserve"> </w:t>
            </w:r>
            <w:r w:rsidRPr="001F23B9">
              <w:rPr>
                <w:rFonts w:ascii="Times New Roman" w:hAnsi="Times New Roman" w:cs="Times New Roman"/>
                <w:sz w:val="20"/>
                <w:szCs w:val="20"/>
              </w:rPr>
              <w:t>zakresie</w:t>
            </w:r>
            <w:r>
              <w:rPr>
                <w:rFonts w:ascii="Times New Roman" w:hAnsi="Times New Roman" w:cs="Times New Roman"/>
                <w:sz w:val="20"/>
                <w:szCs w:val="20"/>
              </w:rPr>
              <w:t xml:space="preserve"> </w:t>
            </w:r>
            <w:r w:rsidRPr="001F23B9">
              <w:rPr>
                <w:rFonts w:ascii="Times New Roman" w:hAnsi="Times New Roman" w:cs="Times New Roman"/>
                <w:sz w:val="20"/>
                <w:szCs w:val="20"/>
              </w:rPr>
              <w:t>doprecyzowania;</w:t>
            </w:r>
          </w:p>
          <w:p w14:paraId="15AF68F9" w14:textId="77777777" w:rsidR="00D94D88" w:rsidRPr="001F23B9" w:rsidRDefault="00D94D88" w:rsidP="00D94D88">
            <w:pPr>
              <w:pStyle w:val="Bezodstpw"/>
              <w:jc w:val="both"/>
              <w:rPr>
                <w:rFonts w:ascii="Times New Roman" w:hAnsi="Times New Roman" w:cs="Times New Roman"/>
                <w:sz w:val="20"/>
                <w:szCs w:val="20"/>
              </w:rPr>
            </w:pPr>
          </w:p>
        </w:tc>
        <w:tc>
          <w:tcPr>
            <w:tcW w:w="3834" w:type="dxa"/>
            <w:vAlign w:val="center"/>
          </w:tcPr>
          <w:p w14:paraId="356897E1" w14:textId="22AC739B" w:rsidR="00E16837" w:rsidRPr="001C3D42" w:rsidRDefault="00E16837" w:rsidP="33FA8833">
            <w:pPr>
              <w:spacing w:after="5"/>
              <w:ind w:right="137"/>
              <w:jc w:val="both"/>
              <w:rPr>
                <w:rFonts w:ascii="Times New Roman" w:eastAsia="Times New Roman" w:hAnsi="Times New Roman" w:cs="Times New Roman"/>
                <w:b/>
                <w:bCs/>
                <w:sz w:val="20"/>
                <w:szCs w:val="20"/>
              </w:rPr>
            </w:pPr>
            <w:r w:rsidRPr="001C3D42">
              <w:rPr>
                <w:rFonts w:ascii="Times New Roman" w:eastAsia="Times New Roman" w:hAnsi="Times New Roman" w:cs="Times New Roman"/>
                <w:b/>
                <w:bCs/>
                <w:sz w:val="20"/>
                <w:szCs w:val="20"/>
              </w:rPr>
              <w:t>Uwaga nieuwzględniona i wyjaśniona.</w:t>
            </w:r>
          </w:p>
          <w:p w14:paraId="055ADC45" w14:textId="43E7F9D7" w:rsidR="00D94D88" w:rsidRDefault="00EF6CAE" w:rsidP="33FA8833">
            <w:pPr>
              <w:spacing w:after="5"/>
              <w:ind w:right="13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Informujemy, że zamierzeniem projektodawcy było </w:t>
            </w:r>
            <w:r w:rsidR="008E016B">
              <w:rPr>
                <w:rFonts w:ascii="Times New Roman" w:eastAsia="Times New Roman" w:hAnsi="Times New Roman" w:cs="Times New Roman"/>
                <w:sz w:val="20"/>
                <w:szCs w:val="20"/>
              </w:rPr>
              <w:t xml:space="preserve">objęcie </w:t>
            </w:r>
            <w:r w:rsidR="00B00422">
              <w:rPr>
                <w:rFonts w:ascii="Times New Roman" w:eastAsia="Times New Roman" w:hAnsi="Times New Roman" w:cs="Times New Roman"/>
                <w:sz w:val="20"/>
                <w:szCs w:val="20"/>
              </w:rPr>
              <w:t xml:space="preserve">terminem „organ egzekucyjny” jego </w:t>
            </w:r>
            <w:r w:rsidR="00E60514">
              <w:rPr>
                <w:rFonts w:ascii="Times New Roman" w:eastAsia="Times New Roman" w:hAnsi="Times New Roman" w:cs="Times New Roman"/>
                <w:sz w:val="20"/>
                <w:szCs w:val="20"/>
              </w:rPr>
              <w:t xml:space="preserve">sądowej i administracyjnej postaci. </w:t>
            </w:r>
          </w:p>
        </w:tc>
      </w:tr>
      <w:tr w:rsidR="00D94D88" w:rsidRPr="001A4167" w14:paraId="577CDB1C" w14:textId="77777777" w:rsidTr="001C3D42">
        <w:trPr>
          <w:trHeight w:val="841"/>
        </w:trPr>
        <w:tc>
          <w:tcPr>
            <w:tcW w:w="666" w:type="dxa"/>
            <w:vAlign w:val="center"/>
          </w:tcPr>
          <w:p w14:paraId="2E3CA421" w14:textId="1DDDFCF3" w:rsidR="00D94D88" w:rsidRDefault="00150F7E"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t>5</w:t>
            </w:r>
            <w:r w:rsidR="00DD56FF">
              <w:rPr>
                <w:rFonts w:ascii="Times New Roman" w:hAnsi="Times New Roman" w:cs="Times New Roman"/>
                <w:b/>
                <w:bCs/>
                <w:sz w:val="20"/>
                <w:szCs w:val="20"/>
              </w:rPr>
              <w:t>42</w:t>
            </w:r>
          </w:p>
        </w:tc>
        <w:tc>
          <w:tcPr>
            <w:tcW w:w="1754" w:type="dxa"/>
            <w:vAlign w:val="center"/>
          </w:tcPr>
          <w:p w14:paraId="67715423" w14:textId="2FC35F2D" w:rsidR="00D94D88" w:rsidRDefault="00C328EE" w:rsidP="001F52C7">
            <w:pPr>
              <w:spacing w:line="276" w:lineRule="auto"/>
              <w:rPr>
                <w:rFonts w:ascii="Times New Roman" w:hAnsi="Times New Roman" w:cs="Times New Roman"/>
                <w:b/>
                <w:bCs/>
                <w:sz w:val="20"/>
                <w:szCs w:val="20"/>
              </w:rPr>
            </w:pPr>
            <w:r w:rsidRPr="26985D6F">
              <w:rPr>
                <w:rFonts w:ascii="Times New Roman" w:hAnsi="Times New Roman" w:cs="Times New Roman"/>
                <w:b/>
                <w:bCs/>
                <w:sz w:val="20"/>
                <w:szCs w:val="20"/>
              </w:rPr>
              <w:t>Min. Fina</w:t>
            </w:r>
            <w:r w:rsidR="00D2010D" w:rsidRPr="26985D6F">
              <w:rPr>
                <w:rFonts w:ascii="Times New Roman" w:hAnsi="Times New Roman" w:cs="Times New Roman"/>
                <w:b/>
                <w:bCs/>
                <w:sz w:val="20"/>
                <w:szCs w:val="20"/>
              </w:rPr>
              <w:t>nsów</w:t>
            </w:r>
          </w:p>
        </w:tc>
        <w:tc>
          <w:tcPr>
            <w:tcW w:w="7604" w:type="dxa"/>
            <w:vAlign w:val="center"/>
          </w:tcPr>
          <w:p w14:paraId="7DDA3001" w14:textId="0B6C7861" w:rsidR="00FC6674" w:rsidRPr="00D1496B" w:rsidRDefault="00D1496B" w:rsidP="00150F7E">
            <w:pPr>
              <w:pStyle w:val="Bezodstpw"/>
              <w:jc w:val="both"/>
              <w:rPr>
                <w:rFonts w:ascii="Times New Roman" w:hAnsi="Times New Roman" w:cs="Times New Roman"/>
                <w:sz w:val="20"/>
                <w:szCs w:val="20"/>
                <w:u w:val="single"/>
              </w:rPr>
            </w:pPr>
            <w:r w:rsidRPr="00D1496B">
              <w:rPr>
                <w:rFonts w:ascii="Times New Roman" w:hAnsi="Times New Roman" w:cs="Times New Roman"/>
                <w:b/>
                <w:bCs/>
                <w:sz w:val="20"/>
                <w:szCs w:val="20"/>
                <w:u w:val="single"/>
              </w:rPr>
              <w:t>OSR</w:t>
            </w:r>
            <w:r w:rsidRPr="00D1496B">
              <w:rPr>
                <w:rFonts w:ascii="Times New Roman" w:hAnsi="Times New Roman" w:cs="Times New Roman"/>
                <w:sz w:val="20"/>
                <w:szCs w:val="20"/>
                <w:u w:val="single"/>
              </w:rPr>
              <w:t xml:space="preserve"> w zw. z art. 50 ust. 1a ustawy z dnia 27 sierpnia 2009 r. o finansach publicznych</w:t>
            </w:r>
          </w:p>
          <w:p w14:paraId="01B5ADDE" w14:textId="63C0FDEC" w:rsidR="00D94D88" w:rsidRPr="001F23B9" w:rsidRDefault="00150F7E" w:rsidP="00150F7E">
            <w:pPr>
              <w:pStyle w:val="Bezodstpw"/>
              <w:jc w:val="both"/>
              <w:rPr>
                <w:rFonts w:ascii="Times New Roman" w:hAnsi="Times New Roman" w:cs="Times New Roman"/>
                <w:sz w:val="20"/>
                <w:szCs w:val="20"/>
              </w:rPr>
            </w:pPr>
            <w:r w:rsidRPr="001F23B9">
              <w:rPr>
                <w:rFonts w:ascii="Times New Roman" w:hAnsi="Times New Roman" w:cs="Times New Roman"/>
                <w:sz w:val="20"/>
                <w:szCs w:val="20"/>
              </w:rPr>
              <w:t>ze względu na określone w Ocenie Skutków Regulacji skutki finansowe w okresie</w:t>
            </w:r>
            <w:r>
              <w:rPr>
                <w:rFonts w:ascii="Times New Roman" w:hAnsi="Times New Roman" w:cs="Times New Roman"/>
                <w:sz w:val="20"/>
                <w:szCs w:val="20"/>
              </w:rPr>
              <w:t xml:space="preserve"> </w:t>
            </w:r>
            <w:r w:rsidRPr="001F23B9">
              <w:rPr>
                <w:rFonts w:ascii="Times New Roman" w:hAnsi="Times New Roman" w:cs="Times New Roman"/>
                <w:sz w:val="20"/>
                <w:szCs w:val="20"/>
              </w:rPr>
              <w:t>10 lat od wejścia w życie projektowanych zmian, z których wynika w szczególności</w:t>
            </w:r>
            <w:r>
              <w:rPr>
                <w:rFonts w:ascii="Times New Roman" w:hAnsi="Times New Roman" w:cs="Times New Roman"/>
                <w:sz w:val="20"/>
                <w:szCs w:val="20"/>
              </w:rPr>
              <w:t xml:space="preserve"> </w:t>
            </w:r>
            <w:r w:rsidRPr="001F23B9">
              <w:rPr>
                <w:rFonts w:ascii="Times New Roman" w:hAnsi="Times New Roman" w:cs="Times New Roman"/>
                <w:sz w:val="20"/>
                <w:szCs w:val="20"/>
              </w:rPr>
              <w:t>zwiększenie wydatków budżetu państwa w ogólnej kwocie 72,5 mln zł, projekt –</w:t>
            </w:r>
            <w:r>
              <w:rPr>
                <w:rFonts w:ascii="Times New Roman" w:hAnsi="Times New Roman" w:cs="Times New Roman"/>
                <w:sz w:val="20"/>
                <w:szCs w:val="20"/>
              </w:rPr>
              <w:t xml:space="preserve"> </w:t>
            </w:r>
            <w:r w:rsidRPr="001F23B9">
              <w:rPr>
                <w:rFonts w:ascii="Times New Roman" w:hAnsi="Times New Roman" w:cs="Times New Roman"/>
                <w:sz w:val="20"/>
                <w:szCs w:val="20"/>
              </w:rPr>
              <w:t>zgodnie z art. 50 ust. 1a ustawy z dnia 27 sierpnia 2009 r. o finansach publicznych</w:t>
            </w:r>
            <w:r>
              <w:rPr>
                <w:rFonts w:ascii="Times New Roman" w:hAnsi="Times New Roman" w:cs="Times New Roman"/>
                <w:sz w:val="20"/>
                <w:szCs w:val="20"/>
              </w:rPr>
              <w:t xml:space="preserve"> </w:t>
            </w:r>
            <w:r w:rsidRPr="001F23B9">
              <w:rPr>
                <w:rFonts w:ascii="Times New Roman" w:hAnsi="Times New Roman" w:cs="Times New Roman"/>
                <w:sz w:val="20"/>
                <w:szCs w:val="20"/>
              </w:rPr>
              <w:t xml:space="preserve">(Dz. U. z 2021 r. poz. 305, z </w:t>
            </w:r>
            <w:proofErr w:type="spellStart"/>
            <w:r w:rsidRPr="001F23B9">
              <w:rPr>
                <w:rFonts w:ascii="Times New Roman" w:hAnsi="Times New Roman" w:cs="Times New Roman"/>
                <w:sz w:val="20"/>
                <w:szCs w:val="20"/>
              </w:rPr>
              <w:t>późn</w:t>
            </w:r>
            <w:proofErr w:type="spellEnd"/>
            <w:r w:rsidRPr="001F23B9">
              <w:rPr>
                <w:rFonts w:ascii="Times New Roman" w:hAnsi="Times New Roman" w:cs="Times New Roman"/>
                <w:sz w:val="20"/>
                <w:szCs w:val="20"/>
              </w:rPr>
              <w:t xml:space="preserve">. zm.) – wymaga </w:t>
            </w:r>
            <w:r w:rsidRPr="00D96409">
              <w:rPr>
                <w:rFonts w:ascii="Times New Roman" w:hAnsi="Times New Roman" w:cs="Times New Roman"/>
                <w:sz w:val="20"/>
                <w:szCs w:val="20"/>
                <w:u w:val="single"/>
              </w:rPr>
              <w:t>uzupełnienia o maksymalny limit tych wydatków wyrażony kwotowo, na okres 10 lat budżetowych wykonywania ustawy</w:t>
            </w:r>
            <w:r w:rsidRPr="001F23B9">
              <w:rPr>
                <w:rFonts w:ascii="Times New Roman" w:hAnsi="Times New Roman" w:cs="Times New Roman"/>
                <w:sz w:val="20"/>
                <w:szCs w:val="20"/>
              </w:rPr>
              <w:t>, oddzielnie dla każdego roku, poczynając od pierwszego roku planowanego</w:t>
            </w:r>
            <w:r>
              <w:rPr>
                <w:rFonts w:ascii="Times New Roman" w:hAnsi="Times New Roman" w:cs="Times New Roman"/>
                <w:sz w:val="20"/>
                <w:szCs w:val="20"/>
              </w:rPr>
              <w:t xml:space="preserve"> </w:t>
            </w:r>
            <w:r w:rsidRPr="001F23B9">
              <w:rPr>
                <w:rFonts w:ascii="Times New Roman" w:hAnsi="Times New Roman" w:cs="Times New Roman"/>
                <w:sz w:val="20"/>
                <w:szCs w:val="20"/>
              </w:rPr>
              <w:t>wejścia jej w życie, w podziale na: budżet państwa, jednostki samorządu</w:t>
            </w:r>
            <w:r>
              <w:rPr>
                <w:rFonts w:ascii="Times New Roman" w:hAnsi="Times New Roman" w:cs="Times New Roman"/>
                <w:sz w:val="20"/>
                <w:szCs w:val="20"/>
              </w:rPr>
              <w:t xml:space="preserve"> </w:t>
            </w:r>
            <w:r w:rsidRPr="001F23B9">
              <w:rPr>
                <w:rFonts w:ascii="Times New Roman" w:hAnsi="Times New Roman" w:cs="Times New Roman"/>
                <w:sz w:val="20"/>
                <w:szCs w:val="20"/>
              </w:rPr>
              <w:t>terytorialnego i ich jednostki organizacyjne, a także pozostałe jednostki sektora</w:t>
            </w:r>
            <w:r>
              <w:rPr>
                <w:rFonts w:ascii="Times New Roman" w:hAnsi="Times New Roman" w:cs="Times New Roman"/>
                <w:sz w:val="20"/>
                <w:szCs w:val="20"/>
              </w:rPr>
              <w:t xml:space="preserve"> </w:t>
            </w:r>
            <w:r w:rsidRPr="001F23B9">
              <w:rPr>
                <w:rFonts w:ascii="Times New Roman" w:hAnsi="Times New Roman" w:cs="Times New Roman"/>
                <w:sz w:val="20"/>
                <w:szCs w:val="20"/>
              </w:rPr>
              <w:t xml:space="preserve">finansów publicznych. </w:t>
            </w:r>
            <w:r w:rsidRPr="00D96409">
              <w:rPr>
                <w:rFonts w:ascii="Times New Roman" w:hAnsi="Times New Roman" w:cs="Times New Roman"/>
                <w:sz w:val="20"/>
                <w:szCs w:val="20"/>
                <w:u w:val="single"/>
              </w:rPr>
              <w:t>Projekt ustawy powinien również zawierać mechanizmy korygujące,</w:t>
            </w:r>
            <w:r w:rsidRPr="001F23B9">
              <w:rPr>
                <w:rFonts w:ascii="Times New Roman" w:hAnsi="Times New Roman" w:cs="Times New Roman"/>
                <w:sz w:val="20"/>
                <w:szCs w:val="20"/>
              </w:rPr>
              <w:t xml:space="preserve"> </w:t>
            </w:r>
            <w:r w:rsidRPr="001F23B9">
              <w:rPr>
                <w:rFonts w:ascii="Times New Roman" w:hAnsi="Times New Roman" w:cs="Times New Roman"/>
                <w:sz w:val="20"/>
                <w:szCs w:val="20"/>
              </w:rPr>
              <w:lastRenderedPageBreak/>
              <w:t>mające zastosowanie w przypadku przekroczenia lub</w:t>
            </w:r>
            <w:r>
              <w:rPr>
                <w:rFonts w:ascii="Times New Roman" w:hAnsi="Times New Roman" w:cs="Times New Roman"/>
                <w:sz w:val="20"/>
                <w:szCs w:val="20"/>
              </w:rPr>
              <w:t xml:space="preserve"> </w:t>
            </w:r>
            <w:r w:rsidRPr="001F23B9">
              <w:rPr>
                <w:rFonts w:ascii="Times New Roman" w:hAnsi="Times New Roman" w:cs="Times New Roman"/>
                <w:sz w:val="20"/>
                <w:szCs w:val="20"/>
              </w:rPr>
              <w:t>zagrożenia</w:t>
            </w:r>
            <w:r>
              <w:rPr>
                <w:rFonts w:ascii="Times New Roman" w:hAnsi="Times New Roman" w:cs="Times New Roman"/>
                <w:sz w:val="20"/>
                <w:szCs w:val="20"/>
              </w:rPr>
              <w:t xml:space="preserve"> </w:t>
            </w:r>
            <w:r w:rsidRPr="001F23B9">
              <w:rPr>
                <w:rFonts w:ascii="Times New Roman" w:hAnsi="Times New Roman" w:cs="Times New Roman"/>
                <w:sz w:val="20"/>
                <w:szCs w:val="20"/>
              </w:rPr>
              <w:t>przekroczenia przyjętego na dany rok budżetowy maksymalnego limitu wydatków,</w:t>
            </w:r>
            <w:r>
              <w:rPr>
                <w:rFonts w:ascii="Times New Roman" w:hAnsi="Times New Roman" w:cs="Times New Roman"/>
                <w:sz w:val="20"/>
                <w:szCs w:val="20"/>
              </w:rPr>
              <w:t xml:space="preserve"> </w:t>
            </w:r>
            <w:r w:rsidRPr="001F23B9">
              <w:rPr>
                <w:rFonts w:ascii="Times New Roman" w:hAnsi="Times New Roman" w:cs="Times New Roman"/>
                <w:sz w:val="20"/>
                <w:szCs w:val="20"/>
              </w:rPr>
              <w:t>a także określać właściwy organ, który monitoruje wykorzystanie limitu wydatków</w:t>
            </w:r>
            <w:r>
              <w:rPr>
                <w:rFonts w:ascii="Times New Roman" w:hAnsi="Times New Roman" w:cs="Times New Roman"/>
                <w:sz w:val="20"/>
                <w:szCs w:val="20"/>
              </w:rPr>
              <w:t xml:space="preserve"> </w:t>
            </w:r>
            <w:r w:rsidRPr="001F23B9">
              <w:rPr>
                <w:rFonts w:ascii="Times New Roman" w:hAnsi="Times New Roman" w:cs="Times New Roman"/>
                <w:sz w:val="20"/>
                <w:szCs w:val="20"/>
              </w:rPr>
              <w:t>na wykonywanie zadania publicznego przez jednostki sektora finansów</w:t>
            </w:r>
            <w:r>
              <w:rPr>
                <w:rFonts w:ascii="Times New Roman" w:hAnsi="Times New Roman" w:cs="Times New Roman"/>
                <w:sz w:val="20"/>
                <w:szCs w:val="20"/>
              </w:rPr>
              <w:t xml:space="preserve"> </w:t>
            </w:r>
            <w:r w:rsidRPr="001F23B9">
              <w:rPr>
                <w:rFonts w:ascii="Times New Roman" w:hAnsi="Times New Roman" w:cs="Times New Roman"/>
                <w:sz w:val="20"/>
                <w:szCs w:val="20"/>
              </w:rPr>
              <w:t>publicznych oraz odpowiada za wdrożenie mechanizmów korygujących (art. 50 ust.</w:t>
            </w:r>
            <w:r>
              <w:rPr>
                <w:rFonts w:ascii="Times New Roman" w:hAnsi="Times New Roman" w:cs="Times New Roman"/>
                <w:sz w:val="20"/>
                <w:szCs w:val="20"/>
              </w:rPr>
              <w:t xml:space="preserve"> </w:t>
            </w:r>
            <w:r w:rsidRPr="001F23B9">
              <w:rPr>
                <w:rFonts w:ascii="Times New Roman" w:hAnsi="Times New Roman" w:cs="Times New Roman"/>
                <w:sz w:val="20"/>
                <w:szCs w:val="20"/>
              </w:rPr>
              <w:t>4 i 5 ustawy z dnia 27 sierpnia 2009 r. o finansach publicznych).</w:t>
            </w:r>
            <w:r>
              <w:rPr>
                <w:rFonts w:ascii="Times New Roman" w:hAnsi="Times New Roman" w:cs="Times New Roman"/>
                <w:sz w:val="20"/>
                <w:szCs w:val="20"/>
              </w:rPr>
              <w:t xml:space="preserve"> </w:t>
            </w:r>
            <w:r w:rsidRPr="001F23B9">
              <w:rPr>
                <w:rFonts w:ascii="Times New Roman" w:hAnsi="Times New Roman" w:cs="Times New Roman"/>
                <w:sz w:val="20"/>
                <w:szCs w:val="20"/>
              </w:rPr>
              <w:t>Wprowadzając nowe rozwiązania, generujące dodatkowe skutki finansowe dla</w:t>
            </w:r>
            <w:r>
              <w:rPr>
                <w:rFonts w:ascii="Times New Roman" w:hAnsi="Times New Roman" w:cs="Times New Roman"/>
                <w:sz w:val="20"/>
                <w:szCs w:val="20"/>
              </w:rPr>
              <w:t xml:space="preserve"> </w:t>
            </w:r>
            <w:r w:rsidRPr="001F23B9">
              <w:rPr>
                <w:rFonts w:ascii="Times New Roman" w:hAnsi="Times New Roman" w:cs="Times New Roman"/>
                <w:sz w:val="20"/>
                <w:szCs w:val="20"/>
              </w:rPr>
              <w:t xml:space="preserve">budżetu państwa, należy mieć na uwadze </w:t>
            </w:r>
            <w:proofErr w:type="spellStart"/>
            <w:r w:rsidRPr="001F23B9">
              <w:rPr>
                <w:rFonts w:ascii="Times New Roman" w:hAnsi="Times New Roman" w:cs="Times New Roman"/>
                <w:sz w:val="20"/>
                <w:szCs w:val="20"/>
              </w:rPr>
              <w:t>priorytetyzację</w:t>
            </w:r>
            <w:proofErr w:type="spellEnd"/>
            <w:r w:rsidRPr="001F23B9">
              <w:rPr>
                <w:rFonts w:ascii="Times New Roman" w:hAnsi="Times New Roman" w:cs="Times New Roman"/>
                <w:sz w:val="20"/>
                <w:szCs w:val="20"/>
              </w:rPr>
              <w:t xml:space="preserve"> w obszarze wszystkich</w:t>
            </w:r>
            <w:r>
              <w:rPr>
                <w:rFonts w:ascii="Times New Roman" w:hAnsi="Times New Roman" w:cs="Times New Roman"/>
                <w:sz w:val="20"/>
                <w:szCs w:val="20"/>
              </w:rPr>
              <w:t xml:space="preserve"> </w:t>
            </w:r>
            <w:r w:rsidRPr="001F23B9">
              <w:rPr>
                <w:rFonts w:ascii="Times New Roman" w:hAnsi="Times New Roman" w:cs="Times New Roman"/>
                <w:sz w:val="20"/>
                <w:szCs w:val="20"/>
              </w:rPr>
              <w:t>wydatków na określone przez Radę Ministrów zadania oraz zmiany systemowe,</w:t>
            </w:r>
            <w:r>
              <w:rPr>
                <w:rFonts w:ascii="Times New Roman" w:hAnsi="Times New Roman" w:cs="Times New Roman"/>
                <w:sz w:val="20"/>
                <w:szCs w:val="20"/>
              </w:rPr>
              <w:t xml:space="preserve"> </w:t>
            </w:r>
            <w:r w:rsidRPr="001F23B9">
              <w:rPr>
                <w:rFonts w:ascii="Times New Roman" w:hAnsi="Times New Roman" w:cs="Times New Roman"/>
                <w:sz w:val="20"/>
                <w:szCs w:val="20"/>
              </w:rPr>
              <w:t>które powinny być realizowane w ramach maksymalnego limitu wydatków</w:t>
            </w:r>
            <w:r>
              <w:rPr>
                <w:rFonts w:ascii="Times New Roman" w:hAnsi="Times New Roman" w:cs="Times New Roman"/>
                <w:sz w:val="20"/>
                <w:szCs w:val="20"/>
              </w:rPr>
              <w:t xml:space="preserve"> </w:t>
            </w:r>
            <w:r w:rsidRPr="001F23B9">
              <w:rPr>
                <w:rFonts w:ascii="Times New Roman" w:hAnsi="Times New Roman" w:cs="Times New Roman"/>
                <w:sz w:val="20"/>
                <w:szCs w:val="20"/>
              </w:rPr>
              <w:t>wyznaczanego przez stabilizującą regułę wydatkową (SRW). Dlatego też powinno</w:t>
            </w:r>
            <w:r w:rsidR="00D96409">
              <w:rPr>
                <w:rFonts w:ascii="Times New Roman" w:hAnsi="Times New Roman" w:cs="Times New Roman"/>
                <w:sz w:val="20"/>
                <w:szCs w:val="20"/>
              </w:rPr>
              <w:t xml:space="preserve"> </w:t>
            </w:r>
            <w:r w:rsidRPr="001F23B9">
              <w:rPr>
                <w:rFonts w:ascii="Times New Roman" w:hAnsi="Times New Roman" w:cs="Times New Roman"/>
                <w:sz w:val="20"/>
                <w:szCs w:val="20"/>
              </w:rPr>
              <w:t>się rozważyć, czy skutki finansowe dla budżetu państwa wynikające</w:t>
            </w:r>
            <w:r w:rsidR="00D96409">
              <w:rPr>
                <w:rFonts w:ascii="Times New Roman" w:hAnsi="Times New Roman" w:cs="Times New Roman"/>
                <w:sz w:val="20"/>
                <w:szCs w:val="20"/>
              </w:rPr>
              <w:t xml:space="preserve"> </w:t>
            </w:r>
            <w:r w:rsidRPr="001F23B9">
              <w:rPr>
                <w:rFonts w:ascii="Times New Roman" w:hAnsi="Times New Roman" w:cs="Times New Roman"/>
                <w:sz w:val="20"/>
                <w:szCs w:val="20"/>
              </w:rPr>
              <w:t>z projektowanej ustawy mogłyby zostać sfinansowane w ramach dostępnego limitu</w:t>
            </w:r>
            <w:r>
              <w:rPr>
                <w:rFonts w:ascii="Times New Roman" w:hAnsi="Times New Roman" w:cs="Times New Roman"/>
                <w:sz w:val="20"/>
                <w:szCs w:val="20"/>
              </w:rPr>
              <w:t xml:space="preserve"> </w:t>
            </w:r>
            <w:r w:rsidRPr="001F23B9">
              <w:rPr>
                <w:rFonts w:ascii="Times New Roman" w:hAnsi="Times New Roman" w:cs="Times New Roman"/>
                <w:sz w:val="20"/>
                <w:szCs w:val="20"/>
              </w:rPr>
              <w:t>wydatków dysponenta części 37 – Sprawiedliwość, z uwzględnieniem możliwości</w:t>
            </w:r>
            <w:r>
              <w:rPr>
                <w:rFonts w:ascii="Times New Roman" w:hAnsi="Times New Roman" w:cs="Times New Roman"/>
                <w:sz w:val="20"/>
                <w:szCs w:val="20"/>
              </w:rPr>
              <w:t xml:space="preserve"> </w:t>
            </w:r>
            <w:r w:rsidRPr="001F23B9">
              <w:rPr>
                <w:rFonts w:ascii="Times New Roman" w:hAnsi="Times New Roman" w:cs="Times New Roman"/>
                <w:sz w:val="20"/>
                <w:szCs w:val="20"/>
              </w:rPr>
              <w:t>wygenerowania oszczędności w budżecie tego dysponenta przez zmniejszenie</w:t>
            </w:r>
            <w:r>
              <w:rPr>
                <w:rFonts w:ascii="Times New Roman" w:hAnsi="Times New Roman" w:cs="Times New Roman"/>
                <w:sz w:val="20"/>
                <w:szCs w:val="20"/>
              </w:rPr>
              <w:t xml:space="preserve"> </w:t>
            </w:r>
            <w:r w:rsidRPr="001F23B9">
              <w:rPr>
                <w:rFonts w:ascii="Times New Roman" w:hAnsi="Times New Roman" w:cs="Times New Roman"/>
                <w:sz w:val="20"/>
                <w:szCs w:val="20"/>
              </w:rPr>
              <w:t>innych wydatków lub racjonalizację kosztów w ramach przyznanego limitu</w:t>
            </w:r>
            <w:r>
              <w:rPr>
                <w:rFonts w:ascii="Times New Roman" w:hAnsi="Times New Roman" w:cs="Times New Roman"/>
                <w:sz w:val="20"/>
                <w:szCs w:val="20"/>
              </w:rPr>
              <w:t xml:space="preserve"> </w:t>
            </w:r>
            <w:r w:rsidRPr="001F23B9">
              <w:rPr>
                <w:rFonts w:ascii="Times New Roman" w:hAnsi="Times New Roman" w:cs="Times New Roman"/>
                <w:sz w:val="20"/>
                <w:szCs w:val="20"/>
              </w:rPr>
              <w:t>wydatków na dany rok budżetowy lub w ramach finansowania z innych źródeł, bez</w:t>
            </w:r>
            <w:r>
              <w:rPr>
                <w:rFonts w:ascii="Times New Roman" w:hAnsi="Times New Roman" w:cs="Times New Roman"/>
                <w:sz w:val="20"/>
                <w:szCs w:val="20"/>
              </w:rPr>
              <w:t xml:space="preserve"> </w:t>
            </w:r>
            <w:r w:rsidRPr="001F23B9">
              <w:rPr>
                <w:rFonts w:ascii="Times New Roman" w:hAnsi="Times New Roman" w:cs="Times New Roman"/>
                <w:sz w:val="20"/>
                <w:szCs w:val="20"/>
              </w:rPr>
              <w:t>generowania dodatkowych obciążeń dla budżetu państwa. W takim przypadku</w:t>
            </w:r>
            <w:r>
              <w:rPr>
                <w:rFonts w:ascii="Times New Roman" w:hAnsi="Times New Roman" w:cs="Times New Roman"/>
                <w:sz w:val="20"/>
                <w:szCs w:val="20"/>
              </w:rPr>
              <w:t xml:space="preserve"> </w:t>
            </w:r>
            <w:r w:rsidRPr="001F23B9">
              <w:rPr>
                <w:rFonts w:ascii="Times New Roman" w:hAnsi="Times New Roman" w:cs="Times New Roman"/>
                <w:sz w:val="20"/>
                <w:szCs w:val="20"/>
              </w:rPr>
              <w:t>możliwe byłoby również odstąpienie od stosowania wobec niniejszego projektu</w:t>
            </w:r>
            <w:r>
              <w:rPr>
                <w:rFonts w:ascii="Times New Roman" w:hAnsi="Times New Roman" w:cs="Times New Roman"/>
                <w:sz w:val="20"/>
                <w:szCs w:val="20"/>
              </w:rPr>
              <w:t xml:space="preserve"> </w:t>
            </w:r>
            <w:r w:rsidRPr="001F23B9">
              <w:rPr>
                <w:rFonts w:ascii="Times New Roman" w:hAnsi="Times New Roman" w:cs="Times New Roman"/>
                <w:sz w:val="20"/>
                <w:szCs w:val="20"/>
              </w:rPr>
              <w:t>wymogów określonych przepisami art. 50 ust. 1a, 4 i 5 ustawy z dnia 27 sierpnia</w:t>
            </w:r>
            <w:r w:rsidR="00D96409">
              <w:rPr>
                <w:rFonts w:ascii="Times New Roman" w:hAnsi="Times New Roman" w:cs="Times New Roman"/>
                <w:sz w:val="20"/>
                <w:szCs w:val="20"/>
              </w:rPr>
              <w:t xml:space="preserve"> </w:t>
            </w:r>
            <w:r w:rsidRPr="001F23B9">
              <w:rPr>
                <w:rFonts w:ascii="Times New Roman" w:hAnsi="Times New Roman" w:cs="Times New Roman"/>
                <w:sz w:val="20"/>
                <w:szCs w:val="20"/>
              </w:rPr>
              <w:t>2009 r. o finansach publicznych.</w:t>
            </w:r>
          </w:p>
        </w:tc>
        <w:tc>
          <w:tcPr>
            <w:tcW w:w="3834" w:type="dxa"/>
            <w:vAlign w:val="center"/>
          </w:tcPr>
          <w:p w14:paraId="698264E6" w14:textId="700476FB" w:rsidR="00585F07" w:rsidRPr="001C3D42" w:rsidRDefault="00585F07" w:rsidP="007B1B33">
            <w:pPr>
              <w:tabs>
                <w:tab w:val="left" w:pos="540"/>
              </w:tabs>
              <w:jc w:val="both"/>
              <w:rPr>
                <w:rFonts w:ascii="Times New Roman" w:hAnsi="Times New Roman" w:cs="Times New Roman"/>
                <w:b/>
                <w:bCs/>
                <w:sz w:val="20"/>
                <w:szCs w:val="20"/>
              </w:rPr>
            </w:pPr>
            <w:r w:rsidRPr="001C3D42">
              <w:rPr>
                <w:rFonts w:ascii="Times New Roman" w:hAnsi="Times New Roman" w:cs="Times New Roman"/>
                <w:b/>
                <w:bCs/>
                <w:sz w:val="20"/>
                <w:szCs w:val="20"/>
              </w:rPr>
              <w:lastRenderedPageBreak/>
              <w:t xml:space="preserve">Uwaga </w:t>
            </w:r>
            <w:r w:rsidR="00F9787B" w:rsidRPr="001C3D42">
              <w:rPr>
                <w:rFonts w:ascii="Times New Roman" w:hAnsi="Times New Roman" w:cs="Times New Roman"/>
                <w:b/>
                <w:bCs/>
                <w:sz w:val="20"/>
                <w:szCs w:val="20"/>
              </w:rPr>
              <w:t xml:space="preserve">nieuwzględniona i </w:t>
            </w:r>
            <w:r w:rsidRPr="001C3D42">
              <w:rPr>
                <w:rFonts w:ascii="Times New Roman" w:hAnsi="Times New Roman" w:cs="Times New Roman"/>
                <w:b/>
                <w:bCs/>
                <w:sz w:val="20"/>
                <w:szCs w:val="20"/>
              </w:rPr>
              <w:t>wyjaśniona.</w:t>
            </w:r>
          </w:p>
          <w:p w14:paraId="3DC36E5D" w14:textId="4A52E75B" w:rsidR="007B1B33" w:rsidRPr="007B1B33" w:rsidRDefault="007B1B33" w:rsidP="007B1B33">
            <w:pPr>
              <w:tabs>
                <w:tab w:val="left" w:pos="540"/>
              </w:tabs>
              <w:jc w:val="both"/>
              <w:rPr>
                <w:rFonts w:ascii="Times New Roman" w:hAnsi="Times New Roman" w:cs="Times New Roman"/>
                <w:sz w:val="20"/>
                <w:szCs w:val="20"/>
              </w:rPr>
            </w:pPr>
            <w:r w:rsidRPr="007B1B33">
              <w:rPr>
                <w:rFonts w:ascii="Times New Roman" w:hAnsi="Times New Roman" w:cs="Times New Roman"/>
                <w:sz w:val="20"/>
                <w:szCs w:val="20"/>
              </w:rPr>
              <w:t xml:space="preserve">W odpowiedzi na powyższe należy wskazać, że środki związane z działaniami rozwojowymi w zakresie rozbudowy systemu informatycznego Krajowego Rejestru Karnego (w dalszej części: ST KRK) zgodnie z założeniami projektu „Budowa systemu informatycznego Krajowego Rejestru Karnego wraz ze zmianami organizacyjnymi </w:t>
            </w:r>
            <w:r w:rsidRPr="007B1B33">
              <w:rPr>
                <w:rFonts w:ascii="Times New Roman" w:hAnsi="Times New Roman" w:cs="Times New Roman"/>
                <w:sz w:val="20"/>
                <w:szCs w:val="20"/>
              </w:rPr>
              <w:br/>
              <w:t xml:space="preserve">i legislacyjnymi" (KRK 2.0)" (umowa o </w:t>
            </w:r>
            <w:r w:rsidRPr="007B1B33">
              <w:rPr>
                <w:rFonts w:ascii="Times New Roman" w:hAnsi="Times New Roman" w:cs="Times New Roman"/>
                <w:sz w:val="20"/>
                <w:szCs w:val="20"/>
              </w:rPr>
              <w:lastRenderedPageBreak/>
              <w:t xml:space="preserve">dofinasowanie: POWER.02.17.00-00-0001/16) przewidziane są budżecie na 2022 rok (w wysokości: 9.041.000,00 zł) i 2023 rok </w:t>
            </w:r>
            <w:r w:rsidRPr="007B1B33">
              <w:rPr>
                <w:rFonts w:ascii="Times New Roman" w:hAnsi="Times New Roman" w:cs="Times New Roman"/>
                <w:sz w:val="20"/>
                <w:szCs w:val="20"/>
              </w:rPr>
              <w:br/>
              <w:t xml:space="preserve">(w wysokości: 4.000.000,00 zł). Jednocześnie należy wskazać, że koszty dotyczące funkcjonowania Krajowego Rejestru Karnego wykazywane są wyłącznie w części 37 - Sprawiedliwość. Biorąc powyższe pod uwagę należy potwierdzić, że realizacja zadań związanych z projektem nie będzie dodatkowym obciążeniem dla budżetu państwa. Minister Sprawiedliwości na bieżąco wnioskuje o zabezpieczenie w budżecie państwa środków finansowych na utrzymanie i rozwój Krajowego Rejestru Karnego. Należy także wskazać, </w:t>
            </w:r>
            <w:r w:rsidRPr="007B1B33">
              <w:rPr>
                <w:rFonts w:ascii="Times New Roman" w:hAnsi="Times New Roman" w:cs="Times New Roman"/>
                <w:sz w:val="20"/>
                <w:szCs w:val="20"/>
              </w:rPr>
              <w:br/>
              <w:t xml:space="preserve">że budowane rozwiązania informatyczne ST KRK wytwarzane są iteracyjnie w oparciu o stan obecny, który jest na bieżąco modernizowany, zgodnie z zakresem projektu KRK 2.0. Niektóre z wdrażanych rozwiązań, niewymagające zmian legislacyjnych, lub takie które mogą funkcjonować w oparciu o dokonane już zmiany przepisów prawa </w:t>
            </w:r>
            <w:r w:rsidRPr="007B1B33">
              <w:rPr>
                <w:rFonts w:ascii="Times New Roman" w:hAnsi="Times New Roman" w:cs="Times New Roman"/>
                <w:sz w:val="20"/>
                <w:szCs w:val="20"/>
              </w:rPr>
              <w:br/>
              <w:t>są zaimplementowane w systemie i wykorzystywane w celu realizacji obowiązków ustawowych Rejestru. Sam system nie będzie więc nowym obciążeniem dla budżetu państwa, natomiast ubieganie się o dodatkowe środki może nastąpić w sytuacji, gdy konieczne będą kolejne modernizacje systemu - wykraczające poza zakres projektu KRK 2.0.</w:t>
            </w:r>
          </w:p>
          <w:p w14:paraId="31DBC762" w14:textId="77777777" w:rsidR="00D94D88" w:rsidRDefault="00D94D88" w:rsidP="004C595B">
            <w:pPr>
              <w:spacing w:after="5"/>
              <w:ind w:right="137" w:firstLine="710"/>
              <w:jc w:val="both"/>
              <w:rPr>
                <w:rFonts w:ascii="Times New Roman" w:hAnsi="Times New Roman" w:cs="Times New Roman"/>
                <w:sz w:val="20"/>
                <w:szCs w:val="20"/>
              </w:rPr>
            </w:pPr>
          </w:p>
        </w:tc>
      </w:tr>
      <w:tr w:rsidR="00D96409" w:rsidRPr="001A4167" w14:paraId="55217E57" w14:textId="77777777" w:rsidTr="001C3D42">
        <w:trPr>
          <w:trHeight w:val="841"/>
        </w:trPr>
        <w:tc>
          <w:tcPr>
            <w:tcW w:w="666" w:type="dxa"/>
            <w:vAlign w:val="center"/>
          </w:tcPr>
          <w:p w14:paraId="7865039B" w14:textId="683DBF55" w:rsidR="00D96409" w:rsidRDefault="00DD56FF"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43</w:t>
            </w:r>
            <w:r w:rsidR="00D96409">
              <w:rPr>
                <w:rFonts w:ascii="Times New Roman" w:hAnsi="Times New Roman" w:cs="Times New Roman"/>
                <w:b/>
                <w:bCs/>
                <w:sz w:val="20"/>
                <w:szCs w:val="20"/>
              </w:rPr>
              <w:t>.</w:t>
            </w:r>
          </w:p>
        </w:tc>
        <w:tc>
          <w:tcPr>
            <w:tcW w:w="1754" w:type="dxa"/>
            <w:vAlign w:val="center"/>
          </w:tcPr>
          <w:p w14:paraId="5648491E" w14:textId="28275B2C" w:rsidR="00D96409" w:rsidRDefault="00C328EE" w:rsidP="001F52C7">
            <w:pPr>
              <w:spacing w:line="276" w:lineRule="auto"/>
              <w:rPr>
                <w:rFonts w:ascii="Times New Roman" w:hAnsi="Times New Roman" w:cs="Times New Roman"/>
                <w:b/>
                <w:bCs/>
                <w:sz w:val="20"/>
                <w:szCs w:val="20"/>
              </w:rPr>
            </w:pPr>
            <w:r w:rsidRPr="26985D6F">
              <w:rPr>
                <w:rFonts w:ascii="Times New Roman" w:hAnsi="Times New Roman" w:cs="Times New Roman"/>
                <w:b/>
                <w:bCs/>
                <w:sz w:val="20"/>
                <w:szCs w:val="20"/>
              </w:rPr>
              <w:t>Min. Fina</w:t>
            </w:r>
            <w:r w:rsidR="00D2010D" w:rsidRPr="26985D6F">
              <w:rPr>
                <w:rFonts w:ascii="Times New Roman" w:hAnsi="Times New Roman" w:cs="Times New Roman"/>
                <w:b/>
                <w:bCs/>
                <w:sz w:val="20"/>
                <w:szCs w:val="20"/>
              </w:rPr>
              <w:t>nsów</w:t>
            </w:r>
          </w:p>
        </w:tc>
        <w:tc>
          <w:tcPr>
            <w:tcW w:w="7604" w:type="dxa"/>
            <w:vAlign w:val="center"/>
          </w:tcPr>
          <w:p w14:paraId="0B487B67" w14:textId="19C2958E" w:rsidR="00126AF7" w:rsidRPr="00D32CB5" w:rsidRDefault="00126AF7" w:rsidP="007F125B">
            <w:pPr>
              <w:pStyle w:val="Bezodstpw"/>
              <w:jc w:val="both"/>
              <w:rPr>
                <w:rFonts w:ascii="Times New Roman" w:hAnsi="Times New Roman" w:cs="Times New Roman"/>
                <w:b/>
                <w:bCs/>
                <w:sz w:val="20"/>
                <w:szCs w:val="20"/>
              </w:rPr>
            </w:pPr>
            <w:r w:rsidRPr="00311682">
              <w:rPr>
                <w:rFonts w:ascii="Times New Roman" w:hAnsi="Times New Roman" w:cs="Times New Roman"/>
                <w:b/>
                <w:bCs/>
                <w:sz w:val="20"/>
                <w:szCs w:val="20"/>
              </w:rPr>
              <w:t>II</w:t>
            </w:r>
            <w:r w:rsidRPr="00126AF7">
              <w:rPr>
                <w:rFonts w:ascii="Times New Roman" w:hAnsi="Times New Roman" w:cs="Times New Roman"/>
                <w:sz w:val="20"/>
                <w:szCs w:val="20"/>
              </w:rPr>
              <w:t xml:space="preserve">. </w:t>
            </w:r>
            <w:r w:rsidRPr="00D32CB5">
              <w:rPr>
                <w:rFonts w:ascii="Times New Roman" w:hAnsi="Times New Roman" w:cs="Times New Roman"/>
                <w:b/>
                <w:bCs/>
                <w:sz w:val="20"/>
                <w:szCs w:val="20"/>
              </w:rPr>
              <w:t>uwagi do</w:t>
            </w:r>
            <w:r w:rsidR="00311682">
              <w:rPr>
                <w:rFonts w:ascii="Times New Roman" w:hAnsi="Times New Roman" w:cs="Times New Roman"/>
                <w:b/>
                <w:bCs/>
                <w:sz w:val="20"/>
                <w:szCs w:val="20"/>
              </w:rPr>
              <w:t xml:space="preserve"> OSR</w:t>
            </w:r>
            <w:r w:rsidRPr="00D32CB5">
              <w:rPr>
                <w:rFonts w:ascii="Times New Roman" w:hAnsi="Times New Roman" w:cs="Times New Roman"/>
                <w:b/>
                <w:bCs/>
                <w:sz w:val="20"/>
                <w:szCs w:val="20"/>
              </w:rPr>
              <w:t>:</w:t>
            </w:r>
          </w:p>
          <w:p w14:paraId="76B2DCD5" w14:textId="77777777" w:rsidR="00126AF7" w:rsidRPr="00126AF7" w:rsidRDefault="00126AF7" w:rsidP="007F125B">
            <w:pPr>
              <w:pStyle w:val="Bezodstpw"/>
              <w:jc w:val="both"/>
              <w:rPr>
                <w:rFonts w:ascii="Times New Roman" w:hAnsi="Times New Roman" w:cs="Times New Roman"/>
                <w:sz w:val="20"/>
                <w:szCs w:val="20"/>
              </w:rPr>
            </w:pPr>
            <w:r w:rsidRPr="00126AF7">
              <w:rPr>
                <w:rFonts w:ascii="Times New Roman" w:hAnsi="Times New Roman" w:cs="Times New Roman"/>
                <w:sz w:val="20"/>
                <w:szCs w:val="20"/>
              </w:rPr>
              <w:t>1) uwagi ogólne:</w:t>
            </w:r>
          </w:p>
          <w:p w14:paraId="3FB73FCF" w14:textId="02A14017" w:rsidR="00126AF7" w:rsidRPr="007F125B" w:rsidRDefault="00126AF7" w:rsidP="007F125B">
            <w:pPr>
              <w:pStyle w:val="Bezodstpw"/>
              <w:jc w:val="both"/>
              <w:rPr>
                <w:rFonts w:ascii="Times New Roman" w:hAnsi="Times New Roman" w:cs="Times New Roman"/>
                <w:sz w:val="20"/>
                <w:szCs w:val="20"/>
                <w:u w:val="single"/>
              </w:rPr>
            </w:pPr>
            <w:r w:rsidRPr="00126AF7">
              <w:rPr>
                <w:rFonts w:ascii="Times New Roman" w:hAnsi="Times New Roman" w:cs="Times New Roman"/>
                <w:sz w:val="20"/>
                <w:szCs w:val="20"/>
              </w:rPr>
              <w:t xml:space="preserve">a) </w:t>
            </w:r>
            <w:r w:rsidR="00D32CB5">
              <w:rPr>
                <w:rFonts w:ascii="Times New Roman" w:hAnsi="Times New Roman" w:cs="Times New Roman"/>
                <w:sz w:val="20"/>
                <w:szCs w:val="20"/>
              </w:rPr>
              <w:t xml:space="preserve">OSR </w:t>
            </w:r>
            <w:r w:rsidRPr="00126AF7">
              <w:rPr>
                <w:rFonts w:ascii="Times New Roman" w:hAnsi="Times New Roman" w:cs="Times New Roman"/>
                <w:sz w:val="20"/>
                <w:szCs w:val="20"/>
              </w:rPr>
              <w:t xml:space="preserve">nie zawiera kompleksowej i rzeczywistej </w:t>
            </w:r>
            <w:r w:rsidRPr="005A59B0">
              <w:rPr>
                <w:rFonts w:ascii="Times New Roman" w:hAnsi="Times New Roman" w:cs="Times New Roman"/>
                <w:sz w:val="20"/>
                <w:szCs w:val="20"/>
              </w:rPr>
              <w:t>analizy skutków tego projektu.</w:t>
            </w:r>
            <w:r w:rsidRPr="00126AF7">
              <w:rPr>
                <w:rFonts w:ascii="Times New Roman" w:hAnsi="Times New Roman" w:cs="Times New Roman"/>
                <w:sz w:val="20"/>
                <w:szCs w:val="20"/>
              </w:rPr>
              <w:t xml:space="preserve"> Wymaga podkreślenia, że przedstawiony projekt ustawy</w:t>
            </w:r>
            <w:r>
              <w:rPr>
                <w:rFonts w:ascii="Times New Roman" w:hAnsi="Times New Roman" w:cs="Times New Roman"/>
                <w:sz w:val="20"/>
                <w:szCs w:val="20"/>
              </w:rPr>
              <w:t xml:space="preserve"> </w:t>
            </w:r>
            <w:r w:rsidRPr="00126AF7">
              <w:rPr>
                <w:rFonts w:ascii="Times New Roman" w:hAnsi="Times New Roman" w:cs="Times New Roman"/>
                <w:sz w:val="20"/>
                <w:szCs w:val="20"/>
              </w:rPr>
              <w:t>w przeważającej części stanowi powtórzenie dotychczasowych rozwiązań</w:t>
            </w:r>
            <w:r>
              <w:rPr>
                <w:rFonts w:ascii="Times New Roman" w:hAnsi="Times New Roman" w:cs="Times New Roman"/>
                <w:sz w:val="20"/>
                <w:szCs w:val="20"/>
              </w:rPr>
              <w:t xml:space="preserve"> </w:t>
            </w:r>
            <w:r w:rsidRPr="00126AF7">
              <w:rPr>
                <w:rFonts w:ascii="Times New Roman" w:hAnsi="Times New Roman" w:cs="Times New Roman"/>
                <w:sz w:val="20"/>
                <w:szCs w:val="20"/>
              </w:rPr>
              <w:t>wynikających z ustawy z dnia 24 maja 2000 r. o Krajowym Rejestrze Karnym.</w:t>
            </w:r>
            <w:r>
              <w:rPr>
                <w:rFonts w:ascii="Times New Roman" w:hAnsi="Times New Roman" w:cs="Times New Roman"/>
                <w:sz w:val="20"/>
                <w:szCs w:val="20"/>
              </w:rPr>
              <w:t xml:space="preserve"> </w:t>
            </w:r>
            <w:r w:rsidRPr="00126AF7">
              <w:rPr>
                <w:rFonts w:ascii="Times New Roman" w:hAnsi="Times New Roman" w:cs="Times New Roman"/>
                <w:sz w:val="20"/>
                <w:szCs w:val="20"/>
              </w:rPr>
              <w:t>Jednocześnie w ramach projektowanych rozwiązań przewiduje się</w:t>
            </w:r>
            <w:r>
              <w:rPr>
                <w:rFonts w:ascii="Times New Roman" w:hAnsi="Times New Roman" w:cs="Times New Roman"/>
                <w:sz w:val="20"/>
                <w:szCs w:val="20"/>
              </w:rPr>
              <w:t xml:space="preserve"> </w:t>
            </w:r>
            <w:r w:rsidRPr="00126AF7">
              <w:rPr>
                <w:rFonts w:ascii="Times New Roman" w:hAnsi="Times New Roman" w:cs="Times New Roman"/>
                <w:sz w:val="20"/>
                <w:szCs w:val="20"/>
              </w:rPr>
              <w:t>wprowadzenie szeregu rozwiązań zakładających usprawnienie procedur</w:t>
            </w:r>
            <w:r>
              <w:rPr>
                <w:rFonts w:ascii="Times New Roman" w:hAnsi="Times New Roman" w:cs="Times New Roman"/>
                <w:sz w:val="20"/>
                <w:szCs w:val="20"/>
              </w:rPr>
              <w:t xml:space="preserve"> </w:t>
            </w:r>
            <w:r w:rsidRPr="00126AF7">
              <w:rPr>
                <w:rFonts w:ascii="Times New Roman" w:hAnsi="Times New Roman" w:cs="Times New Roman"/>
                <w:sz w:val="20"/>
                <w:szCs w:val="20"/>
              </w:rPr>
              <w:t>i - w większości przypadków - automatyzację procesów, co wprost wskazano</w:t>
            </w:r>
            <w:r>
              <w:rPr>
                <w:rFonts w:ascii="Times New Roman" w:hAnsi="Times New Roman" w:cs="Times New Roman"/>
                <w:sz w:val="20"/>
                <w:szCs w:val="20"/>
              </w:rPr>
              <w:t xml:space="preserve"> </w:t>
            </w:r>
            <w:r w:rsidRPr="00126AF7">
              <w:rPr>
                <w:rFonts w:ascii="Times New Roman" w:hAnsi="Times New Roman" w:cs="Times New Roman"/>
                <w:sz w:val="20"/>
                <w:szCs w:val="20"/>
              </w:rPr>
              <w:t>w punkcie pierwszym</w:t>
            </w:r>
            <w:r w:rsidR="00954BEC">
              <w:rPr>
                <w:rFonts w:ascii="Times New Roman" w:hAnsi="Times New Roman" w:cs="Times New Roman"/>
                <w:sz w:val="20"/>
                <w:szCs w:val="20"/>
              </w:rPr>
              <w:t xml:space="preserve"> OSR</w:t>
            </w:r>
            <w:r w:rsidR="00541E81">
              <w:rPr>
                <w:rFonts w:ascii="Times New Roman" w:hAnsi="Times New Roman" w:cs="Times New Roman"/>
                <w:sz w:val="20"/>
                <w:szCs w:val="20"/>
              </w:rPr>
              <w:t xml:space="preserve">. </w:t>
            </w:r>
            <w:r w:rsidRPr="00126AF7">
              <w:rPr>
                <w:rFonts w:ascii="Times New Roman" w:hAnsi="Times New Roman" w:cs="Times New Roman"/>
                <w:sz w:val="20"/>
                <w:szCs w:val="20"/>
              </w:rPr>
              <w:t>Wbrew jednak powyższemu przedstawione w punkcie 6 Oceny Skutków Regulacji</w:t>
            </w:r>
            <w:r>
              <w:rPr>
                <w:rFonts w:ascii="Times New Roman" w:hAnsi="Times New Roman" w:cs="Times New Roman"/>
                <w:sz w:val="20"/>
                <w:szCs w:val="20"/>
              </w:rPr>
              <w:t xml:space="preserve"> </w:t>
            </w:r>
            <w:r w:rsidRPr="00126AF7">
              <w:rPr>
                <w:rFonts w:ascii="Times New Roman" w:hAnsi="Times New Roman" w:cs="Times New Roman"/>
                <w:sz w:val="20"/>
                <w:szCs w:val="20"/>
              </w:rPr>
              <w:t>dane zwierają tylko kwotę wydatków do poniesienia z budżetu państwa</w:t>
            </w:r>
            <w:r>
              <w:rPr>
                <w:rFonts w:ascii="Times New Roman" w:hAnsi="Times New Roman" w:cs="Times New Roman"/>
                <w:sz w:val="20"/>
                <w:szCs w:val="20"/>
              </w:rPr>
              <w:t xml:space="preserve"> </w:t>
            </w:r>
            <w:r w:rsidRPr="00126AF7">
              <w:rPr>
                <w:rFonts w:ascii="Times New Roman" w:hAnsi="Times New Roman" w:cs="Times New Roman"/>
                <w:sz w:val="20"/>
                <w:szCs w:val="20"/>
              </w:rPr>
              <w:t>i z budżetu Unii Europejskiej w rozbiciu na poszczególne lata. Nie wskazano</w:t>
            </w:r>
            <w:r>
              <w:rPr>
                <w:rFonts w:ascii="Times New Roman" w:hAnsi="Times New Roman" w:cs="Times New Roman"/>
                <w:sz w:val="20"/>
                <w:szCs w:val="20"/>
              </w:rPr>
              <w:t xml:space="preserve"> </w:t>
            </w:r>
            <w:r w:rsidRPr="00126AF7">
              <w:rPr>
                <w:rFonts w:ascii="Times New Roman" w:hAnsi="Times New Roman" w:cs="Times New Roman"/>
                <w:sz w:val="20"/>
                <w:szCs w:val="20"/>
              </w:rPr>
              <w:t xml:space="preserve">jakichkolwiek </w:t>
            </w:r>
            <w:r w:rsidRPr="00AC30C2">
              <w:rPr>
                <w:rFonts w:ascii="Times New Roman" w:hAnsi="Times New Roman" w:cs="Times New Roman"/>
                <w:sz w:val="20"/>
                <w:szCs w:val="20"/>
              </w:rPr>
              <w:t>oszczędności</w:t>
            </w:r>
            <w:r w:rsidRPr="00126AF7">
              <w:rPr>
                <w:rFonts w:ascii="Times New Roman" w:hAnsi="Times New Roman" w:cs="Times New Roman"/>
                <w:sz w:val="20"/>
                <w:szCs w:val="20"/>
              </w:rPr>
              <w:t xml:space="preserve"> związanych z wprowadzanymi rozwiązaniami.</w:t>
            </w:r>
            <w:r>
              <w:rPr>
                <w:rFonts w:ascii="Times New Roman" w:hAnsi="Times New Roman" w:cs="Times New Roman"/>
                <w:sz w:val="20"/>
                <w:szCs w:val="20"/>
              </w:rPr>
              <w:t xml:space="preserve"> </w:t>
            </w:r>
            <w:r w:rsidRPr="00126AF7">
              <w:rPr>
                <w:rFonts w:ascii="Times New Roman" w:hAnsi="Times New Roman" w:cs="Times New Roman"/>
                <w:sz w:val="20"/>
                <w:szCs w:val="20"/>
              </w:rPr>
              <w:t>Zgodnie zaś z uzasadnieniem załączonym do projektu już same przedstawione</w:t>
            </w:r>
            <w:r>
              <w:rPr>
                <w:rFonts w:ascii="Times New Roman" w:hAnsi="Times New Roman" w:cs="Times New Roman"/>
                <w:sz w:val="20"/>
                <w:szCs w:val="20"/>
              </w:rPr>
              <w:t xml:space="preserve"> </w:t>
            </w:r>
            <w:r w:rsidRPr="00126AF7">
              <w:rPr>
                <w:rFonts w:ascii="Times New Roman" w:hAnsi="Times New Roman" w:cs="Times New Roman"/>
                <w:sz w:val="20"/>
                <w:szCs w:val="20"/>
              </w:rPr>
              <w:t>poniżej zmiany powinny przynieść oszczędności nie tylko dotyczące czasu pracy</w:t>
            </w:r>
            <w:r>
              <w:rPr>
                <w:rFonts w:ascii="Times New Roman" w:hAnsi="Times New Roman" w:cs="Times New Roman"/>
                <w:sz w:val="20"/>
                <w:szCs w:val="20"/>
              </w:rPr>
              <w:t xml:space="preserve"> </w:t>
            </w:r>
            <w:r w:rsidRPr="00126AF7">
              <w:rPr>
                <w:rFonts w:ascii="Times New Roman" w:hAnsi="Times New Roman" w:cs="Times New Roman"/>
                <w:sz w:val="20"/>
                <w:szCs w:val="20"/>
              </w:rPr>
              <w:t>pracowników, ale także w wymiarze rzeczowym. Projektodawca w uzasadnieniu</w:t>
            </w:r>
            <w:r w:rsidR="00C71763">
              <w:rPr>
                <w:rFonts w:ascii="Times New Roman" w:hAnsi="Times New Roman" w:cs="Times New Roman"/>
                <w:sz w:val="20"/>
                <w:szCs w:val="20"/>
              </w:rPr>
              <w:t xml:space="preserve"> (s.2</w:t>
            </w:r>
            <w:r w:rsidR="00F0013F">
              <w:rPr>
                <w:rFonts w:ascii="Times New Roman" w:hAnsi="Times New Roman" w:cs="Times New Roman"/>
                <w:sz w:val="20"/>
                <w:szCs w:val="20"/>
              </w:rPr>
              <w:t>, s.16, s.35</w:t>
            </w:r>
            <w:r w:rsidR="00BF78C1">
              <w:rPr>
                <w:rFonts w:ascii="Times New Roman" w:hAnsi="Times New Roman" w:cs="Times New Roman"/>
                <w:sz w:val="20"/>
                <w:szCs w:val="20"/>
              </w:rPr>
              <w:t xml:space="preserve"> </w:t>
            </w:r>
            <w:r w:rsidRPr="00126AF7">
              <w:rPr>
                <w:rFonts w:ascii="Times New Roman" w:hAnsi="Times New Roman" w:cs="Times New Roman"/>
                <w:sz w:val="20"/>
                <w:szCs w:val="20"/>
              </w:rPr>
              <w:t xml:space="preserve">wskazał bowiem, </w:t>
            </w:r>
            <w:r w:rsidR="009C609C">
              <w:rPr>
                <w:rFonts w:ascii="Times New Roman" w:hAnsi="Times New Roman" w:cs="Times New Roman"/>
                <w:sz w:val="20"/>
                <w:szCs w:val="20"/>
              </w:rPr>
              <w:t xml:space="preserve">że w zw. </w:t>
            </w:r>
            <w:r w:rsidR="00F20E70">
              <w:rPr>
                <w:rFonts w:ascii="Times New Roman" w:hAnsi="Times New Roman" w:cs="Times New Roman"/>
                <w:sz w:val="20"/>
                <w:szCs w:val="20"/>
              </w:rPr>
              <w:t>z</w:t>
            </w:r>
            <w:r w:rsidR="009C609C">
              <w:rPr>
                <w:rFonts w:ascii="Times New Roman" w:hAnsi="Times New Roman" w:cs="Times New Roman"/>
                <w:sz w:val="20"/>
                <w:szCs w:val="20"/>
              </w:rPr>
              <w:t xml:space="preserve"> automatyzacją procedur czy usługą</w:t>
            </w:r>
            <w:r w:rsidR="00F20E70">
              <w:rPr>
                <w:rFonts w:ascii="Times New Roman" w:hAnsi="Times New Roman" w:cs="Times New Roman"/>
                <w:sz w:val="20"/>
                <w:szCs w:val="20"/>
              </w:rPr>
              <w:t xml:space="preserve"> sieciową</w:t>
            </w:r>
            <w:r w:rsidR="009C609C">
              <w:rPr>
                <w:rFonts w:ascii="Times New Roman" w:hAnsi="Times New Roman" w:cs="Times New Roman"/>
                <w:sz w:val="20"/>
                <w:szCs w:val="20"/>
              </w:rPr>
              <w:t xml:space="preserve"> </w:t>
            </w:r>
            <w:r w:rsidR="007F125B">
              <w:rPr>
                <w:rFonts w:ascii="Times New Roman" w:hAnsi="Times New Roman" w:cs="Times New Roman"/>
                <w:sz w:val="20"/>
                <w:szCs w:val="20"/>
              </w:rPr>
              <w:t xml:space="preserve">pewną część pracy będzie wykonywana bez udziału pracownika.  </w:t>
            </w:r>
            <w:r w:rsidRPr="00126AF7">
              <w:rPr>
                <w:rFonts w:ascii="Times New Roman" w:hAnsi="Times New Roman" w:cs="Times New Roman"/>
                <w:sz w:val="20"/>
                <w:szCs w:val="20"/>
              </w:rPr>
              <w:t xml:space="preserve">W dodatkowych informacjach w </w:t>
            </w:r>
            <w:r w:rsidR="001A1F53">
              <w:rPr>
                <w:rFonts w:ascii="Times New Roman" w:hAnsi="Times New Roman" w:cs="Times New Roman"/>
                <w:sz w:val="20"/>
                <w:szCs w:val="20"/>
              </w:rPr>
              <w:t xml:space="preserve">OSR </w:t>
            </w:r>
            <w:r w:rsidRPr="00126AF7">
              <w:rPr>
                <w:rFonts w:ascii="Times New Roman" w:hAnsi="Times New Roman" w:cs="Times New Roman"/>
                <w:sz w:val="20"/>
                <w:szCs w:val="20"/>
              </w:rPr>
              <w:t>wskazano jedynie, że</w:t>
            </w:r>
            <w:r w:rsidR="007F125B">
              <w:rPr>
                <w:rFonts w:ascii="Times New Roman" w:hAnsi="Times New Roman" w:cs="Times New Roman"/>
                <w:sz w:val="20"/>
                <w:szCs w:val="20"/>
              </w:rPr>
              <w:t xml:space="preserve"> </w:t>
            </w:r>
            <w:r w:rsidRPr="00126AF7">
              <w:rPr>
                <w:rFonts w:ascii="Times New Roman" w:hAnsi="Times New Roman" w:cs="Times New Roman"/>
                <w:sz w:val="20"/>
                <w:szCs w:val="20"/>
              </w:rPr>
              <w:t>pracownicy dotychczas realizujący powyższe zadania zostaną</w:t>
            </w:r>
            <w:r w:rsidR="007F125B">
              <w:rPr>
                <w:rFonts w:ascii="Times New Roman" w:hAnsi="Times New Roman" w:cs="Times New Roman"/>
                <w:sz w:val="20"/>
                <w:szCs w:val="20"/>
              </w:rPr>
              <w:t xml:space="preserve"> </w:t>
            </w:r>
            <w:r w:rsidRPr="00126AF7">
              <w:rPr>
                <w:rFonts w:ascii="Times New Roman" w:hAnsi="Times New Roman" w:cs="Times New Roman"/>
                <w:sz w:val="20"/>
                <w:szCs w:val="20"/>
              </w:rPr>
              <w:t>przekierowani do</w:t>
            </w:r>
            <w:r w:rsidR="007F125B">
              <w:rPr>
                <w:rFonts w:ascii="Times New Roman" w:hAnsi="Times New Roman" w:cs="Times New Roman"/>
                <w:sz w:val="20"/>
                <w:szCs w:val="20"/>
              </w:rPr>
              <w:t xml:space="preserve"> </w:t>
            </w:r>
            <w:r w:rsidRPr="00126AF7">
              <w:rPr>
                <w:rFonts w:ascii="Times New Roman" w:hAnsi="Times New Roman" w:cs="Times New Roman"/>
                <w:sz w:val="20"/>
                <w:szCs w:val="20"/>
              </w:rPr>
              <w:t>kontroli oraz obsługi informacji związanych z wymianą międzynarodową</w:t>
            </w:r>
            <w:r w:rsidR="00912680">
              <w:rPr>
                <w:rFonts w:ascii="Times New Roman" w:hAnsi="Times New Roman" w:cs="Times New Roman"/>
                <w:sz w:val="20"/>
                <w:szCs w:val="20"/>
              </w:rPr>
              <w:t xml:space="preserve">. </w:t>
            </w:r>
            <w:r w:rsidRPr="00126AF7">
              <w:rPr>
                <w:rFonts w:ascii="Times New Roman" w:hAnsi="Times New Roman" w:cs="Times New Roman"/>
                <w:sz w:val="20"/>
                <w:szCs w:val="20"/>
              </w:rPr>
              <w:t xml:space="preserve">Jednakże </w:t>
            </w:r>
            <w:r w:rsidR="00912680">
              <w:rPr>
                <w:rFonts w:ascii="Times New Roman" w:hAnsi="Times New Roman" w:cs="Times New Roman"/>
                <w:sz w:val="20"/>
                <w:szCs w:val="20"/>
                <w:u w:val="single"/>
              </w:rPr>
              <w:t xml:space="preserve">OSR </w:t>
            </w:r>
            <w:r w:rsidRPr="007F125B">
              <w:rPr>
                <w:rFonts w:ascii="Times New Roman" w:hAnsi="Times New Roman" w:cs="Times New Roman"/>
                <w:sz w:val="20"/>
                <w:szCs w:val="20"/>
                <w:u w:val="single"/>
              </w:rPr>
              <w:t>nie</w:t>
            </w:r>
            <w:r w:rsidR="007F125B">
              <w:rPr>
                <w:rFonts w:ascii="Times New Roman" w:hAnsi="Times New Roman" w:cs="Times New Roman"/>
                <w:sz w:val="20"/>
                <w:szCs w:val="20"/>
                <w:u w:val="single"/>
              </w:rPr>
              <w:t xml:space="preserve"> </w:t>
            </w:r>
            <w:r w:rsidRPr="007F125B">
              <w:rPr>
                <w:rFonts w:ascii="Times New Roman" w:hAnsi="Times New Roman" w:cs="Times New Roman"/>
                <w:sz w:val="20"/>
                <w:szCs w:val="20"/>
                <w:u w:val="single"/>
              </w:rPr>
              <w:t>zawiera jakichkolwiek szacunków w powyższym zakresie,</w:t>
            </w:r>
            <w:r w:rsidR="007F125B" w:rsidRPr="007F125B">
              <w:rPr>
                <w:rFonts w:ascii="Times New Roman" w:hAnsi="Times New Roman" w:cs="Times New Roman"/>
                <w:sz w:val="20"/>
                <w:szCs w:val="20"/>
                <w:u w:val="single"/>
              </w:rPr>
              <w:t xml:space="preserve"> </w:t>
            </w:r>
            <w:r w:rsidRPr="007F125B">
              <w:rPr>
                <w:rFonts w:ascii="Times New Roman" w:hAnsi="Times New Roman" w:cs="Times New Roman"/>
                <w:sz w:val="20"/>
                <w:szCs w:val="20"/>
                <w:u w:val="single"/>
              </w:rPr>
              <w:t>ponieważ nie wskazano ile osób obecnie zajmuje się obsługą Krajowego Rejestru</w:t>
            </w:r>
            <w:r w:rsidR="007F125B">
              <w:rPr>
                <w:rFonts w:ascii="Times New Roman" w:hAnsi="Times New Roman" w:cs="Times New Roman"/>
                <w:sz w:val="20"/>
                <w:szCs w:val="20"/>
                <w:u w:val="single"/>
              </w:rPr>
              <w:t xml:space="preserve"> </w:t>
            </w:r>
            <w:r w:rsidRPr="007F125B">
              <w:rPr>
                <w:rFonts w:ascii="Times New Roman" w:hAnsi="Times New Roman" w:cs="Times New Roman"/>
                <w:sz w:val="20"/>
                <w:szCs w:val="20"/>
                <w:u w:val="single"/>
              </w:rPr>
              <w:t>Karnego, ile etatów zostanie przesuniętych do nowych zadań, ile zostanie</w:t>
            </w:r>
            <w:r w:rsidR="00B45617">
              <w:rPr>
                <w:rFonts w:ascii="Times New Roman" w:hAnsi="Times New Roman" w:cs="Times New Roman"/>
                <w:sz w:val="20"/>
                <w:szCs w:val="20"/>
                <w:u w:val="single"/>
              </w:rPr>
              <w:t xml:space="preserve"> </w:t>
            </w:r>
            <w:r w:rsidRPr="007F125B">
              <w:rPr>
                <w:rFonts w:ascii="Times New Roman" w:hAnsi="Times New Roman" w:cs="Times New Roman"/>
                <w:sz w:val="20"/>
                <w:szCs w:val="20"/>
                <w:u w:val="single"/>
              </w:rPr>
              <w:t>uwolnionych i w jakich częściach budżetowych.</w:t>
            </w:r>
          </w:p>
          <w:p w14:paraId="7417BA8B" w14:textId="77777777" w:rsidR="00126AF7" w:rsidRPr="00126AF7" w:rsidRDefault="00126AF7" w:rsidP="007F125B">
            <w:pPr>
              <w:pStyle w:val="Bezodstpw"/>
              <w:jc w:val="both"/>
              <w:rPr>
                <w:rFonts w:ascii="Times New Roman" w:hAnsi="Times New Roman" w:cs="Times New Roman"/>
                <w:sz w:val="20"/>
                <w:szCs w:val="20"/>
              </w:rPr>
            </w:pPr>
            <w:r w:rsidRPr="00126AF7">
              <w:rPr>
                <w:rFonts w:ascii="Times New Roman" w:hAnsi="Times New Roman" w:cs="Times New Roman"/>
                <w:sz w:val="20"/>
                <w:szCs w:val="20"/>
              </w:rPr>
              <w:t>Ponadto, zgodnie z informacjami zawartymi pod tabelą w punkcie 6 Oceny</w:t>
            </w:r>
          </w:p>
          <w:p w14:paraId="4AEEBE1A" w14:textId="12ED1BB6" w:rsidR="00126AF7" w:rsidRPr="007F125B" w:rsidRDefault="00126AF7" w:rsidP="007F125B">
            <w:pPr>
              <w:pStyle w:val="Bezodstpw"/>
              <w:jc w:val="both"/>
              <w:rPr>
                <w:rFonts w:ascii="Times New Roman" w:hAnsi="Times New Roman" w:cs="Times New Roman"/>
                <w:i/>
                <w:iCs/>
                <w:sz w:val="20"/>
                <w:szCs w:val="20"/>
              </w:rPr>
            </w:pPr>
            <w:r w:rsidRPr="00126AF7">
              <w:rPr>
                <w:rFonts w:ascii="Times New Roman" w:hAnsi="Times New Roman" w:cs="Times New Roman"/>
                <w:sz w:val="20"/>
                <w:szCs w:val="20"/>
              </w:rPr>
              <w:t>Skutków Regulacji, „</w:t>
            </w:r>
            <w:r w:rsidRPr="00126AF7">
              <w:rPr>
                <w:rFonts w:ascii="Times New Roman" w:hAnsi="Times New Roman" w:cs="Times New Roman"/>
                <w:i/>
                <w:iCs/>
                <w:sz w:val="20"/>
                <w:szCs w:val="20"/>
              </w:rPr>
              <w:t>Środki wykazane jako Budżet Państwa zawierają wszystkie</w:t>
            </w:r>
            <w:r w:rsidR="007F125B">
              <w:rPr>
                <w:rFonts w:ascii="Times New Roman" w:hAnsi="Times New Roman" w:cs="Times New Roman"/>
                <w:i/>
                <w:iCs/>
                <w:sz w:val="20"/>
                <w:szCs w:val="20"/>
              </w:rPr>
              <w:t xml:space="preserve"> </w:t>
            </w:r>
            <w:r w:rsidRPr="00126AF7">
              <w:rPr>
                <w:rFonts w:ascii="Times New Roman" w:hAnsi="Times New Roman" w:cs="Times New Roman"/>
                <w:i/>
                <w:iCs/>
                <w:sz w:val="20"/>
                <w:szCs w:val="20"/>
              </w:rPr>
              <w:t>elementy kosztowe związane z utrzymaniem zbudowanego systemu tj. koszty</w:t>
            </w:r>
            <w:r w:rsidR="007F125B">
              <w:rPr>
                <w:rFonts w:ascii="Times New Roman" w:hAnsi="Times New Roman" w:cs="Times New Roman"/>
                <w:i/>
                <w:iCs/>
                <w:sz w:val="20"/>
                <w:szCs w:val="20"/>
              </w:rPr>
              <w:t xml:space="preserve"> </w:t>
            </w:r>
            <w:r w:rsidRPr="00126AF7">
              <w:rPr>
                <w:rFonts w:ascii="Times New Roman" w:hAnsi="Times New Roman" w:cs="Times New Roman"/>
                <w:i/>
                <w:iCs/>
                <w:sz w:val="20"/>
                <w:szCs w:val="20"/>
              </w:rPr>
              <w:t>utrzymania systemu oraz koszty utrzymania przynależnej do systemu</w:t>
            </w:r>
            <w:r w:rsidR="007F125B">
              <w:rPr>
                <w:rFonts w:ascii="Times New Roman" w:hAnsi="Times New Roman" w:cs="Times New Roman"/>
                <w:i/>
                <w:iCs/>
                <w:sz w:val="20"/>
                <w:szCs w:val="20"/>
              </w:rPr>
              <w:t xml:space="preserve"> </w:t>
            </w:r>
            <w:r w:rsidRPr="00126AF7">
              <w:rPr>
                <w:rFonts w:ascii="Times New Roman" w:hAnsi="Times New Roman" w:cs="Times New Roman"/>
                <w:i/>
                <w:iCs/>
                <w:sz w:val="20"/>
                <w:szCs w:val="20"/>
              </w:rPr>
              <w:t>infrastruktury sprzętowo-sieciowej wraz niezbędnymi kosztami odnowienia</w:t>
            </w:r>
            <w:r w:rsidR="007F125B">
              <w:rPr>
                <w:rFonts w:ascii="Times New Roman" w:hAnsi="Times New Roman" w:cs="Times New Roman"/>
                <w:i/>
                <w:iCs/>
                <w:sz w:val="20"/>
                <w:szCs w:val="20"/>
              </w:rPr>
              <w:t xml:space="preserve"> </w:t>
            </w:r>
            <w:r w:rsidRPr="00126AF7">
              <w:rPr>
                <w:rFonts w:ascii="Times New Roman" w:hAnsi="Times New Roman" w:cs="Times New Roman"/>
                <w:i/>
                <w:iCs/>
                <w:sz w:val="20"/>
                <w:szCs w:val="20"/>
              </w:rPr>
              <w:t xml:space="preserve">licencji oprogramowania”. </w:t>
            </w:r>
            <w:r w:rsidRPr="00126AF7">
              <w:rPr>
                <w:rFonts w:ascii="Times New Roman" w:hAnsi="Times New Roman" w:cs="Times New Roman"/>
                <w:sz w:val="20"/>
                <w:szCs w:val="20"/>
              </w:rPr>
              <w:t>Zauważenia jednak wymaga, że nowy system</w:t>
            </w:r>
            <w:r w:rsidR="007F125B">
              <w:rPr>
                <w:rFonts w:ascii="Times New Roman" w:hAnsi="Times New Roman" w:cs="Times New Roman"/>
                <w:i/>
                <w:iCs/>
                <w:sz w:val="20"/>
                <w:szCs w:val="20"/>
              </w:rPr>
              <w:t xml:space="preserve"> </w:t>
            </w:r>
            <w:r w:rsidRPr="00126AF7">
              <w:rPr>
                <w:rFonts w:ascii="Times New Roman" w:hAnsi="Times New Roman" w:cs="Times New Roman"/>
                <w:sz w:val="20"/>
                <w:szCs w:val="20"/>
              </w:rPr>
              <w:t>Krajowego Rejestru Karnego będzie kontynuacją istniejącego systemu, który</w:t>
            </w:r>
            <w:r w:rsidR="007F125B">
              <w:rPr>
                <w:rFonts w:ascii="Times New Roman" w:hAnsi="Times New Roman" w:cs="Times New Roman"/>
                <w:i/>
                <w:iCs/>
                <w:sz w:val="20"/>
                <w:szCs w:val="20"/>
              </w:rPr>
              <w:t xml:space="preserve"> </w:t>
            </w:r>
            <w:r w:rsidRPr="00126AF7">
              <w:rPr>
                <w:rFonts w:ascii="Times New Roman" w:hAnsi="Times New Roman" w:cs="Times New Roman"/>
                <w:sz w:val="20"/>
                <w:szCs w:val="20"/>
              </w:rPr>
              <w:t>będzie poddany niezbędnej modernizacji, zatem koszty dotyczące jego</w:t>
            </w:r>
            <w:r w:rsidR="007F125B">
              <w:rPr>
                <w:rFonts w:ascii="Times New Roman" w:hAnsi="Times New Roman" w:cs="Times New Roman"/>
                <w:i/>
                <w:iCs/>
                <w:sz w:val="20"/>
                <w:szCs w:val="20"/>
              </w:rPr>
              <w:t xml:space="preserve"> f</w:t>
            </w:r>
            <w:r w:rsidRPr="00126AF7">
              <w:rPr>
                <w:rFonts w:ascii="Times New Roman" w:hAnsi="Times New Roman" w:cs="Times New Roman"/>
                <w:sz w:val="20"/>
                <w:szCs w:val="20"/>
              </w:rPr>
              <w:t>unkcjonowania i obsługi były już dotychczas planowane w części 37 -</w:t>
            </w:r>
            <w:r w:rsidR="007F125B">
              <w:rPr>
                <w:rFonts w:ascii="Times New Roman" w:hAnsi="Times New Roman" w:cs="Times New Roman"/>
                <w:i/>
                <w:iCs/>
                <w:sz w:val="20"/>
                <w:szCs w:val="20"/>
              </w:rPr>
              <w:t xml:space="preserve"> </w:t>
            </w:r>
            <w:r w:rsidRPr="00126AF7">
              <w:rPr>
                <w:rFonts w:ascii="Times New Roman" w:hAnsi="Times New Roman" w:cs="Times New Roman"/>
                <w:sz w:val="20"/>
                <w:szCs w:val="20"/>
              </w:rPr>
              <w:t>Sprawiedliwość oraz częściowo w części 15 - Sądy powszechne. W budżecie</w:t>
            </w:r>
            <w:r w:rsidR="007F125B">
              <w:rPr>
                <w:rFonts w:ascii="Times New Roman" w:hAnsi="Times New Roman" w:cs="Times New Roman"/>
                <w:i/>
                <w:iCs/>
                <w:sz w:val="20"/>
                <w:szCs w:val="20"/>
              </w:rPr>
              <w:t xml:space="preserve"> </w:t>
            </w:r>
            <w:r w:rsidRPr="00126AF7">
              <w:rPr>
                <w:rFonts w:ascii="Times New Roman" w:hAnsi="Times New Roman" w:cs="Times New Roman"/>
                <w:sz w:val="20"/>
                <w:szCs w:val="20"/>
              </w:rPr>
              <w:t>państwa znajdują się już zatem środki na wskazane powyżej zadania i nie</w:t>
            </w:r>
            <w:r w:rsidR="007F125B">
              <w:rPr>
                <w:rFonts w:ascii="Times New Roman" w:hAnsi="Times New Roman" w:cs="Times New Roman"/>
                <w:i/>
                <w:iCs/>
                <w:sz w:val="20"/>
                <w:szCs w:val="20"/>
              </w:rPr>
              <w:t xml:space="preserve"> </w:t>
            </w:r>
            <w:r w:rsidRPr="00126AF7">
              <w:rPr>
                <w:rFonts w:ascii="Times New Roman" w:hAnsi="Times New Roman" w:cs="Times New Roman"/>
                <w:sz w:val="20"/>
                <w:szCs w:val="20"/>
              </w:rPr>
              <w:t>powinny być one dodatkowym obciążeniem dla budżetu państwa, a tym samym</w:t>
            </w:r>
            <w:r w:rsidR="007F125B">
              <w:rPr>
                <w:rFonts w:ascii="Times New Roman" w:hAnsi="Times New Roman" w:cs="Times New Roman"/>
                <w:i/>
                <w:iCs/>
                <w:sz w:val="20"/>
                <w:szCs w:val="20"/>
              </w:rPr>
              <w:t xml:space="preserve"> </w:t>
            </w:r>
            <w:r w:rsidRPr="00126AF7">
              <w:rPr>
                <w:rFonts w:ascii="Times New Roman" w:hAnsi="Times New Roman" w:cs="Times New Roman"/>
                <w:sz w:val="20"/>
                <w:szCs w:val="20"/>
              </w:rPr>
              <w:t>stanowić podstawy do ubiegania się o dodatkowe środki (informacje w tym</w:t>
            </w:r>
            <w:r w:rsidR="007F125B">
              <w:rPr>
                <w:rFonts w:ascii="Times New Roman" w:hAnsi="Times New Roman" w:cs="Times New Roman"/>
                <w:i/>
                <w:iCs/>
                <w:sz w:val="20"/>
                <w:szCs w:val="20"/>
              </w:rPr>
              <w:t xml:space="preserve"> </w:t>
            </w:r>
            <w:r w:rsidRPr="00126AF7">
              <w:rPr>
                <w:rFonts w:ascii="Times New Roman" w:hAnsi="Times New Roman" w:cs="Times New Roman"/>
                <w:sz w:val="20"/>
                <w:szCs w:val="20"/>
              </w:rPr>
              <w:t>zakresie należy zamieścić w Ocenie Skutków Regulacji, zgodnie z jedną</w:t>
            </w:r>
            <w:r w:rsidR="007F125B">
              <w:rPr>
                <w:rFonts w:ascii="Times New Roman" w:hAnsi="Times New Roman" w:cs="Times New Roman"/>
                <w:i/>
                <w:iCs/>
                <w:sz w:val="20"/>
                <w:szCs w:val="20"/>
              </w:rPr>
              <w:t xml:space="preserve"> </w:t>
            </w:r>
            <w:r w:rsidRPr="00126AF7">
              <w:rPr>
                <w:rFonts w:ascii="Times New Roman" w:hAnsi="Times New Roman" w:cs="Times New Roman"/>
                <w:sz w:val="20"/>
                <w:szCs w:val="20"/>
              </w:rPr>
              <w:t>z poniższych uwag).</w:t>
            </w:r>
          </w:p>
          <w:p w14:paraId="43FFD339" w14:textId="3293D6BC" w:rsidR="00126AF7" w:rsidRPr="00D12F67" w:rsidRDefault="00126AF7" w:rsidP="00A139E3">
            <w:pPr>
              <w:pStyle w:val="Bezodstpw"/>
              <w:jc w:val="both"/>
              <w:rPr>
                <w:rFonts w:ascii="Times New Roman" w:hAnsi="Times New Roman" w:cs="Times New Roman"/>
                <w:sz w:val="20"/>
                <w:szCs w:val="20"/>
                <w:u w:val="single"/>
              </w:rPr>
            </w:pPr>
            <w:r w:rsidRPr="00D12F67">
              <w:rPr>
                <w:rFonts w:ascii="Times New Roman" w:hAnsi="Times New Roman" w:cs="Times New Roman"/>
                <w:sz w:val="20"/>
                <w:szCs w:val="20"/>
                <w:u w:val="single"/>
              </w:rPr>
              <w:t xml:space="preserve">W związku z powyższym </w:t>
            </w:r>
            <w:r w:rsidR="00D12F67" w:rsidRPr="00D12F67">
              <w:rPr>
                <w:rFonts w:ascii="Times New Roman" w:hAnsi="Times New Roman" w:cs="Times New Roman"/>
                <w:sz w:val="20"/>
                <w:szCs w:val="20"/>
                <w:u w:val="single"/>
              </w:rPr>
              <w:t xml:space="preserve">OSR </w:t>
            </w:r>
            <w:r w:rsidRPr="00D12F67">
              <w:rPr>
                <w:rFonts w:ascii="Times New Roman" w:hAnsi="Times New Roman" w:cs="Times New Roman"/>
                <w:sz w:val="20"/>
                <w:szCs w:val="20"/>
                <w:u w:val="single"/>
              </w:rPr>
              <w:t>powinna zostać uzupełniona</w:t>
            </w:r>
            <w:r w:rsidR="00B45617" w:rsidRPr="00D12F67">
              <w:rPr>
                <w:rFonts w:ascii="Times New Roman" w:hAnsi="Times New Roman" w:cs="Times New Roman"/>
                <w:sz w:val="20"/>
                <w:szCs w:val="20"/>
                <w:u w:val="single"/>
              </w:rPr>
              <w:t>:</w:t>
            </w:r>
          </w:p>
          <w:p w14:paraId="030138EF" w14:textId="1B5D8E0B" w:rsidR="00126AF7" w:rsidRPr="00126AF7" w:rsidRDefault="00126AF7" w:rsidP="005A59B0">
            <w:pPr>
              <w:pStyle w:val="Bezodstpw"/>
              <w:jc w:val="both"/>
              <w:rPr>
                <w:rFonts w:ascii="Times New Roman" w:hAnsi="Times New Roman" w:cs="Times New Roman"/>
                <w:sz w:val="20"/>
                <w:szCs w:val="20"/>
              </w:rPr>
            </w:pPr>
            <w:r w:rsidRPr="00126AF7">
              <w:rPr>
                <w:rFonts w:ascii="Times New Roman" w:hAnsi="Times New Roman" w:cs="Times New Roman"/>
                <w:sz w:val="20"/>
                <w:szCs w:val="20"/>
              </w:rPr>
              <w:t xml:space="preserve">o </w:t>
            </w:r>
            <w:r w:rsidRPr="00AC30C2">
              <w:rPr>
                <w:rFonts w:ascii="Times New Roman" w:hAnsi="Times New Roman" w:cs="Times New Roman"/>
                <w:sz w:val="20"/>
                <w:szCs w:val="20"/>
                <w:u w:val="single"/>
              </w:rPr>
              <w:t>informacje dotyczące dotychczas wydatkowanych środków z budżetu państwa</w:t>
            </w:r>
            <w:r w:rsidR="00B45617" w:rsidRPr="00AC30C2">
              <w:rPr>
                <w:rFonts w:ascii="Times New Roman" w:hAnsi="Times New Roman" w:cs="Times New Roman"/>
                <w:sz w:val="20"/>
                <w:szCs w:val="20"/>
                <w:u w:val="single"/>
              </w:rPr>
              <w:t xml:space="preserve"> </w:t>
            </w:r>
            <w:r w:rsidRPr="00AC30C2">
              <w:rPr>
                <w:rFonts w:ascii="Times New Roman" w:hAnsi="Times New Roman" w:cs="Times New Roman"/>
                <w:sz w:val="20"/>
                <w:szCs w:val="20"/>
                <w:u w:val="single"/>
              </w:rPr>
              <w:t>na funkcjonowanie i obsługę Krajowego Rejestru Karnego, rzetelną analizę</w:t>
            </w:r>
            <w:r w:rsidR="00B45617" w:rsidRPr="00AC30C2">
              <w:rPr>
                <w:rFonts w:ascii="Times New Roman" w:hAnsi="Times New Roman" w:cs="Times New Roman"/>
                <w:sz w:val="20"/>
                <w:szCs w:val="20"/>
                <w:u w:val="single"/>
              </w:rPr>
              <w:t xml:space="preserve"> </w:t>
            </w:r>
            <w:r w:rsidRPr="00AC30C2">
              <w:rPr>
                <w:rFonts w:ascii="Times New Roman" w:hAnsi="Times New Roman" w:cs="Times New Roman"/>
                <w:sz w:val="20"/>
                <w:szCs w:val="20"/>
                <w:u w:val="single"/>
              </w:rPr>
              <w:t>nowych kosztów związanych z modernizacją systemu oraz kwotę oszczędności</w:t>
            </w:r>
            <w:r w:rsidR="00B45617" w:rsidRPr="00AC30C2">
              <w:rPr>
                <w:rFonts w:ascii="Times New Roman" w:hAnsi="Times New Roman" w:cs="Times New Roman"/>
                <w:sz w:val="20"/>
                <w:szCs w:val="20"/>
                <w:u w:val="single"/>
              </w:rPr>
              <w:t xml:space="preserve"> </w:t>
            </w:r>
            <w:r w:rsidRPr="00AC30C2">
              <w:rPr>
                <w:rFonts w:ascii="Times New Roman" w:hAnsi="Times New Roman" w:cs="Times New Roman"/>
                <w:sz w:val="20"/>
                <w:szCs w:val="20"/>
                <w:u w:val="single"/>
              </w:rPr>
              <w:t>wynikających z wdrożenia nowych rozwiązań.</w:t>
            </w:r>
          </w:p>
          <w:p w14:paraId="3D2B8E2E" w14:textId="3E934126" w:rsidR="00126AF7" w:rsidRPr="00126AF7" w:rsidRDefault="00126AF7" w:rsidP="00A139E3">
            <w:pPr>
              <w:pStyle w:val="Bezodstpw"/>
              <w:jc w:val="both"/>
              <w:rPr>
                <w:rFonts w:ascii="Times New Roman" w:hAnsi="Times New Roman" w:cs="Times New Roman"/>
                <w:sz w:val="20"/>
                <w:szCs w:val="20"/>
              </w:rPr>
            </w:pPr>
            <w:r w:rsidRPr="00126AF7">
              <w:rPr>
                <w:rFonts w:ascii="Times New Roman" w:hAnsi="Times New Roman" w:cs="Times New Roman"/>
                <w:sz w:val="20"/>
                <w:szCs w:val="20"/>
              </w:rPr>
              <w:lastRenderedPageBreak/>
              <w:t xml:space="preserve">Mimo, że w tabeli zamieszczonej w punkcie 6 </w:t>
            </w:r>
            <w:r w:rsidR="00954BEC">
              <w:rPr>
                <w:rFonts w:ascii="Times New Roman" w:hAnsi="Times New Roman" w:cs="Times New Roman"/>
                <w:sz w:val="20"/>
                <w:szCs w:val="20"/>
              </w:rPr>
              <w:t xml:space="preserve">OSR </w:t>
            </w:r>
            <w:r w:rsidRPr="00126AF7">
              <w:rPr>
                <w:rFonts w:ascii="Times New Roman" w:hAnsi="Times New Roman" w:cs="Times New Roman"/>
                <w:sz w:val="20"/>
                <w:szCs w:val="20"/>
              </w:rPr>
              <w:t>w wierszu</w:t>
            </w:r>
            <w:r w:rsidR="00B45617">
              <w:rPr>
                <w:rFonts w:ascii="Times New Roman" w:hAnsi="Times New Roman" w:cs="Times New Roman"/>
                <w:sz w:val="20"/>
                <w:szCs w:val="20"/>
              </w:rPr>
              <w:t xml:space="preserve"> </w:t>
            </w:r>
            <w:r w:rsidRPr="00126AF7">
              <w:rPr>
                <w:rFonts w:ascii="Times New Roman" w:hAnsi="Times New Roman" w:cs="Times New Roman"/>
                <w:sz w:val="20"/>
                <w:szCs w:val="20"/>
              </w:rPr>
              <w:t>„</w:t>
            </w:r>
            <w:r w:rsidRPr="00126AF7">
              <w:rPr>
                <w:rFonts w:ascii="Times New Roman" w:hAnsi="Times New Roman" w:cs="Times New Roman"/>
                <w:i/>
                <w:iCs/>
                <w:sz w:val="20"/>
                <w:szCs w:val="20"/>
              </w:rPr>
              <w:t>Dodatkowe informacje, w tym wskazanie źródeł danych i przyjętych do obliczeń</w:t>
            </w:r>
            <w:r w:rsidR="00B45617">
              <w:rPr>
                <w:rFonts w:ascii="Times New Roman" w:hAnsi="Times New Roman" w:cs="Times New Roman"/>
                <w:sz w:val="20"/>
                <w:szCs w:val="20"/>
              </w:rPr>
              <w:t xml:space="preserve"> </w:t>
            </w:r>
            <w:r w:rsidRPr="00126AF7">
              <w:rPr>
                <w:rFonts w:ascii="Times New Roman" w:hAnsi="Times New Roman" w:cs="Times New Roman"/>
                <w:i/>
                <w:iCs/>
                <w:sz w:val="20"/>
                <w:szCs w:val="20"/>
              </w:rPr>
              <w:t>założeń</w:t>
            </w:r>
            <w:r w:rsidRPr="00126AF7">
              <w:rPr>
                <w:rFonts w:ascii="Times New Roman" w:hAnsi="Times New Roman" w:cs="Times New Roman"/>
                <w:sz w:val="20"/>
                <w:szCs w:val="20"/>
              </w:rPr>
              <w:t>” zawarto już wyodrębnione koszty modernizacji i utrzymania systemu, to</w:t>
            </w:r>
            <w:r w:rsidR="00B45617">
              <w:rPr>
                <w:rFonts w:ascii="Times New Roman" w:hAnsi="Times New Roman" w:cs="Times New Roman"/>
                <w:sz w:val="20"/>
                <w:szCs w:val="20"/>
              </w:rPr>
              <w:t xml:space="preserve"> </w:t>
            </w:r>
            <w:r w:rsidRPr="00126AF7">
              <w:rPr>
                <w:rFonts w:ascii="Times New Roman" w:hAnsi="Times New Roman" w:cs="Times New Roman"/>
                <w:sz w:val="20"/>
                <w:szCs w:val="20"/>
              </w:rPr>
              <w:t>jednak informacje te powinny być rozdzielone, gdyż utrzymanie systemu jest</w:t>
            </w:r>
            <w:r w:rsidR="00B45617">
              <w:rPr>
                <w:rFonts w:ascii="Times New Roman" w:hAnsi="Times New Roman" w:cs="Times New Roman"/>
                <w:sz w:val="20"/>
                <w:szCs w:val="20"/>
              </w:rPr>
              <w:t xml:space="preserve"> </w:t>
            </w:r>
            <w:r w:rsidRPr="00126AF7">
              <w:rPr>
                <w:rFonts w:ascii="Times New Roman" w:hAnsi="Times New Roman" w:cs="Times New Roman"/>
                <w:sz w:val="20"/>
                <w:szCs w:val="20"/>
              </w:rPr>
              <w:t>wydatkiem, który był już dotychczas ponoszony,</w:t>
            </w:r>
          </w:p>
          <w:p w14:paraId="0FF734FE" w14:textId="606201C0" w:rsidR="00126AF7" w:rsidRPr="00126AF7" w:rsidRDefault="00126AF7" w:rsidP="00A139E3">
            <w:pPr>
              <w:pStyle w:val="Bezodstpw"/>
              <w:jc w:val="both"/>
              <w:rPr>
                <w:rFonts w:ascii="Times New Roman" w:hAnsi="Times New Roman" w:cs="Times New Roman"/>
                <w:sz w:val="20"/>
                <w:szCs w:val="20"/>
              </w:rPr>
            </w:pPr>
            <w:r w:rsidRPr="00126AF7">
              <w:rPr>
                <w:rFonts w:ascii="Times New Roman" w:hAnsi="Times New Roman" w:cs="Times New Roman"/>
                <w:sz w:val="20"/>
                <w:szCs w:val="20"/>
              </w:rPr>
              <w:t xml:space="preserve">b) </w:t>
            </w:r>
            <w:r w:rsidR="00954BEC">
              <w:rPr>
                <w:rFonts w:ascii="Times New Roman" w:hAnsi="Times New Roman" w:cs="Times New Roman"/>
                <w:sz w:val="20"/>
                <w:szCs w:val="20"/>
              </w:rPr>
              <w:t xml:space="preserve">OSR </w:t>
            </w:r>
            <w:r w:rsidRPr="00126AF7">
              <w:rPr>
                <w:rFonts w:ascii="Times New Roman" w:hAnsi="Times New Roman" w:cs="Times New Roman"/>
                <w:sz w:val="20"/>
                <w:szCs w:val="20"/>
              </w:rPr>
              <w:t>należy uzupełnić o informację, że realizacja ustawy</w:t>
            </w:r>
            <w:r w:rsidR="00B45617">
              <w:rPr>
                <w:rFonts w:ascii="Times New Roman" w:hAnsi="Times New Roman" w:cs="Times New Roman"/>
                <w:sz w:val="20"/>
                <w:szCs w:val="20"/>
              </w:rPr>
              <w:t xml:space="preserve"> </w:t>
            </w:r>
            <w:r w:rsidRPr="00126AF7">
              <w:rPr>
                <w:rFonts w:ascii="Times New Roman" w:hAnsi="Times New Roman" w:cs="Times New Roman"/>
                <w:sz w:val="20"/>
                <w:szCs w:val="20"/>
              </w:rPr>
              <w:t>w zakresie pozostałych podmiotów, będących interesariuszami zewnętrznymi,</w:t>
            </w:r>
            <w:r w:rsidR="00B45617">
              <w:rPr>
                <w:rFonts w:ascii="Times New Roman" w:hAnsi="Times New Roman" w:cs="Times New Roman"/>
                <w:sz w:val="20"/>
                <w:szCs w:val="20"/>
              </w:rPr>
              <w:t xml:space="preserve"> </w:t>
            </w:r>
            <w:r w:rsidRPr="00126AF7">
              <w:rPr>
                <w:rFonts w:ascii="Times New Roman" w:hAnsi="Times New Roman" w:cs="Times New Roman"/>
                <w:sz w:val="20"/>
                <w:szCs w:val="20"/>
              </w:rPr>
              <w:t>odbywać się będzie w ramach dotychczas posiadanych środków i nie będzie</w:t>
            </w:r>
            <w:r w:rsidR="00B45617">
              <w:rPr>
                <w:rFonts w:ascii="Times New Roman" w:hAnsi="Times New Roman" w:cs="Times New Roman"/>
                <w:sz w:val="20"/>
                <w:szCs w:val="20"/>
              </w:rPr>
              <w:t xml:space="preserve"> </w:t>
            </w:r>
            <w:r w:rsidRPr="00126AF7">
              <w:rPr>
                <w:rFonts w:ascii="Times New Roman" w:hAnsi="Times New Roman" w:cs="Times New Roman"/>
                <w:sz w:val="20"/>
                <w:szCs w:val="20"/>
              </w:rPr>
              <w:t>stanowić podstawy do ich zwiększania w roku wejścia w życie ustawy oraz</w:t>
            </w:r>
            <w:r w:rsidR="00B45617">
              <w:rPr>
                <w:rFonts w:ascii="Times New Roman" w:hAnsi="Times New Roman" w:cs="Times New Roman"/>
                <w:sz w:val="20"/>
                <w:szCs w:val="20"/>
              </w:rPr>
              <w:t xml:space="preserve"> </w:t>
            </w:r>
            <w:r w:rsidRPr="00126AF7">
              <w:rPr>
                <w:rFonts w:ascii="Times New Roman" w:hAnsi="Times New Roman" w:cs="Times New Roman"/>
                <w:sz w:val="20"/>
                <w:szCs w:val="20"/>
              </w:rPr>
              <w:t>w latach kolejnych,</w:t>
            </w:r>
          </w:p>
          <w:p w14:paraId="617E5F1D" w14:textId="18C3AEC5" w:rsidR="00126AF7" w:rsidRPr="00126AF7" w:rsidRDefault="00126AF7" w:rsidP="00A139E3">
            <w:pPr>
              <w:pStyle w:val="Bezodstpw"/>
              <w:jc w:val="both"/>
              <w:rPr>
                <w:rFonts w:ascii="Times New Roman" w:hAnsi="Times New Roman" w:cs="Times New Roman"/>
                <w:sz w:val="20"/>
                <w:szCs w:val="20"/>
              </w:rPr>
            </w:pPr>
            <w:r w:rsidRPr="00126AF7">
              <w:rPr>
                <w:rFonts w:ascii="Times New Roman" w:hAnsi="Times New Roman" w:cs="Times New Roman"/>
                <w:sz w:val="20"/>
                <w:szCs w:val="20"/>
              </w:rPr>
              <w:t>c) wskazuję, że w ustawie budżetowej na 2022 rok nie zostały zabezpieczone środki</w:t>
            </w:r>
            <w:r w:rsidR="00B45617">
              <w:rPr>
                <w:rFonts w:ascii="Times New Roman" w:hAnsi="Times New Roman" w:cs="Times New Roman"/>
                <w:sz w:val="20"/>
                <w:szCs w:val="20"/>
              </w:rPr>
              <w:t xml:space="preserve"> </w:t>
            </w:r>
            <w:r w:rsidRPr="00126AF7">
              <w:rPr>
                <w:rFonts w:ascii="Times New Roman" w:hAnsi="Times New Roman" w:cs="Times New Roman"/>
                <w:sz w:val="20"/>
                <w:szCs w:val="20"/>
              </w:rPr>
              <w:t>przeznaczone na poniesienie kosztów modernizacji i utrzymania systemu</w:t>
            </w:r>
            <w:r w:rsidR="00B45617">
              <w:rPr>
                <w:rFonts w:ascii="Times New Roman" w:hAnsi="Times New Roman" w:cs="Times New Roman"/>
                <w:sz w:val="20"/>
                <w:szCs w:val="20"/>
              </w:rPr>
              <w:t xml:space="preserve"> </w:t>
            </w:r>
            <w:r w:rsidRPr="00126AF7">
              <w:rPr>
                <w:rFonts w:ascii="Times New Roman" w:hAnsi="Times New Roman" w:cs="Times New Roman"/>
                <w:sz w:val="20"/>
                <w:szCs w:val="20"/>
              </w:rPr>
              <w:t>teleinformatycznego Krajowego Rejestru Karnego oraz dostosowania innych</w:t>
            </w:r>
            <w:r w:rsidR="00B45617">
              <w:rPr>
                <w:rFonts w:ascii="Times New Roman" w:hAnsi="Times New Roman" w:cs="Times New Roman"/>
                <w:sz w:val="20"/>
                <w:szCs w:val="20"/>
              </w:rPr>
              <w:t xml:space="preserve"> </w:t>
            </w:r>
            <w:r w:rsidRPr="00126AF7">
              <w:rPr>
                <w:rFonts w:ascii="Times New Roman" w:hAnsi="Times New Roman" w:cs="Times New Roman"/>
                <w:sz w:val="20"/>
                <w:szCs w:val="20"/>
              </w:rPr>
              <w:t>systemów teleinformatycznych;</w:t>
            </w:r>
          </w:p>
          <w:p w14:paraId="4813CB41" w14:textId="77777777" w:rsidR="00126AF7" w:rsidRPr="00126AF7" w:rsidRDefault="00126AF7" w:rsidP="00A139E3">
            <w:pPr>
              <w:pStyle w:val="Bezodstpw"/>
              <w:jc w:val="both"/>
              <w:rPr>
                <w:rFonts w:ascii="Times New Roman" w:hAnsi="Times New Roman" w:cs="Times New Roman"/>
                <w:sz w:val="20"/>
                <w:szCs w:val="20"/>
              </w:rPr>
            </w:pPr>
            <w:r w:rsidRPr="00126AF7">
              <w:rPr>
                <w:rFonts w:ascii="Times New Roman" w:hAnsi="Times New Roman" w:cs="Times New Roman"/>
                <w:sz w:val="20"/>
                <w:szCs w:val="20"/>
              </w:rPr>
              <w:t>2) w punkcie 6:</w:t>
            </w:r>
          </w:p>
          <w:p w14:paraId="3A694FC9" w14:textId="77777777" w:rsidR="00126AF7" w:rsidRPr="00126AF7" w:rsidRDefault="00126AF7" w:rsidP="00A139E3">
            <w:pPr>
              <w:pStyle w:val="Bezodstpw"/>
              <w:jc w:val="both"/>
              <w:rPr>
                <w:rFonts w:ascii="Times New Roman" w:hAnsi="Times New Roman" w:cs="Times New Roman"/>
                <w:sz w:val="20"/>
                <w:szCs w:val="20"/>
              </w:rPr>
            </w:pPr>
            <w:r w:rsidRPr="00126AF7">
              <w:rPr>
                <w:rFonts w:ascii="Times New Roman" w:hAnsi="Times New Roman" w:cs="Times New Roman"/>
                <w:sz w:val="20"/>
                <w:szCs w:val="20"/>
              </w:rPr>
              <w:t>a) w części tabelarycznej dookreślenia wymaga, który rok jest rokiem „0”,</w:t>
            </w:r>
          </w:p>
          <w:p w14:paraId="5BCEF2C4" w14:textId="6179BA1C" w:rsidR="00126AF7" w:rsidRPr="00126AF7" w:rsidRDefault="00126AF7" w:rsidP="00A139E3">
            <w:pPr>
              <w:pStyle w:val="Bezodstpw"/>
              <w:jc w:val="both"/>
              <w:rPr>
                <w:rFonts w:ascii="Times New Roman" w:hAnsi="Times New Roman" w:cs="Times New Roman"/>
                <w:sz w:val="20"/>
                <w:szCs w:val="20"/>
              </w:rPr>
            </w:pPr>
            <w:r w:rsidRPr="00126AF7">
              <w:rPr>
                <w:rFonts w:ascii="Times New Roman" w:hAnsi="Times New Roman" w:cs="Times New Roman"/>
                <w:sz w:val="20"/>
                <w:szCs w:val="20"/>
              </w:rPr>
              <w:t>b) w wierszu „</w:t>
            </w:r>
            <w:r w:rsidRPr="00126AF7">
              <w:rPr>
                <w:rFonts w:ascii="Times New Roman" w:hAnsi="Times New Roman" w:cs="Times New Roman"/>
                <w:i/>
                <w:iCs/>
                <w:sz w:val="20"/>
                <w:szCs w:val="20"/>
              </w:rPr>
              <w:t>Źródła finansowania</w:t>
            </w:r>
            <w:r w:rsidRPr="00126AF7">
              <w:rPr>
                <w:rFonts w:ascii="Times New Roman" w:hAnsi="Times New Roman" w:cs="Times New Roman"/>
                <w:sz w:val="20"/>
                <w:szCs w:val="20"/>
              </w:rPr>
              <w:t>” należy zawrzeć informację, że wszystkie</w:t>
            </w:r>
            <w:r w:rsidR="00A139E3">
              <w:rPr>
                <w:rFonts w:ascii="Times New Roman" w:hAnsi="Times New Roman" w:cs="Times New Roman"/>
                <w:sz w:val="20"/>
                <w:szCs w:val="20"/>
              </w:rPr>
              <w:t xml:space="preserve"> </w:t>
            </w:r>
            <w:r w:rsidRPr="00126AF7">
              <w:rPr>
                <w:rFonts w:ascii="Times New Roman" w:hAnsi="Times New Roman" w:cs="Times New Roman"/>
                <w:sz w:val="20"/>
                <w:szCs w:val="20"/>
              </w:rPr>
              <w:t>ewentualne wydatki wynikające z projektowanej regulacji powinny być</w:t>
            </w:r>
            <w:r w:rsidR="00A139E3">
              <w:rPr>
                <w:rFonts w:ascii="Times New Roman" w:hAnsi="Times New Roman" w:cs="Times New Roman"/>
                <w:sz w:val="20"/>
                <w:szCs w:val="20"/>
              </w:rPr>
              <w:t xml:space="preserve"> </w:t>
            </w:r>
            <w:r w:rsidRPr="00126AF7">
              <w:rPr>
                <w:rFonts w:ascii="Times New Roman" w:hAnsi="Times New Roman" w:cs="Times New Roman"/>
                <w:sz w:val="20"/>
                <w:szCs w:val="20"/>
              </w:rPr>
              <w:t>sfinansowane w ramach corocznie ustalanego limitu wydatków dla wskazanej</w:t>
            </w:r>
            <w:r w:rsidR="00A139E3">
              <w:rPr>
                <w:rFonts w:ascii="Times New Roman" w:hAnsi="Times New Roman" w:cs="Times New Roman"/>
                <w:sz w:val="20"/>
                <w:szCs w:val="20"/>
              </w:rPr>
              <w:t xml:space="preserve"> </w:t>
            </w:r>
            <w:r w:rsidRPr="00126AF7">
              <w:rPr>
                <w:rFonts w:ascii="Times New Roman" w:hAnsi="Times New Roman" w:cs="Times New Roman"/>
                <w:sz w:val="20"/>
                <w:szCs w:val="20"/>
              </w:rPr>
              <w:t>części budżetowej i nie powinny stanowić podstawy do ubiegania się</w:t>
            </w:r>
            <w:r w:rsidR="00A139E3">
              <w:rPr>
                <w:rFonts w:ascii="Times New Roman" w:hAnsi="Times New Roman" w:cs="Times New Roman"/>
                <w:sz w:val="20"/>
                <w:szCs w:val="20"/>
              </w:rPr>
              <w:t xml:space="preserve"> </w:t>
            </w:r>
            <w:r w:rsidRPr="00126AF7">
              <w:rPr>
                <w:rFonts w:ascii="Times New Roman" w:hAnsi="Times New Roman" w:cs="Times New Roman"/>
                <w:sz w:val="20"/>
                <w:szCs w:val="20"/>
              </w:rPr>
              <w:t>o dodatkowe środki z budżetu państwa na ten cel, zarówno w pierwszym roku</w:t>
            </w:r>
            <w:r w:rsidR="00A139E3">
              <w:rPr>
                <w:rFonts w:ascii="Times New Roman" w:hAnsi="Times New Roman" w:cs="Times New Roman"/>
                <w:sz w:val="20"/>
                <w:szCs w:val="20"/>
              </w:rPr>
              <w:t xml:space="preserve"> </w:t>
            </w:r>
            <w:r w:rsidRPr="00126AF7">
              <w:rPr>
                <w:rFonts w:ascii="Times New Roman" w:hAnsi="Times New Roman" w:cs="Times New Roman"/>
                <w:sz w:val="20"/>
                <w:szCs w:val="20"/>
              </w:rPr>
              <w:t>wejścia w życie projektowanych przepisów, jak i w latach kolejnych,</w:t>
            </w:r>
          </w:p>
          <w:p w14:paraId="2E29EED3" w14:textId="226DEE1E" w:rsidR="00D96409" w:rsidRPr="00A139E3" w:rsidRDefault="00126AF7" w:rsidP="00A139E3">
            <w:pPr>
              <w:pStyle w:val="Bezodstpw"/>
              <w:jc w:val="both"/>
              <w:rPr>
                <w:rFonts w:ascii="Times New Roman" w:hAnsi="Times New Roman" w:cs="Times New Roman"/>
                <w:i/>
                <w:iCs/>
                <w:sz w:val="20"/>
                <w:szCs w:val="20"/>
              </w:rPr>
            </w:pPr>
            <w:r w:rsidRPr="00126AF7">
              <w:rPr>
                <w:rFonts w:ascii="Times New Roman" w:hAnsi="Times New Roman" w:cs="Times New Roman"/>
                <w:sz w:val="20"/>
                <w:szCs w:val="20"/>
              </w:rPr>
              <w:t>c) w wierszu „</w:t>
            </w:r>
            <w:r w:rsidRPr="00126AF7">
              <w:rPr>
                <w:rFonts w:ascii="Times New Roman" w:hAnsi="Times New Roman" w:cs="Times New Roman"/>
                <w:i/>
                <w:iCs/>
                <w:sz w:val="20"/>
                <w:szCs w:val="20"/>
              </w:rPr>
              <w:t>Dodatkowe informacje, w tym wskazanie źródeł danych i przyjętych</w:t>
            </w:r>
            <w:r w:rsidR="00A139E3">
              <w:rPr>
                <w:rFonts w:ascii="Times New Roman" w:hAnsi="Times New Roman" w:cs="Times New Roman"/>
                <w:i/>
                <w:iCs/>
                <w:sz w:val="20"/>
                <w:szCs w:val="20"/>
              </w:rPr>
              <w:t xml:space="preserve"> </w:t>
            </w:r>
            <w:r w:rsidRPr="00126AF7">
              <w:rPr>
                <w:rFonts w:ascii="Times New Roman" w:hAnsi="Times New Roman" w:cs="Times New Roman"/>
                <w:i/>
                <w:iCs/>
                <w:sz w:val="20"/>
                <w:szCs w:val="20"/>
              </w:rPr>
              <w:t>do obliczeń założeń</w:t>
            </w:r>
            <w:r w:rsidRPr="00126AF7">
              <w:rPr>
                <w:rFonts w:ascii="Times New Roman" w:hAnsi="Times New Roman" w:cs="Times New Roman"/>
                <w:sz w:val="20"/>
                <w:szCs w:val="20"/>
              </w:rPr>
              <w:t>” część „</w:t>
            </w:r>
            <w:r w:rsidRPr="00126AF7">
              <w:rPr>
                <w:rFonts w:ascii="Times New Roman" w:hAnsi="Times New Roman" w:cs="Times New Roman"/>
                <w:i/>
                <w:iCs/>
                <w:sz w:val="20"/>
                <w:szCs w:val="20"/>
              </w:rPr>
              <w:t>Dostosowanie systemów teleinformatycznych</w:t>
            </w:r>
            <w:r w:rsidRPr="00126AF7">
              <w:rPr>
                <w:rFonts w:ascii="Times New Roman" w:hAnsi="Times New Roman" w:cs="Times New Roman"/>
                <w:sz w:val="20"/>
                <w:szCs w:val="20"/>
              </w:rPr>
              <w:t>”</w:t>
            </w:r>
            <w:r w:rsidR="00A139E3">
              <w:rPr>
                <w:rFonts w:ascii="Times New Roman" w:hAnsi="Times New Roman" w:cs="Times New Roman"/>
                <w:i/>
                <w:iCs/>
                <w:sz w:val="20"/>
                <w:szCs w:val="20"/>
              </w:rPr>
              <w:t xml:space="preserve"> </w:t>
            </w:r>
            <w:r w:rsidRPr="00126AF7">
              <w:rPr>
                <w:rFonts w:ascii="Times New Roman" w:hAnsi="Times New Roman" w:cs="Times New Roman"/>
                <w:sz w:val="20"/>
                <w:szCs w:val="20"/>
              </w:rPr>
              <w:t>wymaga uzupełnienia o wskazanie wysokości i źródeł finansowania skutków</w:t>
            </w:r>
            <w:r w:rsidR="00A139E3">
              <w:rPr>
                <w:rFonts w:ascii="Times New Roman" w:hAnsi="Times New Roman" w:cs="Times New Roman"/>
                <w:i/>
                <w:iCs/>
                <w:sz w:val="20"/>
                <w:szCs w:val="20"/>
              </w:rPr>
              <w:t xml:space="preserve"> </w:t>
            </w:r>
            <w:r w:rsidRPr="00126AF7">
              <w:rPr>
                <w:rFonts w:ascii="Times New Roman" w:hAnsi="Times New Roman" w:cs="Times New Roman"/>
                <w:sz w:val="20"/>
                <w:szCs w:val="20"/>
              </w:rPr>
              <w:t>finansowych określonych w tej części Oceny Skutków Regulacji. Wymaga bowiem</w:t>
            </w:r>
            <w:r w:rsidR="00A139E3">
              <w:rPr>
                <w:rFonts w:ascii="Times New Roman" w:hAnsi="Times New Roman" w:cs="Times New Roman"/>
                <w:i/>
                <w:iCs/>
                <w:sz w:val="20"/>
                <w:szCs w:val="20"/>
              </w:rPr>
              <w:t xml:space="preserve"> </w:t>
            </w:r>
            <w:r w:rsidRPr="00126AF7">
              <w:rPr>
                <w:rFonts w:ascii="Times New Roman" w:hAnsi="Times New Roman" w:cs="Times New Roman"/>
                <w:sz w:val="20"/>
                <w:szCs w:val="20"/>
              </w:rPr>
              <w:t>podkreślenia, że w punkcie 6 Oceny Skutków Regulacji zostały podane jedynie</w:t>
            </w:r>
            <w:r w:rsidR="00A139E3">
              <w:rPr>
                <w:rFonts w:ascii="Times New Roman" w:hAnsi="Times New Roman" w:cs="Times New Roman"/>
                <w:sz w:val="20"/>
                <w:szCs w:val="20"/>
              </w:rPr>
              <w:t xml:space="preserve"> </w:t>
            </w:r>
            <w:r w:rsidRPr="00126AF7">
              <w:rPr>
                <w:rFonts w:ascii="Times New Roman" w:hAnsi="Times New Roman" w:cs="Times New Roman"/>
                <w:sz w:val="20"/>
                <w:szCs w:val="20"/>
              </w:rPr>
              <w:t>koszty dotyczące modernizacji i utrzymania systemu teleinformatycznego</w:t>
            </w:r>
            <w:r w:rsidR="00A139E3">
              <w:rPr>
                <w:rFonts w:ascii="Times New Roman" w:hAnsi="Times New Roman" w:cs="Times New Roman"/>
                <w:sz w:val="20"/>
                <w:szCs w:val="20"/>
              </w:rPr>
              <w:t xml:space="preserve"> </w:t>
            </w:r>
            <w:r w:rsidRPr="00126AF7">
              <w:rPr>
                <w:rFonts w:ascii="Times New Roman" w:hAnsi="Times New Roman" w:cs="Times New Roman"/>
                <w:sz w:val="20"/>
                <w:szCs w:val="20"/>
              </w:rPr>
              <w:t>Krajowego Rejestru Karnego (21,2 mln zł), natomiast nie wskazano uzasadnienia</w:t>
            </w:r>
            <w:r w:rsidR="00A139E3">
              <w:rPr>
                <w:rFonts w:ascii="Times New Roman" w:hAnsi="Times New Roman" w:cs="Times New Roman"/>
                <w:sz w:val="20"/>
                <w:szCs w:val="20"/>
              </w:rPr>
              <w:t xml:space="preserve"> </w:t>
            </w:r>
            <w:r w:rsidRPr="00126AF7">
              <w:rPr>
                <w:rFonts w:ascii="Times New Roman" w:hAnsi="Times New Roman" w:cs="Times New Roman"/>
                <w:sz w:val="20"/>
                <w:szCs w:val="20"/>
              </w:rPr>
              <w:t>i wyliczeń w zakresie pozostałych kosztów, które składają się na całkowitą kwotę</w:t>
            </w:r>
            <w:r w:rsidR="00A139E3">
              <w:rPr>
                <w:rFonts w:ascii="Times New Roman" w:hAnsi="Times New Roman" w:cs="Times New Roman"/>
                <w:sz w:val="20"/>
                <w:szCs w:val="20"/>
              </w:rPr>
              <w:t xml:space="preserve"> </w:t>
            </w:r>
            <w:r w:rsidRPr="00126AF7">
              <w:rPr>
                <w:rFonts w:ascii="Times New Roman" w:hAnsi="Times New Roman" w:cs="Times New Roman"/>
                <w:sz w:val="20"/>
                <w:szCs w:val="20"/>
              </w:rPr>
              <w:t>wydatków.</w:t>
            </w:r>
          </w:p>
        </w:tc>
        <w:tc>
          <w:tcPr>
            <w:tcW w:w="3834" w:type="dxa"/>
            <w:vAlign w:val="center"/>
          </w:tcPr>
          <w:p w14:paraId="19334414" w14:textId="6D54D4CB" w:rsidR="00522207" w:rsidRPr="001C3D42" w:rsidRDefault="001D18D9" w:rsidP="00870E4D">
            <w:pPr>
              <w:tabs>
                <w:tab w:val="left" w:pos="540"/>
              </w:tabs>
              <w:jc w:val="both"/>
              <w:rPr>
                <w:rFonts w:ascii="Times New Roman" w:hAnsi="Times New Roman" w:cs="Times New Roman"/>
                <w:b/>
                <w:bCs/>
                <w:sz w:val="20"/>
                <w:szCs w:val="20"/>
              </w:rPr>
            </w:pPr>
            <w:r w:rsidRPr="001C3D42">
              <w:rPr>
                <w:rFonts w:ascii="Times New Roman" w:hAnsi="Times New Roman" w:cs="Times New Roman"/>
                <w:b/>
                <w:bCs/>
                <w:sz w:val="20"/>
                <w:szCs w:val="20"/>
              </w:rPr>
              <w:lastRenderedPageBreak/>
              <w:t xml:space="preserve">II. </w:t>
            </w:r>
            <w:r w:rsidR="00F9787B" w:rsidRPr="001C3D42">
              <w:rPr>
                <w:rFonts w:ascii="Times New Roman" w:hAnsi="Times New Roman" w:cs="Times New Roman"/>
                <w:b/>
                <w:bCs/>
                <w:sz w:val="20"/>
                <w:szCs w:val="20"/>
              </w:rPr>
              <w:t>U</w:t>
            </w:r>
            <w:r w:rsidRPr="001C3D42">
              <w:rPr>
                <w:rFonts w:ascii="Times New Roman" w:hAnsi="Times New Roman" w:cs="Times New Roman"/>
                <w:b/>
                <w:bCs/>
                <w:sz w:val="20"/>
                <w:szCs w:val="20"/>
              </w:rPr>
              <w:t xml:space="preserve">wagi </w:t>
            </w:r>
            <w:r w:rsidR="00522207" w:rsidRPr="001C3D42">
              <w:rPr>
                <w:rFonts w:ascii="Times New Roman" w:hAnsi="Times New Roman" w:cs="Times New Roman"/>
                <w:b/>
                <w:bCs/>
                <w:sz w:val="20"/>
                <w:szCs w:val="20"/>
              </w:rPr>
              <w:t xml:space="preserve">wyjaśnione </w:t>
            </w:r>
            <w:r w:rsidR="00E60FFC" w:rsidRPr="001C3D42">
              <w:rPr>
                <w:rFonts w:ascii="Times New Roman" w:hAnsi="Times New Roman" w:cs="Times New Roman"/>
                <w:b/>
                <w:bCs/>
                <w:sz w:val="20"/>
                <w:szCs w:val="20"/>
              </w:rPr>
              <w:t>i uzgodnione z MF</w:t>
            </w:r>
            <w:r w:rsidR="00522207" w:rsidRPr="001C3D42">
              <w:rPr>
                <w:rFonts w:ascii="Times New Roman" w:hAnsi="Times New Roman" w:cs="Times New Roman"/>
                <w:b/>
                <w:bCs/>
                <w:sz w:val="20"/>
                <w:szCs w:val="20"/>
              </w:rPr>
              <w:t>.</w:t>
            </w:r>
          </w:p>
          <w:p w14:paraId="36A0BF6F" w14:textId="77777777" w:rsidR="00E60FFC" w:rsidRPr="00E60FFC" w:rsidRDefault="00E60FFC" w:rsidP="00870E4D">
            <w:pPr>
              <w:tabs>
                <w:tab w:val="left" w:pos="540"/>
              </w:tabs>
              <w:jc w:val="both"/>
              <w:rPr>
                <w:rFonts w:ascii="Times New Roman" w:hAnsi="Times New Roman" w:cs="Times New Roman"/>
                <w:sz w:val="20"/>
                <w:szCs w:val="20"/>
              </w:rPr>
            </w:pPr>
          </w:p>
          <w:p w14:paraId="7E86075C" w14:textId="6FEC754F" w:rsidR="00E36D57" w:rsidRDefault="00E36D57" w:rsidP="00870E4D">
            <w:pPr>
              <w:pStyle w:val="Akapitzlist"/>
              <w:numPr>
                <w:ilvl w:val="0"/>
                <w:numId w:val="27"/>
              </w:numPr>
              <w:tabs>
                <w:tab w:val="left" w:pos="540"/>
              </w:tabs>
              <w:jc w:val="both"/>
              <w:rPr>
                <w:rFonts w:ascii="Times New Roman" w:hAnsi="Times New Roman" w:cs="Times New Roman"/>
                <w:sz w:val="20"/>
                <w:szCs w:val="20"/>
              </w:rPr>
            </w:pPr>
            <w:r w:rsidRPr="00E60FFC">
              <w:rPr>
                <w:rFonts w:ascii="Times New Roman" w:hAnsi="Times New Roman" w:cs="Times New Roman"/>
                <w:sz w:val="20"/>
                <w:szCs w:val="20"/>
              </w:rPr>
              <w:t>Uwagi ogólne</w:t>
            </w:r>
            <w:r w:rsidR="00454036">
              <w:rPr>
                <w:rFonts w:ascii="Times New Roman" w:hAnsi="Times New Roman" w:cs="Times New Roman"/>
                <w:sz w:val="20"/>
                <w:szCs w:val="20"/>
              </w:rPr>
              <w:t xml:space="preserve"> </w:t>
            </w:r>
            <w:r w:rsidR="00A80140">
              <w:rPr>
                <w:rFonts w:ascii="Times New Roman" w:hAnsi="Times New Roman" w:cs="Times New Roman"/>
                <w:sz w:val="20"/>
                <w:szCs w:val="20"/>
              </w:rPr>
              <w:t>– uwzględnione poprzez wyjaśnienie.</w:t>
            </w:r>
          </w:p>
          <w:p w14:paraId="66282E6A" w14:textId="77777777" w:rsidR="00E60FFC" w:rsidRPr="00E60FFC" w:rsidRDefault="00E60FFC" w:rsidP="00E60FFC">
            <w:pPr>
              <w:pStyle w:val="Akapitzlist"/>
              <w:tabs>
                <w:tab w:val="left" w:pos="540"/>
              </w:tabs>
              <w:jc w:val="both"/>
              <w:rPr>
                <w:rFonts w:ascii="Times New Roman" w:hAnsi="Times New Roman" w:cs="Times New Roman"/>
                <w:sz w:val="20"/>
                <w:szCs w:val="20"/>
              </w:rPr>
            </w:pPr>
          </w:p>
          <w:p w14:paraId="5317FAAD" w14:textId="6A1150B5" w:rsidR="001D18D9" w:rsidRPr="00E60FFC" w:rsidRDefault="001D18D9" w:rsidP="00E60FFC">
            <w:pPr>
              <w:tabs>
                <w:tab w:val="left" w:pos="540"/>
              </w:tabs>
              <w:jc w:val="both"/>
              <w:rPr>
                <w:rFonts w:ascii="Times New Roman" w:hAnsi="Times New Roman" w:cs="Times New Roman"/>
                <w:sz w:val="20"/>
                <w:szCs w:val="20"/>
              </w:rPr>
            </w:pPr>
            <w:r w:rsidRPr="00E60FFC">
              <w:rPr>
                <w:rFonts w:ascii="Times New Roman" w:hAnsi="Times New Roman" w:cs="Times New Roman"/>
                <w:sz w:val="20"/>
                <w:szCs w:val="20"/>
              </w:rPr>
              <w:t xml:space="preserve">Odnosząc się do uwag ogólnych do Oceny Skutków Regulacji należy wskazać, że obsługą Krajowego Rejestru Karnego, na dzień 21.03.2022 r. zajmuje się etatowo 140 pracowników Biura Informacyjnego Krajowego Rejestru Karnego oraz </w:t>
            </w:r>
            <w:r w:rsidRPr="00E60FFC">
              <w:rPr>
                <w:rFonts w:ascii="Times New Roman" w:hAnsi="Times New Roman" w:cs="Times New Roman"/>
                <w:sz w:val="20"/>
                <w:szCs w:val="20"/>
              </w:rPr>
              <w:br/>
              <w:t>5 pracowników Departamentu Informatyzacji i Rejestrów Sądowych (administratorzy ST KRK). Rozbudowa ST KRK do postaci KRK 2.0 realizowana jest przyrostowo, poprzez proces polegający na stopniowym, rozciągniętym w czasie wygaszaniu funkcjonalności działających w strukturach obecnego systemu i rozbudowie o te analogiczne funkcjonalności środowiska, w którym ulokowana jest nowa, zintegrowana z bazą danych KRK 1.0, baza danych KRK 2.0. Biorąc powyższe pod uwagę od 01.04.2016 r. (data rozpoczęcia projektu KRK 2.0), przyjęto i realizowano dwa podstawowe założenia dotyczące gospodarowania zasobami etatowymi:</w:t>
            </w:r>
          </w:p>
          <w:p w14:paraId="59F8AD11" w14:textId="77777777" w:rsidR="001D18D9" w:rsidRPr="00E60FFC" w:rsidRDefault="001D18D9" w:rsidP="00E60FFC">
            <w:pPr>
              <w:tabs>
                <w:tab w:val="left" w:pos="540"/>
              </w:tabs>
              <w:jc w:val="both"/>
              <w:rPr>
                <w:rFonts w:ascii="Times New Roman" w:hAnsi="Times New Roman" w:cs="Times New Roman"/>
                <w:sz w:val="20"/>
                <w:szCs w:val="20"/>
              </w:rPr>
            </w:pPr>
            <w:r w:rsidRPr="00E60FFC">
              <w:rPr>
                <w:rFonts w:ascii="Times New Roman" w:hAnsi="Times New Roman" w:cs="Times New Roman"/>
                <w:sz w:val="20"/>
                <w:szCs w:val="20"/>
              </w:rPr>
              <w:t xml:space="preserve">- Ograniczenie odnawiania etatów uwolnionych w związku z naturalną fluktuacją kadr (wypowiedzenia złożone przez pracowników, przejścia na emeryturę, przeniesienia w służbie cywilnej) do niezbędnego minimum, tj. tych stanowisk pracy, które pozostaną niezbędne </w:t>
            </w:r>
            <w:r w:rsidRPr="00E60FFC">
              <w:rPr>
                <w:rFonts w:ascii="Times New Roman" w:hAnsi="Times New Roman" w:cs="Times New Roman"/>
                <w:sz w:val="20"/>
                <w:szCs w:val="20"/>
              </w:rPr>
              <w:br/>
              <w:t xml:space="preserve">w trakcie i po zakończeniu projektu KRK 2.0. W konsekwencji stan etatowy Biura uległ zmniejszeniu na poziomie 24,1 % w pespektywie 01.04.2016 r. - 31.12.2021 r.; </w:t>
            </w:r>
          </w:p>
          <w:p w14:paraId="3414466F" w14:textId="77777777" w:rsidR="001D18D9" w:rsidRPr="00E60FFC" w:rsidRDefault="001D18D9" w:rsidP="00E60FFC">
            <w:pPr>
              <w:tabs>
                <w:tab w:val="left" w:pos="540"/>
              </w:tabs>
              <w:jc w:val="both"/>
              <w:rPr>
                <w:rFonts w:ascii="Times New Roman" w:hAnsi="Times New Roman" w:cs="Times New Roman"/>
                <w:sz w:val="20"/>
                <w:szCs w:val="20"/>
              </w:rPr>
            </w:pPr>
            <w:r w:rsidRPr="00E60FFC">
              <w:rPr>
                <w:rFonts w:ascii="Times New Roman" w:hAnsi="Times New Roman" w:cs="Times New Roman"/>
                <w:sz w:val="20"/>
                <w:szCs w:val="20"/>
              </w:rPr>
              <w:lastRenderedPageBreak/>
              <w:t xml:space="preserve">- Przenoszenie zasobów uwolnionych w związku z dostarczaniem planowanych produktów projektu KRK 2.0 do wykonywania zadań ustawowych Biura, których realizacja wymaga zwiększenia obsady etatowej lub nowych zadań, wynikających ze zmian ustawowych </w:t>
            </w:r>
            <w:r w:rsidRPr="00E60FFC">
              <w:rPr>
                <w:rFonts w:ascii="Times New Roman" w:hAnsi="Times New Roman" w:cs="Times New Roman"/>
                <w:sz w:val="20"/>
                <w:szCs w:val="20"/>
              </w:rPr>
              <w:br/>
              <w:t>na poziomie krajowym lub unijnym.</w:t>
            </w:r>
          </w:p>
          <w:p w14:paraId="08DEE153" w14:textId="1F8C50CE" w:rsidR="001D18D9" w:rsidRPr="00E60FFC" w:rsidRDefault="001D18D9" w:rsidP="00E60FFC">
            <w:pPr>
              <w:tabs>
                <w:tab w:val="left" w:pos="540"/>
              </w:tabs>
              <w:jc w:val="both"/>
              <w:rPr>
                <w:rFonts w:ascii="Times New Roman" w:hAnsi="Times New Roman" w:cs="Times New Roman"/>
                <w:sz w:val="20"/>
                <w:szCs w:val="20"/>
              </w:rPr>
            </w:pPr>
            <w:r w:rsidRPr="00E60FFC">
              <w:rPr>
                <w:rFonts w:ascii="Times New Roman" w:hAnsi="Times New Roman" w:cs="Times New Roman"/>
                <w:sz w:val="20"/>
                <w:szCs w:val="20"/>
              </w:rPr>
              <w:tab/>
              <w:t xml:space="preserve">Obrazującym to przykładem jest wdrożona od kwietnia 2021 r. „Usługa Udostępniania danych z KRK", umożliwiająca uprawnionym podmiotom uzyskiwanie informacji z KRK </w:t>
            </w:r>
            <w:r w:rsidRPr="00E60FFC">
              <w:rPr>
                <w:rFonts w:ascii="Times New Roman" w:hAnsi="Times New Roman" w:cs="Times New Roman"/>
                <w:sz w:val="20"/>
                <w:szCs w:val="20"/>
              </w:rPr>
              <w:br/>
              <w:t xml:space="preserve">w czasie rzeczywistym za pośrednictwem usług </w:t>
            </w:r>
            <w:proofErr w:type="spellStart"/>
            <w:r w:rsidRPr="00E60FFC">
              <w:rPr>
                <w:rFonts w:ascii="Times New Roman" w:hAnsi="Times New Roman" w:cs="Times New Roman"/>
                <w:sz w:val="20"/>
                <w:szCs w:val="20"/>
              </w:rPr>
              <w:t>webservice</w:t>
            </w:r>
            <w:proofErr w:type="spellEnd"/>
            <w:r w:rsidRPr="00E60FFC">
              <w:rPr>
                <w:rFonts w:ascii="Times New Roman" w:hAnsi="Times New Roman" w:cs="Times New Roman"/>
                <w:sz w:val="20"/>
                <w:szCs w:val="20"/>
              </w:rPr>
              <w:t xml:space="preserve">. Usługa, oprócz niezbędnych prac informatycznych, wymagała dostosowania ustawodawstwa. W wyniku działania usługi </w:t>
            </w:r>
            <w:r w:rsidRPr="00E60FFC">
              <w:rPr>
                <w:rFonts w:ascii="Times New Roman" w:hAnsi="Times New Roman" w:cs="Times New Roman"/>
                <w:sz w:val="20"/>
                <w:szCs w:val="20"/>
              </w:rPr>
              <w:br/>
              <w:t>do 16 marca 2022 r. niemal 60 tys</w:t>
            </w:r>
            <w:r w:rsidR="00EE3302">
              <w:rPr>
                <w:rFonts w:ascii="Times New Roman" w:hAnsi="Times New Roman" w:cs="Times New Roman"/>
                <w:sz w:val="20"/>
                <w:szCs w:val="20"/>
              </w:rPr>
              <w:t>.</w:t>
            </w:r>
            <w:r w:rsidRPr="00E60FFC">
              <w:rPr>
                <w:rFonts w:ascii="Times New Roman" w:hAnsi="Times New Roman" w:cs="Times New Roman"/>
                <w:sz w:val="20"/>
                <w:szCs w:val="20"/>
              </w:rPr>
              <w:t xml:space="preserve"> żądań zostało obsłużonych bez udziału pracownika Biura, co pozwoliło odzyskane zasoby przeznaczyć do obsługę innych realizowanych przez Biuro zadań - głównie związanych z postępowaniami wyjaśniającymi oraz obsługą zapytań </w:t>
            </w:r>
            <w:r w:rsidRPr="00E60FFC">
              <w:rPr>
                <w:rFonts w:ascii="Times New Roman" w:hAnsi="Times New Roman" w:cs="Times New Roman"/>
                <w:sz w:val="20"/>
                <w:szCs w:val="20"/>
              </w:rPr>
              <w:br/>
              <w:t>i wniosków doręczanych do Biura pozostałymi kanałami.</w:t>
            </w:r>
          </w:p>
          <w:p w14:paraId="6976EE30" w14:textId="5EC76803" w:rsidR="001D18D9" w:rsidRPr="00E60FFC" w:rsidRDefault="001D18D9" w:rsidP="00E60FFC">
            <w:pPr>
              <w:tabs>
                <w:tab w:val="left" w:pos="540"/>
              </w:tabs>
              <w:jc w:val="both"/>
              <w:rPr>
                <w:rFonts w:ascii="Times New Roman" w:hAnsi="Times New Roman" w:cs="Times New Roman"/>
                <w:sz w:val="20"/>
                <w:szCs w:val="20"/>
              </w:rPr>
            </w:pPr>
            <w:r w:rsidRPr="00E60FFC">
              <w:rPr>
                <w:rFonts w:ascii="Times New Roman" w:hAnsi="Times New Roman" w:cs="Times New Roman"/>
                <w:sz w:val="20"/>
                <w:szCs w:val="20"/>
              </w:rPr>
              <w:tab/>
              <w:t xml:space="preserve">Z kolei przykładem nowych ustawowych zadań Biura będących wynikiem implementacji do polskiego porządku prawnego prawa unijnego - tj. </w:t>
            </w:r>
            <w:r w:rsidRPr="00E60FFC">
              <w:rPr>
                <w:rFonts w:ascii="Times New Roman" w:hAnsi="Times New Roman" w:cs="Times New Roman"/>
                <w:i/>
                <w:iCs/>
                <w:sz w:val="20"/>
                <w:szCs w:val="20"/>
              </w:rPr>
              <w:t xml:space="preserve">rozporządzenia PE i Rady (UE) 2019/816 z dnia 17 kwietnia 2019 r. ustanawiającego scentralizowany system służący do ustalania państw członkowskich posiadających informacje o wyrokach skazujących wydanych wobec obywateli państw trzecich i bezpaństwowców (ECRIS-TCN) na potrzeby uzupełnienia europejskiego systemu </w:t>
            </w:r>
            <w:r w:rsidRPr="00E60FFC">
              <w:rPr>
                <w:rFonts w:ascii="Times New Roman" w:hAnsi="Times New Roman" w:cs="Times New Roman"/>
                <w:i/>
                <w:iCs/>
                <w:sz w:val="20"/>
                <w:szCs w:val="20"/>
              </w:rPr>
              <w:lastRenderedPageBreak/>
              <w:t>przekazywania informacji z rejestrów karnych oraz zmieniającego rozporządzenie (UE) 2018/1726</w:t>
            </w:r>
            <w:r w:rsidRPr="00E60FFC">
              <w:rPr>
                <w:rFonts w:ascii="Times New Roman" w:hAnsi="Times New Roman" w:cs="Times New Roman"/>
                <w:sz w:val="20"/>
                <w:szCs w:val="20"/>
              </w:rPr>
              <w:t xml:space="preserve"> (dalej: rozporządzenie 2019/816) będzie przekazywanie do centralnej bazy obywateli państw trzecich skazanych na terytorium Unii Europejskiej danych osobowych ww. osób skazanych przez polskie sądy, w tym odcisków linii papilarnych. W ramach tego systemu Biuro będzie przetwarzać odciski palców, prowadzić postępowania wyjaśniające dotyczące nieprawidłowości w danych obywateli państw trzecich zgromadzonych w centralnych unijnych systemach działających w sferze wymiaru sprawiedliwości i spraw wewnętrznych o ile nieprawidłowość wynikła z danych wprowadzonych do tych systemów przez Rejestr.</w:t>
            </w:r>
          </w:p>
          <w:p w14:paraId="129C9AC1" w14:textId="77777777" w:rsidR="001D18D9" w:rsidRPr="00E60FFC" w:rsidRDefault="001D18D9" w:rsidP="00E60FFC">
            <w:pPr>
              <w:tabs>
                <w:tab w:val="left" w:pos="540"/>
              </w:tabs>
              <w:jc w:val="both"/>
              <w:rPr>
                <w:rFonts w:ascii="Times New Roman" w:hAnsi="Times New Roman" w:cs="Times New Roman"/>
                <w:sz w:val="20"/>
                <w:szCs w:val="20"/>
              </w:rPr>
            </w:pPr>
            <w:r w:rsidRPr="00E60FFC">
              <w:rPr>
                <w:rFonts w:ascii="Times New Roman" w:hAnsi="Times New Roman" w:cs="Times New Roman"/>
                <w:sz w:val="20"/>
                <w:szCs w:val="20"/>
              </w:rPr>
              <w:tab/>
              <w:t xml:space="preserve">Zakłada się, że zwiększona automatyzacja prostszych procesów realizowanych w Biurze pozwoli na pełniejszą realizację bardziej skomplikowanych i nowych zadań nakładanych </w:t>
            </w:r>
            <w:r w:rsidRPr="00E60FFC">
              <w:rPr>
                <w:rFonts w:ascii="Times New Roman" w:hAnsi="Times New Roman" w:cs="Times New Roman"/>
                <w:sz w:val="20"/>
                <w:szCs w:val="20"/>
              </w:rPr>
              <w:br/>
              <w:t>na Biuro przepisami krajowymi i międzynarodowymi oraz pozwoli na skoncentrowanie zadań związanych z weryfikacją aktualności danych, którymi Rejestr jest zasilany oraz poszerzoną kontrolę danych przetwarzanych przez Rejestr (prawidłowość przetwarzania, weryfikacja ewentualnych zmian w algorytmach odpowiadających za automatyzację udzielanych informacji etc.). W związku z powyższym planowana jest zmiana organizacyjna Biura (przewidziana również jako produkt projektu KRK 2.0) polegająca na powołaniu wewnętrznych komórek organizacyjnych obsługujących obszary:</w:t>
            </w:r>
          </w:p>
          <w:p w14:paraId="1CE9A67F" w14:textId="77777777" w:rsidR="001D18D9" w:rsidRPr="00E60FFC" w:rsidRDefault="001D18D9" w:rsidP="00E60FFC">
            <w:pPr>
              <w:tabs>
                <w:tab w:val="left" w:pos="540"/>
              </w:tabs>
              <w:jc w:val="both"/>
              <w:rPr>
                <w:rFonts w:ascii="Times New Roman" w:hAnsi="Times New Roman" w:cs="Times New Roman"/>
                <w:sz w:val="20"/>
                <w:szCs w:val="20"/>
              </w:rPr>
            </w:pPr>
            <w:r w:rsidRPr="00E60FFC">
              <w:rPr>
                <w:rFonts w:ascii="Times New Roman" w:hAnsi="Times New Roman" w:cs="Times New Roman"/>
                <w:sz w:val="20"/>
                <w:szCs w:val="20"/>
              </w:rPr>
              <w:lastRenderedPageBreak/>
              <w:t>a) gromadzenia i udzielania informacji za pośrednictwem ECRIS i ECRIS-TCN - licząca ok. 12 etatów (spośród pozostających w dyspozycji Biura);</w:t>
            </w:r>
          </w:p>
          <w:p w14:paraId="4AA51B72" w14:textId="77777777" w:rsidR="001D18D9" w:rsidRPr="00E60FFC" w:rsidRDefault="001D18D9" w:rsidP="00E60FFC">
            <w:pPr>
              <w:tabs>
                <w:tab w:val="left" w:pos="540"/>
              </w:tabs>
              <w:jc w:val="both"/>
              <w:rPr>
                <w:rFonts w:ascii="Times New Roman" w:hAnsi="Times New Roman" w:cs="Times New Roman"/>
                <w:sz w:val="20"/>
                <w:szCs w:val="20"/>
              </w:rPr>
            </w:pPr>
            <w:r w:rsidRPr="00E60FFC">
              <w:rPr>
                <w:rFonts w:ascii="Times New Roman" w:hAnsi="Times New Roman" w:cs="Times New Roman"/>
                <w:sz w:val="20"/>
                <w:szCs w:val="20"/>
              </w:rPr>
              <w:t>b) kontroli prawidłowości gromadzenia danych w ST KRK i udzielanych informacji na ich podstawie - licząca ok. 6-8 etatów (spośród pozostających w dyspozycji Biura).</w:t>
            </w:r>
          </w:p>
          <w:p w14:paraId="3B1ABEEE" w14:textId="38CC8C09" w:rsidR="001D18D9" w:rsidRDefault="001D18D9" w:rsidP="00870E4D">
            <w:pPr>
              <w:tabs>
                <w:tab w:val="left" w:pos="540"/>
              </w:tabs>
              <w:jc w:val="both"/>
              <w:rPr>
                <w:rFonts w:ascii="Times New Roman" w:hAnsi="Times New Roman" w:cs="Times New Roman"/>
                <w:sz w:val="20"/>
                <w:szCs w:val="20"/>
              </w:rPr>
            </w:pPr>
            <w:r w:rsidRPr="00E60FFC">
              <w:rPr>
                <w:rFonts w:ascii="Times New Roman" w:hAnsi="Times New Roman" w:cs="Times New Roman"/>
                <w:sz w:val="20"/>
                <w:szCs w:val="20"/>
              </w:rPr>
              <w:tab/>
              <w:t>Należy także wskazać, że ze względu na zwiększony zakres funkcjonalności systemu teleinformatycznego KRK, wynikający z propozycji legislacyjnej, dodatkowe zadania nałożone na dostawcę usług IT Departament Informatyzacji i Rejestrów Sądowych zgłasza potrzebę 2 dodatkowych etatów na realizację zadań bieżących związanych z utrzymaniem systemu</w:t>
            </w:r>
            <w:r w:rsidR="00870E4D" w:rsidRPr="00870E4D">
              <w:rPr>
                <w:rFonts w:ascii="Times New Roman" w:hAnsi="Times New Roman" w:cs="Times New Roman"/>
                <w:sz w:val="20"/>
                <w:szCs w:val="20"/>
              </w:rPr>
              <w:t>;</w:t>
            </w:r>
          </w:p>
          <w:p w14:paraId="1A2505BF" w14:textId="77777777" w:rsidR="00E60FFC" w:rsidRPr="00870E4D" w:rsidRDefault="00E60FFC" w:rsidP="00870E4D">
            <w:pPr>
              <w:tabs>
                <w:tab w:val="left" w:pos="540"/>
              </w:tabs>
              <w:jc w:val="both"/>
              <w:rPr>
                <w:rFonts w:ascii="Times New Roman" w:hAnsi="Times New Roman" w:cs="Times New Roman"/>
                <w:sz w:val="20"/>
                <w:szCs w:val="20"/>
              </w:rPr>
            </w:pPr>
          </w:p>
          <w:p w14:paraId="6536F78B" w14:textId="195A2703" w:rsidR="00870E4D" w:rsidRDefault="00870E4D" w:rsidP="00E60FFC">
            <w:pPr>
              <w:pStyle w:val="Akapitzlist"/>
              <w:numPr>
                <w:ilvl w:val="0"/>
                <w:numId w:val="27"/>
              </w:numPr>
              <w:tabs>
                <w:tab w:val="left" w:pos="540"/>
              </w:tabs>
              <w:jc w:val="both"/>
              <w:rPr>
                <w:rFonts w:ascii="Times New Roman" w:hAnsi="Times New Roman" w:cs="Times New Roman"/>
                <w:sz w:val="20"/>
                <w:szCs w:val="20"/>
              </w:rPr>
            </w:pPr>
            <w:r w:rsidRPr="00E60FFC">
              <w:rPr>
                <w:rFonts w:ascii="Times New Roman" w:hAnsi="Times New Roman" w:cs="Times New Roman"/>
                <w:sz w:val="20"/>
                <w:szCs w:val="20"/>
              </w:rPr>
              <w:t>Uwagi dot. pkt 6 OSR</w:t>
            </w:r>
          </w:p>
          <w:p w14:paraId="32976187" w14:textId="6A74654E" w:rsidR="00E60FFC" w:rsidRPr="00E60FFC" w:rsidRDefault="00E60FFC" w:rsidP="00E60FFC">
            <w:pPr>
              <w:pStyle w:val="Akapitzlist"/>
              <w:tabs>
                <w:tab w:val="left" w:pos="540"/>
              </w:tabs>
              <w:jc w:val="both"/>
              <w:rPr>
                <w:rFonts w:ascii="Times New Roman" w:hAnsi="Times New Roman" w:cs="Times New Roman"/>
                <w:sz w:val="20"/>
                <w:szCs w:val="20"/>
              </w:rPr>
            </w:pPr>
          </w:p>
          <w:p w14:paraId="362EDB2B" w14:textId="77777777" w:rsidR="00870E4D" w:rsidRPr="00E60FFC" w:rsidRDefault="00870E4D" w:rsidP="00E60FFC">
            <w:pPr>
              <w:tabs>
                <w:tab w:val="left" w:pos="540"/>
              </w:tabs>
              <w:jc w:val="both"/>
              <w:rPr>
                <w:rFonts w:ascii="Times New Roman" w:hAnsi="Times New Roman" w:cs="Times New Roman"/>
                <w:sz w:val="20"/>
                <w:szCs w:val="20"/>
              </w:rPr>
            </w:pPr>
            <w:r w:rsidRPr="00E60FFC">
              <w:rPr>
                <w:rFonts w:ascii="Times New Roman" w:hAnsi="Times New Roman" w:cs="Times New Roman"/>
                <w:sz w:val="20"/>
                <w:szCs w:val="20"/>
              </w:rPr>
              <w:t xml:space="preserve">Mając powyższe na uwadze Ministerstwo Sprawiedliwości wskazuje, że zadania związane z modernizacją ST KRK, których dotyczy projekt ustawy o Krajowym Rejestrze Karnym szacowane były przy aktualizacji budżetu projektu KRK 2.0 na kwotę ok 12 mln PLN są to głównie zadania III i IV etapu projektu - aczkolwiek należy wskazać, że nie każde zadanie III i IV etapu projektu określane jest w projektowanych przepisach. Niezależnie </w:t>
            </w:r>
            <w:r w:rsidRPr="00E60FFC">
              <w:rPr>
                <w:rFonts w:ascii="Times New Roman" w:hAnsi="Times New Roman" w:cs="Times New Roman"/>
                <w:sz w:val="20"/>
                <w:szCs w:val="20"/>
              </w:rPr>
              <w:br/>
              <w:t xml:space="preserve">od ww. zadań podkreślenia wymaga fakt, że ST KRK podlega ciągłej modernizacji, w wyniku chociażby zmian legislacyjnych, niezwiązanych z projektem KRK 2.0, ale nakładających </w:t>
            </w:r>
            <w:r w:rsidRPr="00E60FFC">
              <w:rPr>
                <w:rFonts w:ascii="Times New Roman" w:hAnsi="Times New Roman" w:cs="Times New Roman"/>
                <w:sz w:val="20"/>
                <w:szCs w:val="20"/>
              </w:rPr>
              <w:br/>
              <w:t xml:space="preserve">na Rejestr nowe obowiązki (wynikające z przepisów krajowych i międzynarodowych) </w:t>
            </w:r>
            <w:r w:rsidRPr="00E60FFC">
              <w:rPr>
                <w:rFonts w:ascii="Times New Roman" w:hAnsi="Times New Roman" w:cs="Times New Roman"/>
                <w:sz w:val="20"/>
                <w:szCs w:val="20"/>
              </w:rPr>
              <w:br/>
            </w:r>
            <w:r w:rsidRPr="00E60FFC">
              <w:rPr>
                <w:rFonts w:ascii="Times New Roman" w:hAnsi="Times New Roman" w:cs="Times New Roman"/>
                <w:sz w:val="20"/>
                <w:szCs w:val="20"/>
              </w:rPr>
              <w:lastRenderedPageBreak/>
              <w:t>lub rozszerzające zakres danych gromadzonych w Rejestrze. Budżet projektu KRK 2.0 został ustalony w 2015 r. na kwotę 23 mln zł, niezbędnych dla osiągniecia m. in. następujących celów projektowych:</w:t>
            </w:r>
          </w:p>
          <w:p w14:paraId="3E9AE181" w14:textId="5760E372" w:rsidR="00870E4D" w:rsidRPr="00E60FFC" w:rsidRDefault="00870E4D" w:rsidP="00E60FFC">
            <w:pPr>
              <w:tabs>
                <w:tab w:val="left" w:pos="540"/>
              </w:tabs>
              <w:jc w:val="both"/>
              <w:rPr>
                <w:rFonts w:ascii="Times New Roman" w:hAnsi="Times New Roman" w:cs="Times New Roman"/>
                <w:sz w:val="20"/>
                <w:szCs w:val="20"/>
              </w:rPr>
            </w:pPr>
            <w:r w:rsidRPr="00E60FFC">
              <w:rPr>
                <w:rFonts w:ascii="Times New Roman" w:hAnsi="Times New Roman" w:cs="Times New Roman"/>
                <w:sz w:val="20"/>
                <w:szCs w:val="20"/>
              </w:rPr>
              <w:t>-</w:t>
            </w:r>
            <w:r w:rsidRPr="00E60FFC">
              <w:rPr>
                <w:rFonts w:ascii="Times New Roman" w:hAnsi="Times New Roman" w:cs="Times New Roman"/>
                <w:sz w:val="20"/>
                <w:szCs w:val="20"/>
              </w:rPr>
              <w:tab/>
              <w:t>automatyzacja niektórych procesów realizowanych w Biurze - czego efektem ma być skrócenie czasu udzielania informacji z KRK oraz umożliwienie alokacji zasobów Biura do realizacji innych zadań;</w:t>
            </w:r>
          </w:p>
          <w:p w14:paraId="56C9E662" w14:textId="77777777" w:rsidR="00870E4D" w:rsidRPr="00E60FFC" w:rsidRDefault="00870E4D" w:rsidP="00E60FFC">
            <w:pPr>
              <w:tabs>
                <w:tab w:val="left" w:pos="540"/>
              </w:tabs>
              <w:jc w:val="both"/>
              <w:rPr>
                <w:rFonts w:ascii="Times New Roman" w:hAnsi="Times New Roman" w:cs="Times New Roman"/>
                <w:sz w:val="20"/>
                <w:szCs w:val="20"/>
              </w:rPr>
            </w:pPr>
            <w:r w:rsidRPr="00E60FFC">
              <w:rPr>
                <w:rFonts w:ascii="Times New Roman" w:hAnsi="Times New Roman" w:cs="Times New Roman"/>
                <w:sz w:val="20"/>
                <w:szCs w:val="20"/>
              </w:rPr>
              <w:t>-</w:t>
            </w:r>
            <w:r w:rsidRPr="00E60FFC">
              <w:rPr>
                <w:rFonts w:ascii="Times New Roman" w:hAnsi="Times New Roman" w:cs="Times New Roman"/>
                <w:sz w:val="20"/>
                <w:szCs w:val="20"/>
              </w:rPr>
              <w:tab/>
              <w:t>przebudowa ST KRK w sposób taki, aby wszelkie kolejne modernizacje systemu były dostępne dla większej grupy wykonawców biorących udział w postępowaniach przetargowych. Cel ten będzie osiągnięty poprzez odejście od rozwiązań endemicznych, znanych, ze względu na wytworzenie w połowie lat 90' XX wieku, nielicznej grupie specjalistów IT, unowocześnienie platformy sprzętowej i oprogramowania, na których funkcjonuje ST KRK. Zakłada się, że nowa baza danych, nowa platforma, na której zlokalizowany będzie system sprawi, że więcej podmiotów zainteresowanych będzie uczestnictwem w przetargach dotyczących rozwoju i utrzymania ST KRK a taka sytuacja może wpływać na wysokość przedstawianych przez te podmioty ofert;</w:t>
            </w:r>
          </w:p>
          <w:p w14:paraId="1A98133F" w14:textId="77777777" w:rsidR="00870E4D" w:rsidRPr="00E60FFC" w:rsidRDefault="00870E4D" w:rsidP="00E60FFC">
            <w:pPr>
              <w:tabs>
                <w:tab w:val="left" w:pos="540"/>
              </w:tabs>
              <w:jc w:val="both"/>
              <w:rPr>
                <w:rFonts w:ascii="Times New Roman" w:hAnsi="Times New Roman" w:cs="Times New Roman"/>
                <w:sz w:val="20"/>
                <w:szCs w:val="20"/>
              </w:rPr>
            </w:pPr>
            <w:r w:rsidRPr="00E60FFC">
              <w:rPr>
                <w:rFonts w:ascii="Times New Roman" w:hAnsi="Times New Roman" w:cs="Times New Roman"/>
                <w:sz w:val="20"/>
                <w:szCs w:val="20"/>
              </w:rPr>
              <w:t>-</w:t>
            </w:r>
            <w:r w:rsidRPr="00E60FFC">
              <w:rPr>
                <w:rFonts w:ascii="Times New Roman" w:hAnsi="Times New Roman" w:cs="Times New Roman"/>
                <w:sz w:val="20"/>
                <w:szCs w:val="20"/>
              </w:rPr>
              <w:tab/>
              <w:t>doprowadzenie ST KRK do stanu zgodności z normami Krajowych Ram Interoperacyjności;</w:t>
            </w:r>
          </w:p>
          <w:p w14:paraId="572722F7" w14:textId="77777777" w:rsidR="00870E4D" w:rsidRPr="00E60FFC" w:rsidRDefault="00870E4D" w:rsidP="00E60FFC">
            <w:pPr>
              <w:tabs>
                <w:tab w:val="left" w:pos="540"/>
              </w:tabs>
              <w:jc w:val="both"/>
              <w:rPr>
                <w:rFonts w:ascii="Times New Roman" w:hAnsi="Times New Roman" w:cs="Times New Roman"/>
                <w:sz w:val="20"/>
                <w:szCs w:val="20"/>
              </w:rPr>
            </w:pPr>
            <w:r w:rsidRPr="00E60FFC">
              <w:rPr>
                <w:rFonts w:ascii="Times New Roman" w:hAnsi="Times New Roman" w:cs="Times New Roman"/>
                <w:sz w:val="20"/>
                <w:szCs w:val="20"/>
              </w:rPr>
              <w:t>-</w:t>
            </w:r>
            <w:r w:rsidRPr="00E60FFC">
              <w:rPr>
                <w:rFonts w:ascii="Times New Roman" w:hAnsi="Times New Roman" w:cs="Times New Roman"/>
                <w:sz w:val="20"/>
                <w:szCs w:val="20"/>
              </w:rPr>
              <w:tab/>
              <w:t xml:space="preserve">integracja z zewnętrznymi interesariuszami za pośrednictwem usług sieciowych/API (wytworzonych w ramach projektu KRK 2.0 lub wytworzonych/wykorzystywanych przez interesariuszy KRK, z których skorzysta ST KRK), które zapewnią wymianę </w:t>
            </w:r>
            <w:r w:rsidRPr="00E60FFC">
              <w:rPr>
                <w:rFonts w:ascii="Times New Roman" w:hAnsi="Times New Roman" w:cs="Times New Roman"/>
                <w:sz w:val="20"/>
                <w:szCs w:val="20"/>
              </w:rPr>
              <w:lastRenderedPageBreak/>
              <w:t>komunikatów pomiędzy KRK a interesariuszami zgodną z Krajowymi Ramami Interoperacyjności.</w:t>
            </w:r>
          </w:p>
          <w:p w14:paraId="137537B9" w14:textId="77777777" w:rsidR="00870E4D" w:rsidRPr="00E60FFC" w:rsidRDefault="00870E4D" w:rsidP="00E60FFC">
            <w:pPr>
              <w:tabs>
                <w:tab w:val="left" w:pos="540"/>
              </w:tabs>
              <w:jc w:val="both"/>
              <w:rPr>
                <w:rFonts w:ascii="Times New Roman" w:hAnsi="Times New Roman" w:cs="Times New Roman"/>
                <w:sz w:val="20"/>
                <w:szCs w:val="20"/>
              </w:rPr>
            </w:pPr>
            <w:r w:rsidRPr="00E60FFC">
              <w:rPr>
                <w:rFonts w:ascii="Times New Roman" w:hAnsi="Times New Roman" w:cs="Times New Roman"/>
                <w:sz w:val="20"/>
                <w:szCs w:val="20"/>
              </w:rPr>
              <w:tab/>
              <w:t xml:space="preserve">Biorąc powyższe pod uwagę należy wskazać, że zyski finansowe mogą być przede wszystkim widoczne przy postępowaniach przetargowych (co jest też uzależnione od zakresu realizowanych zadań, modernizacji systemu wynikających ze zmian legislacyjnych, implementacji przepisów unijnych, konieczności rozbudowywania systemu niezwiązanej </w:t>
            </w:r>
            <w:r w:rsidRPr="00E60FFC">
              <w:rPr>
                <w:rFonts w:ascii="Times New Roman" w:hAnsi="Times New Roman" w:cs="Times New Roman"/>
                <w:sz w:val="20"/>
                <w:szCs w:val="20"/>
              </w:rPr>
              <w:br/>
              <w:t>z bieżącym utrzymaniem) natomiast cele projektu KRK 2.0, jak wykazano powyżej, zostały określone znacznie szerzej niż oszczędności finansowe. Oszczędności te zależne są bowiem także od koniecznych, a nie znanych w momencie realizacji projektu KRK 2.0, przyszłych zmian w systemie, wpływających także na koszty jego utrzymania. Okoliczność wygenerowania określonego kwotowo poziomu oszczędności nie była i nie jest samoistną przesłanką uzasadniającą uruchomienie projektu KRK 2.0 ani też zwartościowanym miernikiem produktów/efektów projektu.</w:t>
            </w:r>
          </w:p>
          <w:p w14:paraId="12E76D75" w14:textId="77777777" w:rsidR="00870E4D" w:rsidRPr="00E60FFC" w:rsidRDefault="00870E4D" w:rsidP="00E60FFC">
            <w:pPr>
              <w:tabs>
                <w:tab w:val="left" w:pos="540"/>
              </w:tabs>
              <w:jc w:val="both"/>
              <w:rPr>
                <w:rFonts w:ascii="Times New Roman" w:hAnsi="Times New Roman" w:cs="Times New Roman"/>
                <w:sz w:val="20"/>
                <w:szCs w:val="20"/>
              </w:rPr>
            </w:pPr>
            <w:r w:rsidRPr="00E60FFC">
              <w:rPr>
                <w:rFonts w:ascii="Times New Roman" w:hAnsi="Times New Roman" w:cs="Times New Roman"/>
                <w:sz w:val="20"/>
                <w:szCs w:val="20"/>
              </w:rPr>
              <w:tab/>
              <w:t xml:space="preserve">Niezależnie od powyższego, odnosząc się do zapytania o oszczędności wynikające </w:t>
            </w:r>
            <w:r w:rsidRPr="00E60FFC">
              <w:rPr>
                <w:rFonts w:ascii="Times New Roman" w:hAnsi="Times New Roman" w:cs="Times New Roman"/>
                <w:sz w:val="20"/>
                <w:szCs w:val="20"/>
              </w:rPr>
              <w:br/>
              <w:t xml:space="preserve">z wdrożenia nowych rozwiązań ST KRK 2.0, wskazać należy, że jednym z produktów projektu KRK 2.0 (aczkolwiek niezwiązanym bezpośrednio z projektem ustawy o Krajowym Rejestrze Karnym) jest zbudowanie Modułu statystycznego KRK 2.0, na potrzeby generowania corocznych statystyk publicznych. Obecnie, z uwagi na brak właściwych funkcjonalności ST KRK 1.0 tablice statystyczne dostarczane są w procedurach przetargowych generujących </w:t>
            </w:r>
            <w:r w:rsidRPr="00E60FFC">
              <w:rPr>
                <w:rFonts w:ascii="Times New Roman" w:hAnsi="Times New Roman" w:cs="Times New Roman"/>
                <w:sz w:val="20"/>
                <w:szCs w:val="20"/>
              </w:rPr>
              <w:lastRenderedPageBreak/>
              <w:t xml:space="preserve">koszty organizacji zarówno na poziomie przeprowadzenia postępowania na zakup usług jak również kosztów samej usługi ich wygenerowania </w:t>
            </w:r>
            <w:r w:rsidRPr="00E60FFC">
              <w:rPr>
                <w:rFonts w:ascii="Times New Roman" w:hAnsi="Times New Roman" w:cs="Times New Roman"/>
                <w:sz w:val="20"/>
                <w:szCs w:val="20"/>
              </w:rPr>
              <w:br/>
              <w:t xml:space="preserve">(ta plasuje się na poziomie ok. 500.000,00 zł. rocznie). Wysokie koszty wygenerowania tablic statystycznych związane są z koniecznością opracowywania danych statystycznych zgormadzonych w bazie danych ST KRK opartej na przestarzałej technologii informatycznej, obszerności bazy danych oraz skomplikowanych mechanizmów zapisów tych danych w bazie danych. Sam proces wygenerowania tablic za dany rok kalendarzowy trwa około 5-6 miesięcy kalendarzowych i angażuje personel Biura oraz Administratorów ST KRK na potrzeby wyjaśniania wykonawcy zewnętrznemu zapisów bazy danych i zależności pomiędzy poszczególnymi danymi. Wytworzony Moduł Statystyczny KRK 2.0 wykorzystywany będzie oprócz corocznych statystyk publicznych również na potrzeby procesów wewnętrznych, </w:t>
            </w:r>
            <w:r w:rsidRPr="00E60FFC">
              <w:rPr>
                <w:rFonts w:ascii="Times New Roman" w:hAnsi="Times New Roman" w:cs="Times New Roman"/>
                <w:sz w:val="20"/>
                <w:szCs w:val="20"/>
              </w:rPr>
              <w:br/>
              <w:t>tj. kontroli jakości i aktualności danych gromadzonych w ST KRK 2.0.</w:t>
            </w:r>
          </w:p>
          <w:p w14:paraId="535ECC4A" w14:textId="77777777" w:rsidR="00870E4D" w:rsidRPr="00E60FFC" w:rsidRDefault="00870E4D" w:rsidP="00E60FFC">
            <w:pPr>
              <w:tabs>
                <w:tab w:val="left" w:pos="540"/>
              </w:tabs>
              <w:jc w:val="both"/>
              <w:rPr>
                <w:rFonts w:ascii="Times New Roman" w:hAnsi="Times New Roman" w:cs="Times New Roman"/>
                <w:sz w:val="20"/>
                <w:szCs w:val="20"/>
              </w:rPr>
            </w:pPr>
            <w:r w:rsidRPr="00E60FFC">
              <w:rPr>
                <w:rFonts w:ascii="Times New Roman" w:hAnsi="Times New Roman" w:cs="Times New Roman"/>
                <w:sz w:val="20"/>
                <w:szCs w:val="20"/>
              </w:rPr>
              <w:tab/>
              <w:t xml:space="preserve">W przypadku kosztów utrzymania zostały one obliczone na zadania związane </w:t>
            </w:r>
            <w:r w:rsidRPr="00E60FFC">
              <w:rPr>
                <w:rFonts w:ascii="Times New Roman" w:hAnsi="Times New Roman" w:cs="Times New Roman"/>
                <w:sz w:val="20"/>
                <w:szCs w:val="20"/>
              </w:rPr>
              <w:br/>
              <w:t xml:space="preserve">z utrzymaniem i serwisem funkcjonalności wdrażanych projektowaną ustawą. W niektórych obszarach (zmiany związane z rozwojem bazy danych systemu, niektórych wdrażanych usług sieciowych, niezbędnej modernizacji już istniejących rozwiązań) nie jest możliwe rozdzielenie utrzymania już istniejących komponentów ST KRK od komponentów wdrażanych ustawą. W koszty utrzymania od roku 2026 wliczane są także modernizacje funkcjonalności wdrażanych </w:t>
            </w:r>
            <w:r w:rsidRPr="00E60FFC">
              <w:rPr>
                <w:rFonts w:ascii="Times New Roman" w:hAnsi="Times New Roman" w:cs="Times New Roman"/>
                <w:sz w:val="20"/>
                <w:szCs w:val="20"/>
              </w:rPr>
              <w:lastRenderedPageBreak/>
              <w:t>ustawą, które wynikać będą z potrzeb biznesowych użytkowników systemu. Koszty modernizacji w roku „0" i „1" to koszty zmiany systemu wynikające z procedowanych zmian legislacyjnych i projektu KRK 2.0. Wskazać także należy, że 80% kosztów modernizacji w roku „0" i „1" będzie finansowanych ze środków europejskich w ramach ww. programu POWER.</w:t>
            </w:r>
          </w:p>
          <w:p w14:paraId="76D001DB" w14:textId="77777777" w:rsidR="00870E4D" w:rsidRPr="00E60FFC" w:rsidRDefault="00870E4D" w:rsidP="00E60FFC">
            <w:pPr>
              <w:tabs>
                <w:tab w:val="left" w:pos="540"/>
              </w:tabs>
              <w:jc w:val="both"/>
              <w:rPr>
                <w:rFonts w:ascii="Times New Roman" w:hAnsi="Times New Roman" w:cs="Times New Roman"/>
                <w:sz w:val="20"/>
                <w:szCs w:val="20"/>
              </w:rPr>
            </w:pPr>
            <w:r w:rsidRPr="00E60FFC">
              <w:rPr>
                <w:rFonts w:ascii="Times New Roman" w:hAnsi="Times New Roman" w:cs="Times New Roman"/>
                <w:sz w:val="20"/>
                <w:szCs w:val="20"/>
              </w:rPr>
              <w:tab/>
              <w:t xml:space="preserve">Ministerstwo Sprawiedliwości potwierdza, że wszystkie ewentualne wydatki wynikające z projektowanej regulacji zostaną sfinansowane w ramach corocznie ustalanego limitu wydatków dla wskazanej części budżetowej i nie powinny stanowić podstawy do ubiegania się o dodatkowe środki z budżetu państwa na ten cel, zarówno w pierwszym roku wejścia </w:t>
            </w:r>
            <w:r w:rsidRPr="00E60FFC">
              <w:rPr>
                <w:rFonts w:ascii="Times New Roman" w:hAnsi="Times New Roman" w:cs="Times New Roman"/>
                <w:sz w:val="20"/>
                <w:szCs w:val="20"/>
              </w:rPr>
              <w:br/>
              <w:t>w życie projektowanych przepisów, jak i w latach kolejnych.</w:t>
            </w:r>
          </w:p>
          <w:p w14:paraId="24E419A2" w14:textId="77777777" w:rsidR="00870E4D" w:rsidRPr="00E60FFC" w:rsidRDefault="00870E4D" w:rsidP="00E60FFC">
            <w:pPr>
              <w:tabs>
                <w:tab w:val="left" w:pos="540"/>
              </w:tabs>
              <w:jc w:val="both"/>
              <w:rPr>
                <w:rFonts w:ascii="Times New Roman" w:hAnsi="Times New Roman" w:cs="Times New Roman"/>
                <w:sz w:val="20"/>
                <w:szCs w:val="20"/>
              </w:rPr>
            </w:pPr>
            <w:r w:rsidRPr="00E60FFC">
              <w:rPr>
                <w:rFonts w:ascii="Times New Roman" w:hAnsi="Times New Roman" w:cs="Times New Roman"/>
                <w:sz w:val="20"/>
                <w:szCs w:val="20"/>
              </w:rPr>
              <w:tab/>
              <w:t xml:space="preserve">Podkreślenia wymaga fakt, że docelowy model wymiany danych pomiędzy ST KRK </w:t>
            </w:r>
            <w:r w:rsidRPr="00E60FFC">
              <w:rPr>
                <w:rFonts w:ascii="Times New Roman" w:hAnsi="Times New Roman" w:cs="Times New Roman"/>
                <w:sz w:val="20"/>
                <w:szCs w:val="20"/>
              </w:rPr>
              <w:br/>
              <w:t xml:space="preserve">a interesariuszami zewnętrznymi będzie się odbywał w drodze teletransmisji danych </w:t>
            </w:r>
            <w:r w:rsidRPr="00E60FFC">
              <w:rPr>
                <w:rFonts w:ascii="Times New Roman" w:hAnsi="Times New Roman" w:cs="Times New Roman"/>
                <w:sz w:val="20"/>
                <w:szCs w:val="20"/>
              </w:rPr>
              <w:br/>
              <w:t xml:space="preserve">z wykorzystaniem dedykowanych usług sieciowych/API umożliwiających pozyskiwanie niezbędnych danych i ich przekazywanie do właściwych podmiotów. W przypadku niektórych rozwiązań - takich jak integracja ST KRK z Rejestrem PESEL, bądź też integracja ST KRK z Centralną Bazą Danych Osób Pozbawionych Wolności, zarządzaną przez Centralny Zarząd Służby Więziennej to ST KRK będzie korzystać z wytworzonych przez administrujących ww. rejestrami/bazami rozwiązaniami umożliwiającymi pobieranie danych. W </w:t>
            </w:r>
            <w:r w:rsidRPr="00E60FFC">
              <w:rPr>
                <w:rFonts w:ascii="Times New Roman" w:hAnsi="Times New Roman" w:cs="Times New Roman"/>
                <w:sz w:val="20"/>
                <w:szCs w:val="20"/>
              </w:rPr>
              <w:lastRenderedPageBreak/>
              <w:t xml:space="preserve">zasadzie koszty takiej integracji ponoszone będą wyłącznie przez Ministerstwo Sprawiedliwości i koszty te są uwzględnione w budżecie Projektu KRK 2.0. W przypadku integracji ST KRK z sądami i z Prokuraturą Krajową w ramach Projektu KRK 2.0 wytworzona zostanie dedykowana usługa sieciowa, która określi sposób i zakres i procesy przekazywania dokumentów źródłowych do KRK. Zewnętrzni interesariusze specyfikację ww. usługi dostaną w celach implementacji w swoich systemach. Zakres implementacji, zmian w systemach dziedzinowych jest zależny od potrzeb biznesowych interesariuszy </w:t>
            </w:r>
            <w:r w:rsidRPr="00E60FFC">
              <w:rPr>
                <w:rFonts w:ascii="Times New Roman" w:hAnsi="Times New Roman" w:cs="Times New Roman"/>
                <w:sz w:val="20"/>
                <w:szCs w:val="20"/>
              </w:rPr>
              <w:br/>
              <w:t xml:space="preserve">(np. potrzeby biznesowe interesariuszy mogą określić zakres zmian w interfejsach użytkownika w ich systemach dziedzinowych). W związku z powyższym nie jest możliwe dokładne określenie kosztów integracji. Zależne jest to bowiem od tego, w jaki sposób interesariusze zewnętrzni wykorzystają przekazaną im specyfikację usługi sieciowej </w:t>
            </w:r>
            <w:r w:rsidRPr="00E60FFC">
              <w:rPr>
                <w:rFonts w:ascii="Times New Roman" w:hAnsi="Times New Roman" w:cs="Times New Roman"/>
                <w:sz w:val="20"/>
                <w:szCs w:val="20"/>
              </w:rPr>
              <w:br/>
              <w:t xml:space="preserve">(przy czym w przypadku sądów zmiana będzie się odbywała na poziomie Wykonawców utrzymujących sądowe systemy </w:t>
            </w:r>
            <w:proofErr w:type="spellStart"/>
            <w:r w:rsidRPr="00E60FFC">
              <w:rPr>
                <w:rFonts w:ascii="Times New Roman" w:hAnsi="Times New Roman" w:cs="Times New Roman"/>
                <w:sz w:val="20"/>
                <w:szCs w:val="20"/>
              </w:rPr>
              <w:t>reperytoryjno</w:t>
            </w:r>
            <w:proofErr w:type="spellEnd"/>
            <w:r w:rsidRPr="00E60FFC">
              <w:rPr>
                <w:rFonts w:ascii="Times New Roman" w:hAnsi="Times New Roman" w:cs="Times New Roman"/>
                <w:sz w:val="20"/>
                <w:szCs w:val="20"/>
              </w:rPr>
              <w:t>-biurowe). Natomiast wskazać można, że sama integracja z wytworzoną w ramach projektu KRK 2.0 usługą sieciową powinna wynieść między 200 a 300 tys. PLN.</w:t>
            </w:r>
          </w:p>
          <w:p w14:paraId="7A9EF06C" w14:textId="32BC29B6" w:rsidR="00870E4D" w:rsidRPr="00870E4D" w:rsidRDefault="00870E4D" w:rsidP="00870E4D">
            <w:pPr>
              <w:tabs>
                <w:tab w:val="left" w:pos="540"/>
              </w:tabs>
              <w:jc w:val="both"/>
              <w:rPr>
                <w:rFonts w:ascii="Times New Roman" w:hAnsi="Times New Roman" w:cs="Times New Roman"/>
                <w:sz w:val="20"/>
                <w:szCs w:val="20"/>
              </w:rPr>
            </w:pPr>
          </w:p>
          <w:p w14:paraId="77990481" w14:textId="77777777" w:rsidR="00870E4D" w:rsidRPr="00BA3B90" w:rsidRDefault="00870E4D" w:rsidP="006D31B9">
            <w:pPr>
              <w:tabs>
                <w:tab w:val="left" w:pos="540"/>
              </w:tabs>
              <w:jc w:val="both"/>
              <w:rPr>
                <w:rFonts w:ascii="Times New Roman" w:hAnsi="Times New Roman" w:cs="Times New Roman"/>
                <w:sz w:val="20"/>
                <w:szCs w:val="20"/>
              </w:rPr>
            </w:pPr>
          </w:p>
          <w:p w14:paraId="19BBCFD9" w14:textId="77777777" w:rsidR="00D96409" w:rsidRPr="00870E4D" w:rsidRDefault="00D96409" w:rsidP="00870E4D">
            <w:pPr>
              <w:spacing w:after="5"/>
              <w:ind w:right="137" w:firstLine="710"/>
              <w:jc w:val="both"/>
              <w:rPr>
                <w:rFonts w:ascii="Times New Roman" w:hAnsi="Times New Roman" w:cs="Times New Roman"/>
                <w:sz w:val="20"/>
                <w:szCs w:val="20"/>
              </w:rPr>
            </w:pPr>
          </w:p>
        </w:tc>
      </w:tr>
      <w:tr w:rsidR="0018523A" w:rsidRPr="001A4167" w14:paraId="089058B3" w14:textId="77777777" w:rsidTr="00DF044E">
        <w:trPr>
          <w:trHeight w:val="841"/>
        </w:trPr>
        <w:tc>
          <w:tcPr>
            <w:tcW w:w="666" w:type="dxa"/>
            <w:vAlign w:val="center"/>
          </w:tcPr>
          <w:p w14:paraId="749159C7" w14:textId="23E1FD8B" w:rsidR="0018523A" w:rsidRPr="00AA02E5" w:rsidRDefault="00DD56FF"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44</w:t>
            </w:r>
            <w:r w:rsidR="0018523A" w:rsidRPr="00AA02E5">
              <w:rPr>
                <w:rFonts w:ascii="Times New Roman" w:hAnsi="Times New Roman" w:cs="Times New Roman"/>
                <w:b/>
                <w:bCs/>
                <w:sz w:val="20"/>
                <w:szCs w:val="20"/>
              </w:rPr>
              <w:t>.</w:t>
            </w:r>
          </w:p>
        </w:tc>
        <w:tc>
          <w:tcPr>
            <w:tcW w:w="1754" w:type="dxa"/>
            <w:shd w:val="clear" w:color="auto" w:fill="FFFFFF" w:themeFill="background1"/>
            <w:vAlign w:val="center"/>
          </w:tcPr>
          <w:p w14:paraId="072E2D45" w14:textId="01B636EF" w:rsidR="0018523A" w:rsidRPr="001C3D42" w:rsidRDefault="0018523A" w:rsidP="001F52C7">
            <w:pPr>
              <w:spacing w:line="276" w:lineRule="auto"/>
              <w:rPr>
                <w:rFonts w:ascii="Times New Roman" w:hAnsi="Times New Roman" w:cs="Times New Roman"/>
                <w:b/>
                <w:bCs/>
                <w:sz w:val="20"/>
                <w:szCs w:val="20"/>
              </w:rPr>
            </w:pPr>
            <w:r w:rsidRPr="001C3D42">
              <w:rPr>
                <w:rFonts w:ascii="Times New Roman" w:hAnsi="Times New Roman" w:cs="Times New Roman"/>
                <w:b/>
                <w:bCs/>
                <w:sz w:val="20"/>
                <w:szCs w:val="20"/>
              </w:rPr>
              <w:t>Min. F</w:t>
            </w:r>
            <w:r w:rsidR="00422E49" w:rsidRPr="001C3D42">
              <w:rPr>
                <w:rFonts w:ascii="Times New Roman" w:hAnsi="Times New Roman" w:cs="Times New Roman"/>
                <w:b/>
                <w:bCs/>
                <w:sz w:val="20"/>
                <w:szCs w:val="20"/>
              </w:rPr>
              <w:t>inansów</w:t>
            </w:r>
          </w:p>
        </w:tc>
        <w:tc>
          <w:tcPr>
            <w:tcW w:w="7604" w:type="dxa"/>
            <w:shd w:val="clear" w:color="auto" w:fill="FFFFFF" w:themeFill="background1"/>
            <w:vAlign w:val="center"/>
          </w:tcPr>
          <w:p w14:paraId="1CF4CEAA" w14:textId="6C21FEF8" w:rsidR="00B50185" w:rsidRPr="006D31B9" w:rsidRDefault="00502392" w:rsidP="00B50185">
            <w:pPr>
              <w:pStyle w:val="Bezodstpw"/>
              <w:jc w:val="both"/>
              <w:rPr>
                <w:rFonts w:ascii="Times New Roman" w:hAnsi="Times New Roman" w:cs="Times New Roman"/>
                <w:sz w:val="20"/>
                <w:szCs w:val="20"/>
              </w:rPr>
            </w:pPr>
            <w:bookmarkStart w:id="13" w:name="_Hlk125982607"/>
            <w:r w:rsidRPr="006D31B9">
              <w:rPr>
                <w:rFonts w:ascii="Times New Roman" w:hAnsi="Times New Roman" w:cs="Times New Roman"/>
                <w:sz w:val="20"/>
                <w:szCs w:val="20"/>
              </w:rPr>
              <w:t>Uwaga dotycz</w:t>
            </w:r>
            <w:r w:rsidR="005C662E" w:rsidRPr="006D31B9">
              <w:rPr>
                <w:rFonts w:ascii="Times New Roman" w:hAnsi="Times New Roman" w:cs="Times New Roman"/>
                <w:sz w:val="20"/>
                <w:szCs w:val="20"/>
              </w:rPr>
              <w:t xml:space="preserve">y </w:t>
            </w:r>
            <w:r w:rsidR="00F81D4C" w:rsidRPr="006D31B9">
              <w:rPr>
                <w:rFonts w:ascii="Times New Roman" w:hAnsi="Times New Roman" w:cs="Times New Roman"/>
                <w:sz w:val="20"/>
                <w:szCs w:val="20"/>
              </w:rPr>
              <w:t xml:space="preserve">zaprojektowania przepisu umożliwiającego </w:t>
            </w:r>
            <w:r w:rsidR="00B50185" w:rsidRPr="006D31B9">
              <w:rPr>
                <w:rFonts w:ascii="Times New Roman" w:hAnsi="Times New Roman" w:cs="Times New Roman"/>
                <w:sz w:val="20"/>
                <w:szCs w:val="20"/>
              </w:rPr>
              <w:t>wymian</w:t>
            </w:r>
            <w:r w:rsidR="005C662E" w:rsidRPr="006D31B9">
              <w:rPr>
                <w:rFonts w:ascii="Times New Roman" w:hAnsi="Times New Roman" w:cs="Times New Roman"/>
                <w:sz w:val="20"/>
                <w:szCs w:val="20"/>
              </w:rPr>
              <w:t>ę</w:t>
            </w:r>
            <w:r w:rsidR="00B50185" w:rsidRPr="006D31B9">
              <w:rPr>
                <w:rFonts w:ascii="Times New Roman" w:hAnsi="Times New Roman" w:cs="Times New Roman"/>
                <w:sz w:val="20"/>
                <w:szCs w:val="20"/>
              </w:rPr>
              <w:t xml:space="preserve"> informacji pomiędzy KRK i CEIDG (podobnie jak ma to miejsce w przypadku</w:t>
            </w:r>
          </w:p>
          <w:p w14:paraId="118B5ADB" w14:textId="147D37A5" w:rsidR="0018523A" w:rsidRPr="006D31B9" w:rsidRDefault="00E448CC" w:rsidP="0077369F">
            <w:pPr>
              <w:pStyle w:val="Bezodstpw"/>
              <w:jc w:val="both"/>
              <w:rPr>
                <w:rFonts w:ascii="Times New Roman" w:hAnsi="Times New Roman" w:cs="Times New Roman"/>
                <w:sz w:val="20"/>
                <w:szCs w:val="20"/>
              </w:rPr>
            </w:pPr>
            <w:r>
              <w:rPr>
                <w:rFonts w:ascii="Times New Roman" w:hAnsi="Times New Roman" w:cs="Times New Roman"/>
                <w:sz w:val="20"/>
                <w:szCs w:val="20"/>
              </w:rPr>
              <w:t>z</w:t>
            </w:r>
            <w:r w:rsidR="00B50185" w:rsidRPr="006D31B9">
              <w:rPr>
                <w:rFonts w:ascii="Times New Roman" w:hAnsi="Times New Roman" w:cs="Times New Roman"/>
                <w:sz w:val="20"/>
                <w:szCs w:val="20"/>
              </w:rPr>
              <w:t>akazu prowadzenia działalności gospodarczej)</w:t>
            </w:r>
            <w:r w:rsidR="0077369F">
              <w:t xml:space="preserve"> </w:t>
            </w:r>
            <w:r w:rsidR="0077369F" w:rsidRPr="0077369F">
              <w:rPr>
                <w:rFonts w:ascii="Times New Roman" w:hAnsi="Times New Roman" w:cs="Times New Roman"/>
                <w:sz w:val="20"/>
                <w:szCs w:val="20"/>
              </w:rPr>
              <w:t>w sytuacji skazania prawomocnym wyrokiem</w:t>
            </w:r>
            <w:r w:rsidR="00DF044E">
              <w:rPr>
                <w:rFonts w:ascii="Times New Roman" w:hAnsi="Times New Roman" w:cs="Times New Roman"/>
                <w:sz w:val="20"/>
                <w:szCs w:val="20"/>
              </w:rPr>
              <w:t xml:space="preserve"> </w:t>
            </w:r>
            <w:r w:rsidR="0077369F" w:rsidRPr="0077369F">
              <w:rPr>
                <w:rFonts w:ascii="Times New Roman" w:hAnsi="Times New Roman" w:cs="Times New Roman"/>
                <w:sz w:val="20"/>
                <w:szCs w:val="20"/>
              </w:rPr>
              <w:t xml:space="preserve">za przestępstwo uniemożliwiające prowadzenie działalności gospodarczej </w:t>
            </w:r>
            <w:r w:rsidR="0077369F" w:rsidRPr="0077369F">
              <w:rPr>
                <w:rFonts w:ascii="Times New Roman" w:hAnsi="Times New Roman" w:cs="Times New Roman"/>
                <w:sz w:val="20"/>
                <w:szCs w:val="20"/>
              </w:rPr>
              <w:lastRenderedPageBreak/>
              <w:t>określonego</w:t>
            </w:r>
            <w:r w:rsidR="00DF044E">
              <w:rPr>
                <w:rFonts w:ascii="Times New Roman" w:hAnsi="Times New Roman" w:cs="Times New Roman"/>
                <w:sz w:val="20"/>
                <w:szCs w:val="20"/>
              </w:rPr>
              <w:t xml:space="preserve"> </w:t>
            </w:r>
            <w:r w:rsidR="0077369F" w:rsidRPr="0077369F">
              <w:rPr>
                <w:rFonts w:ascii="Times New Roman" w:hAnsi="Times New Roman" w:cs="Times New Roman"/>
                <w:sz w:val="20"/>
                <w:szCs w:val="20"/>
              </w:rPr>
              <w:t>rodzaju, jak np. związane z brakiem możliwości prowadzenia działalności w zakresie</w:t>
            </w:r>
            <w:r w:rsidR="00DF044E">
              <w:rPr>
                <w:rFonts w:ascii="Times New Roman" w:hAnsi="Times New Roman" w:cs="Times New Roman"/>
                <w:sz w:val="20"/>
                <w:szCs w:val="20"/>
              </w:rPr>
              <w:t xml:space="preserve"> </w:t>
            </w:r>
            <w:r w:rsidR="0077369F" w:rsidRPr="0077369F">
              <w:rPr>
                <w:rFonts w:ascii="Times New Roman" w:hAnsi="Times New Roman" w:cs="Times New Roman"/>
                <w:sz w:val="20"/>
                <w:szCs w:val="20"/>
              </w:rPr>
              <w:t>usługowego prowadzenia ksiąg rachunkowych w związku z popełnieniem przestępstw,</w:t>
            </w:r>
            <w:r w:rsidR="00DF044E">
              <w:rPr>
                <w:rFonts w:ascii="Times New Roman" w:hAnsi="Times New Roman" w:cs="Times New Roman"/>
                <w:sz w:val="20"/>
                <w:szCs w:val="20"/>
              </w:rPr>
              <w:t xml:space="preserve"> </w:t>
            </w:r>
            <w:r w:rsidR="0077369F" w:rsidRPr="0077369F">
              <w:rPr>
                <w:rFonts w:ascii="Times New Roman" w:hAnsi="Times New Roman" w:cs="Times New Roman"/>
                <w:sz w:val="20"/>
                <w:szCs w:val="20"/>
              </w:rPr>
              <w:t>o których mowa w art. 76a ust. 3 pkt 2 ustawy z dnia 29 września 1994 r. o rachunkowości</w:t>
            </w:r>
            <w:r w:rsidR="00DF044E">
              <w:rPr>
                <w:rFonts w:ascii="Times New Roman" w:hAnsi="Times New Roman" w:cs="Times New Roman"/>
                <w:sz w:val="20"/>
                <w:szCs w:val="20"/>
              </w:rPr>
              <w:t xml:space="preserve"> </w:t>
            </w:r>
            <w:r w:rsidR="0077369F" w:rsidRPr="0077369F">
              <w:rPr>
                <w:rFonts w:ascii="Times New Roman" w:hAnsi="Times New Roman" w:cs="Times New Roman"/>
                <w:sz w:val="20"/>
                <w:szCs w:val="20"/>
              </w:rPr>
              <w:t xml:space="preserve">(Dz. U. z 2021 r. poz. 217, z </w:t>
            </w:r>
            <w:proofErr w:type="spellStart"/>
            <w:r w:rsidR="0077369F" w:rsidRPr="0077369F">
              <w:rPr>
                <w:rFonts w:ascii="Times New Roman" w:hAnsi="Times New Roman" w:cs="Times New Roman"/>
                <w:sz w:val="20"/>
                <w:szCs w:val="20"/>
              </w:rPr>
              <w:t>późn</w:t>
            </w:r>
            <w:proofErr w:type="spellEnd"/>
            <w:r w:rsidR="0077369F" w:rsidRPr="0077369F">
              <w:rPr>
                <w:rFonts w:ascii="Times New Roman" w:hAnsi="Times New Roman" w:cs="Times New Roman"/>
                <w:sz w:val="20"/>
                <w:szCs w:val="20"/>
              </w:rPr>
              <w:t>. zm.).</w:t>
            </w:r>
            <w:bookmarkEnd w:id="13"/>
          </w:p>
        </w:tc>
        <w:tc>
          <w:tcPr>
            <w:tcW w:w="3834" w:type="dxa"/>
            <w:shd w:val="clear" w:color="auto" w:fill="FFFFFF" w:themeFill="background1"/>
            <w:vAlign w:val="center"/>
          </w:tcPr>
          <w:p w14:paraId="7E5A3E74" w14:textId="7B38DD82" w:rsidR="002211BF" w:rsidRPr="00834FAB" w:rsidRDefault="002211BF" w:rsidP="001C3D42">
            <w:pPr>
              <w:spacing w:after="160"/>
              <w:jc w:val="both"/>
              <w:rPr>
                <w:rFonts w:ascii="Times New Roman" w:hAnsi="Times New Roman" w:cs="Times New Roman"/>
                <w:b/>
                <w:bCs/>
                <w:sz w:val="20"/>
                <w:szCs w:val="20"/>
              </w:rPr>
            </w:pPr>
            <w:r w:rsidRPr="00834FAB">
              <w:rPr>
                <w:rFonts w:ascii="Times New Roman" w:hAnsi="Times New Roman" w:cs="Times New Roman"/>
                <w:b/>
                <w:bCs/>
                <w:sz w:val="20"/>
                <w:szCs w:val="20"/>
              </w:rPr>
              <w:lastRenderedPageBreak/>
              <w:t>Uwaga nieuwzględniona</w:t>
            </w:r>
            <w:r w:rsidR="007F2547" w:rsidRPr="00834FAB">
              <w:rPr>
                <w:rFonts w:ascii="Times New Roman" w:hAnsi="Times New Roman" w:cs="Times New Roman"/>
                <w:b/>
                <w:bCs/>
                <w:sz w:val="20"/>
                <w:szCs w:val="20"/>
              </w:rPr>
              <w:t xml:space="preserve"> i wyjaśniona</w:t>
            </w:r>
            <w:r w:rsidRPr="00834FAB">
              <w:rPr>
                <w:rFonts w:ascii="Times New Roman" w:hAnsi="Times New Roman" w:cs="Times New Roman"/>
                <w:b/>
                <w:bCs/>
                <w:sz w:val="20"/>
                <w:szCs w:val="20"/>
              </w:rPr>
              <w:t xml:space="preserve">. </w:t>
            </w:r>
          </w:p>
          <w:p w14:paraId="13327835" w14:textId="20687740" w:rsidR="002211BF" w:rsidRPr="001C3D42" w:rsidRDefault="002211BF" w:rsidP="001C3D42">
            <w:pPr>
              <w:jc w:val="both"/>
              <w:rPr>
                <w:rFonts w:ascii="Times New Roman" w:hAnsi="Times New Roman" w:cs="Times New Roman"/>
                <w:sz w:val="20"/>
                <w:szCs w:val="20"/>
              </w:rPr>
            </w:pPr>
            <w:r w:rsidRPr="001C3D42">
              <w:rPr>
                <w:rFonts w:ascii="Times New Roman" w:hAnsi="Times New Roman" w:cs="Times New Roman"/>
                <w:sz w:val="20"/>
                <w:szCs w:val="20"/>
              </w:rPr>
              <w:t xml:space="preserve">Wyjaśniamy, że wskazana propozycja wykracza poza zakres projektowanych </w:t>
            </w:r>
            <w:r w:rsidRPr="001C3D42">
              <w:rPr>
                <w:rFonts w:ascii="Times New Roman" w:hAnsi="Times New Roman" w:cs="Times New Roman"/>
                <w:sz w:val="20"/>
                <w:szCs w:val="20"/>
              </w:rPr>
              <w:lastRenderedPageBreak/>
              <w:t xml:space="preserve">przepisów ustawy o Krajowym Rejestrze Karnym (dalej: ustawa o KRK), a wprowadzane projektem zmiany w ustawie z dnia 6 marca 2018 r. o Centralnej Ewidencji i Informacji o Działalności Gospodarczej i Punkcie Informacji dla Przedsiębiorcy (Dz. U. z 2022 r. poz. 541, dalej: ustawa o CEIDG) są konsekwencją zmian wynikających z projektowanej ustawy o KRK. </w:t>
            </w:r>
            <w:bookmarkStart w:id="14" w:name="_Hlk102034215"/>
            <w:r w:rsidRPr="001C3D42">
              <w:rPr>
                <w:rFonts w:ascii="Times New Roman" w:hAnsi="Times New Roman" w:cs="Times New Roman"/>
                <w:sz w:val="20"/>
                <w:szCs w:val="20"/>
              </w:rPr>
              <w:t xml:space="preserve">W art. 26 ust. 2 ustawy o CEIDG zmieniono zatem odwołanie do dotychczasowego art. 14a ustawy o KRK zastępując go art. 19 ust. 1 projektu. Wskazać bowiem należy, że instytucja niewykazywania </w:t>
            </w:r>
            <w:proofErr w:type="spellStart"/>
            <w:r w:rsidRPr="001C3D42">
              <w:rPr>
                <w:rFonts w:ascii="Times New Roman" w:hAnsi="Times New Roman" w:cs="Times New Roman"/>
                <w:sz w:val="20"/>
                <w:szCs w:val="20"/>
              </w:rPr>
              <w:t>skazań</w:t>
            </w:r>
            <w:proofErr w:type="spellEnd"/>
            <w:r w:rsidRPr="001C3D42">
              <w:rPr>
                <w:rFonts w:ascii="Times New Roman" w:hAnsi="Times New Roman" w:cs="Times New Roman"/>
                <w:sz w:val="20"/>
                <w:szCs w:val="20"/>
              </w:rPr>
              <w:t xml:space="preserve"> państw obcych, o której mowa w art. 14a dotychczasowej ustawy o KRK została uregulowana w art. 19 ust. 1 projektu ustawy o KRK.</w:t>
            </w:r>
            <w:bookmarkEnd w:id="14"/>
            <w:r w:rsidRPr="001C3D42">
              <w:rPr>
                <w:rFonts w:ascii="Times New Roman" w:hAnsi="Times New Roman" w:cs="Times New Roman"/>
                <w:sz w:val="20"/>
                <w:szCs w:val="20"/>
              </w:rPr>
              <w:t xml:space="preserve"> W tym samym przepisie, tj. art. 26 ust. 2 ustawy o CEIDG zrezygnowano również z przekazywania do ewidencji informacji o zastosowaniu przepisu art. 20 ust. 1c dotychczasowej ustawy o KRK, bowiem pod rządami nowej ustawy o KRK przepis art. 20 ust. 1c (projektowany art. 42 ust. 6) nie będzie stanowił podstawy do usunięcia informacji o zakazie z Centralnej Ewidencji i Informacji o Działalności Gospodarczej (dalej: CEIDG).</w:t>
            </w:r>
          </w:p>
          <w:p w14:paraId="123A48DF" w14:textId="77777777" w:rsidR="002211BF" w:rsidRPr="001C3D42" w:rsidRDefault="002211BF" w:rsidP="001C3D42">
            <w:pPr>
              <w:jc w:val="both"/>
              <w:rPr>
                <w:rFonts w:ascii="Times New Roman" w:hAnsi="Times New Roman" w:cs="Times New Roman"/>
                <w:sz w:val="20"/>
                <w:szCs w:val="20"/>
              </w:rPr>
            </w:pPr>
            <w:r w:rsidRPr="001C3D42">
              <w:rPr>
                <w:rFonts w:ascii="Times New Roman" w:hAnsi="Times New Roman" w:cs="Times New Roman"/>
                <w:sz w:val="20"/>
                <w:szCs w:val="20"/>
              </w:rPr>
              <w:t xml:space="preserve">Ponadto zwracamy uwagę, że propozycja rozszerzenia zakresu przekazywanych informacji pomiędzy Krajowym Rejestrem Karnym (KRK) a CEIDG powinna zostać skierowana przede wszystkim do Ministra Rozwoju i Technologii jako organu prowadzącego tę ewidencję. Wskazujemy także, że jakiekolwiek zmiany w zakresie wymiany informacji pomiędzy KRK a CEIDG wymagają analizy pod kątem legislacyjnym, jak i biznesowym po każdej ze </w:t>
            </w:r>
            <w:r w:rsidRPr="001C3D42">
              <w:rPr>
                <w:rFonts w:ascii="Times New Roman" w:hAnsi="Times New Roman" w:cs="Times New Roman"/>
                <w:sz w:val="20"/>
                <w:szCs w:val="20"/>
              </w:rPr>
              <w:lastRenderedPageBreak/>
              <w:t xml:space="preserve">stron tej wymiany. Zatem nie jest możliwe jednostronne projektowanie przepisów tej wymiany, bez zgłoszenia takiej potrzeby ze strony Ministra Rozwoju i Technologii. </w:t>
            </w:r>
          </w:p>
          <w:p w14:paraId="2A292C2C" w14:textId="77777777" w:rsidR="0018523A" w:rsidRPr="002211BF" w:rsidRDefault="0018523A" w:rsidP="002211BF">
            <w:pPr>
              <w:tabs>
                <w:tab w:val="left" w:pos="540"/>
              </w:tabs>
              <w:jc w:val="both"/>
              <w:rPr>
                <w:rFonts w:ascii="Times New Roman" w:hAnsi="Times New Roman" w:cs="Times New Roman"/>
                <w:sz w:val="20"/>
                <w:szCs w:val="20"/>
              </w:rPr>
            </w:pPr>
          </w:p>
        </w:tc>
      </w:tr>
      <w:tr w:rsidR="00C91FDF" w:rsidRPr="001A4167" w14:paraId="3BAB3B05" w14:textId="77777777" w:rsidTr="001C3D42">
        <w:trPr>
          <w:trHeight w:val="841"/>
        </w:trPr>
        <w:tc>
          <w:tcPr>
            <w:tcW w:w="666" w:type="dxa"/>
            <w:vAlign w:val="center"/>
          </w:tcPr>
          <w:p w14:paraId="57501F8E" w14:textId="2FC872EC" w:rsidR="00C91FDF" w:rsidRDefault="00DD56FF"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45</w:t>
            </w:r>
            <w:r w:rsidR="00C91FDF">
              <w:rPr>
                <w:rFonts w:ascii="Times New Roman" w:hAnsi="Times New Roman" w:cs="Times New Roman"/>
                <w:b/>
                <w:bCs/>
                <w:sz w:val="20"/>
                <w:szCs w:val="20"/>
              </w:rPr>
              <w:t>.</w:t>
            </w:r>
          </w:p>
        </w:tc>
        <w:tc>
          <w:tcPr>
            <w:tcW w:w="1754" w:type="dxa"/>
            <w:vAlign w:val="center"/>
          </w:tcPr>
          <w:p w14:paraId="37D77C8D" w14:textId="2F52EEA2" w:rsidR="00C91FDF" w:rsidRDefault="00A76C8D" w:rsidP="001F52C7">
            <w:pPr>
              <w:spacing w:line="276" w:lineRule="auto"/>
              <w:rPr>
                <w:rFonts w:ascii="Times New Roman" w:hAnsi="Times New Roman" w:cs="Times New Roman"/>
                <w:b/>
                <w:bCs/>
                <w:sz w:val="20"/>
                <w:szCs w:val="20"/>
              </w:rPr>
            </w:pPr>
            <w:r w:rsidRPr="26985D6F">
              <w:rPr>
                <w:rFonts w:ascii="Times New Roman" w:hAnsi="Times New Roman" w:cs="Times New Roman"/>
                <w:b/>
                <w:bCs/>
                <w:sz w:val="20"/>
                <w:szCs w:val="20"/>
              </w:rPr>
              <w:t>Min. Roz</w:t>
            </w:r>
            <w:r w:rsidR="00CB3F53" w:rsidRPr="26985D6F">
              <w:rPr>
                <w:rFonts w:ascii="Times New Roman" w:hAnsi="Times New Roman" w:cs="Times New Roman"/>
                <w:b/>
                <w:bCs/>
                <w:sz w:val="20"/>
                <w:szCs w:val="20"/>
              </w:rPr>
              <w:t>woju i Technologii</w:t>
            </w:r>
          </w:p>
        </w:tc>
        <w:tc>
          <w:tcPr>
            <w:tcW w:w="7604" w:type="dxa"/>
            <w:vAlign w:val="center"/>
          </w:tcPr>
          <w:p w14:paraId="3B5F876F" w14:textId="6211215C" w:rsidR="00C91FDF" w:rsidRPr="00532358" w:rsidRDefault="009A4CA7" w:rsidP="00532358">
            <w:pPr>
              <w:autoSpaceDE w:val="0"/>
              <w:autoSpaceDN w:val="0"/>
              <w:adjustRightInd w:val="0"/>
              <w:jc w:val="both"/>
              <w:rPr>
                <w:rFonts w:ascii="Times New Roman" w:hAnsi="Times New Roman" w:cs="Times New Roman"/>
                <w:b/>
                <w:bCs/>
                <w:sz w:val="20"/>
                <w:szCs w:val="20"/>
              </w:rPr>
            </w:pPr>
            <w:r w:rsidRPr="00532358">
              <w:rPr>
                <w:rFonts w:ascii="Times New Roman" w:hAnsi="Times New Roman" w:cs="Times New Roman"/>
                <w:b/>
                <w:bCs/>
                <w:sz w:val="20"/>
                <w:szCs w:val="20"/>
              </w:rPr>
              <w:t>A</w:t>
            </w:r>
            <w:r w:rsidR="00C91FDF" w:rsidRPr="00532358">
              <w:rPr>
                <w:rFonts w:ascii="Times New Roman" w:hAnsi="Times New Roman" w:cs="Times New Roman"/>
                <w:b/>
                <w:bCs/>
                <w:sz w:val="20"/>
                <w:szCs w:val="20"/>
              </w:rPr>
              <w:t>rt. 60</w:t>
            </w:r>
          </w:p>
          <w:p w14:paraId="30F19E0C" w14:textId="29890EEC" w:rsidR="00C91FDF" w:rsidRPr="00532358" w:rsidRDefault="00C91FDF" w:rsidP="00532358">
            <w:pPr>
              <w:autoSpaceDE w:val="0"/>
              <w:autoSpaceDN w:val="0"/>
              <w:adjustRightInd w:val="0"/>
              <w:jc w:val="both"/>
              <w:rPr>
                <w:rFonts w:ascii="Times New Roman" w:hAnsi="Times New Roman" w:cs="Times New Roman"/>
                <w:sz w:val="20"/>
                <w:szCs w:val="20"/>
              </w:rPr>
            </w:pPr>
            <w:r w:rsidRPr="00532358">
              <w:rPr>
                <w:rFonts w:ascii="Times New Roman" w:hAnsi="Times New Roman" w:cs="Times New Roman"/>
                <w:sz w:val="20"/>
                <w:szCs w:val="20"/>
              </w:rPr>
              <w:t>Prosimy o wyjaśnienie. W obecnie obowiązujących przepisach, art. 26 ust 2 stanowi o przekazaniu informacji,</w:t>
            </w:r>
            <w:r w:rsidR="009A4CA7" w:rsidRPr="00532358">
              <w:rPr>
                <w:rFonts w:ascii="Times New Roman" w:hAnsi="Times New Roman" w:cs="Times New Roman"/>
                <w:sz w:val="20"/>
                <w:szCs w:val="20"/>
              </w:rPr>
              <w:t xml:space="preserve"> </w:t>
            </w:r>
            <w:r w:rsidRPr="00532358">
              <w:rPr>
                <w:rFonts w:ascii="Times New Roman" w:hAnsi="Times New Roman" w:cs="Times New Roman"/>
                <w:sz w:val="20"/>
                <w:szCs w:val="20"/>
              </w:rPr>
              <w:t>o których mowa w art. 14a oraz 20 ust 1c ustawy KRK - z kolei w projektowanym akcie jest odwołanie wyłącznie</w:t>
            </w:r>
          </w:p>
          <w:p w14:paraId="60D211A0" w14:textId="46F88CD6" w:rsidR="00C91FDF" w:rsidRPr="00532358" w:rsidRDefault="00C91FDF" w:rsidP="00532358">
            <w:pPr>
              <w:autoSpaceDE w:val="0"/>
              <w:autoSpaceDN w:val="0"/>
              <w:adjustRightInd w:val="0"/>
              <w:jc w:val="both"/>
              <w:rPr>
                <w:rFonts w:ascii="Times New Roman" w:hAnsi="Times New Roman" w:cs="Times New Roman"/>
                <w:sz w:val="20"/>
                <w:szCs w:val="20"/>
              </w:rPr>
            </w:pPr>
            <w:r w:rsidRPr="00532358">
              <w:rPr>
                <w:rFonts w:ascii="Times New Roman" w:hAnsi="Times New Roman" w:cs="Times New Roman"/>
                <w:sz w:val="20"/>
                <w:szCs w:val="20"/>
              </w:rPr>
              <w:t>do przepisu art. 19 ust 1 (zastępującego przepis art. 14a obecnej ustawy) - brakuje z kolei odwołania</w:t>
            </w:r>
            <w:r w:rsidR="009A4CA7" w:rsidRPr="00532358">
              <w:rPr>
                <w:rFonts w:ascii="Times New Roman" w:hAnsi="Times New Roman" w:cs="Times New Roman"/>
                <w:sz w:val="20"/>
                <w:szCs w:val="20"/>
              </w:rPr>
              <w:t xml:space="preserve"> </w:t>
            </w:r>
            <w:r w:rsidRPr="00532358">
              <w:rPr>
                <w:rFonts w:ascii="Times New Roman" w:hAnsi="Times New Roman" w:cs="Times New Roman"/>
                <w:sz w:val="20"/>
                <w:szCs w:val="20"/>
              </w:rPr>
              <w:t>do art 20 ust 1c.</w:t>
            </w:r>
          </w:p>
        </w:tc>
        <w:tc>
          <w:tcPr>
            <w:tcW w:w="3834" w:type="dxa"/>
            <w:vAlign w:val="center"/>
          </w:tcPr>
          <w:p w14:paraId="0F872458" w14:textId="77777777" w:rsidR="00B614FD" w:rsidRPr="001C3D42" w:rsidRDefault="00B614FD" w:rsidP="001C3D42">
            <w:pPr>
              <w:jc w:val="both"/>
              <w:rPr>
                <w:rFonts w:ascii="Times New Roman" w:hAnsi="Times New Roman" w:cs="Times New Roman"/>
                <w:b/>
                <w:bCs/>
                <w:sz w:val="20"/>
                <w:szCs w:val="20"/>
              </w:rPr>
            </w:pPr>
            <w:r w:rsidRPr="001C3D42">
              <w:rPr>
                <w:rFonts w:ascii="Times New Roman" w:hAnsi="Times New Roman" w:cs="Times New Roman"/>
                <w:b/>
                <w:bCs/>
                <w:sz w:val="20"/>
                <w:szCs w:val="20"/>
              </w:rPr>
              <w:t xml:space="preserve">Uwaga wyjaśniona. </w:t>
            </w:r>
          </w:p>
          <w:p w14:paraId="70AD1376" w14:textId="4827FCD9" w:rsidR="26985D6F" w:rsidRPr="006D31B9" w:rsidRDefault="26985D6F" w:rsidP="006D31B9">
            <w:pPr>
              <w:ind w:firstLine="708"/>
              <w:jc w:val="both"/>
              <w:rPr>
                <w:rFonts w:ascii="Times New Roman" w:eastAsia="Times New Roman" w:hAnsi="Times New Roman" w:cs="Times New Roman"/>
                <w:sz w:val="20"/>
                <w:szCs w:val="20"/>
              </w:rPr>
            </w:pPr>
            <w:r w:rsidRPr="006D31B9">
              <w:rPr>
                <w:rFonts w:ascii="Times New Roman" w:eastAsia="Times New Roman" w:hAnsi="Times New Roman" w:cs="Times New Roman"/>
                <w:sz w:val="20"/>
                <w:szCs w:val="20"/>
              </w:rPr>
              <w:t>Co do uwagi do treści art. 60 projektu ustawy</w:t>
            </w:r>
            <w:r w:rsidR="001C3D42">
              <w:rPr>
                <w:rFonts w:ascii="Times New Roman" w:eastAsia="Times New Roman" w:hAnsi="Times New Roman" w:cs="Times New Roman"/>
                <w:sz w:val="20"/>
                <w:szCs w:val="20"/>
              </w:rPr>
              <w:t xml:space="preserve"> (po zmianie numeracji art. 68)</w:t>
            </w:r>
            <w:r w:rsidRPr="006D31B9">
              <w:rPr>
                <w:rFonts w:ascii="Times New Roman" w:eastAsia="Times New Roman" w:hAnsi="Times New Roman" w:cs="Times New Roman"/>
                <w:sz w:val="20"/>
                <w:szCs w:val="20"/>
              </w:rPr>
              <w:t xml:space="preserve"> dotyczącej braku w projektowanym przepisie art. 26 ust. 2 ustawy z dnia 6 marca 2018 r. o Centralnej Ewidencji i Informacji </w:t>
            </w:r>
            <w:r>
              <w:br/>
            </w:r>
            <w:r w:rsidRPr="006D31B9">
              <w:rPr>
                <w:rFonts w:ascii="Times New Roman" w:eastAsia="Times New Roman" w:hAnsi="Times New Roman" w:cs="Times New Roman"/>
                <w:sz w:val="20"/>
                <w:szCs w:val="20"/>
              </w:rPr>
              <w:t xml:space="preserve">o Działalności Gospodarczej i Punkcie Informacji dla Przedsiębiorcy (Dz. U. z 2022 r. poz. 541) odwołania do obowiązującego art. 20 ust. 1c ustawy o Krajowym Rejestrze Karnym (projektowany art. 37 ust. 5), projektodawca wyjaśnia co następuje. </w:t>
            </w:r>
          </w:p>
          <w:p w14:paraId="1AFBB8DE" w14:textId="514A604C" w:rsidR="26985D6F" w:rsidRPr="006D31B9" w:rsidRDefault="26985D6F" w:rsidP="006D31B9">
            <w:pPr>
              <w:ind w:firstLine="708"/>
              <w:jc w:val="both"/>
              <w:rPr>
                <w:rFonts w:ascii="Times New Roman" w:eastAsia="Times New Roman" w:hAnsi="Times New Roman" w:cs="Times New Roman"/>
                <w:i/>
                <w:iCs/>
                <w:sz w:val="20"/>
                <w:szCs w:val="20"/>
              </w:rPr>
            </w:pPr>
            <w:r w:rsidRPr="006D31B9">
              <w:rPr>
                <w:rFonts w:ascii="Times New Roman" w:eastAsia="Times New Roman" w:hAnsi="Times New Roman" w:cs="Times New Roman"/>
                <w:sz w:val="20"/>
                <w:szCs w:val="20"/>
              </w:rPr>
              <w:t>Obowiązujący przepis art. 20 ust. 1c, jak i projektowany art. 37 ust. 5 stanowią wyraz implementacji do polskiego porządku prawnego art. 7 ust. 2 (akapit trzeci) decyzji ramowej 2009/315, który stanowi, że: „</w:t>
            </w:r>
            <w:r w:rsidRPr="006D31B9">
              <w:rPr>
                <w:rFonts w:ascii="Times New Roman" w:eastAsia="Times New Roman" w:hAnsi="Times New Roman" w:cs="Times New Roman"/>
                <w:i/>
                <w:iCs/>
                <w:sz w:val="20"/>
                <w:szCs w:val="20"/>
              </w:rPr>
              <w:t xml:space="preserve">Przy przekazywaniu informacji zgodnie z art. 4 centralny organ skazującego państwa członkowskiego może poinformować centralny organ państwa członkowskiego, którego obywatelem jest dana osoba, że informacji o wyrokach skazujących wydanych w tym pierwszym państwie członkowskim i przekazanych temu ostatniemu organowi centralnemu nie można przekazywać dalej do żadnych innych celów niż postępowanie karne. W tym przypadku centralny organ państwa członkowskiego, którego obywatelem jest dana osoba, w odniesieniu do takich wyroków skazujących informuje państwo członkowskie będące wnioskodawcą o tym, które inne państwo członkowskie przekazało te informacje, aby </w:t>
            </w:r>
            <w:r w:rsidRPr="006D31B9">
              <w:rPr>
                <w:rFonts w:ascii="Times New Roman" w:eastAsia="Times New Roman" w:hAnsi="Times New Roman" w:cs="Times New Roman"/>
                <w:i/>
                <w:iCs/>
                <w:sz w:val="20"/>
                <w:szCs w:val="20"/>
              </w:rPr>
              <w:lastRenderedPageBreak/>
              <w:t>umożliwić państwu członkowskiemu będącemu wnioskodawcą uzyskanie informacji o tych wyrokach skazujących poprzez złożenie wniosku bezpośrednio do skazującego państwa członkowskiego.”</w:t>
            </w:r>
          </w:p>
          <w:p w14:paraId="1D8D476D" w14:textId="190427FA" w:rsidR="26985D6F" w:rsidRPr="006D31B9" w:rsidRDefault="26985D6F" w:rsidP="006D31B9">
            <w:pPr>
              <w:ind w:firstLine="708"/>
              <w:jc w:val="both"/>
              <w:rPr>
                <w:rFonts w:ascii="Times New Roman" w:eastAsia="Times New Roman" w:hAnsi="Times New Roman" w:cs="Times New Roman"/>
                <w:sz w:val="20"/>
                <w:szCs w:val="20"/>
              </w:rPr>
            </w:pPr>
            <w:r w:rsidRPr="006D31B9">
              <w:rPr>
                <w:rFonts w:ascii="Times New Roman" w:eastAsia="Times New Roman" w:hAnsi="Times New Roman" w:cs="Times New Roman"/>
                <w:sz w:val="20"/>
                <w:szCs w:val="20"/>
              </w:rPr>
              <w:t xml:space="preserve">Zgodnie z dotychczas przyjętym w ustawie o Krajowym Rejestrze Karnym rozwiązaniem, zastrzeżenie przez organ centralny państwa członkowskiego UE w zawiadomieniu o skazaniu przez sąd państwa obcego, że przekazana informacja może być wykorzystywana wyłącznie dla celów prowadzonego postępowania karnego oznacza, że takie skazanie nie jest wykazywane w informacji sporządzonej  do celów innych niż postępowanie karne, zarówno dla podmiotów krajowych, jak i zagranicznych. </w:t>
            </w:r>
          </w:p>
          <w:p w14:paraId="65FC4EC8" w14:textId="1B649FC2" w:rsidR="26985D6F" w:rsidRPr="00E60FFC" w:rsidRDefault="26985D6F" w:rsidP="006D31B9">
            <w:pPr>
              <w:ind w:firstLine="708"/>
              <w:jc w:val="both"/>
              <w:rPr>
                <w:rFonts w:ascii="Times New Roman" w:eastAsia="Times New Roman" w:hAnsi="Times New Roman" w:cs="Times New Roman"/>
                <w:sz w:val="20"/>
                <w:szCs w:val="20"/>
              </w:rPr>
            </w:pPr>
            <w:r w:rsidRPr="006D31B9">
              <w:rPr>
                <w:rFonts w:ascii="Times New Roman" w:eastAsia="Times New Roman" w:hAnsi="Times New Roman" w:cs="Times New Roman"/>
                <w:sz w:val="20"/>
                <w:szCs w:val="20"/>
              </w:rPr>
              <w:t>Należy jednak zauważyć, że wyżej wskazana decyzja ramowa ogranicza jedynie możliwość retransmisji </w:t>
            </w:r>
            <w:proofErr w:type="spellStart"/>
            <w:r w:rsidRPr="006D31B9">
              <w:rPr>
                <w:rFonts w:ascii="Times New Roman" w:eastAsia="Times New Roman" w:hAnsi="Times New Roman" w:cs="Times New Roman"/>
                <w:sz w:val="20"/>
                <w:szCs w:val="20"/>
              </w:rPr>
              <w:t>skazań</w:t>
            </w:r>
            <w:proofErr w:type="spellEnd"/>
            <w:r w:rsidRPr="006D31B9">
              <w:rPr>
                <w:rFonts w:ascii="Times New Roman" w:eastAsia="Times New Roman" w:hAnsi="Times New Roman" w:cs="Times New Roman"/>
                <w:sz w:val="20"/>
                <w:szCs w:val="20"/>
              </w:rPr>
              <w:t xml:space="preserve"> wydanych w innym państwie członkowskim, w</w:t>
            </w:r>
            <w:r w:rsidR="00270D91">
              <w:rPr>
                <w:rFonts w:ascii="Times New Roman" w:eastAsia="Times New Roman" w:hAnsi="Times New Roman" w:cs="Times New Roman"/>
                <w:sz w:val="20"/>
                <w:szCs w:val="20"/>
              </w:rPr>
              <w:t xml:space="preserve"> </w:t>
            </w:r>
            <w:r w:rsidRPr="00E60FFC">
              <w:rPr>
                <w:rFonts w:ascii="Times New Roman" w:eastAsia="Times New Roman" w:hAnsi="Times New Roman" w:cs="Times New Roman"/>
                <w:sz w:val="20"/>
                <w:szCs w:val="20"/>
              </w:rPr>
              <w:t>przypadku</w:t>
            </w:r>
            <w:r w:rsidR="00270D91">
              <w:rPr>
                <w:rFonts w:ascii="Times New Roman" w:eastAsia="Times New Roman" w:hAnsi="Times New Roman" w:cs="Times New Roman"/>
                <w:sz w:val="20"/>
                <w:szCs w:val="20"/>
              </w:rPr>
              <w:t xml:space="preserve"> </w:t>
            </w:r>
            <w:r w:rsidRPr="00E60FFC">
              <w:rPr>
                <w:rFonts w:ascii="Times New Roman" w:eastAsia="Times New Roman" w:hAnsi="Times New Roman" w:cs="Times New Roman"/>
                <w:sz w:val="20"/>
                <w:szCs w:val="20"/>
              </w:rPr>
              <w:t>przedmiotowego zastrzeżenia,</w:t>
            </w:r>
            <w:r>
              <w:br/>
            </w:r>
            <w:r w:rsidRPr="00E60FFC">
              <w:rPr>
                <w:rFonts w:ascii="Times New Roman" w:eastAsia="Times New Roman" w:hAnsi="Times New Roman" w:cs="Times New Roman"/>
                <w:sz w:val="20"/>
                <w:szCs w:val="20"/>
              </w:rPr>
              <w:t> do innych państw, natomiast nie określa zasad przetwarzania informacji o </w:t>
            </w:r>
            <w:proofErr w:type="spellStart"/>
            <w:r w:rsidRPr="00E60FFC">
              <w:rPr>
                <w:rFonts w:ascii="Times New Roman" w:eastAsia="Times New Roman" w:hAnsi="Times New Roman" w:cs="Times New Roman"/>
                <w:sz w:val="20"/>
                <w:szCs w:val="20"/>
              </w:rPr>
              <w:t>skazaniach</w:t>
            </w:r>
            <w:proofErr w:type="spellEnd"/>
            <w:r w:rsidRPr="00E60FFC">
              <w:rPr>
                <w:rFonts w:ascii="Times New Roman" w:eastAsia="Times New Roman" w:hAnsi="Times New Roman" w:cs="Times New Roman"/>
                <w:sz w:val="20"/>
                <w:szCs w:val="20"/>
              </w:rPr>
              <w:t> na poziomie krajowym. Dotychczasowa interpretacja art. 7 ust. 2 decyzji ramowej skutkowała ograniczeniem przetwarzania zastrzeżonych </w:t>
            </w:r>
            <w:proofErr w:type="spellStart"/>
            <w:r w:rsidRPr="00E60FFC">
              <w:rPr>
                <w:rFonts w:ascii="Times New Roman" w:eastAsia="Times New Roman" w:hAnsi="Times New Roman" w:cs="Times New Roman"/>
                <w:sz w:val="20"/>
                <w:szCs w:val="20"/>
              </w:rPr>
              <w:t>skazań</w:t>
            </w:r>
            <w:proofErr w:type="spellEnd"/>
            <w:r w:rsidRPr="00E60FFC">
              <w:rPr>
                <w:rFonts w:ascii="Times New Roman" w:eastAsia="Times New Roman" w:hAnsi="Times New Roman" w:cs="Times New Roman"/>
                <w:sz w:val="20"/>
                <w:szCs w:val="20"/>
              </w:rPr>
              <w:t xml:space="preserve"> również na poziomie krajowym, co doprowadziło do sytuacji, w której skazanie za poważne przestępstwo nie jest ujawniane w postępowaniach innych niż karne, jeżeli państwo zawiadamiające </w:t>
            </w:r>
            <w:r>
              <w:br/>
            </w:r>
            <w:r w:rsidRPr="00E60FFC">
              <w:rPr>
                <w:rFonts w:ascii="Times New Roman" w:eastAsia="Times New Roman" w:hAnsi="Times New Roman" w:cs="Times New Roman"/>
                <w:sz w:val="20"/>
                <w:szCs w:val="20"/>
              </w:rPr>
              <w:t xml:space="preserve">to zastrzegło. W efekcie osoba skazana nawet na karę wieloletniego pozbawienia wolności przez takie państwo uzyska zaświadczenie o niekaralności z Rejestru – wydana jej informacja nie jest bowiem informacją </w:t>
            </w:r>
            <w:r w:rsidRPr="00E60FFC">
              <w:rPr>
                <w:rFonts w:ascii="Times New Roman" w:eastAsia="Times New Roman" w:hAnsi="Times New Roman" w:cs="Times New Roman"/>
                <w:sz w:val="20"/>
                <w:szCs w:val="20"/>
              </w:rPr>
              <w:lastRenderedPageBreak/>
              <w:t xml:space="preserve">wykorzystywaną dla celów postępowania karnego. Należy przyjąć, że nie taki był cel decyzji ramowej. </w:t>
            </w:r>
          </w:p>
          <w:p w14:paraId="54C5B9F1" w14:textId="26A4ADFD" w:rsidR="26985D6F" w:rsidRPr="00E60FFC" w:rsidRDefault="26985D6F" w:rsidP="006D31B9">
            <w:pPr>
              <w:ind w:firstLine="708"/>
              <w:jc w:val="both"/>
              <w:rPr>
                <w:rFonts w:ascii="Times New Roman" w:eastAsia="Times New Roman" w:hAnsi="Times New Roman" w:cs="Times New Roman"/>
                <w:sz w:val="20"/>
                <w:szCs w:val="20"/>
              </w:rPr>
            </w:pPr>
            <w:r w:rsidRPr="00E60FFC">
              <w:rPr>
                <w:rFonts w:ascii="Times New Roman" w:eastAsia="Times New Roman" w:hAnsi="Times New Roman" w:cs="Times New Roman"/>
                <w:sz w:val="20"/>
                <w:szCs w:val="20"/>
              </w:rPr>
              <w:t xml:space="preserve">Wobec powyższego proponuje się, aby ograniczenie w przekazywaniu informacji o wyroku skazującym, co do którego państwo członkowskie zgłosiło ww. zastrzeżenie, było stosowane tylko w przypadku zapytań kierowanych przez podmioty zagraniczne. </w:t>
            </w:r>
          </w:p>
          <w:p w14:paraId="75FB103F" w14:textId="5427CDC4" w:rsidR="00C91FDF" w:rsidRDefault="26985D6F" w:rsidP="00E60FFC">
            <w:pPr>
              <w:spacing w:after="5"/>
              <w:ind w:right="137"/>
              <w:jc w:val="both"/>
              <w:rPr>
                <w:rFonts w:ascii="Times New Roman" w:hAnsi="Times New Roman" w:cs="Times New Roman"/>
                <w:sz w:val="20"/>
                <w:szCs w:val="20"/>
              </w:rPr>
            </w:pPr>
            <w:r w:rsidRPr="00E60FFC">
              <w:rPr>
                <w:rFonts w:ascii="Times New Roman" w:eastAsia="Times New Roman" w:hAnsi="Times New Roman" w:cs="Times New Roman"/>
                <w:sz w:val="20"/>
                <w:szCs w:val="20"/>
              </w:rPr>
              <w:t>Tym samym zmiany wymagał omawiany przepis art. 26 ust. 2 ustawy o CEIDG bowiem niezależnie od zastrzeżenia zgłoszonego przez państwo członkowskie, Krajowy Rejestr Karny będzie przekazywał do CEIDG informacje o zakazach objętych zastrzeżeniem.</w:t>
            </w:r>
          </w:p>
        </w:tc>
      </w:tr>
      <w:tr w:rsidR="000B6843" w:rsidRPr="001A4167" w14:paraId="5589F5C2" w14:textId="77777777" w:rsidTr="001C3D42">
        <w:trPr>
          <w:trHeight w:val="841"/>
        </w:trPr>
        <w:tc>
          <w:tcPr>
            <w:tcW w:w="666" w:type="dxa"/>
            <w:vAlign w:val="center"/>
          </w:tcPr>
          <w:p w14:paraId="5E0000B0" w14:textId="37ED8EC4" w:rsidR="000B6843" w:rsidRDefault="006B4824"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46</w:t>
            </w:r>
            <w:r w:rsidR="000B6843">
              <w:rPr>
                <w:rFonts w:ascii="Times New Roman" w:hAnsi="Times New Roman" w:cs="Times New Roman"/>
                <w:b/>
                <w:bCs/>
                <w:sz w:val="20"/>
                <w:szCs w:val="20"/>
              </w:rPr>
              <w:t>.</w:t>
            </w:r>
          </w:p>
        </w:tc>
        <w:tc>
          <w:tcPr>
            <w:tcW w:w="1754" w:type="dxa"/>
            <w:vAlign w:val="center"/>
          </w:tcPr>
          <w:p w14:paraId="41274BFC" w14:textId="4D440A86" w:rsidR="000B6843" w:rsidRDefault="000B6843"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t>Min. Rodziny i Polityki Społecznej</w:t>
            </w:r>
          </w:p>
        </w:tc>
        <w:tc>
          <w:tcPr>
            <w:tcW w:w="7604" w:type="dxa"/>
            <w:vAlign w:val="center"/>
          </w:tcPr>
          <w:p w14:paraId="6D58FDF2" w14:textId="2471C923" w:rsidR="00656C18" w:rsidRDefault="00656C18" w:rsidP="00786D31">
            <w:pPr>
              <w:pStyle w:val="Bezodstpw"/>
              <w:jc w:val="both"/>
              <w:rPr>
                <w:rFonts w:ascii="Times New Roman" w:hAnsi="Times New Roman" w:cs="Times New Roman"/>
                <w:b/>
                <w:bCs/>
                <w:sz w:val="20"/>
                <w:szCs w:val="20"/>
              </w:rPr>
            </w:pPr>
            <w:r w:rsidRPr="00656C18">
              <w:rPr>
                <w:rFonts w:ascii="Times New Roman" w:hAnsi="Times New Roman" w:cs="Times New Roman"/>
                <w:b/>
                <w:bCs/>
                <w:sz w:val="20"/>
                <w:szCs w:val="20"/>
              </w:rPr>
              <w:t>Art. 23 ust. 2 pkt 2</w:t>
            </w:r>
            <w:r w:rsidR="005713D7">
              <w:rPr>
                <w:rFonts w:ascii="Times New Roman" w:hAnsi="Times New Roman" w:cs="Times New Roman"/>
                <w:b/>
                <w:bCs/>
                <w:sz w:val="20"/>
                <w:szCs w:val="20"/>
              </w:rPr>
              <w:t xml:space="preserve"> </w:t>
            </w:r>
            <w:r w:rsidR="00197613">
              <w:rPr>
                <w:rFonts w:ascii="Times New Roman" w:hAnsi="Times New Roman" w:cs="Times New Roman"/>
                <w:b/>
                <w:bCs/>
                <w:sz w:val="20"/>
                <w:szCs w:val="20"/>
              </w:rPr>
              <w:t>–</w:t>
            </w:r>
            <w:r w:rsidR="005713D7">
              <w:rPr>
                <w:rFonts w:ascii="Times New Roman" w:hAnsi="Times New Roman" w:cs="Times New Roman"/>
                <w:b/>
                <w:bCs/>
                <w:sz w:val="20"/>
                <w:szCs w:val="20"/>
              </w:rPr>
              <w:t xml:space="preserve"> ZUS</w:t>
            </w:r>
          </w:p>
          <w:p w14:paraId="3761B65B" w14:textId="22054D56" w:rsidR="00656C18" w:rsidRPr="00656C18" w:rsidRDefault="00656C18" w:rsidP="00786D31">
            <w:pPr>
              <w:pStyle w:val="Bezodstpw"/>
              <w:jc w:val="both"/>
              <w:rPr>
                <w:rFonts w:ascii="Times New Roman" w:hAnsi="Times New Roman" w:cs="Times New Roman"/>
                <w:sz w:val="20"/>
                <w:szCs w:val="20"/>
              </w:rPr>
            </w:pPr>
            <w:r>
              <w:rPr>
                <w:rFonts w:ascii="Times New Roman" w:hAnsi="Times New Roman" w:cs="Times New Roman"/>
                <w:sz w:val="20"/>
                <w:szCs w:val="20"/>
              </w:rPr>
              <w:t xml:space="preserve">Uwaga dot. </w:t>
            </w:r>
            <w:r w:rsidRPr="00656C18">
              <w:rPr>
                <w:rFonts w:ascii="Times New Roman" w:hAnsi="Times New Roman" w:cs="Times New Roman"/>
                <w:sz w:val="20"/>
                <w:szCs w:val="20"/>
              </w:rPr>
              <w:t>dodani</w:t>
            </w:r>
            <w:r>
              <w:rPr>
                <w:rFonts w:ascii="Times New Roman" w:hAnsi="Times New Roman" w:cs="Times New Roman"/>
                <w:sz w:val="20"/>
                <w:szCs w:val="20"/>
              </w:rPr>
              <w:t>a</w:t>
            </w:r>
            <w:r w:rsidRPr="00656C18">
              <w:rPr>
                <w:rFonts w:ascii="Times New Roman" w:hAnsi="Times New Roman" w:cs="Times New Roman"/>
                <w:sz w:val="20"/>
                <w:szCs w:val="20"/>
              </w:rPr>
              <w:t xml:space="preserve"> </w:t>
            </w:r>
            <w:r w:rsidRPr="004279A1">
              <w:rPr>
                <w:rFonts w:ascii="Times New Roman" w:hAnsi="Times New Roman" w:cs="Times New Roman"/>
                <w:sz w:val="20"/>
                <w:szCs w:val="20"/>
                <w:u w:val="single"/>
              </w:rPr>
              <w:t>Zakładu Ubezpieczeń Społecznych</w:t>
            </w:r>
            <w:r w:rsidRPr="00656C18">
              <w:rPr>
                <w:rFonts w:ascii="Times New Roman" w:hAnsi="Times New Roman" w:cs="Times New Roman"/>
                <w:sz w:val="20"/>
                <w:szCs w:val="20"/>
              </w:rPr>
              <w:t xml:space="preserve"> do katalogu podmiotów, wymienionych w art. 23 ust. 2 pkt 2 projektu, na żądanie których udzielana będzie informacja </w:t>
            </w:r>
            <w:r>
              <w:rPr>
                <w:rFonts w:ascii="Times New Roman" w:hAnsi="Times New Roman" w:cs="Times New Roman"/>
                <w:sz w:val="20"/>
                <w:szCs w:val="20"/>
              </w:rPr>
              <w:t xml:space="preserve"> </w:t>
            </w:r>
            <w:r w:rsidRPr="00656C18">
              <w:rPr>
                <w:rFonts w:ascii="Times New Roman" w:hAnsi="Times New Roman" w:cs="Times New Roman"/>
                <w:sz w:val="20"/>
                <w:szCs w:val="20"/>
              </w:rPr>
              <w:t>o osobie i informacja o podmiocie zbiorowym z Krajowego Rejestru Karnego. Analiza projektu ustawy w obecnym brzmieniu pozwala wysnuć wniosek, że ZUS mógłby żądać informacji o osobie i informacji o podmiocie zbiorowym z Krajowego Rejestru Karnego, na podstawie upoważnienia określonego w</w:t>
            </w:r>
            <w:r>
              <w:rPr>
                <w:rFonts w:ascii="Times New Roman" w:hAnsi="Times New Roman" w:cs="Times New Roman"/>
                <w:sz w:val="20"/>
                <w:szCs w:val="20"/>
              </w:rPr>
              <w:t xml:space="preserve"> </w:t>
            </w:r>
            <w:r w:rsidRPr="00656C18">
              <w:rPr>
                <w:rFonts w:ascii="Times New Roman" w:hAnsi="Times New Roman" w:cs="Times New Roman"/>
                <w:sz w:val="20"/>
                <w:szCs w:val="20"/>
              </w:rPr>
              <w:t xml:space="preserve">projektowanym art. 23 ust. 3 pkt 2, jako organ uprawniony do prowadzenia czynności wyjaśniających w sprawach o wykroczenia. Udzielenie żądanej informacji w tym przypadku, zgodnie z treścią przywołanego przepisu, następowałoby tylko </w:t>
            </w:r>
            <w:r>
              <w:rPr>
                <w:rFonts w:ascii="Times New Roman" w:hAnsi="Times New Roman" w:cs="Times New Roman"/>
                <w:sz w:val="20"/>
                <w:szCs w:val="20"/>
              </w:rPr>
              <w:t xml:space="preserve"> </w:t>
            </w:r>
            <w:r w:rsidRPr="00656C18">
              <w:rPr>
                <w:rFonts w:ascii="Times New Roman" w:hAnsi="Times New Roman" w:cs="Times New Roman"/>
                <w:sz w:val="20"/>
                <w:szCs w:val="20"/>
              </w:rPr>
              <w:t xml:space="preserve">w sposób uznaniowy, fakultatywny, co w przypadku ZUS nie zapewniłoby prawidłowości </w:t>
            </w:r>
            <w:r>
              <w:rPr>
                <w:rFonts w:ascii="Times New Roman" w:hAnsi="Times New Roman" w:cs="Times New Roman"/>
                <w:sz w:val="20"/>
                <w:szCs w:val="20"/>
              </w:rPr>
              <w:t xml:space="preserve"> </w:t>
            </w:r>
            <w:r w:rsidRPr="00656C18">
              <w:rPr>
                <w:rFonts w:ascii="Times New Roman" w:hAnsi="Times New Roman" w:cs="Times New Roman"/>
                <w:sz w:val="20"/>
                <w:szCs w:val="20"/>
              </w:rPr>
              <w:t xml:space="preserve">i sprawności realizowanych zadań ustawowych. </w:t>
            </w:r>
          </w:p>
          <w:p w14:paraId="4BDBF4C3" w14:textId="5B9082B3" w:rsidR="00656C18" w:rsidRPr="00656C18" w:rsidRDefault="00656C18" w:rsidP="00786D31">
            <w:pPr>
              <w:pStyle w:val="Bezodstpw"/>
              <w:jc w:val="both"/>
              <w:rPr>
                <w:rFonts w:ascii="Times New Roman" w:hAnsi="Times New Roman" w:cs="Times New Roman"/>
                <w:sz w:val="20"/>
                <w:szCs w:val="20"/>
              </w:rPr>
            </w:pPr>
            <w:r w:rsidRPr="00656C18">
              <w:rPr>
                <w:rFonts w:ascii="Times New Roman" w:hAnsi="Times New Roman" w:cs="Times New Roman"/>
                <w:sz w:val="20"/>
                <w:szCs w:val="20"/>
              </w:rPr>
              <w:t xml:space="preserve">Na podstawie art. 66 ust. 4 ustawy o systemie ubezpieczeń społecznych, w związku </w:t>
            </w:r>
            <w:r w:rsidR="00596E38">
              <w:rPr>
                <w:rFonts w:ascii="Times New Roman" w:hAnsi="Times New Roman" w:cs="Times New Roman"/>
                <w:sz w:val="20"/>
                <w:szCs w:val="20"/>
              </w:rPr>
              <w:t xml:space="preserve"> </w:t>
            </w:r>
            <w:r w:rsidRPr="00656C18">
              <w:rPr>
                <w:rFonts w:ascii="Times New Roman" w:hAnsi="Times New Roman" w:cs="Times New Roman"/>
                <w:sz w:val="20"/>
                <w:szCs w:val="20"/>
              </w:rPr>
              <w:t xml:space="preserve">z art. 17 § 3 oraz art. 57 § 1 ustawy z dnia 24 sierpnia 2001 r. – Kodeks postępowania </w:t>
            </w:r>
            <w:r w:rsidR="00596E38">
              <w:rPr>
                <w:rFonts w:ascii="Times New Roman" w:hAnsi="Times New Roman" w:cs="Times New Roman"/>
                <w:sz w:val="20"/>
                <w:szCs w:val="20"/>
              </w:rPr>
              <w:t xml:space="preserve"> </w:t>
            </w:r>
            <w:r w:rsidRPr="00656C18">
              <w:rPr>
                <w:rFonts w:ascii="Times New Roman" w:hAnsi="Times New Roman" w:cs="Times New Roman"/>
                <w:sz w:val="20"/>
                <w:szCs w:val="20"/>
              </w:rPr>
              <w:t xml:space="preserve">w sprawach o wykroczenia, ZUS przysługują uprawnienia oskarżyciela publicznego </w:t>
            </w:r>
            <w:r w:rsidR="00596E38">
              <w:rPr>
                <w:rFonts w:ascii="Times New Roman" w:hAnsi="Times New Roman" w:cs="Times New Roman"/>
                <w:sz w:val="20"/>
                <w:szCs w:val="20"/>
              </w:rPr>
              <w:t xml:space="preserve"> </w:t>
            </w:r>
            <w:r w:rsidRPr="00656C18">
              <w:rPr>
                <w:rFonts w:ascii="Times New Roman" w:hAnsi="Times New Roman" w:cs="Times New Roman"/>
                <w:sz w:val="20"/>
                <w:szCs w:val="20"/>
              </w:rPr>
              <w:t xml:space="preserve">w sprawach o wykroczenia, które zostały ujawnione w zakresie działania ZUS i w których wystąpił on z wnioskiem o ukaranie (uchwała Sądu Najwyższego z dnia 30 września 2003 r., sygn. I KZP 24/03). Zatem ZUS występując w charakterze oskarżyciela publicznego, jest zobowiązany do przeprowadzenia postępowania przygotowawczego, w toku którego zostaną ustalone fakty i okoliczności popełnionego wykroczenia, m.in. spisane w protokole wyjaśnienia sprawcy czynu, ale przede wszystkim konieczne jest ustalenie, czy sprawca czynu nie był już karany za ten czyn, np. w postępowaniu karnym, czy innym postępowaniu z wniosku o wykroczenie. </w:t>
            </w:r>
          </w:p>
          <w:p w14:paraId="0F9CA246" w14:textId="5ABBB6A7" w:rsidR="00421543" w:rsidRPr="00656C18" w:rsidRDefault="00421543" w:rsidP="00786D31">
            <w:pPr>
              <w:pStyle w:val="Bezodstpw"/>
              <w:jc w:val="both"/>
              <w:rPr>
                <w:rFonts w:ascii="Times New Roman" w:hAnsi="Times New Roman" w:cs="Times New Roman"/>
                <w:sz w:val="20"/>
                <w:szCs w:val="20"/>
              </w:rPr>
            </w:pPr>
            <w:r w:rsidRPr="00656C18">
              <w:rPr>
                <w:rFonts w:ascii="Times New Roman" w:hAnsi="Times New Roman" w:cs="Times New Roman"/>
                <w:sz w:val="20"/>
                <w:szCs w:val="20"/>
              </w:rPr>
              <w:lastRenderedPageBreak/>
              <w:t>Z uwagi na rodzaj i charakter realizowanych zadań oraz konieczność zapewnienia pełnej ochrony funduszom tworzącym krajowy system zabezpieczenia społecznego, ZUS powinien mieć możliwość skorzystania ze szczególnych uprawnień zawartych w projektowanych przepisach, analogicznie jak zagwarantowano to np. Krajowej Administracji Skarbowej.</w:t>
            </w:r>
          </w:p>
          <w:p w14:paraId="1B9AD98B" w14:textId="070A03F1" w:rsidR="000B6843" w:rsidRPr="004279A1" w:rsidRDefault="000B6843" w:rsidP="00786D31">
            <w:pPr>
              <w:pStyle w:val="Bezodstpw"/>
              <w:jc w:val="both"/>
              <w:rPr>
                <w:rFonts w:ascii="Times New Roman" w:hAnsi="Times New Roman" w:cs="Times New Roman"/>
                <w:sz w:val="20"/>
                <w:szCs w:val="20"/>
              </w:rPr>
            </w:pPr>
          </w:p>
        </w:tc>
        <w:tc>
          <w:tcPr>
            <w:tcW w:w="3834" w:type="dxa"/>
            <w:vAlign w:val="center"/>
          </w:tcPr>
          <w:p w14:paraId="53FBB836" w14:textId="6D4FDDFE" w:rsidR="00FC4EB0" w:rsidRPr="001C3D42" w:rsidRDefault="00B614FD" w:rsidP="001C3D42">
            <w:pPr>
              <w:jc w:val="both"/>
              <w:rPr>
                <w:rFonts w:ascii="Times New Roman" w:hAnsi="Times New Roman" w:cs="Times New Roman"/>
                <w:b/>
                <w:bCs/>
                <w:sz w:val="20"/>
                <w:szCs w:val="20"/>
              </w:rPr>
            </w:pPr>
            <w:r w:rsidRPr="001C3D42">
              <w:rPr>
                <w:rFonts w:ascii="Times New Roman" w:hAnsi="Times New Roman" w:cs="Times New Roman"/>
                <w:b/>
                <w:bCs/>
                <w:sz w:val="20"/>
                <w:szCs w:val="20"/>
              </w:rPr>
              <w:lastRenderedPageBreak/>
              <w:t>Uwaga nieuwzględniona</w:t>
            </w:r>
            <w:r w:rsidR="00FC4EB0">
              <w:rPr>
                <w:rFonts w:ascii="Times New Roman" w:hAnsi="Times New Roman" w:cs="Times New Roman"/>
                <w:b/>
                <w:bCs/>
                <w:sz w:val="20"/>
                <w:szCs w:val="20"/>
              </w:rPr>
              <w:t xml:space="preserve"> i wyjaśniona</w:t>
            </w:r>
            <w:r w:rsidRPr="001C3D42">
              <w:rPr>
                <w:rFonts w:ascii="Times New Roman" w:hAnsi="Times New Roman" w:cs="Times New Roman"/>
                <w:b/>
                <w:bCs/>
                <w:sz w:val="20"/>
                <w:szCs w:val="20"/>
              </w:rPr>
              <w:t xml:space="preserve">. </w:t>
            </w:r>
          </w:p>
          <w:p w14:paraId="0E97F3D1" w14:textId="0FCD59D3" w:rsidR="26985D6F" w:rsidRPr="00E60FFC" w:rsidRDefault="26985D6F" w:rsidP="00E60FFC">
            <w:pPr>
              <w:ind w:firstLine="708"/>
              <w:jc w:val="both"/>
              <w:rPr>
                <w:rFonts w:ascii="Times New Roman" w:eastAsia="Times New Roman" w:hAnsi="Times New Roman" w:cs="Times New Roman"/>
                <w:sz w:val="20"/>
                <w:szCs w:val="20"/>
              </w:rPr>
            </w:pPr>
            <w:r w:rsidRPr="00E60FFC">
              <w:rPr>
                <w:rFonts w:ascii="Times New Roman" w:eastAsia="Times New Roman" w:hAnsi="Times New Roman" w:cs="Times New Roman"/>
                <w:sz w:val="20"/>
                <w:szCs w:val="20"/>
              </w:rPr>
              <w:t xml:space="preserve">Odnośnie uwagi dotyczącej propozycji dodania Zakładu Ubezpieczeń Społecznych do katalogu podmiotów, wymienionych w art. 23 ust. 2 pkt 2 projektu, którym udzielana będzie na żądanie informacja z Krajowego Rejestru Karnego wskazać należy, </w:t>
            </w:r>
            <w:r>
              <w:br/>
            </w:r>
            <w:r w:rsidRPr="00E60FFC">
              <w:rPr>
                <w:rFonts w:ascii="Times New Roman" w:eastAsia="Times New Roman" w:hAnsi="Times New Roman" w:cs="Times New Roman"/>
                <w:sz w:val="20"/>
                <w:szCs w:val="20"/>
              </w:rPr>
              <w:t xml:space="preserve">że uprawnienie tego organu do pozyskiwania informacji na żądanie wynika już z treści </w:t>
            </w:r>
            <w:r>
              <w:br/>
            </w:r>
            <w:r w:rsidRPr="00E60FFC">
              <w:rPr>
                <w:rFonts w:ascii="Times New Roman" w:eastAsia="Times New Roman" w:hAnsi="Times New Roman" w:cs="Times New Roman"/>
                <w:sz w:val="20"/>
                <w:szCs w:val="20"/>
              </w:rPr>
              <w:t xml:space="preserve">art. 23 ust. 3 pkt 2 jako organ uprawnionego do prowadzenia postępowania przygotowawczego w sprawach karnych i karnych skarbowych oraz czynności wyjaśniających w sprawach o wykroczenia, w związku z prowadzonym postępowaniem </w:t>
            </w:r>
            <w:r>
              <w:br/>
            </w:r>
            <w:r w:rsidRPr="00E60FFC">
              <w:rPr>
                <w:rFonts w:ascii="Times New Roman" w:eastAsia="Times New Roman" w:hAnsi="Times New Roman" w:cs="Times New Roman"/>
                <w:sz w:val="20"/>
                <w:szCs w:val="20"/>
              </w:rPr>
              <w:t xml:space="preserve">i stanowi wystarczającą podstawę do pozyskiwania przez ZUS informacji w ten sposób. </w:t>
            </w:r>
          </w:p>
          <w:p w14:paraId="43B1E8D5" w14:textId="76F4CF10" w:rsidR="26985D6F" w:rsidRPr="006D31B9" w:rsidRDefault="26985D6F" w:rsidP="00E60FFC">
            <w:pPr>
              <w:ind w:firstLine="708"/>
              <w:jc w:val="both"/>
              <w:rPr>
                <w:rFonts w:ascii="Times New Roman" w:eastAsia="Times New Roman" w:hAnsi="Times New Roman" w:cs="Times New Roman"/>
                <w:sz w:val="20"/>
                <w:szCs w:val="20"/>
              </w:rPr>
            </w:pPr>
            <w:r w:rsidRPr="00E60FFC">
              <w:rPr>
                <w:rFonts w:ascii="Times New Roman" w:eastAsia="Times New Roman" w:hAnsi="Times New Roman" w:cs="Times New Roman"/>
                <w:sz w:val="20"/>
                <w:szCs w:val="20"/>
              </w:rPr>
              <w:t xml:space="preserve">Projektodawca wyjaśnia, że podmiotom, o których mowa w art. 23 ust. 3, umożliwiono skorzystanie z dwóch trybów </w:t>
            </w:r>
            <w:r w:rsidRPr="00E60FFC">
              <w:rPr>
                <w:rFonts w:ascii="Times New Roman" w:eastAsia="Times New Roman" w:hAnsi="Times New Roman" w:cs="Times New Roman"/>
                <w:sz w:val="20"/>
                <w:szCs w:val="20"/>
              </w:rPr>
              <w:lastRenderedPageBreak/>
              <w:t xml:space="preserve">wnioskowania o informację o osobie i podmiocie zbiorowym – na żądanie i na zapytanie. W przeciwieństwie do podmiotów wymienionych w art. 23 ust. 2, podmioty określone w art. 23 ust. 3 mogą zdecydować, z którego z tych trybów chcą skorzystać, przy czym wybór jednego trybu nie zamyka drogi do skorzystania </w:t>
            </w:r>
            <w:r>
              <w:br/>
            </w:r>
            <w:r w:rsidRPr="006D31B9">
              <w:rPr>
                <w:rFonts w:ascii="Times New Roman" w:eastAsia="Times New Roman" w:hAnsi="Times New Roman" w:cs="Times New Roman"/>
                <w:sz w:val="20"/>
                <w:szCs w:val="20"/>
              </w:rPr>
              <w:t xml:space="preserve">z drugiego rozwiązania. Skorzystanie zatem z pozyskiwania informacji na żądanie jest uprawnieniem podmiotów, o których mowa w art. 23 ust. 3,  a nie ich obowiązkiem – jak to ma miejsce w przypadku podmiotów wymienionych w art. 23 ust.2. </w:t>
            </w:r>
          </w:p>
          <w:p w14:paraId="64AAA6E2" w14:textId="380545C4" w:rsidR="26985D6F" w:rsidRPr="006D31B9" w:rsidRDefault="26985D6F" w:rsidP="00E60FFC">
            <w:pPr>
              <w:ind w:firstLine="708"/>
              <w:jc w:val="both"/>
              <w:rPr>
                <w:rFonts w:ascii="Times New Roman" w:eastAsia="Times New Roman" w:hAnsi="Times New Roman" w:cs="Times New Roman"/>
                <w:sz w:val="20"/>
                <w:szCs w:val="20"/>
              </w:rPr>
            </w:pPr>
            <w:r w:rsidRPr="006D31B9">
              <w:rPr>
                <w:rFonts w:ascii="Times New Roman" w:eastAsia="Times New Roman" w:hAnsi="Times New Roman" w:cs="Times New Roman"/>
                <w:sz w:val="20"/>
                <w:szCs w:val="20"/>
              </w:rPr>
              <w:t xml:space="preserve">Jednocześnie projektodawca wyjaśnia, że posłużenie się w projekcie zwrotem „można udzielać na żądanie” oznacza swobodę podmiotów określonych w art. 23 ust. 3 w wyborze sposobu pozyskiwania informacji o osobie i podmiocie zbiorowym, a nie uznaniowość w przyznaniu im takiego uprawnienia, a tym samym uznaniowość w udzieleniu informacji na żądanie.  </w:t>
            </w:r>
          </w:p>
          <w:p w14:paraId="3F9BB03C" w14:textId="397517DE" w:rsidR="26985D6F" w:rsidRPr="006D31B9" w:rsidRDefault="26985D6F" w:rsidP="00E60FFC">
            <w:pPr>
              <w:ind w:firstLine="708"/>
              <w:jc w:val="both"/>
              <w:rPr>
                <w:rFonts w:ascii="Times New Roman" w:eastAsia="Times New Roman" w:hAnsi="Times New Roman" w:cs="Times New Roman"/>
                <w:sz w:val="20"/>
                <w:szCs w:val="20"/>
              </w:rPr>
            </w:pPr>
            <w:r w:rsidRPr="006D31B9">
              <w:rPr>
                <w:rFonts w:ascii="Times New Roman" w:eastAsia="Times New Roman" w:hAnsi="Times New Roman" w:cs="Times New Roman"/>
                <w:sz w:val="20"/>
                <w:szCs w:val="20"/>
              </w:rPr>
              <w:t>Z tych względów w ocenie projektodawcy nie ma potrzeby dodawania Zakładu Ubezpieczeń Społecznych do katalogu podmiotów, o których mowa wart. 23 ust. 2 pkt 2 projektu.</w:t>
            </w:r>
          </w:p>
          <w:p w14:paraId="1A8B88B0" w14:textId="0EB9C951" w:rsidR="26985D6F" w:rsidRDefault="26985D6F" w:rsidP="26985D6F">
            <w:pPr>
              <w:spacing w:after="5"/>
              <w:ind w:right="137"/>
              <w:jc w:val="both"/>
              <w:rPr>
                <w:rFonts w:ascii="Times New Roman" w:hAnsi="Times New Roman" w:cs="Times New Roman"/>
                <w:sz w:val="20"/>
                <w:szCs w:val="20"/>
              </w:rPr>
            </w:pPr>
          </w:p>
          <w:p w14:paraId="1E98588E" w14:textId="5F92E570" w:rsidR="000B6843" w:rsidRDefault="00B850E7" w:rsidP="00B022C9">
            <w:pPr>
              <w:spacing w:after="5"/>
              <w:ind w:right="137"/>
              <w:jc w:val="both"/>
              <w:rPr>
                <w:rFonts w:ascii="Times New Roman" w:hAnsi="Times New Roman" w:cs="Times New Roman"/>
                <w:sz w:val="20"/>
                <w:szCs w:val="20"/>
              </w:rPr>
            </w:pPr>
            <w:r>
              <w:rPr>
                <w:rFonts w:ascii="Times New Roman" w:hAnsi="Times New Roman" w:cs="Times New Roman"/>
                <w:sz w:val="20"/>
                <w:szCs w:val="20"/>
              </w:rPr>
              <w:t xml:space="preserve"> </w:t>
            </w:r>
          </w:p>
        </w:tc>
      </w:tr>
      <w:tr w:rsidR="00A30A23" w:rsidRPr="001A4167" w14:paraId="5D5EC11F" w14:textId="77777777" w:rsidTr="001C3D42">
        <w:trPr>
          <w:trHeight w:val="841"/>
        </w:trPr>
        <w:tc>
          <w:tcPr>
            <w:tcW w:w="666" w:type="dxa"/>
            <w:vAlign w:val="center"/>
          </w:tcPr>
          <w:p w14:paraId="79DE2BF0" w14:textId="2F8AD689" w:rsidR="00A30A23" w:rsidRDefault="006B4824"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47</w:t>
            </w:r>
            <w:r w:rsidR="00A30A23">
              <w:rPr>
                <w:rFonts w:ascii="Times New Roman" w:hAnsi="Times New Roman" w:cs="Times New Roman"/>
                <w:b/>
                <w:bCs/>
                <w:sz w:val="20"/>
                <w:szCs w:val="20"/>
              </w:rPr>
              <w:t>.</w:t>
            </w:r>
          </w:p>
        </w:tc>
        <w:tc>
          <w:tcPr>
            <w:tcW w:w="1754" w:type="dxa"/>
            <w:vAlign w:val="center"/>
          </w:tcPr>
          <w:p w14:paraId="5B48A035" w14:textId="4E9B48FB" w:rsidR="00A30A23" w:rsidRDefault="00A30A23"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t>Min. Środowiska i Klimatu</w:t>
            </w:r>
          </w:p>
        </w:tc>
        <w:tc>
          <w:tcPr>
            <w:tcW w:w="7604" w:type="dxa"/>
            <w:vAlign w:val="center"/>
          </w:tcPr>
          <w:p w14:paraId="4A81DEDD" w14:textId="59A9049F" w:rsidR="00A30A23" w:rsidRPr="00A30A23" w:rsidRDefault="00A30A23" w:rsidP="00A30A23">
            <w:pPr>
              <w:pStyle w:val="Bezodstpw"/>
              <w:rPr>
                <w:rFonts w:ascii="Times New Roman" w:hAnsi="Times New Roman" w:cs="Times New Roman"/>
                <w:b/>
                <w:bCs/>
                <w:sz w:val="20"/>
                <w:szCs w:val="20"/>
              </w:rPr>
            </w:pPr>
            <w:r w:rsidRPr="00A30A23">
              <w:rPr>
                <w:rFonts w:ascii="Times New Roman" w:hAnsi="Times New Roman" w:cs="Times New Roman"/>
                <w:b/>
                <w:bCs/>
                <w:sz w:val="20"/>
                <w:szCs w:val="20"/>
              </w:rPr>
              <w:t>Art. 23 ust. 3 pkt 4 – Straż Leśna</w:t>
            </w:r>
          </w:p>
          <w:p w14:paraId="58CB1311" w14:textId="734FA637" w:rsidR="00A30A23" w:rsidRPr="00A30A23" w:rsidRDefault="00A30A23" w:rsidP="00F60C81">
            <w:pPr>
              <w:pStyle w:val="Bezodstpw"/>
              <w:jc w:val="both"/>
              <w:rPr>
                <w:rFonts w:ascii="Times New Roman" w:hAnsi="Times New Roman" w:cs="Times New Roman"/>
                <w:sz w:val="20"/>
                <w:szCs w:val="20"/>
              </w:rPr>
            </w:pPr>
            <w:r w:rsidRPr="00A30A23">
              <w:rPr>
                <w:rFonts w:ascii="Times New Roman" w:hAnsi="Times New Roman" w:cs="Times New Roman"/>
                <w:sz w:val="20"/>
                <w:szCs w:val="20"/>
              </w:rPr>
              <w:t>dodanie do art. 23 ust. 3 – pkt 4), w następującym brzmieniu:</w:t>
            </w:r>
          </w:p>
          <w:p w14:paraId="09975BC9" w14:textId="40C390F9" w:rsidR="00A30A23" w:rsidRPr="00A30A23" w:rsidRDefault="00A30A23" w:rsidP="00F60C81">
            <w:pPr>
              <w:pStyle w:val="Bezodstpw"/>
              <w:jc w:val="both"/>
              <w:rPr>
                <w:rFonts w:ascii="Times New Roman" w:hAnsi="Times New Roman" w:cs="Times New Roman"/>
                <w:i/>
                <w:iCs/>
                <w:sz w:val="20"/>
                <w:szCs w:val="20"/>
              </w:rPr>
            </w:pPr>
            <w:r w:rsidRPr="00A30A23">
              <w:rPr>
                <w:rFonts w:ascii="Times New Roman" w:hAnsi="Times New Roman" w:cs="Times New Roman"/>
                <w:i/>
                <w:iCs/>
                <w:sz w:val="20"/>
                <w:szCs w:val="20"/>
              </w:rPr>
              <w:t>„4) Straży Leśnej, w związku z wykonywaniem nałożonych zadań określonych w ustawie z dnia</w:t>
            </w:r>
            <w:r>
              <w:rPr>
                <w:rFonts w:ascii="Times New Roman" w:hAnsi="Times New Roman" w:cs="Times New Roman"/>
                <w:i/>
                <w:iCs/>
                <w:sz w:val="20"/>
                <w:szCs w:val="20"/>
              </w:rPr>
              <w:t xml:space="preserve"> </w:t>
            </w:r>
            <w:r w:rsidRPr="00A30A23">
              <w:rPr>
                <w:rFonts w:ascii="Times New Roman" w:hAnsi="Times New Roman" w:cs="Times New Roman"/>
                <w:i/>
                <w:iCs/>
                <w:sz w:val="20"/>
                <w:szCs w:val="20"/>
              </w:rPr>
              <w:t>28 września 1991 r. o lasach</w:t>
            </w:r>
            <w:r w:rsidRPr="00A30A23">
              <w:rPr>
                <w:rFonts w:ascii="Times New Roman" w:hAnsi="Times New Roman" w:cs="Times New Roman"/>
                <w:sz w:val="20"/>
                <w:szCs w:val="20"/>
              </w:rPr>
              <w:t>”.</w:t>
            </w:r>
          </w:p>
          <w:p w14:paraId="01890F2D" w14:textId="36AD8587" w:rsidR="00A30A23" w:rsidRPr="00A30A23" w:rsidRDefault="00A30A23" w:rsidP="00F60C81">
            <w:pPr>
              <w:pStyle w:val="Bezodstpw"/>
              <w:jc w:val="both"/>
              <w:rPr>
                <w:rFonts w:ascii="Times New Roman" w:hAnsi="Times New Roman" w:cs="Times New Roman"/>
                <w:sz w:val="20"/>
                <w:szCs w:val="20"/>
              </w:rPr>
            </w:pPr>
            <w:r w:rsidRPr="00A30A23">
              <w:rPr>
                <w:rFonts w:ascii="Times New Roman" w:hAnsi="Times New Roman" w:cs="Times New Roman"/>
                <w:sz w:val="20"/>
                <w:szCs w:val="20"/>
              </w:rPr>
              <w:t>Za konieczną wprowadzenia ww. zmiany przemawiają określone</w:t>
            </w:r>
            <w:r w:rsidR="00F60C81">
              <w:rPr>
                <w:rFonts w:ascii="Times New Roman" w:hAnsi="Times New Roman" w:cs="Times New Roman"/>
                <w:sz w:val="20"/>
                <w:szCs w:val="20"/>
              </w:rPr>
              <w:t xml:space="preserve"> </w:t>
            </w:r>
            <w:r w:rsidRPr="00A30A23">
              <w:rPr>
                <w:rFonts w:ascii="Times New Roman" w:hAnsi="Times New Roman" w:cs="Times New Roman"/>
                <w:sz w:val="20"/>
                <w:szCs w:val="20"/>
              </w:rPr>
              <w:t>uprawnienia Straży Leśnej –</w:t>
            </w:r>
            <w:r>
              <w:rPr>
                <w:rFonts w:ascii="Times New Roman" w:hAnsi="Times New Roman" w:cs="Times New Roman"/>
                <w:sz w:val="20"/>
                <w:szCs w:val="20"/>
              </w:rPr>
              <w:t xml:space="preserve"> </w:t>
            </w:r>
            <w:r w:rsidRPr="00A30A23">
              <w:rPr>
                <w:rFonts w:ascii="Times New Roman" w:hAnsi="Times New Roman" w:cs="Times New Roman"/>
                <w:sz w:val="20"/>
                <w:szCs w:val="20"/>
              </w:rPr>
              <w:t>wyodrębnionej, uzbrojonej służby funkcjonującej w PGL LP, do której kompetencji należy zwalczanie</w:t>
            </w:r>
          </w:p>
          <w:p w14:paraId="66A8B74E" w14:textId="74111255" w:rsidR="00A30A23" w:rsidRPr="00A30A23" w:rsidRDefault="00A30A23" w:rsidP="00F60C81">
            <w:pPr>
              <w:pStyle w:val="Bezodstpw"/>
              <w:jc w:val="both"/>
              <w:rPr>
                <w:rFonts w:ascii="Times New Roman" w:hAnsi="Times New Roman" w:cs="Times New Roman"/>
                <w:sz w:val="20"/>
                <w:szCs w:val="20"/>
              </w:rPr>
            </w:pPr>
            <w:r w:rsidRPr="00A30A23">
              <w:rPr>
                <w:rFonts w:ascii="Times New Roman" w:hAnsi="Times New Roman" w:cs="Times New Roman"/>
                <w:sz w:val="20"/>
                <w:szCs w:val="20"/>
              </w:rPr>
              <w:lastRenderedPageBreak/>
              <w:t>przestępstw i wykroczeń w zakresie szkodnictwa leśnego i ochrony przyrody oraz wykonywaniem</w:t>
            </w:r>
            <w:r>
              <w:rPr>
                <w:rFonts w:ascii="Times New Roman" w:hAnsi="Times New Roman" w:cs="Times New Roman"/>
                <w:sz w:val="20"/>
                <w:szCs w:val="20"/>
              </w:rPr>
              <w:t xml:space="preserve"> </w:t>
            </w:r>
            <w:r w:rsidRPr="00A30A23">
              <w:rPr>
                <w:rFonts w:ascii="Times New Roman" w:hAnsi="Times New Roman" w:cs="Times New Roman"/>
                <w:sz w:val="20"/>
                <w:szCs w:val="20"/>
              </w:rPr>
              <w:t>innych zadań w zakresie ochrony mienia – przestępczości przeciwko środowisku i przyrodzie.</w:t>
            </w:r>
          </w:p>
          <w:p w14:paraId="6FB328D7" w14:textId="6176A4B0" w:rsidR="00A30A23" w:rsidRPr="00A30A23" w:rsidRDefault="00A30A23" w:rsidP="00F60C81">
            <w:pPr>
              <w:pStyle w:val="Bezodstpw"/>
              <w:jc w:val="both"/>
              <w:rPr>
                <w:rFonts w:ascii="Times New Roman" w:hAnsi="Times New Roman" w:cs="Times New Roman"/>
                <w:sz w:val="20"/>
                <w:szCs w:val="20"/>
              </w:rPr>
            </w:pPr>
            <w:r w:rsidRPr="00A30A23">
              <w:rPr>
                <w:rFonts w:ascii="Times New Roman" w:hAnsi="Times New Roman" w:cs="Times New Roman"/>
                <w:sz w:val="20"/>
                <w:szCs w:val="20"/>
              </w:rPr>
              <w:t>Na mocy ustawy o lasach, Straż Leśnia posiada m.in. uprawnienia w zakresie prowadzenia dochodzeń</w:t>
            </w:r>
            <w:r>
              <w:rPr>
                <w:rFonts w:ascii="Times New Roman" w:hAnsi="Times New Roman" w:cs="Times New Roman"/>
                <w:sz w:val="20"/>
                <w:szCs w:val="20"/>
              </w:rPr>
              <w:t xml:space="preserve"> </w:t>
            </w:r>
            <w:r w:rsidRPr="00A30A23">
              <w:rPr>
                <w:rFonts w:ascii="Times New Roman" w:hAnsi="Times New Roman" w:cs="Times New Roman"/>
                <w:sz w:val="20"/>
                <w:szCs w:val="20"/>
              </w:rPr>
              <w:t>oraz wnoszenia aktów oskarżenia, których przedmiotem przestępstwa jest drewno pochodzące z lasów,</w:t>
            </w:r>
            <w:r w:rsidR="00F60C81">
              <w:rPr>
                <w:rFonts w:ascii="Times New Roman" w:hAnsi="Times New Roman" w:cs="Times New Roman"/>
                <w:sz w:val="20"/>
                <w:szCs w:val="20"/>
              </w:rPr>
              <w:t xml:space="preserve"> </w:t>
            </w:r>
            <w:r w:rsidRPr="00A30A23">
              <w:rPr>
                <w:rFonts w:ascii="Times New Roman" w:hAnsi="Times New Roman" w:cs="Times New Roman"/>
                <w:sz w:val="20"/>
                <w:szCs w:val="20"/>
              </w:rPr>
              <w:t>stanowiących własność Skarbu Państwa (w trybie i na zasadach określonych w Kodeksie postępowania</w:t>
            </w:r>
            <w:r w:rsidR="00F60C81">
              <w:rPr>
                <w:rFonts w:ascii="Times New Roman" w:hAnsi="Times New Roman" w:cs="Times New Roman"/>
                <w:sz w:val="20"/>
                <w:szCs w:val="20"/>
              </w:rPr>
              <w:t xml:space="preserve"> </w:t>
            </w:r>
            <w:r w:rsidRPr="00A30A23">
              <w:rPr>
                <w:rFonts w:ascii="Times New Roman" w:hAnsi="Times New Roman" w:cs="Times New Roman"/>
                <w:sz w:val="20"/>
                <w:szCs w:val="20"/>
              </w:rPr>
              <w:t>karnego).</w:t>
            </w:r>
          </w:p>
          <w:p w14:paraId="0C36E973" w14:textId="6B34D6BF" w:rsidR="00A30A23" w:rsidRPr="00F60C81" w:rsidRDefault="00A30A23" w:rsidP="00F60C81">
            <w:pPr>
              <w:pStyle w:val="Bezodstpw"/>
              <w:jc w:val="both"/>
              <w:rPr>
                <w:rFonts w:ascii="Times New Roman" w:hAnsi="Times New Roman" w:cs="Times New Roman"/>
                <w:sz w:val="20"/>
                <w:szCs w:val="20"/>
              </w:rPr>
            </w:pPr>
            <w:r w:rsidRPr="00A30A23">
              <w:rPr>
                <w:rFonts w:ascii="Times New Roman" w:hAnsi="Times New Roman" w:cs="Times New Roman"/>
                <w:sz w:val="20"/>
                <w:szCs w:val="20"/>
              </w:rPr>
              <w:t>W nawiązaniu do powyższego, słusznym wydaje się, aby w trakcie realizacji powyższych unikalnych</w:t>
            </w:r>
            <w:r w:rsidR="00F60C81">
              <w:rPr>
                <w:rFonts w:ascii="Times New Roman" w:hAnsi="Times New Roman" w:cs="Times New Roman"/>
                <w:sz w:val="20"/>
                <w:szCs w:val="20"/>
              </w:rPr>
              <w:t xml:space="preserve"> </w:t>
            </w:r>
            <w:r w:rsidRPr="00A30A23">
              <w:rPr>
                <w:rFonts w:ascii="Times New Roman" w:hAnsi="Times New Roman" w:cs="Times New Roman"/>
                <w:sz w:val="20"/>
                <w:szCs w:val="20"/>
              </w:rPr>
              <w:t>zadań, w szczególności w zakresie przestępstw związanych z drewnem, Straż Leśna posiadała atrybut</w:t>
            </w:r>
            <w:r w:rsidR="00F60C81">
              <w:rPr>
                <w:rFonts w:ascii="Times New Roman" w:hAnsi="Times New Roman" w:cs="Times New Roman"/>
                <w:sz w:val="20"/>
                <w:szCs w:val="20"/>
              </w:rPr>
              <w:t xml:space="preserve"> </w:t>
            </w:r>
            <w:r w:rsidRPr="00A30A23">
              <w:rPr>
                <w:rFonts w:ascii="Times New Roman" w:hAnsi="Times New Roman" w:cs="Times New Roman"/>
                <w:sz w:val="20"/>
                <w:szCs w:val="20"/>
              </w:rPr>
              <w:t>możliwości posługiwania się informacjami z systemu teleinformatycznego Krajowego Rejestru</w:t>
            </w:r>
            <w:r w:rsidR="00F60C81">
              <w:rPr>
                <w:rFonts w:ascii="Times New Roman" w:hAnsi="Times New Roman" w:cs="Times New Roman"/>
                <w:sz w:val="20"/>
                <w:szCs w:val="20"/>
              </w:rPr>
              <w:t xml:space="preserve"> </w:t>
            </w:r>
            <w:r w:rsidRPr="00A30A23">
              <w:rPr>
                <w:rFonts w:ascii="Times New Roman" w:hAnsi="Times New Roman" w:cs="Times New Roman"/>
                <w:sz w:val="20"/>
                <w:szCs w:val="20"/>
              </w:rPr>
              <w:t>Karnego.</w:t>
            </w:r>
          </w:p>
        </w:tc>
        <w:tc>
          <w:tcPr>
            <w:tcW w:w="3834" w:type="dxa"/>
            <w:vAlign w:val="center"/>
          </w:tcPr>
          <w:p w14:paraId="7D28CDA8" w14:textId="1D0A4DC4" w:rsidR="00A30A23" w:rsidRPr="001C3D42" w:rsidRDefault="61ACC8F4" w:rsidP="61ACC8F4">
            <w:pPr>
              <w:spacing w:after="5" w:line="259" w:lineRule="auto"/>
              <w:jc w:val="both"/>
              <w:rPr>
                <w:rFonts w:ascii="Times New Roman" w:eastAsia="Times New Roman" w:hAnsi="Times New Roman" w:cs="Times New Roman"/>
                <w:b/>
                <w:bCs/>
                <w:sz w:val="20"/>
                <w:szCs w:val="20"/>
              </w:rPr>
            </w:pPr>
            <w:r w:rsidRPr="001C3D42">
              <w:rPr>
                <w:rFonts w:ascii="Times New Roman" w:eastAsia="Times New Roman" w:hAnsi="Times New Roman" w:cs="Times New Roman"/>
                <w:b/>
                <w:bCs/>
                <w:sz w:val="20"/>
                <w:szCs w:val="20"/>
              </w:rPr>
              <w:lastRenderedPageBreak/>
              <w:t>Uwaga nieuwzględniona</w:t>
            </w:r>
            <w:r w:rsidR="00FC4EB0" w:rsidRPr="001C3D42">
              <w:rPr>
                <w:rFonts w:ascii="Times New Roman" w:eastAsia="Times New Roman" w:hAnsi="Times New Roman" w:cs="Times New Roman"/>
                <w:b/>
                <w:bCs/>
                <w:sz w:val="20"/>
                <w:szCs w:val="20"/>
              </w:rPr>
              <w:t xml:space="preserve"> i wyjaśniona</w:t>
            </w:r>
            <w:r w:rsidR="00AC77EF" w:rsidRPr="001C3D42">
              <w:rPr>
                <w:rFonts w:ascii="Times New Roman" w:eastAsia="Times New Roman" w:hAnsi="Times New Roman" w:cs="Times New Roman"/>
                <w:b/>
                <w:bCs/>
                <w:sz w:val="20"/>
                <w:szCs w:val="20"/>
              </w:rPr>
              <w:t>.</w:t>
            </w:r>
          </w:p>
          <w:p w14:paraId="036BA25B" w14:textId="3DDC6A9C" w:rsidR="00A30A23" w:rsidRDefault="00A30A23" w:rsidP="61ACC8F4">
            <w:pPr>
              <w:spacing w:after="5" w:line="259" w:lineRule="auto"/>
              <w:jc w:val="both"/>
              <w:rPr>
                <w:rFonts w:ascii="Times New Roman" w:eastAsia="Times New Roman" w:hAnsi="Times New Roman" w:cs="Times New Roman"/>
                <w:sz w:val="20"/>
                <w:szCs w:val="20"/>
              </w:rPr>
            </w:pPr>
          </w:p>
          <w:p w14:paraId="20184411" w14:textId="3E31E860" w:rsidR="00A30A23" w:rsidRDefault="33DCCC7E" w:rsidP="61ACC8F4">
            <w:pPr>
              <w:spacing w:after="5" w:line="259" w:lineRule="auto"/>
              <w:jc w:val="both"/>
              <w:rPr>
                <w:rFonts w:ascii="Times New Roman" w:eastAsia="Times New Roman" w:hAnsi="Times New Roman" w:cs="Times New Roman"/>
                <w:sz w:val="20"/>
                <w:szCs w:val="20"/>
              </w:rPr>
            </w:pPr>
            <w:r w:rsidRPr="61ACC8F4">
              <w:rPr>
                <w:rFonts w:ascii="Times New Roman" w:eastAsia="Times New Roman" w:hAnsi="Times New Roman" w:cs="Times New Roman"/>
                <w:sz w:val="20"/>
                <w:szCs w:val="20"/>
              </w:rPr>
              <w:t xml:space="preserve">W związku z prowadzonym postępowaniem przygotowawczym w sprawach karnych oraz czynności wyjaśniających w sprawach o wykroczenia Straż Leśna będzie uprawniona </w:t>
            </w:r>
            <w:r w:rsidRPr="61ACC8F4">
              <w:rPr>
                <w:rFonts w:ascii="Times New Roman" w:eastAsia="Times New Roman" w:hAnsi="Times New Roman" w:cs="Times New Roman"/>
                <w:sz w:val="20"/>
                <w:szCs w:val="20"/>
              </w:rPr>
              <w:lastRenderedPageBreak/>
              <w:t xml:space="preserve">do uzyskania informacji na żądanie – art. 23 ust. 3 pkt 2. </w:t>
            </w:r>
          </w:p>
          <w:p w14:paraId="3BBA1CC7" w14:textId="35CEEDB4" w:rsidR="00A30A23" w:rsidRDefault="33DCCC7E" w:rsidP="61ACC8F4">
            <w:pPr>
              <w:spacing w:after="5"/>
              <w:jc w:val="both"/>
              <w:rPr>
                <w:rFonts w:ascii="Times New Roman" w:eastAsia="Times New Roman" w:hAnsi="Times New Roman" w:cs="Times New Roman"/>
                <w:sz w:val="20"/>
                <w:szCs w:val="20"/>
              </w:rPr>
            </w:pPr>
            <w:r w:rsidRPr="61ACC8F4">
              <w:rPr>
                <w:rFonts w:ascii="Times New Roman" w:eastAsia="Times New Roman" w:hAnsi="Times New Roman" w:cs="Times New Roman"/>
                <w:sz w:val="20"/>
                <w:szCs w:val="20"/>
              </w:rPr>
              <w:t>Postulat, aby w trakcie realizacji swoich zadań, w szczególności w zakresie przestępstw związanych z drewnem, Straż Leśna miała możliwość posługiwania się informacjami z systemu teleinformatycznego Krajowego Rejestru Karnego, projekt ustawy realizuje. Straż Leśna będzie mogła uzyskiwać informacje i na żądanie, i na zapytanie. Informacje te będą udzielane za pośrednictwem systemu teleinformatycznego.</w:t>
            </w:r>
          </w:p>
          <w:p w14:paraId="31A68C3D" w14:textId="77777777" w:rsidR="00A30A23" w:rsidRDefault="00A30A23" w:rsidP="004C595B">
            <w:pPr>
              <w:spacing w:after="5"/>
              <w:ind w:right="137" w:firstLine="710"/>
              <w:jc w:val="both"/>
              <w:rPr>
                <w:rFonts w:ascii="Times New Roman" w:hAnsi="Times New Roman" w:cs="Times New Roman"/>
                <w:sz w:val="20"/>
                <w:szCs w:val="20"/>
              </w:rPr>
            </w:pPr>
          </w:p>
        </w:tc>
      </w:tr>
      <w:tr w:rsidR="00BF1B02" w:rsidRPr="001A4167" w14:paraId="26106B97" w14:textId="77777777" w:rsidTr="001C3D42">
        <w:trPr>
          <w:trHeight w:val="841"/>
        </w:trPr>
        <w:tc>
          <w:tcPr>
            <w:tcW w:w="666" w:type="dxa"/>
            <w:vAlign w:val="center"/>
          </w:tcPr>
          <w:p w14:paraId="5AA3130D" w14:textId="3D724B08" w:rsidR="00BF1B02" w:rsidRDefault="006B4824"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lastRenderedPageBreak/>
              <w:t>48.</w:t>
            </w:r>
          </w:p>
        </w:tc>
        <w:tc>
          <w:tcPr>
            <w:tcW w:w="1754" w:type="dxa"/>
            <w:vAlign w:val="center"/>
          </w:tcPr>
          <w:p w14:paraId="3D1EB2E3" w14:textId="70D0A64C" w:rsidR="00BF1B02" w:rsidRDefault="005147A6" w:rsidP="001F52C7">
            <w:pPr>
              <w:spacing w:line="276" w:lineRule="auto"/>
              <w:rPr>
                <w:rFonts w:ascii="Times New Roman" w:hAnsi="Times New Roman" w:cs="Times New Roman"/>
                <w:b/>
                <w:bCs/>
                <w:sz w:val="20"/>
                <w:szCs w:val="20"/>
              </w:rPr>
            </w:pPr>
            <w:r>
              <w:rPr>
                <w:rFonts w:ascii="Times New Roman" w:hAnsi="Times New Roman" w:cs="Times New Roman"/>
                <w:b/>
                <w:bCs/>
                <w:sz w:val="20"/>
                <w:szCs w:val="20"/>
              </w:rPr>
              <w:t>Min. Spraw Zagranicznych</w:t>
            </w:r>
          </w:p>
        </w:tc>
        <w:tc>
          <w:tcPr>
            <w:tcW w:w="7604" w:type="dxa"/>
            <w:vAlign w:val="center"/>
          </w:tcPr>
          <w:p w14:paraId="5CA10BEA" w14:textId="42868AA1" w:rsidR="00BC0F1D" w:rsidRDefault="00BC0F1D" w:rsidP="00D05C02">
            <w:pPr>
              <w:pStyle w:val="Bezodstpw"/>
              <w:rPr>
                <w:rFonts w:ascii="Times New Roman" w:hAnsi="Times New Roman" w:cs="Times New Roman"/>
                <w:sz w:val="20"/>
                <w:szCs w:val="20"/>
              </w:rPr>
            </w:pPr>
          </w:p>
          <w:p w14:paraId="6DA292D6" w14:textId="29BBDF5B" w:rsidR="00BC0F1D" w:rsidRPr="00BC0F1D" w:rsidRDefault="00BC0F1D" w:rsidP="00D05C02">
            <w:pPr>
              <w:pStyle w:val="Bezodstpw"/>
              <w:rPr>
                <w:rFonts w:ascii="Times New Roman" w:hAnsi="Times New Roman" w:cs="Times New Roman"/>
                <w:b/>
                <w:bCs/>
                <w:sz w:val="20"/>
                <w:szCs w:val="20"/>
              </w:rPr>
            </w:pPr>
            <w:r w:rsidRPr="00BC0F1D">
              <w:rPr>
                <w:rFonts w:ascii="Times New Roman" w:hAnsi="Times New Roman" w:cs="Times New Roman"/>
                <w:b/>
                <w:bCs/>
                <w:sz w:val="20"/>
                <w:szCs w:val="20"/>
              </w:rPr>
              <w:t xml:space="preserve">Art. </w:t>
            </w:r>
            <w:r w:rsidR="002E5643">
              <w:rPr>
                <w:rFonts w:ascii="Times New Roman" w:hAnsi="Times New Roman" w:cs="Times New Roman"/>
                <w:b/>
                <w:bCs/>
                <w:sz w:val="20"/>
                <w:szCs w:val="20"/>
              </w:rPr>
              <w:t>23 ust. 8</w:t>
            </w:r>
          </w:p>
          <w:p w14:paraId="66F2CA76" w14:textId="3C18A122" w:rsidR="00990FC2" w:rsidRPr="00D05C02" w:rsidRDefault="00990FC2" w:rsidP="00BC0F1D">
            <w:pPr>
              <w:pStyle w:val="Bezodstpw"/>
              <w:jc w:val="both"/>
              <w:rPr>
                <w:rFonts w:ascii="Times New Roman" w:hAnsi="Times New Roman" w:cs="Times New Roman"/>
                <w:sz w:val="20"/>
                <w:szCs w:val="20"/>
              </w:rPr>
            </w:pPr>
            <w:r w:rsidRPr="00D05C02">
              <w:rPr>
                <w:rFonts w:ascii="Times New Roman" w:hAnsi="Times New Roman" w:cs="Times New Roman"/>
                <w:sz w:val="20"/>
                <w:szCs w:val="20"/>
              </w:rPr>
              <w:t xml:space="preserve">Następnie zgodnie z art. 23 ust. 8 osoba, </w:t>
            </w:r>
            <w:r w:rsidR="007E513A">
              <w:rPr>
                <w:rFonts w:ascii="Times New Roman" w:hAnsi="Times New Roman" w:cs="Times New Roman"/>
                <w:sz w:val="20"/>
                <w:szCs w:val="20"/>
              </w:rPr>
              <w:t>j</w:t>
            </w:r>
            <w:r w:rsidRPr="00D05C02">
              <w:rPr>
                <w:rFonts w:ascii="Times New Roman" w:hAnsi="Times New Roman" w:cs="Times New Roman"/>
                <w:sz w:val="20"/>
                <w:szCs w:val="20"/>
              </w:rPr>
              <w:t xml:space="preserve">eżeli zapytanie przesyłane jest drogą pocztową własnoręczność podpisu na zapytaniu poświadczana jest przez notariusza lub konsula. Własnoręczność podpisu osoby, o której mowa w art. 7 ust. 1 na pełnomocnictwie do uzyskania informacji na zapytanie w postaci papierowej poświadcza notariusz lub konsul. </w:t>
            </w:r>
          </w:p>
          <w:p w14:paraId="0B4DEE15" w14:textId="77777777" w:rsidR="00990FC2" w:rsidRPr="00D05C02" w:rsidRDefault="00990FC2" w:rsidP="00BC0F1D">
            <w:pPr>
              <w:pStyle w:val="Bezodstpw"/>
              <w:jc w:val="both"/>
              <w:rPr>
                <w:rFonts w:ascii="Times New Roman" w:hAnsi="Times New Roman" w:cs="Times New Roman"/>
                <w:sz w:val="20"/>
                <w:szCs w:val="20"/>
              </w:rPr>
            </w:pPr>
            <w:r w:rsidRPr="00D05C02">
              <w:rPr>
                <w:rFonts w:ascii="Times New Roman" w:hAnsi="Times New Roman" w:cs="Times New Roman"/>
                <w:sz w:val="20"/>
                <w:szCs w:val="20"/>
              </w:rPr>
              <w:t xml:space="preserve">Wymienienie w projektowanym przepisie expressis verbis konsula, obok notariusza, można uznać za zbędne. Zgodnie z art. 28 ust. 1 pkt 2 ustawy z dnia 25 czerwca 2015 r. - Prawo konsularne (Dz. U. z 2021 r. poz. 823 oraz z 2022 r. poz. 350), </w:t>
            </w:r>
            <w:bookmarkStart w:id="15" w:name="mip58762105"/>
            <w:bookmarkEnd w:id="15"/>
            <w:r w:rsidRPr="00D05C02">
              <w:rPr>
                <w:rFonts w:ascii="Times New Roman" w:hAnsi="Times New Roman" w:cs="Times New Roman"/>
                <w:sz w:val="20"/>
                <w:szCs w:val="20"/>
              </w:rPr>
              <w:t>na wniosek obywatela polskiego lub organu administracji publicznej w Rzeczypospolitej Polskiej konsul</w:t>
            </w:r>
            <w:bookmarkStart w:id="16" w:name="mip58762107"/>
            <w:bookmarkStart w:id="17" w:name="mip58762108"/>
            <w:bookmarkEnd w:id="16"/>
            <w:bookmarkEnd w:id="17"/>
            <w:r w:rsidRPr="00D05C02">
              <w:rPr>
                <w:rFonts w:ascii="Times New Roman" w:hAnsi="Times New Roman" w:cs="Times New Roman"/>
                <w:sz w:val="20"/>
                <w:szCs w:val="20"/>
              </w:rPr>
              <w:t xml:space="preserve"> poświadcza własnoręczność podpisu i znaku ręcznego. Konsul może wykonać tę czynność również </w:t>
            </w:r>
            <w:bookmarkStart w:id="18" w:name="mip58762109"/>
            <w:bookmarkStart w:id="19" w:name="mip58762110"/>
            <w:bookmarkEnd w:id="18"/>
            <w:bookmarkEnd w:id="19"/>
            <w:r w:rsidRPr="00D05C02">
              <w:rPr>
                <w:rFonts w:ascii="Times New Roman" w:hAnsi="Times New Roman" w:cs="Times New Roman"/>
                <w:sz w:val="20"/>
                <w:szCs w:val="20"/>
              </w:rPr>
              <w:t xml:space="preserve">na wniosek cudzoziemca lub organu administracji publicznej w państwie przyjmującym, jeżeli mają one wywrzeć skutek </w:t>
            </w:r>
            <w:r w:rsidRPr="00D05C02">
              <w:rPr>
                <w:rFonts w:ascii="Times New Roman" w:hAnsi="Times New Roman" w:cs="Times New Roman"/>
                <w:sz w:val="20"/>
                <w:szCs w:val="20"/>
                <w:shd w:val="clear" w:color="auto" w:fill="FFFFFF"/>
              </w:rPr>
              <w:t xml:space="preserve">na terytorium Rzeczypospolitej Polskiej. </w:t>
            </w:r>
          </w:p>
          <w:p w14:paraId="47B34D9B" w14:textId="77777777" w:rsidR="00990FC2" w:rsidRPr="00D05C02" w:rsidRDefault="00990FC2" w:rsidP="00BC0F1D">
            <w:pPr>
              <w:pStyle w:val="Bezodstpw"/>
              <w:jc w:val="both"/>
              <w:rPr>
                <w:rFonts w:ascii="Times New Roman" w:hAnsi="Times New Roman" w:cs="Times New Roman"/>
                <w:sz w:val="20"/>
                <w:szCs w:val="20"/>
                <w:shd w:val="clear" w:color="auto" w:fill="FFFFFF"/>
              </w:rPr>
            </w:pPr>
            <w:r w:rsidRPr="00D05C02">
              <w:rPr>
                <w:rFonts w:ascii="Times New Roman" w:hAnsi="Times New Roman" w:cs="Times New Roman"/>
                <w:sz w:val="20"/>
                <w:szCs w:val="20"/>
                <w:shd w:val="clear" w:color="auto" w:fill="FFFFFF"/>
              </w:rPr>
              <w:t xml:space="preserve">Następnie zgodnie z art. 29 ustawy - Prawo konsularne do czynności, o których mowa w art. 28, stosuje się odpowiednio przepisy ustawy z dnia 14 lutego 1991 r. - Prawo o notariacie (Dz. U. z 2020 r. poz. 1192 i 2320 oraz z 2021 r. poz. 1177). Mają one taką samą moc prawną jak czynności wykonane przez notariusza w Rzeczypospolitej Polskiej. </w:t>
            </w:r>
          </w:p>
          <w:p w14:paraId="44B51311" w14:textId="77777777" w:rsidR="00990FC2" w:rsidRPr="00D05C02" w:rsidRDefault="00990FC2" w:rsidP="00BC0F1D">
            <w:pPr>
              <w:pStyle w:val="Bezodstpw"/>
              <w:jc w:val="both"/>
              <w:rPr>
                <w:rFonts w:ascii="Times New Roman" w:hAnsi="Times New Roman" w:cs="Times New Roman"/>
                <w:sz w:val="20"/>
                <w:szCs w:val="20"/>
                <w:shd w:val="clear" w:color="auto" w:fill="FFFFFF"/>
              </w:rPr>
            </w:pPr>
            <w:r w:rsidRPr="00D05C02">
              <w:rPr>
                <w:rFonts w:ascii="Times New Roman" w:hAnsi="Times New Roman" w:cs="Times New Roman"/>
                <w:sz w:val="20"/>
                <w:szCs w:val="20"/>
                <w:shd w:val="clear" w:color="auto" w:fill="FFFFFF"/>
              </w:rPr>
              <w:t xml:space="preserve">Oznacza to, iż określona w projekcie ustawy o Krajowym Rejestrze Karnym możliwość przesłania zapytania drogą pocztową, na którym własnoręczność podpisu poświadcza notariusz, odnosić się będzie jednocześnie do możliwości poświadczenia własnoręczności podpisu przez konsula. </w:t>
            </w:r>
          </w:p>
          <w:p w14:paraId="5DC18E26" w14:textId="77777777" w:rsidR="00BF1B02" w:rsidRPr="00A30A23" w:rsidRDefault="00BF1B02" w:rsidP="00A30A23">
            <w:pPr>
              <w:pStyle w:val="Bezodstpw"/>
              <w:rPr>
                <w:rFonts w:ascii="Times New Roman" w:hAnsi="Times New Roman" w:cs="Times New Roman"/>
                <w:b/>
                <w:bCs/>
                <w:sz w:val="20"/>
                <w:szCs w:val="20"/>
              </w:rPr>
            </w:pPr>
          </w:p>
        </w:tc>
        <w:tc>
          <w:tcPr>
            <w:tcW w:w="3834" w:type="dxa"/>
            <w:vAlign w:val="center"/>
          </w:tcPr>
          <w:p w14:paraId="22A06570" w14:textId="62D43276" w:rsidR="00652F51" w:rsidRPr="001C3D42" w:rsidRDefault="00B61E83" w:rsidP="008238D9">
            <w:pPr>
              <w:spacing w:after="5"/>
              <w:ind w:right="137"/>
              <w:jc w:val="both"/>
              <w:rPr>
                <w:rFonts w:ascii="Times New Roman" w:hAnsi="Times New Roman" w:cs="Times New Roman"/>
                <w:b/>
                <w:bCs/>
                <w:sz w:val="20"/>
                <w:szCs w:val="20"/>
              </w:rPr>
            </w:pPr>
            <w:r>
              <w:rPr>
                <w:rFonts w:ascii="Times New Roman" w:hAnsi="Times New Roman" w:cs="Times New Roman"/>
                <w:sz w:val="20"/>
                <w:szCs w:val="20"/>
              </w:rPr>
              <w:t xml:space="preserve"> </w:t>
            </w:r>
            <w:r w:rsidR="00652F51" w:rsidRPr="001C3D42">
              <w:rPr>
                <w:rFonts w:ascii="Times New Roman" w:hAnsi="Times New Roman" w:cs="Times New Roman"/>
                <w:b/>
                <w:bCs/>
                <w:sz w:val="20"/>
                <w:szCs w:val="20"/>
              </w:rPr>
              <w:t xml:space="preserve">Uwaga </w:t>
            </w:r>
            <w:r w:rsidR="002C4FF5" w:rsidRPr="001C3D42">
              <w:rPr>
                <w:rFonts w:ascii="Times New Roman" w:hAnsi="Times New Roman" w:cs="Times New Roman"/>
                <w:b/>
                <w:bCs/>
                <w:sz w:val="20"/>
                <w:szCs w:val="20"/>
              </w:rPr>
              <w:t>nie</w:t>
            </w:r>
            <w:r w:rsidR="00273CBF" w:rsidRPr="001C3D42">
              <w:rPr>
                <w:rFonts w:ascii="Times New Roman" w:hAnsi="Times New Roman" w:cs="Times New Roman"/>
                <w:b/>
                <w:bCs/>
                <w:sz w:val="20"/>
                <w:szCs w:val="20"/>
              </w:rPr>
              <w:t>uwzględniona</w:t>
            </w:r>
            <w:r w:rsidR="00A16626" w:rsidRPr="001C3D42">
              <w:rPr>
                <w:rFonts w:ascii="Times New Roman" w:hAnsi="Times New Roman" w:cs="Times New Roman"/>
                <w:b/>
                <w:bCs/>
                <w:sz w:val="20"/>
                <w:szCs w:val="20"/>
              </w:rPr>
              <w:t xml:space="preserve"> i</w:t>
            </w:r>
            <w:r w:rsidR="00601459">
              <w:rPr>
                <w:rFonts w:ascii="Times New Roman" w:hAnsi="Times New Roman" w:cs="Times New Roman"/>
                <w:b/>
                <w:bCs/>
                <w:sz w:val="20"/>
                <w:szCs w:val="20"/>
              </w:rPr>
              <w:t xml:space="preserve"> wyjaśniona</w:t>
            </w:r>
            <w:r w:rsidR="0088227C" w:rsidRPr="001C3D42">
              <w:rPr>
                <w:rFonts w:ascii="Times New Roman" w:hAnsi="Times New Roman" w:cs="Times New Roman"/>
                <w:b/>
                <w:bCs/>
                <w:sz w:val="20"/>
                <w:szCs w:val="20"/>
              </w:rPr>
              <w:t>.</w:t>
            </w:r>
          </w:p>
          <w:p w14:paraId="7E60515A" w14:textId="1C59B3DF" w:rsidR="0088227C" w:rsidRPr="0007298C" w:rsidRDefault="00361BD8" w:rsidP="0007298C">
            <w:pPr>
              <w:ind w:firstLine="708"/>
              <w:jc w:val="both"/>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W</w:t>
            </w:r>
            <w:r w:rsidR="0088227C" w:rsidRPr="0007298C">
              <w:rPr>
                <w:rFonts w:ascii="Times New Roman" w:hAnsi="Times New Roman" w:cs="Times New Roman"/>
                <w:sz w:val="20"/>
                <w:szCs w:val="20"/>
                <w:shd w:val="clear" w:color="auto" w:fill="FFFFFF"/>
              </w:rPr>
              <w:t>skazać należy, że intencją projektodawcy było wskazanie wprost w przepisach projektowanej ustawy obowiązku dla osób fizycznych opatrywania</w:t>
            </w:r>
            <w:r w:rsidR="0088227C" w:rsidRPr="0007298C">
              <w:rPr>
                <w:rFonts w:ascii="Times New Roman" w:hAnsi="Times New Roman" w:cs="Times New Roman"/>
                <w:sz w:val="20"/>
                <w:szCs w:val="20"/>
              </w:rPr>
              <w:t xml:space="preserve"> zapytania przesyłanego drogą pocztową podpisem poświadczonym przez wymienione w omawianym przepisie osoby notariusza oraz konsula</w:t>
            </w:r>
            <w:r w:rsidR="0088227C" w:rsidRPr="0007298C">
              <w:rPr>
                <w:rFonts w:ascii="Times New Roman" w:hAnsi="Times New Roman" w:cs="Times New Roman"/>
                <w:sz w:val="20"/>
                <w:szCs w:val="20"/>
                <w:shd w:val="clear" w:color="auto" w:fill="FFFFFF"/>
              </w:rPr>
              <w:t>. Powyższe wskazywanie wprost w przypadku odpowiedniego stosowania przepisów jak w/w art. 29 ustawy – Prawo konsularne dopuszcza także technika legislacyjna.</w:t>
            </w:r>
          </w:p>
          <w:p w14:paraId="501DD777" w14:textId="77777777" w:rsidR="0088227C" w:rsidRPr="0007298C" w:rsidRDefault="0088227C" w:rsidP="0007298C">
            <w:pPr>
              <w:spacing w:after="5"/>
              <w:ind w:firstLine="567"/>
              <w:jc w:val="both"/>
              <w:rPr>
                <w:rFonts w:ascii="Times New Roman" w:eastAsia="Times New Roman" w:hAnsi="Times New Roman" w:cs="Times New Roman"/>
                <w:sz w:val="20"/>
                <w:szCs w:val="20"/>
              </w:rPr>
            </w:pPr>
            <w:r w:rsidRPr="0007298C">
              <w:rPr>
                <w:rFonts w:ascii="Times New Roman" w:hAnsi="Times New Roman" w:cs="Times New Roman"/>
                <w:sz w:val="20"/>
                <w:szCs w:val="20"/>
              </w:rPr>
              <w:t xml:space="preserve">Podkreślić przy tym należy, że możliwość składania zapytań w postaci papierowej (osobiście bądź drogą pocztową) skierowane jest do osób niekorzystających z elektronicznych form komunikacji, m. in. z powodu wykluczenia cyfrowego i ma umożliwić realizację prawa tych osób dostępu do danych zgromadzonych w Krajowym Rejestrze Karnym. Natomiast notarialne lub konsularne poświadczenie podpisu ma na celu wyeliminowane prób wyłudzenia informacji o osobie z Krajowego </w:t>
            </w:r>
            <w:r w:rsidRPr="0007298C">
              <w:rPr>
                <w:rFonts w:ascii="Times New Roman" w:hAnsi="Times New Roman" w:cs="Times New Roman"/>
                <w:sz w:val="20"/>
                <w:szCs w:val="20"/>
              </w:rPr>
              <w:lastRenderedPageBreak/>
              <w:t xml:space="preserve">Rejestru Karnego oraz zapewnienie większego bezpieczeństwa przetwarzania danych o osobie. </w:t>
            </w:r>
            <w:r w:rsidRPr="0007298C">
              <w:rPr>
                <w:rFonts w:ascii="Times New Roman" w:eastAsia="Times New Roman" w:hAnsi="Times New Roman" w:cs="Times New Roman"/>
                <w:sz w:val="20"/>
                <w:szCs w:val="20"/>
              </w:rPr>
              <w:t xml:space="preserve">Z tych względów uwaga nie została uwzględniona. </w:t>
            </w:r>
          </w:p>
          <w:p w14:paraId="65771FEB" w14:textId="694BF91B" w:rsidR="0088227C" w:rsidRDefault="0088227C" w:rsidP="008238D9">
            <w:pPr>
              <w:spacing w:after="5"/>
              <w:ind w:right="137"/>
              <w:jc w:val="both"/>
              <w:rPr>
                <w:rFonts w:ascii="Times New Roman" w:hAnsi="Times New Roman" w:cs="Times New Roman"/>
                <w:sz w:val="20"/>
                <w:szCs w:val="20"/>
              </w:rPr>
            </w:pPr>
          </w:p>
        </w:tc>
      </w:tr>
    </w:tbl>
    <w:p w14:paraId="4CB40B3D" w14:textId="5DD5BC7C" w:rsidR="00C51342" w:rsidRPr="001A4167" w:rsidRDefault="00C51342" w:rsidP="001F52C7">
      <w:pPr>
        <w:spacing w:line="276" w:lineRule="auto"/>
        <w:jc w:val="both"/>
        <w:rPr>
          <w:rFonts w:ascii="Times New Roman" w:hAnsi="Times New Roman" w:cs="Times New Roman"/>
          <w:sz w:val="20"/>
          <w:szCs w:val="20"/>
        </w:rPr>
      </w:pPr>
    </w:p>
    <w:sectPr w:rsidR="00C51342" w:rsidRPr="001A4167" w:rsidSect="00580595">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1FB1A" w14:textId="77777777" w:rsidR="00011476" w:rsidRDefault="00011476" w:rsidP="00B70CF9">
      <w:pPr>
        <w:spacing w:after="0" w:line="240" w:lineRule="auto"/>
      </w:pPr>
      <w:r>
        <w:separator/>
      </w:r>
    </w:p>
  </w:endnote>
  <w:endnote w:type="continuationSeparator" w:id="0">
    <w:p w14:paraId="131C8B30" w14:textId="77777777" w:rsidR="00011476" w:rsidRDefault="00011476" w:rsidP="00B70C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TimesNewRomanPSMT">
    <w:altName w:val="Times New Roman"/>
    <w:panose1 w:val="00000000000000000000"/>
    <w:charset w:val="00"/>
    <w:family w:val="swiss"/>
    <w:notTrueType/>
    <w:pitch w:val="default"/>
    <w:sig w:usb0="00000007" w:usb1="00000000" w:usb2="00000000" w:usb3="00000000" w:csb0="0000000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D8ABD" w14:textId="77777777" w:rsidR="00011476" w:rsidRDefault="00011476" w:rsidP="00B70CF9">
      <w:pPr>
        <w:spacing w:after="0" w:line="240" w:lineRule="auto"/>
      </w:pPr>
      <w:r>
        <w:separator/>
      </w:r>
    </w:p>
  </w:footnote>
  <w:footnote w:type="continuationSeparator" w:id="0">
    <w:p w14:paraId="516584BA" w14:textId="77777777" w:rsidR="00011476" w:rsidRDefault="00011476" w:rsidP="00B70C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639A"/>
    <w:multiLevelType w:val="hybridMultilevel"/>
    <w:tmpl w:val="E65E20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7A4030"/>
    <w:multiLevelType w:val="hybridMultilevel"/>
    <w:tmpl w:val="58307F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0D46CA"/>
    <w:multiLevelType w:val="hybridMultilevel"/>
    <w:tmpl w:val="A7DAF1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8277E8"/>
    <w:multiLevelType w:val="hybridMultilevel"/>
    <w:tmpl w:val="B3F8CD64"/>
    <w:lvl w:ilvl="0" w:tplc="800014E6">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1C728B"/>
    <w:multiLevelType w:val="hybridMultilevel"/>
    <w:tmpl w:val="E7600E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F674E1"/>
    <w:multiLevelType w:val="hybridMultilevel"/>
    <w:tmpl w:val="D8722B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432140"/>
    <w:multiLevelType w:val="hybridMultilevel"/>
    <w:tmpl w:val="B026246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D417F1"/>
    <w:multiLevelType w:val="hybridMultilevel"/>
    <w:tmpl w:val="E1AE646E"/>
    <w:lvl w:ilvl="0" w:tplc="3B04803E">
      <w:start w:val="1"/>
      <w:numFmt w:val="decimal"/>
      <w:lvlText w:val="%1."/>
      <w:lvlJc w:val="left"/>
      <w:pPr>
        <w:ind w:left="643" w:hanging="360"/>
      </w:pPr>
      <w:rPr>
        <w:rFonts w:hint="default"/>
        <w:b/>
        <w:bCs/>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8" w15:restartNumberingAfterBreak="0">
    <w:nsid w:val="24DD6980"/>
    <w:multiLevelType w:val="hybridMultilevel"/>
    <w:tmpl w:val="FDFA21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8D7757C"/>
    <w:multiLevelType w:val="hybridMultilevel"/>
    <w:tmpl w:val="1234B86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3B2C53F3"/>
    <w:multiLevelType w:val="hybridMultilevel"/>
    <w:tmpl w:val="1A76825E"/>
    <w:lvl w:ilvl="0" w:tplc="33C0D034">
      <w:start w:val="1"/>
      <w:numFmt w:val="upperRoman"/>
      <w:lvlText w:val="%1&gt;"/>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BE50F92"/>
    <w:multiLevelType w:val="hybridMultilevel"/>
    <w:tmpl w:val="FD16FDCE"/>
    <w:lvl w:ilvl="0" w:tplc="60E47CC6">
      <w:start w:val="5"/>
      <w:numFmt w:val="decimal"/>
      <w:lvlText w:val="%1."/>
      <w:lvlJc w:val="left"/>
      <w:pPr>
        <w:ind w:left="-218" w:hanging="360"/>
      </w:pPr>
      <w:rPr>
        <w:rFonts w:hint="default"/>
      </w:rPr>
    </w:lvl>
    <w:lvl w:ilvl="1" w:tplc="83DCFF4C">
      <w:start w:val="1"/>
      <w:numFmt w:val="decimal"/>
      <w:lvlText w:val="%2)"/>
      <w:lvlJc w:val="left"/>
      <w:pPr>
        <w:ind w:left="502" w:hanging="360"/>
      </w:pPr>
      <w:rPr>
        <w:i/>
        <w:iCs/>
      </w:rPr>
    </w:lvl>
    <w:lvl w:ilvl="2" w:tplc="0415001B" w:tentative="1">
      <w:start w:val="1"/>
      <w:numFmt w:val="lowerRoman"/>
      <w:lvlText w:val="%3."/>
      <w:lvlJc w:val="right"/>
      <w:pPr>
        <w:ind w:left="1222" w:hanging="180"/>
      </w:pPr>
    </w:lvl>
    <w:lvl w:ilvl="3" w:tplc="0415000F" w:tentative="1">
      <w:start w:val="1"/>
      <w:numFmt w:val="decimal"/>
      <w:lvlText w:val="%4."/>
      <w:lvlJc w:val="left"/>
      <w:pPr>
        <w:ind w:left="1942" w:hanging="360"/>
      </w:pPr>
    </w:lvl>
    <w:lvl w:ilvl="4" w:tplc="04150019" w:tentative="1">
      <w:start w:val="1"/>
      <w:numFmt w:val="lowerLetter"/>
      <w:lvlText w:val="%5."/>
      <w:lvlJc w:val="left"/>
      <w:pPr>
        <w:ind w:left="2662" w:hanging="360"/>
      </w:pPr>
    </w:lvl>
    <w:lvl w:ilvl="5" w:tplc="0415001B" w:tentative="1">
      <w:start w:val="1"/>
      <w:numFmt w:val="lowerRoman"/>
      <w:lvlText w:val="%6."/>
      <w:lvlJc w:val="right"/>
      <w:pPr>
        <w:ind w:left="3382" w:hanging="180"/>
      </w:pPr>
    </w:lvl>
    <w:lvl w:ilvl="6" w:tplc="0415000F" w:tentative="1">
      <w:start w:val="1"/>
      <w:numFmt w:val="decimal"/>
      <w:lvlText w:val="%7."/>
      <w:lvlJc w:val="left"/>
      <w:pPr>
        <w:ind w:left="4102" w:hanging="360"/>
      </w:pPr>
    </w:lvl>
    <w:lvl w:ilvl="7" w:tplc="04150019" w:tentative="1">
      <w:start w:val="1"/>
      <w:numFmt w:val="lowerLetter"/>
      <w:lvlText w:val="%8."/>
      <w:lvlJc w:val="left"/>
      <w:pPr>
        <w:ind w:left="4822" w:hanging="360"/>
      </w:pPr>
    </w:lvl>
    <w:lvl w:ilvl="8" w:tplc="0415001B" w:tentative="1">
      <w:start w:val="1"/>
      <w:numFmt w:val="lowerRoman"/>
      <w:lvlText w:val="%9."/>
      <w:lvlJc w:val="right"/>
      <w:pPr>
        <w:ind w:left="5542" w:hanging="180"/>
      </w:pPr>
    </w:lvl>
  </w:abstractNum>
  <w:abstractNum w:abstractNumId="12" w15:restartNumberingAfterBreak="0">
    <w:nsid w:val="3CEF51E9"/>
    <w:multiLevelType w:val="hybridMultilevel"/>
    <w:tmpl w:val="7C10D1B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0B4763F"/>
    <w:multiLevelType w:val="hybridMultilevel"/>
    <w:tmpl w:val="619E5D00"/>
    <w:lvl w:ilvl="0" w:tplc="1B04CD6C">
      <w:start w:val="1"/>
      <w:numFmt w:val="decimal"/>
      <w:suff w:val="space"/>
      <w:lvlText w:val="%1."/>
      <w:lvlJc w:val="left"/>
      <w:pPr>
        <w:ind w:left="153" w:hanging="2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53B1EFF"/>
    <w:multiLevelType w:val="hybridMultilevel"/>
    <w:tmpl w:val="12CC7D1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8A4067C"/>
    <w:multiLevelType w:val="hybridMultilevel"/>
    <w:tmpl w:val="39A8351C"/>
    <w:lvl w:ilvl="0" w:tplc="00749C2E">
      <w:start w:val="1"/>
      <w:numFmt w:val="lowerLetter"/>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16" w15:restartNumberingAfterBreak="0">
    <w:nsid w:val="4A0D2073"/>
    <w:multiLevelType w:val="hybridMultilevel"/>
    <w:tmpl w:val="DB5604C0"/>
    <w:lvl w:ilvl="0" w:tplc="E874567A">
      <w:start w:val="2"/>
      <w:numFmt w:val="decimal"/>
      <w:lvlText w:val="%1."/>
      <w:lvlJc w:val="left"/>
      <w:pPr>
        <w:ind w:left="720" w:hanging="360"/>
      </w:pPr>
      <w:rPr>
        <w:rFonts w:hint="default"/>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E247E81"/>
    <w:multiLevelType w:val="hybridMultilevel"/>
    <w:tmpl w:val="FF74B2C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E3C0E5E"/>
    <w:multiLevelType w:val="hybridMultilevel"/>
    <w:tmpl w:val="7E8409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F923821"/>
    <w:multiLevelType w:val="hybridMultilevel"/>
    <w:tmpl w:val="3424DB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0404F0C"/>
    <w:multiLevelType w:val="hybridMultilevel"/>
    <w:tmpl w:val="AEC08B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3F152AF"/>
    <w:multiLevelType w:val="hybridMultilevel"/>
    <w:tmpl w:val="FBA44CFE"/>
    <w:lvl w:ilvl="0" w:tplc="04150017">
      <w:start w:val="1"/>
      <w:numFmt w:val="lowerLetter"/>
      <w:lvlText w:val="%1)"/>
      <w:lvlJc w:val="left"/>
      <w:pPr>
        <w:ind w:left="720" w:hanging="360"/>
      </w:pPr>
      <w:rPr>
        <w:rFonts w:hint="default"/>
      </w:rPr>
    </w:lvl>
    <w:lvl w:ilvl="1" w:tplc="010A4AE0">
      <w:start w:val="1"/>
      <w:numFmt w:val="decimal"/>
      <w:lvlText w:val="%2)"/>
      <w:lvlJc w:val="left"/>
      <w:pPr>
        <w:ind w:left="360" w:hanging="360"/>
      </w:pPr>
      <w:rPr>
        <w:rFonts w:hint="default"/>
        <w:i/>
        <w:i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74F070F"/>
    <w:multiLevelType w:val="hybridMultilevel"/>
    <w:tmpl w:val="517ED6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B6269CC"/>
    <w:multiLevelType w:val="hybridMultilevel"/>
    <w:tmpl w:val="A9E2B6C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70472552"/>
    <w:multiLevelType w:val="hybridMultilevel"/>
    <w:tmpl w:val="72E8AB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6E45A5C"/>
    <w:multiLevelType w:val="hybridMultilevel"/>
    <w:tmpl w:val="39282E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F4E2E37"/>
    <w:multiLevelType w:val="hybridMultilevel"/>
    <w:tmpl w:val="E14240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F647D1A"/>
    <w:multiLevelType w:val="hybridMultilevel"/>
    <w:tmpl w:val="B9A80D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FD574EF"/>
    <w:multiLevelType w:val="hybridMultilevel"/>
    <w:tmpl w:val="69FE9990"/>
    <w:lvl w:ilvl="0" w:tplc="926A7964">
      <w:start w:val="1"/>
      <w:numFmt w:val="lowerLetter"/>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81503396">
    <w:abstractNumId w:val="7"/>
  </w:num>
  <w:num w:numId="2" w16cid:durableId="1679886723">
    <w:abstractNumId w:val="22"/>
  </w:num>
  <w:num w:numId="3" w16cid:durableId="686174221">
    <w:abstractNumId w:val="2"/>
  </w:num>
  <w:num w:numId="4" w16cid:durableId="458189255">
    <w:abstractNumId w:val="14"/>
  </w:num>
  <w:num w:numId="5" w16cid:durableId="1364014234">
    <w:abstractNumId w:val="13"/>
  </w:num>
  <w:num w:numId="6" w16cid:durableId="1004437288">
    <w:abstractNumId w:val="1"/>
  </w:num>
  <w:num w:numId="7" w16cid:durableId="135807457">
    <w:abstractNumId w:val="3"/>
  </w:num>
  <w:num w:numId="8" w16cid:durableId="408769826">
    <w:abstractNumId w:val="15"/>
  </w:num>
  <w:num w:numId="9" w16cid:durableId="986662968">
    <w:abstractNumId w:val="6"/>
  </w:num>
  <w:num w:numId="10" w16cid:durableId="1634866164">
    <w:abstractNumId w:val="20"/>
  </w:num>
  <w:num w:numId="11" w16cid:durableId="628753841">
    <w:abstractNumId w:val="27"/>
  </w:num>
  <w:num w:numId="12" w16cid:durableId="65349125">
    <w:abstractNumId w:val="24"/>
  </w:num>
  <w:num w:numId="13" w16cid:durableId="1154222643">
    <w:abstractNumId w:val="4"/>
  </w:num>
  <w:num w:numId="14" w16cid:durableId="2135715118">
    <w:abstractNumId w:val="8"/>
  </w:num>
  <w:num w:numId="15" w16cid:durableId="1359967257">
    <w:abstractNumId w:val="19"/>
  </w:num>
  <w:num w:numId="16" w16cid:durableId="1134828189">
    <w:abstractNumId w:val="26"/>
  </w:num>
  <w:num w:numId="17" w16cid:durableId="776561562">
    <w:abstractNumId w:val="21"/>
  </w:num>
  <w:num w:numId="18" w16cid:durableId="1252741282">
    <w:abstractNumId w:val="16"/>
  </w:num>
  <w:num w:numId="19" w16cid:durableId="747115468">
    <w:abstractNumId w:val="28"/>
  </w:num>
  <w:num w:numId="20" w16cid:durableId="688339446">
    <w:abstractNumId w:val="11"/>
  </w:num>
  <w:num w:numId="21" w16cid:durableId="1199394982">
    <w:abstractNumId w:val="0"/>
  </w:num>
  <w:num w:numId="22" w16cid:durableId="1041318560">
    <w:abstractNumId w:val="5"/>
  </w:num>
  <w:num w:numId="23" w16cid:durableId="675420548">
    <w:abstractNumId w:val="10"/>
  </w:num>
  <w:num w:numId="24" w16cid:durableId="374280416">
    <w:abstractNumId w:val="12"/>
  </w:num>
  <w:num w:numId="25" w16cid:durableId="85420352">
    <w:abstractNumId w:val="17"/>
  </w:num>
  <w:num w:numId="26" w16cid:durableId="2103185929">
    <w:abstractNumId w:val="18"/>
  </w:num>
  <w:num w:numId="27" w16cid:durableId="635112008">
    <w:abstractNumId w:val="25"/>
  </w:num>
  <w:num w:numId="28" w16cid:durableId="119237819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517055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595"/>
    <w:rsid w:val="00001B47"/>
    <w:rsid w:val="00003567"/>
    <w:rsid w:val="000054A2"/>
    <w:rsid w:val="00005883"/>
    <w:rsid w:val="00005B4E"/>
    <w:rsid w:val="00006AC4"/>
    <w:rsid w:val="00007687"/>
    <w:rsid w:val="00007FFB"/>
    <w:rsid w:val="00010892"/>
    <w:rsid w:val="0001107C"/>
    <w:rsid w:val="00011476"/>
    <w:rsid w:val="00011E5A"/>
    <w:rsid w:val="000126AA"/>
    <w:rsid w:val="00012A87"/>
    <w:rsid w:val="00013448"/>
    <w:rsid w:val="00013925"/>
    <w:rsid w:val="000141F2"/>
    <w:rsid w:val="00014204"/>
    <w:rsid w:val="000148A3"/>
    <w:rsid w:val="0001612E"/>
    <w:rsid w:val="000172BE"/>
    <w:rsid w:val="000172E4"/>
    <w:rsid w:val="00017BC5"/>
    <w:rsid w:val="00021903"/>
    <w:rsid w:val="0002214D"/>
    <w:rsid w:val="00022C60"/>
    <w:rsid w:val="00023DF5"/>
    <w:rsid w:val="000248E4"/>
    <w:rsid w:val="00024D28"/>
    <w:rsid w:val="00025921"/>
    <w:rsid w:val="000262B3"/>
    <w:rsid w:val="000279E4"/>
    <w:rsid w:val="000302E8"/>
    <w:rsid w:val="00034D70"/>
    <w:rsid w:val="00034DD0"/>
    <w:rsid w:val="000354B7"/>
    <w:rsid w:val="0003557F"/>
    <w:rsid w:val="0003627D"/>
    <w:rsid w:val="00036692"/>
    <w:rsid w:val="00037001"/>
    <w:rsid w:val="00037086"/>
    <w:rsid w:val="000370D2"/>
    <w:rsid w:val="0003756E"/>
    <w:rsid w:val="0003772E"/>
    <w:rsid w:val="00040540"/>
    <w:rsid w:val="00041EA2"/>
    <w:rsid w:val="00042448"/>
    <w:rsid w:val="00043A86"/>
    <w:rsid w:val="000445C8"/>
    <w:rsid w:val="00044949"/>
    <w:rsid w:val="000453CA"/>
    <w:rsid w:val="00045772"/>
    <w:rsid w:val="00046256"/>
    <w:rsid w:val="000462F8"/>
    <w:rsid w:val="00046A04"/>
    <w:rsid w:val="000475E3"/>
    <w:rsid w:val="00047A89"/>
    <w:rsid w:val="0005084D"/>
    <w:rsid w:val="0005176A"/>
    <w:rsid w:val="000530FF"/>
    <w:rsid w:val="000533CB"/>
    <w:rsid w:val="00054A0F"/>
    <w:rsid w:val="00054FB6"/>
    <w:rsid w:val="000552DA"/>
    <w:rsid w:val="00055657"/>
    <w:rsid w:val="00055DC8"/>
    <w:rsid w:val="00061C0F"/>
    <w:rsid w:val="00062E0C"/>
    <w:rsid w:val="00062F3A"/>
    <w:rsid w:val="00063979"/>
    <w:rsid w:val="00064A71"/>
    <w:rsid w:val="00064A85"/>
    <w:rsid w:val="00065DA0"/>
    <w:rsid w:val="0006654E"/>
    <w:rsid w:val="00067721"/>
    <w:rsid w:val="000678D9"/>
    <w:rsid w:val="00067CB8"/>
    <w:rsid w:val="00067E9A"/>
    <w:rsid w:val="0007058B"/>
    <w:rsid w:val="00071312"/>
    <w:rsid w:val="00071EF1"/>
    <w:rsid w:val="00072636"/>
    <w:rsid w:val="0007298C"/>
    <w:rsid w:val="00073615"/>
    <w:rsid w:val="00073653"/>
    <w:rsid w:val="0007389D"/>
    <w:rsid w:val="00073BA4"/>
    <w:rsid w:val="00073FEA"/>
    <w:rsid w:val="00074C56"/>
    <w:rsid w:val="000756C5"/>
    <w:rsid w:val="0007595A"/>
    <w:rsid w:val="000766DF"/>
    <w:rsid w:val="00076BA5"/>
    <w:rsid w:val="00080B9B"/>
    <w:rsid w:val="00080C80"/>
    <w:rsid w:val="00081056"/>
    <w:rsid w:val="00081978"/>
    <w:rsid w:val="000821D8"/>
    <w:rsid w:val="00082700"/>
    <w:rsid w:val="00083590"/>
    <w:rsid w:val="00083661"/>
    <w:rsid w:val="000839F7"/>
    <w:rsid w:val="00084ED6"/>
    <w:rsid w:val="00085406"/>
    <w:rsid w:val="00086817"/>
    <w:rsid w:val="00086CC3"/>
    <w:rsid w:val="00087B98"/>
    <w:rsid w:val="00087FBA"/>
    <w:rsid w:val="000905D6"/>
    <w:rsid w:val="00090E4B"/>
    <w:rsid w:val="00090EE8"/>
    <w:rsid w:val="000910B3"/>
    <w:rsid w:val="0009129F"/>
    <w:rsid w:val="000919D5"/>
    <w:rsid w:val="00091D01"/>
    <w:rsid w:val="0009260D"/>
    <w:rsid w:val="00092A87"/>
    <w:rsid w:val="00094D5E"/>
    <w:rsid w:val="0009514F"/>
    <w:rsid w:val="000955BB"/>
    <w:rsid w:val="00095B27"/>
    <w:rsid w:val="00095B44"/>
    <w:rsid w:val="00096195"/>
    <w:rsid w:val="00096760"/>
    <w:rsid w:val="0009689D"/>
    <w:rsid w:val="00096FAC"/>
    <w:rsid w:val="00097A37"/>
    <w:rsid w:val="000A09BF"/>
    <w:rsid w:val="000A100B"/>
    <w:rsid w:val="000A19FA"/>
    <w:rsid w:val="000A1B7B"/>
    <w:rsid w:val="000A22A1"/>
    <w:rsid w:val="000A339A"/>
    <w:rsid w:val="000A3FCD"/>
    <w:rsid w:val="000A4E9C"/>
    <w:rsid w:val="000A5AFC"/>
    <w:rsid w:val="000A61C9"/>
    <w:rsid w:val="000A659A"/>
    <w:rsid w:val="000A67D3"/>
    <w:rsid w:val="000A73BC"/>
    <w:rsid w:val="000A753D"/>
    <w:rsid w:val="000A7A9F"/>
    <w:rsid w:val="000B1572"/>
    <w:rsid w:val="000B1CC3"/>
    <w:rsid w:val="000B26C7"/>
    <w:rsid w:val="000B37A5"/>
    <w:rsid w:val="000B3A7B"/>
    <w:rsid w:val="000B3CA9"/>
    <w:rsid w:val="000B4228"/>
    <w:rsid w:val="000B4A3A"/>
    <w:rsid w:val="000B5F3F"/>
    <w:rsid w:val="000B6126"/>
    <w:rsid w:val="000B6843"/>
    <w:rsid w:val="000B7099"/>
    <w:rsid w:val="000B712B"/>
    <w:rsid w:val="000B93F5"/>
    <w:rsid w:val="000C0241"/>
    <w:rsid w:val="000C0966"/>
    <w:rsid w:val="000C22E6"/>
    <w:rsid w:val="000C3BA2"/>
    <w:rsid w:val="000C4257"/>
    <w:rsid w:val="000C4848"/>
    <w:rsid w:val="000C4B32"/>
    <w:rsid w:val="000C4DE7"/>
    <w:rsid w:val="000C708D"/>
    <w:rsid w:val="000C7A90"/>
    <w:rsid w:val="000C7BB4"/>
    <w:rsid w:val="000D0252"/>
    <w:rsid w:val="000D0950"/>
    <w:rsid w:val="000D1033"/>
    <w:rsid w:val="000D2F5E"/>
    <w:rsid w:val="000D429D"/>
    <w:rsid w:val="000D5957"/>
    <w:rsid w:val="000D5D7F"/>
    <w:rsid w:val="000D6085"/>
    <w:rsid w:val="000D6174"/>
    <w:rsid w:val="000D631F"/>
    <w:rsid w:val="000D66F7"/>
    <w:rsid w:val="000E113D"/>
    <w:rsid w:val="000E157A"/>
    <w:rsid w:val="000E1F66"/>
    <w:rsid w:val="000E21C1"/>
    <w:rsid w:val="000E30BA"/>
    <w:rsid w:val="000E39EB"/>
    <w:rsid w:val="000E3B14"/>
    <w:rsid w:val="000E4011"/>
    <w:rsid w:val="000E4B11"/>
    <w:rsid w:val="000E588C"/>
    <w:rsid w:val="000E5EBC"/>
    <w:rsid w:val="000E721E"/>
    <w:rsid w:val="000E79CD"/>
    <w:rsid w:val="000F075C"/>
    <w:rsid w:val="000F13A2"/>
    <w:rsid w:val="000F254B"/>
    <w:rsid w:val="000F25A0"/>
    <w:rsid w:val="000F2822"/>
    <w:rsid w:val="000F37C6"/>
    <w:rsid w:val="000F39E7"/>
    <w:rsid w:val="000F4963"/>
    <w:rsid w:val="000F523A"/>
    <w:rsid w:val="000F5288"/>
    <w:rsid w:val="000F5866"/>
    <w:rsid w:val="000F5FFD"/>
    <w:rsid w:val="000F68DE"/>
    <w:rsid w:val="000F69D3"/>
    <w:rsid w:val="000F6F78"/>
    <w:rsid w:val="000F704B"/>
    <w:rsid w:val="000F713F"/>
    <w:rsid w:val="000F766F"/>
    <w:rsid w:val="0010022C"/>
    <w:rsid w:val="00100B7D"/>
    <w:rsid w:val="00100C67"/>
    <w:rsid w:val="00100D59"/>
    <w:rsid w:val="001047E5"/>
    <w:rsid w:val="00104ED8"/>
    <w:rsid w:val="0010525F"/>
    <w:rsid w:val="00105302"/>
    <w:rsid w:val="00105317"/>
    <w:rsid w:val="0010598C"/>
    <w:rsid w:val="001065A3"/>
    <w:rsid w:val="001066DC"/>
    <w:rsid w:val="00106794"/>
    <w:rsid w:val="001111D4"/>
    <w:rsid w:val="00111D0F"/>
    <w:rsid w:val="00111DEE"/>
    <w:rsid w:val="00112890"/>
    <w:rsid w:val="00113F24"/>
    <w:rsid w:val="001140EE"/>
    <w:rsid w:val="00114454"/>
    <w:rsid w:val="00114CD8"/>
    <w:rsid w:val="00114DE1"/>
    <w:rsid w:val="00117F85"/>
    <w:rsid w:val="00121527"/>
    <w:rsid w:val="00122EB2"/>
    <w:rsid w:val="00125235"/>
    <w:rsid w:val="0012683D"/>
    <w:rsid w:val="00126AF7"/>
    <w:rsid w:val="00126E4D"/>
    <w:rsid w:val="00127CA9"/>
    <w:rsid w:val="00127F81"/>
    <w:rsid w:val="001310DA"/>
    <w:rsid w:val="00131277"/>
    <w:rsid w:val="0013166B"/>
    <w:rsid w:val="0013166D"/>
    <w:rsid w:val="00132D26"/>
    <w:rsid w:val="00132D7F"/>
    <w:rsid w:val="00132DE4"/>
    <w:rsid w:val="001340C1"/>
    <w:rsid w:val="00134528"/>
    <w:rsid w:val="001360F8"/>
    <w:rsid w:val="001368A4"/>
    <w:rsid w:val="00136950"/>
    <w:rsid w:val="00136FB5"/>
    <w:rsid w:val="0013752A"/>
    <w:rsid w:val="001379F2"/>
    <w:rsid w:val="001400F8"/>
    <w:rsid w:val="00141C2B"/>
    <w:rsid w:val="001428EB"/>
    <w:rsid w:val="00143742"/>
    <w:rsid w:val="001443FE"/>
    <w:rsid w:val="00146AA3"/>
    <w:rsid w:val="0014777B"/>
    <w:rsid w:val="00147EBA"/>
    <w:rsid w:val="00150059"/>
    <w:rsid w:val="00150101"/>
    <w:rsid w:val="00150F7E"/>
    <w:rsid w:val="00150FFA"/>
    <w:rsid w:val="00151115"/>
    <w:rsid w:val="00151456"/>
    <w:rsid w:val="00151A46"/>
    <w:rsid w:val="00151BF5"/>
    <w:rsid w:val="00152F2E"/>
    <w:rsid w:val="00152F59"/>
    <w:rsid w:val="00153210"/>
    <w:rsid w:val="00154C50"/>
    <w:rsid w:val="00154C53"/>
    <w:rsid w:val="00155039"/>
    <w:rsid w:val="0015597B"/>
    <w:rsid w:val="00155B87"/>
    <w:rsid w:val="0015627D"/>
    <w:rsid w:val="001562DF"/>
    <w:rsid w:val="001566F8"/>
    <w:rsid w:val="001570FA"/>
    <w:rsid w:val="00157B39"/>
    <w:rsid w:val="0016007B"/>
    <w:rsid w:val="00160E17"/>
    <w:rsid w:val="001616D8"/>
    <w:rsid w:val="001617D3"/>
    <w:rsid w:val="001623F2"/>
    <w:rsid w:val="00162E67"/>
    <w:rsid w:val="00163403"/>
    <w:rsid w:val="0016670A"/>
    <w:rsid w:val="00170166"/>
    <w:rsid w:val="001705E1"/>
    <w:rsid w:val="00170CEF"/>
    <w:rsid w:val="001711EE"/>
    <w:rsid w:val="0017149C"/>
    <w:rsid w:val="00171F72"/>
    <w:rsid w:val="00173266"/>
    <w:rsid w:val="00174B39"/>
    <w:rsid w:val="00175FDB"/>
    <w:rsid w:val="00176889"/>
    <w:rsid w:val="00177420"/>
    <w:rsid w:val="00177582"/>
    <w:rsid w:val="00177E5B"/>
    <w:rsid w:val="001803C4"/>
    <w:rsid w:val="001833F0"/>
    <w:rsid w:val="0018360F"/>
    <w:rsid w:val="00183C2B"/>
    <w:rsid w:val="0018432D"/>
    <w:rsid w:val="0018523A"/>
    <w:rsid w:val="00185FDF"/>
    <w:rsid w:val="00186012"/>
    <w:rsid w:val="00187245"/>
    <w:rsid w:val="00193C99"/>
    <w:rsid w:val="00194822"/>
    <w:rsid w:val="0019559B"/>
    <w:rsid w:val="00195F7F"/>
    <w:rsid w:val="00196BE0"/>
    <w:rsid w:val="00196FAC"/>
    <w:rsid w:val="00197613"/>
    <w:rsid w:val="001A00A7"/>
    <w:rsid w:val="001A1296"/>
    <w:rsid w:val="001A193A"/>
    <w:rsid w:val="001A1E44"/>
    <w:rsid w:val="001A1F53"/>
    <w:rsid w:val="001A24DC"/>
    <w:rsid w:val="001A2F2E"/>
    <w:rsid w:val="001A2F56"/>
    <w:rsid w:val="001A4167"/>
    <w:rsid w:val="001A46D4"/>
    <w:rsid w:val="001A76F4"/>
    <w:rsid w:val="001B06B1"/>
    <w:rsid w:val="001B0F75"/>
    <w:rsid w:val="001B1026"/>
    <w:rsid w:val="001B1196"/>
    <w:rsid w:val="001B30A7"/>
    <w:rsid w:val="001B32DB"/>
    <w:rsid w:val="001B332E"/>
    <w:rsid w:val="001B3722"/>
    <w:rsid w:val="001B4120"/>
    <w:rsid w:val="001B5485"/>
    <w:rsid w:val="001B5D04"/>
    <w:rsid w:val="001B6D91"/>
    <w:rsid w:val="001B7F8C"/>
    <w:rsid w:val="001C0081"/>
    <w:rsid w:val="001C0173"/>
    <w:rsid w:val="001C0670"/>
    <w:rsid w:val="001C13BC"/>
    <w:rsid w:val="001C2BFD"/>
    <w:rsid w:val="001C2D5A"/>
    <w:rsid w:val="001C358E"/>
    <w:rsid w:val="001C3D42"/>
    <w:rsid w:val="001C4976"/>
    <w:rsid w:val="001C5793"/>
    <w:rsid w:val="001C6A21"/>
    <w:rsid w:val="001C6A76"/>
    <w:rsid w:val="001C6AD8"/>
    <w:rsid w:val="001C7118"/>
    <w:rsid w:val="001C73EF"/>
    <w:rsid w:val="001C73FD"/>
    <w:rsid w:val="001C761D"/>
    <w:rsid w:val="001C79E2"/>
    <w:rsid w:val="001C7A05"/>
    <w:rsid w:val="001C7C33"/>
    <w:rsid w:val="001D01C3"/>
    <w:rsid w:val="001D0A7A"/>
    <w:rsid w:val="001D113D"/>
    <w:rsid w:val="001D1141"/>
    <w:rsid w:val="001D18D9"/>
    <w:rsid w:val="001D1FC8"/>
    <w:rsid w:val="001D24AE"/>
    <w:rsid w:val="001D42AB"/>
    <w:rsid w:val="001D4AC4"/>
    <w:rsid w:val="001D66FD"/>
    <w:rsid w:val="001D7660"/>
    <w:rsid w:val="001E1378"/>
    <w:rsid w:val="001E3B72"/>
    <w:rsid w:val="001E4E01"/>
    <w:rsid w:val="001E510B"/>
    <w:rsid w:val="001E6297"/>
    <w:rsid w:val="001E6CD0"/>
    <w:rsid w:val="001E711E"/>
    <w:rsid w:val="001E7818"/>
    <w:rsid w:val="001E7C28"/>
    <w:rsid w:val="001E7D48"/>
    <w:rsid w:val="001E7E6A"/>
    <w:rsid w:val="001F034C"/>
    <w:rsid w:val="001F06D9"/>
    <w:rsid w:val="001F1003"/>
    <w:rsid w:val="001F150C"/>
    <w:rsid w:val="001F23B9"/>
    <w:rsid w:val="001F2C27"/>
    <w:rsid w:val="001F474D"/>
    <w:rsid w:val="001F52C7"/>
    <w:rsid w:val="001F5797"/>
    <w:rsid w:val="001F6C26"/>
    <w:rsid w:val="001F6F40"/>
    <w:rsid w:val="001F79C9"/>
    <w:rsid w:val="001F7AC2"/>
    <w:rsid w:val="00202551"/>
    <w:rsid w:val="002034E7"/>
    <w:rsid w:val="002036BD"/>
    <w:rsid w:val="00203E8A"/>
    <w:rsid w:val="00205BAF"/>
    <w:rsid w:val="00206113"/>
    <w:rsid w:val="00206542"/>
    <w:rsid w:val="00206578"/>
    <w:rsid w:val="002070F7"/>
    <w:rsid w:val="00207278"/>
    <w:rsid w:val="00207686"/>
    <w:rsid w:val="00211B99"/>
    <w:rsid w:val="00211E6F"/>
    <w:rsid w:val="00212F3B"/>
    <w:rsid w:val="00213774"/>
    <w:rsid w:val="0021403C"/>
    <w:rsid w:val="0021410F"/>
    <w:rsid w:val="00216F05"/>
    <w:rsid w:val="00216FF4"/>
    <w:rsid w:val="0022025C"/>
    <w:rsid w:val="0022089F"/>
    <w:rsid w:val="00220B8E"/>
    <w:rsid w:val="002211BF"/>
    <w:rsid w:val="00221ACD"/>
    <w:rsid w:val="00221FA5"/>
    <w:rsid w:val="00222BC2"/>
    <w:rsid w:val="002237A5"/>
    <w:rsid w:val="00223AED"/>
    <w:rsid w:val="002245BF"/>
    <w:rsid w:val="0022639A"/>
    <w:rsid w:val="00226FD2"/>
    <w:rsid w:val="00227AB1"/>
    <w:rsid w:val="00230D94"/>
    <w:rsid w:val="00231B80"/>
    <w:rsid w:val="00234F56"/>
    <w:rsid w:val="002354D3"/>
    <w:rsid w:val="00235918"/>
    <w:rsid w:val="00235D59"/>
    <w:rsid w:val="00236418"/>
    <w:rsid w:val="00237A75"/>
    <w:rsid w:val="00241644"/>
    <w:rsid w:val="00241BC3"/>
    <w:rsid w:val="0024231B"/>
    <w:rsid w:val="00242681"/>
    <w:rsid w:val="00243901"/>
    <w:rsid w:val="0024392B"/>
    <w:rsid w:val="0024459C"/>
    <w:rsid w:val="002445C7"/>
    <w:rsid w:val="00245482"/>
    <w:rsid w:val="002466FC"/>
    <w:rsid w:val="0025033D"/>
    <w:rsid w:val="002507E7"/>
    <w:rsid w:val="00250A64"/>
    <w:rsid w:val="002512C9"/>
    <w:rsid w:val="0025382A"/>
    <w:rsid w:val="0025386A"/>
    <w:rsid w:val="002543C8"/>
    <w:rsid w:val="00255343"/>
    <w:rsid w:val="00255915"/>
    <w:rsid w:val="00256C21"/>
    <w:rsid w:val="00256C60"/>
    <w:rsid w:val="00257185"/>
    <w:rsid w:val="00257A94"/>
    <w:rsid w:val="00257BD8"/>
    <w:rsid w:val="00257EC9"/>
    <w:rsid w:val="00260424"/>
    <w:rsid w:val="002610F2"/>
    <w:rsid w:val="00261203"/>
    <w:rsid w:val="00262E02"/>
    <w:rsid w:val="00263F83"/>
    <w:rsid w:val="002645B6"/>
    <w:rsid w:val="00265153"/>
    <w:rsid w:val="00265D91"/>
    <w:rsid w:val="00266171"/>
    <w:rsid w:val="00266BF3"/>
    <w:rsid w:val="00270D91"/>
    <w:rsid w:val="00271E88"/>
    <w:rsid w:val="0027209E"/>
    <w:rsid w:val="0027283A"/>
    <w:rsid w:val="00273CBF"/>
    <w:rsid w:val="00275559"/>
    <w:rsid w:val="00275870"/>
    <w:rsid w:val="00275B1B"/>
    <w:rsid w:val="002761A1"/>
    <w:rsid w:val="00276F14"/>
    <w:rsid w:val="00277216"/>
    <w:rsid w:val="0028103E"/>
    <w:rsid w:val="00281413"/>
    <w:rsid w:val="00281A33"/>
    <w:rsid w:val="00281AA5"/>
    <w:rsid w:val="00281C30"/>
    <w:rsid w:val="00281E15"/>
    <w:rsid w:val="002823AD"/>
    <w:rsid w:val="00283A97"/>
    <w:rsid w:val="00284CAC"/>
    <w:rsid w:val="00285AE5"/>
    <w:rsid w:val="00286335"/>
    <w:rsid w:val="002872C3"/>
    <w:rsid w:val="00287984"/>
    <w:rsid w:val="00287AAF"/>
    <w:rsid w:val="00291B15"/>
    <w:rsid w:val="002928C9"/>
    <w:rsid w:val="002934CC"/>
    <w:rsid w:val="00293F82"/>
    <w:rsid w:val="002953FD"/>
    <w:rsid w:val="00295A07"/>
    <w:rsid w:val="00296044"/>
    <w:rsid w:val="002963B5"/>
    <w:rsid w:val="00296525"/>
    <w:rsid w:val="00296574"/>
    <w:rsid w:val="00296A50"/>
    <w:rsid w:val="00297212"/>
    <w:rsid w:val="00297B85"/>
    <w:rsid w:val="002A162F"/>
    <w:rsid w:val="002A1F4B"/>
    <w:rsid w:val="002A2041"/>
    <w:rsid w:val="002A3C31"/>
    <w:rsid w:val="002A7D3F"/>
    <w:rsid w:val="002A7E05"/>
    <w:rsid w:val="002B04D3"/>
    <w:rsid w:val="002B12E5"/>
    <w:rsid w:val="002B19D0"/>
    <w:rsid w:val="002B2302"/>
    <w:rsid w:val="002B3103"/>
    <w:rsid w:val="002B3310"/>
    <w:rsid w:val="002B3FC2"/>
    <w:rsid w:val="002B42FD"/>
    <w:rsid w:val="002B4B7B"/>
    <w:rsid w:val="002B6A94"/>
    <w:rsid w:val="002B6B21"/>
    <w:rsid w:val="002B7398"/>
    <w:rsid w:val="002B798A"/>
    <w:rsid w:val="002B7FC5"/>
    <w:rsid w:val="002C0281"/>
    <w:rsid w:val="002C1757"/>
    <w:rsid w:val="002C21BA"/>
    <w:rsid w:val="002C3124"/>
    <w:rsid w:val="002C32D5"/>
    <w:rsid w:val="002C36EF"/>
    <w:rsid w:val="002C3FDE"/>
    <w:rsid w:val="002C4C3A"/>
    <w:rsid w:val="002C4FF5"/>
    <w:rsid w:val="002C6608"/>
    <w:rsid w:val="002C7115"/>
    <w:rsid w:val="002C741D"/>
    <w:rsid w:val="002D01F8"/>
    <w:rsid w:val="002D068B"/>
    <w:rsid w:val="002D0690"/>
    <w:rsid w:val="002D1AD5"/>
    <w:rsid w:val="002D2C4A"/>
    <w:rsid w:val="002D420A"/>
    <w:rsid w:val="002D43B2"/>
    <w:rsid w:val="002D475A"/>
    <w:rsid w:val="002D6067"/>
    <w:rsid w:val="002D6A3B"/>
    <w:rsid w:val="002D6D7E"/>
    <w:rsid w:val="002D6FAE"/>
    <w:rsid w:val="002E063E"/>
    <w:rsid w:val="002E0B72"/>
    <w:rsid w:val="002E0EED"/>
    <w:rsid w:val="002E105A"/>
    <w:rsid w:val="002E15AA"/>
    <w:rsid w:val="002E1CB8"/>
    <w:rsid w:val="002E2449"/>
    <w:rsid w:val="002E2B5C"/>
    <w:rsid w:val="002E2E20"/>
    <w:rsid w:val="002E51E7"/>
    <w:rsid w:val="002E5439"/>
    <w:rsid w:val="002E55AF"/>
    <w:rsid w:val="002E5643"/>
    <w:rsid w:val="002E58DF"/>
    <w:rsid w:val="002E6081"/>
    <w:rsid w:val="002E7655"/>
    <w:rsid w:val="002E7898"/>
    <w:rsid w:val="002E7BF7"/>
    <w:rsid w:val="002EFCD8"/>
    <w:rsid w:val="002F00B7"/>
    <w:rsid w:val="002F0224"/>
    <w:rsid w:val="002F0D42"/>
    <w:rsid w:val="002F0EA7"/>
    <w:rsid w:val="002F0EC3"/>
    <w:rsid w:val="002F1F8A"/>
    <w:rsid w:val="002F26A4"/>
    <w:rsid w:val="002F2AA2"/>
    <w:rsid w:val="002F2AA6"/>
    <w:rsid w:val="002F37A4"/>
    <w:rsid w:val="002F418E"/>
    <w:rsid w:val="002F4443"/>
    <w:rsid w:val="002F5E38"/>
    <w:rsid w:val="002F6B1E"/>
    <w:rsid w:val="002F749F"/>
    <w:rsid w:val="002F7C7C"/>
    <w:rsid w:val="00301777"/>
    <w:rsid w:val="00303045"/>
    <w:rsid w:val="003033C1"/>
    <w:rsid w:val="00303FF6"/>
    <w:rsid w:val="0030504F"/>
    <w:rsid w:val="00305BA2"/>
    <w:rsid w:val="00306445"/>
    <w:rsid w:val="003072A9"/>
    <w:rsid w:val="003076C7"/>
    <w:rsid w:val="00307E1C"/>
    <w:rsid w:val="00310146"/>
    <w:rsid w:val="00311682"/>
    <w:rsid w:val="0031278A"/>
    <w:rsid w:val="003134B3"/>
    <w:rsid w:val="00314A80"/>
    <w:rsid w:val="003155F7"/>
    <w:rsid w:val="00315E1A"/>
    <w:rsid w:val="00320085"/>
    <w:rsid w:val="00322860"/>
    <w:rsid w:val="00322B84"/>
    <w:rsid w:val="00324755"/>
    <w:rsid w:val="00325E28"/>
    <w:rsid w:val="00325F3B"/>
    <w:rsid w:val="0032796B"/>
    <w:rsid w:val="00330646"/>
    <w:rsid w:val="00330E8E"/>
    <w:rsid w:val="0033123A"/>
    <w:rsid w:val="00331C2B"/>
    <w:rsid w:val="0033251E"/>
    <w:rsid w:val="003336CB"/>
    <w:rsid w:val="00333953"/>
    <w:rsid w:val="0033517C"/>
    <w:rsid w:val="003351B9"/>
    <w:rsid w:val="0033535F"/>
    <w:rsid w:val="003357E4"/>
    <w:rsid w:val="00335A1B"/>
    <w:rsid w:val="00335D26"/>
    <w:rsid w:val="00335FED"/>
    <w:rsid w:val="0033721F"/>
    <w:rsid w:val="003401C1"/>
    <w:rsid w:val="00341E0F"/>
    <w:rsid w:val="003425AA"/>
    <w:rsid w:val="00343997"/>
    <w:rsid w:val="00345EAC"/>
    <w:rsid w:val="00346E6A"/>
    <w:rsid w:val="00347B56"/>
    <w:rsid w:val="00351E77"/>
    <w:rsid w:val="00353DAB"/>
    <w:rsid w:val="0035403D"/>
    <w:rsid w:val="003545C8"/>
    <w:rsid w:val="00356BCD"/>
    <w:rsid w:val="00356DEC"/>
    <w:rsid w:val="00356E8E"/>
    <w:rsid w:val="00357244"/>
    <w:rsid w:val="00360191"/>
    <w:rsid w:val="0036116F"/>
    <w:rsid w:val="0036198A"/>
    <w:rsid w:val="00361BD8"/>
    <w:rsid w:val="00362A39"/>
    <w:rsid w:val="00362D7B"/>
    <w:rsid w:val="003632A3"/>
    <w:rsid w:val="0036383F"/>
    <w:rsid w:val="00363ADB"/>
    <w:rsid w:val="003641F1"/>
    <w:rsid w:val="003700F3"/>
    <w:rsid w:val="00370784"/>
    <w:rsid w:val="0037231F"/>
    <w:rsid w:val="0037429D"/>
    <w:rsid w:val="0037508E"/>
    <w:rsid w:val="00375DEF"/>
    <w:rsid w:val="00376335"/>
    <w:rsid w:val="00376840"/>
    <w:rsid w:val="00376EF1"/>
    <w:rsid w:val="00381C99"/>
    <w:rsid w:val="00382562"/>
    <w:rsid w:val="00382EAB"/>
    <w:rsid w:val="0038363F"/>
    <w:rsid w:val="00383FB1"/>
    <w:rsid w:val="00384B13"/>
    <w:rsid w:val="00384E38"/>
    <w:rsid w:val="003854B2"/>
    <w:rsid w:val="003859D8"/>
    <w:rsid w:val="003859D9"/>
    <w:rsid w:val="00385A25"/>
    <w:rsid w:val="00387038"/>
    <w:rsid w:val="003877D6"/>
    <w:rsid w:val="00387F84"/>
    <w:rsid w:val="00390AF9"/>
    <w:rsid w:val="00391DA0"/>
    <w:rsid w:val="00391F0E"/>
    <w:rsid w:val="0039233D"/>
    <w:rsid w:val="003923DF"/>
    <w:rsid w:val="00392641"/>
    <w:rsid w:val="003932A0"/>
    <w:rsid w:val="00394190"/>
    <w:rsid w:val="00395437"/>
    <w:rsid w:val="003960A2"/>
    <w:rsid w:val="00397A09"/>
    <w:rsid w:val="00397A6B"/>
    <w:rsid w:val="003A04C8"/>
    <w:rsid w:val="003A07E9"/>
    <w:rsid w:val="003A1A3A"/>
    <w:rsid w:val="003A1CF1"/>
    <w:rsid w:val="003A4B12"/>
    <w:rsid w:val="003A731F"/>
    <w:rsid w:val="003A7684"/>
    <w:rsid w:val="003A7789"/>
    <w:rsid w:val="003A79B3"/>
    <w:rsid w:val="003A7DAC"/>
    <w:rsid w:val="003B0F45"/>
    <w:rsid w:val="003B1351"/>
    <w:rsid w:val="003B1745"/>
    <w:rsid w:val="003B3A28"/>
    <w:rsid w:val="003B3B05"/>
    <w:rsid w:val="003B5C0A"/>
    <w:rsid w:val="003B5DB8"/>
    <w:rsid w:val="003B62A5"/>
    <w:rsid w:val="003B6AB7"/>
    <w:rsid w:val="003B70F4"/>
    <w:rsid w:val="003C03BA"/>
    <w:rsid w:val="003C0BAD"/>
    <w:rsid w:val="003C0E57"/>
    <w:rsid w:val="003C129F"/>
    <w:rsid w:val="003C1C80"/>
    <w:rsid w:val="003C1EC0"/>
    <w:rsid w:val="003C228F"/>
    <w:rsid w:val="003C233A"/>
    <w:rsid w:val="003C33CE"/>
    <w:rsid w:val="003C49E0"/>
    <w:rsid w:val="003C5117"/>
    <w:rsid w:val="003C5615"/>
    <w:rsid w:val="003C6398"/>
    <w:rsid w:val="003C6546"/>
    <w:rsid w:val="003C6D5F"/>
    <w:rsid w:val="003C6FCF"/>
    <w:rsid w:val="003D01FC"/>
    <w:rsid w:val="003D0723"/>
    <w:rsid w:val="003D275C"/>
    <w:rsid w:val="003D2852"/>
    <w:rsid w:val="003D36F3"/>
    <w:rsid w:val="003D40AB"/>
    <w:rsid w:val="003D45F1"/>
    <w:rsid w:val="003D67A7"/>
    <w:rsid w:val="003D7E23"/>
    <w:rsid w:val="003E172E"/>
    <w:rsid w:val="003E177E"/>
    <w:rsid w:val="003E1909"/>
    <w:rsid w:val="003E1D19"/>
    <w:rsid w:val="003E2AFD"/>
    <w:rsid w:val="003E3BC8"/>
    <w:rsid w:val="003E4602"/>
    <w:rsid w:val="003E4E86"/>
    <w:rsid w:val="003E69C5"/>
    <w:rsid w:val="003E6C2D"/>
    <w:rsid w:val="003E6D7E"/>
    <w:rsid w:val="003F0C0A"/>
    <w:rsid w:val="003F2D25"/>
    <w:rsid w:val="003F3F04"/>
    <w:rsid w:val="003F4422"/>
    <w:rsid w:val="003F4C07"/>
    <w:rsid w:val="003F5AF3"/>
    <w:rsid w:val="003F6A7A"/>
    <w:rsid w:val="00400BDF"/>
    <w:rsid w:val="004011E2"/>
    <w:rsid w:val="0040133A"/>
    <w:rsid w:val="00401768"/>
    <w:rsid w:val="00401AB5"/>
    <w:rsid w:val="00401EDE"/>
    <w:rsid w:val="0040257C"/>
    <w:rsid w:val="0040264E"/>
    <w:rsid w:val="004026BE"/>
    <w:rsid w:val="00402F3A"/>
    <w:rsid w:val="00403721"/>
    <w:rsid w:val="00403CD3"/>
    <w:rsid w:val="00403FB1"/>
    <w:rsid w:val="00403FF8"/>
    <w:rsid w:val="00406DC2"/>
    <w:rsid w:val="00411624"/>
    <w:rsid w:val="00411E01"/>
    <w:rsid w:val="00412642"/>
    <w:rsid w:val="00412655"/>
    <w:rsid w:val="004137F6"/>
    <w:rsid w:val="00413B68"/>
    <w:rsid w:val="00414159"/>
    <w:rsid w:val="00414523"/>
    <w:rsid w:val="004149A4"/>
    <w:rsid w:val="00414CBE"/>
    <w:rsid w:val="0041575F"/>
    <w:rsid w:val="004167A5"/>
    <w:rsid w:val="00417A6C"/>
    <w:rsid w:val="004203AE"/>
    <w:rsid w:val="00420514"/>
    <w:rsid w:val="004205D1"/>
    <w:rsid w:val="00421543"/>
    <w:rsid w:val="00422ABC"/>
    <w:rsid w:val="00422E49"/>
    <w:rsid w:val="004238F2"/>
    <w:rsid w:val="00423E3C"/>
    <w:rsid w:val="00425180"/>
    <w:rsid w:val="004255F0"/>
    <w:rsid w:val="00425880"/>
    <w:rsid w:val="00425E35"/>
    <w:rsid w:val="00425EEB"/>
    <w:rsid w:val="00426525"/>
    <w:rsid w:val="00426711"/>
    <w:rsid w:val="004272F9"/>
    <w:rsid w:val="004279A1"/>
    <w:rsid w:val="004300AD"/>
    <w:rsid w:val="00431800"/>
    <w:rsid w:val="004322E4"/>
    <w:rsid w:val="00432389"/>
    <w:rsid w:val="00433059"/>
    <w:rsid w:val="004333D5"/>
    <w:rsid w:val="00433600"/>
    <w:rsid w:val="00434944"/>
    <w:rsid w:val="00435C71"/>
    <w:rsid w:val="0043612C"/>
    <w:rsid w:val="004366A0"/>
    <w:rsid w:val="00437470"/>
    <w:rsid w:val="0043768E"/>
    <w:rsid w:val="00437A15"/>
    <w:rsid w:val="0044037B"/>
    <w:rsid w:val="00440757"/>
    <w:rsid w:val="004425E2"/>
    <w:rsid w:val="00442B9C"/>
    <w:rsid w:val="004433C2"/>
    <w:rsid w:val="0044496B"/>
    <w:rsid w:val="00445651"/>
    <w:rsid w:val="00445C06"/>
    <w:rsid w:val="004463B2"/>
    <w:rsid w:val="00446B62"/>
    <w:rsid w:val="00446C1F"/>
    <w:rsid w:val="0044CA3B"/>
    <w:rsid w:val="004524F9"/>
    <w:rsid w:val="00452946"/>
    <w:rsid w:val="004530F2"/>
    <w:rsid w:val="00453E73"/>
    <w:rsid w:val="00454036"/>
    <w:rsid w:val="00455A2D"/>
    <w:rsid w:val="00456062"/>
    <w:rsid w:val="00456573"/>
    <w:rsid w:val="004566C7"/>
    <w:rsid w:val="00456821"/>
    <w:rsid w:val="00456E89"/>
    <w:rsid w:val="00460273"/>
    <w:rsid w:val="0046084B"/>
    <w:rsid w:val="00460A51"/>
    <w:rsid w:val="00461307"/>
    <w:rsid w:val="00461920"/>
    <w:rsid w:val="00461D38"/>
    <w:rsid w:val="00462B34"/>
    <w:rsid w:val="00463F7B"/>
    <w:rsid w:val="00463FC3"/>
    <w:rsid w:val="00465638"/>
    <w:rsid w:val="004660A9"/>
    <w:rsid w:val="00467039"/>
    <w:rsid w:val="00470153"/>
    <w:rsid w:val="00470260"/>
    <w:rsid w:val="00470353"/>
    <w:rsid w:val="004715EF"/>
    <w:rsid w:val="004718C9"/>
    <w:rsid w:val="00471BA2"/>
    <w:rsid w:val="004727B8"/>
    <w:rsid w:val="0047392A"/>
    <w:rsid w:val="00473F9B"/>
    <w:rsid w:val="004759E7"/>
    <w:rsid w:val="00477067"/>
    <w:rsid w:val="00477BFB"/>
    <w:rsid w:val="004808AB"/>
    <w:rsid w:val="00480DA2"/>
    <w:rsid w:val="00481E31"/>
    <w:rsid w:val="004828C3"/>
    <w:rsid w:val="00483AD9"/>
    <w:rsid w:val="00483CA5"/>
    <w:rsid w:val="0048643B"/>
    <w:rsid w:val="00491D47"/>
    <w:rsid w:val="00491FF2"/>
    <w:rsid w:val="004945BC"/>
    <w:rsid w:val="004945C1"/>
    <w:rsid w:val="004954EB"/>
    <w:rsid w:val="00495DD5"/>
    <w:rsid w:val="00496882"/>
    <w:rsid w:val="004A0B43"/>
    <w:rsid w:val="004A0EB5"/>
    <w:rsid w:val="004A12C6"/>
    <w:rsid w:val="004A1D3F"/>
    <w:rsid w:val="004A1F21"/>
    <w:rsid w:val="004A1FD4"/>
    <w:rsid w:val="004A20F8"/>
    <w:rsid w:val="004A27F7"/>
    <w:rsid w:val="004A5105"/>
    <w:rsid w:val="004A557E"/>
    <w:rsid w:val="004A60D7"/>
    <w:rsid w:val="004A6DDD"/>
    <w:rsid w:val="004B00F5"/>
    <w:rsid w:val="004B1774"/>
    <w:rsid w:val="004B2129"/>
    <w:rsid w:val="004B21C2"/>
    <w:rsid w:val="004B4152"/>
    <w:rsid w:val="004B4D18"/>
    <w:rsid w:val="004B5291"/>
    <w:rsid w:val="004B66E1"/>
    <w:rsid w:val="004B6A97"/>
    <w:rsid w:val="004B6DF8"/>
    <w:rsid w:val="004B79A1"/>
    <w:rsid w:val="004B7CA9"/>
    <w:rsid w:val="004C005F"/>
    <w:rsid w:val="004C03B1"/>
    <w:rsid w:val="004C09FB"/>
    <w:rsid w:val="004C112D"/>
    <w:rsid w:val="004C20C7"/>
    <w:rsid w:val="004C380F"/>
    <w:rsid w:val="004C4DF9"/>
    <w:rsid w:val="004C54A3"/>
    <w:rsid w:val="004C58DC"/>
    <w:rsid w:val="004C595B"/>
    <w:rsid w:val="004C5C73"/>
    <w:rsid w:val="004C5CF1"/>
    <w:rsid w:val="004C64DA"/>
    <w:rsid w:val="004C65F4"/>
    <w:rsid w:val="004C74A3"/>
    <w:rsid w:val="004C7531"/>
    <w:rsid w:val="004C7606"/>
    <w:rsid w:val="004C7BD3"/>
    <w:rsid w:val="004D0C8C"/>
    <w:rsid w:val="004D1156"/>
    <w:rsid w:val="004D2ED6"/>
    <w:rsid w:val="004D31A2"/>
    <w:rsid w:val="004D324B"/>
    <w:rsid w:val="004D3F2E"/>
    <w:rsid w:val="004D475D"/>
    <w:rsid w:val="004D4C95"/>
    <w:rsid w:val="004D5501"/>
    <w:rsid w:val="004E138A"/>
    <w:rsid w:val="004E2029"/>
    <w:rsid w:val="004E3327"/>
    <w:rsid w:val="004E333D"/>
    <w:rsid w:val="004E51E9"/>
    <w:rsid w:val="004E6877"/>
    <w:rsid w:val="004E6C8B"/>
    <w:rsid w:val="004E6CDA"/>
    <w:rsid w:val="004E6F93"/>
    <w:rsid w:val="004F149B"/>
    <w:rsid w:val="004F1AD1"/>
    <w:rsid w:val="004F1B58"/>
    <w:rsid w:val="004F3264"/>
    <w:rsid w:val="004F3B9A"/>
    <w:rsid w:val="004F3D95"/>
    <w:rsid w:val="004F3ECE"/>
    <w:rsid w:val="004F4742"/>
    <w:rsid w:val="004F57B0"/>
    <w:rsid w:val="004F58E1"/>
    <w:rsid w:val="004F5A1E"/>
    <w:rsid w:val="004F70DB"/>
    <w:rsid w:val="004F718E"/>
    <w:rsid w:val="004F7777"/>
    <w:rsid w:val="004F7D60"/>
    <w:rsid w:val="004F7F2F"/>
    <w:rsid w:val="00500220"/>
    <w:rsid w:val="00500BE9"/>
    <w:rsid w:val="00501F66"/>
    <w:rsid w:val="00502392"/>
    <w:rsid w:val="0050347D"/>
    <w:rsid w:val="00503638"/>
    <w:rsid w:val="005036DA"/>
    <w:rsid w:val="00503F78"/>
    <w:rsid w:val="00504340"/>
    <w:rsid w:val="00504377"/>
    <w:rsid w:val="005056EA"/>
    <w:rsid w:val="005062E1"/>
    <w:rsid w:val="005062E6"/>
    <w:rsid w:val="005063AE"/>
    <w:rsid w:val="00506655"/>
    <w:rsid w:val="005068FE"/>
    <w:rsid w:val="00506BAB"/>
    <w:rsid w:val="005070E9"/>
    <w:rsid w:val="005071BF"/>
    <w:rsid w:val="005076E5"/>
    <w:rsid w:val="005103ED"/>
    <w:rsid w:val="005104BB"/>
    <w:rsid w:val="0051086D"/>
    <w:rsid w:val="00511D0E"/>
    <w:rsid w:val="005123DB"/>
    <w:rsid w:val="005129DC"/>
    <w:rsid w:val="00513100"/>
    <w:rsid w:val="0051400A"/>
    <w:rsid w:val="005147A6"/>
    <w:rsid w:val="00514898"/>
    <w:rsid w:val="005148F0"/>
    <w:rsid w:val="00520F87"/>
    <w:rsid w:val="00522207"/>
    <w:rsid w:val="00522937"/>
    <w:rsid w:val="00523A09"/>
    <w:rsid w:val="00524496"/>
    <w:rsid w:val="00526666"/>
    <w:rsid w:val="00526E49"/>
    <w:rsid w:val="005277FE"/>
    <w:rsid w:val="0053053E"/>
    <w:rsid w:val="005310D4"/>
    <w:rsid w:val="00531F69"/>
    <w:rsid w:val="00532326"/>
    <w:rsid w:val="00532358"/>
    <w:rsid w:val="005329F7"/>
    <w:rsid w:val="005331B5"/>
    <w:rsid w:val="00533B47"/>
    <w:rsid w:val="00534BC5"/>
    <w:rsid w:val="00535600"/>
    <w:rsid w:val="005361AD"/>
    <w:rsid w:val="005366D4"/>
    <w:rsid w:val="005367F6"/>
    <w:rsid w:val="00536A97"/>
    <w:rsid w:val="00537C71"/>
    <w:rsid w:val="0054021B"/>
    <w:rsid w:val="00540537"/>
    <w:rsid w:val="005412A6"/>
    <w:rsid w:val="0054151D"/>
    <w:rsid w:val="00541B2B"/>
    <w:rsid w:val="00541E81"/>
    <w:rsid w:val="005421DD"/>
    <w:rsid w:val="00542430"/>
    <w:rsid w:val="00542AFB"/>
    <w:rsid w:val="00543245"/>
    <w:rsid w:val="00543904"/>
    <w:rsid w:val="0054418C"/>
    <w:rsid w:val="0054465A"/>
    <w:rsid w:val="00546805"/>
    <w:rsid w:val="00546917"/>
    <w:rsid w:val="00552377"/>
    <w:rsid w:val="005539B5"/>
    <w:rsid w:val="00553E1D"/>
    <w:rsid w:val="00554483"/>
    <w:rsid w:val="005551F8"/>
    <w:rsid w:val="00555FAA"/>
    <w:rsid w:val="005563C4"/>
    <w:rsid w:val="005563D4"/>
    <w:rsid w:val="005568AD"/>
    <w:rsid w:val="00557186"/>
    <w:rsid w:val="00557D86"/>
    <w:rsid w:val="00560BCD"/>
    <w:rsid w:val="00560BCF"/>
    <w:rsid w:val="00560CF8"/>
    <w:rsid w:val="005610D7"/>
    <w:rsid w:val="0056359E"/>
    <w:rsid w:val="005638C5"/>
    <w:rsid w:val="00563A41"/>
    <w:rsid w:val="00564766"/>
    <w:rsid w:val="00564E22"/>
    <w:rsid w:val="005655AB"/>
    <w:rsid w:val="0056594E"/>
    <w:rsid w:val="00565D0C"/>
    <w:rsid w:val="00566120"/>
    <w:rsid w:val="00567910"/>
    <w:rsid w:val="0057130F"/>
    <w:rsid w:val="005713D7"/>
    <w:rsid w:val="0057169F"/>
    <w:rsid w:val="00571B9D"/>
    <w:rsid w:val="00572296"/>
    <w:rsid w:val="005725E7"/>
    <w:rsid w:val="00572737"/>
    <w:rsid w:val="00572981"/>
    <w:rsid w:val="005740AD"/>
    <w:rsid w:val="005742F0"/>
    <w:rsid w:val="005743EF"/>
    <w:rsid w:val="0057467D"/>
    <w:rsid w:val="005759CA"/>
    <w:rsid w:val="00575A7B"/>
    <w:rsid w:val="0057631D"/>
    <w:rsid w:val="00576CB9"/>
    <w:rsid w:val="00576F09"/>
    <w:rsid w:val="00580056"/>
    <w:rsid w:val="00580595"/>
    <w:rsid w:val="0058107B"/>
    <w:rsid w:val="00581D7C"/>
    <w:rsid w:val="00582C30"/>
    <w:rsid w:val="00584596"/>
    <w:rsid w:val="00584756"/>
    <w:rsid w:val="00585964"/>
    <w:rsid w:val="00585F07"/>
    <w:rsid w:val="005865EF"/>
    <w:rsid w:val="005878B7"/>
    <w:rsid w:val="00591703"/>
    <w:rsid w:val="005917FE"/>
    <w:rsid w:val="00591C72"/>
    <w:rsid w:val="00592AAF"/>
    <w:rsid w:val="005934A8"/>
    <w:rsid w:val="005934C5"/>
    <w:rsid w:val="0059426C"/>
    <w:rsid w:val="0059476C"/>
    <w:rsid w:val="0059497A"/>
    <w:rsid w:val="00594D43"/>
    <w:rsid w:val="005952F0"/>
    <w:rsid w:val="00596D92"/>
    <w:rsid w:val="00596E38"/>
    <w:rsid w:val="005A1C92"/>
    <w:rsid w:val="005A1F8F"/>
    <w:rsid w:val="005A311C"/>
    <w:rsid w:val="005A34F0"/>
    <w:rsid w:val="005A38BD"/>
    <w:rsid w:val="005A54A3"/>
    <w:rsid w:val="005A59B0"/>
    <w:rsid w:val="005A61DB"/>
    <w:rsid w:val="005A6F6E"/>
    <w:rsid w:val="005A74F5"/>
    <w:rsid w:val="005B0506"/>
    <w:rsid w:val="005B0F03"/>
    <w:rsid w:val="005B11B9"/>
    <w:rsid w:val="005B1EBF"/>
    <w:rsid w:val="005B237C"/>
    <w:rsid w:val="005B2F1A"/>
    <w:rsid w:val="005B303C"/>
    <w:rsid w:val="005B37F9"/>
    <w:rsid w:val="005B392A"/>
    <w:rsid w:val="005B3BB8"/>
    <w:rsid w:val="005B4767"/>
    <w:rsid w:val="005B4FEF"/>
    <w:rsid w:val="005B6235"/>
    <w:rsid w:val="005B685D"/>
    <w:rsid w:val="005B6EF8"/>
    <w:rsid w:val="005B74FC"/>
    <w:rsid w:val="005C117A"/>
    <w:rsid w:val="005C1FEA"/>
    <w:rsid w:val="005C234A"/>
    <w:rsid w:val="005C2B10"/>
    <w:rsid w:val="005C3C73"/>
    <w:rsid w:val="005C47F3"/>
    <w:rsid w:val="005C587A"/>
    <w:rsid w:val="005C59E2"/>
    <w:rsid w:val="005C662E"/>
    <w:rsid w:val="005C6B61"/>
    <w:rsid w:val="005C7840"/>
    <w:rsid w:val="005C7CFE"/>
    <w:rsid w:val="005D0352"/>
    <w:rsid w:val="005D1279"/>
    <w:rsid w:val="005D1BE2"/>
    <w:rsid w:val="005D2002"/>
    <w:rsid w:val="005D282B"/>
    <w:rsid w:val="005D32C5"/>
    <w:rsid w:val="005D3545"/>
    <w:rsid w:val="005D384E"/>
    <w:rsid w:val="005D403F"/>
    <w:rsid w:val="005D5AC1"/>
    <w:rsid w:val="005D702E"/>
    <w:rsid w:val="005E054F"/>
    <w:rsid w:val="005E0C59"/>
    <w:rsid w:val="005E2B5B"/>
    <w:rsid w:val="005E36FE"/>
    <w:rsid w:val="005E5036"/>
    <w:rsid w:val="005E5B4A"/>
    <w:rsid w:val="005E76F8"/>
    <w:rsid w:val="005E78AB"/>
    <w:rsid w:val="005F03B7"/>
    <w:rsid w:val="005F0437"/>
    <w:rsid w:val="005F04BC"/>
    <w:rsid w:val="005F0CD0"/>
    <w:rsid w:val="005F0DB3"/>
    <w:rsid w:val="005F0DD7"/>
    <w:rsid w:val="005F3238"/>
    <w:rsid w:val="005F3936"/>
    <w:rsid w:val="005F4968"/>
    <w:rsid w:val="005F5020"/>
    <w:rsid w:val="005F5753"/>
    <w:rsid w:val="005F6201"/>
    <w:rsid w:val="005F64E8"/>
    <w:rsid w:val="005F658E"/>
    <w:rsid w:val="005F7639"/>
    <w:rsid w:val="00601459"/>
    <w:rsid w:val="006019F1"/>
    <w:rsid w:val="00601F19"/>
    <w:rsid w:val="00602A98"/>
    <w:rsid w:val="006041D7"/>
    <w:rsid w:val="006051CC"/>
    <w:rsid w:val="00606A17"/>
    <w:rsid w:val="00606B71"/>
    <w:rsid w:val="00606D30"/>
    <w:rsid w:val="00607203"/>
    <w:rsid w:val="006074BA"/>
    <w:rsid w:val="00607B50"/>
    <w:rsid w:val="00607DB9"/>
    <w:rsid w:val="00610D5D"/>
    <w:rsid w:val="00612634"/>
    <w:rsid w:val="00613F52"/>
    <w:rsid w:val="00614030"/>
    <w:rsid w:val="00614264"/>
    <w:rsid w:val="00614F56"/>
    <w:rsid w:val="00615109"/>
    <w:rsid w:val="006156F6"/>
    <w:rsid w:val="00616769"/>
    <w:rsid w:val="00616DFC"/>
    <w:rsid w:val="006172F0"/>
    <w:rsid w:val="00617FE2"/>
    <w:rsid w:val="0062006B"/>
    <w:rsid w:val="006201BE"/>
    <w:rsid w:val="00620D4F"/>
    <w:rsid w:val="006214A3"/>
    <w:rsid w:val="00622140"/>
    <w:rsid w:val="00622628"/>
    <w:rsid w:val="00622A06"/>
    <w:rsid w:val="00622E47"/>
    <w:rsid w:val="00623213"/>
    <w:rsid w:val="00624464"/>
    <w:rsid w:val="006247AC"/>
    <w:rsid w:val="00625227"/>
    <w:rsid w:val="00625962"/>
    <w:rsid w:val="006259DE"/>
    <w:rsid w:val="0062713A"/>
    <w:rsid w:val="006303DE"/>
    <w:rsid w:val="00631311"/>
    <w:rsid w:val="0063155E"/>
    <w:rsid w:val="0063271D"/>
    <w:rsid w:val="00632B3B"/>
    <w:rsid w:val="0063337F"/>
    <w:rsid w:val="0063350C"/>
    <w:rsid w:val="0063425C"/>
    <w:rsid w:val="00634BBB"/>
    <w:rsid w:val="00635B64"/>
    <w:rsid w:val="00635D85"/>
    <w:rsid w:val="006376F2"/>
    <w:rsid w:val="00637CB8"/>
    <w:rsid w:val="00640710"/>
    <w:rsid w:val="00640E6C"/>
    <w:rsid w:val="00642695"/>
    <w:rsid w:val="00644A09"/>
    <w:rsid w:val="0064509D"/>
    <w:rsid w:val="006455E3"/>
    <w:rsid w:val="00645896"/>
    <w:rsid w:val="00651250"/>
    <w:rsid w:val="00651B64"/>
    <w:rsid w:val="00652A52"/>
    <w:rsid w:val="00652DAC"/>
    <w:rsid w:val="00652F51"/>
    <w:rsid w:val="00653466"/>
    <w:rsid w:val="00655730"/>
    <w:rsid w:val="00655D9D"/>
    <w:rsid w:val="006563D6"/>
    <w:rsid w:val="00656C18"/>
    <w:rsid w:val="00656C25"/>
    <w:rsid w:val="006603A3"/>
    <w:rsid w:val="0066154B"/>
    <w:rsid w:val="00661859"/>
    <w:rsid w:val="00661E9E"/>
    <w:rsid w:val="00662DCB"/>
    <w:rsid w:val="00663002"/>
    <w:rsid w:val="006630C6"/>
    <w:rsid w:val="00663CA7"/>
    <w:rsid w:val="0066474B"/>
    <w:rsid w:val="00664E04"/>
    <w:rsid w:val="00665CA3"/>
    <w:rsid w:val="006663A3"/>
    <w:rsid w:val="00666E67"/>
    <w:rsid w:val="00667C2B"/>
    <w:rsid w:val="006725EB"/>
    <w:rsid w:val="0067608C"/>
    <w:rsid w:val="00676E22"/>
    <w:rsid w:val="00676F3C"/>
    <w:rsid w:val="006772F3"/>
    <w:rsid w:val="0067766D"/>
    <w:rsid w:val="006806E1"/>
    <w:rsid w:val="0068207C"/>
    <w:rsid w:val="006829E9"/>
    <w:rsid w:val="00683220"/>
    <w:rsid w:val="00683534"/>
    <w:rsid w:val="0068402A"/>
    <w:rsid w:val="00684AFC"/>
    <w:rsid w:val="00685096"/>
    <w:rsid w:val="00685850"/>
    <w:rsid w:val="00685FC7"/>
    <w:rsid w:val="00687E9C"/>
    <w:rsid w:val="00690C35"/>
    <w:rsid w:val="00690D01"/>
    <w:rsid w:val="00692797"/>
    <w:rsid w:val="00693174"/>
    <w:rsid w:val="00693683"/>
    <w:rsid w:val="00693793"/>
    <w:rsid w:val="006938A6"/>
    <w:rsid w:val="00694543"/>
    <w:rsid w:val="00694BAE"/>
    <w:rsid w:val="006955A3"/>
    <w:rsid w:val="00695B38"/>
    <w:rsid w:val="006968DA"/>
    <w:rsid w:val="0069736E"/>
    <w:rsid w:val="00697C06"/>
    <w:rsid w:val="006A0BF4"/>
    <w:rsid w:val="006A1FB7"/>
    <w:rsid w:val="006A2ADA"/>
    <w:rsid w:val="006A3632"/>
    <w:rsid w:val="006A48C9"/>
    <w:rsid w:val="006A4C73"/>
    <w:rsid w:val="006A57BA"/>
    <w:rsid w:val="006A62E2"/>
    <w:rsid w:val="006A649C"/>
    <w:rsid w:val="006A6665"/>
    <w:rsid w:val="006A6B4A"/>
    <w:rsid w:val="006A6BA9"/>
    <w:rsid w:val="006A6E19"/>
    <w:rsid w:val="006A760D"/>
    <w:rsid w:val="006B1C2D"/>
    <w:rsid w:val="006B23D0"/>
    <w:rsid w:val="006B2771"/>
    <w:rsid w:val="006B426C"/>
    <w:rsid w:val="006B4824"/>
    <w:rsid w:val="006B4CFC"/>
    <w:rsid w:val="006B551E"/>
    <w:rsid w:val="006B569A"/>
    <w:rsid w:val="006B5E82"/>
    <w:rsid w:val="006B6A11"/>
    <w:rsid w:val="006C02C7"/>
    <w:rsid w:val="006C08EF"/>
    <w:rsid w:val="006C0C8D"/>
    <w:rsid w:val="006C31C3"/>
    <w:rsid w:val="006C49A9"/>
    <w:rsid w:val="006C49EF"/>
    <w:rsid w:val="006C541F"/>
    <w:rsid w:val="006C5760"/>
    <w:rsid w:val="006C5780"/>
    <w:rsid w:val="006C5A0E"/>
    <w:rsid w:val="006C6B94"/>
    <w:rsid w:val="006C6DE7"/>
    <w:rsid w:val="006C7848"/>
    <w:rsid w:val="006C7B88"/>
    <w:rsid w:val="006C7D84"/>
    <w:rsid w:val="006D0569"/>
    <w:rsid w:val="006D12F0"/>
    <w:rsid w:val="006D2CE3"/>
    <w:rsid w:val="006D2E10"/>
    <w:rsid w:val="006D31B9"/>
    <w:rsid w:val="006D3CE2"/>
    <w:rsid w:val="006D3D90"/>
    <w:rsid w:val="006D3FE6"/>
    <w:rsid w:val="006D4277"/>
    <w:rsid w:val="006D477C"/>
    <w:rsid w:val="006D502A"/>
    <w:rsid w:val="006D5153"/>
    <w:rsid w:val="006D573F"/>
    <w:rsid w:val="006D60B5"/>
    <w:rsid w:val="006D7121"/>
    <w:rsid w:val="006D734E"/>
    <w:rsid w:val="006D7459"/>
    <w:rsid w:val="006E0708"/>
    <w:rsid w:val="006E0FBA"/>
    <w:rsid w:val="006E1900"/>
    <w:rsid w:val="006E2338"/>
    <w:rsid w:val="006E2AC8"/>
    <w:rsid w:val="006E314C"/>
    <w:rsid w:val="006E3207"/>
    <w:rsid w:val="006E50A0"/>
    <w:rsid w:val="006E5388"/>
    <w:rsid w:val="006E5900"/>
    <w:rsid w:val="006E5EBF"/>
    <w:rsid w:val="006E73E7"/>
    <w:rsid w:val="006F117F"/>
    <w:rsid w:val="006F18A1"/>
    <w:rsid w:val="006F1D7A"/>
    <w:rsid w:val="006F28DD"/>
    <w:rsid w:val="006F307B"/>
    <w:rsid w:val="006F335A"/>
    <w:rsid w:val="006F3F22"/>
    <w:rsid w:val="006F3F66"/>
    <w:rsid w:val="006F4AB9"/>
    <w:rsid w:val="006F54C1"/>
    <w:rsid w:val="006F676D"/>
    <w:rsid w:val="006F6ADE"/>
    <w:rsid w:val="006F7DCA"/>
    <w:rsid w:val="00700D08"/>
    <w:rsid w:val="0070151F"/>
    <w:rsid w:val="007016B3"/>
    <w:rsid w:val="007024EB"/>
    <w:rsid w:val="0070388C"/>
    <w:rsid w:val="0070484F"/>
    <w:rsid w:val="00704F3B"/>
    <w:rsid w:val="0070535E"/>
    <w:rsid w:val="00705E77"/>
    <w:rsid w:val="00706109"/>
    <w:rsid w:val="00707526"/>
    <w:rsid w:val="00707768"/>
    <w:rsid w:val="00707E0E"/>
    <w:rsid w:val="0070F3D7"/>
    <w:rsid w:val="007106B4"/>
    <w:rsid w:val="00710F12"/>
    <w:rsid w:val="00711101"/>
    <w:rsid w:val="00711387"/>
    <w:rsid w:val="00711DAB"/>
    <w:rsid w:val="0071216B"/>
    <w:rsid w:val="00712290"/>
    <w:rsid w:val="00712FDD"/>
    <w:rsid w:val="007130B6"/>
    <w:rsid w:val="007137B4"/>
    <w:rsid w:val="00714724"/>
    <w:rsid w:val="0071492D"/>
    <w:rsid w:val="00714D54"/>
    <w:rsid w:val="0071525A"/>
    <w:rsid w:val="0071576D"/>
    <w:rsid w:val="007164D8"/>
    <w:rsid w:val="007166CE"/>
    <w:rsid w:val="00716CE9"/>
    <w:rsid w:val="007207AC"/>
    <w:rsid w:val="00720971"/>
    <w:rsid w:val="00725338"/>
    <w:rsid w:val="0072560D"/>
    <w:rsid w:val="00725A77"/>
    <w:rsid w:val="00725CC1"/>
    <w:rsid w:val="0072601F"/>
    <w:rsid w:val="007264E3"/>
    <w:rsid w:val="0072743A"/>
    <w:rsid w:val="00730A48"/>
    <w:rsid w:val="00731F55"/>
    <w:rsid w:val="00732349"/>
    <w:rsid w:val="0073311B"/>
    <w:rsid w:val="0073382D"/>
    <w:rsid w:val="007340F5"/>
    <w:rsid w:val="00734819"/>
    <w:rsid w:val="00735B9C"/>
    <w:rsid w:val="00736AF8"/>
    <w:rsid w:val="00737DEF"/>
    <w:rsid w:val="00737F2F"/>
    <w:rsid w:val="00740276"/>
    <w:rsid w:val="007403A1"/>
    <w:rsid w:val="007427D4"/>
    <w:rsid w:val="0074280C"/>
    <w:rsid w:val="00743136"/>
    <w:rsid w:val="0074453E"/>
    <w:rsid w:val="0074467C"/>
    <w:rsid w:val="007447C1"/>
    <w:rsid w:val="00744949"/>
    <w:rsid w:val="00745E1F"/>
    <w:rsid w:val="00746924"/>
    <w:rsid w:val="007471CF"/>
    <w:rsid w:val="00750026"/>
    <w:rsid w:val="007505B6"/>
    <w:rsid w:val="00752982"/>
    <w:rsid w:val="00752BB0"/>
    <w:rsid w:val="00753075"/>
    <w:rsid w:val="00753963"/>
    <w:rsid w:val="00753E2C"/>
    <w:rsid w:val="007557E8"/>
    <w:rsid w:val="00755F29"/>
    <w:rsid w:val="00756486"/>
    <w:rsid w:val="0075726C"/>
    <w:rsid w:val="0075797B"/>
    <w:rsid w:val="00760176"/>
    <w:rsid w:val="007607E6"/>
    <w:rsid w:val="007613A3"/>
    <w:rsid w:val="00761ACC"/>
    <w:rsid w:val="00761B28"/>
    <w:rsid w:val="00762236"/>
    <w:rsid w:val="0076246B"/>
    <w:rsid w:val="0076294F"/>
    <w:rsid w:val="00762C5E"/>
    <w:rsid w:val="00762CA6"/>
    <w:rsid w:val="00762FAE"/>
    <w:rsid w:val="00763336"/>
    <w:rsid w:val="00763F2F"/>
    <w:rsid w:val="007650DC"/>
    <w:rsid w:val="007662D9"/>
    <w:rsid w:val="00767B7B"/>
    <w:rsid w:val="00770DAB"/>
    <w:rsid w:val="00771047"/>
    <w:rsid w:val="0077166F"/>
    <w:rsid w:val="00771967"/>
    <w:rsid w:val="0077217C"/>
    <w:rsid w:val="00772420"/>
    <w:rsid w:val="00772599"/>
    <w:rsid w:val="00772C6E"/>
    <w:rsid w:val="00772EA9"/>
    <w:rsid w:val="00773270"/>
    <w:rsid w:val="0077341C"/>
    <w:rsid w:val="0077369F"/>
    <w:rsid w:val="007749B2"/>
    <w:rsid w:val="00774AF5"/>
    <w:rsid w:val="00775737"/>
    <w:rsid w:val="00775A07"/>
    <w:rsid w:val="0077726D"/>
    <w:rsid w:val="00781320"/>
    <w:rsid w:val="00782E44"/>
    <w:rsid w:val="00783C62"/>
    <w:rsid w:val="0078421F"/>
    <w:rsid w:val="007846CB"/>
    <w:rsid w:val="00784F38"/>
    <w:rsid w:val="00785C15"/>
    <w:rsid w:val="00786B31"/>
    <w:rsid w:val="00786B7B"/>
    <w:rsid w:val="00786C31"/>
    <w:rsid w:val="00786D31"/>
    <w:rsid w:val="007875B4"/>
    <w:rsid w:val="00787E0A"/>
    <w:rsid w:val="00787EB4"/>
    <w:rsid w:val="00791262"/>
    <w:rsid w:val="007912B3"/>
    <w:rsid w:val="00791371"/>
    <w:rsid w:val="00791C8A"/>
    <w:rsid w:val="00792496"/>
    <w:rsid w:val="00793A29"/>
    <w:rsid w:val="007940B1"/>
    <w:rsid w:val="00795CE7"/>
    <w:rsid w:val="0079790E"/>
    <w:rsid w:val="007A0900"/>
    <w:rsid w:val="007A336C"/>
    <w:rsid w:val="007A3786"/>
    <w:rsid w:val="007A42E7"/>
    <w:rsid w:val="007A5936"/>
    <w:rsid w:val="007A5B11"/>
    <w:rsid w:val="007A5F38"/>
    <w:rsid w:val="007A624E"/>
    <w:rsid w:val="007A6677"/>
    <w:rsid w:val="007A6F14"/>
    <w:rsid w:val="007A71C7"/>
    <w:rsid w:val="007A74BE"/>
    <w:rsid w:val="007A7E44"/>
    <w:rsid w:val="007B0E52"/>
    <w:rsid w:val="007B1629"/>
    <w:rsid w:val="007B1B33"/>
    <w:rsid w:val="007B24BB"/>
    <w:rsid w:val="007B2B78"/>
    <w:rsid w:val="007B2D0B"/>
    <w:rsid w:val="007B2F15"/>
    <w:rsid w:val="007B3ADF"/>
    <w:rsid w:val="007B3E25"/>
    <w:rsid w:val="007B418E"/>
    <w:rsid w:val="007B4B9F"/>
    <w:rsid w:val="007B5070"/>
    <w:rsid w:val="007B5435"/>
    <w:rsid w:val="007B54B1"/>
    <w:rsid w:val="007B590B"/>
    <w:rsid w:val="007B6613"/>
    <w:rsid w:val="007B6846"/>
    <w:rsid w:val="007B6E89"/>
    <w:rsid w:val="007B7417"/>
    <w:rsid w:val="007B7F57"/>
    <w:rsid w:val="007C0173"/>
    <w:rsid w:val="007C03FE"/>
    <w:rsid w:val="007C0727"/>
    <w:rsid w:val="007C1E51"/>
    <w:rsid w:val="007C2235"/>
    <w:rsid w:val="007C2621"/>
    <w:rsid w:val="007C2956"/>
    <w:rsid w:val="007C2B2B"/>
    <w:rsid w:val="007C2B3A"/>
    <w:rsid w:val="007C49DC"/>
    <w:rsid w:val="007C58A3"/>
    <w:rsid w:val="007C5F13"/>
    <w:rsid w:val="007C6297"/>
    <w:rsid w:val="007C69B4"/>
    <w:rsid w:val="007C78DA"/>
    <w:rsid w:val="007D1298"/>
    <w:rsid w:val="007D1395"/>
    <w:rsid w:val="007D1AE7"/>
    <w:rsid w:val="007D2C17"/>
    <w:rsid w:val="007D40F3"/>
    <w:rsid w:val="007D4C0E"/>
    <w:rsid w:val="007D4D13"/>
    <w:rsid w:val="007D5A9D"/>
    <w:rsid w:val="007D68E7"/>
    <w:rsid w:val="007D7CE6"/>
    <w:rsid w:val="007E146B"/>
    <w:rsid w:val="007E1674"/>
    <w:rsid w:val="007E1CA3"/>
    <w:rsid w:val="007E1E54"/>
    <w:rsid w:val="007E21EB"/>
    <w:rsid w:val="007E22AF"/>
    <w:rsid w:val="007E3464"/>
    <w:rsid w:val="007E46B6"/>
    <w:rsid w:val="007E513A"/>
    <w:rsid w:val="007E58FC"/>
    <w:rsid w:val="007E5B48"/>
    <w:rsid w:val="007E6601"/>
    <w:rsid w:val="007E750C"/>
    <w:rsid w:val="007F125B"/>
    <w:rsid w:val="007F1E10"/>
    <w:rsid w:val="007F22E8"/>
    <w:rsid w:val="007F22F3"/>
    <w:rsid w:val="007F23CF"/>
    <w:rsid w:val="007F2547"/>
    <w:rsid w:val="007F3352"/>
    <w:rsid w:val="007F422C"/>
    <w:rsid w:val="007F4367"/>
    <w:rsid w:val="007F4536"/>
    <w:rsid w:val="007F48FE"/>
    <w:rsid w:val="007F4B37"/>
    <w:rsid w:val="007F64B7"/>
    <w:rsid w:val="007F65DF"/>
    <w:rsid w:val="007F6912"/>
    <w:rsid w:val="0080035E"/>
    <w:rsid w:val="008005EB"/>
    <w:rsid w:val="008023AB"/>
    <w:rsid w:val="008027E3"/>
    <w:rsid w:val="00802F30"/>
    <w:rsid w:val="00803697"/>
    <w:rsid w:val="00804764"/>
    <w:rsid w:val="008049F1"/>
    <w:rsid w:val="00804CCD"/>
    <w:rsid w:val="00805653"/>
    <w:rsid w:val="00806893"/>
    <w:rsid w:val="00806D46"/>
    <w:rsid w:val="00806FF7"/>
    <w:rsid w:val="0080713A"/>
    <w:rsid w:val="00810372"/>
    <w:rsid w:val="00811CDF"/>
    <w:rsid w:val="00812434"/>
    <w:rsid w:val="00813615"/>
    <w:rsid w:val="008137A5"/>
    <w:rsid w:val="0081411E"/>
    <w:rsid w:val="00814EB2"/>
    <w:rsid w:val="0081597B"/>
    <w:rsid w:val="008160A5"/>
    <w:rsid w:val="0081713E"/>
    <w:rsid w:val="00817316"/>
    <w:rsid w:val="008175D0"/>
    <w:rsid w:val="008176D5"/>
    <w:rsid w:val="0081797E"/>
    <w:rsid w:val="00817AFA"/>
    <w:rsid w:val="00822B46"/>
    <w:rsid w:val="008237DA"/>
    <w:rsid w:val="008238D9"/>
    <w:rsid w:val="00823D8D"/>
    <w:rsid w:val="008248D7"/>
    <w:rsid w:val="008251CB"/>
    <w:rsid w:val="008251FA"/>
    <w:rsid w:val="0082524F"/>
    <w:rsid w:val="008255BA"/>
    <w:rsid w:val="00826B69"/>
    <w:rsid w:val="00827348"/>
    <w:rsid w:val="00827619"/>
    <w:rsid w:val="008306E9"/>
    <w:rsid w:val="00831D4B"/>
    <w:rsid w:val="00831E6E"/>
    <w:rsid w:val="00832E78"/>
    <w:rsid w:val="00834CB1"/>
    <w:rsid w:val="00834E22"/>
    <w:rsid w:val="00834FAB"/>
    <w:rsid w:val="00836357"/>
    <w:rsid w:val="00836ED2"/>
    <w:rsid w:val="00836FD4"/>
    <w:rsid w:val="00840C98"/>
    <w:rsid w:val="0084245C"/>
    <w:rsid w:val="00842D7A"/>
    <w:rsid w:val="008436A2"/>
    <w:rsid w:val="008454E1"/>
    <w:rsid w:val="00846412"/>
    <w:rsid w:val="00846485"/>
    <w:rsid w:val="008469BA"/>
    <w:rsid w:val="00846F01"/>
    <w:rsid w:val="008471C5"/>
    <w:rsid w:val="008519DC"/>
    <w:rsid w:val="008524C0"/>
    <w:rsid w:val="00852620"/>
    <w:rsid w:val="0085339B"/>
    <w:rsid w:val="0085403D"/>
    <w:rsid w:val="008544F4"/>
    <w:rsid w:val="00855668"/>
    <w:rsid w:val="00855775"/>
    <w:rsid w:val="00855D21"/>
    <w:rsid w:val="00856937"/>
    <w:rsid w:val="00860AA9"/>
    <w:rsid w:val="0086317B"/>
    <w:rsid w:val="0086359B"/>
    <w:rsid w:val="00863B9D"/>
    <w:rsid w:val="00863ECE"/>
    <w:rsid w:val="0086431C"/>
    <w:rsid w:val="008657FE"/>
    <w:rsid w:val="0086635D"/>
    <w:rsid w:val="008664B0"/>
    <w:rsid w:val="00866552"/>
    <w:rsid w:val="008670BC"/>
    <w:rsid w:val="0086D6B2"/>
    <w:rsid w:val="00870E4D"/>
    <w:rsid w:val="00871002"/>
    <w:rsid w:val="00872EC0"/>
    <w:rsid w:val="00873F2E"/>
    <w:rsid w:val="00880D9B"/>
    <w:rsid w:val="0088166B"/>
    <w:rsid w:val="00881CB8"/>
    <w:rsid w:val="0088227C"/>
    <w:rsid w:val="00882492"/>
    <w:rsid w:val="008824F3"/>
    <w:rsid w:val="008839A0"/>
    <w:rsid w:val="008847CC"/>
    <w:rsid w:val="00884867"/>
    <w:rsid w:val="00885963"/>
    <w:rsid w:val="00885E04"/>
    <w:rsid w:val="00887F58"/>
    <w:rsid w:val="008906D8"/>
    <w:rsid w:val="00891596"/>
    <w:rsid w:val="00893249"/>
    <w:rsid w:val="0089415E"/>
    <w:rsid w:val="0089549E"/>
    <w:rsid w:val="008974C3"/>
    <w:rsid w:val="008A11A7"/>
    <w:rsid w:val="008A210D"/>
    <w:rsid w:val="008A27A3"/>
    <w:rsid w:val="008A3313"/>
    <w:rsid w:val="008A3AE6"/>
    <w:rsid w:val="008A4323"/>
    <w:rsid w:val="008A622E"/>
    <w:rsid w:val="008A6384"/>
    <w:rsid w:val="008A638B"/>
    <w:rsid w:val="008B0F1B"/>
    <w:rsid w:val="008B142F"/>
    <w:rsid w:val="008B14EA"/>
    <w:rsid w:val="008B1986"/>
    <w:rsid w:val="008B244C"/>
    <w:rsid w:val="008B2599"/>
    <w:rsid w:val="008B2A1C"/>
    <w:rsid w:val="008B39BD"/>
    <w:rsid w:val="008B39BE"/>
    <w:rsid w:val="008B464E"/>
    <w:rsid w:val="008B477B"/>
    <w:rsid w:val="008B574C"/>
    <w:rsid w:val="008B5CAA"/>
    <w:rsid w:val="008B7A4F"/>
    <w:rsid w:val="008C01D1"/>
    <w:rsid w:val="008C0A60"/>
    <w:rsid w:val="008C0E37"/>
    <w:rsid w:val="008C2344"/>
    <w:rsid w:val="008C2C96"/>
    <w:rsid w:val="008C336A"/>
    <w:rsid w:val="008C5090"/>
    <w:rsid w:val="008C5B18"/>
    <w:rsid w:val="008C6A28"/>
    <w:rsid w:val="008D01D1"/>
    <w:rsid w:val="008D2522"/>
    <w:rsid w:val="008D2CD5"/>
    <w:rsid w:val="008D3882"/>
    <w:rsid w:val="008D464F"/>
    <w:rsid w:val="008D4826"/>
    <w:rsid w:val="008D5132"/>
    <w:rsid w:val="008D51EA"/>
    <w:rsid w:val="008D5996"/>
    <w:rsid w:val="008E016B"/>
    <w:rsid w:val="008E06C5"/>
    <w:rsid w:val="008E0AC7"/>
    <w:rsid w:val="008E101B"/>
    <w:rsid w:val="008E139E"/>
    <w:rsid w:val="008E1593"/>
    <w:rsid w:val="008E181E"/>
    <w:rsid w:val="008E2359"/>
    <w:rsid w:val="008E249B"/>
    <w:rsid w:val="008E39BE"/>
    <w:rsid w:val="008E4006"/>
    <w:rsid w:val="008E46C6"/>
    <w:rsid w:val="008E4D11"/>
    <w:rsid w:val="008E4ED9"/>
    <w:rsid w:val="008E50A7"/>
    <w:rsid w:val="008E52C4"/>
    <w:rsid w:val="008E531C"/>
    <w:rsid w:val="008E5EC2"/>
    <w:rsid w:val="008E67E5"/>
    <w:rsid w:val="008E7E44"/>
    <w:rsid w:val="008F12DC"/>
    <w:rsid w:val="008F219E"/>
    <w:rsid w:val="008F336C"/>
    <w:rsid w:val="008F4FE9"/>
    <w:rsid w:val="008F5012"/>
    <w:rsid w:val="008F712E"/>
    <w:rsid w:val="008F7158"/>
    <w:rsid w:val="008F735F"/>
    <w:rsid w:val="00901217"/>
    <w:rsid w:val="009013CD"/>
    <w:rsid w:val="00901E86"/>
    <w:rsid w:val="00902C9B"/>
    <w:rsid w:val="00903053"/>
    <w:rsid w:val="009030E5"/>
    <w:rsid w:val="00903426"/>
    <w:rsid w:val="009035DC"/>
    <w:rsid w:val="009036FC"/>
    <w:rsid w:val="00904CAA"/>
    <w:rsid w:val="009073F9"/>
    <w:rsid w:val="00907693"/>
    <w:rsid w:val="00907BA7"/>
    <w:rsid w:val="009106BB"/>
    <w:rsid w:val="0091089D"/>
    <w:rsid w:val="00910978"/>
    <w:rsid w:val="009121E4"/>
    <w:rsid w:val="00912680"/>
    <w:rsid w:val="00912EFA"/>
    <w:rsid w:val="009151B4"/>
    <w:rsid w:val="009153E9"/>
    <w:rsid w:val="009166F4"/>
    <w:rsid w:val="00916ADD"/>
    <w:rsid w:val="00917361"/>
    <w:rsid w:val="00921291"/>
    <w:rsid w:val="00921D20"/>
    <w:rsid w:val="009221FD"/>
    <w:rsid w:val="0092225F"/>
    <w:rsid w:val="00922E46"/>
    <w:rsid w:val="00924D76"/>
    <w:rsid w:val="00925038"/>
    <w:rsid w:val="00925F07"/>
    <w:rsid w:val="00926CF0"/>
    <w:rsid w:val="00927701"/>
    <w:rsid w:val="00930CAC"/>
    <w:rsid w:val="0093259A"/>
    <w:rsid w:val="0093305A"/>
    <w:rsid w:val="00933305"/>
    <w:rsid w:val="009339FE"/>
    <w:rsid w:val="00933F19"/>
    <w:rsid w:val="00935635"/>
    <w:rsid w:val="00936AA3"/>
    <w:rsid w:val="00936AE7"/>
    <w:rsid w:val="00936D99"/>
    <w:rsid w:val="00937D9C"/>
    <w:rsid w:val="00937F42"/>
    <w:rsid w:val="00941638"/>
    <w:rsid w:val="00941F5F"/>
    <w:rsid w:val="00942C69"/>
    <w:rsid w:val="009431FD"/>
    <w:rsid w:val="009432B2"/>
    <w:rsid w:val="009445FF"/>
    <w:rsid w:val="0094469C"/>
    <w:rsid w:val="00944D70"/>
    <w:rsid w:val="00945278"/>
    <w:rsid w:val="009456B2"/>
    <w:rsid w:val="00947A9C"/>
    <w:rsid w:val="00947C40"/>
    <w:rsid w:val="00950050"/>
    <w:rsid w:val="00950881"/>
    <w:rsid w:val="009508D9"/>
    <w:rsid w:val="0095215D"/>
    <w:rsid w:val="009535F9"/>
    <w:rsid w:val="00953821"/>
    <w:rsid w:val="009541AA"/>
    <w:rsid w:val="00954BEC"/>
    <w:rsid w:val="00955244"/>
    <w:rsid w:val="00956065"/>
    <w:rsid w:val="00956960"/>
    <w:rsid w:val="009576F4"/>
    <w:rsid w:val="00957EC0"/>
    <w:rsid w:val="00960717"/>
    <w:rsid w:val="00960F4D"/>
    <w:rsid w:val="00961000"/>
    <w:rsid w:val="009611B7"/>
    <w:rsid w:val="00961E7D"/>
    <w:rsid w:val="009622B3"/>
    <w:rsid w:val="0096290D"/>
    <w:rsid w:val="00962AA0"/>
    <w:rsid w:val="00962E0B"/>
    <w:rsid w:val="009634B1"/>
    <w:rsid w:val="00963F05"/>
    <w:rsid w:val="00963FB8"/>
    <w:rsid w:val="00965773"/>
    <w:rsid w:val="00965F72"/>
    <w:rsid w:val="009662C5"/>
    <w:rsid w:val="00966BBC"/>
    <w:rsid w:val="00967AFC"/>
    <w:rsid w:val="00970051"/>
    <w:rsid w:val="00970208"/>
    <w:rsid w:val="009704D9"/>
    <w:rsid w:val="00971F70"/>
    <w:rsid w:val="00972830"/>
    <w:rsid w:val="00973316"/>
    <w:rsid w:val="00973507"/>
    <w:rsid w:val="0097377F"/>
    <w:rsid w:val="00973BEA"/>
    <w:rsid w:val="00974FFB"/>
    <w:rsid w:val="00975690"/>
    <w:rsid w:val="00975BA4"/>
    <w:rsid w:val="009764CE"/>
    <w:rsid w:val="0097657B"/>
    <w:rsid w:val="00977B16"/>
    <w:rsid w:val="00980306"/>
    <w:rsid w:val="009808CC"/>
    <w:rsid w:val="00980E6A"/>
    <w:rsid w:val="00981EB1"/>
    <w:rsid w:val="009820B0"/>
    <w:rsid w:val="00982705"/>
    <w:rsid w:val="00982F38"/>
    <w:rsid w:val="00983382"/>
    <w:rsid w:val="00983499"/>
    <w:rsid w:val="00984804"/>
    <w:rsid w:val="00985677"/>
    <w:rsid w:val="00985A90"/>
    <w:rsid w:val="00986614"/>
    <w:rsid w:val="00986671"/>
    <w:rsid w:val="0098763C"/>
    <w:rsid w:val="009876A0"/>
    <w:rsid w:val="00990760"/>
    <w:rsid w:val="00990D7B"/>
    <w:rsid w:val="00990FC2"/>
    <w:rsid w:val="0099100D"/>
    <w:rsid w:val="00992A89"/>
    <w:rsid w:val="00993505"/>
    <w:rsid w:val="009937B1"/>
    <w:rsid w:val="00994127"/>
    <w:rsid w:val="009947C9"/>
    <w:rsid w:val="00994837"/>
    <w:rsid w:val="00995531"/>
    <w:rsid w:val="009958AE"/>
    <w:rsid w:val="009A093E"/>
    <w:rsid w:val="009A0AE1"/>
    <w:rsid w:val="009A0FC6"/>
    <w:rsid w:val="009A0FEA"/>
    <w:rsid w:val="009A31A0"/>
    <w:rsid w:val="009A42E0"/>
    <w:rsid w:val="009A4CA7"/>
    <w:rsid w:val="009A59C4"/>
    <w:rsid w:val="009A6081"/>
    <w:rsid w:val="009A682D"/>
    <w:rsid w:val="009A6A15"/>
    <w:rsid w:val="009B044A"/>
    <w:rsid w:val="009B1784"/>
    <w:rsid w:val="009B26D1"/>
    <w:rsid w:val="009B463F"/>
    <w:rsid w:val="009B6541"/>
    <w:rsid w:val="009B6A8F"/>
    <w:rsid w:val="009B6CC7"/>
    <w:rsid w:val="009B7542"/>
    <w:rsid w:val="009C14FD"/>
    <w:rsid w:val="009C16F4"/>
    <w:rsid w:val="009C1E09"/>
    <w:rsid w:val="009C2333"/>
    <w:rsid w:val="009C24A0"/>
    <w:rsid w:val="009C2F07"/>
    <w:rsid w:val="009C37B6"/>
    <w:rsid w:val="009C3B78"/>
    <w:rsid w:val="009C4A85"/>
    <w:rsid w:val="009C5D25"/>
    <w:rsid w:val="009C609C"/>
    <w:rsid w:val="009C6DBC"/>
    <w:rsid w:val="009D00F3"/>
    <w:rsid w:val="009D04C6"/>
    <w:rsid w:val="009D0707"/>
    <w:rsid w:val="009D0CC0"/>
    <w:rsid w:val="009D2371"/>
    <w:rsid w:val="009D2793"/>
    <w:rsid w:val="009D2DA5"/>
    <w:rsid w:val="009D3F20"/>
    <w:rsid w:val="009D5AB2"/>
    <w:rsid w:val="009D6105"/>
    <w:rsid w:val="009D633A"/>
    <w:rsid w:val="009E022D"/>
    <w:rsid w:val="009E03E0"/>
    <w:rsid w:val="009E0714"/>
    <w:rsid w:val="009E1076"/>
    <w:rsid w:val="009E17A8"/>
    <w:rsid w:val="009E20FB"/>
    <w:rsid w:val="009E26E8"/>
    <w:rsid w:val="009E2FE9"/>
    <w:rsid w:val="009E3A7A"/>
    <w:rsid w:val="009E4179"/>
    <w:rsid w:val="009E5775"/>
    <w:rsid w:val="009E5DFC"/>
    <w:rsid w:val="009E6617"/>
    <w:rsid w:val="009E6628"/>
    <w:rsid w:val="009E6D05"/>
    <w:rsid w:val="009E7622"/>
    <w:rsid w:val="009E7B54"/>
    <w:rsid w:val="009F020A"/>
    <w:rsid w:val="009F044E"/>
    <w:rsid w:val="009F0468"/>
    <w:rsid w:val="009F0C63"/>
    <w:rsid w:val="009F19F5"/>
    <w:rsid w:val="009F36DD"/>
    <w:rsid w:val="009F4A56"/>
    <w:rsid w:val="009F51B6"/>
    <w:rsid w:val="009F5E84"/>
    <w:rsid w:val="009F6A07"/>
    <w:rsid w:val="009F6D9D"/>
    <w:rsid w:val="009F6DAE"/>
    <w:rsid w:val="00A01314"/>
    <w:rsid w:val="00A0378E"/>
    <w:rsid w:val="00A04CDC"/>
    <w:rsid w:val="00A06C94"/>
    <w:rsid w:val="00A07AAC"/>
    <w:rsid w:val="00A10C3A"/>
    <w:rsid w:val="00A117FE"/>
    <w:rsid w:val="00A11FC7"/>
    <w:rsid w:val="00A12E3C"/>
    <w:rsid w:val="00A139E3"/>
    <w:rsid w:val="00A149B7"/>
    <w:rsid w:val="00A154AD"/>
    <w:rsid w:val="00A15F3E"/>
    <w:rsid w:val="00A161D1"/>
    <w:rsid w:val="00A16626"/>
    <w:rsid w:val="00A179FB"/>
    <w:rsid w:val="00A20915"/>
    <w:rsid w:val="00A215F5"/>
    <w:rsid w:val="00A21F10"/>
    <w:rsid w:val="00A2216B"/>
    <w:rsid w:val="00A23B9F"/>
    <w:rsid w:val="00A23C48"/>
    <w:rsid w:val="00A24107"/>
    <w:rsid w:val="00A2426C"/>
    <w:rsid w:val="00A2497B"/>
    <w:rsid w:val="00A251EC"/>
    <w:rsid w:val="00A260A5"/>
    <w:rsid w:val="00A2679C"/>
    <w:rsid w:val="00A269CE"/>
    <w:rsid w:val="00A27297"/>
    <w:rsid w:val="00A27399"/>
    <w:rsid w:val="00A30A23"/>
    <w:rsid w:val="00A310EA"/>
    <w:rsid w:val="00A32294"/>
    <w:rsid w:val="00A323A6"/>
    <w:rsid w:val="00A32A5C"/>
    <w:rsid w:val="00A32BE6"/>
    <w:rsid w:val="00A32D5F"/>
    <w:rsid w:val="00A333AD"/>
    <w:rsid w:val="00A341D0"/>
    <w:rsid w:val="00A344CF"/>
    <w:rsid w:val="00A34640"/>
    <w:rsid w:val="00A348AD"/>
    <w:rsid w:val="00A35138"/>
    <w:rsid w:val="00A351E8"/>
    <w:rsid w:val="00A363C8"/>
    <w:rsid w:val="00A3670B"/>
    <w:rsid w:val="00A37617"/>
    <w:rsid w:val="00A3762E"/>
    <w:rsid w:val="00A4023D"/>
    <w:rsid w:val="00A41F6E"/>
    <w:rsid w:val="00A43081"/>
    <w:rsid w:val="00A43A2F"/>
    <w:rsid w:val="00A45DE8"/>
    <w:rsid w:val="00A45E05"/>
    <w:rsid w:val="00A4776F"/>
    <w:rsid w:val="00A478E6"/>
    <w:rsid w:val="00A50629"/>
    <w:rsid w:val="00A50768"/>
    <w:rsid w:val="00A50C71"/>
    <w:rsid w:val="00A50C8D"/>
    <w:rsid w:val="00A511F7"/>
    <w:rsid w:val="00A51544"/>
    <w:rsid w:val="00A522AD"/>
    <w:rsid w:val="00A53175"/>
    <w:rsid w:val="00A542F4"/>
    <w:rsid w:val="00A55A26"/>
    <w:rsid w:val="00A603CD"/>
    <w:rsid w:val="00A6121D"/>
    <w:rsid w:val="00A62C4D"/>
    <w:rsid w:val="00A63E75"/>
    <w:rsid w:val="00A648B9"/>
    <w:rsid w:val="00A64A26"/>
    <w:rsid w:val="00A64D07"/>
    <w:rsid w:val="00A64E44"/>
    <w:rsid w:val="00A65B0C"/>
    <w:rsid w:val="00A65D1D"/>
    <w:rsid w:val="00A662A7"/>
    <w:rsid w:val="00A676E6"/>
    <w:rsid w:val="00A70448"/>
    <w:rsid w:val="00A706F9"/>
    <w:rsid w:val="00A7108E"/>
    <w:rsid w:val="00A711A2"/>
    <w:rsid w:val="00A727FF"/>
    <w:rsid w:val="00A7303B"/>
    <w:rsid w:val="00A73923"/>
    <w:rsid w:val="00A74808"/>
    <w:rsid w:val="00A7540E"/>
    <w:rsid w:val="00A754D5"/>
    <w:rsid w:val="00A756EF"/>
    <w:rsid w:val="00A760A8"/>
    <w:rsid w:val="00A76C8D"/>
    <w:rsid w:val="00A77160"/>
    <w:rsid w:val="00A7747E"/>
    <w:rsid w:val="00A7772B"/>
    <w:rsid w:val="00A77C04"/>
    <w:rsid w:val="00A80012"/>
    <w:rsid w:val="00A80140"/>
    <w:rsid w:val="00A80969"/>
    <w:rsid w:val="00A8148E"/>
    <w:rsid w:val="00A81D14"/>
    <w:rsid w:val="00A82946"/>
    <w:rsid w:val="00A83CCD"/>
    <w:rsid w:val="00A85F3A"/>
    <w:rsid w:val="00A8665A"/>
    <w:rsid w:val="00A8753A"/>
    <w:rsid w:val="00A875BD"/>
    <w:rsid w:val="00A900F3"/>
    <w:rsid w:val="00A90AB0"/>
    <w:rsid w:val="00A90E58"/>
    <w:rsid w:val="00A922DF"/>
    <w:rsid w:val="00A932E2"/>
    <w:rsid w:val="00A933AC"/>
    <w:rsid w:val="00A9679A"/>
    <w:rsid w:val="00AA02E5"/>
    <w:rsid w:val="00AA0ECB"/>
    <w:rsid w:val="00AA128B"/>
    <w:rsid w:val="00AA1830"/>
    <w:rsid w:val="00AA217D"/>
    <w:rsid w:val="00AA2250"/>
    <w:rsid w:val="00AA2597"/>
    <w:rsid w:val="00AA31D0"/>
    <w:rsid w:val="00AA4024"/>
    <w:rsid w:val="00AA457A"/>
    <w:rsid w:val="00AA5A7E"/>
    <w:rsid w:val="00AA5B83"/>
    <w:rsid w:val="00AA618D"/>
    <w:rsid w:val="00AA6A2F"/>
    <w:rsid w:val="00AA6FA3"/>
    <w:rsid w:val="00AB14C3"/>
    <w:rsid w:val="00AB3B43"/>
    <w:rsid w:val="00AB462A"/>
    <w:rsid w:val="00AB4661"/>
    <w:rsid w:val="00AB593C"/>
    <w:rsid w:val="00AB59ED"/>
    <w:rsid w:val="00AB5B95"/>
    <w:rsid w:val="00AB606B"/>
    <w:rsid w:val="00AC0654"/>
    <w:rsid w:val="00AC0ACB"/>
    <w:rsid w:val="00AC14E6"/>
    <w:rsid w:val="00AC1B3D"/>
    <w:rsid w:val="00AC24AF"/>
    <w:rsid w:val="00AC2663"/>
    <w:rsid w:val="00AC2768"/>
    <w:rsid w:val="00AC30C2"/>
    <w:rsid w:val="00AC32DF"/>
    <w:rsid w:val="00AC40CE"/>
    <w:rsid w:val="00AC4EE2"/>
    <w:rsid w:val="00AC58F3"/>
    <w:rsid w:val="00AC5D98"/>
    <w:rsid w:val="00AC6415"/>
    <w:rsid w:val="00AC711F"/>
    <w:rsid w:val="00AC75E7"/>
    <w:rsid w:val="00AC77EF"/>
    <w:rsid w:val="00AC7A44"/>
    <w:rsid w:val="00AC7C00"/>
    <w:rsid w:val="00AD0451"/>
    <w:rsid w:val="00AD0D57"/>
    <w:rsid w:val="00AD11DD"/>
    <w:rsid w:val="00AD21CE"/>
    <w:rsid w:val="00AD2E4B"/>
    <w:rsid w:val="00AD3EE5"/>
    <w:rsid w:val="00AD4E69"/>
    <w:rsid w:val="00AD5B1C"/>
    <w:rsid w:val="00AD6B3B"/>
    <w:rsid w:val="00AD72A0"/>
    <w:rsid w:val="00AD7D0D"/>
    <w:rsid w:val="00AE12C9"/>
    <w:rsid w:val="00AE382C"/>
    <w:rsid w:val="00AE46FB"/>
    <w:rsid w:val="00AE5078"/>
    <w:rsid w:val="00AE5096"/>
    <w:rsid w:val="00AE592E"/>
    <w:rsid w:val="00AE67FD"/>
    <w:rsid w:val="00AF0BDD"/>
    <w:rsid w:val="00AF0D13"/>
    <w:rsid w:val="00AF1515"/>
    <w:rsid w:val="00AF15E7"/>
    <w:rsid w:val="00AF19A0"/>
    <w:rsid w:val="00AF45AA"/>
    <w:rsid w:val="00AF47BD"/>
    <w:rsid w:val="00AF4D6E"/>
    <w:rsid w:val="00AF611F"/>
    <w:rsid w:val="00AF66D1"/>
    <w:rsid w:val="00AF673A"/>
    <w:rsid w:val="00AF6AF0"/>
    <w:rsid w:val="00AF7CF0"/>
    <w:rsid w:val="00B00273"/>
    <w:rsid w:val="00B00422"/>
    <w:rsid w:val="00B01826"/>
    <w:rsid w:val="00B019AD"/>
    <w:rsid w:val="00B022C9"/>
    <w:rsid w:val="00B02AED"/>
    <w:rsid w:val="00B037B5"/>
    <w:rsid w:val="00B0527C"/>
    <w:rsid w:val="00B05C18"/>
    <w:rsid w:val="00B06669"/>
    <w:rsid w:val="00B06953"/>
    <w:rsid w:val="00B06DBB"/>
    <w:rsid w:val="00B07160"/>
    <w:rsid w:val="00B07268"/>
    <w:rsid w:val="00B10566"/>
    <w:rsid w:val="00B10CB7"/>
    <w:rsid w:val="00B11D1E"/>
    <w:rsid w:val="00B134FA"/>
    <w:rsid w:val="00B13700"/>
    <w:rsid w:val="00B13D7E"/>
    <w:rsid w:val="00B13E3D"/>
    <w:rsid w:val="00B1464B"/>
    <w:rsid w:val="00B1483C"/>
    <w:rsid w:val="00B149E2"/>
    <w:rsid w:val="00B14FCA"/>
    <w:rsid w:val="00B16290"/>
    <w:rsid w:val="00B163C4"/>
    <w:rsid w:val="00B1714F"/>
    <w:rsid w:val="00B17B8B"/>
    <w:rsid w:val="00B20A7D"/>
    <w:rsid w:val="00B20C75"/>
    <w:rsid w:val="00B2339B"/>
    <w:rsid w:val="00B23E22"/>
    <w:rsid w:val="00B248C4"/>
    <w:rsid w:val="00B252E3"/>
    <w:rsid w:val="00B25A11"/>
    <w:rsid w:val="00B25AFA"/>
    <w:rsid w:val="00B26E37"/>
    <w:rsid w:val="00B30415"/>
    <w:rsid w:val="00B307F5"/>
    <w:rsid w:val="00B3218F"/>
    <w:rsid w:val="00B32F55"/>
    <w:rsid w:val="00B332D7"/>
    <w:rsid w:val="00B3370E"/>
    <w:rsid w:val="00B3495A"/>
    <w:rsid w:val="00B349DF"/>
    <w:rsid w:val="00B35BE2"/>
    <w:rsid w:val="00B35C19"/>
    <w:rsid w:val="00B35DD0"/>
    <w:rsid w:val="00B41B47"/>
    <w:rsid w:val="00B4274F"/>
    <w:rsid w:val="00B434A9"/>
    <w:rsid w:val="00B43E43"/>
    <w:rsid w:val="00B441F4"/>
    <w:rsid w:val="00B44220"/>
    <w:rsid w:val="00B4424A"/>
    <w:rsid w:val="00B45617"/>
    <w:rsid w:val="00B459F9"/>
    <w:rsid w:val="00B47205"/>
    <w:rsid w:val="00B47C49"/>
    <w:rsid w:val="00B50185"/>
    <w:rsid w:val="00B510BA"/>
    <w:rsid w:val="00B51FCD"/>
    <w:rsid w:val="00B524FE"/>
    <w:rsid w:val="00B52891"/>
    <w:rsid w:val="00B55F99"/>
    <w:rsid w:val="00B60477"/>
    <w:rsid w:val="00B60F39"/>
    <w:rsid w:val="00B613B8"/>
    <w:rsid w:val="00B614FD"/>
    <w:rsid w:val="00B61E83"/>
    <w:rsid w:val="00B620B5"/>
    <w:rsid w:val="00B627A0"/>
    <w:rsid w:val="00B63222"/>
    <w:rsid w:val="00B6544F"/>
    <w:rsid w:val="00B65A09"/>
    <w:rsid w:val="00B661A2"/>
    <w:rsid w:val="00B66550"/>
    <w:rsid w:val="00B67CCB"/>
    <w:rsid w:val="00B703B9"/>
    <w:rsid w:val="00B703BA"/>
    <w:rsid w:val="00B7077F"/>
    <w:rsid w:val="00B70A48"/>
    <w:rsid w:val="00B70AFB"/>
    <w:rsid w:val="00B70CF9"/>
    <w:rsid w:val="00B7115A"/>
    <w:rsid w:val="00B71F1E"/>
    <w:rsid w:val="00B74CEC"/>
    <w:rsid w:val="00B75268"/>
    <w:rsid w:val="00B758A6"/>
    <w:rsid w:val="00B762E5"/>
    <w:rsid w:val="00B763BD"/>
    <w:rsid w:val="00B77757"/>
    <w:rsid w:val="00B779C7"/>
    <w:rsid w:val="00B8026D"/>
    <w:rsid w:val="00B80DC9"/>
    <w:rsid w:val="00B80EC4"/>
    <w:rsid w:val="00B80ED4"/>
    <w:rsid w:val="00B81EA0"/>
    <w:rsid w:val="00B83006"/>
    <w:rsid w:val="00B8344F"/>
    <w:rsid w:val="00B83835"/>
    <w:rsid w:val="00B83F18"/>
    <w:rsid w:val="00B844E3"/>
    <w:rsid w:val="00B84701"/>
    <w:rsid w:val="00B84E8F"/>
    <w:rsid w:val="00B850E7"/>
    <w:rsid w:val="00B862FF"/>
    <w:rsid w:val="00B864BD"/>
    <w:rsid w:val="00B8690D"/>
    <w:rsid w:val="00B870F4"/>
    <w:rsid w:val="00B87A62"/>
    <w:rsid w:val="00B910EC"/>
    <w:rsid w:val="00B91C2B"/>
    <w:rsid w:val="00B92BC7"/>
    <w:rsid w:val="00B94D70"/>
    <w:rsid w:val="00B9513D"/>
    <w:rsid w:val="00B9521C"/>
    <w:rsid w:val="00B97366"/>
    <w:rsid w:val="00B975CF"/>
    <w:rsid w:val="00B97B32"/>
    <w:rsid w:val="00B97F06"/>
    <w:rsid w:val="00BA06DD"/>
    <w:rsid w:val="00BA08F6"/>
    <w:rsid w:val="00BA2612"/>
    <w:rsid w:val="00BA2823"/>
    <w:rsid w:val="00BA2A73"/>
    <w:rsid w:val="00BA2E42"/>
    <w:rsid w:val="00BA3A1A"/>
    <w:rsid w:val="00BA3B90"/>
    <w:rsid w:val="00BA4AF4"/>
    <w:rsid w:val="00BA5066"/>
    <w:rsid w:val="00BA6C16"/>
    <w:rsid w:val="00BA787F"/>
    <w:rsid w:val="00BB361C"/>
    <w:rsid w:val="00BB40E4"/>
    <w:rsid w:val="00BB5565"/>
    <w:rsid w:val="00BB66A6"/>
    <w:rsid w:val="00BB70F5"/>
    <w:rsid w:val="00BC0F1D"/>
    <w:rsid w:val="00BC1289"/>
    <w:rsid w:val="00BC2604"/>
    <w:rsid w:val="00BC29ED"/>
    <w:rsid w:val="00BC2B86"/>
    <w:rsid w:val="00BC2BDB"/>
    <w:rsid w:val="00BC2FFA"/>
    <w:rsid w:val="00BC324E"/>
    <w:rsid w:val="00BC3BC0"/>
    <w:rsid w:val="00BC45E4"/>
    <w:rsid w:val="00BC5825"/>
    <w:rsid w:val="00BC5BAE"/>
    <w:rsid w:val="00BC6353"/>
    <w:rsid w:val="00BC67DC"/>
    <w:rsid w:val="00BC6ECA"/>
    <w:rsid w:val="00BCBE8C"/>
    <w:rsid w:val="00BD0511"/>
    <w:rsid w:val="00BD0FD3"/>
    <w:rsid w:val="00BD1FB3"/>
    <w:rsid w:val="00BD28D7"/>
    <w:rsid w:val="00BD2DC7"/>
    <w:rsid w:val="00BD554E"/>
    <w:rsid w:val="00BD6142"/>
    <w:rsid w:val="00BD6B7E"/>
    <w:rsid w:val="00BD6E83"/>
    <w:rsid w:val="00BE00C6"/>
    <w:rsid w:val="00BE0553"/>
    <w:rsid w:val="00BE1A45"/>
    <w:rsid w:val="00BE1BAD"/>
    <w:rsid w:val="00BE219B"/>
    <w:rsid w:val="00BE2C42"/>
    <w:rsid w:val="00BE3835"/>
    <w:rsid w:val="00BE4B97"/>
    <w:rsid w:val="00BE5BA4"/>
    <w:rsid w:val="00BE72E3"/>
    <w:rsid w:val="00BE738D"/>
    <w:rsid w:val="00BF099B"/>
    <w:rsid w:val="00BF0A00"/>
    <w:rsid w:val="00BF0E88"/>
    <w:rsid w:val="00BF1B02"/>
    <w:rsid w:val="00BF2B36"/>
    <w:rsid w:val="00BF2DDF"/>
    <w:rsid w:val="00BF3CF0"/>
    <w:rsid w:val="00BF4ABA"/>
    <w:rsid w:val="00BF5656"/>
    <w:rsid w:val="00BF5D0F"/>
    <w:rsid w:val="00BF6FD4"/>
    <w:rsid w:val="00BF7404"/>
    <w:rsid w:val="00BF74CF"/>
    <w:rsid w:val="00BF78C1"/>
    <w:rsid w:val="00BF7D27"/>
    <w:rsid w:val="00C00099"/>
    <w:rsid w:val="00C0015C"/>
    <w:rsid w:val="00C006FB"/>
    <w:rsid w:val="00C00779"/>
    <w:rsid w:val="00C01036"/>
    <w:rsid w:val="00C011EB"/>
    <w:rsid w:val="00C0585F"/>
    <w:rsid w:val="00C06678"/>
    <w:rsid w:val="00C066B1"/>
    <w:rsid w:val="00C06C4D"/>
    <w:rsid w:val="00C06E2F"/>
    <w:rsid w:val="00C13054"/>
    <w:rsid w:val="00C13641"/>
    <w:rsid w:val="00C13CB8"/>
    <w:rsid w:val="00C15D0A"/>
    <w:rsid w:val="00C1784E"/>
    <w:rsid w:val="00C21821"/>
    <w:rsid w:val="00C22A67"/>
    <w:rsid w:val="00C22FBC"/>
    <w:rsid w:val="00C23C5C"/>
    <w:rsid w:val="00C24326"/>
    <w:rsid w:val="00C24FA5"/>
    <w:rsid w:val="00C25309"/>
    <w:rsid w:val="00C303AE"/>
    <w:rsid w:val="00C30FEF"/>
    <w:rsid w:val="00C3195C"/>
    <w:rsid w:val="00C319E4"/>
    <w:rsid w:val="00C31D89"/>
    <w:rsid w:val="00C31E25"/>
    <w:rsid w:val="00C31E99"/>
    <w:rsid w:val="00C320B6"/>
    <w:rsid w:val="00C328EE"/>
    <w:rsid w:val="00C32B3A"/>
    <w:rsid w:val="00C3333A"/>
    <w:rsid w:val="00C33340"/>
    <w:rsid w:val="00C346B2"/>
    <w:rsid w:val="00C34DF5"/>
    <w:rsid w:val="00C34F4C"/>
    <w:rsid w:val="00C369E9"/>
    <w:rsid w:val="00C36EB6"/>
    <w:rsid w:val="00C36F1C"/>
    <w:rsid w:val="00C36F4B"/>
    <w:rsid w:val="00C3769D"/>
    <w:rsid w:val="00C40795"/>
    <w:rsid w:val="00C40ECE"/>
    <w:rsid w:val="00C414A6"/>
    <w:rsid w:val="00C41C98"/>
    <w:rsid w:val="00C41E13"/>
    <w:rsid w:val="00C4210C"/>
    <w:rsid w:val="00C426BC"/>
    <w:rsid w:val="00C43291"/>
    <w:rsid w:val="00C43375"/>
    <w:rsid w:val="00C4465D"/>
    <w:rsid w:val="00C44D3A"/>
    <w:rsid w:val="00C45FA8"/>
    <w:rsid w:val="00C461E9"/>
    <w:rsid w:val="00C46705"/>
    <w:rsid w:val="00C47531"/>
    <w:rsid w:val="00C502E7"/>
    <w:rsid w:val="00C51266"/>
    <w:rsid w:val="00C51342"/>
    <w:rsid w:val="00C51E51"/>
    <w:rsid w:val="00C529D3"/>
    <w:rsid w:val="00C54BA8"/>
    <w:rsid w:val="00C54E48"/>
    <w:rsid w:val="00C555D4"/>
    <w:rsid w:val="00C561F8"/>
    <w:rsid w:val="00C56EB0"/>
    <w:rsid w:val="00C57CCD"/>
    <w:rsid w:val="00C57DBF"/>
    <w:rsid w:val="00C602C0"/>
    <w:rsid w:val="00C618EA"/>
    <w:rsid w:val="00C62667"/>
    <w:rsid w:val="00C634E1"/>
    <w:rsid w:val="00C64228"/>
    <w:rsid w:val="00C64DF6"/>
    <w:rsid w:val="00C64E64"/>
    <w:rsid w:val="00C65E78"/>
    <w:rsid w:val="00C666D6"/>
    <w:rsid w:val="00C67D80"/>
    <w:rsid w:val="00C704AA"/>
    <w:rsid w:val="00C7096D"/>
    <w:rsid w:val="00C70C64"/>
    <w:rsid w:val="00C71763"/>
    <w:rsid w:val="00C718B5"/>
    <w:rsid w:val="00C7196D"/>
    <w:rsid w:val="00C72142"/>
    <w:rsid w:val="00C725A0"/>
    <w:rsid w:val="00C72B4D"/>
    <w:rsid w:val="00C73D2C"/>
    <w:rsid w:val="00C74CDA"/>
    <w:rsid w:val="00C7588B"/>
    <w:rsid w:val="00C76797"/>
    <w:rsid w:val="00C76D97"/>
    <w:rsid w:val="00C77B2D"/>
    <w:rsid w:val="00C80A37"/>
    <w:rsid w:val="00C80A8A"/>
    <w:rsid w:val="00C80CDD"/>
    <w:rsid w:val="00C80DF0"/>
    <w:rsid w:val="00C82130"/>
    <w:rsid w:val="00C82A56"/>
    <w:rsid w:val="00C83091"/>
    <w:rsid w:val="00C84A26"/>
    <w:rsid w:val="00C84F12"/>
    <w:rsid w:val="00C84F50"/>
    <w:rsid w:val="00C85854"/>
    <w:rsid w:val="00C85A57"/>
    <w:rsid w:val="00C85BA2"/>
    <w:rsid w:val="00C86CCC"/>
    <w:rsid w:val="00C86E9C"/>
    <w:rsid w:val="00C8735C"/>
    <w:rsid w:val="00C87B52"/>
    <w:rsid w:val="00C90E57"/>
    <w:rsid w:val="00C91FDF"/>
    <w:rsid w:val="00C92883"/>
    <w:rsid w:val="00C92C34"/>
    <w:rsid w:val="00C933B3"/>
    <w:rsid w:val="00C93B82"/>
    <w:rsid w:val="00C95609"/>
    <w:rsid w:val="00C95F01"/>
    <w:rsid w:val="00C9619B"/>
    <w:rsid w:val="00C9695A"/>
    <w:rsid w:val="00C96EF2"/>
    <w:rsid w:val="00CA1A1C"/>
    <w:rsid w:val="00CA1E37"/>
    <w:rsid w:val="00CA2048"/>
    <w:rsid w:val="00CA2524"/>
    <w:rsid w:val="00CA2974"/>
    <w:rsid w:val="00CA2E10"/>
    <w:rsid w:val="00CA2F9D"/>
    <w:rsid w:val="00CA3288"/>
    <w:rsid w:val="00CA421F"/>
    <w:rsid w:val="00CA4532"/>
    <w:rsid w:val="00CA46F0"/>
    <w:rsid w:val="00CA5B6E"/>
    <w:rsid w:val="00CA5B86"/>
    <w:rsid w:val="00CA767C"/>
    <w:rsid w:val="00CB026C"/>
    <w:rsid w:val="00CB0D7F"/>
    <w:rsid w:val="00CB2B20"/>
    <w:rsid w:val="00CB2D39"/>
    <w:rsid w:val="00CB3D7F"/>
    <w:rsid w:val="00CB3F53"/>
    <w:rsid w:val="00CB41AD"/>
    <w:rsid w:val="00CB4509"/>
    <w:rsid w:val="00CB48EF"/>
    <w:rsid w:val="00CB48F1"/>
    <w:rsid w:val="00CB49EB"/>
    <w:rsid w:val="00CB6C08"/>
    <w:rsid w:val="00CB7C85"/>
    <w:rsid w:val="00CB7F45"/>
    <w:rsid w:val="00CC0EF9"/>
    <w:rsid w:val="00CC1924"/>
    <w:rsid w:val="00CC20A7"/>
    <w:rsid w:val="00CC278B"/>
    <w:rsid w:val="00CC2E77"/>
    <w:rsid w:val="00CC4FCE"/>
    <w:rsid w:val="00CC52CD"/>
    <w:rsid w:val="00CC5ACD"/>
    <w:rsid w:val="00CC702E"/>
    <w:rsid w:val="00CC7955"/>
    <w:rsid w:val="00CC7C1D"/>
    <w:rsid w:val="00CD0D5D"/>
    <w:rsid w:val="00CD1098"/>
    <w:rsid w:val="00CD1369"/>
    <w:rsid w:val="00CD19CD"/>
    <w:rsid w:val="00CD2941"/>
    <w:rsid w:val="00CD3580"/>
    <w:rsid w:val="00CD3A06"/>
    <w:rsid w:val="00CD480F"/>
    <w:rsid w:val="00CD57F9"/>
    <w:rsid w:val="00CD6572"/>
    <w:rsid w:val="00CD6802"/>
    <w:rsid w:val="00CD741E"/>
    <w:rsid w:val="00CD7A57"/>
    <w:rsid w:val="00CE243D"/>
    <w:rsid w:val="00CE412E"/>
    <w:rsid w:val="00CE41FC"/>
    <w:rsid w:val="00CE47A7"/>
    <w:rsid w:val="00CE7824"/>
    <w:rsid w:val="00CE784E"/>
    <w:rsid w:val="00CF11AE"/>
    <w:rsid w:val="00CF28DE"/>
    <w:rsid w:val="00CF2DF8"/>
    <w:rsid w:val="00CF3028"/>
    <w:rsid w:val="00CF3915"/>
    <w:rsid w:val="00CF4916"/>
    <w:rsid w:val="00CF5907"/>
    <w:rsid w:val="00CF6101"/>
    <w:rsid w:val="00CF632F"/>
    <w:rsid w:val="00CF7C2D"/>
    <w:rsid w:val="00D01487"/>
    <w:rsid w:val="00D0282A"/>
    <w:rsid w:val="00D03C1D"/>
    <w:rsid w:val="00D0422A"/>
    <w:rsid w:val="00D0474B"/>
    <w:rsid w:val="00D052D7"/>
    <w:rsid w:val="00D05417"/>
    <w:rsid w:val="00D05C02"/>
    <w:rsid w:val="00D075EB"/>
    <w:rsid w:val="00D07A79"/>
    <w:rsid w:val="00D07A7E"/>
    <w:rsid w:val="00D10056"/>
    <w:rsid w:val="00D100F9"/>
    <w:rsid w:val="00D11754"/>
    <w:rsid w:val="00D118E4"/>
    <w:rsid w:val="00D11D78"/>
    <w:rsid w:val="00D124F0"/>
    <w:rsid w:val="00D12CB2"/>
    <w:rsid w:val="00D12F67"/>
    <w:rsid w:val="00D1496B"/>
    <w:rsid w:val="00D154F7"/>
    <w:rsid w:val="00D157EF"/>
    <w:rsid w:val="00D161F7"/>
    <w:rsid w:val="00D1621B"/>
    <w:rsid w:val="00D168E9"/>
    <w:rsid w:val="00D16B4E"/>
    <w:rsid w:val="00D16B6E"/>
    <w:rsid w:val="00D1753E"/>
    <w:rsid w:val="00D17BB1"/>
    <w:rsid w:val="00D2010D"/>
    <w:rsid w:val="00D2078A"/>
    <w:rsid w:val="00D22684"/>
    <w:rsid w:val="00D228EF"/>
    <w:rsid w:val="00D22913"/>
    <w:rsid w:val="00D256EF"/>
    <w:rsid w:val="00D25868"/>
    <w:rsid w:val="00D272C9"/>
    <w:rsid w:val="00D3224B"/>
    <w:rsid w:val="00D32CB5"/>
    <w:rsid w:val="00D34223"/>
    <w:rsid w:val="00D343D3"/>
    <w:rsid w:val="00D36279"/>
    <w:rsid w:val="00D36781"/>
    <w:rsid w:val="00D37A1F"/>
    <w:rsid w:val="00D40153"/>
    <w:rsid w:val="00D401BF"/>
    <w:rsid w:val="00D40869"/>
    <w:rsid w:val="00D408B4"/>
    <w:rsid w:val="00D40D36"/>
    <w:rsid w:val="00D4122B"/>
    <w:rsid w:val="00D418B0"/>
    <w:rsid w:val="00D419CD"/>
    <w:rsid w:val="00D42446"/>
    <w:rsid w:val="00D42F05"/>
    <w:rsid w:val="00D4345C"/>
    <w:rsid w:val="00D43526"/>
    <w:rsid w:val="00D43E81"/>
    <w:rsid w:val="00D443FF"/>
    <w:rsid w:val="00D44C5D"/>
    <w:rsid w:val="00D45156"/>
    <w:rsid w:val="00D45159"/>
    <w:rsid w:val="00D46AB9"/>
    <w:rsid w:val="00D46CEB"/>
    <w:rsid w:val="00D5054A"/>
    <w:rsid w:val="00D511F6"/>
    <w:rsid w:val="00D51EC7"/>
    <w:rsid w:val="00D52103"/>
    <w:rsid w:val="00D521F0"/>
    <w:rsid w:val="00D52295"/>
    <w:rsid w:val="00D523D9"/>
    <w:rsid w:val="00D53357"/>
    <w:rsid w:val="00D53571"/>
    <w:rsid w:val="00D542B6"/>
    <w:rsid w:val="00D54404"/>
    <w:rsid w:val="00D54625"/>
    <w:rsid w:val="00D54903"/>
    <w:rsid w:val="00D554D5"/>
    <w:rsid w:val="00D56233"/>
    <w:rsid w:val="00D56FF7"/>
    <w:rsid w:val="00D5752E"/>
    <w:rsid w:val="00D576DD"/>
    <w:rsid w:val="00D6054E"/>
    <w:rsid w:val="00D612EF"/>
    <w:rsid w:val="00D623E4"/>
    <w:rsid w:val="00D6397B"/>
    <w:rsid w:val="00D63BC3"/>
    <w:rsid w:val="00D64568"/>
    <w:rsid w:val="00D64CC0"/>
    <w:rsid w:val="00D65638"/>
    <w:rsid w:val="00D65F3C"/>
    <w:rsid w:val="00D66DD9"/>
    <w:rsid w:val="00D6771E"/>
    <w:rsid w:val="00D7054A"/>
    <w:rsid w:val="00D71539"/>
    <w:rsid w:val="00D71C74"/>
    <w:rsid w:val="00D722F4"/>
    <w:rsid w:val="00D729F2"/>
    <w:rsid w:val="00D75090"/>
    <w:rsid w:val="00D75D20"/>
    <w:rsid w:val="00D77269"/>
    <w:rsid w:val="00D77338"/>
    <w:rsid w:val="00D77E90"/>
    <w:rsid w:val="00D77FB0"/>
    <w:rsid w:val="00D81353"/>
    <w:rsid w:val="00D81B8C"/>
    <w:rsid w:val="00D81BEF"/>
    <w:rsid w:val="00D81C05"/>
    <w:rsid w:val="00D81C76"/>
    <w:rsid w:val="00D82E03"/>
    <w:rsid w:val="00D8333F"/>
    <w:rsid w:val="00D83C81"/>
    <w:rsid w:val="00D83F12"/>
    <w:rsid w:val="00D847F9"/>
    <w:rsid w:val="00D84D26"/>
    <w:rsid w:val="00D84DA2"/>
    <w:rsid w:val="00D85304"/>
    <w:rsid w:val="00D85ABD"/>
    <w:rsid w:val="00D85EAB"/>
    <w:rsid w:val="00D87176"/>
    <w:rsid w:val="00D8735D"/>
    <w:rsid w:val="00D87811"/>
    <w:rsid w:val="00D909F3"/>
    <w:rsid w:val="00D90EFB"/>
    <w:rsid w:val="00D91954"/>
    <w:rsid w:val="00D9286D"/>
    <w:rsid w:val="00D9398E"/>
    <w:rsid w:val="00D94D88"/>
    <w:rsid w:val="00D95B6F"/>
    <w:rsid w:val="00D95F2E"/>
    <w:rsid w:val="00D95F6B"/>
    <w:rsid w:val="00D96409"/>
    <w:rsid w:val="00D96E6B"/>
    <w:rsid w:val="00D97138"/>
    <w:rsid w:val="00D97867"/>
    <w:rsid w:val="00DA0729"/>
    <w:rsid w:val="00DA1ACF"/>
    <w:rsid w:val="00DA1CEE"/>
    <w:rsid w:val="00DA2497"/>
    <w:rsid w:val="00DA4A52"/>
    <w:rsid w:val="00DA577F"/>
    <w:rsid w:val="00DA7B55"/>
    <w:rsid w:val="00DA7C7D"/>
    <w:rsid w:val="00DB0437"/>
    <w:rsid w:val="00DB0486"/>
    <w:rsid w:val="00DB0B5F"/>
    <w:rsid w:val="00DB1FB6"/>
    <w:rsid w:val="00DB4771"/>
    <w:rsid w:val="00DB5EC7"/>
    <w:rsid w:val="00DB6894"/>
    <w:rsid w:val="00DC003D"/>
    <w:rsid w:val="00DC0574"/>
    <w:rsid w:val="00DC1D30"/>
    <w:rsid w:val="00DC2B2C"/>
    <w:rsid w:val="00DC2E42"/>
    <w:rsid w:val="00DC540E"/>
    <w:rsid w:val="00DC5D61"/>
    <w:rsid w:val="00DC6272"/>
    <w:rsid w:val="00DC6F38"/>
    <w:rsid w:val="00DC7466"/>
    <w:rsid w:val="00DC7730"/>
    <w:rsid w:val="00DC7ECE"/>
    <w:rsid w:val="00DD04C1"/>
    <w:rsid w:val="00DD0809"/>
    <w:rsid w:val="00DD0E1A"/>
    <w:rsid w:val="00DD1537"/>
    <w:rsid w:val="00DD240F"/>
    <w:rsid w:val="00DD2538"/>
    <w:rsid w:val="00DD29A1"/>
    <w:rsid w:val="00DD3237"/>
    <w:rsid w:val="00DD35A3"/>
    <w:rsid w:val="00DD3620"/>
    <w:rsid w:val="00DD53E1"/>
    <w:rsid w:val="00DD56FF"/>
    <w:rsid w:val="00DD74B4"/>
    <w:rsid w:val="00DD76EF"/>
    <w:rsid w:val="00DD7C27"/>
    <w:rsid w:val="00DE04F8"/>
    <w:rsid w:val="00DE056C"/>
    <w:rsid w:val="00DE14EE"/>
    <w:rsid w:val="00DE1907"/>
    <w:rsid w:val="00DE1BD6"/>
    <w:rsid w:val="00DE2EAA"/>
    <w:rsid w:val="00DE348E"/>
    <w:rsid w:val="00DE3573"/>
    <w:rsid w:val="00DE3D54"/>
    <w:rsid w:val="00DE6348"/>
    <w:rsid w:val="00DE760F"/>
    <w:rsid w:val="00DF044E"/>
    <w:rsid w:val="00DF0898"/>
    <w:rsid w:val="00DF11B9"/>
    <w:rsid w:val="00DF53D7"/>
    <w:rsid w:val="00DF5781"/>
    <w:rsid w:val="00DF6053"/>
    <w:rsid w:val="00DF7D8D"/>
    <w:rsid w:val="00E003B2"/>
    <w:rsid w:val="00E005C9"/>
    <w:rsid w:val="00E00A06"/>
    <w:rsid w:val="00E011E1"/>
    <w:rsid w:val="00E02A69"/>
    <w:rsid w:val="00E03DA3"/>
    <w:rsid w:val="00E03E24"/>
    <w:rsid w:val="00E040ED"/>
    <w:rsid w:val="00E04268"/>
    <w:rsid w:val="00E04E7F"/>
    <w:rsid w:val="00E05340"/>
    <w:rsid w:val="00E076B9"/>
    <w:rsid w:val="00E077D3"/>
    <w:rsid w:val="00E10054"/>
    <w:rsid w:val="00E10855"/>
    <w:rsid w:val="00E11C51"/>
    <w:rsid w:val="00E12626"/>
    <w:rsid w:val="00E12E7E"/>
    <w:rsid w:val="00E1463A"/>
    <w:rsid w:val="00E14851"/>
    <w:rsid w:val="00E155E7"/>
    <w:rsid w:val="00E15833"/>
    <w:rsid w:val="00E16837"/>
    <w:rsid w:val="00E16CCD"/>
    <w:rsid w:val="00E16D5F"/>
    <w:rsid w:val="00E17BCB"/>
    <w:rsid w:val="00E20BFE"/>
    <w:rsid w:val="00E21E26"/>
    <w:rsid w:val="00E222A3"/>
    <w:rsid w:val="00E248AD"/>
    <w:rsid w:val="00E248DC"/>
    <w:rsid w:val="00E24A2C"/>
    <w:rsid w:val="00E298D1"/>
    <w:rsid w:val="00E30160"/>
    <w:rsid w:val="00E30233"/>
    <w:rsid w:val="00E30E4E"/>
    <w:rsid w:val="00E31808"/>
    <w:rsid w:val="00E32416"/>
    <w:rsid w:val="00E33EA3"/>
    <w:rsid w:val="00E3439F"/>
    <w:rsid w:val="00E35921"/>
    <w:rsid w:val="00E36D57"/>
    <w:rsid w:val="00E373BB"/>
    <w:rsid w:val="00E40A6B"/>
    <w:rsid w:val="00E41079"/>
    <w:rsid w:val="00E4139E"/>
    <w:rsid w:val="00E41CFA"/>
    <w:rsid w:val="00E42460"/>
    <w:rsid w:val="00E4283B"/>
    <w:rsid w:val="00E42A51"/>
    <w:rsid w:val="00E435C7"/>
    <w:rsid w:val="00E44873"/>
    <w:rsid w:val="00E448CC"/>
    <w:rsid w:val="00E4509C"/>
    <w:rsid w:val="00E45C0E"/>
    <w:rsid w:val="00E45ECF"/>
    <w:rsid w:val="00E460D6"/>
    <w:rsid w:val="00E46231"/>
    <w:rsid w:val="00E464D9"/>
    <w:rsid w:val="00E46508"/>
    <w:rsid w:val="00E47A4E"/>
    <w:rsid w:val="00E47AF1"/>
    <w:rsid w:val="00E50E54"/>
    <w:rsid w:val="00E52D6C"/>
    <w:rsid w:val="00E52E93"/>
    <w:rsid w:val="00E538CA"/>
    <w:rsid w:val="00E56FDE"/>
    <w:rsid w:val="00E6022B"/>
    <w:rsid w:val="00E60420"/>
    <w:rsid w:val="00E60514"/>
    <w:rsid w:val="00E60528"/>
    <w:rsid w:val="00E60FFC"/>
    <w:rsid w:val="00E61CC4"/>
    <w:rsid w:val="00E61E26"/>
    <w:rsid w:val="00E61ED3"/>
    <w:rsid w:val="00E6280B"/>
    <w:rsid w:val="00E63368"/>
    <w:rsid w:val="00E638DE"/>
    <w:rsid w:val="00E63ABA"/>
    <w:rsid w:val="00E64278"/>
    <w:rsid w:val="00E64404"/>
    <w:rsid w:val="00E64447"/>
    <w:rsid w:val="00E64465"/>
    <w:rsid w:val="00E65206"/>
    <w:rsid w:val="00E655B3"/>
    <w:rsid w:val="00E65877"/>
    <w:rsid w:val="00E65F8A"/>
    <w:rsid w:val="00E67DC2"/>
    <w:rsid w:val="00E70D1B"/>
    <w:rsid w:val="00E70EDE"/>
    <w:rsid w:val="00E71465"/>
    <w:rsid w:val="00E71F6E"/>
    <w:rsid w:val="00E723A8"/>
    <w:rsid w:val="00E72857"/>
    <w:rsid w:val="00E72A10"/>
    <w:rsid w:val="00E72DFE"/>
    <w:rsid w:val="00E72F5C"/>
    <w:rsid w:val="00E73606"/>
    <w:rsid w:val="00E75095"/>
    <w:rsid w:val="00E75B22"/>
    <w:rsid w:val="00E77320"/>
    <w:rsid w:val="00E77978"/>
    <w:rsid w:val="00E805A7"/>
    <w:rsid w:val="00E81305"/>
    <w:rsid w:val="00E828F5"/>
    <w:rsid w:val="00E82D04"/>
    <w:rsid w:val="00E83876"/>
    <w:rsid w:val="00E84179"/>
    <w:rsid w:val="00E8495F"/>
    <w:rsid w:val="00E85053"/>
    <w:rsid w:val="00E856C7"/>
    <w:rsid w:val="00E87424"/>
    <w:rsid w:val="00E87A87"/>
    <w:rsid w:val="00E92CA2"/>
    <w:rsid w:val="00E93338"/>
    <w:rsid w:val="00E93958"/>
    <w:rsid w:val="00E940FF"/>
    <w:rsid w:val="00E95E05"/>
    <w:rsid w:val="00E97536"/>
    <w:rsid w:val="00EA01CF"/>
    <w:rsid w:val="00EA080B"/>
    <w:rsid w:val="00EA1483"/>
    <w:rsid w:val="00EA1767"/>
    <w:rsid w:val="00EA1953"/>
    <w:rsid w:val="00EA1A97"/>
    <w:rsid w:val="00EA2092"/>
    <w:rsid w:val="00EA2F7E"/>
    <w:rsid w:val="00EA35D5"/>
    <w:rsid w:val="00EA41F4"/>
    <w:rsid w:val="00EA4985"/>
    <w:rsid w:val="00EA54A7"/>
    <w:rsid w:val="00EA6F3B"/>
    <w:rsid w:val="00EA7895"/>
    <w:rsid w:val="00EA7B09"/>
    <w:rsid w:val="00EB02AB"/>
    <w:rsid w:val="00EB1A43"/>
    <w:rsid w:val="00EB1D08"/>
    <w:rsid w:val="00EB1F14"/>
    <w:rsid w:val="00EB273D"/>
    <w:rsid w:val="00EB3104"/>
    <w:rsid w:val="00EB32CE"/>
    <w:rsid w:val="00EB4054"/>
    <w:rsid w:val="00EB4702"/>
    <w:rsid w:val="00EB6EE6"/>
    <w:rsid w:val="00EB794A"/>
    <w:rsid w:val="00EC0013"/>
    <w:rsid w:val="00EC07EC"/>
    <w:rsid w:val="00EC1625"/>
    <w:rsid w:val="00EC1D5C"/>
    <w:rsid w:val="00EC2C3C"/>
    <w:rsid w:val="00EC2DD1"/>
    <w:rsid w:val="00EC3921"/>
    <w:rsid w:val="00EC3EE8"/>
    <w:rsid w:val="00EC40EB"/>
    <w:rsid w:val="00EC4145"/>
    <w:rsid w:val="00EC50E4"/>
    <w:rsid w:val="00EC5588"/>
    <w:rsid w:val="00EC600B"/>
    <w:rsid w:val="00EC6099"/>
    <w:rsid w:val="00EC6E9E"/>
    <w:rsid w:val="00EC6F5C"/>
    <w:rsid w:val="00EC7E6C"/>
    <w:rsid w:val="00ED09E3"/>
    <w:rsid w:val="00ED0BC8"/>
    <w:rsid w:val="00ED135D"/>
    <w:rsid w:val="00ED17BC"/>
    <w:rsid w:val="00ED1F1A"/>
    <w:rsid w:val="00ED219B"/>
    <w:rsid w:val="00ED21B3"/>
    <w:rsid w:val="00ED4BF1"/>
    <w:rsid w:val="00ED4EFD"/>
    <w:rsid w:val="00ED5049"/>
    <w:rsid w:val="00ED5A4E"/>
    <w:rsid w:val="00ED5CBC"/>
    <w:rsid w:val="00ED63D5"/>
    <w:rsid w:val="00ED6D26"/>
    <w:rsid w:val="00EE1F0E"/>
    <w:rsid w:val="00EE267D"/>
    <w:rsid w:val="00EE3302"/>
    <w:rsid w:val="00EE3F74"/>
    <w:rsid w:val="00EE54A3"/>
    <w:rsid w:val="00EE58A9"/>
    <w:rsid w:val="00EE5B64"/>
    <w:rsid w:val="00EE5B72"/>
    <w:rsid w:val="00EE5DE1"/>
    <w:rsid w:val="00EE6007"/>
    <w:rsid w:val="00EE6ABB"/>
    <w:rsid w:val="00EE7501"/>
    <w:rsid w:val="00EF17EC"/>
    <w:rsid w:val="00EF1A36"/>
    <w:rsid w:val="00EF2641"/>
    <w:rsid w:val="00EF2CFE"/>
    <w:rsid w:val="00EF35E0"/>
    <w:rsid w:val="00EF36C0"/>
    <w:rsid w:val="00EF6600"/>
    <w:rsid w:val="00EF6AEE"/>
    <w:rsid w:val="00EF6CAE"/>
    <w:rsid w:val="00EF6DEF"/>
    <w:rsid w:val="00EF7FBA"/>
    <w:rsid w:val="00F0013F"/>
    <w:rsid w:val="00F006CA"/>
    <w:rsid w:val="00F0164D"/>
    <w:rsid w:val="00F01BAF"/>
    <w:rsid w:val="00F021C3"/>
    <w:rsid w:val="00F02962"/>
    <w:rsid w:val="00F02CA6"/>
    <w:rsid w:val="00F04AB0"/>
    <w:rsid w:val="00F06683"/>
    <w:rsid w:val="00F06A81"/>
    <w:rsid w:val="00F06E84"/>
    <w:rsid w:val="00F06FA5"/>
    <w:rsid w:val="00F072F0"/>
    <w:rsid w:val="00F07A07"/>
    <w:rsid w:val="00F07FF4"/>
    <w:rsid w:val="00F102B8"/>
    <w:rsid w:val="00F1067E"/>
    <w:rsid w:val="00F1158F"/>
    <w:rsid w:val="00F1256D"/>
    <w:rsid w:val="00F12B20"/>
    <w:rsid w:val="00F13557"/>
    <w:rsid w:val="00F14192"/>
    <w:rsid w:val="00F14694"/>
    <w:rsid w:val="00F160B5"/>
    <w:rsid w:val="00F16D2E"/>
    <w:rsid w:val="00F20418"/>
    <w:rsid w:val="00F20E70"/>
    <w:rsid w:val="00F214A5"/>
    <w:rsid w:val="00F23060"/>
    <w:rsid w:val="00F232EA"/>
    <w:rsid w:val="00F24314"/>
    <w:rsid w:val="00F24635"/>
    <w:rsid w:val="00F2540F"/>
    <w:rsid w:val="00F25DB6"/>
    <w:rsid w:val="00F26989"/>
    <w:rsid w:val="00F26D85"/>
    <w:rsid w:val="00F27280"/>
    <w:rsid w:val="00F27EE2"/>
    <w:rsid w:val="00F30225"/>
    <w:rsid w:val="00F30B93"/>
    <w:rsid w:val="00F3118D"/>
    <w:rsid w:val="00F314F8"/>
    <w:rsid w:val="00F31BF1"/>
    <w:rsid w:val="00F32CFA"/>
    <w:rsid w:val="00F33616"/>
    <w:rsid w:val="00F3408E"/>
    <w:rsid w:val="00F35365"/>
    <w:rsid w:val="00F35500"/>
    <w:rsid w:val="00F3630A"/>
    <w:rsid w:val="00F36386"/>
    <w:rsid w:val="00F376A9"/>
    <w:rsid w:val="00F4038C"/>
    <w:rsid w:val="00F410E3"/>
    <w:rsid w:val="00F429B4"/>
    <w:rsid w:val="00F442BC"/>
    <w:rsid w:val="00F46556"/>
    <w:rsid w:val="00F50271"/>
    <w:rsid w:val="00F50579"/>
    <w:rsid w:val="00F506D3"/>
    <w:rsid w:val="00F5140E"/>
    <w:rsid w:val="00F514D0"/>
    <w:rsid w:val="00F5161F"/>
    <w:rsid w:val="00F5214B"/>
    <w:rsid w:val="00F52F44"/>
    <w:rsid w:val="00F53662"/>
    <w:rsid w:val="00F53979"/>
    <w:rsid w:val="00F558E9"/>
    <w:rsid w:val="00F55E72"/>
    <w:rsid w:val="00F5756F"/>
    <w:rsid w:val="00F60C81"/>
    <w:rsid w:val="00F60DE4"/>
    <w:rsid w:val="00F61829"/>
    <w:rsid w:val="00F61E1A"/>
    <w:rsid w:val="00F61FA5"/>
    <w:rsid w:val="00F62C9A"/>
    <w:rsid w:val="00F636E0"/>
    <w:rsid w:val="00F63A8E"/>
    <w:rsid w:val="00F644E5"/>
    <w:rsid w:val="00F6486B"/>
    <w:rsid w:val="00F64E7A"/>
    <w:rsid w:val="00F66043"/>
    <w:rsid w:val="00F66141"/>
    <w:rsid w:val="00F66DEA"/>
    <w:rsid w:val="00F671F3"/>
    <w:rsid w:val="00F67A84"/>
    <w:rsid w:val="00F67FD3"/>
    <w:rsid w:val="00F70DAF"/>
    <w:rsid w:val="00F716C4"/>
    <w:rsid w:val="00F71AEA"/>
    <w:rsid w:val="00F71E6A"/>
    <w:rsid w:val="00F71F52"/>
    <w:rsid w:val="00F72200"/>
    <w:rsid w:val="00F73B26"/>
    <w:rsid w:val="00F73CAB"/>
    <w:rsid w:val="00F765DE"/>
    <w:rsid w:val="00F766C1"/>
    <w:rsid w:val="00F766E3"/>
    <w:rsid w:val="00F77367"/>
    <w:rsid w:val="00F77C05"/>
    <w:rsid w:val="00F81409"/>
    <w:rsid w:val="00F81D4C"/>
    <w:rsid w:val="00F831BC"/>
    <w:rsid w:val="00F837BB"/>
    <w:rsid w:val="00F83E37"/>
    <w:rsid w:val="00F84944"/>
    <w:rsid w:val="00F850E4"/>
    <w:rsid w:val="00F852D0"/>
    <w:rsid w:val="00F857F6"/>
    <w:rsid w:val="00F860EF"/>
    <w:rsid w:val="00F86D4B"/>
    <w:rsid w:val="00F87D2A"/>
    <w:rsid w:val="00F90023"/>
    <w:rsid w:val="00F903C0"/>
    <w:rsid w:val="00F9140F"/>
    <w:rsid w:val="00F92A1E"/>
    <w:rsid w:val="00F92D9B"/>
    <w:rsid w:val="00F930C3"/>
    <w:rsid w:val="00F93506"/>
    <w:rsid w:val="00F96091"/>
    <w:rsid w:val="00F96A19"/>
    <w:rsid w:val="00F970CC"/>
    <w:rsid w:val="00F9787B"/>
    <w:rsid w:val="00F97E2A"/>
    <w:rsid w:val="00FA0468"/>
    <w:rsid w:val="00FA17B5"/>
    <w:rsid w:val="00FA1C1C"/>
    <w:rsid w:val="00FA1E24"/>
    <w:rsid w:val="00FA21E1"/>
    <w:rsid w:val="00FA230F"/>
    <w:rsid w:val="00FA2482"/>
    <w:rsid w:val="00FA75A1"/>
    <w:rsid w:val="00FA7661"/>
    <w:rsid w:val="00FA7C79"/>
    <w:rsid w:val="00FB00C6"/>
    <w:rsid w:val="00FB0555"/>
    <w:rsid w:val="00FB1594"/>
    <w:rsid w:val="00FB2B8C"/>
    <w:rsid w:val="00FB5DBF"/>
    <w:rsid w:val="00FB79AD"/>
    <w:rsid w:val="00FB7DA8"/>
    <w:rsid w:val="00FB8E5D"/>
    <w:rsid w:val="00FC099F"/>
    <w:rsid w:val="00FC1793"/>
    <w:rsid w:val="00FC1F90"/>
    <w:rsid w:val="00FC22A1"/>
    <w:rsid w:val="00FC2434"/>
    <w:rsid w:val="00FC2856"/>
    <w:rsid w:val="00FC4EB0"/>
    <w:rsid w:val="00FC6649"/>
    <w:rsid w:val="00FC6674"/>
    <w:rsid w:val="00FC6A4F"/>
    <w:rsid w:val="00FC6D90"/>
    <w:rsid w:val="00FC6F42"/>
    <w:rsid w:val="00FC764F"/>
    <w:rsid w:val="00FD01AB"/>
    <w:rsid w:val="00FD026F"/>
    <w:rsid w:val="00FD063B"/>
    <w:rsid w:val="00FD106D"/>
    <w:rsid w:val="00FD171E"/>
    <w:rsid w:val="00FD2581"/>
    <w:rsid w:val="00FD33DB"/>
    <w:rsid w:val="00FD3CC7"/>
    <w:rsid w:val="00FD3DB6"/>
    <w:rsid w:val="00FD49DF"/>
    <w:rsid w:val="00FD581A"/>
    <w:rsid w:val="00FE05A8"/>
    <w:rsid w:val="00FE139F"/>
    <w:rsid w:val="00FE142F"/>
    <w:rsid w:val="00FE1A4A"/>
    <w:rsid w:val="00FE236D"/>
    <w:rsid w:val="00FE24B9"/>
    <w:rsid w:val="00FE280D"/>
    <w:rsid w:val="00FE2A41"/>
    <w:rsid w:val="00FE2CFF"/>
    <w:rsid w:val="00FE39D8"/>
    <w:rsid w:val="00FE5C80"/>
    <w:rsid w:val="00FE6338"/>
    <w:rsid w:val="00FE6B61"/>
    <w:rsid w:val="00FE6FE4"/>
    <w:rsid w:val="00FF01B2"/>
    <w:rsid w:val="00FF09CC"/>
    <w:rsid w:val="00FF3A60"/>
    <w:rsid w:val="00FF4129"/>
    <w:rsid w:val="00FF6D1A"/>
    <w:rsid w:val="00FF7293"/>
    <w:rsid w:val="00FF7CC6"/>
    <w:rsid w:val="00FF7EFB"/>
    <w:rsid w:val="011CDFFB"/>
    <w:rsid w:val="012FFAA0"/>
    <w:rsid w:val="0168B1DE"/>
    <w:rsid w:val="01737668"/>
    <w:rsid w:val="01D2C45C"/>
    <w:rsid w:val="01D3C07B"/>
    <w:rsid w:val="020F7E96"/>
    <w:rsid w:val="021A6079"/>
    <w:rsid w:val="0238E4B0"/>
    <w:rsid w:val="024A4A05"/>
    <w:rsid w:val="024C7382"/>
    <w:rsid w:val="02E3D2F9"/>
    <w:rsid w:val="030873B6"/>
    <w:rsid w:val="03111FC8"/>
    <w:rsid w:val="031D8034"/>
    <w:rsid w:val="031E256E"/>
    <w:rsid w:val="035CC26E"/>
    <w:rsid w:val="038ED0E6"/>
    <w:rsid w:val="03BEB4DD"/>
    <w:rsid w:val="03F16943"/>
    <w:rsid w:val="041459C3"/>
    <w:rsid w:val="046CC566"/>
    <w:rsid w:val="04DBD1A7"/>
    <w:rsid w:val="04F5B725"/>
    <w:rsid w:val="055689E2"/>
    <w:rsid w:val="0574F4A7"/>
    <w:rsid w:val="0580AFAD"/>
    <w:rsid w:val="05A1148F"/>
    <w:rsid w:val="05D01352"/>
    <w:rsid w:val="05EAE969"/>
    <w:rsid w:val="067FEB00"/>
    <w:rsid w:val="068377D0"/>
    <w:rsid w:val="06921208"/>
    <w:rsid w:val="06A69B21"/>
    <w:rsid w:val="06BDF183"/>
    <w:rsid w:val="06C98894"/>
    <w:rsid w:val="06D07C0D"/>
    <w:rsid w:val="070529AC"/>
    <w:rsid w:val="072E0233"/>
    <w:rsid w:val="073FC005"/>
    <w:rsid w:val="076F57D5"/>
    <w:rsid w:val="07DBC833"/>
    <w:rsid w:val="08108A4F"/>
    <w:rsid w:val="082F82F6"/>
    <w:rsid w:val="085D3114"/>
    <w:rsid w:val="087B4706"/>
    <w:rsid w:val="08A84F20"/>
    <w:rsid w:val="08C36D5D"/>
    <w:rsid w:val="08D819C1"/>
    <w:rsid w:val="08DE9A3B"/>
    <w:rsid w:val="09036E7C"/>
    <w:rsid w:val="09265464"/>
    <w:rsid w:val="09470F3D"/>
    <w:rsid w:val="0969521A"/>
    <w:rsid w:val="09735F1C"/>
    <w:rsid w:val="09C28E68"/>
    <w:rsid w:val="09EA4123"/>
    <w:rsid w:val="0A15E877"/>
    <w:rsid w:val="0B178918"/>
    <w:rsid w:val="0B8AB988"/>
    <w:rsid w:val="0B967BDA"/>
    <w:rsid w:val="0BB8390A"/>
    <w:rsid w:val="0BD6ED1A"/>
    <w:rsid w:val="0BFB6A8C"/>
    <w:rsid w:val="0C123FA1"/>
    <w:rsid w:val="0C25882E"/>
    <w:rsid w:val="0C2588E1"/>
    <w:rsid w:val="0C5C42C5"/>
    <w:rsid w:val="0C6180FB"/>
    <w:rsid w:val="0C79D084"/>
    <w:rsid w:val="0CFAD4BD"/>
    <w:rsid w:val="0D3FB2F9"/>
    <w:rsid w:val="0D7DEA9F"/>
    <w:rsid w:val="0D929558"/>
    <w:rsid w:val="0D9E8452"/>
    <w:rsid w:val="0DBDDE80"/>
    <w:rsid w:val="0DDE0CC1"/>
    <w:rsid w:val="0E0D3552"/>
    <w:rsid w:val="0E21AC87"/>
    <w:rsid w:val="0E32E3DC"/>
    <w:rsid w:val="0E518AE4"/>
    <w:rsid w:val="0E555E07"/>
    <w:rsid w:val="0E72BEE1"/>
    <w:rsid w:val="0E77569E"/>
    <w:rsid w:val="0E7967FF"/>
    <w:rsid w:val="0EB8C4B0"/>
    <w:rsid w:val="0ECCF0EC"/>
    <w:rsid w:val="0ED8F3A4"/>
    <w:rsid w:val="0EEE4635"/>
    <w:rsid w:val="0F387C87"/>
    <w:rsid w:val="0F3E99D9"/>
    <w:rsid w:val="0F8647BC"/>
    <w:rsid w:val="0F9E930F"/>
    <w:rsid w:val="0FA9104B"/>
    <w:rsid w:val="0FC7635F"/>
    <w:rsid w:val="0FCC50F5"/>
    <w:rsid w:val="0FD60DCD"/>
    <w:rsid w:val="0FF61CB1"/>
    <w:rsid w:val="10121132"/>
    <w:rsid w:val="104B14EF"/>
    <w:rsid w:val="1055F5D7"/>
    <w:rsid w:val="108F4195"/>
    <w:rsid w:val="10946101"/>
    <w:rsid w:val="10A41E6C"/>
    <w:rsid w:val="10AB747A"/>
    <w:rsid w:val="10DC250F"/>
    <w:rsid w:val="111612DD"/>
    <w:rsid w:val="111AA5B1"/>
    <w:rsid w:val="111C2F63"/>
    <w:rsid w:val="11728867"/>
    <w:rsid w:val="118A193A"/>
    <w:rsid w:val="11C92827"/>
    <w:rsid w:val="121E37D5"/>
    <w:rsid w:val="126DCF4B"/>
    <w:rsid w:val="127A9B51"/>
    <w:rsid w:val="128BAE37"/>
    <w:rsid w:val="128BFE61"/>
    <w:rsid w:val="128D9C90"/>
    <w:rsid w:val="12A254B1"/>
    <w:rsid w:val="12CB7042"/>
    <w:rsid w:val="12D09993"/>
    <w:rsid w:val="12E640B3"/>
    <w:rsid w:val="131C6C71"/>
    <w:rsid w:val="1320FFF8"/>
    <w:rsid w:val="13428E04"/>
    <w:rsid w:val="1345513E"/>
    <w:rsid w:val="136AEF15"/>
    <w:rsid w:val="1374660C"/>
    <w:rsid w:val="13943889"/>
    <w:rsid w:val="13A2BBB9"/>
    <w:rsid w:val="13E42E01"/>
    <w:rsid w:val="140ADD27"/>
    <w:rsid w:val="1429C700"/>
    <w:rsid w:val="1433848B"/>
    <w:rsid w:val="1442B91F"/>
    <w:rsid w:val="14480EC9"/>
    <w:rsid w:val="145BC748"/>
    <w:rsid w:val="147116E1"/>
    <w:rsid w:val="1475AE5B"/>
    <w:rsid w:val="147D14BE"/>
    <w:rsid w:val="1492FD2E"/>
    <w:rsid w:val="14B5678A"/>
    <w:rsid w:val="14B5DEF2"/>
    <w:rsid w:val="14C16E78"/>
    <w:rsid w:val="14EB9BB1"/>
    <w:rsid w:val="14F4C43B"/>
    <w:rsid w:val="150B1499"/>
    <w:rsid w:val="150E84C3"/>
    <w:rsid w:val="154D2D56"/>
    <w:rsid w:val="157BFA2A"/>
    <w:rsid w:val="15936AED"/>
    <w:rsid w:val="15C46871"/>
    <w:rsid w:val="15C4F551"/>
    <w:rsid w:val="15EB8623"/>
    <w:rsid w:val="15F0DA0E"/>
    <w:rsid w:val="16073249"/>
    <w:rsid w:val="160D6607"/>
    <w:rsid w:val="162D5330"/>
    <w:rsid w:val="164F6899"/>
    <w:rsid w:val="1655F45E"/>
    <w:rsid w:val="1668FE87"/>
    <w:rsid w:val="16977D79"/>
    <w:rsid w:val="16DA152D"/>
    <w:rsid w:val="17059CD8"/>
    <w:rsid w:val="17168C57"/>
    <w:rsid w:val="172172E6"/>
    <w:rsid w:val="172F3B4E"/>
    <w:rsid w:val="174D2CFB"/>
    <w:rsid w:val="1768D300"/>
    <w:rsid w:val="1775D45F"/>
    <w:rsid w:val="17848B13"/>
    <w:rsid w:val="17A545EC"/>
    <w:rsid w:val="17B657D7"/>
    <w:rsid w:val="17C5C35C"/>
    <w:rsid w:val="17E6BE26"/>
    <w:rsid w:val="1835812B"/>
    <w:rsid w:val="1847678C"/>
    <w:rsid w:val="1850F7E2"/>
    <w:rsid w:val="18613A8D"/>
    <w:rsid w:val="18840DB4"/>
    <w:rsid w:val="18CE987F"/>
    <w:rsid w:val="18D5CF83"/>
    <w:rsid w:val="1909C21A"/>
    <w:rsid w:val="191B57B3"/>
    <w:rsid w:val="191C661E"/>
    <w:rsid w:val="1928C94C"/>
    <w:rsid w:val="192CB29A"/>
    <w:rsid w:val="193162C7"/>
    <w:rsid w:val="194DC835"/>
    <w:rsid w:val="1952F281"/>
    <w:rsid w:val="19A7D547"/>
    <w:rsid w:val="19E3D0CB"/>
    <w:rsid w:val="1A7EC6AF"/>
    <w:rsid w:val="1A81BCBA"/>
    <w:rsid w:val="1AA37204"/>
    <w:rsid w:val="1AEE7B94"/>
    <w:rsid w:val="1B5AB773"/>
    <w:rsid w:val="1B5C8873"/>
    <w:rsid w:val="1B633D24"/>
    <w:rsid w:val="1B7C09C4"/>
    <w:rsid w:val="1BDA984F"/>
    <w:rsid w:val="1BDD82C7"/>
    <w:rsid w:val="1C3A7DBB"/>
    <w:rsid w:val="1C3EF07F"/>
    <w:rsid w:val="1C4CC635"/>
    <w:rsid w:val="1C8D1350"/>
    <w:rsid w:val="1CB53C8B"/>
    <w:rsid w:val="1CC46AE6"/>
    <w:rsid w:val="1CD07ABE"/>
    <w:rsid w:val="1CEB9174"/>
    <w:rsid w:val="1D382672"/>
    <w:rsid w:val="1D516687"/>
    <w:rsid w:val="1D6BAFB9"/>
    <w:rsid w:val="1DA553D8"/>
    <w:rsid w:val="1DB95D7C"/>
    <w:rsid w:val="1DBA7641"/>
    <w:rsid w:val="1DD947ED"/>
    <w:rsid w:val="1DDAD55D"/>
    <w:rsid w:val="1DF927AD"/>
    <w:rsid w:val="1E5C3FEB"/>
    <w:rsid w:val="1E85C3A6"/>
    <w:rsid w:val="1E8CBEAA"/>
    <w:rsid w:val="1ED183C3"/>
    <w:rsid w:val="1EE5BD8F"/>
    <w:rsid w:val="1F1947D1"/>
    <w:rsid w:val="1F253B03"/>
    <w:rsid w:val="1F2BBC30"/>
    <w:rsid w:val="1F392236"/>
    <w:rsid w:val="1F68C599"/>
    <w:rsid w:val="1F739CE4"/>
    <w:rsid w:val="1F8FA6DD"/>
    <w:rsid w:val="1F90E49B"/>
    <w:rsid w:val="200AA151"/>
    <w:rsid w:val="20107845"/>
    <w:rsid w:val="20236D41"/>
    <w:rsid w:val="20532A93"/>
    <w:rsid w:val="20D53B93"/>
    <w:rsid w:val="20D8FA39"/>
    <w:rsid w:val="20DEBB02"/>
    <w:rsid w:val="210C1DDE"/>
    <w:rsid w:val="213A312D"/>
    <w:rsid w:val="21637E94"/>
    <w:rsid w:val="217E3D20"/>
    <w:rsid w:val="21BA4279"/>
    <w:rsid w:val="21CF615F"/>
    <w:rsid w:val="21D67909"/>
    <w:rsid w:val="21D8F442"/>
    <w:rsid w:val="21F7CB5A"/>
    <w:rsid w:val="2283EA2B"/>
    <w:rsid w:val="22AEB6BA"/>
    <w:rsid w:val="22D68D6F"/>
    <w:rsid w:val="22D86CFE"/>
    <w:rsid w:val="22DE395A"/>
    <w:rsid w:val="22E8ABB6"/>
    <w:rsid w:val="2317F205"/>
    <w:rsid w:val="2378CB4A"/>
    <w:rsid w:val="237D2B4D"/>
    <w:rsid w:val="2396545D"/>
    <w:rsid w:val="23BB1960"/>
    <w:rsid w:val="23EE0F22"/>
    <w:rsid w:val="2403670E"/>
    <w:rsid w:val="2469EA70"/>
    <w:rsid w:val="246C1E03"/>
    <w:rsid w:val="24DCF9AF"/>
    <w:rsid w:val="24F6E0C2"/>
    <w:rsid w:val="251818F5"/>
    <w:rsid w:val="25309074"/>
    <w:rsid w:val="25639BA9"/>
    <w:rsid w:val="257442FB"/>
    <w:rsid w:val="25E1ECC5"/>
    <w:rsid w:val="262E1C80"/>
    <w:rsid w:val="26345F4E"/>
    <w:rsid w:val="2650AF8C"/>
    <w:rsid w:val="2669020D"/>
    <w:rsid w:val="2697B677"/>
    <w:rsid w:val="26985D6F"/>
    <w:rsid w:val="26C4696A"/>
    <w:rsid w:val="26E01402"/>
    <w:rsid w:val="26FA1328"/>
    <w:rsid w:val="271A19E3"/>
    <w:rsid w:val="27222EA7"/>
    <w:rsid w:val="27379763"/>
    <w:rsid w:val="2759BDE2"/>
    <w:rsid w:val="279DEA88"/>
    <w:rsid w:val="27C6AA79"/>
    <w:rsid w:val="27D228A0"/>
    <w:rsid w:val="27D8BFF8"/>
    <w:rsid w:val="2829DF72"/>
    <w:rsid w:val="2837750E"/>
    <w:rsid w:val="2854F341"/>
    <w:rsid w:val="2874CAAE"/>
    <w:rsid w:val="288EA3A6"/>
    <w:rsid w:val="28C86B84"/>
    <w:rsid w:val="28CACA9E"/>
    <w:rsid w:val="28CC071E"/>
    <w:rsid w:val="29213CC5"/>
    <w:rsid w:val="292838C4"/>
    <w:rsid w:val="292845B3"/>
    <w:rsid w:val="293BB327"/>
    <w:rsid w:val="298B2805"/>
    <w:rsid w:val="29935F74"/>
    <w:rsid w:val="29A19BF6"/>
    <w:rsid w:val="29A69F85"/>
    <w:rsid w:val="29CDDB8B"/>
    <w:rsid w:val="2A48F939"/>
    <w:rsid w:val="2A5F2B8B"/>
    <w:rsid w:val="2A79DC9F"/>
    <w:rsid w:val="2AA667A4"/>
    <w:rsid w:val="2AAD15BC"/>
    <w:rsid w:val="2AC2758E"/>
    <w:rsid w:val="2B07A838"/>
    <w:rsid w:val="2B232D7A"/>
    <w:rsid w:val="2B24A8A1"/>
    <w:rsid w:val="2B3C568A"/>
    <w:rsid w:val="2B611B8D"/>
    <w:rsid w:val="2B76883C"/>
    <w:rsid w:val="2B7C60DE"/>
    <w:rsid w:val="2B8271D1"/>
    <w:rsid w:val="2BA2DF7D"/>
    <w:rsid w:val="2BB49957"/>
    <w:rsid w:val="2BCAC1C4"/>
    <w:rsid w:val="2BCE4B77"/>
    <w:rsid w:val="2BE7FAAD"/>
    <w:rsid w:val="2BF62BAF"/>
    <w:rsid w:val="2C415FE7"/>
    <w:rsid w:val="2C74144D"/>
    <w:rsid w:val="2CB0858B"/>
    <w:rsid w:val="2CD0C645"/>
    <w:rsid w:val="2CE491CD"/>
    <w:rsid w:val="2CE62564"/>
    <w:rsid w:val="2CF34786"/>
    <w:rsid w:val="2D354A18"/>
    <w:rsid w:val="2D5EECE8"/>
    <w:rsid w:val="2D8A2402"/>
    <w:rsid w:val="2D904B20"/>
    <w:rsid w:val="2D95560F"/>
    <w:rsid w:val="2DE0D8C3"/>
    <w:rsid w:val="2E442213"/>
    <w:rsid w:val="2E5A3872"/>
    <w:rsid w:val="2E6B7DE1"/>
    <w:rsid w:val="2E9DCB0F"/>
    <w:rsid w:val="2EA2924A"/>
    <w:rsid w:val="2EF5C5CE"/>
    <w:rsid w:val="2EFBD2CE"/>
    <w:rsid w:val="2F0E4700"/>
    <w:rsid w:val="2F24C721"/>
    <w:rsid w:val="2F3D41DB"/>
    <w:rsid w:val="2F402377"/>
    <w:rsid w:val="2F8BD6E1"/>
    <w:rsid w:val="2FB97740"/>
    <w:rsid w:val="2FD309C8"/>
    <w:rsid w:val="2FF53DD7"/>
    <w:rsid w:val="304E977E"/>
    <w:rsid w:val="30532B05"/>
    <w:rsid w:val="3061F2CC"/>
    <w:rsid w:val="3068EBA1"/>
    <w:rsid w:val="3079DA2B"/>
    <w:rsid w:val="307F21D0"/>
    <w:rsid w:val="30DC1B16"/>
    <w:rsid w:val="311954F6"/>
    <w:rsid w:val="317568E6"/>
    <w:rsid w:val="31759BB7"/>
    <w:rsid w:val="31A00983"/>
    <w:rsid w:val="31BE3205"/>
    <w:rsid w:val="31DAB732"/>
    <w:rsid w:val="31DD4EF2"/>
    <w:rsid w:val="31E1891A"/>
    <w:rsid w:val="31F643B2"/>
    <w:rsid w:val="3203D78A"/>
    <w:rsid w:val="320427B4"/>
    <w:rsid w:val="32062A8A"/>
    <w:rsid w:val="324367BF"/>
    <w:rsid w:val="3263584F"/>
    <w:rsid w:val="32B50F41"/>
    <w:rsid w:val="331EB720"/>
    <w:rsid w:val="334E63BB"/>
    <w:rsid w:val="3372F769"/>
    <w:rsid w:val="33A87180"/>
    <w:rsid w:val="33D14BB5"/>
    <w:rsid w:val="33DCCC7E"/>
    <w:rsid w:val="33FA8833"/>
    <w:rsid w:val="341BA95E"/>
    <w:rsid w:val="341DFC5E"/>
    <w:rsid w:val="3421892E"/>
    <w:rsid w:val="34246B7D"/>
    <w:rsid w:val="343A47F6"/>
    <w:rsid w:val="34768811"/>
    <w:rsid w:val="34876234"/>
    <w:rsid w:val="34C48C60"/>
    <w:rsid w:val="34D2F965"/>
    <w:rsid w:val="34DD9A72"/>
    <w:rsid w:val="34DFA6AA"/>
    <w:rsid w:val="356D96E8"/>
    <w:rsid w:val="35C4C31F"/>
    <w:rsid w:val="36433950"/>
    <w:rsid w:val="36613525"/>
    <w:rsid w:val="367F3876"/>
    <w:rsid w:val="3683868D"/>
    <w:rsid w:val="36867BE5"/>
    <w:rsid w:val="36978F7E"/>
    <w:rsid w:val="36AA2AAE"/>
    <w:rsid w:val="36BAE549"/>
    <w:rsid w:val="36D298B4"/>
    <w:rsid w:val="36E975BE"/>
    <w:rsid w:val="370929E0"/>
    <w:rsid w:val="370CD48B"/>
    <w:rsid w:val="3716B0A9"/>
    <w:rsid w:val="3723759A"/>
    <w:rsid w:val="374E5E38"/>
    <w:rsid w:val="376968A8"/>
    <w:rsid w:val="37CE419C"/>
    <w:rsid w:val="37F9BA12"/>
    <w:rsid w:val="380C3A04"/>
    <w:rsid w:val="381F76FE"/>
    <w:rsid w:val="38306A87"/>
    <w:rsid w:val="38321449"/>
    <w:rsid w:val="3847E0F9"/>
    <w:rsid w:val="38B02277"/>
    <w:rsid w:val="38BBE164"/>
    <w:rsid w:val="38C13E39"/>
    <w:rsid w:val="38C48262"/>
    <w:rsid w:val="38E7F744"/>
    <w:rsid w:val="394889A0"/>
    <w:rsid w:val="394A2C05"/>
    <w:rsid w:val="3953F81B"/>
    <w:rsid w:val="39640F95"/>
    <w:rsid w:val="39AF1777"/>
    <w:rsid w:val="39B4A49C"/>
    <w:rsid w:val="39DD8B37"/>
    <w:rsid w:val="39FD8E88"/>
    <w:rsid w:val="3A0FF68E"/>
    <w:rsid w:val="3A1F7851"/>
    <w:rsid w:val="3A20D917"/>
    <w:rsid w:val="3A4F75C3"/>
    <w:rsid w:val="3A6E9B57"/>
    <w:rsid w:val="3AA0227B"/>
    <w:rsid w:val="3AE5A64A"/>
    <w:rsid w:val="3B1DCDB0"/>
    <w:rsid w:val="3BA40A08"/>
    <w:rsid w:val="3BE2B68E"/>
    <w:rsid w:val="3BFE6EA1"/>
    <w:rsid w:val="3C528B83"/>
    <w:rsid w:val="3C7DDF43"/>
    <w:rsid w:val="3C8E6FE1"/>
    <w:rsid w:val="3C95E01E"/>
    <w:rsid w:val="3CEFA0E3"/>
    <w:rsid w:val="3CF1875B"/>
    <w:rsid w:val="3D3282EE"/>
    <w:rsid w:val="3D571913"/>
    <w:rsid w:val="3D585D33"/>
    <w:rsid w:val="3D85B4C4"/>
    <w:rsid w:val="3DA11473"/>
    <w:rsid w:val="3DA83552"/>
    <w:rsid w:val="3DECF972"/>
    <w:rsid w:val="3E12FCA1"/>
    <w:rsid w:val="3E787AE5"/>
    <w:rsid w:val="3E8E2FD8"/>
    <w:rsid w:val="3E9B6B65"/>
    <w:rsid w:val="3EBE8759"/>
    <w:rsid w:val="3ED3FF9B"/>
    <w:rsid w:val="3ED48888"/>
    <w:rsid w:val="3EEF8F75"/>
    <w:rsid w:val="3F059F48"/>
    <w:rsid w:val="3F0B0D1F"/>
    <w:rsid w:val="3F147780"/>
    <w:rsid w:val="3F6C8914"/>
    <w:rsid w:val="40167708"/>
    <w:rsid w:val="402194A6"/>
    <w:rsid w:val="40308FF1"/>
    <w:rsid w:val="40311AAA"/>
    <w:rsid w:val="4051AF71"/>
    <w:rsid w:val="4069A8DE"/>
    <w:rsid w:val="40750F78"/>
    <w:rsid w:val="4094EAD8"/>
    <w:rsid w:val="40999BB8"/>
    <w:rsid w:val="40BEC1DF"/>
    <w:rsid w:val="40DFBCA9"/>
    <w:rsid w:val="40E52904"/>
    <w:rsid w:val="40EE4F17"/>
    <w:rsid w:val="40F192EB"/>
    <w:rsid w:val="413278F0"/>
    <w:rsid w:val="41B099B4"/>
    <w:rsid w:val="41DF44EB"/>
    <w:rsid w:val="425A54D7"/>
    <w:rsid w:val="426DB025"/>
    <w:rsid w:val="4353B155"/>
    <w:rsid w:val="43570C07"/>
    <w:rsid w:val="4368AAD2"/>
    <w:rsid w:val="43944841"/>
    <w:rsid w:val="43D24DC9"/>
    <w:rsid w:val="43E52717"/>
    <w:rsid w:val="43FD530D"/>
    <w:rsid w:val="44033CC2"/>
    <w:rsid w:val="446101FF"/>
    <w:rsid w:val="44644D41"/>
    <w:rsid w:val="44A40DD0"/>
    <w:rsid w:val="44D01DBE"/>
    <w:rsid w:val="44D73A28"/>
    <w:rsid w:val="45097DF9"/>
    <w:rsid w:val="451658CD"/>
    <w:rsid w:val="452EDF1A"/>
    <w:rsid w:val="45358392"/>
    <w:rsid w:val="453C4520"/>
    <w:rsid w:val="453EC3C3"/>
    <w:rsid w:val="4552603F"/>
    <w:rsid w:val="4573DFEE"/>
    <w:rsid w:val="4579FC2C"/>
    <w:rsid w:val="4581B62E"/>
    <w:rsid w:val="45DAF27C"/>
    <w:rsid w:val="460FC80C"/>
    <w:rsid w:val="46123084"/>
    <w:rsid w:val="461691BC"/>
    <w:rsid w:val="4661865B"/>
    <w:rsid w:val="467D9930"/>
    <w:rsid w:val="468A4A65"/>
    <w:rsid w:val="468B83ED"/>
    <w:rsid w:val="46ADF2C5"/>
    <w:rsid w:val="46B845B4"/>
    <w:rsid w:val="46D61D43"/>
    <w:rsid w:val="46EB9B77"/>
    <w:rsid w:val="4715B36A"/>
    <w:rsid w:val="471DAE80"/>
    <w:rsid w:val="473E3783"/>
    <w:rsid w:val="4766DE34"/>
    <w:rsid w:val="477C1FB2"/>
    <w:rsid w:val="479DE96B"/>
    <w:rsid w:val="47C894A0"/>
    <w:rsid w:val="47E2537A"/>
    <w:rsid w:val="47F11B41"/>
    <w:rsid w:val="47F52CC8"/>
    <w:rsid w:val="48009775"/>
    <w:rsid w:val="4800D7F9"/>
    <w:rsid w:val="480D253A"/>
    <w:rsid w:val="48B39627"/>
    <w:rsid w:val="48B71371"/>
    <w:rsid w:val="48DECD41"/>
    <w:rsid w:val="490E645E"/>
    <w:rsid w:val="490F6C10"/>
    <w:rsid w:val="493AA329"/>
    <w:rsid w:val="493DDD19"/>
    <w:rsid w:val="49593085"/>
    <w:rsid w:val="49916283"/>
    <w:rsid w:val="49CD70C8"/>
    <w:rsid w:val="49E9272D"/>
    <w:rsid w:val="4A043DE3"/>
    <w:rsid w:val="4A405FAA"/>
    <w:rsid w:val="4A6E320D"/>
    <w:rsid w:val="4AB8AE0A"/>
    <w:rsid w:val="4AC5A191"/>
    <w:rsid w:val="4ADCB74F"/>
    <w:rsid w:val="4AEA6727"/>
    <w:rsid w:val="4B0AE474"/>
    <w:rsid w:val="4B192056"/>
    <w:rsid w:val="4B23B114"/>
    <w:rsid w:val="4B78E869"/>
    <w:rsid w:val="4B911D91"/>
    <w:rsid w:val="4BB4910C"/>
    <w:rsid w:val="4BB68897"/>
    <w:rsid w:val="4BF66DED"/>
    <w:rsid w:val="4BFE5F66"/>
    <w:rsid w:val="4C097DB7"/>
    <w:rsid w:val="4C198A99"/>
    <w:rsid w:val="4C723A07"/>
    <w:rsid w:val="4C74EF98"/>
    <w:rsid w:val="4C8E1958"/>
    <w:rsid w:val="4CA00FED"/>
    <w:rsid w:val="4CB43106"/>
    <w:rsid w:val="4CBE5433"/>
    <w:rsid w:val="4CECE777"/>
    <w:rsid w:val="4CEF91A8"/>
    <w:rsid w:val="4D153A17"/>
    <w:rsid w:val="4D40875C"/>
    <w:rsid w:val="4D430C7A"/>
    <w:rsid w:val="4D5A501B"/>
    <w:rsid w:val="4D72D71B"/>
    <w:rsid w:val="4D94AD33"/>
    <w:rsid w:val="4D96795B"/>
    <w:rsid w:val="4DA6C509"/>
    <w:rsid w:val="4DB8E6CF"/>
    <w:rsid w:val="4DC6503F"/>
    <w:rsid w:val="4DC82575"/>
    <w:rsid w:val="4DCFE41D"/>
    <w:rsid w:val="4DF9E39C"/>
    <w:rsid w:val="4E0CD0E0"/>
    <w:rsid w:val="4E29B7E3"/>
    <w:rsid w:val="4E33B2D7"/>
    <w:rsid w:val="4E6A25E3"/>
    <w:rsid w:val="4E712034"/>
    <w:rsid w:val="4EACE72B"/>
    <w:rsid w:val="4F405396"/>
    <w:rsid w:val="4F570302"/>
    <w:rsid w:val="4F5B805E"/>
    <w:rsid w:val="4F7158A1"/>
    <w:rsid w:val="4FFB7A03"/>
    <w:rsid w:val="501FBF03"/>
    <w:rsid w:val="50596583"/>
    <w:rsid w:val="507008C2"/>
    <w:rsid w:val="50BA1F1D"/>
    <w:rsid w:val="50C8282E"/>
    <w:rsid w:val="50E10061"/>
    <w:rsid w:val="514860BB"/>
    <w:rsid w:val="516D0E6E"/>
    <w:rsid w:val="519471B2"/>
    <w:rsid w:val="52246B64"/>
    <w:rsid w:val="5236ED2A"/>
    <w:rsid w:val="5242B7CF"/>
    <w:rsid w:val="527C51A1"/>
    <w:rsid w:val="5284A8D0"/>
    <w:rsid w:val="5284BE00"/>
    <w:rsid w:val="52A99C26"/>
    <w:rsid w:val="52EAA0EB"/>
    <w:rsid w:val="52F1886D"/>
    <w:rsid w:val="532EC4A7"/>
    <w:rsid w:val="5337327F"/>
    <w:rsid w:val="534924DE"/>
    <w:rsid w:val="535185D9"/>
    <w:rsid w:val="537ECE9C"/>
    <w:rsid w:val="539D4EFC"/>
    <w:rsid w:val="53BC243C"/>
    <w:rsid w:val="541A2D24"/>
    <w:rsid w:val="542AE26D"/>
    <w:rsid w:val="54829D76"/>
    <w:rsid w:val="548D4D3B"/>
    <w:rsid w:val="548EA369"/>
    <w:rsid w:val="54932C58"/>
    <w:rsid w:val="551F8D46"/>
    <w:rsid w:val="5533BC7A"/>
    <w:rsid w:val="554C1A8E"/>
    <w:rsid w:val="5560B9FC"/>
    <w:rsid w:val="55A44492"/>
    <w:rsid w:val="55D0C521"/>
    <w:rsid w:val="55E93B81"/>
    <w:rsid w:val="561DD712"/>
    <w:rsid w:val="56370A07"/>
    <w:rsid w:val="564716E9"/>
    <w:rsid w:val="56732C1D"/>
    <w:rsid w:val="56898B42"/>
    <w:rsid w:val="569F0384"/>
    <w:rsid w:val="56B63D40"/>
    <w:rsid w:val="56C8A707"/>
    <w:rsid w:val="56E86FA6"/>
    <w:rsid w:val="57189456"/>
    <w:rsid w:val="572BBE81"/>
    <w:rsid w:val="57666777"/>
    <w:rsid w:val="577564A2"/>
    <w:rsid w:val="57908FD5"/>
    <w:rsid w:val="57B62017"/>
    <w:rsid w:val="57BC410E"/>
    <w:rsid w:val="57D682E3"/>
    <w:rsid w:val="5844697F"/>
    <w:rsid w:val="58869DE7"/>
    <w:rsid w:val="5894F627"/>
    <w:rsid w:val="58CD046A"/>
    <w:rsid w:val="58DD51AD"/>
    <w:rsid w:val="58DE3E78"/>
    <w:rsid w:val="58F88873"/>
    <w:rsid w:val="591EB134"/>
    <w:rsid w:val="5929449B"/>
    <w:rsid w:val="59813BCE"/>
    <w:rsid w:val="5994DF1D"/>
    <w:rsid w:val="59AB8583"/>
    <w:rsid w:val="59AFF520"/>
    <w:rsid w:val="59CCE5C0"/>
    <w:rsid w:val="5A7D7439"/>
    <w:rsid w:val="5AD3F1F3"/>
    <w:rsid w:val="5ADBACA8"/>
    <w:rsid w:val="5AFF80ED"/>
    <w:rsid w:val="5B27DF87"/>
    <w:rsid w:val="5B3F456F"/>
    <w:rsid w:val="5B46231A"/>
    <w:rsid w:val="5B4D09A1"/>
    <w:rsid w:val="5B63ECD1"/>
    <w:rsid w:val="5BC3E015"/>
    <w:rsid w:val="5BEBB393"/>
    <w:rsid w:val="5C3E2D97"/>
    <w:rsid w:val="5C4DCDF3"/>
    <w:rsid w:val="5C6B88DC"/>
    <w:rsid w:val="5C7722FA"/>
    <w:rsid w:val="5C87EE92"/>
    <w:rsid w:val="5C95061C"/>
    <w:rsid w:val="5CC99567"/>
    <w:rsid w:val="5CD03E85"/>
    <w:rsid w:val="5CD8FF3E"/>
    <w:rsid w:val="5CEBC324"/>
    <w:rsid w:val="5D048FB7"/>
    <w:rsid w:val="5D4649B5"/>
    <w:rsid w:val="5D537960"/>
    <w:rsid w:val="5D53F6BA"/>
    <w:rsid w:val="5D5442AE"/>
    <w:rsid w:val="5D9AA448"/>
    <w:rsid w:val="5DBEAE88"/>
    <w:rsid w:val="5DFAD92B"/>
    <w:rsid w:val="5E0668B1"/>
    <w:rsid w:val="5E0BC586"/>
    <w:rsid w:val="5E41B745"/>
    <w:rsid w:val="5E5664CE"/>
    <w:rsid w:val="5E69BBE6"/>
    <w:rsid w:val="5E7F4D8E"/>
    <w:rsid w:val="5EA8C920"/>
    <w:rsid w:val="5EAA1569"/>
    <w:rsid w:val="5EBB12D7"/>
    <w:rsid w:val="5EEECAFC"/>
    <w:rsid w:val="5EF8653C"/>
    <w:rsid w:val="5F20B1DE"/>
    <w:rsid w:val="5F399D85"/>
    <w:rsid w:val="5F693555"/>
    <w:rsid w:val="5F747B2C"/>
    <w:rsid w:val="5F7AF274"/>
    <w:rsid w:val="5FB0A6CA"/>
    <w:rsid w:val="5FC31B29"/>
    <w:rsid w:val="5FC37FD0"/>
    <w:rsid w:val="5FE6D5F2"/>
    <w:rsid w:val="5FE9977E"/>
    <w:rsid w:val="5FEC8CD6"/>
    <w:rsid w:val="60247620"/>
    <w:rsid w:val="6038E2BD"/>
    <w:rsid w:val="604EBFE9"/>
    <w:rsid w:val="6092D3DC"/>
    <w:rsid w:val="60A3E775"/>
    <w:rsid w:val="60A9EDD0"/>
    <w:rsid w:val="60B6F299"/>
    <w:rsid w:val="60E79010"/>
    <w:rsid w:val="612B2F72"/>
    <w:rsid w:val="6159FDF4"/>
    <w:rsid w:val="6185672C"/>
    <w:rsid w:val="61ACC8F4"/>
    <w:rsid w:val="61E1E801"/>
    <w:rsid w:val="61ED4E9B"/>
    <w:rsid w:val="6200B481"/>
    <w:rsid w:val="6206A8CE"/>
    <w:rsid w:val="624B2699"/>
    <w:rsid w:val="624C7CC7"/>
    <w:rsid w:val="625B889C"/>
    <w:rsid w:val="630649C3"/>
    <w:rsid w:val="632FBB70"/>
    <w:rsid w:val="6340D244"/>
    <w:rsid w:val="635CD64B"/>
    <w:rsid w:val="6388359E"/>
    <w:rsid w:val="639D11C2"/>
    <w:rsid w:val="63BC892E"/>
    <w:rsid w:val="63BF0623"/>
    <w:rsid w:val="63D23938"/>
    <w:rsid w:val="646DFA18"/>
    <w:rsid w:val="6499C9A5"/>
    <w:rsid w:val="64A789BA"/>
    <w:rsid w:val="64BE05BB"/>
    <w:rsid w:val="64ECD28F"/>
    <w:rsid w:val="64F391D8"/>
    <w:rsid w:val="64F5B24F"/>
    <w:rsid w:val="64F6793F"/>
    <w:rsid w:val="650DABBC"/>
    <w:rsid w:val="6555ED24"/>
    <w:rsid w:val="65B677E0"/>
    <w:rsid w:val="65D59F22"/>
    <w:rsid w:val="66217BE5"/>
    <w:rsid w:val="6635E882"/>
    <w:rsid w:val="6690C731"/>
    <w:rsid w:val="66BA5CE5"/>
    <w:rsid w:val="67138E9B"/>
    <w:rsid w:val="6717BBCD"/>
    <w:rsid w:val="6725D1FE"/>
    <w:rsid w:val="6738F8A6"/>
    <w:rsid w:val="674A6E71"/>
    <w:rsid w:val="678B2E5D"/>
    <w:rsid w:val="67BB3762"/>
    <w:rsid w:val="67D8B4E2"/>
    <w:rsid w:val="67DEA87C"/>
    <w:rsid w:val="67E217AB"/>
    <w:rsid w:val="67E58F03"/>
    <w:rsid w:val="67F73A14"/>
    <w:rsid w:val="68346ABB"/>
    <w:rsid w:val="68462064"/>
    <w:rsid w:val="685D9B0C"/>
    <w:rsid w:val="68752DBF"/>
    <w:rsid w:val="687961AA"/>
    <w:rsid w:val="68EA7051"/>
    <w:rsid w:val="68EB2445"/>
    <w:rsid w:val="690418D6"/>
    <w:rsid w:val="69118777"/>
    <w:rsid w:val="6933445C"/>
    <w:rsid w:val="697C3465"/>
    <w:rsid w:val="699F619B"/>
    <w:rsid w:val="69C9EA62"/>
    <w:rsid w:val="69E78190"/>
    <w:rsid w:val="69E8A4C3"/>
    <w:rsid w:val="6A19E96D"/>
    <w:rsid w:val="6A21B21D"/>
    <w:rsid w:val="6A50F0D9"/>
    <w:rsid w:val="6AAB0883"/>
    <w:rsid w:val="6ADA267C"/>
    <w:rsid w:val="6ADB92D5"/>
    <w:rsid w:val="6B05D7B5"/>
    <w:rsid w:val="6B15A0A6"/>
    <w:rsid w:val="6B30C781"/>
    <w:rsid w:val="6B3A11DA"/>
    <w:rsid w:val="6B6D1D14"/>
    <w:rsid w:val="6BB1D74D"/>
    <w:rsid w:val="6C6909FB"/>
    <w:rsid w:val="6CCD6CC3"/>
    <w:rsid w:val="6CCF332B"/>
    <w:rsid w:val="6CD50A1F"/>
    <w:rsid w:val="6CF631C8"/>
    <w:rsid w:val="6CF950CD"/>
    <w:rsid w:val="6D08A627"/>
    <w:rsid w:val="6D33DD41"/>
    <w:rsid w:val="6D555814"/>
    <w:rsid w:val="6D5A4466"/>
    <w:rsid w:val="6D754531"/>
    <w:rsid w:val="6DAB76D0"/>
    <w:rsid w:val="6E799154"/>
    <w:rsid w:val="6EA25611"/>
    <w:rsid w:val="6EA9DDF5"/>
    <w:rsid w:val="6ECB2F93"/>
    <w:rsid w:val="6EE47FE1"/>
    <w:rsid w:val="6F207F5F"/>
    <w:rsid w:val="6F2E143C"/>
    <w:rsid w:val="6F360B5F"/>
    <w:rsid w:val="6F6F1A67"/>
    <w:rsid w:val="6F73A978"/>
    <w:rsid w:val="6F7BE6C6"/>
    <w:rsid w:val="6FA1740B"/>
    <w:rsid w:val="6FAF7ECA"/>
    <w:rsid w:val="6FD87E8F"/>
    <w:rsid w:val="700A5402"/>
    <w:rsid w:val="7027E620"/>
    <w:rsid w:val="704F941A"/>
    <w:rsid w:val="70B5452F"/>
    <w:rsid w:val="70BD0A7C"/>
    <w:rsid w:val="70C851B9"/>
    <w:rsid w:val="70EC1D95"/>
    <w:rsid w:val="70F0EE85"/>
    <w:rsid w:val="70FE39BF"/>
    <w:rsid w:val="710D6FE6"/>
    <w:rsid w:val="71413696"/>
    <w:rsid w:val="7181720D"/>
    <w:rsid w:val="718D1359"/>
    <w:rsid w:val="71BA7582"/>
    <w:rsid w:val="72037265"/>
    <w:rsid w:val="7215DCDF"/>
    <w:rsid w:val="725AA04A"/>
    <w:rsid w:val="7279E5E0"/>
    <w:rsid w:val="72A09506"/>
    <w:rsid w:val="72B5C059"/>
    <w:rsid w:val="72E1C32E"/>
    <w:rsid w:val="72E5EEEE"/>
    <w:rsid w:val="7318717E"/>
    <w:rsid w:val="7319138E"/>
    <w:rsid w:val="731F7C4B"/>
    <w:rsid w:val="736EAF8A"/>
    <w:rsid w:val="73C0379E"/>
    <w:rsid w:val="73DB0E2E"/>
    <w:rsid w:val="73E108A2"/>
    <w:rsid w:val="7469EECE"/>
    <w:rsid w:val="7471A983"/>
    <w:rsid w:val="747A3919"/>
    <w:rsid w:val="74814059"/>
    <w:rsid w:val="749ADDC7"/>
    <w:rsid w:val="74A67E60"/>
    <w:rsid w:val="74AAC1BD"/>
    <w:rsid w:val="74B216D0"/>
    <w:rsid w:val="74F586B1"/>
    <w:rsid w:val="750DCB2D"/>
    <w:rsid w:val="7525EB0F"/>
    <w:rsid w:val="75350A5D"/>
    <w:rsid w:val="75541781"/>
    <w:rsid w:val="755F4558"/>
    <w:rsid w:val="75CAAA66"/>
    <w:rsid w:val="75D52816"/>
    <w:rsid w:val="75F7AF7D"/>
    <w:rsid w:val="760B35B2"/>
    <w:rsid w:val="762F6D84"/>
    <w:rsid w:val="763B94BC"/>
    <w:rsid w:val="7642A0A7"/>
    <w:rsid w:val="7646C3F4"/>
    <w:rsid w:val="765FA472"/>
    <w:rsid w:val="7671FC09"/>
    <w:rsid w:val="769957A6"/>
    <w:rsid w:val="76BABC36"/>
    <w:rsid w:val="76D52FE1"/>
    <w:rsid w:val="76DA0AB6"/>
    <w:rsid w:val="770D1AD9"/>
    <w:rsid w:val="7720C8C0"/>
    <w:rsid w:val="77216A1D"/>
    <w:rsid w:val="77281ECE"/>
    <w:rsid w:val="777B5A89"/>
    <w:rsid w:val="777D1420"/>
    <w:rsid w:val="779461F3"/>
    <w:rsid w:val="779B2C04"/>
    <w:rsid w:val="77AA08FB"/>
    <w:rsid w:val="77BCD769"/>
    <w:rsid w:val="77F0F828"/>
    <w:rsid w:val="78450A72"/>
    <w:rsid w:val="786DD914"/>
    <w:rsid w:val="78B9D5E7"/>
    <w:rsid w:val="78BE86C7"/>
    <w:rsid w:val="79309E83"/>
    <w:rsid w:val="7949E003"/>
    <w:rsid w:val="79784EF4"/>
    <w:rsid w:val="79AF49CA"/>
    <w:rsid w:val="79B912E8"/>
    <w:rsid w:val="79E35FF1"/>
    <w:rsid w:val="79F0D82F"/>
    <w:rsid w:val="79F50A07"/>
    <w:rsid w:val="79FAD663"/>
    <w:rsid w:val="7A0F2E83"/>
    <w:rsid w:val="7A63A574"/>
    <w:rsid w:val="7A9A87BF"/>
    <w:rsid w:val="7A9EAC07"/>
    <w:rsid w:val="7ABDC3C3"/>
    <w:rsid w:val="7B5E8011"/>
    <w:rsid w:val="7BBB165E"/>
    <w:rsid w:val="7BF47699"/>
    <w:rsid w:val="7C13D7DA"/>
    <w:rsid w:val="7C1F704A"/>
    <w:rsid w:val="7C2FA51D"/>
    <w:rsid w:val="7C419EAA"/>
    <w:rsid w:val="7C521ACB"/>
    <w:rsid w:val="7C68BD57"/>
    <w:rsid w:val="7C777310"/>
    <w:rsid w:val="7CD071F5"/>
    <w:rsid w:val="7CF4CB64"/>
    <w:rsid w:val="7D094D79"/>
    <w:rsid w:val="7D157BA5"/>
    <w:rsid w:val="7D25604E"/>
    <w:rsid w:val="7D2A587C"/>
    <w:rsid w:val="7D32E812"/>
    <w:rsid w:val="7D5B3BE2"/>
    <w:rsid w:val="7DB933F0"/>
    <w:rsid w:val="7DBDA923"/>
    <w:rsid w:val="7DF1047A"/>
    <w:rsid w:val="7DF75DBE"/>
    <w:rsid w:val="7DF988CD"/>
    <w:rsid w:val="7E4BC91C"/>
    <w:rsid w:val="7E4D3968"/>
    <w:rsid w:val="7E6135CB"/>
    <w:rsid w:val="7E74BD6F"/>
    <w:rsid w:val="7E924587"/>
    <w:rsid w:val="7ED1212E"/>
    <w:rsid w:val="7EE1E79E"/>
    <w:rsid w:val="7EEC0D07"/>
    <w:rsid w:val="7F1CBF4A"/>
    <w:rsid w:val="7FAF96CD"/>
    <w:rsid w:val="7FBF00A4"/>
    <w:rsid w:val="7FD19949"/>
    <w:rsid w:val="7FECA036"/>
    <w:rsid w:val="7FEFAABE"/>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7572F"/>
  <w15:chartTrackingRefBased/>
  <w15:docId w15:val="{80A3D473-8A65-4F07-937F-E30A1AE42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059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5805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F5366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53662"/>
    <w:rPr>
      <w:rFonts w:ascii="Segoe UI" w:hAnsi="Segoe UI" w:cs="Segoe UI"/>
      <w:sz w:val="18"/>
      <w:szCs w:val="18"/>
    </w:rPr>
  </w:style>
  <w:style w:type="paragraph" w:styleId="Akapitzlist">
    <w:name w:val="List Paragraph"/>
    <w:basedOn w:val="Normalny"/>
    <w:uiPriority w:val="34"/>
    <w:qFormat/>
    <w:rsid w:val="00C00099"/>
    <w:pPr>
      <w:ind w:left="720"/>
      <w:contextualSpacing/>
    </w:pPr>
  </w:style>
  <w:style w:type="paragraph" w:customStyle="1" w:styleId="ZARTzmartartykuempunktem">
    <w:name w:val="Z/ART(§) – zm. art. (§) artykułem (punktem)"/>
    <w:basedOn w:val="Normalny"/>
    <w:uiPriority w:val="30"/>
    <w:qFormat/>
    <w:rsid w:val="005E5036"/>
    <w:pPr>
      <w:suppressAutoHyphens/>
      <w:autoSpaceDE w:val="0"/>
      <w:autoSpaceDN w:val="0"/>
      <w:adjustRightInd w:val="0"/>
      <w:spacing w:after="0" w:line="360" w:lineRule="auto"/>
      <w:ind w:left="510" w:firstLine="510"/>
      <w:jc w:val="both"/>
    </w:pPr>
    <w:rPr>
      <w:rFonts w:ascii="Times" w:eastAsiaTheme="minorEastAsia" w:hAnsi="Times" w:cs="Arial"/>
      <w:sz w:val="24"/>
      <w:szCs w:val="20"/>
      <w:lang w:eastAsia="pl-PL"/>
    </w:rPr>
  </w:style>
  <w:style w:type="paragraph" w:customStyle="1" w:styleId="LITlitera">
    <w:name w:val="LIT – litera"/>
    <w:basedOn w:val="Normalny"/>
    <w:uiPriority w:val="14"/>
    <w:qFormat/>
    <w:rsid w:val="005725E7"/>
    <w:pPr>
      <w:spacing w:after="0" w:line="360" w:lineRule="auto"/>
      <w:ind w:left="986" w:hanging="476"/>
      <w:jc w:val="both"/>
    </w:pPr>
    <w:rPr>
      <w:rFonts w:ascii="Times" w:eastAsiaTheme="minorEastAsia" w:hAnsi="Times" w:cs="Arial"/>
      <w:bCs/>
      <w:sz w:val="24"/>
      <w:szCs w:val="20"/>
      <w:lang w:eastAsia="pl-PL"/>
    </w:rPr>
  </w:style>
  <w:style w:type="paragraph" w:customStyle="1" w:styleId="ZUSTzmustartykuempunktem">
    <w:name w:val="Z/UST(§) – zm. ust. (§) artykułem (punktem)"/>
    <w:basedOn w:val="ZARTzmartartykuempunktem"/>
    <w:uiPriority w:val="30"/>
    <w:qFormat/>
    <w:rsid w:val="006F117F"/>
  </w:style>
  <w:style w:type="paragraph" w:customStyle="1" w:styleId="ZLITUSTzmustliter">
    <w:name w:val="Z_LIT/UST(§) – zm. ust. (§) literą"/>
    <w:basedOn w:val="Normalny"/>
    <w:uiPriority w:val="46"/>
    <w:qFormat/>
    <w:rsid w:val="00A45E05"/>
    <w:pPr>
      <w:suppressAutoHyphens/>
      <w:autoSpaceDE w:val="0"/>
      <w:autoSpaceDN w:val="0"/>
      <w:adjustRightInd w:val="0"/>
      <w:spacing w:after="0" w:line="360" w:lineRule="auto"/>
      <w:ind w:left="987" w:firstLine="510"/>
      <w:jc w:val="both"/>
    </w:pPr>
    <w:rPr>
      <w:rFonts w:ascii="Times" w:eastAsiaTheme="minorEastAsia" w:hAnsi="Times" w:cs="Arial"/>
      <w:bCs/>
      <w:sz w:val="24"/>
      <w:szCs w:val="20"/>
      <w:lang w:eastAsia="pl-PL"/>
    </w:rPr>
  </w:style>
  <w:style w:type="character" w:styleId="Odwoaniedokomentarza">
    <w:name w:val="annotation reference"/>
    <w:basedOn w:val="Domylnaczcionkaakapitu"/>
    <w:uiPriority w:val="99"/>
    <w:semiHidden/>
    <w:unhideWhenUsed/>
    <w:rsid w:val="000A7A9F"/>
    <w:rPr>
      <w:sz w:val="16"/>
      <w:szCs w:val="16"/>
    </w:rPr>
  </w:style>
  <w:style w:type="paragraph" w:styleId="Tekstkomentarza">
    <w:name w:val="annotation text"/>
    <w:basedOn w:val="Normalny"/>
    <w:link w:val="TekstkomentarzaZnak"/>
    <w:uiPriority w:val="99"/>
    <w:unhideWhenUsed/>
    <w:rsid w:val="000A7A9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A7A9F"/>
    <w:rPr>
      <w:sz w:val="20"/>
      <w:szCs w:val="20"/>
    </w:rPr>
  </w:style>
  <w:style w:type="paragraph" w:styleId="Tematkomentarza">
    <w:name w:val="annotation subject"/>
    <w:basedOn w:val="Tekstkomentarza"/>
    <w:next w:val="Tekstkomentarza"/>
    <w:link w:val="TematkomentarzaZnak"/>
    <w:uiPriority w:val="99"/>
    <w:semiHidden/>
    <w:unhideWhenUsed/>
    <w:rsid w:val="000A7A9F"/>
    <w:rPr>
      <w:b/>
      <w:bCs/>
    </w:rPr>
  </w:style>
  <w:style w:type="character" w:customStyle="1" w:styleId="TematkomentarzaZnak">
    <w:name w:val="Temat komentarza Znak"/>
    <w:basedOn w:val="TekstkomentarzaZnak"/>
    <w:link w:val="Tematkomentarza"/>
    <w:uiPriority w:val="99"/>
    <w:semiHidden/>
    <w:rsid w:val="000A7A9F"/>
    <w:rPr>
      <w:b/>
      <w:bCs/>
      <w:sz w:val="20"/>
      <w:szCs w:val="20"/>
    </w:rPr>
  </w:style>
  <w:style w:type="paragraph" w:customStyle="1" w:styleId="ARTartustawynprozporzdzenia">
    <w:name w:val="ART(§) – art. ustawy (§ np. rozporządzenia)"/>
    <w:uiPriority w:val="11"/>
    <w:qFormat/>
    <w:rsid w:val="00B80EC4"/>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B80EC4"/>
    <w:rPr>
      <w:bCs/>
    </w:rPr>
  </w:style>
  <w:style w:type="character" w:customStyle="1" w:styleId="Kkursywa">
    <w:name w:val="_K_ – kursywa"/>
    <w:uiPriority w:val="1"/>
    <w:qFormat/>
    <w:rsid w:val="001623F2"/>
    <w:rPr>
      <w:i/>
    </w:rPr>
  </w:style>
  <w:style w:type="character" w:customStyle="1" w:styleId="FontStyle14">
    <w:name w:val="Font Style14"/>
    <w:basedOn w:val="Domylnaczcionkaakapitu"/>
    <w:uiPriority w:val="99"/>
    <w:rsid w:val="00C31E99"/>
    <w:rPr>
      <w:rFonts w:ascii="Calibri" w:hAnsi="Calibri" w:cs="Calibri" w:hint="default"/>
      <w:sz w:val="20"/>
      <w:szCs w:val="20"/>
    </w:rPr>
  </w:style>
  <w:style w:type="character" w:customStyle="1" w:styleId="Ppogrubienie">
    <w:name w:val="_P_ – pogrubienie"/>
    <w:basedOn w:val="Domylnaczcionkaakapitu"/>
    <w:uiPriority w:val="1"/>
    <w:qFormat/>
    <w:rsid w:val="00B4424A"/>
    <w:rPr>
      <w:b/>
    </w:rPr>
  </w:style>
  <w:style w:type="paragraph" w:styleId="NormalnyWeb">
    <w:name w:val="Normal (Web)"/>
    <w:basedOn w:val="Normalny"/>
    <w:uiPriority w:val="99"/>
    <w:semiHidden/>
    <w:unhideWhenUsed/>
    <w:rsid w:val="002E789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KTpunkt">
    <w:name w:val="PKT – punkt"/>
    <w:uiPriority w:val="13"/>
    <w:qFormat/>
    <w:rsid w:val="00113F24"/>
    <w:pPr>
      <w:spacing w:after="0" w:line="360" w:lineRule="auto"/>
      <w:ind w:left="510" w:hanging="510"/>
      <w:jc w:val="both"/>
    </w:pPr>
    <w:rPr>
      <w:rFonts w:ascii="Times" w:eastAsiaTheme="minorEastAsia" w:hAnsi="Times" w:cs="Arial"/>
      <w:bCs/>
      <w:sz w:val="24"/>
      <w:szCs w:val="20"/>
      <w:lang w:eastAsia="pl-PL"/>
    </w:rPr>
  </w:style>
  <w:style w:type="character" w:customStyle="1" w:styleId="articletitle">
    <w:name w:val="articletitle"/>
    <w:basedOn w:val="Domylnaczcionkaakapitu"/>
    <w:rsid w:val="00A85F3A"/>
  </w:style>
  <w:style w:type="character" w:customStyle="1" w:styleId="markedcontent">
    <w:name w:val="markedcontent"/>
    <w:basedOn w:val="Domylnaczcionkaakapitu"/>
    <w:rsid w:val="00387F84"/>
  </w:style>
  <w:style w:type="paragraph" w:customStyle="1" w:styleId="USTustnpkodeksu">
    <w:name w:val="UST(§) – ust. (§ np. kodeksu)"/>
    <w:basedOn w:val="Normalny"/>
    <w:uiPriority w:val="12"/>
    <w:qFormat/>
    <w:rsid w:val="001D42AB"/>
    <w:pPr>
      <w:suppressAutoHyphens/>
      <w:autoSpaceDE w:val="0"/>
      <w:autoSpaceDN w:val="0"/>
      <w:adjustRightInd w:val="0"/>
      <w:spacing w:after="0" w:line="360" w:lineRule="auto"/>
      <w:ind w:firstLine="510"/>
      <w:jc w:val="both"/>
    </w:pPr>
    <w:rPr>
      <w:rFonts w:ascii="Times" w:eastAsiaTheme="minorEastAsia" w:hAnsi="Times" w:cs="Arial"/>
      <w:bCs/>
      <w:sz w:val="24"/>
      <w:szCs w:val="20"/>
      <w:lang w:eastAsia="pl-PL"/>
    </w:rPr>
  </w:style>
  <w:style w:type="paragraph" w:styleId="Bezodstpw">
    <w:name w:val="No Spacing"/>
    <w:uiPriority w:val="1"/>
    <w:qFormat/>
    <w:rsid w:val="00614F56"/>
    <w:pPr>
      <w:spacing w:after="0" w:line="240" w:lineRule="auto"/>
    </w:pPr>
  </w:style>
  <w:style w:type="paragraph" w:customStyle="1" w:styleId="Default">
    <w:name w:val="Default"/>
    <w:rsid w:val="00A363C8"/>
    <w:pPr>
      <w:autoSpaceDE w:val="0"/>
      <w:autoSpaceDN w:val="0"/>
      <w:adjustRightInd w:val="0"/>
      <w:spacing w:after="0" w:line="240" w:lineRule="auto"/>
    </w:pPr>
    <w:rPr>
      <w:rFonts w:ascii="Times New Roman" w:hAnsi="Times New Roman" w:cs="Times New Roman"/>
      <w:color w:val="000000"/>
      <w:sz w:val="24"/>
      <w:szCs w:val="24"/>
    </w:rPr>
  </w:style>
  <w:style w:type="paragraph" w:styleId="Poprawka">
    <w:name w:val="Revision"/>
    <w:hidden/>
    <w:uiPriority w:val="99"/>
    <w:semiHidden/>
    <w:rsid w:val="005F64E8"/>
    <w:pPr>
      <w:spacing w:after="0" w:line="240" w:lineRule="auto"/>
    </w:pPr>
  </w:style>
  <w:style w:type="paragraph" w:customStyle="1" w:styleId="CM4">
    <w:name w:val="CM4"/>
    <w:basedOn w:val="Normalny"/>
    <w:next w:val="Normalny"/>
    <w:uiPriority w:val="99"/>
    <w:rsid w:val="0066154B"/>
    <w:pPr>
      <w:autoSpaceDE w:val="0"/>
      <w:autoSpaceDN w:val="0"/>
      <w:adjustRightInd w:val="0"/>
      <w:spacing w:after="0" w:line="240" w:lineRule="auto"/>
    </w:pPr>
    <w:rPr>
      <w:rFonts w:ascii="EUAlbertina" w:hAnsi="EUAlbertina"/>
      <w:sz w:val="24"/>
      <w:szCs w:val="24"/>
    </w:rPr>
  </w:style>
  <w:style w:type="paragraph" w:customStyle="1" w:styleId="ZPKTzmpktartykuempunktem">
    <w:name w:val="Z/PKT – zm. pkt artykułem (punktem)"/>
    <w:basedOn w:val="Normalny"/>
    <w:uiPriority w:val="31"/>
    <w:qFormat/>
    <w:rsid w:val="00692797"/>
    <w:pPr>
      <w:spacing w:after="0" w:line="360" w:lineRule="auto"/>
      <w:ind w:left="1020" w:hanging="510"/>
      <w:jc w:val="both"/>
    </w:pPr>
    <w:rPr>
      <w:rFonts w:ascii="Times" w:eastAsiaTheme="minorEastAsia" w:hAnsi="Times" w:cs="Arial"/>
      <w:bCs/>
      <w:sz w:val="24"/>
      <w:szCs w:val="20"/>
      <w:lang w:eastAsia="pl-PL"/>
    </w:rPr>
  </w:style>
  <w:style w:type="paragraph" w:customStyle="1" w:styleId="CZWSPPKTczwsplnapunktw">
    <w:name w:val="CZ_WSP_PKT – część wspólna punktów"/>
    <w:basedOn w:val="PKTpunkt"/>
    <w:next w:val="USTustnpkodeksu"/>
    <w:uiPriority w:val="16"/>
    <w:qFormat/>
    <w:rsid w:val="00884867"/>
    <w:pPr>
      <w:ind w:left="0" w:firstLine="0"/>
    </w:pPr>
  </w:style>
  <w:style w:type="character" w:styleId="Hipercze">
    <w:name w:val="Hyperlink"/>
    <w:basedOn w:val="Domylnaczcionkaakapitu"/>
    <w:uiPriority w:val="99"/>
    <w:semiHidden/>
    <w:unhideWhenUsed/>
    <w:rsid w:val="00394190"/>
    <w:rPr>
      <w:color w:val="0563C1" w:themeColor="hyperlink"/>
      <w:u w:val="single"/>
    </w:rPr>
  </w:style>
  <w:style w:type="paragraph" w:customStyle="1" w:styleId="ODNONIKtreodnonika">
    <w:name w:val="ODNOŚNIK – treść odnośnika"/>
    <w:uiPriority w:val="19"/>
    <w:qFormat/>
    <w:rsid w:val="00B70CF9"/>
    <w:pPr>
      <w:spacing w:after="0" w:line="240" w:lineRule="auto"/>
      <w:ind w:left="284" w:hanging="284"/>
      <w:jc w:val="both"/>
    </w:pPr>
    <w:rPr>
      <w:rFonts w:ascii="Times New Roman" w:eastAsiaTheme="minorEastAsia" w:hAnsi="Times New Roman" w:cs="Arial"/>
      <w:sz w:val="20"/>
      <w:szCs w:val="20"/>
      <w:lang w:eastAsia="pl-PL"/>
    </w:rPr>
  </w:style>
  <w:style w:type="character" w:customStyle="1" w:styleId="IGindeksgrny">
    <w:name w:val="_IG_ – indeks górny"/>
    <w:basedOn w:val="Domylnaczcionkaakapitu"/>
    <w:uiPriority w:val="2"/>
    <w:qFormat/>
    <w:rsid w:val="00B70CF9"/>
    <w:rPr>
      <w:b w:val="0"/>
      <w:i w:val="0"/>
      <w:vanish w:val="0"/>
      <w:spacing w:val="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28633">
      <w:bodyDiv w:val="1"/>
      <w:marLeft w:val="0"/>
      <w:marRight w:val="0"/>
      <w:marTop w:val="0"/>
      <w:marBottom w:val="0"/>
      <w:divBdr>
        <w:top w:val="none" w:sz="0" w:space="0" w:color="auto"/>
        <w:left w:val="none" w:sz="0" w:space="0" w:color="auto"/>
        <w:bottom w:val="none" w:sz="0" w:space="0" w:color="auto"/>
        <w:right w:val="none" w:sz="0" w:space="0" w:color="auto"/>
      </w:divBdr>
    </w:div>
    <w:div w:id="153648682">
      <w:bodyDiv w:val="1"/>
      <w:marLeft w:val="0"/>
      <w:marRight w:val="0"/>
      <w:marTop w:val="0"/>
      <w:marBottom w:val="0"/>
      <w:divBdr>
        <w:top w:val="none" w:sz="0" w:space="0" w:color="auto"/>
        <w:left w:val="none" w:sz="0" w:space="0" w:color="auto"/>
        <w:bottom w:val="none" w:sz="0" w:space="0" w:color="auto"/>
        <w:right w:val="none" w:sz="0" w:space="0" w:color="auto"/>
      </w:divBdr>
    </w:div>
    <w:div w:id="198209166">
      <w:bodyDiv w:val="1"/>
      <w:marLeft w:val="0"/>
      <w:marRight w:val="0"/>
      <w:marTop w:val="0"/>
      <w:marBottom w:val="0"/>
      <w:divBdr>
        <w:top w:val="none" w:sz="0" w:space="0" w:color="auto"/>
        <w:left w:val="none" w:sz="0" w:space="0" w:color="auto"/>
        <w:bottom w:val="none" w:sz="0" w:space="0" w:color="auto"/>
        <w:right w:val="none" w:sz="0" w:space="0" w:color="auto"/>
      </w:divBdr>
    </w:div>
    <w:div w:id="206452086">
      <w:bodyDiv w:val="1"/>
      <w:marLeft w:val="0"/>
      <w:marRight w:val="0"/>
      <w:marTop w:val="0"/>
      <w:marBottom w:val="0"/>
      <w:divBdr>
        <w:top w:val="none" w:sz="0" w:space="0" w:color="auto"/>
        <w:left w:val="none" w:sz="0" w:space="0" w:color="auto"/>
        <w:bottom w:val="none" w:sz="0" w:space="0" w:color="auto"/>
        <w:right w:val="none" w:sz="0" w:space="0" w:color="auto"/>
      </w:divBdr>
    </w:div>
    <w:div w:id="312175230">
      <w:bodyDiv w:val="1"/>
      <w:marLeft w:val="0"/>
      <w:marRight w:val="0"/>
      <w:marTop w:val="0"/>
      <w:marBottom w:val="0"/>
      <w:divBdr>
        <w:top w:val="none" w:sz="0" w:space="0" w:color="auto"/>
        <w:left w:val="none" w:sz="0" w:space="0" w:color="auto"/>
        <w:bottom w:val="none" w:sz="0" w:space="0" w:color="auto"/>
        <w:right w:val="none" w:sz="0" w:space="0" w:color="auto"/>
      </w:divBdr>
    </w:div>
    <w:div w:id="743062613">
      <w:bodyDiv w:val="1"/>
      <w:marLeft w:val="0"/>
      <w:marRight w:val="0"/>
      <w:marTop w:val="0"/>
      <w:marBottom w:val="0"/>
      <w:divBdr>
        <w:top w:val="none" w:sz="0" w:space="0" w:color="auto"/>
        <w:left w:val="none" w:sz="0" w:space="0" w:color="auto"/>
        <w:bottom w:val="none" w:sz="0" w:space="0" w:color="auto"/>
        <w:right w:val="none" w:sz="0" w:space="0" w:color="auto"/>
      </w:divBdr>
    </w:div>
    <w:div w:id="824706232">
      <w:bodyDiv w:val="1"/>
      <w:marLeft w:val="0"/>
      <w:marRight w:val="0"/>
      <w:marTop w:val="0"/>
      <w:marBottom w:val="0"/>
      <w:divBdr>
        <w:top w:val="none" w:sz="0" w:space="0" w:color="auto"/>
        <w:left w:val="none" w:sz="0" w:space="0" w:color="auto"/>
        <w:bottom w:val="none" w:sz="0" w:space="0" w:color="auto"/>
        <w:right w:val="none" w:sz="0" w:space="0" w:color="auto"/>
      </w:divBdr>
    </w:div>
    <w:div w:id="861937177">
      <w:bodyDiv w:val="1"/>
      <w:marLeft w:val="0"/>
      <w:marRight w:val="0"/>
      <w:marTop w:val="0"/>
      <w:marBottom w:val="0"/>
      <w:divBdr>
        <w:top w:val="none" w:sz="0" w:space="0" w:color="auto"/>
        <w:left w:val="none" w:sz="0" w:space="0" w:color="auto"/>
        <w:bottom w:val="none" w:sz="0" w:space="0" w:color="auto"/>
        <w:right w:val="none" w:sz="0" w:space="0" w:color="auto"/>
      </w:divBdr>
    </w:div>
    <w:div w:id="973214315">
      <w:bodyDiv w:val="1"/>
      <w:marLeft w:val="0"/>
      <w:marRight w:val="0"/>
      <w:marTop w:val="0"/>
      <w:marBottom w:val="0"/>
      <w:divBdr>
        <w:top w:val="none" w:sz="0" w:space="0" w:color="auto"/>
        <w:left w:val="none" w:sz="0" w:space="0" w:color="auto"/>
        <w:bottom w:val="none" w:sz="0" w:space="0" w:color="auto"/>
        <w:right w:val="none" w:sz="0" w:space="0" w:color="auto"/>
      </w:divBdr>
    </w:div>
    <w:div w:id="988053282">
      <w:bodyDiv w:val="1"/>
      <w:marLeft w:val="0"/>
      <w:marRight w:val="0"/>
      <w:marTop w:val="0"/>
      <w:marBottom w:val="0"/>
      <w:divBdr>
        <w:top w:val="none" w:sz="0" w:space="0" w:color="auto"/>
        <w:left w:val="none" w:sz="0" w:space="0" w:color="auto"/>
        <w:bottom w:val="none" w:sz="0" w:space="0" w:color="auto"/>
        <w:right w:val="none" w:sz="0" w:space="0" w:color="auto"/>
      </w:divBdr>
    </w:div>
    <w:div w:id="1101417529">
      <w:bodyDiv w:val="1"/>
      <w:marLeft w:val="0"/>
      <w:marRight w:val="0"/>
      <w:marTop w:val="0"/>
      <w:marBottom w:val="0"/>
      <w:divBdr>
        <w:top w:val="none" w:sz="0" w:space="0" w:color="auto"/>
        <w:left w:val="none" w:sz="0" w:space="0" w:color="auto"/>
        <w:bottom w:val="none" w:sz="0" w:space="0" w:color="auto"/>
        <w:right w:val="none" w:sz="0" w:space="0" w:color="auto"/>
      </w:divBdr>
    </w:div>
    <w:div w:id="1221673689">
      <w:bodyDiv w:val="1"/>
      <w:marLeft w:val="0"/>
      <w:marRight w:val="0"/>
      <w:marTop w:val="0"/>
      <w:marBottom w:val="0"/>
      <w:divBdr>
        <w:top w:val="none" w:sz="0" w:space="0" w:color="auto"/>
        <w:left w:val="none" w:sz="0" w:space="0" w:color="auto"/>
        <w:bottom w:val="none" w:sz="0" w:space="0" w:color="auto"/>
        <w:right w:val="none" w:sz="0" w:space="0" w:color="auto"/>
      </w:divBdr>
    </w:div>
    <w:div w:id="1363942921">
      <w:bodyDiv w:val="1"/>
      <w:marLeft w:val="0"/>
      <w:marRight w:val="0"/>
      <w:marTop w:val="0"/>
      <w:marBottom w:val="0"/>
      <w:divBdr>
        <w:top w:val="none" w:sz="0" w:space="0" w:color="auto"/>
        <w:left w:val="none" w:sz="0" w:space="0" w:color="auto"/>
        <w:bottom w:val="none" w:sz="0" w:space="0" w:color="auto"/>
        <w:right w:val="none" w:sz="0" w:space="0" w:color="auto"/>
      </w:divBdr>
    </w:div>
    <w:div w:id="1455826623">
      <w:bodyDiv w:val="1"/>
      <w:marLeft w:val="0"/>
      <w:marRight w:val="0"/>
      <w:marTop w:val="0"/>
      <w:marBottom w:val="0"/>
      <w:divBdr>
        <w:top w:val="none" w:sz="0" w:space="0" w:color="auto"/>
        <w:left w:val="none" w:sz="0" w:space="0" w:color="auto"/>
        <w:bottom w:val="none" w:sz="0" w:space="0" w:color="auto"/>
        <w:right w:val="none" w:sz="0" w:space="0" w:color="auto"/>
      </w:divBdr>
      <w:divsChild>
        <w:div w:id="1075933391">
          <w:marLeft w:val="0"/>
          <w:marRight w:val="0"/>
          <w:marTop w:val="0"/>
          <w:marBottom w:val="0"/>
          <w:divBdr>
            <w:top w:val="none" w:sz="0" w:space="0" w:color="auto"/>
            <w:left w:val="none" w:sz="0" w:space="0" w:color="auto"/>
            <w:bottom w:val="none" w:sz="0" w:space="0" w:color="auto"/>
            <w:right w:val="none" w:sz="0" w:space="0" w:color="auto"/>
          </w:divBdr>
        </w:div>
      </w:divsChild>
    </w:div>
    <w:div w:id="1476558513">
      <w:bodyDiv w:val="1"/>
      <w:marLeft w:val="0"/>
      <w:marRight w:val="0"/>
      <w:marTop w:val="0"/>
      <w:marBottom w:val="0"/>
      <w:divBdr>
        <w:top w:val="none" w:sz="0" w:space="0" w:color="auto"/>
        <w:left w:val="none" w:sz="0" w:space="0" w:color="auto"/>
        <w:bottom w:val="none" w:sz="0" w:space="0" w:color="auto"/>
        <w:right w:val="none" w:sz="0" w:space="0" w:color="auto"/>
      </w:divBdr>
    </w:div>
    <w:div w:id="1554929613">
      <w:bodyDiv w:val="1"/>
      <w:marLeft w:val="0"/>
      <w:marRight w:val="0"/>
      <w:marTop w:val="0"/>
      <w:marBottom w:val="0"/>
      <w:divBdr>
        <w:top w:val="none" w:sz="0" w:space="0" w:color="auto"/>
        <w:left w:val="none" w:sz="0" w:space="0" w:color="auto"/>
        <w:bottom w:val="none" w:sz="0" w:space="0" w:color="auto"/>
        <w:right w:val="none" w:sz="0" w:space="0" w:color="auto"/>
      </w:divBdr>
    </w:div>
    <w:div w:id="1624654068">
      <w:bodyDiv w:val="1"/>
      <w:marLeft w:val="0"/>
      <w:marRight w:val="0"/>
      <w:marTop w:val="0"/>
      <w:marBottom w:val="0"/>
      <w:divBdr>
        <w:top w:val="none" w:sz="0" w:space="0" w:color="auto"/>
        <w:left w:val="none" w:sz="0" w:space="0" w:color="auto"/>
        <w:bottom w:val="none" w:sz="0" w:space="0" w:color="auto"/>
        <w:right w:val="none" w:sz="0" w:space="0" w:color="auto"/>
      </w:divBdr>
    </w:div>
    <w:div w:id="1637947256">
      <w:bodyDiv w:val="1"/>
      <w:marLeft w:val="0"/>
      <w:marRight w:val="0"/>
      <w:marTop w:val="0"/>
      <w:marBottom w:val="0"/>
      <w:divBdr>
        <w:top w:val="none" w:sz="0" w:space="0" w:color="auto"/>
        <w:left w:val="none" w:sz="0" w:space="0" w:color="auto"/>
        <w:bottom w:val="none" w:sz="0" w:space="0" w:color="auto"/>
        <w:right w:val="none" w:sz="0" w:space="0" w:color="auto"/>
      </w:divBdr>
    </w:div>
    <w:div w:id="1725057459">
      <w:bodyDiv w:val="1"/>
      <w:marLeft w:val="0"/>
      <w:marRight w:val="0"/>
      <w:marTop w:val="0"/>
      <w:marBottom w:val="0"/>
      <w:divBdr>
        <w:top w:val="none" w:sz="0" w:space="0" w:color="auto"/>
        <w:left w:val="none" w:sz="0" w:space="0" w:color="auto"/>
        <w:bottom w:val="none" w:sz="0" w:space="0" w:color="auto"/>
        <w:right w:val="none" w:sz="0" w:space="0" w:color="auto"/>
      </w:divBdr>
    </w:div>
    <w:div w:id="1737895953">
      <w:bodyDiv w:val="1"/>
      <w:marLeft w:val="0"/>
      <w:marRight w:val="0"/>
      <w:marTop w:val="0"/>
      <w:marBottom w:val="0"/>
      <w:divBdr>
        <w:top w:val="none" w:sz="0" w:space="0" w:color="auto"/>
        <w:left w:val="none" w:sz="0" w:space="0" w:color="auto"/>
        <w:bottom w:val="none" w:sz="0" w:space="0" w:color="auto"/>
        <w:right w:val="none" w:sz="0" w:space="0" w:color="auto"/>
      </w:divBdr>
    </w:div>
    <w:div w:id="1893496320">
      <w:bodyDiv w:val="1"/>
      <w:marLeft w:val="0"/>
      <w:marRight w:val="0"/>
      <w:marTop w:val="0"/>
      <w:marBottom w:val="0"/>
      <w:divBdr>
        <w:top w:val="none" w:sz="0" w:space="0" w:color="auto"/>
        <w:left w:val="none" w:sz="0" w:space="0" w:color="auto"/>
        <w:bottom w:val="none" w:sz="0" w:space="0" w:color="auto"/>
        <w:right w:val="none" w:sz="0" w:space="0" w:color="auto"/>
      </w:divBdr>
    </w:div>
    <w:div w:id="2003005953">
      <w:bodyDiv w:val="1"/>
      <w:marLeft w:val="0"/>
      <w:marRight w:val="0"/>
      <w:marTop w:val="0"/>
      <w:marBottom w:val="0"/>
      <w:divBdr>
        <w:top w:val="none" w:sz="0" w:space="0" w:color="auto"/>
        <w:left w:val="none" w:sz="0" w:space="0" w:color="auto"/>
        <w:bottom w:val="none" w:sz="0" w:space="0" w:color="auto"/>
        <w:right w:val="none" w:sz="0" w:space="0" w:color="auto"/>
      </w:divBdr>
    </w:div>
    <w:div w:id="2094162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ki.ms.gov.pl/rep_docu.htm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2C4DFAB7DA8A4CAF5E95702DC32B16" ma:contentTypeVersion="4" ma:contentTypeDescription="Create a new document." ma:contentTypeScope="" ma:versionID="c45dbc776c6954f504fa5b1a52794338">
  <xsd:schema xmlns:xsd="http://www.w3.org/2001/XMLSchema" xmlns:xs="http://www.w3.org/2001/XMLSchema" xmlns:p="http://schemas.microsoft.com/office/2006/metadata/properties" xmlns:ns2="6b815f38-5f64-4add-ab9e-bad9c1a103db" xmlns:ns3="90221279-f61c-4ea8-a604-b13a8712bd52" targetNamespace="http://schemas.microsoft.com/office/2006/metadata/properties" ma:root="true" ma:fieldsID="63b7f859cd625a89e4c28ab9bb4b4346" ns2:_="" ns3:_="">
    <xsd:import namespace="6b815f38-5f64-4add-ab9e-bad9c1a103db"/>
    <xsd:import namespace="90221279-f61c-4ea8-a604-b13a8712bd5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815f38-5f64-4add-ab9e-bad9c1a103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221279-f61c-4ea8-a604-b13a8712bd5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C396AE-F06B-44E9-9D61-E84736C75E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815f38-5f64-4add-ab9e-bad9c1a103db"/>
    <ds:schemaRef ds:uri="90221279-f61c-4ea8-a604-b13a8712bd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57F7DD-8CB6-4833-80C2-508913C6D5B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D395562-2F51-466D-90CA-93D8BC273BED}">
  <ds:schemaRefs>
    <ds:schemaRef ds:uri="http://schemas.microsoft.com/sharepoint/v3/contenttype/forms"/>
  </ds:schemaRefs>
</ds:datastoreItem>
</file>

<file path=customXml/itemProps4.xml><?xml version="1.0" encoding="utf-8"?>
<ds:datastoreItem xmlns:ds="http://schemas.openxmlformats.org/officeDocument/2006/customXml" ds:itemID="{7C26848E-2063-4F58-96FE-AACC67209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27089</Words>
  <Characters>162536</Characters>
  <Application>Microsoft Office Word</Application>
  <DocSecurity>0</DocSecurity>
  <Lines>1354</Lines>
  <Paragraphs>378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189247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dc:creator>
  <cp:keywords/>
  <dc:description/>
  <cp:lastModifiedBy>Piskorska-Wąsala Agnieszka  (DPG)</cp:lastModifiedBy>
  <cp:revision>7</cp:revision>
  <cp:lastPrinted>2021-04-14T18:07:00Z</cp:lastPrinted>
  <dcterms:created xsi:type="dcterms:W3CDTF">2023-02-02T09:31:00Z</dcterms:created>
  <dcterms:modified xsi:type="dcterms:W3CDTF">2023-02-02T13:01:00Z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0x010100C12C4DFAB7DA8A4CAF5E95702DC32B16</vt:lpwstr>
  </property>
</Properties>
</file>