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568D554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116304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7C526D">
        <w:rPr>
          <w:rFonts w:ascii="Arial" w:hAnsi="Arial" w:cs="Arial"/>
          <w:b/>
          <w:color w:val="auto"/>
          <w:sz w:val="24"/>
          <w:szCs w:val="24"/>
        </w:rPr>
        <w:t>9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B7DCD2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2B50C0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AMU Nature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Collections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- online (AMUNATCOLL): digitalizacja i ud</w:t>
            </w:r>
            <w:r>
              <w:rPr>
                <w:rFonts w:ascii="Calibri" w:hAnsi="Calibri" w:cs="Calibri"/>
                <w:b/>
                <w:bCs/>
              </w:rPr>
              <w:t>o</w:t>
            </w:r>
            <w:r>
              <w:rPr>
                <w:rFonts w:ascii="Calibri" w:hAnsi="Calibri" w:cs="Calibri"/>
                <w:b/>
                <w:bCs/>
              </w:rPr>
              <w:t>stępnianie zasobu danych przyrodniczych Wydziału Biologii Uniwe</w:t>
            </w:r>
            <w:r>
              <w:rPr>
                <w:rFonts w:ascii="Calibri" w:hAnsi="Calibri" w:cs="Calibri"/>
                <w:b/>
                <w:bCs/>
              </w:rPr>
              <w:t>r</w:t>
            </w:r>
            <w:r>
              <w:rPr>
                <w:rFonts w:ascii="Calibri" w:hAnsi="Calibri" w:cs="Calibri"/>
                <w:b/>
                <w:bCs/>
              </w:rPr>
              <w:t>sytetu im. Adama Mickiewicza w Poznaniu</w:t>
            </w:r>
          </w:p>
        </w:tc>
      </w:tr>
      <w:tr w:rsidR="00CA516B" w:rsidRPr="002B50C0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D334C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30196F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9C294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294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A7A36E" w14:textId="155C9420" w:rsidR="009C294C" w:rsidRPr="009C294C" w:rsidDel="00D70A5C" w:rsidRDefault="009C294C" w:rsidP="009C294C">
            <w:pPr>
              <w:spacing w:after="0" w:line="240" w:lineRule="auto"/>
              <w:rPr>
                <w:del w:id="0" w:author="Autor"/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0356DC8" w14:textId="77777777" w:rsidR="00CA516B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D334C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</w:t>
            </w:r>
            <w:r w:rsidRPr="00D334C5">
              <w:rPr>
                <w:rFonts w:ascii="Arial" w:hAnsi="Arial" w:cs="Arial"/>
                <w:sz w:val="18"/>
                <w:szCs w:val="18"/>
              </w:rPr>
              <w:t>ństwa</w:t>
            </w:r>
            <w:r w:rsidR="00FE6D72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E6D72" w:rsidRPr="00FE6D72">
              <w:rPr>
                <w:rFonts w:ascii="Arial" w:hAnsi="Arial" w:cs="Arial"/>
                <w:sz w:val="18"/>
                <w:szCs w:val="18"/>
              </w:rPr>
              <w:t>część budżetowa nr</w:t>
            </w:r>
            <w:r w:rsidR="00FE6D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D72" w:rsidRPr="00FE6D72">
              <w:rPr>
                <w:rFonts w:ascii="Arial" w:hAnsi="Arial" w:cs="Arial"/>
                <w:sz w:val="18"/>
                <w:szCs w:val="18"/>
              </w:rPr>
              <w:t>27 – INFORMATYZACJA</w:t>
            </w:r>
          </w:p>
          <w:p w14:paraId="2D4BA786" w14:textId="77777777" w:rsidR="0088538A" w:rsidRPr="0088538A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88538A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88538A">
              <w:rPr>
                <w:rFonts w:ascii="Arial" w:hAnsi="Arial" w:cs="Arial"/>
                <w:sz w:val="18"/>
                <w:szCs w:val="18"/>
              </w:rPr>
              <w:t>e</w:t>
            </w:r>
            <w:r w:rsidRPr="0088538A">
              <w:rPr>
                <w:rFonts w:ascii="Arial" w:hAnsi="Arial" w:cs="Arial"/>
                <w:sz w:val="18"/>
                <w:szCs w:val="18"/>
              </w:rPr>
              <w:t>go w ramach Programu Operacyjnego Polska Cyfrowa</w:t>
            </w:r>
          </w:p>
          <w:p w14:paraId="5CEE570E" w14:textId="77777777" w:rsidR="0088538A" w:rsidRPr="00D334C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</w:t>
            </w:r>
            <w:r w:rsidRPr="0088538A">
              <w:rPr>
                <w:rFonts w:ascii="Arial" w:hAnsi="Arial" w:cs="Arial"/>
                <w:sz w:val="18"/>
                <w:szCs w:val="18"/>
              </w:rPr>
              <w:t>p</w:t>
            </w:r>
            <w:r w:rsidR="00D334C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2B50C0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6EEB16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88538A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88538A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88538A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CF928BC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295E69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295E69">
              <w:rPr>
                <w:rFonts w:ascii="Arial" w:hAnsi="Arial" w:cs="Arial"/>
                <w:sz w:val="18"/>
                <w:szCs w:val="18"/>
              </w:rPr>
              <w:t>at</w:t>
            </w:r>
            <w:r w:rsidRPr="00295E69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295E69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295E69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295E69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295E69">
              <w:rPr>
                <w:rFonts w:ascii="Arial" w:hAnsi="Arial" w:cs="Arial"/>
                <w:sz w:val="18"/>
                <w:szCs w:val="18"/>
              </w:rPr>
              <w:t>at</w:t>
            </w:r>
            <w:r w:rsidR="00293ECF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295E69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295E69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295E69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39D135E" w14:textId="77777777" w:rsidR="00295E69" w:rsidRPr="00295E69" w:rsidRDefault="00295E69" w:rsidP="00295E69">
      <w:r w:rsidRPr="00295E69">
        <w:t>Projekt nie wymaga zmian legislacyjnych.</w:t>
      </w:r>
    </w:p>
    <w:p w14:paraId="2BFCD60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434AE7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31EC848" w14:textId="77777777" w:rsidTr="00795AFA">
        <w:tc>
          <w:tcPr>
            <w:tcW w:w="2972" w:type="dxa"/>
          </w:tcPr>
          <w:p w14:paraId="74156371" w14:textId="77777777" w:rsidR="00F16C15" w:rsidRDefault="00F16C1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94D4F1" w14:textId="7BCE2342" w:rsidR="00295E69" w:rsidRPr="00141A92" w:rsidRDefault="00116304" w:rsidP="001D1F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30,56</w:t>
            </w:r>
            <w:r w:rsidR="00295E69" w:rsidRPr="00295E6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FBA1B29" w14:textId="77777777" w:rsidR="008810B5" w:rsidRDefault="008810B5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0C63E" w14:textId="4671DE20" w:rsidR="00907F6D" w:rsidRPr="00141A92" w:rsidRDefault="00116304" w:rsidP="0011630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30,10</w:t>
            </w:r>
            <w:r w:rsidR="001B3DB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5B203E7" w14:textId="77777777" w:rsidR="00F16C15" w:rsidRDefault="00F16C15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4C846A" w14:textId="59DBA39B" w:rsidR="008810B5" w:rsidRPr="00680FA1" w:rsidRDefault="00116304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0D1C75"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0D1C75">
              <w:rPr>
                <w:rFonts w:ascii="Arial" w:hAnsi="Arial" w:cs="Arial"/>
                <w:sz w:val="18"/>
                <w:szCs w:val="20"/>
              </w:rPr>
              <w:t>41</w:t>
            </w:r>
            <w:r w:rsidR="008E0693" w:rsidRPr="00680FA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80CBFE" w14:textId="77777777" w:rsidR="008810B5" w:rsidRPr="00141A92" w:rsidRDefault="008810B5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6596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2BD0D029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098"/>
        <w:gridCol w:w="3544"/>
        <w:gridCol w:w="1551"/>
        <w:gridCol w:w="1303"/>
        <w:gridCol w:w="1077"/>
      </w:tblGrid>
      <w:tr w:rsidR="004350B8" w:rsidRPr="00293ECF" w14:paraId="7B807BDA" w14:textId="77777777" w:rsidTr="00774F9C">
        <w:trPr>
          <w:trHeight w:val="958"/>
          <w:tblHeader/>
          <w:jc w:val="center"/>
        </w:trPr>
        <w:tc>
          <w:tcPr>
            <w:tcW w:w="2098" w:type="dxa"/>
            <w:shd w:val="clear" w:color="auto" w:fill="D0CECE" w:themeFill="background2" w:themeFillShade="E6"/>
          </w:tcPr>
          <w:p w14:paraId="04CE8585" w14:textId="77777777" w:rsidR="004350B8" w:rsidRPr="00293ECF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293EC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51" w:type="dxa"/>
            <w:shd w:val="clear" w:color="auto" w:fill="D0CECE" w:themeFill="background2" w:themeFillShade="E6"/>
          </w:tcPr>
          <w:p w14:paraId="49D289EE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303" w:type="dxa"/>
            <w:shd w:val="clear" w:color="auto" w:fill="D0CECE" w:themeFill="background2" w:themeFillShade="E6"/>
          </w:tcPr>
          <w:p w14:paraId="2D025C56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zeczywisty termin osi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293ECF" w14:paraId="2FB20D43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0B1C620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3544" w:type="dxa"/>
            <w:noWrap/>
            <w:hideMark/>
          </w:tcPr>
          <w:p w14:paraId="5AE9FF9C" w14:textId="5E0E0314" w:rsidR="008810B5" w:rsidRPr="00293EC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5DFFE5AD" w14:textId="4DA58406" w:rsidR="008810B5" w:rsidRPr="00293ECF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303" w:type="dxa"/>
            <w:hideMark/>
          </w:tcPr>
          <w:p w14:paraId="3D1B0E2A" w14:textId="1F0A8003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7297293D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5CB38EDE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30%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44" w:type="dxa"/>
            <w:noWrap/>
            <w:hideMark/>
          </w:tcPr>
          <w:p w14:paraId="695CD1DE" w14:textId="27D886AC" w:rsidR="00EA371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150</w:t>
            </w:r>
            <w:r w:rsidR="00EE73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38B33F0A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150</w:t>
            </w:r>
            <w:r w:rsidR="00EE73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789613E4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72 TB.</w:t>
            </w:r>
          </w:p>
          <w:p w14:paraId="0402BAC2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6E7B2D66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72 TB.</w:t>
            </w:r>
          </w:p>
          <w:p w14:paraId="6F7CB815" w14:textId="1F23C48A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1EAEEAE0" w14:textId="46AB6FF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377566EC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DFA3384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5AE7500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2C1604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44" w:type="dxa"/>
            <w:noWrap/>
            <w:hideMark/>
          </w:tcPr>
          <w:p w14:paraId="435C04D1" w14:textId="5DFC002C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350 000 szt.</w:t>
            </w:r>
          </w:p>
          <w:p w14:paraId="49181099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2DEF3A05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350 000 szt.</w:t>
            </w:r>
          </w:p>
          <w:p w14:paraId="55D0DF20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6681D413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168 TB.</w:t>
            </w:r>
          </w:p>
          <w:p w14:paraId="079338CB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4906A2CD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168 TB.</w:t>
            </w:r>
          </w:p>
          <w:p w14:paraId="63BCEE9A" w14:textId="4532A7CC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621A80C8" w14:textId="635BDDF5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2DCB55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1F4FC4B7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10CB38AD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44" w:type="dxa"/>
            <w:noWrap/>
            <w:hideMark/>
          </w:tcPr>
          <w:p w14:paraId="72334EEF" w14:textId="2C9FECA5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500 000 szt.</w:t>
            </w:r>
          </w:p>
          <w:p w14:paraId="35680BC1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1FE791CA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240 TB.</w:t>
            </w:r>
          </w:p>
          <w:p w14:paraId="450FD20B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F49F6C0" w14:textId="0FCD7430" w:rsidR="008810B5" w:rsidRPr="00293EC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240 TB</w:t>
            </w:r>
          </w:p>
        </w:tc>
        <w:tc>
          <w:tcPr>
            <w:tcW w:w="1551" w:type="dxa"/>
            <w:hideMark/>
          </w:tcPr>
          <w:p w14:paraId="338BFC8B" w14:textId="104AFFF9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C641D5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7C2A0C0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523A50C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638B15B5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23AF51C" w14:textId="683D553B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4AD9F9D4" w14:textId="3D8BB6C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27521EDF" w14:textId="7364B90C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774F9C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412B6754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409DC4A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30%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0A1023B0" w14:textId="51FCF1D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450 000 szt.</w:t>
            </w:r>
          </w:p>
          <w:p w14:paraId="2835D069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17EFD7D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450 000 szt.</w:t>
            </w:r>
          </w:p>
          <w:p w14:paraId="2B97D35B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6AA95C13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216 TB.</w:t>
            </w:r>
          </w:p>
          <w:p w14:paraId="1D3282C2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8F4CBB" w14:textId="3524B789" w:rsidR="008810B5" w:rsidRPr="00293EC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216 TB</w:t>
            </w:r>
          </w:p>
        </w:tc>
        <w:tc>
          <w:tcPr>
            <w:tcW w:w="1551" w:type="dxa"/>
            <w:hideMark/>
          </w:tcPr>
          <w:p w14:paraId="377F9600" w14:textId="729F1F9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34AA3F6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024F8EF1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469E0ED4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3927C8B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30858A25" w14:textId="66053DC9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1 050 000 szt.</w:t>
            </w:r>
          </w:p>
          <w:p w14:paraId="0E117B4C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0FE57E63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1 050 000 szt.</w:t>
            </w:r>
          </w:p>
          <w:p w14:paraId="3D2DBDE6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562FE18D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504 TB.</w:t>
            </w:r>
          </w:p>
          <w:p w14:paraId="528B1D70" w14:textId="77777777" w:rsidR="00DD7F24" w:rsidRDefault="00DD7F24" w:rsidP="00DD7F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4B5AEF" w14:textId="6438DCAC" w:rsidR="008810B5" w:rsidRPr="00293EC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504 TB</w:t>
            </w:r>
          </w:p>
        </w:tc>
        <w:tc>
          <w:tcPr>
            <w:tcW w:w="1551" w:type="dxa"/>
            <w:hideMark/>
          </w:tcPr>
          <w:p w14:paraId="53EC6FD8" w14:textId="5D5D7A2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07- 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308B965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026FD64" w14:textId="77777777" w:rsidTr="00EE73AF">
        <w:trPr>
          <w:trHeight w:val="465"/>
          <w:jc w:val="center"/>
        </w:trPr>
        <w:tc>
          <w:tcPr>
            <w:tcW w:w="2098" w:type="dxa"/>
            <w:hideMark/>
          </w:tcPr>
          <w:p w14:paraId="38ABB9F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06553F67" w14:textId="0128AEA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1 500 000 szt.</w:t>
            </w:r>
          </w:p>
          <w:p w14:paraId="0F6DFABC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53BD5490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kamienia milowego – 720 TB.</w:t>
            </w:r>
          </w:p>
          <w:p w14:paraId="4908E7AD" w14:textId="77777777" w:rsidR="00DD7F24" w:rsidRDefault="00DD7F24" w:rsidP="00DD7F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F097E70" w14:textId="47DDF975" w:rsidR="008810B5" w:rsidRPr="00293EC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720 TB</w:t>
            </w:r>
          </w:p>
        </w:tc>
        <w:tc>
          <w:tcPr>
            <w:tcW w:w="1551" w:type="dxa"/>
            <w:hideMark/>
          </w:tcPr>
          <w:p w14:paraId="1A445C64" w14:textId="314A4456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4B9929A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4ED18B78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62D3AC2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30% pe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nego poziomu skatal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gowania zasobów – nadanie lokalizacji i czasu próby.</w:t>
            </w:r>
          </w:p>
        </w:tc>
        <w:tc>
          <w:tcPr>
            <w:tcW w:w="3544" w:type="dxa"/>
            <w:noWrap/>
            <w:hideMark/>
          </w:tcPr>
          <w:p w14:paraId="149FEEF9" w14:textId="3D2AF478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600 000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3F179F5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600 000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51E0881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288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2DD1BD43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288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  <w:hideMark/>
          </w:tcPr>
          <w:p w14:paraId="50705468" w14:textId="05352FC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0062FC04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06ADDF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7F2972E5" w14:textId="77777777" w:rsidTr="00EE73AF">
        <w:trPr>
          <w:trHeight w:val="626"/>
          <w:jc w:val="center"/>
        </w:trPr>
        <w:tc>
          <w:tcPr>
            <w:tcW w:w="2098" w:type="dxa"/>
          </w:tcPr>
          <w:p w14:paraId="57E05A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pe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nego poziomu skatal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gowania zasobów – nadanie lokalizacji i czasu próby</w:t>
            </w:r>
          </w:p>
        </w:tc>
        <w:tc>
          <w:tcPr>
            <w:tcW w:w="3544" w:type="dxa"/>
            <w:noWrap/>
          </w:tcPr>
          <w:p w14:paraId="3AA303CF" w14:textId="62568430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1 400 000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2C19FEE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1 400 000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C54B91C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672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594E552A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672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</w:tcPr>
          <w:p w14:paraId="28C55DA0" w14:textId="188994E2" w:rsidR="008810B5" w:rsidRPr="00293ECF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3" w:type="dxa"/>
          </w:tcPr>
          <w:p w14:paraId="07DA400E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6BE42C05" w14:textId="77777777" w:rsidTr="00EE73AF">
        <w:trPr>
          <w:trHeight w:val="765"/>
          <w:jc w:val="center"/>
        </w:trPr>
        <w:tc>
          <w:tcPr>
            <w:tcW w:w="2098" w:type="dxa"/>
          </w:tcPr>
          <w:p w14:paraId="7429B8D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– nadanie lokal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zacji i czasu próby</w:t>
            </w:r>
          </w:p>
        </w:tc>
        <w:tc>
          <w:tcPr>
            <w:tcW w:w="3544" w:type="dxa"/>
            <w:noWrap/>
          </w:tcPr>
          <w:p w14:paraId="1D5AEC0E" w14:textId="2D261EF9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2 000 000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</w:tcPr>
          <w:p w14:paraId="7DF60FD6" w14:textId="299A40E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</w:tcPr>
          <w:p w14:paraId="63CA6F8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D2E0E63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2B79B43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repoz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torium bazy danych z wymaganymi konwe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terami.</w:t>
            </w:r>
          </w:p>
        </w:tc>
        <w:tc>
          <w:tcPr>
            <w:tcW w:w="3544" w:type="dxa"/>
            <w:noWrap/>
            <w:hideMark/>
          </w:tcPr>
          <w:p w14:paraId="40422799" w14:textId="2E9B306B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51" w:type="dxa"/>
            <w:hideMark/>
          </w:tcPr>
          <w:p w14:paraId="08D2C957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5D6A4A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127AE410" w14:textId="77777777" w:rsidTr="00EE73AF">
        <w:trPr>
          <w:trHeight w:val="681"/>
          <w:jc w:val="center"/>
        </w:trPr>
        <w:tc>
          <w:tcPr>
            <w:tcW w:w="2098" w:type="dxa"/>
            <w:hideMark/>
          </w:tcPr>
          <w:p w14:paraId="3AEAB1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cej zasoby cyfrowe - odbiór końcowy</w:t>
            </w:r>
          </w:p>
        </w:tc>
        <w:tc>
          <w:tcPr>
            <w:tcW w:w="3544" w:type="dxa"/>
            <w:noWrap/>
            <w:hideMark/>
          </w:tcPr>
          <w:p w14:paraId="3A68AA15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51" w:type="dxa"/>
            <w:hideMark/>
          </w:tcPr>
          <w:p w14:paraId="5A8704DF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2ACAB2B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6A84123A" w14:textId="77777777" w:rsidTr="00EE73AF">
        <w:trPr>
          <w:trHeight w:val="705"/>
          <w:jc w:val="center"/>
        </w:trPr>
        <w:tc>
          <w:tcPr>
            <w:tcW w:w="2098" w:type="dxa"/>
            <w:hideMark/>
          </w:tcPr>
          <w:p w14:paraId="0F8BEC2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tów (platformy: iOS i Android) - odbiór ko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ń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cowy</w:t>
            </w:r>
          </w:p>
        </w:tc>
        <w:tc>
          <w:tcPr>
            <w:tcW w:w="3544" w:type="dxa"/>
            <w:noWrap/>
            <w:hideMark/>
          </w:tcPr>
          <w:p w14:paraId="61B403B9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51FFB9C8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303" w:type="dxa"/>
            <w:hideMark/>
          </w:tcPr>
          <w:p w14:paraId="4FCFFB01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3AF29146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67BC388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wszechniania projektu na konferencjach bra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żowych i w gremiach standaryzacyjnych</w:t>
            </w:r>
          </w:p>
        </w:tc>
        <w:tc>
          <w:tcPr>
            <w:tcW w:w="3544" w:type="dxa"/>
            <w:noWrap/>
            <w:hideMark/>
          </w:tcPr>
          <w:p w14:paraId="0BF81478" w14:textId="77777777" w:rsidR="008810B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1982B86B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3D37C7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D9409A9" w14:textId="77777777" w:rsidTr="00EE73AF">
        <w:trPr>
          <w:trHeight w:val="300"/>
          <w:jc w:val="center"/>
        </w:trPr>
        <w:tc>
          <w:tcPr>
            <w:tcW w:w="2098" w:type="dxa"/>
            <w:hideMark/>
          </w:tcPr>
          <w:p w14:paraId="06BBEC5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3544" w:type="dxa"/>
            <w:noWrap/>
            <w:hideMark/>
          </w:tcPr>
          <w:p w14:paraId="72BD3872" w14:textId="77777777" w:rsidR="008810B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67A5FE" w14:textId="239265DD" w:rsidR="00EE73AF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0D57E4EE" w14:textId="3D9BE8A6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7FF64869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30C321E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734371D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3544" w:type="dxa"/>
            <w:noWrap/>
            <w:hideMark/>
          </w:tcPr>
          <w:p w14:paraId="16CA01AB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D73DA1D" w14:textId="29341806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6083789A" w14:textId="251DA1A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2EB6A5B5" w14:textId="0A826F22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774F9C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6611572B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05EB56E9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macyjnych</w:t>
            </w:r>
          </w:p>
        </w:tc>
        <w:tc>
          <w:tcPr>
            <w:tcW w:w="3544" w:type="dxa"/>
            <w:noWrap/>
            <w:hideMark/>
          </w:tcPr>
          <w:p w14:paraId="7503330A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071C9FE" w14:textId="315EE729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185ED93A" w14:textId="6F20A55C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09C0470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9B2D4E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9B2D4E">
        <w:rPr>
          <w:rFonts w:ascii="Arial" w:hAnsi="Arial" w:cs="Arial"/>
          <w:sz w:val="18"/>
          <w:szCs w:val="18"/>
        </w:rPr>
        <w:lastRenderedPageBreak/>
        <w:t xml:space="preserve">* suma </w:t>
      </w:r>
      <w:proofErr w:type="spellStart"/>
      <w:r>
        <w:rPr>
          <w:rFonts w:ascii="Arial" w:hAnsi="Arial" w:cs="Arial"/>
          <w:sz w:val="18"/>
          <w:szCs w:val="18"/>
        </w:rPr>
        <w:t>zdigitalizowanych</w:t>
      </w:r>
      <w:proofErr w:type="spellEnd"/>
      <w:r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141A92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DD3EF58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jektu (nar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stająco)</w:t>
            </w:r>
          </w:p>
        </w:tc>
      </w:tr>
      <w:tr w:rsidR="000E24BB" w:rsidRPr="00002919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Liczba baz danych udostępni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002919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774F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7-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 Liczba podmiotów, które udostę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niły on-line informacje sektora p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 Liczba udostępnionych on-line dokumentów zawierających inform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 Liczba </w:t>
            </w:r>
            <w:proofErr w:type="spellStart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dok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inform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 Liczba pobrań/</w:t>
            </w:r>
            <w:proofErr w:type="spellStart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odtworzeń</w:t>
            </w:r>
            <w:proofErr w:type="spellEnd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dok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szt./rok</w:t>
            </w:r>
          </w:p>
          <w:p w14:paraId="5723F552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2022</w:t>
            </w:r>
          </w:p>
          <w:p w14:paraId="45551F76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0458F9F2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402A0E53" w14:textId="77777777" w:rsidTr="00517F12">
        <w:tc>
          <w:tcPr>
            <w:tcW w:w="2937" w:type="dxa"/>
          </w:tcPr>
          <w:p w14:paraId="433BB457" w14:textId="77777777" w:rsidR="000E24BB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823C21" w14:textId="77777777" w:rsidR="000E24BB" w:rsidRPr="000E24BB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0E24BB">
              <w:rPr>
                <w:rFonts w:ascii="Arial" w:hAnsi="Arial" w:cs="Arial"/>
                <w:b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6359E4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D7C625B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7D637DF" w14:textId="77777777" w:rsidR="007D38BD" w:rsidRPr="00141A92" w:rsidRDefault="007D38BD" w:rsidP="00F16C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74555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5B87FE2E" w14:textId="77777777" w:rsidTr="00F16C15">
        <w:trPr>
          <w:tblHeader/>
          <w:jc w:val="center"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24BB" w:rsidRPr="002B50C0" w14:paraId="3B416BDB" w14:textId="77777777" w:rsidTr="00F16C15">
        <w:trPr>
          <w:jc w:val="center"/>
        </w:trPr>
        <w:tc>
          <w:tcPr>
            <w:tcW w:w="2969" w:type="dxa"/>
            <w:vAlign w:val="center"/>
          </w:tcPr>
          <w:p w14:paraId="0B2F05E7" w14:textId="77777777" w:rsidR="000E24BB" w:rsidRPr="003410FE" w:rsidRDefault="000E24BB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Zdigitalizowanie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zasobów b</w:t>
            </w:r>
            <w:r>
              <w:rPr>
                <w:rFonts w:ascii="Calibri" w:hAnsi="Calibri"/>
                <w:color w:val="000000"/>
              </w:rPr>
              <w:t>o</w:t>
            </w:r>
            <w:r>
              <w:rPr>
                <w:rFonts w:ascii="Calibri" w:hAnsi="Calibri"/>
                <w:color w:val="000000"/>
              </w:rPr>
              <w:t xml:space="preserve">tanicznych i </w:t>
            </w:r>
            <w:proofErr w:type="spellStart"/>
            <w:r>
              <w:rPr>
                <w:rFonts w:ascii="Calibri" w:hAnsi="Calibri"/>
                <w:color w:val="000000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1B6667" w:rsidRDefault="00774F9C" w:rsidP="00774F9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1B6667" w:rsidRDefault="000E24BB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Default="00F16C15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FAE574" w14:textId="77777777" w:rsidR="000E24BB" w:rsidRPr="00F16C15" w:rsidRDefault="005E5884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F16C15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  <w:tr w:rsidR="005E5884" w:rsidRPr="002B50C0" w14:paraId="09F265F2" w14:textId="77777777" w:rsidTr="00F16C15">
        <w:trPr>
          <w:jc w:val="center"/>
        </w:trPr>
        <w:tc>
          <w:tcPr>
            <w:tcW w:w="2969" w:type="dxa"/>
            <w:vAlign w:val="center"/>
          </w:tcPr>
          <w:p w14:paraId="57D38CCB" w14:textId="77777777" w:rsidR="005E5884" w:rsidRPr="003410FE" w:rsidRDefault="005E5884" w:rsidP="005E58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Zdigitalizowanie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zasobów zo</w:t>
            </w:r>
            <w:r>
              <w:rPr>
                <w:rFonts w:ascii="Calibri" w:hAnsi="Calibri"/>
                <w:color w:val="000000"/>
              </w:rPr>
              <w:t>o</w:t>
            </w:r>
            <w:r>
              <w:rPr>
                <w:rFonts w:ascii="Calibri" w:hAnsi="Calibri"/>
                <w:color w:val="000000"/>
              </w:rPr>
              <w:t>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1B6667" w:rsidRDefault="00774F9C" w:rsidP="00774F9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07-</w:t>
            </w:r>
            <w:r w:rsidR="005E5884">
              <w:rPr>
                <w:rFonts w:ascii="Calibri" w:hAnsi="Calibri"/>
                <w:color w:val="000000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1B6667" w:rsidRDefault="005E5884" w:rsidP="005E5884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Default="00F16C15" w:rsidP="005E588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9241C8" w14:textId="77777777" w:rsidR="005E5884" w:rsidRPr="00F16C15" w:rsidRDefault="005E5884" w:rsidP="005E5884">
            <w:pPr>
              <w:rPr>
                <w:rFonts w:ascii="Arial" w:hAnsi="Arial" w:cs="Arial"/>
                <w:sz w:val="18"/>
                <w:szCs w:val="20"/>
              </w:rPr>
            </w:pPr>
            <w:r w:rsidRPr="00F16C15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43465888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4D61CD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D00B5DB" w14:textId="77777777" w:rsidTr="000E24BB">
        <w:tc>
          <w:tcPr>
            <w:tcW w:w="2547" w:type="dxa"/>
          </w:tcPr>
          <w:p w14:paraId="08656CF1" w14:textId="77777777" w:rsidR="00AC6639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AC6639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C6639">
              <w:rPr>
                <w:rFonts w:ascii="Arial" w:hAnsi="Arial" w:cs="Arial"/>
                <w:sz w:val="18"/>
                <w:szCs w:val="18"/>
              </w:rPr>
              <w:t>Interfejs programistyczny (API) ułatwiający użytkown</w:t>
            </w:r>
            <w:r w:rsidRPr="00AC6639">
              <w:rPr>
                <w:rFonts w:ascii="Arial" w:hAnsi="Arial" w:cs="Arial"/>
                <w:sz w:val="18"/>
                <w:szCs w:val="18"/>
              </w:rPr>
              <w:t>i</w:t>
            </w:r>
            <w:r w:rsidRPr="00AC6639">
              <w:rPr>
                <w:rFonts w:ascii="Arial" w:hAnsi="Arial" w:cs="Arial"/>
                <w:sz w:val="18"/>
                <w:szCs w:val="18"/>
              </w:rPr>
              <w:t>kom korzystanie z udostę</w:t>
            </w:r>
            <w:r w:rsidRPr="00AC6639">
              <w:rPr>
                <w:rFonts w:ascii="Arial" w:hAnsi="Arial" w:cs="Arial"/>
                <w:sz w:val="18"/>
                <w:szCs w:val="18"/>
              </w:rPr>
              <w:t>p</w:t>
            </w:r>
            <w:r w:rsidRPr="00AC6639">
              <w:rPr>
                <w:rFonts w:ascii="Arial" w:hAnsi="Arial" w:cs="Arial"/>
                <w:sz w:val="18"/>
                <w:szCs w:val="18"/>
              </w:rPr>
              <w:lastRenderedPageBreak/>
              <w:t>nianych zasobów</w:t>
            </w:r>
          </w:p>
          <w:p w14:paraId="1C536457" w14:textId="77777777" w:rsidR="00F16C15" w:rsidRPr="00141A92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141A92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AC6639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141A92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141A92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F4D8CC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D1E1ED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1701"/>
        <w:gridCol w:w="4961"/>
      </w:tblGrid>
      <w:tr w:rsidR="00322614" w:rsidRPr="002B50C0" w14:paraId="5BB97E09" w14:textId="77777777" w:rsidTr="00F16C15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ływ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0DF1B2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496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E24BB" w:rsidRPr="002B50C0" w14:paraId="67472909" w14:textId="77777777" w:rsidTr="00F16C15">
        <w:tc>
          <w:tcPr>
            <w:tcW w:w="2240" w:type="dxa"/>
            <w:vAlign w:val="center"/>
          </w:tcPr>
          <w:p w14:paraId="76250F96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072DE736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070BB5B9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Postęp prac w projekcie będzie stale monitorowany, a także zostaną zabezpieczone odpowiednie rezerwy czasowe i finansowe. Stale monitorowane będą punkty krytyczne harmonogramu realizacji projektu, a wybór zespołów merytorycznych w poszczególnych zadaniach zostanie przeprowadzony w wyznacz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nym w projekcie terminie.</w:t>
            </w:r>
          </w:p>
        </w:tc>
      </w:tr>
      <w:tr w:rsidR="000E24BB" w:rsidRPr="002B50C0" w14:paraId="32FB8FD1" w14:textId="77777777" w:rsidTr="00F16C15">
        <w:tc>
          <w:tcPr>
            <w:tcW w:w="2240" w:type="dxa"/>
            <w:vAlign w:val="center"/>
          </w:tcPr>
          <w:p w14:paraId="2FFE2C44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Dłuższy niż zapl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nowano proces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cyfr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zowania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701" w:type="dxa"/>
            <w:vAlign w:val="center"/>
          </w:tcPr>
          <w:p w14:paraId="05036B73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F3DDAB0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Przyjmując pierwotne założenia ustalono maksyma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ny, 36-ciomiesięczny okres realizacji projektu. Zespół projektu został zbudowany uwzględniając pełen profil kompetencyjny, tj. koordynatorów merytorycznych, sprawujących nadzór nad skanowaniem i poprawn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ścią wprowadzanych danych, personel merytoryczny (specjaliści z poszczególnych dziedzin) dbający o poprawność danych, wprowadzający je do systemu oraz personel techniczny wykonujący operacje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mocnicze pozwalające na zachowanie stanu okazów. Ponadto w sytuacji wystąpienia ryzyka możliwe 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dzie wydłużenie godzin pracy i zwiększenie liczebn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 składu zespołu projektowego. Będzie to możliwe wykorzystując personel WB oraz studentów studiów doktoranckich.</w:t>
            </w:r>
          </w:p>
        </w:tc>
      </w:tr>
      <w:tr w:rsidR="000E24BB" w:rsidRPr="002B50C0" w14:paraId="603A49E2" w14:textId="77777777" w:rsidTr="00F16C15">
        <w:tc>
          <w:tcPr>
            <w:tcW w:w="2240" w:type="dxa"/>
            <w:vAlign w:val="center"/>
          </w:tcPr>
          <w:p w14:paraId="77C924C2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1CB1802B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08EC577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wdrożenia pilotażowego uniemożliwia pełne sprawdzenia właściwości systemu informatycznego udostępniającego zasoby przyrodnicze w postaci cyfrowej. Istnieje ryzyko przygotowania systemu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formatycznego o specyfice nieodpowiadającej zap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trzebowaniu. W projekcie przewiduje się przeprow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dzenie stałych testów umożliwiających bieżące mon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torowanie postępów prac nad systemem oraz jego specyfiką. </w:t>
            </w:r>
          </w:p>
        </w:tc>
      </w:tr>
      <w:tr w:rsidR="000E24BB" w:rsidRPr="002B50C0" w14:paraId="64E99A48" w14:textId="77777777" w:rsidTr="00F16C15">
        <w:tc>
          <w:tcPr>
            <w:tcW w:w="2240" w:type="dxa"/>
            <w:vAlign w:val="center"/>
          </w:tcPr>
          <w:p w14:paraId="37315345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nia</w:t>
            </w:r>
          </w:p>
        </w:tc>
        <w:tc>
          <w:tcPr>
            <w:tcW w:w="1701" w:type="dxa"/>
            <w:vAlign w:val="center"/>
          </w:tcPr>
          <w:p w14:paraId="10419684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3F3810CF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</w:tc>
      </w:tr>
      <w:tr w:rsidR="000E24BB" w:rsidRPr="002B50C0" w14:paraId="1263F42E" w14:textId="77777777" w:rsidTr="00F16C15">
        <w:tc>
          <w:tcPr>
            <w:tcW w:w="2240" w:type="dxa"/>
            <w:vAlign w:val="center"/>
          </w:tcPr>
          <w:p w14:paraId="70D0A820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Niska jakość ud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0B28AEA2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32C032A7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Projekt prowadzony będzie z wykorzystaniem met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dyki wymagającej zarządzania zapewnieniem jak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ści. Ponadto zaplanowano zakup maszyn i urządzeń o parametrach technicznych umożliwiających prow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dzenie procesów digitalizacji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georeferencji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ba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dzo wysokim poziomie jakości. Dodatkowym czynn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kiem zapewniającym jakość zasobów przyrodniczych jest doświadczenie Wnioskodawcy oraz Partnera.</w:t>
            </w:r>
          </w:p>
        </w:tc>
      </w:tr>
      <w:tr w:rsidR="000E24BB" w:rsidRPr="002B50C0" w14:paraId="3B03453D" w14:textId="77777777" w:rsidTr="00F16C15">
        <w:tc>
          <w:tcPr>
            <w:tcW w:w="2240" w:type="dxa"/>
            <w:vAlign w:val="center"/>
          </w:tcPr>
          <w:p w14:paraId="1F9B5571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Niskie zainteres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wanie danymi i fun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cjonalnościami ofer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wanymi przez rezultat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701" w:type="dxa"/>
            <w:vAlign w:val="center"/>
          </w:tcPr>
          <w:p w14:paraId="44A7A3B7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E407CDE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etapie formułowania założeń projektu przeprow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dzono analizę potrzeb różnorodnych grup potencja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nych interesariuszy i wytypowano najważniejsze grupy interesariuszy, jako grupę docelową projektu.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 tej podstawie określono jakie rodzaje danych, formy prezentacji i funkcjonalności narzędzi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tycznych będą stanowić dla nich wartość i na tej po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stawie przeprowadzono analizę wariantową. Do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lizacji przyjęto najwyżej oceniony wariant realizacji, tj. zakładający prezentację danych przy użyciu szer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kiego katalogu metadanych oraz za pomocą narzędzi informatycznych kompatybilnych z wykorzystywan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 na świecie do prezentacji podobnych danych i informacji. Na etapie realizacji projektu, w proces testowania narzędzi włączeni zostaną przedstawici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grupy docelowej. Będzie to relatywnie szeroka i łatwa do zgromadzenia grupa, ponieważ w jej rekr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tacje i włączenie do prac nad doskonaleniem narz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dzi zaangażowany będzie zespół WB UAM odpowi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dzialny bezpośrednio za proces digitalizacji zasobów, który dzięki stałej współpracy z przedstawicielami wszystkich wskazanych we wniosku grup interesari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szy (oraz uprzednie badanie ich potrzeb w konte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ście formułowania założeń projektu) będzie przek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zywał zaproszenia do udziału w pracach oraz dosta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czał narzędzia ewaluacyjne. Ww. działania winny przygotować dobry grunt pod zainteresowanie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biorców rezultatem projektu. Następnie, na etapie utrzymywania efektów relacje i kontakty będą wyk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</w:tc>
      </w:tr>
      <w:tr w:rsidR="000E24BB" w:rsidRPr="002B50C0" w14:paraId="67124445" w14:textId="77777777" w:rsidTr="00F16C15">
        <w:tc>
          <w:tcPr>
            <w:tcW w:w="2240" w:type="dxa"/>
            <w:vAlign w:val="center"/>
          </w:tcPr>
          <w:p w14:paraId="078400EB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7. Marginalne zaang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701" w:type="dxa"/>
            <w:vAlign w:val="center"/>
          </w:tcPr>
          <w:p w14:paraId="70E1906D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186EA08F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zaangażowania użytkowników na wczesnych etapach prac projektowych może skutkować powst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niem produktów projektu, które nie będą spełniać oczekiwań użytkowników. Wnioskodawca i Partner prowadzą ciągłe konsultacje z przyszłymi użytkown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kami systemu w celu poprawnego sformułowania wymagań funkcjonalnych i poza funkcjonalnych.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nadto przedstawiciele najważniejszego segmentu grupy docelowej (pracownicy naukowi) wezmą be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pośredni udział w realizacji projektu.</w:t>
            </w:r>
          </w:p>
        </w:tc>
      </w:tr>
    </w:tbl>
    <w:p w14:paraId="368E8BB5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6334BF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91332C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91332C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91332C" w:rsidRDefault="0091332C" w:rsidP="000E24B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6334BF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A7894" w:rsidRPr="001B6667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EA7894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color w:val="000000"/>
              </w:rPr>
              <w:t>1. Koszty utrzymania trwałości przewyższające możliwości Par</w:t>
            </w:r>
            <w:r w:rsidRPr="00EA7894">
              <w:rPr>
                <w:rFonts w:ascii="Calibri" w:hAnsi="Calibri"/>
                <w:color w:val="000000"/>
              </w:rPr>
              <w:t>t</w:t>
            </w:r>
            <w:r w:rsidRPr="00EA7894">
              <w:rPr>
                <w:rFonts w:ascii="Calibri" w:hAnsi="Calibri"/>
                <w:color w:val="000000"/>
              </w:rPr>
              <w:t>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C35E25E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</w:tc>
      </w:tr>
    </w:tbl>
    <w:p w14:paraId="6AE6B6E6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  <w:bookmarkStart w:id="2" w:name="_GoBack"/>
      <w:bookmarkEnd w:id="2"/>
    </w:p>
    <w:p w14:paraId="30037371" w14:textId="77777777" w:rsidR="00F16C15" w:rsidRPr="00F16C15" w:rsidRDefault="00BB059E" w:rsidP="00670F44">
      <w:pPr>
        <w:pStyle w:val="Akapitzlist"/>
        <w:numPr>
          <w:ilvl w:val="0"/>
          <w:numId w:val="19"/>
        </w:num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F16C1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16C15">
        <w:rPr>
          <w:rFonts w:ascii="Arial" w:hAnsi="Arial" w:cs="Arial"/>
          <w:b/>
        </w:rPr>
        <w:t xml:space="preserve"> </w:t>
      </w:r>
    </w:p>
    <w:p w14:paraId="0F708075" w14:textId="77777777" w:rsidR="00670F44" w:rsidRPr="00E97AEB" w:rsidRDefault="00670F44" w:rsidP="00E97AEB">
      <w:p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E97AEB">
        <w:rPr>
          <w:rFonts w:ascii="Arial" w:hAnsi="Arial" w:cs="Arial"/>
          <w:sz w:val="20"/>
          <w:szCs w:val="20"/>
        </w:rPr>
        <w:t>1. Prof. dr hab. Bogdan Jackowiak</w:t>
      </w:r>
    </w:p>
    <w:p w14:paraId="69FCCA24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3A56A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Kierownik Projektu POPC.02.03.01-00-0043/18</w:t>
      </w:r>
    </w:p>
    <w:p w14:paraId="354DA149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„AMU Nature </w:t>
      </w:r>
      <w:proofErr w:type="spellStart"/>
      <w:r w:rsidRPr="00670F44">
        <w:rPr>
          <w:rFonts w:ascii="Arial" w:hAnsi="Arial" w:cs="Arial"/>
          <w:sz w:val="20"/>
          <w:szCs w:val="20"/>
        </w:rPr>
        <w:t>Collections</w:t>
      </w:r>
      <w:proofErr w:type="spellEnd"/>
      <w:r w:rsidRPr="00670F44">
        <w:rPr>
          <w:rFonts w:ascii="Arial" w:hAnsi="Arial" w:cs="Arial"/>
          <w:sz w:val="20"/>
          <w:szCs w:val="20"/>
        </w:rPr>
        <w:t xml:space="preserve"> - online (AMUNATCOLL): digitalizacja i udostępnianie zasobu danych prz</w:t>
      </w:r>
      <w:r w:rsidRPr="00670F44">
        <w:rPr>
          <w:rFonts w:ascii="Arial" w:hAnsi="Arial" w:cs="Arial"/>
          <w:sz w:val="20"/>
          <w:szCs w:val="20"/>
        </w:rPr>
        <w:t>y</w:t>
      </w:r>
      <w:r w:rsidRPr="00670F44">
        <w:rPr>
          <w:rFonts w:ascii="Arial" w:hAnsi="Arial" w:cs="Arial"/>
          <w:sz w:val="20"/>
          <w:szCs w:val="20"/>
        </w:rPr>
        <w:t>rodniczych Wydziału Biologii Uniwersytetu im. Adama Mickiewicza w Poznaniu”.</w:t>
      </w:r>
    </w:p>
    <w:p w14:paraId="7E3135D2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EAC45B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Kierownik Zakładu Taksonomii Roślin oraz Pracowni </w:t>
      </w:r>
      <w:proofErr w:type="spellStart"/>
      <w:r w:rsidRPr="00670F44">
        <w:rPr>
          <w:rFonts w:ascii="Arial" w:hAnsi="Arial" w:cs="Arial"/>
          <w:sz w:val="20"/>
          <w:szCs w:val="20"/>
        </w:rPr>
        <w:t>Aeropalinologii</w:t>
      </w:r>
      <w:proofErr w:type="spellEnd"/>
      <w:r w:rsidRPr="00670F44">
        <w:rPr>
          <w:rFonts w:ascii="Arial" w:hAnsi="Arial" w:cs="Arial"/>
          <w:sz w:val="20"/>
          <w:szCs w:val="20"/>
        </w:rPr>
        <w:t xml:space="preserve"> Wydziału Biologii Uniwersytetu im. Adama Mickiewicza w Poznaniu.</w:t>
      </w:r>
    </w:p>
    <w:p w14:paraId="097BB5B2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ab/>
      </w:r>
    </w:p>
    <w:p w14:paraId="69F630F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tel.</w:t>
      </w:r>
      <w:r w:rsidRPr="00670F44">
        <w:rPr>
          <w:rFonts w:ascii="Arial" w:hAnsi="Arial" w:cs="Arial"/>
          <w:sz w:val="20"/>
          <w:szCs w:val="20"/>
        </w:rPr>
        <w:tab/>
        <w:t>61 829 5689</w:t>
      </w:r>
    </w:p>
    <w:p w14:paraId="24C0B877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e-mail</w:t>
      </w:r>
      <w:r w:rsidRPr="00670F44">
        <w:rPr>
          <w:rFonts w:ascii="Arial" w:hAnsi="Arial" w:cs="Arial"/>
          <w:sz w:val="20"/>
          <w:szCs w:val="20"/>
        </w:rPr>
        <w:tab/>
        <w:t>bogjack@amu.edu.pl</w:t>
      </w:r>
    </w:p>
    <w:p w14:paraId="10716D1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6A721C1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36AC5BF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670F44">
        <w:rPr>
          <w:rFonts w:ascii="Arial" w:hAnsi="Arial" w:cs="Arial"/>
          <w:sz w:val="20"/>
          <w:szCs w:val="20"/>
        </w:rPr>
        <w:t>Magdalena Dylewska</w:t>
      </w:r>
    </w:p>
    <w:p w14:paraId="0D503898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Asystentka Kierownika Projektu POPC.02.03.01-00-0043/18</w:t>
      </w:r>
    </w:p>
    <w:p w14:paraId="5997E55A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46882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Zespół ds. Projektów Krajowych i Międzynarodowych </w:t>
      </w:r>
    </w:p>
    <w:p w14:paraId="33E16368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Wydział Biologii UAM w Poznaniu</w:t>
      </w:r>
    </w:p>
    <w:p w14:paraId="68AF6B90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E6AE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tel. 61 829 5668</w:t>
      </w:r>
    </w:p>
    <w:p w14:paraId="2017CF80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70F44">
        <w:rPr>
          <w:rFonts w:ascii="Arial" w:hAnsi="Arial" w:cs="Arial"/>
          <w:sz w:val="20"/>
          <w:szCs w:val="20"/>
          <w:lang w:val="en-US"/>
        </w:rPr>
        <w:t>e-mail: dylewska@amu.edu.pl</w:t>
      </w:r>
    </w:p>
    <w:p w14:paraId="4C80221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lang w:val="en-US"/>
        </w:rPr>
      </w:pPr>
    </w:p>
    <w:sectPr w:rsidR="00670F44" w:rsidRPr="00670F44" w:rsidSect="00F16C15">
      <w:footerReference w:type="default" r:id="rId9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03F5B8" w15:done="0"/>
  <w15:commentEx w15:paraId="2954743B" w15:done="0"/>
  <w15:commentEx w15:paraId="56DDE893" w15:done="0"/>
  <w15:commentEx w15:paraId="6D2D35C8" w15:done="0"/>
  <w15:commentEx w15:paraId="7524C83E" w15:done="0"/>
  <w15:commentEx w15:paraId="2D34CEE3" w15:done="0"/>
  <w15:commentEx w15:paraId="787BA6F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B07A5" w14:textId="77777777" w:rsidR="004461DC" w:rsidRDefault="004461DC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4461DC" w:rsidRDefault="004461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ED46BC" w14:textId="2804315D" w:rsidR="004461DC" w:rsidRDefault="004461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744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15C51">
              <w:rPr>
                <w:b/>
                <w:bCs/>
                <w:noProof/>
              </w:rPr>
              <w:t>7</w:t>
            </w:r>
          </w:p>
        </w:sdtContent>
      </w:sdt>
    </w:sdtContent>
  </w:sdt>
  <w:p w14:paraId="17BF7FD4" w14:textId="77777777" w:rsidR="004461DC" w:rsidRDefault="00446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3A5AF" w14:textId="77777777" w:rsidR="004461DC" w:rsidRDefault="004461DC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4461DC" w:rsidRDefault="004461DC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4461DC" w:rsidRDefault="004461D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2937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743E6"/>
    <w:rsid w:val="00176FBB"/>
    <w:rsid w:val="00181E97"/>
    <w:rsid w:val="00182A08"/>
    <w:rsid w:val="001A2EF2"/>
    <w:rsid w:val="001A32C0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7279"/>
    <w:rsid w:val="00240D69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7E5B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461DC"/>
    <w:rsid w:val="00450089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7452F"/>
    <w:rsid w:val="00875528"/>
    <w:rsid w:val="008810B5"/>
    <w:rsid w:val="00884686"/>
    <w:rsid w:val="0088538A"/>
    <w:rsid w:val="008A332F"/>
    <w:rsid w:val="008A52F6"/>
    <w:rsid w:val="008C4BCD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6639"/>
    <w:rsid w:val="00AC7E26"/>
    <w:rsid w:val="00AD45BB"/>
    <w:rsid w:val="00AE1643"/>
    <w:rsid w:val="00AE3A6C"/>
    <w:rsid w:val="00AF09B8"/>
    <w:rsid w:val="00AF567D"/>
    <w:rsid w:val="00B15C51"/>
    <w:rsid w:val="00B17709"/>
    <w:rsid w:val="00B309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70A5C"/>
    <w:rsid w:val="00D77F50"/>
    <w:rsid w:val="00D859F4"/>
    <w:rsid w:val="00D85A52"/>
    <w:rsid w:val="00D86FEC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38F7"/>
    <w:rsid w:val="00F16C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BC793-9FDC-47A0-AAA0-6718424B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2020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2019-07-11T11:22:00Z</dcterms:created>
  <dcterms:modified xsi:type="dcterms:W3CDTF">2019-07-12T12:45:00Z</dcterms:modified>
</cp:coreProperties>
</file>