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41DE1" w14:textId="0AA49D40" w:rsidR="00E17A6C" w:rsidRPr="008A40A0" w:rsidRDefault="00E17A6C" w:rsidP="5CD06A55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Załącznik nr 3 do Regulaminu – Wzór Wniosku / Wzór Zaktualizowanej Oferty w ramach Przedsięwzięcia „</w:t>
      </w:r>
      <w:r w:rsidR="6AEE2016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Innowacyjna biogazownia”</w:t>
      </w:r>
    </w:p>
    <w:p w14:paraId="1F5B193B" w14:textId="77777777" w:rsidR="00E17A6C" w:rsidRDefault="00E17A6C" w:rsidP="00E17A6C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7"/>
      </w:tblGrid>
      <w:tr w:rsidR="00E17A6C" w14:paraId="599F8BB4" w14:textId="77777777" w:rsidTr="001C3DAF">
        <w:trPr>
          <w:trHeight w:val="1307"/>
        </w:trPr>
        <w:tc>
          <w:tcPr>
            <w:tcW w:w="2405" w:type="dxa"/>
            <w:shd w:val="clear" w:color="auto" w:fill="C5E0B3" w:themeFill="accent6" w:themeFillTint="66"/>
            <w:vAlign w:val="center"/>
          </w:tcPr>
          <w:p w14:paraId="04E3B3C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C5E0B3" w:themeFill="accent6" w:themeFillTint="66"/>
          </w:tcPr>
          <w:p w14:paraId="2E743D0C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C56BCD7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669768E2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8BF5DEB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4082DEEE" w14:textId="72E2E74D" w:rsidR="00E17A6C" w:rsidRPr="00C84364" w:rsidRDefault="00E17A6C" w:rsidP="00D72C60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57E2EED1">
        <w:t>98/20/PU/P80</w:t>
      </w:r>
    </w:p>
    <w:p w14:paraId="77AF3323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749CE63" w14:textId="77777777" w:rsidR="00E17A6C" w:rsidRPr="00574C96" w:rsidRDefault="00E17A6C" w:rsidP="00E17A6C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057F6B6F" w14:textId="261A2C92" w:rsidR="00E17A6C" w:rsidRPr="00C84364" w:rsidRDefault="00E17A6C" w:rsidP="6C89F077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6C89F077">
        <w:rPr>
          <w:rFonts w:asciiTheme="minorHAnsi" w:hAnsiTheme="minorHAnsi" w:cstheme="minorBidi"/>
          <w:b/>
          <w:bCs/>
          <w:sz w:val="28"/>
          <w:szCs w:val="28"/>
          <w:u w:val="single"/>
        </w:rPr>
        <w:t>Wniosek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/ </w:t>
      </w:r>
      <w:r w:rsidRPr="6C89F077">
        <w:rPr>
          <w:rFonts w:asciiTheme="minorHAnsi" w:hAnsiTheme="minorHAnsi" w:cstheme="minorBidi"/>
          <w:b/>
          <w:bCs/>
          <w:sz w:val="28"/>
          <w:szCs w:val="28"/>
          <w:u w:val="single"/>
        </w:rPr>
        <w:t>Zaktualizowana Oferta</w:t>
      </w:r>
      <w:r w:rsidRPr="6C89F077">
        <w:rPr>
          <w:rStyle w:val="Odwoanieprzypisudolnego"/>
          <w:rFonts w:asciiTheme="minorHAnsi" w:hAnsiTheme="minorHAnsi" w:cstheme="minorBidi"/>
          <w:b/>
          <w:bCs/>
          <w:sz w:val="28"/>
          <w:szCs w:val="28"/>
        </w:rPr>
        <w:footnoteReference w:id="1"/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w ramach Przedsięwzięcia „</w:t>
      </w:r>
      <w:r w:rsidR="7B9B1677" w:rsidRPr="6C89F077">
        <w:rPr>
          <w:rFonts w:asciiTheme="minorHAnsi" w:hAnsiTheme="minorHAnsi" w:cstheme="minorBidi"/>
          <w:b/>
          <w:bCs/>
          <w:sz w:val="28"/>
          <w:szCs w:val="28"/>
        </w:rPr>
        <w:t>I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nnowacyjn</w:t>
      </w:r>
      <w:r w:rsidR="27798384" w:rsidRPr="6C89F077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34E7D88" w:rsidRPr="6C89F077">
        <w:rPr>
          <w:rFonts w:asciiTheme="minorHAnsi" w:hAnsiTheme="minorHAnsi" w:cstheme="minorBidi"/>
          <w:b/>
          <w:bCs/>
          <w:sz w:val="28"/>
          <w:szCs w:val="28"/>
        </w:rPr>
        <w:t>b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iogazowni</w:t>
      </w:r>
      <w:r w:rsidR="3E90CAF8" w:rsidRPr="6C89F077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”</w:t>
      </w:r>
    </w:p>
    <w:p w14:paraId="04492F09" w14:textId="77777777" w:rsidR="00E17A6C" w:rsidRDefault="00E17A6C" w:rsidP="00E17A6C"/>
    <w:p w14:paraId="069E181B" w14:textId="77777777" w:rsidR="00E17A6C" w:rsidRPr="00C84364" w:rsidRDefault="00E17A6C" w:rsidP="00E17A6C"/>
    <w:p w14:paraId="7A0F813F" w14:textId="77777777" w:rsidR="00E17A6C" w:rsidRPr="008A7255" w:rsidRDefault="00E17A6C" w:rsidP="00E17A6C">
      <w:pPr>
        <w:spacing w:after="120"/>
        <w:jc w:val="both"/>
        <w:rPr>
          <w:i/>
          <w:sz w:val="20"/>
          <w:szCs w:val="20"/>
          <w:u w:val="single"/>
        </w:rPr>
      </w:pPr>
      <w:r w:rsidRPr="008A7255">
        <w:rPr>
          <w:i/>
          <w:sz w:val="20"/>
          <w:szCs w:val="20"/>
          <w:u w:val="single"/>
        </w:rPr>
        <w:t xml:space="preserve">Instrukcja wypełniania Wniosku: </w:t>
      </w:r>
    </w:p>
    <w:p w14:paraId="3FDE4BFE" w14:textId="721F76B3" w:rsidR="00E17A6C" w:rsidRDefault="00E17A6C" w:rsidP="00E17A6C">
      <w:pPr>
        <w:spacing w:after="120"/>
        <w:jc w:val="both"/>
        <w:rPr>
          <w:ins w:id="0" w:author="Autor"/>
          <w:i/>
          <w:sz w:val="20"/>
          <w:szCs w:val="20"/>
        </w:rPr>
      </w:pPr>
      <w:r w:rsidRPr="00623926">
        <w:rPr>
          <w:i/>
          <w:sz w:val="20"/>
          <w:szCs w:val="20"/>
        </w:rPr>
        <w:t>Wnioskodawca uzupełnia wyłącznie białe pola. Pola niewykorzystane należy przekreślić</w:t>
      </w:r>
      <w:r>
        <w:rPr>
          <w:i/>
          <w:sz w:val="20"/>
          <w:szCs w:val="20"/>
        </w:rPr>
        <w:t xml:space="preserve"> znakiem „X”</w:t>
      </w:r>
    </w:p>
    <w:p w14:paraId="3C19B4E7" w14:textId="3BB748C1" w:rsidR="00A86C68" w:rsidRDefault="00A86C68" w:rsidP="00E17A6C">
      <w:pPr>
        <w:spacing w:after="120"/>
        <w:jc w:val="both"/>
        <w:rPr>
          <w:i/>
          <w:sz w:val="20"/>
          <w:szCs w:val="20"/>
        </w:rPr>
      </w:pPr>
      <w:ins w:id="1" w:author="Autor">
        <w:r>
          <w:rPr>
            <w:i/>
            <w:sz w:val="20"/>
            <w:szCs w:val="20"/>
          </w:rPr>
          <w:t>Wiersze oraz kolumny w tabelach można dowolnie powiększać jednak należy przy tym zachować strukturę i ciągłość każdej z tabel pod rygorem uznania Wniosku za nieczytelny</w:t>
        </w:r>
      </w:ins>
    </w:p>
    <w:p w14:paraId="4E161DB9" w14:textId="3A4E4B0B" w:rsidR="00E17A6C" w:rsidRDefault="00E17A6C" w:rsidP="0AC0B9E8">
      <w:pPr>
        <w:spacing w:after="120"/>
        <w:jc w:val="both"/>
        <w:rPr>
          <w:i/>
          <w:iCs/>
          <w:sz w:val="20"/>
          <w:szCs w:val="20"/>
        </w:rPr>
      </w:pPr>
      <w:r w:rsidRPr="0AC0B9E8">
        <w:rPr>
          <w:i/>
          <w:iCs/>
          <w:sz w:val="20"/>
          <w:szCs w:val="20"/>
        </w:rPr>
        <w:t>W przypadku konieczności załączenia dodatkowych materiałów (załączniki) powinny być one opisane wg wzoru: „Załącznik nr … do Tabeli …” (np. Załącznik nr 3 do Tabeli G.10) pod rygorem ich pominięcia w ocenie.</w:t>
      </w:r>
    </w:p>
    <w:p w14:paraId="417F22DD" w14:textId="77777777" w:rsidR="00E17A6C" w:rsidRDefault="00E17A6C" w:rsidP="00E17A6C">
      <w:pPr>
        <w:spacing w:after="1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Dodatkowe uwagi specyficzne, dotyczące sposobu wypełniania Wniosku, znajdują się przed każdą z tabel zawartych w niniejszym Załączniku do Regulaminu.</w:t>
      </w:r>
    </w:p>
    <w:p w14:paraId="45695E43" w14:textId="77777777" w:rsidR="00E17A6C" w:rsidRDefault="00E17A6C" w:rsidP="00E17A6C">
      <w:pPr>
        <w:spacing w:after="120"/>
        <w:jc w:val="both"/>
        <w:rPr>
          <w:i/>
          <w:sz w:val="20"/>
          <w:szCs w:val="20"/>
        </w:rPr>
      </w:pPr>
    </w:p>
    <w:p w14:paraId="76521258" w14:textId="77777777" w:rsidR="00E17A6C" w:rsidRPr="0076482E" w:rsidRDefault="00E17A6C" w:rsidP="00E17A6C">
      <w:pPr>
        <w:spacing w:after="120"/>
        <w:jc w:val="both"/>
        <w:rPr>
          <w:i/>
          <w:sz w:val="20"/>
          <w:szCs w:val="20"/>
        </w:rPr>
      </w:pPr>
    </w:p>
    <w:p w14:paraId="4596AA49" w14:textId="77777777" w:rsidR="00E17A6C" w:rsidRPr="00C84364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E17A6C" w:rsidRPr="00574C96" w14:paraId="28E93D5E" w14:textId="77777777" w:rsidTr="001C3DAF">
        <w:trPr>
          <w:trHeight w:val="1327"/>
        </w:trPr>
        <w:tc>
          <w:tcPr>
            <w:tcW w:w="9351" w:type="dxa"/>
            <w:shd w:val="clear" w:color="auto" w:fill="C5E0B3" w:themeFill="accent6" w:themeFillTint="66"/>
            <w:vAlign w:val="center"/>
          </w:tcPr>
          <w:p w14:paraId="400F9726" w14:textId="77777777" w:rsidR="00E17A6C" w:rsidRPr="00C84364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Badań i Rozwoju</w:t>
            </w:r>
          </w:p>
          <w:p w14:paraId="31266479" w14:textId="77777777" w:rsidR="00E17A6C" w:rsidRPr="00574C96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6E3F699" w14:textId="77777777" w:rsidR="00E17A6C" w:rsidRDefault="00E17A6C" w:rsidP="00E17A6C">
      <w:pPr>
        <w:rPr>
          <w:rFonts w:ascii="Times New Roman" w:hAnsi="Times New Roman" w:cs="Times New Roman"/>
        </w:rPr>
      </w:pPr>
    </w:p>
    <w:p w14:paraId="42780EF1" w14:textId="77777777" w:rsidR="00E17A6C" w:rsidRDefault="00E17A6C" w:rsidP="00E17A6C">
      <w:pPr>
        <w:rPr>
          <w:rFonts w:ascii="Times New Roman" w:hAnsi="Times New Roman" w:cs="Times New Roman"/>
        </w:rPr>
      </w:pPr>
    </w:p>
    <w:p w14:paraId="12E218B5" w14:textId="4504E913" w:rsidR="00E17A6C" w:rsidDel="00A86C68" w:rsidRDefault="00E17A6C" w:rsidP="00E17A6C">
      <w:pPr>
        <w:pStyle w:val="Nagwek1"/>
        <w:numPr>
          <w:ilvl w:val="0"/>
          <w:numId w:val="0"/>
        </w:numPr>
        <w:spacing w:before="120" w:after="120" w:line="240" w:lineRule="auto"/>
        <w:ind w:left="720" w:hanging="360"/>
        <w:jc w:val="left"/>
        <w:rPr>
          <w:del w:id="2" w:author="Autor"/>
          <w:rFonts w:cstheme="minorHAnsi"/>
        </w:rPr>
      </w:pPr>
    </w:p>
    <w:p w14:paraId="06DA937A" w14:textId="77777777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WNIOSKODAWCY</w:t>
      </w:r>
    </w:p>
    <w:p w14:paraId="0A5859E2" w14:textId="3FBC008B" w:rsidR="00E17A6C" w:rsidRPr="00623926" w:rsidRDefault="00E17A6C" w:rsidP="00E17A6C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>
        <w:rPr>
          <w:i/>
          <w:sz w:val="20"/>
        </w:rPr>
        <w:t>Tabelę</w:t>
      </w:r>
      <w:r w:rsidRPr="00623926">
        <w:rPr>
          <w:i/>
          <w:sz w:val="20"/>
        </w:rPr>
        <w:t xml:space="preserve"> B.1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7A7CED2B" w14:textId="77777777" w:rsidR="00E17A6C" w:rsidRDefault="00E17A6C" w:rsidP="00E17A6C">
      <w:pPr>
        <w:pStyle w:val="Legenda"/>
        <w:keepNext/>
      </w:pPr>
      <w:bookmarkStart w:id="3" w:name="_Ref20825704"/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>
        <w:rPr>
          <w:noProof/>
        </w:rPr>
        <w:t>B</w:t>
      </w:r>
      <w:r>
        <w:fldChar w:fldCharType="end"/>
      </w:r>
      <w:r>
        <w:t>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Dane Wnioskodawcy</w:t>
      </w:r>
      <w:bookmarkEnd w:id="3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88"/>
        <w:gridCol w:w="2309"/>
        <w:gridCol w:w="6054"/>
      </w:tblGrid>
      <w:tr w:rsidR="00E17A6C" w:rsidRPr="00574C96" w14:paraId="0168F5C8" w14:textId="77777777" w:rsidTr="001C3DAF">
        <w:tc>
          <w:tcPr>
            <w:tcW w:w="988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25A3820F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113" w:right="113"/>
              <w:contextualSpacing w:val="0"/>
              <w:jc w:val="center"/>
              <w:rPr>
                <w:rFonts w:cstheme="minorHAnsi"/>
              </w:rPr>
            </w:pPr>
            <w:r w:rsidRPr="00C84364">
              <w:rPr>
                <w:rFonts w:cstheme="minorHAnsi"/>
              </w:rPr>
              <w:t>P</w:t>
            </w:r>
            <w:r>
              <w:rPr>
                <w:rFonts w:cstheme="minorHAnsi"/>
              </w:rPr>
              <w:t>odmiot</w:t>
            </w:r>
          </w:p>
        </w:tc>
        <w:tc>
          <w:tcPr>
            <w:tcW w:w="2309" w:type="dxa"/>
            <w:shd w:val="clear" w:color="auto" w:fill="C5E0B3" w:themeFill="accent6" w:themeFillTint="66"/>
          </w:tcPr>
          <w:p w14:paraId="0CC1419C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Pełna nazwa Wnioskodawcy / Lidera Konsorcjum / Członka Konsorcjum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72052281"/>
              <w:placeholder>
                <w:docPart w:val="44D2386B312143A598C2FF30FF8E45AC"/>
              </w:placeholder>
              <w:showingPlcHdr/>
            </w:sdtPr>
            <w:sdtEndPr/>
            <w:sdtContent>
              <w:p w14:paraId="6CFEAE13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contextualSpacing w:val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9B6B25F" w14:textId="77777777" w:rsidTr="001C3DAF">
        <w:trPr>
          <w:trHeight w:val="366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32A9BC4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4A868E7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43903995"/>
              <w:placeholder>
                <w:docPart w:val="8A1B7B14A45248AFAC5DC8FE8BC330E9"/>
              </w:placeholder>
              <w:showingPlcHdr/>
            </w:sdtPr>
            <w:sdtEndPr/>
            <w:sdtContent>
              <w:p w14:paraId="3BCD2FFC" w14:textId="77777777" w:rsidR="00E17A6C" w:rsidRPr="00574C96" w:rsidRDefault="00E17A6C" w:rsidP="001C3DAF">
                <w:pPr>
                  <w:pStyle w:val="Akapitzlist"/>
                  <w:spacing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3525333" w14:textId="77777777" w:rsidTr="001C3DAF">
        <w:trPr>
          <w:trHeight w:val="434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00E5C42D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9A3A7C6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054" w:type="dxa"/>
          </w:tcPr>
          <w:sdt>
            <w:sdtPr>
              <w:rPr>
                <w:rFonts w:cstheme="minorHAnsi"/>
              </w:rPr>
              <w:id w:val="-1993016650"/>
              <w:placeholder>
                <w:docPart w:val="497D0188A78C4D1EA69DAF062EC0021F"/>
              </w:placeholder>
              <w:showingPlcHdr/>
            </w:sdtPr>
            <w:sdtEndPr/>
            <w:sdtContent>
              <w:p w14:paraId="66681DF6" w14:textId="77777777" w:rsidR="00E17A6C" w:rsidRPr="00C84364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cstheme="minorHAnsi"/>
                  </w:rPr>
                </w:pPr>
                <w:r w:rsidRPr="00861789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95B791D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484EB22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E1662B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419064442"/>
              <w:placeholder>
                <w:docPart w:val="5A9CAC64EF764AC2AA8E8A5A2695BA2C"/>
              </w:placeholder>
              <w:showingPlcHdr/>
            </w:sdtPr>
            <w:sdtEndPr/>
            <w:sdtContent>
              <w:p w14:paraId="0BD584FC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6DE441F7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541FE8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2FCEC60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>
              <w:rPr>
                <w:rFonts w:cstheme="minorHAnsi"/>
              </w:rPr>
              <w:t>-mail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285702525"/>
              <w:placeholder>
                <w:docPart w:val="84A8A46D2FEE41F2A80F4FD4E57C6A07"/>
              </w:placeholder>
              <w:showingPlcHdr/>
            </w:sdtPr>
            <w:sdtEndPr/>
            <w:sdtContent>
              <w:p w14:paraId="2A8FE8D7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32B1B8F9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8C393F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210790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800885331"/>
              <w:placeholder>
                <w:docPart w:val="19B4879BC6C042369387A2ECA61021BC"/>
              </w:placeholder>
              <w:showingPlcHdr/>
            </w:sdtPr>
            <w:sdtEndPr/>
            <w:sdtContent>
              <w:p w14:paraId="3CFF8C2F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BB7C69F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711F063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63FEE31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847827361"/>
              <w:placeholder>
                <w:docPart w:val="41C34E89B7AA42EAA6DC723A2021EBB7"/>
              </w:placeholder>
              <w:showingPlcHdr/>
            </w:sdtPr>
            <w:sdtEndPr/>
            <w:sdtContent>
              <w:p w14:paraId="4DA19AAD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B7D6105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44BB18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46E76EB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>upoważnionych do reprezentowania i składania oświadczeń woli w imieniu Wnioskodawcy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-144590298"/>
              <w:placeholder>
                <w:docPart w:val="42EE4A2C24654C6CBBA1C897BD4C5547"/>
              </w:placeholder>
              <w:showingPlcHdr/>
            </w:sdtPr>
            <w:sdtEndPr/>
            <w:sdtContent>
              <w:p w14:paraId="378F9CC1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</w:tbl>
    <w:p w14:paraId="33FFCC8B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756AE29" w14:textId="1E67AB78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A29DCC2" w14:textId="7B73A90B" w:rsidR="00A86C68" w:rsidRDefault="00A86C68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1F291504" w14:textId="5B6D2973" w:rsidR="00A86C68" w:rsidRDefault="00A86C68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5DC1897" w14:textId="77777777" w:rsidR="00A86C68" w:rsidRDefault="00A86C68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EFCC7E3" w14:textId="286A192E" w:rsidR="00A86C68" w:rsidRDefault="00A86C68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954B821" w14:textId="30181191" w:rsidR="00A86C68" w:rsidRDefault="00A86C68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666C3C4" w14:textId="6EAE03BA" w:rsidR="00A86C68" w:rsidRDefault="00A86C68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4D1DB6D" w14:textId="77777777" w:rsidR="00A86C68" w:rsidRDefault="00A86C68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364478A" w14:textId="77777777" w:rsidR="00E17A6C" w:rsidRPr="001C215B" w:rsidRDefault="00E17A6C" w:rsidP="00E17A6C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491961A8" w14:textId="77777777" w:rsidR="00E17A6C" w:rsidRDefault="00E17A6C" w:rsidP="00E17A6C">
      <w:pPr>
        <w:pStyle w:val="Legenda"/>
        <w:keepNext/>
      </w:pPr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>
        <w:rPr>
          <w:noProof/>
        </w:rPr>
        <w:t>C</w:t>
      </w:r>
      <w:r>
        <w:fldChar w:fldCharType="end"/>
      </w:r>
      <w:r>
        <w:t>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Dane osoby kontaktowej ze strony 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E17A6C" w:rsidRPr="00574C96" w14:paraId="452AFF2D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6DC452C7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873839326"/>
              <w:placeholder>
                <w:docPart w:val="EA30A3D723D146FD9E96EC027679E56B"/>
              </w:placeholder>
              <w:showingPlcHdr/>
            </w:sdtPr>
            <w:sdtEndPr/>
            <w:sdtContent>
              <w:p w14:paraId="1FA899F3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2226CA48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34113E4E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1D8C451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503274236"/>
              <w:placeholder>
                <w:docPart w:val="6473998257C34C5983791D33E5609A70"/>
              </w:placeholder>
              <w:showingPlcHdr/>
            </w:sdtPr>
            <w:sdtEndPr/>
            <w:sdtContent>
              <w:p w14:paraId="2942E10A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05C00F2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08CA0246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148FFD99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1213547427"/>
              <w:placeholder>
                <w:docPart w:val="1387CAD169C34B7B841623CB43198224"/>
              </w:placeholder>
              <w:showingPlcHdr/>
            </w:sdtPr>
            <w:sdtEndPr/>
            <w:sdtContent>
              <w:p w14:paraId="73008017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753EE45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1CFD06BE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48C5DADF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367884078"/>
              <w:placeholder>
                <w:docPart w:val="B5C48386A9E548BFB58FBBDB842AD83E"/>
              </w:placeholder>
              <w:showingPlcHdr/>
            </w:sdtPr>
            <w:sdtEndPr/>
            <w:sdtContent>
              <w:p w14:paraId="696A73A0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33E2C06E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428F7CE5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31F8652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563417253"/>
              <w:placeholder>
                <w:docPart w:val="F2E98656A33D498B9930EB505189EDB3"/>
              </w:placeholder>
              <w:showingPlcHdr/>
            </w:sdtPr>
            <w:sdtEndPr/>
            <w:sdtContent>
              <w:p w14:paraId="214CDFCF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1D32D7DA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5B72799" w14:textId="77777777" w:rsidR="00E17A6C" w:rsidRDefault="00E17A6C" w:rsidP="00E17A6C"/>
    <w:p w14:paraId="2E76DA38" w14:textId="77777777" w:rsidR="00E17A6C" w:rsidRDefault="00E17A6C" w:rsidP="00E17A6C">
      <w:r>
        <w:br w:type="page"/>
      </w:r>
    </w:p>
    <w:p w14:paraId="209E74AE" w14:textId="77777777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 xml:space="preserve">WYMAGANIA OBLIGATORYJNE </w:t>
      </w:r>
      <w:r>
        <w:t>W PRZEDSIĘWZIĘCIU</w:t>
      </w:r>
      <w:r w:rsidDel="00C57C2B">
        <w:rPr>
          <w:rFonts w:cstheme="minorHAnsi"/>
        </w:rPr>
        <w:t xml:space="preserve"> </w:t>
      </w:r>
    </w:p>
    <w:p w14:paraId="79EF04FC" w14:textId="77777777" w:rsidR="00E17A6C" w:rsidRPr="008A7255" w:rsidRDefault="00E17A6C" w:rsidP="00E17A6C"/>
    <w:p w14:paraId="619F2637" w14:textId="7AB6B133" w:rsidR="00E17A6C" w:rsidRPr="002948F3" w:rsidRDefault="1161E925" w:rsidP="07CE9E9B">
      <w:pPr>
        <w:jc w:val="both"/>
        <w:rPr>
          <w:sz w:val="20"/>
          <w:szCs w:val="20"/>
        </w:rPr>
      </w:pPr>
      <w:r w:rsidRPr="6C89F077">
        <w:rPr>
          <w:sz w:val="20"/>
          <w:szCs w:val="20"/>
          <w:u w:val="single"/>
        </w:rPr>
        <w:t>Uwaga!</w:t>
      </w:r>
      <w:r w:rsidRPr="6C89F077">
        <w:rPr>
          <w:sz w:val="20"/>
          <w:szCs w:val="20"/>
        </w:rPr>
        <w:t xml:space="preserve"> Wnioskodawca musi ok</w:t>
      </w:r>
      <w:r w:rsidR="4990F962" w:rsidRPr="6C89F077">
        <w:rPr>
          <w:sz w:val="20"/>
          <w:szCs w:val="20"/>
        </w:rPr>
        <w:t>reślić w Tabeli D.1 spełnienie Wymagań O</w:t>
      </w:r>
      <w:r w:rsidRPr="6C89F077">
        <w:rPr>
          <w:sz w:val="20"/>
          <w:szCs w:val="20"/>
        </w:rPr>
        <w:t>bligatoryjnych, stawianych opracowywanej Technologii Uniwersalnej Biogazowni, opisanych szczegółowo w Załączniku nr 1 do Regulaminu. Wnioskodawca zobligowany jest do wpisania w Tabeli D.1 w kolumnie „</w:t>
      </w:r>
      <w:r w:rsidRPr="6C89F077">
        <w:rPr>
          <w:i/>
          <w:iCs/>
          <w:sz w:val="20"/>
          <w:szCs w:val="20"/>
        </w:rPr>
        <w:t>Spełnienie wymagania</w:t>
      </w:r>
      <w:r w:rsidRPr="6C89F077">
        <w:rPr>
          <w:sz w:val="20"/>
          <w:szCs w:val="20"/>
        </w:rPr>
        <w:t>” frazy „</w:t>
      </w:r>
      <w:r w:rsidRPr="6C89F077">
        <w:rPr>
          <w:b/>
          <w:bCs/>
          <w:sz w:val="20"/>
          <w:szCs w:val="20"/>
        </w:rPr>
        <w:t>Spełniam</w:t>
      </w:r>
      <w:r w:rsidRPr="6C89F077">
        <w:rPr>
          <w:sz w:val="20"/>
          <w:szCs w:val="20"/>
        </w:rPr>
        <w:t>” w przypadku deklaracji spełnienia określonego wymagania lub „</w:t>
      </w:r>
      <w:r w:rsidRPr="6C89F077">
        <w:rPr>
          <w:b/>
          <w:bCs/>
          <w:sz w:val="20"/>
          <w:szCs w:val="20"/>
        </w:rPr>
        <w:t>Nie spełniam</w:t>
      </w:r>
      <w:r w:rsidRPr="6C89F077">
        <w:rPr>
          <w:sz w:val="20"/>
          <w:szCs w:val="20"/>
        </w:rPr>
        <w:t>” w przypadku braku deklaracji spełnienia określonego wymagania. Jednocześnie w kolumnie „</w:t>
      </w:r>
      <w:r w:rsidRPr="6C89F077">
        <w:rPr>
          <w:i/>
          <w:iCs/>
          <w:sz w:val="20"/>
          <w:szCs w:val="20"/>
        </w:rPr>
        <w:t>Uwagi</w:t>
      </w:r>
      <w:r w:rsidRPr="6C89F077">
        <w:rPr>
          <w:sz w:val="20"/>
          <w:szCs w:val="20"/>
        </w:rPr>
        <w:t>” Wnioskodawca może (lecz nie musi) wpisać swoje uwagi odnośnie spełniania lub niespełniania danego kryterium.</w:t>
      </w:r>
    </w:p>
    <w:p w14:paraId="3189F0C3" w14:textId="4851340E" w:rsidR="00E17A6C" w:rsidRDefault="1161E925" w:rsidP="328F1CA5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0861789">
        <w:rPr>
          <w:sz w:val="20"/>
          <w:szCs w:val="20"/>
          <w:u w:val="single"/>
        </w:rPr>
        <w:t xml:space="preserve"> W przypadku deklaracji spełnienia danego wymagania</w:t>
      </w:r>
      <w:r w:rsidRPr="00FC3BF8">
        <w:rPr>
          <w:sz w:val="20"/>
          <w:szCs w:val="20"/>
        </w:rPr>
        <w:t xml:space="preserve"> </w:t>
      </w:r>
      <w:r w:rsidRPr="07CE9E9B">
        <w:rPr>
          <w:sz w:val="20"/>
          <w:szCs w:val="20"/>
        </w:rPr>
        <w:t xml:space="preserve">Wnioskodawca zobligowany jest, aby dla wymagań od 1.1. do 1.24. w polu </w:t>
      </w:r>
      <w:r w:rsidRPr="07CE9E9B">
        <w:rPr>
          <w:i/>
          <w:iCs/>
          <w:sz w:val="20"/>
          <w:szCs w:val="20"/>
        </w:rPr>
        <w:t>„Uzasadnienie spełnienia wymagania</w:t>
      </w:r>
      <w:r w:rsidRPr="07CE9E9B">
        <w:rPr>
          <w:sz w:val="20"/>
          <w:szCs w:val="20"/>
        </w:rPr>
        <w:t>” zamieścić uzasadnienie spełnienia wymagania.</w:t>
      </w:r>
    </w:p>
    <w:p w14:paraId="121DD7B3" w14:textId="0D7BB029" w:rsidR="00AC5B38" w:rsidRPr="00AC5B38" w:rsidRDefault="00AC5B38" w:rsidP="328F1CA5">
      <w:pPr>
        <w:jc w:val="both"/>
        <w:rPr>
          <w:sz w:val="20"/>
          <w:szCs w:val="20"/>
        </w:rPr>
      </w:pPr>
      <w:r w:rsidRPr="00FB63CD">
        <w:rPr>
          <w:sz w:val="20"/>
          <w:szCs w:val="20"/>
        </w:rPr>
        <w:t>Uwaga!</w:t>
      </w:r>
      <w:r>
        <w:rPr>
          <w:sz w:val="20"/>
          <w:szCs w:val="20"/>
        </w:rPr>
        <w:t xml:space="preserve"> W przypadku wymagania 1.20, jeśli Technologia Wnioskodawcy nie przewiduje wykorzystania zbiornika pofermentacyjnego, Wnioskodawca wpisuje w kolumnie „</w:t>
      </w:r>
      <w:r>
        <w:rPr>
          <w:i/>
          <w:sz w:val="20"/>
          <w:szCs w:val="20"/>
        </w:rPr>
        <w:t xml:space="preserve">Spełnienie wymagania” </w:t>
      </w:r>
      <w:r>
        <w:rPr>
          <w:sz w:val="20"/>
          <w:szCs w:val="20"/>
        </w:rPr>
        <w:t>frazę „Spełniam” oraz w kolumnie „</w:t>
      </w:r>
      <w:r>
        <w:rPr>
          <w:i/>
          <w:sz w:val="20"/>
          <w:szCs w:val="20"/>
        </w:rPr>
        <w:t>Uwagi”</w:t>
      </w:r>
      <w:r>
        <w:rPr>
          <w:sz w:val="20"/>
          <w:szCs w:val="20"/>
        </w:rPr>
        <w:t xml:space="preserve"> informację, że Technologia Wnioskodawcy nie przewiduje wykorzystania zbiornika pofermentacyjnego, natomiast w polu „</w:t>
      </w:r>
      <w:r>
        <w:rPr>
          <w:i/>
          <w:sz w:val="20"/>
          <w:szCs w:val="20"/>
        </w:rPr>
        <w:t xml:space="preserve">Uzasadnienie spełnienia wymagania” </w:t>
      </w:r>
      <w:r>
        <w:rPr>
          <w:sz w:val="20"/>
          <w:szCs w:val="20"/>
        </w:rPr>
        <w:t xml:space="preserve">Wnioskodawca </w:t>
      </w:r>
      <w:del w:id="4" w:author="Autor">
        <w:r w:rsidDel="00161704">
          <w:rPr>
            <w:sz w:val="20"/>
            <w:szCs w:val="20"/>
          </w:rPr>
          <w:delText xml:space="preserve">wpisuje </w:delText>
        </w:r>
      </w:del>
      <w:r>
        <w:rPr>
          <w:rFonts w:ascii="Calibri" w:eastAsia="Calibri" w:hAnsi="Calibri" w:cs="Times New Roman"/>
          <w:sz w:val="20"/>
          <w:szCs w:val="20"/>
          <w:lang w:eastAsia="pl-PL"/>
        </w:rPr>
        <w:t>szczegółow</w:t>
      </w:r>
      <w:del w:id="5" w:author="Autor">
        <w:r w:rsidDel="00161704">
          <w:rPr>
            <w:rFonts w:ascii="Calibri" w:eastAsia="Calibri" w:hAnsi="Calibri" w:cs="Times New Roman"/>
            <w:sz w:val="20"/>
            <w:szCs w:val="20"/>
            <w:lang w:eastAsia="pl-PL"/>
          </w:rPr>
          <w:delText>y</w:delText>
        </w:r>
      </w:del>
      <w:ins w:id="6" w:author="Autor">
        <w:r w:rsidR="00161704">
          <w:rPr>
            <w:rFonts w:ascii="Calibri" w:eastAsia="Calibri" w:hAnsi="Calibri" w:cs="Times New Roman"/>
            <w:sz w:val="20"/>
            <w:szCs w:val="20"/>
            <w:lang w:eastAsia="pl-PL"/>
          </w:rPr>
          <w:t>o</w:t>
        </w:r>
      </w:ins>
      <w:r>
        <w:rPr>
          <w:rFonts w:ascii="Calibri" w:eastAsia="Calibri" w:hAnsi="Calibri" w:cs="Times New Roman"/>
          <w:sz w:val="20"/>
          <w:szCs w:val="20"/>
          <w:lang w:eastAsia="pl-PL"/>
        </w:rPr>
        <w:t xml:space="preserve"> opis</w:t>
      </w:r>
      <w:ins w:id="7" w:author="Autor">
        <w:r w:rsidR="00161704">
          <w:rPr>
            <w:rFonts w:ascii="Calibri" w:eastAsia="Calibri" w:hAnsi="Calibri" w:cs="Times New Roman"/>
            <w:sz w:val="20"/>
            <w:szCs w:val="20"/>
            <w:lang w:eastAsia="pl-PL"/>
          </w:rPr>
          <w:t>uje</w:t>
        </w:r>
      </w:ins>
      <w:r>
        <w:rPr>
          <w:rFonts w:ascii="Calibri" w:eastAsia="Calibri" w:hAnsi="Calibri" w:cs="Times New Roman"/>
          <w:sz w:val="20"/>
          <w:szCs w:val="20"/>
          <w:lang w:eastAsia="pl-PL"/>
        </w:rPr>
        <w:t xml:space="preserve"> </w:t>
      </w:r>
      <w:del w:id="8" w:author="Autor">
        <w:r w:rsidDel="00161704">
          <w:rPr>
            <w:rFonts w:ascii="Calibri" w:eastAsia="Calibri" w:hAnsi="Calibri" w:cs="Times New Roman"/>
            <w:sz w:val="20"/>
            <w:szCs w:val="20"/>
            <w:lang w:eastAsia="pl-PL"/>
          </w:rPr>
          <w:delText xml:space="preserve">innych </w:delText>
        </w:r>
      </w:del>
      <w:r>
        <w:rPr>
          <w:rFonts w:ascii="Calibri" w:eastAsia="Calibri" w:hAnsi="Calibri" w:cs="Times New Roman"/>
          <w:sz w:val="20"/>
          <w:szCs w:val="20"/>
          <w:lang w:eastAsia="pl-PL"/>
        </w:rPr>
        <w:t>wykorzystan</w:t>
      </w:r>
      <w:ins w:id="9" w:author="Autor">
        <w:r w:rsidR="00161704">
          <w:rPr>
            <w:rFonts w:ascii="Calibri" w:eastAsia="Calibri" w:hAnsi="Calibri" w:cs="Times New Roman"/>
            <w:sz w:val="20"/>
            <w:szCs w:val="20"/>
            <w:lang w:eastAsia="pl-PL"/>
          </w:rPr>
          <w:t>e</w:t>
        </w:r>
      </w:ins>
      <w:del w:id="10" w:author="Autor">
        <w:r w:rsidDel="00161704">
          <w:rPr>
            <w:rFonts w:ascii="Calibri" w:eastAsia="Calibri" w:hAnsi="Calibri" w:cs="Times New Roman"/>
            <w:sz w:val="20"/>
            <w:szCs w:val="20"/>
            <w:lang w:eastAsia="pl-PL"/>
          </w:rPr>
          <w:delText>ych</w:delText>
        </w:r>
      </w:del>
      <w:r>
        <w:rPr>
          <w:rFonts w:ascii="Calibri" w:eastAsia="Calibri" w:hAnsi="Calibri" w:cs="Times New Roman"/>
          <w:sz w:val="20"/>
          <w:szCs w:val="20"/>
          <w:lang w:eastAsia="pl-PL"/>
        </w:rPr>
        <w:t xml:space="preserve"> w ramach Technologii Wnioskodawcy rozwiąza</w:t>
      </w:r>
      <w:ins w:id="11" w:author="Autor">
        <w:r w:rsidR="00161704">
          <w:rPr>
            <w:rFonts w:ascii="Calibri" w:eastAsia="Calibri" w:hAnsi="Calibri" w:cs="Times New Roman"/>
            <w:sz w:val="20"/>
            <w:szCs w:val="20"/>
            <w:lang w:eastAsia="pl-PL"/>
          </w:rPr>
          <w:t>nia</w:t>
        </w:r>
      </w:ins>
      <w:del w:id="12" w:author="Autor">
        <w:r w:rsidDel="00161704">
          <w:rPr>
            <w:rFonts w:ascii="Calibri" w:eastAsia="Calibri" w:hAnsi="Calibri" w:cs="Times New Roman"/>
            <w:sz w:val="20"/>
            <w:szCs w:val="20"/>
            <w:lang w:eastAsia="pl-PL"/>
          </w:rPr>
          <w:delText>ń</w:delText>
        </w:r>
      </w:del>
      <w:r>
        <w:rPr>
          <w:rFonts w:ascii="Calibri" w:eastAsia="Calibri" w:hAnsi="Calibri" w:cs="Times New Roman"/>
          <w:sz w:val="20"/>
          <w:szCs w:val="20"/>
          <w:lang w:eastAsia="pl-PL"/>
        </w:rPr>
        <w:t xml:space="preserve"> zapewniając</w:t>
      </w:r>
      <w:ins w:id="13" w:author="Autor">
        <w:r w:rsidR="00161704">
          <w:rPr>
            <w:rFonts w:ascii="Calibri" w:eastAsia="Calibri" w:hAnsi="Calibri" w:cs="Times New Roman"/>
            <w:sz w:val="20"/>
            <w:szCs w:val="20"/>
            <w:lang w:eastAsia="pl-PL"/>
          </w:rPr>
          <w:t>e</w:t>
        </w:r>
      </w:ins>
      <w:del w:id="14" w:author="Autor">
        <w:r w:rsidDel="00161704">
          <w:rPr>
            <w:rFonts w:ascii="Calibri" w:eastAsia="Calibri" w:hAnsi="Calibri" w:cs="Times New Roman"/>
            <w:sz w:val="20"/>
            <w:szCs w:val="20"/>
            <w:lang w:eastAsia="pl-PL"/>
          </w:rPr>
          <w:delText>ych</w:delText>
        </w:r>
      </w:del>
      <w:r>
        <w:rPr>
          <w:rFonts w:ascii="Calibri" w:eastAsia="Calibri" w:hAnsi="Calibri" w:cs="Times New Roman"/>
          <w:sz w:val="20"/>
          <w:szCs w:val="20"/>
          <w:lang w:eastAsia="pl-PL"/>
        </w:rPr>
        <w:t xml:space="preserve"> zagospodarowanie powstającej masy pofermentacyjnej</w:t>
      </w:r>
      <w:ins w:id="15" w:author="Autor">
        <w:r w:rsidR="00161704">
          <w:rPr>
            <w:rFonts w:ascii="Calibri" w:eastAsia="Calibri" w:hAnsi="Calibri" w:cs="Times New Roman"/>
            <w:sz w:val="20"/>
            <w:szCs w:val="20"/>
            <w:lang w:eastAsia="pl-PL"/>
          </w:rPr>
          <w:t xml:space="preserve"> bez wykorzystania zbiornika pofermentacyjnego</w:t>
        </w:r>
      </w:ins>
      <w:r>
        <w:rPr>
          <w:rFonts w:ascii="Calibri" w:eastAsia="Calibri" w:hAnsi="Calibri" w:cs="Times New Roman"/>
          <w:sz w:val="20"/>
          <w:szCs w:val="20"/>
          <w:lang w:eastAsia="pl-PL"/>
        </w:rPr>
        <w:t>, zgodnie z wymaganiem 1.20 z Załącznika nr 1 do Regulaminu.</w:t>
      </w:r>
    </w:p>
    <w:p w14:paraId="13E62815" w14:textId="1B57B083" w:rsidR="00E17A6C" w:rsidRDefault="00E17A6C" w:rsidP="00E17A6C">
      <w:pPr>
        <w:tabs>
          <w:tab w:val="left" w:pos="6050"/>
        </w:tabs>
        <w:jc w:val="both"/>
        <w:rPr>
          <w:sz w:val="20"/>
        </w:rPr>
      </w:pPr>
      <w:r w:rsidRPr="008A7255">
        <w:rPr>
          <w:sz w:val="20"/>
          <w:u w:val="single"/>
        </w:rPr>
        <w:t>Uwaga!</w:t>
      </w:r>
      <w:r w:rsidR="00EC71EF">
        <w:rPr>
          <w:sz w:val="20"/>
        </w:rPr>
        <w:t xml:space="preserve"> Dla wymagań 1.25 – 1.</w:t>
      </w:r>
      <w:r w:rsidR="003C2156">
        <w:rPr>
          <w:sz w:val="20"/>
        </w:rPr>
        <w:t>4</w:t>
      </w:r>
      <w:r w:rsidR="00D72C60">
        <w:rPr>
          <w:sz w:val="20"/>
        </w:rPr>
        <w:t>4</w:t>
      </w:r>
      <w:r w:rsidR="003C2156">
        <w:rPr>
          <w:sz w:val="20"/>
        </w:rPr>
        <w:t xml:space="preserve"> </w:t>
      </w:r>
      <w:r>
        <w:rPr>
          <w:sz w:val="20"/>
        </w:rPr>
        <w:t>Wnioskodawca nie wykonuje opisu.</w:t>
      </w:r>
      <w:r>
        <w:rPr>
          <w:sz w:val="20"/>
        </w:rPr>
        <w:tab/>
      </w:r>
    </w:p>
    <w:p w14:paraId="7F9C6CCA" w14:textId="77777777" w:rsidR="00E17A6C" w:rsidRPr="00C73907" w:rsidRDefault="00E17A6C" w:rsidP="00E17A6C">
      <w:pPr>
        <w:tabs>
          <w:tab w:val="left" w:pos="6050"/>
        </w:tabs>
        <w:jc w:val="both"/>
        <w:rPr>
          <w:sz w:val="20"/>
        </w:rPr>
      </w:pPr>
    </w:p>
    <w:p w14:paraId="2F06864F" w14:textId="3DD09DB7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EA1FD5">
        <w:rPr>
          <w:i/>
          <w:color w:val="44546A" w:themeColor="text2"/>
          <w:sz w:val="18"/>
        </w:rPr>
        <w:t xml:space="preserve"> Wymagania </w:t>
      </w:r>
      <w:r w:rsidR="003C2156">
        <w:rPr>
          <w:i/>
          <w:color w:val="44546A" w:themeColor="text2"/>
          <w:sz w:val="18"/>
        </w:rPr>
        <w:t>Obligator</w:t>
      </w:r>
      <w:r w:rsidRPr="00EA1FD5">
        <w:rPr>
          <w:i/>
          <w:color w:val="44546A" w:themeColor="text2"/>
          <w:sz w:val="18"/>
        </w:rPr>
        <w:t xml:space="preserve">yjne stawiane opracowywanej Technologii </w:t>
      </w:r>
      <w:r>
        <w:rPr>
          <w:i/>
          <w:color w:val="44546A" w:themeColor="text2"/>
          <w:sz w:val="18"/>
        </w:rPr>
        <w:t>Uniwersalnej</w:t>
      </w:r>
      <w:r w:rsidRPr="00EA1FD5">
        <w:rPr>
          <w:i/>
          <w:color w:val="44546A" w:themeColor="text2"/>
          <w:sz w:val="18"/>
        </w:rPr>
        <w:t xml:space="preserve"> Biogazowni oraz realizacji w postaci Demonstratora Technologii</w:t>
      </w:r>
    </w:p>
    <w:tbl>
      <w:tblPr>
        <w:tblStyle w:val="Tabela-Siatka"/>
        <w:tblW w:w="100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25"/>
        <w:gridCol w:w="718"/>
        <w:gridCol w:w="7"/>
        <w:gridCol w:w="2678"/>
        <w:gridCol w:w="1701"/>
        <w:gridCol w:w="4252"/>
      </w:tblGrid>
      <w:tr w:rsidR="00DE04E9" w:rsidRPr="004278AA" w14:paraId="5888EF90" w14:textId="77777777" w:rsidTr="0AC0B9E8">
        <w:trPr>
          <w:trHeight w:val="730"/>
        </w:trPr>
        <w:tc>
          <w:tcPr>
            <w:tcW w:w="7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17FCAEB" w14:textId="39E0CF69" w:rsidR="00DE04E9" w:rsidRDefault="00DE04E9" w:rsidP="00F44308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8BDD89" w14:textId="0CA90498" w:rsidR="00DE04E9" w:rsidRPr="00DE04E9" w:rsidRDefault="00DE04E9" w:rsidP="00F44308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37482A68" w14:textId="5C1574AB" w:rsidR="00DE04E9" w:rsidRPr="00DE04E9" w:rsidRDefault="00DE04E9" w:rsidP="00F4430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  <w:r>
              <w:rPr>
                <w:rFonts w:cstheme="minorHAnsi"/>
                <w:bCs/>
                <w:sz w:val="12"/>
                <w:szCs w:val="12"/>
              </w:rPr>
              <w:br/>
            </w:r>
          </w:p>
        </w:tc>
        <w:tc>
          <w:tcPr>
            <w:tcW w:w="9356" w:type="dxa"/>
            <w:gridSpan w:val="5"/>
            <w:shd w:val="clear" w:color="auto" w:fill="A8D08D" w:themeFill="accent6" w:themeFillTint="99"/>
            <w:vAlign w:val="center"/>
          </w:tcPr>
          <w:p w14:paraId="6CCEE736" w14:textId="04817C7F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DAF">
              <w:rPr>
                <w:rFonts w:cstheme="minorHAnsi"/>
                <w:b/>
                <w:sz w:val="20"/>
                <w:szCs w:val="20"/>
              </w:rPr>
              <w:t xml:space="preserve">Wymagania </w:t>
            </w:r>
            <w:r>
              <w:rPr>
                <w:rFonts w:cstheme="minorHAnsi"/>
                <w:b/>
                <w:sz w:val="20"/>
                <w:szCs w:val="20"/>
              </w:rPr>
              <w:t>Obligator</w:t>
            </w:r>
            <w:r w:rsidRPr="001C3DAF">
              <w:rPr>
                <w:rFonts w:cstheme="minorHAnsi"/>
                <w:b/>
                <w:sz w:val="20"/>
                <w:szCs w:val="20"/>
              </w:rPr>
              <w:t>yjne stawiane opracowywanej Technologii Uniwersalnej Biogazowni oraz realizacji w postaci Demonstratora Technologii</w:t>
            </w:r>
          </w:p>
        </w:tc>
      </w:tr>
      <w:tr w:rsidR="00DE04E9" w:rsidRPr="004278AA" w14:paraId="35EC3AB7" w14:textId="77777777" w:rsidTr="0AC0B9E8">
        <w:trPr>
          <w:trHeight w:val="730"/>
        </w:trPr>
        <w:tc>
          <w:tcPr>
            <w:tcW w:w="725" w:type="dxa"/>
            <w:tcBorders>
              <w:tr2bl w:val="single" w:sz="4" w:space="0" w:color="auto"/>
            </w:tcBorders>
            <w:shd w:val="clear" w:color="auto" w:fill="C5E0B3" w:themeFill="accent6" w:themeFillTint="66"/>
            <w:vAlign w:val="center"/>
          </w:tcPr>
          <w:p w14:paraId="6F402BAF" w14:textId="77777777" w:rsidR="00DE04E9" w:rsidRPr="004278AA" w:rsidRDefault="00DE04E9" w:rsidP="00F44308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285B412B" w14:textId="0BAFB85B" w:rsidR="00DE04E9" w:rsidRPr="004278AA" w:rsidRDefault="00DE04E9" w:rsidP="001C3DAF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4FDFD880" w14:textId="28B916FA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52423">
              <w:rPr>
                <w:rFonts w:cstheme="minorHAnsi"/>
                <w:b/>
                <w:sz w:val="20"/>
                <w:szCs w:val="20"/>
              </w:rPr>
              <w:t>W</w:t>
            </w:r>
            <w:r w:rsidRPr="004278AA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Obligator</w:t>
            </w:r>
            <w:r w:rsidRPr="004278AA">
              <w:rPr>
                <w:rFonts w:cstheme="minorHAnsi"/>
                <w:b/>
                <w:sz w:val="20"/>
                <w:szCs w:val="20"/>
              </w:rPr>
              <w:t>yjnego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9818416" w14:textId="5FB34CA2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Spełnienie </w:t>
            </w:r>
            <w:r w:rsidR="00E52423">
              <w:rPr>
                <w:rFonts w:cstheme="minorHAnsi"/>
                <w:b/>
                <w:sz w:val="20"/>
                <w:szCs w:val="20"/>
              </w:rPr>
              <w:t>W</w:t>
            </w:r>
            <w:r w:rsidRPr="004278AA">
              <w:rPr>
                <w:rFonts w:cstheme="minorHAnsi"/>
                <w:b/>
                <w:sz w:val="20"/>
                <w:szCs w:val="20"/>
              </w:rPr>
              <w:t>ymagania</w:t>
            </w:r>
          </w:p>
        </w:tc>
        <w:tc>
          <w:tcPr>
            <w:tcW w:w="4252" w:type="dxa"/>
            <w:shd w:val="clear" w:color="auto" w:fill="C5E0B3" w:themeFill="accent6" w:themeFillTint="66"/>
            <w:vAlign w:val="center"/>
          </w:tcPr>
          <w:p w14:paraId="58B514CF" w14:textId="77777777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4278AA" w14:paraId="6BBA53B2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47451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8337386" w14:textId="262BD420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42955F70" w14:textId="70604491" w:rsidR="00DE04E9" w:rsidRPr="00C73907" w:rsidRDefault="00DE04E9" w:rsidP="001C3DAF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777B272C" w14:textId="77777777" w:rsidR="00DE04E9" w:rsidRPr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Uniwersalność substratowa Technologii</w:t>
            </w:r>
          </w:p>
        </w:tc>
        <w:tc>
          <w:tcPr>
            <w:tcW w:w="1701" w:type="dxa"/>
            <w:vAlign w:val="center"/>
          </w:tcPr>
          <w:p w14:paraId="4A9ABADF" w14:textId="77777777" w:rsidR="00DE04E9" w:rsidRPr="004278AA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CFFC877" w14:textId="77777777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6B789700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25538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6CED478" w14:textId="4E2A2200" w:rsidR="00DE04E9" w:rsidRPr="00A2479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629C507" w14:textId="48030475" w:rsidR="00DE04E9" w:rsidRPr="00A24793" w:rsidRDefault="00DE04E9" w:rsidP="001C3DAF">
            <w:pPr>
              <w:rPr>
                <w:rFonts w:cstheme="minorHAnsi"/>
                <w:i/>
                <w:sz w:val="20"/>
                <w:szCs w:val="20"/>
              </w:rPr>
            </w:pPr>
            <w:r w:rsidRPr="00A2479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2C27D11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7462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8B9AC65" w14:textId="1F438C6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0C45C5B4" w14:textId="77C0563F" w:rsidR="00DE04E9" w:rsidRPr="00C73907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6BBE30AD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Bezodorowość Technologii</w:t>
            </w:r>
          </w:p>
        </w:tc>
        <w:tc>
          <w:tcPr>
            <w:tcW w:w="1701" w:type="dxa"/>
            <w:vAlign w:val="center"/>
          </w:tcPr>
          <w:p w14:paraId="7A5E5614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0193993" w14:textId="77777777" w:rsidR="00DE04E9" w:rsidRPr="00C73907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5F493D5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81103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0724836" w14:textId="3AD4E0F1" w:rsidR="00DE04E9" w:rsidRPr="00A2479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A44C5A6" w14:textId="58BF254A" w:rsidR="00DE04E9" w:rsidRDefault="0307F9B3" w:rsidP="0AC0B9E8">
            <w:pPr>
              <w:rPr>
                <w:i/>
                <w:iCs/>
                <w:sz w:val="20"/>
                <w:szCs w:val="20"/>
              </w:rPr>
            </w:pPr>
            <w:r w:rsidRPr="0AC0B9E8">
              <w:rPr>
                <w:i/>
                <w:iCs/>
                <w:sz w:val="20"/>
                <w:szCs w:val="20"/>
              </w:rPr>
              <w:t xml:space="preserve">Uzasadnienie spełnienia wymagania </w:t>
            </w:r>
            <w:ins w:id="16" w:author="Autor">
              <w:r w:rsidR="00161704">
                <w:rPr>
                  <w:i/>
                  <w:iCs/>
                  <w:sz w:val="20"/>
                  <w:szCs w:val="20"/>
                </w:rPr>
                <w:t xml:space="preserve">musi </w:t>
              </w:r>
            </w:ins>
            <w:r w:rsidRPr="0AC0B9E8">
              <w:rPr>
                <w:i/>
                <w:iCs/>
                <w:sz w:val="20"/>
                <w:szCs w:val="20"/>
              </w:rPr>
              <w:t>zawier</w:t>
            </w:r>
            <w:ins w:id="17" w:author="Autor">
              <w:r w:rsidR="00161704">
                <w:rPr>
                  <w:i/>
                  <w:iCs/>
                  <w:sz w:val="20"/>
                  <w:szCs w:val="20"/>
                </w:rPr>
                <w:t>ać</w:t>
              </w:r>
            </w:ins>
            <w:del w:id="18" w:author="Autor">
              <w:r w:rsidRPr="0AC0B9E8" w:rsidDel="00161704">
                <w:rPr>
                  <w:i/>
                  <w:iCs/>
                  <w:sz w:val="20"/>
                  <w:szCs w:val="20"/>
                </w:rPr>
                <w:delText xml:space="preserve">a </w:delText>
              </w:r>
              <w:r w:rsidR="04CD0292" w:rsidRPr="0AC0B9E8" w:rsidDel="00161704">
                <w:rPr>
                  <w:i/>
                  <w:iCs/>
                  <w:sz w:val="20"/>
                  <w:szCs w:val="20"/>
                </w:rPr>
                <w:delText>w tym</w:delText>
              </w:r>
            </w:del>
            <w:r w:rsidRPr="0AC0B9E8">
              <w:rPr>
                <w:i/>
                <w:iCs/>
                <w:sz w:val="20"/>
                <w:szCs w:val="20"/>
              </w:rPr>
              <w:t xml:space="preserve">: </w:t>
            </w:r>
          </w:p>
          <w:p w14:paraId="6B5F4E4A" w14:textId="77777777" w:rsidR="00DE04E9" w:rsidRPr="00692294" w:rsidRDefault="00DE04E9" w:rsidP="00DE04E9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692294">
              <w:rPr>
                <w:rFonts w:cstheme="minorHAnsi"/>
                <w:i/>
                <w:sz w:val="20"/>
                <w:szCs w:val="20"/>
              </w:rPr>
              <w:t>opis zapewnienia bezodorowości w całym ciągu Procesu Technologicznego (począwszy od etapu rozład</w:t>
            </w:r>
            <w:r>
              <w:rPr>
                <w:rFonts w:cstheme="minorHAnsi"/>
                <w:i/>
                <w:sz w:val="20"/>
                <w:szCs w:val="20"/>
              </w:rPr>
              <w:t>unku</w:t>
            </w:r>
            <w:r w:rsidRPr="00692294">
              <w:rPr>
                <w:rFonts w:cstheme="minorHAnsi"/>
                <w:i/>
                <w:sz w:val="20"/>
                <w:szCs w:val="20"/>
              </w:rPr>
              <w:t xml:space="preserve"> substratów, do etapu </w:t>
            </w:r>
            <w:r>
              <w:rPr>
                <w:rFonts w:cstheme="minorHAnsi"/>
                <w:i/>
                <w:sz w:val="20"/>
                <w:szCs w:val="20"/>
              </w:rPr>
              <w:t xml:space="preserve">wyprowadzenia </w:t>
            </w:r>
            <w:r w:rsidRPr="00692294">
              <w:rPr>
                <w:rFonts w:cstheme="minorHAnsi"/>
                <w:i/>
                <w:sz w:val="20"/>
                <w:szCs w:val="20"/>
              </w:rPr>
              <w:t>masy pofermentacyjnej</w:t>
            </w:r>
            <w:r>
              <w:rPr>
                <w:rFonts w:cstheme="minorHAnsi"/>
                <w:i/>
                <w:sz w:val="20"/>
                <w:szCs w:val="20"/>
              </w:rPr>
              <w:t xml:space="preserve"> poza Demonstrator Technologii w celu jej dalszego zagospodarowania włącznie</w:t>
            </w:r>
            <w:r w:rsidRPr="00692294">
              <w:rPr>
                <w:rFonts w:cstheme="minorHAnsi"/>
                <w:i/>
                <w:sz w:val="20"/>
                <w:szCs w:val="20"/>
              </w:rPr>
              <w:t>)</w:t>
            </w:r>
            <w:r>
              <w:rPr>
                <w:rFonts w:cstheme="minorHAnsi"/>
                <w:i/>
                <w:sz w:val="20"/>
                <w:szCs w:val="20"/>
              </w:rPr>
              <w:t>,</w:t>
            </w:r>
          </w:p>
          <w:p w14:paraId="424B56AF" w14:textId="77777777" w:rsidR="00DE04E9" w:rsidRPr="00692294" w:rsidRDefault="00DE04E9" w:rsidP="00DE04E9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692294">
              <w:rPr>
                <w:rFonts w:cstheme="minorHAnsi"/>
                <w:i/>
                <w:sz w:val="20"/>
                <w:szCs w:val="20"/>
              </w:rPr>
              <w:t>metodę zapobiegania przedostawania się odorantów do otoczenia</w:t>
            </w:r>
            <w:r>
              <w:rPr>
                <w:rFonts w:cstheme="minorHAnsi"/>
                <w:i/>
                <w:sz w:val="20"/>
                <w:szCs w:val="20"/>
              </w:rPr>
              <w:t>.</w:t>
            </w:r>
          </w:p>
        </w:tc>
      </w:tr>
      <w:tr w:rsidR="00DE04E9" w:rsidRPr="004278AA" w14:paraId="61042136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3299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3FBE324" w14:textId="77304F7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17C2C3D7" w14:textId="3622113B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25DFE068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Jakość biometanu</w:t>
            </w:r>
          </w:p>
        </w:tc>
        <w:tc>
          <w:tcPr>
            <w:tcW w:w="1701" w:type="dxa"/>
            <w:vAlign w:val="center"/>
          </w:tcPr>
          <w:p w14:paraId="18B0AC55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CCFF558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65AA89B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50873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F9AA72" w14:textId="46E5AECB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67AF233" w14:textId="11D1A027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869E96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67648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64B5D80" w14:textId="4B8149F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5A71D645" w14:textId="5E607A94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5C35F606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Samowystarczalność energetyczna w oparciu o produkowany biogaz</w:t>
            </w:r>
          </w:p>
        </w:tc>
        <w:tc>
          <w:tcPr>
            <w:tcW w:w="1701" w:type="dxa"/>
            <w:vAlign w:val="center"/>
          </w:tcPr>
          <w:p w14:paraId="1D2C1FAB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0C7B4A5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7E5F55E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946040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671926E" w14:textId="4ED59870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22B9E29" w14:textId="0DE85E2D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>, uwzględniające niezbędne obliczenia</w:t>
            </w:r>
          </w:p>
        </w:tc>
      </w:tr>
      <w:tr w:rsidR="00DE04E9" w:rsidRPr="004278AA" w14:paraId="1E568794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27117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5CD7444" w14:textId="000F4F6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2A6F2B94" w14:textId="6E747C32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05E78A23" w14:textId="10165667" w:rsidR="00DE04E9" w:rsidRPr="004278AA" w:rsidRDefault="3FDB60CF" w:rsidP="32388FBE">
            <w:pPr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6F53585B">
              <w:rPr>
                <w:b/>
                <w:bCs/>
                <w:sz w:val="20"/>
                <w:szCs w:val="20"/>
              </w:rPr>
              <w:t>Warunki ogólne dotyczące biogazowni oraz w</w:t>
            </w:r>
            <w:r w:rsidR="3F020172" w:rsidRPr="6F53585B">
              <w:rPr>
                <w:b/>
                <w:bCs/>
                <w:sz w:val="20"/>
                <w:szCs w:val="20"/>
              </w:rPr>
              <w:t xml:space="preserve">arunki techniczne rurociągów do przesyłu biogazu/biometanu </w:t>
            </w:r>
          </w:p>
        </w:tc>
        <w:tc>
          <w:tcPr>
            <w:tcW w:w="1701" w:type="dxa"/>
            <w:vAlign w:val="center"/>
          </w:tcPr>
          <w:p w14:paraId="1EAB0B20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2D69D20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13B9B60E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58966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735E996" w14:textId="34C0C8AD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89C0005" w14:textId="2DD3F39F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1DD51D1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77446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AAF4B2E" w14:textId="32F885B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568A02D6" w14:textId="7F6F44CC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079BBE16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System sterowania Procesem Technologicznym</w:t>
            </w:r>
          </w:p>
        </w:tc>
        <w:tc>
          <w:tcPr>
            <w:tcW w:w="1701" w:type="dxa"/>
            <w:vAlign w:val="center"/>
          </w:tcPr>
          <w:p w14:paraId="7CD80C82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764D21D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10F3225B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6861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5F8D94FE" w14:textId="328574C0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2988A01" w14:textId="64D87857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1FB554F6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84379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tcBorders>
                  <w:bottom w:val="single" w:sz="4" w:space="0" w:color="auto"/>
                </w:tcBorders>
                <w:shd w:val="clear" w:color="auto" w:fill="C5E0B3" w:themeFill="accent6" w:themeFillTint="66"/>
                <w:vAlign w:val="center"/>
              </w:tcPr>
              <w:p w14:paraId="3AFFD599" w14:textId="4496F0C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A79B64D" w14:textId="37FE89F9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A539F7D" w14:textId="77777777" w:rsidR="00DE04E9" w:rsidRPr="004278AA" w:rsidRDefault="00DE04E9" w:rsidP="00DE04E9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Usuwanie kondensatu z biogazu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51A2705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1757D5E4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498F6184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616756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tcBorders>
                  <w:bottom w:val="nil"/>
                </w:tcBorders>
                <w:vAlign w:val="center"/>
              </w:tcPr>
              <w:p w14:paraId="3EBBD431" w14:textId="5F1CF50A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0A891FA3" w14:textId="5104C30E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409A795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1074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E15C5BD" w14:textId="3BA523E3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C9CF2BA" w14:textId="13C74103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C188104" w14:textId="1770300D" w:rsidR="00DE04E9" w:rsidRPr="008A7255" w:rsidRDefault="006101AB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>Produkcja biogazu stanowiąca e</w:t>
            </w:r>
            <w:r w:rsidR="00DE04E9" w:rsidRPr="008A7255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kwiwalent mocy elektrycznej Demonstratora Technologii</w:t>
            </w:r>
          </w:p>
        </w:tc>
        <w:tc>
          <w:tcPr>
            <w:tcW w:w="1701" w:type="dxa"/>
            <w:vAlign w:val="center"/>
          </w:tcPr>
          <w:p w14:paraId="631A602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5E88381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330632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33133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4A0B4C8" w14:textId="6778E666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416ED00D" w14:textId="098B6B51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wraz z obliczeniami</w:t>
            </w:r>
          </w:p>
        </w:tc>
      </w:tr>
      <w:tr w:rsidR="00DE04E9" w:rsidRPr="004278AA" w14:paraId="4594DE8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13693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06C5F45" w14:textId="3FBB130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258C69C" w14:textId="7C00A950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2C7F051" w14:textId="3F4258A2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Mikrobiologia oraz zanieczyszczenia masy pofermentacyjnej</w:t>
            </w:r>
          </w:p>
        </w:tc>
        <w:tc>
          <w:tcPr>
            <w:tcW w:w="1701" w:type="dxa"/>
            <w:vAlign w:val="center"/>
          </w:tcPr>
          <w:p w14:paraId="6B5B1C42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157EFB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FECA87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29498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9048DA9" w14:textId="0E2E72AB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B29DC12" w14:textId="5D7628B5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DB1441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6741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74DB633" w14:textId="153A5C9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5085FF6" w14:textId="5BC8F437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D561BB6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Rurociągi</w:t>
            </w:r>
          </w:p>
        </w:tc>
        <w:tc>
          <w:tcPr>
            <w:tcW w:w="1701" w:type="dxa"/>
            <w:vAlign w:val="center"/>
          </w:tcPr>
          <w:p w14:paraId="5B71E98F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C1A07F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360652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7873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F7D0A78" w14:textId="486F7FB7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48EBFCA" w14:textId="2428777F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C6041D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51279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331C0A8" w14:textId="4D6AF5B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415488E" w14:textId="3DAEBA6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F8D630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Infrastruktura drogowa</w:t>
            </w:r>
          </w:p>
        </w:tc>
        <w:tc>
          <w:tcPr>
            <w:tcW w:w="1701" w:type="dxa"/>
            <w:vAlign w:val="center"/>
          </w:tcPr>
          <w:p w14:paraId="1E1DC01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660030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CB5847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868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BB9F7B" w14:textId="1702E406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3CA8DF9" w14:textId="4607BBC7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661428A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07768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B996EDB" w14:textId="2CE41D6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AA89324" w14:textId="1459FF0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0219CDA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 xml:space="preserve">Pochodnia biogazu </w:t>
            </w:r>
          </w:p>
        </w:tc>
        <w:tc>
          <w:tcPr>
            <w:tcW w:w="1701" w:type="dxa"/>
            <w:vAlign w:val="center"/>
          </w:tcPr>
          <w:p w14:paraId="348B29B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59CB449D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7ABF83E1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36585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1CA1516" w14:textId="40C035D8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6884E8" w14:textId="57C092BC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2437173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71336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62116A1" w14:textId="19D92F3E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0335982" w14:textId="564091A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CFD92FC" w14:textId="09D60CA1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Bioreaktory</w:t>
            </w:r>
          </w:p>
        </w:tc>
        <w:tc>
          <w:tcPr>
            <w:tcW w:w="1701" w:type="dxa"/>
            <w:vAlign w:val="center"/>
          </w:tcPr>
          <w:p w14:paraId="56FCC7A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A853B0C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13503F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11943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CDAB118" w14:textId="6B14146F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082B3B4" w14:textId="3108E234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126E48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1614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82E2535" w14:textId="2AAE03B2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9E5F312" w14:textId="0B55085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5AAD94D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Magazyn/</w:t>
            </w:r>
            <w:r>
              <w:rPr>
                <w:rFonts w:cstheme="minorHAnsi"/>
                <w:b/>
                <w:sz w:val="20"/>
                <w:szCs w:val="20"/>
              </w:rPr>
              <w:t>-</w:t>
            </w:r>
            <w:r w:rsidRPr="00C73907">
              <w:rPr>
                <w:rFonts w:cstheme="minorHAnsi"/>
                <w:b/>
                <w:sz w:val="20"/>
                <w:szCs w:val="20"/>
              </w:rPr>
              <w:t>y biogazu</w:t>
            </w:r>
          </w:p>
        </w:tc>
        <w:tc>
          <w:tcPr>
            <w:tcW w:w="1701" w:type="dxa"/>
            <w:vAlign w:val="center"/>
          </w:tcPr>
          <w:p w14:paraId="565F17B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91CCE66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439876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09602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668500C5" w14:textId="78A9E9D4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4C195E0A" w14:textId="4C1897D1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DEA3F9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2003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0E46331" w14:textId="18B149A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E0CD463" w14:textId="7FC26D3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D3C9C80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Budynek sterowni, Budynek socjalny</w:t>
            </w:r>
          </w:p>
        </w:tc>
        <w:tc>
          <w:tcPr>
            <w:tcW w:w="1701" w:type="dxa"/>
            <w:vAlign w:val="center"/>
          </w:tcPr>
          <w:p w14:paraId="594CBFBA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0642B9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2654AA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26424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1D1E612" w14:textId="4130FF23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955832" w14:textId="0F509788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5C6075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27529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1B30D1D" w14:textId="652D43A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2EEF137" w14:textId="60596CE2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3A8BC6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Ogrodzenie</w:t>
            </w:r>
          </w:p>
        </w:tc>
        <w:tc>
          <w:tcPr>
            <w:tcW w:w="1701" w:type="dxa"/>
            <w:vAlign w:val="center"/>
          </w:tcPr>
          <w:p w14:paraId="0B51556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A450B0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2558C5B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89116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54E1970" w14:textId="6C248E8D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914FDC9" w14:textId="3D0C8B70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FD858D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0627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520230F" w14:textId="2BD249D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59A4B738" w14:textId="2CF8855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F15C7B9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Monitoring</w:t>
            </w:r>
          </w:p>
        </w:tc>
        <w:tc>
          <w:tcPr>
            <w:tcW w:w="1701" w:type="dxa"/>
            <w:vAlign w:val="center"/>
          </w:tcPr>
          <w:p w14:paraId="219BB8A9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E07E49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2ED5D1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60360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0A35D02A" w14:textId="722DA385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9D59CCD" w14:textId="3D94A2C9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DE04E9" w:rsidRPr="004278AA" w14:paraId="734ECF9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11264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18FDAF07" w14:textId="2366815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719BF95" w14:textId="3A8EF29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1D78AC0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Miejsce magazynowania substratów stałych</w:t>
            </w:r>
          </w:p>
        </w:tc>
        <w:tc>
          <w:tcPr>
            <w:tcW w:w="1701" w:type="dxa"/>
            <w:vAlign w:val="center"/>
          </w:tcPr>
          <w:p w14:paraId="64F2B67F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E5022AB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7CB995E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59906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939B010" w14:textId="7E5209D6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317F9D8B" w14:textId="68380C38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2434D0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86896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A39BFD0" w14:textId="0E16944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8C763A5" w14:textId="508A71B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4468923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Zbiornik/zbiorniki buforowe na substraty płynne</w:t>
            </w:r>
          </w:p>
        </w:tc>
        <w:tc>
          <w:tcPr>
            <w:tcW w:w="1701" w:type="dxa"/>
            <w:vAlign w:val="center"/>
          </w:tcPr>
          <w:p w14:paraId="2107AF2D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ED8125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3BB903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6333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AA980F3" w14:textId="6E43BA73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AEF91DC" w14:textId="5E9F91CE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D2A664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56607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D5B2640" w14:textId="2065A15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98A975" w14:textId="1D0469C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4A9C3AB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Zbiornik pofermentacyjny</w:t>
            </w:r>
          </w:p>
        </w:tc>
        <w:tc>
          <w:tcPr>
            <w:tcW w:w="1701" w:type="dxa"/>
            <w:vAlign w:val="center"/>
          </w:tcPr>
          <w:p w14:paraId="2FC472FB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E7BC467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A77A34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38168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0996CA3" w14:textId="4D0FFDCF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A1A65A" w14:textId="65FFC79B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A4A524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7047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3AAB524" w14:textId="6878A670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ABF0FA4" w14:textId="517C2BD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EC7D94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Wykonanie zbiorników</w:t>
            </w:r>
          </w:p>
        </w:tc>
        <w:tc>
          <w:tcPr>
            <w:tcW w:w="1701" w:type="dxa"/>
            <w:vAlign w:val="center"/>
          </w:tcPr>
          <w:p w14:paraId="53E826D4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C26745A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E48C82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82419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64F3EEF" w14:textId="7CE22A5E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504410E4" w14:textId="4AE74BAE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F7AC5F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85918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824814D" w14:textId="623C6A6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9336B64" w14:textId="19F932F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4ABB265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8A7255">
              <w:rPr>
                <w:rFonts w:eastAsia="Calibri" w:cstheme="minorHAnsi"/>
                <w:b/>
                <w:sz w:val="20"/>
                <w:szCs w:val="20"/>
                <w:lang w:eastAsia="pl-PL"/>
              </w:rPr>
              <w:t>Urządzenia umożliwiające przygotowanie i dozowanie substratów do Procesu Technologicznego</w:t>
            </w:r>
          </w:p>
        </w:tc>
        <w:tc>
          <w:tcPr>
            <w:tcW w:w="1701" w:type="dxa"/>
            <w:vAlign w:val="center"/>
          </w:tcPr>
          <w:p w14:paraId="39E7A914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74E3CAF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0D0964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53760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FA8586" w14:textId="73CE792B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04086328" w14:textId="6BF5062B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66AF72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08447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99D242F" w14:textId="35DBAB43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D21E3BA" w14:textId="36363BB3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82A50C7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Analizator/</w:t>
            </w:r>
            <w:r>
              <w:rPr>
                <w:rFonts w:cstheme="minorHAnsi"/>
                <w:b/>
                <w:sz w:val="20"/>
                <w:szCs w:val="20"/>
              </w:rPr>
              <w:t>-</w:t>
            </w:r>
            <w:r w:rsidRPr="00C73907">
              <w:rPr>
                <w:rFonts w:cstheme="minorHAnsi"/>
                <w:b/>
                <w:sz w:val="20"/>
                <w:szCs w:val="20"/>
              </w:rPr>
              <w:t>y biogazu</w:t>
            </w:r>
          </w:p>
        </w:tc>
        <w:tc>
          <w:tcPr>
            <w:tcW w:w="1701" w:type="dxa"/>
            <w:vAlign w:val="center"/>
          </w:tcPr>
          <w:p w14:paraId="1A69C606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6DEA4F3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B87A12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03443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A4BC2E7" w14:textId="265B14AC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5097D307" w14:textId="2214FD72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205D302E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10258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BD23E99" w14:textId="194EE96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3E9822" w14:textId="3838F315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55F1C1A" w14:textId="295DED9E" w:rsidR="00DE04E9" w:rsidRPr="004278AA" w:rsidRDefault="00A4120B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Chromatograf procesowy</w:t>
            </w:r>
          </w:p>
        </w:tc>
        <w:tc>
          <w:tcPr>
            <w:tcW w:w="1701" w:type="dxa"/>
            <w:vAlign w:val="center"/>
          </w:tcPr>
          <w:p w14:paraId="5CC603C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38C170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33F7E5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947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52A832D0" w14:textId="24C16178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320E221D" w14:textId="62F45686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0D48A6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01488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D70D547" w14:textId="363CD766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5DF88BC" w14:textId="58E7533B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B8D4AB2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Przepływomierz biogazu</w:t>
            </w:r>
          </w:p>
        </w:tc>
        <w:tc>
          <w:tcPr>
            <w:tcW w:w="1701" w:type="dxa"/>
            <w:vAlign w:val="center"/>
          </w:tcPr>
          <w:p w14:paraId="3677638F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D33371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A70FA1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1597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3176316" w14:textId="04E4D1E2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4CD60BE" w14:textId="381D9CDC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60500A9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Przepływomierz biometanu</w:t>
            </w:r>
          </w:p>
        </w:tc>
        <w:tc>
          <w:tcPr>
            <w:tcW w:w="1701" w:type="dxa"/>
            <w:vAlign w:val="center"/>
          </w:tcPr>
          <w:p w14:paraId="18F7309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5E1082A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8EDCCD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9760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44FF089" w14:textId="3130515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B3616E6" w14:textId="557C803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5193C4A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Gwarancja Wykonawcy</w:t>
            </w:r>
          </w:p>
        </w:tc>
        <w:tc>
          <w:tcPr>
            <w:tcW w:w="1701" w:type="dxa"/>
            <w:vAlign w:val="center"/>
          </w:tcPr>
          <w:p w14:paraId="342AA858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388FA0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7CCD6E6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64268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688D40A" w14:textId="249542D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5D93C0F" w14:textId="756032C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9E1FC5E" w14:textId="77777777" w:rsidR="00DE04E9" w:rsidRPr="002948F3" w:rsidRDefault="00DE04E9" w:rsidP="00DE04E9">
            <w:pPr>
              <w:rPr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Przepływomierz masy pofermentacyjnej</w:t>
            </w:r>
          </w:p>
        </w:tc>
        <w:tc>
          <w:tcPr>
            <w:tcW w:w="1701" w:type="dxa"/>
            <w:vAlign w:val="center"/>
          </w:tcPr>
          <w:p w14:paraId="5D9B71C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F697C2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466F88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442654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F0FCF8D" w14:textId="6252DE8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010B3F6" w14:textId="5C7351A3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BD4E911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Wymagania ATEX</w:t>
            </w:r>
          </w:p>
        </w:tc>
        <w:tc>
          <w:tcPr>
            <w:tcW w:w="1701" w:type="dxa"/>
            <w:vAlign w:val="center"/>
          </w:tcPr>
          <w:p w14:paraId="41FDFF07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82D7ED1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5613D0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79871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6ECB08C" w14:textId="47B97EE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58723C" w14:textId="7017AA4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5234DEC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Ochrona odgromowa</w:t>
            </w:r>
          </w:p>
        </w:tc>
        <w:tc>
          <w:tcPr>
            <w:tcW w:w="1701" w:type="dxa"/>
            <w:vAlign w:val="center"/>
          </w:tcPr>
          <w:p w14:paraId="467146A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2B142E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74AF91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7012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57AE171" w14:textId="437A2EBE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5E6F724A" w14:textId="6BCFFF1D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4806090" w14:textId="32E4F4C2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Sieć uziemiająca</w:t>
            </w:r>
            <w:r w:rsidR="00867745">
              <w:rPr>
                <w:rFonts w:cstheme="minorHAnsi"/>
                <w:b/>
                <w:sz w:val="20"/>
                <w:szCs w:val="20"/>
              </w:rPr>
              <w:t xml:space="preserve"> i odpowiednie zabezpieczenia przeciwpożarowe</w:t>
            </w:r>
          </w:p>
        </w:tc>
        <w:tc>
          <w:tcPr>
            <w:tcW w:w="1701" w:type="dxa"/>
            <w:vAlign w:val="center"/>
          </w:tcPr>
          <w:p w14:paraId="7C0572C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811A09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882DD1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01397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CA35439" w14:textId="614882A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2434D75" w14:textId="7964D74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AFF7ABE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Oznakowanie rurociągów</w:t>
            </w:r>
          </w:p>
        </w:tc>
        <w:tc>
          <w:tcPr>
            <w:tcW w:w="1701" w:type="dxa"/>
            <w:vAlign w:val="center"/>
          </w:tcPr>
          <w:p w14:paraId="56147A9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AB04CE5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D78EDE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04887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C85A18B" w14:textId="03083E8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F67698F" w14:textId="0386916C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D495602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wewnętrzne</w:t>
            </w:r>
          </w:p>
        </w:tc>
        <w:tc>
          <w:tcPr>
            <w:tcW w:w="1701" w:type="dxa"/>
            <w:vAlign w:val="center"/>
          </w:tcPr>
          <w:p w14:paraId="61757A5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2E45AB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6EBBCE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92936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179161A" w14:textId="53E7999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34BA56F" w14:textId="0903CA6B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8169074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zewnętrzne</w:t>
            </w:r>
          </w:p>
        </w:tc>
        <w:tc>
          <w:tcPr>
            <w:tcW w:w="1701" w:type="dxa"/>
            <w:vAlign w:val="center"/>
          </w:tcPr>
          <w:p w14:paraId="44B0990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5EB175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B0C108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02539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5EF59C4" w14:textId="6913A0A5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CBB92C8" w14:textId="71D0E508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2FAF5D2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awaryjne ewakuacyjne</w:t>
            </w:r>
          </w:p>
        </w:tc>
        <w:tc>
          <w:tcPr>
            <w:tcW w:w="1701" w:type="dxa"/>
            <w:vAlign w:val="center"/>
          </w:tcPr>
          <w:p w14:paraId="30B55A2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8511E81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6B8ACE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45075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A6DCEAD" w14:textId="61CB0A2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38E2164E" w14:textId="244A1E01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47E8853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w strefach zagrożonych wybuchem</w:t>
            </w:r>
          </w:p>
        </w:tc>
        <w:tc>
          <w:tcPr>
            <w:tcW w:w="1701" w:type="dxa"/>
            <w:vAlign w:val="center"/>
          </w:tcPr>
          <w:p w14:paraId="1540B7C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ED684F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D24DB0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69042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AE6E13C" w14:textId="6DD8E99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5CD4552" w14:textId="476CFB0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EE95839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Szkolenie z obsługi Demonstratora Technologii</w:t>
            </w:r>
          </w:p>
        </w:tc>
        <w:tc>
          <w:tcPr>
            <w:tcW w:w="1701" w:type="dxa"/>
            <w:vAlign w:val="center"/>
          </w:tcPr>
          <w:p w14:paraId="28EA38BB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C8F365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27417A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795953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88DA8E3" w14:textId="07D0764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9F4A969" w14:textId="45B1296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A140E9D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Waga samochodowa</w:t>
            </w:r>
          </w:p>
        </w:tc>
        <w:tc>
          <w:tcPr>
            <w:tcW w:w="1701" w:type="dxa"/>
            <w:vAlign w:val="center"/>
          </w:tcPr>
          <w:p w14:paraId="1E81855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9E5081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50F6C1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61803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3EB23C6" w14:textId="1FCFC2E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ABC051D" w14:textId="4EE009F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A1CD9C9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Elementy składowe Demonstratora Technologii</w:t>
            </w:r>
          </w:p>
        </w:tc>
        <w:tc>
          <w:tcPr>
            <w:tcW w:w="1701" w:type="dxa"/>
            <w:vAlign w:val="center"/>
          </w:tcPr>
          <w:p w14:paraId="6FDBF352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41281E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5DBEF3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30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3849BAB" w14:textId="1C05247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9054D77" w14:textId="27E1FBC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B7982E7" w14:textId="1FBBB0F2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1701" w:type="dxa"/>
            <w:vAlign w:val="center"/>
          </w:tcPr>
          <w:p w14:paraId="7F9FCC5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06FA36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203DBCC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413675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B0D51EA" w14:textId="724F610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86A014A" w14:textId="1E80B78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color w:val="44546A" w:themeColor="text2"/>
                <w:sz w:val="20"/>
                <w:szCs w:val="20"/>
              </w:rPr>
              <w:t>Z</w:t>
            </w: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5C031DA" w14:textId="403BA159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Skład biogazu oraz zanieczyszczenia biogazu</w:t>
            </w:r>
          </w:p>
        </w:tc>
        <w:tc>
          <w:tcPr>
            <w:tcW w:w="1701" w:type="dxa"/>
            <w:vAlign w:val="center"/>
          </w:tcPr>
          <w:p w14:paraId="394533F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EE848C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0642FE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28606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EF2F60D" w14:textId="1D7A0EF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27A83E4" w14:textId="6D988353" w:rsidR="00DE04E9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122BFDC" w14:textId="3BE26C24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Wizualizacja danych z chromatografu gazowego i wilgotnościomierza</w:t>
            </w:r>
          </w:p>
        </w:tc>
        <w:tc>
          <w:tcPr>
            <w:tcW w:w="1701" w:type="dxa"/>
            <w:vAlign w:val="center"/>
          </w:tcPr>
          <w:p w14:paraId="7D27225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15CCE5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BEF486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83373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27096C1" w14:textId="77DF497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8ADEDB5" w14:textId="58D0198A" w:rsidR="00DE04E9" w:rsidRDefault="00DE04E9" w:rsidP="7E74E345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3852446" w14:textId="0FAFEE65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>Przyłącze</w:t>
            </w:r>
          </w:p>
        </w:tc>
        <w:tc>
          <w:tcPr>
            <w:tcW w:w="1701" w:type="dxa"/>
            <w:vAlign w:val="center"/>
          </w:tcPr>
          <w:p w14:paraId="35CD845F" w14:textId="77777777" w:rsidR="00DE04E9" w:rsidRPr="004278AA" w:rsidRDefault="00DE04E9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85BFC6A" w14:textId="77777777" w:rsidR="00DE04E9" w:rsidRPr="004278AA" w:rsidRDefault="00DE04E9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</w:tr>
      <w:tr w:rsidR="7E74E345" w14:paraId="4FDE9BD1" w14:textId="77777777" w:rsidTr="0AC0B9E8">
        <w:trPr>
          <w:trHeight w:val="977"/>
        </w:trPr>
        <w:tc>
          <w:tcPr>
            <w:tcW w:w="725" w:type="dxa"/>
            <w:shd w:val="clear" w:color="auto" w:fill="C5E0B3" w:themeFill="accent6" w:themeFillTint="66"/>
            <w:vAlign w:val="center"/>
          </w:tcPr>
          <w:p w14:paraId="4FBF683E" w14:textId="77DF4974" w:rsidR="135D6CB0" w:rsidRDefault="135D6CB0" w:rsidP="00F44308">
            <w:pPr>
              <w:jc w:val="center"/>
              <w:rPr>
                <w:color w:val="44546A" w:themeColor="text2"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20"/>
                <w:szCs w:val="20"/>
              </w:rPr>
              <w:t>☐</w:t>
            </w:r>
          </w:p>
          <w:p w14:paraId="53C276CB" w14:textId="28B13096" w:rsidR="7E74E345" w:rsidRDefault="7E74E345" w:rsidP="00F44308">
            <w:pPr>
              <w:jc w:val="center"/>
              <w:rPr>
                <w:rFonts w:ascii="MS Gothic" w:eastAsia="MS Gothic" w:hAnsi="MS Gothic"/>
                <w:color w:val="44546A" w:themeColor="text2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C5E0B3" w:themeFill="accent6" w:themeFillTint="66"/>
            <w:vAlign w:val="center"/>
          </w:tcPr>
          <w:p w14:paraId="0714AD0B" w14:textId="03304BA9" w:rsidR="7E74E345" w:rsidRDefault="7E74E345" w:rsidP="00D72C60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75A73E7" w14:textId="0CE49405" w:rsidR="2AA9A6A8" w:rsidRDefault="00A4120B" w:rsidP="00D72C60">
            <w:pPr>
              <w:spacing w:line="257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</w:t>
            </w:r>
            <w:r w:rsidR="2AA9A6A8" w:rsidRPr="7E74E34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ilgotnościomierz</w:t>
            </w:r>
            <w:r w:rsidR="2AA9A6A8" w:rsidRPr="7E74E34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8142776" w14:textId="591574C7" w:rsidR="7E74E345" w:rsidRDefault="7E74E345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FD22BE1" w14:textId="6954E681" w:rsidR="7E74E345" w:rsidRDefault="7E74E345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</w:tr>
    </w:tbl>
    <w:p w14:paraId="2BB28606" w14:textId="77777777" w:rsidR="00E17A6C" w:rsidRDefault="00E17A6C" w:rsidP="00E17A6C">
      <w:pPr>
        <w:jc w:val="both"/>
        <w:rPr>
          <w:color w:val="44546A" w:themeColor="text2"/>
          <w:sz w:val="18"/>
        </w:rPr>
      </w:pPr>
    </w:p>
    <w:p w14:paraId="7ACC5B95" w14:textId="77777777" w:rsidR="00E17A6C" w:rsidRDefault="00E17A6C" w:rsidP="00E17A6C">
      <w:pPr>
        <w:rPr>
          <w:color w:val="44546A" w:themeColor="text2"/>
          <w:sz w:val="18"/>
        </w:rPr>
      </w:pPr>
      <w:r>
        <w:rPr>
          <w:color w:val="44546A" w:themeColor="text2"/>
          <w:sz w:val="18"/>
        </w:rPr>
        <w:br w:type="page"/>
      </w:r>
    </w:p>
    <w:p w14:paraId="0CE2674E" w14:textId="641E5197" w:rsidR="00E17A6C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musi określić w Tabeli D.2</w:t>
      </w:r>
      <w:r w:rsidR="4990F962" w:rsidRPr="07CE9E9B">
        <w:rPr>
          <w:sz w:val="20"/>
          <w:szCs w:val="20"/>
        </w:rPr>
        <w:t xml:space="preserve"> możliwość spełnienia Wymagań O</w:t>
      </w:r>
      <w:r w:rsidRPr="07CE9E9B">
        <w:rPr>
          <w:sz w:val="20"/>
          <w:szCs w:val="20"/>
        </w:rPr>
        <w:t xml:space="preserve">bligatoryjnych, stawianych opracowywanej Technologii Uniwersalnej Biogazowni </w:t>
      </w:r>
      <w:r w:rsidRPr="07CE9E9B">
        <w:rPr>
          <w:sz w:val="20"/>
          <w:szCs w:val="20"/>
          <w:u w:val="single"/>
        </w:rPr>
        <w:t>dla Instalacji Ułamkowo-Technicznych</w:t>
      </w:r>
      <w:r w:rsidRPr="07CE9E9B">
        <w:rPr>
          <w:sz w:val="20"/>
          <w:szCs w:val="20"/>
        </w:rPr>
        <w:t>, opisanych szczegółowo w Załączniku nr 1 do Regulaminu. Wnioskodawca zobligowany jest do wpisania w Tabeli D.2 w kolumnie „</w:t>
      </w:r>
      <w:r w:rsidRPr="07CE9E9B">
        <w:rPr>
          <w:i/>
          <w:iCs/>
          <w:sz w:val="20"/>
          <w:szCs w:val="20"/>
        </w:rPr>
        <w:t>Spełnienie wymagania</w:t>
      </w:r>
      <w:r w:rsidRPr="07CE9E9B">
        <w:rPr>
          <w:sz w:val="20"/>
          <w:szCs w:val="20"/>
        </w:rPr>
        <w:t>” frazy „</w:t>
      </w:r>
      <w:r w:rsidRPr="07CE9E9B">
        <w:rPr>
          <w:b/>
          <w:bCs/>
          <w:sz w:val="20"/>
          <w:szCs w:val="20"/>
        </w:rPr>
        <w:t>Spełniam</w:t>
      </w:r>
      <w:r w:rsidRPr="07CE9E9B">
        <w:rPr>
          <w:sz w:val="20"/>
          <w:szCs w:val="20"/>
        </w:rPr>
        <w:t>” w przypadku deklaracji realizacji określonego wymagania lub „</w:t>
      </w:r>
      <w:r w:rsidRPr="07CE9E9B">
        <w:rPr>
          <w:b/>
          <w:bCs/>
          <w:sz w:val="20"/>
          <w:szCs w:val="20"/>
        </w:rPr>
        <w:t>Nie spełniam</w:t>
      </w:r>
      <w:r w:rsidRPr="07CE9E9B">
        <w:rPr>
          <w:sz w:val="20"/>
          <w:szCs w:val="20"/>
        </w:rPr>
        <w:t>” w przypadku deklaracji niespełnienia określonego wymagania.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spełniania lub niespełniania danego kryterium. </w:t>
      </w:r>
    </w:p>
    <w:p w14:paraId="64A1DEB2" w14:textId="57ABE4C9" w:rsidR="00E17A6C" w:rsidRPr="00145837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 W przypadku deklaracji spełnienia danego wymagania</w:t>
      </w:r>
      <w:r w:rsidRPr="07CE9E9B">
        <w:rPr>
          <w:sz w:val="20"/>
          <w:szCs w:val="20"/>
        </w:rPr>
        <w:t xml:space="preserve"> Wnioskodawca zobligowany jest, aby w polu „</w:t>
      </w:r>
      <w:r w:rsidRPr="07CE9E9B">
        <w:rPr>
          <w:i/>
          <w:iCs/>
          <w:sz w:val="20"/>
          <w:szCs w:val="20"/>
        </w:rPr>
        <w:t>Uzasadnienie spełnienia wymagania</w:t>
      </w:r>
      <w:r w:rsidRPr="07CE9E9B">
        <w:rPr>
          <w:sz w:val="20"/>
          <w:szCs w:val="20"/>
        </w:rPr>
        <w:t>” zamieścić uzasadnienie spełnienia wymagania.</w:t>
      </w:r>
    </w:p>
    <w:p w14:paraId="07627397" w14:textId="2C3D545E" w:rsidR="1161E925" w:rsidRDefault="1161E925" w:rsidP="69B2A4A6">
      <w:pPr>
        <w:jc w:val="both"/>
        <w:rPr>
          <w:sz w:val="20"/>
          <w:szCs w:val="20"/>
        </w:rPr>
      </w:pPr>
      <w:r w:rsidRPr="69B2A4A6">
        <w:rPr>
          <w:sz w:val="20"/>
          <w:szCs w:val="20"/>
          <w:u w:val="single"/>
        </w:rPr>
        <w:t>Uwaga dla wymagań 2.4. oraz 2.5.!</w:t>
      </w:r>
      <w:r w:rsidRPr="69B2A4A6">
        <w:rPr>
          <w:sz w:val="20"/>
          <w:szCs w:val="20"/>
        </w:rPr>
        <w:t xml:space="preserve"> Jeżeli Wnioskodawca decyduje się na skorzystanie z wyłączeń lub nie opracowuje w ramach prac B+R elementów objętych wyłączeniami, opisanych szczegółowo w Załączniku nr 1 do Regulaminu, zobligowany jest do wpisania w kolumnie „</w:t>
      </w:r>
      <w:r w:rsidRPr="69B2A4A6">
        <w:rPr>
          <w:i/>
          <w:iCs/>
          <w:sz w:val="20"/>
          <w:szCs w:val="20"/>
        </w:rPr>
        <w:t>Spełnienie wymagania</w:t>
      </w:r>
      <w:r w:rsidRPr="69B2A4A6">
        <w:rPr>
          <w:sz w:val="20"/>
          <w:szCs w:val="20"/>
        </w:rPr>
        <w:t>” frazy „</w:t>
      </w:r>
      <w:r w:rsidRPr="69B2A4A6">
        <w:rPr>
          <w:b/>
          <w:bCs/>
          <w:sz w:val="20"/>
          <w:szCs w:val="20"/>
        </w:rPr>
        <w:t>Korzystam z wyłączeń</w:t>
      </w:r>
      <w:r w:rsidRPr="69B2A4A6">
        <w:rPr>
          <w:sz w:val="20"/>
          <w:szCs w:val="20"/>
        </w:rPr>
        <w:t>”. W przypadku deklaracji realizacji określonego wymagania oznaczonego jako wyłączenie, lub w przypadku, gdy przedmiotem prac B+R są elementy objęte wyłączeniami, Wnioskodawca zobligowany jest do wpisania w kolumnie „</w:t>
      </w:r>
      <w:r w:rsidRPr="69B2A4A6">
        <w:rPr>
          <w:i/>
          <w:iCs/>
          <w:sz w:val="20"/>
          <w:szCs w:val="20"/>
        </w:rPr>
        <w:t>Spełnienie wymagania</w:t>
      </w:r>
      <w:r w:rsidRPr="69B2A4A6">
        <w:rPr>
          <w:sz w:val="20"/>
          <w:szCs w:val="20"/>
        </w:rPr>
        <w:t>” frazy „</w:t>
      </w:r>
      <w:r w:rsidRPr="69B2A4A6">
        <w:rPr>
          <w:b/>
          <w:bCs/>
          <w:sz w:val="20"/>
          <w:szCs w:val="20"/>
        </w:rPr>
        <w:t>Nie korzystam z wyłączeń</w:t>
      </w:r>
      <w:r w:rsidRPr="69B2A4A6">
        <w:rPr>
          <w:sz w:val="20"/>
          <w:szCs w:val="20"/>
        </w:rPr>
        <w:t>”. W tym przypadku Wnioskodawca opisuje sposób jego realizacji w polu „</w:t>
      </w:r>
      <w:r w:rsidRPr="00861789">
        <w:rPr>
          <w:i/>
          <w:sz w:val="20"/>
          <w:szCs w:val="20"/>
        </w:rPr>
        <w:t>Uzasadnienie spełnienia wymagania</w:t>
      </w:r>
      <w:r w:rsidRPr="69B2A4A6">
        <w:rPr>
          <w:sz w:val="20"/>
          <w:szCs w:val="20"/>
        </w:rPr>
        <w:t>”.</w:t>
      </w:r>
    </w:p>
    <w:p w14:paraId="7E7CF7DE" w14:textId="15EFA71A" w:rsidR="7C4A0570" w:rsidRDefault="7C4A0570" w:rsidP="69B2A4A6">
      <w:pPr>
        <w:jc w:val="both"/>
        <w:rPr>
          <w:ins w:id="19" w:author="Autor"/>
          <w:rFonts w:ascii="Calibri" w:eastAsia="Calibri" w:hAnsi="Calibri" w:cs="Times New Roman"/>
          <w:sz w:val="20"/>
          <w:szCs w:val="20"/>
          <w:lang w:eastAsia="pl-PL"/>
        </w:rPr>
      </w:pPr>
      <w:r w:rsidRPr="00861789">
        <w:rPr>
          <w:sz w:val="20"/>
          <w:szCs w:val="20"/>
          <w:u w:val="single"/>
        </w:rPr>
        <w:t>Uwaga! W przypadku wymagania 2.9</w:t>
      </w:r>
      <w:r w:rsidRPr="69B2A4A6">
        <w:rPr>
          <w:sz w:val="20"/>
          <w:szCs w:val="20"/>
        </w:rPr>
        <w:t>, jeśli Technologia Wnioskodawcy nie przewiduje wykorzystania zbiornika pofermentacyjnego, Wnioskodawca wpisuje w kolumnie „</w:t>
      </w:r>
      <w:r w:rsidRPr="69B2A4A6">
        <w:rPr>
          <w:i/>
          <w:iCs/>
          <w:sz w:val="20"/>
          <w:szCs w:val="20"/>
        </w:rPr>
        <w:t xml:space="preserve">Spełnienie wymagania” </w:t>
      </w:r>
      <w:r w:rsidRPr="69B2A4A6">
        <w:rPr>
          <w:sz w:val="20"/>
          <w:szCs w:val="20"/>
        </w:rPr>
        <w:t>frazę „Spełniam” oraz w kolumnie „</w:t>
      </w:r>
      <w:r w:rsidRPr="69B2A4A6">
        <w:rPr>
          <w:i/>
          <w:iCs/>
          <w:sz w:val="20"/>
          <w:szCs w:val="20"/>
        </w:rPr>
        <w:t>Uwagi”</w:t>
      </w:r>
      <w:r w:rsidRPr="69B2A4A6">
        <w:rPr>
          <w:sz w:val="20"/>
          <w:szCs w:val="20"/>
        </w:rPr>
        <w:t xml:space="preserve"> informację, że Technologia Wnioskodawcy nie przewiduje wykorzystania zbiornika pofermentacyjnego, natomiast w polu „</w:t>
      </w:r>
      <w:r w:rsidRPr="69B2A4A6">
        <w:rPr>
          <w:i/>
          <w:iCs/>
          <w:sz w:val="20"/>
          <w:szCs w:val="20"/>
        </w:rPr>
        <w:t xml:space="preserve">Uzasadnienie spełnienia wymagania” </w:t>
      </w:r>
      <w:r w:rsidRPr="69B2A4A6">
        <w:rPr>
          <w:sz w:val="20"/>
          <w:szCs w:val="20"/>
        </w:rPr>
        <w:t xml:space="preserve">Wnioskodawca </w:t>
      </w:r>
      <w:del w:id="20" w:author="Autor">
        <w:r w:rsidRPr="69B2A4A6" w:rsidDel="00161704">
          <w:rPr>
            <w:sz w:val="20"/>
            <w:szCs w:val="20"/>
          </w:rPr>
          <w:delText xml:space="preserve">wpisuje </w:delText>
        </w:r>
      </w:del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>szczegółow</w:t>
      </w:r>
      <w:ins w:id="21" w:author="Autor">
        <w:r w:rsidR="00161704">
          <w:rPr>
            <w:rFonts w:ascii="Calibri" w:eastAsia="Calibri" w:hAnsi="Calibri" w:cs="Times New Roman"/>
            <w:sz w:val="20"/>
            <w:szCs w:val="20"/>
            <w:lang w:eastAsia="pl-PL"/>
          </w:rPr>
          <w:t>o</w:t>
        </w:r>
      </w:ins>
      <w:del w:id="22" w:author="Autor">
        <w:r w:rsidRPr="69B2A4A6" w:rsidDel="00161704">
          <w:rPr>
            <w:rFonts w:ascii="Calibri" w:eastAsia="Calibri" w:hAnsi="Calibri" w:cs="Times New Roman"/>
            <w:sz w:val="20"/>
            <w:szCs w:val="20"/>
            <w:lang w:eastAsia="pl-PL"/>
          </w:rPr>
          <w:delText>y</w:delText>
        </w:r>
      </w:del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 opis</w:t>
      </w:r>
      <w:ins w:id="23" w:author="Autor">
        <w:r w:rsidR="00161704">
          <w:rPr>
            <w:rFonts w:ascii="Calibri" w:eastAsia="Calibri" w:hAnsi="Calibri" w:cs="Times New Roman"/>
            <w:sz w:val="20"/>
            <w:szCs w:val="20"/>
            <w:lang w:eastAsia="pl-PL"/>
          </w:rPr>
          <w:t>uje</w:t>
        </w:r>
      </w:ins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 </w:t>
      </w:r>
      <w:del w:id="24" w:author="Autor">
        <w:r w:rsidRPr="69B2A4A6" w:rsidDel="00161704">
          <w:rPr>
            <w:rFonts w:ascii="Calibri" w:eastAsia="Calibri" w:hAnsi="Calibri" w:cs="Times New Roman"/>
            <w:sz w:val="20"/>
            <w:szCs w:val="20"/>
            <w:lang w:eastAsia="pl-PL"/>
          </w:rPr>
          <w:delText xml:space="preserve">innych </w:delText>
        </w:r>
      </w:del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>wykorzystan</w:t>
      </w:r>
      <w:ins w:id="25" w:author="Autor">
        <w:r w:rsidR="0024315F">
          <w:rPr>
            <w:rFonts w:ascii="Calibri" w:eastAsia="Calibri" w:hAnsi="Calibri" w:cs="Times New Roman"/>
            <w:sz w:val="20"/>
            <w:szCs w:val="20"/>
            <w:lang w:eastAsia="pl-PL"/>
          </w:rPr>
          <w:t>e</w:t>
        </w:r>
      </w:ins>
      <w:del w:id="26" w:author="Autor">
        <w:r w:rsidRPr="69B2A4A6" w:rsidDel="0024315F">
          <w:rPr>
            <w:rFonts w:ascii="Calibri" w:eastAsia="Calibri" w:hAnsi="Calibri" w:cs="Times New Roman"/>
            <w:sz w:val="20"/>
            <w:szCs w:val="20"/>
            <w:lang w:eastAsia="pl-PL"/>
          </w:rPr>
          <w:delText>ych</w:delText>
        </w:r>
      </w:del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 w ramach Technologii Wnioskodawcy rozwiąza</w:t>
      </w:r>
      <w:del w:id="27" w:author="Autor">
        <w:r w:rsidRPr="69B2A4A6" w:rsidDel="0024315F">
          <w:rPr>
            <w:rFonts w:ascii="Calibri" w:eastAsia="Calibri" w:hAnsi="Calibri" w:cs="Times New Roman"/>
            <w:sz w:val="20"/>
            <w:szCs w:val="20"/>
            <w:lang w:eastAsia="pl-PL"/>
          </w:rPr>
          <w:delText>ń</w:delText>
        </w:r>
      </w:del>
      <w:ins w:id="28" w:author="Autor">
        <w:r w:rsidR="0024315F">
          <w:rPr>
            <w:rFonts w:ascii="Calibri" w:eastAsia="Calibri" w:hAnsi="Calibri" w:cs="Times New Roman"/>
            <w:sz w:val="20"/>
            <w:szCs w:val="20"/>
            <w:lang w:eastAsia="pl-PL"/>
          </w:rPr>
          <w:t>nia</w:t>
        </w:r>
      </w:ins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 zapewniając</w:t>
      </w:r>
      <w:ins w:id="29" w:author="Autor">
        <w:r w:rsidR="0024315F">
          <w:rPr>
            <w:rFonts w:ascii="Calibri" w:eastAsia="Calibri" w:hAnsi="Calibri" w:cs="Times New Roman"/>
            <w:sz w:val="20"/>
            <w:szCs w:val="20"/>
            <w:lang w:eastAsia="pl-PL"/>
          </w:rPr>
          <w:t>e</w:t>
        </w:r>
      </w:ins>
      <w:del w:id="30" w:author="Autor">
        <w:r w:rsidRPr="69B2A4A6" w:rsidDel="0024315F">
          <w:rPr>
            <w:rFonts w:ascii="Calibri" w:eastAsia="Calibri" w:hAnsi="Calibri" w:cs="Times New Roman"/>
            <w:sz w:val="20"/>
            <w:szCs w:val="20"/>
            <w:lang w:eastAsia="pl-PL"/>
          </w:rPr>
          <w:delText>ych</w:delText>
        </w:r>
      </w:del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 zagospodarowanie powstającej masy pofermentacyjnej</w:t>
      </w:r>
      <w:ins w:id="31" w:author="Autor">
        <w:r w:rsidR="0024315F">
          <w:rPr>
            <w:rFonts w:ascii="Calibri" w:eastAsia="Calibri" w:hAnsi="Calibri" w:cs="Times New Roman"/>
            <w:sz w:val="20"/>
            <w:szCs w:val="20"/>
            <w:lang w:eastAsia="pl-PL"/>
          </w:rPr>
          <w:t xml:space="preserve"> bez wykorzystania zbiornika pofermentacyjnego</w:t>
        </w:r>
      </w:ins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, zgodnie z wymaganiem </w:t>
      </w:r>
      <w:r w:rsidR="60F2CD9D" w:rsidRPr="69B2A4A6">
        <w:rPr>
          <w:rFonts w:ascii="Calibri" w:eastAsia="Calibri" w:hAnsi="Calibri" w:cs="Times New Roman"/>
          <w:sz w:val="20"/>
          <w:szCs w:val="20"/>
          <w:lang w:eastAsia="pl-PL"/>
        </w:rPr>
        <w:t>2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>.</w:t>
      </w:r>
      <w:r w:rsidR="77983E63" w:rsidRPr="69B2A4A6">
        <w:rPr>
          <w:rFonts w:ascii="Calibri" w:eastAsia="Calibri" w:hAnsi="Calibri" w:cs="Times New Roman"/>
          <w:sz w:val="20"/>
          <w:szCs w:val="20"/>
          <w:lang w:eastAsia="pl-PL"/>
        </w:rPr>
        <w:t>9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 z Załącznika nr 1 do Regulaminu.</w:t>
      </w:r>
    </w:p>
    <w:p w14:paraId="24DDFDA5" w14:textId="69719C22" w:rsidR="00161704" w:rsidDel="0024315F" w:rsidRDefault="00161704" w:rsidP="69B2A4A6">
      <w:pPr>
        <w:jc w:val="both"/>
        <w:rPr>
          <w:del w:id="32" w:author="Autor"/>
          <w:sz w:val="20"/>
          <w:szCs w:val="20"/>
        </w:rPr>
      </w:pPr>
    </w:p>
    <w:p w14:paraId="7E0F2F01" w14:textId="5188CED3" w:rsidR="00E17A6C" w:rsidRDefault="00E17A6C" w:rsidP="00E17A6C">
      <w:pPr>
        <w:jc w:val="both"/>
        <w:rPr>
          <w:sz w:val="20"/>
        </w:rPr>
      </w:pPr>
      <w:r w:rsidRPr="008A7255">
        <w:rPr>
          <w:sz w:val="20"/>
          <w:u w:val="single"/>
        </w:rPr>
        <w:t>Uwaga dla wymagania 2.1</w:t>
      </w:r>
      <w:r w:rsidR="00F44308">
        <w:rPr>
          <w:sz w:val="20"/>
          <w:u w:val="single"/>
        </w:rPr>
        <w:t>0-2.12</w:t>
      </w:r>
      <w:r w:rsidRPr="008A7255">
        <w:rPr>
          <w:sz w:val="20"/>
          <w:u w:val="single"/>
        </w:rPr>
        <w:t>!</w:t>
      </w:r>
      <w:r>
        <w:rPr>
          <w:sz w:val="20"/>
        </w:rPr>
        <w:t xml:space="preserve"> Wnioskodawca nie wykonuje opisu dla t</w:t>
      </w:r>
      <w:r w:rsidR="00F44308">
        <w:rPr>
          <w:sz w:val="20"/>
        </w:rPr>
        <w:t>ych</w:t>
      </w:r>
      <w:r>
        <w:rPr>
          <w:sz w:val="20"/>
        </w:rPr>
        <w:t xml:space="preserve"> wymaga</w:t>
      </w:r>
      <w:r w:rsidR="00F44308">
        <w:rPr>
          <w:sz w:val="20"/>
        </w:rPr>
        <w:t>ń</w:t>
      </w:r>
      <w:r>
        <w:rPr>
          <w:sz w:val="20"/>
        </w:rPr>
        <w:t>.</w:t>
      </w:r>
    </w:p>
    <w:p w14:paraId="278B30A7" w14:textId="77777777" w:rsidR="00E17A6C" w:rsidRDefault="00E17A6C" w:rsidP="00E17A6C">
      <w:pPr>
        <w:jc w:val="both"/>
        <w:rPr>
          <w:i/>
          <w:color w:val="44546A" w:themeColor="text2"/>
          <w:sz w:val="18"/>
        </w:rPr>
      </w:pPr>
    </w:p>
    <w:p w14:paraId="21D630BD" w14:textId="31D1F85C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</w:t>
      </w:r>
      <w:r w:rsidR="00140FE7">
        <w:rPr>
          <w:i/>
          <w:color w:val="44546A" w:themeColor="text2"/>
          <w:sz w:val="18"/>
        </w:rPr>
        <w:t xml:space="preserve"> Wymagania O</w:t>
      </w:r>
      <w:r w:rsidRPr="00F5763B">
        <w:rPr>
          <w:i/>
          <w:color w:val="44546A" w:themeColor="text2"/>
          <w:sz w:val="18"/>
        </w:rPr>
        <w:t xml:space="preserve">bligatoryjne stawiane opracowywanej Technologii </w:t>
      </w:r>
      <w:r>
        <w:rPr>
          <w:i/>
          <w:color w:val="44546A" w:themeColor="text2"/>
          <w:sz w:val="18"/>
        </w:rPr>
        <w:t>Uniwersalnej</w:t>
      </w:r>
      <w:r w:rsidRPr="00F5763B">
        <w:rPr>
          <w:i/>
          <w:color w:val="44546A" w:themeColor="text2"/>
          <w:sz w:val="18"/>
        </w:rPr>
        <w:t xml:space="preserve"> Biogazowni </w:t>
      </w:r>
      <w:r>
        <w:rPr>
          <w:i/>
          <w:color w:val="44546A" w:themeColor="text2"/>
          <w:sz w:val="18"/>
        </w:rPr>
        <w:t>dla Instalacji Ułamkowo-Technicznych.</w:t>
      </w:r>
    </w:p>
    <w:tbl>
      <w:tblPr>
        <w:tblStyle w:val="Tabela-Siatka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72"/>
        <w:gridCol w:w="2405"/>
        <w:gridCol w:w="1843"/>
        <w:gridCol w:w="4110"/>
      </w:tblGrid>
      <w:tr w:rsidR="00DE04E9" w14:paraId="59079BC2" w14:textId="77777777" w:rsidTr="57851CCB">
        <w:trPr>
          <w:cantSplit/>
          <w:trHeight w:val="730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D9EA9D6" w14:textId="77777777" w:rsidR="00DE04E9" w:rsidRDefault="7506A4A8" w:rsidP="00F44308">
            <w:pPr>
              <w:jc w:val="center"/>
              <w:rPr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Tajemnica przedsię-biorstwa?</w:t>
            </w:r>
          </w:p>
          <w:p w14:paraId="4AE66A48" w14:textId="77777777" w:rsidR="00DE04E9" w:rsidRPr="00DE04E9" w:rsidRDefault="7506A4A8" w:rsidP="00F44308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10178EB7" w14:textId="04882999" w:rsidR="00DE04E9" w:rsidRDefault="7506A4A8" w:rsidP="00F44308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30" w:type="dxa"/>
            <w:gridSpan w:val="4"/>
            <w:shd w:val="clear" w:color="auto" w:fill="A8D08D" w:themeFill="accent6" w:themeFillTint="99"/>
            <w:vAlign w:val="center"/>
          </w:tcPr>
          <w:p w14:paraId="29EF366C" w14:textId="3FC8A966" w:rsidR="00DE04E9" w:rsidRPr="00AC202B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O</w:t>
            </w:r>
            <w:r w:rsidRPr="001C3DAF">
              <w:rPr>
                <w:rFonts w:cstheme="minorHAnsi"/>
                <w:b/>
                <w:sz w:val="20"/>
                <w:szCs w:val="20"/>
              </w:rPr>
              <w:t>bligatoryjne stawiane opracowywanej Technologii Uniwersalnej Biogazowni dla Instalacji Ułamkowo-Technicznych</w:t>
            </w:r>
          </w:p>
        </w:tc>
      </w:tr>
      <w:tr w:rsidR="00DE04E9" w14:paraId="64E12519" w14:textId="77777777" w:rsidTr="57851CCB">
        <w:trPr>
          <w:cantSplit/>
          <w:trHeight w:val="730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  <w:vAlign w:val="center"/>
          </w:tcPr>
          <w:p w14:paraId="7D83F23B" w14:textId="77777777" w:rsidR="00DE04E9" w:rsidRPr="004278AA" w:rsidRDefault="00DE04E9" w:rsidP="00F44308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C5E0B3" w:themeFill="accent6" w:themeFillTint="66"/>
            <w:vAlign w:val="center"/>
          </w:tcPr>
          <w:p w14:paraId="311893BC" w14:textId="72AD4D86" w:rsidR="00DE04E9" w:rsidRPr="00B61C50" w:rsidRDefault="00DE04E9" w:rsidP="001C3DAF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6E85B4E" w14:textId="38940B0E" w:rsidR="00DE04E9" w:rsidRPr="00B61C50" w:rsidRDefault="7506A4A8" w:rsidP="7E74E345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Nazwa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ymagania Obligatoryjnego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6B03882A" w14:textId="2278E976" w:rsidR="00DE04E9" w:rsidRDefault="00DE04E9" w:rsidP="001C3DAF">
            <w:pPr>
              <w:jc w:val="center"/>
              <w:rPr>
                <w:b/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 xml:space="preserve">Spełnienie </w:t>
            </w:r>
            <w:r w:rsidR="00E52423">
              <w:rPr>
                <w:rFonts w:cstheme="minorHAnsi"/>
                <w:b/>
                <w:sz w:val="20"/>
                <w:szCs w:val="20"/>
              </w:rPr>
              <w:t>W</w:t>
            </w:r>
            <w:r w:rsidRPr="00AC202B">
              <w:rPr>
                <w:rFonts w:cstheme="minorHAnsi"/>
                <w:b/>
                <w:sz w:val="20"/>
                <w:szCs w:val="20"/>
              </w:rPr>
              <w:t>ymagania</w:t>
            </w:r>
          </w:p>
        </w:tc>
        <w:tc>
          <w:tcPr>
            <w:tcW w:w="4110" w:type="dxa"/>
            <w:shd w:val="clear" w:color="auto" w:fill="C5E0B3" w:themeFill="accent6" w:themeFillTint="66"/>
            <w:vAlign w:val="center"/>
          </w:tcPr>
          <w:p w14:paraId="018BA261" w14:textId="77777777" w:rsidR="00DE04E9" w:rsidRDefault="00DE04E9" w:rsidP="001C3DAF">
            <w:pPr>
              <w:jc w:val="center"/>
              <w:rPr>
                <w:b/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14:paraId="3B1F5D6E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21435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F022D57" w14:textId="48B71930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C592353" w14:textId="197029D9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2ACF407" w14:textId="56F983D4" w:rsidR="00DE04E9" w:rsidRPr="00B61C50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Skala Instalacji Ułamkowo-Technicznej</w:t>
            </w:r>
          </w:p>
        </w:tc>
        <w:tc>
          <w:tcPr>
            <w:tcW w:w="1843" w:type="dxa"/>
            <w:vAlign w:val="center"/>
          </w:tcPr>
          <w:p w14:paraId="701A9851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47524B4B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435BEB6F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53974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6EAD0E28" w14:textId="0181D854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3D500EFE" w14:textId="303B6954" w:rsidR="00DE04E9" w:rsidRPr="003543FA" w:rsidDel="004278AA" w:rsidRDefault="7506A4A8" w:rsidP="0024315F">
            <w:pPr>
              <w:rPr>
                <w:rFonts w:ascii="Calibri" w:eastAsia="Calibri" w:hAnsi="Calibri" w:cs="Calibri"/>
                <w:strike/>
                <w:sz w:val="20"/>
                <w:szCs w:val="20"/>
              </w:rPr>
            </w:pPr>
            <w:r w:rsidRPr="57851CCB">
              <w:rPr>
                <w:i/>
                <w:iCs/>
                <w:sz w:val="20"/>
                <w:szCs w:val="20"/>
              </w:rPr>
              <w:t>Uzasadnienie spełnienia wymagania z</w:t>
            </w:r>
            <w:ins w:id="33" w:author="Autor">
              <w:r w:rsidR="0024315F">
                <w:rPr>
                  <w:i/>
                  <w:iCs/>
                  <w:sz w:val="20"/>
                  <w:szCs w:val="20"/>
                </w:rPr>
                <w:t>e wskazaniem</w:t>
              </w:r>
            </w:ins>
            <w:del w:id="34" w:author="Autor">
              <w:r w:rsidRPr="57851CCB" w:rsidDel="0024315F">
                <w:rPr>
                  <w:i/>
                  <w:iCs/>
                  <w:sz w:val="20"/>
                  <w:szCs w:val="20"/>
                </w:rPr>
                <w:delText xml:space="preserve"> uwzględnieniem</w:delText>
              </w:r>
            </w:del>
            <w:r w:rsidRPr="57851CCB">
              <w:rPr>
                <w:i/>
                <w:iCs/>
                <w:sz w:val="20"/>
                <w:szCs w:val="20"/>
              </w:rPr>
              <w:t xml:space="preserve">, które elementy które zostaną dopasowane do skali ułamkowo-technicznej, a które Wnioskodawca zastosuje jako pełnoskalowe lub jako elementy w skali różnej od 3%. </w:t>
            </w:r>
            <w:r w:rsidR="39DF2812" w:rsidRPr="57851CCB">
              <w:rPr>
                <w:rFonts w:ascii="Calibri" w:eastAsia="Calibri" w:hAnsi="Calibri" w:cs="Calibri"/>
                <w:sz w:val="20"/>
                <w:szCs w:val="20"/>
              </w:rPr>
              <w:t xml:space="preserve">Zamawiający dopuszcza </w:t>
            </w:r>
            <w:r w:rsidRPr="57851CCB">
              <w:rPr>
                <w:rFonts w:ascii="Calibri" w:eastAsia="Calibri" w:hAnsi="Calibri" w:cs="Calibri"/>
                <w:sz w:val="20"/>
                <w:szCs w:val="20"/>
              </w:rPr>
              <w:t>buforowanie procesu do</w:t>
            </w:r>
            <w:r w:rsidR="39DF2812" w:rsidRPr="57851CC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57851CCB">
              <w:rPr>
                <w:rFonts w:ascii="Calibri" w:eastAsia="Calibri" w:hAnsi="Calibri" w:cs="Calibri"/>
                <w:sz w:val="20"/>
                <w:szCs w:val="20"/>
              </w:rPr>
              <w:t>sprawnego funkcjonowania urządzeń, o których mowa powyżej.</w:t>
            </w:r>
          </w:p>
        </w:tc>
      </w:tr>
      <w:tr w:rsidR="00DE04E9" w14:paraId="2C1339C0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940247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363901B5" w14:textId="6374D619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863CDE7" w14:textId="79C2836E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7DEE2D1" w14:textId="0295F0B0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Spełnienie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Technologii</w:t>
            </w:r>
          </w:p>
        </w:tc>
        <w:tc>
          <w:tcPr>
            <w:tcW w:w="1843" w:type="dxa"/>
            <w:vAlign w:val="center"/>
          </w:tcPr>
          <w:p w14:paraId="6CB06C33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733DF88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79651DE5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16324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4417756B" w14:textId="1AF4285C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789B5051" w14:textId="1BF93FF6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107A59C3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32317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594774CA" w14:textId="15AF8639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738DEBE" w14:textId="5D6DD313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BC5DEF1" w14:textId="09E3EC54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Spełnienie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Demonstratora</w:t>
            </w:r>
          </w:p>
        </w:tc>
        <w:tc>
          <w:tcPr>
            <w:tcW w:w="1843" w:type="dxa"/>
            <w:vAlign w:val="center"/>
          </w:tcPr>
          <w:p w14:paraId="110674B5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3FB7FD3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5F6537F9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6405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783FB905" w14:textId="46CA1D75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40D25074" w14:textId="58E58582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EE1D85A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06052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45F6FBF9" w14:textId="1DE5D962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49213063" w14:textId="5799E51A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94A1325" w14:textId="713C5A8E" w:rsidR="00DE04E9" w:rsidRPr="00292CA0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Wyłączenia z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Technologii</w:t>
            </w:r>
          </w:p>
        </w:tc>
        <w:tc>
          <w:tcPr>
            <w:tcW w:w="1843" w:type="dxa"/>
            <w:vAlign w:val="center"/>
          </w:tcPr>
          <w:p w14:paraId="49CD295D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5EB8B418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56D883AD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92082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293F16DC" w14:textId="7950C011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935FA84" w14:textId="1A64D4A9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C71AF91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65530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021562AC" w14:textId="4BEABE57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4B406900" w14:textId="5E65CA79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01090716" w14:textId="1C6D3FBE" w:rsidR="00DE04E9" w:rsidRPr="00292CA0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Wyłączenia z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Demonstratora Technologii</w:t>
            </w:r>
          </w:p>
        </w:tc>
        <w:tc>
          <w:tcPr>
            <w:tcW w:w="1843" w:type="dxa"/>
            <w:vAlign w:val="center"/>
          </w:tcPr>
          <w:p w14:paraId="5261818D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01B3DEA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3EFDE61B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4765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5E4BC183" w14:textId="148FBAF3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0693407" w14:textId="4763E4C2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235EBCDC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66929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4B3A5DBB" w14:textId="10C43D38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D71736D" w14:textId="5F6F486D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465D95D" w14:textId="4F04297C" w:rsidR="00DE04E9" w:rsidRPr="00B61C50" w:rsidRDefault="00DE04E9" w:rsidP="205E52A1">
            <w:pPr>
              <w:rPr>
                <w:b/>
                <w:bCs/>
                <w:sz w:val="20"/>
                <w:szCs w:val="20"/>
              </w:rPr>
            </w:pPr>
            <w:r w:rsidRPr="205E52A1">
              <w:rPr>
                <w:b/>
                <w:bCs/>
                <w:sz w:val="20"/>
                <w:szCs w:val="20"/>
              </w:rPr>
              <w:t>Samowystarczalność w zakresie energii cieplnej</w:t>
            </w:r>
          </w:p>
        </w:tc>
        <w:tc>
          <w:tcPr>
            <w:tcW w:w="1843" w:type="dxa"/>
            <w:vAlign w:val="center"/>
          </w:tcPr>
          <w:p w14:paraId="0250AA8B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6BAB3D62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3FEBEB91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3945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56EA6C21" w14:textId="44EB8829" w:rsidR="00DE04E9" w:rsidRPr="000B2E30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04800FD4" w14:textId="7B8AF7C4" w:rsidR="00DE04E9" w:rsidRPr="000B2E30" w:rsidDel="004278AA" w:rsidRDefault="00DE04E9" w:rsidP="0024315F">
            <w:pPr>
              <w:rPr>
                <w:rFonts w:ascii="Times New Roman" w:hAnsi="Times New Roman" w:cs="Times New Roman"/>
                <w:b/>
                <w:i/>
              </w:rPr>
            </w:pPr>
            <w:r w:rsidRPr="000B2E3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uwzględniające obliczenia niezbędne do uwiarygodnienia samowystarczalności</w:t>
            </w:r>
          </w:p>
        </w:tc>
      </w:tr>
      <w:tr w:rsidR="00DE04E9" w14:paraId="18FF7C5B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7938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6BF088D3" w14:textId="202E7117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69471476" w14:textId="4FD9A735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6E8EDAC" w14:textId="7FA76B35" w:rsidR="00DE04E9" w:rsidRPr="00B61C50" w:rsidDel="00A11F97" w:rsidRDefault="00DE04E9" w:rsidP="00D729D4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Miejsce </w:t>
            </w:r>
            <w:r w:rsidR="00D729D4">
              <w:rPr>
                <w:b/>
                <w:sz w:val="20"/>
                <w:szCs w:val="20"/>
              </w:rPr>
              <w:t xml:space="preserve">przeładunkowe </w:t>
            </w:r>
            <w:r w:rsidRPr="00292CA0">
              <w:rPr>
                <w:b/>
                <w:sz w:val="20"/>
                <w:szCs w:val="20"/>
              </w:rPr>
              <w:t>substratów stałych</w:t>
            </w:r>
          </w:p>
        </w:tc>
        <w:tc>
          <w:tcPr>
            <w:tcW w:w="1843" w:type="dxa"/>
            <w:vAlign w:val="center"/>
          </w:tcPr>
          <w:p w14:paraId="10F2D487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ECFE7E1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0FF6368" w14:textId="77777777" w:rsidTr="57851CCB">
        <w:trPr>
          <w:trHeight w:val="1123"/>
          <w:jc w:val="center"/>
        </w:trPr>
        <w:tc>
          <w:tcPr>
            <w:tcW w:w="846" w:type="dxa"/>
            <w:vAlign w:val="center"/>
          </w:tcPr>
          <w:p w14:paraId="073AB28B" w14:textId="77777777" w:rsidR="00DE04E9" w:rsidRPr="003F34E3" w:rsidRDefault="00DE04E9" w:rsidP="00F44308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14:paraId="1C526BD4" w14:textId="7C709CC2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5CE596BB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4288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846032D" w14:textId="254BE99C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009559E3" w14:textId="08B08E0B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CA6096A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Magazyn/</w:t>
            </w:r>
            <w:r>
              <w:rPr>
                <w:b/>
                <w:sz w:val="20"/>
                <w:szCs w:val="20"/>
              </w:rPr>
              <w:t>-</w:t>
            </w:r>
            <w:r w:rsidRPr="00EC40CD">
              <w:rPr>
                <w:b/>
                <w:sz w:val="20"/>
                <w:szCs w:val="20"/>
                <w:shd w:val="clear" w:color="auto" w:fill="C5E0B3" w:themeFill="accent6" w:themeFillTint="66"/>
              </w:rPr>
              <w:t>y</w:t>
            </w:r>
            <w:r w:rsidRPr="00B61C50">
              <w:rPr>
                <w:b/>
                <w:sz w:val="20"/>
                <w:szCs w:val="20"/>
              </w:rPr>
              <w:t xml:space="preserve"> biogazu</w:t>
            </w:r>
          </w:p>
        </w:tc>
        <w:tc>
          <w:tcPr>
            <w:tcW w:w="1843" w:type="dxa"/>
            <w:vAlign w:val="center"/>
          </w:tcPr>
          <w:p w14:paraId="08C4314E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69A43DD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65D332F1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45253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35EA2B6C" w14:textId="40120C4F" w:rsidR="00DE04E9" w:rsidRPr="003F34E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ED46929" w14:textId="42C5B629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445CD1BC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72472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EAD2C5F" w14:textId="6E5711F5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A1AA16E" w14:textId="4F941317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5AAFBB32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Zbiornik pofermentacyjny</w:t>
            </w:r>
          </w:p>
        </w:tc>
        <w:tc>
          <w:tcPr>
            <w:tcW w:w="1843" w:type="dxa"/>
            <w:vAlign w:val="center"/>
          </w:tcPr>
          <w:p w14:paraId="22AD5CE2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6FD11D45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F753522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58077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7DAE13D4" w14:textId="48CF3F5F" w:rsidR="00DE04E9" w:rsidRPr="003F34E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37E6E1E7" w14:textId="7DA6A8FE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77A7315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70247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5A2DF184" w14:textId="346C1482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E842781" w14:textId="540EE32C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EEC44A5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8A7255">
              <w:rPr>
                <w:b/>
                <w:sz w:val="20"/>
                <w:szCs w:val="20"/>
              </w:rPr>
              <w:t>Szkolenie z obsługi Instalacji Ułamkowo-Technicznych</w:t>
            </w:r>
          </w:p>
        </w:tc>
        <w:tc>
          <w:tcPr>
            <w:tcW w:w="1843" w:type="dxa"/>
            <w:vAlign w:val="center"/>
          </w:tcPr>
          <w:p w14:paraId="79126466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51A2A400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AD15D28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8059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053DDEC4" w14:textId="6A4715BB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686A6596" w14:textId="3F74F73E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54C82866" w14:textId="33D3306B" w:rsidR="00DE04E9" w:rsidRPr="008A7255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1843" w:type="dxa"/>
            <w:vAlign w:val="center"/>
          </w:tcPr>
          <w:p w14:paraId="1DC2A307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EF51271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1D75D480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5930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69CF59AB" w14:textId="4725206C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5F9DD9B9" w14:textId="2227BECC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45B67A07" w14:textId="77777777" w:rsidR="00DE04E9" w:rsidRPr="008A7255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Elementy składowe </w:t>
            </w:r>
            <w:r w:rsidRPr="00292CA0">
              <w:rPr>
                <w:b/>
                <w:sz w:val="20"/>
                <w:szCs w:val="20"/>
              </w:rPr>
              <w:t>Instalacji Ułamkowo-Technicznych</w:t>
            </w:r>
          </w:p>
        </w:tc>
        <w:tc>
          <w:tcPr>
            <w:tcW w:w="1843" w:type="dxa"/>
            <w:vAlign w:val="center"/>
          </w:tcPr>
          <w:p w14:paraId="047446FF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7BD4600D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B965462" w14:textId="77777777" w:rsidR="00B717A9" w:rsidRDefault="00B717A9" w:rsidP="00E17A6C"/>
    <w:p w14:paraId="0B219DFE" w14:textId="77777777" w:rsidR="00B717A9" w:rsidRDefault="00B717A9">
      <w:r>
        <w:br w:type="page"/>
      </w:r>
    </w:p>
    <w:p w14:paraId="71A84933" w14:textId="36735559" w:rsidR="00E17A6C" w:rsidDel="0024315F" w:rsidRDefault="00E17A6C" w:rsidP="00E17A6C">
      <w:pPr>
        <w:rPr>
          <w:del w:id="35" w:author="Autor"/>
        </w:rPr>
      </w:pPr>
    </w:p>
    <w:p w14:paraId="600D0ADC" w14:textId="77777777" w:rsidR="00E17A6C" w:rsidRPr="00005A37" w:rsidRDefault="00E17A6C" w:rsidP="00E17A6C">
      <w:pPr>
        <w:pStyle w:val="Nagwek1"/>
      </w:pPr>
      <w:r>
        <w:t>WYMAGANIA KONKURSOWE W PRZEDSIĘWZIĘCIU</w:t>
      </w:r>
    </w:p>
    <w:p w14:paraId="6F6671F6" w14:textId="77777777" w:rsidR="00E17A6C" w:rsidRDefault="00E17A6C" w:rsidP="00E17A6C"/>
    <w:p w14:paraId="482ED49E" w14:textId="573FE055" w:rsidR="00E17A6C" w:rsidRDefault="1161E925" w:rsidP="7E74E345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</w:t>
      </w:r>
      <w:r w:rsidR="67198882" w:rsidRPr="07CE9E9B">
        <w:rPr>
          <w:sz w:val="20"/>
          <w:szCs w:val="20"/>
        </w:rPr>
        <w:t>usi zadeklarować w Tabelach od E.1 do E</w:t>
      </w:r>
      <w:r w:rsidRPr="07CE9E9B">
        <w:rPr>
          <w:sz w:val="20"/>
          <w:szCs w:val="20"/>
        </w:rPr>
        <w:t xml:space="preserve">.7 wartości dla poszczególnych </w:t>
      </w:r>
      <w:r w:rsidR="3ECD6416" w:rsidRPr="07CE9E9B">
        <w:rPr>
          <w:sz w:val="20"/>
          <w:szCs w:val="20"/>
        </w:rPr>
        <w:t>Wymagań Konkursowych</w:t>
      </w:r>
      <w:r w:rsidRPr="07CE9E9B">
        <w:rPr>
          <w:sz w:val="20"/>
          <w:szCs w:val="20"/>
        </w:rPr>
        <w:t xml:space="preserve">, stawianych opracowywanej Technologii Uniwersalnej Biogazowni, opisanych szczegółowo w Załączniku nr 1 do Regulaminu, przy zachowaniu </w:t>
      </w:r>
      <w:r w:rsidR="3ECD6416" w:rsidRPr="07CE9E9B">
        <w:rPr>
          <w:sz w:val="20"/>
          <w:szCs w:val="20"/>
        </w:rPr>
        <w:t xml:space="preserve">Wymagań </w:t>
      </w:r>
      <w:r w:rsidR="15510EEB" w:rsidRPr="07CE9E9B">
        <w:rPr>
          <w:sz w:val="20"/>
          <w:szCs w:val="20"/>
        </w:rPr>
        <w:t>Obligator</w:t>
      </w:r>
      <w:r w:rsidRPr="07CE9E9B">
        <w:rPr>
          <w:sz w:val="20"/>
          <w:szCs w:val="20"/>
        </w:rPr>
        <w:t>yjnych stawianych opracowywanej Technologii. Wnioskodawca zobligowany jest wpisać w kolumnie „</w:t>
      </w:r>
      <w:r w:rsidRPr="07CE9E9B">
        <w:rPr>
          <w:i/>
          <w:iCs/>
          <w:sz w:val="20"/>
          <w:szCs w:val="20"/>
        </w:rPr>
        <w:t>Deklarowana wartość</w:t>
      </w:r>
      <w:r w:rsidRPr="07CE9E9B">
        <w:rPr>
          <w:sz w:val="20"/>
          <w:szCs w:val="20"/>
        </w:rPr>
        <w:t>” wartości deklarowane, zgodnie z opisem zawartym w Załączniku nr 1 do Regulaminu.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wartości zadeklarowanych dla danego wymagania. Wnioskodawca zobligowany jest, aby w polu </w:t>
      </w:r>
      <w:r w:rsidRPr="07CE9E9B">
        <w:rPr>
          <w:i/>
          <w:iCs/>
          <w:sz w:val="20"/>
          <w:szCs w:val="20"/>
        </w:rPr>
        <w:t xml:space="preserve">„Uzasadnienie spełnienia wymagania” </w:t>
      </w:r>
      <w:r w:rsidRPr="07CE9E9B">
        <w:rPr>
          <w:sz w:val="20"/>
          <w:szCs w:val="20"/>
        </w:rPr>
        <w:t>zamieścić uzasadnienie spełnienia wymagania, w tym niezbędne obliczenia.</w:t>
      </w:r>
    </w:p>
    <w:p w14:paraId="479F7AC1" w14:textId="77777777" w:rsidR="00E17A6C" w:rsidRDefault="00E17A6C" w:rsidP="00E17A6C">
      <w:pPr>
        <w:spacing w:after="0"/>
        <w:jc w:val="both"/>
        <w:rPr>
          <w:sz w:val="20"/>
        </w:rPr>
      </w:pPr>
    </w:p>
    <w:p w14:paraId="6F610308" w14:textId="77777777" w:rsidR="00E17A6C" w:rsidRDefault="00E17A6C" w:rsidP="00E17A6C">
      <w:pPr>
        <w:jc w:val="both"/>
        <w:rPr>
          <w:sz w:val="20"/>
        </w:rPr>
      </w:pPr>
    </w:p>
    <w:p w14:paraId="2AE4E8D3" w14:textId="43AC8E24" w:rsidR="00E17A6C" w:rsidRPr="00FF66D3" w:rsidRDefault="00B717A9" w:rsidP="7E74E345">
      <w:pPr>
        <w:jc w:val="both"/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.1 Wymaganie </w:t>
      </w:r>
      <w:r w:rsidR="00CF01EB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- Wydajność produkcji metanu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2126"/>
        <w:gridCol w:w="1276"/>
        <w:gridCol w:w="1418"/>
        <w:gridCol w:w="1701"/>
        <w:gridCol w:w="1842"/>
      </w:tblGrid>
      <w:tr w:rsidR="00DE04E9" w:rsidRPr="00384B67" w:rsidDel="004278AA" w14:paraId="2DC10CEC" w14:textId="77777777" w:rsidTr="00C02A1F">
        <w:trPr>
          <w:cantSplit/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2B155DD" w14:textId="77777777" w:rsidR="00DE04E9" w:rsidRDefault="7506A4A8" w:rsidP="7E74E345">
            <w:pPr>
              <w:jc w:val="center"/>
              <w:rPr>
                <w:sz w:val="12"/>
                <w:szCs w:val="12"/>
              </w:rPr>
            </w:pPr>
            <w:r w:rsidRPr="51B66F2F">
              <w:rPr>
                <w:sz w:val="12"/>
                <w:szCs w:val="12"/>
              </w:rPr>
              <w:t>Tajemnica przedsię-biorstwa?</w:t>
            </w:r>
          </w:p>
          <w:p w14:paraId="1837E8A3" w14:textId="77777777" w:rsidR="00DE04E9" w:rsidRPr="00DE04E9" w:rsidRDefault="7506A4A8" w:rsidP="7E74E345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4AD1C838" w14:textId="33E477AD" w:rsidR="00DE04E9" w:rsidRPr="001940DC" w:rsidRDefault="7506A4A8" w:rsidP="7E74E345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gridSpan w:val="6"/>
            <w:shd w:val="clear" w:color="auto" w:fill="A8D08D" w:themeFill="accent6" w:themeFillTint="99"/>
            <w:vAlign w:val="center"/>
          </w:tcPr>
          <w:p w14:paraId="448141AB" w14:textId="051D299B" w:rsidR="00DE04E9" w:rsidRPr="008A7255" w:rsidRDefault="7506A4A8" w:rsidP="7E74E345">
            <w:pPr>
              <w:jc w:val="center"/>
              <w:rPr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>Wydajność produkcji metanu</w:t>
            </w:r>
          </w:p>
        </w:tc>
      </w:tr>
      <w:tr w:rsidR="00DE04E9" w:rsidRPr="00384B67" w:rsidDel="004278AA" w14:paraId="78650F38" w14:textId="77777777" w:rsidTr="00C02A1F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079A4D8" w14:textId="77777777" w:rsidR="00DE04E9" w:rsidRPr="008A7255" w:rsidRDefault="00DE04E9" w:rsidP="001C3DAF">
            <w:pPr>
              <w:jc w:val="both"/>
              <w:rPr>
                <w:sz w:val="20"/>
              </w:rPr>
            </w:pPr>
          </w:p>
        </w:tc>
        <w:tc>
          <w:tcPr>
            <w:tcW w:w="8925" w:type="dxa"/>
            <w:gridSpan w:val="6"/>
            <w:shd w:val="clear" w:color="auto" w:fill="C5E0B3" w:themeFill="accent6" w:themeFillTint="66"/>
            <w:vAlign w:val="center"/>
          </w:tcPr>
          <w:p w14:paraId="2AC4AF2F" w14:textId="514752FE" w:rsidR="00DE04E9" w:rsidRDefault="7506A4A8" w:rsidP="00511CBB">
            <w:pPr>
              <w:jc w:val="both"/>
              <w:rPr>
                <w:sz w:val="20"/>
                <w:szCs w:val="20"/>
              </w:rPr>
            </w:pPr>
            <w:r w:rsidRPr="1496A521">
              <w:rPr>
                <w:sz w:val="20"/>
                <w:szCs w:val="20"/>
              </w:rPr>
              <w:t xml:space="preserve">W ramach wymagania </w:t>
            </w:r>
            <w:r w:rsidRPr="1496A521">
              <w:rPr>
                <w:sz w:val="20"/>
                <w:szCs w:val="20"/>
                <w:u w:val="single"/>
              </w:rPr>
              <w:t>Wydajność produkcji metanu</w:t>
            </w:r>
            <w:r w:rsidRPr="1496A521">
              <w:rPr>
                <w:sz w:val="20"/>
                <w:szCs w:val="20"/>
              </w:rPr>
              <w:t xml:space="preserve"> oceniana </w:t>
            </w:r>
            <w:r w:rsidR="005772B4">
              <w:rPr>
                <w:sz w:val="20"/>
                <w:szCs w:val="20"/>
              </w:rPr>
              <w:t xml:space="preserve">będzie, </w:t>
            </w:r>
            <w:r w:rsidRPr="1496A521">
              <w:rPr>
                <w:sz w:val="20"/>
                <w:szCs w:val="20"/>
              </w:rPr>
              <w:t xml:space="preserve">zgodnie z metodologią określoną </w:t>
            </w:r>
            <w:r w:rsidR="00511CBB">
              <w:rPr>
                <w:sz w:val="20"/>
                <w:szCs w:val="20"/>
              </w:rPr>
              <w:br/>
            </w:r>
            <w:r w:rsidRPr="1496A521">
              <w:rPr>
                <w:sz w:val="20"/>
                <w:szCs w:val="20"/>
              </w:rPr>
              <w:t>w Załączniku nr 5 do Regulaminu</w:t>
            </w:r>
            <w:r w:rsidR="005772B4">
              <w:rPr>
                <w:sz w:val="20"/>
                <w:szCs w:val="20"/>
              </w:rPr>
              <w:t xml:space="preserve">, </w:t>
            </w:r>
            <w:r w:rsidRPr="1496A521">
              <w:rPr>
                <w:sz w:val="20"/>
                <w:szCs w:val="20"/>
              </w:rPr>
              <w:t xml:space="preserve"> deklarowana produkcja metanu w przeliczeniu na jednostkę wprowadzanej suchej masy organicznej wariantu substratowego w warunkach pracy zapewniających dla Biogazowni osiągnięcie produkcj</w:t>
            </w:r>
            <w:r w:rsidR="4C44EF60" w:rsidRPr="1496A521">
              <w:rPr>
                <w:sz w:val="20"/>
                <w:szCs w:val="20"/>
              </w:rPr>
              <w:t>i</w:t>
            </w:r>
            <w:r w:rsidRPr="1496A521">
              <w:rPr>
                <w:sz w:val="20"/>
                <w:szCs w:val="20"/>
              </w:rPr>
              <w:t xml:space="preserve"> biogazu</w:t>
            </w:r>
            <w:r w:rsidR="490D87A6" w:rsidRPr="1496A521">
              <w:rPr>
                <w:sz w:val="20"/>
                <w:szCs w:val="20"/>
              </w:rPr>
              <w:t xml:space="preserve"> brutto</w:t>
            </w:r>
            <w:r w:rsidRPr="1496A521">
              <w:rPr>
                <w:sz w:val="20"/>
                <w:szCs w:val="20"/>
              </w:rPr>
              <w:t xml:space="preserve"> stanowiąc</w:t>
            </w:r>
            <w:r w:rsidR="3069C80A" w:rsidRPr="1496A521">
              <w:rPr>
                <w:sz w:val="20"/>
                <w:szCs w:val="20"/>
              </w:rPr>
              <w:t>ej</w:t>
            </w:r>
            <w:r w:rsidRPr="1496A521">
              <w:rPr>
                <w:sz w:val="20"/>
                <w:szCs w:val="20"/>
              </w:rPr>
              <w:t xml:space="preserve"> ekwiwalent mocy elektrycznej 499 kW </w:t>
            </w:r>
            <w:r w:rsidR="00511CBB">
              <w:rPr>
                <w:sz w:val="20"/>
                <w:szCs w:val="20"/>
              </w:rPr>
              <w:br/>
            </w:r>
            <w:r w:rsidRPr="1496A521">
              <w:rPr>
                <w:sz w:val="20"/>
                <w:szCs w:val="20"/>
              </w:rPr>
              <w:t xml:space="preserve">z </w:t>
            </w:r>
            <w:r w:rsidR="00D729D4">
              <w:rPr>
                <w:sz w:val="20"/>
                <w:szCs w:val="20"/>
              </w:rPr>
              <w:t>T</w:t>
            </w:r>
            <w:r w:rsidRPr="1496A521">
              <w:rPr>
                <w:sz w:val="20"/>
                <w:szCs w:val="20"/>
              </w:rPr>
              <w:t>olerancj</w:t>
            </w:r>
            <w:r w:rsidR="00D729D4">
              <w:rPr>
                <w:sz w:val="20"/>
                <w:szCs w:val="20"/>
              </w:rPr>
              <w:t>ą</w:t>
            </w:r>
            <w:r w:rsidRPr="1496A521">
              <w:rPr>
                <w:sz w:val="20"/>
                <w:szCs w:val="20"/>
              </w:rPr>
              <w:t xml:space="preserve"> </w:t>
            </w:r>
            <w:r w:rsidR="00D729D4">
              <w:rPr>
                <w:sz w:val="20"/>
                <w:szCs w:val="20"/>
              </w:rPr>
              <w:t>T</w:t>
            </w:r>
            <w:r w:rsidRPr="1496A521">
              <w:rPr>
                <w:sz w:val="20"/>
                <w:szCs w:val="20"/>
              </w:rPr>
              <w:t>echnologiczną (-5)</w:t>
            </w:r>
            <w:r w:rsidR="0D6B8765" w:rsidRPr="1496A521">
              <w:rPr>
                <w:sz w:val="20"/>
                <w:szCs w:val="20"/>
              </w:rPr>
              <w:t xml:space="preserve"> </w:t>
            </w:r>
            <w:r w:rsidRPr="1496A521">
              <w:rPr>
                <w:sz w:val="20"/>
                <w:szCs w:val="20"/>
              </w:rPr>
              <w:t>% oraz stabilnej produkcji biogazu</w:t>
            </w:r>
            <w:r w:rsidR="005772B4">
              <w:rPr>
                <w:sz w:val="20"/>
                <w:szCs w:val="20"/>
              </w:rPr>
              <w:t xml:space="preserve"> </w:t>
            </w:r>
            <w:r w:rsidR="005772B4" w:rsidRPr="00C63DD2">
              <w:rPr>
                <w:sz w:val="20"/>
                <w:szCs w:val="20"/>
              </w:rPr>
              <w:t>przez</w:t>
            </w:r>
            <w:r w:rsidR="005772B4" w:rsidRPr="00C63DD2">
              <w:t xml:space="preserve"> </w:t>
            </w:r>
            <w:r w:rsidR="005772B4" w:rsidRPr="00C63DD2">
              <w:rPr>
                <w:sz w:val="20"/>
                <w:szCs w:val="20"/>
              </w:rPr>
              <w:t>co najmniej 8 000 h w ciągu roku</w:t>
            </w:r>
            <w:r w:rsidRPr="1496A521">
              <w:rPr>
                <w:sz w:val="20"/>
                <w:szCs w:val="20"/>
              </w:rPr>
              <w:t>.</w:t>
            </w:r>
          </w:p>
          <w:p w14:paraId="56817152" w14:textId="77777777" w:rsidR="00DE04E9" w:rsidRDefault="00DE04E9" w:rsidP="00861789">
            <w:pPr>
              <w:jc w:val="both"/>
              <w:rPr>
                <w:sz w:val="20"/>
              </w:rPr>
            </w:pPr>
          </w:p>
          <w:p w14:paraId="4856F573" w14:textId="2A473D11" w:rsidR="00DE04E9" w:rsidRDefault="00DE04E9" w:rsidP="00861789">
            <w:pPr>
              <w:jc w:val="both"/>
              <w:rPr>
                <w:sz w:val="20"/>
              </w:rPr>
            </w:pPr>
            <w:r w:rsidRPr="00AC202B">
              <w:rPr>
                <w:sz w:val="20"/>
              </w:rPr>
              <w:t xml:space="preserve">Wnioskodawca zobligowany jest </w:t>
            </w:r>
            <w:r>
              <w:rPr>
                <w:sz w:val="20"/>
              </w:rPr>
              <w:t xml:space="preserve">do wpisania </w:t>
            </w:r>
            <w:r w:rsidRPr="00AC202B">
              <w:rPr>
                <w:sz w:val="20"/>
              </w:rPr>
              <w:t>w kolumnie „</w:t>
            </w:r>
            <w:r>
              <w:rPr>
                <w:i/>
                <w:sz w:val="20"/>
              </w:rPr>
              <w:t>Deklarowana wartość</w:t>
            </w:r>
            <w:r w:rsidRPr="00AC202B">
              <w:rPr>
                <w:sz w:val="20"/>
              </w:rPr>
              <w:t xml:space="preserve">” </w:t>
            </w:r>
            <w:r w:rsidR="005772B4">
              <w:rPr>
                <w:sz w:val="20"/>
              </w:rPr>
              <w:t xml:space="preserve">w </w:t>
            </w:r>
            <w:r w:rsidR="005772B4" w:rsidRPr="000D22E4">
              <w:rPr>
                <w:sz w:val="20"/>
              </w:rPr>
              <w:t xml:space="preserve">Tabeli E.1 </w:t>
            </w:r>
            <w:r>
              <w:rPr>
                <w:sz w:val="20"/>
              </w:rPr>
              <w:t xml:space="preserve">wartości </w:t>
            </w:r>
            <w:r w:rsidR="005772B4">
              <w:rPr>
                <w:sz w:val="20"/>
              </w:rPr>
              <w:t xml:space="preserve">Wydajności produkcji metanu </w:t>
            </w:r>
            <w:r>
              <w:rPr>
                <w:sz w:val="20"/>
              </w:rPr>
              <w:t xml:space="preserve">dla każdego </w:t>
            </w:r>
            <w:r w:rsidR="005772B4">
              <w:rPr>
                <w:sz w:val="20"/>
              </w:rPr>
              <w:t xml:space="preserve">z </w:t>
            </w:r>
            <w:r>
              <w:rPr>
                <w:sz w:val="20"/>
              </w:rPr>
              <w:t>wariant</w:t>
            </w:r>
            <w:r w:rsidR="005772B4">
              <w:rPr>
                <w:sz w:val="20"/>
              </w:rPr>
              <w:t>ów</w:t>
            </w:r>
            <w:r>
              <w:rPr>
                <w:sz w:val="20"/>
              </w:rPr>
              <w:t xml:space="preserve"> substratow</w:t>
            </w:r>
            <w:r w:rsidR="005772B4">
              <w:rPr>
                <w:sz w:val="20"/>
              </w:rPr>
              <w:t>ych</w:t>
            </w:r>
            <w:r>
              <w:rPr>
                <w:sz w:val="20"/>
              </w:rPr>
              <w:t>, opisanych szczegółowo w Załączniku 7 do Regulaminu.</w:t>
            </w:r>
            <w:r w:rsidR="005772B4">
              <w:rPr>
                <w:sz w:val="20"/>
              </w:rPr>
              <w:t xml:space="preserve"> </w:t>
            </w:r>
          </w:p>
          <w:p w14:paraId="60FBD829" w14:textId="39C7523E" w:rsidR="005772B4" w:rsidRDefault="005772B4" w:rsidP="00861789">
            <w:pPr>
              <w:jc w:val="both"/>
              <w:rPr>
                <w:sz w:val="20"/>
              </w:rPr>
            </w:pPr>
          </w:p>
          <w:p w14:paraId="7A0106FF" w14:textId="28E2C69D" w:rsidR="005772B4" w:rsidRPr="00A57C13" w:rsidRDefault="005772B4" w:rsidP="00861789">
            <w:pPr>
              <w:jc w:val="both"/>
              <w:rPr>
                <w:rFonts w:cstheme="minorHAnsi"/>
                <w:sz w:val="20"/>
                <w:szCs w:val="20"/>
              </w:rPr>
            </w:pPr>
            <w:r w:rsidRPr="00A57C13">
              <w:rPr>
                <w:rFonts w:cstheme="minorHAnsi"/>
                <w:sz w:val="20"/>
                <w:szCs w:val="20"/>
              </w:rPr>
              <w:t xml:space="preserve">Wnioskodawca podaje w Tabeli E.1. wartość </w:t>
            </w:r>
            <w:r w:rsidRPr="00A57C13">
              <w:rPr>
                <w:rFonts w:cstheme="minorHAnsi"/>
                <w:sz w:val="20"/>
                <w:szCs w:val="20"/>
                <w:u w:val="single"/>
              </w:rPr>
              <w:t>Wydajności produkcji metanu</w:t>
            </w:r>
            <w:r w:rsidRPr="00A57C13">
              <w:rPr>
                <w:rFonts w:cstheme="minorHAnsi"/>
                <w:sz w:val="20"/>
                <w:szCs w:val="20"/>
              </w:rPr>
              <w:t xml:space="preserve"> dla każdego z wariantów substratowych, specyficzną dla opracowywanej przez siebie Technologii Uniwersalnej Biogazowni.  Jednocześnie musi wziąć pod uwagę wyjściowe paramenty poszczególnych substratów, wchodzących </w:t>
            </w:r>
            <w:r w:rsidR="00511CBB">
              <w:rPr>
                <w:rFonts w:cstheme="minorHAnsi"/>
                <w:sz w:val="20"/>
                <w:szCs w:val="20"/>
              </w:rPr>
              <w:br/>
            </w:r>
            <w:r w:rsidRPr="00A57C13">
              <w:rPr>
                <w:rFonts w:cstheme="minorHAnsi"/>
                <w:sz w:val="20"/>
                <w:szCs w:val="20"/>
              </w:rPr>
              <w:t xml:space="preserve">w skład zadanych wariantów substratowych, przedstawione w arkuszu kalkulacyjnym, stanowiącym Załącznik nr 1 do Wzoru Wniosku. </w:t>
            </w:r>
          </w:p>
          <w:p w14:paraId="14765542" w14:textId="77777777" w:rsidR="005772B4" w:rsidRPr="00A57C13" w:rsidRDefault="005772B4" w:rsidP="0086178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AB178C1" w14:textId="7AE1293C" w:rsidR="005772B4" w:rsidRPr="00A57C13" w:rsidRDefault="005772B4" w:rsidP="00861789">
            <w:pPr>
              <w:jc w:val="both"/>
              <w:rPr>
                <w:rFonts w:cstheme="minorHAnsi"/>
                <w:sz w:val="20"/>
                <w:szCs w:val="20"/>
              </w:rPr>
            </w:pPr>
            <w:r w:rsidRPr="00A57C13">
              <w:rPr>
                <w:rFonts w:cstheme="minorHAnsi"/>
                <w:sz w:val="20"/>
                <w:szCs w:val="20"/>
              </w:rPr>
              <w:t xml:space="preserve">W uzasadnieniu </w:t>
            </w:r>
            <w:r w:rsidRPr="00A57C13">
              <w:rPr>
                <w:rFonts w:cstheme="minorHAnsi"/>
                <w:sz w:val="20"/>
                <w:szCs w:val="20"/>
                <w:u w:val="single"/>
              </w:rPr>
              <w:t>Wydajności produkcji metanu</w:t>
            </w:r>
            <w:r w:rsidRPr="00A57C13">
              <w:rPr>
                <w:rFonts w:cstheme="minorHAnsi"/>
                <w:sz w:val="20"/>
                <w:szCs w:val="20"/>
              </w:rPr>
              <w:t xml:space="preserve">, które Wnioskodawca jest zobowiązany wskazać  w Tabeli E.1  musi opisać specyfikę  opracowywanej przez siebie Technologii oraz załączyć wypełniony Załącznik nr 1 </w:t>
            </w:r>
            <w:r w:rsidR="00511CBB">
              <w:rPr>
                <w:rFonts w:cstheme="minorHAnsi"/>
                <w:sz w:val="20"/>
                <w:szCs w:val="20"/>
              </w:rPr>
              <w:br/>
            </w:r>
            <w:r w:rsidRPr="00A57C13">
              <w:rPr>
                <w:rFonts w:cstheme="minorHAnsi"/>
                <w:sz w:val="20"/>
                <w:szCs w:val="20"/>
              </w:rPr>
              <w:t xml:space="preserve">do Wzoru Wniosku zgodnie z zamieszczoną tam instrukcją. W przypadku gdy wartości </w:t>
            </w:r>
            <w:r w:rsidRPr="00A57C13">
              <w:rPr>
                <w:rFonts w:cstheme="minorHAnsi"/>
                <w:sz w:val="20"/>
                <w:szCs w:val="20"/>
                <w:u w:val="single"/>
              </w:rPr>
              <w:t xml:space="preserve">Wydajności produkcji metanu </w:t>
            </w:r>
            <w:r w:rsidRPr="00A57C13">
              <w:rPr>
                <w:rFonts w:cstheme="minorHAnsi"/>
                <w:sz w:val="20"/>
                <w:szCs w:val="20"/>
              </w:rPr>
              <w:t xml:space="preserve">podane w Tabeli E.1. we Wniosku (wartości deklarowane) są odmienne od wartości obliczonych </w:t>
            </w:r>
            <w:r w:rsidR="00511CBB">
              <w:rPr>
                <w:rFonts w:cstheme="minorHAnsi"/>
                <w:sz w:val="20"/>
                <w:szCs w:val="20"/>
              </w:rPr>
              <w:br/>
            </w:r>
            <w:r w:rsidRPr="00A57C13">
              <w:rPr>
                <w:rFonts w:cstheme="minorHAnsi"/>
                <w:sz w:val="20"/>
                <w:szCs w:val="20"/>
              </w:rPr>
              <w:t xml:space="preserve">w Załączniku nr 1 do Wzoru Wniosku (wartości poglądowe), należy w sposób szczególny uzasadnić deklarowaną wartość. </w:t>
            </w:r>
          </w:p>
          <w:p w14:paraId="25724B4C" w14:textId="77777777" w:rsidR="005772B4" w:rsidRPr="00A57C13" w:rsidRDefault="005772B4" w:rsidP="0086178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CBF6B84" w14:textId="4D377F26" w:rsidR="005772B4" w:rsidRPr="00A57C13" w:rsidRDefault="005772B4" w:rsidP="00861789">
            <w:pPr>
              <w:jc w:val="both"/>
              <w:rPr>
                <w:rFonts w:cstheme="minorHAnsi"/>
                <w:sz w:val="20"/>
                <w:szCs w:val="20"/>
              </w:rPr>
            </w:pPr>
            <w:r w:rsidRPr="00A57C13">
              <w:rPr>
                <w:rFonts w:cstheme="minorHAnsi"/>
                <w:sz w:val="20"/>
                <w:szCs w:val="20"/>
              </w:rPr>
              <w:t xml:space="preserve">Arkusz kalkulacyjny stanowiący Załącznik nr 1 do Wzoru Wniosku automatycznie wylicza w kolumnie Y </w:t>
            </w:r>
            <w:r w:rsidRPr="00A57C13">
              <w:rPr>
                <w:rFonts w:cstheme="minorHAnsi"/>
                <w:sz w:val="20"/>
                <w:szCs w:val="20"/>
                <w:u w:val="single"/>
              </w:rPr>
              <w:t>Wydajność produkcji metanu</w:t>
            </w:r>
            <w:r w:rsidRPr="00A57C13">
              <w:rPr>
                <w:rFonts w:cstheme="minorHAnsi"/>
                <w:sz w:val="20"/>
                <w:szCs w:val="20"/>
              </w:rPr>
              <w:t xml:space="preserve">, jednak jest to wartość </w:t>
            </w:r>
            <w:r w:rsidRPr="00A57C13">
              <w:rPr>
                <w:rFonts w:cstheme="minorHAnsi"/>
                <w:b/>
                <w:sz w:val="20"/>
                <w:szCs w:val="20"/>
              </w:rPr>
              <w:t>wyłącznie o charakterze poglądowym</w:t>
            </w:r>
            <w:r w:rsidRPr="00A57C13">
              <w:rPr>
                <w:rFonts w:cstheme="minorHAnsi"/>
                <w:sz w:val="20"/>
                <w:szCs w:val="20"/>
              </w:rPr>
              <w:t>, tzn. nie uwzględniająca specyfiki procesów biologicznych zachodzących podczas fermentacji mieszaniny różnych substratów w ramach danego wariantu substratowego oraz nie uwzględniająca specyfiki Rozwiązania zaproponowanego przez Wnioskodawcę.</w:t>
            </w:r>
          </w:p>
          <w:p w14:paraId="468C76AD" w14:textId="77777777" w:rsidR="005772B4" w:rsidRPr="00A57C13" w:rsidRDefault="005772B4" w:rsidP="005772B4">
            <w:pPr>
              <w:rPr>
                <w:rFonts w:cstheme="minorHAnsi"/>
                <w:sz w:val="20"/>
                <w:szCs w:val="20"/>
              </w:rPr>
            </w:pPr>
          </w:p>
          <w:p w14:paraId="2EAADDCE" w14:textId="5548530A" w:rsidR="005772B4" w:rsidRPr="00A57C13" w:rsidRDefault="005772B4" w:rsidP="00861789">
            <w:pPr>
              <w:rPr>
                <w:sz w:val="20"/>
              </w:rPr>
            </w:pPr>
            <w:r w:rsidRPr="00A57C13">
              <w:rPr>
                <w:rFonts w:cstheme="minorHAnsi"/>
                <w:b/>
                <w:sz w:val="20"/>
                <w:szCs w:val="20"/>
              </w:rPr>
              <w:t>Uwaga</w:t>
            </w:r>
            <w:r w:rsidRPr="00A57C13">
              <w:rPr>
                <w:rFonts w:cstheme="minorHAnsi"/>
                <w:sz w:val="20"/>
                <w:szCs w:val="20"/>
              </w:rPr>
              <w:t xml:space="preserve">: do obliczenia Kryterium Konkursowego o nazwie </w:t>
            </w:r>
            <w:r w:rsidRPr="00A57C13">
              <w:rPr>
                <w:rFonts w:cstheme="minorHAnsi"/>
                <w:sz w:val="20"/>
                <w:szCs w:val="20"/>
                <w:u w:val="single"/>
              </w:rPr>
              <w:t>Wydajność produkcji metanu</w:t>
            </w:r>
            <w:r w:rsidRPr="00A57C13">
              <w:rPr>
                <w:rFonts w:cstheme="minorHAnsi"/>
                <w:sz w:val="20"/>
                <w:szCs w:val="20"/>
              </w:rPr>
              <w:t xml:space="preserve">, </w:t>
            </w:r>
            <w:r w:rsidR="00A57C13" w:rsidRPr="00A57C13">
              <w:rPr>
                <w:rFonts w:cstheme="minorHAnsi"/>
                <w:sz w:val="20"/>
                <w:szCs w:val="20"/>
              </w:rPr>
              <w:t xml:space="preserve">zgodnie </w:t>
            </w:r>
            <w:r w:rsidR="00511CBB">
              <w:rPr>
                <w:rFonts w:cstheme="minorHAnsi"/>
                <w:sz w:val="20"/>
                <w:szCs w:val="20"/>
              </w:rPr>
              <w:br/>
            </w:r>
            <w:r w:rsidR="00A57C13" w:rsidRPr="00A57C13">
              <w:rPr>
                <w:rFonts w:cstheme="minorHAnsi"/>
                <w:sz w:val="20"/>
                <w:szCs w:val="20"/>
              </w:rPr>
              <w:t>z Załącznikiem nr 5 do R</w:t>
            </w:r>
            <w:r w:rsidRPr="00A57C13">
              <w:rPr>
                <w:rFonts w:cstheme="minorHAnsi"/>
                <w:sz w:val="20"/>
                <w:szCs w:val="20"/>
              </w:rPr>
              <w:t xml:space="preserve">egulaminu, Zamawiający wykorzysta wartość wskazaną przez Wnioskodawcę </w:t>
            </w:r>
            <w:r w:rsidR="00511CBB">
              <w:rPr>
                <w:rFonts w:cstheme="minorHAnsi"/>
                <w:sz w:val="20"/>
                <w:szCs w:val="20"/>
              </w:rPr>
              <w:br/>
            </w:r>
            <w:r w:rsidRPr="00A57C13">
              <w:rPr>
                <w:rFonts w:cstheme="minorHAnsi"/>
                <w:sz w:val="20"/>
                <w:szCs w:val="20"/>
              </w:rPr>
              <w:t>w Tabeli E.1 we Wniosku.</w:t>
            </w:r>
          </w:p>
          <w:p w14:paraId="3EE52910" w14:textId="773F095C" w:rsidR="00DE04E9" w:rsidRPr="00384B6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E212881" w14:textId="77777777" w:rsidTr="00C02A1F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03132B6" w14:textId="77777777" w:rsidR="00DE04E9" w:rsidRPr="00384B6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C5E0B3" w:themeFill="accent6" w:themeFillTint="66"/>
            <w:vAlign w:val="center"/>
          </w:tcPr>
          <w:p w14:paraId="5805D153" w14:textId="7E5C90F0" w:rsidR="00DE04E9" w:rsidRPr="00C73907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23C5243" w14:textId="542A0663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0F2CD0E0" w14:textId="77777777" w:rsidR="00DE04E9" w:rsidRPr="00C73907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Wariant substratowy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4555D0A8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832881D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159C742A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6A19EDC6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0715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8ACF1C6" w14:textId="102B50B8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 w:val="restart"/>
            <w:shd w:val="clear" w:color="auto" w:fill="E2EFD9" w:themeFill="accent6" w:themeFillTint="33"/>
            <w:vAlign w:val="center"/>
          </w:tcPr>
          <w:p w14:paraId="358F819B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11B5C8FB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474ACD1A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491BAE03" w14:textId="05EBEF5F" w:rsidR="00DE04E9" w:rsidRPr="008A7255" w:rsidRDefault="00DE04E9" w:rsidP="00B717A9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E2EFD9" w:themeFill="accent6" w:themeFillTint="33"/>
            <w:vAlign w:val="center"/>
          </w:tcPr>
          <w:p w14:paraId="45EF7810" w14:textId="77777777" w:rsidR="00DE04E9" w:rsidRPr="00B03D86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Wydajność produkcji metanu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EDDE8E3" w14:textId="77777777" w:rsidR="00DE04E9" w:rsidRPr="00B03D86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03D86">
              <w:rPr>
                <w:rFonts w:cstheme="minorHAnsi"/>
                <w:sz w:val="20"/>
                <w:szCs w:val="20"/>
              </w:rPr>
              <w:t>W1</w:t>
            </w:r>
          </w:p>
        </w:tc>
        <w:tc>
          <w:tcPr>
            <w:tcW w:w="1418" w:type="dxa"/>
          </w:tcPr>
          <w:p w14:paraId="723C159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06154CDA" w14:textId="77777777" w:rsidR="00DE04E9" w:rsidRPr="00D228C1" w:rsidDel="004278AA" w:rsidRDefault="00604233" w:rsidP="001C3DAF">
            <w:pPr>
              <w:rPr>
                <w:rFonts w:cstheme="minorHAnsi"/>
                <w:sz w:val="20"/>
                <w:szCs w:val="20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CH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4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t s.m.o.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842" w:type="dxa"/>
          </w:tcPr>
          <w:p w14:paraId="7A31F892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2956B3D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42636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FDE1E9C" w14:textId="0A2206C4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7FC3C521" w14:textId="08C3F016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46E7B07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D726EB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W2</w:t>
            </w:r>
          </w:p>
        </w:tc>
        <w:tc>
          <w:tcPr>
            <w:tcW w:w="1418" w:type="dxa"/>
          </w:tcPr>
          <w:p w14:paraId="5A0E650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545C162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018CDA2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422C9B9A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3580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1750DB7" w14:textId="2AAAF1E7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93FBD27" w14:textId="246F6B53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D4871A2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F3C465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W3</w:t>
            </w:r>
          </w:p>
        </w:tc>
        <w:tc>
          <w:tcPr>
            <w:tcW w:w="1418" w:type="dxa"/>
          </w:tcPr>
          <w:p w14:paraId="2663666D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E5D2FE0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68027AC4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B884251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04090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686BDC0" w14:textId="79D0B376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445A3A16" w14:textId="46556EC1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54734159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49EC7A0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W4</w:t>
            </w:r>
          </w:p>
        </w:tc>
        <w:tc>
          <w:tcPr>
            <w:tcW w:w="1418" w:type="dxa"/>
          </w:tcPr>
          <w:p w14:paraId="3A5D2C3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3768484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4C66E75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3F61FD3C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2573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71871DC1" w14:textId="2759B20F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564DFA9" w14:textId="72E90C3B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9E5461E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BBF99B6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W5</w:t>
            </w:r>
          </w:p>
        </w:tc>
        <w:tc>
          <w:tcPr>
            <w:tcW w:w="1418" w:type="dxa"/>
          </w:tcPr>
          <w:p w14:paraId="5078800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9D587FB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4FCE7B6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AC69BFD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80303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25791E1F" w14:textId="6A337E5D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2D3CAB35" w14:textId="0CBF6457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0B80E3E1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AB2D71F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W6</w:t>
            </w:r>
          </w:p>
        </w:tc>
        <w:tc>
          <w:tcPr>
            <w:tcW w:w="1418" w:type="dxa"/>
          </w:tcPr>
          <w:p w14:paraId="69F3BCC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69E8D3D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4B9D40A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8EEAD29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75672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147D160D" w14:textId="35D41E49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605B17C5" w14:textId="75107C4A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1ABB8E9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3E17C0A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W7</w:t>
            </w:r>
          </w:p>
        </w:tc>
        <w:tc>
          <w:tcPr>
            <w:tcW w:w="1418" w:type="dxa"/>
          </w:tcPr>
          <w:p w14:paraId="0C606AB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9EADB93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71F6823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5D8A9B34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0603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355BBBB" w14:textId="397CDA32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1775B977" w14:textId="239201A4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A58CD38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BC59FA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W8</w:t>
            </w:r>
          </w:p>
        </w:tc>
        <w:tc>
          <w:tcPr>
            <w:tcW w:w="1418" w:type="dxa"/>
          </w:tcPr>
          <w:p w14:paraId="478AC05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102321C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3C4927D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EEF6B55" w14:textId="77777777" w:rsidTr="32C12EFB">
        <w:trPr>
          <w:cantSplit/>
          <w:trHeight w:val="81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31577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58D989B" w14:textId="68A1147D" w:rsidR="00DE04E9" w:rsidRPr="00131EE2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6"/>
          </w:tcPr>
          <w:p w14:paraId="2970FEE5" w14:textId="7D0B903F" w:rsidR="00DE04E9" w:rsidRPr="00131EE2" w:rsidDel="004278AA" w:rsidRDefault="7053D635" w:rsidP="32C12EFB">
            <w:pPr>
              <w:rPr>
                <w:i/>
                <w:iCs/>
                <w:sz w:val="20"/>
                <w:szCs w:val="20"/>
              </w:rPr>
            </w:pPr>
            <w:r w:rsidRPr="32C12EFB">
              <w:rPr>
                <w:i/>
                <w:iCs/>
                <w:sz w:val="20"/>
                <w:szCs w:val="20"/>
              </w:rPr>
              <w:t xml:space="preserve">Uzasadnienie spełnienia wymagania, konieczne uzupełnienie i załączenie arkusza kalkulacyjnego stanowiącego Załącznik nr </w:t>
            </w:r>
            <w:r w:rsidR="00B717A9" w:rsidRPr="00B717A9">
              <w:rPr>
                <w:i/>
                <w:iCs/>
                <w:sz w:val="20"/>
                <w:szCs w:val="20"/>
              </w:rPr>
              <w:t>1 do Wzoru Wniosku</w:t>
            </w:r>
          </w:p>
        </w:tc>
      </w:tr>
    </w:tbl>
    <w:p w14:paraId="71F59B67" w14:textId="0A2BFD49" w:rsidR="00E17A6C" w:rsidRDefault="00E17A6C" w:rsidP="00E17A6C"/>
    <w:p w14:paraId="54A08880" w14:textId="77777777" w:rsidR="00C02A1F" w:rsidRDefault="00C02A1F" w:rsidP="00E17A6C"/>
    <w:p w14:paraId="201EA12A" w14:textId="6C8A29AC" w:rsidR="00E17A6C" w:rsidRDefault="00E17A6C" w:rsidP="00E17A6C"/>
    <w:p w14:paraId="521991E9" w14:textId="7A63FD7E" w:rsidR="00E17A6C" w:rsidRPr="00161DE4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B717A9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 Wymaganie</w:t>
      </w:r>
      <w:r w:rsidRPr="00F5763B">
        <w:rPr>
          <w:i/>
          <w:color w:val="44546A" w:themeColor="text2"/>
          <w:sz w:val="18"/>
        </w:rPr>
        <w:t xml:space="preserve"> </w:t>
      </w:r>
      <w:r w:rsidR="00E76A32">
        <w:rPr>
          <w:i/>
          <w:color w:val="44546A" w:themeColor="text2"/>
          <w:sz w:val="18"/>
        </w:rPr>
        <w:t xml:space="preserve">Konkursowe </w:t>
      </w:r>
      <w:r w:rsidR="00FB2BEE">
        <w:rPr>
          <w:i/>
          <w:color w:val="44546A" w:themeColor="text2"/>
          <w:sz w:val="18"/>
        </w:rPr>
        <w:t>–</w:t>
      </w:r>
      <w:r>
        <w:rPr>
          <w:i/>
          <w:color w:val="44546A" w:themeColor="text2"/>
          <w:sz w:val="18"/>
        </w:rPr>
        <w:t xml:space="preserve"> </w:t>
      </w:r>
      <w:r w:rsidR="00FB2BEE">
        <w:rPr>
          <w:i/>
          <w:color w:val="44546A" w:themeColor="text2"/>
          <w:sz w:val="18"/>
        </w:rPr>
        <w:t>Wydajność p</w:t>
      </w:r>
      <w:r w:rsidRPr="006B6C58">
        <w:rPr>
          <w:i/>
          <w:color w:val="44546A" w:themeColor="text2"/>
          <w:sz w:val="18"/>
        </w:rPr>
        <w:t>rodukcj</w:t>
      </w:r>
      <w:r w:rsidR="00FB2BEE">
        <w:rPr>
          <w:i/>
          <w:color w:val="44546A" w:themeColor="text2"/>
          <w:sz w:val="18"/>
        </w:rPr>
        <w:t>i</w:t>
      </w:r>
      <w:r w:rsidRPr="006B6C58">
        <w:rPr>
          <w:i/>
          <w:color w:val="44546A" w:themeColor="text2"/>
          <w:sz w:val="18"/>
        </w:rPr>
        <w:t xml:space="preserve"> biometanu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2126"/>
        <w:gridCol w:w="1276"/>
        <w:gridCol w:w="1418"/>
        <w:gridCol w:w="1701"/>
        <w:gridCol w:w="1842"/>
      </w:tblGrid>
      <w:tr w:rsidR="00DE04E9" w:rsidRPr="00384B67" w:rsidDel="004278AA" w14:paraId="0AC7B892" w14:textId="77777777" w:rsidTr="00C02A1F">
        <w:trPr>
          <w:trHeight w:val="1134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8EF6126" w14:textId="77777777" w:rsidR="00347FD6" w:rsidRDefault="00347FD6" w:rsidP="00347FD6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126EF4A1" w14:textId="77777777" w:rsidR="00347FD6" w:rsidRPr="00DE04E9" w:rsidRDefault="00347FD6" w:rsidP="00347FD6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2ECD403A" w14:textId="45AB87D9" w:rsidR="00DE04E9" w:rsidRDefault="00347FD6" w:rsidP="00347F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gridSpan w:val="6"/>
            <w:shd w:val="clear" w:color="auto" w:fill="A8D08D" w:themeFill="accent6" w:themeFillTint="99"/>
            <w:vAlign w:val="center"/>
          </w:tcPr>
          <w:p w14:paraId="6FC59A92" w14:textId="183E72F8" w:rsidR="00DE04E9" w:rsidRPr="006965DA" w:rsidRDefault="00DE04E9" w:rsidP="001940DC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Wydajność p</w:t>
            </w:r>
            <w:r w:rsidRPr="001940DC">
              <w:rPr>
                <w:rFonts w:cstheme="minorHAnsi"/>
                <w:b/>
                <w:sz w:val="20"/>
                <w:szCs w:val="20"/>
              </w:rPr>
              <w:t>rodukcj</w:t>
            </w:r>
            <w:r>
              <w:rPr>
                <w:rFonts w:cstheme="minorHAnsi"/>
                <w:b/>
                <w:sz w:val="20"/>
                <w:szCs w:val="20"/>
              </w:rPr>
              <w:t>i</w:t>
            </w:r>
            <w:r w:rsidRPr="001940DC">
              <w:rPr>
                <w:rFonts w:cstheme="minorHAnsi"/>
                <w:b/>
                <w:sz w:val="20"/>
                <w:szCs w:val="20"/>
              </w:rPr>
              <w:t xml:space="preserve"> biometanu</w:t>
            </w:r>
          </w:p>
        </w:tc>
      </w:tr>
      <w:tr w:rsidR="00DE04E9" w:rsidRPr="00384B67" w:rsidDel="004278AA" w14:paraId="0763FC69" w14:textId="77777777" w:rsidTr="00C02A1F">
        <w:trPr>
          <w:trHeight w:val="1134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F6508BB" w14:textId="77777777" w:rsidR="00DE04E9" w:rsidRPr="006965DA" w:rsidRDefault="00DE04E9" w:rsidP="001C3D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6"/>
            <w:shd w:val="clear" w:color="auto" w:fill="C5E0B3" w:themeFill="accent6" w:themeFillTint="66"/>
            <w:vAlign w:val="center"/>
          </w:tcPr>
          <w:p w14:paraId="39FF86B0" w14:textId="1B4E4189" w:rsidR="00DE04E9" w:rsidRPr="001C2CB6" w:rsidRDefault="7506A4A8" w:rsidP="00511CBB">
            <w:pPr>
              <w:jc w:val="both"/>
              <w:rPr>
                <w:sz w:val="20"/>
                <w:szCs w:val="20"/>
              </w:rPr>
            </w:pPr>
            <w:r w:rsidRPr="7E74E345">
              <w:rPr>
                <w:sz w:val="20"/>
                <w:szCs w:val="20"/>
              </w:rPr>
              <w:t xml:space="preserve">W ramach wymagania </w:t>
            </w:r>
            <w:r w:rsidRPr="005772B4">
              <w:rPr>
                <w:sz w:val="20"/>
                <w:szCs w:val="20"/>
                <w:u w:val="single"/>
              </w:rPr>
              <w:t xml:space="preserve">Wydajność </w:t>
            </w:r>
            <w:r w:rsidRPr="7E74E345">
              <w:rPr>
                <w:sz w:val="20"/>
                <w:szCs w:val="20"/>
                <w:u w:val="single"/>
              </w:rPr>
              <w:t>produkcji biometanu</w:t>
            </w:r>
            <w:r w:rsidRPr="7E74E345">
              <w:rPr>
                <w:sz w:val="20"/>
                <w:szCs w:val="20"/>
              </w:rPr>
              <w:t xml:space="preserve"> oceniana </w:t>
            </w:r>
            <w:r w:rsidR="005772B4">
              <w:rPr>
                <w:sz w:val="20"/>
                <w:szCs w:val="20"/>
              </w:rPr>
              <w:t xml:space="preserve">będzie, </w:t>
            </w:r>
            <w:r w:rsidRPr="7E74E345">
              <w:rPr>
                <w:sz w:val="20"/>
                <w:szCs w:val="20"/>
              </w:rPr>
              <w:t>zgodnie z metodologią określoną w Załączniku nr 5 do Regulaminu, deklarowana produkcja biometanu</w:t>
            </w:r>
            <w:r w:rsidR="73EB42CA" w:rsidRPr="7E74E345">
              <w:rPr>
                <w:sz w:val="20"/>
                <w:szCs w:val="20"/>
              </w:rPr>
              <w:t xml:space="preserve"> rozumiana jako produkcja biogazu netto, zgodnie z Załącznikiem nr 1,</w:t>
            </w:r>
            <w:r w:rsidRPr="7E74E345">
              <w:rPr>
                <w:sz w:val="20"/>
                <w:szCs w:val="20"/>
              </w:rPr>
              <w:t xml:space="preserve"> w przeliczeniu na jednostkę suchej masy organicznej wariantu substratowego w warunkach pracy zapewniających dla Biogazowni osiągnięcie produkcj</w:t>
            </w:r>
            <w:r w:rsidR="528DB238" w:rsidRPr="7E74E345">
              <w:rPr>
                <w:sz w:val="20"/>
                <w:szCs w:val="20"/>
              </w:rPr>
              <w:t>i</w:t>
            </w:r>
            <w:r w:rsidRPr="7E74E345">
              <w:rPr>
                <w:sz w:val="20"/>
                <w:szCs w:val="20"/>
              </w:rPr>
              <w:t xml:space="preserve"> biogazu</w:t>
            </w:r>
            <w:r w:rsidR="02F07300" w:rsidRPr="7E74E345">
              <w:rPr>
                <w:sz w:val="20"/>
                <w:szCs w:val="20"/>
              </w:rPr>
              <w:t xml:space="preserve"> brutto</w:t>
            </w:r>
            <w:r w:rsidRPr="7E74E345">
              <w:rPr>
                <w:sz w:val="20"/>
                <w:szCs w:val="20"/>
              </w:rPr>
              <w:t xml:space="preserve"> stanowiąc</w:t>
            </w:r>
            <w:r w:rsidR="71499C88" w:rsidRPr="7E74E345">
              <w:rPr>
                <w:sz w:val="20"/>
                <w:szCs w:val="20"/>
              </w:rPr>
              <w:t>ej</w:t>
            </w:r>
            <w:r w:rsidRPr="7E74E345">
              <w:rPr>
                <w:sz w:val="20"/>
                <w:szCs w:val="20"/>
              </w:rPr>
              <w:t xml:space="preserve"> ekwiwalent mocy elektrycznej 499 kW z </w:t>
            </w:r>
            <w:r w:rsidR="00D729D4">
              <w:rPr>
                <w:sz w:val="20"/>
                <w:szCs w:val="20"/>
              </w:rPr>
              <w:t>T</w:t>
            </w:r>
            <w:r w:rsidRPr="7E74E345">
              <w:rPr>
                <w:sz w:val="20"/>
                <w:szCs w:val="20"/>
              </w:rPr>
              <w:t xml:space="preserve">olerancją </w:t>
            </w:r>
            <w:r w:rsidR="00D729D4">
              <w:rPr>
                <w:sz w:val="20"/>
                <w:szCs w:val="20"/>
              </w:rPr>
              <w:t>T</w:t>
            </w:r>
            <w:r w:rsidRPr="7E74E345">
              <w:rPr>
                <w:sz w:val="20"/>
                <w:szCs w:val="20"/>
              </w:rPr>
              <w:t>echnologiczną (-5)</w:t>
            </w:r>
            <w:r w:rsidR="01ABAC0C" w:rsidRPr="7E74E345">
              <w:rPr>
                <w:sz w:val="20"/>
                <w:szCs w:val="20"/>
              </w:rPr>
              <w:t xml:space="preserve"> </w:t>
            </w:r>
            <w:r w:rsidRPr="7E74E345">
              <w:rPr>
                <w:sz w:val="20"/>
                <w:szCs w:val="20"/>
              </w:rPr>
              <w:t>% oraz stabilnej produkcji biogazu</w:t>
            </w:r>
            <w:r w:rsidR="005772B4">
              <w:rPr>
                <w:sz w:val="20"/>
                <w:szCs w:val="20"/>
              </w:rPr>
              <w:t xml:space="preserve"> </w:t>
            </w:r>
            <w:r w:rsidR="005772B4" w:rsidRPr="00C63DD2">
              <w:rPr>
                <w:sz w:val="20"/>
                <w:szCs w:val="20"/>
              </w:rPr>
              <w:t>przez</w:t>
            </w:r>
            <w:r w:rsidR="005772B4" w:rsidRPr="00C63DD2">
              <w:t xml:space="preserve"> </w:t>
            </w:r>
            <w:r w:rsidR="005772B4" w:rsidRPr="00C63DD2">
              <w:rPr>
                <w:sz w:val="20"/>
                <w:szCs w:val="20"/>
              </w:rPr>
              <w:t>co najmniej 8 000 h w ciągu roku</w:t>
            </w:r>
            <w:r w:rsidRPr="7E74E345">
              <w:rPr>
                <w:sz w:val="20"/>
                <w:szCs w:val="20"/>
              </w:rPr>
              <w:t>.</w:t>
            </w:r>
          </w:p>
          <w:p w14:paraId="1ADEEF1F" w14:textId="77777777" w:rsidR="00DE04E9" w:rsidRDefault="00DE04E9" w:rsidP="00861789">
            <w:pPr>
              <w:jc w:val="both"/>
              <w:rPr>
                <w:sz w:val="20"/>
              </w:rPr>
            </w:pPr>
          </w:p>
          <w:p w14:paraId="21E0AE72" w14:textId="1133E1A8" w:rsidR="00DE04E9" w:rsidRDefault="00DE04E9" w:rsidP="00861789">
            <w:pPr>
              <w:jc w:val="both"/>
              <w:rPr>
                <w:sz w:val="20"/>
              </w:rPr>
            </w:pPr>
            <w:r w:rsidRPr="00AC202B">
              <w:rPr>
                <w:sz w:val="20"/>
              </w:rPr>
              <w:t xml:space="preserve">Wnioskodawca zobligowany jest </w:t>
            </w:r>
            <w:r>
              <w:rPr>
                <w:sz w:val="20"/>
              </w:rPr>
              <w:t xml:space="preserve">do wpisania </w:t>
            </w:r>
            <w:r w:rsidRPr="00AC202B">
              <w:rPr>
                <w:sz w:val="20"/>
              </w:rPr>
              <w:t>w kolumnie „</w:t>
            </w:r>
            <w:r>
              <w:rPr>
                <w:i/>
                <w:sz w:val="20"/>
              </w:rPr>
              <w:t>Deklarowana wartość</w:t>
            </w:r>
            <w:r w:rsidRPr="00AC202B">
              <w:rPr>
                <w:sz w:val="20"/>
              </w:rPr>
              <w:t xml:space="preserve">” </w:t>
            </w:r>
            <w:r w:rsidR="005772B4">
              <w:rPr>
                <w:sz w:val="20"/>
              </w:rPr>
              <w:t xml:space="preserve">w Tabeli E.2 </w:t>
            </w:r>
            <w:r>
              <w:rPr>
                <w:sz w:val="20"/>
              </w:rPr>
              <w:t xml:space="preserve">wartości </w:t>
            </w:r>
            <w:r w:rsidR="005772B4" w:rsidRPr="005772B4">
              <w:rPr>
                <w:sz w:val="20"/>
                <w:u w:val="single"/>
              </w:rPr>
              <w:t>Wydajności produkcji biometanu</w:t>
            </w:r>
            <w:r w:rsidR="005772B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dla każdego </w:t>
            </w:r>
            <w:r w:rsidR="005772B4">
              <w:rPr>
                <w:sz w:val="20"/>
              </w:rPr>
              <w:t xml:space="preserve">z </w:t>
            </w:r>
            <w:r>
              <w:rPr>
                <w:sz w:val="20"/>
              </w:rPr>
              <w:t>wariant</w:t>
            </w:r>
            <w:r w:rsidR="005772B4">
              <w:rPr>
                <w:sz w:val="20"/>
              </w:rPr>
              <w:t>ów</w:t>
            </w:r>
            <w:r>
              <w:rPr>
                <w:sz w:val="20"/>
              </w:rPr>
              <w:t xml:space="preserve"> substratow</w:t>
            </w:r>
            <w:r w:rsidR="005772B4">
              <w:rPr>
                <w:sz w:val="20"/>
              </w:rPr>
              <w:t>ych</w:t>
            </w:r>
            <w:r>
              <w:rPr>
                <w:sz w:val="20"/>
              </w:rPr>
              <w:t xml:space="preserve">, opisanych szczegółowo </w:t>
            </w:r>
            <w:r w:rsidR="00511CBB">
              <w:rPr>
                <w:sz w:val="20"/>
              </w:rPr>
              <w:br/>
            </w:r>
            <w:r>
              <w:rPr>
                <w:sz w:val="20"/>
              </w:rPr>
              <w:t>w Załączniku 7 do Regulaminu.</w:t>
            </w:r>
          </w:p>
          <w:p w14:paraId="113EF5D5" w14:textId="395724CD" w:rsidR="005772B4" w:rsidRDefault="005772B4" w:rsidP="00861789">
            <w:pPr>
              <w:jc w:val="both"/>
              <w:rPr>
                <w:sz w:val="20"/>
              </w:rPr>
            </w:pPr>
          </w:p>
          <w:p w14:paraId="181ACC04" w14:textId="1FB34393" w:rsidR="005772B4" w:rsidRPr="005772B4" w:rsidRDefault="005772B4" w:rsidP="00861789">
            <w:pPr>
              <w:jc w:val="both"/>
              <w:rPr>
                <w:sz w:val="20"/>
              </w:rPr>
            </w:pPr>
            <w:r w:rsidRPr="005772B4">
              <w:rPr>
                <w:sz w:val="20"/>
              </w:rPr>
              <w:t>Wnioskodawca podaje w Tabeli E.</w:t>
            </w:r>
            <w:r>
              <w:rPr>
                <w:sz w:val="20"/>
              </w:rPr>
              <w:t>2</w:t>
            </w:r>
            <w:r w:rsidRPr="005772B4">
              <w:rPr>
                <w:sz w:val="20"/>
              </w:rPr>
              <w:t xml:space="preserve">. wartość </w:t>
            </w:r>
            <w:r w:rsidRPr="00A57C13">
              <w:rPr>
                <w:sz w:val="20"/>
                <w:u w:val="single"/>
              </w:rPr>
              <w:t>Wydajności produkcji biometanu</w:t>
            </w:r>
            <w:r w:rsidRPr="005772B4">
              <w:rPr>
                <w:sz w:val="20"/>
              </w:rPr>
              <w:t xml:space="preserve"> dla każdego z wariantów substratowych, specyficzną dla opracowywanej przez siebie Technologii Uniwersalnej Biogazowni.  Jednocześnie musi wziąć pod uwagę wyjściowe paramenty poszczególnych substratów, wchodzących </w:t>
            </w:r>
            <w:r w:rsidR="00511CBB">
              <w:rPr>
                <w:sz w:val="20"/>
              </w:rPr>
              <w:br/>
            </w:r>
            <w:r w:rsidRPr="005772B4">
              <w:rPr>
                <w:sz w:val="20"/>
              </w:rPr>
              <w:t xml:space="preserve">w skład zadanych wariantów substratowych, przedstawione w arkuszu kalkulacyjnym, stanowiącym Załącznik nr 1 do Wzoru Wniosku. </w:t>
            </w:r>
          </w:p>
          <w:p w14:paraId="57117B0F" w14:textId="77777777" w:rsidR="005772B4" w:rsidRPr="005772B4" w:rsidRDefault="005772B4" w:rsidP="005772B4">
            <w:pPr>
              <w:rPr>
                <w:sz w:val="20"/>
              </w:rPr>
            </w:pPr>
          </w:p>
          <w:p w14:paraId="54AAE4D6" w14:textId="4CC8862B" w:rsidR="005772B4" w:rsidRPr="005772B4" w:rsidRDefault="005772B4" w:rsidP="00861789">
            <w:pPr>
              <w:jc w:val="both"/>
              <w:rPr>
                <w:sz w:val="20"/>
              </w:rPr>
            </w:pPr>
            <w:r w:rsidRPr="005772B4">
              <w:rPr>
                <w:sz w:val="20"/>
              </w:rPr>
              <w:t xml:space="preserve">W uzasadnieniu </w:t>
            </w:r>
            <w:r w:rsidRPr="00A57C13">
              <w:rPr>
                <w:sz w:val="20"/>
                <w:u w:val="single"/>
              </w:rPr>
              <w:t>Wydajności produkcji biometanu</w:t>
            </w:r>
            <w:r w:rsidRPr="005772B4">
              <w:rPr>
                <w:sz w:val="20"/>
              </w:rPr>
              <w:t>, które Wnioskodawca jest zobowiązany wskazać  w Tabeli E.</w:t>
            </w:r>
            <w:r>
              <w:rPr>
                <w:sz w:val="20"/>
              </w:rPr>
              <w:t>2</w:t>
            </w:r>
            <w:r w:rsidRPr="005772B4">
              <w:rPr>
                <w:sz w:val="20"/>
              </w:rPr>
              <w:t xml:space="preserve">  musi opisać specyfikę  opracowywanej przez siebie Technologii oraz załączyć wypełniony Załącznik nr 1 do Wzoru Wniosku zgodnie z zamieszczoną tam instrukcją. W przypadku gdy wartości </w:t>
            </w:r>
            <w:r w:rsidRPr="00A57C13">
              <w:rPr>
                <w:sz w:val="20"/>
                <w:u w:val="single"/>
              </w:rPr>
              <w:t>Wydajności produkcji biometanu</w:t>
            </w:r>
            <w:r>
              <w:rPr>
                <w:sz w:val="20"/>
              </w:rPr>
              <w:t xml:space="preserve"> podane w Tabeli E.2</w:t>
            </w:r>
            <w:r w:rsidRPr="005772B4">
              <w:rPr>
                <w:sz w:val="20"/>
              </w:rPr>
              <w:t xml:space="preserve">. we Wniosku (wartości deklarowane) są odmienne od wartości obliczonych w Załączniku nr 1 do Wzoru Wniosku (wartości poglądowe), należy w sposób szczególny uzasadnić deklarowaną wartość. </w:t>
            </w:r>
          </w:p>
          <w:p w14:paraId="3B19BF48" w14:textId="77777777" w:rsidR="005772B4" w:rsidRPr="005772B4" w:rsidRDefault="005772B4" w:rsidP="00861789">
            <w:pPr>
              <w:jc w:val="both"/>
              <w:rPr>
                <w:sz w:val="20"/>
              </w:rPr>
            </w:pPr>
          </w:p>
          <w:p w14:paraId="65CC0951" w14:textId="5B84A00D" w:rsidR="005772B4" w:rsidRPr="005772B4" w:rsidRDefault="005772B4" w:rsidP="00861789">
            <w:pPr>
              <w:jc w:val="both"/>
              <w:rPr>
                <w:sz w:val="20"/>
              </w:rPr>
            </w:pPr>
            <w:r w:rsidRPr="005772B4">
              <w:rPr>
                <w:sz w:val="20"/>
              </w:rPr>
              <w:t xml:space="preserve">Arkusz kalkulacyjny stanowiący Załącznik nr 1 do Wzoru Wniosku automatycznie wylicza w kolumnie </w:t>
            </w:r>
            <w:r>
              <w:rPr>
                <w:sz w:val="20"/>
              </w:rPr>
              <w:t>AF</w:t>
            </w:r>
            <w:r w:rsidRPr="005772B4">
              <w:rPr>
                <w:sz w:val="20"/>
              </w:rPr>
              <w:t xml:space="preserve"> </w:t>
            </w:r>
            <w:r w:rsidRPr="00A57C13">
              <w:rPr>
                <w:sz w:val="20"/>
                <w:u w:val="single"/>
              </w:rPr>
              <w:t>Wydajność produkcji biometanu</w:t>
            </w:r>
            <w:r w:rsidRPr="005772B4">
              <w:rPr>
                <w:sz w:val="20"/>
              </w:rPr>
              <w:t xml:space="preserve">, jednak jest to wartość </w:t>
            </w:r>
            <w:r w:rsidRPr="00861789">
              <w:rPr>
                <w:b/>
                <w:sz w:val="20"/>
              </w:rPr>
              <w:t>wyłącznie o charakterze poglądowym</w:t>
            </w:r>
            <w:r w:rsidRPr="005772B4">
              <w:rPr>
                <w:sz w:val="20"/>
              </w:rPr>
              <w:t>, tzn. nie uwzględniająca specyfiki procesów biologicznych</w:t>
            </w:r>
            <w:r w:rsidR="00511CBB">
              <w:rPr>
                <w:sz w:val="20"/>
              </w:rPr>
              <w:t>,</w:t>
            </w:r>
            <w:r w:rsidRPr="005772B4">
              <w:rPr>
                <w:sz w:val="20"/>
              </w:rPr>
              <w:t xml:space="preserve"> zachodzących podczas fermentacji mieszaniny różnych substratów w ramach danego wariantu substratowego oraz nie uwzględniająca specyfiki Rozwiązania zaproponowanego przez Wnioskodawcę.</w:t>
            </w:r>
          </w:p>
          <w:p w14:paraId="5F8E524C" w14:textId="77777777" w:rsidR="005772B4" w:rsidRPr="005772B4" w:rsidRDefault="005772B4" w:rsidP="00861789">
            <w:pPr>
              <w:jc w:val="both"/>
              <w:rPr>
                <w:sz w:val="20"/>
              </w:rPr>
            </w:pPr>
          </w:p>
          <w:p w14:paraId="7588424A" w14:textId="5BE7E9CF" w:rsidR="00DE04E9" w:rsidRPr="00384B67" w:rsidRDefault="005772B4" w:rsidP="0086178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61789">
              <w:rPr>
                <w:sz w:val="20"/>
                <w:u w:val="single"/>
              </w:rPr>
              <w:t>Uwaga</w:t>
            </w:r>
            <w:r w:rsidRPr="00FC3BF8">
              <w:rPr>
                <w:sz w:val="20"/>
              </w:rPr>
              <w:t>:</w:t>
            </w:r>
            <w:r w:rsidRPr="005772B4">
              <w:rPr>
                <w:sz w:val="20"/>
              </w:rPr>
              <w:t xml:space="preserve"> do obliczenia Kryterium Konkursowego o nazwie </w:t>
            </w:r>
            <w:r w:rsidRPr="00A57C13">
              <w:rPr>
                <w:sz w:val="20"/>
                <w:u w:val="single"/>
              </w:rPr>
              <w:t>Wydajność produkcji biometanu</w:t>
            </w:r>
            <w:r w:rsidRPr="005772B4">
              <w:rPr>
                <w:sz w:val="20"/>
              </w:rPr>
              <w:t xml:space="preserve">, zgodnie </w:t>
            </w:r>
            <w:r w:rsidR="00511CBB">
              <w:rPr>
                <w:sz w:val="20"/>
              </w:rPr>
              <w:br/>
            </w:r>
            <w:r w:rsidRPr="005772B4">
              <w:rPr>
                <w:sz w:val="20"/>
              </w:rPr>
              <w:t xml:space="preserve">z Załącznikiem nr 5 do </w:t>
            </w:r>
            <w:r w:rsidR="00A57C13">
              <w:rPr>
                <w:sz w:val="20"/>
              </w:rPr>
              <w:t>R</w:t>
            </w:r>
            <w:r w:rsidRPr="005772B4">
              <w:rPr>
                <w:sz w:val="20"/>
              </w:rPr>
              <w:t>egulaminu, Zamawiający wykorzysta wartość wskazaną przez Wnioskodaw</w:t>
            </w:r>
            <w:r w:rsidR="00A57C13">
              <w:rPr>
                <w:sz w:val="20"/>
              </w:rPr>
              <w:t xml:space="preserve">cę </w:t>
            </w:r>
            <w:r w:rsidR="00511CBB">
              <w:rPr>
                <w:sz w:val="20"/>
              </w:rPr>
              <w:br/>
            </w:r>
            <w:r w:rsidR="00A57C13">
              <w:rPr>
                <w:sz w:val="20"/>
              </w:rPr>
              <w:t>w Tabeli E.2</w:t>
            </w:r>
            <w:r w:rsidRPr="005772B4">
              <w:rPr>
                <w:sz w:val="20"/>
              </w:rPr>
              <w:t xml:space="preserve"> we Wniosku.</w:t>
            </w:r>
          </w:p>
        </w:tc>
      </w:tr>
      <w:tr w:rsidR="00DE04E9" w:rsidRPr="00384B67" w:rsidDel="004278AA" w14:paraId="7599AF96" w14:textId="77777777" w:rsidTr="00C02A1F">
        <w:trPr>
          <w:trHeight w:val="1134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DBCDF01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C5E0B3" w:themeFill="accent6" w:themeFillTint="66"/>
            <w:vAlign w:val="center"/>
          </w:tcPr>
          <w:p w14:paraId="21D6EE6F" w14:textId="78DCE7FD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D85EB32" w14:textId="276190C2" w:rsidR="00DE04E9" w:rsidRPr="00C73907" w:rsidDel="00DC1E78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259CB2F5" w14:textId="77777777" w:rsidR="00DE04E9" w:rsidRPr="00C73907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Wariant substratowy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078A3A06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CE0A390" w14:textId="77777777" w:rsidR="00DE04E9" w:rsidRPr="008767D9" w:rsidRDefault="00DE04E9" w:rsidP="001C3DAF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30EFABAC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533BA25D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00707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9985348" w14:textId="0FB36504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 w:val="restart"/>
            <w:shd w:val="clear" w:color="auto" w:fill="E2EFD9" w:themeFill="accent6" w:themeFillTint="33"/>
            <w:vAlign w:val="center"/>
          </w:tcPr>
          <w:p w14:paraId="23F1FFFC" w14:textId="05E2D1D4" w:rsidR="00DE04E9" w:rsidRPr="008A7255" w:rsidRDefault="00DE04E9" w:rsidP="00B717A9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E2EFD9" w:themeFill="accent6" w:themeFillTint="33"/>
            <w:vAlign w:val="center"/>
          </w:tcPr>
          <w:p w14:paraId="15F62F01" w14:textId="7082D4B3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Wydajność produkcji biometanu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07605A4" w14:textId="77777777" w:rsidR="00DE04E9" w:rsidRPr="00B03D86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73907">
              <w:rPr>
                <w:rFonts w:cstheme="minorHAnsi"/>
                <w:sz w:val="20"/>
                <w:szCs w:val="20"/>
              </w:rPr>
              <w:t>W1</w:t>
            </w:r>
          </w:p>
        </w:tc>
        <w:tc>
          <w:tcPr>
            <w:tcW w:w="1418" w:type="dxa"/>
          </w:tcPr>
          <w:p w14:paraId="6AC33AF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5EBA267E" w14:textId="77777777" w:rsidR="00DE04E9" w:rsidRPr="00D228C1" w:rsidDel="004278AA" w:rsidRDefault="00604233" w:rsidP="001C3DAF">
            <w:pPr>
              <w:rPr>
                <w:rFonts w:cstheme="minorHAnsi"/>
                <w:b/>
                <w:sz w:val="20"/>
                <w:szCs w:val="20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CH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4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t s.m.o.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842" w:type="dxa"/>
          </w:tcPr>
          <w:p w14:paraId="266386E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C457770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68527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1AA86DE7" w14:textId="0BCFEAEF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1D09E15" w14:textId="62DB85C9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B4D4C5E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F77899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W2</w:t>
            </w:r>
          </w:p>
        </w:tc>
        <w:tc>
          <w:tcPr>
            <w:tcW w:w="1418" w:type="dxa"/>
          </w:tcPr>
          <w:p w14:paraId="37E63EB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7010305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CDD990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B6A6193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36850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724C7CB" w14:textId="23BF03E0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1003FD39" w14:textId="37E13E6E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04163F2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481DE5C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W3</w:t>
            </w:r>
          </w:p>
        </w:tc>
        <w:tc>
          <w:tcPr>
            <w:tcW w:w="1418" w:type="dxa"/>
          </w:tcPr>
          <w:p w14:paraId="653C60C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859F867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0E9B6B27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4C57C931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73511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483A9C9D" w14:textId="06EAF2AC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B2E3D43" w14:textId="2AFD0878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7F10CB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5823028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W4</w:t>
            </w:r>
          </w:p>
        </w:tc>
        <w:tc>
          <w:tcPr>
            <w:tcW w:w="1418" w:type="dxa"/>
          </w:tcPr>
          <w:p w14:paraId="1E7E60A6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14E8C5B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6D6B66E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095B344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033564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0B023B3" w14:textId="7D80766E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ECE40D4" w14:textId="553D6DF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999F1A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11D8C8C6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W5</w:t>
            </w:r>
          </w:p>
        </w:tc>
        <w:tc>
          <w:tcPr>
            <w:tcW w:w="1418" w:type="dxa"/>
          </w:tcPr>
          <w:p w14:paraId="449B086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A9D50C7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5030861C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39C9192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01893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087A43A9" w14:textId="78FB6FE2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A0B2267" w14:textId="78E51C44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58339612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E110369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W6</w:t>
            </w:r>
          </w:p>
        </w:tc>
        <w:tc>
          <w:tcPr>
            <w:tcW w:w="1418" w:type="dxa"/>
          </w:tcPr>
          <w:p w14:paraId="7DBCA8EF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9A9D834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3D814A4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8917FA4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66067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5789D29" w14:textId="4CC9ED28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08897E83" w14:textId="11758B9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DC70D5B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8582483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W7</w:t>
            </w:r>
          </w:p>
        </w:tc>
        <w:tc>
          <w:tcPr>
            <w:tcW w:w="1418" w:type="dxa"/>
          </w:tcPr>
          <w:p w14:paraId="687DA83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7ABB5FA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517109C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25025F6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30638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E63F88E" w14:textId="3890D196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00DAC10D" w14:textId="4F9D3E18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632CB69C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56662ED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W8</w:t>
            </w:r>
          </w:p>
        </w:tc>
        <w:tc>
          <w:tcPr>
            <w:tcW w:w="1418" w:type="dxa"/>
          </w:tcPr>
          <w:p w14:paraId="03EE04C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D390DBE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70D1239D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4304F11" w14:textId="77777777" w:rsidTr="00C02A1F">
        <w:trPr>
          <w:trHeight w:val="8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51199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A53C472" w14:textId="7AC46D78" w:rsidR="00DE04E9" w:rsidRPr="00131EE2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6"/>
          </w:tcPr>
          <w:p w14:paraId="77CD25CE" w14:textId="478CE7C0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131EE2">
              <w:rPr>
                <w:rFonts w:cstheme="minorHAnsi"/>
                <w:i/>
                <w:sz w:val="20"/>
                <w:szCs w:val="20"/>
              </w:rPr>
              <w:t>U</w:t>
            </w:r>
            <w:r>
              <w:rPr>
                <w:rFonts w:cstheme="minorHAnsi"/>
                <w:i/>
                <w:sz w:val="20"/>
                <w:szCs w:val="20"/>
              </w:rPr>
              <w:t xml:space="preserve">zasadnienie spełnienia wymagania, konieczne uzupełnienie i załączenie arkusza kalkulacyjnego stanowiącego Załącznik </w:t>
            </w:r>
            <w:r w:rsidRPr="00B717A9">
              <w:rPr>
                <w:rFonts w:cstheme="minorHAnsi"/>
                <w:i/>
                <w:sz w:val="20"/>
                <w:szCs w:val="20"/>
              </w:rPr>
              <w:t xml:space="preserve">nr </w:t>
            </w:r>
            <w:r w:rsidR="00B717A9" w:rsidRPr="00B717A9">
              <w:rPr>
                <w:rFonts w:cstheme="minorHAnsi"/>
                <w:i/>
                <w:sz w:val="20"/>
                <w:szCs w:val="20"/>
              </w:rPr>
              <w:t>1 do Wzoru Wniosku</w:t>
            </w:r>
          </w:p>
        </w:tc>
      </w:tr>
    </w:tbl>
    <w:p w14:paraId="1C560323" w14:textId="77777777" w:rsidR="00E17A6C" w:rsidRDefault="00E17A6C" w:rsidP="00E17A6C"/>
    <w:p w14:paraId="2AC325E4" w14:textId="72D08A29" w:rsidR="00E17A6C" w:rsidRDefault="00E17A6C" w:rsidP="00E17A6C"/>
    <w:p w14:paraId="3DD39921" w14:textId="77952F3B" w:rsidR="00CA345E" w:rsidRDefault="00CA345E" w:rsidP="00E17A6C"/>
    <w:p w14:paraId="3141ED2F" w14:textId="2D7A200C" w:rsidR="00511CBB" w:rsidRDefault="00511CBB" w:rsidP="00E17A6C"/>
    <w:p w14:paraId="412C32B8" w14:textId="627A953C" w:rsidR="00511CBB" w:rsidRDefault="00511CBB" w:rsidP="00E17A6C"/>
    <w:p w14:paraId="13BC0C1F" w14:textId="2965145F" w:rsidR="00511CBB" w:rsidRDefault="00511CBB" w:rsidP="00E17A6C"/>
    <w:p w14:paraId="25CB56AE" w14:textId="0FF19DF0" w:rsidR="00511CBB" w:rsidRDefault="00511CBB" w:rsidP="00E17A6C"/>
    <w:p w14:paraId="4344BD67" w14:textId="21BED6A8" w:rsidR="00511CBB" w:rsidRDefault="00511CBB" w:rsidP="00E17A6C"/>
    <w:p w14:paraId="313DB07E" w14:textId="77777777" w:rsidR="00511CBB" w:rsidRDefault="00511CBB" w:rsidP="00E17A6C"/>
    <w:p w14:paraId="1B915CF2" w14:textId="77777777" w:rsidR="00E17A6C" w:rsidRDefault="00E17A6C" w:rsidP="00E17A6C">
      <w:pPr>
        <w:jc w:val="both"/>
        <w:rPr>
          <w:sz w:val="20"/>
          <w:szCs w:val="20"/>
        </w:rPr>
      </w:pPr>
    </w:p>
    <w:p w14:paraId="32A75D79" w14:textId="32700508" w:rsidR="00E17A6C" w:rsidRDefault="00BB1211" w:rsidP="7E74E345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.3 Wymaganie </w:t>
      </w:r>
      <w:r w:rsidR="00FD2959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– Opłacalność inwestycyjna Demonstratora Technologii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04"/>
        <w:gridCol w:w="2126"/>
        <w:gridCol w:w="2694"/>
        <w:gridCol w:w="3543"/>
      </w:tblGrid>
      <w:tr w:rsidR="00DE04E9" w:rsidRPr="00384B67" w:rsidDel="004278AA" w14:paraId="2FA324E3" w14:textId="77777777" w:rsidTr="000B0B1A">
        <w:trPr>
          <w:trHeight w:val="1134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4FB49D8" w14:textId="77777777" w:rsidR="00DE04E9" w:rsidRPr="001940DC" w:rsidRDefault="00DE04E9" w:rsidP="001940D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067" w:type="dxa"/>
            <w:gridSpan w:val="4"/>
            <w:shd w:val="clear" w:color="auto" w:fill="A8D08D" w:themeFill="accent6" w:themeFillTint="99"/>
            <w:vAlign w:val="center"/>
          </w:tcPr>
          <w:p w14:paraId="0CE45BD1" w14:textId="4FD4E252" w:rsidR="00DE04E9" w:rsidRPr="008A7255" w:rsidRDefault="00DE04E9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Opłacalność inwestycyjna Demonstratora Technologii</w:t>
            </w:r>
            <w:r w:rsidRPr="00FF66D3">
              <w:rPr>
                <w:sz w:val="20"/>
                <w:szCs w:val="20"/>
              </w:rPr>
              <w:t xml:space="preserve"> </w:t>
            </w:r>
          </w:p>
        </w:tc>
      </w:tr>
      <w:tr w:rsidR="00DE04E9" w:rsidRPr="00384B67" w:rsidDel="004278AA" w14:paraId="2FF78C89" w14:textId="77777777" w:rsidTr="000B0B1A">
        <w:trPr>
          <w:trHeight w:val="1134"/>
          <w:jc w:val="center"/>
        </w:trPr>
        <w:tc>
          <w:tcPr>
            <w:tcW w:w="704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C468749" w14:textId="77777777" w:rsidR="00DE04E9" w:rsidRPr="008A7255" w:rsidRDefault="00DE04E9" w:rsidP="001C3D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7" w:type="dxa"/>
            <w:gridSpan w:val="4"/>
            <w:shd w:val="clear" w:color="auto" w:fill="C5E0B3" w:themeFill="accent6" w:themeFillTint="66"/>
            <w:vAlign w:val="center"/>
          </w:tcPr>
          <w:p w14:paraId="59B9AF37" w14:textId="7FDB7558" w:rsidR="00DE04E9" w:rsidRDefault="7506A4A8" w:rsidP="001C3DAF">
            <w:pPr>
              <w:jc w:val="both"/>
              <w:rPr>
                <w:sz w:val="20"/>
                <w:szCs w:val="20"/>
              </w:rPr>
            </w:pPr>
            <w:r w:rsidRPr="7E74E345">
              <w:rPr>
                <w:sz w:val="20"/>
                <w:szCs w:val="20"/>
              </w:rPr>
              <w:t xml:space="preserve">W ramach wymagania </w:t>
            </w:r>
            <w:r w:rsidRPr="7E74E345">
              <w:rPr>
                <w:sz w:val="20"/>
                <w:szCs w:val="20"/>
                <w:u w:val="single"/>
              </w:rPr>
              <w:t>Opłacalność inwestycyjna Demonstratora Technologii</w:t>
            </w:r>
            <w:r w:rsidRPr="7E74E345">
              <w:rPr>
                <w:sz w:val="20"/>
                <w:szCs w:val="20"/>
              </w:rPr>
              <w:t xml:space="preserve"> oceniany zgodnie z metodologią określoną w Załączniku nr 5 do Regulaminu będzie zwrot z inwestycji w budowę Demonstratora Technologii dla okresu 10 lat, deklarowany przez Wnioskodawcę we Wniosku. Wnioskodawca zobligowany jest do obliczenia wskaźnika NPV metodą DCF w arkuszu kalkulacyjnym stanowiącym Załącznik nr </w:t>
            </w:r>
            <w:r w:rsidR="00BB1211">
              <w:rPr>
                <w:sz w:val="20"/>
                <w:szCs w:val="20"/>
              </w:rPr>
              <w:t>2 do Wzoru Wniosku</w:t>
            </w:r>
            <w:r w:rsidRPr="7E74E345">
              <w:rPr>
                <w:sz w:val="20"/>
                <w:szCs w:val="20"/>
              </w:rPr>
              <w:t xml:space="preserve"> oraz do podania w polu „</w:t>
            </w:r>
            <w:r w:rsidRPr="00861789">
              <w:rPr>
                <w:i/>
                <w:sz w:val="20"/>
                <w:szCs w:val="20"/>
              </w:rPr>
              <w:t>Uzasadnienie spełnienia wymagania</w:t>
            </w:r>
            <w:r w:rsidRPr="7E74E345">
              <w:rPr>
                <w:sz w:val="20"/>
                <w:szCs w:val="20"/>
              </w:rPr>
              <w:t>” uzasadnienia kosztów CAPEX/OPEX.</w:t>
            </w:r>
          </w:p>
          <w:p w14:paraId="1217CD72" w14:textId="5DCFAD21" w:rsidR="00790DFD" w:rsidRDefault="00790DFD" w:rsidP="001C3DAF">
            <w:pPr>
              <w:jc w:val="both"/>
              <w:rPr>
                <w:ins w:id="36" w:author="Autor"/>
                <w:sz w:val="20"/>
                <w:szCs w:val="20"/>
              </w:rPr>
            </w:pPr>
          </w:p>
          <w:p w14:paraId="5685B78D" w14:textId="77777777" w:rsidR="00861789" w:rsidRDefault="00861789" w:rsidP="0086178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ns w:id="37" w:author="Autor"/>
                <w:rStyle w:val="eop"/>
                <w:rFonts w:ascii="Calibri" w:hAnsi="Calibri" w:cs="Calibri"/>
                <w:sz w:val="20"/>
                <w:szCs w:val="20"/>
              </w:rPr>
            </w:pPr>
            <w:ins w:id="38" w:author="Autor">
              <w:r>
                <w:rPr>
                  <w:rStyle w:val="normaltextrun"/>
                  <w:rFonts w:ascii="Calibri" w:hAnsi="Calibri" w:cs="Calibri"/>
                  <w:sz w:val="20"/>
                  <w:szCs w:val="20"/>
                </w:rPr>
                <w:t>Obliczony w arkuszu kalkulacyjnym wskaźnik NPV jest </w:t>
              </w:r>
              <w:r>
                <w:rPr>
                  <w:rStyle w:val="normaltextrun"/>
                  <w:rFonts w:ascii="Calibri" w:hAnsi="Calibri" w:cs="Calibri"/>
                  <w:b/>
                  <w:bCs/>
                  <w:sz w:val="20"/>
                  <w:szCs w:val="20"/>
                </w:rPr>
                <w:t>parametrem poglądowym służącym wyłącznie porównaniu </w:t>
              </w:r>
              <w:r>
                <w:rPr>
                  <w:rStyle w:val="normaltextrun"/>
                  <w:rFonts w:ascii="Calibri" w:hAnsi="Calibri" w:cs="Calibri"/>
                  <w:sz w:val="20"/>
                  <w:szCs w:val="20"/>
                </w:rPr>
                <w:t>Rozwiązania oferowanego przez danego Wnioskodawcę z innymi ofertami. Obliczany jest jako wypadkowa dla wszystkich ośmiu wariantów substratowych Technologii Uniwersalnej Biogazowni zaproponowanej przez Wnioskodawcę. Nie należy go traktować jako rzeczywistego wskaźnika opłacalności inwestycyjnej opracowywanej Technologii Uniwersalnej Biogazowni. </w:t>
              </w:r>
              <w:r>
                <w:rPr>
                  <w:rStyle w:val="eop"/>
                  <w:rFonts w:ascii="Calibri" w:hAnsi="Calibri" w:cs="Calibri"/>
                  <w:sz w:val="20"/>
                  <w:szCs w:val="20"/>
                </w:rPr>
                <w:t> </w:t>
              </w:r>
            </w:ins>
          </w:p>
          <w:p w14:paraId="62DF6F04" w14:textId="77777777" w:rsidR="00861789" w:rsidRDefault="00861789" w:rsidP="00861789">
            <w:pPr>
              <w:pStyle w:val="paragraph"/>
              <w:spacing w:before="0" w:beforeAutospacing="0" w:after="0" w:afterAutospacing="0"/>
              <w:textAlignment w:val="baseline"/>
              <w:rPr>
                <w:ins w:id="39" w:author="Autor"/>
                <w:rFonts w:ascii="Segoe UI" w:hAnsi="Segoe UI" w:cs="Segoe UI"/>
                <w:sz w:val="18"/>
                <w:szCs w:val="18"/>
              </w:rPr>
            </w:pPr>
          </w:p>
          <w:p w14:paraId="30B2E1A4" w14:textId="77777777" w:rsidR="00861789" w:rsidRDefault="00861789" w:rsidP="0086178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ns w:id="40" w:author="Autor"/>
                <w:rStyle w:val="eop"/>
                <w:rFonts w:ascii="Calibri" w:hAnsi="Calibri" w:cs="Calibri"/>
                <w:sz w:val="20"/>
                <w:szCs w:val="20"/>
              </w:rPr>
            </w:pPr>
            <w:ins w:id="41" w:author="Autor">
              <w:r w:rsidRPr="00A46BA1">
                <w:rPr>
                  <w:rStyle w:val="normaltextrun"/>
                  <w:rFonts w:ascii="Calibri" w:hAnsi="Calibri" w:cs="Calibri"/>
                  <w:sz w:val="20"/>
                  <w:szCs w:val="20"/>
                  <w:u w:val="single"/>
                </w:rPr>
                <w:t>Uwaga 1</w:t>
              </w:r>
              <w:r>
                <w:rPr>
                  <w:rStyle w:val="normaltextrun"/>
                  <w:rFonts w:ascii="Calibri" w:hAnsi="Calibri" w:cs="Calibri"/>
                  <w:sz w:val="20"/>
                  <w:szCs w:val="20"/>
                </w:rPr>
                <w:t>: Wartość wskaźnika NPV obliczonego metodą DCF podana we Wniosku w Tabeli E.3 musi być tożsama z wartością tego wskaźnika obliczoną w zakładce DCF w arkuszu kalkulacyjnym stanowiącym Załącznik nr 2 do Wzoru Wniosku. </w:t>
              </w:r>
              <w:r>
                <w:rPr>
                  <w:rStyle w:val="eop"/>
                  <w:rFonts w:ascii="Calibri" w:hAnsi="Calibri" w:cs="Calibri"/>
                  <w:sz w:val="20"/>
                  <w:szCs w:val="20"/>
                </w:rPr>
                <w:t> </w:t>
              </w:r>
            </w:ins>
          </w:p>
          <w:p w14:paraId="59872DB6" w14:textId="77777777" w:rsidR="00861789" w:rsidRDefault="00861789" w:rsidP="00861789">
            <w:pPr>
              <w:pStyle w:val="paragraph"/>
              <w:spacing w:before="0" w:beforeAutospacing="0" w:after="0" w:afterAutospacing="0"/>
              <w:textAlignment w:val="baseline"/>
              <w:rPr>
                <w:ins w:id="42" w:author="Autor"/>
                <w:rFonts w:ascii="Segoe UI" w:hAnsi="Segoe UI" w:cs="Segoe UI"/>
                <w:sz w:val="18"/>
                <w:szCs w:val="18"/>
              </w:rPr>
            </w:pPr>
          </w:p>
          <w:p w14:paraId="31F196DB" w14:textId="77777777" w:rsidR="00861789" w:rsidRDefault="00861789" w:rsidP="0086178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ns w:id="43" w:author="Autor"/>
                <w:rFonts w:ascii="Segoe UI" w:hAnsi="Segoe UI" w:cs="Segoe UI"/>
                <w:sz w:val="18"/>
                <w:szCs w:val="18"/>
              </w:rPr>
            </w:pPr>
            <w:ins w:id="44" w:author="Autor">
              <w:r w:rsidRPr="00A46BA1">
                <w:rPr>
                  <w:rStyle w:val="normaltextrun"/>
                  <w:rFonts w:ascii="Calibri" w:hAnsi="Calibri" w:cs="Calibri"/>
                  <w:sz w:val="20"/>
                  <w:szCs w:val="20"/>
                  <w:u w:val="single"/>
                </w:rPr>
                <w:t>Uwaga 2</w:t>
              </w:r>
              <w:r>
                <w:rPr>
                  <w:rStyle w:val="normaltextrun"/>
                  <w:rFonts w:ascii="Calibri" w:hAnsi="Calibri" w:cs="Calibri"/>
                  <w:sz w:val="20"/>
                  <w:szCs w:val="20"/>
                </w:rPr>
                <w:t>: Szczegółowa instrukcja wypełnienia arkusza kalkulacyjnego stanowiącego Załącznik nr 2 do Wzoru Wniosku zamieszczona jest w arkuszu w zakładce „Informacje”.  </w:t>
              </w:r>
              <w:r>
                <w:rPr>
                  <w:rStyle w:val="normaltextrun"/>
                  <w:rFonts w:ascii="Calibri" w:hAnsi="Calibri" w:cs="Calibri"/>
                  <w:b/>
                  <w:bCs/>
                  <w:sz w:val="20"/>
                  <w:szCs w:val="20"/>
                </w:rPr>
                <w:t>Wnioskodawca jest zobowiązany do zapoznania się z zakładką “Informacje”.</w:t>
              </w:r>
              <w:r>
                <w:rPr>
                  <w:rStyle w:val="eop"/>
                  <w:rFonts w:ascii="Calibri" w:hAnsi="Calibri" w:cs="Calibri"/>
                  <w:sz w:val="20"/>
                  <w:szCs w:val="20"/>
                </w:rPr>
                <w:t> </w:t>
              </w:r>
            </w:ins>
          </w:p>
          <w:p w14:paraId="0331B8EA" w14:textId="36C77D9D" w:rsidR="00861789" w:rsidRDefault="00861789" w:rsidP="001C3DAF">
            <w:pPr>
              <w:jc w:val="both"/>
              <w:rPr>
                <w:ins w:id="45" w:author="Autor"/>
                <w:sz w:val="20"/>
                <w:szCs w:val="20"/>
              </w:rPr>
            </w:pPr>
          </w:p>
          <w:p w14:paraId="1E2ACF32" w14:textId="77777777" w:rsidR="00861789" w:rsidRDefault="00861789" w:rsidP="001C3DAF">
            <w:pPr>
              <w:jc w:val="both"/>
              <w:rPr>
                <w:sz w:val="20"/>
                <w:szCs w:val="20"/>
              </w:rPr>
            </w:pPr>
          </w:p>
          <w:p w14:paraId="112F2616" w14:textId="4B988D68" w:rsidR="00BA0992" w:rsidDel="00861789" w:rsidRDefault="00790DFD" w:rsidP="001C3DAF">
            <w:pPr>
              <w:jc w:val="both"/>
              <w:rPr>
                <w:del w:id="46" w:author="Autor"/>
                <w:sz w:val="20"/>
                <w:szCs w:val="20"/>
              </w:rPr>
            </w:pPr>
            <w:del w:id="47" w:author="Autor">
              <w:r w:rsidRPr="00861789" w:rsidDel="00861789">
                <w:rPr>
                  <w:sz w:val="20"/>
                  <w:szCs w:val="20"/>
                  <w:u w:val="single"/>
                </w:rPr>
                <w:delText>Uwaga:</w:delText>
              </w:r>
              <w:r w:rsidDel="00861789">
                <w:rPr>
                  <w:sz w:val="20"/>
                  <w:szCs w:val="20"/>
                </w:rPr>
                <w:delText xml:space="preserve"> </w:delText>
              </w:r>
              <w:r w:rsidR="003C55C9" w:rsidDel="00861789">
                <w:rPr>
                  <w:sz w:val="20"/>
                  <w:szCs w:val="20"/>
                </w:rPr>
                <w:delText xml:space="preserve">Wypełniając </w:delText>
              </w:r>
              <w:r w:rsidDel="00861789">
                <w:rPr>
                  <w:sz w:val="20"/>
                  <w:szCs w:val="20"/>
                </w:rPr>
                <w:delText>arkusz kalkulacyjny</w:delText>
              </w:r>
            </w:del>
            <w:ins w:id="48" w:author="Autor">
              <w:del w:id="49" w:author="Autor">
                <w:r w:rsidR="00511CBB" w:rsidDel="00861789">
                  <w:rPr>
                    <w:sz w:val="20"/>
                    <w:szCs w:val="20"/>
                  </w:rPr>
                  <w:delText>,</w:delText>
                </w:r>
              </w:del>
            </w:ins>
            <w:del w:id="50" w:author="Autor">
              <w:r w:rsidDel="00861789">
                <w:rPr>
                  <w:sz w:val="20"/>
                  <w:szCs w:val="20"/>
                </w:rPr>
                <w:delText xml:space="preserve"> stanowiący </w:delText>
              </w:r>
              <w:r w:rsidRPr="7E74E345" w:rsidDel="00861789">
                <w:rPr>
                  <w:sz w:val="20"/>
                  <w:szCs w:val="20"/>
                </w:rPr>
                <w:delText xml:space="preserve">Załącznik nr </w:delText>
              </w:r>
              <w:r w:rsidDel="00861789">
                <w:rPr>
                  <w:sz w:val="20"/>
                  <w:szCs w:val="20"/>
                </w:rPr>
                <w:delText>2 do Wzoru Wniosku</w:delText>
              </w:r>
              <w:r w:rsidR="0062720E" w:rsidDel="00861789">
                <w:rPr>
                  <w:sz w:val="20"/>
                  <w:szCs w:val="20"/>
                </w:rPr>
                <w:delText>,</w:delText>
              </w:r>
              <w:r w:rsidDel="00861789">
                <w:rPr>
                  <w:sz w:val="20"/>
                  <w:szCs w:val="20"/>
                </w:rPr>
                <w:delText xml:space="preserve"> </w:delText>
              </w:r>
              <w:r w:rsidR="003C55C9" w:rsidDel="00861789">
                <w:rPr>
                  <w:sz w:val="20"/>
                  <w:szCs w:val="20"/>
                </w:rPr>
                <w:delText xml:space="preserve">do oszacowania przychodów ze sprzedaży biometanu do sieci gazowej (zakładka A. Sprzedaż), Wnioskodawca </w:delText>
              </w:r>
              <w:r w:rsidR="00DC1616" w:rsidDel="00861789">
                <w:rPr>
                  <w:sz w:val="20"/>
                  <w:szCs w:val="20"/>
                </w:rPr>
                <w:delText>jest zobowiązany:</w:delText>
              </w:r>
            </w:del>
          </w:p>
          <w:p w14:paraId="4C38E6D9" w14:textId="77777777" w:rsidR="00BA0992" w:rsidRDefault="00BA0992" w:rsidP="001C3DAF">
            <w:pPr>
              <w:jc w:val="both"/>
              <w:rPr>
                <w:sz w:val="20"/>
                <w:szCs w:val="20"/>
              </w:rPr>
            </w:pPr>
          </w:p>
          <w:p w14:paraId="32E11CB0" w14:textId="1B46C8B1" w:rsidR="00DC1616" w:rsidDel="00861789" w:rsidRDefault="00DC1616" w:rsidP="0062720E">
            <w:pPr>
              <w:pStyle w:val="Akapitzlist"/>
              <w:numPr>
                <w:ilvl w:val="0"/>
                <w:numId w:val="38"/>
              </w:numPr>
              <w:jc w:val="both"/>
              <w:rPr>
                <w:del w:id="51" w:author="Autor"/>
                <w:sz w:val="20"/>
                <w:szCs w:val="20"/>
              </w:rPr>
            </w:pPr>
            <w:del w:id="52" w:author="Autor">
              <w:r w:rsidDel="00861789">
                <w:rPr>
                  <w:sz w:val="20"/>
                  <w:szCs w:val="20"/>
                </w:rPr>
                <w:delText>sk</w:delText>
              </w:r>
              <w:r w:rsidR="00BA0992" w:rsidDel="00861789">
                <w:rPr>
                  <w:sz w:val="20"/>
                  <w:szCs w:val="20"/>
                </w:rPr>
                <w:delText xml:space="preserve">orzystać z wartości </w:delText>
              </w:r>
              <w:r w:rsidDel="00861789">
                <w:rPr>
                  <w:sz w:val="20"/>
                  <w:szCs w:val="20"/>
                </w:rPr>
                <w:delText>obliczonych w Załączniku nr 1 do Wzoru Wniosku w kolumnie AE, jeśli Wydajność produkcji metanu oraz Wydajność produkcji biometanu</w:delText>
              </w:r>
              <w:r w:rsidR="00A56B70" w:rsidDel="00861789">
                <w:rPr>
                  <w:sz w:val="20"/>
                  <w:szCs w:val="20"/>
                </w:rPr>
                <w:delText xml:space="preserve"> podane odpowiednio w Tabeli E.1 oraz E.2 Wniosku są tożsame z wartościami poglądowymi tych parametrów w kolumnach Y oraz AF Załącznika nr 1 do Wzoru Wniosku</w:delText>
              </w:r>
              <w:r w:rsidDel="00861789">
                <w:rPr>
                  <w:sz w:val="20"/>
                  <w:szCs w:val="20"/>
                </w:rPr>
                <w:delText>,  lub</w:delText>
              </w:r>
            </w:del>
          </w:p>
          <w:p w14:paraId="2258617F" w14:textId="058DE501" w:rsidR="00DC1616" w:rsidDel="00861789" w:rsidRDefault="00DC1616" w:rsidP="00DC1616">
            <w:pPr>
              <w:jc w:val="both"/>
              <w:rPr>
                <w:del w:id="53" w:author="Autor"/>
                <w:sz w:val="20"/>
                <w:szCs w:val="20"/>
              </w:rPr>
            </w:pPr>
          </w:p>
          <w:p w14:paraId="0301E558" w14:textId="1D927E22" w:rsidR="0062720E" w:rsidDel="00861789" w:rsidRDefault="00744905" w:rsidP="0062720E">
            <w:pPr>
              <w:pStyle w:val="Akapitzlist"/>
              <w:numPr>
                <w:ilvl w:val="0"/>
                <w:numId w:val="38"/>
              </w:numPr>
              <w:jc w:val="both"/>
              <w:rPr>
                <w:del w:id="54" w:author="Autor"/>
                <w:sz w:val="20"/>
                <w:szCs w:val="20"/>
              </w:rPr>
            </w:pPr>
            <w:del w:id="55" w:author="Autor">
              <w:r w:rsidRPr="0062720E" w:rsidDel="00861789">
                <w:rPr>
                  <w:sz w:val="20"/>
                  <w:szCs w:val="20"/>
                </w:rPr>
                <w:delText xml:space="preserve">w przypadku gdy Wnioskodawca wpisał w Tabelach E.1 oraz E.2 we Wniosku </w:delText>
              </w:r>
              <w:r w:rsidR="0062720E" w:rsidDel="00861789">
                <w:rPr>
                  <w:sz w:val="20"/>
                  <w:szCs w:val="20"/>
                </w:rPr>
                <w:delText xml:space="preserve">obliczone przez siebie </w:delText>
              </w:r>
              <w:r w:rsidRPr="0062720E" w:rsidDel="00861789">
                <w:rPr>
                  <w:sz w:val="20"/>
                  <w:szCs w:val="20"/>
                </w:rPr>
                <w:delText>wartości deklarowanych parametrów Wydajność produkcji metanu oraz Wydajność produkcji biometanu</w:delText>
              </w:r>
              <w:r w:rsidR="0062720E" w:rsidDel="00861789">
                <w:rPr>
                  <w:sz w:val="20"/>
                  <w:szCs w:val="20"/>
                </w:rPr>
                <w:delText>,</w:delText>
              </w:r>
              <w:r w:rsidRPr="0062720E" w:rsidDel="00861789">
                <w:rPr>
                  <w:sz w:val="20"/>
                  <w:szCs w:val="20"/>
                </w:rPr>
                <w:delText xml:space="preserve"> </w:delText>
              </w:r>
              <w:r w:rsidR="0062720E" w:rsidDel="00861789">
                <w:rPr>
                  <w:sz w:val="20"/>
                  <w:szCs w:val="20"/>
                </w:rPr>
                <w:delText xml:space="preserve">inne </w:delText>
              </w:r>
              <w:r w:rsidRPr="0062720E" w:rsidDel="00861789">
                <w:rPr>
                  <w:sz w:val="20"/>
                  <w:szCs w:val="20"/>
                </w:rPr>
                <w:delText xml:space="preserve">niż wartości poglądowe podane w Załączniku nr 1 do Wzoru Wniosku, wówczas </w:delText>
              </w:r>
              <w:r w:rsidR="0062720E" w:rsidDel="00861789">
                <w:rPr>
                  <w:sz w:val="20"/>
                  <w:szCs w:val="20"/>
                </w:rPr>
                <w:delText xml:space="preserve">oszacowanie </w:delText>
              </w:r>
              <w:r w:rsidRPr="0062720E" w:rsidDel="00861789">
                <w:rPr>
                  <w:sz w:val="20"/>
                  <w:szCs w:val="20"/>
                </w:rPr>
                <w:delText xml:space="preserve">ilości </w:delText>
              </w:r>
              <w:r w:rsidR="00DC1616" w:rsidRPr="00F1200A" w:rsidDel="00861789">
                <w:rPr>
                  <w:sz w:val="20"/>
                  <w:szCs w:val="20"/>
                </w:rPr>
                <w:delText xml:space="preserve">biometanu wprowadzonego </w:delText>
              </w:r>
              <w:r w:rsidR="00F1200A" w:rsidDel="00861789">
                <w:rPr>
                  <w:sz w:val="20"/>
                  <w:szCs w:val="20"/>
                </w:rPr>
                <w:delText xml:space="preserve">w ciągu roku </w:delText>
              </w:r>
              <w:r w:rsidR="00DC1616" w:rsidRPr="00F1200A" w:rsidDel="00861789">
                <w:rPr>
                  <w:sz w:val="20"/>
                  <w:szCs w:val="20"/>
                </w:rPr>
                <w:delText xml:space="preserve">do sieci Polskiej Spółki Gazownictwa </w:delText>
              </w:r>
              <w:r w:rsidR="0062720E" w:rsidDel="00861789">
                <w:rPr>
                  <w:sz w:val="20"/>
                  <w:szCs w:val="20"/>
                </w:rPr>
                <w:delText>musi zostać obliczony zgodnie ze wzorem poniżej:</w:delText>
              </w:r>
            </w:del>
          </w:p>
          <w:p w14:paraId="07A31B34" w14:textId="17FD9427" w:rsidR="00744905" w:rsidRPr="00F1200A" w:rsidDel="00861789" w:rsidRDefault="00744905" w:rsidP="00F1200A">
            <w:pPr>
              <w:jc w:val="both"/>
              <w:rPr>
                <w:del w:id="56" w:author="Autor"/>
                <w:sz w:val="20"/>
                <w:szCs w:val="20"/>
              </w:rPr>
            </w:pPr>
          </w:p>
          <w:p w14:paraId="42C3658B" w14:textId="76295FAD" w:rsidR="0062720E" w:rsidRPr="00F1200A" w:rsidDel="00861789" w:rsidRDefault="0062720E" w:rsidP="00F1200A">
            <w:pPr>
              <w:pStyle w:val="Akapitzlist"/>
              <w:rPr>
                <w:del w:id="57" w:author="Autor"/>
                <w:sz w:val="20"/>
                <w:szCs w:val="20"/>
              </w:rPr>
            </w:pPr>
          </w:p>
          <w:p w14:paraId="78CEAE5C" w14:textId="6117598B" w:rsidR="0062720E" w:rsidRPr="0062720E" w:rsidDel="00861789" w:rsidRDefault="0062720E" w:rsidP="00F1200A">
            <w:pPr>
              <w:jc w:val="both"/>
              <w:rPr>
                <w:del w:id="58" w:author="Autor"/>
                <w:rFonts w:eastAsiaTheme="minorEastAsia"/>
                <w:color w:val="000000" w:themeColor="text1"/>
                <w:sz w:val="27"/>
                <w:szCs w:val="27"/>
              </w:rPr>
            </w:pPr>
            <w:del w:id="59" w:author="Autor">
              <w:r w:rsidRPr="00F1200A" w:rsidDel="00861789">
                <w:rPr>
                  <w:rFonts w:eastAsiaTheme="minorEastAsia"/>
                  <w:sz w:val="20"/>
                  <w:lang w:bidi="fa-IR"/>
                </w:rPr>
                <w:delText>Iloś</w:delText>
              </w:r>
            </w:del>
            <w:ins w:id="60" w:author="Autor">
              <w:del w:id="61" w:author="Autor">
                <w:r w:rsidR="00DB3A7D" w:rsidDel="00861789">
                  <w:rPr>
                    <w:rFonts w:eastAsiaTheme="minorEastAsia"/>
                    <w:sz w:val="20"/>
                    <w:lang w:bidi="fa-IR"/>
                  </w:rPr>
                  <w:delText>ć</w:delText>
                </w:r>
              </w:del>
            </w:ins>
            <w:del w:id="62" w:author="Autor">
              <w:r w:rsidRPr="00F1200A" w:rsidDel="00861789">
                <w:rPr>
                  <w:rFonts w:eastAsiaTheme="minorEastAsia"/>
                  <w:sz w:val="20"/>
                  <w:lang w:bidi="fa-IR"/>
                </w:rPr>
                <w:delText xml:space="preserve">c biometanu wprowadzonego do sieci </w:delText>
              </w:r>
              <w:r w:rsidDel="00861789">
                <w:rPr>
                  <w:rFonts w:eastAsiaTheme="minorEastAsia"/>
                  <w:lang w:bidi="fa-IR"/>
                </w:rPr>
                <w:delText xml:space="preserve">= </w:delText>
              </w:r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lang w:bidi="fa-IR"/>
                      </w:rPr>
                    </m:ctrlPr>
                  </m:sSub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Calibri" w:hAnsi="Cambria Math"/>
                            <w:i/>
                            <w:lang w:bidi="fa-IR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lang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lang w:bidi="fa-IR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lang w:bidi="fa-IR"/>
                              </w:rPr>
                              <m:t xml:space="preserve">bio </m:t>
                            </m:r>
                          </m:sub>
                        </m:sSub>
                        <m:r>
                          <w:rPr>
                            <w:rFonts w:ascii="Cambria Math" w:eastAsia="Calibri" w:hAnsi="Cambria Math"/>
                            <w:lang w:bidi="fa-IR"/>
                          </w:rPr>
                          <m:t>-</m:t>
                        </m:r>
                        <m:d>
                          <m:dPr>
                            <m:ctrlPr>
                              <w:rPr>
                                <w:rFonts w:ascii="Cambria Math" w:eastAsia="Calibri" w:hAnsi="Cambria Math"/>
                                <w:i/>
                                <w:lang w:bidi="fa-IR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lang w:bidi="fa-IR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Calibri" w:hAnsi="Cambria Math"/>
                                    <w:lang w:bidi="fa-IR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Calibri" w:hAnsi="Cambria Math"/>
                                    <w:lang w:bidi="fa-IR"/>
                                  </w:rPr>
                                  <m:t>bio</m:t>
                                </m:r>
                              </m:sub>
                            </m:sSub>
                            <m:r>
                              <w:rPr>
                                <w:rFonts w:ascii="Cambria Math" w:eastAsia="Calibri" w:hAnsi="Cambria Math"/>
                                <w:lang w:bidi="fa-IR"/>
                              </w:rPr>
                              <m:t>*%Z</m:t>
                            </m:r>
                          </m:e>
                        </m:d>
                      </m:e>
                    </m:d>
                  </m:e>
                  <m:sub>
                    <m:r>
                      <w:rPr>
                        <w:rFonts w:ascii="Cambria Math" w:eastAsia="Calibri" w:hAnsi="Cambria Math"/>
                        <w:lang w:bidi="fa-IR"/>
                      </w:rPr>
                      <m:t xml:space="preserve"> </m:t>
                    </m:r>
                  </m:sub>
                </m:sSub>
                <m:r>
                  <w:rPr>
                    <w:rFonts w:ascii="Cambria Math" w:eastAsia="Calibri" w:hAnsi="Cambria Math"/>
                    <w:lang w:bidi="fa-IR"/>
                  </w:rPr>
                  <m:t>*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lang w:bidi="fa-IR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lang w:bidi="fa-IR"/>
                      </w:rPr>
                      <m:t>%CH</m:t>
                    </m:r>
                  </m:e>
                  <m:sub>
                    <m:r>
                      <w:rPr>
                        <w:rFonts w:ascii="Cambria Math" w:eastAsia="Calibri" w:hAnsi="Cambria Math"/>
                        <w:lang w:bidi="fa-IR"/>
                      </w:rPr>
                      <m:t>4</m:t>
                    </m:r>
                  </m:sub>
                </m:sSub>
                <m:r>
                  <w:rPr>
                    <w:rFonts w:ascii="Cambria Math" w:eastAsia="Calibri" w:hAnsi="Cambria Math"/>
                    <w:lang w:bidi="fa-IR"/>
                  </w:rPr>
                  <m:t>*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7"/>
                    <w:szCs w:val="27"/>
                  </w:rPr>
                  <m:t>η</m:t>
                </m:r>
              </m:oMath>
            </w:del>
          </w:p>
          <w:p w14:paraId="52101E4C" w14:textId="57D318EA" w:rsidR="0062720E" w:rsidDel="00861789" w:rsidRDefault="0062720E" w:rsidP="00F1200A">
            <w:pPr>
              <w:jc w:val="both"/>
              <w:rPr>
                <w:del w:id="63" w:author="Autor"/>
                <w:rFonts w:eastAsiaTheme="minorEastAsia"/>
                <w:color w:val="000000" w:themeColor="text1"/>
                <w:sz w:val="27"/>
                <w:szCs w:val="27"/>
              </w:rPr>
            </w:pPr>
          </w:p>
          <w:p w14:paraId="0FE637F2" w14:textId="586FA6AB" w:rsidR="0062720E" w:rsidRPr="00F1200A" w:rsidDel="00861789" w:rsidRDefault="0062720E" w:rsidP="00F1200A">
            <w:pPr>
              <w:jc w:val="both"/>
              <w:rPr>
                <w:del w:id="64" w:author="Autor"/>
                <w:sz w:val="20"/>
                <w:szCs w:val="20"/>
              </w:rPr>
            </w:pPr>
          </w:p>
          <w:p w14:paraId="6EC64463" w14:textId="3D2E6CE1" w:rsidR="0062720E" w:rsidRPr="00F1200A" w:rsidDel="00861789" w:rsidRDefault="0062720E" w:rsidP="0062720E">
            <w:pPr>
              <w:spacing w:line="276" w:lineRule="auto"/>
              <w:rPr>
                <w:del w:id="65" w:author="Autor"/>
                <w:rFonts w:eastAsia="Calibri"/>
                <w:sz w:val="20"/>
                <w:lang w:bidi="fa-IR"/>
              </w:rPr>
            </w:pPr>
            <w:del w:id="66" w:author="Autor">
              <w:r w:rsidRPr="00F1200A" w:rsidDel="00861789">
                <w:rPr>
                  <w:rFonts w:eastAsia="Calibri"/>
                  <w:i/>
                  <w:sz w:val="20"/>
                  <w:lang w:bidi="fa-IR"/>
                </w:rPr>
                <w:delText xml:space="preserve">V </w:delText>
              </w:r>
              <w:r w:rsidRPr="00F1200A" w:rsidDel="00861789">
                <w:rPr>
                  <w:rFonts w:eastAsia="Calibri"/>
                  <w:i/>
                  <w:sz w:val="20"/>
                  <w:vertAlign w:val="subscript"/>
                  <w:lang w:bidi="fa-IR"/>
                </w:rPr>
                <w:delText xml:space="preserve">bio </w:delText>
              </w:r>
              <w:r w:rsidRPr="00F1200A" w:rsidDel="00861789">
                <w:rPr>
                  <w:rFonts w:eastAsia="Calibri"/>
                  <w:i/>
                  <w:sz w:val="20"/>
                  <w:lang w:bidi="fa-IR"/>
                </w:rPr>
                <w:delText xml:space="preserve"> – </w:delText>
              </w:r>
              <w:r w:rsidRPr="00F1200A" w:rsidDel="00861789">
                <w:rPr>
                  <w:rFonts w:eastAsia="Calibri"/>
                  <w:sz w:val="20"/>
                  <w:lang w:bidi="fa-IR"/>
                </w:rPr>
                <w:delText>łączna ilość wyprodukowanego biogazu brutto</w:delText>
              </w:r>
              <w:r w:rsidR="00F1200A" w:rsidDel="00861789">
                <w:rPr>
                  <w:rFonts w:eastAsia="Calibri"/>
                  <w:sz w:val="20"/>
                  <w:lang w:bidi="fa-IR"/>
                </w:rPr>
                <w:delText xml:space="preserve"> w ciągu roku</w:delText>
              </w:r>
              <w:r w:rsidRPr="00F1200A" w:rsidDel="00861789">
                <w:rPr>
                  <w:rFonts w:eastAsia="Calibri"/>
                  <w:sz w:val="20"/>
                  <w:lang w:bidi="fa-IR"/>
                </w:rPr>
                <w:delText>, wyrażona w [N m</w:delText>
              </w:r>
              <w:r w:rsidRPr="00F1200A" w:rsidDel="00861789">
                <w:rPr>
                  <w:rFonts w:eastAsia="Calibri"/>
                  <w:sz w:val="20"/>
                  <w:vertAlign w:val="superscript"/>
                  <w:lang w:bidi="fa-IR"/>
                </w:rPr>
                <w:delText>3</w:delText>
              </w:r>
              <w:r w:rsidRPr="00F1200A" w:rsidDel="00861789">
                <w:rPr>
                  <w:rFonts w:eastAsia="Calibri"/>
                  <w:sz w:val="20"/>
                  <w:lang w:bidi="fa-IR"/>
                </w:rPr>
                <w:delText>],</w:delText>
              </w:r>
            </w:del>
          </w:p>
          <w:p w14:paraId="473A8AFE" w14:textId="478EBAC4" w:rsidR="0062720E" w:rsidRPr="00F1200A" w:rsidDel="00861789" w:rsidRDefault="0062720E" w:rsidP="0062720E">
            <w:pPr>
              <w:spacing w:line="276" w:lineRule="auto"/>
              <w:rPr>
                <w:del w:id="67" w:author="Autor"/>
                <w:rFonts w:eastAsia="Calibri"/>
                <w:sz w:val="20"/>
                <w:lang w:bidi="fa-IR"/>
              </w:rPr>
            </w:pPr>
            <w:del w:id="68" w:author="Autor">
              <w:r w:rsidRPr="00F1200A" w:rsidDel="00861789">
                <w:rPr>
                  <w:rFonts w:eastAsia="Calibri"/>
                  <w:sz w:val="20"/>
                  <w:lang w:bidi="fa-IR"/>
                </w:rPr>
                <w:delText>%Z – zużycie biogazu z puli brutto na potrzeby własne - biogaz tara [%],</w:delText>
              </w:r>
            </w:del>
          </w:p>
          <w:p w14:paraId="2BF30406" w14:textId="771142B4" w:rsidR="0062720E" w:rsidRPr="00F1200A" w:rsidDel="00861789" w:rsidRDefault="0062720E" w:rsidP="0062720E">
            <w:pPr>
              <w:spacing w:line="276" w:lineRule="auto"/>
              <w:rPr>
                <w:del w:id="69" w:author="Autor"/>
                <w:rFonts w:eastAsia="Calibri"/>
                <w:sz w:val="20"/>
                <w:lang w:bidi="fa-IR"/>
              </w:rPr>
            </w:pPr>
            <w:del w:id="70" w:author="Autor">
              <w:r w:rsidRPr="00F1200A" w:rsidDel="00861789">
                <w:rPr>
                  <w:rFonts w:eastAsia="Calibri"/>
                  <w:i/>
                  <w:sz w:val="20"/>
                  <w:lang w:bidi="fa-IR"/>
                </w:rPr>
                <w:delText>%CH</w:delText>
              </w:r>
              <w:r w:rsidRPr="00F1200A" w:rsidDel="00861789">
                <w:rPr>
                  <w:rFonts w:eastAsia="Calibri"/>
                  <w:i/>
                  <w:sz w:val="20"/>
                  <w:vertAlign w:val="subscript"/>
                  <w:lang w:bidi="fa-IR"/>
                </w:rPr>
                <w:delText>4</w:delText>
              </w:r>
              <w:r w:rsidRPr="00F1200A" w:rsidDel="00861789">
                <w:rPr>
                  <w:rFonts w:eastAsia="Calibri"/>
                  <w:sz w:val="20"/>
                  <w:lang w:bidi="fa-IR"/>
                </w:rPr>
                <w:delText xml:space="preserve"> – średnia zawartość metanu w biogazie, wyrażona w [%],</w:delText>
              </w:r>
            </w:del>
          </w:p>
          <w:p w14:paraId="24EE142D" w14:textId="5BE68E01" w:rsidR="0062720E" w:rsidRPr="00F1200A" w:rsidDel="00861789" w:rsidRDefault="0062720E" w:rsidP="0062720E">
            <w:pPr>
              <w:spacing w:line="276" w:lineRule="auto"/>
              <w:rPr>
                <w:del w:id="71" w:author="Autor"/>
                <w:rFonts w:eastAsia="Calibri"/>
                <w:sz w:val="20"/>
                <w:lang w:bidi="fa-IR"/>
              </w:rPr>
            </w:pPr>
            <w:del w:id="72" w:author="Autor">
              <w:r w:rsidRPr="00F1200A" w:rsidDel="00861789">
                <w:rPr>
                  <w:rFonts w:eastAsia="Calibri"/>
                  <w:sz w:val="20"/>
                  <w:lang w:bidi="fa-IR"/>
                </w:rPr>
                <w:delText>η – sprawność urządzenia do uzdatniania biogazu do biometanu, wyrażona w [%],</w:delText>
              </w:r>
            </w:del>
          </w:p>
          <w:p w14:paraId="132B4B5D" w14:textId="44010C5A" w:rsidR="00511CBB" w:rsidRDefault="00511CBB" w:rsidP="000B0B1A">
            <w:pPr>
              <w:rPr>
                <w:ins w:id="73" w:author="Autor"/>
                <w:sz w:val="20"/>
                <w:szCs w:val="20"/>
              </w:rPr>
            </w:pPr>
          </w:p>
          <w:p w14:paraId="7743C3EA" w14:textId="77777777" w:rsidR="00FB63CD" w:rsidRPr="000B0B1A" w:rsidRDefault="00FB63CD" w:rsidP="000B0B1A">
            <w:pPr>
              <w:rPr>
                <w:sz w:val="20"/>
                <w:szCs w:val="20"/>
              </w:rPr>
            </w:pPr>
          </w:p>
          <w:p w14:paraId="4383BD07" w14:textId="77777777" w:rsidR="00DE04E9" w:rsidRPr="00384B67" w:rsidRDefault="00DE04E9" w:rsidP="0062720E">
            <w:pPr>
              <w:pStyle w:val="Akapitzlist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A45BC5D" w14:textId="77777777" w:rsidTr="000B0B1A">
        <w:trPr>
          <w:trHeight w:val="1134"/>
          <w:jc w:val="center"/>
        </w:trPr>
        <w:tc>
          <w:tcPr>
            <w:tcW w:w="704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2B2BAFB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C5E0B3" w:themeFill="accent6" w:themeFillTint="66"/>
            <w:vAlign w:val="center"/>
          </w:tcPr>
          <w:p w14:paraId="46D73930" w14:textId="1F0C051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9B9C2F9" w14:textId="518750A9" w:rsidR="00DE04E9" w:rsidRPr="00AC202B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7679B0CE" w14:textId="77777777" w:rsidR="00DE04E9" w:rsidRPr="00005A37" w:rsidDel="004278AA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543" w:type="dxa"/>
            <w:shd w:val="clear" w:color="auto" w:fill="C5E0B3" w:themeFill="accent6" w:themeFillTint="66"/>
            <w:vAlign w:val="center"/>
          </w:tcPr>
          <w:p w14:paraId="3580D3AF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2D3E2CB5" w14:textId="77777777" w:rsidTr="000B0B1A">
        <w:trPr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80573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shd w:val="clear" w:color="auto" w:fill="E2EFD9" w:themeFill="accent6" w:themeFillTint="33"/>
              </w:tcPr>
              <w:p w14:paraId="3A6A246B" w14:textId="72023379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4" w:type="dxa"/>
            <w:shd w:val="clear" w:color="auto" w:fill="E2EFD9" w:themeFill="accent6" w:themeFillTint="33"/>
            <w:vAlign w:val="center"/>
          </w:tcPr>
          <w:p w14:paraId="505802D1" w14:textId="3A892556" w:rsidR="00DE04E9" w:rsidRPr="008A7255" w:rsidRDefault="00DE04E9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5B70ED42" w14:textId="77777777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Opłacalność inwestycyjna </w:t>
            </w:r>
            <w:r w:rsidRPr="00AC202B">
              <w:rPr>
                <w:rFonts w:cstheme="minorHAnsi"/>
                <w:b/>
                <w:sz w:val="20"/>
                <w:szCs w:val="20"/>
              </w:rPr>
              <w:t>Demonstratora Technologii</w:t>
            </w:r>
          </w:p>
        </w:tc>
        <w:tc>
          <w:tcPr>
            <w:tcW w:w="2694" w:type="dxa"/>
            <w:vAlign w:val="center"/>
          </w:tcPr>
          <w:p w14:paraId="164AD4F2" w14:textId="77777777" w:rsidR="00DE04E9" w:rsidRPr="008A7255" w:rsidDel="004278AA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4FD804D5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4C6BE1B" w14:textId="77777777" w:rsidTr="000B0B1A">
        <w:trPr>
          <w:trHeight w:val="79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18002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</w:tcPr>
              <w:p w14:paraId="77A1DA3D" w14:textId="58C82F7B" w:rsidR="00DE04E9" w:rsidRPr="001C2CB6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67" w:type="dxa"/>
            <w:gridSpan w:val="4"/>
          </w:tcPr>
          <w:p w14:paraId="02739F77" w14:textId="4BEEC523" w:rsidR="00BB1211" w:rsidRDefault="7053D635" w:rsidP="2CCCD7A1">
            <w:pPr>
              <w:rPr>
                <w:i/>
                <w:iCs/>
                <w:sz w:val="20"/>
                <w:szCs w:val="20"/>
              </w:rPr>
            </w:pPr>
            <w:r w:rsidRPr="2CCCD7A1">
              <w:rPr>
                <w:i/>
                <w:iCs/>
                <w:sz w:val="20"/>
                <w:szCs w:val="20"/>
              </w:rPr>
              <w:t>Uzasadnienie spełnienia wymagania</w:t>
            </w:r>
            <w:r w:rsidR="302F69DA" w:rsidRPr="2CCCD7A1">
              <w:rPr>
                <w:i/>
                <w:iCs/>
                <w:sz w:val="20"/>
                <w:szCs w:val="20"/>
              </w:rPr>
              <w:t>,</w:t>
            </w:r>
            <w:r w:rsidRPr="2CCCD7A1">
              <w:rPr>
                <w:i/>
                <w:iCs/>
                <w:sz w:val="20"/>
                <w:szCs w:val="20"/>
              </w:rPr>
              <w:t xml:space="preserve"> uwzględniające dokładne wyliczenia z podaniem wszystkich </w:t>
            </w:r>
            <w:r w:rsidR="623F0ADC" w:rsidRPr="2CCCD7A1">
              <w:rPr>
                <w:i/>
                <w:iCs/>
                <w:sz w:val="20"/>
                <w:szCs w:val="20"/>
              </w:rPr>
              <w:t xml:space="preserve">założeń oraz </w:t>
            </w:r>
            <w:r w:rsidRPr="2CCCD7A1">
              <w:rPr>
                <w:i/>
                <w:iCs/>
                <w:sz w:val="20"/>
                <w:szCs w:val="20"/>
              </w:rPr>
              <w:t>obliczeń cząstkowych</w:t>
            </w:r>
            <w:r w:rsidR="3BF319B3" w:rsidRPr="2CCCD7A1">
              <w:rPr>
                <w:i/>
                <w:iCs/>
                <w:sz w:val="20"/>
                <w:szCs w:val="20"/>
              </w:rPr>
              <w:t xml:space="preserve">, </w:t>
            </w:r>
            <w:r w:rsidR="2E3B677F" w:rsidRPr="2CCCD7A1">
              <w:rPr>
                <w:i/>
                <w:iCs/>
                <w:sz w:val="20"/>
                <w:szCs w:val="20"/>
              </w:rPr>
              <w:t>na podstawie Załącznika n</w:t>
            </w:r>
            <w:r w:rsidR="00BB1211" w:rsidRPr="2CCCD7A1">
              <w:rPr>
                <w:i/>
                <w:iCs/>
                <w:sz w:val="20"/>
                <w:szCs w:val="20"/>
              </w:rPr>
              <w:t>r 2</w:t>
            </w:r>
            <w:r w:rsidR="2E3B677F" w:rsidRPr="2CCCD7A1">
              <w:rPr>
                <w:i/>
                <w:iCs/>
                <w:sz w:val="20"/>
                <w:szCs w:val="20"/>
              </w:rPr>
              <w:t xml:space="preserve"> do</w:t>
            </w:r>
            <w:r w:rsidR="00BB1211" w:rsidRPr="2CCCD7A1">
              <w:rPr>
                <w:i/>
                <w:iCs/>
                <w:sz w:val="20"/>
                <w:szCs w:val="20"/>
              </w:rPr>
              <w:t xml:space="preserve"> Wzoru Wniosku.</w:t>
            </w:r>
            <w:r w:rsidRPr="2CCCD7A1">
              <w:rPr>
                <w:i/>
                <w:iCs/>
                <w:sz w:val="20"/>
                <w:szCs w:val="20"/>
              </w:rPr>
              <w:t xml:space="preserve"> Wszystkie podane kwoty cząstkowe muszą zostać uzasadnione</w:t>
            </w:r>
            <w:r w:rsidR="3DBE9D8D" w:rsidRPr="2CCCD7A1">
              <w:rPr>
                <w:i/>
                <w:iCs/>
                <w:sz w:val="20"/>
                <w:szCs w:val="20"/>
              </w:rPr>
              <w:t xml:space="preserve">, w szczególności </w:t>
            </w:r>
            <w:r w:rsidR="50575F9B" w:rsidRPr="2CCCD7A1">
              <w:rPr>
                <w:i/>
                <w:iCs/>
                <w:sz w:val="20"/>
                <w:szCs w:val="20"/>
              </w:rPr>
              <w:t xml:space="preserve">dla wartości średnich arytmetycznych, wskazywanych w arkuszu DCF, </w:t>
            </w:r>
            <w:r w:rsidR="3DBE9D8D" w:rsidRPr="2CCCD7A1">
              <w:rPr>
                <w:i/>
                <w:iCs/>
                <w:sz w:val="20"/>
                <w:szCs w:val="20"/>
              </w:rPr>
              <w:t xml:space="preserve">należy uzasadnić i podać wartości cząstkowe w podziale na </w:t>
            </w:r>
            <w:r w:rsidR="442533F1" w:rsidRPr="2CCCD7A1">
              <w:rPr>
                <w:i/>
                <w:iCs/>
                <w:sz w:val="20"/>
                <w:szCs w:val="20"/>
              </w:rPr>
              <w:t>warianty substratowe</w:t>
            </w:r>
            <w:r w:rsidR="72579069" w:rsidRPr="2CCCD7A1">
              <w:rPr>
                <w:i/>
                <w:iCs/>
                <w:sz w:val="20"/>
                <w:szCs w:val="20"/>
              </w:rPr>
              <w:t>.</w:t>
            </w:r>
          </w:p>
          <w:p w14:paraId="4545E09D" w14:textId="672E9E16" w:rsidR="00DE04E9" w:rsidRPr="001C2CB6" w:rsidDel="004278AA" w:rsidRDefault="00DE04E9" w:rsidP="32C12EF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493A0ECB" w14:textId="15E239F9" w:rsidR="00E17A6C" w:rsidRDefault="00E17A6C" w:rsidP="00F44308">
      <w:pPr>
        <w:ind w:firstLine="708"/>
        <w:rPr>
          <w:i/>
          <w:iCs/>
          <w:color w:val="44546A" w:themeColor="text2"/>
          <w:sz w:val="18"/>
          <w:szCs w:val="18"/>
        </w:rPr>
      </w:pPr>
    </w:p>
    <w:p w14:paraId="22D6C7C5" w14:textId="77777777" w:rsidR="00BB1211" w:rsidRDefault="00BB1211" w:rsidP="00F44308">
      <w:pPr>
        <w:ind w:firstLine="708"/>
        <w:rPr>
          <w:i/>
          <w:iCs/>
          <w:color w:val="44546A" w:themeColor="text2"/>
          <w:sz w:val="18"/>
          <w:szCs w:val="18"/>
        </w:rPr>
      </w:pPr>
    </w:p>
    <w:p w14:paraId="53566879" w14:textId="77777777" w:rsidR="00E17A6C" w:rsidRDefault="00E17A6C" w:rsidP="00E17A6C">
      <w:pPr>
        <w:rPr>
          <w:i/>
          <w:color w:val="44546A" w:themeColor="text2"/>
          <w:sz w:val="18"/>
        </w:rPr>
      </w:pPr>
    </w:p>
    <w:p w14:paraId="34F2C4EC" w14:textId="324D1511" w:rsidR="00E17A6C" w:rsidRDefault="00BB1211" w:rsidP="7E74E345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.4 Wymaganie </w:t>
      </w:r>
      <w:r w:rsidR="00323301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- Koszt Etapu I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694"/>
        <w:gridCol w:w="1701"/>
        <w:gridCol w:w="1842"/>
      </w:tblGrid>
      <w:tr w:rsidR="003E5645" w:rsidRPr="00384B67" w:rsidDel="004278AA" w14:paraId="08146B5E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1C15B6D9" w14:textId="73AC4E7A" w:rsidR="003E5645" w:rsidRDefault="003E5645" w:rsidP="001940DC">
            <w:pPr>
              <w:jc w:val="center"/>
              <w:rPr>
                <w:i/>
                <w:color w:val="44546A" w:themeColor="text2"/>
                <w:sz w:val="18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Koszt Etapu I</w:t>
            </w:r>
          </w:p>
        </w:tc>
      </w:tr>
      <w:tr w:rsidR="003E5645" w:rsidRPr="00384B67" w:rsidDel="004278AA" w14:paraId="6A39DAC7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607958D7" w14:textId="458F434C" w:rsidR="003E5645" w:rsidRDefault="003E5645" w:rsidP="001C3DAF">
            <w:pPr>
              <w:rPr>
                <w:i/>
                <w:color w:val="44546A" w:themeColor="text2"/>
                <w:sz w:val="18"/>
              </w:rPr>
            </w:pPr>
          </w:p>
          <w:p w14:paraId="2A521868" w14:textId="4B183845" w:rsidR="003E5645" w:rsidRDefault="2B601E2A" w:rsidP="07CE9E9B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 xml:space="preserve">W ramach wymagania </w:t>
            </w:r>
            <w:r w:rsidRPr="07CE9E9B">
              <w:rPr>
                <w:sz w:val="20"/>
                <w:szCs w:val="20"/>
                <w:u w:val="single"/>
              </w:rPr>
              <w:t>Koszt Etapu I</w:t>
            </w:r>
            <w:r w:rsidRPr="07CE9E9B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Koszt realizacji Etapu I.</w:t>
            </w:r>
            <w:r w:rsidR="23A9B72B" w:rsidRPr="07CE9E9B">
              <w:rPr>
                <w:sz w:val="20"/>
                <w:szCs w:val="20"/>
              </w:rPr>
              <w:t xml:space="preserve"> </w:t>
            </w:r>
            <w:r w:rsidR="23A9B72B" w:rsidRPr="07CE9E9B">
              <w:rPr>
                <w:rFonts w:ascii="Calibri" w:eastAsia="Calibri" w:hAnsi="Calibri" w:cs="Calibri"/>
                <w:color w:val="D13438"/>
                <w:sz w:val="20"/>
                <w:szCs w:val="20"/>
              </w:rPr>
              <w:t>Cena brutto nie może przekroczyć limitów wskazanych w Rozdziale X Regulaminu.</w:t>
            </w:r>
          </w:p>
          <w:p w14:paraId="2A7F21A1" w14:textId="77777777" w:rsidR="003E5645" w:rsidRPr="00384B67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E5645" w:rsidRPr="00384B67" w:rsidDel="004278AA" w14:paraId="65327499" w14:textId="77777777" w:rsidTr="07CE9E9B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88AF476" w14:textId="2A88F1D9" w:rsidR="003E5645" w:rsidRPr="008A7255" w:rsidRDefault="003E5645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5D1297D" w14:textId="030BA8CB" w:rsidR="003E5645" w:rsidRPr="00C73907" w:rsidDel="00DC1E78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143152FD" w14:textId="77777777" w:rsidR="003E5645" w:rsidRPr="00384B67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3497EB0" w14:textId="77777777" w:rsidR="003E5645" w:rsidRPr="00D228C1" w:rsidRDefault="003E5645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758E0A6A" w14:textId="77777777" w:rsidR="003E5645" w:rsidRPr="00384B67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3E5645" w:rsidRPr="00384B67" w:rsidDel="004278AA" w14:paraId="35B67CD0" w14:textId="77777777" w:rsidTr="07CE9E9B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BB00798" w14:textId="402BB456" w:rsidR="003E5645" w:rsidRPr="008A7255" w:rsidRDefault="003E5645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B202F49" w14:textId="77777777" w:rsidR="003E5645" w:rsidRPr="00C73907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Koszt Etapu I</w:t>
            </w:r>
          </w:p>
        </w:tc>
        <w:tc>
          <w:tcPr>
            <w:tcW w:w="2694" w:type="dxa"/>
            <w:vAlign w:val="center"/>
          </w:tcPr>
          <w:p w14:paraId="6CC2A78F" w14:textId="77777777" w:rsidR="003E5645" w:rsidRPr="008A7255" w:rsidDel="004278AA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2A300F4" w14:textId="77777777" w:rsidR="003E5645" w:rsidRPr="00D228C1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4268489D" w14:textId="77777777" w:rsidR="003E5645" w:rsidRPr="008A7255" w:rsidDel="004278AA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E5645" w:rsidRPr="00384B67" w:rsidDel="004278AA" w14:paraId="6D7D44A6" w14:textId="77777777" w:rsidTr="07CE9E9B">
        <w:trPr>
          <w:cantSplit/>
          <w:trHeight w:val="711"/>
          <w:jc w:val="center"/>
        </w:trPr>
        <w:tc>
          <w:tcPr>
            <w:tcW w:w="9067" w:type="dxa"/>
            <w:gridSpan w:val="5"/>
          </w:tcPr>
          <w:p w14:paraId="34DF16DF" w14:textId="32DA2F22" w:rsidR="003E5645" w:rsidRPr="00AE73D0" w:rsidDel="004278AA" w:rsidRDefault="003E5645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AE73D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40C8E990" w14:textId="35FA21B9" w:rsidR="00E17A6C" w:rsidRDefault="00E17A6C" w:rsidP="00E17A6C"/>
    <w:p w14:paraId="76B51E8A" w14:textId="77777777" w:rsidR="00E17A6C" w:rsidRDefault="00E17A6C" w:rsidP="00E17A6C"/>
    <w:p w14:paraId="1D617D2F" w14:textId="02080FD5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5 Wymaganie</w:t>
      </w:r>
      <w:r w:rsidRPr="00F5763B">
        <w:rPr>
          <w:i/>
          <w:color w:val="44546A" w:themeColor="text2"/>
          <w:sz w:val="18"/>
        </w:rPr>
        <w:t xml:space="preserve"> </w:t>
      </w:r>
      <w:r w:rsidR="00D03138">
        <w:rPr>
          <w:i/>
          <w:color w:val="44546A" w:themeColor="text2"/>
          <w:sz w:val="18"/>
        </w:rPr>
        <w:t xml:space="preserve">Konkursowe </w:t>
      </w:r>
      <w:r>
        <w:rPr>
          <w:i/>
          <w:color w:val="44546A" w:themeColor="text2"/>
          <w:sz w:val="18"/>
        </w:rPr>
        <w:t xml:space="preserve">- </w:t>
      </w:r>
      <w:r w:rsidRPr="00DC064B">
        <w:rPr>
          <w:i/>
          <w:color w:val="44546A" w:themeColor="text2"/>
          <w:sz w:val="18"/>
        </w:rPr>
        <w:t>Koszt Etapu II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694"/>
        <w:gridCol w:w="1701"/>
        <w:gridCol w:w="1842"/>
      </w:tblGrid>
      <w:tr w:rsidR="001940DC" w:rsidRPr="00384B67" w:rsidDel="004278AA" w14:paraId="15E03A17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7F164EF6" w14:textId="2B47E278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Koszt Etapu I</w:t>
            </w:r>
            <w:r w:rsidR="000A4732">
              <w:rPr>
                <w:rFonts w:cstheme="minorHAnsi"/>
                <w:b/>
                <w:sz w:val="20"/>
                <w:szCs w:val="20"/>
              </w:rPr>
              <w:t>I</w:t>
            </w:r>
          </w:p>
        </w:tc>
      </w:tr>
      <w:tr w:rsidR="00E17A6C" w:rsidRPr="00384B67" w:rsidDel="004278AA" w14:paraId="312771ED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400C4107" w14:textId="6AF87BA5" w:rsidR="00E17A6C" w:rsidRPr="00AE73D0" w:rsidRDefault="1161E925" w:rsidP="07CE9E9B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W ramach wymagania</w:t>
            </w:r>
            <w:r>
              <w:t xml:space="preserve"> </w:t>
            </w:r>
            <w:r w:rsidRPr="07CE9E9B">
              <w:rPr>
                <w:sz w:val="20"/>
                <w:szCs w:val="20"/>
                <w:u w:val="single"/>
              </w:rPr>
              <w:t>Koszt Etapu II</w:t>
            </w:r>
            <w:r w:rsidRPr="07CE9E9B">
              <w:rPr>
                <w:sz w:val="20"/>
                <w:szCs w:val="20"/>
              </w:rPr>
              <w:t xml:space="preserve"> ocenie </w:t>
            </w:r>
            <w:r w:rsidR="4F31F04B" w:rsidRPr="07CE9E9B">
              <w:rPr>
                <w:sz w:val="20"/>
                <w:szCs w:val="20"/>
              </w:rPr>
              <w:t xml:space="preserve">zgodnie z metodologią określoną w Załączniku nr 5 do Regulaminu </w:t>
            </w:r>
            <w:r w:rsidRPr="07CE9E9B">
              <w:rPr>
                <w:sz w:val="20"/>
                <w:szCs w:val="20"/>
              </w:rPr>
              <w:t xml:space="preserve">podlegać będzie </w:t>
            </w:r>
            <w:r w:rsidR="65B20252" w:rsidRPr="07CE9E9B">
              <w:rPr>
                <w:sz w:val="20"/>
                <w:szCs w:val="20"/>
              </w:rPr>
              <w:t xml:space="preserve">oferowany NCBR </w:t>
            </w:r>
            <w:r w:rsidRPr="07CE9E9B">
              <w:rPr>
                <w:sz w:val="20"/>
                <w:szCs w:val="20"/>
              </w:rPr>
              <w:t>przez Wnioskodawcę Koszt realizacji Etapu II.</w:t>
            </w:r>
            <w:r w:rsidR="62F60AA6" w:rsidRPr="07CE9E9B">
              <w:rPr>
                <w:sz w:val="20"/>
                <w:szCs w:val="20"/>
              </w:rPr>
              <w:t xml:space="preserve"> </w:t>
            </w:r>
            <w:r w:rsidR="62F60AA6" w:rsidRPr="07CE9E9B">
              <w:rPr>
                <w:rFonts w:ascii="Calibri" w:eastAsia="Calibri" w:hAnsi="Calibri" w:cs="Calibri"/>
                <w:color w:val="D13438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376831" w:rsidRPr="00384B67" w:rsidDel="004278AA" w14:paraId="2577AF3C" w14:textId="77777777" w:rsidTr="07CE9E9B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14A5668" w14:textId="77777777" w:rsidR="00376831" w:rsidRPr="008A7255" w:rsidRDefault="00376831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E1AE4C" w14:textId="386E7D09" w:rsidR="00376831" w:rsidRPr="00C73907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6C4EFABA" w14:textId="77777777" w:rsidR="00376831" w:rsidRPr="00D228C1" w:rsidDel="004278AA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CF5A988" w14:textId="77777777" w:rsidR="00376831" w:rsidRPr="00D228C1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677598E6" w14:textId="77777777" w:rsidR="00376831" w:rsidRPr="00384B67" w:rsidDel="004278AA" w:rsidRDefault="00376831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376831" w:rsidRPr="00384B67" w:rsidDel="004278AA" w14:paraId="2B5F3E61" w14:textId="77777777" w:rsidTr="07CE9E9B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B8A580D" w14:textId="77777777" w:rsidR="00376831" w:rsidRPr="008A7255" w:rsidRDefault="00376831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560E0F7" w14:textId="77777777" w:rsidR="00376831" w:rsidRPr="00C73907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 xml:space="preserve">Koszt </w:t>
            </w:r>
            <w:r>
              <w:rPr>
                <w:rFonts w:cstheme="minorHAnsi"/>
                <w:b/>
                <w:sz w:val="20"/>
                <w:szCs w:val="20"/>
              </w:rPr>
              <w:t>Etapu II</w:t>
            </w:r>
          </w:p>
        </w:tc>
        <w:tc>
          <w:tcPr>
            <w:tcW w:w="2694" w:type="dxa"/>
            <w:vAlign w:val="center"/>
          </w:tcPr>
          <w:p w14:paraId="39A1B63D" w14:textId="77777777" w:rsidR="00376831" w:rsidRPr="008A7255" w:rsidDel="004278AA" w:rsidRDefault="00376831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BD92332" w14:textId="77777777" w:rsidR="00376831" w:rsidRPr="00D228C1" w:rsidDel="004278AA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2427F142" w14:textId="77777777" w:rsidR="00376831" w:rsidRPr="008A7255" w:rsidDel="004278AA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384B67" w:rsidDel="004278AA" w14:paraId="2328EE20" w14:textId="77777777" w:rsidTr="07CE9E9B">
        <w:trPr>
          <w:cantSplit/>
          <w:trHeight w:val="797"/>
          <w:jc w:val="center"/>
        </w:trPr>
        <w:tc>
          <w:tcPr>
            <w:tcW w:w="9067" w:type="dxa"/>
            <w:gridSpan w:val="5"/>
          </w:tcPr>
          <w:p w14:paraId="7FE8DB10" w14:textId="77777777" w:rsidR="00E17A6C" w:rsidRPr="00AE73D0" w:rsidDel="004278AA" w:rsidRDefault="00E17A6C" w:rsidP="001C3DAF">
            <w:pPr>
              <w:rPr>
                <w:rFonts w:cstheme="minorHAnsi"/>
                <w:i/>
                <w:sz w:val="20"/>
                <w:szCs w:val="20"/>
              </w:rPr>
            </w:pPr>
            <w:r w:rsidRPr="00AE73D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7443F818" w14:textId="6830EB47" w:rsidR="00E17A6C" w:rsidRDefault="00E17A6C" w:rsidP="00E17A6C"/>
    <w:p w14:paraId="37BEDEF5" w14:textId="77777777" w:rsidR="00C02A1F" w:rsidRDefault="00C02A1F" w:rsidP="00E17A6C"/>
    <w:p w14:paraId="6E91B2F1" w14:textId="5E45A6D8" w:rsidR="00E17A6C" w:rsidRDefault="00E17A6C" w:rsidP="00E17A6C"/>
    <w:p w14:paraId="311E90E0" w14:textId="77777777" w:rsidR="00C42C25" w:rsidRDefault="00C42C25" w:rsidP="00E17A6C"/>
    <w:p w14:paraId="668ABC10" w14:textId="6FB71F6C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6 Wymaganie</w:t>
      </w:r>
      <w:r w:rsidRPr="00F5763B">
        <w:rPr>
          <w:i/>
          <w:color w:val="44546A" w:themeColor="text2"/>
          <w:sz w:val="18"/>
        </w:rPr>
        <w:t xml:space="preserve"> </w:t>
      </w:r>
      <w:r w:rsidR="00425DD9">
        <w:rPr>
          <w:i/>
          <w:color w:val="44546A" w:themeColor="text2"/>
          <w:sz w:val="18"/>
        </w:rPr>
        <w:t xml:space="preserve">Konkursowe </w:t>
      </w:r>
      <w:r>
        <w:rPr>
          <w:i/>
          <w:color w:val="44546A" w:themeColor="text2"/>
          <w:sz w:val="18"/>
        </w:rPr>
        <w:t xml:space="preserve">- </w:t>
      </w:r>
      <w:r w:rsidRPr="00DC064B">
        <w:rPr>
          <w:i/>
          <w:color w:val="44546A" w:themeColor="text2"/>
          <w:sz w:val="18"/>
        </w:rPr>
        <w:t xml:space="preserve">Przychód z </w:t>
      </w:r>
      <w:r w:rsidR="00425DD9">
        <w:rPr>
          <w:i/>
          <w:color w:val="44546A" w:themeColor="text2"/>
          <w:sz w:val="18"/>
        </w:rPr>
        <w:t>Komercjalizacji Wyników Prac B+R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701"/>
        <w:gridCol w:w="1560"/>
        <w:gridCol w:w="2976"/>
      </w:tblGrid>
      <w:tr w:rsidR="001940DC" w:rsidRPr="00384B67" w:rsidDel="004278AA" w14:paraId="29FE6D25" w14:textId="77777777" w:rsidTr="001C3DAF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157E5137" w14:textId="710F18C1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 xml:space="preserve">Przychód z </w:t>
            </w:r>
            <w:r w:rsidR="00425DD9" w:rsidRPr="00425DD9">
              <w:rPr>
                <w:rFonts w:cstheme="minorHAnsi"/>
                <w:b/>
                <w:sz w:val="20"/>
                <w:szCs w:val="20"/>
              </w:rPr>
              <w:t>Komercjalizacji Wyników Prac B+R</w:t>
            </w:r>
          </w:p>
        </w:tc>
      </w:tr>
      <w:tr w:rsidR="00E17A6C" w:rsidRPr="00384B67" w:rsidDel="004278AA" w14:paraId="695E3956" w14:textId="77777777" w:rsidTr="001940DC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5A10CBEA" w14:textId="0945F544" w:rsidR="00E17A6C" w:rsidRDefault="00E17A6C" w:rsidP="001C3DAF">
            <w:pPr>
              <w:jc w:val="both"/>
              <w:rPr>
                <w:sz w:val="20"/>
                <w:szCs w:val="20"/>
              </w:rPr>
            </w:pPr>
            <w:r w:rsidRPr="008A7255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>wymagania</w:t>
            </w:r>
            <w:r w:rsidRPr="008A7255">
              <w:rPr>
                <w:sz w:val="20"/>
                <w:szCs w:val="20"/>
              </w:rPr>
              <w:t xml:space="preserve"> </w:t>
            </w:r>
            <w:r w:rsidRPr="00161DE4">
              <w:rPr>
                <w:sz w:val="20"/>
                <w:szCs w:val="20"/>
                <w:u w:val="single"/>
              </w:rPr>
              <w:t xml:space="preserve">Przychód z </w:t>
            </w:r>
            <w:r w:rsidR="00425DD9" w:rsidRPr="00425DD9">
              <w:rPr>
                <w:sz w:val="20"/>
                <w:szCs w:val="20"/>
                <w:u w:val="single"/>
              </w:rPr>
              <w:t>Komercjalizacji Wyników Prac B+R</w:t>
            </w:r>
            <w:r w:rsidR="00425DD9">
              <w:rPr>
                <w:sz w:val="20"/>
                <w:szCs w:val="20"/>
              </w:rPr>
              <w:t xml:space="preserve"> </w:t>
            </w:r>
            <w:r w:rsidRPr="008A7255">
              <w:rPr>
                <w:sz w:val="20"/>
                <w:szCs w:val="20"/>
              </w:rPr>
              <w:t>ocenie</w:t>
            </w:r>
            <w:ins w:id="74" w:author="Autor">
              <w:r w:rsidR="00FC3BF8">
                <w:rPr>
                  <w:sz w:val="20"/>
                  <w:szCs w:val="20"/>
                </w:rPr>
                <w:t>,</w:t>
              </w:r>
            </w:ins>
            <w:r w:rsidRPr="008A7255">
              <w:rPr>
                <w:sz w:val="20"/>
                <w:szCs w:val="20"/>
              </w:rPr>
              <w:t xml:space="preserve"> </w:t>
            </w:r>
            <w:r w:rsidR="00DC2AC6" w:rsidRPr="008A7255">
              <w:rPr>
                <w:sz w:val="20"/>
                <w:szCs w:val="20"/>
              </w:rPr>
              <w:t>zgodnie z metodologią określoną w Załączniku nr 5 do Regulaminu</w:t>
            </w:r>
            <w:ins w:id="75" w:author="Autor">
              <w:r w:rsidR="00FC3BF8">
                <w:rPr>
                  <w:sz w:val="20"/>
                  <w:szCs w:val="20"/>
                </w:rPr>
                <w:t>,</w:t>
              </w:r>
            </w:ins>
            <w:r w:rsidR="00DC2AC6" w:rsidRPr="008A7255">
              <w:rPr>
                <w:sz w:val="20"/>
                <w:szCs w:val="20"/>
              </w:rPr>
              <w:t xml:space="preserve"> </w:t>
            </w:r>
            <w:r w:rsidRPr="008A7255">
              <w:rPr>
                <w:sz w:val="20"/>
                <w:szCs w:val="20"/>
              </w:rPr>
              <w:t>podlegać będz</w:t>
            </w:r>
            <w:r>
              <w:rPr>
                <w:sz w:val="20"/>
                <w:szCs w:val="20"/>
              </w:rPr>
              <w:t xml:space="preserve">ie </w:t>
            </w:r>
            <w:r w:rsidR="00024A53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>przez Wnioskodawcę udział w p</w:t>
            </w:r>
            <w:r w:rsidRPr="008A7255">
              <w:rPr>
                <w:sz w:val="20"/>
                <w:szCs w:val="20"/>
              </w:rPr>
              <w:t xml:space="preserve">rzychodzie z </w:t>
            </w:r>
            <w:r w:rsidR="00425DD9" w:rsidRPr="00425DD9">
              <w:rPr>
                <w:sz w:val="20"/>
                <w:szCs w:val="20"/>
              </w:rPr>
              <w:t>Komercjalizacji Wyników Prac B+R</w:t>
            </w:r>
            <w:r w:rsidRPr="008A725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W kolumnie „</w:t>
            </w:r>
            <w:r w:rsidRPr="008A7255">
              <w:rPr>
                <w:i/>
                <w:sz w:val="20"/>
                <w:szCs w:val="20"/>
              </w:rPr>
              <w:t>Deklarowana wartość</w:t>
            </w:r>
            <w:r>
              <w:rPr>
                <w:sz w:val="20"/>
                <w:szCs w:val="20"/>
              </w:rPr>
              <w:t>” w miejsc</w:t>
            </w:r>
            <w:ins w:id="76" w:author="Autor">
              <w:r w:rsidR="00FC3BF8">
                <w:rPr>
                  <w:sz w:val="20"/>
                  <w:szCs w:val="20"/>
                </w:rPr>
                <w:t>e</w:t>
              </w:r>
            </w:ins>
            <w:del w:id="77" w:author="Autor">
              <w:r w:rsidDel="00FC3BF8">
                <w:rPr>
                  <w:sz w:val="20"/>
                  <w:szCs w:val="20"/>
                </w:rPr>
                <w:delText>u</w:delText>
              </w:r>
            </w:del>
            <w:r>
              <w:rPr>
                <w:sz w:val="20"/>
                <w:szCs w:val="20"/>
              </w:rPr>
              <w:t xml:space="preserve"> wielokropku Wnioskodawca wpisuje </w:t>
            </w:r>
            <w:r w:rsidR="0059530F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>u</w:t>
            </w:r>
            <w:r w:rsidRPr="00DC064B">
              <w:rPr>
                <w:sz w:val="20"/>
                <w:szCs w:val="20"/>
              </w:rPr>
              <w:t xml:space="preserve">dział w </w:t>
            </w:r>
            <w:r>
              <w:rPr>
                <w:sz w:val="20"/>
                <w:szCs w:val="20"/>
              </w:rPr>
              <w:t xml:space="preserve">przychodzie z </w:t>
            </w:r>
            <w:r w:rsidR="00425DD9" w:rsidRPr="00425DD9">
              <w:rPr>
                <w:sz w:val="20"/>
                <w:szCs w:val="20"/>
              </w:rPr>
              <w:t>Komercjalizacji Wyników Prac B+R</w:t>
            </w:r>
            <w:r w:rsidRPr="00DC064B">
              <w:rPr>
                <w:sz w:val="20"/>
                <w:szCs w:val="20"/>
              </w:rPr>
              <w:t xml:space="preserve"> </w:t>
            </w:r>
            <w:r w:rsidRPr="005A02E4">
              <w:rPr>
                <w:b/>
                <w:sz w:val="20"/>
                <w:szCs w:val="20"/>
              </w:rPr>
              <w:t>ponad minimalne 0.5%</w:t>
            </w:r>
            <w:r>
              <w:rPr>
                <w:sz w:val="20"/>
                <w:szCs w:val="20"/>
              </w:rPr>
              <w:t xml:space="preserve"> (ujęte w tabeli).</w:t>
            </w:r>
          </w:p>
          <w:p w14:paraId="735D9D08" w14:textId="1117D346" w:rsidR="00DC2AC6" w:rsidRPr="00BA7DF8" w:rsidRDefault="00DC2AC6" w:rsidP="001C3DAF">
            <w:pPr>
              <w:jc w:val="both"/>
              <w:rPr>
                <w:sz w:val="20"/>
                <w:szCs w:val="20"/>
              </w:rPr>
            </w:pPr>
          </w:p>
        </w:tc>
      </w:tr>
      <w:tr w:rsidR="00E17A6C" w:rsidRPr="00384B67" w:rsidDel="004278AA" w14:paraId="58366714" w14:textId="77777777" w:rsidTr="001940DC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ECA74C7" w14:textId="77777777" w:rsidR="00E17A6C" w:rsidRPr="008A7255" w:rsidDel="0032641A" w:rsidRDefault="00E17A6C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7EEDCA6" w14:textId="2ECEF01B" w:rsidR="00E17A6C" w:rsidRPr="00292CA0" w:rsidRDefault="00E17A6C" w:rsidP="001C3DAF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193846D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534C254F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2B402E21" w14:textId="77777777" w:rsidR="00E17A6C" w:rsidRPr="00384B67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17A6C" w:rsidRPr="00384B67" w:rsidDel="004278AA" w14:paraId="51DBBE8C" w14:textId="77777777" w:rsidTr="00DA37D6">
        <w:trPr>
          <w:cantSplit/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A1D41DC" w14:textId="77777777" w:rsidR="00E17A6C" w:rsidRPr="008A7255" w:rsidRDefault="00E17A6C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F74555D" w14:textId="43EB5501" w:rsidR="00E17A6C" w:rsidRPr="00C73907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59530F" w:rsidRPr="0059530F">
              <w:rPr>
                <w:b/>
                <w:sz w:val="20"/>
                <w:szCs w:val="20"/>
              </w:rPr>
              <w:t>Komercjalizacji Wyników Prac B+R</w:t>
            </w:r>
          </w:p>
        </w:tc>
        <w:tc>
          <w:tcPr>
            <w:tcW w:w="1701" w:type="dxa"/>
            <w:vAlign w:val="center"/>
          </w:tcPr>
          <w:p w14:paraId="7CFB8C5A" w14:textId="3B929063" w:rsidR="00E17A6C" w:rsidRPr="008A7255" w:rsidDel="004278AA" w:rsidRDefault="00D729D4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…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5944420B" w14:textId="77777777" w:rsidR="00E17A6C" w:rsidRPr="00357088" w:rsidDel="004278AA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>+ 0,5%</w:t>
            </w:r>
            <w:r>
              <w:rPr>
                <w:rFonts w:cstheme="minorHAnsi"/>
                <w:sz w:val="20"/>
                <w:szCs w:val="20"/>
              </w:rPr>
              <w:t xml:space="preserve"> [%]</w:t>
            </w:r>
          </w:p>
        </w:tc>
        <w:tc>
          <w:tcPr>
            <w:tcW w:w="2976" w:type="dxa"/>
          </w:tcPr>
          <w:p w14:paraId="2AA688D3" w14:textId="77777777" w:rsidR="00E17A6C" w:rsidRPr="008A7255" w:rsidDel="004278AA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384B67" w:rsidDel="004278AA" w14:paraId="419D7555" w14:textId="77777777" w:rsidTr="001C3DAF">
        <w:trPr>
          <w:cantSplit/>
          <w:trHeight w:val="781"/>
          <w:jc w:val="center"/>
        </w:trPr>
        <w:tc>
          <w:tcPr>
            <w:tcW w:w="9067" w:type="dxa"/>
            <w:gridSpan w:val="5"/>
          </w:tcPr>
          <w:p w14:paraId="7629EE07" w14:textId="77777777" w:rsidR="00E17A6C" w:rsidRPr="007D7A0B" w:rsidDel="004278AA" w:rsidRDefault="00E17A6C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0AB2235" w14:textId="2C18C25C" w:rsidR="00E17A6C" w:rsidRDefault="00E17A6C" w:rsidP="00E17A6C"/>
    <w:p w14:paraId="4CE50775" w14:textId="77777777" w:rsidR="00C02A1F" w:rsidRDefault="00C02A1F" w:rsidP="00E17A6C"/>
    <w:p w14:paraId="504C2D69" w14:textId="77777777" w:rsidR="00E17A6C" w:rsidRDefault="00E17A6C" w:rsidP="00E17A6C"/>
    <w:p w14:paraId="1576ED0A" w14:textId="5A3D2AB5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7 Wymaganie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 xml:space="preserve">konkursowe - </w:t>
      </w:r>
      <w:r w:rsidRPr="00DC064B">
        <w:rPr>
          <w:i/>
          <w:color w:val="44546A" w:themeColor="text2"/>
          <w:sz w:val="18"/>
        </w:rPr>
        <w:t xml:space="preserve">Przychód z </w:t>
      </w:r>
      <w:r w:rsidR="00024A53">
        <w:rPr>
          <w:i/>
          <w:color w:val="44546A" w:themeColor="text2"/>
          <w:sz w:val="18"/>
        </w:rPr>
        <w:t>Komercjalizacji Technologii Zależnych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701"/>
        <w:gridCol w:w="1560"/>
        <w:gridCol w:w="2976"/>
      </w:tblGrid>
      <w:tr w:rsidR="001940DC" w:rsidRPr="00AC202B" w:rsidDel="004278AA" w14:paraId="1CC8AC15" w14:textId="77777777" w:rsidTr="66CD46D4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22010926" w14:textId="135856FD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 xml:space="preserve">Przychód z </w:t>
            </w:r>
            <w:r w:rsidR="00024A53" w:rsidRPr="00024A53">
              <w:rPr>
                <w:rFonts w:cstheme="minorHAnsi"/>
                <w:b/>
                <w:sz w:val="20"/>
                <w:szCs w:val="20"/>
              </w:rPr>
              <w:t>Komercjalizacji Technologii Zależnych</w:t>
            </w:r>
          </w:p>
        </w:tc>
      </w:tr>
      <w:tr w:rsidR="00E17A6C" w:rsidRPr="00AC202B" w:rsidDel="004278AA" w14:paraId="2028A141" w14:textId="77777777" w:rsidTr="66CD46D4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0E704E96" w14:textId="515784B7" w:rsidR="00E17A6C" w:rsidRDefault="00E17A6C" w:rsidP="001C3DAF">
            <w:pPr>
              <w:jc w:val="both"/>
              <w:rPr>
                <w:sz w:val="20"/>
                <w:szCs w:val="20"/>
              </w:rPr>
            </w:pPr>
            <w:r w:rsidRPr="008A7255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 xml:space="preserve">wymagania </w:t>
            </w:r>
            <w:r w:rsidRPr="00161DE4">
              <w:rPr>
                <w:sz w:val="20"/>
                <w:szCs w:val="20"/>
                <w:u w:val="single"/>
              </w:rPr>
              <w:t xml:space="preserve">Przychód z </w:t>
            </w:r>
            <w:r w:rsidR="00024A53" w:rsidRPr="00024A53">
              <w:rPr>
                <w:sz w:val="20"/>
                <w:szCs w:val="20"/>
                <w:u w:val="single"/>
              </w:rPr>
              <w:t>Komercjalizacji Technologii Zależnych</w:t>
            </w:r>
            <w:r w:rsidR="00024A53">
              <w:rPr>
                <w:sz w:val="20"/>
                <w:szCs w:val="20"/>
                <w:u w:val="single"/>
              </w:rPr>
              <w:t xml:space="preserve"> </w:t>
            </w:r>
            <w:r w:rsidRPr="008A7255">
              <w:rPr>
                <w:sz w:val="20"/>
                <w:szCs w:val="20"/>
              </w:rPr>
              <w:t>ocenie</w:t>
            </w:r>
            <w:ins w:id="78" w:author="Autor">
              <w:r w:rsidR="00FC3BF8">
                <w:rPr>
                  <w:sz w:val="20"/>
                  <w:szCs w:val="20"/>
                </w:rPr>
                <w:t>,</w:t>
              </w:r>
            </w:ins>
            <w:r w:rsidR="008552E5">
              <w:rPr>
                <w:sz w:val="20"/>
                <w:szCs w:val="20"/>
              </w:rPr>
              <w:t xml:space="preserve"> </w:t>
            </w:r>
            <w:r w:rsidR="008552E5" w:rsidRPr="008A7255">
              <w:rPr>
                <w:sz w:val="20"/>
                <w:szCs w:val="20"/>
              </w:rPr>
              <w:t>zgodnie z metodologią określoną w Załączniku nr 5 do Regulaminu</w:t>
            </w:r>
            <w:ins w:id="79" w:author="Autor">
              <w:r w:rsidR="00FC3BF8">
                <w:rPr>
                  <w:sz w:val="20"/>
                  <w:szCs w:val="20"/>
                </w:rPr>
                <w:t>,</w:t>
              </w:r>
            </w:ins>
            <w:r w:rsidRPr="008A7255">
              <w:rPr>
                <w:sz w:val="20"/>
                <w:szCs w:val="20"/>
              </w:rPr>
              <w:t xml:space="preserve"> podlegać będzie </w:t>
            </w:r>
            <w:r w:rsidR="00024A53">
              <w:rPr>
                <w:sz w:val="20"/>
                <w:szCs w:val="20"/>
              </w:rPr>
              <w:t>oferowany NCBR</w:t>
            </w:r>
            <w:r w:rsidR="00024A53" w:rsidRPr="008A7255">
              <w:rPr>
                <w:sz w:val="20"/>
                <w:szCs w:val="20"/>
              </w:rPr>
              <w:t xml:space="preserve"> </w:t>
            </w:r>
            <w:r w:rsidRPr="008A7255">
              <w:rPr>
                <w:sz w:val="20"/>
                <w:szCs w:val="20"/>
              </w:rPr>
              <w:t>przez W</w:t>
            </w:r>
            <w:r>
              <w:rPr>
                <w:sz w:val="20"/>
                <w:szCs w:val="20"/>
              </w:rPr>
              <w:t xml:space="preserve">nioskodawcę udział </w:t>
            </w:r>
            <w:ins w:id="80" w:author="Autor">
              <w:r w:rsidR="00FC3BF8">
                <w:rPr>
                  <w:sz w:val="20"/>
                  <w:szCs w:val="20"/>
                </w:rPr>
                <w:br/>
              </w:r>
            </w:ins>
            <w:r>
              <w:rPr>
                <w:sz w:val="20"/>
                <w:szCs w:val="20"/>
              </w:rPr>
              <w:t xml:space="preserve">w </w:t>
            </w:r>
            <w:r w:rsidR="00024A53">
              <w:rPr>
                <w:sz w:val="20"/>
                <w:szCs w:val="20"/>
              </w:rPr>
              <w:t>P</w:t>
            </w:r>
            <w:r w:rsidRPr="008A7255">
              <w:rPr>
                <w:sz w:val="20"/>
                <w:szCs w:val="20"/>
              </w:rPr>
              <w:t xml:space="preserve">rzychodzie z </w:t>
            </w:r>
            <w:r w:rsidR="00024A53" w:rsidRPr="00024A53">
              <w:rPr>
                <w:sz w:val="20"/>
                <w:szCs w:val="20"/>
              </w:rPr>
              <w:t>Komercjalizacji Technologii Zależnych</w:t>
            </w:r>
            <w:r w:rsidRPr="008A725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W kolumnie „</w:t>
            </w:r>
            <w:r w:rsidRPr="008A7255">
              <w:rPr>
                <w:i/>
                <w:sz w:val="20"/>
                <w:szCs w:val="20"/>
              </w:rPr>
              <w:t>Deklarowana wartość</w:t>
            </w:r>
            <w:r>
              <w:rPr>
                <w:sz w:val="20"/>
                <w:szCs w:val="20"/>
              </w:rPr>
              <w:t xml:space="preserve">” w miejscu wielokropku Wnioskodawca wpisuje </w:t>
            </w:r>
            <w:r w:rsidR="00024A53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 xml:space="preserve">udział w </w:t>
            </w:r>
            <w:r w:rsidR="00024A53">
              <w:rPr>
                <w:sz w:val="20"/>
                <w:szCs w:val="20"/>
              </w:rPr>
              <w:t>P</w:t>
            </w:r>
            <w:r w:rsidR="00024A53" w:rsidRPr="00DC064B">
              <w:rPr>
                <w:sz w:val="20"/>
                <w:szCs w:val="20"/>
              </w:rPr>
              <w:t xml:space="preserve">rzychodzie </w:t>
            </w:r>
            <w:r w:rsidRPr="00DC064B">
              <w:rPr>
                <w:sz w:val="20"/>
                <w:szCs w:val="20"/>
              </w:rPr>
              <w:t xml:space="preserve">z </w:t>
            </w:r>
            <w:r w:rsidR="00024A53" w:rsidRPr="00024A53">
              <w:rPr>
                <w:sz w:val="20"/>
                <w:szCs w:val="20"/>
              </w:rPr>
              <w:t>Komercjalizacji Technologii Zależnych</w:t>
            </w:r>
            <w:r w:rsidRPr="00DC064B">
              <w:rPr>
                <w:sz w:val="20"/>
                <w:szCs w:val="20"/>
              </w:rPr>
              <w:t xml:space="preserve"> </w:t>
            </w:r>
            <w:r w:rsidRPr="005A02E4">
              <w:rPr>
                <w:b/>
                <w:sz w:val="20"/>
                <w:szCs w:val="20"/>
              </w:rPr>
              <w:t>ponad minimalne 0.5%</w:t>
            </w:r>
            <w:r>
              <w:rPr>
                <w:sz w:val="20"/>
                <w:szCs w:val="20"/>
              </w:rPr>
              <w:t xml:space="preserve"> (ujęte w tabeli).</w:t>
            </w:r>
          </w:p>
          <w:p w14:paraId="05837B94" w14:textId="77777777" w:rsidR="00E17A6C" w:rsidRPr="007D7A0B" w:rsidRDefault="00E17A6C" w:rsidP="001C3DAF">
            <w:pPr>
              <w:jc w:val="both"/>
              <w:rPr>
                <w:sz w:val="20"/>
                <w:szCs w:val="20"/>
              </w:rPr>
            </w:pPr>
          </w:p>
        </w:tc>
      </w:tr>
      <w:tr w:rsidR="00E17A6C" w:rsidRPr="00AC202B" w:rsidDel="004278AA" w14:paraId="4097E15D" w14:textId="77777777" w:rsidTr="66CD46D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1BEEED6" w14:textId="77777777" w:rsidR="00E17A6C" w:rsidRPr="008A7255" w:rsidRDefault="00E17A6C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4DD78BC" w14:textId="055C9EC0" w:rsidR="00E17A6C" w:rsidRPr="00292CA0" w:rsidRDefault="00E17A6C" w:rsidP="001C3DAF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F6D9AD6" w14:textId="77777777" w:rsidR="00E17A6C" w:rsidRDefault="00E17A6C" w:rsidP="001C3D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0AD9FC15" w14:textId="77777777" w:rsidR="00E17A6C" w:rsidRDefault="00E17A6C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67A85A2A" w14:textId="77777777" w:rsidR="00E17A6C" w:rsidRPr="00AC202B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17A6C" w:rsidRPr="00AC202B" w:rsidDel="004278AA" w14:paraId="63832ED9" w14:textId="77777777" w:rsidTr="66CD46D4">
        <w:trPr>
          <w:cantSplit/>
          <w:trHeight w:val="899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AD7A0A" w14:textId="77777777" w:rsidR="00E17A6C" w:rsidRPr="008A7255" w:rsidRDefault="00E17A6C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32F8F87" w14:textId="7BB2CF0F" w:rsidR="00E17A6C" w:rsidRPr="00AC202B" w:rsidRDefault="00E17A6C" w:rsidP="66CD46D4">
            <w:pPr>
              <w:rPr>
                <w:b/>
                <w:bCs/>
                <w:sz w:val="20"/>
                <w:szCs w:val="20"/>
              </w:rPr>
            </w:pPr>
            <w:r w:rsidRPr="66CD46D4">
              <w:rPr>
                <w:b/>
                <w:bCs/>
                <w:sz w:val="20"/>
                <w:szCs w:val="20"/>
              </w:rPr>
              <w:t xml:space="preserve">Przychód z </w:t>
            </w:r>
            <w:r w:rsidR="5C163FA5" w:rsidRPr="66CD46D4">
              <w:rPr>
                <w:b/>
                <w:bCs/>
                <w:sz w:val="20"/>
                <w:szCs w:val="20"/>
              </w:rPr>
              <w:t>K</w:t>
            </w:r>
            <w:r w:rsidRPr="66CD46D4">
              <w:rPr>
                <w:b/>
                <w:bCs/>
                <w:sz w:val="20"/>
                <w:szCs w:val="20"/>
              </w:rPr>
              <w:t xml:space="preserve">omercjalizacji </w:t>
            </w:r>
            <w:r w:rsidR="5C163FA5" w:rsidRPr="66CD46D4">
              <w:rPr>
                <w:b/>
                <w:bCs/>
                <w:sz w:val="20"/>
                <w:szCs w:val="20"/>
              </w:rPr>
              <w:t>T</w:t>
            </w:r>
            <w:r w:rsidRPr="66CD46D4">
              <w:rPr>
                <w:b/>
                <w:bCs/>
                <w:sz w:val="20"/>
                <w:szCs w:val="20"/>
              </w:rPr>
              <w:t xml:space="preserve">echnologii </w:t>
            </w:r>
            <w:r w:rsidR="0DB60CA4" w:rsidRPr="66CD46D4">
              <w:rPr>
                <w:b/>
                <w:bCs/>
                <w:sz w:val="20"/>
                <w:szCs w:val="20"/>
              </w:rPr>
              <w:t>Z</w:t>
            </w:r>
            <w:r w:rsidRPr="66CD46D4">
              <w:rPr>
                <w:b/>
                <w:bCs/>
                <w:sz w:val="20"/>
                <w:szCs w:val="20"/>
              </w:rPr>
              <w:t>ależnych</w:t>
            </w:r>
          </w:p>
        </w:tc>
        <w:tc>
          <w:tcPr>
            <w:tcW w:w="1701" w:type="dxa"/>
            <w:vAlign w:val="center"/>
          </w:tcPr>
          <w:p w14:paraId="72A1E2DD" w14:textId="77777777" w:rsidR="00E17A6C" w:rsidRPr="00161DE4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 xml:space="preserve">… 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47893AA9" w14:textId="77777777" w:rsidR="00E17A6C" w:rsidRPr="00AC202B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>+ 0,5%</w:t>
            </w:r>
            <w:r w:rsidRPr="007D7A0B">
              <w:rPr>
                <w:rFonts w:cstheme="minorHAnsi"/>
                <w:b/>
                <w:sz w:val="20"/>
                <w:szCs w:val="20"/>
              </w:rPr>
              <w:t xml:space="preserve"> [%]</w:t>
            </w:r>
          </w:p>
        </w:tc>
        <w:tc>
          <w:tcPr>
            <w:tcW w:w="2976" w:type="dxa"/>
          </w:tcPr>
          <w:p w14:paraId="769C4154" w14:textId="77777777" w:rsidR="00E17A6C" w:rsidRPr="00AC202B" w:rsidDel="004278AA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AC202B" w:rsidDel="004278AA" w14:paraId="0373DD32" w14:textId="77777777" w:rsidTr="66CD46D4">
        <w:trPr>
          <w:cantSplit/>
          <w:trHeight w:val="793"/>
          <w:jc w:val="center"/>
        </w:trPr>
        <w:tc>
          <w:tcPr>
            <w:tcW w:w="9067" w:type="dxa"/>
            <w:gridSpan w:val="5"/>
          </w:tcPr>
          <w:p w14:paraId="3AA91413" w14:textId="77777777" w:rsidR="00E17A6C" w:rsidRPr="007D7A0B" w:rsidDel="004278AA" w:rsidRDefault="00E17A6C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0EF974CC" w14:textId="342D1B6A" w:rsidR="00E17A6C" w:rsidRDefault="00E17A6C" w:rsidP="00E17A6C"/>
    <w:p w14:paraId="2F399665" w14:textId="0C969DC7" w:rsidR="00DA2FBF" w:rsidRDefault="00DA2FBF" w:rsidP="0059027B">
      <w:pPr>
        <w:spacing w:line="257" w:lineRule="auto"/>
        <w:rPr>
          <w:rFonts w:ascii="Calibri" w:eastAsia="Calibri" w:hAnsi="Calibri" w:cs="Calibri"/>
        </w:rPr>
      </w:pPr>
    </w:p>
    <w:p w14:paraId="30E88A37" w14:textId="3F4A5C54" w:rsidR="00DA2FBF" w:rsidRDefault="00DA2FBF" w:rsidP="00E17A6C"/>
    <w:p w14:paraId="22C4D0D1" w14:textId="77777777" w:rsidR="00DA2FBF" w:rsidRDefault="00DA2FBF" w:rsidP="00E17A6C"/>
    <w:p w14:paraId="6CB4F5F9" w14:textId="168265DF" w:rsidR="00B717A9" w:rsidRDefault="00B717A9">
      <w:r>
        <w:br w:type="page"/>
      </w:r>
    </w:p>
    <w:p w14:paraId="01232B6A" w14:textId="4DBE147D" w:rsidR="00B717A9" w:rsidDel="00FC3BF8" w:rsidRDefault="00B717A9" w:rsidP="00B717A9">
      <w:pPr>
        <w:rPr>
          <w:del w:id="81" w:author="Autor"/>
        </w:rPr>
      </w:pPr>
    </w:p>
    <w:p w14:paraId="3D45435F" w14:textId="77777777" w:rsidR="00B717A9" w:rsidRPr="00005A37" w:rsidRDefault="00B717A9" w:rsidP="00B717A9">
      <w:pPr>
        <w:pStyle w:val="Nagwek1"/>
      </w:pPr>
      <w:r>
        <w:t>WYMAGANIA OPCJONALNE W PRZEDSIĘWZIĘCIU</w:t>
      </w:r>
    </w:p>
    <w:p w14:paraId="25366064" w14:textId="77777777" w:rsidR="00B717A9" w:rsidRDefault="00B717A9" w:rsidP="00B717A9"/>
    <w:p w14:paraId="321CA935" w14:textId="5357894F" w:rsidR="00B717A9" w:rsidRDefault="67198882" w:rsidP="00B717A9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musi zadeklar</w:t>
      </w:r>
      <w:r w:rsidR="2F10DBDB" w:rsidRPr="07CE9E9B">
        <w:rPr>
          <w:sz w:val="20"/>
          <w:szCs w:val="20"/>
        </w:rPr>
        <w:t>ować w Tabel</w:t>
      </w:r>
      <w:r w:rsidR="772611AB" w:rsidRPr="07CE9E9B">
        <w:rPr>
          <w:sz w:val="20"/>
          <w:szCs w:val="20"/>
        </w:rPr>
        <w:t>i</w:t>
      </w:r>
      <w:r w:rsidR="2F10DBDB" w:rsidRPr="07CE9E9B">
        <w:rPr>
          <w:sz w:val="20"/>
          <w:szCs w:val="20"/>
        </w:rPr>
        <w:t xml:space="preserve"> F</w:t>
      </w:r>
      <w:r w:rsidRPr="07CE9E9B">
        <w:rPr>
          <w:sz w:val="20"/>
          <w:szCs w:val="20"/>
        </w:rPr>
        <w:t xml:space="preserve">.1, sposób realizacji poszczególnych Wymagań Opcjonalnych, stawianych opracowywanej Technologii Uniwersalnej Biogazowni, opisanych szczegółowo </w:t>
      </w:r>
      <w:r w:rsidR="00FC3BF8">
        <w:rPr>
          <w:sz w:val="20"/>
          <w:szCs w:val="20"/>
        </w:rPr>
        <w:br/>
      </w:r>
      <w:r w:rsidRPr="07CE9E9B">
        <w:rPr>
          <w:sz w:val="20"/>
          <w:szCs w:val="20"/>
        </w:rPr>
        <w:t>w Załączniku nr 1 do Regulaminu. Wnioskodawca zobli</w:t>
      </w:r>
      <w:r w:rsidR="772611AB" w:rsidRPr="07CE9E9B">
        <w:rPr>
          <w:sz w:val="20"/>
          <w:szCs w:val="20"/>
        </w:rPr>
        <w:t>gowany jest do wpisania w Tabeli F</w:t>
      </w:r>
      <w:r w:rsidRPr="07CE9E9B">
        <w:rPr>
          <w:sz w:val="20"/>
          <w:szCs w:val="20"/>
        </w:rPr>
        <w:t>.1</w:t>
      </w:r>
      <w:r w:rsidR="772611AB" w:rsidRPr="07CE9E9B">
        <w:rPr>
          <w:sz w:val="20"/>
          <w:szCs w:val="20"/>
        </w:rPr>
        <w:t xml:space="preserve"> </w:t>
      </w:r>
      <w:r w:rsidRPr="07CE9E9B">
        <w:rPr>
          <w:sz w:val="20"/>
          <w:szCs w:val="20"/>
        </w:rPr>
        <w:t>w kolumnie „</w:t>
      </w:r>
      <w:r w:rsidRPr="07CE9E9B">
        <w:rPr>
          <w:i/>
          <w:iCs/>
          <w:sz w:val="20"/>
          <w:szCs w:val="20"/>
        </w:rPr>
        <w:t>Spełnienie wymagania</w:t>
      </w:r>
      <w:r w:rsidRPr="07CE9E9B">
        <w:rPr>
          <w:sz w:val="20"/>
          <w:szCs w:val="20"/>
        </w:rPr>
        <w:t>” frazy „</w:t>
      </w:r>
      <w:r w:rsidRPr="07CE9E9B">
        <w:rPr>
          <w:b/>
          <w:bCs/>
          <w:sz w:val="20"/>
          <w:szCs w:val="20"/>
        </w:rPr>
        <w:t>Spełniam</w:t>
      </w:r>
      <w:r w:rsidRPr="07CE9E9B">
        <w:rPr>
          <w:sz w:val="20"/>
          <w:szCs w:val="20"/>
        </w:rPr>
        <w:t xml:space="preserve">” w przypadku deklaracji spełnienia określonego wymagania lub </w:t>
      </w:r>
      <w:r w:rsidR="00FC3BF8">
        <w:rPr>
          <w:sz w:val="20"/>
          <w:szCs w:val="20"/>
        </w:rPr>
        <w:br/>
      </w:r>
      <w:r w:rsidRPr="07CE9E9B">
        <w:rPr>
          <w:sz w:val="20"/>
          <w:szCs w:val="20"/>
        </w:rPr>
        <w:t>„</w:t>
      </w:r>
      <w:r w:rsidRPr="07CE9E9B">
        <w:rPr>
          <w:b/>
          <w:bCs/>
          <w:sz w:val="20"/>
          <w:szCs w:val="20"/>
        </w:rPr>
        <w:t>Nie spełniam</w:t>
      </w:r>
      <w:r w:rsidRPr="07CE9E9B">
        <w:rPr>
          <w:sz w:val="20"/>
          <w:szCs w:val="20"/>
        </w:rPr>
        <w:t>” w przypadku deklaracji niespełnienia określonego wymagania.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spełnienia lub niespełnienia danego kryterium. </w:t>
      </w:r>
    </w:p>
    <w:p w14:paraId="109417AB" w14:textId="1CE9DB87" w:rsidR="00B717A9" w:rsidRDefault="67198882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05A02E4">
        <w:rPr>
          <w:sz w:val="20"/>
          <w:szCs w:val="20"/>
        </w:rPr>
        <w:t xml:space="preserve"> W przypadku deklaracji spełnienia danego wymagania</w:t>
      </w:r>
      <w:r w:rsidRPr="00FC3BF8">
        <w:rPr>
          <w:sz w:val="20"/>
          <w:szCs w:val="20"/>
        </w:rPr>
        <w:t xml:space="preserve"> </w:t>
      </w:r>
      <w:r w:rsidRPr="07CE9E9B">
        <w:rPr>
          <w:sz w:val="20"/>
          <w:szCs w:val="20"/>
        </w:rPr>
        <w:t>Wnioskodawca zobligowany jest, aby w polu „</w:t>
      </w:r>
      <w:r w:rsidRPr="07CE9E9B">
        <w:rPr>
          <w:i/>
          <w:iCs/>
          <w:sz w:val="20"/>
          <w:szCs w:val="20"/>
        </w:rPr>
        <w:t>Uzasadnienie spełnienia wymagania</w:t>
      </w:r>
      <w:r w:rsidRPr="07CE9E9B">
        <w:rPr>
          <w:sz w:val="20"/>
          <w:szCs w:val="20"/>
        </w:rPr>
        <w:t xml:space="preserve">” zamieścić uzasadnienie spełnienia wymagania. </w:t>
      </w:r>
    </w:p>
    <w:p w14:paraId="2DED2F5D" w14:textId="78449C8D" w:rsidR="00B717A9" w:rsidRDefault="00B717A9" w:rsidP="00B717A9">
      <w:pPr>
        <w:rPr>
          <w:sz w:val="20"/>
        </w:rPr>
      </w:pPr>
    </w:p>
    <w:p w14:paraId="7F3EC9F7" w14:textId="7DD8DD03" w:rsidR="00B717A9" w:rsidRPr="008A7255" w:rsidRDefault="00B717A9" w:rsidP="00B717A9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383D7E">
        <w:rPr>
          <w:i/>
          <w:color w:val="44546A" w:themeColor="text2"/>
          <w:sz w:val="18"/>
        </w:rPr>
        <w:t>F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F5763B">
        <w:rPr>
          <w:i/>
          <w:color w:val="44546A" w:themeColor="text2"/>
          <w:sz w:val="18"/>
        </w:rPr>
        <w:t xml:space="preserve"> Wymagania </w:t>
      </w:r>
      <w:r>
        <w:rPr>
          <w:i/>
          <w:color w:val="44546A" w:themeColor="text2"/>
          <w:sz w:val="18"/>
        </w:rPr>
        <w:t>Opcjonalne</w:t>
      </w:r>
      <w:r w:rsidRPr="00F5763B">
        <w:rPr>
          <w:i/>
          <w:color w:val="44546A" w:themeColor="text2"/>
          <w:sz w:val="18"/>
        </w:rPr>
        <w:t xml:space="preserve"> stawiane opracowywanej Tech</w:t>
      </w:r>
      <w:r>
        <w:rPr>
          <w:i/>
          <w:color w:val="44546A" w:themeColor="text2"/>
          <w:sz w:val="18"/>
        </w:rPr>
        <w:t>nologii Uniwersalnej Biogazowni</w:t>
      </w:r>
    </w:p>
    <w:tbl>
      <w:tblPr>
        <w:tblStyle w:val="Tabela-Siatka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2268"/>
        <w:gridCol w:w="1559"/>
        <w:gridCol w:w="4536"/>
      </w:tblGrid>
      <w:tr w:rsidR="00B717A9" w:rsidDel="004278AA" w14:paraId="0128F1A2" w14:textId="77777777" w:rsidTr="00BF41AF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6D6F800" w14:textId="77777777" w:rsidR="00B717A9" w:rsidRDefault="00B717A9" w:rsidP="00BF41AF">
            <w:pPr>
              <w:jc w:val="center"/>
              <w:rPr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Tajemnica przedsię-biorstwa?</w:t>
            </w:r>
          </w:p>
          <w:p w14:paraId="1FF4E7CD" w14:textId="77777777" w:rsidR="00B717A9" w:rsidRPr="00DE04E9" w:rsidRDefault="00B717A9" w:rsidP="00BF41AF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116D681C" w14:textId="77777777" w:rsidR="00B717A9" w:rsidRDefault="00B717A9" w:rsidP="00BF41AF">
            <w:pPr>
              <w:jc w:val="center"/>
              <w:rPr>
                <w:b/>
                <w:bCs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072" w:type="dxa"/>
            <w:gridSpan w:val="4"/>
            <w:shd w:val="clear" w:color="auto" w:fill="A8D08D" w:themeFill="accent6" w:themeFillTint="99"/>
            <w:vAlign w:val="center"/>
          </w:tcPr>
          <w:p w14:paraId="2D3FBC56" w14:textId="77777777" w:rsidR="00B717A9" w:rsidRPr="00AC202B" w:rsidRDefault="00B717A9" w:rsidP="00BF41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Cs w:val="20"/>
              </w:rPr>
              <w:t>Wymagania O</w:t>
            </w:r>
            <w:r w:rsidRPr="001940DC">
              <w:rPr>
                <w:rFonts w:cstheme="minorHAnsi"/>
                <w:b/>
                <w:szCs w:val="20"/>
              </w:rPr>
              <w:t>pcjonalne stawiane opracowywanej Technologii Uniwersalnej Biogazowni</w:t>
            </w:r>
          </w:p>
        </w:tc>
      </w:tr>
      <w:tr w:rsidR="00B717A9" w:rsidDel="004278AA" w14:paraId="09255706" w14:textId="77777777" w:rsidTr="007A12C8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ACA84C8" w14:textId="77777777" w:rsidR="00B717A9" w:rsidRPr="004278AA" w:rsidRDefault="00B717A9" w:rsidP="00BF41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654B795" w14:textId="77777777" w:rsidR="00B717A9" w:rsidRPr="008A7255" w:rsidRDefault="00B717A9" w:rsidP="00BF41AF">
            <w:pPr>
              <w:rPr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B13CD0B" w14:textId="77777777" w:rsidR="00B717A9" w:rsidRPr="00B61C50" w:rsidRDefault="00B717A9" w:rsidP="00BF41AF">
            <w:pPr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</w:t>
            </w:r>
            <w:r w:rsidRPr="00AC202B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Opcjonalnego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21AE1589" w14:textId="77777777" w:rsidR="00B717A9" w:rsidRDefault="00B717A9" w:rsidP="00BF41AF">
            <w:pPr>
              <w:jc w:val="center"/>
              <w:rPr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Spełnienie wymagania</w:t>
            </w:r>
          </w:p>
        </w:tc>
        <w:tc>
          <w:tcPr>
            <w:tcW w:w="4536" w:type="dxa"/>
            <w:shd w:val="clear" w:color="auto" w:fill="C5E0B3" w:themeFill="accent6" w:themeFillTint="66"/>
            <w:vAlign w:val="center"/>
          </w:tcPr>
          <w:p w14:paraId="2E7CE9E2" w14:textId="77777777" w:rsidR="00B717A9" w:rsidDel="004278AA" w:rsidRDefault="00B717A9" w:rsidP="00BF41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717A9" w:rsidDel="004278AA" w14:paraId="4C633FFC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47848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78884570" w14:textId="7C123EEF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4E66B827" w14:textId="77777777" w:rsidR="007A12C8" w:rsidRPr="007A12C8" w:rsidRDefault="007A12C8" w:rsidP="007A12C8">
            <w:pPr>
              <w:pStyle w:val="Akapitzlist"/>
              <w:numPr>
                <w:ilvl w:val="0"/>
                <w:numId w:val="37"/>
              </w:numPr>
              <w:rPr>
                <w:vanish/>
                <w:sz w:val="20"/>
                <w:szCs w:val="20"/>
              </w:rPr>
            </w:pPr>
          </w:p>
          <w:p w14:paraId="1EDCC5BD" w14:textId="5FAEC274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169A9471" w14:textId="77777777" w:rsidR="00B717A9" w:rsidRPr="006B6C58" w:rsidRDefault="00B717A9" w:rsidP="00BF41AF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438F7D5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System autonomiczności Biogazowni</w:t>
            </w:r>
          </w:p>
        </w:tc>
        <w:tc>
          <w:tcPr>
            <w:tcW w:w="1559" w:type="dxa"/>
            <w:vAlign w:val="center"/>
          </w:tcPr>
          <w:p w14:paraId="433D700B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7002A4B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0CCB64BB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2974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69A7DFE" w14:textId="6D09C7C4" w:rsidR="00B717A9" w:rsidRPr="003F34E3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3FE02BC7" w14:textId="639703F6" w:rsidR="00B717A9" w:rsidRDefault="00B717A9" w:rsidP="00BF41AF">
            <w:pPr>
              <w:rPr>
                <w:i/>
                <w:iCs/>
                <w:sz w:val="20"/>
                <w:szCs w:val="20"/>
              </w:rPr>
            </w:pPr>
            <w:r w:rsidRPr="0AC0B9E8">
              <w:rPr>
                <w:i/>
                <w:iCs/>
                <w:sz w:val="20"/>
                <w:szCs w:val="20"/>
              </w:rPr>
              <w:t xml:space="preserve">Uzasadnienie spełnienia wymagania </w:t>
            </w:r>
            <w:ins w:id="82" w:author="Autor">
              <w:r w:rsidR="00FC3BF8">
                <w:rPr>
                  <w:i/>
                  <w:iCs/>
                  <w:sz w:val="20"/>
                  <w:szCs w:val="20"/>
                </w:rPr>
                <w:t xml:space="preserve">musi </w:t>
              </w:r>
            </w:ins>
            <w:r w:rsidRPr="0AC0B9E8">
              <w:rPr>
                <w:i/>
                <w:iCs/>
                <w:sz w:val="20"/>
                <w:szCs w:val="20"/>
              </w:rPr>
              <w:t>zawiera</w:t>
            </w:r>
            <w:del w:id="83" w:author="Autor">
              <w:r w:rsidRPr="0AC0B9E8" w:rsidDel="00FC3BF8">
                <w:rPr>
                  <w:i/>
                  <w:iCs/>
                  <w:sz w:val="20"/>
                  <w:szCs w:val="20"/>
                </w:rPr>
                <w:delText xml:space="preserve"> w tym</w:delText>
              </w:r>
            </w:del>
            <w:ins w:id="84" w:author="Autor">
              <w:r w:rsidR="00FC3BF8">
                <w:rPr>
                  <w:i/>
                  <w:iCs/>
                  <w:sz w:val="20"/>
                  <w:szCs w:val="20"/>
                </w:rPr>
                <w:t>ć</w:t>
              </w:r>
            </w:ins>
            <w:r w:rsidRPr="0AC0B9E8">
              <w:rPr>
                <w:i/>
                <w:iCs/>
                <w:sz w:val="20"/>
                <w:szCs w:val="20"/>
              </w:rPr>
              <w:t xml:space="preserve">: </w:t>
            </w:r>
          </w:p>
          <w:p w14:paraId="15FC351B" w14:textId="77777777" w:rsidR="00B717A9" w:rsidRPr="00140FE7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</w:rPr>
              <w:t>opis sposobu działania systemu wraz z określeniem jego funkcjonalności,</w:t>
            </w:r>
          </w:p>
          <w:p w14:paraId="078E0F0D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706968">
              <w:rPr>
                <w:rFonts w:cstheme="minorHAnsi"/>
                <w:i/>
                <w:sz w:val="20"/>
                <w:szCs w:val="20"/>
              </w:rPr>
              <w:t>opis sposobu zapewnienia autonomiczności</w:t>
            </w:r>
            <w:r>
              <w:rPr>
                <w:rFonts w:cstheme="minorHAnsi"/>
                <w:i/>
                <w:sz w:val="20"/>
                <w:szCs w:val="20"/>
              </w:rPr>
              <w:t xml:space="preserve"> z wyszczególnieniem zastosowanych technologii,</w:t>
            </w:r>
          </w:p>
          <w:p w14:paraId="6FE408B6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t>poziom</w:t>
            </w:r>
            <w:r w:rsidRPr="00706968">
              <w:rPr>
                <w:rFonts w:cstheme="minorHAnsi"/>
                <w:i/>
                <w:sz w:val="20"/>
                <w:szCs w:val="20"/>
              </w:rPr>
              <w:t xml:space="preserve"> autonomiczności Biogazowni oraz poz</w:t>
            </w:r>
            <w:r>
              <w:rPr>
                <w:rFonts w:cstheme="minorHAnsi"/>
                <w:i/>
                <w:sz w:val="20"/>
                <w:szCs w:val="20"/>
              </w:rPr>
              <w:t>iom</w:t>
            </w:r>
            <w:r w:rsidRPr="00706968">
              <w:rPr>
                <w:rFonts w:cstheme="minorHAnsi"/>
                <w:i/>
                <w:sz w:val="20"/>
                <w:szCs w:val="20"/>
              </w:rPr>
              <w:t xml:space="preserve"> zaangażowania operatora w sterowanie Biogazownią, </w:t>
            </w:r>
          </w:p>
          <w:p w14:paraId="1A2F27A7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706968">
              <w:rPr>
                <w:rFonts w:cstheme="minorHAnsi"/>
                <w:i/>
                <w:sz w:val="20"/>
                <w:szCs w:val="20"/>
              </w:rPr>
              <w:t>diagram aktywnoś</w:t>
            </w:r>
            <w:r>
              <w:rPr>
                <w:rFonts w:cstheme="minorHAnsi"/>
                <w:i/>
                <w:sz w:val="20"/>
                <w:szCs w:val="20"/>
              </w:rPr>
              <w:t>ci dla systemu.</w:t>
            </w:r>
          </w:p>
          <w:p w14:paraId="1E10FD20" w14:textId="77777777" w:rsidR="00B717A9" w:rsidRPr="00706968" w:rsidDel="004278AA" w:rsidRDefault="00B717A9" w:rsidP="00BF41AF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717A9" w:rsidDel="004278AA" w14:paraId="5B274B93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53742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71E424EF" w14:textId="057972DB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5869DE35" w14:textId="2AE4FB17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07E7AFB" w14:textId="77777777" w:rsidR="00B717A9" w:rsidRPr="006B6C58" w:rsidRDefault="00B717A9" w:rsidP="00BF41AF">
            <w:pPr>
              <w:rPr>
                <w:b/>
                <w:sz w:val="20"/>
                <w:szCs w:val="20"/>
              </w:rPr>
            </w:pPr>
            <w:r w:rsidRPr="008A7255">
              <w:rPr>
                <w:b/>
                <w:sz w:val="20"/>
                <w:szCs w:val="20"/>
              </w:rPr>
              <w:t>Produkcja CO</w:t>
            </w:r>
            <w:r w:rsidRPr="008A7255">
              <w:rPr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59" w:type="dxa"/>
            <w:vAlign w:val="center"/>
          </w:tcPr>
          <w:p w14:paraId="3F40E652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7D0AA70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487E95FF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47861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D8B2BC9" w14:textId="42BA51B3" w:rsidR="00B717A9" w:rsidRPr="002A1ECB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2F1B6848" w14:textId="569F3CAA" w:rsidR="00B717A9" w:rsidRDefault="00B717A9" w:rsidP="00BF41AF">
            <w:pPr>
              <w:rPr>
                <w:i/>
                <w:iCs/>
                <w:sz w:val="20"/>
                <w:szCs w:val="20"/>
              </w:rPr>
            </w:pPr>
            <w:r w:rsidRPr="7E74E345">
              <w:rPr>
                <w:i/>
                <w:iCs/>
                <w:sz w:val="20"/>
                <w:szCs w:val="20"/>
              </w:rPr>
              <w:t xml:space="preserve">Uzasadnienie spełnienia wymagania </w:t>
            </w:r>
            <w:ins w:id="85" w:author="Autor">
              <w:r w:rsidR="00FC3BF8">
                <w:rPr>
                  <w:i/>
                  <w:iCs/>
                  <w:sz w:val="20"/>
                  <w:szCs w:val="20"/>
                </w:rPr>
                <w:t xml:space="preserve">musi </w:t>
              </w:r>
            </w:ins>
            <w:r w:rsidRPr="7E74E345">
              <w:rPr>
                <w:i/>
                <w:iCs/>
                <w:sz w:val="20"/>
                <w:szCs w:val="20"/>
              </w:rPr>
              <w:t>zawiera</w:t>
            </w:r>
            <w:ins w:id="86" w:author="Autor">
              <w:r w:rsidR="00FC3BF8">
                <w:rPr>
                  <w:i/>
                  <w:iCs/>
                  <w:sz w:val="20"/>
                  <w:szCs w:val="20"/>
                </w:rPr>
                <w:t>ć</w:t>
              </w:r>
            </w:ins>
            <w:del w:id="87" w:author="Autor">
              <w:r w:rsidDel="00FC3BF8">
                <w:rPr>
                  <w:i/>
                  <w:iCs/>
                  <w:sz w:val="20"/>
                  <w:szCs w:val="20"/>
                </w:rPr>
                <w:delText xml:space="preserve"> w tym</w:delText>
              </w:r>
            </w:del>
            <w:r w:rsidRPr="7E74E345">
              <w:rPr>
                <w:i/>
                <w:iCs/>
                <w:sz w:val="20"/>
                <w:szCs w:val="20"/>
              </w:rPr>
              <w:t>:</w:t>
            </w:r>
          </w:p>
          <w:p w14:paraId="497C56B7" w14:textId="77777777" w:rsidR="00B717A9" w:rsidRPr="005E779E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5E779E">
              <w:rPr>
                <w:rFonts w:cstheme="minorHAnsi"/>
                <w:i/>
                <w:sz w:val="20"/>
                <w:szCs w:val="20"/>
              </w:rPr>
              <w:t xml:space="preserve">opis planowanych do zastosowania rozwiązań wraz z deklaracjami dotyczącymi ilości, </w:t>
            </w:r>
            <w:r>
              <w:rPr>
                <w:rFonts w:cstheme="minorHAnsi"/>
                <w:i/>
                <w:sz w:val="20"/>
                <w:szCs w:val="20"/>
              </w:rPr>
              <w:t>jakości i szacowanej ceny jednostkowej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produktu</w:t>
            </w:r>
            <w:r>
              <w:rPr>
                <w:rFonts w:cstheme="minorHAnsi"/>
                <w:i/>
                <w:sz w:val="20"/>
                <w:szCs w:val="20"/>
              </w:rPr>
              <w:t>, a także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norm, które będzie spełniał produkowany dwutlenek węgla</w:t>
            </w:r>
            <w:r>
              <w:rPr>
                <w:rFonts w:cstheme="minorHAnsi"/>
                <w:i/>
                <w:sz w:val="20"/>
                <w:szCs w:val="20"/>
              </w:rPr>
              <w:t>,</w:t>
            </w:r>
          </w:p>
          <w:p w14:paraId="42178C0A" w14:textId="77777777" w:rsidR="00B717A9" w:rsidRPr="005E779E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zastosowania produkowanego dwutlenku węgla (branża, planowana forma w jakiej będzie dostępny dwutlenek węgla),</w:t>
            </w:r>
          </w:p>
          <w:p w14:paraId="1DA36E70" w14:textId="77777777" w:rsidR="00B717A9" w:rsidRPr="00A064FA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t>uwiarygodnienie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m</w:t>
            </w:r>
            <w:r>
              <w:rPr>
                <w:rFonts w:cstheme="minorHAnsi"/>
                <w:i/>
                <w:sz w:val="20"/>
                <w:szCs w:val="20"/>
              </w:rPr>
              <w:t>ożliwości osiągnięcia ww.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wskaźników.</w:t>
            </w:r>
          </w:p>
          <w:p w14:paraId="1C642225" w14:textId="7E0B96C1" w:rsidR="00A064FA" w:rsidRPr="005E779E" w:rsidDel="004278AA" w:rsidRDefault="00A064FA" w:rsidP="00A064FA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717A9" w:rsidDel="004278AA" w14:paraId="125CA12D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39649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3B4D2616" w14:textId="0C72F567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19BAFAA7" w14:textId="33C8885A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352E9848" w14:textId="77777777" w:rsidR="00B717A9" w:rsidRPr="008A7255" w:rsidRDefault="00B717A9" w:rsidP="00BF41AF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8A7255">
              <w:rPr>
                <w:rFonts w:ascii="Calibri" w:eastAsia="Calibri" w:hAnsi="Calibri" w:cs="Times New Roman"/>
                <w:b/>
                <w:sz w:val="20"/>
                <w:lang w:eastAsia="pl-PL"/>
              </w:rPr>
              <w:t>Zapewnienie nieprzerwanej ciągłości pracy Biogazowni</w:t>
            </w:r>
          </w:p>
        </w:tc>
        <w:tc>
          <w:tcPr>
            <w:tcW w:w="1559" w:type="dxa"/>
            <w:vAlign w:val="center"/>
          </w:tcPr>
          <w:p w14:paraId="5794E429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601E937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5D9760E1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19159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69FE5B0" w14:textId="29436D49" w:rsidR="00B717A9" w:rsidRPr="0036110F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3F3B361A" w14:textId="014560EF" w:rsidR="00B717A9" w:rsidRPr="0036110F" w:rsidDel="004278AA" w:rsidRDefault="00B717A9" w:rsidP="0090547D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7E74E345">
              <w:rPr>
                <w:i/>
                <w:iCs/>
                <w:sz w:val="20"/>
                <w:szCs w:val="20"/>
              </w:rPr>
              <w:t xml:space="preserve">Uzasadnienie spełnienia wymagania zawiera w opisie </w:t>
            </w:r>
            <w:ins w:id="88" w:author="Autor">
              <w:r w:rsidR="0090547D">
                <w:rPr>
                  <w:i/>
                  <w:iCs/>
                  <w:sz w:val="20"/>
                  <w:szCs w:val="20"/>
                </w:rPr>
                <w:t xml:space="preserve">jego funkcjonowania również </w:t>
              </w:r>
            </w:ins>
            <w:r w:rsidRPr="7E74E345">
              <w:rPr>
                <w:i/>
                <w:iCs/>
                <w:sz w:val="20"/>
                <w:szCs w:val="20"/>
              </w:rPr>
              <w:t>list</w:t>
            </w:r>
            <w:del w:id="89" w:author="Autor">
              <w:r w:rsidRPr="7E74E345" w:rsidDel="00FC3BF8">
                <w:rPr>
                  <w:i/>
                  <w:iCs/>
                  <w:sz w:val="20"/>
                  <w:szCs w:val="20"/>
                </w:rPr>
                <w:delText>y</w:delText>
              </w:r>
            </w:del>
            <w:ins w:id="90" w:author="Autor">
              <w:r w:rsidR="00FC3BF8">
                <w:rPr>
                  <w:i/>
                  <w:iCs/>
                  <w:sz w:val="20"/>
                  <w:szCs w:val="20"/>
                </w:rPr>
                <w:t>ę</w:t>
              </w:r>
            </w:ins>
            <w:r w:rsidRPr="7E74E345">
              <w:rPr>
                <w:i/>
                <w:iCs/>
                <w:sz w:val="20"/>
                <w:szCs w:val="20"/>
              </w:rPr>
              <w:t xml:space="preserve"> kluczowych urządzeń w ciągu technologicznym o</w:t>
            </w:r>
            <w:r w:rsidRPr="7E74E345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ferowanej Technologii Uniwersalnej Biogazowni oraz informacj</w:t>
            </w:r>
            <w:del w:id="91" w:author="Autor">
              <w:r w:rsidRPr="7E74E345" w:rsidDel="00FC3BF8">
                <w:rPr>
                  <w:rFonts w:ascii="Calibri" w:eastAsia="Calibri" w:hAnsi="Calibri" w:cs="Times New Roman"/>
                  <w:i/>
                  <w:iCs/>
                  <w:sz w:val="20"/>
                  <w:szCs w:val="20"/>
                  <w:lang w:eastAsia="pl-PL"/>
                </w:rPr>
                <w:delText>i</w:delText>
              </w:r>
            </w:del>
            <w:ins w:id="92" w:author="Autor">
              <w:r w:rsidR="0090547D">
                <w:rPr>
                  <w:rFonts w:ascii="Calibri" w:eastAsia="Calibri" w:hAnsi="Calibri" w:cs="Times New Roman"/>
                  <w:i/>
                  <w:iCs/>
                  <w:sz w:val="20"/>
                  <w:szCs w:val="20"/>
                  <w:lang w:eastAsia="pl-PL"/>
                </w:rPr>
                <w:t xml:space="preserve">e na temat ich statusu </w:t>
              </w:r>
            </w:ins>
            <w:del w:id="93" w:author="Autor">
              <w:r w:rsidRPr="7E74E345" w:rsidDel="0090547D">
                <w:rPr>
                  <w:rFonts w:ascii="Calibri" w:eastAsia="Calibri" w:hAnsi="Calibri" w:cs="Times New Roman"/>
                  <w:i/>
                  <w:iCs/>
                  <w:sz w:val="20"/>
                  <w:szCs w:val="20"/>
                  <w:lang w:eastAsia="pl-PL"/>
                </w:rPr>
                <w:delText xml:space="preserve"> </w:delText>
              </w:r>
            </w:del>
            <w:ins w:id="94" w:author="Autor">
              <w:r w:rsidR="0090547D">
                <w:rPr>
                  <w:rFonts w:ascii="Calibri" w:eastAsia="Calibri" w:hAnsi="Calibri" w:cs="Times New Roman"/>
                  <w:i/>
                  <w:iCs/>
                  <w:sz w:val="20"/>
                  <w:szCs w:val="20"/>
                  <w:lang w:eastAsia="pl-PL"/>
                </w:rPr>
                <w:t xml:space="preserve">tj. </w:t>
              </w:r>
            </w:ins>
            <w:r w:rsidRPr="7E74E345">
              <w:rPr>
                <w:i/>
                <w:iCs/>
                <w:sz w:val="20"/>
                <w:szCs w:val="20"/>
              </w:rPr>
              <w:t xml:space="preserve">czy urządzenia </w:t>
            </w:r>
            <w:ins w:id="95" w:author="Autor">
              <w:r w:rsidR="0090547D">
                <w:rPr>
                  <w:i/>
                  <w:iCs/>
                  <w:sz w:val="20"/>
                  <w:szCs w:val="20"/>
                </w:rPr>
                <w:t xml:space="preserve">te </w:t>
              </w:r>
            </w:ins>
            <w:r w:rsidRPr="7E74E345">
              <w:rPr>
                <w:i/>
                <w:iCs/>
                <w:sz w:val="20"/>
                <w:szCs w:val="20"/>
              </w:rPr>
              <w:t>będą np. na stanie magazynowym lu</w:t>
            </w:r>
            <w:r>
              <w:rPr>
                <w:i/>
                <w:iCs/>
                <w:sz w:val="20"/>
                <w:szCs w:val="20"/>
              </w:rPr>
              <w:t>b czy będą zastosowane jako by-p</w:t>
            </w:r>
            <w:r w:rsidRPr="7E74E345">
              <w:rPr>
                <w:i/>
                <w:iCs/>
                <w:sz w:val="20"/>
                <w:szCs w:val="20"/>
              </w:rPr>
              <w:t>ass.</w:t>
            </w:r>
          </w:p>
        </w:tc>
      </w:tr>
      <w:tr w:rsidR="00B717A9" w:rsidDel="004278AA" w14:paraId="02377BCB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63990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136C84FD" w14:textId="36ABEF47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45368AF1" w14:textId="757A16C6" w:rsidR="00B717A9" w:rsidDel="004278AA" w:rsidRDefault="00B717A9" w:rsidP="007A12C8">
            <w:pPr>
              <w:pStyle w:val="Akapitzlist"/>
              <w:numPr>
                <w:ilvl w:val="1"/>
                <w:numId w:val="37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87D1FC2" w14:textId="77777777" w:rsidR="00B717A9" w:rsidRPr="00145837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  <w:r w:rsidRPr="00145837">
              <w:rPr>
                <w:rFonts w:ascii="Calibri" w:eastAsia="Calibri" w:hAnsi="Calibri" w:cs="Times New Roman"/>
                <w:b/>
                <w:sz w:val="20"/>
                <w:lang w:eastAsia="pl-PL"/>
              </w:rPr>
              <w:t>Ciepło spalania biometanu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383802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EC97919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3383A725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77899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594C7B4" w14:textId="7C5F964E" w:rsidR="00B717A9" w:rsidRPr="0036110F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57BE1DA2" w14:textId="77777777" w:rsidR="00B717A9" w:rsidRPr="0036110F" w:rsidDel="004278AA" w:rsidRDefault="00B717A9" w:rsidP="00BF41AF">
            <w:pPr>
              <w:rPr>
                <w:rFonts w:ascii="Times New Roman" w:hAnsi="Times New Roman" w:cs="Times New Roman"/>
                <w:b/>
                <w:i/>
              </w:rPr>
            </w:pPr>
            <w:r w:rsidRPr="0036110F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CB0015E" w14:textId="77777777" w:rsidR="00B717A9" w:rsidRDefault="00B717A9" w:rsidP="00B717A9"/>
    <w:p w14:paraId="13028157" w14:textId="520F91D2" w:rsidR="00E17A6C" w:rsidRDefault="00B717A9" w:rsidP="00E17A6C">
      <w:r>
        <w:br w:type="page"/>
      </w:r>
    </w:p>
    <w:p w14:paraId="6228A82A" w14:textId="77777777" w:rsidR="00E17A6C" w:rsidRPr="00005A37" w:rsidRDefault="00E17A6C" w:rsidP="00E17A6C">
      <w:pPr>
        <w:pStyle w:val="Nagwek1"/>
      </w:pPr>
      <w:r w:rsidRPr="00F82311">
        <w:t>OPIS KONCEPCYJNY PLANOWANEJ TECHNOLOGII UNIWERSALNEJ BIOGAZOWNI</w:t>
      </w:r>
    </w:p>
    <w:p w14:paraId="4CC850FD" w14:textId="77777777" w:rsidR="00E17A6C" w:rsidRDefault="00E17A6C" w:rsidP="00E17A6C"/>
    <w:p w14:paraId="3BD7CBCF" w14:textId="04090DB4" w:rsidR="00E17A6C" w:rsidRPr="00C76BE0" w:rsidRDefault="00E17A6C" w:rsidP="00E17A6C">
      <w:pPr>
        <w:jc w:val="both"/>
        <w:rPr>
          <w:sz w:val="20"/>
          <w:szCs w:val="20"/>
        </w:rPr>
      </w:pPr>
      <w:r w:rsidRPr="00C76BE0">
        <w:rPr>
          <w:sz w:val="20"/>
          <w:szCs w:val="20"/>
        </w:rPr>
        <w:t xml:space="preserve">W ramach niniejszej części Wniosku, Wykonawca jest zobligowany przedstawić opis koncepcyjny planowanej Technologii Uniwersalnej Biogazowni wraz z informacjami doprecyzowującymi, zgodnie z tabelami poniżej, co pozwoli Zamawiającemu uzyskanie szczegółowej informacji odnośnie proponowanej Technologii, w szczególności rozwiązań innowacyjnych, a także jej potencjału wdrożeniowego, na podstawie których Zamawiający dokona wyboru najbardziej innowacyjnych i najlepiej rokujących rozwiązań. </w:t>
      </w:r>
    </w:p>
    <w:p w14:paraId="3CB6B637" w14:textId="3BCE65EE" w:rsidR="00E17A6C" w:rsidRPr="008A7255" w:rsidRDefault="00E17A6C" w:rsidP="00E17A6C">
      <w:pPr>
        <w:jc w:val="both"/>
        <w:rPr>
          <w:sz w:val="20"/>
          <w:szCs w:val="20"/>
          <w:lang w:eastAsia="pl-PL"/>
        </w:rPr>
      </w:pPr>
    </w:p>
    <w:p w14:paraId="487928DB" w14:textId="77777777" w:rsidR="00E17A6C" w:rsidRDefault="00E17A6C" w:rsidP="00E17A6C">
      <w:pPr>
        <w:pStyle w:val="Legenda"/>
        <w:keepNext/>
      </w:pPr>
      <w:r>
        <w:t>Tabela G.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noProof/>
        </w:rPr>
        <w:t>.</w:t>
      </w:r>
      <w:r>
        <w:t xml:space="preserve"> </w:t>
      </w:r>
      <w:r w:rsidRPr="00177BB3">
        <w:t xml:space="preserve"> Opis koncepcyjny planowane</w:t>
      </w:r>
      <w:r>
        <w:t>j</w:t>
      </w:r>
      <w:r w:rsidRPr="00177BB3">
        <w:t xml:space="preserve"> do opracowania </w:t>
      </w:r>
      <w:r>
        <w:t>Technologii Uniwersalnej Biogazowni</w:t>
      </w:r>
    </w:p>
    <w:tbl>
      <w:tblPr>
        <w:tblStyle w:val="Tabela-Siatka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47FD6" w14:paraId="0C6A38C5" w14:textId="77777777" w:rsidTr="07CE9E9B">
        <w:trPr>
          <w:trHeight w:val="113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69DCE1A2" w14:textId="77777777" w:rsidR="00347FD6" w:rsidRDefault="25C616BC" w:rsidP="6B16F5A3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59C8F930" w14:textId="77777777" w:rsidR="00347FD6" w:rsidRPr="00DE04E9" w:rsidRDefault="25C616BC" w:rsidP="6B16F5A3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475538FF" w14:textId="0E0C9183" w:rsidR="00347FD6" w:rsidRPr="00347FD6" w:rsidRDefault="25C616BC" w:rsidP="00347FD6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7104BB42" w14:textId="7F24F197" w:rsidR="00347FD6" w:rsidRPr="008A7255" w:rsidRDefault="00347FD6" w:rsidP="0099066C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  <w:u w:val="single"/>
              </w:rPr>
            </w:pPr>
          </w:p>
        </w:tc>
        <w:tc>
          <w:tcPr>
            <w:tcW w:w="8647" w:type="dxa"/>
            <w:shd w:val="clear" w:color="auto" w:fill="A8D08D" w:themeFill="accent6" w:themeFillTint="99"/>
            <w:vAlign w:val="center"/>
          </w:tcPr>
          <w:p w14:paraId="74D78DDC" w14:textId="7F0B81F7" w:rsidR="00347FD6" w:rsidRPr="008A7255" w:rsidRDefault="00347FD6" w:rsidP="007A3046">
            <w:pPr>
              <w:jc w:val="center"/>
              <w:rPr>
                <w:sz w:val="20"/>
                <w:szCs w:val="20"/>
                <w:u w:val="single"/>
              </w:rPr>
            </w:pPr>
            <w:r w:rsidRPr="007A3046">
              <w:rPr>
                <w:rFonts w:cstheme="minorHAnsi"/>
                <w:b/>
                <w:sz w:val="20"/>
                <w:szCs w:val="20"/>
              </w:rPr>
              <w:t>Opis koncepcyjny planowanej Technologii Uniwersalnej Biogazowni</w:t>
            </w:r>
          </w:p>
        </w:tc>
      </w:tr>
      <w:tr w:rsidR="00347FD6" w14:paraId="3285319B" w14:textId="77777777" w:rsidTr="07CE9E9B">
        <w:tc>
          <w:tcPr>
            <w:tcW w:w="70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1ECE1606" w14:textId="77777777" w:rsidR="00347FD6" w:rsidRPr="008A7255" w:rsidRDefault="00347FD6" w:rsidP="001C3DAF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56" w:type="dxa"/>
            <w:gridSpan w:val="2"/>
            <w:shd w:val="clear" w:color="auto" w:fill="A8D08D" w:themeFill="accent6" w:themeFillTint="99"/>
          </w:tcPr>
          <w:p w14:paraId="6B214155" w14:textId="69D7FCBC" w:rsidR="00347FD6" w:rsidRDefault="56E4257F" w:rsidP="001C3DAF">
            <w:pPr>
              <w:jc w:val="both"/>
              <w:rPr>
                <w:sz w:val="20"/>
                <w:szCs w:val="20"/>
                <w:lang w:eastAsia="pl-PL"/>
              </w:rPr>
            </w:pPr>
            <w:r w:rsidRPr="07CE9E9B">
              <w:rPr>
                <w:sz w:val="20"/>
                <w:szCs w:val="20"/>
                <w:u w:val="single"/>
              </w:rPr>
              <w:t>Uwaga!</w:t>
            </w:r>
            <w:r w:rsidRPr="07CE9E9B">
              <w:rPr>
                <w:sz w:val="20"/>
                <w:szCs w:val="20"/>
              </w:rPr>
              <w:t xml:space="preserve">: W opisie koncepcji planowanej do opracowania Technologii Uniwersalnej Biogazowni należy podać </w:t>
            </w:r>
            <w:ins w:id="96" w:author="Autor">
              <w:r w:rsidR="00CE75C8">
                <w:rPr>
                  <w:sz w:val="20"/>
                  <w:szCs w:val="20"/>
                </w:rPr>
                <w:br/>
              </w:r>
            </w:ins>
            <w:r w:rsidRPr="07CE9E9B">
              <w:rPr>
                <w:sz w:val="20"/>
                <w:szCs w:val="20"/>
              </w:rPr>
              <w:t>w szczególności</w:t>
            </w:r>
            <w:r w:rsidRPr="07CE9E9B">
              <w:rPr>
                <w:sz w:val="20"/>
                <w:szCs w:val="20"/>
                <w:lang w:eastAsia="pl-PL"/>
              </w:rPr>
              <w:t>:</w:t>
            </w:r>
          </w:p>
          <w:p w14:paraId="249F24CE" w14:textId="7F850FCF" w:rsidR="4FB7CC81" w:rsidRDefault="05124388" w:rsidP="205E52A1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6B16F5A3">
              <w:rPr>
                <w:sz w:val="20"/>
                <w:szCs w:val="20"/>
                <w:lang w:eastAsia="pl-PL"/>
              </w:rPr>
              <w:t>Wstęp</w:t>
            </w:r>
            <w:ins w:id="97" w:author="Autor">
              <w:r w:rsidR="0090547D">
                <w:rPr>
                  <w:sz w:val="20"/>
                  <w:szCs w:val="20"/>
                  <w:lang w:eastAsia="pl-PL"/>
                </w:rPr>
                <w:t>ny opis</w:t>
              </w:r>
            </w:ins>
            <w:r w:rsidRPr="6B16F5A3">
              <w:rPr>
                <w:sz w:val="20"/>
                <w:szCs w:val="20"/>
                <w:lang w:eastAsia="pl-PL"/>
              </w:rPr>
              <w:t xml:space="preserve"> </w:t>
            </w:r>
            <w:del w:id="98" w:author="Autor">
              <w:r w:rsidRPr="6B16F5A3" w:rsidDel="0090547D">
                <w:rPr>
                  <w:sz w:val="20"/>
                  <w:szCs w:val="20"/>
                  <w:lang w:eastAsia="pl-PL"/>
                </w:rPr>
                <w:delText xml:space="preserve">nt. </w:delText>
              </w:r>
            </w:del>
            <w:r w:rsidRPr="6B16F5A3">
              <w:rPr>
                <w:sz w:val="20"/>
                <w:szCs w:val="20"/>
                <w:lang w:eastAsia="pl-PL"/>
              </w:rPr>
              <w:t>Oferowanej Technologii, jej histori</w:t>
            </w:r>
            <w:ins w:id="99" w:author="Autor">
              <w:del w:id="100" w:author="Autor">
                <w:r w:rsidR="00CE75C8" w:rsidDel="0090547D">
                  <w:rPr>
                    <w:sz w:val="20"/>
                    <w:szCs w:val="20"/>
                    <w:lang w:eastAsia="pl-PL"/>
                  </w:rPr>
                  <w:delText>ę</w:delText>
                </w:r>
              </w:del>
            </w:ins>
            <w:r w:rsidRPr="6B16F5A3">
              <w:rPr>
                <w:sz w:val="20"/>
                <w:szCs w:val="20"/>
                <w:lang w:eastAsia="pl-PL"/>
              </w:rPr>
              <w:t>a, podstawy teoretyczne, referencje, zastosowanie na świecie (jeśli dotyczy),</w:t>
            </w:r>
          </w:p>
          <w:p w14:paraId="5BA3F697" w14:textId="77B3E8A0" w:rsidR="6AAC30EC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Charakterystykę Technologii </w:t>
            </w:r>
            <w:r w:rsidR="32950F1C" w:rsidRPr="449500D6">
              <w:rPr>
                <w:sz w:val="20"/>
                <w:szCs w:val="20"/>
                <w:lang w:eastAsia="pl-PL"/>
              </w:rPr>
              <w:t>opracowywanej w ramach Przedsięwzięcia,</w:t>
            </w:r>
          </w:p>
          <w:p w14:paraId="6C1B259F" w14:textId="1A4844A8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Przewagi i różnice Technologii w stosunku obecnie dostępnych technologii,</w:t>
            </w:r>
          </w:p>
          <w:p w14:paraId="25C59C41" w14:textId="0DDD5CE1" w:rsidR="129591D4" w:rsidRDefault="129591D4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Założenia projektowe Procesu Technologicznego w ramach Technologii,</w:t>
            </w:r>
          </w:p>
          <w:p w14:paraId="53951353" w14:textId="7C2EEE1A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Skalowalność Technologii - możliwość oraz koszt zastosowania proponowanej przez Wnioskodawcę Technologii w skali innej niż skala Demonstratora Technologii,</w:t>
            </w:r>
          </w:p>
          <w:p w14:paraId="11198241" w14:textId="6BB3DAB3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Ryzyka związane z produkcją i eksploatacją Technologii, oraz sposób zarządzania ryzykiem,</w:t>
            </w:r>
          </w:p>
          <w:p w14:paraId="31D28C6F" w14:textId="14159D54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Składowe Technologii, którymi Wnioskodawca już dysponuje (opis ogólny Background IP)</w:t>
            </w:r>
            <w:ins w:id="101" w:author="Autor">
              <w:r w:rsidR="0090547D">
                <w:rPr>
                  <w:sz w:val="20"/>
                  <w:szCs w:val="20"/>
                  <w:lang w:eastAsia="pl-PL"/>
                </w:rPr>
                <w:t xml:space="preserve"> oraz tymi, </w:t>
              </w:r>
            </w:ins>
            <w:del w:id="102" w:author="Autor">
              <w:r w:rsidRPr="449500D6" w:rsidDel="0090547D">
                <w:rPr>
                  <w:sz w:val="20"/>
                  <w:szCs w:val="20"/>
                  <w:lang w:eastAsia="pl-PL"/>
                </w:rPr>
                <w:delText xml:space="preserve">, a </w:delText>
              </w:r>
            </w:del>
            <w:r w:rsidRPr="449500D6">
              <w:rPr>
                <w:sz w:val="20"/>
                <w:szCs w:val="20"/>
                <w:lang w:eastAsia="pl-PL"/>
              </w:rPr>
              <w:t xml:space="preserve">które dopiero </w:t>
            </w:r>
            <w:del w:id="103" w:author="Autor">
              <w:r w:rsidRPr="449500D6" w:rsidDel="0090547D">
                <w:rPr>
                  <w:sz w:val="20"/>
                  <w:szCs w:val="20"/>
                  <w:lang w:eastAsia="pl-PL"/>
                </w:rPr>
                <w:delText>musi</w:delText>
              </w:r>
            </w:del>
            <w:ins w:id="104" w:author="Autor">
              <w:r w:rsidR="0090547D">
                <w:rPr>
                  <w:sz w:val="20"/>
                  <w:szCs w:val="20"/>
                  <w:lang w:eastAsia="pl-PL"/>
                </w:rPr>
                <w:t>planuje</w:t>
              </w:r>
            </w:ins>
            <w:r w:rsidRPr="449500D6">
              <w:rPr>
                <w:sz w:val="20"/>
                <w:szCs w:val="20"/>
                <w:lang w:eastAsia="pl-PL"/>
              </w:rPr>
              <w:t xml:space="preserve"> opracować (opis ogólny Foreground IP),  </w:t>
            </w:r>
          </w:p>
          <w:p w14:paraId="5F74E7BA" w14:textId="1B2EA647" w:rsidR="00347FD6" w:rsidRPr="00F82311" w:rsidRDefault="500834C4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Z</w:t>
            </w:r>
            <w:r w:rsidR="6AAC30EC" w:rsidRPr="449500D6">
              <w:rPr>
                <w:sz w:val="20"/>
                <w:szCs w:val="20"/>
                <w:lang w:eastAsia="pl-PL"/>
              </w:rPr>
              <w:t>ałożenia projektowe Demonstratora Technologii</w:t>
            </w:r>
            <w:r w:rsidR="56830CF0" w:rsidRPr="449500D6">
              <w:rPr>
                <w:sz w:val="20"/>
                <w:szCs w:val="20"/>
                <w:lang w:eastAsia="pl-PL"/>
              </w:rPr>
              <w:t xml:space="preserve"> opracowywanego w ramach Przedsięwzięcia</w:t>
            </w:r>
            <w:r w:rsidR="6AAC30EC" w:rsidRPr="449500D6">
              <w:rPr>
                <w:sz w:val="20"/>
                <w:szCs w:val="20"/>
                <w:lang w:eastAsia="pl-PL"/>
              </w:rPr>
              <w:t>,</w:t>
            </w:r>
          </w:p>
          <w:p w14:paraId="72BCA98C" w14:textId="0EBA3904" w:rsidR="00347FD6" w:rsidRPr="00F82311" w:rsidRDefault="268ED2A3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</w:t>
            </w:r>
            <w:r w:rsidR="06E27922" w:rsidRPr="449500D6">
              <w:rPr>
                <w:sz w:val="20"/>
                <w:szCs w:val="20"/>
                <w:lang w:eastAsia="pl-PL"/>
              </w:rPr>
              <w:t>izualizacj</w:t>
            </w:r>
            <w:r w:rsidR="0D4A49E6" w:rsidRPr="449500D6">
              <w:rPr>
                <w:sz w:val="20"/>
                <w:szCs w:val="20"/>
                <w:lang w:eastAsia="pl-PL"/>
              </w:rPr>
              <w:t>e</w:t>
            </w:r>
            <w:r w:rsidR="06E27922" w:rsidRPr="449500D6">
              <w:rPr>
                <w:sz w:val="20"/>
                <w:szCs w:val="20"/>
                <w:lang w:eastAsia="pl-PL"/>
              </w:rPr>
              <w:t xml:space="preserve"> </w:t>
            </w:r>
            <w:r w:rsidR="70F053CC" w:rsidRPr="449500D6">
              <w:rPr>
                <w:sz w:val="20"/>
                <w:szCs w:val="20"/>
                <w:lang w:eastAsia="pl-PL"/>
              </w:rPr>
              <w:t>Demonstratora Technologii w formie papierowej,</w:t>
            </w:r>
            <w:ins w:id="105" w:author="Autor">
              <w:r w:rsidR="00CE75C8">
                <w:rPr>
                  <w:sz w:val="20"/>
                  <w:szCs w:val="20"/>
                  <w:lang w:eastAsia="pl-PL"/>
                </w:rPr>
                <w:t>,</w:t>
              </w:r>
            </w:ins>
            <w:r w:rsidR="70F053CC" w:rsidRPr="449500D6">
              <w:rPr>
                <w:sz w:val="20"/>
                <w:szCs w:val="20"/>
                <w:lang w:eastAsia="pl-PL"/>
              </w:rPr>
              <w:t xml:space="preserve"> dołączone do Wniosku jako Załącznik,</w:t>
            </w:r>
          </w:p>
          <w:p w14:paraId="4AC158CB" w14:textId="1208460E" w:rsidR="00347FD6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Opis Procesu Technologicznego – część technologiczna, opis wszystkich działów procesowych, etapów produkcji i parametrów procesowych,</w:t>
            </w:r>
            <w:r w:rsidR="7E30FF12" w:rsidRPr="449500D6">
              <w:rPr>
                <w:sz w:val="20"/>
                <w:szCs w:val="20"/>
                <w:lang w:eastAsia="pl-PL"/>
              </w:rPr>
              <w:t xml:space="preserve"> blokowy schemat Procesu Technologicznego, schemat procesowy PFD, P&amp;ID,</w:t>
            </w:r>
          </w:p>
          <w:p w14:paraId="25559F8C" w14:textId="2256E23C" w:rsidR="00347FD6" w:rsidRPr="00F82311" w:rsidRDefault="3A78D9A1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Opis najważniejszych urządzeń</w:t>
            </w:r>
            <w:ins w:id="106" w:author="Autor">
              <w:r w:rsidR="0090547D">
                <w:rPr>
                  <w:sz w:val="20"/>
                  <w:szCs w:val="20"/>
                  <w:lang w:eastAsia="pl-PL"/>
                </w:rPr>
                <w:t>,</w:t>
              </w:r>
            </w:ins>
            <w:r w:rsidRPr="449500D6">
              <w:rPr>
                <w:sz w:val="20"/>
                <w:szCs w:val="20"/>
                <w:lang w:eastAsia="pl-PL"/>
              </w:rPr>
              <w:t xml:space="preserve"> wchodzących w skład poszczególnych działów procesowych </w:t>
            </w:r>
            <w:ins w:id="107" w:author="Autor">
              <w:r w:rsidR="00CE75C8">
                <w:rPr>
                  <w:sz w:val="20"/>
                  <w:szCs w:val="20"/>
                  <w:lang w:eastAsia="pl-PL"/>
                </w:rPr>
                <w:br/>
              </w:r>
            </w:ins>
            <w:r w:rsidRPr="449500D6">
              <w:rPr>
                <w:sz w:val="20"/>
                <w:szCs w:val="20"/>
                <w:lang w:eastAsia="pl-PL"/>
              </w:rPr>
              <w:t>w Demonstratorze Technologii</w:t>
            </w:r>
            <w:ins w:id="108" w:author="Autor">
              <w:r w:rsidR="0090547D">
                <w:rPr>
                  <w:sz w:val="20"/>
                  <w:szCs w:val="20"/>
                  <w:lang w:eastAsia="pl-PL"/>
                </w:rPr>
                <w:t>,</w:t>
              </w:r>
            </w:ins>
            <w:r w:rsidRPr="449500D6">
              <w:rPr>
                <w:sz w:val="20"/>
                <w:szCs w:val="20"/>
                <w:lang w:eastAsia="pl-PL"/>
              </w:rPr>
              <w:t xml:space="preserve"> </w:t>
            </w:r>
            <w:r w:rsidR="443D92C1" w:rsidRPr="449500D6">
              <w:rPr>
                <w:sz w:val="20"/>
                <w:szCs w:val="20"/>
                <w:lang w:eastAsia="pl-PL"/>
              </w:rPr>
              <w:t xml:space="preserve">wraz z </w:t>
            </w:r>
            <w:del w:id="109" w:author="Autor">
              <w:r w:rsidR="443D92C1" w:rsidRPr="449500D6" w:rsidDel="0090547D">
                <w:rPr>
                  <w:sz w:val="20"/>
                  <w:szCs w:val="20"/>
                  <w:lang w:eastAsia="pl-PL"/>
                </w:rPr>
                <w:delText xml:space="preserve">przedłożeniem </w:delText>
              </w:r>
            </w:del>
            <w:r w:rsidR="443D92C1" w:rsidRPr="449500D6">
              <w:rPr>
                <w:sz w:val="20"/>
                <w:szCs w:val="20"/>
                <w:lang w:eastAsia="pl-PL"/>
              </w:rPr>
              <w:t>dokumentacj</w:t>
            </w:r>
            <w:ins w:id="110" w:author="Autor">
              <w:r w:rsidR="0090547D">
                <w:rPr>
                  <w:sz w:val="20"/>
                  <w:szCs w:val="20"/>
                  <w:lang w:eastAsia="pl-PL"/>
                </w:rPr>
                <w:t>ą</w:t>
              </w:r>
              <w:del w:id="111" w:author="Autor">
                <w:r w:rsidR="00CE75C8" w:rsidDel="0090547D">
                  <w:rPr>
                    <w:sz w:val="20"/>
                    <w:szCs w:val="20"/>
                    <w:lang w:eastAsia="pl-PL"/>
                  </w:rPr>
                  <w:delText>ą</w:delText>
                </w:r>
              </w:del>
            </w:ins>
            <w:del w:id="112" w:author="Autor">
              <w:r w:rsidR="443D92C1" w:rsidRPr="449500D6" w:rsidDel="0090547D">
                <w:rPr>
                  <w:sz w:val="20"/>
                  <w:szCs w:val="20"/>
                  <w:lang w:eastAsia="pl-PL"/>
                </w:rPr>
                <w:delText>i</w:delText>
              </w:r>
            </w:del>
            <w:r w:rsidR="443D92C1" w:rsidRPr="449500D6">
              <w:rPr>
                <w:sz w:val="20"/>
                <w:szCs w:val="20"/>
                <w:lang w:eastAsia="pl-PL"/>
              </w:rPr>
              <w:t xml:space="preserve"> techniczno-ruchow</w:t>
            </w:r>
            <w:ins w:id="113" w:author="Autor">
              <w:r w:rsidR="00A67F17">
                <w:rPr>
                  <w:sz w:val="20"/>
                  <w:szCs w:val="20"/>
                  <w:lang w:eastAsia="pl-PL"/>
                </w:rPr>
                <w:t>ą</w:t>
              </w:r>
            </w:ins>
            <w:del w:id="114" w:author="Autor">
              <w:r w:rsidR="443D92C1" w:rsidRPr="449500D6" w:rsidDel="00A67F17">
                <w:rPr>
                  <w:sz w:val="20"/>
                  <w:szCs w:val="20"/>
                  <w:lang w:eastAsia="pl-PL"/>
                </w:rPr>
                <w:delText>ej</w:delText>
              </w:r>
            </w:del>
            <w:r w:rsidR="443D92C1" w:rsidRPr="449500D6">
              <w:rPr>
                <w:sz w:val="20"/>
                <w:szCs w:val="20"/>
                <w:lang w:eastAsia="pl-PL"/>
              </w:rPr>
              <w:t xml:space="preserve"> (DTR) tych urządzeń </w:t>
            </w:r>
            <w:r w:rsidRPr="449500D6">
              <w:rPr>
                <w:sz w:val="20"/>
                <w:szCs w:val="20"/>
                <w:lang w:eastAsia="pl-PL"/>
              </w:rPr>
              <w:t xml:space="preserve">np. opis </w:t>
            </w:r>
            <w:ins w:id="115" w:author="Autor">
              <w:r w:rsidR="00CE75C8">
                <w:rPr>
                  <w:sz w:val="20"/>
                  <w:szCs w:val="20"/>
                  <w:lang w:eastAsia="pl-PL"/>
                </w:rPr>
                <w:br/>
              </w:r>
            </w:ins>
            <w:r w:rsidRPr="449500D6">
              <w:rPr>
                <w:sz w:val="20"/>
                <w:szCs w:val="20"/>
                <w:lang w:eastAsia="pl-PL"/>
              </w:rPr>
              <w:t xml:space="preserve">i zasada działania urządzenia do uzdatniania biogazu do biometanu wraz z określeniem parametrów urządzenia, jego sprawności i wydajności, </w:t>
            </w:r>
          </w:p>
          <w:p w14:paraId="7678442D" w14:textId="6C38DD1D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Wstępne zagospodarowanie i bilans terenu,</w:t>
            </w:r>
          </w:p>
          <w:p w14:paraId="7EDC69C8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Wskaźniki technologiczne,</w:t>
            </w:r>
          </w:p>
          <w:p w14:paraId="68D30C2C" w14:textId="53F9E824" w:rsidR="00347FD6" w:rsidRPr="00F82311" w:rsidRDefault="3A78D9A1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Bilans masowo</w:t>
            </w:r>
            <w:r w:rsidR="716D2182" w:rsidRPr="449500D6">
              <w:rPr>
                <w:sz w:val="20"/>
                <w:szCs w:val="20"/>
                <w:lang w:eastAsia="pl-PL"/>
              </w:rPr>
              <w:t>-</w:t>
            </w:r>
            <w:r w:rsidRPr="449500D6">
              <w:rPr>
                <w:sz w:val="20"/>
                <w:szCs w:val="20"/>
                <w:lang w:eastAsia="pl-PL"/>
              </w:rPr>
              <w:t>energetyczny - zestawienie dotyczące m.in. ilości substratów wykorzystywanych w każdym z wariantów substratowych</w:t>
            </w:r>
            <w:r w:rsidR="0E55493E" w:rsidRPr="449500D6">
              <w:rPr>
                <w:sz w:val="20"/>
                <w:szCs w:val="20"/>
                <w:lang w:eastAsia="pl-PL"/>
              </w:rPr>
              <w:t xml:space="preserve"> do produkcji biogazu brutto</w:t>
            </w:r>
            <w:r w:rsidRPr="449500D6">
              <w:rPr>
                <w:sz w:val="20"/>
                <w:szCs w:val="20"/>
                <w:lang w:eastAsia="pl-PL"/>
              </w:rPr>
              <w:t xml:space="preserve"> w celu osiągnięcia ekwiwalentnej mocy 499kW </w:t>
            </w:r>
            <w:r w:rsidR="00CE75C8">
              <w:rPr>
                <w:sz w:val="20"/>
                <w:szCs w:val="20"/>
                <w:lang w:eastAsia="pl-PL"/>
              </w:rPr>
              <w:br/>
            </w:r>
            <w:r w:rsidRPr="449500D6">
              <w:rPr>
                <w:sz w:val="20"/>
                <w:szCs w:val="20"/>
                <w:lang w:eastAsia="pl-PL"/>
              </w:rPr>
              <w:t xml:space="preserve">z Tolerancją </w:t>
            </w:r>
            <w:r w:rsidR="76965AD5" w:rsidRPr="449500D6">
              <w:rPr>
                <w:sz w:val="20"/>
                <w:szCs w:val="20"/>
                <w:lang w:eastAsia="pl-PL"/>
              </w:rPr>
              <w:t>(</w:t>
            </w:r>
            <w:r w:rsidRPr="449500D6">
              <w:rPr>
                <w:sz w:val="20"/>
                <w:szCs w:val="20"/>
                <w:lang w:eastAsia="pl-PL"/>
              </w:rPr>
              <w:t>-5</w:t>
            </w:r>
            <w:r w:rsidR="3FADEE01" w:rsidRPr="449500D6">
              <w:rPr>
                <w:sz w:val="20"/>
                <w:szCs w:val="20"/>
                <w:lang w:eastAsia="pl-PL"/>
              </w:rPr>
              <w:t>)</w:t>
            </w:r>
            <w:r w:rsidR="4BD51487" w:rsidRPr="449500D6">
              <w:rPr>
                <w:sz w:val="20"/>
                <w:szCs w:val="20"/>
                <w:lang w:eastAsia="pl-PL"/>
              </w:rPr>
              <w:t xml:space="preserve"> </w:t>
            </w:r>
            <w:r w:rsidRPr="449500D6">
              <w:rPr>
                <w:sz w:val="20"/>
                <w:szCs w:val="20"/>
                <w:lang w:eastAsia="pl-PL"/>
              </w:rPr>
              <w:t>% Demonstratora Technologii, ilość produkowanego biogazu [np. w N 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>/dobę, N 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>/rok] dla Demonstratora Technologii, produkcji pofermentu, zużycia chemii i pomocy procesowych (jeśli dotyczy). Ponadto obliczenia dotyczące m.in. zapotrzebowania na energię elektryczną i ciepło dla</w:t>
            </w:r>
            <w:r w:rsidR="2D5BFE66" w:rsidRPr="449500D6">
              <w:rPr>
                <w:sz w:val="20"/>
                <w:szCs w:val="20"/>
                <w:lang w:eastAsia="pl-PL"/>
              </w:rPr>
              <w:t xml:space="preserve"> Instalacji Ułamkowo-Technicznych oraz</w:t>
            </w:r>
            <w:r w:rsidRPr="449500D6">
              <w:rPr>
                <w:sz w:val="20"/>
                <w:szCs w:val="20"/>
                <w:lang w:eastAsia="pl-PL"/>
              </w:rPr>
              <w:t xml:space="preserve"> Demonstratora Technologii</w:t>
            </w:r>
            <w:r w:rsidR="28F24561" w:rsidRPr="449500D6">
              <w:rPr>
                <w:sz w:val="20"/>
                <w:szCs w:val="20"/>
                <w:lang w:eastAsia="pl-PL"/>
              </w:rPr>
              <w:t xml:space="preserve"> (</w:t>
            </w:r>
            <w:r w:rsidRPr="449500D6">
              <w:rPr>
                <w:sz w:val="20"/>
                <w:szCs w:val="20"/>
                <w:lang w:eastAsia="pl-PL"/>
              </w:rPr>
              <w:t>wyrażone np. dla energii elektrycznej jako</w:t>
            </w:r>
            <w:r w:rsidR="51795866" w:rsidRPr="449500D6">
              <w:rPr>
                <w:sz w:val="20"/>
                <w:szCs w:val="20"/>
                <w:lang w:eastAsia="pl-PL"/>
              </w:rPr>
              <w:t xml:space="preserve"> kW/dobę oraz</w:t>
            </w:r>
            <w:r w:rsidRPr="449500D6">
              <w:rPr>
                <w:sz w:val="20"/>
                <w:szCs w:val="20"/>
                <w:lang w:eastAsia="pl-PL"/>
              </w:rPr>
              <w:t xml:space="preserve"> kW/m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 xml:space="preserve"> </w:t>
            </w:r>
            <w:r w:rsidR="07A50113" w:rsidRPr="449500D6">
              <w:rPr>
                <w:sz w:val="20"/>
                <w:szCs w:val="20"/>
                <w:lang w:eastAsia="pl-PL"/>
              </w:rPr>
              <w:t xml:space="preserve">produkowanego </w:t>
            </w:r>
            <w:r w:rsidRPr="449500D6">
              <w:rPr>
                <w:sz w:val="20"/>
                <w:szCs w:val="20"/>
                <w:lang w:eastAsia="pl-PL"/>
              </w:rPr>
              <w:t xml:space="preserve">metanu lub w przypadku ciepła </w:t>
            </w:r>
            <w:r w:rsidR="4F459C25" w:rsidRPr="449500D6">
              <w:rPr>
                <w:sz w:val="20"/>
                <w:szCs w:val="20"/>
                <w:lang w:eastAsia="pl-PL"/>
              </w:rPr>
              <w:t>G</w:t>
            </w:r>
            <w:r w:rsidR="22A2DA12" w:rsidRPr="449500D6">
              <w:rPr>
                <w:sz w:val="20"/>
                <w:szCs w:val="20"/>
                <w:lang w:eastAsia="pl-PL"/>
              </w:rPr>
              <w:t xml:space="preserve">J/dobę oraz </w:t>
            </w:r>
            <w:r w:rsidR="6938DD7F" w:rsidRPr="449500D6">
              <w:rPr>
                <w:sz w:val="20"/>
                <w:szCs w:val="20"/>
                <w:lang w:eastAsia="pl-PL"/>
              </w:rPr>
              <w:t>G</w:t>
            </w:r>
            <w:r w:rsidRPr="449500D6">
              <w:rPr>
                <w:sz w:val="20"/>
                <w:szCs w:val="20"/>
                <w:lang w:eastAsia="pl-PL"/>
              </w:rPr>
              <w:t>J/m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 xml:space="preserve"> </w:t>
            </w:r>
            <w:r w:rsidR="17E07681" w:rsidRPr="449500D6">
              <w:rPr>
                <w:sz w:val="20"/>
                <w:szCs w:val="20"/>
                <w:lang w:eastAsia="pl-PL"/>
              </w:rPr>
              <w:t xml:space="preserve">produkowanego </w:t>
            </w:r>
            <w:r w:rsidRPr="449500D6">
              <w:rPr>
                <w:sz w:val="20"/>
                <w:szCs w:val="20"/>
                <w:lang w:eastAsia="pl-PL"/>
              </w:rPr>
              <w:t xml:space="preserve">metanu), jaka ilość surowego biogazu będzie zużyta na potrzeby energetyczne </w:t>
            </w:r>
            <w:r w:rsidR="00CE75C8">
              <w:rPr>
                <w:sz w:val="20"/>
                <w:szCs w:val="20"/>
                <w:lang w:eastAsia="pl-PL"/>
              </w:rPr>
              <w:br/>
            </w:r>
            <w:r w:rsidRPr="449500D6">
              <w:rPr>
                <w:sz w:val="20"/>
                <w:szCs w:val="20"/>
                <w:lang w:eastAsia="pl-PL"/>
              </w:rPr>
              <w:t>i funkcjonowanie Demonstratora Technologii a jaka ilość zostanie oddana do sieci P</w:t>
            </w:r>
            <w:r w:rsidR="003F7E7F">
              <w:rPr>
                <w:sz w:val="20"/>
                <w:szCs w:val="20"/>
                <w:lang w:eastAsia="pl-PL"/>
              </w:rPr>
              <w:t xml:space="preserve">olskiej </w:t>
            </w:r>
            <w:r w:rsidRPr="449500D6">
              <w:rPr>
                <w:sz w:val="20"/>
                <w:szCs w:val="20"/>
                <w:lang w:eastAsia="pl-PL"/>
              </w:rPr>
              <w:t>S</w:t>
            </w:r>
            <w:r w:rsidR="003F7E7F">
              <w:rPr>
                <w:sz w:val="20"/>
                <w:szCs w:val="20"/>
                <w:lang w:eastAsia="pl-PL"/>
              </w:rPr>
              <w:t xml:space="preserve">półki </w:t>
            </w:r>
            <w:r w:rsidRPr="449500D6">
              <w:rPr>
                <w:sz w:val="20"/>
                <w:szCs w:val="20"/>
                <w:lang w:eastAsia="pl-PL"/>
              </w:rPr>
              <w:t>G</w:t>
            </w:r>
            <w:r w:rsidR="003F7E7F">
              <w:rPr>
                <w:sz w:val="20"/>
                <w:szCs w:val="20"/>
                <w:lang w:eastAsia="pl-PL"/>
              </w:rPr>
              <w:t>azownictwa Sp. z o. o.</w:t>
            </w:r>
            <w:r w:rsidRPr="449500D6">
              <w:rPr>
                <w:sz w:val="20"/>
                <w:szCs w:val="20"/>
                <w:lang w:eastAsia="pl-PL"/>
              </w:rPr>
              <w:t xml:space="preserve"> w postaci </w:t>
            </w:r>
            <w:r w:rsidR="064905F4" w:rsidRPr="449500D6">
              <w:rPr>
                <w:sz w:val="20"/>
                <w:szCs w:val="20"/>
                <w:lang w:eastAsia="pl-PL"/>
              </w:rPr>
              <w:t>paliwa gazowego</w:t>
            </w:r>
            <w:r w:rsidR="2CC82BF7" w:rsidRPr="449500D6">
              <w:rPr>
                <w:sz w:val="20"/>
                <w:szCs w:val="20"/>
                <w:lang w:eastAsia="pl-PL"/>
              </w:rPr>
              <w:t xml:space="preserve"> – </w:t>
            </w:r>
            <w:r w:rsidRPr="449500D6">
              <w:rPr>
                <w:sz w:val="20"/>
                <w:szCs w:val="20"/>
                <w:lang w:eastAsia="pl-PL"/>
              </w:rPr>
              <w:t>biometanu</w:t>
            </w:r>
            <w:r w:rsidR="2CC82BF7" w:rsidRPr="449500D6">
              <w:rPr>
                <w:sz w:val="20"/>
                <w:szCs w:val="20"/>
                <w:lang w:eastAsia="pl-PL"/>
              </w:rPr>
              <w:t xml:space="preserve"> (ilość</w:t>
            </w:r>
            <w:r w:rsidR="75687DEA" w:rsidRPr="449500D6">
              <w:rPr>
                <w:sz w:val="20"/>
                <w:szCs w:val="20"/>
                <w:lang w:eastAsia="pl-PL"/>
              </w:rPr>
              <w:t xml:space="preserve"> bio</w:t>
            </w:r>
            <w:r w:rsidR="0B8C7108" w:rsidRPr="449500D6">
              <w:rPr>
                <w:sz w:val="20"/>
                <w:szCs w:val="20"/>
                <w:lang w:eastAsia="pl-PL"/>
              </w:rPr>
              <w:t>gazu</w:t>
            </w:r>
            <w:r w:rsidR="75687DEA" w:rsidRPr="449500D6">
              <w:rPr>
                <w:sz w:val="20"/>
                <w:szCs w:val="20"/>
                <w:lang w:eastAsia="pl-PL"/>
              </w:rPr>
              <w:t xml:space="preserve"> </w:t>
            </w:r>
            <w:r w:rsidR="64F2FDCD" w:rsidRPr="449500D6">
              <w:rPr>
                <w:sz w:val="20"/>
                <w:szCs w:val="20"/>
                <w:lang w:eastAsia="pl-PL"/>
              </w:rPr>
              <w:t>ne</w:t>
            </w:r>
            <w:r w:rsidR="75687DEA" w:rsidRPr="449500D6">
              <w:rPr>
                <w:sz w:val="20"/>
                <w:szCs w:val="20"/>
                <w:lang w:eastAsia="pl-PL"/>
              </w:rPr>
              <w:t>tto)</w:t>
            </w:r>
            <w:r w:rsidRPr="449500D6">
              <w:rPr>
                <w:sz w:val="20"/>
                <w:szCs w:val="20"/>
                <w:lang w:eastAsia="pl-PL"/>
              </w:rPr>
              <w:t>.</w:t>
            </w:r>
            <w:r w:rsidR="73E02538" w:rsidRPr="449500D6">
              <w:rPr>
                <w:sz w:val="20"/>
                <w:szCs w:val="20"/>
                <w:lang w:eastAsia="pl-PL"/>
              </w:rPr>
              <w:t xml:space="preserve"> Planowana moc przyłączeniowa dla Instalacji Ułamkowo-Technicznych oraz Demonstratora Technologii.</w:t>
            </w:r>
          </w:p>
          <w:p w14:paraId="0386F132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Opisy części elektrycznej, automatyki, części instalacyjnej, </w:t>
            </w:r>
          </w:p>
          <w:p w14:paraId="6ADFAC48" w14:textId="7E717586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I</w:t>
            </w:r>
            <w:r w:rsidR="5262048A" w:rsidRPr="449500D6">
              <w:rPr>
                <w:sz w:val="20"/>
                <w:szCs w:val="20"/>
                <w:lang w:eastAsia="pl-PL"/>
              </w:rPr>
              <w:t>nne i</w:t>
            </w:r>
            <w:r w:rsidRPr="449500D6">
              <w:rPr>
                <w:sz w:val="20"/>
                <w:szCs w:val="20"/>
                <w:lang w:eastAsia="pl-PL"/>
              </w:rPr>
              <w:t xml:space="preserve">stotne dane dotyczące </w:t>
            </w:r>
            <w:r w:rsidR="264F6E27" w:rsidRPr="449500D6">
              <w:rPr>
                <w:sz w:val="20"/>
                <w:szCs w:val="20"/>
                <w:lang w:eastAsia="pl-PL"/>
              </w:rPr>
              <w:t xml:space="preserve">Demonstratora </w:t>
            </w:r>
            <w:r w:rsidRPr="449500D6">
              <w:rPr>
                <w:sz w:val="20"/>
                <w:szCs w:val="20"/>
                <w:lang w:eastAsia="pl-PL"/>
              </w:rPr>
              <w:t xml:space="preserve">Technologii m.in.: zużycie wody, </w:t>
            </w:r>
            <w:r w:rsidR="50BF941B" w:rsidRPr="449500D6">
              <w:rPr>
                <w:sz w:val="20"/>
                <w:szCs w:val="20"/>
                <w:lang w:eastAsia="pl-PL"/>
              </w:rPr>
              <w:t xml:space="preserve">produkowane </w:t>
            </w:r>
            <w:r w:rsidRPr="449500D6">
              <w:rPr>
                <w:sz w:val="20"/>
                <w:szCs w:val="20"/>
                <w:lang w:eastAsia="pl-PL"/>
              </w:rPr>
              <w:t xml:space="preserve">ścieki technologiczne, </w:t>
            </w:r>
            <w:r w:rsidR="606D4343" w:rsidRPr="449500D6">
              <w:rPr>
                <w:sz w:val="20"/>
                <w:szCs w:val="20"/>
                <w:lang w:eastAsia="pl-PL"/>
              </w:rPr>
              <w:t xml:space="preserve">planowane </w:t>
            </w:r>
            <w:r w:rsidRPr="449500D6">
              <w:rPr>
                <w:sz w:val="20"/>
                <w:szCs w:val="20"/>
                <w:lang w:eastAsia="pl-PL"/>
              </w:rPr>
              <w:t>zatrudnienie,</w:t>
            </w:r>
          </w:p>
          <w:p w14:paraId="2C6FAB16" w14:textId="73764D44" w:rsidR="6AAC30EC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Opis skalowania Instalacji Ułamkowo-Technicznej do Demonstratora Technologii,</w:t>
            </w:r>
            <w:r w:rsidR="44B2B056" w:rsidRPr="449500D6">
              <w:rPr>
                <w:sz w:val="20"/>
                <w:szCs w:val="20"/>
                <w:lang w:eastAsia="pl-PL"/>
              </w:rPr>
              <w:t xml:space="preserve"> </w:t>
            </w:r>
          </w:p>
          <w:p w14:paraId="0F662AF6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Inne dokumenty, które Wnioskodawca może załączyć do Wniosku jako Załączniki.</w:t>
            </w:r>
          </w:p>
          <w:p w14:paraId="5D8AD7C9" w14:textId="77777777" w:rsidR="00347FD6" w:rsidRDefault="00347FD6" w:rsidP="001C3DAF">
            <w:pPr>
              <w:jc w:val="center"/>
            </w:pPr>
          </w:p>
        </w:tc>
      </w:tr>
      <w:tr w:rsidR="00057188" w14:paraId="095F548C" w14:textId="77777777" w:rsidTr="07CE9E9B">
        <w:trPr>
          <w:trHeight w:val="1336"/>
        </w:trPr>
        <w:tc>
          <w:tcPr>
            <w:tcW w:w="709" w:type="dxa"/>
            <w:tcBorders>
              <w:tr2bl w:val="single" w:sz="4" w:space="0" w:color="auto"/>
            </w:tcBorders>
          </w:tcPr>
          <w:p w14:paraId="204ED379" w14:textId="77777777" w:rsidR="00057188" w:rsidRDefault="00057188" w:rsidP="205E52A1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56" w:type="dxa"/>
            <w:gridSpan w:val="2"/>
          </w:tcPr>
          <w:p w14:paraId="0B13959D" w14:textId="0E382387" w:rsidR="00057188" w:rsidRPr="00662F92" w:rsidRDefault="3365B627" w:rsidP="00662F92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62F92">
              <w:rPr>
                <w:rFonts w:cs="Times New Roman"/>
                <w:i/>
                <w:iCs/>
                <w:sz w:val="20"/>
                <w:szCs w:val="20"/>
              </w:rPr>
              <w:t>Nazwa</w:t>
            </w:r>
            <w:r w:rsidR="5834BCAA" w:rsidRPr="00662F92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662F92">
              <w:rPr>
                <w:rFonts w:cs="Times New Roman"/>
                <w:i/>
                <w:iCs/>
                <w:sz w:val="20"/>
                <w:szCs w:val="20"/>
              </w:rPr>
              <w:t>planowanej do opracowania</w:t>
            </w:r>
            <w:r w:rsidR="48A5D1C5" w:rsidRPr="201C529A">
              <w:rPr>
                <w:rFonts w:cs="Times New Roman"/>
                <w:i/>
                <w:iCs/>
                <w:sz w:val="20"/>
                <w:szCs w:val="20"/>
              </w:rPr>
              <w:t xml:space="preserve"> przez Wykonawcę </w:t>
            </w:r>
            <w:r w:rsidR="5834BCAA" w:rsidRPr="00662F92">
              <w:rPr>
                <w:rFonts w:cs="Times New Roman"/>
                <w:i/>
                <w:iCs/>
                <w:sz w:val="20"/>
                <w:szCs w:val="20"/>
              </w:rPr>
              <w:t>Technologii</w:t>
            </w:r>
          </w:p>
        </w:tc>
      </w:tr>
      <w:tr w:rsidR="00347FD6" w14:paraId="7F42A988" w14:textId="77777777" w:rsidTr="07CE9E9B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DBB1F44" w14:textId="3C187FB9" w:rsidR="00347FD6" w:rsidRDefault="00347FD6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2"/>
          </w:tcPr>
          <w:p w14:paraId="15F6DF66" w14:textId="35A8F491" w:rsidR="00347FD6" w:rsidRDefault="00347FD6" w:rsidP="001C3DAF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3AE506CD" w14:textId="38AFBF60" w:rsidR="00347FD6" w:rsidRPr="00662F92" w:rsidRDefault="00662F92" w:rsidP="00662F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rFonts w:cs="Times New Roman"/>
                <w:i/>
                <w:sz w:val="20"/>
                <w:szCs w:val="20"/>
              </w:rPr>
              <w:t>Opis koncepcyjny planowanej do opracowania przez Wykonawcę Te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chnologii oraz Demonstratora </w:t>
            </w:r>
            <w:r>
              <w:rPr>
                <w:rFonts w:cs="Times New Roman"/>
                <w:i/>
                <w:sz w:val="20"/>
                <w:szCs w:val="20"/>
              </w:rPr>
              <w:t xml:space="preserve">Technologii 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zgodnie z </w:t>
            </w:r>
            <w:r>
              <w:rPr>
                <w:rFonts w:cs="Times New Roman"/>
                <w:i/>
                <w:sz w:val="20"/>
                <w:szCs w:val="20"/>
              </w:rPr>
              <w:t>pod</w:t>
            </w:r>
            <w:r w:rsidRPr="00662F92">
              <w:rPr>
                <w:rFonts w:cs="Times New Roman"/>
                <w:i/>
                <w:sz w:val="20"/>
                <w:szCs w:val="20"/>
              </w:rPr>
              <w:t>punktami a</w:t>
            </w:r>
            <w:r>
              <w:rPr>
                <w:rFonts w:cs="Times New Roman"/>
                <w:i/>
                <w:sz w:val="20"/>
                <w:szCs w:val="20"/>
              </w:rPr>
              <w:t>)</w:t>
            </w:r>
            <w:r w:rsidRPr="00662F92">
              <w:rPr>
                <w:rFonts w:cs="Times New Roman"/>
                <w:i/>
                <w:sz w:val="20"/>
                <w:szCs w:val="20"/>
              </w:rPr>
              <w:t>-r</w:t>
            </w:r>
            <w:r>
              <w:rPr>
                <w:rFonts w:cs="Times New Roman"/>
                <w:i/>
                <w:sz w:val="20"/>
                <w:szCs w:val="20"/>
              </w:rPr>
              <w:t>), przy czym w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 o</w:t>
            </w:r>
            <w:r>
              <w:rPr>
                <w:rFonts w:cs="Times New Roman"/>
                <w:i/>
                <w:sz w:val="20"/>
                <w:szCs w:val="20"/>
              </w:rPr>
              <w:t>pisie należy zachować kolejność podpunktów.</w:t>
            </w:r>
          </w:p>
        </w:tc>
      </w:tr>
    </w:tbl>
    <w:p w14:paraId="162914B2" w14:textId="637E6DD3" w:rsidR="0055664B" w:rsidRDefault="0055664B" w:rsidP="00F45629">
      <w:pPr>
        <w:jc w:val="both"/>
        <w:rPr>
          <w:sz w:val="20"/>
          <w:u w:val="single"/>
        </w:rPr>
      </w:pPr>
    </w:p>
    <w:p w14:paraId="7E471693" w14:textId="77777777" w:rsidR="00F820D9" w:rsidRDefault="00F820D9" w:rsidP="00F45629">
      <w:pPr>
        <w:jc w:val="both"/>
        <w:rPr>
          <w:sz w:val="20"/>
          <w:u w:val="single"/>
        </w:rPr>
      </w:pPr>
    </w:p>
    <w:p w14:paraId="7B062453" w14:textId="0F11C2B3" w:rsidR="00F45629" w:rsidRPr="00F45629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>: Wnioskodawca jest zobligowany w Tabelach G.2. – G.</w:t>
      </w:r>
      <w:r w:rsidR="6F802C3B" w:rsidRPr="07CE9E9B">
        <w:rPr>
          <w:sz w:val="20"/>
          <w:szCs w:val="20"/>
        </w:rPr>
        <w:t>6</w:t>
      </w:r>
      <w:r w:rsidRPr="07CE9E9B">
        <w:rPr>
          <w:sz w:val="20"/>
          <w:szCs w:val="20"/>
        </w:rPr>
        <w:t xml:space="preserve">. zamieścić opis zgodnie z instrukcją zamieszczoną nad każdą tabelą. </w:t>
      </w:r>
    </w:p>
    <w:p w14:paraId="35AC6FFA" w14:textId="77777777" w:rsidR="00F45629" w:rsidRDefault="00F45629" w:rsidP="00F45629">
      <w:pPr>
        <w:jc w:val="both"/>
        <w:rPr>
          <w:sz w:val="20"/>
          <w:szCs w:val="20"/>
        </w:rPr>
      </w:pPr>
    </w:p>
    <w:p w14:paraId="33508BFC" w14:textId="5BBA901F" w:rsidR="00F45629" w:rsidRDefault="00F45629" w:rsidP="00F45629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2.</w:t>
      </w:r>
      <w:r w:rsidRPr="00F5763B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>Proponowane przez W</w:t>
      </w:r>
      <w:r>
        <w:rPr>
          <w:i/>
          <w:color w:val="44546A" w:themeColor="text2"/>
          <w:sz w:val="18"/>
        </w:rPr>
        <w:t>nioskodawcę</w:t>
      </w:r>
      <w:r w:rsidRPr="002C7DEB">
        <w:rPr>
          <w:i/>
          <w:color w:val="44546A" w:themeColor="text2"/>
          <w:sz w:val="18"/>
        </w:rPr>
        <w:t xml:space="preserve"> rozwiązania innowacyjne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2F7565" w:rsidDel="004278AA" w14:paraId="14B475D4" w14:textId="77777777" w:rsidTr="201C529A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8CB7010" w14:textId="77777777" w:rsidR="002F7565" w:rsidRDefault="002F7565" w:rsidP="002F7565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F96F532" w14:textId="77777777" w:rsidR="002F7565" w:rsidRPr="00DE04E9" w:rsidRDefault="002F7565" w:rsidP="002F7565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56D99643" w14:textId="0D4961C6" w:rsidR="002F7565" w:rsidRPr="002F7565" w:rsidRDefault="002F7565" w:rsidP="002F7565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341704EF" w14:textId="7ADEF7E9" w:rsidR="002F7565" w:rsidRPr="004B08DC" w:rsidRDefault="002F7565" w:rsidP="009E085E">
            <w:pPr>
              <w:pStyle w:val="Akapitzlist"/>
              <w:numPr>
                <w:ilvl w:val="0"/>
                <w:numId w:val="35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72251C1D" w14:textId="77777777" w:rsidR="002F7565" w:rsidRPr="004B08DC" w:rsidDel="004278AA" w:rsidRDefault="002F7565" w:rsidP="002C4972">
            <w:pPr>
              <w:rPr>
                <w:rFonts w:ascii="Times New Roman" w:hAnsi="Times New Roman" w:cs="Times New Roman"/>
                <w:b/>
              </w:rPr>
            </w:pPr>
            <w:r w:rsidRPr="004B08DC">
              <w:rPr>
                <w:rFonts w:ascii="Calibri" w:eastAsia="Calibri" w:hAnsi="Calibri" w:cs="Times New Roman"/>
                <w:b/>
                <w:sz w:val="20"/>
                <w:lang w:eastAsia="pl-PL"/>
              </w:rPr>
              <w:t>Proponowane przez W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nioskodawcę</w:t>
            </w:r>
            <w:r w:rsidRPr="004B08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rozwiązania innowacyjne</w:t>
            </w:r>
          </w:p>
        </w:tc>
      </w:tr>
      <w:tr w:rsidR="002F7565" w:rsidDel="004278AA" w14:paraId="7906A21F" w14:textId="77777777" w:rsidTr="201C529A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3A02170D" w14:textId="77777777" w:rsidR="002F7565" w:rsidRDefault="002F7565" w:rsidP="00F45629"/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1287CE1E" w14:textId="301F40B4" w:rsidR="002F7565" w:rsidRDefault="002F7565" w:rsidP="00F45629"/>
          <w:p w14:paraId="7EFB17F5" w14:textId="0FE26DC7" w:rsidR="002F7565" w:rsidRDefault="2CBEDAF3" w:rsidP="00F45629">
            <w:pPr>
              <w:jc w:val="both"/>
              <w:rPr>
                <w:sz w:val="20"/>
                <w:szCs w:val="20"/>
              </w:rPr>
            </w:pPr>
            <w:r w:rsidRPr="201C529A">
              <w:rPr>
                <w:sz w:val="20"/>
                <w:szCs w:val="20"/>
              </w:rPr>
              <w:t>Zamawiający wymaga, aby Technologia Uniwersalnej Biogazowni była innowacyjna</w:t>
            </w:r>
            <w:r w:rsidR="00AA56E3">
              <w:rPr>
                <w:sz w:val="20"/>
                <w:szCs w:val="20"/>
              </w:rPr>
              <w:t xml:space="preserve"> w skali kraju, Europy lub świata</w:t>
            </w:r>
            <w:r w:rsidRPr="201C529A">
              <w:rPr>
                <w:sz w:val="20"/>
                <w:szCs w:val="20"/>
              </w:rPr>
              <w:t xml:space="preserve"> np. w zakresie wykorzystywanych urządzeń, uniwersalności Technologii w odniesieniu do wykorzystywanych substratów,</w:t>
            </w:r>
            <w:r w:rsidR="1FED5594" w:rsidRPr="201C529A">
              <w:rPr>
                <w:sz w:val="20"/>
                <w:szCs w:val="20"/>
              </w:rPr>
              <w:t xml:space="preserve"> </w:t>
            </w:r>
            <w:r w:rsidRPr="201C529A">
              <w:rPr>
                <w:sz w:val="20"/>
                <w:szCs w:val="20"/>
              </w:rPr>
              <w:t>systemu sterowania procesami technologicznymi czy innowacyjnego zarządzania obiektem, zagospodarowania i przetwarzania biogazu, sposobów zagospodarowania masy pofermentacyjnej, sposobów eliminacji emisji odorów do środowiska, energooszczędności, wydajności procesowej. </w:t>
            </w:r>
          </w:p>
          <w:p w14:paraId="09B74CA4" w14:textId="0335D51D" w:rsidR="002F7565" w:rsidRDefault="002F7565" w:rsidP="00F45629">
            <w:pPr>
              <w:jc w:val="both"/>
              <w:rPr>
                <w:sz w:val="20"/>
                <w:szCs w:val="20"/>
              </w:rPr>
            </w:pPr>
            <w:r w:rsidRPr="00F972C1">
              <w:rPr>
                <w:sz w:val="20"/>
                <w:szCs w:val="20"/>
              </w:rPr>
              <w:t xml:space="preserve">Innowacyjność należy rozumieć jako wdrożenie nowego lub znacząco udoskonalonego produktu, procesu lub usługi w stosunku do istniejących na rynku rozwiązań. Zamawiający wymaga, aby </w:t>
            </w:r>
            <w:r>
              <w:rPr>
                <w:sz w:val="20"/>
                <w:szCs w:val="20"/>
              </w:rPr>
              <w:t>Wnioskodawca</w:t>
            </w:r>
            <w:r w:rsidRPr="00F972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wskazał wszystkie innowacje produktowe i procesowe, jakie planuje zaimplementować, przedstawił ich założenia i uzasadnił ich innowacyjność</w:t>
            </w:r>
            <w:r w:rsidRPr="00F972C1">
              <w:rPr>
                <w:sz w:val="20"/>
                <w:szCs w:val="20"/>
              </w:rPr>
              <w:t xml:space="preserve">. </w:t>
            </w:r>
          </w:p>
          <w:p w14:paraId="195BFD07" w14:textId="77777777" w:rsidR="002F7565" w:rsidRPr="00EB64B8" w:rsidRDefault="002F7565" w:rsidP="00F4562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F7565" w:rsidDel="004278AA" w14:paraId="5ED6FE06" w14:textId="77777777" w:rsidTr="201C529A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0928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0ADA6B0" w14:textId="528ADFD4" w:rsidR="002F7565" w:rsidRPr="00F45629" w:rsidRDefault="002F7565" w:rsidP="002C4972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6A191211" w14:textId="649FA34B" w:rsidR="002F7565" w:rsidRPr="00F45629" w:rsidDel="004278AA" w:rsidRDefault="14A1F07E" w:rsidP="32C12EFB">
            <w:pPr>
              <w:rPr>
                <w:i/>
                <w:iCs/>
                <w:sz w:val="20"/>
                <w:szCs w:val="20"/>
              </w:rPr>
            </w:pPr>
            <w:r w:rsidRPr="32C12EFB">
              <w:rPr>
                <w:i/>
                <w:iCs/>
                <w:sz w:val="20"/>
                <w:szCs w:val="20"/>
              </w:rPr>
              <w:t>Uzasadnienie spełnienia wymagania wraz ze wskazaniem rozwiązań innowacyjnych, ich skali</w:t>
            </w:r>
            <w:r w:rsidR="00923C8E">
              <w:rPr>
                <w:i/>
                <w:iCs/>
                <w:sz w:val="20"/>
                <w:szCs w:val="20"/>
              </w:rPr>
              <w:t xml:space="preserve"> (innowacyjność w skali kraju/Europy/świata)</w:t>
            </w:r>
            <w:r w:rsidRPr="32C12EFB">
              <w:rPr>
                <w:i/>
                <w:iCs/>
                <w:sz w:val="20"/>
                <w:szCs w:val="20"/>
              </w:rPr>
              <w:t xml:space="preserve"> i uzasadnienia innowacyjności</w:t>
            </w:r>
          </w:p>
        </w:tc>
      </w:tr>
    </w:tbl>
    <w:p w14:paraId="500FFF43" w14:textId="17355691" w:rsidR="00E17A6C" w:rsidRDefault="00E17A6C" w:rsidP="00E17A6C">
      <w:pPr>
        <w:jc w:val="both"/>
        <w:rPr>
          <w:sz w:val="20"/>
        </w:rPr>
      </w:pPr>
    </w:p>
    <w:p w14:paraId="7446C1E1" w14:textId="77777777" w:rsidR="00C11AA6" w:rsidRDefault="00C11AA6" w:rsidP="00E17A6C">
      <w:pPr>
        <w:jc w:val="both"/>
        <w:rPr>
          <w:sz w:val="20"/>
        </w:rPr>
      </w:pPr>
    </w:p>
    <w:p w14:paraId="10C0939F" w14:textId="5E038CEE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 w:rsidR="00F45629">
        <w:rPr>
          <w:i/>
          <w:color w:val="44546A" w:themeColor="text2"/>
          <w:sz w:val="18"/>
        </w:rPr>
        <w:t>3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 w:rsidRPr="00C77B09">
        <w:rPr>
          <w:i/>
          <w:color w:val="44546A" w:themeColor="text2"/>
          <w:sz w:val="18"/>
        </w:rPr>
        <w:t>Potencjał wdrożeniowy w skali kraju</w:t>
      </w:r>
      <w:r>
        <w:rPr>
          <w:i/>
          <w:color w:val="44546A" w:themeColor="text2"/>
          <w:sz w:val="18"/>
        </w:rPr>
        <w:t xml:space="preserve"> i Europy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F40E1A" w:rsidDel="004278AA" w14:paraId="6ED03560" w14:textId="77777777" w:rsidTr="001E58B6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C4515CB" w14:textId="77777777" w:rsidR="00F40E1A" w:rsidRDefault="00F40E1A" w:rsidP="00F40E1A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2161BAD4" w14:textId="77777777" w:rsidR="00F40E1A" w:rsidRPr="00DE04E9" w:rsidRDefault="00F40E1A" w:rsidP="00F40E1A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503A386A" w14:textId="3D4925B1" w:rsidR="00F40E1A" w:rsidRPr="00F40E1A" w:rsidRDefault="00F40E1A" w:rsidP="00F40E1A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5CF1D481" w14:textId="1D513A67" w:rsidR="00F40E1A" w:rsidRPr="004B08DC" w:rsidRDefault="00F40E1A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4472450F" w14:textId="77777777" w:rsidR="00F40E1A" w:rsidRPr="004B08DC" w:rsidDel="004278AA" w:rsidRDefault="00F40E1A" w:rsidP="001C3DAF">
            <w:pPr>
              <w:rPr>
                <w:rFonts w:ascii="Times New Roman" w:hAnsi="Times New Roman" w:cs="Times New Roman"/>
                <w:b/>
              </w:rPr>
            </w:pPr>
            <w:r w:rsidRPr="004B08DC">
              <w:rPr>
                <w:rFonts w:cs="Segoe UI"/>
                <w:b/>
                <w:color w:val="000000"/>
                <w:sz w:val="20"/>
                <w:szCs w:val="20"/>
              </w:rPr>
              <w:t>Potencjał wdrożeniowy w skali kraju</w:t>
            </w:r>
            <w:r>
              <w:rPr>
                <w:rFonts w:cs="Segoe UI"/>
                <w:b/>
                <w:color w:val="000000"/>
                <w:sz w:val="20"/>
                <w:szCs w:val="20"/>
              </w:rPr>
              <w:t xml:space="preserve"> i Europy</w:t>
            </w:r>
          </w:p>
        </w:tc>
      </w:tr>
      <w:tr w:rsidR="00F40E1A" w:rsidDel="004278AA" w14:paraId="20F8C9F8" w14:textId="77777777" w:rsidTr="001E58B6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9C92B13" w14:textId="77777777" w:rsidR="00F40E1A" w:rsidRPr="00907C43" w:rsidRDefault="00F40E1A" w:rsidP="00DB260E">
            <w:pPr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55A2F010" w14:textId="5FF31D7E" w:rsidR="00F40E1A" w:rsidRDefault="00F40E1A" w:rsidP="6B16F5A3">
            <w:pPr>
              <w:rPr>
                <w:sz w:val="20"/>
                <w:szCs w:val="20"/>
              </w:rPr>
            </w:pPr>
            <w:r w:rsidRPr="6B16F5A3">
              <w:rPr>
                <w:sz w:val="20"/>
                <w:szCs w:val="20"/>
              </w:rPr>
              <w:t xml:space="preserve">Proponowana przez Wnioskodawcę Technologia Uniwersalnej Biogazowni </w:t>
            </w:r>
            <w:r w:rsidR="7764B8FD" w:rsidRPr="001E58B6">
              <w:rPr>
                <w:rFonts w:ascii="Calibri" w:eastAsia="Calibri" w:hAnsi="Calibri" w:cs="Calibri"/>
                <w:sz w:val="20"/>
                <w:szCs w:val="20"/>
              </w:rPr>
              <w:t>oraz jej zastosowania w różnej skali</w:t>
            </w:r>
            <w:r w:rsidR="2493020B" w:rsidRPr="001E58B6">
              <w:rPr>
                <w:rFonts w:ascii="Calibri" w:eastAsia="Calibri" w:hAnsi="Calibri" w:cs="Calibri"/>
                <w:sz w:val="20"/>
                <w:szCs w:val="20"/>
              </w:rPr>
              <w:t xml:space="preserve"> (nie tylko w skali jak w przypadku Demonstratora Technologii </w:t>
            </w:r>
            <w:ins w:id="116" w:author="Autor">
              <w:r w:rsidR="008D39D9">
                <w:rPr>
                  <w:rFonts w:ascii="Calibri" w:eastAsia="Calibri" w:hAnsi="Calibri" w:cs="Calibri"/>
                  <w:sz w:val="20"/>
                  <w:szCs w:val="20"/>
                </w:rPr>
                <w:t>tj.</w:t>
              </w:r>
            </w:ins>
            <w:del w:id="117" w:author="Autor">
              <w:r w:rsidR="2493020B" w:rsidRPr="001E58B6" w:rsidDel="008D39D9">
                <w:rPr>
                  <w:rFonts w:ascii="Calibri" w:eastAsia="Calibri" w:hAnsi="Calibri" w:cs="Calibri"/>
                  <w:sz w:val="20"/>
                  <w:szCs w:val="20"/>
                </w:rPr>
                <w:delText>o</w:delText>
              </w:r>
            </w:del>
            <w:r w:rsidR="2493020B" w:rsidRPr="001E58B6">
              <w:rPr>
                <w:rFonts w:ascii="Calibri" w:eastAsia="Calibri" w:hAnsi="Calibri" w:cs="Calibri"/>
                <w:sz w:val="20"/>
                <w:szCs w:val="20"/>
              </w:rPr>
              <w:t xml:space="preserve"> ekwiwalentnej mocy 499 kW</w:t>
            </w:r>
            <w:r w:rsidR="7764B8FD" w:rsidRPr="001E58B6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7764B8FD" w:rsidRPr="001E58B6">
              <w:rPr>
                <w:sz w:val="20"/>
                <w:szCs w:val="20"/>
              </w:rPr>
              <w:t xml:space="preserve"> </w:t>
            </w:r>
            <w:r w:rsidRPr="6B16F5A3">
              <w:rPr>
                <w:sz w:val="20"/>
                <w:szCs w:val="20"/>
              </w:rPr>
              <w:t>musi mieć potencjał wdrożeniowy w skali kraju i Europy. Wymaga się, aby Wnioskodawca w polu „</w:t>
            </w:r>
            <w:r w:rsidRPr="6B16F5A3">
              <w:rPr>
                <w:i/>
                <w:iCs/>
                <w:sz w:val="20"/>
                <w:szCs w:val="20"/>
              </w:rPr>
              <w:t>Uzasadnienie spełnienia wymagania</w:t>
            </w:r>
            <w:r w:rsidRPr="6B16F5A3">
              <w:rPr>
                <w:sz w:val="20"/>
                <w:szCs w:val="20"/>
              </w:rPr>
              <w:t xml:space="preserve">” </w:t>
            </w:r>
            <w:del w:id="118" w:author="Autor">
              <w:r w:rsidRPr="6B16F5A3" w:rsidDel="008D39D9">
                <w:rPr>
                  <w:sz w:val="20"/>
                  <w:szCs w:val="20"/>
                </w:rPr>
                <w:delText xml:space="preserve">z </w:delText>
              </w:r>
            </w:del>
            <w:r w:rsidRPr="6B16F5A3">
              <w:rPr>
                <w:sz w:val="20"/>
                <w:szCs w:val="20"/>
              </w:rPr>
              <w:t xml:space="preserve">uzasadnił potencjał wdrożeniowy w skali kraju i w skali Europy, </w:t>
            </w:r>
            <w:del w:id="119" w:author="Autor">
              <w:r w:rsidRPr="6B16F5A3" w:rsidDel="008D39D9">
                <w:rPr>
                  <w:sz w:val="20"/>
                  <w:szCs w:val="20"/>
                </w:rPr>
                <w:delText xml:space="preserve">z </w:delText>
              </w:r>
            </w:del>
            <w:r w:rsidRPr="6B16F5A3">
              <w:rPr>
                <w:sz w:val="20"/>
                <w:szCs w:val="20"/>
              </w:rPr>
              <w:t>uwzględnieniem:</w:t>
            </w:r>
          </w:p>
          <w:p w14:paraId="7F302A31" w14:textId="1C13E3D8" w:rsidR="00F40E1A" w:rsidRPr="00A86EDC" w:rsidRDefault="00F40E1A" w:rsidP="00A86EDC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opisu wdrożenia wraz ze wskazaniem barier i ewentualnych ograniczeń (czy wdrożenie i produkcja są nieskomplikowane, czy trudne),</w:t>
            </w:r>
          </w:p>
          <w:p w14:paraId="1028FAA2" w14:textId="77777777" w:rsidR="00F40E1A" w:rsidRDefault="00F40E1A" w:rsidP="00A86EDC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  <w:r w:rsidRPr="00A86EDC">
              <w:rPr>
                <w:sz w:val="20"/>
              </w:rPr>
              <w:t xml:space="preserve">perspektyw dla technologii Wnioskodawcy, </w:t>
            </w:r>
          </w:p>
          <w:p w14:paraId="345FA28A" w14:textId="77777777" w:rsidR="00F40E1A" w:rsidRDefault="00F40E1A" w:rsidP="00A86EDC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  <w:r w:rsidRPr="00A86EDC">
              <w:rPr>
                <w:sz w:val="20"/>
              </w:rPr>
              <w:t xml:space="preserve">opisu zastosowań tej technologii zagranicą z przykładami wdrożeń (jeśli dotyczy), </w:t>
            </w:r>
          </w:p>
          <w:p w14:paraId="018330EE" w14:textId="4349FE60" w:rsidR="00F40E1A" w:rsidRPr="00A86EDC" w:rsidRDefault="5708F8E8" w:rsidP="205E52A1">
            <w:pPr>
              <w:pStyle w:val="Akapitzlist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205E52A1">
              <w:rPr>
                <w:sz w:val="20"/>
                <w:szCs w:val="20"/>
              </w:rPr>
              <w:t xml:space="preserve">ogólnej analizy rynku, w tym </w:t>
            </w:r>
            <w:r w:rsidR="2103DDF4" w:rsidRPr="205E52A1">
              <w:rPr>
                <w:sz w:val="20"/>
                <w:szCs w:val="20"/>
              </w:rPr>
              <w:t>opisu technologii konkurencyjnych</w:t>
            </w:r>
            <w:r w:rsidR="5FA8C325" w:rsidRPr="205E52A1">
              <w:rPr>
                <w:sz w:val="20"/>
                <w:szCs w:val="20"/>
              </w:rPr>
              <w:t>.</w:t>
            </w:r>
          </w:p>
        </w:tc>
      </w:tr>
      <w:tr w:rsidR="00F40E1A" w:rsidDel="004278AA" w14:paraId="46699AF1" w14:textId="77777777" w:rsidTr="001E58B6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65728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D934850" w14:textId="715A0596" w:rsidR="00F40E1A" w:rsidRPr="007D7A0B" w:rsidRDefault="00F40E1A" w:rsidP="000622A2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449C976A" w14:textId="4FB63EC7" w:rsidR="00F40E1A" w:rsidRPr="00EB64B8" w:rsidDel="004278AA" w:rsidRDefault="00F40E1A" w:rsidP="000622A2">
            <w:pPr>
              <w:rPr>
                <w:rFonts w:cstheme="minorHAnsi"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3D24C212" w14:textId="251A92BB" w:rsidR="00E17A6C" w:rsidRDefault="00E17A6C" w:rsidP="00E17A6C"/>
    <w:p w14:paraId="6A11C28D" w14:textId="4B0D6127" w:rsidR="00E17A6C" w:rsidRPr="004B08DC" w:rsidRDefault="00E17A6C" w:rsidP="00E17A6C">
      <w:pPr>
        <w:rPr>
          <w:i/>
          <w:color w:val="44546A" w:themeColor="text2"/>
          <w:sz w:val="18"/>
        </w:rPr>
      </w:pPr>
    </w:p>
    <w:p w14:paraId="36155659" w14:textId="77777777" w:rsidR="004B2A69" w:rsidRDefault="004B2A69" w:rsidP="00E17A6C"/>
    <w:p w14:paraId="44392F9E" w14:textId="64BB1BBC" w:rsidR="00DB423A" w:rsidRDefault="00DB423A" w:rsidP="00DB423A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 w:rsidR="009E085E">
        <w:rPr>
          <w:i/>
          <w:color w:val="44546A" w:themeColor="text2"/>
          <w:sz w:val="18"/>
        </w:rPr>
        <w:t>4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 xml:space="preserve">Wykorzystanie masy pofermentacyjnej 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4B4659" w:rsidDel="004278AA" w14:paraId="7BCBB473" w14:textId="77777777" w:rsidTr="07CE9E9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7265E5E" w14:textId="77777777" w:rsidR="004B4659" w:rsidRDefault="004B4659" w:rsidP="004B4659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5FEFE02" w14:textId="77777777" w:rsidR="004B4659" w:rsidRPr="00DE04E9" w:rsidRDefault="004B4659" w:rsidP="004B4659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4E46727E" w14:textId="026385F8" w:rsidR="004B4659" w:rsidRPr="004B4659" w:rsidRDefault="004B4659" w:rsidP="004B4659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60E4918B" w14:textId="54D36E97" w:rsidR="004B4659" w:rsidRPr="004B08DC" w:rsidRDefault="004B4659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3BB076D6" w14:textId="62E3F7A9" w:rsidR="004B4659" w:rsidRPr="004B08DC" w:rsidDel="004278AA" w:rsidRDefault="004B4659" w:rsidP="00AF616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Wykorzystanie masy pofermentacyjnej</w:t>
            </w:r>
          </w:p>
        </w:tc>
      </w:tr>
      <w:tr w:rsidR="004B4659" w:rsidDel="004278AA" w14:paraId="52432EB2" w14:textId="77777777" w:rsidTr="07CE9E9B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D84FEBF" w14:textId="77777777" w:rsidR="004B4659" w:rsidRPr="00F972C1" w:rsidRDefault="004B4659" w:rsidP="009269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706BBD41" w14:textId="7A968801" w:rsidR="009745FB" w:rsidRDefault="17592106" w:rsidP="0C862B17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CE9E9B">
              <w:rPr>
                <w:sz w:val="20"/>
                <w:szCs w:val="20"/>
              </w:rPr>
              <w:t xml:space="preserve">Zamawiający wymaga, aby Wnioskodawca w ramach Przedsięwzięcia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opracował technologię zagospodarowania masy pofermentacyjnej powstałej po konwersji substratów w Procesie Technologicznym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która 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zapewni parametry masy pofermentacyjnej, 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umożliwi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ające w dalszej konsekwencji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dopuszczenie jej do obrotu jako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produktu przeznaczonego dla rolnictwa i/lub ogrodnictwa</w:t>
            </w:r>
            <w:ins w:id="120" w:author="Autor">
              <w:r w:rsidR="008D39D9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,</w:t>
              </w:r>
            </w:ins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zgodnie z zasadami gospodarki o obiegu zamkniętym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Wnioskodawca jest zobowiązany do przedstawienia w polu „</w:t>
            </w:r>
            <w:r w:rsidRPr="00A67F17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Uzasadnienie spełnienia wymagania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” opisu uwzględniającego założenia ww. technologii, wskazanie 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możliwych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produktów powstałych z masy pofermentacyjnej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które będą mogły zostać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dopuszczon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obrotu i zastosowa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ne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rolnictwie i/lub ogrodnictwie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jakości oraz korzyści ekonomiczno-środowiskowych (w tym wskazania, jaki procent biogenów powróci do obiegu w postaci produktów).</w:t>
            </w:r>
          </w:p>
          <w:p w14:paraId="50D68F45" w14:textId="2615DACC" w:rsidR="004B4659" w:rsidRPr="00EB64B8" w:rsidRDefault="004B4659" w:rsidP="0C862B17">
            <w:pPr>
              <w:jc w:val="both"/>
              <w:rPr>
                <w:sz w:val="20"/>
                <w:szCs w:val="20"/>
              </w:rPr>
            </w:pPr>
          </w:p>
        </w:tc>
      </w:tr>
      <w:tr w:rsidR="004B4659" w:rsidDel="004278AA" w14:paraId="57C19649" w14:textId="77777777" w:rsidTr="07CE9E9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9547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646BA27F" w14:textId="13B44325" w:rsidR="004B4659" w:rsidRDefault="004B4659" w:rsidP="00AF616C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76633A54" w14:textId="6D976787" w:rsidR="004B4659" w:rsidRPr="008A365D" w:rsidDel="004278AA" w:rsidRDefault="004B4659" w:rsidP="00AF616C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38AF4C68" w14:textId="77777777" w:rsidR="00DB423A" w:rsidRDefault="00DB423A" w:rsidP="00DB423A"/>
    <w:p w14:paraId="3CCB1BB6" w14:textId="77777777" w:rsidR="00DB423A" w:rsidRDefault="00DB423A" w:rsidP="00E17A6C">
      <w:pPr>
        <w:jc w:val="both"/>
        <w:rPr>
          <w:sz w:val="20"/>
          <w:szCs w:val="20"/>
        </w:rPr>
      </w:pPr>
    </w:p>
    <w:p w14:paraId="5865B2FA" w14:textId="77777777" w:rsidR="00D46FFE" w:rsidRDefault="00D46FFE" w:rsidP="00D46FFE"/>
    <w:p w14:paraId="508FFEEE" w14:textId="053D7FF8" w:rsidR="00D46FFE" w:rsidRDefault="00D46FFE" w:rsidP="205E52A1">
      <w:pPr>
        <w:rPr>
          <w:i/>
          <w:iCs/>
          <w:color w:val="44546A" w:themeColor="text2"/>
          <w:sz w:val="18"/>
          <w:szCs w:val="18"/>
        </w:rPr>
      </w:pPr>
      <w:r w:rsidRPr="205E52A1">
        <w:rPr>
          <w:i/>
          <w:iCs/>
          <w:color w:val="44546A" w:themeColor="text2"/>
          <w:sz w:val="18"/>
          <w:szCs w:val="18"/>
        </w:rPr>
        <w:t>Tabela G.</w:t>
      </w:r>
      <w:r w:rsidR="009E085E">
        <w:rPr>
          <w:i/>
          <w:iCs/>
          <w:color w:val="44546A" w:themeColor="text2"/>
          <w:sz w:val="18"/>
          <w:szCs w:val="18"/>
        </w:rPr>
        <w:t>5</w:t>
      </w:r>
      <w:r w:rsidRPr="205E52A1">
        <w:rPr>
          <w:i/>
          <w:iCs/>
          <w:color w:val="44546A" w:themeColor="text2"/>
          <w:sz w:val="18"/>
          <w:szCs w:val="18"/>
        </w:rPr>
        <w:t xml:space="preserve">. </w:t>
      </w:r>
      <w:r w:rsidR="6EA1FA19" w:rsidRPr="205E52A1">
        <w:rPr>
          <w:i/>
          <w:iCs/>
          <w:color w:val="44546A" w:themeColor="text2"/>
          <w:sz w:val="18"/>
          <w:szCs w:val="18"/>
        </w:rPr>
        <w:t>Usuwanie</w:t>
      </w:r>
      <w:r w:rsidR="00251B2E" w:rsidRPr="205E52A1">
        <w:rPr>
          <w:i/>
          <w:iCs/>
          <w:color w:val="44546A" w:themeColor="text2"/>
          <w:sz w:val="18"/>
          <w:szCs w:val="18"/>
        </w:rPr>
        <w:t xml:space="preserve"> mikrozanieczyszczeń 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142361" w:rsidDel="004278AA" w14:paraId="261A0476" w14:textId="77777777" w:rsidTr="32C12EF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1DDE79E" w14:textId="77777777" w:rsidR="00142361" w:rsidRDefault="00142361" w:rsidP="00142361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290B6906" w14:textId="77777777" w:rsidR="00142361" w:rsidRPr="00DE04E9" w:rsidRDefault="00142361" w:rsidP="00142361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3954889" w14:textId="35C8CFBD" w:rsidR="00142361" w:rsidRPr="00142361" w:rsidRDefault="00142361" w:rsidP="00142361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3F33CFB2" w14:textId="0DC9D8F8" w:rsidR="00142361" w:rsidRPr="004B08DC" w:rsidRDefault="00142361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41B3B455" w14:textId="44F06650" w:rsidR="00142361" w:rsidRPr="004B08DC" w:rsidDel="004278AA" w:rsidRDefault="4AC83E0D" w:rsidP="205E52A1">
            <w:pPr>
              <w:rPr>
                <w:rFonts w:ascii="Times New Roman" w:hAnsi="Times New Roman" w:cs="Times New Roman"/>
                <w:b/>
                <w:bCs/>
              </w:rPr>
            </w:pPr>
            <w:r w:rsidRPr="205E52A1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Usuwanie mikrozanieczyszczeń </w:t>
            </w:r>
          </w:p>
        </w:tc>
      </w:tr>
      <w:tr w:rsidR="00142361" w:rsidDel="004278AA" w14:paraId="155E0522" w14:textId="77777777" w:rsidTr="32C12EFB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5C9A86B0" w14:textId="77777777" w:rsidR="00142361" w:rsidRPr="006B39D4" w:rsidRDefault="00142361" w:rsidP="00251B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4F29E5B4" w14:textId="3E531D27" w:rsidR="00142361" w:rsidRPr="00304A31" w:rsidRDefault="095C703A" w:rsidP="008D39D9">
            <w:pPr>
              <w:jc w:val="both"/>
              <w:rPr>
                <w:sz w:val="20"/>
                <w:szCs w:val="20"/>
              </w:rPr>
            </w:pPr>
            <w:r w:rsidRPr="32C12EFB">
              <w:rPr>
                <w:sz w:val="20"/>
                <w:szCs w:val="20"/>
              </w:rPr>
              <w:t xml:space="preserve">Zamawiający wymaga, aby Wnioskodawca wskazał, czy i w jakim stopniu opracowywana w ramach Przedsięwzięcia Technologia będzie usuwała mikrozanieczyszczenia zawarte w substratach - nawozach naturalnych, dozowanych na Biogazownię - m.in. </w:t>
            </w:r>
            <w:r w:rsidR="0BF24312" w:rsidRPr="32C12EFB">
              <w:rPr>
                <w:sz w:val="20"/>
                <w:szCs w:val="20"/>
              </w:rPr>
              <w:t>pestycydy</w:t>
            </w:r>
            <w:r w:rsidR="108E062A" w:rsidRPr="32C12EFB">
              <w:rPr>
                <w:sz w:val="20"/>
                <w:szCs w:val="20"/>
              </w:rPr>
              <w:t xml:space="preserve"> takie jak </w:t>
            </w:r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Aklonifen, Alachlor, Aldryna i pochodne, Bifenoks, Endryna, Heksachlorocyckloheksan (Lindan), Izoproturon, Trifluralin</w:t>
            </w:r>
            <w:r w:rsidR="5EEE6281" w:rsidRPr="32C12EFB">
              <w:rPr>
                <w:sz w:val="20"/>
                <w:szCs w:val="20"/>
              </w:rPr>
              <w:t xml:space="preserve">; </w:t>
            </w:r>
            <w:r w:rsidRPr="32C12EFB">
              <w:rPr>
                <w:sz w:val="20"/>
                <w:szCs w:val="20"/>
              </w:rPr>
              <w:t xml:space="preserve">antybiotyki takie jak Sulfametoksazol, Atenolol, Karbamazepina </w:t>
            </w:r>
            <w:r w:rsidR="009745FB">
              <w:rPr>
                <w:sz w:val="20"/>
                <w:szCs w:val="20"/>
              </w:rPr>
              <w:t>i</w:t>
            </w:r>
            <w:r w:rsidRPr="32C12EFB">
              <w:rPr>
                <w:sz w:val="20"/>
                <w:szCs w:val="20"/>
              </w:rPr>
              <w:t xml:space="preserve"> hormony. Wnioskodawca przedstawia w polu „</w:t>
            </w:r>
            <w:r w:rsidRPr="00A67F17">
              <w:rPr>
                <w:i/>
                <w:sz w:val="20"/>
                <w:szCs w:val="20"/>
              </w:rPr>
              <w:t>Uzasadnienie spełnienia wymagania</w:t>
            </w:r>
            <w:r w:rsidRPr="32C12EFB">
              <w:rPr>
                <w:sz w:val="20"/>
                <w:szCs w:val="20"/>
              </w:rPr>
              <w:t>” opis wszystkich założeń, uwzględniających m.in. wskazanie, które mikrozanieczyszczenia będą usuwane, sposób ich usuwania, a także informację, na jakim etapie Procesu Technologicznego mikrozanieczyszczenia będą usuwane i do jakiego poziomu.</w:t>
            </w:r>
          </w:p>
        </w:tc>
      </w:tr>
      <w:tr w:rsidR="00142361" w:rsidDel="004278AA" w14:paraId="001764E4" w14:textId="77777777" w:rsidTr="32C12EF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33109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DC6946D" w14:textId="6DB34CC3" w:rsidR="00142361" w:rsidRDefault="00142361" w:rsidP="00D46FFE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52F79B8D" w14:textId="30F0B7C3" w:rsidR="00142361" w:rsidRPr="008A365D" w:rsidDel="004278AA" w:rsidRDefault="00142361" w:rsidP="00D46FF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1C862B30" w14:textId="77777777" w:rsidR="00D46FFE" w:rsidRDefault="00D46FFE" w:rsidP="00D46FFE"/>
    <w:p w14:paraId="1CFE4FD3" w14:textId="24CAD3C7" w:rsidR="009E085E" w:rsidRDefault="009E085E" w:rsidP="009E085E"/>
    <w:p w14:paraId="142B438D" w14:textId="77777777" w:rsidR="009E085E" w:rsidRDefault="009E085E" w:rsidP="009E085E"/>
    <w:p w14:paraId="63491C81" w14:textId="4A56CCE3" w:rsidR="009E085E" w:rsidRPr="004B08DC" w:rsidRDefault="009E085E" w:rsidP="009E085E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6.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Harmonogram Rzeczowo-Finansowy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8925"/>
      </w:tblGrid>
      <w:tr w:rsidR="009E085E" w:rsidDel="004278AA" w14:paraId="298E88CF" w14:textId="77777777" w:rsidTr="32C12EF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6D76C50" w14:textId="77777777" w:rsidR="009E085E" w:rsidRDefault="009E085E" w:rsidP="00C85C9E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1162FEAD" w14:textId="77777777" w:rsidR="009E085E" w:rsidRPr="00DE04E9" w:rsidRDefault="009E085E" w:rsidP="00C85C9E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DD0DC83" w14:textId="77777777" w:rsidR="009E085E" w:rsidRPr="004B51DA" w:rsidRDefault="009E085E" w:rsidP="00C85C9E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shd w:val="clear" w:color="auto" w:fill="A8D08D" w:themeFill="accent6" w:themeFillTint="99"/>
            <w:vAlign w:val="center"/>
          </w:tcPr>
          <w:p w14:paraId="01C97B5E" w14:textId="77777777" w:rsidR="009E085E" w:rsidRPr="004B08DC" w:rsidDel="004278AA" w:rsidRDefault="009E085E" w:rsidP="00C85C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Harmonogram Rzeczowo-Finansowy</w:t>
            </w:r>
          </w:p>
        </w:tc>
      </w:tr>
      <w:tr w:rsidR="009E085E" w:rsidDel="004278AA" w14:paraId="74433783" w14:textId="77777777" w:rsidTr="32C12EFB">
        <w:trPr>
          <w:trHeight w:val="1123"/>
          <w:tblHeader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5C2347DD" w14:textId="77777777" w:rsidR="009E085E" w:rsidRDefault="009E085E" w:rsidP="00C85C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shd w:val="clear" w:color="auto" w:fill="C5E0B3" w:themeFill="accent6" w:themeFillTint="66"/>
            <w:vAlign w:val="center"/>
          </w:tcPr>
          <w:p w14:paraId="5088D1E2" w14:textId="1A1423DE" w:rsidR="009E085E" w:rsidRDefault="009E085E" w:rsidP="00C85C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wymaga</w:t>
            </w:r>
            <w:r w:rsidRPr="00F972C1">
              <w:rPr>
                <w:sz w:val="20"/>
                <w:szCs w:val="20"/>
              </w:rPr>
              <w:t xml:space="preserve">, aby </w:t>
            </w:r>
            <w:r>
              <w:rPr>
                <w:sz w:val="20"/>
                <w:szCs w:val="20"/>
              </w:rPr>
              <w:t xml:space="preserve">Wnioskodawca przedstawił Harmonogram Rzeczowo-Finansowy dla Etapu I </w:t>
            </w:r>
            <w:r w:rsidR="008D39D9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i Etapu II, uwzględniający m.in.:</w:t>
            </w:r>
          </w:p>
          <w:p w14:paraId="2BE8BAD2" w14:textId="4184944A" w:rsidR="009E085E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32C12EFB">
              <w:rPr>
                <w:sz w:val="20"/>
                <w:szCs w:val="20"/>
              </w:rPr>
              <w:t xml:space="preserve">plan badawczy Wnioskodawcy na Etap I i Etap II, zawierający cele badawcze, prace badawczo-rozwojowe w postaci Zadań Badawczych, jakie Wnioskodawca planuje przeprowadzić kolejno </w:t>
            </w:r>
            <w:r w:rsidR="008D39D9">
              <w:rPr>
                <w:sz w:val="20"/>
                <w:szCs w:val="20"/>
              </w:rPr>
              <w:br/>
            </w:r>
            <w:r w:rsidRPr="32C12EFB">
              <w:rPr>
                <w:sz w:val="20"/>
                <w:szCs w:val="20"/>
              </w:rPr>
              <w:t xml:space="preserve">w Etapie I i Etapie II oraz odpowiadające im Kamienie Milowe. </w:t>
            </w:r>
          </w:p>
          <w:p w14:paraId="1A53DD76" w14:textId="77777777" w:rsidR="009E085E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001E58B6">
              <w:rPr>
                <w:sz w:val="20"/>
                <w:szCs w:val="20"/>
              </w:rPr>
              <w:t xml:space="preserve">harmonogram realizacji poszczególnych Etapów z podziałem na </w:t>
            </w:r>
            <w:r>
              <w:rPr>
                <w:sz w:val="20"/>
                <w:szCs w:val="20"/>
              </w:rPr>
              <w:t xml:space="preserve">ww. </w:t>
            </w:r>
            <w:r w:rsidRPr="001E58B6">
              <w:rPr>
                <w:sz w:val="20"/>
                <w:szCs w:val="20"/>
              </w:rPr>
              <w:t>Zadania Badawcze, wycenę Zadań Badawczych (podział wynagrodzenia pomiędzy poszczególne Zadania Badawcze),</w:t>
            </w:r>
          </w:p>
          <w:p w14:paraId="1E63C32C" w14:textId="77777777" w:rsidR="009E085E" w:rsidRPr="001E58B6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001E58B6">
              <w:rPr>
                <w:sz w:val="20"/>
                <w:szCs w:val="20"/>
              </w:rPr>
              <w:t xml:space="preserve"> harmonogram wypłat Zaliczek (jeśli dotyczy).</w:t>
            </w:r>
          </w:p>
        </w:tc>
      </w:tr>
      <w:tr w:rsidR="009E085E" w:rsidDel="004278AA" w14:paraId="1C7200C1" w14:textId="77777777" w:rsidTr="32C12EFB">
        <w:trPr>
          <w:trHeight w:val="1123"/>
          <w:tblHeader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5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1B59633" w14:textId="77777777" w:rsidR="009E085E" w:rsidRDefault="009E085E" w:rsidP="00C85C9E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shd w:val="clear" w:color="auto" w:fill="auto"/>
            <w:vAlign w:val="center"/>
          </w:tcPr>
          <w:p w14:paraId="3E4FF4E0" w14:textId="77777777" w:rsidR="009E085E" w:rsidRPr="00D65ABB" w:rsidDel="004278AA" w:rsidRDefault="009E085E" w:rsidP="00C85C9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C93BB9C" w14:textId="77777777" w:rsidR="009E085E" w:rsidDel="00604233" w:rsidRDefault="009E085E" w:rsidP="009E085E">
      <w:pPr>
        <w:rPr>
          <w:del w:id="121" w:author="Autor"/>
        </w:rPr>
      </w:pPr>
    </w:p>
    <w:p w14:paraId="5C7C1CC2" w14:textId="204A54B8" w:rsidR="00E17A6C" w:rsidRDefault="00E17A6C" w:rsidP="00E17A6C">
      <w:bookmarkStart w:id="122" w:name="_GoBack"/>
    </w:p>
    <w:bookmarkEnd w:id="122"/>
    <w:p w14:paraId="2068305F" w14:textId="77777777" w:rsidR="00E17A6C" w:rsidRDefault="00E17A6C" w:rsidP="00E17A6C"/>
    <w:p w14:paraId="58146395" w14:textId="4DC5BEC1" w:rsidR="00E17A6C" w:rsidRPr="00F82311" w:rsidRDefault="00E17A6C" w:rsidP="00E17A6C">
      <w:pPr>
        <w:pStyle w:val="Nagwek1"/>
      </w:pPr>
      <w:r>
        <w:t>DOŚWIADCZENIE WNIOSKODAWCY I ZESPÓŁ PROJEKTOWY</w:t>
      </w:r>
    </w:p>
    <w:p w14:paraId="213D3860" w14:textId="77777777" w:rsidR="00E17A6C" w:rsidRDefault="00E17A6C" w:rsidP="00E17A6C">
      <w:pPr>
        <w:jc w:val="both"/>
        <w:rPr>
          <w:sz w:val="20"/>
          <w:szCs w:val="20"/>
          <w:u w:val="single"/>
        </w:rPr>
      </w:pPr>
    </w:p>
    <w:p w14:paraId="44A88E45" w14:textId="77777777" w:rsidR="00E17A6C" w:rsidRDefault="00E17A6C" w:rsidP="00E17A6C">
      <w:pPr>
        <w:jc w:val="both"/>
        <w:rPr>
          <w:sz w:val="20"/>
          <w:szCs w:val="20"/>
        </w:rPr>
      </w:pPr>
    </w:p>
    <w:p w14:paraId="682B276C" w14:textId="29B207DD" w:rsidR="3841AE37" w:rsidRDefault="00DE6F9A">
      <w:r w:rsidRPr="3841AE37">
        <w:rPr>
          <w:sz w:val="20"/>
          <w:szCs w:val="20"/>
        </w:rPr>
        <w:t>Zamawiający wymaga, aby w Tabelach H.1 oraz H.2 W</w:t>
      </w:r>
      <w:r w:rsidR="006455C2" w:rsidRPr="3841AE37">
        <w:rPr>
          <w:sz w:val="20"/>
          <w:szCs w:val="20"/>
        </w:rPr>
        <w:t>nioskodawca</w:t>
      </w:r>
      <w:r w:rsidRPr="3841AE37">
        <w:rPr>
          <w:sz w:val="20"/>
          <w:szCs w:val="20"/>
        </w:rPr>
        <w:t xml:space="preserve"> wykazał swoje doświadczenie w </w:t>
      </w:r>
      <w:r w:rsidR="006455C2" w:rsidRPr="3841AE37">
        <w:rPr>
          <w:sz w:val="20"/>
          <w:szCs w:val="20"/>
        </w:rPr>
        <w:t xml:space="preserve">realizacji prac badawczo-rozwojowych z zakresu biogazu/biometanu, oraz opisał Zespół Projektowy, jaki skieruje do realizacji Przedsięwzięcia. </w:t>
      </w:r>
    </w:p>
    <w:p w14:paraId="2B6041B1" w14:textId="2DCD4AE3" w:rsidR="003124CB" w:rsidRDefault="003124CB" w:rsidP="3841AE37">
      <w:pPr>
        <w:jc w:val="both"/>
        <w:rPr>
          <w:sz w:val="20"/>
          <w:szCs w:val="20"/>
          <w:u w:val="single"/>
        </w:rPr>
      </w:pPr>
    </w:p>
    <w:p w14:paraId="26C4DB59" w14:textId="78941BEE" w:rsidR="003124CB" w:rsidRPr="0032582E" w:rsidRDefault="003124CB" w:rsidP="003124CB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H</w:t>
      </w:r>
      <w:r w:rsidRPr="00F5763B">
        <w:rPr>
          <w:i/>
          <w:color w:val="44546A" w:themeColor="text2"/>
          <w:sz w:val="18"/>
        </w:rPr>
        <w:t>.</w:t>
      </w:r>
      <w:r w:rsidR="000467CA">
        <w:rPr>
          <w:i/>
          <w:color w:val="44546A" w:themeColor="text2"/>
          <w:sz w:val="18"/>
        </w:rPr>
        <w:t>1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 xml:space="preserve">Doświadczenie </w:t>
      </w:r>
      <w:r w:rsidR="00DE6F9A">
        <w:rPr>
          <w:i/>
          <w:color w:val="44546A" w:themeColor="text2"/>
          <w:sz w:val="18"/>
        </w:rPr>
        <w:t>W</w:t>
      </w:r>
      <w:r w:rsidR="006455C2">
        <w:rPr>
          <w:i/>
          <w:color w:val="44546A" w:themeColor="text2"/>
          <w:sz w:val="18"/>
        </w:rPr>
        <w:t>nioskodawcy</w:t>
      </w:r>
      <w:r w:rsidR="00DE6F9A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>w obszarze B+R w sektorze biogazu i/lub biometanu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3124CB" w:rsidRPr="00664472" w14:paraId="629BA048" w14:textId="77777777" w:rsidTr="0059027B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91FBA13" w14:textId="77777777" w:rsidR="003124CB" w:rsidRDefault="003124CB" w:rsidP="00BF41AF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01325574" w14:textId="77777777" w:rsidR="003124CB" w:rsidRPr="00DE04E9" w:rsidRDefault="003124CB" w:rsidP="00BF41AF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030501DC" w14:textId="77777777" w:rsidR="003124CB" w:rsidRPr="00CC3507" w:rsidRDefault="003124CB" w:rsidP="00BF41AF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22509AB" w14:textId="77777777" w:rsidR="003124CB" w:rsidRPr="003124CB" w:rsidRDefault="003124CB" w:rsidP="00BF41AF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5.8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1F0EC08" w14:textId="5C816BDE" w:rsidR="003124CB" w:rsidRPr="0032582E" w:rsidRDefault="003124CB" w:rsidP="006455C2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Opis 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doświadczenia W</w:t>
            </w:r>
            <w:r w:rsidR="006455C2">
              <w:rPr>
                <w:rFonts w:cstheme="minorHAnsi"/>
                <w:b/>
                <w:color w:val="000000" w:themeColor="text1"/>
                <w:sz w:val="20"/>
                <w:szCs w:val="20"/>
              </w:rPr>
              <w:t>nioskodawcy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w realizacji </w:t>
            </w: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>pr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ac B+R </w:t>
            </w:r>
            <w:r w:rsidRPr="003767D4">
              <w:rPr>
                <w:rFonts w:cstheme="minorHAnsi"/>
                <w:b/>
                <w:color w:val="000000" w:themeColor="text1"/>
                <w:sz w:val="20"/>
                <w:szCs w:val="20"/>
              </w:rPr>
              <w:t>w sektorze biogazu i/lub biometanu</w:t>
            </w:r>
            <w:r w:rsidRPr="003767D4" w:rsidDel="00AC04D9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124CB" w:rsidRPr="00664472" w14:paraId="6C8131D6" w14:textId="77777777" w:rsidTr="0059027B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760DEE6" w14:textId="77777777" w:rsidR="003124CB" w:rsidRPr="00773AC1" w:rsidRDefault="003124CB" w:rsidP="00BF41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A53D0E2" w14:textId="77777777" w:rsidR="003124CB" w:rsidRPr="00AC04D9" w:rsidRDefault="003124CB" w:rsidP="00BF41AF">
            <w:pPr>
              <w:jc w:val="both"/>
              <w:rPr>
                <w:sz w:val="20"/>
                <w:szCs w:val="20"/>
              </w:rPr>
            </w:pPr>
            <w:r w:rsidRPr="00773AC1">
              <w:rPr>
                <w:sz w:val="20"/>
                <w:szCs w:val="20"/>
              </w:rPr>
              <w:t xml:space="preserve">Zamawiający wymaga, by </w:t>
            </w:r>
            <w:r>
              <w:rPr>
                <w:sz w:val="20"/>
                <w:szCs w:val="20"/>
              </w:rPr>
              <w:t>Wnioskodawca</w:t>
            </w:r>
            <w:r w:rsidRPr="00773AC1">
              <w:rPr>
                <w:sz w:val="20"/>
                <w:szCs w:val="20"/>
              </w:rPr>
              <w:t xml:space="preserve"> wykazał zrealizowane lub realizowane w okresie ostatnich 5 lat przed upływem terminu składania Wniosku, a jeżeli okres prowadzenia działalności był krótszy – w tym okresie, projekty B+R w obszarze produkcji biogazu lub biometanu, lub wdrażania rozwiązań wykorzystujących biogaz lu</w:t>
            </w:r>
            <w:r>
              <w:rPr>
                <w:sz w:val="20"/>
                <w:szCs w:val="20"/>
              </w:rPr>
              <w:t>b biometan</w:t>
            </w:r>
            <w:r w:rsidRPr="00773AC1">
              <w:rPr>
                <w:sz w:val="20"/>
                <w:szCs w:val="20"/>
              </w:rPr>
              <w:t xml:space="preserve">. Zamawiający wymaga, aby </w:t>
            </w:r>
            <w:r>
              <w:rPr>
                <w:sz w:val="20"/>
                <w:szCs w:val="20"/>
              </w:rPr>
              <w:t>Wnioskodawca</w:t>
            </w:r>
            <w:r w:rsidRPr="00773AC1">
              <w:rPr>
                <w:sz w:val="20"/>
                <w:szCs w:val="20"/>
              </w:rPr>
              <w:t xml:space="preserve"> udokumentował doświadczenie przedstawiając pisemne referencji potwierdzające rodzaj, jakość i kwotę zrealizowanych wdrożeń, o których mowa powyżej.</w:t>
            </w:r>
          </w:p>
        </w:tc>
      </w:tr>
      <w:tr w:rsidR="003124CB" w:rsidRPr="00664472" w14:paraId="6E23C1EB" w14:textId="77777777" w:rsidTr="0059027B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3361C060" w14:textId="77777777" w:rsidR="003124CB" w:rsidRPr="00CC3507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481DF06D" w14:textId="77777777" w:rsidR="003124CB" w:rsidRPr="00AC04D9" w:rsidRDefault="003124CB" w:rsidP="00BF41AF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F9D5F5D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985825642"/>
              <w:placeholder>
                <w:docPart w:val="A7889EAE7AAC4AA2AF42DAA263A99517"/>
              </w:placeholder>
              <w:showingPlcHdr/>
            </w:sdtPr>
            <w:sdtEndPr/>
            <w:sdtContent>
              <w:p w14:paraId="13603D7E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69C257D9" w14:textId="77777777" w:rsidTr="0059027B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6CD34895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  <w:vAlign w:val="center"/>
          </w:tcPr>
          <w:p w14:paraId="009471D8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E02CBB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658769381"/>
              <w:placeholder>
                <w:docPart w:val="8B2678098E7048B4928B18CCC7D2ADB0"/>
              </w:placeholder>
              <w:showingPlcHdr/>
            </w:sdtPr>
            <w:sdtEndPr/>
            <w:sdtContent>
              <w:p w14:paraId="0820E3CB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70CFAA3A" w14:textId="77777777" w:rsidR="003124CB" w:rsidRPr="008E24EC" w:rsidRDefault="003124CB" w:rsidP="00BF41A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124CB" w:rsidRPr="00664472" w14:paraId="3709446C" w14:textId="77777777" w:rsidTr="0059027B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FB10582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  <w:vAlign w:val="center"/>
          </w:tcPr>
          <w:p w14:paraId="252D38BA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2E5EBA5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068266669"/>
              <w:placeholder>
                <w:docPart w:val="CFCC734F645D47C291A9B54D428B80BD"/>
              </w:placeholder>
              <w:showingPlcHdr/>
            </w:sdtPr>
            <w:sdtEndPr/>
            <w:sdtContent>
              <w:p w14:paraId="598DFBFF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5318FAAA" w14:textId="77777777" w:rsidTr="0059027B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992B474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</w:tcPr>
          <w:p w14:paraId="0C21C273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062D7672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2040265342"/>
              <w:placeholder>
                <w:docPart w:val="05AEBB26BF4F4318AAAAB80D1CB40B85"/>
              </w:placeholder>
              <w:showingPlcHdr/>
            </w:sdtPr>
            <w:sdtEndPr/>
            <w:sdtContent>
              <w:p w14:paraId="19259D87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0CAF35BB" w14:textId="77777777" w:rsidTr="0059027B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0553590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</w:tcPr>
          <w:p w14:paraId="5FF474B5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402E21B7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Rola w projekcie (np. za realizację jakich zadań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E24EC">
              <w:rPr>
                <w:rFonts w:cstheme="minorHAnsi"/>
                <w:sz w:val="20"/>
                <w:szCs w:val="20"/>
              </w:rPr>
              <w:t>w projekcie odpowiadał</w:t>
            </w:r>
            <w:r>
              <w:rPr>
                <w:rFonts w:cstheme="minorHAnsi"/>
                <w:sz w:val="20"/>
                <w:szCs w:val="20"/>
              </w:rPr>
              <w:t xml:space="preserve"> Wnioskodawca</w:t>
            </w:r>
            <w:r w:rsidRPr="008E24EC">
              <w:rPr>
                <w:rFonts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246874089"/>
              <w:placeholder>
                <w:docPart w:val="8E9D72F409844B58B62148E71889E704"/>
              </w:placeholder>
              <w:showingPlcHdr/>
            </w:sdtPr>
            <w:sdtEndPr/>
            <w:sdtContent>
              <w:p w14:paraId="44D0492A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0593A861" w14:textId="77777777" w:rsidR="003124CB" w:rsidRPr="008E24EC" w:rsidRDefault="003124CB" w:rsidP="00BF41AF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8AD0C05" w14:textId="77777777" w:rsidR="003124CB" w:rsidRDefault="003124CB" w:rsidP="003124CB"/>
    <w:p w14:paraId="22FFE159" w14:textId="437A4571" w:rsidR="00E17A6C" w:rsidRDefault="00E17A6C" w:rsidP="00E17A6C"/>
    <w:p w14:paraId="44C6D146" w14:textId="457399C2" w:rsidR="00C02A1F" w:rsidRDefault="00C02A1F" w:rsidP="00E17A6C">
      <w:pPr>
        <w:rPr>
          <w:ins w:id="123" w:author="Autor"/>
        </w:rPr>
      </w:pPr>
    </w:p>
    <w:p w14:paraId="7EDE8FC6" w14:textId="2937857C" w:rsidR="003A148C" w:rsidRDefault="003A148C" w:rsidP="00E17A6C">
      <w:pPr>
        <w:rPr>
          <w:ins w:id="124" w:author="Autor"/>
        </w:rPr>
      </w:pPr>
    </w:p>
    <w:p w14:paraId="5208AE5A" w14:textId="77777777" w:rsidR="003A148C" w:rsidRDefault="003A148C" w:rsidP="00E17A6C"/>
    <w:p w14:paraId="4D74E9A6" w14:textId="4B1EAEA0" w:rsidR="00E17A6C" w:rsidRDefault="00E17A6C" w:rsidP="00E17A6C">
      <w:pPr>
        <w:pStyle w:val="Legenda"/>
        <w:keepNext/>
      </w:pPr>
      <w:r>
        <w:t>Tabela H.</w:t>
      </w:r>
      <w:r w:rsidR="000467CA">
        <w:t>2</w:t>
      </w:r>
      <w:r>
        <w:t xml:space="preserve">. Zespół </w:t>
      </w:r>
      <w:r w:rsidR="00CE5EC1">
        <w:t>Projektowy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8401C" w:rsidRPr="00664472" w14:paraId="230183EE" w14:textId="77777777" w:rsidTr="0059027B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A4D1FE2" w14:textId="77777777" w:rsidR="00E8401C" w:rsidRDefault="00E8401C" w:rsidP="00E8401C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BCCC54B" w14:textId="77777777" w:rsidR="00E8401C" w:rsidRPr="00DE04E9" w:rsidRDefault="00E8401C" w:rsidP="00E8401C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95B2F19" w14:textId="09B99DD3" w:rsidR="00E8401C" w:rsidRPr="00E8401C" w:rsidRDefault="00E8401C" w:rsidP="00E8401C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93468BD" w14:textId="784EE181" w:rsidR="00E8401C" w:rsidRPr="003124CB" w:rsidRDefault="003124CB" w:rsidP="003124C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5.8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AA2CF90" w14:textId="36FD5CFA" w:rsidR="00E8401C" w:rsidRPr="004B2A69" w:rsidRDefault="00E8401C" w:rsidP="004B2A6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8401C" w:rsidRPr="001B40B5" w14:paraId="52CED662" w14:textId="77777777" w:rsidTr="0059027B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51F17183" w14:textId="77777777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8ACD9A" w14:textId="4E038F71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67F17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Uwaga!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Zamawiający wymaga, aby Wnioskodawca opisał Zespół Projektowy, jaki Wnioskodawca planuje zaangażować do realizacji Przedsięwzięcia. Wnioskodawca zobowiązany jest wykazać w szczególności doświadczenie zawodowe Członków Zespołu Projektowego </w:t>
            </w:r>
            <w:ins w:id="125" w:author="Autor">
              <w:r w:rsidR="003A148C">
                <w:rPr>
                  <w:rFonts w:cstheme="minorHAnsi"/>
                  <w:color w:val="000000" w:themeColor="text1"/>
                  <w:sz w:val="20"/>
                  <w:szCs w:val="20"/>
                </w:rPr>
                <w:t>(</w:t>
              </w:r>
            </w:ins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>liczone w miesiącach</w:t>
            </w:r>
            <w:ins w:id="126" w:author="Autor">
              <w:r w:rsidR="003A148C">
                <w:rPr>
                  <w:rFonts w:cstheme="minorHAnsi"/>
                  <w:color w:val="000000" w:themeColor="text1"/>
                  <w:sz w:val="20"/>
                  <w:szCs w:val="20"/>
                </w:rPr>
                <w:t>)</w:t>
              </w:r>
            </w:ins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oraz obszar za jaki dany Członek Zespołu Projektowego będzie odpowiedzialny w Przedsięwzięciu. </w:t>
            </w:r>
          </w:p>
          <w:p w14:paraId="6720078F" w14:textId="0F20DA74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>Dla każdego z Członków Zespołu Projektowego Wnioskodawca wypełnia osobną tabelę H.2.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Wnioskodawca dodatkowo załącza do Wniosku dokumenty potwierdzające doświadczenie Członków Zespołu Projektowego (np. CV lub referencje), kopie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uprawnień zawodowych (jeśli 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ch posiadanie jest wymagane),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certyfikatów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lub innych dokumentów, które uwiarygodniają przedstawiane informacje.</w:t>
            </w:r>
          </w:p>
        </w:tc>
      </w:tr>
      <w:tr w:rsidR="00E8401C" w:rsidRPr="00664472" w14:paraId="23D776A2" w14:textId="77777777" w:rsidTr="0059027B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03D2532" w14:textId="5315ECF1" w:rsidR="00E8401C" w:rsidRPr="00D97668" w:rsidRDefault="00E8401C" w:rsidP="00E8401C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C2F1948" w14:textId="03E3ABA9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5E98E24" w14:textId="02BCE70C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 w:rsidR="005C17E3">
              <w:rPr>
                <w:rFonts w:cstheme="minorHAnsi"/>
                <w:sz w:val="20"/>
                <w:szCs w:val="20"/>
              </w:rPr>
              <w:t>Z</w:t>
            </w:r>
            <w:r w:rsidR="005C17E3"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 w:rsidR="005C17E3">
              <w:rPr>
                <w:rFonts w:cstheme="minorHAnsi"/>
                <w:sz w:val="20"/>
                <w:szCs w:val="20"/>
              </w:rPr>
              <w:t>P</w:t>
            </w:r>
            <w:r w:rsidR="005C17E3"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524086116"/>
              <w:placeholder>
                <w:docPart w:val="8F4B34082EB34D069F98A75E75ABB079"/>
              </w:placeholder>
              <w:showingPlcHdr/>
            </w:sdtPr>
            <w:sdtEndPr/>
            <w:sdtContent>
              <w:p w14:paraId="6BFEAA48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5E98D85E" w14:textId="77777777" w:rsidR="0C862B17" w:rsidRDefault="0C862B17"/>
        </w:tc>
      </w:tr>
      <w:tr w:rsidR="00E8401C" w:rsidRPr="00664472" w14:paraId="775F4100" w14:textId="77777777" w:rsidTr="0059027B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14356070" w14:textId="0CA1EA7A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BEEDCAD" w14:textId="3A135F22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59498B0" w14:textId="0434D55B" w:rsidR="00E8401C" w:rsidRPr="00D97668" w:rsidRDefault="00E8401C" w:rsidP="0C862B17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86444487"/>
              <w:placeholder>
                <w:docPart w:val="A09BDE533274418796C758606DC8D2D7"/>
              </w:placeholder>
            </w:sdtPr>
            <w:sdtEndPr/>
            <w:sdtContent>
              <w:p w14:paraId="20B2687D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42E6C613" w14:textId="77777777" w:rsidR="0C862B17" w:rsidRDefault="0C862B17"/>
        </w:tc>
      </w:tr>
      <w:tr w:rsidR="00E8401C" w:rsidRPr="00664472" w14:paraId="6F5411BA" w14:textId="77777777" w:rsidTr="0059027B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CB6A97D" w14:textId="341BC88B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C4D82AE" w14:textId="50970564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49B136B" w14:textId="77777777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wskazanym/-ych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2018220446"/>
              <w:placeholder>
                <w:docPart w:val="108D550C4A8D43E4BE9FCADAFBE21678"/>
              </w:placeholder>
              <w:showingPlcHdr/>
            </w:sdtPr>
            <w:sdtEndPr/>
            <w:sdtContent>
              <w:p w14:paraId="2C44D148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671D6FBA" w14:textId="77777777" w:rsidR="00E8401C" w:rsidRPr="00D97668" w:rsidRDefault="00E8401C" w:rsidP="001C3DA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8401C" w:rsidRPr="00664472" w14:paraId="3372D483" w14:textId="77777777" w:rsidTr="0059027B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F0F2A3F" w14:textId="1395BF70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073900A3" w14:textId="3B06CDBA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0DA2EA1" w14:textId="77777777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675624167"/>
              <w:placeholder>
                <w:docPart w:val="E35D9C1BE98046F9B463D534CCEE3B5F"/>
              </w:placeholder>
              <w:showingPlcHdr/>
            </w:sdtPr>
            <w:sdtEndPr/>
            <w:sdtContent>
              <w:p w14:paraId="3D3B9FEB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1B09C7DE" w14:textId="77777777" w:rsidR="0C862B17" w:rsidRDefault="0C862B17"/>
        </w:tc>
      </w:tr>
    </w:tbl>
    <w:p w14:paraId="1D0CB0D6" w14:textId="77777777" w:rsidR="00E17A6C" w:rsidRDefault="00E17A6C" w:rsidP="00E17A6C"/>
    <w:p w14:paraId="0AE8D178" w14:textId="77777777" w:rsidR="00E17A6C" w:rsidRDefault="00E17A6C" w:rsidP="00E17A6C"/>
    <w:p w14:paraId="1E3CE4E0" w14:textId="6751A38A" w:rsidR="003767D4" w:rsidRDefault="003767D4" w:rsidP="003767D4">
      <w:r>
        <w:br w:type="page"/>
      </w:r>
    </w:p>
    <w:p w14:paraId="241115F8" w14:textId="75C24760" w:rsidR="002D21DE" w:rsidRPr="002D21DE" w:rsidRDefault="002D21DE" w:rsidP="002D21DE">
      <w:pPr>
        <w:pStyle w:val="Nagwek1"/>
      </w:pPr>
      <w:r w:rsidRPr="002D21DE">
        <w:t xml:space="preserve">OŚWIADCZENIE O </w:t>
      </w:r>
      <w:r>
        <w:t>PODWYKONAWSTWIE</w:t>
      </w:r>
    </w:p>
    <w:p w14:paraId="3D2E87E5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160B3F4F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3647F12F" w14:textId="3D62C3A4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00FC6687" w14:textId="082857D4" w:rsidR="002D21DE" w:rsidRDefault="00604233" w:rsidP="002D21DE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>samodzielnie;</w:t>
      </w:r>
    </w:p>
    <w:p w14:paraId="39D46074" w14:textId="77777777" w:rsidR="00CC3507" w:rsidRDefault="00604233" w:rsidP="002D21DE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 xml:space="preserve">przy udziale podwykonawcy/ów w zakresie** 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7"/>
        <w:gridCol w:w="555"/>
        <w:gridCol w:w="1984"/>
        <w:gridCol w:w="3769"/>
        <w:gridCol w:w="1754"/>
      </w:tblGrid>
      <w:tr w:rsidR="00CC3507" w14:paraId="4F483071" w14:textId="77777777" w:rsidTr="00712E20">
        <w:tc>
          <w:tcPr>
            <w:tcW w:w="717" w:type="dxa"/>
            <w:shd w:val="clear" w:color="auto" w:fill="A8D08D" w:themeFill="accent6" w:themeFillTint="99"/>
          </w:tcPr>
          <w:p w14:paraId="1DF5EC9B" w14:textId="77777777" w:rsidR="00CC3507" w:rsidRDefault="00CC3507" w:rsidP="00CC3507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E82B0AD" w14:textId="77777777" w:rsidR="00CC3507" w:rsidRPr="00DE04E9" w:rsidRDefault="00CC3507" w:rsidP="00CC3507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22278621" w14:textId="76C0C9CA" w:rsidR="00CC3507" w:rsidRDefault="00CC3507" w:rsidP="00CC3507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615169B7" w14:textId="6A2AF7BF" w:rsidR="00CC3507" w:rsidRDefault="00CC3507" w:rsidP="00CC3507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0B51877F" w14:textId="0D6F4DEE" w:rsidR="00CC3507" w:rsidRDefault="00CC3507" w:rsidP="00CC3507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1C7C9D5" w14:textId="020D5A63" w:rsidR="00CC3507" w:rsidRDefault="00CC3507" w:rsidP="00CC3507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896E125" w14:textId="442270A0" w:rsidR="00CC3507" w:rsidRDefault="00CC3507" w:rsidP="00CC3507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CC3507" w14:paraId="3D42529A" w14:textId="77777777" w:rsidTr="00CC3507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0F294BAA" w14:textId="12D860EB" w:rsidR="00CC3507" w:rsidRPr="00CC3507" w:rsidRDefault="00CC3507" w:rsidP="00CC3507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6571118E" w14:textId="77777777" w:rsidR="00CC3507" w:rsidRDefault="00CC3507" w:rsidP="00CC3507">
            <w:pPr>
              <w:rPr>
                <w:ins w:id="127" w:author="Autor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14:paraId="3E486EB5" w14:textId="0F0C499F" w:rsidR="003A148C" w:rsidRPr="00CC3507" w:rsidRDefault="003A148C" w:rsidP="00CC350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BCBE733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58717A60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4708F9E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</w:tr>
    </w:tbl>
    <w:p w14:paraId="03A93847" w14:textId="77777777" w:rsidR="00CC3507" w:rsidRDefault="00CC3507" w:rsidP="002D21DE">
      <w:pPr>
        <w:ind w:left="283"/>
      </w:pPr>
    </w:p>
    <w:p w14:paraId="6DF60356" w14:textId="0A7B0A4B" w:rsidR="002D21DE" w:rsidRDefault="002D21DE" w:rsidP="002D21DE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11EAE039" w14:textId="77777777" w:rsidR="002D21DE" w:rsidRDefault="002D21DE" w:rsidP="002D21DE">
      <w:pPr>
        <w:spacing w:after="40" w:line="252" w:lineRule="auto"/>
        <w:ind w:left="360"/>
        <w:rPr>
          <w:i/>
        </w:rPr>
      </w:pPr>
    </w:p>
    <w:p w14:paraId="7AA8B1F6" w14:textId="77777777" w:rsidR="002D21DE" w:rsidRDefault="002D21DE" w:rsidP="002D21DE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4C0209B" w14:textId="475304E1" w:rsidR="002D21DE" w:rsidRDefault="002D21DE" w:rsidP="002D21DE">
      <w:pPr>
        <w:spacing w:after="40" w:line="252" w:lineRule="auto"/>
        <w:ind w:left="360"/>
        <w:jc w:val="both"/>
        <w:rPr>
          <w:bCs/>
          <w:i/>
        </w:rPr>
      </w:pPr>
      <w:r>
        <w:rPr>
          <w:i/>
        </w:rPr>
        <w:t>**należy opisać zakres tematyczny, w jakim Wnioskodawca będzie współpracować z podwykonawcami.</w:t>
      </w:r>
    </w:p>
    <w:p w14:paraId="41FBC292" w14:textId="77777777" w:rsidR="002D21DE" w:rsidRDefault="002D21DE" w:rsidP="003767D4"/>
    <w:p w14:paraId="2C49FCA7" w14:textId="77777777" w:rsidR="00E17A6C" w:rsidRDefault="00E17A6C" w:rsidP="00E17A6C"/>
    <w:p w14:paraId="418D4C37" w14:textId="77777777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64B1B790" w14:textId="0B925612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oświadczam/oświadczamy, że w stosunku do Wnioskodawcy (a w przypadku złożenia Wniosku łącznie przez kilka podmiotów – w stosunku do żadnego z podmiotów działających łącznie jako Wnioskodawca), nie zachodzą podstawy wykluczenia z Postępowania, o których mow</w:t>
      </w:r>
      <w:r w:rsidRPr="000E7D47">
        <w:rPr>
          <w:sz w:val="20"/>
          <w:szCs w:val="20"/>
        </w:rPr>
        <w:t>a w rozdziale II ppkt 2.</w:t>
      </w:r>
      <w:r w:rsidR="00416914" w:rsidRPr="000E7D47">
        <w:rPr>
          <w:sz w:val="20"/>
          <w:szCs w:val="20"/>
        </w:rPr>
        <w:t xml:space="preserve">2 </w:t>
      </w:r>
      <w:r w:rsidRPr="000E7D47">
        <w:rPr>
          <w:sz w:val="20"/>
          <w:szCs w:val="20"/>
        </w:rPr>
        <w:t xml:space="preserve">ust. </w:t>
      </w:r>
      <w:r w:rsidR="00416914" w:rsidRPr="000E7D47">
        <w:rPr>
          <w:sz w:val="20"/>
          <w:szCs w:val="20"/>
        </w:rPr>
        <w:t xml:space="preserve">1 </w:t>
      </w:r>
      <w:r w:rsidRPr="000E7D47">
        <w:rPr>
          <w:sz w:val="20"/>
          <w:szCs w:val="20"/>
        </w:rPr>
        <w:t>Regulaminu.</w:t>
      </w:r>
    </w:p>
    <w:p w14:paraId="10DC0A7F" w14:textId="77777777" w:rsidR="00E17A6C" w:rsidRDefault="00E17A6C" w:rsidP="00E17A6C"/>
    <w:p w14:paraId="648B754A" w14:textId="77777777" w:rsidR="00E17A6C" w:rsidRDefault="00E17A6C" w:rsidP="00E17A6C"/>
    <w:p w14:paraId="551F78D7" w14:textId="77777777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INNE OŚWIADCZENIA WNIOSKODAWCY</w:t>
      </w:r>
    </w:p>
    <w:p w14:paraId="336BAB98" w14:textId="77777777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 w imieniu Wnioskodawcy (a w przypadku złożenia Wniosku łącznie przez kilka podmiotów – w imieniu każdego z podmiotów działających łącznie jako Wnioskodawca), że:</w:t>
      </w:r>
    </w:p>
    <w:p w14:paraId="44A2B7BE" w14:textId="094480D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Wnioskodawca zapoznał się z warunkami </w:t>
      </w:r>
      <w:r w:rsidR="00672B8B">
        <w:rPr>
          <w:rFonts w:cstheme="minorHAnsi"/>
          <w:sz w:val="20"/>
          <w:szCs w:val="20"/>
        </w:rPr>
        <w:t xml:space="preserve">zamówienia </w:t>
      </w:r>
      <w:r w:rsidRPr="002E2CCF">
        <w:rPr>
          <w:rFonts w:cstheme="minorHAnsi"/>
          <w:sz w:val="20"/>
          <w:szCs w:val="20"/>
        </w:rPr>
        <w:t xml:space="preserve">określonym przez Narodowe Centrum Badań i Rozwoju w Regulaminie oraz w Umowie i uznaje się związany określonymi w nich zasadami Postępowania oraz zdobytymi informacjami niezbędnymi do przygotowania Wniosku, </w:t>
      </w:r>
    </w:p>
    <w:p w14:paraId="316FBF7A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akceptuje treść Regulaminu oraz Załączników do Regulaminu, w tym wzoru Umowy, oraz zawartych w nich warunków, w tym warunków płatności oraz terminu realizacji Przedsięwzięcia i nie wnosi do nich uwag,</w:t>
      </w:r>
    </w:p>
    <w:p w14:paraId="271181CA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spełnia wszystkie wymagania zawarte w Regulaminie,</w:t>
      </w:r>
    </w:p>
    <w:p w14:paraId="65ACED62" w14:textId="22A056A5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Wnioskodawca wyraża zgodę na doręczenie korespondencji, w tym pism i informacji w Postępowaniu </w:t>
      </w:r>
      <w:ins w:id="128" w:author="Autor">
        <w:r w:rsidR="003A148C">
          <w:rPr>
            <w:rFonts w:cstheme="minorHAnsi"/>
            <w:sz w:val="20"/>
            <w:szCs w:val="20"/>
          </w:rPr>
          <w:br/>
        </w:r>
      </w:ins>
      <w:r w:rsidRPr="002E2CCF">
        <w:rPr>
          <w:rFonts w:cstheme="minorHAnsi"/>
          <w:sz w:val="20"/>
          <w:szCs w:val="20"/>
        </w:rPr>
        <w:t>w wersji elektronicznej, na adres e-mail wskazany w punkcie C. Wniosku,</w:t>
      </w:r>
    </w:p>
    <w:p w14:paraId="361BC1FC" w14:textId="6F53F09A" w:rsidR="00E17A6C" w:rsidRPr="002E2CCF" w:rsidRDefault="00E17A6C" w:rsidP="0C862B17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sz w:val="20"/>
          <w:szCs w:val="20"/>
        </w:rPr>
      </w:pPr>
      <w:r w:rsidRPr="0C862B17">
        <w:rPr>
          <w:sz w:val="20"/>
          <w:szCs w:val="20"/>
        </w:rPr>
        <w:t xml:space="preserve">Wnioskodawca (a w przypadku złożenia Wniosku łącznie przez kilka podmiotów: Żaden z podmiotów działających łącznie jako Wnioskodawca), nie złożył ponad niniejszy Wniosek innego Wniosku </w:t>
      </w:r>
      <w:ins w:id="129" w:author="Autor">
        <w:r w:rsidR="003A148C">
          <w:rPr>
            <w:sz w:val="20"/>
            <w:szCs w:val="20"/>
          </w:rPr>
          <w:br/>
        </w:r>
      </w:ins>
      <w:r w:rsidRPr="0C862B17">
        <w:rPr>
          <w:sz w:val="20"/>
          <w:szCs w:val="20"/>
        </w:rPr>
        <w:t>w Postępowaniu,</w:t>
      </w:r>
    </w:p>
    <w:p w14:paraId="61EDC446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798FA890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złożony przez Wnioskodawcę Wniosek jest zgodny z treścią Regulaminu,</w:t>
      </w:r>
    </w:p>
    <w:p w14:paraId="1742952D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wnosi o dopuszczenie do udziału w Postępowaniu i o zawarcie Umowy,</w:t>
      </w:r>
    </w:p>
    <w:p w14:paraId="7061925F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 przypadku dopuszczenia Wnioskodawcy do zawarcia Umowy, zobowiązuje się on w terminie i miejscu wyznaczonym przez NCBR do zawarcia Umowy zgodnie z Regulaminem,</w:t>
      </w:r>
    </w:p>
    <w:p w14:paraId="6A393B19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309D2033" w14:textId="4C894344" w:rsidR="00E17A6C" w:rsidRPr="00584285" w:rsidRDefault="00E17A6C" w:rsidP="0C862B17">
      <w:pPr>
        <w:pStyle w:val="Styl4"/>
        <w:numPr>
          <w:ilvl w:val="0"/>
          <w:numId w:val="5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16E91082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rFonts w:cstheme="minorHAnsi"/>
        </w:rPr>
      </w:pPr>
    </w:p>
    <w:p w14:paraId="5BBB5F59" w14:textId="25421228" w:rsidR="006C7412" w:rsidRDefault="006C7412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>WARIANT B I PLAN KOMERCJALIZACJI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1696"/>
      </w:tblGrid>
      <w:tr w:rsidR="00D42C00" w14:paraId="42BDF7A7" w14:textId="77777777" w:rsidTr="00712E20">
        <w:tc>
          <w:tcPr>
            <w:tcW w:w="5098" w:type="dxa"/>
            <w:shd w:val="clear" w:color="auto" w:fill="A8D08D" w:themeFill="accent6" w:themeFillTint="99"/>
            <w:vAlign w:val="center"/>
          </w:tcPr>
          <w:p w14:paraId="2EFD3F79" w14:textId="4081CE14" w:rsidR="00D42C00" w:rsidRPr="00D42C00" w:rsidRDefault="004B3F12" w:rsidP="00D42C00">
            <w:pPr>
              <w:rPr>
                <w:rFonts w:cstheme="minorHAnsi"/>
              </w:rPr>
            </w:pPr>
            <w:r>
              <w:rPr>
                <w:rFonts w:cstheme="minorHAnsi"/>
              </w:rPr>
              <w:t>Wnioskodawca</w:t>
            </w:r>
            <w:r w:rsidR="00D42C00" w:rsidRPr="00D42C00">
              <w:rPr>
                <w:rFonts w:cstheme="minorHAnsi"/>
              </w:rPr>
              <w:t xml:space="preserve"> wybiera Wariant B w przedmiocie </w:t>
            </w:r>
            <w:r w:rsidR="00D42C00">
              <w:rPr>
                <w:rFonts w:cstheme="minorHAnsi"/>
              </w:rPr>
              <w:t>zasad współpracy dotyczącej K</w:t>
            </w:r>
            <w:r w:rsidR="00D42C00" w:rsidRPr="00D42C00">
              <w:rPr>
                <w:rFonts w:cstheme="minorHAnsi"/>
              </w:rPr>
              <w:t>omercjalizacji</w:t>
            </w:r>
            <w:r w:rsidR="00D42C00">
              <w:rPr>
                <w:rFonts w:cstheme="minorHAnsi"/>
              </w:rPr>
              <w:t xml:space="preserve"> Rozwiązania</w:t>
            </w:r>
          </w:p>
        </w:tc>
        <w:tc>
          <w:tcPr>
            <w:tcW w:w="2268" w:type="dxa"/>
            <w:vAlign w:val="center"/>
          </w:tcPr>
          <w:p w14:paraId="4478D787" w14:textId="3A678B06" w:rsidR="00D42C00" w:rsidRPr="00D42C00" w:rsidRDefault="00604233" w:rsidP="00D42C0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2C00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42C00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6AF13653" w14:textId="05D9824E" w:rsidR="00D42C00" w:rsidRPr="00D42C00" w:rsidRDefault="00604233" w:rsidP="00D42C0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2C00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42C00" w:rsidRPr="00D42C00">
              <w:rPr>
                <w:rFonts w:cstheme="minorHAnsi"/>
              </w:rPr>
              <w:t xml:space="preserve"> NIE</w:t>
            </w:r>
          </w:p>
        </w:tc>
      </w:tr>
    </w:tbl>
    <w:p w14:paraId="7BB0FD30" w14:textId="47B17259" w:rsidR="00D42C00" w:rsidRDefault="00D42C00" w:rsidP="00D42C00"/>
    <w:p w14:paraId="72BF57CD" w14:textId="58352C1B" w:rsidR="00D42C00" w:rsidRDefault="00D42C00" w:rsidP="00D42C00">
      <w:pPr>
        <w:jc w:val="both"/>
      </w:pPr>
      <w:r>
        <w:t xml:space="preserve">W Przypadku odpowiedzi „TAK” </w:t>
      </w:r>
      <w:r w:rsidR="004B3F12">
        <w:t>Wnioskodawca</w:t>
      </w:r>
      <w:r>
        <w:t xml:space="preserve"> jest zobowiązany załączyć Plan Komercjalizacji zawierający co najmniej:</w:t>
      </w:r>
    </w:p>
    <w:p w14:paraId="4B79A227" w14:textId="728F3F85" w:rsidR="00D42C00" w:rsidRDefault="00D42C00" w:rsidP="00D42C00">
      <w:pPr>
        <w:pStyle w:val="Akapitzlist"/>
        <w:numPr>
          <w:ilvl w:val="0"/>
          <w:numId w:val="33"/>
        </w:numPr>
        <w:jc w:val="both"/>
      </w:pPr>
      <w:r>
        <w:t xml:space="preserve">opis wszystkich planowanych sposobów i rynków, na których </w:t>
      </w:r>
      <w:r w:rsidR="004B3F12">
        <w:t xml:space="preserve">Wnioskodawca </w:t>
      </w:r>
      <w:r>
        <w:t>będzie wprowadzać do obrotu Wyniki Prac B+R oraz Technologie Zależne,</w:t>
      </w:r>
      <w:r w:rsidR="007719D5">
        <w:t xml:space="preserve"> wraz z opisem istniejącej sytuacji na tych rynkach oraz opisu przewag konkurencyjnych Rozwiązania,</w:t>
      </w:r>
    </w:p>
    <w:p w14:paraId="20D0905B" w14:textId="22155DA6" w:rsidR="00462DB4" w:rsidRDefault="00462DB4" w:rsidP="00D42C00">
      <w:pPr>
        <w:pStyle w:val="Akapitzlist"/>
        <w:numPr>
          <w:ilvl w:val="0"/>
          <w:numId w:val="33"/>
        </w:numPr>
        <w:jc w:val="both"/>
      </w:pPr>
      <w:r>
        <w:t>określenie planowanych opłat licencyjnych i cen produktów oferowanych w oparciu o Wyniki Prac B+R oraz Technologie Zależne,</w:t>
      </w:r>
    </w:p>
    <w:p w14:paraId="553DABE8" w14:textId="58CFDA50" w:rsidR="003A2729" w:rsidRDefault="007719D5" w:rsidP="00F44308">
      <w:pPr>
        <w:pStyle w:val="Akapitzlist"/>
        <w:numPr>
          <w:ilvl w:val="0"/>
          <w:numId w:val="33"/>
        </w:numPr>
        <w:jc w:val="both"/>
      </w:pPr>
      <w:r>
        <w:t xml:space="preserve">określenie działań podejmowanych w celu komercjalizacji Rozwiązania w okresie </w:t>
      </w:r>
      <w:bookmarkStart w:id="130" w:name="_Hlk58885389"/>
      <w:r w:rsidR="4E2E66A8">
        <w:t xml:space="preserve">piętnastu </w:t>
      </w:r>
      <w:r>
        <w:t xml:space="preserve">lat </w:t>
      </w:r>
      <w:r w:rsidR="003A2729">
        <w:t>od zakończenia Etapu I</w:t>
      </w:r>
      <w:bookmarkEnd w:id="130"/>
      <w:r>
        <w:t xml:space="preserve">, z rozbiciem na </w:t>
      </w:r>
      <w:r w:rsidR="7831C723">
        <w:t>lata</w:t>
      </w:r>
      <w:r w:rsidR="003A2729">
        <w:t>,</w:t>
      </w:r>
    </w:p>
    <w:p w14:paraId="21127D3E" w14:textId="38F72261" w:rsidR="00D42C00" w:rsidRDefault="007719D5" w:rsidP="00F44308">
      <w:pPr>
        <w:pStyle w:val="Akapitzlist"/>
        <w:numPr>
          <w:ilvl w:val="0"/>
          <w:numId w:val="33"/>
        </w:numPr>
        <w:jc w:val="both"/>
      </w:pPr>
      <w:r>
        <w:t xml:space="preserve">opisanie celów sprzedażowych oraz wskaźników efektywności (KPI) z rozbiciem na </w:t>
      </w:r>
      <w:r w:rsidR="501B458B">
        <w:t>lata</w:t>
      </w:r>
      <w:r w:rsidR="003A2729">
        <w:t>,</w:t>
      </w:r>
    </w:p>
    <w:p w14:paraId="1C1B2D6E" w14:textId="0A28278E" w:rsidR="003A2729" w:rsidRDefault="003A2729" w:rsidP="00D42C00">
      <w:pPr>
        <w:pStyle w:val="Akapitzlist"/>
        <w:numPr>
          <w:ilvl w:val="0"/>
          <w:numId w:val="33"/>
        </w:numPr>
        <w:jc w:val="both"/>
      </w:pPr>
      <w:r>
        <w:t xml:space="preserve">opis </w:t>
      </w:r>
      <w:r w:rsidR="004B3F12">
        <w:t xml:space="preserve">ustalonych przez Wnioskodawcę </w:t>
      </w:r>
      <w:r>
        <w:t>ryzyk dla komercjalizacji Wyników Prac B+R oraz Technologii Zależnych,</w:t>
      </w:r>
    </w:p>
    <w:p w14:paraId="6D776BE8" w14:textId="38F438D7" w:rsidR="003A2729" w:rsidRDefault="003A2729" w:rsidP="00D42C00">
      <w:pPr>
        <w:pStyle w:val="Akapitzlist"/>
        <w:numPr>
          <w:ilvl w:val="0"/>
          <w:numId w:val="33"/>
        </w:numPr>
        <w:jc w:val="both"/>
      </w:pPr>
      <w:r>
        <w:t xml:space="preserve">opis dodatkowych zobowiązań służących realizacji Planu Komercjalizacji, z rozbiciem na </w:t>
      </w:r>
      <w:r w:rsidR="00A41F42">
        <w:t xml:space="preserve">lata </w:t>
      </w:r>
      <w:ins w:id="131" w:author="Autor">
        <w:r w:rsidR="007F2A18">
          <w:br/>
        </w:r>
      </w:ins>
      <w:r>
        <w:t xml:space="preserve">w horyzoncie czasowym </w:t>
      </w:r>
      <w:del w:id="132" w:author="Autor">
        <w:r w:rsidR="54F234A4" w:rsidDel="007F2A18">
          <w:delText xml:space="preserve">piętnaście </w:delText>
        </w:r>
      </w:del>
      <w:ins w:id="133" w:author="Autor">
        <w:r w:rsidR="007F2A18">
          <w:t xml:space="preserve">piętnastu </w:t>
        </w:r>
      </w:ins>
      <w:r>
        <w:t>lat od zakończenia Etapu I,</w:t>
      </w:r>
    </w:p>
    <w:p w14:paraId="4B133C5B" w14:textId="77777777" w:rsidR="004B3F12" w:rsidRDefault="004B3F12" w:rsidP="004B3F12">
      <w:pPr>
        <w:pStyle w:val="Akapitzlist"/>
        <w:numPr>
          <w:ilvl w:val="0"/>
          <w:numId w:val="33"/>
        </w:numPr>
        <w:jc w:val="both"/>
      </w:pPr>
      <w:r>
        <w:t>wskazanie prognozowanych przychodów Wnioskodawcy z tytułu komercjalizacji Wyników Prac B+R oraz Technologii Zależnych wraz z</w:t>
      </w:r>
      <w:r w:rsidRPr="004B3F12">
        <w:t xml:space="preserve"> </w:t>
      </w:r>
      <w:r>
        <w:t>wyszczególnieniem przysługującego NCBR udziału w Przychodach z Komercjalizacji Wyników Prac B+R oraz Komercjalizacji Technologii Zależnych oraz uzasadnieniem wyliczenia, w szczególności odnoszącym się do pkt 1-2),</w:t>
      </w:r>
    </w:p>
    <w:p w14:paraId="672D167B" w14:textId="481A8F6F" w:rsidR="003A2729" w:rsidRDefault="003A2729" w:rsidP="72E536F9">
      <w:pPr>
        <w:pStyle w:val="Akapitzlist"/>
        <w:numPr>
          <w:ilvl w:val="0"/>
          <w:numId w:val="33"/>
        </w:numPr>
        <w:jc w:val="both"/>
        <w:rPr>
          <w:rFonts w:eastAsiaTheme="minorEastAsia"/>
          <w:color w:val="000000" w:themeColor="text1"/>
        </w:rPr>
      </w:pPr>
      <w:r>
        <w:t xml:space="preserve">określenie sposobu </w:t>
      </w:r>
      <w:r w:rsidR="1FC90DA4" w:rsidRPr="72E536F9">
        <w:rPr>
          <w:rFonts w:ascii="Calibri" w:eastAsia="Calibri" w:hAnsi="Calibri" w:cs="Calibri"/>
        </w:rPr>
        <w:t xml:space="preserve"> przekazywania NCBR Kapitału Zwrotu Docelowego wraz z odsetkami wskazanego w art. 30 §10 pkt 1, z rozbiciem wskazanej kwoty na lata,</w:t>
      </w:r>
    </w:p>
    <w:p w14:paraId="646E3089" w14:textId="3E901094" w:rsidR="003A2729" w:rsidRDefault="003A2729" w:rsidP="003A2729">
      <w:pPr>
        <w:pStyle w:val="Akapitzlist"/>
        <w:numPr>
          <w:ilvl w:val="0"/>
          <w:numId w:val="33"/>
        </w:numPr>
        <w:jc w:val="both"/>
      </w:pPr>
      <w:r>
        <w:t xml:space="preserve">zobowiązanie do uzyskania zwrotu wskazanego w punkcie 8) w okresie </w:t>
      </w:r>
      <w:r w:rsidR="45AD37FC">
        <w:t xml:space="preserve">piętnastu </w:t>
      </w:r>
      <w:r>
        <w:t>lat od zakończenia Etapu I</w:t>
      </w:r>
      <w:r w:rsidR="004B3F12">
        <w:t xml:space="preserve"> oraz realizacji celów określonych w pkt 8)</w:t>
      </w:r>
      <w:r>
        <w:t>.</w:t>
      </w:r>
    </w:p>
    <w:p w14:paraId="0505E31A" w14:textId="77777777" w:rsidR="00D42C00" w:rsidRPr="00D42C00" w:rsidRDefault="00D42C00" w:rsidP="00D42C00"/>
    <w:p w14:paraId="559E3CBB" w14:textId="6D7883B4" w:rsidR="0020682B" w:rsidRDefault="43FAEC30" w:rsidP="0020682B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43618C8C" w14:textId="679F914D" w:rsidR="00F426CE" w:rsidRPr="00F426CE" w:rsidRDefault="00F426CE" w:rsidP="00F426CE">
      <w:r>
        <w:t>Rozwiązanie opisane Wnioskiem wpisuje się w następujące Krajowe Inteligentne Specjalizacje</w:t>
      </w:r>
      <w:r w:rsidR="00A81893">
        <w:t xml:space="preserve"> </w:t>
      </w:r>
      <w:r w:rsidR="00A81893" w:rsidRPr="00A81893">
        <w:rPr>
          <w:i/>
        </w:rPr>
        <w:t>(należy zaznaczyć X)</w:t>
      </w:r>
      <w:r w:rsidRPr="00A81893">
        <w:rPr>
          <w:i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EB3BAE" w14:paraId="00A023E3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2CF9551" w14:textId="7EC42CF7" w:rsidR="00EB3BAE" w:rsidRPr="00EB3BAE" w:rsidRDefault="00EB3BAE" w:rsidP="00A81893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B3BAE" w14:paraId="4FDBAB0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70F229AE" w14:textId="25A2B48A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535E695" w14:textId="7C5A0844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6D2E2AE7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281FF607" w14:textId="47F7A775" w:rsidR="00EB3BAE" w:rsidRPr="00243DA1" w:rsidRDefault="1BD2A248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B3BAE" w14:paraId="26CCFFF3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0F25C51" w14:textId="242546D9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CCC5B07" w14:textId="5E7A6042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583DF28A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60B0C31A" w14:textId="6AD908C0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3. Biotechnologiczne i chemiczne procesy, bioprodukty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839B0BB" w14:textId="72F94A50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1B8EA4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7BF644C3" w14:textId="64A1254C" w:rsidR="00EB3BAE" w:rsidRPr="00243DA1" w:rsidRDefault="00EB3BAE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B3BAE" w14:paraId="32977F64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E90B119" w14:textId="226DE9E5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4. Wysokosprawne, niskoemisyjne i zintegrowane układy wytwarzania, magazynowania, przesyłu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FE6C16E" w14:textId="693C0E80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71981AF6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9DE43BF" w14:textId="103DAD11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D9B8ED" w14:textId="4C90FF8B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0D13182C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9CEC01D" w14:textId="55EA6B51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BACBE73" w14:textId="248154EA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6158889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EE3B9B7" w14:textId="3FD543CC" w:rsidR="00EB3BAE" w:rsidRPr="00243DA1" w:rsidRDefault="00EB3BAE" w:rsidP="00A8189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B3BAE" w14:paraId="29497A3B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21992818" w14:textId="0446549E" w:rsidR="00EB3BAE" w:rsidRPr="00243DA1" w:rsidRDefault="784E1229" w:rsidP="00A81893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BA3E309" w14:textId="45E3DA14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6B4781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EEFF5C5" w14:textId="26024BAB" w:rsidR="00EB3BAE" w:rsidRPr="00243DA1" w:rsidRDefault="1BD2A248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B3BAE" w14:paraId="46102BB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AEF5DB5" w14:textId="7DE20040" w:rsidR="00EB3BAE" w:rsidRPr="00243DA1" w:rsidRDefault="1BD2A248" w:rsidP="00A81893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KIS 8. Wielofunkcyjne materiały i kompozyty o zaawansowanych właściwościach, w tym nanoprocesy  i nanoprodukty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BEAB436" w14:textId="10D8EA7A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7D436B6E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5A6CDF2" w14:textId="40F0DC57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B378DAF" w14:textId="2897314B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033BE68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24F83D9E" w14:textId="694B8A16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geoinformacyjne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260A200" w14:textId="20945077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28C310BA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4AECE364" w14:textId="4E9DE2CC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CDC4153" w14:textId="11217FF6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5E85890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4D62B526" w14:textId="69CE862E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CC4BD1" w14:textId="622CF795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0B313572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61DD0078" w14:textId="540E2422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667E7B6" w14:textId="40A66CB8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08B7E9E9" w14:textId="4C3CBE5F" w:rsidR="0020682B" w:rsidRPr="0020682B" w:rsidRDefault="0020682B" w:rsidP="0020682B"/>
    <w:p w14:paraId="062B05C0" w14:textId="6A1E69D5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ZAŁĄCZNIKI</w:t>
      </w:r>
    </w:p>
    <w:p w14:paraId="3B8844E8" w14:textId="4D2BACD8" w:rsidR="00E17A6C" w:rsidRPr="002E2CCF" w:rsidRDefault="00E17A6C" w:rsidP="00E17A6C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>Jeżeli Wnioskodawca załącza do Wniosku dodatkowe Załączniki (np. do poszczególnych tabel) zobligowany jest je wykazać w Tabeli K.1.</w:t>
      </w:r>
      <w:ins w:id="134" w:author="Autor">
        <w:r w:rsidR="007F2A18">
          <w:rPr>
            <w:sz w:val="20"/>
            <w:szCs w:val="20"/>
          </w:rPr>
          <w:t xml:space="preserve"> poprzez zaznaczenie odpowiedniego pola</w:t>
        </w:r>
        <w:r w:rsidR="007F2A18" w:rsidRPr="007F2A18">
          <w:rPr>
            <w:rFonts w:ascii="Times New Roman" w:hAnsi="Times New Roman" w:cs="Times New Roman"/>
          </w:rPr>
          <w:t xml:space="preserve"> </w:t>
        </w:r>
        <w:r w:rsidR="007F2A18">
          <w:rPr>
            <w:rFonts w:ascii="Times New Roman" w:hAnsi="Times New Roman" w:cs="Times New Roman"/>
          </w:rPr>
          <w:t>(</w:t>
        </w:r>
      </w:ins>
      <w:customXmlInsRangeStart w:id="135" w:author="Autor"/>
      <w:sdt>
        <w:sdtPr>
          <w:rPr>
            <w:rFonts w:ascii="Times New Roman" w:hAnsi="Times New Roman" w:cs="Times New Roman"/>
          </w:rPr>
          <w:id w:val="4077393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customXmlInsRangeEnd w:id="135"/>
          <w:ins w:id="136" w:author="Autor">
            <w:r w:rsidR="007F2A18">
              <w:rPr>
                <w:rFonts w:ascii="MS Gothic" w:eastAsia="MS Gothic" w:hAnsi="MS Gothic" w:cs="Times New Roman" w:hint="eastAsia"/>
              </w:rPr>
              <w:t>☒</w:t>
            </w:r>
          </w:ins>
          <w:customXmlInsRangeStart w:id="137" w:author="Autor"/>
        </w:sdtContent>
      </w:sdt>
      <w:customXmlInsRangeEnd w:id="137"/>
      <w:ins w:id="138" w:author="Autor">
        <w:r w:rsidR="007F2A18">
          <w:rPr>
            <w:sz w:val="20"/>
            <w:szCs w:val="20"/>
          </w:rPr>
          <w:t>) oraz wskazanie obok liczby Załączników</w:t>
        </w:r>
      </w:ins>
    </w:p>
    <w:p w14:paraId="75C84DEC" w14:textId="77777777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K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611"/>
        <w:gridCol w:w="5569"/>
        <w:gridCol w:w="1409"/>
        <w:gridCol w:w="1410"/>
      </w:tblGrid>
      <w:tr w:rsidR="00E17A6C" w14:paraId="64707D17" w14:textId="77777777" w:rsidTr="000C39F1">
        <w:tc>
          <w:tcPr>
            <w:tcW w:w="611" w:type="dxa"/>
            <w:shd w:val="clear" w:color="auto" w:fill="A8D08D" w:themeFill="accent6" w:themeFillTint="99"/>
            <w:vAlign w:val="center"/>
          </w:tcPr>
          <w:p w14:paraId="2062482E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569" w:type="dxa"/>
            <w:shd w:val="clear" w:color="auto" w:fill="A8D08D" w:themeFill="accent6" w:themeFillTint="99"/>
            <w:vAlign w:val="center"/>
          </w:tcPr>
          <w:p w14:paraId="7577C07C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09" w:type="dxa"/>
            <w:shd w:val="clear" w:color="auto" w:fill="A8D08D" w:themeFill="accent6" w:themeFillTint="99"/>
            <w:vAlign w:val="center"/>
          </w:tcPr>
          <w:p w14:paraId="0E204298" w14:textId="77777777" w:rsidR="00E17A6C" w:rsidRPr="00F72E87" w:rsidRDefault="00E17A6C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0" w:type="dxa"/>
            <w:shd w:val="clear" w:color="auto" w:fill="A8D08D" w:themeFill="accent6" w:themeFillTint="99"/>
            <w:vAlign w:val="center"/>
          </w:tcPr>
          <w:p w14:paraId="06A78A47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E17A6C" w14:paraId="50D03A1D" w14:textId="77777777" w:rsidTr="00A67F17">
        <w:tc>
          <w:tcPr>
            <w:tcW w:w="611" w:type="dxa"/>
            <w:shd w:val="clear" w:color="auto" w:fill="A8D08D" w:themeFill="accent6" w:themeFillTint="99"/>
          </w:tcPr>
          <w:p w14:paraId="4A7BB724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072DCD7A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dokument wykazujący umocowanie osób składających podpis w imieniu Wnioskodawcy</w:t>
            </w:r>
          </w:p>
        </w:tc>
        <w:tc>
          <w:tcPr>
            <w:tcW w:w="1409" w:type="dxa"/>
            <w:vAlign w:val="center"/>
          </w:tcPr>
          <w:p w14:paraId="03307C4B" w14:textId="3084A227" w:rsidR="00E17A6C" w:rsidRDefault="00604233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customXmlInsRangeStart w:id="139" w:author="Autor"/>
            <w:sdt>
              <w:sdtPr>
                <w:rPr>
                  <w:rFonts w:ascii="Times New Roman" w:hAnsi="Times New Roman" w:cs="Times New Roman"/>
                </w:rPr>
                <w:id w:val="-497804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InsRangeEnd w:id="139"/>
                <w:ins w:id="140" w:author="Autor">
                  <w:r w:rsidR="007F2A18">
                    <w:rPr>
                      <w:rFonts w:ascii="MS Gothic" w:eastAsia="MS Gothic" w:hAnsi="MS Gothic" w:cs="Times New Roman" w:hint="eastAsia"/>
                    </w:rPr>
                    <w:t>☐</w:t>
                  </w:r>
                </w:ins>
                <w:customXmlInsRangeStart w:id="141" w:author="Autor"/>
              </w:sdtContent>
            </w:sdt>
            <w:customXmlInsRangeEnd w:id="141"/>
            <w:ins w:id="142" w:author="Autor">
              <w:r w:rsidR="007F2A18">
                <w:rPr>
                  <w:rFonts w:ascii="Times New Roman" w:hAnsi="Times New Roman" w:cs="Times New Roman"/>
                </w:rPr>
                <w:t xml:space="preserve">   </w:t>
              </w:r>
              <w:r w:rsidR="007F2A18">
                <w:rPr>
                  <w:sz w:val="20"/>
                  <w:szCs w:val="20"/>
                </w:rPr>
                <w:t>………….</w:t>
              </w:r>
            </w:ins>
            <w:customXmlDelRangeStart w:id="143" w:author="Autor"/>
            <w:sdt>
              <w:sdtPr>
                <w:rPr>
                  <w:rFonts w:ascii="Times New Roman" w:hAnsi="Times New Roman" w:cs="Times New Roman"/>
                </w:rPr>
                <w:id w:val="-240172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DelRangeEnd w:id="143"/>
                <w:del w:id="144" w:author="Autor">
                  <w:r w:rsidR="00E17A6C" w:rsidDel="007F2A18">
                    <w:rPr>
                      <w:rFonts w:ascii="MS Gothic" w:eastAsia="MS Gothic" w:hAnsi="MS Gothic" w:cs="Times New Roman" w:hint="eastAsia"/>
                    </w:rPr>
                    <w:delText>☐</w:delText>
                  </w:r>
                </w:del>
                <w:customXmlDelRangeStart w:id="145" w:author="Autor"/>
              </w:sdtContent>
            </w:sdt>
            <w:customXmlDelRangeEnd w:id="145"/>
          </w:p>
        </w:tc>
        <w:sdt>
          <w:sdtPr>
            <w:rPr>
              <w:rFonts w:ascii="Times New Roman" w:hAnsi="Times New Roman" w:cs="Times New Roman"/>
            </w:rPr>
            <w:id w:val="-1471745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761CFAD8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67F9689A" w14:textId="77777777" w:rsidTr="00A67F17">
        <w:tc>
          <w:tcPr>
            <w:tcW w:w="611" w:type="dxa"/>
            <w:shd w:val="clear" w:color="auto" w:fill="A8D08D" w:themeFill="accent6" w:themeFillTint="99"/>
          </w:tcPr>
          <w:p w14:paraId="5F524EDD" w14:textId="77777777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73A85670" w14:textId="77777777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tc>
          <w:tcPr>
            <w:tcW w:w="1409" w:type="dxa"/>
            <w:vAlign w:val="center"/>
          </w:tcPr>
          <w:p w14:paraId="1C0904F2" w14:textId="2C286C60" w:rsidR="007F2A18" w:rsidRDefault="00604233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customXmlInsRangeStart w:id="146" w:author="Autor"/>
            <w:sdt>
              <w:sdtPr>
                <w:rPr>
                  <w:rFonts w:ascii="Times New Roman" w:hAnsi="Times New Roman" w:cs="Times New Roman"/>
                </w:rPr>
                <w:id w:val="-2122525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InsRangeEnd w:id="146"/>
                <w:ins w:id="147" w:author="Autor">
                  <w:r w:rsidR="007F2A18" w:rsidRPr="008213F4">
                    <w:rPr>
                      <w:rFonts w:ascii="MS Gothic" w:eastAsia="MS Gothic" w:hAnsi="MS Gothic" w:cs="Times New Roman" w:hint="eastAsia"/>
                    </w:rPr>
                    <w:t>☐</w:t>
                  </w:r>
                </w:ins>
                <w:customXmlInsRangeStart w:id="148" w:author="Autor"/>
              </w:sdtContent>
            </w:sdt>
            <w:customXmlInsRangeEnd w:id="148"/>
            <w:ins w:id="149" w:author="Autor">
              <w:r w:rsidR="007F2A18" w:rsidRPr="008213F4">
                <w:rPr>
                  <w:rFonts w:ascii="Times New Roman" w:hAnsi="Times New Roman" w:cs="Times New Roman"/>
                </w:rPr>
                <w:t xml:space="preserve">   </w:t>
              </w:r>
              <w:r w:rsidR="007F2A18" w:rsidRPr="008213F4">
                <w:rPr>
                  <w:sz w:val="20"/>
                  <w:szCs w:val="20"/>
                </w:rPr>
                <w:t>………….</w:t>
              </w:r>
            </w:ins>
            <w:customXmlDelRangeStart w:id="150" w:author="Autor"/>
            <w:sdt>
              <w:sdtPr>
                <w:rPr>
                  <w:rFonts w:ascii="Times New Roman" w:hAnsi="Times New Roman" w:cs="Times New Roman"/>
                </w:rPr>
                <w:id w:val="1917897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DelRangeEnd w:id="150"/>
                <w:del w:id="151" w:author="Autor">
                  <w:r w:rsidR="007F2A18" w:rsidDel="007F2A18">
                    <w:rPr>
                      <w:rFonts w:ascii="MS Gothic" w:eastAsia="MS Gothic" w:hAnsi="MS Gothic" w:cs="Times New Roman" w:hint="eastAsia"/>
                    </w:rPr>
                    <w:delText>☐</w:delText>
                  </w:r>
                </w:del>
                <w:customXmlDelRangeStart w:id="152" w:author="Autor"/>
              </w:sdtContent>
            </w:sdt>
            <w:customXmlDelRangeEnd w:id="152"/>
          </w:p>
        </w:tc>
        <w:sdt>
          <w:sdtPr>
            <w:rPr>
              <w:rFonts w:ascii="Times New Roman" w:hAnsi="Times New Roman" w:cs="Times New Roman"/>
            </w:rPr>
            <w:id w:val="-732778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210F6DF1" w14:textId="77777777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414B4A43" w14:textId="77777777" w:rsidTr="00A67F17">
        <w:tc>
          <w:tcPr>
            <w:tcW w:w="611" w:type="dxa"/>
            <w:shd w:val="clear" w:color="auto" w:fill="A8D08D" w:themeFill="accent6" w:themeFillTint="99"/>
          </w:tcPr>
          <w:p w14:paraId="662EC2AC" w14:textId="77777777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2AEF1B73" w14:textId="274AEA77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tc>
          <w:tcPr>
            <w:tcW w:w="1409" w:type="dxa"/>
            <w:vAlign w:val="center"/>
          </w:tcPr>
          <w:p w14:paraId="31FCD1E3" w14:textId="05793575" w:rsidR="007F2A18" w:rsidRDefault="00604233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customXmlInsRangeStart w:id="153" w:author="Autor"/>
            <w:sdt>
              <w:sdtPr>
                <w:rPr>
                  <w:rFonts w:ascii="Times New Roman" w:hAnsi="Times New Roman" w:cs="Times New Roman"/>
                </w:rPr>
                <w:id w:val="1269048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InsRangeEnd w:id="153"/>
                <w:ins w:id="154" w:author="Autor">
                  <w:r w:rsidR="007F2A18" w:rsidRPr="008213F4">
                    <w:rPr>
                      <w:rFonts w:ascii="MS Gothic" w:eastAsia="MS Gothic" w:hAnsi="MS Gothic" w:cs="Times New Roman" w:hint="eastAsia"/>
                    </w:rPr>
                    <w:t>☐</w:t>
                  </w:r>
                </w:ins>
                <w:customXmlInsRangeStart w:id="155" w:author="Autor"/>
              </w:sdtContent>
            </w:sdt>
            <w:customXmlInsRangeEnd w:id="155"/>
            <w:ins w:id="156" w:author="Autor">
              <w:r w:rsidR="007F2A18" w:rsidRPr="008213F4">
                <w:rPr>
                  <w:rFonts w:ascii="Times New Roman" w:hAnsi="Times New Roman" w:cs="Times New Roman"/>
                </w:rPr>
                <w:t xml:space="preserve">   </w:t>
              </w:r>
              <w:r w:rsidR="007F2A18" w:rsidRPr="008213F4">
                <w:rPr>
                  <w:sz w:val="20"/>
                  <w:szCs w:val="20"/>
                </w:rPr>
                <w:t>………….</w:t>
              </w:r>
            </w:ins>
            <w:customXmlDelRangeStart w:id="157" w:author="Autor"/>
            <w:sdt>
              <w:sdtPr>
                <w:rPr>
                  <w:rFonts w:ascii="Times New Roman" w:hAnsi="Times New Roman" w:cs="Times New Roman"/>
                </w:rPr>
                <w:id w:val="-1619212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DelRangeEnd w:id="157"/>
                <w:del w:id="158" w:author="Autor">
                  <w:r w:rsidR="007F2A18" w:rsidDel="007F2A18">
                    <w:rPr>
                      <w:rFonts w:ascii="MS Gothic" w:eastAsia="MS Gothic" w:hAnsi="MS Gothic" w:cs="Times New Roman" w:hint="eastAsia"/>
                    </w:rPr>
                    <w:delText>☐</w:delText>
                  </w:r>
                </w:del>
                <w:customXmlDelRangeStart w:id="159" w:author="Autor"/>
              </w:sdtContent>
            </w:sdt>
            <w:customXmlDelRangeEnd w:id="159"/>
          </w:p>
        </w:tc>
        <w:sdt>
          <w:sdtPr>
            <w:rPr>
              <w:rFonts w:ascii="Times New Roman" w:hAnsi="Times New Roman" w:cs="Times New Roman"/>
            </w:rPr>
            <w:id w:val="1835342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4B0CB367" w14:textId="77777777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4FA49DCE" w14:textId="77777777" w:rsidTr="00A67F17">
        <w:tc>
          <w:tcPr>
            <w:tcW w:w="611" w:type="dxa"/>
            <w:shd w:val="clear" w:color="auto" w:fill="A8D08D" w:themeFill="accent6" w:themeFillTint="99"/>
          </w:tcPr>
          <w:p w14:paraId="006CD000" w14:textId="77777777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69743370" w14:textId="77777777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tc>
          <w:tcPr>
            <w:tcW w:w="1409" w:type="dxa"/>
            <w:vAlign w:val="center"/>
          </w:tcPr>
          <w:p w14:paraId="29E64CAC" w14:textId="4969156D" w:rsidR="007F2A18" w:rsidRDefault="00604233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customXmlInsRangeStart w:id="160" w:author="Autor"/>
            <w:sdt>
              <w:sdtPr>
                <w:rPr>
                  <w:rFonts w:ascii="Times New Roman" w:hAnsi="Times New Roman" w:cs="Times New Roman"/>
                </w:rPr>
                <w:id w:val="738756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InsRangeEnd w:id="160"/>
                <w:ins w:id="161" w:author="Autor">
                  <w:r w:rsidR="007F2A18" w:rsidRPr="008213F4">
                    <w:rPr>
                      <w:rFonts w:ascii="MS Gothic" w:eastAsia="MS Gothic" w:hAnsi="MS Gothic" w:cs="Times New Roman" w:hint="eastAsia"/>
                    </w:rPr>
                    <w:t>☐</w:t>
                  </w:r>
                </w:ins>
                <w:customXmlInsRangeStart w:id="162" w:author="Autor"/>
              </w:sdtContent>
            </w:sdt>
            <w:customXmlInsRangeEnd w:id="162"/>
            <w:ins w:id="163" w:author="Autor">
              <w:r w:rsidR="007F2A18" w:rsidRPr="008213F4">
                <w:rPr>
                  <w:rFonts w:ascii="Times New Roman" w:hAnsi="Times New Roman" w:cs="Times New Roman"/>
                </w:rPr>
                <w:t xml:space="preserve">   </w:t>
              </w:r>
              <w:r w:rsidR="007F2A18" w:rsidRPr="008213F4">
                <w:rPr>
                  <w:sz w:val="20"/>
                  <w:szCs w:val="20"/>
                </w:rPr>
                <w:t>………….</w:t>
              </w:r>
            </w:ins>
            <w:customXmlDelRangeStart w:id="164" w:author="Autor"/>
            <w:sdt>
              <w:sdtPr>
                <w:rPr>
                  <w:rFonts w:ascii="Times New Roman" w:hAnsi="Times New Roman" w:cs="Times New Roman"/>
                </w:rPr>
                <w:id w:val="-134883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DelRangeEnd w:id="164"/>
                <w:del w:id="165" w:author="Autor">
                  <w:r w:rsidR="007F2A18" w:rsidDel="007F2A18">
                    <w:rPr>
                      <w:rFonts w:ascii="MS Gothic" w:eastAsia="MS Gothic" w:hAnsi="MS Gothic" w:cs="Times New Roman" w:hint="eastAsia"/>
                    </w:rPr>
                    <w:delText>☐</w:delText>
                  </w:r>
                </w:del>
                <w:customXmlDelRangeStart w:id="166" w:author="Autor"/>
              </w:sdtContent>
            </w:sdt>
            <w:customXmlDelRangeEnd w:id="166"/>
          </w:p>
        </w:tc>
        <w:sdt>
          <w:sdtPr>
            <w:rPr>
              <w:rFonts w:ascii="Times New Roman" w:hAnsi="Times New Roman" w:cs="Times New Roman"/>
            </w:rPr>
            <w:id w:val="-134362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3182087" w14:textId="77777777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3198DE3A" w14:textId="77777777" w:rsidTr="00A67F17">
        <w:tc>
          <w:tcPr>
            <w:tcW w:w="611" w:type="dxa"/>
            <w:shd w:val="clear" w:color="auto" w:fill="A8D08D" w:themeFill="accent6" w:themeFillTint="99"/>
          </w:tcPr>
          <w:p w14:paraId="68BE1854" w14:textId="6CC0BADC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5FB8347E" w14:textId="7C7D2482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Wypełniony przez Wnioskodawcę Załącznik nr 1 do Wzoru Wniosku - arkusz kalkulacyjny dla parametrów konkursowych „Wydajność produkcji metanu” i „Wydajność produkcji biometanu”</w:t>
            </w:r>
          </w:p>
        </w:tc>
        <w:tc>
          <w:tcPr>
            <w:tcW w:w="1409" w:type="dxa"/>
            <w:vAlign w:val="center"/>
          </w:tcPr>
          <w:p w14:paraId="38C2A7C8" w14:textId="6D63D22F" w:rsidR="007F2A18" w:rsidRDefault="00604233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customXmlInsRangeStart w:id="167" w:author="Autor"/>
            <w:sdt>
              <w:sdtPr>
                <w:rPr>
                  <w:rFonts w:ascii="Times New Roman" w:hAnsi="Times New Roman" w:cs="Times New Roman"/>
                </w:rPr>
                <w:id w:val="-1093772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InsRangeEnd w:id="167"/>
                <w:ins w:id="168" w:author="Autor">
                  <w:r w:rsidR="007F2A18" w:rsidRPr="008213F4">
                    <w:rPr>
                      <w:rFonts w:ascii="MS Gothic" w:eastAsia="MS Gothic" w:hAnsi="MS Gothic" w:cs="Times New Roman" w:hint="eastAsia"/>
                    </w:rPr>
                    <w:t>☐</w:t>
                  </w:r>
                </w:ins>
                <w:customXmlInsRangeStart w:id="169" w:author="Autor"/>
              </w:sdtContent>
            </w:sdt>
            <w:customXmlInsRangeEnd w:id="169"/>
            <w:ins w:id="170" w:author="Autor">
              <w:r w:rsidR="007F2A18" w:rsidRPr="008213F4">
                <w:rPr>
                  <w:rFonts w:ascii="Times New Roman" w:hAnsi="Times New Roman" w:cs="Times New Roman"/>
                </w:rPr>
                <w:t xml:space="preserve">   </w:t>
              </w:r>
              <w:r w:rsidR="007F2A18" w:rsidRPr="008213F4">
                <w:rPr>
                  <w:sz w:val="20"/>
                  <w:szCs w:val="20"/>
                </w:rPr>
                <w:t>………….</w:t>
              </w:r>
            </w:ins>
            <w:customXmlDelRangeStart w:id="171" w:author="Autor"/>
            <w:sdt>
              <w:sdtPr>
                <w:rPr>
                  <w:rFonts w:ascii="Times New Roman" w:hAnsi="Times New Roman" w:cs="Times New Roman"/>
                </w:rPr>
                <w:id w:val="-772470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DelRangeEnd w:id="171"/>
                <w:del w:id="172" w:author="Autor">
                  <w:r w:rsidR="007F2A18" w:rsidDel="007F2A18">
                    <w:rPr>
                      <w:rFonts w:ascii="MS Gothic" w:eastAsia="MS Gothic" w:hAnsi="MS Gothic" w:cs="Times New Roman" w:hint="eastAsia"/>
                    </w:rPr>
                    <w:delText>☐</w:delText>
                  </w:r>
                </w:del>
                <w:customXmlDelRangeStart w:id="173" w:author="Autor"/>
              </w:sdtContent>
            </w:sdt>
            <w:customXmlDelRangeEnd w:id="173"/>
          </w:p>
        </w:tc>
        <w:sdt>
          <w:sdtPr>
            <w:rPr>
              <w:rFonts w:ascii="Times New Roman" w:hAnsi="Times New Roman" w:cs="Times New Roman"/>
            </w:rPr>
            <w:id w:val="-1557625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1EAB6D9D" w14:textId="37D213F5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1D895CD1" w14:textId="77777777" w:rsidTr="00A67F17">
        <w:tc>
          <w:tcPr>
            <w:tcW w:w="611" w:type="dxa"/>
            <w:shd w:val="clear" w:color="auto" w:fill="A8D08D" w:themeFill="accent6" w:themeFillTint="99"/>
          </w:tcPr>
          <w:p w14:paraId="3874A2D1" w14:textId="0434AAFB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6D96EFBC" w14:textId="26F34724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Wypełniony przez Wnioskodawcę Załącznik nr 2 do Wzoru Wniosku - arkusz kalkulacyjny DCF dla parametru konkursowego „Opłacalność inwestycyjna Demonstratora Technologii”</w:t>
            </w:r>
          </w:p>
        </w:tc>
        <w:tc>
          <w:tcPr>
            <w:tcW w:w="1409" w:type="dxa"/>
            <w:vAlign w:val="center"/>
          </w:tcPr>
          <w:p w14:paraId="5277E7E5" w14:textId="53407272" w:rsidR="007F2A18" w:rsidRDefault="00604233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customXmlInsRangeStart w:id="174" w:author="Autor"/>
            <w:sdt>
              <w:sdtPr>
                <w:rPr>
                  <w:rFonts w:ascii="Times New Roman" w:hAnsi="Times New Roman" w:cs="Times New Roman"/>
                </w:rPr>
                <w:id w:val="139292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InsRangeEnd w:id="174"/>
                <w:ins w:id="175" w:author="Autor">
                  <w:r w:rsidR="007F2A18" w:rsidRPr="008213F4">
                    <w:rPr>
                      <w:rFonts w:ascii="MS Gothic" w:eastAsia="MS Gothic" w:hAnsi="MS Gothic" w:cs="Times New Roman" w:hint="eastAsia"/>
                    </w:rPr>
                    <w:t>☐</w:t>
                  </w:r>
                </w:ins>
                <w:customXmlInsRangeStart w:id="176" w:author="Autor"/>
              </w:sdtContent>
            </w:sdt>
            <w:customXmlInsRangeEnd w:id="176"/>
            <w:ins w:id="177" w:author="Autor">
              <w:r w:rsidR="007F2A18" w:rsidRPr="008213F4">
                <w:rPr>
                  <w:rFonts w:ascii="Times New Roman" w:hAnsi="Times New Roman" w:cs="Times New Roman"/>
                </w:rPr>
                <w:t xml:space="preserve">   </w:t>
              </w:r>
              <w:r w:rsidR="007F2A18" w:rsidRPr="008213F4">
                <w:rPr>
                  <w:sz w:val="20"/>
                  <w:szCs w:val="20"/>
                </w:rPr>
                <w:t>………….</w:t>
              </w:r>
            </w:ins>
            <w:customXmlDelRangeStart w:id="178" w:author="Autor"/>
            <w:sdt>
              <w:sdtPr>
                <w:rPr>
                  <w:rFonts w:ascii="Times New Roman" w:hAnsi="Times New Roman" w:cs="Times New Roman"/>
                </w:rPr>
                <w:id w:val="-1225441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DelRangeEnd w:id="178"/>
                <w:del w:id="179" w:author="Autor">
                  <w:r w:rsidR="007F2A18" w:rsidDel="007F2A18">
                    <w:rPr>
                      <w:rFonts w:ascii="MS Gothic" w:eastAsia="MS Gothic" w:hAnsi="MS Gothic" w:cs="Times New Roman" w:hint="eastAsia"/>
                    </w:rPr>
                    <w:delText>☐</w:delText>
                  </w:r>
                </w:del>
                <w:customXmlDelRangeStart w:id="180" w:author="Autor"/>
              </w:sdtContent>
            </w:sdt>
            <w:customXmlDelRangeEnd w:id="180"/>
          </w:p>
        </w:tc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5D082BE8" w14:textId="1987A638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2F6CDA61" w14:textId="77777777" w:rsidTr="00A67F17">
        <w:tc>
          <w:tcPr>
            <w:tcW w:w="611" w:type="dxa"/>
            <w:shd w:val="clear" w:color="auto" w:fill="A8D08D" w:themeFill="accent6" w:themeFillTint="99"/>
          </w:tcPr>
          <w:p w14:paraId="7611499F" w14:textId="160A0835" w:rsidR="007F2A18" w:rsidRDefault="007F2A18" w:rsidP="007F2A18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  <w:r w:rsidRPr="449500D6">
              <w:rPr>
                <w:b/>
                <w:bCs/>
              </w:rPr>
              <w:t>7.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223F0737" w14:textId="7B23E5B1" w:rsidR="007F2A18" w:rsidRDefault="007F2A18" w:rsidP="007F2A18">
            <w:pPr>
              <w:jc w:val="both"/>
              <w:rPr>
                <w:sz w:val="20"/>
                <w:szCs w:val="20"/>
                <w:lang w:eastAsia="pl-PL"/>
              </w:rPr>
            </w:pPr>
            <w:r w:rsidRPr="449500D6">
              <w:t>Wizualizacje Demonstratora Technologii w formie papierowej</w:t>
            </w:r>
          </w:p>
        </w:tc>
        <w:tc>
          <w:tcPr>
            <w:tcW w:w="1409" w:type="dxa"/>
            <w:vAlign w:val="center"/>
          </w:tcPr>
          <w:p w14:paraId="0537C381" w14:textId="55D8E602" w:rsidR="007F2A18" w:rsidDel="007F2A18" w:rsidRDefault="00604233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del w:id="181" w:author="Autor"/>
                <w:rFonts w:ascii="Times New Roman" w:hAnsi="Times New Roman" w:cs="Times New Roman"/>
              </w:rPr>
            </w:pPr>
            <w:customXmlInsRangeStart w:id="182" w:author="Autor"/>
            <w:sdt>
              <w:sdtPr>
                <w:rPr>
                  <w:rFonts w:ascii="Times New Roman" w:hAnsi="Times New Roman" w:cs="Times New Roman"/>
                </w:rPr>
                <w:id w:val="-723136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InsRangeEnd w:id="182"/>
                <w:ins w:id="183" w:author="Autor">
                  <w:r w:rsidR="007F2A18" w:rsidRPr="008213F4">
                    <w:rPr>
                      <w:rFonts w:ascii="MS Gothic" w:eastAsia="MS Gothic" w:hAnsi="MS Gothic" w:cs="Times New Roman" w:hint="eastAsia"/>
                    </w:rPr>
                    <w:t>☐</w:t>
                  </w:r>
                </w:ins>
                <w:customXmlInsRangeStart w:id="184" w:author="Autor"/>
              </w:sdtContent>
            </w:sdt>
            <w:customXmlInsRangeEnd w:id="184"/>
            <w:ins w:id="185" w:author="Autor">
              <w:r w:rsidR="007F2A18" w:rsidRPr="008213F4">
                <w:rPr>
                  <w:rFonts w:ascii="Times New Roman" w:hAnsi="Times New Roman" w:cs="Times New Roman"/>
                </w:rPr>
                <w:t xml:space="preserve">   </w:t>
              </w:r>
              <w:r w:rsidR="007F2A18" w:rsidRPr="008213F4">
                <w:rPr>
                  <w:sz w:val="20"/>
                  <w:szCs w:val="20"/>
                </w:rPr>
                <w:t>………….</w:t>
              </w:r>
            </w:ins>
            <w:del w:id="186" w:author="Autor">
              <w:r w:rsidR="007F2A18" w:rsidRPr="449500D6" w:rsidDel="007F2A18">
                <w:rPr>
                  <w:rFonts w:ascii="MS Gothic" w:eastAsia="MS Gothic" w:hAnsi="MS Gothic" w:cs="Times New Roman"/>
                </w:rPr>
                <w:delText>☐</w:delText>
              </w:r>
            </w:del>
          </w:p>
          <w:p w14:paraId="5735D3F4" w14:textId="08E38482" w:rsidR="007F2A18" w:rsidRDefault="007F2A18" w:rsidP="00A67F17">
            <w:pPr>
              <w:pStyle w:val="Styl4"/>
              <w:numPr>
                <w:ilvl w:val="0"/>
                <w:numId w:val="0"/>
              </w:numPr>
              <w:spacing w:line="276" w:lineRule="auto"/>
              <w:rPr>
                <w:rFonts w:ascii="MS Gothic" w:eastAsia="MS Gothic" w:hAnsi="MS Gothic" w:cs="Times New Roman"/>
              </w:rPr>
            </w:pPr>
          </w:p>
        </w:tc>
        <w:tc>
          <w:tcPr>
            <w:tcW w:w="1410" w:type="dxa"/>
            <w:vAlign w:val="center"/>
          </w:tcPr>
          <w:p w14:paraId="1C69884F" w14:textId="0AEF5419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449500D6">
              <w:rPr>
                <w:rFonts w:ascii="MS Gothic" w:eastAsia="MS Gothic" w:hAnsi="MS Gothic" w:cs="Times New Roman"/>
              </w:rPr>
              <w:t>☐</w:t>
            </w:r>
          </w:p>
          <w:p w14:paraId="0804185E" w14:textId="76D05536" w:rsidR="007F2A18" w:rsidRDefault="007F2A18" w:rsidP="007F2A18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7F2A18" w14:paraId="24EA58A3" w14:textId="77777777" w:rsidTr="00A67F17">
        <w:tc>
          <w:tcPr>
            <w:tcW w:w="611" w:type="dxa"/>
            <w:shd w:val="clear" w:color="auto" w:fill="A8D08D" w:themeFill="accent6" w:themeFillTint="99"/>
          </w:tcPr>
          <w:p w14:paraId="5431F43E" w14:textId="08D17DF8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 w:rsidRPr="29952200">
              <w:rPr>
                <w:b/>
                <w:bCs/>
              </w:rPr>
              <w:t>8.</w:t>
            </w:r>
          </w:p>
          <w:p w14:paraId="20F2B24E" w14:textId="5ECCF08B" w:rsidR="007F2A18" w:rsidRDefault="007F2A18" w:rsidP="007F2A18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306C77E0" w14:textId="579F87DA" w:rsidR="007F2A18" w:rsidRDefault="007F2A18" w:rsidP="007F2A18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09" w:type="dxa"/>
            <w:vAlign w:val="center"/>
          </w:tcPr>
          <w:p w14:paraId="10C1C180" w14:textId="4392E33A" w:rsidR="007F2A18" w:rsidDel="007F2A18" w:rsidRDefault="00604233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del w:id="187" w:author="Autor"/>
                <w:rFonts w:ascii="Times New Roman" w:hAnsi="Times New Roman" w:cs="Times New Roman"/>
              </w:rPr>
            </w:pPr>
            <w:customXmlInsRangeStart w:id="188" w:author="Autor"/>
            <w:sdt>
              <w:sdtPr>
                <w:rPr>
                  <w:rFonts w:ascii="Times New Roman" w:hAnsi="Times New Roman" w:cs="Times New Roman"/>
                </w:rPr>
                <w:id w:val="-1011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InsRangeEnd w:id="188"/>
                <w:ins w:id="189" w:author="Autor">
                  <w:r w:rsidR="007F2A18" w:rsidRPr="008213F4">
                    <w:rPr>
                      <w:rFonts w:ascii="MS Gothic" w:eastAsia="MS Gothic" w:hAnsi="MS Gothic" w:cs="Times New Roman" w:hint="eastAsia"/>
                    </w:rPr>
                    <w:t>☐</w:t>
                  </w:r>
                </w:ins>
                <w:customXmlInsRangeStart w:id="190" w:author="Autor"/>
              </w:sdtContent>
            </w:sdt>
            <w:customXmlInsRangeEnd w:id="190"/>
            <w:ins w:id="191" w:author="Autor">
              <w:r w:rsidR="007F2A18" w:rsidRPr="008213F4">
                <w:rPr>
                  <w:rFonts w:ascii="Times New Roman" w:hAnsi="Times New Roman" w:cs="Times New Roman"/>
                </w:rPr>
                <w:t xml:space="preserve">   </w:t>
              </w:r>
              <w:r w:rsidR="007F2A18" w:rsidRPr="008213F4">
                <w:rPr>
                  <w:sz w:val="20"/>
                  <w:szCs w:val="20"/>
                </w:rPr>
                <w:t>………….</w:t>
              </w:r>
            </w:ins>
            <w:del w:id="192" w:author="Autor">
              <w:r w:rsidR="007F2A18" w:rsidRPr="29952200" w:rsidDel="007F2A18">
                <w:rPr>
                  <w:rFonts w:ascii="MS Gothic" w:eastAsia="MS Gothic" w:hAnsi="MS Gothic" w:cs="Times New Roman"/>
                </w:rPr>
                <w:delText>☐</w:delText>
              </w:r>
            </w:del>
          </w:p>
          <w:p w14:paraId="63C01F80" w14:textId="4DF95267" w:rsidR="007F2A18" w:rsidRDefault="007F2A18" w:rsidP="00A67F17">
            <w:pPr>
              <w:pStyle w:val="Styl4"/>
              <w:numPr>
                <w:ilvl w:val="0"/>
                <w:numId w:val="0"/>
              </w:numPr>
              <w:spacing w:line="276" w:lineRule="auto"/>
              <w:rPr>
                <w:rFonts w:ascii="MS Gothic" w:eastAsia="MS Gothic" w:hAnsi="MS Gothic" w:cs="Times New Roman"/>
              </w:rPr>
            </w:pPr>
          </w:p>
        </w:tc>
        <w:tc>
          <w:tcPr>
            <w:tcW w:w="1410" w:type="dxa"/>
            <w:vAlign w:val="center"/>
          </w:tcPr>
          <w:p w14:paraId="35FCC472" w14:textId="0AEF5419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16B8E7DF" w14:textId="05E503EE" w:rsidR="007F2A18" w:rsidRDefault="007F2A18" w:rsidP="007F2A18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7F2A18" w14:paraId="65C933E5" w14:textId="77777777" w:rsidTr="00A67F17">
        <w:tc>
          <w:tcPr>
            <w:tcW w:w="611" w:type="dxa"/>
            <w:shd w:val="clear" w:color="auto" w:fill="A8D08D" w:themeFill="accent6" w:themeFillTint="99"/>
          </w:tcPr>
          <w:p w14:paraId="50FB55D9" w14:textId="62EE396A" w:rsidR="007F2A18" w:rsidRPr="29952200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 w:rsidRPr="29952200">
              <w:rPr>
                <w:b/>
                <w:bCs/>
              </w:rPr>
              <w:t>9.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55194357" w14:textId="744EBD78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Plan Komercjalizacji (jeśli dotyczy)</w:t>
            </w:r>
          </w:p>
        </w:tc>
        <w:tc>
          <w:tcPr>
            <w:tcW w:w="1409" w:type="dxa"/>
            <w:vAlign w:val="center"/>
          </w:tcPr>
          <w:p w14:paraId="453954D2" w14:textId="6FD56DC8" w:rsidR="007F2A18" w:rsidRDefault="00604233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customXmlInsRangeStart w:id="193" w:author="Autor"/>
            <w:sdt>
              <w:sdtPr>
                <w:rPr>
                  <w:rFonts w:ascii="Times New Roman" w:hAnsi="Times New Roman" w:cs="Times New Roman"/>
                </w:rPr>
                <w:id w:val="-364444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InsRangeEnd w:id="193"/>
                <w:ins w:id="194" w:author="Autor">
                  <w:r w:rsidR="007F2A18" w:rsidRPr="008213F4">
                    <w:rPr>
                      <w:rFonts w:ascii="MS Gothic" w:eastAsia="MS Gothic" w:hAnsi="MS Gothic" w:cs="Times New Roman" w:hint="eastAsia"/>
                    </w:rPr>
                    <w:t>☐</w:t>
                  </w:r>
                </w:ins>
                <w:customXmlInsRangeStart w:id="195" w:author="Autor"/>
              </w:sdtContent>
            </w:sdt>
            <w:customXmlInsRangeEnd w:id="195"/>
            <w:ins w:id="196" w:author="Autor">
              <w:r w:rsidR="007F2A18" w:rsidRPr="008213F4">
                <w:rPr>
                  <w:rFonts w:ascii="Times New Roman" w:hAnsi="Times New Roman" w:cs="Times New Roman"/>
                </w:rPr>
                <w:t xml:space="preserve">   </w:t>
              </w:r>
              <w:r w:rsidR="007F2A18" w:rsidRPr="008213F4">
                <w:rPr>
                  <w:sz w:val="20"/>
                  <w:szCs w:val="20"/>
                </w:rPr>
                <w:t>………….</w:t>
              </w:r>
            </w:ins>
            <w:del w:id="197" w:author="Autor">
              <w:r w:rsidR="007F2A18" w:rsidRPr="29952200" w:rsidDel="007F2A18">
                <w:rPr>
                  <w:rFonts w:ascii="MS Gothic" w:eastAsia="MS Gothic" w:hAnsi="MS Gothic" w:cs="Times New Roman"/>
                </w:rPr>
                <w:delText>☐</w:delText>
              </w:r>
            </w:del>
          </w:p>
        </w:tc>
        <w:tc>
          <w:tcPr>
            <w:tcW w:w="1410" w:type="dxa"/>
            <w:vAlign w:val="center"/>
          </w:tcPr>
          <w:p w14:paraId="4377CB90" w14:textId="4BB06845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</w:tc>
      </w:tr>
      <w:tr w:rsidR="007F2A18" w14:paraId="75B63362" w14:textId="77777777" w:rsidTr="00A67F17">
        <w:tc>
          <w:tcPr>
            <w:tcW w:w="611" w:type="dxa"/>
            <w:shd w:val="clear" w:color="auto" w:fill="A8D08D" w:themeFill="accent6" w:themeFillTint="99"/>
          </w:tcPr>
          <w:p w14:paraId="410A122C" w14:textId="07C05300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569" w:type="dxa"/>
            <w:shd w:val="clear" w:color="auto" w:fill="auto"/>
          </w:tcPr>
          <w:p w14:paraId="3A67FD8C" w14:textId="5A8632FC" w:rsidR="007F2A18" w:rsidRPr="00F72E87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tc>
          <w:tcPr>
            <w:tcW w:w="1409" w:type="dxa"/>
            <w:vAlign w:val="center"/>
          </w:tcPr>
          <w:p w14:paraId="4276BC5A" w14:textId="38C03504" w:rsidR="007F2A18" w:rsidRDefault="00604233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customXmlInsRangeStart w:id="198" w:author="Autor"/>
            <w:sdt>
              <w:sdtPr>
                <w:rPr>
                  <w:rFonts w:ascii="Times New Roman" w:hAnsi="Times New Roman" w:cs="Times New Roman"/>
                </w:rPr>
                <w:id w:val="-742253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InsRangeEnd w:id="198"/>
                <w:ins w:id="199" w:author="Autor">
                  <w:r w:rsidR="007F2A18" w:rsidRPr="008213F4">
                    <w:rPr>
                      <w:rFonts w:ascii="MS Gothic" w:eastAsia="MS Gothic" w:hAnsi="MS Gothic" w:cs="Times New Roman" w:hint="eastAsia"/>
                    </w:rPr>
                    <w:t>☐</w:t>
                  </w:r>
                </w:ins>
                <w:customXmlInsRangeStart w:id="200" w:author="Autor"/>
              </w:sdtContent>
            </w:sdt>
            <w:customXmlInsRangeEnd w:id="200"/>
            <w:ins w:id="201" w:author="Autor">
              <w:r w:rsidR="007F2A18" w:rsidRPr="008213F4">
                <w:rPr>
                  <w:rFonts w:ascii="Times New Roman" w:hAnsi="Times New Roman" w:cs="Times New Roman"/>
                </w:rPr>
                <w:t xml:space="preserve">   </w:t>
              </w:r>
              <w:r w:rsidR="007F2A18" w:rsidRPr="008213F4">
                <w:rPr>
                  <w:sz w:val="20"/>
                  <w:szCs w:val="20"/>
                </w:rPr>
                <w:t>………….</w:t>
              </w:r>
            </w:ins>
            <w:customXmlDelRangeStart w:id="202" w:author="Autor"/>
            <w:sdt>
              <w:sdtPr>
                <w:rPr>
                  <w:rFonts w:ascii="Times New Roman" w:hAnsi="Times New Roman" w:cs="Times New Roman"/>
                </w:rPr>
                <w:id w:val="-1752037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DelRangeEnd w:id="202"/>
                <w:del w:id="203" w:author="Autor">
                  <w:r w:rsidR="007F2A18" w:rsidDel="007F2A18">
                    <w:rPr>
                      <w:rFonts w:ascii="MS Gothic" w:eastAsia="MS Gothic" w:hAnsi="MS Gothic" w:cs="Times New Roman" w:hint="eastAsia"/>
                    </w:rPr>
                    <w:delText>☐</w:delText>
                  </w:r>
                </w:del>
                <w:customXmlDelRangeStart w:id="204" w:author="Autor"/>
              </w:sdtContent>
            </w:sdt>
            <w:customXmlDelRangeEnd w:id="204"/>
          </w:p>
        </w:tc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60249007" w14:textId="25A2A045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535691A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5D0DD1C7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76359622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00CD8433" w14:textId="77777777" w:rsidR="00E17A6C" w:rsidRPr="00574C96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E17A6C" w:rsidRPr="00574C96" w14:paraId="18E1A9D8" w14:textId="77777777" w:rsidTr="001C3DAF">
        <w:tc>
          <w:tcPr>
            <w:tcW w:w="4106" w:type="dxa"/>
            <w:tcBorders>
              <w:top w:val="single" w:sz="4" w:space="0" w:color="auto"/>
            </w:tcBorders>
          </w:tcPr>
          <w:p w14:paraId="67555717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4FFB00E5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6B5E39F0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</w:tbl>
    <w:p w14:paraId="243D8E79" w14:textId="77777777" w:rsidR="00E17A6C" w:rsidRPr="00574C96" w:rsidRDefault="00E17A6C" w:rsidP="00E17A6C">
      <w:pPr>
        <w:spacing w:before="60" w:after="60" w:line="276" w:lineRule="auto"/>
        <w:rPr>
          <w:rFonts w:ascii="Times New Roman" w:hAnsi="Times New Roman" w:cs="Times New Roman"/>
        </w:rPr>
      </w:pPr>
    </w:p>
    <w:p w14:paraId="2114257E" w14:textId="77777777" w:rsidR="00C82F3E" w:rsidRPr="00E17A6C" w:rsidRDefault="00C82F3E" w:rsidP="00E17A6C"/>
    <w:sectPr w:rsidR="00C82F3E" w:rsidRPr="00E17A6C" w:rsidSect="009C03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B982B7" w16cex:dateUtc="2021-01-25T16:47:00Z"/>
  <w16cex:commentExtensible w16cex:durableId="480FB3EA" w16cex:dateUtc="2021-01-26T13:15:41.13Z"/>
  <w16cex:commentExtensible w16cex:durableId="1E1B361C" w16cex:dateUtc="2021-01-26T13:16:12.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DCF5851" w16cid:durableId="23B98223"/>
  <w16cid:commentId w16cid:paraId="6E54F574" w16cid:durableId="23B982B7"/>
  <w16cid:commentId w16cid:paraId="71C8D836" w16cid:durableId="480FB3EA"/>
  <w16cid:commentId w16cid:paraId="0ACFFC92" w16cid:durableId="1E1B36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BB28E" w14:textId="77777777" w:rsidR="00C04B70" w:rsidRDefault="00C04B70" w:rsidP="005E06F6">
      <w:pPr>
        <w:spacing w:after="0" w:line="240" w:lineRule="auto"/>
      </w:pPr>
      <w:r>
        <w:separator/>
      </w:r>
    </w:p>
  </w:endnote>
  <w:endnote w:type="continuationSeparator" w:id="0">
    <w:p w14:paraId="4516C836" w14:textId="77777777" w:rsidR="00C04B70" w:rsidRDefault="00C04B70" w:rsidP="005E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382B7" w14:textId="77777777" w:rsidR="00DB3A7D" w:rsidRDefault="00DB3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95683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03C169" w14:textId="38FC509D" w:rsidR="00DB3A7D" w:rsidRDefault="00DB3A7D" w:rsidP="008A72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4233">
              <w:rPr>
                <w:b/>
                <w:bCs/>
                <w:noProof/>
              </w:rPr>
              <w:t>26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4233">
              <w:rPr>
                <w:b/>
                <w:bCs/>
                <w:noProof/>
              </w:rPr>
              <w:t>33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1FD0F4" w14:textId="77777777" w:rsidR="00DB3A7D" w:rsidRPr="005E06F6" w:rsidRDefault="00DB3A7D">
    <w:pPr>
      <w:pStyle w:val="Stopka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D146D" w14:textId="77777777" w:rsidR="00DB3A7D" w:rsidRDefault="00DB3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981E0" w14:textId="77777777" w:rsidR="00C04B70" w:rsidRDefault="00C04B70" w:rsidP="005E06F6">
      <w:pPr>
        <w:spacing w:after="0" w:line="240" w:lineRule="auto"/>
      </w:pPr>
      <w:r>
        <w:separator/>
      </w:r>
    </w:p>
  </w:footnote>
  <w:footnote w:type="continuationSeparator" w:id="0">
    <w:p w14:paraId="072A93E8" w14:textId="77777777" w:rsidR="00C04B70" w:rsidRDefault="00C04B70" w:rsidP="005E06F6">
      <w:pPr>
        <w:spacing w:after="0" w:line="240" w:lineRule="auto"/>
      </w:pPr>
      <w:r>
        <w:continuationSeparator/>
      </w:r>
    </w:p>
  </w:footnote>
  <w:footnote w:id="1">
    <w:p w14:paraId="56E71D34" w14:textId="77777777" w:rsidR="00DB3A7D" w:rsidRDefault="00DB3A7D" w:rsidP="00E17A6C">
      <w:pPr>
        <w:pStyle w:val="Tekstprzypisudolnego"/>
      </w:pPr>
      <w:r>
        <w:rPr>
          <w:rStyle w:val="Odwoanieprzypisudolnego"/>
        </w:rPr>
        <w:footnoteRef/>
      </w:r>
      <w:r>
        <w:t xml:space="preserve"> -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49B04" w14:textId="77777777" w:rsidR="00DB3A7D" w:rsidRDefault="00DB3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DB3A7D" w:rsidRPr="004079BB" w14:paraId="3CBE2AC6" w14:textId="77777777" w:rsidTr="2CCCD7A1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DB3A7D" w:rsidRPr="000770A6" w14:paraId="0AB40D94" w14:textId="77777777" w:rsidTr="00013F7C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B382D6" w14:textId="77777777" w:rsidR="00DB3A7D" w:rsidRDefault="00DB3A7D" w:rsidP="005D25BC">
                <w:pPr>
                  <w:spacing w:before="26"/>
                  <w:ind w:left="20" w:right="-134"/>
                </w:pPr>
                <w:bookmarkStart w:id="205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AF1972" w14:textId="77777777" w:rsidR="00DB3A7D" w:rsidRDefault="00DB3A7D" w:rsidP="005D25BC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6FEBC1" w14:textId="77777777" w:rsidR="00DB3A7D" w:rsidRDefault="00DB3A7D" w:rsidP="005D25BC">
                <w:pPr>
                  <w:jc w:val="center"/>
                </w:pPr>
              </w:p>
            </w:tc>
          </w:tr>
        </w:tbl>
        <w:p w14:paraId="38799EAA" w14:textId="77777777" w:rsidR="00DB3A7D" w:rsidRDefault="00DB3A7D" w:rsidP="005D25BC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6391EBA0" wp14:editId="34B94D8B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CC8A691" w14:textId="77777777" w:rsidR="00DB3A7D" w:rsidRDefault="00DB3A7D" w:rsidP="005D25BC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8AAD51B" w14:textId="77777777" w:rsidR="00DB3A7D" w:rsidRPr="00B76E98" w:rsidRDefault="00DB3A7D" w:rsidP="00E51364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205"/>
        </w:p>
      </w:tc>
    </w:tr>
  </w:tbl>
  <w:p w14:paraId="667BD015" w14:textId="77777777" w:rsidR="00DB3A7D" w:rsidRDefault="00DB3A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86889" w14:textId="77777777" w:rsidR="00DB3A7D" w:rsidRDefault="00DB3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23A5A"/>
    <w:multiLevelType w:val="hybridMultilevel"/>
    <w:tmpl w:val="90B611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11E93811"/>
    <w:multiLevelType w:val="hybridMultilevel"/>
    <w:tmpl w:val="E3EA388C"/>
    <w:lvl w:ilvl="0" w:tplc="FDCC1D72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B56FC82">
      <w:start w:val="1"/>
      <w:numFmt w:val="lowerLetter"/>
      <w:lvlText w:val="%2)"/>
      <w:lvlJc w:val="left"/>
      <w:pPr>
        <w:ind w:left="1230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" w15:restartNumberingAfterBreak="0">
    <w:nsid w:val="13CA703F"/>
    <w:multiLevelType w:val="hybridMultilevel"/>
    <w:tmpl w:val="CF24171C"/>
    <w:lvl w:ilvl="0" w:tplc="FB488A48">
      <w:start w:val="1"/>
      <w:numFmt w:val="decimal"/>
      <w:lvlText w:val="%1."/>
      <w:lvlJc w:val="left"/>
      <w:pPr>
        <w:ind w:left="720" w:hanging="360"/>
      </w:pPr>
    </w:lvl>
    <w:lvl w:ilvl="1" w:tplc="979CCA20">
      <w:start w:val="1"/>
      <w:numFmt w:val="lowerLetter"/>
      <w:lvlText w:val="%2."/>
      <w:lvlJc w:val="left"/>
      <w:pPr>
        <w:ind w:left="1440" w:hanging="360"/>
      </w:pPr>
    </w:lvl>
    <w:lvl w:ilvl="2" w:tplc="E61C57FC">
      <w:start w:val="1"/>
      <w:numFmt w:val="lowerRoman"/>
      <w:lvlText w:val="%3."/>
      <w:lvlJc w:val="right"/>
      <w:pPr>
        <w:ind w:left="2160" w:hanging="180"/>
      </w:pPr>
    </w:lvl>
    <w:lvl w:ilvl="3" w:tplc="F6C2F3E6">
      <w:start w:val="1"/>
      <w:numFmt w:val="decimal"/>
      <w:lvlText w:val="%4."/>
      <w:lvlJc w:val="left"/>
      <w:pPr>
        <w:ind w:left="2880" w:hanging="360"/>
      </w:pPr>
    </w:lvl>
    <w:lvl w:ilvl="4" w:tplc="5A3E94A0">
      <w:start w:val="1"/>
      <w:numFmt w:val="lowerLetter"/>
      <w:lvlText w:val="%5."/>
      <w:lvlJc w:val="left"/>
      <w:pPr>
        <w:ind w:left="3600" w:hanging="360"/>
      </w:pPr>
    </w:lvl>
    <w:lvl w:ilvl="5" w:tplc="574C8158">
      <w:start w:val="1"/>
      <w:numFmt w:val="lowerRoman"/>
      <w:lvlText w:val="%6."/>
      <w:lvlJc w:val="right"/>
      <w:pPr>
        <w:ind w:left="4320" w:hanging="180"/>
      </w:pPr>
    </w:lvl>
    <w:lvl w:ilvl="6" w:tplc="76426542">
      <w:start w:val="1"/>
      <w:numFmt w:val="decimal"/>
      <w:lvlText w:val="%7."/>
      <w:lvlJc w:val="left"/>
      <w:pPr>
        <w:ind w:left="5040" w:hanging="360"/>
      </w:pPr>
    </w:lvl>
    <w:lvl w:ilvl="7" w:tplc="2F9CD540">
      <w:start w:val="1"/>
      <w:numFmt w:val="lowerLetter"/>
      <w:lvlText w:val="%8."/>
      <w:lvlJc w:val="left"/>
      <w:pPr>
        <w:ind w:left="5760" w:hanging="360"/>
      </w:pPr>
    </w:lvl>
    <w:lvl w:ilvl="8" w:tplc="86BA209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225AC"/>
    <w:multiLevelType w:val="hybridMultilevel"/>
    <w:tmpl w:val="23421450"/>
    <w:lvl w:ilvl="0" w:tplc="D52A519A">
      <w:start w:val="1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7B6B18"/>
    <w:multiLevelType w:val="hybridMultilevel"/>
    <w:tmpl w:val="81A87600"/>
    <w:lvl w:ilvl="0" w:tplc="5F5A72C4">
      <w:start w:val="10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31AF8"/>
    <w:multiLevelType w:val="hybridMultilevel"/>
    <w:tmpl w:val="BE044810"/>
    <w:lvl w:ilvl="0" w:tplc="5DC6FFF6">
      <w:start w:val="4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90387"/>
    <w:multiLevelType w:val="hybridMultilevel"/>
    <w:tmpl w:val="F52AD488"/>
    <w:lvl w:ilvl="0" w:tplc="1A487B40">
      <w:start w:val="1"/>
      <w:numFmt w:val="upperRoman"/>
      <w:lvlText w:val="%1."/>
      <w:lvlJc w:val="left"/>
      <w:pPr>
        <w:ind w:left="720" w:hanging="360"/>
      </w:pPr>
    </w:lvl>
    <w:lvl w:ilvl="1" w:tplc="D73807C4">
      <w:start w:val="1"/>
      <w:numFmt w:val="lowerLetter"/>
      <w:lvlText w:val="%2."/>
      <w:lvlJc w:val="left"/>
      <w:pPr>
        <w:ind w:left="1440" w:hanging="360"/>
      </w:pPr>
    </w:lvl>
    <w:lvl w:ilvl="2" w:tplc="69E86D96">
      <w:start w:val="1"/>
      <w:numFmt w:val="lowerRoman"/>
      <w:lvlText w:val="%3."/>
      <w:lvlJc w:val="right"/>
      <w:pPr>
        <w:ind w:left="2160" w:hanging="180"/>
      </w:pPr>
    </w:lvl>
    <w:lvl w:ilvl="3" w:tplc="A99E8AD4">
      <w:start w:val="1"/>
      <w:numFmt w:val="decimal"/>
      <w:lvlText w:val="%4."/>
      <w:lvlJc w:val="left"/>
      <w:pPr>
        <w:ind w:left="2880" w:hanging="360"/>
      </w:pPr>
    </w:lvl>
    <w:lvl w:ilvl="4" w:tplc="4FEC9EA6">
      <w:start w:val="1"/>
      <w:numFmt w:val="lowerLetter"/>
      <w:lvlText w:val="%5."/>
      <w:lvlJc w:val="left"/>
      <w:pPr>
        <w:ind w:left="3600" w:hanging="360"/>
      </w:pPr>
    </w:lvl>
    <w:lvl w:ilvl="5" w:tplc="C8584EAE">
      <w:start w:val="1"/>
      <w:numFmt w:val="lowerRoman"/>
      <w:lvlText w:val="%6."/>
      <w:lvlJc w:val="right"/>
      <w:pPr>
        <w:ind w:left="4320" w:hanging="180"/>
      </w:pPr>
    </w:lvl>
    <w:lvl w:ilvl="6" w:tplc="D7B0100A">
      <w:start w:val="1"/>
      <w:numFmt w:val="decimal"/>
      <w:lvlText w:val="%7."/>
      <w:lvlJc w:val="left"/>
      <w:pPr>
        <w:ind w:left="5040" w:hanging="360"/>
      </w:pPr>
    </w:lvl>
    <w:lvl w:ilvl="7" w:tplc="BAF0074A">
      <w:start w:val="1"/>
      <w:numFmt w:val="lowerLetter"/>
      <w:lvlText w:val="%8."/>
      <w:lvlJc w:val="left"/>
      <w:pPr>
        <w:ind w:left="5760" w:hanging="360"/>
      </w:pPr>
    </w:lvl>
    <w:lvl w:ilvl="8" w:tplc="FBA8EB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241A3"/>
    <w:multiLevelType w:val="hybridMultilevel"/>
    <w:tmpl w:val="9F086C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8D716D"/>
    <w:multiLevelType w:val="hybridMultilevel"/>
    <w:tmpl w:val="790C1F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A1ACA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8395703"/>
    <w:multiLevelType w:val="hybridMultilevel"/>
    <w:tmpl w:val="84F65500"/>
    <w:lvl w:ilvl="0" w:tplc="755847C2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C63353"/>
    <w:multiLevelType w:val="multilevel"/>
    <w:tmpl w:val="39500270"/>
    <w:lvl w:ilvl="0">
      <w:start w:val="1"/>
      <w:numFmt w:val="upperRoman"/>
      <w:pStyle w:val="Styl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8E1952"/>
    <w:multiLevelType w:val="hybridMultilevel"/>
    <w:tmpl w:val="038421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103C09"/>
    <w:multiLevelType w:val="hybridMultilevel"/>
    <w:tmpl w:val="AA46C77A"/>
    <w:lvl w:ilvl="0" w:tplc="24BEE712">
      <w:start w:val="1"/>
      <w:numFmt w:val="decimal"/>
      <w:lvlText w:val="%1."/>
      <w:lvlJc w:val="left"/>
      <w:pPr>
        <w:ind w:left="720" w:hanging="360"/>
      </w:pPr>
    </w:lvl>
    <w:lvl w:ilvl="1" w:tplc="51D4BC18">
      <w:start w:val="1"/>
      <w:numFmt w:val="lowerLetter"/>
      <w:lvlText w:val="%2."/>
      <w:lvlJc w:val="left"/>
      <w:pPr>
        <w:ind w:left="1440" w:hanging="360"/>
      </w:pPr>
    </w:lvl>
    <w:lvl w:ilvl="2" w:tplc="76B21308">
      <w:start w:val="1"/>
      <w:numFmt w:val="lowerRoman"/>
      <w:lvlText w:val="%3."/>
      <w:lvlJc w:val="right"/>
      <w:pPr>
        <w:ind w:left="2160" w:hanging="180"/>
      </w:pPr>
    </w:lvl>
    <w:lvl w:ilvl="3" w:tplc="97868776">
      <w:start w:val="1"/>
      <w:numFmt w:val="decimal"/>
      <w:lvlText w:val="%4."/>
      <w:lvlJc w:val="left"/>
      <w:pPr>
        <w:ind w:left="2880" w:hanging="360"/>
      </w:pPr>
    </w:lvl>
    <w:lvl w:ilvl="4" w:tplc="521C81B8">
      <w:start w:val="1"/>
      <w:numFmt w:val="lowerLetter"/>
      <w:lvlText w:val="%5."/>
      <w:lvlJc w:val="left"/>
      <w:pPr>
        <w:ind w:left="3600" w:hanging="360"/>
      </w:pPr>
    </w:lvl>
    <w:lvl w:ilvl="5" w:tplc="05A6FF74">
      <w:start w:val="1"/>
      <w:numFmt w:val="lowerRoman"/>
      <w:lvlText w:val="%6."/>
      <w:lvlJc w:val="right"/>
      <w:pPr>
        <w:ind w:left="4320" w:hanging="180"/>
      </w:pPr>
    </w:lvl>
    <w:lvl w:ilvl="6" w:tplc="C1D0DC68">
      <w:start w:val="1"/>
      <w:numFmt w:val="decimal"/>
      <w:lvlText w:val="%7."/>
      <w:lvlJc w:val="left"/>
      <w:pPr>
        <w:ind w:left="5040" w:hanging="360"/>
      </w:pPr>
    </w:lvl>
    <w:lvl w:ilvl="7" w:tplc="13EE06CE">
      <w:start w:val="1"/>
      <w:numFmt w:val="lowerLetter"/>
      <w:lvlText w:val="%8."/>
      <w:lvlJc w:val="left"/>
      <w:pPr>
        <w:ind w:left="5760" w:hanging="360"/>
      </w:pPr>
    </w:lvl>
    <w:lvl w:ilvl="8" w:tplc="73F4BA1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300EF"/>
    <w:multiLevelType w:val="hybridMultilevel"/>
    <w:tmpl w:val="FDDE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B1CDD"/>
    <w:multiLevelType w:val="hybridMultilevel"/>
    <w:tmpl w:val="790C1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43C36"/>
    <w:multiLevelType w:val="multilevel"/>
    <w:tmpl w:val="D5E6733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DE13A1"/>
    <w:multiLevelType w:val="hybridMultilevel"/>
    <w:tmpl w:val="5D0AD304"/>
    <w:lvl w:ilvl="0" w:tplc="D164691A">
      <w:start w:val="5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E64C2"/>
    <w:multiLevelType w:val="multilevel"/>
    <w:tmpl w:val="2B245F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A27047A"/>
    <w:multiLevelType w:val="hybridMultilevel"/>
    <w:tmpl w:val="0054F2C6"/>
    <w:lvl w:ilvl="0" w:tplc="3BDAAC6A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D5F9F"/>
    <w:multiLevelType w:val="hybridMultilevel"/>
    <w:tmpl w:val="2A103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86D1C73"/>
    <w:multiLevelType w:val="hybridMultilevel"/>
    <w:tmpl w:val="F5FA11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A595EDE"/>
    <w:multiLevelType w:val="hybridMultilevel"/>
    <w:tmpl w:val="5868278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6" w15:restartNumberingAfterBreak="0">
    <w:nsid w:val="6849080F"/>
    <w:multiLevelType w:val="hybridMultilevel"/>
    <w:tmpl w:val="6CAA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CE2D45"/>
    <w:multiLevelType w:val="hybridMultilevel"/>
    <w:tmpl w:val="F5FA11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5A481E"/>
    <w:multiLevelType w:val="hybridMultilevel"/>
    <w:tmpl w:val="B4EC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1" w15:restartNumberingAfterBreak="0">
    <w:nsid w:val="7A4D2915"/>
    <w:multiLevelType w:val="hybridMultilevel"/>
    <w:tmpl w:val="795AD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3183E"/>
    <w:multiLevelType w:val="hybridMultilevel"/>
    <w:tmpl w:val="2A103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6078E7"/>
    <w:multiLevelType w:val="hybridMultilevel"/>
    <w:tmpl w:val="3208D9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F121F02"/>
    <w:multiLevelType w:val="hybridMultilevel"/>
    <w:tmpl w:val="42923D1C"/>
    <w:lvl w:ilvl="0" w:tplc="C7A6E6BA">
      <w:start w:val="1"/>
      <w:numFmt w:val="decimal"/>
      <w:lvlText w:val="1.%1."/>
      <w:lvlJc w:val="left"/>
      <w:pPr>
        <w:ind w:left="928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50657E"/>
    <w:multiLevelType w:val="hybridMultilevel"/>
    <w:tmpl w:val="A344F83C"/>
    <w:lvl w:ilvl="0" w:tplc="7408D32C">
      <w:start w:val="3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16"/>
  </w:num>
  <w:num w:numId="5">
    <w:abstractNumId w:val="28"/>
  </w:num>
  <w:num w:numId="6">
    <w:abstractNumId w:val="19"/>
  </w:num>
  <w:num w:numId="7">
    <w:abstractNumId w:val="9"/>
  </w:num>
  <w:num w:numId="8">
    <w:abstractNumId w:val="25"/>
  </w:num>
  <w:num w:numId="9">
    <w:abstractNumId w:val="1"/>
  </w:num>
  <w:num w:numId="10">
    <w:abstractNumId w:val="34"/>
  </w:num>
  <w:num w:numId="11">
    <w:abstractNumId w:val="3"/>
  </w:num>
  <w:num w:numId="12">
    <w:abstractNumId w:val="10"/>
  </w:num>
  <w:num w:numId="13">
    <w:abstractNumId w:val="8"/>
  </w:num>
  <w:num w:numId="14">
    <w:abstractNumId w:val="33"/>
  </w:num>
  <w:num w:numId="15">
    <w:abstractNumId w:val="21"/>
  </w:num>
  <w:num w:numId="16">
    <w:abstractNumId w:val="13"/>
  </w:num>
  <w:num w:numId="17">
    <w:abstractNumId w:val="12"/>
  </w:num>
  <w:num w:numId="18">
    <w:abstractNumId w:val="7"/>
  </w:num>
  <w:num w:numId="19">
    <w:abstractNumId w:val="0"/>
  </w:num>
  <w:num w:numId="20">
    <w:abstractNumId w:val="15"/>
  </w:num>
  <w:num w:numId="21">
    <w:abstractNumId w:val="27"/>
  </w:num>
  <w:num w:numId="22">
    <w:abstractNumId w:val="23"/>
  </w:num>
  <w:num w:numId="23">
    <w:abstractNumId w:val="32"/>
  </w:num>
  <w:num w:numId="24">
    <w:abstractNumId w:val="24"/>
  </w:num>
  <w:num w:numId="25">
    <w:abstractNumId w:val="22"/>
  </w:num>
  <w:num w:numId="26">
    <w:abstractNumId w:val="19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</w:num>
  <w:num w:numId="29">
    <w:abstractNumId w:val="4"/>
  </w:num>
  <w:num w:numId="30">
    <w:abstractNumId w:val="31"/>
  </w:num>
  <w:num w:numId="31">
    <w:abstractNumId w:val="29"/>
  </w:num>
  <w:num w:numId="32">
    <w:abstractNumId w:val="5"/>
  </w:num>
  <w:num w:numId="33">
    <w:abstractNumId w:val="20"/>
  </w:num>
  <w:num w:numId="34">
    <w:abstractNumId w:val="30"/>
  </w:num>
  <w:num w:numId="35">
    <w:abstractNumId w:val="35"/>
  </w:num>
  <w:num w:numId="36">
    <w:abstractNumId w:val="17"/>
  </w:num>
  <w:num w:numId="37">
    <w:abstractNumId w:val="18"/>
  </w:num>
  <w:num w:numId="38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trackRevisions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5459"/>
    <w:rsid w:val="00005A37"/>
    <w:rsid w:val="00012D25"/>
    <w:rsid w:val="00013F7C"/>
    <w:rsid w:val="000151B8"/>
    <w:rsid w:val="00016233"/>
    <w:rsid w:val="00024A53"/>
    <w:rsid w:val="000467CA"/>
    <w:rsid w:val="00046DB7"/>
    <w:rsid w:val="00057188"/>
    <w:rsid w:val="000622A2"/>
    <w:rsid w:val="00067151"/>
    <w:rsid w:val="00073B41"/>
    <w:rsid w:val="000831FA"/>
    <w:rsid w:val="00084CC5"/>
    <w:rsid w:val="00084FF5"/>
    <w:rsid w:val="00093119"/>
    <w:rsid w:val="000A4732"/>
    <w:rsid w:val="000A4B15"/>
    <w:rsid w:val="000B0B1A"/>
    <w:rsid w:val="000B40C7"/>
    <w:rsid w:val="000B7699"/>
    <w:rsid w:val="000C0CA7"/>
    <w:rsid w:val="000C39F1"/>
    <w:rsid w:val="000C3BD9"/>
    <w:rsid w:val="000D22E4"/>
    <w:rsid w:val="000E0E50"/>
    <w:rsid w:val="000E2F91"/>
    <w:rsid w:val="000E6FF3"/>
    <w:rsid w:val="000E73B3"/>
    <w:rsid w:val="000E7D47"/>
    <w:rsid w:val="00105D8F"/>
    <w:rsid w:val="00106798"/>
    <w:rsid w:val="0010A2D7"/>
    <w:rsid w:val="00130A85"/>
    <w:rsid w:val="00137E5F"/>
    <w:rsid w:val="001408CE"/>
    <w:rsid w:val="00140FE7"/>
    <w:rsid w:val="00142361"/>
    <w:rsid w:val="00145837"/>
    <w:rsid w:val="00145884"/>
    <w:rsid w:val="0015385B"/>
    <w:rsid w:val="00161704"/>
    <w:rsid w:val="00161DE4"/>
    <w:rsid w:val="00167651"/>
    <w:rsid w:val="00171745"/>
    <w:rsid w:val="0017755D"/>
    <w:rsid w:val="00177BB3"/>
    <w:rsid w:val="00182371"/>
    <w:rsid w:val="001940DC"/>
    <w:rsid w:val="001A55C6"/>
    <w:rsid w:val="001B2BFB"/>
    <w:rsid w:val="001B344C"/>
    <w:rsid w:val="001B40B5"/>
    <w:rsid w:val="001B51AE"/>
    <w:rsid w:val="001C215B"/>
    <w:rsid w:val="001C3DAF"/>
    <w:rsid w:val="001E135F"/>
    <w:rsid w:val="001E58B6"/>
    <w:rsid w:val="001F5AD1"/>
    <w:rsid w:val="00204AE4"/>
    <w:rsid w:val="0020682A"/>
    <w:rsid w:val="0020682B"/>
    <w:rsid w:val="00212636"/>
    <w:rsid w:val="00223AEA"/>
    <w:rsid w:val="0022726C"/>
    <w:rsid w:val="00231D20"/>
    <w:rsid w:val="002330AF"/>
    <w:rsid w:val="00235220"/>
    <w:rsid w:val="0024315F"/>
    <w:rsid w:val="00243905"/>
    <w:rsid w:val="00243DA1"/>
    <w:rsid w:val="002503DC"/>
    <w:rsid w:val="00251B2E"/>
    <w:rsid w:val="00253B68"/>
    <w:rsid w:val="0027540E"/>
    <w:rsid w:val="002767E9"/>
    <w:rsid w:val="00280998"/>
    <w:rsid w:val="00281B87"/>
    <w:rsid w:val="00293574"/>
    <w:rsid w:val="002948F3"/>
    <w:rsid w:val="00295EDF"/>
    <w:rsid w:val="002A098F"/>
    <w:rsid w:val="002B024F"/>
    <w:rsid w:val="002C02A9"/>
    <w:rsid w:val="002C4972"/>
    <w:rsid w:val="002C4C3D"/>
    <w:rsid w:val="002C7DEB"/>
    <w:rsid w:val="002D044C"/>
    <w:rsid w:val="002D21DE"/>
    <w:rsid w:val="002D5EAA"/>
    <w:rsid w:val="002E11A8"/>
    <w:rsid w:val="002E2CCF"/>
    <w:rsid w:val="002F0F76"/>
    <w:rsid w:val="002F1205"/>
    <w:rsid w:val="002F49C1"/>
    <w:rsid w:val="002F7565"/>
    <w:rsid w:val="00304A31"/>
    <w:rsid w:val="003124CB"/>
    <w:rsid w:val="00323301"/>
    <w:rsid w:val="0032582E"/>
    <w:rsid w:val="00347FD6"/>
    <w:rsid w:val="00357088"/>
    <w:rsid w:val="00362B24"/>
    <w:rsid w:val="00366E66"/>
    <w:rsid w:val="003767D4"/>
    <w:rsid w:val="00376831"/>
    <w:rsid w:val="00380647"/>
    <w:rsid w:val="00383D7E"/>
    <w:rsid w:val="00384B67"/>
    <w:rsid w:val="00392228"/>
    <w:rsid w:val="00394BB3"/>
    <w:rsid w:val="003A148C"/>
    <w:rsid w:val="003A2729"/>
    <w:rsid w:val="003B27F0"/>
    <w:rsid w:val="003C1207"/>
    <w:rsid w:val="003C2156"/>
    <w:rsid w:val="003C55C9"/>
    <w:rsid w:val="003D06E3"/>
    <w:rsid w:val="003D22FA"/>
    <w:rsid w:val="003E1BD4"/>
    <w:rsid w:val="003E2848"/>
    <w:rsid w:val="003E5645"/>
    <w:rsid w:val="003F7E7F"/>
    <w:rsid w:val="0040724A"/>
    <w:rsid w:val="004102B3"/>
    <w:rsid w:val="00414B08"/>
    <w:rsid w:val="00415E20"/>
    <w:rsid w:val="00416914"/>
    <w:rsid w:val="00425DD9"/>
    <w:rsid w:val="004278AA"/>
    <w:rsid w:val="00431EC2"/>
    <w:rsid w:val="00436169"/>
    <w:rsid w:val="00443511"/>
    <w:rsid w:val="004471DF"/>
    <w:rsid w:val="00455EEC"/>
    <w:rsid w:val="004570ED"/>
    <w:rsid w:val="00460F46"/>
    <w:rsid w:val="00462DB4"/>
    <w:rsid w:val="00463533"/>
    <w:rsid w:val="004746CB"/>
    <w:rsid w:val="00482474"/>
    <w:rsid w:val="004835A7"/>
    <w:rsid w:val="00486F2F"/>
    <w:rsid w:val="00490B0D"/>
    <w:rsid w:val="00493538"/>
    <w:rsid w:val="00495E3A"/>
    <w:rsid w:val="004A4D04"/>
    <w:rsid w:val="004B08DC"/>
    <w:rsid w:val="004B2A69"/>
    <w:rsid w:val="004B3F12"/>
    <w:rsid w:val="004B4659"/>
    <w:rsid w:val="004B51DA"/>
    <w:rsid w:val="004C146D"/>
    <w:rsid w:val="004C6494"/>
    <w:rsid w:val="004D2CF5"/>
    <w:rsid w:val="004E7A66"/>
    <w:rsid w:val="004E7F88"/>
    <w:rsid w:val="004F2A7E"/>
    <w:rsid w:val="00501679"/>
    <w:rsid w:val="0050350A"/>
    <w:rsid w:val="00505788"/>
    <w:rsid w:val="00511CBB"/>
    <w:rsid w:val="005258F0"/>
    <w:rsid w:val="00531BA8"/>
    <w:rsid w:val="00534A55"/>
    <w:rsid w:val="0054057A"/>
    <w:rsid w:val="00543685"/>
    <w:rsid w:val="00553107"/>
    <w:rsid w:val="0055664B"/>
    <w:rsid w:val="00557178"/>
    <w:rsid w:val="00560A12"/>
    <w:rsid w:val="0056355A"/>
    <w:rsid w:val="00563DEE"/>
    <w:rsid w:val="005718D2"/>
    <w:rsid w:val="00574C96"/>
    <w:rsid w:val="00576E56"/>
    <w:rsid w:val="005772B4"/>
    <w:rsid w:val="0058286E"/>
    <w:rsid w:val="00584285"/>
    <w:rsid w:val="0059027B"/>
    <w:rsid w:val="00590292"/>
    <w:rsid w:val="0059530F"/>
    <w:rsid w:val="005A02E4"/>
    <w:rsid w:val="005A387B"/>
    <w:rsid w:val="005A4F00"/>
    <w:rsid w:val="005C17E3"/>
    <w:rsid w:val="005C1805"/>
    <w:rsid w:val="005C46F3"/>
    <w:rsid w:val="005D25BC"/>
    <w:rsid w:val="005E06F6"/>
    <w:rsid w:val="005E6480"/>
    <w:rsid w:val="005E784D"/>
    <w:rsid w:val="005F3409"/>
    <w:rsid w:val="005F75D7"/>
    <w:rsid w:val="00604233"/>
    <w:rsid w:val="00605A53"/>
    <w:rsid w:val="006101AB"/>
    <w:rsid w:val="00621461"/>
    <w:rsid w:val="00623926"/>
    <w:rsid w:val="0062466A"/>
    <w:rsid w:val="00626303"/>
    <w:rsid w:val="0062720E"/>
    <w:rsid w:val="00630C2E"/>
    <w:rsid w:val="006339E6"/>
    <w:rsid w:val="006455C2"/>
    <w:rsid w:val="006500E0"/>
    <w:rsid w:val="0065067E"/>
    <w:rsid w:val="0065690E"/>
    <w:rsid w:val="00660048"/>
    <w:rsid w:val="00662F92"/>
    <w:rsid w:val="0067117D"/>
    <w:rsid w:val="00672B8B"/>
    <w:rsid w:val="0069173B"/>
    <w:rsid w:val="00691EAD"/>
    <w:rsid w:val="006965DA"/>
    <w:rsid w:val="00696CED"/>
    <w:rsid w:val="00697331"/>
    <w:rsid w:val="006A051B"/>
    <w:rsid w:val="006A0A95"/>
    <w:rsid w:val="006A1437"/>
    <w:rsid w:val="006A64C5"/>
    <w:rsid w:val="006B39D4"/>
    <w:rsid w:val="006B3EA7"/>
    <w:rsid w:val="006B6C58"/>
    <w:rsid w:val="006C7412"/>
    <w:rsid w:val="006D51E8"/>
    <w:rsid w:val="006D5A97"/>
    <w:rsid w:val="006E6783"/>
    <w:rsid w:val="006E6C49"/>
    <w:rsid w:val="006F1CBE"/>
    <w:rsid w:val="006F6224"/>
    <w:rsid w:val="0070314A"/>
    <w:rsid w:val="00712E20"/>
    <w:rsid w:val="00723570"/>
    <w:rsid w:val="00723D9B"/>
    <w:rsid w:val="007362A5"/>
    <w:rsid w:val="0074219A"/>
    <w:rsid w:val="0074225C"/>
    <w:rsid w:val="00744905"/>
    <w:rsid w:val="00752FC2"/>
    <w:rsid w:val="00753A7D"/>
    <w:rsid w:val="007545CE"/>
    <w:rsid w:val="0076482E"/>
    <w:rsid w:val="00770AAF"/>
    <w:rsid w:val="007719D5"/>
    <w:rsid w:val="00773AC1"/>
    <w:rsid w:val="00782FD2"/>
    <w:rsid w:val="00783038"/>
    <w:rsid w:val="00787274"/>
    <w:rsid w:val="0078789A"/>
    <w:rsid w:val="00790B61"/>
    <w:rsid w:val="00790DFD"/>
    <w:rsid w:val="007A12C8"/>
    <w:rsid w:val="007A3046"/>
    <w:rsid w:val="007A387A"/>
    <w:rsid w:val="007B0F49"/>
    <w:rsid w:val="007C1089"/>
    <w:rsid w:val="007E28E6"/>
    <w:rsid w:val="007E2E1C"/>
    <w:rsid w:val="007F2A18"/>
    <w:rsid w:val="007F3BAA"/>
    <w:rsid w:val="00813825"/>
    <w:rsid w:val="008156D8"/>
    <w:rsid w:val="00815AF8"/>
    <w:rsid w:val="00815EA9"/>
    <w:rsid w:val="008179CF"/>
    <w:rsid w:val="00833823"/>
    <w:rsid w:val="00834008"/>
    <w:rsid w:val="00834425"/>
    <w:rsid w:val="00835683"/>
    <w:rsid w:val="00841653"/>
    <w:rsid w:val="00844701"/>
    <w:rsid w:val="008453A0"/>
    <w:rsid w:val="008552E5"/>
    <w:rsid w:val="008563AA"/>
    <w:rsid w:val="0085754C"/>
    <w:rsid w:val="0086064C"/>
    <w:rsid w:val="00861789"/>
    <w:rsid w:val="00862598"/>
    <w:rsid w:val="008671C3"/>
    <w:rsid w:val="00867745"/>
    <w:rsid w:val="00873EB5"/>
    <w:rsid w:val="008A40A0"/>
    <w:rsid w:val="008A7255"/>
    <w:rsid w:val="008A780D"/>
    <w:rsid w:val="008C3EE8"/>
    <w:rsid w:val="008C7977"/>
    <w:rsid w:val="008D39D9"/>
    <w:rsid w:val="008D6DA7"/>
    <w:rsid w:val="008E24EC"/>
    <w:rsid w:val="008F0BFE"/>
    <w:rsid w:val="0090547D"/>
    <w:rsid w:val="00907C43"/>
    <w:rsid w:val="00912E16"/>
    <w:rsid w:val="009174D0"/>
    <w:rsid w:val="0091752B"/>
    <w:rsid w:val="00921240"/>
    <w:rsid w:val="00921D9A"/>
    <w:rsid w:val="00923C8E"/>
    <w:rsid w:val="00926995"/>
    <w:rsid w:val="0093129B"/>
    <w:rsid w:val="0093146C"/>
    <w:rsid w:val="0093793F"/>
    <w:rsid w:val="0094425D"/>
    <w:rsid w:val="00945038"/>
    <w:rsid w:val="00945A6E"/>
    <w:rsid w:val="00951414"/>
    <w:rsid w:val="00952CD9"/>
    <w:rsid w:val="00957AD1"/>
    <w:rsid w:val="00964F4B"/>
    <w:rsid w:val="009745FB"/>
    <w:rsid w:val="00981691"/>
    <w:rsid w:val="0099066C"/>
    <w:rsid w:val="009911EF"/>
    <w:rsid w:val="0099239F"/>
    <w:rsid w:val="00994D6D"/>
    <w:rsid w:val="009955CD"/>
    <w:rsid w:val="009A1670"/>
    <w:rsid w:val="009A2777"/>
    <w:rsid w:val="009A3B18"/>
    <w:rsid w:val="009A591C"/>
    <w:rsid w:val="009A6F0D"/>
    <w:rsid w:val="009B7BEF"/>
    <w:rsid w:val="009C0374"/>
    <w:rsid w:val="009C3025"/>
    <w:rsid w:val="009C7A6C"/>
    <w:rsid w:val="009D09F7"/>
    <w:rsid w:val="009D10E5"/>
    <w:rsid w:val="009E085E"/>
    <w:rsid w:val="009E157C"/>
    <w:rsid w:val="009E50D3"/>
    <w:rsid w:val="009E7C95"/>
    <w:rsid w:val="009F71D0"/>
    <w:rsid w:val="009F7DDA"/>
    <w:rsid w:val="00A064FA"/>
    <w:rsid w:val="00A07AE4"/>
    <w:rsid w:val="00A0B0BF"/>
    <w:rsid w:val="00A10E9A"/>
    <w:rsid w:val="00A11E52"/>
    <w:rsid w:val="00A11F97"/>
    <w:rsid w:val="00A13978"/>
    <w:rsid w:val="00A15552"/>
    <w:rsid w:val="00A1629F"/>
    <w:rsid w:val="00A174B0"/>
    <w:rsid w:val="00A21D57"/>
    <w:rsid w:val="00A4120B"/>
    <w:rsid w:val="00A41F42"/>
    <w:rsid w:val="00A44768"/>
    <w:rsid w:val="00A47E81"/>
    <w:rsid w:val="00A50E40"/>
    <w:rsid w:val="00A50E93"/>
    <w:rsid w:val="00A520FA"/>
    <w:rsid w:val="00A54720"/>
    <w:rsid w:val="00A5533A"/>
    <w:rsid w:val="00A56B70"/>
    <w:rsid w:val="00A57149"/>
    <w:rsid w:val="00A57C13"/>
    <w:rsid w:val="00A64899"/>
    <w:rsid w:val="00A64D42"/>
    <w:rsid w:val="00A65FFF"/>
    <w:rsid w:val="00A662C8"/>
    <w:rsid w:val="00A67168"/>
    <w:rsid w:val="00A676D3"/>
    <w:rsid w:val="00A67F17"/>
    <w:rsid w:val="00A72313"/>
    <w:rsid w:val="00A72B47"/>
    <w:rsid w:val="00A81893"/>
    <w:rsid w:val="00A82D38"/>
    <w:rsid w:val="00A85D53"/>
    <w:rsid w:val="00A86C68"/>
    <w:rsid w:val="00A86EDC"/>
    <w:rsid w:val="00A92FEF"/>
    <w:rsid w:val="00A9644F"/>
    <w:rsid w:val="00AA46C9"/>
    <w:rsid w:val="00AA56E3"/>
    <w:rsid w:val="00AA65FC"/>
    <w:rsid w:val="00AB09CD"/>
    <w:rsid w:val="00AB1424"/>
    <w:rsid w:val="00AB68BF"/>
    <w:rsid w:val="00AC04D9"/>
    <w:rsid w:val="00AC1153"/>
    <w:rsid w:val="00AC35B8"/>
    <w:rsid w:val="00AC5B38"/>
    <w:rsid w:val="00AC5B49"/>
    <w:rsid w:val="00AD2798"/>
    <w:rsid w:val="00AD2CA6"/>
    <w:rsid w:val="00AD5E1A"/>
    <w:rsid w:val="00AE4818"/>
    <w:rsid w:val="00AF4AD1"/>
    <w:rsid w:val="00AF616C"/>
    <w:rsid w:val="00B03D86"/>
    <w:rsid w:val="00B11696"/>
    <w:rsid w:val="00B12A41"/>
    <w:rsid w:val="00B32D5B"/>
    <w:rsid w:val="00B33A8B"/>
    <w:rsid w:val="00B35149"/>
    <w:rsid w:val="00B3558E"/>
    <w:rsid w:val="00B401A2"/>
    <w:rsid w:val="00B40C3F"/>
    <w:rsid w:val="00B41D30"/>
    <w:rsid w:val="00B428D7"/>
    <w:rsid w:val="00B455E8"/>
    <w:rsid w:val="00B459F6"/>
    <w:rsid w:val="00B52AAC"/>
    <w:rsid w:val="00B53A01"/>
    <w:rsid w:val="00B5400F"/>
    <w:rsid w:val="00B70075"/>
    <w:rsid w:val="00B7015F"/>
    <w:rsid w:val="00B70A24"/>
    <w:rsid w:val="00B717A9"/>
    <w:rsid w:val="00BA0992"/>
    <w:rsid w:val="00BA58BF"/>
    <w:rsid w:val="00BB1211"/>
    <w:rsid w:val="00BB7247"/>
    <w:rsid w:val="00BE015A"/>
    <w:rsid w:val="00BE47AD"/>
    <w:rsid w:val="00BF41AF"/>
    <w:rsid w:val="00BF5273"/>
    <w:rsid w:val="00C02A1F"/>
    <w:rsid w:val="00C042A9"/>
    <w:rsid w:val="00C0446A"/>
    <w:rsid w:val="00C046D0"/>
    <w:rsid w:val="00C04B70"/>
    <w:rsid w:val="00C11AA6"/>
    <w:rsid w:val="00C127DC"/>
    <w:rsid w:val="00C2228C"/>
    <w:rsid w:val="00C22822"/>
    <w:rsid w:val="00C4224B"/>
    <w:rsid w:val="00C42C25"/>
    <w:rsid w:val="00C4565F"/>
    <w:rsid w:val="00C57C2B"/>
    <w:rsid w:val="00C73907"/>
    <w:rsid w:val="00C74A12"/>
    <w:rsid w:val="00C76BE0"/>
    <w:rsid w:val="00C77B09"/>
    <w:rsid w:val="00C82F3E"/>
    <w:rsid w:val="00C84364"/>
    <w:rsid w:val="00C85C9E"/>
    <w:rsid w:val="00CA345E"/>
    <w:rsid w:val="00CB19A7"/>
    <w:rsid w:val="00CC3507"/>
    <w:rsid w:val="00CD3D05"/>
    <w:rsid w:val="00CD4816"/>
    <w:rsid w:val="00CE01B5"/>
    <w:rsid w:val="00CE5EC1"/>
    <w:rsid w:val="00CE75C8"/>
    <w:rsid w:val="00CE7625"/>
    <w:rsid w:val="00CF01EB"/>
    <w:rsid w:val="00CF67F5"/>
    <w:rsid w:val="00D03138"/>
    <w:rsid w:val="00D10234"/>
    <w:rsid w:val="00D124DB"/>
    <w:rsid w:val="00D228C1"/>
    <w:rsid w:val="00D3184E"/>
    <w:rsid w:val="00D42C00"/>
    <w:rsid w:val="00D43745"/>
    <w:rsid w:val="00D45183"/>
    <w:rsid w:val="00D46FFE"/>
    <w:rsid w:val="00D5031D"/>
    <w:rsid w:val="00D51169"/>
    <w:rsid w:val="00D60FA3"/>
    <w:rsid w:val="00D65ABB"/>
    <w:rsid w:val="00D729D4"/>
    <w:rsid w:val="00D72C60"/>
    <w:rsid w:val="00D75DBE"/>
    <w:rsid w:val="00D87D66"/>
    <w:rsid w:val="00D90016"/>
    <w:rsid w:val="00D97668"/>
    <w:rsid w:val="00DA14FA"/>
    <w:rsid w:val="00DA25A1"/>
    <w:rsid w:val="00DA2FBF"/>
    <w:rsid w:val="00DA37D6"/>
    <w:rsid w:val="00DA4ADB"/>
    <w:rsid w:val="00DA5415"/>
    <w:rsid w:val="00DA5B34"/>
    <w:rsid w:val="00DB02DE"/>
    <w:rsid w:val="00DB0580"/>
    <w:rsid w:val="00DB1F3C"/>
    <w:rsid w:val="00DB260E"/>
    <w:rsid w:val="00DB3A7D"/>
    <w:rsid w:val="00DB423A"/>
    <w:rsid w:val="00DB6AC4"/>
    <w:rsid w:val="00DC064B"/>
    <w:rsid w:val="00DC1616"/>
    <w:rsid w:val="00DC1E78"/>
    <w:rsid w:val="00DC2AC6"/>
    <w:rsid w:val="00DC7A4C"/>
    <w:rsid w:val="00DD18E0"/>
    <w:rsid w:val="00DD41F5"/>
    <w:rsid w:val="00DD5B7B"/>
    <w:rsid w:val="00DE04E9"/>
    <w:rsid w:val="00DE532E"/>
    <w:rsid w:val="00DE6AE2"/>
    <w:rsid w:val="00DE6F9A"/>
    <w:rsid w:val="00DF6DFD"/>
    <w:rsid w:val="00DF7CED"/>
    <w:rsid w:val="00E0234A"/>
    <w:rsid w:val="00E0699A"/>
    <w:rsid w:val="00E07F3E"/>
    <w:rsid w:val="00E17A6C"/>
    <w:rsid w:val="00E30D03"/>
    <w:rsid w:val="00E34E1B"/>
    <w:rsid w:val="00E369F5"/>
    <w:rsid w:val="00E425BA"/>
    <w:rsid w:val="00E44BF7"/>
    <w:rsid w:val="00E45D92"/>
    <w:rsid w:val="00E51364"/>
    <w:rsid w:val="00E52423"/>
    <w:rsid w:val="00E5758F"/>
    <w:rsid w:val="00E729CD"/>
    <w:rsid w:val="00E73B1A"/>
    <w:rsid w:val="00E76A32"/>
    <w:rsid w:val="00E77447"/>
    <w:rsid w:val="00E83FA1"/>
    <w:rsid w:val="00E8401C"/>
    <w:rsid w:val="00E95366"/>
    <w:rsid w:val="00EA1FD5"/>
    <w:rsid w:val="00EA4765"/>
    <w:rsid w:val="00EA6262"/>
    <w:rsid w:val="00EB0F3C"/>
    <w:rsid w:val="00EB3BAE"/>
    <w:rsid w:val="00EB5EDB"/>
    <w:rsid w:val="00EC40CD"/>
    <w:rsid w:val="00EC439A"/>
    <w:rsid w:val="00EC66E8"/>
    <w:rsid w:val="00EC71EF"/>
    <w:rsid w:val="00EE04C1"/>
    <w:rsid w:val="00EE2429"/>
    <w:rsid w:val="00EF72A5"/>
    <w:rsid w:val="00F04F32"/>
    <w:rsid w:val="00F1200A"/>
    <w:rsid w:val="00F25E15"/>
    <w:rsid w:val="00F319C4"/>
    <w:rsid w:val="00F3282B"/>
    <w:rsid w:val="00F338E8"/>
    <w:rsid w:val="00F40E1A"/>
    <w:rsid w:val="00F426CE"/>
    <w:rsid w:val="00F44308"/>
    <w:rsid w:val="00F45629"/>
    <w:rsid w:val="00F47197"/>
    <w:rsid w:val="00F47F6D"/>
    <w:rsid w:val="00F54A19"/>
    <w:rsid w:val="00F6036B"/>
    <w:rsid w:val="00F636A2"/>
    <w:rsid w:val="00F6533C"/>
    <w:rsid w:val="00F70DDB"/>
    <w:rsid w:val="00F72E87"/>
    <w:rsid w:val="00F77F58"/>
    <w:rsid w:val="00F820D9"/>
    <w:rsid w:val="00F82311"/>
    <w:rsid w:val="00F906E3"/>
    <w:rsid w:val="00F92E6A"/>
    <w:rsid w:val="00F93056"/>
    <w:rsid w:val="00F972C1"/>
    <w:rsid w:val="00F97A9B"/>
    <w:rsid w:val="00FA3CF0"/>
    <w:rsid w:val="00FA6678"/>
    <w:rsid w:val="00FA7EC4"/>
    <w:rsid w:val="00FB2BEE"/>
    <w:rsid w:val="00FB415E"/>
    <w:rsid w:val="00FB63CD"/>
    <w:rsid w:val="00FC0EED"/>
    <w:rsid w:val="00FC3BF8"/>
    <w:rsid w:val="00FC4AD4"/>
    <w:rsid w:val="00FC5CB0"/>
    <w:rsid w:val="00FD2959"/>
    <w:rsid w:val="00FD5CC8"/>
    <w:rsid w:val="00FD7108"/>
    <w:rsid w:val="00FF66D3"/>
    <w:rsid w:val="019A62B4"/>
    <w:rsid w:val="01ABAC0C"/>
    <w:rsid w:val="02CA0020"/>
    <w:rsid w:val="02F07300"/>
    <w:rsid w:val="03068CDB"/>
    <w:rsid w:val="0307F9B3"/>
    <w:rsid w:val="034E7D88"/>
    <w:rsid w:val="03A6E8F9"/>
    <w:rsid w:val="03ABA94C"/>
    <w:rsid w:val="0422697F"/>
    <w:rsid w:val="04CD0292"/>
    <w:rsid w:val="05124388"/>
    <w:rsid w:val="0623147C"/>
    <w:rsid w:val="064905F4"/>
    <w:rsid w:val="06E27922"/>
    <w:rsid w:val="06F1D20E"/>
    <w:rsid w:val="072FFFCC"/>
    <w:rsid w:val="0775EE8E"/>
    <w:rsid w:val="07A50113"/>
    <w:rsid w:val="07CE9E9B"/>
    <w:rsid w:val="08AC7D65"/>
    <w:rsid w:val="08D17547"/>
    <w:rsid w:val="095C703A"/>
    <w:rsid w:val="0A110507"/>
    <w:rsid w:val="0AC0B9E8"/>
    <w:rsid w:val="0B8C7108"/>
    <w:rsid w:val="0BF24312"/>
    <w:rsid w:val="0C6A0FF2"/>
    <w:rsid w:val="0C862B17"/>
    <w:rsid w:val="0C96648D"/>
    <w:rsid w:val="0D110349"/>
    <w:rsid w:val="0D23BF55"/>
    <w:rsid w:val="0D4A49E6"/>
    <w:rsid w:val="0D6B8765"/>
    <w:rsid w:val="0DB60CA4"/>
    <w:rsid w:val="0E55493E"/>
    <w:rsid w:val="0F8EE597"/>
    <w:rsid w:val="1030FB67"/>
    <w:rsid w:val="108E062A"/>
    <w:rsid w:val="11257C8A"/>
    <w:rsid w:val="1161E925"/>
    <w:rsid w:val="12522A7F"/>
    <w:rsid w:val="12585818"/>
    <w:rsid w:val="129591D4"/>
    <w:rsid w:val="12C80765"/>
    <w:rsid w:val="12FA0B86"/>
    <w:rsid w:val="135D6CB0"/>
    <w:rsid w:val="1496A521"/>
    <w:rsid w:val="14A1F07E"/>
    <w:rsid w:val="14D79E7D"/>
    <w:rsid w:val="15159C43"/>
    <w:rsid w:val="15510EEB"/>
    <w:rsid w:val="15729939"/>
    <w:rsid w:val="17592106"/>
    <w:rsid w:val="1770C338"/>
    <w:rsid w:val="17C9DAEC"/>
    <w:rsid w:val="17E07681"/>
    <w:rsid w:val="18252259"/>
    <w:rsid w:val="18FA6298"/>
    <w:rsid w:val="1915AF11"/>
    <w:rsid w:val="1965AB4D"/>
    <w:rsid w:val="19AA5D8C"/>
    <w:rsid w:val="1AA731FC"/>
    <w:rsid w:val="1AFC4965"/>
    <w:rsid w:val="1B84019F"/>
    <w:rsid w:val="1BD2A248"/>
    <w:rsid w:val="1CE0B046"/>
    <w:rsid w:val="1D285A67"/>
    <w:rsid w:val="1EE63837"/>
    <w:rsid w:val="1FB08B7F"/>
    <w:rsid w:val="1FBF6631"/>
    <w:rsid w:val="1FC90DA4"/>
    <w:rsid w:val="1FED5594"/>
    <w:rsid w:val="201C529A"/>
    <w:rsid w:val="202A7659"/>
    <w:rsid w:val="205E52A1"/>
    <w:rsid w:val="20BF6A24"/>
    <w:rsid w:val="2103DDF4"/>
    <w:rsid w:val="219F692D"/>
    <w:rsid w:val="22A2DA12"/>
    <w:rsid w:val="234A56AD"/>
    <w:rsid w:val="23A9B72B"/>
    <w:rsid w:val="23B7563E"/>
    <w:rsid w:val="24136BC7"/>
    <w:rsid w:val="2493020B"/>
    <w:rsid w:val="25041DB2"/>
    <w:rsid w:val="25C616BC"/>
    <w:rsid w:val="264F6E27"/>
    <w:rsid w:val="268ED2A3"/>
    <w:rsid w:val="27798384"/>
    <w:rsid w:val="27DFA464"/>
    <w:rsid w:val="28741E30"/>
    <w:rsid w:val="28DBD52F"/>
    <w:rsid w:val="28F24561"/>
    <w:rsid w:val="29952200"/>
    <w:rsid w:val="2A41B539"/>
    <w:rsid w:val="2A7DD80F"/>
    <w:rsid w:val="2AA9A6A8"/>
    <w:rsid w:val="2B29A845"/>
    <w:rsid w:val="2B601E2A"/>
    <w:rsid w:val="2B8AC35F"/>
    <w:rsid w:val="2BABBEF2"/>
    <w:rsid w:val="2BBD1D30"/>
    <w:rsid w:val="2C3DF7F2"/>
    <w:rsid w:val="2CBEDAF3"/>
    <w:rsid w:val="2CC41A01"/>
    <w:rsid w:val="2CC82BF7"/>
    <w:rsid w:val="2CCCD7A1"/>
    <w:rsid w:val="2D5BFE66"/>
    <w:rsid w:val="2D617194"/>
    <w:rsid w:val="2D929CBD"/>
    <w:rsid w:val="2D93EE3D"/>
    <w:rsid w:val="2DB97D70"/>
    <w:rsid w:val="2E3B677F"/>
    <w:rsid w:val="2E9C3369"/>
    <w:rsid w:val="2EBE921B"/>
    <w:rsid w:val="2F10DBDB"/>
    <w:rsid w:val="2F1CC577"/>
    <w:rsid w:val="302F69DA"/>
    <w:rsid w:val="3069C80A"/>
    <w:rsid w:val="3181FEFB"/>
    <w:rsid w:val="322B9457"/>
    <w:rsid w:val="32388FBE"/>
    <w:rsid w:val="328F1CA5"/>
    <w:rsid w:val="32950F1C"/>
    <w:rsid w:val="32C12EFB"/>
    <w:rsid w:val="32D8BA84"/>
    <w:rsid w:val="3365B627"/>
    <w:rsid w:val="343E638F"/>
    <w:rsid w:val="37976666"/>
    <w:rsid w:val="3841AE37"/>
    <w:rsid w:val="38CD0387"/>
    <w:rsid w:val="39DF2812"/>
    <w:rsid w:val="3A78D9A1"/>
    <w:rsid w:val="3A9C8F7C"/>
    <w:rsid w:val="3B7DE49B"/>
    <w:rsid w:val="3BF319B3"/>
    <w:rsid w:val="3BFD26B8"/>
    <w:rsid w:val="3CF08E27"/>
    <w:rsid w:val="3DBE9D8D"/>
    <w:rsid w:val="3DC9C3CE"/>
    <w:rsid w:val="3E90CAF8"/>
    <w:rsid w:val="3ECD6416"/>
    <w:rsid w:val="3F020172"/>
    <w:rsid w:val="3F1808B0"/>
    <w:rsid w:val="3FADEE01"/>
    <w:rsid w:val="3FDB60CF"/>
    <w:rsid w:val="4165E417"/>
    <w:rsid w:val="41814CB3"/>
    <w:rsid w:val="42B37553"/>
    <w:rsid w:val="42E2768D"/>
    <w:rsid w:val="438F7D5F"/>
    <w:rsid w:val="43CFA8A5"/>
    <w:rsid w:val="43FAEC30"/>
    <w:rsid w:val="442533F1"/>
    <w:rsid w:val="4438107A"/>
    <w:rsid w:val="443D92C1"/>
    <w:rsid w:val="4462776C"/>
    <w:rsid w:val="447ABF71"/>
    <w:rsid w:val="449500D6"/>
    <w:rsid w:val="449ECBF6"/>
    <w:rsid w:val="44B2B056"/>
    <w:rsid w:val="451D85AC"/>
    <w:rsid w:val="45252532"/>
    <w:rsid w:val="4544FBCA"/>
    <w:rsid w:val="45AD37FC"/>
    <w:rsid w:val="45BCD8E2"/>
    <w:rsid w:val="46DB739D"/>
    <w:rsid w:val="475F5E8A"/>
    <w:rsid w:val="479E4ABA"/>
    <w:rsid w:val="47B3793B"/>
    <w:rsid w:val="47CD9B13"/>
    <w:rsid w:val="47F4FE57"/>
    <w:rsid w:val="48A5D1C5"/>
    <w:rsid w:val="48DBAF16"/>
    <w:rsid w:val="48E012E1"/>
    <w:rsid w:val="48EEA498"/>
    <w:rsid w:val="490D87A6"/>
    <w:rsid w:val="4990F962"/>
    <w:rsid w:val="49936ADD"/>
    <w:rsid w:val="4AC83E0D"/>
    <w:rsid w:val="4BD51487"/>
    <w:rsid w:val="4C44EF60"/>
    <w:rsid w:val="4C86EA5E"/>
    <w:rsid w:val="4DFEA43E"/>
    <w:rsid w:val="4E2E66A8"/>
    <w:rsid w:val="4ECD7BA3"/>
    <w:rsid w:val="4F31F04B"/>
    <w:rsid w:val="4F459C25"/>
    <w:rsid w:val="4F82EE96"/>
    <w:rsid w:val="4FA5D47E"/>
    <w:rsid w:val="4FB7CC81"/>
    <w:rsid w:val="500834C4"/>
    <w:rsid w:val="501B458B"/>
    <w:rsid w:val="504A1828"/>
    <w:rsid w:val="50575F9B"/>
    <w:rsid w:val="50BF941B"/>
    <w:rsid w:val="50DE04D1"/>
    <w:rsid w:val="51795866"/>
    <w:rsid w:val="51B66F2F"/>
    <w:rsid w:val="51BA7FD4"/>
    <w:rsid w:val="5262048A"/>
    <w:rsid w:val="528DB238"/>
    <w:rsid w:val="52B8A1B2"/>
    <w:rsid w:val="53467935"/>
    <w:rsid w:val="549298B8"/>
    <w:rsid w:val="54F234A4"/>
    <w:rsid w:val="56830CF0"/>
    <w:rsid w:val="56E4257F"/>
    <w:rsid w:val="5708F8E8"/>
    <w:rsid w:val="57851CCB"/>
    <w:rsid w:val="57E2EED1"/>
    <w:rsid w:val="57F27D1C"/>
    <w:rsid w:val="5834BCAA"/>
    <w:rsid w:val="587E9569"/>
    <w:rsid w:val="59AFA956"/>
    <w:rsid w:val="5B83DFC2"/>
    <w:rsid w:val="5BD09CDA"/>
    <w:rsid w:val="5C163FA5"/>
    <w:rsid w:val="5C882A47"/>
    <w:rsid w:val="5CD06A55"/>
    <w:rsid w:val="5D9A8FA1"/>
    <w:rsid w:val="5E5D5D4A"/>
    <w:rsid w:val="5EBFCCBB"/>
    <w:rsid w:val="5EEE6281"/>
    <w:rsid w:val="5F2CD0CE"/>
    <w:rsid w:val="5F366002"/>
    <w:rsid w:val="5FA8C325"/>
    <w:rsid w:val="5FF92DAB"/>
    <w:rsid w:val="606D4343"/>
    <w:rsid w:val="60F2CD9D"/>
    <w:rsid w:val="61035B8C"/>
    <w:rsid w:val="617FD783"/>
    <w:rsid w:val="61AE7B7C"/>
    <w:rsid w:val="61F4CC2D"/>
    <w:rsid w:val="623F0ADC"/>
    <w:rsid w:val="62C39315"/>
    <w:rsid w:val="62F60AA6"/>
    <w:rsid w:val="631EE8A5"/>
    <w:rsid w:val="637CB5C8"/>
    <w:rsid w:val="64670D59"/>
    <w:rsid w:val="64F2FDCD"/>
    <w:rsid w:val="6566F1AC"/>
    <w:rsid w:val="65B20252"/>
    <w:rsid w:val="66092010"/>
    <w:rsid w:val="6660EFFE"/>
    <w:rsid w:val="66CD46D4"/>
    <w:rsid w:val="67198882"/>
    <w:rsid w:val="67255D0C"/>
    <w:rsid w:val="67676061"/>
    <w:rsid w:val="67DE6B27"/>
    <w:rsid w:val="68026BA6"/>
    <w:rsid w:val="68848057"/>
    <w:rsid w:val="68C031B9"/>
    <w:rsid w:val="6938DD7F"/>
    <w:rsid w:val="69B2A4A6"/>
    <w:rsid w:val="6AAC30EC"/>
    <w:rsid w:val="6AEE2016"/>
    <w:rsid w:val="6B026AF7"/>
    <w:rsid w:val="6B16F5A3"/>
    <w:rsid w:val="6B4403C3"/>
    <w:rsid w:val="6C453BC1"/>
    <w:rsid w:val="6C5DA337"/>
    <w:rsid w:val="6C6BB3F0"/>
    <w:rsid w:val="6C89F077"/>
    <w:rsid w:val="6DD38211"/>
    <w:rsid w:val="6E7AC2BA"/>
    <w:rsid w:val="6EA1FA19"/>
    <w:rsid w:val="6F53585B"/>
    <w:rsid w:val="6F802C3B"/>
    <w:rsid w:val="7053D635"/>
    <w:rsid w:val="70F04E4D"/>
    <w:rsid w:val="70F053CC"/>
    <w:rsid w:val="71499C88"/>
    <w:rsid w:val="71575763"/>
    <w:rsid w:val="716D2182"/>
    <w:rsid w:val="71BB5ADD"/>
    <w:rsid w:val="71C5B591"/>
    <w:rsid w:val="72579069"/>
    <w:rsid w:val="726D6370"/>
    <w:rsid w:val="72D42144"/>
    <w:rsid w:val="72E536F9"/>
    <w:rsid w:val="72EE26B8"/>
    <w:rsid w:val="72F8F13C"/>
    <w:rsid w:val="731F5831"/>
    <w:rsid w:val="737AE729"/>
    <w:rsid w:val="73E02538"/>
    <w:rsid w:val="73E73EE5"/>
    <w:rsid w:val="73EB42CA"/>
    <w:rsid w:val="74F744F0"/>
    <w:rsid w:val="7506A4A8"/>
    <w:rsid w:val="75687DEA"/>
    <w:rsid w:val="75EB5D20"/>
    <w:rsid w:val="760BEF09"/>
    <w:rsid w:val="76251EAE"/>
    <w:rsid w:val="76696CB9"/>
    <w:rsid w:val="76965AD5"/>
    <w:rsid w:val="772611AB"/>
    <w:rsid w:val="77337140"/>
    <w:rsid w:val="7764B8FD"/>
    <w:rsid w:val="7765D3E6"/>
    <w:rsid w:val="77983E63"/>
    <w:rsid w:val="7831C723"/>
    <w:rsid w:val="784E1229"/>
    <w:rsid w:val="78626ADF"/>
    <w:rsid w:val="79CE00A8"/>
    <w:rsid w:val="7B2B212F"/>
    <w:rsid w:val="7B52A38B"/>
    <w:rsid w:val="7B9B1677"/>
    <w:rsid w:val="7C4A0570"/>
    <w:rsid w:val="7C81FF44"/>
    <w:rsid w:val="7CD5025B"/>
    <w:rsid w:val="7D56E476"/>
    <w:rsid w:val="7E30FF12"/>
    <w:rsid w:val="7E74E345"/>
    <w:rsid w:val="7EA8E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4ED7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58B6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6"/>
      </w:numPr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4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3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character" w:styleId="Odwoanieprzypisudolnego">
    <w:name w:val="footnote reference"/>
    <w:basedOn w:val="Domylnaczcionkaakapitu"/>
    <w:uiPriority w:val="99"/>
    <w:semiHidden/>
    <w:unhideWhenUsed/>
    <w:rsid w:val="00EE04C1"/>
    <w:rPr>
      <w:vertAlign w:val="superscript"/>
    </w:rPr>
  </w:style>
  <w:style w:type="paragraph" w:styleId="Poprawka">
    <w:name w:val="Revision"/>
    <w:hidden/>
    <w:uiPriority w:val="99"/>
    <w:semiHidden/>
    <w:rsid w:val="00DE04E9"/>
    <w:pPr>
      <w:spacing w:after="0" w:line="240" w:lineRule="auto"/>
    </w:pPr>
  </w:style>
  <w:style w:type="paragraph" w:customStyle="1" w:styleId="paragraph">
    <w:name w:val="paragraph"/>
    <w:basedOn w:val="Normalny"/>
    <w:rsid w:val="0086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1789"/>
  </w:style>
  <w:style w:type="character" w:customStyle="1" w:styleId="eop">
    <w:name w:val="eop"/>
    <w:basedOn w:val="Domylnaczcionkaakapitu"/>
    <w:rsid w:val="00861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D2386B312143A598C2FF30FF8E45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AAE546-2FAC-419C-9E74-016B3ABA99DD}"/>
      </w:docPartPr>
      <w:docPartBody>
        <w:p w:rsidR="008563AA" w:rsidRDefault="008563AA" w:rsidP="008563AA">
          <w:pPr>
            <w:pStyle w:val="44D2386B312143A598C2FF30FF8E45A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1B7B14A45248AFAC5DC8FE8BC330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BDAFE-C07B-4CC5-ABAC-3503C5F3AB46}"/>
      </w:docPartPr>
      <w:docPartBody>
        <w:p w:rsidR="008563AA" w:rsidRDefault="008563AA" w:rsidP="008563AA">
          <w:pPr>
            <w:pStyle w:val="8A1B7B14A45248AFAC5DC8FE8BC330E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7D0188A78C4D1EA69DAF062EC00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814AF0-7820-4A9F-964A-A940FD9E6EE6}"/>
      </w:docPartPr>
      <w:docPartBody>
        <w:p w:rsidR="008563AA" w:rsidRDefault="008563AA" w:rsidP="008563AA">
          <w:pPr>
            <w:pStyle w:val="497D0188A78C4D1EA69DAF062EC0021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A9CAC64EF764AC2AA8E8A5A2695BA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1C520D-B6B4-485C-8EC1-4FDB3CA6B181}"/>
      </w:docPartPr>
      <w:docPartBody>
        <w:p w:rsidR="008563AA" w:rsidRDefault="008563AA" w:rsidP="008563AA">
          <w:pPr>
            <w:pStyle w:val="5A9CAC64EF764AC2AA8E8A5A2695BA2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A8A46D2FEE41F2A80F4FD4E57C6A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011E41-5995-4B0A-9802-DF64B18E3347}"/>
      </w:docPartPr>
      <w:docPartBody>
        <w:p w:rsidR="008563AA" w:rsidRDefault="008563AA" w:rsidP="008563AA">
          <w:pPr>
            <w:pStyle w:val="84A8A46D2FEE41F2A80F4FD4E57C6A0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B4879BC6C042369387A2ECA61021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E5A062-B662-4DF6-B6FD-7B05E1560189}"/>
      </w:docPartPr>
      <w:docPartBody>
        <w:p w:rsidR="008563AA" w:rsidRDefault="008563AA" w:rsidP="008563AA">
          <w:pPr>
            <w:pStyle w:val="19B4879BC6C042369387A2ECA61021B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C34E89B7AA42EAA6DC723A2021EB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BE9238-8ACF-413E-B56D-D4650E5FA849}"/>
      </w:docPartPr>
      <w:docPartBody>
        <w:p w:rsidR="008563AA" w:rsidRDefault="008563AA" w:rsidP="008563AA">
          <w:pPr>
            <w:pStyle w:val="41C34E89B7AA42EAA6DC723A2021EBB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EE4A2C24654C6CBBA1C897BD4C5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45867B-52C9-4C76-8621-6BDC0C5A8245}"/>
      </w:docPartPr>
      <w:docPartBody>
        <w:p w:rsidR="008563AA" w:rsidRDefault="008563AA" w:rsidP="008563AA">
          <w:pPr>
            <w:pStyle w:val="42EE4A2C24654C6CBBA1C897BD4C554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30A3D723D146FD9E96EC027679E5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2B0C4-7BF4-4BA8-8FDE-377B23A02E47}"/>
      </w:docPartPr>
      <w:docPartBody>
        <w:p w:rsidR="008563AA" w:rsidRDefault="008563AA" w:rsidP="008563AA">
          <w:pPr>
            <w:pStyle w:val="EA30A3D723D146FD9E96EC027679E56B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73998257C34C5983791D33E5609A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AB2B2C-216D-420C-8526-0A184AF7371F}"/>
      </w:docPartPr>
      <w:docPartBody>
        <w:p w:rsidR="008563AA" w:rsidRDefault="008563AA" w:rsidP="008563AA">
          <w:pPr>
            <w:pStyle w:val="6473998257C34C5983791D33E5609A7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87CAD169C34B7B841623CB431982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F549FD-9DAA-412B-BED4-D5FB09E3C7A9}"/>
      </w:docPartPr>
      <w:docPartBody>
        <w:p w:rsidR="008563AA" w:rsidRDefault="008563AA" w:rsidP="008563AA">
          <w:pPr>
            <w:pStyle w:val="1387CAD169C34B7B841623CB4319822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5C48386A9E548BFB58FBBDB842AD8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71C0FF-F82F-4FDD-ABEC-95ED2EFFE776}"/>
      </w:docPartPr>
      <w:docPartBody>
        <w:p w:rsidR="008563AA" w:rsidRDefault="008563AA" w:rsidP="008563AA">
          <w:pPr>
            <w:pStyle w:val="B5C48386A9E548BFB58FBBDB842AD83E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E98656A33D498B9930EB505189ED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9B292E-44BD-4652-B4DC-780CD07D9D42}"/>
      </w:docPartPr>
      <w:docPartBody>
        <w:p w:rsidR="008563AA" w:rsidRDefault="008563AA" w:rsidP="008563AA">
          <w:pPr>
            <w:pStyle w:val="F2E98656A33D498B9930EB505189EDB3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F4B34082EB34D069F98A75E75ABB0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6751FE-1DC8-41AA-824A-DE2FDF16FA99}"/>
      </w:docPartPr>
      <w:docPartBody>
        <w:p w:rsidR="00D32F0C" w:rsidRDefault="0027540E" w:rsidP="0027540E">
          <w:pPr>
            <w:pStyle w:val="8F4B34082EB34D069F98A75E75ABB07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09BDE533274418796C758606DC8D2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20FF6B-6729-4087-8483-B98B28394A03}"/>
      </w:docPartPr>
      <w:docPartBody>
        <w:p w:rsidR="00D32F0C" w:rsidRDefault="0027540E" w:rsidP="0027540E">
          <w:pPr>
            <w:pStyle w:val="A09BDE533274418796C758606DC8D2D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08D550C4A8D43E4BE9FCADAFBE216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C74EBC-D0F3-4C67-8BF5-AF4554F93B36}"/>
      </w:docPartPr>
      <w:docPartBody>
        <w:p w:rsidR="00D32F0C" w:rsidRDefault="0027540E" w:rsidP="0027540E">
          <w:pPr>
            <w:pStyle w:val="108D550C4A8D43E4BE9FCADAFBE21678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35D9C1BE98046F9B463D534CCEE3B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8B84B-44B9-47AF-B624-4CD4A3BFC243}"/>
      </w:docPartPr>
      <w:docPartBody>
        <w:p w:rsidR="00D32F0C" w:rsidRDefault="0027540E" w:rsidP="0027540E">
          <w:pPr>
            <w:pStyle w:val="E35D9C1BE98046F9B463D534CCEE3B5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7889EAE7AAC4AA2AF42DAA263A995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96F80F-E369-46EB-9D96-8EE460476410}"/>
      </w:docPartPr>
      <w:docPartBody>
        <w:p w:rsidR="007A0131" w:rsidRDefault="00392228" w:rsidP="00392228">
          <w:pPr>
            <w:pStyle w:val="A7889EAE7AAC4AA2AF42DAA263A9951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2678098E7048B4928B18CCC7D2AD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3063F7-2A04-438D-BBCA-269B0E4849FB}"/>
      </w:docPartPr>
      <w:docPartBody>
        <w:p w:rsidR="007A0131" w:rsidRDefault="00392228" w:rsidP="00392228">
          <w:pPr>
            <w:pStyle w:val="8B2678098E7048B4928B18CCC7D2ADB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CC734F645D47C291A9B54D428B80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3F0ABF-B048-428E-8528-70942F304C23}"/>
      </w:docPartPr>
      <w:docPartBody>
        <w:p w:rsidR="007A0131" w:rsidRDefault="00392228" w:rsidP="00392228">
          <w:pPr>
            <w:pStyle w:val="CFCC734F645D47C291A9B54D428B80BD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5AEBB26BF4F4318AAAAB80D1CB40B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6C676F-24A2-4A7A-B1EF-535B222FEA77}"/>
      </w:docPartPr>
      <w:docPartBody>
        <w:p w:rsidR="007A0131" w:rsidRDefault="00392228" w:rsidP="00392228">
          <w:pPr>
            <w:pStyle w:val="05AEBB26BF4F4318AAAAB80D1CB40B85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E9D72F409844B58B62148E71889E7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C2422C-61E4-450E-AA7D-CC09FFC63B30}"/>
      </w:docPartPr>
      <w:docPartBody>
        <w:p w:rsidR="007A0131" w:rsidRDefault="00392228" w:rsidP="00392228">
          <w:pPr>
            <w:pStyle w:val="8E9D72F409844B58B62148E71889E70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0B"/>
    <w:rsid w:val="00000A20"/>
    <w:rsid w:val="000B0ED4"/>
    <w:rsid w:val="000B5449"/>
    <w:rsid w:val="000C352A"/>
    <w:rsid w:val="000D10D4"/>
    <w:rsid w:val="000D30F2"/>
    <w:rsid w:val="000D3C1D"/>
    <w:rsid w:val="00196780"/>
    <w:rsid w:val="001C5948"/>
    <w:rsid w:val="0027540E"/>
    <w:rsid w:val="002815FC"/>
    <w:rsid w:val="00291E47"/>
    <w:rsid w:val="002A4B79"/>
    <w:rsid w:val="002B0B2E"/>
    <w:rsid w:val="002D0314"/>
    <w:rsid w:val="00323211"/>
    <w:rsid w:val="00392228"/>
    <w:rsid w:val="003B05BF"/>
    <w:rsid w:val="00401A29"/>
    <w:rsid w:val="0041343C"/>
    <w:rsid w:val="00425D6D"/>
    <w:rsid w:val="00427635"/>
    <w:rsid w:val="004714C1"/>
    <w:rsid w:val="00524905"/>
    <w:rsid w:val="005873D8"/>
    <w:rsid w:val="005F05D3"/>
    <w:rsid w:val="0066110B"/>
    <w:rsid w:val="0066377C"/>
    <w:rsid w:val="00677174"/>
    <w:rsid w:val="00683391"/>
    <w:rsid w:val="00693A53"/>
    <w:rsid w:val="006E0ACA"/>
    <w:rsid w:val="006E5900"/>
    <w:rsid w:val="00747AD5"/>
    <w:rsid w:val="00752A82"/>
    <w:rsid w:val="007923D2"/>
    <w:rsid w:val="007974CC"/>
    <w:rsid w:val="007A0131"/>
    <w:rsid w:val="007A597A"/>
    <w:rsid w:val="007C36B8"/>
    <w:rsid w:val="007D6823"/>
    <w:rsid w:val="00800C11"/>
    <w:rsid w:val="0082102D"/>
    <w:rsid w:val="008563AA"/>
    <w:rsid w:val="0092246E"/>
    <w:rsid w:val="00993A92"/>
    <w:rsid w:val="00A01EE4"/>
    <w:rsid w:val="00A55F5A"/>
    <w:rsid w:val="00A83B8A"/>
    <w:rsid w:val="00AB0401"/>
    <w:rsid w:val="00B035C5"/>
    <w:rsid w:val="00B0378A"/>
    <w:rsid w:val="00B35149"/>
    <w:rsid w:val="00B56EA2"/>
    <w:rsid w:val="00B637DF"/>
    <w:rsid w:val="00BD3881"/>
    <w:rsid w:val="00C505A9"/>
    <w:rsid w:val="00C80F55"/>
    <w:rsid w:val="00CA4A66"/>
    <w:rsid w:val="00CC15A0"/>
    <w:rsid w:val="00CE5AD6"/>
    <w:rsid w:val="00D25E49"/>
    <w:rsid w:val="00D32F0C"/>
    <w:rsid w:val="00D46800"/>
    <w:rsid w:val="00D55571"/>
    <w:rsid w:val="00D60CB6"/>
    <w:rsid w:val="00D64E49"/>
    <w:rsid w:val="00D972ED"/>
    <w:rsid w:val="00DB52BD"/>
    <w:rsid w:val="00E347A8"/>
    <w:rsid w:val="00E50917"/>
    <w:rsid w:val="00E74154"/>
    <w:rsid w:val="00E850E4"/>
    <w:rsid w:val="00E969BE"/>
    <w:rsid w:val="00EA435F"/>
    <w:rsid w:val="00EA7805"/>
    <w:rsid w:val="00EC2097"/>
    <w:rsid w:val="00F052DB"/>
    <w:rsid w:val="00F13A2F"/>
    <w:rsid w:val="00F74002"/>
    <w:rsid w:val="00FB406D"/>
    <w:rsid w:val="00FC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2228"/>
    <w:rPr>
      <w:color w:val="808080"/>
    </w:rPr>
  </w:style>
  <w:style w:type="paragraph" w:customStyle="1" w:styleId="44D2386B312143A598C2FF30FF8E45AC">
    <w:name w:val="44D2386B312143A598C2FF30FF8E45AC"/>
    <w:rsid w:val="008563AA"/>
  </w:style>
  <w:style w:type="paragraph" w:customStyle="1" w:styleId="8A1B7B14A45248AFAC5DC8FE8BC330E9">
    <w:name w:val="8A1B7B14A45248AFAC5DC8FE8BC330E9"/>
    <w:rsid w:val="008563AA"/>
  </w:style>
  <w:style w:type="paragraph" w:customStyle="1" w:styleId="497D0188A78C4D1EA69DAF062EC0021F">
    <w:name w:val="497D0188A78C4D1EA69DAF062EC0021F"/>
    <w:rsid w:val="008563AA"/>
  </w:style>
  <w:style w:type="paragraph" w:customStyle="1" w:styleId="5A9CAC64EF764AC2AA8E8A5A2695BA2C">
    <w:name w:val="5A9CAC64EF764AC2AA8E8A5A2695BA2C"/>
    <w:rsid w:val="008563AA"/>
  </w:style>
  <w:style w:type="paragraph" w:customStyle="1" w:styleId="84A8A46D2FEE41F2A80F4FD4E57C6A07">
    <w:name w:val="84A8A46D2FEE41F2A80F4FD4E57C6A07"/>
    <w:rsid w:val="008563AA"/>
  </w:style>
  <w:style w:type="paragraph" w:customStyle="1" w:styleId="19B4879BC6C042369387A2ECA61021BC">
    <w:name w:val="19B4879BC6C042369387A2ECA61021BC"/>
    <w:rsid w:val="008563AA"/>
  </w:style>
  <w:style w:type="paragraph" w:customStyle="1" w:styleId="41C34E89B7AA42EAA6DC723A2021EBB7">
    <w:name w:val="41C34E89B7AA42EAA6DC723A2021EBB7"/>
    <w:rsid w:val="008563AA"/>
  </w:style>
  <w:style w:type="paragraph" w:customStyle="1" w:styleId="42EE4A2C24654C6CBBA1C897BD4C5547">
    <w:name w:val="42EE4A2C24654C6CBBA1C897BD4C5547"/>
    <w:rsid w:val="008563AA"/>
  </w:style>
  <w:style w:type="paragraph" w:customStyle="1" w:styleId="EA30A3D723D146FD9E96EC027679E56B">
    <w:name w:val="EA30A3D723D146FD9E96EC027679E56B"/>
    <w:rsid w:val="008563AA"/>
  </w:style>
  <w:style w:type="paragraph" w:customStyle="1" w:styleId="6473998257C34C5983791D33E5609A70">
    <w:name w:val="6473998257C34C5983791D33E5609A70"/>
    <w:rsid w:val="008563AA"/>
  </w:style>
  <w:style w:type="paragraph" w:customStyle="1" w:styleId="1387CAD169C34B7B841623CB43198224">
    <w:name w:val="1387CAD169C34B7B841623CB43198224"/>
    <w:rsid w:val="008563AA"/>
  </w:style>
  <w:style w:type="paragraph" w:customStyle="1" w:styleId="B5C48386A9E548BFB58FBBDB842AD83E">
    <w:name w:val="B5C48386A9E548BFB58FBBDB842AD83E"/>
    <w:rsid w:val="008563AA"/>
  </w:style>
  <w:style w:type="paragraph" w:customStyle="1" w:styleId="F2E98656A33D498B9930EB505189EDB3">
    <w:name w:val="F2E98656A33D498B9930EB505189EDB3"/>
    <w:rsid w:val="008563AA"/>
  </w:style>
  <w:style w:type="paragraph" w:customStyle="1" w:styleId="8F4B34082EB34D069F98A75E75ABB079">
    <w:name w:val="8F4B34082EB34D069F98A75E75ABB079"/>
    <w:rsid w:val="0027540E"/>
  </w:style>
  <w:style w:type="paragraph" w:customStyle="1" w:styleId="A09BDE533274418796C758606DC8D2D7">
    <w:name w:val="A09BDE533274418796C758606DC8D2D7"/>
    <w:rsid w:val="0027540E"/>
  </w:style>
  <w:style w:type="paragraph" w:customStyle="1" w:styleId="108D550C4A8D43E4BE9FCADAFBE21678">
    <w:name w:val="108D550C4A8D43E4BE9FCADAFBE21678"/>
    <w:rsid w:val="0027540E"/>
  </w:style>
  <w:style w:type="paragraph" w:customStyle="1" w:styleId="E35D9C1BE98046F9B463D534CCEE3B5F">
    <w:name w:val="E35D9C1BE98046F9B463D534CCEE3B5F"/>
    <w:rsid w:val="0027540E"/>
  </w:style>
  <w:style w:type="paragraph" w:customStyle="1" w:styleId="A7889EAE7AAC4AA2AF42DAA263A99517">
    <w:name w:val="A7889EAE7AAC4AA2AF42DAA263A99517"/>
    <w:rsid w:val="00392228"/>
  </w:style>
  <w:style w:type="paragraph" w:customStyle="1" w:styleId="8B2678098E7048B4928B18CCC7D2ADB0">
    <w:name w:val="8B2678098E7048B4928B18CCC7D2ADB0"/>
    <w:rsid w:val="00392228"/>
  </w:style>
  <w:style w:type="paragraph" w:customStyle="1" w:styleId="CFCC734F645D47C291A9B54D428B80BD">
    <w:name w:val="CFCC734F645D47C291A9B54D428B80BD"/>
    <w:rsid w:val="00392228"/>
  </w:style>
  <w:style w:type="paragraph" w:customStyle="1" w:styleId="05AEBB26BF4F4318AAAAB80D1CB40B85">
    <w:name w:val="05AEBB26BF4F4318AAAAB80D1CB40B85"/>
    <w:rsid w:val="00392228"/>
  </w:style>
  <w:style w:type="paragraph" w:customStyle="1" w:styleId="8E9D72F409844B58B62148E71889E704">
    <w:name w:val="8E9D72F409844B58B62148E71889E704"/>
    <w:rsid w:val="003922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DD9F8-57A7-4234-B30E-8E3D2115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6607</Words>
  <Characters>39644</Characters>
  <Application>Microsoft Office Word</Application>
  <DocSecurity>0</DocSecurity>
  <Lines>330</Lines>
  <Paragraphs>92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16</vt:i4>
      </vt:variant>
    </vt:vector>
  </HeadingPairs>
  <TitlesOfParts>
    <vt:vector size="17" baseType="lpstr">
      <vt:lpstr/>
      <vt:lpstr>Załącznik nr 3 do Regulaminu – Wzór Wniosku / Wzór Zaktualizowanej Oferty w rama</vt:lpstr>
      <vt:lpstr>DANE ZAMAWIAJĄCEGO</vt:lpstr>
      <vt:lpstr/>
      <vt:lpstr>DANE WNIOSKODAWCY</vt:lpstr>
      <vt:lpstr>DANE OSOBY KONTAKTOWEJ</vt:lpstr>
      <vt:lpstr>WYMAGANIA OBLIGATORYJNE W PRZEDSIĘWZIĘCIU </vt:lpstr>
      <vt:lpstr>WYMAGANIA KONKURSOWE W PRZEDSIĘWZIĘCIU</vt:lpstr>
      <vt:lpstr>WYMAGANIA OPCJONALNE W PRZEDSIĘWZIĘCIU</vt:lpstr>
      <vt:lpstr>OPIS KONCEPCYJNY PLANOWANEJ TECHNOLOGII UNIWERSALNEJ BIOGAZOWNI</vt:lpstr>
      <vt:lpstr>DOŚWIADCZENIE WNIOSKODAWCY I ZESPÓŁ PROJEKTOWY</vt:lpstr>
      <vt:lpstr>OŚWIADCZENIE O PODWYKONAWSTWIE</vt:lpstr>
      <vt:lpstr>OŚWIADCZENIE O BRAKU PODSTAW WYKLUCZENIA</vt:lpstr>
      <vt:lpstr>INNE OŚWIADCZENIA WNIOSKODAWCY</vt:lpstr>
      <vt:lpstr>WARIANT B I PLAN KOMERCJALIZACJI</vt:lpstr>
      <vt:lpstr>KRAJOWA INTELIGENTNA SPECJALIZACJA</vt:lpstr>
      <vt:lpstr>ZAŁĄCZNIKI</vt:lpstr>
    </vt:vector>
  </TitlesOfParts>
  <Company/>
  <LinksUpToDate>false</LinksUpToDate>
  <CharactersWithSpaces>46159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2021-03-01T10:04:00Z</dcterms:created>
  <dcterms:modified xsi:type="dcterms:W3CDTF">2021-03-01T16:46:00Z</dcterms:modified>
</cp:coreProperties>
</file>