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9A26173" w14:textId="77777777" w:rsidR="00795FC6" w:rsidRDefault="00795FC6" w:rsidP="00D73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5156B">
        <w:rPr>
          <w:rFonts w:ascii="Arial" w:hAnsi="Arial" w:cs="Arial"/>
          <w:b/>
          <w:color w:val="000000" w:themeColor="text1"/>
          <w:sz w:val="26"/>
          <w:szCs w:val="26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5816B0C" w14:textId="39D077D9" w:rsidR="00795FC6" w:rsidRPr="002B50C0" w:rsidRDefault="00795FC6" w:rsidP="00795FC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C6034">
        <w:rPr>
          <w:rFonts w:ascii="Arial" w:hAnsi="Arial" w:cs="Arial"/>
          <w:b/>
          <w:color w:val="auto"/>
          <w:sz w:val="24"/>
          <w:szCs w:val="24"/>
        </w:rPr>
        <w:t>I</w:t>
      </w:r>
      <w:r w:rsidR="00397217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CE6B11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8B269" w14:textId="77777777" w:rsidR="00795FC6" w:rsidRPr="0045156B" w:rsidRDefault="00795FC6" w:rsidP="00795FC6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 xml:space="preserve">„Budowa węzłów bezpieczeństwa szkolnego ruchu internetowego Ogólnopolskiej Sieci Edukacyjnej”. </w:t>
            </w:r>
          </w:p>
          <w:p w14:paraId="3AA107CE" w14:textId="7C114C32" w:rsidR="00CA516B" w:rsidRPr="002B50C0" w:rsidRDefault="00795FC6" w:rsidP="00795FC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2DA4FED" w:rsidR="00CA516B" w:rsidRPr="00141A92" w:rsidRDefault="00795FC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682319E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795FC6"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C6425" w:rsidR="00CA516B" w:rsidRPr="00795FC6" w:rsidRDefault="00211300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8DB14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Unijne: Program Operacyjny Polska Cyfrowa: </w:t>
            </w:r>
          </w:p>
          <w:p w14:paraId="1A5934BE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priorytetowa: I powszechny dostęp do szybkiego internetu</w:t>
            </w:r>
          </w:p>
          <w:p w14:paraId="6B492E22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Działanie: 1.1 Wyeliminowanie terytorialnych różnic w możliwości dostępu do szerokopasmowego internetu o wysokich przepustowościach</w:t>
            </w:r>
          </w:p>
          <w:p w14:paraId="55582688" w14:textId="717BB886" w:rsidR="00CA516B" w:rsidRPr="00141A92" w:rsidRDefault="00795FC6" w:rsidP="00795FC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80C75EF" w:rsidR="00CA516B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DAAF426" w:rsidR="005212C8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CE174" w14:textId="22A0A5A1" w:rsidR="00CA516B" w:rsidRPr="00A9015C" w:rsidRDefault="00DE03F5" w:rsidP="00DE03F5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01.01.2018 r. do  3</w:t>
            </w:r>
            <w:r w:rsidR="00474305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="00474305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="00D24D63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0</w:t>
            </w: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="002E7483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202</w:t>
            </w:r>
            <w:r w:rsidR="00D24D63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3</w:t>
            </w:r>
            <w:r w:rsidR="002E7483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r.</w:t>
            </w:r>
            <w:r w:rsidR="008620B2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*</w:t>
            </w:r>
          </w:p>
          <w:p w14:paraId="55CE9679" w14:textId="25060717" w:rsidR="00A9015C" w:rsidRPr="00DE03F5" w:rsidRDefault="00A9015C" w:rsidP="00DE03F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01.01.2018 r. do 31.12.202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</w:t>
            </w: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r. – pierwotny okres realizacji projektu.</w:t>
            </w:r>
          </w:p>
        </w:tc>
      </w:tr>
    </w:tbl>
    <w:p w14:paraId="1CD2BD71" w14:textId="77777777" w:rsidR="008620B2" w:rsidRDefault="008620B2" w:rsidP="008620B2">
      <w:pPr>
        <w:spacing w:line="276" w:lineRule="auto"/>
        <w:rPr>
          <w:rFonts w:ascii="Arial" w:hAnsi="Arial" w:cs="Arial"/>
          <w:sz w:val="18"/>
          <w:szCs w:val="18"/>
        </w:rPr>
      </w:pPr>
    </w:p>
    <w:p w14:paraId="12D20300" w14:textId="056BC77E" w:rsidR="008620B2" w:rsidRPr="008620B2" w:rsidRDefault="008620B2" w:rsidP="008620B2">
      <w:pPr>
        <w:spacing w:line="276" w:lineRule="auto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A9015C">
        <w:rPr>
          <w:rFonts w:ascii="Arial" w:hAnsi="Arial" w:cs="Arial"/>
          <w:b/>
          <w:bCs/>
          <w:sz w:val="18"/>
          <w:szCs w:val="18"/>
        </w:rPr>
        <w:t>*</w:t>
      </w:r>
      <w:r w:rsidRPr="008620B2">
        <w:rPr>
          <w:rFonts w:ascii="Arial" w:hAnsi="Arial" w:cs="Arial"/>
          <w:sz w:val="18"/>
          <w:szCs w:val="18"/>
        </w:rPr>
        <w:t xml:space="preserve">Zgodnie z </w:t>
      </w:r>
      <w:r>
        <w:rPr>
          <w:rFonts w:ascii="Arial" w:hAnsi="Arial" w:cs="Arial"/>
          <w:sz w:val="18"/>
          <w:szCs w:val="18"/>
        </w:rPr>
        <w:t xml:space="preserve">podpisanym w dniu </w:t>
      </w:r>
      <w:r w:rsidR="00E81615">
        <w:rPr>
          <w:rFonts w:ascii="Arial" w:hAnsi="Arial" w:cs="Arial"/>
          <w:sz w:val="18"/>
          <w:szCs w:val="18"/>
        </w:rPr>
        <w:t>29.12</w:t>
      </w:r>
      <w:r>
        <w:rPr>
          <w:rFonts w:ascii="Arial" w:hAnsi="Arial" w:cs="Arial"/>
          <w:sz w:val="18"/>
          <w:szCs w:val="18"/>
        </w:rPr>
        <w:t>.</w:t>
      </w:r>
      <w:r w:rsidR="002E7483">
        <w:rPr>
          <w:rFonts w:ascii="Arial" w:hAnsi="Arial" w:cs="Arial"/>
          <w:sz w:val="18"/>
          <w:szCs w:val="18"/>
        </w:rPr>
        <w:t>202</w:t>
      </w:r>
      <w:r w:rsidR="00C857E4">
        <w:rPr>
          <w:rFonts w:ascii="Arial" w:hAnsi="Arial" w:cs="Arial"/>
          <w:sz w:val="18"/>
          <w:szCs w:val="18"/>
        </w:rPr>
        <w:t>2</w:t>
      </w:r>
      <w:r w:rsidR="002E74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r. aneksem do umowy o dofinansowanie realizacji projektu pn. </w:t>
      </w:r>
      <w:r w:rsidRPr="008620B2">
        <w:rPr>
          <w:rFonts w:ascii="Arial" w:hAnsi="Arial" w:cs="Arial"/>
          <w:i/>
          <w:iCs/>
          <w:sz w:val="18"/>
          <w:szCs w:val="18"/>
        </w:rPr>
        <w:t>„Budowa węzłów bezpieczeństwa szkolnego ruchu internetowego Ogólnopolskiej Sieci Edukacyjnej”</w:t>
      </w:r>
      <w:r w:rsidRPr="008620B2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została m.in. przedłużona data realizacji projektu do </w:t>
      </w:r>
      <w:r w:rsidR="00474305">
        <w:rPr>
          <w:rFonts w:ascii="Arial" w:hAnsi="Arial" w:cs="Arial"/>
          <w:sz w:val="18"/>
          <w:szCs w:val="18"/>
        </w:rPr>
        <w:t>31</w:t>
      </w:r>
      <w:r>
        <w:rPr>
          <w:rFonts w:ascii="Arial" w:hAnsi="Arial" w:cs="Arial"/>
          <w:sz w:val="18"/>
          <w:szCs w:val="18"/>
        </w:rPr>
        <w:t>.</w:t>
      </w:r>
      <w:r w:rsidR="00474305">
        <w:rPr>
          <w:rFonts w:ascii="Arial" w:hAnsi="Arial" w:cs="Arial"/>
          <w:sz w:val="18"/>
          <w:szCs w:val="18"/>
        </w:rPr>
        <w:t>1</w:t>
      </w:r>
      <w:r w:rsidR="00D24D63">
        <w:rPr>
          <w:rFonts w:ascii="Arial" w:hAnsi="Arial" w:cs="Arial"/>
          <w:sz w:val="18"/>
          <w:szCs w:val="18"/>
        </w:rPr>
        <w:t>0</w:t>
      </w:r>
      <w:r>
        <w:rPr>
          <w:rFonts w:ascii="Arial" w:hAnsi="Arial" w:cs="Arial"/>
          <w:sz w:val="18"/>
          <w:szCs w:val="18"/>
        </w:rPr>
        <w:t>.</w:t>
      </w:r>
      <w:r w:rsidR="00644677">
        <w:rPr>
          <w:rFonts w:ascii="Arial" w:hAnsi="Arial" w:cs="Arial"/>
          <w:sz w:val="18"/>
          <w:szCs w:val="18"/>
        </w:rPr>
        <w:t>202</w:t>
      </w:r>
      <w:r w:rsidR="00D24D63">
        <w:rPr>
          <w:rFonts w:ascii="Arial" w:hAnsi="Arial" w:cs="Arial"/>
          <w:sz w:val="18"/>
          <w:szCs w:val="18"/>
        </w:rPr>
        <w:t>3</w:t>
      </w:r>
      <w:r w:rsidR="0064467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r. </w:t>
      </w:r>
    </w:p>
    <w:p w14:paraId="30071234" w14:textId="1DC9CC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1904E79" w14:textId="77777777" w:rsidR="007754CE" w:rsidRDefault="004C1D48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7754CE" w:rsidRPr="0019199E">
        <w:rPr>
          <w:rFonts w:ascii="Arial" w:hAnsi="Arial" w:cs="Arial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681F3EE0" w14:textId="77777777" w:rsidR="007754CE" w:rsidRPr="0019199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BC0170" w14:textId="5E4DC33C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9199E">
        <w:rPr>
          <w:rFonts w:ascii="Arial" w:hAnsi="Arial" w:cs="Arial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współfinansowanych ze środków działania 1.1 POPC.</w:t>
      </w:r>
    </w:p>
    <w:p w14:paraId="6847C39D" w14:textId="77777777" w:rsidR="00E8361B" w:rsidRDefault="00E8361B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D523C5F" w14:textId="77777777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7B986C" w14:textId="6F23AE6B" w:rsidR="003C7325" w:rsidRPr="00141A92" w:rsidRDefault="00E35401" w:rsidP="002C2E33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2D0EBCB" w:rsidR="00907F6D" w:rsidRPr="00D612EE" w:rsidRDefault="00E81615" w:rsidP="00D612EE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85,71</w:t>
            </w:r>
            <w:r w:rsidR="000A5F71" w:rsidRPr="00D612EE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407B3BFC" w14:textId="73F27501" w:rsidR="00E62A0F" w:rsidRPr="004577DE" w:rsidRDefault="00E81615" w:rsidP="00E62A0F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92,50</w:t>
            </w:r>
            <w:r w:rsidR="00C8203D" w:rsidRPr="004577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62A0F" w:rsidRPr="004577D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2B90D22" w14:textId="377F9249" w:rsidR="00E62A0F" w:rsidRPr="004577DE" w:rsidRDefault="00E81615" w:rsidP="00E62A0F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91,74 </w:t>
            </w:r>
            <w:r w:rsidR="00E62A0F" w:rsidRPr="004577D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8F530DD" w14:textId="77777777" w:rsidR="00146E6D" w:rsidRPr="004577DE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F28A48D" w:rsidR="00146E6D" w:rsidRPr="004577DE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0A856192" w:rsidR="00907F6D" w:rsidRPr="004577DE" w:rsidRDefault="003E606A" w:rsidP="00D612EE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100</w:t>
            </w:r>
            <w:r w:rsidR="00AA28B6" w:rsidRPr="004577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829" w:rsidRPr="004577D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41BCFEBD" w14:textId="77777777" w:rsidR="0063431C" w:rsidRPr="0063431C" w:rsidRDefault="0063431C" w:rsidP="0063431C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468C0E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B53AA84" w14:textId="77777777" w:rsidR="002C2E33" w:rsidRPr="00B14323" w:rsidRDefault="002C2E33" w:rsidP="002C2E33">
      <w:pPr>
        <w:pStyle w:val="Akapitzlist"/>
        <w:spacing w:after="12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2C2E33" w:rsidRPr="002B50C0" w14:paraId="0506E200" w14:textId="77777777" w:rsidTr="00D7397A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53C18B9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148FE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06E129F3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0712F60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7D74CDC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C2E33" w:rsidRPr="002B50C0" w14:paraId="4F000B60" w14:textId="77777777" w:rsidTr="00D7397A">
        <w:tc>
          <w:tcPr>
            <w:tcW w:w="2066" w:type="dxa"/>
          </w:tcPr>
          <w:p w14:paraId="23DFC72E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>Przygotowanie projektu potwierdzone Przygotowanie projektu potwierdzone zaakceptowaną do realizacji koncepcją OSE</w:t>
            </w:r>
          </w:p>
          <w:p w14:paraId="7418CEF9" w14:textId="19927D5B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1067" w14:textId="77777777" w:rsidR="002C2E33" w:rsidRPr="00141A92" w:rsidRDefault="002C2E33" w:rsidP="00D739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A8739A1" w14:textId="77777777" w:rsidR="002C2E33" w:rsidRPr="00612C01" w:rsidRDefault="002C2E33" w:rsidP="00D7397A">
            <w:r>
              <w:t>01-</w:t>
            </w:r>
            <w:r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50BA92DB" w14:textId="77777777" w:rsidR="002C2E33" w:rsidRPr="00612C01" w:rsidRDefault="002C2E33" w:rsidP="00D7397A">
            <w:pPr>
              <w:pStyle w:val="Akapitzlist"/>
              <w:ind w:left="7"/>
            </w:pPr>
            <w:r>
              <w:t>01-2018</w:t>
            </w:r>
          </w:p>
        </w:tc>
        <w:tc>
          <w:tcPr>
            <w:tcW w:w="2642" w:type="dxa"/>
          </w:tcPr>
          <w:p w14:paraId="20A0AC55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2DB0CD14" w14:textId="77777777" w:rsidTr="00D7397A">
        <w:tc>
          <w:tcPr>
            <w:tcW w:w="2066" w:type="dxa"/>
          </w:tcPr>
          <w:p w14:paraId="352F454A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4FC13B30" w14:textId="5AE8EF40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E0F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A3EA553" w14:textId="77777777" w:rsidR="002C2E33" w:rsidRPr="001B6667" w:rsidRDefault="002C2E33" w:rsidP="00D7397A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Pr="001917E4">
              <w:t>2018</w:t>
            </w:r>
          </w:p>
        </w:tc>
        <w:tc>
          <w:tcPr>
            <w:tcW w:w="1876" w:type="dxa"/>
          </w:tcPr>
          <w:p w14:paraId="10592CC2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816CC84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63A2E79C" w14:textId="77777777" w:rsidTr="00D7397A">
        <w:tc>
          <w:tcPr>
            <w:tcW w:w="2066" w:type="dxa"/>
          </w:tcPr>
          <w:p w14:paraId="72B84C0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D1F5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2087201" w14:textId="77777777" w:rsidR="002C2E33" w:rsidRPr="001917E4" w:rsidRDefault="002C2E33" w:rsidP="00D7397A">
            <w:r>
              <w:t>07-2018</w:t>
            </w:r>
          </w:p>
        </w:tc>
        <w:tc>
          <w:tcPr>
            <w:tcW w:w="1876" w:type="dxa"/>
          </w:tcPr>
          <w:p w14:paraId="790A6D92" w14:textId="77777777" w:rsidR="002C2E33" w:rsidRPr="00E610AD" w:rsidRDefault="002C2E33" w:rsidP="00D7397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09-2018</w:t>
            </w:r>
          </w:p>
        </w:tc>
        <w:tc>
          <w:tcPr>
            <w:tcW w:w="2642" w:type="dxa"/>
          </w:tcPr>
          <w:p w14:paraId="201A78BF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96F0DC" w14:textId="77777777" w:rsidR="002C2E33" w:rsidRPr="00A00D7A" w:rsidRDefault="002C2E33" w:rsidP="00D7397A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2C2E33" w:rsidRPr="002B50C0" w14:paraId="209641CF" w14:textId="77777777" w:rsidTr="00312143">
        <w:trPr>
          <w:trHeight w:val="923"/>
        </w:trPr>
        <w:tc>
          <w:tcPr>
            <w:tcW w:w="2066" w:type="dxa"/>
          </w:tcPr>
          <w:p w14:paraId="7B9C34A5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8A24" w14:textId="30C07C40" w:rsidR="002C2E33" w:rsidRPr="00CC4B51" w:rsidRDefault="0098024D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I </w:t>
            </w:r>
            <w:r w:rsidR="00F17B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A49A4">
              <w:rPr>
                <w:rFonts w:ascii="Arial" w:hAnsi="Arial" w:cs="Arial"/>
                <w:sz w:val="18"/>
                <w:szCs w:val="18"/>
              </w:rPr>
              <w:t>9</w:t>
            </w:r>
            <w:r w:rsidR="006A49A4" w:rsidRPr="00CC4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E33" w:rsidRPr="00CC4B5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78" w:type="dxa"/>
          </w:tcPr>
          <w:p w14:paraId="3A6C45A5" w14:textId="2404EAE7" w:rsidR="002C2E33" w:rsidRPr="00CC4B51" w:rsidRDefault="00E0449D" w:rsidP="00C857FB">
            <w:pPr>
              <w:spacing w:line="276" w:lineRule="auto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  <w:r w:rsidR="00D97321">
              <w:rPr>
                <w:rFonts w:cs="Arial"/>
                <w:color w:val="000000" w:themeColor="text1"/>
                <w:lang w:eastAsia="pl-PL"/>
              </w:rPr>
              <w:t>05</w:t>
            </w:r>
            <w:r w:rsidR="002C2E33" w:rsidRPr="00CC4B51">
              <w:rPr>
                <w:rFonts w:cs="Arial"/>
                <w:color w:val="000000" w:themeColor="text1"/>
                <w:lang w:eastAsia="pl-PL"/>
              </w:rPr>
              <w:t>-20</w:t>
            </w:r>
            <w:r w:rsidR="00D97321">
              <w:rPr>
                <w:rFonts w:cs="Arial"/>
                <w:color w:val="000000" w:themeColor="text1"/>
                <w:lang w:eastAsia="pl-PL"/>
              </w:rPr>
              <w:t>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876" w:type="dxa"/>
          </w:tcPr>
          <w:p w14:paraId="66B8981E" w14:textId="2AE0D0F3" w:rsidR="002C2E33" w:rsidRPr="00757B35" w:rsidRDefault="00244DDA" w:rsidP="0033590A">
            <w:pPr>
              <w:spacing w:line="276" w:lineRule="auto"/>
              <w:rPr>
                <w:rFonts w:cs="Arial"/>
                <w:color w:val="0070C0"/>
                <w:lang w:eastAsia="pl-PL"/>
              </w:rPr>
            </w:pPr>
            <w:r w:rsidRPr="0033590A">
              <w:rPr>
                <w:rFonts w:cs="Arial"/>
                <w:color w:val="000000" w:themeColor="text1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74F2C5AC" w14:textId="387DAA76" w:rsidR="002C2E33" w:rsidRPr="009B414C" w:rsidRDefault="00097162" w:rsidP="000971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97162">
              <w:rPr>
                <w:rFonts w:cs="Arial"/>
                <w:color w:val="000000" w:themeColor="text1"/>
                <w:lang w:eastAsia="pl-PL"/>
              </w:rPr>
              <w:t>osiągnięto</w:t>
            </w:r>
          </w:p>
        </w:tc>
      </w:tr>
      <w:tr w:rsidR="002C2E33" w:rsidRPr="002B50C0" w14:paraId="1A7ED171" w14:textId="77777777" w:rsidTr="00D7397A">
        <w:tc>
          <w:tcPr>
            <w:tcW w:w="2066" w:type="dxa"/>
          </w:tcPr>
          <w:p w14:paraId="3F677273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6DDB" w14:textId="33437014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C5ABFF1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EE960B9" w14:textId="4037F3A8" w:rsidR="00FD2D71" w:rsidRPr="00612C01" w:rsidRDefault="00FD2D71" w:rsidP="00D7397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7A305DEA" w14:textId="71BEF7F9" w:rsidR="002C2E33" w:rsidRPr="00404F42" w:rsidRDefault="00756132" w:rsidP="00D7397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04F42">
              <w:rPr>
                <w:rFonts w:cs="Arial"/>
                <w:lang w:eastAsia="pl-PL"/>
              </w:rPr>
              <w:t>05-2021</w:t>
            </w:r>
          </w:p>
        </w:tc>
        <w:tc>
          <w:tcPr>
            <w:tcW w:w="2642" w:type="dxa"/>
          </w:tcPr>
          <w:p w14:paraId="23321821" w14:textId="3CBD278B" w:rsidR="002C2E33" w:rsidRDefault="00756132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osiągnięto</w:t>
            </w:r>
          </w:p>
          <w:p w14:paraId="2ABB1C5D" w14:textId="67BA6570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3D481A7" w14:textId="44FDAA59" w:rsidR="00753AB6" w:rsidRPr="00B16EC3" w:rsidRDefault="00753A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2E33" w:rsidRPr="002B50C0" w14:paraId="341A849E" w14:textId="77777777" w:rsidTr="00D7397A">
        <w:tc>
          <w:tcPr>
            <w:tcW w:w="2066" w:type="dxa"/>
          </w:tcPr>
          <w:p w14:paraId="0E359380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58DC" w14:textId="63CE20ED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4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6A08ACF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625D514" w14:textId="2DFD5570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446C1BFC" w14:textId="0AA10BAC" w:rsidR="002C2E33" w:rsidRPr="00404F42" w:rsidRDefault="00756132" w:rsidP="00D7397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04F42">
              <w:rPr>
                <w:rFonts w:cs="Arial"/>
                <w:lang w:eastAsia="pl-PL"/>
              </w:rPr>
              <w:t>04-2021</w:t>
            </w:r>
          </w:p>
        </w:tc>
        <w:tc>
          <w:tcPr>
            <w:tcW w:w="2642" w:type="dxa"/>
          </w:tcPr>
          <w:p w14:paraId="1FA2C4FA" w14:textId="63BAFDF5" w:rsidR="002C2E33" w:rsidRDefault="00756132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osiągnięto</w:t>
            </w:r>
            <w:r w:rsidRPr="008A6C92" w:rsidDel="0075613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DE3DDFA" w14:textId="77777777" w:rsidR="00A47647" w:rsidRDefault="00A47647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46D307" w14:textId="52326DCB" w:rsidR="00753AB6" w:rsidRPr="00B16EC3" w:rsidRDefault="00753AB6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2E33" w:rsidRPr="002B50C0" w14:paraId="76ACF0F6" w14:textId="77777777" w:rsidTr="00D7397A">
        <w:tc>
          <w:tcPr>
            <w:tcW w:w="2066" w:type="dxa"/>
          </w:tcPr>
          <w:p w14:paraId="785E806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FBE8" w14:textId="6AC38672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1 - 7</w:t>
            </w:r>
            <w:r w:rsidR="002C2E33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5E7E9FEE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</w:t>
            </w:r>
            <w:r w:rsidR="00D97321">
              <w:rPr>
                <w:rFonts w:cs="Arial"/>
                <w:color w:val="000000" w:themeColor="text1"/>
                <w:lang w:eastAsia="pl-PL"/>
              </w:rPr>
              <w:t>5</w:t>
            </w:r>
            <w:r>
              <w:rPr>
                <w:rFonts w:cs="Arial"/>
                <w:color w:val="000000" w:themeColor="text1"/>
                <w:lang w:eastAsia="pl-PL"/>
              </w:rPr>
              <w:t>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757CE34C" w14:textId="1BE68E3D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328C9A7" w14:textId="3AAFF6F1" w:rsidR="002C2E33" w:rsidRPr="001B6667" w:rsidRDefault="006A73DB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17B97">
              <w:rPr>
                <w:rFonts w:cs="Arial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1E31D899" w14:textId="4D6D003F" w:rsidR="002C2E33" w:rsidRDefault="006A73D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osiągnięto</w:t>
            </w:r>
          </w:p>
          <w:p w14:paraId="6A0B4B6C" w14:textId="77777777" w:rsidR="00E003FB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CCED00" w14:textId="430A5EAB" w:rsidR="00E003FB" w:rsidRPr="00B16EC3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2E33" w:rsidRPr="002B50C0" w14:paraId="475282C0" w14:textId="77777777" w:rsidTr="00D7397A">
        <w:tc>
          <w:tcPr>
            <w:tcW w:w="2066" w:type="dxa"/>
          </w:tcPr>
          <w:p w14:paraId="63A51702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7F2C" w14:textId="77777777" w:rsidR="004C21A0" w:rsidRDefault="004C21A0" w:rsidP="00D739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0D083F" w14:textId="77777777" w:rsidR="002C2E33" w:rsidRDefault="004C21A0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Pierwotna wartość </w:t>
            </w:r>
            <w:r w:rsidR="006A49A4"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2C2E33">
              <w:rPr>
                <w:rFonts w:ascii="Arial" w:hAnsi="Arial" w:cs="Arial"/>
                <w:sz w:val="18"/>
                <w:szCs w:val="18"/>
              </w:rPr>
              <w:t>33 500 szt.</w:t>
            </w:r>
          </w:p>
          <w:p w14:paraId="12ED3728" w14:textId="77777777" w:rsidR="004C21A0" w:rsidRDefault="004C21A0" w:rsidP="00D739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709B7D" w14:textId="5467C6C5" w:rsidR="004C21A0" w:rsidRPr="003E1249" w:rsidRDefault="004C21A0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 zmianach zgodnie z Aneksem KPI 2- 22 511 szt.</w:t>
            </w:r>
          </w:p>
        </w:tc>
        <w:tc>
          <w:tcPr>
            <w:tcW w:w="1578" w:type="dxa"/>
          </w:tcPr>
          <w:p w14:paraId="3142E98B" w14:textId="5799A300" w:rsidR="002C2E33" w:rsidRDefault="00C857E4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08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F74340">
              <w:rPr>
                <w:rFonts w:cs="Arial"/>
                <w:color w:val="000000" w:themeColor="text1"/>
                <w:lang w:eastAsia="pl-PL"/>
              </w:rPr>
              <w:t>*</w:t>
            </w:r>
          </w:p>
          <w:p w14:paraId="2E09FC9A" w14:textId="1BA951C7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02C72E4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269BFD92" w14:textId="77777777" w:rsidR="00B61673" w:rsidRPr="004577DE" w:rsidRDefault="00B61673" w:rsidP="00B61673">
            <w:pPr>
              <w:rPr>
                <w:rFonts w:ascii="Arial" w:hAnsi="Arial" w:cs="Arial"/>
                <w:sz w:val="18"/>
                <w:szCs w:val="18"/>
              </w:rPr>
            </w:pPr>
            <w:r w:rsidRPr="004577DE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495B8143" w14:textId="77777777" w:rsidR="00B61673" w:rsidRPr="004577DE" w:rsidRDefault="00B61673" w:rsidP="00B616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ABC28" w14:textId="77777777" w:rsidR="00B61673" w:rsidRPr="004577DE" w:rsidRDefault="00B61673" w:rsidP="00B6167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>Uzgodniony model utrzymania systemów OSE zakłada świadczenie usług utrzymania przez podwykonawcę, NASK SA, na bazie umowy.</w:t>
            </w:r>
          </w:p>
          <w:p w14:paraId="54407197" w14:textId="28847F99" w:rsidR="008C5F52" w:rsidRPr="00B16EC3" w:rsidRDefault="00B6167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dniem </w:t>
            </w:r>
            <w:r w:rsidR="006F0BC8"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6F0BC8"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.2022 r. przekazano do utrzymania ostatni system spośród wdrożonych </w:t>
            </w:r>
            <w:r w:rsidRPr="004577D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 ramach budowy OSE. </w:t>
            </w:r>
            <w:r w:rsidR="00C857E4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Przeprowadzono wstępną</w:t>
            </w:r>
            <w:r w:rsidR="00C857E4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weryfi</w:t>
            </w:r>
            <w:r w:rsidR="00C857E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kację </w:t>
            </w:r>
            <w:r w:rsidR="00C857E4" w:rsidRPr="00443B57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procedur utrzymaniowych</w:t>
            </w:r>
            <w:r w:rsidR="00C857E4">
              <w:rPr>
                <w:rFonts w:ascii="Arial" w:hAnsi="Arial" w:cs="Arial"/>
                <w:color w:val="000000" w:themeColor="text1"/>
                <w:sz w:val="18"/>
                <w:szCs w:val="18"/>
              </w:rPr>
              <w:t>, zaplanowano działania zmierzające do uzupełnienia braków.</w:t>
            </w:r>
          </w:p>
        </w:tc>
      </w:tr>
      <w:tr w:rsidR="002C2E33" w:rsidRPr="002B50C0" w14:paraId="4D435E6F" w14:textId="77777777" w:rsidTr="001D1F76">
        <w:trPr>
          <w:trHeight w:val="396"/>
        </w:trPr>
        <w:tc>
          <w:tcPr>
            <w:tcW w:w="2066" w:type="dxa"/>
          </w:tcPr>
          <w:p w14:paraId="436ED1DF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lastRenderedPageBreak/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34DA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509AA118" w14:textId="56D78D21" w:rsidR="002C2E33" w:rsidRDefault="00C857E4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 xml:space="preserve">3 </w:t>
            </w:r>
            <w:r w:rsidR="00644677">
              <w:rPr>
                <w:rFonts w:cs="Arial"/>
                <w:color w:val="000000" w:themeColor="text1"/>
                <w:lang w:eastAsia="pl-PL"/>
              </w:rPr>
              <w:t>*</w:t>
            </w:r>
          </w:p>
          <w:p w14:paraId="0AD644B3" w14:textId="1A2AD76A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9162EAA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75AF8027" w14:textId="77777777" w:rsidR="002C2E33" w:rsidRDefault="008C5F52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="002C2E33"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lanowany</w:t>
            </w:r>
          </w:p>
          <w:p w14:paraId="43090CF8" w14:textId="42081D90" w:rsidR="00780561" w:rsidRPr="00B16EC3" w:rsidRDefault="009262F7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pozytywnej akceptacji wniosku </w:t>
            </w:r>
            <w:r w:rsidR="0078056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CPPC </w:t>
            </w:r>
            <w:r w:rsidR="00780561" w:rsidRPr="00351542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780561" w:rsidRPr="004F0740">
              <w:rPr>
                <w:rFonts w:ascii="Arial" w:hAnsi="Arial" w:cs="Arial"/>
                <w:sz w:val="18"/>
                <w:szCs w:val="18"/>
              </w:rPr>
              <w:t>wydłużenie terminu</w:t>
            </w:r>
            <w:r w:rsidR="00780561" w:rsidRPr="00351542">
              <w:rPr>
                <w:rFonts w:ascii="Arial" w:hAnsi="Arial" w:cs="Arial"/>
                <w:sz w:val="18"/>
                <w:szCs w:val="18"/>
              </w:rPr>
              <w:t xml:space="preserve"> realizacji projektu OSE-</w:t>
            </w:r>
            <w:r w:rsidR="00780561">
              <w:rPr>
                <w:rFonts w:ascii="Arial" w:hAnsi="Arial" w:cs="Arial"/>
                <w:sz w:val="18"/>
                <w:szCs w:val="18"/>
              </w:rPr>
              <w:t>B</w:t>
            </w:r>
            <w:r w:rsidR="00780561" w:rsidRPr="00351542">
              <w:rPr>
                <w:rFonts w:ascii="Arial" w:hAnsi="Arial" w:cs="Arial"/>
                <w:sz w:val="18"/>
                <w:szCs w:val="18"/>
              </w:rPr>
              <w:t xml:space="preserve"> do 31.12.2022 r.</w:t>
            </w:r>
            <w:r w:rsidR="00F233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podpisano </w:t>
            </w:r>
            <w:r w:rsidR="004807F3">
              <w:rPr>
                <w:rFonts w:ascii="Arial" w:hAnsi="Arial" w:cs="Arial"/>
                <w:sz w:val="18"/>
                <w:szCs w:val="18"/>
              </w:rPr>
              <w:t xml:space="preserve">aneks </w:t>
            </w: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81615">
              <w:rPr>
                <w:rFonts w:ascii="Arial" w:hAnsi="Arial" w:cs="Arial"/>
                <w:sz w:val="18"/>
                <w:szCs w:val="18"/>
              </w:rPr>
              <w:t>29.12</w:t>
            </w:r>
            <w:r>
              <w:rPr>
                <w:rFonts w:ascii="Arial" w:hAnsi="Arial" w:cs="Arial"/>
                <w:sz w:val="18"/>
                <w:szCs w:val="18"/>
              </w:rPr>
              <w:t>.2022 r.</w:t>
            </w:r>
          </w:p>
        </w:tc>
      </w:tr>
    </w:tbl>
    <w:p w14:paraId="572C9643" w14:textId="77777777" w:rsidR="00644677" w:rsidRDefault="00644677" w:rsidP="00644677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35D12416" w14:textId="58702552" w:rsidR="00644677" w:rsidRPr="00F74340" w:rsidRDefault="00644677" w:rsidP="00644677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 w:rsidRPr="00F74340">
        <w:rPr>
          <w:rFonts w:ascii="Arial" w:hAnsi="Arial" w:cs="Arial"/>
          <w:b/>
          <w:bCs/>
          <w:sz w:val="16"/>
          <w:szCs w:val="16"/>
        </w:rPr>
        <w:t>*</w:t>
      </w:r>
      <w:r w:rsidRPr="00F74340">
        <w:rPr>
          <w:rFonts w:ascii="Arial" w:hAnsi="Arial" w:cs="Arial"/>
          <w:sz w:val="16"/>
          <w:szCs w:val="16"/>
        </w:rPr>
        <w:t xml:space="preserve">Zgodnie z podpisanym w dniu </w:t>
      </w:r>
      <w:r w:rsidR="00E81615">
        <w:rPr>
          <w:rFonts w:ascii="Arial" w:hAnsi="Arial" w:cs="Arial"/>
          <w:sz w:val="16"/>
          <w:szCs w:val="16"/>
        </w:rPr>
        <w:t>29</w:t>
      </w:r>
      <w:r w:rsidR="004C20E3">
        <w:rPr>
          <w:rFonts w:ascii="Arial" w:hAnsi="Arial" w:cs="Arial"/>
          <w:sz w:val="16"/>
          <w:szCs w:val="16"/>
        </w:rPr>
        <w:t>.12</w:t>
      </w:r>
      <w:r w:rsidRPr="00F74340">
        <w:rPr>
          <w:rFonts w:ascii="Arial" w:hAnsi="Arial" w:cs="Arial"/>
          <w:sz w:val="16"/>
          <w:szCs w:val="16"/>
        </w:rPr>
        <w:t>.</w:t>
      </w:r>
      <w:r w:rsidR="00C857E4" w:rsidRPr="00F74340">
        <w:rPr>
          <w:rFonts w:ascii="Arial" w:hAnsi="Arial" w:cs="Arial"/>
          <w:sz w:val="16"/>
          <w:szCs w:val="16"/>
        </w:rPr>
        <w:t>202</w:t>
      </w:r>
      <w:r w:rsidR="008B4B25">
        <w:rPr>
          <w:rFonts w:ascii="Arial" w:hAnsi="Arial" w:cs="Arial"/>
          <w:sz w:val="16"/>
          <w:szCs w:val="16"/>
        </w:rPr>
        <w:t>2</w:t>
      </w:r>
      <w:r w:rsidR="00C857E4" w:rsidRPr="00F74340">
        <w:rPr>
          <w:rFonts w:ascii="Arial" w:hAnsi="Arial" w:cs="Arial"/>
          <w:sz w:val="16"/>
          <w:szCs w:val="16"/>
        </w:rPr>
        <w:t xml:space="preserve"> </w:t>
      </w:r>
      <w:r w:rsidRPr="00F74340">
        <w:rPr>
          <w:rFonts w:ascii="Arial" w:hAnsi="Arial" w:cs="Arial"/>
          <w:sz w:val="16"/>
          <w:szCs w:val="16"/>
        </w:rPr>
        <w:t xml:space="preserve">r. aneksem do umowy o dofinansowanie realizacji projektu pn. </w:t>
      </w:r>
      <w:r w:rsidRPr="00F74340">
        <w:rPr>
          <w:rFonts w:ascii="Arial" w:hAnsi="Arial" w:cs="Arial"/>
          <w:i/>
          <w:iCs/>
          <w:sz w:val="16"/>
          <w:szCs w:val="16"/>
        </w:rPr>
        <w:t>„Budowa sieci dostępu do Internetu Ogólnopolskiej Sieci Edukacyjnej”</w:t>
      </w:r>
      <w:r w:rsidRPr="00F74340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</w:t>
      </w:r>
      <w:r w:rsidRPr="00F74340">
        <w:rPr>
          <w:rFonts w:ascii="Arial" w:hAnsi="Arial" w:cs="Arial"/>
          <w:sz w:val="16"/>
          <w:szCs w:val="16"/>
        </w:rPr>
        <w:t>zostały m.in. zmienione daty wybranych kamieni milowych.</w:t>
      </w:r>
    </w:p>
    <w:p w14:paraId="2C8AA816" w14:textId="0CF20622" w:rsidR="002C2E3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3BE20D62" w14:textId="77777777" w:rsidR="00644677" w:rsidRPr="00B14323" w:rsidRDefault="00644677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5E5F0CB6" w14:textId="77777777" w:rsidR="002C2E33" w:rsidRPr="00B1432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  <w:r w:rsidRPr="003359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C2E33" w:rsidRPr="002B50C0" w14:paraId="6BF3F23C" w14:textId="77777777" w:rsidTr="00924EAA">
        <w:trPr>
          <w:trHeight w:val="953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F778F36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BDF6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AA40F37" w14:textId="77777777" w:rsidR="002C2E33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E8735E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A9EB4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57D1DFB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2E33" w:rsidRPr="002B50C0" w14:paraId="582188C9" w14:textId="77777777" w:rsidTr="00D7397A">
        <w:tc>
          <w:tcPr>
            <w:tcW w:w="2545" w:type="dxa"/>
          </w:tcPr>
          <w:p w14:paraId="08A0CFA7" w14:textId="77777777" w:rsidR="002C2E33" w:rsidRPr="003D52E0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D52E0">
              <w:rPr>
                <w:rFonts w:ascii="Arial" w:hAnsi="Arial" w:cs="Arial"/>
                <w:sz w:val="18"/>
                <w:szCs w:val="18"/>
              </w:rPr>
              <w:t>Liczba węzłów bezpieczeństwa</w:t>
            </w:r>
          </w:p>
        </w:tc>
        <w:tc>
          <w:tcPr>
            <w:tcW w:w="1278" w:type="dxa"/>
          </w:tcPr>
          <w:p w14:paraId="1C4AE3DB" w14:textId="77777777" w:rsidR="002C2E33" w:rsidRPr="003D52E0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2E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140627" w14:textId="77777777" w:rsidR="002C2E33" w:rsidRPr="003D52E0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2E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D9AF7DB" w14:textId="33A6CDD8" w:rsidR="002C2E33" w:rsidRPr="003D52E0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52E0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2C2E33" w:rsidRPr="003D52E0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3D52E0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  <w:p w14:paraId="44AFA63E" w14:textId="77777777" w:rsidR="00A82763" w:rsidRPr="003D52E0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3CC57C" w14:textId="30B6B391" w:rsidR="00A82763" w:rsidRPr="003D52E0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D52E0"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0570EC2F" w14:textId="69AF55E3" w:rsidR="002C2E33" w:rsidRPr="003D52E0" w:rsidRDefault="006A73DB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2E0">
              <w:rPr>
                <w:rFonts w:ascii="Arial" w:hAnsi="Arial" w:cs="Arial"/>
                <w:sz w:val="18"/>
                <w:szCs w:val="20"/>
              </w:rPr>
              <w:t>16</w:t>
            </w:r>
          </w:p>
        </w:tc>
      </w:tr>
      <w:tr w:rsidR="002C2E33" w:rsidRPr="002B50C0" w14:paraId="5B522D5C" w14:textId="77777777" w:rsidTr="00D7397A">
        <w:tc>
          <w:tcPr>
            <w:tcW w:w="2545" w:type="dxa"/>
          </w:tcPr>
          <w:p w14:paraId="19896C53" w14:textId="77777777" w:rsidR="002C2E33" w:rsidRPr="0020402E" w:rsidRDefault="002C2E33" w:rsidP="00D7397A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80D75CF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1B60F48" w14:textId="77777777" w:rsidR="002C2E33" w:rsidRDefault="004C21A0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Pierwotna wartość: </w:t>
            </w:r>
            <w:r w:rsidR="002C2E33"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  <w:p w14:paraId="001372AD" w14:textId="77777777" w:rsidR="004C21A0" w:rsidRDefault="004C21A0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6D4EE1" w14:textId="291076BD" w:rsidR="004C21A0" w:rsidRPr="0020402E" w:rsidRDefault="004C21A0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 zmi</w:t>
            </w:r>
            <w:r w:rsidR="00F233B5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nach zgodnie z Aneksem:  2</w:t>
            </w:r>
            <w:r w:rsidR="001302BA">
              <w:rPr>
                <w:rFonts w:ascii="Arial" w:hAnsi="Arial" w:cs="Arial"/>
                <w:sz w:val="18"/>
                <w:szCs w:val="18"/>
              </w:rPr>
              <w:t xml:space="preserve">4 722 kont </w:t>
            </w:r>
            <w:r w:rsidRPr="004C21A0">
              <w:rPr>
                <w:rFonts w:ascii="Arial" w:hAnsi="Arial" w:cs="Arial"/>
                <w:sz w:val="18"/>
                <w:szCs w:val="18"/>
              </w:rPr>
              <w:t xml:space="preserve">(przy </w:t>
            </w:r>
            <w:r w:rsidR="001E2732" w:rsidRPr="004C21A0">
              <w:rPr>
                <w:rFonts w:ascii="Arial" w:hAnsi="Arial" w:cs="Arial"/>
                <w:sz w:val="18"/>
                <w:szCs w:val="18"/>
              </w:rPr>
              <w:t>z</w:t>
            </w:r>
            <w:r w:rsidR="001E2732">
              <w:rPr>
                <w:rFonts w:ascii="Arial" w:hAnsi="Arial" w:cs="Arial"/>
                <w:sz w:val="18"/>
                <w:szCs w:val="18"/>
              </w:rPr>
              <w:t>ai</w:t>
            </w:r>
            <w:r w:rsidR="001E2732" w:rsidRPr="004C21A0">
              <w:rPr>
                <w:rFonts w:ascii="Arial" w:hAnsi="Arial" w:cs="Arial"/>
                <w:sz w:val="18"/>
                <w:szCs w:val="18"/>
              </w:rPr>
              <w:t>nteresowaniu</w:t>
            </w:r>
            <w:r w:rsidRPr="004C21A0">
              <w:rPr>
                <w:rFonts w:ascii="Arial" w:hAnsi="Arial" w:cs="Arial"/>
                <w:sz w:val="18"/>
                <w:szCs w:val="18"/>
              </w:rPr>
              <w:t xml:space="preserve"> wszystkich szkół objętych Ustawą w Polsce)</w:t>
            </w:r>
          </w:p>
        </w:tc>
        <w:tc>
          <w:tcPr>
            <w:tcW w:w="1701" w:type="dxa"/>
          </w:tcPr>
          <w:p w14:paraId="4F06BC26" w14:textId="3DD7BEEC" w:rsidR="00EB24F3" w:rsidRDefault="00A91128" w:rsidP="00EB24F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EB24F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F74340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  <w:p w14:paraId="4FBCA992" w14:textId="77777777" w:rsidR="00EB24F3" w:rsidRDefault="00EB24F3" w:rsidP="00EB24F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77EEEC" w14:textId="6BE5238E" w:rsidR="00A82763" w:rsidRPr="0020402E" w:rsidRDefault="00EB24F3" w:rsidP="00EB24F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2-2020 (pierwotna data)</w:t>
            </w:r>
          </w:p>
        </w:tc>
        <w:tc>
          <w:tcPr>
            <w:tcW w:w="2268" w:type="dxa"/>
          </w:tcPr>
          <w:p w14:paraId="5F159DC3" w14:textId="1F5E4DC1" w:rsidR="002C2E33" w:rsidRPr="0020402E" w:rsidRDefault="004B4391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2E0">
              <w:t>30</w:t>
            </w:r>
            <w:r w:rsidR="003D52E0">
              <w:t>681</w:t>
            </w:r>
          </w:p>
        </w:tc>
      </w:tr>
      <w:tr w:rsidR="002C2E33" w:rsidRPr="002B50C0" w14:paraId="512890F7" w14:textId="77777777" w:rsidTr="00D7397A">
        <w:tc>
          <w:tcPr>
            <w:tcW w:w="2545" w:type="dxa"/>
          </w:tcPr>
          <w:p w14:paraId="7AA3155C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5D775CB0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2BA5ED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71AA75F" w14:textId="5568696A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  <w:p w14:paraId="0B868A90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08954B4" w14:textId="4AFA8DF9" w:rsidR="00A82763" w:rsidRPr="0020402E" w:rsidRDefault="00A82763" w:rsidP="0031214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5F8374E6" w14:textId="21A0F9DA" w:rsidR="002C2E33" w:rsidRPr="0020402E" w:rsidRDefault="00BE2ED9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2C2E33" w:rsidRPr="002B50C0" w14:paraId="62E8403F" w14:textId="77777777" w:rsidTr="00D7397A">
        <w:tc>
          <w:tcPr>
            <w:tcW w:w="2545" w:type="dxa"/>
          </w:tcPr>
          <w:p w14:paraId="1C4E45C6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01D781F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A0B93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6F4964A" w14:textId="379DDAB7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  <w:p w14:paraId="4ABCAA13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ED60F4" w14:textId="09256C97" w:rsidR="00A82763" w:rsidRPr="0020402E" w:rsidRDefault="00A82763" w:rsidP="0031214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38AD1415" w14:textId="3DDC7300" w:rsidR="002C2E33" w:rsidRPr="0020402E" w:rsidRDefault="00BE2ED9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617FB11E" w14:textId="2789D1D8" w:rsidR="00F74340" w:rsidRPr="00F74340" w:rsidRDefault="00F74340" w:rsidP="00F74340">
      <w:pPr>
        <w:pStyle w:val="Nagwek2"/>
        <w:spacing w:before="360" w:after="120"/>
        <w:rPr>
          <w:rStyle w:val="Nagwek2Znak"/>
          <w:rFonts w:ascii="Arial" w:hAnsi="Arial" w:cs="Arial"/>
          <w:color w:val="000000" w:themeColor="text1"/>
          <w:sz w:val="16"/>
          <w:szCs w:val="16"/>
        </w:rPr>
      </w:pPr>
      <w:r w:rsidRPr="00F74340">
        <w:rPr>
          <w:rStyle w:val="Nagwek2Znak"/>
          <w:rFonts w:ascii="Arial" w:hAnsi="Arial" w:cs="Arial"/>
          <w:color w:val="000000" w:themeColor="text1"/>
          <w:sz w:val="16"/>
          <w:szCs w:val="16"/>
        </w:rPr>
        <w:lastRenderedPageBreak/>
        <w:t xml:space="preserve">*Zgodnie z podpisanym w dniu </w:t>
      </w:r>
      <w:r w:rsidR="00707FDE">
        <w:rPr>
          <w:rStyle w:val="Nagwek2Znak"/>
          <w:rFonts w:ascii="Arial" w:hAnsi="Arial" w:cs="Arial"/>
          <w:color w:val="000000" w:themeColor="text1"/>
          <w:sz w:val="16"/>
          <w:szCs w:val="16"/>
        </w:rPr>
        <w:t>29.12.2022</w:t>
      </w:r>
      <w:r w:rsidRPr="00F74340">
        <w:rPr>
          <w:rStyle w:val="Nagwek2Znak"/>
          <w:rFonts w:ascii="Arial" w:hAnsi="Arial" w:cs="Arial"/>
          <w:color w:val="000000" w:themeColor="text1"/>
          <w:sz w:val="16"/>
          <w:szCs w:val="16"/>
        </w:rPr>
        <w:t xml:space="preserve"> r. aneksem do umowy o dofinansowanie realizacji projektu pn. „Budowa sieci dostępu do Internetu Ogólnopolskiej Sieci Edukacyjnej” zostały m.in. zmienione daty wybranych kamieni milowych.</w:t>
      </w:r>
    </w:p>
    <w:p w14:paraId="52A08447" w14:textId="293E98F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066D88A5" w14:textId="77777777" w:rsidTr="00517F12">
        <w:tc>
          <w:tcPr>
            <w:tcW w:w="2937" w:type="dxa"/>
          </w:tcPr>
          <w:p w14:paraId="21262D83" w14:textId="66AB72CA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69" w:type="dxa"/>
          </w:tcPr>
          <w:p w14:paraId="016C9765" w14:textId="5A5FAC5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34" w:type="dxa"/>
          </w:tcPr>
          <w:p w14:paraId="3DF8A089" w14:textId="58AD5E59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4394" w:type="dxa"/>
          </w:tcPr>
          <w:p w14:paraId="7DE99E5E" w14:textId="0E0960D0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</w:tr>
    </w:tbl>
    <w:p w14:paraId="526AAE7B" w14:textId="31423DC9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153EA8F3" w14:textId="77777777" w:rsidTr="00C6751B">
        <w:tc>
          <w:tcPr>
            <w:tcW w:w="2937" w:type="dxa"/>
          </w:tcPr>
          <w:p w14:paraId="46265E90" w14:textId="3BF759B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69" w:type="dxa"/>
          </w:tcPr>
          <w:p w14:paraId="6D7C5935" w14:textId="1B3A719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34" w:type="dxa"/>
          </w:tcPr>
          <w:p w14:paraId="56773D50" w14:textId="3490098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4394" w:type="dxa"/>
          </w:tcPr>
          <w:p w14:paraId="37781807" w14:textId="58002DF8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</w:tr>
    </w:tbl>
    <w:p w14:paraId="1B41F364" w14:textId="636B7AB1" w:rsidR="00081E91" w:rsidRDefault="00081E91" w:rsidP="00081E91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6276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2764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niż wskazane w pkt 4 i 5)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D4EB12B" w14:textId="77777777" w:rsidR="00F17B97" w:rsidRPr="00F17B97" w:rsidRDefault="00F17B97" w:rsidP="00F17B97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081E91" w:rsidRPr="002B50C0" w14:paraId="145D3B84" w14:textId="77777777" w:rsidTr="006F3FA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C231633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9177851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46FBACF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1D5E4296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42D2E7D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E91" w:rsidRPr="002B50C0" w14:paraId="3C9ABCFA" w14:textId="77777777" w:rsidTr="006F3FAF">
        <w:tc>
          <w:tcPr>
            <w:tcW w:w="2547" w:type="dxa"/>
          </w:tcPr>
          <w:p w14:paraId="57C10314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4F211B90" w14:textId="6D395E63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</w:t>
            </w:r>
            <w:r w:rsidR="00081E91">
              <w:rPr>
                <w:rFonts w:ascii="Arial" w:hAnsi="Arial" w:cs="Arial"/>
                <w:sz w:val="18"/>
                <w:szCs w:val="20"/>
              </w:rPr>
              <w:t>-</w:t>
            </w:r>
            <w:r w:rsidR="00081E91" w:rsidRPr="00211D44">
              <w:rPr>
                <w:rFonts w:ascii="Arial" w:hAnsi="Arial" w:cs="Arial"/>
                <w:sz w:val="18"/>
                <w:szCs w:val="20"/>
              </w:rPr>
              <w:t>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49C1B3BF" w14:textId="77777777" w:rsidR="00020B65" w:rsidRDefault="00020B6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A00516" w14:textId="1AFD48D0" w:rsidR="00020B6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701" w:type="dxa"/>
          </w:tcPr>
          <w:p w14:paraId="6FEFE944" w14:textId="1686203A" w:rsidR="00081E91" w:rsidRPr="00211D44" w:rsidRDefault="006A73DB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01-2021</w:t>
            </w:r>
          </w:p>
        </w:tc>
        <w:tc>
          <w:tcPr>
            <w:tcW w:w="3685" w:type="dxa"/>
          </w:tcPr>
          <w:p w14:paraId="22DE61E7" w14:textId="29D320DE" w:rsidR="004C2A30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OSE-S, 16 węzłów sieci</w:t>
            </w:r>
          </w:p>
          <w:p w14:paraId="21177078" w14:textId="760211D3" w:rsidR="006A5FBA" w:rsidRPr="006A5FBA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Produkt „16 węzłów sieci” projektu OSE-S zapewnia </w:t>
            </w:r>
            <w:r w:rsidR="008D6316" w:rsidRPr="008D6316">
              <w:rPr>
                <w:rFonts w:ascii="Arial" w:hAnsi="Arial" w:cs="Arial"/>
                <w:sz w:val="18"/>
                <w:szCs w:val="18"/>
              </w:rPr>
              <w:t>komunikację pomiędzy węzłami bezpieczeństwa, komunikację z siecią Internet, komunikację z użytkownikami końcowymi, dla których świadczone są usługi bezpieczeństwa, jak również kanały do zarządzania węzłami bezpieczeństwa. Powyższe elementy są niezbędne do prawidłowego działania węzły bezpieczeństwa oraz usług przez nie świadczonych.</w:t>
            </w:r>
          </w:p>
          <w:p w14:paraId="059F9035" w14:textId="28B40049" w:rsidR="004C2A30" w:rsidRPr="00C857FB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zrealizowana</w:t>
            </w:r>
          </w:p>
          <w:p w14:paraId="61D4D275" w14:textId="456E0448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81E91" w:rsidRPr="002B50C0" w14:paraId="539C27B4" w14:textId="77777777" w:rsidTr="006F3FAF">
        <w:tc>
          <w:tcPr>
            <w:tcW w:w="2547" w:type="dxa"/>
          </w:tcPr>
          <w:p w14:paraId="1750A0EF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428B9396" w14:textId="4CE6E95C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081E91">
              <w:rPr>
                <w:rFonts w:ascii="Arial" w:hAnsi="Arial" w:cs="Arial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2E679356" w14:textId="77777777" w:rsidR="00D213E5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3AA9B3" w14:textId="568C110C" w:rsidR="00D213E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701" w:type="dxa"/>
          </w:tcPr>
          <w:p w14:paraId="648CE655" w14:textId="7F4B8CEC" w:rsidR="00081E91" w:rsidRPr="00211D44" w:rsidRDefault="00411D76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233B5">
              <w:rPr>
                <w:rFonts w:ascii="Arial" w:hAnsi="Arial" w:cs="Arial"/>
                <w:sz w:val="18"/>
                <w:szCs w:val="20"/>
              </w:rPr>
              <w:t>05-2021</w:t>
            </w:r>
          </w:p>
        </w:tc>
        <w:tc>
          <w:tcPr>
            <w:tcW w:w="3685" w:type="dxa"/>
          </w:tcPr>
          <w:p w14:paraId="4A5AFE7D" w14:textId="4CA8318E" w:rsid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2136B762" w14:textId="6BADD49A" w:rsidR="00B666F3" w:rsidRPr="00907093" w:rsidRDefault="006A5FBA" w:rsidP="006A5FBA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Produkt „Uruchomione i wdrożone systemy zarządzania (OSS/BSS)”, w zakresie Zwirtualizowanej infrastruktury obliczeniowej jest niezbędny do działania produktów „Udostępnione usługi bezpieczeństwa poziom 3”. </w:t>
            </w:r>
            <w:r w:rsidR="00EC19C0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</w:t>
            </w:r>
            <w:r w:rsidR="00EA7A0F" w:rsidRPr="006A5FBA">
              <w:rPr>
                <w:rFonts w:ascii="Arial" w:hAnsi="Arial" w:cs="Arial"/>
                <w:sz w:val="18"/>
                <w:szCs w:val="18"/>
              </w:rPr>
              <w:t xml:space="preserve"> Przedmiotowa infrastruktura obliczeniowa udostępnia zasoby obliczeniowe w postaci maszyn wirtualnych, na bazie których implementowane są poszczególne komponentu systemu realizującego usługi bezpieczeństwa poziom 3.</w:t>
            </w:r>
          </w:p>
          <w:p w14:paraId="36430B68" w14:textId="7BC8E063" w:rsidR="006A5FBA" w:rsidRP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lastRenderedPageBreak/>
              <w:t xml:space="preserve">Status integracji: </w:t>
            </w:r>
            <w:r w:rsidR="006C4708">
              <w:rPr>
                <w:rFonts w:ascii="Arial" w:hAnsi="Arial" w:cs="Arial"/>
                <w:sz w:val="18"/>
                <w:szCs w:val="18"/>
              </w:rPr>
              <w:t>zrealizowana</w:t>
            </w:r>
          </w:p>
          <w:p w14:paraId="0C6D2E76" w14:textId="68C8940F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A6504" w:rsidRPr="002B50C0" w14:paraId="4472B24B" w14:textId="77777777" w:rsidTr="006F3FAF">
        <w:tc>
          <w:tcPr>
            <w:tcW w:w="2547" w:type="dxa"/>
          </w:tcPr>
          <w:p w14:paraId="28ABFF21" w14:textId="77777777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lastRenderedPageBreak/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2B4E5223" w14:textId="51934FC1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</w:t>
            </w:r>
          </w:p>
          <w:p w14:paraId="0ECA758E" w14:textId="77777777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CCC871F" w14:textId="6D686648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  <w:p w14:paraId="69676D8D" w14:textId="76B1C48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FE2AEE3" w14:textId="6ED718CC" w:rsidR="001A6504" w:rsidRPr="00211D44" w:rsidRDefault="00F233B5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</w:t>
            </w:r>
            <w:r w:rsidR="001B3012">
              <w:rPr>
                <w:rFonts w:ascii="Arial" w:hAnsi="Arial" w:cs="Arial"/>
                <w:sz w:val="18"/>
                <w:szCs w:val="20"/>
              </w:rPr>
              <w:t>-2021</w:t>
            </w:r>
          </w:p>
        </w:tc>
        <w:tc>
          <w:tcPr>
            <w:tcW w:w="3685" w:type="dxa"/>
          </w:tcPr>
          <w:p w14:paraId="3D1AB4F9" w14:textId="46868EEF" w:rsidR="001A6504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449D968A" w14:textId="79894C53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 xml:space="preserve">Opis zależności: Produkt „Uruchomione i wdrożone systemy zarządzania (OSS/BSS)”, w zakresie Zwirtualizowanej infrastruktury obliczeniowej jest niezbędny do działania produktów „Udostępnione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”. </w:t>
            </w:r>
            <w:r w:rsidR="00D7397A">
              <w:rPr>
                <w:rFonts w:ascii="Arial" w:hAnsi="Arial" w:cs="Arial"/>
                <w:sz w:val="18"/>
                <w:szCs w:val="18"/>
              </w:rPr>
              <w:t>Systemy</w:t>
            </w:r>
            <w:r w:rsidR="00EC19C0">
              <w:rPr>
                <w:rFonts w:ascii="Arial" w:hAnsi="Arial" w:cs="Arial"/>
                <w:sz w:val="18"/>
                <w:szCs w:val="18"/>
              </w:rPr>
              <w:t>, realizujące p</w:t>
            </w:r>
            <w:r w:rsidRPr="00FE72F7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 Przedmiotowa infrastruktura obliczeniowa udostępnia zasoby obliczeniowe w postaci maszyn wirtualnych, na bazie których implementowane są poszczególne komponentu systemu realizującego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CA4FD0E" w14:textId="64551F89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2D3EDC">
              <w:rPr>
                <w:rFonts w:ascii="Arial" w:hAnsi="Arial" w:cs="Arial"/>
                <w:sz w:val="18"/>
                <w:szCs w:val="18"/>
              </w:rPr>
              <w:t>zrealizowana</w:t>
            </w:r>
          </w:p>
          <w:p w14:paraId="765C0D2F" w14:textId="4DB77E6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CECCC7F" w14:textId="17910560" w:rsidR="002B5AFB" w:rsidRDefault="002B5AFB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0D7F125B" w14:textId="77777777" w:rsidR="002119A5" w:rsidRDefault="002119A5" w:rsidP="002B5AFB">
      <w:pPr>
        <w:spacing w:before="360" w:after="120"/>
        <w:ind w:left="426"/>
        <w:contextualSpacing/>
        <w:rPr>
          <w:rFonts w:ascii="Arial" w:hAnsi="Arial" w:cs="Arial"/>
          <w:color w:val="000000" w:themeColor="text1"/>
          <w:sz w:val="18"/>
          <w:szCs w:val="18"/>
        </w:rPr>
      </w:pPr>
    </w:p>
    <w:p w14:paraId="5D480BF3" w14:textId="77777777" w:rsidR="00020B65" w:rsidRPr="002B5AFB" w:rsidRDefault="00020B65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777119D7" w14:textId="226F250B" w:rsidR="002B5AFB" w:rsidRPr="002B5AFB" w:rsidRDefault="002B5AFB" w:rsidP="002B5AFB">
      <w:pPr>
        <w:numPr>
          <w:ilvl w:val="0"/>
          <w:numId w:val="19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 xml:space="preserve">Ryzyka </w:t>
      </w:r>
      <w:r w:rsidRPr="002B5AFB">
        <w:rPr>
          <w:rFonts w:ascii="Arial" w:hAnsi="Arial" w:cs="Arial"/>
        </w:rPr>
        <w:t xml:space="preserve">  </w:t>
      </w:r>
    </w:p>
    <w:p w14:paraId="48F9533A" w14:textId="5EEFE687" w:rsidR="002B5AFB" w:rsidRDefault="002B5AFB" w:rsidP="002B5AFB">
      <w:pPr>
        <w:spacing w:after="120"/>
        <w:rPr>
          <w:rFonts w:ascii="Arial" w:hAnsi="Arial" w:cs="Arial"/>
          <w:b/>
          <w:sz w:val="20"/>
          <w:szCs w:val="20"/>
        </w:rPr>
      </w:pPr>
      <w:r w:rsidRPr="002B5AFB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346BAF19" w14:textId="77777777" w:rsidR="002119A5" w:rsidRPr="002B5AFB" w:rsidRDefault="002119A5" w:rsidP="002B5AF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560"/>
        <w:gridCol w:w="1842"/>
        <w:gridCol w:w="3828"/>
      </w:tblGrid>
      <w:tr w:rsidR="002B5AFB" w:rsidRPr="002B5AFB" w14:paraId="0073BF5D" w14:textId="77777777" w:rsidTr="00E62AE0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FFAB74E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7057000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A809F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4D924BD3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B5AFB" w:rsidRPr="004577DE" w14:paraId="5F18C6B5" w14:textId="77777777" w:rsidTr="00E62AE0">
        <w:tc>
          <w:tcPr>
            <w:tcW w:w="2268" w:type="dxa"/>
            <w:vAlign w:val="center"/>
          </w:tcPr>
          <w:p w14:paraId="738100DD" w14:textId="4025AA2C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integracji.</w:t>
            </w:r>
          </w:p>
        </w:tc>
        <w:tc>
          <w:tcPr>
            <w:tcW w:w="1560" w:type="dxa"/>
            <w:vAlign w:val="center"/>
          </w:tcPr>
          <w:p w14:paraId="721006A4" w14:textId="2198B044" w:rsidR="002B5AFB" w:rsidRPr="002B5AFB" w:rsidRDefault="00013EDC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  <w:vAlign w:val="center"/>
          </w:tcPr>
          <w:p w14:paraId="71A7D9E7" w14:textId="30A7C86D" w:rsidR="002B5AFB" w:rsidRPr="002B5AFB" w:rsidRDefault="007D6A87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</w:tcPr>
          <w:p w14:paraId="4F5F561F" w14:textId="222914B2" w:rsidR="002B5AFB" w:rsidRPr="004577DE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1) Zakup sprawdzonych na rynku, gotowych rozwiązań typu „out of the box” zamiast narzędzi wymagających rozwoju.</w:t>
            </w:r>
          </w:p>
          <w:p w14:paraId="1777CFFC" w14:textId="77777777" w:rsidR="002B5AFB" w:rsidRPr="004577DE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systemów.</w:t>
            </w:r>
          </w:p>
          <w:p w14:paraId="6A72BF86" w14:textId="458C8125" w:rsidR="002B5AFB" w:rsidRPr="004577DE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BSS.</w:t>
            </w:r>
          </w:p>
          <w:p w14:paraId="60B14E06" w14:textId="611E78A6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4) Przyjęto metodykę wdrażania poszczególnych rozwiązań w OSE, opierającą się na następującym schemacie działań:</w:t>
            </w:r>
          </w:p>
          <w:p w14:paraId="0D0B30D9" w14:textId="5FAFA95B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analiza biznesowa,</w:t>
            </w:r>
          </w:p>
          <w:p w14:paraId="015DA132" w14:textId="7777777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koncepcja techniczno-funkcjonalna (HLD)</w:t>
            </w:r>
          </w:p>
          <w:p w14:paraId="7FFD9CA7" w14:textId="7777777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projekt techniczny (LLD)</w:t>
            </w:r>
          </w:p>
          <w:p w14:paraId="3F6FBA4A" w14:textId="2FC0C88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cykl testów (weryfikacyjnych, odbiorczych)</w:t>
            </w:r>
          </w:p>
          <w:p w14:paraId="3C4A856B" w14:textId="4F1F0F5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Kluczowy jest etap analizy biznesowej, pozwa</w:t>
            </w:r>
            <w:r w:rsidR="009739D7" w:rsidRPr="004577DE">
              <w:rPr>
                <w:rFonts w:ascii="Arial" w:hAnsi="Arial" w:cs="Arial"/>
                <w:sz w:val="18"/>
                <w:szCs w:val="20"/>
              </w:rPr>
              <w:t>lający wskazać zarówno interesa</w:t>
            </w:r>
            <w:r w:rsidRPr="004577DE">
              <w:rPr>
                <w:rFonts w:ascii="Arial" w:hAnsi="Arial" w:cs="Arial"/>
                <w:sz w:val="18"/>
                <w:szCs w:val="20"/>
              </w:rPr>
              <w:t xml:space="preserve">riuszy prowadzonego wdrożenia, jak i systemy IT / telekomunikacyjne konieczne do integracji z wdrażanym rozwiązaniem, a w kolejnym </w:t>
            </w:r>
            <w:r w:rsidRPr="004577DE">
              <w:rPr>
                <w:rFonts w:ascii="Arial" w:hAnsi="Arial" w:cs="Arial"/>
                <w:sz w:val="18"/>
                <w:szCs w:val="20"/>
              </w:rPr>
              <w:lastRenderedPageBreak/>
              <w:t>kroku przejść do szczegółowych uzgodnień, finalizowanych na etapie wytwarzania oprogramowania.</w:t>
            </w:r>
          </w:p>
          <w:p w14:paraId="55C5A931" w14:textId="7777777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W takim modelu zostały wdrożone komponenty OSS, SZW. Obecnie w opisanym wyżej modelu trwa wdrożenie systemów BSS.</w:t>
            </w:r>
          </w:p>
          <w:p w14:paraId="7BC39C3E" w14:textId="3C568A36" w:rsidR="00312143" w:rsidRPr="004577DE" w:rsidRDefault="00312143" w:rsidP="00FC5F9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F89884" w14:textId="23760282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Spodziewane efekty: Lepsza integracja systemów dedykowanych do OSE.</w:t>
            </w:r>
          </w:p>
          <w:p w14:paraId="014AFF43" w14:textId="46C28717" w:rsidR="00F15C10" w:rsidRPr="004577DE" w:rsidRDefault="00F15C10" w:rsidP="00FC5F9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C54CB5" w14:textId="3885B61A" w:rsidR="00F15C10" w:rsidRPr="004577DE" w:rsidRDefault="00F15C10" w:rsidP="00FC5F9A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Migracja Procesów Biznesowych jest w trakcie realizacji. Etap I MPB dotyczy zakresu CRM, który jako takie jest jednym z rozwiązań używanych w NASK PIB, nie nosi znamion rozwiązań tymczasowych, zatem sytuacja rozbieżności danych nie występuje.</w:t>
            </w:r>
          </w:p>
          <w:p w14:paraId="4DFFC004" w14:textId="77777777" w:rsidR="00FC5F9A" w:rsidRPr="004577DE" w:rsidRDefault="00FC5F9A" w:rsidP="00FC5F9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6AFA7F" w14:textId="7257E4DD" w:rsidR="003851AA" w:rsidRPr="004577DE" w:rsidRDefault="00FC5F9A" w:rsidP="00C857FB">
            <w:pPr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B065B7" w:rsidRPr="004577DE">
              <w:rPr>
                <w:rFonts w:ascii="Arial" w:hAnsi="Arial" w:cs="Arial"/>
                <w:sz w:val="18"/>
                <w:szCs w:val="20"/>
              </w:rPr>
              <w:t xml:space="preserve">bez zmian. </w:t>
            </w:r>
          </w:p>
        </w:tc>
      </w:tr>
      <w:tr w:rsidR="002B5AFB" w:rsidRPr="002B5AFB" w14:paraId="4F4BC66C" w14:textId="77777777" w:rsidTr="00E62AE0">
        <w:tc>
          <w:tcPr>
            <w:tcW w:w="2268" w:type="dxa"/>
            <w:vAlign w:val="center"/>
          </w:tcPr>
          <w:p w14:paraId="1765B6B4" w14:textId="4802CA2A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lastRenderedPageBreak/>
              <w:t>(Zewnętrzne) Inflacja, wzrost kosztu wynagrodzeń</w:t>
            </w:r>
            <w:r w:rsidR="00C360EC">
              <w:rPr>
                <w:rFonts w:ascii="Arial" w:hAnsi="Arial" w:cs="Arial"/>
                <w:sz w:val="18"/>
                <w:szCs w:val="20"/>
              </w:rPr>
              <w:t>.</w:t>
            </w:r>
            <w:r w:rsidRPr="00D612EE">
              <w:rPr>
                <w:rFonts w:ascii="Arial" w:hAnsi="Arial" w:cs="Arial"/>
                <w:sz w:val="18"/>
                <w:szCs w:val="20"/>
              </w:rPr>
              <w:t xml:space="preserve"> Wzrost inflacji / kosztów zatrudnienia wyższy niż zakładany.</w:t>
            </w:r>
          </w:p>
        </w:tc>
        <w:tc>
          <w:tcPr>
            <w:tcW w:w="1560" w:type="dxa"/>
            <w:vAlign w:val="center"/>
          </w:tcPr>
          <w:p w14:paraId="1C877641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1842" w:type="dxa"/>
            <w:vAlign w:val="center"/>
          </w:tcPr>
          <w:p w14:paraId="3B03A52E" w14:textId="01D44F35" w:rsidR="002B5AFB" w:rsidRPr="004577DE" w:rsidRDefault="00F15C10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</w:tcPr>
          <w:p w14:paraId="15E4B5D9" w14:textId="65650B10" w:rsidR="002B5AFB" w:rsidRPr="004577DE" w:rsidRDefault="002B5AFB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1) Monitoring danych makroekonomicznych.</w:t>
            </w:r>
          </w:p>
          <w:p w14:paraId="0220FB09" w14:textId="77777777" w:rsidR="002B5AFB" w:rsidRPr="004577DE" w:rsidRDefault="002B5AFB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2) Pozyskanie dodatkowych środków.</w:t>
            </w:r>
          </w:p>
          <w:p w14:paraId="464B3A66" w14:textId="77777777" w:rsidR="002B5AFB" w:rsidRPr="004577DE" w:rsidRDefault="002B5AFB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F0C2263" w14:textId="77777777" w:rsidR="002B5AFB" w:rsidRPr="004577DE" w:rsidRDefault="002B5AFB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4577DE">
              <w:rPr>
                <w:rFonts w:ascii="Arial" w:hAnsi="Arial" w:cs="Arial"/>
                <w:sz w:val="18"/>
                <w:szCs w:val="20"/>
              </w:rPr>
              <w:t>Spodziewane efekty: zniwelowanie wystąpienia ryzyka. Uniknięcie rotacji pracowników.</w:t>
            </w:r>
          </w:p>
          <w:p w14:paraId="1F901DD0" w14:textId="77777777" w:rsidR="002B5AFB" w:rsidRPr="004577DE" w:rsidRDefault="002B5AFB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6D472FA" w14:textId="05229301" w:rsidR="002B5AFB" w:rsidRPr="004577DE" w:rsidRDefault="00236BFE" w:rsidP="00F15C10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zmian.</w:t>
            </w:r>
          </w:p>
        </w:tc>
      </w:tr>
      <w:tr w:rsidR="002B5AFB" w:rsidRPr="002B5AFB" w14:paraId="7FBC37D5" w14:textId="77777777" w:rsidTr="00E62AE0">
        <w:tc>
          <w:tcPr>
            <w:tcW w:w="2268" w:type="dxa"/>
            <w:vAlign w:val="center"/>
          </w:tcPr>
          <w:p w14:paraId="290802C4" w14:textId="5ECA5023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 xml:space="preserve">(Wewnętrzne) Opóźnienie </w:t>
            </w:r>
            <w:r w:rsidR="00936837" w:rsidRPr="00D612EE">
              <w:rPr>
                <w:rFonts w:ascii="Arial" w:hAnsi="Arial" w:cs="Arial"/>
                <w:sz w:val="18"/>
                <w:szCs w:val="20"/>
              </w:rPr>
              <w:t>wdrożenia systemów docelowych BSS</w:t>
            </w:r>
          </w:p>
        </w:tc>
        <w:tc>
          <w:tcPr>
            <w:tcW w:w="1560" w:type="dxa"/>
            <w:vAlign w:val="center"/>
          </w:tcPr>
          <w:p w14:paraId="335ED16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1842" w:type="dxa"/>
            <w:vAlign w:val="center"/>
          </w:tcPr>
          <w:p w14:paraId="579418BC" w14:textId="2383B638" w:rsidR="002B5AFB" w:rsidRPr="002B5AFB" w:rsidRDefault="006168B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</w:tcPr>
          <w:p w14:paraId="6785C69A" w14:textId="4F133FB2" w:rsidR="002B5AFB" w:rsidRDefault="00932374" w:rsidP="00312143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="002B5AFB" w:rsidRPr="002B5AFB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  <w:r w:rsidR="00013ED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2820D85" w14:textId="133C35B1" w:rsidR="00013EDC" w:rsidRDefault="00932374" w:rsidP="003121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2)</w:t>
            </w:r>
            <w:r w:rsidR="00013EDC" w:rsidRPr="00013EDC">
              <w:rPr>
                <w:rFonts w:ascii="Arial" w:hAnsi="Arial" w:cs="Arial"/>
                <w:sz w:val="18"/>
                <w:szCs w:val="20"/>
              </w:rPr>
              <w:t>Systemy OSS zostały wdrożone z dniem 25.09.2020</w:t>
            </w:r>
          </w:p>
          <w:p w14:paraId="5898FF91" w14:textId="77777777" w:rsidR="00CC1CC5" w:rsidRPr="00EC0887" w:rsidRDefault="00CC1CC5" w:rsidP="003121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3) </w:t>
            </w:r>
            <w:r w:rsidRPr="00EC0887">
              <w:rPr>
                <w:rFonts w:ascii="Arial" w:hAnsi="Arial" w:cs="Arial"/>
                <w:sz w:val="18"/>
                <w:szCs w:val="20"/>
              </w:rPr>
              <w:t>Podpisana została umowa z Wasko S.A. i rozpoczęto realizację umowy.</w:t>
            </w:r>
          </w:p>
          <w:p w14:paraId="0091338C" w14:textId="77777777" w:rsidR="00CC1CC5" w:rsidRPr="00013EDC" w:rsidRDefault="00CC1CC5" w:rsidP="00312143">
            <w:pPr>
              <w:rPr>
                <w:rFonts w:ascii="Arial" w:hAnsi="Arial" w:cs="Arial"/>
                <w:sz w:val="18"/>
                <w:szCs w:val="20"/>
              </w:rPr>
            </w:pPr>
            <w:r w:rsidRPr="00EC0887">
              <w:rPr>
                <w:rFonts w:ascii="Arial" w:hAnsi="Arial" w:cs="Arial"/>
                <w:sz w:val="18"/>
                <w:szCs w:val="20"/>
              </w:rPr>
              <w:t>Umowa opiera się o napięty harmonogram bazowy. W szczególności rozbicie zadań głównych na podzadania pokazuje niedostateczną ilość czasu na realizację produktów wysokiej jakości w zakresie realizacji Fazy I, II.</w:t>
            </w:r>
          </w:p>
          <w:p w14:paraId="1D23F19D" w14:textId="48352069" w:rsidR="00260AC6" w:rsidRPr="00260AC6" w:rsidRDefault="00260AC6" w:rsidP="00260AC6">
            <w:pPr>
              <w:rPr>
                <w:rFonts w:ascii="Arial" w:hAnsi="Arial" w:cs="Arial"/>
                <w:sz w:val="18"/>
                <w:szCs w:val="20"/>
              </w:rPr>
            </w:pPr>
            <w:r w:rsidRPr="00260AC6">
              <w:rPr>
                <w:rFonts w:ascii="Arial" w:hAnsi="Arial" w:cs="Arial"/>
                <w:sz w:val="18"/>
                <w:szCs w:val="20"/>
              </w:rPr>
              <w:t>4) W odniesieniu do ob</w:t>
            </w:r>
            <w:r>
              <w:rPr>
                <w:rFonts w:ascii="Arial" w:hAnsi="Arial" w:cs="Arial"/>
                <w:sz w:val="18"/>
                <w:szCs w:val="20"/>
              </w:rPr>
              <w:t>ec</w:t>
            </w:r>
            <w:r w:rsidRPr="00260AC6">
              <w:rPr>
                <w:rFonts w:ascii="Arial" w:hAnsi="Arial" w:cs="Arial"/>
                <w:sz w:val="18"/>
                <w:szCs w:val="20"/>
              </w:rPr>
              <w:t>nego zaawansowania realizacji projektu należy wskazać Fazę III BSS, że (migracja procesów biznesowych w ramach gwarancji) będzie narażona na materializację przedmiotowego ryzyka.</w:t>
            </w:r>
          </w:p>
          <w:p w14:paraId="06F8C591" w14:textId="77777777" w:rsidR="00260AC6" w:rsidRPr="00260AC6" w:rsidRDefault="00260AC6" w:rsidP="00260AC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0C001A1" w14:textId="561A501F" w:rsidR="00260AC6" w:rsidRPr="00260AC6" w:rsidRDefault="00260AC6" w:rsidP="00260AC6">
            <w:pPr>
              <w:rPr>
                <w:rFonts w:ascii="Arial" w:hAnsi="Arial" w:cs="Arial"/>
                <w:sz w:val="18"/>
                <w:szCs w:val="20"/>
              </w:rPr>
            </w:pPr>
            <w:r w:rsidRPr="00260AC6">
              <w:rPr>
                <w:rFonts w:ascii="Arial" w:hAnsi="Arial" w:cs="Arial"/>
                <w:sz w:val="18"/>
                <w:szCs w:val="20"/>
              </w:rPr>
              <w:t>Spodziewane efekty: wyeliminowanie opóźnień wdrożenia systemów na docelowy start węzłów.</w:t>
            </w:r>
          </w:p>
          <w:p w14:paraId="310B2893" w14:textId="77777777" w:rsidR="00260AC6" w:rsidRPr="00260AC6" w:rsidRDefault="00260AC6" w:rsidP="00260AC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E3AEF7" w14:textId="17BC0D67" w:rsidR="002B5AFB" w:rsidRPr="002B5AFB" w:rsidRDefault="00260AC6" w:rsidP="00936837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60AC6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B065B7">
              <w:rPr>
                <w:rFonts w:ascii="Arial" w:hAnsi="Arial" w:cs="Arial"/>
                <w:sz w:val="18"/>
                <w:szCs w:val="20"/>
              </w:rPr>
              <w:t xml:space="preserve">bez zmian. </w:t>
            </w:r>
          </w:p>
        </w:tc>
      </w:tr>
      <w:tr w:rsidR="008A473F" w:rsidRPr="002B5AFB" w14:paraId="0532590F" w14:textId="77777777" w:rsidTr="00D13FF0">
        <w:trPr>
          <w:trHeight w:val="962"/>
        </w:trPr>
        <w:tc>
          <w:tcPr>
            <w:tcW w:w="2268" w:type="dxa"/>
            <w:vAlign w:val="center"/>
          </w:tcPr>
          <w:p w14:paraId="725E97C2" w14:textId="77777777" w:rsidR="008A473F" w:rsidRPr="00C360EC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C360EC">
              <w:rPr>
                <w:rFonts w:ascii="Arial" w:hAnsi="Arial" w:cs="Arial"/>
                <w:sz w:val="18"/>
                <w:szCs w:val="18"/>
              </w:rPr>
              <w:t>(Zewnętrzne) Pandemia COVID-19.</w:t>
            </w:r>
          </w:p>
          <w:p w14:paraId="29F3DBFB" w14:textId="77777777" w:rsidR="008A473F" w:rsidRPr="00C360EC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32F0F6" w14:textId="626880D0" w:rsidR="008A473F" w:rsidRPr="00C360EC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152E7BB" w14:textId="76DA2FDB" w:rsidR="008A473F" w:rsidRPr="00C360EC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vAlign w:val="center"/>
          </w:tcPr>
          <w:p w14:paraId="2490CD06" w14:textId="2B6AD4CE" w:rsidR="008A473F" w:rsidRPr="00C360EC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</w:tcPr>
          <w:p w14:paraId="5E9F34F8" w14:textId="1A6E36E0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Ryzyko na bieżąco monitorowane w prowadzonym Rejestrze ryzyka dla Programu OSE. </w:t>
            </w:r>
          </w:p>
          <w:p w14:paraId="1CBFFF03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lastRenderedPageBreak/>
              <w:t>W ramach kategorii reakcji na ryzyko przyjęto działania mające na celu zmniejszenie zagrożenia.</w:t>
            </w:r>
          </w:p>
          <w:p w14:paraId="0CA6E5AB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Działaniami, które zostały podjęte w ramach zminimalizowania wpływu ryzyka na projekt, w przypadku jego zmaterializowania, były:</w:t>
            </w:r>
          </w:p>
          <w:p w14:paraId="79C580D9" w14:textId="6D87C6AD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 ścisła współpraca z opera</w:t>
            </w:r>
            <w:r w:rsidRPr="00013EDC">
              <w:rPr>
                <w:rFonts w:ascii="Arial" w:hAnsi="Arial" w:cs="Arial"/>
                <w:sz w:val="18"/>
                <w:szCs w:val="20"/>
              </w:rPr>
              <w:t>torami oraz wykonawcami,</w:t>
            </w:r>
          </w:p>
          <w:p w14:paraId="28ECF9B9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- bieżąca komunikacja ze szkołami, </w:t>
            </w:r>
          </w:p>
          <w:p w14:paraId="2634EF79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częste raportowanie w celu przyspieszenia prac.</w:t>
            </w:r>
          </w:p>
          <w:p w14:paraId="57D3B073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eskalacja do Przewodniczącego Komitetu sterującego.</w:t>
            </w:r>
          </w:p>
          <w:p w14:paraId="7B9D0153" w14:textId="1723ABE9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Złożono wniosek 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13EDC">
              <w:rPr>
                <w:rFonts w:ascii="Arial" w:hAnsi="Arial" w:cs="Arial"/>
                <w:sz w:val="18"/>
                <w:szCs w:val="20"/>
              </w:rPr>
              <w:t>wydłużenie terminu realizacji projektu i kwalifikowalności wydatków do 31.12.2021 roku. Dnia 06.11.2020 podpisano aneks dotyczący ww. zakresu.</w:t>
            </w:r>
          </w:p>
          <w:p w14:paraId="5148C377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7F7EE0" w14:textId="5F529570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Spodziewane efekty: Realizacja projektu zgodnie z założeniami i </w:t>
            </w:r>
            <w:r>
              <w:rPr>
                <w:rFonts w:ascii="Arial" w:hAnsi="Arial" w:cs="Arial"/>
                <w:sz w:val="18"/>
                <w:szCs w:val="20"/>
              </w:rPr>
              <w:t xml:space="preserve">skorygowanym </w:t>
            </w:r>
            <w:r w:rsidRPr="00013EDC">
              <w:rPr>
                <w:rFonts w:ascii="Arial" w:hAnsi="Arial" w:cs="Arial"/>
                <w:sz w:val="18"/>
                <w:szCs w:val="20"/>
              </w:rPr>
              <w:t xml:space="preserve">harmonogramem. </w:t>
            </w:r>
          </w:p>
          <w:p w14:paraId="09333EA1" w14:textId="77777777" w:rsidR="008A473F" w:rsidRPr="00013ED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F665A8" w14:textId="4B8BCCD5" w:rsidR="008A473F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zamknięte. </w:t>
            </w:r>
          </w:p>
          <w:p w14:paraId="62161BB8" w14:textId="4D3DDB26" w:rsidR="008A473F" w:rsidRPr="00C360EC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A473F" w:rsidRPr="002B5AFB" w14:paraId="51489F3C" w14:textId="77777777" w:rsidTr="00D13FF0">
        <w:trPr>
          <w:trHeight w:val="821"/>
        </w:trPr>
        <w:tc>
          <w:tcPr>
            <w:tcW w:w="2268" w:type="dxa"/>
            <w:vAlign w:val="center"/>
          </w:tcPr>
          <w:p w14:paraId="6F459E6D" w14:textId="3A6E5E10" w:rsidR="008A473F" w:rsidRPr="00D612EE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D612EE">
              <w:rPr>
                <w:rFonts w:ascii="Arial" w:hAnsi="Arial" w:cs="Arial"/>
                <w:sz w:val="18"/>
                <w:szCs w:val="18"/>
              </w:rPr>
              <w:lastRenderedPageBreak/>
              <w:t>(Zewnętrzne) Brak budżetu dla łączy trudnych.</w:t>
            </w:r>
          </w:p>
        </w:tc>
        <w:tc>
          <w:tcPr>
            <w:tcW w:w="1560" w:type="dxa"/>
            <w:vAlign w:val="center"/>
          </w:tcPr>
          <w:p w14:paraId="5CDBA8D7" w14:textId="730A6BAF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E93A03" w14:textId="701C1844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  <w:shd w:val="clear" w:color="auto" w:fill="auto"/>
          </w:tcPr>
          <w:p w14:paraId="25FD3BA2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Zmniejszenie zagrożenia</w:t>
            </w:r>
            <w:r>
              <w:rPr>
                <w:rFonts w:ascii="Arial" w:eastAsia="Calibri" w:hAnsi="Arial" w:cs="Arial"/>
                <w:sz w:val="18"/>
                <w:szCs w:val="18"/>
              </w:rPr>
              <w:t>*.</w:t>
            </w:r>
          </w:p>
          <w:p w14:paraId="2A8941FB" w14:textId="7905323D" w:rsidR="008A473F" w:rsidRDefault="008A473F" w:rsidP="008A473F">
            <w:pPr>
              <w:contextualSpacing/>
              <w:rPr>
                <w:rFonts w:eastAsia="Calibri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52743">
              <w:rPr>
                <w:rFonts w:eastAsia="Calibri"/>
                <w:sz w:val="16"/>
                <w:szCs w:val="16"/>
              </w:rPr>
              <w:t>(</w:t>
            </w:r>
            <w:r>
              <w:rPr>
                <w:rFonts w:eastAsia="Calibri"/>
                <w:sz w:val="16"/>
                <w:szCs w:val="16"/>
              </w:rPr>
              <w:t>*</w:t>
            </w:r>
            <w:r w:rsidRPr="00B52743">
              <w:rPr>
                <w:rFonts w:eastAsia="Calibri"/>
                <w:sz w:val="16"/>
                <w:szCs w:val="16"/>
              </w:rPr>
              <w:t>Zmniejszenie zagrożenia to sposób zarządzania ryzykiem zgodnie z metodyką M_o_R przyjętą do zarząd</w:t>
            </w:r>
            <w:r>
              <w:rPr>
                <w:rFonts w:eastAsia="Calibri"/>
                <w:sz w:val="16"/>
                <w:szCs w:val="16"/>
              </w:rPr>
              <w:t>za</w:t>
            </w:r>
            <w:r w:rsidRPr="00B52743">
              <w:rPr>
                <w:rFonts w:eastAsia="Calibri"/>
                <w:sz w:val="16"/>
                <w:szCs w:val="16"/>
              </w:rPr>
              <w:t>nia ryzykiem w ramach Programu OSE. W ramach ryzyka prowadzone są działania mające na celu zmniejszenie oddziaływania tego ryzyka na realizowane prace w OSE.)</w:t>
            </w:r>
          </w:p>
          <w:p w14:paraId="1A3776F2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19F876A" w14:textId="07B5CD7A" w:rsidR="008A473F" w:rsidRPr="00EF6919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EF6919">
              <w:rPr>
                <w:rFonts w:ascii="Arial" w:eastAsia="Calibri" w:hAnsi="Arial" w:cs="Arial"/>
                <w:sz w:val="18"/>
                <w:szCs w:val="18"/>
              </w:rPr>
              <w:t>11.04.2022. ogłoszono postępowanie nr 32 dla 135 części z terminem złożenia ofert: 12.05.2022. (do postępowania dołączono lokalizacje, od kt</w:t>
            </w:r>
            <w:r>
              <w:rPr>
                <w:rFonts w:ascii="Arial" w:eastAsia="Calibri" w:hAnsi="Arial" w:cs="Arial"/>
                <w:sz w:val="18"/>
                <w:szCs w:val="18"/>
              </w:rPr>
              <w:t>ór</w:t>
            </w:r>
            <w:r w:rsidRPr="00EF6919">
              <w:rPr>
                <w:rFonts w:ascii="Arial" w:eastAsia="Calibri" w:hAnsi="Arial" w:cs="Arial"/>
                <w:sz w:val="18"/>
                <w:szCs w:val="18"/>
              </w:rPr>
              <w:t>ych operatorzy odstąpili ostatnio oraz nowe lokalizacje). O ogłoszeniu są informowani operatorzy, którzy posiadają infrastrukturę w lokalizacjach i z którymi prowadzono rozmowy. 16.05.2022 otwarto oferty (przedłużenie ze względu na dokumenty dot. sankcji na Rosję). Złożono oferty na 91 lokalizacji, z czego 71 z opłatą instalacyjną do 100 tys. zł.</w:t>
            </w:r>
          </w:p>
          <w:p w14:paraId="5FE965F0" w14:textId="7FABAC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EF6919">
              <w:rPr>
                <w:rFonts w:ascii="Arial" w:eastAsia="Calibri" w:hAnsi="Arial" w:cs="Arial"/>
                <w:sz w:val="18"/>
                <w:szCs w:val="18"/>
              </w:rPr>
              <w:t>Wyniki ogłoszono 04.06.2022: 72 lokalizacje, 14 Operatorów (do 105 tys. zł brutto opłaty instalacyjnej). Do 29.06.2022 podpisano 11 z 14 umów z Operatorami.</w:t>
            </w:r>
          </w:p>
          <w:p w14:paraId="78044644" w14:textId="62FE9FE2" w:rsidR="008A473F" w:rsidRPr="00160ACE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577DE">
              <w:rPr>
                <w:rFonts w:ascii="Arial" w:eastAsia="Calibri" w:hAnsi="Arial" w:cs="Arial"/>
                <w:sz w:val="18"/>
                <w:szCs w:val="18"/>
              </w:rPr>
              <w:t>Na 21.07.2022 zawarto wszystkie umowy i rozpoczęto wysyłką zamówień na łącza.</w:t>
            </w:r>
            <w:r w:rsidRPr="004577DE">
              <w:rPr>
                <w:rFonts w:ascii="Arial" w:eastAsia="Calibri" w:hAnsi="Arial" w:cs="Arial"/>
                <w:sz w:val="18"/>
                <w:szCs w:val="18"/>
              </w:rPr>
              <w:br/>
              <w:t>11.07.2022. zostało wysłane do KPRM pismo w sprawie decyzji co do łączy trudnych (pozostałe lokalizacje niezagospodarowane w ostatnim postępowaniu, dla których mamy zawarte umowy ze szkołami).</w:t>
            </w:r>
          </w:p>
          <w:p w14:paraId="00A10AFC" w14:textId="3362D4FD" w:rsidR="008A473F" w:rsidRPr="00160ACE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2F180D" w14:textId="6C7E2E33" w:rsidR="008A473F" w:rsidRPr="00160ACE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Spodziewane efekty: Gotowe łącza do szkół. </w:t>
            </w:r>
          </w:p>
          <w:p w14:paraId="52BA6E88" w14:textId="77777777" w:rsidR="008A473F" w:rsidRPr="00160ACE" w:rsidRDefault="008A473F" w:rsidP="008A473F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B63733D" w14:textId="2049CA39" w:rsidR="008A473F" w:rsidRPr="002D20B7" w:rsidRDefault="008A473F" w:rsidP="008A473F">
            <w:pPr>
              <w:rPr>
                <w:rFonts w:ascii="Arial" w:hAnsi="Arial" w:cs="Arial"/>
                <w:sz w:val="18"/>
                <w:szCs w:val="20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Zmiana w zakresie danego ryzyka w stosunku do poprzedniego okresu sprawozdawczego: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bez zmian. </w:t>
            </w: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8A473F" w:rsidRPr="002B5AFB" w14:paraId="17E2BCA7" w14:textId="77777777" w:rsidTr="00D13FF0">
        <w:trPr>
          <w:trHeight w:val="679"/>
        </w:trPr>
        <w:tc>
          <w:tcPr>
            <w:tcW w:w="2268" w:type="dxa"/>
            <w:vAlign w:val="center"/>
          </w:tcPr>
          <w:p w14:paraId="198F0D48" w14:textId="77777777" w:rsidR="008A473F" w:rsidRPr="00C360EC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C360EC">
              <w:rPr>
                <w:rFonts w:ascii="Arial" w:hAnsi="Arial" w:cs="Arial"/>
                <w:sz w:val="18"/>
                <w:szCs w:val="18"/>
              </w:rPr>
              <w:lastRenderedPageBreak/>
              <w:t>(Wewnętrzne) Utrata/niedostępność zasobów ludzkich.</w:t>
            </w:r>
          </w:p>
          <w:p w14:paraId="58D5050E" w14:textId="07431783" w:rsidR="008A473F" w:rsidRPr="00C360EC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C360EC">
              <w:rPr>
                <w:rFonts w:ascii="Arial" w:hAnsi="Arial" w:cs="Arial"/>
                <w:sz w:val="18"/>
                <w:szCs w:val="18"/>
              </w:rPr>
              <w:t>Ryzyko jest związane z zapewnieniem zasobów ludzkich (we wszystkich Zespołach OSE) do realizacji zadań w ramach OSE i dotyczy obecnej sytuacji epidemicznej.</w:t>
            </w:r>
          </w:p>
        </w:tc>
        <w:tc>
          <w:tcPr>
            <w:tcW w:w="1560" w:type="dxa"/>
            <w:vAlign w:val="center"/>
          </w:tcPr>
          <w:p w14:paraId="7F2FC605" w14:textId="4FD53A25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CCA925" w14:textId="42247721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828" w:type="dxa"/>
            <w:shd w:val="clear" w:color="auto" w:fill="auto"/>
          </w:tcPr>
          <w:p w14:paraId="1C21EB5E" w14:textId="77777777" w:rsidR="008A473F" w:rsidRPr="004252B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252BF">
              <w:rPr>
                <w:rFonts w:ascii="Arial" w:eastAsia="Calibri" w:hAnsi="Arial" w:cs="Arial"/>
                <w:sz w:val="18"/>
                <w:szCs w:val="18"/>
              </w:rPr>
              <w:t>Wprowadzenie wszystkich możliwych i zalecanych rozwiązań zmierzających do ochrony personelu NASK-PIB.</w:t>
            </w:r>
          </w:p>
          <w:p w14:paraId="5C4F2CD2" w14:textId="77777777" w:rsidR="008A473F" w:rsidRPr="004252B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252BF">
              <w:rPr>
                <w:rFonts w:ascii="Arial" w:eastAsia="Calibri" w:hAnsi="Arial" w:cs="Arial"/>
                <w:sz w:val="18"/>
                <w:szCs w:val="18"/>
              </w:rPr>
              <w:t xml:space="preserve">Wykonane działania - </w:t>
            </w:r>
          </w:p>
          <w:p w14:paraId="64774C8D" w14:textId="77777777" w:rsidR="008A473F" w:rsidRPr="004252B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252BF">
              <w:rPr>
                <w:rFonts w:ascii="Arial" w:eastAsia="Calibri" w:hAnsi="Arial" w:cs="Arial"/>
                <w:sz w:val="18"/>
                <w:szCs w:val="18"/>
              </w:rPr>
              <w:t>NASK wprowadził wszystkie możliwe rozwiązania minimalizujące ryzyko zakażenia personelu. Inne rozwiązania (lockdown, szczepienia) aktualnie są poza możliwościami NASK.</w:t>
            </w:r>
          </w:p>
          <w:p w14:paraId="4FC0BC60" w14:textId="77777777" w:rsidR="008A473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252BF">
              <w:rPr>
                <w:rFonts w:ascii="Arial" w:eastAsia="Calibri" w:hAnsi="Arial" w:cs="Arial"/>
                <w:sz w:val="18"/>
                <w:szCs w:val="18"/>
              </w:rPr>
              <w:t>Aktualnie nie można wprowadzić już dodatkowych zabezpieczeń dlatego zaakceptowano podwyższony poziom ryzyka.</w:t>
            </w:r>
          </w:p>
          <w:p w14:paraId="30079215" w14:textId="77777777" w:rsidR="008A473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D7BF5FD" w14:textId="77777777" w:rsidR="008A473F" w:rsidRPr="004252BF" w:rsidRDefault="008A473F" w:rsidP="00D13FF0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252BF">
              <w:rPr>
                <w:rFonts w:ascii="Arial" w:eastAsia="Calibri" w:hAnsi="Arial" w:cs="Arial"/>
                <w:sz w:val="18"/>
                <w:szCs w:val="18"/>
              </w:rPr>
              <w:t>Spodziewane efekty</w:t>
            </w:r>
            <w:r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Pr="004252B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zminimalizowanie utraty dostępności personelu. </w:t>
            </w:r>
          </w:p>
          <w:p w14:paraId="0798B3E5" w14:textId="77777777" w:rsidR="008A473F" w:rsidRPr="004252BF" w:rsidRDefault="008A473F" w:rsidP="008A473F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ED99C9D" w14:textId="13B6903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Ryzyko zamknięte. </w:t>
            </w:r>
          </w:p>
          <w:p w14:paraId="5481F00B" w14:textId="60726722" w:rsidR="008A473F" w:rsidRPr="00C360EC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A473F" w:rsidRPr="002B5AFB" w14:paraId="3D81268F" w14:textId="77777777" w:rsidTr="00D13FF0">
        <w:trPr>
          <w:trHeight w:val="1486"/>
        </w:trPr>
        <w:tc>
          <w:tcPr>
            <w:tcW w:w="2268" w:type="dxa"/>
            <w:vAlign w:val="center"/>
          </w:tcPr>
          <w:p w14:paraId="08FD7803" w14:textId="77777777" w:rsidR="008A473F" w:rsidRPr="00B578D8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B578D8">
              <w:rPr>
                <w:rFonts w:ascii="Arial" w:hAnsi="Arial" w:cs="Arial"/>
                <w:sz w:val="18"/>
                <w:szCs w:val="18"/>
              </w:rPr>
              <w:t>(Zewnętrzne) Zakłócenia usług realizowanych przez NASK S.A.</w:t>
            </w:r>
          </w:p>
          <w:p w14:paraId="7EF1ADC7" w14:textId="77777777" w:rsidR="008A473F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A4D04" w14:textId="1088C51B" w:rsidR="008A473F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816568">
              <w:rPr>
                <w:rFonts w:ascii="Arial" w:hAnsi="Arial" w:cs="Arial"/>
                <w:sz w:val="18"/>
                <w:szCs w:val="18"/>
              </w:rPr>
              <w:t>W ramach obowiązującej umowy utrzymaniowej, NASK S.A. zapewnia wsparcie dla OSE w obszarach Sieci, Bezpieczeństwa i Systemów. Utrzymanie ciągłości usług dla klientów OSE spoczywa w głównej mierze na NASK S.A. Dotyczy to zarówno re-akcji na zgłoszenia płynące ze szkół, jak i obszaru utrzymania sieci szkieletowej OSE.</w:t>
            </w:r>
          </w:p>
        </w:tc>
        <w:tc>
          <w:tcPr>
            <w:tcW w:w="1560" w:type="dxa"/>
            <w:vAlign w:val="center"/>
          </w:tcPr>
          <w:p w14:paraId="14A9743D" w14:textId="245AF4B2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DCFD36" w14:textId="506A270E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828" w:type="dxa"/>
            <w:shd w:val="clear" w:color="auto" w:fill="auto"/>
          </w:tcPr>
          <w:p w14:paraId="49CD9B34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816568">
              <w:rPr>
                <w:rFonts w:ascii="Arial" w:eastAsia="Calibri" w:hAnsi="Arial" w:cs="Arial"/>
                <w:sz w:val="18"/>
                <w:szCs w:val="18"/>
              </w:rPr>
              <w:t>Ponieważ na chwilę obecną nie ma możliwości renegocjacji umowy, ani zmiany usługodawcy, zaakceptowano ryzyko a jako środek wspierający minimalizację skutków przewiduje się zwiększone monitorowanie i reakcję na zdarzenia oraz eskalację.</w:t>
            </w:r>
          </w:p>
          <w:p w14:paraId="6FC7FE1B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66C3CA8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816568">
              <w:rPr>
                <w:rFonts w:ascii="Arial" w:eastAsia="Calibri" w:hAnsi="Arial" w:cs="Arial"/>
                <w:sz w:val="18"/>
                <w:szCs w:val="18"/>
              </w:rPr>
              <w:t>Spodziewane efekty: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wyeliminowanie zakłóceń. </w:t>
            </w:r>
          </w:p>
          <w:p w14:paraId="615FD3C5" w14:textId="77777777" w:rsidR="008A473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FEACB2D" w14:textId="5CEA0361" w:rsidR="008A473F" w:rsidRPr="004252BF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577DE">
              <w:rPr>
                <w:rFonts w:ascii="Arial" w:eastAsia="Calibri" w:hAnsi="Arial" w:cs="Arial"/>
                <w:sz w:val="18"/>
                <w:szCs w:val="18"/>
              </w:rPr>
              <w:t>Zmiana w zakresie danego ryzyka w stosunku do poprzedniego okresu sprawozdawczego: bez zmian.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8A473F" w:rsidRPr="002B5AFB" w14:paraId="5F8F9F6F" w14:textId="77777777" w:rsidTr="00D13FF0">
        <w:trPr>
          <w:trHeight w:val="1486"/>
        </w:trPr>
        <w:tc>
          <w:tcPr>
            <w:tcW w:w="2268" w:type="dxa"/>
            <w:vAlign w:val="center"/>
          </w:tcPr>
          <w:p w14:paraId="241C577C" w14:textId="44AAF30B" w:rsidR="008A473F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  <w:r w:rsidRPr="00577478">
              <w:rPr>
                <w:rFonts w:ascii="Arial" w:hAnsi="Arial" w:cs="Arial"/>
                <w:sz w:val="18"/>
                <w:szCs w:val="18"/>
              </w:rPr>
              <w:t>Brak świadczenia usług utrzymaniowych dla kluczowych Portali OSE przez Pion Rozwoju Systemów Informatycznych (PRSI)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przejściem do COI.</w:t>
            </w:r>
          </w:p>
          <w:p w14:paraId="08AD1FE9" w14:textId="77777777" w:rsidR="008A473F" w:rsidRPr="00B578D8" w:rsidRDefault="008A473F" w:rsidP="008A47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DE384" w14:textId="6E54EFE2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FE2FCB" w14:textId="4B83A803" w:rsidR="008A473F" w:rsidRPr="00D13FF0" w:rsidRDefault="008A473F" w:rsidP="00D13FF0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D13FF0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828" w:type="dxa"/>
            <w:shd w:val="clear" w:color="auto" w:fill="auto"/>
          </w:tcPr>
          <w:p w14:paraId="14D15F1F" w14:textId="305CBE45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Zmniejszenie zagrożenia. *</w:t>
            </w:r>
          </w:p>
          <w:p w14:paraId="70FC36AE" w14:textId="786BAEFB" w:rsidR="008A473F" w:rsidRPr="00965A45" w:rsidRDefault="008A473F" w:rsidP="008A47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65A45">
              <w:rPr>
                <w:rFonts w:ascii="Arial" w:hAnsi="Arial" w:cs="Arial"/>
                <w:sz w:val="16"/>
                <w:szCs w:val="16"/>
              </w:rPr>
              <w:t>(*Zmniejszenie zagrożenia to sposób zarządzania ryzykiem zgodnie z metodyką M_o_R przyjętą do zarządzania ryzykiem w ramach Programu OSE. W ramach ryzyka prowadzone są działania mające na celu zmniejszenie oddziaływania tego ryzyka na realizowane prace w OSE).</w:t>
            </w:r>
          </w:p>
          <w:p w14:paraId="6E470D61" w14:textId="77777777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3F3AEE8B" w14:textId="77777777" w:rsidR="008A473F" w:rsidRPr="00577478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7478">
              <w:rPr>
                <w:rFonts w:ascii="Arial" w:hAnsi="Arial" w:cs="Arial"/>
                <w:sz w:val="18"/>
                <w:szCs w:val="18"/>
              </w:rPr>
              <w:t>Celem w pierwszej kolejności jest zdefiniowanie co konkretnie ma zostać przejęte - to dotyczy okresu przejściowego – docelowo do podjęcia decyzji:</w:t>
            </w:r>
          </w:p>
          <w:p w14:paraId="52DE32DF" w14:textId="77777777" w:rsidR="008A473F" w:rsidRPr="00577478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7478">
              <w:rPr>
                <w:rFonts w:ascii="Arial" w:hAnsi="Arial" w:cs="Arial"/>
                <w:sz w:val="18"/>
                <w:szCs w:val="18"/>
              </w:rPr>
              <w:t>1. Rozwój i utrzymanie w OSE – wówczas OSE odbudowuje zespoły.</w:t>
            </w:r>
          </w:p>
          <w:p w14:paraId="31526FD3" w14:textId="77777777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7478">
              <w:rPr>
                <w:rFonts w:ascii="Arial" w:hAnsi="Arial" w:cs="Arial"/>
                <w:sz w:val="18"/>
                <w:szCs w:val="18"/>
              </w:rPr>
              <w:t>2. Oczekiwanie na przejęcie przez inne działy NASK.</w:t>
            </w:r>
          </w:p>
          <w:p w14:paraId="4298D130" w14:textId="220AC19A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Umowa z COI. </w:t>
            </w:r>
          </w:p>
          <w:p w14:paraId="11B1FB81" w14:textId="740A2D12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A74E962" w14:textId="77777777" w:rsidR="008A473F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55455"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 xml:space="preserve">ciągłość świadczenia usług utrzymaniowych, brak przestojów i obsługa ewentualnych problemów. </w:t>
            </w:r>
          </w:p>
          <w:p w14:paraId="4851A403" w14:textId="77777777" w:rsidR="008A473F" w:rsidRPr="00855455" w:rsidRDefault="008A473F" w:rsidP="008A473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B7C6DDE" w14:textId="23FCBAD4" w:rsidR="008A473F" w:rsidRPr="00816568" w:rsidRDefault="008A473F" w:rsidP="008A473F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855455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</w:t>
            </w:r>
          </w:p>
        </w:tc>
      </w:tr>
      <w:tr w:rsidR="008A473F" w:rsidRPr="00C77A55" w14:paraId="148AE83E" w14:textId="77777777" w:rsidTr="00D13FF0">
        <w:trPr>
          <w:trHeight w:val="1486"/>
        </w:trPr>
        <w:tc>
          <w:tcPr>
            <w:tcW w:w="2268" w:type="dxa"/>
            <w:vAlign w:val="center"/>
          </w:tcPr>
          <w:p w14:paraId="686BE2E4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Opóźnienia w realizacji prac rozwojowych portali edukacyjnych OSE.</w:t>
            </w:r>
          </w:p>
          <w:p w14:paraId="5BC0AAE6" w14:textId="77777777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9691AAA" w14:textId="54F95FA2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30AED2" w14:textId="57B6DE38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3828" w:type="dxa"/>
            <w:shd w:val="clear" w:color="auto" w:fill="auto"/>
          </w:tcPr>
          <w:p w14:paraId="1C3CF53B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wycenie oraz realizacji prac rozwojowych związanych z dużą liczbą zleceń.</w:t>
            </w:r>
          </w:p>
          <w:p w14:paraId="07A1AEDA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5CD13B6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reakcji: Bieżące monitorowanie i monit w przypadku braku reakcji na zlecenia; realizacja wszystkich możliwych prac we własnym zakresie</w:t>
            </w:r>
          </w:p>
          <w:p w14:paraId="0F0CE117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B96C510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Terminowe realizowanie planowanego zakresu prac rozwojowych</w:t>
            </w:r>
          </w:p>
          <w:p w14:paraId="36C0E5F4" w14:textId="77777777" w:rsidR="008A473F" w:rsidRDefault="00955075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5075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Zmiana w zakresie danego ryzyka w stosun-ku do poprzedniego okresu sprawozdawcze-go: bez zmian</w:t>
            </w:r>
          </w:p>
          <w:p w14:paraId="06AF7793" w14:textId="37BF08C9" w:rsidR="00955075" w:rsidRPr="00C77A55" w:rsidRDefault="00955075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A473F" w:rsidRPr="00C77A55" w14:paraId="42DF6BDF" w14:textId="77777777" w:rsidTr="00D13FF0">
        <w:trPr>
          <w:trHeight w:val="1486"/>
        </w:trPr>
        <w:tc>
          <w:tcPr>
            <w:tcW w:w="2268" w:type="dxa"/>
            <w:vAlign w:val="center"/>
          </w:tcPr>
          <w:p w14:paraId="3777F4A7" w14:textId="55FB6324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Potencjalne problemy wydajnościowe przy wzmożonym ruchu na portalu OSE IT Szkoła związane z kampanią promocyjną poradnika ABC Cyberbezpieczeństwa</w:t>
            </w:r>
          </w:p>
        </w:tc>
        <w:tc>
          <w:tcPr>
            <w:tcW w:w="1560" w:type="dxa"/>
            <w:vAlign w:val="center"/>
          </w:tcPr>
          <w:p w14:paraId="0FF1881B" w14:textId="13737FB7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FF3AB1" w14:textId="496BA567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828" w:type="dxa"/>
            <w:shd w:val="clear" w:color="auto" w:fill="auto"/>
          </w:tcPr>
          <w:p w14:paraId="6A6CF9A0" w14:textId="2463F9C2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z promocją poradnika ABC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berbezpieczeństwa w spotach radiowych i telewizyjnych mogą wystąpić potencjalne problemy wydajnościowe przy wzmożonym (ciężkim do oszacowania) ruchu na portalu OSE IT Szkoła (podstrona z aktualnością oraz podstrona poradnika ABC Cyberbezpieczeństwa do pobrania).</w:t>
            </w:r>
          </w:p>
          <w:p w14:paraId="60EF0270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EE0C47" w14:textId="4CF28FC5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108245E5" w14:textId="4AF2F791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6105BBA" w14:textId="3356EE65" w:rsidR="008A473F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reakcji: Monitoring ruchu na stronie, ustalenie dat spodziewanego wzmożonego ruchu oraz szacowanie potencjalnej liczby użytkowników.</w:t>
            </w:r>
          </w:p>
          <w:p w14:paraId="2904796D" w14:textId="307602A8" w:rsidR="00B228D4" w:rsidRDefault="00B228D4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A50C524" w14:textId="5B9EACFE" w:rsidR="00B228D4" w:rsidRDefault="00B228D4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Prawidłowe funkcjonowanie portalu OSE IT Szkoła</w:t>
            </w:r>
          </w:p>
          <w:p w14:paraId="4B7786FB" w14:textId="2C7E2EA9" w:rsidR="00955075" w:rsidRDefault="00955075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D0C110" w14:textId="22E49EC5" w:rsidR="00955075" w:rsidRPr="00C77A55" w:rsidRDefault="00955075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Nowe ryzyko</w:t>
            </w:r>
          </w:p>
          <w:p w14:paraId="3D7B6BB2" w14:textId="5B47B4C0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A473F" w:rsidRPr="00C77A55" w14:paraId="5C1DAF32" w14:textId="77777777" w:rsidTr="00D13FF0">
        <w:trPr>
          <w:trHeight w:val="962"/>
        </w:trPr>
        <w:tc>
          <w:tcPr>
            <w:tcW w:w="2268" w:type="dxa"/>
            <w:vAlign w:val="center"/>
          </w:tcPr>
          <w:p w14:paraId="2CFA23EA" w14:textId="29367F5C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Migracja danych w ramach wdrażania docelowych rozwiązań BSS</w:t>
            </w:r>
          </w:p>
        </w:tc>
        <w:tc>
          <w:tcPr>
            <w:tcW w:w="1560" w:type="dxa"/>
            <w:vAlign w:val="center"/>
          </w:tcPr>
          <w:p w14:paraId="13408B12" w14:textId="66A59102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23FAD2" w14:textId="53F222CF" w:rsidR="008A473F" w:rsidRPr="00C77A55" w:rsidRDefault="008A473F" w:rsidP="008A473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3828" w:type="dxa"/>
            <w:shd w:val="clear" w:color="auto" w:fill="auto"/>
          </w:tcPr>
          <w:p w14:paraId="504A8474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Niespójności danych w tymczasowych rozwiązaniach BSS, powstałe w trakcie działalności operacyjnej w zmieniającym się otoczeniu formalnym i proceduralnym.</w:t>
            </w:r>
          </w:p>
          <w:p w14:paraId="66D73314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3292416" w14:textId="1B50742C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78858DE1" w14:textId="368EB613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7665925" w14:textId="0F1EE1EE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Opis reakcji: Obecne działania minimalizujące występowanie ryzyka obejmują:</w:t>
            </w:r>
          </w:p>
          <w:p w14:paraId="6C76B389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0D27978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każdą migracją dane są czyszczone lub korelowane z różnych źródeł, celem minimalizowania potencjalnych problemów.</w:t>
            </w:r>
          </w:p>
          <w:p w14:paraId="3F074700" w14:textId="77F19981" w:rsidR="008A473F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Jeżeli w danym przypadku czyszczenie danych nie jest możliwe, uzgadniane są obejścia, umożliwiające czyszczenie danych już po etapie migracji.</w:t>
            </w:r>
          </w:p>
          <w:p w14:paraId="0A9AD8E9" w14:textId="14FF9DF4" w:rsidR="000E019C" w:rsidRDefault="000E019C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5B5AAE" w14:textId="2865411B" w:rsidR="000E019C" w:rsidRPr="00C77A55" w:rsidRDefault="000E019C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wyeliminowanie powstania niespójności danych</w:t>
            </w:r>
          </w:p>
          <w:p w14:paraId="1781DC3B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815914D" w14:textId="169934B7" w:rsidR="008A473F" w:rsidRDefault="00236BFE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30F4C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bez zmian.</w:t>
            </w:r>
          </w:p>
          <w:p w14:paraId="355A167E" w14:textId="7DFC6E04" w:rsidR="00955075" w:rsidRPr="00C77A55" w:rsidRDefault="00955075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A473F" w:rsidRPr="00C77A55" w14:paraId="0C4A2C95" w14:textId="77777777" w:rsidTr="00E62AE0">
        <w:trPr>
          <w:trHeight w:val="1486"/>
        </w:trPr>
        <w:tc>
          <w:tcPr>
            <w:tcW w:w="2268" w:type="dxa"/>
          </w:tcPr>
          <w:p w14:paraId="56BF6EEF" w14:textId="634B300C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Równoczesne istnienie procesów w 2 systemach BSS</w:t>
            </w:r>
          </w:p>
        </w:tc>
        <w:tc>
          <w:tcPr>
            <w:tcW w:w="1560" w:type="dxa"/>
          </w:tcPr>
          <w:p w14:paraId="090FBD5D" w14:textId="27D8E9F2" w:rsidR="008A473F" w:rsidRPr="00C77A55" w:rsidRDefault="008A473F" w:rsidP="008A473F">
            <w:pPr>
              <w:rPr>
                <w:color w:val="000000" w:themeColor="text1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842" w:type="dxa"/>
            <w:shd w:val="clear" w:color="auto" w:fill="auto"/>
          </w:tcPr>
          <w:p w14:paraId="3BE059E6" w14:textId="452314D0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828" w:type="dxa"/>
            <w:shd w:val="clear" w:color="auto" w:fill="auto"/>
          </w:tcPr>
          <w:p w14:paraId="34B44404" w14:textId="670C3E70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wdrożenia docelowych rozwiązań BSS będzie występował okres współistnienia systemów BSS, starego i nowego, na których będą istniały te same procesy. Odmienne procesowanie danych przez każdy z systemów może skutkować rozbieżnością danych, a także koniecznością ręcznego integrowania i aktualizowania danych pomiędzy systemami.</w:t>
            </w:r>
          </w:p>
          <w:p w14:paraId="5BC44AC4" w14:textId="3A52BAF0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będzie występowało w momencie realizacji tzw. Fazy III (migracja procesów biznesowych w ramach gwarancji). Na etapie analizy biznesowej danej grupy procesów dokonywana będzie ocena występowania ryzyka oraz będą podejmowane decyzje w tym zakresie.</w:t>
            </w:r>
          </w:p>
          <w:p w14:paraId="161FF8A1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Zmniejszenie zagrożenia</w:t>
            </w:r>
          </w:p>
          <w:p w14:paraId="78B9D05C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jest obecnie zmniejszane poprzez następujące działania:</w:t>
            </w:r>
          </w:p>
          <w:p w14:paraId="0B7B6371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A2B002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Etap1 fazy MPB zakłada, że wszystkie powiązane ze sobą procesy są realizowane nadal w dotychczasowym systemach (Jira, CRM), a prowadzone prace wdrożeniowe umożliwiają włączenie nowego komponentu pomiędzy te systemy i kolejnych krokach płynne przenoszenie procesów pomiędzy systemami.</w:t>
            </w:r>
          </w:p>
          <w:p w14:paraId="256DD677" w14:textId="46E5FC2F" w:rsidR="008A473F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Wstępnie planowane etapy 2 i 3 MPB zostały połączone w jedno działanie, w efekcie czego wszystkie procesy będą migrowane w ramach jednego działania.</w:t>
            </w:r>
          </w:p>
          <w:p w14:paraId="000867A0" w14:textId="2FAAC757" w:rsidR="000E019C" w:rsidRDefault="000E019C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5AE2D9F" w14:textId="13CCF74E" w:rsidR="000E019C" w:rsidRPr="00C77A55" w:rsidRDefault="000E019C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Spodziewane efekty: zapewnienie stabilnego przejścia procesów ze starego do nowego systemu bez konieczności ręcznego integrowania i aktualizowania danych pomiędzy systemami</w:t>
            </w:r>
          </w:p>
          <w:p w14:paraId="0A7E7BA7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79A864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Nowe ryzyko</w:t>
            </w:r>
          </w:p>
          <w:p w14:paraId="28E5A07A" w14:textId="363E6A1D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A473F" w:rsidRPr="00C77A55" w14:paraId="72AC2ADC" w14:textId="77777777" w:rsidTr="00C77A55">
        <w:trPr>
          <w:trHeight w:val="1486"/>
        </w:trPr>
        <w:tc>
          <w:tcPr>
            <w:tcW w:w="2268" w:type="dxa"/>
            <w:shd w:val="clear" w:color="auto" w:fill="auto"/>
          </w:tcPr>
          <w:p w14:paraId="0431AB7E" w14:textId="77777777" w:rsidR="008A473F" w:rsidRPr="00C77A55" w:rsidRDefault="008A473F" w:rsidP="008A473F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(Zewnętrzne) Wsparcie NASK SA dla wdrożenia BSS</w:t>
            </w:r>
          </w:p>
          <w:p w14:paraId="008CAE1C" w14:textId="77777777" w:rsidR="008A473F" w:rsidRPr="00C77A55" w:rsidRDefault="008A473F" w:rsidP="008A473F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29B38C79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/>
          </w:tcPr>
          <w:p w14:paraId="6820CF07" w14:textId="30001787" w:rsidR="008A473F" w:rsidRPr="00C77A55" w:rsidRDefault="008A473F" w:rsidP="008A473F">
            <w:pPr>
              <w:rPr>
                <w:color w:val="000000" w:themeColor="text1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DB32DE9" w14:textId="0E936818" w:rsidR="008A473F" w:rsidRPr="00C77A55" w:rsidRDefault="008A473F" w:rsidP="008A473F">
            <w:pPr>
              <w:rPr>
                <w:color w:val="000000" w:themeColor="text1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niskie</w:t>
            </w:r>
          </w:p>
        </w:tc>
        <w:tc>
          <w:tcPr>
            <w:tcW w:w="3828" w:type="dxa"/>
            <w:shd w:val="clear" w:color="auto" w:fill="FFFFFF"/>
          </w:tcPr>
          <w:p w14:paraId="480D1BBA" w14:textId="77777777" w:rsidR="008A473F" w:rsidRPr="00C77A55" w:rsidRDefault="008A473F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W ramach wdrożenia docelowych rozwiązań BSS dla OSE konieczna jest ścisła współpraca z NASK SA, wynikająca z obecnego modelu realizacji tymczasowych rozwiązań BSS, dostarczanych przez NASK SA w formie SaaS. Współpraca jest niezbędna w zakresie uzgodnień projektowych (akceptacja dokumentacji technicznej) tworzenia integracji z systemami, czyszczenia i migracji danych.</w:t>
            </w:r>
          </w:p>
          <w:p w14:paraId="39ED76D7" w14:textId="77777777" w:rsidR="008A473F" w:rsidRPr="00C77A55" w:rsidRDefault="008A473F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65F4E42E" w14:textId="671978E8" w:rsidR="008A473F" w:rsidRDefault="008A473F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Prace przy wdrożeniu nBSS są na bieżąco realizowane przez NASK SA zgodnie ze zleceniami. Współpraca odbywa się na poziomie operacyjnym, bez konieczności podejmowania działań zarządczych.</w:t>
            </w:r>
          </w:p>
          <w:p w14:paraId="574052F7" w14:textId="7A71CA94" w:rsidR="0006372E" w:rsidRDefault="0006372E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7A7584E0" w14:textId="783CEA27" w:rsidR="0006372E" w:rsidRPr="00C77A55" w:rsidRDefault="0006372E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Spodziewane efekty: </w:t>
            </w:r>
            <w:r w:rsidR="00AC0DE3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terminowa realizacja prac wdrożeniowych nBSS</w:t>
            </w:r>
          </w:p>
          <w:p w14:paraId="7EE29CE3" w14:textId="77777777" w:rsidR="008A473F" w:rsidRPr="00C77A55" w:rsidRDefault="008A473F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</w:p>
          <w:p w14:paraId="56A9AB0C" w14:textId="4EB090CC" w:rsidR="008A473F" w:rsidRPr="00C77A55" w:rsidRDefault="008A473F" w:rsidP="008A473F">
            <w:pPr>
              <w:widowControl w:val="0"/>
              <w:suppressAutoHyphens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Zmiana w zakresie danego ryzyka w </w:t>
            </w: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lastRenderedPageBreak/>
              <w:t>stosunku do poprzedniego okresu sprawozdawczego: zmniejszenie prawdopodobieństwa wystąpienia ryzyka</w:t>
            </w:r>
            <w:r w:rsidR="00AC0DE3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 (było średnie, jest niskie)</w:t>
            </w:r>
          </w:p>
          <w:p w14:paraId="6DF532D6" w14:textId="77777777" w:rsidR="008A473F" w:rsidRPr="00C77A55" w:rsidRDefault="008A473F" w:rsidP="008A473F">
            <w:pPr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46426DD9" w14:textId="1075354C" w:rsidR="002B5AFB" w:rsidRPr="00C77A55" w:rsidRDefault="002B5AFB" w:rsidP="002B5AFB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C77A55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60"/>
        <w:gridCol w:w="1842"/>
        <w:gridCol w:w="3828"/>
      </w:tblGrid>
      <w:tr w:rsidR="00C77A55" w:rsidRPr="00C77A55" w14:paraId="7499C351" w14:textId="77777777" w:rsidTr="00E62AE0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D7D0B00" w14:textId="77777777" w:rsidR="002B5AFB" w:rsidRPr="00C77A55" w:rsidRDefault="002B5AFB" w:rsidP="002B5AFB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C77A55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11BF1CA" w14:textId="77777777" w:rsidR="002B5AFB" w:rsidRPr="00C77A55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4"/>
                <w:lang w:eastAsia="pl-PL"/>
              </w:rPr>
            </w:pPr>
            <w:r w:rsidRPr="00C77A55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817B6B6" w14:textId="77777777" w:rsidR="002B5AFB" w:rsidRPr="00C77A55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</w:pPr>
            <w:r w:rsidRPr="00C77A55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0C94645" w14:textId="0089212B" w:rsidR="002B5AFB" w:rsidRPr="00C77A55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4"/>
                <w:lang w:eastAsia="pl-PL"/>
              </w:rPr>
            </w:pPr>
            <w:r w:rsidRPr="00C77A55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  <w:t>Sposób zarz</w:t>
            </w:r>
            <w:r w:rsidR="004F09F4" w:rsidRPr="00C77A55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  <w:t>ą</w:t>
            </w:r>
            <w:r w:rsidRPr="00C77A55">
              <w:rPr>
                <w:rFonts w:ascii="Arial" w:eastAsia="Arial Unicode MS" w:hAnsi="Arial" w:cs="Arial"/>
                <w:b/>
                <w:bCs/>
                <w:color w:val="000000" w:themeColor="text1"/>
                <w:kern w:val="1"/>
                <w:sz w:val="20"/>
                <w:szCs w:val="20"/>
              </w:rPr>
              <w:t>dzania ryzykiem</w:t>
            </w:r>
          </w:p>
        </w:tc>
      </w:tr>
      <w:tr w:rsidR="007A41B1" w:rsidRPr="00C77A55" w14:paraId="4D81295E" w14:textId="77777777" w:rsidTr="00E62AE0">
        <w:trPr>
          <w:trHeight w:val="724"/>
        </w:trPr>
        <w:tc>
          <w:tcPr>
            <w:tcW w:w="2268" w:type="dxa"/>
            <w:shd w:val="clear" w:color="auto" w:fill="auto"/>
          </w:tcPr>
          <w:p w14:paraId="1CCEAADB" w14:textId="77777777" w:rsidR="007A41B1" w:rsidRPr="00C77A55" w:rsidRDefault="007A41B1" w:rsidP="007A41B1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C119BC" w14:textId="77777777" w:rsidR="007A41B1" w:rsidRPr="00C77A55" w:rsidRDefault="007A41B1" w:rsidP="007A41B1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77A55">
              <w:rPr>
                <w:rFonts w:ascii="Arial" w:hAnsi="Arial" w:cs="Arial"/>
                <w:color w:val="000000" w:themeColor="text1"/>
                <w:sz w:val="18"/>
                <w:szCs w:val="18"/>
              </w:rPr>
              <w:t>(Zewnętrzne) Pandemia COVID-19.</w:t>
            </w:r>
          </w:p>
          <w:p w14:paraId="1D36E7AA" w14:textId="77777777" w:rsidR="007A41B1" w:rsidRPr="00C77A55" w:rsidRDefault="007A41B1" w:rsidP="007A41B1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A4083CA" w14:textId="2E4702D7" w:rsidR="007A41B1" w:rsidRPr="00C77A55" w:rsidRDefault="007A41B1" w:rsidP="007A41B1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/>
          </w:tcPr>
          <w:p w14:paraId="473A11FD" w14:textId="77777777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80CACDC" w14:textId="3F7D5BDD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77A5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0068BF26" w14:textId="77777777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9502A8C" w14:textId="69FD57FA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77A5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8" w:type="dxa"/>
            <w:shd w:val="clear" w:color="auto" w:fill="FFFFFF"/>
          </w:tcPr>
          <w:p w14:paraId="0A22459C" w14:textId="77777777" w:rsidR="007A41B1" w:rsidRPr="00930F4C" w:rsidRDefault="007A41B1" w:rsidP="007A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</w:p>
          <w:p w14:paraId="5FD53661" w14:textId="77777777" w:rsidR="007A41B1" w:rsidRPr="00930F4C" w:rsidRDefault="007A41B1" w:rsidP="007A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Złożono wniosek o</w:t>
            </w:r>
          </w:p>
          <w:p w14:paraId="119416BC" w14:textId="77777777" w:rsidR="007A41B1" w:rsidRPr="00930F4C" w:rsidRDefault="007A41B1" w:rsidP="007A4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wydłużenie terminu realizacji projektu i</w:t>
            </w:r>
          </w:p>
          <w:p w14:paraId="7938E88F" w14:textId="77777777" w:rsidR="007A41B1" w:rsidRPr="00930F4C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kwalifikowalności wydatków do 31.12.2021 roku. Dnia 06.11.2020 podpisano aneks dotyczący ww. zakresu.</w:t>
            </w:r>
          </w:p>
          <w:p w14:paraId="173EB3FB" w14:textId="77777777" w:rsidR="007A41B1" w:rsidRPr="00930F4C" w:rsidRDefault="007A41B1" w:rsidP="007A41B1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Ryzyko jest na bieżąco monitorowane w prowadzonym Rejestrze ryzyka dla Programu OSE. </w:t>
            </w:r>
          </w:p>
          <w:p w14:paraId="5B8B6BBD" w14:textId="77777777" w:rsidR="007A41B1" w:rsidRPr="00930F4C" w:rsidRDefault="007A41B1" w:rsidP="007A41B1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Działania, które są podejmowane w ramach mitygowania ryzyka </w:t>
            </w:r>
          </w:p>
          <w:p w14:paraId="0EB11D69" w14:textId="77777777" w:rsidR="007A41B1" w:rsidRPr="00930F4C" w:rsidRDefault="007A41B1" w:rsidP="007A41B1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 ścisła współpraca z operatorami oraz wykonawcami,</w:t>
            </w:r>
          </w:p>
          <w:p w14:paraId="3BC20043" w14:textId="77777777" w:rsidR="007A41B1" w:rsidRPr="00930F4C" w:rsidRDefault="007A41B1" w:rsidP="007A41B1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1C90F03F" w14:textId="77777777" w:rsidR="007A41B1" w:rsidRPr="00930F4C" w:rsidRDefault="007A41B1" w:rsidP="007A41B1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częste raportowanie w celu przyspieszenia prac,</w:t>
            </w:r>
          </w:p>
          <w:p w14:paraId="7F5D558F" w14:textId="1D813794" w:rsidR="007A41B1" w:rsidRDefault="007A41B1" w:rsidP="007A41B1">
            <w:pPr>
              <w:spacing w:after="0"/>
              <w:rPr>
                <w:ins w:id="0" w:author="Autor"/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930F4C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013DE6A9" w14:textId="77777777" w:rsidR="00965990" w:rsidRPr="00930F4C" w:rsidRDefault="00965990" w:rsidP="007A41B1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bookmarkStart w:id="1" w:name="_GoBack"/>
            <w:bookmarkEnd w:id="1"/>
          </w:p>
          <w:p w14:paraId="637D004B" w14:textId="5DF4DC2B" w:rsidR="007A41B1" w:rsidRPr="00C77A55" w:rsidRDefault="00101F62" w:rsidP="007A41B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Ryzyko zamknięte</w:t>
            </w:r>
          </w:p>
        </w:tc>
      </w:tr>
      <w:tr w:rsidR="007A41B1" w:rsidRPr="00C77A55" w14:paraId="1446E2E8" w14:textId="77777777" w:rsidTr="00E62AE0">
        <w:trPr>
          <w:trHeight w:val="724"/>
        </w:trPr>
        <w:tc>
          <w:tcPr>
            <w:tcW w:w="2268" w:type="dxa"/>
            <w:shd w:val="clear" w:color="auto" w:fill="auto"/>
          </w:tcPr>
          <w:p w14:paraId="3592EB55" w14:textId="5A4A57CA" w:rsidR="007A41B1" w:rsidRPr="00C77A55" w:rsidRDefault="007A41B1" w:rsidP="007A41B1">
            <w:pPr>
              <w:spacing w:after="0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(Wewnętrzne) Ataki ujawniające dane</w:t>
            </w:r>
          </w:p>
        </w:tc>
        <w:tc>
          <w:tcPr>
            <w:tcW w:w="1560" w:type="dxa"/>
            <w:shd w:val="clear" w:color="auto" w:fill="FFFFFF"/>
          </w:tcPr>
          <w:p w14:paraId="605AEDD9" w14:textId="7116B62C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1B639319" w14:textId="0F57B55E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>niskie</w:t>
            </w:r>
          </w:p>
        </w:tc>
        <w:tc>
          <w:tcPr>
            <w:tcW w:w="3828" w:type="dxa"/>
            <w:shd w:val="clear" w:color="auto" w:fill="FFFFFF"/>
          </w:tcPr>
          <w:p w14:paraId="560EE3D2" w14:textId="734E2A4E" w:rsidR="007A41B1" w:rsidRPr="00C77A55" w:rsidRDefault="007A41B1" w:rsidP="007A41B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</w:pPr>
            <w:r w:rsidRPr="00C77A55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18"/>
                <w:szCs w:val="18"/>
              </w:rPr>
              <w:t xml:space="preserve">Ryzyko jest związane z ujawnieniem danych w związku z błędną instalacją lub domyślną konfiguracją sprzętu i systemu wymiany danych pomiędzy OSE i podwykonawcami. W ramach zarządzania ryzykiem wdrożono i nadal są wdrażane rozwiązania chroniące przed atakami. </w:t>
            </w:r>
          </w:p>
        </w:tc>
      </w:tr>
    </w:tbl>
    <w:p w14:paraId="775FCF39" w14:textId="7012D9C9" w:rsidR="002B5AFB" w:rsidRPr="00C77A55" w:rsidRDefault="002B5AFB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5E8E3B40" w14:textId="11840029" w:rsidR="00985DC6" w:rsidRPr="00C77A55" w:rsidRDefault="00985DC6" w:rsidP="004577DE">
      <w:pPr>
        <w:spacing w:before="360"/>
        <w:contextualSpacing/>
        <w:jc w:val="both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1006ECAE" w14:textId="77777777" w:rsidR="00985DC6" w:rsidRPr="00C77A55" w:rsidRDefault="00985DC6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</w:p>
    <w:p w14:paraId="31D11A21" w14:textId="62C33F49" w:rsidR="002B5AFB" w:rsidRPr="00C77A55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r w:rsidRPr="00C77A55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Wymiarowanie systemu informatycznego</w:t>
      </w:r>
    </w:p>
    <w:p w14:paraId="3DE42327" w14:textId="319DB9A4" w:rsidR="002B5AFB" w:rsidRPr="00C77A55" w:rsidRDefault="002B5AFB" w:rsidP="002B5AFB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7A55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0AE78CD7" w14:textId="6FA99189" w:rsidR="002B5AFB" w:rsidRPr="00C77A55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57413366" w14:textId="77777777" w:rsidR="002B5AFB" w:rsidRPr="00C77A55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74256DBA" w14:textId="77777777" w:rsidR="002B5AFB" w:rsidRPr="00C77A55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 w:themeColor="text1"/>
        </w:rPr>
      </w:pPr>
      <w:r w:rsidRPr="00C77A55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Dane kontaktowe:</w:t>
      </w:r>
      <w:r w:rsidRPr="00C77A55">
        <w:rPr>
          <w:rFonts w:ascii="Arial" w:hAnsi="Arial" w:cs="Arial"/>
          <w:b/>
          <w:color w:val="000000" w:themeColor="text1"/>
        </w:rPr>
        <w:t xml:space="preserve"> </w:t>
      </w:r>
    </w:p>
    <w:p w14:paraId="19C655C4" w14:textId="0D970AC5" w:rsidR="00D92D8A" w:rsidRPr="00C77A55" w:rsidRDefault="00D92D8A" w:rsidP="00D92D8A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 w:themeColor="text1"/>
        </w:rPr>
      </w:pPr>
      <w:r w:rsidRPr="00C77A55">
        <w:rPr>
          <w:rFonts w:ascii="Arial" w:eastAsia="Times New Roman" w:hAnsi="Arial" w:cs="Arial"/>
          <w:color w:val="000000" w:themeColor="text1"/>
        </w:rPr>
        <w:t>Maciej Dudkiewicz</w:t>
      </w:r>
      <w:r w:rsidR="005B16C4" w:rsidRPr="00C77A55">
        <w:rPr>
          <w:rFonts w:ascii="Arial" w:eastAsia="Times New Roman" w:hAnsi="Arial" w:cs="Arial"/>
          <w:color w:val="000000" w:themeColor="text1"/>
        </w:rPr>
        <w:t xml:space="preserve"> </w:t>
      </w:r>
    </w:p>
    <w:p w14:paraId="68D5061C" w14:textId="27CA15F6" w:rsidR="00D92D8A" w:rsidRPr="00C77A55" w:rsidRDefault="00D92D8A" w:rsidP="00D92D8A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 w:themeColor="text1"/>
        </w:rPr>
      </w:pPr>
      <w:r w:rsidRPr="00C77A55">
        <w:rPr>
          <w:rFonts w:ascii="Arial" w:eastAsia="Times New Roman" w:hAnsi="Arial" w:cs="Arial"/>
          <w:color w:val="000000" w:themeColor="text1"/>
        </w:rPr>
        <w:t>Dyrektor ds. Ogólnopolskiej Sieci Edukacyjnej</w:t>
      </w:r>
    </w:p>
    <w:p w14:paraId="4F584C11" w14:textId="77777777" w:rsidR="00D92D8A" w:rsidRPr="00C77A55" w:rsidRDefault="00D92D8A" w:rsidP="00D92D8A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 w:themeColor="text1"/>
          <w:lang w:val="en-US"/>
        </w:rPr>
      </w:pPr>
      <w:r w:rsidRPr="00C77A55">
        <w:rPr>
          <w:rFonts w:ascii="Arial" w:eastAsia="Times New Roman" w:hAnsi="Arial" w:cs="Arial"/>
          <w:color w:val="000000" w:themeColor="text1"/>
          <w:lang w:val="en-US"/>
        </w:rPr>
        <w:t xml:space="preserve">e-mail: maciej.dudkiewicz@nask.pl  </w:t>
      </w:r>
    </w:p>
    <w:p w14:paraId="26047341" w14:textId="494C3A2C" w:rsidR="008F5B05" w:rsidRPr="00C77A55" w:rsidRDefault="00D92D8A" w:rsidP="00404F42">
      <w:pPr>
        <w:spacing w:after="0"/>
        <w:ind w:firstLine="360"/>
        <w:jc w:val="both"/>
        <w:rPr>
          <w:rFonts w:ascii="Arial" w:hAnsi="Arial" w:cs="Arial"/>
          <w:color w:val="000000" w:themeColor="text1"/>
        </w:rPr>
      </w:pPr>
      <w:r w:rsidRPr="00C77A55">
        <w:rPr>
          <w:rFonts w:ascii="Arial" w:eastAsia="Times New Roman" w:hAnsi="Arial" w:cs="Arial"/>
          <w:color w:val="000000" w:themeColor="text1"/>
        </w:rPr>
        <w:t>tel.: +48 787 09 40 05</w:t>
      </w:r>
    </w:p>
    <w:sectPr w:rsidR="008F5B05" w:rsidRPr="00C77A55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DB5BD" w14:textId="77777777" w:rsidR="00256738" w:rsidRDefault="00256738" w:rsidP="00BB2420">
      <w:pPr>
        <w:spacing w:after="0" w:line="240" w:lineRule="auto"/>
      </w:pPr>
      <w:r>
        <w:separator/>
      </w:r>
    </w:p>
  </w:endnote>
  <w:endnote w:type="continuationSeparator" w:id="0">
    <w:p w14:paraId="717C4DEF" w14:textId="77777777" w:rsidR="00256738" w:rsidRDefault="0025673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2A3F6B" w14:textId="761FD3AE" w:rsidR="00D7397A" w:rsidRDefault="00D7397A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599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0945">
              <w:rPr>
                <w:b/>
                <w:bCs/>
                <w:noProof/>
              </w:rPr>
              <w:t>11</w:t>
            </w:r>
          </w:p>
          <w:p w14:paraId="17EEF4C9" w14:textId="33089B9A" w:rsidR="00D7397A" w:rsidRDefault="00256738">
            <w:pPr>
              <w:pStyle w:val="Stopka"/>
              <w:jc w:val="right"/>
            </w:pPr>
          </w:p>
        </w:sdtContent>
      </w:sdt>
    </w:sdtContent>
  </w:sdt>
  <w:p w14:paraId="402AEB21" w14:textId="77777777" w:rsidR="00D7397A" w:rsidRDefault="00D73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2EDBC" w14:textId="77777777" w:rsidR="00256738" w:rsidRDefault="00256738" w:rsidP="00BB2420">
      <w:pPr>
        <w:spacing w:after="0" w:line="240" w:lineRule="auto"/>
      </w:pPr>
      <w:r>
        <w:separator/>
      </w:r>
    </w:p>
  </w:footnote>
  <w:footnote w:type="continuationSeparator" w:id="0">
    <w:p w14:paraId="4C0823AE" w14:textId="77777777" w:rsidR="00256738" w:rsidRDefault="00256738" w:rsidP="00BB2420">
      <w:pPr>
        <w:spacing w:after="0" w:line="240" w:lineRule="auto"/>
      </w:pPr>
      <w:r>
        <w:continuationSeparator/>
      </w:r>
    </w:p>
  </w:footnote>
  <w:footnote w:id="1">
    <w:p w14:paraId="02F589D5" w14:textId="77777777" w:rsidR="00D7397A" w:rsidRDefault="00D7397A" w:rsidP="002C2E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B737B"/>
    <w:multiLevelType w:val="hybridMultilevel"/>
    <w:tmpl w:val="5ABC5CD6"/>
    <w:lvl w:ilvl="0" w:tplc="869CB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F01F0"/>
    <w:multiLevelType w:val="hybridMultilevel"/>
    <w:tmpl w:val="B46E7A32"/>
    <w:lvl w:ilvl="0" w:tplc="230E1FA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1899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56034"/>
    <w:multiLevelType w:val="hybridMultilevel"/>
    <w:tmpl w:val="8340CD14"/>
    <w:lvl w:ilvl="0" w:tplc="8774E6F2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15A6933"/>
    <w:multiLevelType w:val="hybridMultilevel"/>
    <w:tmpl w:val="87ECE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43E01"/>
    <w:multiLevelType w:val="hybridMultilevel"/>
    <w:tmpl w:val="3B523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35BF7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D1638"/>
    <w:multiLevelType w:val="hybridMultilevel"/>
    <w:tmpl w:val="761C7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84973"/>
    <w:multiLevelType w:val="hybridMultilevel"/>
    <w:tmpl w:val="28FA61E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E7F09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B0C4F2A"/>
    <w:multiLevelType w:val="multilevel"/>
    <w:tmpl w:val="84B21C46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440"/>
      </w:pPr>
      <w:rPr>
        <w:rFonts w:hint="default"/>
      </w:rPr>
    </w:lvl>
  </w:abstractNum>
  <w:abstractNum w:abstractNumId="38" w15:restartNumberingAfterBreak="0">
    <w:nsid w:val="7FFD5741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36"/>
  </w:num>
  <w:num w:numId="4">
    <w:abstractNumId w:val="20"/>
  </w:num>
  <w:num w:numId="5">
    <w:abstractNumId w:val="32"/>
  </w:num>
  <w:num w:numId="6">
    <w:abstractNumId w:val="6"/>
  </w:num>
  <w:num w:numId="7">
    <w:abstractNumId w:val="26"/>
  </w:num>
  <w:num w:numId="8">
    <w:abstractNumId w:val="0"/>
  </w:num>
  <w:num w:numId="9">
    <w:abstractNumId w:val="12"/>
  </w:num>
  <w:num w:numId="10">
    <w:abstractNumId w:val="7"/>
  </w:num>
  <w:num w:numId="11">
    <w:abstractNumId w:val="8"/>
  </w:num>
  <w:num w:numId="12">
    <w:abstractNumId w:val="29"/>
  </w:num>
  <w:num w:numId="13">
    <w:abstractNumId w:val="25"/>
  </w:num>
  <w:num w:numId="14">
    <w:abstractNumId w:val="2"/>
  </w:num>
  <w:num w:numId="15">
    <w:abstractNumId w:val="34"/>
  </w:num>
  <w:num w:numId="16">
    <w:abstractNumId w:val="15"/>
  </w:num>
  <w:num w:numId="17">
    <w:abstractNumId w:val="22"/>
  </w:num>
  <w:num w:numId="18">
    <w:abstractNumId w:val="21"/>
  </w:num>
  <w:num w:numId="19">
    <w:abstractNumId w:val="17"/>
  </w:num>
  <w:num w:numId="20">
    <w:abstractNumId w:val="35"/>
  </w:num>
  <w:num w:numId="21">
    <w:abstractNumId w:val="38"/>
  </w:num>
  <w:num w:numId="22">
    <w:abstractNumId w:val="10"/>
  </w:num>
  <w:num w:numId="23">
    <w:abstractNumId w:val="31"/>
  </w:num>
  <w:num w:numId="24">
    <w:abstractNumId w:val="13"/>
  </w:num>
  <w:num w:numId="25">
    <w:abstractNumId w:val="23"/>
  </w:num>
  <w:num w:numId="26">
    <w:abstractNumId w:val="14"/>
  </w:num>
  <w:num w:numId="27">
    <w:abstractNumId w:val="30"/>
  </w:num>
  <w:num w:numId="28">
    <w:abstractNumId w:val="1"/>
  </w:num>
  <w:num w:numId="29">
    <w:abstractNumId w:val="4"/>
  </w:num>
  <w:num w:numId="30">
    <w:abstractNumId w:val="19"/>
  </w:num>
  <w:num w:numId="31">
    <w:abstractNumId w:val="11"/>
  </w:num>
  <w:num w:numId="32">
    <w:abstractNumId w:val="33"/>
  </w:num>
  <w:num w:numId="33">
    <w:abstractNumId w:val="27"/>
  </w:num>
  <w:num w:numId="34">
    <w:abstractNumId w:val="18"/>
  </w:num>
  <w:num w:numId="35">
    <w:abstractNumId w:val="37"/>
  </w:num>
  <w:num w:numId="36">
    <w:abstractNumId w:val="5"/>
  </w:num>
  <w:num w:numId="37">
    <w:abstractNumId w:val="16"/>
  </w:num>
  <w:num w:numId="38">
    <w:abstractNumId w:val="2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E9B"/>
    <w:rsid w:val="00013EDC"/>
    <w:rsid w:val="00016B90"/>
    <w:rsid w:val="0002091C"/>
    <w:rsid w:val="00020B65"/>
    <w:rsid w:val="000249AA"/>
    <w:rsid w:val="00026AE0"/>
    <w:rsid w:val="00035066"/>
    <w:rsid w:val="0004244A"/>
    <w:rsid w:val="00043DD9"/>
    <w:rsid w:val="00044D68"/>
    <w:rsid w:val="00047D9D"/>
    <w:rsid w:val="00057497"/>
    <w:rsid w:val="000617C6"/>
    <w:rsid w:val="00062D95"/>
    <w:rsid w:val="0006372E"/>
    <w:rsid w:val="0006403E"/>
    <w:rsid w:val="00065122"/>
    <w:rsid w:val="00070663"/>
    <w:rsid w:val="00071880"/>
    <w:rsid w:val="00073775"/>
    <w:rsid w:val="00073D22"/>
    <w:rsid w:val="00077C72"/>
    <w:rsid w:val="00081E91"/>
    <w:rsid w:val="00083BF9"/>
    <w:rsid w:val="00084E5B"/>
    <w:rsid w:val="0008607C"/>
    <w:rsid w:val="00087231"/>
    <w:rsid w:val="00091B6E"/>
    <w:rsid w:val="00095944"/>
    <w:rsid w:val="00097162"/>
    <w:rsid w:val="000A1DFB"/>
    <w:rsid w:val="000A2F32"/>
    <w:rsid w:val="000A3938"/>
    <w:rsid w:val="000A3D91"/>
    <w:rsid w:val="000A5F71"/>
    <w:rsid w:val="000B059E"/>
    <w:rsid w:val="000B3E49"/>
    <w:rsid w:val="000B49EA"/>
    <w:rsid w:val="000B6082"/>
    <w:rsid w:val="000C049E"/>
    <w:rsid w:val="000D0587"/>
    <w:rsid w:val="000E0060"/>
    <w:rsid w:val="000E019C"/>
    <w:rsid w:val="000E1828"/>
    <w:rsid w:val="000E4127"/>
    <w:rsid w:val="000E4BF8"/>
    <w:rsid w:val="000F20A9"/>
    <w:rsid w:val="000F307B"/>
    <w:rsid w:val="000F30B9"/>
    <w:rsid w:val="000F4635"/>
    <w:rsid w:val="00101F62"/>
    <w:rsid w:val="00106896"/>
    <w:rsid w:val="00114303"/>
    <w:rsid w:val="0011693F"/>
    <w:rsid w:val="0011728E"/>
    <w:rsid w:val="00122388"/>
    <w:rsid w:val="00124C3D"/>
    <w:rsid w:val="001302BA"/>
    <w:rsid w:val="001309CA"/>
    <w:rsid w:val="00131F78"/>
    <w:rsid w:val="00141A92"/>
    <w:rsid w:val="00141B6B"/>
    <w:rsid w:val="001425ED"/>
    <w:rsid w:val="001441D4"/>
    <w:rsid w:val="00145E84"/>
    <w:rsid w:val="00146E6D"/>
    <w:rsid w:val="00147175"/>
    <w:rsid w:val="0015102C"/>
    <w:rsid w:val="00153381"/>
    <w:rsid w:val="0015598C"/>
    <w:rsid w:val="00160ACE"/>
    <w:rsid w:val="00165E55"/>
    <w:rsid w:val="00176FBB"/>
    <w:rsid w:val="00181E97"/>
    <w:rsid w:val="00182A08"/>
    <w:rsid w:val="00186A4B"/>
    <w:rsid w:val="00193AA6"/>
    <w:rsid w:val="0019656E"/>
    <w:rsid w:val="00197193"/>
    <w:rsid w:val="001A2EF2"/>
    <w:rsid w:val="001A58F4"/>
    <w:rsid w:val="001A6504"/>
    <w:rsid w:val="001A6E42"/>
    <w:rsid w:val="001B250F"/>
    <w:rsid w:val="001B3012"/>
    <w:rsid w:val="001B5459"/>
    <w:rsid w:val="001C2D74"/>
    <w:rsid w:val="001C7FAC"/>
    <w:rsid w:val="001D167C"/>
    <w:rsid w:val="001D1F76"/>
    <w:rsid w:val="001E0CAC"/>
    <w:rsid w:val="001E16A3"/>
    <w:rsid w:val="001E1DEA"/>
    <w:rsid w:val="001E2732"/>
    <w:rsid w:val="001E5F65"/>
    <w:rsid w:val="001E7199"/>
    <w:rsid w:val="001F24A0"/>
    <w:rsid w:val="001F67EC"/>
    <w:rsid w:val="00200DAC"/>
    <w:rsid w:val="0020330A"/>
    <w:rsid w:val="00211300"/>
    <w:rsid w:val="002119A5"/>
    <w:rsid w:val="002134DB"/>
    <w:rsid w:val="00217444"/>
    <w:rsid w:val="00221325"/>
    <w:rsid w:val="00221689"/>
    <w:rsid w:val="002317DB"/>
    <w:rsid w:val="00236BFE"/>
    <w:rsid w:val="00237279"/>
    <w:rsid w:val="00240D69"/>
    <w:rsid w:val="00241B5E"/>
    <w:rsid w:val="00244DDA"/>
    <w:rsid w:val="00252087"/>
    <w:rsid w:val="00253D18"/>
    <w:rsid w:val="002549D3"/>
    <w:rsid w:val="00256738"/>
    <w:rsid w:val="00260576"/>
    <w:rsid w:val="00260AC6"/>
    <w:rsid w:val="0026227F"/>
    <w:rsid w:val="00263392"/>
    <w:rsid w:val="00263B2D"/>
    <w:rsid w:val="00265194"/>
    <w:rsid w:val="0026677E"/>
    <w:rsid w:val="00273E15"/>
    <w:rsid w:val="002743A3"/>
    <w:rsid w:val="00276C00"/>
    <w:rsid w:val="002825F1"/>
    <w:rsid w:val="00287511"/>
    <w:rsid w:val="002906FA"/>
    <w:rsid w:val="00293351"/>
    <w:rsid w:val="00294349"/>
    <w:rsid w:val="002975FC"/>
    <w:rsid w:val="002A3C02"/>
    <w:rsid w:val="002A5452"/>
    <w:rsid w:val="002B0D61"/>
    <w:rsid w:val="002B4889"/>
    <w:rsid w:val="002B50C0"/>
    <w:rsid w:val="002B5AFB"/>
    <w:rsid w:val="002B6F21"/>
    <w:rsid w:val="002C2E33"/>
    <w:rsid w:val="002D20B7"/>
    <w:rsid w:val="002D2BA9"/>
    <w:rsid w:val="002D3D4A"/>
    <w:rsid w:val="002D3EDC"/>
    <w:rsid w:val="002D7ADA"/>
    <w:rsid w:val="002E2FAF"/>
    <w:rsid w:val="002E309E"/>
    <w:rsid w:val="002E5FBF"/>
    <w:rsid w:val="002E7483"/>
    <w:rsid w:val="002F29A3"/>
    <w:rsid w:val="002F342B"/>
    <w:rsid w:val="00300449"/>
    <w:rsid w:val="0030196F"/>
    <w:rsid w:val="00302775"/>
    <w:rsid w:val="00302E62"/>
    <w:rsid w:val="00304D04"/>
    <w:rsid w:val="00310D8E"/>
    <w:rsid w:val="00312143"/>
    <w:rsid w:val="00316F1B"/>
    <w:rsid w:val="003200FB"/>
    <w:rsid w:val="00320945"/>
    <w:rsid w:val="00321737"/>
    <w:rsid w:val="003221F2"/>
    <w:rsid w:val="00322614"/>
    <w:rsid w:val="00323352"/>
    <w:rsid w:val="00334A24"/>
    <w:rsid w:val="0033590A"/>
    <w:rsid w:val="003361FB"/>
    <w:rsid w:val="003410FE"/>
    <w:rsid w:val="0034382B"/>
    <w:rsid w:val="003508E7"/>
    <w:rsid w:val="003542F1"/>
    <w:rsid w:val="00356A3E"/>
    <w:rsid w:val="0036008C"/>
    <w:rsid w:val="003617C0"/>
    <w:rsid w:val="003642B8"/>
    <w:rsid w:val="00371262"/>
    <w:rsid w:val="0037546A"/>
    <w:rsid w:val="0037611E"/>
    <w:rsid w:val="0038233E"/>
    <w:rsid w:val="003851AA"/>
    <w:rsid w:val="00392919"/>
    <w:rsid w:val="003930AA"/>
    <w:rsid w:val="003961E1"/>
    <w:rsid w:val="00397217"/>
    <w:rsid w:val="003A4115"/>
    <w:rsid w:val="003A71D2"/>
    <w:rsid w:val="003B5B7A"/>
    <w:rsid w:val="003B7675"/>
    <w:rsid w:val="003C487A"/>
    <w:rsid w:val="003C5349"/>
    <w:rsid w:val="003C6B92"/>
    <w:rsid w:val="003C6CED"/>
    <w:rsid w:val="003C7325"/>
    <w:rsid w:val="003D52E0"/>
    <w:rsid w:val="003D7DD0"/>
    <w:rsid w:val="003E3144"/>
    <w:rsid w:val="003E58E1"/>
    <w:rsid w:val="003E606A"/>
    <w:rsid w:val="00404F42"/>
    <w:rsid w:val="00405EA4"/>
    <w:rsid w:val="0041034F"/>
    <w:rsid w:val="004118A3"/>
    <w:rsid w:val="00411D76"/>
    <w:rsid w:val="00420915"/>
    <w:rsid w:val="00421261"/>
    <w:rsid w:val="00423A26"/>
    <w:rsid w:val="00425046"/>
    <w:rsid w:val="00426DA0"/>
    <w:rsid w:val="004350B8"/>
    <w:rsid w:val="00437457"/>
    <w:rsid w:val="00440004"/>
    <w:rsid w:val="00444AAB"/>
    <w:rsid w:val="00450089"/>
    <w:rsid w:val="004577DE"/>
    <w:rsid w:val="00464BCF"/>
    <w:rsid w:val="00467EC3"/>
    <w:rsid w:val="0047131A"/>
    <w:rsid w:val="004729D1"/>
    <w:rsid w:val="00472DAF"/>
    <w:rsid w:val="00474305"/>
    <w:rsid w:val="004807F3"/>
    <w:rsid w:val="004942EB"/>
    <w:rsid w:val="004A53E8"/>
    <w:rsid w:val="004A78D9"/>
    <w:rsid w:val="004B4391"/>
    <w:rsid w:val="004C1D48"/>
    <w:rsid w:val="004C20E3"/>
    <w:rsid w:val="004C21A0"/>
    <w:rsid w:val="004C2A30"/>
    <w:rsid w:val="004C75F7"/>
    <w:rsid w:val="004D65CA"/>
    <w:rsid w:val="004D7BFF"/>
    <w:rsid w:val="004E08B2"/>
    <w:rsid w:val="004E5BD3"/>
    <w:rsid w:val="004F09F4"/>
    <w:rsid w:val="004F6E89"/>
    <w:rsid w:val="00503467"/>
    <w:rsid w:val="00504834"/>
    <w:rsid w:val="00504B06"/>
    <w:rsid w:val="005076A1"/>
    <w:rsid w:val="00512F90"/>
    <w:rsid w:val="00513213"/>
    <w:rsid w:val="00513ED8"/>
    <w:rsid w:val="00513F35"/>
    <w:rsid w:val="00517F12"/>
    <w:rsid w:val="0052102C"/>
    <w:rsid w:val="005212C8"/>
    <w:rsid w:val="00524E6C"/>
    <w:rsid w:val="005332D6"/>
    <w:rsid w:val="00541793"/>
    <w:rsid w:val="00544DFE"/>
    <w:rsid w:val="005513DB"/>
    <w:rsid w:val="00551EC6"/>
    <w:rsid w:val="0055460F"/>
    <w:rsid w:val="005548F2"/>
    <w:rsid w:val="00567FA6"/>
    <w:rsid w:val="0057115C"/>
    <w:rsid w:val="00571D78"/>
    <w:rsid w:val="005734CE"/>
    <w:rsid w:val="00574E08"/>
    <w:rsid w:val="005840AB"/>
    <w:rsid w:val="00586664"/>
    <w:rsid w:val="00593290"/>
    <w:rsid w:val="00596B04"/>
    <w:rsid w:val="005A0E33"/>
    <w:rsid w:val="005A12F7"/>
    <w:rsid w:val="005A1B30"/>
    <w:rsid w:val="005A68D8"/>
    <w:rsid w:val="005B16C4"/>
    <w:rsid w:val="005B1A32"/>
    <w:rsid w:val="005C0469"/>
    <w:rsid w:val="005C37A5"/>
    <w:rsid w:val="005C4BD1"/>
    <w:rsid w:val="005C6116"/>
    <w:rsid w:val="005C77BB"/>
    <w:rsid w:val="005D17CF"/>
    <w:rsid w:val="005D24AF"/>
    <w:rsid w:val="005D5AAB"/>
    <w:rsid w:val="005D669C"/>
    <w:rsid w:val="005D6E12"/>
    <w:rsid w:val="005E0ED8"/>
    <w:rsid w:val="005E16DE"/>
    <w:rsid w:val="005E32AB"/>
    <w:rsid w:val="005E6ABD"/>
    <w:rsid w:val="005F41FA"/>
    <w:rsid w:val="005F6104"/>
    <w:rsid w:val="00600AE4"/>
    <w:rsid w:val="006054AA"/>
    <w:rsid w:val="006168BB"/>
    <w:rsid w:val="0062054D"/>
    <w:rsid w:val="0062764E"/>
    <w:rsid w:val="006334BF"/>
    <w:rsid w:val="0063431C"/>
    <w:rsid w:val="00635A54"/>
    <w:rsid w:val="00636D61"/>
    <w:rsid w:val="00641716"/>
    <w:rsid w:val="0064359C"/>
    <w:rsid w:val="00644677"/>
    <w:rsid w:val="00661A62"/>
    <w:rsid w:val="00670392"/>
    <w:rsid w:val="0067049F"/>
    <w:rsid w:val="006731D9"/>
    <w:rsid w:val="006822BC"/>
    <w:rsid w:val="006876EF"/>
    <w:rsid w:val="006948D3"/>
    <w:rsid w:val="006A2A1B"/>
    <w:rsid w:val="006A49A4"/>
    <w:rsid w:val="006A5FBA"/>
    <w:rsid w:val="006A60AA"/>
    <w:rsid w:val="006A73DB"/>
    <w:rsid w:val="006B034F"/>
    <w:rsid w:val="006B5117"/>
    <w:rsid w:val="006C0AA0"/>
    <w:rsid w:val="006C3C94"/>
    <w:rsid w:val="006C4609"/>
    <w:rsid w:val="006C4651"/>
    <w:rsid w:val="006C4708"/>
    <w:rsid w:val="006C78AE"/>
    <w:rsid w:val="006D04A7"/>
    <w:rsid w:val="006D2E35"/>
    <w:rsid w:val="006D6047"/>
    <w:rsid w:val="006D7169"/>
    <w:rsid w:val="006E055A"/>
    <w:rsid w:val="006E0CFA"/>
    <w:rsid w:val="006E6205"/>
    <w:rsid w:val="006F0BC8"/>
    <w:rsid w:val="006F3FAF"/>
    <w:rsid w:val="006F5ACF"/>
    <w:rsid w:val="00701800"/>
    <w:rsid w:val="0070252C"/>
    <w:rsid w:val="007053DB"/>
    <w:rsid w:val="00706AE0"/>
    <w:rsid w:val="00707F35"/>
    <w:rsid w:val="00707FDE"/>
    <w:rsid w:val="007102A1"/>
    <w:rsid w:val="00724F0E"/>
    <w:rsid w:val="00725708"/>
    <w:rsid w:val="007311CF"/>
    <w:rsid w:val="007371DF"/>
    <w:rsid w:val="00740A47"/>
    <w:rsid w:val="00746ABD"/>
    <w:rsid w:val="007526EC"/>
    <w:rsid w:val="00753AB6"/>
    <w:rsid w:val="00754C90"/>
    <w:rsid w:val="007552A3"/>
    <w:rsid w:val="00756132"/>
    <w:rsid w:val="0077418F"/>
    <w:rsid w:val="007754CE"/>
    <w:rsid w:val="00775C44"/>
    <w:rsid w:val="00776802"/>
    <w:rsid w:val="00780561"/>
    <w:rsid w:val="0078594B"/>
    <w:rsid w:val="007917BA"/>
    <w:rsid w:val="007924CE"/>
    <w:rsid w:val="00795AFA"/>
    <w:rsid w:val="00795FC6"/>
    <w:rsid w:val="007A4136"/>
    <w:rsid w:val="007A41B1"/>
    <w:rsid w:val="007A4742"/>
    <w:rsid w:val="007B0251"/>
    <w:rsid w:val="007C2F7E"/>
    <w:rsid w:val="007C6235"/>
    <w:rsid w:val="007C70D1"/>
    <w:rsid w:val="007C778E"/>
    <w:rsid w:val="007D1990"/>
    <w:rsid w:val="007D2C34"/>
    <w:rsid w:val="007D38BD"/>
    <w:rsid w:val="007D3F21"/>
    <w:rsid w:val="007D6A87"/>
    <w:rsid w:val="007D7718"/>
    <w:rsid w:val="007E341A"/>
    <w:rsid w:val="007E6691"/>
    <w:rsid w:val="007E7BC0"/>
    <w:rsid w:val="007F126F"/>
    <w:rsid w:val="007F1B19"/>
    <w:rsid w:val="007F6CE8"/>
    <w:rsid w:val="007F72EA"/>
    <w:rsid w:val="008009E2"/>
    <w:rsid w:val="00803FBE"/>
    <w:rsid w:val="00805178"/>
    <w:rsid w:val="00806134"/>
    <w:rsid w:val="008270EE"/>
    <w:rsid w:val="00830B70"/>
    <w:rsid w:val="00831252"/>
    <w:rsid w:val="00840749"/>
    <w:rsid w:val="008409E4"/>
    <w:rsid w:val="008432B4"/>
    <w:rsid w:val="008479FB"/>
    <w:rsid w:val="00847DC8"/>
    <w:rsid w:val="0085456A"/>
    <w:rsid w:val="00855455"/>
    <w:rsid w:val="00856618"/>
    <w:rsid w:val="00861001"/>
    <w:rsid w:val="008620B2"/>
    <w:rsid w:val="0087452F"/>
    <w:rsid w:val="00875528"/>
    <w:rsid w:val="00876042"/>
    <w:rsid w:val="00880CCD"/>
    <w:rsid w:val="00882266"/>
    <w:rsid w:val="00884686"/>
    <w:rsid w:val="008A332F"/>
    <w:rsid w:val="008A473F"/>
    <w:rsid w:val="008A52F6"/>
    <w:rsid w:val="008A5B1A"/>
    <w:rsid w:val="008A6CF9"/>
    <w:rsid w:val="008B2AB5"/>
    <w:rsid w:val="008B4B25"/>
    <w:rsid w:val="008B7933"/>
    <w:rsid w:val="008C4BCD"/>
    <w:rsid w:val="008C5F52"/>
    <w:rsid w:val="008C6721"/>
    <w:rsid w:val="008D1F43"/>
    <w:rsid w:val="008D3826"/>
    <w:rsid w:val="008D6316"/>
    <w:rsid w:val="008E2920"/>
    <w:rsid w:val="008F1A8B"/>
    <w:rsid w:val="008F2D9B"/>
    <w:rsid w:val="008F5B05"/>
    <w:rsid w:val="008F67EE"/>
    <w:rsid w:val="009034BF"/>
    <w:rsid w:val="00904364"/>
    <w:rsid w:val="00907093"/>
    <w:rsid w:val="00907F6D"/>
    <w:rsid w:val="009110D2"/>
    <w:rsid w:val="00911190"/>
    <w:rsid w:val="0091332C"/>
    <w:rsid w:val="0091374C"/>
    <w:rsid w:val="0091414A"/>
    <w:rsid w:val="00920922"/>
    <w:rsid w:val="009242F2"/>
    <w:rsid w:val="00924EAA"/>
    <w:rsid w:val="00925647"/>
    <w:rsid w:val="009256F2"/>
    <w:rsid w:val="009262F7"/>
    <w:rsid w:val="00932374"/>
    <w:rsid w:val="00933BEC"/>
    <w:rsid w:val="009347B8"/>
    <w:rsid w:val="00936729"/>
    <w:rsid w:val="00936837"/>
    <w:rsid w:val="0095183B"/>
    <w:rsid w:val="00952126"/>
    <w:rsid w:val="00952617"/>
    <w:rsid w:val="00955075"/>
    <w:rsid w:val="009569BD"/>
    <w:rsid w:val="009616A1"/>
    <w:rsid w:val="0096439F"/>
    <w:rsid w:val="00965990"/>
    <w:rsid w:val="00965A45"/>
    <w:rsid w:val="009663A6"/>
    <w:rsid w:val="009700FC"/>
    <w:rsid w:val="00971A40"/>
    <w:rsid w:val="009739D7"/>
    <w:rsid w:val="00975085"/>
    <w:rsid w:val="00976434"/>
    <w:rsid w:val="0098024D"/>
    <w:rsid w:val="00985DC6"/>
    <w:rsid w:val="00992EA3"/>
    <w:rsid w:val="009967CA"/>
    <w:rsid w:val="00997B79"/>
    <w:rsid w:val="009A17FF"/>
    <w:rsid w:val="009A5972"/>
    <w:rsid w:val="009B414C"/>
    <w:rsid w:val="009B4423"/>
    <w:rsid w:val="009C231F"/>
    <w:rsid w:val="009C6140"/>
    <w:rsid w:val="009D2FA4"/>
    <w:rsid w:val="009D7D8A"/>
    <w:rsid w:val="009E4C67"/>
    <w:rsid w:val="009E60BE"/>
    <w:rsid w:val="009F09BF"/>
    <w:rsid w:val="009F1C8A"/>
    <w:rsid w:val="009F1DC8"/>
    <w:rsid w:val="009F437E"/>
    <w:rsid w:val="00A057F8"/>
    <w:rsid w:val="00A11788"/>
    <w:rsid w:val="00A134E6"/>
    <w:rsid w:val="00A15E40"/>
    <w:rsid w:val="00A30847"/>
    <w:rsid w:val="00A32586"/>
    <w:rsid w:val="00A36AE2"/>
    <w:rsid w:val="00A43E49"/>
    <w:rsid w:val="00A44EA2"/>
    <w:rsid w:val="00A46A33"/>
    <w:rsid w:val="00A47647"/>
    <w:rsid w:val="00A511B5"/>
    <w:rsid w:val="00A52A24"/>
    <w:rsid w:val="00A53952"/>
    <w:rsid w:val="00A56D63"/>
    <w:rsid w:val="00A56DA2"/>
    <w:rsid w:val="00A672B4"/>
    <w:rsid w:val="00A67685"/>
    <w:rsid w:val="00A726B8"/>
    <w:rsid w:val="00A728AE"/>
    <w:rsid w:val="00A74BB8"/>
    <w:rsid w:val="00A7528E"/>
    <w:rsid w:val="00A75F20"/>
    <w:rsid w:val="00A804AE"/>
    <w:rsid w:val="00A82763"/>
    <w:rsid w:val="00A86449"/>
    <w:rsid w:val="00A87C1C"/>
    <w:rsid w:val="00A9015C"/>
    <w:rsid w:val="00A91128"/>
    <w:rsid w:val="00A925C8"/>
    <w:rsid w:val="00A92887"/>
    <w:rsid w:val="00A97F30"/>
    <w:rsid w:val="00AA28B6"/>
    <w:rsid w:val="00AA4CAB"/>
    <w:rsid w:val="00AA51AD"/>
    <w:rsid w:val="00AA5378"/>
    <w:rsid w:val="00AA6B3C"/>
    <w:rsid w:val="00AA730D"/>
    <w:rsid w:val="00AB2E01"/>
    <w:rsid w:val="00AB473A"/>
    <w:rsid w:val="00AC0DE3"/>
    <w:rsid w:val="00AC19EE"/>
    <w:rsid w:val="00AC7E26"/>
    <w:rsid w:val="00AD2C33"/>
    <w:rsid w:val="00AD45BB"/>
    <w:rsid w:val="00AD4A37"/>
    <w:rsid w:val="00AD5A40"/>
    <w:rsid w:val="00AD5B19"/>
    <w:rsid w:val="00AE1643"/>
    <w:rsid w:val="00AE3A6C"/>
    <w:rsid w:val="00AF09B8"/>
    <w:rsid w:val="00AF3EC0"/>
    <w:rsid w:val="00AF567D"/>
    <w:rsid w:val="00B065B7"/>
    <w:rsid w:val="00B17709"/>
    <w:rsid w:val="00B228D4"/>
    <w:rsid w:val="00B23828"/>
    <w:rsid w:val="00B27EE9"/>
    <w:rsid w:val="00B33799"/>
    <w:rsid w:val="00B41415"/>
    <w:rsid w:val="00B440C3"/>
    <w:rsid w:val="00B45EE4"/>
    <w:rsid w:val="00B46B7D"/>
    <w:rsid w:val="00B50560"/>
    <w:rsid w:val="00B50753"/>
    <w:rsid w:val="00B52743"/>
    <w:rsid w:val="00B53F02"/>
    <w:rsid w:val="00B5532F"/>
    <w:rsid w:val="00B578D8"/>
    <w:rsid w:val="00B61673"/>
    <w:rsid w:val="00B64B3C"/>
    <w:rsid w:val="00B666F3"/>
    <w:rsid w:val="00B673C6"/>
    <w:rsid w:val="00B72472"/>
    <w:rsid w:val="00B74859"/>
    <w:rsid w:val="00B85668"/>
    <w:rsid w:val="00B87D3D"/>
    <w:rsid w:val="00B91243"/>
    <w:rsid w:val="00BA481C"/>
    <w:rsid w:val="00BA6648"/>
    <w:rsid w:val="00BB059E"/>
    <w:rsid w:val="00BB18FD"/>
    <w:rsid w:val="00BB1C41"/>
    <w:rsid w:val="00BB2420"/>
    <w:rsid w:val="00BB38CB"/>
    <w:rsid w:val="00BB49AC"/>
    <w:rsid w:val="00BB5ACE"/>
    <w:rsid w:val="00BB78E8"/>
    <w:rsid w:val="00BC1BD2"/>
    <w:rsid w:val="00BC46D1"/>
    <w:rsid w:val="00BC6BE4"/>
    <w:rsid w:val="00BD765F"/>
    <w:rsid w:val="00BE005F"/>
    <w:rsid w:val="00BE2ED9"/>
    <w:rsid w:val="00BE2FCF"/>
    <w:rsid w:val="00BE47CD"/>
    <w:rsid w:val="00BE5BF9"/>
    <w:rsid w:val="00C1106C"/>
    <w:rsid w:val="00C25C2B"/>
    <w:rsid w:val="00C26361"/>
    <w:rsid w:val="00C27719"/>
    <w:rsid w:val="00C2771D"/>
    <w:rsid w:val="00C302F1"/>
    <w:rsid w:val="00C344D1"/>
    <w:rsid w:val="00C3575F"/>
    <w:rsid w:val="00C360EC"/>
    <w:rsid w:val="00C41801"/>
    <w:rsid w:val="00C4231D"/>
    <w:rsid w:val="00C42AEA"/>
    <w:rsid w:val="00C51E00"/>
    <w:rsid w:val="00C57985"/>
    <w:rsid w:val="00C6751B"/>
    <w:rsid w:val="00C77A55"/>
    <w:rsid w:val="00C8203D"/>
    <w:rsid w:val="00C857E4"/>
    <w:rsid w:val="00C857FB"/>
    <w:rsid w:val="00CA516B"/>
    <w:rsid w:val="00CA6339"/>
    <w:rsid w:val="00CA6A43"/>
    <w:rsid w:val="00CB17BA"/>
    <w:rsid w:val="00CB3A6E"/>
    <w:rsid w:val="00CB6209"/>
    <w:rsid w:val="00CC1CC5"/>
    <w:rsid w:val="00CC3AB0"/>
    <w:rsid w:val="00CC53C0"/>
    <w:rsid w:val="00CC6034"/>
    <w:rsid w:val="00CC7E21"/>
    <w:rsid w:val="00CD1D86"/>
    <w:rsid w:val="00CD7A02"/>
    <w:rsid w:val="00CE6B11"/>
    <w:rsid w:val="00CE74F9"/>
    <w:rsid w:val="00CE7777"/>
    <w:rsid w:val="00CF2E64"/>
    <w:rsid w:val="00CF34F2"/>
    <w:rsid w:val="00D02F6D"/>
    <w:rsid w:val="00D04200"/>
    <w:rsid w:val="00D13FF0"/>
    <w:rsid w:val="00D213E5"/>
    <w:rsid w:val="00D22C21"/>
    <w:rsid w:val="00D24D63"/>
    <w:rsid w:val="00D25CFE"/>
    <w:rsid w:val="00D406A9"/>
    <w:rsid w:val="00D4607F"/>
    <w:rsid w:val="00D52ED5"/>
    <w:rsid w:val="00D57025"/>
    <w:rsid w:val="00D57765"/>
    <w:rsid w:val="00D612EE"/>
    <w:rsid w:val="00D6262B"/>
    <w:rsid w:val="00D71D09"/>
    <w:rsid w:val="00D728E7"/>
    <w:rsid w:val="00D72EE3"/>
    <w:rsid w:val="00D7397A"/>
    <w:rsid w:val="00D77F50"/>
    <w:rsid w:val="00D83850"/>
    <w:rsid w:val="00D859F4"/>
    <w:rsid w:val="00D85A52"/>
    <w:rsid w:val="00D85D35"/>
    <w:rsid w:val="00D86FEC"/>
    <w:rsid w:val="00D92D8A"/>
    <w:rsid w:val="00D97321"/>
    <w:rsid w:val="00D97644"/>
    <w:rsid w:val="00DA34DF"/>
    <w:rsid w:val="00DB3829"/>
    <w:rsid w:val="00DB6960"/>
    <w:rsid w:val="00DB69FD"/>
    <w:rsid w:val="00DB779F"/>
    <w:rsid w:val="00DB7801"/>
    <w:rsid w:val="00DB7EB6"/>
    <w:rsid w:val="00DC0A8A"/>
    <w:rsid w:val="00DC1705"/>
    <w:rsid w:val="00DC2A77"/>
    <w:rsid w:val="00DC39A9"/>
    <w:rsid w:val="00DC4C27"/>
    <w:rsid w:val="00DC4C79"/>
    <w:rsid w:val="00DC6E79"/>
    <w:rsid w:val="00DD1C11"/>
    <w:rsid w:val="00DE03F5"/>
    <w:rsid w:val="00DE6249"/>
    <w:rsid w:val="00DE731D"/>
    <w:rsid w:val="00DF54C2"/>
    <w:rsid w:val="00DF6E87"/>
    <w:rsid w:val="00E003FB"/>
    <w:rsid w:val="00E0076D"/>
    <w:rsid w:val="00E03804"/>
    <w:rsid w:val="00E03B34"/>
    <w:rsid w:val="00E0449D"/>
    <w:rsid w:val="00E11B44"/>
    <w:rsid w:val="00E15DEB"/>
    <w:rsid w:val="00E1688D"/>
    <w:rsid w:val="00E203EB"/>
    <w:rsid w:val="00E20A4E"/>
    <w:rsid w:val="00E2281E"/>
    <w:rsid w:val="00E35401"/>
    <w:rsid w:val="00E36F62"/>
    <w:rsid w:val="00E375DB"/>
    <w:rsid w:val="00E415A2"/>
    <w:rsid w:val="00E42938"/>
    <w:rsid w:val="00E44B0C"/>
    <w:rsid w:val="00E47508"/>
    <w:rsid w:val="00E55EB0"/>
    <w:rsid w:val="00E57BB7"/>
    <w:rsid w:val="00E60FD9"/>
    <w:rsid w:val="00E615AD"/>
    <w:rsid w:val="00E61CB0"/>
    <w:rsid w:val="00E62A0F"/>
    <w:rsid w:val="00E62AE0"/>
    <w:rsid w:val="00E71256"/>
    <w:rsid w:val="00E7186D"/>
    <w:rsid w:val="00E71BCF"/>
    <w:rsid w:val="00E729B8"/>
    <w:rsid w:val="00E76C60"/>
    <w:rsid w:val="00E81615"/>
    <w:rsid w:val="00E81D7C"/>
    <w:rsid w:val="00E8361B"/>
    <w:rsid w:val="00E83FA4"/>
    <w:rsid w:val="00E84BCD"/>
    <w:rsid w:val="00E86020"/>
    <w:rsid w:val="00E86244"/>
    <w:rsid w:val="00E91038"/>
    <w:rsid w:val="00E921B8"/>
    <w:rsid w:val="00E942A1"/>
    <w:rsid w:val="00E96CB7"/>
    <w:rsid w:val="00EA0B4F"/>
    <w:rsid w:val="00EA5E59"/>
    <w:rsid w:val="00EA7A0F"/>
    <w:rsid w:val="00EB00AB"/>
    <w:rsid w:val="00EB24F3"/>
    <w:rsid w:val="00EC19C0"/>
    <w:rsid w:val="00EC2AFC"/>
    <w:rsid w:val="00EC7293"/>
    <w:rsid w:val="00ED308C"/>
    <w:rsid w:val="00ED772E"/>
    <w:rsid w:val="00EF6919"/>
    <w:rsid w:val="00F04178"/>
    <w:rsid w:val="00F11A4F"/>
    <w:rsid w:val="00F138F7"/>
    <w:rsid w:val="00F15C10"/>
    <w:rsid w:val="00F17B97"/>
    <w:rsid w:val="00F2008A"/>
    <w:rsid w:val="00F21D9E"/>
    <w:rsid w:val="00F233B5"/>
    <w:rsid w:val="00F250EB"/>
    <w:rsid w:val="00F25348"/>
    <w:rsid w:val="00F302AE"/>
    <w:rsid w:val="00F45506"/>
    <w:rsid w:val="00F51636"/>
    <w:rsid w:val="00F56931"/>
    <w:rsid w:val="00F60062"/>
    <w:rsid w:val="00F613CC"/>
    <w:rsid w:val="00F63A67"/>
    <w:rsid w:val="00F70601"/>
    <w:rsid w:val="00F74340"/>
    <w:rsid w:val="00F76777"/>
    <w:rsid w:val="00F83F2F"/>
    <w:rsid w:val="00F86555"/>
    <w:rsid w:val="00F86C58"/>
    <w:rsid w:val="00F928C1"/>
    <w:rsid w:val="00FB3598"/>
    <w:rsid w:val="00FB473D"/>
    <w:rsid w:val="00FC20B1"/>
    <w:rsid w:val="00FC30C7"/>
    <w:rsid w:val="00FC3B03"/>
    <w:rsid w:val="00FC5F9A"/>
    <w:rsid w:val="00FC7219"/>
    <w:rsid w:val="00FD02ED"/>
    <w:rsid w:val="00FD2D71"/>
    <w:rsid w:val="00FD5B27"/>
    <w:rsid w:val="00FD5CE3"/>
    <w:rsid w:val="00FE3E6C"/>
    <w:rsid w:val="00FF03A2"/>
    <w:rsid w:val="00FF22C4"/>
    <w:rsid w:val="00FF3913"/>
    <w:rsid w:val="00FF45ED"/>
    <w:rsid w:val="00FF6C85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CC1C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8F768-E499-4C00-86A4-17773C35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2994</Words>
  <Characters>17964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2023-02-01T08:46:00Z</dcterms:created>
  <dcterms:modified xsi:type="dcterms:W3CDTF">2023-02-01T08:48:00Z</dcterms:modified>
</cp:coreProperties>
</file>