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74371" w14:textId="3E06BFB8" w:rsidR="008A40A0" w:rsidRPr="008A40A0" w:rsidRDefault="008A40A0" w:rsidP="307EB16C">
      <w:pPr>
        <w:spacing w:after="120" w:line="276" w:lineRule="auto"/>
        <w:jc w:val="center"/>
        <w:outlineLvl w:val="0"/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</w:pPr>
      <w:bookmarkStart w:id="0" w:name="_GoBack"/>
      <w:bookmarkEnd w:id="0"/>
      <w:r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Załącznik nr </w:t>
      </w:r>
      <w:r w:rsidR="00A662C8"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3</w:t>
      </w:r>
      <w:r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do Regulaminu – W</w:t>
      </w:r>
      <w:r w:rsidR="00C84364"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zór W</w:t>
      </w:r>
      <w:r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niosku </w:t>
      </w:r>
      <w:r w:rsidR="00C84364"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w ramach </w:t>
      </w:r>
      <w:r w:rsidR="00DA14FA"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Przedsięwzięcia </w:t>
      </w:r>
      <w:r w:rsidR="7C2679AF"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„</w:t>
      </w:r>
      <w:r w:rsidR="78773456" w:rsidRPr="47AF3138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Magazynowanie</w:t>
      </w:r>
      <w:r w:rsidR="7C2679AF"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energii elektrycznej”</w:t>
      </w:r>
      <w:r w:rsidR="521A9FC5"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- </w:t>
      </w:r>
      <w:r w:rsidR="4A0057E3"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S</w:t>
      </w:r>
      <w:r w:rsidR="521A9FC5"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trumień “Bateria”</w:t>
      </w:r>
    </w:p>
    <w:tbl>
      <w:tblPr>
        <w:tblStyle w:val="Tabela-Siatka"/>
        <w:tblW w:w="0" w:type="auto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405"/>
        <w:gridCol w:w="6655"/>
      </w:tblGrid>
      <w:tr w:rsidR="002330AF" w14:paraId="12BF1E68" w14:textId="77777777" w:rsidTr="00400CCE">
        <w:tc>
          <w:tcPr>
            <w:tcW w:w="2405" w:type="dxa"/>
            <w:shd w:val="clear" w:color="auto" w:fill="C5E0B3" w:themeFill="accent6" w:themeFillTint="66"/>
            <w:vAlign w:val="center"/>
          </w:tcPr>
          <w:p w14:paraId="35E2BCCF" w14:textId="77777777" w:rsidR="002330AF" w:rsidRPr="00C84364" w:rsidRDefault="002330AF" w:rsidP="002330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ADNOTACJE NCBR</w:t>
            </w:r>
          </w:p>
        </w:tc>
        <w:tc>
          <w:tcPr>
            <w:tcW w:w="6655" w:type="dxa"/>
            <w:shd w:val="clear" w:color="auto" w:fill="C5E0B3" w:themeFill="accent6" w:themeFillTint="66"/>
          </w:tcPr>
          <w:p w14:paraId="567222A5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73A7FEC9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37E2CC29" w14:textId="09522959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48FE49A2" w14:textId="77777777" w:rsidR="002330AF" w:rsidRDefault="002330AF" w:rsidP="00DB0580">
      <w:pPr>
        <w:pStyle w:val="Akapitzlist"/>
        <w:spacing w:before="60" w:after="60" w:line="276" w:lineRule="auto"/>
        <w:ind w:left="0"/>
        <w:contextualSpacing w:val="0"/>
        <w:jc w:val="right"/>
        <w:rPr>
          <w:rFonts w:ascii="Times New Roman" w:hAnsi="Times New Roman" w:cs="Times New Roman"/>
        </w:rPr>
      </w:pPr>
    </w:p>
    <w:p w14:paraId="7B5AFB34" w14:textId="0B311EA4" w:rsidR="004A4D04" w:rsidRPr="00C84364" w:rsidRDefault="005C46F3" w:rsidP="7320C742">
      <w:pPr>
        <w:pStyle w:val="Akapitzlist"/>
        <w:spacing w:before="60" w:after="60" w:line="276" w:lineRule="auto"/>
        <w:ind w:left="0"/>
        <w:contextualSpacing w:val="0"/>
        <w:jc w:val="right"/>
      </w:pPr>
      <w:r>
        <w:t xml:space="preserve">Nr postępowania </w:t>
      </w:r>
      <w:r w:rsidR="015C6983">
        <w:t>75/21/PU</w:t>
      </w:r>
    </w:p>
    <w:p w14:paraId="6C63FF43" w14:textId="39982BD6" w:rsidR="004A4D04" w:rsidRDefault="004A4D04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1DD67D8C" w14:textId="77777777" w:rsidR="0076482E" w:rsidRPr="00574C96" w:rsidRDefault="0076482E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4916C885" w14:textId="308B60E9" w:rsidR="00574C96" w:rsidRPr="00C84364" w:rsidRDefault="005C46F3" w:rsidP="22A29841">
      <w:pPr>
        <w:pStyle w:val="Tytu"/>
        <w:spacing w:before="60" w:after="60"/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 w:rsidRPr="22A29841">
        <w:rPr>
          <w:rFonts w:asciiTheme="minorHAnsi" w:hAnsiTheme="minorHAnsi" w:cstheme="minorBidi"/>
          <w:b/>
          <w:bCs/>
          <w:sz w:val="28"/>
          <w:szCs w:val="28"/>
        </w:rPr>
        <w:t>Wniosek</w:t>
      </w:r>
      <w:r w:rsidR="00DE1624" w:rsidRPr="22A29841">
        <w:rPr>
          <w:rFonts w:asciiTheme="minorHAnsi" w:hAnsiTheme="minorHAnsi" w:cstheme="minorBidi"/>
          <w:b/>
          <w:bCs/>
          <w:sz w:val="28"/>
          <w:szCs w:val="28"/>
        </w:rPr>
        <w:t xml:space="preserve"> / Zaktualizowan</w:t>
      </w:r>
      <w:r w:rsidR="2C057BBB" w:rsidRPr="22A29841">
        <w:rPr>
          <w:rFonts w:asciiTheme="minorHAnsi" w:hAnsiTheme="minorHAnsi" w:cstheme="minorBidi"/>
          <w:b/>
          <w:bCs/>
          <w:sz w:val="28"/>
          <w:szCs w:val="28"/>
        </w:rPr>
        <w:t>y</w:t>
      </w:r>
      <w:r w:rsidR="00DE1624" w:rsidRPr="22A29841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21A004F6" w:rsidRPr="22A29841">
        <w:rPr>
          <w:rFonts w:asciiTheme="minorHAnsi" w:hAnsiTheme="minorHAnsi" w:cstheme="minorBidi"/>
          <w:b/>
          <w:bCs/>
          <w:sz w:val="28"/>
          <w:szCs w:val="28"/>
        </w:rPr>
        <w:t>Wniosek</w:t>
      </w:r>
      <w:r w:rsidRPr="22A29841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F47F6D" w:rsidRPr="22A29841">
        <w:rPr>
          <w:rFonts w:asciiTheme="minorHAnsi" w:hAnsiTheme="minorHAnsi" w:cstheme="minorBidi"/>
          <w:b/>
          <w:bCs/>
          <w:sz w:val="28"/>
          <w:szCs w:val="28"/>
        </w:rPr>
        <w:t>w ramach</w:t>
      </w:r>
      <w:r w:rsidR="00C84364" w:rsidRPr="22A29841">
        <w:rPr>
          <w:rFonts w:asciiTheme="minorHAnsi" w:hAnsiTheme="minorHAnsi" w:cstheme="minorBidi"/>
          <w:b/>
          <w:bCs/>
          <w:sz w:val="28"/>
          <w:szCs w:val="28"/>
        </w:rPr>
        <w:t xml:space="preserve"> P</w:t>
      </w:r>
      <w:r w:rsidR="00F47F6D" w:rsidRPr="22A29841">
        <w:rPr>
          <w:rFonts w:asciiTheme="minorHAnsi" w:hAnsiTheme="minorHAnsi" w:cstheme="minorBidi"/>
          <w:b/>
          <w:bCs/>
          <w:sz w:val="28"/>
          <w:szCs w:val="28"/>
        </w:rPr>
        <w:t>r</w:t>
      </w:r>
      <w:r w:rsidR="00DA14FA" w:rsidRPr="22A29841">
        <w:rPr>
          <w:rFonts w:asciiTheme="minorHAnsi" w:hAnsiTheme="minorHAnsi" w:cstheme="minorBidi"/>
          <w:b/>
          <w:bCs/>
          <w:sz w:val="28"/>
          <w:szCs w:val="28"/>
        </w:rPr>
        <w:t>zedsięwzięcia</w:t>
      </w:r>
      <w:r w:rsidR="00F47F6D" w:rsidRPr="22A29841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</w:p>
    <w:p w14:paraId="08DA2C41" w14:textId="67306A58" w:rsidR="00574C96" w:rsidRPr="00C84364" w:rsidRDefault="3332894A" w:rsidP="22A29841">
      <w:pPr>
        <w:pStyle w:val="Tytu"/>
        <w:spacing w:before="60" w:after="60"/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 w:rsidRPr="22A29841">
        <w:rPr>
          <w:rFonts w:asciiTheme="minorHAnsi" w:hAnsiTheme="minorHAnsi" w:cstheme="minorBidi"/>
          <w:b/>
          <w:bCs/>
          <w:sz w:val="28"/>
          <w:szCs w:val="28"/>
        </w:rPr>
        <w:t>„</w:t>
      </w:r>
      <w:r w:rsidR="161AA012" w:rsidRPr="00C949F5">
        <w:rPr>
          <w:rFonts w:ascii="Calibri" w:eastAsia="Times New Roman" w:hAnsi="Calibri" w:cs="Calibri Light"/>
          <w:b/>
          <w:bCs/>
          <w:color w:val="000000" w:themeColor="text1"/>
          <w:sz w:val="28"/>
          <w:szCs w:val="28"/>
        </w:rPr>
        <w:t>Magazynowanie</w:t>
      </w:r>
      <w:r w:rsidRPr="00C949F5">
        <w:rPr>
          <w:rFonts w:ascii="Calibri" w:eastAsia="Times New Roman" w:hAnsi="Calibri" w:cs="Calibri Light"/>
          <w:b/>
          <w:bCs/>
          <w:color w:val="000000" w:themeColor="text1"/>
          <w:sz w:val="28"/>
          <w:szCs w:val="28"/>
        </w:rPr>
        <w:t xml:space="preserve"> energii elektrycznej</w:t>
      </w:r>
      <w:r w:rsidRPr="00C949F5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”</w:t>
      </w:r>
      <w:r w:rsidR="00DE1624" w:rsidRPr="22A29841">
        <w:rPr>
          <w:rFonts w:asciiTheme="minorHAnsi" w:hAnsiTheme="minorHAnsi" w:cstheme="minorBidi"/>
          <w:b/>
          <w:bCs/>
          <w:sz w:val="28"/>
          <w:szCs w:val="28"/>
        </w:rPr>
        <w:t xml:space="preserve"> – </w:t>
      </w:r>
      <w:r w:rsidR="3310283C" w:rsidRPr="22A29841">
        <w:rPr>
          <w:rFonts w:asciiTheme="minorHAnsi" w:hAnsiTheme="minorHAnsi" w:cstheme="minorBidi"/>
          <w:b/>
          <w:bCs/>
          <w:sz w:val="28"/>
          <w:szCs w:val="28"/>
        </w:rPr>
        <w:t>S</w:t>
      </w:r>
      <w:r w:rsidR="00DE1624" w:rsidRPr="22A29841">
        <w:rPr>
          <w:rFonts w:asciiTheme="minorHAnsi" w:hAnsiTheme="minorHAnsi" w:cstheme="minorBidi"/>
          <w:b/>
          <w:bCs/>
          <w:sz w:val="28"/>
          <w:szCs w:val="28"/>
        </w:rPr>
        <w:t>trumień „</w:t>
      </w:r>
      <w:r w:rsidR="7530131B" w:rsidRPr="22A29841">
        <w:rPr>
          <w:rFonts w:asciiTheme="minorHAnsi" w:hAnsiTheme="minorHAnsi" w:cstheme="minorBidi"/>
          <w:b/>
          <w:bCs/>
          <w:sz w:val="28"/>
          <w:szCs w:val="28"/>
        </w:rPr>
        <w:t>B</w:t>
      </w:r>
      <w:r w:rsidR="00DE1624" w:rsidRPr="22A29841">
        <w:rPr>
          <w:rFonts w:asciiTheme="minorHAnsi" w:hAnsiTheme="minorHAnsi" w:cstheme="minorBidi"/>
          <w:b/>
          <w:bCs/>
          <w:sz w:val="28"/>
          <w:szCs w:val="28"/>
        </w:rPr>
        <w:t>ateria”</w:t>
      </w:r>
    </w:p>
    <w:p w14:paraId="1EF3C24D" w14:textId="77777777" w:rsidR="0076482E" w:rsidRPr="00C84364" w:rsidRDefault="0076482E" w:rsidP="00C84364"/>
    <w:p w14:paraId="6FF11502" w14:textId="6CFFA444" w:rsidR="00DE1624" w:rsidRDefault="79F39EF7" w:rsidP="13CD443A">
      <w:pPr>
        <w:spacing w:after="120"/>
        <w:jc w:val="both"/>
        <w:rPr>
          <w:i/>
          <w:iCs/>
          <w:sz w:val="20"/>
          <w:szCs w:val="20"/>
        </w:rPr>
      </w:pPr>
      <w:r w:rsidRPr="13CD443A">
        <w:rPr>
          <w:i/>
          <w:iCs/>
          <w:sz w:val="20"/>
          <w:szCs w:val="20"/>
        </w:rPr>
        <w:t>W</w:t>
      </w:r>
      <w:r w:rsidR="04499251" w:rsidRPr="13CD443A">
        <w:rPr>
          <w:i/>
          <w:iCs/>
          <w:sz w:val="20"/>
          <w:szCs w:val="20"/>
        </w:rPr>
        <w:t>nioskodawca</w:t>
      </w:r>
      <w:r w:rsidR="0044795C">
        <w:rPr>
          <w:i/>
          <w:iCs/>
          <w:sz w:val="20"/>
          <w:szCs w:val="20"/>
        </w:rPr>
        <w:t xml:space="preserve"> </w:t>
      </w:r>
      <w:r w:rsidR="00DE1624" w:rsidRPr="13CD443A">
        <w:rPr>
          <w:i/>
          <w:iCs/>
          <w:sz w:val="20"/>
          <w:szCs w:val="20"/>
        </w:rPr>
        <w:t xml:space="preserve">uzupełnia wyłącznie białe pola. </w:t>
      </w:r>
    </w:p>
    <w:p w14:paraId="70CA7B3A" w14:textId="77A67678" w:rsidR="00DE1624" w:rsidRDefault="00DE1624" w:rsidP="13CD443A">
      <w:pPr>
        <w:spacing w:after="120"/>
        <w:jc w:val="both"/>
        <w:rPr>
          <w:rFonts w:ascii="Calibri" w:eastAsia="Calibri" w:hAnsi="Calibri" w:cs="Calibri"/>
          <w:i/>
          <w:iCs/>
          <w:color w:val="D13438"/>
          <w:sz w:val="20"/>
          <w:szCs w:val="20"/>
          <w:u w:val="single"/>
        </w:rPr>
      </w:pPr>
      <w:r w:rsidRPr="13CD443A">
        <w:rPr>
          <w:i/>
          <w:iCs/>
          <w:sz w:val="20"/>
          <w:szCs w:val="20"/>
        </w:rPr>
        <w:t>Dodatkowe uwagi specyficzne, dotyczące sposobu wypełniania Wniosku, znajdują się przed każdą z tabel zawartych w niniejszym Załączniku do Regulaminu.</w:t>
      </w:r>
      <w:r w:rsidR="27569A40" w:rsidRPr="0044795C">
        <w:rPr>
          <w:i/>
          <w:iCs/>
          <w:sz w:val="20"/>
          <w:szCs w:val="20"/>
        </w:rPr>
        <w:t xml:space="preserve"> </w:t>
      </w:r>
      <w:r w:rsidR="27569A40" w:rsidRPr="0044795C">
        <w:rPr>
          <w:rFonts w:ascii="Calibri" w:eastAsia="Calibri" w:hAnsi="Calibri" w:cs="Calibri"/>
          <w:i/>
          <w:iCs/>
          <w:sz w:val="20"/>
          <w:szCs w:val="20"/>
          <w:u w:val="single"/>
        </w:rPr>
        <w:t>Przy wypełnianiu Tabel należy zapoznać się z instrukcją zawartą nad daną Tabelą lub w nagłówku Tabeli.</w:t>
      </w:r>
    </w:p>
    <w:p w14:paraId="64D03AAE" w14:textId="77777777" w:rsidR="00DE1624" w:rsidRDefault="00DE1624" w:rsidP="00DE1624">
      <w:pPr>
        <w:spacing w:after="120"/>
        <w:jc w:val="both"/>
        <w:rPr>
          <w:i/>
          <w:sz w:val="20"/>
          <w:szCs w:val="20"/>
        </w:rPr>
      </w:pPr>
    </w:p>
    <w:p w14:paraId="3CC075F9" w14:textId="77777777" w:rsidR="0070314A" w:rsidRPr="00C84364" w:rsidRDefault="005E06F6" w:rsidP="00C84364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C84364">
        <w:rPr>
          <w:rFonts w:cstheme="minorHAnsi"/>
        </w:rPr>
        <w:t>DANE ZAMAWIAJĄCEGO</w:t>
      </w:r>
    </w:p>
    <w:tbl>
      <w:tblPr>
        <w:tblStyle w:val="Tabela-Siatka"/>
        <w:tblW w:w="9351" w:type="dxa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351"/>
      </w:tblGrid>
      <w:tr w:rsidR="005E06F6" w:rsidRPr="00574C96" w14:paraId="5A65FDB9" w14:textId="77777777" w:rsidTr="00705167">
        <w:trPr>
          <w:trHeight w:val="857"/>
        </w:trPr>
        <w:tc>
          <w:tcPr>
            <w:tcW w:w="9351" w:type="dxa"/>
            <w:shd w:val="clear" w:color="auto" w:fill="C5E0B3" w:themeFill="accent6" w:themeFillTint="66"/>
          </w:tcPr>
          <w:p w14:paraId="3E7A969E" w14:textId="08637182" w:rsidR="005E06F6" w:rsidRPr="00C84364" w:rsidRDefault="005E06F6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Narodowe Centrum Bada</w:t>
            </w:r>
            <w:r w:rsidR="008179CF" w:rsidRPr="00C84364">
              <w:rPr>
                <w:rFonts w:cstheme="minorHAnsi"/>
                <w:b/>
              </w:rPr>
              <w:t>ń</w:t>
            </w:r>
            <w:r w:rsidRPr="00C84364">
              <w:rPr>
                <w:rFonts w:cstheme="minorHAnsi"/>
                <w:b/>
              </w:rPr>
              <w:t xml:space="preserve"> i Rozwoju</w:t>
            </w:r>
          </w:p>
          <w:p w14:paraId="7FF0F7F9" w14:textId="310CC745" w:rsidR="005E06F6" w:rsidRPr="00574C96" w:rsidRDefault="002A673B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theme="minorHAnsi"/>
                <w:b/>
              </w:rPr>
              <w:t>u</w:t>
            </w:r>
            <w:r w:rsidR="005E06F6" w:rsidRPr="00C84364">
              <w:rPr>
                <w:rFonts w:cstheme="minorHAnsi"/>
                <w:b/>
              </w:rPr>
              <w:t>l. Nowogrodzka 47a, 00-695 Warszawa</w:t>
            </w:r>
          </w:p>
        </w:tc>
      </w:tr>
    </w:tbl>
    <w:p w14:paraId="150A4CBD" w14:textId="77777777" w:rsidR="00C84364" w:rsidRDefault="00C84364">
      <w:pPr>
        <w:rPr>
          <w:rFonts w:ascii="Times New Roman" w:hAnsi="Times New Roman" w:cs="Times New Roman"/>
        </w:rPr>
      </w:pPr>
    </w:p>
    <w:p w14:paraId="078069C7" w14:textId="34718AED" w:rsidR="00574C96" w:rsidRDefault="00590292" w:rsidP="70A62EBD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13CD443A">
        <w:rPr>
          <w:rFonts w:cstheme="minorBidi"/>
        </w:rPr>
        <w:t xml:space="preserve">DANE </w:t>
      </w:r>
      <w:r w:rsidR="79F39EF7" w:rsidRPr="13CD443A">
        <w:rPr>
          <w:rFonts w:cstheme="minorBidi"/>
        </w:rPr>
        <w:t>W</w:t>
      </w:r>
      <w:r w:rsidR="412EC899" w:rsidRPr="13CD443A">
        <w:rPr>
          <w:rFonts w:cstheme="minorBidi"/>
        </w:rPr>
        <w:t>NIOSKODAWCY</w:t>
      </w:r>
    </w:p>
    <w:p w14:paraId="557D8604" w14:textId="363556FF" w:rsidR="00AD2CA6" w:rsidRPr="00623926" w:rsidRDefault="00AD2CA6" w:rsidP="00AD2CA6">
      <w:pPr>
        <w:jc w:val="both"/>
        <w:rPr>
          <w:i/>
          <w:sz w:val="20"/>
        </w:rPr>
      </w:pPr>
      <w:r w:rsidRPr="00623926">
        <w:rPr>
          <w:i/>
          <w:sz w:val="20"/>
        </w:rPr>
        <w:t xml:space="preserve">Uwaga: w przypadku, gdy Wniosek jest składany łącznie przez kilka podmiotów, do Wniosku należy </w:t>
      </w:r>
      <w:r w:rsidR="00F72E87">
        <w:rPr>
          <w:i/>
          <w:sz w:val="20"/>
        </w:rPr>
        <w:t xml:space="preserve">powielić dla każdego z nich </w:t>
      </w:r>
      <w:r w:rsidRPr="00623926">
        <w:rPr>
          <w:i/>
          <w:sz w:val="20"/>
        </w:rPr>
        <w:fldChar w:fldCharType="begin"/>
      </w:r>
      <w:r w:rsidRPr="00623926">
        <w:rPr>
          <w:i/>
          <w:sz w:val="20"/>
        </w:rPr>
        <w:instrText xml:space="preserve"> REF _Ref20825704 \h  \* MERGEFORMAT </w:instrText>
      </w:r>
      <w:r w:rsidRPr="00623926">
        <w:rPr>
          <w:i/>
          <w:sz w:val="20"/>
        </w:rPr>
      </w:r>
      <w:r w:rsidRPr="00623926">
        <w:rPr>
          <w:i/>
          <w:sz w:val="20"/>
        </w:rPr>
        <w:fldChar w:fldCharType="separate"/>
      </w:r>
      <w:r w:rsidR="00F72E87">
        <w:rPr>
          <w:i/>
          <w:sz w:val="20"/>
        </w:rPr>
        <w:t>Tabelę</w:t>
      </w:r>
      <w:r w:rsidRPr="00623926">
        <w:rPr>
          <w:i/>
          <w:sz w:val="20"/>
        </w:rPr>
        <w:t xml:space="preserve"> B.</w:t>
      </w:r>
      <w:r w:rsidR="005A387B" w:rsidRPr="00623926">
        <w:rPr>
          <w:i/>
          <w:sz w:val="20"/>
        </w:rPr>
        <w:t>1</w:t>
      </w:r>
      <w:r w:rsidRPr="00623926">
        <w:rPr>
          <w:i/>
          <w:sz w:val="20"/>
        </w:rPr>
        <w:fldChar w:fldCharType="end"/>
      </w:r>
      <w:r w:rsidRPr="00623926">
        <w:rPr>
          <w:i/>
          <w:sz w:val="20"/>
        </w:rPr>
        <w:t>.</w:t>
      </w:r>
    </w:p>
    <w:p w14:paraId="6DD82601" w14:textId="78D4E33D" w:rsidR="00AD2CA6" w:rsidRDefault="00AD2CA6" w:rsidP="00AD2CA6">
      <w:pPr>
        <w:pStyle w:val="Legenda"/>
        <w:keepNext/>
      </w:pPr>
      <w:bookmarkStart w:id="1" w:name="_Ref20825704"/>
      <w:r>
        <w:t xml:space="preserve">Tabela </w:t>
      </w:r>
      <w:r w:rsidRPr="13CD443A">
        <w:fldChar w:fldCharType="begin"/>
      </w:r>
      <w:r>
        <w:instrText xml:space="preserve"> STYLEREF 1 \s </w:instrText>
      </w:r>
      <w:r w:rsidRPr="13CD443A">
        <w:fldChar w:fldCharType="separate"/>
      </w:r>
      <w:r w:rsidR="006A64C5" w:rsidRPr="13CD443A">
        <w:rPr>
          <w:noProof/>
        </w:rPr>
        <w:t>B</w:t>
      </w:r>
      <w:r w:rsidRPr="13CD443A">
        <w:rPr>
          <w:noProof/>
        </w:rPr>
        <w:fldChar w:fldCharType="end"/>
      </w:r>
      <w:r w:rsidR="006A64C5">
        <w:t>.</w:t>
      </w:r>
      <w:r w:rsidRPr="13CD443A">
        <w:fldChar w:fldCharType="begin"/>
      </w:r>
      <w:r>
        <w:instrText xml:space="preserve"> SEQ Tabela \* ARABIC \s 1 </w:instrText>
      </w:r>
      <w:r w:rsidRPr="13CD443A">
        <w:fldChar w:fldCharType="separate"/>
      </w:r>
      <w:r w:rsidR="006A64C5" w:rsidRPr="13CD443A">
        <w:rPr>
          <w:noProof/>
        </w:rPr>
        <w:t>1</w:t>
      </w:r>
      <w:r w:rsidRPr="13CD443A">
        <w:rPr>
          <w:noProof/>
        </w:rPr>
        <w:fldChar w:fldCharType="end"/>
      </w:r>
      <w:r>
        <w:t xml:space="preserve"> Dane </w:t>
      </w:r>
      <w:r w:rsidR="79F39EF7">
        <w:t>W</w:t>
      </w:r>
      <w:r w:rsidR="3B313BD7">
        <w:t>nioskodawcy</w:t>
      </w:r>
      <w:bookmarkEnd w:id="1"/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065"/>
        <w:gridCol w:w="2500"/>
        <w:gridCol w:w="5786"/>
      </w:tblGrid>
      <w:tr w:rsidR="0070314A" w:rsidRPr="00574C96" w14:paraId="191965BB" w14:textId="77777777" w:rsidTr="715BD39F">
        <w:tc>
          <w:tcPr>
            <w:tcW w:w="1065" w:type="dxa"/>
            <w:vMerge w:val="restart"/>
            <w:shd w:val="clear" w:color="auto" w:fill="C5E0B3" w:themeFill="accent6" w:themeFillTint="66"/>
            <w:vAlign w:val="center"/>
          </w:tcPr>
          <w:p w14:paraId="6466A213" w14:textId="0ED9B972" w:rsidR="0070314A" w:rsidRPr="00C84364" w:rsidRDefault="3170FF22" w:rsidP="00DE1624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</w:pPr>
            <w:r w:rsidRPr="307EB16C">
              <w:t>P</w:t>
            </w:r>
            <w:r w:rsidR="00C84364" w:rsidRPr="307EB16C">
              <w:t>odmi</w:t>
            </w:r>
            <w:r w:rsidR="1282DB9E" w:rsidRPr="307EB16C">
              <w:t>o</w:t>
            </w:r>
            <w:r w:rsidR="00C84364" w:rsidRPr="307EB16C">
              <w:t>t</w:t>
            </w:r>
          </w:p>
        </w:tc>
        <w:tc>
          <w:tcPr>
            <w:tcW w:w="2500" w:type="dxa"/>
            <w:shd w:val="clear" w:color="auto" w:fill="C5E0B3" w:themeFill="accent6" w:themeFillTint="66"/>
          </w:tcPr>
          <w:p w14:paraId="5064A83D" w14:textId="3F60464F" w:rsidR="0070314A" w:rsidRPr="00C84364" w:rsidRDefault="00C84364" w:rsidP="70A62EBD">
            <w:pPr>
              <w:pStyle w:val="Akapitzlist"/>
              <w:spacing w:before="60" w:after="60" w:line="276" w:lineRule="auto"/>
              <w:ind w:left="0"/>
              <w:contextualSpacing w:val="0"/>
            </w:pPr>
            <w:r w:rsidRPr="13CD443A">
              <w:t xml:space="preserve">Pełna nazwa </w:t>
            </w:r>
            <w:r w:rsidR="00975C91">
              <w:t>Wnioskodawcy</w:t>
            </w:r>
            <w:r w:rsidRPr="13CD443A">
              <w:t xml:space="preserve"> / Lidera Konsorcjum</w:t>
            </w:r>
            <w:r w:rsidR="7FD3ADCA" w:rsidRPr="13CD443A">
              <w:t>*</w:t>
            </w:r>
            <w:r w:rsidR="00AD2CA6" w:rsidRPr="13CD443A">
              <w:t xml:space="preserve"> / Członka Konsorcjum</w:t>
            </w:r>
            <w:r w:rsidR="57ED5432" w:rsidRPr="13CD443A">
              <w:t>*</w:t>
            </w:r>
          </w:p>
        </w:tc>
        <w:tc>
          <w:tcPr>
            <w:tcW w:w="5786" w:type="dxa"/>
          </w:tcPr>
          <w:p w14:paraId="69A4A7F2" w14:textId="77777777" w:rsidR="307EB16C" w:rsidRDefault="307EB16C"/>
        </w:tc>
      </w:tr>
      <w:tr w:rsidR="00574C96" w:rsidRPr="00574C96" w14:paraId="1470B2DF" w14:textId="77777777" w:rsidTr="715BD39F">
        <w:trPr>
          <w:trHeight w:val="683"/>
        </w:trPr>
        <w:tc>
          <w:tcPr>
            <w:tcW w:w="1065" w:type="dxa"/>
            <w:vMerge/>
          </w:tcPr>
          <w:p w14:paraId="7E60684F" w14:textId="77777777" w:rsidR="00574C96" w:rsidRPr="00C84364" w:rsidRDefault="00574C96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538E9370" w14:textId="028E9152" w:rsidR="00574C96" w:rsidRPr="00C84364" w:rsidRDefault="00AD2CA6" w:rsidP="002F1205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Forma prawna</w:t>
            </w:r>
            <w:r w:rsidR="00574C96" w:rsidRPr="00C84364">
              <w:rPr>
                <w:rFonts w:cstheme="minorHAnsi"/>
              </w:rPr>
              <w:br/>
            </w:r>
          </w:p>
        </w:tc>
        <w:tc>
          <w:tcPr>
            <w:tcW w:w="5786" w:type="dxa"/>
          </w:tcPr>
          <w:p w14:paraId="5DE9199F" w14:textId="77777777" w:rsidR="307EB16C" w:rsidRDefault="307EB16C"/>
        </w:tc>
      </w:tr>
      <w:tr w:rsidR="0070314A" w:rsidRPr="00574C96" w14:paraId="0EB89E7C" w14:textId="77777777" w:rsidTr="715BD39F">
        <w:trPr>
          <w:trHeight w:val="434"/>
        </w:trPr>
        <w:tc>
          <w:tcPr>
            <w:tcW w:w="1065" w:type="dxa"/>
            <w:vMerge/>
          </w:tcPr>
          <w:p w14:paraId="428AE33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653C66E9" w14:textId="4853D010" w:rsidR="0070314A" w:rsidRPr="00C84364" w:rsidRDefault="00C84364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5786" w:type="dxa"/>
          </w:tcPr>
          <w:p w14:paraId="51DEA555" w14:textId="77777777" w:rsidR="307EB16C" w:rsidRDefault="307EB16C"/>
        </w:tc>
      </w:tr>
      <w:tr w:rsidR="0070314A" w:rsidRPr="00574C96" w14:paraId="648F976E" w14:textId="77777777" w:rsidTr="715BD39F">
        <w:tc>
          <w:tcPr>
            <w:tcW w:w="1065" w:type="dxa"/>
            <w:vMerge/>
          </w:tcPr>
          <w:p w14:paraId="5BA4AA53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57272398" w14:textId="18601C6C" w:rsidR="0070314A" w:rsidRPr="00C84364" w:rsidRDefault="00C84364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5786" w:type="dxa"/>
          </w:tcPr>
          <w:p w14:paraId="20F22004" w14:textId="77777777" w:rsidR="307EB16C" w:rsidRDefault="307EB16C"/>
        </w:tc>
      </w:tr>
      <w:tr w:rsidR="0070314A" w:rsidRPr="00574C96" w14:paraId="059DAB53" w14:textId="77777777" w:rsidTr="715BD39F">
        <w:tc>
          <w:tcPr>
            <w:tcW w:w="1065" w:type="dxa"/>
            <w:vMerge/>
          </w:tcPr>
          <w:p w14:paraId="73B14C4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73C8EAAE" w14:textId="370CDB11" w:rsidR="0070314A" w:rsidRPr="00C84364" w:rsidRDefault="0070314A" w:rsidP="00C8436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E</w:t>
            </w:r>
            <w:r w:rsidR="00C84364">
              <w:rPr>
                <w:rFonts w:cstheme="minorHAnsi"/>
              </w:rPr>
              <w:t>-mail</w:t>
            </w:r>
          </w:p>
        </w:tc>
        <w:tc>
          <w:tcPr>
            <w:tcW w:w="5786" w:type="dxa"/>
          </w:tcPr>
          <w:p w14:paraId="4EE4998F" w14:textId="77777777" w:rsidR="307EB16C" w:rsidRDefault="307EB16C"/>
        </w:tc>
      </w:tr>
      <w:tr w:rsidR="0070314A" w:rsidRPr="00574C96" w14:paraId="2ED0B33C" w14:textId="77777777" w:rsidTr="715BD39F">
        <w:tc>
          <w:tcPr>
            <w:tcW w:w="1065" w:type="dxa"/>
            <w:vMerge/>
          </w:tcPr>
          <w:p w14:paraId="0CC2336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113B666B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NIP</w:t>
            </w:r>
          </w:p>
        </w:tc>
        <w:tc>
          <w:tcPr>
            <w:tcW w:w="5786" w:type="dxa"/>
          </w:tcPr>
          <w:p w14:paraId="22C6D025" w14:textId="77777777" w:rsidR="307EB16C" w:rsidRDefault="307EB16C"/>
        </w:tc>
      </w:tr>
      <w:tr w:rsidR="0070314A" w:rsidRPr="00574C96" w14:paraId="7FE850C7" w14:textId="77777777" w:rsidTr="715BD39F">
        <w:tc>
          <w:tcPr>
            <w:tcW w:w="1065" w:type="dxa"/>
            <w:vMerge/>
          </w:tcPr>
          <w:p w14:paraId="1778D20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111EFA9E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REGON</w:t>
            </w:r>
          </w:p>
        </w:tc>
        <w:tc>
          <w:tcPr>
            <w:tcW w:w="5786" w:type="dxa"/>
          </w:tcPr>
          <w:p w14:paraId="5C8A5093" w14:textId="77777777" w:rsidR="307EB16C" w:rsidRDefault="307EB16C"/>
        </w:tc>
      </w:tr>
      <w:tr w:rsidR="0070314A" w:rsidRPr="00574C96" w14:paraId="3CF5028B" w14:textId="77777777" w:rsidTr="715BD39F">
        <w:tc>
          <w:tcPr>
            <w:tcW w:w="1065" w:type="dxa"/>
            <w:vMerge/>
          </w:tcPr>
          <w:p w14:paraId="0E6FDDA1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74961C5D" w14:textId="611CAE0F" w:rsidR="0070314A" w:rsidRPr="00C84364" w:rsidRDefault="00AD2CA6" w:rsidP="70A62EBD">
            <w:pPr>
              <w:pStyle w:val="Akapitzlist"/>
              <w:spacing w:before="60" w:after="60" w:line="276" w:lineRule="auto"/>
              <w:ind w:left="0"/>
              <w:contextualSpacing w:val="0"/>
            </w:pPr>
            <w:r w:rsidRPr="70A62EBD">
              <w:t xml:space="preserve">Imiona i nazwiska osób </w:t>
            </w:r>
            <w:r>
              <w:t xml:space="preserve">upoważnionych do reprezentowania i składania oświadczeń woli w imieniu </w:t>
            </w:r>
            <w:r w:rsidR="00975C91">
              <w:t>Wnioskodawcy</w:t>
            </w:r>
          </w:p>
        </w:tc>
        <w:tc>
          <w:tcPr>
            <w:tcW w:w="5786" w:type="dxa"/>
          </w:tcPr>
          <w:p w14:paraId="2B7D4EEB" w14:textId="77777777" w:rsidR="307EB16C" w:rsidRDefault="307EB16C"/>
        </w:tc>
      </w:tr>
    </w:tbl>
    <w:p w14:paraId="33E2B2D4" w14:textId="73021250" w:rsidR="00084FF5" w:rsidRDefault="00084FF5" w:rsidP="00EA4765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766851A5" w14:textId="18338B7E" w:rsidR="00AD2CA6" w:rsidRPr="00A44961" w:rsidRDefault="7A5BDC5D" w:rsidP="13CD443A">
      <w:pPr>
        <w:spacing w:before="60" w:after="60" w:line="276" w:lineRule="auto"/>
        <w:ind w:left="720"/>
        <w:jc w:val="both"/>
        <w:rPr>
          <w:rFonts w:ascii="Calibri" w:eastAsia="Calibri" w:hAnsi="Calibri" w:cs="Calibri"/>
          <w:sz w:val="18"/>
          <w:szCs w:val="18"/>
        </w:rPr>
      </w:pPr>
      <w:r w:rsidRPr="00A44961">
        <w:rPr>
          <w:rFonts w:ascii="Calibri" w:eastAsia="Calibri" w:hAnsi="Calibri" w:cs="Calibri"/>
          <w:i/>
          <w:iCs/>
          <w:sz w:val="18"/>
          <w:szCs w:val="18"/>
          <w:u w:val="single"/>
        </w:rPr>
        <w:t>*niepotrzebne skreślić</w:t>
      </w:r>
    </w:p>
    <w:p w14:paraId="31858CBC" w14:textId="2838F535" w:rsidR="00AD2CA6" w:rsidRDefault="00AD2CA6" w:rsidP="00EA4765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2E295D69" w14:textId="5B526D6A" w:rsidR="001C215B" w:rsidRPr="001C215B" w:rsidRDefault="00590292" w:rsidP="001C215B">
      <w:pPr>
        <w:pStyle w:val="Nagwek1"/>
        <w:spacing w:before="120" w:after="240" w:line="240" w:lineRule="auto"/>
        <w:ind w:left="714" w:hanging="357"/>
        <w:rPr>
          <w:rFonts w:cstheme="minorHAnsi"/>
        </w:rPr>
      </w:pPr>
      <w:r w:rsidRPr="00AD2CA6">
        <w:rPr>
          <w:rFonts w:cstheme="minorHAnsi"/>
        </w:rPr>
        <w:t>DANE OSOBY KONTAKTOWEJ</w:t>
      </w:r>
    </w:p>
    <w:p w14:paraId="72538411" w14:textId="4A58E9F9" w:rsidR="001C215B" w:rsidRDefault="001C215B" w:rsidP="001C215B">
      <w:pPr>
        <w:pStyle w:val="Legenda"/>
        <w:keepNext/>
      </w:pPr>
      <w:r>
        <w:t xml:space="preserve">Tabela </w:t>
      </w:r>
      <w:r w:rsidRPr="70A62EBD">
        <w:fldChar w:fldCharType="begin"/>
      </w:r>
      <w:r>
        <w:instrText xml:space="preserve"> STYLEREF 1 \s </w:instrText>
      </w:r>
      <w:r w:rsidRPr="70A62EBD">
        <w:fldChar w:fldCharType="separate"/>
      </w:r>
      <w:r w:rsidR="006A64C5" w:rsidRPr="70A62EBD">
        <w:rPr>
          <w:noProof/>
        </w:rPr>
        <w:t>C</w:t>
      </w:r>
      <w:r w:rsidRPr="70A62EBD">
        <w:rPr>
          <w:noProof/>
        </w:rPr>
        <w:fldChar w:fldCharType="end"/>
      </w:r>
      <w:r w:rsidR="006A64C5">
        <w:t>.</w:t>
      </w:r>
      <w:r w:rsidRPr="70A62EBD">
        <w:fldChar w:fldCharType="begin"/>
      </w:r>
      <w:r>
        <w:instrText xml:space="preserve"> SEQ Tabela \* ARABIC \s 1 </w:instrText>
      </w:r>
      <w:r w:rsidRPr="70A62EBD">
        <w:fldChar w:fldCharType="separate"/>
      </w:r>
      <w:r w:rsidR="006A64C5" w:rsidRPr="70A62EBD">
        <w:rPr>
          <w:noProof/>
        </w:rPr>
        <w:t>1</w:t>
      </w:r>
      <w:r w:rsidRPr="70A62EBD">
        <w:rPr>
          <w:noProof/>
        </w:rPr>
        <w:fldChar w:fldCharType="end"/>
      </w:r>
      <w:r>
        <w:t xml:space="preserve"> Dane osoby kontaktowej ze strony </w:t>
      </w:r>
      <w:r w:rsidR="00975C91">
        <w:t>Wnioskodawcy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B0580" w:rsidRPr="00574C96" w14:paraId="667D848F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7FFFE518" w14:textId="3D260CD8" w:rsidR="00DB0580" w:rsidRPr="00AD2CA6" w:rsidRDefault="00AD2CA6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Imię i nazwisko</w:t>
            </w:r>
          </w:p>
        </w:tc>
        <w:tc>
          <w:tcPr>
            <w:tcW w:w="6662" w:type="dxa"/>
          </w:tcPr>
          <w:p w14:paraId="2ABB1767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F7FD93D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7853605A" w14:textId="0927BF83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 w:rsidRPr="00AD2CA6">
              <w:rPr>
                <w:rFonts w:cstheme="minorHAnsi"/>
              </w:rPr>
              <w:t>Stanowisko</w:t>
            </w:r>
          </w:p>
        </w:tc>
        <w:tc>
          <w:tcPr>
            <w:tcW w:w="6662" w:type="dxa"/>
          </w:tcPr>
          <w:p w14:paraId="06427B4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4DE59343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26BDC477" w14:textId="0E29C607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6662" w:type="dxa"/>
          </w:tcPr>
          <w:p w14:paraId="4149F91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9BE7153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7B4F5C1C" w14:textId="101216D3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6662" w:type="dxa"/>
          </w:tcPr>
          <w:p w14:paraId="09130549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287B32E1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5A0E52A5" w14:textId="4046EDCB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E-mail</w:t>
            </w:r>
          </w:p>
        </w:tc>
        <w:tc>
          <w:tcPr>
            <w:tcW w:w="6662" w:type="dxa"/>
          </w:tcPr>
          <w:p w14:paraId="02DE62A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E709210" w14:textId="77949D2B" w:rsidR="00400CCE" w:rsidRDefault="00400CCE" w:rsidP="00B40C3F">
      <w:r>
        <w:br w:type="page"/>
      </w:r>
    </w:p>
    <w:p w14:paraId="6740798D" w14:textId="61A53404" w:rsidR="00E51364" w:rsidRDefault="005A387B" w:rsidP="00E51364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>
        <w:rPr>
          <w:rFonts w:cstheme="minorHAnsi"/>
        </w:rPr>
        <w:lastRenderedPageBreak/>
        <w:t>W</w:t>
      </w:r>
      <w:r w:rsidR="00E51364">
        <w:rPr>
          <w:rFonts w:cstheme="minorHAnsi"/>
        </w:rPr>
        <w:t>YMAG</w:t>
      </w:r>
      <w:r w:rsidR="00A15552">
        <w:rPr>
          <w:rFonts w:cstheme="minorHAnsi"/>
        </w:rPr>
        <w:t>A</w:t>
      </w:r>
      <w:r w:rsidR="00E51364">
        <w:rPr>
          <w:rFonts w:cstheme="minorHAnsi"/>
        </w:rPr>
        <w:t>NIA OBLIGATORYJNE W PRZEDSIĘWZIĘCIU</w:t>
      </w:r>
    </w:p>
    <w:p w14:paraId="1415C4CC" w14:textId="77777777" w:rsidR="00DE1624" w:rsidRDefault="00DE1624" w:rsidP="00705167">
      <w:pPr>
        <w:jc w:val="both"/>
        <w:rPr>
          <w:i/>
          <w:iCs/>
          <w:sz w:val="20"/>
          <w:szCs w:val="20"/>
        </w:rPr>
      </w:pPr>
    </w:p>
    <w:p w14:paraId="7F409F33" w14:textId="2FFB873B" w:rsidR="00DE1624" w:rsidRDefault="00DE1624" w:rsidP="13CD443A">
      <w:pPr>
        <w:jc w:val="both"/>
        <w:rPr>
          <w:i/>
          <w:iCs/>
          <w:sz w:val="20"/>
          <w:szCs w:val="20"/>
        </w:rPr>
      </w:pPr>
      <w:r w:rsidRPr="13CD443A">
        <w:rPr>
          <w:i/>
          <w:iCs/>
          <w:sz w:val="20"/>
          <w:szCs w:val="20"/>
        </w:rPr>
        <w:t xml:space="preserve">Uwaga! </w:t>
      </w:r>
      <w:r w:rsidR="79F39EF7" w:rsidRPr="13CD443A">
        <w:rPr>
          <w:i/>
          <w:iCs/>
          <w:sz w:val="20"/>
          <w:szCs w:val="20"/>
        </w:rPr>
        <w:t>W</w:t>
      </w:r>
      <w:r w:rsidR="52E79243" w:rsidRPr="13CD443A">
        <w:rPr>
          <w:i/>
          <w:iCs/>
          <w:sz w:val="20"/>
          <w:szCs w:val="20"/>
        </w:rPr>
        <w:t>nioskodawca</w:t>
      </w:r>
      <w:r w:rsidRPr="13CD443A">
        <w:rPr>
          <w:i/>
          <w:iCs/>
          <w:sz w:val="20"/>
          <w:szCs w:val="20"/>
        </w:rPr>
        <w:t xml:space="preserve"> musi określić w Tabeli D.1 </w:t>
      </w:r>
      <w:r w:rsidR="4C10E4CE" w:rsidRPr="13CD443A">
        <w:rPr>
          <w:i/>
          <w:iCs/>
          <w:sz w:val="20"/>
          <w:szCs w:val="20"/>
        </w:rPr>
        <w:t xml:space="preserve">i Tabeli D.2 </w:t>
      </w:r>
      <w:r w:rsidRPr="13CD443A">
        <w:rPr>
          <w:i/>
          <w:iCs/>
          <w:sz w:val="20"/>
          <w:szCs w:val="20"/>
        </w:rPr>
        <w:t xml:space="preserve">spełnienie Wymagań Obligatoryjnych, stawianych opracowywanej Technologii </w:t>
      </w:r>
      <w:r w:rsidR="61DC5600" w:rsidRPr="13CD443A">
        <w:rPr>
          <w:i/>
          <w:iCs/>
          <w:sz w:val="20"/>
          <w:szCs w:val="20"/>
        </w:rPr>
        <w:t xml:space="preserve">Ogniw galwanicznych </w:t>
      </w:r>
      <w:r w:rsidR="00BD59F0" w:rsidRPr="13CD443A">
        <w:rPr>
          <w:i/>
          <w:iCs/>
          <w:sz w:val="20"/>
          <w:szCs w:val="20"/>
        </w:rPr>
        <w:t xml:space="preserve">– </w:t>
      </w:r>
      <w:r w:rsidR="28AD9A76" w:rsidRPr="13CD443A">
        <w:rPr>
          <w:i/>
          <w:iCs/>
          <w:sz w:val="20"/>
          <w:szCs w:val="20"/>
        </w:rPr>
        <w:t>S</w:t>
      </w:r>
      <w:r w:rsidR="00BD59F0" w:rsidRPr="13CD443A">
        <w:rPr>
          <w:i/>
          <w:iCs/>
          <w:sz w:val="20"/>
          <w:szCs w:val="20"/>
        </w:rPr>
        <w:t>trumień „</w:t>
      </w:r>
      <w:r w:rsidR="5711DB0D" w:rsidRPr="13CD443A">
        <w:rPr>
          <w:i/>
          <w:iCs/>
          <w:sz w:val="20"/>
          <w:szCs w:val="20"/>
        </w:rPr>
        <w:t>B</w:t>
      </w:r>
      <w:r w:rsidR="00BD59F0" w:rsidRPr="13CD443A">
        <w:rPr>
          <w:i/>
          <w:iCs/>
          <w:sz w:val="20"/>
          <w:szCs w:val="20"/>
        </w:rPr>
        <w:t>ateria”</w:t>
      </w:r>
      <w:r w:rsidRPr="13CD443A">
        <w:rPr>
          <w:i/>
          <w:iCs/>
          <w:sz w:val="20"/>
          <w:szCs w:val="20"/>
        </w:rPr>
        <w:t xml:space="preserve">, opisanych szczegółowo w Załączniku nr 1 do Regulaminu. </w:t>
      </w:r>
      <w:r w:rsidR="00975C91">
        <w:rPr>
          <w:i/>
          <w:iCs/>
          <w:sz w:val="20"/>
          <w:szCs w:val="20"/>
        </w:rPr>
        <w:t>Wnioskodawca</w:t>
      </w:r>
      <w:r w:rsidR="00975C91" w:rsidRPr="13CD443A">
        <w:rPr>
          <w:i/>
          <w:iCs/>
          <w:sz w:val="20"/>
          <w:szCs w:val="20"/>
        </w:rPr>
        <w:t xml:space="preserve"> </w:t>
      </w:r>
      <w:r w:rsidRPr="13CD443A">
        <w:rPr>
          <w:i/>
          <w:iCs/>
          <w:sz w:val="20"/>
          <w:szCs w:val="20"/>
        </w:rPr>
        <w:t>zobligowany jest do wpisania w Tabeli D.1</w:t>
      </w:r>
      <w:r w:rsidR="716A9FC9" w:rsidRPr="13CD443A">
        <w:rPr>
          <w:i/>
          <w:iCs/>
          <w:sz w:val="20"/>
          <w:szCs w:val="20"/>
        </w:rPr>
        <w:t xml:space="preserve"> i D.2</w:t>
      </w:r>
      <w:r w:rsidRPr="13CD443A">
        <w:rPr>
          <w:i/>
          <w:iCs/>
          <w:sz w:val="20"/>
          <w:szCs w:val="20"/>
        </w:rPr>
        <w:t xml:space="preserve"> w kolumnie „</w:t>
      </w:r>
      <w:ins w:id="2" w:author="Autor">
        <w:r w:rsidR="00503937">
          <w:rPr>
            <w:b/>
            <w:sz w:val="20"/>
            <w:szCs w:val="20"/>
          </w:rPr>
          <w:t xml:space="preserve">Deklaracja Wnioskodawcy dotycząca Spełnienia Wymagania </w:t>
        </w:r>
      </w:ins>
      <w:del w:id="3" w:author="Autor">
        <w:r w:rsidRPr="13CD443A" w:rsidDel="00503937">
          <w:rPr>
            <w:i/>
            <w:iCs/>
            <w:sz w:val="20"/>
            <w:szCs w:val="20"/>
          </w:rPr>
          <w:delText>Spełnienie wymagania</w:delText>
        </w:r>
      </w:del>
      <w:r w:rsidRPr="13CD443A">
        <w:rPr>
          <w:i/>
          <w:iCs/>
          <w:sz w:val="20"/>
          <w:szCs w:val="20"/>
        </w:rPr>
        <w:t xml:space="preserve">” frazy </w:t>
      </w:r>
      <w:r w:rsidRPr="008A1D8F">
        <w:rPr>
          <w:b/>
          <w:bCs/>
          <w:i/>
          <w:iCs/>
          <w:sz w:val="20"/>
          <w:szCs w:val="20"/>
        </w:rPr>
        <w:t>„Spełniam”</w:t>
      </w:r>
      <w:r w:rsidRPr="13CD443A">
        <w:rPr>
          <w:i/>
          <w:iCs/>
          <w:sz w:val="20"/>
          <w:szCs w:val="20"/>
        </w:rPr>
        <w:t xml:space="preserve"> w przypadku deklaracji spełnienia określonego wymagania lub </w:t>
      </w:r>
      <w:r w:rsidRPr="008A1D8F">
        <w:rPr>
          <w:b/>
          <w:bCs/>
          <w:i/>
          <w:iCs/>
          <w:sz w:val="20"/>
          <w:szCs w:val="20"/>
        </w:rPr>
        <w:t>„Nie spełniam”</w:t>
      </w:r>
      <w:r w:rsidRPr="13CD443A">
        <w:rPr>
          <w:i/>
          <w:iCs/>
          <w:sz w:val="20"/>
          <w:szCs w:val="20"/>
        </w:rPr>
        <w:t xml:space="preserve"> w przypadku braku deklaracji spełnienia określonego wymagania. Jednocześnie w kolumnie „Uwagi” </w:t>
      </w:r>
      <w:r w:rsidR="79F39EF7" w:rsidRPr="13CD443A">
        <w:rPr>
          <w:i/>
          <w:iCs/>
          <w:sz w:val="20"/>
          <w:szCs w:val="20"/>
        </w:rPr>
        <w:t>W</w:t>
      </w:r>
      <w:r w:rsidR="1064B14C" w:rsidRPr="13CD443A">
        <w:rPr>
          <w:i/>
          <w:iCs/>
          <w:sz w:val="20"/>
          <w:szCs w:val="20"/>
        </w:rPr>
        <w:t>nioskodawca</w:t>
      </w:r>
      <w:r w:rsidRPr="13CD443A">
        <w:rPr>
          <w:i/>
          <w:iCs/>
          <w:sz w:val="20"/>
          <w:szCs w:val="20"/>
        </w:rPr>
        <w:t xml:space="preserve"> może (lecz nie musi) wpisać swoje uwagi odnośnie spełniania lub niespełniania danego </w:t>
      </w:r>
      <w:r w:rsidR="0044795C">
        <w:rPr>
          <w:i/>
          <w:iCs/>
          <w:sz w:val="20"/>
          <w:szCs w:val="20"/>
        </w:rPr>
        <w:t>W</w:t>
      </w:r>
      <w:r w:rsidR="4DA603EE" w:rsidRPr="13CD443A">
        <w:rPr>
          <w:i/>
          <w:iCs/>
          <w:sz w:val="20"/>
          <w:szCs w:val="20"/>
        </w:rPr>
        <w:t>ymagania</w:t>
      </w:r>
      <w:r w:rsidRPr="13CD443A">
        <w:rPr>
          <w:i/>
          <w:iCs/>
          <w:sz w:val="20"/>
          <w:szCs w:val="20"/>
        </w:rPr>
        <w:t>.</w:t>
      </w:r>
    </w:p>
    <w:p w14:paraId="34BBD626" w14:textId="21CD1142" w:rsidR="0044795C" w:rsidRDefault="0044795C" w:rsidP="0044795C">
      <w:r w:rsidRPr="0044795C">
        <w:rPr>
          <w:i/>
          <w:iCs/>
          <w:sz w:val="20"/>
          <w:szCs w:val="20"/>
          <w:u w:val="single"/>
        </w:rPr>
        <w:t>Uwaga!</w:t>
      </w:r>
      <w:r>
        <w:rPr>
          <w:i/>
          <w:iCs/>
          <w:sz w:val="20"/>
          <w:szCs w:val="20"/>
          <w:u w:val="single"/>
        </w:rPr>
        <w:t xml:space="preserve"> </w:t>
      </w:r>
      <w:r w:rsidRPr="0044795C">
        <w:rPr>
          <w:i/>
          <w:iCs/>
          <w:sz w:val="20"/>
          <w:szCs w:val="20"/>
          <w:u w:val="single"/>
        </w:rPr>
        <w:t>Wnioskodawca dla Wymagań Obligatoryjnych nr 2.2 oraz 2.7 w Tabeli D.2 musi wpisać uzasadnienia spełnienia ww. Wymagań.</w:t>
      </w:r>
    </w:p>
    <w:p w14:paraId="14DC515F" w14:textId="77777777" w:rsidR="00DE1624" w:rsidRDefault="00DE1624" w:rsidP="00705167">
      <w:pPr>
        <w:jc w:val="both"/>
        <w:rPr>
          <w:i/>
          <w:iCs/>
          <w:sz w:val="20"/>
          <w:szCs w:val="20"/>
        </w:rPr>
      </w:pPr>
    </w:p>
    <w:p w14:paraId="1AA09797" w14:textId="6B0D103B" w:rsidR="00E51364" w:rsidRPr="00677385" w:rsidRDefault="00E51364" w:rsidP="56C60B51">
      <w:pPr>
        <w:jc w:val="both"/>
        <w:rPr>
          <w:i/>
          <w:iCs/>
          <w:color w:val="44546A" w:themeColor="text2"/>
          <w:sz w:val="18"/>
          <w:szCs w:val="18"/>
        </w:rPr>
      </w:pPr>
      <w:r w:rsidRPr="56C60B51">
        <w:rPr>
          <w:i/>
          <w:iCs/>
          <w:color w:val="44546A" w:themeColor="text2"/>
          <w:sz w:val="18"/>
          <w:szCs w:val="18"/>
        </w:rPr>
        <w:t xml:space="preserve">Tabela </w:t>
      </w:r>
      <w:r w:rsidR="00BD59F0" w:rsidRPr="56C60B51">
        <w:rPr>
          <w:i/>
          <w:iCs/>
          <w:color w:val="44546A" w:themeColor="text2"/>
          <w:sz w:val="18"/>
          <w:szCs w:val="18"/>
        </w:rPr>
        <w:t>D</w:t>
      </w:r>
      <w:r w:rsidRPr="56C60B51">
        <w:rPr>
          <w:i/>
          <w:iCs/>
          <w:color w:val="44546A" w:themeColor="text2"/>
          <w:sz w:val="18"/>
          <w:szCs w:val="18"/>
        </w:rPr>
        <w:t>.</w:t>
      </w:r>
      <w:r w:rsidR="00BD59F0" w:rsidRPr="56C60B51">
        <w:rPr>
          <w:i/>
          <w:iCs/>
          <w:color w:val="44546A" w:themeColor="text2"/>
          <w:sz w:val="18"/>
          <w:szCs w:val="18"/>
        </w:rPr>
        <w:t>1</w:t>
      </w:r>
      <w:r w:rsidRPr="56C60B51">
        <w:rPr>
          <w:i/>
          <w:iCs/>
          <w:color w:val="44546A" w:themeColor="text2"/>
          <w:sz w:val="18"/>
          <w:szCs w:val="18"/>
        </w:rPr>
        <w:t xml:space="preserve"> </w:t>
      </w:r>
      <w:r w:rsidR="004F2A7E" w:rsidRPr="56C60B51">
        <w:rPr>
          <w:i/>
          <w:iCs/>
          <w:color w:val="44546A" w:themeColor="text2"/>
          <w:sz w:val="18"/>
          <w:szCs w:val="18"/>
        </w:rPr>
        <w:t xml:space="preserve">Wymagania </w:t>
      </w:r>
      <w:r w:rsidR="60E6E0D1" w:rsidRPr="56C60B51">
        <w:rPr>
          <w:i/>
          <w:iCs/>
          <w:color w:val="44546A" w:themeColor="text2"/>
          <w:sz w:val="18"/>
          <w:szCs w:val="18"/>
        </w:rPr>
        <w:t>O</w:t>
      </w:r>
      <w:r w:rsidR="004F2A7E" w:rsidRPr="56C60B51">
        <w:rPr>
          <w:i/>
          <w:iCs/>
          <w:color w:val="44546A" w:themeColor="text2"/>
          <w:sz w:val="18"/>
          <w:szCs w:val="18"/>
        </w:rPr>
        <w:t xml:space="preserve">bligatoryjne </w:t>
      </w:r>
      <w:r w:rsidR="1090FDE4" w:rsidRPr="56C60B51">
        <w:rPr>
          <w:i/>
          <w:iCs/>
          <w:color w:val="44546A" w:themeColor="text2"/>
          <w:sz w:val="18"/>
          <w:szCs w:val="18"/>
        </w:rPr>
        <w:t xml:space="preserve">dla Prototypu Ogniwa (Etap I) </w:t>
      </w:r>
      <w:r w:rsidR="00DE1624" w:rsidRPr="56C60B51">
        <w:rPr>
          <w:i/>
          <w:iCs/>
          <w:color w:val="44546A" w:themeColor="text2"/>
          <w:sz w:val="18"/>
          <w:szCs w:val="18"/>
        </w:rPr>
        <w:t>dla strumienia „</w:t>
      </w:r>
      <w:r w:rsidR="645C2930" w:rsidRPr="56C60B51">
        <w:rPr>
          <w:i/>
          <w:iCs/>
          <w:color w:val="44546A" w:themeColor="text2"/>
          <w:sz w:val="18"/>
          <w:szCs w:val="18"/>
        </w:rPr>
        <w:t>B</w:t>
      </w:r>
      <w:r w:rsidR="00DE1624" w:rsidRPr="56C60B51">
        <w:rPr>
          <w:i/>
          <w:iCs/>
          <w:color w:val="44546A" w:themeColor="text2"/>
          <w:sz w:val="18"/>
          <w:szCs w:val="18"/>
        </w:rPr>
        <w:t xml:space="preserve">ateria” 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1417"/>
        <w:gridCol w:w="2552"/>
        <w:gridCol w:w="2126"/>
        <w:gridCol w:w="2977"/>
      </w:tblGrid>
      <w:tr w:rsidR="007362A5" w14:paraId="1894AAB2" w14:textId="41270081" w:rsidTr="00D65777">
        <w:trPr>
          <w:trHeight w:val="730"/>
          <w:tblHeader/>
          <w:jc w:val="center"/>
        </w:trPr>
        <w:tc>
          <w:tcPr>
            <w:tcW w:w="1413" w:type="dxa"/>
            <w:shd w:val="clear" w:color="auto" w:fill="C5E0B3" w:themeFill="accent6" w:themeFillTint="66"/>
            <w:vAlign w:val="center"/>
          </w:tcPr>
          <w:p w14:paraId="108002FA" w14:textId="0FA490C0" w:rsidR="007362A5" w:rsidRPr="00B61C50" w:rsidRDefault="00D65777" w:rsidP="00D65777">
            <w:pPr>
              <w:pStyle w:val="Akapitzlist"/>
              <w:ind w:left="-111"/>
              <w:jc w:val="center"/>
              <w:rPr>
                <w:b/>
                <w:sz w:val="20"/>
                <w:szCs w:val="20"/>
              </w:rPr>
            </w:pPr>
            <w:r w:rsidRPr="00D65777">
              <w:rPr>
                <w:b/>
                <w:sz w:val="18"/>
                <w:szCs w:val="20"/>
              </w:rPr>
              <w:t>Nr Wymagania Obligator</w:t>
            </w:r>
            <w:r>
              <w:rPr>
                <w:b/>
                <w:sz w:val="18"/>
                <w:szCs w:val="20"/>
              </w:rPr>
              <w:t>yjnego</w:t>
            </w:r>
            <w:r w:rsidRPr="00D65777">
              <w:rPr>
                <w:b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C5E0B3" w:themeFill="accent6" w:themeFillTint="66"/>
          </w:tcPr>
          <w:p w14:paraId="19FEEB31" w14:textId="77777777" w:rsidR="007362A5" w:rsidRPr="00B61C50" w:rsidRDefault="007362A5" w:rsidP="004238CB">
            <w:pPr>
              <w:jc w:val="center"/>
              <w:rPr>
                <w:b/>
                <w:sz w:val="20"/>
                <w:szCs w:val="20"/>
              </w:rPr>
            </w:pPr>
            <w:r w:rsidRPr="00B61C50">
              <w:rPr>
                <w:b/>
                <w:sz w:val="20"/>
                <w:szCs w:val="20"/>
              </w:rPr>
              <w:t>Kategoria</w:t>
            </w:r>
          </w:p>
        </w:tc>
        <w:tc>
          <w:tcPr>
            <w:tcW w:w="2552" w:type="dxa"/>
            <w:shd w:val="clear" w:color="auto" w:fill="C5E0B3" w:themeFill="accent6" w:themeFillTint="66"/>
          </w:tcPr>
          <w:p w14:paraId="63917D62" w14:textId="7EB90895" w:rsidR="007362A5" w:rsidRPr="00B61C50" w:rsidRDefault="007362A5" w:rsidP="004238CB">
            <w:pPr>
              <w:jc w:val="center"/>
              <w:rPr>
                <w:b/>
                <w:sz w:val="20"/>
                <w:szCs w:val="20"/>
              </w:rPr>
            </w:pPr>
            <w:r w:rsidRPr="00B61C50">
              <w:rPr>
                <w:b/>
                <w:sz w:val="20"/>
                <w:szCs w:val="20"/>
              </w:rPr>
              <w:t xml:space="preserve">Nazwa </w:t>
            </w:r>
            <w:r w:rsidR="008A1D8F">
              <w:rPr>
                <w:b/>
                <w:sz w:val="20"/>
                <w:szCs w:val="20"/>
              </w:rPr>
              <w:t>W</w:t>
            </w:r>
            <w:r w:rsidRPr="00B61C50">
              <w:rPr>
                <w:b/>
                <w:sz w:val="20"/>
                <w:szCs w:val="20"/>
              </w:rPr>
              <w:t xml:space="preserve">ymagania </w:t>
            </w:r>
            <w:r w:rsidR="008A1D8F">
              <w:rPr>
                <w:b/>
                <w:sz w:val="20"/>
                <w:szCs w:val="20"/>
              </w:rPr>
              <w:t>O</w:t>
            </w:r>
            <w:r w:rsidRPr="00B61C50">
              <w:rPr>
                <w:b/>
                <w:sz w:val="20"/>
                <w:szCs w:val="20"/>
              </w:rPr>
              <w:t>bligatoryjnego</w:t>
            </w:r>
          </w:p>
        </w:tc>
        <w:tc>
          <w:tcPr>
            <w:tcW w:w="2126" w:type="dxa"/>
            <w:shd w:val="clear" w:color="auto" w:fill="C5E0B3" w:themeFill="accent6" w:themeFillTint="66"/>
          </w:tcPr>
          <w:p w14:paraId="104B2364" w14:textId="701767AD" w:rsidR="007362A5" w:rsidRDefault="2FBDC090" w:rsidP="008A1D8F">
            <w:pPr>
              <w:jc w:val="center"/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 xml:space="preserve">Deklaracja </w:t>
            </w:r>
            <w:r w:rsidR="008A1D8F" w:rsidRPr="70A62EBD">
              <w:rPr>
                <w:b/>
                <w:bCs/>
                <w:sz w:val="20"/>
                <w:szCs w:val="20"/>
              </w:rPr>
              <w:t>W</w:t>
            </w:r>
            <w:r w:rsidR="008A1D8F">
              <w:rPr>
                <w:b/>
                <w:bCs/>
                <w:sz w:val="20"/>
                <w:szCs w:val="20"/>
              </w:rPr>
              <w:t xml:space="preserve">nioskodawcy </w:t>
            </w:r>
            <w:r w:rsidRPr="70A62EBD">
              <w:rPr>
                <w:b/>
                <w:bCs/>
                <w:sz w:val="20"/>
                <w:szCs w:val="20"/>
              </w:rPr>
              <w:t xml:space="preserve">dotycząca </w:t>
            </w:r>
            <w:ins w:id="4" w:author="Autor">
              <w:r w:rsidR="00503937">
                <w:rPr>
                  <w:b/>
                  <w:bCs/>
                  <w:sz w:val="20"/>
                  <w:szCs w:val="20"/>
                </w:rPr>
                <w:t xml:space="preserve">Spełnienia </w:t>
              </w:r>
            </w:ins>
            <w:r w:rsidR="00600F6E">
              <w:rPr>
                <w:b/>
                <w:bCs/>
                <w:sz w:val="20"/>
                <w:szCs w:val="20"/>
              </w:rPr>
              <w:t>W</w:t>
            </w:r>
            <w:r w:rsidRPr="70A62EBD">
              <w:rPr>
                <w:b/>
                <w:bCs/>
                <w:sz w:val="20"/>
                <w:szCs w:val="20"/>
              </w:rPr>
              <w:t>ymagania:</w:t>
            </w:r>
          </w:p>
        </w:tc>
        <w:tc>
          <w:tcPr>
            <w:tcW w:w="2977" w:type="dxa"/>
            <w:shd w:val="clear" w:color="auto" w:fill="C5E0B3" w:themeFill="accent6" w:themeFillTint="66"/>
          </w:tcPr>
          <w:p w14:paraId="46692EDA" w14:textId="6D27A9C2" w:rsidR="60A4A0C1" w:rsidRDefault="60A4A0C1" w:rsidP="62044C99">
            <w:pPr>
              <w:jc w:val="center"/>
              <w:rPr>
                <w:b/>
                <w:bCs/>
                <w:sz w:val="20"/>
                <w:szCs w:val="20"/>
              </w:rPr>
            </w:pPr>
            <w:r w:rsidRPr="62044C99">
              <w:rPr>
                <w:b/>
                <w:bCs/>
                <w:sz w:val="20"/>
                <w:szCs w:val="20"/>
              </w:rPr>
              <w:t>Uwagi</w:t>
            </w:r>
          </w:p>
        </w:tc>
      </w:tr>
      <w:tr w:rsidR="70A62EBD" w14:paraId="4DFD18FF" w14:textId="77777777" w:rsidTr="00D65777">
        <w:trPr>
          <w:trHeight w:val="1123"/>
          <w:tblHeader/>
          <w:jc w:val="center"/>
        </w:trPr>
        <w:tc>
          <w:tcPr>
            <w:tcW w:w="1413" w:type="dxa"/>
            <w:shd w:val="clear" w:color="auto" w:fill="E2EFD9" w:themeFill="accent6" w:themeFillTint="33"/>
          </w:tcPr>
          <w:p w14:paraId="58678778" w14:textId="21E1A02B" w:rsidR="04CC3560" w:rsidRDefault="04CC3560" w:rsidP="70A62EBD">
            <w:pPr>
              <w:pStyle w:val="Akapitzlist"/>
              <w:ind w:left="0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>1.1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06A2F5A1" w14:textId="0534FA13" w:rsidR="04CC3560" w:rsidRDefault="04CC3560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Technologia Ogniw</w:t>
            </w:r>
          </w:p>
        </w:tc>
        <w:tc>
          <w:tcPr>
            <w:tcW w:w="2552" w:type="dxa"/>
            <w:shd w:val="clear" w:color="auto" w:fill="E2EFD9" w:themeFill="accent6" w:themeFillTint="33"/>
          </w:tcPr>
          <w:p w14:paraId="6877E3A6" w14:textId="178F3B0B" w:rsidR="04CC3560" w:rsidRDefault="04CC3560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Wykonanie</w:t>
            </w:r>
            <w:r w:rsidR="008A1D8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Prototypu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Ogniw</w:t>
            </w:r>
            <w:r w:rsidR="008A1D8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a</w:t>
            </w:r>
          </w:p>
          <w:p w14:paraId="049161D9" w14:textId="1820EFFE" w:rsidR="70A62EBD" w:rsidRDefault="70A62EBD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1F5F60B" w14:textId="77EC0D86" w:rsidR="04CC3560" w:rsidRDefault="04CC3560" w:rsidP="70A62EBD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14:paraId="5789B765" w14:textId="0A204C14" w:rsidR="62044C99" w:rsidRDefault="62044C99" w:rsidP="0044795C">
            <w:pPr>
              <w:rPr>
                <w:rStyle w:val="Tekstzastpczy"/>
              </w:rPr>
            </w:pPr>
          </w:p>
        </w:tc>
      </w:tr>
      <w:tr w:rsidR="70A62EBD" w14:paraId="0525129C" w14:textId="77777777" w:rsidTr="00D65777">
        <w:trPr>
          <w:trHeight w:val="1123"/>
          <w:tblHeader/>
          <w:jc w:val="center"/>
        </w:trPr>
        <w:tc>
          <w:tcPr>
            <w:tcW w:w="1413" w:type="dxa"/>
            <w:shd w:val="clear" w:color="auto" w:fill="E2EFD9" w:themeFill="accent6" w:themeFillTint="33"/>
          </w:tcPr>
          <w:p w14:paraId="572455D3" w14:textId="2DDF2EDD" w:rsidR="04CC3560" w:rsidRDefault="04CC3560" w:rsidP="70A62EBD">
            <w:pPr>
              <w:pStyle w:val="Akapitzlist"/>
              <w:ind w:left="0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>1.2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71EB234D" w14:textId="22EA5BF6" w:rsidR="04CC3560" w:rsidRDefault="04CC3560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Prototyp Ogniwa</w:t>
            </w:r>
          </w:p>
        </w:tc>
        <w:tc>
          <w:tcPr>
            <w:tcW w:w="2552" w:type="dxa"/>
            <w:shd w:val="clear" w:color="auto" w:fill="E2EFD9" w:themeFill="accent6" w:themeFillTint="33"/>
          </w:tcPr>
          <w:p w14:paraId="41ACD315" w14:textId="307FC317" w:rsidR="04CC3560" w:rsidRDefault="04CC3560" w:rsidP="70A62EBD">
            <w:pPr>
              <w:spacing w:line="257" w:lineRule="auto"/>
            </w:pPr>
            <w:r w:rsidRPr="70A62EB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Spełnienie Wymagań</w:t>
            </w:r>
          </w:p>
          <w:p w14:paraId="59EFD55F" w14:textId="52CAF3C1" w:rsidR="04CC3560" w:rsidRDefault="04CC3560" w:rsidP="70A62EBD">
            <w:pPr>
              <w:spacing w:line="257" w:lineRule="auto"/>
            </w:pPr>
            <w:r w:rsidRPr="70A62EB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Obligatoryjnych w zakresie</w:t>
            </w:r>
          </w:p>
          <w:p w14:paraId="3674E22E" w14:textId="773BA1CE" w:rsidR="04CC3560" w:rsidRDefault="04CC3560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Technologii Ogniw galwanicznych</w:t>
            </w:r>
          </w:p>
        </w:tc>
        <w:tc>
          <w:tcPr>
            <w:tcW w:w="2126" w:type="dxa"/>
          </w:tcPr>
          <w:p w14:paraId="4768AA1E" w14:textId="5D30E972" w:rsidR="04CC3560" w:rsidRDefault="04CC3560" w:rsidP="715BD39F">
            <w:pPr>
              <w:rPr>
                <w:rStyle w:val="Tekstzastpczy"/>
              </w:rPr>
            </w:pPr>
          </w:p>
        </w:tc>
        <w:tc>
          <w:tcPr>
            <w:tcW w:w="2977" w:type="dxa"/>
          </w:tcPr>
          <w:p w14:paraId="01536DE9" w14:textId="228A7FA4" w:rsidR="62044C99" w:rsidRDefault="62044C99" w:rsidP="62044C99">
            <w:pPr>
              <w:rPr>
                <w:rStyle w:val="Tekstzastpczy"/>
              </w:rPr>
            </w:pPr>
          </w:p>
        </w:tc>
      </w:tr>
      <w:tr w:rsidR="70A62EBD" w14:paraId="4522B847" w14:textId="77777777" w:rsidTr="00D65777">
        <w:trPr>
          <w:trHeight w:val="1123"/>
          <w:tblHeader/>
          <w:jc w:val="center"/>
        </w:trPr>
        <w:tc>
          <w:tcPr>
            <w:tcW w:w="1413" w:type="dxa"/>
            <w:shd w:val="clear" w:color="auto" w:fill="E2EFD9" w:themeFill="accent6" w:themeFillTint="33"/>
          </w:tcPr>
          <w:p w14:paraId="620F4BE7" w14:textId="43388CB3" w:rsidR="04CC3560" w:rsidRDefault="04CC3560" w:rsidP="70A62EBD">
            <w:pPr>
              <w:pStyle w:val="Akapitzlist"/>
              <w:ind w:left="0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>1.3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1D8E552D" w14:textId="22EA5BF6" w:rsidR="04CC3560" w:rsidRDefault="04CC3560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Prototyp Ogniwa</w:t>
            </w:r>
          </w:p>
          <w:p w14:paraId="2B580A65" w14:textId="23E689B7" w:rsidR="70A62EBD" w:rsidRDefault="70A62EBD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E2EFD9" w:themeFill="accent6" w:themeFillTint="33"/>
          </w:tcPr>
          <w:p w14:paraId="5ABCE46D" w14:textId="180278C8" w:rsidR="04CC3560" w:rsidRDefault="04CC3560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Pojemność Prototypu Ogniwa</w:t>
            </w:r>
          </w:p>
        </w:tc>
        <w:tc>
          <w:tcPr>
            <w:tcW w:w="2126" w:type="dxa"/>
          </w:tcPr>
          <w:p w14:paraId="72D04F60" w14:textId="460027C8" w:rsidR="04CC3560" w:rsidRDefault="04CC3560" w:rsidP="715BD39F">
            <w:pPr>
              <w:rPr>
                <w:rStyle w:val="Tekstzastpczy"/>
              </w:rPr>
            </w:pPr>
          </w:p>
        </w:tc>
        <w:tc>
          <w:tcPr>
            <w:tcW w:w="2977" w:type="dxa"/>
          </w:tcPr>
          <w:p w14:paraId="7066D9AA" w14:textId="4284D7BC" w:rsidR="62044C99" w:rsidRDefault="62044C99" w:rsidP="62044C99">
            <w:pPr>
              <w:rPr>
                <w:rStyle w:val="Tekstzastpczy"/>
              </w:rPr>
            </w:pPr>
          </w:p>
        </w:tc>
      </w:tr>
    </w:tbl>
    <w:p w14:paraId="13C8941D" w14:textId="25023631" w:rsidR="0044795C" w:rsidRDefault="0044795C" w:rsidP="70A62EBD"/>
    <w:p w14:paraId="6BCD7828" w14:textId="5E6FB093" w:rsidR="00DE1624" w:rsidRDefault="4EB8E151" w:rsidP="70A62EBD">
      <w:pPr>
        <w:jc w:val="both"/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D.2 Wymagania Obligatoryjne dla Demonstratora Baterii (Etap II)</w:t>
      </w:r>
      <w:r w:rsidR="772EF034" w:rsidRPr="70A62EBD">
        <w:rPr>
          <w:i/>
          <w:iCs/>
          <w:color w:val="44546A" w:themeColor="text2"/>
          <w:sz w:val="18"/>
          <w:szCs w:val="18"/>
        </w:rPr>
        <w:t xml:space="preserve"> dla Strumienia “Bateria”</w:t>
      </w:r>
    </w:p>
    <w:tbl>
      <w:tblPr>
        <w:tblStyle w:val="Tabela-Siatka"/>
        <w:tblW w:w="10632" w:type="dxa"/>
        <w:jc w:val="center"/>
        <w:tblLook w:val="04A0" w:firstRow="1" w:lastRow="0" w:firstColumn="1" w:lastColumn="0" w:noHBand="0" w:noVBand="1"/>
      </w:tblPr>
      <w:tblGrid>
        <w:gridCol w:w="1587"/>
        <w:gridCol w:w="1552"/>
        <w:gridCol w:w="2509"/>
        <w:gridCol w:w="2098"/>
        <w:gridCol w:w="2886"/>
      </w:tblGrid>
      <w:tr w:rsidR="00D65777" w14:paraId="2EF238FF" w14:textId="77777777" w:rsidTr="00D65777">
        <w:trPr>
          <w:trHeight w:val="730"/>
          <w:jc w:val="center"/>
        </w:trPr>
        <w:tc>
          <w:tcPr>
            <w:tcW w:w="1587" w:type="dxa"/>
            <w:shd w:val="clear" w:color="auto" w:fill="C5E0B3" w:themeFill="accent6" w:themeFillTint="66"/>
            <w:vAlign w:val="center"/>
          </w:tcPr>
          <w:p w14:paraId="1E538806" w14:textId="1CA39E31" w:rsidR="70A62EBD" w:rsidRDefault="00D65777" w:rsidP="00D65777">
            <w:pPr>
              <w:pStyle w:val="Akapitzlist"/>
              <w:ind w:left="-111"/>
              <w:jc w:val="center"/>
              <w:rPr>
                <w:b/>
                <w:bCs/>
                <w:sz w:val="20"/>
                <w:szCs w:val="20"/>
              </w:rPr>
            </w:pPr>
            <w:r w:rsidRPr="00D65777">
              <w:rPr>
                <w:b/>
                <w:bCs/>
                <w:sz w:val="18"/>
                <w:szCs w:val="20"/>
              </w:rPr>
              <w:t>Nr Wymagania Obligatoryjnego</w:t>
            </w:r>
          </w:p>
        </w:tc>
        <w:tc>
          <w:tcPr>
            <w:tcW w:w="1552" w:type="dxa"/>
            <w:shd w:val="clear" w:color="auto" w:fill="C5E0B3" w:themeFill="accent6" w:themeFillTint="66"/>
          </w:tcPr>
          <w:p w14:paraId="67980610" w14:textId="77777777" w:rsidR="70A62EBD" w:rsidRDefault="70A62EBD" w:rsidP="70A62EBD">
            <w:pPr>
              <w:jc w:val="center"/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>Kategoria</w:t>
            </w:r>
          </w:p>
        </w:tc>
        <w:tc>
          <w:tcPr>
            <w:tcW w:w="2509" w:type="dxa"/>
            <w:shd w:val="clear" w:color="auto" w:fill="C5E0B3" w:themeFill="accent6" w:themeFillTint="66"/>
          </w:tcPr>
          <w:p w14:paraId="4C3167B9" w14:textId="1F6DB20F" w:rsidR="70A62EBD" w:rsidRDefault="70A62EBD" w:rsidP="70A62EBD">
            <w:pPr>
              <w:jc w:val="center"/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 xml:space="preserve">Nazwa </w:t>
            </w:r>
            <w:r w:rsidR="008A1D8F">
              <w:rPr>
                <w:b/>
                <w:bCs/>
                <w:sz w:val="20"/>
                <w:szCs w:val="20"/>
              </w:rPr>
              <w:t>W</w:t>
            </w:r>
            <w:r w:rsidRPr="70A62EBD">
              <w:rPr>
                <w:b/>
                <w:bCs/>
                <w:sz w:val="20"/>
                <w:szCs w:val="20"/>
              </w:rPr>
              <w:t xml:space="preserve">ymagania </w:t>
            </w:r>
            <w:r w:rsidR="008A1D8F">
              <w:rPr>
                <w:b/>
                <w:bCs/>
                <w:sz w:val="20"/>
                <w:szCs w:val="20"/>
              </w:rPr>
              <w:t>O</w:t>
            </w:r>
            <w:r w:rsidRPr="70A62EBD">
              <w:rPr>
                <w:b/>
                <w:bCs/>
                <w:sz w:val="20"/>
                <w:szCs w:val="20"/>
              </w:rPr>
              <w:t>bligatoryjnego</w:t>
            </w:r>
          </w:p>
        </w:tc>
        <w:tc>
          <w:tcPr>
            <w:tcW w:w="2098" w:type="dxa"/>
            <w:shd w:val="clear" w:color="auto" w:fill="C5E0B3" w:themeFill="accent6" w:themeFillTint="66"/>
          </w:tcPr>
          <w:p w14:paraId="522E1173" w14:textId="2B483215" w:rsidR="70A62EBD" w:rsidRDefault="70A62EBD" w:rsidP="00503937">
            <w:pPr>
              <w:jc w:val="center"/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 xml:space="preserve">Deklaracja </w:t>
            </w:r>
            <w:r w:rsidR="79F39EF7" w:rsidRPr="70A62EBD">
              <w:rPr>
                <w:b/>
                <w:bCs/>
                <w:sz w:val="20"/>
                <w:szCs w:val="20"/>
              </w:rPr>
              <w:t>W</w:t>
            </w:r>
            <w:r w:rsidR="008A1D8F">
              <w:rPr>
                <w:b/>
                <w:bCs/>
                <w:sz w:val="20"/>
                <w:szCs w:val="20"/>
              </w:rPr>
              <w:t xml:space="preserve">nioskodawcy </w:t>
            </w:r>
            <w:r w:rsidRPr="70A62EBD">
              <w:rPr>
                <w:b/>
                <w:bCs/>
                <w:sz w:val="20"/>
                <w:szCs w:val="20"/>
              </w:rPr>
              <w:t>dotycząca</w:t>
            </w:r>
            <w:del w:id="5" w:author="Autor">
              <w:r w:rsidRPr="70A62EBD" w:rsidDel="00503937">
                <w:rPr>
                  <w:b/>
                  <w:bCs/>
                  <w:sz w:val="20"/>
                  <w:szCs w:val="20"/>
                </w:rPr>
                <w:delText xml:space="preserve"> </w:delText>
              </w:r>
            </w:del>
            <w:ins w:id="6" w:author="Autor">
              <w:r w:rsidR="00503937">
                <w:rPr>
                  <w:b/>
                  <w:bCs/>
                  <w:sz w:val="20"/>
                  <w:szCs w:val="20"/>
                </w:rPr>
                <w:t xml:space="preserve">Spełnienia Wymagania </w:t>
              </w:r>
            </w:ins>
            <w:del w:id="7" w:author="Autor">
              <w:r w:rsidRPr="70A62EBD" w:rsidDel="00503937">
                <w:rPr>
                  <w:b/>
                  <w:bCs/>
                  <w:sz w:val="20"/>
                  <w:szCs w:val="20"/>
                </w:rPr>
                <w:delText>wymagania</w:delText>
              </w:r>
            </w:del>
            <w:r w:rsidRPr="70A62EBD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886" w:type="dxa"/>
            <w:shd w:val="clear" w:color="auto" w:fill="C5E0B3" w:themeFill="accent6" w:themeFillTint="66"/>
          </w:tcPr>
          <w:p w14:paraId="445437AE" w14:textId="677FC1B4" w:rsidR="1A7F13B0" w:rsidRDefault="1A7F13B0" w:rsidP="62044C99">
            <w:pPr>
              <w:jc w:val="center"/>
              <w:rPr>
                <w:b/>
                <w:bCs/>
                <w:sz w:val="20"/>
                <w:szCs w:val="20"/>
              </w:rPr>
            </w:pPr>
            <w:r w:rsidRPr="62044C99">
              <w:rPr>
                <w:b/>
                <w:bCs/>
                <w:sz w:val="20"/>
                <w:szCs w:val="20"/>
              </w:rPr>
              <w:t>Uwagi</w:t>
            </w:r>
          </w:p>
        </w:tc>
      </w:tr>
      <w:tr w:rsidR="00D65777" w14:paraId="1D9BB87D" w14:textId="77777777" w:rsidTr="00D65777">
        <w:trPr>
          <w:trHeight w:val="1123"/>
          <w:jc w:val="center"/>
        </w:trPr>
        <w:tc>
          <w:tcPr>
            <w:tcW w:w="1587" w:type="dxa"/>
            <w:shd w:val="clear" w:color="auto" w:fill="E2EFD9" w:themeFill="accent6" w:themeFillTint="33"/>
          </w:tcPr>
          <w:p w14:paraId="4E0EA583" w14:textId="197E0C15" w:rsidR="25EFBBCF" w:rsidRDefault="008A1D8F" w:rsidP="00D65777">
            <w:pPr>
              <w:pStyle w:val="Akapitzlist"/>
              <w:ind w:left="315" w:hanging="3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25EFBBCF" w:rsidRPr="70A62EBD">
              <w:rPr>
                <w:sz w:val="20"/>
                <w:szCs w:val="20"/>
              </w:rPr>
              <w:t>.1</w:t>
            </w:r>
          </w:p>
        </w:tc>
        <w:tc>
          <w:tcPr>
            <w:tcW w:w="1552" w:type="dxa"/>
            <w:shd w:val="clear" w:color="auto" w:fill="E2EFD9" w:themeFill="accent6" w:themeFillTint="33"/>
          </w:tcPr>
          <w:p w14:paraId="0A22E113" w14:textId="53C1AF93" w:rsidR="25EFBBCF" w:rsidRDefault="25EFBBCF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Demonstrator Baterii</w:t>
            </w:r>
          </w:p>
        </w:tc>
        <w:tc>
          <w:tcPr>
            <w:tcW w:w="2509" w:type="dxa"/>
            <w:shd w:val="clear" w:color="auto" w:fill="E2EFD9" w:themeFill="accent6" w:themeFillTint="33"/>
          </w:tcPr>
          <w:p w14:paraId="31D27C12" w14:textId="7DAE7195" w:rsidR="25EFBBCF" w:rsidRDefault="25EFBBCF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Wykonanie Demonstratora Baterii</w:t>
            </w:r>
          </w:p>
        </w:tc>
        <w:tc>
          <w:tcPr>
            <w:tcW w:w="2098" w:type="dxa"/>
          </w:tcPr>
          <w:p w14:paraId="3F220B7A" w14:textId="6BBE70CE" w:rsidR="70A62EBD" w:rsidRDefault="70A62EBD" w:rsidP="715BD39F">
            <w:pPr>
              <w:rPr>
                <w:rStyle w:val="Tekstzastpczy"/>
              </w:rPr>
            </w:pPr>
          </w:p>
        </w:tc>
        <w:tc>
          <w:tcPr>
            <w:tcW w:w="2886" w:type="dxa"/>
          </w:tcPr>
          <w:p w14:paraId="44124BD1" w14:textId="0300C823" w:rsidR="62044C99" w:rsidRDefault="62044C99" w:rsidP="62044C99">
            <w:pPr>
              <w:rPr>
                <w:rStyle w:val="Tekstzastpczy"/>
              </w:rPr>
            </w:pPr>
          </w:p>
        </w:tc>
      </w:tr>
      <w:tr w:rsidR="00D65777" w14:paraId="0E386B9B" w14:textId="77777777" w:rsidTr="00D65777">
        <w:trPr>
          <w:trHeight w:val="1123"/>
          <w:jc w:val="center"/>
        </w:trPr>
        <w:tc>
          <w:tcPr>
            <w:tcW w:w="1587" w:type="dxa"/>
            <w:shd w:val="clear" w:color="auto" w:fill="E2EFD9" w:themeFill="accent6" w:themeFillTint="33"/>
          </w:tcPr>
          <w:p w14:paraId="479190B0" w14:textId="019B4924" w:rsidR="70A62EBD" w:rsidRDefault="008A1D8F" w:rsidP="70A62EBD">
            <w:pPr>
              <w:pStyle w:val="Akapitzli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70A62EBD" w:rsidRPr="70A62EBD">
              <w:rPr>
                <w:sz w:val="20"/>
                <w:szCs w:val="20"/>
              </w:rPr>
              <w:t>.</w:t>
            </w:r>
            <w:r w:rsidR="1089F528" w:rsidRPr="70A62EBD">
              <w:rPr>
                <w:sz w:val="20"/>
                <w:szCs w:val="20"/>
              </w:rPr>
              <w:t>2</w:t>
            </w:r>
          </w:p>
        </w:tc>
        <w:tc>
          <w:tcPr>
            <w:tcW w:w="1552" w:type="dxa"/>
            <w:shd w:val="clear" w:color="auto" w:fill="E2EFD9" w:themeFill="accent6" w:themeFillTint="33"/>
          </w:tcPr>
          <w:p w14:paraId="6142D935" w14:textId="083E5749" w:rsidR="70A62EBD" w:rsidRDefault="70A62EBD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Technologia </w:t>
            </w:r>
            <w:r w:rsidR="3AD880B2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Ogniw</w:t>
            </w:r>
          </w:p>
          <w:p w14:paraId="7679F676" w14:textId="243D9CE5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09" w:type="dxa"/>
            <w:shd w:val="clear" w:color="auto" w:fill="E2EFD9" w:themeFill="accent6" w:themeFillTint="33"/>
          </w:tcPr>
          <w:p w14:paraId="3832DEBB" w14:textId="2E8FFA1A" w:rsidR="70A62EBD" w:rsidRDefault="70A62EBD" w:rsidP="70A62EBD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Recykling</w:t>
            </w:r>
          </w:p>
          <w:p w14:paraId="20824226" w14:textId="0B14BDE1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98" w:type="dxa"/>
          </w:tcPr>
          <w:p w14:paraId="61611497" w14:textId="2E7B9735" w:rsidR="70A62EBD" w:rsidRDefault="70A62EBD" w:rsidP="715BD39F">
            <w:pPr>
              <w:rPr>
                <w:rStyle w:val="Tekstzastpczy"/>
              </w:rPr>
            </w:pPr>
          </w:p>
        </w:tc>
        <w:tc>
          <w:tcPr>
            <w:tcW w:w="2886" w:type="dxa"/>
          </w:tcPr>
          <w:p w14:paraId="6A53F0A1" w14:textId="288B9C0E" w:rsidR="62044C99" w:rsidRDefault="62044C99" w:rsidP="62044C99">
            <w:pPr>
              <w:rPr>
                <w:rStyle w:val="Tekstzastpczy"/>
              </w:rPr>
            </w:pPr>
          </w:p>
        </w:tc>
      </w:tr>
      <w:tr w:rsidR="0044795C" w14:paraId="3DAAACF4" w14:textId="77777777" w:rsidTr="00D65777">
        <w:trPr>
          <w:trHeight w:val="1123"/>
          <w:jc w:val="center"/>
        </w:trPr>
        <w:tc>
          <w:tcPr>
            <w:tcW w:w="10632" w:type="dxa"/>
            <w:gridSpan w:val="5"/>
            <w:shd w:val="clear" w:color="auto" w:fill="FFFFFF" w:themeFill="background1"/>
          </w:tcPr>
          <w:p w14:paraId="05C1F3CF" w14:textId="034D4A7C" w:rsidR="0044795C" w:rsidRPr="0044795C" w:rsidRDefault="00026F8A" w:rsidP="0044795C">
            <w:pPr>
              <w:pStyle w:val="Akapitzlist"/>
              <w:shd w:val="clear" w:color="auto" w:fill="FFFFFF" w:themeFill="background1"/>
              <w:ind w:left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W tym polu p</w:t>
            </w:r>
            <w:r w:rsidR="0044795C" w:rsidRPr="0044795C">
              <w:rPr>
                <w:i/>
                <w:sz w:val="20"/>
                <w:szCs w:val="20"/>
              </w:rPr>
              <w:t>roszę wpisać uzasadnienie spełnienia Wymagania Obligatoryjnego zawierające założenia technologii recyklingu, ze wskazaniem poszczególnych materiałów wchodzących w skład Ogniwa galwanicznego oraz metody ich recyklingu.</w:t>
            </w:r>
          </w:p>
          <w:p w14:paraId="2F146D1D" w14:textId="2B340574" w:rsidR="0044795C" w:rsidRPr="0044795C" w:rsidRDefault="0044795C" w:rsidP="62044C99">
            <w:pPr>
              <w:rPr>
                <w:rStyle w:val="Tekstzastpczy"/>
                <w:i/>
              </w:rPr>
            </w:pPr>
          </w:p>
        </w:tc>
      </w:tr>
      <w:tr w:rsidR="00D65777" w14:paraId="3495E810" w14:textId="77777777" w:rsidTr="00D65777">
        <w:trPr>
          <w:trHeight w:val="1123"/>
          <w:jc w:val="center"/>
        </w:trPr>
        <w:tc>
          <w:tcPr>
            <w:tcW w:w="1587" w:type="dxa"/>
            <w:shd w:val="clear" w:color="auto" w:fill="E2EFD9" w:themeFill="accent6" w:themeFillTint="33"/>
          </w:tcPr>
          <w:p w14:paraId="245062C9" w14:textId="2D4D91F0" w:rsidR="70A62EBD" w:rsidRDefault="008A1D8F" w:rsidP="70A62EBD">
            <w:pPr>
              <w:pStyle w:val="Akapitzli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70A62EBD" w:rsidRPr="70A62EBD">
              <w:rPr>
                <w:sz w:val="20"/>
                <w:szCs w:val="20"/>
              </w:rPr>
              <w:t>1.</w:t>
            </w:r>
            <w:r w:rsidR="5F58BCAD" w:rsidRPr="70A62EBD">
              <w:rPr>
                <w:sz w:val="20"/>
                <w:szCs w:val="20"/>
              </w:rPr>
              <w:t>3</w:t>
            </w:r>
          </w:p>
        </w:tc>
        <w:tc>
          <w:tcPr>
            <w:tcW w:w="1552" w:type="dxa"/>
            <w:shd w:val="clear" w:color="auto" w:fill="E2EFD9" w:themeFill="accent6" w:themeFillTint="33"/>
          </w:tcPr>
          <w:p w14:paraId="646CE814" w14:textId="5FCBC866" w:rsidR="70A62EBD" w:rsidRDefault="70A62EBD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Technologia </w:t>
            </w:r>
            <w:r w:rsidR="3E285710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Ogniw</w:t>
            </w:r>
          </w:p>
          <w:p w14:paraId="6516CCAE" w14:textId="046A9BD4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09" w:type="dxa"/>
            <w:shd w:val="clear" w:color="auto" w:fill="E2EFD9" w:themeFill="accent6" w:themeFillTint="33"/>
          </w:tcPr>
          <w:p w14:paraId="0C73C2D3" w14:textId="4FAE52E9" w:rsidR="70A62EBD" w:rsidRDefault="70A62EBD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Normy dla </w:t>
            </w:r>
            <w:r w:rsidR="29E60AE7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aterii</w:t>
            </w:r>
          </w:p>
          <w:p w14:paraId="41E79E94" w14:textId="6E04BCC6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98" w:type="dxa"/>
          </w:tcPr>
          <w:p w14:paraId="3B456373" w14:textId="75312763" w:rsidR="70A62EBD" w:rsidRDefault="70A62EBD" w:rsidP="715BD39F">
            <w:pPr>
              <w:rPr>
                <w:rStyle w:val="Tekstzastpczy"/>
              </w:rPr>
            </w:pPr>
          </w:p>
        </w:tc>
        <w:tc>
          <w:tcPr>
            <w:tcW w:w="2886" w:type="dxa"/>
          </w:tcPr>
          <w:p w14:paraId="377042B2" w14:textId="5635A9D2" w:rsidR="62044C99" w:rsidRDefault="62044C99" w:rsidP="62044C99">
            <w:pPr>
              <w:rPr>
                <w:rStyle w:val="Tekstzastpczy"/>
              </w:rPr>
            </w:pPr>
          </w:p>
        </w:tc>
      </w:tr>
      <w:tr w:rsidR="00D65777" w14:paraId="3F5231B3" w14:textId="77777777" w:rsidTr="00D65777">
        <w:trPr>
          <w:trHeight w:val="1123"/>
          <w:jc w:val="center"/>
        </w:trPr>
        <w:tc>
          <w:tcPr>
            <w:tcW w:w="1587" w:type="dxa"/>
            <w:shd w:val="clear" w:color="auto" w:fill="E2EFD9" w:themeFill="accent6" w:themeFillTint="33"/>
          </w:tcPr>
          <w:p w14:paraId="0EC97DE8" w14:textId="6DA44A59" w:rsidR="70A62EBD" w:rsidRDefault="008A1D8F" w:rsidP="70A62EBD">
            <w:pPr>
              <w:pStyle w:val="Akapitzli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70A62EBD" w:rsidRPr="70A62EBD">
              <w:rPr>
                <w:sz w:val="20"/>
                <w:szCs w:val="20"/>
              </w:rPr>
              <w:t>.</w:t>
            </w:r>
            <w:r w:rsidR="4FD7BC08" w:rsidRPr="70A62EBD">
              <w:rPr>
                <w:sz w:val="20"/>
                <w:szCs w:val="20"/>
              </w:rPr>
              <w:t>4</w:t>
            </w:r>
          </w:p>
        </w:tc>
        <w:tc>
          <w:tcPr>
            <w:tcW w:w="1552" w:type="dxa"/>
            <w:shd w:val="clear" w:color="auto" w:fill="E2EFD9" w:themeFill="accent6" w:themeFillTint="33"/>
          </w:tcPr>
          <w:p w14:paraId="774AA826" w14:textId="1D6117B2" w:rsidR="70A62EBD" w:rsidRDefault="70A62EBD" w:rsidP="70A62EBD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Technologia </w:t>
            </w:r>
            <w:r w:rsidR="72CA419F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Ogniw</w:t>
            </w:r>
          </w:p>
          <w:p w14:paraId="289C2AE4" w14:textId="14EA835C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09" w:type="dxa"/>
            <w:shd w:val="clear" w:color="auto" w:fill="E2EFD9" w:themeFill="accent6" w:themeFillTint="33"/>
          </w:tcPr>
          <w:p w14:paraId="08D8346E" w14:textId="2A0E7C6E" w:rsidR="70A62EBD" w:rsidRDefault="70A62EBD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Bezpieczeństwo </w:t>
            </w:r>
            <w:r w:rsidR="3137828F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aterii</w:t>
            </w:r>
          </w:p>
          <w:p w14:paraId="0C227599" w14:textId="56C36674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98" w:type="dxa"/>
          </w:tcPr>
          <w:p w14:paraId="599D04A2" w14:textId="00584131" w:rsidR="70A62EBD" w:rsidRDefault="70A62EBD" w:rsidP="715BD39F">
            <w:pPr>
              <w:rPr>
                <w:rStyle w:val="Tekstzastpczy"/>
              </w:rPr>
            </w:pPr>
          </w:p>
        </w:tc>
        <w:tc>
          <w:tcPr>
            <w:tcW w:w="2886" w:type="dxa"/>
          </w:tcPr>
          <w:p w14:paraId="45091523" w14:textId="3953977D" w:rsidR="62044C99" w:rsidRDefault="62044C99" w:rsidP="62044C99">
            <w:pPr>
              <w:rPr>
                <w:rStyle w:val="Tekstzastpczy"/>
              </w:rPr>
            </w:pPr>
          </w:p>
        </w:tc>
      </w:tr>
      <w:tr w:rsidR="00D65777" w14:paraId="0E2342E9" w14:textId="77777777" w:rsidTr="00D65777">
        <w:trPr>
          <w:trHeight w:val="1123"/>
          <w:jc w:val="center"/>
        </w:trPr>
        <w:tc>
          <w:tcPr>
            <w:tcW w:w="1587" w:type="dxa"/>
            <w:shd w:val="clear" w:color="auto" w:fill="E2EFD9" w:themeFill="accent6" w:themeFillTint="33"/>
          </w:tcPr>
          <w:p w14:paraId="7F9DA893" w14:textId="1823F70F" w:rsidR="70A62EBD" w:rsidRDefault="008A1D8F" w:rsidP="70A62EBD">
            <w:pPr>
              <w:pStyle w:val="Akapitzli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70A62EBD" w:rsidRPr="70A62EBD">
              <w:rPr>
                <w:sz w:val="20"/>
                <w:szCs w:val="20"/>
              </w:rPr>
              <w:t>.</w:t>
            </w:r>
            <w:r w:rsidR="36306667" w:rsidRPr="70A62EBD">
              <w:rPr>
                <w:sz w:val="20"/>
                <w:szCs w:val="20"/>
              </w:rPr>
              <w:t>5</w:t>
            </w:r>
          </w:p>
        </w:tc>
        <w:tc>
          <w:tcPr>
            <w:tcW w:w="1552" w:type="dxa"/>
            <w:shd w:val="clear" w:color="auto" w:fill="E2EFD9" w:themeFill="accent6" w:themeFillTint="33"/>
          </w:tcPr>
          <w:p w14:paraId="4C995361" w14:textId="531FA2C1" w:rsidR="70A62EBD" w:rsidRDefault="70A62EBD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Demonstrator</w:t>
            </w:r>
            <w:r w:rsidR="1CD5DBB0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Baterii</w:t>
            </w:r>
          </w:p>
          <w:p w14:paraId="2CAC06B6" w14:textId="56400A5B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09" w:type="dxa"/>
            <w:shd w:val="clear" w:color="auto" w:fill="E2EFD9" w:themeFill="accent6" w:themeFillTint="33"/>
          </w:tcPr>
          <w:p w14:paraId="36121529" w14:textId="54B538A4" w:rsidR="70A62EBD" w:rsidRDefault="70A62EBD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Pojemność </w:t>
            </w:r>
            <w:r w:rsidR="7409C1EE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aterii</w:t>
            </w:r>
          </w:p>
          <w:p w14:paraId="637DEB7B" w14:textId="01F37FE2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98" w:type="dxa"/>
          </w:tcPr>
          <w:p w14:paraId="458544CB" w14:textId="3825BD99" w:rsidR="70A62EBD" w:rsidRDefault="70A62EBD" w:rsidP="715BD39F">
            <w:pPr>
              <w:rPr>
                <w:rStyle w:val="Tekstzastpczy"/>
              </w:rPr>
            </w:pPr>
          </w:p>
        </w:tc>
        <w:tc>
          <w:tcPr>
            <w:tcW w:w="2886" w:type="dxa"/>
          </w:tcPr>
          <w:p w14:paraId="296D06A0" w14:textId="4DB9739D" w:rsidR="62044C99" w:rsidRDefault="62044C99" w:rsidP="62044C99">
            <w:pPr>
              <w:rPr>
                <w:rStyle w:val="Tekstzastpczy"/>
              </w:rPr>
            </w:pPr>
          </w:p>
        </w:tc>
      </w:tr>
      <w:tr w:rsidR="00D65777" w14:paraId="16464FF8" w14:textId="77777777" w:rsidTr="00D65777">
        <w:trPr>
          <w:trHeight w:val="1123"/>
          <w:jc w:val="center"/>
        </w:trPr>
        <w:tc>
          <w:tcPr>
            <w:tcW w:w="1587" w:type="dxa"/>
            <w:shd w:val="clear" w:color="auto" w:fill="E2EFD9" w:themeFill="accent6" w:themeFillTint="33"/>
          </w:tcPr>
          <w:p w14:paraId="638A8D19" w14:textId="31B2A472" w:rsidR="70A62EBD" w:rsidRDefault="008A1D8F" w:rsidP="70A62EBD">
            <w:pPr>
              <w:pStyle w:val="Akapitzli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70A62EBD" w:rsidRPr="70A62EBD">
              <w:rPr>
                <w:sz w:val="20"/>
                <w:szCs w:val="20"/>
              </w:rPr>
              <w:t>.</w:t>
            </w:r>
            <w:r w:rsidR="3BCA8674" w:rsidRPr="70A62EBD">
              <w:rPr>
                <w:sz w:val="20"/>
                <w:szCs w:val="20"/>
              </w:rPr>
              <w:t>6</w:t>
            </w:r>
          </w:p>
        </w:tc>
        <w:tc>
          <w:tcPr>
            <w:tcW w:w="1552" w:type="dxa"/>
            <w:shd w:val="clear" w:color="auto" w:fill="E2EFD9" w:themeFill="accent6" w:themeFillTint="33"/>
          </w:tcPr>
          <w:p w14:paraId="62CF46E9" w14:textId="621B6E2E" w:rsidR="70A62EBD" w:rsidRDefault="70A62EBD" w:rsidP="70A62EBD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Demonstrator</w:t>
            </w:r>
            <w:r w:rsidR="7F33931B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Baterii</w:t>
            </w:r>
          </w:p>
          <w:p w14:paraId="551A81BF" w14:textId="32641E87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09" w:type="dxa"/>
            <w:shd w:val="clear" w:color="auto" w:fill="E2EFD9" w:themeFill="accent6" w:themeFillTint="33"/>
          </w:tcPr>
          <w:p w14:paraId="1E2B9F57" w14:textId="08DDEF19" w:rsidR="70A62EBD" w:rsidRDefault="70A62EBD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Moc </w:t>
            </w:r>
            <w:r w:rsidR="470559A8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aterii</w:t>
            </w:r>
          </w:p>
          <w:p w14:paraId="25CADEF7" w14:textId="1B4A78AD" w:rsidR="70A62EBD" w:rsidRDefault="70A62EBD" w:rsidP="70A62EBD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98" w:type="dxa"/>
          </w:tcPr>
          <w:p w14:paraId="7813724F" w14:textId="2B31C3E6" w:rsidR="70A62EBD" w:rsidRDefault="70A62EBD" w:rsidP="715BD39F">
            <w:pPr>
              <w:rPr>
                <w:rStyle w:val="Tekstzastpczy"/>
              </w:rPr>
            </w:pPr>
          </w:p>
        </w:tc>
        <w:tc>
          <w:tcPr>
            <w:tcW w:w="2886" w:type="dxa"/>
          </w:tcPr>
          <w:p w14:paraId="11869A33" w14:textId="7E57C249" w:rsidR="62044C99" w:rsidRDefault="62044C99" w:rsidP="62044C99">
            <w:pPr>
              <w:rPr>
                <w:rStyle w:val="Tekstzastpczy"/>
              </w:rPr>
            </w:pPr>
          </w:p>
        </w:tc>
      </w:tr>
      <w:tr w:rsidR="00D65777" w14:paraId="0078B15D" w14:textId="77777777" w:rsidTr="00D65777">
        <w:trPr>
          <w:trHeight w:val="1123"/>
          <w:jc w:val="center"/>
        </w:trPr>
        <w:tc>
          <w:tcPr>
            <w:tcW w:w="1587" w:type="dxa"/>
            <w:shd w:val="clear" w:color="auto" w:fill="E2EFD9" w:themeFill="accent6" w:themeFillTint="33"/>
          </w:tcPr>
          <w:p w14:paraId="0DEA2834" w14:textId="3544B875" w:rsidR="3E05A406" w:rsidRDefault="008A1D8F" w:rsidP="70A62EBD">
            <w:pPr>
              <w:pStyle w:val="Akapitzli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3E05A406" w:rsidRPr="70A62EBD">
              <w:rPr>
                <w:sz w:val="20"/>
                <w:szCs w:val="20"/>
              </w:rPr>
              <w:t>.7</w:t>
            </w:r>
          </w:p>
        </w:tc>
        <w:tc>
          <w:tcPr>
            <w:tcW w:w="1552" w:type="dxa"/>
            <w:shd w:val="clear" w:color="auto" w:fill="E2EFD9" w:themeFill="accent6" w:themeFillTint="33"/>
          </w:tcPr>
          <w:p w14:paraId="413F356B" w14:textId="621B6E2E" w:rsidR="3E05A406" w:rsidRDefault="3E05A406" w:rsidP="70A62EBD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Demonstrator Baterii</w:t>
            </w:r>
          </w:p>
          <w:p w14:paraId="21D24034" w14:textId="467B5EED" w:rsidR="70A62EBD" w:rsidRDefault="70A62EBD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09" w:type="dxa"/>
            <w:shd w:val="clear" w:color="auto" w:fill="E2EFD9" w:themeFill="accent6" w:themeFillTint="33"/>
          </w:tcPr>
          <w:p w14:paraId="70291559" w14:textId="3AC8A5B3" w:rsidR="3E05A406" w:rsidRDefault="3E05A406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Utrzymanie Baterii</w:t>
            </w:r>
          </w:p>
        </w:tc>
        <w:tc>
          <w:tcPr>
            <w:tcW w:w="2098" w:type="dxa"/>
          </w:tcPr>
          <w:p w14:paraId="29B9D4E0" w14:textId="15171150" w:rsidR="70A62EBD" w:rsidRDefault="70A62EBD" w:rsidP="715BD39F">
            <w:pPr>
              <w:rPr>
                <w:rStyle w:val="Tekstzastpczy"/>
              </w:rPr>
            </w:pPr>
          </w:p>
        </w:tc>
        <w:tc>
          <w:tcPr>
            <w:tcW w:w="2886" w:type="dxa"/>
          </w:tcPr>
          <w:p w14:paraId="62799A46" w14:textId="15E1A6B1" w:rsidR="62044C99" w:rsidRDefault="62044C99" w:rsidP="62044C99">
            <w:pPr>
              <w:rPr>
                <w:rStyle w:val="Tekstzastpczy"/>
              </w:rPr>
            </w:pPr>
          </w:p>
        </w:tc>
      </w:tr>
      <w:tr w:rsidR="0044795C" w14:paraId="6A7D7C32" w14:textId="77777777" w:rsidTr="00D65777">
        <w:trPr>
          <w:trHeight w:val="1123"/>
          <w:jc w:val="center"/>
        </w:trPr>
        <w:tc>
          <w:tcPr>
            <w:tcW w:w="10632" w:type="dxa"/>
            <w:gridSpan w:val="5"/>
            <w:shd w:val="clear" w:color="auto" w:fill="FFFFFF" w:themeFill="background1"/>
          </w:tcPr>
          <w:p w14:paraId="0F4D0C27" w14:textId="77777777" w:rsidR="0044795C" w:rsidRDefault="0044795C" w:rsidP="0044795C">
            <w:pPr>
              <w:pStyle w:val="Akapitzlist"/>
              <w:shd w:val="clear" w:color="auto" w:fill="FFFFFF" w:themeFill="background1"/>
              <w:ind w:left="0"/>
              <w:rPr>
                <w:sz w:val="20"/>
                <w:szCs w:val="20"/>
              </w:rPr>
            </w:pPr>
          </w:p>
          <w:p w14:paraId="07BCA11D" w14:textId="1283CD4B" w:rsidR="0044795C" w:rsidRPr="62044C99" w:rsidRDefault="00026F8A" w:rsidP="0044795C">
            <w:pPr>
              <w:shd w:val="clear" w:color="auto" w:fill="FFFFFF" w:themeFill="background1"/>
              <w:rPr>
                <w:rStyle w:val="Tekstzastpczy"/>
              </w:rPr>
            </w:pPr>
            <w:r>
              <w:rPr>
                <w:i/>
                <w:sz w:val="20"/>
                <w:szCs w:val="20"/>
              </w:rPr>
              <w:t>W tym polu p</w:t>
            </w:r>
            <w:r w:rsidR="0044795C" w:rsidRPr="0044795C">
              <w:rPr>
                <w:i/>
                <w:sz w:val="20"/>
                <w:szCs w:val="20"/>
              </w:rPr>
              <w:t>roszę wpisać uzasadnienie spełnienia Wymagania Obligatoryjnego</w:t>
            </w:r>
            <w:r w:rsidR="0044795C">
              <w:rPr>
                <w:i/>
                <w:sz w:val="20"/>
                <w:szCs w:val="20"/>
              </w:rPr>
              <w:t xml:space="preserve"> zawierające opis zakresu prac serwisowych związanych z utrzymaniem Baterii oraz częstości ich realizacji.</w:t>
            </w:r>
          </w:p>
        </w:tc>
      </w:tr>
      <w:tr w:rsidR="00D65777" w14:paraId="6F1C08F1" w14:textId="77777777" w:rsidTr="00D65777">
        <w:trPr>
          <w:trHeight w:val="1123"/>
          <w:jc w:val="center"/>
        </w:trPr>
        <w:tc>
          <w:tcPr>
            <w:tcW w:w="1587" w:type="dxa"/>
            <w:shd w:val="clear" w:color="auto" w:fill="E2EFD9" w:themeFill="accent6" w:themeFillTint="33"/>
          </w:tcPr>
          <w:p w14:paraId="338FF9F1" w14:textId="4E2EE6C3" w:rsidR="3E05A406" w:rsidRDefault="008A1D8F" w:rsidP="70A62EBD">
            <w:pPr>
              <w:pStyle w:val="Akapitzli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3E05A406" w:rsidRPr="70A62EBD">
              <w:rPr>
                <w:sz w:val="20"/>
                <w:szCs w:val="20"/>
              </w:rPr>
              <w:t>.8</w:t>
            </w:r>
          </w:p>
        </w:tc>
        <w:tc>
          <w:tcPr>
            <w:tcW w:w="1552" w:type="dxa"/>
            <w:shd w:val="clear" w:color="auto" w:fill="E2EFD9" w:themeFill="accent6" w:themeFillTint="33"/>
          </w:tcPr>
          <w:p w14:paraId="63F15FB1" w14:textId="621B6E2E" w:rsidR="3E05A406" w:rsidRDefault="3E05A406" w:rsidP="70A62EBD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Demonstrator Baterii</w:t>
            </w:r>
          </w:p>
          <w:p w14:paraId="6F812596" w14:textId="72583566" w:rsidR="70A62EBD" w:rsidRDefault="70A62EBD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09" w:type="dxa"/>
            <w:shd w:val="clear" w:color="auto" w:fill="E2EFD9" w:themeFill="accent6" w:themeFillTint="33"/>
          </w:tcPr>
          <w:p w14:paraId="4D740E25" w14:textId="1FBC1693" w:rsidR="3E05A406" w:rsidRDefault="3E05A406" w:rsidP="00C949F5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Gwarancja </w:t>
            </w:r>
            <w:r w:rsidR="00975C91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C949F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ykonawcy</w:t>
            </w:r>
          </w:p>
        </w:tc>
        <w:tc>
          <w:tcPr>
            <w:tcW w:w="2098" w:type="dxa"/>
          </w:tcPr>
          <w:p w14:paraId="11DD1294" w14:textId="5AC8E6B2" w:rsidR="70A62EBD" w:rsidRDefault="70A62EBD" w:rsidP="715BD39F">
            <w:pPr>
              <w:rPr>
                <w:rStyle w:val="Tekstzastpczy"/>
              </w:rPr>
            </w:pPr>
          </w:p>
        </w:tc>
        <w:tc>
          <w:tcPr>
            <w:tcW w:w="2886" w:type="dxa"/>
          </w:tcPr>
          <w:p w14:paraId="193C63B6" w14:textId="25AF4ED5" w:rsidR="62044C99" w:rsidRDefault="62044C99" w:rsidP="62044C99">
            <w:pPr>
              <w:rPr>
                <w:rStyle w:val="Tekstzastpczy"/>
              </w:rPr>
            </w:pPr>
          </w:p>
        </w:tc>
      </w:tr>
      <w:tr w:rsidR="00C949F5" w14:paraId="6C28F9F6" w14:textId="77777777" w:rsidTr="00D65777">
        <w:trPr>
          <w:trHeight w:val="1123"/>
          <w:jc w:val="center"/>
        </w:trPr>
        <w:tc>
          <w:tcPr>
            <w:tcW w:w="1587" w:type="dxa"/>
            <w:shd w:val="clear" w:color="auto" w:fill="E2EFD9" w:themeFill="accent6" w:themeFillTint="33"/>
          </w:tcPr>
          <w:p w14:paraId="0D937313" w14:textId="42EB28EC" w:rsidR="00C949F5" w:rsidRDefault="00C949F5" w:rsidP="00C949F5">
            <w:pPr>
              <w:pStyle w:val="Akapitzli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</w:t>
            </w:r>
          </w:p>
        </w:tc>
        <w:tc>
          <w:tcPr>
            <w:tcW w:w="1552" w:type="dxa"/>
            <w:shd w:val="clear" w:color="auto" w:fill="E2EFD9" w:themeFill="accent6" w:themeFillTint="33"/>
          </w:tcPr>
          <w:p w14:paraId="6CB24F54" w14:textId="1EDA9EBF" w:rsidR="00C949F5" w:rsidRPr="70A62EBD" w:rsidRDefault="00C949F5" w:rsidP="00C949F5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E26F7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Technologia Ogniw</w:t>
            </w:r>
          </w:p>
        </w:tc>
        <w:tc>
          <w:tcPr>
            <w:tcW w:w="2509" w:type="dxa"/>
            <w:shd w:val="clear" w:color="auto" w:fill="E2EFD9" w:themeFill="accent6" w:themeFillTint="33"/>
          </w:tcPr>
          <w:p w14:paraId="0F9A48E6" w14:textId="53923E8D" w:rsidR="00C949F5" w:rsidRDefault="00C949F5" w:rsidP="00C949F5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949F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Minimalna gęsto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ść energii Ogniwa galwanicznego</w:t>
            </w:r>
          </w:p>
        </w:tc>
        <w:tc>
          <w:tcPr>
            <w:tcW w:w="2098" w:type="dxa"/>
          </w:tcPr>
          <w:p w14:paraId="2CEB4AF1" w14:textId="77777777" w:rsidR="00C949F5" w:rsidRDefault="00C949F5" w:rsidP="00C949F5">
            <w:pPr>
              <w:rPr>
                <w:rStyle w:val="Tekstzastpczy"/>
              </w:rPr>
            </w:pPr>
          </w:p>
        </w:tc>
        <w:tc>
          <w:tcPr>
            <w:tcW w:w="2886" w:type="dxa"/>
          </w:tcPr>
          <w:p w14:paraId="59A6B98B" w14:textId="6EF4DDBA" w:rsidR="00C949F5" w:rsidRDefault="00C949F5" w:rsidP="00C949F5">
            <w:pPr>
              <w:rPr>
                <w:rStyle w:val="Tekstzastpczy"/>
              </w:rPr>
            </w:pPr>
          </w:p>
        </w:tc>
      </w:tr>
      <w:tr w:rsidR="00C949F5" w14:paraId="0E11CC8F" w14:textId="77777777" w:rsidTr="00D65777">
        <w:trPr>
          <w:trHeight w:val="1123"/>
          <w:jc w:val="center"/>
        </w:trPr>
        <w:tc>
          <w:tcPr>
            <w:tcW w:w="1587" w:type="dxa"/>
            <w:shd w:val="clear" w:color="auto" w:fill="E2EFD9" w:themeFill="accent6" w:themeFillTint="33"/>
          </w:tcPr>
          <w:p w14:paraId="2474C79E" w14:textId="2EFB04D3" w:rsidR="00C949F5" w:rsidRDefault="00C949F5" w:rsidP="00C949F5">
            <w:pPr>
              <w:pStyle w:val="Akapitzli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</w:t>
            </w:r>
          </w:p>
        </w:tc>
        <w:tc>
          <w:tcPr>
            <w:tcW w:w="1552" w:type="dxa"/>
            <w:shd w:val="clear" w:color="auto" w:fill="E2EFD9" w:themeFill="accent6" w:themeFillTint="33"/>
          </w:tcPr>
          <w:p w14:paraId="2F1ACE15" w14:textId="4408B890" w:rsidR="00C949F5" w:rsidRPr="70A62EBD" w:rsidRDefault="00C949F5" w:rsidP="00C949F5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E26F7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Technologia Ogniw</w:t>
            </w:r>
          </w:p>
        </w:tc>
        <w:tc>
          <w:tcPr>
            <w:tcW w:w="2509" w:type="dxa"/>
            <w:shd w:val="clear" w:color="auto" w:fill="E2EFD9" w:themeFill="accent6" w:themeFillTint="33"/>
          </w:tcPr>
          <w:p w14:paraId="3260B703" w14:textId="71E080C5" w:rsidR="00C949F5" w:rsidRDefault="00C949F5" w:rsidP="00C949F5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949F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Minimalna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żywotność Ogniwa galwanicznego</w:t>
            </w:r>
          </w:p>
        </w:tc>
        <w:tc>
          <w:tcPr>
            <w:tcW w:w="2098" w:type="dxa"/>
          </w:tcPr>
          <w:p w14:paraId="4359B2D6" w14:textId="77777777" w:rsidR="00C949F5" w:rsidRDefault="00C949F5" w:rsidP="00C949F5">
            <w:pPr>
              <w:rPr>
                <w:rStyle w:val="Tekstzastpczy"/>
              </w:rPr>
            </w:pPr>
          </w:p>
        </w:tc>
        <w:tc>
          <w:tcPr>
            <w:tcW w:w="2886" w:type="dxa"/>
          </w:tcPr>
          <w:p w14:paraId="632E9B89" w14:textId="131BDD07" w:rsidR="00C949F5" w:rsidRDefault="00C949F5" w:rsidP="00C949F5">
            <w:pPr>
              <w:rPr>
                <w:rStyle w:val="Tekstzastpczy"/>
              </w:rPr>
            </w:pPr>
          </w:p>
        </w:tc>
      </w:tr>
      <w:tr w:rsidR="00C949F5" w14:paraId="471CA14C" w14:textId="77777777" w:rsidTr="00D65777">
        <w:trPr>
          <w:trHeight w:val="1123"/>
          <w:jc w:val="center"/>
        </w:trPr>
        <w:tc>
          <w:tcPr>
            <w:tcW w:w="1587" w:type="dxa"/>
            <w:shd w:val="clear" w:color="auto" w:fill="E2EFD9" w:themeFill="accent6" w:themeFillTint="33"/>
          </w:tcPr>
          <w:p w14:paraId="1F0CE6BD" w14:textId="2DE7572C" w:rsidR="00C949F5" w:rsidRDefault="00C949F5" w:rsidP="00C949F5">
            <w:pPr>
              <w:pStyle w:val="Akapitzli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2.11</w:t>
            </w:r>
          </w:p>
        </w:tc>
        <w:tc>
          <w:tcPr>
            <w:tcW w:w="1552" w:type="dxa"/>
            <w:shd w:val="clear" w:color="auto" w:fill="E2EFD9" w:themeFill="accent6" w:themeFillTint="33"/>
          </w:tcPr>
          <w:p w14:paraId="4CFC90B0" w14:textId="05FE6309" w:rsidR="00C949F5" w:rsidRPr="70A62EBD" w:rsidRDefault="00C949F5" w:rsidP="00C949F5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A52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Technologia Ogniw</w:t>
            </w:r>
          </w:p>
        </w:tc>
        <w:tc>
          <w:tcPr>
            <w:tcW w:w="2509" w:type="dxa"/>
            <w:shd w:val="clear" w:color="auto" w:fill="E2EFD9" w:themeFill="accent6" w:themeFillTint="33"/>
          </w:tcPr>
          <w:p w14:paraId="10479A57" w14:textId="3E2D53C4" w:rsidR="00C949F5" w:rsidRDefault="00C949F5" w:rsidP="00C949F5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949F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Maksymalny stopień samorozładowania Ogniwa</w:t>
            </w:r>
          </w:p>
        </w:tc>
        <w:tc>
          <w:tcPr>
            <w:tcW w:w="2098" w:type="dxa"/>
          </w:tcPr>
          <w:p w14:paraId="25F8AC63" w14:textId="77777777" w:rsidR="00C949F5" w:rsidRDefault="00C949F5" w:rsidP="00C949F5">
            <w:pPr>
              <w:rPr>
                <w:rStyle w:val="Tekstzastpczy"/>
              </w:rPr>
            </w:pPr>
          </w:p>
        </w:tc>
        <w:tc>
          <w:tcPr>
            <w:tcW w:w="2886" w:type="dxa"/>
          </w:tcPr>
          <w:p w14:paraId="4FFA0EF5" w14:textId="3A0A0825" w:rsidR="00C949F5" w:rsidRDefault="00C949F5" w:rsidP="00C949F5">
            <w:pPr>
              <w:rPr>
                <w:rStyle w:val="Tekstzastpczy"/>
              </w:rPr>
            </w:pPr>
          </w:p>
        </w:tc>
      </w:tr>
      <w:tr w:rsidR="00C949F5" w14:paraId="77996582" w14:textId="77777777" w:rsidTr="00D65777">
        <w:trPr>
          <w:trHeight w:val="1123"/>
          <w:jc w:val="center"/>
        </w:trPr>
        <w:tc>
          <w:tcPr>
            <w:tcW w:w="1587" w:type="dxa"/>
            <w:shd w:val="clear" w:color="auto" w:fill="E2EFD9" w:themeFill="accent6" w:themeFillTint="33"/>
          </w:tcPr>
          <w:p w14:paraId="233383AF" w14:textId="505077A0" w:rsidR="00C949F5" w:rsidRDefault="00C949F5" w:rsidP="00C949F5">
            <w:pPr>
              <w:pStyle w:val="Akapitzli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</w:t>
            </w:r>
          </w:p>
        </w:tc>
        <w:tc>
          <w:tcPr>
            <w:tcW w:w="1552" w:type="dxa"/>
            <w:shd w:val="clear" w:color="auto" w:fill="E2EFD9" w:themeFill="accent6" w:themeFillTint="33"/>
          </w:tcPr>
          <w:p w14:paraId="0A4F9763" w14:textId="0B29F510" w:rsidR="00C949F5" w:rsidRPr="70A62EBD" w:rsidRDefault="00C949F5" w:rsidP="00C949F5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A52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Technologia Ogniw</w:t>
            </w:r>
          </w:p>
        </w:tc>
        <w:tc>
          <w:tcPr>
            <w:tcW w:w="2509" w:type="dxa"/>
            <w:shd w:val="clear" w:color="auto" w:fill="E2EFD9" w:themeFill="accent6" w:themeFillTint="33"/>
          </w:tcPr>
          <w:p w14:paraId="2A6F5708" w14:textId="29AEA13D" w:rsidR="00C949F5" w:rsidRDefault="00C949F5" w:rsidP="00C949F5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Minimalny w</w:t>
            </w:r>
            <w:r w:rsidRPr="5E4288B9">
              <w:rPr>
                <w:b/>
                <w:bCs/>
                <w:color w:val="000000" w:themeColor="text1"/>
                <w:sz w:val="20"/>
                <w:szCs w:val="20"/>
              </w:rPr>
              <w:t xml:space="preserve">agowy udział surowców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dostępnych w Polsce</w:t>
            </w:r>
            <w:r w:rsidRPr="5E4288B9">
              <w:rPr>
                <w:b/>
                <w:bCs/>
                <w:color w:val="000000" w:themeColor="text1"/>
                <w:sz w:val="20"/>
                <w:szCs w:val="20"/>
              </w:rPr>
              <w:t xml:space="preserve"> do produkcji anody i katody w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5E4288B9">
              <w:rPr>
                <w:b/>
                <w:bCs/>
                <w:color w:val="000000" w:themeColor="text1"/>
                <w:sz w:val="20"/>
                <w:szCs w:val="20"/>
              </w:rPr>
              <w:t>gniwie</w:t>
            </w:r>
          </w:p>
        </w:tc>
        <w:tc>
          <w:tcPr>
            <w:tcW w:w="2098" w:type="dxa"/>
          </w:tcPr>
          <w:p w14:paraId="0C6A8BE0" w14:textId="77777777" w:rsidR="00C949F5" w:rsidRDefault="00C949F5" w:rsidP="00C949F5">
            <w:pPr>
              <w:rPr>
                <w:rStyle w:val="Tekstzastpczy"/>
              </w:rPr>
            </w:pPr>
          </w:p>
        </w:tc>
        <w:tc>
          <w:tcPr>
            <w:tcW w:w="2886" w:type="dxa"/>
          </w:tcPr>
          <w:p w14:paraId="6E84CC2A" w14:textId="2A88772B" w:rsidR="00C949F5" w:rsidRDefault="00C949F5" w:rsidP="00C949F5">
            <w:pPr>
              <w:rPr>
                <w:rStyle w:val="Tekstzastpczy"/>
              </w:rPr>
            </w:pPr>
          </w:p>
        </w:tc>
      </w:tr>
    </w:tbl>
    <w:p w14:paraId="5E8E49BB" w14:textId="6967B6DA" w:rsidR="00DE1624" w:rsidRDefault="00DE1624" w:rsidP="70A62EBD"/>
    <w:p w14:paraId="4ADEC02E" w14:textId="77777777" w:rsidR="00C949F5" w:rsidRDefault="00C949F5" w:rsidP="70A62EBD"/>
    <w:p w14:paraId="686A36C7" w14:textId="6C74813B" w:rsidR="00DE1624" w:rsidRPr="00005A37" w:rsidRDefault="00DE1624" w:rsidP="00DE1624">
      <w:pPr>
        <w:pStyle w:val="Nagwek1"/>
      </w:pPr>
      <w:r>
        <w:t>WYMAGANIA KONKURSOWE W PRZEDSIĘWZIĘCIU</w:t>
      </w:r>
    </w:p>
    <w:p w14:paraId="4DC46FBF" w14:textId="77777777" w:rsidR="00DE1624" w:rsidRDefault="00DE1624" w:rsidP="00DE1624"/>
    <w:p w14:paraId="03FFCB1B" w14:textId="7E57D49B" w:rsidR="00DE1624" w:rsidRDefault="00DE1624" w:rsidP="00DE1624">
      <w:pPr>
        <w:jc w:val="both"/>
        <w:rPr>
          <w:sz w:val="20"/>
          <w:szCs w:val="20"/>
        </w:rPr>
      </w:pPr>
      <w:r w:rsidRPr="70A62EBD">
        <w:rPr>
          <w:sz w:val="20"/>
          <w:szCs w:val="20"/>
          <w:u w:val="single"/>
        </w:rPr>
        <w:t>Uwaga!</w:t>
      </w:r>
      <w:r w:rsidRPr="70A62EBD">
        <w:rPr>
          <w:sz w:val="20"/>
          <w:szCs w:val="20"/>
        </w:rPr>
        <w:t xml:space="preserve"> </w:t>
      </w:r>
      <w:r w:rsidR="79F39EF7" w:rsidRPr="70A62EBD">
        <w:rPr>
          <w:sz w:val="20"/>
          <w:szCs w:val="20"/>
        </w:rPr>
        <w:t>W</w:t>
      </w:r>
      <w:r w:rsidR="008A1D8F">
        <w:rPr>
          <w:sz w:val="20"/>
          <w:szCs w:val="20"/>
        </w:rPr>
        <w:t>nioskodawca</w:t>
      </w:r>
      <w:r w:rsidRPr="70A62EBD">
        <w:rPr>
          <w:sz w:val="20"/>
          <w:szCs w:val="20"/>
        </w:rPr>
        <w:t xml:space="preserve"> musi zadeklarować w Tabelach od </w:t>
      </w:r>
      <w:r w:rsidR="009C0B86" w:rsidRPr="70A62EBD">
        <w:rPr>
          <w:sz w:val="20"/>
          <w:szCs w:val="20"/>
        </w:rPr>
        <w:t>E.1 do E.8</w:t>
      </w:r>
      <w:r w:rsidRPr="70A62EBD">
        <w:rPr>
          <w:sz w:val="20"/>
          <w:szCs w:val="20"/>
        </w:rPr>
        <w:t xml:space="preserve"> wartości dla poszczególnych Wymagań Konkursowych, stawianych opracowywanej Technologii </w:t>
      </w:r>
      <w:r w:rsidR="008A1D8F">
        <w:rPr>
          <w:sz w:val="20"/>
          <w:szCs w:val="20"/>
        </w:rPr>
        <w:t>Ogniw galwanicznych</w:t>
      </w:r>
      <w:r w:rsidRPr="70A62EBD">
        <w:rPr>
          <w:sz w:val="20"/>
          <w:szCs w:val="20"/>
        </w:rPr>
        <w:t xml:space="preserve">, opisanych szczegółowo w Załączniku nr 1 do Regulaminu, przy zachowaniu Wymagań Obligatoryjnych stawianych opracowywanej Technologii. </w:t>
      </w:r>
      <w:r w:rsidR="79F39EF7" w:rsidRPr="70A62EBD">
        <w:rPr>
          <w:sz w:val="20"/>
          <w:szCs w:val="20"/>
        </w:rPr>
        <w:t>W</w:t>
      </w:r>
      <w:r w:rsidR="008A1D8F">
        <w:rPr>
          <w:sz w:val="20"/>
          <w:szCs w:val="20"/>
        </w:rPr>
        <w:t>nioskodawca</w:t>
      </w:r>
      <w:r w:rsidRPr="70A62EBD">
        <w:rPr>
          <w:sz w:val="20"/>
          <w:szCs w:val="20"/>
        </w:rPr>
        <w:t xml:space="preserve"> zobligowany jest wpisać w kolumnie „</w:t>
      </w:r>
      <w:r w:rsidRPr="70A62EBD">
        <w:rPr>
          <w:i/>
          <w:iCs/>
          <w:sz w:val="20"/>
          <w:szCs w:val="20"/>
        </w:rPr>
        <w:t>Deklarowana wartość</w:t>
      </w:r>
      <w:r w:rsidRPr="70A62EBD">
        <w:rPr>
          <w:sz w:val="20"/>
          <w:szCs w:val="20"/>
        </w:rPr>
        <w:t>” wartości deklarowane, zgodnie z opisem zawartym w Załączniku nr 1 do Regulaminu. Jednocześnie w kolumnie „</w:t>
      </w:r>
      <w:r w:rsidRPr="70A62EBD">
        <w:rPr>
          <w:i/>
          <w:iCs/>
          <w:sz w:val="20"/>
          <w:szCs w:val="20"/>
        </w:rPr>
        <w:t>Uwagi</w:t>
      </w:r>
      <w:r w:rsidRPr="70A62EBD">
        <w:rPr>
          <w:sz w:val="20"/>
          <w:szCs w:val="20"/>
        </w:rPr>
        <w:t xml:space="preserve">” </w:t>
      </w:r>
      <w:r w:rsidR="79F39EF7" w:rsidRPr="70A62EBD">
        <w:rPr>
          <w:sz w:val="20"/>
          <w:szCs w:val="20"/>
        </w:rPr>
        <w:t>W</w:t>
      </w:r>
      <w:r w:rsidR="008A1D8F">
        <w:rPr>
          <w:sz w:val="20"/>
          <w:szCs w:val="20"/>
        </w:rPr>
        <w:t>nioskodawca</w:t>
      </w:r>
      <w:r w:rsidRPr="70A62EBD">
        <w:rPr>
          <w:sz w:val="20"/>
          <w:szCs w:val="20"/>
        </w:rPr>
        <w:t xml:space="preserve"> może (lecz nie musi) wpisać swoje uwagi odnośnie wartości zadeklarowanych dla danego wymagania. </w:t>
      </w:r>
      <w:r w:rsidR="008A1D8F" w:rsidRPr="70A62EBD">
        <w:rPr>
          <w:sz w:val="20"/>
          <w:szCs w:val="20"/>
        </w:rPr>
        <w:t>W</w:t>
      </w:r>
      <w:r w:rsidR="008A1D8F">
        <w:rPr>
          <w:sz w:val="20"/>
          <w:szCs w:val="20"/>
        </w:rPr>
        <w:t>nioskodawc</w:t>
      </w:r>
      <w:r w:rsidR="008A1D8F" w:rsidRPr="70A62EBD">
        <w:rPr>
          <w:sz w:val="20"/>
          <w:szCs w:val="20"/>
        </w:rPr>
        <w:t xml:space="preserve">a </w:t>
      </w:r>
      <w:r w:rsidRPr="70A62EBD">
        <w:rPr>
          <w:sz w:val="20"/>
          <w:szCs w:val="20"/>
        </w:rPr>
        <w:t xml:space="preserve">zobligowany jest, aby w polu </w:t>
      </w:r>
      <w:r w:rsidRPr="70A62EBD">
        <w:rPr>
          <w:i/>
          <w:iCs/>
          <w:sz w:val="20"/>
          <w:szCs w:val="20"/>
        </w:rPr>
        <w:t xml:space="preserve">„Uzasadnienie spełnienia wymagania” </w:t>
      </w:r>
      <w:r w:rsidRPr="70A62EBD">
        <w:rPr>
          <w:sz w:val="20"/>
          <w:szCs w:val="20"/>
        </w:rPr>
        <w:t>zamieścić uzasadnienie spełnienia wymagania, w tym niezbędne obliczenia, jeśli takie występują.</w:t>
      </w:r>
    </w:p>
    <w:p w14:paraId="7ACA60C3" w14:textId="77777777" w:rsidR="00BA1B91" w:rsidRDefault="00BA1B91" w:rsidP="00BA1B91">
      <w:pPr>
        <w:rPr>
          <w:i/>
          <w:iCs/>
          <w:color w:val="44546A" w:themeColor="text2"/>
          <w:sz w:val="18"/>
          <w:szCs w:val="18"/>
        </w:rPr>
      </w:pPr>
    </w:p>
    <w:p w14:paraId="21BFBED3" w14:textId="1B638486" w:rsid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E.1 Wymaganie Konkursowe</w:t>
      </w:r>
      <w:r w:rsidR="00600F6E">
        <w:rPr>
          <w:i/>
          <w:iCs/>
          <w:color w:val="44546A" w:themeColor="text2"/>
          <w:sz w:val="18"/>
          <w:szCs w:val="18"/>
        </w:rPr>
        <w:t xml:space="preserve"> nr 3.1</w:t>
      </w:r>
      <w:r w:rsidRPr="70A62EBD">
        <w:rPr>
          <w:i/>
          <w:iCs/>
          <w:color w:val="44546A" w:themeColor="text2"/>
          <w:sz w:val="18"/>
          <w:szCs w:val="18"/>
        </w:rPr>
        <w:t xml:space="preserve"> – Gęstość energii </w:t>
      </w:r>
      <w:r w:rsidR="62D1662F" w:rsidRPr="70A62EBD">
        <w:rPr>
          <w:i/>
          <w:iCs/>
          <w:color w:val="44546A" w:themeColor="text2"/>
          <w:sz w:val="18"/>
          <w:szCs w:val="18"/>
        </w:rPr>
        <w:t>O</w:t>
      </w:r>
      <w:r w:rsidRPr="70A62EBD">
        <w:rPr>
          <w:i/>
          <w:iCs/>
          <w:color w:val="44546A" w:themeColor="text2"/>
          <w:sz w:val="18"/>
          <w:szCs w:val="18"/>
        </w:rPr>
        <w:t>gniw</w:t>
      </w:r>
      <w:r w:rsidR="31DCFD01" w:rsidRPr="70A62EBD">
        <w:rPr>
          <w:i/>
          <w:iCs/>
          <w:color w:val="44546A" w:themeColor="text2"/>
          <w:sz w:val="18"/>
          <w:szCs w:val="18"/>
        </w:rPr>
        <w:t>a galwanicznego</w:t>
      </w:r>
      <w:r w:rsidR="008A1D8F">
        <w:rPr>
          <w:i/>
          <w:iCs/>
          <w:color w:val="44546A" w:themeColor="text2"/>
          <w:sz w:val="18"/>
          <w:szCs w:val="18"/>
        </w:rPr>
        <w:t xml:space="preserve"> – Strumień „Bateria”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2126"/>
        <w:gridCol w:w="2268"/>
        <w:gridCol w:w="1559"/>
        <w:gridCol w:w="3119"/>
      </w:tblGrid>
      <w:tr w:rsidR="00BA1B91" w:rsidRPr="00384B67" w:rsidDel="004278AA" w14:paraId="00CEFC20" w14:textId="77777777" w:rsidTr="22A29841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5E6C6E43" w14:textId="3CF8AF38" w:rsidR="00BA1B91" w:rsidRDefault="00BA1B91" w:rsidP="70A62EBD">
            <w:pPr>
              <w:jc w:val="center"/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 xml:space="preserve">Gęstość energii </w:t>
            </w:r>
            <w:r w:rsidR="389113BF" w:rsidRPr="70A62EBD">
              <w:rPr>
                <w:b/>
                <w:bCs/>
                <w:sz w:val="20"/>
                <w:szCs w:val="20"/>
              </w:rPr>
              <w:t>O</w:t>
            </w:r>
            <w:r w:rsidRPr="70A62EBD">
              <w:rPr>
                <w:b/>
                <w:bCs/>
                <w:sz w:val="20"/>
                <w:szCs w:val="20"/>
              </w:rPr>
              <w:t>gniw</w:t>
            </w:r>
            <w:r w:rsidR="14BEC264" w:rsidRPr="70A62EBD">
              <w:rPr>
                <w:b/>
                <w:bCs/>
                <w:sz w:val="20"/>
                <w:szCs w:val="20"/>
              </w:rPr>
              <w:t>a galwanicznego</w:t>
            </w:r>
          </w:p>
        </w:tc>
      </w:tr>
      <w:tr w:rsidR="00BA1B91" w:rsidRPr="00384B67" w:rsidDel="004278AA" w14:paraId="6C13468E" w14:textId="77777777" w:rsidTr="22A29841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1FAB0DCD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469F65DA" w14:textId="4C049314" w:rsidR="00BA1B91" w:rsidRPr="00384B67" w:rsidRDefault="00BA1B91" w:rsidP="70A62EBD">
            <w:pPr>
              <w:jc w:val="both"/>
              <w:rPr>
                <w:b/>
                <w:bCs/>
                <w:sz w:val="20"/>
                <w:szCs w:val="20"/>
              </w:rPr>
            </w:pPr>
            <w:r w:rsidRPr="22A29841">
              <w:rPr>
                <w:sz w:val="20"/>
                <w:szCs w:val="20"/>
              </w:rPr>
              <w:t xml:space="preserve">W ramach </w:t>
            </w:r>
            <w:r w:rsidR="008A1D8F" w:rsidRPr="22A29841">
              <w:rPr>
                <w:sz w:val="20"/>
                <w:szCs w:val="20"/>
              </w:rPr>
              <w:t>W</w:t>
            </w:r>
            <w:r w:rsidRPr="22A29841">
              <w:rPr>
                <w:sz w:val="20"/>
                <w:szCs w:val="20"/>
              </w:rPr>
              <w:t>ymagania</w:t>
            </w:r>
            <w:r w:rsidR="008A1D8F" w:rsidRPr="22A29841">
              <w:rPr>
                <w:sz w:val="20"/>
                <w:szCs w:val="20"/>
              </w:rPr>
              <w:t xml:space="preserve"> Konkursowego</w:t>
            </w:r>
            <w:r w:rsidRPr="22A29841">
              <w:rPr>
                <w:sz w:val="20"/>
                <w:szCs w:val="20"/>
              </w:rPr>
              <w:t xml:space="preserve"> </w:t>
            </w:r>
            <w:r w:rsidR="5B48C5A2" w:rsidRPr="22A29841">
              <w:rPr>
                <w:sz w:val="20"/>
                <w:szCs w:val="20"/>
                <w:u w:val="single"/>
              </w:rPr>
              <w:t>Gęstość energii O</w:t>
            </w:r>
            <w:r w:rsidRPr="22A29841">
              <w:rPr>
                <w:sz w:val="20"/>
                <w:szCs w:val="20"/>
                <w:u w:val="single"/>
              </w:rPr>
              <w:t>gniw</w:t>
            </w:r>
            <w:r w:rsidR="5B48C5A2" w:rsidRPr="22A29841">
              <w:rPr>
                <w:sz w:val="20"/>
                <w:szCs w:val="20"/>
                <w:u w:val="single"/>
              </w:rPr>
              <w:t>a galwanicznego</w:t>
            </w:r>
            <w:r w:rsidRPr="22A29841">
              <w:rPr>
                <w:sz w:val="20"/>
                <w:szCs w:val="20"/>
              </w:rPr>
              <w:t>, zgodnie z metodologią określoną w Załączniku nr 5 do Reg</w:t>
            </w:r>
            <w:r w:rsidR="5B48C5A2" w:rsidRPr="22A29841">
              <w:rPr>
                <w:sz w:val="20"/>
                <w:szCs w:val="20"/>
              </w:rPr>
              <w:t>ulaminu ocenie podlegać będzie Gęstość energii O</w:t>
            </w:r>
            <w:r w:rsidRPr="22A29841">
              <w:rPr>
                <w:sz w:val="20"/>
                <w:szCs w:val="20"/>
              </w:rPr>
              <w:t xml:space="preserve">gniw. </w:t>
            </w:r>
            <w:r w:rsidR="79F39EF7" w:rsidRPr="22A29841">
              <w:rPr>
                <w:sz w:val="20"/>
                <w:szCs w:val="20"/>
              </w:rPr>
              <w:t>W</w:t>
            </w:r>
            <w:r w:rsidR="008A1D8F" w:rsidRPr="22A29841">
              <w:rPr>
                <w:sz w:val="20"/>
                <w:szCs w:val="20"/>
              </w:rPr>
              <w:t>nioskodawca</w:t>
            </w:r>
            <w:r w:rsidR="00E52ECF" w:rsidRPr="22A29841">
              <w:rPr>
                <w:sz w:val="20"/>
                <w:szCs w:val="20"/>
              </w:rPr>
              <w:t xml:space="preserve"> zobligowany jest do wpisania w kolumnie „</w:t>
            </w:r>
            <w:r w:rsidR="00E52ECF" w:rsidRPr="22A29841">
              <w:rPr>
                <w:i/>
                <w:iCs/>
                <w:sz w:val="20"/>
                <w:szCs w:val="20"/>
              </w:rPr>
              <w:t>Deklarowana wartość</w:t>
            </w:r>
            <w:r w:rsidR="00E52ECF" w:rsidRPr="22A29841">
              <w:rPr>
                <w:sz w:val="20"/>
                <w:szCs w:val="20"/>
              </w:rPr>
              <w:t xml:space="preserve">” wartości </w:t>
            </w:r>
            <w:r w:rsidR="5B48C5A2" w:rsidRPr="22A29841">
              <w:rPr>
                <w:sz w:val="20"/>
                <w:szCs w:val="20"/>
              </w:rPr>
              <w:t>parametru, jaką</w:t>
            </w:r>
            <w:r w:rsidR="00E52ECF" w:rsidRPr="22A29841">
              <w:rPr>
                <w:sz w:val="20"/>
                <w:szCs w:val="20"/>
              </w:rPr>
              <w:t xml:space="preserve"> deklaruje.</w:t>
            </w:r>
          </w:p>
        </w:tc>
      </w:tr>
      <w:tr w:rsidR="00BA1B91" w:rsidRPr="00384B67" w:rsidDel="004278AA" w14:paraId="40290DA3" w14:textId="77777777" w:rsidTr="22A29841">
        <w:trPr>
          <w:cantSplit/>
          <w:trHeight w:val="1134"/>
          <w:jc w:val="center"/>
        </w:trPr>
        <w:tc>
          <w:tcPr>
            <w:tcW w:w="1413" w:type="dxa"/>
            <w:shd w:val="clear" w:color="auto" w:fill="C5E0B3" w:themeFill="accent6" w:themeFillTint="66"/>
            <w:vAlign w:val="center"/>
          </w:tcPr>
          <w:p w14:paraId="3A86AAC6" w14:textId="72F711CD" w:rsidR="00BA1B91" w:rsidRPr="008A7255" w:rsidRDefault="00D65777" w:rsidP="00BA1B91">
            <w:pPr>
              <w:rPr>
                <w:rFonts w:cstheme="minorHAnsi"/>
                <w:sz w:val="20"/>
                <w:szCs w:val="20"/>
              </w:rPr>
            </w:pPr>
            <w:r w:rsidRPr="00D65777">
              <w:rPr>
                <w:rFonts w:cstheme="minorHAnsi"/>
                <w:b/>
                <w:sz w:val="18"/>
                <w:szCs w:val="20"/>
              </w:rPr>
              <w:t>Nr Wymagania Konkursowego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5B524B10" w14:textId="6FFAAF61" w:rsidR="00BA1B91" w:rsidRPr="00C73907" w:rsidDel="00DC1E78" w:rsidRDefault="00026F8A" w:rsidP="00BA1B9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Nazwa Wymagania K</w:t>
            </w:r>
            <w:r w:rsidR="00BA1B91"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7F169C8B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21808ABE" w14:textId="77777777" w:rsidR="00BA1B91" w:rsidRPr="00D228C1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5B575371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BA1B91" w:rsidRPr="00384B67" w:rsidDel="004278AA" w14:paraId="21CEAF44" w14:textId="77777777" w:rsidTr="22A29841">
        <w:trPr>
          <w:cantSplit/>
          <w:trHeight w:val="895"/>
          <w:jc w:val="center"/>
        </w:trPr>
        <w:tc>
          <w:tcPr>
            <w:tcW w:w="1413" w:type="dxa"/>
            <w:shd w:val="clear" w:color="auto" w:fill="E2EFD9" w:themeFill="accent6" w:themeFillTint="33"/>
            <w:vAlign w:val="center"/>
          </w:tcPr>
          <w:p w14:paraId="01FCFC29" w14:textId="7C68D230" w:rsidR="00BA1B91" w:rsidRPr="008A7255" w:rsidRDefault="00026F8A" w:rsidP="00026F8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7D2848">
              <w:rPr>
                <w:rFonts w:cstheme="minorHAnsi"/>
                <w:sz w:val="20"/>
                <w:szCs w:val="20"/>
              </w:rPr>
              <w:t>.1</w:t>
            </w: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6162717B" w14:textId="72DC1391" w:rsidR="00BA1B91" w:rsidRPr="00C73907" w:rsidRDefault="00BA1B91" w:rsidP="70A62EBD">
            <w:pPr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 xml:space="preserve">Gęstość energii </w:t>
            </w:r>
            <w:r w:rsidR="542760D7" w:rsidRPr="70A62EBD">
              <w:rPr>
                <w:b/>
                <w:bCs/>
                <w:sz w:val="20"/>
                <w:szCs w:val="20"/>
              </w:rPr>
              <w:t>O</w:t>
            </w:r>
            <w:r w:rsidRPr="70A62EBD">
              <w:rPr>
                <w:b/>
                <w:bCs/>
                <w:sz w:val="20"/>
                <w:szCs w:val="20"/>
              </w:rPr>
              <w:t>gniw</w:t>
            </w:r>
            <w:r w:rsidR="75C6BCAC" w:rsidRPr="70A62EBD">
              <w:rPr>
                <w:b/>
                <w:bCs/>
                <w:sz w:val="20"/>
                <w:szCs w:val="20"/>
              </w:rPr>
              <w:t>a galwanicznego</w:t>
            </w:r>
          </w:p>
        </w:tc>
        <w:tc>
          <w:tcPr>
            <w:tcW w:w="2268" w:type="dxa"/>
            <w:vAlign w:val="center"/>
          </w:tcPr>
          <w:p w14:paraId="18A86B8E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032F856" w14:textId="681B79AA" w:rsidR="00BA1B91" w:rsidRPr="00D228C1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[Wh / kg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3119" w:type="dxa"/>
          </w:tcPr>
          <w:p w14:paraId="0E6DB53D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0F68A6D6" w14:textId="77777777" w:rsidTr="22A29841">
        <w:trPr>
          <w:cantSplit/>
          <w:trHeight w:val="711"/>
          <w:jc w:val="center"/>
        </w:trPr>
        <w:tc>
          <w:tcPr>
            <w:tcW w:w="10485" w:type="dxa"/>
            <w:gridSpan w:val="5"/>
          </w:tcPr>
          <w:p w14:paraId="4FAC6987" w14:textId="06D3F37C" w:rsidR="008A1D8F" w:rsidRDefault="00026F8A" w:rsidP="56C60B51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="00BA1B91" w:rsidRPr="56C60B51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008A1D8F" w:rsidRPr="56C60B51">
              <w:rPr>
                <w:i/>
                <w:iCs/>
                <w:sz w:val="20"/>
                <w:szCs w:val="20"/>
              </w:rPr>
              <w:t>W</w:t>
            </w:r>
            <w:r w:rsidR="00BA1B91" w:rsidRPr="56C60B51">
              <w:rPr>
                <w:i/>
                <w:iCs/>
                <w:sz w:val="20"/>
                <w:szCs w:val="20"/>
              </w:rPr>
              <w:t>ymagania</w:t>
            </w:r>
            <w:r w:rsidR="008A1D8F" w:rsidRPr="56C60B51">
              <w:rPr>
                <w:i/>
                <w:iCs/>
                <w:sz w:val="20"/>
                <w:szCs w:val="20"/>
              </w:rPr>
              <w:t xml:space="preserve"> Konkursowego zawierające:</w:t>
            </w:r>
          </w:p>
          <w:p w14:paraId="2D1C3D7B" w14:textId="2296856B" w:rsidR="00577AD6" w:rsidRPr="00026F8A" w:rsidRDefault="00577AD6" w:rsidP="001462DB">
            <w:pPr>
              <w:pStyle w:val="Akapitzlist"/>
              <w:numPr>
                <w:ilvl w:val="0"/>
                <w:numId w:val="13"/>
              </w:numPr>
              <w:rPr>
                <w:rFonts w:cstheme="minorHAnsi"/>
                <w:b/>
                <w:i/>
                <w:sz w:val="20"/>
                <w:szCs w:val="20"/>
              </w:rPr>
            </w:pPr>
            <w:r w:rsidRPr="00577AD6">
              <w:rPr>
                <w:rFonts w:cstheme="minorHAnsi"/>
                <w:i/>
                <w:sz w:val="20"/>
                <w:szCs w:val="20"/>
              </w:rPr>
              <w:t>wskazanie materiałów anody i katody,</w:t>
            </w:r>
          </w:p>
          <w:p w14:paraId="18E10FD0" w14:textId="77777777" w:rsidR="00577AD6" w:rsidRPr="00026F8A" w:rsidRDefault="00577AD6" w:rsidP="001462DB">
            <w:pPr>
              <w:pStyle w:val="Akapitzlist"/>
              <w:numPr>
                <w:ilvl w:val="0"/>
                <w:numId w:val="13"/>
              </w:numPr>
              <w:rPr>
                <w:rFonts w:cstheme="minorHAnsi"/>
                <w:b/>
                <w:i/>
                <w:sz w:val="20"/>
                <w:szCs w:val="20"/>
              </w:rPr>
            </w:pPr>
            <w:r w:rsidRPr="00026F8A">
              <w:rPr>
                <w:rFonts w:cstheme="minorHAnsi"/>
                <w:i/>
                <w:sz w:val="20"/>
                <w:szCs w:val="20"/>
              </w:rPr>
              <w:t>przewidywaną masę pojedynczego Ogniwa galwanicznego,</w:t>
            </w:r>
          </w:p>
          <w:p w14:paraId="6142A2AA" w14:textId="77777777" w:rsidR="00577AD6" w:rsidRPr="00026F8A" w:rsidRDefault="00577AD6" w:rsidP="001462DB">
            <w:pPr>
              <w:pStyle w:val="Akapitzlist"/>
              <w:numPr>
                <w:ilvl w:val="0"/>
                <w:numId w:val="13"/>
              </w:numPr>
              <w:rPr>
                <w:rFonts w:cstheme="minorHAnsi"/>
                <w:b/>
                <w:i/>
                <w:sz w:val="20"/>
                <w:szCs w:val="20"/>
              </w:rPr>
            </w:pPr>
            <w:r w:rsidRPr="00026F8A">
              <w:rPr>
                <w:rFonts w:cstheme="minorHAnsi"/>
                <w:i/>
                <w:sz w:val="20"/>
                <w:szCs w:val="20"/>
              </w:rPr>
              <w:t xml:space="preserve">przewidywaną pojemność pojedynczego </w:t>
            </w:r>
            <w:r w:rsidR="00026F8A">
              <w:rPr>
                <w:rFonts w:cstheme="minorHAnsi"/>
                <w:i/>
                <w:sz w:val="20"/>
                <w:szCs w:val="20"/>
              </w:rPr>
              <w:t xml:space="preserve">Ogniwa galwanicznego, </w:t>
            </w:r>
          </w:p>
          <w:p w14:paraId="11268FD5" w14:textId="76626807" w:rsidR="00026F8A" w:rsidRPr="00577AD6" w:rsidDel="004278AA" w:rsidRDefault="00026F8A" w:rsidP="001462DB">
            <w:pPr>
              <w:pStyle w:val="Akapitzlist"/>
              <w:numPr>
                <w:ilvl w:val="0"/>
                <w:numId w:val="13"/>
              </w:numPr>
              <w:rPr>
                <w:rFonts w:cstheme="minorHAnsi"/>
                <w:b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obliczenia uzasadniające deklarowaną przez Wnioskodawcę wartość Gęstości energii Ogniwa galwanicznego.</w:t>
            </w:r>
          </w:p>
        </w:tc>
      </w:tr>
    </w:tbl>
    <w:p w14:paraId="1B6EC850" w14:textId="66FF54FE" w:rsidR="00BD59F0" w:rsidRDefault="00BD59F0" w:rsidP="70A62EBD">
      <w:pPr>
        <w:rPr>
          <w:i/>
          <w:iCs/>
          <w:color w:val="44546A" w:themeColor="text2"/>
          <w:sz w:val="18"/>
          <w:szCs w:val="18"/>
        </w:rPr>
      </w:pPr>
    </w:p>
    <w:p w14:paraId="6E4D8C50" w14:textId="77777777" w:rsidR="00577AD6" w:rsidRDefault="00577AD6" w:rsidP="70A62EBD">
      <w:pPr>
        <w:rPr>
          <w:i/>
          <w:iCs/>
          <w:color w:val="44546A" w:themeColor="text2"/>
          <w:sz w:val="18"/>
          <w:szCs w:val="18"/>
        </w:rPr>
      </w:pPr>
    </w:p>
    <w:p w14:paraId="339B75E2" w14:textId="45011FBF" w:rsid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</w:t>
      </w:r>
      <w:r w:rsidR="00E52ECF" w:rsidRPr="70A62EBD">
        <w:rPr>
          <w:i/>
          <w:iCs/>
          <w:color w:val="44546A" w:themeColor="text2"/>
          <w:sz w:val="18"/>
          <w:szCs w:val="18"/>
        </w:rPr>
        <w:t>2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600F6E">
        <w:rPr>
          <w:i/>
          <w:iCs/>
          <w:color w:val="44546A" w:themeColor="text2"/>
          <w:sz w:val="18"/>
          <w:szCs w:val="18"/>
        </w:rPr>
        <w:t xml:space="preserve"> nr 3.2</w:t>
      </w:r>
      <w:r w:rsidRPr="70A62EBD">
        <w:rPr>
          <w:i/>
          <w:iCs/>
          <w:color w:val="44546A" w:themeColor="text2"/>
          <w:sz w:val="18"/>
          <w:szCs w:val="18"/>
        </w:rPr>
        <w:t xml:space="preserve"> – Żywotność </w:t>
      </w:r>
      <w:r w:rsidR="36825878" w:rsidRPr="70A62EBD">
        <w:rPr>
          <w:i/>
          <w:iCs/>
          <w:color w:val="44546A" w:themeColor="text2"/>
          <w:sz w:val="18"/>
          <w:szCs w:val="18"/>
        </w:rPr>
        <w:t>O</w:t>
      </w:r>
      <w:r w:rsidRPr="70A62EBD">
        <w:rPr>
          <w:i/>
          <w:iCs/>
          <w:color w:val="44546A" w:themeColor="text2"/>
          <w:sz w:val="18"/>
          <w:szCs w:val="18"/>
        </w:rPr>
        <w:t>gniw</w:t>
      </w:r>
      <w:r w:rsidR="1A3C0A1A" w:rsidRPr="70A62EBD">
        <w:rPr>
          <w:i/>
          <w:iCs/>
          <w:color w:val="44546A" w:themeColor="text2"/>
          <w:sz w:val="18"/>
          <w:szCs w:val="18"/>
        </w:rPr>
        <w:t>a</w:t>
      </w:r>
      <w:r w:rsidR="00577AD6">
        <w:rPr>
          <w:i/>
          <w:iCs/>
          <w:color w:val="44546A" w:themeColor="text2"/>
          <w:sz w:val="18"/>
          <w:szCs w:val="18"/>
        </w:rPr>
        <w:t xml:space="preserve"> – Strumień „Bateria”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2126"/>
        <w:gridCol w:w="2268"/>
        <w:gridCol w:w="1559"/>
        <w:gridCol w:w="3119"/>
      </w:tblGrid>
      <w:tr w:rsidR="00BA1B91" w:rsidRPr="00384B67" w:rsidDel="004278AA" w14:paraId="4C56FB42" w14:textId="77777777" w:rsidTr="00D65777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7A34881F" w14:textId="7A41AA3D" w:rsidR="00BA1B91" w:rsidRDefault="00BA1B91" w:rsidP="70A62EBD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70A62EBD">
              <w:rPr>
                <w:b/>
                <w:bCs/>
                <w:sz w:val="20"/>
                <w:szCs w:val="20"/>
              </w:rPr>
              <w:t xml:space="preserve">Żywotność </w:t>
            </w:r>
            <w:r w:rsidR="7F51910B" w:rsidRPr="70A62EBD">
              <w:rPr>
                <w:b/>
                <w:bCs/>
                <w:sz w:val="20"/>
                <w:szCs w:val="20"/>
              </w:rPr>
              <w:t>O</w:t>
            </w:r>
            <w:r w:rsidRPr="70A62EBD">
              <w:rPr>
                <w:b/>
                <w:bCs/>
                <w:sz w:val="20"/>
                <w:szCs w:val="20"/>
              </w:rPr>
              <w:t>gniw</w:t>
            </w:r>
            <w:r w:rsidR="2C1673EE" w:rsidRPr="70A62EBD">
              <w:rPr>
                <w:b/>
                <w:bCs/>
                <w:sz w:val="20"/>
                <w:szCs w:val="20"/>
              </w:rPr>
              <w:t>a</w:t>
            </w:r>
          </w:p>
        </w:tc>
      </w:tr>
      <w:tr w:rsidR="00BA1B91" w:rsidRPr="00384B67" w:rsidDel="004278AA" w14:paraId="620A55A6" w14:textId="77777777" w:rsidTr="00D65777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3FF1DF54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3D1176E0" w14:textId="4D1A9FD8" w:rsidR="00BA1B91" w:rsidRPr="00384B67" w:rsidRDefault="00BA1B91" w:rsidP="00577AD6">
            <w:pPr>
              <w:jc w:val="both"/>
              <w:rPr>
                <w:b/>
                <w:bCs/>
                <w:sz w:val="20"/>
                <w:szCs w:val="20"/>
              </w:rPr>
            </w:pPr>
            <w:r w:rsidRPr="4975606D">
              <w:rPr>
                <w:sz w:val="20"/>
                <w:szCs w:val="20"/>
              </w:rPr>
              <w:t xml:space="preserve">W ramach </w:t>
            </w:r>
            <w:r w:rsidR="00577AD6" w:rsidRPr="4975606D">
              <w:rPr>
                <w:sz w:val="20"/>
                <w:szCs w:val="20"/>
              </w:rPr>
              <w:t>W</w:t>
            </w:r>
            <w:r w:rsidRPr="4975606D">
              <w:rPr>
                <w:sz w:val="20"/>
                <w:szCs w:val="20"/>
              </w:rPr>
              <w:t>ymagania</w:t>
            </w:r>
            <w:r w:rsidR="00577AD6" w:rsidRPr="4975606D">
              <w:rPr>
                <w:sz w:val="20"/>
                <w:szCs w:val="20"/>
              </w:rPr>
              <w:t xml:space="preserve"> Konkursowego</w:t>
            </w:r>
            <w:r w:rsidRPr="4975606D">
              <w:rPr>
                <w:sz w:val="20"/>
                <w:szCs w:val="20"/>
              </w:rPr>
              <w:t xml:space="preserve"> </w:t>
            </w:r>
            <w:r w:rsidRPr="4975606D">
              <w:rPr>
                <w:sz w:val="20"/>
                <w:szCs w:val="20"/>
                <w:u w:val="single"/>
              </w:rPr>
              <w:t xml:space="preserve">Żywotność </w:t>
            </w:r>
            <w:r w:rsidR="00026F8A" w:rsidRPr="4975606D">
              <w:rPr>
                <w:sz w:val="20"/>
                <w:szCs w:val="20"/>
                <w:u w:val="single"/>
              </w:rPr>
              <w:t>O</w:t>
            </w:r>
            <w:r w:rsidRPr="4975606D">
              <w:rPr>
                <w:sz w:val="20"/>
                <w:szCs w:val="20"/>
                <w:u w:val="single"/>
              </w:rPr>
              <w:t>gniw</w:t>
            </w:r>
            <w:r w:rsidR="00026F8A" w:rsidRPr="4975606D">
              <w:rPr>
                <w:sz w:val="20"/>
                <w:szCs w:val="20"/>
                <w:u w:val="single"/>
              </w:rPr>
              <w:t>a</w:t>
            </w:r>
            <w:r w:rsidRPr="4975606D">
              <w:rPr>
                <w:sz w:val="20"/>
                <w:szCs w:val="20"/>
              </w:rPr>
              <w:t>, zgodnie z metodologią określoną w Załączniku nr 5 do Reg</w:t>
            </w:r>
            <w:r w:rsidR="00026F8A" w:rsidRPr="4975606D">
              <w:rPr>
                <w:sz w:val="20"/>
                <w:szCs w:val="20"/>
              </w:rPr>
              <w:t>ulaminu ocenie podlegać będzie Ż</w:t>
            </w:r>
            <w:r w:rsidRPr="4975606D">
              <w:rPr>
                <w:sz w:val="20"/>
                <w:szCs w:val="20"/>
              </w:rPr>
              <w:t xml:space="preserve">ywotność </w:t>
            </w:r>
            <w:r w:rsidR="00577AD6" w:rsidRPr="4975606D">
              <w:rPr>
                <w:sz w:val="20"/>
                <w:szCs w:val="20"/>
              </w:rPr>
              <w:t>O</w:t>
            </w:r>
            <w:r w:rsidRPr="4975606D">
              <w:rPr>
                <w:sz w:val="20"/>
                <w:szCs w:val="20"/>
              </w:rPr>
              <w:t>gniw</w:t>
            </w:r>
            <w:r w:rsidR="00026F8A" w:rsidRPr="4975606D">
              <w:rPr>
                <w:sz w:val="20"/>
                <w:szCs w:val="20"/>
              </w:rPr>
              <w:t>a galwanicznego</w:t>
            </w:r>
            <w:r w:rsidRPr="4975606D">
              <w:rPr>
                <w:sz w:val="20"/>
                <w:szCs w:val="20"/>
              </w:rPr>
              <w:t xml:space="preserve">. </w:t>
            </w:r>
            <w:r w:rsidR="00577AD6" w:rsidRPr="4975606D">
              <w:rPr>
                <w:sz w:val="20"/>
                <w:szCs w:val="20"/>
              </w:rPr>
              <w:t xml:space="preserve">Wnioskodawca </w:t>
            </w:r>
            <w:r w:rsidRPr="4975606D">
              <w:rPr>
                <w:sz w:val="20"/>
                <w:szCs w:val="20"/>
              </w:rPr>
              <w:t>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 xml:space="preserve">” </w:t>
            </w:r>
            <w:r w:rsidR="00E52ECF" w:rsidRPr="4975606D">
              <w:rPr>
                <w:sz w:val="20"/>
                <w:szCs w:val="20"/>
              </w:rPr>
              <w:t>wartości p</w:t>
            </w:r>
            <w:r w:rsidRPr="4975606D">
              <w:rPr>
                <w:sz w:val="20"/>
                <w:szCs w:val="20"/>
              </w:rPr>
              <w:t>arametr</w:t>
            </w:r>
            <w:r w:rsidR="00E52ECF" w:rsidRPr="4975606D">
              <w:rPr>
                <w:sz w:val="20"/>
                <w:szCs w:val="20"/>
              </w:rPr>
              <w:t>u</w:t>
            </w:r>
            <w:r w:rsidR="00026F8A" w:rsidRPr="4975606D">
              <w:rPr>
                <w:sz w:val="20"/>
                <w:szCs w:val="20"/>
              </w:rPr>
              <w:t>, jaką</w:t>
            </w:r>
            <w:r w:rsidRPr="4975606D">
              <w:rPr>
                <w:sz w:val="20"/>
                <w:szCs w:val="20"/>
              </w:rPr>
              <w:t xml:space="preserve"> deklaruje.</w:t>
            </w:r>
          </w:p>
        </w:tc>
      </w:tr>
      <w:tr w:rsidR="00BA1B91" w:rsidRPr="00384B67" w:rsidDel="004278AA" w14:paraId="47587842" w14:textId="77777777" w:rsidTr="00D65777">
        <w:trPr>
          <w:cantSplit/>
          <w:trHeight w:val="1134"/>
          <w:jc w:val="center"/>
        </w:trPr>
        <w:tc>
          <w:tcPr>
            <w:tcW w:w="1413" w:type="dxa"/>
            <w:shd w:val="clear" w:color="auto" w:fill="C5E0B3" w:themeFill="accent6" w:themeFillTint="66"/>
            <w:vAlign w:val="center"/>
          </w:tcPr>
          <w:p w14:paraId="4184BF2F" w14:textId="08441631" w:rsidR="00BA1B91" w:rsidRPr="008A7255" w:rsidRDefault="00D65777" w:rsidP="00BA1B91">
            <w:pPr>
              <w:rPr>
                <w:rFonts w:cstheme="minorHAnsi"/>
                <w:sz w:val="20"/>
                <w:szCs w:val="20"/>
              </w:rPr>
            </w:pPr>
            <w:r w:rsidRPr="00D65777">
              <w:rPr>
                <w:rFonts w:cstheme="minorHAnsi"/>
                <w:b/>
                <w:sz w:val="18"/>
                <w:szCs w:val="20"/>
              </w:rPr>
              <w:lastRenderedPageBreak/>
              <w:t>Nr Wymagania Konkursowego</w:t>
            </w:r>
            <w:r w:rsidRPr="008A7255" w:rsidDel="00D65777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1CA74DE9" w14:textId="5B177E39" w:rsidR="00BA1B91" w:rsidRPr="00C73907" w:rsidDel="00DC1E78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577AD6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577AD6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5964A355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04DADCDB" w14:textId="77777777" w:rsidR="00BA1B91" w:rsidRPr="00D228C1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5B578364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BA1B91" w:rsidRPr="00384B67" w:rsidDel="004278AA" w14:paraId="1F7EB84F" w14:textId="77777777" w:rsidTr="00D65777">
        <w:trPr>
          <w:cantSplit/>
          <w:trHeight w:val="895"/>
          <w:jc w:val="center"/>
        </w:trPr>
        <w:tc>
          <w:tcPr>
            <w:tcW w:w="1413" w:type="dxa"/>
            <w:shd w:val="clear" w:color="auto" w:fill="E2EFD9" w:themeFill="accent6" w:themeFillTint="33"/>
            <w:vAlign w:val="center"/>
          </w:tcPr>
          <w:p w14:paraId="280A4928" w14:textId="146ACF0E" w:rsidR="00BA1B91" w:rsidRPr="00E52ECF" w:rsidRDefault="007D2848" w:rsidP="00E52EC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E52ECF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2DA53A75" w14:textId="47470BCB" w:rsidR="00BA1B91" w:rsidRPr="00C73907" w:rsidRDefault="00BA1B91" w:rsidP="70A62EBD">
            <w:pPr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 xml:space="preserve">Żywotność </w:t>
            </w:r>
            <w:r w:rsidR="1213484A" w:rsidRPr="70A62EBD">
              <w:rPr>
                <w:b/>
                <w:bCs/>
                <w:sz w:val="20"/>
                <w:szCs w:val="20"/>
              </w:rPr>
              <w:t>O</w:t>
            </w:r>
            <w:r w:rsidRPr="70A62EBD">
              <w:rPr>
                <w:b/>
                <w:bCs/>
                <w:sz w:val="20"/>
                <w:szCs w:val="20"/>
              </w:rPr>
              <w:t>gniw</w:t>
            </w:r>
            <w:r w:rsidR="2DC5E8E2" w:rsidRPr="70A62EBD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268" w:type="dxa"/>
            <w:vAlign w:val="center"/>
          </w:tcPr>
          <w:p w14:paraId="36C05373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0B4E3E6B" w14:textId="0F08C2B6" w:rsidR="00BA1B91" w:rsidRPr="00D228C1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[liczba cykli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3119" w:type="dxa"/>
          </w:tcPr>
          <w:p w14:paraId="53BD47F7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276B8E8C" w14:textId="77777777" w:rsidTr="00D65777">
        <w:trPr>
          <w:cantSplit/>
          <w:trHeight w:val="711"/>
          <w:jc w:val="center"/>
        </w:trPr>
        <w:tc>
          <w:tcPr>
            <w:tcW w:w="10485" w:type="dxa"/>
            <w:gridSpan w:val="5"/>
          </w:tcPr>
          <w:p w14:paraId="6ED66DE4" w14:textId="1C08E086" w:rsidR="00A96684" w:rsidRDefault="00026F8A" w:rsidP="56C60B51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="00BA1B91" w:rsidRPr="56C60B51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00577AD6" w:rsidRPr="56C60B51">
              <w:rPr>
                <w:i/>
                <w:iCs/>
                <w:sz w:val="20"/>
                <w:szCs w:val="20"/>
              </w:rPr>
              <w:t>W</w:t>
            </w:r>
            <w:r w:rsidR="00BA1B91" w:rsidRPr="56C60B51">
              <w:rPr>
                <w:i/>
                <w:iCs/>
                <w:sz w:val="20"/>
                <w:szCs w:val="20"/>
              </w:rPr>
              <w:t>ymagania</w:t>
            </w:r>
            <w:r w:rsidR="00577AD6" w:rsidRPr="56C60B51">
              <w:rPr>
                <w:i/>
                <w:iCs/>
                <w:sz w:val="20"/>
                <w:szCs w:val="20"/>
              </w:rPr>
              <w:t xml:space="preserve"> Konkursowego</w:t>
            </w:r>
            <w:r w:rsidR="00A96684" w:rsidRPr="56C60B51">
              <w:rPr>
                <w:i/>
                <w:iCs/>
                <w:sz w:val="20"/>
                <w:szCs w:val="20"/>
              </w:rPr>
              <w:t xml:space="preserve"> zawierające</w:t>
            </w:r>
            <w:r w:rsidR="00577AD6" w:rsidRPr="56C60B51">
              <w:rPr>
                <w:i/>
                <w:iCs/>
                <w:sz w:val="20"/>
                <w:szCs w:val="20"/>
              </w:rPr>
              <w:t>:</w:t>
            </w:r>
          </w:p>
          <w:p w14:paraId="0D0C2917" w14:textId="6CAFB155" w:rsidR="00A96684" w:rsidRPr="00A96684" w:rsidRDefault="00026F8A" w:rsidP="56C60B51">
            <w:pPr>
              <w:pStyle w:val="Akapitzlist"/>
              <w:numPr>
                <w:ilvl w:val="0"/>
                <w:numId w:val="14"/>
              </w:num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obliczenia uzasadniające deklarowaną</w:t>
            </w:r>
            <w:r w:rsidR="00A96684" w:rsidRPr="56C60B51">
              <w:rPr>
                <w:i/>
                <w:iCs/>
                <w:sz w:val="20"/>
                <w:szCs w:val="20"/>
              </w:rPr>
              <w:t xml:space="preserve"> liczb</w:t>
            </w:r>
            <w:r>
              <w:rPr>
                <w:i/>
                <w:iCs/>
                <w:sz w:val="20"/>
                <w:szCs w:val="20"/>
              </w:rPr>
              <w:t>ę</w:t>
            </w:r>
            <w:r w:rsidR="00A96684" w:rsidRPr="56C60B51">
              <w:rPr>
                <w:i/>
                <w:iCs/>
                <w:sz w:val="20"/>
                <w:szCs w:val="20"/>
              </w:rPr>
              <w:t xml:space="preserve"> cykli w kontekście</w:t>
            </w:r>
            <w:r w:rsidR="1A4EAC3E" w:rsidRPr="56C60B51">
              <w:rPr>
                <w:i/>
                <w:iCs/>
                <w:sz w:val="20"/>
                <w:szCs w:val="20"/>
              </w:rPr>
              <w:t xml:space="preserve"> użytych</w:t>
            </w:r>
            <w:r w:rsidR="00A96684" w:rsidRPr="56C60B51">
              <w:rPr>
                <w:i/>
                <w:iCs/>
                <w:sz w:val="20"/>
                <w:szCs w:val="20"/>
              </w:rPr>
              <w:t xml:space="preserve"> materiałów anody i katody,</w:t>
            </w:r>
          </w:p>
          <w:p w14:paraId="5B715F8D" w14:textId="10AA9171" w:rsidR="00BA1B91" w:rsidRPr="00CF061F" w:rsidDel="004278AA" w:rsidRDefault="00A96684" w:rsidP="001462DB">
            <w:pPr>
              <w:pStyle w:val="Akapitzlist"/>
              <w:numPr>
                <w:ilvl w:val="0"/>
                <w:numId w:val="14"/>
              </w:numPr>
              <w:rPr>
                <w:rFonts w:cstheme="minorHAnsi"/>
                <w:b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długość cyklu ładowania i rozładowania, które przyjęto do oszacowania wartości Żywotności Ogniwa</w:t>
            </w:r>
            <w:r w:rsidR="00CF061F">
              <w:rPr>
                <w:rFonts w:cstheme="minorHAnsi"/>
                <w:i/>
                <w:sz w:val="20"/>
                <w:szCs w:val="20"/>
              </w:rPr>
              <w:t>.</w:t>
            </w:r>
          </w:p>
        </w:tc>
      </w:tr>
    </w:tbl>
    <w:p w14:paraId="1D0C57A8" w14:textId="4A82F85C" w:rsidR="00BA1B91" w:rsidRDefault="00BA1B91" w:rsidP="00BA1B91">
      <w:pPr>
        <w:rPr>
          <w:i/>
          <w:iCs/>
          <w:color w:val="44546A" w:themeColor="text2"/>
          <w:sz w:val="18"/>
          <w:szCs w:val="18"/>
        </w:rPr>
      </w:pPr>
    </w:p>
    <w:p w14:paraId="1A39C136" w14:textId="77777777" w:rsidR="00CF061F" w:rsidRDefault="00CF061F" w:rsidP="00BA1B91">
      <w:pPr>
        <w:rPr>
          <w:i/>
          <w:iCs/>
          <w:color w:val="44546A" w:themeColor="text2"/>
          <w:sz w:val="18"/>
          <w:szCs w:val="18"/>
        </w:rPr>
      </w:pPr>
    </w:p>
    <w:p w14:paraId="1C8BED1A" w14:textId="637E95D7" w:rsidR="00A96684" w:rsidRDefault="00E52ECF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E.3 Wymaganie Konkursowe</w:t>
      </w:r>
      <w:r w:rsidR="00600F6E">
        <w:rPr>
          <w:i/>
          <w:iCs/>
          <w:color w:val="44546A" w:themeColor="text2"/>
          <w:sz w:val="18"/>
          <w:szCs w:val="18"/>
        </w:rPr>
        <w:t xml:space="preserve"> nr 3.3</w:t>
      </w:r>
      <w:r w:rsidRPr="70A62EBD">
        <w:rPr>
          <w:i/>
          <w:iCs/>
          <w:color w:val="44546A" w:themeColor="text2"/>
          <w:sz w:val="18"/>
          <w:szCs w:val="18"/>
        </w:rPr>
        <w:t xml:space="preserve"> – Stopień samorozładowania </w:t>
      </w:r>
      <w:r w:rsidR="30499FDC" w:rsidRPr="70A62EBD">
        <w:rPr>
          <w:i/>
          <w:iCs/>
          <w:color w:val="44546A" w:themeColor="text2"/>
          <w:sz w:val="18"/>
          <w:szCs w:val="18"/>
        </w:rPr>
        <w:t>O</w:t>
      </w:r>
      <w:r w:rsidRPr="70A62EBD">
        <w:rPr>
          <w:i/>
          <w:iCs/>
          <w:color w:val="44546A" w:themeColor="text2"/>
          <w:sz w:val="18"/>
          <w:szCs w:val="18"/>
        </w:rPr>
        <w:t>gniw</w:t>
      </w:r>
      <w:r w:rsidR="5AD64235" w:rsidRPr="70A62EBD">
        <w:rPr>
          <w:i/>
          <w:iCs/>
          <w:color w:val="44546A" w:themeColor="text2"/>
          <w:sz w:val="18"/>
          <w:szCs w:val="18"/>
        </w:rPr>
        <w:t>a</w:t>
      </w:r>
      <w:r w:rsidR="00A96684">
        <w:rPr>
          <w:i/>
          <w:iCs/>
          <w:color w:val="44546A" w:themeColor="text2"/>
          <w:sz w:val="18"/>
          <w:szCs w:val="18"/>
        </w:rPr>
        <w:t xml:space="preserve"> – Strumień „Bateria”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2273"/>
        <w:gridCol w:w="2121"/>
        <w:gridCol w:w="1559"/>
        <w:gridCol w:w="3119"/>
      </w:tblGrid>
      <w:tr w:rsidR="00E52ECF" w:rsidRPr="00384B67" w:rsidDel="004278AA" w14:paraId="00485D64" w14:textId="77777777" w:rsidTr="151DBABA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7022C0B9" w14:textId="3D44EB0F" w:rsidR="00E52ECF" w:rsidRDefault="00E52ECF" w:rsidP="70A62EBD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70A62EBD">
              <w:rPr>
                <w:b/>
                <w:bCs/>
                <w:sz w:val="20"/>
                <w:szCs w:val="20"/>
              </w:rPr>
              <w:t xml:space="preserve">Stopień samorozładowania </w:t>
            </w:r>
            <w:r w:rsidR="23DE1FF6" w:rsidRPr="70A62EBD">
              <w:rPr>
                <w:b/>
                <w:bCs/>
                <w:sz w:val="20"/>
                <w:szCs w:val="20"/>
              </w:rPr>
              <w:t>O</w:t>
            </w:r>
            <w:r w:rsidRPr="70A62EBD">
              <w:rPr>
                <w:b/>
                <w:bCs/>
                <w:sz w:val="20"/>
                <w:szCs w:val="20"/>
              </w:rPr>
              <w:t>gniw</w:t>
            </w:r>
            <w:r w:rsidR="23DE1FF6" w:rsidRPr="70A62EBD">
              <w:rPr>
                <w:b/>
                <w:bCs/>
                <w:sz w:val="20"/>
                <w:szCs w:val="20"/>
              </w:rPr>
              <w:t>a</w:t>
            </w:r>
          </w:p>
        </w:tc>
      </w:tr>
      <w:tr w:rsidR="00E52ECF" w:rsidRPr="00384B67" w:rsidDel="004278AA" w14:paraId="10C5EF19" w14:textId="77777777" w:rsidTr="151DBABA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73337342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17D99215" w14:textId="380E17A6" w:rsidR="00E52ECF" w:rsidRPr="00384B67" w:rsidRDefault="00E52ECF" w:rsidP="00CF061F">
            <w:pPr>
              <w:jc w:val="both"/>
              <w:rPr>
                <w:b/>
                <w:bCs/>
                <w:sz w:val="20"/>
                <w:szCs w:val="20"/>
              </w:rPr>
            </w:pPr>
            <w:r w:rsidRPr="4975606D">
              <w:rPr>
                <w:sz w:val="20"/>
                <w:szCs w:val="20"/>
              </w:rPr>
              <w:t xml:space="preserve">W ramach </w:t>
            </w:r>
            <w:r w:rsidR="00CF061F" w:rsidRPr="4975606D">
              <w:rPr>
                <w:sz w:val="20"/>
                <w:szCs w:val="20"/>
              </w:rPr>
              <w:t>W</w:t>
            </w:r>
            <w:r w:rsidRPr="4975606D">
              <w:rPr>
                <w:sz w:val="20"/>
                <w:szCs w:val="20"/>
              </w:rPr>
              <w:t xml:space="preserve">ymagania </w:t>
            </w:r>
            <w:r w:rsidR="00CF061F" w:rsidRPr="4975606D">
              <w:rPr>
                <w:sz w:val="20"/>
                <w:szCs w:val="20"/>
              </w:rPr>
              <w:t xml:space="preserve">Konkursowego </w:t>
            </w:r>
            <w:r w:rsidRPr="4975606D">
              <w:rPr>
                <w:sz w:val="20"/>
                <w:szCs w:val="20"/>
                <w:u w:val="single"/>
              </w:rPr>
              <w:t>Stopień samorozładowania ogniw</w:t>
            </w:r>
            <w:r w:rsidRPr="4975606D">
              <w:rPr>
                <w:sz w:val="20"/>
                <w:szCs w:val="20"/>
              </w:rPr>
              <w:t xml:space="preserve">, zgodnie z metodologią określoną w Załączniku nr 5 do Regulaminu ocenie podlegać będzie Stopień samorozładowania ogniw. </w:t>
            </w:r>
            <w:r w:rsidR="00CF061F" w:rsidRPr="4975606D">
              <w:rPr>
                <w:sz w:val="20"/>
                <w:szCs w:val="20"/>
              </w:rPr>
              <w:t xml:space="preserve">Wnioskodawca </w:t>
            </w:r>
            <w:r w:rsidRPr="4975606D">
              <w:rPr>
                <w:sz w:val="20"/>
                <w:szCs w:val="20"/>
              </w:rPr>
              <w:t>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 xml:space="preserve">” wartości parametru, </w:t>
            </w:r>
            <w:r w:rsidR="00D71FB6" w:rsidRPr="4975606D">
              <w:rPr>
                <w:sz w:val="20"/>
                <w:szCs w:val="20"/>
              </w:rPr>
              <w:t>jaką</w:t>
            </w:r>
            <w:r w:rsidRPr="4975606D">
              <w:rPr>
                <w:sz w:val="20"/>
                <w:szCs w:val="20"/>
              </w:rPr>
              <w:t xml:space="preserve"> deklaruje.</w:t>
            </w:r>
          </w:p>
        </w:tc>
      </w:tr>
      <w:tr w:rsidR="00E52ECF" w:rsidRPr="00384B67" w:rsidDel="004278AA" w14:paraId="05AB3E99" w14:textId="77777777" w:rsidTr="151DBABA">
        <w:trPr>
          <w:cantSplit/>
          <w:trHeight w:val="1134"/>
          <w:jc w:val="center"/>
        </w:trPr>
        <w:tc>
          <w:tcPr>
            <w:tcW w:w="1413" w:type="dxa"/>
            <w:shd w:val="clear" w:color="auto" w:fill="C5E0B3" w:themeFill="accent6" w:themeFillTint="66"/>
            <w:vAlign w:val="center"/>
          </w:tcPr>
          <w:p w14:paraId="14723FCB" w14:textId="09F51F6B" w:rsidR="00E52ECF" w:rsidRPr="008A7255" w:rsidRDefault="00D65777" w:rsidP="00BD59F0">
            <w:pPr>
              <w:rPr>
                <w:rFonts w:cstheme="minorHAnsi"/>
                <w:sz w:val="20"/>
                <w:szCs w:val="20"/>
              </w:rPr>
            </w:pPr>
            <w:r w:rsidRPr="00D65777">
              <w:rPr>
                <w:rFonts w:cstheme="minorHAnsi"/>
                <w:b/>
                <w:sz w:val="18"/>
                <w:szCs w:val="20"/>
              </w:rPr>
              <w:t>Nr Wymagania Konkursowego</w:t>
            </w:r>
            <w:r w:rsidRPr="008A7255" w:rsidDel="00D65777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73" w:type="dxa"/>
            <w:shd w:val="clear" w:color="auto" w:fill="C5E0B3" w:themeFill="accent6" w:themeFillTint="66"/>
            <w:vAlign w:val="center"/>
          </w:tcPr>
          <w:p w14:paraId="7E05FA93" w14:textId="6362AFEE" w:rsidR="00E52ECF" w:rsidRPr="00C73907" w:rsidDel="00DC1E78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CF061F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CF061F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1" w:type="dxa"/>
            <w:shd w:val="clear" w:color="auto" w:fill="C5E0B3" w:themeFill="accent6" w:themeFillTint="66"/>
            <w:vAlign w:val="center"/>
          </w:tcPr>
          <w:p w14:paraId="466AE392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0DA92FC9" w14:textId="77777777" w:rsidR="00E52ECF" w:rsidRPr="00D228C1" w:rsidRDefault="00E52ECF" w:rsidP="00BD59F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2E9ADA08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3398D897" w14:textId="77777777" w:rsidTr="151DBABA">
        <w:trPr>
          <w:cantSplit/>
          <w:trHeight w:val="895"/>
          <w:jc w:val="center"/>
        </w:trPr>
        <w:tc>
          <w:tcPr>
            <w:tcW w:w="1413" w:type="dxa"/>
            <w:shd w:val="clear" w:color="auto" w:fill="E2EFD9" w:themeFill="accent6" w:themeFillTint="33"/>
            <w:vAlign w:val="center"/>
          </w:tcPr>
          <w:p w14:paraId="158D3752" w14:textId="66C98B5E" w:rsidR="00E52ECF" w:rsidRPr="00E52ECF" w:rsidRDefault="00E52ECF" w:rsidP="00BD59F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</w:t>
            </w:r>
            <w:r w:rsidR="007D2848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273" w:type="dxa"/>
            <w:shd w:val="clear" w:color="auto" w:fill="E2EFD9" w:themeFill="accent6" w:themeFillTint="33"/>
            <w:vAlign w:val="center"/>
          </w:tcPr>
          <w:p w14:paraId="6590000E" w14:textId="2C5EBD52" w:rsidR="00E52ECF" w:rsidRPr="00C73907" w:rsidRDefault="00E52ECF" w:rsidP="70A62EBD">
            <w:pPr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 xml:space="preserve">Stopień samorozładowania </w:t>
            </w:r>
            <w:r w:rsidR="409632E4" w:rsidRPr="70A62EBD">
              <w:rPr>
                <w:b/>
                <w:bCs/>
                <w:sz w:val="20"/>
                <w:szCs w:val="20"/>
              </w:rPr>
              <w:t>O</w:t>
            </w:r>
            <w:r w:rsidRPr="70A62EBD">
              <w:rPr>
                <w:b/>
                <w:bCs/>
                <w:sz w:val="20"/>
                <w:szCs w:val="20"/>
              </w:rPr>
              <w:t>gniw</w:t>
            </w:r>
            <w:r w:rsidR="35BF5E8B" w:rsidRPr="70A62EBD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121" w:type="dxa"/>
            <w:vAlign w:val="center"/>
          </w:tcPr>
          <w:p w14:paraId="605F0CEC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397FB2E5" w14:textId="745AB488" w:rsidR="00E52ECF" w:rsidRPr="00D228C1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3119" w:type="dxa"/>
          </w:tcPr>
          <w:p w14:paraId="72FECA03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52ECF" w:rsidRPr="00384B67" w:rsidDel="004278AA" w14:paraId="3C5E76D2" w14:textId="77777777" w:rsidTr="151DBABA">
        <w:trPr>
          <w:cantSplit/>
          <w:trHeight w:val="711"/>
          <w:jc w:val="center"/>
        </w:trPr>
        <w:tc>
          <w:tcPr>
            <w:tcW w:w="10485" w:type="dxa"/>
            <w:gridSpan w:val="5"/>
          </w:tcPr>
          <w:p w14:paraId="34D5165C" w14:textId="5E31B834" w:rsidR="00CF061F" w:rsidRDefault="00D71FB6" w:rsidP="00BD59F0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W tym polu proszę wpisać </w:t>
            </w:r>
            <w:r>
              <w:rPr>
                <w:rFonts w:cstheme="minorHAnsi"/>
                <w:i/>
                <w:sz w:val="20"/>
                <w:szCs w:val="20"/>
              </w:rPr>
              <w:t>uzasadnienie spełnienia W</w:t>
            </w:r>
            <w:r w:rsidR="00E52ECF" w:rsidRPr="00AE73D0">
              <w:rPr>
                <w:rFonts w:cstheme="minorHAnsi"/>
                <w:i/>
                <w:sz w:val="20"/>
                <w:szCs w:val="20"/>
              </w:rPr>
              <w:t>ymagania</w:t>
            </w:r>
            <w:r>
              <w:rPr>
                <w:rFonts w:cstheme="minorHAnsi"/>
                <w:i/>
                <w:sz w:val="20"/>
                <w:szCs w:val="20"/>
              </w:rPr>
              <w:t xml:space="preserve"> Konkursowego</w:t>
            </w:r>
            <w:r w:rsidR="00CF061F">
              <w:rPr>
                <w:rFonts w:cstheme="minorHAnsi"/>
                <w:i/>
                <w:sz w:val="20"/>
                <w:szCs w:val="20"/>
              </w:rPr>
              <w:t xml:space="preserve"> zawierające:</w:t>
            </w:r>
          </w:p>
          <w:p w14:paraId="0BDCE913" w14:textId="6CB22713" w:rsidR="00E52ECF" w:rsidRPr="006A31E7" w:rsidRDefault="00D71FB6" w:rsidP="56C60B51">
            <w:pPr>
              <w:pStyle w:val="Akapitzlist"/>
              <w:numPr>
                <w:ilvl w:val="0"/>
                <w:numId w:val="15"/>
              </w:num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obliczenia uzasadniające</w:t>
            </w:r>
            <w:r w:rsidR="1A4EAC3E" w:rsidRPr="56C60B51"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deklarowany stopień</w:t>
            </w:r>
            <w:r w:rsidR="1A4EAC3E" w:rsidRPr="56C60B51">
              <w:rPr>
                <w:i/>
                <w:iCs/>
                <w:sz w:val="20"/>
                <w:szCs w:val="20"/>
              </w:rPr>
              <w:t xml:space="preserve"> samorozładowania Ogniwa w kontekście użytych materiałów anody i katody</w:t>
            </w:r>
            <w:r w:rsidR="2B78D740" w:rsidRPr="56C60B51">
              <w:rPr>
                <w:i/>
                <w:iCs/>
                <w:sz w:val="20"/>
                <w:szCs w:val="20"/>
              </w:rPr>
              <w:t>,</w:t>
            </w:r>
          </w:p>
          <w:p w14:paraId="782CA3DE" w14:textId="77777777" w:rsidR="006A31E7" w:rsidRPr="006A31E7" w:rsidRDefault="006A31E7" w:rsidP="001462DB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b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wskazanie zakresu temperaturowego, jaki został przyjęty do szacowań,</w:t>
            </w:r>
          </w:p>
          <w:p w14:paraId="09B9EA4E" w14:textId="54EBEE4A" w:rsidR="006A31E7" w:rsidRPr="00AE73D0" w:rsidDel="004278AA" w:rsidRDefault="006A31E7" w:rsidP="151DBABA">
            <w:pPr>
              <w:pStyle w:val="Akapitzlist"/>
              <w:numPr>
                <w:ilvl w:val="0"/>
                <w:numId w:val="15"/>
              </w:numPr>
              <w:rPr>
                <w:b/>
                <w:bCs/>
                <w:i/>
                <w:iCs/>
                <w:sz w:val="20"/>
                <w:szCs w:val="20"/>
              </w:rPr>
            </w:pPr>
            <w:r w:rsidRPr="151DBABA">
              <w:rPr>
                <w:i/>
                <w:iCs/>
                <w:sz w:val="20"/>
                <w:szCs w:val="20"/>
              </w:rPr>
              <w:t>wskazanie czy stopień samorozładowania zależy od początkowego naładowania Ogniwa galwanicznego (SoC).</w:t>
            </w:r>
          </w:p>
        </w:tc>
      </w:tr>
    </w:tbl>
    <w:p w14:paraId="2B410F66" w14:textId="2D64D64C" w:rsidR="00BD59F0" w:rsidRDefault="00BD59F0" w:rsidP="70A62EBD">
      <w:pPr>
        <w:rPr>
          <w:i/>
          <w:iCs/>
          <w:color w:val="44546A" w:themeColor="text2"/>
          <w:sz w:val="18"/>
          <w:szCs w:val="18"/>
        </w:rPr>
      </w:pPr>
    </w:p>
    <w:p w14:paraId="74E1E29A" w14:textId="77777777" w:rsidR="006A31E7" w:rsidRDefault="006A31E7" w:rsidP="70A62EBD">
      <w:pPr>
        <w:rPr>
          <w:i/>
          <w:iCs/>
          <w:color w:val="44546A" w:themeColor="text2"/>
          <w:sz w:val="18"/>
          <w:szCs w:val="18"/>
        </w:rPr>
      </w:pPr>
    </w:p>
    <w:p w14:paraId="33A2D802" w14:textId="201D061D" w:rsidR="00E52ECF" w:rsidRDefault="00E52ECF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 xml:space="preserve">Tabela E.4 Wymaganie Konkursowe </w:t>
      </w:r>
      <w:r w:rsidR="00600F6E">
        <w:rPr>
          <w:i/>
          <w:iCs/>
          <w:color w:val="44546A" w:themeColor="text2"/>
          <w:sz w:val="18"/>
          <w:szCs w:val="18"/>
        </w:rPr>
        <w:t xml:space="preserve">nr 3.4 </w:t>
      </w:r>
      <w:r w:rsidRPr="70A62EBD">
        <w:rPr>
          <w:i/>
          <w:iCs/>
          <w:color w:val="44546A" w:themeColor="text2"/>
          <w:sz w:val="18"/>
          <w:szCs w:val="18"/>
        </w:rPr>
        <w:t xml:space="preserve">– </w:t>
      </w:r>
      <w:r w:rsidR="2CCC4B3B" w:rsidRPr="70A62EBD">
        <w:rPr>
          <w:i/>
          <w:iCs/>
          <w:color w:val="44546A" w:themeColor="text2"/>
          <w:sz w:val="18"/>
          <w:szCs w:val="18"/>
        </w:rPr>
        <w:t>Wagowy udział surowców pochodzenia polskiego do produkcji anody i katody w Ogniwie</w:t>
      </w:r>
      <w:r w:rsidR="00BE0229">
        <w:rPr>
          <w:i/>
          <w:iCs/>
          <w:color w:val="44546A" w:themeColor="text2"/>
          <w:sz w:val="18"/>
          <w:szCs w:val="18"/>
        </w:rPr>
        <w:t xml:space="preserve"> – Strumień „Bateria”</w:t>
      </w:r>
    </w:p>
    <w:tbl>
      <w:tblPr>
        <w:tblStyle w:val="Tabela-Siatka"/>
        <w:tblW w:w="10506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2268"/>
        <w:gridCol w:w="2126"/>
        <w:gridCol w:w="1559"/>
        <w:gridCol w:w="3140"/>
      </w:tblGrid>
      <w:tr w:rsidR="00BC7B93" w:rsidRPr="00384B67" w:rsidDel="004278AA" w14:paraId="7052842C" w14:textId="77777777" w:rsidTr="068F5FCB">
        <w:trPr>
          <w:cantSplit/>
          <w:trHeight w:val="629"/>
          <w:jc w:val="center"/>
        </w:trPr>
        <w:tc>
          <w:tcPr>
            <w:tcW w:w="10506" w:type="dxa"/>
            <w:gridSpan w:val="5"/>
            <w:shd w:val="clear" w:color="auto" w:fill="A8D08D" w:themeFill="accent6" w:themeFillTint="99"/>
            <w:vAlign w:val="center"/>
          </w:tcPr>
          <w:p w14:paraId="1F147ED5" w14:textId="20642FB9" w:rsidR="00BC7B93" w:rsidRDefault="00BC7B93" w:rsidP="70A62EBD">
            <w:pPr>
              <w:jc w:val="center"/>
              <w:rPr>
                <w:b/>
                <w:bCs/>
                <w:sz w:val="20"/>
                <w:szCs w:val="20"/>
              </w:rPr>
            </w:pPr>
            <w:r w:rsidRPr="068F5FCB">
              <w:rPr>
                <w:b/>
                <w:bCs/>
                <w:sz w:val="20"/>
                <w:szCs w:val="20"/>
              </w:rPr>
              <w:t xml:space="preserve">Wagowy udział surowców </w:t>
            </w:r>
            <w:r w:rsidR="00975C91">
              <w:rPr>
                <w:b/>
                <w:bCs/>
                <w:sz w:val="20"/>
                <w:szCs w:val="20"/>
              </w:rPr>
              <w:t>dostępnych w Polsce</w:t>
            </w:r>
            <w:r w:rsidRPr="068F5FCB">
              <w:rPr>
                <w:b/>
                <w:bCs/>
                <w:sz w:val="20"/>
                <w:szCs w:val="20"/>
              </w:rPr>
              <w:t xml:space="preserve"> do produkcji anody i katody w Ogniwie</w:t>
            </w:r>
          </w:p>
        </w:tc>
      </w:tr>
      <w:tr w:rsidR="00E52ECF" w:rsidRPr="00384B67" w:rsidDel="004278AA" w14:paraId="0E09C417" w14:textId="77777777" w:rsidTr="068F5FCB">
        <w:trPr>
          <w:cantSplit/>
          <w:trHeight w:val="1134"/>
          <w:jc w:val="center"/>
        </w:trPr>
        <w:tc>
          <w:tcPr>
            <w:tcW w:w="10506" w:type="dxa"/>
            <w:gridSpan w:val="5"/>
            <w:shd w:val="clear" w:color="auto" w:fill="C5E0B3" w:themeFill="accent6" w:themeFillTint="66"/>
            <w:vAlign w:val="center"/>
          </w:tcPr>
          <w:p w14:paraId="48889C17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35DF1AE2" w14:textId="77777777" w:rsidR="00C949F5" w:rsidRDefault="00E52ECF" w:rsidP="00BE0229">
            <w:pPr>
              <w:jc w:val="both"/>
              <w:rPr>
                <w:sz w:val="20"/>
                <w:szCs w:val="20"/>
              </w:rPr>
            </w:pPr>
            <w:r w:rsidRPr="56C60B51">
              <w:rPr>
                <w:sz w:val="20"/>
                <w:szCs w:val="20"/>
              </w:rPr>
              <w:t xml:space="preserve">W ramach </w:t>
            </w:r>
            <w:r w:rsidR="00BE0229" w:rsidRPr="56C60B51">
              <w:rPr>
                <w:sz w:val="20"/>
                <w:szCs w:val="20"/>
              </w:rPr>
              <w:t>W</w:t>
            </w:r>
            <w:r w:rsidRPr="56C60B51">
              <w:rPr>
                <w:sz w:val="20"/>
                <w:szCs w:val="20"/>
              </w:rPr>
              <w:t>ymagania</w:t>
            </w:r>
            <w:r w:rsidR="00BE0229" w:rsidRPr="56C60B51">
              <w:rPr>
                <w:sz w:val="20"/>
                <w:szCs w:val="20"/>
              </w:rPr>
              <w:t xml:space="preserve"> Konkursowego</w:t>
            </w:r>
            <w:r w:rsidRPr="56C60B51">
              <w:rPr>
                <w:sz w:val="20"/>
                <w:szCs w:val="20"/>
              </w:rPr>
              <w:t xml:space="preserve"> </w:t>
            </w:r>
            <w:r w:rsidR="00C949F5">
              <w:rPr>
                <w:sz w:val="20"/>
                <w:szCs w:val="20"/>
                <w:u w:val="single"/>
              </w:rPr>
              <w:t xml:space="preserve">Wagowy udział </w:t>
            </w:r>
            <w:r w:rsidRPr="56C60B51">
              <w:rPr>
                <w:sz w:val="20"/>
                <w:szCs w:val="20"/>
                <w:u w:val="single"/>
              </w:rPr>
              <w:t xml:space="preserve">surowców </w:t>
            </w:r>
            <w:r w:rsidR="00C949F5">
              <w:rPr>
                <w:sz w:val="20"/>
                <w:szCs w:val="20"/>
                <w:u w:val="single"/>
              </w:rPr>
              <w:t>dostępnych w Polsce do produkcji anody i katody w O</w:t>
            </w:r>
            <w:r w:rsidRPr="56C60B51">
              <w:rPr>
                <w:sz w:val="20"/>
                <w:szCs w:val="20"/>
                <w:u w:val="single"/>
              </w:rPr>
              <w:t>gniwie</w:t>
            </w:r>
            <w:r w:rsidRPr="56C60B51">
              <w:rPr>
                <w:sz w:val="20"/>
                <w:szCs w:val="20"/>
              </w:rPr>
              <w:t xml:space="preserve">, zgodnie z metodologią określoną w Załączniku nr 5 do Regulaminu ocenie podlegać będzie Wagowy udział surowców </w:t>
            </w:r>
            <w:r w:rsidR="00975C91">
              <w:rPr>
                <w:sz w:val="20"/>
                <w:szCs w:val="20"/>
              </w:rPr>
              <w:t xml:space="preserve">dostępnych w Polsce </w:t>
            </w:r>
            <w:r w:rsidRPr="56C60B51">
              <w:rPr>
                <w:sz w:val="20"/>
                <w:szCs w:val="20"/>
              </w:rPr>
              <w:t>do produ</w:t>
            </w:r>
            <w:r w:rsidR="00C949F5">
              <w:rPr>
                <w:sz w:val="20"/>
                <w:szCs w:val="20"/>
              </w:rPr>
              <w:t>kcji anody i katody w O</w:t>
            </w:r>
            <w:r w:rsidRPr="56C60B51">
              <w:rPr>
                <w:sz w:val="20"/>
                <w:szCs w:val="20"/>
              </w:rPr>
              <w:t xml:space="preserve">gniwie. </w:t>
            </w:r>
            <w:r w:rsidR="00BE0229" w:rsidRPr="56C60B51">
              <w:rPr>
                <w:sz w:val="20"/>
                <w:szCs w:val="20"/>
              </w:rPr>
              <w:t xml:space="preserve">Wnioskodawca </w:t>
            </w:r>
            <w:r w:rsidRPr="56C60B51">
              <w:rPr>
                <w:sz w:val="20"/>
                <w:szCs w:val="20"/>
              </w:rPr>
              <w:t>zobligowany jest do wpisania w kolumnie „</w:t>
            </w:r>
            <w:r w:rsidRPr="56C60B51">
              <w:rPr>
                <w:i/>
                <w:iCs/>
                <w:sz w:val="20"/>
                <w:szCs w:val="20"/>
              </w:rPr>
              <w:t>Deklarowana wartość</w:t>
            </w:r>
            <w:r w:rsidRPr="56C60B51">
              <w:rPr>
                <w:sz w:val="20"/>
                <w:szCs w:val="20"/>
              </w:rPr>
              <w:t>” wartości parametru, jaki deklaruje.</w:t>
            </w:r>
            <w:r w:rsidR="00975C91">
              <w:rPr>
                <w:sz w:val="20"/>
                <w:szCs w:val="20"/>
              </w:rPr>
              <w:t xml:space="preserve"> </w:t>
            </w:r>
          </w:p>
          <w:p w14:paraId="6C5D0AE2" w14:textId="52B934DA" w:rsidR="00BC7B93" w:rsidRPr="00C949F5" w:rsidRDefault="00975C91" w:rsidP="00C949F5">
            <w:pPr>
              <w:jc w:val="both"/>
              <w:rPr>
                <w:b/>
                <w:bCs/>
                <w:sz w:val="20"/>
                <w:szCs w:val="20"/>
              </w:rPr>
            </w:pPr>
            <w:r w:rsidRPr="00975C91">
              <w:rPr>
                <w:sz w:val="20"/>
                <w:szCs w:val="20"/>
              </w:rPr>
              <w:t>Zamawiający definiuje surowce dostępne w Polsce jako pierwiastki znajdujące się na liście eksportu towarów z Polski w sekcji "Metale nieszlachetne i artykuły z nich" rocznika statystycznego handlu zagranicznego Głównego Urzędu Statystycznego aktualnego na rok ogłoszenia Przedsięwzięcia.</w:t>
            </w:r>
            <w:r>
              <w:rPr>
                <w:sz w:val="20"/>
                <w:szCs w:val="20"/>
              </w:rPr>
              <w:t xml:space="preserve"> </w:t>
            </w:r>
            <w:r w:rsidRPr="00975C91">
              <w:rPr>
                <w:sz w:val="20"/>
                <w:szCs w:val="20"/>
              </w:rPr>
              <w:t>W celu usunięcia wątpliwości Zamawiający wskazuje, że w trakcie opracowania Rozwiązania, w tym przygotowania Prototypu lub Demonstratora w Strumieniu „Bateria” Wykonawca może korzystać z surowców pochodzących z innych państw Europejskiego Obszaru Gospodarczego, przy czym w takim wypadku powinien dodatkowo wykazać odpowiednio we Wniosku lub w Wynikach Prac Etapu, że surowce o tożsamych właściwościach (relewantnych z punktu widzenia funkcjonowania Ogniwa) są dostępne w Polsce zgodnie z ww. definicją surowców dostępnych w Polsce.</w:t>
            </w:r>
          </w:p>
          <w:p w14:paraId="208B1FD2" w14:textId="14506C72" w:rsidR="00E52ECF" w:rsidRPr="00BC7B93" w:rsidRDefault="00E52ECF" w:rsidP="00BC7B93">
            <w:pPr>
              <w:rPr>
                <w:sz w:val="20"/>
                <w:szCs w:val="20"/>
              </w:rPr>
            </w:pPr>
          </w:p>
        </w:tc>
      </w:tr>
      <w:tr w:rsidR="00E52ECF" w:rsidRPr="00384B67" w:rsidDel="004278AA" w14:paraId="531A8E47" w14:textId="77777777" w:rsidTr="068F5FCB">
        <w:trPr>
          <w:cantSplit/>
          <w:trHeight w:val="1134"/>
          <w:jc w:val="center"/>
        </w:trPr>
        <w:tc>
          <w:tcPr>
            <w:tcW w:w="1413" w:type="dxa"/>
            <w:shd w:val="clear" w:color="auto" w:fill="C5E0B3" w:themeFill="accent6" w:themeFillTint="66"/>
            <w:vAlign w:val="center"/>
          </w:tcPr>
          <w:p w14:paraId="27B454F6" w14:textId="17219CAB" w:rsidR="00E52ECF" w:rsidRPr="008A7255" w:rsidRDefault="00BC7B93" w:rsidP="00BD59F0">
            <w:pPr>
              <w:rPr>
                <w:rFonts w:cstheme="minorHAnsi"/>
                <w:sz w:val="20"/>
                <w:szCs w:val="20"/>
              </w:rPr>
            </w:pPr>
            <w:r w:rsidRPr="00D65777">
              <w:rPr>
                <w:rFonts w:cstheme="minorHAnsi"/>
                <w:b/>
                <w:sz w:val="18"/>
                <w:szCs w:val="20"/>
              </w:rPr>
              <w:t xml:space="preserve"> Nr Wymagania Konkursowego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4C2C3A75" w14:textId="3C82A401" w:rsidR="00E52ECF" w:rsidRPr="00C73907" w:rsidDel="00DC1E78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BE0229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BE0229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57CB7338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33100795" w14:textId="77777777" w:rsidR="00E52ECF" w:rsidRPr="00D228C1" w:rsidRDefault="00E52ECF" w:rsidP="00BD59F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40" w:type="dxa"/>
            <w:shd w:val="clear" w:color="auto" w:fill="C5E0B3" w:themeFill="accent6" w:themeFillTint="66"/>
            <w:vAlign w:val="center"/>
          </w:tcPr>
          <w:p w14:paraId="08FFA99C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19716884" w14:textId="77777777" w:rsidTr="068F5FCB">
        <w:trPr>
          <w:cantSplit/>
          <w:trHeight w:val="895"/>
          <w:jc w:val="center"/>
        </w:trPr>
        <w:tc>
          <w:tcPr>
            <w:tcW w:w="1413" w:type="dxa"/>
            <w:shd w:val="clear" w:color="auto" w:fill="E2EFD9" w:themeFill="accent6" w:themeFillTint="33"/>
            <w:vAlign w:val="center"/>
          </w:tcPr>
          <w:p w14:paraId="3CD11402" w14:textId="276BABDD" w:rsidR="00E52ECF" w:rsidRPr="00E52ECF" w:rsidRDefault="007D2848" w:rsidP="00BD59F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E52ECF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BF95EE1" w14:textId="5A4A0F45" w:rsidR="00E52ECF" w:rsidRPr="00C73907" w:rsidRDefault="039E1FFD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Wagowy udział surowców </w:t>
            </w:r>
            <w:r w:rsidR="00975C91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dostępnych w Polsce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do produkcji anody i katody w Ogniwie</w:t>
            </w:r>
          </w:p>
        </w:tc>
        <w:tc>
          <w:tcPr>
            <w:tcW w:w="2126" w:type="dxa"/>
            <w:vAlign w:val="center"/>
          </w:tcPr>
          <w:p w14:paraId="68B9A285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349CBEC7" w14:textId="77777777" w:rsidR="00E52ECF" w:rsidRPr="00D228C1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3140" w:type="dxa"/>
          </w:tcPr>
          <w:p w14:paraId="7C4FB8CC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52ECF" w:rsidRPr="00384B67" w:rsidDel="004278AA" w14:paraId="1677082F" w14:textId="77777777" w:rsidTr="068F5FCB">
        <w:trPr>
          <w:cantSplit/>
          <w:trHeight w:val="711"/>
          <w:jc w:val="center"/>
        </w:trPr>
        <w:tc>
          <w:tcPr>
            <w:tcW w:w="10506" w:type="dxa"/>
            <w:gridSpan w:val="5"/>
          </w:tcPr>
          <w:p w14:paraId="6100B8A1" w14:textId="7D0D1798" w:rsidR="00D25BE5" w:rsidRDefault="00D71FB6" w:rsidP="00BD59F0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W tym polu proszę wpisać </w:t>
            </w:r>
            <w:r>
              <w:rPr>
                <w:rFonts w:cstheme="minorHAnsi"/>
                <w:i/>
                <w:sz w:val="20"/>
                <w:szCs w:val="20"/>
              </w:rPr>
              <w:t>u</w:t>
            </w:r>
            <w:r w:rsidR="00E52ECF" w:rsidRPr="00AE73D0">
              <w:rPr>
                <w:rFonts w:cstheme="minorHAnsi"/>
                <w:i/>
                <w:sz w:val="20"/>
                <w:szCs w:val="20"/>
              </w:rPr>
              <w:t xml:space="preserve">zasadnienie spełnienia </w:t>
            </w:r>
            <w:r w:rsidR="00D25BE5">
              <w:rPr>
                <w:rFonts w:cstheme="minorHAnsi"/>
                <w:i/>
                <w:sz w:val="20"/>
                <w:szCs w:val="20"/>
              </w:rPr>
              <w:t>W</w:t>
            </w:r>
            <w:r w:rsidR="00E52ECF" w:rsidRPr="00AE73D0">
              <w:rPr>
                <w:rFonts w:cstheme="minorHAnsi"/>
                <w:i/>
                <w:sz w:val="20"/>
                <w:szCs w:val="20"/>
              </w:rPr>
              <w:t>ymagania</w:t>
            </w:r>
            <w:r w:rsidR="00D25BE5">
              <w:rPr>
                <w:rFonts w:cstheme="minorHAnsi"/>
                <w:i/>
                <w:sz w:val="20"/>
                <w:szCs w:val="20"/>
              </w:rPr>
              <w:t xml:space="preserve"> Konkursowego zawierające:</w:t>
            </w:r>
          </w:p>
          <w:p w14:paraId="4F40D951" w14:textId="68B8D1A0" w:rsidR="00D25BE5" w:rsidRPr="00D25BE5" w:rsidRDefault="00D25BE5" w:rsidP="00D25BE5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b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 xml:space="preserve">wskazanie surowców </w:t>
            </w:r>
            <w:r w:rsidR="00975C91">
              <w:rPr>
                <w:rFonts w:cstheme="minorHAnsi"/>
                <w:i/>
                <w:sz w:val="20"/>
                <w:szCs w:val="20"/>
              </w:rPr>
              <w:t>dostępnych w Polsce</w:t>
            </w:r>
            <w:r>
              <w:rPr>
                <w:rFonts w:cstheme="minorHAnsi"/>
                <w:i/>
                <w:sz w:val="20"/>
                <w:szCs w:val="20"/>
              </w:rPr>
              <w:t xml:space="preserve"> do produkcji anody i katody w Ogniwie,</w:t>
            </w:r>
          </w:p>
          <w:p w14:paraId="2EC353EA" w14:textId="25FBF7E4" w:rsidR="00E52ECF" w:rsidRPr="00AE73D0" w:rsidDel="004278AA" w:rsidRDefault="00D71FB6" w:rsidP="006E688E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b/>
                <w:i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i/>
                <w:color w:val="000000"/>
                <w:sz w:val="20"/>
                <w:szCs w:val="20"/>
                <w:shd w:val="clear" w:color="auto" w:fill="FFFFFF"/>
              </w:rPr>
              <w:t xml:space="preserve">wskazanie </w:t>
            </w:r>
            <w:r w:rsidR="00D25BE5" w:rsidRPr="00D25BE5">
              <w:rPr>
                <w:rStyle w:val="normaltextrun"/>
                <w:rFonts w:ascii="Calibri" w:hAnsi="Calibri" w:cs="Calibri"/>
                <w:i/>
                <w:color w:val="000000"/>
                <w:sz w:val="20"/>
                <w:szCs w:val="20"/>
                <w:shd w:val="clear" w:color="auto" w:fill="FFFFFF"/>
              </w:rPr>
              <w:t>wszystki</w:t>
            </w:r>
            <w:r w:rsidR="00D25BE5">
              <w:rPr>
                <w:rStyle w:val="normaltextrun"/>
                <w:rFonts w:ascii="Calibri" w:hAnsi="Calibri" w:cs="Calibri"/>
                <w:i/>
                <w:color w:val="000000"/>
                <w:sz w:val="20"/>
                <w:szCs w:val="20"/>
                <w:shd w:val="clear" w:color="auto" w:fill="FFFFFF"/>
              </w:rPr>
              <w:t>ch</w:t>
            </w:r>
            <w:r w:rsidR="006E688E" w:rsidRPr="006E688E">
              <w:rPr>
                <w:rStyle w:val="normaltextrun"/>
                <w:rFonts w:ascii="Calibri" w:hAnsi="Calibri" w:cs="Calibri"/>
                <w:i/>
                <w:color w:val="000000"/>
                <w:sz w:val="20"/>
                <w:szCs w:val="20"/>
                <w:shd w:val="clear" w:color="auto" w:fill="FFFFFF"/>
              </w:rPr>
              <w:t xml:space="preserve"> komponent</w:t>
            </w:r>
            <w:r w:rsidR="006E688E">
              <w:rPr>
                <w:rStyle w:val="normaltextrun"/>
                <w:rFonts w:ascii="Calibri" w:hAnsi="Calibri" w:cs="Calibri"/>
                <w:i/>
                <w:color w:val="000000"/>
                <w:sz w:val="20"/>
                <w:szCs w:val="20"/>
                <w:shd w:val="clear" w:color="auto" w:fill="FFFFFF"/>
              </w:rPr>
              <w:t xml:space="preserve">ów </w:t>
            </w:r>
            <w:r>
              <w:rPr>
                <w:rStyle w:val="normaltextrun"/>
                <w:rFonts w:ascii="Calibri" w:hAnsi="Calibri" w:cs="Calibri"/>
                <w:i/>
                <w:color w:val="000000"/>
                <w:sz w:val="20"/>
                <w:szCs w:val="20"/>
                <w:shd w:val="clear" w:color="auto" w:fill="FFFFFF"/>
              </w:rPr>
              <w:t>użytych</w:t>
            </w:r>
            <w:r w:rsidR="00D25BE5" w:rsidRPr="006E688E">
              <w:rPr>
                <w:rStyle w:val="normaltextrun"/>
                <w:rFonts w:ascii="Calibri" w:hAnsi="Calibri" w:cs="Calibri"/>
                <w:i/>
                <w:color w:val="000000"/>
                <w:sz w:val="20"/>
                <w:szCs w:val="20"/>
                <w:shd w:val="clear" w:color="auto" w:fill="FFFFFF"/>
              </w:rPr>
              <w:t xml:space="preserve"> w Ogniwie</w:t>
            </w:r>
            <w:r>
              <w:rPr>
                <w:rStyle w:val="normaltextrun"/>
                <w:rFonts w:ascii="Calibri" w:hAnsi="Calibri" w:cs="Calibri"/>
                <w:i/>
                <w:color w:val="000000"/>
                <w:sz w:val="20"/>
                <w:szCs w:val="20"/>
                <w:shd w:val="clear" w:color="auto" w:fill="FFFFFF"/>
              </w:rPr>
              <w:t xml:space="preserve"> galwanicznym</w:t>
            </w:r>
            <w:r w:rsidR="00D25BE5" w:rsidRPr="006E688E">
              <w:rPr>
                <w:rStyle w:val="normaltextrun"/>
                <w:rFonts w:ascii="Calibri" w:hAnsi="Calibri" w:cs="Calibri"/>
                <w:i/>
                <w:color w:val="000000"/>
                <w:sz w:val="20"/>
                <w:szCs w:val="20"/>
                <w:shd w:val="clear" w:color="auto" w:fill="FFFFFF"/>
              </w:rPr>
              <w:t xml:space="preserve"> wraz z uzasadnieniem ich wykorzystania pod kątem technologicznym do działania Ogniwa.</w:t>
            </w:r>
          </w:p>
        </w:tc>
      </w:tr>
    </w:tbl>
    <w:p w14:paraId="22570BB4" w14:textId="77777777" w:rsidR="006E688E" w:rsidRDefault="006E688E" w:rsidP="00BA1B91">
      <w:pPr>
        <w:rPr>
          <w:i/>
          <w:iCs/>
          <w:color w:val="44546A" w:themeColor="text2"/>
          <w:sz w:val="18"/>
          <w:szCs w:val="18"/>
        </w:rPr>
      </w:pPr>
    </w:p>
    <w:p w14:paraId="7D752D65" w14:textId="69100BC6" w:rsidR="00E52ECF" w:rsidRDefault="3F490C53" w:rsidP="332BBF16">
      <w:pPr>
        <w:rPr>
          <w:i/>
          <w:iCs/>
          <w:color w:val="44546A" w:themeColor="text2"/>
          <w:sz w:val="18"/>
          <w:szCs w:val="18"/>
        </w:rPr>
      </w:pPr>
      <w:r w:rsidRPr="332BBF16">
        <w:rPr>
          <w:i/>
          <w:iCs/>
          <w:color w:val="44546A" w:themeColor="text2"/>
          <w:sz w:val="18"/>
          <w:szCs w:val="18"/>
        </w:rPr>
        <w:t>Tabela E.5 Wymaganie Konkursowe</w:t>
      </w:r>
      <w:r w:rsidR="18177926" w:rsidRPr="332BBF16">
        <w:rPr>
          <w:i/>
          <w:iCs/>
          <w:color w:val="44546A" w:themeColor="text2"/>
          <w:sz w:val="18"/>
          <w:szCs w:val="18"/>
        </w:rPr>
        <w:t xml:space="preserve"> nr 3.5</w:t>
      </w:r>
      <w:r w:rsidRPr="332BBF16">
        <w:rPr>
          <w:i/>
          <w:iCs/>
          <w:color w:val="44546A" w:themeColor="text2"/>
          <w:sz w:val="18"/>
          <w:szCs w:val="18"/>
        </w:rPr>
        <w:t xml:space="preserve"> – </w:t>
      </w:r>
      <w:r w:rsidR="35C59CBB" w:rsidRPr="332BBF16">
        <w:rPr>
          <w:i/>
          <w:iCs/>
          <w:color w:val="44546A" w:themeColor="text2"/>
          <w:sz w:val="18"/>
          <w:szCs w:val="18"/>
        </w:rPr>
        <w:t>Bezpośrednie koszty materiałów do produkcji Ogniw</w:t>
      </w:r>
      <w:r w:rsidR="2EC7F5AD" w:rsidRPr="332BBF16">
        <w:rPr>
          <w:i/>
          <w:iCs/>
          <w:color w:val="44546A" w:themeColor="text2"/>
          <w:sz w:val="18"/>
          <w:szCs w:val="18"/>
        </w:rPr>
        <w:t xml:space="preserve"> – Strumień „Bateria”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2273"/>
        <w:gridCol w:w="2121"/>
        <w:gridCol w:w="1559"/>
        <w:gridCol w:w="3119"/>
      </w:tblGrid>
      <w:tr w:rsidR="00E52ECF" w:rsidRPr="00384B67" w:rsidDel="004278AA" w14:paraId="34263A8C" w14:textId="77777777" w:rsidTr="151DBABA">
        <w:trPr>
          <w:cantSplit/>
          <w:trHeight w:val="581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135B645F" w14:textId="61CC048B" w:rsidR="00E52ECF" w:rsidRDefault="5C1812D9" w:rsidP="70A62EBD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70A62EBD">
              <w:rPr>
                <w:b/>
                <w:bCs/>
                <w:sz w:val="20"/>
                <w:szCs w:val="20"/>
              </w:rPr>
              <w:t>Bezpośrednie koszty materiałów do produkcji Ogniw</w:t>
            </w:r>
          </w:p>
        </w:tc>
      </w:tr>
      <w:tr w:rsidR="00E52ECF" w:rsidRPr="00384B67" w:rsidDel="004278AA" w14:paraId="0601BDFF" w14:textId="77777777" w:rsidTr="151DBABA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39A0E2E1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264F7495" w14:textId="1C349404" w:rsidR="00E52ECF" w:rsidRDefault="00E52ECF" w:rsidP="0048396B">
            <w:pPr>
              <w:jc w:val="both"/>
              <w:rPr>
                <w:sz w:val="20"/>
                <w:szCs w:val="20"/>
              </w:rPr>
            </w:pPr>
            <w:r w:rsidRPr="068F5FCB">
              <w:rPr>
                <w:sz w:val="20"/>
                <w:szCs w:val="20"/>
              </w:rPr>
              <w:t xml:space="preserve">W ramach </w:t>
            </w:r>
            <w:r w:rsidR="0048396B" w:rsidRPr="068F5FCB">
              <w:rPr>
                <w:sz w:val="20"/>
                <w:szCs w:val="20"/>
              </w:rPr>
              <w:t>W</w:t>
            </w:r>
            <w:r w:rsidRPr="068F5FCB">
              <w:rPr>
                <w:sz w:val="20"/>
                <w:szCs w:val="20"/>
              </w:rPr>
              <w:t>ymagania</w:t>
            </w:r>
            <w:r w:rsidR="0048396B" w:rsidRPr="068F5FCB">
              <w:rPr>
                <w:sz w:val="20"/>
                <w:szCs w:val="20"/>
              </w:rPr>
              <w:t xml:space="preserve"> Konkursowego</w:t>
            </w:r>
            <w:r w:rsidRPr="068F5FCB">
              <w:rPr>
                <w:sz w:val="20"/>
                <w:szCs w:val="20"/>
              </w:rPr>
              <w:t xml:space="preserve"> </w:t>
            </w:r>
            <w:r w:rsidRPr="068F5FCB">
              <w:rPr>
                <w:sz w:val="20"/>
                <w:szCs w:val="20"/>
                <w:u w:val="single"/>
              </w:rPr>
              <w:t>Bezpośrednie Koszty</w:t>
            </w:r>
            <w:r w:rsidR="79392FFC" w:rsidRPr="068F5FCB">
              <w:rPr>
                <w:sz w:val="20"/>
                <w:szCs w:val="20"/>
                <w:u w:val="single"/>
              </w:rPr>
              <w:t xml:space="preserve"> materiałów do</w:t>
            </w:r>
            <w:r w:rsidRPr="068F5FCB">
              <w:rPr>
                <w:sz w:val="20"/>
                <w:szCs w:val="20"/>
                <w:u w:val="single"/>
              </w:rPr>
              <w:t xml:space="preserve"> produkcji </w:t>
            </w:r>
            <w:r w:rsidR="438E7E8B" w:rsidRPr="068F5FCB">
              <w:rPr>
                <w:sz w:val="20"/>
                <w:szCs w:val="20"/>
                <w:u w:val="single"/>
              </w:rPr>
              <w:t>O</w:t>
            </w:r>
            <w:r w:rsidRPr="068F5FCB">
              <w:rPr>
                <w:sz w:val="20"/>
                <w:szCs w:val="20"/>
                <w:u w:val="single"/>
              </w:rPr>
              <w:t>gniw</w:t>
            </w:r>
            <w:r w:rsidRPr="068F5FCB">
              <w:rPr>
                <w:sz w:val="20"/>
                <w:szCs w:val="20"/>
              </w:rPr>
              <w:t xml:space="preserve">, zgodnie z metodologią określoną w Załączniku nr 5 do Regulaminu ocenie podlegać będzie parametr Bezpośrednie Koszty produkcji ogniw. </w:t>
            </w:r>
            <w:r w:rsidR="0048396B" w:rsidRPr="068F5FCB">
              <w:rPr>
                <w:sz w:val="20"/>
                <w:szCs w:val="20"/>
              </w:rPr>
              <w:t xml:space="preserve">Wnioskodawca </w:t>
            </w:r>
            <w:r w:rsidRPr="068F5FCB">
              <w:rPr>
                <w:sz w:val="20"/>
                <w:szCs w:val="20"/>
              </w:rPr>
              <w:t>zobligowany jest do wpisania w kolumnie „</w:t>
            </w:r>
            <w:r w:rsidRPr="068F5FCB">
              <w:rPr>
                <w:i/>
                <w:iCs/>
                <w:sz w:val="20"/>
                <w:szCs w:val="20"/>
              </w:rPr>
              <w:t>Deklarowana wartość</w:t>
            </w:r>
            <w:r w:rsidRPr="068F5FCB">
              <w:rPr>
                <w:sz w:val="20"/>
                <w:szCs w:val="20"/>
              </w:rPr>
              <w:t>” wartości parametru, jaki deklaruje.</w:t>
            </w:r>
          </w:p>
          <w:p w14:paraId="6C2C994B" w14:textId="03B04134" w:rsidR="0048396B" w:rsidRPr="00384B67" w:rsidRDefault="0048396B" w:rsidP="0048396B">
            <w:pPr>
              <w:jc w:val="both"/>
              <w:rPr>
                <w:b/>
                <w:bCs/>
                <w:sz w:val="20"/>
                <w:szCs w:val="20"/>
              </w:rPr>
            </w:pPr>
            <w:r w:rsidRPr="068F5FCB">
              <w:rPr>
                <w:sz w:val="20"/>
                <w:szCs w:val="20"/>
              </w:rPr>
              <w:t xml:space="preserve">Zamawiający wymaga, aby szczegółowy opis kalkulacji kosztów został przedstawiony przez Wnioskodawcę zgodnie z Załącznikiem </w:t>
            </w:r>
            <w:r w:rsidR="3A1CF04E" w:rsidRPr="068F5FCB">
              <w:rPr>
                <w:sz w:val="20"/>
                <w:szCs w:val="20"/>
              </w:rPr>
              <w:t>A</w:t>
            </w:r>
            <w:r w:rsidRPr="068F5FCB">
              <w:rPr>
                <w:sz w:val="20"/>
                <w:szCs w:val="20"/>
              </w:rPr>
              <w:t> do niniejszego Załącznika</w:t>
            </w:r>
            <w:r w:rsidRPr="068F5FCB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E52ECF" w:rsidRPr="00384B67" w:rsidDel="004278AA" w14:paraId="0668A120" w14:textId="77777777" w:rsidTr="151DBABA">
        <w:trPr>
          <w:cantSplit/>
          <w:trHeight w:val="1134"/>
          <w:jc w:val="center"/>
        </w:trPr>
        <w:tc>
          <w:tcPr>
            <w:tcW w:w="1413" w:type="dxa"/>
            <w:shd w:val="clear" w:color="auto" w:fill="C5E0B3" w:themeFill="accent6" w:themeFillTint="66"/>
            <w:vAlign w:val="center"/>
          </w:tcPr>
          <w:p w14:paraId="0BE29AE9" w14:textId="44F60EFF" w:rsidR="00E52ECF" w:rsidRPr="008A7255" w:rsidRDefault="00BC7B93" w:rsidP="00BD59F0">
            <w:pPr>
              <w:rPr>
                <w:rFonts w:cstheme="minorHAnsi"/>
                <w:sz w:val="20"/>
                <w:szCs w:val="20"/>
              </w:rPr>
            </w:pPr>
            <w:r w:rsidRPr="00D65777">
              <w:rPr>
                <w:rFonts w:cstheme="minorHAnsi"/>
                <w:b/>
                <w:sz w:val="18"/>
                <w:szCs w:val="20"/>
              </w:rPr>
              <w:t>Nr Wymagania Konkursowego</w:t>
            </w:r>
          </w:p>
        </w:tc>
        <w:tc>
          <w:tcPr>
            <w:tcW w:w="2273" w:type="dxa"/>
            <w:shd w:val="clear" w:color="auto" w:fill="C5E0B3" w:themeFill="accent6" w:themeFillTint="66"/>
            <w:vAlign w:val="center"/>
          </w:tcPr>
          <w:p w14:paraId="0F5D83C3" w14:textId="6B3BECB2" w:rsidR="00E52ECF" w:rsidRPr="00C73907" w:rsidDel="00DC1E78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48396B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48396B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1" w:type="dxa"/>
            <w:shd w:val="clear" w:color="auto" w:fill="C5E0B3" w:themeFill="accent6" w:themeFillTint="66"/>
            <w:vAlign w:val="center"/>
          </w:tcPr>
          <w:p w14:paraId="11947C47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08705842" w14:textId="77777777" w:rsidR="00E52ECF" w:rsidRPr="00D228C1" w:rsidRDefault="00E52ECF" w:rsidP="00BD59F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58F692BF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5F66E06D" w14:textId="77777777" w:rsidTr="151DBABA">
        <w:trPr>
          <w:cantSplit/>
          <w:trHeight w:val="895"/>
          <w:jc w:val="center"/>
        </w:trPr>
        <w:tc>
          <w:tcPr>
            <w:tcW w:w="1413" w:type="dxa"/>
            <w:shd w:val="clear" w:color="auto" w:fill="E2EFD9" w:themeFill="accent6" w:themeFillTint="33"/>
            <w:vAlign w:val="center"/>
          </w:tcPr>
          <w:p w14:paraId="76FA0623" w14:textId="61F57CE3" w:rsidR="00E52ECF" w:rsidRPr="00E52ECF" w:rsidRDefault="007D2848" w:rsidP="00BD59F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E52ECF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273" w:type="dxa"/>
            <w:shd w:val="clear" w:color="auto" w:fill="E2EFD9" w:themeFill="accent6" w:themeFillTint="33"/>
            <w:vAlign w:val="center"/>
          </w:tcPr>
          <w:p w14:paraId="70CA71C9" w14:textId="2D57DABE" w:rsidR="00E52ECF" w:rsidRPr="00C73907" w:rsidRDefault="705BA563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Bezpośrednie koszty materiałów do produkcji Ogniw</w:t>
            </w:r>
          </w:p>
        </w:tc>
        <w:tc>
          <w:tcPr>
            <w:tcW w:w="2121" w:type="dxa"/>
            <w:vAlign w:val="center"/>
          </w:tcPr>
          <w:p w14:paraId="217C1CA4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3163735B" w14:textId="30768891" w:rsidR="00E52ECF" w:rsidRPr="00D228C1" w:rsidDel="004278AA" w:rsidRDefault="0048396B" w:rsidP="068F5FCB">
            <w:pPr>
              <w:jc w:val="center"/>
              <w:rPr>
                <w:b/>
                <w:bCs/>
                <w:sz w:val="20"/>
                <w:szCs w:val="20"/>
              </w:rPr>
            </w:pPr>
            <w:r w:rsidRPr="068F5FCB">
              <w:rPr>
                <w:sz w:val="20"/>
                <w:szCs w:val="20"/>
              </w:rPr>
              <w:t>[</w:t>
            </w:r>
            <w:r w:rsidR="00E52ECF" w:rsidRPr="068F5FCB">
              <w:rPr>
                <w:sz w:val="20"/>
                <w:szCs w:val="20"/>
              </w:rPr>
              <w:t xml:space="preserve">PLN </w:t>
            </w:r>
            <w:r w:rsidR="00C949F5">
              <w:rPr>
                <w:sz w:val="20"/>
                <w:szCs w:val="20"/>
              </w:rPr>
              <w:t>netto</w:t>
            </w:r>
            <w:r w:rsidR="60C9CD35" w:rsidRPr="068F5FCB">
              <w:rPr>
                <w:sz w:val="20"/>
                <w:szCs w:val="20"/>
              </w:rPr>
              <w:t>/Wh</w:t>
            </w:r>
            <w:r w:rsidR="00E52ECF" w:rsidRPr="068F5FCB">
              <w:rPr>
                <w:sz w:val="20"/>
                <w:szCs w:val="20"/>
              </w:rPr>
              <w:t>]</w:t>
            </w:r>
          </w:p>
        </w:tc>
        <w:tc>
          <w:tcPr>
            <w:tcW w:w="3119" w:type="dxa"/>
          </w:tcPr>
          <w:p w14:paraId="4F4D313D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52ECF" w:rsidRPr="00384B67" w:rsidDel="004278AA" w14:paraId="49133C9A" w14:textId="77777777" w:rsidTr="151DBABA">
        <w:trPr>
          <w:cantSplit/>
          <w:trHeight w:val="711"/>
          <w:jc w:val="center"/>
        </w:trPr>
        <w:tc>
          <w:tcPr>
            <w:tcW w:w="10485" w:type="dxa"/>
            <w:gridSpan w:val="5"/>
          </w:tcPr>
          <w:p w14:paraId="619F2F2A" w14:textId="71727122" w:rsidR="0048396B" w:rsidRDefault="00D71FB6" w:rsidP="108FB414">
            <w:pPr>
              <w:rPr>
                <w:i/>
                <w:iCs/>
                <w:sz w:val="20"/>
                <w:szCs w:val="20"/>
              </w:rPr>
            </w:pPr>
            <w:r w:rsidRPr="108FB414">
              <w:rPr>
                <w:i/>
                <w:iCs/>
                <w:sz w:val="20"/>
                <w:szCs w:val="20"/>
              </w:rPr>
              <w:t>W tym polu proszę wpisać u</w:t>
            </w:r>
            <w:r w:rsidR="00E52ECF" w:rsidRPr="108FB414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07FED5FE" w:rsidRPr="108FB414">
              <w:rPr>
                <w:i/>
                <w:iCs/>
                <w:sz w:val="20"/>
                <w:szCs w:val="20"/>
              </w:rPr>
              <w:t>W</w:t>
            </w:r>
            <w:r w:rsidR="00E52ECF" w:rsidRPr="108FB414">
              <w:rPr>
                <w:i/>
                <w:iCs/>
                <w:sz w:val="20"/>
                <w:szCs w:val="20"/>
              </w:rPr>
              <w:t>ymagania</w:t>
            </w:r>
            <w:r w:rsidR="0048396B" w:rsidRPr="108FB414">
              <w:rPr>
                <w:i/>
                <w:iCs/>
                <w:sz w:val="20"/>
                <w:szCs w:val="20"/>
              </w:rPr>
              <w:t xml:space="preserve"> </w:t>
            </w:r>
            <w:r w:rsidR="3B111832" w:rsidRPr="108FB414">
              <w:rPr>
                <w:i/>
                <w:iCs/>
                <w:sz w:val="20"/>
                <w:szCs w:val="20"/>
              </w:rPr>
              <w:t xml:space="preserve">Konkursowego, </w:t>
            </w:r>
            <w:r w:rsidR="0048396B" w:rsidRPr="108FB414">
              <w:rPr>
                <w:i/>
                <w:iCs/>
                <w:sz w:val="20"/>
                <w:szCs w:val="20"/>
              </w:rPr>
              <w:t>zawierające:</w:t>
            </w:r>
          </w:p>
          <w:p w14:paraId="1BEBC42B" w14:textId="03C25E2A" w:rsidR="00C949F5" w:rsidRDefault="00C949F5" w:rsidP="00C949F5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i/>
                <w:sz w:val="20"/>
                <w:szCs w:val="20"/>
              </w:rPr>
            </w:pPr>
            <w:r w:rsidRPr="00C949F5">
              <w:rPr>
                <w:rFonts w:cstheme="minorHAnsi"/>
                <w:i/>
                <w:sz w:val="20"/>
                <w:szCs w:val="20"/>
              </w:rPr>
              <w:t>opis i uzasadni</w:t>
            </w:r>
            <w:r>
              <w:rPr>
                <w:rFonts w:cstheme="minorHAnsi"/>
                <w:i/>
                <w:sz w:val="20"/>
                <w:szCs w:val="20"/>
              </w:rPr>
              <w:t>enie kosztów (w tym wskazanie cen poszczególnych materiałów),</w:t>
            </w:r>
          </w:p>
          <w:p w14:paraId="08BCABB0" w14:textId="10ED46B7" w:rsidR="00E52ECF" w:rsidRPr="0048396B" w:rsidDel="004278AA" w:rsidRDefault="0048396B" w:rsidP="00C949F5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i/>
                <w:sz w:val="20"/>
                <w:szCs w:val="20"/>
              </w:rPr>
            </w:pPr>
            <w:r w:rsidRPr="0048396B">
              <w:rPr>
                <w:rFonts w:cstheme="minorHAnsi"/>
                <w:i/>
                <w:sz w:val="20"/>
                <w:szCs w:val="20"/>
              </w:rPr>
              <w:t>wskazanie</w:t>
            </w:r>
            <w:r>
              <w:rPr>
                <w:rFonts w:cstheme="minorHAnsi"/>
                <w:i/>
                <w:sz w:val="20"/>
                <w:szCs w:val="20"/>
              </w:rPr>
              <w:t xml:space="preserve"> źródła </w:t>
            </w:r>
            <w:r w:rsidR="00C949F5">
              <w:rPr>
                <w:rFonts w:cstheme="minorHAnsi"/>
                <w:i/>
                <w:sz w:val="20"/>
                <w:szCs w:val="20"/>
              </w:rPr>
              <w:t xml:space="preserve">ww. </w:t>
            </w:r>
            <w:r>
              <w:rPr>
                <w:rFonts w:cstheme="minorHAnsi"/>
                <w:i/>
                <w:sz w:val="20"/>
                <w:szCs w:val="20"/>
              </w:rPr>
              <w:t>cen przyjętych do szacowania (np. ceny giełdowe, oferty dostawców</w:t>
            </w:r>
            <w:r w:rsidR="00C949F5">
              <w:rPr>
                <w:rFonts w:cstheme="minorHAnsi"/>
                <w:i/>
                <w:sz w:val="20"/>
                <w:szCs w:val="20"/>
              </w:rPr>
              <w:t>, benchmarki</w:t>
            </w:r>
            <w:r>
              <w:rPr>
                <w:rFonts w:cstheme="minorHAnsi"/>
                <w:i/>
                <w:sz w:val="20"/>
                <w:szCs w:val="20"/>
              </w:rPr>
              <w:t xml:space="preserve"> itp.).</w:t>
            </w:r>
          </w:p>
        </w:tc>
      </w:tr>
    </w:tbl>
    <w:p w14:paraId="4D4B9F7A" w14:textId="77777777" w:rsidR="00BC7B93" w:rsidRDefault="00BC7B93" w:rsidP="70A62EBD">
      <w:pPr>
        <w:rPr>
          <w:i/>
          <w:iCs/>
          <w:color w:val="44546A" w:themeColor="text2"/>
          <w:sz w:val="18"/>
          <w:szCs w:val="18"/>
        </w:rPr>
      </w:pPr>
    </w:p>
    <w:p w14:paraId="2831BC40" w14:textId="0B880B68" w:rsidR="00E52ECF" w:rsidRPr="00BA1B91" w:rsidRDefault="00E52ECF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 xml:space="preserve">Tabela E.6 Wymaganie Konkursowe </w:t>
      </w:r>
      <w:r w:rsidR="00600F6E">
        <w:rPr>
          <w:i/>
          <w:iCs/>
          <w:color w:val="44546A" w:themeColor="text2"/>
          <w:sz w:val="18"/>
          <w:szCs w:val="18"/>
        </w:rPr>
        <w:t xml:space="preserve">nr 3.6 </w:t>
      </w:r>
      <w:r w:rsidRPr="70A62EBD">
        <w:rPr>
          <w:i/>
          <w:iCs/>
          <w:color w:val="44546A" w:themeColor="text2"/>
          <w:sz w:val="18"/>
          <w:szCs w:val="18"/>
        </w:rPr>
        <w:t xml:space="preserve">- </w:t>
      </w:r>
      <w:r w:rsidR="27C7784D" w:rsidRPr="70A62EBD">
        <w:rPr>
          <w:i/>
          <w:iCs/>
          <w:color w:val="44546A" w:themeColor="text2"/>
          <w:sz w:val="18"/>
          <w:szCs w:val="18"/>
        </w:rPr>
        <w:t>Przychód z komercjalizacji Wyników Prac B+R</w:t>
      </w:r>
      <w:r w:rsidR="007D2848">
        <w:rPr>
          <w:i/>
          <w:iCs/>
          <w:color w:val="44546A" w:themeColor="text2"/>
          <w:sz w:val="18"/>
          <w:szCs w:val="18"/>
        </w:rPr>
        <w:t xml:space="preserve"> – Strumień „Bateria”</w:t>
      </w:r>
    </w:p>
    <w:tbl>
      <w:tblPr>
        <w:tblStyle w:val="Tabela-Siatka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2268"/>
        <w:gridCol w:w="2126"/>
        <w:gridCol w:w="1559"/>
        <w:gridCol w:w="2977"/>
      </w:tblGrid>
      <w:tr w:rsidR="00BC7B93" w:rsidRPr="00384B67" w:rsidDel="004278AA" w14:paraId="791174AF" w14:textId="77777777" w:rsidTr="068F5FCB">
        <w:trPr>
          <w:cantSplit/>
          <w:trHeight w:val="785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5B506592" w14:textId="77777777" w:rsidR="00BC7B93" w:rsidRDefault="00BC7B93" w:rsidP="00BC7B93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lastRenderedPageBreak/>
              <w:t>Przychód z komercjalizacji Wyników Prac B+R</w:t>
            </w:r>
          </w:p>
          <w:p w14:paraId="409396EA" w14:textId="77777777" w:rsidR="00BC7B93" w:rsidRDefault="00BC7B93" w:rsidP="70A62EBD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E52ECF" w:rsidRPr="00384B67" w:rsidDel="004278AA" w14:paraId="58C8B267" w14:textId="77777777" w:rsidTr="068F5FCB">
        <w:trPr>
          <w:cantSplit/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2AB29637" w14:textId="72FEF6C2" w:rsidR="00E52ECF" w:rsidRDefault="00E52ECF" w:rsidP="00BD59F0">
            <w:pPr>
              <w:jc w:val="both"/>
              <w:rPr>
                <w:sz w:val="20"/>
                <w:szCs w:val="20"/>
              </w:rPr>
            </w:pPr>
            <w:r w:rsidRPr="068F5FCB">
              <w:rPr>
                <w:sz w:val="20"/>
                <w:szCs w:val="20"/>
              </w:rPr>
              <w:t xml:space="preserve">W ramach </w:t>
            </w:r>
            <w:r w:rsidR="00C95CAC" w:rsidRPr="068F5FCB">
              <w:rPr>
                <w:sz w:val="20"/>
                <w:szCs w:val="20"/>
              </w:rPr>
              <w:t>W</w:t>
            </w:r>
            <w:r w:rsidRPr="068F5FCB">
              <w:rPr>
                <w:sz w:val="20"/>
                <w:szCs w:val="20"/>
              </w:rPr>
              <w:t>ymagania</w:t>
            </w:r>
            <w:r w:rsidR="00C95CAC" w:rsidRPr="068F5FCB">
              <w:rPr>
                <w:sz w:val="20"/>
                <w:szCs w:val="20"/>
              </w:rPr>
              <w:t xml:space="preserve"> Konkursowego</w:t>
            </w:r>
            <w:r w:rsidRPr="068F5FCB">
              <w:rPr>
                <w:sz w:val="20"/>
                <w:szCs w:val="20"/>
              </w:rPr>
              <w:t xml:space="preserve"> </w:t>
            </w:r>
            <w:r w:rsidRPr="068F5FCB">
              <w:rPr>
                <w:sz w:val="20"/>
                <w:szCs w:val="20"/>
                <w:u w:val="single"/>
              </w:rPr>
              <w:t xml:space="preserve">Przychód z </w:t>
            </w:r>
            <w:r w:rsidR="622465A3" w:rsidRPr="068F5FCB">
              <w:rPr>
                <w:sz w:val="20"/>
                <w:szCs w:val="20"/>
                <w:u w:val="single"/>
              </w:rPr>
              <w:t>k</w:t>
            </w:r>
            <w:r w:rsidRPr="068F5FCB">
              <w:rPr>
                <w:sz w:val="20"/>
                <w:szCs w:val="20"/>
                <w:u w:val="single"/>
              </w:rPr>
              <w:t>omercjalizacji Wyników Prac B+R</w:t>
            </w:r>
            <w:r w:rsidRPr="068F5FCB">
              <w:rPr>
                <w:sz w:val="20"/>
                <w:szCs w:val="20"/>
              </w:rPr>
              <w:t xml:space="preserve"> ocenie zgodnie z metodologią określoną w Załączniku nr 5 do Regulaminu podlegać będzie oferowany NCBR przez </w:t>
            </w:r>
            <w:r w:rsidR="00C95CAC" w:rsidRPr="068F5FCB">
              <w:rPr>
                <w:sz w:val="20"/>
                <w:szCs w:val="20"/>
              </w:rPr>
              <w:t xml:space="preserve">Wnioskodawcę </w:t>
            </w:r>
            <w:r w:rsidR="007D2848" w:rsidRPr="068F5FCB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dodatkowy Udział w Przychodzie z </w:t>
            </w:r>
            <w:r w:rsidR="0C2FCAA8" w:rsidRPr="068F5FCB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k</w:t>
            </w:r>
            <w:r w:rsidR="007D2848" w:rsidRPr="068F5FCB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omercjalizacji Wyników Prac B+R U</w:t>
            </w:r>
            <w:r w:rsidR="007D2848" w:rsidRPr="068F5FCB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u w:val="single"/>
                <w:vertAlign w:val="subscript"/>
              </w:rPr>
              <w:t>DBR</w:t>
            </w:r>
            <w:r w:rsidR="007D2848" w:rsidRPr="068F5FCB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. </w:t>
            </w:r>
          </w:p>
          <w:p w14:paraId="68275C01" w14:textId="3D5AA90C" w:rsidR="007D2848" w:rsidRDefault="007D2848" w:rsidP="00BD59F0">
            <w:pPr>
              <w:jc w:val="both"/>
              <w:rPr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Wnioskodawca wpisuje oferowany NCBR dodatkowy Udział w Przychodzie z </w:t>
            </w:r>
            <w:r w:rsidR="1E3A991C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k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omercjalizacji Wyników Prac B+R </w:t>
            </w: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>U</w:t>
            </w: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  <w:u w:val="single"/>
                <w:shd w:val="clear" w:color="auto" w:fill="C5E0B3"/>
                <w:vertAlign w:val="subscript"/>
              </w:rPr>
              <w:t>DBR</w:t>
            </w: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> 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w kolumnie „</w:t>
            </w:r>
            <w:r w:rsidRPr="068F5FCB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C5E0B3"/>
              </w:rPr>
              <w:t>Deklarowana wartość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”.</w:t>
            </w:r>
          </w:p>
          <w:p w14:paraId="20397EF8" w14:textId="77777777" w:rsidR="00E52ECF" w:rsidRPr="00BA7DF8" w:rsidRDefault="00E52ECF" w:rsidP="00BD59F0">
            <w:pPr>
              <w:jc w:val="both"/>
              <w:rPr>
                <w:sz w:val="20"/>
                <w:szCs w:val="20"/>
              </w:rPr>
            </w:pPr>
          </w:p>
        </w:tc>
      </w:tr>
      <w:tr w:rsidR="00E52ECF" w:rsidRPr="00384B67" w:rsidDel="004278AA" w14:paraId="61384016" w14:textId="77777777" w:rsidTr="068F5FCB">
        <w:trPr>
          <w:cantSplit/>
          <w:trHeight w:val="1134"/>
          <w:jc w:val="center"/>
        </w:trPr>
        <w:tc>
          <w:tcPr>
            <w:tcW w:w="1413" w:type="dxa"/>
            <w:shd w:val="clear" w:color="auto" w:fill="C5E0B3" w:themeFill="accent6" w:themeFillTint="66"/>
            <w:vAlign w:val="center"/>
          </w:tcPr>
          <w:p w14:paraId="2671101B" w14:textId="281912B4" w:rsidR="00E52ECF" w:rsidRPr="008A7255" w:rsidDel="0032641A" w:rsidRDefault="0058688E" w:rsidP="00BD59F0">
            <w:pPr>
              <w:rPr>
                <w:rFonts w:cstheme="minorHAnsi"/>
                <w:sz w:val="20"/>
                <w:szCs w:val="20"/>
              </w:rPr>
            </w:pPr>
            <w:r w:rsidRPr="00D65777">
              <w:rPr>
                <w:rFonts w:cstheme="minorHAnsi"/>
                <w:b/>
                <w:sz w:val="18"/>
                <w:szCs w:val="20"/>
              </w:rPr>
              <w:t>Nr Wymagania Konkursowego</w:t>
            </w:r>
            <w:r w:rsidRPr="008A7255" w:rsidDel="0058688E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5A83AADB" w14:textId="392C4ED1" w:rsidR="00E52ECF" w:rsidRPr="00292CA0" w:rsidRDefault="00E52ECF" w:rsidP="00BD59F0">
            <w:pPr>
              <w:rPr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EE4F07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EE4F07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083E859A" w14:textId="77777777" w:rsidR="00E52ECF" w:rsidRDefault="00E52ECF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619829F4" w14:textId="77777777" w:rsidR="00E52ECF" w:rsidRDefault="00E52ECF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258E5AA5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79C34D09" w14:textId="77777777" w:rsidTr="068F5FCB">
        <w:trPr>
          <w:cantSplit/>
          <w:trHeight w:val="70"/>
          <w:jc w:val="center"/>
        </w:trPr>
        <w:tc>
          <w:tcPr>
            <w:tcW w:w="1413" w:type="dxa"/>
            <w:shd w:val="clear" w:color="auto" w:fill="E2EFD9" w:themeFill="accent6" w:themeFillTint="33"/>
            <w:vAlign w:val="center"/>
          </w:tcPr>
          <w:p w14:paraId="45FF6528" w14:textId="0A963953" w:rsidR="00E52ECF" w:rsidRPr="009C0B86" w:rsidRDefault="007D2848" w:rsidP="009C0B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9C0B86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1D88F36" w14:textId="28A78870" w:rsidR="00E52ECF" w:rsidRPr="00C73907" w:rsidRDefault="2E076120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Przychód z komercjalizacji Wyników Prac B+R</w:t>
            </w:r>
          </w:p>
        </w:tc>
        <w:tc>
          <w:tcPr>
            <w:tcW w:w="2126" w:type="dxa"/>
            <w:vAlign w:val="center"/>
          </w:tcPr>
          <w:p w14:paraId="1BFB0919" w14:textId="77777777" w:rsidR="00E52ECF" w:rsidRPr="008A7255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0898CEF0" w14:textId="3342708F" w:rsidR="00E52ECF" w:rsidRPr="00357088" w:rsidDel="004278AA" w:rsidRDefault="00E52ECF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[%]</w:t>
            </w:r>
          </w:p>
        </w:tc>
        <w:tc>
          <w:tcPr>
            <w:tcW w:w="2977" w:type="dxa"/>
          </w:tcPr>
          <w:p w14:paraId="69479245" w14:textId="410F5A61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51775545" w14:textId="77777777" w:rsidR="007D2848" w:rsidRDefault="007D2848" w:rsidP="70A62EBD">
      <w:pPr>
        <w:rPr>
          <w:i/>
          <w:iCs/>
          <w:color w:val="44546A" w:themeColor="text2"/>
          <w:sz w:val="18"/>
          <w:szCs w:val="18"/>
        </w:rPr>
      </w:pPr>
    </w:p>
    <w:p w14:paraId="276F9146" w14:textId="5BCE325C" w:rsidR="6A6FFC86" w:rsidRDefault="6A6FFC86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</w:t>
      </w:r>
      <w:r w:rsidR="35F2A55B" w:rsidRPr="70A62EBD">
        <w:rPr>
          <w:i/>
          <w:iCs/>
          <w:color w:val="44546A" w:themeColor="text2"/>
          <w:sz w:val="18"/>
          <w:szCs w:val="18"/>
        </w:rPr>
        <w:t>7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600F6E">
        <w:rPr>
          <w:i/>
          <w:iCs/>
          <w:color w:val="44546A" w:themeColor="text2"/>
          <w:sz w:val="18"/>
          <w:szCs w:val="18"/>
        </w:rPr>
        <w:t xml:space="preserve">nr 3.7 </w:t>
      </w:r>
      <w:r w:rsidRPr="70A62EBD">
        <w:rPr>
          <w:i/>
          <w:iCs/>
          <w:color w:val="44546A" w:themeColor="text2"/>
          <w:sz w:val="18"/>
          <w:szCs w:val="18"/>
        </w:rPr>
        <w:t>- Przychód z komercjalizacji Technologii Zależnych</w:t>
      </w:r>
      <w:r w:rsidR="007D2848">
        <w:rPr>
          <w:i/>
          <w:iCs/>
          <w:color w:val="44546A" w:themeColor="text2"/>
          <w:sz w:val="18"/>
          <w:szCs w:val="18"/>
        </w:rPr>
        <w:t xml:space="preserve"> – Strumień „Bateria”</w:t>
      </w:r>
    </w:p>
    <w:tbl>
      <w:tblPr>
        <w:tblStyle w:val="Tabela-Siatka"/>
        <w:tblW w:w="10343" w:type="dxa"/>
        <w:jc w:val="center"/>
        <w:tblLook w:val="04A0" w:firstRow="1" w:lastRow="0" w:firstColumn="1" w:lastColumn="0" w:noHBand="0" w:noVBand="1"/>
      </w:tblPr>
      <w:tblGrid>
        <w:gridCol w:w="1341"/>
        <w:gridCol w:w="2204"/>
        <w:gridCol w:w="2262"/>
        <w:gridCol w:w="1559"/>
        <w:gridCol w:w="2977"/>
      </w:tblGrid>
      <w:tr w:rsidR="70A62EBD" w14:paraId="63D8924B" w14:textId="77777777" w:rsidTr="0058688E">
        <w:trPr>
          <w:trHeight w:val="1134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7B06F350" w14:textId="30F44DE1" w:rsidR="6A6FFC86" w:rsidRDefault="6A6FFC86" w:rsidP="70A62EBD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Przychód z komercjalizacji Technologii Zależnych</w:t>
            </w:r>
          </w:p>
        </w:tc>
      </w:tr>
      <w:tr w:rsidR="70A62EBD" w14:paraId="3312C1BB" w14:textId="77777777" w:rsidTr="0058688E">
        <w:trPr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6D198613" w14:textId="50A8FDF7" w:rsidR="70A62EBD" w:rsidRDefault="70A62EBD" w:rsidP="70A62EBD">
            <w:pPr>
              <w:jc w:val="both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W ramach wymagania </w:t>
            </w:r>
            <w:r w:rsidRPr="70A62EBD">
              <w:rPr>
                <w:sz w:val="20"/>
                <w:szCs w:val="20"/>
                <w:u w:val="single"/>
              </w:rPr>
              <w:t>Przychód z Komercjalizacji Wyników Prac B+R</w:t>
            </w:r>
            <w:r w:rsidRPr="70A62EBD">
              <w:rPr>
                <w:sz w:val="20"/>
                <w:szCs w:val="20"/>
              </w:rPr>
              <w:t xml:space="preserve"> ocenie zgodnie z metodologią określoną w Załączniku nr 5 do Regulaminu podlegać będzie oferowany NCBR przez </w:t>
            </w:r>
            <w:r w:rsidR="007D2848" w:rsidRPr="70A62EBD">
              <w:rPr>
                <w:sz w:val="20"/>
                <w:szCs w:val="20"/>
              </w:rPr>
              <w:t>W</w:t>
            </w:r>
            <w:r w:rsidR="007D2848">
              <w:rPr>
                <w:sz w:val="20"/>
                <w:szCs w:val="20"/>
              </w:rPr>
              <w:t>nioskodawcę</w:t>
            </w:r>
            <w:r w:rsidR="007D2848" w:rsidRPr="70A62EBD">
              <w:rPr>
                <w:sz w:val="20"/>
                <w:szCs w:val="20"/>
              </w:rPr>
              <w:t xml:space="preserve"> </w:t>
            </w:r>
            <w:r w:rsidR="007D2848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>dodatkowy Udział w Przychodzie z komercjalizacji Technologii Zależnych</w:t>
            </w:r>
            <w:r w:rsidR="007D2848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 </w:t>
            </w:r>
            <w:r w:rsidR="007D2848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>U</w:t>
            </w:r>
            <w:r w:rsidR="007D2848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  <w:u w:val="single"/>
                <w:shd w:val="clear" w:color="auto" w:fill="C5E0B3"/>
                <w:vertAlign w:val="subscript"/>
              </w:rPr>
              <w:t>DTZ</w:t>
            </w:r>
            <w:r w:rsidR="00D71F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.</w:t>
            </w:r>
          </w:p>
          <w:p w14:paraId="5562F90E" w14:textId="21D612AC" w:rsidR="007D2848" w:rsidRDefault="007D2848" w:rsidP="70A62EBD">
            <w:pPr>
              <w:jc w:val="both"/>
              <w:rPr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Wnioskodawca wpisuje oferowany NCBR dodatkowy Udział w Przychodzie z Komercjalizacji Technologii Zależnych w kolumnie „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C5E0B3"/>
              </w:rPr>
              <w:t>Deklarowana wartość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”.</w:t>
            </w:r>
            <w:r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 </w:t>
            </w:r>
          </w:p>
          <w:p w14:paraId="67191185" w14:textId="77777777" w:rsidR="70A62EBD" w:rsidRDefault="70A62EBD" w:rsidP="70A62EBD">
            <w:pPr>
              <w:jc w:val="both"/>
              <w:rPr>
                <w:sz w:val="20"/>
                <w:szCs w:val="20"/>
              </w:rPr>
            </w:pPr>
          </w:p>
        </w:tc>
      </w:tr>
      <w:tr w:rsidR="70A62EBD" w14:paraId="6FE0B51A" w14:textId="77777777" w:rsidTr="0058688E">
        <w:trPr>
          <w:trHeight w:val="1134"/>
          <w:jc w:val="center"/>
        </w:trPr>
        <w:tc>
          <w:tcPr>
            <w:tcW w:w="1341" w:type="dxa"/>
            <w:shd w:val="clear" w:color="auto" w:fill="C5E0B3" w:themeFill="accent6" w:themeFillTint="66"/>
            <w:vAlign w:val="center"/>
          </w:tcPr>
          <w:p w14:paraId="64FDBDD9" w14:textId="67ACD472" w:rsidR="70A62EBD" w:rsidRDefault="0058688E" w:rsidP="70A62EBD">
            <w:pPr>
              <w:rPr>
                <w:sz w:val="20"/>
                <w:szCs w:val="20"/>
              </w:rPr>
            </w:pPr>
            <w:r w:rsidRPr="00D65777">
              <w:rPr>
                <w:rFonts w:cstheme="minorHAnsi"/>
                <w:b/>
                <w:sz w:val="18"/>
                <w:szCs w:val="20"/>
              </w:rPr>
              <w:t>Nr Wymagania Konkursowego</w:t>
            </w:r>
            <w:r w:rsidRPr="70A62EBD" w:rsidDel="0058688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04" w:type="dxa"/>
            <w:shd w:val="clear" w:color="auto" w:fill="C5E0B3" w:themeFill="accent6" w:themeFillTint="66"/>
            <w:vAlign w:val="center"/>
          </w:tcPr>
          <w:p w14:paraId="3FCA4A1A" w14:textId="17DEE014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 xml:space="preserve">Nazwa </w:t>
            </w:r>
            <w:r w:rsidR="00EE4F07">
              <w:rPr>
                <w:b/>
                <w:bCs/>
                <w:sz w:val="20"/>
                <w:szCs w:val="20"/>
              </w:rPr>
              <w:t>W</w:t>
            </w:r>
            <w:r w:rsidRPr="70A62EBD">
              <w:rPr>
                <w:b/>
                <w:bCs/>
                <w:sz w:val="20"/>
                <w:szCs w:val="20"/>
              </w:rPr>
              <w:t xml:space="preserve">ymagania </w:t>
            </w:r>
            <w:r w:rsidR="00EE4F07">
              <w:rPr>
                <w:b/>
                <w:bCs/>
                <w:sz w:val="20"/>
                <w:szCs w:val="20"/>
              </w:rPr>
              <w:t>K</w:t>
            </w:r>
            <w:r w:rsidRPr="70A62EBD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2262" w:type="dxa"/>
            <w:shd w:val="clear" w:color="auto" w:fill="C5E0B3" w:themeFill="accent6" w:themeFillTint="66"/>
            <w:vAlign w:val="center"/>
          </w:tcPr>
          <w:p w14:paraId="02CE6E3B" w14:textId="77777777" w:rsidR="70A62EBD" w:rsidRDefault="70A62EBD" w:rsidP="70A62EBD">
            <w:pPr>
              <w:pStyle w:val="Akapitzlist"/>
              <w:spacing w:before="60" w:after="60"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70A62EBD">
              <w:rPr>
                <w:b/>
                <w:bCs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257AD938" w14:textId="77777777" w:rsidR="70A62EBD" w:rsidRDefault="70A62EBD" w:rsidP="70A62EBD">
            <w:pPr>
              <w:pStyle w:val="Akapitzlist"/>
              <w:spacing w:before="60" w:after="60" w:line="276" w:lineRule="auto"/>
              <w:ind w:left="0"/>
              <w:jc w:val="center"/>
              <w:rPr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>Jednostka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05AACD7E" w14:textId="77777777" w:rsidR="70A62EBD" w:rsidRDefault="70A62EBD" w:rsidP="70A62EBD">
            <w:pPr>
              <w:jc w:val="center"/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>Uwagi</w:t>
            </w:r>
          </w:p>
        </w:tc>
      </w:tr>
      <w:tr w:rsidR="70A62EBD" w14:paraId="051F885F" w14:textId="77777777" w:rsidTr="0058688E">
        <w:trPr>
          <w:trHeight w:val="70"/>
          <w:jc w:val="center"/>
        </w:trPr>
        <w:tc>
          <w:tcPr>
            <w:tcW w:w="1341" w:type="dxa"/>
            <w:shd w:val="clear" w:color="auto" w:fill="E2EFD9" w:themeFill="accent6" w:themeFillTint="33"/>
            <w:vAlign w:val="center"/>
          </w:tcPr>
          <w:p w14:paraId="1D9318EB" w14:textId="47E1D9D8" w:rsidR="70A62EBD" w:rsidRDefault="007D2848" w:rsidP="70A62E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70A62EBD" w:rsidRPr="70A62EB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2204" w:type="dxa"/>
            <w:shd w:val="clear" w:color="auto" w:fill="E2EFD9" w:themeFill="accent6" w:themeFillTint="33"/>
            <w:vAlign w:val="center"/>
          </w:tcPr>
          <w:p w14:paraId="4A229EB5" w14:textId="797A2E16" w:rsidR="0A1586F0" w:rsidRDefault="0A1586F0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Przychód z komercjalizacji Technologii Zależnych</w:t>
            </w:r>
          </w:p>
        </w:tc>
        <w:tc>
          <w:tcPr>
            <w:tcW w:w="2262" w:type="dxa"/>
            <w:vAlign w:val="center"/>
          </w:tcPr>
          <w:p w14:paraId="5285ED8F" w14:textId="77777777" w:rsidR="70A62EBD" w:rsidRDefault="70A62EBD" w:rsidP="70A62EB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5EFCD03C" w14:textId="3D850758" w:rsidR="70A62EBD" w:rsidRDefault="70A62EBD" w:rsidP="70A62EBD">
            <w:pPr>
              <w:pStyle w:val="Akapitzlist"/>
              <w:spacing w:before="60" w:after="60" w:line="276" w:lineRule="auto"/>
              <w:ind w:left="0"/>
              <w:jc w:val="center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 [%]</w:t>
            </w:r>
          </w:p>
        </w:tc>
        <w:tc>
          <w:tcPr>
            <w:tcW w:w="2977" w:type="dxa"/>
          </w:tcPr>
          <w:p w14:paraId="5EC73482" w14:textId="77777777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0C69124B" w14:textId="77777777" w:rsidR="0058688E" w:rsidRDefault="0058688E" w:rsidP="70A62EBD">
      <w:pPr>
        <w:rPr>
          <w:i/>
          <w:iCs/>
          <w:color w:val="44546A" w:themeColor="text2"/>
          <w:sz w:val="18"/>
          <w:szCs w:val="18"/>
        </w:rPr>
      </w:pPr>
    </w:p>
    <w:p w14:paraId="079DA085" w14:textId="7ED255BA" w:rsidR="00DE1624" w:rsidRP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</w:t>
      </w:r>
      <w:r w:rsidR="00E52ECF" w:rsidRPr="70A62EBD">
        <w:rPr>
          <w:i/>
          <w:iCs/>
          <w:color w:val="44546A" w:themeColor="text2"/>
          <w:sz w:val="18"/>
          <w:szCs w:val="18"/>
        </w:rPr>
        <w:t>.</w:t>
      </w:r>
      <w:r w:rsidR="2CBE1221" w:rsidRPr="70A62EBD">
        <w:rPr>
          <w:i/>
          <w:iCs/>
          <w:color w:val="44546A" w:themeColor="text2"/>
          <w:sz w:val="18"/>
          <w:szCs w:val="18"/>
        </w:rPr>
        <w:t>8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600F6E">
        <w:rPr>
          <w:i/>
          <w:iCs/>
          <w:color w:val="44546A" w:themeColor="text2"/>
          <w:sz w:val="18"/>
          <w:szCs w:val="18"/>
        </w:rPr>
        <w:t xml:space="preserve">nr 3.8 </w:t>
      </w:r>
      <w:r w:rsidRPr="70A62EBD">
        <w:rPr>
          <w:i/>
          <w:iCs/>
          <w:color w:val="44546A" w:themeColor="text2"/>
          <w:sz w:val="18"/>
          <w:szCs w:val="18"/>
        </w:rPr>
        <w:t xml:space="preserve">- </w:t>
      </w:r>
      <w:r w:rsidR="7DD9ED23" w:rsidRPr="70A62EBD">
        <w:rPr>
          <w:i/>
          <w:iCs/>
          <w:color w:val="44546A" w:themeColor="text2"/>
          <w:sz w:val="18"/>
          <w:szCs w:val="18"/>
        </w:rPr>
        <w:t>Cena za realizację Etapu I</w:t>
      </w:r>
      <w:r w:rsidR="00800DF2">
        <w:rPr>
          <w:i/>
          <w:iCs/>
          <w:color w:val="44546A" w:themeColor="text2"/>
          <w:sz w:val="18"/>
          <w:szCs w:val="18"/>
        </w:rPr>
        <w:t xml:space="preserve"> – Strumień „Bateria”</w:t>
      </w:r>
    </w:p>
    <w:tbl>
      <w:tblPr>
        <w:tblStyle w:val="Tabela-Siatka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2126"/>
        <w:gridCol w:w="2268"/>
        <w:gridCol w:w="1559"/>
        <w:gridCol w:w="2977"/>
      </w:tblGrid>
      <w:tr w:rsidR="00BA1B91" w:rsidRPr="00384B67" w:rsidDel="004278AA" w14:paraId="0C30421B" w14:textId="77777777" w:rsidTr="0058688E">
        <w:trPr>
          <w:cantSplit/>
          <w:trHeight w:val="543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3C4708FA" w14:textId="00105E56" w:rsidR="00BA1B91" w:rsidRDefault="0BEAC8BF" w:rsidP="70A62EBD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</w:t>
            </w:r>
          </w:p>
        </w:tc>
      </w:tr>
      <w:tr w:rsidR="00BA1B91" w:rsidRPr="00384B67" w:rsidDel="004278AA" w14:paraId="7F489029" w14:textId="77777777" w:rsidTr="0058688E">
        <w:trPr>
          <w:cantSplit/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3264ACC6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5B44ECCA" w14:textId="1100856D" w:rsidR="00BA1B91" w:rsidRPr="00BA1B91" w:rsidRDefault="00BA1B91" w:rsidP="00BA1B91">
            <w:p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W ramach </w:t>
            </w:r>
            <w:r w:rsidR="00800DF2">
              <w:rPr>
                <w:sz w:val="20"/>
                <w:szCs w:val="20"/>
              </w:rPr>
              <w:t>W</w:t>
            </w:r>
            <w:r w:rsidRPr="70A62EBD">
              <w:rPr>
                <w:sz w:val="20"/>
                <w:szCs w:val="20"/>
              </w:rPr>
              <w:t>ymagania</w:t>
            </w:r>
            <w:r w:rsidR="00800DF2">
              <w:rPr>
                <w:sz w:val="20"/>
                <w:szCs w:val="20"/>
              </w:rPr>
              <w:t xml:space="preserve"> Konkursowego</w:t>
            </w:r>
            <w:r w:rsidRPr="70A62EBD">
              <w:rPr>
                <w:sz w:val="20"/>
                <w:szCs w:val="20"/>
              </w:rPr>
              <w:t xml:space="preserve"> </w:t>
            </w:r>
            <w:r w:rsidR="00C518DF">
              <w:rPr>
                <w:sz w:val="20"/>
                <w:szCs w:val="20"/>
                <w:u w:val="single"/>
              </w:rPr>
              <w:t>Cena za realizację</w:t>
            </w:r>
            <w:r w:rsidR="00C518DF" w:rsidRPr="70A62EBD">
              <w:rPr>
                <w:sz w:val="20"/>
                <w:szCs w:val="20"/>
                <w:u w:val="single"/>
              </w:rPr>
              <w:t xml:space="preserve"> </w:t>
            </w:r>
            <w:r w:rsidRPr="70A62EBD">
              <w:rPr>
                <w:sz w:val="20"/>
                <w:szCs w:val="20"/>
                <w:u w:val="single"/>
              </w:rPr>
              <w:t>Etapu I</w:t>
            </w:r>
            <w:r w:rsidRPr="70A62EBD">
              <w:rPr>
                <w:sz w:val="20"/>
                <w:szCs w:val="20"/>
              </w:rPr>
              <w:t xml:space="preserve"> ocenie zgodnie z metodologią określoną w Załączniku nr 5 do Regulaminu podlegać będzie oferowan</w:t>
            </w:r>
            <w:r w:rsidR="00C518DF">
              <w:rPr>
                <w:sz w:val="20"/>
                <w:szCs w:val="20"/>
              </w:rPr>
              <w:t>a</w:t>
            </w:r>
            <w:r w:rsidRPr="70A62EBD">
              <w:rPr>
                <w:sz w:val="20"/>
                <w:szCs w:val="20"/>
              </w:rPr>
              <w:t xml:space="preserve"> NCBR przez </w:t>
            </w:r>
            <w:r w:rsidR="00800DF2" w:rsidRPr="70A62EBD">
              <w:rPr>
                <w:sz w:val="20"/>
                <w:szCs w:val="20"/>
              </w:rPr>
              <w:t>W</w:t>
            </w:r>
            <w:r w:rsidR="00800DF2">
              <w:rPr>
                <w:sz w:val="20"/>
                <w:szCs w:val="20"/>
              </w:rPr>
              <w:t>nioskodawcę</w:t>
            </w:r>
            <w:r w:rsidR="00800DF2" w:rsidRPr="70A62EBD">
              <w:rPr>
                <w:sz w:val="20"/>
                <w:szCs w:val="20"/>
              </w:rPr>
              <w:t xml:space="preserve"> </w:t>
            </w:r>
            <w:r w:rsidR="00C518DF">
              <w:rPr>
                <w:sz w:val="20"/>
                <w:szCs w:val="20"/>
              </w:rPr>
              <w:t>Cena za realizację</w:t>
            </w:r>
            <w:r w:rsidRPr="70A62EBD">
              <w:rPr>
                <w:sz w:val="20"/>
                <w:szCs w:val="20"/>
              </w:rPr>
              <w:t xml:space="preserve"> Etapu I. </w:t>
            </w:r>
            <w:r w:rsidRPr="70A62EB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 brutto nie może przekroczyć limitów wskazanych w Rozdziale X Regulaminu.</w:t>
            </w:r>
          </w:p>
          <w:p w14:paraId="7E3CD872" w14:textId="77777777" w:rsidR="00BA1B91" w:rsidRPr="00384B67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2FD7E7AB" w14:textId="77777777" w:rsidTr="0058688E">
        <w:trPr>
          <w:cantSplit/>
          <w:trHeight w:val="1134"/>
          <w:jc w:val="center"/>
        </w:trPr>
        <w:tc>
          <w:tcPr>
            <w:tcW w:w="1413" w:type="dxa"/>
            <w:shd w:val="clear" w:color="auto" w:fill="C5E0B3" w:themeFill="accent6" w:themeFillTint="66"/>
            <w:vAlign w:val="center"/>
          </w:tcPr>
          <w:p w14:paraId="1DCF73C0" w14:textId="7C3B9400" w:rsidR="00BA1B91" w:rsidRPr="008A7255" w:rsidRDefault="0058688E" w:rsidP="00BA1B91">
            <w:pPr>
              <w:rPr>
                <w:rFonts w:cstheme="minorHAnsi"/>
                <w:sz w:val="20"/>
                <w:szCs w:val="20"/>
              </w:rPr>
            </w:pPr>
            <w:r w:rsidRPr="00D65777">
              <w:rPr>
                <w:rFonts w:cstheme="minorHAnsi"/>
                <w:b/>
                <w:sz w:val="18"/>
                <w:szCs w:val="20"/>
              </w:rPr>
              <w:t>Nr Wymagania Konkursowego</w:t>
            </w:r>
            <w:r w:rsidRPr="008A7255" w:rsidDel="0058688E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3A985428" w14:textId="06020E80" w:rsidR="00BA1B91" w:rsidRPr="00C73907" w:rsidDel="00DC1E78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800DF2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800DF2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00E16058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6139D354" w14:textId="77777777" w:rsidR="00BA1B91" w:rsidRPr="00D228C1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026D22AD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BA1B91" w:rsidRPr="00384B67" w:rsidDel="004278AA" w14:paraId="1CAD1DF5" w14:textId="77777777" w:rsidTr="0058688E">
        <w:trPr>
          <w:cantSplit/>
          <w:trHeight w:val="895"/>
          <w:jc w:val="center"/>
        </w:trPr>
        <w:tc>
          <w:tcPr>
            <w:tcW w:w="1413" w:type="dxa"/>
            <w:shd w:val="clear" w:color="auto" w:fill="E2EFD9" w:themeFill="accent6" w:themeFillTint="33"/>
            <w:vAlign w:val="center"/>
          </w:tcPr>
          <w:p w14:paraId="08DF5408" w14:textId="1074D6BA" w:rsidR="00BA1B91" w:rsidRPr="009C0B86" w:rsidRDefault="00800DF2" w:rsidP="009C0B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3</w:t>
            </w:r>
            <w:r w:rsidR="009C0B86" w:rsidRPr="009C0B86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7AA77744" w14:textId="50FBE797" w:rsidR="00BA1B91" w:rsidRPr="00C73907" w:rsidRDefault="135511F4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</w:t>
            </w:r>
          </w:p>
        </w:tc>
        <w:tc>
          <w:tcPr>
            <w:tcW w:w="2268" w:type="dxa"/>
            <w:vAlign w:val="center"/>
          </w:tcPr>
          <w:p w14:paraId="05976D09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D3E932A" w14:textId="0EF031E5" w:rsidR="00BA1B91" w:rsidRPr="00D228C1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>[PLN</w:t>
            </w:r>
            <w:r w:rsidR="00C518DF">
              <w:rPr>
                <w:rFonts w:cstheme="minorHAnsi"/>
                <w:sz w:val="20"/>
                <w:szCs w:val="20"/>
              </w:rPr>
              <w:t xml:space="preserve"> netto oraz</w:t>
            </w:r>
            <w:r w:rsidRPr="00D228C1">
              <w:rPr>
                <w:rFonts w:cstheme="minorHAnsi"/>
                <w:sz w:val="20"/>
                <w:szCs w:val="20"/>
              </w:rPr>
              <w:t xml:space="preserve"> brutto]</w:t>
            </w:r>
          </w:p>
        </w:tc>
        <w:tc>
          <w:tcPr>
            <w:tcW w:w="2977" w:type="dxa"/>
          </w:tcPr>
          <w:p w14:paraId="04A08223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602B7749" w14:textId="77777777" w:rsidR="0058688E" w:rsidRDefault="0058688E" w:rsidP="70A62EBD"/>
    <w:p w14:paraId="6D4DE27F" w14:textId="1DB4E281" w:rsid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</w:t>
      </w:r>
      <w:r w:rsidR="275FE001" w:rsidRPr="70A62EBD">
        <w:rPr>
          <w:i/>
          <w:iCs/>
          <w:color w:val="44546A" w:themeColor="text2"/>
          <w:sz w:val="18"/>
          <w:szCs w:val="18"/>
        </w:rPr>
        <w:t>9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600F6E">
        <w:rPr>
          <w:i/>
          <w:iCs/>
          <w:color w:val="44546A" w:themeColor="text2"/>
          <w:sz w:val="18"/>
          <w:szCs w:val="18"/>
        </w:rPr>
        <w:t xml:space="preserve">nr 3.9 </w:t>
      </w:r>
      <w:r w:rsidRPr="70A62EBD">
        <w:rPr>
          <w:i/>
          <w:iCs/>
          <w:color w:val="44546A" w:themeColor="text2"/>
          <w:sz w:val="18"/>
          <w:szCs w:val="18"/>
        </w:rPr>
        <w:t xml:space="preserve">- </w:t>
      </w:r>
      <w:r w:rsidR="1A92B339" w:rsidRPr="70A62EBD">
        <w:rPr>
          <w:i/>
          <w:iCs/>
          <w:color w:val="44546A" w:themeColor="text2"/>
          <w:sz w:val="18"/>
          <w:szCs w:val="18"/>
        </w:rPr>
        <w:t>Cena za realizację Etapu II</w:t>
      </w:r>
      <w:r w:rsidR="00800DF2">
        <w:rPr>
          <w:i/>
          <w:iCs/>
          <w:color w:val="44546A" w:themeColor="text2"/>
          <w:sz w:val="18"/>
          <w:szCs w:val="18"/>
        </w:rPr>
        <w:t xml:space="preserve"> – Strumień „Bateria”</w:t>
      </w:r>
    </w:p>
    <w:tbl>
      <w:tblPr>
        <w:tblStyle w:val="Tabela-Siatka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2126"/>
        <w:gridCol w:w="2268"/>
        <w:gridCol w:w="1559"/>
        <w:gridCol w:w="2977"/>
      </w:tblGrid>
      <w:tr w:rsidR="00BA1B91" w:rsidRPr="00384B67" w:rsidDel="004278AA" w14:paraId="41D14A47" w14:textId="77777777" w:rsidTr="0058688E">
        <w:trPr>
          <w:cantSplit/>
          <w:trHeight w:val="655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2CFB5AA6" w14:textId="350C9388" w:rsidR="00BA1B91" w:rsidRPr="008A7255" w:rsidRDefault="7DAA9AB2" w:rsidP="70A62EBD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II</w:t>
            </w:r>
          </w:p>
        </w:tc>
      </w:tr>
      <w:tr w:rsidR="00BA1B91" w:rsidRPr="00384B67" w:rsidDel="004278AA" w14:paraId="5461D058" w14:textId="77777777" w:rsidTr="0058688E">
        <w:trPr>
          <w:cantSplit/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151B5392" w14:textId="107808C3" w:rsidR="00BA1B91" w:rsidRPr="00AE73D0" w:rsidRDefault="00BA1B91" w:rsidP="00800DF2">
            <w:pPr>
              <w:jc w:val="both"/>
              <w:rPr>
                <w:rFonts w:ascii="Calibri" w:eastAsia="Calibri" w:hAnsi="Calibri" w:cs="Calibri"/>
                <w:color w:val="D13438"/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W ramach </w:t>
            </w:r>
            <w:r w:rsidR="00800DF2">
              <w:rPr>
                <w:sz w:val="20"/>
                <w:szCs w:val="20"/>
              </w:rPr>
              <w:t>W</w:t>
            </w:r>
            <w:r w:rsidRPr="70A62EBD">
              <w:rPr>
                <w:sz w:val="20"/>
                <w:szCs w:val="20"/>
              </w:rPr>
              <w:t>ymagania</w:t>
            </w:r>
            <w:r w:rsidR="00800DF2">
              <w:rPr>
                <w:sz w:val="20"/>
                <w:szCs w:val="20"/>
              </w:rPr>
              <w:t xml:space="preserve"> Konkursowego</w:t>
            </w:r>
            <w:r>
              <w:t xml:space="preserve"> </w:t>
            </w:r>
            <w:r w:rsidR="00C518DF" w:rsidRPr="00C949F5">
              <w:rPr>
                <w:sz w:val="20"/>
                <w:szCs w:val="20"/>
                <w:u w:val="single"/>
              </w:rPr>
              <w:t xml:space="preserve">Cena za realizację </w:t>
            </w:r>
            <w:r w:rsidRPr="70A62EBD">
              <w:rPr>
                <w:sz w:val="20"/>
                <w:szCs w:val="20"/>
                <w:u w:val="single"/>
              </w:rPr>
              <w:t>Etapu II</w:t>
            </w:r>
            <w:r w:rsidRPr="70A62EBD">
              <w:rPr>
                <w:sz w:val="20"/>
                <w:szCs w:val="20"/>
              </w:rPr>
              <w:t xml:space="preserve"> ocenie zgodnie z metodologią określoną w Załączniku nr 5 do Regulaminu podlegać będzie </w:t>
            </w:r>
            <w:r w:rsidR="00C518DF" w:rsidRPr="70A62EBD">
              <w:rPr>
                <w:sz w:val="20"/>
                <w:szCs w:val="20"/>
              </w:rPr>
              <w:t>oferowan</w:t>
            </w:r>
            <w:r w:rsidR="00C518DF">
              <w:rPr>
                <w:sz w:val="20"/>
                <w:szCs w:val="20"/>
              </w:rPr>
              <w:t>a</w:t>
            </w:r>
            <w:r w:rsidR="00C518DF" w:rsidRPr="70A62EBD">
              <w:rPr>
                <w:sz w:val="20"/>
                <w:szCs w:val="20"/>
              </w:rPr>
              <w:t xml:space="preserve"> </w:t>
            </w:r>
            <w:r w:rsidRPr="70A62EBD">
              <w:rPr>
                <w:sz w:val="20"/>
                <w:szCs w:val="20"/>
              </w:rPr>
              <w:t xml:space="preserve">NCBR przez </w:t>
            </w:r>
            <w:r w:rsidR="00800DF2" w:rsidRPr="70A62EBD">
              <w:rPr>
                <w:sz w:val="20"/>
                <w:szCs w:val="20"/>
              </w:rPr>
              <w:t>W</w:t>
            </w:r>
            <w:r w:rsidR="00800DF2">
              <w:rPr>
                <w:sz w:val="20"/>
                <w:szCs w:val="20"/>
              </w:rPr>
              <w:t>nioskodawcę</w:t>
            </w:r>
            <w:r w:rsidR="00800DF2" w:rsidRPr="70A62EBD">
              <w:rPr>
                <w:sz w:val="20"/>
                <w:szCs w:val="20"/>
              </w:rPr>
              <w:t xml:space="preserve"> </w:t>
            </w:r>
            <w:r w:rsidR="00C518DF">
              <w:rPr>
                <w:sz w:val="20"/>
                <w:szCs w:val="20"/>
              </w:rPr>
              <w:t xml:space="preserve">Cena za realizację </w:t>
            </w:r>
            <w:r w:rsidRPr="70A62EBD">
              <w:rPr>
                <w:sz w:val="20"/>
                <w:szCs w:val="20"/>
              </w:rPr>
              <w:t xml:space="preserve">Etapu II. </w:t>
            </w:r>
            <w:r w:rsidRPr="70A62EB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 brutto nie może przekroczyć limitów wskazanych w Rozdziale X Regulaminu.</w:t>
            </w:r>
          </w:p>
        </w:tc>
      </w:tr>
      <w:tr w:rsidR="00BA1B91" w:rsidRPr="00384B67" w:rsidDel="004278AA" w14:paraId="726316DB" w14:textId="77777777" w:rsidTr="0058688E">
        <w:trPr>
          <w:cantSplit/>
          <w:trHeight w:val="1134"/>
          <w:jc w:val="center"/>
        </w:trPr>
        <w:tc>
          <w:tcPr>
            <w:tcW w:w="1413" w:type="dxa"/>
            <w:shd w:val="clear" w:color="auto" w:fill="C5E0B3" w:themeFill="accent6" w:themeFillTint="66"/>
            <w:vAlign w:val="center"/>
          </w:tcPr>
          <w:p w14:paraId="4782A4AC" w14:textId="3E46627C" w:rsidR="00BA1B91" w:rsidRPr="008A7255" w:rsidRDefault="0058688E" w:rsidP="00BA1B91">
            <w:pPr>
              <w:rPr>
                <w:rFonts w:cstheme="minorHAnsi"/>
                <w:sz w:val="20"/>
                <w:szCs w:val="20"/>
              </w:rPr>
            </w:pPr>
            <w:r w:rsidRPr="00D65777">
              <w:rPr>
                <w:rFonts w:cstheme="minorHAnsi"/>
                <w:b/>
                <w:sz w:val="18"/>
                <w:szCs w:val="20"/>
              </w:rPr>
              <w:t>Nr Wymagania Konkursowego</w:t>
            </w:r>
            <w:r w:rsidRPr="008A7255" w:rsidDel="0058688E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79F4391E" w14:textId="3BC46F93" w:rsidR="00BA1B91" w:rsidRPr="00C73907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800DF2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800DF2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29401D8D" w14:textId="77777777" w:rsidR="00BA1B91" w:rsidRPr="00D228C1" w:rsidDel="004278AA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1BBA6232" w14:textId="77777777" w:rsidR="00BA1B91" w:rsidRPr="00D228C1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5855E5F0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BA1B91" w:rsidRPr="00384B67" w:rsidDel="004278AA" w14:paraId="134FA442" w14:textId="77777777" w:rsidTr="0058688E">
        <w:trPr>
          <w:cantSplit/>
          <w:trHeight w:val="833"/>
          <w:jc w:val="center"/>
        </w:trPr>
        <w:tc>
          <w:tcPr>
            <w:tcW w:w="1413" w:type="dxa"/>
            <w:shd w:val="clear" w:color="auto" w:fill="E2EFD9" w:themeFill="accent6" w:themeFillTint="33"/>
            <w:vAlign w:val="center"/>
          </w:tcPr>
          <w:p w14:paraId="5E70B443" w14:textId="4260DE59" w:rsidR="00BA1B91" w:rsidRPr="009C0B86" w:rsidRDefault="00800DF2" w:rsidP="009C0B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9C0B86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24C04CFA" w14:textId="5260B83C" w:rsidR="00BA1B91" w:rsidRPr="00C73907" w:rsidRDefault="14B51EFE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II</w:t>
            </w:r>
          </w:p>
        </w:tc>
        <w:tc>
          <w:tcPr>
            <w:tcW w:w="2268" w:type="dxa"/>
            <w:vAlign w:val="center"/>
          </w:tcPr>
          <w:p w14:paraId="0055D61C" w14:textId="77777777" w:rsidR="00BA1B91" w:rsidRPr="008A7255" w:rsidDel="004278AA" w:rsidRDefault="00BA1B91" w:rsidP="00BA1B9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7803A7FE" w14:textId="717FAB33" w:rsidR="00BA1B91" w:rsidRPr="00D228C1" w:rsidDel="004278AA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 xml:space="preserve">[PLN </w:t>
            </w:r>
            <w:r w:rsidR="00C518DF">
              <w:rPr>
                <w:rFonts w:cstheme="minorHAnsi"/>
                <w:sz w:val="20"/>
                <w:szCs w:val="20"/>
              </w:rPr>
              <w:t>netto oraz</w:t>
            </w:r>
            <w:r w:rsidR="00C518DF" w:rsidRPr="00D228C1">
              <w:rPr>
                <w:rFonts w:cstheme="minorHAnsi"/>
                <w:sz w:val="20"/>
                <w:szCs w:val="20"/>
              </w:rPr>
              <w:t xml:space="preserve"> </w:t>
            </w:r>
            <w:r w:rsidRPr="00D228C1">
              <w:rPr>
                <w:rFonts w:cstheme="minorHAnsi"/>
                <w:sz w:val="20"/>
                <w:szCs w:val="20"/>
              </w:rPr>
              <w:t>brutto]</w:t>
            </w:r>
          </w:p>
        </w:tc>
        <w:tc>
          <w:tcPr>
            <w:tcW w:w="2977" w:type="dxa"/>
          </w:tcPr>
          <w:p w14:paraId="3F50A17A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01CC3780" w14:textId="69828937" w:rsidR="00D71FB6" w:rsidRDefault="00BA1B91" w:rsidP="00C949F5">
      <w:pPr>
        <w:tabs>
          <w:tab w:val="left" w:pos="1290"/>
        </w:tabs>
      </w:pPr>
      <w:r>
        <w:tab/>
      </w:r>
    </w:p>
    <w:p w14:paraId="1C866623" w14:textId="440204C3" w:rsidR="00D71FB6" w:rsidRDefault="00D71FB6" w:rsidP="00D71FB6">
      <w:pPr>
        <w:rPr>
          <w:b/>
          <w:u w:val="single"/>
        </w:rPr>
      </w:pPr>
    </w:p>
    <w:p w14:paraId="23CCE218" w14:textId="77777777" w:rsidR="00720081" w:rsidRDefault="00720081">
      <w:r>
        <w:br w:type="page"/>
      </w:r>
    </w:p>
    <w:p w14:paraId="20AF1A85" w14:textId="77777777" w:rsidR="009D2BCC" w:rsidRPr="009D2BCC" w:rsidRDefault="009D2BCC" w:rsidP="009D2BCC"/>
    <w:p w14:paraId="4DD66B68" w14:textId="1CE92491" w:rsidR="00E51364" w:rsidRPr="00E51364" w:rsidRDefault="001D3A7B" w:rsidP="00705167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>
        <w:rPr>
          <w:rFonts w:cstheme="minorHAnsi"/>
        </w:rPr>
        <w:t>OPIS KONCEPCYJNY PLANOWANEJ TECHNOLOGII</w:t>
      </w:r>
      <w:r w:rsidR="004238CB">
        <w:rPr>
          <w:rFonts w:cstheme="minorHAnsi"/>
        </w:rPr>
        <w:t xml:space="preserve"> </w:t>
      </w:r>
      <w:r w:rsidR="009D2BCC">
        <w:rPr>
          <w:rFonts w:cstheme="minorHAnsi"/>
        </w:rPr>
        <w:t>OGNIW GALWANICZNYCH</w:t>
      </w:r>
      <w:r w:rsidR="00C11BEC">
        <w:rPr>
          <w:rFonts w:cstheme="minorHAnsi"/>
        </w:rPr>
        <w:t xml:space="preserve"> I WYMAGANIA JAKOŚCIOWE</w:t>
      </w:r>
      <w:r w:rsidR="00720081">
        <w:rPr>
          <w:rFonts w:cstheme="minorHAnsi"/>
        </w:rPr>
        <w:t xml:space="preserve"> </w:t>
      </w:r>
      <w:r>
        <w:rPr>
          <w:rFonts w:cstheme="minorHAnsi"/>
        </w:rPr>
        <w:t>– STRUMIEŃ „BATERIA”</w:t>
      </w:r>
    </w:p>
    <w:p w14:paraId="719B70B7" w14:textId="2C4090FB" w:rsidR="001D3A7B" w:rsidRDefault="001D3A7B" w:rsidP="001D3A7B">
      <w:pPr>
        <w:jc w:val="both"/>
        <w:rPr>
          <w:sz w:val="20"/>
          <w:szCs w:val="20"/>
          <w:u w:val="single"/>
        </w:rPr>
      </w:pPr>
      <w:r w:rsidRPr="0FA59655">
        <w:rPr>
          <w:sz w:val="20"/>
          <w:szCs w:val="20"/>
          <w:u w:val="single"/>
        </w:rPr>
        <w:t xml:space="preserve">W ramach niniejszej części Wniosku, </w:t>
      </w:r>
      <w:r w:rsidR="009D2BCC" w:rsidRPr="0FA59655">
        <w:rPr>
          <w:sz w:val="20"/>
          <w:szCs w:val="20"/>
          <w:u w:val="single"/>
        </w:rPr>
        <w:t xml:space="preserve">Wnioskodawca </w:t>
      </w:r>
      <w:r w:rsidRPr="0FA59655">
        <w:rPr>
          <w:sz w:val="20"/>
          <w:szCs w:val="20"/>
          <w:u w:val="single"/>
        </w:rPr>
        <w:t xml:space="preserve">jest zobligowany przedstawić opis koncepcyjny planowanej Technologii </w:t>
      </w:r>
      <w:r w:rsidR="00F17EE9" w:rsidRPr="0FA59655">
        <w:rPr>
          <w:sz w:val="20"/>
          <w:szCs w:val="20"/>
          <w:u w:val="single"/>
        </w:rPr>
        <w:t>Ogniw galwanicznych</w:t>
      </w:r>
      <w:r w:rsidRPr="0FA59655">
        <w:rPr>
          <w:sz w:val="20"/>
          <w:szCs w:val="20"/>
          <w:u w:val="single"/>
        </w:rPr>
        <w:t xml:space="preserve"> – </w:t>
      </w:r>
      <w:r w:rsidR="0254CFDE" w:rsidRPr="0FA59655">
        <w:rPr>
          <w:sz w:val="20"/>
          <w:szCs w:val="20"/>
          <w:u w:val="single"/>
        </w:rPr>
        <w:t>S</w:t>
      </w:r>
      <w:r w:rsidRPr="0FA59655">
        <w:rPr>
          <w:sz w:val="20"/>
          <w:szCs w:val="20"/>
          <w:u w:val="single"/>
        </w:rPr>
        <w:t>trumień „</w:t>
      </w:r>
      <w:r w:rsidR="3FD4B3BD" w:rsidRPr="0FA59655">
        <w:rPr>
          <w:sz w:val="20"/>
          <w:szCs w:val="20"/>
          <w:u w:val="single"/>
        </w:rPr>
        <w:t>B</w:t>
      </w:r>
      <w:r w:rsidRPr="0FA59655">
        <w:rPr>
          <w:sz w:val="20"/>
          <w:szCs w:val="20"/>
          <w:u w:val="single"/>
        </w:rPr>
        <w:t xml:space="preserve">ateria” wraz z informacjami doprecyzowującymi, zgodnie z tabelami poniżej, co pozwoli Zamawiającemu uzyskanie szczegółowej informacji odnośnie proponowanej Technologii, w szczególności rozwiązań innowacyjnych, a także jej potencjału wdrożeniowego, na podstawie których Zamawiający dokona wyboru najbardziej innowacyjnych i najlepiej rokujących rozwiązań. </w:t>
      </w:r>
      <w:bookmarkStart w:id="8" w:name="_Hlk69913709"/>
      <w:r w:rsidR="00C518DF" w:rsidRPr="00624057">
        <w:rPr>
          <w:b/>
          <w:bCs/>
          <w:sz w:val="20"/>
          <w:szCs w:val="20"/>
          <w:u w:val="single"/>
        </w:rPr>
        <w:t xml:space="preserve">Opis koncepcyjny musi spełniać Wymagania </w:t>
      </w:r>
      <w:r w:rsidR="00C518DF">
        <w:rPr>
          <w:b/>
          <w:bCs/>
          <w:sz w:val="20"/>
          <w:szCs w:val="20"/>
          <w:u w:val="single"/>
        </w:rPr>
        <w:t xml:space="preserve">Jakościowe </w:t>
      </w:r>
      <w:r w:rsidR="00C518DF" w:rsidRPr="00624057">
        <w:rPr>
          <w:b/>
          <w:bCs/>
          <w:sz w:val="20"/>
          <w:szCs w:val="20"/>
          <w:u w:val="single"/>
        </w:rPr>
        <w:t>przewidziane w Załączniku nr 1 do Regulaminu</w:t>
      </w:r>
      <w:r w:rsidR="00C518DF">
        <w:rPr>
          <w:b/>
          <w:bCs/>
          <w:sz w:val="20"/>
          <w:szCs w:val="20"/>
          <w:u w:val="single"/>
        </w:rPr>
        <w:t xml:space="preserve"> oraz być zgodny z Wymaganiami Obligatoryjnymi oraz Wymaganiami Konkursowymi.</w:t>
      </w:r>
      <w:bookmarkEnd w:id="8"/>
    </w:p>
    <w:p w14:paraId="06AC4DB7" w14:textId="7B40238B" w:rsidR="00C11BEC" w:rsidRDefault="00C11BEC" w:rsidP="00C11BEC">
      <w:pPr>
        <w:jc w:val="both"/>
        <w:rPr>
          <w:sz w:val="20"/>
          <w:szCs w:val="20"/>
          <w:u w:val="single"/>
        </w:rPr>
      </w:pP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W niniejszej części Wniosku, Wnioskodawca opisuje koncepcję planowanej do opracowania Technologii Ogniw galwanicznych, na podstawie której Zamawiający dokona</w:t>
      </w:r>
      <w:r w:rsidR="00E975AC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oceny Wymagań Jakościowych nr 4.1 i 4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.2</w:t>
      </w:r>
      <w:r w:rsidR="001F60B1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,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oraz wskazuje uzasadnien</w:t>
      </w:r>
      <w:r w:rsidR="00E975AC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ia dla Wymagania Jakościowych 4.3-4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.5 opisanych w Załączniku nr 1 do Regulaminu.</w:t>
      </w:r>
      <w:r>
        <w:rPr>
          <w:rStyle w:val="eop"/>
          <w:rFonts w:ascii="Calibri" w:hAnsi="Calibri" w:cs="Calibri"/>
          <w:color w:val="000000"/>
          <w:sz w:val="20"/>
          <w:szCs w:val="20"/>
          <w:shd w:val="clear" w:color="auto" w:fill="FFFFFF"/>
        </w:rPr>
        <w:t> </w:t>
      </w:r>
    </w:p>
    <w:p w14:paraId="6F467178" w14:textId="6B273E16" w:rsidR="006D51E8" w:rsidRDefault="006D51E8" w:rsidP="006D51E8">
      <w:pPr>
        <w:pStyle w:val="Legenda"/>
        <w:keepNext/>
      </w:pPr>
      <w:r>
        <w:t xml:space="preserve">Tabela </w:t>
      </w:r>
      <w:r w:rsidR="00E975AC">
        <w:t>F</w:t>
      </w:r>
      <w:r w:rsidR="006A64C5">
        <w:t>.</w:t>
      </w:r>
      <w:r w:rsidRPr="0FA59655">
        <w:fldChar w:fldCharType="begin"/>
      </w:r>
      <w:r>
        <w:instrText xml:space="preserve"> SEQ Tabela \* ARABIC \s 1 </w:instrText>
      </w:r>
      <w:r w:rsidRPr="0FA59655">
        <w:fldChar w:fldCharType="separate"/>
      </w:r>
      <w:r w:rsidR="006A64C5" w:rsidRPr="0FA59655">
        <w:rPr>
          <w:noProof/>
        </w:rPr>
        <w:t>1</w:t>
      </w:r>
      <w:r w:rsidRPr="0FA59655">
        <w:rPr>
          <w:noProof/>
        </w:rPr>
        <w:fldChar w:fldCharType="end"/>
      </w:r>
      <w:r>
        <w:t xml:space="preserve"> </w:t>
      </w:r>
      <w:r w:rsidR="00177BB3">
        <w:t xml:space="preserve"> </w:t>
      </w:r>
      <w:r w:rsidR="00AA5DC0">
        <w:t>Opis koncepcyjny</w:t>
      </w:r>
      <w:r w:rsidR="78D5C5F9">
        <w:t xml:space="preserve"> Technologii Ogniw</w:t>
      </w:r>
      <w:r w:rsidR="00AA5DC0">
        <w:t xml:space="preserve"> galwanicznych</w:t>
      </w:r>
      <w:r w:rsidR="001D3A7B">
        <w:t xml:space="preserve"> –</w:t>
      </w:r>
      <w:r w:rsidR="00E975AC">
        <w:t xml:space="preserve"> Wymagania Jakościowe nr 4.1 i 4</w:t>
      </w:r>
      <w:r w:rsidR="00C11BEC">
        <w:t>.2-</w:t>
      </w:r>
      <w:r w:rsidR="001D3A7B">
        <w:t xml:space="preserve"> </w:t>
      </w:r>
      <w:r w:rsidR="76505A93">
        <w:t>S</w:t>
      </w:r>
      <w:r w:rsidR="001D3A7B">
        <w:t xml:space="preserve">trumień </w:t>
      </w:r>
      <w:r w:rsidR="0B2A4EE1">
        <w:t>“B</w:t>
      </w:r>
      <w:r w:rsidR="001D3A7B">
        <w:t>ateria</w:t>
      </w:r>
      <w:r w:rsidR="756DFB95">
        <w:t>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9C051E" w14:paraId="06BD94A6" w14:textId="77777777" w:rsidTr="37E32BEF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7FDD13F4" w14:textId="77777777" w:rsidR="009C051E" w:rsidRDefault="009C051E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5F538182" w14:textId="77777777" w:rsidR="009C051E" w:rsidRPr="00DE04E9" w:rsidRDefault="009C051E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219C3A76" w14:textId="77777777" w:rsidR="009C051E" w:rsidRPr="00347FD6" w:rsidRDefault="009C051E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017B795E" w14:textId="34897089" w:rsidR="009C051E" w:rsidRPr="009C051E" w:rsidRDefault="00E975AC" w:rsidP="009C051E">
            <w:pPr>
              <w:rPr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F</w:t>
            </w:r>
            <w:r w:rsidR="00373367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78EBBCF9" w14:textId="1A9787E9" w:rsidR="009C051E" w:rsidRPr="008A7255" w:rsidRDefault="5DD36F3F" w:rsidP="130B341F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30B341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Proponowana Technologia Ogniw galwanicznych</w:t>
            </w:r>
          </w:p>
        </w:tc>
      </w:tr>
      <w:tr w:rsidR="009C051E" w14:paraId="76FCF181" w14:textId="77777777" w:rsidTr="37E32BEF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31FC4A72" w14:textId="77777777" w:rsidR="009C051E" w:rsidRPr="008A7255" w:rsidRDefault="009C051E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A8D08D" w:themeFill="accent6" w:themeFillTint="99"/>
          </w:tcPr>
          <w:p w14:paraId="3D633656" w14:textId="02874D41" w:rsidR="58283892" w:rsidRDefault="58283892" w:rsidP="70A62EBD">
            <w:pPr>
              <w:jc w:val="both"/>
              <w:rPr>
                <w:sz w:val="20"/>
                <w:szCs w:val="20"/>
                <w:lang w:eastAsia="pl-PL"/>
              </w:rPr>
            </w:pPr>
            <w:r w:rsidRPr="70A62EBD">
              <w:rPr>
                <w:sz w:val="20"/>
                <w:szCs w:val="20"/>
              </w:rPr>
              <w:t>W opisie</w:t>
            </w:r>
            <w:r w:rsidR="00AA5DC0">
              <w:rPr>
                <w:sz w:val="20"/>
                <w:szCs w:val="20"/>
              </w:rPr>
              <w:t xml:space="preserve"> koncepcji</w:t>
            </w:r>
            <w:r w:rsidRPr="70A62EBD">
              <w:rPr>
                <w:sz w:val="20"/>
                <w:szCs w:val="20"/>
              </w:rPr>
              <w:t xml:space="preserve"> należy podać w szczególności</w:t>
            </w:r>
            <w:r w:rsidRPr="70A62EBD">
              <w:rPr>
                <w:sz w:val="20"/>
                <w:szCs w:val="20"/>
                <w:lang w:eastAsia="pl-PL"/>
              </w:rPr>
              <w:t>:</w:t>
            </w:r>
          </w:p>
          <w:p w14:paraId="6E5CBEA2" w14:textId="41C80274" w:rsidR="00C949F5" w:rsidRDefault="00C949F5" w:rsidP="48032388">
            <w:pPr>
              <w:pStyle w:val="paragraph"/>
              <w:numPr>
                <w:ilvl w:val="0"/>
                <w:numId w:val="2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Opis Technologii Ogniw galwanicznych, zawierający informacje dot. podstaw teoretycznych jej działania, ewentualnych</w:t>
            </w:r>
            <w:r w:rsidR="009F26BC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prowadzonych badań naukowych (z uwzględnieniem patentów) w Polsce i na świecie,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52012E6F" w14:textId="77DE1E62" w:rsidR="00286711" w:rsidRDefault="00286711" w:rsidP="05A97413">
            <w:pPr>
              <w:pStyle w:val="paragraph"/>
              <w:numPr>
                <w:ilvl w:val="0"/>
                <w:numId w:val="24"/>
              </w:numPr>
              <w:spacing w:before="0" w:beforeAutospacing="0" w:after="0" w:afterAutospacing="0"/>
              <w:jc w:val="both"/>
              <w:textAlignment w:val="baseline"/>
              <w:rPr>
                <w:rStyle w:val="eop"/>
                <w:rFonts w:ascii="Calibri" w:hAnsi="Calibri" w:cs="Calibri"/>
                <w:sz w:val="20"/>
                <w:szCs w:val="20"/>
              </w:rPr>
            </w:pPr>
            <w:r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>Opis procesu elektrochemicznego leżąc</w:t>
            </w:r>
            <w:r w:rsidR="32207692"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>ego</w:t>
            </w:r>
            <w:r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u podstaw funkcjonowania Ogniwa</w:t>
            </w:r>
            <w:r w:rsidR="00AA5DC0" w:rsidRPr="05A97413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  <w:r w:rsidRPr="05A97413">
              <w:rPr>
                <w:rStyle w:val="eop"/>
                <w:rFonts w:ascii="Calibri" w:hAnsi="Calibri" w:cs="Calibri"/>
                <w:sz w:val="20"/>
                <w:szCs w:val="20"/>
              </w:rPr>
              <w:t>galwanicznego,</w:t>
            </w:r>
          </w:p>
          <w:p w14:paraId="678BEF78" w14:textId="131F8A70" w:rsidR="00286711" w:rsidRPr="00286711" w:rsidRDefault="00286711" w:rsidP="48032388">
            <w:pPr>
              <w:pStyle w:val="paragraph"/>
              <w:numPr>
                <w:ilvl w:val="0"/>
                <w:numId w:val="2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  <w:r w:rsidRPr="48032388">
              <w:rPr>
                <w:rStyle w:val="normaltextrun"/>
                <w:rFonts w:ascii="Calibri" w:hAnsi="Calibri" w:cs="Calibri"/>
                <w:sz w:val="20"/>
                <w:szCs w:val="20"/>
              </w:rPr>
              <w:t>Charakterystykę Technologii,</w:t>
            </w:r>
          </w:p>
          <w:p w14:paraId="10507450" w14:textId="6D267B48" w:rsidR="00286711" w:rsidRDefault="00A7137F" w:rsidP="00286711">
            <w:pPr>
              <w:pStyle w:val="paragraph"/>
              <w:numPr>
                <w:ilvl w:val="0"/>
                <w:numId w:val="2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O</w:t>
            </w:r>
            <w:r w:rsidR="00286711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pis procesu technologicznego wytworzenia Ogniw galwanicznych, </w:t>
            </w:r>
          </w:p>
          <w:p w14:paraId="17D9A2F3" w14:textId="5AA75D18" w:rsidR="009F26BC" w:rsidRDefault="009F26BC" w:rsidP="05A97413">
            <w:pPr>
              <w:pStyle w:val="paragraph"/>
              <w:numPr>
                <w:ilvl w:val="0"/>
                <w:numId w:val="24"/>
              </w:numPr>
              <w:spacing w:before="0" w:beforeAutospacing="0" w:after="0" w:afterAutospacing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>O</w:t>
            </w:r>
            <w:r w:rsidR="00286711"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>pis metod zapewnienia stabilności procesu technologicznego wytwarzania Ogniw),</w:t>
            </w:r>
            <w:r w:rsidR="00286711" w:rsidRPr="05A97413">
              <w:rPr>
                <w:rStyle w:val="eop"/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459C21E6" w14:textId="026FD083" w:rsidR="1A546BAA" w:rsidRDefault="1A546BAA" w:rsidP="37E32BEF">
            <w:pPr>
              <w:pStyle w:val="paragraph"/>
              <w:numPr>
                <w:ilvl w:val="0"/>
                <w:numId w:val="24"/>
              </w:numPr>
              <w:spacing w:before="0" w:beforeAutospacing="0" w:after="0" w:afterAutospacing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>Założenia pr</w:t>
            </w:r>
            <w:r w:rsidR="009F26BC"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>ojektowe Demonstratora Baterii, uwzględniając</w:t>
            </w:r>
            <w:r w:rsidR="0621AB91"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>e</w:t>
            </w:r>
            <w:r w:rsidR="571E1423"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4C7F2C28" w14:textId="779A466F" w:rsidR="009F26BC" w:rsidRDefault="009F26BC" w:rsidP="37E32BEF">
            <w:pPr>
              <w:pStyle w:val="paragraph"/>
              <w:numPr>
                <w:ilvl w:val="1"/>
                <w:numId w:val="24"/>
              </w:numPr>
              <w:spacing w:before="0" w:beforeAutospacing="0" w:after="0" w:afterAutospacing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 xml:space="preserve">opis materiałów i elementów </w:t>
            </w:r>
            <w:r w:rsidR="00A22C3F"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>wchodzących w jego skład</w:t>
            </w:r>
            <w:r w:rsidR="71BD18CF"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 xml:space="preserve"> i ich jakości</w:t>
            </w:r>
            <w:r w:rsidR="00A22C3F"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>,</w:t>
            </w:r>
          </w:p>
          <w:p w14:paraId="6C9A1345" w14:textId="7F558E5C" w:rsidR="3EBD5A89" w:rsidRDefault="428FF97C" w:rsidP="37E32BEF">
            <w:pPr>
              <w:pStyle w:val="paragraph"/>
              <w:numPr>
                <w:ilvl w:val="1"/>
                <w:numId w:val="24"/>
              </w:numPr>
              <w:spacing w:before="0" w:beforeAutospacing="0" w:after="0" w:afterAutospacing="0"/>
              <w:jc w:val="both"/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</w:pPr>
            <w:r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>wskazanie możliwości</w:t>
            </w:r>
            <w:r w:rsidR="445A64AB"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445A64AB" w:rsidRPr="37E32BEF">
              <w:rPr>
                <w:rFonts w:ascii="Calibri" w:eastAsia="Calibri" w:hAnsi="Calibri" w:cs="Calibri"/>
                <w:sz w:val="20"/>
                <w:szCs w:val="20"/>
              </w:rPr>
              <w:t>wykonalnoś</w:t>
            </w:r>
            <w:r w:rsidR="378400E8" w:rsidRPr="37E32BEF">
              <w:rPr>
                <w:rFonts w:ascii="Calibri" w:eastAsia="Calibri" w:hAnsi="Calibri" w:cs="Calibri"/>
                <w:sz w:val="20"/>
                <w:szCs w:val="20"/>
              </w:rPr>
              <w:t>ci</w:t>
            </w:r>
            <w:r w:rsidR="445A64AB" w:rsidRPr="37E32BEF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5F9EE599" w:rsidRPr="37E32BEF">
              <w:rPr>
                <w:rFonts w:ascii="Calibri" w:eastAsia="Calibri" w:hAnsi="Calibri" w:cs="Calibri"/>
                <w:sz w:val="20"/>
                <w:szCs w:val="20"/>
              </w:rPr>
              <w:t>Demonstratora Baterii</w:t>
            </w:r>
            <w:r w:rsidR="445A64AB" w:rsidRPr="37E32BEF">
              <w:rPr>
                <w:rFonts w:ascii="Calibri" w:eastAsia="Calibri" w:hAnsi="Calibri" w:cs="Calibri"/>
                <w:sz w:val="20"/>
                <w:szCs w:val="20"/>
              </w:rPr>
              <w:t xml:space="preserve"> w ramach przedstawionego harmonogramu Przedsięwzięcia oraz możliwości osiągnięcia celów Przedsięwzięcia,</w:t>
            </w:r>
            <w:r w:rsidR="0500669F" w:rsidRPr="37E32BEF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3D874FF8" w14:textId="3DA5A831" w:rsidR="3EBD5A89" w:rsidRDefault="3EBD5A89" w:rsidP="05A97413">
            <w:pPr>
              <w:pStyle w:val="paragraph"/>
              <w:numPr>
                <w:ilvl w:val="1"/>
                <w:numId w:val="24"/>
              </w:numPr>
              <w:spacing w:before="0" w:beforeAutospacing="0" w:after="0" w:afterAutospacing="0"/>
              <w:jc w:val="both"/>
              <w:rPr>
                <w:rStyle w:val="normaltextrun"/>
                <w:sz w:val="20"/>
                <w:szCs w:val="20"/>
              </w:rPr>
            </w:pPr>
            <w:r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>o</w:t>
            </w:r>
            <w:r w:rsidR="5E7074F5"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>pis wykorzystania najlepszych praktyk inżynierskich przy projektowaniu Demonstratora Baterii</w:t>
            </w:r>
            <w:r w:rsidR="0E00DC99"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 xml:space="preserve"> oraz </w:t>
            </w:r>
            <w:r w:rsidR="5E7074F5"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>podejści</w:t>
            </w:r>
            <w:r w:rsidR="389870FD"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>a</w:t>
            </w:r>
            <w:r w:rsidR="5E7074F5"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 xml:space="preserve"> uwzględniające</w:t>
            </w:r>
            <w:r w:rsidR="2402E2D3"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>go</w:t>
            </w:r>
            <w:r w:rsidR="5E7074F5"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 xml:space="preserve"> bezpieczeństwo zastosowanych elementów, instalacji i urządzeń,</w:t>
            </w:r>
          </w:p>
          <w:p w14:paraId="720415FD" w14:textId="5DD90C23" w:rsidR="00A22C3F" w:rsidRDefault="00A22C3F" w:rsidP="05A97413">
            <w:pPr>
              <w:pStyle w:val="paragraph"/>
              <w:numPr>
                <w:ilvl w:val="0"/>
                <w:numId w:val="2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>Wizualizacje lub rysunek techniczny Demonstratora Baterii,</w:t>
            </w:r>
            <w:r w:rsidR="22B73FE5"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pozwalające na ocenę estetyki wykonania i designu,</w:t>
            </w:r>
          </w:p>
          <w:p w14:paraId="16773167" w14:textId="0A6A368A" w:rsidR="00A22C3F" w:rsidRPr="009F26BC" w:rsidRDefault="00A22C3F" w:rsidP="3DC4304E">
            <w:pPr>
              <w:pStyle w:val="paragraph"/>
              <w:numPr>
                <w:ilvl w:val="0"/>
                <w:numId w:val="2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Opis rozwiązań z zakresu ergonomii i bezpieczeństwa zastosowanych w Demonstratorze </w:t>
            </w:r>
            <w:r w:rsidR="25375CC7"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>Baterii</w:t>
            </w:r>
            <w:r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>,</w:t>
            </w:r>
          </w:p>
          <w:p w14:paraId="4618DB13" w14:textId="042C31FE" w:rsidR="00AA5DC0" w:rsidRDefault="00286711" w:rsidP="00286711">
            <w:pPr>
              <w:pStyle w:val="paragraph"/>
              <w:numPr>
                <w:ilvl w:val="0"/>
                <w:numId w:val="24"/>
              </w:numPr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>Przewagi i różnice Demonstratora Baterii</w:t>
            </w:r>
            <w:r w:rsidR="00AA5DC0"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w stosunku obecnie dostępnych produktów,</w:t>
            </w:r>
            <w:r w:rsidR="00AA5DC0" w:rsidRPr="05A97413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429952AD" w14:textId="29DE9872" w:rsidR="00AA5DC0" w:rsidRDefault="00286711" w:rsidP="5AE5CC25">
            <w:pPr>
              <w:pStyle w:val="paragraph"/>
              <w:numPr>
                <w:ilvl w:val="0"/>
                <w:numId w:val="24"/>
              </w:numPr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Skalowalność Technologii Ogniw </w:t>
            </w:r>
            <w:r w:rsidR="00AA5DC0"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>- możliwość oraz koszt zastosowania proponowanej przez Wnioskodawcę Technologii w skali innej</w:t>
            </w:r>
            <w:r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niż skala Demonstratora Baterii</w:t>
            </w:r>
            <w:r w:rsidR="00AA5DC0"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>,</w:t>
            </w:r>
            <w:r w:rsidR="00AA5DC0" w:rsidRPr="05A97413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0F058A79" w14:textId="3159D01A" w:rsidR="00AA5DC0" w:rsidRDefault="00AA5DC0" w:rsidP="00286711">
            <w:pPr>
              <w:pStyle w:val="paragraph"/>
              <w:numPr>
                <w:ilvl w:val="0"/>
                <w:numId w:val="24"/>
              </w:numPr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Ryzyka związane z </w:t>
            </w:r>
            <w:r w:rsidR="00286711"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>produkcją i eksploatacją Demonstratora Baterii</w:t>
            </w:r>
            <w:r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>, o</w:t>
            </w:r>
            <w:r w:rsidR="0068667B"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>raz sposób zarządzania ryzykiem.</w:t>
            </w:r>
            <w:r w:rsidRPr="05A97413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3207F98A" w14:textId="6B08CFEB" w:rsidR="009C051E" w:rsidRPr="00720081" w:rsidRDefault="00AA5DC0" w:rsidP="0072008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eop"/>
                <w:sz w:val="20"/>
                <w:szCs w:val="20"/>
              </w:rPr>
              <w:t> </w:t>
            </w:r>
          </w:p>
        </w:tc>
      </w:tr>
      <w:tr w:rsidR="009C051E" w14:paraId="0362A551" w14:textId="77777777" w:rsidTr="37E32BEF">
        <w:trPr>
          <w:trHeight w:val="1336"/>
        </w:trPr>
        <w:tc>
          <w:tcPr>
            <w:tcW w:w="716" w:type="dxa"/>
            <w:tcBorders>
              <w:tr2bl w:val="single" w:sz="4" w:space="0" w:color="auto"/>
            </w:tcBorders>
          </w:tcPr>
          <w:p w14:paraId="60C9E1EA" w14:textId="77777777" w:rsidR="009C051E" w:rsidRDefault="009C051E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9349" w:type="dxa"/>
            <w:gridSpan w:val="2"/>
          </w:tcPr>
          <w:p w14:paraId="3BECB82F" w14:textId="65DA742E" w:rsidR="009C051E" w:rsidRPr="00662F92" w:rsidRDefault="00A7137F" w:rsidP="00286711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i/>
                <w:iCs/>
                <w:sz w:val="20"/>
                <w:szCs w:val="20"/>
              </w:rPr>
              <w:t xml:space="preserve">W tym polu proszę wpisać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nazwę </w:t>
            </w:r>
            <w:r w:rsidR="009C051E">
              <w:rPr>
                <w:rFonts w:cs="Times New Roman"/>
                <w:i/>
                <w:iCs/>
                <w:sz w:val="20"/>
                <w:szCs w:val="20"/>
              </w:rPr>
              <w:t>planowanej do opracowania</w:t>
            </w:r>
            <w:r w:rsidR="009C051E" w:rsidRPr="201C529A">
              <w:rPr>
                <w:rFonts w:cs="Times New Roman"/>
                <w:i/>
                <w:iCs/>
                <w:sz w:val="20"/>
                <w:szCs w:val="20"/>
              </w:rPr>
              <w:t xml:space="preserve"> przez </w:t>
            </w:r>
            <w:r w:rsidR="00286711" w:rsidRPr="201C529A">
              <w:rPr>
                <w:rFonts w:cs="Times New Roman"/>
                <w:i/>
                <w:iCs/>
                <w:sz w:val="20"/>
                <w:szCs w:val="20"/>
              </w:rPr>
              <w:t>W</w:t>
            </w:r>
            <w:r w:rsidR="00286711">
              <w:rPr>
                <w:rFonts w:cs="Times New Roman"/>
                <w:i/>
                <w:iCs/>
                <w:sz w:val="20"/>
                <w:szCs w:val="20"/>
              </w:rPr>
              <w:t>nioskodawcę</w:t>
            </w:r>
            <w:r w:rsidR="00720081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009C051E" w:rsidRPr="00662F92">
              <w:rPr>
                <w:rFonts w:cs="Times New Roman"/>
                <w:i/>
                <w:iCs/>
                <w:sz w:val="20"/>
                <w:szCs w:val="20"/>
              </w:rPr>
              <w:t>Technologii</w:t>
            </w:r>
          </w:p>
        </w:tc>
      </w:tr>
      <w:tr w:rsidR="009C051E" w14:paraId="784F6E3E" w14:textId="77777777" w:rsidTr="37E32BEF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21417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7A6CB76A" w14:textId="77777777" w:rsidR="009C051E" w:rsidRDefault="009C051E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37C5570B" w14:textId="77777777" w:rsidR="009C051E" w:rsidRDefault="009C051E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28A90C73" w14:textId="542FDA3E" w:rsidR="009C051E" w:rsidRPr="00662F92" w:rsidRDefault="00720081" w:rsidP="37E32BE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</w:rPr>
            </w:pPr>
            <w:r w:rsidRPr="37E32BEF">
              <w:rPr>
                <w:i/>
                <w:iCs/>
                <w:sz w:val="20"/>
                <w:szCs w:val="20"/>
              </w:rPr>
              <w:t xml:space="preserve">W tym polu proszę wpisać </w:t>
            </w:r>
            <w:r w:rsidRPr="37E32BEF">
              <w:rPr>
                <w:rFonts w:cs="Times New Roman"/>
                <w:i/>
                <w:iCs/>
                <w:sz w:val="20"/>
                <w:szCs w:val="20"/>
              </w:rPr>
              <w:t>o</w:t>
            </w:r>
            <w:r w:rsidR="7327F057" w:rsidRPr="37E32BEF">
              <w:rPr>
                <w:rFonts w:cs="Times New Roman"/>
                <w:i/>
                <w:iCs/>
                <w:sz w:val="20"/>
                <w:szCs w:val="20"/>
              </w:rPr>
              <w:t xml:space="preserve">pis koncepcyjny planowanej do opracowania przez </w:t>
            </w:r>
            <w:r w:rsidR="00975C91" w:rsidRPr="37E32BEF">
              <w:rPr>
                <w:rFonts w:cs="Times New Roman"/>
                <w:i/>
                <w:iCs/>
                <w:sz w:val="20"/>
                <w:szCs w:val="20"/>
              </w:rPr>
              <w:t xml:space="preserve">Wykonawcę </w:t>
            </w:r>
            <w:r w:rsidR="7327F057" w:rsidRPr="37E32BEF">
              <w:rPr>
                <w:rFonts w:cs="Times New Roman"/>
                <w:i/>
                <w:iCs/>
                <w:sz w:val="20"/>
                <w:szCs w:val="20"/>
              </w:rPr>
              <w:t xml:space="preserve">Technologii oraz Demonstratora </w:t>
            </w:r>
            <w:r w:rsidR="00286711" w:rsidRPr="37E32BEF">
              <w:rPr>
                <w:rFonts w:cs="Times New Roman"/>
                <w:i/>
                <w:iCs/>
                <w:sz w:val="20"/>
                <w:szCs w:val="20"/>
              </w:rPr>
              <w:t>Baterii</w:t>
            </w:r>
            <w:r w:rsidR="7327F057" w:rsidRPr="37E32BEF">
              <w:rPr>
                <w:rFonts w:cs="Times New Roman"/>
                <w:i/>
                <w:iCs/>
                <w:sz w:val="20"/>
                <w:szCs w:val="20"/>
              </w:rPr>
              <w:t xml:space="preserve"> zgodnie z podpunktami a)</w:t>
            </w:r>
            <w:r w:rsidR="28598F7B" w:rsidRPr="37E32BEF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7327F057" w:rsidRPr="37E32BEF">
              <w:rPr>
                <w:rFonts w:cs="Times New Roman"/>
                <w:i/>
                <w:iCs/>
                <w:sz w:val="20"/>
                <w:szCs w:val="20"/>
              </w:rPr>
              <w:t>-</w:t>
            </w:r>
            <w:r w:rsidR="3225D135" w:rsidRPr="37E32BEF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3B1F341F" w:rsidRPr="37E32BEF">
              <w:rPr>
                <w:rFonts w:cs="Times New Roman"/>
                <w:i/>
                <w:iCs/>
                <w:sz w:val="20"/>
                <w:szCs w:val="20"/>
              </w:rPr>
              <w:t>k</w:t>
            </w:r>
            <w:r w:rsidR="7327F057" w:rsidRPr="37E32BEF">
              <w:rPr>
                <w:rFonts w:cs="Times New Roman"/>
                <w:i/>
                <w:iCs/>
                <w:sz w:val="20"/>
                <w:szCs w:val="20"/>
              </w:rPr>
              <w:t>), przy czym w opisie należy zachować kolejność podpunktów.</w:t>
            </w:r>
          </w:p>
        </w:tc>
      </w:tr>
    </w:tbl>
    <w:p w14:paraId="0F995E13" w14:textId="368EFFA5" w:rsidR="130B341F" w:rsidRDefault="130B341F" w:rsidP="00F35D7F">
      <w:pPr>
        <w:pStyle w:val="Legenda"/>
        <w:keepNext/>
      </w:pPr>
    </w:p>
    <w:p w14:paraId="0EC8A4CA" w14:textId="688AA517" w:rsidR="046360E9" w:rsidRDefault="00F35D7F" w:rsidP="130B341F">
      <w:pPr>
        <w:pStyle w:val="Legenda"/>
      </w:pPr>
      <w:r>
        <w:t xml:space="preserve">Tabela </w:t>
      </w:r>
      <w:r w:rsidR="00E975AC">
        <w:t>F</w:t>
      </w:r>
      <w:r>
        <w:t>.2</w:t>
      </w:r>
      <w:r w:rsidR="046360E9">
        <w:t xml:space="preserve"> Proponowane przez </w:t>
      </w:r>
      <w:r w:rsidR="00286711">
        <w:t xml:space="preserve">Wnioskodawcę </w:t>
      </w:r>
      <w:r w:rsidR="046360E9">
        <w:t>rozwiązania innowacyjne</w:t>
      </w:r>
      <w:r w:rsidR="00C11BEC" w:rsidRPr="00C11BEC">
        <w:t xml:space="preserve"> </w:t>
      </w:r>
      <w:r w:rsidR="00E975AC">
        <w:t>- Wymaganie Jakościowe nr 4</w:t>
      </w:r>
      <w:r w:rsidR="00C11BEC">
        <w:t>.3</w:t>
      </w:r>
      <w:r w:rsidR="046360E9">
        <w:t xml:space="preserve"> - Strumień “Bateria”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373367" w14:paraId="2FFB1C27" w14:textId="77777777" w:rsidTr="332BBF16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2A57951D" w14:textId="77777777" w:rsidR="00373367" w:rsidRDefault="00373367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7D004330" w14:textId="77777777" w:rsidR="00373367" w:rsidRPr="00DE04E9" w:rsidRDefault="00373367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0E1E777C" w14:textId="77777777" w:rsidR="00373367" w:rsidRPr="00347FD6" w:rsidRDefault="00373367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41DA8B04" w14:textId="0E3F069D" w:rsidR="00373367" w:rsidRPr="009C051E" w:rsidRDefault="00E975AC" w:rsidP="130B341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  <w:r w:rsidR="00F35D7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785F5648" w14:textId="2403D5BA" w:rsidR="00373367" w:rsidRPr="008A7255" w:rsidRDefault="0B99B7A7" w:rsidP="70A62EBD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Proponowane przez </w:t>
            </w:r>
            <w:r w:rsidR="00286711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286711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nioskodawcę</w:t>
            </w:r>
            <w:r w:rsidR="00286711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rozwiązania innowacyjne</w:t>
            </w:r>
          </w:p>
          <w:p w14:paraId="7813F06A" w14:textId="3846AB7A" w:rsidR="00373367" w:rsidRPr="008A7255" w:rsidRDefault="00373367" w:rsidP="70A62EB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73367" w14:paraId="1CE348BC" w14:textId="77777777" w:rsidTr="332BBF16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4F73D191" w14:textId="77777777" w:rsidR="00373367" w:rsidRPr="008A7255" w:rsidRDefault="00373367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A8D08D" w:themeFill="accent6" w:themeFillTint="99"/>
          </w:tcPr>
          <w:p w14:paraId="7ECB7B78" w14:textId="724A352D" w:rsidR="00A22C3F" w:rsidRDefault="00A22C3F" w:rsidP="00A22C3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0"/>
                <w:szCs w:val="20"/>
              </w:rPr>
            </w:pP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Zamawiający wymaga, aby</w:t>
            </w:r>
            <w:r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 Technologia</w:t>
            </w: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 </w:t>
            </w:r>
            <w:r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Ogniw galwanicznych,</w:t>
            </w: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 magaz</w:t>
            </w:r>
            <w:r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ynujących energię elektryczną zawierała elementy</w:t>
            </w: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 innowacyjne</w:t>
            </w:r>
            <w:r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, </w:t>
            </w: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w skali kraju lub Europy, np. w zakresie wykorzystywanych </w:t>
            </w:r>
            <w:r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rozwiązań, </w:t>
            </w: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surowców, uniwersalności, sprawności, kosztów w przeliczeniu na efektywną jednostkę pojemności. </w:t>
            </w:r>
            <w:r w:rsidRPr="18DEA8C6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23E6E3D4" w14:textId="77777777" w:rsidR="00A22C3F" w:rsidRDefault="00A22C3F" w:rsidP="00A22C3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0"/>
                <w:szCs w:val="20"/>
              </w:rPr>
            </w:pPr>
          </w:p>
          <w:p w14:paraId="584CFF19" w14:textId="088843BC" w:rsidR="002F10F3" w:rsidRDefault="00286711" w:rsidP="00286711">
            <w:pPr>
              <w:pStyle w:val="Akapitzlist"/>
              <w:numPr>
                <w:ilvl w:val="0"/>
                <w:numId w:val="3"/>
              </w:num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  <w:t>Innowacyjność należy rozumieć jako wdrożenie nowego lub znacząco udoskonalonego produktu, procesu lub usługi w stosunku do istniejących na rynku rozwiązań. Zamawiający wymaga, aby Wnioskodawca wskazał wszystkie innowacje produktowe i procesowe, jakie planuje zaimplementować, przedstawił ich założenia i uzasadnił ich innowacyjność. </w:t>
            </w:r>
            <w:r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  <w:t> </w:t>
            </w:r>
          </w:p>
        </w:tc>
      </w:tr>
      <w:tr w:rsidR="00373367" w14:paraId="3D8A6D9E" w14:textId="77777777" w:rsidTr="332BBF16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77090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23E40A78" w14:textId="77777777" w:rsidR="00373367" w:rsidRDefault="00373367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7E726F7D" w14:textId="77777777" w:rsidR="00373367" w:rsidRDefault="00373367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072BFCB5" w14:textId="6278BB7E" w:rsidR="00373367" w:rsidRPr="00662F92" w:rsidRDefault="00F35D7F" w:rsidP="002F10F3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</w:rPr>
            </w:pPr>
            <w:r>
              <w:rPr>
                <w:i/>
                <w:iCs/>
                <w:sz w:val="20"/>
                <w:szCs w:val="20"/>
              </w:rPr>
              <w:t xml:space="preserve">W tym polu proszę wpisać </w:t>
            </w:r>
            <w:r>
              <w:rPr>
                <w:rFonts w:cstheme="minorHAnsi"/>
                <w:i/>
                <w:sz w:val="20"/>
                <w:szCs w:val="20"/>
              </w:rPr>
              <w:t>uzasadnienie spełnienia W</w:t>
            </w:r>
            <w:r w:rsidR="00ED650A">
              <w:rPr>
                <w:rFonts w:cstheme="minorHAnsi"/>
                <w:i/>
                <w:sz w:val="20"/>
                <w:szCs w:val="20"/>
              </w:rPr>
              <w:t>ymagania</w:t>
            </w:r>
            <w:r w:rsidR="00286711">
              <w:rPr>
                <w:rFonts w:cstheme="minorHAnsi"/>
                <w:i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sz w:val="20"/>
                <w:szCs w:val="20"/>
              </w:rPr>
              <w:t>Jakościowego, w tym</w:t>
            </w:r>
            <w:r w:rsidR="00286711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wskazanie rozwiązań innowacyjnych, ich skali i uzasadnienia innowacyjności.</w:t>
            </w:r>
            <w:r w:rsidR="00286711">
              <w:rPr>
                <w:rStyle w:val="normaltextrun"/>
                <w:i/>
                <w:iCs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</w:tbl>
    <w:p w14:paraId="5166A088" w14:textId="77777777" w:rsidR="00F35D7F" w:rsidRDefault="00F35D7F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F25297C" w14:textId="7BBB0687" w:rsidR="002F10F3" w:rsidRPr="002F10F3" w:rsidRDefault="002F10F3" w:rsidP="002F10F3">
      <w:pPr>
        <w:pStyle w:val="Legenda"/>
        <w:keepNext/>
      </w:pPr>
      <w:r>
        <w:t xml:space="preserve">Tabela </w:t>
      </w:r>
      <w:r w:rsidR="00E975AC">
        <w:t>F</w:t>
      </w:r>
      <w:r w:rsidR="00F35D7F">
        <w:t>3</w:t>
      </w:r>
      <w:r>
        <w:t xml:space="preserve">. </w:t>
      </w:r>
      <w:r w:rsidR="01CFA8BF">
        <w:t xml:space="preserve">Potencjał wdrożeniowy w skali kraju i Europy - </w:t>
      </w:r>
      <w:r w:rsidR="00E975AC">
        <w:t>Wymaganie Jakościowe nr 4</w:t>
      </w:r>
      <w:r w:rsidR="00C11BEC">
        <w:t xml:space="preserve">.4 - </w:t>
      </w:r>
      <w:r w:rsidR="01CFA8BF">
        <w:t>Strumień “Bateria”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2F10F3" w14:paraId="3DD754FF" w14:textId="77777777" w:rsidTr="48032388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426B421B" w14:textId="77777777" w:rsidR="002F10F3" w:rsidRDefault="002F10F3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27D3CFC4" w14:textId="77777777" w:rsidR="002F10F3" w:rsidRPr="00DE04E9" w:rsidRDefault="002F10F3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03D65066" w14:textId="77777777" w:rsidR="002F10F3" w:rsidRPr="00347FD6" w:rsidRDefault="002F10F3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4FD70363" w14:textId="565E4742" w:rsidR="002F10F3" w:rsidRPr="009C051E" w:rsidRDefault="00E975AC" w:rsidP="130B341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  <w:r w:rsidR="00F35D7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06A9DEDC" w14:textId="39ABADC1" w:rsidR="002F10F3" w:rsidRPr="008A7255" w:rsidRDefault="3FB9BFED" w:rsidP="130B341F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130B341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Potencjał wdrożeniowy w skali kraju i Europy</w:t>
            </w:r>
          </w:p>
        </w:tc>
      </w:tr>
      <w:tr w:rsidR="002F10F3" w14:paraId="09F9C3F2" w14:textId="77777777" w:rsidTr="48032388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08E48186" w14:textId="77777777" w:rsidR="002F10F3" w:rsidRPr="008A7255" w:rsidRDefault="002F10F3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A8D08D" w:themeFill="accent6" w:themeFillTint="99"/>
          </w:tcPr>
          <w:p w14:paraId="41499EB6" w14:textId="77777777" w:rsidR="002F10F3" w:rsidRDefault="002F10F3" w:rsidP="00BD59F0">
            <w:pPr>
              <w:jc w:val="both"/>
            </w:pPr>
          </w:p>
          <w:p w14:paraId="08F17729" w14:textId="19E9E5C4" w:rsidR="00F35D7F" w:rsidRDefault="00A22C3F" w:rsidP="002F10F3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p</w:t>
            </w: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roponowana przez Wykonawcę Technologia Ogniw galwanicznych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odznaczała się wysokim </w:t>
            </w: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potencjał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em</w:t>
            </w: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wdrożeniowy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 w skali kraju lub</w:t>
            </w: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Europy. Wymaga się, aby W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nioskodawca przedstawił we Wniosku</w:t>
            </w: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opis potencjału wdrożeniowego.</w:t>
            </w:r>
          </w:p>
          <w:p w14:paraId="6CC62EAE" w14:textId="6FE03F83" w:rsidR="00A22C3F" w:rsidRDefault="00A22C3F" w:rsidP="002F10F3">
            <w:pPr>
              <w:jc w:val="both"/>
            </w:pPr>
          </w:p>
        </w:tc>
      </w:tr>
      <w:tr w:rsidR="002F10F3" w14:paraId="0192EA3B" w14:textId="77777777" w:rsidTr="48032388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43214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3A469AC8" w14:textId="77777777" w:rsidR="002F10F3" w:rsidRDefault="002F10F3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41ACBE93" w14:textId="77777777" w:rsidR="002F10F3" w:rsidRDefault="002F10F3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1B17F807" w14:textId="2B1735D8" w:rsidR="002F10F3" w:rsidRPr="00662F92" w:rsidRDefault="00A22C3F" w:rsidP="00A22C3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</w:rPr>
            </w:pPr>
            <w:r>
              <w:rPr>
                <w:i/>
                <w:iCs/>
                <w:sz w:val="20"/>
                <w:szCs w:val="20"/>
              </w:rPr>
              <w:t>W tym polu proszę o</w:t>
            </w:r>
            <w:r w:rsidR="00F35D7F" w:rsidRPr="48032388">
              <w:rPr>
                <w:i/>
                <w:iCs/>
                <w:sz w:val="20"/>
                <w:szCs w:val="20"/>
              </w:rPr>
              <w:t xml:space="preserve">pisać </w:t>
            </w:r>
            <w:r>
              <w:rPr>
                <w:i/>
                <w:iCs/>
                <w:sz w:val="20"/>
                <w:szCs w:val="20"/>
              </w:rPr>
              <w:t>potencjał wdrożeniowy proponowanej Technologii</w:t>
            </w:r>
          </w:p>
        </w:tc>
      </w:tr>
    </w:tbl>
    <w:p w14:paraId="260BEE29" w14:textId="629E2632" w:rsidR="00373367" w:rsidRDefault="00373367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682C3C8E" w14:textId="77777777" w:rsidR="00F35D7F" w:rsidRDefault="00F35D7F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9AC06E9" w14:textId="116B054C" w:rsidR="002F10F3" w:rsidRPr="002F10F3" w:rsidRDefault="06621346" w:rsidP="002F10F3">
      <w:pPr>
        <w:pStyle w:val="Legenda"/>
        <w:keepNext/>
      </w:pPr>
      <w:r>
        <w:t xml:space="preserve">Tabela </w:t>
      </w:r>
      <w:r w:rsidR="74470CBA">
        <w:t>F</w:t>
      </w:r>
      <w:r w:rsidR="3E46BD27">
        <w:t>4</w:t>
      </w:r>
      <w:r>
        <w:t xml:space="preserve">. </w:t>
      </w:r>
      <w:r w:rsidR="56CAEBF6">
        <w:t xml:space="preserve">Zakres prac do wykonania w Etapie I i II - </w:t>
      </w:r>
      <w:r w:rsidR="74470CBA">
        <w:t>Wymaganie Jakościowe nr 4</w:t>
      </w:r>
      <w:r w:rsidR="51FC563B">
        <w:t xml:space="preserve">.5 - </w:t>
      </w:r>
      <w:r w:rsidR="56CAEBF6">
        <w:t>Strumień “Bateria”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2F10F3" w14:paraId="305D33D7" w14:textId="77777777" w:rsidTr="3583990A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5F1A14B2" w14:textId="77777777" w:rsidR="002F10F3" w:rsidRDefault="002F10F3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0698CC15" w14:textId="77777777" w:rsidR="002F10F3" w:rsidRPr="00DE04E9" w:rsidRDefault="002F10F3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2ED9E5D2" w14:textId="77777777" w:rsidR="002F10F3" w:rsidRPr="00347FD6" w:rsidRDefault="002F10F3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785278DC" w14:textId="00D951BC" w:rsidR="002F10F3" w:rsidRPr="009C051E" w:rsidRDefault="00E975AC" w:rsidP="130B341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  <w:r w:rsidR="00F35D7F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0EF38C62" w14:textId="1716568C" w:rsidR="002F10F3" w:rsidRPr="008A7255" w:rsidRDefault="486413E4" w:rsidP="130B341F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130B341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Zakres prac do wykonania w Etapie I i II</w:t>
            </w:r>
          </w:p>
        </w:tc>
      </w:tr>
      <w:tr w:rsidR="002F10F3" w14:paraId="52AEB208" w14:textId="77777777" w:rsidTr="3583990A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029A8757" w14:textId="77777777" w:rsidR="002F10F3" w:rsidRPr="008A7255" w:rsidRDefault="002F10F3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A8D08D" w:themeFill="accent6" w:themeFillTint="99"/>
          </w:tcPr>
          <w:p w14:paraId="7D46CBF9" w14:textId="77777777" w:rsidR="002F10F3" w:rsidRDefault="002F10F3" w:rsidP="00BD59F0">
            <w:pPr>
              <w:jc w:val="both"/>
            </w:pPr>
          </w:p>
          <w:p w14:paraId="1A7DF9F7" w14:textId="77777777" w:rsidR="00286711" w:rsidRDefault="00286711" w:rsidP="0028671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Zakres prac do wykonania w Etapie I </w:t>
            </w:r>
            <w:r>
              <w:rPr>
                <w:rStyle w:val="spellingerror"/>
                <w:rFonts w:ascii="Calibri" w:hAnsi="Calibri" w:cs="Calibri"/>
                <w:sz w:val="20"/>
                <w:szCs w:val="20"/>
              </w:rPr>
              <w:t>i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 II musi zawierać w szczególności: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6DEB386B" w14:textId="77777777" w:rsidR="00286711" w:rsidRDefault="00286711" w:rsidP="00286711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ind w:left="405" w:firstLine="0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plan badawczy Wnioskodawcy na Etap I </w:t>
            </w:r>
            <w:r>
              <w:rPr>
                <w:rStyle w:val="spellingerror"/>
                <w:rFonts w:ascii="Calibri" w:hAnsi="Calibri" w:cs="Calibri"/>
                <w:sz w:val="20"/>
                <w:szCs w:val="20"/>
              </w:rPr>
              <w:t>i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 Etap II, zawierający cele badawcze, prace badawczo-rozwojowe w postaci Zadań Badawczych, jakie Wnioskodawca planuje przeprowadzić kolejno </w:t>
            </w:r>
            <w:r>
              <w:rPr>
                <w:rStyle w:val="scxw188594972"/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  <w:sz w:val="20"/>
                <w:szCs w:val="20"/>
              </w:rPr>
              <w:br/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w Etapie I </w:t>
            </w:r>
            <w:r>
              <w:rPr>
                <w:rStyle w:val="spellingerror"/>
                <w:rFonts w:ascii="Calibri" w:hAnsi="Calibri" w:cs="Calibri"/>
                <w:sz w:val="20"/>
                <w:szCs w:val="20"/>
              </w:rPr>
              <w:t>i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 Etapie II oraz odpowiadające im Kamienie Milowe. 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4D90325A" w14:textId="77777777" w:rsidR="002F10F3" w:rsidRDefault="00286711" w:rsidP="00A22C3F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ind w:left="405" w:firstLine="0"/>
              <w:jc w:val="both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harmonogram realizacji poszczególnych Etapów z podziałem na ww. Zadania Badawcze, wycenę Zadań Badawczych (podział wynagrodzenia pomiędzy</w:t>
            </w:r>
            <w:r w:rsidR="00A22C3F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poszczególne Zadania Badawcze).</w:t>
            </w:r>
          </w:p>
          <w:p w14:paraId="4B298186" w14:textId="294A33E6" w:rsidR="00A56065" w:rsidRDefault="00A56065" w:rsidP="3583990A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ind w:left="405" w:firstLine="0"/>
              <w:jc w:val="both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 w:rsidRPr="3583990A">
              <w:rPr>
                <w:rStyle w:val="normaltextrun"/>
                <w:rFonts w:ascii="Calibri" w:hAnsi="Calibri" w:cs="Calibri"/>
                <w:sz w:val="20"/>
                <w:szCs w:val="20"/>
              </w:rPr>
              <w:t>wartość brutto kosztów wytworzenia Demonstratora w Etapie II (tj. wartość jego składowych i kosztów robocizny w zakresie ich integracji, z pominięciem wartości prac badawczo-rozwojowych</w:t>
            </w:r>
            <w:r w:rsidR="00B130E3" w:rsidRPr="3583990A">
              <w:rPr>
                <w:rStyle w:val="normaltextrun"/>
                <w:rFonts w:ascii="Calibri" w:hAnsi="Calibri" w:cs="Calibri"/>
                <w:sz w:val="20"/>
                <w:szCs w:val="20"/>
              </w:rPr>
              <w:t>)</w:t>
            </w:r>
          </w:p>
          <w:p w14:paraId="6C21405A" w14:textId="40F68D1C" w:rsidR="00A22C3F" w:rsidRPr="00A22C3F" w:rsidRDefault="00A22C3F" w:rsidP="00A56065">
            <w:pPr>
              <w:pStyle w:val="paragraph"/>
              <w:spacing w:before="0" w:beforeAutospacing="0" w:after="0" w:afterAutospacing="0"/>
              <w:ind w:left="405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F10F3" w14:paraId="543BB45F" w14:textId="77777777" w:rsidTr="3583990A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850784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12F0C822" w14:textId="77777777" w:rsidR="002F10F3" w:rsidRDefault="002F10F3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3A3A710E" w14:textId="77777777" w:rsidR="002F10F3" w:rsidRDefault="002F10F3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6F100278" w14:textId="41BCEE8A" w:rsidR="002F10F3" w:rsidRPr="00662F92" w:rsidRDefault="00A22C3F" w:rsidP="00A22C3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</w:rPr>
            </w:pPr>
            <w:r>
              <w:rPr>
                <w:i/>
                <w:iCs/>
                <w:sz w:val="20"/>
                <w:szCs w:val="20"/>
              </w:rPr>
              <w:t xml:space="preserve">W tym polu proszę przedstawić plan badawczy oraz harmonogram realizacji poszczególnych etapów. </w:t>
            </w:r>
          </w:p>
        </w:tc>
      </w:tr>
    </w:tbl>
    <w:p w14:paraId="3AF77C15" w14:textId="49A99E07" w:rsidR="00ED650A" w:rsidRPr="00F82311" w:rsidRDefault="00ED650A" w:rsidP="00ED650A">
      <w:pPr>
        <w:pStyle w:val="Nagwek1"/>
      </w:pPr>
      <w:r>
        <w:t xml:space="preserve">DOŚWIADCZENIE </w:t>
      </w:r>
      <w:r w:rsidR="007B05AA">
        <w:t xml:space="preserve">WNIOSKODAWCY </w:t>
      </w:r>
      <w:r>
        <w:t>I ZESPÓŁ PROJEKTOWY</w:t>
      </w:r>
      <w:r w:rsidR="00C11BEC">
        <w:t xml:space="preserve"> – WYMAGANIE JAKOŚCIOWE</w:t>
      </w:r>
    </w:p>
    <w:p w14:paraId="0818B917" w14:textId="7948E1B2" w:rsidR="00373367" w:rsidRDefault="00373367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005B2158" w14:textId="5ABCF926" w:rsidR="00ED650A" w:rsidRDefault="00ED650A" w:rsidP="00ED650A">
      <w:pPr>
        <w:rPr>
          <w:sz w:val="20"/>
          <w:szCs w:val="20"/>
        </w:rPr>
      </w:pPr>
      <w:r w:rsidRPr="7E0D39C7">
        <w:rPr>
          <w:sz w:val="20"/>
          <w:szCs w:val="20"/>
        </w:rPr>
        <w:t>Zamaw</w:t>
      </w:r>
      <w:r w:rsidR="002D4A9F" w:rsidRPr="7E0D39C7">
        <w:rPr>
          <w:sz w:val="20"/>
          <w:szCs w:val="20"/>
        </w:rPr>
        <w:t xml:space="preserve">iający wymaga, aby w Tabelach </w:t>
      </w:r>
      <w:r w:rsidR="00E975AC" w:rsidRPr="7E0D39C7">
        <w:rPr>
          <w:sz w:val="20"/>
          <w:szCs w:val="20"/>
        </w:rPr>
        <w:t>G</w:t>
      </w:r>
      <w:r w:rsidR="002D4A9F" w:rsidRPr="7E0D39C7">
        <w:rPr>
          <w:sz w:val="20"/>
          <w:szCs w:val="20"/>
        </w:rPr>
        <w:t xml:space="preserve">1 oraz </w:t>
      </w:r>
      <w:r w:rsidR="00E975AC" w:rsidRPr="7E0D39C7">
        <w:rPr>
          <w:sz w:val="20"/>
          <w:szCs w:val="20"/>
        </w:rPr>
        <w:t>G</w:t>
      </w:r>
      <w:r w:rsidRPr="7E0D39C7">
        <w:rPr>
          <w:sz w:val="20"/>
          <w:szCs w:val="20"/>
        </w:rPr>
        <w:t xml:space="preserve">2 </w:t>
      </w:r>
      <w:r w:rsidR="007B05AA" w:rsidRPr="7E0D39C7">
        <w:rPr>
          <w:sz w:val="20"/>
          <w:szCs w:val="20"/>
        </w:rPr>
        <w:t xml:space="preserve">Wnioskodawca </w:t>
      </w:r>
      <w:r w:rsidR="420DD254" w:rsidRPr="7E0D39C7">
        <w:rPr>
          <w:sz w:val="20"/>
          <w:szCs w:val="20"/>
        </w:rPr>
        <w:t>przedstawił</w:t>
      </w:r>
      <w:r w:rsidRPr="7E0D39C7">
        <w:rPr>
          <w:sz w:val="20"/>
          <w:szCs w:val="20"/>
        </w:rPr>
        <w:t xml:space="preserve"> swoje doświadczenie w realizacji prac badawczo-rozwojowych z zakresu magazynowania energii elektrycznej / budowy baterii oraz opisał Zespół Projektowy, jaki skieruje do realizacji Przedsięwzięcia. </w:t>
      </w:r>
    </w:p>
    <w:p w14:paraId="64A0F6E9" w14:textId="1118315A" w:rsidR="00C11BEC" w:rsidRDefault="00C11BEC" w:rsidP="00C11BEC">
      <w:pPr>
        <w:jc w:val="both"/>
        <w:rPr>
          <w:sz w:val="20"/>
          <w:szCs w:val="20"/>
          <w:u w:val="single"/>
        </w:rPr>
      </w:pP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Na podstawie opisów zamieszczonych w niniejszej części Wniosku, Zamawiający dokona o</w:t>
      </w:r>
      <w:r w:rsidR="00E975AC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ceny Wymagania Jakościowego nr 4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.6 z Załącznika nr 1 do Regulaminu. </w:t>
      </w:r>
    </w:p>
    <w:p w14:paraId="239B6D9B" w14:textId="24B58B74" w:rsidR="00ED650A" w:rsidRDefault="00ED650A" w:rsidP="006D51E8">
      <w:pPr>
        <w:pStyle w:val="Legenda"/>
        <w:keepNext/>
      </w:pPr>
      <w:bookmarkStart w:id="9" w:name="_Ref20829676"/>
      <w:r>
        <w:t xml:space="preserve">Tabela </w:t>
      </w:r>
      <w:r w:rsidR="00E975AC">
        <w:t>G</w:t>
      </w:r>
      <w:r>
        <w:t xml:space="preserve">1. Opis doświadczenia </w:t>
      </w:r>
      <w:r w:rsidR="007B05AA">
        <w:t xml:space="preserve">Wnioskodawcy </w:t>
      </w:r>
      <w:r>
        <w:t xml:space="preserve">w realizacji prac B+R w sektorze magazynowania energii elektrycznej / budowy baterii – </w:t>
      </w:r>
      <w:r w:rsidR="004B417C">
        <w:t>Wymaganie Jakościowe</w:t>
      </w:r>
      <w:r w:rsidR="00C11BEC">
        <w:t xml:space="preserve"> n</w:t>
      </w:r>
      <w:r w:rsidR="00E975AC">
        <w:t>r 4</w:t>
      </w:r>
      <w:r w:rsidR="00C11BEC">
        <w:t xml:space="preserve">.6 - </w:t>
      </w:r>
      <w:r w:rsidR="149520FA">
        <w:t>S</w:t>
      </w:r>
      <w:r>
        <w:t xml:space="preserve">trumień </w:t>
      </w:r>
      <w:r w:rsidR="2B6A9D0E">
        <w:t>“B</w:t>
      </w:r>
      <w:r>
        <w:t>ateria</w:t>
      </w:r>
      <w:r w:rsidR="116149B9">
        <w:t>”</w:t>
      </w:r>
    </w:p>
    <w:tbl>
      <w:tblPr>
        <w:tblW w:w="104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65"/>
        <w:gridCol w:w="2639"/>
        <w:gridCol w:w="6520"/>
      </w:tblGrid>
      <w:tr w:rsidR="00ED650A" w:rsidRPr="00664472" w14:paraId="77101B9C" w14:textId="77777777" w:rsidTr="3DC4304E">
        <w:trPr>
          <w:trHeight w:val="429"/>
          <w:tblHeader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2BC0524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421E10BE" w14:textId="77777777" w:rsidR="00ED650A" w:rsidRPr="00DE04E9" w:rsidRDefault="00ED650A" w:rsidP="00BD59F0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6751AA0" w14:textId="77777777" w:rsidR="00ED650A" w:rsidRPr="00CC3507" w:rsidRDefault="00ED650A" w:rsidP="00BD59F0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5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58B182F" w14:textId="6509DADB" w:rsidR="00ED650A" w:rsidRPr="003124CB" w:rsidRDefault="00E975AC" w:rsidP="00BD59F0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G</w:t>
            </w:r>
            <w:r w:rsidR="00ED650A">
              <w:rPr>
                <w:rFonts w:cstheme="minorHAnsi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42B956B" w14:textId="1F9A8127" w:rsidR="00ED650A" w:rsidRPr="0032582E" w:rsidRDefault="00ED650A" w:rsidP="007B05A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b/>
                <w:bCs/>
                <w:color w:val="000000" w:themeColor="text1"/>
                <w:sz w:val="20"/>
                <w:szCs w:val="20"/>
              </w:rPr>
              <w:t xml:space="preserve">Opis doświadczenia </w:t>
            </w:r>
            <w:r w:rsidR="007B05AA" w:rsidRPr="70A62EBD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b/>
                <w:bCs/>
                <w:color w:val="000000" w:themeColor="text1"/>
                <w:sz w:val="20"/>
                <w:szCs w:val="20"/>
              </w:rPr>
              <w:t>nioskodawcy</w:t>
            </w:r>
            <w:r w:rsidR="007B05AA" w:rsidRPr="70A62EBD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b/>
                <w:bCs/>
                <w:color w:val="000000" w:themeColor="text1"/>
                <w:sz w:val="20"/>
                <w:szCs w:val="20"/>
              </w:rPr>
              <w:t>w realizacji prac B+R w sektorze magazynowania energii elektrycznej / budowy baterii</w:t>
            </w:r>
          </w:p>
        </w:tc>
      </w:tr>
      <w:tr w:rsidR="00ED650A" w:rsidRPr="00664472" w14:paraId="5F804EB5" w14:textId="77777777" w:rsidTr="3DC4304E">
        <w:trPr>
          <w:trHeight w:val="429"/>
          <w:tblHeader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40002589" w14:textId="77777777" w:rsidR="00ED650A" w:rsidRPr="00773AC1" w:rsidRDefault="00ED650A" w:rsidP="00BD59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0ACC7F8" w14:textId="2B1E41FB" w:rsidR="00ED650A" w:rsidRPr="00AC04D9" w:rsidRDefault="00ED650A" w:rsidP="007B05AA">
            <w:pPr>
              <w:jc w:val="both"/>
              <w:rPr>
                <w:sz w:val="20"/>
                <w:szCs w:val="20"/>
              </w:rPr>
            </w:pPr>
            <w:r w:rsidRPr="3DC4304E">
              <w:rPr>
                <w:sz w:val="20"/>
                <w:szCs w:val="20"/>
              </w:rPr>
              <w:t xml:space="preserve">Zamawiający wymaga, by </w:t>
            </w:r>
            <w:r w:rsidR="79F39EF7" w:rsidRPr="3DC4304E">
              <w:rPr>
                <w:sz w:val="20"/>
                <w:szCs w:val="20"/>
              </w:rPr>
              <w:t>W</w:t>
            </w:r>
            <w:r w:rsidR="007B05AA" w:rsidRPr="3DC4304E">
              <w:rPr>
                <w:sz w:val="20"/>
                <w:szCs w:val="20"/>
              </w:rPr>
              <w:t>nioskodawca</w:t>
            </w:r>
            <w:r w:rsidRPr="3DC4304E">
              <w:rPr>
                <w:sz w:val="20"/>
                <w:szCs w:val="20"/>
              </w:rPr>
              <w:t xml:space="preserve"> </w:t>
            </w:r>
            <w:r w:rsidR="0E74D456" w:rsidRPr="3DC4304E">
              <w:rPr>
                <w:sz w:val="20"/>
                <w:szCs w:val="20"/>
              </w:rPr>
              <w:t>przedstawił</w:t>
            </w:r>
            <w:r w:rsidRPr="3DC4304E">
              <w:rPr>
                <w:sz w:val="20"/>
                <w:szCs w:val="20"/>
              </w:rPr>
              <w:t xml:space="preserve"> zrealizowane lub realizowane w okresie ostatnich 5 lat przed upływem terminu składania Wniosku, a jeżeli okres prowadzenia działalności był krótszy – w tym okresie, projekty B+R w obszarze magazynowania energii elektrycznej / budowy baterii. </w:t>
            </w:r>
          </w:p>
        </w:tc>
      </w:tr>
      <w:tr w:rsidR="00ED650A" w:rsidRPr="00664472" w14:paraId="7D5BC38B" w14:textId="77777777" w:rsidTr="3DC4304E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34023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85858E2" w14:textId="77777777" w:rsidR="00ED650A" w:rsidRPr="00CC3507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A8D08D" w:themeFill="accent6" w:themeFillTint="99"/>
            <w:vAlign w:val="center"/>
          </w:tcPr>
          <w:p w14:paraId="5056BBDA" w14:textId="77777777" w:rsidR="00ED650A" w:rsidRPr="00AC04D9" w:rsidRDefault="00ED650A" w:rsidP="001462DB">
            <w:pPr>
              <w:pStyle w:val="Akapitzlist"/>
              <w:numPr>
                <w:ilvl w:val="0"/>
                <w:numId w:val="11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2A718DA9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Nazwa/Tytuł projektu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56264180" w14:textId="77777777" w:rsidR="70A62EBD" w:rsidRDefault="70A62EBD"/>
        </w:tc>
      </w:tr>
      <w:tr w:rsidR="00ED650A" w:rsidRPr="00664472" w14:paraId="60CA03AE" w14:textId="77777777" w:rsidTr="3DC4304E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40440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469AD1F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25236165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595C1F14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Opis projektu ze wskazaniem działań badawczo-rozwojowych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1B171D41" w14:textId="77777777" w:rsidR="00ED650A" w:rsidRPr="008E24EC" w:rsidRDefault="00ED650A" w:rsidP="00BD59F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51C4D452" w14:textId="77777777" w:rsidTr="3DC4304E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07323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0FC057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1F6AD5F1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609E3000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Budżet projektu brutto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491B3C24" w14:textId="77777777" w:rsidR="70A62EBD" w:rsidRDefault="70A62EBD"/>
        </w:tc>
      </w:tr>
      <w:tr w:rsidR="00ED650A" w:rsidRPr="00664472" w14:paraId="5033340E" w14:textId="77777777" w:rsidTr="3DC4304E">
        <w:trPr>
          <w:cantSplit/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76883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07123844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</w:tcPr>
          <w:p w14:paraId="61054073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21865B03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Okres realizacji projektu</w:t>
            </w:r>
          </w:p>
        </w:tc>
        <w:tc>
          <w:tcPr>
            <w:tcW w:w="6520" w:type="dxa"/>
            <w:vAlign w:val="center"/>
          </w:tcPr>
          <w:p w14:paraId="10528CA6" w14:textId="77777777" w:rsidR="70A62EBD" w:rsidRDefault="70A62EBD"/>
        </w:tc>
      </w:tr>
      <w:tr w:rsidR="00ED650A" w:rsidRPr="00664472" w14:paraId="1BD28E3D" w14:textId="77777777" w:rsidTr="3DC4304E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499105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760E64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</w:tcPr>
          <w:p w14:paraId="3B6F5942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39C0118B" w14:textId="5DCDCAF9" w:rsidR="00ED650A" w:rsidRPr="008E24EC" w:rsidRDefault="00ED650A" w:rsidP="70A62EBD">
            <w:pPr>
              <w:spacing w:before="60" w:after="60" w:line="240" w:lineRule="auto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Rola w projekcie (np. za realizację jakich zadań w projekcie odpowiadał </w:t>
            </w:r>
            <w:r w:rsidR="00975C91">
              <w:rPr>
                <w:sz w:val="20"/>
                <w:szCs w:val="20"/>
              </w:rPr>
              <w:t>Wnioskodawca</w:t>
            </w:r>
            <w:r w:rsidRPr="70A62EBD">
              <w:rPr>
                <w:sz w:val="20"/>
                <w:szCs w:val="20"/>
              </w:rPr>
              <w:t xml:space="preserve">) </w:t>
            </w:r>
          </w:p>
        </w:tc>
        <w:tc>
          <w:tcPr>
            <w:tcW w:w="6520" w:type="dxa"/>
            <w:vAlign w:val="center"/>
          </w:tcPr>
          <w:p w14:paraId="47C997D4" w14:textId="77777777" w:rsidR="00ED650A" w:rsidRPr="008E24EC" w:rsidRDefault="00ED650A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3A31B3E9" w14:textId="3D30A4D4" w:rsidR="00ED650A" w:rsidRDefault="00ED650A" w:rsidP="70A62EBD"/>
    <w:p w14:paraId="0E301CE7" w14:textId="77777777" w:rsidR="00400BAA" w:rsidRDefault="00400BAA" w:rsidP="70A62EBD"/>
    <w:p w14:paraId="2CC3FEC1" w14:textId="46767AC2" w:rsidR="00ED650A" w:rsidRPr="00ED650A" w:rsidRDefault="00A71E1E" w:rsidP="00ED650A">
      <w:pPr>
        <w:pStyle w:val="Legenda"/>
        <w:keepNext/>
      </w:pPr>
      <w:r>
        <w:lastRenderedPageBreak/>
        <w:t xml:space="preserve">Tabela </w:t>
      </w:r>
      <w:r w:rsidR="00E975AC">
        <w:t>G</w:t>
      </w:r>
      <w:r w:rsidR="00ED650A">
        <w:t>2. Zespół Projektowy</w:t>
      </w:r>
      <w:r w:rsidR="22FC3DBC">
        <w:t xml:space="preserve"> </w:t>
      </w:r>
      <w:r w:rsidR="00E975AC">
        <w:t>– Wymaganie Jakościowe nr 4</w:t>
      </w:r>
      <w:r w:rsidR="00C11BEC">
        <w:t>.6 -</w:t>
      </w:r>
      <w:r w:rsidR="22FC3DBC">
        <w:t xml:space="preserve"> Strumień “Bateria”</w:t>
      </w:r>
    </w:p>
    <w:tbl>
      <w:tblPr>
        <w:tblW w:w="104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65"/>
        <w:gridCol w:w="2639"/>
        <w:gridCol w:w="6520"/>
      </w:tblGrid>
      <w:tr w:rsidR="00ED650A" w:rsidRPr="00664472" w14:paraId="6B7CD79D" w14:textId="77777777" w:rsidTr="715BD39F">
        <w:trPr>
          <w:trHeight w:val="429"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BCBCEF3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64CF1013" w14:textId="77777777" w:rsidR="00ED650A" w:rsidRPr="00DE04E9" w:rsidRDefault="00ED650A" w:rsidP="00BD59F0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76A893E6" w14:textId="77777777" w:rsidR="00ED650A" w:rsidRPr="00E8401C" w:rsidRDefault="00ED650A" w:rsidP="00BD59F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5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C3EC715" w14:textId="07AAD3D5" w:rsidR="00ED650A" w:rsidRPr="00ED650A" w:rsidRDefault="00E975AC" w:rsidP="00BD59F0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G</w:t>
            </w:r>
            <w:r w:rsidR="00ED650A" w:rsidRPr="00ED650A">
              <w:rPr>
                <w:rFonts w:cstheme="minorHAnsi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F683317" w14:textId="77777777" w:rsidR="00ED650A" w:rsidRPr="004B2A69" w:rsidRDefault="00ED650A" w:rsidP="00BD59F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4B2A69">
              <w:rPr>
                <w:rFonts w:ascii="Calibri" w:eastAsia="Calibri" w:hAnsi="Calibri" w:cs="Times New Roman"/>
                <w:b/>
                <w:sz w:val="20"/>
                <w:lang w:eastAsia="pl-PL"/>
              </w:rPr>
              <w:t>Zespół Projektowy</w:t>
            </w:r>
          </w:p>
        </w:tc>
      </w:tr>
      <w:tr w:rsidR="00ED650A" w:rsidRPr="001B40B5" w14:paraId="3ECDE52E" w14:textId="77777777" w:rsidTr="715BD39F">
        <w:trPr>
          <w:trHeight w:val="429"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2F688F35" w14:textId="77777777" w:rsidR="00ED650A" w:rsidRPr="001B40B5" w:rsidRDefault="00ED650A" w:rsidP="00BD59F0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94AB0C1" w14:textId="40145A4D" w:rsidR="00ED650A" w:rsidRPr="001B40B5" w:rsidRDefault="00ED650A" w:rsidP="70A62E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Uwaga! </w:t>
            </w:r>
            <w:r w:rsidR="0C3F7A90" w:rsidRPr="70A62EBD">
              <w:rPr>
                <w:color w:val="000000" w:themeColor="text1"/>
                <w:sz w:val="20"/>
                <w:szCs w:val="20"/>
              </w:rPr>
              <w:t xml:space="preserve">Należy </w:t>
            </w:r>
            <w:r w:rsidRPr="70A62EBD">
              <w:rPr>
                <w:color w:val="000000" w:themeColor="text1"/>
                <w:sz w:val="20"/>
                <w:szCs w:val="20"/>
              </w:rPr>
              <w:t>opisa</w:t>
            </w:r>
            <w:r w:rsidR="5A3A5EF2" w:rsidRPr="70A62EBD">
              <w:rPr>
                <w:color w:val="000000" w:themeColor="text1"/>
                <w:sz w:val="20"/>
                <w:szCs w:val="20"/>
              </w:rPr>
              <w:t>ć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 Zespół Projektowy, jaki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planuje zaangażować do realizacji Przedsięwzięcia.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color w:val="000000" w:themeColor="text1"/>
                <w:sz w:val="20"/>
                <w:szCs w:val="20"/>
              </w:rPr>
              <w:t>zobowiązany jest wykazać w szczególności doświadczenie zawodowe Członków Zespołu Projektowego.</w:t>
            </w:r>
          </w:p>
          <w:p w14:paraId="216BC76A" w14:textId="12B2DA0C" w:rsidR="00ED650A" w:rsidRPr="001B40B5" w:rsidRDefault="00ED650A" w:rsidP="007B05A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Dla każdego z Członków Zespołu Projektowego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E90F78">
              <w:rPr>
                <w:color w:val="000000" w:themeColor="text1"/>
                <w:sz w:val="20"/>
                <w:szCs w:val="20"/>
              </w:rPr>
              <w:t>ni</w:t>
            </w:r>
            <w:r w:rsidR="007B05AA">
              <w:rPr>
                <w:color w:val="000000" w:themeColor="text1"/>
                <w:sz w:val="20"/>
                <w:szCs w:val="20"/>
              </w:rPr>
              <w:t>o</w:t>
            </w:r>
            <w:r w:rsidR="00E90F78">
              <w:rPr>
                <w:color w:val="000000" w:themeColor="text1"/>
                <w:sz w:val="20"/>
                <w:szCs w:val="20"/>
              </w:rPr>
              <w:t>s</w:t>
            </w:r>
            <w:r w:rsidR="007B05AA">
              <w:rPr>
                <w:color w:val="000000" w:themeColor="text1"/>
                <w:sz w:val="20"/>
                <w:szCs w:val="20"/>
              </w:rPr>
              <w:t>kodawc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a 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wypełnia osobną tabelę </w:t>
            </w:r>
            <w:r w:rsidR="00E975AC">
              <w:rPr>
                <w:color w:val="000000" w:themeColor="text1"/>
                <w:sz w:val="20"/>
                <w:szCs w:val="20"/>
              </w:rPr>
              <w:t>G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.2.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color w:val="000000" w:themeColor="text1"/>
                <w:sz w:val="20"/>
                <w:szCs w:val="20"/>
              </w:rPr>
              <w:t>dodatkowo załącza do Wniosku dokumenty potwierdzające doświadczenie Członków Zespołu Projektowego (np. CV lub referencje), kopie uprawnień zawodowych (jeśli ich posiadanie jest wymagane), certyfikatów lub innych dokumentów, które uwiarygodniają przedstawiane informacje.</w:t>
            </w:r>
          </w:p>
        </w:tc>
      </w:tr>
      <w:tr w:rsidR="00ED650A" w:rsidRPr="00664472" w14:paraId="377D19C8" w14:textId="77777777" w:rsidTr="715BD39F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93152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7BDDEDF9" w14:textId="77777777" w:rsidR="00ED650A" w:rsidRPr="00D97668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A8D08D" w:themeFill="accent6" w:themeFillTint="99"/>
            <w:vAlign w:val="center"/>
          </w:tcPr>
          <w:p w14:paraId="0BFF689D" w14:textId="77777777" w:rsidR="00ED650A" w:rsidRPr="00D97668" w:rsidRDefault="00ED650A" w:rsidP="001462DB">
            <w:pPr>
              <w:numPr>
                <w:ilvl w:val="0"/>
                <w:numId w:val="8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605D0BF3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 xml:space="preserve">Imię i nazwisko członka </w:t>
            </w:r>
            <w:r>
              <w:rPr>
                <w:rFonts w:cstheme="minorHAnsi"/>
                <w:sz w:val="20"/>
                <w:szCs w:val="20"/>
              </w:rPr>
              <w:t>Z</w:t>
            </w:r>
            <w:r w:rsidRPr="00D97668">
              <w:rPr>
                <w:rFonts w:cstheme="minorHAnsi"/>
                <w:sz w:val="20"/>
                <w:szCs w:val="20"/>
              </w:rPr>
              <w:t xml:space="preserve">espołu </w:t>
            </w:r>
            <w:r>
              <w:rPr>
                <w:rFonts w:cstheme="minorHAnsi"/>
                <w:sz w:val="20"/>
                <w:szCs w:val="20"/>
              </w:rPr>
              <w:t>P</w:t>
            </w:r>
            <w:r w:rsidRPr="00D97668">
              <w:rPr>
                <w:rFonts w:cstheme="minorHAnsi"/>
                <w:sz w:val="20"/>
                <w:szCs w:val="20"/>
              </w:rPr>
              <w:t>rojektowego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5F1B5AF4" w14:textId="77777777" w:rsidR="00ED650A" w:rsidRDefault="00ED650A" w:rsidP="00BD59F0"/>
        </w:tc>
      </w:tr>
      <w:tr w:rsidR="00ED650A" w:rsidRPr="00664472" w14:paraId="3F2D9A91" w14:textId="77777777" w:rsidTr="715BD39F">
        <w:trPr>
          <w:trHeight w:val="28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4161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552F103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69F4D462" w14:textId="77777777" w:rsidR="00ED650A" w:rsidRPr="00D97668" w:rsidRDefault="00ED650A" w:rsidP="001462DB">
            <w:pPr>
              <w:numPr>
                <w:ilvl w:val="0"/>
                <w:numId w:val="8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70849AB3" w14:textId="77777777" w:rsidR="00ED650A" w:rsidRPr="00D97668" w:rsidRDefault="00ED650A" w:rsidP="00BD59F0">
            <w:pPr>
              <w:spacing w:before="60" w:after="60" w:line="240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>Obszar/-y za który Członek Zespołu Projektowego będzie odpowiedzialny w ramach Przedsięwzięcia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05523E53" w14:textId="77777777" w:rsidR="00ED650A" w:rsidRDefault="00ED650A" w:rsidP="00BD59F0"/>
        </w:tc>
      </w:tr>
      <w:tr w:rsidR="00ED650A" w:rsidRPr="00664472" w14:paraId="3A7589FF" w14:textId="77777777" w:rsidTr="715BD39F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94218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38F9127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45C07543" w14:textId="77777777" w:rsidR="00ED650A" w:rsidRPr="00D97668" w:rsidRDefault="00ED650A" w:rsidP="001462DB">
            <w:pPr>
              <w:numPr>
                <w:ilvl w:val="0"/>
                <w:numId w:val="8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035F5AFE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Opis doświadczenia członka Zespołu Projektowego we wskazanym/-ych obszarze/-ach z zakresem obowiązków (opis pozwalający potwierdzić doświadczenie)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3757B2DD" w14:textId="77777777" w:rsidR="00ED650A" w:rsidRPr="00D97668" w:rsidRDefault="00ED650A" w:rsidP="00BD59F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3C1CFF6B" w14:textId="77777777" w:rsidTr="715BD39F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4811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A3BE0F1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76314734" w14:textId="77777777" w:rsidR="00ED650A" w:rsidRPr="00D97668" w:rsidRDefault="00ED650A" w:rsidP="001462DB">
            <w:pPr>
              <w:numPr>
                <w:ilvl w:val="0"/>
                <w:numId w:val="8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5B8584EF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Doświadczenie w danym obszarze/-ach łącznie [liczba miesięcy]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20782480" w14:textId="77777777" w:rsidR="00ED650A" w:rsidRDefault="00ED650A" w:rsidP="00BD59F0"/>
        </w:tc>
      </w:tr>
    </w:tbl>
    <w:p w14:paraId="1E1A6620" w14:textId="730B65C7" w:rsidR="00A71E1E" w:rsidRDefault="00A71E1E" w:rsidP="70A62EBD"/>
    <w:p w14:paraId="3319A3E2" w14:textId="77777777" w:rsidR="007B05AA" w:rsidRPr="00A71E1E" w:rsidRDefault="007B05AA" w:rsidP="70A62EBD"/>
    <w:p w14:paraId="38E9136A" w14:textId="665860E8" w:rsidR="00ED650A" w:rsidRPr="002D21DE" w:rsidRDefault="00ED650A" w:rsidP="00ED650A">
      <w:pPr>
        <w:pStyle w:val="Nagwek1"/>
      </w:pPr>
      <w:r w:rsidRPr="002D21DE">
        <w:t xml:space="preserve">OŚWIADCZENIE O </w:t>
      </w:r>
      <w:r>
        <w:t>PODWYKONAWSTWIE</w:t>
      </w:r>
    </w:p>
    <w:p w14:paraId="304BAA2B" w14:textId="77777777" w:rsidR="00ED650A" w:rsidRPr="00ED650A" w:rsidRDefault="00ED650A" w:rsidP="00ED650A"/>
    <w:p w14:paraId="2AF2B742" w14:textId="77777777" w:rsidR="00ED650A" w:rsidRDefault="00ED650A" w:rsidP="00ED650A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  <w:r>
        <w:rPr>
          <w:b/>
          <w:u w:val="single"/>
        </w:rPr>
        <w:t>Oświadczamy, że projekt w ramach Przedsięwzięcia zrealizujemy*:</w:t>
      </w:r>
    </w:p>
    <w:p w14:paraId="3C6D2629" w14:textId="77777777" w:rsidR="00ED650A" w:rsidRDefault="004660EE" w:rsidP="00ED650A">
      <w:pPr>
        <w:ind w:left="283"/>
      </w:pPr>
      <w:sdt>
        <w:sdtPr>
          <w:id w:val="-706329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>samodzielnie;</w:t>
      </w:r>
    </w:p>
    <w:p w14:paraId="425DBBCD" w14:textId="6F8E1013" w:rsidR="00ED650A" w:rsidRDefault="004660EE" w:rsidP="00ED650A">
      <w:pPr>
        <w:ind w:left="283"/>
      </w:pPr>
      <w:sdt>
        <w:sdtPr>
          <w:id w:val="-390191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 xml:space="preserve">przy udziale podwykonawcy/ów w zakresie** </w:t>
      </w:r>
    </w:p>
    <w:p w14:paraId="2A019828" w14:textId="77777777" w:rsidR="00ED650A" w:rsidRDefault="00ED650A" w:rsidP="00ED650A">
      <w:pPr>
        <w:ind w:left="283"/>
      </w:pP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716"/>
        <w:gridCol w:w="555"/>
        <w:gridCol w:w="1984"/>
        <w:gridCol w:w="3768"/>
        <w:gridCol w:w="1754"/>
      </w:tblGrid>
      <w:tr w:rsidR="00ED650A" w14:paraId="6DF2FB3A" w14:textId="77777777" w:rsidTr="00BD59F0">
        <w:tc>
          <w:tcPr>
            <w:tcW w:w="717" w:type="dxa"/>
            <w:shd w:val="clear" w:color="auto" w:fill="A8D08D" w:themeFill="accent6" w:themeFillTint="99"/>
          </w:tcPr>
          <w:p w14:paraId="331D1403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7D9592F3" w14:textId="77777777" w:rsidR="00ED650A" w:rsidRPr="00DE04E9" w:rsidRDefault="00ED650A" w:rsidP="00BD59F0">
            <w:pPr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6E3368A3" w14:textId="77777777" w:rsidR="00ED650A" w:rsidRDefault="00ED650A" w:rsidP="00BD59F0"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55" w:type="dxa"/>
            <w:shd w:val="clear" w:color="auto" w:fill="A8D08D" w:themeFill="accent6" w:themeFillTint="99"/>
          </w:tcPr>
          <w:p w14:paraId="454238DD" w14:textId="77777777" w:rsidR="00ED650A" w:rsidRDefault="00ED650A" w:rsidP="00BD59F0">
            <w:r w:rsidRPr="00CC3507">
              <w:rPr>
                <w:sz w:val="18"/>
                <w:szCs w:val="18"/>
              </w:rPr>
              <w:t>L.p.</w:t>
            </w:r>
          </w:p>
        </w:tc>
        <w:tc>
          <w:tcPr>
            <w:tcW w:w="1984" w:type="dxa"/>
            <w:shd w:val="clear" w:color="auto" w:fill="A8D08D" w:themeFill="accent6" w:themeFillTint="99"/>
          </w:tcPr>
          <w:p w14:paraId="188C55AC" w14:textId="380BAE47" w:rsidR="00ED650A" w:rsidRDefault="00ED650A" w:rsidP="00BD59F0">
            <w:r w:rsidRPr="00CC3507">
              <w:rPr>
                <w:sz w:val="18"/>
                <w:szCs w:val="18"/>
              </w:rPr>
              <w:t>Oznaczenie Podwykonawcy (nazwa, adres, NIP)</w:t>
            </w:r>
          </w:p>
        </w:tc>
        <w:tc>
          <w:tcPr>
            <w:tcW w:w="3769" w:type="dxa"/>
            <w:shd w:val="clear" w:color="auto" w:fill="A8D08D" w:themeFill="accent6" w:themeFillTint="99"/>
          </w:tcPr>
          <w:p w14:paraId="5ABF63BA" w14:textId="77777777" w:rsidR="00ED650A" w:rsidRDefault="00ED650A" w:rsidP="00BD59F0">
            <w:r w:rsidRPr="00CC3507">
              <w:rPr>
                <w:sz w:val="18"/>
                <w:szCs w:val="18"/>
              </w:rPr>
              <w:t>Zakres Prac B+R</w:t>
            </w:r>
          </w:p>
        </w:tc>
        <w:tc>
          <w:tcPr>
            <w:tcW w:w="1754" w:type="dxa"/>
            <w:shd w:val="clear" w:color="auto" w:fill="A8D08D" w:themeFill="accent6" w:themeFillTint="99"/>
          </w:tcPr>
          <w:p w14:paraId="7B61B1E8" w14:textId="77777777" w:rsidR="00ED650A" w:rsidRDefault="00ED650A" w:rsidP="00BD59F0">
            <w:r>
              <w:rPr>
                <w:sz w:val="18"/>
                <w:szCs w:val="18"/>
              </w:rPr>
              <w:t>Szacowany u</w:t>
            </w:r>
            <w:r w:rsidRPr="00CC3507">
              <w:rPr>
                <w:sz w:val="18"/>
                <w:szCs w:val="18"/>
              </w:rPr>
              <w:t>dział w łącznym wolumenie Prac B+R</w:t>
            </w:r>
            <w:r>
              <w:rPr>
                <w:sz w:val="18"/>
                <w:szCs w:val="18"/>
              </w:rPr>
              <w:t xml:space="preserve"> [%]</w:t>
            </w:r>
          </w:p>
        </w:tc>
      </w:tr>
      <w:tr w:rsidR="00ED650A" w14:paraId="188AECAB" w14:textId="77777777" w:rsidTr="00BD59F0"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35911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7" w:type="dxa"/>
              </w:tcPr>
              <w:p w14:paraId="1D9CDA48" w14:textId="77777777" w:rsidR="00ED650A" w:rsidRPr="00CC3507" w:rsidRDefault="00ED650A" w:rsidP="00BD59F0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55" w:type="dxa"/>
          </w:tcPr>
          <w:p w14:paraId="256EB986" w14:textId="77777777" w:rsidR="00ED650A" w:rsidRPr="00CC3507" w:rsidRDefault="00ED650A" w:rsidP="00BD59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14:paraId="23D01A7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3769" w:type="dxa"/>
          </w:tcPr>
          <w:p w14:paraId="0193A6A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1754" w:type="dxa"/>
          </w:tcPr>
          <w:p w14:paraId="186C9488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</w:tr>
    </w:tbl>
    <w:p w14:paraId="751A7A90" w14:textId="36DE900D" w:rsidR="00ED650A" w:rsidRDefault="00ED650A" w:rsidP="00ED650A"/>
    <w:p w14:paraId="4C123F57" w14:textId="77777777" w:rsidR="00ED650A" w:rsidRDefault="00ED650A" w:rsidP="00ED650A">
      <w:pPr>
        <w:ind w:left="283"/>
      </w:pPr>
      <w:r>
        <w:t>…………………………………..........................................................................................................................</w:t>
      </w:r>
    </w:p>
    <w:p w14:paraId="7314CA57" w14:textId="77777777" w:rsidR="00ED650A" w:rsidRDefault="00ED650A" w:rsidP="00ED650A">
      <w:pPr>
        <w:spacing w:after="40" w:line="252" w:lineRule="auto"/>
        <w:ind w:left="360"/>
        <w:rPr>
          <w:i/>
        </w:rPr>
      </w:pPr>
    </w:p>
    <w:p w14:paraId="7FA34E5B" w14:textId="77777777" w:rsidR="00ED650A" w:rsidRDefault="00ED650A" w:rsidP="00ED650A">
      <w:pPr>
        <w:spacing w:after="40" w:line="252" w:lineRule="auto"/>
        <w:ind w:left="360"/>
        <w:jc w:val="both"/>
        <w:rPr>
          <w:i/>
        </w:rPr>
      </w:pPr>
      <w:r>
        <w:rPr>
          <w:i/>
        </w:rPr>
        <w:t>*należy zaznaczyć symbolem X odpowiedni kwadrat</w:t>
      </w:r>
    </w:p>
    <w:p w14:paraId="370208D9" w14:textId="3A674CEE" w:rsidR="00ED650A" w:rsidRDefault="00ED650A" w:rsidP="70A62EBD">
      <w:pPr>
        <w:spacing w:after="40" w:line="252" w:lineRule="auto"/>
        <w:ind w:left="360"/>
        <w:jc w:val="both"/>
        <w:rPr>
          <w:i/>
          <w:iCs/>
        </w:rPr>
      </w:pPr>
      <w:r w:rsidRPr="70A62EBD">
        <w:rPr>
          <w:i/>
          <w:iCs/>
        </w:rPr>
        <w:lastRenderedPageBreak/>
        <w:t xml:space="preserve">**należy opisać zakres tematyczny, w jakim </w:t>
      </w:r>
      <w:r w:rsidR="001452E3" w:rsidRPr="70A62EBD">
        <w:rPr>
          <w:i/>
          <w:iCs/>
        </w:rPr>
        <w:t>W</w:t>
      </w:r>
      <w:r w:rsidR="001452E3">
        <w:rPr>
          <w:i/>
          <w:iCs/>
        </w:rPr>
        <w:t>nioskodawca</w:t>
      </w:r>
      <w:r w:rsidR="001452E3" w:rsidRPr="70A62EBD">
        <w:rPr>
          <w:i/>
          <w:iCs/>
        </w:rPr>
        <w:t xml:space="preserve"> </w:t>
      </w:r>
      <w:r w:rsidRPr="70A62EBD">
        <w:rPr>
          <w:i/>
          <w:iCs/>
        </w:rPr>
        <w:t>będzie współpracować z podwykonawcami.</w:t>
      </w:r>
    </w:p>
    <w:p w14:paraId="1DD6FC54" w14:textId="37F1863A" w:rsidR="00ED650A" w:rsidRDefault="00ED650A" w:rsidP="00ED650A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F72E87">
        <w:rPr>
          <w:rFonts w:cstheme="minorHAnsi"/>
        </w:rPr>
        <w:t>OŚWIADCZENIE O BRAKU PODSTAW WYKLUCZENIA</w:t>
      </w:r>
    </w:p>
    <w:p w14:paraId="60CAF6C4" w14:textId="5BB3BFB6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Ja/My, niżej podpisany/podpisani oświadczam/oświadczamy, że w stosunku do </w:t>
      </w:r>
      <w:r w:rsidR="00975C91">
        <w:rPr>
          <w:sz w:val="20"/>
          <w:szCs w:val="20"/>
        </w:rPr>
        <w:t>Wnioskodawcy</w:t>
      </w:r>
      <w:r w:rsidRPr="70A62EBD">
        <w:rPr>
          <w:sz w:val="20"/>
          <w:szCs w:val="20"/>
        </w:rPr>
        <w:t xml:space="preserve"> (a w przypadku złożenia Wniosku łącznie przez kilka podmiotów – w stosunku do żadnego z podmiotów działających łącznie jako </w:t>
      </w:r>
      <w:r w:rsidR="79F39EF7" w:rsidRPr="70A62EBD">
        <w:rPr>
          <w:sz w:val="20"/>
          <w:szCs w:val="20"/>
        </w:rPr>
        <w:t>Wykonawc</w:t>
      </w:r>
      <w:r w:rsidRPr="70A62EBD">
        <w:rPr>
          <w:sz w:val="20"/>
          <w:szCs w:val="20"/>
        </w:rPr>
        <w:t>a), nie zachodzą podstawy wykluczenia z Postępowania, o których mowa w rozdziale II ppkt 2.2 ust. 1 Regulaminu.</w:t>
      </w:r>
    </w:p>
    <w:p w14:paraId="165067EE" w14:textId="299683D2" w:rsidR="00ED650A" w:rsidRDefault="00ED650A" w:rsidP="00ED650A">
      <w:pPr>
        <w:pStyle w:val="Nagwek1"/>
      </w:pPr>
      <w:r>
        <w:t xml:space="preserve">INNE OŚWIADCZENIA </w:t>
      </w:r>
      <w:r w:rsidR="001452E3">
        <w:t>WNIOSKODAWCY</w:t>
      </w:r>
    </w:p>
    <w:p w14:paraId="639A24DB" w14:textId="73E4411F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Ja/My, niżej podpisany/podpisani oświadczam/oświadczamy w imieniu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>nioskodawcy</w:t>
      </w:r>
      <w:r w:rsidR="001452E3" w:rsidRPr="70A62EBD">
        <w:rPr>
          <w:sz w:val="20"/>
          <w:szCs w:val="20"/>
        </w:rPr>
        <w:t xml:space="preserve"> </w:t>
      </w:r>
      <w:r w:rsidRPr="70A62EBD">
        <w:rPr>
          <w:sz w:val="20"/>
          <w:szCs w:val="20"/>
        </w:rPr>
        <w:t xml:space="preserve">(a w przypadku złożenia Wniosku łącznie przez kilka podmiotów – w imieniu każdego z podmiotów działających łącznie jako </w:t>
      </w:r>
      <w:r w:rsidR="79F39EF7" w:rsidRPr="70A62EBD">
        <w:rPr>
          <w:sz w:val="20"/>
          <w:szCs w:val="20"/>
        </w:rPr>
        <w:t>Wykonawc</w:t>
      </w:r>
      <w:r w:rsidRPr="70A62EBD">
        <w:rPr>
          <w:sz w:val="20"/>
          <w:szCs w:val="20"/>
        </w:rPr>
        <w:t>a), że:</w:t>
      </w:r>
    </w:p>
    <w:p w14:paraId="2B84E41D" w14:textId="1ED0BF7C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Pr="70A62EBD">
        <w:rPr>
          <w:sz w:val="20"/>
          <w:szCs w:val="20"/>
        </w:rPr>
        <w:t xml:space="preserve"> </w:t>
      </w:r>
      <w:r w:rsidR="00ED650A" w:rsidRPr="70A62EBD">
        <w:rPr>
          <w:sz w:val="20"/>
          <w:szCs w:val="20"/>
        </w:rPr>
        <w:t xml:space="preserve">zapoznał się z warunkami zamówienia określonym przez Narodowe Centrum Badań i Rozwoju w Regulaminie oraz w Umowie i uznaje się związany określonymi w nich zasadami Postępowania oraz zdobytymi informacjami niezbędnymi do przygotowania Wniosku, </w:t>
      </w:r>
    </w:p>
    <w:p w14:paraId="242FFE5C" w14:textId="493BA44E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akceptuje treść Regulaminu oraz Załączników do Regulaminu, w tym wzoru Umowy, oraz zawartych w nich warunków, w tym warunków płatności oraz terminu realizacji Przedsięwzięcia i nie wnosi do nich uwag,</w:t>
      </w:r>
    </w:p>
    <w:p w14:paraId="603DD062" w14:textId="32372935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spełnia wszystkie wymagania zawarte w Regulaminie,</w:t>
      </w:r>
    </w:p>
    <w:p w14:paraId="3E702BF3" w14:textId="5F6BFFDC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wyraża zgodę na doręczenie korespondencji, w tym pism i informacji w Postępowaniu w wersji elektronicznej, na adres e-mail wskazany w punkcie C. Wniosku,</w:t>
      </w:r>
    </w:p>
    <w:p w14:paraId="7052D5C7" w14:textId="40F1AA96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(a w przypadku złożenia Wniosku łącznie przez kilka podmiotów: Żaden z podmiotów działających łącznie jako </w:t>
      </w:r>
      <w:r w:rsidR="79F39EF7" w:rsidRPr="70A62EBD">
        <w:rPr>
          <w:sz w:val="20"/>
          <w:szCs w:val="20"/>
        </w:rPr>
        <w:t>Wykonawc</w:t>
      </w:r>
      <w:r w:rsidR="00ED650A" w:rsidRPr="70A62EBD">
        <w:rPr>
          <w:sz w:val="20"/>
          <w:szCs w:val="20"/>
        </w:rPr>
        <w:t>a), nie złożył ponad niniejszy Wniosek innego Wniosku w Postępowaniu,</w:t>
      </w:r>
    </w:p>
    <w:p w14:paraId="34E01E97" w14:textId="57DD7E80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oświadcza i gwarantuje, że Prace B+R wykonywane w ramach Umowy, nie będą finansowane ze środków publicznych, a w szczególności ze środków pochodzących z budżetu Unii Europejskiej, poza wynagrodzeniem wypłacanym zgodnie z Umową przez Narodowe Centrum Badań i Rozwoju,</w:t>
      </w:r>
    </w:p>
    <w:p w14:paraId="150264E5" w14:textId="359422FE" w:rsidR="00ED650A" w:rsidRPr="002E2CCF" w:rsidRDefault="00ED650A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złożony przez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 xml:space="preserve">nioskodawcę </w:t>
      </w:r>
      <w:r w:rsidRPr="70A62EBD">
        <w:rPr>
          <w:sz w:val="20"/>
          <w:szCs w:val="20"/>
        </w:rPr>
        <w:t>Wniosek jest zgodny z treścią Regulaminu,</w:t>
      </w:r>
    </w:p>
    <w:p w14:paraId="17E55719" w14:textId="29E1C5C3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ind w:hanging="357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wnosi o dopuszczenie do udziału w Postępowaniu i o zawarcie Umowy,</w:t>
      </w:r>
    </w:p>
    <w:p w14:paraId="544B0C82" w14:textId="0636B6C5" w:rsidR="00ED650A" w:rsidRPr="002E2CCF" w:rsidRDefault="00ED650A" w:rsidP="001462DB">
      <w:pPr>
        <w:pStyle w:val="Styl4"/>
        <w:numPr>
          <w:ilvl w:val="0"/>
          <w:numId w:val="6"/>
        </w:numPr>
        <w:spacing w:before="60" w:after="60" w:line="276" w:lineRule="auto"/>
        <w:ind w:hanging="357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w przypadku dopuszczenia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>nioskodawcy</w:t>
      </w:r>
      <w:r w:rsidRPr="70A62EBD">
        <w:rPr>
          <w:sz w:val="20"/>
          <w:szCs w:val="20"/>
        </w:rPr>
        <w:t xml:space="preserve"> do zawarcia Umowy, zobowiązuje się on w terminie i miejscu wyznaczonym przez NCBR do zawarcia Umowy zgodnie z Regulaminem,</w:t>
      </w:r>
    </w:p>
    <w:p w14:paraId="5E2BBA6E" w14:textId="77777777" w:rsidR="00ED650A" w:rsidRPr="002E2CCF" w:rsidRDefault="00ED650A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 xml:space="preserve">że osoby wskazane we Wniosku zostały poinformowane o regulacjach wynikających z RODO, ustawy z dnia 10 maja 2018 roku </w:t>
      </w:r>
      <w:r w:rsidRPr="002E2CCF">
        <w:rPr>
          <w:rFonts w:cstheme="minorHAnsi"/>
          <w:i/>
          <w:sz w:val="20"/>
          <w:szCs w:val="20"/>
        </w:rPr>
        <w:t>o ochronie danych</w:t>
      </w:r>
      <w:r w:rsidRPr="002E2CCF">
        <w:rPr>
          <w:rFonts w:cstheme="minorHAnsi"/>
          <w:sz w:val="20"/>
          <w:szCs w:val="20"/>
        </w:rPr>
        <w:t xml:space="preserve"> (t.j. Dz. U. z 2019 r. poz. 1781) oraz powiązanymi z nim powszechnie obowiązującymi przepisami prawa polskiego,</w:t>
      </w:r>
    </w:p>
    <w:p w14:paraId="41A64B4E" w14:textId="77777777" w:rsidR="00C518DF" w:rsidRPr="00C518DF" w:rsidRDefault="00ED650A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</w:pPr>
      <w:r w:rsidRPr="0C862B17">
        <w:rPr>
          <w:sz w:val="20"/>
          <w:szCs w:val="20"/>
        </w:rPr>
        <w:t>że zobowiązuje się w imieniu NCBR do wykonywania wobec osób, których dane dotyczą, obowiązku informacyjnego wynikającego z art. 13 i art. 14 RODO oraz że spełnił wobec wszystkich osób wskazanych we Wniosku obowiązek informacyjny o którym mowa powyżej, zgodnie ze wzorami wskazanymi w załącznikach do Regulaminu</w:t>
      </w:r>
      <w:r w:rsidR="00C518DF">
        <w:rPr>
          <w:sz w:val="20"/>
          <w:szCs w:val="20"/>
        </w:rPr>
        <w:t>,</w:t>
      </w:r>
    </w:p>
    <w:p w14:paraId="4E9BFAAE" w14:textId="25F90B08" w:rsidR="00ED650A" w:rsidRDefault="00C518DF" w:rsidP="00C518DF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C518DF">
        <w:rPr>
          <w:sz w:val="20"/>
          <w:szCs w:val="20"/>
        </w:rPr>
        <w:t xml:space="preserve">Wnioskodawca w razie ewentualnej realizacji prac B+R w Etapie II </w:t>
      </w:r>
      <w:r>
        <w:rPr>
          <w:sz w:val="20"/>
          <w:szCs w:val="20"/>
        </w:rPr>
        <w:t xml:space="preserve">oraz braku realizacji Wymagania Opcjonalnego w zakresie współpracy z Uczestnikiem Przedsięwzięcia w Strumieniu „System”, </w:t>
      </w:r>
      <w:r w:rsidRPr="00C518DF">
        <w:rPr>
          <w:sz w:val="20"/>
          <w:szCs w:val="20"/>
        </w:rPr>
        <w:t xml:space="preserve">zobowiązuje się dostarczyć na własny koszt Demonstrator Baterii </w:t>
      </w:r>
      <w:r>
        <w:rPr>
          <w:sz w:val="20"/>
          <w:szCs w:val="20"/>
        </w:rPr>
        <w:t>Partnerowi Strategicznemu</w:t>
      </w:r>
      <w:r w:rsidRPr="00C518DF">
        <w:rPr>
          <w:sz w:val="20"/>
          <w:szCs w:val="20"/>
        </w:rPr>
        <w:t>, wybrane</w:t>
      </w:r>
      <w:r>
        <w:rPr>
          <w:sz w:val="20"/>
          <w:szCs w:val="20"/>
        </w:rPr>
        <w:t>mu</w:t>
      </w:r>
      <w:r w:rsidRPr="00C518DF">
        <w:rPr>
          <w:sz w:val="20"/>
          <w:szCs w:val="20"/>
        </w:rPr>
        <w:t xml:space="preserve"> przez NCBR, w terminie wskazanym </w:t>
      </w:r>
      <w:r>
        <w:rPr>
          <w:sz w:val="20"/>
          <w:szCs w:val="20"/>
        </w:rPr>
        <w:t>w Umowie</w:t>
      </w:r>
      <w:r w:rsidR="00ED650A" w:rsidRPr="00C518DF">
        <w:rPr>
          <w:sz w:val="20"/>
          <w:szCs w:val="20"/>
        </w:rPr>
        <w:t xml:space="preserve">.  </w:t>
      </w:r>
    </w:p>
    <w:p w14:paraId="5E28FDA8" w14:textId="225EC225" w:rsidR="00400CCE" w:rsidRDefault="00400CCE" w:rsidP="00400CCE">
      <w:pPr>
        <w:jc w:val="both"/>
        <w:rPr>
          <w:sz w:val="20"/>
          <w:szCs w:val="20"/>
        </w:rPr>
      </w:pPr>
    </w:p>
    <w:p w14:paraId="284AB83F" w14:textId="77777777" w:rsidR="00400CCE" w:rsidRPr="00400CCE" w:rsidRDefault="00400CCE" w:rsidP="00400CCE">
      <w:pPr>
        <w:jc w:val="both"/>
        <w:rPr>
          <w:sz w:val="20"/>
          <w:szCs w:val="20"/>
        </w:rPr>
      </w:pPr>
    </w:p>
    <w:p w14:paraId="6F4D5089" w14:textId="5ACA7772" w:rsidR="00ED650A" w:rsidRPr="00ED650A" w:rsidRDefault="00ED650A" w:rsidP="00ED650A">
      <w:pPr>
        <w:pStyle w:val="Nagwek1"/>
      </w:pPr>
      <w:r w:rsidRPr="00ED650A">
        <w:lastRenderedPageBreak/>
        <w:t>WARIANT B I PLAN KOMERCJALIZACJI</w:t>
      </w:r>
    </w:p>
    <w:p w14:paraId="0DE9C3BA" w14:textId="77777777" w:rsidR="00ED650A" w:rsidRPr="00ED650A" w:rsidRDefault="00ED650A" w:rsidP="00ED650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7"/>
        <w:gridCol w:w="2267"/>
        <w:gridCol w:w="1696"/>
      </w:tblGrid>
      <w:tr w:rsidR="00ED650A" w14:paraId="4C8D2CA3" w14:textId="77777777" w:rsidTr="70A62EBD">
        <w:tc>
          <w:tcPr>
            <w:tcW w:w="5098" w:type="dxa"/>
            <w:shd w:val="clear" w:color="auto" w:fill="A8D08D" w:themeFill="accent6" w:themeFillTint="99"/>
            <w:vAlign w:val="center"/>
          </w:tcPr>
          <w:p w14:paraId="7F864DE1" w14:textId="676020A0" w:rsidR="00ED650A" w:rsidRPr="00D42C00" w:rsidRDefault="79F39EF7" w:rsidP="70A62EBD">
            <w:r w:rsidRPr="70A62EBD">
              <w:t>W</w:t>
            </w:r>
            <w:r w:rsidR="001452E3">
              <w:t>nioskodawc</w:t>
            </w:r>
            <w:r w:rsidR="00ED650A" w:rsidRPr="70A62EBD">
              <w:t>a wybiera Wariant B w przedmiocie zasad współpracy dotyczącej Komercjalizacji Rozwiązania</w:t>
            </w:r>
          </w:p>
        </w:tc>
        <w:tc>
          <w:tcPr>
            <w:tcW w:w="2268" w:type="dxa"/>
            <w:vAlign w:val="center"/>
          </w:tcPr>
          <w:p w14:paraId="5E66B68F" w14:textId="77777777" w:rsidR="00ED650A" w:rsidRPr="00D42C00" w:rsidRDefault="004660EE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34004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TAK</w:t>
            </w:r>
          </w:p>
        </w:tc>
        <w:tc>
          <w:tcPr>
            <w:tcW w:w="1696" w:type="dxa"/>
            <w:vAlign w:val="center"/>
          </w:tcPr>
          <w:p w14:paraId="257675AD" w14:textId="77777777" w:rsidR="00ED650A" w:rsidRPr="00D42C00" w:rsidRDefault="004660EE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84299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NIE</w:t>
            </w:r>
          </w:p>
        </w:tc>
      </w:tr>
    </w:tbl>
    <w:p w14:paraId="4E9FF857" w14:textId="42F0CA1A" w:rsidR="00ED650A" w:rsidRDefault="00ED650A" w:rsidP="00ED650A"/>
    <w:p w14:paraId="1CCA9E62" w14:textId="77777777" w:rsidR="00ED650A" w:rsidRDefault="00ED650A" w:rsidP="00ED650A"/>
    <w:p w14:paraId="242AC781" w14:textId="2A759DE0" w:rsidR="00ED650A" w:rsidRDefault="00ED650A" w:rsidP="00ED650A">
      <w:pPr>
        <w:jc w:val="both"/>
      </w:pPr>
      <w:r>
        <w:t xml:space="preserve">W Przypadku odpowiedzi „TAK” </w:t>
      </w:r>
      <w:r w:rsidR="001452E3">
        <w:t xml:space="preserve">Wnioskodawca </w:t>
      </w:r>
      <w:r>
        <w:t>jest zobowiązany załączyć Plan Komercjalizacji zawierający co najmniej:</w:t>
      </w:r>
    </w:p>
    <w:p w14:paraId="183478A8" w14:textId="65160578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 xml:space="preserve">opis wszystkich planowanych sposobów i rynków, na których </w:t>
      </w:r>
      <w:r w:rsidR="001452E3">
        <w:t xml:space="preserve">Wnioskodawca </w:t>
      </w:r>
      <w:r>
        <w:t>będzie wprowadzać do obrotu Wyniki Prac B+R oraz Technologie Zależne, wraz z opisem istniejącej sytuacji na tych rynkach oraz opisu przewag konkurencyjnych Rozwiązania,</w:t>
      </w:r>
    </w:p>
    <w:p w14:paraId="300581E0" w14:textId="77777777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>określenie planowanych opłat licencyjnych i cen produktów oferowanych w oparciu o Wyniki Prac B+R oraz Technologie Zależne,</w:t>
      </w:r>
    </w:p>
    <w:p w14:paraId="5E5434BB" w14:textId="77777777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 xml:space="preserve">określenie działań podejmowanych w celu komercjalizacji Rozwiązania w okresie </w:t>
      </w:r>
      <w:bookmarkStart w:id="10" w:name="_Hlk58885389"/>
      <w:r>
        <w:t>pięciu lat od zakończenia Etapu I</w:t>
      </w:r>
      <w:bookmarkEnd w:id="10"/>
      <w:r>
        <w:t>, z rozbiciem na kwartały,</w:t>
      </w:r>
    </w:p>
    <w:p w14:paraId="5F77D947" w14:textId="77777777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>opisanie celów sprzedażowych oraz wskaźników efektywności (KPI) z rozbiciem na kwartały,</w:t>
      </w:r>
    </w:p>
    <w:p w14:paraId="13D74F7D" w14:textId="5677EC01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 xml:space="preserve">opis ustalonych przez </w:t>
      </w:r>
      <w:r w:rsidR="001452E3">
        <w:t xml:space="preserve">Wnioskodawcę </w:t>
      </w:r>
      <w:r>
        <w:t>ryzyk dla komercjalizacji Wyników Prac B+R oraz Technologii Zależnych,</w:t>
      </w:r>
    </w:p>
    <w:p w14:paraId="461127F4" w14:textId="77777777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>opis dodatkowych zobowiązań służących realizacji Planu Komercjalizacji, z rozbiciem na kwartały w horyzoncie czasowym pięć lat od zakończenia Etapu I,</w:t>
      </w:r>
    </w:p>
    <w:p w14:paraId="1B36A8AA" w14:textId="14C009CF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 xml:space="preserve">wskazanie prognozowanych przychodów </w:t>
      </w:r>
      <w:r w:rsidR="79F39EF7">
        <w:t>W</w:t>
      </w:r>
      <w:r w:rsidR="001452E3">
        <w:t xml:space="preserve">nioskodawcy </w:t>
      </w:r>
      <w:r>
        <w:t>z tytułu komercjalizacji Wyników Prac B+R oraz Technologii Zależnych wraz z wyszczególnieniem przysługującego NCBR udziału w Przychodach z Komercjalizacji Wyników Prac B+R oraz Komercjalizacji Technologii Zależnych oraz uzasadnieniem wyliczenia, w szczególności odnoszącym się do pkt 1-2),</w:t>
      </w:r>
    </w:p>
    <w:p w14:paraId="1AF14040" w14:textId="77777777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 xml:space="preserve">określenie sposobu uzyskania dla NCBR zwrotu wskazanego w art. 29 </w:t>
      </w:r>
      <w:r w:rsidRPr="6F53585B">
        <w:t>§</w:t>
      </w:r>
      <w:r>
        <w:t>6 akapit drugi lit. b Umowy w okresie pięciu lat od zakończenia Etapu I, z rozbiciem wskazanej kwoty na kwartały,</w:t>
      </w:r>
    </w:p>
    <w:p w14:paraId="343A9D75" w14:textId="143D8E32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>zobowiązanie do uzyskania zwrotu wskazanego w punkcie 8) w okresie pięciu lat od zakończenia Etapu I oraz realizacji celów określonych w pkt 8).</w:t>
      </w:r>
    </w:p>
    <w:p w14:paraId="1884CADD" w14:textId="77777777" w:rsidR="00A71E1E" w:rsidRDefault="00A71E1E" w:rsidP="00A71E1E">
      <w:pPr>
        <w:pStyle w:val="Akapitzlist"/>
        <w:jc w:val="both"/>
      </w:pPr>
    </w:p>
    <w:p w14:paraId="0082486C" w14:textId="77777777" w:rsidR="00ED650A" w:rsidRDefault="00ED650A" w:rsidP="00ED650A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71575763">
        <w:rPr>
          <w:rFonts w:cstheme="minorBidi"/>
        </w:rPr>
        <w:t>KRAJOWA INTELIGENTNA SPECJALIZACJA</w:t>
      </w:r>
    </w:p>
    <w:p w14:paraId="2A861DFD" w14:textId="5DEB31A6" w:rsidR="00ED650A" w:rsidRDefault="00ED650A" w:rsidP="00ED650A"/>
    <w:p w14:paraId="35A7B48D" w14:textId="77777777" w:rsidR="00ED650A" w:rsidRPr="00F426CE" w:rsidRDefault="00ED650A" w:rsidP="00ED650A">
      <w:r>
        <w:t xml:space="preserve">Rozwiązanie opisane Wnioskiem wpisuje się w następujące Krajowe Inteligentne Specjalizacje </w:t>
      </w:r>
      <w:r w:rsidRPr="00A81893">
        <w:rPr>
          <w:i/>
        </w:rPr>
        <w:t>(należy zaznaczyć X):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48"/>
        <w:gridCol w:w="1412"/>
      </w:tblGrid>
      <w:tr w:rsidR="00ED650A" w14:paraId="3C413A7A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05E84F92" w14:textId="77777777" w:rsidR="00ED650A" w:rsidRPr="00EB3BAE" w:rsidRDefault="00ED650A" w:rsidP="00BD59F0">
            <w:pPr>
              <w:spacing w:line="276" w:lineRule="auto"/>
              <w:jc w:val="center"/>
              <w:rPr>
                <w:b/>
                <w:bCs/>
              </w:rPr>
            </w:pPr>
            <w:r w:rsidRPr="00243DA1">
              <w:rPr>
                <w:b/>
                <w:bCs/>
                <w:sz w:val="20"/>
                <w:szCs w:val="20"/>
              </w:rPr>
              <w:t>ZDROWE SPOŁECZEŃSTWO</w:t>
            </w:r>
          </w:p>
        </w:tc>
      </w:tr>
      <w:tr w:rsidR="00ED650A" w14:paraId="67403DE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D6D3B21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1. Zdrowe społeczeństwo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76695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2822E8A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0086A07E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6936B43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BIOGOSPODARKA ROLNO-SPOŻYWCZA, LEŚNO-DRZEWNA I ŚRODOWISKOWA</w:t>
            </w:r>
          </w:p>
        </w:tc>
      </w:tr>
      <w:tr w:rsidR="00ED650A" w14:paraId="312FF91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47C7A943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2. Innowacyjne technologie, procesy i produkty sektora rolno-spożywczego i leśno-drzewnego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77897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1B53E9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48BDF40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87371A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3. Biotechnologiczne i chemiczne procesy, bioprodukty  i produkty chemii specjalistycznej oraz inżynierii środowiska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64562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FDAB6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92B4A6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5005A3E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ZRÓWNOWAŻONA ENERGETYKA</w:t>
            </w:r>
          </w:p>
        </w:tc>
      </w:tr>
      <w:tr w:rsidR="00ED650A" w14:paraId="4C06182C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C28F9A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lastRenderedPageBreak/>
              <w:t>KIS 4. Wysokosprawne, niskoemisyjne i zintegrowane układy wytwarzania, magazynowania, przesyłu i dystrybucji energii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62535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3AFE621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2CC1D3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0DA2794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5. Inteligentne i energooszczędne budownictwo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031140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6C2D193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70C0340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65147EB6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6. Rozwiązania transportowe przyjazne środowisku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2607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E4DFBC2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084C64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1899596C" w14:textId="77777777" w:rsidR="00ED650A" w:rsidRPr="00243DA1" w:rsidRDefault="00ED650A" w:rsidP="00BD59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GOSPODARKA O OBIEGU ZAMKNIĘTYM - WODA, SUROWCE KOPALNE, ODPADY</w:t>
            </w:r>
          </w:p>
        </w:tc>
      </w:tr>
      <w:tr w:rsidR="00ED650A" w14:paraId="4924FA1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F676F19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7CE9E9B">
              <w:rPr>
                <w:sz w:val="20"/>
                <w:szCs w:val="20"/>
              </w:rPr>
              <w:t>KIS 7. Gospodarka o obiegu zamkniętym - woda, surowce kopalne, odpady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138495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E1DD299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5D552AD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A9C3621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INNOWACYJNE TECHNOLOGIE I PROCESY PRZEMYSŁOWE (W UJĘCIU HORYZONTALNYM)</w:t>
            </w:r>
          </w:p>
        </w:tc>
      </w:tr>
      <w:tr w:rsidR="00ED650A" w14:paraId="1CA51E17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3D183A7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>KIS 8. Wielofunkcyjne materiały i kompozyty o zaawansowanych właściwościach, w tym nanoprocesy  i nanoprodukty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5865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37B4581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3EBEAE3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05800BC3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9. Elektronika i fotonika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862121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C4FDC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54F7124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342E8E8F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10. Inteligentne sieci i technologie informacyjno-komunikacyjne oraz geoinformacyjne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13748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791FD33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B84717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5857FF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11. Automatyzacja i robotyka procesów technologicznych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42549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0D8B13D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C2B9B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3021769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12. Inteligentne technologie kreacyjne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84987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248D290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6140E09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F5BDF2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13. Innowacyjne technologie morskie w zakresie specjalistycznych jednostek pływających, konstrukcji morskich i przybrzeżnych oraz logistyki opartej o transport morski i śródlądowy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786246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28B9E33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721CAF60" w14:textId="73C340EB" w:rsidR="00952983" w:rsidRDefault="00952983" w:rsidP="00ED650A"/>
    <w:p w14:paraId="46631EF4" w14:textId="5F51C398" w:rsidR="00ED650A" w:rsidRPr="00ED650A" w:rsidRDefault="00ED650A" w:rsidP="00ED650A">
      <w:pPr>
        <w:pStyle w:val="Nagwek1"/>
      </w:pPr>
      <w:r w:rsidRPr="00ED650A">
        <w:t>ZAŁĄCZNIKI</w:t>
      </w:r>
    </w:p>
    <w:p w14:paraId="47275232" w14:textId="7219A515" w:rsidR="00ED650A" w:rsidRDefault="00ED650A" w:rsidP="00ED650A"/>
    <w:p w14:paraId="6E83B06D" w14:textId="5DAF2F50" w:rsidR="00ED650A" w:rsidRDefault="00ED650A" w:rsidP="00ED650A">
      <w:pPr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Uwaga! Jeżeli </w:t>
      </w:r>
      <w:r w:rsidR="00400BAA">
        <w:rPr>
          <w:sz w:val="20"/>
          <w:szCs w:val="20"/>
        </w:rPr>
        <w:t>Wni</w:t>
      </w:r>
      <w:r w:rsidR="001452E3">
        <w:rPr>
          <w:sz w:val="20"/>
          <w:szCs w:val="20"/>
        </w:rPr>
        <w:t>o</w:t>
      </w:r>
      <w:r w:rsidR="00400BAA">
        <w:rPr>
          <w:sz w:val="20"/>
          <w:szCs w:val="20"/>
        </w:rPr>
        <w:t>s</w:t>
      </w:r>
      <w:r w:rsidR="001452E3">
        <w:rPr>
          <w:sz w:val="20"/>
          <w:szCs w:val="20"/>
        </w:rPr>
        <w:t>kodawca</w:t>
      </w:r>
      <w:r w:rsidR="001452E3" w:rsidRPr="70A62EBD">
        <w:rPr>
          <w:sz w:val="20"/>
          <w:szCs w:val="20"/>
        </w:rPr>
        <w:t xml:space="preserve"> </w:t>
      </w:r>
      <w:r w:rsidRPr="70A62EBD">
        <w:rPr>
          <w:sz w:val="20"/>
          <w:szCs w:val="20"/>
        </w:rPr>
        <w:t>załącza do Wniosku dodatkowe Załączniki (np. do poszczególnych tabel) zoblig</w:t>
      </w:r>
      <w:r w:rsidR="00952983" w:rsidRPr="70A62EBD">
        <w:rPr>
          <w:sz w:val="20"/>
          <w:szCs w:val="20"/>
        </w:rPr>
        <w:t xml:space="preserve">owany jest je wykazać w Tabeli </w:t>
      </w:r>
      <w:r w:rsidR="00E975AC">
        <w:rPr>
          <w:sz w:val="20"/>
          <w:szCs w:val="20"/>
        </w:rPr>
        <w:t>M</w:t>
      </w:r>
      <w:r w:rsidRPr="70A62EBD">
        <w:rPr>
          <w:sz w:val="20"/>
          <w:szCs w:val="20"/>
        </w:rPr>
        <w:t>.1.</w:t>
      </w:r>
    </w:p>
    <w:p w14:paraId="5B32F060" w14:textId="3533B89C" w:rsidR="00952983" w:rsidRPr="002E2CCF" w:rsidRDefault="00952983" w:rsidP="00ED650A">
      <w:pPr>
        <w:jc w:val="both"/>
        <w:rPr>
          <w:sz w:val="20"/>
          <w:szCs w:val="20"/>
        </w:rPr>
      </w:pPr>
    </w:p>
    <w:p w14:paraId="5CDEFD21" w14:textId="2DFA59C6" w:rsidR="00ED650A" w:rsidRPr="00952983" w:rsidRDefault="00952983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 xml:space="preserve">Tabela </w:t>
      </w:r>
      <w:r w:rsidR="00E975AC">
        <w:rPr>
          <w:i/>
          <w:iCs/>
          <w:color w:val="44546A" w:themeColor="text2"/>
          <w:sz w:val="18"/>
          <w:szCs w:val="18"/>
        </w:rPr>
        <w:t>M</w:t>
      </w:r>
      <w:r w:rsidRPr="70A62EBD">
        <w:rPr>
          <w:i/>
          <w:iCs/>
          <w:color w:val="44546A" w:themeColor="text2"/>
          <w:sz w:val="18"/>
          <w:szCs w:val="18"/>
        </w:rPr>
        <w:t>.1. Wykaz załączników</w:t>
      </w:r>
      <w:r w:rsidR="16104FFF" w:rsidRPr="70A62EBD">
        <w:rPr>
          <w:i/>
          <w:iCs/>
          <w:color w:val="44546A" w:themeColor="text2"/>
          <w:sz w:val="18"/>
          <w:szCs w:val="18"/>
        </w:rPr>
        <w:t xml:space="preserve"> - Strumień “Bateria”</w:t>
      </w:r>
    </w:p>
    <w:tbl>
      <w:tblPr>
        <w:tblStyle w:val="Tabela-Siatka"/>
        <w:tblW w:w="8999" w:type="dxa"/>
        <w:tblInd w:w="352" w:type="dxa"/>
        <w:tblLook w:val="04A0" w:firstRow="1" w:lastRow="0" w:firstColumn="1" w:lastColumn="0" w:noHBand="0" w:noVBand="1"/>
      </w:tblPr>
      <w:tblGrid>
        <w:gridCol w:w="558"/>
        <w:gridCol w:w="5606"/>
        <w:gridCol w:w="1417"/>
        <w:gridCol w:w="1418"/>
      </w:tblGrid>
      <w:tr w:rsidR="00952983" w14:paraId="505EAA06" w14:textId="77777777" w:rsidTr="13962037">
        <w:tc>
          <w:tcPr>
            <w:tcW w:w="558" w:type="dxa"/>
            <w:shd w:val="clear" w:color="auto" w:fill="A8D08D" w:themeFill="accent6" w:themeFillTint="99"/>
            <w:vAlign w:val="center"/>
          </w:tcPr>
          <w:p w14:paraId="6E454BE3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L.p.</w:t>
            </w:r>
          </w:p>
        </w:tc>
        <w:tc>
          <w:tcPr>
            <w:tcW w:w="5606" w:type="dxa"/>
            <w:shd w:val="clear" w:color="auto" w:fill="A8D08D" w:themeFill="accent6" w:themeFillTint="99"/>
            <w:vAlign w:val="center"/>
          </w:tcPr>
          <w:p w14:paraId="737D4191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Rodzaj załącznika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27494C7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Złożono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42083825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Nie złożono</w:t>
            </w:r>
          </w:p>
        </w:tc>
      </w:tr>
      <w:tr w:rsidR="00952983" w14:paraId="1858E5DC" w14:textId="77777777" w:rsidTr="13962037">
        <w:tc>
          <w:tcPr>
            <w:tcW w:w="558" w:type="dxa"/>
            <w:shd w:val="clear" w:color="auto" w:fill="A8D08D" w:themeFill="accent6" w:themeFillTint="99"/>
          </w:tcPr>
          <w:p w14:paraId="5AAD861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1.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4DFD0481" w14:textId="3510FA34" w:rsidR="00952983" w:rsidRPr="00F72E87" w:rsidRDefault="00952983" w:rsidP="001452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 w:rsidRPr="70A62EBD">
              <w:t xml:space="preserve">dokument wykazujący umocowanie osób składających podpis w imieniu </w:t>
            </w:r>
            <w:r w:rsidR="001452E3">
              <w:t>Wnioskodawcy</w:t>
            </w:r>
          </w:p>
        </w:tc>
        <w:sdt>
          <w:sdtPr>
            <w:rPr>
              <w:rFonts w:ascii="Times New Roman" w:hAnsi="Times New Roman" w:cs="Times New Roman"/>
            </w:rPr>
            <w:id w:val="681478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7EA2A9E4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21705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415C98A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22A709A" w14:textId="77777777" w:rsidTr="13962037">
        <w:tc>
          <w:tcPr>
            <w:tcW w:w="558" w:type="dxa"/>
            <w:shd w:val="clear" w:color="auto" w:fill="A8D08D" w:themeFill="accent6" w:themeFillTint="99"/>
          </w:tcPr>
          <w:p w14:paraId="2576DC53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2.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5BEF26DB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tabs>
                <w:tab w:val="left" w:pos="4006"/>
              </w:tabs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pełnomocnictwo/pełnomocnictwa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360236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00B27D1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061702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5A74E96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92B6D76" w14:textId="77777777" w:rsidTr="13962037">
        <w:tc>
          <w:tcPr>
            <w:tcW w:w="558" w:type="dxa"/>
            <w:shd w:val="clear" w:color="auto" w:fill="A8D08D" w:themeFill="accent6" w:themeFillTint="99"/>
          </w:tcPr>
          <w:p w14:paraId="412EAFF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37227A44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Oświadczenia i informacje </w:t>
            </w:r>
            <w:r>
              <w:rPr>
                <w:rFonts w:cstheme="minorHAnsi"/>
              </w:rPr>
              <w:t xml:space="preserve">oraz uzasadnienie </w:t>
            </w:r>
            <w:r w:rsidRPr="00F72E87">
              <w:rPr>
                <w:rFonts w:cstheme="minorHAnsi"/>
              </w:rPr>
              <w:t>dotyczące zastrzeżenia tajemnicy przedsiębiorstwa</w:t>
            </w:r>
          </w:p>
        </w:tc>
        <w:sdt>
          <w:sdtPr>
            <w:rPr>
              <w:rFonts w:ascii="Times New Roman" w:hAnsi="Times New Roman" w:cs="Times New Roman"/>
            </w:rPr>
            <w:id w:val="303828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40B9581F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744631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217679CD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1896CF7F" w14:textId="77777777" w:rsidTr="13962037">
        <w:tc>
          <w:tcPr>
            <w:tcW w:w="558" w:type="dxa"/>
            <w:shd w:val="clear" w:color="auto" w:fill="A8D08D" w:themeFill="accent6" w:themeFillTint="99"/>
          </w:tcPr>
          <w:p w14:paraId="72132659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63B32668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umowa konsorcjum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19990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6AD54A3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844818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138CB8B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3DBD1B56" w14:textId="77777777" w:rsidTr="13962037">
        <w:tc>
          <w:tcPr>
            <w:tcW w:w="558" w:type="dxa"/>
            <w:shd w:val="clear" w:color="auto" w:fill="A8D08D" w:themeFill="accent6" w:themeFillTint="99"/>
          </w:tcPr>
          <w:p w14:paraId="2DD84BF8" w14:textId="158A41E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5DE7348C" w14:textId="23CB8608" w:rsidR="00952983" w:rsidRPr="00F72E87" w:rsidRDefault="00952983" w:rsidP="001452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 w:rsidRPr="13962037">
              <w:t xml:space="preserve">Wypełniony przez </w:t>
            </w:r>
            <w:r w:rsidR="001452E3" w:rsidRPr="13962037">
              <w:t>W</w:t>
            </w:r>
            <w:r w:rsidR="001452E3">
              <w:t>nioskodawcę</w:t>
            </w:r>
            <w:r w:rsidR="001452E3" w:rsidRPr="13962037">
              <w:t xml:space="preserve"> </w:t>
            </w:r>
            <w:r w:rsidRPr="13962037">
              <w:t xml:space="preserve">Załącznik </w:t>
            </w:r>
            <w:r w:rsidR="74EEB4AC" w:rsidRPr="13962037">
              <w:t>B</w:t>
            </w:r>
            <w:r w:rsidRPr="13962037">
              <w:t xml:space="preserve"> do Załącznika 1 - arkusz kalkulacyjny </w:t>
            </w:r>
          </w:p>
        </w:tc>
        <w:sdt>
          <w:sdtPr>
            <w:rPr>
              <w:rFonts w:ascii="Times New Roman" w:hAnsi="Times New Roman" w:cs="Times New Roman"/>
            </w:rPr>
            <w:id w:val="-1225441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09D7B55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633142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3354228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6F224FE2" w14:textId="77777777" w:rsidTr="13962037">
        <w:tc>
          <w:tcPr>
            <w:tcW w:w="558" w:type="dxa"/>
            <w:shd w:val="clear" w:color="auto" w:fill="A8D08D" w:themeFill="accent6" w:themeFillTint="99"/>
          </w:tcPr>
          <w:p w14:paraId="5A357E3A" w14:textId="06642985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Pr="29952200">
              <w:rPr>
                <w:b/>
                <w:bCs/>
              </w:rPr>
              <w:t>.</w:t>
            </w:r>
          </w:p>
          <w:p w14:paraId="5138593A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606" w:type="dxa"/>
            <w:shd w:val="clear" w:color="auto" w:fill="A8D08D" w:themeFill="accent6" w:themeFillTint="99"/>
          </w:tcPr>
          <w:p w14:paraId="79C3DDF5" w14:textId="77777777" w:rsidR="00952983" w:rsidRDefault="00952983" w:rsidP="00BD59F0">
            <w:pPr>
              <w:spacing w:line="259" w:lineRule="auto"/>
              <w:jc w:val="both"/>
            </w:pPr>
            <w:r w:rsidRPr="29952200">
              <w:t>Zobowiązanie podmiotu trzeciego do udostępnienia zasobów dla potrzeb realizacji Przedsięwzięcia (jeśli dotyczy)</w:t>
            </w:r>
          </w:p>
        </w:tc>
        <w:tc>
          <w:tcPr>
            <w:tcW w:w="1417" w:type="dxa"/>
            <w:vAlign w:val="center"/>
          </w:tcPr>
          <w:p w14:paraId="6A2702AD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9EA8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  <w:tc>
          <w:tcPr>
            <w:tcW w:w="1418" w:type="dxa"/>
            <w:vAlign w:val="center"/>
          </w:tcPr>
          <w:p w14:paraId="61397DE1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FB79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</w:tr>
      <w:tr w:rsidR="00952983" w14:paraId="4862813C" w14:textId="77777777" w:rsidTr="13962037">
        <w:tc>
          <w:tcPr>
            <w:tcW w:w="558" w:type="dxa"/>
            <w:shd w:val="clear" w:color="auto" w:fill="A8D08D" w:themeFill="accent6" w:themeFillTint="99"/>
          </w:tcPr>
          <w:p w14:paraId="125F85EB" w14:textId="3C16C89D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29952200">
              <w:rPr>
                <w:b/>
                <w:bCs/>
              </w:rPr>
              <w:t>.</w:t>
            </w:r>
          </w:p>
        </w:tc>
        <w:tc>
          <w:tcPr>
            <w:tcW w:w="5606" w:type="dxa"/>
            <w:shd w:val="clear" w:color="auto" w:fill="auto"/>
          </w:tcPr>
          <w:p w14:paraId="75A142BD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I</w:t>
            </w:r>
            <w:r w:rsidRPr="00F72E87">
              <w:rPr>
                <w:rFonts w:cstheme="minorHAnsi"/>
              </w:rPr>
              <w:t>nne dokumenty</w:t>
            </w:r>
            <w:r>
              <w:rPr>
                <w:rFonts w:cstheme="minorHAnsi"/>
              </w:rPr>
              <w:t xml:space="preserve"> …</w:t>
            </w:r>
          </w:p>
        </w:tc>
        <w:sdt>
          <w:sdtPr>
            <w:rPr>
              <w:rFonts w:ascii="Times New Roman" w:hAnsi="Times New Roman" w:cs="Times New Roman"/>
            </w:rPr>
            <w:id w:val="-1752037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468A399B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31652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3FD0CD58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</w:tbl>
    <w:p w14:paraId="33885ED0" w14:textId="4673F4C7" w:rsidR="00952983" w:rsidRDefault="00952983" w:rsidP="00ED650A"/>
    <w:p w14:paraId="379101E3" w14:textId="77777777" w:rsidR="00952983" w:rsidRPr="00574C96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709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851"/>
        <w:gridCol w:w="4105"/>
      </w:tblGrid>
      <w:tr w:rsidR="00952983" w:rsidRPr="00574C96" w14:paraId="588A6ED5" w14:textId="77777777" w:rsidTr="00BD59F0">
        <w:tc>
          <w:tcPr>
            <w:tcW w:w="4106" w:type="dxa"/>
            <w:tcBorders>
              <w:top w:val="single" w:sz="4" w:space="0" w:color="auto"/>
            </w:tcBorders>
          </w:tcPr>
          <w:p w14:paraId="5102337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ind w:left="360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Miejscowość, data</w:t>
            </w:r>
          </w:p>
        </w:tc>
        <w:tc>
          <w:tcPr>
            <w:tcW w:w="851" w:type="dxa"/>
          </w:tcPr>
          <w:p w14:paraId="5C7C1E96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  <w:tcBorders>
              <w:top w:val="single" w:sz="4" w:space="0" w:color="auto"/>
            </w:tcBorders>
          </w:tcPr>
          <w:p w14:paraId="20AE4499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Podpisy osób uprawnionych</w:t>
            </w:r>
          </w:p>
        </w:tc>
      </w:tr>
      <w:bookmarkEnd w:id="9"/>
    </w:tbl>
    <w:p w14:paraId="69824BA2" w14:textId="77777777" w:rsidR="00952983" w:rsidRPr="00ED650A" w:rsidRDefault="00952983" w:rsidP="00ED650A"/>
    <w:sectPr w:rsidR="00952983" w:rsidRPr="00ED650A" w:rsidSect="00400C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2A1E3" w14:textId="77777777" w:rsidR="002821E3" w:rsidRDefault="002821E3" w:rsidP="005E06F6">
      <w:pPr>
        <w:spacing w:after="0" w:line="240" w:lineRule="auto"/>
      </w:pPr>
      <w:r>
        <w:separator/>
      </w:r>
    </w:p>
  </w:endnote>
  <w:endnote w:type="continuationSeparator" w:id="0">
    <w:p w14:paraId="45C4A5B3" w14:textId="77777777" w:rsidR="002821E3" w:rsidRDefault="002821E3" w:rsidP="005E06F6">
      <w:pPr>
        <w:spacing w:after="0" w:line="240" w:lineRule="auto"/>
      </w:pPr>
      <w:r>
        <w:continuationSeparator/>
      </w:r>
    </w:p>
  </w:endnote>
  <w:endnote w:type="continuationNotice" w:id="1">
    <w:p w14:paraId="6D58D3AE" w14:textId="77777777" w:rsidR="002821E3" w:rsidRDefault="002821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49368" w14:textId="77777777" w:rsidR="004660EE" w:rsidRDefault="004660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998852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41628D" w14:textId="63D3663B" w:rsidR="00C949F5" w:rsidRPr="005E06F6" w:rsidRDefault="004660EE">
            <w:pPr>
              <w:pStyle w:val="Stopka"/>
              <w:jc w:val="right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414088071"/>
                <w:docPartObj>
                  <w:docPartGallery w:val="Page Numbers (Top of Page)"/>
                  <w:docPartUnique/>
                </w:docPartObj>
              </w:sdtPr>
              <w:sdtEndPr/>
              <w:sdtContent>
                <w:sdt>
                  <w:sdtPr>
                    <w:id w:val="-279568307"/>
                    <w:docPartObj>
                      <w:docPartGallery w:val="Page Numbers (Bottom of Page)"/>
                      <w:docPartUnique/>
                    </w:docPartObj>
                  </w:sdtPr>
                  <w:sdtEndPr/>
                  <w:sdtContent>
                    <w:sdt>
                      <w:sdtPr>
                        <w:id w:val="1728636285"/>
                        <w:docPartObj>
                          <w:docPartGallery w:val="Page Numbers (Top of Page)"/>
                          <w:docPartUnique/>
                        </w:docPartObj>
                      </w:sdtPr>
                      <w:sdtEndPr/>
                      <w:sdtContent>
                        <w:r w:rsidR="00C949F5">
                          <w:t xml:space="preserve">Strona </w:t>
                        </w:r>
                        <w:r w:rsidR="00C949F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 w:rsidR="00C949F5">
                          <w:rPr>
                            <w:b/>
                            <w:bCs/>
                          </w:rPr>
                          <w:instrText>PAGE</w:instrText>
                        </w:r>
                        <w:r w:rsidR="00C949F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  <w:bCs/>
                            <w:noProof/>
                          </w:rPr>
                          <w:t>2</w:t>
                        </w:r>
                        <w:r w:rsidR="00C949F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  <w:r w:rsidR="00C949F5">
                          <w:t xml:space="preserve"> z </w:t>
                        </w:r>
                        <w:r w:rsidR="00C949F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 w:rsidR="00C949F5">
                          <w:rPr>
                            <w:b/>
                            <w:bCs/>
                          </w:rPr>
                          <w:instrText>NUMPAGES</w:instrText>
                        </w:r>
                        <w:r w:rsidR="00C949F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  <w:bCs/>
                            <w:noProof/>
                          </w:rPr>
                          <w:t>16</w:t>
                        </w:r>
                        <w:r w:rsidR="00C949F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</w:sdtContent>
                    </w:sdt>
                  </w:sdtContent>
                </w:sdt>
                <w:r w:rsidR="00C949F5" w:rsidRPr="005E06F6" w:rsidDel="0072157B">
                  <w:rPr>
                    <w:bCs/>
                    <w:sz w:val="20"/>
                    <w:szCs w:val="20"/>
                  </w:rPr>
                  <w:t xml:space="preserve"> </w:t>
                </w:r>
              </w:sdtContent>
            </w:sdt>
            <w:r w:rsidR="00C949F5" w:rsidRPr="005E06F6">
              <w:rPr>
                <w:sz w:val="20"/>
                <w:szCs w:val="20"/>
              </w:rPr>
              <w:t xml:space="preserve"> 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BC4CC" w14:textId="77777777" w:rsidR="004660EE" w:rsidRDefault="004660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F050E7" w14:textId="77777777" w:rsidR="002821E3" w:rsidRDefault="002821E3" w:rsidP="005E06F6">
      <w:pPr>
        <w:spacing w:after="0" w:line="240" w:lineRule="auto"/>
      </w:pPr>
      <w:r>
        <w:separator/>
      </w:r>
    </w:p>
  </w:footnote>
  <w:footnote w:type="continuationSeparator" w:id="0">
    <w:p w14:paraId="1EDCC5A7" w14:textId="77777777" w:rsidR="002821E3" w:rsidRDefault="002821E3" w:rsidP="005E06F6">
      <w:pPr>
        <w:spacing w:after="0" w:line="240" w:lineRule="auto"/>
      </w:pPr>
      <w:r>
        <w:continuationSeparator/>
      </w:r>
    </w:p>
  </w:footnote>
  <w:footnote w:type="continuationNotice" w:id="1">
    <w:p w14:paraId="4912EF1C" w14:textId="77777777" w:rsidR="002821E3" w:rsidRDefault="002821E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47291" w14:textId="77777777" w:rsidR="004660EE" w:rsidRDefault="004660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A8BB6" w14:textId="77777777" w:rsidR="004660EE" w:rsidRDefault="004660E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400CCE" w:rsidRPr="004079BB" w14:paraId="5265633E" w14:textId="77777777" w:rsidTr="00F0149F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400CCE" w:rsidRPr="000770A6" w14:paraId="7B082DCE" w14:textId="77777777" w:rsidTr="00F0149F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4A064AB" w14:textId="77777777" w:rsidR="00400CCE" w:rsidRDefault="00400CCE" w:rsidP="00400CCE">
                <w:pPr>
                  <w:spacing w:before="26"/>
                  <w:ind w:left="20" w:right="-134"/>
                </w:pPr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42D2E7" w14:textId="77777777" w:rsidR="00400CCE" w:rsidRDefault="00400CCE" w:rsidP="00400CCE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A1DF81" w14:textId="77777777" w:rsidR="00400CCE" w:rsidRDefault="00400CCE" w:rsidP="00400CCE">
                <w:pPr>
                  <w:jc w:val="center"/>
                </w:pPr>
              </w:p>
            </w:tc>
          </w:tr>
        </w:tbl>
        <w:p w14:paraId="03D21ECB" w14:textId="77777777" w:rsidR="00400CCE" w:rsidRDefault="00400CCE" w:rsidP="00400CCE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169D31EB" wp14:editId="2790C988">
                <wp:extent cx="5490208" cy="327456"/>
                <wp:effectExtent l="0" t="0" r="0" b="0"/>
                <wp:docPr id="1" name="Obraz 1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EF3F50A" w14:textId="77777777" w:rsidR="00400CCE" w:rsidRDefault="00400CCE" w:rsidP="00400CCE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600C4950" w14:textId="77777777" w:rsidR="00400CCE" w:rsidRPr="00B76E98" w:rsidRDefault="00400CCE" w:rsidP="00400CCE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</w:p>
      </w:tc>
    </w:tr>
  </w:tbl>
  <w:p w14:paraId="649CAD3A" w14:textId="77777777" w:rsidR="00400CCE" w:rsidRDefault="00400C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070BF"/>
    <w:multiLevelType w:val="hybridMultilevel"/>
    <w:tmpl w:val="40EAA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814FA"/>
    <w:multiLevelType w:val="hybridMultilevel"/>
    <w:tmpl w:val="C7325340"/>
    <w:lvl w:ilvl="0" w:tplc="2A22A0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BA4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6E0B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67E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CE10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528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6C81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CC17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F20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F0F83"/>
    <w:multiLevelType w:val="hybridMultilevel"/>
    <w:tmpl w:val="82B03550"/>
    <w:lvl w:ilvl="0" w:tplc="A404DD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A666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9A3C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BEB0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AA66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98A6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8867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F866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14E7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93F6C"/>
    <w:multiLevelType w:val="hybridMultilevel"/>
    <w:tmpl w:val="82323DBA"/>
    <w:lvl w:ilvl="0" w:tplc="87B4A3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61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0C9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E622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30B3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B091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E28D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FCD3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C46F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C63353"/>
    <w:multiLevelType w:val="multilevel"/>
    <w:tmpl w:val="472E328A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AB865C1"/>
    <w:multiLevelType w:val="hybridMultilevel"/>
    <w:tmpl w:val="A93856B6"/>
    <w:lvl w:ilvl="0" w:tplc="00307E42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cstheme="minorHAnsi" w:hint="default"/>
        <w:sz w:val="20"/>
        <w:szCs w:val="20"/>
      </w:rPr>
    </w:lvl>
    <w:lvl w:ilvl="1" w:tplc="FFFFFFFF">
      <w:start w:val="1"/>
      <w:numFmt w:val="lowerRoman"/>
      <w:lvlText w:val="%2."/>
      <w:lvlJc w:val="righ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601452"/>
    <w:multiLevelType w:val="multilevel"/>
    <w:tmpl w:val="A25C4D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2D17B8"/>
    <w:multiLevelType w:val="hybridMultilevel"/>
    <w:tmpl w:val="288E3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4262B2"/>
    <w:multiLevelType w:val="multilevel"/>
    <w:tmpl w:val="40042C1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343C36"/>
    <w:multiLevelType w:val="multilevel"/>
    <w:tmpl w:val="4008D862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495E64C2"/>
    <w:multiLevelType w:val="multilevel"/>
    <w:tmpl w:val="C1A8BD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Theme="minorHAnsi" w:hAnsiTheme="minorHAnsi" w:cstheme="minorHAnsi"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A27047A"/>
    <w:multiLevelType w:val="hybridMultilevel"/>
    <w:tmpl w:val="D57A2A0C"/>
    <w:lvl w:ilvl="0" w:tplc="3BDAAC6A">
      <w:start w:val="1"/>
      <w:numFmt w:val="upperLetter"/>
      <w:pStyle w:val="Nagwek1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B32B1"/>
    <w:multiLevelType w:val="hybridMultilevel"/>
    <w:tmpl w:val="BC741F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DC0368"/>
    <w:multiLevelType w:val="multilevel"/>
    <w:tmpl w:val="B638F69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18942B3"/>
    <w:multiLevelType w:val="hybridMultilevel"/>
    <w:tmpl w:val="21CE636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2930FE0"/>
    <w:multiLevelType w:val="multilevel"/>
    <w:tmpl w:val="5B121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46D7D75"/>
    <w:multiLevelType w:val="multilevel"/>
    <w:tmpl w:val="80E44AA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CF6F49"/>
    <w:multiLevelType w:val="hybridMultilevel"/>
    <w:tmpl w:val="CB505F8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8" w15:restartNumberingAfterBreak="0">
    <w:nsid w:val="6C636495"/>
    <w:multiLevelType w:val="hybridMultilevel"/>
    <w:tmpl w:val="E168E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CA7CEE"/>
    <w:multiLevelType w:val="hybridMultilevel"/>
    <w:tmpl w:val="F0349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CE214C"/>
    <w:multiLevelType w:val="multilevel"/>
    <w:tmpl w:val="31F28E5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AF61AF"/>
    <w:multiLevelType w:val="hybridMultilevel"/>
    <w:tmpl w:val="101C49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FE61D6B"/>
    <w:multiLevelType w:val="multilevel"/>
    <w:tmpl w:val="7130CFFE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4496801"/>
    <w:multiLevelType w:val="hybridMultilevel"/>
    <w:tmpl w:val="74DA74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AD49CF"/>
    <w:multiLevelType w:val="hybridMultilevel"/>
    <w:tmpl w:val="8B781FC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9"/>
  </w:num>
  <w:num w:numId="6">
    <w:abstractNumId w:val="21"/>
  </w:num>
  <w:num w:numId="7">
    <w:abstractNumId w:val="11"/>
  </w:num>
  <w:num w:numId="8">
    <w:abstractNumId w:val="17"/>
  </w:num>
  <w:num w:numId="9">
    <w:abstractNumId w:val="10"/>
  </w:num>
  <w:num w:numId="10">
    <w:abstractNumId w:val="24"/>
  </w:num>
  <w:num w:numId="11">
    <w:abstractNumId w:val="14"/>
  </w:num>
  <w:num w:numId="12">
    <w:abstractNumId w:val="12"/>
  </w:num>
  <w:num w:numId="13">
    <w:abstractNumId w:val="7"/>
  </w:num>
  <w:num w:numId="14">
    <w:abstractNumId w:val="0"/>
  </w:num>
  <w:num w:numId="15">
    <w:abstractNumId w:val="23"/>
  </w:num>
  <w:num w:numId="16">
    <w:abstractNumId w:val="19"/>
  </w:num>
  <w:num w:numId="17">
    <w:abstractNumId w:val="18"/>
  </w:num>
  <w:num w:numId="18">
    <w:abstractNumId w:val="6"/>
  </w:num>
  <w:num w:numId="19">
    <w:abstractNumId w:val="13"/>
  </w:num>
  <w:num w:numId="20">
    <w:abstractNumId w:val="16"/>
  </w:num>
  <w:num w:numId="21">
    <w:abstractNumId w:val="20"/>
  </w:num>
  <w:num w:numId="22">
    <w:abstractNumId w:val="8"/>
  </w:num>
  <w:num w:numId="23">
    <w:abstractNumId w:val="22"/>
  </w:num>
  <w:num w:numId="24">
    <w:abstractNumId w:val="5"/>
  </w:num>
  <w:num w:numId="25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F3"/>
    <w:rsid w:val="00003697"/>
    <w:rsid w:val="00005459"/>
    <w:rsid w:val="00012D25"/>
    <w:rsid w:val="00013F7C"/>
    <w:rsid w:val="00026F8A"/>
    <w:rsid w:val="0006654E"/>
    <w:rsid w:val="00073B41"/>
    <w:rsid w:val="000831FA"/>
    <w:rsid w:val="00084CC5"/>
    <w:rsid w:val="00084FF5"/>
    <w:rsid w:val="000B0ED4"/>
    <w:rsid w:val="000B40C7"/>
    <w:rsid w:val="000C5DB5"/>
    <w:rsid w:val="000D3C1D"/>
    <w:rsid w:val="000D43FE"/>
    <w:rsid w:val="000E0E50"/>
    <w:rsid w:val="000E73B3"/>
    <w:rsid w:val="00106798"/>
    <w:rsid w:val="00130A85"/>
    <w:rsid w:val="001408CE"/>
    <w:rsid w:val="001452E3"/>
    <w:rsid w:val="001462DB"/>
    <w:rsid w:val="0015385B"/>
    <w:rsid w:val="00167651"/>
    <w:rsid w:val="00177BB3"/>
    <w:rsid w:val="001A55C6"/>
    <w:rsid w:val="001C215B"/>
    <w:rsid w:val="001D202B"/>
    <w:rsid w:val="001D3A7B"/>
    <w:rsid w:val="001F0DCA"/>
    <w:rsid w:val="001F5AD1"/>
    <w:rsid w:val="001F60B1"/>
    <w:rsid w:val="00204AE4"/>
    <w:rsid w:val="0020682A"/>
    <w:rsid w:val="002330AF"/>
    <w:rsid w:val="00235220"/>
    <w:rsid w:val="00235DE3"/>
    <w:rsid w:val="00253B68"/>
    <w:rsid w:val="002767E9"/>
    <w:rsid w:val="00280998"/>
    <w:rsid w:val="002815FC"/>
    <w:rsid w:val="00281B87"/>
    <w:rsid w:val="002821E3"/>
    <w:rsid w:val="00286711"/>
    <w:rsid w:val="00293574"/>
    <w:rsid w:val="00295EDF"/>
    <w:rsid w:val="00296032"/>
    <w:rsid w:val="00296F58"/>
    <w:rsid w:val="002A1711"/>
    <w:rsid w:val="002A673B"/>
    <w:rsid w:val="002C02A9"/>
    <w:rsid w:val="002C4C3D"/>
    <w:rsid w:val="002D044C"/>
    <w:rsid w:val="002D4A9F"/>
    <w:rsid w:val="002D5EAA"/>
    <w:rsid w:val="002D5F07"/>
    <w:rsid w:val="002E11A8"/>
    <w:rsid w:val="002F10F3"/>
    <w:rsid w:val="002F1205"/>
    <w:rsid w:val="00317D0E"/>
    <w:rsid w:val="00323211"/>
    <w:rsid w:val="00352BD1"/>
    <w:rsid w:val="00362B24"/>
    <w:rsid w:val="00366E66"/>
    <w:rsid w:val="00373367"/>
    <w:rsid w:val="00380647"/>
    <w:rsid w:val="003828EA"/>
    <w:rsid w:val="00394BB3"/>
    <w:rsid w:val="003A2020"/>
    <w:rsid w:val="003B27F0"/>
    <w:rsid w:val="003E2848"/>
    <w:rsid w:val="00400BAA"/>
    <w:rsid w:val="00400CCE"/>
    <w:rsid w:val="0040724A"/>
    <w:rsid w:val="004073CC"/>
    <w:rsid w:val="004238CB"/>
    <w:rsid w:val="00431EC2"/>
    <w:rsid w:val="00443511"/>
    <w:rsid w:val="0044795C"/>
    <w:rsid w:val="00456380"/>
    <w:rsid w:val="00463533"/>
    <w:rsid w:val="004660EE"/>
    <w:rsid w:val="00482474"/>
    <w:rsid w:val="0048396B"/>
    <w:rsid w:val="00486F2F"/>
    <w:rsid w:val="00490B0D"/>
    <w:rsid w:val="00492F7E"/>
    <w:rsid w:val="00493538"/>
    <w:rsid w:val="004A4D04"/>
    <w:rsid w:val="004B417C"/>
    <w:rsid w:val="004E790B"/>
    <w:rsid w:val="004F18C4"/>
    <w:rsid w:val="004F2A7E"/>
    <w:rsid w:val="004F5A5A"/>
    <w:rsid w:val="00503937"/>
    <w:rsid w:val="00505788"/>
    <w:rsid w:val="005258F0"/>
    <w:rsid w:val="00531BA8"/>
    <w:rsid w:val="00534A55"/>
    <w:rsid w:val="00543685"/>
    <w:rsid w:val="0055473B"/>
    <w:rsid w:val="00554A92"/>
    <w:rsid w:val="00563DEE"/>
    <w:rsid w:val="00574C96"/>
    <w:rsid w:val="00577AD6"/>
    <w:rsid w:val="00584285"/>
    <w:rsid w:val="0058688E"/>
    <w:rsid w:val="00590292"/>
    <w:rsid w:val="005A387B"/>
    <w:rsid w:val="005A4F00"/>
    <w:rsid w:val="005C1805"/>
    <w:rsid w:val="005C3CE0"/>
    <w:rsid w:val="005C46F3"/>
    <w:rsid w:val="005C611A"/>
    <w:rsid w:val="005D25BC"/>
    <w:rsid w:val="005E06F6"/>
    <w:rsid w:val="005E6480"/>
    <w:rsid w:val="005E784D"/>
    <w:rsid w:val="005F75D7"/>
    <w:rsid w:val="00600F6E"/>
    <w:rsid w:val="00605A53"/>
    <w:rsid w:val="00621461"/>
    <w:rsid w:val="00623926"/>
    <w:rsid w:val="0062466A"/>
    <w:rsid w:val="00625013"/>
    <w:rsid w:val="00634311"/>
    <w:rsid w:val="006500E0"/>
    <w:rsid w:val="00660048"/>
    <w:rsid w:val="0066110B"/>
    <w:rsid w:val="00662A02"/>
    <w:rsid w:val="0067117D"/>
    <w:rsid w:val="00677385"/>
    <w:rsid w:val="0068667B"/>
    <w:rsid w:val="0069173B"/>
    <w:rsid w:val="00691EAD"/>
    <w:rsid w:val="006A051B"/>
    <w:rsid w:val="006A0A95"/>
    <w:rsid w:val="006A1437"/>
    <w:rsid w:val="006A31E7"/>
    <w:rsid w:val="006A64C5"/>
    <w:rsid w:val="006B3EA7"/>
    <w:rsid w:val="006D51E8"/>
    <w:rsid w:val="006D5A97"/>
    <w:rsid w:val="006E688E"/>
    <w:rsid w:val="006E6C49"/>
    <w:rsid w:val="006F6224"/>
    <w:rsid w:val="0070314A"/>
    <w:rsid w:val="00705167"/>
    <w:rsid w:val="00720081"/>
    <w:rsid w:val="00723D9B"/>
    <w:rsid w:val="007362A5"/>
    <w:rsid w:val="0074219A"/>
    <w:rsid w:val="0074225C"/>
    <w:rsid w:val="007508BD"/>
    <w:rsid w:val="0076482E"/>
    <w:rsid w:val="00775979"/>
    <w:rsid w:val="007A4891"/>
    <w:rsid w:val="007B05AA"/>
    <w:rsid w:val="007B0F49"/>
    <w:rsid w:val="007D2848"/>
    <w:rsid w:val="007E28E6"/>
    <w:rsid w:val="007F021D"/>
    <w:rsid w:val="007F0B20"/>
    <w:rsid w:val="00800DF2"/>
    <w:rsid w:val="0080517F"/>
    <w:rsid w:val="00815AF8"/>
    <w:rsid w:val="008179CF"/>
    <w:rsid w:val="00834008"/>
    <w:rsid w:val="00834425"/>
    <w:rsid w:val="00835683"/>
    <w:rsid w:val="00844701"/>
    <w:rsid w:val="008671C3"/>
    <w:rsid w:val="00895989"/>
    <w:rsid w:val="008A1D8F"/>
    <w:rsid w:val="008A40A0"/>
    <w:rsid w:val="008A780D"/>
    <w:rsid w:val="008C3EE8"/>
    <w:rsid w:val="008F3AF9"/>
    <w:rsid w:val="008F5C5F"/>
    <w:rsid w:val="00912E16"/>
    <w:rsid w:val="0091752B"/>
    <w:rsid w:val="00921240"/>
    <w:rsid w:val="0092246E"/>
    <w:rsid w:val="0093129B"/>
    <w:rsid w:val="0093146C"/>
    <w:rsid w:val="0094425D"/>
    <w:rsid w:val="00945038"/>
    <w:rsid w:val="00945A6E"/>
    <w:rsid w:val="00952983"/>
    <w:rsid w:val="00957AD1"/>
    <w:rsid w:val="00964F4B"/>
    <w:rsid w:val="0096744E"/>
    <w:rsid w:val="00967D9D"/>
    <w:rsid w:val="00975C91"/>
    <w:rsid w:val="00981691"/>
    <w:rsid w:val="009911EF"/>
    <w:rsid w:val="009955CD"/>
    <w:rsid w:val="009A155A"/>
    <w:rsid w:val="009A1670"/>
    <w:rsid w:val="009A591C"/>
    <w:rsid w:val="009A6F0D"/>
    <w:rsid w:val="009C051E"/>
    <w:rsid w:val="009C0B86"/>
    <w:rsid w:val="009D10E5"/>
    <w:rsid w:val="009D2BCC"/>
    <w:rsid w:val="009E157C"/>
    <w:rsid w:val="009E7C95"/>
    <w:rsid w:val="009F26BC"/>
    <w:rsid w:val="009F71D0"/>
    <w:rsid w:val="009F7DDA"/>
    <w:rsid w:val="00A13978"/>
    <w:rsid w:val="00A15552"/>
    <w:rsid w:val="00A161BD"/>
    <w:rsid w:val="00A22C3F"/>
    <w:rsid w:val="00A44768"/>
    <w:rsid w:val="00A44961"/>
    <w:rsid w:val="00A47E81"/>
    <w:rsid w:val="00A54720"/>
    <w:rsid w:val="00A5533A"/>
    <w:rsid w:val="00A56065"/>
    <w:rsid w:val="00A64899"/>
    <w:rsid w:val="00A662C8"/>
    <w:rsid w:val="00A7137F"/>
    <w:rsid w:val="00A71E1E"/>
    <w:rsid w:val="00A72313"/>
    <w:rsid w:val="00A72B47"/>
    <w:rsid w:val="00A82456"/>
    <w:rsid w:val="00A82D38"/>
    <w:rsid w:val="00A86458"/>
    <w:rsid w:val="00A938DF"/>
    <w:rsid w:val="00A96684"/>
    <w:rsid w:val="00AA5DC0"/>
    <w:rsid w:val="00AA65FC"/>
    <w:rsid w:val="00AB1424"/>
    <w:rsid w:val="00AB68BF"/>
    <w:rsid w:val="00AC35B8"/>
    <w:rsid w:val="00AC46E0"/>
    <w:rsid w:val="00AC5B49"/>
    <w:rsid w:val="00AD2798"/>
    <w:rsid w:val="00AD2CA6"/>
    <w:rsid w:val="00AE6C60"/>
    <w:rsid w:val="00AE73E6"/>
    <w:rsid w:val="00AF4AD1"/>
    <w:rsid w:val="00B01C00"/>
    <w:rsid w:val="00B130E3"/>
    <w:rsid w:val="00B24DFD"/>
    <w:rsid w:val="00B32D5B"/>
    <w:rsid w:val="00B33A8B"/>
    <w:rsid w:val="00B401A2"/>
    <w:rsid w:val="00B40C3F"/>
    <w:rsid w:val="00B428D7"/>
    <w:rsid w:val="00B455E8"/>
    <w:rsid w:val="00B459F6"/>
    <w:rsid w:val="00B52AAC"/>
    <w:rsid w:val="00B53A01"/>
    <w:rsid w:val="00B5400F"/>
    <w:rsid w:val="00B56705"/>
    <w:rsid w:val="00B70075"/>
    <w:rsid w:val="00B7103E"/>
    <w:rsid w:val="00BA1B91"/>
    <w:rsid w:val="00BA58BF"/>
    <w:rsid w:val="00BC7B93"/>
    <w:rsid w:val="00BD59F0"/>
    <w:rsid w:val="00BE015A"/>
    <w:rsid w:val="00BE0229"/>
    <w:rsid w:val="00BE2E43"/>
    <w:rsid w:val="00BF5273"/>
    <w:rsid w:val="00C042A9"/>
    <w:rsid w:val="00C0446A"/>
    <w:rsid w:val="00C11BEC"/>
    <w:rsid w:val="00C210D2"/>
    <w:rsid w:val="00C21C7F"/>
    <w:rsid w:val="00C4565F"/>
    <w:rsid w:val="00C518DF"/>
    <w:rsid w:val="00C82F3E"/>
    <w:rsid w:val="00C84364"/>
    <w:rsid w:val="00C946A9"/>
    <w:rsid w:val="00C949F5"/>
    <w:rsid w:val="00C95CAC"/>
    <w:rsid w:val="00CC0AD4"/>
    <w:rsid w:val="00CC0DB8"/>
    <w:rsid w:val="00CD3D05"/>
    <w:rsid w:val="00CE01B5"/>
    <w:rsid w:val="00CE7625"/>
    <w:rsid w:val="00CF061F"/>
    <w:rsid w:val="00CF23CB"/>
    <w:rsid w:val="00D03E7D"/>
    <w:rsid w:val="00D0E254"/>
    <w:rsid w:val="00D10234"/>
    <w:rsid w:val="00D124DB"/>
    <w:rsid w:val="00D25BE5"/>
    <w:rsid w:val="00D3184E"/>
    <w:rsid w:val="00D43745"/>
    <w:rsid w:val="00D5031D"/>
    <w:rsid w:val="00D65777"/>
    <w:rsid w:val="00D71FB6"/>
    <w:rsid w:val="00D75DBE"/>
    <w:rsid w:val="00D87D66"/>
    <w:rsid w:val="00DA14FA"/>
    <w:rsid w:val="00DA5415"/>
    <w:rsid w:val="00DB02DE"/>
    <w:rsid w:val="00DB0580"/>
    <w:rsid w:val="00DB6A46"/>
    <w:rsid w:val="00DB6AC4"/>
    <w:rsid w:val="00DC1730"/>
    <w:rsid w:val="00DC283E"/>
    <w:rsid w:val="00DC7A4C"/>
    <w:rsid w:val="00DE1624"/>
    <w:rsid w:val="00DE532E"/>
    <w:rsid w:val="00DF6C2B"/>
    <w:rsid w:val="00DF6DFD"/>
    <w:rsid w:val="00DF7CED"/>
    <w:rsid w:val="00E0699A"/>
    <w:rsid w:val="00E34E1B"/>
    <w:rsid w:val="00E425BA"/>
    <w:rsid w:val="00E50917"/>
    <w:rsid w:val="00E51364"/>
    <w:rsid w:val="00E52ECF"/>
    <w:rsid w:val="00E77447"/>
    <w:rsid w:val="00E83FA1"/>
    <w:rsid w:val="00E87FF6"/>
    <w:rsid w:val="00E90F78"/>
    <w:rsid w:val="00E975AC"/>
    <w:rsid w:val="00EA1993"/>
    <w:rsid w:val="00EA4765"/>
    <w:rsid w:val="00EB5EDB"/>
    <w:rsid w:val="00EB6D57"/>
    <w:rsid w:val="00EC439A"/>
    <w:rsid w:val="00EC66E8"/>
    <w:rsid w:val="00EC68C2"/>
    <w:rsid w:val="00EC7787"/>
    <w:rsid w:val="00ED63DD"/>
    <w:rsid w:val="00ED650A"/>
    <w:rsid w:val="00EE1E0E"/>
    <w:rsid w:val="00EE4F07"/>
    <w:rsid w:val="00EF72A5"/>
    <w:rsid w:val="00F04F32"/>
    <w:rsid w:val="00F17EE9"/>
    <w:rsid w:val="00F30FE4"/>
    <w:rsid w:val="00F319C4"/>
    <w:rsid w:val="00F338E8"/>
    <w:rsid w:val="00F3454C"/>
    <w:rsid w:val="00F35D7F"/>
    <w:rsid w:val="00F4335A"/>
    <w:rsid w:val="00F47197"/>
    <w:rsid w:val="00F47F6D"/>
    <w:rsid w:val="00F5242D"/>
    <w:rsid w:val="00F70DDB"/>
    <w:rsid w:val="00F72E87"/>
    <w:rsid w:val="00F77F58"/>
    <w:rsid w:val="00F906E3"/>
    <w:rsid w:val="00F92E6A"/>
    <w:rsid w:val="00F93056"/>
    <w:rsid w:val="00F97A9B"/>
    <w:rsid w:val="00FA3CF0"/>
    <w:rsid w:val="00FB415E"/>
    <w:rsid w:val="00FC5CB0"/>
    <w:rsid w:val="00FD5CC8"/>
    <w:rsid w:val="00FD7108"/>
    <w:rsid w:val="00FE6226"/>
    <w:rsid w:val="00FF1AD4"/>
    <w:rsid w:val="014E2891"/>
    <w:rsid w:val="015C6983"/>
    <w:rsid w:val="01AF8909"/>
    <w:rsid w:val="01CFA8BF"/>
    <w:rsid w:val="021BC583"/>
    <w:rsid w:val="0254CFDE"/>
    <w:rsid w:val="02C8BD3E"/>
    <w:rsid w:val="0394FBB8"/>
    <w:rsid w:val="039E1FFD"/>
    <w:rsid w:val="03C40C03"/>
    <w:rsid w:val="03FC1CFD"/>
    <w:rsid w:val="043564C6"/>
    <w:rsid w:val="04499251"/>
    <w:rsid w:val="046360E9"/>
    <w:rsid w:val="0499DBBA"/>
    <w:rsid w:val="04CC3560"/>
    <w:rsid w:val="0500669F"/>
    <w:rsid w:val="0524BFE6"/>
    <w:rsid w:val="052D1CE0"/>
    <w:rsid w:val="0543E2E5"/>
    <w:rsid w:val="0556FA19"/>
    <w:rsid w:val="05A97413"/>
    <w:rsid w:val="0621AB91"/>
    <w:rsid w:val="06621346"/>
    <w:rsid w:val="0673D315"/>
    <w:rsid w:val="068F5FCB"/>
    <w:rsid w:val="0706D208"/>
    <w:rsid w:val="07A897D6"/>
    <w:rsid w:val="07BB0703"/>
    <w:rsid w:val="07FED5FE"/>
    <w:rsid w:val="081840D3"/>
    <w:rsid w:val="0830D9D7"/>
    <w:rsid w:val="0881C21D"/>
    <w:rsid w:val="09306A4D"/>
    <w:rsid w:val="0962DCC2"/>
    <w:rsid w:val="0A1586F0"/>
    <w:rsid w:val="0A1A252A"/>
    <w:rsid w:val="0AC4BFFB"/>
    <w:rsid w:val="0AC7202E"/>
    <w:rsid w:val="0B2A4EE1"/>
    <w:rsid w:val="0B626DC8"/>
    <w:rsid w:val="0B99B7A7"/>
    <w:rsid w:val="0BA287AE"/>
    <w:rsid w:val="0BEAC8BF"/>
    <w:rsid w:val="0C01CCEC"/>
    <w:rsid w:val="0C2FCAA8"/>
    <w:rsid w:val="0C3F7A90"/>
    <w:rsid w:val="0CA18604"/>
    <w:rsid w:val="0DA5D3FD"/>
    <w:rsid w:val="0E00DC99"/>
    <w:rsid w:val="0E74D456"/>
    <w:rsid w:val="0EB2BCB8"/>
    <w:rsid w:val="0EE4378A"/>
    <w:rsid w:val="0EEC4DCD"/>
    <w:rsid w:val="0FA59655"/>
    <w:rsid w:val="0FDE5950"/>
    <w:rsid w:val="1064B14C"/>
    <w:rsid w:val="108007EB"/>
    <w:rsid w:val="1089F528"/>
    <w:rsid w:val="108FB414"/>
    <w:rsid w:val="1090FDE4"/>
    <w:rsid w:val="10EE6A42"/>
    <w:rsid w:val="11495366"/>
    <w:rsid w:val="116149B9"/>
    <w:rsid w:val="118D6FB3"/>
    <w:rsid w:val="11D24F98"/>
    <w:rsid w:val="120EB9EA"/>
    <w:rsid w:val="1213484A"/>
    <w:rsid w:val="1282DB9E"/>
    <w:rsid w:val="12E3371F"/>
    <w:rsid w:val="130B341F"/>
    <w:rsid w:val="131D70CD"/>
    <w:rsid w:val="135511F4"/>
    <w:rsid w:val="137FCF87"/>
    <w:rsid w:val="1381E0C9"/>
    <w:rsid w:val="13962037"/>
    <w:rsid w:val="13B7A8AD"/>
    <w:rsid w:val="13CD443A"/>
    <w:rsid w:val="1453D74A"/>
    <w:rsid w:val="149520FA"/>
    <w:rsid w:val="14B51EFE"/>
    <w:rsid w:val="14BEC264"/>
    <w:rsid w:val="151DBABA"/>
    <w:rsid w:val="154017B5"/>
    <w:rsid w:val="1576002E"/>
    <w:rsid w:val="157AEDC4"/>
    <w:rsid w:val="16104FFF"/>
    <w:rsid w:val="161AA012"/>
    <w:rsid w:val="164D9AD4"/>
    <w:rsid w:val="16509AC4"/>
    <w:rsid w:val="1669C321"/>
    <w:rsid w:val="16B33422"/>
    <w:rsid w:val="16F79448"/>
    <w:rsid w:val="17DC7D9C"/>
    <w:rsid w:val="1803D017"/>
    <w:rsid w:val="18145421"/>
    <w:rsid w:val="18177926"/>
    <w:rsid w:val="18465B91"/>
    <w:rsid w:val="18512E53"/>
    <w:rsid w:val="1860AFBE"/>
    <w:rsid w:val="19417397"/>
    <w:rsid w:val="1A3C0A1A"/>
    <w:rsid w:val="1A4EAC3E"/>
    <w:rsid w:val="1A546BAA"/>
    <w:rsid w:val="1A7F13B0"/>
    <w:rsid w:val="1A92B339"/>
    <w:rsid w:val="1B7B7DCD"/>
    <w:rsid w:val="1B868BE9"/>
    <w:rsid w:val="1B9240D1"/>
    <w:rsid w:val="1BE9C08A"/>
    <w:rsid w:val="1BEE2E1C"/>
    <w:rsid w:val="1C068291"/>
    <w:rsid w:val="1C135DEE"/>
    <w:rsid w:val="1C5CF6C6"/>
    <w:rsid w:val="1CD5DBB0"/>
    <w:rsid w:val="1D16431D"/>
    <w:rsid w:val="1DD8846B"/>
    <w:rsid w:val="1E3A991C"/>
    <w:rsid w:val="1E4B5EB6"/>
    <w:rsid w:val="1E632526"/>
    <w:rsid w:val="1F07C77E"/>
    <w:rsid w:val="1F39B11F"/>
    <w:rsid w:val="1F459B5C"/>
    <w:rsid w:val="1FB338F1"/>
    <w:rsid w:val="1FDABCEE"/>
    <w:rsid w:val="2015BD8C"/>
    <w:rsid w:val="2030B981"/>
    <w:rsid w:val="205FBCE2"/>
    <w:rsid w:val="2096B5A5"/>
    <w:rsid w:val="21A004F6"/>
    <w:rsid w:val="21AC75C8"/>
    <w:rsid w:val="2229C726"/>
    <w:rsid w:val="223179A9"/>
    <w:rsid w:val="22A29841"/>
    <w:rsid w:val="22B73FE5"/>
    <w:rsid w:val="22F04363"/>
    <w:rsid w:val="22FC3DBC"/>
    <w:rsid w:val="23562BE1"/>
    <w:rsid w:val="23C5F063"/>
    <w:rsid w:val="23DE1FF6"/>
    <w:rsid w:val="2402E2D3"/>
    <w:rsid w:val="2409B862"/>
    <w:rsid w:val="248C03D1"/>
    <w:rsid w:val="24B07D50"/>
    <w:rsid w:val="252F87DC"/>
    <w:rsid w:val="25375CC7"/>
    <w:rsid w:val="25952072"/>
    <w:rsid w:val="259C8FE3"/>
    <w:rsid w:val="25EFBBCF"/>
    <w:rsid w:val="26351746"/>
    <w:rsid w:val="2675D949"/>
    <w:rsid w:val="26806E70"/>
    <w:rsid w:val="26F25B81"/>
    <w:rsid w:val="2720DD46"/>
    <w:rsid w:val="27569A40"/>
    <w:rsid w:val="275FE001"/>
    <w:rsid w:val="27C7784D"/>
    <w:rsid w:val="281BB74C"/>
    <w:rsid w:val="28598F7B"/>
    <w:rsid w:val="28739F87"/>
    <w:rsid w:val="2895C9C7"/>
    <w:rsid w:val="28AD9A76"/>
    <w:rsid w:val="298A3420"/>
    <w:rsid w:val="29A5A6A6"/>
    <w:rsid w:val="29B2AA72"/>
    <w:rsid w:val="29B787AD"/>
    <w:rsid w:val="29E60AE7"/>
    <w:rsid w:val="2A6C74F6"/>
    <w:rsid w:val="2B1C69AA"/>
    <w:rsid w:val="2B48CB61"/>
    <w:rsid w:val="2B6A9D0E"/>
    <w:rsid w:val="2B78D740"/>
    <w:rsid w:val="2BA25C39"/>
    <w:rsid w:val="2C057BBB"/>
    <w:rsid w:val="2C0D8E0E"/>
    <w:rsid w:val="2C1673EE"/>
    <w:rsid w:val="2CA92D2D"/>
    <w:rsid w:val="2CBE1221"/>
    <w:rsid w:val="2CCC4B3B"/>
    <w:rsid w:val="2D13D34B"/>
    <w:rsid w:val="2DC5E8E2"/>
    <w:rsid w:val="2E076120"/>
    <w:rsid w:val="2E79BDF9"/>
    <w:rsid w:val="2E80C95A"/>
    <w:rsid w:val="2E8E7CC2"/>
    <w:rsid w:val="2EC7F5AD"/>
    <w:rsid w:val="2EFD3E4E"/>
    <w:rsid w:val="2F263BD0"/>
    <w:rsid w:val="2FBDC090"/>
    <w:rsid w:val="2FD3A037"/>
    <w:rsid w:val="2FF8CE3E"/>
    <w:rsid w:val="30158E5A"/>
    <w:rsid w:val="302F24A0"/>
    <w:rsid w:val="30499FDC"/>
    <w:rsid w:val="304E8D50"/>
    <w:rsid w:val="307EB16C"/>
    <w:rsid w:val="3088E0B4"/>
    <w:rsid w:val="3137828F"/>
    <w:rsid w:val="3170FF22"/>
    <w:rsid w:val="31A97135"/>
    <w:rsid w:val="31DCFD01"/>
    <w:rsid w:val="32207692"/>
    <w:rsid w:val="3225D135"/>
    <w:rsid w:val="330DEA6E"/>
    <w:rsid w:val="3310283C"/>
    <w:rsid w:val="332BBF16"/>
    <w:rsid w:val="33306F00"/>
    <w:rsid w:val="3332894A"/>
    <w:rsid w:val="336D9C99"/>
    <w:rsid w:val="34B40D1D"/>
    <w:rsid w:val="3583990A"/>
    <w:rsid w:val="358D60AD"/>
    <w:rsid w:val="358E5D79"/>
    <w:rsid w:val="35BF5E8B"/>
    <w:rsid w:val="35C59CBB"/>
    <w:rsid w:val="35F2A55B"/>
    <w:rsid w:val="35F3CD8E"/>
    <w:rsid w:val="35FCF62E"/>
    <w:rsid w:val="3617D48D"/>
    <w:rsid w:val="36306667"/>
    <w:rsid w:val="367CE258"/>
    <w:rsid w:val="36825878"/>
    <w:rsid w:val="36A8CAF9"/>
    <w:rsid w:val="36E20DA7"/>
    <w:rsid w:val="37135ACC"/>
    <w:rsid w:val="3736145E"/>
    <w:rsid w:val="3751B6B0"/>
    <w:rsid w:val="37533197"/>
    <w:rsid w:val="378400E8"/>
    <w:rsid w:val="37970C70"/>
    <w:rsid w:val="37E32BEF"/>
    <w:rsid w:val="389113BF"/>
    <w:rsid w:val="389870FD"/>
    <w:rsid w:val="3A1CF04E"/>
    <w:rsid w:val="3AD880B2"/>
    <w:rsid w:val="3B07F7F5"/>
    <w:rsid w:val="3B111832"/>
    <w:rsid w:val="3B1F341F"/>
    <w:rsid w:val="3B313BD7"/>
    <w:rsid w:val="3BCA8674"/>
    <w:rsid w:val="3C0C5E47"/>
    <w:rsid w:val="3C290B34"/>
    <w:rsid w:val="3C2AEE11"/>
    <w:rsid w:val="3C468C1F"/>
    <w:rsid w:val="3C8D9148"/>
    <w:rsid w:val="3D13AA84"/>
    <w:rsid w:val="3DC4304E"/>
    <w:rsid w:val="3DC479D3"/>
    <w:rsid w:val="3E05A406"/>
    <w:rsid w:val="3E285710"/>
    <w:rsid w:val="3E46BD27"/>
    <w:rsid w:val="3E8FE1C3"/>
    <w:rsid w:val="3EB50CC5"/>
    <w:rsid w:val="3EBD5A89"/>
    <w:rsid w:val="3EEE84DC"/>
    <w:rsid w:val="3F23B46A"/>
    <w:rsid w:val="3F490C53"/>
    <w:rsid w:val="3F8B4CEF"/>
    <w:rsid w:val="3FB9BFED"/>
    <w:rsid w:val="3FD4B3BD"/>
    <w:rsid w:val="3FEA5FD6"/>
    <w:rsid w:val="40678C9D"/>
    <w:rsid w:val="408F9DEC"/>
    <w:rsid w:val="409632E4"/>
    <w:rsid w:val="40A95C5E"/>
    <w:rsid w:val="41034CCA"/>
    <w:rsid w:val="412EC899"/>
    <w:rsid w:val="4143473C"/>
    <w:rsid w:val="419FD06B"/>
    <w:rsid w:val="41C293DD"/>
    <w:rsid w:val="420DD254"/>
    <w:rsid w:val="422B594B"/>
    <w:rsid w:val="425B552C"/>
    <w:rsid w:val="428FF97C"/>
    <w:rsid w:val="42E30A5F"/>
    <w:rsid w:val="43217B6E"/>
    <w:rsid w:val="438E7E8B"/>
    <w:rsid w:val="43E97080"/>
    <w:rsid w:val="43FA78A9"/>
    <w:rsid w:val="44326A00"/>
    <w:rsid w:val="445A64AB"/>
    <w:rsid w:val="445D0CA1"/>
    <w:rsid w:val="45C09580"/>
    <w:rsid w:val="4655F2A4"/>
    <w:rsid w:val="46C5934A"/>
    <w:rsid w:val="470559A8"/>
    <w:rsid w:val="47AF3138"/>
    <w:rsid w:val="47E30ABF"/>
    <w:rsid w:val="48032388"/>
    <w:rsid w:val="486413E4"/>
    <w:rsid w:val="4892F7DE"/>
    <w:rsid w:val="49097119"/>
    <w:rsid w:val="4975606D"/>
    <w:rsid w:val="49C8AD54"/>
    <w:rsid w:val="49F661ED"/>
    <w:rsid w:val="4A0057E3"/>
    <w:rsid w:val="4A38FF88"/>
    <w:rsid w:val="4B3A113B"/>
    <w:rsid w:val="4B4F6411"/>
    <w:rsid w:val="4BB4A27B"/>
    <w:rsid w:val="4BBBDBDE"/>
    <w:rsid w:val="4C10E4CE"/>
    <w:rsid w:val="4C334971"/>
    <w:rsid w:val="4CB5BFC6"/>
    <w:rsid w:val="4CBD7395"/>
    <w:rsid w:val="4CD5E19C"/>
    <w:rsid w:val="4D517950"/>
    <w:rsid w:val="4DA603EE"/>
    <w:rsid w:val="4E5943F6"/>
    <w:rsid w:val="4EB8E151"/>
    <w:rsid w:val="4FD7BC08"/>
    <w:rsid w:val="5039C3D3"/>
    <w:rsid w:val="505A4F99"/>
    <w:rsid w:val="505B3AB9"/>
    <w:rsid w:val="511482FE"/>
    <w:rsid w:val="51197094"/>
    <w:rsid w:val="5190E4B8"/>
    <w:rsid w:val="51A5102F"/>
    <w:rsid w:val="51DEA555"/>
    <w:rsid w:val="51FC563B"/>
    <w:rsid w:val="521A9FC5"/>
    <w:rsid w:val="52519D96"/>
    <w:rsid w:val="52E79243"/>
    <w:rsid w:val="53DD70C5"/>
    <w:rsid w:val="53ECA3B8"/>
    <w:rsid w:val="542760D7"/>
    <w:rsid w:val="54318A26"/>
    <w:rsid w:val="54EAE3DD"/>
    <w:rsid w:val="5597749C"/>
    <w:rsid w:val="55DEAD7C"/>
    <w:rsid w:val="56178D7C"/>
    <w:rsid w:val="563D45DB"/>
    <w:rsid w:val="56578687"/>
    <w:rsid w:val="56C60B51"/>
    <w:rsid w:val="56CAEBF6"/>
    <w:rsid w:val="570D07B0"/>
    <w:rsid w:val="5711DB0D"/>
    <w:rsid w:val="571E1423"/>
    <w:rsid w:val="572BC1BC"/>
    <w:rsid w:val="573BF10C"/>
    <w:rsid w:val="576AC438"/>
    <w:rsid w:val="57E2C062"/>
    <w:rsid w:val="57E3B3BC"/>
    <w:rsid w:val="57ED5432"/>
    <w:rsid w:val="58283892"/>
    <w:rsid w:val="58A9297D"/>
    <w:rsid w:val="58D97087"/>
    <w:rsid w:val="59184008"/>
    <w:rsid w:val="5A2062FE"/>
    <w:rsid w:val="5A3A5EF2"/>
    <w:rsid w:val="5A5F9333"/>
    <w:rsid w:val="5A7B8CBC"/>
    <w:rsid w:val="5AD64235"/>
    <w:rsid w:val="5ADE3047"/>
    <w:rsid w:val="5AE5CC25"/>
    <w:rsid w:val="5AF3BAA8"/>
    <w:rsid w:val="5B1B17E1"/>
    <w:rsid w:val="5B48C5A2"/>
    <w:rsid w:val="5B90277D"/>
    <w:rsid w:val="5BAC8C94"/>
    <w:rsid w:val="5BAE7FBF"/>
    <w:rsid w:val="5C00BC9C"/>
    <w:rsid w:val="5C1812D9"/>
    <w:rsid w:val="5C80BC48"/>
    <w:rsid w:val="5CAFB3A5"/>
    <w:rsid w:val="5CC85F81"/>
    <w:rsid w:val="5CD935A6"/>
    <w:rsid w:val="5D25ACAD"/>
    <w:rsid w:val="5DC48B7F"/>
    <w:rsid w:val="5DD36F3F"/>
    <w:rsid w:val="5DE9199F"/>
    <w:rsid w:val="5E7074F5"/>
    <w:rsid w:val="5E881330"/>
    <w:rsid w:val="5E8EC633"/>
    <w:rsid w:val="5EC7C83F"/>
    <w:rsid w:val="5ECEBA9C"/>
    <w:rsid w:val="5F58BCAD"/>
    <w:rsid w:val="5F59DD72"/>
    <w:rsid w:val="5F65E942"/>
    <w:rsid w:val="5F723A7B"/>
    <w:rsid w:val="5F9EE599"/>
    <w:rsid w:val="5FBB017E"/>
    <w:rsid w:val="60061E88"/>
    <w:rsid w:val="60086B88"/>
    <w:rsid w:val="60A4A0C1"/>
    <w:rsid w:val="60A63D72"/>
    <w:rsid w:val="60C9CD35"/>
    <w:rsid w:val="60E6E0D1"/>
    <w:rsid w:val="61215977"/>
    <w:rsid w:val="613FBDE4"/>
    <w:rsid w:val="61718C8B"/>
    <w:rsid w:val="61CB21F6"/>
    <w:rsid w:val="61DC5600"/>
    <w:rsid w:val="62044C99"/>
    <w:rsid w:val="622465A3"/>
    <w:rsid w:val="6284BA12"/>
    <w:rsid w:val="628EC8D1"/>
    <w:rsid w:val="62A2E0BF"/>
    <w:rsid w:val="62AD8637"/>
    <w:rsid w:val="62D1662F"/>
    <w:rsid w:val="6355F4AD"/>
    <w:rsid w:val="645C2930"/>
    <w:rsid w:val="6489739D"/>
    <w:rsid w:val="6494D4B2"/>
    <w:rsid w:val="65192EA0"/>
    <w:rsid w:val="651F45BA"/>
    <w:rsid w:val="665C4925"/>
    <w:rsid w:val="67AA7EA5"/>
    <w:rsid w:val="6821E3B9"/>
    <w:rsid w:val="68544551"/>
    <w:rsid w:val="68797078"/>
    <w:rsid w:val="687FED02"/>
    <w:rsid w:val="69A4A7F2"/>
    <w:rsid w:val="6A025866"/>
    <w:rsid w:val="6A57DD84"/>
    <w:rsid w:val="6A6FFC86"/>
    <w:rsid w:val="6A8A6A52"/>
    <w:rsid w:val="6A8C3506"/>
    <w:rsid w:val="6C19C58D"/>
    <w:rsid w:val="6C2521C2"/>
    <w:rsid w:val="6C309AA8"/>
    <w:rsid w:val="6D15A945"/>
    <w:rsid w:val="6D184007"/>
    <w:rsid w:val="6D4FE18B"/>
    <w:rsid w:val="6E3FC45F"/>
    <w:rsid w:val="6E46F171"/>
    <w:rsid w:val="6E5D1A48"/>
    <w:rsid w:val="6F6BCF89"/>
    <w:rsid w:val="705BA563"/>
    <w:rsid w:val="707CD33B"/>
    <w:rsid w:val="70A62EBD"/>
    <w:rsid w:val="70F892E5"/>
    <w:rsid w:val="715BD39F"/>
    <w:rsid w:val="716A9FC9"/>
    <w:rsid w:val="71BD18CF"/>
    <w:rsid w:val="71DF4753"/>
    <w:rsid w:val="727AE097"/>
    <w:rsid w:val="72C3CBBF"/>
    <w:rsid w:val="72CA419F"/>
    <w:rsid w:val="7320C742"/>
    <w:rsid w:val="7327F057"/>
    <w:rsid w:val="734CDFDA"/>
    <w:rsid w:val="7409C1EE"/>
    <w:rsid w:val="7409CA4B"/>
    <w:rsid w:val="74470CBA"/>
    <w:rsid w:val="74EEB4AC"/>
    <w:rsid w:val="750B75F8"/>
    <w:rsid w:val="7530131B"/>
    <w:rsid w:val="756DFB95"/>
    <w:rsid w:val="75C6BCAC"/>
    <w:rsid w:val="76299AD4"/>
    <w:rsid w:val="763D91E7"/>
    <w:rsid w:val="76505A93"/>
    <w:rsid w:val="7687E1FE"/>
    <w:rsid w:val="76E588FA"/>
    <w:rsid w:val="76F6AAA8"/>
    <w:rsid w:val="7713708E"/>
    <w:rsid w:val="772EF034"/>
    <w:rsid w:val="773E8C44"/>
    <w:rsid w:val="780054D9"/>
    <w:rsid w:val="7845799D"/>
    <w:rsid w:val="78773456"/>
    <w:rsid w:val="78D5C5F9"/>
    <w:rsid w:val="78EC6AA8"/>
    <w:rsid w:val="79392FFC"/>
    <w:rsid w:val="79AE7869"/>
    <w:rsid w:val="79F39EF7"/>
    <w:rsid w:val="7A5BDC5D"/>
    <w:rsid w:val="7A6957F3"/>
    <w:rsid w:val="7AA00C2E"/>
    <w:rsid w:val="7AC9BA7B"/>
    <w:rsid w:val="7AE0D538"/>
    <w:rsid w:val="7B6B2ED7"/>
    <w:rsid w:val="7BF28FF7"/>
    <w:rsid w:val="7C2679AF"/>
    <w:rsid w:val="7D4994DA"/>
    <w:rsid w:val="7DAA9AB2"/>
    <w:rsid w:val="7DD9ED23"/>
    <w:rsid w:val="7E0D39C7"/>
    <w:rsid w:val="7E409FEB"/>
    <w:rsid w:val="7EBBD8BB"/>
    <w:rsid w:val="7EC1EF7E"/>
    <w:rsid w:val="7F33931B"/>
    <w:rsid w:val="7F4B2144"/>
    <w:rsid w:val="7F51910B"/>
    <w:rsid w:val="7F59BDF1"/>
    <w:rsid w:val="7F7E0EEE"/>
    <w:rsid w:val="7F9D85F0"/>
    <w:rsid w:val="7FB754BD"/>
    <w:rsid w:val="7FD3ADCA"/>
    <w:rsid w:val="7FF598A9"/>
    <w:rsid w:val="7FF80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B872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46F3"/>
  </w:style>
  <w:style w:type="paragraph" w:styleId="Nagwek1">
    <w:name w:val="heading 1"/>
    <w:basedOn w:val="Normalny"/>
    <w:next w:val="Normalny"/>
    <w:link w:val="Nagwek1Znak"/>
    <w:uiPriority w:val="9"/>
    <w:qFormat/>
    <w:rsid w:val="0070314A"/>
    <w:pPr>
      <w:keepNext/>
      <w:keepLines/>
      <w:numPr>
        <w:numId w:val="7"/>
      </w:numPr>
      <w:spacing w:before="240" w:after="0"/>
      <w:ind w:left="720"/>
      <w:jc w:val="center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5C46F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0314A"/>
    <w:rPr>
      <w:rFonts w:eastAsiaTheme="majorEastAsia" w:cstheme="majorBidi"/>
      <w:b/>
      <w:color w:val="000000" w:themeColor="text1"/>
      <w:sz w:val="28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46F3"/>
    <w:pPr>
      <w:numPr>
        <w:numId w:val="5"/>
      </w:numPr>
      <w:outlineLvl w:val="9"/>
    </w:pPr>
    <w:rPr>
      <w:lang w:eastAsia="pl-PL"/>
    </w:rPr>
  </w:style>
  <w:style w:type="paragraph" w:customStyle="1" w:styleId="Styl4">
    <w:name w:val="Styl4"/>
    <w:basedOn w:val="Normalny"/>
    <w:rsid w:val="005C46F3"/>
    <w:pPr>
      <w:numPr>
        <w:numId w:val="4"/>
      </w:numPr>
    </w:pPr>
  </w:style>
  <w:style w:type="table" w:styleId="Tabela-Siatka">
    <w:name w:val="Table Grid"/>
    <w:basedOn w:val="Standardowy"/>
    <w:uiPriority w:val="39"/>
    <w:rsid w:val="005C4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70D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D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DD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D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6F6"/>
  </w:style>
  <w:style w:type="paragraph" w:styleId="Stopka">
    <w:name w:val="footer"/>
    <w:basedOn w:val="Normalny"/>
    <w:link w:val="Stopka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6F6"/>
  </w:style>
  <w:style w:type="paragraph" w:styleId="Tytu">
    <w:name w:val="Title"/>
    <w:basedOn w:val="Normalny"/>
    <w:next w:val="Normalny"/>
    <w:link w:val="TytuZnak"/>
    <w:uiPriority w:val="10"/>
    <w:qFormat/>
    <w:rsid w:val="007031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3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59029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02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0292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EA4765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EA4765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31FA"/>
    <w:rPr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AD2CA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locked/>
    <w:rsid w:val="00A47E81"/>
  </w:style>
  <w:style w:type="table" w:customStyle="1" w:styleId="Tabela-Siatka1">
    <w:name w:val="Tabela - Siatka1"/>
    <w:basedOn w:val="Standardowy"/>
    <w:next w:val="Tabela-Siatka"/>
    <w:uiPriority w:val="39"/>
    <w:rsid w:val="009C0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130B341F"/>
  </w:style>
  <w:style w:type="character" w:customStyle="1" w:styleId="eop">
    <w:name w:val="eop"/>
    <w:basedOn w:val="Domylnaczcionkaakapitu"/>
    <w:rsid w:val="008A1D8F"/>
  </w:style>
  <w:style w:type="paragraph" w:customStyle="1" w:styleId="paragraph">
    <w:name w:val="paragraph"/>
    <w:basedOn w:val="Normalny"/>
    <w:rsid w:val="00AA5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ntextualspellingandgrammarerror">
    <w:name w:val="contextualspellingandgrammarerror"/>
    <w:basedOn w:val="Domylnaczcionkaakapitu"/>
    <w:rsid w:val="00AA5DC0"/>
  </w:style>
  <w:style w:type="character" w:customStyle="1" w:styleId="spellingerror">
    <w:name w:val="spellingerror"/>
    <w:basedOn w:val="Domylnaczcionkaakapitu"/>
    <w:rsid w:val="00AA5DC0"/>
  </w:style>
  <w:style w:type="character" w:customStyle="1" w:styleId="scxw188594972">
    <w:name w:val="scxw188594972"/>
    <w:basedOn w:val="Domylnaczcionkaakapitu"/>
    <w:rsid w:val="00286711"/>
  </w:style>
  <w:style w:type="paragraph" w:styleId="Poprawka">
    <w:name w:val="Revision"/>
    <w:hidden/>
    <w:uiPriority w:val="99"/>
    <w:semiHidden/>
    <w:rsid w:val="00E90F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3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6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4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6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6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8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3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AF653-4822-472A-89CE-3011FABFE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4154</Words>
  <Characters>24927</Characters>
  <Application>Microsoft Office Word</Application>
  <DocSecurity>0</DocSecurity>
  <Lines>207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2021-06-01T12:33:00Z</dcterms:created>
  <dcterms:modified xsi:type="dcterms:W3CDTF">2021-06-01T12:33:00Z</dcterms:modified>
</cp:coreProperties>
</file>