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7DFB902A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31115">
        <w:rPr>
          <w:rFonts w:ascii="Arial" w:hAnsi="Arial" w:cs="Arial"/>
          <w:b/>
          <w:color w:val="auto"/>
          <w:sz w:val="24"/>
          <w:szCs w:val="24"/>
        </w:rPr>
        <w:t>IV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012F9">
        <w:rPr>
          <w:rFonts w:ascii="Arial" w:hAnsi="Arial" w:cs="Arial"/>
          <w:b/>
          <w:color w:val="auto"/>
          <w:sz w:val="24"/>
          <w:szCs w:val="24"/>
        </w:rPr>
        <w:t>1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39A2612F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45292E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9F145D">
              <w:rPr>
                <w:rFonts w:ascii="Arial" w:hAnsi="Arial" w:cs="Arial"/>
                <w:sz w:val="18"/>
                <w:szCs w:val="20"/>
              </w:rPr>
              <w:t>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A9415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EDE7" w14:textId="50DCC2FA" w:rsidR="007B06AB" w:rsidRPr="00A9415F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A9415F">
              <w:rPr>
                <w:rFonts w:ascii="Arial" w:eastAsia="MS MinNew Roman" w:hAnsi="Arial" w:cs="Arial"/>
                <w:sz w:val="18"/>
                <w:szCs w:val="18"/>
              </w:rPr>
              <w:t>5</w:t>
            </w:r>
            <w:r w:rsidR="00476406" w:rsidRPr="00A9415F">
              <w:rPr>
                <w:rFonts w:ascii="Arial" w:eastAsia="MS MinNew Roman" w:hAnsi="Arial" w:cs="Arial"/>
                <w:sz w:val="18"/>
                <w:szCs w:val="18"/>
              </w:rPr>
              <w:t> 780 200</w:t>
            </w:r>
            <w:r w:rsidRPr="00A9415F">
              <w:rPr>
                <w:rFonts w:ascii="Arial" w:eastAsia="MS MinNew Roman" w:hAnsi="Arial" w:cs="Arial"/>
                <w:sz w:val="18"/>
                <w:szCs w:val="18"/>
              </w:rPr>
              <w:t xml:space="preserve">,00 PLN (pierwotnie 5 600 000,00) </w:t>
            </w:r>
          </w:p>
          <w:p w14:paraId="6D9A9E8B" w14:textId="77777777" w:rsidR="007B06AB" w:rsidRPr="00A9415F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9415F">
              <w:rPr>
                <w:rFonts w:ascii="Arial" w:eastAsia="MS MinNew Roman" w:hAnsi="Arial" w:cs="Arial"/>
                <w:sz w:val="18"/>
                <w:szCs w:val="18"/>
              </w:rPr>
              <w:t>w tym na część informatyczną (</w:t>
            </w:r>
            <w:proofErr w:type="spellStart"/>
            <w:r w:rsidRPr="00A9415F">
              <w:rPr>
                <w:rFonts w:ascii="Arial" w:eastAsia="MS MinNew Roman" w:hAnsi="Arial" w:cs="Arial"/>
                <w:sz w:val="18"/>
                <w:szCs w:val="18"/>
              </w:rPr>
              <w:t>strony+aplikacja</w:t>
            </w:r>
            <w:proofErr w:type="spellEnd"/>
            <w:r w:rsidRPr="00A9415F">
              <w:rPr>
                <w:rFonts w:ascii="Arial" w:eastAsia="MS MinNew Roman" w:hAnsi="Arial" w:cs="Arial"/>
                <w:sz w:val="18"/>
                <w:szCs w:val="18"/>
              </w:rPr>
              <w:t>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797CD4A1" w:rsidR="007B06AB" w:rsidRPr="00150A51" w:rsidRDefault="007B06A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9415F">
              <w:rPr>
                <w:rFonts w:ascii="Arial" w:eastAsia="MS MinNew Roman" w:hAnsi="Arial" w:cs="Arial"/>
                <w:sz w:val="18"/>
                <w:szCs w:val="18"/>
              </w:rPr>
              <w:t>4</w:t>
            </w:r>
            <w:r w:rsidR="00476406" w:rsidRPr="00A9415F">
              <w:rPr>
                <w:rFonts w:ascii="Arial" w:eastAsia="MS MinNew Roman" w:hAnsi="Arial" w:cs="Arial"/>
                <w:sz w:val="18"/>
                <w:szCs w:val="18"/>
              </w:rPr>
              <w:t> 595 804</w:t>
            </w:r>
            <w:r w:rsidRPr="00A9415F">
              <w:rPr>
                <w:rFonts w:ascii="Arial" w:eastAsia="MS MinNew Roman" w:hAnsi="Arial" w:cs="Arial"/>
                <w:sz w:val="18"/>
                <w:szCs w:val="18"/>
              </w:rPr>
              <w:t>,</w:t>
            </w:r>
            <w:r w:rsidR="00A71883" w:rsidRPr="00A9415F">
              <w:rPr>
                <w:rFonts w:ascii="Arial" w:eastAsia="MS MinNew Roman" w:hAnsi="Arial" w:cs="Arial"/>
                <w:sz w:val="18"/>
                <w:szCs w:val="18"/>
              </w:rPr>
              <w:t>32</w:t>
            </w:r>
            <w:r w:rsidR="00CF39C5" w:rsidRPr="00A9415F">
              <w:rPr>
                <w:rFonts w:ascii="Arial" w:eastAsia="MS MinNew Roman" w:hAnsi="Arial" w:cs="Arial"/>
                <w:sz w:val="18"/>
                <w:szCs w:val="18"/>
              </w:rPr>
              <w:t xml:space="preserve"> 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DE14D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61B60A7C" w14:textId="2119207E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31 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październik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>a 202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2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POIS.02.04.00-00-0001/15-08</w:t>
            </w:r>
            <w:r w:rsidR="00263C7C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25.02.2021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0DDAC019" w14:textId="77777777" w:rsidR="00DA1D46" w:rsidRDefault="00DA1D46" w:rsidP="004A0F2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projektu: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  <w:p w14:paraId="2B18D5A0" w14:textId="47418535" w:rsidR="001342DE" w:rsidRPr="00DE14DD" w:rsidRDefault="001342DE" w:rsidP="004A0F2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31115">
              <w:rPr>
                <w:rFonts w:ascii="Arial" w:hAnsi="Arial" w:cs="Arial"/>
                <w:sz w:val="18"/>
                <w:szCs w:val="20"/>
              </w:rPr>
              <w:t>Termin osiągnięcia wskaźników: 31 grudnia 2023 r.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A9415F">
        <w:tc>
          <w:tcPr>
            <w:tcW w:w="2972" w:type="dxa"/>
            <w:vAlign w:val="center"/>
          </w:tcPr>
          <w:p w14:paraId="03228482" w14:textId="2E134282" w:rsidR="007B06AB" w:rsidRPr="00295E86" w:rsidRDefault="001342DE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45292E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45292E">
              <w:rPr>
                <w:rFonts w:ascii="Arial" w:hAnsi="Arial" w:cs="Arial"/>
                <w:sz w:val="18"/>
                <w:szCs w:val="20"/>
              </w:rPr>
              <w:t>16</w:t>
            </w:r>
            <w:r w:rsidR="00CD038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1E20B49D" w:rsidR="006A6311" w:rsidRPr="00DE14DD" w:rsidRDefault="007F2692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50,43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708AF85B" w:rsidR="007B06AB" w:rsidRPr="00DE14DD" w:rsidRDefault="002879A8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FE3A44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FE3A44">
              <w:rPr>
                <w:rFonts w:ascii="Arial" w:hAnsi="Arial" w:cs="Arial"/>
                <w:sz w:val="18"/>
                <w:szCs w:val="20"/>
              </w:rPr>
              <w:t>85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061DB3A1" w14:textId="61C6DD94" w:rsidR="006A6311" w:rsidRPr="00DE14DD" w:rsidRDefault="002879A8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7A6481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7A6481">
              <w:rPr>
                <w:rFonts w:ascii="Arial" w:hAnsi="Arial" w:cs="Arial"/>
                <w:sz w:val="18"/>
                <w:szCs w:val="20"/>
              </w:rPr>
              <w:t>9</w:t>
            </w:r>
            <w:r>
              <w:rPr>
                <w:rFonts w:ascii="Arial" w:hAnsi="Arial" w:cs="Arial"/>
                <w:sz w:val="18"/>
                <w:szCs w:val="20"/>
              </w:rPr>
              <w:t xml:space="preserve">9 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DE14DD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7F042CCF" w:rsidR="007B06AB" w:rsidRPr="00DE14DD" w:rsidRDefault="00640143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AB5FF8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AB5FF8">
              <w:rPr>
                <w:rFonts w:ascii="Arial" w:hAnsi="Arial" w:cs="Arial"/>
                <w:sz w:val="18"/>
                <w:szCs w:val="20"/>
              </w:rPr>
              <w:t>46</w:t>
            </w:r>
            <w:r w:rsidR="000F70BE" w:rsidRPr="00DE14DD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2B8A56B0" w:rsidR="00605E16" w:rsidRDefault="00263C7C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W dniu 25 lutego 2021 r. podpisano nr </w:t>
      </w:r>
      <w:r w:rsidRPr="00263C7C">
        <w:rPr>
          <w:rFonts w:ascii="Arial" w:hAnsi="Arial" w:cs="Arial"/>
          <w:bCs/>
          <w:i/>
          <w:iCs/>
          <w:sz w:val="20"/>
          <w:szCs w:val="20"/>
        </w:rPr>
        <w:t>Aneks nr POIS.02.04.00-00-0001/15-08</w:t>
      </w:r>
      <w:r w:rsidR="00704490">
        <w:rPr>
          <w:rFonts w:ascii="Arial" w:hAnsi="Arial" w:cs="Arial"/>
          <w:bCs/>
          <w:i/>
          <w:iCs/>
          <w:sz w:val="20"/>
          <w:szCs w:val="20"/>
        </w:rPr>
        <w:t>, na podstawie którego wydłużono termin realizacji projektu do 31 października 2022 r. oraz zwiększono kwotę</w:t>
      </w:r>
      <w:r w:rsidR="00704490" w:rsidRPr="00704490">
        <w:rPr>
          <w:rFonts w:ascii="Arial" w:hAnsi="Arial" w:cs="Arial"/>
          <w:bCs/>
          <w:i/>
          <w:iCs/>
          <w:sz w:val="20"/>
          <w:szCs w:val="20"/>
        </w:rPr>
        <w:t xml:space="preserve"> dofinansowania dla projektu z 3 790 655,50 zł na 3 906 433,71 zł.</w:t>
      </w:r>
    </w:p>
    <w:p w14:paraId="248A364B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42DE68F8" w:rsidR="007B06AB" w:rsidRPr="00DE14D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65439A" w:rsidRPr="00DE14DD">
              <w:rPr>
                <w:rFonts w:ascii="Arial" w:hAnsi="Arial" w:cs="Arial"/>
                <w:sz w:val="18"/>
                <w:szCs w:val="18"/>
              </w:rPr>
              <w:t>6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013E" w:rsidRPr="001342DE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2DC17055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291BD191" w:rsidR="007B06AB" w:rsidRPr="00DE14DD" w:rsidRDefault="009733AD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A9415F">
        <w:tc>
          <w:tcPr>
            <w:tcW w:w="2127" w:type="dxa"/>
            <w:shd w:val="clear" w:color="auto" w:fill="auto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7DCB1BFF" w14:textId="40F894D7" w:rsidR="00447371" w:rsidRPr="009F145D" w:rsidRDefault="00194616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44EBA1A4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1342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111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C1177E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70AB33B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543C523A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42D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BA8783C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3EA482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450F998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52284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2284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72A24FFD" w:rsidR="007B06AB" w:rsidRPr="00633078" w:rsidRDefault="009733AD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51AAA346" w:rsidR="007B06AB" w:rsidRPr="00DE14D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582DB6" w:rsidRPr="00DE14DD">
              <w:rPr>
                <w:rFonts w:ascii="Arial" w:hAnsi="Arial" w:cs="Arial"/>
                <w:sz w:val="18"/>
                <w:szCs w:val="18"/>
              </w:rPr>
              <w:t>9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1E31B13C" w:rsidR="007B06AB" w:rsidRPr="00DE14DD" w:rsidRDefault="00582DB6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382DF019" w:rsidR="007B06AB" w:rsidRPr="00DE14DD" w:rsidRDefault="009733AD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Ryzyko realizacji zadań w oparciu o przepisy ustawy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, zgodnie z wytycznymi dla POIS.   Jedno z </w:t>
            </w:r>
            <w:proofErr w:type="spellStart"/>
            <w:r w:rsidRPr="00522847">
              <w:rPr>
                <w:rFonts w:ascii="Arial" w:hAnsi="Arial" w:cs="Arial"/>
                <w:sz w:val="18"/>
                <w:szCs w:val="20"/>
              </w:rPr>
              <w:t>ryzyk</w:t>
            </w:r>
            <w:proofErr w:type="spellEnd"/>
            <w:r w:rsidRPr="00522847">
              <w:rPr>
                <w:rFonts w:ascii="Arial" w:hAnsi="Arial" w:cs="Arial"/>
                <w:sz w:val="18"/>
                <w:szCs w:val="20"/>
              </w:rPr>
              <w:t xml:space="preserve">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4506A74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projektu.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22847">
              <w:rPr>
                <w:rFonts w:ascii="Arial" w:hAnsi="Arial" w:cs="Arial"/>
                <w:sz w:val="18"/>
                <w:szCs w:val="20"/>
              </w:rPr>
              <w:t>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78C7EAFE" w:rsidR="007B06AB" w:rsidRPr="00DE14D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</w:t>
            </w:r>
            <w:del w:id="0" w:author="Autor">
              <w:r w:rsidR="00771557" w:rsidRPr="00771557" w:rsidDel="00AA2F9A">
                <w:rPr>
                  <w:rFonts w:ascii="Arial" w:hAnsi="Arial" w:cs="Arial"/>
                  <w:sz w:val="18"/>
                  <w:szCs w:val="18"/>
                </w:rPr>
                <w:delText>-</w:delText>
              </w:r>
            </w:del>
            <w:r w:rsidR="00771557" w:rsidRPr="00771557">
              <w:rPr>
                <w:rFonts w:ascii="Arial" w:hAnsi="Arial" w:cs="Arial"/>
                <w:sz w:val="18"/>
                <w:szCs w:val="18"/>
              </w:rPr>
              <w:t>wozdawczego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288F0B96" w:rsidR="007B06AB" w:rsidRPr="00DE14D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>To rozwiązanie zostało wdrożone dopiero w październiku 2019 r</w:t>
            </w:r>
            <w:r w:rsidR="000C2FE9" w:rsidRPr="00DE14D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DE14D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 xml:space="preserve">Brak zmian w stosunku do poprzedniego okresu </w:t>
            </w:r>
            <w:proofErr w:type="spellStart"/>
            <w:r w:rsidR="00771557" w:rsidRPr="00771557">
              <w:rPr>
                <w:rFonts w:ascii="Arial" w:hAnsi="Arial" w:cs="Arial"/>
                <w:sz w:val="18"/>
                <w:szCs w:val="18"/>
              </w:rPr>
              <w:t>spra-wozdawczego</w:t>
            </w:r>
            <w:proofErr w:type="spellEnd"/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34B5839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45FC7F75" w:rsidR="00F36CEE" w:rsidRPr="00DE14DD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>ilk</w:t>
            </w:r>
            <w:r w:rsidRPr="00DE14DD"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 w:rsidRPr="00DE14DD"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DE14DD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t xml:space="preserve"> Ryzyko to wystąpiło na przełomie 2019 i 2020 r. i trwało do końca listopada 2020 r.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DE14DD" w:rsidRDefault="00F36CEE" w:rsidP="00953AB7">
            <w:pPr>
              <w:spacing w:before="60" w:after="60"/>
            </w:pPr>
            <w:r w:rsidRPr="00DE14DD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1013A077" w:rsidR="00F36CEE" w:rsidRPr="00DE14DD" w:rsidRDefault="00163F78" w:rsidP="00953AB7">
            <w:pPr>
              <w:spacing w:before="60" w:after="60"/>
            </w:pPr>
            <w:r>
              <w:t>średni</w:t>
            </w:r>
            <w:r w:rsidR="00F36CEE" w:rsidRPr="00DE14DD">
              <w:t>e</w:t>
            </w:r>
          </w:p>
        </w:tc>
        <w:tc>
          <w:tcPr>
            <w:tcW w:w="2552" w:type="dxa"/>
            <w:shd w:val="clear" w:color="auto" w:fill="auto"/>
          </w:tcPr>
          <w:p w14:paraId="501DB098" w14:textId="45BBB023" w:rsidR="00F36CEE" w:rsidRPr="00DE14D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planowanych.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br/>
            </w:r>
            <w:r w:rsidR="00633078" w:rsidRPr="00DE14DD">
              <w:rPr>
                <w:rFonts w:ascii="Arial" w:hAnsi="Arial" w:cs="Arial"/>
                <w:sz w:val="18"/>
                <w:szCs w:val="18"/>
              </w:rPr>
              <w:t>3. Brak zmian w stosunku do poprzedniego okresu sprawozdawczego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08A68D17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</w:t>
            </w:r>
            <w:r w:rsidR="00A7679F">
              <w:rPr>
                <w:rFonts w:ascii="Arial" w:hAnsi="Arial" w:cs="Arial"/>
                <w:sz w:val="18"/>
                <w:szCs w:val="20"/>
              </w:rPr>
              <w:t xml:space="preserve">m.in. 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4A013AEF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</w:t>
            </w:r>
            <w:r w:rsidR="003B3FB5">
              <w:t xml:space="preserve"> i 2021</w:t>
            </w:r>
            <w:r w:rsidRPr="007B2EE5">
              <w:t>)</w:t>
            </w:r>
          </w:p>
        </w:tc>
        <w:tc>
          <w:tcPr>
            <w:tcW w:w="2552" w:type="dxa"/>
            <w:shd w:val="clear" w:color="auto" w:fill="auto"/>
          </w:tcPr>
          <w:p w14:paraId="57C96CB1" w14:textId="5888F297" w:rsidR="007B7AB6" w:rsidRPr="00DE14D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DE14D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DE14D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2021 r.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br/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3.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 xml:space="preserve">Brak zmian w stosunku do poprzedniego okresu </w:t>
            </w:r>
            <w:proofErr w:type="spellStart"/>
            <w:r w:rsidR="00771557" w:rsidRPr="00771557">
              <w:rPr>
                <w:rFonts w:ascii="Arial" w:hAnsi="Arial" w:cs="Arial"/>
                <w:sz w:val="18"/>
                <w:szCs w:val="18"/>
              </w:rPr>
              <w:t>spra-wozdawczego</w:t>
            </w:r>
            <w:proofErr w:type="spellEnd"/>
          </w:p>
        </w:tc>
      </w:tr>
      <w:tr w:rsidR="007B7AB6" w:rsidRPr="00522847" w14:paraId="1094FD38" w14:textId="77777777" w:rsidTr="00C1177E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5BF8C5AD" w:rsidR="00416417" w:rsidRPr="00DE14DD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>pracownika DOP.</w:t>
            </w:r>
            <w:r w:rsidR="001342DE">
              <w:rPr>
                <w:rFonts w:ascii="Arial" w:hAnsi="Arial" w:cs="Arial"/>
                <w:sz w:val="18"/>
                <w:szCs w:val="20"/>
              </w:rPr>
              <w:t xml:space="preserve"> Podjęcie działań zmierzających do wprowadzenia do projektu </w:t>
            </w:r>
            <w:r w:rsidR="00387D5C">
              <w:rPr>
                <w:rFonts w:ascii="Arial" w:hAnsi="Arial" w:cs="Arial"/>
                <w:sz w:val="18"/>
                <w:szCs w:val="20"/>
              </w:rPr>
              <w:t>podmiotu upoważnionego do ponoszenia zobowiązań finansowych w projekcie…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2B0B823" w14:textId="2ADED620" w:rsidR="008A5B79" w:rsidRPr="00DE14DD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 w:rsidRPr="00DE14D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 w:rsidRPr="00DE14DD">
              <w:rPr>
                <w:rFonts w:ascii="Arial" w:hAnsi="Arial" w:cs="Arial"/>
                <w:sz w:val="18"/>
                <w:szCs w:val="18"/>
              </w:rPr>
              <w:t>w proj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 w:rsidRPr="00DE14DD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A9415F">
        <w:tc>
          <w:tcPr>
            <w:tcW w:w="3265" w:type="dxa"/>
            <w:shd w:val="clear" w:color="auto" w:fill="auto"/>
            <w:vAlign w:val="center"/>
          </w:tcPr>
          <w:p w14:paraId="08A88DAD" w14:textId="682CD44D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>. Ryzyko wystąpiło w 2019 i 2020 r.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712B05E7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Podjęto decyzję o powierzeniu </w:t>
            </w:r>
            <w:r w:rsidR="00194616">
              <w:rPr>
                <w:rFonts w:ascii="Arial" w:hAnsi="Arial" w:cs="Arial"/>
                <w:sz w:val="18"/>
                <w:szCs w:val="18"/>
              </w:rPr>
              <w:t xml:space="preserve">wyboru wykonawcy i nadzoru nad </w:t>
            </w:r>
            <w:r w:rsidR="00163F78">
              <w:rPr>
                <w:rFonts w:ascii="Arial" w:hAnsi="Arial" w:cs="Arial"/>
                <w:sz w:val="18"/>
                <w:szCs w:val="18"/>
              </w:rPr>
              <w:t>realizacj</w:t>
            </w:r>
            <w:r w:rsidR="00194616">
              <w:rPr>
                <w:rFonts w:ascii="Arial" w:hAnsi="Arial" w:cs="Arial"/>
                <w:sz w:val="18"/>
                <w:szCs w:val="18"/>
              </w:rPr>
              <w:t>ą</w:t>
            </w:r>
            <w:r w:rsidR="00163F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4616">
              <w:rPr>
                <w:rFonts w:ascii="Arial" w:hAnsi="Arial" w:cs="Arial"/>
                <w:sz w:val="18"/>
                <w:szCs w:val="18"/>
              </w:rPr>
              <w:t>nowych stron www – Tatrzańskiemu Parkowi Narodowemu, najbardziej doświadczonemu w tym zakresie.</w:t>
            </w:r>
          </w:p>
          <w:p w14:paraId="0C85F038" w14:textId="655DE92D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0F25F7CD" w:rsidR="007B06AB" w:rsidRPr="00DE14DD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20"/>
              </w:rPr>
            </w:pP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DE14DD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387D5C">
              <w:rPr>
                <w:rFonts w:ascii="Arial" w:hAnsi="Arial" w:cs="Arial"/>
                <w:b w:val="0"/>
                <w:sz w:val="18"/>
                <w:szCs w:val="20"/>
              </w:rPr>
              <w:t>3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zakończeniem procedur tworzenia Ministerstwa Klimatu i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>2. Efekty działań: zapewnienie utrzymania systemów informatycznych które będą produktami projektu.</w:t>
            </w:r>
          </w:p>
          <w:p w14:paraId="07C32D5C" w14:textId="42CD4775" w:rsidR="003B3FB5" w:rsidRPr="00DE14DD" w:rsidRDefault="003B3FB5" w:rsidP="003B3FB5">
            <w:r w:rsidRPr="00DE14DD">
              <w:lastRenderedPageBreak/>
              <w:t>3.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bookmarkStart w:id="1" w:name="_GoBack"/>
      <w:r w:rsidR="00A9415F">
        <w:fldChar w:fldCharType="begin"/>
      </w:r>
      <w:r w:rsidR="00A9415F" w:rsidRPr="00C06574">
        <w:rPr>
          <w:lang w:val="en-GB"/>
        </w:rPr>
        <w:instrText xml:space="preserve"> HYPERLINK "mailto:renata.slupek@klimat.gov.pl" </w:instrText>
      </w:r>
      <w:r w:rsidR="00A9415F">
        <w:fldChar w:fldCharType="separate"/>
      </w:r>
      <w:r w:rsidR="005F264A" w:rsidRPr="00B315E9">
        <w:rPr>
          <w:rStyle w:val="Hipercze"/>
          <w:rFonts w:ascii="Arial" w:hAnsi="Arial" w:cs="Arial"/>
          <w:sz w:val="18"/>
          <w:szCs w:val="18"/>
          <w:lang w:val="en-US"/>
        </w:rPr>
        <w:t>renata.slupek@klimat.gov.pl</w:t>
      </w:r>
      <w:r w:rsidR="00A9415F">
        <w:rPr>
          <w:rStyle w:val="Hipercze"/>
          <w:rFonts w:ascii="Arial" w:hAnsi="Arial" w:cs="Arial"/>
          <w:sz w:val="18"/>
          <w:szCs w:val="18"/>
          <w:lang w:val="en-US"/>
        </w:rPr>
        <w:fldChar w:fldCharType="end"/>
      </w:r>
      <w:bookmarkEnd w:id="1"/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8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37C1C" w14:textId="77777777" w:rsidR="00E35D85" w:rsidRDefault="00E35D85" w:rsidP="00BB2420">
      <w:pPr>
        <w:spacing w:after="0" w:line="240" w:lineRule="auto"/>
      </w:pPr>
      <w:r>
        <w:separator/>
      </w:r>
    </w:p>
  </w:endnote>
  <w:endnote w:type="continuationSeparator" w:id="0">
    <w:p w14:paraId="70369D76" w14:textId="77777777" w:rsidR="00E35D85" w:rsidRDefault="00E35D8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5D90DF5B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C06574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BAFE9" w14:textId="77777777" w:rsidR="00E35D85" w:rsidRDefault="00E35D85" w:rsidP="00BB2420">
      <w:pPr>
        <w:spacing w:after="0" w:line="240" w:lineRule="auto"/>
      </w:pPr>
      <w:r>
        <w:separator/>
      </w:r>
    </w:p>
  </w:footnote>
  <w:footnote w:type="continuationSeparator" w:id="0">
    <w:p w14:paraId="4C64C3B8" w14:textId="77777777" w:rsidR="00E35D85" w:rsidRDefault="00E35D85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91"/>
    <w:rsid w:val="00003CB0"/>
    <w:rsid w:val="00006E59"/>
    <w:rsid w:val="000143CE"/>
    <w:rsid w:val="00022A91"/>
    <w:rsid w:val="00031115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2298"/>
    <w:rsid w:val="00084E5B"/>
    <w:rsid w:val="00087231"/>
    <w:rsid w:val="00095944"/>
    <w:rsid w:val="000A1DFB"/>
    <w:rsid w:val="000A2F32"/>
    <w:rsid w:val="000A3938"/>
    <w:rsid w:val="000B0D65"/>
    <w:rsid w:val="000B0FEE"/>
    <w:rsid w:val="000B3E49"/>
    <w:rsid w:val="000B3E60"/>
    <w:rsid w:val="000C19B6"/>
    <w:rsid w:val="000C2FE9"/>
    <w:rsid w:val="000D1FD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3CC0"/>
    <w:rsid w:val="0011693F"/>
    <w:rsid w:val="00122388"/>
    <w:rsid w:val="00124C3D"/>
    <w:rsid w:val="001342DE"/>
    <w:rsid w:val="0013597E"/>
    <w:rsid w:val="00141A92"/>
    <w:rsid w:val="00145E84"/>
    <w:rsid w:val="00150A51"/>
    <w:rsid w:val="0015102C"/>
    <w:rsid w:val="00153381"/>
    <w:rsid w:val="00161DC6"/>
    <w:rsid w:val="00163F78"/>
    <w:rsid w:val="00176FBB"/>
    <w:rsid w:val="00180E8F"/>
    <w:rsid w:val="00181E97"/>
    <w:rsid w:val="00182A08"/>
    <w:rsid w:val="001838CD"/>
    <w:rsid w:val="00191AC0"/>
    <w:rsid w:val="00194616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330A"/>
    <w:rsid w:val="00236CB3"/>
    <w:rsid w:val="00237279"/>
    <w:rsid w:val="00240D69"/>
    <w:rsid w:val="00241B5E"/>
    <w:rsid w:val="00252087"/>
    <w:rsid w:val="00263392"/>
    <w:rsid w:val="00263C7C"/>
    <w:rsid w:val="00265194"/>
    <w:rsid w:val="002715BC"/>
    <w:rsid w:val="00276B84"/>
    <w:rsid w:val="00276C00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07474"/>
    <w:rsid w:val="00310D8E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87D5C"/>
    <w:rsid w:val="003A4115"/>
    <w:rsid w:val="003B1E7D"/>
    <w:rsid w:val="003B3FB5"/>
    <w:rsid w:val="003B5B7A"/>
    <w:rsid w:val="003C417C"/>
    <w:rsid w:val="003C7325"/>
    <w:rsid w:val="003C75CA"/>
    <w:rsid w:val="003D1388"/>
    <w:rsid w:val="003D2006"/>
    <w:rsid w:val="003D7DD0"/>
    <w:rsid w:val="003E3144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4188D"/>
    <w:rsid w:val="00444AAB"/>
    <w:rsid w:val="00447371"/>
    <w:rsid w:val="00450089"/>
    <w:rsid w:val="0045292E"/>
    <w:rsid w:val="00460639"/>
    <w:rsid w:val="00460A48"/>
    <w:rsid w:val="00471937"/>
    <w:rsid w:val="004729D1"/>
    <w:rsid w:val="004755F5"/>
    <w:rsid w:val="00476406"/>
    <w:rsid w:val="00490421"/>
    <w:rsid w:val="004A0F2A"/>
    <w:rsid w:val="004C1D48"/>
    <w:rsid w:val="004C49CD"/>
    <w:rsid w:val="004D4F3D"/>
    <w:rsid w:val="004D65CA"/>
    <w:rsid w:val="004F6E89"/>
    <w:rsid w:val="00507604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2729E"/>
    <w:rsid w:val="005332D6"/>
    <w:rsid w:val="00544DFE"/>
    <w:rsid w:val="005548F2"/>
    <w:rsid w:val="005734CE"/>
    <w:rsid w:val="00573BB9"/>
    <w:rsid w:val="00582DB6"/>
    <w:rsid w:val="005840AB"/>
    <w:rsid w:val="00585AC4"/>
    <w:rsid w:val="00586664"/>
    <w:rsid w:val="00593290"/>
    <w:rsid w:val="0059719A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E0CFA"/>
    <w:rsid w:val="006E3FFB"/>
    <w:rsid w:val="006E6205"/>
    <w:rsid w:val="007012F9"/>
    <w:rsid w:val="00701800"/>
    <w:rsid w:val="00704490"/>
    <w:rsid w:val="00717EB6"/>
    <w:rsid w:val="00717F5C"/>
    <w:rsid w:val="00725708"/>
    <w:rsid w:val="00737FDB"/>
    <w:rsid w:val="00740A47"/>
    <w:rsid w:val="00745360"/>
    <w:rsid w:val="00746ABD"/>
    <w:rsid w:val="007520AA"/>
    <w:rsid w:val="00761562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A6481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7F2692"/>
    <w:rsid w:val="008029A1"/>
    <w:rsid w:val="00803FBE"/>
    <w:rsid w:val="00805178"/>
    <w:rsid w:val="00806134"/>
    <w:rsid w:val="00812B53"/>
    <w:rsid w:val="00830B70"/>
    <w:rsid w:val="00835BAD"/>
    <w:rsid w:val="00836281"/>
    <w:rsid w:val="008365C8"/>
    <w:rsid w:val="00840749"/>
    <w:rsid w:val="008479E6"/>
    <w:rsid w:val="0085131D"/>
    <w:rsid w:val="0085755C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50623"/>
    <w:rsid w:val="0095183B"/>
    <w:rsid w:val="00952126"/>
    <w:rsid w:val="00952617"/>
    <w:rsid w:val="009536C1"/>
    <w:rsid w:val="00953AB7"/>
    <w:rsid w:val="00953C47"/>
    <w:rsid w:val="009663A6"/>
    <w:rsid w:val="0097052F"/>
    <w:rsid w:val="00971A40"/>
    <w:rsid w:val="009733AD"/>
    <w:rsid w:val="00976434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3249"/>
    <w:rsid w:val="00A67685"/>
    <w:rsid w:val="00A71883"/>
    <w:rsid w:val="00A728AE"/>
    <w:rsid w:val="00A7679F"/>
    <w:rsid w:val="00A804AE"/>
    <w:rsid w:val="00A838D1"/>
    <w:rsid w:val="00A86449"/>
    <w:rsid w:val="00A87C1C"/>
    <w:rsid w:val="00A90327"/>
    <w:rsid w:val="00A925EE"/>
    <w:rsid w:val="00A92887"/>
    <w:rsid w:val="00A9415F"/>
    <w:rsid w:val="00A96617"/>
    <w:rsid w:val="00AA2F9A"/>
    <w:rsid w:val="00AA4CAB"/>
    <w:rsid w:val="00AA51AD"/>
    <w:rsid w:val="00AA730D"/>
    <w:rsid w:val="00AB2E01"/>
    <w:rsid w:val="00AB5FF8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5504"/>
    <w:rsid w:val="00B673C6"/>
    <w:rsid w:val="00B67D7E"/>
    <w:rsid w:val="00B74859"/>
    <w:rsid w:val="00B77E38"/>
    <w:rsid w:val="00B83C2D"/>
    <w:rsid w:val="00B86A0B"/>
    <w:rsid w:val="00B87D3D"/>
    <w:rsid w:val="00B91243"/>
    <w:rsid w:val="00B91A6F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06574"/>
    <w:rsid w:val="00C1106C"/>
    <w:rsid w:val="00C1177E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288"/>
    <w:rsid w:val="00C45467"/>
    <w:rsid w:val="00C560B9"/>
    <w:rsid w:val="00C57985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116BD"/>
    <w:rsid w:val="00D1549C"/>
    <w:rsid w:val="00D22C21"/>
    <w:rsid w:val="00D24C1F"/>
    <w:rsid w:val="00D25CFE"/>
    <w:rsid w:val="00D3087B"/>
    <w:rsid w:val="00D32F41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A1D46"/>
    <w:rsid w:val="00DA34DF"/>
    <w:rsid w:val="00DB4B66"/>
    <w:rsid w:val="00DB69FD"/>
    <w:rsid w:val="00DC0A8A"/>
    <w:rsid w:val="00DC1705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23DC7"/>
    <w:rsid w:val="00E35401"/>
    <w:rsid w:val="00E35D85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C3969"/>
    <w:rsid w:val="00ED4B4B"/>
    <w:rsid w:val="00ED7090"/>
    <w:rsid w:val="00EE2A76"/>
    <w:rsid w:val="00F1164F"/>
    <w:rsid w:val="00F138F7"/>
    <w:rsid w:val="00F2008A"/>
    <w:rsid w:val="00F20242"/>
    <w:rsid w:val="00F21D9E"/>
    <w:rsid w:val="00F25348"/>
    <w:rsid w:val="00F36CEE"/>
    <w:rsid w:val="00F45506"/>
    <w:rsid w:val="00F551F3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B53E7"/>
    <w:rsid w:val="00FB64A4"/>
    <w:rsid w:val="00FC26BB"/>
    <w:rsid w:val="00FC3B03"/>
    <w:rsid w:val="00FC6706"/>
    <w:rsid w:val="00FE32D7"/>
    <w:rsid w:val="00FE3A44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941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F503A-61BB-4FB8-B43F-278CDCF8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1706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2022-01-19T11:44:00Z</dcterms:created>
  <dcterms:modified xsi:type="dcterms:W3CDTF">2022-01-19T15:24:00Z</dcterms:modified>
</cp:coreProperties>
</file>